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A678F" w14:textId="77777777" w:rsidR="00642EFE" w:rsidRPr="007F1850" w:rsidRDefault="00642EFE" w:rsidP="00B46D58">
      <w:pPr>
        <w:pStyle w:val="BodyTextIndent"/>
        <w:widowControl w:val="0"/>
        <w:spacing w:after="160" w:line="240" w:lineRule="auto"/>
        <w:ind w:firstLine="0"/>
        <w:jc w:val="center"/>
        <w:rPr>
          <w:rFonts w:ascii="GHEA Grapalat" w:hAnsi="GHEA Grapalat"/>
          <w:i w:val="0"/>
          <w:sz w:val="24"/>
          <w:szCs w:val="24"/>
        </w:rPr>
      </w:pPr>
      <w:r w:rsidRPr="007F1850">
        <w:rPr>
          <w:rFonts w:ascii="GHEA Grapalat" w:hAnsi="GHEA Grapalat"/>
          <w:i w:val="0"/>
          <w:sz w:val="24"/>
          <w:szCs w:val="24"/>
        </w:rPr>
        <w:t>ОБЪЯВЛЕНИЕ</w:t>
      </w:r>
    </w:p>
    <w:p w14:paraId="7034F955" w14:textId="77777777" w:rsidR="007F1850" w:rsidRPr="00DA4D48" w:rsidRDefault="007F1850" w:rsidP="007F1850">
      <w:pPr>
        <w:pStyle w:val="BodyTextIndent"/>
        <w:widowControl w:val="0"/>
        <w:spacing w:after="160"/>
        <w:jc w:val="center"/>
        <w:rPr>
          <w:rFonts w:ascii="GHEA Grapalat" w:hAnsi="GHEA Grapalat"/>
          <w:i w:val="0"/>
          <w:sz w:val="24"/>
          <w:szCs w:val="24"/>
        </w:rPr>
      </w:pPr>
      <w:r w:rsidRPr="007F1850">
        <w:rPr>
          <w:rFonts w:ascii="GHEA Grapalat" w:hAnsi="GHEA Grapalat"/>
          <w:i w:val="0"/>
          <w:sz w:val="24"/>
          <w:szCs w:val="24"/>
        </w:rPr>
        <w:t>О ЗАПРОСЕ КОТИРОВОК</w:t>
      </w:r>
    </w:p>
    <w:p w14:paraId="7D768405" w14:textId="77777777" w:rsidR="00952915" w:rsidRPr="00952915" w:rsidRDefault="00952915" w:rsidP="00952915">
      <w:pPr>
        <w:pStyle w:val="BodyTextIndent"/>
        <w:widowControl w:val="0"/>
        <w:spacing w:after="160"/>
        <w:jc w:val="center"/>
        <w:rPr>
          <w:rFonts w:ascii="GHEA Grapalat" w:hAnsi="GHEA Grapalat"/>
        </w:rPr>
      </w:pPr>
      <w:r w:rsidRPr="00952915">
        <w:rPr>
          <w:rFonts w:ascii="GHEA Grapalat" w:hAnsi="GHEA Grapalat"/>
          <w:b/>
          <w:bCs/>
        </w:rPr>
        <w:t>Принять за основу армянское приглашение</w:t>
      </w:r>
    </w:p>
    <w:p w14:paraId="2176625D" w14:textId="672B09FE" w:rsidR="007F1850" w:rsidRPr="007F1850" w:rsidRDefault="007F1850" w:rsidP="007F1850">
      <w:pPr>
        <w:pStyle w:val="BodyTextIndent"/>
        <w:widowControl w:val="0"/>
        <w:spacing w:after="160"/>
        <w:jc w:val="center"/>
        <w:rPr>
          <w:rFonts w:ascii="GHEA Grapalat" w:hAnsi="GHEA Grapalat"/>
          <w:i w:val="0"/>
          <w:sz w:val="24"/>
          <w:szCs w:val="24"/>
        </w:rPr>
      </w:pPr>
      <w:r w:rsidRPr="007F1850">
        <w:rPr>
          <w:rFonts w:ascii="GHEA Grapalat" w:hAnsi="GHEA Grapalat"/>
          <w:i w:val="0"/>
          <w:sz w:val="24"/>
          <w:szCs w:val="24"/>
        </w:rPr>
        <w:t>Настоящий текст объявления утверждён решением оценочной комиссии</w:t>
      </w:r>
      <w:r w:rsidRPr="007F1850">
        <w:rPr>
          <w:rFonts w:ascii="GHEA Grapalat" w:hAnsi="GHEA Grapalat"/>
          <w:i w:val="0"/>
          <w:sz w:val="24"/>
          <w:szCs w:val="24"/>
        </w:rPr>
        <w:br/>
        <w:t>от 0</w:t>
      </w:r>
      <w:r w:rsidR="001D33A0" w:rsidRPr="001D33A0">
        <w:rPr>
          <w:rFonts w:ascii="GHEA Grapalat" w:hAnsi="GHEA Grapalat"/>
          <w:i w:val="0"/>
          <w:sz w:val="24"/>
          <w:szCs w:val="24"/>
        </w:rPr>
        <w:t>7</w:t>
      </w:r>
      <w:r w:rsidRPr="007F1850">
        <w:rPr>
          <w:rFonts w:ascii="GHEA Grapalat" w:hAnsi="GHEA Grapalat"/>
          <w:i w:val="0"/>
          <w:sz w:val="24"/>
          <w:szCs w:val="24"/>
        </w:rPr>
        <w:t xml:space="preserve"> января 2026 года № 1.</w:t>
      </w:r>
    </w:p>
    <w:p w14:paraId="349CA5BA" w14:textId="129F8A80" w:rsidR="007F1850" w:rsidRPr="007F1850" w:rsidRDefault="007F1850" w:rsidP="007F1850">
      <w:pPr>
        <w:pStyle w:val="BodyTextIndent"/>
        <w:spacing w:line="240" w:lineRule="auto"/>
        <w:jc w:val="center"/>
        <w:rPr>
          <w:rFonts w:ascii="GHEA Grapalat" w:hAnsi="GHEA Grapalat"/>
          <w:i w:val="0"/>
          <w:lang w:val="af-ZA"/>
        </w:rPr>
      </w:pPr>
      <w:r w:rsidRPr="007F1850">
        <w:rPr>
          <w:rFonts w:ascii="GHEA Grapalat" w:hAnsi="GHEA Grapalat"/>
          <w:i w:val="0"/>
          <w:sz w:val="24"/>
          <w:szCs w:val="24"/>
        </w:rPr>
        <w:t>Код процедуры</w:t>
      </w:r>
      <w:r w:rsidRPr="007F1850">
        <w:rPr>
          <w:rFonts w:ascii="GHEA Grapalat" w:hAnsi="GHEA Grapalat"/>
          <w:i w:val="0"/>
          <w:lang w:val="af-ZA"/>
        </w:rPr>
        <w:t xml:space="preserve"> </w:t>
      </w:r>
      <w:r w:rsidR="00817209" w:rsidRPr="00817209">
        <w:rPr>
          <w:rFonts w:ascii="GHEA Grapalat" w:hAnsi="GHEA Grapalat"/>
          <w:i w:val="0"/>
          <w:lang w:val="af-ZA"/>
        </w:rPr>
        <w:t>ՏԻԳՐԱՆՅԱՆ-ԳՀԱՊՁԲ-26/04</w:t>
      </w:r>
    </w:p>
    <w:p w14:paraId="2EA0D666" w14:textId="153B60AE" w:rsidR="00311076" w:rsidRPr="007F1850" w:rsidRDefault="007F1850" w:rsidP="007F1850">
      <w:pPr>
        <w:pStyle w:val="BodyTextIndent"/>
        <w:widowControl w:val="0"/>
        <w:spacing w:line="240" w:lineRule="auto"/>
        <w:ind w:firstLine="0"/>
        <w:rPr>
          <w:rFonts w:ascii="GHEA Grapalat" w:hAnsi="GHEA Grapalat"/>
          <w:i w:val="0"/>
          <w:sz w:val="16"/>
          <w:szCs w:val="16"/>
        </w:rPr>
      </w:pPr>
      <w:r w:rsidRPr="007F1850">
        <w:rPr>
          <w:rFonts w:ascii="GHEA Grapalat" w:hAnsi="GHEA Grapalat"/>
          <w:i w:val="0"/>
          <w:sz w:val="24"/>
          <w:szCs w:val="24"/>
        </w:rPr>
        <w:t xml:space="preserve">    Заказчик — НКО «</w:t>
      </w:r>
      <w:r w:rsidR="001D33A0" w:rsidRPr="001D33A0">
        <w:rPr>
          <w:rFonts w:ascii="GHEA Grapalat" w:hAnsi="GHEA Grapalat"/>
          <w:i w:val="0"/>
          <w:sz w:val="24"/>
          <w:szCs w:val="24"/>
        </w:rPr>
        <w:t>Ереванская музыкальная школа имени Армена Тиграняна</w:t>
      </w:r>
      <w:r w:rsidRPr="007F1850">
        <w:rPr>
          <w:rFonts w:ascii="GHEA Grapalat" w:hAnsi="GHEA Grapalat"/>
          <w:i w:val="0"/>
          <w:sz w:val="24"/>
          <w:szCs w:val="24"/>
        </w:rPr>
        <w:t xml:space="preserve">», расположенная по адресу: </w:t>
      </w:r>
      <w:r w:rsidR="001D33A0" w:rsidRPr="007F1850">
        <w:rPr>
          <w:rFonts w:ascii="GHEA Grapalat" w:hAnsi="GHEA Grapalat"/>
          <w:i w:val="0"/>
          <w:sz w:val="24"/>
          <w:szCs w:val="24"/>
        </w:rPr>
        <w:t xml:space="preserve">г. </w:t>
      </w:r>
      <w:r w:rsidR="001D33A0" w:rsidRPr="00D42AD8">
        <w:rPr>
          <w:rFonts w:ascii="GHEA Grapalat" w:hAnsi="GHEA Grapalat"/>
          <w:i w:val="0"/>
          <w:sz w:val="24"/>
          <w:szCs w:val="24"/>
        </w:rPr>
        <w:t>Ереван, ул. Багратуняц 8</w:t>
      </w:r>
      <w:r w:rsidRPr="007F1850">
        <w:rPr>
          <w:rFonts w:ascii="GHEA Grapalat" w:hAnsi="GHEA Grapalat"/>
          <w:i w:val="0"/>
          <w:sz w:val="24"/>
          <w:szCs w:val="24"/>
        </w:rPr>
        <w:t>, объявляет запрос котировок, который проводится в один этап.</w:t>
      </w:r>
      <w:r w:rsidRPr="007F1850">
        <w:rPr>
          <w:rFonts w:ascii="GHEA Grapalat" w:hAnsi="GHEA Grapalat"/>
          <w:i w:val="0"/>
          <w:sz w:val="24"/>
          <w:szCs w:val="24"/>
        </w:rPr>
        <w:br/>
        <w:t xml:space="preserve">По результатам данной процедуры выбранному участнику в установленном порядке будет предложено заключить договор на поставку </w:t>
      </w:r>
      <w:r w:rsidR="00DA4D48" w:rsidRPr="00DA4D48">
        <w:rPr>
          <w:rFonts w:ascii="GHEA Grapalat" w:hAnsi="GHEA Grapalat"/>
          <w:i w:val="0"/>
          <w:sz w:val="24"/>
          <w:szCs w:val="24"/>
        </w:rPr>
        <w:t xml:space="preserve">закупка </w:t>
      </w:r>
      <w:r w:rsidR="008D7AE9" w:rsidRPr="008D7AE9">
        <w:rPr>
          <w:rFonts w:ascii="GHEA Grapalat" w:hAnsi="GHEA Grapalat"/>
          <w:i w:val="0"/>
          <w:sz w:val="24"/>
          <w:szCs w:val="24"/>
        </w:rPr>
        <w:t>доски</w:t>
      </w:r>
      <w:r w:rsidRPr="007F1850">
        <w:rPr>
          <w:rFonts w:ascii="GHEA Grapalat" w:hAnsi="GHEA Grapalat"/>
          <w:sz w:val="24"/>
          <w:szCs w:val="24"/>
        </w:rPr>
        <w:t xml:space="preserve"> </w:t>
      </w:r>
      <w:r w:rsidR="00782D60" w:rsidRPr="007F1850">
        <w:rPr>
          <w:rFonts w:ascii="GHEA Grapalat" w:hAnsi="GHEA Grapalat"/>
          <w:i w:val="0"/>
          <w:sz w:val="24"/>
          <w:szCs w:val="24"/>
        </w:rPr>
        <w:t>(далее — договор).</w:t>
      </w:r>
    </w:p>
    <w:p w14:paraId="6B4DC8EA" w14:textId="77777777" w:rsidR="00357D48" w:rsidRPr="007F1850" w:rsidRDefault="00A20B69" w:rsidP="00B46D58">
      <w:pPr>
        <w:pStyle w:val="BodyTextIndent"/>
        <w:widowControl w:val="0"/>
        <w:spacing w:after="160" w:line="240" w:lineRule="auto"/>
        <w:ind w:firstLine="567"/>
        <w:rPr>
          <w:rFonts w:ascii="GHEA Grapalat" w:hAnsi="GHEA Grapalat"/>
          <w:i w:val="0"/>
          <w:sz w:val="24"/>
          <w:szCs w:val="24"/>
        </w:rPr>
      </w:pPr>
      <w:r w:rsidRPr="007F185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F1850">
        <w:rPr>
          <w:rFonts w:ascii="Calibri" w:hAnsi="Calibri" w:cs="Calibri"/>
          <w:i w:val="0"/>
          <w:sz w:val="24"/>
          <w:szCs w:val="24"/>
          <w:lang w:val="en-US"/>
        </w:rPr>
        <w:t> </w:t>
      </w:r>
      <w:r w:rsidR="00F95E94" w:rsidRPr="007F1850">
        <w:rPr>
          <w:rFonts w:ascii="GHEA Grapalat" w:hAnsi="GHEA Grapalat"/>
          <w:i w:val="0"/>
          <w:sz w:val="24"/>
          <w:szCs w:val="24"/>
        </w:rPr>
        <w:t>настоящей процедуре</w:t>
      </w:r>
      <w:r w:rsidRPr="007F1850">
        <w:rPr>
          <w:rFonts w:ascii="GHEA Grapalat" w:hAnsi="GHEA Grapalat"/>
          <w:i w:val="0"/>
          <w:sz w:val="24"/>
          <w:szCs w:val="24"/>
        </w:rPr>
        <w:t>.</w:t>
      </w:r>
    </w:p>
    <w:p w14:paraId="2221AC40" w14:textId="77777777" w:rsidR="001E6506" w:rsidRPr="007F1850" w:rsidRDefault="00052084" w:rsidP="00B46D58">
      <w:pPr>
        <w:pStyle w:val="BodyTextIndent"/>
        <w:widowControl w:val="0"/>
        <w:spacing w:after="160" w:line="240" w:lineRule="auto"/>
        <w:ind w:firstLine="567"/>
        <w:rPr>
          <w:rFonts w:ascii="GHEA Grapalat" w:hAnsi="GHEA Grapalat"/>
          <w:i w:val="0"/>
          <w:sz w:val="24"/>
          <w:szCs w:val="24"/>
        </w:rPr>
      </w:pPr>
      <w:r w:rsidRPr="007F1850">
        <w:rPr>
          <w:rFonts w:ascii="GHEA Grapalat" w:hAnsi="GHEA Grapalat"/>
          <w:i w:val="0"/>
          <w:sz w:val="24"/>
          <w:szCs w:val="24"/>
        </w:rPr>
        <w:t xml:space="preserve">Условия </w:t>
      </w:r>
      <w:r w:rsidR="00677658" w:rsidRPr="007F1850">
        <w:rPr>
          <w:rFonts w:ascii="GHEA Grapalat" w:hAnsi="GHEA Grapalat"/>
          <w:i w:val="0"/>
          <w:sz w:val="24"/>
          <w:szCs w:val="24"/>
        </w:rPr>
        <w:t xml:space="preserve">предъявляемые </w:t>
      </w:r>
      <w:r w:rsidR="00FD0B1A" w:rsidRPr="007F1850">
        <w:rPr>
          <w:rFonts w:ascii="GHEA Grapalat" w:hAnsi="GHEA Grapalat"/>
          <w:i w:val="0"/>
          <w:sz w:val="24"/>
          <w:szCs w:val="24"/>
        </w:rPr>
        <w:t xml:space="preserve">к </w:t>
      </w:r>
      <w:r w:rsidR="00677658" w:rsidRPr="007F1850">
        <w:rPr>
          <w:rFonts w:ascii="GHEA Grapalat" w:hAnsi="GHEA Grapalat"/>
          <w:i w:val="0"/>
          <w:sz w:val="24"/>
          <w:szCs w:val="24"/>
        </w:rPr>
        <w:t xml:space="preserve">лицам, не имеющим права на участие в </w:t>
      </w:r>
      <w:r w:rsidRPr="007F1850">
        <w:rPr>
          <w:rFonts w:ascii="GHEA Grapalat" w:hAnsi="GHEA Grapalat"/>
          <w:i w:val="0"/>
          <w:sz w:val="24"/>
          <w:szCs w:val="24"/>
        </w:rPr>
        <w:t xml:space="preserve"> данной </w:t>
      </w:r>
      <w:r w:rsidR="006F297B" w:rsidRPr="007F1850">
        <w:rPr>
          <w:rFonts w:ascii="GHEA Grapalat" w:hAnsi="GHEA Grapalat"/>
          <w:i w:val="0"/>
          <w:sz w:val="24"/>
          <w:szCs w:val="24"/>
        </w:rPr>
        <w:t>процедуре</w:t>
      </w:r>
      <w:r w:rsidR="00677658" w:rsidRPr="007F1850">
        <w:rPr>
          <w:rFonts w:ascii="GHEA Grapalat" w:hAnsi="GHEA Grapalat"/>
          <w:i w:val="0"/>
          <w:sz w:val="24"/>
          <w:szCs w:val="24"/>
        </w:rPr>
        <w:t>, а также участникам, установлены приглашением на настоящую процедуру.</w:t>
      </w:r>
      <w:r w:rsidRPr="007F1850" w:rsidDel="00052084">
        <w:rPr>
          <w:rFonts w:ascii="GHEA Grapalat" w:hAnsi="GHEA Grapalat"/>
          <w:i w:val="0"/>
          <w:sz w:val="24"/>
          <w:szCs w:val="24"/>
        </w:rPr>
        <w:t xml:space="preserve"> </w:t>
      </w:r>
    </w:p>
    <w:p w14:paraId="00D9D4D1" w14:textId="77777777" w:rsidR="00357D48" w:rsidRPr="007F1850" w:rsidRDefault="00EE73A8" w:rsidP="00B46D58">
      <w:pPr>
        <w:pStyle w:val="BodyTextIndent"/>
        <w:widowControl w:val="0"/>
        <w:spacing w:after="160" w:line="240" w:lineRule="auto"/>
        <w:ind w:firstLine="567"/>
        <w:rPr>
          <w:rFonts w:ascii="GHEA Grapalat" w:hAnsi="GHEA Grapalat"/>
          <w:i w:val="0"/>
          <w:sz w:val="24"/>
          <w:szCs w:val="24"/>
        </w:rPr>
      </w:pPr>
      <w:r w:rsidRPr="007F185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7F1850">
        <w:rPr>
          <w:rFonts w:ascii="GHEA Grapalat" w:hAnsi="GHEA Grapalat"/>
          <w:i w:val="0"/>
          <w:sz w:val="24"/>
          <w:szCs w:val="24"/>
        </w:rPr>
        <w:t>удовлетворительно</w:t>
      </w:r>
      <w:r w:rsidR="007442CF" w:rsidRPr="007F1850">
        <w:rPr>
          <w:rFonts w:ascii="GHEA Grapalat" w:hAnsi="GHEA Grapalat"/>
          <w:i w:val="0"/>
          <w:sz w:val="24"/>
          <w:szCs w:val="24"/>
          <w:lang w:val="hy-AM"/>
        </w:rPr>
        <w:t xml:space="preserve"> </w:t>
      </w:r>
      <w:r w:rsidR="007442CF" w:rsidRPr="007F1850">
        <w:rPr>
          <w:rFonts w:ascii="GHEA Grapalat" w:hAnsi="GHEA Grapalat"/>
          <w:i w:val="0"/>
          <w:sz w:val="24"/>
          <w:szCs w:val="24"/>
        </w:rPr>
        <w:t xml:space="preserve">по </w:t>
      </w:r>
      <w:r w:rsidR="00830445" w:rsidRPr="007F1850">
        <w:rPr>
          <w:rFonts w:ascii="GHEA Grapalat" w:hAnsi="GHEA Grapalat"/>
          <w:i w:val="0"/>
          <w:sz w:val="24"/>
          <w:szCs w:val="24"/>
        </w:rPr>
        <w:t xml:space="preserve">неценовым </w:t>
      </w:r>
      <w:r w:rsidR="007442CF" w:rsidRPr="007F1850">
        <w:rPr>
          <w:rFonts w:ascii="GHEA Grapalat" w:hAnsi="GHEA Grapalat"/>
          <w:i w:val="0"/>
          <w:sz w:val="24"/>
          <w:szCs w:val="24"/>
        </w:rPr>
        <w:t>условиям</w:t>
      </w:r>
      <w:r w:rsidRPr="007F1850">
        <w:rPr>
          <w:rFonts w:ascii="GHEA Grapalat" w:hAnsi="GHEA Grapalat"/>
          <w:i w:val="0"/>
          <w:sz w:val="24"/>
          <w:szCs w:val="24"/>
        </w:rPr>
        <w:t>, по принципу предпочтения, отдаваемого участнику, представившему м</w:t>
      </w:r>
      <w:r w:rsidR="003F762C" w:rsidRPr="007F1850">
        <w:rPr>
          <w:rFonts w:ascii="GHEA Grapalat" w:hAnsi="GHEA Grapalat"/>
          <w:i w:val="0"/>
          <w:sz w:val="24"/>
          <w:szCs w:val="24"/>
        </w:rPr>
        <w:t>инимальное ценовое предложение.</w:t>
      </w:r>
    </w:p>
    <w:p w14:paraId="006B36B0" w14:textId="17C9A6C2" w:rsidR="007F1850" w:rsidRPr="00DA4D48" w:rsidRDefault="007F1850" w:rsidP="007F1850">
      <w:pPr>
        <w:pStyle w:val="BodyTextIndent"/>
        <w:widowControl w:val="0"/>
        <w:spacing w:after="160" w:line="240" w:lineRule="auto"/>
        <w:ind w:firstLine="540"/>
        <w:rPr>
          <w:rFonts w:ascii="GHEA Grapalat" w:hAnsi="GHEA Grapalat"/>
          <w:i w:val="0"/>
          <w:spacing w:val="-6"/>
          <w:sz w:val="24"/>
          <w:szCs w:val="24"/>
        </w:rPr>
      </w:pPr>
      <w:r w:rsidRPr="007F1850">
        <w:rPr>
          <w:rFonts w:ascii="GHEA Grapalat" w:hAnsi="GHEA Grapalat"/>
          <w:i w:val="0"/>
          <w:spacing w:val="-6"/>
          <w:sz w:val="24"/>
          <w:szCs w:val="24"/>
        </w:rPr>
        <w:t xml:space="preserve">Заявки на участие в данной процедуре необходимо представить по адресу: г. </w:t>
      </w:r>
      <w:r w:rsidR="001D33A0" w:rsidRPr="007F1850">
        <w:rPr>
          <w:rFonts w:ascii="GHEA Grapalat" w:hAnsi="GHEA Grapalat"/>
          <w:i w:val="0"/>
          <w:sz w:val="24"/>
          <w:szCs w:val="24"/>
        </w:rPr>
        <w:t xml:space="preserve">г. </w:t>
      </w:r>
      <w:r w:rsidR="001D33A0" w:rsidRPr="00D42AD8">
        <w:rPr>
          <w:rFonts w:ascii="GHEA Grapalat" w:hAnsi="GHEA Grapalat"/>
          <w:i w:val="0"/>
          <w:sz w:val="24"/>
          <w:szCs w:val="24"/>
        </w:rPr>
        <w:t>Ереван, ул. Багратуняц 8</w:t>
      </w:r>
      <w:r w:rsidRPr="007F1850">
        <w:rPr>
          <w:rFonts w:ascii="GHEA Grapalat" w:hAnsi="GHEA Grapalat"/>
          <w:i w:val="0"/>
          <w:spacing w:val="-6"/>
          <w:sz w:val="24"/>
          <w:szCs w:val="24"/>
        </w:rPr>
        <w:t>, в документарной (бумажной) форме до 1</w:t>
      </w:r>
      <w:r w:rsidR="001D33A0" w:rsidRPr="001E264E">
        <w:rPr>
          <w:rFonts w:ascii="GHEA Grapalat" w:hAnsi="GHEA Grapalat"/>
          <w:i w:val="0"/>
          <w:spacing w:val="-6"/>
          <w:sz w:val="24"/>
          <w:szCs w:val="24"/>
        </w:rPr>
        <w:t>6</w:t>
      </w:r>
      <w:r w:rsidRPr="007F1850">
        <w:rPr>
          <w:rFonts w:ascii="GHEA Grapalat" w:hAnsi="GHEA Grapalat"/>
          <w:i w:val="0"/>
          <w:spacing w:val="-6"/>
          <w:sz w:val="24"/>
          <w:szCs w:val="24"/>
        </w:rPr>
        <w:t>.01.2026 г. до 1</w:t>
      </w:r>
      <w:r w:rsidR="008D7AE9" w:rsidRPr="00817209">
        <w:rPr>
          <w:rFonts w:ascii="GHEA Grapalat" w:hAnsi="GHEA Grapalat"/>
          <w:i w:val="0"/>
          <w:spacing w:val="-6"/>
          <w:sz w:val="24"/>
          <w:szCs w:val="24"/>
        </w:rPr>
        <w:t>3</w:t>
      </w:r>
      <w:r w:rsidRPr="007F1850">
        <w:rPr>
          <w:rFonts w:ascii="GHEA Grapalat" w:hAnsi="GHEA Grapalat"/>
          <w:i w:val="0"/>
          <w:spacing w:val="-6"/>
          <w:sz w:val="24"/>
          <w:szCs w:val="24"/>
        </w:rPr>
        <w:t>:</w:t>
      </w:r>
      <w:r w:rsidR="008D7AE9" w:rsidRPr="00817209">
        <w:rPr>
          <w:rFonts w:ascii="GHEA Grapalat" w:hAnsi="GHEA Grapalat"/>
          <w:i w:val="0"/>
          <w:spacing w:val="-6"/>
          <w:sz w:val="24"/>
          <w:szCs w:val="24"/>
        </w:rPr>
        <w:t>00</w:t>
      </w:r>
      <w:r w:rsidRPr="007F1850">
        <w:rPr>
          <w:rFonts w:ascii="GHEA Grapalat" w:hAnsi="GHEA Grapalat"/>
          <w:i w:val="0"/>
          <w:spacing w:val="-6"/>
          <w:sz w:val="24"/>
          <w:szCs w:val="24"/>
        </w:rPr>
        <w:t>.</w:t>
      </w:r>
      <w:r w:rsidRPr="007F1850">
        <w:rPr>
          <w:rFonts w:ascii="GHEA Grapalat" w:hAnsi="GHEA Grapalat"/>
          <w:i w:val="0"/>
          <w:spacing w:val="-6"/>
          <w:sz w:val="24"/>
          <w:szCs w:val="24"/>
        </w:rPr>
        <w:br/>
        <w:t>Заявки, помимо армянского языка, могут быть представлены также на английском или русском языках.</w:t>
      </w:r>
      <w:r w:rsidRPr="007F1850">
        <w:rPr>
          <w:rFonts w:ascii="GHEA Grapalat" w:hAnsi="GHEA Grapalat"/>
          <w:i w:val="0"/>
          <w:spacing w:val="-6"/>
          <w:sz w:val="24"/>
          <w:szCs w:val="24"/>
        </w:rPr>
        <w:br/>
        <w:t xml:space="preserve">Вскрытие заявок состоится по адресу: </w:t>
      </w:r>
      <w:r w:rsidR="001D33A0" w:rsidRPr="007F1850">
        <w:rPr>
          <w:rFonts w:ascii="GHEA Grapalat" w:hAnsi="GHEA Grapalat"/>
          <w:i w:val="0"/>
          <w:sz w:val="24"/>
          <w:szCs w:val="24"/>
        </w:rPr>
        <w:t xml:space="preserve">г. </w:t>
      </w:r>
      <w:r w:rsidR="001D33A0" w:rsidRPr="00D42AD8">
        <w:rPr>
          <w:rFonts w:ascii="GHEA Grapalat" w:hAnsi="GHEA Grapalat"/>
          <w:i w:val="0"/>
          <w:sz w:val="24"/>
          <w:szCs w:val="24"/>
        </w:rPr>
        <w:t>Ереван, ул. Багратуняц 8</w:t>
      </w:r>
      <w:r w:rsidRPr="007F1850">
        <w:rPr>
          <w:rFonts w:ascii="GHEA Grapalat" w:hAnsi="GHEA Grapalat"/>
          <w:i w:val="0"/>
          <w:spacing w:val="-6"/>
          <w:sz w:val="24"/>
          <w:szCs w:val="24"/>
        </w:rPr>
        <w:t>42, 1</w:t>
      </w:r>
      <w:r w:rsidR="001D33A0" w:rsidRPr="001D33A0">
        <w:rPr>
          <w:rFonts w:ascii="GHEA Grapalat" w:hAnsi="GHEA Grapalat"/>
          <w:i w:val="0"/>
          <w:spacing w:val="-6"/>
          <w:sz w:val="24"/>
          <w:szCs w:val="24"/>
        </w:rPr>
        <w:t>6</w:t>
      </w:r>
      <w:r w:rsidRPr="007F1850">
        <w:rPr>
          <w:rFonts w:ascii="GHEA Grapalat" w:hAnsi="GHEA Grapalat"/>
          <w:i w:val="0"/>
          <w:spacing w:val="-6"/>
          <w:sz w:val="24"/>
          <w:szCs w:val="24"/>
        </w:rPr>
        <w:t>.01.2026 г. в 1</w:t>
      </w:r>
      <w:r w:rsidR="008D7AE9" w:rsidRPr="00817209">
        <w:rPr>
          <w:rFonts w:ascii="GHEA Grapalat" w:hAnsi="GHEA Grapalat"/>
          <w:i w:val="0"/>
          <w:spacing w:val="-6"/>
          <w:sz w:val="24"/>
          <w:szCs w:val="24"/>
        </w:rPr>
        <w:t>3</w:t>
      </w:r>
      <w:r w:rsidRPr="007F1850">
        <w:rPr>
          <w:rFonts w:ascii="GHEA Grapalat" w:hAnsi="GHEA Grapalat"/>
          <w:i w:val="0"/>
          <w:spacing w:val="-6"/>
          <w:sz w:val="24"/>
          <w:szCs w:val="24"/>
        </w:rPr>
        <w:t>:</w:t>
      </w:r>
      <w:r w:rsidR="008D7AE9" w:rsidRPr="00817209">
        <w:rPr>
          <w:rFonts w:ascii="GHEA Grapalat" w:hAnsi="GHEA Grapalat"/>
          <w:i w:val="0"/>
          <w:spacing w:val="-6"/>
          <w:sz w:val="24"/>
          <w:szCs w:val="24"/>
        </w:rPr>
        <w:t>00</w:t>
      </w:r>
      <w:r w:rsidRPr="007F1850">
        <w:rPr>
          <w:rFonts w:ascii="GHEA Grapalat" w:hAnsi="GHEA Grapalat"/>
          <w:i w:val="0"/>
          <w:spacing w:val="-6"/>
          <w:sz w:val="24"/>
          <w:szCs w:val="24"/>
        </w:rPr>
        <w:t>.</w:t>
      </w:r>
      <w:r w:rsidRPr="007F1850">
        <w:rPr>
          <w:rFonts w:ascii="GHEA Grapalat" w:hAnsi="GHEA Grapalat"/>
          <w:i w:val="0"/>
          <w:spacing w:val="-6"/>
          <w:sz w:val="24"/>
          <w:szCs w:val="24"/>
        </w:rPr>
        <w:br/>
        <w:t>Обжалование в отношении данной процедуры осуществляется в порядке, установленном Законом РА «О закупках» и Гражданским процессуальным кодексом РА.</w:t>
      </w:r>
      <w:r w:rsidRPr="007F1850">
        <w:rPr>
          <w:rFonts w:ascii="GHEA Grapalat" w:hAnsi="GHEA Grapalat"/>
          <w:i w:val="0"/>
          <w:spacing w:val="-6"/>
          <w:sz w:val="24"/>
          <w:szCs w:val="24"/>
        </w:rPr>
        <w:br/>
        <w:t>Для получения дополнительной информации, связанной с настоящим объявлением, вы можете обратиться к секретарю оценочной комиссии Л. Ордуханян.</w:t>
      </w:r>
    </w:p>
    <w:p w14:paraId="44634A75" w14:textId="3FE7F891" w:rsidR="00754697" w:rsidRPr="007F185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7F1850">
        <w:rPr>
          <w:rFonts w:ascii="GHEA Grapalat" w:hAnsi="GHEA Grapalat"/>
          <w:i w:val="0"/>
          <w:sz w:val="24"/>
          <w:szCs w:val="24"/>
        </w:rPr>
        <w:t xml:space="preserve">Телефон </w:t>
      </w:r>
      <w:r w:rsidR="007F1850" w:rsidRPr="00F01C8C">
        <w:rPr>
          <w:rFonts w:ascii="GHEA Grapalat" w:hAnsi="GHEA Grapalat"/>
          <w:i w:val="0"/>
          <w:lang w:val="af-ZA"/>
        </w:rPr>
        <w:t>093-48-38-34</w:t>
      </w:r>
    </w:p>
    <w:p w14:paraId="302C4312" w14:textId="4D6A57BB" w:rsidR="00754697" w:rsidRPr="007F185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7F1850">
        <w:rPr>
          <w:rFonts w:ascii="GHEA Grapalat" w:hAnsi="GHEA Grapalat"/>
          <w:i w:val="0"/>
          <w:sz w:val="24"/>
          <w:szCs w:val="24"/>
        </w:rPr>
        <w:t xml:space="preserve">Электронная почта </w:t>
      </w:r>
      <w:r w:rsidR="007F1850" w:rsidRPr="00F01C8C">
        <w:rPr>
          <w:rFonts w:ascii="GHEA Grapalat" w:hAnsi="GHEA Grapalat"/>
          <w:i w:val="0"/>
          <w:lang w:val="af-ZA"/>
        </w:rPr>
        <w:t>ordukhanyanlilit@mail.ru</w:t>
      </w:r>
    </w:p>
    <w:p w14:paraId="3A0625D4" w14:textId="3AD4F35E" w:rsidR="00915A97" w:rsidRPr="007F1850" w:rsidRDefault="00754697" w:rsidP="007F1850">
      <w:pPr>
        <w:pStyle w:val="BodyTextIndent"/>
        <w:widowControl w:val="0"/>
        <w:spacing w:line="240" w:lineRule="auto"/>
        <w:ind w:left="1701" w:firstLine="0"/>
        <w:jc w:val="left"/>
        <w:rPr>
          <w:rFonts w:ascii="GHEA Grapalat" w:hAnsi="GHEA Grapalat"/>
          <w:i w:val="0"/>
          <w:sz w:val="16"/>
          <w:szCs w:val="16"/>
        </w:rPr>
      </w:pPr>
      <w:r w:rsidRPr="007F1850">
        <w:rPr>
          <w:rFonts w:ascii="GHEA Grapalat" w:hAnsi="GHEA Grapalat"/>
          <w:i w:val="0"/>
          <w:sz w:val="24"/>
          <w:szCs w:val="24"/>
        </w:rPr>
        <w:t xml:space="preserve">Заказчик </w:t>
      </w:r>
      <w:r w:rsidR="007F1850" w:rsidRPr="007F1850">
        <w:rPr>
          <w:rFonts w:ascii="GHEA Grapalat" w:hAnsi="GHEA Grapalat"/>
          <w:i w:val="0"/>
          <w:sz w:val="24"/>
          <w:szCs w:val="24"/>
        </w:rPr>
        <w:t>НКО «</w:t>
      </w:r>
      <w:r w:rsidR="001D33A0" w:rsidRPr="001D33A0">
        <w:rPr>
          <w:rFonts w:ascii="GHEA Grapalat" w:hAnsi="GHEA Grapalat"/>
          <w:i w:val="0"/>
          <w:sz w:val="24"/>
          <w:szCs w:val="24"/>
        </w:rPr>
        <w:t>Ереванская музыкальная школа имени Армена Тиграняна</w:t>
      </w:r>
      <w:r w:rsidR="007F1850" w:rsidRPr="007F1850">
        <w:rPr>
          <w:rFonts w:ascii="GHEA Grapalat" w:hAnsi="GHEA Grapalat"/>
          <w:i w:val="0"/>
          <w:sz w:val="24"/>
          <w:szCs w:val="24"/>
        </w:rPr>
        <w:t>»</w:t>
      </w:r>
      <w:r w:rsidR="007F1850" w:rsidRPr="007F1850">
        <w:rPr>
          <w:rFonts w:ascii="GHEA Grapalat" w:hAnsi="GHEA Grapalat"/>
          <w:b/>
          <w:i w:val="0"/>
          <w:sz w:val="24"/>
          <w:szCs w:val="24"/>
        </w:rPr>
        <w:t xml:space="preserve"> </w:t>
      </w:r>
      <w:r w:rsidR="00915A97" w:rsidRPr="007F1850">
        <w:rPr>
          <w:rFonts w:ascii="GHEA Grapalat" w:hAnsi="GHEA Grapalat" w:cs="Sylfaen"/>
          <w:b/>
        </w:rPr>
        <w:br w:type="page"/>
      </w:r>
    </w:p>
    <w:p w14:paraId="6FEA8842" w14:textId="77777777" w:rsidR="00952915" w:rsidRPr="00DA4D48" w:rsidRDefault="00952915" w:rsidP="007F1850">
      <w:pPr>
        <w:pStyle w:val="BodyText"/>
        <w:widowControl w:val="0"/>
        <w:spacing w:after="160"/>
        <w:ind w:right="-7" w:firstLine="567"/>
        <w:jc w:val="right"/>
        <w:rPr>
          <w:rFonts w:ascii="GHEA Grapalat" w:hAnsi="GHEA Grapalat"/>
          <w:i/>
        </w:rPr>
      </w:pPr>
    </w:p>
    <w:p w14:paraId="552B397F" w14:textId="77777777" w:rsidR="00952915" w:rsidRPr="00DA4D48" w:rsidRDefault="00952915" w:rsidP="007F1850">
      <w:pPr>
        <w:pStyle w:val="BodyText"/>
        <w:widowControl w:val="0"/>
        <w:spacing w:after="160"/>
        <w:ind w:right="-7" w:firstLine="567"/>
        <w:jc w:val="right"/>
        <w:rPr>
          <w:rFonts w:ascii="GHEA Grapalat" w:hAnsi="GHEA Grapalat"/>
          <w:i/>
        </w:rPr>
      </w:pPr>
    </w:p>
    <w:p w14:paraId="1453424A" w14:textId="77777777" w:rsidR="00952915" w:rsidRPr="00DA4D48" w:rsidRDefault="00952915" w:rsidP="007F1850">
      <w:pPr>
        <w:pStyle w:val="BodyText"/>
        <w:widowControl w:val="0"/>
        <w:spacing w:after="160"/>
        <w:ind w:right="-7" w:firstLine="567"/>
        <w:jc w:val="right"/>
        <w:rPr>
          <w:rFonts w:ascii="GHEA Grapalat" w:hAnsi="GHEA Grapalat"/>
          <w:i/>
        </w:rPr>
      </w:pPr>
    </w:p>
    <w:p w14:paraId="758D6910" w14:textId="53EDDFD0" w:rsidR="00096865" w:rsidRPr="007F1850" w:rsidRDefault="007F1850" w:rsidP="007F1850">
      <w:pPr>
        <w:pStyle w:val="BodyText"/>
        <w:widowControl w:val="0"/>
        <w:spacing w:after="160"/>
        <w:ind w:right="-7" w:firstLine="567"/>
        <w:jc w:val="right"/>
        <w:rPr>
          <w:rFonts w:ascii="GHEA Grapalat" w:hAnsi="GHEA Grapalat"/>
        </w:rPr>
      </w:pPr>
      <w:r w:rsidRPr="007F1850">
        <w:rPr>
          <w:rFonts w:ascii="GHEA Grapalat" w:hAnsi="GHEA Grapalat"/>
          <w:i/>
        </w:rPr>
        <w:t>По решению оценочной комиссии по запросу котировок</w:t>
      </w:r>
      <w:r w:rsidRPr="007F1850">
        <w:rPr>
          <w:rFonts w:ascii="GHEA Grapalat" w:hAnsi="GHEA Grapalat"/>
          <w:i/>
        </w:rPr>
        <w:br/>
        <w:t xml:space="preserve">с кодом </w:t>
      </w:r>
      <w:r w:rsidR="00817209" w:rsidRPr="00817209">
        <w:rPr>
          <w:rFonts w:ascii="GHEA Grapalat" w:hAnsi="GHEA Grapalat" w:cs="Sylfaen"/>
          <w:i/>
          <w:sz w:val="20"/>
          <w:szCs w:val="20"/>
        </w:rPr>
        <w:t>ՏԻԳՐԱՆՅԱՆ-ԳՀԱՊՁԲ-26/04</w:t>
      </w:r>
      <w:r w:rsidRPr="007F1850">
        <w:rPr>
          <w:rFonts w:ascii="GHEA Grapalat" w:hAnsi="GHEA Grapalat"/>
          <w:i/>
        </w:rPr>
        <w:br/>
        <w:t>№ 1 от 0</w:t>
      </w:r>
      <w:r w:rsidR="001D33A0" w:rsidRPr="001D33A0">
        <w:rPr>
          <w:rFonts w:ascii="GHEA Grapalat" w:hAnsi="GHEA Grapalat"/>
          <w:i/>
        </w:rPr>
        <w:t>7</w:t>
      </w:r>
      <w:r w:rsidRPr="007F1850">
        <w:rPr>
          <w:rFonts w:ascii="GHEA Grapalat" w:hAnsi="GHEA Grapalat"/>
          <w:i/>
        </w:rPr>
        <w:t xml:space="preserve"> января 2026 года</w:t>
      </w:r>
    </w:p>
    <w:p w14:paraId="4D047237" w14:textId="77777777" w:rsidR="00096865" w:rsidRPr="007F1850" w:rsidRDefault="00096865" w:rsidP="00B46D58">
      <w:pPr>
        <w:pStyle w:val="BodyText"/>
        <w:widowControl w:val="0"/>
        <w:spacing w:after="160"/>
        <w:ind w:right="-7" w:firstLine="567"/>
        <w:jc w:val="center"/>
        <w:rPr>
          <w:rFonts w:ascii="GHEA Grapalat" w:hAnsi="GHEA Grapalat"/>
        </w:rPr>
      </w:pPr>
    </w:p>
    <w:p w14:paraId="3E9E74EF" w14:textId="77777777" w:rsidR="000763E5" w:rsidRPr="007F1850" w:rsidRDefault="000763E5" w:rsidP="00B46D58">
      <w:pPr>
        <w:pStyle w:val="BodyText"/>
        <w:widowControl w:val="0"/>
        <w:spacing w:after="160"/>
        <w:ind w:right="-7" w:firstLine="567"/>
        <w:jc w:val="center"/>
        <w:rPr>
          <w:rFonts w:ascii="GHEA Grapalat" w:hAnsi="GHEA Grapalat"/>
        </w:rPr>
      </w:pPr>
    </w:p>
    <w:p w14:paraId="647F5F90" w14:textId="26B0D4DF" w:rsidR="00096865" w:rsidRPr="007F1850" w:rsidRDefault="007F1850" w:rsidP="00B46D58">
      <w:pPr>
        <w:pStyle w:val="BodyText"/>
        <w:widowControl w:val="0"/>
        <w:spacing w:after="160"/>
        <w:ind w:right="-7" w:firstLine="567"/>
        <w:jc w:val="center"/>
        <w:rPr>
          <w:rFonts w:ascii="GHEA Grapalat" w:hAnsi="GHEA Grapalat"/>
          <w:iCs/>
        </w:rPr>
      </w:pPr>
      <w:r w:rsidRPr="007F1850">
        <w:rPr>
          <w:rFonts w:ascii="GHEA Grapalat" w:hAnsi="GHEA Grapalat"/>
          <w:iCs/>
        </w:rPr>
        <w:t>НКО «</w:t>
      </w:r>
      <w:r w:rsidR="001D33A0" w:rsidRPr="001D33A0">
        <w:rPr>
          <w:rFonts w:ascii="GHEA Grapalat" w:hAnsi="GHEA Grapalat"/>
          <w:iCs/>
        </w:rPr>
        <w:t>ЕРЕВАНСКАЯ МУЗЫКАЛЬНАЯ ШКОЛА ИМЕНИ АРМЕНА ТИГРАНЯНА</w:t>
      </w:r>
      <w:r w:rsidRPr="007F1850">
        <w:rPr>
          <w:rFonts w:ascii="GHEA Grapalat" w:hAnsi="GHEA Grapalat"/>
          <w:iCs/>
        </w:rPr>
        <w:t>»</w:t>
      </w:r>
    </w:p>
    <w:p w14:paraId="0581F1D4" w14:textId="77777777" w:rsidR="000763E5" w:rsidRPr="007F1850" w:rsidRDefault="000763E5" w:rsidP="00B46D58">
      <w:pPr>
        <w:pStyle w:val="BodyText"/>
        <w:widowControl w:val="0"/>
        <w:spacing w:after="160"/>
        <w:ind w:right="-7" w:firstLine="567"/>
        <w:jc w:val="center"/>
        <w:rPr>
          <w:rFonts w:ascii="GHEA Grapalat" w:hAnsi="GHEA Grapalat"/>
        </w:rPr>
      </w:pPr>
    </w:p>
    <w:p w14:paraId="652715AD" w14:textId="77777777" w:rsidR="000763E5" w:rsidRPr="007F1850" w:rsidRDefault="000763E5" w:rsidP="00B46D58">
      <w:pPr>
        <w:pStyle w:val="BodyText"/>
        <w:widowControl w:val="0"/>
        <w:spacing w:after="160"/>
        <w:ind w:right="-7" w:firstLine="567"/>
        <w:jc w:val="center"/>
        <w:rPr>
          <w:rFonts w:ascii="GHEA Grapalat" w:hAnsi="GHEA Grapalat"/>
        </w:rPr>
      </w:pPr>
    </w:p>
    <w:p w14:paraId="27776883" w14:textId="77777777" w:rsidR="00096865" w:rsidRPr="007F1850" w:rsidRDefault="000763E5" w:rsidP="00B46D58">
      <w:pPr>
        <w:pStyle w:val="BodyText"/>
        <w:widowControl w:val="0"/>
        <w:spacing w:after="160"/>
        <w:ind w:right="-7" w:firstLine="567"/>
        <w:jc w:val="center"/>
        <w:rPr>
          <w:rFonts w:ascii="GHEA Grapalat" w:hAnsi="GHEA Grapalat" w:cs="Sylfaen"/>
        </w:rPr>
      </w:pPr>
      <w:r w:rsidRPr="007F1850">
        <w:rPr>
          <w:rFonts w:ascii="GHEA Grapalat" w:hAnsi="GHEA Grapalat"/>
        </w:rPr>
        <w:t>ПРИГЛАШЕНИ</w:t>
      </w:r>
      <w:r w:rsidR="00096865" w:rsidRPr="007F1850">
        <w:rPr>
          <w:rFonts w:ascii="GHEA Grapalat" w:hAnsi="GHEA Grapalat"/>
        </w:rPr>
        <w:t>Е</w:t>
      </w:r>
    </w:p>
    <w:p w14:paraId="2AF13B30" w14:textId="77777777" w:rsidR="00096865" w:rsidRPr="007F1850" w:rsidRDefault="00096865" w:rsidP="00B46D58">
      <w:pPr>
        <w:pStyle w:val="BodyText"/>
        <w:widowControl w:val="0"/>
        <w:spacing w:after="160"/>
        <w:ind w:right="-7" w:firstLine="567"/>
        <w:jc w:val="center"/>
        <w:rPr>
          <w:rFonts w:ascii="GHEA Grapalat" w:hAnsi="GHEA Grapalat" w:cs="Sylfaen"/>
        </w:rPr>
      </w:pPr>
    </w:p>
    <w:p w14:paraId="037872DD" w14:textId="77777777" w:rsidR="00096865" w:rsidRPr="007F1850" w:rsidRDefault="00096865" w:rsidP="00B46D58">
      <w:pPr>
        <w:pStyle w:val="BodyText"/>
        <w:widowControl w:val="0"/>
        <w:spacing w:after="160"/>
        <w:ind w:right="-7" w:firstLine="567"/>
        <w:jc w:val="center"/>
        <w:rPr>
          <w:rFonts w:ascii="GHEA Grapalat" w:hAnsi="GHEA Grapalat"/>
        </w:rPr>
      </w:pPr>
    </w:p>
    <w:p w14:paraId="5859BE53" w14:textId="7071DBC1" w:rsidR="007F1850" w:rsidRPr="007F1850" w:rsidRDefault="007F1850" w:rsidP="007F1850">
      <w:pPr>
        <w:pStyle w:val="BodyText"/>
        <w:widowControl w:val="0"/>
        <w:spacing w:after="160"/>
        <w:ind w:right="-7" w:firstLine="567"/>
        <w:jc w:val="center"/>
        <w:rPr>
          <w:rFonts w:ascii="GHEA Grapalat" w:hAnsi="GHEA Grapalat"/>
        </w:rPr>
      </w:pPr>
      <w:r w:rsidRPr="007F1850">
        <w:rPr>
          <w:rFonts w:ascii="GHEA Grapalat" w:hAnsi="GHEA Grapalat"/>
        </w:rPr>
        <w:t xml:space="preserve">ЗАПРОС КОТИРОВОК, ОБЪЯВЛЕННЫЙ С ЦЕЛЬЮ ПРИОБРЕТЕНИЯ </w:t>
      </w:r>
      <w:r w:rsidR="008D7AE9" w:rsidRPr="008D7AE9">
        <w:rPr>
          <w:rFonts w:ascii="GHEA Grapalat" w:hAnsi="GHEA Grapalat"/>
        </w:rPr>
        <w:t>ДОСКИ</w:t>
      </w:r>
      <w:r w:rsidR="008D7AE9" w:rsidRPr="007F1850">
        <w:rPr>
          <w:rFonts w:ascii="GHEA Grapalat" w:hAnsi="GHEA Grapalat"/>
        </w:rPr>
        <w:t xml:space="preserve"> </w:t>
      </w:r>
      <w:r w:rsidRPr="007F1850">
        <w:rPr>
          <w:rFonts w:ascii="GHEA Grapalat" w:hAnsi="GHEA Grapalat"/>
        </w:rPr>
        <w:t>ДЛЯ НУЖД НКО «</w:t>
      </w:r>
      <w:r w:rsidR="001D33A0" w:rsidRPr="001D33A0">
        <w:rPr>
          <w:rFonts w:ascii="GHEA Grapalat" w:hAnsi="GHEA Grapalat"/>
        </w:rPr>
        <w:t>ЕРЕВАНСКАЯ МУЗЫКАЛЬНАЯ ШКОЛА ИМЕНИ АРМЕНА ТИГРАНЯНА</w:t>
      </w:r>
      <w:r w:rsidRPr="007F1850">
        <w:rPr>
          <w:rFonts w:ascii="GHEA Grapalat" w:hAnsi="GHEA Grapalat"/>
        </w:rPr>
        <w:t>»</w:t>
      </w:r>
    </w:p>
    <w:p w14:paraId="7A710671" w14:textId="77777777" w:rsidR="00CE0D95" w:rsidRPr="007F1850" w:rsidRDefault="00CE0D95" w:rsidP="00B46D58">
      <w:pPr>
        <w:pStyle w:val="BodyText"/>
        <w:widowControl w:val="0"/>
        <w:spacing w:after="160"/>
        <w:ind w:right="-7" w:firstLine="567"/>
        <w:jc w:val="center"/>
        <w:rPr>
          <w:rFonts w:ascii="GHEA Grapalat" w:hAnsi="GHEA Grapalat"/>
        </w:rPr>
      </w:pPr>
    </w:p>
    <w:p w14:paraId="5D1112E9" w14:textId="77777777" w:rsidR="00CE0D95" w:rsidRPr="007F1850" w:rsidRDefault="00CE0D95" w:rsidP="00B46D58">
      <w:pPr>
        <w:pStyle w:val="BodyText"/>
        <w:widowControl w:val="0"/>
        <w:spacing w:after="160"/>
        <w:ind w:right="-7" w:firstLine="567"/>
        <w:jc w:val="center"/>
        <w:rPr>
          <w:rFonts w:ascii="GHEA Grapalat" w:hAnsi="GHEA Grapalat"/>
        </w:rPr>
      </w:pPr>
    </w:p>
    <w:p w14:paraId="730F6A34" w14:textId="77777777" w:rsidR="000763E5" w:rsidRPr="007F1850" w:rsidRDefault="000763E5" w:rsidP="00B46D58">
      <w:pPr>
        <w:rPr>
          <w:rFonts w:ascii="GHEA Grapalat" w:hAnsi="GHEA Grapalat"/>
        </w:rPr>
      </w:pPr>
      <w:r w:rsidRPr="007F1850">
        <w:rPr>
          <w:rFonts w:ascii="GHEA Grapalat" w:hAnsi="GHEA Grapalat"/>
        </w:rPr>
        <w:br w:type="page"/>
      </w:r>
    </w:p>
    <w:p w14:paraId="316A4CDF" w14:textId="77777777" w:rsidR="001A43A4" w:rsidRPr="007F1850" w:rsidRDefault="00096865" w:rsidP="00B46D58">
      <w:pPr>
        <w:widowControl w:val="0"/>
        <w:spacing w:after="160"/>
        <w:ind w:firstLine="567"/>
        <w:jc w:val="both"/>
        <w:rPr>
          <w:rFonts w:ascii="GHEA Grapalat" w:hAnsi="GHEA Grapalat" w:cs="Sylfaen"/>
          <w:i/>
        </w:rPr>
      </w:pPr>
      <w:r w:rsidRPr="007F1850">
        <w:rPr>
          <w:rFonts w:ascii="GHEA Grapalat" w:hAnsi="GHEA Grapalat"/>
          <w:i/>
        </w:rPr>
        <w:lastRenderedPageBreak/>
        <w:t>Уважаемый участник, прежде чем составить и подать заявку просим Вас</w:t>
      </w:r>
      <w:r w:rsidR="001D209D" w:rsidRPr="007F1850">
        <w:rPr>
          <w:rFonts w:ascii="Calibri" w:hAnsi="Calibri" w:cs="Calibri"/>
          <w:i/>
          <w:lang w:val="en-US"/>
        </w:rPr>
        <w:t> </w:t>
      </w:r>
      <w:r w:rsidRPr="007F185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613C3C7" w14:textId="77777777" w:rsidR="00984BDB" w:rsidRPr="007F1850" w:rsidRDefault="00984BDB" w:rsidP="00B46D58">
      <w:pPr>
        <w:widowControl w:val="0"/>
        <w:spacing w:after="160"/>
        <w:ind w:firstLine="567"/>
        <w:jc w:val="both"/>
        <w:rPr>
          <w:rFonts w:ascii="GHEA Grapalat" w:hAnsi="GHEA Grapalat"/>
          <w:i/>
        </w:rPr>
      </w:pPr>
    </w:p>
    <w:p w14:paraId="7A5E8C75" w14:textId="77777777" w:rsidR="00160AE4" w:rsidRPr="007F1850" w:rsidRDefault="00160AE4" w:rsidP="00B46D58">
      <w:pPr>
        <w:widowControl w:val="0"/>
        <w:spacing w:after="160"/>
        <w:jc w:val="center"/>
        <w:rPr>
          <w:rFonts w:ascii="GHEA Grapalat" w:hAnsi="GHEA Grapalat"/>
          <w:b/>
        </w:rPr>
      </w:pPr>
      <w:r w:rsidRPr="007F1850">
        <w:rPr>
          <w:rFonts w:ascii="GHEA Grapalat" w:hAnsi="GHEA Grapalat"/>
          <w:b/>
        </w:rPr>
        <w:t>СОДЕРЖАНИЕ</w:t>
      </w:r>
    </w:p>
    <w:p w14:paraId="183F6130" w14:textId="77777777" w:rsidR="00160AE4" w:rsidRPr="007F1850" w:rsidRDefault="00160AE4" w:rsidP="00B46D58">
      <w:pPr>
        <w:widowControl w:val="0"/>
        <w:spacing w:after="160"/>
        <w:ind w:firstLine="567"/>
        <w:jc w:val="center"/>
        <w:rPr>
          <w:rFonts w:ascii="GHEA Grapalat" w:hAnsi="GHEA Grapalat"/>
          <w:i/>
        </w:rPr>
      </w:pPr>
    </w:p>
    <w:p w14:paraId="7B40D3F7" w14:textId="6F7283F7" w:rsidR="00C67E80" w:rsidRPr="007F1850" w:rsidRDefault="007F1850" w:rsidP="00B46D58">
      <w:pPr>
        <w:widowControl w:val="0"/>
        <w:spacing w:after="160"/>
        <w:jc w:val="center"/>
        <w:rPr>
          <w:rFonts w:ascii="GHEA Grapalat" w:hAnsi="GHEA Grapalat" w:cs="Sylfaen"/>
          <w:b/>
        </w:rPr>
      </w:pPr>
      <w:r w:rsidRPr="007F1850">
        <w:rPr>
          <w:rFonts w:ascii="GHEA Grapalat" w:hAnsi="GHEA Grapalat"/>
        </w:rPr>
        <w:t xml:space="preserve">ПРИГЛАШЕНИЕ К УЧАСТИЮ В ЗАПРОСЕ КОТИРОВОК, ОБЪЯВЛЕННОМ С ЦЕЛЬЮ ПРИОБРЕТЕНИЯ </w:t>
      </w:r>
      <w:r w:rsidR="008D7AE9" w:rsidRPr="008D7AE9">
        <w:rPr>
          <w:rFonts w:ascii="GHEA Grapalat" w:hAnsi="GHEA Grapalat"/>
        </w:rPr>
        <w:t>ДОСКИ</w:t>
      </w:r>
      <w:r w:rsidR="008D7AE9" w:rsidRPr="007F1850">
        <w:rPr>
          <w:rFonts w:ascii="GHEA Grapalat" w:hAnsi="GHEA Grapalat"/>
        </w:rPr>
        <w:t xml:space="preserve"> </w:t>
      </w:r>
      <w:r w:rsidRPr="007F1850">
        <w:rPr>
          <w:rFonts w:ascii="GHEA Grapalat" w:hAnsi="GHEA Grapalat"/>
        </w:rPr>
        <w:t>ДЛЯ НУЖД НКО «</w:t>
      </w:r>
      <w:r w:rsidR="001D33A0" w:rsidRPr="001D33A0">
        <w:rPr>
          <w:rFonts w:ascii="GHEA Grapalat" w:hAnsi="GHEA Grapalat"/>
        </w:rPr>
        <w:t>ЕРЕВАНСКАЯ МУЗЫКАЛЬНАЯ ШКОЛА ИМЕНИ АРМЕНА ТИГРАНЯНА</w:t>
      </w:r>
      <w:r w:rsidRPr="007F1850">
        <w:rPr>
          <w:rFonts w:ascii="GHEA Grapalat" w:hAnsi="GHEA Grapalat"/>
        </w:rPr>
        <w:t>»</w:t>
      </w:r>
    </w:p>
    <w:p w14:paraId="0110A6AB" w14:textId="77777777" w:rsidR="00096865" w:rsidRPr="007F1850" w:rsidRDefault="00096865" w:rsidP="00B46D58">
      <w:pPr>
        <w:widowControl w:val="0"/>
        <w:spacing w:after="160"/>
        <w:jc w:val="center"/>
        <w:rPr>
          <w:rFonts w:ascii="GHEA Grapalat" w:hAnsi="GHEA Grapalat"/>
          <w:b/>
        </w:rPr>
      </w:pPr>
      <w:r w:rsidRPr="007F1850">
        <w:rPr>
          <w:rFonts w:ascii="GHEA Grapalat" w:hAnsi="GHEA Grapalat"/>
          <w:b/>
        </w:rPr>
        <w:t>ЧАСТЬ I.</w:t>
      </w:r>
    </w:p>
    <w:p w14:paraId="76D68C04" w14:textId="77777777" w:rsidR="002E069D" w:rsidRPr="007F1850" w:rsidRDefault="002E069D" w:rsidP="00B46D58">
      <w:pPr>
        <w:widowControl w:val="0"/>
        <w:spacing w:after="160"/>
        <w:jc w:val="center"/>
        <w:rPr>
          <w:rFonts w:ascii="GHEA Grapalat" w:hAnsi="GHEA Grapalat"/>
        </w:rPr>
      </w:pPr>
    </w:p>
    <w:p w14:paraId="1FC66181"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w:t>
      </w:r>
      <w:r w:rsidR="005C1BF7" w:rsidRPr="007F1850">
        <w:rPr>
          <w:rFonts w:ascii="GHEA Grapalat" w:hAnsi="GHEA Grapalat"/>
        </w:rPr>
        <w:tab/>
      </w:r>
      <w:r w:rsidR="00543BAE" w:rsidRPr="007F1850">
        <w:rPr>
          <w:rFonts w:ascii="GHEA Grapalat" w:hAnsi="GHEA Grapalat"/>
        </w:rPr>
        <w:t>Характеристика предмета закупки</w:t>
      </w:r>
      <w:r w:rsidRPr="007F1850">
        <w:rPr>
          <w:rFonts w:ascii="GHEA Grapalat" w:hAnsi="GHEA Grapalat"/>
        </w:rPr>
        <w:t xml:space="preserve"> </w:t>
      </w:r>
    </w:p>
    <w:p w14:paraId="18974E09"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2.</w:t>
      </w:r>
      <w:r w:rsidR="005D191A" w:rsidRPr="007F1850">
        <w:rPr>
          <w:rFonts w:ascii="GHEA Grapalat" w:hAnsi="GHEA Grapalat"/>
        </w:rPr>
        <w:tab/>
      </w:r>
      <w:r w:rsidRPr="007F1850">
        <w:rPr>
          <w:rFonts w:ascii="GHEA Grapalat" w:hAnsi="GHEA Grapalat"/>
        </w:rPr>
        <w:t>Требования к праву участника на участие</w:t>
      </w:r>
      <w:r w:rsidR="00543BAE" w:rsidRPr="007F1850">
        <w:rPr>
          <w:rFonts w:ascii="GHEA Grapalat" w:hAnsi="GHEA Grapalat"/>
        </w:rPr>
        <w:t xml:space="preserve"> и порядок их оценки</w:t>
      </w:r>
      <w:r w:rsidR="003D0E3C" w:rsidRPr="007F1850">
        <w:rPr>
          <w:rFonts w:ascii="GHEA Grapalat" w:hAnsi="GHEA Grapalat"/>
        </w:rPr>
        <w:t>, в случае признания отобранным участником-условия представления обеспечения квалификации.</w:t>
      </w:r>
    </w:p>
    <w:p w14:paraId="7F995D46"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3.</w:t>
      </w:r>
      <w:r w:rsidR="005D191A" w:rsidRPr="007F1850">
        <w:rPr>
          <w:rFonts w:ascii="GHEA Grapalat" w:hAnsi="GHEA Grapalat"/>
        </w:rPr>
        <w:tab/>
      </w:r>
      <w:r w:rsidRPr="007F1850">
        <w:rPr>
          <w:rFonts w:ascii="GHEA Grapalat" w:hAnsi="GHEA Grapalat"/>
        </w:rPr>
        <w:t>Разъяснение приглашения и порядок вне</w:t>
      </w:r>
      <w:r w:rsidR="00543BAE" w:rsidRPr="007F1850">
        <w:rPr>
          <w:rFonts w:ascii="GHEA Grapalat" w:hAnsi="GHEA Grapalat"/>
        </w:rPr>
        <w:t>сения изменения в приглашение</w:t>
      </w:r>
    </w:p>
    <w:p w14:paraId="399C3480" w14:textId="77777777" w:rsidR="00087A30" w:rsidRPr="007F1850" w:rsidRDefault="00096865" w:rsidP="00B46D58">
      <w:pPr>
        <w:widowControl w:val="0"/>
        <w:tabs>
          <w:tab w:val="left" w:pos="1134"/>
        </w:tabs>
        <w:spacing w:after="160"/>
        <w:ind w:left="1134" w:hanging="567"/>
        <w:jc w:val="both"/>
        <w:rPr>
          <w:rFonts w:ascii="GHEA Grapalat" w:hAnsi="GHEA Grapalat" w:cs="Sylfaen"/>
        </w:rPr>
      </w:pPr>
      <w:r w:rsidRPr="007F1850">
        <w:rPr>
          <w:rFonts w:ascii="GHEA Grapalat" w:hAnsi="GHEA Grapalat"/>
        </w:rPr>
        <w:t>4.</w:t>
      </w:r>
      <w:r w:rsidR="005D191A" w:rsidRPr="007F1850">
        <w:rPr>
          <w:rFonts w:ascii="GHEA Grapalat" w:hAnsi="GHEA Grapalat"/>
        </w:rPr>
        <w:tab/>
      </w:r>
      <w:r w:rsidRPr="007F1850">
        <w:rPr>
          <w:rFonts w:ascii="GHEA Grapalat" w:hAnsi="GHEA Grapalat"/>
        </w:rPr>
        <w:t>Порядок подачи заявки</w:t>
      </w:r>
    </w:p>
    <w:p w14:paraId="3896E5E5" w14:textId="77777777" w:rsidR="00096865" w:rsidRPr="007F1850" w:rsidRDefault="00543BAE" w:rsidP="00B46D58">
      <w:pPr>
        <w:widowControl w:val="0"/>
        <w:tabs>
          <w:tab w:val="left" w:pos="1134"/>
        </w:tabs>
        <w:spacing w:after="160"/>
        <w:ind w:left="1134" w:hanging="567"/>
        <w:jc w:val="both"/>
        <w:rPr>
          <w:rFonts w:ascii="GHEA Grapalat" w:hAnsi="GHEA Grapalat"/>
        </w:rPr>
      </w:pPr>
      <w:r w:rsidRPr="007F1850">
        <w:rPr>
          <w:rFonts w:ascii="GHEA Grapalat" w:hAnsi="GHEA Grapalat"/>
        </w:rPr>
        <w:t>5.</w:t>
      </w:r>
      <w:r w:rsidRPr="007F1850">
        <w:rPr>
          <w:rFonts w:ascii="GHEA Grapalat" w:hAnsi="GHEA Grapalat"/>
        </w:rPr>
        <w:tab/>
        <w:t>Ценовое предложение заявки</w:t>
      </w:r>
      <w:r w:rsidR="00087A30" w:rsidRPr="007F1850">
        <w:rPr>
          <w:rFonts w:ascii="GHEA Grapalat" w:hAnsi="GHEA Grapalat"/>
        </w:rPr>
        <w:t xml:space="preserve"> </w:t>
      </w:r>
    </w:p>
    <w:p w14:paraId="0FFE6267" w14:textId="77777777" w:rsidR="00096865" w:rsidRPr="007F1850" w:rsidRDefault="00087A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6.</w:t>
      </w:r>
      <w:r w:rsidR="005D191A" w:rsidRPr="007F1850">
        <w:rPr>
          <w:rFonts w:ascii="GHEA Grapalat" w:hAnsi="GHEA Grapalat"/>
        </w:rPr>
        <w:tab/>
      </w:r>
      <w:r w:rsidRPr="007F1850">
        <w:rPr>
          <w:rFonts w:ascii="GHEA Grapalat" w:hAnsi="GHEA Grapalat"/>
        </w:rPr>
        <w:t>Срок действия заявки, порядок внесения</w:t>
      </w:r>
      <w:r w:rsidR="005D191A" w:rsidRPr="007F1850">
        <w:rPr>
          <w:rFonts w:ascii="GHEA Grapalat" w:hAnsi="GHEA Grapalat"/>
        </w:rPr>
        <w:t xml:space="preserve"> изменений в заявки и их отзыва</w:t>
      </w:r>
      <w:r w:rsidRPr="007F1850">
        <w:rPr>
          <w:rFonts w:ascii="GHEA Grapalat" w:hAnsi="GHEA Grapalat"/>
        </w:rPr>
        <w:t xml:space="preserve"> </w:t>
      </w:r>
    </w:p>
    <w:p w14:paraId="1DD5DFDD" w14:textId="77777777" w:rsidR="00096865" w:rsidRPr="007F1850" w:rsidRDefault="00087A30" w:rsidP="00B46D58">
      <w:pPr>
        <w:widowControl w:val="0"/>
        <w:tabs>
          <w:tab w:val="left" w:pos="1134"/>
        </w:tabs>
        <w:spacing w:after="160"/>
        <w:ind w:left="1134" w:hanging="567"/>
        <w:jc w:val="both"/>
        <w:rPr>
          <w:rFonts w:ascii="GHEA Grapalat" w:hAnsi="GHEA Grapalat" w:cs="Sylfaen"/>
        </w:rPr>
      </w:pPr>
      <w:r w:rsidRPr="007F1850">
        <w:rPr>
          <w:rFonts w:ascii="GHEA Grapalat" w:hAnsi="GHEA Grapalat"/>
        </w:rPr>
        <w:t>8.</w:t>
      </w:r>
      <w:r w:rsidR="005D191A" w:rsidRPr="007F1850">
        <w:rPr>
          <w:rFonts w:ascii="GHEA Grapalat" w:hAnsi="GHEA Grapalat"/>
        </w:rPr>
        <w:tab/>
      </w:r>
      <w:r w:rsidRPr="007F1850">
        <w:rPr>
          <w:rFonts w:ascii="GHEA Grapalat" w:hAnsi="GHEA Grapalat"/>
        </w:rPr>
        <w:t>Вскрытие, оц</w:t>
      </w:r>
      <w:r w:rsidR="000B2CFA" w:rsidRPr="007F1850">
        <w:rPr>
          <w:rFonts w:ascii="GHEA Grapalat" w:hAnsi="GHEA Grapalat"/>
        </w:rPr>
        <w:t>енка заявок и подведение итогов</w:t>
      </w:r>
    </w:p>
    <w:p w14:paraId="30F9E8FE" w14:textId="77777777" w:rsidR="00096865" w:rsidRPr="007F1850" w:rsidRDefault="00087A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9.</w:t>
      </w:r>
      <w:r w:rsidR="005D191A" w:rsidRPr="007F1850">
        <w:rPr>
          <w:rFonts w:ascii="GHEA Grapalat" w:hAnsi="GHEA Grapalat"/>
        </w:rPr>
        <w:tab/>
      </w:r>
      <w:r w:rsidRPr="007F1850">
        <w:rPr>
          <w:rFonts w:ascii="GHEA Grapalat" w:hAnsi="GHEA Grapalat"/>
        </w:rPr>
        <w:t>Заключение догово</w:t>
      </w:r>
      <w:r w:rsidR="00543BAE" w:rsidRPr="007F1850">
        <w:rPr>
          <w:rFonts w:ascii="GHEA Grapalat" w:hAnsi="GHEA Grapalat"/>
        </w:rPr>
        <w:t>ра</w:t>
      </w:r>
    </w:p>
    <w:p w14:paraId="7E6C2B97" w14:textId="77777777" w:rsidR="00096865" w:rsidRPr="007F1850" w:rsidRDefault="00087A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10.</w:t>
      </w:r>
      <w:r w:rsidR="005D191A" w:rsidRPr="007F1850">
        <w:rPr>
          <w:rFonts w:ascii="GHEA Grapalat" w:hAnsi="GHEA Grapalat"/>
        </w:rPr>
        <w:tab/>
      </w:r>
      <w:r w:rsidR="003E1D9D" w:rsidRPr="007F1850">
        <w:rPr>
          <w:rFonts w:ascii="GHEA Grapalat" w:hAnsi="GHEA Grapalat"/>
        </w:rPr>
        <w:t xml:space="preserve">Обеспечения </w:t>
      </w:r>
      <w:r w:rsidR="00174DAB" w:rsidRPr="007F1850">
        <w:rPr>
          <w:rFonts w:ascii="GHEA Grapalat" w:hAnsi="GHEA Grapalat"/>
        </w:rPr>
        <w:t xml:space="preserve">квалификации  и </w:t>
      </w:r>
      <w:r w:rsidR="00543BAE" w:rsidRPr="007F1850">
        <w:rPr>
          <w:rFonts w:ascii="GHEA Grapalat" w:hAnsi="GHEA Grapalat"/>
        </w:rPr>
        <w:t>договора</w:t>
      </w:r>
      <w:r w:rsidRPr="007F1850">
        <w:rPr>
          <w:rFonts w:ascii="GHEA Grapalat" w:hAnsi="GHEA Grapalat"/>
        </w:rPr>
        <w:t xml:space="preserve"> </w:t>
      </w:r>
    </w:p>
    <w:p w14:paraId="16D13F76"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11.</w:t>
      </w:r>
      <w:r w:rsidR="005D191A" w:rsidRPr="007F1850">
        <w:rPr>
          <w:rFonts w:ascii="GHEA Grapalat" w:hAnsi="GHEA Grapalat"/>
        </w:rPr>
        <w:tab/>
      </w:r>
      <w:r w:rsidRPr="007F1850">
        <w:rPr>
          <w:rFonts w:ascii="GHEA Grapalat" w:hAnsi="GHEA Grapalat"/>
        </w:rPr>
        <w:t>Объяв</w:t>
      </w:r>
      <w:r w:rsidR="00543BAE" w:rsidRPr="007F1850">
        <w:rPr>
          <w:rFonts w:ascii="GHEA Grapalat" w:hAnsi="GHEA Grapalat"/>
        </w:rPr>
        <w:t>ление процедуры несостоявшейся</w:t>
      </w:r>
      <w:r w:rsidRPr="007F1850">
        <w:rPr>
          <w:rFonts w:ascii="GHEA Grapalat" w:hAnsi="GHEA Grapalat"/>
        </w:rPr>
        <w:t xml:space="preserve"> </w:t>
      </w:r>
    </w:p>
    <w:p w14:paraId="747C523A"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12.</w:t>
      </w:r>
      <w:r w:rsidR="005D191A" w:rsidRPr="007F1850">
        <w:rPr>
          <w:rFonts w:ascii="GHEA Grapalat" w:hAnsi="GHEA Grapalat"/>
        </w:rPr>
        <w:tab/>
      </w:r>
      <w:r w:rsidRPr="007F1850">
        <w:rPr>
          <w:rFonts w:ascii="GHEA Grapalat" w:hAnsi="GHEA Grapalat"/>
        </w:rPr>
        <w:t>Право участника и порядок обжалования им действий и (или) принятых решений</w:t>
      </w:r>
      <w:r w:rsidR="00543BAE" w:rsidRPr="007F1850">
        <w:rPr>
          <w:rFonts w:ascii="GHEA Grapalat" w:hAnsi="GHEA Grapalat"/>
        </w:rPr>
        <w:t>, связанных с процессом закупки</w:t>
      </w:r>
    </w:p>
    <w:p w14:paraId="606B7C65" w14:textId="77777777" w:rsidR="00520F57" w:rsidRPr="00DA4D48" w:rsidRDefault="00520F57" w:rsidP="00B46D58">
      <w:pPr>
        <w:widowControl w:val="0"/>
        <w:spacing w:after="160"/>
        <w:jc w:val="center"/>
        <w:rPr>
          <w:rFonts w:ascii="GHEA Grapalat" w:hAnsi="GHEA Grapalat"/>
          <w:b/>
        </w:rPr>
      </w:pPr>
    </w:p>
    <w:p w14:paraId="303B6079" w14:textId="77777777" w:rsidR="007F1850" w:rsidRPr="00DA4D48" w:rsidRDefault="007F1850" w:rsidP="00B46D58">
      <w:pPr>
        <w:widowControl w:val="0"/>
        <w:spacing w:after="160"/>
        <w:jc w:val="center"/>
        <w:rPr>
          <w:rFonts w:ascii="GHEA Grapalat" w:hAnsi="GHEA Grapalat"/>
          <w:b/>
        </w:rPr>
      </w:pPr>
    </w:p>
    <w:p w14:paraId="61F9609E" w14:textId="77777777" w:rsidR="007F1850" w:rsidRPr="00DA4D48" w:rsidRDefault="007F1850" w:rsidP="00B46D58">
      <w:pPr>
        <w:widowControl w:val="0"/>
        <w:spacing w:after="160"/>
        <w:jc w:val="center"/>
        <w:rPr>
          <w:rFonts w:ascii="GHEA Grapalat" w:hAnsi="GHEA Grapalat"/>
          <w:b/>
        </w:rPr>
      </w:pPr>
    </w:p>
    <w:p w14:paraId="0EDA40C3" w14:textId="77777777" w:rsidR="007F1850" w:rsidRPr="00DA4D48" w:rsidRDefault="007F1850" w:rsidP="00B46D58">
      <w:pPr>
        <w:widowControl w:val="0"/>
        <w:spacing w:after="160"/>
        <w:jc w:val="center"/>
        <w:rPr>
          <w:rFonts w:ascii="GHEA Grapalat" w:hAnsi="GHEA Grapalat"/>
          <w:b/>
        </w:rPr>
      </w:pPr>
    </w:p>
    <w:p w14:paraId="3EF79A14" w14:textId="77777777" w:rsidR="007F1850" w:rsidRPr="00DA4D48" w:rsidRDefault="007F1850" w:rsidP="00B46D58">
      <w:pPr>
        <w:widowControl w:val="0"/>
        <w:spacing w:after="160"/>
        <w:jc w:val="center"/>
        <w:rPr>
          <w:rFonts w:ascii="GHEA Grapalat" w:hAnsi="GHEA Grapalat"/>
          <w:b/>
        </w:rPr>
      </w:pPr>
    </w:p>
    <w:p w14:paraId="6C5F2546" w14:textId="77777777" w:rsidR="007F1850" w:rsidRPr="00DA4D48" w:rsidRDefault="007F1850" w:rsidP="00B46D58">
      <w:pPr>
        <w:widowControl w:val="0"/>
        <w:spacing w:after="160"/>
        <w:jc w:val="center"/>
        <w:rPr>
          <w:rFonts w:ascii="GHEA Grapalat" w:hAnsi="GHEA Grapalat"/>
          <w:b/>
        </w:rPr>
      </w:pPr>
    </w:p>
    <w:p w14:paraId="5B2FFD6A" w14:textId="77777777" w:rsidR="007F1850" w:rsidRPr="00DA4D48" w:rsidRDefault="007F1850" w:rsidP="00B46D58">
      <w:pPr>
        <w:widowControl w:val="0"/>
        <w:spacing w:after="160"/>
        <w:jc w:val="center"/>
        <w:rPr>
          <w:rFonts w:ascii="GHEA Grapalat" w:hAnsi="GHEA Grapalat"/>
          <w:b/>
        </w:rPr>
      </w:pPr>
    </w:p>
    <w:p w14:paraId="023C7542" w14:textId="77777777" w:rsidR="007F1850" w:rsidRPr="00DA4D48" w:rsidRDefault="007F1850" w:rsidP="00B46D58">
      <w:pPr>
        <w:widowControl w:val="0"/>
        <w:spacing w:after="160"/>
        <w:jc w:val="center"/>
        <w:rPr>
          <w:rFonts w:ascii="GHEA Grapalat" w:hAnsi="GHEA Grapalat"/>
          <w:b/>
        </w:rPr>
      </w:pPr>
    </w:p>
    <w:p w14:paraId="16901C50" w14:textId="77777777" w:rsidR="00520F57" w:rsidRPr="007F1850" w:rsidRDefault="00520F57" w:rsidP="00B46D58">
      <w:pPr>
        <w:widowControl w:val="0"/>
        <w:spacing w:after="160"/>
        <w:jc w:val="center"/>
        <w:rPr>
          <w:rFonts w:ascii="GHEA Grapalat" w:hAnsi="GHEA Grapalat"/>
          <w:b/>
        </w:rPr>
      </w:pPr>
    </w:p>
    <w:p w14:paraId="319AF8F0" w14:textId="77777777" w:rsidR="008842CE" w:rsidRPr="007F1850" w:rsidRDefault="00CA590C" w:rsidP="00B46D58">
      <w:pPr>
        <w:widowControl w:val="0"/>
        <w:spacing w:after="160"/>
        <w:jc w:val="center"/>
        <w:rPr>
          <w:rFonts w:ascii="GHEA Grapalat" w:hAnsi="GHEA Grapalat"/>
          <w:b/>
        </w:rPr>
      </w:pPr>
      <w:r w:rsidRPr="007F1850">
        <w:rPr>
          <w:rFonts w:ascii="GHEA Grapalat" w:hAnsi="GHEA Grapalat"/>
          <w:b/>
        </w:rPr>
        <w:t xml:space="preserve">ЧАСТЬ II. </w:t>
      </w:r>
    </w:p>
    <w:p w14:paraId="214CDACB" w14:textId="77777777" w:rsidR="008842CE" w:rsidRPr="007F1850" w:rsidRDefault="008842CE" w:rsidP="00B46D58">
      <w:pPr>
        <w:widowControl w:val="0"/>
        <w:spacing w:after="160"/>
        <w:jc w:val="center"/>
        <w:rPr>
          <w:rFonts w:ascii="GHEA Grapalat" w:hAnsi="GHEA Grapalat"/>
          <w:b/>
        </w:rPr>
      </w:pPr>
    </w:p>
    <w:p w14:paraId="1C725BCA" w14:textId="77777777" w:rsidR="00096865" w:rsidRPr="007F1850" w:rsidRDefault="00096865" w:rsidP="00B46D58">
      <w:pPr>
        <w:widowControl w:val="0"/>
        <w:spacing w:after="160"/>
        <w:jc w:val="center"/>
        <w:rPr>
          <w:rFonts w:ascii="GHEA Grapalat" w:hAnsi="GHEA Grapalat"/>
          <w:b/>
        </w:rPr>
      </w:pPr>
      <w:r w:rsidRPr="007F1850">
        <w:rPr>
          <w:rFonts w:ascii="GHEA Grapalat" w:hAnsi="GHEA Grapalat"/>
          <w:b/>
        </w:rPr>
        <w:t xml:space="preserve">ИНСТРУКЦИЯ ПО ПОДГОТОВКЕ ЗАЯВКИ </w:t>
      </w:r>
      <w:r w:rsidR="00CA590C" w:rsidRPr="007F1850">
        <w:rPr>
          <w:rFonts w:ascii="GHEA Grapalat" w:hAnsi="GHEA Grapalat"/>
          <w:b/>
        </w:rPr>
        <w:br/>
      </w:r>
      <w:r w:rsidRPr="007F1850">
        <w:rPr>
          <w:rFonts w:ascii="GHEA Grapalat" w:hAnsi="GHEA Grapalat"/>
          <w:b/>
        </w:rPr>
        <w:t>НА ОТКРЫТЫЙ КОНКУРС</w:t>
      </w:r>
    </w:p>
    <w:p w14:paraId="6A381724" w14:textId="77777777" w:rsidR="00520F57" w:rsidRPr="007F1850" w:rsidRDefault="00520F57" w:rsidP="00B46D58">
      <w:pPr>
        <w:widowControl w:val="0"/>
        <w:spacing w:after="160"/>
        <w:jc w:val="center"/>
        <w:rPr>
          <w:rFonts w:ascii="GHEA Grapalat" w:hAnsi="GHEA Grapalat"/>
          <w:b/>
        </w:rPr>
      </w:pPr>
    </w:p>
    <w:p w14:paraId="04DCBA37" w14:textId="77777777" w:rsidR="00096865" w:rsidRPr="007F1850" w:rsidRDefault="00096865" w:rsidP="00B46D58">
      <w:pPr>
        <w:widowControl w:val="0"/>
        <w:tabs>
          <w:tab w:val="left" w:pos="1134"/>
        </w:tabs>
        <w:spacing w:after="160"/>
        <w:ind w:left="1134" w:hanging="567"/>
        <w:jc w:val="both"/>
        <w:rPr>
          <w:rFonts w:ascii="GHEA Grapalat" w:hAnsi="GHEA Grapalat"/>
        </w:rPr>
      </w:pPr>
      <w:r w:rsidRPr="007F1850">
        <w:rPr>
          <w:rFonts w:ascii="GHEA Grapalat" w:hAnsi="GHEA Grapalat"/>
        </w:rPr>
        <w:t>1.</w:t>
      </w:r>
      <w:r w:rsidRPr="007F1850">
        <w:rPr>
          <w:rFonts w:ascii="GHEA Grapalat" w:hAnsi="GHEA Grapalat"/>
        </w:rPr>
        <w:tab/>
        <w:t>Общ</w:t>
      </w:r>
      <w:r w:rsidR="00543BAE" w:rsidRPr="007F1850">
        <w:rPr>
          <w:rFonts w:ascii="GHEA Grapalat" w:hAnsi="GHEA Grapalat"/>
        </w:rPr>
        <w:t>ие положения</w:t>
      </w:r>
    </w:p>
    <w:p w14:paraId="22E0864E" w14:textId="77777777" w:rsidR="00096865" w:rsidRPr="007F1850" w:rsidRDefault="00543BAE" w:rsidP="00B46D58">
      <w:pPr>
        <w:widowControl w:val="0"/>
        <w:tabs>
          <w:tab w:val="left" w:pos="1134"/>
        </w:tabs>
        <w:spacing w:after="160"/>
        <w:ind w:left="1134" w:hanging="567"/>
        <w:jc w:val="both"/>
        <w:rPr>
          <w:rFonts w:ascii="GHEA Grapalat" w:hAnsi="GHEA Grapalat"/>
        </w:rPr>
      </w:pPr>
      <w:r w:rsidRPr="007F1850">
        <w:rPr>
          <w:rFonts w:ascii="GHEA Grapalat" w:hAnsi="GHEA Grapalat"/>
        </w:rPr>
        <w:t>2.</w:t>
      </w:r>
      <w:r w:rsidRPr="007F1850">
        <w:rPr>
          <w:rFonts w:ascii="GHEA Grapalat" w:hAnsi="GHEA Grapalat"/>
        </w:rPr>
        <w:tab/>
        <w:t>Заявка на процедуру</w:t>
      </w:r>
    </w:p>
    <w:p w14:paraId="1A8D2C44" w14:textId="77777777" w:rsidR="0061522D" w:rsidRPr="007F1850" w:rsidRDefault="00450C30" w:rsidP="00B46D58">
      <w:pPr>
        <w:widowControl w:val="0"/>
        <w:tabs>
          <w:tab w:val="left" w:pos="1134"/>
        </w:tabs>
        <w:spacing w:after="160"/>
        <w:ind w:left="1134" w:hanging="567"/>
        <w:jc w:val="both"/>
        <w:rPr>
          <w:rFonts w:ascii="GHEA Grapalat" w:hAnsi="GHEA Grapalat"/>
        </w:rPr>
      </w:pPr>
      <w:r w:rsidRPr="007F1850">
        <w:rPr>
          <w:rFonts w:ascii="GHEA Grapalat" w:hAnsi="GHEA Grapalat"/>
        </w:rPr>
        <w:t>3</w:t>
      </w:r>
      <w:r w:rsidR="00543BAE" w:rsidRPr="007F1850">
        <w:rPr>
          <w:rFonts w:ascii="GHEA Grapalat" w:hAnsi="GHEA Grapalat"/>
        </w:rPr>
        <w:t>.</w:t>
      </w:r>
      <w:r w:rsidR="00543BAE" w:rsidRPr="007F1850">
        <w:rPr>
          <w:rFonts w:ascii="GHEA Grapalat" w:hAnsi="GHEA Grapalat"/>
        </w:rPr>
        <w:tab/>
        <w:t>Приложения № 1-</w:t>
      </w:r>
      <w:r w:rsidR="003529EA" w:rsidRPr="007F1850">
        <w:rPr>
          <w:rFonts w:ascii="GHEA Grapalat" w:hAnsi="GHEA Grapalat"/>
        </w:rPr>
        <w:t>6</w:t>
      </w:r>
    </w:p>
    <w:p w14:paraId="34E7DC95" w14:textId="77777777" w:rsidR="00E17B7F" w:rsidRPr="007F1850" w:rsidRDefault="00E17B7F">
      <w:pPr>
        <w:rPr>
          <w:rFonts w:ascii="GHEA Grapalat" w:hAnsi="GHEA Grapalat"/>
          <w:spacing w:val="-6"/>
        </w:rPr>
      </w:pPr>
      <w:r w:rsidRPr="007F1850">
        <w:rPr>
          <w:rFonts w:ascii="GHEA Grapalat" w:hAnsi="GHEA Grapalat"/>
          <w:spacing w:val="-6"/>
        </w:rPr>
        <w:br w:type="page"/>
      </w:r>
    </w:p>
    <w:p w14:paraId="3E061C97" w14:textId="30406632" w:rsidR="00096865" w:rsidRPr="007F1850" w:rsidRDefault="00E17B7F" w:rsidP="00E17B7F">
      <w:pPr>
        <w:widowControl w:val="0"/>
        <w:spacing w:after="160"/>
        <w:ind w:hanging="567"/>
        <w:jc w:val="both"/>
        <w:rPr>
          <w:rFonts w:ascii="GHEA Grapalat" w:hAnsi="GHEA Grapalat"/>
          <w:spacing w:val="-6"/>
        </w:rPr>
      </w:pPr>
      <w:r w:rsidRPr="007F1850">
        <w:rPr>
          <w:rFonts w:ascii="GHEA Grapalat" w:hAnsi="GHEA Grapalat"/>
          <w:spacing w:val="-6"/>
        </w:rPr>
        <w:lastRenderedPageBreak/>
        <w:t xml:space="preserve">               </w:t>
      </w:r>
      <w:r w:rsidR="00096865" w:rsidRPr="007F1850">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17209" w:rsidRPr="00817209">
        <w:rPr>
          <w:rFonts w:ascii="GHEA Grapalat" w:hAnsi="GHEA Grapalat" w:cs="Times Armenian"/>
          <w:sz w:val="20"/>
        </w:rPr>
        <w:t>ՏԻԳՐԱՆՅԱՆ-ԳՀԱՊՁԲ-26/04</w:t>
      </w:r>
      <w:r w:rsidR="007F1850" w:rsidRPr="007F1850">
        <w:rPr>
          <w:rFonts w:ascii="GHEA Grapalat" w:hAnsi="GHEA Grapalat"/>
          <w:spacing w:val="-6"/>
        </w:rPr>
        <w:t xml:space="preserve"> </w:t>
      </w:r>
      <w:r w:rsidR="00096865" w:rsidRPr="007F1850">
        <w:rPr>
          <w:rFonts w:ascii="GHEA Grapalat" w:hAnsi="GHEA Grapalat"/>
          <w:spacing w:val="-6"/>
        </w:rPr>
        <w:t>(далее — процедура).</w:t>
      </w:r>
    </w:p>
    <w:p w14:paraId="0B83AC3E" w14:textId="77777777" w:rsidR="00096865" w:rsidRPr="007F1850" w:rsidRDefault="00096865" w:rsidP="00B46D58">
      <w:pPr>
        <w:widowControl w:val="0"/>
        <w:spacing w:after="160"/>
        <w:ind w:firstLine="567"/>
        <w:jc w:val="both"/>
        <w:rPr>
          <w:rFonts w:ascii="GHEA Grapalat" w:hAnsi="GHEA Grapalat"/>
        </w:rPr>
      </w:pPr>
      <w:r w:rsidRPr="007F185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F1850">
        <w:rPr>
          <w:rFonts w:ascii="Calibri" w:hAnsi="Calibri" w:cs="Calibri"/>
          <w:lang w:val="en-US"/>
        </w:rPr>
        <w:t> </w:t>
      </w:r>
      <w:r w:rsidRPr="007F1850">
        <w:rPr>
          <w:rFonts w:ascii="GHEA Grapalat" w:hAnsi="GHEA Grapalat"/>
        </w:rPr>
        <w:t>4</w:t>
      </w:r>
      <w:r w:rsidR="006D2DF7" w:rsidRPr="007F1850">
        <w:rPr>
          <w:rFonts w:ascii="Calibri" w:hAnsi="Calibri" w:cs="Calibri"/>
          <w:lang w:val="en-US"/>
        </w:rPr>
        <w:t> </w:t>
      </w:r>
      <w:r w:rsidRPr="007F1850">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57382C4" w14:textId="77777777" w:rsidR="00096865" w:rsidRPr="007F1850" w:rsidRDefault="00096865" w:rsidP="00B46D58">
      <w:pPr>
        <w:widowControl w:val="0"/>
        <w:spacing w:after="160"/>
        <w:ind w:firstLine="567"/>
        <w:jc w:val="both"/>
        <w:rPr>
          <w:rFonts w:ascii="GHEA Grapalat" w:hAnsi="GHEA Grapalat"/>
        </w:rPr>
      </w:pPr>
      <w:r w:rsidRPr="007F185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B6C748A" w14:textId="77777777" w:rsidR="00096865" w:rsidRPr="007F1850" w:rsidRDefault="00096865" w:rsidP="00B46D58">
      <w:pPr>
        <w:widowControl w:val="0"/>
        <w:spacing w:after="160"/>
        <w:ind w:firstLine="567"/>
        <w:jc w:val="both"/>
        <w:rPr>
          <w:rFonts w:ascii="GHEA Grapalat" w:hAnsi="GHEA Grapalat"/>
        </w:rPr>
      </w:pPr>
      <w:r w:rsidRPr="007F185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ABFBC16" w14:textId="76202AF3" w:rsidR="003E1421" w:rsidRPr="007F1850" w:rsidRDefault="00A81DD5" w:rsidP="00B46D58">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 xml:space="preserve">Адрес электронной почты секретаря оценочной комиссии </w:t>
      </w:r>
      <w:r w:rsidR="007F1850" w:rsidRPr="007F1850">
        <w:rPr>
          <w:rFonts w:ascii="GHEA Grapalat" w:hAnsi="GHEA Grapalat"/>
          <w:sz w:val="24"/>
          <w:szCs w:val="24"/>
        </w:rPr>
        <w:t>ordukhanyanlilit@mail.ru.</w:t>
      </w:r>
    </w:p>
    <w:p w14:paraId="489F4553" w14:textId="77777777" w:rsidR="00096865" w:rsidRPr="007F1850" w:rsidRDefault="00F5653D" w:rsidP="00B46D58">
      <w:pPr>
        <w:widowControl w:val="0"/>
        <w:spacing w:after="160"/>
        <w:jc w:val="center"/>
        <w:rPr>
          <w:rFonts w:ascii="GHEA Grapalat" w:hAnsi="GHEA Grapalat"/>
        </w:rPr>
      </w:pPr>
      <w:r w:rsidRPr="007F1850">
        <w:rPr>
          <w:rFonts w:ascii="GHEA Grapalat" w:hAnsi="GHEA Grapalat"/>
        </w:rPr>
        <w:br w:type="page"/>
      </w:r>
      <w:r w:rsidRPr="007F1850">
        <w:rPr>
          <w:rFonts w:ascii="GHEA Grapalat" w:hAnsi="GHEA Grapalat"/>
        </w:rPr>
        <w:lastRenderedPageBreak/>
        <w:t>ЧАСТЬ I</w:t>
      </w:r>
    </w:p>
    <w:p w14:paraId="213356DF" w14:textId="77777777" w:rsidR="00096865" w:rsidRPr="007F1850" w:rsidRDefault="00096865" w:rsidP="00B46D58">
      <w:pPr>
        <w:pStyle w:val="Heading3"/>
        <w:keepNext w:val="0"/>
        <w:widowControl w:val="0"/>
        <w:spacing w:after="160" w:line="240" w:lineRule="auto"/>
        <w:rPr>
          <w:rFonts w:ascii="GHEA Grapalat" w:hAnsi="GHEA Grapalat"/>
          <w:sz w:val="24"/>
          <w:szCs w:val="24"/>
        </w:rPr>
      </w:pPr>
    </w:p>
    <w:p w14:paraId="49987B0F" w14:textId="77777777" w:rsidR="00096865" w:rsidRPr="007F1850" w:rsidRDefault="00F63BBB" w:rsidP="00B46D58">
      <w:pPr>
        <w:widowControl w:val="0"/>
        <w:spacing w:after="160"/>
        <w:jc w:val="center"/>
        <w:rPr>
          <w:rFonts w:ascii="GHEA Grapalat" w:hAnsi="GHEA Grapalat" w:cs="Sylfaen"/>
          <w:b/>
        </w:rPr>
      </w:pPr>
      <w:r w:rsidRPr="007F1850">
        <w:rPr>
          <w:rFonts w:ascii="GHEA Grapalat" w:hAnsi="GHEA Grapalat"/>
          <w:b/>
        </w:rPr>
        <w:t xml:space="preserve">1. </w:t>
      </w:r>
      <w:r w:rsidR="002B32D6" w:rsidRPr="007F1850">
        <w:rPr>
          <w:rFonts w:ascii="GHEA Grapalat" w:hAnsi="GHEA Grapalat"/>
          <w:b/>
        </w:rPr>
        <w:t>ХАРАКТЕРИСТИКА ПРЕДМЕТА ЗАКУПКИ</w:t>
      </w:r>
    </w:p>
    <w:p w14:paraId="79B5C450" w14:textId="30BE3C89" w:rsidR="00096865" w:rsidRPr="007F1850"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7F1850">
        <w:rPr>
          <w:rFonts w:ascii="GHEA Grapalat" w:hAnsi="GHEA Grapalat"/>
          <w:i w:val="0"/>
          <w:sz w:val="24"/>
          <w:szCs w:val="24"/>
        </w:rPr>
        <w:t>1.1</w:t>
      </w:r>
      <w:r w:rsidR="008E6E51" w:rsidRPr="007F1850">
        <w:rPr>
          <w:rFonts w:ascii="GHEA Grapalat" w:hAnsi="GHEA Grapalat"/>
          <w:i w:val="0"/>
          <w:sz w:val="24"/>
          <w:szCs w:val="24"/>
        </w:rPr>
        <w:t>.</w:t>
      </w:r>
      <w:r w:rsidR="00F63BBB" w:rsidRPr="007F1850">
        <w:rPr>
          <w:rFonts w:ascii="GHEA Grapalat" w:hAnsi="GHEA Grapalat"/>
          <w:i w:val="0"/>
          <w:sz w:val="24"/>
          <w:szCs w:val="24"/>
        </w:rPr>
        <w:tab/>
      </w:r>
      <w:r w:rsidR="007F1850" w:rsidRPr="007F1850">
        <w:rPr>
          <w:rFonts w:ascii="GHEA Grapalat" w:hAnsi="GHEA Grapalat"/>
          <w:i w:val="0"/>
          <w:sz w:val="24"/>
          <w:szCs w:val="24"/>
        </w:rPr>
        <w:t xml:space="preserve">Предметом закупки является приобретение </w:t>
      </w:r>
      <w:r w:rsidR="00DA4D48" w:rsidRPr="00DA4D48">
        <w:rPr>
          <w:rFonts w:ascii="GHEA Grapalat" w:hAnsi="GHEA Grapalat"/>
        </w:rPr>
        <w:t>мебели</w:t>
      </w:r>
      <w:r w:rsidR="00DA4D48" w:rsidRPr="007F1850">
        <w:rPr>
          <w:rFonts w:ascii="GHEA Grapalat" w:hAnsi="GHEA Grapalat"/>
        </w:rPr>
        <w:t xml:space="preserve"> </w:t>
      </w:r>
      <w:r w:rsidR="007F1850" w:rsidRPr="007F1850">
        <w:rPr>
          <w:rFonts w:ascii="GHEA Grapalat" w:hAnsi="GHEA Grapalat"/>
          <w:i w:val="0"/>
          <w:sz w:val="24"/>
          <w:szCs w:val="24"/>
        </w:rPr>
        <w:t>(далее также — товар) для нужд НКО «</w:t>
      </w:r>
      <w:r w:rsidR="001D33A0" w:rsidRPr="001D33A0">
        <w:rPr>
          <w:rFonts w:ascii="GHEA Grapalat" w:hAnsi="GHEA Grapalat"/>
          <w:i w:val="0"/>
          <w:sz w:val="24"/>
          <w:szCs w:val="24"/>
        </w:rPr>
        <w:t>Ереванская музыкальная школа имени Армена Тиграняна</w:t>
      </w:r>
      <w:r w:rsidR="007F1850" w:rsidRPr="007F1850">
        <w:rPr>
          <w:rFonts w:ascii="GHEA Grapalat" w:hAnsi="GHEA Grapalat"/>
          <w:i w:val="0"/>
          <w:sz w:val="24"/>
          <w:szCs w:val="24"/>
        </w:rPr>
        <w:t xml:space="preserve">», сгруппированных в </w:t>
      </w:r>
      <w:r w:rsidR="008D7AE9" w:rsidRPr="001D33A0">
        <w:rPr>
          <w:rFonts w:ascii="GHEA Grapalat" w:hAnsi="GHEA Grapalat"/>
          <w:i w:val="0"/>
          <w:sz w:val="24"/>
          <w:szCs w:val="24"/>
        </w:rPr>
        <w:t>1</w:t>
      </w:r>
      <w:r w:rsidR="007F1850" w:rsidRPr="007F1850">
        <w:rPr>
          <w:rFonts w:ascii="GHEA Grapalat" w:hAnsi="GHEA Grapalat"/>
          <w:i w:val="0"/>
          <w:sz w:val="24"/>
          <w:szCs w:val="24"/>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7F1850" w14:paraId="19683A2C" w14:textId="77777777" w:rsidTr="00AD432A">
        <w:trPr>
          <w:jc w:val="center"/>
        </w:trPr>
        <w:tc>
          <w:tcPr>
            <w:tcW w:w="2776" w:type="dxa"/>
            <w:gridSpan w:val="2"/>
            <w:vAlign w:val="center"/>
          </w:tcPr>
          <w:p w14:paraId="4D393769" w14:textId="77777777" w:rsidR="00AD432A" w:rsidRPr="007F1850" w:rsidRDefault="00AD432A" w:rsidP="00B46D58">
            <w:pPr>
              <w:pStyle w:val="BodyTextIndent2"/>
              <w:widowControl w:val="0"/>
              <w:spacing w:after="120" w:line="240" w:lineRule="auto"/>
              <w:ind w:firstLine="0"/>
              <w:jc w:val="center"/>
              <w:rPr>
                <w:rFonts w:ascii="GHEA Grapalat" w:hAnsi="GHEA Grapalat"/>
                <w:b/>
                <w:i/>
                <w:sz w:val="24"/>
                <w:szCs w:val="24"/>
              </w:rPr>
            </w:pPr>
            <w:r w:rsidRPr="007F1850">
              <w:rPr>
                <w:rFonts w:ascii="GHEA Grapalat" w:hAnsi="GHEA Grapalat"/>
                <w:b/>
                <w:i/>
                <w:sz w:val="24"/>
                <w:szCs w:val="24"/>
              </w:rPr>
              <w:t>Лотов</w:t>
            </w:r>
          </w:p>
        </w:tc>
        <w:tc>
          <w:tcPr>
            <w:tcW w:w="6458" w:type="dxa"/>
            <w:vMerge w:val="restart"/>
            <w:vAlign w:val="center"/>
          </w:tcPr>
          <w:p w14:paraId="270F84D9" w14:textId="77777777" w:rsidR="00AD432A" w:rsidRPr="007F1850" w:rsidRDefault="00AD432A" w:rsidP="00B46D58">
            <w:pPr>
              <w:pStyle w:val="BodyTextIndent2"/>
              <w:widowControl w:val="0"/>
              <w:spacing w:after="120" w:line="240" w:lineRule="auto"/>
              <w:ind w:firstLine="0"/>
              <w:jc w:val="center"/>
              <w:rPr>
                <w:rFonts w:ascii="GHEA Grapalat" w:hAnsi="GHEA Grapalat"/>
                <w:b/>
                <w:i/>
                <w:sz w:val="24"/>
                <w:szCs w:val="24"/>
              </w:rPr>
            </w:pPr>
            <w:r w:rsidRPr="007F1850">
              <w:rPr>
                <w:rFonts w:ascii="GHEA Grapalat" w:hAnsi="GHEA Grapalat"/>
                <w:b/>
                <w:i/>
                <w:sz w:val="24"/>
                <w:szCs w:val="24"/>
              </w:rPr>
              <w:t>Наименование лота</w:t>
            </w:r>
          </w:p>
        </w:tc>
      </w:tr>
      <w:tr w:rsidR="00AD432A" w:rsidRPr="007F1850" w14:paraId="2BCFE789" w14:textId="77777777" w:rsidTr="00AD432A">
        <w:trPr>
          <w:jc w:val="center"/>
        </w:trPr>
        <w:tc>
          <w:tcPr>
            <w:tcW w:w="1530" w:type="dxa"/>
            <w:vAlign w:val="center"/>
          </w:tcPr>
          <w:p w14:paraId="4E8C6C72" w14:textId="77777777" w:rsidR="00AD432A" w:rsidRPr="007F1850" w:rsidRDefault="00AD432A" w:rsidP="00B46D58">
            <w:pPr>
              <w:pStyle w:val="BodyTextIndent2"/>
              <w:widowControl w:val="0"/>
              <w:spacing w:after="120" w:line="240" w:lineRule="auto"/>
              <w:ind w:firstLine="0"/>
              <w:jc w:val="center"/>
              <w:rPr>
                <w:rFonts w:ascii="GHEA Grapalat" w:hAnsi="GHEA Grapalat"/>
                <w:sz w:val="24"/>
                <w:szCs w:val="24"/>
              </w:rPr>
            </w:pPr>
            <w:r w:rsidRPr="007F1850">
              <w:rPr>
                <w:rFonts w:ascii="GHEA Grapalat" w:hAnsi="GHEA Grapalat"/>
                <w:b/>
                <w:i/>
                <w:sz w:val="24"/>
                <w:szCs w:val="24"/>
              </w:rPr>
              <w:t>Номера</w:t>
            </w:r>
          </w:p>
        </w:tc>
        <w:tc>
          <w:tcPr>
            <w:tcW w:w="1246" w:type="dxa"/>
            <w:vAlign w:val="center"/>
          </w:tcPr>
          <w:p w14:paraId="7C292FAC" w14:textId="77777777" w:rsidR="00AD432A" w:rsidRPr="007F1850" w:rsidRDefault="00C53648" w:rsidP="00B46D58">
            <w:pPr>
              <w:pStyle w:val="BodyTextIndent2"/>
              <w:widowControl w:val="0"/>
              <w:spacing w:after="120" w:line="240" w:lineRule="auto"/>
              <w:ind w:firstLine="0"/>
              <w:jc w:val="center"/>
              <w:rPr>
                <w:rFonts w:ascii="GHEA Grapalat" w:hAnsi="GHEA Grapalat"/>
                <w:b/>
                <w:i/>
                <w:sz w:val="24"/>
                <w:szCs w:val="24"/>
              </w:rPr>
            </w:pPr>
            <w:r w:rsidRPr="007F1850">
              <w:rPr>
                <w:rFonts w:ascii="GHEA Grapalat" w:hAnsi="GHEA Grapalat"/>
                <w:b/>
                <w:i/>
                <w:sz w:val="24"/>
                <w:szCs w:val="24"/>
              </w:rPr>
              <w:t>Цена закупки</w:t>
            </w:r>
          </w:p>
        </w:tc>
        <w:tc>
          <w:tcPr>
            <w:tcW w:w="6458" w:type="dxa"/>
            <w:vMerge/>
            <w:vAlign w:val="center"/>
          </w:tcPr>
          <w:p w14:paraId="5316C6A7" w14:textId="77777777" w:rsidR="00AD432A" w:rsidRPr="007F1850" w:rsidRDefault="00AD432A" w:rsidP="00B46D58">
            <w:pPr>
              <w:pStyle w:val="BodyTextIndent2"/>
              <w:widowControl w:val="0"/>
              <w:spacing w:after="120" w:line="240" w:lineRule="auto"/>
              <w:ind w:firstLine="0"/>
              <w:rPr>
                <w:rFonts w:ascii="GHEA Grapalat" w:hAnsi="GHEA Grapalat"/>
                <w:b/>
                <w:i/>
                <w:sz w:val="24"/>
                <w:szCs w:val="24"/>
              </w:rPr>
            </w:pPr>
          </w:p>
        </w:tc>
      </w:tr>
      <w:tr w:rsidR="0068333B" w:rsidRPr="007F1850" w14:paraId="682B3213" w14:textId="77777777" w:rsidTr="00AD432A">
        <w:trPr>
          <w:jc w:val="center"/>
        </w:trPr>
        <w:tc>
          <w:tcPr>
            <w:tcW w:w="1530" w:type="dxa"/>
            <w:vAlign w:val="center"/>
          </w:tcPr>
          <w:p w14:paraId="61F237B4" w14:textId="77777777" w:rsidR="0068333B" w:rsidRPr="007F1850" w:rsidRDefault="0068333B" w:rsidP="0068333B">
            <w:pPr>
              <w:pStyle w:val="BodyTextIndent2"/>
              <w:widowControl w:val="0"/>
              <w:spacing w:after="120" w:line="240" w:lineRule="auto"/>
              <w:ind w:firstLine="0"/>
              <w:jc w:val="center"/>
              <w:rPr>
                <w:rFonts w:ascii="GHEA Grapalat" w:hAnsi="GHEA Grapalat"/>
                <w:sz w:val="24"/>
                <w:szCs w:val="24"/>
              </w:rPr>
            </w:pPr>
            <w:r w:rsidRPr="007F1850">
              <w:rPr>
                <w:rFonts w:ascii="GHEA Grapalat" w:hAnsi="GHEA Grapalat"/>
                <w:sz w:val="24"/>
                <w:szCs w:val="24"/>
              </w:rPr>
              <w:t>1</w:t>
            </w:r>
          </w:p>
        </w:tc>
        <w:tc>
          <w:tcPr>
            <w:tcW w:w="1246" w:type="dxa"/>
            <w:vAlign w:val="center"/>
          </w:tcPr>
          <w:p w14:paraId="244FD26D" w14:textId="14118588" w:rsidR="0068333B" w:rsidRPr="008D7AE9" w:rsidRDefault="00817209" w:rsidP="0068333B">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cs="Calibri Light"/>
                <w:lang w:val="en-US"/>
              </w:rPr>
              <w:t>9000000</w:t>
            </w:r>
          </w:p>
        </w:tc>
        <w:tc>
          <w:tcPr>
            <w:tcW w:w="6458" w:type="dxa"/>
            <w:vAlign w:val="center"/>
          </w:tcPr>
          <w:p w14:paraId="254877DD" w14:textId="5FB9E3BE" w:rsidR="0068333B" w:rsidRPr="007F1850" w:rsidRDefault="008D7AE9" w:rsidP="0068333B">
            <w:pPr>
              <w:pStyle w:val="BodyTextIndent2"/>
              <w:widowControl w:val="0"/>
              <w:spacing w:after="120" w:line="240" w:lineRule="auto"/>
              <w:ind w:firstLine="0"/>
              <w:rPr>
                <w:rFonts w:ascii="GHEA Grapalat" w:hAnsi="GHEA Grapalat"/>
                <w:sz w:val="24"/>
                <w:szCs w:val="24"/>
                <w:u w:val="single"/>
                <w:vertAlign w:val="subscript"/>
              </w:rPr>
            </w:pPr>
            <w:r w:rsidRPr="008D7AE9">
              <w:rPr>
                <w:rFonts w:ascii="GHEA Grapalat" w:hAnsi="GHEA Grapalat"/>
                <w:sz w:val="24"/>
                <w:szCs w:val="24"/>
              </w:rPr>
              <w:t>доски</w:t>
            </w:r>
          </w:p>
        </w:tc>
      </w:tr>
    </w:tbl>
    <w:p w14:paraId="54328689" w14:textId="77777777" w:rsidR="006173D4" w:rsidRPr="007F1850" w:rsidRDefault="00816505" w:rsidP="006173D4">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F1850">
        <w:rPr>
          <w:rFonts w:ascii="GHEA Grapalat" w:hAnsi="GHEA Grapalat"/>
          <w:sz w:val="24"/>
          <w:szCs w:val="24"/>
        </w:rPr>
        <w:t xml:space="preserve">6 </w:t>
      </w:r>
      <w:r w:rsidRPr="007F1850">
        <w:rPr>
          <w:rFonts w:ascii="GHEA Grapalat" w:hAnsi="GHEA Grapalat"/>
          <w:sz w:val="24"/>
          <w:szCs w:val="24"/>
        </w:rPr>
        <w:t>к настоящему Приглашению.</w:t>
      </w:r>
      <w:r w:rsidR="006173D4" w:rsidRPr="007F1850">
        <w:rPr>
          <w:rFonts w:ascii="GHEA Grapalat" w:hAnsi="GHEA Grapalat"/>
          <w:sz w:val="24"/>
          <w:szCs w:val="24"/>
        </w:rPr>
        <w:t xml:space="preserve"> </w:t>
      </w:r>
      <w:r w:rsidR="00B453CD" w:rsidRPr="007F1850">
        <w:rPr>
          <w:rFonts w:ascii="GHEA Grapalat" w:hAnsi="GHEA Grapalat"/>
          <w:sz w:val="24"/>
          <w:szCs w:val="24"/>
        </w:rPr>
        <w:t xml:space="preserve"> </w:t>
      </w:r>
      <w:r w:rsidR="006173D4" w:rsidRPr="007F1850">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248628D" w14:textId="5C506872" w:rsidR="00753E6E" w:rsidRPr="007F1850" w:rsidRDefault="00693101" w:rsidP="008D7AE9">
      <w:pPr>
        <w:widowControl w:val="0"/>
        <w:spacing w:after="160"/>
        <w:jc w:val="center"/>
        <w:rPr>
          <w:rFonts w:ascii="GHEA Grapalat" w:hAnsi="GHEA Grapalat" w:cs="Arial Armenian"/>
        </w:rPr>
      </w:pPr>
      <w:r w:rsidRPr="007F1850">
        <w:rPr>
          <w:rFonts w:ascii="GHEA Grapalat" w:hAnsi="GHEA Grapalat"/>
          <w:b/>
        </w:rPr>
        <w:t>2.</w:t>
      </w:r>
      <w:r w:rsidR="002B32D6" w:rsidRPr="007F1850">
        <w:rPr>
          <w:rFonts w:ascii="GHEA Grapalat" w:hAnsi="GHEA Grapalat"/>
          <w:b/>
        </w:rPr>
        <w:t xml:space="preserve"> ТРЕБОВАНИЯ К ПРАВУ УЧАСТНИКА НА УЧАСТИЕ, </w:t>
      </w:r>
      <w:r w:rsidRPr="007F1850">
        <w:rPr>
          <w:rFonts w:ascii="GHEA Grapalat" w:hAnsi="GHEA Grapalat"/>
          <w:b/>
        </w:rPr>
        <w:br/>
      </w:r>
      <w:r w:rsidR="00507A99" w:rsidRPr="007F1850">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sidRPr="007F1850">
        <w:rPr>
          <w:rFonts w:ascii="GHEA Grapalat" w:hAnsi="GHEA Grapalat"/>
          <w:b/>
        </w:rPr>
        <w:br/>
      </w:r>
      <w:r w:rsidR="00096865" w:rsidRPr="007F1850">
        <w:rPr>
          <w:rFonts w:ascii="GHEA Grapalat" w:hAnsi="GHEA Grapalat"/>
        </w:rPr>
        <w:t>2.1</w:t>
      </w:r>
      <w:r w:rsidR="008E6E51" w:rsidRPr="007F1850">
        <w:rPr>
          <w:rFonts w:ascii="GHEA Grapalat" w:hAnsi="GHEA Grapalat"/>
        </w:rPr>
        <w:t>.</w:t>
      </w:r>
      <w:r w:rsidRPr="007F1850">
        <w:rPr>
          <w:rFonts w:ascii="GHEA Grapalat" w:hAnsi="GHEA Grapalat"/>
        </w:rPr>
        <w:tab/>
      </w:r>
      <w:r w:rsidR="00096865" w:rsidRPr="007F1850">
        <w:rPr>
          <w:rFonts w:ascii="GHEA Grapalat" w:hAnsi="GHEA Grapalat"/>
        </w:rPr>
        <w:t>В настоящей процедуре не имеют права участвовать лица:</w:t>
      </w:r>
    </w:p>
    <w:p w14:paraId="1DF97F2F"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1)</w:t>
      </w:r>
      <w:r w:rsidR="00693101" w:rsidRPr="007F1850">
        <w:rPr>
          <w:rFonts w:ascii="GHEA Grapalat" w:hAnsi="GHEA Grapalat"/>
        </w:rPr>
        <w:tab/>
      </w:r>
      <w:r w:rsidRPr="007F1850">
        <w:rPr>
          <w:rFonts w:ascii="GHEA Grapalat" w:hAnsi="GHEA Grapalat"/>
        </w:rPr>
        <w:t xml:space="preserve">которые на день подачи заявки в судебном порядке признаны банкротом; </w:t>
      </w:r>
    </w:p>
    <w:p w14:paraId="0790FE40"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3)</w:t>
      </w:r>
      <w:r w:rsidR="00E1385B" w:rsidRPr="007F1850">
        <w:rPr>
          <w:rFonts w:ascii="GHEA Grapalat" w:hAnsi="GHEA Grapalat"/>
        </w:rPr>
        <w:tab/>
      </w:r>
      <w:r w:rsidRPr="007F1850">
        <w:rPr>
          <w:rFonts w:ascii="GHEA Grapalat" w:hAnsi="GHEA Grapalat"/>
        </w:rPr>
        <w:t xml:space="preserve">которые или представитель исполнительного органа которых в течение </w:t>
      </w:r>
      <w:r w:rsidR="00FC3663" w:rsidRPr="007F1850">
        <w:rPr>
          <w:rFonts w:ascii="GHEA Grapalat" w:hAnsi="GHEA Grapalat"/>
        </w:rPr>
        <w:t>пяти</w:t>
      </w:r>
      <w:r w:rsidRPr="007F1850">
        <w:rPr>
          <w:rFonts w:ascii="GHEA Grapalat" w:hAnsi="GHEA Grapalat"/>
        </w:rPr>
        <w:t xml:space="preserve"> лет, предшествующих дню подачи заявки, были осуждены за</w:t>
      </w:r>
      <w:r w:rsidR="003240F7" w:rsidRPr="007F1850">
        <w:rPr>
          <w:rFonts w:ascii="Calibri" w:hAnsi="Calibri" w:cs="Calibri"/>
          <w:lang w:val="en-US"/>
        </w:rPr>
        <w:t> </w:t>
      </w:r>
      <w:r w:rsidRPr="007F1850">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F1850">
        <w:rPr>
          <w:rFonts w:ascii="Calibri" w:hAnsi="Calibri" w:cs="Calibri"/>
          <w:lang w:val="en-US"/>
        </w:rPr>
        <w:t> </w:t>
      </w:r>
      <w:r w:rsidRPr="007F1850">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F1850">
        <w:rPr>
          <w:rFonts w:ascii="GHEA Grapalat" w:hAnsi="GHEA Grapalat"/>
        </w:rPr>
        <w:t>гашена</w:t>
      </w:r>
      <w:r w:rsidR="00F62D7A" w:rsidRPr="007F1850">
        <w:rPr>
          <w:rFonts w:ascii="GHEA Grapalat" w:hAnsi="GHEA Grapalat"/>
        </w:rPr>
        <w:t xml:space="preserve"> или  отменена</w:t>
      </w:r>
      <w:r w:rsidR="003240F7" w:rsidRPr="007F1850">
        <w:rPr>
          <w:rFonts w:ascii="GHEA Grapalat" w:hAnsi="GHEA Grapalat"/>
        </w:rPr>
        <w:t>;</w:t>
      </w:r>
    </w:p>
    <w:p w14:paraId="60769E5C"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E1385B" w:rsidRPr="007F1850">
        <w:rPr>
          <w:rFonts w:ascii="GHEA Grapalat" w:hAnsi="GHEA Grapalat"/>
        </w:rPr>
        <w:tab/>
      </w:r>
      <w:r w:rsidR="00CB2FE2" w:rsidRPr="007F1850">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F1850">
        <w:rPr>
          <w:rFonts w:ascii="GHEA Grapalat" w:hAnsi="GHEA Grapalat"/>
        </w:rPr>
        <w:t>;</w:t>
      </w:r>
    </w:p>
    <w:p w14:paraId="41A629B4"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t>5)</w:t>
      </w:r>
      <w:r w:rsidR="00E1385B" w:rsidRPr="007F1850">
        <w:rPr>
          <w:rFonts w:ascii="GHEA Grapalat" w:hAnsi="GHEA Grapalat"/>
        </w:rPr>
        <w:tab/>
      </w:r>
      <w:r w:rsidRPr="007F18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F1850">
        <w:rPr>
          <w:rFonts w:ascii="Calibri" w:hAnsi="Calibri" w:cs="Calibri"/>
          <w:lang w:val="en-US"/>
        </w:rPr>
        <w:t> </w:t>
      </w:r>
      <w:r w:rsidRPr="007F1850">
        <w:rPr>
          <w:rFonts w:ascii="GHEA Grapalat" w:hAnsi="GHEA Grapalat"/>
        </w:rPr>
        <w:t xml:space="preserve">закупках; </w:t>
      </w:r>
    </w:p>
    <w:p w14:paraId="1E9AC904" w14:textId="77777777" w:rsidR="00753E6E" w:rsidRPr="007F1850" w:rsidRDefault="00753E6E" w:rsidP="00B46D58">
      <w:pPr>
        <w:widowControl w:val="0"/>
        <w:tabs>
          <w:tab w:val="left" w:pos="1134"/>
        </w:tabs>
        <w:spacing w:after="160"/>
        <w:ind w:firstLine="567"/>
        <w:jc w:val="both"/>
        <w:rPr>
          <w:rFonts w:ascii="GHEA Grapalat" w:hAnsi="GHEA Grapalat"/>
        </w:rPr>
      </w:pPr>
      <w:r w:rsidRPr="007F1850">
        <w:rPr>
          <w:rFonts w:ascii="GHEA Grapalat" w:hAnsi="GHEA Grapalat"/>
        </w:rPr>
        <w:lastRenderedPageBreak/>
        <w:t>6)</w:t>
      </w:r>
      <w:r w:rsidR="00E1385B" w:rsidRPr="007F1850">
        <w:rPr>
          <w:rFonts w:ascii="GHEA Grapalat" w:hAnsi="GHEA Grapalat"/>
        </w:rPr>
        <w:tab/>
      </w:r>
      <w:r w:rsidRPr="007F18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7F1850">
        <w:rPr>
          <w:rFonts w:ascii="GHEA Grapalat" w:hAnsi="GHEA Grapalat"/>
        </w:rPr>
        <w:t>;</w:t>
      </w:r>
    </w:p>
    <w:p w14:paraId="331E6423" w14:textId="77777777" w:rsidR="005F1D76" w:rsidRPr="007F1850" w:rsidRDefault="005F1D76" w:rsidP="005F1D76">
      <w:pPr>
        <w:widowControl w:val="0"/>
        <w:tabs>
          <w:tab w:val="left" w:pos="1134"/>
        </w:tabs>
        <w:ind w:firstLine="567"/>
        <w:jc w:val="both"/>
        <w:rPr>
          <w:rFonts w:ascii="GHEA Grapalat" w:hAnsi="GHEA Grapalat"/>
        </w:rPr>
      </w:pPr>
      <w:r w:rsidRPr="007F1850">
        <w:rPr>
          <w:rFonts w:ascii="GHEA Grapalat" w:hAnsi="GHEA Grapalat"/>
          <w:lang w:val="hy-AM"/>
        </w:rPr>
        <w:t>7</w:t>
      </w:r>
      <w:r w:rsidRPr="007F1850">
        <w:rPr>
          <w:rFonts w:ascii="GHEA Grapalat" w:hAnsi="GHEA Grapalat"/>
        </w:rPr>
        <w:t>) которые на основании абзаца «е» подпункта 2 пункта 1 постановления Правительства РА N</w:t>
      </w:r>
      <w:r w:rsidRPr="007F1850">
        <w:rPr>
          <w:rFonts w:ascii="GHEA Grapalat" w:hAnsi="GHEA Grapalat"/>
          <w:lang w:val="hy-AM"/>
        </w:rPr>
        <w:t>817-</w:t>
      </w:r>
      <w:r w:rsidRPr="007F1850">
        <w:rPr>
          <w:rFonts w:ascii="GHEA Grapalat" w:hAnsi="GHEA Grapalat"/>
        </w:rPr>
        <w:t xml:space="preserve">А от </w:t>
      </w:r>
      <w:r w:rsidRPr="007F1850">
        <w:rPr>
          <w:rFonts w:ascii="GHEA Grapalat" w:hAnsi="GHEA Grapalat"/>
          <w:lang w:val="hy-AM"/>
        </w:rPr>
        <w:t>20.06.2025</w:t>
      </w:r>
      <w:r w:rsidRPr="007F1850">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E881A2C" w14:textId="77777777" w:rsidR="00990561" w:rsidRPr="007F1850" w:rsidRDefault="00990561" w:rsidP="00B46D58">
      <w:pPr>
        <w:widowControl w:val="0"/>
        <w:tabs>
          <w:tab w:val="left" w:pos="1134"/>
        </w:tabs>
        <w:spacing w:after="160"/>
        <w:ind w:firstLine="567"/>
        <w:jc w:val="both"/>
        <w:rPr>
          <w:rFonts w:ascii="GHEA Grapalat" w:hAnsi="GHEA Grapalat"/>
        </w:rPr>
      </w:pPr>
      <w:r w:rsidRPr="007F185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660E685" w14:textId="77777777" w:rsidR="006622A4" w:rsidRPr="007F1850" w:rsidRDefault="006622A4" w:rsidP="006622A4">
      <w:pPr>
        <w:widowControl w:val="0"/>
        <w:tabs>
          <w:tab w:val="left" w:pos="1134"/>
        </w:tabs>
        <w:ind w:firstLine="567"/>
        <w:contextualSpacing/>
        <w:rPr>
          <w:rFonts w:ascii="GHEA Grapalat" w:hAnsi="GHEA Grapalat"/>
        </w:rPr>
      </w:pPr>
      <w:r w:rsidRPr="007F1850">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E7862AB" w14:textId="77777777" w:rsidR="006622A4" w:rsidRPr="007F1850"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7F1850">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B6E189B" w14:textId="77777777" w:rsidR="006622A4" w:rsidRPr="007F1850"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7F1850">
        <w:rPr>
          <w:rFonts w:ascii="GHEA Grapalat" w:hAnsi="GHEA Grapalat"/>
        </w:rPr>
        <w:t>в качестве отобранного участника отказался или лишился  права заключения договора.</w:t>
      </w:r>
    </w:p>
    <w:p w14:paraId="3B967C3E" w14:textId="77777777" w:rsidR="00753E6E" w:rsidRPr="007F1850" w:rsidRDefault="00753E6E"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2.2.</w:t>
      </w:r>
      <w:r w:rsidR="00E1385B" w:rsidRPr="007F1850">
        <w:rPr>
          <w:rFonts w:ascii="GHEA Grapalat" w:hAnsi="GHEA Grapalat"/>
        </w:rPr>
        <w:tab/>
      </w:r>
      <w:r w:rsidRPr="007F1850">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F1850">
        <w:rPr>
          <w:rFonts w:ascii="GHEA Grapalat" w:hAnsi="GHEA Grapalat"/>
        </w:rPr>
        <w:t>1</w:t>
      </w:r>
      <w:r w:rsidRPr="007F1850">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7293BFB" w14:textId="77777777" w:rsidR="00BA3554" w:rsidRPr="007F1850" w:rsidRDefault="00BA3554" w:rsidP="00445D45">
      <w:pPr>
        <w:widowControl w:val="0"/>
        <w:tabs>
          <w:tab w:val="left" w:pos="1134"/>
        </w:tabs>
        <w:ind w:firstLine="567"/>
        <w:jc w:val="both"/>
        <w:rPr>
          <w:rFonts w:ascii="GHEA Grapalat" w:hAnsi="GHEA Grapalat"/>
        </w:rPr>
      </w:pPr>
      <w:r w:rsidRPr="007F1850">
        <w:rPr>
          <w:rFonts w:ascii="GHEA Grapalat" w:hAnsi="GHEA Grapalat"/>
        </w:rPr>
        <w:t>2.3</w:t>
      </w:r>
      <w:r w:rsidR="003240F7" w:rsidRPr="007F1850">
        <w:rPr>
          <w:rFonts w:ascii="GHEA Grapalat" w:hAnsi="GHEA Grapalat"/>
        </w:rPr>
        <w:t>.</w:t>
      </w:r>
      <w:r w:rsidR="00E1385B" w:rsidRPr="007F1850">
        <w:rPr>
          <w:rFonts w:ascii="GHEA Grapalat" w:hAnsi="GHEA Grapalat"/>
        </w:rPr>
        <w:tab/>
      </w:r>
      <w:r w:rsidR="00445D45" w:rsidRPr="007F1850">
        <w:rPr>
          <w:rFonts w:ascii="GHEA Grapalat" w:hAnsi="GHEA Grapalat"/>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7F1850">
        <w:rPr>
          <w:rFonts w:ascii="GHEA Grapalat" w:hAnsi="GHEA Grapalat"/>
          <w:lang w:val="hy-AM"/>
        </w:rPr>
        <w:t>817-</w:t>
      </w:r>
      <w:r w:rsidR="00445D45" w:rsidRPr="007F1850">
        <w:rPr>
          <w:rFonts w:ascii="GHEA Grapalat" w:hAnsi="GHEA Grapalat"/>
        </w:rPr>
        <w:t xml:space="preserve">А от </w:t>
      </w:r>
      <w:r w:rsidR="00445D45" w:rsidRPr="007F1850">
        <w:rPr>
          <w:rFonts w:ascii="GHEA Grapalat" w:hAnsi="GHEA Grapalat"/>
          <w:lang w:val="hy-AM"/>
        </w:rPr>
        <w:t>20.06.2025</w:t>
      </w:r>
      <w:r w:rsidR="00445D45" w:rsidRPr="007F1850">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r w:rsidR="00116AD8" w:rsidRPr="007F1850">
        <w:rPr>
          <w:rFonts w:ascii="GHEA Grapalat" w:hAnsi="GHEA Grapalat"/>
        </w:rPr>
        <w:t xml:space="preserve"> </w:t>
      </w:r>
      <w:r w:rsidRPr="007F1850">
        <w:rPr>
          <w:rFonts w:ascii="GHEA Grapalat" w:hAnsi="GHEA Grapalat"/>
        </w:rPr>
        <w:t>Запрещается одновременное участие в настоящей процедуре</w:t>
      </w:r>
      <w:r w:rsidR="00F4264D" w:rsidRPr="007F1850">
        <w:rPr>
          <w:rFonts w:ascii="GHEA Grapalat" w:hAnsi="GHEA Grapalat"/>
        </w:rPr>
        <w:t xml:space="preserve"> (</w:t>
      </w:r>
      <w:r w:rsidR="00DA4643" w:rsidRPr="007F1850">
        <w:rPr>
          <w:rFonts w:ascii="GHEA Grapalat" w:hAnsi="GHEA Grapalat"/>
        </w:rPr>
        <w:t>на о</w:t>
      </w:r>
      <w:r w:rsidR="00EE7758" w:rsidRPr="007F1850">
        <w:rPr>
          <w:rFonts w:ascii="GHEA Grapalat" w:hAnsi="GHEA Grapalat"/>
        </w:rPr>
        <w:t>дин и тот же</w:t>
      </w:r>
      <w:r w:rsidR="00DA4643" w:rsidRPr="007F1850">
        <w:rPr>
          <w:rFonts w:ascii="GHEA Grapalat" w:hAnsi="GHEA Grapalat"/>
        </w:rPr>
        <w:t xml:space="preserve"> лот</w:t>
      </w:r>
      <w:r w:rsidR="00F4264D" w:rsidRPr="007F1850">
        <w:rPr>
          <w:rFonts w:ascii="GHEA Grapalat" w:hAnsi="GHEA Grapalat"/>
        </w:rPr>
        <w:t>)</w:t>
      </w:r>
      <w:r w:rsidRPr="007F1850">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3EEBD6A" w14:textId="77777777" w:rsidR="00D5674E" w:rsidRPr="007F1850"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7F1850">
        <w:rPr>
          <w:rFonts w:ascii="GHEA Grapalat" w:hAnsi="GHEA Grapalat"/>
        </w:rPr>
        <w:t>По смыслу пункта 119 Порядка:</w:t>
      </w:r>
    </w:p>
    <w:p w14:paraId="18E54BF3"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rPr>
        <w:t>1)</w:t>
      </w:r>
      <w:r w:rsidR="00E1385B" w:rsidRPr="007F1850">
        <w:rPr>
          <w:rFonts w:ascii="GHEA Grapalat" w:hAnsi="GHEA Grapalat"/>
        </w:rPr>
        <w:tab/>
      </w:r>
      <w:r w:rsidRPr="007F185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F1850">
        <w:rPr>
          <w:rFonts w:ascii="GHEA Grapalat" w:hAnsi="GHEA Grapalat"/>
          <w:color w:val="000000"/>
        </w:rPr>
        <w:t xml:space="preserve"> </w:t>
      </w:r>
    </w:p>
    <w:p w14:paraId="2F9F64D9"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2)</w:t>
      </w:r>
      <w:r w:rsidR="00E1385B" w:rsidRPr="007F1850">
        <w:rPr>
          <w:rFonts w:ascii="GHEA Grapalat" w:hAnsi="GHEA Grapalat"/>
          <w:color w:val="000000"/>
        </w:rPr>
        <w:tab/>
      </w:r>
      <w:r w:rsidRPr="007F1850">
        <w:rPr>
          <w:rFonts w:ascii="GHEA Grapalat" w:hAnsi="GHEA Grapalat"/>
          <w:color w:val="000000"/>
        </w:rPr>
        <w:t xml:space="preserve">физические и юридические лица считаются взаимосвязанными, если </w:t>
      </w:r>
      <w:r w:rsidRPr="007F1850">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10EC9BD2"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а.</w:t>
      </w:r>
      <w:r w:rsidR="00E1385B" w:rsidRPr="007F1850">
        <w:rPr>
          <w:rFonts w:ascii="GHEA Grapalat" w:hAnsi="GHEA Grapalat"/>
          <w:color w:val="000000"/>
        </w:rPr>
        <w:tab/>
      </w:r>
      <w:r w:rsidRPr="007F1850">
        <w:rPr>
          <w:rFonts w:ascii="GHEA Grapalat" w:hAnsi="GHEA Grapalat"/>
          <w:color w:val="000000"/>
        </w:rPr>
        <w:t>участником, распоряжающимся более чем десятью процентами акций данного юридического лица;</w:t>
      </w:r>
    </w:p>
    <w:p w14:paraId="60228999"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б.</w:t>
      </w:r>
      <w:r w:rsidR="00E1385B" w:rsidRPr="007F1850">
        <w:rPr>
          <w:rFonts w:ascii="GHEA Grapalat" w:hAnsi="GHEA Grapalat"/>
          <w:color w:val="000000"/>
        </w:rPr>
        <w:tab/>
      </w:r>
      <w:r w:rsidRPr="007F185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805A945"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в.</w:t>
      </w:r>
      <w:r w:rsidR="00E1385B" w:rsidRPr="007F1850">
        <w:rPr>
          <w:rFonts w:ascii="GHEA Grapalat" w:hAnsi="GHEA Grapalat"/>
          <w:color w:val="000000"/>
        </w:rPr>
        <w:tab/>
      </w:r>
      <w:r w:rsidRPr="007F185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C3B8B1D"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г.</w:t>
      </w:r>
      <w:r w:rsidR="00E1385B" w:rsidRPr="007F1850">
        <w:rPr>
          <w:rFonts w:ascii="GHEA Grapalat" w:hAnsi="GHEA Grapalat"/>
          <w:color w:val="000000"/>
        </w:rPr>
        <w:tab/>
      </w:r>
      <w:r w:rsidRPr="007F185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354C994"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rPr>
        <w:t>3)</w:t>
      </w:r>
      <w:r w:rsidR="00E1385B" w:rsidRPr="007F1850">
        <w:rPr>
          <w:rFonts w:ascii="GHEA Grapalat" w:hAnsi="GHEA Grapalat"/>
        </w:rPr>
        <w:tab/>
      </w:r>
      <w:r w:rsidRPr="007F1850">
        <w:rPr>
          <w:rFonts w:ascii="GHEA Grapalat" w:hAnsi="GHEA Grapalat"/>
        </w:rPr>
        <w:t>участники, не имеющие статуса физического лица, считаются взаимосвязанными, если:</w:t>
      </w:r>
    </w:p>
    <w:p w14:paraId="36C5F7ED"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а.</w:t>
      </w:r>
      <w:r w:rsidR="00E1385B" w:rsidRPr="007F1850">
        <w:rPr>
          <w:rFonts w:ascii="GHEA Grapalat" w:hAnsi="GHEA Grapalat"/>
          <w:color w:val="000000"/>
        </w:rPr>
        <w:tab/>
      </w:r>
      <w:r w:rsidRPr="007F185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F1850">
        <w:rPr>
          <w:rFonts w:ascii="Calibri" w:hAnsi="Calibri" w:cs="Calibri"/>
          <w:color w:val="000000"/>
          <w:lang w:val="en-US"/>
        </w:rPr>
        <w:t> </w:t>
      </w:r>
      <w:r w:rsidRPr="007F1850">
        <w:rPr>
          <w:rFonts w:ascii="GHEA Grapalat" w:hAnsi="GHEA Grapalat"/>
          <w:color w:val="000000"/>
        </w:rPr>
        <w:t>лица;</w:t>
      </w:r>
    </w:p>
    <w:p w14:paraId="63C50BAC"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б.</w:t>
      </w:r>
      <w:r w:rsidR="00E1385B" w:rsidRPr="007F1850">
        <w:rPr>
          <w:rFonts w:ascii="GHEA Grapalat" w:hAnsi="GHEA Grapalat"/>
          <w:color w:val="000000"/>
        </w:rPr>
        <w:tab/>
      </w:r>
      <w:r w:rsidRPr="007F185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95DB7C1"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7F1850">
        <w:rPr>
          <w:rFonts w:ascii="GHEA Grapalat" w:hAnsi="GHEA Grapalat"/>
          <w:color w:val="000000"/>
        </w:rPr>
        <w:t>в.</w:t>
      </w:r>
      <w:r w:rsidR="00E1385B" w:rsidRPr="007F1850">
        <w:rPr>
          <w:rFonts w:ascii="GHEA Grapalat" w:hAnsi="GHEA Grapalat"/>
          <w:color w:val="000000"/>
        </w:rPr>
        <w:tab/>
      </w:r>
      <w:r w:rsidRPr="007F1850">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B5F1AAA" w14:textId="77777777" w:rsidR="00D5674E" w:rsidRPr="007F18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F1850">
        <w:rPr>
          <w:rFonts w:ascii="GHEA Grapalat" w:hAnsi="GHEA Grapalat"/>
          <w:color w:val="000000"/>
        </w:rPr>
        <w:t>г.</w:t>
      </w:r>
      <w:r w:rsidR="00E1385B" w:rsidRPr="007F1850">
        <w:rPr>
          <w:rFonts w:ascii="GHEA Grapalat" w:hAnsi="GHEA Grapalat"/>
          <w:color w:val="000000"/>
        </w:rPr>
        <w:tab/>
      </w:r>
      <w:r w:rsidRPr="007F1850">
        <w:rPr>
          <w:rFonts w:ascii="GHEA Grapalat" w:hAnsi="GHEA Grapalat"/>
          <w:color w:val="000000"/>
        </w:rPr>
        <w:t>они действовали или действуют согласованно, исходя из общих экономических интересов.</w:t>
      </w:r>
    </w:p>
    <w:p w14:paraId="4A8EC466" w14:textId="77777777" w:rsidR="00D5674E" w:rsidRPr="007F1850" w:rsidRDefault="00D5674E" w:rsidP="00B46D58">
      <w:pPr>
        <w:widowControl w:val="0"/>
        <w:tabs>
          <w:tab w:val="left" w:pos="1134"/>
        </w:tabs>
        <w:spacing w:after="160"/>
        <w:ind w:firstLine="567"/>
        <w:jc w:val="both"/>
        <w:rPr>
          <w:rFonts w:ascii="GHEA Grapalat" w:hAnsi="GHEA Grapalat"/>
          <w:color w:val="000000"/>
        </w:rPr>
      </w:pPr>
      <w:r w:rsidRPr="007F1850">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7F1850">
        <w:rPr>
          <w:rFonts w:ascii="GHEA Grapalat" w:hAnsi="GHEA Grapalat"/>
          <w:color w:val="000000"/>
        </w:rPr>
        <w:t>внуки,</w:t>
      </w:r>
      <w:ins w:id="0" w:author="Vardan" w:date="2022-10-29T23:46:00Z">
        <w:r w:rsidR="006E007C" w:rsidRPr="007F1850">
          <w:rPr>
            <w:rFonts w:ascii="GHEA Grapalat" w:hAnsi="GHEA Grapalat"/>
            <w:color w:val="000000"/>
          </w:rPr>
          <w:t xml:space="preserve"> </w:t>
        </w:r>
      </w:ins>
      <w:r w:rsidRPr="007F1850">
        <w:rPr>
          <w:rFonts w:ascii="GHEA Grapalat" w:hAnsi="GHEA Grapalat"/>
          <w:color w:val="000000"/>
        </w:rPr>
        <w:t>супруг сестры или супруга брата и их дети.</w:t>
      </w:r>
    </w:p>
    <w:p w14:paraId="62115252" w14:textId="77777777" w:rsidR="004175B6" w:rsidRPr="007F1850" w:rsidRDefault="00096865" w:rsidP="00B46D58">
      <w:pPr>
        <w:widowControl w:val="0"/>
        <w:tabs>
          <w:tab w:val="left" w:pos="1134"/>
        </w:tabs>
        <w:spacing w:after="160"/>
        <w:ind w:firstLine="567"/>
        <w:jc w:val="both"/>
        <w:rPr>
          <w:rFonts w:ascii="GHEA Grapalat" w:hAnsi="GHEA Grapalat" w:cs="Arial Armenian"/>
        </w:rPr>
      </w:pPr>
      <w:r w:rsidRPr="007F1850">
        <w:rPr>
          <w:rFonts w:ascii="GHEA Grapalat" w:hAnsi="GHEA Grapalat"/>
        </w:rPr>
        <w:t>2.4</w:t>
      </w:r>
      <w:r w:rsidR="00D13662" w:rsidRPr="007F1850">
        <w:rPr>
          <w:rFonts w:ascii="GHEA Grapalat" w:hAnsi="GHEA Grapalat"/>
        </w:rPr>
        <w:t>.</w:t>
      </w:r>
      <w:r w:rsidR="00E1385B" w:rsidRPr="007F1850">
        <w:rPr>
          <w:rFonts w:ascii="GHEA Grapalat" w:hAnsi="GHEA Grapalat"/>
        </w:rPr>
        <w:tab/>
      </w:r>
      <w:r w:rsidRPr="007F1850">
        <w:rPr>
          <w:rFonts w:ascii="GHEA Grapalat" w:hAnsi="GHEA Grapalat"/>
        </w:rPr>
        <w:t>Участник</w:t>
      </w:r>
      <w:r w:rsidR="000C3F69" w:rsidRPr="007F1850">
        <w:rPr>
          <w:rFonts w:ascii="GHEA Grapalat" w:hAnsi="GHEA Grapalat"/>
        </w:rPr>
        <w:t>,</w:t>
      </w:r>
      <w:r w:rsidRPr="007F1850">
        <w:rPr>
          <w:rFonts w:ascii="GHEA Grapalat" w:hAnsi="GHEA Grapalat"/>
        </w:rPr>
        <w:t xml:space="preserve"> </w:t>
      </w:r>
      <w:r w:rsidR="002C1D72" w:rsidRPr="007F1850">
        <w:rPr>
          <w:rFonts w:ascii="GHEA Grapalat" w:hAnsi="GHEA Grapalat"/>
        </w:rPr>
        <w:t xml:space="preserve">в случае признания </w:t>
      </w:r>
      <w:r w:rsidR="00876D7D" w:rsidRPr="007F1850">
        <w:rPr>
          <w:rFonts w:ascii="GHEA Grapalat" w:hAnsi="GHEA Grapalat"/>
        </w:rPr>
        <w:t>ото</w:t>
      </w:r>
      <w:r w:rsidR="002C1D72" w:rsidRPr="007F1850">
        <w:rPr>
          <w:rFonts w:ascii="GHEA Grapalat" w:hAnsi="GHEA Grapalat"/>
        </w:rPr>
        <w:t>бранным участником</w:t>
      </w:r>
      <w:r w:rsidR="000C3F69" w:rsidRPr="007F1850">
        <w:rPr>
          <w:rFonts w:ascii="GHEA Grapalat" w:hAnsi="GHEA Grapalat"/>
        </w:rPr>
        <w:t>,</w:t>
      </w:r>
      <w:r w:rsidR="002C1D72" w:rsidRPr="007F1850">
        <w:rPr>
          <w:rFonts w:ascii="GHEA Grapalat" w:hAnsi="GHEA Grapalat"/>
        </w:rPr>
        <w:t xml:space="preserve"> </w:t>
      </w:r>
      <w:r w:rsidR="00A7559E" w:rsidRPr="007F1850">
        <w:rPr>
          <w:rFonts w:ascii="GHEA Grapalat" w:hAnsi="GHEA Grapalat"/>
        </w:rPr>
        <w:t xml:space="preserve">представляет </w:t>
      </w:r>
      <w:r w:rsidR="00A7559E" w:rsidRPr="007F1850">
        <w:rPr>
          <w:rFonts w:ascii="GHEA Grapalat" w:hAnsi="GHEA Grapalat"/>
        </w:rPr>
        <w:lastRenderedPageBreak/>
        <w:t>обеспечение квалификации в порядке и размере, установленными настоящим приглашением</w:t>
      </w:r>
      <w:r w:rsidR="00A7559E" w:rsidRPr="007F1850">
        <w:rPr>
          <w:rFonts w:ascii="GHEA Grapalat" w:hAnsi="GHEA Grapalat"/>
          <w:lang w:val="hy-AM"/>
        </w:rPr>
        <w:t>.</w:t>
      </w:r>
      <w:r w:rsidR="00A425E2" w:rsidRPr="007F1850">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7F1850">
        <w:rPr>
          <w:rFonts w:ascii="GHEA Grapalat" w:hAnsi="GHEA Grapalat"/>
        </w:rPr>
        <w:t>.</w:t>
      </w:r>
    </w:p>
    <w:p w14:paraId="4D9008C0" w14:textId="77777777" w:rsidR="000A6B75" w:rsidRPr="007F1850"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2.</w:t>
      </w:r>
      <w:r w:rsidR="00DA4643" w:rsidRPr="007F1850">
        <w:rPr>
          <w:rFonts w:ascii="GHEA Grapalat" w:hAnsi="GHEA Grapalat"/>
          <w:sz w:val="24"/>
          <w:szCs w:val="24"/>
        </w:rPr>
        <w:t>5</w:t>
      </w:r>
      <w:r w:rsidR="000A15F9" w:rsidRPr="007F1850">
        <w:rPr>
          <w:rFonts w:ascii="GHEA Grapalat" w:hAnsi="GHEA Grapalat"/>
          <w:sz w:val="24"/>
          <w:szCs w:val="24"/>
        </w:rPr>
        <w:t>.</w:t>
      </w:r>
      <w:r w:rsidR="00F04AA1" w:rsidRPr="007F1850">
        <w:rPr>
          <w:rFonts w:ascii="GHEA Grapalat" w:hAnsi="GHEA Grapalat"/>
          <w:sz w:val="24"/>
          <w:szCs w:val="24"/>
        </w:rPr>
        <w:tab/>
      </w:r>
      <w:r w:rsidRPr="007F185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F1850">
        <w:rPr>
          <w:rFonts w:ascii="GHEA Grapalat" w:hAnsi="GHEA Grapalat"/>
          <w:sz w:val="24"/>
          <w:szCs w:val="24"/>
        </w:rPr>
        <w:t xml:space="preserve"> </w:t>
      </w:r>
      <w:r w:rsidR="00C366B6" w:rsidRPr="007F1850">
        <w:rPr>
          <w:rFonts w:ascii="GHEA Grapalat" w:hAnsi="GHEA Grapalat"/>
        </w:rPr>
        <w:t>(на о</w:t>
      </w:r>
      <w:r w:rsidR="00C366B6" w:rsidRPr="007F1850">
        <w:rPr>
          <w:rFonts w:ascii="GHEA Grapalat" w:hAnsi="GHEA Grapalat"/>
          <w:sz w:val="24"/>
          <w:szCs w:val="24"/>
        </w:rPr>
        <w:t>дин и тот же</w:t>
      </w:r>
      <w:r w:rsidR="00C366B6" w:rsidRPr="007F1850">
        <w:rPr>
          <w:rFonts w:ascii="GHEA Grapalat" w:hAnsi="GHEA Grapalat"/>
        </w:rPr>
        <w:t xml:space="preserve"> лот)</w:t>
      </w:r>
      <w:r w:rsidRPr="007F1850">
        <w:rPr>
          <w:rFonts w:ascii="GHEA Grapalat" w:hAnsi="GHEA Grapalat"/>
          <w:sz w:val="24"/>
          <w:szCs w:val="24"/>
        </w:rPr>
        <w:t xml:space="preserve">. </w:t>
      </w:r>
    </w:p>
    <w:p w14:paraId="29AC9C59" w14:textId="77777777" w:rsidR="009E07EE" w:rsidRPr="007F1850"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2.</w:t>
      </w:r>
      <w:r w:rsidR="00C366B6" w:rsidRPr="007F1850">
        <w:rPr>
          <w:rFonts w:ascii="GHEA Grapalat" w:hAnsi="GHEA Grapalat"/>
          <w:sz w:val="24"/>
          <w:szCs w:val="24"/>
        </w:rPr>
        <w:t>6</w:t>
      </w:r>
      <w:r w:rsidR="000A15F9" w:rsidRPr="007F1850">
        <w:rPr>
          <w:rFonts w:ascii="GHEA Grapalat" w:hAnsi="GHEA Grapalat"/>
          <w:sz w:val="24"/>
          <w:szCs w:val="24"/>
        </w:rPr>
        <w:t>.</w:t>
      </w:r>
      <w:r w:rsidR="00F04AA1" w:rsidRPr="007F1850">
        <w:rPr>
          <w:rFonts w:ascii="GHEA Grapalat" w:hAnsi="GHEA Grapalat"/>
          <w:sz w:val="24"/>
          <w:szCs w:val="24"/>
        </w:rPr>
        <w:tab/>
      </w:r>
      <w:r w:rsidRPr="007F1850">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DF6B9B4" w14:textId="77777777" w:rsidR="000A6B75" w:rsidRPr="007F1850" w:rsidRDefault="000A6B75" w:rsidP="00B46D58">
      <w:pPr>
        <w:pStyle w:val="BodyTextIndent2"/>
        <w:widowControl w:val="0"/>
        <w:spacing w:after="160" w:line="240" w:lineRule="auto"/>
        <w:rPr>
          <w:rFonts w:ascii="GHEA Grapalat" w:hAnsi="GHEA Grapalat" w:cs="Sylfaen"/>
          <w:sz w:val="24"/>
          <w:szCs w:val="24"/>
        </w:rPr>
      </w:pPr>
      <w:r w:rsidRPr="007F1850">
        <w:rPr>
          <w:rFonts w:ascii="GHEA Grapalat" w:hAnsi="GHEA Grapalat"/>
          <w:sz w:val="24"/>
          <w:szCs w:val="24"/>
        </w:rPr>
        <w:t>В подобном случае:</w:t>
      </w:r>
    </w:p>
    <w:p w14:paraId="5D3F1125" w14:textId="77777777" w:rsidR="005A405F" w:rsidRPr="007F1850"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1</w:t>
      </w:r>
      <w:r w:rsidR="000A6B75" w:rsidRPr="007F1850">
        <w:rPr>
          <w:rFonts w:ascii="GHEA Grapalat" w:hAnsi="GHEA Grapalat"/>
          <w:sz w:val="24"/>
          <w:szCs w:val="24"/>
        </w:rPr>
        <w:t>)</w:t>
      </w:r>
      <w:r w:rsidR="00911F57" w:rsidRPr="007F1850">
        <w:rPr>
          <w:rFonts w:ascii="GHEA Grapalat" w:hAnsi="GHEA Grapalat"/>
          <w:sz w:val="24"/>
          <w:szCs w:val="24"/>
        </w:rPr>
        <w:tab/>
      </w:r>
      <w:r w:rsidR="000A6B75" w:rsidRPr="007F185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F1850">
        <w:rPr>
          <w:rFonts w:ascii="GHEA Grapalat" w:hAnsi="GHEA Grapalat"/>
          <w:sz w:val="24"/>
          <w:szCs w:val="24"/>
        </w:rPr>
        <w:t xml:space="preserve"> </w:t>
      </w:r>
      <w:r w:rsidR="00796D4A" w:rsidRPr="007F1850">
        <w:rPr>
          <w:rFonts w:ascii="GHEA Grapalat" w:hAnsi="GHEA Grapalat"/>
        </w:rPr>
        <w:t>(на о</w:t>
      </w:r>
      <w:r w:rsidR="00796D4A" w:rsidRPr="007F1850">
        <w:rPr>
          <w:rFonts w:ascii="GHEA Grapalat" w:hAnsi="GHEA Grapalat"/>
          <w:sz w:val="24"/>
          <w:szCs w:val="24"/>
        </w:rPr>
        <w:t>дин и тот же</w:t>
      </w:r>
      <w:r w:rsidR="00796D4A" w:rsidRPr="007F1850">
        <w:rPr>
          <w:rFonts w:ascii="GHEA Grapalat" w:hAnsi="GHEA Grapalat"/>
        </w:rPr>
        <w:t xml:space="preserve"> лот)</w:t>
      </w:r>
      <w:r w:rsidR="000A6B75" w:rsidRPr="007F1850">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81A1B7" w14:textId="77777777" w:rsidR="000A6B75" w:rsidRPr="007F1850"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2</w:t>
      </w:r>
      <w:r w:rsidR="000A6B75" w:rsidRPr="007F1850">
        <w:rPr>
          <w:rFonts w:ascii="GHEA Grapalat" w:hAnsi="GHEA Grapalat"/>
          <w:sz w:val="24"/>
          <w:szCs w:val="24"/>
        </w:rPr>
        <w:t>)</w:t>
      </w:r>
      <w:r w:rsidR="00911F57" w:rsidRPr="007F1850">
        <w:rPr>
          <w:rFonts w:ascii="GHEA Grapalat" w:hAnsi="GHEA Grapalat"/>
          <w:sz w:val="24"/>
          <w:szCs w:val="24"/>
        </w:rPr>
        <w:tab/>
      </w:r>
      <w:r w:rsidR="000A6B75" w:rsidRPr="007F185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325CB30" w14:textId="77777777" w:rsidR="00096865" w:rsidRPr="007F1850" w:rsidRDefault="00ED2352" w:rsidP="00B46D58">
      <w:pPr>
        <w:widowControl w:val="0"/>
        <w:spacing w:after="160"/>
        <w:jc w:val="center"/>
        <w:rPr>
          <w:rFonts w:ascii="GHEA Grapalat" w:hAnsi="GHEA Grapalat" w:cs="Arial"/>
          <w:b/>
        </w:rPr>
      </w:pPr>
      <w:r w:rsidRPr="007F1850">
        <w:rPr>
          <w:rFonts w:ascii="GHEA Grapalat" w:hAnsi="GHEA Grapalat"/>
          <w:b/>
        </w:rPr>
        <w:t>3.</w:t>
      </w:r>
      <w:r w:rsidR="002B32D6" w:rsidRPr="007F1850">
        <w:rPr>
          <w:rFonts w:ascii="GHEA Grapalat" w:hAnsi="GHEA Grapalat"/>
          <w:b/>
        </w:rPr>
        <w:t xml:space="preserve"> РАЗЪЯСНЕНИЕ ПРИГЛАШЕНИЯ </w:t>
      </w:r>
      <w:r w:rsidRPr="007F1850">
        <w:rPr>
          <w:rFonts w:ascii="GHEA Grapalat" w:hAnsi="GHEA Grapalat"/>
          <w:b/>
        </w:rPr>
        <w:br/>
      </w:r>
      <w:r w:rsidR="002B32D6" w:rsidRPr="007F1850">
        <w:rPr>
          <w:rFonts w:ascii="GHEA Grapalat" w:hAnsi="GHEA Grapalat"/>
          <w:b/>
        </w:rPr>
        <w:t xml:space="preserve">И ПОРЯДОК ВНЕСЕНИЯ ИЗМЕНЕНИЯ В ПРИГЛАШЕНИЕ </w:t>
      </w:r>
    </w:p>
    <w:p w14:paraId="7BF0C4E1" w14:textId="77777777" w:rsidR="0032548E"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3.1</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Согласно статье 29 Закона участник вправе требовать от заказчика разъяснения приглашения.</w:t>
      </w:r>
    </w:p>
    <w:p w14:paraId="5EBDE0C6" w14:textId="76455DF9" w:rsidR="00096865" w:rsidRPr="007F1850" w:rsidRDefault="00096865" w:rsidP="00B46D58">
      <w:pPr>
        <w:widowControl w:val="0"/>
        <w:autoSpaceDE w:val="0"/>
        <w:autoSpaceDN w:val="0"/>
        <w:adjustRightInd w:val="0"/>
        <w:spacing w:after="160"/>
        <w:ind w:firstLine="567"/>
        <w:jc w:val="both"/>
        <w:rPr>
          <w:rFonts w:ascii="GHEA Grapalat" w:hAnsi="GHEA Grapalat"/>
        </w:rPr>
      </w:pPr>
      <w:r w:rsidRPr="007F1850">
        <w:rPr>
          <w:rFonts w:ascii="GHEA Grapalat" w:hAnsi="GHEA Grapalat"/>
        </w:rPr>
        <w:t xml:space="preserve">Участник имеет право </w:t>
      </w:r>
      <w:r w:rsidR="006735A4" w:rsidRPr="007F1850">
        <w:rPr>
          <w:rFonts w:ascii="GHEA Grapalat" w:hAnsi="GHEA Grapalat"/>
        </w:rPr>
        <w:t>в письменной форме</w:t>
      </w:r>
      <w:r w:rsidRPr="007F185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F1850">
        <w:rPr>
          <w:rFonts w:ascii="GHEA Grapalat" w:hAnsi="GHEA Grapalat"/>
        </w:rPr>
        <w:t xml:space="preserve">в письменной форме </w:t>
      </w:r>
      <w:r w:rsidRPr="007F1850">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7F1850">
        <w:rPr>
          <w:rFonts w:ascii="GHEA Grapalat" w:hAnsi="GHEA Grapalat"/>
        </w:rPr>
        <w:t xml:space="preserve"> </w:t>
      </w:r>
    </w:p>
    <w:p w14:paraId="356501A5"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3.2.</w:t>
      </w:r>
      <w:r w:rsidR="00ED2352" w:rsidRPr="007F1850">
        <w:rPr>
          <w:rFonts w:ascii="GHEA Grapalat" w:hAnsi="GHEA Grapalat"/>
        </w:rPr>
        <w:tab/>
      </w:r>
      <w:r w:rsidRPr="007F1850">
        <w:rPr>
          <w:rFonts w:ascii="GHEA Grapalat" w:hAnsi="GHEA Grapalat"/>
        </w:rPr>
        <w:t>В день предоставления разъяснения объявление о запросе и о</w:t>
      </w:r>
      <w:r w:rsidR="00775FAF" w:rsidRPr="007F1850">
        <w:rPr>
          <w:rFonts w:ascii="Calibri" w:hAnsi="Calibri" w:cs="Calibri"/>
          <w:lang w:val="en-US"/>
        </w:rPr>
        <w:t> </w:t>
      </w:r>
      <w:r w:rsidRPr="007F185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7F1850">
        <w:rPr>
          <w:rFonts w:ascii="Calibri" w:hAnsi="Calibri" w:cs="Calibri"/>
          <w:lang w:val="en-US"/>
        </w:rPr>
        <w:t> </w:t>
      </w:r>
      <w:r w:rsidRPr="007F185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EFCD820" w14:textId="77777777" w:rsidR="00462E00" w:rsidRPr="007F1850"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F1850">
        <w:rPr>
          <w:rFonts w:ascii="GHEA Grapalat" w:hAnsi="GHEA Grapalat"/>
        </w:rPr>
        <w:t>3.3</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Разъяснения не предоставляется, если запрос представлен с</w:t>
      </w:r>
      <w:r w:rsidRPr="007F1850">
        <w:rPr>
          <w:rFonts w:ascii="Calibri" w:hAnsi="Calibri" w:cs="Calibri"/>
        </w:rPr>
        <w:t> </w:t>
      </w:r>
      <w:r w:rsidRPr="007F1850">
        <w:rPr>
          <w:rFonts w:ascii="GHEA Grapalat" w:hAnsi="GHEA Grapalat" w:cs="GHEA Grapalat"/>
        </w:rPr>
        <w:t>нарушением</w:t>
      </w:r>
      <w:r w:rsidRPr="007F1850">
        <w:rPr>
          <w:rFonts w:ascii="GHEA Grapalat" w:hAnsi="GHEA Grapalat"/>
        </w:rPr>
        <w:t xml:space="preserve"> </w:t>
      </w:r>
      <w:r w:rsidRPr="007F1850">
        <w:rPr>
          <w:rFonts w:ascii="GHEA Grapalat" w:hAnsi="GHEA Grapalat" w:cs="GHEA Grapalat"/>
        </w:rPr>
        <w:t>установленного</w:t>
      </w:r>
      <w:r w:rsidRPr="007F1850">
        <w:rPr>
          <w:rFonts w:ascii="GHEA Grapalat" w:hAnsi="GHEA Grapalat"/>
        </w:rPr>
        <w:t xml:space="preserve"> </w:t>
      </w:r>
      <w:r w:rsidRPr="007F1850">
        <w:rPr>
          <w:rFonts w:ascii="GHEA Grapalat" w:hAnsi="GHEA Grapalat" w:cs="GHEA Grapalat"/>
        </w:rPr>
        <w:t>настоящим</w:t>
      </w:r>
      <w:r w:rsidRPr="007F1850">
        <w:rPr>
          <w:rFonts w:ascii="GHEA Grapalat" w:hAnsi="GHEA Grapalat"/>
        </w:rPr>
        <w:t xml:space="preserve"> </w:t>
      </w:r>
      <w:r w:rsidRPr="007F1850">
        <w:rPr>
          <w:rFonts w:ascii="GHEA Grapalat" w:hAnsi="GHEA Grapalat" w:cs="GHEA Grapalat"/>
        </w:rPr>
        <w:t>разделом</w:t>
      </w:r>
      <w:r w:rsidRPr="007F1850">
        <w:rPr>
          <w:rFonts w:ascii="GHEA Grapalat" w:hAnsi="GHEA Grapalat"/>
        </w:rPr>
        <w:t xml:space="preserve"> </w:t>
      </w:r>
      <w:r w:rsidRPr="007F1850">
        <w:rPr>
          <w:rFonts w:ascii="GHEA Grapalat" w:hAnsi="GHEA Grapalat" w:cs="GHEA Grapalat"/>
        </w:rPr>
        <w:t>срока</w:t>
      </w:r>
      <w:r w:rsidRPr="007F1850">
        <w:rPr>
          <w:rFonts w:ascii="GHEA Grapalat" w:hAnsi="GHEA Grapalat"/>
        </w:rPr>
        <w:t xml:space="preserve">, </w:t>
      </w:r>
      <w:r w:rsidRPr="007F1850">
        <w:rPr>
          <w:rFonts w:ascii="GHEA Grapalat" w:hAnsi="GHEA Grapalat" w:cs="GHEA Grapalat"/>
        </w:rPr>
        <w:t>а</w:t>
      </w:r>
      <w:r w:rsidRPr="007F1850">
        <w:rPr>
          <w:rFonts w:ascii="GHEA Grapalat" w:hAnsi="GHEA Grapalat"/>
        </w:rPr>
        <w:t xml:space="preserve"> </w:t>
      </w:r>
      <w:r w:rsidRPr="007F1850">
        <w:rPr>
          <w:rFonts w:ascii="GHEA Grapalat" w:hAnsi="GHEA Grapalat" w:cs="GHEA Grapalat"/>
        </w:rPr>
        <w:t>также</w:t>
      </w:r>
      <w:r w:rsidRPr="007F1850">
        <w:rPr>
          <w:rFonts w:ascii="GHEA Grapalat" w:hAnsi="GHEA Grapalat"/>
        </w:rPr>
        <w:t xml:space="preserve"> </w:t>
      </w:r>
      <w:r w:rsidRPr="007F1850">
        <w:rPr>
          <w:rFonts w:ascii="GHEA Grapalat" w:hAnsi="GHEA Grapalat" w:cs="GHEA Grapalat"/>
        </w:rPr>
        <w:t>в</w:t>
      </w:r>
      <w:r w:rsidRPr="007F1850">
        <w:rPr>
          <w:rFonts w:ascii="GHEA Grapalat" w:hAnsi="GHEA Grapalat"/>
        </w:rPr>
        <w:t xml:space="preserve"> </w:t>
      </w:r>
      <w:r w:rsidRPr="007F1850">
        <w:rPr>
          <w:rFonts w:ascii="GHEA Grapalat" w:hAnsi="GHEA Grapalat" w:cs="GHEA Grapalat"/>
        </w:rPr>
        <w:t>случае</w:t>
      </w:r>
      <w:r w:rsidRPr="007F1850">
        <w:rPr>
          <w:rFonts w:ascii="GHEA Grapalat" w:hAnsi="GHEA Grapalat"/>
        </w:rPr>
        <w:t xml:space="preserve">, </w:t>
      </w:r>
      <w:r w:rsidRPr="007F1850">
        <w:rPr>
          <w:rFonts w:ascii="GHEA Grapalat" w:hAnsi="GHEA Grapalat" w:cs="GHEA Grapalat"/>
        </w:rPr>
        <w:t>если</w:t>
      </w:r>
      <w:r w:rsidRPr="007F1850">
        <w:rPr>
          <w:rFonts w:ascii="GHEA Grapalat" w:hAnsi="GHEA Grapalat"/>
        </w:rPr>
        <w:t xml:space="preserve"> </w:t>
      </w:r>
      <w:r w:rsidRPr="007F1850">
        <w:rPr>
          <w:rFonts w:ascii="GHEA Grapalat" w:hAnsi="GHEA Grapalat" w:cs="GHEA Grapalat"/>
        </w:rPr>
        <w:lastRenderedPageBreak/>
        <w:t>запрос</w:t>
      </w:r>
      <w:r w:rsidRPr="007F1850">
        <w:rPr>
          <w:rFonts w:ascii="GHEA Grapalat" w:hAnsi="GHEA Grapalat"/>
        </w:rPr>
        <w:t xml:space="preserve"> </w:t>
      </w:r>
      <w:r w:rsidRPr="007F1850">
        <w:rPr>
          <w:rFonts w:ascii="GHEA Grapalat" w:hAnsi="GHEA Grapalat" w:cs="GHEA Grapalat"/>
        </w:rPr>
        <w:t>выходит</w:t>
      </w:r>
      <w:r w:rsidRPr="007F1850">
        <w:rPr>
          <w:rFonts w:ascii="GHEA Grapalat" w:hAnsi="GHEA Grapalat"/>
        </w:rPr>
        <w:t xml:space="preserve"> </w:t>
      </w:r>
      <w:r w:rsidRPr="007F1850">
        <w:rPr>
          <w:rFonts w:ascii="GHEA Grapalat" w:hAnsi="GHEA Grapalat" w:cs="GHEA Grapalat"/>
        </w:rPr>
        <w:t>за</w:t>
      </w:r>
      <w:r w:rsidRPr="007F1850">
        <w:rPr>
          <w:rFonts w:ascii="GHEA Grapalat" w:hAnsi="GHEA Grapalat"/>
        </w:rPr>
        <w:t xml:space="preserve"> </w:t>
      </w:r>
      <w:r w:rsidRPr="007F1850">
        <w:rPr>
          <w:rFonts w:ascii="GHEA Grapalat" w:hAnsi="GHEA Grapalat" w:cs="GHEA Grapalat"/>
        </w:rPr>
        <w:t>рамки</w:t>
      </w:r>
      <w:r w:rsidRPr="007F1850">
        <w:rPr>
          <w:rFonts w:ascii="GHEA Grapalat" w:hAnsi="GHEA Grapalat"/>
        </w:rPr>
        <w:t xml:space="preserve"> </w:t>
      </w:r>
      <w:r w:rsidRPr="007F1850">
        <w:rPr>
          <w:rFonts w:ascii="GHEA Grapalat" w:hAnsi="GHEA Grapalat" w:cs="GHEA Grapalat"/>
        </w:rPr>
        <w:t>содержания</w:t>
      </w:r>
      <w:r w:rsidRPr="007F1850">
        <w:rPr>
          <w:rFonts w:ascii="GHEA Grapalat" w:hAnsi="GHEA Grapalat"/>
        </w:rPr>
        <w:t xml:space="preserve"> </w:t>
      </w:r>
      <w:r w:rsidRPr="007F1850">
        <w:rPr>
          <w:rFonts w:ascii="GHEA Grapalat" w:hAnsi="GHEA Grapalat" w:cs="GHEA Grapalat"/>
        </w:rPr>
        <w:t>настоящего</w:t>
      </w:r>
      <w:r w:rsidRPr="007F1850">
        <w:rPr>
          <w:rFonts w:ascii="GHEA Grapalat" w:hAnsi="GHEA Grapalat"/>
        </w:rPr>
        <w:t xml:space="preserve"> </w:t>
      </w:r>
      <w:r w:rsidRPr="007F1850">
        <w:rPr>
          <w:rFonts w:ascii="GHEA Grapalat" w:hAnsi="GHEA Grapalat" w:cs="GHEA Grapalat"/>
        </w:rPr>
        <w:t>Приглашения</w:t>
      </w:r>
      <w:r w:rsidR="00791FE4" w:rsidRPr="007F1850">
        <w:rPr>
          <w:rFonts w:ascii="GHEA Grapalat" w:hAnsi="GHEA Grapalat"/>
        </w:rPr>
        <w:t xml:space="preserve">, или если запрос касается соответствия технических характеристик предлагаемых </w:t>
      </w:r>
      <w:r w:rsidR="00A14672" w:rsidRPr="007F1850">
        <w:rPr>
          <w:rFonts w:ascii="GHEA Grapalat" w:hAnsi="GHEA Grapalat"/>
        </w:rPr>
        <w:t>у</w:t>
      </w:r>
      <w:r w:rsidR="00791FE4" w:rsidRPr="007F1850">
        <w:rPr>
          <w:rFonts w:ascii="GHEA Grapalat" w:hAnsi="GHEA Grapalat"/>
        </w:rPr>
        <w:t>частником товаров техническим характеристикам, предусмотренным настоящим</w:t>
      </w:r>
      <w:r w:rsidR="00791FE4" w:rsidRPr="007F1850">
        <w:rPr>
          <w:rFonts w:ascii="GHEA Grapalat" w:hAnsi="GHEA Grapalat"/>
          <w:lang w:val="hy-AM"/>
        </w:rPr>
        <w:t xml:space="preserve"> </w:t>
      </w:r>
      <w:r w:rsidR="00791FE4" w:rsidRPr="007F1850">
        <w:rPr>
          <w:rFonts w:ascii="GHEA Grapalat" w:hAnsi="GHEA Grapalat"/>
        </w:rPr>
        <w:t>приглашением</w:t>
      </w:r>
      <w:r w:rsidRPr="007F185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4FC44E0" w14:textId="77777777" w:rsidR="00096865" w:rsidRPr="007F1850"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7F1850">
        <w:rPr>
          <w:rFonts w:ascii="GHEA Grapalat" w:hAnsi="GHEA Grapalat"/>
        </w:rPr>
        <w:t>3.4</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7F1850">
        <w:rPr>
          <w:rFonts w:ascii="GHEA Grapalat" w:hAnsi="GHEA Grapalat"/>
          <w:vertAlign w:val="superscript"/>
          <w:lang w:val="hy-AM"/>
        </w:rPr>
        <w:t>5</w:t>
      </w:r>
      <w:r w:rsidRPr="007F1850">
        <w:rPr>
          <w:rFonts w:ascii="GHEA Grapalat" w:hAnsi="GHEA Grapalat"/>
        </w:rPr>
        <w:t xml:space="preserve"> </w:t>
      </w:r>
    </w:p>
    <w:p w14:paraId="1CEB2BF4" w14:textId="77777777" w:rsidR="002D7D70" w:rsidRPr="007F185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7F1850">
        <w:rPr>
          <w:rFonts w:ascii="GHEA Grapalat" w:hAnsi="GHEA Grapalat"/>
          <w:lang w:val="hy-AM"/>
        </w:rPr>
        <w:t>3.5</w:t>
      </w:r>
      <w:r w:rsidR="00F9791A" w:rsidRPr="007F1850">
        <w:rPr>
          <w:rFonts w:ascii="GHEA Grapalat" w:hAnsi="GHEA Grapalat"/>
        </w:rPr>
        <w:t xml:space="preserve"> </w:t>
      </w:r>
      <w:r w:rsidR="00F9791A" w:rsidRPr="007F1850">
        <w:rPr>
          <w:rFonts w:ascii="GHEA Grapalat" w:hAnsi="GHEA Grapalat"/>
          <w:lang w:val="hy-AM"/>
        </w:rPr>
        <w:t>Кажд</w:t>
      </w:r>
      <w:r w:rsidR="00F9791A" w:rsidRPr="007F1850">
        <w:rPr>
          <w:rFonts w:ascii="GHEA Grapalat" w:hAnsi="GHEA Grapalat"/>
        </w:rPr>
        <w:t>ое лиц</w:t>
      </w:r>
      <w:r w:rsidR="00CA1F39" w:rsidRPr="007F1850">
        <w:rPr>
          <w:rFonts w:ascii="GHEA Grapalat" w:hAnsi="GHEA Grapalat"/>
        </w:rPr>
        <w:t>о</w:t>
      </w:r>
      <w:r w:rsidR="00CA1F39" w:rsidRPr="007F1850">
        <w:rPr>
          <w:rFonts w:ascii="GHEA Grapalat" w:hAnsi="GHEA Grapalat"/>
          <w:lang w:val="hy-AM"/>
        </w:rPr>
        <w:t xml:space="preserve"> без указания имени</w:t>
      </w:r>
      <w:r w:rsidR="00F9791A" w:rsidRPr="007F1850">
        <w:rPr>
          <w:rFonts w:ascii="GHEA Grapalat" w:hAnsi="GHEA Grapalat"/>
          <w:lang w:val="hy-AM"/>
        </w:rPr>
        <w:t xml:space="preserve">, до истечения срока, установленного для внесения изменений в приглашение, </w:t>
      </w:r>
      <w:r w:rsidR="00F9791A" w:rsidRPr="007F1850">
        <w:rPr>
          <w:rFonts w:ascii="GHEA Grapalat" w:hAnsi="GHEA Grapalat"/>
        </w:rPr>
        <w:t xml:space="preserve">имеет право </w:t>
      </w:r>
      <w:r w:rsidR="00F9791A" w:rsidRPr="007F185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F1850">
        <w:rPr>
          <w:rFonts w:ascii="GHEA Grapalat" w:hAnsi="GHEA Grapalat"/>
        </w:rPr>
        <w:t xml:space="preserve"> </w:t>
      </w:r>
      <w:r w:rsidR="00F9791A" w:rsidRPr="007F185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F1850">
        <w:rPr>
          <w:rFonts w:ascii="GHEA Grapalat" w:hAnsi="GHEA Grapalat"/>
        </w:rPr>
        <w:t>.</w:t>
      </w:r>
      <w:r w:rsidR="00F9791A" w:rsidRPr="007F1850">
        <w:rPr>
          <w:rFonts w:ascii="GHEA Grapalat" w:hAnsi="GHEA Grapalat"/>
          <w:lang w:val="hy-AM"/>
        </w:rPr>
        <w:t xml:space="preserve"> </w:t>
      </w:r>
      <w:r w:rsidR="00750FFF" w:rsidRPr="007F185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501FCAC" w14:textId="5E331FF4" w:rsidR="00096865" w:rsidRPr="007F1850"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7F1850">
        <w:rPr>
          <w:rFonts w:ascii="GHEA Grapalat" w:hAnsi="GHEA Grapalat"/>
        </w:rPr>
        <w:t>3.</w:t>
      </w:r>
      <w:r w:rsidR="00E648D1" w:rsidRPr="007F1850">
        <w:rPr>
          <w:rFonts w:ascii="GHEA Grapalat" w:hAnsi="GHEA Grapalat"/>
          <w:lang w:val="hy-AM"/>
        </w:rPr>
        <w:t>6</w:t>
      </w:r>
      <w:r w:rsidR="000A15F9" w:rsidRPr="007F1850">
        <w:rPr>
          <w:rFonts w:ascii="GHEA Grapalat" w:hAnsi="GHEA Grapalat"/>
        </w:rPr>
        <w:t>.</w:t>
      </w:r>
      <w:r w:rsidR="00ED2352" w:rsidRPr="007F1850">
        <w:rPr>
          <w:rFonts w:ascii="GHEA Grapalat" w:hAnsi="GHEA Grapalat"/>
        </w:rPr>
        <w:tab/>
      </w:r>
      <w:r w:rsidRPr="007F185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F1850">
        <w:rPr>
          <w:rFonts w:ascii="Calibri" w:hAnsi="Calibri" w:cs="Calibri"/>
          <w:lang w:val="en-US"/>
        </w:rPr>
        <w:t> </w:t>
      </w:r>
      <w:r w:rsidRPr="007F1850">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62A1226" w14:textId="77777777" w:rsidR="00096865" w:rsidRPr="007F1850" w:rsidRDefault="00955A1E" w:rsidP="00B46D58">
      <w:pPr>
        <w:widowControl w:val="0"/>
        <w:spacing w:after="160"/>
        <w:jc w:val="center"/>
        <w:rPr>
          <w:rFonts w:ascii="GHEA Grapalat" w:hAnsi="GHEA Grapalat" w:cs="Arial"/>
          <w:b/>
        </w:rPr>
      </w:pPr>
      <w:r w:rsidRPr="007F1850">
        <w:rPr>
          <w:rFonts w:ascii="GHEA Grapalat" w:hAnsi="GHEA Grapalat"/>
          <w:b/>
        </w:rPr>
        <w:t>4. ПОРЯДОК ПОДАЧИ ЗАЯВКИ</w:t>
      </w:r>
    </w:p>
    <w:p w14:paraId="6706F054"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4.1</w:t>
      </w:r>
      <w:r w:rsidR="00A34DFE" w:rsidRPr="007F1850">
        <w:rPr>
          <w:rFonts w:ascii="GHEA Grapalat" w:hAnsi="GHEA Grapalat"/>
        </w:rPr>
        <w:t>.</w:t>
      </w:r>
      <w:r w:rsidR="009C7913" w:rsidRPr="007F1850">
        <w:rPr>
          <w:rFonts w:ascii="GHEA Grapalat" w:hAnsi="GHEA Grapalat"/>
        </w:rPr>
        <w:tab/>
      </w:r>
      <w:r w:rsidRPr="007F185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03EAD05" w14:textId="77777777" w:rsidR="00486B55" w:rsidRPr="007F1850" w:rsidRDefault="00096865" w:rsidP="00B46D58">
      <w:pPr>
        <w:pStyle w:val="BodyTextIndent2"/>
        <w:widowControl w:val="0"/>
        <w:spacing w:after="160" w:line="240" w:lineRule="auto"/>
        <w:ind w:firstLine="567"/>
        <w:rPr>
          <w:rFonts w:ascii="GHEA Grapalat" w:hAnsi="GHEA Grapalat" w:cs="Sylfaen"/>
          <w:sz w:val="24"/>
          <w:szCs w:val="24"/>
        </w:rPr>
      </w:pPr>
      <w:r w:rsidRPr="007F1850">
        <w:rPr>
          <w:rFonts w:ascii="GHEA Grapalat" w:hAnsi="GHEA Grapalat"/>
          <w:sz w:val="24"/>
          <w:szCs w:val="24"/>
        </w:rPr>
        <w:t>Участник может подать заявку как для каждого лота, так и для нескольких или всех лотов.</w:t>
      </w:r>
      <w:r w:rsidR="00AA7117" w:rsidRPr="007F1850">
        <w:rPr>
          <w:rFonts w:ascii="GHEA Grapalat" w:hAnsi="GHEA Grapalat"/>
          <w:sz w:val="24"/>
          <w:szCs w:val="24"/>
        </w:rPr>
        <w:t xml:space="preserve"> </w:t>
      </w:r>
    </w:p>
    <w:p w14:paraId="4F805EE0" w14:textId="77777777" w:rsidR="00096865" w:rsidRPr="007F1850" w:rsidRDefault="000946A3" w:rsidP="00B46D58">
      <w:pPr>
        <w:pStyle w:val="BodyTextIndent2"/>
        <w:widowControl w:val="0"/>
        <w:spacing w:after="160" w:line="240" w:lineRule="auto"/>
        <w:ind w:firstLine="567"/>
        <w:rPr>
          <w:rFonts w:ascii="GHEA Grapalat" w:hAnsi="GHEA Grapalat" w:cs="Sylfaen"/>
          <w:sz w:val="24"/>
          <w:szCs w:val="24"/>
        </w:rPr>
      </w:pPr>
      <w:r w:rsidRPr="007F1850">
        <w:rPr>
          <w:rFonts w:ascii="GHEA Grapalat" w:hAnsi="GHEA Grapalat"/>
          <w:sz w:val="24"/>
          <w:szCs w:val="24"/>
        </w:rPr>
        <w:t>Заявка подается до истечения срока, установленного для этого настоящим Приглашением.</w:t>
      </w:r>
    </w:p>
    <w:p w14:paraId="0AC48AD9" w14:textId="77777777" w:rsidR="00096865" w:rsidRPr="007F1850" w:rsidRDefault="000946A3" w:rsidP="00B46D58">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FC11C32" w14:textId="06E161C8" w:rsidR="007F1850" w:rsidRPr="00DA4D48" w:rsidRDefault="00A80ECD" w:rsidP="007F1850">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4.2.</w:t>
      </w:r>
      <w:r w:rsidRPr="007F1850">
        <w:rPr>
          <w:rFonts w:ascii="GHEA Grapalat" w:hAnsi="GHEA Grapalat"/>
          <w:sz w:val="24"/>
          <w:szCs w:val="24"/>
        </w:rPr>
        <w:tab/>
      </w:r>
      <w:r w:rsidR="007F1850" w:rsidRPr="007F1850">
        <w:rPr>
          <w:rFonts w:ascii="GHEA Grapalat" w:hAnsi="GHEA Grapalat"/>
          <w:sz w:val="24"/>
          <w:szCs w:val="24"/>
        </w:rPr>
        <w:t>Заявки на участие в процедуре необходимо представить комиссии не позднее 1</w:t>
      </w:r>
      <w:r w:rsidR="001D33A0" w:rsidRPr="001D33A0">
        <w:rPr>
          <w:rFonts w:ascii="GHEA Grapalat" w:hAnsi="GHEA Grapalat"/>
          <w:sz w:val="24"/>
          <w:szCs w:val="24"/>
        </w:rPr>
        <w:t>6</w:t>
      </w:r>
      <w:r w:rsidR="007F1850" w:rsidRPr="007F1850">
        <w:rPr>
          <w:rFonts w:ascii="GHEA Grapalat" w:hAnsi="GHEA Grapalat"/>
          <w:sz w:val="24"/>
          <w:szCs w:val="24"/>
        </w:rPr>
        <w:t>.01.2026 г. до 12:30 по адресу: г. Ереван, ул. Сваджяна, д. 42.</w:t>
      </w:r>
    </w:p>
    <w:p w14:paraId="3708035A" w14:textId="71B502CB" w:rsidR="00A80ECD" w:rsidRPr="007F1850" w:rsidRDefault="00A80ECD" w:rsidP="007F1850">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F1850" w:rsidRPr="007F1850">
        <w:rPr>
          <w:rFonts w:ascii="GHEA Grapalat" w:hAnsi="GHEA Grapalat"/>
          <w:sz w:val="24"/>
          <w:szCs w:val="24"/>
        </w:rPr>
        <w:t xml:space="preserve">Л. Ордуханян. </w:t>
      </w:r>
      <w:r w:rsidRPr="007F1850">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sidRPr="007F1850">
        <w:rPr>
          <w:rFonts w:ascii="GHEA Grapalat" w:hAnsi="GHEA Grapalat"/>
          <w:sz w:val="24"/>
          <w:szCs w:val="24"/>
        </w:rPr>
        <w:lastRenderedPageBreak/>
        <w:t>подачи заявок, в журнале регистрации не регистрируются, и в течение двух рабочих дней, следующих за днем их получения, возвращаются секретарем.</w:t>
      </w:r>
    </w:p>
    <w:p w14:paraId="49756870" w14:textId="77777777" w:rsidR="00B67CCD" w:rsidRPr="007F1850"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4.3.</w:t>
      </w:r>
      <w:r w:rsidR="003065C4" w:rsidRPr="007F1850">
        <w:rPr>
          <w:rFonts w:ascii="GHEA Grapalat" w:hAnsi="GHEA Grapalat"/>
          <w:sz w:val="24"/>
          <w:szCs w:val="24"/>
        </w:rPr>
        <w:tab/>
      </w:r>
      <w:r w:rsidRPr="007F1850">
        <w:rPr>
          <w:rFonts w:ascii="GHEA Grapalat" w:hAnsi="GHEA Grapalat"/>
          <w:sz w:val="24"/>
          <w:szCs w:val="24"/>
        </w:rPr>
        <w:t>В заявке участник представляет:</w:t>
      </w:r>
    </w:p>
    <w:p w14:paraId="38347B3D" w14:textId="77777777" w:rsidR="005F25EF" w:rsidRPr="007F1850" w:rsidRDefault="005F25EF" w:rsidP="00B46D58">
      <w:pPr>
        <w:jc w:val="both"/>
        <w:rPr>
          <w:rFonts w:ascii="GHEA Grapalat" w:hAnsi="GHEA Grapalat"/>
        </w:rPr>
      </w:pPr>
      <w:r w:rsidRPr="007F1850">
        <w:rPr>
          <w:rFonts w:ascii="GHEA Grapalat" w:hAnsi="GHEA Grapalat"/>
        </w:rPr>
        <w:t>1) утвержденное им заявление-объявление, предусмотренное пунктом 2.1 части 2 настоящего приглашения</w:t>
      </w:r>
      <w:r w:rsidR="003C5795" w:rsidRPr="007F1850">
        <w:rPr>
          <w:rFonts w:ascii="GHEA Grapalat" w:hAnsi="GHEA Grapalat"/>
          <w:lang w:val="hy-AM"/>
        </w:rPr>
        <w:t xml:space="preserve"> </w:t>
      </w:r>
      <w:r w:rsidR="003C5795" w:rsidRPr="007F1850">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7F1850">
        <w:rPr>
          <w:rFonts w:ascii="GHEA Grapalat" w:hAnsi="GHEA Grapalat"/>
        </w:rPr>
        <w:t>, которое включает:</w:t>
      </w:r>
    </w:p>
    <w:p w14:paraId="506891E0" w14:textId="77777777" w:rsidR="005F25EF" w:rsidRPr="007F1850" w:rsidRDefault="005F25EF" w:rsidP="00B46D58">
      <w:pPr>
        <w:jc w:val="both"/>
        <w:rPr>
          <w:rFonts w:ascii="GHEA Grapalat" w:hAnsi="GHEA Grapalat"/>
        </w:rPr>
      </w:pPr>
      <w:r w:rsidRPr="007F1850">
        <w:rPr>
          <w:rFonts w:ascii="GHEA Grapalat" w:hAnsi="GHEA Grapalat"/>
        </w:rPr>
        <w:t xml:space="preserve">   а) </w:t>
      </w:r>
      <w:r w:rsidR="003C5795" w:rsidRPr="007F1850">
        <w:rPr>
          <w:rFonts w:ascii="GHEA Grapalat" w:hAnsi="GHEA Grapalat"/>
        </w:rPr>
        <w:t xml:space="preserve">подтверждение </w:t>
      </w:r>
      <w:r w:rsidRPr="007F1850">
        <w:rPr>
          <w:rFonts w:ascii="GHEA Grapalat" w:hAnsi="GHEA Grapalat"/>
        </w:rPr>
        <w:t>о соответствии своих данных</w:t>
      </w:r>
      <w:ins w:id="1" w:author="Vardan" w:date="2022-10-29T23:48:00Z">
        <w:r w:rsidR="00E32603" w:rsidRPr="007F1850">
          <w:rPr>
            <w:rFonts w:ascii="GHEA Grapalat" w:hAnsi="GHEA Grapalat"/>
          </w:rPr>
          <w:t xml:space="preserve"> </w:t>
        </w:r>
      </w:ins>
      <w:r w:rsidR="00E32603" w:rsidRPr="007F1850">
        <w:rPr>
          <w:rFonts w:ascii="GHEA Grapalat" w:hAnsi="GHEA Grapalat"/>
        </w:rPr>
        <w:t>и данных аффилированных с ним лиц</w:t>
      </w:r>
      <w:r w:rsidRPr="007F1850">
        <w:rPr>
          <w:rFonts w:ascii="GHEA Grapalat" w:hAnsi="GHEA Grapalat"/>
        </w:rPr>
        <w:t xml:space="preserve"> требованиям права на участие, установленным настоящим приглашением;</w:t>
      </w:r>
    </w:p>
    <w:p w14:paraId="56B1197D" w14:textId="77777777" w:rsidR="00C648DF" w:rsidRPr="007F1850" w:rsidRDefault="005F25EF" w:rsidP="00B46D58">
      <w:pPr>
        <w:jc w:val="both"/>
        <w:rPr>
          <w:rFonts w:ascii="GHEA Grapalat" w:hAnsi="GHEA Grapalat"/>
        </w:rPr>
      </w:pPr>
      <w:r w:rsidRPr="007F1850">
        <w:rPr>
          <w:rFonts w:ascii="GHEA Grapalat" w:hAnsi="GHEA Grapalat"/>
        </w:rPr>
        <w:t xml:space="preserve">   б) </w:t>
      </w:r>
      <w:r w:rsidR="003C5795" w:rsidRPr="007F1850">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7F1850">
        <w:rPr>
          <w:rFonts w:ascii="GHEA Grapalat" w:hAnsi="GHEA Grapalat"/>
        </w:rPr>
        <w:t xml:space="preserve">настоящим </w:t>
      </w:r>
      <w:r w:rsidR="00CC2B97" w:rsidRPr="007F1850">
        <w:rPr>
          <w:rFonts w:ascii="GHEA Grapalat" w:hAnsi="GHEA Grapalat"/>
        </w:rPr>
        <w:t xml:space="preserve">приглашением </w:t>
      </w:r>
      <w:r w:rsidR="00023F8F" w:rsidRPr="007F1850">
        <w:rPr>
          <w:rFonts w:ascii="GHEA Grapalat" w:hAnsi="GHEA Grapalat"/>
        </w:rPr>
        <w:t>в случае признания отобранным участником</w:t>
      </w:r>
      <w:r w:rsidR="0049623A" w:rsidRPr="007F1850">
        <w:rPr>
          <w:rFonts w:ascii="GHEA Grapalat" w:hAnsi="GHEA Grapalat"/>
        </w:rPr>
        <w:t xml:space="preserve">    </w:t>
      </w:r>
    </w:p>
    <w:p w14:paraId="632BA574" w14:textId="77777777" w:rsidR="005F25EF" w:rsidRPr="007F1850" w:rsidRDefault="005F25EF" w:rsidP="00C648DF">
      <w:pPr>
        <w:ind w:firstLine="284"/>
        <w:jc w:val="both"/>
        <w:rPr>
          <w:rFonts w:ascii="GHEA Grapalat" w:hAnsi="GHEA Grapalat"/>
        </w:rPr>
      </w:pPr>
      <w:r w:rsidRPr="007F1850">
        <w:rPr>
          <w:rFonts w:ascii="GHEA Grapalat" w:hAnsi="GHEA Grapalat"/>
        </w:rPr>
        <w:t>в) объявление об отсутствии</w:t>
      </w:r>
      <w:r w:rsidR="00FD4D68" w:rsidRPr="007F1850">
        <w:rPr>
          <w:rFonts w:ascii="GHEA Grapalat" w:hAnsi="GHEA Grapalat"/>
        </w:rPr>
        <w:t xml:space="preserve"> недобросовестной конкуренции,</w:t>
      </w:r>
      <w:r w:rsidRPr="007F1850">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1C773334" w14:textId="77777777" w:rsidR="005F25EF" w:rsidRPr="007F1850" w:rsidRDefault="005F25EF" w:rsidP="00B46D58">
      <w:pPr>
        <w:jc w:val="both"/>
        <w:rPr>
          <w:rFonts w:ascii="GHEA Grapalat" w:hAnsi="GHEA Grapalat"/>
        </w:rPr>
      </w:pPr>
      <w:r w:rsidRPr="007F185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F40020" w14:textId="7DEA01CF" w:rsidR="00EA0D10" w:rsidRPr="007F1850" w:rsidRDefault="001361B2" w:rsidP="00B46D58">
      <w:pPr>
        <w:pStyle w:val="norm"/>
        <w:widowControl w:val="0"/>
        <w:tabs>
          <w:tab w:val="left" w:pos="1134"/>
        </w:tabs>
        <w:spacing w:after="160" w:line="240" w:lineRule="auto"/>
        <w:ind w:firstLine="284"/>
        <w:rPr>
          <w:rFonts w:ascii="GHEA Grapalat" w:hAnsi="GHEA Grapalat"/>
          <w:sz w:val="24"/>
          <w:szCs w:val="24"/>
        </w:rPr>
      </w:pPr>
      <w:r w:rsidRPr="007F1850">
        <w:rPr>
          <w:rFonts w:ascii="GHEA Grapalat" w:hAnsi="GHEA Grapalat"/>
          <w:sz w:val="24"/>
          <w:szCs w:val="24"/>
        </w:rPr>
        <w:t xml:space="preserve">д) </w:t>
      </w:r>
      <w:r w:rsidR="00B5181E" w:rsidRPr="007F1850">
        <w:rPr>
          <w:rFonts w:ascii="GHEA Grapalat" w:hAnsi="GHEA Grapalat"/>
          <w:sz w:val="24"/>
          <w:szCs w:val="24"/>
        </w:rPr>
        <w:t>д</w:t>
      </w:r>
      <w:r w:rsidR="00695E8D" w:rsidRPr="007F1850">
        <w:rPr>
          <w:rFonts w:ascii="GHEA Grapalat" w:hAnsi="GHEA Grapalat"/>
          <w:sz w:val="24"/>
          <w:szCs w:val="24"/>
        </w:rPr>
        <w:t>екларацию</w:t>
      </w:r>
      <w:r w:rsidR="006A7E82" w:rsidRPr="007F185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F1850">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7F1850">
        <w:rPr>
          <w:rFonts w:ascii="GHEA Grapalat" w:hAnsi="GHEA Grapalat"/>
          <w:sz w:val="24"/>
          <w:szCs w:val="24"/>
        </w:rPr>
        <w:t>деклация</w:t>
      </w:r>
      <w:r w:rsidRPr="007F1850">
        <w:rPr>
          <w:rFonts w:ascii="GHEA Grapalat" w:hAnsi="GHEA Grapalat"/>
          <w:sz w:val="24"/>
          <w:szCs w:val="24"/>
        </w:rPr>
        <w:t>, после вскрытия заявок публик</w:t>
      </w:r>
      <w:r w:rsidR="006A7E82" w:rsidRPr="007F1850">
        <w:rPr>
          <w:rFonts w:ascii="GHEA Grapalat" w:hAnsi="GHEA Grapalat"/>
          <w:sz w:val="24"/>
          <w:szCs w:val="24"/>
        </w:rPr>
        <w:t>у</w:t>
      </w:r>
      <w:r w:rsidRPr="007F1850">
        <w:rPr>
          <w:rFonts w:ascii="GHEA Grapalat" w:hAnsi="GHEA Grapalat"/>
          <w:sz w:val="24"/>
          <w:szCs w:val="24"/>
        </w:rPr>
        <w:t>ется в бюллетене вместе с объявлением о решении заключить договор;</w:t>
      </w:r>
    </w:p>
    <w:p w14:paraId="62B581DF" w14:textId="67368484" w:rsidR="00071119" w:rsidRPr="007F1850" w:rsidRDefault="00EA0D10" w:rsidP="00B46D58">
      <w:pPr>
        <w:pStyle w:val="norm"/>
        <w:widowControl w:val="0"/>
        <w:tabs>
          <w:tab w:val="left" w:pos="1134"/>
        </w:tabs>
        <w:spacing w:after="160" w:line="240" w:lineRule="auto"/>
        <w:ind w:firstLine="284"/>
        <w:rPr>
          <w:rFonts w:ascii="GHEA Grapalat" w:hAnsi="GHEA Grapalat"/>
          <w:lang w:val="hy-AM"/>
        </w:rPr>
      </w:pPr>
      <w:r w:rsidRPr="007F1850">
        <w:rPr>
          <w:rFonts w:ascii="GHEA Grapalat" w:hAnsi="GHEA Grapalat"/>
        </w:rPr>
        <w:t xml:space="preserve">  </w:t>
      </w:r>
      <w:r w:rsidR="00932115" w:rsidRPr="007F1850">
        <w:rPr>
          <w:rFonts w:ascii="GHEA Grapalat" w:hAnsi="GHEA Grapalat"/>
        </w:rPr>
        <w:t>2</w:t>
      </w:r>
      <w:r w:rsidR="005F25EF" w:rsidRPr="007F1850">
        <w:rPr>
          <w:rFonts w:ascii="GHEA Grapalat" w:hAnsi="GHEA Grapalat"/>
        </w:rPr>
        <w:t xml:space="preserve">) </w:t>
      </w:r>
      <w:r w:rsidR="005F25EF" w:rsidRPr="007F1850">
        <w:rPr>
          <w:rFonts w:ascii="GHEA Grapalat" w:hAnsi="GHEA Grapalat"/>
          <w:sz w:val="24"/>
          <w:szCs w:val="24"/>
        </w:rPr>
        <w:t>технические характеристики</w:t>
      </w:r>
      <w:r w:rsidR="00932115" w:rsidRPr="007F1850">
        <w:rPr>
          <w:rFonts w:ascii="GHEA Grapalat" w:hAnsi="GHEA Grapalat" w:cs="Sylfaen"/>
          <w:sz w:val="24"/>
          <w:szCs w:val="24"/>
        </w:rPr>
        <w:t xml:space="preserve"> предлагаемого им товара</w:t>
      </w:r>
      <w:r w:rsidR="005F25EF" w:rsidRPr="007F1850">
        <w:rPr>
          <w:rFonts w:ascii="GHEA Grapalat" w:hAnsi="GHEA Grapalat"/>
          <w:sz w:val="24"/>
          <w:szCs w:val="24"/>
        </w:rPr>
        <w:t xml:space="preserve">, а также товарный знак, </w:t>
      </w:r>
      <w:r w:rsidR="00932115" w:rsidRPr="007F1850">
        <w:rPr>
          <w:rFonts w:ascii="GHEA Grapalat" w:hAnsi="GHEA Grapalat" w:cs="Sylfaen"/>
          <w:sz w:val="24"/>
          <w:szCs w:val="24"/>
        </w:rPr>
        <w:t xml:space="preserve">фирменное наименование, </w:t>
      </w:r>
      <w:r w:rsidR="005F6602" w:rsidRPr="007F1850">
        <w:rPr>
          <w:rFonts w:ascii="GHEA Grapalat" w:hAnsi="GHEA Grapalat" w:cs="Sylfaen"/>
          <w:sz w:val="24"/>
          <w:szCs w:val="24"/>
        </w:rPr>
        <w:t xml:space="preserve">модель </w:t>
      </w:r>
      <w:r w:rsidR="00932115" w:rsidRPr="007F1850">
        <w:rPr>
          <w:rFonts w:ascii="GHEA Grapalat" w:hAnsi="GHEA Grapalat" w:cs="Sylfaen"/>
          <w:sz w:val="24"/>
          <w:szCs w:val="24"/>
        </w:rPr>
        <w:t>и</w:t>
      </w:r>
      <w:r w:rsidR="00932115" w:rsidRPr="007F1850">
        <w:rPr>
          <w:rFonts w:ascii="GHEA Grapalat" w:hAnsi="GHEA Grapalat"/>
          <w:sz w:val="24"/>
          <w:szCs w:val="24"/>
        </w:rPr>
        <w:t xml:space="preserve"> </w:t>
      </w:r>
      <w:r w:rsidR="005F25EF" w:rsidRPr="007F1850">
        <w:rPr>
          <w:rFonts w:ascii="GHEA Grapalat" w:hAnsi="GHEA Grapalat"/>
          <w:sz w:val="24"/>
          <w:szCs w:val="24"/>
        </w:rPr>
        <w:t>наименование производителя, (далее</w:t>
      </w:r>
      <w:r w:rsidR="005F25EF" w:rsidRPr="007F1850">
        <w:rPr>
          <w:rFonts w:ascii="Calibri" w:hAnsi="Calibri" w:cs="Calibri"/>
          <w:sz w:val="24"/>
          <w:szCs w:val="24"/>
        </w:rPr>
        <w:t> </w:t>
      </w:r>
      <w:r w:rsidR="005F25EF" w:rsidRPr="007F1850">
        <w:rPr>
          <w:rFonts w:ascii="GHEA Grapalat" w:hAnsi="GHEA Grapalat" w:cs="GHEA Grapalat"/>
          <w:sz w:val="24"/>
          <w:szCs w:val="24"/>
        </w:rPr>
        <w:t>—</w:t>
      </w:r>
      <w:r w:rsidR="005F25EF" w:rsidRPr="007F1850">
        <w:rPr>
          <w:rFonts w:ascii="GHEA Grapalat" w:hAnsi="GHEA Grapalat"/>
          <w:sz w:val="24"/>
          <w:szCs w:val="24"/>
        </w:rPr>
        <w:t xml:space="preserve"> </w:t>
      </w:r>
      <w:r w:rsidR="005F25EF" w:rsidRPr="007F1850">
        <w:rPr>
          <w:rFonts w:ascii="GHEA Grapalat" w:hAnsi="GHEA Grapalat" w:cs="GHEA Grapalat"/>
          <w:sz w:val="24"/>
          <w:szCs w:val="24"/>
        </w:rPr>
        <w:t>полное</w:t>
      </w:r>
      <w:r w:rsidR="005F25EF" w:rsidRPr="007F1850">
        <w:rPr>
          <w:rFonts w:ascii="GHEA Grapalat" w:hAnsi="GHEA Grapalat"/>
          <w:sz w:val="24"/>
          <w:szCs w:val="24"/>
        </w:rPr>
        <w:t xml:space="preserve"> </w:t>
      </w:r>
      <w:r w:rsidR="005F25EF" w:rsidRPr="007F1850">
        <w:rPr>
          <w:rFonts w:ascii="GHEA Grapalat" w:hAnsi="GHEA Grapalat" w:cs="GHEA Grapalat"/>
          <w:sz w:val="24"/>
          <w:szCs w:val="24"/>
        </w:rPr>
        <w:t>описание</w:t>
      </w:r>
      <w:r w:rsidR="005F25EF" w:rsidRPr="007F1850">
        <w:rPr>
          <w:rFonts w:ascii="GHEA Grapalat" w:hAnsi="GHEA Grapalat"/>
          <w:sz w:val="24"/>
          <w:szCs w:val="24"/>
        </w:rPr>
        <w:t xml:space="preserve"> </w:t>
      </w:r>
      <w:r w:rsidR="005F25EF" w:rsidRPr="007F1850">
        <w:rPr>
          <w:rFonts w:ascii="GHEA Grapalat" w:hAnsi="GHEA Grapalat" w:cs="GHEA Grapalat"/>
          <w:sz w:val="24"/>
          <w:szCs w:val="24"/>
        </w:rPr>
        <w:t>товара</w:t>
      </w:r>
      <w:r w:rsidR="005F25EF" w:rsidRPr="007F1850">
        <w:rPr>
          <w:rFonts w:ascii="GHEA Grapalat" w:hAnsi="GHEA Grapalat"/>
        </w:rPr>
        <w:t>)</w:t>
      </w:r>
      <w:r w:rsidR="00B82520" w:rsidRPr="007F1850">
        <w:rPr>
          <w:rFonts w:ascii="GHEA Grapalat" w:hAnsi="GHEA Grapalat"/>
        </w:rPr>
        <w:t xml:space="preserve">. </w:t>
      </w:r>
      <w:r w:rsidR="00B82520" w:rsidRPr="007F1850">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7F1850">
        <w:rPr>
          <w:rFonts w:ascii="GHEA Grapalat" w:hAnsi="GHEA Grapalat"/>
          <w:sz w:val="24"/>
          <w:szCs w:val="24"/>
        </w:rPr>
        <w:t xml:space="preserve">модель </w:t>
      </w:r>
      <w:r w:rsidR="005F6602" w:rsidRPr="007F1850">
        <w:rPr>
          <w:rFonts w:ascii="GHEA Grapalat" w:hAnsi="GHEA Grapalat"/>
        </w:rPr>
        <w:t>если не применяется условие, установленное последним предложением пункта 1.1 настоящей части</w:t>
      </w:r>
      <w:r w:rsidR="005F25EF" w:rsidRPr="007F1850">
        <w:rPr>
          <w:rFonts w:ascii="GHEA Grapalat" w:hAnsi="GHEA Grapalat" w:cs="Sylfaen"/>
          <w:sz w:val="24"/>
          <w:szCs w:val="24"/>
        </w:rPr>
        <w:t>:</w:t>
      </w:r>
      <w:r w:rsidR="00932115" w:rsidRPr="007F1850">
        <w:rPr>
          <w:rFonts w:ascii="GHEA Grapalat" w:hAnsi="GHEA Grapalat"/>
        </w:rPr>
        <w:t xml:space="preserve"> </w:t>
      </w:r>
    </w:p>
    <w:p w14:paraId="68443554" w14:textId="77777777" w:rsidR="00B67CCD" w:rsidRPr="007F1850"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lang w:val="hy-AM"/>
        </w:rPr>
        <w:t>3</w:t>
      </w:r>
      <w:r w:rsidR="0047117B" w:rsidRPr="007F1850">
        <w:rPr>
          <w:rFonts w:ascii="GHEA Grapalat" w:hAnsi="GHEA Grapalat"/>
          <w:sz w:val="24"/>
          <w:szCs w:val="24"/>
        </w:rPr>
        <w:t>)</w:t>
      </w:r>
      <w:r w:rsidR="00444026" w:rsidRPr="007F1850">
        <w:rPr>
          <w:rFonts w:ascii="GHEA Grapalat" w:hAnsi="GHEA Grapalat"/>
          <w:sz w:val="24"/>
          <w:szCs w:val="24"/>
        </w:rPr>
        <w:tab/>
      </w:r>
      <w:r w:rsidR="0047117B" w:rsidRPr="007F1850">
        <w:rPr>
          <w:rFonts w:ascii="GHEA Grapalat" w:hAnsi="GHEA Grapalat"/>
          <w:sz w:val="24"/>
          <w:szCs w:val="24"/>
        </w:rPr>
        <w:t>утвержденное им ценовое предложение;</w:t>
      </w:r>
    </w:p>
    <w:p w14:paraId="1BBED83F" w14:textId="0429977E" w:rsidR="006C3115" w:rsidRPr="007F1850" w:rsidRDefault="00094F5C"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E326DD" w:rsidRPr="007F1850">
        <w:rPr>
          <w:rFonts w:ascii="GHEA Grapalat" w:hAnsi="GHEA Grapalat"/>
        </w:rPr>
        <w:t>)</w:t>
      </w:r>
      <w:r w:rsidR="00444026" w:rsidRPr="007F1850">
        <w:rPr>
          <w:rFonts w:ascii="GHEA Grapalat" w:hAnsi="GHEA Grapalat"/>
        </w:rPr>
        <w:tab/>
      </w:r>
      <w:r w:rsidR="00E326DD" w:rsidRPr="007F1850">
        <w:rPr>
          <w:rFonts w:ascii="GHEA Grapalat" w:hAnsi="GHEA Grapalat"/>
        </w:rPr>
        <w:t>обеспечение заявки</w:t>
      </w:r>
      <w:r w:rsidR="0067389F" w:rsidRPr="007F1850">
        <w:rPr>
          <w:rFonts w:ascii="GHEA Grapalat" w:hAnsi="GHEA Grapalat"/>
        </w:rPr>
        <w:t xml:space="preserve">- </w:t>
      </w:r>
      <w:r w:rsidR="00E326DD" w:rsidRPr="007F1850">
        <w:rPr>
          <w:rFonts w:ascii="GHEA Grapalat" w:hAnsi="GHEA Grapalat"/>
        </w:rPr>
        <w:t>в форме наличных денег или банковской гарантии</w:t>
      </w:r>
      <w:r w:rsidR="00395F4A" w:rsidRPr="007F1850">
        <w:rPr>
          <w:rFonts w:ascii="GHEA Grapalat" w:hAnsi="GHEA Grapalat"/>
          <w:lang w:val="hy-AM"/>
        </w:rPr>
        <w:t>.</w:t>
      </w:r>
    </w:p>
    <w:p w14:paraId="037A9E9D" w14:textId="77777777" w:rsidR="000845F6" w:rsidRPr="007F1850"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5</w:t>
      </w:r>
      <w:r w:rsidR="003E3FD0" w:rsidRPr="007F1850">
        <w:rPr>
          <w:rFonts w:ascii="GHEA Grapalat" w:hAnsi="GHEA Grapalat"/>
          <w:sz w:val="24"/>
          <w:szCs w:val="24"/>
        </w:rPr>
        <w:t>)</w:t>
      </w:r>
      <w:r w:rsidR="00333B85" w:rsidRPr="007F1850">
        <w:rPr>
          <w:rFonts w:ascii="GHEA Grapalat" w:hAnsi="GHEA Grapalat"/>
          <w:sz w:val="24"/>
          <w:szCs w:val="24"/>
        </w:rPr>
        <w:tab/>
      </w:r>
      <w:r w:rsidR="003E3FD0" w:rsidRPr="007F185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223A995" w14:textId="77777777" w:rsidR="000845F6" w:rsidRPr="007F1850" w:rsidRDefault="005F25EF"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6</w:t>
      </w:r>
      <w:r w:rsidR="003E3FD0" w:rsidRPr="007F1850">
        <w:rPr>
          <w:rFonts w:ascii="GHEA Grapalat" w:hAnsi="GHEA Grapalat"/>
          <w:sz w:val="24"/>
          <w:szCs w:val="24"/>
        </w:rPr>
        <w:t>)</w:t>
      </w:r>
      <w:r w:rsidR="00333B85" w:rsidRPr="007F1850">
        <w:rPr>
          <w:rFonts w:ascii="GHEA Grapalat" w:hAnsi="GHEA Grapalat"/>
          <w:sz w:val="24"/>
          <w:szCs w:val="24"/>
        </w:rPr>
        <w:tab/>
      </w:r>
      <w:r w:rsidR="003E3FD0" w:rsidRPr="007F185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D2D639C" w14:textId="77777777" w:rsidR="00721677" w:rsidRPr="007F1850" w:rsidRDefault="00721677" w:rsidP="00B46D58">
      <w:pPr>
        <w:jc w:val="both"/>
        <w:rPr>
          <w:rFonts w:ascii="GHEA Grapalat" w:hAnsi="GHEA Grapalat" w:cs="Sylfaen"/>
        </w:rPr>
      </w:pPr>
      <w:r w:rsidRPr="007F185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1535780" w14:textId="77777777" w:rsidR="00721677" w:rsidRPr="007F1850" w:rsidRDefault="00721677" w:rsidP="00B46D58">
      <w:pPr>
        <w:jc w:val="both"/>
        <w:rPr>
          <w:rFonts w:ascii="GHEA Grapalat" w:hAnsi="GHEA Grapalat" w:cs="Sylfaen"/>
        </w:rPr>
      </w:pPr>
      <w:r w:rsidRPr="007F185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F1850">
        <w:rPr>
          <w:rFonts w:ascii="GHEA Grapalat" w:hAnsi="GHEA Grapalat" w:cs="Sylfaen"/>
        </w:rPr>
        <w:t xml:space="preserve"> (на один и тот же лот)</w:t>
      </w:r>
      <w:r w:rsidRPr="007F1850">
        <w:rPr>
          <w:rFonts w:ascii="GHEA Grapalat" w:hAnsi="GHEA Grapalat" w:cs="Sylfaen"/>
        </w:rPr>
        <w:t xml:space="preserve">. В случае </w:t>
      </w:r>
      <w:r w:rsidRPr="007F1850">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5509ED9" w14:textId="77777777" w:rsidR="00721677" w:rsidRPr="007F1850" w:rsidRDefault="00721677" w:rsidP="00B46D58">
      <w:pPr>
        <w:pStyle w:val="norm"/>
        <w:widowControl w:val="0"/>
        <w:spacing w:after="120" w:line="240" w:lineRule="auto"/>
        <w:ind w:firstLine="0"/>
        <w:rPr>
          <w:rFonts w:ascii="GHEA Grapalat" w:hAnsi="GHEA Grapalat" w:cs="Sylfaen"/>
          <w:sz w:val="24"/>
          <w:szCs w:val="24"/>
        </w:rPr>
      </w:pPr>
      <w:r w:rsidRPr="007F185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32435BE" w14:textId="77777777" w:rsidR="00A45946" w:rsidRPr="007F1850" w:rsidRDefault="00333B85" w:rsidP="00B46D58">
      <w:pPr>
        <w:widowControl w:val="0"/>
        <w:spacing w:after="160"/>
        <w:jc w:val="center"/>
        <w:rPr>
          <w:rFonts w:ascii="GHEA Grapalat" w:hAnsi="GHEA Grapalat" w:cs="Arial"/>
          <w:b/>
        </w:rPr>
      </w:pPr>
      <w:r w:rsidRPr="007F1850">
        <w:rPr>
          <w:rFonts w:ascii="GHEA Grapalat" w:hAnsi="GHEA Grapalat"/>
          <w:b/>
        </w:rPr>
        <w:t>5.</w:t>
      </w:r>
      <w:r w:rsidR="00C8055A" w:rsidRPr="007F1850">
        <w:rPr>
          <w:rFonts w:ascii="GHEA Grapalat" w:hAnsi="GHEA Grapalat"/>
          <w:b/>
        </w:rPr>
        <w:t xml:space="preserve">ЦЕНОВОЕ ПРЕДЛОЖЕНИЕ ЗАЯВКИ </w:t>
      </w:r>
    </w:p>
    <w:p w14:paraId="5F2E9822" w14:textId="77777777" w:rsidR="00A45946" w:rsidRPr="007F1850" w:rsidRDefault="00C8055A" w:rsidP="00B46D58">
      <w:pPr>
        <w:widowControl w:val="0"/>
        <w:tabs>
          <w:tab w:val="left" w:pos="1134"/>
        </w:tabs>
        <w:spacing w:after="160"/>
        <w:ind w:firstLine="567"/>
        <w:jc w:val="both"/>
        <w:rPr>
          <w:rFonts w:ascii="GHEA Grapalat" w:hAnsi="GHEA Grapalat"/>
        </w:rPr>
      </w:pPr>
      <w:r w:rsidRPr="007F1850">
        <w:rPr>
          <w:rFonts w:ascii="GHEA Grapalat" w:hAnsi="GHEA Grapalat"/>
        </w:rPr>
        <w:t>5.1</w:t>
      </w:r>
      <w:r w:rsidR="00A34DFE" w:rsidRPr="007F1850">
        <w:rPr>
          <w:rFonts w:ascii="GHEA Grapalat" w:hAnsi="GHEA Grapalat"/>
        </w:rPr>
        <w:t>.</w:t>
      </w:r>
      <w:r w:rsidR="00333B85" w:rsidRPr="007F1850">
        <w:rPr>
          <w:rFonts w:ascii="GHEA Grapalat" w:hAnsi="GHEA Grapalat"/>
        </w:rPr>
        <w:tab/>
      </w:r>
      <w:r w:rsidRPr="007F185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98F3B0D" w14:textId="77777777" w:rsidR="00B95FE0" w:rsidRPr="007F1850"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5.2.</w:t>
      </w:r>
      <w:r w:rsidR="00333B85" w:rsidRPr="007F1850">
        <w:rPr>
          <w:rFonts w:ascii="GHEA Grapalat" w:hAnsi="GHEA Grapalat"/>
          <w:sz w:val="24"/>
          <w:szCs w:val="24"/>
        </w:rPr>
        <w:tab/>
      </w:r>
      <w:r w:rsidRPr="007F185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7F1850">
        <w:rPr>
          <w:rFonts w:ascii="GHEA Grapalat" w:hAnsi="GHEA Grapalat"/>
          <w:sz w:val="24"/>
          <w:szCs w:val="24"/>
        </w:rPr>
        <w:t xml:space="preserve"> </w:t>
      </w:r>
      <w:r w:rsidR="00443317" w:rsidRPr="007F1850">
        <w:rPr>
          <w:rFonts w:ascii="GHEA Grapalat" w:hAnsi="GHEA Grapalat"/>
          <w:sz w:val="24"/>
          <w:szCs w:val="24"/>
        </w:rPr>
        <w:t>-</w:t>
      </w:r>
      <w:r w:rsidRPr="007F1850">
        <w:rPr>
          <w:rFonts w:ascii="GHEA Grapalat" w:hAnsi="GHEA Grapalat"/>
          <w:sz w:val="24"/>
          <w:szCs w:val="24"/>
        </w:rPr>
        <w:t xml:space="preserve"> </w:t>
      </w:r>
      <w:r w:rsidR="00443317" w:rsidRPr="007F1850">
        <w:rPr>
          <w:rFonts w:ascii="GHEA Grapalat" w:hAnsi="GHEA Grapalat"/>
          <w:sz w:val="24"/>
          <w:szCs w:val="24"/>
        </w:rPr>
        <w:t>стоимость</w:t>
      </w:r>
      <w:r w:rsidR="00F677F1" w:rsidRPr="007F1850">
        <w:rPr>
          <w:rFonts w:ascii="GHEA Grapalat" w:hAnsi="GHEA Grapalat"/>
          <w:sz w:val="24"/>
          <w:szCs w:val="24"/>
        </w:rPr>
        <w:t xml:space="preserve"> (совокупность себестоимости и прогнозируемой прибыли) </w:t>
      </w:r>
      <w:r w:rsidRPr="007F1850">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6D92E60" w14:textId="77777777" w:rsidR="00B95FE0" w:rsidRPr="007F1850" w:rsidRDefault="00B95FE0" w:rsidP="00B46D58">
      <w:pPr>
        <w:pStyle w:val="norm"/>
        <w:widowControl w:val="0"/>
        <w:spacing w:after="160" w:line="240" w:lineRule="auto"/>
        <w:ind w:firstLine="567"/>
        <w:rPr>
          <w:rFonts w:ascii="GHEA Grapalat" w:hAnsi="GHEA Grapalat" w:cs="Sylfaen"/>
          <w:sz w:val="24"/>
          <w:szCs w:val="24"/>
        </w:rPr>
      </w:pPr>
      <w:r w:rsidRPr="007F185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4D4EBBE" w14:textId="77777777" w:rsidR="00B95FE0" w:rsidRPr="007F185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а.</w:t>
      </w:r>
      <w:r w:rsidR="00333B85" w:rsidRPr="007F1850">
        <w:rPr>
          <w:rFonts w:ascii="GHEA Grapalat" w:hAnsi="GHEA Grapalat"/>
          <w:sz w:val="24"/>
          <w:szCs w:val="24"/>
        </w:rPr>
        <w:tab/>
      </w:r>
      <w:r w:rsidRPr="007F1850">
        <w:rPr>
          <w:rFonts w:ascii="GHEA Grapalat" w:hAnsi="GHEA Grapalat"/>
          <w:sz w:val="24"/>
          <w:szCs w:val="24"/>
        </w:rPr>
        <w:t>графы "стоимость</w:t>
      </w:r>
      <w:r w:rsidR="00DF3688" w:rsidRPr="007F1850">
        <w:rPr>
          <w:rFonts w:ascii="GHEA Grapalat" w:hAnsi="GHEA Grapalat"/>
          <w:sz w:val="24"/>
          <w:szCs w:val="24"/>
        </w:rPr>
        <w:t>"</w:t>
      </w:r>
      <w:r w:rsidR="00F677F1" w:rsidRPr="007F1850">
        <w:rPr>
          <w:rFonts w:ascii="GHEA Grapalat" w:hAnsi="GHEA Grapalat"/>
          <w:sz w:val="24"/>
          <w:szCs w:val="24"/>
        </w:rPr>
        <w:t xml:space="preserve"> </w:t>
      </w:r>
      <w:r w:rsidRPr="007F1850">
        <w:rPr>
          <w:rFonts w:ascii="GHEA Grapalat" w:hAnsi="GHEA Grapalat"/>
          <w:sz w:val="24"/>
          <w:szCs w:val="24"/>
        </w:rPr>
        <w:t xml:space="preserve">и "налог на добавленную стоимость" </w:t>
      </w:r>
      <w:r w:rsidR="00F677F1" w:rsidRPr="007F1850">
        <w:rPr>
          <w:rFonts w:ascii="GHEA Grapalat" w:hAnsi="GHEA Grapalat"/>
          <w:sz w:val="24"/>
          <w:szCs w:val="24"/>
        </w:rPr>
        <w:t xml:space="preserve">ценового предложения </w:t>
      </w:r>
      <w:r w:rsidRPr="007F1850">
        <w:rPr>
          <w:rFonts w:ascii="GHEA Grapalat" w:hAnsi="GHEA Grapalat"/>
          <w:sz w:val="24"/>
          <w:szCs w:val="24"/>
        </w:rPr>
        <w:t>заполнены только цифрами, а графа "общая цена" — и прописью, и цифрами или только прописью.</w:t>
      </w:r>
    </w:p>
    <w:p w14:paraId="2764D42E" w14:textId="77777777" w:rsidR="00B95FE0" w:rsidRPr="007F185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б.</w:t>
      </w:r>
      <w:r w:rsidR="00333B85" w:rsidRPr="007F1850">
        <w:rPr>
          <w:rFonts w:ascii="GHEA Grapalat" w:hAnsi="GHEA Grapalat"/>
          <w:sz w:val="24"/>
          <w:szCs w:val="24"/>
        </w:rPr>
        <w:tab/>
      </w:r>
      <w:r w:rsidRPr="007F1850">
        <w:rPr>
          <w:rFonts w:ascii="GHEA Grapalat" w:hAnsi="GHEA Grapalat"/>
          <w:sz w:val="24"/>
          <w:szCs w:val="24"/>
        </w:rPr>
        <w:t xml:space="preserve">между суммами, указанными прописью или цифрами в графах </w:t>
      </w:r>
      <w:r w:rsidR="00A60D60" w:rsidRPr="007F1850">
        <w:rPr>
          <w:rFonts w:ascii="GHEA Grapalat" w:hAnsi="GHEA Grapalat"/>
          <w:sz w:val="24"/>
          <w:szCs w:val="24"/>
        </w:rPr>
        <w:t>"стоимость"</w:t>
      </w:r>
      <w:r w:rsidR="00A207C9" w:rsidRPr="007F1850">
        <w:rPr>
          <w:rFonts w:ascii="GHEA Grapalat" w:hAnsi="GHEA Grapalat"/>
          <w:sz w:val="24"/>
          <w:szCs w:val="24"/>
        </w:rPr>
        <w:t xml:space="preserve"> </w:t>
      </w:r>
      <w:r w:rsidRPr="007F1850">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22CC1CD" w14:textId="77777777" w:rsidR="00A45946" w:rsidRPr="007F1850" w:rsidRDefault="00B95FE0"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в.</w:t>
      </w:r>
      <w:r w:rsidR="00333B85" w:rsidRPr="007F1850">
        <w:rPr>
          <w:rFonts w:ascii="GHEA Grapalat" w:hAnsi="GHEA Grapalat"/>
          <w:sz w:val="24"/>
          <w:szCs w:val="24"/>
        </w:rPr>
        <w:tab/>
      </w:r>
      <w:r w:rsidRPr="007F185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A13AE2F" w14:textId="77777777" w:rsidR="00B9778A" w:rsidRPr="007F1850" w:rsidRDefault="00B9778A"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г.</w:t>
      </w:r>
      <w:r w:rsidRPr="007F1850">
        <w:rPr>
          <w:rFonts w:ascii="GHEA Grapalat" w:hAnsi="GHEA Grapalat"/>
        </w:rPr>
        <w:t xml:space="preserve"> </w:t>
      </w:r>
      <w:r w:rsidRPr="007F1850">
        <w:rPr>
          <w:rFonts w:ascii="GHEA Grapalat" w:hAnsi="GHEA Grapalat"/>
          <w:sz w:val="24"/>
          <w:szCs w:val="24"/>
        </w:rPr>
        <w:t>стоимость, налог на добавленную стоимость и общая сумма</w:t>
      </w:r>
      <w:r w:rsidR="00910938" w:rsidRPr="007F1850">
        <w:rPr>
          <w:rFonts w:ascii="GHEA Grapalat" w:hAnsi="GHEA Grapalat"/>
          <w:sz w:val="24"/>
          <w:szCs w:val="24"/>
        </w:rPr>
        <w:t xml:space="preserve"> ценового предложения</w:t>
      </w:r>
      <w:r w:rsidRPr="007F1850">
        <w:rPr>
          <w:rFonts w:ascii="GHEA Grapalat" w:hAnsi="GHEA Grapalat"/>
          <w:sz w:val="24"/>
          <w:szCs w:val="24"/>
        </w:rPr>
        <w:t xml:space="preserve">, указанные в графах </w:t>
      </w:r>
      <w:r w:rsidR="00207490" w:rsidRPr="007F1850">
        <w:rPr>
          <w:rFonts w:ascii="GHEA Grapalat" w:hAnsi="GHEA Grapalat"/>
          <w:sz w:val="24"/>
          <w:szCs w:val="24"/>
        </w:rPr>
        <w:t>прописью</w:t>
      </w:r>
      <w:r w:rsidRPr="007F185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7F1850">
        <w:rPr>
          <w:rFonts w:ascii="GHEA Grapalat" w:hAnsi="GHEA Grapalat"/>
          <w:sz w:val="24"/>
          <w:szCs w:val="24"/>
        </w:rPr>
        <w:t xml:space="preserve">, </w:t>
      </w:r>
    </w:p>
    <w:p w14:paraId="100E43AD" w14:textId="77777777" w:rsidR="00AE1E38" w:rsidRPr="007F1850" w:rsidRDefault="00A14685" w:rsidP="00AE1E3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д.</w:t>
      </w:r>
      <w:r w:rsidRPr="007F1850">
        <w:rPr>
          <w:rFonts w:ascii="GHEA Grapalat" w:hAnsi="GHEA Grapalat"/>
        </w:rPr>
        <w:t xml:space="preserve"> </w:t>
      </w:r>
      <w:r w:rsidRPr="007F1850">
        <w:rPr>
          <w:rFonts w:ascii="GHEA Grapalat" w:hAnsi="GHEA Grapalat"/>
          <w:sz w:val="24"/>
          <w:szCs w:val="24"/>
        </w:rPr>
        <w:t xml:space="preserve">в графах стоимость и налог на добавленную стоимость </w:t>
      </w:r>
      <w:r w:rsidR="008730A8" w:rsidRPr="007F1850">
        <w:rPr>
          <w:rFonts w:ascii="GHEA Grapalat" w:hAnsi="GHEA Grapalat"/>
          <w:sz w:val="24"/>
          <w:szCs w:val="24"/>
        </w:rPr>
        <w:t xml:space="preserve">ценового предложения </w:t>
      </w:r>
      <w:r w:rsidRPr="007F1850">
        <w:rPr>
          <w:rFonts w:ascii="GHEA Grapalat" w:hAnsi="GHEA Grapalat"/>
          <w:sz w:val="24"/>
          <w:szCs w:val="24"/>
        </w:rPr>
        <w:t xml:space="preserve">суммы заполнены как цифрами, так и </w:t>
      </w:r>
      <w:r w:rsidR="008730A8" w:rsidRPr="007F1850">
        <w:rPr>
          <w:rFonts w:ascii="GHEA Grapalat" w:hAnsi="GHEA Grapalat"/>
          <w:sz w:val="24"/>
          <w:szCs w:val="24"/>
        </w:rPr>
        <w:t>прописью</w:t>
      </w:r>
      <w:r w:rsidRPr="007F185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F1850">
        <w:rPr>
          <w:rFonts w:ascii="GHEA Grapalat" w:hAnsi="GHEA Grapalat"/>
        </w:rPr>
        <w:t xml:space="preserve"> </w:t>
      </w:r>
      <w:r w:rsidR="00AE1E38" w:rsidRPr="007F1850">
        <w:rPr>
          <w:rFonts w:ascii="GHEA Grapalat" w:hAnsi="GHEA Grapalat"/>
          <w:sz w:val="24"/>
          <w:szCs w:val="24"/>
        </w:rPr>
        <w:lastRenderedPageBreak/>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F1850">
        <w:rPr>
          <w:rFonts w:ascii="GHEA Grapalat" w:hAnsi="GHEA Grapalat"/>
          <w:sz w:val="24"/>
          <w:szCs w:val="24"/>
        </w:rPr>
        <w:t xml:space="preserve"> </w:t>
      </w:r>
      <w:r w:rsidR="00AE1E38" w:rsidRPr="007F1850">
        <w:rPr>
          <w:rFonts w:ascii="GHEA Grapalat" w:hAnsi="GHEA Grapalat"/>
          <w:sz w:val="24"/>
          <w:szCs w:val="24"/>
        </w:rPr>
        <w:t>и "налог на добавленную стоимость".</w:t>
      </w:r>
    </w:p>
    <w:p w14:paraId="0E470E54" w14:textId="77777777" w:rsidR="0048059F" w:rsidRPr="007F1850"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е.</w:t>
      </w:r>
      <w:r w:rsidRPr="007F1850">
        <w:rPr>
          <w:rFonts w:ascii="GHEA Grapalat" w:hAnsi="GHEA Grapalat"/>
        </w:rPr>
        <w:t xml:space="preserve"> </w:t>
      </w:r>
      <w:r w:rsidRPr="007F1850">
        <w:rPr>
          <w:rFonts w:ascii="GHEA Grapalat" w:hAnsi="GHEA Grapalat"/>
          <w:sz w:val="24"/>
          <w:szCs w:val="24"/>
        </w:rPr>
        <w:t>в суммах, заполненных буквами в графах ценового пред</w:t>
      </w:r>
      <w:r w:rsidR="00413595" w:rsidRPr="007F1850">
        <w:rPr>
          <w:rFonts w:ascii="GHEA Grapalat" w:hAnsi="GHEA Grapalat"/>
          <w:sz w:val="24"/>
          <w:szCs w:val="24"/>
        </w:rPr>
        <w:t>ложения, лумы указаны в цифрах.</w:t>
      </w:r>
    </w:p>
    <w:p w14:paraId="56FD751F" w14:textId="77777777" w:rsidR="00A45946" w:rsidRPr="007F1850" w:rsidRDefault="00C8055A"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5.3</w:t>
      </w:r>
      <w:r w:rsidR="00A34DFE" w:rsidRPr="007F1850">
        <w:rPr>
          <w:rFonts w:ascii="GHEA Grapalat" w:hAnsi="GHEA Grapalat"/>
          <w:sz w:val="24"/>
          <w:szCs w:val="24"/>
        </w:rPr>
        <w:t>.</w:t>
      </w:r>
      <w:r w:rsidR="00333B85" w:rsidRPr="007F1850">
        <w:rPr>
          <w:rFonts w:ascii="GHEA Grapalat" w:hAnsi="GHEA Grapalat"/>
          <w:sz w:val="24"/>
          <w:szCs w:val="24"/>
        </w:rPr>
        <w:tab/>
      </w:r>
      <w:r w:rsidRPr="007F185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B61679" w14:textId="77777777" w:rsidR="00096865" w:rsidRPr="007F1850" w:rsidRDefault="00220C7C" w:rsidP="00B46D58">
      <w:pPr>
        <w:widowControl w:val="0"/>
        <w:spacing w:after="160"/>
        <w:ind w:left="567" w:right="565"/>
        <w:jc w:val="center"/>
        <w:rPr>
          <w:rFonts w:ascii="GHEA Grapalat" w:hAnsi="GHEA Grapalat"/>
          <w:b/>
        </w:rPr>
      </w:pPr>
      <w:r w:rsidRPr="007F1850">
        <w:rPr>
          <w:rFonts w:ascii="GHEA Grapalat" w:hAnsi="GHEA Grapalat"/>
          <w:b/>
        </w:rPr>
        <w:t xml:space="preserve">6. СРОК ДЕЙСТВИЯ ЗАЯВКИ, </w:t>
      </w:r>
      <w:r w:rsidR="00294F67" w:rsidRPr="007F1850">
        <w:rPr>
          <w:rFonts w:ascii="GHEA Grapalat" w:hAnsi="GHEA Grapalat"/>
          <w:b/>
        </w:rPr>
        <w:br/>
      </w:r>
      <w:r w:rsidRPr="007F1850">
        <w:rPr>
          <w:rFonts w:ascii="GHEA Grapalat" w:hAnsi="GHEA Grapalat"/>
          <w:b/>
        </w:rPr>
        <w:t>ПОРЯДОК ВНЕСЕНИЯ ИЗМЕНЕНИЙ В ЗАЯВКИ</w:t>
      </w:r>
      <w:r w:rsidR="002626F7" w:rsidRPr="007F1850">
        <w:rPr>
          <w:rFonts w:ascii="GHEA Grapalat" w:hAnsi="GHEA Grapalat"/>
          <w:b/>
        </w:rPr>
        <w:t xml:space="preserve"> </w:t>
      </w:r>
      <w:r w:rsidR="00955A1E" w:rsidRPr="007F1850">
        <w:rPr>
          <w:rFonts w:ascii="GHEA Grapalat" w:hAnsi="GHEA Grapalat"/>
          <w:b/>
        </w:rPr>
        <w:t>И ИХ ОТЗЫВА</w:t>
      </w:r>
    </w:p>
    <w:p w14:paraId="2488E4BE" w14:textId="77777777" w:rsidR="00096865" w:rsidRPr="007F1850"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7F1850">
        <w:rPr>
          <w:rFonts w:ascii="GHEA Grapalat" w:hAnsi="GHEA Grapalat"/>
          <w:i w:val="0"/>
          <w:sz w:val="24"/>
          <w:szCs w:val="24"/>
        </w:rPr>
        <w:t>6.1</w:t>
      </w:r>
      <w:r w:rsidR="00A34DFE" w:rsidRPr="007F1850">
        <w:rPr>
          <w:rFonts w:ascii="GHEA Grapalat" w:hAnsi="GHEA Grapalat"/>
          <w:i w:val="0"/>
          <w:sz w:val="24"/>
          <w:szCs w:val="24"/>
        </w:rPr>
        <w:t>.</w:t>
      </w:r>
      <w:r w:rsidR="00294F67" w:rsidRPr="007F1850">
        <w:rPr>
          <w:rFonts w:ascii="GHEA Grapalat" w:hAnsi="GHEA Grapalat"/>
          <w:i w:val="0"/>
          <w:sz w:val="24"/>
          <w:szCs w:val="24"/>
        </w:rPr>
        <w:tab/>
      </w:r>
      <w:r w:rsidRPr="007F185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2BC1D1F" w14:textId="77777777" w:rsidR="00096865" w:rsidRPr="007F1850"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F1850">
        <w:rPr>
          <w:rFonts w:ascii="GHEA Grapalat" w:hAnsi="GHEA Grapalat"/>
          <w:i w:val="0"/>
          <w:sz w:val="24"/>
          <w:szCs w:val="24"/>
        </w:rPr>
        <w:t>6.2</w:t>
      </w:r>
      <w:r w:rsidR="00A34DFE" w:rsidRPr="007F1850">
        <w:rPr>
          <w:rFonts w:ascii="GHEA Grapalat" w:hAnsi="GHEA Grapalat"/>
          <w:i w:val="0"/>
          <w:sz w:val="24"/>
          <w:szCs w:val="24"/>
        </w:rPr>
        <w:t>.</w:t>
      </w:r>
      <w:r w:rsidR="008E6E51" w:rsidRPr="007F1850">
        <w:rPr>
          <w:rFonts w:ascii="GHEA Grapalat" w:hAnsi="GHEA Grapalat"/>
          <w:i w:val="0"/>
          <w:sz w:val="24"/>
          <w:szCs w:val="24"/>
        </w:rPr>
        <w:tab/>
      </w:r>
      <w:r w:rsidRPr="007F185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D285A44" w14:textId="77777777" w:rsidR="00096865" w:rsidRPr="007F1850" w:rsidRDefault="00E70FC4" w:rsidP="00B46D58">
      <w:pPr>
        <w:widowControl w:val="0"/>
        <w:spacing w:after="160"/>
        <w:jc w:val="center"/>
        <w:rPr>
          <w:rFonts w:ascii="GHEA Grapalat" w:hAnsi="GHEA Grapalat"/>
          <w:b/>
        </w:rPr>
      </w:pPr>
      <w:r w:rsidRPr="007F1850">
        <w:rPr>
          <w:rFonts w:ascii="GHEA Grapalat" w:hAnsi="GHEA Grapalat"/>
          <w:b/>
        </w:rPr>
        <w:t xml:space="preserve">8.ВСКРЫТИЕ, ОЦЕНКА ЗАЯВОК И </w:t>
      </w:r>
      <w:r w:rsidR="008E3C53" w:rsidRPr="007F1850">
        <w:rPr>
          <w:rFonts w:ascii="GHEA Grapalat" w:hAnsi="GHEA Grapalat"/>
          <w:b/>
        </w:rPr>
        <w:br/>
      </w:r>
      <w:r w:rsidR="00807178" w:rsidRPr="007F1850">
        <w:rPr>
          <w:rFonts w:ascii="GHEA Grapalat" w:hAnsi="GHEA Grapalat"/>
          <w:b/>
        </w:rPr>
        <w:t xml:space="preserve">ПОДВЕДЕНИЕ ИТОГОВ </w:t>
      </w:r>
    </w:p>
    <w:p w14:paraId="561AD23A" w14:textId="77B86586" w:rsidR="00A36783" w:rsidRPr="00DA4D48" w:rsidRDefault="00FD2748" w:rsidP="00A36783">
      <w:pPr>
        <w:pStyle w:val="BodyTextIndent2"/>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8.1</w:t>
      </w:r>
      <w:r w:rsidR="00D07367" w:rsidRPr="007F1850">
        <w:rPr>
          <w:rFonts w:ascii="GHEA Grapalat" w:hAnsi="GHEA Grapalat"/>
          <w:sz w:val="24"/>
          <w:szCs w:val="24"/>
        </w:rPr>
        <w:t>.</w:t>
      </w:r>
      <w:r w:rsidR="00D07367" w:rsidRPr="007F1850">
        <w:rPr>
          <w:rFonts w:ascii="GHEA Grapalat" w:hAnsi="GHEA Grapalat"/>
          <w:sz w:val="24"/>
          <w:szCs w:val="24"/>
        </w:rPr>
        <w:tab/>
      </w:r>
      <w:r w:rsidR="00A36783" w:rsidRPr="00A36783">
        <w:rPr>
          <w:rFonts w:ascii="GHEA Grapalat" w:hAnsi="GHEA Grapalat"/>
          <w:sz w:val="24"/>
          <w:szCs w:val="24"/>
        </w:rPr>
        <w:t>Открытие заявок будет проводиться на заседании комиссии по вскрытию и оценке заявок 1</w:t>
      </w:r>
      <w:r w:rsidR="001D33A0" w:rsidRPr="001D33A0">
        <w:rPr>
          <w:rFonts w:ascii="GHEA Grapalat" w:hAnsi="GHEA Grapalat"/>
          <w:sz w:val="24"/>
          <w:szCs w:val="24"/>
        </w:rPr>
        <w:t>6</w:t>
      </w:r>
      <w:r w:rsidR="00A36783" w:rsidRPr="00A36783">
        <w:rPr>
          <w:rFonts w:ascii="GHEA Grapalat" w:hAnsi="GHEA Grapalat"/>
          <w:sz w:val="24"/>
          <w:szCs w:val="24"/>
        </w:rPr>
        <w:t>.01.2026 г. в 1</w:t>
      </w:r>
      <w:r w:rsidR="008D7AE9" w:rsidRPr="008D7AE9">
        <w:rPr>
          <w:rFonts w:ascii="GHEA Grapalat" w:hAnsi="GHEA Grapalat"/>
          <w:sz w:val="24"/>
          <w:szCs w:val="24"/>
        </w:rPr>
        <w:t>3</w:t>
      </w:r>
      <w:r w:rsidR="00A36783" w:rsidRPr="00A36783">
        <w:rPr>
          <w:rFonts w:ascii="GHEA Grapalat" w:hAnsi="GHEA Grapalat"/>
          <w:sz w:val="24"/>
          <w:szCs w:val="24"/>
        </w:rPr>
        <w:t>:</w:t>
      </w:r>
      <w:r w:rsidR="008D7AE9" w:rsidRPr="008D7AE9">
        <w:rPr>
          <w:rFonts w:ascii="GHEA Grapalat" w:hAnsi="GHEA Grapalat"/>
          <w:sz w:val="24"/>
          <w:szCs w:val="24"/>
        </w:rPr>
        <w:t>00</w:t>
      </w:r>
      <w:r w:rsidR="00A36783" w:rsidRPr="00A36783">
        <w:rPr>
          <w:rFonts w:ascii="GHEA Grapalat" w:hAnsi="GHEA Grapalat"/>
          <w:sz w:val="24"/>
          <w:szCs w:val="24"/>
        </w:rPr>
        <w:t>.</w:t>
      </w:r>
    </w:p>
    <w:p w14:paraId="60E7A4C1" w14:textId="5DFFEC36" w:rsidR="00576D5D" w:rsidRPr="007F1850" w:rsidRDefault="00576D5D" w:rsidP="00D76027">
      <w:pPr>
        <w:widowControl w:val="0"/>
        <w:spacing w:after="160"/>
        <w:ind w:firstLine="567"/>
        <w:jc w:val="both"/>
        <w:rPr>
          <w:rFonts w:ascii="GHEA Grapalat" w:hAnsi="GHEA Grapalat"/>
        </w:rPr>
      </w:pPr>
      <w:r w:rsidRPr="007F1850">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F1850">
        <w:rPr>
          <w:rFonts w:ascii="GHEA Grapalat" w:hAnsi="GHEA Grapalat"/>
        </w:rPr>
        <w:t xml:space="preserve">закупки </w:t>
      </w:r>
      <w:r w:rsidRPr="007F1850">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F1850">
        <w:rPr>
          <w:rFonts w:ascii="GHEA Grapalat" w:hAnsi="GHEA Grapalat"/>
        </w:rPr>
        <w:t>;</w:t>
      </w:r>
    </w:p>
    <w:p w14:paraId="31A8651E" w14:textId="77777777" w:rsidR="00576D5D" w:rsidRPr="007F1850" w:rsidRDefault="00576D5D" w:rsidP="00D76027">
      <w:pPr>
        <w:widowControl w:val="0"/>
        <w:tabs>
          <w:tab w:val="left" w:pos="1134"/>
        </w:tabs>
        <w:spacing w:after="160"/>
        <w:ind w:firstLine="567"/>
        <w:jc w:val="both"/>
        <w:rPr>
          <w:rFonts w:ascii="GHEA Grapalat" w:hAnsi="GHEA Grapalat"/>
        </w:rPr>
      </w:pPr>
      <w:r w:rsidRPr="007F1850">
        <w:rPr>
          <w:rFonts w:ascii="GHEA Grapalat" w:hAnsi="GHEA Grapalat"/>
        </w:rPr>
        <w:t>2)</w:t>
      </w:r>
      <w:r w:rsidRPr="007F185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43C040C" w14:textId="77777777" w:rsidR="00576D5D" w:rsidRPr="007F1850" w:rsidRDefault="00576D5D" w:rsidP="00D76027">
      <w:pPr>
        <w:widowControl w:val="0"/>
        <w:tabs>
          <w:tab w:val="left" w:pos="1134"/>
        </w:tabs>
        <w:spacing w:after="160"/>
        <w:ind w:firstLine="567"/>
        <w:jc w:val="both"/>
        <w:rPr>
          <w:rFonts w:ascii="GHEA Grapalat" w:hAnsi="GHEA Grapalat"/>
        </w:rPr>
      </w:pPr>
      <w:r w:rsidRPr="007F1850">
        <w:rPr>
          <w:rFonts w:ascii="GHEA Grapalat" w:hAnsi="GHEA Grapalat"/>
        </w:rPr>
        <w:t>а.</w:t>
      </w:r>
      <w:r w:rsidRPr="007F185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73F32A" w14:textId="77777777" w:rsidR="00576D5D" w:rsidRPr="007F1850" w:rsidRDefault="00576D5D" w:rsidP="00D76027">
      <w:pPr>
        <w:widowControl w:val="0"/>
        <w:tabs>
          <w:tab w:val="left" w:pos="1134"/>
        </w:tabs>
        <w:spacing w:after="160"/>
        <w:ind w:firstLine="567"/>
        <w:jc w:val="both"/>
        <w:rPr>
          <w:rFonts w:ascii="GHEA Grapalat" w:hAnsi="GHEA Grapalat"/>
        </w:rPr>
      </w:pPr>
      <w:r w:rsidRPr="007F1850">
        <w:rPr>
          <w:rFonts w:ascii="GHEA Grapalat" w:hAnsi="GHEA Grapalat"/>
        </w:rPr>
        <w:t>б.</w:t>
      </w:r>
      <w:r w:rsidRPr="007F1850">
        <w:rPr>
          <w:rFonts w:ascii="GHEA Grapalat" w:hAnsi="GHEA Grapalat"/>
        </w:rPr>
        <w:tab/>
      </w:r>
      <w:r w:rsidRPr="007F1850">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7F1850">
        <w:rPr>
          <w:rFonts w:ascii="GHEA Grapalat" w:hAnsi="GHEA Grapalat"/>
        </w:rPr>
        <w:t xml:space="preserve"> реквизитам;</w:t>
      </w:r>
    </w:p>
    <w:p w14:paraId="54444B94" w14:textId="77777777" w:rsidR="00576D5D" w:rsidRPr="007F1850" w:rsidRDefault="00576D5D" w:rsidP="00D76027">
      <w:pPr>
        <w:widowControl w:val="0"/>
        <w:tabs>
          <w:tab w:val="left" w:pos="1134"/>
        </w:tabs>
        <w:spacing w:after="160"/>
        <w:ind w:firstLine="567"/>
        <w:jc w:val="both"/>
        <w:rPr>
          <w:rFonts w:ascii="GHEA Grapalat" w:hAnsi="GHEA Grapalat" w:cs="Sylfaen"/>
        </w:rPr>
      </w:pPr>
      <w:r w:rsidRPr="007F1850">
        <w:rPr>
          <w:rFonts w:ascii="GHEA Grapalat" w:hAnsi="GHEA Grapalat"/>
        </w:rPr>
        <w:t>3)</w:t>
      </w:r>
      <w:r w:rsidRPr="007F185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B1444E1" w14:textId="77777777" w:rsidR="009A796C" w:rsidRPr="007F1850" w:rsidRDefault="00FD274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8.2.</w:t>
      </w:r>
      <w:r w:rsidR="00D07367" w:rsidRPr="007F1850">
        <w:rPr>
          <w:rFonts w:ascii="GHEA Grapalat" w:hAnsi="GHEA Grapalat"/>
        </w:rPr>
        <w:tab/>
      </w:r>
      <w:r w:rsidRPr="007F1850">
        <w:rPr>
          <w:rFonts w:ascii="GHEA Grapalat" w:hAnsi="GHEA Grapalat"/>
        </w:rPr>
        <w:t xml:space="preserve">Заявки оцениваются в порядке, установленном настоящим приглашением. </w:t>
      </w:r>
    </w:p>
    <w:p w14:paraId="33A35CF5" w14:textId="77777777" w:rsidR="002A665D" w:rsidRPr="007F1850" w:rsidRDefault="00CF34DE" w:rsidP="00B46D58">
      <w:pPr>
        <w:widowControl w:val="0"/>
        <w:spacing w:after="160"/>
        <w:ind w:firstLine="567"/>
        <w:jc w:val="both"/>
        <w:rPr>
          <w:rFonts w:ascii="GHEA Grapalat" w:hAnsi="GHEA Grapalat"/>
        </w:rPr>
      </w:pPr>
      <w:r w:rsidRPr="007F1850">
        <w:rPr>
          <w:rFonts w:ascii="GHEA Grapalat" w:hAnsi="GHEA Grapalat"/>
        </w:rPr>
        <w:t>Е</w:t>
      </w:r>
      <w:r w:rsidR="00CA7C54" w:rsidRPr="007F1850">
        <w:rPr>
          <w:rFonts w:ascii="GHEA Grapalat" w:hAnsi="GHEA Grapalat"/>
        </w:rPr>
        <w:t xml:space="preserve">сли количество лотов </w:t>
      </w:r>
      <w:r w:rsidR="00D42D33" w:rsidRPr="007F1850">
        <w:rPr>
          <w:rFonts w:ascii="GHEA Grapalat" w:hAnsi="GHEA Grapalat"/>
        </w:rPr>
        <w:t xml:space="preserve">в </w:t>
      </w:r>
      <w:r w:rsidR="00CA7C54" w:rsidRPr="007F1850">
        <w:rPr>
          <w:rFonts w:ascii="GHEA Grapalat" w:hAnsi="GHEA Grapalat"/>
        </w:rPr>
        <w:t>процедур</w:t>
      </w:r>
      <w:r w:rsidR="00D42D33" w:rsidRPr="007F1850">
        <w:rPr>
          <w:rFonts w:ascii="GHEA Grapalat" w:hAnsi="GHEA Grapalat"/>
        </w:rPr>
        <w:t>е</w:t>
      </w:r>
      <w:r w:rsidR="00CA7C54" w:rsidRPr="007F1850">
        <w:rPr>
          <w:rFonts w:ascii="GHEA Grapalat" w:hAnsi="GHEA Grapalat"/>
        </w:rPr>
        <w:t xml:space="preserve"> закупок не превышает семдесять пять</w:t>
      </w:r>
      <w:r w:rsidRPr="007F1850">
        <w:rPr>
          <w:rFonts w:ascii="GHEA Grapalat" w:hAnsi="GHEA Grapalat"/>
        </w:rPr>
        <w:t xml:space="preserve"> </w:t>
      </w:r>
      <w:r w:rsidRPr="007F1850">
        <w:rPr>
          <w:rFonts w:ascii="GHEA Grapalat" w:hAnsi="GHEA Grapalat"/>
        </w:rPr>
        <w:lastRenderedPageBreak/>
        <w:t>лотов</w:t>
      </w:r>
      <w:r w:rsidR="00CA7C54" w:rsidRPr="007F1850">
        <w:rPr>
          <w:rFonts w:ascii="GHEA Grapalat" w:hAnsi="GHEA Grapalat"/>
        </w:rPr>
        <w:t xml:space="preserve">- оценка </w:t>
      </w:r>
      <w:r w:rsidR="009A796C" w:rsidRPr="007F1850">
        <w:rPr>
          <w:rFonts w:ascii="GHEA Grapalat" w:hAnsi="GHEA Grapalat"/>
        </w:rPr>
        <w:t xml:space="preserve">заявок осуществляется в течение </w:t>
      </w:r>
      <w:r w:rsidR="00D3681C" w:rsidRPr="007F1850">
        <w:rPr>
          <w:rFonts w:ascii="GHEA Grapalat" w:hAnsi="GHEA Grapalat"/>
        </w:rPr>
        <w:t>пятнадцати</w:t>
      </w:r>
      <w:r w:rsidR="00CA7C54" w:rsidRPr="007F1850">
        <w:rPr>
          <w:rFonts w:ascii="GHEA Grapalat" w:hAnsi="GHEA Grapalat"/>
        </w:rPr>
        <w:t xml:space="preserve"> </w:t>
      </w:r>
      <w:r w:rsidR="009A796C" w:rsidRPr="007F1850">
        <w:rPr>
          <w:rFonts w:ascii="GHEA Grapalat" w:hAnsi="GHEA Grapalat"/>
        </w:rPr>
        <w:t>рабочих дней со дня истечения окончательного срока их подачи, а</w:t>
      </w:r>
      <w:r w:rsidR="00CA7C54" w:rsidRPr="007F1850">
        <w:rPr>
          <w:rFonts w:ascii="GHEA Grapalat" w:hAnsi="GHEA Grapalat"/>
        </w:rPr>
        <w:t xml:space="preserve"> при превышении-</w:t>
      </w:r>
      <w:r w:rsidR="009A796C" w:rsidRPr="007F1850">
        <w:rPr>
          <w:rFonts w:ascii="GHEA Grapalat" w:hAnsi="GHEA Grapalat"/>
        </w:rPr>
        <w:t xml:space="preserve"> в течение </w:t>
      </w:r>
      <w:r w:rsidR="000C324B" w:rsidRPr="007F1850">
        <w:rPr>
          <w:rFonts w:ascii="GHEA Grapalat" w:hAnsi="GHEA Grapalat"/>
        </w:rPr>
        <w:t>двадцати</w:t>
      </w:r>
      <w:r w:rsidR="00CA7C54" w:rsidRPr="007F1850">
        <w:rPr>
          <w:rFonts w:ascii="GHEA Grapalat" w:hAnsi="GHEA Grapalat"/>
        </w:rPr>
        <w:t xml:space="preserve"> </w:t>
      </w:r>
      <w:r w:rsidR="009A796C" w:rsidRPr="007F1850">
        <w:rPr>
          <w:rFonts w:ascii="GHEA Grapalat" w:hAnsi="GHEA Grapalat"/>
        </w:rPr>
        <w:t>рабочих дней.</w:t>
      </w:r>
    </w:p>
    <w:p w14:paraId="1D31E817" w14:textId="77777777" w:rsidR="00ED6836" w:rsidRPr="007F1850" w:rsidRDefault="00745561" w:rsidP="00B46D58">
      <w:pPr>
        <w:widowControl w:val="0"/>
        <w:spacing w:after="160"/>
        <w:ind w:firstLine="567"/>
        <w:jc w:val="both"/>
        <w:rPr>
          <w:rFonts w:ascii="GHEA Grapalat" w:hAnsi="GHEA Grapalat" w:cs="Sylfaen"/>
        </w:rPr>
      </w:pPr>
      <w:r w:rsidRPr="007F185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F1850">
        <w:rPr>
          <w:rFonts w:ascii="GHEA Grapalat" w:hAnsi="GHEA Grapalat"/>
        </w:rPr>
        <w:t xml:space="preserve"> и оценке </w:t>
      </w:r>
      <w:r w:rsidRPr="007F1850">
        <w:rPr>
          <w:rFonts w:ascii="GHEA Grapalat" w:hAnsi="GHEA Grapalat"/>
        </w:rPr>
        <w:t xml:space="preserve">заявок комиссия отклоняет те заявки, в которых отсутствуют ценовое предложение, </w:t>
      </w:r>
      <w:r w:rsidR="006A4E85" w:rsidRPr="007F1850">
        <w:rPr>
          <w:rFonts w:ascii="GHEA Grapalat" w:hAnsi="GHEA Grapalat"/>
        </w:rPr>
        <w:t xml:space="preserve">и/или обеспечение заявки, или </w:t>
      </w:r>
      <w:r w:rsidRPr="007F1850">
        <w:rPr>
          <w:rFonts w:ascii="GHEA Grapalat" w:hAnsi="GHEA Grapalat"/>
        </w:rPr>
        <w:t>те, которые не соответствуют требованиям приглашения</w:t>
      </w:r>
      <w:r w:rsidR="00550A62" w:rsidRPr="007F1850">
        <w:rPr>
          <w:rFonts w:ascii="GHEA Grapalat" w:hAnsi="GHEA Grapalat"/>
        </w:rPr>
        <w:t>, за исключением случая, установленного пунктом 8.9 части 1 настоящего приглашения</w:t>
      </w:r>
      <w:r w:rsidRPr="007F1850">
        <w:rPr>
          <w:rFonts w:ascii="GHEA Grapalat" w:hAnsi="GHEA Grapalat"/>
        </w:rPr>
        <w:t>.</w:t>
      </w:r>
    </w:p>
    <w:p w14:paraId="1EA17FF7" w14:textId="77777777" w:rsidR="00B514E8" w:rsidRPr="007F1850"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8.</w:t>
      </w:r>
      <w:r w:rsidR="004C3E56" w:rsidRPr="007F1850">
        <w:rPr>
          <w:rFonts w:ascii="GHEA Grapalat" w:hAnsi="GHEA Grapalat"/>
          <w:sz w:val="24"/>
          <w:szCs w:val="24"/>
        </w:rPr>
        <w:t>3</w:t>
      </w:r>
      <w:r w:rsidR="00D07367" w:rsidRPr="007F1850">
        <w:rPr>
          <w:rFonts w:ascii="GHEA Grapalat" w:hAnsi="GHEA Grapalat"/>
          <w:sz w:val="24"/>
          <w:szCs w:val="24"/>
        </w:rPr>
        <w:t>.</w:t>
      </w:r>
      <w:r w:rsidR="00D07367" w:rsidRPr="007F1850">
        <w:rPr>
          <w:rFonts w:ascii="GHEA Grapalat" w:hAnsi="GHEA Grapalat"/>
          <w:sz w:val="24"/>
          <w:szCs w:val="24"/>
        </w:rPr>
        <w:tab/>
      </w:r>
      <w:r w:rsidR="00D22CBB" w:rsidRPr="007F1850">
        <w:rPr>
          <w:rFonts w:ascii="GHEA Grapalat" w:hAnsi="GHEA Grapalat"/>
          <w:sz w:val="24"/>
          <w:szCs w:val="24"/>
        </w:rPr>
        <w:t>Отобранный у</w:t>
      </w:r>
      <w:r w:rsidRPr="007F1850">
        <w:rPr>
          <w:rFonts w:ascii="GHEA Grapalat" w:hAnsi="GHEA Grapalat"/>
          <w:sz w:val="24"/>
          <w:szCs w:val="24"/>
        </w:rPr>
        <w:t>частник</w:t>
      </w:r>
      <w:r w:rsidR="00DD2F66" w:rsidRPr="007F1850">
        <w:rPr>
          <w:rFonts w:ascii="GHEA Grapalat" w:hAnsi="GHEA Grapalat"/>
          <w:sz w:val="24"/>
          <w:szCs w:val="24"/>
        </w:rPr>
        <w:t xml:space="preserve"> </w:t>
      </w:r>
      <w:r w:rsidRPr="007F185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F1850">
        <w:rPr>
          <w:rFonts w:ascii="GHEA Grapalat" w:hAnsi="GHEA Grapalat"/>
          <w:sz w:val="24"/>
          <w:szCs w:val="24"/>
        </w:rPr>
        <w:t>отобранного</w:t>
      </w:r>
      <w:r w:rsidR="0066621D" w:rsidRPr="007F1850">
        <w:rPr>
          <w:rFonts w:ascii="GHEA Grapalat" w:hAnsi="GHEA Grapalat"/>
          <w:sz w:val="24"/>
          <w:szCs w:val="24"/>
        </w:rPr>
        <w:t xml:space="preserve"> </w:t>
      </w:r>
      <w:r w:rsidR="006D73FB" w:rsidRPr="007F1850">
        <w:rPr>
          <w:rFonts w:ascii="GHEA Grapalat" w:hAnsi="GHEA Grapalat"/>
          <w:sz w:val="24"/>
          <w:szCs w:val="24"/>
        </w:rPr>
        <w:t>или непризнанных таковыми участников</w:t>
      </w:r>
      <w:r w:rsidRPr="007F1850">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F1850">
        <w:rPr>
          <w:rFonts w:ascii="GHEA Grapalat" w:hAnsi="GHEA Grapalat"/>
          <w:sz w:val="24"/>
          <w:szCs w:val="24"/>
        </w:rPr>
        <w:t>.</w:t>
      </w:r>
    </w:p>
    <w:p w14:paraId="34B6F6C1" w14:textId="17CCB747" w:rsidR="00096865" w:rsidRPr="007F185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F1850">
        <w:rPr>
          <w:rFonts w:ascii="GHEA Grapalat" w:hAnsi="GHEA Grapalat"/>
          <w:i w:val="0"/>
          <w:sz w:val="24"/>
          <w:szCs w:val="24"/>
        </w:rPr>
        <w:t>8.</w:t>
      </w:r>
      <w:r w:rsidR="004C3E56" w:rsidRPr="007F1850">
        <w:rPr>
          <w:rFonts w:ascii="GHEA Grapalat" w:hAnsi="GHEA Grapalat"/>
          <w:i w:val="0"/>
          <w:sz w:val="24"/>
          <w:szCs w:val="24"/>
        </w:rPr>
        <w:t>4</w:t>
      </w:r>
      <w:r w:rsidR="00644850" w:rsidRPr="007F1850">
        <w:rPr>
          <w:rFonts w:ascii="GHEA Grapalat" w:hAnsi="GHEA Grapalat"/>
          <w:i w:val="0"/>
          <w:sz w:val="24"/>
          <w:szCs w:val="24"/>
        </w:rPr>
        <w:t>.</w:t>
      </w:r>
      <w:r w:rsidR="00644850" w:rsidRPr="007F1850">
        <w:rPr>
          <w:rFonts w:ascii="GHEA Grapalat" w:hAnsi="GHEA Grapalat"/>
          <w:i w:val="0"/>
          <w:sz w:val="24"/>
          <w:szCs w:val="24"/>
        </w:rPr>
        <w:tab/>
      </w:r>
      <w:r w:rsidRPr="007F185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A36783" w:rsidRPr="00A36783">
        <w:rPr>
          <w:rFonts w:ascii="GHEA Grapalat" w:hAnsi="GHEA Grapalat"/>
          <w:i w:val="0"/>
          <w:sz w:val="24"/>
          <w:szCs w:val="24"/>
        </w:rPr>
        <w:t>по курсу, установленному Центральным банком РА на день открытия заявок.</w:t>
      </w:r>
    </w:p>
    <w:p w14:paraId="6A2523A6" w14:textId="77777777" w:rsidR="00B15493" w:rsidRPr="007F1850" w:rsidRDefault="00FD2748"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w:t>
      </w:r>
      <w:r w:rsidR="001E1D4C" w:rsidRPr="007F1850">
        <w:rPr>
          <w:rFonts w:ascii="GHEA Grapalat" w:hAnsi="GHEA Grapalat"/>
          <w:sz w:val="24"/>
          <w:szCs w:val="24"/>
        </w:rPr>
        <w:t>5</w:t>
      </w:r>
      <w:r w:rsidRPr="007F1850">
        <w:rPr>
          <w:rFonts w:ascii="GHEA Grapalat" w:hAnsi="GHEA Grapalat"/>
          <w:sz w:val="24"/>
          <w:szCs w:val="24"/>
        </w:rPr>
        <w:t>.</w:t>
      </w:r>
      <w:r w:rsidR="00644850" w:rsidRPr="007F1850">
        <w:rPr>
          <w:rFonts w:ascii="GHEA Grapalat" w:hAnsi="GHEA Grapalat"/>
          <w:sz w:val="24"/>
          <w:szCs w:val="24"/>
        </w:rPr>
        <w:tab/>
      </w:r>
      <w:r w:rsidRPr="007F185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F1850">
        <w:rPr>
          <w:rFonts w:ascii="GHEA Grapalat" w:hAnsi="GHEA Grapalat"/>
          <w:sz w:val="24"/>
          <w:szCs w:val="24"/>
        </w:rPr>
        <w:t>отобранного или непризнанных таковыми участников</w:t>
      </w:r>
      <w:r w:rsidRPr="007F1850">
        <w:rPr>
          <w:rFonts w:ascii="GHEA Grapalat" w:hAnsi="GHEA Grapalat"/>
          <w:sz w:val="24"/>
          <w:szCs w:val="24"/>
        </w:rPr>
        <w:t xml:space="preserve">. </w:t>
      </w:r>
      <w:r w:rsidR="002F2045" w:rsidRPr="007F1850">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7F1850">
        <w:rPr>
          <w:rFonts w:ascii="GHEA Grapalat" w:hAnsi="GHEA Grapalat"/>
          <w:sz w:val="24"/>
          <w:szCs w:val="24"/>
        </w:rPr>
        <w:t>.</w:t>
      </w:r>
    </w:p>
    <w:p w14:paraId="2DD599D5" w14:textId="77777777" w:rsidR="009B6D58" w:rsidRPr="007F1850"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При равенстве предложенных наименьших цен</w:t>
      </w:r>
      <w:del w:id="2" w:author="Vardan" w:date="2022-10-29T23:54:00Z">
        <w:r w:rsidRPr="007F1850" w:rsidDel="002164B3">
          <w:rPr>
            <w:rFonts w:ascii="GHEA Grapalat" w:hAnsi="GHEA Grapalat"/>
            <w:sz w:val="24"/>
            <w:szCs w:val="24"/>
          </w:rPr>
          <w:delText xml:space="preserve"> </w:delText>
        </w:r>
      </w:del>
      <w:r w:rsidR="00186559" w:rsidRPr="007F1850">
        <w:rPr>
          <w:rFonts w:ascii="GHEA Grapalat" w:hAnsi="GHEA Grapalat"/>
          <w:sz w:val="24"/>
          <w:szCs w:val="24"/>
        </w:rPr>
        <w:t>:</w:t>
      </w:r>
    </w:p>
    <w:p w14:paraId="767B43E3"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а.</w:t>
      </w:r>
      <w:r w:rsidR="00186559" w:rsidRPr="007F1850">
        <w:rPr>
          <w:rFonts w:ascii="GHEA Grapalat" w:hAnsi="GHEA Grapalat"/>
          <w:sz w:val="24"/>
          <w:szCs w:val="24"/>
        </w:rPr>
        <w:tab/>
      </w:r>
      <w:r w:rsidRPr="007F1850">
        <w:rPr>
          <w:rFonts w:ascii="GHEA Grapalat" w:hAnsi="GHEA Grapalat"/>
          <w:sz w:val="24"/>
          <w:szCs w:val="24"/>
        </w:rPr>
        <w:t>для определения</w:t>
      </w:r>
      <w:r w:rsidR="005F09CE" w:rsidRPr="007F1850">
        <w:rPr>
          <w:rFonts w:ascii="GHEA Grapalat" w:hAnsi="GHEA Grapalat"/>
          <w:sz w:val="24"/>
          <w:szCs w:val="24"/>
        </w:rPr>
        <w:t xml:space="preserve"> </w:t>
      </w:r>
      <w:r w:rsidR="00FC5859" w:rsidRPr="007F1850">
        <w:rPr>
          <w:rFonts w:ascii="GHEA Grapalat" w:hAnsi="GHEA Grapalat"/>
          <w:sz w:val="24"/>
          <w:szCs w:val="24"/>
        </w:rPr>
        <w:t xml:space="preserve">отобранного </w:t>
      </w:r>
      <w:r w:rsidR="002F27C9" w:rsidRPr="007F1850">
        <w:rPr>
          <w:rFonts w:ascii="GHEA Grapalat" w:hAnsi="GHEA Grapalat"/>
          <w:sz w:val="24"/>
          <w:szCs w:val="24"/>
        </w:rPr>
        <w:t>и</w:t>
      </w:r>
      <w:r w:rsidR="00FC5859" w:rsidRPr="007F1850">
        <w:rPr>
          <w:rFonts w:ascii="GHEA Grapalat" w:hAnsi="GHEA Grapalat"/>
          <w:sz w:val="24"/>
          <w:szCs w:val="24"/>
        </w:rPr>
        <w:t xml:space="preserve"> непризнанных таковыми </w:t>
      </w:r>
      <w:r w:rsidRPr="007F1850">
        <w:rPr>
          <w:rFonts w:ascii="GHEA Grapalat" w:hAnsi="GHEA Grapalat"/>
          <w:sz w:val="24"/>
          <w:szCs w:val="24"/>
        </w:rPr>
        <w:t xml:space="preserve">участников, </w:t>
      </w:r>
      <w:r w:rsidR="00A55C6C" w:rsidRPr="007F1850">
        <w:rPr>
          <w:rFonts w:ascii="GHEA Grapalat" w:hAnsi="GHEA Grapalat"/>
          <w:sz w:val="24"/>
          <w:szCs w:val="24"/>
        </w:rPr>
        <w:t>на заседаниии комиссии с предложившими равные цены участниками,</w:t>
      </w:r>
      <w:r w:rsidRPr="007F1850">
        <w:rPr>
          <w:rFonts w:ascii="GHEA Grapalat" w:hAnsi="GHEA Grapalat"/>
          <w:sz w:val="24"/>
          <w:szCs w:val="24"/>
        </w:rPr>
        <w:t xml:space="preserve"> проводятся одновременные переговоры, если </w:t>
      </w:r>
      <w:r w:rsidR="006248D3" w:rsidRPr="007F1850">
        <w:rPr>
          <w:rFonts w:ascii="GHEA Grapalat" w:hAnsi="GHEA Grapalat"/>
          <w:sz w:val="24"/>
          <w:szCs w:val="24"/>
        </w:rPr>
        <w:t>эти</w:t>
      </w:r>
      <w:r w:rsidRPr="007F1850">
        <w:rPr>
          <w:rFonts w:ascii="GHEA Grapalat" w:hAnsi="GHEA Grapalat"/>
          <w:sz w:val="24"/>
          <w:szCs w:val="24"/>
        </w:rPr>
        <w:t xml:space="preserve"> участники (наделенные соответствующим полномочием представители)</w:t>
      </w:r>
      <w:r w:rsidR="0075330D" w:rsidRPr="007F1850">
        <w:rPr>
          <w:rFonts w:ascii="GHEA Grapalat" w:hAnsi="GHEA Grapalat"/>
          <w:sz w:val="24"/>
          <w:szCs w:val="24"/>
        </w:rPr>
        <w:t xml:space="preserve"> присутствуют на заседании,</w:t>
      </w:r>
    </w:p>
    <w:p w14:paraId="71E84E8D"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б.</w:t>
      </w:r>
      <w:r w:rsidR="00186559" w:rsidRPr="007F1850">
        <w:rPr>
          <w:rFonts w:ascii="GHEA Grapalat" w:hAnsi="GHEA Grapalat"/>
          <w:sz w:val="24"/>
          <w:szCs w:val="24"/>
        </w:rPr>
        <w:tab/>
      </w:r>
      <w:r w:rsidRPr="007F185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7F1850">
        <w:rPr>
          <w:rFonts w:ascii="GHEA Grapalat" w:hAnsi="GHEA Grapalat"/>
          <w:sz w:val="24"/>
          <w:szCs w:val="24"/>
        </w:rPr>
        <w:t>в электронной форме</w:t>
      </w:r>
      <w:r w:rsidRPr="007F1850">
        <w:rPr>
          <w:rFonts w:ascii="GHEA Grapalat" w:hAnsi="GHEA Grapalat"/>
          <w:sz w:val="24"/>
          <w:szCs w:val="24"/>
        </w:rPr>
        <w:t xml:space="preserve"> одновременно уведомляет всех участников</w:t>
      </w:r>
      <w:r w:rsidR="002615E2" w:rsidRPr="007F1850">
        <w:rPr>
          <w:rFonts w:ascii="GHEA Grapalat" w:hAnsi="GHEA Grapalat"/>
          <w:sz w:val="24"/>
          <w:szCs w:val="24"/>
        </w:rPr>
        <w:t xml:space="preserve"> представившими равные цены</w:t>
      </w:r>
      <w:r w:rsidRPr="007F1850">
        <w:rPr>
          <w:rFonts w:ascii="GHEA Grapalat" w:hAnsi="GHEA Grapalat"/>
          <w:sz w:val="24"/>
          <w:szCs w:val="24"/>
        </w:rPr>
        <w:t xml:space="preserve"> </w:t>
      </w:r>
      <w:r w:rsidR="00BB7A52" w:rsidRPr="007F1850">
        <w:rPr>
          <w:rFonts w:ascii="GHEA Grapalat" w:hAnsi="GHEA Grapalat"/>
          <w:sz w:val="24"/>
          <w:szCs w:val="24"/>
        </w:rPr>
        <w:t>об условиях, продолжительности,</w:t>
      </w:r>
      <w:r w:rsidRPr="007F1850">
        <w:rPr>
          <w:rFonts w:ascii="GHEA Grapalat" w:hAnsi="GHEA Grapalat"/>
          <w:sz w:val="24"/>
          <w:szCs w:val="24"/>
        </w:rPr>
        <w:t xml:space="preserve"> дате, времени и месте проведения одновременных переговоров по снижению цен,</w:t>
      </w:r>
    </w:p>
    <w:p w14:paraId="781A776C"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в.</w:t>
      </w:r>
      <w:r w:rsidR="00186559" w:rsidRPr="007F1850">
        <w:rPr>
          <w:rFonts w:ascii="GHEA Grapalat" w:hAnsi="GHEA Grapalat"/>
          <w:sz w:val="24"/>
          <w:szCs w:val="24"/>
        </w:rPr>
        <w:tab/>
      </w:r>
      <w:r w:rsidRPr="007F1850">
        <w:rPr>
          <w:rFonts w:ascii="GHEA Grapalat" w:hAnsi="GHEA Grapalat"/>
          <w:sz w:val="24"/>
          <w:szCs w:val="24"/>
        </w:rPr>
        <w:t xml:space="preserve">переговоры проводятся не раннее чем на второй и не позднее чем на </w:t>
      </w:r>
      <w:r w:rsidR="00996FDC" w:rsidRPr="007F1850">
        <w:rPr>
          <w:rFonts w:ascii="GHEA Grapalat" w:hAnsi="GHEA Grapalat"/>
          <w:sz w:val="24"/>
          <w:szCs w:val="24"/>
        </w:rPr>
        <w:t xml:space="preserve">пятый </w:t>
      </w:r>
      <w:r w:rsidRPr="007F1850">
        <w:rPr>
          <w:rFonts w:ascii="GHEA Grapalat" w:hAnsi="GHEA Grapalat"/>
          <w:sz w:val="24"/>
          <w:szCs w:val="24"/>
        </w:rPr>
        <w:t>рабочий день со дня отправки извещения</w:t>
      </w:r>
      <w:r w:rsidR="00A50C53" w:rsidRPr="007F1850">
        <w:rPr>
          <w:rFonts w:ascii="GHEA Grapalat" w:hAnsi="GHEA Grapalat"/>
          <w:sz w:val="24"/>
          <w:szCs w:val="24"/>
        </w:rPr>
        <w:t>,</w:t>
      </w:r>
    </w:p>
    <w:p w14:paraId="2A646259" w14:textId="77777777" w:rsidR="009B6D58" w:rsidRPr="007F18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г.</w:t>
      </w:r>
      <w:r w:rsidR="00186559" w:rsidRPr="007F1850">
        <w:rPr>
          <w:rFonts w:ascii="GHEA Grapalat" w:hAnsi="GHEA Grapalat"/>
          <w:sz w:val="24"/>
          <w:szCs w:val="24"/>
        </w:rPr>
        <w:tab/>
      </w:r>
      <w:r w:rsidRPr="007F1850">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7F1850">
        <w:rPr>
          <w:rFonts w:ascii="GHEA Grapalat" w:hAnsi="GHEA Grapalat"/>
          <w:sz w:val="24"/>
          <w:szCs w:val="24"/>
        </w:rPr>
        <w:t>другого участника</w:t>
      </w:r>
      <w:r w:rsidRPr="007F1850">
        <w:rPr>
          <w:rFonts w:ascii="GHEA Grapalat" w:hAnsi="GHEA Grapalat"/>
          <w:sz w:val="24"/>
          <w:szCs w:val="24"/>
        </w:rPr>
        <w:t xml:space="preserve">, и до истечения предусмотренного для переговоров окончательного срока участник может </w:t>
      </w:r>
      <w:r w:rsidRPr="007F1850">
        <w:rPr>
          <w:rFonts w:ascii="GHEA Grapalat" w:hAnsi="GHEA Grapalat"/>
          <w:sz w:val="24"/>
          <w:szCs w:val="24"/>
        </w:rPr>
        <w:lastRenderedPageBreak/>
        <w:t>пересмотреть свое ценовое предложение,</w:t>
      </w:r>
    </w:p>
    <w:p w14:paraId="681DAA66" w14:textId="77777777" w:rsidR="00D64A0E" w:rsidRPr="007F1850" w:rsidRDefault="009B6D58" w:rsidP="00D64A0E">
      <w:pPr>
        <w:pStyle w:val="norm"/>
        <w:widowControl w:val="0"/>
        <w:tabs>
          <w:tab w:val="left" w:pos="1134"/>
        </w:tabs>
        <w:spacing w:after="160" w:line="240" w:lineRule="auto"/>
        <w:ind w:firstLine="567"/>
        <w:rPr>
          <w:ins w:id="3" w:author="Vardan" w:date="2022-10-29T23:58:00Z"/>
          <w:rFonts w:ascii="GHEA Grapalat" w:hAnsi="GHEA Grapalat"/>
          <w:sz w:val="24"/>
          <w:szCs w:val="24"/>
        </w:rPr>
      </w:pPr>
      <w:r w:rsidRPr="007F1850">
        <w:rPr>
          <w:rFonts w:ascii="GHEA Grapalat" w:hAnsi="GHEA Grapalat"/>
          <w:sz w:val="24"/>
          <w:szCs w:val="24"/>
        </w:rPr>
        <w:t>д.</w:t>
      </w:r>
      <w:r w:rsidR="00186559" w:rsidRPr="007F1850">
        <w:rPr>
          <w:rFonts w:ascii="GHEA Grapalat" w:hAnsi="GHEA Grapalat"/>
          <w:sz w:val="24"/>
          <w:szCs w:val="24"/>
        </w:rPr>
        <w:tab/>
      </w:r>
      <w:r w:rsidRPr="007F185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F1850">
        <w:rPr>
          <w:rFonts w:ascii="GHEA Grapalat" w:hAnsi="GHEA Grapalat"/>
          <w:sz w:val="24"/>
          <w:szCs w:val="24"/>
        </w:rPr>
        <w:t xml:space="preserve">присутствующим на переговорах </w:t>
      </w:r>
      <w:r w:rsidRPr="007F1850">
        <w:rPr>
          <w:rFonts w:ascii="GHEA Grapalat" w:hAnsi="GHEA Grapalat"/>
          <w:sz w:val="24"/>
          <w:szCs w:val="24"/>
        </w:rPr>
        <w:t>участниками</w:t>
      </w:r>
      <w:r w:rsidR="001D129F" w:rsidRPr="007F1850">
        <w:rPr>
          <w:rFonts w:ascii="GHEA Grapalat" w:hAnsi="GHEA Grapalat"/>
          <w:sz w:val="24"/>
          <w:szCs w:val="24"/>
        </w:rPr>
        <w:t xml:space="preserve"> </w:t>
      </w:r>
      <w:r w:rsidRPr="007F1850">
        <w:rPr>
          <w:rFonts w:ascii="GHEA Grapalat" w:hAnsi="GHEA Grapalat"/>
          <w:sz w:val="24"/>
          <w:szCs w:val="24"/>
        </w:rPr>
        <w:t>ценам,  определяются и объявляются</w:t>
      </w:r>
      <w:r w:rsidR="00A134CC" w:rsidRPr="007F1850">
        <w:rPr>
          <w:rFonts w:ascii="GHEA Grapalat" w:hAnsi="GHEA Grapalat"/>
          <w:sz w:val="24"/>
          <w:szCs w:val="24"/>
        </w:rPr>
        <w:t xml:space="preserve"> отобранный </w:t>
      </w:r>
      <w:r w:rsidR="002F27C9" w:rsidRPr="007F1850">
        <w:rPr>
          <w:rFonts w:ascii="GHEA Grapalat" w:hAnsi="GHEA Grapalat"/>
          <w:sz w:val="24"/>
          <w:szCs w:val="24"/>
        </w:rPr>
        <w:t xml:space="preserve">и </w:t>
      </w:r>
      <w:r w:rsidR="00CD7A4E" w:rsidRPr="007F1850">
        <w:rPr>
          <w:rFonts w:ascii="GHEA Grapalat" w:hAnsi="GHEA Grapalat"/>
          <w:sz w:val="24"/>
          <w:szCs w:val="24"/>
        </w:rPr>
        <w:t xml:space="preserve"> непризнанные таковыми</w:t>
      </w:r>
      <w:r w:rsidRPr="007F1850">
        <w:rPr>
          <w:rFonts w:ascii="GHEA Grapalat" w:hAnsi="GHEA Grapalat"/>
          <w:sz w:val="24"/>
          <w:szCs w:val="24"/>
        </w:rPr>
        <w:t xml:space="preserve"> участники</w:t>
      </w:r>
      <w:r w:rsidR="00D64A0E" w:rsidRPr="007F1850">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51F027D" w14:textId="77777777" w:rsidR="00B05FE6" w:rsidRPr="007F1850" w:rsidRDefault="00B05FE6" w:rsidP="00B05FE6">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w:t>
      </w:r>
      <w:r w:rsidR="00222CDB" w:rsidRPr="007F1850">
        <w:rPr>
          <w:rFonts w:ascii="GHEA Grapalat" w:hAnsi="GHEA Grapalat"/>
          <w:sz w:val="24"/>
          <w:szCs w:val="24"/>
        </w:rPr>
        <w:t>6</w:t>
      </w:r>
      <w:r w:rsidRPr="007F1850">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7F1850">
        <w:rPr>
          <w:rFonts w:ascii="GHEA Grapalat" w:hAnsi="GHEA Grapalat"/>
        </w:rPr>
        <w:t xml:space="preserve"> </w:t>
      </w:r>
      <w:r w:rsidRPr="007F1850">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7F1850">
        <w:rPr>
          <w:rFonts w:ascii="GHEA Grapalat" w:hAnsi="GHEA Grapalat"/>
        </w:rPr>
        <w:t xml:space="preserve"> </w:t>
      </w:r>
      <w:r w:rsidRPr="007F1850">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7F1850">
        <w:rPr>
          <w:rFonts w:ascii="GHEA Grapalat" w:hAnsi="GHEA Grapalat"/>
        </w:rPr>
        <w:t xml:space="preserve"> </w:t>
      </w:r>
      <w:r w:rsidRPr="007F1850">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1AF63C8" w14:textId="77777777" w:rsidR="00B05FE6" w:rsidRPr="007F1850"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093B87C" w14:textId="77777777" w:rsidR="00B514E8" w:rsidRPr="007F1850" w:rsidRDefault="00FD2748"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096B2C" w:rsidRPr="007F1850">
        <w:rPr>
          <w:rFonts w:ascii="GHEA Grapalat" w:hAnsi="GHEA Grapalat"/>
        </w:rPr>
        <w:t>7</w:t>
      </w:r>
      <w:r w:rsidRPr="007F1850">
        <w:rPr>
          <w:rFonts w:ascii="GHEA Grapalat" w:hAnsi="GHEA Grapalat"/>
        </w:rPr>
        <w:t>.</w:t>
      </w:r>
      <w:r w:rsidR="00C37724" w:rsidRPr="007F1850">
        <w:rPr>
          <w:rFonts w:ascii="GHEA Grapalat" w:hAnsi="GHEA Grapalat"/>
        </w:rPr>
        <w:tab/>
      </w:r>
      <w:r w:rsidRPr="007F185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F1850">
        <w:rPr>
          <w:rFonts w:ascii="GHEA Grapalat" w:hAnsi="GHEA Grapalat"/>
        </w:rPr>
        <w:t xml:space="preserve">включенные в заявку </w:t>
      </w:r>
      <w:r w:rsidRPr="007F1850">
        <w:rPr>
          <w:rFonts w:ascii="GHEA Grapalat" w:hAnsi="GHEA Grapalat"/>
        </w:rPr>
        <w:t>документ</w:t>
      </w:r>
      <w:r w:rsidR="00F7541A" w:rsidRPr="007F1850">
        <w:rPr>
          <w:rFonts w:ascii="GHEA Grapalat" w:hAnsi="GHEA Grapalat"/>
        </w:rPr>
        <w:t>ы</w:t>
      </w:r>
      <w:r w:rsidRPr="007F185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F1850">
        <w:rPr>
          <w:rFonts w:ascii="Calibri" w:hAnsi="Calibri" w:cs="Calibri"/>
          <w:lang w:val="en-US"/>
        </w:rPr>
        <w:t> </w:t>
      </w:r>
      <w:r w:rsidRPr="007F1850">
        <w:rPr>
          <w:rFonts w:ascii="GHEA Grapalat" w:hAnsi="GHEA Grapalat"/>
        </w:rPr>
        <w:t>препятствуя нормальному функционированию комиссии.</w:t>
      </w:r>
    </w:p>
    <w:p w14:paraId="1E195C2B" w14:textId="77777777" w:rsidR="00AD2081" w:rsidRPr="007F1850" w:rsidRDefault="00A150A9" w:rsidP="00B46D58">
      <w:pPr>
        <w:pStyle w:val="norm"/>
        <w:widowControl w:val="0"/>
        <w:tabs>
          <w:tab w:val="left" w:pos="1134"/>
        </w:tabs>
        <w:spacing w:after="160" w:line="240" w:lineRule="auto"/>
        <w:ind w:firstLine="567"/>
        <w:rPr>
          <w:rFonts w:ascii="GHEA Grapalat" w:hAnsi="GHEA Grapalat"/>
          <w:sz w:val="24"/>
          <w:szCs w:val="24"/>
        </w:rPr>
      </w:pPr>
      <w:r w:rsidRPr="007F1850">
        <w:rPr>
          <w:rFonts w:ascii="GHEA Grapalat" w:hAnsi="GHEA Grapalat"/>
          <w:sz w:val="24"/>
          <w:szCs w:val="24"/>
        </w:rPr>
        <w:t>8.</w:t>
      </w:r>
      <w:r w:rsidR="00917747" w:rsidRPr="007F1850">
        <w:rPr>
          <w:rFonts w:ascii="GHEA Grapalat" w:hAnsi="GHEA Grapalat"/>
          <w:sz w:val="24"/>
          <w:szCs w:val="24"/>
        </w:rPr>
        <w:t>8</w:t>
      </w:r>
      <w:r w:rsidRPr="007F1850">
        <w:rPr>
          <w:rFonts w:ascii="GHEA Grapalat" w:hAnsi="GHEA Grapalat"/>
          <w:sz w:val="24"/>
          <w:szCs w:val="24"/>
        </w:rPr>
        <w:t>.</w:t>
      </w:r>
      <w:r w:rsidR="00213830" w:rsidRPr="007F1850">
        <w:rPr>
          <w:rFonts w:ascii="GHEA Grapalat" w:hAnsi="GHEA Grapalat"/>
          <w:sz w:val="24"/>
          <w:szCs w:val="24"/>
        </w:rPr>
        <w:tab/>
      </w:r>
      <w:r w:rsidRPr="007F1850">
        <w:rPr>
          <w:rFonts w:ascii="GHEA Grapalat" w:hAnsi="GHEA Grapalat"/>
          <w:sz w:val="24"/>
          <w:szCs w:val="24"/>
        </w:rPr>
        <w:t xml:space="preserve">Если в результате оценки, проведенной в ходе заседания по вскрытию </w:t>
      </w:r>
      <w:r w:rsidR="00F00565" w:rsidRPr="007F1850">
        <w:rPr>
          <w:rFonts w:ascii="GHEA Grapalat" w:hAnsi="GHEA Grapalat"/>
          <w:sz w:val="24"/>
          <w:szCs w:val="24"/>
        </w:rPr>
        <w:t xml:space="preserve">и оценке </w:t>
      </w:r>
      <w:r w:rsidRPr="007F1850">
        <w:rPr>
          <w:rFonts w:ascii="GHEA Grapalat" w:hAnsi="GHEA Grapalat"/>
          <w:sz w:val="24"/>
          <w:szCs w:val="24"/>
        </w:rPr>
        <w:t>заявок, в заявке участника фиксируются несоответствия требованиям приглашения,</w:t>
      </w:r>
      <w:r w:rsidR="001F0DAB" w:rsidRPr="007F1850">
        <w:rPr>
          <w:rFonts w:ascii="GHEA Grapalat" w:hAnsi="GHEA Grapalat"/>
          <w:sz w:val="24"/>
          <w:szCs w:val="24"/>
        </w:rPr>
        <w:t xml:space="preserve"> </w:t>
      </w:r>
      <w:r w:rsidR="00433568" w:rsidRPr="007F1850">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7F1850">
        <w:rPr>
          <w:rFonts w:ascii="GHEA Grapalat" w:hAnsi="GHEA Grapalat"/>
        </w:rPr>
        <w:t xml:space="preserve"> </w:t>
      </w:r>
      <w:r w:rsidRPr="007F1850">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7F1850">
        <w:rPr>
          <w:rFonts w:ascii="GHEA Grapalat" w:hAnsi="GHEA Grapalat"/>
          <w:sz w:val="24"/>
          <w:szCs w:val="24"/>
        </w:rPr>
        <w:t xml:space="preserve"> </w:t>
      </w:r>
      <w:r w:rsidR="001F0DAB" w:rsidRPr="007F1850">
        <w:rPr>
          <w:rFonts w:ascii="GHEA Grapalat" w:hAnsi="GHEA Grapalat"/>
        </w:rPr>
        <w:t>в электронной форме</w:t>
      </w:r>
      <w:r w:rsidR="007A34A6" w:rsidRPr="007F1850">
        <w:rPr>
          <w:rFonts w:ascii="GHEA Grapalat" w:hAnsi="GHEA Grapalat"/>
        </w:rPr>
        <w:t xml:space="preserve"> </w:t>
      </w:r>
      <w:r w:rsidRPr="007F1850">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DF19F68" w14:textId="77777777" w:rsidR="003B3E74" w:rsidRPr="007F1850"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7F1850">
        <w:rPr>
          <w:rFonts w:ascii="GHEA Grapalat" w:hAnsi="GHEA Grapalat" w:cs="Sylfaen"/>
          <w:sz w:val="24"/>
          <w:szCs w:val="24"/>
        </w:rPr>
        <w:t>.</w:t>
      </w:r>
    </w:p>
    <w:p w14:paraId="497D450D" w14:textId="77777777" w:rsidR="0034742C" w:rsidRPr="007F1850" w:rsidRDefault="0034742C" w:rsidP="0034742C">
      <w:pPr>
        <w:pStyle w:val="norm"/>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cs="Sylfaen"/>
          <w:sz w:val="24"/>
          <w:szCs w:val="24"/>
        </w:rPr>
        <w:lastRenderedPageBreak/>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5CEEF9E" w14:textId="77777777" w:rsidR="00C27BA4" w:rsidRPr="007F1850" w:rsidRDefault="00A150A9" w:rsidP="00B46D58">
      <w:pPr>
        <w:pStyle w:val="norm"/>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0F35AE" w:rsidRPr="007F1850">
        <w:rPr>
          <w:rFonts w:ascii="GHEA Grapalat" w:hAnsi="GHEA Grapalat"/>
          <w:sz w:val="24"/>
          <w:szCs w:val="24"/>
        </w:rPr>
        <w:t>9</w:t>
      </w:r>
      <w:r w:rsidRPr="007F1850">
        <w:rPr>
          <w:rFonts w:ascii="GHEA Grapalat" w:hAnsi="GHEA Grapalat"/>
          <w:sz w:val="24"/>
          <w:szCs w:val="24"/>
        </w:rPr>
        <w:t>.</w:t>
      </w:r>
      <w:r w:rsidR="00213830" w:rsidRPr="007F1850">
        <w:rPr>
          <w:rFonts w:ascii="GHEA Grapalat" w:hAnsi="GHEA Grapalat"/>
          <w:sz w:val="24"/>
          <w:szCs w:val="24"/>
        </w:rPr>
        <w:tab/>
      </w:r>
      <w:r w:rsidRPr="007F1850">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7F1850">
        <w:rPr>
          <w:rFonts w:ascii="GHEA Grapalat" w:hAnsi="GHEA Grapalat"/>
          <w:sz w:val="24"/>
          <w:szCs w:val="24"/>
        </w:rPr>
        <w:t>8</w:t>
      </w:r>
      <w:r w:rsidRPr="007F1850">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F1850">
        <w:rPr>
          <w:rFonts w:ascii="GHEA Grapalat" w:hAnsi="GHEA Grapalat"/>
          <w:sz w:val="24"/>
          <w:szCs w:val="24"/>
        </w:rPr>
        <w:t xml:space="preserve"> данного участника</w:t>
      </w:r>
      <w:r w:rsidRPr="007F1850">
        <w:rPr>
          <w:rFonts w:ascii="GHEA Grapalat" w:hAnsi="GHEA Grapalat"/>
          <w:sz w:val="24"/>
          <w:szCs w:val="24"/>
        </w:rPr>
        <w:t xml:space="preserve"> оценивается неуд</w:t>
      </w:r>
      <w:r w:rsidR="00A50C53" w:rsidRPr="007F1850">
        <w:rPr>
          <w:rFonts w:ascii="GHEA Grapalat" w:hAnsi="GHEA Grapalat"/>
          <w:sz w:val="24"/>
          <w:szCs w:val="24"/>
        </w:rPr>
        <w:t>овлетворительно и отклоняется</w:t>
      </w:r>
      <w:r w:rsidR="005D7FA6" w:rsidRPr="007F1850">
        <w:rPr>
          <w:rFonts w:ascii="GHEA Grapalat" w:hAnsi="GHEA Grapalat"/>
          <w:sz w:val="24"/>
          <w:szCs w:val="24"/>
        </w:rPr>
        <w:t>, а отобранным участником признается участник, занявший последующее место</w:t>
      </w:r>
      <w:r w:rsidR="00A50C53" w:rsidRPr="007F1850">
        <w:rPr>
          <w:rFonts w:ascii="GHEA Grapalat" w:hAnsi="GHEA Grapalat"/>
          <w:sz w:val="24"/>
          <w:szCs w:val="24"/>
        </w:rPr>
        <w:t>.</w:t>
      </w:r>
    </w:p>
    <w:p w14:paraId="4ECB6FD1" w14:textId="77777777" w:rsidR="006A649A"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8.1</w:t>
      </w:r>
      <w:r w:rsidR="00B81197" w:rsidRPr="007F1850">
        <w:rPr>
          <w:rFonts w:ascii="GHEA Grapalat" w:hAnsi="GHEA Grapalat"/>
          <w:sz w:val="24"/>
          <w:szCs w:val="24"/>
        </w:rPr>
        <w:t>0</w:t>
      </w:r>
      <w:r w:rsidRPr="007F1850">
        <w:rPr>
          <w:rFonts w:ascii="GHEA Grapalat" w:hAnsi="GHEA Grapalat"/>
          <w:sz w:val="24"/>
          <w:szCs w:val="24"/>
        </w:rPr>
        <w:t>.</w:t>
      </w:r>
      <w:r w:rsidR="00213830" w:rsidRPr="007F1850">
        <w:rPr>
          <w:rFonts w:ascii="GHEA Grapalat" w:hAnsi="GHEA Grapalat"/>
          <w:sz w:val="24"/>
          <w:szCs w:val="24"/>
        </w:rPr>
        <w:tab/>
      </w:r>
      <w:r w:rsidR="006A649A" w:rsidRPr="007F1850">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F1850" w:rsidDel="00A5199D">
        <w:rPr>
          <w:rFonts w:ascii="GHEA Grapalat" w:hAnsi="GHEA Grapalat"/>
          <w:sz w:val="24"/>
          <w:szCs w:val="24"/>
        </w:rPr>
        <w:t xml:space="preserve"> </w:t>
      </w:r>
      <w:r w:rsidR="006A649A" w:rsidRPr="007F1850">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D8D8295" w14:textId="77777777" w:rsidR="00EA58C8" w:rsidRPr="007F18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8.1</w:t>
      </w:r>
      <w:r w:rsidR="00B55371" w:rsidRPr="007F1850">
        <w:rPr>
          <w:rFonts w:ascii="GHEA Grapalat" w:hAnsi="GHEA Grapalat"/>
          <w:sz w:val="24"/>
          <w:szCs w:val="24"/>
        </w:rPr>
        <w:t>1</w:t>
      </w:r>
      <w:r w:rsidR="004409B1" w:rsidRPr="007F1850">
        <w:rPr>
          <w:rFonts w:ascii="GHEA Grapalat" w:hAnsi="GHEA Grapalat"/>
          <w:sz w:val="24"/>
          <w:szCs w:val="24"/>
        </w:rPr>
        <w:t>.</w:t>
      </w:r>
      <w:r w:rsidR="004409B1" w:rsidRPr="007F1850">
        <w:rPr>
          <w:rFonts w:ascii="GHEA Grapalat" w:hAnsi="GHEA Grapalat"/>
          <w:sz w:val="24"/>
          <w:szCs w:val="24"/>
        </w:rPr>
        <w:tab/>
      </w:r>
      <w:r w:rsidRPr="007F1850">
        <w:rPr>
          <w:rFonts w:ascii="GHEA Grapalat" w:hAnsi="GHEA Grapalat"/>
          <w:sz w:val="24"/>
          <w:szCs w:val="24"/>
        </w:rPr>
        <w:t>После вскрытия</w:t>
      </w:r>
      <w:r w:rsidR="00895E05" w:rsidRPr="007F1850">
        <w:rPr>
          <w:rFonts w:ascii="GHEA Grapalat" w:hAnsi="GHEA Grapalat"/>
          <w:sz w:val="24"/>
          <w:szCs w:val="24"/>
        </w:rPr>
        <w:t xml:space="preserve"> и оценки</w:t>
      </w:r>
      <w:r w:rsidRPr="007F185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F185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F1850">
        <w:rPr>
          <w:rFonts w:ascii="GHEA Grapalat" w:hAnsi="GHEA Grapalat"/>
          <w:sz w:val="24"/>
          <w:szCs w:val="24"/>
        </w:rPr>
        <w:t>.</w:t>
      </w:r>
    </w:p>
    <w:p w14:paraId="68D79047" w14:textId="77777777" w:rsidR="00E65F37" w:rsidRPr="007F18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8.1</w:t>
      </w:r>
      <w:r w:rsidR="00696900" w:rsidRPr="007F1850">
        <w:rPr>
          <w:rFonts w:ascii="GHEA Grapalat" w:hAnsi="GHEA Grapalat"/>
          <w:sz w:val="24"/>
          <w:szCs w:val="24"/>
        </w:rPr>
        <w:t>2</w:t>
      </w:r>
      <w:r w:rsidRPr="007F1850">
        <w:rPr>
          <w:rFonts w:ascii="GHEA Grapalat" w:hAnsi="GHEA Grapalat"/>
          <w:sz w:val="24"/>
          <w:szCs w:val="24"/>
        </w:rPr>
        <w:t>.</w:t>
      </w:r>
      <w:r w:rsidR="004409B1" w:rsidRPr="007F1850">
        <w:rPr>
          <w:rFonts w:ascii="GHEA Grapalat" w:hAnsi="GHEA Grapalat"/>
          <w:sz w:val="24"/>
          <w:szCs w:val="24"/>
        </w:rPr>
        <w:tab/>
      </w:r>
      <w:r w:rsidRPr="007F1850">
        <w:rPr>
          <w:rFonts w:ascii="GHEA Grapalat" w:hAnsi="GHEA Grapalat"/>
          <w:sz w:val="24"/>
          <w:szCs w:val="24"/>
        </w:rPr>
        <w:t>Не позднее чем на следующий рабочий день после завершения заседания по вскрытию</w:t>
      </w:r>
      <w:r w:rsidR="001E4A24" w:rsidRPr="007F1850">
        <w:rPr>
          <w:rFonts w:ascii="GHEA Grapalat" w:hAnsi="GHEA Grapalat"/>
          <w:sz w:val="24"/>
          <w:szCs w:val="24"/>
        </w:rPr>
        <w:t xml:space="preserve"> и оценке</w:t>
      </w:r>
      <w:r w:rsidRPr="007F1850">
        <w:rPr>
          <w:rFonts w:ascii="GHEA Grapalat" w:hAnsi="GHEA Grapalat"/>
          <w:sz w:val="24"/>
          <w:szCs w:val="24"/>
        </w:rPr>
        <w:t xml:space="preserve"> заявок секретарь комиссии: </w:t>
      </w:r>
    </w:p>
    <w:p w14:paraId="30C6E144" w14:textId="77777777" w:rsidR="00A24827" w:rsidRPr="007F1850"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1)</w:t>
      </w:r>
      <w:r w:rsidR="00DC64B5" w:rsidRPr="007F1850">
        <w:rPr>
          <w:rFonts w:ascii="GHEA Grapalat" w:hAnsi="GHEA Grapalat"/>
          <w:sz w:val="24"/>
          <w:szCs w:val="24"/>
        </w:rPr>
        <w:tab/>
      </w:r>
      <w:r w:rsidRPr="007F1850">
        <w:rPr>
          <w:rFonts w:ascii="GHEA Grapalat" w:hAnsi="GHEA Grapalat"/>
          <w:sz w:val="24"/>
          <w:szCs w:val="24"/>
        </w:rPr>
        <w:t>опубликовывает в бюллетене воспроизведенный (отсканированный) с</w:t>
      </w:r>
      <w:r w:rsidR="00DC64B5" w:rsidRPr="007F1850">
        <w:rPr>
          <w:rFonts w:ascii="Calibri" w:hAnsi="Calibri" w:cs="Calibri"/>
          <w:sz w:val="24"/>
          <w:szCs w:val="24"/>
          <w:lang w:val="en-US"/>
        </w:rPr>
        <w:t> </w:t>
      </w:r>
      <w:r w:rsidRPr="007F1850">
        <w:rPr>
          <w:rFonts w:ascii="GHEA Grapalat" w:hAnsi="GHEA Grapalat"/>
          <w:sz w:val="24"/>
          <w:szCs w:val="24"/>
        </w:rPr>
        <w:t>оригинала вариант протокола заседания по вскрытию</w:t>
      </w:r>
      <w:r w:rsidR="00621ADE" w:rsidRPr="007F1850">
        <w:rPr>
          <w:rFonts w:ascii="GHEA Grapalat" w:hAnsi="GHEA Grapalat"/>
          <w:sz w:val="24"/>
          <w:szCs w:val="24"/>
        </w:rPr>
        <w:t xml:space="preserve"> и оценке</w:t>
      </w:r>
      <w:r w:rsidRPr="007F1850">
        <w:rPr>
          <w:rFonts w:ascii="GHEA Grapalat" w:hAnsi="GHEA Grapalat"/>
          <w:sz w:val="24"/>
          <w:szCs w:val="24"/>
        </w:rPr>
        <w:t xml:space="preserve"> заявок</w:t>
      </w:r>
      <w:r w:rsidR="001E4A24" w:rsidRPr="007F185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F1850">
        <w:rPr>
          <w:rFonts w:ascii="GHEA Grapalat" w:hAnsi="GHEA Grapalat"/>
        </w:rPr>
        <w:t xml:space="preserve"> </w:t>
      </w:r>
      <w:r w:rsidR="001E4A24" w:rsidRPr="007F185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58BCAFA4" w14:textId="77777777" w:rsidR="008B73CD" w:rsidRPr="007F1850"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7F1850">
        <w:rPr>
          <w:rFonts w:ascii="GHEA Grapalat" w:hAnsi="GHEA Grapalat"/>
          <w:sz w:val="24"/>
          <w:szCs w:val="24"/>
        </w:rPr>
        <w:t>2)</w:t>
      </w:r>
      <w:r w:rsidR="00DC64B5" w:rsidRPr="007F1850">
        <w:rPr>
          <w:rFonts w:ascii="GHEA Grapalat" w:hAnsi="GHEA Grapalat"/>
          <w:sz w:val="24"/>
          <w:szCs w:val="24"/>
        </w:rPr>
        <w:tab/>
      </w:r>
      <w:r w:rsidRPr="007F1850">
        <w:rPr>
          <w:rFonts w:ascii="GHEA Grapalat" w:hAnsi="GHEA Grapalat"/>
          <w:sz w:val="24"/>
          <w:szCs w:val="24"/>
        </w:rPr>
        <w:t>опубликовывает в бюллетене воспроизведенные (отсканированные) с</w:t>
      </w:r>
      <w:r w:rsidR="00DC64B5" w:rsidRPr="007F1850">
        <w:rPr>
          <w:rFonts w:ascii="Calibri" w:hAnsi="Calibri" w:cs="Calibri"/>
          <w:sz w:val="24"/>
          <w:szCs w:val="24"/>
          <w:lang w:val="en-US"/>
        </w:rPr>
        <w:t> </w:t>
      </w:r>
      <w:r w:rsidRPr="007F1850">
        <w:rPr>
          <w:rFonts w:ascii="GHEA Grapalat" w:hAnsi="GHEA Grapalat"/>
          <w:sz w:val="24"/>
          <w:szCs w:val="24"/>
        </w:rPr>
        <w:t>подписанных им и присутствующими на заседании по вскрытию</w:t>
      </w:r>
      <w:r w:rsidR="00621ADE" w:rsidRPr="007F1850">
        <w:rPr>
          <w:rFonts w:ascii="GHEA Grapalat" w:hAnsi="GHEA Grapalat"/>
          <w:sz w:val="24"/>
          <w:szCs w:val="24"/>
        </w:rPr>
        <w:t xml:space="preserve"> и оценке</w:t>
      </w:r>
      <w:r w:rsidRPr="007F1850">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F1850">
        <w:rPr>
          <w:rFonts w:ascii="GHEA Grapalat" w:hAnsi="GHEA Grapalat"/>
          <w:sz w:val="24"/>
          <w:szCs w:val="24"/>
        </w:rPr>
        <w:t xml:space="preserve"> и оценке</w:t>
      </w:r>
      <w:r w:rsidRPr="007F185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AAFA6C" w14:textId="77777777" w:rsidR="0052468C" w:rsidRPr="007F1850" w:rsidRDefault="008769B4"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5B6DCF" w:rsidRPr="007F1850">
        <w:rPr>
          <w:rFonts w:ascii="GHEA Grapalat" w:hAnsi="GHEA Grapalat"/>
          <w:lang w:val="hy-AM"/>
        </w:rPr>
        <w:t>1</w:t>
      </w:r>
      <w:r w:rsidR="00762474" w:rsidRPr="007F1850">
        <w:rPr>
          <w:rFonts w:ascii="GHEA Grapalat" w:hAnsi="GHEA Grapalat"/>
        </w:rPr>
        <w:t>3</w:t>
      </w:r>
      <w:r w:rsidR="00493CC7" w:rsidRPr="007F1850">
        <w:rPr>
          <w:rFonts w:ascii="GHEA Grapalat" w:hAnsi="GHEA Grapalat"/>
        </w:rPr>
        <w:t>.</w:t>
      </w:r>
      <w:r w:rsidR="00493CC7" w:rsidRPr="007F1850">
        <w:rPr>
          <w:rFonts w:ascii="GHEA Grapalat" w:hAnsi="GHEA Grapalat"/>
        </w:rPr>
        <w:tab/>
      </w:r>
      <w:r w:rsidR="0052468C" w:rsidRPr="007F1850">
        <w:rPr>
          <w:rFonts w:ascii="GHEA Grapalat" w:hAnsi="GHEA Grapalat"/>
        </w:rPr>
        <w:t xml:space="preserve">В случае выявления </w:t>
      </w:r>
      <w:r w:rsidR="0052468C" w:rsidRPr="007F1850">
        <w:rPr>
          <w:rFonts w:ascii="GHEA Grapalat" w:hAnsi="GHEA Grapalat"/>
          <w:color w:val="000000" w:themeColor="text1"/>
        </w:rPr>
        <w:t xml:space="preserve">оснований, предусмотренных пунктом 6 части 1 </w:t>
      </w:r>
      <w:r w:rsidR="0052468C" w:rsidRPr="007F1850">
        <w:rPr>
          <w:rFonts w:ascii="GHEA Grapalat" w:hAnsi="GHEA Grapalat"/>
          <w:color w:val="000000" w:themeColor="text1"/>
        </w:rPr>
        <w:lastRenderedPageBreak/>
        <w:t xml:space="preserve">статьи 6 Закона, </w:t>
      </w:r>
      <w:r w:rsidR="0052468C" w:rsidRPr="007F185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7F1850">
        <w:rPr>
          <w:rFonts w:ascii="GHEA Grapalat" w:hAnsi="GHEA Grapalat"/>
        </w:rPr>
        <w:t>.</w:t>
      </w:r>
      <w:r w:rsidR="0088745E" w:rsidRPr="007F1850">
        <w:rPr>
          <w:rFonts w:ascii="GHEA Grapalat" w:hAnsi="GHEA Grapalat"/>
        </w:rPr>
        <w:t xml:space="preserve"> </w:t>
      </w:r>
      <w:r w:rsidR="00D17C45" w:rsidRPr="007F1850">
        <w:rPr>
          <w:rFonts w:ascii="GHEA Grapalat" w:hAnsi="GHEA Grapalat"/>
        </w:rPr>
        <w:t>Мотивированное решение руководителя заказчика уполномоченный орган публикует в бюллетене</w:t>
      </w:r>
      <w:r w:rsidR="00507A99" w:rsidRPr="007F1850">
        <w:rPr>
          <w:rFonts w:ascii="GHEA Grapalat" w:hAnsi="GHEA Grapalat"/>
        </w:rPr>
        <w:t xml:space="preserve"> в течение пяти рабочих дней, </w:t>
      </w:r>
      <w:r w:rsidR="00507A99" w:rsidRPr="007F1850">
        <w:rPr>
          <w:rStyle w:val="ezkurwreuab5ozgtqnkl"/>
          <w:rFonts w:ascii="GHEA Grapalat" w:hAnsi="GHEA Grapalat"/>
        </w:rPr>
        <w:t>следующих</w:t>
      </w:r>
      <w:r w:rsidR="00507A99" w:rsidRPr="007F1850">
        <w:rPr>
          <w:rFonts w:ascii="GHEA Grapalat" w:hAnsi="GHEA Grapalat"/>
        </w:rPr>
        <w:t xml:space="preserve"> </w:t>
      </w:r>
      <w:r w:rsidR="00507A99" w:rsidRPr="007F1850">
        <w:rPr>
          <w:rStyle w:val="ezkurwreuab5ozgtqnkl"/>
          <w:rFonts w:ascii="GHEA Grapalat" w:hAnsi="GHEA Grapalat"/>
        </w:rPr>
        <w:t>за днем</w:t>
      </w:r>
      <w:r w:rsidR="00507A99" w:rsidRPr="007F1850">
        <w:rPr>
          <w:rFonts w:ascii="GHEA Grapalat" w:hAnsi="GHEA Grapalat"/>
        </w:rPr>
        <w:t xml:space="preserve"> </w:t>
      </w:r>
      <w:r w:rsidR="00507A99" w:rsidRPr="007F1850">
        <w:rPr>
          <w:rStyle w:val="ezkurwreuab5ozgtqnkl"/>
          <w:rFonts w:ascii="GHEA Grapalat" w:hAnsi="GHEA Grapalat"/>
        </w:rPr>
        <w:t>получения</w:t>
      </w:r>
      <w:r w:rsidR="00507A99" w:rsidRPr="007F1850">
        <w:rPr>
          <w:rFonts w:ascii="GHEA Grapalat" w:hAnsi="GHEA Grapalat"/>
        </w:rPr>
        <w:t xml:space="preserve"> </w:t>
      </w:r>
      <w:r w:rsidR="00507A99" w:rsidRPr="007F1850">
        <w:rPr>
          <w:rStyle w:val="ezkurwreuab5ozgtqnkl"/>
          <w:rFonts w:ascii="GHEA Grapalat" w:hAnsi="GHEA Grapalat"/>
        </w:rPr>
        <w:t>решения</w:t>
      </w:r>
      <w:r w:rsidR="00D17C45" w:rsidRPr="007F1850">
        <w:rPr>
          <w:rFonts w:ascii="GHEA Grapalat" w:hAnsi="GHEA Grapalat"/>
        </w:rPr>
        <w:t>.</w:t>
      </w:r>
      <w:r w:rsidR="0052468C" w:rsidRPr="007F1850">
        <w:rPr>
          <w:rFonts w:ascii="GHEA Grapalat" w:hAnsi="GHEA Grapalat"/>
        </w:rPr>
        <w:t xml:space="preserve"> При этом указанное в настоящем пункте решение руководитель заказчика выносит на десятый ден</w:t>
      </w:r>
      <w:r w:rsidR="00C143D2" w:rsidRPr="007F1850">
        <w:rPr>
          <w:rFonts w:ascii="GHEA Grapalat" w:hAnsi="GHEA Grapalat"/>
        </w:rPr>
        <w:t>ь</w:t>
      </w:r>
      <w:r w:rsidR="0052468C" w:rsidRPr="007F1850">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F55E4E4" w14:textId="77777777" w:rsidR="00B24E4B" w:rsidRPr="007F1850" w:rsidRDefault="000E53B7" w:rsidP="00B24E4B">
      <w:pPr>
        <w:widowControl w:val="0"/>
        <w:tabs>
          <w:tab w:val="left" w:pos="1276"/>
        </w:tabs>
        <w:rPr>
          <w:rFonts w:ascii="GHEA Grapalat" w:hAnsi="GHEA Grapalat"/>
        </w:rPr>
      </w:pPr>
      <w:r w:rsidRPr="007F1850">
        <w:rPr>
          <w:rFonts w:ascii="GHEA Grapalat" w:hAnsi="GHEA Grapalat"/>
        </w:rPr>
        <w:t>Е</w:t>
      </w:r>
      <w:r w:rsidR="00B24E4B" w:rsidRPr="007F1850">
        <w:rPr>
          <w:rFonts w:ascii="GHEA Grapalat" w:hAnsi="GHEA Grapalat"/>
        </w:rPr>
        <w:t>сли:</w:t>
      </w:r>
    </w:p>
    <w:p w14:paraId="6D3AC8A1" w14:textId="77777777" w:rsidR="00B24E4B" w:rsidRPr="007F1850" w:rsidRDefault="00B24E4B" w:rsidP="00B24E4B">
      <w:pPr>
        <w:pStyle w:val="ListParagraph"/>
        <w:widowControl w:val="0"/>
        <w:numPr>
          <w:ilvl w:val="0"/>
          <w:numId w:val="31"/>
        </w:numPr>
        <w:ind w:left="0" w:firstLine="284"/>
        <w:contextualSpacing/>
        <w:jc w:val="both"/>
        <w:rPr>
          <w:rFonts w:ascii="GHEA Grapalat" w:hAnsi="GHEA Grapalat"/>
        </w:rPr>
      </w:pPr>
      <w:r w:rsidRPr="007F185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32FC579" w14:textId="77777777" w:rsidR="00B24E4B" w:rsidRPr="007F1850" w:rsidRDefault="00B24E4B" w:rsidP="00B24E4B">
      <w:pPr>
        <w:pStyle w:val="ListParagraph"/>
        <w:widowControl w:val="0"/>
        <w:numPr>
          <w:ilvl w:val="0"/>
          <w:numId w:val="31"/>
        </w:numPr>
        <w:ind w:left="0" w:firstLine="284"/>
        <w:contextualSpacing/>
        <w:jc w:val="both"/>
        <w:rPr>
          <w:ins w:id="4" w:author="Vardan" w:date="2022-10-30T00:00:00Z"/>
          <w:rFonts w:ascii="GHEA Grapalat" w:hAnsi="GHEA Grapalat"/>
        </w:rPr>
      </w:pPr>
      <w:r w:rsidRPr="007F185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7F1850">
        <w:rPr>
          <w:rFonts w:ascii="GHEA Grapalat" w:hAnsi="GHEA Grapalat"/>
        </w:rPr>
        <w:t>была осуществлена</w:t>
      </w:r>
      <w:r w:rsidRPr="007F1850">
        <w:rPr>
          <w:rFonts w:ascii="GHEA Grapalat" w:hAnsi="GHEA Grapalat"/>
        </w:rPr>
        <w:t xml:space="preserve"> по истечении срока представления решения уполномоченному органу, но не позднее </w:t>
      </w:r>
      <w:r w:rsidR="007E2805" w:rsidRPr="007F1850">
        <w:rPr>
          <w:rFonts w:ascii="GHEA Grapalat" w:hAnsi="GHEA Grapalat"/>
        </w:rPr>
        <w:t xml:space="preserve">истечения </w:t>
      </w:r>
      <w:r w:rsidR="00F97C74" w:rsidRPr="007F1850">
        <w:rPr>
          <w:rFonts w:ascii="GHEA Grapalat" w:hAnsi="GHEA Grapalat"/>
        </w:rPr>
        <w:t>сорокодневного срока</w:t>
      </w:r>
      <w:r w:rsidR="00F97C74" w:rsidRPr="007F1850" w:rsidDel="00F97C74">
        <w:rPr>
          <w:rFonts w:ascii="GHEA Grapalat" w:hAnsi="GHEA Grapalat"/>
        </w:rPr>
        <w:t xml:space="preserve"> </w:t>
      </w:r>
      <w:r w:rsidR="007E2805" w:rsidRPr="007F1850">
        <w:rPr>
          <w:rFonts w:ascii="GHEA Grapalat" w:hAnsi="GHEA Grapalat"/>
        </w:rPr>
        <w:t>установленн</w:t>
      </w:r>
      <w:r w:rsidR="00F97C74" w:rsidRPr="007F1850">
        <w:rPr>
          <w:rFonts w:ascii="GHEA Grapalat" w:hAnsi="GHEA Grapalat"/>
        </w:rPr>
        <w:t>ого</w:t>
      </w:r>
      <w:r w:rsidR="007E2805" w:rsidRPr="007F1850">
        <w:rPr>
          <w:rFonts w:ascii="GHEA Grapalat" w:hAnsi="GHEA Grapalat"/>
        </w:rPr>
        <w:t xml:space="preserve"> для включения </w:t>
      </w:r>
      <w:r w:rsidR="00F97C74" w:rsidRPr="007F1850">
        <w:rPr>
          <w:rFonts w:ascii="GHEA Grapalat" w:hAnsi="GHEA Grapalat"/>
        </w:rPr>
        <w:t xml:space="preserve">уполномоченным органом </w:t>
      </w:r>
      <w:r w:rsidR="007E2805" w:rsidRPr="007F1850">
        <w:rPr>
          <w:rFonts w:ascii="GHEA Grapalat" w:hAnsi="GHEA Grapalat"/>
        </w:rPr>
        <w:t xml:space="preserve">участника </w:t>
      </w:r>
      <w:r w:rsidRPr="007F1850">
        <w:rPr>
          <w:rFonts w:ascii="GHEA Grapalat" w:hAnsi="GHEA Grapalat"/>
        </w:rPr>
        <w:t xml:space="preserve"> в список, </w:t>
      </w:r>
      <w:r w:rsidR="000A1DB5" w:rsidRPr="007F1850">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7F185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AB76588" w14:textId="77777777" w:rsidR="00544A12" w:rsidRPr="007F1850" w:rsidRDefault="006435F5" w:rsidP="00637CD2">
      <w:pPr>
        <w:widowControl w:val="0"/>
        <w:tabs>
          <w:tab w:val="left" w:pos="1134"/>
        </w:tabs>
        <w:ind w:left="-360"/>
        <w:jc w:val="both"/>
        <w:rPr>
          <w:rFonts w:ascii="GHEA Grapalat" w:hAnsi="GHEA Grapalat" w:cs="Sylfaen"/>
        </w:rPr>
      </w:pPr>
      <w:r w:rsidRPr="007F1850">
        <w:rPr>
          <w:rFonts w:ascii="GHEA Grapalat" w:hAnsi="GHEA Grapalat" w:cs="Sylfaen"/>
        </w:rPr>
        <w:t xml:space="preserve">       </w:t>
      </w:r>
      <w:r w:rsidR="00C20AD3" w:rsidRPr="007F1850">
        <w:rPr>
          <w:rFonts w:ascii="GHEA Grapalat" w:hAnsi="GHEA Grapalat" w:cs="Sylfaen"/>
        </w:rPr>
        <w:t>При этом</w:t>
      </w:r>
      <w:r w:rsidR="00544A12" w:rsidRPr="007F1850">
        <w:rPr>
          <w:rFonts w:ascii="GHEA Grapalat" w:hAnsi="GHEA Grapalat" w:cs="Sylfaen"/>
        </w:rPr>
        <w:t>;</w:t>
      </w:r>
    </w:p>
    <w:p w14:paraId="48BF038D" w14:textId="77777777" w:rsidR="00C20AD3" w:rsidRPr="007F1850" w:rsidRDefault="00544A12" w:rsidP="00637CD2">
      <w:pPr>
        <w:widowControl w:val="0"/>
        <w:tabs>
          <w:tab w:val="left" w:pos="1134"/>
        </w:tabs>
        <w:ind w:left="-360"/>
        <w:jc w:val="both"/>
        <w:rPr>
          <w:rFonts w:ascii="GHEA Grapalat" w:hAnsi="GHEA Grapalat" w:cs="Sylfaen"/>
        </w:rPr>
      </w:pPr>
      <w:r w:rsidRPr="007F1850">
        <w:rPr>
          <w:rFonts w:ascii="GHEA Grapalat" w:hAnsi="GHEA Grapalat" w:cs="Sylfaen"/>
        </w:rPr>
        <w:t>-</w:t>
      </w:r>
      <w:r w:rsidR="00C20AD3" w:rsidRPr="007F1850">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7F1850">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7F1850">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7F1850">
        <w:rPr>
          <w:rFonts w:ascii="GHEA Grapalat" w:hAnsi="GHEA Grapalat" w:cs="Sylfaen"/>
        </w:rPr>
        <w:t>,</w:t>
      </w:r>
      <w:r w:rsidRPr="007F1850">
        <w:rPr>
          <w:rFonts w:ascii="GHEA Grapalat" w:hAnsi="GHEA Grapalat" w:cs="Sylfaen"/>
        </w:rPr>
        <w:t xml:space="preserve"> </w:t>
      </w:r>
      <w:r w:rsidR="00C20AD3" w:rsidRPr="007F1850">
        <w:rPr>
          <w:rFonts w:ascii="GHEA Grapalat" w:hAnsi="GHEA Grapalat" w:cs="Sylfaen"/>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w:t>
      </w:r>
      <w:r w:rsidR="00C20AD3" w:rsidRPr="007F1850">
        <w:rPr>
          <w:rFonts w:ascii="GHEA Grapalat" w:hAnsi="GHEA Grapalat" w:cs="Sylfaen"/>
        </w:rPr>
        <w:lastRenderedPageBreak/>
        <w:t>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7F1850">
        <w:rPr>
          <w:rFonts w:ascii="GHEA Grapalat" w:hAnsi="GHEA Grapalat" w:cs="Sylfaen"/>
        </w:rPr>
        <w:t>,</w:t>
      </w:r>
    </w:p>
    <w:p w14:paraId="62F80D57" w14:textId="77777777" w:rsidR="004B64BD" w:rsidRPr="007F1850" w:rsidRDefault="004B64BD" w:rsidP="004B64BD">
      <w:pPr>
        <w:widowControl w:val="0"/>
        <w:tabs>
          <w:tab w:val="left" w:pos="0"/>
        </w:tabs>
        <w:ind w:left="-284" w:firstLine="785"/>
        <w:jc w:val="both"/>
        <w:rPr>
          <w:rFonts w:ascii="GHEA Grapalat" w:hAnsi="GHEA Grapalat" w:cs="Sylfaen"/>
        </w:rPr>
      </w:pPr>
      <w:r w:rsidRPr="007F1850">
        <w:rPr>
          <w:rFonts w:ascii="GHEA Grapalat" w:hAnsi="GHEA Grapalat" w:cs="Sylfaen"/>
        </w:rPr>
        <w:t xml:space="preserve">- </w:t>
      </w:r>
      <w:r w:rsidR="00264F97" w:rsidRPr="007F1850">
        <w:rPr>
          <w:rFonts w:ascii="GHEA Grapalat" w:hAnsi="GHEA Grapalat" w:cs="Sylfaen"/>
        </w:rPr>
        <w:t>о</w:t>
      </w:r>
      <w:r w:rsidRPr="007F1850">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568C7C53" w14:textId="77777777" w:rsidR="00A63D83" w:rsidRPr="007F1850" w:rsidRDefault="00A63D83" w:rsidP="00B46D58">
      <w:pPr>
        <w:widowControl w:val="0"/>
        <w:tabs>
          <w:tab w:val="left" w:pos="1276"/>
        </w:tabs>
        <w:spacing w:after="160"/>
        <w:ind w:firstLine="567"/>
        <w:jc w:val="both"/>
        <w:rPr>
          <w:rFonts w:ascii="GHEA Grapalat" w:hAnsi="GHEA Grapalat"/>
        </w:rPr>
      </w:pPr>
      <w:r w:rsidRPr="007F1850">
        <w:rPr>
          <w:rFonts w:ascii="GHEA Grapalat" w:hAnsi="GHEA Grapalat"/>
        </w:rPr>
        <w:t>8.1</w:t>
      </w:r>
      <w:r w:rsidR="008067C5" w:rsidRPr="007F1850">
        <w:rPr>
          <w:rFonts w:ascii="GHEA Grapalat" w:hAnsi="GHEA Grapalat"/>
        </w:rPr>
        <w:t>4</w:t>
      </w:r>
      <w:r w:rsidR="00A31DCA" w:rsidRPr="007F185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68A5923" w14:textId="77777777" w:rsidR="00A23E7B" w:rsidRPr="007F1850"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8.1</w:t>
      </w:r>
      <w:r w:rsidR="00FE1D95" w:rsidRPr="007F1850">
        <w:rPr>
          <w:rFonts w:ascii="GHEA Grapalat" w:hAnsi="GHEA Grapalat"/>
          <w:sz w:val="24"/>
          <w:szCs w:val="24"/>
        </w:rPr>
        <w:t>5</w:t>
      </w:r>
      <w:r w:rsidRPr="007F1850">
        <w:rPr>
          <w:rFonts w:ascii="GHEA Grapalat" w:hAnsi="GHEA Grapalat"/>
          <w:sz w:val="24"/>
          <w:szCs w:val="24"/>
        </w:rPr>
        <w:t xml:space="preserve"> </w:t>
      </w:r>
      <w:r w:rsidR="00A74478" w:rsidRPr="007F1850">
        <w:rPr>
          <w:rFonts w:ascii="GHEA Grapalat" w:hAnsi="GHEA Grapalat"/>
          <w:sz w:val="24"/>
          <w:szCs w:val="24"/>
        </w:rPr>
        <w:t>Документы, указанные в пунктах 8.</w:t>
      </w:r>
      <w:r w:rsidR="00D0532E" w:rsidRPr="007F1850">
        <w:rPr>
          <w:rFonts w:ascii="GHEA Grapalat" w:hAnsi="GHEA Grapalat"/>
          <w:sz w:val="24"/>
          <w:szCs w:val="24"/>
        </w:rPr>
        <w:t>8</w:t>
      </w:r>
      <w:r w:rsidR="00A74478" w:rsidRPr="007F1850">
        <w:rPr>
          <w:rFonts w:ascii="GHEA Grapalat" w:hAnsi="GHEA Grapalat"/>
          <w:sz w:val="24"/>
          <w:szCs w:val="24"/>
        </w:rPr>
        <w:t xml:space="preserve"> и 8.</w:t>
      </w:r>
      <w:r w:rsidR="00D0532E" w:rsidRPr="007F1850">
        <w:rPr>
          <w:rFonts w:ascii="GHEA Grapalat" w:hAnsi="GHEA Grapalat"/>
          <w:sz w:val="24"/>
          <w:szCs w:val="24"/>
        </w:rPr>
        <w:t>9</w:t>
      </w:r>
      <w:r w:rsidR="00A74478" w:rsidRPr="007F185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7F1850">
        <w:rPr>
          <w:rFonts w:ascii="GHEA Grapalat" w:hAnsi="GHEA Grapalat"/>
        </w:rPr>
        <w:t xml:space="preserve"> </w:t>
      </w:r>
      <w:r w:rsidR="00A23E7B" w:rsidRPr="007F185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8A7D83" w14:textId="77777777" w:rsidR="002B121D" w:rsidRPr="007F1850"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7F1850">
        <w:rPr>
          <w:rFonts w:ascii="GHEA Grapalat" w:hAnsi="GHEA Grapalat"/>
          <w:sz w:val="24"/>
          <w:szCs w:val="24"/>
        </w:rPr>
        <w:t>8.</w:t>
      </w:r>
      <w:r w:rsidR="0093610F" w:rsidRPr="007F1850">
        <w:rPr>
          <w:rFonts w:ascii="GHEA Grapalat" w:hAnsi="GHEA Grapalat"/>
          <w:sz w:val="24"/>
          <w:szCs w:val="24"/>
        </w:rPr>
        <w:t>1</w:t>
      </w:r>
      <w:r w:rsidR="00D51DF5" w:rsidRPr="007F1850">
        <w:rPr>
          <w:rFonts w:ascii="GHEA Grapalat" w:hAnsi="GHEA Grapalat"/>
          <w:sz w:val="24"/>
          <w:szCs w:val="24"/>
        </w:rPr>
        <w:t>6</w:t>
      </w:r>
      <w:r w:rsidR="00EE0CB1" w:rsidRPr="007F1850">
        <w:rPr>
          <w:rFonts w:ascii="GHEA Grapalat" w:hAnsi="GHEA Grapalat"/>
          <w:sz w:val="24"/>
          <w:szCs w:val="24"/>
        </w:rPr>
        <w:t>.</w:t>
      </w:r>
      <w:r w:rsidR="00EE0CB1" w:rsidRPr="007F1850">
        <w:rPr>
          <w:rFonts w:ascii="GHEA Grapalat" w:hAnsi="GHEA Grapalat"/>
          <w:sz w:val="24"/>
          <w:szCs w:val="24"/>
        </w:rPr>
        <w:tab/>
      </w:r>
      <w:r w:rsidRPr="007F185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DF6B6" w14:textId="77777777" w:rsidR="00BF1CBD" w:rsidRPr="007F1850" w:rsidRDefault="00B5219E" w:rsidP="00BF1CBD">
      <w:pPr>
        <w:widowControl w:val="0"/>
        <w:tabs>
          <w:tab w:val="left" w:pos="1276"/>
        </w:tabs>
        <w:spacing w:after="160"/>
        <w:ind w:firstLine="567"/>
        <w:contextualSpacing/>
        <w:jc w:val="both"/>
        <w:rPr>
          <w:rFonts w:ascii="GHEA Grapalat" w:hAnsi="GHEA Grapalat"/>
          <w:spacing w:val="-4"/>
        </w:rPr>
      </w:pPr>
      <w:r w:rsidRPr="007F1850">
        <w:rPr>
          <w:rFonts w:ascii="GHEA Grapalat" w:hAnsi="GHEA Grapalat"/>
          <w:spacing w:val="-4"/>
        </w:rPr>
        <w:t>8</w:t>
      </w:r>
      <w:r w:rsidR="00A150A9" w:rsidRPr="007F1850">
        <w:rPr>
          <w:rFonts w:ascii="GHEA Grapalat" w:hAnsi="GHEA Grapalat"/>
          <w:spacing w:val="-4"/>
        </w:rPr>
        <w:t>.</w:t>
      </w:r>
      <w:r w:rsidR="0093610F" w:rsidRPr="007F1850">
        <w:rPr>
          <w:rFonts w:ascii="GHEA Grapalat" w:hAnsi="GHEA Grapalat"/>
          <w:spacing w:val="-4"/>
        </w:rPr>
        <w:t>1</w:t>
      </w:r>
      <w:r w:rsidR="00A161B0" w:rsidRPr="007F1850">
        <w:rPr>
          <w:rFonts w:ascii="GHEA Grapalat" w:hAnsi="GHEA Grapalat"/>
          <w:spacing w:val="-4"/>
        </w:rPr>
        <w:t>7</w:t>
      </w:r>
      <w:r w:rsidR="00EE0CB1" w:rsidRPr="007F1850">
        <w:rPr>
          <w:rFonts w:ascii="GHEA Grapalat" w:hAnsi="GHEA Grapalat"/>
          <w:spacing w:val="-4"/>
        </w:rPr>
        <w:t>.</w:t>
      </w:r>
      <w:r w:rsidR="00EE0CB1" w:rsidRPr="007F1850">
        <w:rPr>
          <w:rFonts w:ascii="GHEA Grapalat" w:hAnsi="GHEA Grapalat"/>
          <w:spacing w:val="-4"/>
        </w:rPr>
        <w:tab/>
      </w:r>
      <w:r w:rsidR="00BF1CBD" w:rsidRPr="007F1850">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CEE8214" w14:textId="77777777" w:rsidR="00BF1CBD" w:rsidRPr="007F1850" w:rsidRDefault="00BF1CBD" w:rsidP="00BF1CBD">
      <w:pPr>
        <w:widowControl w:val="0"/>
        <w:spacing w:after="160"/>
        <w:ind w:firstLine="567"/>
        <w:contextualSpacing/>
        <w:jc w:val="both"/>
        <w:rPr>
          <w:rFonts w:ascii="GHEA Grapalat" w:hAnsi="GHEA Grapalat"/>
          <w:spacing w:val="-4"/>
        </w:rPr>
      </w:pPr>
      <w:r w:rsidRPr="007F1850">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5010A91" w14:textId="072F575D" w:rsidR="002B103D"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0E624C" w:rsidRPr="007F1850">
        <w:rPr>
          <w:rFonts w:ascii="GHEA Grapalat" w:hAnsi="GHEA Grapalat"/>
          <w:sz w:val="24"/>
          <w:szCs w:val="24"/>
          <w:lang w:val="hy-AM"/>
        </w:rPr>
        <w:t>1</w:t>
      </w:r>
      <w:r w:rsidR="00B325AF" w:rsidRPr="007F1850">
        <w:rPr>
          <w:rFonts w:ascii="GHEA Grapalat" w:hAnsi="GHEA Grapalat"/>
          <w:sz w:val="24"/>
          <w:szCs w:val="24"/>
        </w:rPr>
        <w:t>8</w:t>
      </w:r>
      <w:r w:rsidRPr="007F1850">
        <w:rPr>
          <w:rFonts w:ascii="GHEA Grapalat" w:hAnsi="GHEA Grapalat"/>
          <w:sz w:val="24"/>
          <w:szCs w:val="24"/>
        </w:rPr>
        <w:t>.</w:t>
      </w:r>
      <w:r w:rsidR="00EE0CB1" w:rsidRPr="007F1850">
        <w:rPr>
          <w:rFonts w:ascii="GHEA Grapalat" w:hAnsi="GHEA Grapalat"/>
          <w:sz w:val="24"/>
          <w:szCs w:val="24"/>
        </w:rPr>
        <w:tab/>
      </w:r>
      <w:r w:rsidRPr="007F1850">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3FF133A" w14:textId="77777777" w:rsidR="00583092" w:rsidRPr="007F1850" w:rsidRDefault="00A150A9"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E44A71" w:rsidRPr="007F1850">
        <w:rPr>
          <w:rFonts w:ascii="GHEA Grapalat" w:hAnsi="GHEA Grapalat"/>
        </w:rPr>
        <w:t>19</w:t>
      </w:r>
      <w:r w:rsidR="009F2C5D" w:rsidRPr="007F1850">
        <w:rPr>
          <w:rFonts w:ascii="GHEA Grapalat" w:hAnsi="GHEA Grapalat"/>
        </w:rPr>
        <w:t>.</w:t>
      </w:r>
      <w:r w:rsidR="009F2C5D" w:rsidRPr="007F1850">
        <w:rPr>
          <w:rFonts w:ascii="GHEA Grapalat" w:hAnsi="GHEA Grapalat"/>
        </w:rPr>
        <w:tab/>
      </w:r>
      <w:r w:rsidRPr="007F1850">
        <w:rPr>
          <w:rFonts w:ascii="GHEA Grapalat" w:hAnsi="GHEA Grapalat"/>
        </w:rPr>
        <w:t>В случае если отобранный участник не заключает (отказывается</w:t>
      </w:r>
      <w:r w:rsidR="00521B59" w:rsidRPr="007F1850">
        <w:rPr>
          <w:rFonts w:ascii="Calibri" w:hAnsi="Calibri" w:cs="Calibri"/>
          <w:lang w:val="en-US"/>
        </w:rPr>
        <w:t> </w:t>
      </w:r>
      <w:r w:rsidRPr="007F1850">
        <w:rPr>
          <w:rFonts w:ascii="GHEA Grapalat" w:hAnsi="GHEA Grapalat"/>
        </w:rPr>
        <w:t xml:space="preserve">заключать) договор или лишается права на заключение договора, </w:t>
      </w:r>
      <w:r w:rsidR="000702A0" w:rsidRPr="007F1850">
        <w:rPr>
          <w:rFonts w:ascii="GHEA Grapalat" w:hAnsi="GHEA Grapalat"/>
        </w:rPr>
        <w:t xml:space="preserve">решением комиссии </w:t>
      </w:r>
      <w:r w:rsidR="005F2F3B" w:rsidRPr="007F1850">
        <w:rPr>
          <w:rFonts w:ascii="GHEA Grapalat" w:hAnsi="GHEA Grapalat"/>
        </w:rPr>
        <w:t xml:space="preserve">отобранным  </w:t>
      </w:r>
      <w:r w:rsidRPr="007F1850">
        <w:rPr>
          <w:rFonts w:ascii="GHEA Grapalat" w:hAnsi="GHEA Grapalat"/>
        </w:rPr>
        <w:t>участник</w:t>
      </w:r>
      <w:r w:rsidR="005F2F3B" w:rsidRPr="007F1850">
        <w:rPr>
          <w:rFonts w:ascii="GHEA Grapalat" w:hAnsi="GHEA Grapalat"/>
        </w:rPr>
        <w:t xml:space="preserve">ом </w:t>
      </w:r>
      <w:r w:rsidR="005F2F3B" w:rsidRPr="007F1850">
        <w:rPr>
          <w:rFonts w:ascii="GHEA Grapalat" w:hAnsi="GHEA Grapalat"/>
          <w:lang w:val="hy-AM"/>
        </w:rPr>
        <w:t xml:space="preserve"> </w:t>
      </w:r>
      <w:r w:rsidR="005F2F3B" w:rsidRPr="007F1850">
        <w:rPr>
          <w:rFonts w:ascii="GHEA Grapalat" w:hAnsi="GHEA Grapalat"/>
        </w:rPr>
        <w:t>признается участник занявший следующее место</w:t>
      </w:r>
      <w:r w:rsidR="00951CE5" w:rsidRPr="007F1850">
        <w:rPr>
          <w:rFonts w:ascii="GHEA Grapalat" w:hAnsi="GHEA Grapalat"/>
          <w:lang w:val="hy-AM"/>
        </w:rPr>
        <w:t xml:space="preserve"> </w:t>
      </w:r>
      <w:r w:rsidR="00951CE5" w:rsidRPr="007F1850">
        <w:rPr>
          <w:rFonts w:ascii="GHEA Grapalat" w:hAnsi="GHEA Grapalat"/>
        </w:rPr>
        <w:t>с</w:t>
      </w:r>
      <w:r w:rsidRPr="007F1850">
        <w:rPr>
          <w:rFonts w:ascii="GHEA Grapalat" w:hAnsi="GHEA Grapalat"/>
        </w:rPr>
        <w:t xml:space="preserve"> </w:t>
      </w:r>
      <w:r w:rsidR="00951CE5" w:rsidRPr="007F1850">
        <w:rPr>
          <w:rFonts w:ascii="GHEA Grapalat" w:hAnsi="GHEA Grapalat"/>
        </w:rPr>
        <w:t>применением процедуры</w:t>
      </w:r>
      <w:r w:rsidRPr="007F1850">
        <w:rPr>
          <w:rFonts w:ascii="GHEA Grapalat" w:hAnsi="GHEA Grapalat"/>
        </w:rPr>
        <w:t>, установленн</w:t>
      </w:r>
      <w:r w:rsidR="00951CE5" w:rsidRPr="007F1850">
        <w:rPr>
          <w:rFonts w:ascii="GHEA Grapalat" w:hAnsi="GHEA Grapalat"/>
        </w:rPr>
        <w:t>ой</w:t>
      </w:r>
      <w:r w:rsidRPr="007F1850">
        <w:rPr>
          <w:rFonts w:ascii="GHEA Grapalat" w:hAnsi="GHEA Grapalat"/>
        </w:rPr>
        <w:t xml:space="preserve"> пунктами 8.1</w:t>
      </w:r>
      <w:r w:rsidR="00625515" w:rsidRPr="007F1850">
        <w:rPr>
          <w:rFonts w:ascii="GHEA Grapalat" w:hAnsi="GHEA Grapalat"/>
        </w:rPr>
        <w:t>2</w:t>
      </w:r>
      <w:r w:rsidRPr="007F1850">
        <w:rPr>
          <w:rFonts w:ascii="GHEA Grapalat" w:hAnsi="GHEA Grapalat"/>
        </w:rPr>
        <w:t>-8.</w:t>
      </w:r>
      <w:r w:rsidR="00625515" w:rsidRPr="007F1850">
        <w:rPr>
          <w:rFonts w:ascii="GHEA Grapalat" w:hAnsi="GHEA Grapalat"/>
        </w:rPr>
        <w:t>18</w:t>
      </w:r>
      <w:r w:rsidR="007854B2" w:rsidRPr="007F1850">
        <w:rPr>
          <w:rFonts w:ascii="GHEA Grapalat" w:hAnsi="GHEA Grapalat"/>
        </w:rPr>
        <w:t xml:space="preserve"> </w:t>
      </w:r>
      <w:r w:rsidRPr="007F1850">
        <w:rPr>
          <w:rFonts w:ascii="GHEA Grapalat" w:hAnsi="GHEA Grapalat"/>
        </w:rPr>
        <w:t>части 1 настоящего Приглашения.</w:t>
      </w:r>
    </w:p>
    <w:p w14:paraId="5B915489" w14:textId="77777777" w:rsidR="00583092" w:rsidRPr="007F18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F1850">
        <w:rPr>
          <w:rFonts w:ascii="GHEA Grapalat" w:hAnsi="GHEA Grapalat"/>
          <w:sz w:val="24"/>
          <w:szCs w:val="24"/>
        </w:rPr>
        <w:t>8.</w:t>
      </w:r>
      <w:r w:rsidR="0022247D" w:rsidRPr="007F1850">
        <w:rPr>
          <w:rFonts w:ascii="GHEA Grapalat" w:hAnsi="GHEA Grapalat"/>
          <w:sz w:val="24"/>
          <w:szCs w:val="24"/>
        </w:rPr>
        <w:t>2</w:t>
      </w:r>
      <w:r w:rsidR="005D0468" w:rsidRPr="007F1850">
        <w:rPr>
          <w:rFonts w:ascii="GHEA Grapalat" w:hAnsi="GHEA Grapalat"/>
          <w:sz w:val="24"/>
          <w:szCs w:val="24"/>
        </w:rPr>
        <w:t>0</w:t>
      </w:r>
      <w:r w:rsidR="00FA2DBA" w:rsidRPr="007F1850">
        <w:rPr>
          <w:rFonts w:ascii="GHEA Grapalat" w:hAnsi="GHEA Grapalat"/>
          <w:sz w:val="24"/>
          <w:szCs w:val="24"/>
        </w:rPr>
        <w:t>.</w:t>
      </w:r>
      <w:r w:rsidR="00FA2DBA" w:rsidRPr="007F1850">
        <w:rPr>
          <w:rFonts w:ascii="GHEA Grapalat" w:hAnsi="GHEA Grapalat"/>
          <w:sz w:val="24"/>
          <w:szCs w:val="24"/>
        </w:rPr>
        <w:tab/>
      </w:r>
      <w:r w:rsidRPr="007F185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164FC02" w14:textId="77777777" w:rsidR="00583092" w:rsidRPr="007F1850" w:rsidRDefault="00662165" w:rsidP="00B46D58">
      <w:pPr>
        <w:pStyle w:val="BodyTextIndent2"/>
        <w:widowControl w:val="0"/>
        <w:spacing w:after="160" w:line="240" w:lineRule="auto"/>
        <w:ind w:firstLine="567"/>
        <w:rPr>
          <w:rFonts w:ascii="GHEA Grapalat" w:hAnsi="GHEA Grapalat"/>
          <w:sz w:val="24"/>
          <w:szCs w:val="24"/>
        </w:rPr>
      </w:pPr>
      <w:r w:rsidRPr="007F185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7F1850">
        <w:rPr>
          <w:rFonts w:ascii="GHEA Grapalat" w:hAnsi="GHEA Grapalat"/>
          <w:sz w:val="24"/>
          <w:szCs w:val="24"/>
        </w:rPr>
        <w:lastRenderedPageBreak/>
        <w:t>несоответствующие действительности, то заявка этого участника отклоняется.</w:t>
      </w:r>
    </w:p>
    <w:p w14:paraId="4A24DCAD" w14:textId="77777777" w:rsidR="00583092"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5A79EE" w:rsidRPr="007F1850">
        <w:rPr>
          <w:rFonts w:ascii="GHEA Grapalat" w:hAnsi="GHEA Grapalat"/>
          <w:sz w:val="24"/>
          <w:szCs w:val="24"/>
        </w:rPr>
        <w:t>2</w:t>
      </w:r>
      <w:r w:rsidR="000241CA" w:rsidRPr="007F1850">
        <w:rPr>
          <w:rFonts w:ascii="GHEA Grapalat" w:hAnsi="GHEA Grapalat"/>
          <w:sz w:val="24"/>
          <w:szCs w:val="24"/>
        </w:rPr>
        <w:t>1</w:t>
      </w:r>
      <w:r w:rsidRPr="007F1850">
        <w:rPr>
          <w:rFonts w:ascii="GHEA Grapalat" w:hAnsi="GHEA Grapalat"/>
          <w:sz w:val="24"/>
          <w:szCs w:val="24"/>
        </w:rPr>
        <w:t>.</w:t>
      </w:r>
      <w:r w:rsidR="00FA2DBA" w:rsidRPr="007F1850">
        <w:rPr>
          <w:rFonts w:ascii="GHEA Grapalat" w:hAnsi="GHEA Grapalat"/>
          <w:sz w:val="24"/>
          <w:szCs w:val="24"/>
        </w:rPr>
        <w:tab/>
      </w:r>
      <w:r w:rsidRPr="007F1850">
        <w:rPr>
          <w:rFonts w:ascii="GHEA Grapalat" w:hAnsi="GHEA Grapalat"/>
          <w:sz w:val="24"/>
          <w:szCs w:val="24"/>
        </w:rPr>
        <w:t>С целью применения пункта 8.</w:t>
      </w:r>
      <w:r w:rsidR="005A79EE" w:rsidRPr="007F1850">
        <w:rPr>
          <w:rFonts w:ascii="GHEA Grapalat" w:hAnsi="GHEA Grapalat"/>
          <w:sz w:val="24"/>
          <w:szCs w:val="24"/>
        </w:rPr>
        <w:t>2</w:t>
      </w:r>
      <w:r w:rsidR="00D35E75" w:rsidRPr="007F1850">
        <w:rPr>
          <w:rFonts w:ascii="GHEA Grapalat" w:hAnsi="GHEA Grapalat"/>
          <w:sz w:val="24"/>
          <w:szCs w:val="24"/>
        </w:rPr>
        <w:t>0</w:t>
      </w:r>
      <w:r w:rsidRPr="007F1850">
        <w:rPr>
          <w:rFonts w:ascii="GHEA Grapalat" w:hAnsi="GHEA Grapalat"/>
          <w:sz w:val="24"/>
          <w:szCs w:val="24"/>
        </w:rPr>
        <w:t xml:space="preserve">. части 1 настоящего приглашения </w:t>
      </w:r>
      <w:r w:rsidR="005A79EE" w:rsidRPr="007F1850">
        <w:rPr>
          <w:rFonts w:ascii="GHEA Grapalat" w:hAnsi="GHEA Grapalat"/>
          <w:sz w:val="24"/>
          <w:szCs w:val="24"/>
        </w:rPr>
        <w:t xml:space="preserve">может быть созвано </w:t>
      </w:r>
      <w:r w:rsidRPr="007F1850">
        <w:rPr>
          <w:rFonts w:ascii="GHEA Grapalat" w:hAnsi="GHEA Grapalat"/>
          <w:sz w:val="24"/>
          <w:szCs w:val="24"/>
        </w:rPr>
        <w:t>внеочередное заседание комиссии.</w:t>
      </w:r>
    </w:p>
    <w:p w14:paraId="0332ADBF" w14:textId="77777777" w:rsidR="00E45ACA" w:rsidRPr="007F1850" w:rsidRDefault="00A150A9" w:rsidP="00B46D58">
      <w:pPr>
        <w:pStyle w:val="norm"/>
        <w:widowControl w:val="0"/>
        <w:tabs>
          <w:tab w:val="left" w:pos="1276"/>
        </w:tabs>
        <w:spacing w:after="160" w:line="240" w:lineRule="auto"/>
        <w:ind w:firstLine="567"/>
        <w:rPr>
          <w:rFonts w:ascii="GHEA Grapalat" w:hAnsi="GHEA Grapalat"/>
          <w:sz w:val="24"/>
          <w:szCs w:val="24"/>
        </w:rPr>
      </w:pPr>
      <w:r w:rsidRPr="007F1850">
        <w:rPr>
          <w:rFonts w:ascii="GHEA Grapalat" w:hAnsi="GHEA Grapalat"/>
          <w:spacing w:val="-6"/>
          <w:sz w:val="24"/>
          <w:szCs w:val="24"/>
        </w:rPr>
        <w:t>8.</w:t>
      </w:r>
      <w:r w:rsidR="004D0EA7" w:rsidRPr="007F1850">
        <w:rPr>
          <w:rFonts w:ascii="GHEA Grapalat" w:hAnsi="GHEA Grapalat"/>
          <w:spacing w:val="-6"/>
          <w:sz w:val="24"/>
          <w:szCs w:val="24"/>
        </w:rPr>
        <w:t>2</w:t>
      </w:r>
      <w:r w:rsidR="005D5CCD" w:rsidRPr="007F1850">
        <w:rPr>
          <w:rFonts w:ascii="GHEA Grapalat" w:hAnsi="GHEA Grapalat"/>
          <w:spacing w:val="-6"/>
          <w:sz w:val="24"/>
          <w:szCs w:val="24"/>
        </w:rPr>
        <w:t>2</w:t>
      </w:r>
      <w:r w:rsidR="00544D9F" w:rsidRPr="007F1850">
        <w:rPr>
          <w:rFonts w:ascii="GHEA Grapalat" w:hAnsi="GHEA Grapalat"/>
          <w:spacing w:val="-6"/>
          <w:sz w:val="24"/>
          <w:szCs w:val="24"/>
        </w:rPr>
        <w:t>.</w:t>
      </w:r>
      <w:r w:rsidR="00544D9F" w:rsidRPr="007F1850">
        <w:rPr>
          <w:rFonts w:ascii="GHEA Grapalat" w:hAnsi="GHEA Grapalat"/>
          <w:spacing w:val="-6"/>
          <w:sz w:val="24"/>
          <w:szCs w:val="24"/>
        </w:rPr>
        <w:tab/>
      </w:r>
      <w:r w:rsidRPr="007F185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F1850">
        <w:rPr>
          <w:rFonts w:ascii="GHEA Grapalat" w:hAnsi="GHEA Grapalat"/>
          <w:sz w:val="24"/>
          <w:szCs w:val="24"/>
        </w:rPr>
        <w:t xml:space="preserve"> Решение о</w:t>
      </w:r>
      <w:r w:rsidR="00BA2853" w:rsidRPr="007F1850">
        <w:rPr>
          <w:rFonts w:ascii="Calibri" w:hAnsi="Calibri" w:cs="Calibri"/>
          <w:sz w:val="24"/>
          <w:szCs w:val="24"/>
          <w:lang w:val="en-US"/>
        </w:rPr>
        <w:t> </w:t>
      </w:r>
      <w:r w:rsidRPr="007F1850">
        <w:rPr>
          <w:rFonts w:ascii="GHEA Grapalat" w:hAnsi="GHEA Grapalat"/>
          <w:sz w:val="24"/>
          <w:szCs w:val="24"/>
        </w:rPr>
        <w:t>заключении договора содержит краткую информацию об оценке заявок, о</w:t>
      </w:r>
      <w:r w:rsidR="00BA2853" w:rsidRPr="007F1850">
        <w:rPr>
          <w:rFonts w:ascii="Calibri" w:hAnsi="Calibri" w:cs="Calibri"/>
          <w:sz w:val="24"/>
          <w:szCs w:val="24"/>
          <w:lang w:val="en-US"/>
        </w:rPr>
        <w:t> </w:t>
      </w:r>
      <w:r w:rsidRPr="007F1850">
        <w:rPr>
          <w:rFonts w:ascii="GHEA Grapalat" w:hAnsi="GHEA Grapalat"/>
          <w:sz w:val="24"/>
          <w:szCs w:val="24"/>
        </w:rPr>
        <w:t>причинах, обосновывающих выбор отобранного участника, и объявление о</w:t>
      </w:r>
      <w:r w:rsidR="00BA2853" w:rsidRPr="007F1850">
        <w:rPr>
          <w:rFonts w:ascii="Calibri" w:hAnsi="Calibri" w:cs="Calibri"/>
          <w:sz w:val="24"/>
          <w:szCs w:val="24"/>
          <w:lang w:val="en-US"/>
        </w:rPr>
        <w:t> </w:t>
      </w:r>
      <w:r w:rsidRPr="007F1850">
        <w:rPr>
          <w:rFonts w:ascii="GHEA Grapalat" w:hAnsi="GHEA Grapalat"/>
          <w:sz w:val="24"/>
          <w:szCs w:val="24"/>
        </w:rPr>
        <w:t>периоде ожидания.</w:t>
      </w:r>
    </w:p>
    <w:p w14:paraId="4A402425" w14:textId="77777777" w:rsidR="00583092" w:rsidRPr="007F18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F1850">
        <w:rPr>
          <w:rFonts w:ascii="GHEA Grapalat" w:hAnsi="GHEA Grapalat"/>
          <w:sz w:val="24"/>
          <w:szCs w:val="24"/>
        </w:rPr>
        <w:t>8.</w:t>
      </w:r>
      <w:r w:rsidR="00163324" w:rsidRPr="007F1850">
        <w:rPr>
          <w:rFonts w:ascii="GHEA Grapalat" w:hAnsi="GHEA Grapalat"/>
          <w:sz w:val="24"/>
          <w:szCs w:val="24"/>
        </w:rPr>
        <w:t>2</w:t>
      </w:r>
      <w:r w:rsidR="00BE4CFA" w:rsidRPr="007F1850">
        <w:rPr>
          <w:rFonts w:ascii="GHEA Grapalat" w:hAnsi="GHEA Grapalat"/>
          <w:sz w:val="24"/>
          <w:szCs w:val="24"/>
        </w:rPr>
        <w:t>3</w:t>
      </w:r>
      <w:r w:rsidR="00BA2853" w:rsidRPr="007F1850">
        <w:rPr>
          <w:rFonts w:ascii="GHEA Grapalat" w:hAnsi="GHEA Grapalat"/>
          <w:sz w:val="24"/>
          <w:szCs w:val="24"/>
        </w:rPr>
        <w:t>.</w:t>
      </w:r>
      <w:r w:rsidR="006354FA" w:rsidRPr="007F1850">
        <w:rPr>
          <w:rFonts w:ascii="GHEA Grapalat" w:hAnsi="GHEA Grapalat"/>
          <w:sz w:val="24"/>
          <w:szCs w:val="24"/>
        </w:rPr>
        <w:t xml:space="preserve"> </w:t>
      </w:r>
      <w:r w:rsidRPr="007F185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9B77C48" w14:textId="77777777" w:rsidR="0084513E" w:rsidRPr="007F1850"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7F1850">
        <w:rPr>
          <w:rFonts w:ascii="GHEA Grapalat" w:hAnsi="GHEA Grapalat"/>
          <w:sz w:val="24"/>
          <w:szCs w:val="24"/>
        </w:rPr>
        <w:t>Период ожидания в случае настоящей процедуры составляет " " календарных дней. Период ожидания:</w:t>
      </w:r>
    </w:p>
    <w:p w14:paraId="2F27A2A9" w14:textId="77777777" w:rsidR="0084513E" w:rsidRPr="007F1850"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7F1850">
        <w:rPr>
          <w:rFonts w:ascii="GHEA Grapalat" w:hAnsi="GHEA Grapalat"/>
          <w:sz w:val="24"/>
          <w:szCs w:val="24"/>
        </w:rPr>
        <w:t>не применим, если заявку подал только один участник, с которым заключается договор;</w:t>
      </w:r>
    </w:p>
    <w:p w14:paraId="1E97F255" w14:textId="77777777" w:rsidR="0084513E" w:rsidRPr="007F1850"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F1850">
        <w:rPr>
          <w:rFonts w:ascii="GHEA Grapalat" w:hAnsi="GHEA Grapalat"/>
          <w:sz w:val="24"/>
          <w:szCs w:val="24"/>
        </w:rPr>
        <w:t>применим также в том случае, когда заявку подал только один участник и она была</w:t>
      </w:r>
      <w:r w:rsidRPr="007F1850">
        <w:rPr>
          <w:rFonts w:ascii="GHEA Grapalat" w:hAnsi="GHEA Grapalat"/>
          <w:szCs w:val="22"/>
        </w:rPr>
        <w:t xml:space="preserve"> </w:t>
      </w:r>
      <w:r w:rsidRPr="007F1850">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6385E8D" w14:textId="77777777" w:rsidR="0084513E" w:rsidRPr="007F1850"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B901F7C" w14:textId="77777777" w:rsidR="0084513E" w:rsidRPr="007F1850"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7F1850">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314D733" w14:textId="77777777" w:rsidR="00B47535" w:rsidRPr="007F1850" w:rsidRDefault="00B47535">
      <w:pPr>
        <w:rPr>
          <w:rFonts w:ascii="GHEA Grapalat" w:hAnsi="GHEA Grapalat"/>
          <w:b/>
        </w:rPr>
      </w:pPr>
      <w:r w:rsidRPr="007F1850">
        <w:rPr>
          <w:rFonts w:ascii="GHEA Grapalat" w:hAnsi="GHEA Grapalat"/>
          <w:b/>
        </w:rPr>
        <w:br w:type="page"/>
      </w:r>
    </w:p>
    <w:p w14:paraId="3190A2CF" w14:textId="77777777" w:rsidR="000313A6" w:rsidRPr="007F1850" w:rsidRDefault="00AA0AD8" w:rsidP="00B46D58">
      <w:pPr>
        <w:widowControl w:val="0"/>
        <w:spacing w:after="160"/>
        <w:jc w:val="center"/>
        <w:rPr>
          <w:rFonts w:ascii="GHEA Grapalat" w:hAnsi="GHEA Grapalat" w:cs="Arial"/>
          <w:b/>
          <w:iCs/>
        </w:rPr>
      </w:pPr>
      <w:r w:rsidRPr="007F1850">
        <w:rPr>
          <w:rFonts w:ascii="GHEA Grapalat" w:hAnsi="GHEA Grapalat"/>
          <w:b/>
        </w:rPr>
        <w:lastRenderedPageBreak/>
        <w:t xml:space="preserve">9. ЗАКЛЮЧЕНИЕ ДОГОВОРА </w:t>
      </w:r>
    </w:p>
    <w:p w14:paraId="14C2AC87" w14:textId="77777777" w:rsidR="00096865" w:rsidRPr="007F1850" w:rsidRDefault="00AA0AD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9.1</w:t>
      </w:r>
      <w:r w:rsidR="002A3FC1" w:rsidRPr="007F1850">
        <w:rPr>
          <w:rFonts w:ascii="GHEA Grapalat" w:hAnsi="GHEA Grapalat"/>
        </w:rPr>
        <w:t>.</w:t>
      </w:r>
      <w:r w:rsidR="002A3FC1" w:rsidRPr="007F1850">
        <w:rPr>
          <w:rFonts w:ascii="GHEA Grapalat" w:hAnsi="GHEA Grapalat"/>
        </w:rPr>
        <w:tab/>
      </w:r>
      <w:r w:rsidRPr="007F185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617BE8" w14:textId="77777777" w:rsidR="00EB6E54" w:rsidRPr="007F1850" w:rsidRDefault="00AA0AD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9.2.</w:t>
      </w:r>
      <w:r w:rsidR="002A3FC1" w:rsidRPr="007F1850">
        <w:rPr>
          <w:rFonts w:ascii="GHEA Grapalat" w:hAnsi="GHEA Grapalat"/>
        </w:rPr>
        <w:tab/>
      </w:r>
      <w:r w:rsidR="00C961A9" w:rsidRPr="007F1850">
        <w:rPr>
          <w:rFonts w:ascii="GHEA Grapalat" w:hAnsi="GHEA Grapalat"/>
        </w:rPr>
        <w:t xml:space="preserve">На четвертый </w:t>
      </w:r>
      <w:r w:rsidRPr="007F1850">
        <w:rPr>
          <w:rFonts w:ascii="GHEA Grapalat" w:hAnsi="GHEA Grapalat"/>
        </w:rPr>
        <w:t>рабочи</w:t>
      </w:r>
      <w:r w:rsidR="00D11878" w:rsidRPr="007F1850">
        <w:rPr>
          <w:rFonts w:ascii="GHEA Grapalat" w:hAnsi="GHEA Grapalat"/>
        </w:rPr>
        <w:t>й</w:t>
      </w:r>
      <w:r w:rsidRPr="007F1850">
        <w:rPr>
          <w:rFonts w:ascii="GHEA Grapalat" w:hAnsi="GHEA Grapalat"/>
        </w:rPr>
        <w:t xml:space="preserve"> д</w:t>
      </w:r>
      <w:r w:rsidR="00D11878" w:rsidRPr="007F1850">
        <w:rPr>
          <w:rFonts w:ascii="GHEA Grapalat" w:hAnsi="GHEA Grapalat"/>
        </w:rPr>
        <w:t>е</w:t>
      </w:r>
      <w:r w:rsidRPr="007F1850">
        <w:rPr>
          <w:rFonts w:ascii="GHEA Grapalat" w:hAnsi="GHEA Grapalat"/>
        </w:rPr>
        <w:t>н</w:t>
      </w:r>
      <w:r w:rsidR="00D11878" w:rsidRPr="007F1850">
        <w:rPr>
          <w:rFonts w:ascii="GHEA Grapalat" w:hAnsi="GHEA Grapalat"/>
        </w:rPr>
        <w:t>ь</w:t>
      </w:r>
      <w:r w:rsidRPr="007F1850">
        <w:rPr>
          <w:rFonts w:ascii="GHEA Grapalat" w:hAnsi="GHEA Grapalat"/>
        </w:rPr>
        <w:t>, следующи</w:t>
      </w:r>
      <w:r w:rsidR="00D11878" w:rsidRPr="007F1850">
        <w:rPr>
          <w:rFonts w:ascii="GHEA Grapalat" w:hAnsi="GHEA Grapalat"/>
        </w:rPr>
        <w:t>й</w:t>
      </w:r>
      <w:r w:rsidRPr="007F1850">
        <w:rPr>
          <w:rFonts w:ascii="GHEA Grapalat" w:hAnsi="GHEA Grapalat"/>
        </w:rPr>
        <w:t xml:space="preserve"> за окончанием периода ожидания, установленного пунктом 8.</w:t>
      </w:r>
      <w:r w:rsidR="00DA3F9C" w:rsidRPr="007F1850">
        <w:rPr>
          <w:rFonts w:ascii="GHEA Grapalat" w:hAnsi="GHEA Grapalat"/>
        </w:rPr>
        <w:t>2</w:t>
      </w:r>
      <w:r w:rsidR="00655890" w:rsidRPr="007F1850">
        <w:rPr>
          <w:rFonts w:ascii="GHEA Grapalat" w:hAnsi="GHEA Grapalat"/>
        </w:rPr>
        <w:t>3</w:t>
      </w:r>
      <w:r w:rsidRPr="007F185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F1850">
        <w:rPr>
          <w:rFonts w:ascii="GHEA Grapalat" w:hAnsi="GHEA Grapalat"/>
        </w:rPr>
        <w:t>четвертый</w:t>
      </w:r>
      <w:r w:rsidRPr="007F1850">
        <w:rPr>
          <w:rFonts w:ascii="GHEA Grapalat" w:hAnsi="GHEA Grapalat"/>
        </w:rPr>
        <w:t xml:space="preserve"> рабочий день, следующий за днем окончания периода ожидания, установленного пунктом 8.</w:t>
      </w:r>
      <w:r w:rsidR="00DA3F9C" w:rsidRPr="007F1850">
        <w:rPr>
          <w:rFonts w:ascii="GHEA Grapalat" w:hAnsi="GHEA Grapalat"/>
        </w:rPr>
        <w:t>2</w:t>
      </w:r>
      <w:r w:rsidR="00655890" w:rsidRPr="007F1850">
        <w:rPr>
          <w:rFonts w:ascii="GHEA Grapalat" w:hAnsi="GHEA Grapalat"/>
        </w:rPr>
        <w:t>3</w:t>
      </w:r>
      <w:r w:rsidR="00DA3F9C" w:rsidRPr="007F1850">
        <w:rPr>
          <w:rFonts w:ascii="GHEA Grapalat" w:hAnsi="GHEA Grapalat"/>
        </w:rPr>
        <w:t xml:space="preserve"> </w:t>
      </w:r>
      <w:r w:rsidRPr="007F1850">
        <w:rPr>
          <w:rFonts w:ascii="GHEA Grapalat" w:hAnsi="GHEA Grapalat"/>
        </w:rPr>
        <w:t>части 1 настоящего Приглашения.</w:t>
      </w:r>
    </w:p>
    <w:p w14:paraId="35DB23FC" w14:textId="77777777" w:rsidR="00F23A51" w:rsidRPr="007F1850" w:rsidRDefault="00AA0AD8"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9.3.</w:t>
      </w:r>
      <w:r w:rsidR="002A3FC1" w:rsidRPr="007F1850">
        <w:rPr>
          <w:rFonts w:ascii="GHEA Grapalat" w:hAnsi="GHEA Grapalat"/>
        </w:rPr>
        <w:tab/>
      </w:r>
      <w:r w:rsidRPr="007F185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30056EF" w14:textId="77777777" w:rsidR="001E2047" w:rsidRPr="007F1850" w:rsidRDefault="00A93A41" w:rsidP="001E2047">
      <w:pPr>
        <w:widowControl w:val="0"/>
        <w:tabs>
          <w:tab w:val="left" w:pos="1134"/>
        </w:tabs>
        <w:jc w:val="both"/>
        <w:rPr>
          <w:rFonts w:ascii="GHEA Grapalat" w:hAnsi="GHEA Grapalat"/>
        </w:rPr>
      </w:pPr>
      <w:r w:rsidRPr="007F1850">
        <w:rPr>
          <w:rFonts w:ascii="GHEA Grapalat" w:hAnsi="GHEA Grapalat"/>
          <w:lang w:val="hy-AM"/>
        </w:rPr>
        <w:t xml:space="preserve">      </w:t>
      </w:r>
      <w:r w:rsidR="00AA0AD8" w:rsidRPr="007F1850">
        <w:rPr>
          <w:rFonts w:ascii="GHEA Grapalat" w:hAnsi="GHEA Grapalat"/>
        </w:rPr>
        <w:t>9.</w:t>
      </w:r>
      <w:r w:rsidR="008E1532" w:rsidRPr="007F1850">
        <w:rPr>
          <w:rFonts w:ascii="GHEA Grapalat" w:hAnsi="GHEA Grapalat"/>
        </w:rPr>
        <w:t>4</w:t>
      </w:r>
      <w:r w:rsidR="00DC30CC" w:rsidRPr="007F1850">
        <w:rPr>
          <w:rFonts w:ascii="GHEA Grapalat" w:hAnsi="GHEA Grapalat"/>
        </w:rPr>
        <w:t>.</w:t>
      </w:r>
      <w:r w:rsidR="00DC30CC" w:rsidRPr="007F1850">
        <w:rPr>
          <w:rFonts w:ascii="GHEA Grapalat" w:hAnsi="GHEA Grapalat"/>
        </w:rPr>
        <w:tab/>
      </w:r>
      <w:r w:rsidR="00BD587C" w:rsidRPr="007F1850">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7F1850">
        <w:rPr>
          <w:rFonts w:ascii="GHEA Grapalat" w:hAnsi="GHEA Grapalat"/>
        </w:rPr>
        <w:t>в срок, предусмотренный</w:t>
      </w:r>
      <w:r w:rsidR="00E77A77" w:rsidRPr="007F1850">
        <w:rPr>
          <w:rFonts w:ascii="GHEA Grapalat" w:hAnsi="GHEA Grapalat"/>
        </w:rPr>
        <w:t xml:space="preserve"> уведомлением</w:t>
      </w:r>
      <w:r w:rsidR="00BD587C" w:rsidRPr="007F1850">
        <w:rPr>
          <w:rFonts w:ascii="GHEA Grapalat" w:hAnsi="GHEA Grapalat"/>
        </w:rPr>
        <w:t xml:space="preserve"> </w:t>
      </w:r>
      <w:r w:rsidR="001E2047" w:rsidRPr="007F1850">
        <w:rPr>
          <w:rFonts w:ascii="GHEA Grapalat" w:hAnsi="GHEA Grapalat"/>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14:paraId="2F13E73E" w14:textId="77777777" w:rsidR="000313A6" w:rsidRPr="007F1850" w:rsidRDefault="000313A6" w:rsidP="00BD587C">
      <w:pPr>
        <w:widowControl w:val="0"/>
        <w:tabs>
          <w:tab w:val="left" w:pos="1134"/>
        </w:tabs>
        <w:spacing w:after="160"/>
        <w:ind w:firstLine="567"/>
        <w:jc w:val="both"/>
        <w:rPr>
          <w:rFonts w:ascii="GHEA Grapalat" w:hAnsi="GHEA Grapalat" w:cs="Sylfaen"/>
        </w:rPr>
      </w:pPr>
      <w:r w:rsidRPr="007F185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F1850">
        <w:rPr>
          <w:rFonts w:ascii="GHEA Grapalat" w:hAnsi="GHEA Grapalat"/>
        </w:rPr>
        <w:t xml:space="preserve"> </w:t>
      </w:r>
      <w:r w:rsidRPr="007F1850">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99AF5E3" w14:textId="77777777" w:rsidR="00D612BC" w:rsidRPr="007F1850"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F1850">
        <w:rPr>
          <w:rFonts w:ascii="GHEA Grapalat" w:hAnsi="GHEA Grapalat"/>
          <w:i w:val="0"/>
          <w:sz w:val="24"/>
          <w:szCs w:val="24"/>
        </w:rPr>
        <w:t>9.</w:t>
      </w:r>
      <w:r w:rsidR="00CC3097" w:rsidRPr="007F1850">
        <w:rPr>
          <w:rFonts w:ascii="GHEA Grapalat" w:hAnsi="GHEA Grapalat"/>
          <w:i w:val="0"/>
          <w:sz w:val="24"/>
          <w:szCs w:val="24"/>
        </w:rPr>
        <w:t>5</w:t>
      </w:r>
      <w:r w:rsidR="00DC30CC" w:rsidRPr="007F1850">
        <w:rPr>
          <w:rFonts w:ascii="GHEA Grapalat" w:hAnsi="GHEA Grapalat"/>
          <w:i w:val="0"/>
          <w:sz w:val="24"/>
          <w:szCs w:val="24"/>
        </w:rPr>
        <w:t>.</w:t>
      </w:r>
      <w:r w:rsidR="00DC30CC" w:rsidRPr="007F1850">
        <w:rPr>
          <w:rFonts w:ascii="GHEA Grapalat" w:hAnsi="GHEA Grapalat"/>
          <w:i w:val="0"/>
          <w:sz w:val="24"/>
          <w:szCs w:val="24"/>
        </w:rPr>
        <w:tab/>
      </w:r>
      <w:r w:rsidRPr="007F1850">
        <w:rPr>
          <w:rFonts w:ascii="GHEA Grapalat" w:hAnsi="GHEA Grapalat"/>
          <w:i w:val="0"/>
          <w:sz w:val="24"/>
          <w:szCs w:val="24"/>
        </w:rPr>
        <w:t>До истечения срока, предусмотренного пунктом 9.</w:t>
      </w:r>
      <w:r w:rsidR="00E048B1" w:rsidRPr="007F1850">
        <w:rPr>
          <w:rFonts w:ascii="GHEA Grapalat" w:hAnsi="GHEA Grapalat"/>
          <w:i w:val="0"/>
          <w:sz w:val="24"/>
          <w:szCs w:val="24"/>
        </w:rPr>
        <w:t>4</w:t>
      </w:r>
      <w:r w:rsidRPr="007F185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F1850">
        <w:rPr>
          <w:rFonts w:ascii="GHEA Grapalat" w:hAnsi="GHEA Grapalat"/>
          <w:i w:val="0"/>
          <w:sz w:val="24"/>
          <w:szCs w:val="24"/>
          <w:lang w:val="hy-AM"/>
        </w:rPr>
        <w:t>,</w:t>
      </w:r>
      <w:r w:rsidR="00580E55" w:rsidRPr="007F1850">
        <w:rPr>
          <w:rFonts w:ascii="GHEA Grapalat" w:hAnsi="GHEA Grapalat"/>
          <w:i w:val="0"/>
          <w:sz w:val="24"/>
          <w:szCs w:val="24"/>
        </w:rPr>
        <w:t xml:space="preserve"> размера предоплаты или увеличению</w:t>
      </w:r>
      <w:r w:rsidR="00580E55" w:rsidRPr="007F1850">
        <w:rPr>
          <w:rFonts w:ascii="GHEA Grapalat" w:hAnsi="GHEA Grapalat"/>
          <w:i w:val="0"/>
          <w:sz w:val="24"/>
          <w:szCs w:val="24"/>
          <w:lang w:val="hy-AM"/>
        </w:rPr>
        <w:t xml:space="preserve"> </w:t>
      </w:r>
      <w:r w:rsidR="00580E55" w:rsidRPr="007F1850">
        <w:rPr>
          <w:rFonts w:ascii="GHEA Grapalat" w:hAnsi="GHEA Grapalat"/>
          <w:i w:val="0"/>
          <w:sz w:val="24"/>
          <w:szCs w:val="24"/>
        </w:rPr>
        <w:t>цены,</w:t>
      </w:r>
      <w:r w:rsidRPr="007F1850">
        <w:rPr>
          <w:rFonts w:ascii="GHEA Grapalat" w:hAnsi="GHEA Grapalat"/>
          <w:i w:val="0"/>
          <w:sz w:val="24"/>
          <w:szCs w:val="24"/>
        </w:rPr>
        <w:t xml:space="preserve"> предложенной отобранным участником.</w:t>
      </w:r>
      <w:r w:rsidRPr="007F1850">
        <w:rPr>
          <w:rFonts w:ascii="GHEA Grapalat" w:hAnsi="GHEA Grapalat"/>
          <w:spacing w:val="-8"/>
          <w:sz w:val="24"/>
          <w:szCs w:val="24"/>
        </w:rPr>
        <w:t xml:space="preserve"> </w:t>
      </w:r>
    </w:p>
    <w:p w14:paraId="38D7E06E" w14:textId="77777777" w:rsidR="00096865" w:rsidRPr="007F1850" w:rsidRDefault="00030D40" w:rsidP="00B46D58">
      <w:pPr>
        <w:widowControl w:val="0"/>
        <w:spacing w:after="160"/>
        <w:jc w:val="center"/>
        <w:rPr>
          <w:rFonts w:ascii="GHEA Grapalat" w:hAnsi="GHEA Grapalat" w:cs="Arial"/>
          <w:b/>
          <w:iCs/>
        </w:rPr>
      </w:pPr>
      <w:r w:rsidRPr="007F1850">
        <w:rPr>
          <w:rFonts w:ascii="GHEA Grapalat" w:hAnsi="GHEA Grapalat"/>
          <w:b/>
        </w:rPr>
        <w:t xml:space="preserve">10. </w:t>
      </w:r>
      <w:r w:rsidR="00F83409" w:rsidRPr="007F1850">
        <w:rPr>
          <w:rFonts w:ascii="GHEA Grapalat" w:hAnsi="GHEA Grapalat"/>
          <w:b/>
        </w:rPr>
        <w:t xml:space="preserve">ОБЕСПЕЧЕНИЯ КВАЛИФИКАЦИИ И </w:t>
      </w:r>
      <w:r w:rsidRPr="007F1850">
        <w:rPr>
          <w:rFonts w:ascii="GHEA Grapalat" w:hAnsi="GHEA Grapalat"/>
          <w:b/>
        </w:rPr>
        <w:t xml:space="preserve">ДОГОВОРА </w:t>
      </w:r>
    </w:p>
    <w:p w14:paraId="4CC9A311" w14:textId="26E85B93" w:rsidR="00096865"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10.1</w:t>
      </w:r>
      <w:r w:rsidR="00DC30CC" w:rsidRPr="007F1850">
        <w:rPr>
          <w:rFonts w:ascii="GHEA Grapalat" w:hAnsi="GHEA Grapalat"/>
        </w:rPr>
        <w:t>.</w:t>
      </w:r>
      <w:r w:rsidR="00DC30CC" w:rsidRPr="007F1850">
        <w:rPr>
          <w:rFonts w:ascii="GHEA Grapalat" w:hAnsi="GHEA Grapalat"/>
        </w:rPr>
        <w:tab/>
      </w:r>
      <w:r w:rsidR="00646B97" w:rsidRPr="007F1850">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7F1850">
        <w:rPr>
          <w:rFonts w:ascii="GHEA Grapalat" w:hAnsi="GHEA Grapalat"/>
          <w:color w:val="000000" w:themeColor="text1"/>
        </w:rPr>
        <w:t xml:space="preserve">после </w:t>
      </w:r>
      <w:r w:rsidR="00646B97" w:rsidRPr="007F1850">
        <w:rPr>
          <w:rFonts w:ascii="GHEA Grapalat" w:hAnsi="GHEA Grapalat"/>
          <w:color w:val="000000" w:themeColor="text1"/>
        </w:rPr>
        <w:t>дня его получения, обязан представить обеспечения квалификации и договора.</w:t>
      </w:r>
      <w:r w:rsidR="00646B97" w:rsidRPr="007F1850">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7F1850">
        <w:rPr>
          <w:rFonts w:ascii="GHEA Grapalat" w:hAnsi="GHEA Grapalat"/>
          <w:lang w:val="hy-AM"/>
        </w:rPr>
        <w:t>«»</w:t>
      </w:r>
      <w:r w:rsidR="00646B97" w:rsidRPr="007F1850">
        <w:rPr>
          <w:rFonts w:ascii="GHEA Grapalat" w:hAnsi="GHEA Grapalat"/>
        </w:rPr>
        <w:t xml:space="preserve"> рабочих дней</w:t>
      </w:r>
      <w:r w:rsidR="00646B97" w:rsidRPr="007F1850">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7F1850">
        <w:rPr>
          <w:rFonts w:ascii="GHEA Grapalat" w:hAnsi="GHEA Grapalat"/>
        </w:rPr>
        <w:t>.</w:t>
      </w:r>
    </w:p>
    <w:p w14:paraId="31CEBA1A" w14:textId="77777777" w:rsidR="00F46FA3" w:rsidRPr="00F46FA3" w:rsidRDefault="00A6609C" w:rsidP="00571E4C">
      <w:pPr>
        <w:widowControl w:val="0"/>
        <w:tabs>
          <w:tab w:val="left" w:pos="1276"/>
        </w:tabs>
        <w:spacing w:after="160"/>
        <w:ind w:firstLine="567"/>
        <w:jc w:val="both"/>
        <w:rPr>
          <w:rFonts w:ascii="GHEA Grapalat" w:hAnsi="GHEA Grapalat"/>
        </w:rPr>
      </w:pPr>
      <w:r w:rsidRPr="007F1850">
        <w:rPr>
          <w:rFonts w:ascii="GHEA Grapalat" w:hAnsi="GHEA Grapalat"/>
        </w:rPr>
        <w:t xml:space="preserve">10.2 </w:t>
      </w:r>
      <w:r w:rsidR="008C5F2A" w:rsidRPr="007F1850">
        <w:rPr>
          <w:rFonts w:ascii="GHEA Grapalat" w:hAnsi="GHEA Grapalat"/>
        </w:rPr>
        <w:t xml:space="preserve">Размер обеспечения квалификации равен </w:t>
      </w:r>
      <w:r w:rsidR="003D57AD" w:rsidRPr="007F1850">
        <w:rPr>
          <w:rFonts w:ascii="GHEA Grapalat" w:hAnsi="GHEA Grapalat"/>
        </w:rPr>
        <w:t xml:space="preserve">15 процентам </w:t>
      </w:r>
      <w:r w:rsidR="00E70468" w:rsidRPr="007F1850">
        <w:rPr>
          <w:rFonts w:ascii="GHEA Grapalat" w:hAnsi="GHEA Grapalat"/>
        </w:rPr>
        <w:t>от цены закупки товаров закупаемых в рамках данной процедуры.</w:t>
      </w:r>
      <w:r w:rsidR="003D57AD" w:rsidRPr="007F1850">
        <w:rPr>
          <w:rFonts w:ascii="GHEA Grapalat" w:hAnsi="GHEA Grapalat"/>
        </w:rPr>
        <w:t xml:space="preserve"> </w:t>
      </w:r>
      <w:r w:rsidR="00382A99" w:rsidRPr="007F1850">
        <w:rPr>
          <w:rFonts w:ascii="GHEA Grapalat" w:hAnsi="GHEA Grapalat"/>
        </w:rPr>
        <w:t xml:space="preserve">Если цена закупки товара меньше цены заключаемого договора, то размер обеспечения квалификации </w:t>
      </w:r>
      <w:r w:rsidR="00382A99" w:rsidRPr="007F1850">
        <w:rPr>
          <w:rFonts w:ascii="GHEA Grapalat" w:hAnsi="GHEA Grapalat"/>
        </w:rPr>
        <w:lastRenderedPageBreak/>
        <w:t>исчисляется в отношении цены договора.</w:t>
      </w:r>
      <w:r w:rsidR="004250DA" w:rsidRPr="007F1850">
        <w:rPr>
          <w:rFonts w:ascii="GHEA Grapalat" w:hAnsi="GHEA Grapalat"/>
        </w:rPr>
        <w:t xml:space="preserve"> </w:t>
      </w:r>
      <w:r w:rsidR="003D57AD" w:rsidRPr="007F1850">
        <w:rPr>
          <w:rFonts w:ascii="GHEA Grapalat" w:hAnsi="GHEA Grapalat"/>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F9C3B29" w14:textId="246E2D5B" w:rsidR="00571E4C" w:rsidRPr="007F1850" w:rsidRDefault="00801A4F" w:rsidP="00571E4C">
      <w:pPr>
        <w:widowControl w:val="0"/>
        <w:tabs>
          <w:tab w:val="left" w:pos="1276"/>
        </w:tabs>
        <w:spacing w:after="160"/>
        <w:ind w:firstLine="567"/>
        <w:jc w:val="both"/>
        <w:rPr>
          <w:rFonts w:ascii="GHEA Grapalat" w:hAnsi="GHEA Grapalat" w:cs="Sylfaen"/>
        </w:rPr>
      </w:pPr>
      <w:r w:rsidRPr="007F1850">
        <w:rPr>
          <w:rFonts w:ascii="GHEA Grapalat" w:hAnsi="GHEA Grapalat" w:cs="Sylfaen"/>
        </w:rPr>
        <w:t xml:space="preserve">Если процедура закупки организована </w:t>
      </w:r>
      <w:r w:rsidR="00571E4C" w:rsidRPr="007F1850">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F1850">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F1850">
        <w:rPr>
          <w:rFonts w:ascii="GHEA Grapalat" w:hAnsi="GHEA Grapalat"/>
        </w:rPr>
        <w:t xml:space="preserve">сумме цен закупок представленных лотов, </w:t>
      </w:r>
      <w:r w:rsidR="008A4985" w:rsidRPr="007F1850">
        <w:rPr>
          <w:rFonts w:ascii="GHEA Grapalat" w:hAnsi="GHEA Grapalat" w:cs="Sylfaen"/>
        </w:rPr>
        <w:t>с учетом требований абзаца «в» подпункта 1 пункта 32 Порядка</w:t>
      </w:r>
      <w:r w:rsidR="008A4985" w:rsidRPr="007F1850">
        <w:rPr>
          <w:rFonts w:ascii="GHEA Grapalat" w:hAnsi="GHEA Grapalat"/>
          <w:color w:val="000000" w:themeColor="text1"/>
        </w:rPr>
        <w:t>.</w:t>
      </w:r>
      <w:r w:rsidR="00E562C0" w:rsidRPr="007F1850">
        <w:rPr>
          <w:rFonts w:ascii="GHEA Grapalat" w:hAnsi="GHEA Grapalat"/>
          <w:color w:val="000000" w:themeColor="text1"/>
        </w:rPr>
        <w:t xml:space="preserve"> </w:t>
      </w:r>
      <w:r w:rsidR="00571E4C" w:rsidRPr="007F1850">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7F1850">
        <w:rPr>
          <w:rFonts w:ascii="Calibri" w:hAnsi="Calibri" w:cs="Calibri"/>
        </w:rPr>
        <w:t> </w:t>
      </w:r>
      <w:r w:rsidR="00571E4C" w:rsidRPr="007F1850">
        <w:rPr>
          <w:rFonts w:ascii="GHEA Grapalat" w:hAnsi="GHEA Grapalat" w:cs="GHEA Grapalat"/>
        </w:rPr>
        <w:t>«</w:t>
      </w:r>
      <w:r w:rsidR="00571E4C" w:rsidRPr="007F1850">
        <w:rPr>
          <w:rFonts w:ascii="GHEA Grapalat" w:hAnsi="GHEA Grapalat" w:cs="Sylfaen"/>
        </w:rPr>
        <w:t>900008000698</w:t>
      </w:r>
      <w:r w:rsidR="00571E4C" w:rsidRPr="007F1850">
        <w:rPr>
          <w:rFonts w:ascii="GHEA Grapalat" w:hAnsi="GHEA Grapalat" w:cs="GHEA Grapalat"/>
        </w:rPr>
        <w:t>»</w:t>
      </w:r>
      <w:r w:rsidR="00571E4C" w:rsidRPr="007F1850">
        <w:rPr>
          <w:rFonts w:ascii="GHEA Grapalat" w:hAnsi="GHEA Grapalat" w:cs="Sylfaen"/>
        </w:rPr>
        <w:t xml:space="preserve"> </w:t>
      </w:r>
      <w:r w:rsidR="00571E4C" w:rsidRPr="007F1850">
        <w:rPr>
          <w:rFonts w:ascii="GHEA Grapalat" w:hAnsi="GHEA Grapalat" w:cs="GHEA Grapalat"/>
        </w:rPr>
        <w:t>открытый</w:t>
      </w:r>
      <w:r w:rsidR="00571E4C" w:rsidRPr="007F1850">
        <w:rPr>
          <w:rFonts w:ascii="GHEA Grapalat" w:hAnsi="GHEA Grapalat" w:cs="Sylfaen"/>
        </w:rPr>
        <w:t xml:space="preserve"> </w:t>
      </w:r>
      <w:r w:rsidR="00571E4C" w:rsidRPr="007F1850">
        <w:rPr>
          <w:rFonts w:ascii="GHEA Grapalat" w:hAnsi="GHEA Grapalat" w:cs="GHEA Grapalat"/>
        </w:rPr>
        <w:t>в</w:t>
      </w:r>
      <w:r w:rsidR="00571E4C" w:rsidRPr="007F1850">
        <w:rPr>
          <w:rFonts w:ascii="GHEA Grapalat" w:hAnsi="GHEA Grapalat" w:cs="Sylfaen"/>
        </w:rPr>
        <w:t xml:space="preserve"> </w:t>
      </w:r>
      <w:r w:rsidR="00571E4C" w:rsidRPr="007F1850">
        <w:rPr>
          <w:rFonts w:ascii="GHEA Grapalat" w:hAnsi="GHEA Grapalat" w:cs="GHEA Grapalat"/>
        </w:rPr>
        <w:t>Центральном</w:t>
      </w:r>
      <w:r w:rsidR="00571E4C" w:rsidRPr="007F1850">
        <w:rPr>
          <w:rFonts w:ascii="GHEA Grapalat" w:hAnsi="GHEA Grapalat" w:cs="Sylfaen"/>
        </w:rPr>
        <w:t xml:space="preserve"> </w:t>
      </w:r>
      <w:r w:rsidR="00571E4C" w:rsidRPr="007F1850">
        <w:rPr>
          <w:rFonts w:ascii="GHEA Grapalat" w:hAnsi="GHEA Grapalat" w:cs="GHEA Grapalat"/>
        </w:rPr>
        <w:t>казначействе</w:t>
      </w:r>
      <w:r w:rsidR="00571E4C" w:rsidRPr="007F1850">
        <w:rPr>
          <w:rFonts w:ascii="GHEA Grapalat" w:hAnsi="GHEA Grapalat" w:cs="Sylfaen"/>
        </w:rPr>
        <w:t xml:space="preserve"> </w:t>
      </w:r>
      <w:r w:rsidR="00571E4C" w:rsidRPr="007F1850">
        <w:rPr>
          <w:rFonts w:ascii="GHEA Grapalat" w:hAnsi="GHEA Grapalat" w:cs="GHEA Grapalat"/>
        </w:rPr>
        <w:t>на</w:t>
      </w:r>
      <w:r w:rsidR="00571E4C" w:rsidRPr="007F1850">
        <w:rPr>
          <w:rFonts w:ascii="GHEA Grapalat" w:hAnsi="GHEA Grapalat" w:cs="Sylfaen"/>
        </w:rPr>
        <w:t xml:space="preserve"> </w:t>
      </w:r>
      <w:r w:rsidR="00571E4C" w:rsidRPr="007F1850">
        <w:rPr>
          <w:rFonts w:ascii="GHEA Grapalat" w:hAnsi="GHEA Grapalat" w:cs="GHEA Grapalat"/>
        </w:rPr>
        <w:t>имя</w:t>
      </w:r>
      <w:r w:rsidR="00571E4C" w:rsidRPr="007F1850">
        <w:rPr>
          <w:rFonts w:ascii="GHEA Grapalat" w:hAnsi="GHEA Grapalat" w:cs="Sylfaen"/>
        </w:rPr>
        <w:t xml:space="preserve"> </w:t>
      </w:r>
      <w:r w:rsidR="00571E4C" w:rsidRPr="007F1850">
        <w:rPr>
          <w:rFonts w:ascii="GHEA Grapalat" w:hAnsi="GHEA Grapalat" w:cs="GHEA Grapalat"/>
        </w:rPr>
        <w:t>уполномоченного</w:t>
      </w:r>
      <w:r w:rsidR="00571E4C" w:rsidRPr="007F1850">
        <w:rPr>
          <w:rFonts w:ascii="GHEA Grapalat" w:hAnsi="GHEA Grapalat" w:cs="Sylfaen"/>
        </w:rPr>
        <w:t xml:space="preserve"> </w:t>
      </w:r>
      <w:r w:rsidR="00571E4C" w:rsidRPr="007F1850">
        <w:rPr>
          <w:rFonts w:ascii="GHEA Grapalat" w:hAnsi="GHEA Grapalat" w:cs="GHEA Grapalat"/>
        </w:rPr>
        <w:t>органа</w:t>
      </w:r>
      <w:r w:rsidR="00571E4C" w:rsidRPr="007F1850">
        <w:rPr>
          <w:rFonts w:ascii="GHEA Grapalat" w:hAnsi="GHEA Grapalat" w:cs="Sylfaen"/>
        </w:rPr>
        <w:t>.</w:t>
      </w:r>
    </w:p>
    <w:p w14:paraId="27969DFD" w14:textId="77777777" w:rsidR="004F01AF" w:rsidRPr="007F1850" w:rsidRDefault="004F01AF" w:rsidP="004F01AF">
      <w:pPr>
        <w:widowControl w:val="0"/>
        <w:tabs>
          <w:tab w:val="left" w:pos="1276"/>
        </w:tabs>
        <w:spacing w:after="160"/>
        <w:ind w:firstLine="567"/>
        <w:jc w:val="both"/>
        <w:rPr>
          <w:rFonts w:ascii="GHEA Grapalat" w:hAnsi="GHEA Grapalat"/>
        </w:rPr>
      </w:pPr>
      <w:r w:rsidRPr="007F185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837C3C2" w14:textId="77777777" w:rsidR="00DA0186" w:rsidRPr="00F46FA3" w:rsidRDefault="00801A4F" w:rsidP="00801A4F">
      <w:pPr>
        <w:widowControl w:val="0"/>
        <w:tabs>
          <w:tab w:val="left" w:pos="1276"/>
        </w:tabs>
        <w:spacing w:after="160"/>
        <w:ind w:firstLine="567"/>
        <w:jc w:val="both"/>
        <w:rPr>
          <w:rFonts w:ascii="GHEA Grapalat" w:hAnsi="GHEA Grapalat" w:cs="Sylfaen"/>
        </w:rPr>
      </w:pPr>
      <w:r w:rsidRPr="007F1850">
        <w:rPr>
          <w:rFonts w:ascii="GHEA Grapalat" w:hAnsi="GHEA Grapalat"/>
        </w:rPr>
        <w:t xml:space="preserve">Если выполнение договора поэтапное и выполнение каждого этапа </w:t>
      </w:r>
      <w:r w:rsidR="00DC6732" w:rsidRPr="007F1850">
        <w:rPr>
          <w:rFonts w:ascii="GHEA Grapalat" w:hAnsi="GHEA Grapalat"/>
        </w:rPr>
        <w:t xml:space="preserve">непосредственно не взаимосвязано </w:t>
      </w:r>
      <w:r w:rsidRPr="007F1850">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F1850">
        <w:rPr>
          <w:rFonts w:ascii="GHEA Grapalat" w:hAnsi="GHEA Grapalat"/>
        </w:rPr>
        <w:t xml:space="preserve">пропорции, </w:t>
      </w:r>
      <w:r w:rsidR="00FF309F" w:rsidRPr="00F46FA3">
        <w:rPr>
          <w:rFonts w:ascii="GHEA Grapalat" w:hAnsi="GHEA Grapalat" w:cs="Sylfaen"/>
        </w:rPr>
        <w:t>исчисленной в отношении суммы этого этапа</w:t>
      </w:r>
      <w:r w:rsidRPr="00F46FA3">
        <w:rPr>
          <w:rFonts w:ascii="GHEA Grapalat" w:hAnsi="GHEA Grapalat" w:cs="Sylfaen"/>
        </w:rPr>
        <w:t>.</w:t>
      </w:r>
    </w:p>
    <w:p w14:paraId="6E5DC2F0" w14:textId="77777777" w:rsidR="00DA0186" w:rsidRPr="00F46FA3" w:rsidRDefault="00DA0186" w:rsidP="00801A4F">
      <w:pPr>
        <w:widowControl w:val="0"/>
        <w:tabs>
          <w:tab w:val="left" w:pos="1276"/>
        </w:tabs>
        <w:spacing w:after="160"/>
        <w:ind w:firstLine="567"/>
        <w:jc w:val="both"/>
        <w:rPr>
          <w:rFonts w:ascii="GHEA Grapalat" w:hAnsi="GHEA Grapalat" w:cs="Sylfaen"/>
        </w:rPr>
      </w:pPr>
      <w:r w:rsidRPr="00F46FA3">
        <w:rPr>
          <w:rFonts w:ascii="GHEA Grapalat" w:hAnsi="GHEA Grapalat" w:cs="Sylfaen"/>
        </w:rPr>
        <w:t>---------------------------</w:t>
      </w:r>
    </w:p>
    <w:p w14:paraId="23F98D1B" w14:textId="1D1A9623" w:rsidR="0035631F" w:rsidRPr="00F46FA3" w:rsidRDefault="008E419D" w:rsidP="00F46FA3">
      <w:pPr>
        <w:pStyle w:val="FootnoteText"/>
        <w:jc w:val="both"/>
        <w:rPr>
          <w:ins w:id="5" w:author="Vardan" w:date="2022-10-30T00:02:00Z"/>
          <w:rFonts w:ascii="GHEA Grapalat" w:hAnsi="GHEA Grapalat" w:cs="Sylfaen"/>
          <w:sz w:val="24"/>
          <w:szCs w:val="24"/>
        </w:rPr>
      </w:pPr>
      <w:r w:rsidRPr="00F46FA3">
        <w:rPr>
          <w:rFonts w:ascii="GHEA Grapalat" w:hAnsi="GHEA Grapalat" w:cs="Sylfaen"/>
          <w:sz w:val="24"/>
          <w:szCs w:val="24"/>
        </w:rPr>
        <w:t xml:space="preserve">   </w:t>
      </w:r>
      <w:r w:rsidR="00801A4F" w:rsidRPr="00F46FA3">
        <w:rPr>
          <w:rFonts w:ascii="GHEA Grapalat" w:hAnsi="GHEA Grapalat" w:cs="Sylfaen"/>
          <w:sz w:val="24"/>
          <w:szCs w:val="24"/>
        </w:rPr>
        <w:t xml:space="preserve">Обеспечение квалификации в виде </w:t>
      </w:r>
      <w:r w:rsidR="00482E18" w:rsidRPr="00F46FA3">
        <w:rPr>
          <w:rFonts w:ascii="GHEA Grapalat" w:hAnsi="GHEA Grapalat" w:cs="Sylfaen"/>
          <w:sz w:val="24"/>
          <w:szCs w:val="24"/>
        </w:rPr>
        <w:t xml:space="preserve">банковской </w:t>
      </w:r>
      <w:r w:rsidR="00801A4F" w:rsidRPr="00F46FA3">
        <w:rPr>
          <w:rFonts w:ascii="GHEA Grapalat" w:hAnsi="GHEA Grapalat" w:cs="Sylfaen"/>
          <w:sz w:val="24"/>
          <w:szCs w:val="24"/>
        </w:rPr>
        <w:t>гарантии отобранный участник представляет согласно приложению 4 или приложению 4.1.</w:t>
      </w:r>
      <w:r w:rsidR="00A6609C" w:rsidRPr="00F46FA3">
        <w:rPr>
          <w:rFonts w:ascii="GHEA Grapalat" w:hAnsi="GHEA Grapalat" w:cs="Sylfaen"/>
          <w:sz w:val="24"/>
          <w:szCs w:val="24"/>
        </w:rPr>
        <w:t xml:space="preserve"> </w:t>
      </w:r>
      <w:r w:rsidR="00853CBA" w:rsidRPr="00F46FA3">
        <w:rPr>
          <w:rFonts w:ascii="GHEA Grapalat" w:hAnsi="GHEA Grapalat" w:cs="Sylfaen"/>
          <w:sz w:val="24"/>
          <w:szCs w:val="24"/>
        </w:rPr>
        <w:t>.</w:t>
      </w:r>
    </w:p>
    <w:p w14:paraId="37A6FA02" w14:textId="77777777" w:rsidR="00AA0D5B" w:rsidRPr="007F1850" w:rsidRDefault="00AA0D5B" w:rsidP="00AA0D5B">
      <w:pPr>
        <w:widowControl w:val="0"/>
        <w:tabs>
          <w:tab w:val="left" w:pos="1276"/>
        </w:tabs>
        <w:spacing w:after="160"/>
        <w:ind w:firstLine="567"/>
        <w:jc w:val="both"/>
        <w:rPr>
          <w:rFonts w:ascii="GHEA Grapalat" w:hAnsi="GHEA Grapalat"/>
        </w:rPr>
      </w:pPr>
      <w:r w:rsidRPr="007F1850">
        <w:rPr>
          <w:rFonts w:ascii="GHEA Grapalat" w:hAnsi="GHEA Grapalat" w:cs="Sylfaen"/>
          <w:lang w:val="hy-AM"/>
        </w:rPr>
        <w:t xml:space="preserve">При этом, если договоры </w:t>
      </w:r>
      <w:r w:rsidRPr="007F1850">
        <w:rPr>
          <w:rFonts w:ascii="GHEA Grapalat" w:hAnsi="GHEA Grapalat" w:cs="Sylfaen"/>
        </w:rPr>
        <w:t>о закупке</w:t>
      </w:r>
      <w:r w:rsidRPr="007F1850">
        <w:rPr>
          <w:rFonts w:ascii="GHEA Grapalat" w:hAnsi="GHEA Grapalat" w:cs="Sylfaen"/>
          <w:lang w:val="hy-AM"/>
        </w:rPr>
        <w:t xml:space="preserve"> </w:t>
      </w:r>
      <w:r w:rsidRPr="007F1850">
        <w:rPr>
          <w:rFonts w:ascii="GHEA Grapalat" w:hAnsi="GHEA Grapalat" w:cs="Sylfaen"/>
        </w:rPr>
        <w:t>работ</w:t>
      </w:r>
      <w:r w:rsidRPr="007F1850">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F1850">
        <w:rPr>
          <w:rFonts w:ascii="GHEA Grapalat" w:hAnsi="GHEA Grapalat" w:cs="Sylfaen"/>
        </w:rPr>
        <w:t xml:space="preserve">выделенных </w:t>
      </w:r>
      <w:r w:rsidRPr="007F1850">
        <w:rPr>
          <w:rFonts w:ascii="GHEA Grapalat" w:hAnsi="GHEA Grapalat" w:cs="Sylfaen"/>
          <w:lang w:val="hy-AM"/>
        </w:rPr>
        <w:t xml:space="preserve">финансовых </w:t>
      </w:r>
      <w:r w:rsidRPr="007F1850">
        <w:rPr>
          <w:rFonts w:ascii="GHEA Grapalat" w:hAnsi="GHEA Grapalat" w:cs="Sylfaen"/>
        </w:rPr>
        <w:t>средств</w:t>
      </w:r>
      <w:r w:rsidRPr="007F1850">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F1850">
        <w:rPr>
          <w:rFonts w:ascii="GHEA Grapalat" w:hAnsi="GHEA Grapalat" w:cs="Sylfaen"/>
        </w:rPr>
        <w:t>,</w:t>
      </w:r>
      <w:r w:rsidR="00544769" w:rsidRPr="007F1850">
        <w:rPr>
          <w:rFonts w:ascii="GHEA Grapalat" w:hAnsi="GHEA Grapalat" w:cs="Sylfaen"/>
        </w:rPr>
        <w:t xml:space="preserve"> </w:t>
      </w:r>
      <w:r w:rsidR="00544769" w:rsidRPr="007F1850">
        <w:rPr>
          <w:rFonts w:ascii="GHEA Grapalat" w:hAnsi="GHEA Grapalat" w:cs="Sylfaen"/>
          <w:lang w:val="hy-AM"/>
        </w:rPr>
        <w:t>если выполнение контракта (соглашения) не является поэтапным</w:t>
      </w:r>
      <w:r w:rsidR="007D61CE" w:rsidRPr="007F1850">
        <w:rPr>
          <w:rFonts w:ascii="GHEA Grapalat" w:hAnsi="GHEA Grapalat" w:cs="Sylfaen"/>
        </w:rPr>
        <w:t>.</w:t>
      </w:r>
    </w:p>
    <w:p w14:paraId="1BD1F738" w14:textId="77777777" w:rsidR="002406D8" w:rsidRPr="007F1850" w:rsidRDefault="002406D8" w:rsidP="00B46D58">
      <w:pPr>
        <w:widowControl w:val="0"/>
        <w:tabs>
          <w:tab w:val="left" w:pos="1276"/>
        </w:tabs>
        <w:spacing w:after="160"/>
        <w:ind w:firstLine="567"/>
        <w:jc w:val="both"/>
        <w:rPr>
          <w:rFonts w:ascii="GHEA Grapalat" w:hAnsi="GHEA Grapalat" w:cs="Sylfaen"/>
        </w:rPr>
      </w:pPr>
      <w:r w:rsidRPr="007F185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105E6AC" w14:textId="2591ED67" w:rsidR="00366C4E"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10.</w:t>
      </w:r>
      <w:r w:rsidR="001723D6" w:rsidRPr="007F1850">
        <w:rPr>
          <w:rFonts w:ascii="GHEA Grapalat" w:hAnsi="GHEA Grapalat"/>
        </w:rPr>
        <w:t>3</w:t>
      </w:r>
      <w:r w:rsidR="00DC30CC" w:rsidRPr="007F1850">
        <w:rPr>
          <w:rFonts w:ascii="GHEA Grapalat" w:hAnsi="GHEA Grapalat"/>
        </w:rPr>
        <w:t>.</w:t>
      </w:r>
      <w:r w:rsidR="00DC30CC" w:rsidRPr="007F1850">
        <w:rPr>
          <w:rFonts w:ascii="GHEA Grapalat" w:hAnsi="GHEA Grapalat"/>
        </w:rPr>
        <w:tab/>
      </w:r>
      <w:r w:rsidRPr="007F1850">
        <w:rPr>
          <w:rFonts w:ascii="GHEA Grapalat" w:hAnsi="GHEA Grapalat"/>
        </w:rPr>
        <w:t xml:space="preserve">Размер обеспечения договора составляет 10 процентов от цены </w:t>
      </w:r>
      <w:r w:rsidR="00E562C0" w:rsidRPr="007F1850">
        <w:rPr>
          <w:rFonts w:ascii="GHEA Grapalat" w:hAnsi="GHEA Grapalat"/>
        </w:rPr>
        <w:t>закупки</w:t>
      </w:r>
      <w:r w:rsidRPr="007F1850">
        <w:rPr>
          <w:rFonts w:ascii="GHEA Grapalat" w:hAnsi="GHEA Grapalat"/>
        </w:rPr>
        <w:t xml:space="preserve">. </w:t>
      </w:r>
      <w:r w:rsidR="002D492B" w:rsidRPr="007F1850">
        <w:rPr>
          <w:rFonts w:ascii="GHEA Grapalat" w:hAnsi="GHEA Grapalat"/>
        </w:rPr>
        <w:t xml:space="preserve">Если цена закупки товара меньше цены заключаемого договора, то размер обеспечения </w:t>
      </w:r>
      <w:r w:rsidR="00E04CFC" w:rsidRPr="007F1850">
        <w:rPr>
          <w:rFonts w:ascii="GHEA Grapalat" w:hAnsi="GHEA Grapalat"/>
        </w:rPr>
        <w:t>договора</w:t>
      </w:r>
      <w:r w:rsidR="002D492B" w:rsidRPr="007F1850">
        <w:rPr>
          <w:rFonts w:ascii="GHEA Grapalat" w:hAnsi="GHEA Grapalat"/>
        </w:rPr>
        <w:t xml:space="preserve"> исчисляется в отношении цены договора. </w:t>
      </w:r>
      <w:r w:rsidR="001723D6" w:rsidRPr="007F1850">
        <w:rPr>
          <w:rFonts w:ascii="GHEA Grapalat" w:hAnsi="GHEA Grapalat"/>
        </w:rPr>
        <w:t xml:space="preserve">Обеспечение </w:t>
      </w:r>
      <w:r w:rsidR="00896AAF" w:rsidRPr="007F1850">
        <w:rPr>
          <w:rFonts w:ascii="GHEA Grapalat" w:hAnsi="GHEA Grapalat"/>
        </w:rPr>
        <w:t>договора</w:t>
      </w:r>
      <w:r w:rsidR="001723D6" w:rsidRPr="007F1850">
        <w:rPr>
          <w:rFonts w:ascii="GHEA Grapalat" w:hAnsi="GHEA Grapalat"/>
        </w:rPr>
        <w:t xml:space="preserve"> представляется в </w:t>
      </w:r>
      <w:r w:rsidR="005876A3" w:rsidRPr="007F1850">
        <w:rPr>
          <w:rFonts w:ascii="GHEA Grapalat" w:hAnsi="GHEA Grapalat"/>
        </w:rPr>
        <w:t>виде</w:t>
      </w:r>
      <w:r w:rsidR="001723D6" w:rsidRPr="007F1850">
        <w:rPr>
          <w:rFonts w:ascii="GHEA Grapalat" w:hAnsi="GHEA Grapalat"/>
        </w:rPr>
        <w:t xml:space="preserve"> банковской гарантии (Приложение 5)</w:t>
      </w:r>
      <w:r w:rsidR="00375E5E" w:rsidRPr="007F1850">
        <w:rPr>
          <w:rFonts w:ascii="GHEA Grapalat" w:hAnsi="GHEA Grapalat"/>
        </w:rPr>
        <w:t xml:space="preserve"> или наличных денег.</w:t>
      </w:r>
    </w:p>
    <w:p w14:paraId="3A6F51B1" w14:textId="77777777" w:rsidR="00DA0D2B" w:rsidRPr="007F1850" w:rsidRDefault="0058395E" w:rsidP="00DA0D2B">
      <w:pPr>
        <w:widowControl w:val="0"/>
        <w:tabs>
          <w:tab w:val="left" w:pos="1276"/>
        </w:tabs>
        <w:spacing w:after="160"/>
        <w:ind w:firstLine="567"/>
        <w:jc w:val="both"/>
        <w:rPr>
          <w:rFonts w:ascii="GHEA Grapalat" w:hAnsi="GHEA Grapalat"/>
        </w:rPr>
      </w:pPr>
      <w:r w:rsidRPr="007F1850">
        <w:rPr>
          <w:rFonts w:ascii="GHEA Grapalat" w:hAnsi="GHEA Grapalat"/>
        </w:rPr>
        <w:t xml:space="preserve">Если процедура закупки организована </w:t>
      </w:r>
      <w:r w:rsidR="00BE0C42" w:rsidRPr="007F1850">
        <w:rPr>
          <w:rFonts w:ascii="GHEA Grapalat" w:hAnsi="GHEA Grapalat"/>
        </w:rPr>
        <w:t xml:space="preserve">по лотам и участник признается </w:t>
      </w:r>
      <w:r w:rsidR="00BE0C42" w:rsidRPr="007F1850">
        <w:rPr>
          <w:rFonts w:ascii="GHEA Grapalat" w:hAnsi="GHEA Grapalat"/>
        </w:rPr>
        <w:lastRenderedPageBreak/>
        <w:t xml:space="preserve">отобранным участником по более чем одному лоту, </w:t>
      </w:r>
      <w:r w:rsidR="00BE0C42" w:rsidRPr="007F1850">
        <w:rPr>
          <w:rFonts w:ascii="GHEA Grapalat" w:hAnsi="GHEA Grapalat" w:cs="Sylfaen"/>
        </w:rPr>
        <w:t xml:space="preserve">то он может предоставить обеспечение договора как </w:t>
      </w:r>
      <w:r w:rsidR="00BE0C42" w:rsidRPr="007F1850">
        <w:rPr>
          <w:rFonts w:ascii="GHEA Grapalat" w:hAnsi="GHEA Grapalat"/>
        </w:rPr>
        <w:t xml:space="preserve">для каждого лота в отдельности, так и одно обеспечение для всех лотов. </w:t>
      </w:r>
      <w:r w:rsidR="00DA0D2B" w:rsidRPr="007F1850">
        <w:rPr>
          <w:rFonts w:ascii="GHEA Grapalat" w:hAnsi="GHEA Grapalat"/>
        </w:rPr>
        <w:t xml:space="preserve">При представлении одного обеспечения догогвора его сумма исчисляется по отношению </w:t>
      </w:r>
      <w:r w:rsidR="00DA0D2B" w:rsidRPr="007F1850">
        <w:rPr>
          <w:rFonts w:ascii="GHEA Grapalat" w:hAnsi="GHEA Grapalat" w:cs="Sylfaen"/>
        </w:rPr>
        <w:t>к сумме цен закупок представленных лотов</w:t>
      </w:r>
      <w:r w:rsidR="00DA0D2B" w:rsidRPr="007F1850">
        <w:rPr>
          <w:rFonts w:ascii="GHEA Grapalat" w:hAnsi="GHEA Grapalat"/>
          <w:color w:val="FF0000"/>
        </w:rPr>
        <w:t xml:space="preserve"> </w:t>
      </w:r>
      <w:r w:rsidR="00DA0D2B" w:rsidRPr="007F1850">
        <w:rPr>
          <w:rFonts w:ascii="GHEA Grapalat" w:hAnsi="GHEA Grapalat"/>
          <w:color w:val="000000" w:themeColor="text1"/>
        </w:rPr>
        <w:t>с учетом требований 9-ого подпункта 32-ого пункта</w:t>
      </w:r>
      <w:r w:rsidR="00DA0D2B" w:rsidRPr="007F1850">
        <w:rPr>
          <w:rFonts w:ascii="GHEA Grapalat" w:hAnsi="GHEA Grapalat"/>
        </w:rPr>
        <w:t xml:space="preserve">. </w:t>
      </w:r>
    </w:p>
    <w:p w14:paraId="4D136F6F" w14:textId="0A450946" w:rsidR="00E969ED"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 xml:space="preserve">Обеспечение договора должно быть действительно как минимум включительно до </w:t>
      </w:r>
      <w:r w:rsidR="00411A25" w:rsidRPr="007F1850">
        <w:rPr>
          <w:rFonts w:ascii="GHEA Grapalat" w:hAnsi="GHEA Grapalat"/>
        </w:rPr>
        <w:t>90</w:t>
      </w:r>
      <w:r w:rsidRPr="007F185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F1850">
        <w:rPr>
          <w:rFonts w:ascii="GHEA Grapalat" w:hAnsi="GHEA Grapalat"/>
        </w:rPr>
        <w:t xml:space="preserve">пяти </w:t>
      </w:r>
      <w:r w:rsidRPr="007F185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F1850">
        <w:rPr>
          <w:rFonts w:ascii="GHEA Grapalat" w:hAnsi="GHEA Grapalat"/>
        </w:rPr>
        <w:t>договору.</w:t>
      </w:r>
    </w:p>
    <w:p w14:paraId="7DA6DAEC" w14:textId="77777777" w:rsidR="00F0759D" w:rsidRPr="007F1850" w:rsidRDefault="00F92A53" w:rsidP="00B46D58">
      <w:pPr>
        <w:widowControl w:val="0"/>
        <w:tabs>
          <w:tab w:val="left" w:pos="1276"/>
        </w:tabs>
        <w:spacing w:after="160"/>
        <w:ind w:firstLine="567"/>
        <w:jc w:val="both"/>
        <w:rPr>
          <w:rFonts w:ascii="GHEA Grapalat" w:hAnsi="GHEA Grapalat"/>
        </w:rPr>
      </w:pPr>
      <w:r w:rsidRPr="007F1850">
        <w:rPr>
          <w:rFonts w:ascii="GHEA Grapalat" w:hAnsi="GHEA Grapalat"/>
        </w:rPr>
        <w:t>Обеспечение договора, представленное в виде наличных денег, должно быть перечислено на казначейский счет</w:t>
      </w:r>
      <w:r w:rsidRPr="007F1850">
        <w:rPr>
          <w:rFonts w:ascii="Calibri" w:hAnsi="Calibri" w:cs="Calibri"/>
        </w:rPr>
        <w:t> </w:t>
      </w:r>
      <w:r w:rsidRPr="007F1850">
        <w:rPr>
          <w:rFonts w:ascii="GHEA Grapalat" w:hAnsi="GHEA Grapalat"/>
        </w:rPr>
        <w:t>"900008000</w:t>
      </w:r>
      <w:r w:rsidR="00B66AB9" w:rsidRPr="007F1850">
        <w:rPr>
          <w:rFonts w:ascii="GHEA Grapalat" w:hAnsi="GHEA Grapalat"/>
        </w:rPr>
        <w:t>66</w:t>
      </w:r>
      <w:r w:rsidRPr="007F1850">
        <w:rPr>
          <w:rFonts w:ascii="GHEA Grapalat" w:hAnsi="GHEA Grapalat"/>
        </w:rPr>
        <w:t>4", открытый в Центральном казначействе на имя уполномоченного органа.</w:t>
      </w:r>
    </w:p>
    <w:p w14:paraId="05299BA1" w14:textId="77777777" w:rsidR="00D32092" w:rsidRPr="007F1850" w:rsidRDefault="004A0321" w:rsidP="00B46D58">
      <w:pPr>
        <w:widowControl w:val="0"/>
        <w:tabs>
          <w:tab w:val="left" w:pos="1276"/>
        </w:tabs>
        <w:spacing w:after="160"/>
        <w:ind w:firstLine="567"/>
        <w:jc w:val="both"/>
        <w:rPr>
          <w:rFonts w:ascii="GHEA Grapalat" w:hAnsi="GHEA Grapalat" w:cs="Sylfaen"/>
        </w:rPr>
      </w:pPr>
      <w:r w:rsidRPr="007F1850">
        <w:rPr>
          <w:rFonts w:ascii="GHEA Grapalat" w:hAnsi="GHEA Grapalat"/>
        </w:rPr>
        <w:t>10.4</w:t>
      </w:r>
      <w:r w:rsidR="00251CF9" w:rsidRPr="007F1850">
        <w:rPr>
          <w:rFonts w:ascii="GHEA Grapalat" w:hAnsi="GHEA Grapalat"/>
        </w:rPr>
        <w:t xml:space="preserve"> </w:t>
      </w:r>
      <w:r w:rsidR="0076763C" w:rsidRPr="007F1850">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F1850">
        <w:rPr>
          <w:rFonts w:ascii="GHEA Grapalat" w:hAnsi="GHEA Grapalat"/>
        </w:rPr>
        <w:t>я квалификации и</w:t>
      </w:r>
      <w:r w:rsidR="0076763C" w:rsidRPr="007F1850">
        <w:rPr>
          <w:rFonts w:ascii="GHEA Grapalat" w:hAnsi="GHEA Grapalat"/>
        </w:rPr>
        <w:t xml:space="preserve"> договора представля</w:t>
      </w:r>
      <w:r w:rsidR="00DE7753" w:rsidRPr="007F1850">
        <w:rPr>
          <w:rFonts w:ascii="GHEA Grapalat" w:hAnsi="GHEA Grapalat"/>
        </w:rPr>
        <w:t>ю</w:t>
      </w:r>
      <w:r w:rsidR="0076763C" w:rsidRPr="007F1850">
        <w:rPr>
          <w:rFonts w:ascii="GHEA Grapalat" w:hAnsi="GHEA Grapalat"/>
        </w:rPr>
        <w:t>тся</w:t>
      </w:r>
      <w:r w:rsidR="00180134" w:rsidRPr="007F1850">
        <w:rPr>
          <w:rFonts w:ascii="GHEA Grapalat" w:hAnsi="GHEA Grapalat"/>
        </w:rPr>
        <w:t xml:space="preserve"> в виде заключенного в одностороннем порядке </w:t>
      </w:r>
      <w:r w:rsidR="00A9694C" w:rsidRPr="007F1850">
        <w:rPr>
          <w:rFonts w:ascii="GHEA Grapalat" w:hAnsi="GHEA Grapalat"/>
        </w:rPr>
        <w:t>за</w:t>
      </w:r>
      <w:r w:rsidR="00180134" w:rsidRPr="007F1850">
        <w:rPr>
          <w:rFonts w:ascii="GHEA Grapalat" w:hAnsi="GHEA Grapalat"/>
        </w:rPr>
        <w:t>явления - в виде неустойки или наличных денег</w:t>
      </w:r>
      <w:r w:rsidR="006D7219" w:rsidRPr="007F1850">
        <w:rPr>
          <w:rFonts w:ascii="GHEA Grapalat" w:hAnsi="GHEA Grapalat"/>
        </w:rPr>
        <w:t>. Если на момент возникновения правомочия по заключению договора</w:t>
      </w:r>
      <w:r w:rsidR="00E01672" w:rsidRPr="007F1850">
        <w:rPr>
          <w:rFonts w:ascii="GHEA Grapalat" w:hAnsi="GHEA Grapalat"/>
          <w:lang w:val="hy-AM"/>
        </w:rPr>
        <w:t xml:space="preserve"> </w:t>
      </w:r>
      <w:r w:rsidR="00D32092" w:rsidRPr="007F1850">
        <w:rPr>
          <w:rFonts w:ascii="GHEA Grapalat" w:hAnsi="GHEA Grapalat" w:cs="Sylfaen"/>
        </w:rPr>
        <w:t xml:space="preserve">предусмотренные финансовые средства превышают </w:t>
      </w:r>
      <w:r w:rsidR="00E01672" w:rsidRPr="007F1850">
        <w:rPr>
          <w:rFonts w:ascii="GHEA Grapalat" w:hAnsi="GHEA Grapalat" w:cs="Sylfaen"/>
          <w:lang w:val="hy-AM"/>
        </w:rPr>
        <w:t>25</w:t>
      </w:r>
      <w:r w:rsidR="00D32092" w:rsidRPr="007F1850">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7F1850">
        <w:rPr>
          <w:rFonts w:ascii="GHEA Grapalat" w:hAnsi="GHEA Grapalat" w:cs="Sylfaen"/>
        </w:rPr>
        <w:t>я квалификации и</w:t>
      </w:r>
      <w:r w:rsidR="00D32092" w:rsidRPr="007F1850">
        <w:rPr>
          <w:rFonts w:ascii="GHEA Grapalat" w:hAnsi="GHEA Grapalat" w:cs="Sylfaen"/>
        </w:rPr>
        <w:t xml:space="preserve"> договора, по части выделенных финансовых средств, представляется в виде </w:t>
      </w:r>
      <w:r w:rsidR="00817C86" w:rsidRPr="007F1850">
        <w:rPr>
          <w:rFonts w:ascii="GHEA Grapalat" w:hAnsi="GHEA Grapalat" w:cs="Sylfaen"/>
        </w:rPr>
        <w:t xml:space="preserve">банковской </w:t>
      </w:r>
      <w:r w:rsidR="00D32092" w:rsidRPr="007F1850">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84427C3" w14:textId="77777777" w:rsidR="008F0732" w:rsidRPr="007F1850" w:rsidRDefault="00030D40" w:rsidP="00B46D58">
      <w:pPr>
        <w:widowControl w:val="0"/>
        <w:tabs>
          <w:tab w:val="left" w:pos="1276"/>
        </w:tabs>
        <w:spacing w:after="160"/>
        <w:ind w:firstLine="567"/>
        <w:jc w:val="both"/>
        <w:rPr>
          <w:rFonts w:ascii="GHEA Grapalat" w:hAnsi="GHEA Grapalat"/>
          <w:i/>
        </w:rPr>
      </w:pPr>
      <w:r w:rsidRPr="007F1850">
        <w:rPr>
          <w:rFonts w:ascii="GHEA Grapalat" w:hAnsi="GHEA Grapalat"/>
        </w:rPr>
        <w:t>10.</w:t>
      </w:r>
      <w:r w:rsidR="00DF09E7" w:rsidRPr="007F1850">
        <w:rPr>
          <w:rFonts w:ascii="GHEA Grapalat" w:hAnsi="GHEA Grapalat"/>
        </w:rPr>
        <w:t>5</w:t>
      </w:r>
      <w:r w:rsidR="003E194D" w:rsidRPr="007F1850">
        <w:rPr>
          <w:rFonts w:ascii="GHEA Grapalat" w:hAnsi="GHEA Grapalat"/>
        </w:rPr>
        <w:t>.</w:t>
      </w:r>
      <w:r w:rsidR="003E194D" w:rsidRPr="007F1850">
        <w:rPr>
          <w:rFonts w:ascii="GHEA Grapalat" w:hAnsi="GHEA Grapalat"/>
        </w:rPr>
        <w:tab/>
      </w:r>
      <w:r w:rsidRPr="007F1850">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7F1850">
        <w:rPr>
          <w:rFonts w:ascii="GHEA Grapalat" w:hAnsi="GHEA Grapalat"/>
        </w:rPr>
        <w:t xml:space="preserve"> (Приложение 5.2)</w:t>
      </w:r>
      <w:r w:rsidRPr="007F1850">
        <w:rPr>
          <w:rFonts w:ascii="GHEA Grapalat" w:hAnsi="GHEA Grapalat"/>
        </w:rPr>
        <w:t>.</w:t>
      </w:r>
      <w:r w:rsidRPr="007F1850">
        <w:rPr>
          <w:rFonts w:ascii="GHEA Grapalat" w:hAnsi="GHEA Grapalat"/>
          <w:i/>
        </w:rPr>
        <w:t xml:space="preserve"> </w:t>
      </w:r>
    </w:p>
    <w:p w14:paraId="59B62720" w14:textId="77777777" w:rsidR="005162B1" w:rsidRPr="007F1850" w:rsidRDefault="00030D40" w:rsidP="00B46D58">
      <w:pPr>
        <w:widowControl w:val="0"/>
        <w:tabs>
          <w:tab w:val="left" w:pos="1276"/>
        </w:tabs>
        <w:spacing w:after="160"/>
        <w:ind w:firstLine="567"/>
        <w:jc w:val="both"/>
        <w:rPr>
          <w:rFonts w:ascii="GHEA Grapalat" w:hAnsi="GHEA Grapalat"/>
        </w:rPr>
      </w:pPr>
      <w:r w:rsidRPr="007F1850">
        <w:rPr>
          <w:rFonts w:ascii="GHEA Grapalat" w:hAnsi="GHEA Grapalat"/>
        </w:rPr>
        <w:t>10.</w:t>
      </w:r>
      <w:r w:rsidR="00401B30" w:rsidRPr="007F1850">
        <w:rPr>
          <w:rFonts w:ascii="GHEA Grapalat" w:hAnsi="GHEA Grapalat"/>
        </w:rPr>
        <w:t>6</w:t>
      </w:r>
      <w:r w:rsidR="003E194D" w:rsidRPr="007F1850">
        <w:rPr>
          <w:rFonts w:ascii="GHEA Grapalat" w:hAnsi="GHEA Grapalat"/>
        </w:rPr>
        <w:t>.</w:t>
      </w:r>
      <w:r w:rsidR="008F0732" w:rsidRPr="007F1850">
        <w:rPr>
          <w:rFonts w:ascii="GHEA Grapalat" w:hAnsi="GHEA Grapalat"/>
        </w:rPr>
        <w:t xml:space="preserve"> </w:t>
      </w:r>
      <w:r w:rsidRPr="007F1850">
        <w:rPr>
          <w:rFonts w:ascii="GHEA Grapalat" w:hAnsi="GHEA Grapalat"/>
        </w:rPr>
        <w:t>Если в рамках процедуры закупки, организованной по лотам</w:t>
      </w:r>
      <w:r w:rsidR="00DC14CE" w:rsidRPr="007F1850">
        <w:rPr>
          <w:rFonts w:ascii="GHEA Grapalat" w:hAnsi="GHEA Grapalat"/>
        </w:rPr>
        <w:t xml:space="preserve"> </w:t>
      </w:r>
      <w:r w:rsidR="00125AA6" w:rsidRPr="007F185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F1850">
        <w:rPr>
          <w:rFonts w:ascii="GHEA Grapalat" w:hAnsi="GHEA Grapalat"/>
        </w:rPr>
        <w:t>я квалификации и</w:t>
      </w:r>
      <w:r w:rsidR="00125AA6" w:rsidRPr="007F1850">
        <w:rPr>
          <w:rFonts w:ascii="GHEA Grapalat" w:hAnsi="GHEA Grapalat"/>
        </w:rPr>
        <w:t xml:space="preserve"> договора выплачива</w:t>
      </w:r>
      <w:r w:rsidR="00DC14CE" w:rsidRPr="007F1850">
        <w:rPr>
          <w:rFonts w:ascii="GHEA Grapalat" w:hAnsi="GHEA Grapalat"/>
        </w:rPr>
        <w:t>ю</w:t>
      </w:r>
      <w:r w:rsidR="00125AA6" w:rsidRPr="007F1850">
        <w:rPr>
          <w:rFonts w:ascii="GHEA Grapalat" w:hAnsi="GHEA Grapalat"/>
        </w:rPr>
        <w:t>тся в размере суммы, исчисленной только за этот лот</w:t>
      </w:r>
      <w:r w:rsidR="00DC14CE" w:rsidRPr="007F1850">
        <w:rPr>
          <w:rFonts w:ascii="GHEA Grapalat" w:hAnsi="GHEA Grapalat"/>
        </w:rPr>
        <w:t>.</w:t>
      </w:r>
    </w:p>
    <w:p w14:paraId="3C07D4CF" w14:textId="77777777" w:rsidR="001075CA" w:rsidRPr="007F1850" w:rsidRDefault="001075CA" w:rsidP="001075CA">
      <w:pPr>
        <w:widowControl w:val="0"/>
        <w:tabs>
          <w:tab w:val="left" w:pos="1134"/>
        </w:tabs>
        <w:spacing w:after="160"/>
        <w:ind w:firstLine="567"/>
        <w:jc w:val="both"/>
        <w:rPr>
          <w:ins w:id="6" w:author="Inesa Kocharyan" w:date="2023-07-07T16:48:00Z"/>
          <w:rFonts w:ascii="GHEA Grapalat" w:hAnsi="GHEA Grapalat"/>
        </w:rPr>
      </w:pPr>
      <w:r w:rsidRPr="007F1850">
        <w:rPr>
          <w:rFonts w:ascii="GHEA Grapalat" w:hAnsi="GHEA Grapalat"/>
          <w:b/>
        </w:rPr>
        <w:t xml:space="preserve">  </w:t>
      </w:r>
      <w:r w:rsidRPr="007F1850">
        <w:rPr>
          <w:rFonts w:ascii="GHEA Grapalat" w:hAnsi="GHEA Grapalat"/>
        </w:rPr>
        <w:t xml:space="preserve">10.7 Руководитель заказчика </w:t>
      </w:r>
      <w:r w:rsidR="00D70281" w:rsidRPr="007F1850">
        <w:rPr>
          <w:rFonts w:ascii="GHEA Grapalat" w:hAnsi="GHEA Grapalat"/>
        </w:rPr>
        <w:t xml:space="preserve">в письменной форме </w:t>
      </w:r>
      <w:r w:rsidRPr="007F1850">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F1850">
        <w:rPr>
          <w:rFonts w:ascii="GHEA Grapalat" w:hAnsi="GHEA Grapalat"/>
          <w:lang w:val="hy-AM"/>
        </w:rPr>
        <w:t>-</w:t>
      </w:r>
      <w:r w:rsidRPr="007F1850">
        <w:rPr>
          <w:rFonts w:ascii="GHEA Grapalat" w:hAnsi="GHEA Grapalat"/>
        </w:rPr>
        <w:t xml:space="preserve"> </w:t>
      </w:r>
      <w:r w:rsidR="00D70281" w:rsidRPr="007F1850">
        <w:rPr>
          <w:rFonts w:ascii="GHEA Grapalat" w:hAnsi="GHEA Grapalat"/>
        </w:rPr>
        <w:t>Министерству Финансов РА</w:t>
      </w:r>
      <w:r w:rsidRPr="007F1850">
        <w:rPr>
          <w:rFonts w:ascii="GHEA Grapalat" w:hAnsi="GHEA Grapalat"/>
          <w:lang w:val="hy-AM"/>
        </w:rPr>
        <w:t>,</w:t>
      </w:r>
      <w:r w:rsidRPr="007F1850">
        <w:rPr>
          <w:rFonts w:ascii="GHEA Grapalat" w:hAnsi="GHEA Grapalat"/>
        </w:rPr>
        <w:t xml:space="preserve"> в течение </w:t>
      </w:r>
      <w:r w:rsidR="00D70281" w:rsidRPr="007F1850">
        <w:rPr>
          <w:rFonts w:ascii="GHEA Grapalat" w:hAnsi="GHEA Grapalat"/>
        </w:rPr>
        <w:t xml:space="preserve">пяти </w:t>
      </w:r>
      <w:r w:rsidRPr="007F1850">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7F1850">
        <w:rPr>
          <w:rFonts w:ascii="GHEA Grapalat" w:hAnsi="GHEA Grapalat"/>
        </w:rPr>
        <w:t xml:space="preserve"> или Министерством Финансов РА </w:t>
      </w:r>
      <w:r w:rsidRPr="007F1850">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7F1850">
        <w:rPr>
          <w:rFonts w:ascii="GHEA Grapalat" w:hAnsi="GHEA Grapalat"/>
        </w:rPr>
        <w:t xml:space="preserve">письменно </w:t>
      </w:r>
      <w:r w:rsidRPr="007F1850">
        <w:rPr>
          <w:rFonts w:ascii="GHEA Grapalat" w:hAnsi="GHEA Grapalat"/>
        </w:rPr>
        <w:t>в течение двух рабочих дней после получения отказа.</w:t>
      </w:r>
    </w:p>
    <w:p w14:paraId="137BEF68" w14:textId="77777777" w:rsidR="00D70281" w:rsidRPr="007F18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lastRenderedPageBreak/>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7F1850">
        <w:rPr>
          <w:rFonts w:ascii="GHEA Grapalat" w:hAnsi="GHEA Grapalat"/>
        </w:rPr>
        <w:t>за днем возникновения основания возврата обеспечения уведомляет</w:t>
      </w:r>
      <w:r w:rsidRPr="007F1850">
        <w:rPr>
          <w:rFonts w:ascii="GHEA Grapalat" w:hAnsi="GHEA Grapalat"/>
        </w:rPr>
        <w:t>:</w:t>
      </w:r>
    </w:p>
    <w:p w14:paraId="149C12F8" w14:textId="77777777" w:rsidR="00D70281" w:rsidRPr="007F1850"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t xml:space="preserve">- в случае обеспечения </w:t>
      </w:r>
      <w:r w:rsidR="002520FB" w:rsidRPr="007F1850">
        <w:rPr>
          <w:rFonts w:ascii="GHEA Grapalat" w:hAnsi="GHEA Grapalat"/>
        </w:rPr>
        <w:t xml:space="preserve">представленного </w:t>
      </w:r>
      <w:r w:rsidRPr="007F1850">
        <w:rPr>
          <w:rFonts w:ascii="GHEA Grapalat" w:hAnsi="GHEA Grapalat"/>
        </w:rPr>
        <w:t>в форме наличных денег - Министерство финансов РА с приложением копии представленного в заявке документа, об обосновании платежа</w:t>
      </w:r>
      <w:r w:rsidR="002520FB" w:rsidRPr="007F1850">
        <w:rPr>
          <w:rFonts w:ascii="GHEA Grapalat" w:hAnsi="GHEA Grapalat"/>
        </w:rPr>
        <w:t>;</w:t>
      </w:r>
    </w:p>
    <w:p w14:paraId="429071AF" w14:textId="77777777" w:rsidR="00D70281" w:rsidRPr="007F18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t>- в случае обеспечения, представленного в виде банковской гарантии- банк, выдавший гарантию;</w:t>
      </w:r>
    </w:p>
    <w:p w14:paraId="3A662C41" w14:textId="77777777" w:rsidR="00D70281" w:rsidRPr="007F18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F1850">
        <w:rPr>
          <w:rFonts w:ascii="GHEA Grapalat" w:hAnsi="GHEA Grapalat"/>
        </w:rPr>
        <w:t>- в случае обеспечения, представленного в виде соглашения о неустойке - представившего его участника.</w:t>
      </w:r>
    </w:p>
    <w:p w14:paraId="7CBC7FBE" w14:textId="77777777" w:rsidR="00D70281" w:rsidRPr="007F1850" w:rsidRDefault="00D70281" w:rsidP="001075CA">
      <w:pPr>
        <w:widowControl w:val="0"/>
        <w:tabs>
          <w:tab w:val="left" w:pos="1134"/>
        </w:tabs>
        <w:spacing w:after="160"/>
        <w:ind w:firstLine="567"/>
        <w:jc w:val="both"/>
        <w:rPr>
          <w:rFonts w:ascii="GHEA Grapalat" w:hAnsi="GHEA Grapalat"/>
        </w:rPr>
      </w:pPr>
    </w:p>
    <w:p w14:paraId="667D9CD3" w14:textId="77777777" w:rsidR="005162B1" w:rsidRPr="007F1850" w:rsidRDefault="003E194D" w:rsidP="00B46D58">
      <w:pPr>
        <w:widowControl w:val="0"/>
        <w:tabs>
          <w:tab w:val="left" w:pos="1134"/>
        </w:tabs>
        <w:spacing w:after="160"/>
        <w:ind w:firstLine="567"/>
        <w:jc w:val="both"/>
        <w:rPr>
          <w:rFonts w:ascii="GHEA Grapalat" w:hAnsi="GHEA Grapalat"/>
        </w:rPr>
      </w:pPr>
      <w:r w:rsidRPr="007F1850">
        <w:rPr>
          <w:rFonts w:ascii="GHEA Grapalat" w:hAnsi="GHEA Grapalat"/>
        </w:rPr>
        <w:tab/>
      </w:r>
    </w:p>
    <w:p w14:paraId="7BF62DC7" w14:textId="77777777" w:rsidR="00362FEF" w:rsidRPr="007F1850" w:rsidRDefault="00362FEF">
      <w:pPr>
        <w:rPr>
          <w:rFonts w:ascii="GHEA Grapalat" w:hAnsi="GHEA Grapalat" w:cs="Sylfaen"/>
        </w:rPr>
      </w:pPr>
      <w:r w:rsidRPr="007F1850">
        <w:rPr>
          <w:rFonts w:ascii="GHEA Grapalat" w:hAnsi="GHEA Grapalat" w:cs="Sylfaen"/>
        </w:rPr>
        <w:br w:type="page"/>
      </w:r>
    </w:p>
    <w:p w14:paraId="2E473769" w14:textId="77777777" w:rsidR="00637D24" w:rsidRPr="007F1850" w:rsidRDefault="00637D24" w:rsidP="00B46D58">
      <w:pPr>
        <w:widowControl w:val="0"/>
        <w:tabs>
          <w:tab w:val="left" w:pos="1134"/>
        </w:tabs>
        <w:spacing w:after="160"/>
        <w:ind w:firstLine="567"/>
        <w:jc w:val="both"/>
        <w:rPr>
          <w:rFonts w:ascii="GHEA Grapalat" w:hAnsi="GHEA Grapalat" w:cs="Sylfaen"/>
        </w:rPr>
      </w:pPr>
    </w:p>
    <w:p w14:paraId="7D258464" w14:textId="77777777" w:rsidR="00096865" w:rsidRPr="007F1850" w:rsidRDefault="005066AC" w:rsidP="005066AC">
      <w:pPr>
        <w:rPr>
          <w:rFonts w:ascii="GHEA Grapalat" w:hAnsi="GHEA Grapalat"/>
          <w:b/>
        </w:rPr>
      </w:pPr>
      <w:r w:rsidRPr="007F1850">
        <w:rPr>
          <w:rFonts w:ascii="GHEA Grapalat" w:hAnsi="GHEA Grapalat"/>
          <w:b/>
        </w:rPr>
        <w:t xml:space="preserve">                           </w:t>
      </w:r>
      <w:r w:rsidR="008D5016" w:rsidRPr="007F1850">
        <w:rPr>
          <w:rFonts w:ascii="GHEA Grapalat" w:hAnsi="GHEA Grapalat"/>
          <w:b/>
        </w:rPr>
        <w:t>11. ОБЪЯВЛЕНИЕ ПРОЦЕДУРЫ НЕСОСТОЯВШЕЙСЯ</w:t>
      </w:r>
    </w:p>
    <w:p w14:paraId="2354FAF3" w14:textId="77777777" w:rsidR="003D5CAF" w:rsidRPr="007F1850" w:rsidRDefault="003D5CAF" w:rsidP="005066AC">
      <w:pPr>
        <w:rPr>
          <w:rFonts w:ascii="GHEA Grapalat" w:hAnsi="GHEA Grapalat" w:cs="Arial"/>
          <w:b/>
        </w:rPr>
      </w:pPr>
    </w:p>
    <w:p w14:paraId="0E2BF141" w14:textId="77777777" w:rsidR="00096865" w:rsidRPr="007F1850" w:rsidRDefault="00096865" w:rsidP="00B46D58">
      <w:pPr>
        <w:widowControl w:val="0"/>
        <w:tabs>
          <w:tab w:val="left" w:pos="1276"/>
        </w:tabs>
        <w:spacing w:after="160"/>
        <w:ind w:firstLine="567"/>
        <w:jc w:val="both"/>
        <w:rPr>
          <w:rFonts w:ascii="GHEA Grapalat" w:hAnsi="GHEA Grapalat" w:cs="Sylfaen"/>
        </w:rPr>
      </w:pPr>
      <w:r w:rsidRPr="007F1850">
        <w:rPr>
          <w:rFonts w:ascii="GHEA Grapalat" w:hAnsi="GHEA Grapalat"/>
        </w:rPr>
        <w:t>11.1</w:t>
      </w:r>
      <w:r w:rsidR="00801AC7" w:rsidRPr="007F1850">
        <w:rPr>
          <w:rFonts w:ascii="GHEA Grapalat" w:hAnsi="GHEA Grapalat"/>
        </w:rPr>
        <w:t>.</w:t>
      </w:r>
      <w:r w:rsidR="00801AC7" w:rsidRPr="007F1850">
        <w:rPr>
          <w:rFonts w:ascii="GHEA Grapalat" w:hAnsi="GHEA Grapalat"/>
        </w:rPr>
        <w:tab/>
      </w:r>
      <w:r w:rsidRPr="007F1850">
        <w:rPr>
          <w:rFonts w:ascii="GHEA Grapalat" w:hAnsi="GHEA Grapalat"/>
        </w:rPr>
        <w:t>Согласно статье 37 Закона, Комиссия объявляет настоящую процедуру несостоявшейся, если:</w:t>
      </w:r>
    </w:p>
    <w:p w14:paraId="46D30E33"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1)</w:t>
      </w:r>
      <w:r w:rsidR="00801AC7" w:rsidRPr="007F1850">
        <w:rPr>
          <w:rFonts w:ascii="GHEA Grapalat" w:hAnsi="GHEA Grapalat"/>
        </w:rPr>
        <w:tab/>
      </w:r>
      <w:r w:rsidRPr="007F1850">
        <w:rPr>
          <w:rFonts w:ascii="GHEA Grapalat" w:hAnsi="GHEA Grapalat"/>
        </w:rPr>
        <w:t>ни одна из заявок не соответствует условиям приглашения;</w:t>
      </w:r>
    </w:p>
    <w:p w14:paraId="29D48E39"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2)</w:t>
      </w:r>
      <w:r w:rsidR="00801AC7" w:rsidRPr="007F1850">
        <w:rPr>
          <w:rFonts w:ascii="GHEA Grapalat" w:hAnsi="GHEA Grapalat"/>
        </w:rPr>
        <w:tab/>
      </w:r>
      <w:r w:rsidRPr="007F1850">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F1850">
        <w:rPr>
          <w:rFonts w:ascii="Calibri" w:hAnsi="Calibri" w:cs="Calibri"/>
          <w:lang w:val="en-US"/>
        </w:rPr>
        <w:t> </w:t>
      </w:r>
      <w:r w:rsidRPr="007F1850">
        <w:rPr>
          <w:rFonts w:ascii="GHEA Grapalat" w:hAnsi="GHEA Grapalat"/>
        </w:rPr>
        <w:t>— Совета попечителей</w:t>
      </w:r>
      <w:r w:rsidR="0027573B" w:rsidRPr="007F1850">
        <w:rPr>
          <w:rStyle w:val="FootnoteReference"/>
          <w:rFonts w:ascii="GHEA Grapalat" w:hAnsi="GHEA Grapalat"/>
        </w:rPr>
        <w:footnoteReference w:customMarkFollows="1" w:id="1"/>
        <w:t>14</w:t>
      </w:r>
      <w:r w:rsidRPr="007F1850">
        <w:rPr>
          <w:rFonts w:ascii="GHEA Grapalat" w:hAnsi="GHEA Grapalat"/>
        </w:rPr>
        <w:t>.</w:t>
      </w:r>
    </w:p>
    <w:p w14:paraId="5A60F66C"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3)</w:t>
      </w:r>
      <w:r w:rsidR="00801AC7" w:rsidRPr="007F1850">
        <w:rPr>
          <w:rFonts w:ascii="GHEA Grapalat" w:hAnsi="GHEA Grapalat"/>
        </w:rPr>
        <w:tab/>
      </w:r>
      <w:r w:rsidRPr="007F1850">
        <w:rPr>
          <w:rFonts w:ascii="GHEA Grapalat" w:hAnsi="GHEA Grapalat"/>
        </w:rPr>
        <w:t>не подано ни одной заявки;</w:t>
      </w:r>
    </w:p>
    <w:p w14:paraId="54DA85A5"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801AC7" w:rsidRPr="007F1850">
        <w:rPr>
          <w:rFonts w:ascii="GHEA Grapalat" w:hAnsi="GHEA Grapalat"/>
        </w:rPr>
        <w:tab/>
      </w:r>
      <w:r w:rsidRPr="007F1850">
        <w:rPr>
          <w:rFonts w:ascii="GHEA Grapalat" w:hAnsi="GHEA Grapalat"/>
        </w:rPr>
        <w:t>договор не заключается.</w:t>
      </w:r>
    </w:p>
    <w:p w14:paraId="5E45E0CF" w14:textId="77777777" w:rsidR="00CA1C11" w:rsidRPr="007F1850" w:rsidRDefault="00731D26" w:rsidP="00B46D58">
      <w:pPr>
        <w:widowControl w:val="0"/>
        <w:tabs>
          <w:tab w:val="left" w:pos="1276"/>
        </w:tabs>
        <w:spacing w:after="160"/>
        <w:ind w:firstLine="567"/>
        <w:jc w:val="both"/>
        <w:rPr>
          <w:rFonts w:ascii="GHEA Grapalat" w:hAnsi="GHEA Grapalat" w:cs="Sylfaen"/>
        </w:rPr>
      </w:pPr>
      <w:r w:rsidRPr="007F1850">
        <w:rPr>
          <w:rFonts w:ascii="GHEA Grapalat" w:hAnsi="GHEA Grapalat"/>
        </w:rPr>
        <w:t>11.2</w:t>
      </w:r>
      <w:r w:rsidR="007642C2" w:rsidRPr="007F1850">
        <w:rPr>
          <w:rFonts w:ascii="GHEA Grapalat" w:hAnsi="GHEA Grapalat"/>
        </w:rPr>
        <w:t>.</w:t>
      </w:r>
      <w:r w:rsidR="007642C2" w:rsidRPr="007F1850">
        <w:rPr>
          <w:rFonts w:ascii="GHEA Grapalat" w:hAnsi="GHEA Grapalat"/>
        </w:rPr>
        <w:tab/>
      </w:r>
      <w:r w:rsidRPr="007F185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940E9B3" w14:textId="77777777" w:rsidR="00096865" w:rsidRPr="007F1850" w:rsidRDefault="008D5016" w:rsidP="00C54730">
      <w:pPr>
        <w:jc w:val="center"/>
        <w:rPr>
          <w:rFonts w:ascii="GHEA Grapalat" w:hAnsi="GHEA Grapalat"/>
          <w:b/>
        </w:rPr>
      </w:pPr>
      <w:r w:rsidRPr="007F1850">
        <w:rPr>
          <w:rFonts w:ascii="GHEA Grapalat" w:hAnsi="GHEA Grapalat"/>
          <w:b/>
        </w:rPr>
        <w:t xml:space="preserve">12. ПРАВО УЧАСТНИКА И </w:t>
      </w:r>
      <w:r w:rsidR="008E3307" w:rsidRPr="007F1850">
        <w:rPr>
          <w:rFonts w:ascii="GHEA Grapalat" w:hAnsi="GHEA Grapalat"/>
          <w:b/>
        </w:rPr>
        <w:t xml:space="preserve">ПОРЯДОК ОБЖАЛОВАНИЯ ИМ </w:t>
      </w:r>
      <w:r w:rsidR="00025A85" w:rsidRPr="007F1850">
        <w:rPr>
          <w:rFonts w:ascii="GHEA Grapalat" w:hAnsi="GHEA Grapalat"/>
          <w:b/>
        </w:rPr>
        <w:br/>
      </w:r>
      <w:r w:rsidRPr="007F1850">
        <w:rPr>
          <w:rFonts w:ascii="GHEA Grapalat" w:hAnsi="GHEA Grapalat"/>
          <w:b/>
        </w:rPr>
        <w:t>ДЕЙСТВИЙ И (ИЛИ) ПРИНЯТЫХ РЕШЕНИЙ, СВЯЗАННЫХ</w:t>
      </w:r>
      <w:r w:rsidR="00025A85" w:rsidRPr="007F1850">
        <w:rPr>
          <w:rFonts w:ascii="Calibri" w:hAnsi="Calibri" w:cs="Calibri"/>
          <w:b/>
          <w:lang w:val="en-US"/>
        </w:rPr>
        <w:t> </w:t>
      </w:r>
      <w:r w:rsidRPr="007F1850">
        <w:rPr>
          <w:rFonts w:ascii="GHEA Grapalat" w:hAnsi="GHEA Grapalat"/>
          <w:b/>
        </w:rPr>
        <w:t>С</w:t>
      </w:r>
      <w:r w:rsidR="00025A85" w:rsidRPr="007F1850">
        <w:rPr>
          <w:rFonts w:ascii="Calibri" w:hAnsi="Calibri" w:cs="Calibri"/>
          <w:b/>
          <w:lang w:val="en-US"/>
        </w:rPr>
        <w:t> </w:t>
      </w:r>
      <w:r w:rsidRPr="007F1850">
        <w:rPr>
          <w:rFonts w:ascii="GHEA Grapalat" w:hAnsi="GHEA Grapalat"/>
          <w:b/>
        </w:rPr>
        <w:t>ПРОЦЕССОМ ЗАКУПКИ</w:t>
      </w:r>
    </w:p>
    <w:p w14:paraId="0A5258C3" w14:textId="77777777" w:rsidR="00C54730" w:rsidRPr="007F1850" w:rsidRDefault="00C54730" w:rsidP="00C54730">
      <w:pPr>
        <w:jc w:val="center"/>
        <w:rPr>
          <w:rFonts w:ascii="GHEA Grapalat" w:hAnsi="GHEA Grapalat"/>
          <w:b/>
        </w:rPr>
      </w:pPr>
    </w:p>
    <w:p w14:paraId="1423F76D"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2D7C81F"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B251797"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906DCE4" w14:textId="77777777" w:rsidR="001770E8" w:rsidRPr="007F1850" w:rsidRDefault="001770E8" w:rsidP="001770E8">
      <w:pPr>
        <w:widowControl w:val="0"/>
        <w:tabs>
          <w:tab w:val="left" w:pos="1276"/>
        </w:tabs>
        <w:ind w:firstLine="567"/>
        <w:jc w:val="both"/>
        <w:rPr>
          <w:rFonts w:ascii="GHEA Grapalat" w:hAnsi="GHEA Grapalat"/>
        </w:rPr>
      </w:pPr>
      <w:r w:rsidRPr="007F1850">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754D2FE" w14:textId="77777777" w:rsidR="001770E8" w:rsidRPr="007F1850" w:rsidRDefault="001770E8" w:rsidP="001770E8">
      <w:pPr>
        <w:widowControl w:val="0"/>
        <w:ind w:firstLine="567"/>
        <w:jc w:val="both"/>
        <w:rPr>
          <w:rFonts w:ascii="GHEA Grapalat" w:hAnsi="GHEA Grapalat"/>
        </w:rPr>
      </w:pPr>
      <w:r w:rsidRPr="007F1850">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7F1850">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3C2F5502" w14:textId="77777777" w:rsidR="001770E8" w:rsidRPr="007F1850" w:rsidRDefault="001770E8" w:rsidP="001770E8">
      <w:pPr>
        <w:jc w:val="both"/>
        <w:rPr>
          <w:rFonts w:ascii="GHEA Grapalat" w:hAnsi="GHEA Grapalat"/>
        </w:rPr>
      </w:pPr>
      <w:r w:rsidRPr="007F1850">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EDCF56E" w14:textId="77777777" w:rsidR="001770E8" w:rsidRPr="007F1850" w:rsidRDefault="001770E8" w:rsidP="001770E8">
      <w:pPr>
        <w:jc w:val="both"/>
        <w:rPr>
          <w:rFonts w:ascii="GHEA Grapalat" w:hAnsi="GHEA Grapalat"/>
        </w:rPr>
      </w:pPr>
      <w:r w:rsidRPr="007F1850">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DC076A4" w14:textId="77777777" w:rsidR="00C87BF8" w:rsidRPr="007F1850" w:rsidRDefault="00C87BF8" w:rsidP="00C87BF8">
      <w:pPr>
        <w:jc w:val="both"/>
        <w:rPr>
          <w:rFonts w:ascii="GHEA Grapalat" w:hAnsi="GHEA Grapalat"/>
        </w:rPr>
      </w:pPr>
      <w:r w:rsidRPr="007F1850">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B94712E" w14:textId="77777777" w:rsidR="00C87BF8" w:rsidRPr="007F1850" w:rsidRDefault="00C87BF8" w:rsidP="00C87BF8">
      <w:pPr>
        <w:jc w:val="both"/>
        <w:rPr>
          <w:rFonts w:ascii="GHEA Grapalat" w:hAnsi="GHEA Grapalat"/>
          <w:lang w:val="hy-AM"/>
        </w:rPr>
      </w:pPr>
      <w:r w:rsidRPr="007F1850">
        <w:rPr>
          <w:rFonts w:ascii="GHEA Grapalat" w:hAnsi="GHEA Grapalat"/>
        </w:rPr>
        <w:t>12.8. Решение о требовании доказательств исполняется ответчиком в пятидневный срок после получения решения.</w:t>
      </w:r>
    </w:p>
    <w:p w14:paraId="68C6D86F" w14:textId="77777777" w:rsidR="00C87BF8" w:rsidRPr="007F1850" w:rsidRDefault="00C87BF8" w:rsidP="00C87BF8">
      <w:pPr>
        <w:jc w:val="both"/>
        <w:rPr>
          <w:rFonts w:ascii="GHEA Grapalat" w:hAnsi="GHEA Grapalat"/>
        </w:rPr>
      </w:pPr>
      <w:r w:rsidRPr="007F1850">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F6A1BA7" w14:textId="77777777" w:rsidR="00C87BF8" w:rsidRPr="007F1850" w:rsidRDefault="00C87BF8" w:rsidP="00C87BF8">
      <w:pPr>
        <w:jc w:val="both"/>
        <w:rPr>
          <w:rFonts w:ascii="GHEA Grapalat" w:hAnsi="GHEA Grapalat"/>
          <w:lang w:val="hy-AM"/>
        </w:rPr>
      </w:pPr>
      <w:r w:rsidRPr="007F1850">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F1850">
        <w:rPr>
          <w:rFonts w:ascii="GHEA Grapalat" w:hAnsi="GHEA Grapalat"/>
          <w:lang w:val="hy-AM"/>
        </w:rPr>
        <w:t>.</w:t>
      </w:r>
    </w:p>
    <w:p w14:paraId="14B39CC7" w14:textId="77777777" w:rsidR="00C87BF8" w:rsidRPr="007F1850" w:rsidRDefault="00C87BF8" w:rsidP="00C87BF8">
      <w:pPr>
        <w:jc w:val="both"/>
        <w:rPr>
          <w:rFonts w:ascii="GHEA Grapalat" w:hAnsi="GHEA Grapalat"/>
          <w:lang w:val="hy-AM"/>
        </w:rPr>
      </w:pPr>
      <w:r w:rsidRPr="007F1850">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F1850">
        <w:rPr>
          <w:rFonts w:ascii="GHEA Grapalat" w:hAnsi="GHEA Grapalat"/>
          <w:lang w:val="hy-AM"/>
        </w:rPr>
        <w:t>.</w:t>
      </w:r>
      <w:r w:rsidRPr="007F1850">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F1850">
        <w:rPr>
          <w:rFonts w:ascii="GHEA Grapalat" w:hAnsi="GHEA Grapalat"/>
          <w:lang w:val="hy-AM"/>
        </w:rPr>
        <w:t>.</w:t>
      </w:r>
    </w:p>
    <w:p w14:paraId="4992403B" w14:textId="77777777" w:rsidR="00C87BF8" w:rsidRPr="007F1850" w:rsidRDefault="00C87BF8" w:rsidP="00C87BF8">
      <w:pPr>
        <w:jc w:val="both"/>
        <w:rPr>
          <w:rFonts w:ascii="GHEA Grapalat" w:hAnsi="GHEA Grapalat"/>
          <w:lang w:val="hy-AM"/>
        </w:rPr>
      </w:pPr>
      <w:r w:rsidRPr="007F1850">
        <w:rPr>
          <w:rFonts w:ascii="GHEA Grapalat" w:hAnsi="GHEA Grapalat"/>
        </w:rPr>
        <w:t xml:space="preserve">12.11. </w:t>
      </w:r>
      <w:r w:rsidRPr="007F1850">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AB6EB48" w14:textId="77777777" w:rsidR="00C87BF8" w:rsidRPr="007F1850" w:rsidRDefault="00C87BF8" w:rsidP="00C87BF8">
      <w:pPr>
        <w:jc w:val="both"/>
        <w:rPr>
          <w:rFonts w:ascii="GHEA Grapalat" w:hAnsi="GHEA Grapalat"/>
        </w:rPr>
      </w:pPr>
      <w:r w:rsidRPr="007F1850">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66CE673" w14:textId="77777777" w:rsidR="00C87BF8" w:rsidRPr="007F1850" w:rsidRDefault="00C87BF8" w:rsidP="00C87BF8">
      <w:pPr>
        <w:jc w:val="both"/>
        <w:rPr>
          <w:rFonts w:ascii="GHEA Grapalat" w:hAnsi="GHEA Grapalat"/>
        </w:rPr>
      </w:pPr>
      <w:r w:rsidRPr="007F1850">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AD19395" w14:textId="77777777" w:rsidR="00C87BF8" w:rsidRPr="007F1850" w:rsidRDefault="00C87BF8" w:rsidP="00C87BF8">
      <w:pPr>
        <w:jc w:val="both"/>
        <w:rPr>
          <w:rFonts w:ascii="GHEA Grapalat" w:hAnsi="GHEA Grapalat"/>
        </w:rPr>
      </w:pPr>
      <w:r w:rsidRPr="007F1850">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51791C0" w14:textId="77777777" w:rsidR="00C87BF8" w:rsidRPr="007F1850" w:rsidRDefault="00C87BF8" w:rsidP="00C87BF8">
      <w:pPr>
        <w:jc w:val="both"/>
        <w:rPr>
          <w:rFonts w:ascii="GHEA Grapalat" w:hAnsi="GHEA Grapalat"/>
        </w:rPr>
      </w:pPr>
      <w:r w:rsidRPr="007F1850">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43F2554" w14:textId="77777777" w:rsidR="00C87BF8" w:rsidRPr="007F1850" w:rsidRDefault="00C87BF8" w:rsidP="00C87BF8">
      <w:pPr>
        <w:jc w:val="both"/>
        <w:rPr>
          <w:rFonts w:ascii="GHEA Grapalat" w:hAnsi="GHEA Grapalat"/>
        </w:rPr>
      </w:pPr>
      <w:r w:rsidRPr="007F1850">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4587D24B" w14:textId="77777777" w:rsidR="00C87BF8" w:rsidRPr="007F1850" w:rsidRDefault="00C87BF8" w:rsidP="00C87BF8">
      <w:pPr>
        <w:jc w:val="both"/>
        <w:rPr>
          <w:rFonts w:ascii="GHEA Grapalat" w:hAnsi="GHEA Grapalat"/>
        </w:rPr>
      </w:pPr>
      <w:r w:rsidRPr="007F1850">
        <w:rPr>
          <w:rFonts w:ascii="GHEA Grapalat" w:hAnsi="GHEA Grapalat"/>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69B6BBB" w14:textId="77777777" w:rsidR="00C87BF8" w:rsidRPr="007F1850" w:rsidRDefault="00C87BF8" w:rsidP="00C87BF8">
      <w:pPr>
        <w:jc w:val="both"/>
        <w:rPr>
          <w:rFonts w:ascii="GHEA Grapalat" w:hAnsi="GHEA Grapalat"/>
        </w:rPr>
      </w:pPr>
      <w:r w:rsidRPr="007F1850">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380884E" w14:textId="77777777" w:rsidR="00C87BF8" w:rsidRPr="007F1850" w:rsidRDefault="00C87BF8" w:rsidP="00C87BF8">
      <w:pPr>
        <w:jc w:val="both"/>
        <w:rPr>
          <w:rFonts w:ascii="GHEA Grapalat" w:hAnsi="GHEA Grapalat"/>
        </w:rPr>
      </w:pPr>
      <w:r w:rsidRPr="007F1850">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F9C19F" w14:textId="77777777" w:rsidR="00C87BF8" w:rsidRPr="007F1850" w:rsidRDefault="00C87BF8" w:rsidP="00C87BF8">
      <w:pPr>
        <w:jc w:val="both"/>
        <w:rPr>
          <w:rFonts w:ascii="GHEA Grapalat" w:hAnsi="GHEA Grapalat"/>
        </w:rPr>
      </w:pPr>
      <w:r w:rsidRPr="007F1850">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C85CDD3" w14:textId="77777777" w:rsidR="00C87BF8" w:rsidRPr="007F1850" w:rsidRDefault="00C87BF8" w:rsidP="00C87BF8">
      <w:pPr>
        <w:jc w:val="both"/>
        <w:rPr>
          <w:rFonts w:ascii="GHEA Grapalat" w:hAnsi="GHEA Grapalat"/>
        </w:rPr>
      </w:pPr>
      <w:r w:rsidRPr="007F1850">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435E20E" w14:textId="77777777" w:rsidR="00C87BF8" w:rsidRPr="007F1850" w:rsidRDefault="00C87BF8" w:rsidP="00C87BF8">
      <w:pPr>
        <w:jc w:val="both"/>
        <w:rPr>
          <w:rFonts w:ascii="GHEA Grapalat" w:hAnsi="GHEA Grapalat"/>
        </w:rPr>
      </w:pPr>
      <w:r w:rsidRPr="007F1850">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22E1B16" w14:textId="77777777" w:rsidR="00C87BF8" w:rsidRPr="007F1850" w:rsidRDefault="00C87BF8" w:rsidP="00C87BF8">
      <w:pPr>
        <w:jc w:val="both"/>
        <w:rPr>
          <w:rFonts w:ascii="GHEA Grapalat" w:hAnsi="GHEA Grapalat"/>
        </w:rPr>
      </w:pPr>
      <w:r w:rsidRPr="007F1850">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DD1F954" w14:textId="77777777" w:rsidR="00C87BF8" w:rsidRPr="007F1850" w:rsidRDefault="00C87BF8" w:rsidP="00C87BF8">
      <w:pPr>
        <w:widowControl w:val="0"/>
        <w:spacing w:after="160"/>
        <w:ind w:firstLine="567"/>
        <w:jc w:val="both"/>
        <w:rPr>
          <w:rFonts w:ascii="GHEA Grapalat" w:hAnsi="GHEA Grapalat" w:cs="Sylfaen"/>
          <w:b/>
        </w:rPr>
      </w:pPr>
      <w:r w:rsidRPr="007F1850">
        <w:rPr>
          <w:rFonts w:ascii="GHEA Grapalat" w:hAnsi="GHEA Grapalat"/>
        </w:rPr>
        <w:t>12.23. Ставки государственных пошлин, взимаемых за обжалование, установлены законом "О государственной пошлине".</w:t>
      </w:r>
    </w:p>
    <w:p w14:paraId="0B56D94B" w14:textId="77777777" w:rsidR="00AE679C" w:rsidRPr="007F1850" w:rsidRDefault="00AE679C" w:rsidP="00B46D58">
      <w:pPr>
        <w:widowControl w:val="0"/>
        <w:spacing w:after="160"/>
        <w:jc w:val="center"/>
        <w:rPr>
          <w:rFonts w:ascii="GHEA Grapalat" w:hAnsi="GHEA Grapalat" w:cs="Sylfaen"/>
          <w:b/>
        </w:rPr>
      </w:pPr>
    </w:p>
    <w:p w14:paraId="1DDADA8E" w14:textId="77777777" w:rsidR="004373E3" w:rsidRPr="007F1850" w:rsidRDefault="004373E3" w:rsidP="00B46D58">
      <w:pPr>
        <w:rPr>
          <w:rFonts w:ascii="GHEA Grapalat" w:hAnsi="GHEA Grapalat"/>
          <w:b/>
        </w:rPr>
      </w:pPr>
      <w:r w:rsidRPr="007F1850">
        <w:rPr>
          <w:rFonts w:ascii="GHEA Grapalat" w:hAnsi="GHEA Grapalat"/>
          <w:b/>
        </w:rPr>
        <w:br w:type="page"/>
      </w:r>
    </w:p>
    <w:p w14:paraId="6FFF37EC" w14:textId="77777777" w:rsidR="00096865" w:rsidRPr="007F1850" w:rsidRDefault="00096865" w:rsidP="00B46D58">
      <w:pPr>
        <w:widowControl w:val="0"/>
        <w:spacing w:after="160"/>
        <w:jc w:val="center"/>
        <w:rPr>
          <w:rFonts w:ascii="GHEA Grapalat" w:hAnsi="GHEA Grapalat"/>
          <w:b/>
        </w:rPr>
      </w:pPr>
      <w:r w:rsidRPr="007F1850">
        <w:rPr>
          <w:rFonts w:ascii="GHEA Grapalat" w:hAnsi="GHEA Grapalat"/>
          <w:b/>
        </w:rPr>
        <w:lastRenderedPageBreak/>
        <w:t>ЧАСТЬ II</w:t>
      </w:r>
    </w:p>
    <w:p w14:paraId="2D115DBC" w14:textId="77777777" w:rsidR="008842CE" w:rsidRPr="007F1850" w:rsidRDefault="008842CE" w:rsidP="00B46D58">
      <w:pPr>
        <w:widowControl w:val="0"/>
        <w:spacing w:after="160"/>
        <w:jc w:val="center"/>
        <w:rPr>
          <w:rFonts w:ascii="GHEA Grapalat" w:hAnsi="GHEA Grapalat"/>
          <w:b/>
        </w:rPr>
      </w:pPr>
    </w:p>
    <w:p w14:paraId="0E45B8A9" w14:textId="77777777" w:rsidR="00096865" w:rsidRPr="007F1850" w:rsidRDefault="00096865" w:rsidP="00B46D58">
      <w:pPr>
        <w:pStyle w:val="BodyText"/>
        <w:widowControl w:val="0"/>
        <w:spacing w:after="160"/>
        <w:jc w:val="center"/>
        <w:rPr>
          <w:rFonts w:ascii="GHEA Grapalat" w:hAnsi="GHEA Grapalat"/>
          <w:b/>
        </w:rPr>
      </w:pPr>
      <w:r w:rsidRPr="007F1850">
        <w:rPr>
          <w:rFonts w:ascii="GHEA Grapalat" w:hAnsi="GHEA Grapalat"/>
          <w:b/>
        </w:rPr>
        <w:t>ИНСТРУКЦИЯ</w:t>
      </w:r>
      <w:r w:rsidR="00191D27" w:rsidRPr="007F1850">
        <w:rPr>
          <w:rFonts w:ascii="GHEA Grapalat" w:hAnsi="GHEA Grapalat"/>
          <w:b/>
        </w:rPr>
        <w:t xml:space="preserve"> </w:t>
      </w:r>
      <w:r w:rsidRPr="007F1850">
        <w:rPr>
          <w:rFonts w:ascii="GHEA Grapalat" w:hAnsi="GHEA Grapalat"/>
          <w:b/>
        </w:rPr>
        <w:t xml:space="preserve">ПО СОСТАВЛЕНИЮ </w:t>
      </w:r>
      <w:r w:rsidR="00191D27" w:rsidRPr="007F1850">
        <w:rPr>
          <w:rFonts w:ascii="GHEA Grapalat" w:hAnsi="GHEA Grapalat"/>
          <w:b/>
        </w:rPr>
        <w:br/>
      </w:r>
      <w:r w:rsidRPr="007F1850">
        <w:rPr>
          <w:rFonts w:ascii="GHEA Grapalat" w:hAnsi="GHEA Grapalat"/>
          <w:b/>
        </w:rPr>
        <w:t>ЗАЯВКИ НА ОТКРЫТЫЙ КОНКУРС</w:t>
      </w:r>
    </w:p>
    <w:p w14:paraId="23C9EA30" w14:textId="77777777" w:rsidR="00096865" w:rsidRPr="007F1850" w:rsidRDefault="00096865" w:rsidP="00B46D58">
      <w:pPr>
        <w:widowControl w:val="0"/>
        <w:spacing w:after="160"/>
        <w:jc w:val="center"/>
        <w:rPr>
          <w:rFonts w:ascii="GHEA Grapalat" w:hAnsi="GHEA Grapalat"/>
        </w:rPr>
      </w:pPr>
    </w:p>
    <w:p w14:paraId="1429EF29" w14:textId="77777777" w:rsidR="00096865" w:rsidRPr="007F1850" w:rsidRDefault="008D5016" w:rsidP="00B46D58">
      <w:pPr>
        <w:widowControl w:val="0"/>
        <w:spacing w:after="160"/>
        <w:jc w:val="center"/>
        <w:rPr>
          <w:rFonts w:ascii="GHEA Grapalat" w:hAnsi="GHEA Grapalat"/>
          <w:b/>
        </w:rPr>
      </w:pPr>
      <w:r w:rsidRPr="007F1850">
        <w:rPr>
          <w:rFonts w:ascii="GHEA Grapalat" w:hAnsi="GHEA Grapalat"/>
          <w:b/>
        </w:rPr>
        <w:t>1. ОБЩИЕ ПОЛОЖЕНИЯ</w:t>
      </w:r>
    </w:p>
    <w:p w14:paraId="27C8A275"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1.1</w:t>
      </w:r>
      <w:r w:rsidR="003802B8" w:rsidRPr="007F1850">
        <w:rPr>
          <w:rFonts w:ascii="GHEA Grapalat" w:hAnsi="GHEA Grapalat"/>
        </w:rPr>
        <w:t>.</w:t>
      </w:r>
      <w:r w:rsidR="003802B8" w:rsidRPr="007F1850">
        <w:rPr>
          <w:rFonts w:ascii="GHEA Grapalat" w:hAnsi="GHEA Grapalat"/>
        </w:rPr>
        <w:tab/>
      </w:r>
      <w:r w:rsidRPr="007F1850">
        <w:rPr>
          <w:rFonts w:ascii="GHEA Grapalat" w:hAnsi="GHEA Grapalat"/>
        </w:rPr>
        <w:t>Целью настоящей Инструкции является содействие участникам при подготовке заявки.</w:t>
      </w:r>
    </w:p>
    <w:p w14:paraId="570D1C92" w14:textId="77777777" w:rsidR="00096865" w:rsidRPr="007F1850" w:rsidRDefault="00096865"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1.2</w:t>
      </w:r>
      <w:r w:rsidR="003802B8" w:rsidRPr="007F1850">
        <w:rPr>
          <w:rFonts w:ascii="GHEA Grapalat" w:hAnsi="GHEA Grapalat"/>
        </w:rPr>
        <w:t>.</w:t>
      </w:r>
      <w:r w:rsidR="003802B8" w:rsidRPr="007F1850">
        <w:rPr>
          <w:rFonts w:ascii="GHEA Grapalat" w:hAnsi="GHEA Grapalat"/>
        </w:rPr>
        <w:tab/>
      </w:r>
      <w:r w:rsidRPr="007F185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0E047A" w14:textId="77777777" w:rsidR="00096865"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1.3</w:t>
      </w:r>
      <w:r w:rsidR="003802B8" w:rsidRPr="007F1850">
        <w:rPr>
          <w:rFonts w:ascii="GHEA Grapalat" w:hAnsi="GHEA Grapalat"/>
        </w:rPr>
        <w:t>.</w:t>
      </w:r>
      <w:r w:rsidR="003802B8" w:rsidRPr="007F1850">
        <w:rPr>
          <w:rFonts w:ascii="GHEA Grapalat" w:hAnsi="GHEA Grapalat"/>
        </w:rPr>
        <w:tab/>
      </w:r>
      <w:r w:rsidRPr="007F1850">
        <w:rPr>
          <w:rFonts w:ascii="GHEA Grapalat" w:hAnsi="GHEA Grapalat"/>
        </w:rPr>
        <w:t>Кроме армянского языка, заявки могут быть поданы также н</w:t>
      </w:r>
      <w:r w:rsidR="00191D27" w:rsidRPr="007F1850">
        <w:rPr>
          <w:rFonts w:ascii="GHEA Grapalat" w:hAnsi="GHEA Grapalat"/>
        </w:rPr>
        <w:t>а английском или русском языке.</w:t>
      </w:r>
    </w:p>
    <w:p w14:paraId="0DCE8454" w14:textId="77777777" w:rsidR="008F15B9" w:rsidRPr="007F1850" w:rsidRDefault="008F15B9" w:rsidP="00B46D58">
      <w:pPr>
        <w:widowControl w:val="0"/>
        <w:spacing w:after="160"/>
        <w:jc w:val="center"/>
        <w:rPr>
          <w:rFonts w:ascii="GHEA Grapalat" w:hAnsi="GHEA Grapalat"/>
          <w:b/>
        </w:rPr>
      </w:pPr>
    </w:p>
    <w:p w14:paraId="46B75359" w14:textId="77777777" w:rsidR="008F15B9" w:rsidRPr="007F1850" w:rsidRDefault="008F15B9" w:rsidP="00B46D58">
      <w:pPr>
        <w:widowControl w:val="0"/>
        <w:spacing w:after="160"/>
        <w:jc w:val="center"/>
        <w:rPr>
          <w:rFonts w:ascii="GHEA Grapalat" w:hAnsi="GHEA Grapalat"/>
          <w:b/>
        </w:rPr>
      </w:pPr>
    </w:p>
    <w:p w14:paraId="02054617" w14:textId="77777777" w:rsidR="00096865" w:rsidRPr="007F1850" w:rsidRDefault="008D5016" w:rsidP="00B46D58">
      <w:pPr>
        <w:widowControl w:val="0"/>
        <w:spacing w:after="160"/>
        <w:jc w:val="center"/>
        <w:rPr>
          <w:rFonts w:ascii="GHEA Grapalat" w:hAnsi="GHEA Grapalat"/>
          <w:b/>
        </w:rPr>
      </w:pPr>
      <w:r w:rsidRPr="007F1850">
        <w:rPr>
          <w:rFonts w:ascii="GHEA Grapalat" w:hAnsi="GHEA Grapalat"/>
          <w:b/>
        </w:rPr>
        <w:t>2. ЗАЯВКА НА ПРОЦЕДУРУ</w:t>
      </w:r>
    </w:p>
    <w:p w14:paraId="1F5EA225" w14:textId="77777777" w:rsidR="008F15B9" w:rsidRPr="007F1850" w:rsidRDefault="00EA1314" w:rsidP="008F15B9">
      <w:pPr>
        <w:widowControl w:val="0"/>
        <w:spacing w:after="160"/>
        <w:ind w:firstLine="567"/>
        <w:jc w:val="both"/>
        <w:rPr>
          <w:rFonts w:ascii="GHEA Grapalat" w:hAnsi="GHEA Grapalat"/>
        </w:rPr>
      </w:pPr>
      <w:r w:rsidRPr="007F1850">
        <w:rPr>
          <w:rFonts w:ascii="GHEA Grapalat" w:hAnsi="GHEA Grapalat"/>
        </w:rPr>
        <w:t xml:space="preserve">2. </w:t>
      </w:r>
      <w:r w:rsidR="008F15B9" w:rsidRPr="007F1850">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F1850">
        <w:rPr>
          <w:rFonts w:ascii="GHEA Grapalat" w:hAnsi="GHEA Grapalat"/>
        </w:rPr>
        <w:t>:</w:t>
      </w:r>
    </w:p>
    <w:p w14:paraId="0C7F2B5B" w14:textId="77777777" w:rsidR="00096865" w:rsidRPr="007F1850" w:rsidRDefault="002D5CF0" w:rsidP="00B46D58">
      <w:pPr>
        <w:widowControl w:val="0"/>
        <w:tabs>
          <w:tab w:val="left" w:pos="1134"/>
        </w:tabs>
        <w:spacing w:after="160"/>
        <w:ind w:firstLine="567"/>
        <w:jc w:val="both"/>
        <w:rPr>
          <w:rFonts w:ascii="GHEA Grapalat" w:hAnsi="GHEA Grapalat"/>
        </w:rPr>
      </w:pPr>
      <w:r w:rsidRPr="007F1850">
        <w:rPr>
          <w:rFonts w:ascii="GHEA Grapalat" w:hAnsi="GHEA Grapalat"/>
        </w:rPr>
        <w:t>2.1</w:t>
      </w:r>
      <w:r w:rsidR="005114D0" w:rsidRPr="007F1850">
        <w:rPr>
          <w:rFonts w:ascii="GHEA Grapalat" w:hAnsi="GHEA Grapalat"/>
        </w:rPr>
        <w:t>.</w:t>
      </w:r>
      <w:r w:rsidR="009873F3" w:rsidRPr="007F1850">
        <w:rPr>
          <w:rFonts w:ascii="GHEA Grapalat" w:hAnsi="GHEA Grapalat"/>
        </w:rPr>
        <w:tab/>
      </w:r>
      <w:r w:rsidRPr="007F1850">
        <w:rPr>
          <w:rFonts w:ascii="GHEA Grapalat" w:hAnsi="GHEA Grapalat"/>
        </w:rPr>
        <w:t>заявление</w:t>
      </w:r>
      <w:r w:rsidR="00EB3C28" w:rsidRPr="007F1850">
        <w:rPr>
          <w:rFonts w:ascii="GHEA Grapalat" w:hAnsi="GHEA Grapalat"/>
        </w:rPr>
        <w:t>--объявлени</w:t>
      </w:r>
      <w:r w:rsidR="00EB3C28" w:rsidRPr="007F1850">
        <w:rPr>
          <w:rFonts w:ascii="GHEA Grapalat" w:hAnsi="GHEA Grapalat"/>
          <w:lang w:val="en-US"/>
        </w:rPr>
        <w:t>e</w:t>
      </w:r>
      <w:r w:rsidR="00EB3C28" w:rsidRPr="007F1850">
        <w:rPr>
          <w:rFonts w:ascii="GHEA Grapalat" w:hAnsi="GHEA Grapalat"/>
        </w:rPr>
        <w:t xml:space="preserve"> </w:t>
      </w:r>
      <w:r w:rsidRPr="007F1850">
        <w:rPr>
          <w:rFonts w:ascii="GHEA Grapalat" w:hAnsi="GHEA Grapalat"/>
        </w:rPr>
        <w:t xml:space="preserve"> на участие в процедуре согласно Приложению №1;</w:t>
      </w:r>
    </w:p>
    <w:p w14:paraId="05AEF83C" w14:textId="77777777" w:rsidR="00172BC4" w:rsidRPr="007F1850" w:rsidRDefault="00172BC4" w:rsidP="00B46D58">
      <w:pPr>
        <w:widowControl w:val="0"/>
        <w:tabs>
          <w:tab w:val="left" w:pos="1134"/>
        </w:tabs>
        <w:spacing w:after="160"/>
        <w:ind w:firstLine="567"/>
        <w:jc w:val="both"/>
        <w:rPr>
          <w:rFonts w:ascii="GHEA Grapalat" w:hAnsi="GHEA Grapalat"/>
        </w:rPr>
      </w:pPr>
      <w:r w:rsidRPr="007F1850">
        <w:rPr>
          <w:rFonts w:ascii="GHEA Grapalat" w:hAnsi="GHEA Grapalat"/>
        </w:rPr>
        <w:t>2.2</w:t>
      </w:r>
      <w:r w:rsidR="00D23E36" w:rsidRPr="007F1850">
        <w:rPr>
          <w:rFonts w:ascii="GHEA Grapalat" w:hAnsi="GHEA Grapalat"/>
        </w:rPr>
        <w:t>.</w:t>
      </w:r>
      <w:r w:rsidRPr="007F1850">
        <w:rPr>
          <w:rFonts w:ascii="GHEA Grapalat" w:hAnsi="GHEA Grapalat"/>
        </w:rPr>
        <w:t xml:space="preserve"> утвержденн</w:t>
      </w:r>
      <w:r w:rsidRPr="007F1850">
        <w:rPr>
          <w:rFonts w:ascii="GHEA Grapalat" w:hAnsi="GHEA Grapalat"/>
          <w:lang w:val="en-US"/>
        </w:rPr>
        <w:t>o</w:t>
      </w:r>
      <w:r w:rsidRPr="007F1850">
        <w:rPr>
          <w:rFonts w:ascii="GHEA Grapalat" w:hAnsi="GHEA Grapalat"/>
        </w:rPr>
        <w:t xml:space="preserve">е им полное описание предлагаемого товара согласно Приложению </w:t>
      </w:r>
      <w:r w:rsidRPr="007F1850">
        <w:rPr>
          <w:rFonts w:ascii="GHEA Grapalat" w:hAnsi="GHEA Grapalat"/>
          <w:lang w:val="en-US"/>
        </w:rPr>
        <w:t>N</w:t>
      </w:r>
      <w:r w:rsidRPr="007F1850">
        <w:rPr>
          <w:rFonts w:ascii="GHEA Grapalat" w:hAnsi="GHEA Grapalat"/>
        </w:rPr>
        <w:t xml:space="preserve"> 1.1.</w:t>
      </w:r>
    </w:p>
    <w:p w14:paraId="2475D5CA" w14:textId="77777777" w:rsidR="009D7EFF" w:rsidRPr="007F1850" w:rsidRDefault="009D7EFF"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EA7CA6" w:rsidRPr="007F1850">
        <w:rPr>
          <w:rFonts w:ascii="GHEA Grapalat" w:hAnsi="GHEA Grapalat"/>
        </w:rPr>
        <w:t xml:space="preserve">3 </w:t>
      </w:r>
      <w:r w:rsidR="00524D3D" w:rsidRPr="007F1850">
        <w:rPr>
          <w:rFonts w:ascii="GHEA Grapalat" w:hAnsi="GHEA Grapalat"/>
        </w:rPr>
        <w:t xml:space="preserve"> </w:t>
      </w:r>
      <w:r w:rsidRPr="007F185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7975E81" w14:textId="77777777" w:rsidR="008D4137" w:rsidRPr="007F1850" w:rsidRDefault="008D4137"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EA7CA6" w:rsidRPr="007F1850">
        <w:rPr>
          <w:rFonts w:ascii="GHEA Grapalat" w:hAnsi="GHEA Grapalat"/>
        </w:rPr>
        <w:t xml:space="preserve">4 </w:t>
      </w:r>
      <w:r w:rsidRPr="007F185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7F1850">
        <w:rPr>
          <w:rStyle w:val="FootnoteReference"/>
          <w:rFonts w:ascii="GHEA Grapalat" w:hAnsi="GHEA Grapalat"/>
        </w:rPr>
        <w:footnoteReference w:customMarkFollows="1" w:id="2"/>
        <w:t>15</w:t>
      </w:r>
    </w:p>
    <w:p w14:paraId="65115693" w14:textId="77777777" w:rsidR="006505D2" w:rsidRPr="007F1850" w:rsidRDefault="002C4DBF"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9E39FC" w:rsidRPr="007F1850">
        <w:rPr>
          <w:rFonts w:ascii="GHEA Grapalat" w:hAnsi="GHEA Grapalat"/>
        </w:rPr>
        <w:t>5</w:t>
      </w:r>
      <w:r w:rsidR="005114D0" w:rsidRPr="007F1850">
        <w:rPr>
          <w:rFonts w:ascii="GHEA Grapalat" w:hAnsi="GHEA Grapalat"/>
        </w:rPr>
        <w:t>.</w:t>
      </w:r>
      <w:r w:rsidR="009873F3" w:rsidRPr="007F1850">
        <w:rPr>
          <w:rFonts w:ascii="GHEA Grapalat" w:hAnsi="GHEA Grapalat"/>
        </w:rPr>
        <w:tab/>
      </w:r>
      <w:r w:rsidRPr="007F1850">
        <w:rPr>
          <w:rFonts w:ascii="GHEA Grapalat" w:hAnsi="GHEA Grapalat"/>
        </w:rPr>
        <w:t>обеспечение заявки, которое представляется в форме наличных денег или банковской гарантии</w:t>
      </w:r>
      <w:r w:rsidR="00FC016A" w:rsidRPr="007F1850">
        <w:rPr>
          <w:rFonts w:ascii="GHEA Grapalat" w:hAnsi="GHEA Grapalat"/>
        </w:rPr>
        <w:t xml:space="preserve"> (Приложению №3)</w:t>
      </w:r>
      <w:r w:rsidRPr="007F1850">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sidRPr="007F1850">
        <w:rPr>
          <w:rFonts w:ascii="GHEA Grapalat" w:hAnsi="GHEA Grapalat"/>
        </w:rPr>
        <w:t xml:space="preserve"> </w:t>
      </w:r>
      <w:r w:rsidR="00761A4D" w:rsidRPr="007F1850">
        <w:rPr>
          <w:rStyle w:val="FootnoteReference"/>
          <w:rFonts w:ascii="GHEA Grapalat" w:hAnsi="GHEA Grapalat"/>
        </w:rPr>
        <w:footnoteReference w:customMarkFollows="1" w:id="3"/>
        <w:t>16</w:t>
      </w:r>
    </w:p>
    <w:p w14:paraId="65332BD4" w14:textId="77777777" w:rsidR="00E67BA7" w:rsidRPr="007F1850" w:rsidRDefault="00096865"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385C27" w:rsidRPr="007F1850">
        <w:rPr>
          <w:rFonts w:ascii="GHEA Grapalat" w:hAnsi="GHEA Grapalat"/>
        </w:rPr>
        <w:t>6</w:t>
      </w:r>
      <w:r w:rsidR="004413A5" w:rsidRPr="007F1850">
        <w:rPr>
          <w:rFonts w:ascii="GHEA Grapalat" w:hAnsi="GHEA Grapalat"/>
        </w:rPr>
        <w:t>.</w:t>
      </w:r>
      <w:r w:rsidR="00367A9A" w:rsidRPr="007F1850">
        <w:rPr>
          <w:rFonts w:ascii="GHEA Grapalat" w:hAnsi="GHEA Grapalat"/>
        </w:rPr>
        <w:tab/>
      </w:r>
      <w:r w:rsidRPr="007F1850">
        <w:rPr>
          <w:rFonts w:ascii="GHEA Grapalat" w:hAnsi="GHEA Grapalat"/>
        </w:rPr>
        <w:t>ценовое предложение согласно Приложению №</w:t>
      </w:r>
      <w:r w:rsidR="00385C27" w:rsidRPr="007F1850">
        <w:rPr>
          <w:rFonts w:ascii="GHEA Grapalat" w:hAnsi="GHEA Grapalat"/>
        </w:rPr>
        <w:t>2</w:t>
      </w:r>
      <w:r w:rsidRPr="007F1850">
        <w:rPr>
          <w:rFonts w:ascii="GHEA Grapalat" w:hAnsi="GHEA Grapalat"/>
        </w:rPr>
        <w:t xml:space="preserve">; Ценовое предложение представляется в форме расчета, состоящего из обобщенных компонентов </w:t>
      </w:r>
      <w:r w:rsidRPr="007F1850">
        <w:rPr>
          <w:rFonts w:ascii="GHEA Grapalat" w:hAnsi="GHEA Grapalat"/>
        </w:rPr>
        <w:lastRenderedPageBreak/>
        <w:t>стоимости</w:t>
      </w:r>
      <w:r w:rsidR="00FB3AE2" w:rsidRPr="007F1850">
        <w:rPr>
          <w:rFonts w:ascii="GHEA Grapalat" w:hAnsi="GHEA Grapalat"/>
        </w:rPr>
        <w:t xml:space="preserve"> (совокупность себестоимости и прогнозируемой прибыли</w:t>
      </w:r>
      <w:r w:rsidR="00A57B1A" w:rsidRPr="007F1850">
        <w:rPr>
          <w:rFonts w:ascii="GHEA Grapalat" w:hAnsi="GHEA Grapalat"/>
        </w:rPr>
        <w:t>)</w:t>
      </w:r>
      <w:r w:rsidRPr="007F1850">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7F1850">
        <w:rPr>
          <w:rFonts w:ascii="GHEA Grapalat" w:hAnsi="GHEA Grapalat"/>
        </w:rPr>
        <w:t xml:space="preserve"> требуются и не представляются.</w:t>
      </w:r>
    </w:p>
    <w:p w14:paraId="77254977" w14:textId="77777777" w:rsidR="008937EA" w:rsidRPr="007F1850" w:rsidRDefault="008937EA" w:rsidP="008937EA">
      <w:pPr>
        <w:widowControl w:val="0"/>
        <w:spacing w:after="160" w:line="360" w:lineRule="auto"/>
        <w:jc w:val="center"/>
        <w:rPr>
          <w:rFonts w:ascii="GHEA Grapalat" w:hAnsi="GHEA Grapalat" w:cs="Sylfaen"/>
          <w:b/>
        </w:rPr>
      </w:pPr>
      <w:r w:rsidRPr="007F1850">
        <w:rPr>
          <w:rFonts w:ascii="GHEA Grapalat" w:hAnsi="GHEA Grapalat"/>
          <w:b/>
        </w:rPr>
        <w:t>3. ПОРЯДОК ПОДГОТОВКИ ЗАЯВКИ</w:t>
      </w:r>
    </w:p>
    <w:p w14:paraId="6C80582F" w14:textId="77777777" w:rsidR="008937EA" w:rsidRPr="007F1850" w:rsidRDefault="00F535C1" w:rsidP="008937EA">
      <w:pPr>
        <w:widowControl w:val="0"/>
        <w:tabs>
          <w:tab w:val="left" w:pos="1134"/>
        </w:tabs>
        <w:spacing w:after="160"/>
        <w:ind w:firstLine="567"/>
        <w:jc w:val="both"/>
        <w:rPr>
          <w:rFonts w:ascii="GHEA Grapalat" w:hAnsi="GHEA Grapalat" w:cs="Sylfaen"/>
        </w:rPr>
      </w:pPr>
      <w:r w:rsidRPr="007F1850">
        <w:rPr>
          <w:rFonts w:ascii="GHEA Grapalat" w:hAnsi="GHEA Grapalat"/>
        </w:rPr>
        <w:t>3</w:t>
      </w:r>
      <w:r w:rsidR="008937EA" w:rsidRPr="007F1850">
        <w:rPr>
          <w:rFonts w:ascii="GHEA Grapalat" w:hAnsi="GHEA Grapalat"/>
        </w:rPr>
        <w:t>.1.</w:t>
      </w:r>
      <w:r w:rsidR="008937EA" w:rsidRPr="007F1850">
        <w:rPr>
          <w:rFonts w:ascii="GHEA Grapalat" w:hAnsi="GHEA Grapalat"/>
        </w:rPr>
        <w:tab/>
        <w:t xml:space="preserve">Участник подает заявку в порядке, установленном настоящим приглашением. </w:t>
      </w:r>
    </w:p>
    <w:p w14:paraId="12C3E9F4" w14:textId="22899779" w:rsidR="008937EA" w:rsidRPr="007F1850" w:rsidRDefault="008937EA" w:rsidP="008937EA">
      <w:pPr>
        <w:widowControl w:val="0"/>
        <w:spacing w:after="160"/>
        <w:ind w:firstLine="567"/>
        <w:jc w:val="both"/>
        <w:rPr>
          <w:rFonts w:ascii="GHEA Grapalat" w:hAnsi="GHEA Grapalat" w:cs="Sylfaen"/>
        </w:rPr>
      </w:pPr>
      <w:r w:rsidRPr="007F185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F1850">
        <w:rPr>
          <w:rFonts w:ascii="Calibri" w:hAnsi="Calibri" w:cs="Calibri"/>
        </w:rPr>
        <w:t> </w:t>
      </w:r>
      <w:r w:rsidRPr="007F185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F1850">
        <w:rPr>
          <w:rFonts w:ascii="Calibri" w:hAnsi="Calibri" w:cs="Calibri"/>
        </w:rPr>
        <w:t> </w:t>
      </w:r>
      <w:r w:rsidRPr="007F1850">
        <w:rPr>
          <w:rFonts w:ascii="GHEA Grapalat" w:hAnsi="GHEA Grapalat"/>
        </w:rPr>
        <w:t xml:space="preserve">оригинала) и копий в </w:t>
      </w:r>
      <w:r w:rsidR="00F46FA3" w:rsidRPr="00F46FA3">
        <w:rPr>
          <w:rFonts w:ascii="GHEA Grapalat" w:hAnsi="GHEA Grapalat"/>
        </w:rPr>
        <w:t>2</w:t>
      </w:r>
      <w:r w:rsidRPr="007F1850">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0F2F842" w14:textId="77777777" w:rsidR="008937EA" w:rsidRPr="007F1850" w:rsidRDefault="008937EA" w:rsidP="008937EA">
      <w:pPr>
        <w:widowControl w:val="0"/>
        <w:spacing w:after="160"/>
        <w:ind w:firstLine="567"/>
        <w:jc w:val="both"/>
        <w:rPr>
          <w:rFonts w:ascii="GHEA Grapalat" w:hAnsi="GHEA Grapalat"/>
        </w:rPr>
      </w:pPr>
      <w:r w:rsidRPr="007F185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42A9B73"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4.2.</w:t>
      </w:r>
      <w:r w:rsidRPr="007F1850">
        <w:rPr>
          <w:rFonts w:ascii="GHEA Grapalat" w:hAnsi="GHEA Grapalat"/>
        </w:rPr>
        <w:tab/>
        <w:t xml:space="preserve">На конверте, указанном в пункте 4.1 настоящей инструкции, на языке составления заявки указываются: </w:t>
      </w:r>
    </w:p>
    <w:p w14:paraId="719A4957" w14:textId="77777777" w:rsidR="008937EA" w:rsidRPr="007F1850" w:rsidRDefault="008937EA" w:rsidP="008937EA">
      <w:pPr>
        <w:widowControl w:val="0"/>
        <w:tabs>
          <w:tab w:val="left" w:pos="1134"/>
        </w:tabs>
        <w:spacing w:after="160"/>
        <w:ind w:firstLine="567"/>
        <w:rPr>
          <w:rFonts w:ascii="GHEA Grapalat" w:hAnsi="GHEA Grapalat"/>
        </w:rPr>
      </w:pPr>
      <w:r w:rsidRPr="007F1850">
        <w:rPr>
          <w:rFonts w:ascii="GHEA Grapalat" w:hAnsi="GHEA Grapalat"/>
        </w:rPr>
        <w:t>1)</w:t>
      </w:r>
      <w:r w:rsidRPr="007F1850">
        <w:rPr>
          <w:rFonts w:ascii="GHEA Grapalat" w:hAnsi="GHEA Grapalat"/>
        </w:rPr>
        <w:tab/>
        <w:t>наименование заказчика и место (адрес) подачи заявки;</w:t>
      </w:r>
    </w:p>
    <w:p w14:paraId="46FC8DA4"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2)</w:t>
      </w:r>
      <w:r w:rsidRPr="007F1850">
        <w:rPr>
          <w:rFonts w:ascii="GHEA Grapalat" w:hAnsi="GHEA Grapalat"/>
        </w:rPr>
        <w:tab/>
        <w:t xml:space="preserve">код </w:t>
      </w:r>
      <w:r w:rsidR="00F535C1" w:rsidRPr="007F1850">
        <w:rPr>
          <w:rFonts w:ascii="GHEA Grapalat" w:hAnsi="GHEA Grapalat"/>
        </w:rPr>
        <w:t>процедуры</w:t>
      </w:r>
      <w:r w:rsidRPr="007F1850">
        <w:rPr>
          <w:rFonts w:ascii="GHEA Grapalat" w:hAnsi="GHEA Grapalat"/>
        </w:rPr>
        <w:t>;</w:t>
      </w:r>
    </w:p>
    <w:p w14:paraId="61D2B0E8"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3)</w:t>
      </w:r>
      <w:r w:rsidRPr="007F1850">
        <w:rPr>
          <w:rFonts w:ascii="GHEA Grapalat" w:hAnsi="GHEA Grapalat"/>
        </w:rPr>
        <w:tab/>
        <w:t>слова “не вскрывать до заседания по вскрытию заявок”;</w:t>
      </w:r>
    </w:p>
    <w:p w14:paraId="6AD9966F" w14:textId="77777777" w:rsidR="008937EA" w:rsidRPr="007F1850" w:rsidRDefault="008937EA" w:rsidP="008937EA">
      <w:pPr>
        <w:widowControl w:val="0"/>
        <w:tabs>
          <w:tab w:val="left" w:pos="1134"/>
        </w:tabs>
        <w:spacing w:after="160"/>
        <w:ind w:firstLine="567"/>
        <w:jc w:val="both"/>
        <w:rPr>
          <w:rFonts w:ascii="GHEA Grapalat" w:hAnsi="GHEA Grapalat"/>
        </w:rPr>
      </w:pPr>
      <w:r w:rsidRPr="007F1850">
        <w:rPr>
          <w:rFonts w:ascii="GHEA Grapalat" w:hAnsi="GHEA Grapalat"/>
        </w:rPr>
        <w:t>4)</w:t>
      </w:r>
      <w:r w:rsidRPr="007F1850">
        <w:rPr>
          <w:rFonts w:ascii="GHEA Grapalat" w:hAnsi="GHEA Grapalat"/>
        </w:rPr>
        <w:tab/>
        <w:t>наименование (имя), место нахождения и номер телефона участника.</w:t>
      </w:r>
    </w:p>
    <w:p w14:paraId="386D1E94" w14:textId="77777777" w:rsidR="008937EA" w:rsidRPr="007F1850" w:rsidRDefault="008937EA" w:rsidP="008937EA">
      <w:pPr>
        <w:widowControl w:val="0"/>
        <w:tabs>
          <w:tab w:val="left" w:pos="1134"/>
        </w:tabs>
        <w:spacing w:after="160"/>
        <w:ind w:firstLine="567"/>
        <w:jc w:val="both"/>
        <w:rPr>
          <w:rFonts w:ascii="GHEA Grapalat" w:hAnsi="GHEA Grapalat" w:cs="Sylfaen"/>
        </w:rPr>
      </w:pPr>
      <w:r w:rsidRPr="007F1850">
        <w:rPr>
          <w:rFonts w:ascii="GHEA Grapalat" w:hAnsi="GHEA Grapalat"/>
        </w:rPr>
        <w:t>4.3.</w:t>
      </w:r>
      <w:r w:rsidRPr="007F1850">
        <w:rPr>
          <w:rFonts w:ascii="GHEA Grapalat" w:hAnsi="GHEA Grapalat"/>
        </w:rPr>
        <w:tab/>
        <w:t>На заседании по вскрытию заявок комиссия отклоняет заявки, не</w:t>
      </w:r>
      <w:r w:rsidRPr="007F1850">
        <w:rPr>
          <w:rFonts w:ascii="Calibri" w:hAnsi="Calibri" w:cs="Calibri"/>
        </w:rPr>
        <w:t> </w:t>
      </w:r>
      <w:r w:rsidRPr="007F1850">
        <w:rPr>
          <w:rFonts w:ascii="GHEA Grapalat" w:hAnsi="GHEA Grapalat"/>
        </w:rPr>
        <w:t xml:space="preserve">соответствующие требованиям пунктов </w:t>
      </w:r>
      <w:r w:rsidR="00EE46E2" w:rsidRPr="007F1850">
        <w:rPr>
          <w:rFonts w:ascii="GHEA Grapalat" w:hAnsi="GHEA Grapalat"/>
        </w:rPr>
        <w:t>3</w:t>
      </w:r>
      <w:r w:rsidRPr="007F1850">
        <w:rPr>
          <w:rFonts w:ascii="GHEA Grapalat" w:hAnsi="GHEA Grapalat"/>
        </w:rPr>
        <w:t xml:space="preserve">.1 и </w:t>
      </w:r>
      <w:r w:rsidR="00EE46E2" w:rsidRPr="007F1850">
        <w:rPr>
          <w:rFonts w:ascii="GHEA Grapalat" w:hAnsi="GHEA Grapalat"/>
        </w:rPr>
        <w:t>3</w:t>
      </w:r>
      <w:r w:rsidRPr="007F1850">
        <w:rPr>
          <w:rFonts w:ascii="GHEA Grapalat" w:hAnsi="GHEA Grapalat"/>
        </w:rPr>
        <w:t>.2 настоящей инструкции, и в том же виде возвращает подающему их лицу.</w:t>
      </w:r>
    </w:p>
    <w:p w14:paraId="4D3AF027" w14:textId="77777777" w:rsidR="00ED59E0" w:rsidRPr="007F1850" w:rsidRDefault="00ED59E0" w:rsidP="00B46D58">
      <w:pPr>
        <w:widowControl w:val="0"/>
        <w:tabs>
          <w:tab w:val="left" w:pos="1134"/>
        </w:tabs>
        <w:spacing w:after="160"/>
        <w:ind w:firstLine="567"/>
        <w:jc w:val="both"/>
        <w:rPr>
          <w:rFonts w:ascii="GHEA Grapalat" w:hAnsi="GHEA Grapalat"/>
        </w:rPr>
      </w:pPr>
    </w:p>
    <w:p w14:paraId="691BE095" w14:textId="77777777" w:rsidR="00ED59E0" w:rsidRPr="007F1850" w:rsidRDefault="00ED59E0" w:rsidP="00B46D58">
      <w:pPr>
        <w:widowControl w:val="0"/>
        <w:tabs>
          <w:tab w:val="left" w:pos="1134"/>
        </w:tabs>
        <w:spacing w:after="160"/>
        <w:ind w:firstLine="567"/>
        <w:jc w:val="both"/>
        <w:rPr>
          <w:rFonts w:ascii="GHEA Grapalat" w:hAnsi="GHEA Grapalat"/>
        </w:rPr>
      </w:pPr>
    </w:p>
    <w:p w14:paraId="6D839ADA" w14:textId="77777777" w:rsidR="00ED59E0" w:rsidRPr="007F1850" w:rsidRDefault="00ED59E0" w:rsidP="00B46D58">
      <w:pPr>
        <w:widowControl w:val="0"/>
        <w:tabs>
          <w:tab w:val="left" w:pos="1134"/>
        </w:tabs>
        <w:spacing w:after="160"/>
        <w:ind w:firstLine="567"/>
        <w:jc w:val="both"/>
        <w:rPr>
          <w:rFonts w:ascii="GHEA Grapalat" w:hAnsi="GHEA Grapalat"/>
        </w:rPr>
      </w:pPr>
    </w:p>
    <w:p w14:paraId="6CD89E85" w14:textId="77777777" w:rsidR="00654E19" w:rsidRPr="007F1850" w:rsidRDefault="00654E19" w:rsidP="00B46D58">
      <w:pPr>
        <w:pStyle w:val="norm"/>
        <w:widowControl w:val="0"/>
        <w:spacing w:after="160" w:line="240" w:lineRule="auto"/>
        <w:ind w:firstLine="284"/>
        <w:jc w:val="right"/>
        <w:rPr>
          <w:rFonts w:ascii="GHEA Grapalat" w:hAnsi="GHEA Grapalat"/>
          <w:b/>
          <w:sz w:val="24"/>
          <w:szCs w:val="24"/>
        </w:rPr>
      </w:pPr>
    </w:p>
    <w:p w14:paraId="4D4641F0" w14:textId="77777777" w:rsidR="00654E19" w:rsidRPr="007F1850" w:rsidRDefault="00654E19" w:rsidP="00B46D58">
      <w:pPr>
        <w:pStyle w:val="norm"/>
        <w:widowControl w:val="0"/>
        <w:spacing w:after="160" w:line="240" w:lineRule="auto"/>
        <w:ind w:firstLine="284"/>
        <w:jc w:val="right"/>
        <w:rPr>
          <w:rFonts w:ascii="GHEA Grapalat" w:hAnsi="GHEA Grapalat"/>
          <w:b/>
          <w:sz w:val="24"/>
          <w:szCs w:val="24"/>
        </w:rPr>
      </w:pPr>
    </w:p>
    <w:p w14:paraId="1B5C6423" w14:textId="77777777" w:rsidR="00654E19" w:rsidRPr="007F1850" w:rsidRDefault="00654E19" w:rsidP="00B46D58">
      <w:pPr>
        <w:pStyle w:val="norm"/>
        <w:widowControl w:val="0"/>
        <w:spacing w:after="160" w:line="240" w:lineRule="auto"/>
        <w:ind w:firstLine="284"/>
        <w:jc w:val="right"/>
        <w:rPr>
          <w:rFonts w:ascii="GHEA Grapalat" w:hAnsi="GHEA Grapalat"/>
          <w:b/>
          <w:sz w:val="24"/>
          <w:szCs w:val="24"/>
        </w:rPr>
      </w:pPr>
    </w:p>
    <w:p w14:paraId="427A6549" w14:textId="77777777" w:rsidR="00654E19" w:rsidRPr="00DA4D48" w:rsidRDefault="00654E19" w:rsidP="00B46D58">
      <w:pPr>
        <w:pStyle w:val="norm"/>
        <w:widowControl w:val="0"/>
        <w:spacing w:after="160" w:line="240" w:lineRule="auto"/>
        <w:ind w:firstLine="284"/>
        <w:jc w:val="right"/>
        <w:rPr>
          <w:rFonts w:ascii="GHEA Grapalat" w:hAnsi="GHEA Grapalat"/>
          <w:b/>
          <w:sz w:val="24"/>
          <w:szCs w:val="24"/>
        </w:rPr>
      </w:pPr>
    </w:p>
    <w:p w14:paraId="66D88851" w14:textId="77777777" w:rsidR="00F46FA3" w:rsidRPr="00DA4D48" w:rsidRDefault="00F46FA3" w:rsidP="00B46D58">
      <w:pPr>
        <w:pStyle w:val="norm"/>
        <w:widowControl w:val="0"/>
        <w:spacing w:after="160" w:line="240" w:lineRule="auto"/>
        <w:ind w:firstLine="284"/>
        <w:jc w:val="right"/>
        <w:rPr>
          <w:rFonts w:ascii="GHEA Grapalat" w:hAnsi="GHEA Grapalat"/>
          <w:b/>
          <w:sz w:val="24"/>
          <w:szCs w:val="24"/>
        </w:rPr>
      </w:pPr>
    </w:p>
    <w:p w14:paraId="42E37129" w14:textId="77777777" w:rsidR="00F46FA3" w:rsidRPr="00DA4D48" w:rsidRDefault="00F46FA3" w:rsidP="00B46D58">
      <w:pPr>
        <w:pStyle w:val="norm"/>
        <w:widowControl w:val="0"/>
        <w:spacing w:after="160" w:line="240" w:lineRule="auto"/>
        <w:ind w:firstLine="284"/>
        <w:jc w:val="right"/>
        <w:rPr>
          <w:rFonts w:ascii="GHEA Grapalat" w:hAnsi="GHEA Grapalat"/>
          <w:b/>
          <w:sz w:val="24"/>
          <w:szCs w:val="24"/>
        </w:rPr>
      </w:pPr>
    </w:p>
    <w:p w14:paraId="00B2BDC0" w14:textId="77777777" w:rsidR="00F46FA3" w:rsidRPr="00DA4D48" w:rsidRDefault="00F46FA3" w:rsidP="00B46D58">
      <w:pPr>
        <w:pStyle w:val="norm"/>
        <w:widowControl w:val="0"/>
        <w:spacing w:after="160" w:line="240" w:lineRule="auto"/>
        <w:ind w:firstLine="284"/>
        <w:jc w:val="right"/>
        <w:rPr>
          <w:rFonts w:ascii="GHEA Grapalat" w:hAnsi="GHEA Grapalat"/>
          <w:b/>
          <w:sz w:val="24"/>
          <w:szCs w:val="24"/>
        </w:rPr>
      </w:pPr>
    </w:p>
    <w:p w14:paraId="6C8C81CD" w14:textId="77777777" w:rsidR="00B2572B" w:rsidRPr="00F46FA3" w:rsidRDefault="00B2572B" w:rsidP="00F46FA3">
      <w:pPr>
        <w:pStyle w:val="norm"/>
        <w:widowControl w:val="0"/>
        <w:spacing w:after="160" w:line="240" w:lineRule="auto"/>
        <w:ind w:firstLine="284"/>
        <w:jc w:val="right"/>
        <w:rPr>
          <w:rFonts w:ascii="GHEA Grapalat" w:hAnsi="GHEA Grapalat" w:cs="Arial"/>
          <w:b/>
          <w:sz w:val="20"/>
        </w:rPr>
      </w:pPr>
      <w:r w:rsidRPr="00F46FA3">
        <w:rPr>
          <w:rFonts w:ascii="GHEA Grapalat" w:hAnsi="GHEA Grapalat"/>
          <w:b/>
          <w:sz w:val="20"/>
        </w:rPr>
        <w:t>Приложение № 1</w:t>
      </w:r>
    </w:p>
    <w:p w14:paraId="58806CCF" w14:textId="77777777" w:rsidR="00F46FA3" w:rsidRPr="00DA4D48"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287FE6B5" w14:textId="1F09EFF1" w:rsidR="00B2572B"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17209" w:rsidRPr="00817209">
        <w:rPr>
          <w:rFonts w:ascii="GHEA Grapalat" w:hAnsi="GHEA Grapalat" w:cs="Sylfaen"/>
          <w:lang w:val="es-ES"/>
        </w:rPr>
        <w:t>ՏԻԳՐԱՆՅԱՆ-ԳՀԱՊՁԲ-26/04</w:t>
      </w:r>
    </w:p>
    <w:p w14:paraId="4DC275D6" w14:textId="07080290" w:rsidR="00B2572B" w:rsidRPr="007F1850" w:rsidRDefault="00B2572B" w:rsidP="00B46D58">
      <w:pPr>
        <w:widowControl w:val="0"/>
        <w:spacing w:after="160"/>
        <w:jc w:val="center"/>
        <w:rPr>
          <w:rFonts w:ascii="GHEA Grapalat" w:hAnsi="GHEA Grapalat" w:cs="Arial"/>
          <w:b/>
        </w:rPr>
      </w:pPr>
      <w:r w:rsidRPr="007F1850">
        <w:rPr>
          <w:rFonts w:ascii="GHEA Grapalat" w:hAnsi="GHEA Grapalat"/>
          <w:b/>
        </w:rPr>
        <w:t>ЗАЯВЛЕНИЕ</w:t>
      </w:r>
      <w:r w:rsidR="00350210" w:rsidRPr="007F1850">
        <w:rPr>
          <w:rFonts w:ascii="GHEA Grapalat" w:hAnsi="GHEA Grapalat"/>
          <w:b/>
        </w:rPr>
        <w:t>-</w:t>
      </w:r>
      <w:r w:rsidR="005A6435" w:rsidRPr="007F1850">
        <w:rPr>
          <w:rFonts w:ascii="GHEA Grapalat" w:hAnsi="GHEA Grapalat"/>
          <w:b/>
        </w:rPr>
        <w:t xml:space="preserve">  ОБЪЯВЛЕНИЕ </w:t>
      </w:r>
    </w:p>
    <w:p w14:paraId="382F628B" w14:textId="77777777" w:rsidR="00B2572B" w:rsidRPr="007F1850" w:rsidRDefault="00B2572B" w:rsidP="00B46D58">
      <w:pPr>
        <w:pStyle w:val="Heading6"/>
        <w:keepNext w:val="0"/>
        <w:widowControl w:val="0"/>
        <w:spacing w:after="160"/>
        <w:jc w:val="center"/>
        <w:rPr>
          <w:rFonts w:ascii="GHEA Grapalat" w:hAnsi="GHEA Grapalat" w:cs="Arial"/>
          <w:color w:val="auto"/>
          <w:sz w:val="24"/>
          <w:szCs w:val="24"/>
        </w:rPr>
      </w:pPr>
      <w:r w:rsidRPr="007F1850">
        <w:rPr>
          <w:rFonts w:ascii="GHEA Grapalat" w:hAnsi="GHEA Grapalat"/>
          <w:color w:val="auto"/>
          <w:sz w:val="24"/>
          <w:szCs w:val="24"/>
        </w:rPr>
        <w:t>на участие в открытом конкурсе</w:t>
      </w:r>
      <w:r w:rsidR="00AA7117" w:rsidRPr="007F1850">
        <w:rPr>
          <w:rFonts w:ascii="GHEA Grapalat" w:hAnsi="GHEA Grapalat"/>
          <w:color w:val="auto"/>
          <w:sz w:val="24"/>
          <w:szCs w:val="24"/>
        </w:rPr>
        <w:t xml:space="preserve"> </w:t>
      </w:r>
    </w:p>
    <w:p w14:paraId="0CE43322" w14:textId="77777777" w:rsidR="00B2572B" w:rsidRPr="007F1850" w:rsidRDefault="00B2572B" w:rsidP="00B46D58">
      <w:pPr>
        <w:widowControl w:val="0"/>
        <w:spacing w:after="120"/>
        <w:jc w:val="center"/>
        <w:rPr>
          <w:rFonts w:ascii="GHEA Grapalat" w:hAnsi="GHEA Grapalat"/>
        </w:rPr>
      </w:pPr>
    </w:p>
    <w:p w14:paraId="298A6184" w14:textId="77777777" w:rsidR="00374F4A" w:rsidRPr="007F1850" w:rsidRDefault="00374F4A" w:rsidP="00B46D58">
      <w:pPr>
        <w:jc w:val="both"/>
        <w:rPr>
          <w:rFonts w:ascii="GHEA Grapalat" w:hAnsi="GHEA Grapalat"/>
        </w:rPr>
      </w:pPr>
      <w:r w:rsidRPr="007F1850">
        <w:rPr>
          <w:rFonts w:ascii="GHEA Grapalat" w:hAnsi="GHEA Grapalat"/>
        </w:rPr>
        <w:t xml:space="preserve">______________________________________________________________заявляет, что </w:t>
      </w:r>
    </w:p>
    <w:p w14:paraId="3CCBC757" w14:textId="77777777" w:rsidR="00374F4A" w:rsidRPr="007F1850" w:rsidRDefault="00374F4A" w:rsidP="00B46D58">
      <w:pPr>
        <w:spacing w:after="160"/>
        <w:ind w:left="2694"/>
        <w:jc w:val="both"/>
        <w:rPr>
          <w:rFonts w:ascii="GHEA Grapalat" w:hAnsi="GHEA Grapalat"/>
          <w:sz w:val="16"/>
        </w:rPr>
      </w:pPr>
      <w:r w:rsidRPr="007F1850">
        <w:rPr>
          <w:rFonts w:ascii="GHEA Grapalat" w:hAnsi="GHEA Grapalat"/>
          <w:sz w:val="16"/>
        </w:rPr>
        <w:t xml:space="preserve">наименование участника </w:t>
      </w:r>
    </w:p>
    <w:p w14:paraId="70AB2BE5" w14:textId="77777777" w:rsidR="00374F4A" w:rsidRPr="007F1850" w:rsidRDefault="00374F4A" w:rsidP="00B46D58">
      <w:pPr>
        <w:jc w:val="both"/>
        <w:rPr>
          <w:rFonts w:ascii="GHEA Grapalat" w:hAnsi="GHEA Grapalat"/>
          <w:u w:val="single"/>
        </w:rPr>
      </w:pPr>
      <w:r w:rsidRPr="007F1850">
        <w:rPr>
          <w:rFonts w:ascii="GHEA Grapalat" w:hAnsi="GHEA Grapalat"/>
        </w:rPr>
        <w:t>желает участвовать в лоте (лотах)_______________________________ объявленного</w:t>
      </w:r>
    </w:p>
    <w:p w14:paraId="71BFE17B" w14:textId="77777777" w:rsidR="00374F4A" w:rsidRPr="007F1850" w:rsidRDefault="00374F4A" w:rsidP="00B46D58">
      <w:pPr>
        <w:spacing w:after="160"/>
        <w:ind w:left="4395"/>
        <w:jc w:val="both"/>
        <w:rPr>
          <w:rFonts w:ascii="GHEA Grapalat" w:hAnsi="GHEA Grapalat" w:cs="Sylfaen"/>
          <w:sz w:val="16"/>
        </w:rPr>
      </w:pPr>
      <w:r w:rsidRPr="007F1850">
        <w:rPr>
          <w:rFonts w:ascii="GHEA Grapalat" w:hAnsi="GHEA Grapalat"/>
          <w:sz w:val="16"/>
        </w:rPr>
        <w:t>номер лота (лотов)</w:t>
      </w:r>
    </w:p>
    <w:p w14:paraId="75A18D01" w14:textId="4411A40C" w:rsidR="00374F4A" w:rsidRPr="007F1850" w:rsidRDefault="00374F4A" w:rsidP="00F46FA3">
      <w:pPr>
        <w:jc w:val="both"/>
        <w:rPr>
          <w:rFonts w:ascii="GHEA Grapalat" w:hAnsi="GHEA Grapalat"/>
          <w:sz w:val="20"/>
        </w:rPr>
      </w:pPr>
      <w:r w:rsidRPr="007F1850">
        <w:rPr>
          <w:rFonts w:ascii="GHEA Grapalat" w:hAnsi="GHEA Grapalat"/>
        </w:rPr>
        <w:t xml:space="preserve">______________________________________________ под кодом </w:t>
      </w:r>
      <w:r w:rsidR="00817209" w:rsidRPr="00817209">
        <w:rPr>
          <w:rFonts w:ascii="GHEA Grapalat" w:hAnsi="GHEA Grapalat" w:cs="Sylfaen"/>
          <w:lang w:val="es-ES"/>
        </w:rPr>
        <w:t>ՏԻԳՐԱՆՅԱՆ-ԳՀԱՊՁԲ-26/04</w:t>
      </w:r>
      <w:r w:rsidRPr="007F1850">
        <w:rPr>
          <w:rFonts w:ascii="GHEA Grapalat" w:hAnsi="GHEA Grapalat"/>
          <w:sz w:val="16"/>
        </w:rPr>
        <w:t>наименование заказчика</w:t>
      </w:r>
    </w:p>
    <w:p w14:paraId="51AB5D18" w14:textId="77777777" w:rsidR="00374F4A" w:rsidRPr="007F1850" w:rsidRDefault="00374F4A" w:rsidP="00B46D58">
      <w:pPr>
        <w:spacing w:after="160"/>
        <w:jc w:val="both"/>
        <w:rPr>
          <w:rFonts w:ascii="GHEA Grapalat" w:hAnsi="GHEA Grapalat"/>
        </w:rPr>
      </w:pPr>
      <w:r w:rsidRPr="007F1850">
        <w:rPr>
          <w:rFonts w:ascii="GHEA Grapalat" w:hAnsi="GHEA Grapalat"/>
        </w:rPr>
        <w:t>открытого конкурса и в соответствии с требованиями приглашения подает заявку.</w:t>
      </w:r>
    </w:p>
    <w:p w14:paraId="361F33C4" w14:textId="77777777" w:rsidR="00374F4A" w:rsidRPr="007F1850" w:rsidRDefault="00374F4A" w:rsidP="00B46D58">
      <w:pPr>
        <w:jc w:val="both"/>
        <w:rPr>
          <w:rFonts w:ascii="GHEA Grapalat" w:hAnsi="GHEA Grapalat"/>
        </w:rPr>
      </w:pPr>
      <w:r w:rsidRPr="007F1850">
        <w:rPr>
          <w:rFonts w:ascii="GHEA Grapalat" w:hAnsi="GHEA Grapalat"/>
        </w:rPr>
        <w:t>__________________________________________________ заявляет и заверяет, что</w:t>
      </w:r>
    </w:p>
    <w:p w14:paraId="6611BC12" w14:textId="77777777" w:rsidR="00374F4A" w:rsidRPr="007F1850" w:rsidRDefault="00374F4A" w:rsidP="00B46D58">
      <w:pPr>
        <w:spacing w:after="160"/>
        <w:ind w:left="1843"/>
        <w:jc w:val="both"/>
        <w:rPr>
          <w:rFonts w:ascii="GHEA Grapalat" w:hAnsi="GHEA Grapalat" w:cs="Sylfaen"/>
          <w:sz w:val="16"/>
        </w:rPr>
      </w:pPr>
      <w:r w:rsidRPr="007F1850">
        <w:rPr>
          <w:rFonts w:ascii="GHEA Grapalat" w:hAnsi="GHEA Grapalat"/>
          <w:sz w:val="16"/>
        </w:rPr>
        <w:t>наименование участника</w:t>
      </w:r>
    </w:p>
    <w:p w14:paraId="5168DE85" w14:textId="77777777" w:rsidR="00374F4A" w:rsidRPr="007F1850" w:rsidRDefault="00374F4A" w:rsidP="00B46D58">
      <w:pPr>
        <w:jc w:val="both"/>
        <w:rPr>
          <w:rFonts w:ascii="GHEA Grapalat" w:hAnsi="GHEA Grapalat" w:cs="Sylfaen"/>
        </w:rPr>
      </w:pPr>
      <w:r w:rsidRPr="007F1850">
        <w:rPr>
          <w:rFonts w:ascii="GHEA Grapalat" w:hAnsi="GHEA Grapalat"/>
        </w:rPr>
        <w:t>является резидентом ______________________________________________________</w:t>
      </w:r>
      <w:r w:rsidR="00D04575" w:rsidRPr="007F1850">
        <w:rPr>
          <w:rFonts w:ascii="GHEA Grapalat" w:hAnsi="GHEA Grapalat"/>
        </w:rPr>
        <w:t>.</w:t>
      </w:r>
    </w:p>
    <w:p w14:paraId="3F2D884E" w14:textId="77777777" w:rsidR="00374F4A" w:rsidRPr="007F1850" w:rsidRDefault="00374F4A" w:rsidP="00B46D58">
      <w:pPr>
        <w:spacing w:after="160"/>
        <w:ind w:left="4111"/>
        <w:jc w:val="both"/>
        <w:rPr>
          <w:rFonts w:ascii="GHEA Grapalat" w:hAnsi="GHEA Grapalat" w:cs="Arial"/>
          <w:sz w:val="16"/>
        </w:rPr>
      </w:pPr>
      <w:r w:rsidRPr="007F1850">
        <w:rPr>
          <w:rFonts w:ascii="GHEA Grapalat" w:hAnsi="GHEA Grapalat"/>
          <w:sz w:val="16"/>
        </w:rPr>
        <w:t>наименование страны</w:t>
      </w:r>
    </w:p>
    <w:p w14:paraId="50D2F911" w14:textId="77777777" w:rsidR="000612B9" w:rsidRPr="007F1850" w:rsidRDefault="000612B9" w:rsidP="00B46D58">
      <w:pPr>
        <w:jc w:val="both"/>
        <w:rPr>
          <w:rFonts w:ascii="GHEA Grapalat" w:hAnsi="GHEA Grapalat"/>
        </w:rPr>
      </w:pPr>
    </w:p>
    <w:p w14:paraId="48A9EE1F" w14:textId="77777777" w:rsidR="000612B9" w:rsidRPr="007F1850" w:rsidRDefault="004F0CAA" w:rsidP="00B46D58">
      <w:pPr>
        <w:jc w:val="both"/>
        <w:rPr>
          <w:rFonts w:ascii="GHEA Grapalat" w:hAnsi="GHEA Grapalat"/>
        </w:rPr>
      </w:pPr>
      <w:r w:rsidRPr="007F1850">
        <w:rPr>
          <w:rFonts w:ascii="GHEA Grapalat" w:hAnsi="GHEA Grapalat"/>
        </w:rPr>
        <w:t>Данные</w:t>
      </w:r>
      <w:r w:rsidR="002A0700" w:rsidRPr="007F1850">
        <w:rPr>
          <w:rFonts w:ascii="GHEA Grapalat" w:hAnsi="GHEA Grapalat"/>
        </w:rPr>
        <w:t xml:space="preserve">       </w:t>
      </w:r>
      <w:r w:rsidR="000612B9" w:rsidRPr="007F1850">
        <w:rPr>
          <w:rFonts w:ascii="GHEA Grapalat" w:hAnsi="GHEA Grapalat"/>
        </w:rPr>
        <w:t>----------------------------------------</w:t>
      </w:r>
      <w:r w:rsidR="00304237" w:rsidRPr="007F1850">
        <w:rPr>
          <w:rFonts w:ascii="GHEA Grapalat" w:hAnsi="GHEA Grapalat"/>
        </w:rPr>
        <w:t xml:space="preserve">  </w:t>
      </w:r>
      <w:r w:rsidR="00F96993" w:rsidRPr="007F1850">
        <w:rPr>
          <w:rFonts w:ascii="GHEA Grapalat" w:hAnsi="GHEA Grapalat"/>
        </w:rPr>
        <w:t>следующие</w:t>
      </w:r>
      <w:r w:rsidR="00304237" w:rsidRPr="007F1850">
        <w:rPr>
          <w:rFonts w:ascii="GHEA Grapalat" w:hAnsi="GHEA Grapalat"/>
        </w:rPr>
        <w:t>:</w:t>
      </w:r>
    </w:p>
    <w:p w14:paraId="3A20F926" w14:textId="77777777" w:rsidR="002A0700" w:rsidRPr="007F1850" w:rsidRDefault="002A0700" w:rsidP="000811C1">
      <w:pPr>
        <w:spacing w:after="160"/>
        <w:ind w:left="1843"/>
        <w:rPr>
          <w:rFonts w:ascii="GHEA Grapalat" w:hAnsi="GHEA Grapalat" w:cs="Sylfaen"/>
          <w:sz w:val="16"/>
          <w:lang w:val="hy-AM"/>
        </w:rPr>
      </w:pPr>
      <w:r w:rsidRPr="007F1850">
        <w:rPr>
          <w:rFonts w:ascii="GHEA Grapalat" w:hAnsi="GHEA Grapalat"/>
          <w:sz w:val="16"/>
        </w:rPr>
        <w:t>наименование участника</w:t>
      </w:r>
    </w:p>
    <w:p w14:paraId="1E02F123" w14:textId="77777777" w:rsidR="000612B9" w:rsidRPr="007F1850" w:rsidRDefault="000612B9" w:rsidP="00B46D58">
      <w:pPr>
        <w:jc w:val="both"/>
        <w:rPr>
          <w:rFonts w:ascii="GHEA Grapalat" w:hAnsi="GHEA Grapalat"/>
        </w:rPr>
      </w:pPr>
    </w:p>
    <w:p w14:paraId="71E98662" w14:textId="77777777" w:rsidR="00374F4A" w:rsidRPr="007F1850" w:rsidRDefault="00374F4A" w:rsidP="00B46D58">
      <w:pPr>
        <w:jc w:val="both"/>
        <w:rPr>
          <w:rFonts w:ascii="GHEA Grapalat" w:hAnsi="GHEA Grapalat"/>
        </w:rPr>
      </w:pPr>
      <w:r w:rsidRPr="007F1850">
        <w:rPr>
          <w:rFonts w:ascii="GHEA Grapalat" w:hAnsi="GHEA Grapalat"/>
        </w:rPr>
        <w:t xml:space="preserve">Учетный номер налогоплательщика  </w:t>
      </w:r>
      <w:r w:rsidR="00B138F3" w:rsidRPr="007F1850">
        <w:rPr>
          <w:rFonts w:ascii="GHEA Grapalat" w:hAnsi="GHEA Grapalat"/>
        </w:rPr>
        <w:t xml:space="preserve">             </w:t>
      </w:r>
      <w:r w:rsidRPr="007F1850">
        <w:rPr>
          <w:rFonts w:ascii="GHEA Grapalat" w:hAnsi="GHEA Grapalat"/>
        </w:rPr>
        <w:t>________________</w:t>
      </w:r>
    </w:p>
    <w:p w14:paraId="26D5400F" w14:textId="77777777" w:rsidR="00374F4A" w:rsidRPr="007F1850" w:rsidRDefault="00B138F3" w:rsidP="00B138F3">
      <w:pPr>
        <w:tabs>
          <w:tab w:val="left" w:pos="7371"/>
        </w:tabs>
        <w:ind w:left="4111"/>
        <w:jc w:val="both"/>
        <w:rPr>
          <w:rFonts w:ascii="GHEA Grapalat" w:hAnsi="GHEA Grapalat" w:cs="Arial"/>
          <w:sz w:val="16"/>
        </w:rPr>
      </w:pPr>
      <w:r w:rsidRPr="007F1850">
        <w:rPr>
          <w:rFonts w:ascii="GHEA Grapalat" w:hAnsi="GHEA Grapalat"/>
          <w:sz w:val="16"/>
        </w:rPr>
        <w:t xml:space="preserve">               </w:t>
      </w:r>
      <w:r w:rsidR="00374F4A" w:rsidRPr="007F1850">
        <w:rPr>
          <w:rFonts w:ascii="GHEA Grapalat" w:hAnsi="GHEA Grapalat"/>
          <w:sz w:val="16"/>
        </w:rPr>
        <w:t>учетный номер</w:t>
      </w:r>
      <w:r w:rsidRPr="007F1850">
        <w:rPr>
          <w:rFonts w:ascii="GHEA Grapalat" w:hAnsi="GHEA Grapalat"/>
          <w:sz w:val="16"/>
        </w:rPr>
        <w:t xml:space="preserve"> </w:t>
      </w:r>
      <w:r w:rsidR="00374F4A" w:rsidRPr="007F1850">
        <w:rPr>
          <w:rFonts w:ascii="GHEA Grapalat" w:hAnsi="GHEA Grapalat"/>
          <w:sz w:val="16"/>
        </w:rPr>
        <w:t>налогоплательщика</w:t>
      </w:r>
    </w:p>
    <w:p w14:paraId="5E074D00" w14:textId="77777777" w:rsidR="00B138F3" w:rsidRPr="007F1850" w:rsidRDefault="00B138F3" w:rsidP="00B46D58">
      <w:pPr>
        <w:jc w:val="both"/>
        <w:rPr>
          <w:rFonts w:ascii="GHEA Grapalat" w:hAnsi="GHEA Grapalat"/>
        </w:rPr>
      </w:pPr>
    </w:p>
    <w:p w14:paraId="5921D2C3" w14:textId="77777777" w:rsidR="00374F4A" w:rsidRPr="007F1850" w:rsidRDefault="00B138F3" w:rsidP="00B46D58">
      <w:pPr>
        <w:jc w:val="both"/>
        <w:rPr>
          <w:rFonts w:ascii="GHEA Grapalat" w:hAnsi="GHEA Grapalat"/>
        </w:rPr>
      </w:pPr>
      <w:r w:rsidRPr="007F1850">
        <w:rPr>
          <w:rFonts w:ascii="GHEA Grapalat" w:hAnsi="GHEA Grapalat"/>
        </w:rPr>
        <w:t xml:space="preserve"> </w:t>
      </w:r>
      <w:r w:rsidR="00374F4A" w:rsidRPr="007F1850">
        <w:rPr>
          <w:rFonts w:ascii="GHEA Grapalat" w:hAnsi="GHEA Grapalat"/>
        </w:rPr>
        <w:t xml:space="preserve">Адрес электронной почты </w:t>
      </w:r>
      <w:r w:rsidRPr="007F1850">
        <w:rPr>
          <w:rFonts w:ascii="GHEA Grapalat" w:hAnsi="GHEA Grapalat"/>
        </w:rPr>
        <w:t xml:space="preserve">                           </w:t>
      </w:r>
      <w:r w:rsidR="00374F4A" w:rsidRPr="007F1850">
        <w:rPr>
          <w:rFonts w:ascii="GHEA Grapalat" w:hAnsi="GHEA Grapalat"/>
        </w:rPr>
        <w:t>__________________</w:t>
      </w:r>
    </w:p>
    <w:p w14:paraId="019F73E9" w14:textId="77777777" w:rsidR="00374F4A" w:rsidRPr="007F1850" w:rsidRDefault="00B138F3" w:rsidP="00B138F3">
      <w:pPr>
        <w:tabs>
          <w:tab w:val="left" w:pos="6946"/>
        </w:tabs>
        <w:ind w:left="3402" w:firstLine="6"/>
        <w:jc w:val="both"/>
        <w:rPr>
          <w:rFonts w:ascii="GHEA Grapalat" w:hAnsi="GHEA Grapalat"/>
          <w:sz w:val="16"/>
        </w:rPr>
      </w:pPr>
      <w:r w:rsidRPr="007F1850">
        <w:rPr>
          <w:rFonts w:ascii="GHEA Grapalat" w:hAnsi="GHEA Grapalat"/>
          <w:sz w:val="16"/>
        </w:rPr>
        <w:t xml:space="preserve">                                  </w:t>
      </w:r>
      <w:r w:rsidR="00374F4A" w:rsidRPr="007F1850">
        <w:rPr>
          <w:rFonts w:ascii="GHEA Grapalat" w:hAnsi="GHEA Grapalat"/>
          <w:sz w:val="16"/>
        </w:rPr>
        <w:t>адрес электронной</w:t>
      </w:r>
      <w:r w:rsidR="00374F4A" w:rsidRPr="007F1850">
        <w:rPr>
          <w:rFonts w:ascii="GHEA Grapalat" w:hAnsi="GHEA Grapalat"/>
          <w:sz w:val="16"/>
        </w:rPr>
        <w:tab/>
        <w:t>почты</w:t>
      </w:r>
    </w:p>
    <w:p w14:paraId="5D2E68CA" w14:textId="77777777" w:rsidR="00B138F3" w:rsidRPr="007F1850" w:rsidRDefault="00B138F3" w:rsidP="00F96993">
      <w:pPr>
        <w:jc w:val="both"/>
        <w:rPr>
          <w:rFonts w:ascii="GHEA Grapalat" w:hAnsi="GHEA Grapalat"/>
        </w:rPr>
      </w:pPr>
    </w:p>
    <w:p w14:paraId="58770199" w14:textId="77777777" w:rsidR="009E1181" w:rsidRPr="007F1850" w:rsidRDefault="00F96993" w:rsidP="00F96993">
      <w:pPr>
        <w:jc w:val="both"/>
        <w:rPr>
          <w:rFonts w:ascii="GHEA Grapalat" w:hAnsi="GHEA Grapalat"/>
        </w:rPr>
      </w:pPr>
      <w:r w:rsidRPr="007F1850">
        <w:rPr>
          <w:rFonts w:ascii="GHEA Grapalat" w:hAnsi="GHEA Grapalat"/>
        </w:rPr>
        <w:t>Адрес деятельности</w:t>
      </w:r>
      <w:r w:rsidR="009E1181" w:rsidRPr="007F1850">
        <w:rPr>
          <w:rFonts w:ascii="GHEA Grapalat" w:hAnsi="GHEA Grapalat"/>
        </w:rPr>
        <w:t xml:space="preserve">              ----------------------------</w:t>
      </w:r>
      <w:r w:rsidR="009627B3" w:rsidRPr="007F1850">
        <w:rPr>
          <w:rFonts w:ascii="GHEA Grapalat" w:hAnsi="GHEA Grapalat"/>
        </w:rPr>
        <w:t>--------------------------------</w:t>
      </w:r>
    </w:p>
    <w:p w14:paraId="68852551" w14:textId="77777777" w:rsidR="00F96993" w:rsidRPr="007F1850" w:rsidRDefault="009E1181" w:rsidP="00F96993">
      <w:pPr>
        <w:jc w:val="both"/>
        <w:rPr>
          <w:rFonts w:ascii="GHEA Grapalat" w:hAnsi="GHEA Grapalat"/>
          <w:sz w:val="18"/>
          <w:szCs w:val="18"/>
        </w:rPr>
      </w:pPr>
      <w:r w:rsidRPr="007F1850">
        <w:rPr>
          <w:rFonts w:ascii="GHEA Grapalat" w:hAnsi="GHEA Grapalat"/>
        </w:rPr>
        <w:t xml:space="preserve">            </w:t>
      </w:r>
      <w:r w:rsidR="00F96993" w:rsidRPr="007F1850">
        <w:rPr>
          <w:rFonts w:ascii="GHEA Grapalat" w:hAnsi="GHEA Grapalat"/>
        </w:rPr>
        <w:t xml:space="preserve">  </w:t>
      </w:r>
      <w:r w:rsidRPr="007F1850">
        <w:rPr>
          <w:rFonts w:ascii="GHEA Grapalat" w:hAnsi="GHEA Grapalat"/>
        </w:rPr>
        <w:t xml:space="preserve">                                </w:t>
      </w:r>
      <w:r w:rsidR="00B138F3" w:rsidRPr="007F1850">
        <w:rPr>
          <w:rFonts w:ascii="GHEA Grapalat" w:hAnsi="GHEA Grapalat"/>
        </w:rPr>
        <w:t xml:space="preserve">                        </w:t>
      </w:r>
      <w:r w:rsidRPr="007F1850">
        <w:rPr>
          <w:rFonts w:ascii="GHEA Grapalat" w:hAnsi="GHEA Grapalat"/>
          <w:sz w:val="18"/>
          <w:szCs w:val="18"/>
        </w:rPr>
        <w:t>адрес деятельности</w:t>
      </w:r>
    </w:p>
    <w:p w14:paraId="56F5935A" w14:textId="77777777" w:rsidR="00B16483" w:rsidRPr="007F1850" w:rsidRDefault="00B16483" w:rsidP="00F96993">
      <w:pPr>
        <w:jc w:val="both"/>
        <w:rPr>
          <w:rFonts w:ascii="GHEA Grapalat" w:hAnsi="GHEA Grapalat"/>
          <w:sz w:val="18"/>
          <w:szCs w:val="18"/>
        </w:rPr>
      </w:pPr>
    </w:p>
    <w:p w14:paraId="2622D85C" w14:textId="77777777" w:rsidR="00B16483" w:rsidRPr="007F1850" w:rsidRDefault="00B16483" w:rsidP="00F96993">
      <w:pPr>
        <w:jc w:val="both"/>
        <w:rPr>
          <w:rFonts w:ascii="GHEA Grapalat" w:hAnsi="GHEA Grapalat"/>
        </w:rPr>
      </w:pPr>
      <w:r w:rsidRPr="007F1850">
        <w:rPr>
          <w:rFonts w:ascii="GHEA Grapalat" w:hAnsi="GHEA Grapalat"/>
        </w:rPr>
        <w:t>Номер телефона                     ------------------------------</w:t>
      </w:r>
      <w:r w:rsidR="009627B3" w:rsidRPr="007F1850">
        <w:rPr>
          <w:rFonts w:ascii="GHEA Grapalat" w:hAnsi="GHEA Grapalat"/>
        </w:rPr>
        <w:t>-------------------------------</w:t>
      </w:r>
      <w:r w:rsidRPr="007F1850">
        <w:rPr>
          <w:rFonts w:ascii="GHEA Grapalat" w:hAnsi="GHEA Grapalat"/>
        </w:rPr>
        <w:t xml:space="preserve"> </w:t>
      </w:r>
    </w:p>
    <w:p w14:paraId="21D31425" w14:textId="77777777" w:rsidR="006B3E56" w:rsidRPr="007F1850" w:rsidRDefault="00B138F3" w:rsidP="00B16483">
      <w:pPr>
        <w:tabs>
          <w:tab w:val="left" w:pos="7371"/>
        </w:tabs>
        <w:spacing w:after="160"/>
        <w:ind w:left="3544" w:firstLine="3"/>
        <w:jc w:val="both"/>
        <w:rPr>
          <w:rFonts w:ascii="GHEA Grapalat" w:hAnsi="GHEA Grapalat"/>
          <w:sz w:val="16"/>
        </w:rPr>
      </w:pPr>
      <w:r w:rsidRPr="007F1850">
        <w:rPr>
          <w:rFonts w:ascii="GHEA Grapalat" w:hAnsi="GHEA Grapalat"/>
          <w:sz w:val="16"/>
        </w:rPr>
        <w:t xml:space="preserve">                                 </w:t>
      </w:r>
      <w:r w:rsidR="00B16483" w:rsidRPr="007F1850">
        <w:rPr>
          <w:rFonts w:ascii="GHEA Grapalat" w:hAnsi="GHEA Grapalat"/>
          <w:sz w:val="16"/>
        </w:rPr>
        <w:t>Номер телефона</w:t>
      </w:r>
    </w:p>
    <w:p w14:paraId="39B8974C" w14:textId="77777777" w:rsidR="00B16483" w:rsidRPr="007F1850" w:rsidRDefault="00B16483" w:rsidP="00B16483">
      <w:pPr>
        <w:tabs>
          <w:tab w:val="left" w:pos="7371"/>
        </w:tabs>
        <w:spacing w:after="160"/>
        <w:ind w:left="3544" w:firstLine="3"/>
        <w:jc w:val="both"/>
        <w:rPr>
          <w:rFonts w:ascii="GHEA Grapalat" w:hAnsi="GHEA Grapalat"/>
          <w:sz w:val="16"/>
        </w:rPr>
      </w:pPr>
    </w:p>
    <w:p w14:paraId="79911FDD" w14:textId="77777777" w:rsidR="006B3E56" w:rsidRPr="007F1850" w:rsidRDefault="006B3E56" w:rsidP="00B46D58">
      <w:pPr>
        <w:widowControl w:val="0"/>
        <w:jc w:val="both"/>
        <w:rPr>
          <w:rFonts w:ascii="GHEA Grapalat" w:hAnsi="GHEA Grapalat"/>
        </w:rPr>
      </w:pPr>
      <w:r w:rsidRPr="007F1850">
        <w:rPr>
          <w:rFonts w:ascii="GHEA Grapalat" w:hAnsi="GHEA Grapalat"/>
        </w:rPr>
        <w:t>Настоящим _________________________________объявляет и подтверждает,что:</w:t>
      </w:r>
    </w:p>
    <w:p w14:paraId="4F8058A5" w14:textId="77777777" w:rsidR="006B3E56" w:rsidRPr="007F1850" w:rsidRDefault="006B3E56" w:rsidP="00B46D58">
      <w:pPr>
        <w:widowControl w:val="0"/>
        <w:spacing w:after="120"/>
        <w:ind w:left="2835"/>
        <w:jc w:val="both"/>
        <w:rPr>
          <w:rFonts w:ascii="GHEA Grapalat" w:hAnsi="GHEA Grapalat"/>
          <w:sz w:val="16"/>
        </w:rPr>
      </w:pPr>
      <w:r w:rsidRPr="007F1850">
        <w:rPr>
          <w:rFonts w:ascii="GHEA Grapalat" w:hAnsi="GHEA Grapalat"/>
          <w:sz w:val="16"/>
        </w:rPr>
        <w:t>наименование участника</w:t>
      </w:r>
    </w:p>
    <w:p w14:paraId="09D5996C" w14:textId="77777777" w:rsidR="009E1F0A" w:rsidRPr="007F1850" w:rsidRDefault="009E1F0A" w:rsidP="009E1F0A">
      <w:pPr>
        <w:ind w:firstLine="709"/>
        <w:rPr>
          <w:rFonts w:ascii="GHEA Grapalat" w:hAnsi="GHEA Grapalat"/>
          <w:sz w:val="20"/>
          <w:lang w:val="es-ES"/>
        </w:rPr>
      </w:pPr>
      <w:r w:rsidRPr="007F1850">
        <w:rPr>
          <w:rFonts w:ascii="GHEA Grapalat" w:hAnsi="GHEA Grapalat" w:cs="Arial"/>
          <w:sz w:val="20"/>
          <w:szCs w:val="20"/>
          <w:lang w:val="es-ES"/>
        </w:rPr>
        <w:t>1)</w:t>
      </w:r>
      <w:r w:rsidRPr="007F1850">
        <w:rPr>
          <w:rFonts w:ascii="GHEA Grapalat" w:hAnsi="GHEA Grapalat"/>
          <w:sz w:val="20"/>
          <w:lang w:val="hy-AM"/>
        </w:rPr>
        <w:t xml:space="preserve">  </w:t>
      </w:r>
      <w:r w:rsidRPr="007F1850">
        <w:rPr>
          <w:rFonts w:ascii="GHEA Grapalat" w:hAnsi="GHEA Grapalat"/>
          <w:sz w:val="20"/>
          <w:u w:val="single"/>
          <w:lang w:val="hy-AM"/>
        </w:rPr>
        <w:t xml:space="preserve">                                                </w:t>
      </w:r>
      <w:r w:rsidRPr="007F1850">
        <w:rPr>
          <w:rFonts w:ascii="GHEA Grapalat" w:hAnsi="GHEA Grapalat"/>
          <w:sz w:val="20"/>
          <w:u w:val="single"/>
          <w:lang w:val="es-ES"/>
        </w:rPr>
        <w:t xml:space="preserve">                         </w:t>
      </w:r>
      <w:r w:rsidRPr="007F1850">
        <w:rPr>
          <w:rFonts w:ascii="GHEA Grapalat" w:hAnsi="GHEA Grapalat"/>
          <w:sz w:val="20"/>
          <w:u w:val="single"/>
          <w:lang w:val="hy-AM"/>
        </w:rPr>
        <w:t xml:space="preserve">          </w:t>
      </w:r>
      <w:r w:rsidRPr="007F1850">
        <w:rPr>
          <w:rFonts w:ascii="GHEA Grapalat" w:hAnsi="GHEA Grapalat"/>
          <w:sz w:val="20"/>
          <w:u w:val="single"/>
        </w:rPr>
        <w:t xml:space="preserve">и </w:t>
      </w:r>
      <w:r w:rsidRPr="007F1850">
        <w:rPr>
          <w:rFonts w:ascii="GHEA Grapalat" w:hAnsi="GHEA Grapalat"/>
          <w:lang w:val="hy-AM"/>
        </w:rPr>
        <w:t>аффилированные</w:t>
      </w:r>
      <w:r w:rsidRPr="007F1850">
        <w:rPr>
          <w:rFonts w:ascii="GHEA Grapalat" w:hAnsi="GHEA Grapalat"/>
        </w:rPr>
        <w:t xml:space="preserve"> с ним</w:t>
      </w:r>
      <w:r w:rsidRPr="007F1850">
        <w:rPr>
          <w:rFonts w:ascii="GHEA Grapalat" w:hAnsi="GHEA Grapalat"/>
          <w:lang w:val="hy-AM"/>
        </w:rPr>
        <w:t xml:space="preserve"> </w:t>
      </w:r>
    </w:p>
    <w:p w14:paraId="626B71CA" w14:textId="77777777" w:rsidR="009E1F0A" w:rsidRPr="007F1850" w:rsidRDefault="009E1F0A" w:rsidP="009E1F0A">
      <w:pPr>
        <w:widowControl w:val="0"/>
        <w:spacing w:after="120"/>
        <w:ind w:left="2835"/>
        <w:rPr>
          <w:rFonts w:ascii="GHEA Grapalat" w:hAnsi="GHEA Grapalat"/>
          <w:sz w:val="16"/>
        </w:rPr>
      </w:pPr>
      <w:r w:rsidRPr="007F1850">
        <w:rPr>
          <w:rFonts w:ascii="GHEA Grapalat" w:hAnsi="GHEA Grapalat"/>
          <w:sz w:val="16"/>
        </w:rPr>
        <w:t>наименование участника</w:t>
      </w:r>
    </w:p>
    <w:p w14:paraId="4EF93D01" w14:textId="77777777" w:rsidR="009E1F0A" w:rsidRPr="007F1850" w:rsidRDefault="009E1F0A" w:rsidP="009E1F0A">
      <w:pPr>
        <w:rPr>
          <w:rFonts w:ascii="GHEA Grapalat" w:hAnsi="GHEA Grapalat"/>
          <w:i/>
          <w:sz w:val="16"/>
          <w:vertAlign w:val="superscript"/>
          <w:lang w:val="es-ES"/>
        </w:rPr>
      </w:pPr>
    </w:p>
    <w:p w14:paraId="4AA63B69" w14:textId="6DE4C01F" w:rsidR="009E1F0A" w:rsidRPr="007F1850" w:rsidRDefault="009E1F0A" w:rsidP="009E1F0A">
      <w:pPr>
        <w:rPr>
          <w:rFonts w:ascii="GHEA Grapalat" w:hAnsi="GHEA Grapalat" w:cs="Sylfaen"/>
          <w:sz w:val="20"/>
          <w:lang w:val="hy-AM"/>
        </w:rPr>
      </w:pPr>
      <w:r w:rsidRPr="007F1850">
        <w:rPr>
          <w:rFonts w:ascii="GHEA Grapalat" w:hAnsi="GHEA Grapalat"/>
          <w:lang w:val="hy-AM"/>
        </w:rPr>
        <w:t>лица</w:t>
      </w:r>
      <w:r w:rsidRPr="007F1850">
        <w:rPr>
          <w:rFonts w:ascii="GHEA Grapalat" w:hAnsi="GHEA Grapalat" w:cs="Arial"/>
          <w:sz w:val="20"/>
          <w:szCs w:val="20"/>
          <w:lang w:val="es-ES"/>
        </w:rPr>
        <w:t xml:space="preserve"> </w:t>
      </w:r>
      <w:r w:rsidRPr="007F1850">
        <w:rPr>
          <w:rFonts w:ascii="GHEA Grapalat" w:hAnsi="GHEA Grapalat" w:cs="Arial"/>
          <w:sz w:val="20"/>
          <w:szCs w:val="20"/>
          <w:lang w:val="hy-AM"/>
        </w:rPr>
        <w:t xml:space="preserve"> </w:t>
      </w:r>
      <w:r w:rsidRPr="007F1850">
        <w:rPr>
          <w:rFonts w:ascii="GHEA Grapalat" w:hAnsi="GHEA Grapalat"/>
          <w:lang w:val="hy-AM"/>
        </w:rPr>
        <w:t xml:space="preserve">удовлетворяют </w:t>
      </w:r>
      <w:r w:rsidRPr="007F1850">
        <w:rPr>
          <w:rFonts w:ascii="GHEA Grapalat" w:hAnsi="GHEA Grapalat"/>
          <w:color w:val="000000" w:themeColor="text1"/>
          <w:spacing w:val="-4"/>
        </w:rPr>
        <w:t>требованиям</w:t>
      </w:r>
      <w:r w:rsidRPr="007F1850">
        <w:rPr>
          <w:rFonts w:ascii="GHEA Grapalat" w:hAnsi="GHEA Grapalat"/>
          <w:color w:val="000000" w:themeColor="text1"/>
          <w:lang w:val="es-ES"/>
        </w:rPr>
        <w:t xml:space="preserve"> </w:t>
      </w:r>
      <w:r w:rsidRPr="007F1850">
        <w:rPr>
          <w:rFonts w:ascii="GHEA Grapalat" w:hAnsi="GHEA Grapalat"/>
          <w:color w:val="000000" w:themeColor="text1"/>
          <w:spacing w:val="-4"/>
        </w:rPr>
        <w:t>права</w:t>
      </w:r>
      <w:r w:rsidRPr="007F1850">
        <w:rPr>
          <w:rFonts w:ascii="GHEA Grapalat" w:hAnsi="GHEA Grapalat"/>
          <w:color w:val="000000" w:themeColor="text1"/>
          <w:spacing w:val="-4"/>
          <w:lang w:val="es-ES"/>
        </w:rPr>
        <w:t xml:space="preserve"> </w:t>
      </w:r>
      <w:r w:rsidRPr="007F1850">
        <w:rPr>
          <w:rFonts w:ascii="GHEA Grapalat" w:hAnsi="GHEA Grapalat"/>
          <w:color w:val="000000" w:themeColor="text1"/>
          <w:spacing w:val="-4"/>
        </w:rPr>
        <w:t>участия</w:t>
      </w:r>
      <w:r w:rsidRPr="007F1850">
        <w:rPr>
          <w:rFonts w:ascii="GHEA Grapalat" w:hAnsi="GHEA Grapalat"/>
          <w:color w:val="000000" w:themeColor="text1"/>
          <w:lang w:val="es-ES"/>
        </w:rPr>
        <w:t xml:space="preserve"> </w:t>
      </w:r>
      <w:r w:rsidRPr="007F1850">
        <w:rPr>
          <w:rFonts w:ascii="GHEA Grapalat" w:hAnsi="GHEA Grapalat"/>
          <w:color w:val="000000" w:themeColor="text1"/>
          <w:spacing w:val="-4"/>
        </w:rPr>
        <w:t>установленным</w:t>
      </w:r>
      <w:r w:rsidRPr="007F1850">
        <w:rPr>
          <w:rFonts w:ascii="GHEA Grapalat" w:hAnsi="GHEA Grapalat"/>
          <w:color w:val="000000" w:themeColor="text1"/>
          <w:spacing w:val="-4"/>
          <w:lang w:val="es-ES"/>
        </w:rPr>
        <w:t xml:space="preserve"> </w:t>
      </w:r>
      <w:r w:rsidRPr="007F1850">
        <w:rPr>
          <w:rFonts w:ascii="GHEA Grapalat" w:hAnsi="GHEA Grapalat"/>
          <w:color w:val="000000" w:themeColor="text1"/>
          <w:spacing w:val="-4"/>
        </w:rPr>
        <w:t xml:space="preserve">приглашением на </w:t>
      </w:r>
      <w:r w:rsidRPr="007F1850">
        <w:rPr>
          <w:rFonts w:ascii="GHEA Grapalat" w:hAnsi="GHEA Grapalat"/>
          <w:spacing w:val="-4"/>
        </w:rPr>
        <w:t xml:space="preserve">на </w:t>
      </w:r>
      <w:r w:rsidRPr="007F1850">
        <w:rPr>
          <w:rFonts w:ascii="GHEA Grapalat" w:hAnsi="GHEA Grapalat"/>
        </w:rPr>
        <w:t>открытый конкурс</w:t>
      </w:r>
      <w:r w:rsidRPr="007F1850">
        <w:rPr>
          <w:rFonts w:ascii="GHEA Grapalat" w:hAnsi="GHEA Grapalat"/>
          <w:color w:val="000000" w:themeColor="text1"/>
          <w:spacing w:val="-4"/>
          <w:lang w:val="es-ES"/>
        </w:rPr>
        <w:t xml:space="preserve"> </w:t>
      </w:r>
      <w:r w:rsidRPr="007F1850">
        <w:rPr>
          <w:rFonts w:ascii="GHEA Grapalat" w:hAnsi="GHEA Grapalat"/>
          <w:color w:val="000000" w:themeColor="text1"/>
        </w:rPr>
        <w:t>под</w:t>
      </w:r>
      <w:r w:rsidRPr="007F1850">
        <w:rPr>
          <w:rFonts w:ascii="GHEA Grapalat" w:hAnsi="GHEA Grapalat"/>
          <w:color w:val="000000" w:themeColor="text1"/>
          <w:lang w:val="es-ES"/>
        </w:rPr>
        <w:t xml:space="preserve"> </w:t>
      </w:r>
      <w:r w:rsidRPr="007F1850">
        <w:rPr>
          <w:rFonts w:ascii="GHEA Grapalat" w:hAnsi="GHEA Grapalat"/>
          <w:color w:val="000000" w:themeColor="text1"/>
        </w:rPr>
        <w:t>кодом</w:t>
      </w:r>
      <w:r w:rsidRPr="007F1850">
        <w:rPr>
          <w:rFonts w:ascii="GHEA Grapalat" w:hAnsi="GHEA Grapalat" w:cs="Arial"/>
          <w:sz w:val="20"/>
          <w:szCs w:val="20"/>
          <w:lang w:val="hy-AM"/>
        </w:rPr>
        <w:t xml:space="preserve"> </w:t>
      </w:r>
      <w:r w:rsidR="00817209" w:rsidRPr="00817209">
        <w:rPr>
          <w:rFonts w:ascii="GHEA Grapalat" w:hAnsi="GHEA Grapalat" w:cs="Sylfaen"/>
          <w:lang w:val="es-ES"/>
        </w:rPr>
        <w:t>ՏԻԳՐԱՆՅԱՆ-ԳՀԱՊՁԲ-26/04</w:t>
      </w:r>
      <w:r w:rsidRPr="007F1850">
        <w:rPr>
          <w:rFonts w:ascii="GHEA Grapalat" w:hAnsi="GHEA Grapalat"/>
          <w:color w:val="000000" w:themeColor="text1"/>
        </w:rPr>
        <w:t>и</w:t>
      </w:r>
      <w:r w:rsidRPr="007F1850">
        <w:rPr>
          <w:rFonts w:ascii="GHEA Grapalat" w:hAnsi="GHEA Grapalat"/>
          <w:sz w:val="20"/>
          <w:u w:val="single"/>
          <w:lang w:val="hy-AM"/>
        </w:rPr>
        <w:t xml:space="preserve">  </w:t>
      </w:r>
      <w:r w:rsidRPr="007F1850">
        <w:rPr>
          <w:rFonts w:ascii="GHEA Grapalat" w:hAnsi="GHEA Grapalat"/>
          <w:sz w:val="20"/>
          <w:u w:val="single"/>
        </w:rPr>
        <w:t>---------------------------------</w:t>
      </w:r>
      <w:r w:rsidR="006247D8" w:rsidRPr="007F1850">
        <w:rPr>
          <w:rFonts w:ascii="GHEA Grapalat" w:hAnsi="GHEA Grapalat"/>
          <w:sz w:val="20"/>
          <w:u w:val="single"/>
        </w:rPr>
        <w:t>-------</w:t>
      </w:r>
      <w:r w:rsidRPr="007F1850">
        <w:rPr>
          <w:rFonts w:ascii="GHEA Grapalat" w:hAnsi="GHEA Grapalat"/>
          <w:sz w:val="20"/>
          <w:u w:val="single"/>
          <w:lang w:val="hy-AM"/>
        </w:rPr>
        <w:t xml:space="preserve">                                        </w:t>
      </w:r>
      <w:r w:rsidRPr="007F1850">
        <w:rPr>
          <w:rFonts w:ascii="GHEA Grapalat" w:hAnsi="GHEA Grapalat"/>
          <w:sz w:val="20"/>
          <w:u w:val="single"/>
          <w:lang w:val="es-ES"/>
        </w:rPr>
        <w:t xml:space="preserve">                         </w:t>
      </w:r>
      <w:r w:rsidRPr="007F1850">
        <w:rPr>
          <w:rFonts w:ascii="GHEA Grapalat" w:hAnsi="GHEA Grapalat"/>
          <w:sz w:val="20"/>
          <w:u w:val="single"/>
          <w:lang w:val="hy-AM"/>
        </w:rPr>
        <w:t xml:space="preserve">          </w:t>
      </w:r>
      <w:r w:rsidRPr="007F1850">
        <w:rPr>
          <w:rFonts w:ascii="GHEA Grapalat" w:hAnsi="GHEA Grapalat" w:cs="Sylfaen"/>
          <w:sz w:val="20"/>
          <w:lang w:val="hy-AM"/>
        </w:rPr>
        <w:t xml:space="preserve"> </w:t>
      </w:r>
    </w:p>
    <w:p w14:paraId="66420222" w14:textId="77777777" w:rsidR="009E1F0A" w:rsidRPr="007F1850" w:rsidRDefault="009E1F0A" w:rsidP="009E1F0A">
      <w:pPr>
        <w:tabs>
          <w:tab w:val="left" w:pos="6450"/>
        </w:tabs>
        <w:rPr>
          <w:rFonts w:ascii="GHEA Grapalat" w:hAnsi="GHEA Grapalat"/>
          <w:sz w:val="16"/>
        </w:rPr>
      </w:pPr>
      <w:r w:rsidRPr="007F1850">
        <w:rPr>
          <w:rFonts w:ascii="GHEA Grapalat" w:hAnsi="GHEA Grapalat" w:cs="Sylfaen"/>
          <w:sz w:val="20"/>
          <w:lang w:val="es-ES"/>
        </w:rPr>
        <w:t xml:space="preserve">                                                         </w:t>
      </w:r>
      <w:r w:rsidRPr="007F1850">
        <w:rPr>
          <w:rFonts w:ascii="GHEA Grapalat" w:hAnsi="GHEA Grapalat" w:cs="Sylfaen"/>
          <w:sz w:val="20"/>
        </w:rPr>
        <w:t xml:space="preserve">       </w:t>
      </w:r>
      <w:r w:rsidRPr="007F1850">
        <w:rPr>
          <w:rFonts w:ascii="GHEA Grapalat" w:hAnsi="GHEA Grapalat" w:cs="Sylfaen"/>
          <w:sz w:val="20"/>
          <w:lang w:val="es-ES"/>
        </w:rPr>
        <w:t xml:space="preserve"> </w:t>
      </w:r>
      <w:r w:rsidR="006247D8" w:rsidRPr="007F1850">
        <w:rPr>
          <w:rFonts w:ascii="GHEA Grapalat" w:hAnsi="GHEA Grapalat" w:cs="Sylfaen"/>
          <w:sz w:val="20"/>
        </w:rPr>
        <w:t xml:space="preserve">                                        </w:t>
      </w:r>
      <w:r w:rsidRPr="007F1850">
        <w:rPr>
          <w:rFonts w:ascii="GHEA Grapalat" w:hAnsi="GHEA Grapalat"/>
          <w:sz w:val="16"/>
        </w:rPr>
        <w:t>наименование участника</w:t>
      </w:r>
    </w:p>
    <w:p w14:paraId="0D58CE23" w14:textId="77777777" w:rsidR="006B3E56" w:rsidRPr="007F1850" w:rsidRDefault="009E1F0A" w:rsidP="00AF791F">
      <w:pPr>
        <w:widowControl w:val="0"/>
        <w:spacing w:after="160"/>
        <w:ind w:left="568"/>
        <w:jc w:val="both"/>
        <w:rPr>
          <w:rFonts w:ascii="GHEA Grapalat" w:hAnsi="GHEA Grapalat" w:cs="Arial"/>
        </w:rPr>
      </w:pPr>
      <w:r w:rsidRPr="007F1850">
        <w:rPr>
          <w:rFonts w:ascii="GHEA Grapalat" w:hAnsi="GHEA Grapalat"/>
          <w:color w:val="000000" w:themeColor="text1"/>
        </w:rPr>
        <w:t xml:space="preserve">обязуется в случае признания отобранным участником в порядке и сроки, </w:t>
      </w:r>
      <w:r w:rsidRPr="007F1850">
        <w:rPr>
          <w:rFonts w:ascii="GHEA Grapalat" w:hAnsi="GHEA Grapalat"/>
          <w:color w:val="000000" w:themeColor="text1"/>
        </w:rPr>
        <w:lastRenderedPageBreak/>
        <w:t>установленные приглашением  представить обеспечение квалификации</w:t>
      </w:r>
      <w:r w:rsidRPr="007F1850" w:rsidDel="009E1F0A">
        <w:rPr>
          <w:rFonts w:ascii="GHEA Grapalat" w:hAnsi="GHEA Grapalat"/>
        </w:rPr>
        <w:t xml:space="preserve"> </w:t>
      </w:r>
      <w:r w:rsidR="0035493A" w:rsidRPr="007F1850">
        <w:rPr>
          <w:rFonts w:ascii="GHEA Grapalat" w:hAnsi="GHEA Grapalat"/>
          <w:vertAlign w:val="superscript"/>
        </w:rPr>
        <w:t>16</w:t>
      </w:r>
      <w:r w:rsidR="00952531" w:rsidRPr="007F1850">
        <w:rPr>
          <w:rFonts w:ascii="GHEA Grapalat" w:hAnsi="GHEA Grapalat"/>
        </w:rPr>
        <w:t>,</w:t>
      </w:r>
    </w:p>
    <w:p w14:paraId="22E8CAE4" w14:textId="78972107" w:rsidR="006B3E56" w:rsidRPr="007F1850"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7F1850">
        <w:rPr>
          <w:rFonts w:ascii="GHEA Grapalat" w:hAnsi="GHEA Grapalat"/>
        </w:rPr>
        <w:t xml:space="preserve">в рамках участия в </w:t>
      </w:r>
      <w:r w:rsidR="00305944" w:rsidRPr="007F1850">
        <w:rPr>
          <w:rFonts w:ascii="GHEA Grapalat" w:hAnsi="GHEA Grapalat"/>
        </w:rPr>
        <w:t xml:space="preserve">открытом конкурсе </w:t>
      </w:r>
      <w:r w:rsidRPr="007F1850">
        <w:rPr>
          <w:rFonts w:ascii="GHEA Grapalat" w:hAnsi="GHEA Grapalat"/>
        </w:rPr>
        <w:t xml:space="preserve">под кодом </w:t>
      </w:r>
      <w:r w:rsidR="00817209" w:rsidRPr="00817209">
        <w:rPr>
          <w:rFonts w:ascii="GHEA Grapalat" w:hAnsi="GHEA Grapalat" w:cs="Sylfaen"/>
          <w:lang w:val="es-ES"/>
        </w:rPr>
        <w:t>ՏԻԳՐԱՆՅԱՆ-ԳՀԱՊՁԲ-26/04</w:t>
      </w:r>
    </w:p>
    <w:p w14:paraId="57BC4CD1" w14:textId="77777777" w:rsidR="006B3E56" w:rsidRPr="007F1850" w:rsidRDefault="006B3E56" w:rsidP="00B46D58">
      <w:pPr>
        <w:pStyle w:val="ListParagraph"/>
        <w:widowControl w:val="0"/>
        <w:numPr>
          <w:ilvl w:val="0"/>
          <w:numId w:val="22"/>
        </w:numPr>
        <w:tabs>
          <w:tab w:val="left" w:pos="567"/>
        </w:tabs>
        <w:spacing w:after="160"/>
        <w:jc w:val="both"/>
        <w:rPr>
          <w:rFonts w:ascii="GHEA Grapalat" w:hAnsi="GHEA Grapalat"/>
        </w:rPr>
      </w:pPr>
      <w:r w:rsidRPr="007F1850">
        <w:rPr>
          <w:rFonts w:ascii="GHEA Grapalat" w:hAnsi="GHEA Grapalat"/>
        </w:rPr>
        <w:t>не допускал и (или) не допустит</w:t>
      </w:r>
      <w:r w:rsidR="00024FA3" w:rsidRPr="007F1850">
        <w:rPr>
          <w:rFonts w:ascii="GHEA Grapalat" w:hAnsi="GHEA Grapalat"/>
        </w:rPr>
        <w:t xml:space="preserve"> </w:t>
      </w:r>
      <w:r w:rsidR="00024FA3" w:rsidRPr="007F1850">
        <w:rPr>
          <w:rFonts w:ascii="GHEA Grapalat" w:hAnsi="GHEA Grapalat"/>
          <w:lang w:val="hy-AM"/>
        </w:rPr>
        <w:t>недобросовестн</w:t>
      </w:r>
      <w:r w:rsidR="00024FA3" w:rsidRPr="007F1850">
        <w:rPr>
          <w:rFonts w:ascii="GHEA Grapalat" w:hAnsi="GHEA Grapalat"/>
        </w:rPr>
        <w:t>ой</w:t>
      </w:r>
      <w:r w:rsidR="00024FA3" w:rsidRPr="007F1850">
        <w:rPr>
          <w:rFonts w:ascii="GHEA Grapalat" w:hAnsi="GHEA Grapalat"/>
          <w:lang w:val="hy-AM"/>
        </w:rPr>
        <w:t xml:space="preserve"> конкуренци</w:t>
      </w:r>
      <w:r w:rsidR="00024FA3" w:rsidRPr="007F1850">
        <w:rPr>
          <w:rFonts w:ascii="GHEA Grapalat" w:hAnsi="GHEA Grapalat"/>
        </w:rPr>
        <w:t>и,</w:t>
      </w:r>
      <w:r w:rsidRPr="007F1850">
        <w:rPr>
          <w:rFonts w:ascii="GHEA Grapalat" w:hAnsi="GHEA Grapalat"/>
        </w:rPr>
        <w:t xml:space="preserve"> злоупотребления доминирующим положением и антиконкурентного соглашения,</w:t>
      </w:r>
    </w:p>
    <w:p w14:paraId="6DDBCC68" w14:textId="77777777" w:rsidR="006B3E56" w:rsidRPr="007F1850"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7F1850">
        <w:rPr>
          <w:rFonts w:ascii="GHEA Grapalat" w:hAnsi="GHEA Grapalat"/>
          <w:spacing w:val="-6"/>
        </w:rPr>
        <w:t xml:space="preserve">отсутствует случай установленного приглашением на </w:t>
      </w:r>
      <w:r w:rsidR="00305944" w:rsidRPr="007F1850">
        <w:rPr>
          <w:rFonts w:ascii="GHEA Grapalat" w:hAnsi="GHEA Grapalat"/>
        </w:rPr>
        <w:t>открытый конкурс</w:t>
      </w:r>
      <w:r w:rsidRPr="007F1850">
        <w:rPr>
          <w:rFonts w:ascii="GHEA Grapalat" w:hAnsi="GHEA Grapalat"/>
        </w:rPr>
        <w:t xml:space="preserve"> случая     одновременного </w:t>
      </w:r>
    </w:p>
    <w:p w14:paraId="243DB3DC" w14:textId="77777777" w:rsidR="006B3E56" w:rsidRPr="007F1850" w:rsidRDefault="006B3E56" w:rsidP="00B46D58">
      <w:pPr>
        <w:pStyle w:val="BodyTextIndent"/>
        <w:widowControl w:val="0"/>
        <w:spacing w:line="240" w:lineRule="auto"/>
        <w:ind w:firstLine="0"/>
        <w:jc w:val="left"/>
        <w:rPr>
          <w:rFonts w:ascii="GHEA Grapalat" w:hAnsi="GHEA Grapalat"/>
          <w:i w:val="0"/>
          <w:sz w:val="24"/>
        </w:rPr>
      </w:pPr>
      <w:r w:rsidRPr="007F1850">
        <w:rPr>
          <w:rFonts w:ascii="GHEA Grapalat" w:hAnsi="GHEA Grapalat"/>
          <w:i w:val="0"/>
          <w:sz w:val="24"/>
        </w:rPr>
        <w:t>участия взаимосвязанных с ________________ лиц и (или) учрежденных__________</w:t>
      </w:r>
    </w:p>
    <w:p w14:paraId="6E29BEFC" w14:textId="77777777" w:rsidR="006B3E56" w:rsidRPr="007F1850" w:rsidRDefault="006B3E56" w:rsidP="00B46D58">
      <w:pPr>
        <w:widowControl w:val="0"/>
        <w:tabs>
          <w:tab w:val="left" w:pos="7938"/>
        </w:tabs>
        <w:ind w:left="3119"/>
        <w:jc w:val="both"/>
        <w:rPr>
          <w:rFonts w:ascii="GHEA Grapalat" w:hAnsi="GHEA Grapalat"/>
          <w:sz w:val="16"/>
        </w:rPr>
      </w:pPr>
      <w:r w:rsidRPr="007F1850">
        <w:rPr>
          <w:rFonts w:ascii="GHEA Grapalat" w:hAnsi="GHEA Grapalat"/>
          <w:sz w:val="16"/>
        </w:rPr>
        <w:t>наименование участника</w:t>
      </w:r>
      <w:r w:rsidRPr="007F1850">
        <w:rPr>
          <w:rFonts w:ascii="GHEA Grapalat" w:hAnsi="GHEA Grapalat"/>
          <w:sz w:val="16"/>
        </w:rPr>
        <w:tab/>
        <w:t>наименование</w:t>
      </w:r>
    </w:p>
    <w:p w14:paraId="5290AF00" w14:textId="77777777" w:rsidR="006B3E56" w:rsidRPr="007F1850" w:rsidRDefault="006B3E56" w:rsidP="00B46D58">
      <w:pPr>
        <w:widowControl w:val="0"/>
        <w:tabs>
          <w:tab w:val="left" w:pos="7938"/>
        </w:tabs>
        <w:spacing w:after="160"/>
        <w:ind w:left="8080"/>
        <w:jc w:val="both"/>
        <w:rPr>
          <w:rFonts w:ascii="GHEA Grapalat" w:hAnsi="GHEA Grapalat" w:cs="Arial"/>
          <w:sz w:val="16"/>
        </w:rPr>
      </w:pPr>
      <w:r w:rsidRPr="007F1850">
        <w:rPr>
          <w:rFonts w:ascii="GHEA Grapalat" w:hAnsi="GHEA Grapalat"/>
          <w:sz w:val="16"/>
        </w:rPr>
        <w:t>участника</w:t>
      </w:r>
    </w:p>
    <w:p w14:paraId="13966ABE" w14:textId="77777777" w:rsidR="006B3E56" w:rsidRPr="007F1850" w:rsidRDefault="006B3E56" w:rsidP="00B46D58">
      <w:pPr>
        <w:widowControl w:val="0"/>
        <w:jc w:val="both"/>
        <w:rPr>
          <w:rFonts w:ascii="GHEA Grapalat" w:hAnsi="GHEA Grapalat"/>
          <w:u w:val="single"/>
        </w:rPr>
      </w:pPr>
      <w:r w:rsidRPr="007F1850">
        <w:rPr>
          <w:rFonts w:ascii="GHEA Grapalat" w:hAnsi="GHEA Grapalat"/>
        </w:rPr>
        <w:t>организаций, либо организаций, имеющих принадлежащую ____________________</w:t>
      </w:r>
    </w:p>
    <w:p w14:paraId="0C89C967" w14:textId="77777777" w:rsidR="006B3E56" w:rsidRPr="007F1850" w:rsidRDefault="006B3E56" w:rsidP="00B46D58">
      <w:pPr>
        <w:widowControl w:val="0"/>
        <w:spacing w:after="160"/>
        <w:ind w:left="7088"/>
        <w:jc w:val="both"/>
        <w:rPr>
          <w:rFonts w:ascii="GHEA Grapalat" w:hAnsi="GHEA Grapalat"/>
        </w:rPr>
      </w:pPr>
      <w:r w:rsidRPr="007F1850">
        <w:rPr>
          <w:rFonts w:ascii="GHEA Grapalat" w:hAnsi="GHEA Grapalat"/>
          <w:vertAlign w:val="superscript"/>
        </w:rPr>
        <w:t>наименование участника</w:t>
      </w:r>
    </w:p>
    <w:p w14:paraId="1D0027BF" w14:textId="77777777" w:rsidR="006B3E56" w:rsidRPr="007F1850" w:rsidRDefault="006B3E56" w:rsidP="00B46D58">
      <w:pPr>
        <w:widowControl w:val="0"/>
        <w:spacing w:after="160"/>
        <w:jc w:val="both"/>
        <w:rPr>
          <w:ins w:id="7" w:author="Inesa Kocharyan" w:date="2021-09-01T13:44:00Z"/>
          <w:rFonts w:ascii="GHEA Grapalat" w:hAnsi="GHEA Grapalat"/>
        </w:rPr>
      </w:pPr>
      <w:r w:rsidRPr="007F1850">
        <w:rPr>
          <w:rFonts w:ascii="GHEA Grapalat" w:hAnsi="GHEA Grapalat"/>
        </w:rPr>
        <w:t>долю (пай) в размере более пятидесяти процентов</w:t>
      </w:r>
      <w:r w:rsidR="00BB6319" w:rsidRPr="007F1850">
        <w:rPr>
          <w:rFonts w:ascii="GHEA Grapalat" w:hAnsi="GHEA Grapalat"/>
        </w:rPr>
        <w:t>.</w:t>
      </w:r>
    </w:p>
    <w:p w14:paraId="2A018E20" w14:textId="77777777" w:rsidR="00BB6319" w:rsidRPr="007F1850" w:rsidRDefault="00BB6319" w:rsidP="00BB6319">
      <w:pPr>
        <w:widowControl w:val="0"/>
        <w:spacing w:after="160"/>
        <w:contextualSpacing/>
        <w:jc w:val="both"/>
        <w:rPr>
          <w:rFonts w:ascii="GHEA Grapalat" w:hAnsi="GHEA Grapalat"/>
        </w:rPr>
      </w:pPr>
      <w:r w:rsidRPr="007F1850">
        <w:rPr>
          <w:rFonts w:ascii="GHEA Grapalat" w:hAnsi="GHEA Grapalat"/>
        </w:rPr>
        <w:t>Ниже  ------------</w:t>
      </w:r>
      <w:r w:rsidR="009A73EA" w:rsidRPr="007F1850">
        <w:rPr>
          <w:rFonts w:ascii="GHEA Grapalat" w:hAnsi="GHEA Grapalat"/>
        </w:rPr>
        <w:t>---------------------------</w:t>
      </w:r>
      <w:r w:rsidRPr="007F1850">
        <w:rPr>
          <w:rFonts w:ascii="GHEA Grapalat" w:hAnsi="GHEA Grapalat"/>
        </w:rPr>
        <w:t>-</w:t>
      </w:r>
      <w:r w:rsidR="009A73EA" w:rsidRPr="007F1850">
        <w:rPr>
          <w:rFonts w:ascii="GHEA Grapalat" w:hAnsi="GHEA Grapalat"/>
        </w:rPr>
        <w:t xml:space="preserve"> </w:t>
      </w:r>
      <w:r w:rsidR="004A5C6D" w:rsidRPr="007F1850">
        <w:rPr>
          <w:rFonts w:ascii="GHEA Grapalat" w:hAnsi="GHEA Grapalat"/>
        </w:rPr>
        <w:t xml:space="preserve">представляет </w:t>
      </w:r>
      <w:r w:rsidR="009A73EA" w:rsidRPr="007F1850">
        <w:rPr>
          <w:rFonts w:ascii="GHEA Grapalat" w:hAnsi="GHEA Grapalat"/>
        </w:rPr>
        <w:t>ссылку на сайт, содержащий</w:t>
      </w:r>
    </w:p>
    <w:p w14:paraId="18B61CE5" w14:textId="77777777" w:rsidR="00BB6319" w:rsidRPr="007F1850" w:rsidRDefault="00BB6319" w:rsidP="004A5C6D">
      <w:pPr>
        <w:widowControl w:val="0"/>
        <w:spacing w:after="160"/>
        <w:ind w:left="1276"/>
        <w:contextualSpacing/>
        <w:jc w:val="both"/>
        <w:rPr>
          <w:rFonts w:ascii="GHEA Grapalat" w:hAnsi="GHEA Grapalat"/>
        </w:rPr>
      </w:pPr>
      <w:r w:rsidRPr="007F1850">
        <w:rPr>
          <w:rFonts w:ascii="GHEA Grapalat" w:hAnsi="GHEA Grapalat"/>
          <w:vertAlign w:val="superscript"/>
        </w:rPr>
        <w:t>наименование участника</w:t>
      </w:r>
    </w:p>
    <w:p w14:paraId="1D7F4AAB" w14:textId="77777777" w:rsidR="007D1008" w:rsidRPr="007F1850" w:rsidRDefault="009A73EA" w:rsidP="00724462">
      <w:pPr>
        <w:widowControl w:val="0"/>
        <w:spacing w:after="160"/>
        <w:jc w:val="both"/>
        <w:rPr>
          <w:rFonts w:ascii="GHEA Grapalat" w:hAnsi="GHEA Grapalat"/>
        </w:rPr>
      </w:pPr>
      <w:r w:rsidRPr="007F1850">
        <w:rPr>
          <w:rFonts w:ascii="GHEA Grapalat" w:hAnsi="GHEA Grapalat"/>
        </w:rPr>
        <w:t xml:space="preserve">информацию о реальных бенефициарах </w:t>
      </w:r>
      <w:r w:rsidR="00BB6319" w:rsidRPr="007F1850">
        <w:rPr>
          <w:rFonts w:ascii="GHEA Grapalat" w:hAnsi="GHEA Grapalat"/>
        </w:rPr>
        <w:t xml:space="preserve">---------------------------------------------------- </w:t>
      </w:r>
      <w:r w:rsidR="006B3E56" w:rsidRPr="007F1850">
        <w:rPr>
          <w:rStyle w:val="FootnoteReference"/>
          <w:rFonts w:ascii="GHEA Grapalat" w:hAnsi="GHEA Grapalat"/>
          <w:sz w:val="28"/>
          <w:szCs w:val="28"/>
        </w:rPr>
        <w:footnoteReference w:customMarkFollows="1" w:id="4"/>
        <w:t>**</w:t>
      </w:r>
      <w:r w:rsidRPr="007F1850">
        <w:rPr>
          <w:rFonts w:ascii="GHEA Grapalat" w:hAnsi="GHEA Grapalat"/>
          <w:sz w:val="28"/>
          <w:szCs w:val="28"/>
        </w:rPr>
        <w:t>.</w:t>
      </w:r>
      <w:r w:rsidR="006B3E56" w:rsidRPr="007F1850">
        <w:rPr>
          <w:rFonts w:ascii="GHEA Grapalat" w:hAnsi="GHEA Grapalat"/>
        </w:rPr>
        <w:t xml:space="preserve"> </w:t>
      </w:r>
      <w:r w:rsidR="007D1008" w:rsidRPr="007F1850">
        <w:rPr>
          <w:rFonts w:ascii="GHEA Grapalat" w:hAnsi="GHEA Grapalat"/>
        </w:rPr>
        <w:br w:type="page"/>
      </w:r>
    </w:p>
    <w:p w14:paraId="376054EB" w14:textId="77777777" w:rsidR="00923711" w:rsidRPr="007F1850" w:rsidRDefault="00923711">
      <w:pPr>
        <w:rPr>
          <w:rFonts w:ascii="GHEA Grapalat" w:hAnsi="GHEA Grapalat"/>
        </w:rPr>
      </w:pPr>
    </w:p>
    <w:p w14:paraId="05A68A33" w14:textId="77777777" w:rsidR="00110534" w:rsidRPr="007F1850" w:rsidRDefault="00F36AD3" w:rsidP="00B46D58">
      <w:pPr>
        <w:jc w:val="both"/>
        <w:rPr>
          <w:rFonts w:ascii="GHEA Grapalat" w:hAnsi="GHEA Grapalat"/>
        </w:rPr>
      </w:pPr>
      <w:r w:rsidRPr="007F1850">
        <w:rPr>
          <w:rFonts w:ascii="GHEA Grapalat" w:hAnsi="GHEA Grapalat"/>
        </w:rPr>
        <w:t xml:space="preserve"> </w:t>
      </w:r>
    </w:p>
    <w:p w14:paraId="61107D4C" w14:textId="77777777" w:rsidR="00993891" w:rsidRPr="007F1850" w:rsidRDefault="00F36AD3" w:rsidP="00B46D58">
      <w:pPr>
        <w:jc w:val="both"/>
        <w:rPr>
          <w:rFonts w:ascii="GHEA Grapalat" w:hAnsi="GHEA Grapalat"/>
        </w:rPr>
      </w:pPr>
      <w:r w:rsidRPr="007F1850">
        <w:rPr>
          <w:rFonts w:ascii="GHEA Grapalat" w:hAnsi="GHEA Grapalat"/>
        </w:rPr>
        <w:t xml:space="preserve">Прилагается  </w:t>
      </w:r>
      <w:r w:rsidR="00F855BB" w:rsidRPr="007F1850">
        <w:rPr>
          <w:rFonts w:ascii="GHEA Grapalat" w:hAnsi="GHEA Grapalat"/>
        </w:rPr>
        <w:t xml:space="preserve">полное описание предлагаемого </w:t>
      </w:r>
      <w:r w:rsidR="00AA4DC0" w:rsidRPr="007F1850">
        <w:rPr>
          <w:rFonts w:ascii="GHEA Grapalat" w:hAnsi="GHEA Grapalat"/>
        </w:rPr>
        <w:t xml:space="preserve">  ----------------------------</w:t>
      </w:r>
      <w:r w:rsidRPr="007F1850">
        <w:rPr>
          <w:rFonts w:ascii="GHEA Grapalat" w:hAnsi="GHEA Grapalat"/>
        </w:rPr>
        <w:t xml:space="preserve"> </w:t>
      </w:r>
      <w:r w:rsidR="00F855BB" w:rsidRPr="007F1850">
        <w:rPr>
          <w:rFonts w:ascii="GHEA Grapalat" w:hAnsi="GHEA Grapalat"/>
        </w:rPr>
        <w:t xml:space="preserve">    товара</w:t>
      </w:r>
      <w:r w:rsidR="00B14486" w:rsidRPr="007F1850">
        <w:rPr>
          <w:rFonts w:ascii="GHEA Grapalat" w:hAnsi="GHEA Grapalat"/>
        </w:rPr>
        <w:t>,</w:t>
      </w:r>
      <w:r w:rsidR="00F855BB" w:rsidRPr="007F1850">
        <w:rPr>
          <w:rFonts w:ascii="GHEA Grapalat" w:hAnsi="GHEA Grapalat"/>
        </w:rPr>
        <w:t xml:space="preserve"> </w:t>
      </w:r>
    </w:p>
    <w:p w14:paraId="50A3C458" w14:textId="77777777" w:rsidR="00993891" w:rsidRPr="007F1850" w:rsidRDefault="00993891" w:rsidP="00B46D58">
      <w:pPr>
        <w:jc w:val="both"/>
        <w:rPr>
          <w:rFonts w:ascii="GHEA Grapalat" w:hAnsi="GHEA Grapalat"/>
        </w:rPr>
      </w:pPr>
      <w:r w:rsidRPr="007F1850">
        <w:rPr>
          <w:rFonts w:ascii="GHEA Grapalat" w:hAnsi="GHEA Grapalat"/>
          <w:sz w:val="16"/>
        </w:rPr>
        <w:t xml:space="preserve">                                                                                                  </w:t>
      </w:r>
      <w:r w:rsidR="00C33115" w:rsidRPr="007F1850">
        <w:rPr>
          <w:rFonts w:ascii="GHEA Grapalat" w:hAnsi="GHEA Grapalat"/>
          <w:sz w:val="16"/>
        </w:rPr>
        <w:t xml:space="preserve">          </w:t>
      </w:r>
      <w:r w:rsidRPr="007F1850">
        <w:rPr>
          <w:rFonts w:ascii="GHEA Grapalat" w:hAnsi="GHEA Grapalat"/>
          <w:sz w:val="16"/>
        </w:rPr>
        <w:t xml:space="preserve"> наименование участника</w:t>
      </w:r>
    </w:p>
    <w:p w14:paraId="35B047D9" w14:textId="77777777" w:rsidR="006B3E56" w:rsidRPr="007F1850" w:rsidRDefault="00F855BB" w:rsidP="000811C1">
      <w:pPr>
        <w:jc w:val="both"/>
        <w:rPr>
          <w:rFonts w:ascii="GHEA Grapalat" w:hAnsi="GHEA Grapalat"/>
          <w:sz w:val="16"/>
          <w:lang w:val="hy-AM"/>
        </w:rPr>
      </w:pPr>
      <w:r w:rsidRPr="007F1850">
        <w:rPr>
          <w:rFonts w:ascii="GHEA Grapalat" w:hAnsi="GHEA Grapalat"/>
        </w:rPr>
        <w:t>согласно Приложению 1.1</w:t>
      </w:r>
      <w:r w:rsidR="00C061DC" w:rsidRPr="007F1850">
        <w:rPr>
          <w:rFonts w:ascii="GHEA Grapalat" w:hAnsi="GHEA Grapalat"/>
        </w:rPr>
        <w:t>.</w:t>
      </w:r>
      <w:r w:rsidR="00F36AD3" w:rsidRPr="007F1850">
        <w:rPr>
          <w:rFonts w:ascii="GHEA Grapalat" w:hAnsi="GHEA Grapalat"/>
        </w:rPr>
        <w:t xml:space="preserve"> </w:t>
      </w:r>
      <w:r w:rsidRPr="007F1850">
        <w:rPr>
          <w:rFonts w:ascii="GHEA Grapalat" w:hAnsi="GHEA Grapalat"/>
        </w:rPr>
        <w:t xml:space="preserve"> </w:t>
      </w:r>
      <w:r w:rsidR="00F36AD3" w:rsidRPr="007F1850">
        <w:rPr>
          <w:rFonts w:ascii="GHEA Grapalat" w:hAnsi="GHEA Grapalat"/>
        </w:rPr>
        <w:t xml:space="preserve"> </w:t>
      </w:r>
      <w:r w:rsidR="00DA5D3D" w:rsidRPr="007F1850">
        <w:rPr>
          <w:rFonts w:ascii="GHEA Grapalat" w:hAnsi="GHEA Grapalat"/>
          <w:sz w:val="16"/>
        </w:rPr>
        <w:t xml:space="preserve">                                                                             </w:t>
      </w:r>
      <w:r w:rsidRPr="007F1850">
        <w:rPr>
          <w:rFonts w:ascii="GHEA Grapalat" w:hAnsi="GHEA Grapalat"/>
          <w:sz w:val="16"/>
        </w:rPr>
        <w:t xml:space="preserve">                                     </w:t>
      </w:r>
      <w:r w:rsidR="00DA5D3D" w:rsidRPr="007F1850">
        <w:rPr>
          <w:rFonts w:ascii="GHEA Grapalat" w:hAnsi="GHEA Grapalat"/>
          <w:sz w:val="16"/>
        </w:rPr>
        <w:t xml:space="preserve">      </w:t>
      </w:r>
    </w:p>
    <w:p w14:paraId="46C12E8B" w14:textId="77777777" w:rsidR="00F855BB" w:rsidRPr="007F1850" w:rsidRDefault="00F855BB" w:rsidP="00B46D58">
      <w:pPr>
        <w:tabs>
          <w:tab w:val="left" w:pos="7371"/>
        </w:tabs>
        <w:spacing w:after="160"/>
        <w:ind w:left="3544" w:firstLine="3"/>
        <w:jc w:val="both"/>
        <w:rPr>
          <w:rFonts w:ascii="GHEA Grapalat" w:hAnsi="GHEA Grapalat"/>
          <w:sz w:val="16"/>
          <w:lang w:val="hy-AM"/>
        </w:rPr>
      </w:pPr>
    </w:p>
    <w:p w14:paraId="7C2354BF" w14:textId="77777777" w:rsidR="00F855BB" w:rsidRPr="007F1850" w:rsidRDefault="00F855BB" w:rsidP="00B46D58">
      <w:pPr>
        <w:tabs>
          <w:tab w:val="left" w:pos="7371"/>
        </w:tabs>
        <w:spacing w:after="160"/>
        <w:ind w:left="3544" w:firstLine="3"/>
        <w:jc w:val="both"/>
        <w:rPr>
          <w:rFonts w:ascii="GHEA Grapalat" w:hAnsi="GHEA Grapalat"/>
          <w:sz w:val="16"/>
          <w:lang w:val="hy-AM"/>
        </w:rPr>
      </w:pPr>
    </w:p>
    <w:p w14:paraId="727723D0" w14:textId="77777777" w:rsidR="006B3E56" w:rsidRPr="007F1850" w:rsidRDefault="006B3E56" w:rsidP="00B46D58">
      <w:pPr>
        <w:tabs>
          <w:tab w:val="left" w:pos="7371"/>
        </w:tabs>
        <w:spacing w:after="160"/>
        <w:ind w:left="3544" w:firstLine="3"/>
        <w:jc w:val="both"/>
        <w:rPr>
          <w:rFonts w:ascii="GHEA Grapalat" w:hAnsi="GHEA Grapalat"/>
          <w:sz w:val="16"/>
        </w:rPr>
      </w:pPr>
    </w:p>
    <w:p w14:paraId="5FA5C94A" w14:textId="77777777" w:rsidR="006B3E56" w:rsidRPr="007F1850" w:rsidRDefault="006B3E56" w:rsidP="00B46D58">
      <w:pPr>
        <w:tabs>
          <w:tab w:val="left" w:pos="7371"/>
        </w:tabs>
        <w:spacing w:after="160"/>
        <w:ind w:left="3544" w:firstLine="3"/>
        <w:jc w:val="both"/>
        <w:rPr>
          <w:rFonts w:ascii="GHEA Grapalat" w:hAnsi="GHEA Grapalat"/>
          <w:sz w:val="16"/>
        </w:rPr>
      </w:pPr>
    </w:p>
    <w:p w14:paraId="7627F6EB" w14:textId="77777777" w:rsidR="00374F4A" w:rsidRPr="007F1850" w:rsidRDefault="00374F4A" w:rsidP="00B46D58">
      <w:pPr>
        <w:jc w:val="both"/>
        <w:rPr>
          <w:rFonts w:ascii="GHEA Grapalat" w:hAnsi="GHEA Grapalat"/>
        </w:rPr>
      </w:pPr>
      <w:r w:rsidRPr="007F1850">
        <w:rPr>
          <w:rFonts w:ascii="GHEA Grapalat" w:hAnsi="GHEA Grapalat"/>
        </w:rPr>
        <w:t>_______________________________________________</w:t>
      </w:r>
      <w:r w:rsidRPr="007F1850">
        <w:rPr>
          <w:rFonts w:ascii="GHEA Grapalat" w:hAnsi="GHEA Grapalat"/>
        </w:rPr>
        <w:tab/>
        <w:t>_____________________</w:t>
      </w:r>
    </w:p>
    <w:p w14:paraId="763889CF" w14:textId="77777777" w:rsidR="00374F4A" w:rsidRPr="007F1850" w:rsidRDefault="00374F4A" w:rsidP="00B46D58">
      <w:pPr>
        <w:tabs>
          <w:tab w:val="left" w:pos="7230"/>
        </w:tabs>
        <w:ind w:left="851"/>
        <w:jc w:val="both"/>
        <w:rPr>
          <w:rFonts w:ascii="GHEA Grapalat" w:hAnsi="GHEA Grapalat"/>
          <w:sz w:val="16"/>
        </w:rPr>
      </w:pPr>
      <w:r w:rsidRPr="007F1850">
        <w:rPr>
          <w:rFonts w:ascii="GHEA Grapalat" w:hAnsi="GHEA Grapalat"/>
          <w:sz w:val="16"/>
        </w:rPr>
        <w:t>наименование участника (должность,</w:t>
      </w:r>
      <w:r w:rsidRPr="007F1850">
        <w:rPr>
          <w:rFonts w:ascii="GHEA Grapalat" w:hAnsi="GHEA Grapalat"/>
          <w:sz w:val="16"/>
        </w:rPr>
        <w:tab/>
        <w:t>подпись)</w:t>
      </w:r>
    </w:p>
    <w:p w14:paraId="720BAE87" w14:textId="77777777" w:rsidR="00374F4A" w:rsidRPr="007F1850" w:rsidRDefault="00374F4A" w:rsidP="00B46D58">
      <w:pPr>
        <w:spacing w:after="160"/>
        <w:ind w:left="1134"/>
        <w:jc w:val="both"/>
        <w:rPr>
          <w:rFonts w:ascii="GHEA Grapalat" w:hAnsi="GHEA Grapalat"/>
          <w:sz w:val="16"/>
        </w:rPr>
      </w:pPr>
      <w:r w:rsidRPr="007F1850">
        <w:rPr>
          <w:rFonts w:ascii="GHEA Grapalat" w:hAnsi="GHEA Grapalat"/>
          <w:sz w:val="16"/>
        </w:rPr>
        <w:t>имя, фамилия руководителя)</w:t>
      </w:r>
    </w:p>
    <w:p w14:paraId="45335346" w14:textId="77777777" w:rsidR="0094684E" w:rsidRPr="007F1850" w:rsidRDefault="00B2572B" w:rsidP="00B46D58">
      <w:pPr>
        <w:widowControl w:val="0"/>
        <w:spacing w:after="160"/>
        <w:jc w:val="right"/>
        <w:rPr>
          <w:rFonts w:ascii="GHEA Grapalat" w:hAnsi="GHEA Grapalat"/>
          <w:b/>
        </w:rPr>
      </w:pPr>
      <w:r w:rsidRPr="007F1850">
        <w:rPr>
          <w:rFonts w:ascii="GHEA Grapalat" w:hAnsi="GHEA Grapalat"/>
        </w:rPr>
        <w:t>М. П.</w:t>
      </w:r>
      <w:r w:rsidR="00A225D9" w:rsidRPr="007F1850">
        <w:rPr>
          <w:rFonts w:ascii="GHEA Grapalat" w:hAnsi="GHEA Grapalat"/>
          <w:b/>
        </w:rPr>
        <w:t xml:space="preserve"> </w:t>
      </w:r>
    </w:p>
    <w:p w14:paraId="5D0E835D" w14:textId="77777777" w:rsidR="00123294" w:rsidRPr="007F1850" w:rsidRDefault="00123294" w:rsidP="00B46D58">
      <w:pPr>
        <w:rPr>
          <w:rFonts w:ascii="GHEA Grapalat" w:hAnsi="GHEA Grapalat"/>
          <w:b/>
        </w:rPr>
      </w:pPr>
      <w:r w:rsidRPr="007F1850">
        <w:rPr>
          <w:rFonts w:ascii="GHEA Grapalat" w:hAnsi="GHEA Grapalat"/>
          <w:b/>
        </w:rPr>
        <w:br w:type="page"/>
      </w:r>
    </w:p>
    <w:p w14:paraId="10D265F3" w14:textId="77777777" w:rsidR="00B048B2" w:rsidRPr="007F1850" w:rsidRDefault="00B048B2" w:rsidP="00B46D58">
      <w:pPr>
        <w:rPr>
          <w:rFonts w:ascii="GHEA Grapalat" w:hAnsi="GHEA Grapalat"/>
          <w:b/>
        </w:rPr>
      </w:pPr>
    </w:p>
    <w:p w14:paraId="729DC29D" w14:textId="77777777" w:rsidR="00D043C1" w:rsidRPr="007F1850"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7F1850">
        <w:rPr>
          <w:rFonts w:ascii="GHEA Grapalat" w:hAnsi="GHEA Grapalat"/>
          <w:b/>
          <w:i w:val="0"/>
          <w:sz w:val="24"/>
          <w:szCs w:val="24"/>
        </w:rPr>
        <w:t>Приложение № 1,1</w:t>
      </w:r>
    </w:p>
    <w:p w14:paraId="734DAC7F"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05DF6B77" w14:textId="644B8A91"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17209" w:rsidRPr="00817209">
        <w:rPr>
          <w:rFonts w:ascii="GHEA Grapalat" w:hAnsi="GHEA Grapalat" w:cs="Sylfaen"/>
          <w:lang w:val="es-ES"/>
        </w:rPr>
        <w:t>ՏԻԳՐԱՆՅԱՆ-ԳՀԱՊՁԲ-26/04</w:t>
      </w:r>
    </w:p>
    <w:p w14:paraId="13D05D20" w14:textId="77777777" w:rsidR="00D043C1" w:rsidRPr="007F1850" w:rsidRDefault="00D043C1" w:rsidP="00D043C1">
      <w:pPr>
        <w:widowControl w:val="0"/>
        <w:spacing w:after="160"/>
        <w:ind w:left="567" w:right="565"/>
        <w:jc w:val="center"/>
        <w:rPr>
          <w:rFonts w:ascii="GHEA Grapalat" w:hAnsi="GHEA Grapalat"/>
          <w:b/>
        </w:rPr>
      </w:pPr>
    </w:p>
    <w:p w14:paraId="3B914C86" w14:textId="77777777" w:rsidR="00D043C1" w:rsidRPr="007F1850" w:rsidRDefault="00D043C1" w:rsidP="00D043C1">
      <w:pPr>
        <w:pStyle w:val="Heading3"/>
        <w:keepNext w:val="0"/>
        <w:widowControl w:val="0"/>
        <w:spacing w:after="160" w:line="240" w:lineRule="auto"/>
        <w:ind w:left="567" w:right="565"/>
        <w:rPr>
          <w:rFonts w:ascii="GHEA Grapalat" w:hAnsi="GHEA Grapalat"/>
          <w:b/>
          <w:i w:val="0"/>
          <w:sz w:val="24"/>
          <w:szCs w:val="24"/>
        </w:rPr>
      </w:pPr>
      <w:r w:rsidRPr="007F1850">
        <w:rPr>
          <w:rFonts w:ascii="GHEA Grapalat" w:hAnsi="GHEA Grapalat"/>
          <w:b/>
          <w:i w:val="0"/>
          <w:sz w:val="24"/>
          <w:szCs w:val="24"/>
        </w:rPr>
        <w:t>ПОЛНОЕ ОПИСАНИЕ</w:t>
      </w:r>
    </w:p>
    <w:p w14:paraId="5031777C" w14:textId="77777777" w:rsidR="00D043C1" w:rsidRPr="007F1850" w:rsidRDefault="00D043C1" w:rsidP="00D043C1">
      <w:pPr>
        <w:pStyle w:val="Heading3"/>
        <w:keepNext w:val="0"/>
        <w:widowControl w:val="0"/>
        <w:spacing w:after="160" w:line="240" w:lineRule="auto"/>
        <w:ind w:left="567" w:right="565"/>
        <w:rPr>
          <w:rFonts w:ascii="GHEA Grapalat" w:hAnsi="GHEA Grapalat"/>
          <w:b/>
          <w:i w:val="0"/>
          <w:sz w:val="24"/>
          <w:szCs w:val="24"/>
        </w:rPr>
      </w:pPr>
      <w:r w:rsidRPr="007F1850">
        <w:rPr>
          <w:rFonts w:ascii="GHEA Grapalat" w:hAnsi="GHEA Grapalat"/>
          <w:b/>
          <w:i w:val="0"/>
          <w:sz w:val="24"/>
          <w:szCs w:val="24"/>
        </w:rPr>
        <w:t xml:space="preserve">предлагаемого </w:t>
      </w:r>
      <w:r w:rsidR="00A35FB1" w:rsidRPr="007F1850">
        <w:rPr>
          <w:rFonts w:ascii="GHEA Grapalat" w:hAnsi="GHEA Grapalat"/>
          <w:b/>
          <w:i w:val="0"/>
          <w:sz w:val="24"/>
          <w:szCs w:val="24"/>
        </w:rPr>
        <w:t>товара</w:t>
      </w:r>
    </w:p>
    <w:p w14:paraId="14C1C2D7" w14:textId="77777777" w:rsidR="00D043C1" w:rsidRPr="007F1850" w:rsidRDefault="00D043C1" w:rsidP="00D043C1">
      <w:pPr>
        <w:pStyle w:val="Heading3"/>
        <w:keepNext w:val="0"/>
        <w:widowControl w:val="0"/>
        <w:spacing w:after="160" w:line="240" w:lineRule="auto"/>
        <w:ind w:left="567" w:right="565"/>
        <w:rPr>
          <w:rFonts w:ascii="GHEA Grapalat" w:hAnsi="GHEA Grapalat" w:cs="Arial"/>
          <w:sz w:val="24"/>
          <w:szCs w:val="24"/>
        </w:rPr>
      </w:pPr>
    </w:p>
    <w:p w14:paraId="685C7012" w14:textId="77777777" w:rsidR="00D043C1" w:rsidRPr="007F1850" w:rsidRDefault="00D043C1" w:rsidP="00D043C1">
      <w:pPr>
        <w:widowControl w:val="0"/>
        <w:jc w:val="both"/>
        <w:rPr>
          <w:rFonts w:ascii="GHEA Grapalat" w:hAnsi="GHEA Grapalat"/>
        </w:rPr>
      </w:pPr>
      <w:r w:rsidRPr="007F1850">
        <w:rPr>
          <w:rFonts w:ascii="GHEA Grapalat" w:hAnsi="GHEA Grapalat"/>
        </w:rPr>
        <w:t xml:space="preserve">_____________________________,                               в качестве участника в </w:t>
      </w:r>
    </w:p>
    <w:p w14:paraId="3D4444B2" w14:textId="77777777" w:rsidR="00D043C1" w:rsidRPr="007F1850" w:rsidRDefault="00D043C1" w:rsidP="00D043C1">
      <w:pPr>
        <w:widowControl w:val="0"/>
        <w:spacing w:after="120"/>
        <w:jc w:val="both"/>
        <w:rPr>
          <w:rFonts w:ascii="GHEA Grapalat" w:hAnsi="GHEA Grapalat" w:cs="Arial"/>
          <w:sz w:val="16"/>
          <w:u w:val="single"/>
        </w:rPr>
      </w:pPr>
      <w:r w:rsidRPr="007F1850">
        <w:rPr>
          <w:rFonts w:ascii="GHEA Grapalat" w:hAnsi="GHEA Grapalat"/>
          <w:sz w:val="16"/>
        </w:rPr>
        <w:t>наименование участника</w:t>
      </w:r>
    </w:p>
    <w:p w14:paraId="7F0C388D" w14:textId="13AB8E30" w:rsidR="00D043C1" w:rsidRPr="007F1850" w:rsidRDefault="00D043C1" w:rsidP="00D043C1">
      <w:pPr>
        <w:widowControl w:val="0"/>
        <w:spacing w:after="160"/>
        <w:jc w:val="both"/>
        <w:rPr>
          <w:rFonts w:ascii="GHEA Grapalat" w:hAnsi="GHEA Grapalat"/>
        </w:rPr>
      </w:pPr>
      <w:r w:rsidRPr="007F1850">
        <w:rPr>
          <w:rFonts w:ascii="GHEA Grapalat" w:hAnsi="GHEA Grapalat"/>
        </w:rPr>
        <w:t xml:space="preserve">рамках открытого конкурса под кодом </w:t>
      </w:r>
      <w:r w:rsidR="00817209" w:rsidRPr="00817209">
        <w:rPr>
          <w:rFonts w:ascii="GHEA Grapalat" w:hAnsi="GHEA Grapalat" w:cs="Sylfaen"/>
          <w:lang w:val="es-ES"/>
        </w:rPr>
        <w:t>ՏԻԳՐԱՆՅԱՆ-ԳՀԱՊՁԲ-26/04</w:t>
      </w:r>
      <w:r w:rsidRPr="007F1850">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7F1850" w14:paraId="4124196C" w14:textId="77777777" w:rsidTr="00FF3F2A">
        <w:tc>
          <w:tcPr>
            <w:tcW w:w="1042" w:type="dxa"/>
            <w:vMerge w:val="restart"/>
            <w:vAlign w:val="center"/>
          </w:tcPr>
          <w:p w14:paraId="12E27BE7" w14:textId="77777777" w:rsidR="00EE1022" w:rsidRPr="007F1850" w:rsidRDefault="00EE1022" w:rsidP="00FF3F2A">
            <w:pPr>
              <w:widowControl w:val="0"/>
              <w:jc w:val="center"/>
              <w:rPr>
                <w:rFonts w:ascii="GHEA Grapalat" w:hAnsi="GHEA Grapalat"/>
                <w:b/>
                <w:sz w:val="20"/>
                <w:szCs w:val="20"/>
              </w:rPr>
            </w:pPr>
          </w:p>
          <w:p w14:paraId="15B7F801"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Номер лота</w:t>
            </w:r>
          </w:p>
        </w:tc>
        <w:tc>
          <w:tcPr>
            <w:tcW w:w="8244" w:type="dxa"/>
            <w:gridSpan w:val="5"/>
            <w:vAlign w:val="center"/>
          </w:tcPr>
          <w:p w14:paraId="4DB202D9"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Предлагаемый товар</w:t>
            </w:r>
          </w:p>
        </w:tc>
      </w:tr>
      <w:tr w:rsidR="00D043C1" w:rsidRPr="007F1850" w14:paraId="35FF4272" w14:textId="77777777" w:rsidTr="000811C1">
        <w:trPr>
          <w:trHeight w:val="696"/>
        </w:trPr>
        <w:tc>
          <w:tcPr>
            <w:tcW w:w="1042" w:type="dxa"/>
            <w:vMerge/>
            <w:vAlign w:val="center"/>
          </w:tcPr>
          <w:p w14:paraId="20F00EDD" w14:textId="77777777" w:rsidR="00D043C1" w:rsidRPr="007F1850" w:rsidRDefault="00D043C1" w:rsidP="00FF3F2A">
            <w:pPr>
              <w:widowControl w:val="0"/>
              <w:jc w:val="center"/>
              <w:rPr>
                <w:rFonts w:ascii="GHEA Grapalat" w:hAnsi="GHEA Grapalat"/>
                <w:b/>
                <w:bCs/>
                <w:sz w:val="20"/>
                <w:szCs w:val="20"/>
              </w:rPr>
            </w:pPr>
          </w:p>
        </w:tc>
        <w:tc>
          <w:tcPr>
            <w:tcW w:w="1605" w:type="dxa"/>
            <w:vAlign w:val="center"/>
          </w:tcPr>
          <w:p w14:paraId="34770AD4" w14:textId="77777777" w:rsidR="00D043C1" w:rsidRPr="007F1850" w:rsidRDefault="00873A3C" w:rsidP="00FF3F2A">
            <w:pPr>
              <w:widowControl w:val="0"/>
              <w:jc w:val="center"/>
              <w:rPr>
                <w:rFonts w:ascii="GHEA Grapalat" w:hAnsi="GHEA Grapalat"/>
                <w:b/>
                <w:sz w:val="20"/>
                <w:szCs w:val="20"/>
              </w:rPr>
            </w:pPr>
            <w:r w:rsidRPr="007F1850">
              <w:rPr>
                <w:rFonts w:ascii="GHEA Grapalat" w:hAnsi="GHEA Grapalat"/>
                <w:b/>
                <w:sz w:val="20"/>
                <w:szCs w:val="20"/>
              </w:rPr>
              <w:t>ф</w:t>
            </w:r>
            <w:r w:rsidR="00D043C1" w:rsidRPr="007F1850">
              <w:rPr>
                <w:rFonts w:ascii="GHEA Grapalat" w:hAnsi="GHEA Grapalat"/>
                <w:b/>
                <w:sz w:val="20"/>
                <w:szCs w:val="20"/>
              </w:rPr>
              <w:t>ирменное</w:t>
            </w:r>
          </w:p>
          <w:p w14:paraId="55E738FC"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наименование</w:t>
            </w:r>
          </w:p>
        </w:tc>
        <w:tc>
          <w:tcPr>
            <w:tcW w:w="1463" w:type="dxa"/>
            <w:vAlign w:val="center"/>
          </w:tcPr>
          <w:p w14:paraId="228210D0"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товарный знак</w:t>
            </w:r>
          </w:p>
        </w:tc>
        <w:tc>
          <w:tcPr>
            <w:tcW w:w="1699" w:type="dxa"/>
            <w:vAlign w:val="center"/>
          </w:tcPr>
          <w:p w14:paraId="72CBB94D" w14:textId="77777777" w:rsidR="00D043C1" w:rsidRPr="007F1850" w:rsidRDefault="009A3C00" w:rsidP="009A3C00">
            <w:pPr>
              <w:widowControl w:val="0"/>
              <w:jc w:val="center"/>
              <w:rPr>
                <w:rFonts w:ascii="GHEA Grapalat" w:hAnsi="GHEA Grapalat"/>
                <w:b/>
                <w:bCs/>
                <w:sz w:val="20"/>
                <w:szCs w:val="20"/>
                <w:lang w:val="hy-AM"/>
              </w:rPr>
            </w:pPr>
            <w:r w:rsidRPr="007F1850">
              <w:rPr>
                <w:rFonts w:ascii="GHEA Grapalat" w:hAnsi="GHEA Grapalat"/>
                <w:b/>
                <w:bCs/>
                <w:sz w:val="20"/>
                <w:szCs w:val="20"/>
              </w:rPr>
              <w:t>модель</w:t>
            </w:r>
          </w:p>
        </w:tc>
        <w:tc>
          <w:tcPr>
            <w:tcW w:w="1727" w:type="dxa"/>
            <w:vAlign w:val="center"/>
          </w:tcPr>
          <w:p w14:paraId="0C90B297"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наименование производителя</w:t>
            </w:r>
          </w:p>
        </w:tc>
        <w:tc>
          <w:tcPr>
            <w:tcW w:w="1750" w:type="dxa"/>
            <w:vAlign w:val="center"/>
          </w:tcPr>
          <w:p w14:paraId="262008D3" w14:textId="77777777" w:rsidR="00D043C1" w:rsidRPr="007F1850" w:rsidRDefault="00D043C1" w:rsidP="00FF3F2A">
            <w:pPr>
              <w:widowControl w:val="0"/>
              <w:jc w:val="center"/>
              <w:rPr>
                <w:rFonts w:ascii="GHEA Grapalat" w:hAnsi="GHEA Grapalat"/>
                <w:b/>
                <w:bCs/>
                <w:sz w:val="20"/>
                <w:szCs w:val="20"/>
              </w:rPr>
            </w:pPr>
            <w:r w:rsidRPr="007F1850">
              <w:rPr>
                <w:rFonts w:ascii="GHEA Grapalat" w:hAnsi="GHEA Grapalat"/>
                <w:b/>
                <w:sz w:val="20"/>
                <w:szCs w:val="20"/>
              </w:rPr>
              <w:t>технические характеристики</w:t>
            </w:r>
          </w:p>
        </w:tc>
      </w:tr>
      <w:tr w:rsidR="00D043C1" w:rsidRPr="007F1850" w14:paraId="73686BC7" w14:textId="77777777" w:rsidTr="00FF3F2A">
        <w:tc>
          <w:tcPr>
            <w:tcW w:w="1042" w:type="dxa"/>
          </w:tcPr>
          <w:p w14:paraId="1CA4E74F"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05" w:type="dxa"/>
          </w:tcPr>
          <w:p w14:paraId="7D4A77A5"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463" w:type="dxa"/>
          </w:tcPr>
          <w:p w14:paraId="2CDCECC1"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99" w:type="dxa"/>
          </w:tcPr>
          <w:p w14:paraId="32736CAC"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27" w:type="dxa"/>
          </w:tcPr>
          <w:p w14:paraId="111CE40B"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50" w:type="dxa"/>
          </w:tcPr>
          <w:p w14:paraId="1C654082" w14:textId="77777777" w:rsidR="00D043C1" w:rsidRPr="007F1850" w:rsidRDefault="00D043C1" w:rsidP="00FF3F2A">
            <w:pPr>
              <w:pStyle w:val="Heading3"/>
              <w:keepNext w:val="0"/>
              <w:widowControl w:val="0"/>
              <w:spacing w:line="240" w:lineRule="auto"/>
              <w:jc w:val="left"/>
              <w:rPr>
                <w:rFonts w:ascii="GHEA Grapalat" w:hAnsi="GHEA Grapalat"/>
                <w:b/>
              </w:rPr>
            </w:pPr>
          </w:p>
        </w:tc>
      </w:tr>
      <w:tr w:rsidR="00D043C1" w:rsidRPr="007F1850" w14:paraId="12ADB914" w14:textId="77777777" w:rsidTr="00FF3F2A">
        <w:tc>
          <w:tcPr>
            <w:tcW w:w="1042" w:type="dxa"/>
          </w:tcPr>
          <w:p w14:paraId="07FBA61C"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05" w:type="dxa"/>
          </w:tcPr>
          <w:p w14:paraId="5C203A8A"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463" w:type="dxa"/>
          </w:tcPr>
          <w:p w14:paraId="5B72AD14"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99" w:type="dxa"/>
          </w:tcPr>
          <w:p w14:paraId="5966B626"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27" w:type="dxa"/>
          </w:tcPr>
          <w:p w14:paraId="5466C07F"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50" w:type="dxa"/>
          </w:tcPr>
          <w:p w14:paraId="04F3A92C" w14:textId="77777777" w:rsidR="00D043C1" w:rsidRPr="007F1850" w:rsidRDefault="00D043C1" w:rsidP="00FF3F2A">
            <w:pPr>
              <w:pStyle w:val="Heading3"/>
              <w:keepNext w:val="0"/>
              <w:widowControl w:val="0"/>
              <w:spacing w:line="240" w:lineRule="auto"/>
              <w:jc w:val="left"/>
              <w:rPr>
                <w:rFonts w:ascii="GHEA Grapalat" w:hAnsi="GHEA Grapalat"/>
                <w:b/>
              </w:rPr>
            </w:pPr>
          </w:p>
        </w:tc>
      </w:tr>
      <w:tr w:rsidR="00D043C1" w:rsidRPr="007F1850" w14:paraId="54AEBF3E" w14:textId="77777777" w:rsidTr="00FF3F2A">
        <w:tc>
          <w:tcPr>
            <w:tcW w:w="1042" w:type="dxa"/>
          </w:tcPr>
          <w:p w14:paraId="2DA201AB"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05" w:type="dxa"/>
          </w:tcPr>
          <w:p w14:paraId="3B26C8F3"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463" w:type="dxa"/>
          </w:tcPr>
          <w:p w14:paraId="59F7E539"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699" w:type="dxa"/>
          </w:tcPr>
          <w:p w14:paraId="16219879"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27" w:type="dxa"/>
          </w:tcPr>
          <w:p w14:paraId="21E3087D" w14:textId="77777777" w:rsidR="00D043C1" w:rsidRPr="007F1850" w:rsidRDefault="00D043C1" w:rsidP="00FF3F2A">
            <w:pPr>
              <w:pStyle w:val="Heading3"/>
              <w:keepNext w:val="0"/>
              <w:widowControl w:val="0"/>
              <w:spacing w:line="240" w:lineRule="auto"/>
              <w:jc w:val="left"/>
              <w:rPr>
                <w:rFonts w:ascii="GHEA Grapalat" w:hAnsi="GHEA Grapalat"/>
                <w:b/>
              </w:rPr>
            </w:pPr>
          </w:p>
        </w:tc>
        <w:tc>
          <w:tcPr>
            <w:tcW w:w="1750" w:type="dxa"/>
          </w:tcPr>
          <w:p w14:paraId="1DC97589" w14:textId="77777777" w:rsidR="00D043C1" w:rsidRPr="007F1850" w:rsidRDefault="00D043C1" w:rsidP="00FF3F2A">
            <w:pPr>
              <w:pStyle w:val="Heading3"/>
              <w:keepNext w:val="0"/>
              <w:widowControl w:val="0"/>
              <w:spacing w:line="240" w:lineRule="auto"/>
              <w:jc w:val="left"/>
              <w:rPr>
                <w:rFonts w:ascii="GHEA Grapalat" w:hAnsi="GHEA Grapalat"/>
                <w:b/>
              </w:rPr>
            </w:pPr>
          </w:p>
        </w:tc>
      </w:tr>
    </w:tbl>
    <w:p w14:paraId="4EEB8963" w14:textId="77777777" w:rsidR="00D043C1" w:rsidRPr="007F1850" w:rsidRDefault="00D043C1" w:rsidP="00D043C1">
      <w:pPr>
        <w:widowControl w:val="0"/>
        <w:tabs>
          <w:tab w:val="left" w:pos="6804"/>
        </w:tabs>
        <w:jc w:val="center"/>
        <w:rPr>
          <w:rFonts w:ascii="GHEA Grapalat" w:hAnsi="GHEA Grapalat"/>
          <w:lang w:val="en-US"/>
        </w:rPr>
      </w:pPr>
    </w:p>
    <w:p w14:paraId="3D0268F7" w14:textId="77777777" w:rsidR="00D043C1" w:rsidRPr="007F1850" w:rsidRDefault="00D043C1" w:rsidP="00D043C1">
      <w:pPr>
        <w:widowControl w:val="0"/>
        <w:tabs>
          <w:tab w:val="left" w:pos="6804"/>
        </w:tabs>
        <w:jc w:val="center"/>
        <w:rPr>
          <w:rFonts w:ascii="GHEA Grapalat" w:hAnsi="GHEA Grapalat"/>
        </w:rPr>
      </w:pPr>
      <w:r w:rsidRPr="007F1850">
        <w:rPr>
          <w:rFonts w:ascii="GHEA Grapalat" w:hAnsi="GHEA Grapalat"/>
        </w:rPr>
        <w:t>_________________________________________________</w:t>
      </w:r>
      <w:r w:rsidRPr="007F1850">
        <w:rPr>
          <w:rFonts w:ascii="GHEA Grapalat" w:hAnsi="GHEA Grapalat"/>
        </w:rPr>
        <w:tab/>
        <w:t>_________________</w:t>
      </w:r>
    </w:p>
    <w:p w14:paraId="2081A8F2" w14:textId="77777777" w:rsidR="00D043C1" w:rsidRPr="007F1850" w:rsidRDefault="00D043C1" w:rsidP="00D043C1">
      <w:pPr>
        <w:widowControl w:val="0"/>
        <w:tabs>
          <w:tab w:val="left" w:pos="7513"/>
        </w:tabs>
        <w:spacing w:after="160"/>
        <w:ind w:left="709"/>
        <w:jc w:val="both"/>
        <w:rPr>
          <w:rFonts w:ascii="GHEA Grapalat" w:hAnsi="GHEA Grapalat" w:cs="Arial"/>
          <w:sz w:val="16"/>
        </w:rPr>
      </w:pPr>
      <w:r w:rsidRPr="007F1850">
        <w:rPr>
          <w:rFonts w:ascii="GHEA Grapalat" w:hAnsi="GHEA Grapalat"/>
          <w:sz w:val="16"/>
        </w:rPr>
        <w:t>наименование участника (должность, имя, фамилия руководителя</w:t>
      </w:r>
      <w:r w:rsidRPr="007F1850">
        <w:rPr>
          <w:rFonts w:ascii="GHEA Grapalat" w:hAnsi="GHEA Grapalat"/>
          <w:sz w:val="16"/>
        </w:rPr>
        <w:tab/>
        <w:t>подпись</w:t>
      </w:r>
    </w:p>
    <w:p w14:paraId="293AFDE5" w14:textId="77777777" w:rsidR="00D043C1" w:rsidRPr="007F1850" w:rsidRDefault="00D043C1" w:rsidP="00D043C1">
      <w:pPr>
        <w:widowControl w:val="0"/>
        <w:spacing w:after="160"/>
        <w:jc w:val="right"/>
        <w:rPr>
          <w:rFonts w:ascii="GHEA Grapalat" w:hAnsi="GHEA Grapalat"/>
        </w:rPr>
      </w:pPr>
    </w:p>
    <w:p w14:paraId="572AF396" w14:textId="77777777" w:rsidR="00D043C1" w:rsidRPr="007F1850" w:rsidRDefault="00D043C1" w:rsidP="00D043C1">
      <w:pPr>
        <w:widowControl w:val="0"/>
        <w:spacing w:after="160"/>
        <w:jc w:val="right"/>
        <w:rPr>
          <w:rFonts w:ascii="GHEA Grapalat" w:hAnsi="GHEA Grapalat"/>
        </w:rPr>
      </w:pPr>
      <w:r w:rsidRPr="007F1850">
        <w:rPr>
          <w:rFonts w:ascii="GHEA Grapalat" w:hAnsi="GHEA Grapalat"/>
        </w:rPr>
        <w:t>М. П.</w:t>
      </w:r>
    </w:p>
    <w:p w14:paraId="25CFA094" w14:textId="77777777" w:rsidR="00D043C1" w:rsidRPr="007F1850" w:rsidRDefault="00D043C1" w:rsidP="00D043C1">
      <w:pPr>
        <w:rPr>
          <w:rFonts w:ascii="GHEA Grapalat" w:hAnsi="GHEA Grapalat"/>
        </w:rPr>
      </w:pPr>
      <w:r w:rsidRPr="007F1850">
        <w:rPr>
          <w:rFonts w:ascii="GHEA Grapalat" w:hAnsi="GHEA Grapalat"/>
        </w:rPr>
        <w:br w:type="page"/>
      </w:r>
    </w:p>
    <w:p w14:paraId="29501480" w14:textId="77777777" w:rsidR="00AB6E69" w:rsidRPr="007F1850" w:rsidRDefault="00AB6E69" w:rsidP="00AB6E69">
      <w:pPr>
        <w:jc w:val="right"/>
        <w:rPr>
          <w:rFonts w:ascii="GHEA Grapalat" w:hAnsi="GHEA Grapalat"/>
          <w:b/>
        </w:rPr>
      </w:pPr>
      <w:r w:rsidRPr="007F1850">
        <w:rPr>
          <w:rFonts w:ascii="GHEA Grapalat" w:hAnsi="GHEA Grapalat"/>
          <w:b/>
        </w:rPr>
        <w:lastRenderedPageBreak/>
        <w:t>Приложение 1.</w:t>
      </w:r>
      <w:r w:rsidR="000B5664" w:rsidRPr="007F1850">
        <w:rPr>
          <w:rFonts w:ascii="GHEA Grapalat" w:hAnsi="GHEA Grapalat"/>
          <w:b/>
        </w:rPr>
        <w:t>2</w:t>
      </w:r>
      <w:r w:rsidRPr="007F1850">
        <w:rPr>
          <w:rFonts w:ascii="GHEA Grapalat" w:hAnsi="GHEA Grapalat"/>
          <w:b/>
        </w:rPr>
        <w:t xml:space="preserve">** </w:t>
      </w:r>
    </w:p>
    <w:p w14:paraId="29F507EA"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383D5CE6" w14:textId="71A1CAFA"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17209" w:rsidRPr="00817209">
        <w:rPr>
          <w:rFonts w:ascii="GHEA Grapalat" w:hAnsi="GHEA Grapalat" w:cs="Sylfaen"/>
          <w:lang w:val="es-ES"/>
        </w:rPr>
        <w:t>ՏԻԳՐԱՆՅԱՆ-ԳՀԱՊՁԲ-26/04</w:t>
      </w:r>
    </w:p>
    <w:p w14:paraId="636C35EC" w14:textId="77777777" w:rsidR="00F016A2" w:rsidRPr="007F1850" w:rsidRDefault="00F016A2">
      <w:pPr>
        <w:rPr>
          <w:rFonts w:ascii="GHEA Grapalat" w:hAnsi="GHEA Grapalat"/>
          <w:b/>
        </w:rPr>
      </w:pPr>
    </w:p>
    <w:p w14:paraId="495D8888" w14:textId="77777777" w:rsidR="00F016A2" w:rsidRPr="007F1850" w:rsidRDefault="00F016A2" w:rsidP="00F016A2">
      <w:pPr>
        <w:ind w:left="360" w:hanging="360"/>
        <w:jc w:val="center"/>
        <w:rPr>
          <w:rFonts w:ascii="GHEA Grapalat" w:hAnsi="GHEA Grapalat"/>
          <w:b/>
        </w:rPr>
      </w:pPr>
      <w:r w:rsidRPr="007F1850">
        <w:rPr>
          <w:rFonts w:ascii="GHEA Grapalat" w:hAnsi="GHEA Grapalat"/>
          <w:b/>
        </w:rPr>
        <w:t>ФОРМА</w:t>
      </w:r>
    </w:p>
    <w:p w14:paraId="244BB588" w14:textId="77777777" w:rsidR="00F016A2" w:rsidRPr="007F1850" w:rsidRDefault="00F016A2" w:rsidP="00F016A2">
      <w:pPr>
        <w:ind w:left="360" w:hanging="360"/>
        <w:jc w:val="center"/>
        <w:rPr>
          <w:rFonts w:ascii="GHEA Grapalat" w:hAnsi="GHEA Grapalat"/>
          <w:b/>
        </w:rPr>
      </w:pPr>
      <w:r w:rsidRPr="007F1850">
        <w:rPr>
          <w:rFonts w:ascii="GHEA Grapalat" w:hAnsi="GHEA Grapalat"/>
          <w:b/>
        </w:rPr>
        <w:t>ДЕКЛАРАЦИИ О РЕАЛЬНЫХ  БЕНЕФИЦИАРАХ</w:t>
      </w:r>
    </w:p>
    <w:p w14:paraId="077FDA02" w14:textId="77777777" w:rsidR="00F016A2" w:rsidRPr="007F1850" w:rsidRDefault="00F016A2" w:rsidP="00F016A2">
      <w:pPr>
        <w:ind w:left="360" w:hanging="360"/>
        <w:jc w:val="center"/>
        <w:rPr>
          <w:rFonts w:ascii="GHEA Grapalat" w:eastAsia="GHEA Grapalat" w:hAnsi="GHEA Grapalat" w:cs="GHEA Grapalat"/>
          <w:b/>
        </w:rPr>
      </w:pPr>
    </w:p>
    <w:p w14:paraId="4EDB29A9" w14:textId="77777777" w:rsidR="00F016A2" w:rsidRPr="007F185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Организация</w:t>
      </w:r>
    </w:p>
    <w:p w14:paraId="48DA154E"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организации</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7F5B4F3B" w14:textId="77777777" w:rsidTr="00F46FA3">
        <w:tc>
          <w:tcPr>
            <w:tcW w:w="5598" w:type="dxa"/>
            <w:shd w:val="clear" w:color="auto" w:fill="D9E2F3"/>
            <w:vAlign w:val="center"/>
          </w:tcPr>
          <w:p w14:paraId="7170342A"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w:t>
            </w:r>
          </w:p>
        </w:tc>
        <w:tc>
          <w:tcPr>
            <w:tcW w:w="4140" w:type="dxa"/>
            <w:vAlign w:val="center"/>
          </w:tcPr>
          <w:p w14:paraId="788E1F7F"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C5040AD" w14:textId="77777777" w:rsidTr="00F46FA3">
        <w:tc>
          <w:tcPr>
            <w:tcW w:w="5598" w:type="dxa"/>
            <w:shd w:val="clear" w:color="auto" w:fill="D9E2F3"/>
            <w:vAlign w:val="center"/>
          </w:tcPr>
          <w:p w14:paraId="6CFB93A0"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латинскими буквами</w:t>
            </w:r>
          </w:p>
        </w:tc>
        <w:tc>
          <w:tcPr>
            <w:tcW w:w="4140" w:type="dxa"/>
            <w:vAlign w:val="center"/>
          </w:tcPr>
          <w:p w14:paraId="0A5B5172"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3B745FF" w14:textId="77777777" w:rsidTr="00F46FA3">
        <w:tc>
          <w:tcPr>
            <w:tcW w:w="5598" w:type="dxa"/>
            <w:shd w:val="clear" w:color="auto" w:fill="D9E2F3"/>
            <w:vAlign w:val="center"/>
          </w:tcPr>
          <w:p w14:paraId="5DCE2AE0"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государственной регистрации</w:t>
            </w:r>
          </w:p>
        </w:tc>
        <w:tc>
          <w:tcPr>
            <w:tcW w:w="4140" w:type="dxa"/>
            <w:vAlign w:val="center"/>
          </w:tcPr>
          <w:p w14:paraId="494FC14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3D3507D" w14:textId="77777777" w:rsidTr="00F46FA3">
        <w:tc>
          <w:tcPr>
            <w:tcW w:w="5598" w:type="dxa"/>
            <w:shd w:val="clear" w:color="auto" w:fill="D9E2F3"/>
            <w:vAlign w:val="center"/>
          </w:tcPr>
          <w:p w14:paraId="790502C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регистрации</w:t>
            </w:r>
          </w:p>
        </w:tc>
        <w:tc>
          <w:tcPr>
            <w:tcW w:w="4140" w:type="dxa"/>
            <w:vAlign w:val="center"/>
          </w:tcPr>
          <w:p w14:paraId="50478C04"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2D6634E" w14:textId="77777777" w:rsidTr="00F46FA3">
        <w:tc>
          <w:tcPr>
            <w:tcW w:w="5598" w:type="dxa"/>
            <w:shd w:val="clear" w:color="auto" w:fill="D9E2F3"/>
            <w:vAlign w:val="center"/>
          </w:tcPr>
          <w:p w14:paraId="3CC3BFD9"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 xml:space="preserve">Адрес </w:t>
            </w:r>
            <w:ins w:id="8" w:author="Inesa Kocharyan" w:date="2021-08-30T12:39:00Z">
              <w:r w:rsidRPr="007F1850">
                <w:rPr>
                  <w:rFonts w:ascii="GHEA Grapalat" w:eastAsia="GHEA Grapalat" w:hAnsi="GHEA Grapalat" w:cs="GHEA Grapalat"/>
                  <w:color w:val="000000"/>
                </w:rPr>
                <w:t xml:space="preserve"> </w:t>
              </w:r>
            </w:ins>
            <w:r w:rsidRPr="007F1850">
              <w:rPr>
                <w:rFonts w:ascii="GHEA Grapalat" w:eastAsia="GHEA Grapalat" w:hAnsi="GHEA Grapalat" w:cs="GHEA Grapalat"/>
                <w:color w:val="000000"/>
              </w:rPr>
              <w:t>регистрации</w:t>
            </w:r>
          </w:p>
        </w:tc>
        <w:tc>
          <w:tcPr>
            <w:tcW w:w="4140" w:type="dxa"/>
            <w:vAlign w:val="center"/>
          </w:tcPr>
          <w:p w14:paraId="3CA3CC0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32898E9" w14:textId="77777777" w:rsidTr="00F46FA3">
        <w:tc>
          <w:tcPr>
            <w:tcW w:w="5598" w:type="dxa"/>
            <w:shd w:val="clear" w:color="auto" w:fill="D9E2F3"/>
            <w:vAlign w:val="center"/>
          </w:tcPr>
          <w:p w14:paraId="25ACADD6"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 регистрации</w:t>
            </w:r>
          </w:p>
        </w:tc>
        <w:tc>
          <w:tcPr>
            <w:tcW w:w="4140" w:type="dxa"/>
            <w:vAlign w:val="center"/>
          </w:tcPr>
          <w:p w14:paraId="6C95A004" w14:textId="77777777" w:rsidR="00F016A2" w:rsidRPr="007F1850" w:rsidRDefault="00F016A2" w:rsidP="006D2CDF">
            <w:pPr>
              <w:spacing w:before="240" w:after="240"/>
              <w:ind w:left="993" w:hanging="851"/>
              <w:rPr>
                <w:rFonts w:ascii="GHEA Grapalat" w:eastAsia="GHEA Grapalat" w:hAnsi="GHEA Grapalat" w:cs="GHEA Grapalat"/>
              </w:rPr>
            </w:pPr>
          </w:p>
        </w:tc>
      </w:tr>
      <w:tr w:rsidR="00F016A2" w:rsidRPr="007F1850" w14:paraId="17C4070E" w14:textId="77777777" w:rsidTr="00F46FA3">
        <w:tc>
          <w:tcPr>
            <w:tcW w:w="5598" w:type="dxa"/>
            <w:shd w:val="clear" w:color="auto" w:fill="D9E2F3"/>
            <w:vAlign w:val="center"/>
          </w:tcPr>
          <w:p w14:paraId="077F0C5F" w14:textId="77777777" w:rsidR="00F016A2" w:rsidRPr="007F1850"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руководителя исполнительного органа</w:t>
            </w:r>
          </w:p>
        </w:tc>
        <w:tc>
          <w:tcPr>
            <w:tcW w:w="4140" w:type="dxa"/>
            <w:vAlign w:val="center"/>
          </w:tcPr>
          <w:p w14:paraId="300A574E" w14:textId="77777777" w:rsidR="00F016A2" w:rsidRPr="007F1850" w:rsidRDefault="00F016A2" w:rsidP="006D2CDF">
            <w:pPr>
              <w:spacing w:before="240" w:after="240"/>
              <w:ind w:left="993" w:hanging="851"/>
              <w:rPr>
                <w:rFonts w:ascii="GHEA Grapalat" w:eastAsia="GHEA Grapalat" w:hAnsi="GHEA Grapalat" w:cs="GHEA Grapalat"/>
              </w:rPr>
            </w:pPr>
          </w:p>
        </w:tc>
      </w:tr>
    </w:tbl>
    <w:p w14:paraId="564F7502"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Лицо, представляющее декларацию</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7DF99119" w14:textId="77777777" w:rsidTr="00F46FA3">
        <w:tc>
          <w:tcPr>
            <w:tcW w:w="5598" w:type="dxa"/>
            <w:shd w:val="clear" w:color="auto" w:fill="D9E2F3"/>
            <w:vAlign w:val="center"/>
          </w:tcPr>
          <w:p w14:paraId="4148AE29"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лица, представляющего декларацию</w:t>
            </w:r>
          </w:p>
        </w:tc>
        <w:tc>
          <w:tcPr>
            <w:tcW w:w="4140" w:type="dxa"/>
            <w:vAlign w:val="center"/>
          </w:tcPr>
          <w:p w14:paraId="1C4E2BF8"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1629203" w14:textId="77777777" w:rsidTr="00F46FA3">
        <w:trPr>
          <w:trHeight w:val="1487"/>
        </w:trPr>
        <w:tc>
          <w:tcPr>
            <w:tcW w:w="5598" w:type="dxa"/>
            <w:shd w:val="clear" w:color="auto" w:fill="D9E2F3"/>
            <w:vAlign w:val="center"/>
          </w:tcPr>
          <w:p w14:paraId="6A405B4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Должность лица, представляющего декларацию</w:t>
            </w:r>
          </w:p>
        </w:tc>
        <w:tc>
          <w:tcPr>
            <w:tcW w:w="4140" w:type="dxa"/>
            <w:vAlign w:val="center"/>
          </w:tcPr>
          <w:p w14:paraId="41FA7B8C" w14:textId="77777777" w:rsidR="00F016A2" w:rsidRPr="007F1850" w:rsidRDefault="00F016A2" w:rsidP="006D2CDF">
            <w:pPr>
              <w:spacing w:before="240" w:after="240"/>
              <w:rPr>
                <w:rFonts w:ascii="GHEA Grapalat" w:eastAsia="GHEA Grapalat" w:hAnsi="GHEA Grapalat" w:cs="GHEA Grapalat"/>
              </w:rPr>
            </w:pPr>
          </w:p>
        </w:tc>
      </w:tr>
    </w:tbl>
    <w:p w14:paraId="7D8842FF"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Представление декларации</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2E9F8864" w14:textId="77777777" w:rsidTr="00F46FA3">
        <w:tc>
          <w:tcPr>
            <w:tcW w:w="5598" w:type="dxa"/>
            <w:shd w:val="clear" w:color="auto" w:fill="D9E2F3"/>
            <w:vAlign w:val="center"/>
          </w:tcPr>
          <w:p w14:paraId="6F7F1C88" w14:textId="77777777" w:rsidR="00F016A2" w:rsidRPr="007F185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подписания декларации</w:t>
            </w:r>
          </w:p>
        </w:tc>
        <w:tc>
          <w:tcPr>
            <w:tcW w:w="4140" w:type="dxa"/>
            <w:vAlign w:val="center"/>
          </w:tcPr>
          <w:p w14:paraId="7A767CD2"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46DF680" w14:textId="77777777" w:rsidTr="00F46FA3">
        <w:tc>
          <w:tcPr>
            <w:tcW w:w="5598" w:type="dxa"/>
            <w:shd w:val="clear" w:color="auto" w:fill="D9E2F3"/>
            <w:vAlign w:val="center"/>
          </w:tcPr>
          <w:p w14:paraId="394020CC" w14:textId="77777777" w:rsidR="00F016A2" w:rsidRPr="007F185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F1850">
              <w:rPr>
                <w:rFonts w:ascii="GHEA Grapalat" w:eastAsia="GHEA Grapalat" w:hAnsi="GHEA Grapalat" w:cs="GHEA Grapalat"/>
                <w:color w:val="000000"/>
              </w:rPr>
              <w:t>Количество страниц декларации</w:t>
            </w:r>
          </w:p>
        </w:tc>
        <w:tc>
          <w:tcPr>
            <w:tcW w:w="4140" w:type="dxa"/>
            <w:vAlign w:val="center"/>
          </w:tcPr>
          <w:p w14:paraId="6C36FBF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9670D61" w14:textId="77777777" w:rsidTr="00F46FA3">
        <w:tc>
          <w:tcPr>
            <w:tcW w:w="5598" w:type="dxa"/>
            <w:shd w:val="clear" w:color="auto" w:fill="D9E2F3"/>
            <w:vAlign w:val="center"/>
          </w:tcPr>
          <w:p w14:paraId="59963B07" w14:textId="77777777" w:rsidR="00F016A2" w:rsidRPr="007F185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F1850">
              <w:rPr>
                <w:rFonts w:ascii="GHEA Grapalat" w:eastAsia="GHEA Grapalat" w:hAnsi="GHEA Grapalat" w:cs="GHEA Grapalat"/>
                <w:color w:val="000000"/>
              </w:rPr>
              <w:lastRenderedPageBreak/>
              <w:t>Подпись лица, представляющего декларацию</w:t>
            </w:r>
          </w:p>
        </w:tc>
        <w:tc>
          <w:tcPr>
            <w:tcW w:w="4140" w:type="dxa"/>
            <w:vAlign w:val="center"/>
          </w:tcPr>
          <w:p w14:paraId="73637406" w14:textId="77777777" w:rsidR="00F016A2" w:rsidRPr="007F1850" w:rsidRDefault="00F016A2" w:rsidP="006D2CDF">
            <w:pPr>
              <w:spacing w:before="240" w:after="240"/>
              <w:rPr>
                <w:rFonts w:ascii="GHEA Grapalat" w:eastAsia="GHEA Grapalat" w:hAnsi="GHEA Grapalat" w:cs="GHEA Grapalat"/>
              </w:rPr>
            </w:pPr>
          </w:p>
        </w:tc>
      </w:tr>
    </w:tbl>
    <w:p w14:paraId="6E877950" w14:textId="1F611A69" w:rsidR="00F016A2" w:rsidRPr="00F46FA3" w:rsidRDefault="00F016A2" w:rsidP="00F016A2">
      <w:pPr>
        <w:rPr>
          <w:rFonts w:ascii="GHEA Grapalat" w:eastAsia="GHEA Grapalat" w:hAnsi="GHEA Grapalat" w:cs="GHEA Grapalat"/>
          <w:lang w:val="en-US"/>
        </w:rPr>
      </w:pPr>
    </w:p>
    <w:p w14:paraId="5E45F184" w14:textId="77777777" w:rsidR="00F016A2" w:rsidRPr="007F185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7F1850">
        <w:rPr>
          <w:rFonts w:ascii="GHEA Grapalat" w:eastAsia="GHEA Grapalat" w:hAnsi="GHEA Grapalat" w:cs="GHEA Grapalat"/>
          <w:b/>
          <w:color w:val="000000"/>
        </w:rPr>
        <w:t>Данные листинга  акций</w:t>
      </w:r>
    </w:p>
    <w:p w14:paraId="3C4F2DBE"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листинга акций</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476C5ABA" w14:textId="77777777" w:rsidTr="00F46FA3">
        <w:tc>
          <w:tcPr>
            <w:tcW w:w="5598" w:type="dxa"/>
            <w:shd w:val="clear" w:color="auto" w:fill="D9E2F3"/>
            <w:vAlign w:val="center"/>
          </w:tcPr>
          <w:p w14:paraId="449AB53B" w14:textId="77777777" w:rsidR="00F016A2" w:rsidRPr="007F185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фондовой биржи</w:t>
            </w:r>
          </w:p>
        </w:tc>
        <w:tc>
          <w:tcPr>
            <w:tcW w:w="4140" w:type="dxa"/>
            <w:vAlign w:val="center"/>
          </w:tcPr>
          <w:p w14:paraId="7E275EC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A74DBB1" w14:textId="77777777" w:rsidTr="00F46FA3">
        <w:tc>
          <w:tcPr>
            <w:tcW w:w="5598" w:type="dxa"/>
            <w:shd w:val="clear" w:color="auto" w:fill="D9E2F3"/>
            <w:vAlign w:val="center"/>
          </w:tcPr>
          <w:p w14:paraId="22E1686A"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 xml:space="preserve">Ссылка на документы, наличествующие на бирже </w:t>
            </w:r>
          </w:p>
        </w:tc>
        <w:tc>
          <w:tcPr>
            <w:tcW w:w="4140" w:type="dxa"/>
            <w:vAlign w:val="center"/>
          </w:tcPr>
          <w:p w14:paraId="3C6F71FD" w14:textId="77777777" w:rsidR="00F016A2" w:rsidRPr="007F1850" w:rsidRDefault="00F016A2" w:rsidP="006D2CDF">
            <w:pPr>
              <w:spacing w:before="240" w:after="240"/>
              <w:rPr>
                <w:rFonts w:ascii="GHEA Grapalat" w:eastAsia="GHEA Grapalat" w:hAnsi="GHEA Grapalat" w:cs="GHEA Grapalat"/>
              </w:rPr>
            </w:pPr>
          </w:p>
        </w:tc>
      </w:tr>
    </w:tbl>
    <w:p w14:paraId="101CD48B"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Данные юридического лица, контролирующего организацию</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4140"/>
      </w:tblGrid>
      <w:tr w:rsidR="00F016A2" w:rsidRPr="007F1850" w14:paraId="796ACF51" w14:textId="77777777" w:rsidTr="00F46FA3">
        <w:tc>
          <w:tcPr>
            <w:tcW w:w="5598" w:type="dxa"/>
            <w:shd w:val="clear" w:color="auto" w:fill="D9E2F3"/>
            <w:vAlign w:val="center"/>
          </w:tcPr>
          <w:p w14:paraId="3D1297A9"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w:t>
            </w:r>
          </w:p>
        </w:tc>
        <w:tc>
          <w:tcPr>
            <w:tcW w:w="4140" w:type="dxa"/>
            <w:vAlign w:val="center"/>
          </w:tcPr>
          <w:p w14:paraId="0D510CF5"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0E12BEF" w14:textId="77777777" w:rsidTr="00F46FA3">
        <w:tc>
          <w:tcPr>
            <w:tcW w:w="5598" w:type="dxa"/>
            <w:shd w:val="clear" w:color="auto" w:fill="D9E2F3"/>
            <w:vAlign w:val="center"/>
          </w:tcPr>
          <w:p w14:paraId="11A05F19"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латинскими буквами</w:t>
            </w:r>
            <w:r w:rsidRPr="007F1850">
              <w:rPr>
                <w:rFonts w:ascii="GHEA Grapalat" w:hAnsi="GHEA Grapalat"/>
              </w:rPr>
              <w:t xml:space="preserve"> </w:t>
            </w:r>
          </w:p>
        </w:tc>
        <w:tc>
          <w:tcPr>
            <w:tcW w:w="4140" w:type="dxa"/>
            <w:vAlign w:val="center"/>
          </w:tcPr>
          <w:p w14:paraId="506D018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5FBF7F3" w14:textId="77777777" w:rsidTr="00F46FA3">
        <w:tc>
          <w:tcPr>
            <w:tcW w:w="5598" w:type="dxa"/>
            <w:shd w:val="clear" w:color="auto" w:fill="D9E2F3"/>
            <w:vAlign w:val="center"/>
          </w:tcPr>
          <w:p w14:paraId="595F1BA8"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государственной регистрации</w:t>
            </w:r>
          </w:p>
        </w:tc>
        <w:tc>
          <w:tcPr>
            <w:tcW w:w="4140" w:type="dxa"/>
            <w:vAlign w:val="center"/>
          </w:tcPr>
          <w:p w14:paraId="30B4DFD7"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38F75DC" w14:textId="77777777" w:rsidTr="00F46FA3">
        <w:tc>
          <w:tcPr>
            <w:tcW w:w="5598" w:type="dxa"/>
            <w:shd w:val="clear" w:color="auto" w:fill="D9E2F3"/>
            <w:vAlign w:val="center"/>
          </w:tcPr>
          <w:p w14:paraId="4E63EBA2"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регистрации</w:t>
            </w:r>
          </w:p>
        </w:tc>
        <w:tc>
          <w:tcPr>
            <w:tcW w:w="4140" w:type="dxa"/>
            <w:vAlign w:val="center"/>
          </w:tcPr>
          <w:p w14:paraId="6A539531"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5BD1381A" w14:textId="77777777" w:rsidTr="00F46FA3">
        <w:tc>
          <w:tcPr>
            <w:tcW w:w="5598" w:type="dxa"/>
            <w:shd w:val="clear" w:color="auto" w:fill="D9E2F3"/>
            <w:vAlign w:val="center"/>
          </w:tcPr>
          <w:p w14:paraId="51A9327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Адрес регистрации</w:t>
            </w:r>
          </w:p>
        </w:tc>
        <w:tc>
          <w:tcPr>
            <w:tcW w:w="4140" w:type="dxa"/>
            <w:vAlign w:val="center"/>
          </w:tcPr>
          <w:p w14:paraId="6301EC40"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F4422DB" w14:textId="77777777" w:rsidTr="00F46FA3">
        <w:trPr>
          <w:trHeight w:val="1361"/>
        </w:trPr>
        <w:tc>
          <w:tcPr>
            <w:tcW w:w="5598" w:type="dxa"/>
            <w:shd w:val="clear" w:color="auto" w:fill="D9E2F3"/>
            <w:vAlign w:val="center"/>
          </w:tcPr>
          <w:p w14:paraId="04622A05"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Государтво регистрации</w:t>
            </w:r>
          </w:p>
        </w:tc>
        <w:tc>
          <w:tcPr>
            <w:tcW w:w="4140" w:type="dxa"/>
            <w:vAlign w:val="center"/>
          </w:tcPr>
          <w:p w14:paraId="44F2BCD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5C07633" w14:textId="77777777" w:rsidTr="00F46FA3">
        <w:tc>
          <w:tcPr>
            <w:tcW w:w="5598" w:type="dxa"/>
            <w:shd w:val="clear" w:color="auto" w:fill="D9E2F3"/>
            <w:vAlign w:val="center"/>
          </w:tcPr>
          <w:p w14:paraId="63FA0AB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руководителя исполнительного органа</w:t>
            </w:r>
          </w:p>
        </w:tc>
        <w:tc>
          <w:tcPr>
            <w:tcW w:w="4140" w:type="dxa"/>
            <w:vAlign w:val="center"/>
          </w:tcPr>
          <w:p w14:paraId="0A7A028C" w14:textId="77777777" w:rsidR="00F016A2" w:rsidRPr="007F1850" w:rsidRDefault="00F016A2" w:rsidP="006D2CDF">
            <w:pPr>
              <w:spacing w:before="240" w:after="240"/>
              <w:rPr>
                <w:rFonts w:ascii="GHEA Grapalat" w:eastAsia="GHEA Grapalat" w:hAnsi="GHEA Grapalat" w:cs="GHEA Grapalat"/>
              </w:rPr>
            </w:pPr>
          </w:p>
        </w:tc>
      </w:tr>
    </w:tbl>
    <w:p w14:paraId="438344FD"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7F1850">
        <w:rPr>
          <w:rFonts w:ascii="GHEA Grapalat" w:eastAsia="GHEA Grapalat" w:hAnsi="GHEA Grapalat" w:cs="GHEA Grapalat"/>
          <w:i/>
          <w:iCs/>
        </w:rPr>
        <w:t>Уровень контроля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8"/>
        <w:gridCol w:w="4140"/>
      </w:tblGrid>
      <w:tr w:rsidR="00F016A2" w:rsidRPr="007F1850" w14:paraId="4C5FBA2C" w14:textId="77777777" w:rsidTr="00F46FA3">
        <w:tc>
          <w:tcPr>
            <w:tcW w:w="5688" w:type="dxa"/>
            <w:shd w:val="clear" w:color="auto" w:fill="D9E2F3"/>
            <w:vAlign w:val="center"/>
          </w:tcPr>
          <w:p w14:paraId="1DFA7C2C" w14:textId="77777777" w:rsidR="00F016A2" w:rsidRPr="007F1850"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 (%)</w:t>
            </w:r>
          </w:p>
        </w:tc>
        <w:tc>
          <w:tcPr>
            <w:tcW w:w="4140" w:type="dxa"/>
            <w:vAlign w:val="center"/>
          </w:tcPr>
          <w:p w14:paraId="2D7A6AC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F1D031C" w14:textId="77777777" w:rsidTr="00F46FA3">
        <w:tc>
          <w:tcPr>
            <w:tcW w:w="5688" w:type="dxa"/>
            <w:shd w:val="clear" w:color="auto" w:fill="D9E2F3"/>
            <w:vAlign w:val="center"/>
          </w:tcPr>
          <w:p w14:paraId="0F760E51" w14:textId="77777777" w:rsidR="00F016A2" w:rsidRPr="007F1850"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140" w:type="dxa"/>
            <w:vAlign w:val="center"/>
          </w:tcPr>
          <w:p w14:paraId="3F0FF538"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623F3D3C"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bl>
    <w:p w14:paraId="070D1A9F" w14:textId="4E95A1E0" w:rsidR="00F016A2" w:rsidRPr="00F46FA3" w:rsidRDefault="00F016A2" w:rsidP="00F016A2">
      <w:pPr>
        <w:pBdr>
          <w:top w:val="nil"/>
          <w:left w:val="nil"/>
          <w:bottom w:val="nil"/>
          <w:right w:val="nil"/>
          <w:between w:val="nil"/>
        </w:pBdr>
        <w:spacing w:before="240"/>
        <w:rPr>
          <w:rFonts w:ascii="GHEA Grapalat" w:eastAsia="GHEA Grapalat" w:hAnsi="GHEA Grapalat" w:cs="GHEA Grapalat"/>
          <w:lang w:val="en-US"/>
        </w:rPr>
      </w:pPr>
    </w:p>
    <w:p w14:paraId="1CC30A40" w14:textId="77777777" w:rsidR="00F016A2" w:rsidRPr="007F18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Участие государства, муниципалитета или международной организации</w:t>
      </w:r>
    </w:p>
    <w:p w14:paraId="016CED7B"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lastRenderedPageBreak/>
        <w:t>Участие государства или муниципалитета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050"/>
      </w:tblGrid>
      <w:tr w:rsidR="00F016A2" w:rsidRPr="007F1850" w14:paraId="6C8858B9" w14:textId="77777777" w:rsidTr="00F46FA3">
        <w:tc>
          <w:tcPr>
            <w:tcW w:w="5778" w:type="dxa"/>
            <w:shd w:val="clear" w:color="auto" w:fill="D9E2F3"/>
            <w:vAlign w:val="center"/>
          </w:tcPr>
          <w:p w14:paraId="4ADF2BF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государства</w:t>
            </w:r>
          </w:p>
        </w:tc>
        <w:tc>
          <w:tcPr>
            <w:tcW w:w="4050" w:type="dxa"/>
            <w:vAlign w:val="center"/>
          </w:tcPr>
          <w:p w14:paraId="6EA5DFD1"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3A2400BD" w14:textId="77777777" w:rsidTr="00F46FA3">
        <w:tc>
          <w:tcPr>
            <w:tcW w:w="5778" w:type="dxa"/>
            <w:shd w:val="clear" w:color="auto" w:fill="D9E2F3"/>
            <w:vAlign w:val="center"/>
          </w:tcPr>
          <w:p w14:paraId="45C09E8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муниципалитета</w:t>
            </w:r>
          </w:p>
        </w:tc>
        <w:tc>
          <w:tcPr>
            <w:tcW w:w="4050" w:type="dxa"/>
            <w:vAlign w:val="center"/>
          </w:tcPr>
          <w:p w14:paraId="098E7B7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35E4A28" w14:textId="77777777" w:rsidTr="00F46FA3">
        <w:tc>
          <w:tcPr>
            <w:tcW w:w="5778" w:type="dxa"/>
            <w:shd w:val="clear" w:color="auto" w:fill="D9E2F3"/>
            <w:vAlign w:val="center"/>
          </w:tcPr>
          <w:p w14:paraId="123D317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 (%)</w:t>
            </w:r>
          </w:p>
        </w:tc>
        <w:tc>
          <w:tcPr>
            <w:tcW w:w="4050" w:type="dxa"/>
            <w:vAlign w:val="center"/>
          </w:tcPr>
          <w:p w14:paraId="509EB3A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5E5AD5B9" w14:textId="77777777" w:rsidTr="00F46FA3">
        <w:tc>
          <w:tcPr>
            <w:tcW w:w="5778" w:type="dxa"/>
            <w:shd w:val="clear" w:color="auto" w:fill="D9E2F3"/>
            <w:vAlign w:val="center"/>
          </w:tcPr>
          <w:p w14:paraId="034FC77D"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050" w:type="dxa"/>
            <w:vAlign w:val="center"/>
          </w:tcPr>
          <w:p w14:paraId="26A4A9B4"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160F2714"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bl>
    <w:p w14:paraId="5DC60188"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Участие международной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5940C455" w14:textId="77777777" w:rsidTr="00F46FA3">
        <w:tc>
          <w:tcPr>
            <w:tcW w:w="5868" w:type="dxa"/>
            <w:shd w:val="clear" w:color="auto" w:fill="D9E2F3"/>
            <w:vAlign w:val="center"/>
          </w:tcPr>
          <w:p w14:paraId="1035AAC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международной организации</w:t>
            </w:r>
          </w:p>
        </w:tc>
        <w:tc>
          <w:tcPr>
            <w:tcW w:w="3960" w:type="dxa"/>
            <w:vAlign w:val="center"/>
          </w:tcPr>
          <w:p w14:paraId="75E47A9D"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F44B939" w14:textId="77777777" w:rsidTr="00F46FA3">
        <w:tc>
          <w:tcPr>
            <w:tcW w:w="5868" w:type="dxa"/>
            <w:shd w:val="clear" w:color="auto" w:fill="D9E2F3"/>
            <w:vAlign w:val="center"/>
          </w:tcPr>
          <w:p w14:paraId="24B8CEEA"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международной организации латинскими буквами</w:t>
            </w:r>
          </w:p>
        </w:tc>
        <w:tc>
          <w:tcPr>
            <w:tcW w:w="3960" w:type="dxa"/>
            <w:vAlign w:val="center"/>
          </w:tcPr>
          <w:p w14:paraId="60E6BF46"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8BD641B" w14:textId="77777777" w:rsidTr="00F46FA3">
        <w:tc>
          <w:tcPr>
            <w:tcW w:w="5868" w:type="dxa"/>
            <w:shd w:val="clear" w:color="auto" w:fill="D9E2F3"/>
            <w:vAlign w:val="center"/>
          </w:tcPr>
          <w:p w14:paraId="5A827C8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w:t>
            </w:r>
            <w:r w:rsidRPr="007F1850" w:rsidDel="00C376E4">
              <w:rPr>
                <w:rFonts w:ascii="GHEA Grapalat" w:eastAsia="GHEA Grapalat" w:hAnsi="GHEA Grapalat" w:cs="GHEA Grapalat"/>
                <w:color w:val="000000"/>
              </w:rPr>
              <w:t xml:space="preserve"> </w:t>
            </w:r>
            <w:r w:rsidRPr="007F1850">
              <w:rPr>
                <w:rFonts w:ascii="GHEA Grapalat" w:eastAsia="GHEA Grapalat" w:hAnsi="GHEA Grapalat" w:cs="GHEA Grapalat"/>
                <w:color w:val="000000"/>
              </w:rPr>
              <w:t>(%)</w:t>
            </w:r>
          </w:p>
        </w:tc>
        <w:tc>
          <w:tcPr>
            <w:tcW w:w="3960" w:type="dxa"/>
            <w:vAlign w:val="center"/>
          </w:tcPr>
          <w:p w14:paraId="5AF0F394"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B34B24" w14:textId="77777777" w:rsidTr="00F46FA3">
        <w:tc>
          <w:tcPr>
            <w:tcW w:w="5868" w:type="dxa"/>
            <w:shd w:val="clear" w:color="auto" w:fill="D9E2F3"/>
            <w:vAlign w:val="center"/>
          </w:tcPr>
          <w:p w14:paraId="44B65CDD"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3960" w:type="dxa"/>
            <w:vAlign w:val="center"/>
          </w:tcPr>
          <w:p w14:paraId="23156A32"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0797C6D3"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bl>
    <w:p w14:paraId="4D5690A6" w14:textId="409DD74D" w:rsidR="00F016A2" w:rsidRPr="00F46FA3" w:rsidRDefault="00F016A2" w:rsidP="00F016A2">
      <w:pPr>
        <w:rPr>
          <w:rFonts w:ascii="GHEA Grapalat" w:eastAsia="GHEA Grapalat" w:hAnsi="GHEA Grapalat" w:cs="GHEA Grapalat"/>
          <w:b/>
          <w:lang w:val="en-US"/>
        </w:rPr>
      </w:pPr>
    </w:p>
    <w:p w14:paraId="0CF811B7" w14:textId="77777777" w:rsidR="00F016A2" w:rsidRPr="007F18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Данные реального бенефициара</w:t>
      </w:r>
    </w:p>
    <w:p w14:paraId="23CC520E"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Данные, удостоверяющие личность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6F7E723F" w14:textId="77777777" w:rsidTr="00F46FA3">
        <w:tc>
          <w:tcPr>
            <w:tcW w:w="5868" w:type="dxa"/>
            <w:shd w:val="clear" w:color="auto" w:fill="D9E2F3"/>
            <w:vAlign w:val="center"/>
          </w:tcPr>
          <w:p w14:paraId="70749BE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w:t>
            </w:r>
          </w:p>
        </w:tc>
        <w:tc>
          <w:tcPr>
            <w:tcW w:w="3960" w:type="dxa"/>
            <w:vAlign w:val="center"/>
          </w:tcPr>
          <w:p w14:paraId="448CFACD"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565F6E1" w14:textId="77777777" w:rsidTr="00F46FA3">
        <w:tc>
          <w:tcPr>
            <w:tcW w:w="5868" w:type="dxa"/>
            <w:shd w:val="clear" w:color="auto" w:fill="D9E2F3"/>
            <w:vAlign w:val="center"/>
          </w:tcPr>
          <w:p w14:paraId="60F1CAAE"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Фамилия</w:t>
            </w:r>
          </w:p>
        </w:tc>
        <w:tc>
          <w:tcPr>
            <w:tcW w:w="3960" w:type="dxa"/>
            <w:vAlign w:val="center"/>
          </w:tcPr>
          <w:p w14:paraId="36F94F5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B4F70CA" w14:textId="77777777" w:rsidTr="00F46FA3">
        <w:tc>
          <w:tcPr>
            <w:tcW w:w="5868" w:type="dxa"/>
            <w:shd w:val="clear" w:color="auto" w:fill="D9E2F3"/>
            <w:vAlign w:val="center"/>
          </w:tcPr>
          <w:p w14:paraId="03BCDEA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Имя(латинскими буквами)</w:t>
            </w:r>
          </w:p>
        </w:tc>
        <w:tc>
          <w:tcPr>
            <w:tcW w:w="3960" w:type="dxa"/>
            <w:vAlign w:val="center"/>
          </w:tcPr>
          <w:p w14:paraId="7FB62FA9"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1CDCA10" w14:textId="77777777" w:rsidTr="00F46FA3">
        <w:tc>
          <w:tcPr>
            <w:tcW w:w="5868" w:type="dxa"/>
            <w:shd w:val="clear" w:color="auto" w:fill="D9E2F3"/>
            <w:vAlign w:val="center"/>
          </w:tcPr>
          <w:p w14:paraId="01A6BBBF"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Фамилия (латинскими буквами)</w:t>
            </w:r>
          </w:p>
        </w:tc>
        <w:tc>
          <w:tcPr>
            <w:tcW w:w="3960" w:type="dxa"/>
            <w:vAlign w:val="center"/>
          </w:tcPr>
          <w:p w14:paraId="747D3100"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37BE927" w14:textId="77777777" w:rsidTr="00F46FA3">
        <w:tc>
          <w:tcPr>
            <w:tcW w:w="5868" w:type="dxa"/>
            <w:shd w:val="clear" w:color="auto" w:fill="D9E2F3"/>
            <w:vAlign w:val="center"/>
          </w:tcPr>
          <w:p w14:paraId="4ECD669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Гражданство</w:t>
            </w:r>
          </w:p>
        </w:tc>
        <w:tc>
          <w:tcPr>
            <w:tcW w:w="3960" w:type="dxa"/>
            <w:vAlign w:val="center"/>
          </w:tcPr>
          <w:p w14:paraId="38E63B40"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34B45C88" w14:textId="77777777" w:rsidTr="00F46FA3">
        <w:tc>
          <w:tcPr>
            <w:tcW w:w="5868" w:type="dxa"/>
            <w:shd w:val="clear" w:color="auto" w:fill="D9E2F3"/>
            <w:vAlign w:val="center"/>
          </w:tcPr>
          <w:p w14:paraId="73AC7460"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lastRenderedPageBreak/>
              <w:t>День, месяц, год рождения</w:t>
            </w:r>
          </w:p>
        </w:tc>
        <w:tc>
          <w:tcPr>
            <w:tcW w:w="3960" w:type="dxa"/>
            <w:vAlign w:val="center"/>
          </w:tcPr>
          <w:p w14:paraId="39F986C7" w14:textId="77777777" w:rsidR="00F016A2" w:rsidRPr="007F1850" w:rsidRDefault="00F016A2" w:rsidP="006D2CDF">
            <w:pPr>
              <w:spacing w:before="240" w:after="240"/>
              <w:rPr>
                <w:rFonts w:ascii="GHEA Grapalat" w:eastAsia="GHEA Grapalat" w:hAnsi="GHEA Grapalat" w:cs="GHEA Grapalat"/>
              </w:rPr>
            </w:pPr>
          </w:p>
        </w:tc>
      </w:tr>
    </w:tbl>
    <w:p w14:paraId="064E97E4"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Документ, удостоверяющий личность</w:t>
      </w:r>
    </w:p>
    <w:tbl>
      <w:tblPr>
        <w:tblW w:w="98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2"/>
        <w:gridCol w:w="4050"/>
      </w:tblGrid>
      <w:tr w:rsidR="00F016A2" w:rsidRPr="007F1850" w14:paraId="11307E44" w14:textId="77777777" w:rsidTr="00F46FA3">
        <w:tc>
          <w:tcPr>
            <w:tcW w:w="5812" w:type="dxa"/>
            <w:shd w:val="clear" w:color="auto" w:fill="D9E2F3"/>
            <w:vAlign w:val="center"/>
          </w:tcPr>
          <w:p w14:paraId="1025A81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Тип документа</w:t>
            </w:r>
          </w:p>
        </w:tc>
        <w:tc>
          <w:tcPr>
            <w:tcW w:w="4050" w:type="dxa"/>
            <w:vAlign w:val="center"/>
          </w:tcPr>
          <w:p w14:paraId="0FAD94C2"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3981ADBC" w14:textId="77777777" w:rsidTr="00F46FA3">
        <w:tc>
          <w:tcPr>
            <w:tcW w:w="5812" w:type="dxa"/>
            <w:shd w:val="clear" w:color="auto" w:fill="D9E2F3"/>
            <w:vAlign w:val="center"/>
          </w:tcPr>
          <w:p w14:paraId="0C68BB7E"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документа</w:t>
            </w:r>
          </w:p>
        </w:tc>
        <w:tc>
          <w:tcPr>
            <w:tcW w:w="4050" w:type="dxa"/>
            <w:vAlign w:val="center"/>
          </w:tcPr>
          <w:p w14:paraId="28ED7A8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C5A8FA" w14:textId="77777777" w:rsidTr="00F46FA3">
        <w:tc>
          <w:tcPr>
            <w:tcW w:w="5812" w:type="dxa"/>
            <w:shd w:val="clear" w:color="auto" w:fill="D9E2F3"/>
            <w:vAlign w:val="center"/>
          </w:tcPr>
          <w:p w14:paraId="3EF2DD57" w14:textId="77777777" w:rsidR="00F016A2" w:rsidRPr="007F1850"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предоставления</w:t>
            </w:r>
          </w:p>
        </w:tc>
        <w:tc>
          <w:tcPr>
            <w:tcW w:w="4050" w:type="dxa"/>
            <w:vAlign w:val="center"/>
          </w:tcPr>
          <w:p w14:paraId="0622167F"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345F6A7" w14:textId="77777777" w:rsidTr="00F46FA3">
        <w:tc>
          <w:tcPr>
            <w:tcW w:w="5812" w:type="dxa"/>
            <w:shd w:val="clear" w:color="auto" w:fill="D9E2F3"/>
            <w:vAlign w:val="center"/>
          </w:tcPr>
          <w:p w14:paraId="0DF06A6C" w14:textId="77777777" w:rsidR="00F016A2" w:rsidRPr="007F1850"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7F1850">
              <w:rPr>
                <w:rFonts w:ascii="GHEA Grapalat" w:eastAsia="GHEA Grapalat" w:hAnsi="GHEA Grapalat" w:cs="GHEA Grapalat"/>
                <w:color w:val="000000"/>
              </w:rPr>
              <w:t>Предоставляющий орган</w:t>
            </w:r>
          </w:p>
        </w:tc>
        <w:tc>
          <w:tcPr>
            <w:tcW w:w="4050" w:type="dxa"/>
            <w:vAlign w:val="center"/>
          </w:tcPr>
          <w:p w14:paraId="5B2F5E6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8841649" w14:textId="77777777" w:rsidTr="00F46FA3">
        <w:tc>
          <w:tcPr>
            <w:tcW w:w="5812" w:type="dxa"/>
            <w:shd w:val="clear" w:color="auto" w:fill="D9E2F3"/>
            <w:vAlign w:val="center"/>
          </w:tcPr>
          <w:p w14:paraId="6E143EF4"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НЗОУ или эквивалентный номер</w:t>
            </w:r>
          </w:p>
        </w:tc>
        <w:tc>
          <w:tcPr>
            <w:tcW w:w="4050" w:type="dxa"/>
            <w:vAlign w:val="center"/>
          </w:tcPr>
          <w:p w14:paraId="19C01220" w14:textId="77777777" w:rsidR="00F016A2" w:rsidRPr="007F1850" w:rsidRDefault="00F016A2" w:rsidP="006D2CDF">
            <w:pPr>
              <w:spacing w:before="240" w:after="240"/>
              <w:rPr>
                <w:rFonts w:ascii="GHEA Grapalat" w:eastAsia="GHEA Grapalat" w:hAnsi="GHEA Grapalat" w:cs="GHEA Grapalat"/>
              </w:rPr>
            </w:pPr>
          </w:p>
        </w:tc>
      </w:tr>
    </w:tbl>
    <w:p w14:paraId="7E57E55A"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Адрес учета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2F2CF785" w14:textId="77777777" w:rsidTr="00F46FA3">
        <w:tc>
          <w:tcPr>
            <w:tcW w:w="5868" w:type="dxa"/>
            <w:shd w:val="clear" w:color="auto" w:fill="D9E2F3"/>
            <w:vAlign w:val="center"/>
          </w:tcPr>
          <w:p w14:paraId="0D06B133"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w:t>
            </w:r>
          </w:p>
        </w:tc>
        <w:tc>
          <w:tcPr>
            <w:tcW w:w="3960" w:type="dxa"/>
            <w:vAlign w:val="center"/>
          </w:tcPr>
          <w:p w14:paraId="54C89C9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C8322F" w14:textId="77777777" w:rsidTr="00F46FA3">
        <w:tc>
          <w:tcPr>
            <w:tcW w:w="5868" w:type="dxa"/>
            <w:shd w:val="clear" w:color="auto" w:fill="D9E2F3"/>
            <w:vAlign w:val="center"/>
          </w:tcPr>
          <w:p w14:paraId="6B2083E7"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Муниципалитет</w:t>
            </w:r>
          </w:p>
        </w:tc>
        <w:tc>
          <w:tcPr>
            <w:tcW w:w="3960" w:type="dxa"/>
            <w:vAlign w:val="center"/>
          </w:tcPr>
          <w:p w14:paraId="597125E9"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BF55E2E" w14:textId="77777777" w:rsidTr="00F46FA3">
        <w:tc>
          <w:tcPr>
            <w:tcW w:w="5868" w:type="dxa"/>
            <w:shd w:val="clear" w:color="auto" w:fill="D9E2F3"/>
            <w:vAlign w:val="center"/>
          </w:tcPr>
          <w:p w14:paraId="6F3A2D68" w14:textId="77777777" w:rsidR="00F016A2" w:rsidRPr="007F185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Административно-территориальная единица</w:t>
            </w:r>
          </w:p>
        </w:tc>
        <w:tc>
          <w:tcPr>
            <w:tcW w:w="3960" w:type="dxa"/>
            <w:vAlign w:val="center"/>
          </w:tcPr>
          <w:p w14:paraId="25ECE40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3FC4AC3" w14:textId="77777777" w:rsidTr="00F46FA3">
        <w:tc>
          <w:tcPr>
            <w:tcW w:w="5868" w:type="dxa"/>
            <w:shd w:val="clear" w:color="auto" w:fill="D9E2F3"/>
            <w:vAlign w:val="center"/>
          </w:tcPr>
          <w:p w14:paraId="5F2AB891" w14:textId="77777777" w:rsidR="00F016A2" w:rsidRPr="007F1850"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7F1850">
              <w:rPr>
                <w:rFonts w:ascii="GHEA Grapalat" w:eastAsia="GHEA Grapalat" w:hAnsi="GHEA Grapalat" w:cs="GHEA Grapalat"/>
                <w:color w:val="000000"/>
              </w:rPr>
              <w:t>Название улицы, здание (дом), квартира</w:t>
            </w:r>
          </w:p>
        </w:tc>
        <w:tc>
          <w:tcPr>
            <w:tcW w:w="3960" w:type="dxa"/>
            <w:vAlign w:val="center"/>
          </w:tcPr>
          <w:p w14:paraId="04F772D0" w14:textId="77777777" w:rsidR="00F016A2" w:rsidRPr="007F1850" w:rsidRDefault="00F016A2" w:rsidP="006D2CDF">
            <w:pPr>
              <w:spacing w:before="240" w:after="240"/>
              <w:rPr>
                <w:rFonts w:ascii="GHEA Grapalat" w:eastAsia="GHEA Grapalat" w:hAnsi="GHEA Grapalat" w:cs="GHEA Grapalat"/>
              </w:rPr>
            </w:pPr>
          </w:p>
        </w:tc>
      </w:tr>
    </w:tbl>
    <w:p w14:paraId="20CCF355"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Адрес проживания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960"/>
      </w:tblGrid>
      <w:tr w:rsidR="00F016A2" w:rsidRPr="007F1850" w14:paraId="31624F6D" w14:textId="77777777" w:rsidTr="00F46FA3">
        <w:tc>
          <w:tcPr>
            <w:tcW w:w="5868" w:type="dxa"/>
            <w:shd w:val="clear" w:color="auto" w:fill="D9E2F3"/>
            <w:vAlign w:val="center"/>
          </w:tcPr>
          <w:p w14:paraId="719FCB35"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w:t>
            </w:r>
          </w:p>
        </w:tc>
        <w:tc>
          <w:tcPr>
            <w:tcW w:w="3960" w:type="dxa"/>
            <w:vAlign w:val="center"/>
          </w:tcPr>
          <w:p w14:paraId="1A43AD76"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8E11AAA" w14:textId="77777777" w:rsidTr="00F46FA3">
        <w:tc>
          <w:tcPr>
            <w:tcW w:w="5868" w:type="dxa"/>
            <w:shd w:val="clear" w:color="auto" w:fill="D9E2F3"/>
            <w:vAlign w:val="center"/>
          </w:tcPr>
          <w:p w14:paraId="238DCDF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Муниципалитет</w:t>
            </w:r>
          </w:p>
        </w:tc>
        <w:tc>
          <w:tcPr>
            <w:tcW w:w="3960" w:type="dxa"/>
            <w:vAlign w:val="center"/>
          </w:tcPr>
          <w:p w14:paraId="1223F7A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D137D3C" w14:textId="77777777" w:rsidTr="00F46FA3">
        <w:tc>
          <w:tcPr>
            <w:tcW w:w="5868" w:type="dxa"/>
            <w:shd w:val="clear" w:color="auto" w:fill="D9E2F3"/>
            <w:vAlign w:val="center"/>
          </w:tcPr>
          <w:p w14:paraId="3EC8A06F"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Административно-территориальная единица</w:t>
            </w:r>
          </w:p>
        </w:tc>
        <w:tc>
          <w:tcPr>
            <w:tcW w:w="3960" w:type="dxa"/>
            <w:vAlign w:val="center"/>
          </w:tcPr>
          <w:p w14:paraId="31BF9067"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F339E0E" w14:textId="77777777" w:rsidTr="00F46FA3">
        <w:tc>
          <w:tcPr>
            <w:tcW w:w="5868" w:type="dxa"/>
            <w:shd w:val="clear" w:color="auto" w:fill="D9E2F3"/>
            <w:vAlign w:val="center"/>
          </w:tcPr>
          <w:p w14:paraId="0FB83B05"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Название улицы, здание (дом), квартира</w:t>
            </w:r>
          </w:p>
        </w:tc>
        <w:tc>
          <w:tcPr>
            <w:tcW w:w="3960" w:type="dxa"/>
            <w:vAlign w:val="center"/>
          </w:tcPr>
          <w:p w14:paraId="29BCE896" w14:textId="77777777" w:rsidR="00F016A2" w:rsidRPr="007F1850" w:rsidRDefault="00F016A2" w:rsidP="006D2CDF">
            <w:pPr>
              <w:spacing w:before="240" w:after="240"/>
              <w:rPr>
                <w:rFonts w:ascii="GHEA Grapalat" w:eastAsia="GHEA Grapalat" w:hAnsi="GHEA Grapalat" w:cs="GHEA Grapalat"/>
              </w:rPr>
            </w:pPr>
          </w:p>
        </w:tc>
      </w:tr>
    </w:tbl>
    <w:p w14:paraId="0A435794"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Основания являться реальным бенефициаром</w:t>
      </w:r>
      <w:r w:rsidRPr="007F1850" w:rsidDel="00F76C18">
        <w:rPr>
          <w:rFonts w:ascii="GHEA Grapalat" w:eastAsia="GHEA Grapalat" w:hAnsi="GHEA Grapalat" w:cs="GHEA Grapalat"/>
          <w:i/>
          <w:color w:val="000000"/>
        </w:rPr>
        <w:t xml:space="preserve"> </w:t>
      </w:r>
      <w:r w:rsidRPr="007F1850">
        <w:rPr>
          <w:rFonts w:ascii="GHEA Grapalat" w:eastAsia="GHEA Grapalat" w:hAnsi="GHEA Grapalat" w:cs="GHEA Grapalat"/>
          <w:i/>
          <w:color w:val="000000"/>
        </w:rPr>
        <w:t>(за исключением подотчетных организаций сферы недропользования)</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4410"/>
      </w:tblGrid>
      <w:tr w:rsidR="00F016A2" w:rsidRPr="007F1850" w14:paraId="563BE5EC" w14:textId="77777777" w:rsidTr="00F46FA3">
        <w:trPr>
          <w:trHeight w:val="924"/>
        </w:trPr>
        <w:tc>
          <w:tcPr>
            <w:tcW w:w="9738" w:type="dxa"/>
            <w:gridSpan w:val="2"/>
            <w:vAlign w:val="center"/>
          </w:tcPr>
          <w:p w14:paraId="54839019" w14:textId="77777777" w:rsidR="00F016A2" w:rsidRPr="007F1850" w:rsidRDefault="001E264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а</w:t>
            </w:r>
            <w:r w:rsidR="00F016A2" w:rsidRPr="007F1850">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F1850" w14:paraId="59E8A019" w14:textId="77777777" w:rsidTr="00F46FA3">
        <w:trPr>
          <w:trHeight w:val="684"/>
        </w:trPr>
        <w:tc>
          <w:tcPr>
            <w:tcW w:w="5328" w:type="dxa"/>
            <w:shd w:val="clear" w:color="auto" w:fill="D9E2F3"/>
            <w:vAlign w:val="center"/>
          </w:tcPr>
          <w:p w14:paraId="52F07C94"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w:t>
            </w:r>
            <w:r w:rsidRPr="007F1850" w:rsidDel="00C376E4">
              <w:rPr>
                <w:rFonts w:ascii="GHEA Grapalat" w:eastAsia="GHEA Grapalat" w:hAnsi="GHEA Grapalat" w:cs="GHEA Grapalat"/>
                <w:color w:val="000000"/>
              </w:rPr>
              <w:t xml:space="preserve"> </w:t>
            </w:r>
            <w:r w:rsidRPr="007F1850">
              <w:rPr>
                <w:rFonts w:ascii="GHEA Grapalat" w:eastAsia="GHEA Grapalat" w:hAnsi="GHEA Grapalat" w:cs="GHEA Grapalat"/>
                <w:color w:val="000000"/>
              </w:rPr>
              <w:t>(%)</w:t>
            </w:r>
          </w:p>
        </w:tc>
        <w:tc>
          <w:tcPr>
            <w:tcW w:w="4410" w:type="dxa"/>
            <w:shd w:val="clear" w:color="auto" w:fill="FFFFFF"/>
            <w:vAlign w:val="center"/>
          </w:tcPr>
          <w:p w14:paraId="6EE81E8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14817D7" w14:textId="77777777" w:rsidTr="00F46FA3">
        <w:trPr>
          <w:trHeight w:val="1282"/>
        </w:trPr>
        <w:tc>
          <w:tcPr>
            <w:tcW w:w="5328" w:type="dxa"/>
            <w:shd w:val="clear" w:color="auto" w:fill="D9E2F3"/>
            <w:vAlign w:val="center"/>
          </w:tcPr>
          <w:p w14:paraId="4C52C49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410" w:type="dxa"/>
            <w:vAlign w:val="center"/>
          </w:tcPr>
          <w:p w14:paraId="1E4D733C"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1C4A811E"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r w:rsidR="00F016A2" w:rsidRPr="007F1850" w14:paraId="00773CF9" w14:textId="77777777" w:rsidTr="00F46FA3">
        <w:tc>
          <w:tcPr>
            <w:tcW w:w="9738" w:type="dxa"/>
            <w:gridSpan w:val="2"/>
            <w:vAlign w:val="center"/>
          </w:tcPr>
          <w:p w14:paraId="75C778EE"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б</w:t>
            </w:r>
            <w:r w:rsidR="00F016A2" w:rsidRPr="007F1850">
              <w:rPr>
                <w:rFonts w:ascii="MS Mincho" w:eastAsia="MS Mincho" w:hAnsi="MS Mincho" w:cs="MS Mincho" w:hint="eastAsia"/>
              </w:rPr>
              <w:t>․</w:t>
            </w:r>
            <w:r w:rsidR="00F016A2" w:rsidRPr="007F1850">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7F1850" w14:paraId="11A0D689" w14:textId="77777777" w:rsidTr="00F46FA3">
        <w:tc>
          <w:tcPr>
            <w:tcW w:w="9738" w:type="dxa"/>
            <w:gridSpan w:val="2"/>
            <w:vAlign w:val="center"/>
          </w:tcPr>
          <w:p w14:paraId="796ACF55" w14:textId="77777777" w:rsidR="00F016A2" w:rsidRPr="007F1850" w:rsidRDefault="001E264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в</w:t>
            </w:r>
            <w:r w:rsidR="00F016A2" w:rsidRPr="007F1850">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F1850">
              <w:rPr>
                <w:rFonts w:ascii="GHEA Grapalat" w:eastAsia="GHEA Grapalat" w:hAnsi="GHEA Grapalat" w:cs="GHEA Grapalat"/>
                <w:lang w:val="hy-AM"/>
              </w:rPr>
              <w:t>б</w:t>
            </w:r>
            <w:r w:rsidR="00F016A2" w:rsidRPr="007F1850">
              <w:rPr>
                <w:rFonts w:ascii="GHEA Grapalat" w:eastAsia="GHEA Grapalat" w:hAnsi="GHEA Grapalat" w:cs="GHEA Grapalat"/>
              </w:rPr>
              <w:t>"</w:t>
            </w:r>
          </w:p>
        </w:tc>
      </w:tr>
    </w:tbl>
    <w:p w14:paraId="6252FEF0"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Основания являться реальным бенефициаром</w:t>
      </w:r>
      <w:r w:rsidRPr="007F1850" w:rsidDel="00F76C18">
        <w:rPr>
          <w:rFonts w:ascii="GHEA Grapalat" w:eastAsia="GHEA Grapalat" w:hAnsi="GHEA Grapalat" w:cs="GHEA Grapalat"/>
          <w:i/>
          <w:color w:val="000000"/>
        </w:rPr>
        <w:t xml:space="preserve"> </w:t>
      </w:r>
      <w:r w:rsidRPr="007F1850">
        <w:rPr>
          <w:rFonts w:ascii="GHEA Grapalat" w:eastAsia="GHEA Grapalat" w:hAnsi="GHEA Grapalat" w:cs="GHEA Grapalat"/>
          <w:i/>
          <w:color w:val="000000"/>
        </w:rPr>
        <w:t>(для подотчетных организаций сферы недропользования)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4410"/>
      </w:tblGrid>
      <w:tr w:rsidR="00F016A2" w:rsidRPr="007F1850" w14:paraId="38E63208" w14:textId="77777777" w:rsidTr="00F46FA3">
        <w:trPr>
          <w:trHeight w:val="924"/>
        </w:trPr>
        <w:tc>
          <w:tcPr>
            <w:tcW w:w="9828" w:type="dxa"/>
            <w:gridSpan w:val="2"/>
            <w:vAlign w:val="center"/>
          </w:tcPr>
          <w:p w14:paraId="250B2DBB" w14:textId="77777777" w:rsidR="00F016A2" w:rsidRPr="007F1850" w:rsidRDefault="001E264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а</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7F1850" w14:paraId="3964D54B" w14:textId="77777777" w:rsidTr="00F46FA3">
        <w:trPr>
          <w:trHeight w:val="684"/>
        </w:trPr>
        <w:tc>
          <w:tcPr>
            <w:tcW w:w="5418" w:type="dxa"/>
            <w:shd w:val="clear" w:color="auto" w:fill="D9E2F3"/>
            <w:vAlign w:val="center"/>
          </w:tcPr>
          <w:p w14:paraId="721A213D"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Размер участия (%)</w:t>
            </w:r>
          </w:p>
        </w:tc>
        <w:tc>
          <w:tcPr>
            <w:tcW w:w="4410" w:type="dxa"/>
            <w:vAlign w:val="center"/>
          </w:tcPr>
          <w:p w14:paraId="6F7A142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FC80BF5" w14:textId="77777777" w:rsidTr="00F46FA3">
        <w:trPr>
          <w:trHeight w:val="1282"/>
        </w:trPr>
        <w:tc>
          <w:tcPr>
            <w:tcW w:w="5418" w:type="dxa"/>
            <w:shd w:val="clear" w:color="auto" w:fill="D9E2F3"/>
            <w:vAlign w:val="center"/>
          </w:tcPr>
          <w:p w14:paraId="6C577B14"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Вид участия</w:t>
            </w:r>
          </w:p>
        </w:tc>
        <w:tc>
          <w:tcPr>
            <w:tcW w:w="4410" w:type="dxa"/>
            <w:vAlign w:val="center"/>
          </w:tcPr>
          <w:p w14:paraId="7319B07D"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Прямое участие</w:t>
            </w:r>
          </w:p>
          <w:p w14:paraId="3B949FED"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Косвенное участие</w:t>
            </w:r>
          </w:p>
        </w:tc>
      </w:tr>
      <w:tr w:rsidR="00F016A2" w:rsidRPr="007F1850" w14:paraId="6053C7ED" w14:textId="77777777" w:rsidTr="00F46FA3">
        <w:tc>
          <w:tcPr>
            <w:tcW w:w="9828" w:type="dxa"/>
            <w:gridSpan w:val="2"/>
            <w:vAlign w:val="center"/>
          </w:tcPr>
          <w:p w14:paraId="487F8D12"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б</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 xml:space="preserve">имеет право назначать или </w:t>
            </w:r>
            <w:r w:rsidR="00F016A2" w:rsidRPr="007F1850">
              <w:rPr>
                <w:rFonts w:ascii="GHEA Grapalat" w:eastAsia="GHEA Grapalat" w:hAnsi="GHEA Grapalat" w:cs="GHEA Grapalat"/>
                <w:lang w:eastAsia="hy-AM"/>
              </w:rPr>
              <w:t>освобождать</w:t>
            </w:r>
            <w:r w:rsidR="00F016A2" w:rsidRPr="007F1850">
              <w:rPr>
                <w:rFonts w:ascii="GHEA Grapalat" w:eastAsia="GHEA Grapalat" w:hAnsi="GHEA Grapalat" w:cs="GHEA Grapalat"/>
              </w:rPr>
              <w:t xml:space="preserve"> большинство членов органов управления юридического лица</w:t>
            </w:r>
          </w:p>
        </w:tc>
      </w:tr>
      <w:tr w:rsidR="00F016A2" w:rsidRPr="007F1850" w14:paraId="1E0C3352" w14:textId="77777777" w:rsidTr="00F46FA3">
        <w:tc>
          <w:tcPr>
            <w:tcW w:w="9828" w:type="dxa"/>
            <w:gridSpan w:val="2"/>
            <w:vAlign w:val="center"/>
          </w:tcPr>
          <w:p w14:paraId="0929A784"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в</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F1850" w14:paraId="4F1F146F" w14:textId="77777777" w:rsidTr="00F46FA3">
        <w:tc>
          <w:tcPr>
            <w:tcW w:w="9828" w:type="dxa"/>
            <w:gridSpan w:val="2"/>
            <w:vAlign w:val="center"/>
          </w:tcPr>
          <w:p w14:paraId="55198563"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г</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7F1850" w14:paraId="5486A3F8" w14:textId="77777777" w:rsidTr="00F46FA3">
        <w:tc>
          <w:tcPr>
            <w:tcW w:w="9828" w:type="dxa"/>
            <w:gridSpan w:val="2"/>
            <w:vAlign w:val="center"/>
          </w:tcPr>
          <w:p w14:paraId="765FCE9F" w14:textId="77777777" w:rsidR="00F016A2" w:rsidRPr="007F1850" w:rsidRDefault="001E264E"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r>
            <w:r w:rsidR="00F016A2" w:rsidRPr="007F1850">
              <w:rPr>
                <w:rFonts w:ascii="GHEA Grapalat" w:eastAsia="GHEA Grapalat" w:hAnsi="GHEA Grapalat" w:cs="GHEA Grapalat"/>
                <w:lang w:val="hy-AM"/>
              </w:rPr>
              <w:t>д</w:t>
            </w:r>
            <w:r w:rsidR="00F016A2" w:rsidRPr="007F1850">
              <w:rPr>
                <w:rFonts w:ascii="MS Mincho" w:eastAsia="MS Mincho" w:hAnsi="MS Mincho" w:cs="MS Mincho" w:hint="eastAsia"/>
              </w:rPr>
              <w:t>․</w:t>
            </w:r>
            <w:r w:rsidR="00F016A2" w:rsidRPr="007F1850">
              <w:rPr>
                <w:rFonts w:ascii="GHEA Grapalat" w:eastAsia="Cambria Math" w:hAnsi="GHEA Grapalat" w:cs="Cambria Math"/>
              </w:rPr>
              <w:t xml:space="preserve"> </w:t>
            </w:r>
            <w:r w:rsidR="00F016A2" w:rsidRPr="007F1850">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C4D44D3"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Информация о статусе реального бене 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950"/>
      </w:tblGrid>
      <w:tr w:rsidR="00F016A2" w:rsidRPr="007F1850" w14:paraId="24107509" w14:textId="77777777" w:rsidTr="00F46FA3">
        <w:tc>
          <w:tcPr>
            <w:tcW w:w="4878" w:type="dxa"/>
            <w:shd w:val="clear" w:color="auto" w:fill="D9E2F3"/>
            <w:vAlign w:val="center"/>
          </w:tcPr>
          <w:p w14:paraId="4B56236D" w14:textId="77777777" w:rsidR="00F016A2" w:rsidRPr="007F185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становления реальным бенефициаром</w:t>
            </w:r>
          </w:p>
        </w:tc>
        <w:tc>
          <w:tcPr>
            <w:tcW w:w="4950" w:type="dxa"/>
            <w:vAlign w:val="center"/>
          </w:tcPr>
          <w:p w14:paraId="4299DF18"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40AEDDC" w14:textId="77777777" w:rsidTr="00F46FA3">
        <w:tc>
          <w:tcPr>
            <w:tcW w:w="4878" w:type="dxa"/>
            <w:shd w:val="clear" w:color="auto" w:fill="D9E2F3"/>
            <w:vAlign w:val="center"/>
          </w:tcPr>
          <w:p w14:paraId="2666A187" w14:textId="77777777" w:rsidR="00F016A2" w:rsidRPr="007F185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F1850">
              <w:rPr>
                <w:rFonts w:ascii="GHEA Grapalat" w:eastAsia="GHEA Grapalat" w:hAnsi="GHEA Grapalat" w:cs="GHEA Grapalat"/>
                <w:color w:val="000000"/>
              </w:rPr>
              <w:t>Осуществление контроля за организацией</w:t>
            </w:r>
          </w:p>
        </w:tc>
        <w:tc>
          <w:tcPr>
            <w:tcW w:w="4950" w:type="dxa"/>
            <w:vAlign w:val="center"/>
          </w:tcPr>
          <w:p w14:paraId="4A4F87EB"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Отдельно</w:t>
            </w:r>
          </w:p>
          <w:p w14:paraId="681E0DF9" w14:textId="77777777" w:rsidR="00F016A2" w:rsidRPr="007F1850" w:rsidRDefault="001E264E"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Совместно с аффилированными лицами</w:t>
            </w:r>
          </w:p>
        </w:tc>
      </w:tr>
      <w:tr w:rsidR="00F016A2" w:rsidRPr="007F1850" w14:paraId="04C212C7" w14:textId="77777777" w:rsidTr="00F46FA3">
        <w:tc>
          <w:tcPr>
            <w:tcW w:w="4878" w:type="dxa"/>
            <w:shd w:val="clear" w:color="auto" w:fill="D9E2F3"/>
            <w:vAlign w:val="center"/>
          </w:tcPr>
          <w:p w14:paraId="1253FA0D" w14:textId="77777777" w:rsidR="00F016A2" w:rsidRPr="007F185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F1850">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4950" w:type="dxa"/>
            <w:vAlign w:val="center"/>
          </w:tcPr>
          <w:p w14:paraId="3AAC7221"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Да</w:t>
            </w:r>
          </w:p>
          <w:p w14:paraId="04A338AE" w14:textId="77777777" w:rsidR="00F016A2" w:rsidRPr="007F1850" w:rsidRDefault="001E264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7F1850">
                  <w:rPr>
                    <w:rFonts w:ascii="Segoe UI Symbol" w:eastAsia="MS Gothic" w:hAnsi="Segoe UI Symbol" w:cs="Segoe UI Symbol"/>
                  </w:rPr>
                  <w:t>☐</w:t>
                </w:r>
              </w:sdtContent>
            </w:sdt>
            <w:r w:rsidR="00F016A2" w:rsidRPr="007F1850">
              <w:rPr>
                <w:rFonts w:ascii="GHEA Grapalat" w:eastAsia="GHEA Grapalat" w:hAnsi="GHEA Grapalat" w:cs="GHEA Grapalat"/>
              </w:rPr>
              <w:tab/>
              <w:t>Нет</w:t>
            </w:r>
          </w:p>
        </w:tc>
      </w:tr>
    </w:tbl>
    <w:p w14:paraId="24570C2D"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Контактные данные реального бенефициара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950"/>
      </w:tblGrid>
      <w:tr w:rsidR="00F016A2" w:rsidRPr="007F1850" w14:paraId="2D4268B7" w14:textId="77777777" w:rsidTr="00F46FA3">
        <w:tc>
          <w:tcPr>
            <w:tcW w:w="4878" w:type="dxa"/>
            <w:shd w:val="clear" w:color="auto" w:fill="D9E2F3"/>
            <w:vAlign w:val="center"/>
          </w:tcPr>
          <w:p w14:paraId="3A7AD072"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 xml:space="preserve">Адрес </w:t>
            </w:r>
            <w:r w:rsidRPr="007F1850">
              <w:rPr>
                <w:rFonts w:ascii="Calibri" w:eastAsia="GHEA Grapalat" w:hAnsi="Calibri" w:cs="Calibri"/>
                <w:color w:val="000000"/>
              </w:rPr>
              <w:t> </w:t>
            </w:r>
            <w:r w:rsidRPr="007F1850">
              <w:rPr>
                <w:rFonts w:ascii="GHEA Grapalat" w:eastAsia="GHEA Grapalat" w:hAnsi="GHEA Grapalat" w:cs="GHEA Grapalat"/>
                <w:color w:val="000000"/>
              </w:rPr>
              <w:t>электронной почты</w:t>
            </w:r>
          </w:p>
        </w:tc>
        <w:tc>
          <w:tcPr>
            <w:tcW w:w="4950" w:type="dxa"/>
            <w:vAlign w:val="center"/>
          </w:tcPr>
          <w:p w14:paraId="149B84CD"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E989B13" w14:textId="77777777" w:rsidTr="00F46FA3">
        <w:tc>
          <w:tcPr>
            <w:tcW w:w="4878" w:type="dxa"/>
            <w:shd w:val="clear" w:color="auto" w:fill="D9E2F3"/>
            <w:vAlign w:val="center"/>
          </w:tcPr>
          <w:p w14:paraId="67B80FD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телефона</w:t>
            </w:r>
          </w:p>
        </w:tc>
        <w:tc>
          <w:tcPr>
            <w:tcW w:w="4950" w:type="dxa"/>
            <w:vAlign w:val="center"/>
          </w:tcPr>
          <w:p w14:paraId="1B43AEE0" w14:textId="77777777" w:rsidR="00F016A2" w:rsidRPr="007F1850" w:rsidRDefault="00F016A2" w:rsidP="006D2CDF">
            <w:pPr>
              <w:spacing w:before="240" w:after="240"/>
              <w:rPr>
                <w:rFonts w:ascii="GHEA Grapalat" w:eastAsia="GHEA Grapalat" w:hAnsi="GHEA Grapalat" w:cs="GHEA Grapalat"/>
              </w:rPr>
            </w:pPr>
          </w:p>
        </w:tc>
      </w:tr>
    </w:tbl>
    <w:p w14:paraId="0F81D743" w14:textId="3671BB95" w:rsidR="00F016A2" w:rsidRPr="00F46FA3" w:rsidRDefault="00F016A2" w:rsidP="00F46FA3">
      <w:pPr>
        <w:pBdr>
          <w:top w:val="nil"/>
          <w:left w:val="nil"/>
          <w:bottom w:val="nil"/>
          <w:right w:val="nil"/>
          <w:between w:val="nil"/>
        </w:pBdr>
        <w:rPr>
          <w:rFonts w:ascii="GHEA Grapalat" w:eastAsia="GHEA Grapalat" w:hAnsi="GHEA Grapalat" w:cs="GHEA Grapalat"/>
          <w:i/>
          <w:color w:val="000000"/>
          <w:lang w:val="en-US"/>
        </w:rPr>
      </w:pPr>
    </w:p>
    <w:p w14:paraId="032BD107" w14:textId="77777777" w:rsidR="00F016A2" w:rsidRPr="007F18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F1850">
        <w:rPr>
          <w:rFonts w:ascii="GHEA Grapalat" w:eastAsia="GHEA Grapalat" w:hAnsi="GHEA Grapalat" w:cs="GHEA Grapalat"/>
          <w:b/>
          <w:color w:val="000000"/>
        </w:rPr>
        <w:t>Промежуточные юридические лица</w:t>
      </w:r>
    </w:p>
    <w:p w14:paraId="42FEA90C"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860"/>
      </w:tblGrid>
      <w:tr w:rsidR="00F016A2" w:rsidRPr="007F1850" w14:paraId="4817623F" w14:textId="77777777" w:rsidTr="00F46FA3">
        <w:tc>
          <w:tcPr>
            <w:tcW w:w="4968" w:type="dxa"/>
            <w:shd w:val="clear" w:color="auto" w:fill="D9E2F3"/>
            <w:vAlign w:val="center"/>
          </w:tcPr>
          <w:p w14:paraId="3EA81158"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w:t>
            </w:r>
          </w:p>
        </w:tc>
        <w:tc>
          <w:tcPr>
            <w:tcW w:w="4860" w:type="dxa"/>
            <w:vAlign w:val="center"/>
          </w:tcPr>
          <w:p w14:paraId="50AE4199"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A757BD3" w14:textId="77777777" w:rsidTr="00F46FA3">
        <w:tc>
          <w:tcPr>
            <w:tcW w:w="4968" w:type="dxa"/>
            <w:shd w:val="clear" w:color="auto" w:fill="D9E2F3"/>
            <w:vAlign w:val="center"/>
          </w:tcPr>
          <w:p w14:paraId="4420F8A8"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латинскими буквами</w:t>
            </w:r>
          </w:p>
        </w:tc>
        <w:tc>
          <w:tcPr>
            <w:tcW w:w="4860" w:type="dxa"/>
            <w:vAlign w:val="center"/>
          </w:tcPr>
          <w:p w14:paraId="3FF022D8"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027B920F" w14:textId="77777777" w:rsidTr="00F46FA3">
        <w:tc>
          <w:tcPr>
            <w:tcW w:w="4968" w:type="dxa"/>
            <w:shd w:val="clear" w:color="auto" w:fill="D9E2F3"/>
            <w:vAlign w:val="center"/>
          </w:tcPr>
          <w:p w14:paraId="081C592C"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Номер государственной регистрации</w:t>
            </w:r>
          </w:p>
        </w:tc>
        <w:tc>
          <w:tcPr>
            <w:tcW w:w="4860" w:type="dxa"/>
            <w:vAlign w:val="center"/>
          </w:tcPr>
          <w:p w14:paraId="4295A8D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02A195D" w14:textId="77777777" w:rsidTr="00F46FA3">
        <w:tc>
          <w:tcPr>
            <w:tcW w:w="4968" w:type="dxa"/>
            <w:shd w:val="clear" w:color="auto" w:fill="D9E2F3"/>
            <w:vAlign w:val="center"/>
          </w:tcPr>
          <w:p w14:paraId="599EFB4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День, месяц, год регистрации</w:t>
            </w:r>
          </w:p>
        </w:tc>
        <w:tc>
          <w:tcPr>
            <w:tcW w:w="4860" w:type="dxa"/>
            <w:vAlign w:val="center"/>
          </w:tcPr>
          <w:p w14:paraId="431AA49E"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91D7697" w14:textId="77777777" w:rsidTr="00F46FA3">
        <w:tc>
          <w:tcPr>
            <w:tcW w:w="4968" w:type="dxa"/>
            <w:shd w:val="clear" w:color="auto" w:fill="D9E2F3"/>
            <w:vAlign w:val="center"/>
          </w:tcPr>
          <w:p w14:paraId="1A1BE811"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Адрес регистрации</w:t>
            </w:r>
          </w:p>
        </w:tc>
        <w:tc>
          <w:tcPr>
            <w:tcW w:w="4860" w:type="dxa"/>
            <w:vAlign w:val="center"/>
          </w:tcPr>
          <w:p w14:paraId="3BA2A194"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A5C54B6" w14:textId="77777777" w:rsidTr="00F46FA3">
        <w:tc>
          <w:tcPr>
            <w:tcW w:w="4968" w:type="dxa"/>
            <w:shd w:val="clear" w:color="auto" w:fill="D9E2F3"/>
            <w:vAlign w:val="center"/>
          </w:tcPr>
          <w:p w14:paraId="2A5B782B"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Государство регистрации</w:t>
            </w:r>
          </w:p>
        </w:tc>
        <w:tc>
          <w:tcPr>
            <w:tcW w:w="4860" w:type="dxa"/>
            <w:vAlign w:val="center"/>
          </w:tcPr>
          <w:p w14:paraId="121DC006"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6BD18E7F" w14:textId="77777777" w:rsidTr="00F46FA3">
        <w:tc>
          <w:tcPr>
            <w:tcW w:w="4968" w:type="dxa"/>
            <w:shd w:val="clear" w:color="auto" w:fill="D9E2F3"/>
            <w:vAlign w:val="center"/>
          </w:tcPr>
          <w:p w14:paraId="632A9C3D"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lastRenderedPageBreak/>
              <w:t>Имя и фамилия руководителя исполнительного органа</w:t>
            </w:r>
          </w:p>
        </w:tc>
        <w:tc>
          <w:tcPr>
            <w:tcW w:w="4860" w:type="dxa"/>
            <w:vAlign w:val="center"/>
          </w:tcPr>
          <w:p w14:paraId="74B8ACFE" w14:textId="77777777" w:rsidR="00F016A2" w:rsidRPr="007F1850" w:rsidRDefault="00F016A2" w:rsidP="006D2CDF">
            <w:pPr>
              <w:spacing w:before="240" w:after="240"/>
              <w:rPr>
                <w:rFonts w:ascii="GHEA Grapalat" w:eastAsia="GHEA Grapalat" w:hAnsi="GHEA Grapalat" w:cs="GHEA Grapalat"/>
              </w:rPr>
            </w:pPr>
          </w:p>
        </w:tc>
      </w:tr>
    </w:tbl>
    <w:p w14:paraId="615492A6" w14:textId="77777777" w:rsidR="00F016A2" w:rsidRPr="007F18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F1850">
        <w:rPr>
          <w:rFonts w:ascii="GHEA Grapalat" w:eastAsia="GHEA Grapalat" w:hAnsi="GHEA Grapalat" w:cs="GHEA Grapalat"/>
          <w:i/>
          <w:color w:val="000000"/>
        </w:rPr>
        <w:t>Данные реального бенефициара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860"/>
      </w:tblGrid>
      <w:tr w:rsidR="00F016A2" w:rsidRPr="007F1850" w14:paraId="5A02D58F" w14:textId="77777777" w:rsidTr="00F46FA3">
        <w:trPr>
          <w:trHeight w:val="853"/>
        </w:trPr>
        <w:tc>
          <w:tcPr>
            <w:tcW w:w="4968" w:type="dxa"/>
            <w:vMerge w:val="restart"/>
            <w:shd w:val="clear" w:color="auto" w:fill="D9E2F3"/>
            <w:vAlign w:val="center"/>
          </w:tcPr>
          <w:p w14:paraId="048AD588" w14:textId="77777777" w:rsidR="00F016A2" w:rsidRPr="007F185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F1850">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4860" w:type="dxa"/>
          </w:tcPr>
          <w:p w14:paraId="5D2E731C"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4CB1598D" w14:textId="77777777" w:rsidTr="00F46FA3">
        <w:trPr>
          <w:trHeight w:val="850"/>
        </w:trPr>
        <w:tc>
          <w:tcPr>
            <w:tcW w:w="4968" w:type="dxa"/>
            <w:vMerge/>
            <w:shd w:val="clear" w:color="auto" w:fill="D9E2F3"/>
            <w:vAlign w:val="center"/>
          </w:tcPr>
          <w:p w14:paraId="39C7A75E"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3B6C8183"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EDC98CB" w14:textId="77777777" w:rsidTr="00F46FA3">
        <w:trPr>
          <w:trHeight w:val="850"/>
        </w:trPr>
        <w:tc>
          <w:tcPr>
            <w:tcW w:w="4968" w:type="dxa"/>
            <w:vMerge/>
            <w:shd w:val="clear" w:color="auto" w:fill="D9E2F3"/>
            <w:vAlign w:val="center"/>
          </w:tcPr>
          <w:p w14:paraId="4AC563B1"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118E659B"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105B4D4F" w14:textId="77777777" w:rsidTr="00F46FA3">
        <w:trPr>
          <w:trHeight w:val="850"/>
        </w:trPr>
        <w:tc>
          <w:tcPr>
            <w:tcW w:w="4968" w:type="dxa"/>
            <w:vMerge/>
            <w:shd w:val="clear" w:color="auto" w:fill="D9E2F3"/>
            <w:vAlign w:val="center"/>
          </w:tcPr>
          <w:p w14:paraId="0FDE610A"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613D866F"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2452CD85" w14:textId="77777777" w:rsidTr="00F46FA3">
        <w:trPr>
          <w:trHeight w:val="850"/>
        </w:trPr>
        <w:tc>
          <w:tcPr>
            <w:tcW w:w="4968" w:type="dxa"/>
            <w:vMerge/>
            <w:shd w:val="clear" w:color="auto" w:fill="D9E2F3"/>
            <w:vAlign w:val="center"/>
          </w:tcPr>
          <w:p w14:paraId="19B18247" w14:textId="77777777" w:rsidR="00F016A2" w:rsidRPr="007F185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860" w:type="dxa"/>
          </w:tcPr>
          <w:p w14:paraId="49DFA892" w14:textId="77777777" w:rsidR="00F016A2" w:rsidRPr="007F1850" w:rsidRDefault="00F016A2" w:rsidP="006D2CDF">
            <w:pPr>
              <w:spacing w:before="240" w:after="240"/>
              <w:rPr>
                <w:rFonts w:ascii="GHEA Grapalat" w:eastAsia="GHEA Grapalat" w:hAnsi="GHEA Grapalat" w:cs="GHEA Grapalat"/>
              </w:rPr>
            </w:pPr>
          </w:p>
        </w:tc>
      </w:tr>
    </w:tbl>
    <w:p w14:paraId="17A3310C" w14:textId="77777777" w:rsidR="00F016A2" w:rsidRPr="007F18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7F1850">
        <w:rPr>
          <w:rFonts w:ascii="GHEA Grapalat" w:eastAsia="GHEA Grapalat" w:hAnsi="GHEA Grapalat" w:cs="GHEA Grapalat"/>
          <w:i/>
        </w:rPr>
        <w:t>Данные о листинге акций промежуточного юридического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8"/>
        <w:gridCol w:w="4770"/>
      </w:tblGrid>
      <w:tr w:rsidR="00F016A2" w:rsidRPr="007F1850" w14:paraId="262565CA" w14:textId="77777777" w:rsidTr="00F46FA3">
        <w:tc>
          <w:tcPr>
            <w:tcW w:w="5058" w:type="dxa"/>
            <w:shd w:val="clear" w:color="auto" w:fill="D9E2F3"/>
            <w:vAlign w:val="center"/>
          </w:tcPr>
          <w:p w14:paraId="6A9D6902"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Наименование фондовой биржи</w:t>
            </w:r>
          </w:p>
        </w:tc>
        <w:tc>
          <w:tcPr>
            <w:tcW w:w="4770" w:type="dxa"/>
            <w:vAlign w:val="center"/>
          </w:tcPr>
          <w:p w14:paraId="33D24ECA" w14:textId="77777777" w:rsidR="00F016A2" w:rsidRPr="007F1850" w:rsidRDefault="00F016A2" w:rsidP="006D2CDF">
            <w:pPr>
              <w:spacing w:before="240" w:after="240"/>
              <w:rPr>
                <w:rFonts w:ascii="GHEA Grapalat" w:eastAsia="GHEA Grapalat" w:hAnsi="GHEA Grapalat" w:cs="GHEA Grapalat"/>
              </w:rPr>
            </w:pPr>
          </w:p>
        </w:tc>
      </w:tr>
      <w:tr w:rsidR="00F016A2" w:rsidRPr="007F1850" w14:paraId="7B0F83F1" w14:textId="77777777" w:rsidTr="00F46FA3">
        <w:tc>
          <w:tcPr>
            <w:tcW w:w="5058" w:type="dxa"/>
            <w:shd w:val="clear" w:color="auto" w:fill="D9E2F3"/>
            <w:vAlign w:val="center"/>
          </w:tcPr>
          <w:p w14:paraId="03BEB806" w14:textId="77777777" w:rsidR="00F016A2" w:rsidRPr="007F185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F1850">
              <w:rPr>
                <w:rFonts w:ascii="GHEA Grapalat" w:eastAsia="GHEA Grapalat" w:hAnsi="GHEA Grapalat" w:cs="GHEA Grapalat"/>
                <w:color w:val="000000"/>
              </w:rPr>
              <w:t>Ссылка на документы, наличествующие на бирже</w:t>
            </w:r>
          </w:p>
        </w:tc>
        <w:tc>
          <w:tcPr>
            <w:tcW w:w="4770" w:type="dxa"/>
            <w:vAlign w:val="center"/>
          </w:tcPr>
          <w:p w14:paraId="46A67627" w14:textId="77777777" w:rsidR="00F016A2" w:rsidRPr="007F1850" w:rsidRDefault="00F016A2" w:rsidP="006D2CDF">
            <w:pPr>
              <w:spacing w:before="240" w:after="240"/>
              <w:rPr>
                <w:rFonts w:ascii="GHEA Grapalat" w:eastAsia="GHEA Grapalat" w:hAnsi="GHEA Grapalat" w:cs="GHEA Grapalat"/>
              </w:rPr>
            </w:pPr>
          </w:p>
        </w:tc>
      </w:tr>
    </w:tbl>
    <w:p w14:paraId="1D45A339" w14:textId="6756F713" w:rsidR="00F016A2" w:rsidRPr="00DA4D48" w:rsidRDefault="00F016A2" w:rsidP="00F016A2">
      <w:pPr>
        <w:pBdr>
          <w:top w:val="nil"/>
          <w:left w:val="nil"/>
          <w:bottom w:val="nil"/>
          <w:right w:val="nil"/>
          <w:between w:val="nil"/>
        </w:pBdr>
        <w:spacing w:before="240"/>
        <w:rPr>
          <w:rFonts w:ascii="GHEA Grapalat" w:eastAsia="GHEA Grapalat" w:hAnsi="GHEA Grapalat" w:cs="GHEA Grapalat"/>
          <w:i/>
        </w:rPr>
      </w:pPr>
    </w:p>
    <w:p w14:paraId="13938020" w14:textId="77777777" w:rsidR="00F016A2" w:rsidRPr="007F1850"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7F1850">
        <w:rPr>
          <w:rFonts w:ascii="GHEA Grapalat" w:eastAsia="GHEA Grapalat" w:hAnsi="GHEA Grapalat" w:cs="GHEA Grapalat"/>
          <w:b/>
          <w:color w:val="000000"/>
        </w:rPr>
        <w:t>Дополнительные примечания</w:t>
      </w:r>
    </w:p>
    <w:tbl>
      <w:tblPr>
        <w:tblStyle w:val="TableGrid"/>
        <w:tblW w:w="9918" w:type="dxa"/>
        <w:tblLayout w:type="fixed"/>
        <w:tblLook w:val="04A0" w:firstRow="1" w:lastRow="0" w:firstColumn="1" w:lastColumn="0" w:noHBand="0" w:noVBand="1"/>
      </w:tblPr>
      <w:tblGrid>
        <w:gridCol w:w="9918"/>
      </w:tblGrid>
      <w:tr w:rsidR="00F016A2" w:rsidRPr="007F1850" w14:paraId="4F58A5D0" w14:textId="77777777" w:rsidTr="00F46FA3">
        <w:tc>
          <w:tcPr>
            <w:tcW w:w="9918" w:type="dxa"/>
            <w:shd w:val="clear" w:color="auto" w:fill="DBE5F1" w:themeFill="accent1" w:themeFillTint="33"/>
          </w:tcPr>
          <w:p w14:paraId="1CA70ADE" w14:textId="77777777" w:rsidR="00F016A2" w:rsidRPr="007F1850" w:rsidRDefault="00F016A2" w:rsidP="006D2CDF">
            <w:pPr>
              <w:spacing w:before="240" w:after="160" w:line="259" w:lineRule="auto"/>
              <w:rPr>
                <w:rFonts w:ascii="GHEA Grapalat" w:eastAsia="GHEA Grapalat" w:hAnsi="GHEA Grapalat" w:cs="GHEA Grapalat"/>
                <w:i/>
                <w:color w:val="000000"/>
              </w:rPr>
            </w:pPr>
            <w:r w:rsidRPr="007F1850">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F1850" w14:paraId="5CF7B6F1" w14:textId="77777777" w:rsidTr="00F46FA3">
        <w:trPr>
          <w:trHeight w:val="2600"/>
        </w:trPr>
        <w:tc>
          <w:tcPr>
            <w:tcW w:w="9918" w:type="dxa"/>
          </w:tcPr>
          <w:p w14:paraId="16DDFB20" w14:textId="77777777" w:rsidR="00F016A2" w:rsidRPr="007F1850" w:rsidRDefault="00F016A2" w:rsidP="006D2CDF">
            <w:pPr>
              <w:rPr>
                <w:rFonts w:ascii="GHEA Grapalat" w:eastAsia="GHEA Grapalat" w:hAnsi="GHEA Grapalat" w:cs="GHEA Grapalat"/>
                <w:b/>
                <w:color w:val="000000"/>
              </w:rPr>
            </w:pPr>
          </w:p>
        </w:tc>
      </w:tr>
    </w:tbl>
    <w:p w14:paraId="26321DDC" w14:textId="77777777" w:rsidR="00F016A2" w:rsidRPr="007F1850" w:rsidRDefault="00F016A2" w:rsidP="00F016A2">
      <w:pPr>
        <w:pBdr>
          <w:top w:val="nil"/>
          <w:left w:val="nil"/>
          <w:bottom w:val="nil"/>
          <w:right w:val="nil"/>
          <w:between w:val="nil"/>
        </w:pBdr>
        <w:rPr>
          <w:rFonts w:ascii="GHEA Grapalat" w:eastAsia="GHEA Grapalat" w:hAnsi="GHEA Grapalat" w:cs="GHEA Grapalat"/>
          <w:b/>
          <w:color w:val="000000"/>
        </w:rPr>
      </w:pPr>
    </w:p>
    <w:p w14:paraId="6BB04062" w14:textId="77777777" w:rsidR="00F016A2" w:rsidRPr="007F1850" w:rsidRDefault="00F016A2" w:rsidP="00F016A2">
      <w:pPr>
        <w:rPr>
          <w:rFonts w:ascii="GHEA Grapalat" w:hAnsi="GHEA Grapalat"/>
          <w:b/>
        </w:rPr>
      </w:pPr>
    </w:p>
    <w:p w14:paraId="63A2EA08" w14:textId="77777777" w:rsidR="00F016A2" w:rsidRPr="007F1850" w:rsidRDefault="00F016A2" w:rsidP="00F016A2">
      <w:pPr>
        <w:rPr>
          <w:ins w:id="9" w:author="Inesa Kocharyan" w:date="2021-09-01T11:45:00Z"/>
          <w:rFonts w:ascii="GHEA Grapalat" w:hAnsi="GHEA Grapalat"/>
          <w:b/>
        </w:rPr>
      </w:pPr>
    </w:p>
    <w:p w14:paraId="7BF92D9D" w14:textId="77777777" w:rsidR="00F016A2" w:rsidRPr="007F1850" w:rsidRDefault="00F016A2" w:rsidP="00F016A2">
      <w:pPr>
        <w:rPr>
          <w:rFonts w:ascii="GHEA Grapalat" w:hAnsi="GHEA Grapalat"/>
          <w:b/>
        </w:rPr>
      </w:pPr>
      <w:r w:rsidRPr="007F1850">
        <w:rPr>
          <w:rFonts w:ascii="GHEA Grapalat" w:hAnsi="GHEA Grapalat"/>
          <w:b/>
        </w:rPr>
        <w:br w:type="page"/>
      </w:r>
    </w:p>
    <w:p w14:paraId="2157D1C7" w14:textId="77777777" w:rsidR="00F016A2" w:rsidRPr="007F1850" w:rsidRDefault="00F016A2" w:rsidP="00F016A2">
      <w:pPr>
        <w:spacing w:line="360" w:lineRule="auto"/>
        <w:contextualSpacing/>
        <w:jc w:val="center"/>
        <w:rPr>
          <w:rFonts w:ascii="GHEA Grapalat" w:hAnsi="GHEA Grapalat"/>
          <w:b/>
          <w:lang w:val="hy-AM"/>
        </w:rPr>
      </w:pPr>
      <w:r w:rsidRPr="007F1850">
        <w:rPr>
          <w:rFonts w:ascii="GHEA Grapalat" w:hAnsi="GHEA Grapalat"/>
          <w:b/>
        </w:rPr>
        <w:lastRenderedPageBreak/>
        <w:t>Порядок заполнения декларации</w:t>
      </w:r>
    </w:p>
    <w:p w14:paraId="41178EF1" w14:textId="77777777" w:rsidR="00F016A2" w:rsidRPr="007F1850" w:rsidRDefault="00F016A2" w:rsidP="00F016A2">
      <w:pPr>
        <w:pStyle w:val="ListParagraph"/>
        <w:numPr>
          <w:ilvl w:val="0"/>
          <w:numId w:val="26"/>
        </w:numPr>
        <w:spacing w:after="200" w:line="360" w:lineRule="auto"/>
        <w:ind w:left="0"/>
        <w:contextualSpacing/>
        <w:jc w:val="both"/>
        <w:rPr>
          <w:rFonts w:ascii="GHEA Grapalat" w:hAnsi="GHEA Grapalat"/>
        </w:rPr>
      </w:pPr>
      <w:r w:rsidRPr="007F1850">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FD3909D" w14:textId="77777777" w:rsidR="00F016A2" w:rsidRPr="007F1850"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7F1850">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5FA171" w14:textId="77777777" w:rsidR="00F016A2" w:rsidRPr="007F1850" w:rsidRDefault="00F016A2" w:rsidP="00F016A2">
      <w:pPr>
        <w:pStyle w:val="ListParagraph"/>
        <w:numPr>
          <w:ilvl w:val="0"/>
          <w:numId w:val="27"/>
        </w:numPr>
        <w:spacing w:after="200" w:line="360" w:lineRule="auto"/>
        <w:contextualSpacing/>
        <w:jc w:val="both"/>
        <w:rPr>
          <w:rFonts w:ascii="GHEA Grapalat" w:hAnsi="GHEA Grapalat"/>
        </w:rPr>
      </w:pPr>
      <w:r w:rsidRPr="007F1850">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9C12DB1" w14:textId="77777777" w:rsidR="00F016A2" w:rsidRPr="007F1850"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7F1850">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3029746" w14:textId="77777777" w:rsidR="00F016A2" w:rsidRPr="007F1850"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7F1850">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5722635" w14:textId="77777777" w:rsidR="00F016A2" w:rsidRPr="007F1850" w:rsidRDefault="00F016A2" w:rsidP="00F016A2">
      <w:pPr>
        <w:pStyle w:val="ListParagraph"/>
        <w:numPr>
          <w:ilvl w:val="0"/>
          <w:numId w:val="28"/>
        </w:numPr>
        <w:spacing w:after="200" w:line="360" w:lineRule="auto"/>
        <w:contextualSpacing/>
        <w:jc w:val="both"/>
        <w:rPr>
          <w:rFonts w:ascii="GHEA Grapalat" w:hAnsi="GHEA Grapalat"/>
        </w:rPr>
      </w:pPr>
      <w:r w:rsidRPr="007F1850">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730878F" w14:textId="77777777" w:rsidR="00F016A2" w:rsidRPr="007F1850" w:rsidRDefault="00F016A2" w:rsidP="00F016A2">
      <w:pPr>
        <w:pStyle w:val="ListParagraph"/>
        <w:numPr>
          <w:ilvl w:val="0"/>
          <w:numId w:val="28"/>
        </w:numPr>
        <w:spacing w:after="200" w:line="360" w:lineRule="auto"/>
        <w:contextualSpacing/>
        <w:jc w:val="both"/>
        <w:rPr>
          <w:rFonts w:ascii="GHEA Grapalat" w:hAnsi="GHEA Grapalat"/>
        </w:rPr>
      </w:pPr>
      <w:r w:rsidRPr="007F1850">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BCD5DA8" w14:textId="77777777" w:rsidR="00F016A2" w:rsidRPr="007F1850" w:rsidRDefault="00F016A2" w:rsidP="00F016A2">
      <w:pPr>
        <w:pStyle w:val="ListParagraph"/>
        <w:numPr>
          <w:ilvl w:val="0"/>
          <w:numId w:val="28"/>
        </w:numPr>
        <w:spacing w:after="200" w:line="360" w:lineRule="auto"/>
        <w:contextualSpacing/>
        <w:jc w:val="both"/>
        <w:rPr>
          <w:rFonts w:ascii="GHEA Grapalat" w:hAnsi="GHEA Grapalat"/>
        </w:rPr>
      </w:pPr>
      <w:r w:rsidRPr="007F1850">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8EAE4E" w14:textId="77777777" w:rsidR="00F016A2" w:rsidRPr="007F1850" w:rsidRDefault="00F016A2" w:rsidP="00F016A2">
      <w:pPr>
        <w:pStyle w:val="ListParagraph"/>
        <w:numPr>
          <w:ilvl w:val="0"/>
          <w:numId w:val="26"/>
        </w:numPr>
        <w:spacing w:after="200" w:line="360" w:lineRule="auto"/>
        <w:ind w:left="0"/>
        <w:contextualSpacing/>
        <w:jc w:val="both"/>
        <w:rPr>
          <w:rFonts w:ascii="GHEA Grapalat" w:hAnsi="GHEA Grapalat"/>
        </w:rPr>
      </w:pPr>
      <w:r w:rsidRPr="007F1850">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F1850">
        <w:rPr>
          <w:rFonts w:ascii="MS Mincho" w:eastAsia="MS Mincho" w:hAnsi="MS Mincho" w:cs="MS Mincho" w:hint="eastAsia"/>
        </w:rPr>
        <w:t>․</w:t>
      </w:r>
    </w:p>
    <w:p w14:paraId="6CC1A99E" w14:textId="77777777" w:rsidR="00F016A2" w:rsidRPr="007F1850"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7F1850">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9516F2" w14:textId="77777777" w:rsidR="00F016A2" w:rsidRPr="007F1850" w:rsidRDefault="00F016A2" w:rsidP="00F016A2">
      <w:pPr>
        <w:spacing w:line="360" w:lineRule="auto"/>
        <w:ind w:left="-360"/>
        <w:contextualSpacing/>
        <w:jc w:val="both"/>
        <w:rPr>
          <w:rFonts w:ascii="GHEA Grapalat" w:hAnsi="GHEA Grapalat"/>
        </w:rPr>
      </w:pPr>
      <w:r w:rsidRPr="007F1850">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9E2831" w14:textId="77777777" w:rsidR="00F016A2" w:rsidRPr="007F1850" w:rsidRDefault="00F016A2" w:rsidP="00F016A2">
      <w:pPr>
        <w:pStyle w:val="ListParagraph"/>
        <w:numPr>
          <w:ilvl w:val="0"/>
          <w:numId w:val="26"/>
        </w:numPr>
        <w:spacing w:after="200" w:line="360" w:lineRule="auto"/>
        <w:ind w:left="0"/>
        <w:contextualSpacing/>
        <w:jc w:val="both"/>
        <w:rPr>
          <w:rFonts w:ascii="GHEA Grapalat" w:hAnsi="GHEA Grapalat"/>
        </w:rPr>
      </w:pPr>
      <w:r w:rsidRPr="007F1850">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F1850">
        <w:rPr>
          <w:rFonts w:ascii="MS Mincho" w:eastAsia="MS Mincho" w:hAnsi="MS Mincho" w:cs="MS Mincho" w:hint="eastAsia"/>
        </w:rPr>
        <w:t>․</w:t>
      </w:r>
    </w:p>
    <w:p w14:paraId="7478B750" w14:textId="77777777" w:rsidR="00F016A2" w:rsidRPr="007F1850" w:rsidRDefault="00F016A2" w:rsidP="00F016A2">
      <w:pPr>
        <w:pStyle w:val="ListParagraph"/>
        <w:numPr>
          <w:ilvl w:val="0"/>
          <w:numId w:val="30"/>
        </w:numPr>
        <w:spacing w:after="200" w:line="360" w:lineRule="auto"/>
        <w:ind w:left="0"/>
        <w:contextualSpacing/>
        <w:jc w:val="both"/>
        <w:rPr>
          <w:rFonts w:ascii="GHEA Grapalat" w:hAnsi="GHEA Grapalat"/>
        </w:rPr>
      </w:pPr>
      <w:r w:rsidRPr="007F1850">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61D7E42" w14:textId="77777777" w:rsidR="00F016A2" w:rsidRPr="007F1850" w:rsidRDefault="00F016A2" w:rsidP="00F016A2">
      <w:pPr>
        <w:spacing w:line="360" w:lineRule="auto"/>
        <w:ind w:left="-375"/>
        <w:contextualSpacing/>
        <w:jc w:val="both"/>
        <w:rPr>
          <w:rFonts w:ascii="GHEA Grapalat" w:hAnsi="GHEA Grapalat"/>
          <w:highlight w:val="yellow"/>
        </w:rPr>
      </w:pPr>
      <w:r w:rsidRPr="007F1850">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481901B" w14:textId="77777777" w:rsidR="00F016A2" w:rsidRPr="007F1850" w:rsidRDefault="00F016A2" w:rsidP="00F016A2">
      <w:pPr>
        <w:spacing w:line="360" w:lineRule="auto"/>
        <w:ind w:left="-375"/>
        <w:contextualSpacing/>
        <w:jc w:val="both"/>
        <w:rPr>
          <w:rFonts w:ascii="GHEA Grapalat" w:hAnsi="GHEA Grapalat"/>
          <w:highlight w:val="yellow"/>
        </w:rPr>
      </w:pPr>
      <w:r w:rsidRPr="007F1850">
        <w:rPr>
          <w:rFonts w:ascii="GHEA Grapalat" w:hAnsi="GHEA Grapalat"/>
        </w:rPr>
        <w:t>3) в подразделе "Адрес учета лица" заполняется адрес места учета реального бенефициара;</w:t>
      </w:r>
    </w:p>
    <w:p w14:paraId="39822564" w14:textId="77777777" w:rsidR="00F016A2" w:rsidRPr="007F1850" w:rsidRDefault="00F016A2" w:rsidP="00F016A2">
      <w:pPr>
        <w:spacing w:line="360" w:lineRule="auto"/>
        <w:ind w:left="-375"/>
        <w:contextualSpacing/>
        <w:jc w:val="both"/>
        <w:rPr>
          <w:rFonts w:ascii="GHEA Grapalat" w:hAnsi="GHEA Grapalat"/>
          <w:highlight w:val="yellow"/>
        </w:rPr>
      </w:pPr>
      <w:r w:rsidRPr="007F1850">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0E12F0A" w14:textId="77777777" w:rsidR="00F016A2" w:rsidRPr="007F1850" w:rsidRDefault="00F016A2" w:rsidP="00F016A2">
      <w:pPr>
        <w:spacing w:line="360" w:lineRule="auto"/>
        <w:ind w:left="-375"/>
        <w:contextualSpacing/>
        <w:jc w:val="both"/>
        <w:rPr>
          <w:rFonts w:ascii="GHEA Grapalat" w:hAnsi="GHEA Grapalat"/>
        </w:rPr>
      </w:pPr>
      <w:r w:rsidRPr="007F1850">
        <w:rPr>
          <w:rFonts w:ascii="GHEA Grapalat" w:hAnsi="GHEA Grapalat"/>
        </w:rPr>
        <w:t xml:space="preserve">5) подраздел "Основания </w:t>
      </w:r>
      <w:r w:rsidRPr="007F1850">
        <w:rPr>
          <w:rFonts w:ascii="GHEA Grapalat" w:eastAsiaTheme="minorHAnsi" w:hAnsi="GHEA Grapalat" w:cstheme="minorBidi"/>
        </w:rPr>
        <w:t>являться</w:t>
      </w:r>
      <w:r w:rsidRPr="007F1850">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7F1850">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9D677EF" w14:textId="77777777" w:rsidR="00F016A2" w:rsidRPr="007F1850" w:rsidRDefault="00F016A2" w:rsidP="00F016A2">
      <w:pPr>
        <w:spacing w:line="360" w:lineRule="auto"/>
        <w:contextualSpacing/>
        <w:jc w:val="both"/>
        <w:rPr>
          <w:rFonts w:ascii="GHEA Grapalat" w:eastAsia="GHEA Grapalat" w:hAnsi="GHEA Grapalat" w:cs="GHEA Grapalat"/>
        </w:rPr>
      </w:pPr>
      <w:r w:rsidRPr="007F1850">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F1850">
        <w:rPr>
          <w:rFonts w:ascii="GHEA Grapalat" w:hAnsi="GHEA Grapalat"/>
          <w:lang w:val="hy-AM"/>
        </w:rPr>
        <w:t>Օ</w:t>
      </w:r>
      <w:r w:rsidRPr="007F1850">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F1850">
        <w:rPr>
          <w:rFonts w:ascii="GHEA Grapalat" w:hAnsi="GHEA Grapalat"/>
          <w:lang w:val="hy-AM"/>
        </w:rPr>
        <w:t>Օ</w:t>
      </w:r>
      <w:r w:rsidRPr="007F1850">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F1850">
        <w:rPr>
          <w:rFonts w:ascii="GHEA Grapalat" w:hAnsi="GHEA Grapalat"/>
          <w:lang w:val="hy-AM"/>
        </w:rPr>
        <w:t>Օ</w:t>
      </w:r>
      <w:r w:rsidRPr="007F1850">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F1850">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3C3FBD7" w14:textId="77777777" w:rsidR="00F016A2" w:rsidRPr="007F1850" w:rsidRDefault="00F016A2" w:rsidP="00F016A2">
      <w:pPr>
        <w:spacing w:line="360" w:lineRule="auto"/>
        <w:contextualSpacing/>
        <w:jc w:val="both"/>
        <w:rPr>
          <w:rFonts w:ascii="GHEA Grapalat" w:hAnsi="GHEA Grapalat"/>
          <w:lang w:val="hy-AM"/>
        </w:rPr>
      </w:pPr>
      <w:r w:rsidRPr="007F1850">
        <w:rPr>
          <w:rFonts w:ascii="GHEA Grapalat" w:hAnsi="GHEA Grapalat"/>
        </w:rPr>
        <w:t xml:space="preserve">б. в пункте </w:t>
      </w:r>
      <w:r w:rsidRPr="007F1850">
        <w:rPr>
          <w:rFonts w:ascii="GHEA Grapalat" w:eastAsia="GHEA Grapalat" w:hAnsi="GHEA Grapalat" w:cs="GHEA Grapalat"/>
        </w:rPr>
        <w:t>"</w:t>
      </w:r>
      <w:r w:rsidRPr="007F1850">
        <w:rPr>
          <w:rFonts w:ascii="GHEA Grapalat" w:hAnsi="GHEA Grapalat"/>
        </w:rPr>
        <w:t>б</w:t>
      </w:r>
      <w:r w:rsidRPr="007F1850">
        <w:rPr>
          <w:rFonts w:ascii="GHEA Grapalat" w:eastAsia="GHEA Grapalat" w:hAnsi="GHEA Grapalat" w:cs="GHEA Grapalat"/>
        </w:rPr>
        <w:t>"</w:t>
      </w:r>
      <w:r w:rsidRPr="007F1850">
        <w:rPr>
          <w:rFonts w:ascii="GHEA Grapalat" w:hAnsi="GHEA Grapalat"/>
        </w:rPr>
        <w:t xml:space="preserve"> этого подраздела делается отметка, если лицо по смыслу пункта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не является реальным бенефициаром Организации, но контролирует </w:t>
      </w:r>
      <w:r w:rsidRPr="007F1850">
        <w:rPr>
          <w:rFonts w:ascii="GHEA Grapalat" w:hAnsi="GHEA Grapalat"/>
          <w:lang w:val="hy-AM"/>
        </w:rPr>
        <w:t>Օ</w:t>
      </w:r>
      <w:r w:rsidRPr="007F1850">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0A15626"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lastRenderedPageBreak/>
        <w:t>в</w:t>
      </w:r>
      <w:r w:rsidRPr="007F1850">
        <w:rPr>
          <w:rFonts w:ascii="GHEA Grapalat" w:hAnsi="GHEA Grapalat"/>
          <w:lang w:val="hy-AM"/>
        </w:rPr>
        <w:t xml:space="preserve">. </w:t>
      </w:r>
      <w:r w:rsidRPr="007F1850">
        <w:rPr>
          <w:rFonts w:ascii="GHEA Grapalat" w:hAnsi="GHEA Grapalat"/>
        </w:rPr>
        <w:t>в</w:t>
      </w:r>
      <w:r w:rsidRPr="007F1850">
        <w:rPr>
          <w:rFonts w:ascii="GHEA Grapalat" w:hAnsi="GHEA Grapalat"/>
          <w:lang w:val="hy-AM"/>
        </w:rPr>
        <w:t xml:space="preserve"> пункте </w:t>
      </w:r>
      <w:r w:rsidRPr="007F1850">
        <w:rPr>
          <w:rFonts w:ascii="GHEA Grapalat" w:eastAsia="GHEA Grapalat" w:hAnsi="GHEA Grapalat" w:cs="GHEA Grapalat"/>
        </w:rPr>
        <w:t>"</w:t>
      </w:r>
      <w:r w:rsidRPr="007F1850">
        <w:rPr>
          <w:rFonts w:ascii="GHEA Grapalat" w:hAnsi="GHEA Grapalat"/>
        </w:rPr>
        <w:t>в</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F1850">
        <w:rPr>
          <w:rFonts w:ascii="GHEA Grapalat" w:hAnsi="GHEA Grapalat"/>
        </w:rPr>
        <w:t>О</w:t>
      </w:r>
      <w:r w:rsidRPr="007F1850">
        <w:rPr>
          <w:rFonts w:ascii="GHEA Grapalat" w:hAnsi="GHEA Grapalat"/>
          <w:lang w:val="hy-AM"/>
        </w:rPr>
        <w:t xml:space="preserve">рганизации, в случае если не имеется физическое лицо, соответствующее требованиям пунктов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 xml:space="preserve">и </w:t>
      </w:r>
      <w:r w:rsidRPr="007F1850">
        <w:rPr>
          <w:rFonts w:ascii="GHEA Grapalat" w:eastAsia="GHEA Grapalat" w:hAnsi="GHEA Grapalat" w:cs="GHEA Grapalat"/>
        </w:rPr>
        <w:t>"</w:t>
      </w:r>
      <w:r w:rsidRPr="007F1850">
        <w:rPr>
          <w:rFonts w:ascii="GHEA Grapalat" w:hAnsi="GHEA Grapalat"/>
        </w:rPr>
        <w:t>б</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этого подраздела</w:t>
      </w:r>
      <w:r w:rsidRPr="007F1850">
        <w:rPr>
          <w:rFonts w:ascii="GHEA Grapalat" w:hAnsi="GHEA Grapalat"/>
        </w:rPr>
        <w:t>.</w:t>
      </w:r>
    </w:p>
    <w:p w14:paraId="7872D0FC" w14:textId="77777777" w:rsidR="00F016A2" w:rsidRPr="007F1850" w:rsidRDefault="00F016A2" w:rsidP="00F016A2">
      <w:pPr>
        <w:spacing w:line="360" w:lineRule="auto"/>
        <w:contextualSpacing/>
        <w:jc w:val="both"/>
        <w:rPr>
          <w:rFonts w:ascii="GHEA Grapalat" w:hAnsi="GHEA Grapalat" w:cs="Cambria Math"/>
        </w:rPr>
      </w:pPr>
      <w:r w:rsidRPr="007F1850">
        <w:rPr>
          <w:rFonts w:ascii="GHEA Grapalat" w:hAnsi="GHEA Grapalat"/>
          <w:lang w:val="hy-AM"/>
        </w:rPr>
        <w:t xml:space="preserve">6) </w:t>
      </w:r>
      <w:r w:rsidRPr="007F1850">
        <w:rPr>
          <w:rFonts w:ascii="GHEA Grapalat" w:hAnsi="GHEA Grapalat"/>
        </w:rPr>
        <w:t>П</w:t>
      </w:r>
      <w:r w:rsidRPr="007F1850">
        <w:rPr>
          <w:rFonts w:ascii="GHEA Grapalat" w:hAnsi="GHEA Grapalat"/>
          <w:lang w:val="hy-AM"/>
        </w:rPr>
        <w:t xml:space="preserve">одраздел </w:t>
      </w:r>
      <w:r w:rsidRPr="007F1850">
        <w:rPr>
          <w:rFonts w:ascii="GHEA Grapalat" w:eastAsia="GHEA Grapalat" w:hAnsi="GHEA Grapalat" w:cs="GHEA Grapalat"/>
        </w:rPr>
        <w:t>"</w:t>
      </w:r>
      <w:r w:rsidRPr="007F1850">
        <w:rPr>
          <w:rFonts w:ascii="GHEA Grapalat" w:hAnsi="GHEA Grapalat"/>
        </w:rPr>
        <w:t>О</w:t>
      </w:r>
      <w:r w:rsidRPr="007F1850">
        <w:rPr>
          <w:rFonts w:ascii="GHEA Grapalat" w:hAnsi="GHEA Grapalat"/>
          <w:lang w:val="hy-AM"/>
        </w:rPr>
        <w:t xml:space="preserve">снования </w:t>
      </w:r>
      <w:r w:rsidRPr="007F1850">
        <w:rPr>
          <w:rFonts w:ascii="GHEA Grapalat" w:hAnsi="GHEA Grapalat"/>
        </w:rPr>
        <w:t>являться</w:t>
      </w:r>
      <w:r w:rsidRPr="007F1850">
        <w:rPr>
          <w:rFonts w:ascii="GHEA Grapalat" w:hAnsi="GHEA Grapalat"/>
          <w:lang w:val="hy-AM"/>
        </w:rPr>
        <w:t xml:space="preserve"> реальн</w:t>
      </w:r>
      <w:r w:rsidRPr="007F1850">
        <w:rPr>
          <w:rFonts w:ascii="GHEA Grapalat" w:hAnsi="GHEA Grapalat"/>
        </w:rPr>
        <w:t>ым</w:t>
      </w:r>
      <w:r w:rsidRPr="007F1850">
        <w:rPr>
          <w:rFonts w:ascii="GHEA Grapalat" w:hAnsi="GHEA Grapalat"/>
          <w:lang w:val="hy-AM"/>
        </w:rPr>
        <w:t xml:space="preserve"> </w:t>
      </w:r>
      <w:r w:rsidRPr="007F1850">
        <w:rPr>
          <w:rFonts w:ascii="GHEA Grapalat" w:hAnsi="GHEA Grapalat"/>
        </w:rPr>
        <w:t>бенефициаром</w:t>
      </w:r>
      <w:r w:rsidRPr="007F1850">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F1850">
        <w:rPr>
          <w:rFonts w:ascii="GHEA Grapalat" w:hAnsi="GHEA Grapalat"/>
        </w:rPr>
        <w:t xml:space="preserve"> </w:t>
      </w:r>
      <w:r w:rsidRPr="007F1850">
        <w:rPr>
          <w:rFonts w:ascii="GHEA Grapalat" w:hAnsi="GHEA Grapalat"/>
          <w:lang w:val="hy-AM"/>
        </w:rPr>
        <w:t xml:space="preserve">Раскрытие реальных </w:t>
      </w:r>
      <w:r w:rsidRPr="007F1850">
        <w:rPr>
          <w:rFonts w:ascii="GHEA Grapalat" w:hAnsi="GHEA Grapalat"/>
        </w:rPr>
        <w:t>бенефициаров</w:t>
      </w:r>
      <w:r w:rsidRPr="007F1850">
        <w:rPr>
          <w:rFonts w:ascii="GHEA Grapalat" w:hAnsi="GHEA Grapalat"/>
          <w:lang w:val="hy-AM"/>
        </w:rPr>
        <w:t xml:space="preserve"> осуществляется по критериям, установленным Кодексом О недрах</w:t>
      </w:r>
      <w:r w:rsidRPr="007F1850">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F1850">
        <w:rPr>
          <w:rFonts w:ascii="GHEA Grapalat" w:hAnsi="GHEA Grapalat" w:cs="Cambria Math"/>
        </w:rPr>
        <w:t>:</w:t>
      </w:r>
    </w:p>
    <w:p w14:paraId="67C84403"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а. в пункте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hAnsi="GHEA Grapalat"/>
        </w:rPr>
        <w:t xml:space="preserve"> подпункта 5 пункта 4 настоящего Порядка;</w:t>
      </w:r>
    </w:p>
    <w:p w14:paraId="08E619A9" w14:textId="77777777" w:rsidR="00F016A2" w:rsidRPr="007F1850" w:rsidRDefault="00F016A2" w:rsidP="00F016A2">
      <w:pPr>
        <w:spacing w:line="360" w:lineRule="auto"/>
        <w:contextualSpacing/>
        <w:jc w:val="both"/>
        <w:rPr>
          <w:rFonts w:ascii="GHEA Grapalat" w:hAnsi="GHEA Grapalat"/>
          <w:lang w:val="hy-AM"/>
        </w:rPr>
      </w:pPr>
      <w:r w:rsidRPr="007F1850">
        <w:rPr>
          <w:rFonts w:ascii="GHEA Grapalat" w:hAnsi="GHEA Grapalat"/>
          <w:lang w:val="hy-AM"/>
        </w:rPr>
        <w:t xml:space="preserve">б.в пункте </w:t>
      </w:r>
      <w:r w:rsidRPr="007F1850">
        <w:rPr>
          <w:rFonts w:ascii="GHEA Grapalat" w:eastAsia="GHEA Grapalat" w:hAnsi="GHEA Grapalat" w:cs="GHEA Grapalat"/>
        </w:rPr>
        <w:t>"</w:t>
      </w:r>
      <w:r w:rsidRPr="007F1850">
        <w:rPr>
          <w:rFonts w:ascii="GHEA Grapalat" w:hAnsi="GHEA Grapalat"/>
        </w:rPr>
        <w:t>б</w:t>
      </w:r>
      <w:r w:rsidRPr="007F1850">
        <w:rPr>
          <w:rFonts w:ascii="GHEA Grapalat" w:eastAsia="GHEA Grapalat" w:hAnsi="GHEA Grapalat" w:cs="GHEA Grapalat"/>
        </w:rPr>
        <w:t>"</w:t>
      </w:r>
      <w:r w:rsidRPr="007F1850">
        <w:rPr>
          <w:rFonts w:ascii="GHEA Grapalat" w:hAnsi="GHEA Grapalat"/>
        </w:rPr>
        <w:t xml:space="preserve"> </w:t>
      </w:r>
      <w:r w:rsidRPr="007F1850">
        <w:rPr>
          <w:rFonts w:ascii="GHEA Grapalat" w:hAnsi="GHEA Grapalat"/>
          <w:lang w:val="hy-AM"/>
        </w:rPr>
        <w:t xml:space="preserve">этого подраздела производится отметка, если лицо имеет право назначать или </w:t>
      </w:r>
      <w:r w:rsidRPr="007F1850">
        <w:rPr>
          <w:rFonts w:ascii="GHEA Grapalat" w:hAnsi="GHEA Grapalat"/>
        </w:rPr>
        <w:t>отстраня</w:t>
      </w:r>
      <w:r w:rsidRPr="007F1850">
        <w:rPr>
          <w:rFonts w:ascii="GHEA Grapalat" w:hAnsi="GHEA Grapalat"/>
          <w:lang w:val="hy-AM"/>
        </w:rPr>
        <w:t>ть большинство членов органов управления юридического лица;</w:t>
      </w:r>
    </w:p>
    <w:p w14:paraId="7E731174"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в. В пункте </w:t>
      </w:r>
      <w:r w:rsidRPr="007F1850">
        <w:rPr>
          <w:rFonts w:ascii="GHEA Grapalat" w:eastAsia="GHEA Grapalat" w:hAnsi="GHEA Grapalat" w:cs="GHEA Grapalat"/>
        </w:rPr>
        <w:t>"</w:t>
      </w:r>
      <w:r w:rsidRPr="007F1850">
        <w:rPr>
          <w:rFonts w:ascii="GHEA Grapalat" w:hAnsi="GHEA Grapalat"/>
        </w:rPr>
        <w:t>в</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F717DAA"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г. в пункте </w:t>
      </w:r>
      <w:r w:rsidRPr="007F1850">
        <w:rPr>
          <w:rFonts w:ascii="GHEA Grapalat" w:eastAsia="GHEA Grapalat" w:hAnsi="GHEA Grapalat" w:cs="GHEA Grapalat"/>
        </w:rPr>
        <w:t>"</w:t>
      </w:r>
      <w:r w:rsidRPr="007F1850">
        <w:rPr>
          <w:rFonts w:ascii="GHEA Grapalat" w:hAnsi="GHEA Grapalat"/>
        </w:rPr>
        <w:t>г</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лицо по смыслу пунктов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w:t>
      </w:r>
      <w:r w:rsidRPr="007F1850">
        <w:rPr>
          <w:rFonts w:ascii="GHEA Grapalat" w:eastAsia="GHEA Grapalat" w:hAnsi="GHEA Grapalat" w:cs="GHEA Grapalat"/>
          <w:lang w:val="hy-AM"/>
        </w:rPr>
        <w:t xml:space="preserve"> </w:t>
      </w:r>
      <w:r w:rsidRPr="007F1850">
        <w:rPr>
          <w:rFonts w:ascii="GHEA Grapalat" w:hAnsi="GHEA Grapalat"/>
        </w:rPr>
        <w:t>-</w:t>
      </w:r>
      <w:r w:rsidRPr="007F1850">
        <w:rPr>
          <w:rFonts w:ascii="GHEA Grapalat" w:hAnsi="GHEA Grapalat"/>
          <w:lang w:val="hy-AM"/>
        </w:rPr>
        <w:t xml:space="preserve"> </w:t>
      </w:r>
      <w:r w:rsidRPr="007F1850">
        <w:rPr>
          <w:rFonts w:ascii="GHEA Grapalat" w:eastAsia="GHEA Grapalat" w:hAnsi="GHEA Grapalat" w:cs="GHEA Grapalat"/>
        </w:rPr>
        <w:t>"</w:t>
      </w:r>
      <w:r w:rsidRPr="007F1850">
        <w:rPr>
          <w:rFonts w:ascii="GHEA Grapalat" w:hAnsi="GHEA Grapalat"/>
        </w:rPr>
        <w:t>в</w:t>
      </w:r>
      <w:r w:rsidRPr="007F1850">
        <w:rPr>
          <w:rFonts w:ascii="GHEA Grapalat" w:eastAsia="GHEA Grapalat" w:hAnsi="GHEA Grapalat" w:cs="GHEA Grapalat"/>
        </w:rPr>
        <w:t>"</w:t>
      </w:r>
      <w:r w:rsidRPr="007F1850">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FEE933C"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д. в пункте </w:t>
      </w:r>
      <w:r w:rsidRPr="007F1850">
        <w:rPr>
          <w:rFonts w:ascii="GHEA Grapalat" w:eastAsia="GHEA Grapalat" w:hAnsi="GHEA Grapalat" w:cs="GHEA Grapalat"/>
        </w:rPr>
        <w:t>"</w:t>
      </w:r>
      <w:r w:rsidRPr="007F1850">
        <w:rPr>
          <w:rFonts w:ascii="GHEA Grapalat" w:hAnsi="GHEA Grapalat"/>
        </w:rPr>
        <w:t>д</w:t>
      </w:r>
      <w:r w:rsidRPr="007F1850">
        <w:rPr>
          <w:rFonts w:ascii="GHEA Grapalat" w:eastAsia="GHEA Grapalat" w:hAnsi="GHEA Grapalat" w:cs="GHEA Grapalat"/>
        </w:rPr>
        <w:t>"</w:t>
      </w:r>
      <w:r w:rsidRPr="007F1850">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7F1850">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7F1850">
        <w:rPr>
          <w:rFonts w:ascii="GHEA Grapalat" w:eastAsia="GHEA Grapalat" w:hAnsi="GHEA Grapalat" w:cs="GHEA Grapalat"/>
        </w:rPr>
        <w:t>"</w:t>
      </w:r>
      <w:r w:rsidRPr="007F1850">
        <w:rPr>
          <w:rFonts w:ascii="GHEA Grapalat" w:hAnsi="GHEA Grapalat"/>
        </w:rPr>
        <w:t>а</w:t>
      </w:r>
      <w:r w:rsidRPr="007F1850">
        <w:rPr>
          <w:rFonts w:ascii="GHEA Grapalat" w:eastAsia="GHEA Grapalat" w:hAnsi="GHEA Grapalat" w:cs="GHEA Grapalat"/>
        </w:rPr>
        <w:t xml:space="preserve">" </w:t>
      </w:r>
      <w:r w:rsidRPr="007F1850">
        <w:rPr>
          <w:rFonts w:ascii="GHEA Grapalat" w:hAnsi="GHEA Grapalat"/>
        </w:rPr>
        <w:t xml:space="preserve">- </w:t>
      </w:r>
      <w:r w:rsidRPr="007F1850">
        <w:rPr>
          <w:rFonts w:ascii="GHEA Grapalat" w:eastAsia="GHEA Grapalat" w:hAnsi="GHEA Grapalat" w:cs="GHEA Grapalat"/>
        </w:rPr>
        <w:t>"</w:t>
      </w:r>
      <w:r w:rsidRPr="007F1850">
        <w:rPr>
          <w:rFonts w:ascii="GHEA Grapalat" w:hAnsi="GHEA Grapalat"/>
        </w:rPr>
        <w:t>г</w:t>
      </w:r>
      <w:r w:rsidRPr="007F1850">
        <w:rPr>
          <w:rFonts w:ascii="GHEA Grapalat" w:eastAsia="GHEA Grapalat" w:hAnsi="GHEA Grapalat" w:cs="GHEA Grapalat"/>
        </w:rPr>
        <w:t>"</w:t>
      </w:r>
      <w:r w:rsidRPr="007F1850">
        <w:rPr>
          <w:rFonts w:ascii="GHEA Grapalat" w:hAnsi="GHEA Grapalat"/>
        </w:rPr>
        <w:t xml:space="preserve"> этого подраздела.</w:t>
      </w:r>
    </w:p>
    <w:p w14:paraId="5E9352A4"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F1850">
        <w:rPr>
          <w:rFonts w:ascii="GHEA Grapalat" w:hAnsi="GHEA Grapalat"/>
          <w:lang w:val="hy-AM"/>
        </w:rPr>
        <w:t>Օ</w:t>
      </w:r>
      <w:r w:rsidRPr="007F1850">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D6425B" w14:textId="77777777" w:rsidR="00F016A2" w:rsidRPr="007F1850" w:rsidRDefault="00F016A2" w:rsidP="00F016A2">
      <w:pPr>
        <w:spacing w:line="360" w:lineRule="auto"/>
        <w:contextualSpacing/>
        <w:jc w:val="both"/>
        <w:rPr>
          <w:rFonts w:ascii="GHEA Grapalat" w:eastAsia="GHEA Grapalat" w:hAnsi="GHEA Grapalat" w:cs="GHEA Grapalat"/>
        </w:rPr>
      </w:pPr>
      <w:r w:rsidRPr="007F1850">
        <w:rPr>
          <w:rFonts w:ascii="GHEA Grapalat" w:eastAsia="GHEA Grapalat" w:hAnsi="GHEA Grapalat" w:cs="GHEA Grapalat"/>
        </w:rPr>
        <w:t>8) в подразделе</w:t>
      </w:r>
      <w:r w:rsidRPr="007F1850">
        <w:rPr>
          <w:rFonts w:ascii="GHEA Grapalat" w:eastAsia="GHEA Grapalat" w:hAnsi="GHEA Grapalat" w:cs="GHEA Grapalat"/>
          <w:lang w:val="hy-AM"/>
        </w:rPr>
        <w:t xml:space="preserve"> </w:t>
      </w:r>
      <w:r w:rsidRPr="007F1850">
        <w:rPr>
          <w:rFonts w:ascii="GHEA Grapalat" w:eastAsia="GHEA Grapalat" w:hAnsi="GHEA Grapalat" w:cs="GHEA Grapalat"/>
        </w:rPr>
        <w:t xml:space="preserve">"Контактные данные реального </w:t>
      </w:r>
      <w:r w:rsidRPr="007F1850">
        <w:rPr>
          <w:rFonts w:ascii="GHEA Grapalat" w:hAnsi="GHEA Grapalat"/>
        </w:rPr>
        <w:t>бенефициара</w:t>
      </w:r>
      <w:r w:rsidRPr="007F1850">
        <w:rPr>
          <w:rFonts w:ascii="GHEA Grapalat" w:eastAsia="GHEA Grapalat" w:hAnsi="GHEA Grapalat" w:cs="GHEA Grapalat"/>
        </w:rPr>
        <w:t xml:space="preserve">" заполняются адрес электронной почты и номер телефона реального </w:t>
      </w:r>
      <w:r w:rsidRPr="007F1850">
        <w:rPr>
          <w:rFonts w:ascii="GHEA Grapalat" w:hAnsi="GHEA Grapalat"/>
        </w:rPr>
        <w:t>бенефициара</w:t>
      </w:r>
      <w:r w:rsidRPr="007F1850">
        <w:rPr>
          <w:rFonts w:ascii="GHEA Grapalat" w:eastAsia="GHEA Grapalat" w:hAnsi="GHEA Grapalat" w:cs="GHEA Grapalat"/>
        </w:rPr>
        <w:t>.</w:t>
      </w:r>
    </w:p>
    <w:p w14:paraId="3ABC82A9"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5. Раздел 5 декларации (Промежуточные юридические лица) заполняется, </w:t>
      </w:r>
    </w:p>
    <w:p w14:paraId="6CED72EC"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F1850">
        <w:rPr>
          <w:rFonts w:ascii="MS Mincho" w:eastAsia="MS Mincho" w:hAnsi="MS Mincho" w:cs="MS Mincho" w:hint="eastAsia"/>
        </w:rPr>
        <w:t>․</w:t>
      </w:r>
    </w:p>
    <w:p w14:paraId="6C5EA64B"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1) в подразделе</w:t>
      </w:r>
      <w:r w:rsidRPr="007F1850">
        <w:rPr>
          <w:rFonts w:ascii="GHEA Grapalat" w:hAnsi="GHEA Grapalat"/>
          <w:lang w:val="hy-AM"/>
        </w:rPr>
        <w:t xml:space="preserve"> </w:t>
      </w:r>
      <w:r w:rsidRPr="007F1850">
        <w:rPr>
          <w:rFonts w:ascii="GHEA Grapalat" w:eastAsia="GHEA Grapalat" w:hAnsi="GHEA Grapalat" w:cs="GHEA Grapalat"/>
        </w:rPr>
        <w:t>"</w:t>
      </w:r>
      <w:r w:rsidRPr="007F1850">
        <w:rPr>
          <w:rFonts w:ascii="GHEA Grapalat" w:hAnsi="GHEA Grapalat"/>
        </w:rPr>
        <w:t>Данные организации"</w:t>
      </w:r>
      <w:r w:rsidRPr="007F1850">
        <w:rPr>
          <w:rFonts w:ascii="GHEA Grapalat" w:hAnsi="GHEA Grapalat"/>
          <w:lang w:val="hy-AM"/>
        </w:rPr>
        <w:t xml:space="preserve"> </w:t>
      </w:r>
      <w:r w:rsidRPr="007F1850">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61E6E15"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7F1850">
        <w:rPr>
          <w:rFonts w:ascii="GHEA Grapalat" w:hAnsi="GHEA Grapalat"/>
        </w:rPr>
        <w:lastRenderedPageBreak/>
        <w:t>полностью контролирующего Организацию, этот подраздел не подлежит заполнению.</w:t>
      </w:r>
    </w:p>
    <w:p w14:paraId="5871BF38"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3) Подраздел</w:t>
      </w:r>
      <w:r w:rsidRPr="007F1850">
        <w:rPr>
          <w:rFonts w:ascii="GHEA Grapalat" w:hAnsi="GHEA Grapalat"/>
          <w:lang w:val="hy-AM"/>
        </w:rPr>
        <w:t xml:space="preserve"> </w:t>
      </w:r>
      <w:r w:rsidRPr="007F1850">
        <w:rPr>
          <w:rFonts w:ascii="GHEA Grapalat" w:eastAsia="GHEA Grapalat" w:hAnsi="GHEA Grapalat" w:cs="GHEA Grapalat"/>
        </w:rPr>
        <w:t>"</w:t>
      </w:r>
      <w:r w:rsidRPr="007F1850">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EC1ABE6"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 xml:space="preserve">6. Раздел 6 декларации (Дополнительные </w:t>
      </w:r>
      <w:r w:rsidR="007F4126" w:rsidRPr="007F1850">
        <w:rPr>
          <w:rFonts w:ascii="GHEA Grapalat" w:hAnsi="GHEA Grapalat"/>
        </w:rPr>
        <w:t>примечания</w:t>
      </w:r>
      <w:r w:rsidRPr="007F1850">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6EC6742" w14:textId="77777777" w:rsidR="00F016A2" w:rsidRPr="007F1850" w:rsidRDefault="00F016A2" w:rsidP="00F016A2">
      <w:pPr>
        <w:spacing w:line="360" w:lineRule="auto"/>
        <w:contextualSpacing/>
        <w:jc w:val="both"/>
        <w:rPr>
          <w:rFonts w:ascii="GHEA Grapalat" w:hAnsi="GHEA Grapalat"/>
        </w:rPr>
      </w:pPr>
      <w:r w:rsidRPr="007F1850">
        <w:rPr>
          <w:rFonts w:ascii="GHEA Grapalat" w:hAnsi="GHEA Grapalat"/>
        </w:rPr>
        <w:t>7. Декларация заполняется и подписывается лицом, подающим заявку.</w:t>
      </w:r>
      <w:r w:rsidRPr="007F1850">
        <w:rPr>
          <w:rFonts w:ascii="GHEA Grapalat" w:hAnsi="GHEA Grapalat"/>
          <w:lang w:val="hy-AM"/>
        </w:rPr>
        <w:t xml:space="preserve"> </w:t>
      </w:r>
    </w:p>
    <w:p w14:paraId="3641F424" w14:textId="77777777" w:rsidR="00F016A2" w:rsidRPr="007F1850" w:rsidRDefault="00F016A2" w:rsidP="00F016A2">
      <w:pPr>
        <w:contextualSpacing/>
        <w:jc w:val="both"/>
        <w:rPr>
          <w:rFonts w:ascii="GHEA Grapalat" w:hAnsi="GHEA Grapalat"/>
          <w:i/>
          <w:sz w:val="18"/>
          <w:szCs w:val="18"/>
        </w:rPr>
      </w:pPr>
      <w:r w:rsidRPr="007F1850">
        <w:rPr>
          <w:rFonts w:ascii="GHEA Grapalat" w:hAnsi="GHEA Grapalat"/>
          <w:sz w:val="18"/>
          <w:szCs w:val="18"/>
        </w:rPr>
        <w:t xml:space="preserve">* </w:t>
      </w:r>
      <w:r w:rsidRPr="007F1850">
        <w:rPr>
          <w:rFonts w:ascii="GHEA Grapalat" w:hAnsi="GHEA Grapalat"/>
          <w:i/>
          <w:sz w:val="18"/>
          <w:szCs w:val="18"/>
        </w:rPr>
        <w:t>заполняется секретарем комиссии до публикации приглашения в бюллетене:</w:t>
      </w:r>
    </w:p>
    <w:p w14:paraId="1B3FE684" w14:textId="77777777" w:rsidR="00F016A2" w:rsidRPr="007F1850" w:rsidRDefault="00F016A2" w:rsidP="00F016A2">
      <w:pPr>
        <w:contextualSpacing/>
        <w:jc w:val="both"/>
        <w:rPr>
          <w:rFonts w:ascii="GHEA Grapalat" w:hAnsi="GHEA Grapalat"/>
          <w:i/>
          <w:sz w:val="18"/>
          <w:szCs w:val="18"/>
        </w:rPr>
      </w:pPr>
      <w:r w:rsidRPr="007F1850">
        <w:rPr>
          <w:rFonts w:ascii="GHEA Grapalat" w:hAnsi="GHEA Grapalat"/>
          <w:i/>
          <w:sz w:val="18"/>
          <w:szCs w:val="18"/>
        </w:rPr>
        <w:t>** Приложение 1.2 не представляется участником</w:t>
      </w:r>
      <w:r w:rsidR="00DB39A5" w:rsidRPr="007F1850">
        <w:rPr>
          <w:rFonts w:ascii="GHEA Grapalat" w:hAnsi="GHEA Grapalat"/>
          <w:i/>
          <w:sz w:val="18"/>
          <w:szCs w:val="18"/>
          <w:lang w:val="hy-AM"/>
        </w:rPr>
        <w:t xml:space="preserve">, </w:t>
      </w:r>
      <w:r w:rsidR="00302841" w:rsidRPr="007F1850">
        <w:rPr>
          <w:rFonts w:ascii="GHEA Grapalat" w:hAnsi="GHEA Grapalat"/>
          <w:i/>
          <w:sz w:val="18"/>
          <w:szCs w:val="18"/>
        </w:rPr>
        <w:t>если он является резидентом РА,</w:t>
      </w:r>
      <w:r w:rsidRPr="007F1850">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D7B1CD5" w14:textId="77777777" w:rsidR="00B2572B" w:rsidRPr="007F1850" w:rsidRDefault="00AF0EF7" w:rsidP="00B013C0">
      <w:pPr>
        <w:jc w:val="right"/>
        <w:rPr>
          <w:rFonts w:ascii="GHEA Grapalat" w:hAnsi="GHEA Grapalat" w:cs="Arial"/>
          <w:b/>
        </w:rPr>
      </w:pPr>
      <w:r w:rsidRPr="007F1850">
        <w:rPr>
          <w:rFonts w:ascii="GHEA Grapalat" w:hAnsi="GHEA Grapalat"/>
          <w:b/>
        </w:rPr>
        <w:br w:type="page"/>
      </w:r>
      <w:r w:rsidR="00B2572B" w:rsidRPr="007F1850">
        <w:rPr>
          <w:rFonts w:ascii="GHEA Grapalat" w:hAnsi="GHEA Grapalat"/>
          <w:b/>
        </w:rPr>
        <w:lastRenderedPageBreak/>
        <w:t xml:space="preserve">Приложение № </w:t>
      </w:r>
      <w:r w:rsidR="00B048B2" w:rsidRPr="007F1850">
        <w:rPr>
          <w:rFonts w:ascii="GHEA Grapalat" w:hAnsi="GHEA Grapalat"/>
          <w:b/>
        </w:rPr>
        <w:t>2</w:t>
      </w:r>
    </w:p>
    <w:p w14:paraId="10C5CAD8"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0F037C7D" w14:textId="59D1F160"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17209" w:rsidRPr="00817209">
        <w:rPr>
          <w:rFonts w:ascii="GHEA Grapalat" w:hAnsi="GHEA Grapalat" w:cs="Sylfaen"/>
          <w:lang w:val="es-ES"/>
        </w:rPr>
        <w:t>ՏԻԳՐԱՆՅԱՆ-ԳՀԱՊՁԲ-26/04</w:t>
      </w:r>
    </w:p>
    <w:p w14:paraId="71B44BFF" w14:textId="77777777" w:rsidR="00B2572B" w:rsidRPr="007F1850" w:rsidRDefault="00B2572B" w:rsidP="00B46D58">
      <w:pPr>
        <w:widowControl w:val="0"/>
        <w:spacing w:after="120"/>
        <w:ind w:firstLine="567"/>
        <w:jc w:val="center"/>
        <w:rPr>
          <w:rFonts w:ascii="GHEA Grapalat" w:hAnsi="GHEA Grapalat"/>
        </w:rPr>
      </w:pPr>
    </w:p>
    <w:p w14:paraId="2CD45F36" w14:textId="77777777" w:rsidR="00B2572B" w:rsidRPr="007F1850" w:rsidRDefault="00B2572B" w:rsidP="00B46D58">
      <w:pPr>
        <w:widowControl w:val="0"/>
        <w:spacing w:after="120"/>
        <w:ind w:left="-66"/>
        <w:jc w:val="center"/>
        <w:rPr>
          <w:rFonts w:ascii="GHEA Grapalat" w:hAnsi="GHEA Grapalat"/>
          <w:b/>
        </w:rPr>
      </w:pPr>
      <w:r w:rsidRPr="007F1850">
        <w:rPr>
          <w:rFonts w:ascii="GHEA Grapalat" w:hAnsi="GHEA Grapalat"/>
          <w:b/>
        </w:rPr>
        <w:t>ЦЕНОВОЕ ПРЕДЛОЖЕНИЕ</w:t>
      </w:r>
    </w:p>
    <w:p w14:paraId="6A5571E8" w14:textId="77777777" w:rsidR="00B2572B" w:rsidRPr="007F1850" w:rsidRDefault="00B2572B" w:rsidP="00B46D58">
      <w:pPr>
        <w:widowControl w:val="0"/>
        <w:spacing w:after="120"/>
        <w:ind w:firstLine="567"/>
        <w:jc w:val="center"/>
        <w:rPr>
          <w:rFonts w:ascii="GHEA Grapalat" w:hAnsi="GHEA Grapalat"/>
        </w:rPr>
      </w:pPr>
    </w:p>
    <w:p w14:paraId="6AFFC292" w14:textId="5705319F" w:rsidR="005744FC" w:rsidRPr="007F1850" w:rsidRDefault="00B2572B" w:rsidP="00F46FA3">
      <w:pPr>
        <w:widowControl w:val="0"/>
        <w:spacing w:after="120"/>
        <w:jc w:val="both"/>
        <w:rPr>
          <w:rFonts w:ascii="GHEA Grapalat" w:hAnsi="GHEA Grapalat"/>
        </w:rPr>
      </w:pPr>
      <w:r w:rsidRPr="007F1850">
        <w:rPr>
          <w:rFonts w:ascii="GHEA Grapalat" w:hAnsi="GHEA Grapalat"/>
          <w:spacing w:val="-6"/>
        </w:rPr>
        <w:t xml:space="preserve">Рассмотрев приглашение на открытый конкурс под кодом </w:t>
      </w:r>
      <w:r w:rsidR="00817209" w:rsidRPr="00817209">
        <w:rPr>
          <w:rFonts w:ascii="GHEA Grapalat" w:hAnsi="GHEA Grapalat" w:cs="Sylfaen"/>
          <w:lang w:val="es-ES"/>
        </w:rPr>
        <w:t>ՏԻԳՐԱՆՅԱՆ-ԳՀԱՊՁԲ-26/04</w:t>
      </w:r>
      <w:r w:rsidR="00F46FA3">
        <w:rPr>
          <w:rFonts w:ascii="GHEA Grapalat" w:hAnsi="GHEA Grapalat" w:cs="Sylfaen"/>
          <w:b/>
          <w:lang w:val="es-ES"/>
        </w:rPr>
        <w:t>,</w:t>
      </w:r>
    </w:p>
    <w:p w14:paraId="70D84D74" w14:textId="77777777" w:rsidR="005646FC" w:rsidRPr="007F1850" w:rsidRDefault="005744FC" w:rsidP="00F46FA3">
      <w:pPr>
        <w:widowControl w:val="0"/>
        <w:jc w:val="both"/>
        <w:rPr>
          <w:rFonts w:ascii="GHEA Grapalat" w:hAnsi="GHEA Grapalat"/>
        </w:rPr>
      </w:pPr>
      <w:r w:rsidRPr="007F1850">
        <w:rPr>
          <w:rFonts w:ascii="GHEA Grapalat" w:hAnsi="GHEA Grapalat"/>
        </w:rPr>
        <w:t xml:space="preserve">в </w:t>
      </w:r>
      <w:r w:rsidR="00B2572B" w:rsidRPr="007F1850">
        <w:rPr>
          <w:rFonts w:ascii="GHEA Grapalat" w:hAnsi="GHEA Grapalat"/>
        </w:rPr>
        <w:t>том числе проект заключаемого договора</w:t>
      </w:r>
      <w:r w:rsidRPr="007F1850">
        <w:rPr>
          <w:rFonts w:ascii="GHEA Grapalat" w:hAnsi="GHEA Grapalat"/>
        </w:rPr>
        <w:t xml:space="preserve"> </w:t>
      </w:r>
      <w:r w:rsidR="00B2572B" w:rsidRPr="007F1850">
        <w:rPr>
          <w:rFonts w:ascii="GHEA Grapalat" w:hAnsi="GHEA Grapalat"/>
        </w:rPr>
        <w:t>___</w:t>
      </w:r>
      <w:r w:rsidRPr="007F1850">
        <w:rPr>
          <w:rFonts w:ascii="GHEA Grapalat" w:hAnsi="GHEA Grapalat"/>
        </w:rPr>
        <w:t>________________________</w:t>
      </w:r>
      <w:r w:rsidR="00B2572B" w:rsidRPr="007F1850">
        <w:rPr>
          <w:rFonts w:ascii="GHEA Grapalat" w:hAnsi="GHEA Grapalat"/>
        </w:rPr>
        <w:t>____</w:t>
      </w:r>
      <w:r w:rsidR="00191D27" w:rsidRPr="007F1850">
        <w:rPr>
          <w:rFonts w:ascii="GHEA Grapalat" w:hAnsi="GHEA Grapalat"/>
        </w:rPr>
        <w:t>___</w:t>
      </w:r>
    </w:p>
    <w:p w14:paraId="35204311" w14:textId="77777777" w:rsidR="005646FC" w:rsidRPr="007F1850" w:rsidRDefault="005646FC" w:rsidP="00B46D58">
      <w:pPr>
        <w:widowControl w:val="0"/>
        <w:spacing w:after="160"/>
        <w:ind w:left="6237"/>
        <w:jc w:val="both"/>
        <w:rPr>
          <w:rFonts w:ascii="GHEA Grapalat" w:hAnsi="GHEA Grapalat"/>
          <w:vertAlign w:val="superscript"/>
        </w:rPr>
      </w:pPr>
      <w:r w:rsidRPr="007F1850">
        <w:rPr>
          <w:rFonts w:ascii="GHEA Grapalat" w:hAnsi="GHEA Grapalat"/>
          <w:vertAlign w:val="superscript"/>
        </w:rPr>
        <w:t>наименование участника</w:t>
      </w:r>
    </w:p>
    <w:p w14:paraId="31B9BA9E" w14:textId="77777777" w:rsidR="00B2572B" w:rsidRPr="007F1850" w:rsidRDefault="00B2572B" w:rsidP="00B46D58">
      <w:pPr>
        <w:widowControl w:val="0"/>
        <w:spacing w:after="160"/>
        <w:jc w:val="both"/>
        <w:rPr>
          <w:rFonts w:ascii="GHEA Grapalat" w:hAnsi="GHEA Grapalat"/>
        </w:rPr>
      </w:pPr>
      <w:r w:rsidRPr="007F1850">
        <w:rPr>
          <w:rFonts w:ascii="GHEA Grapalat" w:hAnsi="GHEA Grapalat"/>
        </w:rPr>
        <w:t>предлагает</w:t>
      </w:r>
      <w:r w:rsidR="005646FC" w:rsidRPr="007F1850">
        <w:rPr>
          <w:rFonts w:ascii="GHEA Grapalat" w:hAnsi="GHEA Grapalat"/>
        </w:rPr>
        <w:t xml:space="preserve"> </w:t>
      </w:r>
      <w:r w:rsidRPr="007F1850">
        <w:rPr>
          <w:rFonts w:ascii="GHEA Grapalat" w:hAnsi="GHEA Grapalat"/>
        </w:rPr>
        <w:t>выполнить договор по нижеуказанным общим ценам:</w:t>
      </w:r>
    </w:p>
    <w:p w14:paraId="3D391844" w14:textId="77777777" w:rsidR="00B2572B" w:rsidRPr="007F1850" w:rsidRDefault="005646FC" w:rsidP="00B46D58">
      <w:pPr>
        <w:widowControl w:val="0"/>
        <w:spacing w:after="160"/>
        <w:jc w:val="right"/>
        <w:rPr>
          <w:rFonts w:ascii="GHEA Grapalat" w:hAnsi="GHEA Grapalat"/>
        </w:rPr>
      </w:pPr>
      <w:r w:rsidRPr="007F1850">
        <w:rPr>
          <w:rFonts w:ascii="GHEA Grapalat" w:hAnsi="GHEA Grapalat"/>
        </w:rPr>
        <w:t>д</w:t>
      </w:r>
      <w:r w:rsidR="00B2572B" w:rsidRPr="007F1850">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7F1850" w14:paraId="32478106"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264AC83" w14:textId="77777777" w:rsidR="0009191C" w:rsidRPr="007F1850" w:rsidRDefault="0009191C" w:rsidP="00B46D58">
            <w:pPr>
              <w:widowControl w:val="0"/>
              <w:jc w:val="center"/>
              <w:rPr>
                <w:rFonts w:ascii="GHEA Grapalat" w:hAnsi="GHEA Grapalat"/>
                <w:b/>
                <w:bCs/>
                <w:sz w:val="20"/>
                <w:szCs w:val="20"/>
                <w:lang w:val="en-US"/>
              </w:rPr>
            </w:pPr>
            <w:r w:rsidRPr="007F185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B3B0630"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Наименование</w:t>
            </w:r>
            <w:r w:rsidRPr="007F1850">
              <w:rPr>
                <w:rFonts w:ascii="Calibri" w:hAnsi="Calibri" w:cs="Calibri"/>
                <w:b/>
                <w:sz w:val="20"/>
                <w:szCs w:val="20"/>
              </w:rPr>
              <w:t> </w:t>
            </w:r>
            <w:r w:rsidRPr="007F1850">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22694F28" w14:textId="77777777" w:rsidR="0009191C" w:rsidRPr="007F1850" w:rsidRDefault="0009191C" w:rsidP="0009191C">
            <w:pPr>
              <w:widowControl w:val="0"/>
              <w:jc w:val="center"/>
              <w:rPr>
                <w:rFonts w:ascii="GHEA Grapalat" w:hAnsi="GHEA Grapalat"/>
                <w:b/>
                <w:sz w:val="20"/>
                <w:szCs w:val="20"/>
              </w:rPr>
            </w:pPr>
            <w:r w:rsidRPr="007F1850">
              <w:rPr>
                <w:rFonts w:ascii="GHEA Grapalat" w:hAnsi="GHEA Grapalat"/>
                <w:b/>
                <w:sz w:val="20"/>
                <w:szCs w:val="20"/>
              </w:rPr>
              <w:t>Стоимость</w:t>
            </w:r>
          </w:p>
          <w:p w14:paraId="3D0E84C7" w14:textId="77777777" w:rsidR="0009191C" w:rsidRPr="007F1850" w:rsidRDefault="0009191C" w:rsidP="0009191C">
            <w:pPr>
              <w:widowControl w:val="0"/>
              <w:jc w:val="center"/>
              <w:rPr>
                <w:rFonts w:ascii="GHEA Grapalat" w:hAnsi="GHEA Grapalat"/>
                <w:b/>
                <w:sz w:val="16"/>
                <w:szCs w:val="16"/>
              </w:rPr>
            </w:pPr>
            <w:r w:rsidRPr="007F1850">
              <w:rPr>
                <w:rFonts w:ascii="GHEA Grapalat" w:hAnsi="GHEA Grapalat"/>
                <w:sz w:val="16"/>
                <w:szCs w:val="16"/>
              </w:rPr>
              <w:t>(совокупность себестоимости и прогнозируемой прибыли)</w:t>
            </w:r>
          </w:p>
          <w:p w14:paraId="71089890" w14:textId="77777777" w:rsidR="0009191C" w:rsidRPr="007F1850" w:rsidRDefault="0009191C" w:rsidP="0009191C">
            <w:pPr>
              <w:widowControl w:val="0"/>
              <w:jc w:val="center"/>
              <w:rPr>
                <w:rFonts w:ascii="GHEA Grapalat" w:hAnsi="GHEA Grapalat"/>
                <w:b/>
                <w:bCs/>
                <w:sz w:val="20"/>
                <w:szCs w:val="20"/>
              </w:rPr>
            </w:pPr>
            <w:r w:rsidRPr="007F185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1D1B715" w14:textId="77777777" w:rsidR="004825CB" w:rsidRPr="007F1850" w:rsidRDefault="0009191C" w:rsidP="00B46D58">
            <w:pPr>
              <w:widowControl w:val="0"/>
              <w:jc w:val="center"/>
              <w:rPr>
                <w:rFonts w:ascii="GHEA Grapalat" w:hAnsi="GHEA Grapalat"/>
                <w:b/>
                <w:sz w:val="20"/>
                <w:szCs w:val="20"/>
                <w:lang w:val="en-US"/>
              </w:rPr>
            </w:pPr>
            <w:r w:rsidRPr="007F1850">
              <w:rPr>
                <w:rFonts w:ascii="GHEA Grapalat" w:hAnsi="GHEA Grapalat"/>
                <w:b/>
                <w:sz w:val="20"/>
                <w:szCs w:val="20"/>
              </w:rPr>
              <w:t>НДС</w:t>
            </w:r>
            <w:r w:rsidRPr="007F1850">
              <w:rPr>
                <w:rStyle w:val="FootnoteReference"/>
                <w:rFonts w:ascii="GHEA Grapalat" w:hAnsi="GHEA Grapalat"/>
                <w:b/>
                <w:sz w:val="20"/>
                <w:szCs w:val="20"/>
              </w:rPr>
              <w:footnoteReference w:customMarkFollows="1" w:id="5"/>
              <w:t>**</w:t>
            </w:r>
          </w:p>
          <w:p w14:paraId="15699AB1"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F6027BC"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Общая цена</w:t>
            </w:r>
          </w:p>
          <w:p w14:paraId="76E109F2"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/прописью и цифрами/</w:t>
            </w:r>
          </w:p>
        </w:tc>
      </w:tr>
      <w:tr w:rsidR="0009191C" w:rsidRPr="007F1850" w14:paraId="295208B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C2DA39C" w14:textId="77777777" w:rsidR="0009191C" w:rsidRPr="007F1850" w:rsidRDefault="0009191C" w:rsidP="00B46D58">
            <w:pPr>
              <w:widowControl w:val="0"/>
              <w:jc w:val="center"/>
              <w:rPr>
                <w:rFonts w:ascii="GHEA Grapalat" w:hAnsi="GHEA Grapalat"/>
                <w:b/>
                <w:i/>
                <w:sz w:val="20"/>
                <w:szCs w:val="20"/>
              </w:rPr>
            </w:pPr>
            <w:r w:rsidRPr="007F185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DEA8F1B" w14:textId="77777777" w:rsidR="0009191C" w:rsidRPr="007F1850" w:rsidRDefault="0009191C" w:rsidP="00B46D58">
            <w:pPr>
              <w:widowControl w:val="0"/>
              <w:jc w:val="center"/>
              <w:rPr>
                <w:rFonts w:ascii="GHEA Grapalat" w:hAnsi="GHEA Grapalat"/>
                <w:b/>
                <w:i/>
                <w:sz w:val="20"/>
                <w:szCs w:val="20"/>
              </w:rPr>
            </w:pPr>
            <w:r w:rsidRPr="007F185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A80ED54" w14:textId="77777777" w:rsidR="0009191C" w:rsidRPr="007F1850" w:rsidRDefault="0009191C" w:rsidP="00B46D58">
            <w:pPr>
              <w:widowControl w:val="0"/>
              <w:jc w:val="center"/>
              <w:rPr>
                <w:rFonts w:ascii="GHEA Grapalat" w:hAnsi="GHEA Grapalat"/>
                <w:i/>
                <w:sz w:val="20"/>
                <w:szCs w:val="20"/>
              </w:rPr>
            </w:pPr>
            <w:r w:rsidRPr="007F185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F1D865C" w14:textId="77777777" w:rsidR="0009191C" w:rsidRPr="007F1850" w:rsidRDefault="00E02389" w:rsidP="00B46D58">
            <w:pPr>
              <w:widowControl w:val="0"/>
              <w:jc w:val="center"/>
              <w:rPr>
                <w:rFonts w:ascii="GHEA Grapalat" w:hAnsi="GHEA Grapalat"/>
                <w:i/>
                <w:sz w:val="20"/>
                <w:szCs w:val="20"/>
                <w:lang w:val="en-US"/>
              </w:rPr>
            </w:pPr>
            <w:r w:rsidRPr="007F185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AB83EE8" w14:textId="77777777" w:rsidR="0009191C" w:rsidRPr="007F1850" w:rsidRDefault="00E02389" w:rsidP="00E02389">
            <w:pPr>
              <w:widowControl w:val="0"/>
              <w:jc w:val="center"/>
              <w:rPr>
                <w:rFonts w:ascii="GHEA Grapalat" w:hAnsi="GHEA Grapalat"/>
                <w:i/>
                <w:sz w:val="20"/>
                <w:szCs w:val="20"/>
              </w:rPr>
            </w:pPr>
            <w:r w:rsidRPr="007F1850">
              <w:rPr>
                <w:rFonts w:ascii="GHEA Grapalat" w:hAnsi="GHEA Grapalat"/>
                <w:b/>
                <w:i/>
                <w:sz w:val="20"/>
                <w:szCs w:val="20"/>
                <w:lang w:val="en-US"/>
              </w:rPr>
              <w:t>5</w:t>
            </w:r>
            <w:r w:rsidR="0009191C" w:rsidRPr="007F1850">
              <w:rPr>
                <w:rFonts w:ascii="GHEA Grapalat" w:hAnsi="GHEA Grapalat"/>
                <w:b/>
                <w:i/>
                <w:sz w:val="20"/>
                <w:szCs w:val="20"/>
              </w:rPr>
              <w:t>=3+4</w:t>
            </w:r>
          </w:p>
        </w:tc>
      </w:tr>
      <w:tr w:rsidR="0009191C" w:rsidRPr="007F1850" w14:paraId="72A206B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B247A44"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173683B"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53727DFE"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585BF4"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CC81F2" w14:textId="77777777" w:rsidR="0009191C" w:rsidRPr="007F1850" w:rsidRDefault="0009191C" w:rsidP="00B46D58">
            <w:pPr>
              <w:widowControl w:val="0"/>
              <w:jc w:val="center"/>
              <w:rPr>
                <w:rFonts w:ascii="GHEA Grapalat" w:hAnsi="GHEA Grapalat"/>
                <w:sz w:val="20"/>
                <w:szCs w:val="20"/>
              </w:rPr>
            </w:pPr>
          </w:p>
        </w:tc>
      </w:tr>
      <w:tr w:rsidR="0009191C" w:rsidRPr="007F1850" w14:paraId="05E01C8C"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E97B18"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4241A11"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6808C98D"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291C16"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27471E" w14:textId="77777777" w:rsidR="0009191C" w:rsidRPr="007F1850" w:rsidRDefault="0009191C" w:rsidP="00B46D58">
            <w:pPr>
              <w:widowControl w:val="0"/>
              <w:rPr>
                <w:rFonts w:ascii="GHEA Grapalat" w:hAnsi="GHEA Grapalat"/>
                <w:sz w:val="20"/>
                <w:szCs w:val="20"/>
              </w:rPr>
            </w:pPr>
          </w:p>
        </w:tc>
      </w:tr>
      <w:tr w:rsidR="0009191C" w:rsidRPr="007F1850" w14:paraId="0DE06D3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B3E7C0"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6DCE6FC3"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23A282D5"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C81DAA8"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CAE1821" w14:textId="77777777" w:rsidR="0009191C" w:rsidRPr="007F1850" w:rsidRDefault="0009191C" w:rsidP="00B46D58">
            <w:pPr>
              <w:widowControl w:val="0"/>
              <w:jc w:val="center"/>
              <w:rPr>
                <w:rFonts w:ascii="GHEA Grapalat" w:hAnsi="GHEA Grapalat"/>
                <w:sz w:val="20"/>
                <w:szCs w:val="20"/>
              </w:rPr>
            </w:pPr>
          </w:p>
        </w:tc>
      </w:tr>
      <w:tr w:rsidR="0009191C" w:rsidRPr="007F1850" w14:paraId="2FD1C98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5CA14BE"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48AA758"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3642D195"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C6F0936"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AC12C6B" w14:textId="77777777" w:rsidR="0009191C" w:rsidRPr="007F1850" w:rsidRDefault="0009191C" w:rsidP="00B46D58">
            <w:pPr>
              <w:widowControl w:val="0"/>
              <w:jc w:val="center"/>
              <w:rPr>
                <w:rFonts w:ascii="GHEA Grapalat" w:hAnsi="GHEA Grapalat"/>
                <w:sz w:val="20"/>
                <w:szCs w:val="20"/>
              </w:rPr>
            </w:pPr>
          </w:p>
        </w:tc>
      </w:tr>
      <w:tr w:rsidR="0009191C" w:rsidRPr="007F1850" w14:paraId="08E33C5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2C4264" w14:textId="77777777" w:rsidR="0009191C" w:rsidRPr="007F1850" w:rsidRDefault="0009191C" w:rsidP="00B46D58">
            <w:pPr>
              <w:widowControl w:val="0"/>
              <w:jc w:val="center"/>
              <w:rPr>
                <w:rFonts w:ascii="GHEA Grapalat" w:hAnsi="GHEA Grapalat"/>
                <w:b/>
                <w:bCs/>
                <w:sz w:val="20"/>
                <w:szCs w:val="20"/>
              </w:rPr>
            </w:pPr>
            <w:r w:rsidRPr="007F185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2FBB8B7" w14:textId="77777777" w:rsidR="0009191C" w:rsidRPr="007F1850" w:rsidRDefault="0009191C" w:rsidP="00B46D58">
            <w:pPr>
              <w:widowControl w:val="0"/>
              <w:rPr>
                <w:rFonts w:ascii="GHEA Grapalat" w:hAnsi="GHEA Grapalat"/>
                <w:sz w:val="20"/>
                <w:szCs w:val="20"/>
              </w:rPr>
            </w:pPr>
            <w:r w:rsidRPr="007F185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2DEA1BC6"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93845DD" w14:textId="77777777" w:rsidR="0009191C" w:rsidRPr="007F18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EDCD4F9" w14:textId="77777777" w:rsidR="0009191C" w:rsidRPr="007F1850" w:rsidRDefault="0009191C" w:rsidP="00B46D58">
            <w:pPr>
              <w:widowControl w:val="0"/>
              <w:jc w:val="center"/>
              <w:rPr>
                <w:rFonts w:ascii="GHEA Grapalat" w:hAnsi="GHEA Grapalat"/>
                <w:sz w:val="20"/>
                <w:szCs w:val="20"/>
              </w:rPr>
            </w:pPr>
          </w:p>
        </w:tc>
      </w:tr>
    </w:tbl>
    <w:p w14:paraId="108D731A" w14:textId="77777777" w:rsidR="00374F4A" w:rsidRPr="007F1850" w:rsidRDefault="00374F4A" w:rsidP="00B46D58">
      <w:pPr>
        <w:widowControl w:val="0"/>
        <w:tabs>
          <w:tab w:val="left" w:pos="6804"/>
        </w:tabs>
        <w:jc w:val="center"/>
        <w:rPr>
          <w:rFonts w:ascii="GHEA Grapalat" w:hAnsi="GHEA Grapalat"/>
        </w:rPr>
      </w:pPr>
      <w:r w:rsidRPr="007F1850">
        <w:rPr>
          <w:rFonts w:ascii="GHEA Grapalat" w:hAnsi="GHEA Grapalat"/>
        </w:rPr>
        <w:t>_________________________________________________</w:t>
      </w:r>
      <w:r w:rsidRPr="007F1850">
        <w:rPr>
          <w:rFonts w:ascii="GHEA Grapalat" w:hAnsi="GHEA Grapalat"/>
        </w:rPr>
        <w:tab/>
        <w:t>_________________</w:t>
      </w:r>
    </w:p>
    <w:p w14:paraId="1D855C1A" w14:textId="77777777" w:rsidR="00374F4A" w:rsidRPr="007F1850" w:rsidRDefault="00374F4A" w:rsidP="00B46D58">
      <w:pPr>
        <w:widowControl w:val="0"/>
        <w:tabs>
          <w:tab w:val="left" w:pos="7513"/>
        </w:tabs>
        <w:spacing w:after="160"/>
        <w:ind w:left="709"/>
        <w:jc w:val="both"/>
        <w:rPr>
          <w:rFonts w:ascii="GHEA Grapalat" w:hAnsi="GHEA Grapalat" w:cs="Arial"/>
          <w:sz w:val="16"/>
        </w:rPr>
      </w:pPr>
      <w:r w:rsidRPr="007F1850">
        <w:rPr>
          <w:rFonts w:ascii="GHEA Grapalat" w:hAnsi="GHEA Grapalat"/>
          <w:sz w:val="16"/>
        </w:rPr>
        <w:t>наименование участника (должность, имя, фамилия руководителя</w:t>
      </w:r>
      <w:r w:rsidR="00335DAA" w:rsidRPr="007F1850">
        <w:rPr>
          <w:rFonts w:ascii="GHEA Grapalat" w:hAnsi="GHEA Grapalat"/>
          <w:sz w:val="16"/>
        </w:rPr>
        <w:t>)</w:t>
      </w:r>
      <w:r w:rsidRPr="007F1850">
        <w:rPr>
          <w:rFonts w:ascii="GHEA Grapalat" w:hAnsi="GHEA Grapalat"/>
          <w:sz w:val="16"/>
        </w:rPr>
        <w:tab/>
        <w:t>подпись</w:t>
      </w:r>
    </w:p>
    <w:p w14:paraId="202B1901" w14:textId="77777777" w:rsidR="00DC619D" w:rsidRPr="007F1850" w:rsidRDefault="00DC619D" w:rsidP="00B46D58">
      <w:pPr>
        <w:widowControl w:val="0"/>
        <w:spacing w:after="160"/>
        <w:jc w:val="both"/>
        <w:rPr>
          <w:rFonts w:ascii="GHEA Grapalat" w:hAnsi="GHEA Grapalat"/>
          <w:lang w:val="es-ES"/>
        </w:rPr>
      </w:pPr>
    </w:p>
    <w:p w14:paraId="306B00C0" w14:textId="77777777" w:rsidR="00B2572B" w:rsidRPr="007F1850" w:rsidRDefault="00B2572B" w:rsidP="00B46D58">
      <w:pPr>
        <w:widowControl w:val="0"/>
        <w:spacing w:after="160"/>
        <w:jc w:val="right"/>
        <w:rPr>
          <w:rFonts w:ascii="GHEA Grapalat" w:hAnsi="GHEA Grapalat"/>
        </w:rPr>
      </w:pPr>
      <w:r w:rsidRPr="007F1850">
        <w:rPr>
          <w:rFonts w:ascii="GHEA Grapalat" w:hAnsi="GHEA Grapalat"/>
        </w:rPr>
        <w:t>М. П.</w:t>
      </w:r>
    </w:p>
    <w:p w14:paraId="140880DF" w14:textId="77777777" w:rsidR="00B217BB" w:rsidRPr="007F1850" w:rsidRDefault="00B217BB" w:rsidP="00B46D58">
      <w:pPr>
        <w:rPr>
          <w:rFonts w:ascii="GHEA Grapalat" w:hAnsi="GHEA Grapalat"/>
          <w:b/>
        </w:rPr>
      </w:pPr>
      <w:r w:rsidRPr="007F1850">
        <w:rPr>
          <w:rFonts w:ascii="GHEA Grapalat" w:hAnsi="GHEA Grapalat"/>
          <w:b/>
        </w:rPr>
        <w:br w:type="page"/>
      </w:r>
    </w:p>
    <w:p w14:paraId="14725EA3" w14:textId="77777777" w:rsidR="003D2FE2" w:rsidRPr="007F1850" w:rsidRDefault="003D2FE2" w:rsidP="003D2FE2">
      <w:pPr>
        <w:widowControl w:val="0"/>
        <w:spacing w:after="160"/>
        <w:jc w:val="right"/>
        <w:rPr>
          <w:rFonts w:ascii="GHEA Grapalat" w:hAnsi="GHEA Grapalat" w:cs="GHEA Grapalat"/>
          <w:i/>
          <w:sz w:val="22"/>
          <w:szCs w:val="22"/>
        </w:rPr>
      </w:pPr>
      <w:r w:rsidRPr="007F1850">
        <w:rPr>
          <w:rFonts w:ascii="GHEA Grapalat" w:hAnsi="GHEA Grapalat"/>
          <w:i/>
          <w:sz w:val="22"/>
          <w:szCs w:val="22"/>
        </w:rPr>
        <w:lastRenderedPageBreak/>
        <w:t>Приложение № 4.</w:t>
      </w:r>
      <w:r w:rsidR="00A13428" w:rsidRPr="007F1850">
        <w:rPr>
          <w:rFonts w:ascii="GHEA Grapalat" w:hAnsi="GHEA Grapalat"/>
          <w:i/>
          <w:sz w:val="22"/>
          <w:szCs w:val="22"/>
        </w:rPr>
        <w:t>2</w:t>
      </w:r>
    </w:p>
    <w:p w14:paraId="530A63DC"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50A5C41D" w14:textId="1F8221D6"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17209" w:rsidRPr="00817209">
        <w:rPr>
          <w:rFonts w:ascii="GHEA Grapalat" w:hAnsi="GHEA Grapalat" w:cs="Sylfaen"/>
          <w:lang w:val="es-ES"/>
        </w:rPr>
        <w:t>ՏԻԳՐԱՆՅԱՆ-ԳՀԱՊՁԲ-26/04</w:t>
      </w:r>
    </w:p>
    <w:p w14:paraId="19E9223A" w14:textId="77777777" w:rsidR="003D2FE2" w:rsidRPr="007F1850" w:rsidRDefault="003D2FE2" w:rsidP="003D2FE2">
      <w:pPr>
        <w:widowControl w:val="0"/>
        <w:spacing w:after="160"/>
        <w:jc w:val="center"/>
        <w:rPr>
          <w:rFonts w:ascii="GHEA Grapalat" w:hAnsi="GHEA Grapalat"/>
          <w:b/>
          <w:sz w:val="22"/>
          <w:szCs w:val="22"/>
        </w:rPr>
      </w:pPr>
    </w:p>
    <w:p w14:paraId="1FD2B9AE" w14:textId="77777777" w:rsidR="003D2FE2" w:rsidRPr="007F1850" w:rsidRDefault="003D2FE2" w:rsidP="003D2FE2">
      <w:pPr>
        <w:widowControl w:val="0"/>
        <w:spacing w:after="160"/>
        <w:jc w:val="center"/>
        <w:rPr>
          <w:rFonts w:ascii="GHEA Grapalat" w:hAnsi="GHEA Grapalat" w:cs="GHEA Grapalat"/>
          <w:b/>
          <w:sz w:val="22"/>
          <w:szCs w:val="22"/>
        </w:rPr>
      </w:pPr>
      <w:r w:rsidRPr="007F1850">
        <w:rPr>
          <w:rFonts w:ascii="GHEA Grapalat" w:hAnsi="GHEA Grapalat"/>
          <w:b/>
          <w:sz w:val="22"/>
          <w:szCs w:val="22"/>
        </w:rPr>
        <w:t xml:space="preserve">СОГЛАШЕНИЕ О НЕУСТОЙКЕ </w:t>
      </w:r>
    </w:p>
    <w:p w14:paraId="722A11F0" w14:textId="77777777" w:rsidR="003D2FE2" w:rsidRPr="007F1850" w:rsidRDefault="003D2FE2" w:rsidP="003D2FE2">
      <w:pPr>
        <w:widowControl w:val="0"/>
        <w:spacing w:after="160"/>
        <w:jc w:val="center"/>
        <w:rPr>
          <w:rFonts w:ascii="GHEA Grapalat" w:hAnsi="GHEA Grapalat" w:cs="GHEA Grapalat"/>
          <w:b/>
          <w:sz w:val="22"/>
          <w:szCs w:val="22"/>
        </w:rPr>
      </w:pPr>
      <w:r w:rsidRPr="007F185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F1850" w14:paraId="633C9221" w14:textId="77777777" w:rsidTr="00B932B8">
        <w:tc>
          <w:tcPr>
            <w:tcW w:w="4786" w:type="dxa"/>
          </w:tcPr>
          <w:p w14:paraId="52FF1A33" w14:textId="77777777" w:rsidR="003D2FE2" w:rsidRPr="007F1850" w:rsidRDefault="003D2FE2" w:rsidP="00B932B8">
            <w:pPr>
              <w:widowControl w:val="0"/>
              <w:spacing w:after="160"/>
              <w:rPr>
                <w:rFonts w:ascii="GHEA Grapalat" w:hAnsi="GHEA Grapalat" w:cs="GHEA Grapalat"/>
                <w:b/>
                <w:sz w:val="22"/>
                <w:szCs w:val="22"/>
                <w:lang w:val="en-US"/>
              </w:rPr>
            </w:pPr>
            <w:r w:rsidRPr="007F1850">
              <w:rPr>
                <w:rFonts w:ascii="GHEA Grapalat" w:hAnsi="GHEA Grapalat"/>
                <w:sz w:val="22"/>
                <w:szCs w:val="22"/>
              </w:rPr>
              <w:t>г. Ереван</w:t>
            </w:r>
          </w:p>
        </w:tc>
        <w:tc>
          <w:tcPr>
            <w:tcW w:w="4500" w:type="dxa"/>
          </w:tcPr>
          <w:p w14:paraId="1F9CF3AA" w14:textId="77777777" w:rsidR="003D2FE2" w:rsidRPr="007F1850" w:rsidRDefault="003D2FE2" w:rsidP="00B932B8">
            <w:pPr>
              <w:widowControl w:val="0"/>
              <w:spacing w:after="160"/>
              <w:jc w:val="right"/>
              <w:rPr>
                <w:rFonts w:ascii="GHEA Grapalat" w:hAnsi="GHEA Grapalat" w:cs="GHEA Grapalat"/>
                <w:b/>
                <w:sz w:val="22"/>
                <w:szCs w:val="22"/>
              </w:rPr>
            </w:pPr>
            <w:r w:rsidRPr="007F1850">
              <w:rPr>
                <w:rFonts w:ascii="GHEA Grapalat" w:hAnsi="GHEA Grapalat"/>
                <w:sz w:val="22"/>
                <w:szCs w:val="22"/>
              </w:rPr>
              <w:t>"</w:t>
            </w:r>
            <w:r w:rsidRPr="007F1850">
              <w:rPr>
                <w:rFonts w:ascii="GHEA Grapalat" w:hAnsi="GHEA Grapalat"/>
                <w:sz w:val="22"/>
                <w:szCs w:val="22"/>
                <w:lang w:val="en-US"/>
              </w:rPr>
              <w:tab/>
            </w:r>
            <w:r w:rsidRPr="007F1850">
              <w:rPr>
                <w:rFonts w:ascii="GHEA Grapalat" w:hAnsi="GHEA Grapalat"/>
                <w:sz w:val="22"/>
                <w:szCs w:val="22"/>
              </w:rPr>
              <w:t xml:space="preserve">" </w:t>
            </w:r>
            <w:r w:rsidRPr="007F1850">
              <w:rPr>
                <w:rFonts w:ascii="GHEA Grapalat" w:hAnsi="GHEA Grapalat"/>
                <w:sz w:val="22"/>
                <w:szCs w:val="22"/>
                <w:lang w:val="en-US"/>
              </w:rPr>
              <w:tab/>
            </w:r>
            <w:r w:rsidRPr="007F1850">
              <w:rPr>
                <w:rFonts w:ascii="GHEA Grapalat" w:hAnsi="GHEA Grapalat"/>
                <w:sz w:val="22"/>
                <w:szCs w:val="22"/>
              </w:rPr>
              <w:t>20</w:t>
            </w:r>
            <w:r w:rsidRPr="007F1850">
              <w:rPr>
                <w:rFonts w:ascii="GHEA Grapalat" w:hAnsi="GHEA Grapalat"/>
                <w:sz w:val="22"/>
                <w:szCs w:val="22"/>
                <w:lang w:val="en-US"/>
              </w:rPr>
              <w:tab/>
            </w:r>
            <w:r w:rsidRPr="007F1850">
              <w:rPr>
                <w:rFonts w:ascii="GHEA Grapalat" w:hAnsi="GHEA Grapalat"/>
                <w:sz w:val="22"/>
                <w:szCs w:val="22"/>
              </w:rPr>
              <w:t>г.</w:t>
            </w:r>
            <w:r w:rsidRPr="007F1850">
              <w:rPr>
                <w:rStyle w:val="FootnoteReference"/>
                <w:rFonts w:ascii="GHEA Grapalat" w:hAnsi="GHEA Grapalat"/>
                <w:sz w:val="22"/>
                <w:szCs w:val="22"/>
              </w:rPr>
              <w:footnoteReference w:customMarkFollows="1" w:id="6"/>
              <w:t>**</w:t>
            </w:r>
          </w:p>
        </w:tc>
      </w:tr>
    </w:tbl>
    <w:p w14:paraId="25BEDFDF" w14:textId="77777777" w:rsidR="003D2FE2" w:rsidRPr="007F1850" w:rsidRDefault="003D2FE2" w:rsidP="003D2FE2">
      <w:pPr>
        <w:widowControl w:val="0"/>
        <w:spacing w:after="160"/>
        <w:rPr>
          <w:rFonts w:ascii="GHEA Grapalat" w:hAnsi="GHEA Grapalat" w:cs="GHEA Grapalat"/>
          <w:b/>
          <w:sz w:val="22"/>
          <w:szCs w:val="22"/>
        </w:rPr>
      </w:pPr>
    </w:p>
    <w:p w14:paraId="269F265C" w14:textId="77777777" w:rsidR="003D2FE2" w:rsidRPr="007F1850" w:rsidRDefault="003D2FE2" w:rsidP="003D2FE2">
      <w:pPr>
        <w:widowControl w:val="0"/>
        <w:jc w:val="both"/>
        <w:rPr>
          <w:rFonts w:ascii="GHEA Grapalat" w:hAnsi="GHEA Grapalat" w:cs="GHEA Grapalat"/>
          <w:sz w:val="22"/>
          <w:szCs w:val="22"/>
          <w:u w:val="single"/>
          <w:vertAlign w:val="subscript"/>
        </w:rPr>
      </w:pPr>
      <w:r w:rsidRPr="007F1850">
        <w:rPr>
          <w:rFonts w:ascii="GHEA Grapalat" w:hAnsi="GHEA Grapalat"/>
          <w:sz w:val="22"/>
          <w:szCs w:val="22"/>
        </w:rPr>
        <w:t>_______________________________________________, в лице директора Компании,</w:t>
      </w:r>
    </w:p>
    <w:p w14:paraId="428F61AD" w14:textId="77777777" w:rsidR="003D2FE2" w:rsidRPr="007F1850" w:rsidRDefault="003D2FE2" w:rsidP="003D2FE2">
      <w:pPr>
        <w:widowControl w:val="0"/>
        <w:spacing w:after="160"/>
        <w:ind w:left="1843"/>
        <w:jc w:val="both"/>
        <w:rPr>
          <w:rFonts w:ascii="GHEA Grapalat" w:hAnsi="GHEA Grapalat"/>
          <w:sz w:val="22"/>
          <w:szCs w:val="22"/>
          <w:vertAlign w:val="superscript"/>
          <w:lang w:val="en-US"/>
        </w:rPr>
      </w:pPr>
      <w:r w:rsidRPr="007F1850">
        <w:rPr>
          <w:rFonts w:ascii="GHEA Grapalat" w:hAnsi="GHEA Grapalat"/>
          <w:sz w:val="22"/>
          <w:szCs w:val="22"/>
          <w:vertAlign w:val="superscript"/>
        </w:rPr>
        <w:t>наименование Компании</w:t>
      </w:r>
    </w:p>
    <w:p w14:paraId="11A303EA" w14:textId="77777777" w:rsidR="003D2FE2" w:rsidRPr="007F1850" w:rsidRDefault="003D2FE2" w:rsidP="003D2FE2">
      <w:pPr>
        <w:widowControl w:val="0"/>
        <w:jc w:val="both"/>
        <w:rPr>
          <w:rFonts w:ascii="GHEA Grapalat" w:hAnsi="GHEA Grapalat"/>
          <w:sz w:val="22"/>
          <w:szCs w:val="22"/>
          <w:lang w:val="en-US"/>
        </w:rPr>
      </w:pPr>
      <w:r w:rsidRPr="007F1850">
        <w:rPr>
          <w:rFonts w:ascii="GHEA Grapalat" w:hAnsi="GHEA Grapalat"/>
          <w:sz w:val="22"/>
          <w:szCs w:val="22"/>
          <w:lang w:val="en-US"/>
        </w:rPr>
        <w:t>_________________________________________________________________________</w:t>
      </w:r>
    </w:p>
    <w:p w14:paraId="35D9E839" w14:textId="77777777" w:rsidR="003D2FE2" w:rsidRPr="007F1850" w:rsidRDefault="003D2FE2" w:rsidP="003D2FE2">
      <w:pPr>
        <w:widowControl w:val="0"/>
        <w:spacing w:after="160"/>
        <w:jc w:val="center"/>
        <w:rPr>
          <w:rFonts w:ascii="GHEA Grapalat" w:hAnsi="GHEA Grapalat"/>
          <w:sz w:val="22"/>
          <w:szCs w:val="22"/>
          <w:vertAlign w:val="superscript"/>
        </w:rPr>
      </w:pPr>
      <w:r w:rsidRPr="007F1850">
        <w:rPr>
          <w:rFonts w:ascii="GHEA Grapalat" w:hAnsi="GHEA Grapalat"/>
          <w:sz w:val="22"/>
          <w:szCs w:val="22"/>
          <w:vertAlign w:val="superscript"/>
        </w:rPr>
        <w:t>имя, фамилия, паспортные данные директора компании</w:t>
      </w:r>
    </w:p>
    <w:p w14:paraId="03AE9FBD" w14:textId="77777777" w:rsidR="003D2FE2" w:rsidRPr="007F1850" w:rsidRDefault="003D2FE2" w:rsidP="003D2FE2">
      <w:pPr>
        <w:widowControl w:val="0"/>
        <w:spacing w:after="160"/>
        <w:jc w:val="both"/>
        <w:rPr>
          <w:rFonts w:ascii="GHEA Grapalat" w:hAnsi="GHEA Grapalat" w:cs="GHEA Grapalat"/>
          <w:sz w:val="22"/>
          <w:szCs w:val="22"/>
        </w:rPr>
      </w:pPr>
      <w:r w:rsidRPr="007F185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D32BEA5" w14:textId="77777777" w:rsidR="003D2FE2" w:rsidRPr="007F1850" w:rsidRDefault="003D2FE2" w:rsidP="003D2FE2">
      <w:pPr>
        <w:widowControl w:val="0"/>
        <w:spacing w:after="160"/>
        <w:ind w:firstLine="709"/>
        <w:jc w:val="both"/>
        <w:rPr>
          <w:rFonts w:ascii="GHEA Grapalat" w:hAnsi="GHEA Grapalat" w:cs="GHEA Grapalat"/>
          <w:sz w:val="22"/>
          <w:szCs w:val="22"/>
        </w:rPr>
      </w:pPr>
    </w:p>
    <w:p w14:paraId="7EC8A77D" w14:textId="77777777" w:rsidR="003D2FE2" w:rsidRPr="007F1850" w:rsidRDefault="003D2FE2" w:rsidP="003D2FE2">
      <w:pPr>
        <w:widowControl w:val="0"/>
        <w:spacing w:after="160"/>
        <w:jc w:val="center"/>
        <w:rPr>
          <w:rFonts w:ascii="GHEA Grapalat" w:hAnsi="GHEA Grapalat" w:cs="GHEA Grapalat"/>
          <w:b/>
          <w:bCs/>
          <w:sz w:val="22"/>
          <w:szCs w:val="22"/>
        </w:rPr>
      </w:pPr>
      <w:r w:rsidRPr="007F1850">
        <w:rPr>
          <w:rFonts w:ascii="GHEA Grapalat" w:hAnsi="GHEA Grapalat"/>
          <w:b/>
          <w:sz w:val="22"/>
          <w:szCs w:val="22"/>
        </w:rPr>
        <w:t>1. Предмет соглашения</w:t>
      </w:r>
    </w:p>
    <w:p w14:paraId="72CE67A9" w14:textId="77777777" w:rsidR="003D2FE2" w:rsidRPr="007F1850" w:rsidRDefault="003D2FE2" w:rsidP="003D2FE2">
      <w:pPr>
        <w:widowControl w:val="0"/>
        <w:tabs>
          <w:tab w:val="left" w:pos="567"/>
        </w:tabs>
        <w:jc w:val="both"/>
        <w:rPr>
          <w:rFonts w:ascii="GHEA Grapalat" w:hAnsi="GHEA Grapalat" w:cs="GHEA Grapalat"/>
          <w:spacing w:val="-6"/>
          <w:sz w:val="22"/>
          <w:szCs w:val="22"/>
        </w:rPr>
      </w:pPr>
      <w:r w:rsidRPr="007F1850">
        <w:rPr>
          <w:rFonts w:ascii="GHEA Grapalat" w:hAnsi="GHEA Grapalat"/>
          <w:sz w:val="22"/>
          <w:szCs w:val="22"/>
        </w:rPr>
        <w:t>1</w:t>
      </w:r>
      <w:r w:rsidRPr="007F1850">
        <w:rPr>
          <w:rFonts w:ascii="GHEA Grapalat" w:hAnsi="GHEA Grapalat"/>
          <w:spacing w:val="-6"/>
          <w:sz w:val="22"/>
          <w:szCs w:val="22"/>
        </w:rPr>
        <w:t>.1.</w:t>
      </w:r>
      <w:r w:rsidRPr="007F1850">
        <w:rPr>
          <w:rFonts w:ascii="GHEA Grapalat" w:hAnsi="GHEA Grapalat"/>
          <w:spacing w:val="-6"/>
          <w:sz w:val="22"/>
          <w:szCs w:val="22"/>
        </w:rPr>
        <w:tab/>
        <w:t xml:space="preserve">Компания участвует в организованной ___________________ *(далее — Заказчик) </w:t>
      </w:r>
    </w:p>
    <w:p w14:paraId="736BA4F8" w14:textId="77777777" w:rsidR="003D2FE2" w:rsidRPr="007F1850" w:rsidRDefault="003D2FE2" w:rsidP="003D2FE2">
      <w:pPr>
        <w:widowControl w:val="0"/>
        <w:tabs>
          <w:tab w:val="left" w:pos="284"/>
        </w:tabs>
        <w:spacing w:after="160"/>
        <w:ind w:left="5245"/>
        <w:jc w:val="both"/>
        <w:rPr>
          <w:rFonts w:ascii="GHEA Grapalat" w:hAnsi="GHEA Grapalat" w:cs="GHEA Grapalat"/>
          <w:sz w:val="22"/>
          <w:szCs w:val="22"/>
        </w:rPr>
      </w:pPr>
      <w:r w:rsidRPr="007F1850">
        <w:rPr>
          <w:rFonts w:ascii="GHEA Grapalat" w:hAnsi="GHEA Grapalat"/>
          <w:sz w:val="22"/>
          <w:szCs w:val="22"/>
          <w:vertAlign w:val="superscript"/>
        </w:rPr>
        <w:t>наименование заказчика</w:t>
      </w:r>
    </w:p>
    <w:p w14:paraId="3CEDE326" w14:textId="10DD1077" w:rsidR="00F46FA3" w:rsidRDefault="003D2FE2" w:rsidP="00F46FA3">
      <w:pPr>
        <w:widowControl w:val="0"/>
        <w:jc w:val="both"/>
        <w:rPr>
          <w:rFonts w:ascii="GHEA Grapalat" w:hAnsi="GHEA Grapalat" w:cs="Sylfaen"/>
          <w:b/>
          <w:lang w:val="es-ES"/>
        </w:rPr>
      </w:pPr>
      <w:r w:rsidRPr="007F1850">
        <w:rPr>
          <w:rFonts w:ascii="GHEA Grapalat" w:hAnsi="GHEA Grapalat"/>
          <w:sz w:val="22"/>
          <w:szCs w:val="22"/>
        </w:rPr>
        <w:t xml:space="preserve">процедуре закупок под кодом </w:t>
      </w:r>
      <w:r w:rsidR="00817209" w:rsidRPr="00817209">
        <w:rPr>
          <w:rFonts w:ascii="GHEA Grapalat" w:hAnsi="GHEA Grapalat" w:cs="Sylfaen"/>
          <w:lang w:val="es-ES"/>
        </w:rPr>
        <w:t>ՏԻԳՐԱՆՅԱՆ-ԳՀԱՊՁԲ-26/04</w:t>
      </w:r>
    </w:p>
    <w:p w14:paraId="0EA0A102" w14:textId="6AAAFE62" w:rsidR="003D2FE2" w:rsidRPr="007F1850" w:rsidRDefault="003D2FE2" w:rsidP="00F46FA3">
      <w:pPr>
        <w:widowControl w:val="0"/>
        <w:jc w:val="both"/>
        <w:rPr>
          <w:rFonts w:ascii="GHEA Grapalat" w:hAnsi="GHEA Grapalat"/>
          <w:sz w:val="22"/>
          <w:szCs w:val="22"/>
        </w:rPr>
      </w:pPr>
      <w:r w:rsidRPr="007F1850">
        <w:rPr>
          <w:rFonts w:ascii="GHEA Grapalat" w:hAnsi="GHEA Grapalat"/>
          <w:sz w:val="22"/>
          <w:szCs w:val="22"/>
        </w:rPr>
        <w:t>1.2.</w:t>
      </w:r>
      <w:r w:rsidRPr="007F1850">
        <w:rPr>
          <w:rFonts w:ascii="GHEA Grapalat" w:hAnsi="GHEA Grapalat"/>
          <w:sz w:val="22"/>
          <w:szCs w:val="22"/>
        </w:rPr>
        <w:tab/>
      </w:r>
      <w:r w:rsidRPr="007F1850">
        <w:rPr>
          <w:rFonts w:ascii="GHEA Grapalat" w:hAnsi="GHEA Grapalat" w:cs="GHEA Grapalat"/>
          <w:sz w:val="22"/>
          <w:szCs w:val="22"/>
        </w:rPr>
        <w:t xml:space="preserve">В качестве участника, </w:t>
      </w:r>
      <w:r w:rsidRPr="007F1850">
        <w:rPr>
          <w:rFonts w:ascii="GHEA Grapalat" w:hAnsi="GHEA Grapalat" w:cs="GHEA Grapalat"/>
          <w:sz w:val="22"/>
          <w:szCs w:val="22"/>
          <w:lang w:val="hy-AM"/>
        </w:rPr>
        <w:t>օ</w:t>
      </w:r>
      <w:r w:rsidRPr="007F185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F1850">
        <w:rPr>
          <w:rFonts w:ascii="GHEA Grapalat" w:hAnsi="GHEA Grapalat" w:cs="GHEA Grapalat"/>
          <w:sz w:val="22"/>
          <w:szCs w:val="22"/>
          <w:lang w:val="en-US"/>
        </w:rPr>
        <w:t>K</w:t>
      </w:r>
      <w:r w:rsidRPr="007F1850">
        <w:rPr>
          <w:rFonts w:ascii="GHEA Grapalat" w:hAnsi="GHEA Grapalat" w:cs="GHEA Grapalat"/>
          <w:sz w:val="22"/>
          <w:szCs w:val="22"/>
        </w:rPr>
        <w:t xml:space="preserve">омпания </w:t>
      </w:r>
      <w:r w:rsidRPr="007F185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34D7A81"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1.3.</w:t>
      </w:r>
      <w:r w:rsidRPr="007F1850">
        <w:rPr>
          <w:rFonts w:ascii="GHEA Grapalat" w:hAnsi="GHEA Grapalat"/>
          <w:sz w:val="22"/>
          <w:szCs w:val="22"/>
        </w:rPr>
        <w:tab/>
        <w:t>Подписав платежное требование (далее — Требование), прилагаемое к</w:t>
      </w:r>
      <w:r w:rsidRPr="007F1850">
        <w:rPr>
          <w:rFonts w:ascii="Calibri" w:hAnsi="Calibri" w:cs="Calibri"/>
          <w:sz w:val="22"/>
          <w:szCs w:val="22"/>
          <w:lang w:val="en-US"/>
        </w:rPr>
        <w:t> </w:t>
      </w:r>
      <w:r w:rsidRPr="007F1850">
        <w:rPr>
          <w:rFonts w:ascii="GHEA Grapalat" w:hAnsi="GHEA Grapalat"/>
          <w:sz w:val="22"/>
          <w:szCs w:val="22"/>
        </w:rPr>
        <w:t xml:space="preserve">настоящему Соглашению о неустойке, Компания безотзывно соглашается, что: </w:t>
      </w:r>
    </w:p>
    <w:p w14:paraId="0E618A39"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а)</w:t>
      </w:r>
      <w:r w:rsidRPr="007F185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F005AA3"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б)</w:t>
      </w:r>
      <w:r w:rsidRPr="007F185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BA20651"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в)</w:t>
      </w:r>
      <w:r w:rsidRPr="007F185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1D928DD"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г)</w:t>
      </w:r>
      <w:r w:rsidRPr="007F1850">
        <w:rPr>
          <w:rFonts w:ascii="GHEA Grapalat" w:hAnsi="GHEA Grapalat"/>
          <w:sz w:val="22"/>
          <w:szCs w:val="22"/>
        </w:rPr>
        <w:tab/>
        <w:t>Компания подтверждает, что акцептовала Требование в полном размере суммы неустойки.</w:t>
      </w:r>
    </w:p>
    <w:p w14:paraId="3301A584"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lastRenderedPageBreak/>
        <w:t>д)</w:t>
      </w:r>
      <w:r w:rsidRPr="007F185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1377CE9"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1.4.</w:t>
      </w:r>
      <w:r w:rsidRPr="007F185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F1850">
        <w:rPr>
          <w:rFonts w:ascii="Calibri" w:hAnsi="Calibri" w:cs="Calibri"/>
          <w:sz w:val="22"/>
          <w:szCs w:val="22"/>
          <w:lang w:val="en-US"/>
        </w:rPr>
        <w:t> </w:t>
      </w:r>
      <w:r w:rsidRPr="007F185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8BFED2F"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1.5.</w:t>
      </w:r>
      <w:r w:rsidRPr="007F1850">
        <w:rPr>
          <w:rFonts w:ascii="GHEA Grapalat" w:hAnsi="GHEA Grapalat"/>
          <w:sz w:val="22"/>
          <w:szCs w:val="22"/>
        </w:rPr>
        <w:tab/>
        <w:t>Заказчик может представить в Банк-плательщик иные дополнительные документы.</w:t>
      </w:r>
    </w:p>
    <w:p w14:paraId="65FAE52F"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1.6. Банк не несет какой-либо ответственности за риски (понесенные</w:t>
      </w:r>
      <w:r w:rsidRPr="007F1850">
        <w:rPr>
          <w:rFonts w:ascii="Calibri" w:hAnsi="Calibri" w:cs="Calibri"/>
          <w:sz w:val="22"/>
          <w:szCs w:val="22"/>
          <w:lang w:val="en-US"/>
        </w:rPr>
        <w:t> </w:t>
      </w:r>
      <w:r w:rsidRPr="007F185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F1850">
        <w:rPr>
          <w:rFonts w:ascii="Calibri" w:hAnsi="Calibri" w:cs="Calibri"/>
          <w:sz w:val="22"/>
          <w:szCs w:val="22"/>
          <w:lang w:val="en-US"/>
        </w:rPr>
        <w:t> </w:t>
      </w:r>
      <w:r w:rsidRPr="007F1850">
        <w:rPr>
          <w:rFonts w:ascii="GHEA Grapalat" w:hAnsi="GHEA Grapalat"/>
          <w:sz w:val="22"/>
          <w:szCs w:val="22"/>
        </w:rPr>
        <w:t>Требовании. Банк не обязан проверять факты нарушения Компанией условий договора.</w:t>
      </w:r>
    </w:p>
    <w:p w14:paraId="6537365B"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1.7.</w:t>
      </w:r>
      <w:r w:rsidRPr="007F185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22D2BAF"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1.8.</w:t>
      </w:r>
      <w:r w:rsidRPr="007F1850">
        <w:rPr>
          <w:rFonts w:ascii="GHEA Grapalat" w:hAnsi="GHEA Grapalat"/>
          <w:sz w:val="22"/>
          <w:szCs w:val="22"/>
        </w:rPr>
        <w:tab/>
        <w:t>В случае если в течение десяти рабочих дней после представления в</w:t>
      </w:r>
      <w:r w:rsidRPr="007F1850">
        <w:rPr>
          <w:rFonts w:ascii="Calibri" w:hAnsi="Calibri" w:cs="Calibri"/>
          <w:sz w:val="22"/>
          <w:szCs w:val="22"/>
          <w:lang w:val="en-US"/>
        </w:rPr>
        <w:t> </w:t>
      </w:r>
      <w:r w:rsidRPr="007F1850">
        <w:rPr>
          <w:rFonts w:ascii="GHEA Grapalat" w:hAnsi="GHEA Grapalat"/>
          <w:sz w:val="22"/>
          <w:szCs w:val="22"/>
        </w:rPr>
        <w:t>Банк настоящего Соглашения и прилагаемого Требования по независящим от</w:t>
      </w:r>
      <w:r w:rsidRPr="007F1850">
        <w:rPr>
          <w:rFonts w:ascii="Calibri" w:hAnsi="Calibri" w:cs="Calibri"/>
          <w:sz w:val="22"/>
          <w:szCs w:val="22"/>
          <w:lang w:val="en-US"/>
        </w:rPr>
        <w:t> </w:t>
      </w:r>
      <w:r w:rsidRPr="007F185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F1850">
        <w:rPr>
          <w:rFonts w:ascii="Calibri" w:hAnsi="Calibri" w:cs="Calibri"/>
          <w:sz w:val="22"/>
          <w:szCs w:val="22"/>
          <w:lang w:val="en-US"/>
        </w:rPr>
        <w:t> </w:t>
      </w:r>
      <w:r w:rsidRPr="007F1850">
        <w:rPr>
          <w:rFonts w:ascii="GHEA Grapalat" w:hAnsi="GHEA Grapalat"/>
          <w:sz w:val="22"/>
          <w:szCs w:val="22"/>
        </w:rPr>
        <w:t>неуплатой.</w:t>
      </w:r>
    </w:p>
    <w:p w14:paraId="69F19E41" w14:textId="77777777" w:rsidR="003D2FE2" w:rsidRPr="007F1850" w:rsidRDefault="003D2FE2" w:rsidP="003D2FE2">
      <w:pPr>
        <w:widowControl w:val="0"/>
        <w:spacing w:after="160"/>
        <w:jc w:val="center"/>
        <w:rPr>
          <w:rFonts w:ascii="GHEA Grapalat" w:hAnsi="GHEA Grapalat" w:cs="GHEA Grapalat"/>
          <w:b/>
          <w:bCs/>
          <w:sz w:val="22"/>
          <w:szCs w:val="22"/>
        </w:rPr>
      </w:pPr>
      <w:r w:rsidRPr="007F1850">
        <w:rPr>
          <w:rFonts w:ascii="GHEA Grapalat" w:hAnsi="GHEA Grapalat"/>
          <w:b/>
          <w:sz w:val="22"/>
          <w:szCs w:val="22"/>
        </w:rPr>
        <w:t>2. Иные условия</w:t>
      </w:r>
    </w:p>
    <w:p w14:paraId="755120F7" w14:textId="77777777" w:rsidR="003D2FE2" w:rsidRPr="007F1850" w:rsidRDefault="003D2FE2" w:rsidP="003D2FE2">
      <w:pPr>
        <w:widowControl w:val="0"/>
        <w:tabs>
          <w:tab w:val="left" w:pos="1134"/>
        </w:tabs>
        <w:spacing w:after="160"/>
        <w:ind w:firstLine="567"/>
        <w:jc w:val="both"/>
        <w:rPr>
          <w:rFonts w:ascii="GHEA Grapalat" w:hAnsi="GHEA Grapalat"/>
          <w:sz w:val="22"/>
          <w:szCs w:val="22"/>
        </w:rPr>
      </w:pPr>
      <w:r w:rsidRPr="007F1850">
        <w:rPr>
          <w:rFonts w:ascii="GHEA Grapalat" w:hAnsi="GHEA Grapalat"/>
          <w:sz w:val="22"/>
          <w:szCs w:val="22"/>
        </w:rPr>
        <w:t>2.1.</w:t>
      </w:r>
      <w:r w:rsidRPr="007F185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7F1850">
        <w:rPr>
          <w:rFonts w:ascii="GHEA Grapalat" w:hAnsi="GHEA Grapalat"/>
          <w:sz w:val="22"/>
          <w:szCs w:val="22"/>
        </w:rPr>
        <w:t>двадцатого</w:t>
      </w:r>
      <w:r w:rsidRPr="007F185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46A9F83"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2.2.</w:t>
      </w:r>
      <w:r w:rsidRPr="007F1850">
        <w:rPr>
          <w:rFonts w:ascii="GHEA Grapalat" w:hAnsi="GHEA Grapalat"/>
          <w:sz w:val="22"/>
          <w:szCs w:val="22"/>
        </w:rPr>
        <w:tab/>
        <w:t xml:space="preserve">Представив настоящее Соглашение и прилагаемое Требование в Банк-плательщик: </w:t>
      </w:r>
    </w:p>
    <w:p w14:paraId="49764120" w14:textId="77777777" w:rsidR="003D2FE2" w:rsidRPr="007F1850"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2.2.1.</w:t>
      </w:r>
      <w:r w:rsidRPr="007F1850">
        <w:rPr>
          <w:rFonts w:ascii="GHEA Grapalat" w:hAnsi="GHEA Grapalat"/>
          <w:sz w:val="22"/>
          <w:szCs w:val="22"/>
        </w:rPr>
        <w:tab/>
        <w:t>Заказчик подтверждает, что Компания допустила нарушение договорных обязательств, а</w:t>
      </w:r>
    </w:p>
    <w:p w14:paraId="58AD4EFA" w14:textId="77777777" w:rsidR="003D2FE2" w:rsidRPr="007F1850"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7F1850">
        <w:rPr>
          <w:rFonts w:ascii="GHEA Grapalat" w:hAnsi="GHEA Grapalat"/>
          <w:sz w:val="22"/>
          <w:szCs w:val="22"/>
        </w:rPr>
        <w:t>2.2.2.</w:t>
      </w:r>
      <w:r w:rsidRPr="007F185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BBBAB4F" w14:textId="77777777" w:rsidR="003D2FE2" w:rsidRPr="007F1850" w:rsidRDefault="003D2FE2" w:rsidP="003D2FE2">
      <w:pPr>
        <w:widowControl w:val="0"/>
        <w:tabs>
          <w:tab w:val="left" w:pos="1134"/>
        </w:tabs>
        <w:spacing w:after="160"/>
        <w:ind w:firstLine="567"/>
        <w:jc w:val="both"/>
        <w:rPr>
          <w:rFonts w:ascii="GHEA Grapalat" w:hAnsi="GHEA Grapalat"/>
          <w:sz w:val="22"/>
          <w:szCs w:val="22"/>
        </w:rPr>
      </w:pPr>
      <w:r w:rsidRPr="007F1850">
        <w:rPr>
          <w:rFonts w:ascii="GHEA Grapalat" w:hAnsi="GHEA Grapalat"/>
          <w:sz w:val="22"/>
          <w:szCs w:val="22"/>
        </w:rPr>
        <w:t>2.3.</w:t>
      </w:r>
      <w:r w:rsidRPr="007F185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A7AB0D" w14:textId="77777777" w:rsidR="003D2FE2" w:rsidRPr="007F1850" w:rsidRDefault="003D2FE2" w:rsidP="003D2FE2">
      <w:pPr>
        <w:widowControl w:val="0"/>
        <w:spacing w:after="160"/>
        <w:ind w:firstLine="567"/>
        <w:jc w:val="center"/>
        <w:rPr>
          <w:rFonts w:ascii="GHEA Grapalat" w:hAnsi="GHEA Grapalat"/>
          <w:b/>
          <w:sz w:val="22"/>
          <w:szCs w:val="22"/>
        </w:rPr>
      </w:pPr>
      <w:r w:rsidRPr="007F1850">
        <w:rPr>
          <w:rFonts w:ascii="GHEA Grapalat" w:hAnsi="GHEA Grapalat"/>
          <w:b/>
          <w:sz w:val="22"/>
          <w:szCs w:val="22"/>
        </w:rPr>
        <w:t>3. Адрес, банковские реквизиты Компании</w:t>
      </w:r>
    </w:p>
    <w:p w14:paraId="7059D1C9" w14:textId="77777777" w:rsidR="003D2FE2" w:rsidRPr="007F1850" w:rsidRDefault="003D2FE2" w:rsidP="003D2FE2">
      <w:pPr>
        <w:widowControl w:val="0"/>
        <w:jc w:val="both"/>
        <w:rPr>
          <w:rFonts w:ascii="GHEA Grapalat" w:hAnsi="GHEA Grapalat"/>
          <w:sz w:val="22"/>
          <w:szCs w:val="22"/>
        </w:rPr>
      </w:pPr>
      <w:r w:rsidRPr="007F1850">
        <w:rPr>
          <w:rFonts w:ascii="GHEA Grapalat" w:hAnsi="GHEA Grapalat"/>
          <w:sz w:val="22"/>
          <w:szCs w:val="22"/>
        </w:rPr>
        <w:t>_______________________________________</w:t>
      </w:r>
    </w:p>
    <w:p w14:paraId="40D1F179" w14:textId="77777777" w:rsidR="003D2FE2" w:rsidRPr="007F1850" w:rsidRDefault="003D2FE2" w:rsidP="003D2FE2">
      <w:pPr>
        <w:widowControl w:val="0"/>
        <w:spacing w:after="160"/>
        <w:ind w:right="4250"/>
        <w:jc w:val="center"/>
        <w:rPr>
          <w:rFonts w:ascii="GHEA Grapalat" w:hAnsi="GHEA Grapalat"/>
          <w:sz w:val="22"/>
          <w:szCs w:val="22"/>
          <w:vertAlign w:val="superscript"/>
        </w:rPr>
      </w:pPr>
      <w:r w:rsidRPr="007F1850">
        <w:rPr>
          <w:rFonts w:ascii="GHEA Grapalat" w:hAnsi="GHEA Grapalat"/>
          <w:sz w:val="22"/>
          <w:szCs w:val="22"/>
          <w:vertAlign w:val="superscript"/>
        </w:rPr>
        <w:t>наименование компании</w:t>
      </w:r>
    </w:p>
    <w:p w14:paraId="512986B3" w14:textId="77777777" w:rsidR="003D2FE2" w:rsidRPr="007F1850" w:rsidRDefault="003D2FE2" w:rsidP="003D2FE2">
      <w:pPr>
        <w:widowControl w:val="0"/>
        <w:jc w:val="both"/>
        <w:rPr>
          <w:rFonts w:ascii="GHEA Grapalat" w:hAnsi="GHEA Grapalat"/>
          <w:sz w:val="22"/>
          <w:szCs w:val="22"/>
        </w:rPr>
      </w:pPr>
      <w:r w:rsidRPr="007F1850">
        <w:rPr>
          <w:rFonts w:ascii="GHEA Grapalat" w:hAnsi="GHEA Grapalat"/>
          <w:sz w:val="22"/>
          <w:szCs w:val="22"/>
        </w:rPr>
        <w:t>_______________________________________</w:t>
      </w:r>
    </w:p>
    <w:p w14:paraId="41214F67" w14:textId="77777777" w:rsidR="003D2FE2" w:rsidRPr="007F1850" w:rsidRDefault="003D2FE2" w:rsidP="003D2FE2">
      <w:pPr>
        <w:widowControl w:val="0"/>
        <w:spacing w:after="160"/>
        <w:ind w:right="4250"/>
        <w:jc w:val="center"/>
        <w:rPr>
          <w:rFonts w:ascii="GHEA Grapalat" w:hAnsi="GHEA Grapalat"/>
          <w:sz w:val="22"/>
          <w:szCs w:val="22"/>
          <w:vertAlign w:val="superscript"/>
        </w:rPr>
      </w:pPr>
      <w:r w:rsidRPr="007F1850">
        <w:rPr>
          <w:rFonts w:ascii="GHEA Grapalat" w:hAnsi="GHEA Grapalat"/>
          <w:sz w:val="22"/>
          <w:szCs w:val="22"/>
          <w:vertAlign w:val="superscript"/>
        </w:rPr>
        <w:lastRenderedPageBreak/>
        <w:t>адрес компании</w:t>
      </w:r>
    </w:p>
    <w:p w14:paraId="35EFFC1C" w14:textId="77777777" w:rsidR="003D2FE2" w:rsidRPr="007F1850" w:rsidRDefault="003D2FE2" w:rsidP="003D2FE2">
      <w:pPr>
        <w:widowControl w:val="0"/>
        <w:jc w:val="both"/>
        <w:rPr>
          <w:rFonts w:ascii="GHEA Grapalat" w:hAnsi="GHEA Grapalat"/>
          <w:sz w:val="22"/>
          <w:szCs w:val="22"/>
        </w:rPr>
      </w:pPr>
      <w:r w:rsidRPr="007F1850">
        <w:rPr>
          <w:rFonts w:ascii="GHEA Grapalat" w:hAnsi="GHEA Grapalat"/>
          <w:sz w:val="22"/>
          <w:szCs w:val="22"/>
        </w:rPr>
        <w:t>_______________________________________</w:t>
      </w:r>
    </w:p>
    <w:p w14:paraId="52A781E8" w14:textId="77777777" w:rsidR="003D2FE2" w:rsidRPr="007F1850" w:rsidRDefault="003D2FE2" w:rsidP="003D2FE2">
      <w:pPr>
        <w:widowControl w:val="0"/>
        <w:spacing w:after="160"/>
        <w:ind w:right="4250"/>
        <w:jc w:val="center"/>
        <w:rPr>
          <w:rFonts w:ascii="GHEA Grapalat" w:hAnsi="GHEA Grapalat"/>
          <w:sz w:val="22"/>
          <w:szCs w:val="22"/>
          <w:vertAlign w:val="superscript"/>
        </w:rPr>
      </w:pPr>
      <w:r w:rsidRPr="007F1850">
        <w:rPr>
          <w:rFonts w:ascii="GHEA Grapalat" w:hAnsi="GHEA Grapalat"/>
          <w:sz w:val="22"/>
          <w:szCs w:val="22"/>
          <w:vertAlign w:val="superscript"/>
        </w:rPr>
        <w:t>наименование обслуживающего компанию банка</w:t>
      </w:r>
    </w:p>
    <w:p w14:paraId="7F2F82E9" w14:textId="77777777" w:rsidR="003D2FE2" w:rsidRPr="007F1850" w:rsidRDefault="003D2FE2" w:rsidP="003D2FE2">
      <w:pPr>
        <w:widowControl w:val="0"/>
        <w:spacing w:after="160"/>
        <w:jc w:val="right"/>
        <w:rPr>
          <w:rFonts w:ascii="GHEA Grapalat" w:hAnsi="GHEA Grapalat"/>
          <w:sz w:val="22"/>
          <w:szCs w:val="22"/>
        </w:rPr>
      </w:pPr>
    </w:p>
    <w:p w14:paraId="5CBE187B" w14:textId="77777777" w:rsidR="003D2FE2" w:rsidRPr="007F1850" w:rsidRDefault="003D2FE2" w:rsidP="003D2FE2">
      <w:pPr>
        <w:widowControl w:val="0"/>
        <w:spacing w:after="160"/>
        <w:jc w:val="right"/>
        <w:rPr>
          <w:rFonts w:ascii="GHEA Grapalat" w:hAnsi="GHEA Grapalat"/>
          <w:sz w:val="22"/>
          <w:szCs w:val="22"/>
        </w:rPr>
      </w:pPr>
      <w:r w:rsidRPr="007F1850">
        <w:rPr>
          <w:rFonts w:ascii="GHEA Grapalat" w:hAnsi="GHEA Grapalat"/>
          <w:sz w:val="22"/>
          <w:szCs w:val="22"/>
        </w:rPr>
        <w:t>М. П.</w:t>
      </w:r>
    </w:p>
    <w:p w14:paraId="03BE1FFF" w14:textId="77777777" w:rsidR="003D2FE2" w:rsidRPr="007F1850" w:rsidRDefault="003D2FE2" w:rsidP="003D2FE2">
      <w:pPr>
        <w:widowControl w:val="0"/>
        <w:spacing w:after="160"/>
        <w:jc w:val="both"/>
        <w:rPr>
          <w:rFonts w:ascii="GHEA Grapalat" w:hAnsi="GHEA Grapalat"/>
          <w:sz w:val="22"/>
          <w:szCs w:val="22"/>
        </w:rPr>
      </w:pPr>
      <w:r w:rsidRPr="007F1850">
        <w:rPr>
          <w:rFonts w:ascii="GHEA Grapalat" w:hAnsi="GHEA Grapalat"/>
          <w:sz w:val="22"/>
          <w:szCs w:val="22"/>
        </w:rPr>
        <w:t>День/месяц/год</w:t>
      </w:r>
    </w:p>
    <w:p w14:paraId="2FDE3009" w14:textId="77777777" w:rsidR="003D2FE2" w:rsidRPr="007F1850" w:rsidRDefault="003D2FE2" w:rsidP="003D2FE2">
      <w:pPr>
        <w:widowControl w:val="0"/>
        <w:spacing w:after="160"/>
        <w:jc w:val="both"/>
        <w:rPr>
          <w:rFonts w:ascii="GHEA Grapalat" w:hAnsi="GHEA Grapalat"/>
          <w:sz w:val="22"/>
          <w:szCs w:val="22"/>
        </w:rPr>
      </w:pPr>
    </w:p>
    <w:p w14:paraId="79E59E29" w14:textId="77777777" w:rsidR="003D2FE2" w:rsidRPr="007F1850" w:rsidRDefault="003D2FE2" w:rsidP="003D2FE2">
      <w:pPr>
        <w:widowControl w:val="0"/>
        <w:spacing w:after="160"/>
        <w:jc w:val="both"/>
        <w:rPr>
          <w:rFonts w:ascii="GHEA Grapalat" w:hAnsi="GHEA Grapalat"/>
          <w:sz w:val="22"/>
          <w:szCs w:val="22"/>
        </w:rPr>
      </w:pPr>
    </w:p>
    <w:p w14:paraId="78F18360" w14:textId="77777777" w:rsidR="003D2FE2" w:rsidRPr="007F1850" w:rsidRDefault="003D2FE2" w:rsidP="003D2FE2">
      <w:pPr>
        <w:rPr>
          <w:rFonts w:ascii="GHEA Grapalat" w:hAnsi="GHEA Grapalat"/>
          <w:sz w:val="22"/>
          <w:szCs w:val="22"/>
        </w:rPr>
      </w:pPr>
    </w:p>
    <w:p w14:paraId="6449FD13" w14:textId="77777777" w:rsidR="001005B0" w:rsidRPr="007F1850" w:rsidRDefault="001005B0" w:rsidP="003D2FE2">
      <w:pPr>
        <w:widowControl w:val="0"/>
        <w:spacing w:after="160"/>
        <w:ind w:left="567" w:right="565"/>
        <w:jc w:val="both"/>
        <w:rPr>
          <w:rFonts w:ascii="GHEA Grapalat" w:hAnsi="GHEA Grapalat"/>
          <w:sz w:val="22"/>
          <w:szCs w:val="22"/>
        </w:rPr>
      </w:pPr>
    </w:p>
    <w:p w14:paraId="057E9DD8" w14:textId="77777777" w:rsidR="001005B0" w:rsidRPr="007F1850" w:rsidRDefault="001005B0" w:rsidP="00B46D58">
      <w:pPr>
        <w:widowControl w:val="0"/>
        <w:spacing w:after="160"/>
        <w:ind w:left="567" w:right="565"/>
        <w:jc w:val="center"/>
        <w:rPr>
          <w:rFonts w:ascii="GHEA Grapalat" w:hAnsi="GHEA Grapalat"/>
          <w:b/>
          <w:sz w:val="22"/>
          <w:szCs w:val="22"/>
        </w:rPr>
      </w:pPr>
    </w:p>
    <w:p w14:paraId="657A1612" w14:textId="77777777" w:rsidR="001005B0" w:rsidRPr="007F1850" w:rsidRDefault="001005B0" w:rsidP="00B46D58">
      <w:pPr>
        <w:widowControl w:val="0"/>
        <w:spacing w:after="160"/>
        <w:ind w:left="567" w:right="565"/>
        <w:jc w:val="center"/>
        <w:rPr>
          <w:rFonts w:ascii="GHEA Grapalat" w:hAnsi="GHEA Grapalat"/>
          <w:b/>
          <w:sz w:val="22"/>
          <w:szCs w:val="22"/>
        </w:rPr>
      </w:pPr>
    </w:p>
    <w:p w14:paraId="17ADAFFF" w14:textId="77777777" w:rsidR="001005B0" w:rsidRPr="007F1850" w:rsidRDefault="001005B0" w:rsidP="00B46D58">
      <w:pPr>
        <w:widowControl w:val="0"/>
        <w:spacing w:after="160"/>
        <w:ind w:left="567" w:right="565"/>
        <w:jc w:val="center"/>
        <w:rPr>
          <w:rFonts w:ascii="GHEA Grapalat" w:hAnsi="GHEA Grapalat"/>
          <w:b/>
          <w:sz w:val="22"/>
          <w:szCs w:val="22"/>
        </w:rPr>
      </w:pPr>
    </w:p>
    <w:p w14:paraId="7D457BFC" w14:textId="77777777" w:rsidR="001005B0" w:rsidRPr="007F1850" w:rsidRDefault="001005B0" w:rsidP="00B46D58">
      <w:pPr>
        <w:widowControl w:val="0"/>
        <w:spacing w:after="160"/>
        <w:ind w:left="567" w:right="565"/>
        <w:jc w:val="center"/>
        <w:rPr>
          <w:rFonts w:ascii="GHEA Grapalat" w:hAnsi="GHEA Grapalat"/>
          <w:b/>
          <w:sz w:val="22"/>
          <w:szCs w:val="22"/>
        </w:rPr>
      </w:pPr>
    </w:p>
    <w:p w14:paraId="6DB27525" w14:textId="77777777" w:rsidR="001005B0" w:rsidRPr="007F1850" w:rsidRDefault="001005B0" w:rsidP="00B46D58">
      <w:pPr>
        <w:widowControl w:val="0"/>
        <w:spacing w:after="160"/>
        <w:ind w:left="567" w:right="565"/>
        <w:jc w:val="center"/>
        <w:rPr>
          <w:rFonts w:ascii="GHEA Grapalat" w:hAnsi="GHEA Grapalat"/>
          <w:b/>
          <w:sz w:val="22"/>
          <w:szCs w:val="22"/>
        </w:rPr>
      </w:pPr>
    </w:p>
    <w:p w14:paraId="7244FD5B" w14:textId="77777777" w:rsidR="001005B0" w:rsidRPr="007F1850" w:rsidRDefault="001005B0" w:rsidP="00B46D58">
      <w:pPr>
        <w:widowControl w:val="0"/>
        <w:spacing w:after="160"/>
        <w:ind w:left="567" w:right="565"/>
        <w:jc w:val="center"/>
        <w:rPr>
          <w:rFonts w:ascii="GHEA Grapalat" w:hAnsi="GHEA Grapalat"/>
          <w:b/>
        </w:rPr>
      </w:pPr>
    </w:p>
    <w:p w14:paraId="5BB88212" w14:textId="77777777" w:rsidR="001005B0" w:rsidRPr="007F1850" w:rsidRDefault="001005B0" w:rsidP="00B46D58">
      <w:pPr>
        <w:widowControl w:val="0"/>
        <w:spacing w:after="160"/>
        <w:ind w:left="567" w:right="565"/>
        <w:jc w:val="center"/>
        <w:rPr>
          <w:rFonts w:ascii="GHEA Grapalat" w:hAnsi="GHEA Grapalat"/>
          <w:b/>
        </w:rPr>
      </w:pPr>
    </w:p>
    <w:p w14:paraId="5062C9AD" w14:textId="77777777" w:rsidR="001005B0" w:rsidRPr="007F1850" w:rsidRDefault="001005B0" w:rsidP="00B46D58">
      <w:pPr>
        <w:widowControl w:val="0"/>
        <w:spacing w:after="160"/>
        <w:ind w:left="567" w:right="565"/>
        <w:jc w:val="center"/>
        <w:rPr>
          <w:rFonts w:ascii="GHEA Grapalat" w:hAnsi="GHEA Grapalat"/>
          <w:b/>
        </w:rPr>
      </w:pPr>
    </w:p>
    <w:p w14:paraId="78DFC337" w14:textId="77777777" w:rsidR="001005B0" w:rsidRPr="007F1850" w:rsidRDefault="001005B0" w:rsidP="00B46D58">
      <w:pPr>
        <w:widowControl w:val="0"/>
        <w:spacing w:after="160"/>
        <w:ind w:left="567" w:right="565"/>
        <w:jc w:val="center"/>
        <w:rPr>
          <w:rFonts w:ascii="GHEA Grapalat" w:hAnsi="GHEA Grapalat"/>
          <w:b/>
        </w:rPr>
      </w:pPr>
    </w:p>
    <w:p w14:paraId="3B511F39" w14:textId="77777777" w:rsidR="001005B0" w:rsidRPr="007F1850" w:rsidRDefault="001005B0" w:rsidP="00B46D58">
      <w:pPr>
        <w:widowControl w:val="0"/>
        <w:spacing w:after="160"/>
        <w:ind w:left="567" w:right="565"/>
        <w:jc w:val="center"/>
        <w:rPr>
          <w:rFonts w:ascii="GHEA Grapalat" w:hAnsi="GHEA Grapalat"/>
          <w:b/>
        </w:rPr>
      </w:pPr>
    </w:p>
    <w:p w14:paraId="3227AC7E" w14:textId="77777777" w:rsidR="001005B0" w:rsidRPr="007F1850" w:rsidRDefault="001005B0" w:rsidP="00B46D58">
      <w:pPr>
        <w:widowControl w:val="0"/>
        <w:spacing w:after="160"/>
        <w:ind w:left="567" w:right="565"/>
        <w:jc w:val="center"/>
        <w:rPr>
          <w:rFonts w:ascii="GHEA Grapalat" w:hAnsi="GHEA Grapalat"/>
          <w:b/>
        </w:rPr>
      </w:pPr>
    </w:p>
    <w:p w14:paraId="37112EFF" w14:textId="77777777" w:rsidR="001005B0" w:rsidRPr="007F1850" w:rsidRDefault="001005B0" w:rsidP="00B46D58">
      <w:pPr>
        <w:widowControl w:val="0"/>
        <w:spacing w:after="160"/>
        <w:ind w:left="567" w:right="565"/>
        <w:jc w:val="center"/>
        <w:rPr>
          <w:rFonts w:ascii="GHEA Grapalat" w:hAnsi="GHEA Grapalat"/>
          <w:b/>
        </w:rPr>
      </w:pPr>
    </w:p>
    <w:p w14:paraId="2944C295" w14:textId="77777777" w:rsidR="001005B0" w:rsidRPr="007F1850" w:rsidRDefault="001005B0" w:rsidP="00B46D58">
      <w:pPr>
        <w:widowControl w:val="0"/>
        <w:spacing w:after="160"/>
        <w:ind w:left="567" w:right="565"/>
        <w:jc w:val="center"/>
        <w:rPr>
          <w:rFonts w:ascii="GHEA Grapalat" w:hAnsi="GHEA Grapalat"/>
          <w:b/>
        </w:rPr>
      </w:pPr>
    </w:p>
    <w:p w14:paraId="4DE98EB7" w14:textId="77777777" w:rsidR="001005B0" w:rsidRPr="007F1850" w:rsidRDefault="001005B0" w:rsidP="00B46D58">
      <w:pPr>
        <w:widowControl w:val="0"/>
        <w:spacing w:after="160"/>
        <w:ind w:left="567" w:right="565"/>
        <w:jc w:val="center"/>
        <w:rPr>
          <w:rFonts w:ascii="GHEA Grapalat" w:hAnsi="GHEA Grapalat"/>
          <w:b/>
        </w:rPr>
      </w:pPr>
    </w:p>
    <w:p w14:paraId="1414F25A" w14:textId="77777777" w:rsidR="001005B0" w:rsidRPr="007F1850" w:rsidRDefault="001005B0" w:rsidP="00B46D58">
      <w:pPr>
        <w:widowControl w:val="0"/>
        <w:spacing w:after="160"/>
        <w:ind w:left="567" w:right="565"/>
        <w:jc w:val="center"/>
        <w:rPr>
          <w:rFonts w:ascii="GHEA Grapalat" w:hAnsi="GHEA Grapalat"/>
          <w:b/>
        </w:rPr>
      </w:pPr>
    </w:p>
    <w:p w14:paraId="02A22171" w14:textId="77777777" w:rsidR="001005B0" w:rsidRPr="007F1850" w:rsidRDefault="001005B0" w:rsidP="00B46D58">
      <w:pPr>
        <w:widowControl w:val="0"/>
        <w:spacing w:after="160"/>
        <w:ind w:left="567" w:right="565"/>
        <w:jc w:val="center"/>
        <w:rPr>
          <w:rFonts w:ascii="GHEA Grapalat" w:hAnsi="GHEA Grapalat"/>
          <w:b/>
        </w:rPr>
      </w:pPr>
    </w:p>
    <w:p w14:paraId="20E9AF1D" w14:textId="77777777" w:rsidR="001005B0" w:rsidRPr="007F1850"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F1850" w14:paraId="69F899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FB4D1" w14:textId="77777777" w:rsidR="00C3421C" w:rsidRPr="007F1850" w:rsidRDefault="00C3421C" w:rsidP="00C3421C">
            <w:pPr>
              <w:widowControl w:val="0"/>
              <w:tabs>
                <w:tab w:val="left" w:pos="3402"/>
              </w:tabs>
              <w:spacing w:after="160"/>
              <w:ind w:left="360"/>
              <w:rPr>
                <w:rFonts w:ascii="GHEA Grapalat" w:hAnsi="GHEA Grapalat" w:cs="Sylfaen"/>
                <w:b/>
                <w:bCs/>
                <w:lang w:val="en-US"/>
              </w:rPr>
            </w:pPr>
            <w:r w:rsidRPr="007F1850">
              <w:rPr>
                <w:rFonts w:ascii="GHEA Grapalat" w:hAnsi="GHEA Grapalat"/>
                <w:b/>
                <w:lang w:val="en-US"/>
              </w:rPr>
              <w:t>1.</w:t>
            </w:r>
            <w:r w:rsidRPr="007F1850">
              <w:rPr>
                <w:rFonts w:ascii="GHEA Grapalat" w:hAnsi="GHEA Grapalat"/>
                <w:b/>
                <w:lang w:val="en-US"/>
              </w:rPr>
              <w:tab/>
            </w:r>
            <w:r w:rsidRPr="007F1850">
              <w:rPr>
                <w:rFonts w:ascii="GHEA Grapalat" w:hAnsi="GHEA Grapalat"/>
                <w:b/>
              </w:rPr>
              <w:t xml:space="preserve">ПЛАТЕЖНОЕ ТРЕБОВАНИЕ </w:t>
            </w:r>
            <w:r w:rsidRPr="007F1850">
              <w:rPr>
                <w:rFonts w:ascii="GHEA Grapalat" w:hAnsi="GHEA Grapalat"/>
                <w:b/>
                <w:lang w:val="en-US"/>
              </w:rPr>
              <w:t>*</w:t>
            </w:r>
          </w:p>
        </w:tc>
      </w:tr>
      <w:tr w:rsidR="00B138F3" w:rsidRPr="007F1850" w14:paraId="7BBED6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773B7" w14:textId="77777777" w:rsidR="00C3421C" w:rsidRPr="007F1850" w:rsidRDefault="00C3421C" w:rsidP="00DE2AE3">
            <w:pPr>
              <w:widowControl w:val="0"/>
              <w:tabs>
                <w:tab w:val="left" w:pos="855"/>
              </w:tabs>
              <w:spacing w:after="160"/>
              <w:ind w:left="360"/>
              <w:rPr>
                <w:rFonts w:ascii="GHEA Grapalat" w:hAnsi="GHEA Grapalat" w:cs="Sylfaen"/>
              </w:rPr>
            </w:pPr>
            <w:r w:rsidRPr="007F1850">
              <w:rPr>
                <w:rFonts w:ascii="GHEA Grapalat" w:hAnsi="GHEA Grapalat"/>
              </w:rPr>
              <w:lastRenderedPageBreak/>
              <w:t>2.</w:t>
            </w:r>
            <w:r w:rsidRPr="007F1850">
              <w:rPr>
                <w:rFonts w:ascii="GHEA Grapalat" w:hAnsi="GHEA Grapalat"/>
              </w:rPr>
              <w:tab/>
              <w:t xml:space="preserve">Номер </w:t>
            </w:r>
          </w:p>
        </w:tc>
      </w:tr>
      <w:tr w:rsidR="00B138F3" w:rsidRPr="007F1850" w14:paraId="1D22BE7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853C6" w14:textId="77777777" w:rsidR="00C3421C" w:rsidRPr="007F1850" w:rsidRDefault="00C3421C" w:rsidP="00DE2AE3">
            <w:pPr>
              <w:widowControl w:val="0"/>
              <w:tabs>
                <w:tab w:val="left" w:pos="3390"/>
              </w:tabs>
              <w:spacing w:after="160"/>
              <w:ind w:left="322"/>
              <w:rPr>
                <w:rFonts w:ascii="GHEA Grapalat" w:hAnsi="GHEA Grapalat" w:cs="Sylfaen"/>
              </w:rPr>
            </w:pPr>
            <w:r w:rsidRPr="007F1850">
              <w:rPr>
                <w:rFonts w:ascii="GHEA Grapalat" w:hAnsi="GHEA Grapalat"/>
              </w:rPr>
              <w:t>3</w:t>
            </w:r>
            <w:r w:rsidRPr="007F1850">
              <w:rPr>
                <w:rFonts w:ascii="GHEA Grapalat" w:hAnsi="GHEA Grapalat"/>
              </w:rPr>
              <w:tab/>
              <w:t>Дата представления: "___" ___ 20___г.</w:t>
            </w:r>
          </w:p>
        </w:tc>
      </w:tr>
      <w:tr w:rsidR="00B138F3" w:rsidRPr="007F1850" w14:paraId="388042B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134B7"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4.</w:t>
            </w:r>
            <w:r w:rsidRPr="007F1850">
              <w:rPr>
                <w:rFonts w:ascii="GHEA Grapalat" w:hAnsi="GHEA Grapalat"/>
              </w:rPr>
              <w:tab/>
              <w:t>Наименование, или имя, фамилия плательщика (Компания:</w:t>
            </w:r>
          </w:p>
        </w:tc>
      </w:tr>
      <w:tr w:rsidR="00B138F3" w:rsidRPr="007F1850" w14:paraId="6C8D299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D734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5.</w:t>
            </w:r>
            <w:r w:rsidRPr="007F1850">
              <w:rPr>
                <w:rFonts w:ascii="GHEA Grapalat" w:hAnsi="GHEA Grapalat"/>
              </w:rPr>
              <w:tab/>
              <w:t>Обслуживающая плательщика Финансовая организация (банк):</w:t>
            </w:r>
          </w:p>
        </w:tc>
      </w:tr>
      <w:tr w:rsidR="00B138F3" w:rsidRPr="007F1850" w14:paraId="66101C1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2414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6.</w:t>
            </w:r>
            <w:r w:rsidRPr="007F1850">
              <w:rPr>
                <w:rFonts w:ascii="GHEA Grapalat" w:hAnsi="GHEA Grapalat"/>
              </w:rPr>
              <w:tab/>
              <w:t>Номер счета плательщика:</w:t>
            </w:r>
          </w:p>
        </w:tc>
      </w:tr>
      <w:tr w:rsidR="00B138F3" w:rsidRPr="007F1850" w14:paraId="405030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124E3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7.</w:t>
            </w:r>
            <w:r w:rsidRPr="007F1850">
              <w:rPr>
                <w:rFonts w:ascii="GHEA Grapalat" w:hAnsi="GHEA Grapalat"/>
              </w:rPr>
              <w:tab/>
              <w:t>УНН плательщика:</w:t>
            </w:r>
          </w:p>
        </w:tc>
      </w:tr>
      <w:tr w:rsidR="00B138F3" w:rsidRPr="007F1850" w14:paraId="55B7330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8335C"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8.</w:t>
            </w:r>
            <w:r w:rsidRPr="007F1850">
              <w:rPr>
                <w:rFonts w:ascii="GHEA Grapalat" w:hAnsi="GHEA Grapalat"/>
              </w:rPr>
              <w:tab/>
              <w:t>НЗОУ плательщика:</w:t>
            </w:r>
          </w:p>
        </w:tc>
      </w:tr>
      <w:tr w:rsidR="00B138F3" w:rsidRPr="007F1850" w14:paraId="1A0397B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6EE1"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9.</w:t>
            </w:r>
            <w:r w:rsidRPr="007F1850">
              <w:rPr>
                <w:rFonts w:ascii="GHEA Grapalat" w:hAnsi="GHEA Grapalat"/>
              </w:rPr>
              <w:tab/>
              <w:t>Наименование, или имя, фамилия бенефициара:</w:t>
            </w:r>
          </w:p>
        </w:tc>
      </w:tr>
      <w:tr w:rsidR="00B138F3" w:rsidRPr="007F1850" w14:paraId="0646F25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DF0EC9"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10.</w:t>
            </w:r>
            <w:r w:rsidRPr="007F1850">
              <w:rPr>
                <w:rFonts w:ascii="GHEA Grapalat" w:hAnsi="GHEA Grapalat"/>
              </w:rPr>
              <w:tab/>
              <w:t>НЗОУ бенефициара (не заполняется)</w:t>
            </w:r>
          </w:p>
        </w:tc>
      </w:tr>
      <w:tr w:rsidR="00B138F3" w:rsidRPr="007F1850" w14:paraId="7CF00B43"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AB0DD"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11.</w:t>
            </w:r>
            <w:r w:rsidRPr="007F1850">
              <w:rPr>
                <w:rFonts w:ascii="GHEA Grapalat" w:hAnsi="GHEA Grapalat"/>
              </w:rPr>
              <w:tab/>
              <w:t>УНН бенефициара:</w:t>
            </w:r>
          </w:p>
        </w:tc>
      </w:tr>
      <w:tr w:rsidR="00B138F3" w:rsidRPr="007F1850" w14:paraId="63716CC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D08A5"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12.</w:t>
            </w:r>
            <w:r w:rsidRPr="007F1850">
              <w:rPr>
                <w:rFonts w:ascii="GHEA Grapalat" w:hAnsi="GHEA Grapalat"/>
              </w:rPr>
              <w:tab/>
              <w:t>Обслуживающая бенефициара Финансовая организация (банк):</w:t>
            </w:r>
          </w:p>
        </w:tc>
      </w:tr>
      <w:tr w:rsidR="00B138F3" w:rsidRPr="007F1850" w14:paraId="4D86AAC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679332"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13.</w:t>
            </w:r>
            <w:r w:rsidRPr="007F1850">
              <w:rPr>
                <w:rFonts w:ascii="GHEA Grapalat" w:hAnsi="GHEA Grapalat"/>
              </w:rPr>
              <w:tab/>
              <w:t>Номер счета бенефициара (сч.№)</w:t>
            </w:r>
          </w:p>
        </w:tc>
      </w:tr>
      <w:tr w:rsidR="00B138F3" w:rsidRPr="007F1850" w14:paraId="681F932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23DF4"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14.</w:t>
            </w:r>
            <w:r w:rsidRPr="007F1850">
              <w:rPr>
                <w:rFonts w:ascii="GHEA Grapalat" w:hAnsi="GHEA Grapalat"/>
              </w:rPr>
              <w:tab/>
              <w:t>Сумма (цифрами и прописью):</w:t>
            </w:r>
          </w:p>
        </w:tc>
      </w:tr>
      <w:tr w:rsidR="00B138F3" w:rsidRPr="007F1850" w14:paraId="1D2C7FE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E27E0"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15.</w:t>
            </w:r>
            <w:r w:rsidRPr="007F185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F1850" w14:paraId="70CED5A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2F431"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16.</w:t>
            </w:r>
            <w:r w:rsidRPr="007F1850">
              <w:rPr>
                <w:rFonts w:ascii="GHEA Grapalat" w:hAnsi="GHEA Grapalat"/>
              </w:rPr>
              <w:tab/>
              <w:t>Валюта (прописью и по коду):</w:t>
            </w:r>
          </w:p>
        </w:tc>
      </w:tr>
      <w:tr w:rsidR="00B138F3" w:rsidRPr="007F1850" w14:paraId="35505EC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6C640" w14:textId="77777777" w:rsidR="00C3421C" w:rsidRPr="007F1850" w:rsidRDefault="00C3421C" w:rsidP="00391852">
            <w:pPr>
              <w:widowControl w:val="0"/>
              <w:tabs>
                <w:tab w:val="left" w:pos="855"/>
              </w:tabs>
              <w:spacing w:after="160"/>
              <w:ind w:left="360"/>
              <w:rPr>
                <w:rFonts w:ascii="GHEA Grapalat" w:hAnsi="GHEA Grapalat"/>
              </w:rPr>
            </w:pPr>
            <w:r w:rsidRPr="007F1850">
              <w:rPr>
                <w:rFonts w:ascii="GHEA Grapalat" w:hAnsi="GHEA Grapalat"/>
              </w:rPr>
              <w:t>17.</w:t>
            </w:r>
            <w:r w:rsidRPr="007F1850">
              <w:rPr>
                <w:rFonts w:ascii="GHEA Grapalat" w:hAnsi="GHEA Grapalat"/>
              </w:rPr>
              <w:tab/>
              <w:t xml:space="preserve">Цель сделки (уплаты): (для обеспечения </w:t>
            </w:r>
            <w:r w:rsidR="00391852" w:rsidRPr="007F1850">
              <w:rPr>
                <w:rFonts w:ascii="GHEA Grapalat" w:hAnsi="GHEA Grapalat"/>
              </w:rPr>
              <w:t>квалификации</w:t>
            </w:r>
            <w:r w:rsidRPr="007F1850">
              <w:rPr>
                <w:rFonts w:ascii="GHEA Grapalat" w:hAnsi="GHEA Grapalat"/>
              </w:rPr>
              <w:t>)</w:t>
            </w:r>
          </w:p>
        </w:tc>
      </w:tr>
      <w:tr w:rsidR="00B138F3" w:rsidRPr="007F1850" w14:paraId="3432895F"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751478B"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18.</w:t>
            </w:r>
            <w:r w:rsidRPr="007F185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F1850" w14:paraId="7910D3FF" w14:textId="77777777" w:rsidTr="00F46FA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CCE3E" w14:textId="77777777" w:rsidR="00C3421C" w:rsidRPr="007F1850" w:rsidRDefault="00C3421C" w:rsidP="00DE2AE3">
            <w:pPr>
              <w:widowControl w:val="0"/>
              <w:tabs>
                <w:tab w:val="left" w:pos="855"/>
              </w:tabs>
              <w:spacing w:after="160"/>
              <w:ind w:left="360"/>
              <w:rPr>
                <w:rFonts w:ascii="GHEA Grapalat" w:hAnsi="GHEA Grapalat"/>
              </w:rPr>
            </w:pPr>
            <w:r w:rsidRPr="007F1850">
              <w:rPr>
                <w:rFonts w:ascii="GHEA Grapalat" w:hAnsi="GHEA Grapalat"/>
              </w:rPr>
              <w:t>19.</w:t>
            </w:r>
            <w:r w:rsidRPr="007F1850">
              <w:rPr>
                <w:rFonts w:ascii="GHEA Grapalat" w:hAnsi="GHEA Grapalat"/>
                <w:lang w:val="en-US"/>
              </w:rPr>
              <w:tab/>
            </w:r>
            <w:r w:rsidRPr="007F1850">
              <w:rPr>
                <w:rFonts w:ascii="GHEA Grapalat" w:hAnsi="GHEA Grapalat"/>
              </w:rPr>
              <w:t>Условия оплаты: &lt;акцептованный платеж&gt;</w:t>
            </w:r>
          </w:p>
        </w:tc>
      </w:tr>
      <w:tr w:rsidR="00B138F3" w:rsidRPr="007F1850" w14:paraId="7C8F0105" w14:textId="77777777" w:rsidTr="00F46FA3">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1D5AD" w14:textId="77777777" w:rsidR="00C3421C" w:rsidRPr="007F1850" w:rsidRDefault="00C3421C" w:rsidP="00DE2AE3">
            <w:pPr>
              <w:widowControl w:val="0"/>
              <w:tabs>
                <w:tab w:val="left" w:pos="855"/>
              </w:tabs>
              <w:spacing w:after="160"/>
              <w:ind w:left="360"/>
              <w:rPr>
                <w:rFonts w:ascii="GHEA Grapalat" w:hAnsi="GHEA Grapalat"/>
                <w:lang w:val="en-US"/>
              </w:rPr>
            </w:pPr>
            <w:r w:rsidRPr="007F1850">
              <w:rPr>
                <w:rFonts w:ascii="GHEA Grapalat" w:hAnsi="GHEA Grapalat"/>
              </w:rPr>
              <w:t>20.</w:t>
            </w:r>
            <w:r w:rsidRPr="007F1850">
              <w:rPr>
                <w:rFonts w:ascii="GHEA Grapalat" w:hAnsi="GHEA Grapalat"/>
                <w:lang w:val="en-US"/>
              </w:rPr>
              <w:tab/>
            </w:r>
            <w:r w:rsidRPr="007F1850">
              <w:rPr>
                <w:rFonts w:ascii="GHEA Grapalat" w:hAnsi="GHEA Grapalat"/>
              </w:rPr>
              <w:t>Количество прилагаемых страниц: --- страниц</w:t>
            </w:r>
          </w:p>
        </w:tc>
      </w:tr>
      <w:tr w:rsidR="00B138F3" w:rsidRPr="007F1850" w14:paraId="0763A8C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5271F58" w14:textId="77777777" w:rsidR="00C3421C" w:rsidRPr="007F1850" w:rsidRDefault="00C3421C" w:rsidP="00DE2AE3">
            <w:pPr>
              <w:widowControl w:val="0"/>
              <w:tabs>
                <w:tab w:val="left" w:pos="851"/>
              </w:tabs>
              <w:spacing w:after="160"/>
              <w:rPr>
                <w:rFonts w:ascii="GHEA Grapalat" w:hAnsi="GHEA Grapalat" w:cs="Sylfaen"/>
              </w:rPr>
            </w:pPr>
            <w:r w:rsidRPr="007F1850">
              <w:rPr>
                <w:rFonts w:ascii="GHEA Grapalat" w:hAnsi="GHEA Grapalat"/>
              </w:rPr>
              <w:t>22.а.</w:t>
            </w:r>
            <w:r w:rsidRPr="007F1850">
              <w:rPr>
                <w:rFonts w:ascii="GHEA Grapalat" w:hAnsi="GHEA Grapalat"/>
              </w:rPr>
              <w:tab/>
              <w:t>Подписи бенефициара</w:t>
            </w:r>
          </w:p>
          <w:p w14:paraId="18EA36A2" w14:textId="77777777" w:rsidR="00C3421C" w:rsidRPr="007F1850" w:rsidRDefault="00C3421C" w:rsidP="00DE2AE3">
            <w:pPr>
              <w:widowControl w:val="0"/>
              <w:spacing w:after="160"/>
              <w:rPr>
                <w:rFonts w:ascii="GHEA Grapalat" w:hAnsi="GHEA Grapalat" w:cs="Sylfaen"/>
              </w:rPr>
            </w:pPr>
          </w:p>
          <w:p w14:paraId="6C3E9926" w14:textId="77777777" w:rsidR="00C3421C" w:rsidRPr="007F1850" w:rsidRDefault="00C3421C" w:rsidP="00DE2AE3">
            <w:pPr>
              <w:widowControl w:val="0"/>
              <w:spacing w:after="160"/>
              <w:jc w:val="right"/>
              <w:rPr>
                <w:rFonts w:ascii="GHEA Grapalat" w:hAnsi="GHEA Grapalat" w:cs="Tahoma"/>
              </w:rPr>
            </w:pPr>
            <w:r w:rsidRPr="007F1850">
              <w:rPr>
                <w:rFonts w:ascii="GHEA Grapalat" w:hAnsi="GHEA Grapalat"/>
              </w:rPr>
              <w:t>/____________________/</w:t>
            </w:r>
          </w:p>
          <w:p w14:paraId="1122B7B4"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/____________________/</w:t>
            </w:r>
          </w:p>
          <w:p w14:paraId="7A682239" w14:textId="77777777" w:rsidR="00C3421C" w:rsidRPr="007F1850" w:rsidRDefault="00C3421C" w:rsidP="00DE2AE3">
            <w:pPr>
              <w:widowControl w:val="0"/>
              <w:tabs>
                <w:tab w:val="left" w:pos="4545"/>
              </w:tabs>
              <w:spacing w:after="160"/>
              <w:rPr>
                <w:rFonts w:ascii="GHEA Grapalat" w:hAnsi="GHEA Grapalat" w:cs="Sylfaen"/>
              </w:rPr>
            </w:pPr>
            <w:r w:rsidRPr="007F1850">
              <w:rPr>
                <w:rFonts w:ascii="GHEA Grapalat" w:hAnsi="GHEA Grapalat"/>
              </w:rPr>
              <w:t>22.б.</w:t>
            </w:r>
            <w:r w:rsidRPr="007F1850">
              <w:rPr>
                <w:rFonts w:ascii="GHEA Grapalat" w:hAnsi="GHEA Grapalat"/>
              </w:rPr>
              <w:tab/>
              <w:t>М. П.</w:t>
            </w:r>
          </w:p>
          <w:p w14:paraId="07F5DB06" w14:textId="77777777" w:rsidR="00C3421C" w:rsidRPr="007F1850"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DE02175" w14:textId="77777777" w:rsidR="00C3421C" w:rsidRPr="007F1850" w:rsidRDefault="00C3421C" w:rsidP="00DE2AE3">
            <w:pPr>
              <w:widowControl w:val="0"/>
              <w:tabs>
                <w:tab w:val="left" w:pos="905"/>
              </w:tabs>
              <w:spacing w:after="160"/>
              <w:rPr>
                <w:rFonts w:ascii="GHEA Grapalat" w:hAnsi="GHEA Grapalat" w:cs="Sylfaen"/>
              </w:rPr>
            </w:pPr>
            <w:r w:rsidRPr="007F1850">
              <w:rPr>
                <w:rFonts w:ascii="GHEA Grapalat" w:hAnsi="GHEA Grapalat"/>
              </w:rPr>
              <w:t>21.а.</w:t>
            </w:r>
            <w:r w:rsidRPr="007F1850">
              <w:rPr>
                <w:rFonts w:ascii="GHEA Grapalat" w:hAnsi="GHEA Grapalat"/>
              </w:rPr>
              <w:tab/>
            </w:r>
            <w:r w:rsidRPr="007F1850">
              <w:rPr>
                <w:rFonts w:ascii="Calibri" w:hAnsi="Calibri" w:cs="Calibri"/>
              </w:rPr>
              <w:t> </w:t>
            </w:r>
            <w:r w:rsidRPr="007F1850">
              <w:rPr>
                <w:rFonts w:ascii="GHEA Grapalat" w:hAnsi="GHEA Grapalat"/>
              </w:rPr>
              <w:t>Подписи плательщика:</w:t>
            </w:r>
          </w:p>
          <w:p w14:paraId="1A70931F" w14:textId="77777777" w:rsidR="00C3421C" w:rsidRPr="007F1850" w:rsidRDefault="00C3421C" w:rsidP="00DE2AE3">
            <w:pPr>
              <w:widowControl w:val="0"/>
              <w:spacing w:after="160"/>
              <w:rPr>
                <w:rFonts w:ascii="GHEA Grapalat" w:hAnsi="GHEA Grapalat" w:cs="Sylfaen"/>
              </w:rPr>
            </w:pPr>
          </w:p>
          <w:p w14:paraId="6BC8CB6D"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/____________________/</w:t>
            </w:r>
          </w:p>
          <w:p w14:paraId="1DED285D"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/____________________/</w:t>
            </w:r>
          </w:p>
          <w:p w14:paraId="590DF458" w14:textId="77777777" w:rsidR="00C3421C" w:rsidRPr="007F1850" w:rsidRDefault="00C3421C" w:rsidP="00DE2AE3">
            <w:pPr>
              <w:widowControl w:val="0"/>
              <w:tabs>
                <w:tab w:val="left" w:pos="4539"/>
              </w:tabs>
              <w:spacing w:after="160"/>
              <w:rPr>
                <w:rFonts w:ascii="GHEA Grapalat" w:hAnsi="GHEA Grapalat" w:cs="Sylfaen"/>
              </w:rPr>
            </w:pPr>
            <w:r w:rsidRPr="007F1850">
              <w:rPr>
                <w:rFonts w:ascii="GHEA Grapalat" w:hAnsi="GHEA Grapalat"/>
              </w:rPr>
              <w:t>21.б.</w:t>
            </w:r>
            <w:r w:rsidRPr="007F1850">
              <w:rPr>
                <w:rFonts w:ascii="GHEA Grapalat" w:hAnsi="GHEA Grapalat"/>
              </w:rPr>
              <w:tab/>
              <w:t>М. П.</w:t>
            </w:r>
          </w:p>
        </w:tc>
      </w:tr>
      <w:tr w:rsidR="00B138F3" w:rsidRPr="007F1850" w14:paraId="6A00CA3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54F188A" w14:textId="77777777" w:rsidR="00C3421C" w:rsidRPr="007F1850" w:rsidRDefault="00C3421C" w:rsidP="00DE2AE3">
            <w:pPr>
              <w:widowControl w:val="0"/>
              <w:spacing w:after="160"/>
              <w:rPr>
                <w:rFonts w:ascii="GHEA Grapalat" w:hAnsi="GHEA Grapalat" w:cs="Tahoma"/>
              </w:rPr>
            </w:pPr>
            <w:r w:rsidRPr="007F1850">
              <w:rPr>
                <w:rFonts w:ascii="GHEA Grapalat" w:hAnsi="GHEA Grapalat"/>
              </w:rPr>
              <w:lastRenderedPageBreak/>
              <w:t>24.а.</w:t>
            </w:r>
            <w:r w:rsidRPr="007F1850">
              <w:rPr>
                <w:rFonts w:ascii="GHEA Grapalat" w:hAnsi="GHEA Grapalat"/>
              </w:rPr>
              <w:tab/>
              <w:t xml:space="preserve"> Обслуживающая бенефициара финансовая организация </w:t>
            </w:r>
          </w:p>
          <w:p w14:paraId="738D5B0E" w14:textId="77777777" w:rsidR="00C3421C" w:rsidRPr="007F1850" w:rsidRDefault="00C3421C" w:rsidP="00DE2AE3">
            <w:pPr>
              <w:widowControl w:val="0"/>
              <w:jc w:val="right"/>
              <w:rPr>
                <w:rFonts w:ascii="GHEA Grapalat" w:hAnsi="GHEA Grapalat" w:cs="Tahoma"/>
              </w:rPr>
            </w:pPr>
            <w:r w:rsidRPr="007F1850">
              <w:rPr>
                <w:rFonts w:ascii="GHEA Grapalat" w:hAnsi="GHEA Grapalat"/>
              </w:rPr>
              <w:t>/____________________/</w:t>
            </w:r>
          </w:p>
          <w:p w14:paraId="10EB1FF9" w14:textId="77777777" w:rsidR="00C3421C" w:rsidRPr="007F1850" w:rsidRDefault="00C3421C" w:rsidP="00DE2AE3">
            <w:pPr>
              <w:widowControl w:val="0"/>
              <w:spacing w:after="160"/>
              <w:ind w:left="3828" w:right="13"/>
              <w:jc w:val="both"/>
              <w:rPr>
                <w:rFonts w:ascii="GHEA Grapalat" w:hAnsi="GHEA Grapalat" w:cs="Sylfaen"/>
                <w:vertAlign w:val="superscript"/>
              </w:rPr>
            </w:pPr>
            <w:r w:rsidRPr="007F1850">
              <w:rPr>
                <w:rFonts w:ascii="GHEA Grapalat" w:hAnsi="GHEA Grapalat"/>
                <w:vertAlign w:val="superscript"/>
              </w:rPr>
              <w:t>подпись/</w:t>
            </w:r>
          </w:p>
          <w:p w14:paraId="6BE3E71C" w14:textId="77777777" w:rsidR="00C3421C" w:rsidRPr="007F1850"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1260E8A" w14:textId="77777777" w:rsidR="00C3421C" w:rsidRPr="007F1850" w:rsidRDefault="00C3421C" w:rsidP="00DE2AE3">
            <w:pPr>
              <w:widowControl w:val="0"/>
              <w:spacing w:after="160"/>
              <w:rPr>
                <w:rFonts w:ascii="GHEA Grapalat" w:hAnsi="GHEA Grapalat" w:cs="Tahoma"/>
              </w:rPr>
            </w:pPr>
            <w:r w:rsidRPr="007F1850">
              <w:rPr>
                <w:rFonts w:ascii="GHEA Grapalat" w:hAnsi="GHEA Grapalat"/>
              </w:rPr>
              <w:t>23.а.</w:t>
            </w:r>
            <w:r w:rsidRPr="007F1850">
              <w:rPr>
                <w:rFonts w:ascii="GHEA Grapalat" w:hAnsi="GHEA Grapalat"/>
              </w:rPr>
              <w:tab/>
              <w:t xml:space="preserve"> Обслуживающая плательщика финансовая организация </w:t>
            </w:r>
          </w:p>
          <w:p w14:paraId="009E76C6" w14:textId="77777777" w:rsidR="00C3421C" w:rsidRPr="007F1850" w:rsidRDefault="00C3421C" w:rsidP="00DE2AE3">
            <w:pPr>
              <w:widowControl w:val="0"/>
              <w:jc w:val="right"/>
              <w:rPr>
                <w:rFonts w:ascii="GHEA Grapalat" w:hAnsi="GHEA Grapalat" w:cs="Tahoma"/>
              </w:rPr>
            </w:pPr>
            <w:r w:rsidRPr="007F1850">
              <w:rPr>
                <w:rFonts w:ascii="GHEA Grapalat" w:hAnsi="GHEA Grapalat"/>
              </w:rPr>
              <w:t>/____________________/</w:t>
            </w:r>
          </w:p>
          <w:p w14:paraId="5A3F3037" w14:textId="77777777" w:rsidR="00C3421C" w:rsidRPr="007F1850" w:rsidRDefault="00C3421C" w:rsidP="00DE2AE3">
            <w:pPr>
              <w:widowControl w:val="0"/>
              <w:spacing w:after="160"/>
              <w:ind w:right="983"/>
              <w:jc w:val="right"/>
              <w:rPr>
                <w:rFonts w:ascii="GHEA Grapalat" w:hAnsi="GHEA Grapalat" w:cs="Sylfaen"/>
                <w:vertAlign w:val="superscript"/>
              </w:rPr>
            </w:pPr>
            <w:r w:rsidRPr="007F1850">
              <w:rPr>
                <w:rFonts w:ascii="GHEA Grapalat" w:hAnsi="GHEA Grapalat"/>
                <w:vertAlign w:val="superscript"/>
              </w:rPr>
              <w:t>/подпись/</w:t>
            </w:r>
          </w:p>
          <w:p w14:paraId="4529A737" w14:textId="77777777" w:rsidR="00C3421C" w:rsidRPr="007F1850" w:rsidRDefault="00C3421C" w:rsidP="00DE2AE3">
            <w:pPr>
              <w:widowControl w:val="0"/>
              <w:spacing w:after="160"/>
              <w:rPr>
                <w:rFonts w:ascii="GHEA Grapalat" w:hAnsi="GHEA Grapalat" w:cs="Arial"/>
              </w:rPr>
            </w:pPr>
          </w:p>
        </w:tc>
      </w:tr>
      <w:tr w:rsidR="00B138F3" w:rsidRPr="007F1850" w14:paraId="5A31B5E4" w14:textId="77777777" w:rsidTr="00F46FA3">
        <w:trPr>
          <w:trHeight w:val="80"/>
        </w:trPr>
        <w:tc>
          <w:tcPr>
            <w:tcW w:w="5616" w:type="dxa"/>
            <w:tcBorders>
              <w:top w:val="nil"/>
              <w:left w:val="single" w:sz="4" w:space="0" w:color="auto"/>
              <w:bottom w:val="single" w:sz="4" w:space="0" w:color="auto"/>
              <w:right w:val="single" w:sz="4" w:space="0" w:color="auto"/>
            </w:tcBorders>
            <w:noWrap/>
            <w:vAlign w:val="bottom"/>
          </w:tcPr>
          <w:p w14:paraId="3B5B5729" w14:textId="77777777" w:rsidR="00C3421C" w:rsidRPr="007F1850" w:rsidRDefault="00C3421C" w:rsidP="00DE2AE3">
            <w:pPr>
              <w:widowControl w:val="0"/>
              <w:tabs>
                <w:tab w:val="left" w:pos="4678"/>
              </w:tabs>
              <w:spacing w:after="160"/>
              <w:rPr>
                <w:rFonts w:ascii="GHEA Grapalat" w:hAnsi="GHEA Grapalat" w:cs="Sylfaen"/>
              </w:rPr>
            </w:pPr>
            <w:r w:rsidRPr="007F1850">
              <w:rPr>
                <w:rFonts w:ascii="GHEA Grapalat" w:hAnsi="GHEA Grapalat"/>
              </w:rPr>
              <w:t>24.б.</w:t>
            </w:r>
            <w:r w:rsidRPr="007F1850">
              <w:rPr>
                <w:rFonts w:ascii="GHEA Grapalat" w:hAnsi="GHEA Grapalat"/>
              </w:rPr>
              <w:tab/>
              <w:t>М. П.</w:t>
            </w:r>
          </w:p>
          <w:p w14:paraId="31FE1DC7" w14:textId="77777777" w:rsidR="00C3421C" w:rsidRPr="007F1850" w:rsidRDefault="00C3421C" w:rsidP="00DE2AE3">
            <w:pPr>
              <w:widowControl w:val="0"/>
              <w:spacing w:after="160"/>
              <w:ind w:right="155"/>
              <w:jc w:val="right"/>
              <w:rPr>
                <w:rFonts w:ascii="GHEA Grapalat" w:hAnsi="GHEA Grapalat" w:cs="Sylfaen"/>
                <w:lang w:val="en-US"/>
              </w:rPr>
            </w:pPr>
            <w:r w:rsidRPr="007F185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CC923AC" w14:textId="77777777" w:rsidR="00C3421C" w:rsidRPr="007F1850" w:rsidRDefault="00C3421C" w:rsidP="00DE2AE3">
            <w:pPr>
              <w:widowControl w:val="0"/>
              <w:tabs>
                <w:tab w:val="left" w:pos="4554"/>
              </w:tabs>
              <w:spacing w:after="160"/>
              <w:rPr>
                <w:rFonts w:ascii="GHEA Grapalat" w:hAnsi="GHEA Grapalat" w:cs="Sylfaen"/>
              </w:rPr>
            </w:pPr>
            <w:r w:rsidRPr="007F1850">
              <w:rPr>
                <w:rFonts w:ascii="GHEA Grapalat" w:hAnsi="GHEA Grapalat"/>
              </w:rPr>
              <w:t>23.б.</w:t>
            </w:r>
            <w:r w:rsidRPr="007F1850">
              <w:rPr>
                <w:rFonts w:ascii="GHEA Grapalat" w:hAnsi="GHEA Grapalat"/>
              </w:rPr>
              <w:tab/>
              <w:t>М. П.</w:t>
            </w:r>
          </w:p>
          <w:p w14:paraId="4C50FE1E" w14:textId="77777777" w:rsidR="00C3421C" w:rsidRPr="007F1850" w:rsidRDefault="00C3421C" w:rsidP="00DE2AE3">
            <w:pPr>
              <w:widowControl w:val="0"/>
              <w:spacing w:after="160"/>
              <w:jc w:val="right"/>
              <w:rPr>
                <w:rFonts w:ascii="GHEA Grapalat" w:hAnsi="GHEA Grapalat" w:cs="Sylfaen"/>
              </w:rPr>
            </w:pPr>
            <w:r w:rsidRPr="007F1850">
              <w:rPr>
                <w:rFonts w:ascii="GHEA Grapalat" w:hAnsi="GHEA Grapalat"/>
              </w:rPr>
              <w:t>23.в Дата исполнения: "___" ___ 20___г.</w:t>
            </w:r>
          </w:p>
        </w:tc>
      </w:tr>
    </w:tbl>
    <w:p w14:paraId="401BC25F" w14:textId="77777777" w:rsidR="00C3421C" w:rsidRPr="007F1850" w:rsidRDefault="00C3421C" w:rsidP="00C3421C">
      <w:pPr>
        <w:widowControl w:val="0"/>
        <w:spacing w:after="160"/>
        <w:jc w:val="center"/>
        <w:rPr>
          <w:rFonts w:ascii="GHEA Grapalat" w:hAnsi="GHEA Grapalat" w:cs="Sylfaen"/>
        </w:rPr>
      </w:pPr>
    </w:p>
    <w:p w14:paraId="03FC887D" w14:textId="77777777" w:rsidR="00C3421C" w:rsidRPr="007F1850" w:rsidRDefault="00C3421C" w:rsidP="00C3421C">
      <w:pPr>
        <w:rPr>
          <w:rFonts w:ascii="GHEA Grapalat" w:hAnsi="GHEA Grapalat" w:cs="Sylfaen"/>
        </w:rPr>
      </w:pPr>
      <w:r w:rsidRPr="007F1850">
        <w:rPr>
          <w:rFonts w:ascii="GHEA Grapalat" w:hAnsi="GHEA Grapalat" w:cs="Sylfaen"/>
        </w:rPr>
        <w:t xml:space="preserve">*  </w:t>
      </w:r>
      <w:r w:rsidRPr="007F185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A0CCBF3" w14:textId="77777777" w:rsidR="00C3421C" w:rsidRPr="007F1850" w:rsidRDefault="00C3421C" w:rsidP="00C3421C">
      <w:pPr>
        <w:rPr>
          <w:rFonts w:ascii="GHEA Grapalat" w:hAnsi="GHEA Grapalat" w:cs="Sylfaen"/>
        </w:rPr>
      </w:pPr>
      <w:r w:rsidRPr="007F1850">
        <w:rPr>
          <w:rFonts w:ascii="GHEA Grapalat" w:hAnsi="GHEA Grapalat" w:cs="Sylfaen"/>
        </w:rPr>
        <w:br w:type="page"/>
      </w:r>
    </w:p>
    <w:p w14:paraId="27F8E705" w14:textId="77777777" w:rsidR="00C3421C" w:rsidRPr="007F1850" w:rsidRDefault="00C3421C" w:rsidP="00C3421C">
      <w:pPr>
        <w:widowControl w:val="0"/>
        <w:spacing w:after="160"/>
        <w:ind w:left="567" w:right="565"/>
        <w:jc w:val="center"/>
        <w:rPr>
          <w:rFonts w:ascii="GHEA Grapalat" w:hAnsi="GHEA Grapalat"/>
          <w:b/>
        </w:rPr>
      </w:pPr>
      <w:r w:rsidRPr="007F1850">
        <w:rPr>
          <w:rFonts w:ascii="GHEA Grapalat" w:hAnsi="GHEA Grapalat"/>
          <w:b/>
        </w:rPr>
        <w:lastRenderedPageBreak/>
        <w:t xml:space="preserve">Обязательные реквизиты платежного требования </w:t>
      </w:r>
      <w:r w:rsidRPr="007F185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F1850" w14:paraId="5D1912E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781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FE2086D"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6A3F26"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Наличие указанного поля/</w:t>
            </w:r>
          </w:p>
          <w:p w14:paraId="000570E5"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C8BDBB"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Требование о заполнении реквизита </w:t>
            </w:r>
          </w:p>
          <w:p w14:paraId="0F23A626"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5A9C0C4"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Сторона,</w:t>
            </w:r>
          </w:p>
          <w:p w14:paraId="3C550B8D"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заполняющая реквизит </w:t>
            </w:r>
          </w:p>
          <w:p w14:paraId="25A8ECBA"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бенефициар или плательщик</w:t>
            </w:r>
          </w:p>
          <w:p w14:paraId="5C8E6081"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r>
      <w:tr w:rsidR="00B138F3" w:rsidRPr="007F1850" w14:paraId="1F45D77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6D9D2"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0F2615"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234B07A"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A62D851"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D116468" w14:textId="77777777" w:rsidR="00C3421C" w:rsidRPr="007F1850" w:rsidRDefault="00C3421C" w:rsidP="00DE2AE3">
            <w:pPr>
              <w:widowControl w:val="0"/>
              <w:spacing w:after="120"/>
              <w:jc w:val="center"/>
              <w:rPr>
                <w:rFonts w:ascii="GHEA Grapalat" w:hAnsi="GHEA Grapalat"/>
                <w:b/>
                <w:sz w:val="18"/>
                <w:szCs w:val="18"/>
              </w:rPr>
            </w:pPr>
            <w:r w:rsidRPr="007F1850">
              <w:rPr>
                <w:rFonts w:ascii="GHEA Grapalat" w:hAnsi="GHEA Grapalat"/>
                <w:b/>
                <w:sz w:val="18"/>
                <w:szCs w:val="18"/>
              </w:rPr>
              <w:t>5</w:t>
            </w:r>
          </w:p>
        </w:tc>
      </w:tr>
      <w:tr w:rsidR="00B138F3" w:rsidRPr="007F1850" w14:paraId="26AA3B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683A2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A8C24B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6A4B7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CED4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88156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 документе заранее заполнено "Платежное требование"</w:t>
            </w:r>
          </w:p>
        </w:tc>
      </w:tr>
      <w:tr w:rsidR="00B138F3" w:rsidRPr="007F1850" w14:paraId="586CDA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14B1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69D3D8" w14:textId="77777777" w:rsidR="00C3421C" w:rsidRPr="007F1850" w:rsidRDefault="00C3421C" w:rsidP="00DE2AE3">
            <w:pPr>
              <w:widowControl w:val="0"/>
              <w:spacing w:after="120"/>
              <w:jc w:val="both"/>
              <w:rPr>
                <w:rFonts w:ascii="GHEA Grapalat" w:hAnsi="GHEA Grapalat"/>
                <w:sz w:val="18"/>
                <w:szCs w:val="18"/>
              </w:rPr>
            </w:pPr>
            <w:r w:rsidRPr="007F185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3F0EB4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F96C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C7434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F1850" w14:paraId="4088B6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6526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955D8B" w14:textId="77777777" w:rsidR="00C3421C" w:rsidRPr="007F1850" w:rsidRDefault="00C3421C" w:rsidP="00DE2AE3">
            <w:pPr>
              <w:widowControl w:val="0"/>
              <w:spacing w:after="120"/>
              <w:jc w:val="both"/>
              <w:rPr>
                <w:rFonts w:ascii="GHEA Grapalat" w:hAnsi="GHEA Grapalat"/>
                <w:sz w:val="18"/>
                <w:szCs w:val="18"/>
              </w:rPr>
            </w:pPr>
            <w:r w:rsidRPr="007F185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32629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CB3B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5D8829C2" w14:textId="77777777" w:rsidR="00C3421C" w:rsidRPr="007F185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BB6D7F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F1850" w14:paraId="5915A4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D182B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B917C3B" w14:textId="77777777" w:rsidR="00C3421C" w:rsidRPr="007F1850" w:rsidRDefault="00C3421C" w:rsidP="00DE2AE3">
            <w:pPr>
              <w:widowControl w:val="0"/>
              <w:spacing w:after="120"/>
              <w:jc w:val="both"/>
              <w:rPr>
                <w:rFonts w:ascii="GHEA Grapalat" w:hAnsi="GHEA Grapalat"/>
                <w:sz w:val="18"/>
                <w:szCs w:val="18"/>
              </w:rPr>
            </w:pPr>
            <w:r w:rsidRPr="007F185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57A8A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E7BA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300B16E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7A763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27B0C1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4FB78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40F99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B48C4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7030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BCA91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508D4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9E65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DD78EF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195A73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D26C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7605577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F8635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2F43AE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969A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FE71DA3"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068B44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80AB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A20C86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6B600A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01B376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FE3A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4E405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805F61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E663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4E64E72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003ED4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плательщиком</w:t>
            </w:r>
          </w:p>
        </w:tc>
      </w:tr>
      <w:tr w:rsidR="00B138F3" w:rsidRPr="007F1850" w14:paraId="010A7D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C53D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B89312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92F920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2608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733ECFA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BB1DA2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0EF9B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223D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D58A7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2D74F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C402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A66FD8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C17FAB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w:t>
            </w:r>
          </w:p>
        </w:tc>
      </w:tr>
      <w:tr w:rsidR="00B138F3" w:rsidRPr="007F1850" w14:paraId="125628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8F9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22913A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CE380D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D2F1D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1D951D0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C8841E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297BA8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6AAB9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D45524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772AE9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A071D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3BBAD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4CD8DC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F6E4F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5BA576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8B8FB4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D280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145DFA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A2B3D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62D20A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8B0FF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FF130D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2EB1FA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299C4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345C8D5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DA6CB4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плательщиком </w:t>
            </w:r>
          </w:p>
        </w:tc>
      </w:tr>
      <w:tr w:rsidR="00B138F3" w:rsidRPr="007F1850" w14:paraId="74364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F50F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027C6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06A953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EB421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735411E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407E3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и не применяется)</w:t>
            </w:r>
          </w:p>
        </w:tc>
      </w:tr>
      <w:tr w:rsidR="00B138F3" w:rsidRPr="007F1850" w14:paraId="3ACEA8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6561D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C6779A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8B2E1D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FF89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3F69E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48F68F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6BBB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FC35E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AD5B6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94363" w14:textId="77777777" w:rsidR="00C3421C" w:rsidRPr="007F1850" w:rsidRDefault="00C3421C" w:rsidP="00040F6C">
            <w:pPr>
              <w:widowControl w:val="0"/>
              <w:spacing w:after="120"/>
              <w:jc w:val="center"/>
              <w:rPr>
                <w:rFonts w:ascii="GHEA Grapalat" w:hAnsi="GHEA Grapalat"/>
                <w:sz w:val="18"/>
                <w:szCs w:val="18"/>
              </w:rPr>
            </w:pPr>
            <w:r w:rsidRPr="007F1850">
              <w:rPr>
                <w:rFonts w:ascii="GHEA Grapalat" w:hAnsi="GHEA Grapalat"/>
                <w:sz w:val="18"/>
                <w:szCs w:val="18"/>
              </w:rPr>
              <w:t xml:space="preserve">В обязательном порядке заполняются слова "для обеспечения </w:t>
            </w:r>
            <w:r w:rsidR="00040F6C" w:rsidRPr="007F1850">
              <w:rPr>
                <w:rFonts w:ascii="GHEA Grapalat" w:hAnsi="GHEA Grapalat"/>
                <w:sz w:val="18"/>
                <w:szCs w:val="18"/>
              </w:rPr>
              <w:t>квалификации</w:t>
            </w:r>
            <w:r w:rsidRPr="007F1850">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6BAD7D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1B7F08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FA12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506DE7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9242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EAB6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06D1718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BFCC7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4F042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F292D" w14:textId="77777777" w:rsidR="00C3421C" w:rsidRPr="007F1850" w:rsidDel="0010680B"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05BA07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284F5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78D9E1" w14:textId="77777777" w:rsidR="00C3421C" w:rsidRPr="007F1850" w:rsidRDefault="00C3421C"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обязательно </w:t>
            </w:r>
          </w:p>
          <w:p w14:paraId="5E4B70B1" w14:textId="77777777" w:rsidR="00C3421C" w:rsidRPr="007F1850" w:rsidRDefault="00C3421C"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заполняются слова "акцептованный платеж", </w:t>
            </w:r>
          </w:p>
          <w:p w14:paraId="0F2F1BF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D51325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заранее заполняется бенефициаром </w:t>
            </w:r>
          </w:p>
        </w:tc>
      </w:tr>
      <w:tr w:rsidR="00B138F3" w:rsidRPr="007F1850" w14:paraId="5FCB49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A2C5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303E46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75DA1A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E540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36BAD71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8DAE7C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FA5CE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460CB2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CFEB8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78B51B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CAB1C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1C52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9C6328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38E37F2"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подписывается плательщиком или </w:t>
            </w:r>
          </w:p>
          <w:p w14:paraId="720507E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проставляется электронная подпись плательщика</w:t>
            </w:r>
          </w:p>
        </w:tc>
      </w:tr>
      <w:tr w:rsidR="00B138F3" w:rsidRPr="007F1850" w14:paraId="2EDBD2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37681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8A0E19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EFC4B2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B1DE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741837D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 когда плательщик представляет Требование в бумажной форме</w:t>
            </w:r>
          </w:p>
          <w:p w14:paraId="6023CB30" w14:textId="77777777" w:rsidR="00C3421C" w:rsidRPr="007F185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836C960"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 xml:space="preserve">скрепляется печатью плательщика </w:t>
            </w:r>
          </w:p>
          <w:p w14:paraId="48D8590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бумажной форме</w:t>
            </w:r>
          </w:p>
        </w:tc>
      </w:tr>
      <w:tr w:rsidR="00B138F3" w:rsidRPr="007F1850" w14:paraId="56914C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7E48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47EB3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31839D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70777A"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7CA452E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0CF14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подписывается бенефициаром</w:t>
            </w:r>
          </w:p>
        </w:tc>
      </w:tr>
      <w:tr w:rsidR="00B138F3" w:rsidRPr="007F1850" w14:paraId="4E43AE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22097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7D3048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60D1F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4739C"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0EB3F10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326CB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скрепляется печатью бенефициара </w:t>
            </w:r>
          </w:p>
          <w:p w14:paraId="318173C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банк в бумажной форме</w:t>
            </w:r>
          </w:p>
        </w:tc>
      </w:tr>
      <w:tr w:rsidR="00B138F3" w:rsidRPr="007F1850" w14:paraId="1C8EC5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C2A7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D460FD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DB7C0F"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331F1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023BC44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E6210D"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322F68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0C97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AE9993"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467C1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3301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45296D0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486AA0"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12AAEB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B9571B"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44F805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8FBB27E"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FB75A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BDD2E0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F3BC2BE"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145866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877D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9EA415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D925A3"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583D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81F3CE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701814" w14:textId="77777777" w:rsidR="00C3421C" w:rsidRPr="007F1850" w:rsidRDefault="00C3421C" w:rsidP="00DE2AE3">
            <w:pPr>
              <w:widowControl w:val="0"/>
              <w:spacing w:after="120"/>
              <w:jc w:val="center"/>
              <w:rPr>
                <w:rFonts w:ascii="GHEA Grapalat" w:hAnsi="GHEA Grapalat"/>
                <w:sz w:val="18"/>
                <w:szCs w:val="18"/>
              </w:rPr>
            </w:pPr>
          </w:p>
        </w:tc>
      </w:tr>
      <w:tr w:rsidR="00B138F3" w:rsidRPr="007F1850" w14:paraId="1DFA27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2D3F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069782D"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3435F4"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06C926"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165FAC3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5EAC05" w14:textId="77777777" w:rsidR="00C3421C" w:rsidRPr="007F1850" w:rsidRDefault="00C3421C" w:rsidP="00DE2AE3">
            <w:pPr>
              <w:widowControl w:val="0"/>
              <w:spacing w:after="120"/>
              <w:jc w:val="center"/>
              <w:rPr>
                <w:rFonts w:ascii="GHEA Grapalat" w:hAnsi="GHEA Grapalat"/>
                <w:sz w:val="18"/>
                <w:szCs w:val="18"/>
              </w:rPr>
            </w:pPr>
          </w:p>
        </w:tc>
      </w:tr>
      <w:tr w:rsidR="00FF3DE9" w:rsidRPr="007F1850" w14:paraId="2C1870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E4185"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DE44011"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обслуживающей бенефициара финансовой </w:t>
            </w:r>
            <w:r w:rsidRPr="007F1850">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87AA137"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87C168"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5A136129" w14:textId="77777777" w:rsidR="00C3421C" w:rsidRPr="007F1850" w:rsidRDefault="00C3421C"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при представлении </w:t>
            </w:r>
            <w:r w:rsidRPr="007F1850">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834C72" w14:textId="77777777" w:rsidR="00C3421C" w:rsidRPr="007F1850" w:rsidRDefault="00C3421C" w:rsidP="00DE2AE3">
            <w:pPr>
              <w:widowControl w:val="0"/>
              <w:spacing w:after="120"/>
              <w:jc w:val="center"/>
              <w:rPr>
                <w:rFonts w:ascii="GHEA Grapalat" w:hAnsi="GHEA Grapalat"/>
                <w:sz w:val="18"/>
                <w:szCs w:val="18"/>
              </w:rPr>
            </w:pPr>
          </w:p>
        </w:tc>
      </w:tr>
    </w:tbl>
    <w:p w14:paraId="1737BEC6" w14:textId="77777777" w:rsidR="001005B0" w:rsidRPr="007F1850" w:rsidRDefault="001005B0" w:rsidP="00B46D58">
      <w:pPr>
        <w:widowControl w:val="0"/>
        <w:spacing w:after="160"/>
        <w:ind w:left="567" w:right="565"/>
        <w:jc w:val="center"/>
        <w:rPr>
          <w:rFonts w:ascii="GHEA Grapalat" w:hAnsi="GHEA Grapalat"/>
          <w:b/>
        </w:rPr>
      </w:pPr>
    </w:p>
    <w:p w14:paraId="2DA9CEA0" w14:textId="77777777" w:rsidR="000A214C" w:rsidRPr="007F1850" w:rsidRDefault="000A214C" w:rsidP="000A214C">
      <w:pPr>
        <w:widowControl w:val="0"/>
        <w:spacing w:after="160"/>
        <w:jc w:val="right"/>
        <w:rPr>
          <w:rFonts w:ascii="GHEA Grapalat" w:hAnsi="GHEA Grapalat" w:cs="GHEA Grapalat"/>
          <w:i/>
        </w:rPr>
      </w:pPr>
      <w:r w:rsidRPr="007F1850">
        <w:rPr>
          <w:rFonts w:ascii="GHEA Grapalat" w:hAnsi="GHEA Grapalat"/>
          <w:i/>
        </w:rPr>
        <w:t>Приложение № 5.1</w:t>
      </w:r>
    </w:p>
    <w:p w14:paraId="66689ECC" w14:textId="77777777" w:rsidR="000A214C" w:rsidRPr="007F1850" w:rsidRDefault="000A214C" w:rsidP="000A214C">
      <w:pPr>
        <w:widowControl w:val="0"/>
        <w:spacing w:after="160"/>
        <w:jc w:val="right"/>
        <w:rPr>
          <w:rFonts w:ascii="GHEA Grapalat" w:hAnsi="GHEA Grapalat" w:cs="GHEA Grapalat"/>
          <w:i/>
        </w:rPr>
      </w:pPr>
      <w:r w:rsidRPr="007F1850">
        <w:rPr>
          <w:rFonts w:ascii="GHEA Grapalat" w:hAnsi="GHEA Grapalat"/>
          <w:i/>
        </w:rPr>
        <w:t xml:space="preserve">к Приглашению на </w:t>
      </w:r>
      <w:r w:rsidR="008B1233" w:rsidRPr="007F1850">
        <w:rPr>
          <w:rFonts w:ascii="GHEA Grapalat" w:hAnsi="GHEA Grapalat"/>
          <w:i/>
        </w:rPr>
        <w:t>открытый конкурс</w:t>
      </w:r>
      <w:r w:rsidRPr="007F1850">
        <w:rPr>
          <w:rFonts w:ascii="GHEA Grapalat" w:hAnsi="GHEA Grapalat"/>
          <w:i/>
        </w:rPr>
        <w:br/>
        <w:t>под кодом "---BMAPDzB---/---"</w:t>
      </w:r>
      <w:r w:rsidRPr="007F1850">
        <w:rPr>
          <w:rStyle w:val="FootnoteReference"/>
          <w:rFonts w:ascii="GHEA Grapalat" w:hAnsi="GHEA Grapalat"/>
          <w:i/>
        </w:rPr>
        <w:footnoteReference w:customMarkFollows="1" w:id="7"/>
        <w:t>*</w:t>
      </w:r>
    </w:p>
    <w:p w14:paraId="56A0EDAC" w14:textId="77777777" w:rsidR="00AF4211" w:rsidRPr="007F1850" w:rsidRDefault="00AF4211" w:rsidP="000A214C">
      <w:pPr>
        <w:widowControl w:val="0"/>
        <w:spacing w:after="160"/>
        <w:jc w:val="center"/>
        <w:rPr>
          <w:rFonts w:ascii="GHEA Grapalat" w:hAnsi="GHEA Grapalat"/>
          <w:b/>
        </w:rPr>
      </w:pPr>
    </w:p>
    <w:p w14:paraId="76CAB918" w14:textId="77777777" w:rsidR="000A214C" w:rsidRPr="007F1850" w:rsidRDefault="000A214C" w:rsidP="000A214C">
      <w:pPr>
        <w:widowControl w:val="0"/>
        <w:spacing w:after="160"/>
        <w:jc w:val="center"/>
        <w:rPr>
          <w:rFonts w:ascii="GHEA Grapalat" w:hAnsi="GHEA Grapalat" w:cs="GHEA Grapalat"/>
          <w:b/>
        </w:rPr>
      </w:pPr>
      <w:r w:rsidRPr="007F1850">
        <w:rPr>
          <w:rFonts w:ascii="GHEA Grapalat" w:hAnsi="GHEA Grapalat"/>
          <w:b/>
        </w:rPr>
        <w:t xml:space="preserve">СОГЛАШЕНИЕ О НЕУСТОЙКЕ </w:t>
      </w:r>
    </w:p>
    <w:p w14:paraId="5A2BD736" w14:textId="77777777" w:rsidR="000A214C" w:rsidRPr="007F1850" w:rsidRDefault="000A214C" w:rsidP="000A214C">
      <w:pPr>
        <w:widowControl w:val="0"/>
        <w:spacing w:after="160"/>
        <w:jc w:val="center"/>
        <w:rPr>
          <w:rFonts w:ascii="GHEA Grapalat" w:hAnsi="GHEA Grapalat" w:cs="GHEA Grapalat"/>
          <w:b/>
        </w:rPr>
      </w:pPr>
      <w:r w:rsidRPr="007F185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F1850" w14:paraId="22A9E43F" w14:textId="77777777" w:rsidTr="00DE2AE3">
        <w:tc>
          <w:tcPr>
            <w:tcW w:w="4786" w:type="dxa"/>
          </w:tcPr>
          <w:p w14:paraId="5EEC1871" w14:textId="77777777" w:rsidR="000A214C" w:rsidRPr="007F1850" w:rsidRDefault="000A214C" w:rsidP="00DE2AE3">
            <w:pPr>
              <w:widowControl w:val="0"/>
              <w:spacing w:after="160"/>
              <w:rPr>
                <w:rFonts w:ascii="GHEA Grapalat" w:hAnsi="GHEA Grapalat" w:cs="GHEA Grapalat"/>
                <w:b/>
                <w:lang w:val="en-US"/>
              </w:rPr>
            </w:pPr>
            <w:r w:rsidRPr="007F1850">
              <w:rPr>
                <w:rFonts w:ascii="GHEA Grapalat" w:hAnsi="GHEA Grapalat"/>
              </w:rPr>
              <w:t>г. Ереван</w:t>
            </w:r>
          </w:p>
        </w:tc>
        <w:tc>
          <w:tcPr>
            <w:tcW w:w="4500" w:type="dxa"/>
          </w:tcPr>
          <w:p w14:paraId="2272A17C" w14:textId="77777777" w:rsidR="000A214C" w:rsidRPr="007F1850" w:rsidRDefault="000A214C" w:rsidP="00DE2AE3">
            <w:pPr>
              <w:widowControl w:val="0"/>
              <w:spacing w:after="160"/>
              <w:jc w:val="right"/>
              <w:rPr>
                <w:rFonts w:ascii="GHEA Grapalat" w:hAnsi="GHEA Grapalat" w:cs="GHEA Grapalat"/>
                <w:b/>
              </w:rPr>
            </w:pPr>
            <w:r w:rsidRPr="007F1850">
              <w:rPr>
                <w:rFonts w:ascii="GHEA Grapalat" w:hAnsi="GHEA Grapalat"/>
              </w:rPr>
              <w:t>"</w:t>
            </w:r>
            <w:r w:rsidRPr="007F1850">
              <w:rPr>
                <w:rFonts w:ascii="GHEA Grapalat" w:hAnsi="GHEA Grapalat"/>
                <w:lang w:val="en-US"/>
              </w:rPr>
              <w:tab/>
            </w:r>
            <w:r w:rsidRPr="007F1850">
              <w:rPr>
                <w:rFonts w:ascii="GHEA Grapalat" w:hAnsi="GHEA Grapalat"/>
              </w:rPr>
              <w:t xml:space="preserve">" </w:t>
            </w:r>
            <w:r w:rsidRPr="007F1850">
              <w:rPr>
                <w:rFonts w:ascii="GHEA Grapalat" w:hAnsi="GHEA Grapalat"/>
                <w:lang w:val="en-US"/>
              </w:rPr>
              <w:tab/>
            </w:r>
            <w:r w:rsidRPr="007F1850">
              <w:rPr>
                <w:rFonts w:ascii="GHEA Grapalat" w:hAnsi="GHEA Grapalat"/>
              </w:rPr>
              <w:t>20</w:t>
            </w:r>
            <w:r w:rsidRPr="007F1850">
              <w:rPr>
                <w:rFonts w:ascii="GHEA Grapalat" w:hAnsi="GHEA Grapalat"/>
                <w:lang w:val="en-US"/>
              </w:rPr>
              <w:tab/>
            </w:r>
            <w:r w:rsidRPr="007F1850">
              <w:rPr>
                <w:rFonts w:ascii="GHEA Grapalat" w:hAnsi="GHEA Grapalat"/>
              </w:rPr>
              <w:t>г.</w:t>
            </w:r>
            <w:r w:rsidRPr="007F1850">
              <w:rPr>
                <w:rStyle w:val="FootnoteReference"/>
                <w:rFonts w:ascii="GHEA Grapalat" w:hAnsi="GHEA Grapalat"/>
              </w:rPr>
              <w:footnoteReference w:customMarkFollows="1" w:id="8"/>
              <w:t>**</w:t>
            </w:r>
          </w:p>
        </w:tc>
      </w:tr>
    </w:tbl>
    <w:p w14:paraId="6AA60253" w14:textId="77777777" w:rsidR="000A214C" w:rsidRPr="007F1850" w:rsidRDefault="000A214C" w:rsidP="000A214C">
      <w:pPr>
        <w:widowControl w:val="0"/>
        <w:spacing w:after="160"/>
        <w:rPr>
          <w:rFonts w:ascii="GHEA Grapalat" w:hAnsi="GHEA Grapalat" w:cs="GHEA Grapalat"/>
          <w:b/>
        </w:rPr>
      </w:pPr>
    </w:p>
    <w:p w14:paraId="7DB42841" w14:textId="77777777" w:rsidR="000A214C" w:rsidRPr="007F1850" w:rsidRDefault="000A214C" w:rsidP="000A214C">
      <w:pPr>
        <w:widowControl w:val="0"/>
        <w:jc w:val="both"/>
        <w:rPr>
          <w:rFonts w:ascii="GHEA Grapalat" w:hAnsi="GHEA Grapalat" w:cs="GHEA Grapalat"/>
          <w:u w:val="single"/>
          <w:vertAlign w:val="subscript"/>
        </w:rPr>
      </w:pPr>
      <w:r w:rsidRPr="007F1850">
        <w:rPr>
          <w:rFonts w:ascii="GHEA Grapalat" w:hAnsi="GHEA Grapalat"/>
        </w:rPr>
        <w:t>_______________________________________________, в лице директора Компании,</w:t>
      </w:r>
    </w:p>
    <w:p w14:paraId="03793A5B" w14:textId="77777777" w:rsidR="000A214C" w:rsidRPr="007F1850" w:rsidRDefault="000A214C" w:rsidP="000A214C">
      <w:pPr>
        <w:widowControl w:val="0"/>
        <w:spacing w:after="160"/>
        <w:ind w:left="1843"/>
        <w:jc w:val="both"/>
        <w:rPr>
          <w:rFonts w:ascii="GHEA Grapalat" w:hAnsi="GHEA Grapalat"/>
          <w:vertAlign w:val="superscript"/>
          <w:lang w:val="en-US"/>
        </w:rPr>
      </w:pPr>
      <w:r w:rsidRPr="007F1850">
        <w:rPr>
          <w:rFonts w:ascii="GHEA Grapalat" w:hAnsi="GHEA Grapalat"/>
          <w:vertAlign w:val="superscript"/>
        </w:rPr>
        <w:t>наименование Компании</w:t>
      </w:r>
    </w:p>
    <w:p w14:paraId="5CC06888" w14:textId="77777777" w:rsidR="000A214C" w:rsidRPr="007F1850" w:rsidRDefault="000A214C" w:rsidP="000A214C">
      <w:pPr>
        <w:widowControl w:val="0"/>
        <w:jc w:val="both"/>
        <w:rPr>
          <w:rFonts w:ascii="GHEA Grapalat" w:hAnsi="GHEA Grapalat"/>
          <w:lang w:val="en-US"/>
        </w:rPr>
      </w:pPr>
      <w:r w:rsidRPr="007F1850">
        <w:rPr>
          <w:rFonts w:ascii="GHEA Grapalat" w:hAnsi="GHEA Grapalat"/>
          <w:lang w:val="en-US"/>
        </w:rPr>
        <w:t>_________________________________________________________________________</w:t>
      </w:r>
    </w:p>
    <w:p w14:paraId="5C772171" w14:textId="77777777" w:rsidR="000A214C" w:rsidRPr="007F1850" w:rsidRDefault="000A214C" w:rsidP="000A214C">
      <w:pPr>
        <w:widowControl w:val="0"/>
        <w:spacing w:after="160"/>
        <w:jc w:val="center"/>
        <w:rPr>
          <w:rFonts w:ascii="GHEA Grapalat" w:hAnsi="GHEA Grapalat"/>
          <w:vertAlign w:val="superscript"/>
        </w:rPr>
      </w:pPr>
      <w:r w:rsidRPr="007F1850">
        <w:rPr>
          <w:rFonts w:ascii="GHEA Grapalat" w:hAnsi="GHEA Grapalat"/>
          <w:vertAlign w:val="superscript"/>
        </w:rPr>
        <w:t>имя, фамилия, паспортные данные директора компании</w:t>
      </w:r>
    </w:p>
    <w:p w14:paraId="614AC570" w14:textId="77777777" w:rsidR="000A214C" w:rsidRPr="007F1850" w:rsidRDefault="000A214C" w:rsidP="000A214C">
      <w:pPr>
        <w:widowControl w:val="0"/>
        <w:spacing w:after="160"/>
        <w:jc w:val="both"/>
        <w:rPr>
          <w:rFonts w:ascii="GHEA Grapalat" w:hAnsi="GHEA Grapalat" w:cs="GHEA Grapalat"/>
        </w:rPr>
      </w:pPr>
      <w:r w:rsidRPr="007F185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854E48" w14:textId="77777777" w:rsidR="000A214C" w:rsidRPr="007F1850" w:rsidRDefault="000A214C" w:rsidP="000A214C">
      <w:pPr>
        <w:widowControl w:val="0"/>
        <w:spacing w:after="160"/>
        <w:jc w:val="center"/>
        <w:rPr>
          <w:rFonts w:ascii="GHEA Grapalat" w:hAnsi="GHEA Grapalat" w:cs="GHEA Grapalat"/>
          <w:b/>
          <w:bCs/>
        </w:rPr>
      </w:pPr>
      <w:r w:rsidRPr="007F1850">
        <w:rPr>
          <w:rFonts w:ascii="GHEA Grapalat" w:hAnsi="GHEA Grapalat"/>
          <w:b/>
        </w:rPr>
        <w:t>1. Предмет соглашения</w:t>
      </w:r>
    </w:p>
    <w:p w14:paraId="7118C58B" w14:textId="77777777" w:rsidR="000A214C" w:rsidRPr="007F1850" w:rsidRDefault="000A214C" w:rsidP="000A214C">
      <w:pPr>
        <w:widowControl w:val="0"/>
        <w:tabs>
          <w:tab w:val="left" w:pos="567"/>
        </w:tabs>
        <w:jc w:val="both"/>
        <w:rPr>
          <w:rFonts w:ascii="GHEA Grapalat" w:hAnsi="GHEA Grapalat" w:cs="GHEA Grapalat"/>
          <w:spacing w:val="-6"/>
        </w:rPr>
      </w:pPr>
      <w:r w:rsidRPr="007F1850">
        <w:rPr>
          <w:rFonts w:ascii="GHEA Grapalat" w:hAnsi="GHEA Grapalat"/>
        </w:rPr>
        <w:t>1</w:t>
      </w:r>
      <w:r w:rsidRPr="007F1850">
        <w:rPr>
          <w:rFonts w:ascii="GHEA Grapalat" w:hAnsi="GHEA Grapalat"/>
          <w:spacing w:val="-6"/>
        </w:rPr>
        <w:t>.1.</w:t>
      </w:r>
      <w:r w:rsidRPr="007F1850">
        <w:rPr>
          <w:rFonts w:ascii="GHEA Grapalat" w:hAnsi="GHEA Grapalat"/>
          <w:spacing w:val="-6"/>
        </w:rPr>
        <w:tab/>
        <w:t xml:space="preserve">Компания участвует в организованной ___________________ *(далее — Заказчик) </w:t>
      </w:r>
    </w:p>
    <w:p w14:paraId="5E5F57D6" w14:textId="77777777" w:rsidR="000A214C" w:rsidRPr="007F1850" w:rsidRDefault="000A214C" w:rsidP="000A214C">
      <w:pPr>
        <w:widowControl w:val="0"/>
        <w:tabs>
          <w:tab w:val="left" w:pos="284"/>
        </w:tabs>
        <w:spacing w:after="160"/>
        <w:ind w:left="5245"/>
        <w:jc w:val="both"/>
        <w:rPr>
          <w:rFonts w:ascii="GHEA Grapalat" w:hAnsi="GHEA Grapalat" w:cs="GHEA Grapalat"/>
        </w:rPr>
      </w:pPr>
      <w:r w:rsidRPr="007F1850">
        <w:rPr>
          <w:rFonts w:ascii="GHEA Grapalat" w:hAnsi="GHEA Grapalat"/>
          <w:vertAlign w:val="superscript"/>
        </w:rPr>
        <w:t>наименование заказчика</w:t>
      </w:r>
    </w:p>
    <w:p w14:paraId="0AB98DC7" w14:textId="77777777" w:rsidR="000A214C" w:rsidRPr="007F1850" w:rsidRDefault="000A214C" w:rsidP="000A214C">
      <w:pPr>
        <w:widowControl w:val="0"/>
        <w:jc w:val="both"/>
        <w:rPr>
          <w:rFonts w:ascii="GHEA Grapalat" w:hAnsi="GHEA Grapalat" w:cs="GHEA Grapalat"/>
        </w:rPr>
      </w:pPr>
      <w:r w:rsidRPr="007F1850">
        <w:rPr>
          <w:rFonts w:ascii="GHEA Grapalat" w:hAnsi="GHEA Grapalat"/>
        </w:rPr>
        <w:t>процедуре закупок под кодом ____________________________________________ *.</w:t>
      </w:r>
    </w:p>
    <w:p w14:paraId="0B80C764" w14:textId="77777777" w:rsidR="000A214C" w:rsidRPr="007F1850" w:rsidRDefault="000A214C" w:rsidP="000A214C">
      <w:pPr>
        <w:widowControl w:val="0"/>
        <w:spacing w:after="160"/>
        <w:ind w:left="5245"/>
        <w:jc w:val="both"/>
        <w:rPr>
          <w:rFonts w:ascii="GHEA Grapalat" w:hAnsi="GHEA Grapalat" w:cs="GHEA Grapalat"/>
        </w:rPr>
      </w:pPr>
      <w:r w:rsidRPr="007F1850">
        <w:rPr>
          <w:rFonts w:ascii="GHEA Grapalat" w:hAnsi="GHEA Grapalat"/>
          <w:vertAlign w:val="superscript"/>
        </w:rPr>
        <w:t>код процедуры</w:t>
      </w:r>
    </w:p>
    <w:p w14:paraId="666DEE5D" w14:textId="77777777" w:rsidR="000A214C" w:rsidRPr="007F1850" w:rsidRDefault="000A214C" w:rsidP="000A214C">
      <w:pPr>
        <w:rPr>
          <w:rFonts w:ascii="GHEA Grapalat" w:hAnsi="GHEA Grapalat"/>
        </w:rPr>
      </w:pPr>
      <w:r w:rsidRPr="007F1850">
        <w:rPr>
          <w:rFonts w:ascii="GHEA Grapalat" w:hAnsi="GHEA Grapalat"/>
        </w:rPr>
        <w:br w:type="page"/>
      </w:r>
    </w:p>
    <w:p w14:paraId="225E57FA"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lastRenderedPageBreak/>
        <w:t>1.2.</w:t>
      </w:r>
      <w:r w:rsidRPr="007F1850">
        <w:rPr>
          <w:rFonts w:ascii="GHEA Grapalat" w:hAnsi="GHEA Grapalat"/>
        </w:rPr>
        <w:tab/>
        <w:t>В качестве обеспечения исполнения договора, заключаемого в</w:t>
      </w:r>
      <w:r w:rsidRPr="007F1850">
        <w:rPr>
          <w:rFonts w:ascii="Calibri" w:hAnsi="Calibri" w:cs="Calibri"/>
          <w:lang w:val="en-US"/>
        </w:rPr>
        <w:t> </w:t>
      </w:r>
      <w:r w:rsidRPr="007F185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861E4C5"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1.3.</w:t>
      </w:r>
      <w:r w:rsidRPr="007F1850">
        <w:rPr>
          <w:rFonts w:ascii="GHEA Grapalat" w:hAnsi="GHEA Grapalat"/>
        </w:rPr>
        <w:tab/>
        <w:t>Подписав платежное требование (далее — Требование), прилагаемое к</w:t>
      </w:r>
      <w:r w:rsidRPr="007F1850">
        <w:rPr>
          <w:rFonts w:ascii="Calibri" w:hAnsi="Calibri" w:cs="Calibri"/>
          <w:lang w:val="en-US"/>
        </w:rPr>
        <w:t> </w:t>
      </w:r>
      <w:r w:rsidRPr="007F1850">
        <w:rPr>
          <w:rFonts w:ascii="GHEA Grapalat" w:hAnsi="GHEA Grapalat"/>
        </w:rPr>
        <w:t xml:space="preserve">настоящему Соглашению о неустойке, Компания безотзывно соглашается, что: </w:t>
      </w:r>
    </w:p>
    <w:p w14:paraId="7E920FF6"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а)</w:t>
      </w:r>
      <w:r w:rsidRPr="007F185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47B4BA0"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б)</w:t>
      </w:r>
      <w:r w:rsidRPr="007F185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9110B52"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в)</w:t>
      </w:r>
      <w:r w:rsidRPr="007F185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DEC2C98"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г)</w:t>
      </w:r>
      <w:r w:rsidRPr="007F1850">
        <w:rPr>
          <w:rFonts w:ascii="GHEA Grapalat" w:hAnsi="GHEA Grapalat"/>
        </w:rPr>
        <w:tab/>
        <w:t>Компания подтверждает, что акцептовала Требование в полном размере суммы неустойки.</w:t>
      </w:r>
    </w:p>
    <w:p w14:paraId="58779AF5"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д)</w:t>
      </w:r>
      <w:r w:rsidRPr="007F185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F809DBD"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62921" w:rsidRPr="007F1850">
        <w:rPr>
          <w:rFonts w:ascii="GHEA Grapalat" w:hAnsi="GHEA Grapalat"/>
        </w:rPr>
        <w:t>4</w:t>
      </w:r>
      <w:r w:rsidRPr="007F1850">
        <w:rPr>
          <w:rFonts w:ascii="GHEA Grapalat" w:hAnsi="GHEA Grapalat"/>
        </w:rPr>
        <w:t>.</w:t>
      </w:r>
      <w:r w:rsidRPr="007F185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F1850">
        <w:rPr>
          <w:rFonts w:ascii="Calibri" w:hAnsi="Calibri" w:cs="Calibri"/>
          <w:lang w:val="en-US"/>
        </w:rPr>
        <w:t> </w:t>
      </w:r>
      <w:r w:rsidRPr="007F185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305BB7"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A76F3" w:rsidRPr="007F1850">
        <w:rPr>
          <w:rFonts w:ascii="GHEA Grapalat" w:hAnsi="GHEA Grapalat"/>
        </w:rPr>
        <w:t>5</w:t>
      </w:r>
      <w:r w:rsidRPr="007F1850">
        <w:rPr>
          <w:rFonts w:ascii="GHEA Grapalat" w:hAnsi="GHEA Grapalat"/>
        </w:rPr>
        <w:t>.</w:t>
      </w:r>
      <w:r w:rsidRPr="007F1850">
        <w:rPr>
          <w:rFonts w:ascii="GHEA Grapalat" w:hAnsi="GHEA Grapalat"/>
        </w:rPr>
        <w:tab/>
        <w:t>Заказчик может представить в Банк-плательщик иные дополнительные документы.</w:t>
      </w:r>
    </w:p>
    <w:p w14:paraId="4E3B3F4A"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A76F3" w:rsidRPr="007F1850">
        <w:rPr>
          <w:rFonts w:ascii="GHEA Grapalat" w:hAnsi="GHEA Grapalat"/>
        </w:rPr>
        <w:t>6</w:t>
      </w:r>
      <w:r w:rsidRPr="007F1850">
        <w:rPr>
          <w:rFonts w:ascii="GHEA Grapalat" w:hAnsi="GHEA Grapalat"/>
        </w:rPr>
        <w:t>. Банк не несет какой-либо ответственности за риски (понесенные</w:t>
      </w:r>
      <w:r w:rsidRPr="007F1850">
        <w:rPr>
          <w:rFonts w:ascii="Calibri" w:hAnsi="Calibri" w:cs="Calibri"/>
          <w:lang w:val="en-US"/>
        </w:rPr>
        <w:t> </w:t>
      </w:r>
      <w:r w:rsidRPr="007F185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F1850">
        <w:rPr>
          <w:rFonts w:ascii="Calibri" w:hAnsi="Calibri" w:cs="Calibri"/>
          <w:lang w:val="en-US"/>
        </w:rPr>
        <w:t> </w:t>
      </w:r>
      <w:r w:rsidRPr="007F1850">
        <w:rPr>
          <w:rFonts w:ascii="GHEA Grapalat" w:hAnsi="GHEA Grapalat"/>
        </w:rPr>
        <w:t>Требовании. Банк не обязан проверять факты нарушения Компанией условий договора.</w:t>
      </w:r>
    </w:p>
    <w:p w14:paraId="51F7E27B"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1.</w:t>
      </w:r>
      <w:r w:rsidR="007669A4" w:rsidRPr="007F1850">
        <w:rPr>
          <w:rFonts w:ascii="GHEA Grapalat" w:hAnsi="GHEA Grapalat"/>
        </w:rPr>
        <w:t>7</w:t>
      </w:r>
      <w:r w:rsidRPr="007F1850">
        <w:rPr>
          <w:rFonts w:ascii="GHEA Grapalat" w:hAnsi="GHEA Grapalat"/>
        </w:rPr>
        <w:t>.</w:t>
      </w:r>
      <w:r w:rsidRPr="007F185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DB87867"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lastRenderedPageBreak/>
        <w:t>1.</w:t>
      </w:r>
      <w:r w:rsidR="00EF6AA2" w:rsidRPr="007F1850">
        <w:rPr>
          <w:rFonts w:ascii="GHEA Grapalat" w:hAnsi="GHEA Grapalat"/>
        </w:rPr>
        <w:t>8</w:t>
      </w:r>
      <w:r w:rsidRPr="007F1850">
        <w:rPr>
          <w:rFonts w:ascii="GHEA Grapalat" w:hAnsi="GHEA Grapalat"/>
        </w:rPr>
        <w:t>.</w:t>
      </w:r>
      <w:r w:rsidRPr="007F1850">
        <w:rPr>
          <w:rFonts w:ascii="GHEA Grapalat" w:hAnsi="GHEA Grapalat"/>
        </w:rPr>
        <w:tab/>
        <w:t>В случае если в течение десяти рабочих дней после представления в</w:t>
      </w:r>
      <w:r w:rsidRPr="007F1850">
        <w:rPr>
          <w:rFonts w:ascii="Calibri" w:hAnsi="Calibri" w:cs="Calibri"/>
          <w:lang w:val="en-US"/>
        </w:rPr>
        <w:t> </w:t>
      </w:r>
      <w:r w:rsidRPr="007F1850">
        <w:rPr>
          <w:rFonts w:ascii="GHEA Grapalat" w:hAnsi="GHEA Grapalat"/>
        </w:rPr>
        <w:t>Банк настоящего Соглашения и прилагаемого Требования по независящим от</w:t>
      </w:r>
      <w:r w:rsidRPr="007F1850">
        <w:rPr>
          <w:rFonts w:ascii="Calibri" w:hAnsi="Calibri" w:cs="Calibri"/>
          <w:lang w:val="en-US"/>
        </w:rPr>
        <w:t> </w:t>
      </w:r>
      <w:r w:rsidRPr="007F185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F1850">
        <w:rPr>
          <w:rFonts w:ascii="Calibri" w:hAnsi="Calibri" w:cs="Calibri"/>
          <w:lang w:val="en-US"/>
        </w:rPr>
        <w:t> </w:t>
      </w:r>
      <w:r w:rsidRPr="007F1850">
        <w:rPr>
          <w:rFonts w:ascii="GHEA Grapalat" w:hAnsi="GHEA Grapalat"/>
        </w:rPr>
        <w:t>неуплатой.</w:t>
      </w:r>
    </w:p>
    <w:p w14:paraId="18EFDA97" w14:textId="77777777" w:rsidR="000A214C" w:rsidRPr="007F1850" w:rsidRDefault="000A214C" w:rsidP="000A214C">
      <w:pPr>
        <w:widowControl w:val="0"/>
        <w:spacing w:after="160"/>
        <w:jc w:val="center"/>
        <w:rPr>
          <w:rFonts w:ascii="GHEA Grapalat" w:hAnsi="GHEA Grapalat" w:cs="GHEA Grapalat"/>
          <w:b/>
          <w:bCs/>
        </w:rPr>
      </w:pPr>
      <w:r w:rsidRPr="007F1850">
        <w:rPr>
          <w:rFonts w:ascii="GHEA Grapalat" w:hAnsi="GHEA Grapalat"/>
          <w:b/>
        </w:rPr>
        <w:t>2. Иные условия</w:t>
      </w:r>
    </w:p>
    <w:p w14:paraId="44A19E29" w14:textId="77777777" w:rsidR="00FE75E6" w:rsidRPr="007F1850" w:rsidRDefault="000A214C" w:rsidP="00FE75E6">
      <w:pPr>
        <w:widowControl w:val="0"/>
        <w:tabs>
          <w:tab w:val="left" w:pos="1134"/>
        </w:tabs>
        <w:spacing w:after="160"/>
        <w:ind w:firstLine="567"/>
        <w:jc w:val="both"/>
        <w:rPr>
          <w:rFonts w:ascii="GHEA Grapalat" w:hAnsi="GHEA Grapalat"/>
        </w:rPr>
      </w:pPr>
      <w:r w:rsidRPr="007F1850">
        <w:rPr>
          <w:rFonts w:ascii="GHEA Grapalat" w:hAnsi="GHEA Grapalat"/>
        </w:rPr>
        <w:t>2.1.</w:t>
      </w:r>
      <w:r w:rsidRPr="007F1850">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7F1850">
        <w:rPr>
          <w:rFonts w:ascii="GHEA Grapalat" w:hAnsi="GHEA Grapalat"/>
        </w:rPr>
        <w:t xml:space="preserve">двадцатого </w:t>
      </w:r>
      <w:r w:rsidRPr="007F1850">
        <w:rPr>
          <w:rFonts w:ascii="GHEA Grapalat" w:hAnsi="GHEA Grapalat"/>
        </w:rPr>
        <w:t>рабочего дня, следующего</w:t>
      </w:r>
      <w:r w:rsidR="004300C2" w:rsidRPr="007F1850">
        <w:rPr>
          <w:rFonts w:ascii="GHEA Grapalat" w:hAnsi="GHEA Grapalat"/>
        </w:rPr>
        <w:t xml:space="preserve"> за</w:t>
      </w:r>
      <w:r w:rsidRPr="007F1850">
        <w:rPr>
          <w:rFonts w:ascii="GHEA Grapalat" w:hAnsi="GHEA Grapalat"/>
        </w:rPr>
        <w:t xml:space="preserve"> </w:t>
      </w:r>
      <w:r w:rsidR="00FE75E6" w:rsidRPr="007F1850">
        <w:rPr>
          <w:rFonts w:ascii="GHEA Grapalat" w:hAnsi="GHEA Grapalat"/>
        </w:rPr>
        <w:t>последним днем полного выполнения взятых Компанией по заключаемому договору обязательств, включительно.</w:t>
      </w:r>
    </w:p>
    <w:p w14:paraId="073D536E"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2.2.</w:t>
      </w:r>
      <w:r w:rsidRPr="007F1850">
        <w:rPr>
          <w:rFonts w:ascii="GHEA Grapalat" w:hAnsi="GHEA Grapalat"/>
        </w:rPr>
        <w:tab/>
        <w:t xml:space="preserve">Представив настоящее Соглашение и прилагаемое Требование в Банк-плательщик: </w:t>
      </w:r>
    </w:p>
    <w:p w14:paraId="56B64FD8" w14:textId="77777777" w:rsidR="000A214C" w:rsidRPr="007F1850"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2.2.1.</w:t>
      </w:r>
      <w:r w:rsidRPr="007F1850">
        <w:rPr>
          <w:rFonts w:ascii="GHEA Grapalat" w:hAnsi="GHEA Grapalat"/>
        </w:rPr>
        <w:tab/>
        <w:t>Заказчик подтверждает, что Компания допустила нарушение договорных обязательств, а</w:t>
      </w:r>
    </w:p>
    <w:p w14:paraId="2B21E3BE" w14:textId="77777777" w:rsidR="000A214C" w:rsidRPr="007F1850" w:rsidDel="00A13215" w:rsidRDefault="000A214C" w:rsidP="000A214C">
      <w:pPr>
        <w:widowControl w:val="0"/>
        <w:tabs>
          <w:tab w:val="left" w:pos="1134"/>
        </w:tabs>
        <w:spacing w:after="160"/>
        <w:ind w:firstLine="567"/>
        <w:jc w:val="both"/>
        <w:rPr>
          <w:rFonts w:ascii="GHEA Grapalat" w:hAnsi="GHEA Grapalat" w:cs="GHEA Grapalat"/>
        </w:rPr>
      </w:pPr>
      <w:r w:rsidRPr="007F1850">
        <w:rPr>
          <w:rFonts w:ascii="GHEA Grapalat" w:hAnsi="GHEA Grapalat"/>
        </w:rPr>
        <w:t>2.2.2.</w:t>
      </w:r>
      <w:r w:rsidRPr="007F185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E2AB46F" w14:textId="77777777" w:rsidR="000A214C" w:rsidRPr="007F1850" w:rsidRDefault="000A214C" w:rsidP="000A214C">
      <w:pPr>
        <w:widowControl w:val="0"/>
        <w:tabs>
          <w:tab w:val="left" w:pos="1134"/>
        </w:tabs>
        <w:spacing w:after="160"/>
        <w:ind w:firstLine="567"/>
        <w:jc w:val="both"/>
        <w:rPr>
          <w:rFonts w:ascii="GHEA Grapalat" w:hAnsi="GHEA Grapalat"/>
        </w:rPr>
      </w:pPr>
      <w:r w:rsidRPr="007F1850">
        <w:rPr>
          <w:rFonts w:ascii="GHEA Grapalat" w:hAnsi="GHEA Grapalat"/>
        </w:rPr>
        <w:t>2.3.</w:t>
      </w:r>
      <w:r w:rsidRPr="007F185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58D9F1" w14:textId="77777777" w:rsidR="000A214C" w:rsidRPr="007F1850" w:rsidRDefault="000A214C" w:rsidP="000A214C">
      <w:pPr>
        <w:widowControl w:val="0"/>
        <w:spacing w:after="160"/>
        <w:ind w:firstLine="567"/>
        <w:jc w:val="center"/>
        <w:rPr>
          <w:rFonts w:ascii="GHEA Grapalat" w:hAnsi="GHEA Grapalat"/>
          <w:b/>
        </w:rPr>
      </w:pPr>
      <w:r w:rsidRPr="007F1850">
        <w:rPr>
          <w:rFonts w:ascii="GHEA Grapalat" w:hAnsi="GHEA Grapalat"/>
          <w:b/>
        </w:rPr>
        <w:t>3. Адрес, банковские реквизиты Компании</w:t>
      </w:r>
    </w:p>
    <w:p w14:paraId="06ADE7AB"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589D3AED"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наименование компании</w:t>
      </w:r>
    </w:p>
    <w:p w14:paraId="22EA6B98"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162E635D"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адрес компании</w:t>
      </w:r>
    </w:p>
    <w:p w14:paraId="0CA6A2A8"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6FBABF86"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наименование обслуживающего компанию банка</w:t>
      </w:r>
    </w:p>
    <w:p w14:paraId="6A52763B"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788EADB1"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номер банковского счета компании</w:t>
      </w:r>
    </w:p>
    <w:p w14:paraId="14AA4D99"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646FA871" w14:textId="77777777" w:rsidR="000A214C" w:rsidRPr="007F1850" w:rsidRDefault="000A214C" w:rsidP="000A214C">
      <w:pPr>
        <w:widowControl w:val="0"/>
        <w:spacing w:after="160"/>
        <w:ind w:right="4250"/>
        <w:jc w:val="center"/>
        <w:rPr>
          <w:rFonts w:ascii="GHEA Grapalat" w:hAnsi="GHEA Grapalat"/>
          <w:vertAlign w:val="superscript"/>
        </w:rPr>
      </w:pPr>
      <w:r w:rsidRPr="007F1850">
        <w:rPr>
          <w:rFonts w:ascii="GHEA Grapalat" w:hAnsi="GHEA Grapalat"/>
          <w:vertAlign w:val="superscript"/>
        </w:rPr>
        <w:t>учетный номер налогоплательщика компании</w:t>
      </w:r>
    </w:p>
    <w:p w14:paraId="2A9DEA4B" w14:textId="77777777" w:rsidR="000A214C" w:rsidRPr="007F1850" w:rsidRDefault="000A214C" w:rsidP="000A214C">
      <w:pPr>
        <w:widowControl w:val="0"/>
        <w:jc w:val="both"/>
        <w:rPr>
          <w:rFonts w:ascii="GHEA Grapalat" w:hAnsi="GHEA Grapalat"/>
        </w:rPr>
      </w:pPr>
      <w:r w:rsidRPr="007F1850">
        <w:rPr>
          <w:rFonts w:ascii="GHEA Grapalat" w:hAnsi="GHEA Grapalat"/>
        </w:rPr>
        <w:t>_______________________________________</w:t>
      </w:r>
    </w:p>
    <w:p w14:paraId="073200AA" w14:textId="77777777" w:rsidR="000A214C" w:rsidRPr="007F1850" w:rsidRDefault="000A214C" w:rsidP="00632AC2">
      <w:pPr>
        <w:widowControl w:val="0"/>
        <w:spacing w:after="160"/>
        <w:ind w:right="4250"/>
        <w:jc w:val="center"/>
        <w:rPr>
          <w:rFonts w:ascii="GHEA Grapalat" w:hAnsi="GHEA Grapalat"/>
        </w:rPr>
      </w:pPr>
      <w:r w:rsidRPr="007F1850">
        <w:rPr>
          <w:rFonts w:ascii="GHEA Grapalat" w:hAnsi="GHEA Grapalat"/>
          <w:vertAlign w:val="superscript"/>
        </w:rPr>
        <w:t>имя, фамилия и подпись директора компании</w:t>
      </w:r>
    </w:p>
    <w:p w14:paraId="24501CD4" w14:textId="77777777" w:rsidR="000A214C" w:rsidRPr="007F1850" w:rsidRDefault="00632AC2" w:rsidP="00632AC2">
      <w:pPr>
        <w:widowControl w:val="0"/>
        <w:spacing w:after="160"/>
        <w:rPr>
          <w:rFonts w:ascii="GHEA Grapalat" w:hAnsi="GHEA Grapalat"/>
        </w:rPr>
      </w:pPr>
      <w:r w:rsidRPr="007F1850">
        <w:rPr>
          <w:rFonts w:ascii="GHEA Grapalat" w:hAnsi="GHEA Grapalat"/>
        </w:rPr>
        <w:t xml:space="preserve">День/месяц/год                                                                                    </w:t>
      </w:r>
      <w:r w:rsidR="000A214C" w:rsidRPr="007F1850">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F1850" w14:paraId="1FB4C6E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EA4CB" w14:textId="77777777" w:rsidR="00BE2572" w:rsidRPr="007F1850" w:rsidRDefault="00BE2572" w:rsidP="00DE2AE3">
            <w:pPr>
              <w:widowControl w:val="0"/>
              <w:tabs>
                <w:tab w:val="left" w:pos="3402"/>
              </w:tabs>
              <w:spacing w:after="160"/>
              <w:ind w:left="360"/>
              <w:rPr>
                <w:rFonts w:ascii="GHEA Grapalat" w:hAnsi="GHEA Grapalat" w:cs="Sylfaen"/>
                <w:b/>
                <w:bCs/>
                <w:lang w:val="en-US"/>
              </w:rPr>
            </w:pPr>
            <w:r w:rsidRPr="007F1850">
              <w:rPr>
                <w:rFonts w:ascii="GHEA Grapalat" w:hAnsi="GHEA Grapalat"/>
                <w:b/>
                <w:lang w:val="en-US"/>
              </w:rPr>
              <w:t>1.</w:t>
            </w:r>
            <w:r w:rsidRPr="007F1850">
              <w:rPr>
                <w:rFonts w:ascii="GHEA Grapalat" w:hAnsi="GHEA Grapalat"/>
                <w:b/>
                <w:lang w:val="en-US"/>
              </w:rPr>
              <w:tab/>
            </w:r>
            <w:r w:rsidRPr="007F1850">
              <w:rPr>
                <w:rFonts w:ascii="GHEA Grapalat" w:hAnsi="GHEA Grapalat"/>
                <w:b/>
              </w:rPr>
              <w:t xml:space="preserve">ПЛАТЕЖНОЕ ТРЕБОВАНИЕ </w:t>
            </w:r>
            <w:r w:rsidRPr="007F1850">
              <w:rPr>
                <w:rFonts w:ascii="GHEA Grapalat" w:hAnsi="GHEA Grapalat"/>
                <w:b/>
                <w:lang w:val="en-US"/>
              </w:rPr>
              <w:t>*</w:t>
            </w:r>
          </w:p>
        </w:tc>
      </w:tr>
      <w:tr w:rsidR="00B138F3" w:rsidRPr="007F1850" w14:paraId="41E422D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40615D" w14:textId="77777777" w:rsidR="00BE2572" w:rsidRPr="007F1850" w:rsidRDefault="00BE2572" w:rsidP="00DE2AE3">
            <w:pPr>
              <w:widowControl w:val="0"/>
              <w:tabs>
                <w:tab w:val="left" w:pos="855"/>
              </w:tabs>
              <w:spacing w:after="160"/>
              <w:ind w:left="360"/>
              <w:rPr>
                <w:rFonts w:ascii="GHEA Grapalat" w:hAnsi="GHEA Grapalat" w:cs="Sylfaen"/>
              </w:rPr>
            </w:pPr>
            <w:r w:rsidRPr="007F1850">
              <w:rPr>
                <w:rFonts w:ascii="GHEA Grapalat" w:hAnsi="GHEA Grapalat"/>
              </w:rPr>
              <w:lastRenderedPageBreak/>
              <w:t>2.</w:t>
            </w:r>
            <w:r w:rsidRPr="007F1850">
              <w:rPr>
                <w:rFonts w:ascii="GHEA Grapalat" w:hAnsi="GHEA Grapalat"/>
              </w:rPr>
              <w:tab/>
              <w:t xml:space="preserve">Номер </w:t>
            </w:r>
          </w:p>
        </w:tc>
      </w:tr>
      <w:tr w:rsidR="00B138F3" w:rsidRPr="007F1850" w14:paraId="61D3D14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1AA90A" w14:textId="77777777" w:rsidR="00BE2572" w:rsidRPr="007F1850" w:rsidRDefault="00BE2572" w:rsidP="00DE2AE3">
            <w:pPr>
              <w:widowControl w:val="0"/>
              <w:tabs>
                <w:tab w:val="left" w:pos="3390"/>
              </w:tabs>
              <w:spacing w:after="160"/>
              <w:ind w:left="322"/>
              <w:rPr>
                <w:rFonts w:ascii="GHEA Grapalat" w:hAnsi="GHEA Grapalat" w:cs="Sylfaen"/>
              </w:rPr>
            </w:pPr>
            <w:r w:rsidRPr="007F1850">
              <w:rPr>
                <w:rFonts w:ascii="GHEA Grapalat" w:hAnsi="GHEA Grapalat"/>
              </w:rPr>
              <w:t>3</w:t>
            </w:r>
            <w:r w:rsidRPr="007F1850">
              <w:rPr>
                <w:rFonts w:ascii="GHEA Grapalat" w:hAnsi="GHEA Grapalat"/>
              </w:rPr>
              <w:tab/>
              <w:t>Дата представления: "___" ___ 20___г.</w:t>
            </w:r>
          </w:p>
        </w:tc>
      </w:tr>
      <w:tr w:rsidR="00B138F3" w:rsidRPr="007F1850" w14:paraId="1105417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0792C"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4.</w:t>
            </w:r>
            <w:r w:rsidRPr="007F1850">
              <w:rPr>
                <w:rFonts w:ascii="GHEA Grapalat" w:hAnsi="GHEA Grapalat"/>
              </w:rPr>
              <w:tab/>
              <w:t>Наименование, или имя, фамилия плательщика (Компания:</w:t>
            </w:r>
          </w:p>
        </w:tc>
      </w:tr>
      <w:tr w:rsidR="00B138F3" w:rsidRPr="007F1850" w14:paraId="1328A81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AC1EDC"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5.</w:t>
            </w:r>
            <w:r w:rsidRPr="007F1850">
              <w:rPr>
                <w:rFonts w:ascii="GHEA Grapalat" w:hAnsi="GHEA Grapalat"/>
              </w:rPr>
              <w:tab/>
              <w:t>Обслуживающая плательщика Финансовая организация (банк):</w:t>
            </w:r>
          </w:p>
        </w:tc>
      </w:tr>
      <w:tr w:rsidR="00B138F3" w:rsidRPr="007F1850" w14:paraId="527858D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5C08B"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6.</w:t>
            </w:r>
            <w:r w:rsidRPr="007F1850">
              <w:rPr>
                <w:rFonts w:ascii="GHEA Grapalat" w:hAnsi="GHEA Grapalat"/>
              </w:rPr>
              <w:tab/>
              <w:t>Номер счета плательщика:</w:t>
            </w:r>
          </w:p>
        </w:tc>
      </w:tr>
      <w:tr w:rsidR="00B138F3" w:rsidRPr="007F1850" w14:paraId="5F11F5C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4B007"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7.</w:t>
            </w:r>
            <w:r w:rsidRPr="007F1850">
              <w:rPr>
                <w:rFonts w:ascii="GHEA Grapalat" w:hAnsi="GHEA Grapalat"/>
              </w:rPr>
              <w:tab/>
              <w:t>УНН плательщика:</w:t>
            </w:r>
          </w:p>
        </w:tc>
      </w:tr>
      <w:tr w:rsidR="00B138F3" w:rsidRPr="007F1850" w14:paraId="007F49C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EA93C"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8.</w:t>
            </w:r>
            <w:r w:rsidRPr="007F1850">
              <w:rPr>
                <w:rFonts w:ascii="GHEA Grapalat" w:hAnsi="GHEA Grapalat"/>
              </w:rPr>
              <w:tab/>
              <w:t>НЗОУ плательщика:</w:t>
            </w:r>
          </w:p>
        </w:tc>
      </w:tr>
      <w:tr w:rsidR="00B138F3" w:rsidRPr="007F1850" w14:paraId="783EE2B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D1442"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9.</w:t>
            </w:r>
            <w:r w:rsidRPr="007F1850">
              <w:rPr>
                <w:rFonts w:ascii="GHEA Grapalat" w:hAnsi="GHEA Grapalat"/>
              </w:rPr>
              <w:tab/>
              <w:t>Наименование, или имя, фамилия бенефициара:</w:t>
            </w:r>
          </w:p>
        </w:tc>
      </w:tr>
      <w:tr w:rsidR="00B138F3" w:rsidRPr="007F1850" w14:paraId="7126DA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CA1C6"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10.</w:t>
            </w:r>
            <w:r w:rsidRPr="007F1850">
              <w:rPr>
                <w:rFonts w:ascii="GHEA Grapalat" w:hAnsi="GHEA Grapalat"/>
              </w:rPr>
              <w:tab/>
              <w:t>НЗОУ бенефициара (не заполняется)</w:t>
            </w:r>
          </w:p>
        </w:tc>
      </w:tr>
      <w:tr w:rsidR="00B138F3" w:rsidRPr="007F1850" w14:paraId="010E754F"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D568E"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11.</w:t>
            </w:r>
            <w:r w:rsidRPr="007F1850">
              <w:rPr>
                <w:rFonts w:ascii="GHEA Grapalat" w:hAnsi="GHEA Grapalat"/>
              </w:rPr>
              <w:tab/>
              <w:t>УНН бенефициара:</w:t>
            </w:r>
          </w:p>
        </w:tc>
      </w:tr>
      <w:tr w:rsidR="00B138F3" w:rsidRPr="007F1850" w14:paraId="62379A6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B7049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12.</w:t>
            </w:r>
            <w:r w:rsidRPr="007F1850">
              <w:rPr>
                <w:rFonts w:ascii="GHEA Grapalat" w:hAnsi="GHEA Grapalat"/>
              </w:rPr>
              <w:tab/>
              <w:t>Обслуживающая бенефициара Финансовая организация (банк):</w:t>
            </w:r>
          </w:p>
        </w:tc>
      </w:tr>
      <w:tr w:rsidR="00B138F3" w:rsidRPr="007F1850" w14:paraId="361045D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B315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13.</w:t>
            </w:r>
            <w:r w:rsidRPr="007F1850">
              <w:rPr>
                <w:rFonts w:ascii="GHEA Grapalat" w:hAnsi="GHEA Grapalat"/>
              </w:rPr>
              <w:tab/>
              <w:t>Номер счета бенефициара (сч.№)</w:t>
            </w:r>
          </w:p>
        </w:tc>
      </w:tr>
      <w:tr w:rsidR="00B138F3" w:rsidRPr="007F1850" w14:paraId="00DAA5F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36F1E"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14.</w:t>
            </w:r>
            <w:r w:rsidRPr="007F1850">
              <w:rPr>
                <w:rFonts w:ascii="GHEA Grapalat" w:hAnsi="GHEA Grapalat"/>
              </w:rPr>
              <w:tab/>
              <w:t>Сумма (цифрами и прописью):</w:t>
            </w:r>
          </w:p>
        </w:tc>
      </w:tr>
      <w:tr w:rsidR="00B138F3" w:rsidRPr="007F1850" w14:paraId="1A2513B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DED4A"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15.</w:t>
            </w:r>
            <w:r w:rsidRPr="007F185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F1850" w14:paraId="5F6A93C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12A2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16.</w:t>
            </w:r>
            <w:r w:rsidRPr="007F1850">
              <w:rPr>
                <w:rFonts w:ascii="GHEA Grapalat" w:hAnsi="GHEA Grapalat"/>
              </w:rPr>
              <w:tab/>
              <w:t>Валюта (прописью и по коду):</w:t>
            </w:r>
          </w:p>
        </w:tc>
      </w:tr>
      <w:tr w:rsidR="00B138F3" w:rsidRPr="007F1850" w14:paraId="354680D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4E875"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17.</w:t>
            </w:r>
            <w:r w:rsidRPr="007F1850">
              <w:rPr>
                <w:rFonts w:ascii="GHEA Grapalat" w:hAnsi="GHEA Grapalat"/>
              </w:rPr>
              <w:tab/>
              <w:t>Цель сделки (уплаты): (для обеспечения исполнения договора)</w:t>
            </w:r>
          </w:p>
        </w:tc>
      </w:tr>
      <w:tr w:rsidR="00B138F3" w:rsidRPr="007F1850" w14:paraId="015A1C8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CC94B49"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18.</w:t>
            </w:r>
            <w:r w:rsidRPr="007F185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F1850" w14:paraId="6C7F95F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5BF0F" w14:textId="77777777" w:rsidR="00BE2572" w:rsidRPr="007F1850" w:rsidRDefault="00BE2572" w:rsidP="00DE2AE3">
            <w:pPr>
              <w:widowControl w:val="0"/>
              <w:tabs>
                <w:tab w:val="left" w:pos="855"/>
              </w:tabs>
              <w:spacing w:after="160"/>
              <w:ind w:left="360"/>
              <w:rPr>
                <w:rFonts w:ascii="GHEA Grapalat" w:hAnsi="GHEA Grapalat"/>
              </w:rPr>
            </w:pPr>
            <w:r w:rsidRPr="007F1850">
              <w:rPr>
                <w:rFonts w:ascii="GHEA Grapalat" w:hAnsi="GHEA Grapalat"/>
              </w:rPr>
              <w:t>19.</w:t>
            </w:r>
            <w:r w:rsidRPr="007F1850">
              <w:rPr>
                <w:rFonts w:ascii="GHEA Grapalat" w:hAnsi="GHEA Grapalat"/>
                <w:lang w:val="en-US"/>
              </w:rPr>
              <w:tab/>
            </w:r>
            <w:r w:rsidRPr="007F1850">
              <w:rPr>
                <w:rFonts w:ascii="GHEA Grapalat" w:hAnsi="GHEA Grapalat"/>
              </w:rPr>
              <w:t>Условия оплаты: &lt;акцептованный платеж&gt;</w:t>
            </w:r>
          </w:p>
        </w:tc>
      </w:tr>
      <w:tr w:rsidR="00B138F3" w:rsidRPr="007F1850" w14:paraId="13F851A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A9F3BB" w14:textId="77777777" w:rsidR="00BE2572" w:rsidRPr="007F1850" w:rsidRDefault="00BE2572" w:rsidP="00DE2AE3">
            <w:pPr>
              <w:widowControl w:val="0"/>
              <w:tabs>
                <w:tab w:val="left" w:pos="855"/>
              </w:tabs>
              <w:spacing w:after="160"/>
              <w:ind w:left="360"/>
              <w:rPr>
                <w:rFonts w:ascii="GHEA Grapalat" w:hAnsi="GHEA Grapalat"/>
                <w:lang w:val="en-US"/>
              </w:rPr>
            </w:pPr>
            <w:r w:rsidRPr="007F1850">
              <w:rPr>
                <w:rFonts w:ascii="GHEA Grapalat" w:hAnsi="GHEA Grapalat"/>
              </w:rPr>
              <w:t>20.</w:t>
            </w:r>
            <w:r w:rsidRPr="007F1850">
              <w:rPr>
                <w:rFonts w:ascii="GHEA Grapalat" w:hAnsi="GHEA Grapalat"/>
                <w:lang w:val="en-US"/>
              </w:rPr>
              <w:tab/>
            </w:r>
            <w:r w:rsidRPr="007F1850">
              <w:rPr>
                <w:rFonts w:ascii="GHEA Grapalat" w:hAnsi="GHEA Grapalat"/>
              </w:rPr>
              <w:t>Количество прилагаемых страниц: --- страниц</w:t>
            </w:r>
          </w:p>
        </w:tc>
      </w:tr>
      <w:tr w:rsidR="00B138F3" w:rsidRPr="007F1850" w14:paraId="54FA56B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86081B4" w14:textId="77777777" w:rsidR="00BE2572" w:rsidRPr="007F1850" w:rsidRDefault="00BE2572" w:rsidP="00DE2AE3">
            <w:pPr>
              <w:widowControl w:val="0"/>
              <w:tabs>
                <w:tab w:val="left" w:pos="851"/>
              </w:tabs>
              <w:spacing w:after="160"/>
              <w:rPr>
                <w:rFonts w:ascii="GHEA Grapalat" w:hAnsi="GHEA Grapalat" w:cs="Sylfaen"/>
              </w:rPr>
            </w:pPr>
            <w:r w:rsidRPr="007F1850">
              <w:rPr>
                <w:rFonts w:ascii="GHEA Grapalat" w:hAnsi="GHEA Grapalat"/>
              </w:rPr>
              <w:t>22.а.</w:t>
            </w:r>
            <w:r w:rsidRPr="007F1850">
              <w:rPr>
                <w:rFonts w:ascii="GHEA Grapalat" w:hAnsi="GHEA Grapalat"/>
              </w:rPr>
              <w:tab/>
              <w:t>Подписи бенефициара</w:t>
            </w:r>
          </w:p>
          <w:p w14:paraId="695CA5AA" w14:textId="77777777" w:rsidR="00BE2572" w:rsidRPr="007F1850" w:rsidRDefault="00BE2572" w:rsidP="00DE2AE3">
            <w:pPr>
              <w:widowControl w:val="0"/>
              <w:spacing w:after="160"/>
              <w:rPr>
                <w:rFonts w:ascii="GHEA Grapalat" w:hAnsi="GHEA Grapalat" w:cs="Sylfaen"/>
              </w:rPr>
            </w:pPr>
          </w:p>
          <w:p w14:paraId="224C4B58" w14:textId="77777777" w:rsidR="00BE2572" w:rsidRPr="007F1850" w:rsidRDefault="00BE2572" w:rsidP="00DE2AE3">
            <w:pPr>
              <w:widowControl w:val="0"/>
              <w:spacing w:after="160"/>
              <w:jc w:val="right"/>
              <w:rPr>
                <w:rFonts w:ascii="GHEA Grapalat" w:hAnsi="GHEA Grapalat" w:cs="Tahoma"/>
              </w:rPr>
            </w:pPr>
            <w:r w:rsidRPr="007F1850">
              <w:rPr>
                <w:rFonts w:ascii="GHEA Grapalat" w:hAnsi="GHEA Grapalat"/>
              </w:rPr>
              <w:t>/____________________/</w:t>
            </w:r>
          </w:p>
          <w:p w14:paraId="63F3279D" w14:textId="77777777" w:rsidR="00BE2572" w:rsidRPr="007F1850" w:rsidRDefault="00BE2572" w:rsidP="00DE2AE3">
            <w:pPr>
              <w:widowControl w:val="0"/>
              <w:spacing w:after="160"/>
              <w:rPr>
                <w:rFonts w:ascii="GHEA Grapalat" w:hAnsi="GHEA Grapalat" w:cs="Sylfaen"/>
              </w:rPr>
            </w:pPr>
          </w:p>
          <w:p w14:paraId="0243982B"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/____________________/</w:t>
            </w:r>
          </w:p>
          <w:p w14:paraId="76314CD6" w14:textId="77777777" w:rsidR="00BE2572" w:rsidRPr="007F1850" w:rsidRDefault="00BE2572" w:rsidP="00DE2AE3">
            <w:pPr>
              <w:widowControl w:val="0"/>
              <w:spacing w:after="160"/>
              <w:rPr>
                <w:rFonts w:ascii="GHEA Grapalat" w:hAnsi="GHEA Grapalat" w:cs="Sylfaen"/>
              </w:rPr>
            </w:pPr>
          </w:p>
          <w:p w14:paraId="5C5D95D2" w14:textId="77777777" w:rsidR="00BE2572" w:rsidRPr="007F1850" w:rsidRDefault="00BE2572" w:rsidP="00DE2AE3">
            <w:pPr>
              <w:widowControl w:val="0"/>
              <w:tabs>
                <w:tab w:val="left" w:pos="4545"/>
              </w:tabs>
              <w:spacing w:after="160"/>
              <w:rPr>
                <w:rFonts w:ascii="GHEA Grapalat" w:hAnsi="GHEA Grapalat" w:cs="Sylfaen"/>
              </w:rPr>
            </w:pPr>
            <w:r w:rsidRPr="007F1850">
              <w:rPr>
                <w:rFonts w:ascii="GHEA Grapalat" w:hAnsi="GHEA Grapalat"/>
              </w:rPr>
              <w:t>22.б.</w:t>
            </w:r>
            <w:r w:rsidRPr="007F1850">
              <w:rPr>
                <w:rFonts w:ascii="GHEA Grapalat" w:hAnsi="GHEA Grapalat"/>
              </w:rPr>
              <w:tab/>
              <w:t>М. П.</w:t>
            </w:r>
          </w:p>
          <w:p w14:paraId="0D496F3C" w14:textId="77777777" w:rsidR="00BE2572" w:rsidRPr="007F1850"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53D1162" w14:textId="77777777" w:rsidR="00BE2572" w:rsidRPr="007F1850" w:rsidRDefault="00BE2572" w:rsidP="00DE2AE3">
            <w:pPr>
              <w:widowControl w:val="0"/>
              <w:tabs>
                <w:tab w:val="left" w:pos="905"/>
              </w:tabs>
              <w:spacing w:after="160"/>
              <w:rPr>
                <w:rFonts w:ascii="GHEA Grapalat" w:hAnsi="GHEA Grapalat" w:cs="Sylfaen"/>
              </w:rPr>
            </w:pPr>
            <w:r w:rsidRPr="007F1850">
              <w:rPr>
                <w:rFonts w:ascii="GHEA Grapalat" w:hAnsi="GHEA Grapalat"/>
              </w:rPr>
              <w:t>21.а.</w:t>
            </w:r>
            <w:r w:rsidRPr="007F1850">
              <w:rPr>
                <w:rFonts w:ascii="GHEA Grapalat" w:hAnsi="GHEA Grapalat"/>
              </w:rPr>
              <w:tab/>
            </w:r>
            <w:r w:rsidRPr="007F1850">
              <w:rPr>
                <w:rFonts w:ascii="Calibri" w:hAnsi="Calibri" w:cs="Calibri"/>
              </w:rPr>
              <w:t> </w:t>
            </w:r>
            <w:r w:rsidRPr="007F1850">
              <w:rPr>
                <w:rFonts w:ascii="GHEA Grapalat" w:hAnsi="GHEA Grapalat"/>
              </w:rPr>
              <w:t>Подписи плательщика:</w:t>
            </w:r>
          </w:p>
          <w:p w14:paraId="22D0CC79" w14:textId="77777777" w:rsidR="00BE2572" w:rsidRPr="007F1850" w:rsidRDefault="00BE2572" w:rsidP="00DE2AE3">
            <w:pPr>
              <w:widowControl w:val="0"/>
              <w:spacing w:after="160"/>
              <w:rPr>
                <w:rFonts w:ascii="GHEA Grapalat" w:hAnsi="GHEA Grapalat" w:cs="Sylfaen"/>
              </w:rPr>
            </w:pPr>
          </w:p>
          <w:p w14:paraId="3F40F8B4"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/____________________/</w:t>
            </w:r>
          </w:p>
          <w:p w14:paraId="3A91D474" w14:textId="77777777" w:rsidR="00BE2572" w:rsidRPr="007F1850" w:rsidRDefault="00BE2572" w:rsidP="00DE2AE3">
            <w:pPr>
              <w:widowControl w:val="0"/>
              <w:spacing w:after="160"/>
              <w:jc w:val="right"/>
              <w:rPr>
                <w:rFonts w:ascii="GHEA Grapalat" w:hAnsi="GHEA Grapalat" w:cs="Tahoma"/>
              </w:rPr>
            </w:pPr>
          </w:p>
          <w:p w14:paraId="07902F6D"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/____________________/</w:t>
            </w:r>
          </w:p>
          <w:p w14:paraId="41780E70" w14:textId="77777777" w:rsidR="00BE2572" w:rsidRPr="007F1850" w:rsidRDefault="00BE2572" w:rsidP="00DE2AE3">
            <w:pPr>
              <w:widowControl w:val="0"/>
              <w:spacing w:after="160"/>
              <w:rPr>
                <w:rFonts w:ascii="GHEA Grapalat" w:hAnsi="GHEA Grapalat" w:cs="Sylfaen"/>
              </w:rPr>
            </w:pPr>
          </w:p>
          <w:p w14:paraId="35CEAE1D" w14:textId="77777777" w:rsidR="00BE2572" w:rsidRPr="007F1850" w:rsidRDefault="00BE2572" w:rsidP="00DE2AE3">
            <w:pPr>
              <w:widowControl w:val="0"/>
              <w:tabs>
                <w:tab w:val="left" w:pos="4539"/>
              </w:tabs>
              <w:spacing w:after="160"/>
              <w:rPr>
                <w:rFonts w:ascii="GHEA Grapalat" w:hAnsi="GHEA Grapalat" w:cs="Sylfaen"/>
              </w:rPr>
            </w:pPr>
            <w:r w:rsidRPr="007F1850">
              <w:rPr>
                <w:rFonts w:ascii="GHEA Grapalat" w:hAnsi="GHEA Grapalat"/>
              </w:rPr>
              <w:t>21.б.</w:t>
            </w:r>
            <w:r w:rsidRPr="007F1850">
              <w:rPr>
                <w:rFonts w:ascii="GHEA Grapalat" w:hAnsi="GHEA Grapalat"/>
              </w:rPr>
              <w:tab/>
              <w:t>М. П.</w:t>
            </w:r>
          </w:p>
        </w:tc>
      </w:tr>
      <w:tr w:rsidR="00B138F3" w:rsidRPr="007F1850" w14:paraId="4B2D2FC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2DC9B12" w14:textId="77777777" w:rsidR="00BE2572" w:rsidRPr="007F1850" w:rsidRDefault="00BE2572" w:rsidP="00DE2AE3">
            <w:pPr>
              <w:widowControl w:val="0"/>
              <w:spacing w:after="160"/>
              <w:rPr>
                <w:rFonts w:ascii="GHEA Grapalat" w:hAnsi="GHEA Grapalat" w:cs="Tahoma"/>
              </w:rPr>
            </w:pPr>
            <w:r w:rsidRPr="007F1850">
              <w:rPr>
                <w:rFonts w:ascii="GHEA Grapalat" w:hAnsi="GHEA Grapalat"/>
              </w:rPr>
              <w:lastRenderedPageBreak/>
              <w:t>24.а.</w:t>
            </w:r>
            <w:r w:rsidRPr="007F1850">
              <w:rPr>
                <w:rFonts w:ascii="GHEA Grapalat" w:hAnsi="GHEA Grapalat"/>
              </w:rPr>
              <w:tab/>
              <w:t xml:space="preserve"> Обслуживающая бенефициара финансовая организация </w:t>
            </w:r>
          </w:p>
          <w:p w14:paraId="0435C20E" w14:textId="77777777" w:rsidR="00BE2572" w:rsidRPr="007F1850" w:rsidRDefault="00BE2572" w:rsidP="00DE2AE3">
            <w:pPr>
              <w:widowControl w:val="0"/>
              <w:spacing w:after="160"/>
              <w:rPr>
                <w:rFonts w:ascii="GHEA Grapalat" w:hAnsi="GHEA Grapalat"/>
              </w:rPr>
            </w:pPr>
          </w:p>
          <w:p w14:paraId="1D6255A0" w14:textId="77777777" w:rsidR="00BE2572" w:rsidRPr="007F1850" w:rsidRDefault="00BE2572" w:rsidP="00DE2AE3">
            <w:pPr>
              <w:widowControl w:val="0"/>
              <w:jc w:val="right"/>
              <w:rPr>
                <w:rFonts w:ascii="GHEA Grapalat" w:hAnsi="GHEA Grapalat" w:cs="Tahoma"/>
              </w:rPr>
            </w:pPr>
            <w:r w:rsidRPr="007F1850">
              <w:rPr>
                <w:rFonts w:ascii="GHEA Grapalat" w:hAnsi="GHEA Grapalat"/>
              </w:rPr>
              <w:t>/____________________/</w:t>
            </w:r>
          </w:p>
          <w:p w14:paraId="607B99FD" w14:textId="77777777" w:rsidR="00BE2572" w:rsidRPr="007F1850" w:rsidRDefault="00BE2572" w:rsidP="00DE2AE3">
            <w:pPr>
              <w:widowControl w:val="0"/>
              <w:spacing w:after="160"/>
              <w:ind w:left="3828" w:right="13"/>
              <w:jc w:val="both"/>
              <w:rPr>
                <w:rFonts w:ascii="GHEA Grapalat" w:hAnsi="GHEA Grapalat" w:cs="Sylfaen"/>
                <w:vertAlign w:val="superscript"/>
              </w:rPr>
            </w:pPr>
            <w:r w:rsidRPr="007F1850">
              <w:rPr>
                <w:rFonts w:ascii="GHEA Grapalat" w:hAnsi="GHEA Grapalat"/>
                <w:vertAlign w:val="superscript"/>
              </w:rPr>
              <w:t>подпись/</w:t>
            </w:r>
          </w:p>
          <w:p w14:paraId="00CF67F7" w14:textId="77777777" w:rsidR="00BE2572" w:rsidRPr="007F1850" w:rsidRDefault="00BE2572" w:rsidP="00DE2AE3">
            <w:pPr>
              <w:widowControl w:val="0"/>
              <w:spacing w:after="160"/>
              <w:rPr>
                <w:rFonts w:ascii="GHEA Grapalat" w:hAnsi="GHEA Grapalat" w:cs="Tahoma"/>
              </w:rPr>
            </w:pPr>
          </w:p>
          <w:p w14:paraId="2FD4152C" w14:textId="77777777" w:rsidR="00BE2572" w:rsidRPr="007F1850"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63CF36D" w14:textId="77777777" w:rsidR="00BE2572" w:rsidRPr="007F1850" w:rsidRDefault="00BE2572" w:rsidP="00DE2AE3">
            <w:pPr>
              <w:widowControl w:val="0"/>
              <w:spacing w:after="160"/>
              <w:rPr>
                <w:rFonts w:ascii="GHEA Grapalat" w:hAnsi="GHEA Grapalat" w:cs="Tahoma"/>
              </w:rPr>
            </w:pPr>
            <w:r w:rsidRPr="007F1850">
              <w:rPr>
                <w:rFonts w:ascii="GHEA Grapalat" w:hAnsi="GHEA Grapalat"/>
              </w:rPr>
              <w:t>23.а.</w:t>
            </w:r>
            <w:r w:rsidRPr="007F1850">
              <w:rPr>
                <w:rFonts w:ascii="GHEA Grapalat" w:hAnsi="GHEA Grapalat"/>
              </w:rPr>
              <w:tab/>
              <w:t xml:space="preserve"> Обслуживающая плательщика финансовая организация </w:t>
            </w:r>
          </w:p>
          <w:p w14:paraId="1B539C04" w14:textId="77777777" w:rsidR="00BE2572" w:rsidRPr="007F1850" w:rsidRDefault="00BE2572" w:rsidP="00DE2AE3">
            <w:pPr>
              <w:widowControl w:val="0"/>
              <w:spacing w:after="160"/>
              <w:rPr>
                <w:rFonts w:ascii="GHEA Grapalat" w:hAnsi="GHEA Grapalat" w:cs="Tahoma"/>
              </w:rPr>
            </w:pPr>
          </w:p>
          <w:p w14:paraId="7195079D" w14:textId="77777777" w:rsidR="00BE2572" w:rsidRPr="007F1850" w:rsidRDefault="00BE2572" w:rsidP="00DE2AE3">
            <w:pPr>
              <w:widowControl w:val="0"/>
              <w:jc w:val="right"/>
              <w:rPr>
                <w:rFonts w:ascii="GHEA Grapalat" w:hAnsi="GHEA Grapalat" w:cs="Tahoma"/>
              </w:rPr>
            </w:pPr>
            <w:r w:rsidRPr="007F1850">
              <w:rPr>
                <w:rFonts w:ascii="GHEA Grapalat" w:hAnsi="GHEA Grapalat"/>
              </w:rPr>
              <w:t>/____________________/</w:t>
            </w:r>
          </w:p>
          <w:p w14:paraId="7D51FAC8" w14:textId="77777777" w:rsidR="00BE2572" w:rsidRPr="007F1850" w:rsidRDefault="00BE2572" w:rsidP="00DE2AE3">
            <w:pPr>
              <w:widowControl w:val="0"/>
              <w:spacing w:after="160"/>
              <w:ind w:right="983"/>
              <w:jc w:val="right"/>
              <w:rPr>
                <w:rFonts w:ascii="GHEA Grapalat" w:hAnsi="GHEA Grapalat" w:cs="Sylfaen"/>
                <w:vertAlign w:val="superscript"/>
              </w:rPr>
            </w:pPr>
            <w:r w:rsidRPr="007F1850">
              <w:rPr>
                <w:rFonts w:ascii="GHEA Grapalat" w:hAnsi="GHEA Grapalat"/>
                <w:vertAlign w:val="superscript"/>
              </w:rPr>
              <w:t>/подпись/</w:t>
            </w:r>
          </w:p>
          <w:p w14:paraId="4D0EC876" w14:textId="77777777" w:rsidR="00BE2572" w:rsidRPr="007F1850" w:rsidRDefault="00BE2572" w:rsidP="00DE2AE3">
            <w:pPr>
              <w:widowControl w:val="0"/>
              <w:spacing w:after="160"/>
              <w:rPr>
                <w:rFonts w:ascii="GHEA Grapalat" w:hAnsi="GHEA Grapalat" w:cs="Arial"/>
              </w:rPr>
            </w:pPr>
          </w:p>
        </w:tc>
      </w:tr>
      <w:tr w:rsidR="00B138F3" w:rsidRPr="007F1850" w14:paraId="4970EC2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8FE2FB" w14:textId="77777777" w:rsidR="00BE2572" w:rsidRPr="007F1850" w:rsidRDefault="00BE2572" w:rsidP="00DE2AE3">
            <w:pPr>
              <w:widowControl w:val="0"/>
              <w:tabs>
                <w:tab w:val="left" w:pos="4678"/>
              </w:tabs>
              <w:spacing w:after="160"/>
              <w:rPr>
                <w:rFonts w:ascii="GHEA Grapalat" w:hAnsi="GHEA Grapalat" w:cs="Sylfaen"/>
              </w:rPr>
            </w:pPr>
            <w:r w:rsidRPr="007F1850">
              <w:rPr>
                <w:rFonts w:ascii="GHEA Grapalat" w:hAnsi="GHEA Grapalat"/>
              </w:rPr>
              <w:t>24.б.</w:t>
            </w:r>
            <w:r w:rsidRPr="007F1850">
              <w:rPr>
                <w:rFonts w:ascii="GHEA Grapalat" w:hAnsi="GHEA Grapalat"/>
              </w:rPr>
              <w:tab/>
              <w:t>М. П.</w:t>
            </w:r>
          </w:p>
          <w:p w14:paraId="6E03754C" w14:textId="77777777" w:rsidR="00BE2572" w:rsidRPr="007F1850" w:rsidRDefault="00BE2572" w:rsidP="00DE2AE3">
            <w:pPr>
              <w:widowControl w:val="0"/>
              <w:spacing w:after="160"/>
              <w:rPr>
                <w:rFonts w:ascii="GHEA Grapalat" w:hAnsi="GHEA Grapalat" w:cs="Sylfaen"/>
              </w:rPr>
            </w:pPr>
          </w:p>
          <w:p w14:paraId="15B7D4B4" w14:textId="77777777" w:rsidR="00BE2572" w:rsidRPr="007F1850" w:rsidRDefault="00BE2572" w:rsidP="00DE2AE3">
            <w:pPr>
              <w:widowControl w:val="0"/>
              <w:spacing w:after="160"/>
              <w:ind w:right="155"/>
              <w:jc w:val="right"/>
              <w:rPr>
                <w:rFonts w:ascii="GHEA Grapalat" w:hAnsi="GHEA Grapalat" w:cs="Sylfaen"/>
                <w:lang w:val="en-US"/>
              </w:rPr>
            </w:pPr>
            <w:r w:rsidRPr="007F185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67CD0A" w14:textId="77777777" w:rsidR="00BE2572" w:rsidRPr="007F1850" w:rsidRDefault="00BE2572" w:rsidP="00DE2AE3">
            <w:pPr>
              <w:widowControl w:val="0"/>
              <w:tabs>
                <w:tab w:val="left" w:pos="4554"/>
              </w:tabs>
              <w:spacing w:after="160"/>
              <w:rPr>
                <w:rFonts w:ascii="GHEA Grapalat" w:hAnsi="GHEA Grapalat" w:cs="Sylfaen"/>
              </w:rPr>
            </w:pPr>
            <w:r w:rsidRPr="007F1850">
              <w:rPr>
                <w:rFonts w:ascii="GHEA Grapalat" w:hAnsi="GHEA Grapalat"/>
              </w:rPr>
              <w:t>23.б.</w:t>
            </w:r>
            <w:r w:rsidRPr="007F1850">
              <w:rPr>
                <w:rFonts w:ascii="GHEA Grapalat" w:hAnsi="GHEA Grapalat"/>
              </w:rPr>
              <w:tab/>
              <w:t>М. П.</w:t>
            </w:r>
          </w:p>
          <w:p w14:paraId="5131D5B1" w14:textId="77777777" w:rsidR="00BE2572" w:rsidRPr="007F1850" w:rsidRDefault="00BE2572" w:rsidP="00DE2AE3">
            <w:pPr>
              <w:widowControl w:val="0"/>
              <w:spacing w:after="160"/>
              <w:rPr>
                <w:rFonts w:ascii="GHEA Grapalat" w:hAnsi="GHEA Grapalat"/>
              </w:rPr>
            </w:pPr>
          </w:p>
          <w:p w14:paraId="7FDFD810" w14:textId="77777777" w:rsidR="00BE2572" w:rsidRPr="007F1850" w:rsidRDefault="00BE2572" w:rsidP="00DE2AE3">
            <w:pPr>
              <w:widowControl w:val="0"/>
              <w:spacing w:after="160"/>
              <w:jc w:val="right"/>
              <w:rPr>
                <w:rFonts w:ascii="GHEA Grapalat" w:hAnsi="GHEA Grapalat" w:cs="Sylfaen"/>
              </w:rPr>
            </w:pPr>
            <w:r w:rsidRPr="007F1850">
              <w:rPr>
                <w:rFonts w:ascii="GHEA Grapalat" w:hAnsi="GHEA Grapalat"/>
              </w:rPr>
              <w:t>23.в Дата исполнения: "___" ___ 20___г.</w:t>
            </w:r>
          </w:p>
        </w:tc>
      </w:tr>
    </w:tbl>
    <w:p w14:paraId="0C2158B0" w14:textId="77777777" w:rsidR="00BE2572" w:rsidRPr="007F1850" w:rsidRDefault="00BE2572" w:rsidP="00BE2572">
      <w:pPr>
        <w:widowControl w:val="0"/>
        <w:spacing w:after="160"/>
        <w:jc w:val="center"/>
        <w:rPr>
          <w:rFonts w:ascii="GHEA Grapalat" w:hAnsi="GHEA Grapalat" w:cs="Sylfaen"/>
        </w:rPr>
      </w:pPr>
    </w:p>
    <w:p w14:paraId="7653FF59" w14:textId="77777777" w:rsidR="00BE2572" w:rsidRPr="007F1850" w:rsidRDefault="00BE2572" w:rsidP="00BE2572">
      <w:pPr>
        <w:rPr>
          <w:rFonts w:ascii="GHEA Grapalat" w:hAnsi="GHEA Grapalat" w:cs="Sylfaen"/>
        </w:rPr>
      </w:pPr>
      <w:r w:rsidRPr="007F1850">
        <w:rPr>
          <w:rFonts w:ascii="GHEA Grapalat" w:hAnsi="GHEA Grapalat" w:cs="Sylfaen"/>
        </w:rPr>
        <w:t xml:space="preserve">*  </w:t>
      </w:r>
      <w:r w:rsidRPr="007F185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77E801" w14:textId="77777777" w:rsidR="00BE2572" w:rsidRPr="007F1850" w:rsidRDefault="00BE2572" w:rsidP="00BE2572">
      <w:pPr>
        <w:rPr>
          <w:rFonts w:ascii="GHEA Grapalat" w:hAnsi="GHEA Grapalat" w:cs="Sylfaen"/>
        </w:rPr>
      </w:pPr>
      <w:r w:rsidRPr="007F1850">
        <w:rPr>
          <w:rFonts w:ascii="GHEA Grapalat" w:hAnsi="GHEA Grapalat" w:cs="Sylfaen"/>
        </w:rPr>
        <w:br w:type="page"/>
      </w:r>
    </w:p>
    <w:p w14:paraId="060C2CC8" w14:textId="77777777" w:rsidR="00BE2572" w:rsidRPr="007F1850" w:rsidRDefault="00BE2572" w:rsidP="00BE2572">
      <w:pPr>
        <w:widowControl w:val="0"/>
        <w:spacing w:after="160"/>
        <w:ind w:left="567" w:right="565"/>
        <w:jc w:val="center"/>
        <w:rPr>
          <w:rFonts w:ascii="GHEA Grapalat" w:hAnsi="GHEA Grapalat"/>
          <w:b/>
        </w:rPr>
      </w:pPr>
      <w:r w:rsidRPr="007F1850">
        <w:rPr>
          <w:rFonts w:ascii="GHEA Grapalat" w:hAnsi="GHEA Grapalat"/>
          <w:b/>
        </w:rPr>
        <w:lastRenderedPageBreak/>
        <w:t xml:space="preserve">Обязательные реквизиты платежного требования </w:t>
      </w:r>
      <w:r w:rsidRPr="007F185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F1850" w14:paraId="2B7C1C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EB3E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0E83DB8"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8949A67"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Наличие указанного поля/</w:t>
            </w:r>
          </w:p>
          <w:p w14:paraId="07F4441A"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55563"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Требование о заполнении реквизита </w:t>
            </w:r>
          </w:p>
          <w:p w14:paraId="39099CCB"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0D0EBD1"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Сторона,</w:t>
            </w:r>
          </w:p>
          <w:p w14:paraId="29F38320"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 xml:space="preserve">заполняющая реквизит </w:t>
            </w:r>
          </w:p>
          <w:p w14:paraId="7DFA2010"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бенефициар или плательщик</w:t>
            </w:r>
          </w:p>
          <w:p w14:paraId="7FAD03EA"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(в связи с процессом закупки)</w:t>
            </w:r>
          </w:p>
        </w:tc>
      </w:tr>
      <w:tr w:rsidR="00B138F3" w:rsidRPr="007F1850" w14:paraId="6BC100F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A8505"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7DFDC3"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47CFFB9"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A6B4CE6"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171F496" w14:textId="77777777" w:rsidR="00BE2572" w:rsidRPr="007F1850" w:rsidRDefault="00BE2572" w:rsidP="00DE2AE3">
            <w:pPr>
              <w:widowControl w:val="0"/>
              <w:spacing w:after="120"/>
              <w:jc w:val="center"/>
              <w:rPr>
                <w:rFonts w:ascii="GHEA Grapalat" w:hAnsi="GHEA Grapalat"/>
                <w:b/>
                <w:sz w:val="18"/>
                <w:szCs w:val="18"/>
              </w:rPr>
            </w:pPr>
            <w:r w:rsidRPr="007F1850">
              <w:rPr>
                <w:rFonts w:ascii="GHEA Grapalat" w:hAnsi="GHEA Grapalat"/>
                <w:b/>
                <w:sz w:val="18"/>
                <w:szCs w:val="18"/>
              </w:rPr>
              <w:t>5</w:t>
            </w:r>
          </w:p>
        </w:tc>
      </w:tr>
      <w:tr w:rsidR="00B138F3" w:rsidRPr="007F1850" w14:paraId="0C8C81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E37A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BADA1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4E647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70686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62A62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 документе заранее заполнено "Платежное требование"</w:t>
            </w:r>
          </w:p>
        </w:tc>
      </w:tr>
      <w:tr w:rsidR="00B138F3" w:rsidRPr="007F1850" w14:paraId="73FA24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7B87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BA4CA" w14:textId="77777777" w:rsidR="00BE2572" w:rsidRPr="007F1850" w:rsidRDefault="00BE2572" w:rsidP="00DE2AE3">
            <w:pPr>
              <w:widowControl w:val="0"/>
              <w:spacing w:after="120"/>
              <w:jc w:val="both"/>
              <w:rPr>
                <w:rFonts w:ascii="GHEA Grapalat" w:hAnsi="GHEA Grapalat"/>
                <w:sz w:val="18"/>
                <w:szCs w:val="18"/>
              </w:rPr>
            </w:pPr>
            <w:r w:rsidRPr="007F185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FD95C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67B63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C5CA9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F1850" w14:paraId="06A1CA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4EF3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59A06B2" w14:textId="77777777" w:rsidR="00BE2572" w:rsidRPr="007F1850" w:rsidRDefault="00BE2572" w:rsidP="00DE2AE3">
            <w:pPr>
              <w:widowControl w:val="0"/>
              <w:spacing w:after="120"/>
              <w:jc w:val="both"/>
              <w:rPr>
                <w:rFonts w:ascii="GHEA Grapalat" w:hAnsi="GHEA Grapalat"/>
                <w:sz w:val="18"/>
                <w:szCs w:val="18"/>
              </w:rPr>
            </w:pPr>
            <w:r w:rsidRPr="007F185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FF9BD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AD51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2F9D6D22" w14:textId="77777777" w:rsidR="00BE2572" w:rsidRPr="007F185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570776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F1850" w14:paraId="427FAB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6D03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CE8607" w14:textId="77777777" w:rsidR="00BE2572" w:rsidRPr="007F1850" w:rsidRDefault="00BE2572" w:rsidP="00DE2AE3">
            <w:pPr>
              <w:widowControl w:val="0"/>
              <w:spacing w:after="120"/>
              <w:jc w:val="both"/>
              <w:rPr>
                <w:rFonts w:ascii="GHEA Grapalat" w:hAnsi="GHEA Grapalat"/>
                <w:sz w:val="18"/>
                <w:szCs w:val="18"/>
              </w:rPr>
            </w:pPr>
            <w:r w:rsidRPr="007F185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F88F4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DCE1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53F7474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07563B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76FD88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7861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B101B4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3F4A8A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7BBC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9ECA83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BF6A0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ED1F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78DB6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485B19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AF07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50E782F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C98C62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9E166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739DC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77B9F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9265C9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B3CF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D1D977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4930C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60D40D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2495B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191111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54A216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0828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0CB3BA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FBD00C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заполняется плательщиком</w:t>
            </w:r>
          </w:p>
        </w:tc>
      </w:tr>
      <w:tr w:rsidR="00B138F3" w:rsidRPr="007F1850" w14:paraId="3683CC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6A8C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024D51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0EEF0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4B11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139A4A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B6D989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374990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7FBE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9986EE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E2F8D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246E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016AEC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3B341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w:t>
            </w:r>
          </w:p>
        </w:tc>
      </w:tr>
      <w:tr w:rsidR="00B138F3" w:rsidRPr="007F1850" w14:paraId="329FD9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7539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18D6F3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9F14C4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826D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08C616D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266F3B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57C756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1CB1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7B97EE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245872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EE87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08FC6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0D2B12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C323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1605D5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E9FD9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2770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08D13F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F43F56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56DFD8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D5E3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6C466A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7A30C7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28F2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39DB3F3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B14C53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плательщиком </w:t>
            </w:r>
          </w:p>
        </w:tc>
      </w:tr>
      <w:tr w:rsidR="00B138F3" w:rsidRPr="007F1850" w14:paraId="4F69E1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EC5E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7C30B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D660D5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9835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50CF785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47969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 заполняется и не применяется)</w:t>
            </w:r>
          </w:p>
        </w:tc>
      </w:tr>
      <w:tr w:rsidR="00B138F3" w:rsidRPr="007F1850" w14:paraId="2FB2CC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EB654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9E99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BA2ABD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7C94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E16A2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плательщиком</w:t>
            </w:r>
          </w:p>
        </w:tc>
      </w:tr>
      <w:tr w:rsidR="00B138F3" w:rsidRPr="007F1850" w14:paraId="11E7FF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65AAC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550E8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61C750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1F7F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8528C9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заранее заполняется бенефициаром — по приглашению</w:t>
            </w:r>
          </w:p>
        </w:tc>
      </w:tr>
      <w:tr w:rsidR="00B138F3" w:rsidRPr="007F1850" w14:paraId="3F96A8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DF32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3FA5E5C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A6BD4A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C93B8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43FE248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7CC319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202C6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57BA4" w14:textId="77777777" w:rsidR="00BE2572" w:rsidRPr="007F1850" w:rsidDel="0010680B"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5F4EF8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096340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61760" w14:textId="77777777" w:rsidR="00BE2572" w:rsidRPr="007F1850" w:rsidRDefault="00BE2572"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обязательно </w:t>
            </w:r>
          </w:p>
          <w:p w14:paraId="6ACBB83B" w14:textId="77777777" w:rsidR="00BE2572" w:rsidRPr="007F1850" w:rsidRDefault="00BE2572" w:rsidP="00DE2AE3">
            <w:pPr>
              <w:widowControl w:val="0"/>
              <w:spacing w:after="120"/>
              <w:jc w:val="center"/>
              <w:rPr>
                <w:rFonts w:ascii="GHEA Grapalat" w:hAnsi="GHEA Grapalat" w:cs="Sylfaen"/>
                <w:sz w:val="18"/>
                <w:szCs w:val="18"/>
              </w:rPr>
            </w:pPr>
            <w:r w:rsidRPr="007F1850">
              <w:rPr>
                <w:rFonts w:ascii="GHEA Grapalat" w:hAnsi="GHEA Grapalat"/>
                <w:sz w:val="18"/>
                <w:szCs w:val="18"/>
              </w:rPr>
              <w:t xml:space="preserve">заполняются слова "акцептованный платеж", </w:t>
            </w:r>
          </w:p>
          <w:p w14:paraId="2467A11A"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9C2B0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заранее заполняется бенефициаром </w:t>
            </w:r>
          </w:p>
        </w:tc>
      </w:tr>
      <w:tr w:rsidR="00B138F3" w:rsidRPr="007F1850" w14:paraId="739C67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35A45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EE626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41666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03441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5B5897D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0C64A1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14D0D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бенефициаром</w:t>
            </w:r>
          </w:p>
        </w:tc>
      </w:tr>
      <w:tr w:rsidR="00B138F3" w:rsidRPr="007F1850" w14:paraId="2F1070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A383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8BC56E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5E8E1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F099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1E9EAC0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83A9D2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подписывается плательщиком или </w:t>
            </w:r>
          </w:p>
          <w:p w14:paraId="0BAAB5E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проставляется электронная подпись плательщика</w:t>
            </w:r>
          </w:p>
        </w:tc>
      </w:tr>
      <w:tr w:rsidR="00B138F3" w:rsidRPr="007F1850" w14:paraId="79C33A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9567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67A00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571E86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ECBCE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0E18112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 когда плательщик представляет Требование в бумажной форме</w:t>
            </w:r>
          </w:p>
          <w:p w14:paraId="4C57158E" w14:textId="77777777" w:rsidR="00BE2572" w:rsidRPr="007F185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E2C340"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 xml:space="preserve">скрепляется печатью плательщика </w:t>
            </w:r>
          </w:p>
          <w:p w14:paraId="6D693FD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бумажной форме</w:t>
            </w:r>
          </w:p>
        </w:tc>
      </w:tr>
      <w:tr w:rsidR="00B138F3" w:rsidRPr="007F1850" w14:paraId="3B8F08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EA1F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DB825D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8FBFC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BC407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4E0281B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136BA1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подписывается бенефициаром</w:t>
            </w:r>
          </w:p>
        </w:tc>
      </w:tr>
      <w:tr w:rsidR="00B138F3" w:rsidRPr="007F1850" w14:paraId="2D93D8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413C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DE71F8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6B0F89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CEF4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обязательно: </w:t>
            </w:r>
          </w:p>
          <w:p w14:paraId="12B44266"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64011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скрепляется печатью бенефициара </w:t>
            </w:r>
          </w:p>
          <w:p w14:paraId="1F8ADED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при представлении в банк в бумажной форме</w:t>
            </w:r>
          </w:p>
        </w:tc>
      </w:tr>
      <w:tr w:rsidR="00B138F3" w:rsidRPr="007F1850" w14:paraId="473614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B78D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DB7EAC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B5EAB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A714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6D99CB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5E2173"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53F6C7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E867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26A16B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AF74CBD"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7F28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6F303F9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05861D"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5058A6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BBEF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3B9EC1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EA3DAF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42C0B"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p w14:paraId="03EA7492"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486BEF5"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20CF10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8731C"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D64E79E"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3166859"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DF0E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24FFAE34"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CAC406" w14:textId="77777777" w:rsidR="00BE2572" w:rsidRPr="007F1850" w:rsidRDefault="00BE2572" w:rsidP="00DE2AE3">
            <w:pPr>
              <w:widowControl w:val="0"/>
              <w:spacing w:after="120"/>
              <w:jc w:val="center"/>
              <w:rPr>
                <w:rFonts w:ascii="GHEA Grapalat" w:hAnsi="GHEA Grapalat"/>
                <w:sz w:val="18"/>
                <w:szCs w:val="18"/>
              </w:rPr>
            </w:pPr>
          </w:p>
        </w:tc>
      </w:tr>
      <w:tr w:rsidR="00B138F3" w:rsidRPr="007F1850" w14:paraId="4D9C2F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403E7"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4D68BA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B99F7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6E7C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78959CF1"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2D4D8" w14:textId="77777777" w:rsidR="00BE2572" w:rsidRPr="007F1850" w:rsidRDefault="00BE2572" w:rsidP="00DE2AE3">
            <w:pPr>
              <w:widowControl w:val="0"/>
              <w:spacing w:after="120"/>
              <w:jc w:val="center"/>
              <w:rPr>
                <w:rFonts w:ascii="GHEA Grapalat" w:hAnsi="GHEA Grapalat"/>
                <w:sz w:val="18"/>
                <w:szCs w:val="18"/>
              </w:rPr>
            </w:pPr>
          </w:p>
        </w:tc>
      </w:tr>
      <w:tr w:rsidR="00FF3DE9" w:rsidRPr="007F1850" w14:paraId="0134DD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DF8A1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9C1BC45"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обслуживающей бенефициара финансовой </w:t>
            </w:r>
            <w:r w:rsidRPr="007F1850">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8607F28"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FADE13"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необязательно</w:t>
            </w:r>
          </w:p>
          <w:p w14:paraId="6B264FBF" w14:textId="77777777" w:rsidR="00BE2572" w:rsidRPr="007F1850" w:rsidRDefault="00BE2572" w:rsidP="00DE2AE3">
            <w:pPr>
              <w:widowControl w:val="0"/>
              <w:spacing w:after="120"/>
              <w:jc w:val="center"/>
              <w:rPr>
                <w:rFonts w:ascii="GHEA Grapalat" w:hAnsi="GHEA Grapalat"/>
                <w:sz w:val="18"/>
                <w:szCs w:val="18"/>
              </w:rPr>
            </w:pPr>
            <w:r w:rsidRPr="007F1850">
              <w:rPr>
                <w:rFonts w:ascii="GHEA Grapalat" w:hAnsi="GHEA Grapalat"/>
                <w:sz w:val="18"/>
                <w:szCs w:val="18"/>
              </w:rPr>
              <w:t xml:space="preserve">заполняется при представлении </w:t>
            </w:r>
            <w:r w:rsidRPr="007F1850">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E5237" w14:textId="77777777" w:rsidR="00BE2572" w:rsidRPr="007F1850" w:rsidRDefault="00BE2572" w:rsidP="00DE2AE3">
            <w:pPr>
              <w:widowControl w:val="0"/>
              <w:spacing w:after="120"/>
              <w:jc w:val="center"/>
              <w:rPr>
                <w:rFonts w:ascii="GHEA Grapalat" w:hAnsi="GHEA Grapalat"/>
                <w:sz w:val="18"/>
                <w:szCs w:val="18"/>
              </w:rPr>
            </w:pPr>
          </w:p>
        </w:tc>
      </w:tr>
    </w:tbl>
    <w:p w14:paraId="641B8EB8" w14:textId="77777777" w:rsidR="00BE2572" w:rsidRPr="007F1850" w:rsidRDefault="00BE2572" w:rsidP="00BE2572">
      <w:pPr>
        <w:widowControl w:val="0"/>
        <w:spacing w:after="160"/>
        <w:ind w:left="567" w:right="565"/>
        <w:jc w:val="center"/>
        <w:rPr>
          <w:rFonts w:ascii="GHEA Grapalat" w:hAnsi="GHEA Grapalat"/>
          <w:b/>
        </w:rPr>
      </w:pPr>
    </w:p>
    <w:p w14:paraId="103F1352" w14:textId="77777777" w:rsidR="00BE2572" w:rsidRPr="007F1850" w:rsidRDefault="00BE2572" w:rsidP="00BE2572">
      <w:pPr>
        <w:widowControl w:val="0"/>
        <w:spacing w:after="160"/>
        <w:ind w:left="567" w:right="565"/>
        <w:jc w:val="center"/>
        <w:rPr>
          <w:rFonts w:ascii="GHEA Grapalat" w:hAnsi="GHEA Grapalat"/>
          <w:b/>
        </w:rPr>
      </w:pPr>
    </w:p>
    <w:p w14:paraId="5ED4F400" w14:textId="77777777" w:rsidR="00BE2572" w:rsidRPr="007F1850" w:rsidRDefault="00BE2572" w:rsidP="00BE2572">
      <w:pPr>
        <w:widowControl w:val="0"/>
        <w:spacing w:after="160"/>
        <w:ind w:left="567" w:right="565"/>
        <w:jc w:val="center"/>
        <w:rPr>
          <w:rFonts w:ascii="GHEA Grapalat" w:hAnsi="GHEA Grapalat"/>
          <w:b/>
        </w:rPr>
      </w:pPr>
    </w:p>
    <w:p w14:paraId="2AA17B38" w14:textId="77777777" w:rsidR="00BE2572" w:rsidRPr="007F1850" w:rsidRDefault="00BE2572" w:rsidP="00BE2572">
      <w:pPr>
        <w:widowControl w:val="0"/>
        <w:spacing w:after="160"/>
        <w:ind w:left="567" w:right="565"/>
        <w:jc w:val="center"/>
        <w:rPr>
          <w:rFonts w:ascii="GHEA Grapalat" w:hAnsi="GHEA Grapalat"/>
          <w:b/>
        </w:rPr>
      </w:pPr>
    </w:p>
    <w:p w14:paraId="1000D74F" w14:textId="77777777" w:rsidR="00BE2572" w:rsidRPr="007F1850" w:rsidRDefault="00BE2572" w:rsidP="00BE2572">
      <w:pPr>
        <w:widowControl w:val="0"/>
        <w:spacing w:after="160"/>
        <w:ind w:left="567" w:right="565"/>
        <w:jc w:val="center"/>
        <w:rPr>
          <w:rFonts w:ascii="GHEA Grapalat" w:hAnsi="GHEA Grapalat"/>
          <w:b/>
        </w:rPr>
      </w:pPr>
    </w:p>
    <w:p w14:paraId="0B509B83" w14:textId="77777777" w:rsidR="00BE2572" w:rsidRPr="007F1850" w:rsidRDefault="00BE2572" w:rsidP="00BE2572">
      <w:pPr>
        <w:widowControl w:val="0"/>
        <w:spacing w:after="160"/>
        <w:ind w:left="567" w:right="565"/>
        <w:jc w:val="center"/>
        <w:rPr>
          <w:rFonts w:ascii="GHEA Grapalat" w:hAnsi="GHEA Grapalat"/>
          <w:b/>
        </w:rPr>
      </w:pPr>
    </w:p>
    <w:p w14:paraId="2E6AB1B4" w14:textId="77777777" w:rsidR="00BE2572" w:rsidRPr="007F1850" w:rsidRDefault="00BE2572" w:rsidP="00BE2572">
      <w:pPr>
        <w:widowControl w:val="0"/>
        <w:spacing w:after="160"/>
        <w:ind w:left="567" w:right="565"/>
        <w:jc w:val="center"/>
        <w:rPr>
          <w:rFonts w:ascii="GHEA Grapalat" w:hAnsi="GHEA Grapalat"/>
          <w:b/>
        </w:rPr>
      </w:pPr>
    </w:p>
    <w:p w14:paraId="4E301A4F" w14:textId="77777777" w:rsidR="00BE2572" w:rsidRPr="007F1850" w:rsidRDefault="00BE2572" w:rsidP="00BE2572">
      <w:pPr>
        <w:widowControl w:val="0"/>
        <w:spacing w:after="160"/>
        <w:ind w:left="567" w:right="565"/>
        <w:jc w:val="center"/>
        <w:rPr>
          <w:rFonts w:ascii="GHEA Grapalat" w:hAnsi="GHEA Grapalat"/>
          <w:b/>
        </w:rPr>
      </w:pPr>
    </w:p>
    <w:p w14:paraId="266E3353" w14:textId="77777777" w:rsidR="00BE2572" w:rsidRPr="007F1850" w:rsidRDefault="00BE2572" w:rsidP="00BE2572">
      <w:pPr>
        <w:widowControl w:val="0"/>
        <w:spacing w:after="160"/>
        <w:ind w:left="567" w:right="565"/>
        <w:jc w:val="center"/>
        <w:rPr>
          <w:rFonts w:ascii="GHEA Grapalat" w:hAnsi="GHEA Grapalat"/>
          <w:b/>
        </w:rPr>
      </w:pPr>
    </w:p>
    <w:p w14:paraId="6CB3BCD5" w14:textId="77777777" w:rsidR="00BE2572" w:rsidRPr="007F1850" w:rsidRDefault="00BE2572" w:rsidP="00BE2572">
      <w:pPr>
        <w:widowControl w:val="0"/>
        <w:spacing w:after="160"/>
        <w:ind w:left="567" w:right="565"/>
        <w:jc w:val="center"/>
        <w:rPr>
          <w:rFonts w:ascii="GHEA Grapalat" w:hAnsi="GHEA Grapalat"/>
          <w:b/>
        </w:rPr>
      </w:pPr>
    </w:p>
    <w:p w14:paraId="466034BC" w14:textId="77777777" w:rsidR="000A214C" w:rsidRPr="007F1850" w:rsidRDefault="000A214C" w:rsidP="000A214C">
      <w:pPr>
        <w:widowControl w:val="0"/>
        <w:spacing w:after="160"/>
        <w:jc w:val="both"/>
        <w:rPr>
          <w:rFonts w:ascii="GHEA Grapalat" w:hAnsi="GHEA Grapalat"/>
        </w:rPr>
      </w:pPr>
      <w:r w:rsidRPr="007F1850">
        <w:rPr>
          <w:rFonts w:ascii="GHEA Grapalat" w:hAnsi="GHEA Grapalat"/>
        </w:rPr>
        <w:br w:type="page"/>
      </w:r>
    </w:p>
    <w:p w14:paraId="493E4ADD" w14:textId="77777777" w:rsidR="00071D1C" w:rsidRPr="007F1850" w:rsidRDefault="00B2572B" w:rsidP="00B46D58">
      <w:pPr>
        <w:pStyle w:val="BodyTextIndent3"/>
        <w:widowControl w:val="0"/>
        <w:spacing w:after="160" w:line="240" w:lineRule="auto"/>
        <w:jc w:val="right"/>
        <w:rPr>
          <w:rFonts w:ascii="GHEA Grapalat" w:hAnsi="GHEA Grapalat" w:cs="Sylfaen"/>
          <w:b/>
          <w:sz w:val="24"/>
          <w:szCs w:val="24"/>
        </w:rPr>
      </w:pPr>
      <w:r w:rsidRPr="007F1850">
        <w:rPr>
          <w:rFonts w:ascii="GHEA Grapalat" w:hAnsi="GHEA Grapalat"/>
          <w:b/>
          <w:sz w:val="24"/>
          <w:szCs w:val="24"/>
        </w:rPr>
        <w:lastRenderedPageBreak/>
        <w:t xml:space="preserve">Приложение № </w:t>
      </w:r>
      <w:r w:rsidR="004A51CE" w:rsidRPr="007F1850">
        <w:rPr>
          <w:rFonts w:ascii="GHEA Grapalat" w:hAnsi="GHEA Grapalat"/>
          <w:b/>
          <w:sz w:val="24"/>
          <w:szCs w:val="24"/>
        </w:rPr>
        <w:t>6</w:t>
      </w:r>
    </w:p>
    <w:p w14:paraId="6B5C0DAB" w14:textId="77777777" w:rsidR="00F46FA3" w:rsidRPr="00F46FA3" w:rsidRDefault="00F46FA3" w:rsidP="00F46FA3">
      <w:pPr>
        <w:widowControl w:val="0"/>
        <w:spacing w:after="120"/>
        <w:jc w:val="right"/>
        <w:rPr>
          <w:rFonts w:ascii="GHEA Grapalat" w:hAnsi="GHEA Grapalat"/>
          <w:b/>
          <w:sz w:val="20"/>
          <w:szCs w:val="20"/>
        </w:rPr>
      </w:pPr>
      <w:r w:rsidRPr="00F46FA3">
        <w:rPr>
          <w:rFonts w:ascii="GHEA Grapalat" w:hAnsi="GHEA Grapalat"/>
          <w:b/>
          <w:sz w:val="20"/>
          <w:szCs w:val="20"/>
        </w:rPr>
        <w:t xml:space="preserve">Приглашение к запросу котировок </w:t>
      </w:r>
    </w:p>
    <w:p w14:paraId="45853AFA" w14:textId="5E89382B" w:rsidR="00F46FA3" w:rsidRPr="00F46FA3" w:rsidRDefault="00F46FA3" w:rsidP="00F46FA3">
      <w:pPr>
        <w:widowControl w:val="0"/>
        <w:spacing w:after="120"/>
        <w:jc w:val="right"/>
        <w:rPr>
          <w:rFonts w:ascii="GHEA Grapalat" w:hAnsi="GHEA Grapalat" w:cs="Sylfaen"/>
          <w:b/>
          <w:sz w:val="20"/>
          <w:szCs w:val="20"/>
        </w:rPr>
      </w:pPr>
      <w:r w:rsidRPr="00F46FA3">
        <w:rPr>
          <w:rFonts w:ascii="GHEA Grapalat" w:hAnsi="GHEA Grapalat"/>
          <w:b/>
          <w:sz w:val="20"/>
          <w:szCs w:val="20"/>
        </w:rPr>
        <w:t xml:space="preserve">с кодом </w:t>
      </w:r>
      <w:r w:rsidR="00817209" w:rsidRPr="00817209">
        <w:rPr>
          <w:rFonts w:ascii="GHEA Grapalat" w:hAnsi="GHEA Grapalat" w:cs="Sylfaen"/>
          <w:lang w:val="es-ES"/>
        </w:rPr>
        <w:t>ՏԻԳՐԱՆՅԱՆ-ԳՀԱՊՁԲ-26/04</w:t>
      </w:r>
    </w:p>
    <w:p w14:paraId="23346B5A" w14:textId="77777777" w:rsidR="00F46FA3" w:rsidRPr="007F1850" w:rsidRDefault="00F46FA3" w:rsidP="00F46FA3">
      <w:pPr>
        <w:widowControl w:val="0"/>
        <w:spacing w:after="160"/>
        <w:jc w:val="center"/>
        <w:rPr>
          <w:rFonts w:ascii="GHEA Grapalat" w:hAnsi="GHEA Grapalat"/>
          <w:b/>
          <w:sz w:val="22"/>
          <w:szCs w:val="22"/>
        </w:rPr>
      </w:pPr>
    </w:p>
    <w:p w14:paraId="00A9201D" w14:textId="77777777" w:rsidR="008D352C" w:rsidRPr="007F1850" w:rsidRDefault="008D352C" w:rsidP="00B46D58">
      <w:pPr>
        <w:widowControl w:val="0"/>
        <w:spacing w:after="160"/>
        <w:ind w:left="-142" w:firstLine="142"/>
        <w:jc w:val="center"/>
        <w:rPr>
          <w:rFonts w:ascii="GHEA Grapalat" w:hAnsi="GHEA Grapalat"/>
          <w:i/>
        </w:rPr>
      </w:pPr>
    </w:p>
    <w:p w14:paraId="7341AA36" w14:textId="77777777" w:rsidR="00071D1C" w:rsidRPr="007F1850" w:rsidRDefault="00071D1C" w:rsidP="00B46D58">
      <w:pPr>
        <w:widowControl w:val="0"/>
        <w:spacing w:after="160"/>
        <w:ind w:left="-142" w:firstLine="142"/>
        <w:jc w:val="center"/>
        <w:rPr>
          <w:rFonts w:ascii="GHEA Grapalat" w:hAnsi="GHEA Grapalat"/>
          <w:b/>
        </w:rPr>
      </w:pPr>
      <w:r w:rsidRPr="007F1850">
        <w:rPr>
          <w:rFonts w:ascii="GHEA Grapalat" w:hAnsi="GHEA Grapalat"/>
          <w:b/>
        </w:rPr>
        <w:t xml:space="preserve">ДОГОВОР </w:t>
      </w:r>
    </w:p>
    <w:p w14:paraId="392BC3DE" w14:textId="77777777" w:rsidR="00071D1C" w:rsidRPr="007F1850" w:rsidRDefault="00071D1C" w:rsidP="00B46D58">
      <w:pPr>
        <w:widowControl w:val="0"/>
        <w:spacing w:after="160"/>
        <w:ind w:left="-142" w:firstLine="142"/>
        <w:jc w:val="center"/>
        <w:rPr>
          <w:rFonts w:ascii="GHEA Grapalat" w:hAnsi="GHEA Grapalat" w:cs="Times Armenian"/>
          <w:b/>
        </w:rPr>
      </w:pPr>
      <w:r w:rsidRPr="007F1850">
        <w:rPr>
          <w:rFonts w:ascii="GHEA Grapalat" w:hAnsi="GHEA Grapalat"/>
          <w:b/>
        </w:rPr>
        <w:t>ПОСТАВК</w:t>
      </w:r>
      <w:r w:rsidR="00F15CED" w:rsidRPr="007F1850">
        <w:rPr>
          <w:rFonts w:ascii="GHEA Grapalat" w:hAnsi="GHEA Grapalat"/>
          <w:b/>
        </w:rPr>
        <w:t>И ТОВАРА ДЛЯ НУЖД ГОСУДАРСТВА</w:t>
      </w:r>
    </w:p>
    <w:p w14:paraId="5F05F064" w14:textId="1FB0A806" w:rsidR="00071D1C" w:rsidRPr="007F1850" w:rsidRDefault="00071D1C" w:rsidP="00B46D58">
      <w:pPr>
        <w:widowControl w:val="0"/>
        <w:spacing w:after="160"/>
        <w:ind w:left="-142" w:firstLine="142"/>
        <w:jc w:val="center"/>
        <w:rPr>
          <w:rFonts w:ascii="GHEA Grapalat" w:hAnsi="GHEA Grapalat"/>
          <w:b/>
          <w:u w:val="single"/>
        </w:rPr>
      </w:pPr>
      <w:r w:rsidRPr="007F1850">
        <w:rPr>
          <w:rFonts w:ascii="GHEA Grapalat" w:hAnsi="GHEA Grapalat"/>
          <w:b/>
        </w:rPr>
        <w:t>№</w:t>
      </w:r>
      <w:r w:rsidR="00F46FA3" w:rsidRPr="00F46FA3">
        <w:rPr>
          <w:rFonts w:ascii="GHEA Grapalat" w:hAnsi="GHEA Grapalat" w:cs="Sylfaen"/>
          <w:b/>
          <w:lang w:val="es-ES"/>
        </w:rPr>
        <w:t xml:space="preserve"> </w:t>
      </w:r>
      <w:r w:rsidR="00817209" w:rsidRPr="00817209">
        <w:rPr>
          <w:rFonts w:ascii="GHEA Grapalat" w:hAnsi="GHEA Grapalat" w:cs="Sylfaen"/>
          <w:lang w:val="es-ES"/>
        </w:rPr>
        <w:t>ՏԻԳՐԱՆՅԱՆ-ԳՀԱՊՁԲ-26/04</w:t>
      </w:r>
    </w:p>
    <w:p w14:paraId="01E416E1" w14:textId="77777777" w:rsidR="00071D1C" w:rsidRPr="007F1850"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7F1850" w14:paraId="7D5DE6A8" w14:textId="77777777" w:rsidTr="00F15CED">
        <w:tc>
          <w:tcPr>
            <w:tcW w:w="4643" w:type="dxa"/>
          </w:tcPr>
          <w:p w14:paraId="264E7475" w14:textId="77777777" w:rsidR="00F15CED" w:rsidRPr="007F1850" w:rsidRDefault="00F83E0A" w:rsidP="00B46D58">
            <w:pPr>
              <w:widowControl w:val="0"/>
              <w:spacing w:after="160"/>
              <w:rPr>
                <w:rFonts w:ascii="GHEA Grapalat" w:hAnsi="GHEA Grapalat" w:cs="Sylfaen"/>
                <w:lang w:val="en-US"/>
              </w:rPr>
            </w:pPr>
            <w:r w:rsidRPr="007F1850">
              <w:rPr>
                <w:rFonts w:ascii="GHEA Grapalat" w:hAnsi="GHEA Grapalat"/>
                <w:lang w:val="en-US"/>
              </w:rPr>
              <w:tab/>
            </w:r>
            <w:r w:rsidR="00F15CED" w:rsidRPr="007F1850">
              <w:rPr>
                <w:rFonts w:ascii="GHEA Grapalat" w:hAnsi="GHEA Grapalat"/>
              </w:rPr>
              <w:t>г</w:t>
            </w:r>
          </w:p>
        </w:tc>
        <w:tc>
          <w:tcPr>
            <w:tcW w:w="4643" w:type="dxa"/>
          </w:tcPr>
          <w:p w14:paraId="2AD66142" w14:textId="77777777" w:rsidR="00F15CED" w:rsidRPr="007F1850" w:rsidRDefault="00F15CED" w:rsidP="00B46D58">
            <w:pPr>
              <w:widowControl w:val="0"/>
              <w:spacing w:after="160"/>
              <w:jc w:val="right"/>
              <w:rPr>
                <w:rFonts w:ascii="GHEA Grapalat" w:hAnsi="GHEA Grapalat" w:cs="Sylfaen"/>
                <w:lang w:val="en-US"/>
              </w:rPr>
            </w:pPr>
            <w:r w:rsidRPr="007F1850">
              <w:rPr>
                <w:rFonts w:ascii="GHEA Grapalat" w:hAnsi="GHEA Grapalat"/>
              </w:rPr>
              <w:t>"</w:t>
            </w:r>
            <w:r w:rsidR="00F83E0A" w:rsidRPr="007F1850">
              <w:rPr>
                <w:rFonts w:ascii="GHEA Grapalat" w:hAnsi="GHEA Grapalat"/>
                <w:lang w:val="en-US"/>
              </w:rPr>
              <w:tab/>
            </w:r>
            <w:r w:rsidRPr="007F1850">
              <w:rPr>
                <w:rFonts w:ascii="GHEA Grapalat" w:hAnsi="GHEA Grapalat"/>
              </w:rPr>
              <w:t xml:space="preserve">" </w:t>
            </w:r>
            <w:r w:rsidR="00F83E0A" w:rsidRPr="007F1850">
              <w:rPr>
                <w:rFonts w:ascii="GHEA Grapalat" w:hAnsi="GHEA Grapalat"/>
                <w:lang w:val="en-US"/>
              </w:rPr>
              <w:tab/>
            </w:r>
            <w:r w:rsidRPr="007F1850">
              <w:rPr>
                <w:rFonts w:ascii="GHEA Grapalat" w:hAnsi="GHEA Grapalat"/>
                <w:lang w:val="en-US"/>
              </w:rPr>
              <w:t xml:space="preserve"> </w:t>
            </w:r>
            <w:r w:rsidRPr="007F1850">
              <w:rPr>
                <w:rFonts w:ascii="GHEA Grapalat" w:hAnsi="GHEA Grapalat"/>
              </w:rPr>
              <w:t>20</w:t>
            </w:r>
            <w:r w:rsidR="00F83E0A" w:rsidRPr="007F1850">
              <w:rPr>
                <w:rFonts w:ascii="GHEA Grapalat" w:hAnsi="GHEA Grapalat"/>
                <w:lang w:val="en-US"/>
              </w:rPr>
              <w:tab/>
            </w:r>
            <w:r w:rsidRPr="007F1850">
              <w:rPr>
                <w:rFonts w:ascii="GHEA Grapalat" w:hAnsi="GHEA Grapalat"/>
              </w:rPr>
              <w:t>г.</w:t>
            </w:r>
          </w:p>
        </w:tc>
      </w:tr>
    </w:tbl>
    <w:p w14:paraId="1666B864" w14:textId="77777777" w:rsidR="00071D1C" w:rsidRPr="007F1850" w:rsidRDefault="00071D1C" w:rsidP="00B46D58">
      <w:pPr>
        <w:widowControl w:val="0"/>
        <w:tabs>
          <w:tab w:val="left" w:pos="720"/>
          <w:tab w:val="left" w:pos="1440"/>
          <w:tab w:val="left" w:pos="8865"/>
        </w:tabs>
        <w:spacing w:after="160"/>
        <w:jc w:val="center"/>
        <w:rPr>
          <w:rFonts w:ascii="GHEA Grapalat" w:hAnsi="GHEA Grapalat" w:cs="Sylfaen"/>
        </w:rPr>
      </w:pPr>
    </w:p>
    <w:p w14:paraId="7DBC8374" w14:textId="2ADC1159" w:rsidR="00071D1C" w:rsidRPr="007F1850" w:rsidRDefault="00F46FA3" w:rsidP="00B46D58">
      <w:pPr>
        <w:widowControl w:val="0"/>
        <w:spacing w:after="160"/>
        <w:jc w:val="both"/>
        <w:rPr>
          <w:rFonts w:ascii="GHEA Grapalat" w:hAnsi="GHEA Grapalat"/>
        </w:rPr>
      </w:pPr>
      <w:r w:rsidRPr="00F46FA3">
        <w:rPr>
          <w:rFonts w:ascii="GHEA Grapalat" w:hAnsi="GHEA Grapalat"/>
        </w:rPr>
        <w:t>НКО «</w:t>
      </w:r>
      <w:r w:rsidR="001D33A0" w:rsidRPr="001D33A0">
        <w:rPr>
          <w:rFonts w:ascii="GHEA Grapalat" w:hAnsi="GHEA Grapalat"/>
        </w:rPr>
        <w:t>Ереванская музыкальная школа имени Армена Тиграняна</w:t>
      </w:r>
      <w:r w:rsidRPr="00F46FA3">
        <w:rPr>
          <w:rFonts w:ascii="GHEA Grapalat" w:hAnsi="GHEA Grapalat"/>
        </w:rPr>
        <w:t>» в лице директора А. Хачатряна, действующего на основании устава НКО, далее именуемое «Покупатель», с одной стороны,</w:t>
      </w:r>
      <w:r w:rsidR="006B3AE3" w:rsidRPr="007F1850">
        <w:rPr>
          <w:rFonts w:ascii="GHEA Grapalat" w:hAnsi="GHEA Grapalat"/>
        </w:rPr>
        <w:t>действующего на основании устава ________________________, далее — "Продавец", с другой стороны, заключили настоящий Договор о следующем.</w:t>
      </w:r>
    </w:p>
    <w:p w14:paraId="440C0302" w14:textId="77777777" w:rsidR="00071D1C" w:rsidRPr="007F1850" w:rsidRDefault="00071D1C" w:rsidP="00B46D58">
      <w:pPr>
        <w:widowControl w:val="0"/>
        <w:spacing w:after="160"/>
        <w:ind w:firstLine="709"/>
        <w:jc w:val="both"/>
        <w:rPr>
          <w:rFonts w:ascii="GHEA Grapalat" w:hAnsi="GHEA Grapalat"/>
          <w:b/>
        </w:rPr>
      </w:pPr>
    </w:p>
    <w:p w14:paraId="1BDC45F6" w14:textId="77777777" w:rsidR="00071D1C" w:rsidRPr="007F1850" w:rsidRDefault="00071D1C" w:rsidP="00B46D58">
      <w:pPr>
        <w:widowControl w:val="0"/>
        <w:spacing w:after="160"/>
        <w:jc w:val="center"/>
        <w:rPr>
          <w:rFonts w:ascii="GHEA Grapalat" w:hAnsi="GHEA Grapalat" w:cs="Times Armenian"/>
          <w:b/>
        </w:rPr>
      </w:pPr>
      <w:r w:rsidRPr="007F1850">
        <w:rPr>
          <w:rFonts w:ascii="GHEA Grapalat" w:hAnsi="GHEA Grapalat"/>
          <w:b/>
        </w:rPr>
        <w:t>1. ПРЕДМЕТ ДОГОВОРА</w:t>
      </w:r>
    </w:p>
    <w:p w14:paraId="6C74A6DC" w14:textId="77777777" w:rsidR="00071D1C" w:rsidRPr="007F1850" w:rsidRDefault="00071D1C" w:rsidP="00B46D58">
      <w:pPr>
        <w:widowControl w:val="0"/>
        <w:tabs>
          <w:tab w:val="left" w:pos="1134"/>
        </w:tabs>
        <w:spacing w:after="160"/>
        <w:ind w:firstLine="567"/>
        <w:jc w:val="both"/>
        <w:rPr>
          <w:rFonts w:ascii="GHEA Grapalat" w:hAnsi="GHEA Grapalat" w:cs="Times Armenian"/>
        </w:rPr>
      </w:pPr>
      <w:r w:rsidRPr="007F1850">
        <w:rPr>
          <w:rFonts w:ascii="GHEA Grapalat" w:hAnsi="GHEA Grapalat"/>
        </w:rPr>
        <w:t>1.1.</w:t>
      </w:r>
      <w:r w:rsidR="00F15CED" w:rsidRPr="007F1850">
        <w:rPr>
          <w:rFonts w:ascii="GHEA Grapalat" w:hAnsi="GHEA Grapalat"/>
        </w:rPr>
        <w:tab/>
      </w:r>
      <w:r w:rsidRPr="007F1850">
        <w:rPr>
          <w:rFonts w:ascii="GHEA Grapalat" w:hAnsi="GHEA Grapalat"/>
          <w:spacing w:val="6"/>
        </w:rPr>
        <w:t>Продавец обязуется в установленном настоящим Договором (далее</w:t>
      </w:r>
      <w:r w:rsidR="00F15CED" w:rsidRPr="007F1850">
        <w:rPr>
          <w:rFonts w:ascii="Calibri" w:hAnsi="Calibri" w:cs="Calibri"/>
          <w:spacing w:val="6"/>
          <w:lang w:val="en-US"/>
        </w:rPr>
        <w:t> </w:t>
      </w:r>
      <w:r w:rsidRPr="007F1850">
        <w:rPr>
          <w:rFonts w:ascii="GHEA Grapalat" w:hAnsi="GHEA Grapalat"/>
          <w:spacing w:val="6"/>
        </w:rPr>
        <w:t xml:space="preserve">— договор) </w:t>
      </w:r>
      <w:r w:rsidRPr="007F1850">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D79CE37"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2.ПРАВА И ОБЯЗАННОСТИ СТОРОН</w:t>
      </w:r>
    </w:p>
    <w:p w14:paraId="74E90246" w14:textId="77777777" w:rsidR="00071D1C" w:rsidRPr="007F1850" w:rsidRDefault="00071D1C" w:rsidP="00B46D58">
      <w:pPr>
        <w:widowControl w:val="0"/>
        <w:tabs>
          <w:tab w:val="left" w:pos="1134"/>
        </w:tabs>
        <w:spacing w:after="160"/>
        <w:ind w:firstLine="567"/>
        <w:jc w:val="both"/>
        <w:rPr>
          <w:rFonts w:ascii="GHEA Grapalat" w:hAnsi="GHEA Grapalat"/>
          <w:b/>
        </w:rPr>
      </w:pPr>
      <w:r w:rsidRPr="007F1850">
        <w:rPr>
          <w:rFonts w:ascii="GHEA Grapalat" w:hAnsi="GHEA Grapalat"/>
          <w:b/>
        </w:rPr>
        <w:t>2.</w:t>
      </w:r>
      <w:r w:rsidR="009D71F8" w:rsidRPr="007F1850">
        <w:rPr>
          <w:rFonts w:ascii="GHEA Grapalat" w:hAnsi="GHEA Grapalat"/>
          <w:b/>
        </w:rPr>
        <w:t>1.</w:t>
      </w:r>
      <w:r w:rsidR="009D71F8" w:rsidRPr="007F1850">
        <w:rPr>
          <w:rFonts w:ascii="GHEA Grapalat" w:hAnsi="GHEA Grapalat"/>
          <w:b/>
        </w:rPr>
        <w:tab/>
      </w:r>
      <w:r w:rsidRPr="007F1850">
        <w:rPr>
          <w:rFonts w:ascii="GHEA Grapalat" w:hAnsi="GHEA Grapalat"/>
          <w:b/>
        </w:rPr>
        <w:t>Покупатель имеет право:</w:t>
      </w:r>
    </w:p>
    <w:p w14:paraId="2A091FA8" w14:textId="14C922DB"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Отказываться от товара в случае непоставки товара Продавцом в</w:t>
      </w:r>
      <w:r w:rsidR="005250C2" w:rsidRPr="007F1850">
        <w:rPr>
          <w:rFonts w:ascii="Calibri" w:hAnsi="Calibri" w:cs="Calibri"/>
          <w:lang w:val="en-US"/>
        </w:rPr>
        <w:t> </w:t>
      </w:r>
      <w:r w:rsidRPr="007F1850">
        <w:rPr>
          <w:rFonts w:ascii="GHEA Grapalat" w:hAnsi="GHEA Grapalat"/>
        </w:rPr>
        <w:t xml:space="preserve">установленный договором срок, если сроки поставки были нарушены более чем на </w:t>
      </w:r>
      <w:r w:rsidR="00F46FA3" w:rsidRPr="00F46FA3">
        <w:rPr>
          <w:rFonts w:ascii="GHEA Grapalat" w:hAnsi="GHEA Grapalat"/>
        </w:rPr>
        <w:t>5</w:t>
      </w:r>
      <w:r w:rsidRPr="007F1850">
        <w:rPr>
          <w:rFonts w:ascii="GHEA Grapalat" w:hAnsi="GHEA Grapalat"/>
        </w:rPr>
        <w:t xml:space="preserve"> дней.</w:t>
      </w:r>
    </w:p>
    <w:p w14:paraId="3B103CF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90057ED"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требовать возмещения расходов, произведенных им по причине ненадлежащего качества товара;</w:t>
      </w:r>
    </w:p>
    <w:p w14:paraId="1D3A0AC6"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6BC0227"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lastRenderedPageBreak/>
        <w:t>в)</w:t>
      </w:r>
      <w:r w:rsidR="005250C2" w:rsidRPr="007F1850">
        <w:rPr>
          <w:rFonts w:ascii="GHEA Grapalat" w:hAnsi="GHEA Grapalat"/>
        </w:rPr>
        <w:tab/>
      </w:r>
      <w:r w:rsidRPr="007F1850">
        <w:rPr>
          <w:rFonts w:ascii="GHEA Grapalat" w:hAnsi="GHEA Grapalat"/>
        </w:rPr>
        <w:t>отказываться от исполнения договора и требовать возврата уплаченной за товар суммы.</w:t>
      </w:r>
    </w:p>
    <w:p w14:paraId="05AB832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 xml:space="preserve">Если передан товар в количестве меньше оговоренного в договоре, то: </w:t>
      </w:r>
    </w:p>
    <w:p w14:paraId="1FD39270"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требовать восполнения недопереданного количества</w:t>
      </w:r>
      <w:r w:rsidR="00AA7117" w:rsidRPr="007F1850">
        <w:rPr>
          <w:rFonts w:ascii="GHEA Grapalat" w:hAnsi="GHEA Grapalat"/>
        </w:rPr>
        <w:t xml:space="preserve"> </w:t>
      </w:r>
      <w:r w:rsidRPr="007F1850">
        <w:rPr>
          <w:rFonts w:ascii="GHEA Grapalat" w:hAnsi="GHEA Grapalat"/>
        </w:rPr>
        <w:t>товара;</w:t>
      </w:r>
    </w:p>
    <w:p w14:paraId="12A5A4AA"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7AAB64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2.1.4</w:t>
      </w:r>
      <w:r w:rsidR="005250C2" w:rsidRPr="007F1850">
        <w:rPr>
          <w:rFonts w:ascii="GHEA Grapalat" w:hAnsi="GHEA Grapalat"/>
        </w:rPr>
        <w:t>.</w:t>
      </w:r>
      <w:r w:rsidR="005250C2" w:rsidRPr="007F1850">
        <w:rPr>
          <w:rFonts w:ascii="GHEA Grapalat" w:hAnsi="GHEA Grapalat"/>
        </w:rPr>
        <w:tab/>
      </w:r>
      <w:r w:rsidRPr="007F1850">
        <w:rPr>
          <w:rFonts w:ascii="GHEA Grapalat" w:hAnsi="GHEA Grapalat"/>
        </w:rPr>
        <w:t>Если передан товар с нарушением условия его вида, по своему усмотрению:</w:t>
      </w:r>
    </w:p>
    <w:p w14:paraId="6B203F59"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принимать товар, соответствующий условию относительно его вида, и отказываться от остальных товаров;</w:t>
      </w:r>
    </w:p>
    <w:p w14:paraId="4F2B2CF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668243E"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в)</w:t>
      </w:r>
      <w:r w:rsidR="005250C2" w:rsidRPr="007F1850">
        <w:rPr>
          <w:rFonts w:ascii="GHEA Grapalat" w:hAnsi="GHEA Grapalat"/>
        </w:rPr>
        <w:tab/>
      </w:r>
      <w:r w:rsidRPr="007F185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F1850">
        <w:rPr>
          <w:rFonts w:ascii="Calibri" w:hAnsi="Calibri" w:cs="Calibri"/>
          <w:lang w:val="en-US"/>
        </w:rPr>
        <w:t> </w:t>
      </w:r>
      <w:r w:rsidRPr="007F1850">
        <w:rPr>
          <w:rFonts w:ascii="GHEA Grapalat" w:hAnsi="GHEA Grapalat"/>
        </w:rPr>
        <w:t>виду.</w:t>
      </w:r>
    </w:p>
    <w:p w14:paraId="244340AE" w14:textId="77777777" w:rsidR="009E45F3"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3152B1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Требовать у Продавца возмещения убытков, если Покупатель в</w:t>
      </w:r>
      <w:r w:rsidR="005250C2" w:rsidRPr="007F1850">
        <w:rPr>
          <w:rFonts w:ascii="Calibri" w:hAnsi="Calibri" w:cs="Calibri"/>
          <w:lang w:val="en-US"/>
        </w:rPr>
        <w:t> </w:t>
      </w:r>
      <w:r w:rsidRPr="007F1850">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E2360C2"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AC30D5" w:rsidRPr="007F1850">
        <w:rPr>
          <w:rFonts w:ascii="GHEA Grapalat" w:hAnsi="GHEA Grapalat"/>
        </w:rPr>
        <w:t>7.</w:t>
      </w:r>
      <w:r w:rsidR="00AC30D5" w:rsidRPr="007F1850">
        <w:rPr>
          <w:rFonts w:ascii="GHEA Grapalat" w:hAnsi="GHEA Grapalat"/>
        </w:rPr>
        <w:tab/>
      </w:r>
      <w:r w:rsidRPr="007F185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E43C3E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2.1.7.</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Нарушение договора Продавцом считается существенным, если:</w:t>
      </w:r>
    </w:p>
    <w:p w14:paraId="18C01F96"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а)</w:t>
      </w:r>
      <w:r w:rsidR="005250C2" w:rsidRPr="007F1850">
        <w:rPr>
          <w:rFonts w:ascii="GHEA Grapalat" w:hAnsi="GHEA Grapalat"/>
        </w:rPr>
        <w:tab/>
      </w:r>
      <w:r w:rsidRPr="007F1850">
        <w:rPr>
          <w:rFonts w:ascii="GHEA Grapalat" w:hAnsi="GHEA Grapalat"/>
        </w:rPr>
        <w:t>был поставлен товар ненадлежащего качества, который не может быть заменен в приемлемый для Покупателя срок;</w:t>
      </w:r>
    </w:p>
    <w:p w14:paraId="1D8871B8" w14:textId="6CED7053"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б)</w:t>
      </w:r>
      <w:r w:rsidR="005250C2" w:rsidRPr="007F1850">
        <w:rPr>
          <w:rFonts w:ascii="GHEA Grapalat" w:hAnsi="GHEA Grapalat"/>
        </w:rPr>
        <w:tab/>
      </w:r>
      <w:r w:rsidRPr="007F1850">
        <w:rPr>
          <w:rFonts w:ascii="GHEA Grapalat" w:hAnsi="GHEA Grapalat"/>
        </w:rPr>
        <w:t xml:space="preserve">сроки поставки товара нарушены более чем на </w:t>
      </w:r>
      <w:r w:rsidR="00F46FA3" w:rsidRPr="00F46FA3">
        <w:rPr>
          <w:rFonts w:ascii="GHEA Grapalat" w:hAnsi="GHEA Grapalat"/>
        </w:rPr>
        <w:t>5</w:t>
      </w:r>
      <w:r w:rsidRPr="007F1850">
        <w:rPr>
          <w:rFonts w:ascii="GHEA Grapalat" w:hAnsi="GHEA Grapalat"/>
        </w:rPr>
        <w:t xml:space="preserve"> дней;</w:t>
      </w:r>
    </w:p>
    <w:p w14:paraId="167F6A7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2.1.</w:t>
      </w:r>
      <w:r w:rsidR="006E15CD" w:rsidRPr="007F1850">
        <w:rPr>
          <w:rFonts w:ascii="GHEA Grapalat" w:hAnsi="GHEA Grapalat"/>
        </w:rPr>
        <w:t>8.</w:t>
      </w:r>
      <w:r w:rsidR="006E15CD" w:rsidRPr="007F1850">
        <w:rPr>
          <w:rFonts w:ascii="GHEA Grapalat" w:hAnsi="GHEA Grapalat"/>
        </w:rPr>
        <w:tab/>
      </w:r>
      <w:r w:rsidRPr="007F1850">
        <w:rPr>
          <w:rFonts w:ascii="GHEA Grapalat" w:hAnsi="GHEA Grapalat"/>
        </w:rPr>
        <w:t>Осматривать товар и незамедлительно уведомлять Продавца о</w:t>
      </w:r>
      <w:r w:rsidR="005250C2" w:rsidRPr="007F1850">
        <w:rPr>
          <w:rFonts w:ascii="Calibri" w:hAnsi="Calibri" w:cs="Calibri"/>
          <w:lang w:val="en-US"/>
        </w:rPr>
        <w:t> </w:t>
      </w:r>
      <w:r w:rsidRPr="007F1850">
        <w:rPr>
          <w:rFonts w:ascii="GHEA Grapalat" w:hAnsi="GHEA Grapalat"/>
        </w:rPr>
        <w:t>выявленных дефектах.</w:t>
      </w:r>
    </w:p>
    <w:p w14:paraId="31247A80" w14:textId="77777777" w:rsidR="00071D1C" w:rsidRPr="007F1850" w:rsidRDefault="00071D1C" w:rsidP="00B46D58">
      <w:pPr>
        <w:widowControl w:val="0"/>
        <w:tabs>
          <w:tab w:val="left" w:pos="1134"/>
        </w:tabs>
        <w:spacing w:after="160"/>
        <w:ind w:firstLine="567"/>
        <w:jc w:val="both"/>
        <w:rPr>
          <w:rFonts w:ascii="GHEA Grapalat" w:hAnsi="GHEA Grapalat"/>
          <w:b/>
        </w:rPr>
      </w:pPr>
      <w:r w:rsidRPr="007F1850">
        <w:rPr>
          <w:rFonts w:ascii="GHEA Grapalat" w:hAnsi="GHEA Grapalat"/>
          <w:b/>
        </w:rPr>
        <w:t>2.</w:t>
      </w:r>
      <w:r w:rsidR="009D71F8" w:rsidRPr="007F1850">
        <w:rPr>
          <w:rFonts w:ascii="GHEA Grapalat" w:hAnsi="GHEA Grapalat"/>
          <w:b/>
        </w:rPr>
        <w:t>2.</w:t>
      </w:r>
      <w:r w:rsidR="009D71F8" w:rsidRPr="007F1850">
        <w:rPr>
          <w:rFonts w:ascii="GHEA Grapalat" w:hAnsi="GHEA Grapalat"/>
          <w:b/>
        </w:rPr>
        <w:tab/>
      </w:r>
      <w:r w:rsidRPr="007F1850">
        <w:rPr>
          <w:rFonts w:ascii="GHEA Grapalat" w:hAnsi="GHEA Grapalat"/>
          <w:b/>
        </w:rPr>
        <w:t>Покупатель обязан:</w:t>
      </w:r>
    </w:p>
    <w:p w14:paraId="5F7C5278"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Выполнять все необходимые действия, обеспечивающие прием товара, поставленного в соответствии с договором.</w:t>
      </w:r>
    </w:p>
    <w:p w14:paraId="3F74BADB"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 xml:space="preserve">В случае отказа в соответствии с договором от переданного </w:t>
      </w:r>
      <w:r w:rsidRPr="007F1850">
        <w:rPr>
          <w:rFonts w:ascii="GHEA Grapalat" w:hAnsi="GHEA Grapalat"/>
        </w:rPr>
        <w:lastRenderedPageBreak/>
        <w:t>Продавцом товара обеспечивать ответственное хранение этого товара и незамедлительно уведомлять об этом Продавца.</w:t>
      </w:r>
    </w:p>
    <w:p w14:paraId="7C3147A9"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9971203"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39ABB0F" w14:textId="77777777" w:rsidR="00C45B20"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2.2.</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206EA3E" w14:textId="77777777" w:rsidR="00071D1C" w:rsidRPr="007F1850" w:rsidRDefault="00071D1C" w:rsidP="00B46D58">
      <w:pPr>
        <w:widowControl w:val="0"/>
        <w:tabs>
          <w:tab w:val="left" w:pos="1276"/>
        </w:tabs>
        <w:spacing w:after="160"/>
        <w:ind w:firstLine="567"/>
        <w:jc w:val="both"/>
        <w:rPr>
          <w:rFonts w:ascii="GHEA Grapalat" w:hAnsi="GHEA Grapalat"/>
          <w:b/>
        </w:rPr>
      </w:pPr>
      <w:r w:rsidRPr="007F1850">
        <w:rPr>
          <w:rFonts w:ascii="GHEA Grapalat" w:hAnsi="GHEA Grapalat"/>
          <w:b/>
        </w:rPr>
        <w:t>2.</w:t>
      </w:r>
      <w:r w:rsidR="005B2A24" w:rsidRPr="007F1850">
        <w:rPr>
          <w:rFonts w:ascii="GHEA Grapalat" w:hAnsi="GHEA Grapalat"/>
          <w:b/>
        </w:rPr>
        <w:t>3.</w:t>
      </w:r>
      <w:r w:rsidR="005B2A24" w:rsidRPr="007F1850">
        <w:rPr>
          <w:rFonts w:ascii="GHEA Grapalat" w:hAnsi="GHEA Grapalat"/>
          <w:b/>
        </w:rPr>
        <w:tab/>
      </w:r>
      <w:r w:rsidRPr="007F1850">
        <w:rPr>
          <w:rFonts w:ascii="GHEA Grapalat" w:hAnsi="GHEA Grapalat"/>
          <w:b/>
        </w:rPr>
        <w:t>Продавец имеет право:</w:t>
      </w:r>
    </w:p>
    <w:p w14:paraId="3E55246A"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362D2D1"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13E93B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8B67E25" w14:textId="77777777" w:rsidR="00071D1C" w:rsidRPr="007F1850" w:rsidRDefault="00071D1C" w:rsidP="00B46D58">
      <w:pPr>
        <w:widowControl w:val="0"/>
        <w:tabs>
          <w:tab w:val="left" w:pos="1560"/>
        </w:tabs>
        <w:spacing w:after="160"/>
        <w:ind w:firstLine="567"/>
        <w:jc w:val="both"/>
        <w:rPr>
          <w:rFonts w:ascii="GHEA Grapalat" w:hAnsi="GHEA Grapalat"/>
        </w:rPr>
      </w:pPr>
      <w:r w:rsidRPr="007F1850">
        <w:rPr>
          <w:rFonts w:ascii="GHEA Grapalat" w:hAnsi="GHEA Grapalat"/>
        </w:rPr>
        <w:t>2.3.3.</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Нарушение договора Покупателем считается существенным, если сроки оплаты товара нарушены неоднократно.</w:t>
      </w:r>
    </w:p>
    <w:p w14:paraId="4C122C08"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2.3.</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Досрочно поставля</w:t>
      </w:r>
      <w:r w:rsidR="00C45B20" w:rsidRPr="007F1850">
        <w:rPr>
          <w:rFonts w:ascii="GHEA Grapalat" w:hAnsi="GHEA Grapalat"/>
        </w:rPr>
        <w:t>ть товар с согласия Покупателя.</w:t>
      </w:r>
    </w:p>
    <w:p w14:paraId="702FF988" w14:textId="77777777" w:rsidR="00071D1C" w:rsidRPr="007F1850" w:rsidRDefault="00071D1C" w:rsidP="00B46D58">
      <w:pPr>
        <w:widowControl w:val="0"/>
        <w:tabs>
          <w:tab w:val="left" w:pos="1134"/>
        </w:tabs>
        <w:spacing w:after="160"/>
        <w:ind w:firstLine="567"/>
        <w:jc w:val="both"/>
        <w:rPr>
          <w:rFonts w:ascii="GHEA Grapalat" w:hAnsi="GHEA Grapalat"/>
          <w:b/>
        </w:rPr>
      </w:pPr>
      <w:r w:rsidRPr="007F1850">
        <w:rPr>
          <w:rFonts w:ascii="GHEA Grapalat" w:hAnsi="GHEA Grapalat"/>
          <w:b/>
        </w:rPr>
        <w:t>2.</w:t>
      </w:r>
      <w:r w:rsidR="00552934" w:rsidRPr="007F1850">
        <w:rPr>
          <w:rFonts w:ascii="GHEA Grapalat" w:hAnsi="GHEA Grapalat"/>
          <w:b/>
        </w:rPr>
        <w:t>4.</w:t>
      </w:r>
      <w:r w:rsidR="00552934" w:rsidRPr="007F1850">
        <w:rPr>
          <w:rFonts w:ascii="GHEA Grapalat" w:hAnsi="GHEA Grapalat"/>
          <w:b/>
        </w:rPr>
        <w:tab/>
      </w:r>
      <w:r w:rsidRPr="007F1850">
        <w:rPr>
          <w:rFonts w:ascii="GHEA Grapalat" w:hAnsi="GHEA Grapalat"/>
          <w:b/>
        </w:rPr>
        <w:t>Продавец обязан:</w:t>
      </w:r>
    </w:p>
    <w:p w14:paraId="7B84D34F"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Передавать товар Покупателю в порядке, объемах, сроки и по адресу, предусмотренные договором.</w:t>
      </w:r>
    </w:p>
    <w:p w14:paraId="31AB761C"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Обеспечивать поставку товара в соответствии с подпунктом б) пункта 2.1.2 и (или) пунктом 2.1.5 договора в ус</w:t>
      </w:r>
      <w:r w:rsidR="00C45B20" w:rsidRPr="007F1850">
        <w:rPr>
          <w:rFonts w:ascii="GHEA Grapalat" w:hAnsi="GHEA Grapalat"/>
        </w:rPr>
        <w:t>тановленные Покупателем сроки.</w:t>
      </w:r>
    </w:p>
    <w:p w14:paraId="19DEE61E"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Передавать Покупателю товар, свободный от прав третьих лиц.</w:t>
      </w:r>
    </w:p>
    <w:p w14:paraId="172ECD7D"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Передавать Покупателю товар предусмотренного</w:t>
      </w:r>
      <w:r w:rsidR="00AA7117" w:rsidRPr="007F1850">
        <w:rPr>
          <w:rFonts w:ascii="GHEA Grapalat" w:hAnsi="GHEA Grapalat"/>
        </w:rPr>
        <w:t xml:space="preserve"> </w:t>
      </w:r>
      <w:r w:rsidRPr="007F185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98DFDE9"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В случае допущения недопоставки, в установленном договором порядке восполнять недопоставку.</w:t>
      </w:r>
    </w:p>
    <w:p w14:paraId="5752DB1D"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AC30D5" w:rsidRPr="007F1850">
        <w:rPr>
          <w:rFonts w:ascii="GHEA Grapalat" w:hAnsi="GHEA Grapalat"/>
        </w:rPr>
        <w:t>7.</w:t>
      </w:r>
      <w:r w:rsidR="00AC30D5" w:rsidRPr="007F1850">
        <w:rPr>
          <w:rFonts w:ascii="GHEA Grapalat" w:hAnsi="GHEA Grapalat"/>
        </w:rPr>
        <w:tab/>
      </w:r>
      <w:r w:rsidRPr="007F1850">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w:t>
      </w:r>
      <w:r w:rsidRPr="007F1850">
        <w:rPr>
          <w:rFonts w:ascii="GHEA Grapalat" w:hAnsi="GHEA Grapalat"/>
        </w:rPr>
        <w:lastRenderedPageBreak/>
        <w:t>принятием товара на ответственное хранение, его реализацией или возвратом Продавцу.</w:t>
      </w:r>
    </w:p>
    <w:p w14:paraId="20ACD0F6"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6E15CD" w:rsidRPr="007F1850">
        <w:rPr>
          <w:rFonts w:ascii="GHEA Grapalat" w:hAnsi="GHEA Grapalat"/>
        </w:rPr>
        <w:t>8.</w:t>
      </w:r>
      <w:r w:rsidR="006E15CD" w:rsidRPr="007F1850">
        <w:rPr>
          <w:rFonts w:ascii="GHEA Grapalat" w:hAnsi="GHEA Grapalat"/>
        </w:rPr>
        <w:tab/>
      </w:r>
      <w:r w:rsidRPr="007F1850">
        <w:rPr>
          <w:rFonts w:ascii="GHEA Grapalat" w:hAnsi="GHEA Grapalat"/>
        </w:rPr>
        <w:t>В предусмотренных договором случаях уплачивать предусмотренные пунктами 6.2 и 6.3 договора пеню и штраф.</w:t>
      </w:r>
    </w:p>
    <w:p w14:paraId="20D936A6"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w:t>
      </w:r>
      <w:r w:rsidR="006E15CD" w:rsidRPr="007F1850">
        <w:rPr>
          <w:rFonts w:ascii="GHEA Grapalat" w:hAnsi="GHEA Grapalat"/>
        </w:rPr>
        <w:t>9.</w:t>
      </w:r>
      <w:r w:rsidR="006E15CD" w:rsidRPr="007F1850">
        <w:rPr>
          <w:rFonts w:ascii="GHEA Grapalat" w:hAnsi="GHEA Grapalat"/>
        </w:rPr>
        <w:tab/>
      </w:r>
      <w:r w:rsidRPr="007F1850">
        <w:rPr>
          <w:rFonts w:ascii="GHEA Grapalat" w:hAnsi="GHEA Grapalat"/>
        </w:rPr>
        <w:t>Передавать Покупателю принадлежности товара и соответствующие документы.</w:t>
      </w:r>
    </w:p>
    <w:p w14:paraId="48124A82"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2.4.1</w:t>
      </w:r>
      <w:r w:rsidR="006E15CD" w:rsidRPr="007F1850">
        <w:rPr>
          <w:rFonts w:ascii="GHEA Grapalat" w:hAnsi="GHEA Grapalat"/>
        </w:rPr>
        <w:t>0.</w:t>
      </w:r>
      <w:r w:rsidR="006E15CD" w:rsidRPr="007F1850">
        <w:rPr>
          <w:rFonts w:ascii="GHEA Grapalat" w:hAnsi="GHEA Grapalat"/>
        </w:rPr>
        <w:tab/>
      </w:r>
      <w:r w:rsidRPr="007F185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0C12CA8" w14:textId="77777777" w:rsidR="00C45B20" w:rsidRPr="007F1850" w:rsidRDefault="00071D1C" w:rsidP="00011CB9">
      <w:pPr>
        <w:widowControl w:val="0"/>
        <w:tabs>
          <w:tab w:val="left" w:pos="1418"/>
        </w:tabs>
        <w:spacing w:after="160"/>
        <w:ind w:firstLine="567"/>
        <w:jc w:val="both"/>
        <w:rPr>
          <w:rFonts w:ascii="GHEA Grapalat" w:hAnsi="GHEA Grapalat"/>
        </w:rPr>
      </w:pPr>
      <w:r w:rsidRPr="007F1850">
        <w:rPr>
          <w:rFonts w:ascii="GHEA Grapalat" w:hAnsi="GHEA Grapalat"/>
        </w:rPr>
        <w:t>2.4.1</w:t>
      </w:r>
      <w:r w:rsidR="009D71F8" w:rsidRPr="007F1850">
        <w:rPr>
          <w:rFonts w:ascii="GHEA Grapalat" w:hAnsi="GHEA Grapalat"/>
        </w:rPr>
        <w:t>1.</w:t>
      </w:r>
      <w:r w:rsidR="009D71F8" w:rsidRPr="007F1850">
        <w:rPr>
          <w:rFonts w:ascii="GHEA Grapalat" w:hAnsi="GHEA Grapalat"/>
        </w:rPr>
        <w:tab/>
      </w:r>
      <w:r w:rsidR="00011CB9" w:rsidRPr="007F1850">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DDACAD4"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3. ЦЕНА ДОГОВОРА И ПОРЯДОК ОПЛАТЫ</w:t>
      </w:r>
    </w:p>
    <w:p w14:paraId="1DA3D76C"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3.</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Цена договора составляет ________</w:t>
      </w:r>
      <w:r w:rsidR="00C45B20" w:rsidRPr="007F1850">
        <w:rPr>
          <w:rFonts w:ascii="GHEA Grapalat" w:hAnsi="GHEA Grapalat"/>
        </w:rPr>
        <w:t>_____</w:t>
      </w:r>
      <w:r w:rsidRPr="007F1850">
        <w:rPr>
          <w:rFonts w:ascii="GHEA Grapalat" w:hAnsi="GHEA Grapalat"/>
        </w:rPr>
        <w:t>________ драмов Республики Армения, включая НДС</w:t>
      </w:r>
      <w:r w:rsidR="00D043FA" w:rsidRPr="007F1850">
        <w:rPr>
          <w:rStyle w:val="FootnoteReference"/>
          <w:rFonts w:ascii="GHEA Grapalat" w:hAnsi="GHEA Grapalat"/>
        </w:rPr>
        <w:footnoteReference w:customMarkFollows="1" w:id="9"/>
        <w:t>17</w:t>
      </w:r>
      <w:r w:rsidRPr="007F185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18C1640" w14:textId="77777777" w:rsidR="00071D1C" w:rsidRPr="007F1850" w:rsidRDefault="00071D1C" w:rsidP="00B46D58">
      <w:pPr>
        <w:widowControl w:val="0"/>
        <w:spacing w:after="160"/>
        <w:ind w:firstLine="567"/>
        <w:jc w:val="both"/>
        <w:rPr>
          <w:rFonts w:ascii="GHEA Grapalat" w:hAnsi="GHEA Grapalat" w:cs="Sylfaen"/>
        </w:rPr>
      </w:pPr>
      <w:r w:rsidRPr="007F1850">
        <w:rPr>
          <w:rFonts w:ascii="GHEA Grapalat" w:hAnsi="GHEA Grapalat"/>
        </w:rPr>
        <w:t>Цена поставки товара стабильна, и Продавец не вправе требовать увеличения, а Покупатель — снижения этой цены.</w:t>
      </w:r>
    </w:p>
    <w:p w14:paraId="02EC95F8" w14:textId="77777777" w:rsidR="00071D1C" w:rsidRPr="007F1850" w:rsidRDefault="00071D1C" w:rsidP="00B46D58">
      <w:pPr>
        <w:widowControl w:val="0"/>
        <w:tabs>
          <w:tab w:val="left" w:pos="1134"/>
        </w:tabs>
        <w:spacing w:after="160"/>
        <w:ind w:firstLine="567"/>
        <w:jc w:val="both"/>
        <w:rPr>
          <w:rFonts w:ascii="GHEA Grapalat" w:hAnsi="GHEA Grapalat"/>
          <w:lang w:val="hy-AM"/>
        </w:rPr>
      </w:pPr>
      <w:r w:rsidRPr="007F1850">
        <w:rPr>
          <w:rFonts w:ascii="GHEA Grapalat" w:hAnsi="GHEA Grapalat"/>
        </w:rPr>
        <w:t>3.</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F1850">
        <w:rPr>
          <w:rFonts w:ascii="Calibri" w:hAnsi="Calibri" w:cs="Calibri"/>
          <w:lang w:val="en-US"/>
        </w:rPr>
        <w:t> </w:t>
      </w:r>
      <w:r w:rsidRPr="007F1850">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7F1850">
        <w:rPr>
          <w:rFonts w:ascii="GHEA Grapalat" w:hAnsi="GHEA Grapalat"/>
        </w:rPr>
        <w:t>в течение месяцев, предусмотренных</w:t>
      </w:r>
      <w:r w:rsidR="0044370A" w:rsidRPr="007F1850" w:rsidDel="0044370A">
        <w:rPr>
          <w:rFonts w:ascii="GHEA Grapalat" w:hAnsi="GHEA Grapalat"/>
        </w:rPr>
        <w:t xml:space="preserve"> </w:t>
      </w:r>
      <w:r w:rsidRPr="007F1850">
        <w:rPr>
          <w:rFonts w:ascii="GHEA Grapalat" w:hAnsi="GHEA Grapalat"/>
        </w:rPr>
        <w:t>графиком оплаты договора (Приложение № 2, но</w:t>
      </w:r>
      <w:r w:rsidR="00C45B20" w:rsidRPr="007F1850">
        <w:rPr>
          <w:rFonts w:ascii="Calibri" w:hAnsi="Calibri" w:cs="Calibri"/>
          <w:lang w:val="en-US"/>
        </w:rPr>
        <w:t> </w:t>
      </w:r>
      <w:r w:rsidRPr="007F1850">
        <w:rPr>
          <w:rFonts w:ascii="GHEA Grapalat" w:hAnsi="GHEA Grapalat"/>
        </w:rPr>
        <w:t xml:space="preserve">не позднее чем до </w:t>
      </w:r>
      <w:r w:rsidR="001762F4" w:rsidRPr="007F1850">
        <w:rPr>
          <w:rFonts w:ascii="GHEA Grapalat" w:hAnsi="GHEA Grapalat"/>
        </w:rPr>
        <w:t xml:space="preserve"> ---</w:t>
      </w:r>
      <w:r w:rsidR="0044370A" w:rsidRPr="007F1850">
        <w:rPr>
          <w:rFonts w:ascii="GHEA Grapalat" w:hAnsi="GHEA Grapalat"/>
        </w:rPr>
        <w:t>ого</w:t>
      </w:r>
      <w:r w:rsidR="0044370A" w:rsidRPr="007F1850">
        <w:rPr>
          <w:rFonts w:ascii="GHEA Grapalat" w:hAnsi="GHEA Grapalat"/>
          <w:lang w:val="hy-AM"/>
        </w:rPr>
        <w:t xml:space="preserve"> </w:t>
      </w:r>
      <w:r w:rsidRPr="007F1850">
        <w:rPr>
          <w:rFonts w:ascii="GHEA Grapalat" w:hAnsi="GHEA Grapalat"/>
        </w:rPr>
        <w:t xml:space="preserve">декабря данного года. </w:t>
      </w:r>
    </w:p>
    <w:p w14:paraId="4941FA99" w14:textId="77777777" w:rsidR="00232E31" w:rsidRPr="007F1850" w:rsidRDefault="00232E31" w:rsidP="00B46D58">
      <w:pPr>
        <w:widowControl w:val="0"/>
        <w:tabs>
          <w:tab w:val="left" w:pos="1134"/>
        </w:tabs>
        <w:spacing w:after="160"/>
        <w:ind w:firstLine="567"/>
        <w:jc w:val="both"/>
        <w:rPr>
          <w:rFonts w:ascii="GHEA Grapalat" w:hAnsi="GHEA Grapalat"/>
          <w:lang w:val="hy-AM"/>
        </w:rPr>
      </w:pPr>
      <w:r w:rsidRPr="007F1850">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F1850">
        <w:rPr>
          <w:rFonts w:ascii="GHEA Grapalat" w:hAnsi="GHEA Grapalat"/>
          <w:vertAlign w:val="superscript"/>
          <w:lang w:val="hy-AM"/>
        </w:rPr>
        <w:t>17,1</w:t>
      </w:r>
      <w:r w:rsidRPr="007F1850">
        <w:rPr>
          <w:rFonts w:ascii="GHEA Grapalat" w:hAnsi="GHEA Grapalat"/>
          <w:lang w:val="hy-AM"/>
        </w:rPr>
        <w:t>.</w:t>
      </w:r>
    </w:p>
    <w:p w14:paraId="07F1624F"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4. КАЧЕСТВО И ГАРАНТИЯ ТОВАРА</w:t>
      </w:r>
    </w:p>
    <w:p w14:paraId="52552201"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4.</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Продавец гарантирует соответствие качества поставленного товара требованиям государственного стандарта.</w:t>
      </w:r>
    </w:p>
    <w:p w14:paraId="27065EC4" w14:textId="677AF859" w:rsidR="009E45F3"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4.</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 xml:space="preserve">Для товаров, являющихся основным средством, гарантийным сроком </w:t>
      </w:r>
      <w:r w:rsidRPr="007F1850">
        <w:rPr>
          <w:rFonts w:ascii="GHEA Grapalat" w:hAnsi="GHEA Grapalat"/>
        </w:rPr>
        <w:lastRenderedPageBreak/>
        <w:t xml:space="preserve">устанавливается </w:t>
      </w:r>
      <w:r w:rsidR="00F46FA3" w:rsidRPr="00F46FA3">
        <w:rPr>
          <w:rFonts w:ascii="GHEA Grapalat" w:hAnsi="GHEA Grapalat"/>
        </w:rPr>
        <w:t>365</w:t>
      </w:r>
      <w:r w:rsidRPr="007F1850">
        <w:rPr>
          <w:rFonts w:ascii="GHEA Grapalat" w:hAnsi="GHEA Grapalat"/>
        </w:rPr>
        <w:t xml:space="preserve"> календарных дней со дня, следующего за днем принятия товара Покупателем.</w:t>
      </w:r>
      <w:r w:rsidR="00AA7117" w:rsidRPr="007F1850">
        <w:rPr>
          <w:rFonts w:ascii="GHEA Grapalat" w:hAnsi="GHEA Grapalat"/>
        </w:rPr>
        <w:t xml:space="preserve"> </w:t>
      </w:r>
      <w:r w:rsidRPr="007F1850">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7F1850">
        <w:rPr>
          <w:rStyle w:val="FootnoteReference"/>
          <w:rFonts w:ascii="GHEA Grapalat" w:hAnsi="GHEA Grapalat"/>
        </w:rPr>
        <w:footnoteReference w:customMarkFollows="1" w:id="10"/>
        <w:t>19</w:t>
      </w:r>
      <w:r w:rsidRPr="007F1850">
        <w:rPr>
          <w:rFonts w:ascii="GHEA Grapalat" w:hAnsi="GHEA Grapalat"/>
        </w:rPr>
        <w:t>.</w:t>
      </w:r>
    </w:p>
    <w:p w14:paraId="3A6E4AAA" w14:textId="77777777" w:rsidR="009E45F3" w:rsidRPr="007F1850" w:rsidRDefault="009E45F3" w:rsidP="00B46D58">
      <w:pPr>
        <w:widowControl w:val="0"/>
        <w:spacing w:after="160"/>
        <w:jc w:val="center"/>
        <w:rPr>
          <w:rFonts w:ascii="GHEA Grapalat" w:hAnsi="GHEA Grapalat"/>
          <w:b/>
        </w:rPr>
      </w:pPr>
      <w:r w:rsidRPr="007F1850">
        <w:rPr>
          <w:rFonts w:ascii="GHEA Grapalat" w:hAnsi="GHEA Grapalat"/>
          <w:b/>
        </w:rPr>
        <w:t>5. ПЕРЕДАЧА И ПРИЕМ ТОВАРА</w:t>
      </w:r>
    </w:p>
    <w:p w14:paraId="34331DD8" w14:textId="77777777" w:rsidR="009E45F3" w:rsidRPr="007F1850" w:rsidRDefault="009E45F3" w:rsidP="00B46D58">
      <w:pPr>
        <w:widowControl w:val="0"/>
        <w:tabs>
          <w:tab w:val="left" w:pos="1134"/>
        </w:tabs>
        <w:spacing w:after="160"/>
        <w:ind w:firstLine="567"/>
        <w:jc w:val="both"/>
        <w:rPr>
          <w:rFonts w:ascii="GHEA Grapalat" w:hAnsi="GHEA Grapalat"/>
        </w:rPr>
      </w:pPr>
      <w:r w:rsidRPr="007F1850">
        <w:rPr>
          <w:rFonts w:ascii="GHEA Grapalat" w:hAnsi="GHEA Grapalat"/>
        </w:rPr>
        <w:t>5.</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F1850">
        <w:rPr>
          <w:rFonts w:ascii="GHEA Grapalat" w:hAnsi="GHEA Grapalat"/>
        </w:rPr>
        <w:t>ием даты составления документа.</w:t>
      </w:r>
    </w:p>
    <w:p w14:paraId="280CC941" w14:textId="7DFAE294" w:rsidR="00CE1E11" w:rsidRPr="007F1850" w:rsidRDefault="00CE1E11" w:rsidP="00CE1E11">
      <w:pPr>
        <w:widowControl w:val="0"/>
        <w:spacing w:after="160"/>
        <w:ind w:firstLine="567"/>
        <w:jc w:val="both"/>
        <w:rPr>
          <w:rFonts w:ascii="GHEA Grapalat" w:hAnsi="GHEA Grapalat" w:cs="Sylfaen"/>
        </w:rPr>
      </w:pPr>
      <w:r w:rsidRPr="007F185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FA3" w:rsidRPr="00DA4D48">
        <w:rPr>
          <w:rFonts w:ascii="GHEA Grapalat" w:hAnsi="GHEA Grapalat"/>
        </w:rPr>
        <w:t xml:space="preserve">5 </w:t>
      </w:r>
      <w:r w:rsidRPr="007F1850">
        <w:rPr>
          <w:rFonts w:ascii="GHEA Grapalat" w:hAnsi="GHEA Grapalat"/>
        </w:rPr>
        <w:t xml:space="preserve">экземпляр акта приема-передачи (Приложение № 3). </w:t>
      </w:r>
    </w:p>
    <w:p w14:paraId="0D9177AA" w14:textId="77777777" w:rsidR="001E4776" w:rsidRPr="007F1850" w:rsidRDefault="001E4776" w:rsidP="00CE1E11">
      <w:pPr>
        <w:widowControl w:val="0"/>
        <w:tabs>
          <w:tab w:val="left" w:pos="1134"/>
        </w:tabs>
        <w:spacing w:after="160"/>
        <w:ind w:firstLine="567"/>
        <w:jc w:val="both"/>
        <w:rPr>
          <w:rFonts w:ascii="GHEA Grapalat" w:hAnsi="GHEA Grapalat" w:cs="Sylfaen"/>
        </w:rPr>
      </w:pPr>
      <w:r w:rsidRPr="007F1850">
        <w:rPr>
          <w:rFonts w:ascii="GHEA Grapalat" w:hAnsi="GHEA Grapalat"/>
        </w:rPr>
        <w:t>5.2.</w:t>
      </w:r>
      <w:r w:rsidRPr="007F1850">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0A87F50" w14:textId="77777777" w:rsidR="001E4776" w:rsidRPr="007F1850" w:rsidRDefault="001E4776" w:rsidP="00AA6428">
      <w:pPr>
        <w:widowControl w:val="0"/>
        <w:tabs>
          <w:tab w:val="left" w:pos="1134"/>
        </w:tabs>
        <w:spacing w:after="160"/>
        <w:ind w:firstLine="567"/>
        <w:jc w:val="both"/>
        <w:rPr>
          <w:rFonts w:ascii="GHEA Grapalat" w:hAnsi="GHEA Grapalat" w:cs="Sylfaen"/>
        </w:rPr>
      </w:pPr>
      <w:r w:rsidRPr="007F1850">
        <w:rPr>
          <w:rFonts w:ascii="GHEA Grapalat" w:hAnsi="GHEA Grapalat"/>
        </w:rPr>
        <w:t>а)</w:t>
      </w:r>
      <w:r w:rsidRPr="007F1850">
        <w:rPr>
          <w:rFonts w:ascii="GHEA Grapalat" w:hAnsi="GHEA Grapalat"/>
        </w:rPr>
        <w:tab/>
        <w:t>для урегулирования вопроса предпринимает меры, предусмотренные договором для подобной ситуации;</w:t>
      </w:r>
    </w:p>
    <w:p w14:paraId="7B28EFA2" w14:textId="77777777" w:rsidR="001E4776" w:rsidRPr="007F1850" w:rsidRDefault="001E4776" w:rsidP="00AA6428">
      <w:pPr>
        <w:widowControl w:val="0"/>
        <w:tabs>
          <w:tab w:val="left" w:pos="1134"/>
        </w:tabs>
        <w:spacing w:after="160"/>
        <w:ind w:firstLine="567"/>
        <w:jc w:val="both"/>
        <w:rPr>
          <w:rFonts w:ascii="GHEA Grapalat" w:hAnsi="GHEA Grapalat" w:cs="Sylfaen"/>
        </w:rPr>
      </w:pPr>
      <w:r w:rsidRPr="007F1850">
        <w:rPr>
          <w:rFonts w:ascii="GHEA Grapalat" w:hAnsi="GHEA Grapalat"/>
        </w:rPr>
        <w:t>б)</w:t>
      </w:r>
      <w:r w:rsidRPr="007F1850">
        <w:rPr>
          <w:rFonts w:ascii="GHEA Grapalat" w:hAnsi="GHEA Grapalat"/>
        </w:rPr>
        <w:tab/>
        <w:t>в отношении Продавца применяет меры ответственности, предусмотренные договором.</w:t>
      </w:r>
    </w:p>
    <w:p w14:paraId="6C7E164E" w14:textId="45CE9949" w:rsidR="00371CF8" w:rsidRPr="007F1850" w:rsidRDefault="00CB1211" w:rsidP="00371CF8">
      <w:pPr>
        <w:widowControl w:val="0"/>
        <w:tabs>
          <w:tab w:val="left" w:pos="1134"/>
        </w:tabs>
        <w:spacing w:after="160"/>
        <w:ind w:firstLine="567"/>
        <w:jc w:val="both"/>
        <w:rPr>
          <w:rFonts w:ascii="GHEA Grapalat" w:hAnsi="GHEA Grapalat"/>
        </w:rPr>
      </w:pPr>
      <w:r w:rsidRPr="007F1850">
        <w:rPr>
          <w:rFonts w:ascii="GHEA Grapalat" w:hAnsi="GHEA Grapalat"/>
        </w:rPr>
        <w:t>5</w:t>
      </w:r>
      <w:r w:rsidR="009123CA" w:rsidRPr="007F1850">
        <w:rPr>
          <w:rFonts w:ascii="GHEA Grapalat" w:hAnsi="GHEA Grapalat"/>
        </w:rPr>
        <w:t>.</w:t>
      </w:r>
      <w:r w:rsidR="005B2A24" w:rsidRPr="007F1850">
        <w:rPr>
          <w:rFonts w:ascii="GHEA Grapalat" w:hAnsi="GHEA Grapalat"/>
        </w:rPr>
        <w:t>3.</w:t>
      </w:r>
      <w:r w:rsidR="005B2A24" w:rsidRPr="007F1850">
        <w:rPr>
          <w:rFonts w:ascii="GHEA Grapalat" w:hAnsi="GHEA Grapalat"/>
        </w:rPr>
        <w:tab/>
      </w:r>
      <w:r w:rsidR="00371CF8" w:rsidRPr="007F1850">
        <w:rPr>
          <w:rFonts w:ascii="GHEA Grapalat" w:hAnsi="GHEA Grapalat"/>
        </w:rPr>
        <w:t xml:space="preserve">Покупатель в течение </w:t>
      </w:r>
      <w:r w:rsidR="00F46FA3" w:rsidRPr="00F46FA3">
        <w:rPr>
          <w:rFonts w:ascii="GHEA Grapalat" w:hAnsi="GHEA Grapalat"/>
        </w:rPr>
        <w:t xml:space="preserve">10 </w:t>
      </w:r>
      <w:r w:rsidR="00371CF8" w:rsidRPr="007F1850">
        <w:rPr>
          <w:rFonts w:ascii="GHEA Grapalat" w:hAnsi="GHEA Grapalat"/>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C2AA34D" w14:textId="77777777" w:rsidR="00371CF8" w:rsidRPr="007F1850" w:rsidRDefault="00371CF8" w:rsidP="00371CF8">
      <w:pPr>
        <w:widowControl w:val="0"/>
        <w:tabs>
          <w:tab w:val="left" w:pos="1134"/>
        </w:tabs>
        <w:spacing w:after="160"/>
        <w:ind w:firstLine="567"/>
        <w:jc w:val="both"/>
        <w:rPr>
          <w:rFonts w:ascii="GHEA Grapalat" w:hAnsi="GHEA Grapalat" w:cs="Sylfaen"/>
        </w:rPr>
      </w:pPr>
      <w:r w:rsidRPr="007F1850">
        <w:rPr>
          <w:rFonts w:ascii="GHEA Grapalat" w:hAnsi="GHEA Grapalat"/>
        </w:rPr>
        <w:t>5.4.</w:t>
      </w:r>
      <w:r w:rsidRPr="007F1850">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3EA4D7F" w14:textId="77777777" w:rsidR="009123CA" w:rsidRPr="007F1850" w:rsidRDefault="009123CA" w:rsidP="00B46D58">
      <w:pPr>
        <w:widowControl w:val="0"/>
        <w:spacing w:after="160"/>
        <w:jc w:val="center"/>
        <w:rPr>
          <w:rFonts w:ascii="GHEA Grapalat" w:hAnsi="GHEA Grapalat"/>
          <w:b/>
        </w:rPr>
      </w:pPr>
      <w:r w:rsidRPr="007F1850">
        <w:rPr>
          <w:rFonts w:ascii="GHEA Grapalat" w:hAnsi="GHEA Grapalat"/>
          <w:b/>
        </w:rPr>
        <w:t>6. ОТВЕТСТВЕННОСТЬ СТОРОН</w:t>
      </w:r>
    </w:p>
    <w:p w14:paraId="2EABDFC6" w14:textId="77777777" w:rsidR="009123CA" w:rsidRPr="007F1850" w:rsidRDefault="009123CA"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12B47238" w14:textId="77777777" w:rsidR="009123CA" w:rsidRPr="007F1850" w:rsidRDefault="009123CA"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7F1850">
        <w:rPr>
          <w:rFonts w:ascii="GHEA Grapalat" w:hAnsi="GHEA Grapalat"/>
        </w:rPr>
        <w:t xml:space="preserve"> рабочий</w:t>
      </w:r>
      <w:r w:rsidRPr="007F1850">
        <w:rPr>
          <w:rFonts w:ascii="GHEA Grapalat" w:hAnsi="GHEA Grapalat"/>
        </w:rPr>
        <w:t xml:space="preserve"> день взимается </w:t>
      </w:r>
      <w:r w:rsidRPr="007F1850">
        <w:rPr>
          <w:rFonts w:ascii="GHEA Grapalat" w:hAnsi="GHEA Grapalat"/>
        </w:rPr>
        <w:lastRenderedPageBreak/>
        <w:t>пеня в размере 0,05 (ноль целых пять сотых) процента от цены подлежащего поставке, но не поставленного товара.</w:t>
      </w:r>
    </w:p>
    <w:p w14:paraId="2F8E862B" w14:textId="77777777" w:rsidR="009123CA" w:rsidRPr="007F1850" w:rsidRDefault="009123CA"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каждом случае поставки товара, не соответствующего указанной в</w:t>
      </w:r>
      <w:r w:rsidR="00D52566" w:rsidRPr="007F1850">
        <w:rPr>
          <w:rFonts w:ascii="Calibri" w:hAnsi="Calibri" w:cs="Calibri"/>
          <w:lang w:val="en-US"/>
        </w:rPr>
        <w:t> </w:t>
      </w:r>
      <w:r w:rsidRPr="007F1850">
        <w:rPr>
          <w:rFonts w:ascii="GHEA Grapalat" w:hAnsi="GHEA Grapalat"/>
        </w:rPr>
        <w:t>пункте 1.</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7F1850">
        <w:rPr>
          <w:rStyle w:val="FootnoteReference"/>
          <w:rFonts w:ascii="GHEA Grapalat" w:hAnsi="GHEA Grapalat"/>
        </w:rPr>
        <w:footnoteReference w:customMarkFollows="1" w:id="11"/>
        <w:t>20</w:t>
      </w:r>
      <w:r w:rsidRPr="007F1850">
        <w:rPr>
          <w:rFonts w:ascii="GHEA Grapalat" w:hAnsi="GHEA Grapalat"/>
        </w:rPr>
        <w:t>.</w:t>
      </w:r>
      <w:r w:rsidR="00DF0BD2" w:rsidRPr="007F1850">
        <w:rPr>
          <w:rFonts w:ascii="GHEA Grapalat" w:hAnsi="GHEA Grapalat"/>
        </w:rPr>
        <w:t xml:space="preserve"> При этом</w:t>
      </w:r>
      <w:r w:rsidR="00DF0BD2" w:rsidRPr="007F1850">
        <w:rPr>
          <w:rFonts w:ascii="GHEA Grapalat" w:hAnsi="GHEA Grapalat"/>
          <w:lang w:val="hy-AM"/>
        </w:rPr>
        <w:t>,</w:t>
      </w:r>
      <w:r w:rsidR="00DF0BD2" w:rsidRPr="007F1850">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9BDDF77" w14:textId="77777777" w:rsidR="0094684E" w:rsidRPr="007F1850" w:rsidRDefault="0094684E"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432826A" w14:textId="77777777" w:rsidR="0094684E" w:rsidRPr="007F1850" w:rsidRDefault="0094684E"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3A734A" w:rsidRPr="007F1850">
        <w:rPr>
          <w:rFonts w:ascii="GHEA Grapalat" w:hAnsi="GHEA Grapalat"/>
        </w:rPr>
        <w:t>5.</w:t>
      </w:r>
      <w:r w:rsidR="003A734A" w:rsidRPr="007F1850">
        <w:rPr>
          <w:rFonts w:ascii="GHEA Grapalat" w:hAnsi="GHEA Grapalat"/>
        </w:rPr>
        <w:tab/>
      </w:r>
      <w:r w:rsidRPr="007F1850">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7F1850">
        <w:rPr>
          <w:rFonts w:ascii="GHEA Grapalat" w:hAnsi="GHEA Grapalat"/>
        </w:rPr>
        <w:t xml:space="preserve">рабочий </w:t>
      </w:r>
      <w:r w:rsidRPr="007F1850">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0C20077" w14:textId="77777777" w:rsidR="0094684E" w:rsidRPr="007F1850" w:rsidRDefault="0094684E"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D98948C" w14:textId="77777777" w:rsidR="0094684E" w:rsidRPr="007F1850" w:rsidRDefault="00BE5525" w:rsidP="00B46D58">
      <w:pPr>
        <w:widowControl w:val="0"/>
        <w:tabs>
          <w:tab w:val="left" w:pos="1134"/>
        </w:tabs>
        <w:spacing w:after="160"/>
        <w:ind w:firstLine="567"/>
        <w:jc w:val="both"/>
        <w:rPr>
          <w:rFonts w:ascii="GHEA Grapalat" w:hAnsi="GHEA Grapalat"/>
        </w:rPr>
      </w:pPr>
      <w:r w:rsidRPr="007F1850">
        <w:rPr>
          <w:rFonts w:ascii="GHEA Grapalat" w:hAnsi="GHEA Grapalat"/>
        </w:rPr>
        <w:t>6</w:t>
      </w:r>
      <w:r w:rsidR="0094684E" w:rsidRPr="007F1850">
        <w:rPr>
          <w:rFonts w:ascii="GHEA Grapalat" w:hAnsi="GHEA Grapalat"/>
        </w:rPr>
        <w:t>.</w:t>
      </w:r>
      <w:r w:rsidR="00AC30D5" w:rsidRPr="007F1850">
        <w:rPr>
          <w:rFonts w:ascii="GHEA Grapalat" w:hAnsi="GHEA Grapalat"/>
        </w:rPr>
        <w:t>7.</w:t>
      </w:r>
      <w:r w:rsidR="00AC30D5" w:rsidRPr="007F1850">
        <w:rPr>
          <w:rFonts w:ascii="GHEA Grapalat" w:hAnsi="GHEA Grapalat"/>
        </w:rPr>
        <w:tab/>
      </w:r>
      <w:r w:rsidR="0094684E" w:rsidRPr="007F1850">
        <w:rPr>
          <w:rFonts w:ascii="GHEA Grapalat" w:hAnsi="GHEA Grapalat"/>
        </w:rPr>
        <w:t>Уплата пеней и (или) штрафов не освобождает стороны от полного исполнения своих договорных обязательств.</w:t>
      </w:r>
    </w:p>
    <w:p w14:paraId="4705DEB6" w14:textId="77777777" w:rsidR="009F337A" w:rsidRPr="007F1850" w:rsidRDefault="009F337A" w:rsidP="00B46D58">
      <w:pPr>
        <w:widowControl w:val="0"/>
        <w:spacing w:after="160"/>
        <w:jc w:val="center"/>
        <w:rPr>
          <w:rFonts w:ascii="GHEA Grapalat" w:hAnsi="GHEA Grapalat"/>
          <w:b/>
        </w:rPr>
      </w:pPr>
      <w:r w:rsidRPr="007F1850">
        <w:rPr>
          <w:rFonts w:ascii="GHEA Grapalat" w:hAnsi="GHEA Grapalat"/>
          <w:b/>
        </w:rPr>
        <w:t>7. ДЕЙСТВИЕ НЕПРЕОДОЛИМОЙ СИЛЫ (ФОРС-МАЖОР)</w:t>
      </w:r>
    </w:p>
    <w:p w14:paraId="473DCF2C" w14:textId="77777777" w:rsidR="009F337A" w:rsidRPr="007F1850" w:rsidRDefault="009F337A" w:rsidP="00B46D58">
      <w:pPr>
        <w:widowControl w:val="0"/>
        <w:spacing w:after="160"/>
        <w:ind w:firstLine="567"/>
        <w:jc w:val="both"/>
        <w:rPr>
          <w:rFonts w:ascii="GHEA Grapalat" w:hAnsi="GHEA Grapalat"/>
        </w:rPr>
      </w:pPr>
      <w:r w:rsidRPr="007F185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8D28800"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8. ИНЫЕ УСЛОВИЯ</w:t>
      </w:r>
    </w:p>
    <w:p w14:paraId="1FB85399" w14:textId="77777777" w:rsidR="00071D1C" w:rsidRPr="007F1850" w:rsidRDefault="00071D1C" w:rsidP="00B46D58">
      <w:pPr>
        <w:widowControl w:val="0"/>
        <w:tabs>
          <w:tab w:val="left" w:pos="1134"/>
        </w:tabs>
        <w:spacing w:after="160"/>
        <w:ind w:firstLine="567"/>
        <w:jc w:val="both"/>
        <w:rPr>
          <w:rFonts w:ascii="GHEA Grapalat" w:hAnsi="GHEA Grapalat" w:cs="Times Armenian"/>
        </w:rPr>
      </w:pPr>
      <w:r w:rsidRPr="007F1850">
        <w:rPr>
          <w:rFonts w:ascii="GHEA Grapalat" w:hAnsi="GHEA Grapalat"/>
        </w:rPr>
        <w:t>8.</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D6BE820" w14:textId="21DB5E76" w:rsidR="00071D1C" w:rsidRPr="007F1850" w:rsidRDefault="00071D1C" w:rsidP="00B46D58">
      <w:pPr>
        <w:widowControl w:val="0"/>
        <w:spacing w:after="160"/>
        <w:ind w:firstLine="567"/>
        <w:jc w:val="both"/>
        <w:rPr>
          <w:rFonts w:ascii="GHEA Grapalat" w:hAnsi="GHEA Grapalat" w:cs="Sylfaen"/>
        </w:rPr>
      </w:pPr>
      <w:r w:rsidRPr="007F1850">
        <w:rPr>
          <w:rFonts w:ascii="GHEA Grapalat" w:hAnsi="GHEA Grapalat"/>
        </w:rPr>
        <w:t xml:space="preserve">Условием исполнения сторонами прав и обязанностей, предусмотренных </w:t>
      </w:r>
      <w:r w:rsidRPr="007F1850">
        <w:rPr>
          <w:rFonts w:ascii="GHEA Grapalat" w:hAnsi="GHEA Grapalat"/>
        </w:rPr>
        <w:lastRenderedPageBreak/>
        <w:t>договором, является обстоятельство учета договора Министерством финансов Республики Армения.</w:t>
      </w:r>
    </w:p>
    <w:p w14:paraId="2FB501C5"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w:t>
      </w:r>
      <w:r w:rsidR="009D71F8" w:rsidRPr="007F1850">
        <w:rPr>
          <w:rFonts w:ascii="GHEA Grapalat" w:hAnsi="GHEA Grapalat"/>
        </w:rPr>
        <w:t>2.</w:t>
      </w:r>
      <w:r w:rsidR="009D71F8" w:rsidRPr="007F1850">
        <w:rPr>
          <w:rFonts w:ascii="GHEA Grapalat" w:hAnsi="GHEA Grapalat"/>
        </w:rPr>
        <w:tab/>
      </w:r>
      <w:r w:rsidRPr="007F185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F1850">
        <w:rPr>
          <w:rFonts w:ascii="Calibri" w:hAnsi="Calibri" w:cs="Calibri"/>
          <w:lang w:val="en-US"/>
        </w:rPr>
        <w:t> </w:t>
      </w:r>
      <w:r w:rsidRPr="007F1850">
        <w:rPr>
          <w:rFonts w:ascii="GHEA Grapalat" w:hAnsi="GHEA Grapalat"/>
        </w:rPr>
        <w:t>тре</w:t>
      </w:r>
      <w:r w:rsidR="00D52566" w:rsidRPr="007F1850">
        <w:rPr>
          <w:rFonts w:ascii="GHEA Grapalat" w:hAnsi="GHEA Grapalat"/>
        </w:rPr>
        <w:t>бования, вытекающее из договора</w:t>
      </w:r>
      <w:r w:rsidRPr="007F1850">
        <w:rPr>
          <w:rFonts w:ascii="GHEA Grapalat" w:hAnsi="GHEA Grapalat"/>
        </w:rPr>
        <w:t xml:space="preserve">, не может быть передано другому лицу без письменного согласия стороны должника. </w:t>
      </w:r>
    </w:p>
    <w:p w14:paraId="4E11BD01"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w:t>
      </w:r>
      <w:r w:rsidR="005B2A24" w:rsidRPr="007F1850">
        <w:rPr>
          <w:rFonts w:ascii="GHEA Grapalat" w:hAnsi="GHEA Grapalat"/>
        </w:rPr>
        <w:t>3.</w:t>
      </w:r>
      <w:r w:rsidR="005B2A24" w:rsidRPr="007F1850">
        <w:rPr>
          <w:rFonts w:ascii="GHEA Grapalat" w:hAnsi="GHEA Grapalat"/>
        </w:rPr>
        <w:tab/>
      </w:r>
      <w:r w:rsidRPr="007F1850">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7F1850">
        <w:rPr>
          <w:rFonts w:ascii="GHEA Grapalat" w:hAnsi="GHEA Grapalat"/>
          <w:lang w:val="hy-AM"/>
        </w:rPr>
        <w:t xml:space="preserve"> расторгает договор</w:t>
      </w:r>
      <w:r w:rsidRPr="007F1850">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98CB26C"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w:t>
      </w:r>
      <w:r w:rsidR="00552934" w:rsidRPr="007F1850">
        <w:rPr>
          <w:rFonts w:ascii="GHEA Grapalat" w:hAnsi="GHEA Grapalat"/>
        </w:rPr>
        <w:t>4.</w:t>
      </w:r>
      <w:r w:rsidR="00552934" w:rsidRPr="007F1850">
        <w:rPr>
          <w:rFonts w:ascii="GHEA Grapalat" w:hAnsi="GHEA Grapalat"/>
        </w:rPr>
        <w:tab/>
      </w:r>
      <w:r w:rsidRPr="007F1850">
        <w:rPr>
          <w:rFonts w:ascii="GHEA Grapalat" w:hAnsi="GHEA Grapalat"/>
        </w:rPr>
        <w:t>Споры в связи с договором подлежат рассмотрению в судах Республики Армения.</w:t>
      </w:r>
    </w:p>
    <w:p w14:paraId="45A591A8" w14:textId="77777777" w:rsidR="00071D1C" w:rsidRPr="007F1850" w:rsidRDefault="00071D1C" w:rsidP="00B46D58">
      <w:pPr>
        <w:widowControl w:val="0"/>
        <w:tabs>
          <w:tab w:val="left" w:pos="1134"/>
        </w:tabs>
        <w:spacing w:after="160"/>
        <w:ind w:firstLine="567"/>
        <w:jc w:val="both"/>
        <w:rPr>
          <w:rFonts w:ascii="GHEA Grapalat" w:hAnsi="GHEA Grapalat" w:cs="Sylfaen"/>
        </w:rPr>
      </w:pPr>
      <w:r w:rsidRPr="007F1850">
        <w:rPr>
          <w:rFonts w:ascii="GHEA Grapalat" w:hAnsi="GHEA Grapalat"/>
        </w:rPr>
        <w:t>8.5</w:t>
      </w:r>
      <w:r w:rsidRPr="007F1850">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7F1850">
        <w:rPr>
          <w:rFonts w:ascii="GHEA Grapalat" w:hAnsi="GHEA Grapalat"/>
        </w:rPr>
        <w:t>—</w:t>
      </w:r>
      <w:r w:rsidRPr="007F1850">
        <w:rPr>
          <w:rFonts w:ascii="GHEA Grapalat" w:hAnsi="GHEA Grapalat"/>
        </w:rPr>
        <w:t xml:space="preserve"> посредством заключения соглашения, которое будет являться неотъемлемой частью договора. </w:t>
      </w:r>
    </w:p>
    <w:p w14:paraId="7BD1AB40" w14:textId="77777777" w:rsidR="00071D1C" w:rsidRPr="007F1850" w:rsidRDefault="00071D1C" w:rsidP="00B46D58">
      <w:pPr>
        <w:widowControl w:val="0"/>
        <w:tabs>
          <w:tab w:val="left" w:pos="1134"/>
        </w:tabs>
        <w:spacing w:after="160"/>
        <w:ind w:firstLine="567"/>
        <w:jc w:val="both"/>
        <w:rPr>
          <w:rFonts w:ascii="GHEA Grapalat" w:hAnsi="GHEA Grapalat" w:cs="Sylfaen"/>
          <w:spacing w:val="-6"/>
        </w:rPr>
      </w:pPr>
      <w:r w:rsidRPr="007F1850">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5A3B28F" w14:textId="77777777" w:rsidR="00071D1C" w:rsidRPr="007F1850" w:rsidRDefault="00071D1C" w:rsidP="00B46D58">
      <w:pPr>
        <w:widowControl w:val="0"/>
        <w:spacing w:after="160"/>
        <w:ind w:firstLine="567"/>
        <w:jc w:val="both"/>
        <w:rPr>
          <w:rFonts w:ascii="GHEA Grapalat" w:hAnsi="GHEA Grapalat"/>
        </w:rPr>
      </w:pPr>
      <w:r w:rsidRPr="007F185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05D89C"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AC30D5" w:rsidRPr="007F1850">
        <w:rPr>
          <w:rFonts w:ascii="GHEA Grapalat" w:hAnsi="GHEA Grapalat"/>
        </w:rPr>
        <w:t>6.</w:t>
      </w:r>
      <w:r w:rsidR="00AC30D5" w:rsidRPr="007F1850">
        <w:rPr>
          <w:rFonts w:ascii="GHEA Grapalat" w:hAnsi="GHEA Grapalat"/>
        </w:rPr>
        <w:tab/>
      </w:r>
      <w:r w:rsidRPr="007F1850">
        <w:rPr>
          <w:rFonts w:ascii="GHEA Grapalat" w:hAnsi="GHEA Grapalat"/>
        </w:rPr>
        <w:t>Если договор осуществляется посредством заключения агентского договора:</w:t>
      </w:r>
    </w:p>
    <w:p w14:paraId="4F53CF8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1)</w:t>
      </w:r>
      <w:r w:rsidR="00E95CE6" w:rsidRPr="007F1850">
        <w:rPr>
          <w:rFonts w:ascii="GHEA Grapalat" w:hAnsi="GHEA Grapalat"/>
        </w:rPr>
        <w:tab/>
      </w:r>
      <w:r w:rsidRPr="007F1850">
        <w:rPr>
          <w:rFonts w:ascii="GHEA Grapalat" w:hAnsi="GHEA Grapalat"/>
        </w:rPr>
        <w:t>Продавец несет ответственность за неисполнение или ненадлежащее исполнение обязательств агента;</w:t>
      </w:r>
    </w:p>
    <w:p w14:paraId="5D4C8B36" w14:textId="77C39FA4"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2)</w:t>
      </w:r>
      <w:r w:rsidR="00E95CE6" w:rsidRPr="007F1850">
        <w:rPr>
          <w:rFonts w:ascii="GHEA Grapalat" w:hAnsi="GHEA Grapalat"/>
        </w:rPr>
        <w:tab/>
      </w:r>
      <w:r w:rsidRPr="007F185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7F1850">
        <w:rPr>
          <w:rFonts w:ascii="GHEA Grapalat" w:hAnsi="GHEA Grapalat"/>
        </w:rPr>
        <w:t xml:space="preserve">. При этом в случае применения настоящего подпункта агентом не может выступать организация, включённая в список, </w:t>
      </w:r>
      <w:r w:rsidR="003822FA" w:rsidRPr="007F1850">
        <w:rPr>
          <w:rFonts w:ascii="GHEA Grapalat" w:hAnsi="GHEA Grapalat"/>
        </w:rPr>
        <w:lastRenderedPageBreak/>
        <w:t>предусмотренный подпунктом 2 пункта 2 постановления Правительства РА от 20.06.2025 № 817-А</w:t>
      </w:r>
      <w:r w:rsidR="0080548C" w:rsidRPr="007F1850">
        <w:rPr>
          <w:rFonts w:ascii="GHEA Grapalat" w:hAnsi="GHEA Grapalat"/>
        </w:rPr>
        <w:t>.</w:t>
      </w:r>
    </w:p>
    <w:p w14:paraId="5C85806A"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AC30D5" w:rsidRPr="007F1850">
        <w:rPr>
          <w:rFonts w:ascii="GHEA Grapalat" w:hAnsi="GHEA Grapalat"/>
        </w:rPr>
        <w:t>7.</w:t>
      </w:r>
      <w:r w:rsidR="00AC30D5" w:rsidRPr="007F1850">
        <w:rPr>
          <w:rFonts w:ascii="GHEA Grapalat" w:hAnsi="GHEA Grapalat"/>
        </w:rPr>
        <w:tab/>
      </w:r>
      <w:r w:rsidRPr="007F185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F1850">
        <w:rPr>
          <w:rStyle w:val="FootnoteReference"/>
          <w:rFonts w:ascii="GHEA Grapalat" w:hAnsi="GHEA Grapalat"/>
        </w:rPr>
        <w:footnoteReference w:customMarkFollows="1" w:id="12"/>
        <w:t>23</w:t>
      </w:r>
      <w:r w:rsidRPr="007F1850">
        <w:rPr>
          <w:rFonts w:ascii="GHEA Grapalat" w:hAnsi="GHEA Grapalat"/>
        </w:rPr>
        <w:t>.</w:t>
      </w:r>
    </w:p>
    <w:p w14:paraId="089C4EA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6E15CD" w:rsidRPr="007F1850">
        <w:rPr>
          <w:rFonts w:ascii="GHEA Grapalat" w:hAnsi="GHEA Grapalat"/>
        </w:rPr>
        <w:t>8.</w:t>
      </w:r>
      <w:r w:rsidR="006E15CD" w:rsidRPr="007F1850">
        <w:rPr>
          <w:rFonts w:ascii="GHEA Grapalat" w:hAnsi="GHEA Grapalat"/>
        </w:rPr>
        <w:tab/>
      </w:r>
      <w:r w:rsidRPr="007F185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7F1850">
        <w:rPr>
          <w:rFonts w:ascii="GHEA Grapalat" w:hAnsi="GHEA Grapalat"/>
        </w:rPr>
        <w:t xml:space="preserve">,а предложение продавца было представлено не позднее </w:t>
      </w:r>
      <w:r w:rsidR="006F01FB" w:rsidRPr="007F1850">
        <w:rPr>
          <w:rFonts w:ascii="GHEA Grapalat" w:hAnsi="GHEA Grapalat"/>
        </w:rPr>
        <w:t>7-и</w:t>
      </w:r>
      <w:r w:rsidR="005A3009" w:rsidRPr="007F1850">
        <w:rPr>
          <w:rFonts w:ascii="GHEA Grapalat" w:hAnsi="GHEA Grapalat"/>
        </w:rPr>
        <w:t xml:space="preserve"> календарных дней до истечения срока, изначально установленного договором для поставки</w:t>
      </w:r>
      <w:r w:rsidR="002554A3" w:rsidRPr="007F1850">
        <w:rPr>
          <w:rFonts w:ascii="GHEA Grapalat" w:hAnsi="GHEA Grapalat"/>
          <w:lang w:val="hy-AM"/>
        </w:rPr>
        <w:t xml:space="preserve">. </w:t>
      </w:r>
      <w:r w:rsidRPr="007F1850">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815472" w14:textId="77777777" w:rsidR="00071D1C" w:rsidRPr="007F1850" w:rsidRDefault="00071D1C" w:rsidP="00B46D58">
      <w:pPr>
        <w:widowControl w:val="0"/>
        <w:tabs>
          <w:tab w:val="left" w:pos="1134"/>
        </w:tabs>
        <w:spacing w:after="160"/>
        <w:ind w:firstLine="567"/>
        <w:jc w:val="both"/>
        <w:rPr>
          <w:rFonts w:ascii="GHEA Grapalat" w:hAnsi="GHEA Grapalat"/>
        </w:rPr>
      </w:pPr>
      <w:r w:rsidRPr="007F1850">
        <w:rPr>
          <w:rFonts w:ascii="GHEA Grapalat" w:hAnsi="GHEA Grapalat"/>
        </w:rPr>
        <w:t>8.</w:t>
      </w:r>
      <w:r w:rsidR="006E15CD" w:rsidRPr="007F1850">
        <w:rPr>
          <w:rFonts w:ascii="GHEA Grapalat" w:hAnsi="GHEA Grapalat"/>
        </w:rPr>
        <w:t>9.</w:t>
      </w:r>
      <w:r w:rsidR="006E15CD" w:rsidRPr="007F1850">
        <w:rPr>
          <w:rFonts w:ascii="GHEA Grapalat" w:hAnsi="GHEA Grapalat"/>
        </w:rPr>
        <w:tab/>
      </w:r>
      <w:r w:rsidRPr="007F1850">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7F1850">
        <w:rPr>
          <w:rFonts w:ascii="GHEA Grapalat" w:hAnsi="GHEA Grapalat"/>
        </w:rPr>
        <w:t>—</w:t>
      </w:r>
      <w:r w:rsidRPr="007F1850">
        <w:rPr>
          <w:rFonts w:ascii="GHEA Grapalat" w:hAnsi="GHEA Grapalat"/>
        </w:rPr>
        <w:t xml:space="preserve"> это выгода или убытки, понесенные данной стороной.</w:t>
      </w:r>
      <w:r w:rsidR="003A39AC" w:rsidRPr="007F1850" w:rsidDel="003A39AC">
        <w:rPr>
          <w:rFonts w:ascii="GHEA Grapalat" w:hAnsi="GHEA Grapalat"/>
        </w:rPr>
        <w:t xml:space="preserve"> </w:t>
      </w:r>
      <w:r w:rsidRPr="007F1850">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919113"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8.1</w:t>
      </w:r>
      <w:r w:rsidR="00E3606B" w:rsidRPr="007F1850">
        <w:rPr>
          <w:rFonts w:ascii="GHEA Grapalat" w:hAnsi="GHEA Grapalat"/>
        </w:rPr>
        <w:t>0.</w:t>
      </w:r>
      <w:r w:rsidR="00E3606B" w:rsidRPr="007F1850">
        <w:rPr>
          <w:rFonts w:ascii="GHEA Grapalat" w:hAnsi="GHEA Grapalat"/>
        </w:rPr>
        <w:tab/>
      </w:r>
      <w:r w:rsidRPr="007F1850">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F1850">
        <w:rPr>
          <w:rFonts w:ascii="Calibri" w:hAnsi="Calibri" w:cs="Calibri"/>
          <w:lang w:val="en-US"/>
        </w:rPr>
        <w:t> </w:t>
      </w:r>
      <w:r w:rsidRPr="007F1850">
        <w:rPr>
          <w:rFonts w:ascii="GHEA Grapalat" w:hAnsi="GHEA Grapalat"/>
        </w:rPr>
        <w:t xml:space="preserve">Армения. </w:t>
      </w:r>
    </w:p>
    <w:p w14:paraId="1E7762E4" w14:textId="77777777" w:rsidR="00071D1C" w:rsidRPr="007F1850"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7F1850">
        <w:rPr>
          <w:rFonts w:ascii="GHEA Grapalat" w:hAnsi="GHEA Grapalat"/>
        </w:rPr>
        <w:t>8.1</w:t>
      </w:r>
      <w:r w:rsidR="009D71F8" w:rsidRPr="007F1850">
        <w:rPr>
          <w:rFonts w:ascii="GHEA Grapalat" w:hAnsi="GHEA Grapalat"/>
        </w:rPr>
        <w:t>1.</w:t>
      </w:r>
      <w:r w:rsidR="009D71F8" w:rsidRPr="007F1850">
        <w:rPr>
          <w:rFonts w:ascii="GHEA Grapalat" w:hAnsi="GHEA Grapalat"/>
        </w:rPr>
        <w:tab/>
      </w:r>
      <w:r w:rsidRPr="007F1850">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F1850">
        <w:rPr>
          <w:rFonts w:ascii="Calibri" w:hAnsi="Calibri" w:cs="Calibri"/>
          <w:spacing w:val="-6"/>
          <w:lang w:val="en-US"/>
        </w:rPr>
        <w:t> </w:t>
      </w:r>
      <w:r w:rsidRPr="007F1850">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7F1850">
        <w:rPr>
          <w:rFonts w:ascii="Calibri" w:hAnsi="Calibri" w:cs="Calibri"/>
          <w:spacing w:val="-6"/>
          <w:lang w:val="en-US"/>
        </w:rPr>
        <w:t> </w:t>
      </w:r>
      <w:r w:rsidRPr="007F1850">
        <w:rPr>
          <w:rFonts w:ascii="GHEA Grapalat" w:hAnsi="GHEA Grapalat"/>
          <w:spacing w:val="-6"/>
        </w:rPr>
        <w:t xml:space="preserve">следующего за опубликованием </w:t>
      </w:r>
      <w:r w:rsidRPr="007F1850">
        <w:rPr>
          <w:rFonts w:ascii="GHEA Grapalat" w:hAnsi="GHEA Grapalat"/>
          <w:spacing w:val="-6"/>
        </w:rPr>
        <w:lastRenderedPageBreak/>
        <w:t>уведомления дня, установленного настоящим пунктом.</w:t>
      </w:r>
      <w:r w:rsidR="00DD41E4" w:rsidRPr="007F1850">
        <w:rPr>
          <w:rFonts w:ascii="GHEA Grapalat" w:hAnsi="GHEA Grapalat"/>
        </w:rPr>
        <w:t xml:space="preserve"> </w:t>
      </w:r>
      <w:r w:rsidR="00DD41E4" w:rsidRPr="007F1850">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7F1850">
        <w:rPr>
          <w:rFonts w:ascii="GHEA Grapalat" w:hAnsi="GHEA Grapalat"/>
          <w:spacing w:val="-6"/>
        </w:rPr>
        <w:t xml:space="preserve">высылает </w:t>
      </w:r>
      <w:r w:rsidR="00DD41E4" w:rsidRPr="007F1850">
        <w:rPr>
          <w:rFonts w:ascii="GHEA Grapalat" w:hAnsi="GHEA Grapalat"/>
          <w:spacing w:val="-6"/>
        </w:rPr>
        <w:t>его также на электронную почту Продавца.</w:t>
      </w:r>
    </w:p>
    <w:p w14:paraId="65198843" w14:textId="77777777" w:rsidR="009D7F36" w:rsidRPr="007F1850" w:rsidRDefault="009D7F36" w:rsidP="00B46D58">
      <w:pPr>
        <w:widowControl w:val="0"/>
        <w:tabs>
          <w:tab w:val="left" w:pos="1276"/>
        </w:tabs>
        <w:spacing w:after="160"/>
        <w:ind w:firstLine="567"/>
        <w:jc w:val="both"/>
        <w:rPr>
          <w:rFonts w:ascii="GHEA Grapalat" w:hAnsi="GHEA Grapalat"/>
          <w:spacing w:val="-6"/>
        </w:rPr>
      </w:pPr>
      <w:r w:rsidRPr="007F1850">
        <w:rPr>
          <w:rFonts w:ascii="GHEA Grapalat" w:eastAsiaTheme="minorHAnsi" w:hAnsi="GHEA Grapalat" w:cstheme="minorBidi"/>
          <w:sz w:val="22"/>
          <w:szCs w:val="22"/>
          <w:lang w:eastAsia="en-US" w:bidi="ar-SA"/>
        </w:rPr>
        <w:t>8.12</w:t>
      </w:r>
      <w:r w:rsidR="009B13FB" w:rsidRPr="007F1850">
        <w:rPr>
          <w:rFonts w:ascii="GHEA Grapalat" w:eastAsiaTheme="minorHAnsi" w:hAnsi="GHEA Grapalat" w:cstheme="minorBidi"/>
          <w:sz w:val="22"/>
          <w:szCs w:val="22"/>
          <w:lang w:eastAsia="en-US" w:bidi="ar-SA"/>
        </w:rPr>
        <w:t>.</w:t>
      </w:r>
      <w:r w:rsidRPr="007F185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7F1850">
        <w:rPr>
          <w:rFonts w:ascii="GHEA Grapalat" w:eastAsiaTheme="minorHAnsi" w:hAnsi="GHEA Grapalat" w:cstheme="minorBidi"/>
          <w:sz w:val="22"/>
          <w:szCs w:val="22"/>
          <w:lang w:val="hy-AM" w:eastAsia="en-US" w:bidi="ar-SA"/>
        </w:rPr>
        <w:t xml:space="preserve">. </w:t>
      </w:r>
      <w:r w:rsidRPr="007F185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7F1850">
        <w:rPr>
          <w:rFonts w:ascii="GHEA Grapalat" w:eastAsiaTheme="minorHAnsi" w:hAnsi="GHEA Grapalat" w:cstheme="minorBidi"/>
          <w:sz w:val="22"/>
          <w:szCs w:val="22"/>
          <w:lang w:val="en-US" w:eastAsia="en-US" w:bidi="ar-SA"/>
        </w:rPr>
        <w:t>N</w:t>
      </w:r>
      <w:r w:rsidRPr="007F1850">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7F1850">
        <w:rPr>
          <w:rFonts w:ascii="GHEA Grapalat" w:eastAsiaTheme="minorHAnsi" w:hAnsi="GHEA Grapalat" w:cstheme="minorBidi"/>
          <w:sz w:val="20"/>
          <w:szCs w:val="20"/>
          <w:vertAlign w:val="superscript"/>
          <w:lang w:eastAsia="en-US" w:bidi="ar-SA"/>
        </w:rPr>
        <w:t>24</w:t>
      </w:r>
    </w:p>
    <w:p w14:paraId="1F8D5E77" w14:textId="77777777" w:rsidR="00071D1C" w:rsidRPr="007F1850" w:rsidRDefault="00071D1C" w:rsidP="00B46D58">
      <w:pPr>
        <w:widowControl w:val="0"/>
        <w:tabs>
          <w:tab w:val="left" w:pos="1276"/>
        </w:tabs>
        <w:spacing w:after="160"/>
        <w:ind w:firstLine="567"/>
        <w:jc w:val="both"/>
        <w:rPr>
          <w:rFonts w:ascii="GHEA Grapalat" w:hAnsi="GHEA Grapalat"/>
          <w:spacing w:val="-6"/>
        </w:rPr>
      </w:pPr>
      <w:r w:rsidRPr="007F1850">
        <w:rPr>
          <w:rFonts w:ascii="GHEA Grapalat" w:hAnsi="GHEA Grapalat"/>
        </w:rPr>
        <w:t>8.</w:t>
      </w:r>
      <w:r w:rsidR="009D7F36" w:rsidRPr="007F1850">
        <w:rPr>
          <w:rFonts w:ascii="GHEA Grapalat" w:hAnsi="GHEA Grapalat"/>
        </w:rPr>
        <w:t>13</w:t>
      </w:r>
      <w:r w:rsidR="009D71F8" w:rsidRPr="007F1850">
        <w:rPr>
          <w:rFonts w:ascii="GHEA Grapalat" w:hAnsi="GHEA Grapalat"/>
        </w:rPr>
        <w:t>.</w:t>
      </w:r>
      <w:r w:rsidR="009D71F8" w:rsidRPr="007F1850">
        <w:rPr>
          <w:rFonts w:ascii="GHEA Grapalat" w:hAnsi="GHEA Grapalat"/>
        </w:rPr>
        <w:tab/>
      </w:r>
      <w:r w:rsidRPr="007F1850">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D6DB2D5"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9D7F36" w:rsidRPr="007F1850">
        <w:rPr>
          <w:rFonts w:ascii="GHEA Grapalat" w:hAnsi="GHEA Grapalat"/>
        </w:rPr>
        <w:t>14</w:t>
      </w:r>
      <w:r w:rsidR="005B2A24" w:rsidRPr="007F1850">
        <w:rPr>
          <w:rFonts w:ascii="GHEA Grapalat" w:hAnsi="GHEA Grapalat"/>
        </w:rPr>
        <w:t>.</w:t>
      </w:r>
      <w:r w:rsidR="005B2A24" w:rsidRPr="007F1850">
        <w:rPr>
          <w:rFonts w:ascii="GHEA Grapalat" w:hAnsi="GHEA Grapalat"/>
        </w:rPr>
        <w:tab/>
      </w:r>
      <w:r w:rsidRPr="007F1850">
        <w:rPr>
          <w:rFonts w:ascii="GHEA Grapalat" w:hAnsi="GHEA Grapalat"/>
        </w:rPr>
        <w:t>Договор составлен на ____</w:t>
      </w:r>
      <w:r w:rsidR="00E95CE6" w:rsidRPr="007F1850">
        <w:rPr>
          <w:rFonts w:ascii="GHEA Grapalat" w:hAnsi="GHEA Grapalat"/>
        </w:rPr>
        <w:t>_______</w:t>
      </w:r>
      <w:r w:rsidRPr="007F1850">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7F1850">
        <w:rPr>
          <w:rFonts w:ascii="GHEA Grapalat" w:hAnsi="GHEA Grapalat"/>
        </w:rPr>
        <w:t>1.</w:t>
      </w:r>
      <w:r w:rsidR="00E95CE6" w:rsidRPr="007F1850">
        <w:rPr>
          <w:rFonts w:ascii="GHEA Grapalat" w:hAnsi="GHEA Grapalat"/>
        </w:rPr>
        <w:t xml:space="preserve"> </w:t>
      </w:r>
      <w:r w:rsidR="009D7F36" w:rsidRPr="007F1850">
        <w:rPr>
          <w:rFonts w:ascii="GHEA Grapalat" w:hAnsi="GHEA Grapalat"/>
        </w:rPr>
        <w:t xml:space="preserve">и № 4. </w:t>
      </w:r>
      <w:r w:rsidRPr="007F1850">
        <w:rPr>
          <w:rFonts w:ascii="GHEA Grapalat" w:hAnsi="GHEA Grapalat"/>
        </w:rPr>
        <w:t>к</w:t>
      </w:r>
      <w:r w:rsidR="00E95CE6" w:rsidRPr="007F1850">
        <w:rPr>
          <w:rFonts w:ascii="Calibri" w:hAnsi="Calibri" w:cs="Calibri"/>
          <w:lang w:val="en-US"/>
        </w:rPr>
        <w:t> </w:t>
      </w:r>
      <w:r w:rsidRPr="007F1850">
        <w:rPr>
          <w:rFonts w:ascii="GHEA Grapalat" w:hAnsi="GHEA Grapalat"/>
        </w:rPr>
        <w:t>договору считаются неотъемлемой частью договора.</w:t>
      </w:r>
    </w:p>
    <w:p w14:paraId="44724050" w14:textId="77777777" w:rsidR="00071D1C" w:rsidRPr="007F1850" w:rsidRDefault="00071D1C" w:rsidP="00B46D58">
      <w:pPr>
        <w:widowControl w:val="0"/>
        <w:tabs>
          <w:tab w:val="left" w:pos="1276"/>
        </w:tabs>
        <w:spacing w:after="160"/>
        <w:ind w:firstLine="567"/>
        <w:jc w:val="both"/>
        <w:rPr>
          <w:rFonts w:ascii="GHEA Grapalat" w:hAnsi="GHEA Grapalat"/>
        </w:rPr>
      </w:pPr>
      <w:r w:rsidRPr="007F1850">
        <w:rPr>
          <w:rFonts w:ascii="GHEA Grapalat" w:hAnsi="GHEA Grapalat"/>
        </w:rPr>
        <w:t>8.</w:t>
      </w:r>
      <w:r w:rsidR="009D7F36" w:rsidRPr="007F1850">
        <w:rPr>
          <w:rFonts w:ascii="GHEA Grapalat" w:hAnsi="GHEA Grapalat"/>
        </w:rPr>
        <w:t>15</w:t>
      </w:r>
      <w:r w:rsidR="00552934" w:rsidRPr="007F1850">
        <w:rPr>
          <w:rFonts w:ascii="GHEA Grapalat" w:hAnsi="GHEA Grapalat"/>
        </w:rPr>
        <w:t>.</w:t>
      </w:r>
      <w:r w:rsidR="00552934" w:rsidRPr="007F1850">
        <w:rPr>
          <w:rFonts w:ascii="GHEA Grapalat" w:hAnsi="GHEA Grapalat"/>
        </w:rPr>
        <w:tab/>
      </w:r>
      <w:r w:rsidRPr="007F1850">
        <w:rPr>
          <w:rFonts w:ascii="GHEA Grapalat" w:hAnsi="GHEA Grapalat"/>
        </w:rPr>
        <w:t>К отношениям, связанным с договором, применяется право Республики Армения.</w:t>
      </w:r>
    </w:p>
    <w:p w14:paraId="1A34DE60" w14:textId="77777777" w:rsidR="00071D1C" w:rsidRPr="007F1850" w:rsidRDefault="00071D1C" w:rsidP="00B46D58">
      <w:pPr>
        <w:widowControl w:val="0"/>
        <w:spacing w:after="160"/>
        <w:jc w:val="center"/>
        <w:rPr>
          <w:rFonts w:ascii="GHEA Grapalat" w:hAnsi="GHEA Grapalat"/>
          <w:b/>
        </w:rPr>
      </w:pPr>
      <w:r w:rsidRPr="007F185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7F1850" w14:paraId="3C8E3FC2" w14:textId="77777777" w:rsidTr="0016519F">
        <w:tc>
          <w:tcPr>
            <w:tcW w:w="4536" w:type="dxa"/>
          </w:tcPr>
          <w:p w14:paraId="7943BA2D"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b/>
              </w:rPr>
              <w:t>ПОКУПАТЕЛЬ</w:t>
            </w:r>
          </w:p>
          <w:p w14:paraId="03C88D25" w14:textId="21641CD2" w:rsidR="008C40FC" w:rsidRPr="008C40FC" w:rsidRDefault="008C40FC" w:rsidP="008C40FC">
            <w:pPr>
              <w:widowControl w:val="0"/>
              <w:jc w:val="center"/>
              <w:rPr>
                <w:rFonts w:ascii="GHEA Grapalat" w:hAnsi="GHEA Grapalat"/>
                <w:sz w:val="22"/>
                <w:szCs w:val="22"/>
              </w:rPr>
            </w:pPr>
            <w:r w:rsidRPr="008C40FC">
              <w:rPr>
                <w:rFonts w:ascii="GHEA Grapalat" w:hAnsi="GHEA Grapalat"/>
                <w:sz w:val="22"/>
                <w:szCs w:val="22"/>
              </w:rPr>
              <w:t>НКО «</w:t>
            </w:r>
            <w:r w:rsidR="001D33A0" w:rsidRPr="001D33A0">
              <w:rPr>
                <w:rFonts w:ascii="GHEA Grapalat" w:hAnsi="GHEA Grapalat"/>
                <w:sz w:val="22"/>
                <w:szCs w:val="22"/>
              </w:rPr>
              <w:t>Ереванская музыкальная школа имени Армена Тиграняна</w:t>
            </w:r>
            <w:r w:rsidRPr="008C40FC">
              <w:rPr>
                <w:rFonts w:ascii="GHEA Grapalat" w:hAnsi="GHEA Grapalat"/>
                <w:sz w:val="22"/>
                <w:szCs w:val="22"/>
              </w:rPr>
              <w:t>»</w:t>
            </w:r>
            <w:r w:rsidRPr="008C40FC">
              <w:rPr>
                <w:rFonts w:ascii="GHEA Grapalat" w:hAnsi="GHEA Grapalat"/>
                <w:sz w:val="22"/>
                <w:szCs w:val="22"/>
              </w:rPr>
              <w:br/>
              <w:t>Адрес: г. Ереван, ул. Сваджяна, д. 42</w:t>
            </w:r>
            <w:r w:rsidRPr="008C40FC">
              <w:rPr>
                <w:rFonts w:ascii="GHEA Grapalat" w:hAnsi="GHEA Grapalat"/>
                <w:sz w:val="22"/>
                <w:szCs w:val="22"/>
              </w:rPr>
              <w:br/>
              <w:t>ИНН 01805188</w:t>
            </w:r>
            <w:r w:rsidRPr="008C40FC">
              <w:rPr>
                <w:rFonts w:ascii="GHEA Grapalat" w:hAnsi="GHEA Grapalat"/>
                <w:sz w:val="22"/>
                <w:szCs w:val="22"/>
              </w:rPr>
              <w:br/>
              <w:t>Банк: Хайбизнесбанк, ЗАО</w:t>
            </w:r>
            <w:r w:rsidRPr="008C40FC">
              <w:rPr>
                <w:rFonts w:ascii="GHEA Grapalat" w:hAnsi="GHEA Grapalat"/>
                <w:sz w:val="22"/>
                <w:szCs w:val="22"/>
              </w:rPr>
              <w:br/>
              <w:t>Р/с: 1150012604500100, РА</w:t>
            </w:r>
          </w:p>
          <w:p w14:paraId="3FDB6CAE" w14:textId="77777777" w:rsidR="008C40FC" w:rsidRPr="008C40FC" w:rsidRDefault="008C40FC" w:rsidP="008C40FC">
            <w:pPr>
              <w:widowControl w:val="0"/>
              <w:jc w:val="center"/>
              <w:rPr>
                <w:rFonts w:ascii="GHEA Grapalat" w:hAnsi="GHEA Grapalat"/>
                <w:sz w:val="22"/>
                <w:szCs w:val="22"/>
                <w:lang w:val="en-US"/>
              </w:rPr>
            </w:pPr>
            <w:r w:rsidRPr="008C40FC">
              <w:rPr>
                <w:rFonts w:ascii="GHEA Grapalat" w:hAnsi="GHEA Grapalat"/>
                <w:sz w:val="22"/>
                <w:szCs w:val="22"/>
                <w:lang w:val="en-US"/>
              </w:rPr>
              <w:t>Директор ------------------------ А. Хачатрян</w:t>
            </w:r>
            <w:r w:rsidRPr="008C40FC">
              <w:rPr>
                <w:rFonts w:ascii="GHEA Grapalat" w:hAnsi="GHEA Grapalat"/>
                <w:sz w:val="22"/>
                <w:szCs w:val="22"/>
                <w:lang w:val="en-US"/>
              </w:rPr>
              <w:br/>
              <w:t>/подпись/</w:t>
            </w:r>
            <w:r w:rsidRPr="008C40FC">
              <w:rPr>
                <w:rFonts w:ascii="GHEA Grapalat" w:hAnsi="GHEA Grapalat"/>
                <w:sz w:val="22"/>
                <w:szCs w:val="22"/>
                <w:lang w:val="en-US"/>
              </w:rPr>
              <w:br/>
              <w:t>Печать</w:t>
            </w:r>
          </w:p>
          <w:p w14:paraId="36320359" w14:textId="056C9374" w:rsidR="00071D1C" w:rsidRPr="007F1850" w:rsidRDefault="00071D1C" w:rsidP="00B46D58">
            <w:pPr>
              <w:widowControl w:val="0"/>
              <w:spacing w:after="160"/>
              <w:jc w:val="center"/>
              <w:rPr>
                <w:rFonts w:ascii="GHEA Grapalat" w:hAnsi="GHEA Grapalat"/>
              </w:rPr>
            </w:pPr>
          </w:p>
        </w:tc>
        <w:tc>
          <w:tcPr>
            <w:tcW w:w="760" w:type="dxa"/>
          </w:tcPr>
          <w:p w14:paraId="37B74E5D" w14:textId="77777777" w:rsidR="00071D1C" w:rsidRPr="007F1850" w:rsidRDefault="00071D1C" w:rsidP="00B46D58">
            <w:pPr>
              <w:widowControl w:val="0"/>
              <w:spacing w:after="160"/>
              <w:jc w:val="center"/>
              <w:rPr>
                <w:rFonts w:ascii="GHEA Grapalat" w:hAnsi="GHEA Grapalat"/>
              </w:rPr>
            </w:pPr>
          </w:p>
        </w:tc>
        <w:tc>
          <w:tcPr>
            <w:tcW w:w="4343" w:type="dxa"/>
          </w:tcPr>
          <w:p w14:paraId="0E46283F"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b/>
              </w:rPr>
              <w:t>ПРОДАВЕЦ</w:t>
            </w:r>
          </w:p>
          <w:p w14:paraId="34829FED" w14:textId="77777777" w:rsidR="00071D1C" w:rsidRPr="007F1850" w:rsidRDefault="00F83E0A" w:rsidP="00B46D58">
            <w:pPr>
              <w:widowControl w:val="0"/>
              <w:jc w:val="center"/>
              <w:rPr>
                <w:rFonts w:ascii="GHEA Grapalat" w:hAnsi="GHEA Grapalat"/>
                <w:lang w:val="en-US"/>
              </w:rPr>
            </w:pPr>
            <w:r w:rsidRPr="007F1850">
              <w:rPr>
                <w:rFonts w:ascii="GHEA Grapalat" w:hAnsi="GHEA Grapalat"/>
                <w:lang w:val="en-US"/>
              </w:rPr>
              <w:t>______________________</w:t>
            </w:r>
          </w:p>
          <w:p w14:paraId="123E12EE" w14:textId="77777777" w:rsidR="00071D1C" w:rsidRPr="007F1850" w:rsidRDefault="00071D1C" w:rsidP="00B46D58">
            <w:pPr>
              <w:widowControl w:val="0"/>
              <w:spacing w:after="160"/>
              <w:jc w:val="center"/>
              <w:rPr>
                <w:rFonts w:ascii="GHEA Grapalat" w:hAnsi="GHEA Grapalat"/>
                <w:sz w:val="16"/>
                <w:szCs w:val="16"/>
              </w:rPr>
            </w:pPr>
            <w:r w:rsidRPr="007F1850">
              <w:rPr>
                <w:rFonts w:ascii="GHEA Grapalat" w:hAnsi="GHEA Grapalat"/>
                <w:sz w:val="16"/>
                <w:szCs w:val="16"/>
              </w:rPr>
              <w:t>/подпись/</w:t>
            </w:r>
          </w:p>
          <w:p w14:paraId="7268E10A"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М. П.</w:t>
            </w:r>
          </w:p>
        </w:tc>
      </w:tr>
    </w:tbl>
    <w:p w14:paraId="3830CA85" w14:textId="77777777" w:rsidR="00382B60" w:rsidRPr="007F1850" w:rsidRDefault="00382B60" w:rsidP="00B46D58">
      <w:pPr>
        <w:widowControl w:val="0"/>
        <w:spacing w:after="160"/>
        <w:ind w:firstLine="567"/>
        <w:jc w:val="both"/>
        <w:rPr>
          <w:rFonts w:ascii="GHEA Grapalat" w:hAnsi="GHEA Grapalat"/>
          <w:i/>
          <w:lang w:val="hy-AM"/>
        </w:rPr>
      </w:pPr>
    </w:p>
    <w:p w14:paraId="42D63060" w14:textId="77777777" w:rsidR="00071D1C" w:rsidRPr="007F1850" w:rsidRDefault="00071D1C" w:rsidP="00B46D58">
      <w:pPr>
        <w:widowControl w:val="0"/>
        <w:spacing w:after="160"/>
        <w:ind w:firstLine="567"/>
        <w:jc w:val="both"/>
        <w:rPr>
          <w:rFonts w:ascii="GHEA Grapalat" w:hAnsi="GHEA Grapalat"/>
        </w:rPr>
      </w:pPr>
      <w:r w:rsidRPr="007F1850">
        <w:rPr>
          <w:rFonts w:ascii="GHEA Grapalat" w:hAnsi="GHEA Grapalat"/>
          <w:i/>
        </w:rPr>
        <w:t>В случае необходимости в договор могут быть включены не</w:t>
      </w:r>
      <w:r w:rsidR="001D0249" w:rsidRPr="007F1850">
        <w:rPr>
          <w:rFonts w:ascii="Calibri" w:hAnsi="Calibri" w:cs="Calibri"/>
          <w:i/>
          <w:lang w:val="en-US"/>
        </w:rPr>
        <w:t> </w:t>
      </w:r>
      <w:r w:rsidRPr="007F1850">
        <w:rPr>
          <w:rFonts w:ascii="GHEA Grapalat" w:hAnsi="GHEA Grapalat"/>
          <w:i/>
        </w:rPr>
        <w:t>противоречащие законодательству Республики Армения положения.</w:t>
      </w:r>
    </w:p>
    <w:p w14:paraId="2E0AA778" w14:textId="77777777" w:rsidR="00071D1C" w:rsidRPr="007F1850" w:rsidRDefault="00DA240A" w:rsidP="00B46D58">
      <w:pPr>
        <w:widowControl w:val="0"/>
        <w:spacing w:after="160"/>
        <w:rPr>
          <w:rFonts w:ascii="GHEA Grapalat" w:hAnsi="GHEA Grapalat"/>
        </w:rPr>
      </w:pPr>
      <w:r w:rsidRPr="007F1850">
        <w:rPr>
          <w:rFonts w:ascii="GHEA Grapalat" w:hAnsi="GHEA Grapalat"/>
        </w:rPr>
        <w:t>-----------------------</w:t>
      </w:r>
    </w:p>
    <w:p w14:paraId="4CEE0D45" w14:textId="77777777" w:rsidR="00071D1C" w:rsidRPr="007F1850" w:rsidRDefault="00071D1C" w:rsidP="00B46D58">
      <w:pPr>
        <w:widowControl w:val="0"/>
        <w:spacing w:after="160"/>
        <w:jc w:val="right"/>
        <w:rPr>
          <w:rFonts w:ascii="GHEA Grapalat" w:hAnsi="GHEA Grapalat"/>
          <w:lang w:val="hy-AM"/>
          <w:rPrChange w:id="12" w:author="Inesa Kocharyan" w:date="2025-02-19T10:34:00Z">
            <w:rPr>
              <w:rFonts w:ascii="GHEA Grapalat" w:hAnsi="GHEA Grapalat"/>
            </w:rPr>
          </w:rPrChange>
        </w:rPr>
        <w:sectPr w:rsidR="00071D1C" w:rsidRPr="007F1850" w:rsidSect="007F1850">
          <w:footerReference w:type="default" r:id="rId8"/>
          <w:footnotePr>
            <w:pos w:val="beneathText"/>
          </w:footnotePr>
          <w:pgSz w:w="11906" w:h="16838" w:code="9"/>
          <w:pgMar w:top="360" w:right="1418" w:bottom="1418" w:left="1418" w:header="561" w:footer="561" w:gutter="0"/>
          <w:cols w:space="720"/>
          <w:docGrid w:linePitch="326"/>
        </w:sectPr>
      </w:pPr>
    </w:p>
    <w:p w14:paraId="637FF2F8" w14:textId="77777777" w:rsidR="00071D1C" w:rsidRPr="007F1850" w:rsidRDefault="00071D1C" w:rsidP="00B46D58">
      <w:pPr>
        <w:widowControl w:val="0"/>
        <w:spacing w:after="160"/>
        <w:jc w:val="right"/>
        <w:rPr>
          <w:rFonts w:ascii="GHEA Grapalat" w:hAnsi="GHEA Grapalat"/>
          <w:i/>
        </w:rPr>
      </w:pPr>
      <w:r w:rsidRPr="007F1850">
        <w:rPr>
          <w:rFonts w:ascii="GHEA Grapalat" w:hAnsi="GHEA Grapalat"/>
          <w:i/>
        </w:rPr>
        <w:lastRenderedPageBreak/>
        <w:t>Приложение № 1</w:t>
      </w:r>
    </w:p>
    <w:p w14:paraId="3E990B4E" w14:textId="1A18353D" w:rsidR="00071D1C" w:rsidRPr="007F1850" w:rsidRDefault="00071D1C" w:rsidP="00B46D58">
      <w:pPr>
        <w:widowControl w:val="0"/>
        <w:spacing w:after="160"/>
        <w:jc w:val="right"/>
        <w:rPr>
          <w:rFonts w:ascii="GHEA Grapalat" w:hAnsi="GHEA Grapalat"/>
          <w:i/>
        </w:rPr>
      </w:pPr>
      <w:r w:rsidRPr="007F1850">
        <w:rPr>
          <w:rFonts w:ascii="GHEA Grapalat" w:hAnsi="GHEA Grapalat"/>
          <w:i/>
        </w:rPr>
        <w:t xml:space="preserve">к Договору под кодом </w:t>
      </w:r>
      <w:r w:rsidR="00817209" w:rsidRPr="00817209">
        <w:rPr>
          <w:rFonts w:ascii="GHEA Grapalat" w:hAnsi="GHEA Grapalat"/>
          <w:i/>
        </w:rPr>
        <w:t>ՏԻԳՐԱՆՅԱՆ-ԳՀԱՊՁԲ-26/04</w:t>
      </w:r>
      <w:r w:rsidR="00F46FA3" w:rsidRPr="006505B3">
        <w:rPr>
          <w:rFonts w:ascii="GHEA Grapalat" w:hAnsi="GHEA Grapalat" w:cs="Sylfaen"/>
          <w:b/>
          <w:lang w:val="hy-AM"/>
        </w:rPr>
        <w:t xml:space="preserve"> </w:t>
      </w:r>
      <w:r w:rsidR="001D0249" w:rsidRPr="007F1850">
        <w:rPr>
          <w:rFonts w:ascii="GHEA Grapalat" w:hAnsi="GHEA Grapalat"/>
          <w:i/>
        </w:rPr>
        <w:br/>
      </w:r>
    </w:p>
    <w:p w14:paraId="105388CE"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ТЕХНИЧЕСКА</w:t>
      </w:r>
      <w:r w:rsidR="001D0249" w:rsidRPr="007F1850">
        <w:rPr>
          <w:rFonts w:ascii="GHEA Grapalat" w:hAnsi="GHEA Grapalat"/>
        </w:rPr>
        <w:t>Я ХАРАКТЕРИСТИКА-ГРАФИК ЗАКУПКИ</w:t>
      </w:r>
      <w:r w:rsidR="001D0249" w:rsidRPr="007F1850">
        <w:rPr>
          <w:rStyle w:val="FootnoteReference"/>
          <w:rFonts w:ascii="GHEA Grapalat" w:hAnsi="GHEA Grapalat"/>
        </w:rPr>
        <w:footnoteReference w:customMarkFollows="1" w:id="13"/>
        <w:t>*</w:t>
      </w:r>
    </w:p>
    <w:p w14:paraId="6FB3F5AA" w14:textId="77777777" w:rsidR="00071D1C" w:rsidRPr="007F1850" w:rsidRDefault="00071D1C" w:rsidP="00B46D58">
      <w:pPr>
        <w:widowControl w:val="0"/>
        <w:spacing w:after="160"/>
        <w:jc w:val="right"/>
        <w:rPr>
          <w:rFonts w:ascii="GHEA Grapalat" w:hAnsi="GHEA Grapalat"/>
        </w:rPr>
      </w:pPr>
      <w:r w:rsidRPr="007F1850">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72"/>
        <w:gridCol w:w="1080"/>
        <w:gridCol w:w="1080"/>
        <w:gridCol w:w="5220"/>
        <w:gridCol w:w="630"/>
        <w:gridCol w:w="928"/>
        <w:gridCol w:w="1134"/>
        <w:gridCol w:w="850"/>
        <w:gridCol w:w="709"/>
        <w:gridCol w:w="1158"/>
        <w:gridCol w:w="947"/>
      </w:tblGrid>
      <w:tr w:rsidR="00B138F3" w:rsidRPr="007F1850" w14:paraId="06938078" w14:textId="77777777" w:rsidTr="00317BD2">
        <w:trPr>
          <w:jc w:val="center"/>
        </w:trPr>
        <w:tc>
          <w:tcPr>
            <w:tcW w:w="16350" w:type="dxa"/>
            <w:gridSpan w:val="12"/>
          </w:tcPr>
          <w:p w14:paraId="65E468C0"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Товар</w:t>
            </w:r>
          </w:p>
        </w:tc>
      </w:tr>
      <w:tr w:rsidR="00B138F3" w:rsidRPr="007F1850" w14:paraId="4D560682" w14:textId="77777777" w:rsidTr="0019379F">
        <w:trPr>
          <w:trHeight w:val="219"/>
          <w:jc w:val="center"/>
        </w:trPr>
        <w:tc>
          <w:tcPr>
            <w:tcW w:w="1242" w:type="dxa"/>
            <w:vMerge w:val="restart"/>
            <w:vAlign w:val="center"/>
          </w:tcPr>
          <w:p w14:paraId="63B43297"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 xml:space="preserve">номер предусмотренного </w:t>
            </w:r>
            <w:r w:rsidRPr="007F1850">
              <w:rPr>
                <w:rFonts w:ascii="GHEA Grapalat" w:hAnsi="GHEA Grapalat"/>
                <w:spacing w:val="-6"/>
                <w:sz w:val="16"/>
                <w:szCs w:val="16"/>
              </w:rPr>
              <w:t>приглашением</w:t>
            </w:r>
            <w:r w:rsidRPr="007F1850">
              <w:rPr>
                <w:rFonts w:ascii="GHEA Grapalat" w:hAnsi="GHEA Grapalat"/>
                <w:sz w:val="16"/>
                <w:szCs w:val="16"/>
              </w:rPr>
              <w:t xml:space="preserve"> лота</w:t>
            </w:r>
          </w:p>
        </w:tc>
        <w:tc>
          <w:tcPr>
            <w:tcW w:w="1372" w:type="dxa"/>
            <w:vMerge w:val="restart"/>
            <w:vAlign w:val="center"/>
          </w:tcPr>
          <w:p w14:paraId="1305B123"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промежуточный код, предусмотренный планом закупок по классификации ЕЗК (CPV)</w:t>
            </w:r>
          </w:p>
        </w:tc>
        <w:tc>
          <w:tcPr>
            <w:tcW w:w="1080" w:type="dxa"/>
            <w:vMerge w:val="restart"/>
            <w:vAlign w:val="center"/>
          </w:tcPr>
          <w:p w14:paraId="5C693CDE" w14:textId="77777777" w:rsidR="00071D1C" w:rsidRPr="007F1850" w:rsidRDefault="001D0249" w:rsidP="00B64ECA">
            <w:pPr>
              <w:widowControl w:val="0"/>
              <w:jc w:val="center"/>
              <w:rPr>
                <w:rFonts w:ascii="GHEA Grapalat" w:hAnsi="GHEA Grapalat"/>
                <w:sz w:val="16"/>
                <w:szCs w:val="16"/>
                <w:lang w:val="en-US"/>
              </w:rPr>
            </w:pPr>
            <w:r w:rsidRPr="007F1850">
              <w:rPr>
                <w:rFonts w:ascii="GHEA Grapalat" w:hAnsi="GHEA Grapalat"/>
                <w:sz w:val="16"/>
                <w:szCs w:val="16"/>
              </w:rPr>
              <w:t xml:space="preserve">наименование </w:t>
            </w:r>
          </w:p>
        </w:tc>
        <w:tc>
          <w:tcPr>
            <w:tcW w:w="1080" w:type="dxa"/>
            <w:vMerge w:val="restart"/>
            <w:vAlign w:val="center"/>
          </w:tcPr>
          <w:p w14:paraId="4C50F07B" w14:textId="77777777" w:rsidR="00071D1C" w:rsidRPr="007F1850" w:rsidRDefault="00A205BF" w:rsidP="00B64ECA">
            <w:pPr>
              <w:widowControl w:val="0"/>
              <w:ind w:left="-96" w:right="-108"/>
              <w:jc w:val="center"/>
              <w:rPr>
                <w:rFonts w:ascii="GHEA Grapalat" w:hAnsi="GHEA Grapalat"/>
                <w:sz w:val="16"/>
                <w:szCs w:val="16"/>
              </w:rPr>
            </w:pPr>
            <w:r w:rsidRPr="007F1850">
              <w:rPr>
                <w:rFonts w:ascii="GHEA Grapalat" w:hAnsi="GHEA Grapalat"/>
                <w:sz w:val="16"/>
                <w:szCs w:val="16"/>
              </w:rPr>
              <w:t>товарный знак,</w:t>
            </w:r>
            <w:r w:rsidRPr="007F1850">
              <w:rPr>
                <w:rFonts w:ascii="GHEA Grapalat" w:hAnsi="GHEA Grapalat"/>
                <w:sz w:val="16"/>
                <w:szCs w:val="16"/>
                <w:lang w:val="hy-AM"/>
              </w:rPr>
              <w:t xml:space="preserve"> </w:t>
            </w:r>
            <w:r w:rsidR="00572629" w:rsidRPr="007F1850">
              <w:rPr>
                <w:rFonts w:ascii="GHEA Grapalat" w:hAnsi="GHEA Grapalat"/>
                <w:sz w:val="16"/>
                <w:szCs w:val="16"/>
              </w:rPr>
              <w:t>фирменное наименование, модель</w:t>
            </w:r>
            <w:r w:rsidR="00317BD2" w:rsidRPr="007F1850">
              <w:rPr>
                <w:rFonts w:ascii="GHEA Grapalat" w:hAnsi="GHEA Grapalat"/>
                <w:sz w:val="16"/>
                <w:szCs w:val="16"/>
                <w:lang w:val="hy-AM"/>
              </w:rPr>
              <w:t xml:space="preserve"> </w:t>
            </w:r>
            <w:r w:rsidR="00CC6362" w:rsidRPr="007F1850">
              <w:rPr>
                <w:rFonts w:ascii="GHEA Grapalat" w:hAnsi="GHEA Grapalat"/>
                <w:sz w:val="16"/>
                <w:szCs w:val="16"/>
              </w:rPr>
              <w:t xml:space="preserve">и </w:t>
            </w:r>
            <w:r w:rsidR="009F06BA" w:rsidRPr="007F1850">
              <w:rPr>
                <w:rFonts w:ascii="GHEA Grapalat" w:hAnsi="GHEA Grapalat"/>
                <w:sz w:val="16"/>
                <w:szCs w:val="16"/>
              </w:rPr>
              <w:t xml:space="preserve">наименование производителя </w:t>
            </w:r>
            <w:r w:rsidR="00B64ECA" w:rsidRPr="007F1850">
              <w:rPr>
                <w:rStyle w:val="FootnoteReference"/>
                <w:rFonts w:ascii="GHEA Grapalat" w:hAnsi="GHEA Grapalat"/>
                <w:sz w:val="16"/>
                <w:szCs w:val="16"/>
              </w:rPr>
              <w:footnoteReference w:customMarkFollows="1" w:id="14"/>
              <w:t>**</w:t>
            </w:r>
          </w:p>
        </w:tc>
        <w:tc>
          <w:tcPr>
            <w:tcW w:w="5220" w:type="dxa"/>
            <w:vMerge w:val="restart"/>
            <w:vAlign w:val="center"/>
          </w:tcPr>
          <w:p w14:paraId="582684BC" w14:textId="77777777" w:rsidR="00071D1C" w:rsidRPr="007F1850" w:rsidRDefault="00071D1C" w:rsidP="00B46D58">
            <w:pPr>
              <w:widowControl w:val="0"/>
              <w:ind w:left="-108" w:right="-59"/>
              <w:jc w:val="center"/>
              <w:rPr>
                <w:rFonts w:ascii="GHEA Grapalat" w:hAnsi="GHEA Grapalat"/>
                <w:sz w:val="16"/>
                <w:szCs w:val="16"/>
              </w:rPr>
            </w:pPr>
            <w:r w:rsidRPr="007F1850">
              <w:rPr>
                <w:rFonts w:ascii="GHEA Grapalat" w:hAnsi="GHEA Grapalat"/>
                <w:sz w:val="16"/>
                <w:szCs w:val="16"/>
              </w:rPr>
              <w:t>техническая характеристика</w:t>
            </w:r>
          </w:p>
        </w:tc>
        <w:tc>
          <w:tcPr>
            <w:tcW w:w="630" w:type="dxa"/>
            <w:vMerge w:val="restart"/>
            <w:vAlign w:val="center"/>
          </w:tcPr>
          <w:p w14:paraId="58BF0945" w14:textId="77777777" w:rsidR="00071D1C" w:rsidRPr="007F1850" w:rsidRDefault="00071D1C" w:rsidP="00B46D58">
            <w:pPr>
              <w:widowControl w:val="0"/>
              <w:ind w:left="-48" w:right="-108"/>
              <w:jc w:val="center"/>
              <w:rPr>
                <w:rFonts w:ascii="GHEA Grapalat" w:hAnsi="GHEA Grapalat"/>
                <w:sz w:val="16"/>
                <w:szCs w:val="16"/>
              </w:rPr>
            </w:pPr>
            <w:r w:rsidRPr="007F1850">
              <w:rPr>
                <w:rFonts w:ascii="GHEA Grapalat" w:hAnsi="GHEA Grapalat"/>
                <w:sz w:val="16"/>
                <w:szCs w:val="16"/>
              </w:rPr>
              <w:t>единица измерения</w:t>
            </w:r>
          </w:p>
        </w:tc>
        <w:tc>
          <w:tcPr>
            <w:tcW w:w="928" w:type="dxa"/>
            <w:vMerge w:val="restart"/>
            <w:vAlign w:val="center"/>
          </w:tcPr>
          <w:p w14:paraId="33D38844" w14:textId="77777777" w:rsidR="00071D1C" w:rsidRPr="007F1850" w:rsidRDefault="00071D1C" w:rsidP="00B46D58">
            <w:pPr>
              <w:widowControl w:val="0"/>
              <w:ind w:left="-108" w:right="-108"/>
              <w:jc w:val="center"/>
              <w:rPr>
                <w:rFonts w:ascii="GHEA Grapalat" w:hAnsi="GHEA Grapalat"/>
                <w:sz w:val="16"/>
                <w:szCs w:val="16"/>
              </w:rPr>
            </w:pPr>
            <w:r w:rsidRPr="007F1850">
              <w:rPr>
                <w:rFonts w:ascii="GHEA Grapalat" w:hAnsi="GHEA Grapalat"/>
                <w:sz w:val="16"/>
                <w:szCs w:val="16"/>
              </w:rPr>
              <w:t>цена единицы/драмов РА</w:t>
            </w:r>
          </w:p>
        </w:tc>
        <w:tc>
          <w:tcPr>
            <w:tcW w:w="1134" w:type="dxa"/>
            <w:vMerge w:val="restart"/>
            <w:vAlign w:val="center"/>
          </w:tcPr>
          <w:p w14:paraId="551F5744" w14:textId="77777777" w:rsidR="00071D1C" w:rsidRPr="007F1850" w:rsidRDefault="00071D1C" w:rsidP="00B46D58">
            <w:pPr>
              <w:widowControl w:val="0"/>
              <w:ind w:left="-108" w:right="-108"/>
              <w:jc w:val="center"/>
              <w:rPr>
                <w:rFonts w:ascii="GHEA Grapalat" w:hAnsi="GHEA Grapalat"/>
                <w:sz w:val="16"/>
                <w:szCs w:val="16"/>
              </w:rPr>
            </w:pPr>
            <w:r w:rsidRPr="007F1850">
              <w:rPr>
                <w:rFonts w:ascii="GHEA Grapalat" w:hAnsi="GHEA Grapalat"/>
                <w:sz w:val="16"/>
                <w:szCs w:val="16"/>
              </w:rPr>
              <w:t>общая цена/драмов РА</w:t>
            </w:r>
          </w:p>
        </w:tc>
        <w:tc>
          <w:tcPr>
            <w:tcW w:w="850" w:type="dxa"/>
            <w:vMerge w:val="restart"/>
            <w:vAlign w:val="center"/>
          </w:tcPr>
          <w:p w14:paraId="2E63BF3E" w14:textId="77777777" w:rsidR="00071D1C" w:rsidRPr="007F1850" w:rsidRDefault="00071D1C" w:rsidP="00B46D58">
            <w:pPr>
              <w:widowControl w:val="0"/>
              <w:ind w:left="-126" w:right="-108"/>
              <w:jc w:val="center"/>
              <w:rPr>
                <w:rFonts w:ascii="GHEA Grapalat" w:hAnsi="GHEA Grapalat"/>
                <w:sz w:val="16"/>
                <w:szCs w:val="16"/>
              </w:rPr>
            </w:pPr>
            <w:r w:rsidRPr="007F1850">
              <w:rPr>
                <w:rFonts w:ascii="GHEA Grapalat" w:hAnsi="GHEA Grapalat"/>
                <w:sz w:val="16"/>
                <w:szCs w:val="16"/>
              </w:rPr>
              <w:t>общий объем</w:t>
            </w:r>
          </w:p>
        </w:tc>
        <w:tc>
          <w:tcPr>
            <w:tcW w:w="2814" w:type="dxa"/>
            <w:gridSpan w:val="3"/>
            <w:vAlign w:val="center"/>
          </w:tcPr>
          <w:p w14:paraId="43AC8ACF"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поставки</w:t>
            </w:r>
          </w:p>
        </w:tc>
      </w:tr>
      <w:tr w:rsidR="00B138F3" w:rsidRPr="007F1850" w14:paraId="5E3A6542" w14:textId="77777777" w:rsidTr="0019379F">
        <w:trPr>
          <w:trHeight w:val="445"/>
          <w:jc w:val="center"/>
        </w:trPr>
        <w:tc>
          <w:tcPr>
            <w:tcW w:w="1242" w:type="dxa"/>
            <w:vMerge/>
            <w:vAlign w:val="center"/>
          </w:tcPr>
          <w:p w14:paraId="784484DC" w14:textId="77777777" w:rsidR="00071D1C" w:rsidRPr="007F1850" w:rsidRDefault="00071D1C" w:rsidP="00B46D58">
            <w:pPr>
              <w:widowControl w:val="0"/>
              <w:jc w:val="center"/>
              <w:rPr>
                <w:rFonts w:ascii="GHEA Grapalat" w:hAnsi="GHEA Grapalat"/>
                <w:sz w:val="16"/>
                <w:szCs w:val="16"/>
              </w:rPr>
            </w:pPr>
          </w:p>
        </w:tc>
        <w:tc>
          <w:tcPr>
            <w:tcW w:w="1372" w:type="dxa"/>
            <w:vMerge/>
            <w:vAlign w:val="center"/>
          </w:tcPr>
          <w:p w14:paraId="77A9F1BE" w14:textId="77777777" w:rsidR="00071D1C" w:rsidRPr="007F1850" w:rsidRDefault="00071D1C" w:rsidP="00B46D58">
            <w:pPr>
              <w:widowControl w:val="0"/>
              <w:jc w:val="center"/>
              <w:rPr>
                <w:rFonts w:ascii="GHEA Grapalat" w:hAnsi="GHEA Grapalat"/>
                <w:sz w:val="16"/>
                <w:szCs w:val="16"/>
              </w:rPr>
            </w:pPr>
          </w:p>
        </w:tc>
        <w:tc>
          <w:tcPr>
            <w:tcW w:w="1080" w:type="dxa"/>
            <w:vMerge/>
            <w:vAlign w:val="center"/>
          </w:tcPr>
          <w:p w14:paraId="4DABEFBF" w14:textId="77777777" w:rsidR="00071D1C" w:rsidRPr="007F1850" w:rsidRDefault="00071D1C" w:rsidP="00B46D58">
            <w:pPr>
              <w:widowControl w:val="0"/>
              <w:jc w:val="center"/>
              <w:rPr>
                <w:rFonts w:ascii="GHEA Grapalat" w:hAnsi="GHEA Grapalat"/>
                <w:sz w:val="16"/>
                <w:szCs w:val="16"/>
              </w:rPr>
            </w:pPr>
          </w:p>
        </w:tc>
        <w:tc>
          <w:tcPr>
            <w:tcW w:w="1080" w:type="dxa"/>
            <w:vMerge/>
            <w:vAlign w:val="center"/>
          </w:tcPr>
          <w:p w14:paraId="5819579D" w14:textId="77777777" w:rsidR="00071D1C" w:rsidRPr="007F1850" w:rsidRDefault="00071D1C" w:rsidP="00B46D58">
            <w:pPr>
              <w:widowControl w:val="0"/>
              <w:jc w:val="center"/>
              <w:rPr>
                <w:rFonts w:ascii="GHEA Grapalat" w:hAnsi="GHEA Grapalat"/>
                <w:sz w:val="16"/>
                <w:szCs w:val="16"/>
              </w:rPr>
            </w:pPr>
          </w:p>
        </w:tc>
        <w:tc>
          <w:tcPr>
            <w:tcW w:w="5220" w:type="dxa"/>
            <w:vMerge/>
            <w:vAlign w:val="center"/>
          </w:tcPr>
          <w:p w14:paraId="5F430B15" w14:textId="77777777" w:rsidR="00071D1C" w:rsidRPr="007F1850" w:rsidRDefault="00071D1C" w:rsidP="00B46D58">
            <w:pPr>
              <w:widowControl w:val="0"/>
              <w:jc w:val="center"/>
              <w:rPr>
                <w:rFonts w:ascii="GHEA Grapalat" w:hAnsi="GHEA Grapalat"/>
                <w:sz w:val="16"/>
                <w:szCs w:val="16"/>
              </w:rPr>
            </w:pPr>
          </w:p>
        </w:tc>
        <w:tc>
          <w:tcPr>
            <w:tcW w:w="630" w:type="dxa"/>
            <w:vMerge/>
            <w:vAlign w:val="center"/>
          </w:tcPr>
          <w:p w14:paraId="2A0D17CC" w14:textId="77777777" w:rsidR="00071D1C" w:rsidRPr="007F1850" w:rsidRDefault="00071D1C" w:rsidP="00B46D58">
            <w:pPr>
              <w:widowControl w:val="0"/>
              <w:jc w:val="center"/>
              <w:rPr>
                <w:rFonts w:ascii="GHEA Grapalat" w:hAnsi="GHEA Grapalat"/>
                <w:sz w:val="16"/>
                <w:szCs w:val="16"/>
              </w:rPr>
            </w:pPr>
          </w:p>
        </w:tc>
        <w:tc>
          <w:tcPr>
            <w:tcW w:w="928" w:type="dxa"/>
            <w:vMerge/>
            <w:vAlign w:val="center"/>
          </w:tcPr>
          <w:p w14:paraId="5356A78D" w14:textId="77777777" w:rsidR="00071D1C" w:rsidRPr="007F1850" w:rsidRDefault="00071D1C" w:rsidP="00B46D58">
            <w:pPr>
              <w:widowControl w:val="0"/>
              <w:jc w:val="center"/>
              <w:rPr>
                <w:rFonts w:ascii="GHEA Grapalat" w:hAnsi="GHEA Grapalat"/>
                <w:sz w:val="16"/>
                <w:szCs w:val="16"/>
              </w:rPr>
            </w:pPr>
          </w:p>
        </w:tc>
        <w:tc>
          <w:tcPr>
            <w:tcW w:w="1134" w:type="dxa"/>
            <w:vMerge/>
            <w:vAlign w:val="center"/>
          </w:tcPr>
          <w:p w14:paraId="3E66C023" w14:textId="77777777" w:rsidR="00071D1C" w:rsidRPr="007F1850" w:rsidRDefault="00071D1C" w:rsidP="00B46D58">
            <w:pPr>
              <w:widowControl w:val="0"/>
              <w:jc w:val="center"/>
              <w:rPr>
                <w:rFonts w:ascii="GHEA Grapalat" w:hAnsi="GHEA Grapalat"/>
                <w:sz w:val="16"/>
                <w:szCs w:val="16"/>
              </w:rPr>
            </w:pPr>
          </w:p>
        </w:tc>
        <w:tc>
          <w:tcPr>
            <w:tcW w:w="850" w:type="dxa"/>
            <w:vMerge/>
            <w:vAlign w:val="center"/>
          </w:tcPr>
          <w:p w14:paraId="06E5D87C" w14:textId="77777777" w:rsidR="00071D1C" w:rsidRPr="007F1850" w:rsidRDefault="00071D1C" w:rsidP="00B46D58">
            <w:pPr>
              <w:widowControl w:val="0"/>
              <w:jc w:val="center"/>
              <w:rPr>
                <w:rFonts w:ascii="GHEA Grapalat" w:hAnsi="GHEA Grapalat"/>
                <w:sz w:val="16"/>
                <w:szCs w:val="16"/>
              </w:rPr>
            </w:pPr>
          </w:p>
        </w:tc>
        <w:tc>
          <w:tcPr>
            <w:tcW w:w="709" w:type="dxa"/>
            <w:vAlign w:val="center"/>
          </w:tcPr>
          <w:p w14:paraId="3AAEB163" w14:textId="77777777" w:rsidR="00071D1C" w:rsidRPr="007F1850" w:rsidRDefault="00071D1C" w:rsidP="00B46D58">
            <w:pPr>
              <w:widowControl w:val="0"/>
              <w:ind w:left="-108" w:right="-108"/>
              <w:jc w:val="center"/>
              <w:rPr>
                <w:rFonts w:ascii="GHEA Grapalat" w:hAnsi="GHEA Grapalat"/>
                <w:sz w:val="16"/>
                <w:szCs w:val="16"/>
              </w:rPr>
            </w:pPr>
            <w:r w:rsidRPr="007F1850">
              <w:rPr>
                <w:rFonts w:ascii="GHEA Grapalat" w:hAnsi="GHEA Grapalat"/>
                <w:sz w:val="16"/>
                <w:szCs w:val="16"/>
              </w:rPr>
              <w:t>адрес</w:t>
            </w:r>
          </w:p>
        </w:tc>
        <w:tc>
          <w:tcPr>
            <w:tcW w:w="1158" w:type="dxa"/>
            <w:vAlign w:val="center"/>
          </w:tcPr>
          <w:p w14:paraId="5AD80079" w14:textId="77777777" w:rsidR="00071D1C" w:rsidRPr="007F1850" w:rsidRDefault="00071D1C" w:rsidP="00B46D58">
            <w:pPr>
              <w:widowControl w:val="0"/>
              <w:ind w:left="-46" w:right="-84"/>
              <w:jc w:val="center"/>
              <w:rPr>
                <w:rFonts w:ascii="GHEA Grapalat" w:hAnsi="GHEA Grapalat"/>
                <w:sz w:val="16"/>
                <w:szCs w:val="16"/>
              </w:rPr>
            </w:pPr>
            <w:r w:rsidRPr="007F1850">
              <w:rPr>
                <w:rFonts w:ascii="GHEA Grapalat" w:hAnsi="GHEA Grapalat"/>
                <w:sz w:val="16"/>
                <w:szCs w:val="16"/>
              </w:rPr>
              <w:t>подлежащее поставке количество товара</w:t>
            </w:r>
          </w:p>
        </w:tc>
        <w:tc>
          <w:tcPr>
            <w:tcW w:w="947" w:type="dxa"/>
            <w:vAlign w:val="center"/>
          </w:tcPr>
          <w:p w14:paraId="2B97162C" w14:textId="77777777" w:rsidR="00700C81" w:rsidRPr="007F1850" w:rsidRDefault="005646FC" w:rsidP="00B46D58">
            <w:pPr>
              <w:widowControl w:val="0"/>
              <w:ind w:left="-132" w:right="-129"/>
              <w:jc w:val="center"/>
              <w:rPr>
                <w:rFonts w:ascii="GHEA Grapalat" w:hAnsi="GHEA Grapalat"/>
                <w:sz w:val="16"/>
                <w:szCs w:val="16"/>
                <w:lang w:val="en-US"/>
              </w:rPr>
            </w:pPr>
            <w:r w:rsidRPr="007F1850">
              <w:rPr>
                <w:rFonts w:ascii="GHEA Grapalat" w:hAnsi="GHEA Grapalat"/>
                <w:sz w:val="16"/>
                <w:szCs w:val="16"/>
              </w:rPr>
              <w:t>с</w:t>
            </w:r>
            <w:r w:rsidR="00700C81" w:rsidRPr="007F1850">
              <w:rPr>
                <w:rFonts w:ascii="GHEA Grapalat" w:hAnsi="GHEA Grapalat"/>
                <w:sz w:val="16"/>
                <w:szCs w:val="16"/>
              </w:rPr>
              <w:t>рок</w:t>
            </w:r>
            <w:r w:rsidR="005A57B8" w:rsidRPr="007F1850">
              <w:rPr>
                <w:rStyle w:val="FootnoteReference"/>
                <w:rFonts w:ascii="GHEA Grapalat" w:hAnsi="GHEA Grapalat"/>
                <w:sz w:val="16"/>
                <w:szCs w:val="16"/>
              </w:rPr>
              <w:footnoteReference w:customMarkFollows="1" w:id="15"/>
              <w:t>***</w:t>
            </w:r>
          </w:p>
        </w:tc>
      </w:tr>
      <w:tr w:rsidR="008D7AE9" w:rsidRPr="007F1850" w14:paraId="1515BDC0" w14:textId="77777777" w:rsidTr="0019379F">
        <w:trPr>
          <w:trHeight w:val="246"/>
          <w:jc w:val="center"/>
        </w:trPr>
        <w:tc>
          <w:tcPr>
            <w:tcW w:w="1242" w:type="dxa"/>
            <w:vAlign w:val="center"/>
          </w:tcPr>
          <w:p w14:paraId="014B7590" w14:textId="4FB80CE1" w:rsidR="008D7AE9" w:rsidRPr="00F46FA3" w:rsidRDefault="008D7AE9" w:rsidP="008D7AE9">
            <w:pPr>
              <w:widowControl w:val="0"/>
              <w:jc w:val="center"/>
              <w:rPr>
                <w:rFonts w:ascii="GHEA Grapalat" w:hAnsi="GHEA Grapalat"/>
                <w:sz w:val="16"/>
                <w:szCs w:val="16"/>
                <w:lang w:val="en-US"/>
              </w:rPr>
            </w:pPr>
            <w:r w:rsidRPr="008A25C8">
              <w:rPr>
                <w:rFonts w:ascii="GHEA Grapalat" w:hAnsi="GHEA Grapalat" w:cs="Calibri Light"/>
                <w:color w:val="000000"/>
                <w:sz w:val="20"/>
                <w:szCs w:val="20"/>
              </w:rPr>
              <w:t>1</w:t>
            </w:r>
          </w:p>
        </w:tc>
        <w:tc>
          <w:tcPr>
            <w:tcW w:w="1372" w:type="dxa"/>
            <w:vAlign w:val="center"/>
          </w:tcPr>
          <w:p w14:paraId="46E9CDF5" w14:textId="52E821CE" w:rsidR="008D7AE9" w:rsidRPr="007F1850" w:rsidRDefault="008D7AE9" w:rsidP="008D7AE9">
            <w:pPr>
              <w:widowControl w:val="0"/>
              <w:jc w:val="center"/>
              <w:rPr>
                <w:rFonts w:ascii="GHEA Grapalat" w:hAnsi="GHEA Grapalat"/>
                <w:sz w:val="16"/>
                <w:szCs w:val="16"/>
              </w:rPr>
            </w:pPr>
            <w:r w:rsidRPr="00726CBC">
              <w:t>39292110</w:t>
            </w:r>
          </w:p>
        </w:tc>
        <w:tc>
          <w:tcPr>
            <w:tcW w:w="1080" w:type="dxa"/>
            <w:vAlign w:val="center"/>
          </w:tcPr>
          <w:p w14:paraId="128F1623" w14:textId="100E52FA" w:rsidR="008D7AE9" w:rsidRPr="00773B6C" w:rsidRDefault="008D7AE9" w:rsidP="008D7AE9">
            <w:pPr>
              <w:widowControl w:val="0"/>
              <w:jc w:val="center"/>
              <w:rPr>
                <w:rFonts w:ascii="GHEA Grapalat" w:hAnsi="GHEA Grapalat"/>
                <w:sz w:val="16"/>
                <w:szCs w:val="16"/>
                <w:lang w:val="en-US"/>
              </w:rPr>
            </w:pPr>
            <w:r w:rsidRPr="008D7AE9">
              <w:rPr>
                <w:rFonts w:ascii="GHEA Grapalat" w:hAnsi="GHEA Grapalat" w:cs="Calibri Light"/>
                <w:color w:val="000000"/>
                <w:sz w:val="20"/>
              </w:rPr>
              <w:t>доски</w:t>
            </w:r>
          </w:p>
        </w:tc>
        <w:tc>
          <w:tcPr>
            <w:tcW w:w="1080" w:type="dxa"/>
          </w:tcPr>
          <w:p w14:paraId="1650EB66" w14:textId="77777777" w:rsidR="008D7AE9" w:rsidRPr="007F1850" w:rsidRDefault="008D7AE9" w:rsidP="008D7AE9">
            <w:pPr>
              <w:widowControl w:val="0"/>
              <w:jc w:val="center"/>
              <w:rPr>
                <w:rFonts w:ascii="GHEA Grapalat" w:hAnsi="GHEA Grapalat"/>
                <w:sz w:val="16"/>
                <w:szCs w:val="16"/>
              </w:rPr>
            </w:pPr>
          </w:p>
        </w:tc>
        <w:tc>
          <w:tcPr>
            <w:tcW w:w="5220" w:type="dxa"/>
          </w:tcPr>
          <w:p w14:paraId="02D4195B"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86” Интерактивный жидкокристаллический дисплей / 86” Interactive LCD Display</w:t>
            </w:r>
          </w:p>
          <w:p w14:paraId="1DDD6D2F"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Особые возможности / Special Features:</w:t>
            </w:r>
          </w:p>
          <w:p w14:paraId="52B27599"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Android 14 OS и сертификация Google EDLA (сертификация обеспечивает совместимость и оптимальную работу со всеми приложениями и сервисами Google (Google Workspace). Пользователи могут работать совместно в реальном времени, редактировать документы и легко обмениваться идеями);</w:t>
            </w:r>
          </w:p>
          <w:p w14:paraId="2356510A"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lastRenderedPageBreak/>
              <w:t>Встроенное программное обеспечение Google / Embedded Google Apps;</w:t>
            </w:r>
          </w:p>
          <w:p w14:paraId="416FBA09"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Доступ к Google Play Store и Google Cloud Services непосредственно с экрана. Использование таких приложений, как Google Drive, Docs, Slides, Chrome, Gmail, Maps и др.;</w:t>
            </w:r>
          </w:p>
          <w:p w14:paraId="7640B718"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Собственный магазин приложений для загрузки образовательных, бизнес-, игровых и других приложений;</w:t>
            </w:r>
          </w:p>
          <w:p w14:paraId="2BBD0D07"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Встроенное программное обеспечение со всеми необходимыми приложениями для планирования встреч, управления электронной почтой, открытия, сохранения и работы с документами в облаке:</w:t>
            </w:r>
            <w:r w:rsidRPr="001E264E">
              <w:rPr>
                <w:rFonts w:ascii="GHEA Grapalat" w:hAnsi="GHEA Grapalat"/>
                <w:b/>
                <w:bCs/>
                <w:sz w:val="16"/>
                <w:szCs w:val="16"/>
                <w:lang w:val="en-US"/>
              </w:rPr>
              <w:br/>
              <w:t>Office Viewer (Word, Excel, PPT, PDF), File Commander, E-mail, Business Calendar, Calculator;</w:t>
            </w:r>
          </w:p>
          <w:p w14:paraId="0EA9A262"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Собственные инструменты для обучения / Classroom Tools;</w:t>
            </w:r>
          </w:p>
          <w:p w14:paraId="1CC73F1A"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Функция “Интерактивная доска” – 3 независимых рабочих поля для одновременной работы 3 пользователей;</w:t>
            </w:r>
          </w:p>
          <w:p w14:paraId="22CC9673"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Белая доска с функциями искусственного интеллекта (AI):</w:t>
            </w:r>
            <w:r w:rsidRPr="001E264E">
              <w:rPr>
                <w:rFonts w:ascii="GHEA Grapalat" w:hAnsi="GHEA Grapalat"/>
                <w:b/>
                <w:bCs/>
                <w:sz w:val="16"/>
                <w:szCs w:val="16"/>
                <w:lang w:val="en-US"/>
              </w:rPr>
              <w:br/>
              <w:t>перефразирование (с помощью инструмента описания), генерация вопросов, создание концептуальных карт, рекомендации изображений и видео, специальные шаблоны (математика, физика, химия, география, биология, валюта и др.), полностью интегрированный научный калькулятор и STEM-уроки;</w:t>
            </w:r>
          </w:p>
          <w:p w14:paraId="1DB470A1"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USB Viewer – проведение презентаций без компьютера, отображение файлов напрямую с USB-накопителя;</w:t>
            </w:r>
          </w:p>
          <w:p w14:paraId="2E518278"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Cast+ – комплексное решение для упрощённого обмена и трансляции экрана:</w:t>
            </w:r>
            <w:r w:rsidRPr="001E264E">
              <w:rPr>
                <w:rFonts w:ascii="GHEA Grapalat" w:hAnsi="GHEA Grapalat"/>
                <w:b/>
                <w:bCs/>
                <w:sz w:val="16"/>
                <w:szCs w:val="16"/>
                <w:lang w:val="en-US"/>
              </w:rPr>
              <w:br/>
              <w:t>до 9 одновременных беспроводных трансляций из любой сети одним нажатием, Touchback, Group Display, Mirror Control, совместимость с Click2Cast dongle. Возможность делиться видео, ссылками и файлами с любого устройства;</w:t>
            </w:r>
          </w:p>
          <w:p w14:paraId="0806EEFE"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BYOD (Bring Your Own Device) – отображение и совместное использование экранов личных устройств;</w:t>
            </w:r>
          </w:p>
          <w:p w14:paraId="0D0B3EFF"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Беспроводная трансляция контента с личного устройства и приглашение до 200 участников для подключения со своих устройств;</w:t>
            </w:r>
          </w:p>
          <w:p w14:paraId="037C8360"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 xml:space="preserve">Интеллектуальное распознавание касаний – интуитивный процесс письма: письмо тонким </w:t>
            </w:r>
            <w:r w:rsidRPr="001E264E">
              <w:rPr>
                <w:rFonts w:ascii="GHEA Grapalat" w:hAnsi="GHEA Grapalat"/>
                <w:b/>
                <w:bCs/>
                <w:sz w:val="16"/>
                <w:szCs w:val="16"/>
                <w:lang w:val="en-US"/>
              </w:rPr>
              <w:lastRenderedPageBreak/>
              <w:t>стилусом, стирание ладонью;</w:t>
            </w:r>
          </w:p>
          <w:p w14:paraId="5AC898F8"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Централизованное управление дисплеями (Newline Display Management+) – установка приложений, настройка параметров, цифровые объявления и трансляция сообщений на все дисплеи;</w:t>
            </w:r>
          </w:p>
          <w:p w14:paraId="5CA14A8B"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Датчик освещённости / Ambient Light Sensor;</w:t>
            </w:r>
          </w:p>
          <w:p w14:paraId="32B59847"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Сетевое управление и включение по сети / LAN control &amp; Wake on LAN;</w:t>
            </w:r>
          </w:p>
          <w:p w14:paraId="7B9FB734"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Режим администратора и мультипользовательские профили (6 и более);</w:t>
            </w:r>
          </w:p>
          <w:p w14:paraId="394436CF"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Удобный и интуитивный интерфейс, как у мобильного телефона или планшета;</w:t>
            </w:r>
          </w:p>
          <w:p w14:paraId="08F772DA"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Интеллектуальная термозащита – автоматическое отключение при перегреве;</w:t>
            </w:r>
          </w:p>
          <w:p w14:paraId="17FDCBE5"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Возможность аннотаций поверх любого источника изображения;</w:t>
            </w:r>
          </w:p>
          <w:p w14:paraId="7E83DA97"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Беспроводное обновление ПО (OTA) – пожизненная поддержка Android PC;</w:t>
            </w:r>
          </w:p>
          <w:p w14:paraId="2365E139" w14:textId="77777777" w:rsidR="001E264E" w:rsidRPr="001E264E" w:rsidRDefault="001E264E" w:rsidP="001E264E">
            <w:pPr>
              <w:widowControl w:val="0"/>
              <w:numPr>
                <w:ilvl w:val="0"/>
                <w:numId w:val="52"/>
              </w:numPr>
              <w:jc w:val="center"/>
              <w:rPr>
                <w:rFonts w:ascii="GHEA Grapalat" w:hAnsi="GHEA Grapalat"/>
                <w:b/>
                <w:bCs/>
                <w:sz w:val="16"/>
                <w:szCs w:val="16"/>
                <w:lang w:val="en-US"/>
              </w:rPr>
            </w:pPr>
            <w:r w:rsidRPr="001E264E">
              <w:rPr>
                <w:rFonts w:ascii="GHEA Grapalat" w:hAnsi="GHEA Grapalat"/>
                <w:b/>
                <w:bCs/>
                <w:sz w:val="16"/>
                <w:szCs w:val="16"/>
                <w:lang w:val="en-US"/>
              </w:rPr>
              <w:t>Опциональный OPS-компьютер со встроенной Windows 11 и MS Office 2019.</w:t>
            </w:r>
          </w:p>
          <w:p w14:paraId="167DFFAE"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pict w14:anchorId="3C2644C8">
                <v:rect id="_x0000_i1091" style="width:0;height:1.5pt" o:hralign="center" o:hrstd="t" o:hr="t" fillcolor="#a0a0a0" stroked="f"/>
              </w:pict>
            </w:r>
          </w:p>
          <w:p w14:paraId="7AC683FC"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Характеристики экрана / TFT LCD Panel:</w:t>
            </w:r>
          </w:p>
          <w:p w14:paraId="2CC24938"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Диагональ: 86” (218,4 см)</w:t>
            </w:r>
          </w:p>
          <w:p w14:paraId="347FA7C3"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Активная область: 1 895 × 1 066 мм</w:t>
            </w:r>
          </w:p>
          <w:p w14:paraId="2053A315"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Тип подсветки: Direct LED (широкий цветовой охват + защита от синего света)</w:t>
            </w:r>
          </w:p>
          <w:p w14:paraId="43A41BCB"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Поверхность: антибликовое, закалённое, антиотпечатковое и антимикробное стекло (4 мм)</w:t>
            </w:r>
          </w:p>
          <w:p w14:paraId="09CB194F"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Твёрдость поверхности: 7H (по шкале Мооса)</w:t>
            </w:r>
          </w:p>
          <w:p w14:paraId="4F96A804"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Твёрдость карандаша: 9H</w:t>
            </w:r>
          </w:p>
          <w:p w14:paraId="61B883C2"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Сертифицированная технология Zero Bonding</w:t>
            </w:r>
          </w:p>
          <w:p w14:paraId="7EA38F4D"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Разрешение: 4K Ultra HD (3840 × 2160, 60 Гц)</w:t>
            </w:r>
          </w:p>
          <w:p w14:paraId="63BD7767"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Соотношение сторон: 16:9</w:t>
            </w:r>
          </w:p>
          <w:p w14:paraId="769AA320"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Яркость: 450 кд/м²</w:t>
            </w:r>
          </w:p>
          <w:p w14:paraId="2570F45E"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Контрастность: 5 000:1</w:t>
            </w:r>
          </w:p>
          <w:p w14:paraId="795B89CB"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Цвета дисплея: 1,07 млрд</w:t>
            </w:r>
          </w:p>
          <w:p w14:paraId="47C2342C"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Время отклика: 5 мс</w:t>
            </w:r>
          </w:p>
          <w:p w14:paraId="0058468B"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Угол обзора (Г/В): 178°</w:t>
            </w:r>
          </w:p>
          <w:p w14:paraId="5596EBB5" w14:textId="77777777" w:rsidR="001E264E" w:rsidRPr="001E264E" w:rsidRDefault="001E264E" w:rsidP="001E264E">
            <w:pPr>
              <w:widowControl w:val="0"/>
              <w:numPr>
                <w:ilvl w:val="0"/>
                <w:numId w:val="53"/>
              </w:numPr>
              <w:jc w:val="center"/>
              <w:rPr>
                <w:rFonts w:ascii="GHEA Grapalat" w:hAnsi="GHEA Grapalat"/>
                <w:b/>
                <w:bCs/>
                <w:sz w:val="16"/>
                <w:szCs w:val="16"/>
                <w:lang w:val="en-US"/>
              </w:rPr>
            </w:pPr>
            <w:r w:rsidRPr="001E264E">
              <w:rPr>
                <w:rFonts w:ascii="GHEA Grapalat" w:hAnsi="GHEA Grapalat"/>
                <w:b/>
                <w:bCs/>
                <w:sz w:val="16"/>
                <w:szCs w:val="16"/>
                <w:lang w:val="en-US"/>
              </w:rPr>
              <w:t>Срок службы: не менее 50 000 часов</w:t>
            </w:r>
          </w:p>
          <w:p w14:paraId="19DD54DA"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pict w14:anchorId="23298F7D">
                <v:rect id="_x0000_i1092" style="width:0;height:1.5pt" o:hralign="center" o:hrstd="t" o:hr="t" fillcolor="#a0a0a0" stroked="f"/>
              </w:pict>
            </w:r>
          </w:p>
          <w:p w14:paraId="5B0CE5BE"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Интерактивная система / Touch System:</w:t>
            </w:r>
          </w:p>
          <w:p w14:paraId="18D68CDB"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50 одновременных касаний (Windows OS)</w:t>
            </w:r>
          </w:p>
          <w:p w14:paraId="79E6776F"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20 одновременных касаний (Android / macOS / Linux)</w:t>
            </w:r>
          </w:p>
          <w:p w14:paraId="1980E147"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lastRenderedPageBreak/>
              <w:t>IR Stellar Touch Technology</w:t>
            </w:r>
          </w:p>
          <w:p w14:paraId="004F0F54" w14:textId="77777777" w:rsidR="001E264E" w:rsidRPr="001E264E" w:rsidRDefault="001E264E" w:rsidP="001E264E">
            <w:pPr>
              <w:widowControl w:val="0"/>
              <w:numPr>
                <w:ilvl w:val="0"/>
                <w:numId w:val="54"/>
              </w:numPr>
              <w:jc w:val="center"/>
              <w:rPr>
                <w:rFonts w:ascii="GHEA Grapalat" w:hAnsi="GHEA Grapalat"/>
                <w:b/>
                <w:bCs/>
                <w:sz w:val="16"/>
                <w:szCs w:val="16"/>
              </w:rPr>
            </w:pPr>
            <w:r w:rsidRPr="001E264E">
              <w:rPr>
                <w:rFonts w:ascii="GHEA Grapalat" w:hAnsi="GHEA Grapalat"/>
                <w:b/>
                <w:bCs/>
                <w:sz w:val="16"/>
                <w:szCs w:val="16"/>
              </w:rPr>
              <w:t>Инструменты письма: пассивный стилус, пальцы, кулак и другие непрозрачные объекты</w:t>
            </w:r>
          </w:p>
          <w:p w14:paraId="740BB545"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В комплекте: 2 стилуса</w:t>
            </w:r>
          </w:p>
          <w:p w14:paraId="00361B46" w14:textId="77777777" w:rsidR="001E264E" w:rsidRPr="001E264E" w:rsidRDefault="001E264E" w:rsidP="001E264E">
            <w:pPr>
              <w:widowControl w:val="0"/>
              <w:numPr>
                <w:ilvl w:val="0"/>
                <w:numId w:val="54"/>
              </w:numPr>
              <w:jc w:val="center"/>
              <w:rPr>
                <w:rFonts w:ascii="GHEA Grapalat" w:hAnsi="GHEA Grapalat"/>
                <w:b/>
                <w:bCs/>
                <w:sz w:val="16"/>
                <w:szCs w:val="16"/>
              </w:rPr>
            </w:pPr>
            <w:r w:rsidRPr="001E264E">
              <w:rPr>
                <w:rFonts w:ascii="GHEA Grapalat" w:hAnsi="GHEA Grapalat"/>
                <w:b/>
                <w:bCs/>
                <w:sz w:val="16"/>
                <w:szCs w:val="16"/>
              </w:rPr>
              <w:t>Распознавание объектов (палец, стилус, ладонь)</w:t>
            </w:r>
          </w:p>
          <w:p w14:paraId="36C0EA07" w14:textId="77777777" w:rsidR="001E264E" w:rsidRPr="001E264E" w:rsidRDefault="001E264E" w:rsidP="001E264E">
            <w:pPr>
              <w:widowControl w:val="0"/>
              <w:numPr>
                <w:ilvl w:val="0"/>
                <w:numId w:val="54"/>
              </w:numPr>
              <w:jc w:val="center"/>
              <w:rPr>
                <w:rFonts w:ascii="GHEA Grapalat" w:hAnsi="GHEA Grapalat"/>
                <w:b/>
                <w:bCs/>
                <w:sz w:val="16"/>
                <w:szCs w:val="16"/>
              </w:rPr>
            </w:pPr>
            <w:r w:rsidRPr="001E264E">
              <w:rPr>
                <w:rFonts w:ascii="GHEA Grapalat" w:hAnsi="GHEA Grapalat"/>
                <w:b/>
                <w:bCs/>
                <w:sz w:val="16"/>
                <w:szCs w:val="16"/>
              </w:rPr>
              <w:t>Реальное подавление касаний ладонью (</w:t>
            </w:r>
            <w:r w:rsidRPr="001E264E">
              <w:rPr>
                <w:rFonts w:ascii="GHEA Grapalat" w:hAnsi="GHEA Grapalat"/>
                <w:b/>
                <w:bCs/>
                <w:sz w:val="16"/>
                <w:szCs w:val="16"/>
                <w:lang w:val="en-US"/>
              </w:rPr>
              <w:t>Palm</w:t>
            </w:r>
            <w:r w:rsidRPr="001E264E">
              <w:rPr>
                <w:rFonts w:ascii="GHEA Grapalat" w:hAnsi="GHEA Grapalat"/>
                <w:b/>
                <w:bCs/>
                <w:sz w:val="16"/>
                <w:szCs w:val="16"/>
              </w:rPr>
              <w:t xml:space="preserve"> </w:t>
            </w:r>
            <w:r w:rsidRPr="001E264E">
              <w:rPr>
                <w:rFonts w:ascii="GHEA Grapalat" w:hAnsi="GHEA Grapalat"/>
                <w:b/>
                <w:bCs/>
                <w:sz w:val="16"/>
                <w:szCs w:val="16"/>
                <w:lang w:val="en-US"/>
              </w:rPr>
              <w:t>Rejection</w:t>
            </w:r>
            <w:r w:rsidRPr="001E264E">
              <w:rPr>
                <w:rFonts w:ascii="GHEA Grapalat" w:hAnsi="GHEA Grapalat"/>
                <w:b/>
                <w:bCs/>
                <w:sz w:val="16"/>
                <w:szCs w:val="16"/>
              </w:rPr>
              <w:t>)</w:t>
            </w:r>
          </w:p>
          <w:p w14:paraId="21DEDEB8"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Время отклика касания: ≤ 2 мс</w:t>
            </w:r>
          </w:p>
          <w:p w14:paraId="7E130857"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Разрешение касания: 32 768 × 32 768</w:t>
            </w:r>
          </w:p>
          <w:p w14:paraId="3B33E718"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Точность касания: ±0,5 мм</w:t>
            </w:r>
          </w:p>
          <w:p w14:paraId="5135565D"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Прозрачность: &gt;88%, дымка: 2–5%</w:t>
            </w:r>
          </w:p>
          <w:p w14:paraId="063F150A" w14:textId="77777777" w:rsidR="001E264E" w:rsidRPr="001E264E" w:rsidRDefault="001E264E" w:rsidP="001E264E">
            <w:pPr>
              <w:widowControl w:val="0"/>
              <w:numPr>
                <w:ilvl w:val="0"/>
                <w:numId w:val="54"/>
              </w:numPr>
              <w:jc w:val="center"/>
              <w:rPr>
                <w:rFonts w:ascii="GHEA Grapalat" w:hAnsi="GHEA Grapalat"/>
                <w:b/>
                <w:bCs/>
                <w:sz w:val="16"/>
                <w:szCs w:val="16"/>
                <w:lang w:val="en-US"/>
              </w:rPr>
            </w:pPr>
            <w:r w:rsidRPr="001E264E">
              <w:rPr>
                <w:rFonts w:ascii="GHEA Grapalat" w:hAnsi="GHEA Grapalat"/>
                <w:b/>
                <w:bCs/>
                <w:sz w:val="16"/>
                <w:szCs w:val="16"/>
                <w:lang w:val="en-US"/>
              </w:rPr>
              <w:t>Поддержка HID</w:t>
            </w:r>
          </w:p>
          <w:p w14:paraId="3D16DFA6" w14:textId="77777777" w:rsidR="001E264E" w:rsidRPr="001E264E" w:rsidRDefault="001E264E" w:rsidP="001E264E">
            <w:pPr>
              <w:widowControl w:val="0"/>
              <w:numPr>
                <w:ilvl w:val="0"/>
                <w:numId w:val="54"/>
              </w:numPr>
              <w:jc w:val="center"/>
              <w:rPr>
                <w:rFonts w:ascii="GHEA Grapalat" w:hAnsi="GHEA Grapalat"/>
                <w:b/>
                <w:bCs/>
                <w:sz w:val="16"/>
                <w:szCs w:val="16"/>
              </w:rPr>
            </w:pPr>
            <w:r w:rsidRPr="001E264E">
              <w:rPr>
                <w:rFonts w:ascii="GHEA Grapalat" w:hAnsi="GHEA Grapalat"/>
                <w:b/>
                <w:bCs/>
                <w:sz w:val="16"/>
                <w:szCs w:val="16"/>
              </w:rPr>
              <w:t xml:space="preserve">Интерфейс: </w:t>
            </w:r>
            <w:r w:rsidRPr="001E264E">
              <w:rPr>
                <w:rFonts w:ascii="GHEA Grapalat" w:hAnsi="GHEA Grapalat"/>
                <w:b/>
                <w:bCs/>
                <w:sz w:val="16"/>
                <w:szCs w:val="16"/>
                <w:lang w:val="en-US"/>
              </w:rPr>
              <w:t>USB</w:t>
            </w:r>
            <w:r w:rsidRPr="001E264E">
              <w:rPr>
                <w:rFonts w:ascii="GHEA Grapalat" w:hAnsi="GHEA Grapalat"/>
                <w:b/>
                <w:bCs/>
                <w:sz w:val="16"/>
                <w:szCs w:val="16"/>
              </w:rPr>
              <w:t>-</w:t>
            </w:r>
            <w:r w:rsidRPr="001E264E">
              <w:rPr>
                <w:rFonts w:ascii="GHEA Grapalat" w:hAnsi="GHEA Grapalat"/>
                <w:b/>
                <w:bCs/>
                <w:sz w:val="16"/>
                <w:szCs w:val="16"/>
                <w:lang w:val="en-US"/>
              </w:rPr>
              <w:t>B</w:t>
            </w:r>
            <w:r w:rsidRPr="001E264E">
              <w:rPr>
                <w:rFonts w:ascii="GHEA Grapalat" w:hAnsi="GHEA Grapalat"/>
                <w:b/>
                <w:bCs/>
                <w:sz w:val="16"/>
                <w:szCs w:val="16"/>
              </w:rPr>
              <w:t xml:space="preserve"> (для касания)</w:t>
            </w:r>
          </w:p>
          <w:p w14:paraId="318EB3EE"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pict w14:anchorId="0C72784B">
                <v:rect id="_x0000_i1093" style="width:0;height:1.5pt" o:hralign="center" o:hrstd="t" o:hr="t" fillcolor="#a0a0a0" stroked="f"/>
              </w:pict>
            </w:r>
          </w:p>
          <w:p w14:paraId="4A997605" w14:textId="77777777" w:rsidR="001E264E" w:rsidRPr="001E264E" w:rsidRDefault="001E264E" w:rsidP="001E264E">
            <w:pPr>
              <w:widowControl w:val="0"/>
              <w:jc w:val="center"/>
              <w:rPr>
                <w:rFonts w:ascii="GHEA Grapalat" w:hAnsi="GHEA Grapalat"/>
                <w:b/>
                <w:bCs/>
                <w:sz w:val="16"/>
                <w:szCs w:val="16"/>
              </w:rPr>
            </w:pPr>
            <w:r w:rsidRPr="001E264E">
              <w:rPr>
                <w:rFonts w:ascii="GHEA Grapalat" w:hAnsi="GHEA Grapalat"/>
                <w:b/>
                <w:bCs/>
                <w:sz w:val="16"/>
                <w:szCs w:val="16"/>
              </w:rPr>
              <w:t xml:space="preserve">Встроенный </w:t>
            </w:r>
            <w:r w:rsidRPr="001E264E">
              <w:rPr>
                <w:rFonts w:ascii="GHEA Grapalat" w:hAnsi="GHEA Grapalat"/>
                <w:b/>
                <w:bCs/>
                <w:sz w:val="16"/>
                <w:szCs w:val="16"/>
                <w:lang w:val="en-US"/>
              </w:rPr>
              <w:t>Android</w:t>
            </w:r>
            <w:r w:rsidRPr="001E264E">
              <w:rPr>
                <w:rFonts w:ascii="GHEA Grapalat" w:hAnsi="GHEA Grapalat"/>
                <w:b/>
                <w:bCs/>
                <w:sz w:val="16"/>
                <w:szCs w:val="16"/>
              </w:rPr>
              <w:t>-компьютер (</w:t>
            </w:r>
            <w:r w:rsidRPr="001E264E">
              <w:rPr>
                <w:rFonts w:ascii="GHEA Grapalat" w:hAnsi="GHEA Grapalat"/>
                <w:b/>
                <w:bCs/>
                <w:sz w:val="16"/>
                <w:szCs w:val="16"/>
                <w:lang w:val="en-US"/>
              </w:rPr>
              <w:t>Android</w:t>
            </w:r>
            <w:r w:rsidRPr="001E264E">
              <w:rPr>
                <w:rFonts w:ascii="GHEA Grapalat" w:hAnsi="GHEA Grapalat"/>
                <w:b/>
                <w:bCs/>
                <w:sz w:val="16"/>
                <w:szCs w:val="16"/>
              </w:rPr>
              <w:t xml:space="preserve"> 14 </w:t>
            </w:r>
            <w:r w:rsidRPr="001E264E">
              <w:rPr>
                <w:rFonts w:ascii="GHEA Grapalat" w:hAnsi="GHEA Grapalat"/>
                <w:b/>
                <w:bCs/>
                <w:sz w:val="16"/>
                <w:szCs w:val="16"/>
                <w:lang w:val="en-US"/>
              </w:rPr>
              <w:t>OS</w:t>
            </w:r>
            <w:r w:rsidRPr="001E264E">
              <w:rPr>
                <w:rFonts w:ascii="GHEA Grapalat" w:hAnsi="GHEA Grapalat"/>
                <w:b/>
                <w:bCs/>
                <w:sz w:val="16"/>
                <w:szCs w:val="16"/>
              </w:rPr>
              <w:t>):</w:t>
            </w:r>
          </w:p>
          <w:p w14:paraId="7C517F5F" w14:textId="77777777" w:rsidR="001E264E" w:rsidRPr="001E264E" w:rsidRDefault="001E264E" w:rsidP="001E264E">
            <w:pPr>
              <w:widowControl w:val="0"/>
              <w:numPr>
                <w:ilvl w:val="0"/>
                <w:numId w:val="55"/>
              </w:numPr>
              <w:jc w:val="center"/>
              <w:rPr>
                <w:rFonts w:ascii="GHEA Grapalat" w:hAnsi="GHEA Grapalat"/>
                <w:b/>
                <w:bCs/>
                <w:sz w:val="16"/>
                <w:szCs w:val="16"/>
                <w:lang w:val="en-US"/>
              </w:rPr>
            </w:pPr>
            <w:r w:rsidRPr="001E264E">
              <w:rPr>
                <w:rFonts w:ascii="GHEA Grapalat" w:hAnsi="GHEA Grapalat"/>
                <w:b/>
                <w:bCs/>
                <w:sz w:val="16"/>
                <w:szCs w:val="16"/>
                <w:lang w:val="en-US"/>
              </w:rPr>
              <w:t>Чипсет: Amlogic A311D2</w:t>
            </w:r>
          </w:p>
          <w:p w14:paraId="5D904C62" w14:textId="77777777" w:rsidR="001E264E" w:rsidRPr="001E264E" w:rsidRDefault="001E264E" w:rsidP="001E264E">
            <w:pPr>
              <w:widowControl w:val="0"/>
              <w:numPr>
                <w:ilvl w:val="0"/>
                <w:numId w:val="55"/>
              </w:numPr>
              <w:jc w:val="center"/>
              <w:rPr>
                <w:rFonts w:ascii="GHEA Grapalat" w:hAnsi="GHEA Grapalat"/>
                <w:b/>
                <w:bCs/>
                <w:sz w:val="16"/>
                <w:szCs w:val="16"/>
                <w:lang w:val="en-US"/>
              </w:rPr>
            </w:pPr>
            <w:r w:rsidRPr="001E264E">
              <w:rPr>
                <w:rFonts w:ascii="GHEA Grapalat" w:hAnsi="GHEA Grapalat"/>
                <w:b/>
                <w:bCs/>
                <w:sz w:val="16"/>
                <w:szCs w:val="16"/>
                <w:lang w:val="en-US"/>
              </w:rPr>
              <w:t>CPU: 8-ядерный</w:t>
            </w:r>
            <w:r w:rsidRPr="001E264E">
              <w:rPr>
                <w:rFonts w:ascii="GHEA Grapalat" w:hAnsi="GHEA Grapalat"/>
                <w:b/>
                <w:bCs/>
                <w:sz w:val="16"/>
                <w:szCs w:val="16"/>
                <w:lang w:val="en-US"/>
              </w:rPr>
              <w:br/>
              <w:t>4 × Cortex-A73 (2,2 ГГц) + 4 × Cortex-A53 (2,0 ГГц)</w:t>
            </w:r>
          </w:p>
          <w:p w14:paraId="03CF2299" w14:textId="77777777" w:rsidR="001E264E" w:rsidRPr="001E264E" w:rsidRDefault="001E264E" w:rsidP="001E264E">
            <w:pPr>
              <w:widowControl w:val="0"/>
              <w:numPr>
                <w:ilvl w:val="0"/>
                <w:numId w:val="55"/>
              </w:numPr>
              <w:jc w:val="center"/>
              <w:rPr>
                <w:rFonts w:ascii="GHEA Grapalat" w:hAnsi="GHEA Grapalat"/>
                <w:b/>
                <w:bCs/>
                <w:sz w:val="16"/>
                <w:szCs w:val="16"/>
                <w:lang w:val="en-US"/>
              </w:rPr>
            </w:pPr>
            <w:r w:rsidRPr="001E264E">
              <w:rPr>
                <w:rFonts w:ascii="GHEA Grapalat" w:hAnsi="GHEA Grapalat"/>
                <w:b/>
                <w:bCs/>
                <w:sz w:val="16"/>
                <w:szCs w:val="16"/>
                <w:lang w:val="en-US"/>
              </w:rPr>
              <w:t>GPU: Mali-G52 MC4</w:t>
            </w:r>
          </w:p>
          <w:p w14:paraId="3C6EF6A3" w14:textId="77777777" w:rsidR="001E264E" w:rsidRPr="001E264E" w:rsidRDefault="001E264E" w:rsidP="001E264E">
            <w:pPr>
              <w:widowControl w:val="0"/>
              <w:numPr>
                <w:ilvl w:val="0"/>
                <w:numId w:val="55"/>
              </w:numPr>
              <w:jc w:val="center"/>
              <w:rPr>
                <w:rFonts w:ascii="GHEA Grapalat" w:hAnsi="GHEA Grapalat"/>
                <w:b/>
                <w:bCs/>
                <w:sz w:val="16"/>
                <w:szCs w:val="16"/>
                <w:lang w:val="en-US"/>
              </w:rPr>
            </w:pPr>
            <w:r w:rsidRPr="001E264E">
              <w:rPr>
                <w:rFonts w:ascii="GHEA Grapalat" w:hAnsi="GHEA Grapalat"/>
                <w:b/>
                <w:bCs/>
                <w:sz w:val="16"/>
                <w:szCs w:val="16"/>
                <w:lang w:val="en-US"/>
              </w:rPr>
              <w:t>ОЗУ: 8 ГБ DDR4</w:t>
            </w:r>
          </w:p>
          <w:p w14:paraId="07F8A7C1" w14:textId="77777777" w:rsidR="001E264E" w:rsidRPr="001E264E" w:rsidRDefault="001E264E" w:rsidP="001E264E">
            <w:pPr>
              <w:widowControl w:val="0"/>
              <w:numPr>
                <w:ilvl w:val="0"/>
                <w:numId w:val="55"/>
              </w:numPr>
              <w:jc w:val="center"/>
              <w:rPr>
                <w:rFonts w:ascii="GHEA Grapalat" w:hAnsi="GHEA Grapalat"/>
                <w:b/>
                <w:bCs/>
                <w:sz w:val="16"/>
                <w:szCs w:val="16"/>
              </w:rPr>
            </w:pPr>
            <w:r w:rsidRPr="001E264E">
              <w:rPr>
                <w:rFonts w:ascii="GHEA Grapalat" w:hAnsi="GHEA Grapalat"/>
                <w:b/>
                <w:bCs/>
                <w:sz w:val="16"/>
                <w:szCs w:val="16"/>
              </w:rPr>
              <w:t>Память: 128 ГБ (с возможностью расширения)</w:t>
            </w:r>
          </w:p>
          <w:p w14:paraId="6948571A" w14:textId="77777777" w:rsidR="001E264E" w:rsidRPr="001E264E" w:rsidRDefault="001E264E" w:rsidP="001E264E">
            <w:pPr>
              <w:widowControl w:val="0"/>
              <w:numPr>
                <w:ilvl w:val="0"/>
                <w:numId w:val="55"/>
              </w:numPr>
              <w:jc w:val="center"/>
              <w:rPr>
                <w:rFonts w:ascii="GHEA Grapalat" w:hAnsi="GHEA Grapalat"/>
                <w:b/>
                <w:bCs/>
                <w:sz w:val="16"/>
                <w:szCs w:val="16"/>
                <w:lang w:val="en-US"/>
              </w:rPr>
            </w:pPr>
            <w:r w:rsidRPr="001E264E">
              <w:rPr>
                <w:rFonts w:ascii="GHEA Grapalat" w:hAnsi="GHEA Grapalat"/>
                <w:b/>
                <w:bCs/>
                <w:sz w:val="16"/>
                <w:szCs w:val="16"/>
                <w:lang w:val="en-US"/>
              </w:rPr>
              <w:t>Интерфейс: 4K UI</w:t>
            </w:r>
          </w:p>
          <w:p w14:paraId="17425EEF"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pict w14:anchorId="1E7D8C78">
                <v:rect id="_x0000_i1094" style="width:0;height:1.5pt" o:hralign="center" o:hrstd="t" o:hr="t" fillcolor="#a0a0a0" stroked="f"/>
              </w:pict>
            </w:r>
          </w:p>
          <w:p w14:paraId="6840AC2C"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Поддержка мультимедиа форматов:</w:t>
            </w:r>
          </w:p>
          <w:p w14:paraId="1419FA6A"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Изображения: JPG, JPEG, BMP, PNG</w:t>
            </w:r>
            <w:r w:rsidRPr="001E264E">
              <w:rPr>
                <w:rFonts w:ascii="GHEA Grapalat" w:hAnsi="GHEA Grapalat"/>
                <w:b/>
                <w:bCs/>
                <w:sz w:val="16"/>
                <w:szCs w:val="16"/>
                <w:lang w:val="en-US"/>
              </w:rPr>
              <w:br/>
              <w:t>Видео: MPEG1/2/4, H.263, H.264, MVC, AVS/AVS+, WMV3, VC1, MJPEG, VP8, VP9, RV30/40</w:t>
            </w:r>
            <w:r w:rsidRPr="001E264E">
              <w:rPr>
                <w:rFonts w:ascii="GHEA Grapalat" w:hAnsi="GHEA Grapalat"/>
                <w:b/>
                <w:bCs/>
                <w:sz w:val="16"/>
                <w:szCs w:val="16"/>
                <w:lang w:val="en-US"/>
              </w:rPr>
              <w:br/>
              <w:t>Аудио: MPEG1/2 Layer1/2/3, EAC3, AAC-LC, HE-AAC, VORBIS, LPCM, ADPCM, G711, FLAC и др.</w:t>
            </w:r>
          </w:p>
          <w:p w14:paraId="43A87399"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pict w14:anchorId="5182AC69">
                <v:rect id="_x0000_i1095" style="width:0;height:1.5pt" o:hralign="center" o:hrstd="t" o:hr="t" fillcolor="#a0a0a0" stroked="f"/>
              </w:pict>
            </w:r>
          </w:p>
          <w:p w14:paraId="30678C2D" w14:textId="77777777" w:rsidR="001E264E" w:rsidRPr="001E264E" w:rsidRDefault="001E264E" w:rsidP="001E264E">
            <w:pPr>
              <w:widowControl w:val="0"/>
              <w:jc w:val="center"/>
              <w:rPr>
                <w:rFonts w:ascii="GHEA Grapalat" w:hAnsi="GHEA Grapalat"/>
                <w:b/>
                <w:bCs/>
                <w:sz w:val="16"/>
                <w:szCs w:val="16"/>
              </w:rPr>
            </w:pPr>
            <w:r w:rsidRPr="001E264E">
              <w:rPr>
                <w:rFonts w:ascii="GHEA Grapalat" w:hAnsi="GHEA Grapalat"/>
                <w:b/>
                <w:bCs/>
                <w:sz w:val="16"/>
                <w:szCs w:val="16"/>
              </w:rPr>
              <w:t xml:space="preserve">Входы / Выходы / </w:t>
            </w:r>
            <w:r w:rsidRPr="001E264E">
              <w:rPr>
                <w:rFonts w:ascii="GHEA Grapalat" w:hAnsi="GHEA Grapalat"/>
                <w:b/>
                <w:bCs/>
                <w:sz w:val="16"/>
                <w:szCs w:val="16"/>
                <w:lang w:val="en-US"/>
              </w:rPr>
              <w:t>Interfaces</w:t>
            </w:r>
            <w:r w:rsidRPr="001E264E">
              <w:rPr>
                <w:rFonts w:ascii="GHEA Grapalat" w:hAnsi="GHEA Grapalat"/>
                <w:b/>
                <w:bCs/>
                <w:sz w:val="16"/>
                <w:szCs w:val="16"/>
              </w:rPr>
              <w:t>:</w:t>
            </w:r>
          </w:p>
          <w:p w14:paraId="0F795ACA" w14:textId="77777777" w:rsidR="001E264E" w:rsidRPr="001E264E" w:rsidRDefault="001E264E" w:rsidP="001E264E">
            <w:pPr>
              <w:widowControl w:val="0"/>
              <w:jc w:val="center"/>
              <w:rPr>
                <w:rFonts w:ascii="GHEA Grapalat" w:hAnsi="GHEA Grapalat"/>
                <w:b/>
                <w:bCs/>
                <w:sz w:val="16"/>
                <w:szCs w:val="16"/>
              </w:rPr>
            </w:pPr>
            <w:r w:rsidRPr="001E264E">
              <w:rPr>
                <w:rFonts w:ascii="GHEA Grapalat" w:hAnsi="GHEA Grapalat"/>
                <w:b/>
                <w:bCs/>
                <w:sz w:val="16"/>
                <w:szCs w:val="16"/>
              </w:rPr>
              <w:t>Передняя панель:</w:t>
            </w:r>
          </w:p>
          <w:p w14:paraId="3D9CB2F4" w14:textId="77777777" w:rsidR="001E264E" w:rsidRPr="001E264E" w:rsidRDefault="001E264E" w:rsidP="001E264E">
            <w:pPr>
              <w:widowControl w:val="0"/>
              <w:numPr>
                <w:ilvl w:val="0"/>
                <w:numId w:val="56"/>
              </w:numPr>
              <w:jc w:val="center"/>
              <w:rPr>
                <w:rFonts w:ascii="GHEA Grapalat" w:hAnsi="GHEA Grapalat"/>
                <w:b/>
                <w:bCs/>
                <w:sz w:val="16"/>
                <w:szCs w:val="16"/>
                <w:lang w:val="en-US"/>
              </w:rPr>
            </w:pPr>
            <w:r w:rsidRPr="001E264E">
              <w:rPr>
                <w:rFonts w:ascii="GHEA Grapalat" w:hAnsi="GHEA Grapalat"/>
                <w:b/>
                <w:bCs/>
                <w:sz w:val="16"/>
                <w:szCs w:val="16"/>
                <w:lang w:val="en-US"/>
              </w:rPr>
              <w:t>1 × USB Type-C (65 Вт)</w:t>
            </w:r>
          </w:p>
          <w:p w14:paraId="3F89FDA0" w14:textId="77777777" w:rsidR="001E264E" w:rsidRPr="001E264E" w:rsidRDefault="001E264E" w:rsidP="001E264E">
            <w:pPr>
              <w:widowControl w:val="0"/>
              <w:numPr>
                <w:ilvl w:val="0"/>
                <w:numId w:val="56"/>
              </w:numPr>
              <w:jc w:val="center"/>
              <w:rPr>
                <w:rFonts w:ascii="GHEA Grapalat" w:hAnsi="GHEA Grapalat"/>
                <w:b/>
                <w:bCs/>
                <w:sz w:val="16"/>
                <w:szCs w:val="16"/>
                <w:lang w:val="en-US"/>
              </w:rPr>
            </w:pPr>
            <w:r w:rsidRPr="001E264E">
              <w:rPr>
                <w:rFonts w:ascii="GHEA Grapalat" w:hAnsi="GHEA Grapalat"/>
                <w:b/>
                <w:bCs/>
                <w:sz w:val="16"/>
                <w:szCs w:val="16"/>
                <w:lang w:val="en-US"/>
              </w:rPr>
              <w:t>1 × HDMI IN 2.1 (HDCP 2.2)</w:t>
            </w:r>
          </w:p>
          <w:p w14:paraId="2BD3CBCD" w14:textId="77777777" w:rsidR="001E264E" w:rsidRPr="001E264E" w:rsidRDefault="001E264E" w:rsidP="001E264E">
            <w:pPr>
              <w:widowControl w:val="0"/>
              <w:numPr>
                <w:ilvl w:val="0"/>
                <w:numId w:val="56"/>
              </w:numPr>
              <w:jc w:val="center"/>
              <w:rPr>
                <w:rFonts w:ascii="GHEA Grapalat" w:hAnsi="GHEA Grapalat"/>
                <w:b/>
                <w:bCs/>
                <w:sz w:val="16"/>
                <w:szCs w:val="16"/>
                <w:lang w:val="en-US"/>
              </w:rPr>
            </w:pPr>
            <w:r w:rsidRPr="001E264E">
              <w:rPr>
                <w:rFonts w:ascii="GHEA Grapalat" w:hAnsi="GHEA Grapalat"/>
                <w:b/>
                <w:bCs/>
                <w:sz w:val="16"/>
                <w:szCs w:val="16"/>
                <w:lang w:val="en-US"/>
              </w:rPr>
              <w:t>1 × USB Type-B (Touch)</w:t>
            </w:r>
          </w:p>
          <w:p w14:paraId="773E47CB" w14:textId="77777777" w:rsidR="001E264E" w:rsidRPr="001E264E" w:rsidRDefault="001E264E" w:rsidP="001E264E">
            <w:pPr>
              <w:widowControl w:val="0"/>
              <w:numPr>
                <w:ilvl w:val="0"/>
                <w:numId w:val="56"/>
              </w:numPr>
              <w:jc w:val="center"/>
              <w:rPr>
                <w:rFonts w:ascii="GHEA Grapalat" w:hAnsi="GHEA Grapalat"/>
                <w:b/>
                <w:bCs/>
                <w:sz w:val="16"/>
                <w:szCs w:val="16"/>
                <w:lang w:val="en-US"/>
              </w:rPr>
            </w:pPr>
            <w:r w:rsidRPr="001E264E">
              <w:rPr>
                <w:rFonts w:ascii="GHEA Grapalat" w:hAnsi="GHEA Grapalat"/>
                <w:b/>
                <w:bCs/>
                <w:sz w:val="16"/>
                <w:szCs w:val="16"/>
                <w:lang w:val="en-US"/>
              </w:rPr>
              <w:t>2 × USB Type-A 3.2</w:t>
            </w:r>
          </w:p>
          <w:p w14:paraId="2B552C29" w14:textId="77777777" w:rsidR="001E264E" w:rsidRPr="001E264E" w:rsidRDefault="001E264E" w:rsidP="001E264E">
            <w:pPr>
              <w:widowControl w:val="0"/>
              <w:numPr>
                <w:ilvl w:val="0"/>
                <w:numId w:val="56"/>
              </w:numPr>
              <w:jc w:val="center"/>
              <w:rPr>
                <w:rFonts w:ascii="GHEA Grapalat" w:hAnsi="GHEA Grapalat"/>
                <w:b/>
                <w:bCs/>
                <w:sz w:val="16"/>
                <w:szCs w:val="16"/>
                <w:lang w:val="en-US"/>
              </w:rPr>
            </w:pPr>
            <w:r w:rsidRPr="001E264E">
              <w:rPr>
                <w:rFonts w:ascii="GHEA Grapalat" w:hAnsi="GHEA Grapalat"/>
                <w:b/>
                <w:bCs/>
                <w:sz w:val="16"/>
                <w:szCs w:val="16"/>
                <w:lang w:val="en-US"/>
              </w:rPr>
              <w:t>1 × Audio In (микрофон)</w:t>
            </w:r>
          </w:p>
          <w:p w14:paraId="7D8BECA5"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Задняя панель:</w:t>
            </w:r>
          </w:p>
          <w:p w14:paraId="7C026847"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Входы:</w:t>
            </w:r>
          </w:p>
          <w:p w14:paraId="03677331" w14:textId="77777777" w:rsidR="001E264E" w:rsidRPr="001E264E" w:rsidRDefault="001E264E" w:rsidP="001E264E">
            <w:pPr>
              <w:widowControl w:val="0"/>
              <w:numPr>
                <w:ilvl w:val="0"/>
                <w:numId w:val="57"/>
              </w:numPr>
              <w:jc w:val="center"/>
              <w:rPr>
                <w:rFonts w:ascii="GHEA Grapalat" w:hAnsi="GHEA Grapalat"/>
                <w:b/>
                <w:bCs/>
                <w:sz w:val="16"/>
                <w:szCs w:val="16"/>
                <w:lang w:val="en-US"/>
              </w:rPr>
            </w:pPr>
            <w:r w:rsidRPr="001E264E">
              <w:rPr>
                <w:rFonts w:ascii="GHEA Grapalat" w:hAnsi="GHEA Grapalat"/>
                <w:b/>
                <w:bCs/>
                <w:sz w:val="16"/>
                <w:szCs w:val="16"/>
                <w:lang w:val="en-US"/>
              </w:rPr>
              <w:t>2 × HDMI IN 2.1 (4K@60 Гц)</w:t>
            </w:r>
          </w:p>
          <w:p w14:paraId="32BADAF8" w14:textId="77777777" w:rsidR="001E264E" w:rsidRPr="001E264E" w:rsidRDefault="001E264E" w:rsidP="001E264E">
            <w:pPr>
              <w:widowControl w:val="0"/>
              <w:numPr>
                <w:ilvl w:val="0"/>
                <w:numId w:val="57"/>
              </w:numPr>
              <w:jc w:val="center"/>
              <w:rPr>
                <w:rFonts w:ascii="GHEA Grapalat" w:hAnsi="GHEA Grapalat"/>
                <w:b/>
                <w:bCs/>
                <w:sz w:val="16"/>
                <w:szCs w:val="16"/>
                <w:lang w:val="en-US"/>
              </w:rPr>
            </w:pPr>
            <w:r w:rsidRPr="001E264E">
              <w:rPr>
                <w:rFonts w:ascii="GHEA Grapalat" w:hAnsi="GHEA Grapalat"/>
                <w:b/>
                <w:bCs/>
                <w:sz w:val="16"/>
                <w:szCs w:val="16"/>
                <w:lang w:val="en-US"/>
              </w:rPr>
              <w:t>1 × DisplayPort 1.2</w:t>
            </w:r>
          </w:p>
          <w:p w14:paraId="456F3077" w14:textId="77777777" w:rsidR="001E264E" w:rsidRPr="001E264E" w:rsidRDefault="001E264E" w:rsidP="001E264E">
            <w:pPr>
              <w:widowControl w:val="0"/>
              <w:numPr>
                <w:ilvl w:val="0"/>
                <w:numId w:val="57"/>
              </w:numPr>
              <w:jc w:val="center"/>
              <w:rPr>
                <w:rFonts w:ascii="GHEA Grapalat" w:hAnsi="GHEA Grapalat"/>
                <w:b/>
                <w:bCs/>
                <w:sz w:val="16"/>
                <w:szCs w:val="16"/>
                <w:lang w:val="en-US"/>
              </w:rPr>
            </w:pPr>
            <w:r w:rsidRPr="001E264E">
              <w:rPr>
                <w:rFonts w:ascii="GHEA Grapalat" w:hAnsi="GHEA Grapalat"/>
                <w:b/>
                <w:bCs/>
                <w:sz w:val="16"/>
                <w:szCs w:val="16"/>
                <w:lang w:val="en-US"/>
              </w:rPr>
              <w:t>3 × USB Type-B 3.2 (Touch)</w:t>
            </w:r>
          </w:p>
          <w:p w14:paraId="55A30CF0" w14:textId="77777777" w:rsidR="001E264E" w:rsidRPr="001E264E" w:rsidRDefault="001E264E" w:rsidP="001E264E">
            <w:pPr>
              <w:widowControl w:val="0"/>
              <w:numPr>
                <w:ilvl w:val="0"/>
                <w:numId w:val="57"/>
              </w:numPr>
              <w:jc w:val="center"/>
              <w:rPr>
                <w:rFonts w:ascii="GHEA Grapalat" w:hAnsi="GHEA Grapalat"/>
                <w:b/>
                <w:bCs/>
                <w:sz w:val="16"/>
                <w:szCs w:val="16"/>
                <w:lang w:val="en-US"/>
              </w:rPr>
            </w:pPr>
            <w:r w:rsidRPr="001E264E">
              <w:rPr>
                <w:rFonts w:ascii="GHEA Grapalat" w:hAnsi="GHEA Grapalat"/>
                <w:b/>
                <w:bCs/>
                <w:sz w:val="16"/>
                <w:szCs w:val="16"/>
                <w:lang w:val="en-US"/>
              </w:rPr>
              <w:t>1 × USB Type-C (15 Вт)</w:t>
            </w:r>
          </w:p>
          <w:p w14:paraId="6B342681" w14:textId="77777777" w:rsidR="001E264E" w:rsidRPr="001E264E" w:rsidRDefault="001E264E" w:rsidP="001E264E">
            <w:pPr>
              <w:widowControl w:val="0"/>
              <w:numPr>
                <w:ilvl w:val="0"/>
                <w:numId w:val="57"/>
              </w:numPr>
              <w:jc w:val="center"/>
              <w:rPr>
                <w:rFonts w:ascii="GHEA Grapalat" w:hAnsi="GHEA Grapalat"/>
                <w:b/>
                <w:bCs/>
                <w:sz w:val="16"/>
                <w:szCs w:val="16"/>
                <w:lang w:val="en-US"/>
              </w:rPr>
            </w:pPr>
            <w:r w:rsidRPr="001E264E">
              <w:rPr>
                <w:rFonts w:ascii="GHEA Grapalat" w:hAnsi="GHEA Grapalat"/>
                <w:b/>
                <w:bCs/>
                <w:sz w:val="16"/>
                <w:szCs w:val="16"/>
                <w:lang w:val="en-US"/>
              </w:rPr>
              <w:lastRenderedPageBreak/>
              <w:t>2 × USB Type-A 3.2</w:t>
            </w:r>
          </w:p>
          <w:p w14:paraId="4AB62277" w14:textId="77777777" w:rsidR="001E264E" w:rsidRPr="001E264E" w:rsidRDefault="001E264E" w:rsidP="001E264E">
            <w:pPr>
              <w:widowControl w:val="0"/>
              <w:numPr>
                <w:ilvl w:val="0"/>
                <w:numId w:val="57"/>
              </w:numPr>
              <w:jc w:val="center"/>
              <w:rPr>
                <w:rFonts w:ascii="GHEA Grapalat" w:hAnsi="GHEA Grapalat"/>
                <w:b/>
                <w:bCs/>
                <w:sz w:val="16"/>
                <w:szCs w:val="16"/>
                <w:lang w:val="en-US"/>
              </w:rPr>
            </w:pPr>
            <w:r w:rsidRPr="001E264E">
              <w:rPr>
                <w:rFonts w:ascii="GHEA Grapalat" w:hAnsi="GHEA Grapalat"/>
                <w:b/>
                <w:bCs/>
                <w:sz w:val="16"/>
                <w:szCs w:val="16"/>
                <w:lang w:val="en-US"/>
              </w:rPr>
              <w:t>1 × USB 3.2 Type-A to Android</w:t>
            </w:r>
          </w:p>
          <w:p w14:paraId="485515F5"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Выходы:</w:t>
            </w:r>
          </w:p>
          <w:p w14:paraId="033832F9" w14:textId="77777777" w:rsidR="001E264E" w:rsidRPr="001E264E" w:rsidRDefault="001E264E" w:rsidP="001E264E">
            <w:pPr>
              <w:widowControl w:val="0"/>
              <w:numPr>
                <w:ilvl w:val="0"/>
                <w:numId w:val="58"/>
              </w:numPr>
              <w:jc w:val="center"/>
              <w:rPr>
                <w:rFonts w:ascii="GHEA Grapalat" w:hAnsi="GHEA Grapalat"/>
                <w:b/>
                <w:bCs/>
                <w:sz w:val="16"/>
                <w:szCs w:val="16"/>
                <w:lang w:val="en-US"/>
              </w:rPr>
            </w:pPr>
            <w:r w:rsidRPr="001E264E">
              <w:rPr>
                <w:rFonts w:ascii="GHEA Grapalat" w:hAnsi="GHEA Grapalat"/>
                <w:b/>
                <w:bCs/>
                <w:sz w:val="16"/>
                <w:szCs w:val="16"/>
                <w:lang w:val="en-US"/>
              </w:rPr>
              <w:t>1 × HDMI OUT 2.1</w:t>
            </w:r>
          </w:p>
          <w:p w14:paraId="1E081B34" w14:textId="77777777" w:rsidR="001E264E" w:rsidRPr="001E264E" w:rsidRDefault="001E264E" w:rsidP="001E264E">
            <w:pPr>
              <w:widowControl w:val="0"/>
              <w:numPr>
                <w:ilvl w:val="0"/>
                <w:numId w:val="58"/>
              </w:numPr>
              <w:jc w:val="center"/>
              <w:rPr>
                <w:rFonts w:ascii="GHEA Grapalat" w:hAnsi="GHEA Grapalat"/>
                <w:b/>
                <w:bCs/>
                <w:sz w:val="16"/>
                <w:szCs w:val="16"/>
                <w:lang w:val="en-US"/>
              </w:rPr>
            </w:pPr>
            <w:r w:rsidRPr="001E264E">
              <w:rPr>
                <w:rFonts w:ascii="GHEA Grapalat" w:hAnsi="GHEA Grapalat"/>
                <w:b/>
                <w:bCs/>
                <w:sz w:val="16"/>
                <w:szCs w:val="16"/>
                <w:lang w:val="en-US"/>
              </w:rPr>
              <w:t>1 × Audio Line Out (3,5 мм)</w:t>
            </w:r>
          </w:p>
          <w:p w14:paraId="38085BD5" w14:textId="77777777" w:rsidR="001E264E" w:rsidRPr="001E264E" w:rsidRDefault="001E264E" w:rsidP="001E264E">
            <w:pPr>
              <w:widowControl w:val="0"/>
              <w:numPr>
                <w:ilvl w:val="0"/>
                <w:numId w:val="58"/>
              </w:numPr>
              <w:jc w:val="center"/>
              <w:rPr>
                <w:rFonts w:ascii="GHEA Grapalat" w:hAnsi="GHEA Grapalat"/>
                <w:b/>
                <w:bCs/>
                <w:sz w:val="16"/>
                <w:szCs w:val="16"/>
                <w:lang w:val="en-US"/>
              </w:rPr>
            </w:pPr>
            <w:r w:rsidRPr="001E264E">
              <w:rPr>
                <w:rFonts w:ascii="GHEA Grapalat" w:hAnsi="GHEA Grapalat"/>
                <w:b/>
                <w:bCs/>
                <w:sz w:val="16"/>
                <w:szCs w:val="16"/>
                <w:lang w:val="en-US"/>
              </w:rPr>
              <w:t>1 × SPDIF</w:t>
            </w:r>
          </w:p>
          <w:p w14:paraId="33B7BEDD"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Прочее:</w:t>
            </w:r>
          </w:p>
          <w:p w14:paraId="2B21FEE0" w14:textId="77777777" w:rsidR="001E264E" w:rsidRPr="001E264E" w:rsidRDefault="001E264E" w:rsidP="001E264E">
            <w:pPr>
              <w:widowControl w:val="0"/>
              <w:numPr>
                <w:ilvl w:val="0"/>
                <w:numId w:val="59"/>
              </w:numPr>
              <w:jc w:val="center"/>
              <w:rPr>
                <w:rFonts w:ascii="GHEA Grapalat" w:hAnsi="GHEA Grapalat"/>
                <w:b/>
                <w:bCs/>
                <w:sz w:val="16"/>
                <w:szCs w:val="16"/>
                <w:lang w:val="en-US"/>
              </w:rPr>
            </w:pPr>
            <w:r w:rsidRPr="001E264E">
              <w:rPr>
                <w:rFonts w:ascii="GHEA Grapalat" w:hAnsi="GHEA Grapalat"/>
                <w:b/>
                <w:bCs/>
                <w:sz w:val="16"/>
                <w:szCs w:val="16"/>
                <w:lang w:val="en-US"/>
              </w:rPr>
              <w:t>RS232</w:t>
            </w:r>
          </w:p>
          <w:p w14:paraId="523BA201" w14:textId="77777777" w:rsidR="001E264E" w:rsidRPr="001E264E" w:rsidRDefault="001E264E" w:rsidP="001E264E">
            <w:pPr>
              <w:widowControl w:val="0"/>
              <w:numPr>
                <w:ilvl w:val="0"/>
                <w:numId w:val="59"/>
              </w:numPr>
              <w:jc w:val="center"/>
              <w:rPr>
                <w:rFonts w:ascii="GHEA Grapalat" w:hAnsi="GHEA Grapalat"/>
                <w:b/>
                <w:bCs/>
                <w:sz w:val="16"/>
                <w:szCs w:val="16"/>
                <w:lang w:val="en-US"/>
              </w:rPr>
            </w:pPr>
            <w:r w:rsidRPr="001E264E">
              <w:rPr>
                <w:rFonts w:ascii="GHEA Grapalat" w:hAnsi="GHEA Grapalat"/>
                <w:b/>
                <w:bCs/>
                <w:sz w:val="16"/>
                <w:szCs w:val="16"/>
                <w:lang w:val="en-US"/>
              </w:rPr>
              <w:t>2 × RJ-45 (1 Гбит, вход/выход)</w:t>
            </w:r>
          </w:p>
          <w:p w14:paraId="54C2D6E8" w14:textId="77777777" w:rsidR="001E264E" w:rsidRPr="001E264E" w:rsidRDefault="001E264E" w:rsidP="001E264E">
            <w:pPr>
              <w:widowControl w:val="0"/>
              <w:numPr>
                <w:ilvl w:val="0"/>
                <w:numId w:val="59"/>
              </w:numPr>
              <w:jc w:val="center"/>
              <w:rPr>
                <w:rFonts w:ascii="GHEA Grapalat" w:hAnsi="GHEA Grapalat"/>
                <w:b/>
                <w:bCs/>
                <w:sz w:val="16"/>
                <w:szCs w:val="16"/>
                <w:lang w:val="en-US"/>
              </w:rPr>
            </w:pPr>
            <w:r w:rsidRPr="001E264E">
              <w:rPr>
                <w:rFonts w:ascii="GHEA Grapalat" w:hAnsi="GHEA Grapalat"/>
                <w:b/>
                <w:bCs/>
                <w:sz w:val="16"/>
                <w:szCs w:val="16"/>
                <w:lang w:val="en-US"/>
              </w:rPr>
              <w:t>Power Out 180 Вт</w:t>
            </w:r>
          </w:p>
          <w:p w14:paraId="51BB5441" w14:textId="77777777" w:rsidR="001E264E" w:rsidRPr="001E264E" w:rsidRDefault="001E264E" w:rsidP="001E264E">
            <w:pPr>
              <w:widowControl w:val="0"/>
              <w:numPr>
                <w:ilvl w:val="0"/>
                <w:numId w:val="59"/>
              </w:numPr>
              <w:jc w:val="center"/>
              <w:rPr>
                <w:rFonts w:ascii="GHEA Grapalat" w:hAnsi="GHEA Grapalat"/>
                <w:b/>
                <w:bCs/>
                <w:sz w:val="16"/>
                <w:szCs w:val="16"/>
                <w:lang w:val="en-US"/>
              </w:rPr>
            </w:pPr>
            <w:r w:rsidRPr="001E264E">
              <w:rPr>
                <w:rFonts w:ascii="GHEA Grapalat" w:hAnsi="GHEA Grapalat"/>
                <w:b/>
                <w:bCs/>
                <w:sz w:val="16"/>
                <w:szCs w:val="16"/>
                <w:lang w:val="en-US"/>
              </w:rPr>
              <w:t>OPS Slot, SDM-S Slot, Camera Slot</w:t>
            </w:r>
          </w:p>
          <w:p w14:paraId="1A9C1084" w14:textId="77777777" w:rsidR="001E264E" w:rsidRPr="001E264E" w:rsidRDefault="001E264E" w:rsidP="001E264E">
            <w:pPr>
              <w:widowControl w:val="0"/>
              <w:numPr>
                <w:ilvl w:val="0"/>
                <w:numId w:val="59"/>
              </w:numPr>
              <w:jc w:val="center"/>
              <w:rPr>
                <w:rFonts w:ascii="GHEA Grapalat" w:hAnsi="GHEA Grapalat"/>
                <w:b/>
                <w:bCs/>
                <w:sz w:val="16"/>
                <w:szCs w:val="16"/>
              </w:rPr>
            </w:pPr>
            <w:r w:rsidRPr="001E264E">
              <w:rPr>
                <w:rFonts w:ascii="GHEA Grapalat" w:hAnsi="GHEA Grapalat"/>
                <w:b/>
                <w:bCs/>
                <w:sz w:val="16"/>
                <w:szCs w:val="16"/>
                <w:lang w:val="en-US"/>
              </w:rPr>
              <w:t>Wi</w:t>
            </w:r>
            <w:r w:rsidRPr="001E264E">
              <w:rPr>
                <w:rFonts w:ascii="GHEA Grapalat" w:hAnsi="GHEA Grapalat"/>
                <w:b/>
                <w:bCs/>
                <w:sz w:val="16"/>
                <w:szCs w:val="16"/>
              </w:rPr>
              <w:t>-</w:t>
            </w:r>
            <w:r w:rsidRPr="001E264E">
              <w:rPr>
                <w:rFonts w:ascii="GHEA Grapalat" w:hAnsi="GHEA Grapalat"/>
                <w:b/>
                <w:bCs/>
                <w:sz w:val="16"/>
                <w:szCs w:val="16"/>
                <w:lang w:val="en-US"/>
              </w:rPr>
              <w:t>Fi</w:t>
            </w:r>
            <w:r w:rsidRPr="001E264E">
              <w:rPr>
                <w:rFonts w:ascii="GHEA Grapalat" w:hAnsi="GHEA Grapalat"/>
                <w:b/>
                <w:bCs/>
                <w:sz w:val="16"/>
                <w:szCs w:val="16"/>
              </w:rPr>
              <w:t xml:space="preserve"> 6 + </w:t>
            </w:r>
            <w:r w:rsidRPr="001E264E">
              <w:rPr>
                <w:rFonts w:ascii="GHEA Grapalat" w:hAnsi="GHEA Grapalat"/>
                <w:b/>
                <w:bCs/>
                <w:sz w:val="16"/>
                <w:szCs w:val="16"/>
                <w:lang w:val="en-US"/>
              </w:rPr>
              <w:t>Bluetooth</w:t>
            </w:r>
            <w:r w:rsidRPr="001E264E">
              <w:rPr>
                <w:rFonts w:ascii="GHEA Grapalat" w:hAnsi="GHEA Grapalat"/>
                <w:b/>
                <w:bCs/>
                <w:sz w:val="16"/>
                <w:szCs w:val="16"/>
              </w:rPr>
              <w:t xml:space="preserve"> 5.2 (сменный модуль)</w:t>
            </w:r>
          </w:p>
          <w:p w14:paraId="703255B1"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pict w14:anchorId="1D1D29AA">
                <v:rect id="_x0000_i1096" style="width:0;height:1.5pt" o:hralign="center" o:hrstd="t" o:hr="t" fillcolor="#a0a0a0" stroked="f"/>
              </w:pict>
            </w:r>
          </w:p>
          <w:p w14:paraId="560E5AEA" w14:textId="77777777" w:rsidR="001E264E" w:rsidRPr="001E264E" w:rsidRDefault="001E264E" w:rsidP="001E264E">
            <w:pPr>
              <w:widowControl w:val="0"/>
              <w:jc w:val="center"/>
              <w:rPr>
                <w:rFonts w:ascii="GHEA Grapalat" w:hAnsi="GHEA Grapalat"/>
                <w:b/>
                <w:bCs/>
                <w:sz w:val="16"/>
                <w:szCs w:val="16"/>
                <w:lang w:val="en-US"/>
              </w:rPr>
            </w:pPr>
            <w:r w:rsidRPr="001E264E">
              <w:rPr>
                <w:rFonts w:ascii="GHEA Grapalat" w:hAnsi="GHEA Grapalat"/>
                <w:b/>
                <w:bCs/>
                <w:sz w:val="16"/>
                <w:szCs w:val="16"/>
                <w:lang w:val="en-US"/>
              </w:rPr>
              <w:t>Дополнительно:</w:t>
            </w:r>
          </w:p>
          <w:p w14:paraId="7FC2A755"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Встроенные динамики: 2 × 20 Вт</w:t>
            </w:r>
          </w:p>
          <w:p w14:paraId="699A7065"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Крепление VESA: 800 × 400 мм</w:t>
            </w:r>
          </w:p>
          <w:p w14:paraId="64D6D118"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Питание: AC 100–240 В, 50/60 Гц</w:t>
            </w:r>
          </w:p>
          <w:p w14:paraId="20206FF8"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Энергопотребление: &lt;0,5 Вт (ожидание) / 126 Вт</w:t>
            </w:r>
          </w:p>
          <w:p w14:paraId="1774464D"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Алюминиевая рамка</w:t>
            </w:r>
          </w:p>
          <w:p w14:paraId="62B9BD34"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Вес (нетто): 65 кг</w:t>
            </w:r>
          </w:p>
          <w:p w14:paraId="0A9C6DCD"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Настенное крепление в комплекте</w:t>
            </w:r>
          </w:p>
          <w:p w14:paraId="2E2D1941" w14:textId="77777777" w:rsidR="001E264E" w:rsidRPr="001E264E" w:rsidRDefault="001E264E" w:rsidP="001E264E">
            <w:pPr>
              <w:widowControl w:val="0"/>
              <w:numPr>
                <w:ilvl w:val="0"/>
                <w:numId w:val="60"/>
              </w:numPr>
              <w:jc w:val="center"/>
              <w:rPr>
                <w:rFonts w:ascii="GHEA Grapalat" w:hAnsi="GHEA Grapalat"/>
                <w:b/>
                <w:bCs/>
                <w:sz w:val="16"/>
                <w:szCs w:val="16"/>
              </w:rPr>
            </w:pPr>
            <w:r w:rsidRPr="001E264E">
              <w:rPr>
                <w:rFonts w:ascii="GHEA Grapalat" w:hAnsi="GHEA Grapalat"/>
                <w:b/>
                <w:bCs/>
                <w:sz w:val="16"/>
                <w:szCs w:val="16"/>
              </w:rPr>
              <w:t xml:space="preserve">Кабели </w:t>
            </w:r>
            <w:r w:rsidRPr="001E264E">
              <w:rPr>
                <w:rFonts w:ascii="GHEA Grapalat" w:hAnsi="GHEA Grapalat"/>
                <w:b/>
                <w:bCs/>
                <w:sz w:val="16"/>
                <w:szCs w:val="16"/>
                <w:lang w:val="en-US"/>
              </w:rPr>
              <w:t>HDMI</w:t>
            </w:r>
            <w:r w:rsidRPr="001E264E">
              <w:rPr>
                <w:rFonts w:ascii="GHEA Grapalat" w:hAnsi="GHEA Grapalat"/>
                <w:b/>
                <w:bCs/>
                <w:sz w:val="16"/>
                <w:szCs w:val="16"/>
              </w:rPr>
              <w:t xml:space="preserve">, </w:t>
            </w:r>
            <w:r w:rsidRPr="001E264E">
              <w:rPr>
                <w:rFonts w:ascii="GHEA Grapalat" w:hAnsi="GHEA Grapalat"/>
                <w:b/>
                <w:bCs/>
                <w:sz w:val="16"/>
                <w:szCs w:val="16"/>
                <w:lang w:val="en-US"/>
              </w:rPr>
              <w:t>USB</w:t>
            </w:r>
            <w:r w:rsidRPr="001E264E">
              <w:rPr>
                <w:rFonts w:ascii="GHEA Grapalat" w:hAnsi="GHEA Grapalat"/>
                <w:b/>
                <w:bCs/>
                <w:sz w:val="16"/>
                <w:szCs w:val="16"/>
              </w:rPr>
              <w:t>, питание (</w:t>
            </w:r>
            <w:r w:rsidRPr="001E264E">
              <w:rPr>
                <w:rFonts w:ascii="GHEA Grapalat" w:hAnsi="GHEA Grapalat"/>
                <w:b/>
                <w:bCs/>
                <w:sz w:val="16"/>
                <w:szCs w:val="16"/>
                <w:lang w:val="en-US"/>
              </w:rPr>
              <w:t>EU</w:t>
            </w:r>
            <w:r w:rsidRPr="001E264E">
              <w:rPr>
                <w:rFonts w:ascii="GHEA Grapalat" w:hAnsi="GHEA Grapalat"/>
                <w:b/>
                <w:bCs/>
                <w:sz w:val="16"/>
                <w:szCs w:val="16"/>
              </w:rPr>
              <w:t>), пульт ДУ – в комплекте</w:t>
            </w:r>
          </w:p>
          <w:p w14:paraId="132EACE8" w14:textId="77777777" w:rsidR="001E264E" w:rsidRPr="001E264E" w:rsidRDefault="001E264E" w:rsidP="001E264E">
            <w:pPr>
              <w:widowControl w:val="0"/>
              <w:numPr>
                <w:ilvl w:val="0"/>
                <w:numId w:val="60"/>
              </w:numPr>
              <w:jc w:val="center"/>
              <w:rPr>
                <w:rFonts w:ascii="GHEA Grapalat" w:hAnsi="GHEA Grapalat"/>
                <w:b/>
                <w:bCs/>
                <w:sz w:val="16"/>
                <w:szCs w:val="16"/>
                <w:lang w:val="en-US"/>
              </w:rPr>
            </w:pPr>
            <w:r w:rsidRPr="001E264E">
              <w:rPr>
                <w:rFonts w:ascii="GHEA Grapalat" w:hAnsi="GHEA Grapalat"/>
                <w:b/>
                <w:bCs/>
                <w:sz w:val="16"/>
                <w:szCs w:val="16"/>
                <w:lang w:val="en-US"/>
              </w:rPr>
              <w:t>Гарантия: 3 года</w:t>
            </w:r>
          </w:p>
          <w:p w14:paraId="396361C0" w14:textId="11A523CF" w:rsidR="008D7AE9" w:rsidRPr="002F595C" w:rsidRDefault="008D7AE9" w:rsidP="008D7AE9">
            <w:pPr>
              <w:widowControl w:val="0"/>
              <w:jc w:val="center"/>
              <w:rPr>
                <w:rFonts w:ascii="GHEA Grapalat" w:hAnsi="GHEA Grapalat"/>
                <w:sz w:val="16"/>
                <w:szCs w:val="16"/>
              </w:rPr>
            </w:pPr>
          </w:p>
        </w:tc>
        <w:tc>
          <w:tcPr>
            <w:tcW w:w="630" w:type="dxa"/>
          </w:tcPr>
          <w:p w14:paraId="34A9D758" w14:textId="1D6E031F" w:rsidR="008D7AE9" w:rsidRPr="007F1850" w:rsidRDefault="008D7AE9" w:rsidP="008D7AE9">
            <w:pPr>
              <w:widowControl w:val="0"/>
              <w:jc w:val="center"/>
              <w:rPr>
                <w:rFonts w:ascii="GHEA Grapalat" w:hAnsi="GHEA Grapalat"/>
                <w:sz w:val="16"/>
                <w:szCs w:val="16"/>
              </w:rPr>
            </w:pPr>
            <w:r w:rsidRPr="00773B6C">
              <w:rPr>
                <w:rFonts w:ascii="GHEA Grapalat" w:hAnsi="GHEA Grapalat" w:cs="Calibri Light"/>
                <w:color w:val="000000"/>
                <w:sz w:val="20"/>
              </w:rPr>
              <w:lastRenderedPageBreak/>
              <w:t>шт</w:t>
            </w:r>
          </w:p>
        </w:tc>
        <w:tc>
          <w:tcPr>
            <w:tcW w:w="928" w:type="dxa"/>
          </w:tcPr>
          <w:p w14:paraId="72B72794" w14:textId="77777777" w:rsidR="008D7AE9" w:rsidRPr="007F1850" w:rsidRDefault="008D7AE9" w:rsidP="008D7AE9">
            <w:pPr>
              <w:widowControl w:val="0"/>
              <w:jc w:val="center"/>
              <w:rPr>
                <w:rFonts w:ascii="GHEA Grapalat" w:hAnsi="GHEA Grapalat"/>
                <w:sz w:val="16"/>
                <w:szCs w:val="16"/>
              </w:rPr>
            </w:pPr>
          </w:p>
        </w:tc>
        <w:tc>
          <w:tcPr>
            <w:tcW w:w="1134" w:type="dxa"/>
          </w:tcPr>
          <w:p w14:paraId="77764615" w14:textId="77777777" w:rsidR="008D7AE9" w:rsidRPr="007F1850" w:rsidRDefault="008D7AE9" w:rsidP="008D7AE9">
            <w:pPr>
              <w:widowControl w:val="0"/>
              <w:jc w:val="center"/>
              <w:rPr>
                <w:rFonts w:ascii="GHEA Grapalat" w:hAnsi="GHEA Grapalat"/>
                <w:sz w:val="16"/>
                <w:szCs w:val="16"/>
              </w:rPr>
            </w:pPr>
          </w:p>
        </w:tc>
        <w:tc>
          <w:tcPr>
            <w:tcW w:w="850" w:type="dxa"/>
          </w:tcPr>
          <w:p w14:paraId="0F6B946F" w14:textId="5AABD60E" w:rsidR="008D7AE9" w:rsidRPr="0068333B" w:rsidRDefault="001D33A0" w:rsidP="008D7AE9">
            <w:pPr>
              <w:widowControl w:val="0"/>
              <w:jc w:val="center"/>
              <w:rPr>
                <w:rFonts w:ascii="GHEA Grapalat" w:hAnsi="GHEA Grapalat"/>
                <w:sz w:val="16"/>
                <w:szCs w:val="16"/>
                <w:lang w:val="en-US"/>
              </w:rPr>
            </w:pPr>
            <w:r>
              <w:rPr>
                <w:rFonts w:ascii="GHEA Grapalat" w:hAnsi="GHEA Grapalat"/>
                <w:sz w:val="20"/>
                <w:lang w:val="en-US"/>
              </w:rPr>
              <w:t>5</w:t>
            </w:r>
          </w:p>
        </w:tc>
        <w:tc>
          <w:tcPr>
            <w:tcW w:w="709" w:type="dxa"/>
          </w:tcPr>
          <w:p w14:paraId="2D2A2318" w14:textId="6B678BC8" w:rsidR="008D7AE9" w:rsidRPr="007F1850" w:rsidRDefault="001D33A0" w:rsidP="008D7AE9">
            <w:pPr>
              <w:widowControl w:val="0"/>
              <w:jc w:val="center"/>
              <w:rPr>
                <w:rFonts w:ascii="GHEA Grapalat" w:hAnsi="GHEA Grapalat"/>
                <w:sz w:val="16"/>
                <w:szCs w:val="16"/>
              </w:rPr>
            </w:pPr>
            <w:r w:rsidRPr="007F1850">
              <w:rPr>
                <w:rFonts w:ascii="GHEA Grapalat" w:hAnsi="GHEA Grapalat"/>
              </w:rPr>
              <w:t xml:space="preserve">г. </w:t>
            </w:r>
            <w:r w:rsidRPr="00D42AD8">
              <w:rPr>
                <w:rFonts w:ascii="GHEA Grapalat" w:hAnsi="GHEA Grapalat"/>
              </w:rPr>
              <w:t xml:space="preserve">Ереван, ул. Багратуняц </w:t>
            </w:r>
            <w:r w:rsidRPr="00D42AD8">
              <w:rPr>
                <w:rFonts w:ascii="GHEA Grapalat" w:hAnsi="GHEA Grapalat"/>
              </w:rPr>
              <w:lastRenderedPageBreak/>
              <w:t>8</w:t>
            </w:r>
          </w:p>
        </w:tc>
        <w:tc>
          <w:tcPr>
            <w:tcW w:w="1158" w:type="dxa"/>
          </w:tcPr>
          <w:p w14:paraId="44910F1C" w14:textId="63FC9185" w:rsidR="008D7AE9" w:rsidRPr="0068333B" w:rsidRDefault="001D33A0" w:rsidP="008D7AE9">
            <w:pPr>
              <w:widowControl w:val="0"/>
              <w:jc w:val="center"/>
              <w:rPr>
                <w:rFonts w:ascii="GHEA Grapalat" w:hAnsi="GHEA Grapalat"/>
                <w:sz w:val="16"/>
                <w:szCs w:val="16"/>
                <w:lang w:val="en-US"/>
              </w:rPr>
            </w:pPr>
            <w:r>
              <w:rPr>
                <w:rFonts w:ascii="GHEA Grapalat" w:hAnsi="GHEA Grapalat"/>
                <w:sz w:val="20"/>
                <w:lang w:val="en-US"/>
              </w:rPr>
              <w:lastRenderedPageBreak/>
              <w:t>5</w:t>
            </w:r>
          </w:p>
        </w:tc>
        <w:tc>
          <w:tcPr>
            <w:tcW w:w="947" w:type="dxa"/>
          </w:tcPr>
          <w:p w14:paraId="07A2ED01" w14:textId="77777777" w:rsidR="008D7AE9" w:rsidRPr="00773B6C" w:rsidRDefault="008D7AE9" w:rsidP="008D7AE9">
            <w:pPr>
              <w:widowControl w:val="0"/>
              <w:jc w:val="center"/>
              <w:rPr>
                <w:rFonts w:ascii="GHEA Grapalat" w:hAnsi="GHEA Grapalat" w:cs="Calibri Light"/>
                <w:sz w:val="18"/>
                <w:szCs w:val="18"/>
              </w:rPr>
            </w:pPr>
            <w:r w:rsidRPr="00773B6C">
              <w:rPr>
                <w:rFonts w:ascii="GHEA Grapalat" w:hAnsi="GHEA Grapalat" w:cs="Calibri Light"/>
                <w:b/>
                <w:bCs/>
                <w:sz w:val="18"/>
                <w:szCs w:val="18"/>
              </w:rPr>
              <w:t>На 21-й день после вступления договора в силу</w:t>
            </w:r>
          </w:p>
          <w:p w14:paraId="0BFD7247" w14:textId="40A0B4C9" w:rsidR="008D7AE9" w:rsidRPr="007F1850" w:rsidRDefault="008D7AE9" w:rsidP="008D7AE9">
            <w:pPr>
              <w:widowControl w:val="0"/>
              <w:jc w:val="center"/>
              <w:rPr>
                <w:rFonts w:ascii="GHEA Grapalat" w:hAnsi="GHEA Grapalat"/>
                <w:sz w:val="16"/>
                <w:szCs w:val="16"/>
              </w:rPr>
            </w:pPr>
          </w:p>
        </w:tc>
      </w:tr>
    </w:tbl>
    <w:p w14:paraId="70BE1CED" w14:textId="77777777" w:rsidR="001E264E" w:rsidRPr="001E264E" w:rsidRDefault="001E264E" w:rsidP="001E264E">
      <w:pPr>
        <w:widowControl w:val="0"/>
        <w:jc w:val="both"/>
        <w:rPr>
          <w:rFonts w:ascii="GHEA Grapalat" w:hAnsi="GHEA Grapalat"/>
          <w:b/>
          <w:bCs/>
          <w:lang w:val="en-US"/>
        </w:rPr>
      </w:pPr>
      <w:r w:rsidRPr="001E264E">
        <w:rPr>
          <w:rFonts w:ascii="GHEA Grapalat" w:hAnsi="GHEA Grapalat"/>
          <w:b/>
          <w:bCs/>
          <w:lang w:val="en-US"/>
        </w:rPr>
        <w:lastRenderedPageBreak/>
        <w:t>Обязательные условия:</w:t>
      </w:r>
    </w:p>
    <w:p w14:paraId="4868AA75" w14:textId="77777777" w:rsidR="001E264E" w:rsidRPr="001E264E" w:rsidRDefault="001E264E" w:rsidP="001E264E">
      <w:pPr>
        <w:widowControl w:val="0"/>
        <w:numPr>
          <w:ilvl w:val="0"/>
          <w:numId w:val="61"/>
        </w:numPr>
        <w:jc w:val="both"/>
        <w:rPr>
          <w:rFonts w:ascii="GHEA Grapalat" w:hAnsi="GHEA Grapalat"/>
        </w:rPr>
      </w:pPr>
      <w:r w:rsidRPr="001E264E">
        <w:rPr>
          <w:rFonts w:ascii="GHEA Grapalat" w:hAnsi="GHEA Grapalat"/>
        </w:rPr>
        <w:t xml:space="preserve">Поставляемый товар должен быть </w:t>
      </w:r>
      <w:r w:rsidRPr="001E264E">
        <w:rPr>
          <w:rFonts w:ascii="GHEA Grapalat" w:hAnsi="GHEA Grapalat"/>
          <w:b/>
          <w:bCs/>
        </w:rPr>
        <w:t>новым, неиспользованным и в заводской упаковке</w:t>
      </w:r>
      <w:r w:rsidRPr="001E264E">
        <w:rPr>
          <w:rFonts w:ascii="GHEA Grapalat" w:hAnsi="GHEA Grapalat"/>
        </w:rPr>
        <w:t>;</w:t>
      </w:r>
    </w:p>
    <w:p w14:paraId="726015CE" w14:textId="77777777" w:rsidR="001E264E" w:rsidRPr="001E264E" w:rsidRDefault="001E264E" w:rsidP="001E264E">
      <w:pPr>
        <w:widowControl w:val="0"/>
        <w:numPr>
          <w:ilvl w:val="0"/>
          <w:numId w:val="61"/>
        </w:numPr>
        <w:jc w:val="both"/>
        <w:rPr>
          <w:rFonts w:ascii="GHEA Grapalat" w:hAnsi="GHEA Grapalat"/>
        </w:rPr>
      </w:pPr>
      <w:r w:rsidRPr="001E264E">
        <w:rPr>
          <w:rFonts w:ascii="GHEA Grapalat" w:hAnsi="GHEA Grapalat"/>
        </w:rPr>
        <w:t xml:space="preserve">Поставщик должен иметь </w:t>
      </w:r>
      <w:r w:rsidRPr="001E264E">
        <w:rPr>
          <w:rFonts w:ascii="GHEA Grapalat" w:hAnsi="GHEA Grapalat"/>
          <w:b/>
          <w:bCs/>
        </w:rPr>
        <w:t>собственный сервисный центр</w:t>
      </w:r>
      <w:r w:rsidRPr="001E264E">
        <w:rPr>
          <w:rFonts w:ascii="GHEA Grapalat" w:hAnsi="GHEA Grapalat"/>
        </w:rPr>
        <w:t xml:space="preserve">, оснащённый необходимыми техническими возможностями для обслуживания предлагаемого оборудования, с </w:t>
      </w:r>
      <w:r w:rsidRPr="001E264E">
        <w:rPr>
          <w:rFonts w:ascii="GHEA Grapalat" w:hAnsi="GHEA Grapalat"/>
          <w:b/>
          <w:bCs/>
        </w:rPr>
        <w:t>персоналом, сертифицированным производителем</w:t>
      </w:r>
      <w:r w:rsidRPr="001E264E">
        <w:rPr>
          <w:rFonts w:ascii="GHEA Grapalat" w:hAnsi="GHEA Grapalat"/>
        </w:rPr>
        <w:t xml:space="preserve"> (наличие соответствующих сертификатов обязательно),</w:t>
      </w:r>
      <w:r w:rsidRPr="001E264E">
        <w:rPr>
          <w:rFonts w:ascii="GHEA Grapalat" w:hAnsi="GHEA Grapalat"/>
        </w:rPr>
        <w:br/>
      </w:r>
      <w:r w:rsidRPr="001E264E">
        <w:rPr>
          <w:rFonts w:ascii="GHEA Grapalat" w:hAnsi="GHEA Grapalat"/>
          <w:b/>
          <w:bCs/>
        </w:rPr>
        <w:t>либо</w:t>
      </w:r>
      <w:r w:rsidRPr="001E264E">
        <w:rPr>
          <w:rFonts w:ascii="GHEA Grapalat" w:hAnsi="GHEA Grapalat"/>
        </w:rPr>
        <w:t xml:space="preserve"> поставщик должен иметь </w:t>
      </w:r>
      <w:r w:rsidRPr="001E264E">
        <w:rPr>
          <w:rFonts w:ascii="GHEA Grapalat" w:hAnsi="GHEA Grapalat"/>
          <w:b/>
          <w:bCs/>
        </w:rPr>
        <w:t>действующий договор</w:t>
      </w:r>
      <w:r w:rsidRPr="001E264E">
        <w:rPr>
          <w:rFonts w:ascii="GHEA Grapalat" w:hAnsi="GHEA Grapalat"/>
        </w:rPr>
        <w:t xml:space="preserve"> со специализированным сервисным центром на территории Республики Армения, осуществляющим обслуживание предлагаемого оборудования (наличие соответствующего договора и сертификатов обязательно);</w:t>
      </w:r>
    </w:p>
    <w:p w14:paraId="6B316EBA" w14:textId="77777777" w:rsidR="001E264E" w:rsidRPr="001E264E" w:rsidRDefault="001E264E" w:rsidP="001E264E">
      <w:pPr>
        <w:widowControl w:val="0"/>
        <w:numPr>
          <w:ilvl w:val="0"/>
          <w:numId w:val="61"/>
        </w:numPr>
        <w:jc w:val="both"/>
        <w:rPr>
          <w:rFonts w:ascii="GHEA Grapalat" w:hAnsi="GHEA Grapalat"/>
        </w:rPr>
      </w:pPr>
      <w:r w:rsidRPr="001E264E">
        <w:rPr>
          <w:rFonts w:ascii="GHEA Grapalat" w:hAnsi="GHEA Grapalat"/>
        </w:rPr>
        <w:t xml:space="preserve">Поставщик обязан </w:t>
      </w:r>
      <w:r w:rsidRPr="001E264E">
        <w:rPr>
          <w:rFonts w:ascii="GHEA Grapalat" w:hAnsi="GHEA Grapalat"/>
          <w:b/>
          <w:bCs/>
        </w:rPr>
        <w:t>одновременно с подачей заявки</w:t>
      </w:r>
      <w:r w:rsidRPr="001E264E">
        <w:rPr>
          <w:rFonts w:ascii="GHEA Grapalat" w:hAnsi="GHEA Grapalat"/>
        </w:rPr>
        <w:t xml:space="preserve"> предоставить </w:t>
      </w:r>
      <w:r w:rsidRPr="001E264E">
        <w:rPr>
          <w:rFonts w:ascii="GHEA Grapalat" w:hAnsi="GHEA Grapalat"/>
          <w:b/>
          <w:bCs/>
        </w:rPr>
        <w:t>официально опубликованный производителем информационный брошюр (</w:t>
      </w:r>
      <w:r w:rsidRPr="001E264E">
        <w:rPr>
          <w:rFonts w:ascii="GHEA Grapalat" w:hAnsi="GHEA Grapalat"/>
          <w:b/>
          <w:bCs/>
          <w:lang w:val="en-US"/>
        </w:rPr>
        <w:t>Data</w:t>
      </w:r>
      <w:r w:rsidRPr="001E264E">
        <w:rPr>
          <w:rFonts w:ascii="GHEA Grapalat" w:hAnsi="GHEA Grapalat"/>
          <w:b/>
          <w:bCs/>
        </w:rPr>
        <w:t xml:space="preserve"> </w:t>
      </w:r>
      <w:r w:rsidRPr="001E264E">
        <w:rPr>
          <w:rFonts w:ascii="GHEA Grapalat" w:hAnsi="GHEA Grapalat"/>
          <w:b/>
          <w:bCs/>
          <w:lang w:val="en-US"/>
        </w:rPr>
        <w:t>Sheet</w:t>
      </w:r>
      <w:r w:rsidRPr="001E264E">
        <w:rPr>
          <w:rFonts w:ascii="GHEA Grapalat" w:hAnsi="GHEA Grapalat"/>
          <w:b/>
          <w:bCs/>
        </w:rPr>
        <w:t>)</w:t>
      </w:r>
      <w:r w:rsidRPr="001E264E">
        <w:rPr>
          <w:rFonts w:ascii="GHEA Grapalat" w:hAnsi="GHEA Grapalat"/>
        </w:rPr>
        <w:t xml:space="preserve">, в котором должны быть отражены </w:t>
      </w:r>
      <w:r w:rsidRPr="001E264E">
        <w:rPr>
          <w:rFonts w:ascii="GHEA Grapalat" w:hAnsi="GHEA Grapalat"/>
          <w:b/>
          <w:bCs/>
        </w:rPr>
        <w:t>все технические характеристики оборудования</w:t>
      </w:r>
      <w:r w:rsidRPr="001E264E">
        <w:rPr>
          <w:rFonts w:ascii="GHEA Grapalat" w:hAnsi="GHEA Grapalat"/>
        </w:rPr>
        <w:t>, заявленные участником;</w:t>
      </w:r>
    </w:p>
    <w:p w14:paraId="6271CF2D" w14:textId="77777777" w:rsidR="001E264E" w:rsidRPr="001E264E" w:rsidRDefault="001E264E" w:rsidP="001E264E">
      <w:pPr>
        <w:widowControl w:val="0"/>
        <w:numPr>
          <w:ilvl w:val="0"/>
          <w:numId w:val="61"/>
        </w:numPr>
        <w:jc w:val="both"/>
        <w:rPr>
          <w:rFonts w:ascii="GHEA Grapalat" w:hAnsi="GHEA Grapalat"/>
        </w:rPr>
      </w:pPr>
      <w:r w:rsidRPr="001E264E">
        <w:rPr>
          <w:rFonts w:ascii="GHEA Grapalat" w:hAnsi="GHEA Grapalat"/>
          <w:b/>
          <w:bCs/>
        </w:rPr>
        <w:t>Транспортировка, установка, подключение, тестирование оборудования, а также обучение персонала Заказчика</w:t>
      </w:r>
      <w:r w:rsidRPr="001E264E">
        <w:rPr>
          <w:rFonts w:ascii="GHEA Grapalat" w:hAnsi="GHEA Grapalat"/>
        </w:rPr>
        <w:t xml:space="preserve"> </w:t>
      </w:r>
      <w:r w:rsidRPr="001E264E">
        <w:rPr>
          <w:rFonts w:ascii="GHEA Grapalat" w:hAnsi="GHEA Grapalat"/>
        </w:rPr>
        <w:lastRenderedPageBreak/>
        <w:t xml:space="preserve">осуществляются поставщиком </w:t>
      </w:r>
      <w:r w:rsidRPr="001E264E">
        <w:rPr>
          <w:rFonts w:ascii="GHEA Grapalat" w:hAnsi="GHEA Grapalat"/>
          <w:b/>
          <w:bCs/>
        </w:rPr>
        <w:t>в рамках договорной стоимости</w:t>
      </w:r>
      <w:r w:rsidRPr="001E264E">
        <w:rPr>
          <w:rFonts w:ascii="GHEA Grapalat" w:hAnsi="GHEA Grapalat"/>
        </w:rPr>
        <w:t>.</w:t>
      </w:r>
    </w:p>
    <w:p w14:paraId="0096E8B9" w14:textId="77777777" w:rsidR="00F954E8" w:rsidRPr="007F1850"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7F1850" w14:paraId="26A9169D" w14:textId="77777777" w:rsidTr="00E22E51">
        <w:trPr>
          <w:jc w:val="center"/>
        </w:trPr>
        <w:tc>
          <w:tcPr>
            <w:tcW w:w="4536" w:type="dxa"/>
          </w:tcPr>
          <w:p w14:paraId="386AB8F4" w14:textId="77777777" w:rsidR="00071D1C" w:rsidRPr="007F1850" w:rsidRDefault="00071D1C" w:rsidP="00B46D58">
            <w:pPr>
              <w:widowControl w:val="0"/>
              <w:jc w:val="center"/>
              <w:rPr>
                <w:rFonts w:ascii="GHEA Grapalat" w:hAnsi="GHEA Grapalat" w:cs="Sylfaen"/>
                <w:b/>
                <w:bCs/>
              </w:rPr>
            </w:pPr>
            <w:r w:rsidRPr="007F1850">
              <w:rPr>
                <w:rFonts w:ascii="GHEA Grapalat" w:hAnsi="GHEA Grapalat"/>
                <w:b/>
              </w:rPr>
              <w:t>ПОКУПАТЕЛЬ</w:t>
            </w:r>
          </w:p>
          <w:p w14:paraId="2C9AF3DD" w14:textId="39F7533D" w:rsidR="008C40FC" w:rsidRPr="008C40FC" w:rsidRDefault="008C40FC" w:rsidP="008C40FC">
            <w:pPr>
              <w:widowControl w:val="0"/>
              <w:jc w:val="center"/>
              <w:rPr>
                <w:rFonts w:ascii="GHEA Grapalat" w:hAnsi="GHEA Grapalat"/>
                <w:sz w:val="22"/>
                <w:szCs w:val="22"/>
              </w:rPr>
            </w:pPr>
            <w:r w:rsidRPr="008C40FC">
              <w:rPr>
                <w:rFonts w:ascii="GHEA Grapalat" w:hAnsi="GHEA Grapalat"/>
                <w:sz w:val="22"/>
                <w:szCs w:val="22"/>
              </w:rPr>
              <w:t>НКО «</w:t>
            </w:r>
            <w:r w:rsidR="001D33A0" w:rsidRPr="001D33A0">
              <w:rPr>
                <w:rFonts w:ascii="GHEA Grapalat" w:hAnsi="GHEA Grapalat"/>
                <w:sz w:val="22"/>
                <w:szCs w:val="22"/>
              </w:rPr>
              <w:t>Ереванская музыкальная школа имени Армена Тиграняна</w:t>
            </w:r>
            <w:r w:rsidRPr="008C40FC">
              <w:rPr>
                <w:rFonts w:ascii="GHEA Grapalat" w:hAnsi="GHEA Grapalat"/>
                <w:sz w:val="22"/>
                <w:szCs w:val="22"/>
              </w:rPr>
              <w:t>»</w:t>
            </w:r>
            <w:r w:rsidRPr="008C40FC">
              <w:rPr>
                <w:rFonts w:ascii="GHEA Grapalat" w:hAnsi="GHEA Grapalat"/>
                <w:sz w:val="22"/>
                <w:szCs w:val="22"/>
              </w:rPr>
              <w:br/>
              <w:t>Адрес: г. Ереван, ул. Сваджяна, д. 42</w:t>
            </w:r>
            <w:r w:rsidRPr="008C40FC">
              <w:rPr>
                <w:rFonts w:ascii="GHEA Grapalat" w:hAnsi="GHEA Grapalat"/>
                <w:sz w:val="22"/>
                <w:szCs w:val="22"/>
              </w:rPr>
              <w:br/>
              <w:t>ИНН 01805188</w:t>
            </w:r>
            <w:r w:rsidRPr="008C40FC">
              <w:rPr>
                <w:rFonts w:ascii="GHEA Grapalat" w:hAnsi="GHEA Grapalat"/>
                <w:sz w:val="22"/>
                <w:szCs w:val="22"/>
              </w:rPr>
              <w:br/>
              <w:t>Банк: Хайбизнесбанк, ЗАО</w:t>
            </w:r>
            <w:r w:rsidRPr="008C40FC">
              <w:rPr>
                <w:rFonts w:ascii="GHEA Grapalat" w:hAnsi="GHEA Grapalat"/>
                <w:sz w:val="22"/>
                <w:szCs w:val="22"/>
              </w:rPr>
              <w:br/>
              <w:t>Р/с: 1150012604500100, РА</w:t>
            </w:r>
          </w:p>
          <w:p w14:paraId="4F8A3109" w14:textId="77777777" w:rsidR="008C40FC" w:rsidRPr="001E264E" w:rsidRDefault="008C40FC" w:rsidP="008C40FC">
            <w:pPr>
              <w:widowControl w:val="0"/>
              <w:jc w:val="center"/>
              <w:rPr>
                <w:rFonts w:ascii="GHEA Grapalat" w:hAnsi="GHEA Grapalat"/>
                <w:sz w:val="22"/>
                <w:szCs w:val="22"/>
              </w:rPr>
            </w:pPr>
            <w:r w:rsidRPr="001E264E">
              <w:rPr>
                <w:rFonts w:ascii="GHEA Grapalat" w:hAnsi="GHEA Grapalat"/>
                <w:sz w:val="22"/>
                <w:szCs w:val="22"/>
              </w:rPr>
              <w:t>Директор ------------------------ А. Хачатрян</w:t>
            </w:r>
            <w:r w:rsidRPr="001E264E">
              <w:rPr>
                <w:rFonts w:ascii="GHEA Grapalat" w:hAnsi="GHEA Grapalat"/>
                <w:sz w:val="22"/>
                <w:szCs w:val="22"/>
              </w:rPr>
              <w:br/>
              <w:t>/подпись/</w:t>
            </w:r>
            <w:r w:rsidRPr="001E264E">
              <w:rPr>
                <w:rFonts w:ascii="GHEA Grapalat" w:hAnsi="GHEA Grapalat"/>
                <w:sz w:val="22"/>
                <w:szCs w:val="22"/>
              </w:rPr>
              <w:br/>
              <w:t>Печать</w:t>
            </w:r>
          </w:p>
          <w:p w14:paraId="2B5E22DE" w14:textId="70CABBFE" w:rsidR="00071D1C" w:rsidRPr="007F1850" w:rsidRDefault="00071D1C" w:rsidP="00B46D58">
            <w:pPr>
              <w:widowControl w:val="0"/>
              <w:jc w:val="center"/>
              <w:rPr>
                <w:rFonts w:ascii="GHEA Grapalat" w:hAnsi="GHEA Grapalat"/>
              </w:rPr>
            </w:pPr>
          </w:p>
        </w:tc>
        <w:tc>
          <w:tcPr>
            <w:tcW w:w="760" w:type="dxa"/>
          </w:tcPr>
          <w:p w14:paraId="556C57BE" w14:textId="77777777" w:rsidR="00071D1C" w:rsidRPr="007F1850" w:rsidRDefault="00071D1C" w:rsidP="00B46D58">
            <w:pPr>
              <w:widowControl w:val="0"/>
              <w:jc w:val="center"/>
              <w:rPr>
                <w:rFonts w:ascii="GHEA Grapalat" w:hAnsi="GHEA Grapalat"/>
              </w:rPr>
            </w:pPr>
          </w:p>
        </w:tc>
        <w:tc>
          <w:tcPr>
            <w:tcW w:w="4343" w:type="dxa"/>
          </w:tcPr>
          <w:p w14:paraId="386EFD99" w14:textId="77777777" w:rsidR="00071D1C" w:rsidRDefault="00071D1C" w:rsidP="00B46D58">
            <w:pPr>
              <w:widowControl w:val="0"/>
              <w:jc w:val="center"/>
              <w:rPr>
                <w:rFonts w:ascii="GHEA Grapalat" w:hAnsi="GHEA Grapalat"/>
                <w:b/>
                <w:lang w:val="en-US"/>
              </w:rPr>
            </w:pPr>
            <w:r w:rsidRPr="007F1850">
              <w:rPr>
                <w:rFonts w:ascii="GHEA Grapalat" w:hAnsi="GHEA Grapalat"/>
                <w:b/>
              </w:rPr>
              <w:t>ПРОДАВЕЦ</w:t>
            </w:r>
          </w:p>
          <w:p w14:paraId="0C8A50AE" w14:textId="77777777" w:rsidR="008C40FC" w:rsidRDefault="008C40FC" w:rsidP="00B46D58">
            <w:pPr>
              <w:widowControl w:val="0"/>
              <w:jc w:val="center"/>
              <w:rPr>
                <w:rFonts w:ascii="GHEA Grapalat" w:hAnsi="GHEA Grapalat"/>
                <w:b/>
                <w:lang w:val="en-US"/>
              </w:rPr>
            </w:pPr>
          </w:p>
          <w:p w14:paraId="5F107232" w14:textId="77777777" w:rsidR="008C40FC" w:rsidRDefault="008C40FC" w:rsidP="00B46D58">
            <w:pPr>
              <w:widowControl w:val="0"/>
              <w:jc w:val="center"/>
              <w:rPr>
                <w:rFonts w:ascii="GHEA Grapalat" w:hAnsi="GHEA Grapalat"/>
                <w:b/>
                <w:lang w:val="en-US"/>
              </w:rPr>
            </w:pPr>
          </w:p>
          <w:p w14:paraId="4D5DA8FB" w14:textId="77777777" w:rsidR="008C40FC" w:rsidRDefault="008C40FC" w:rsidP="00B46D58">
            <w:pPr>
              <w:widowControl w:val="0"/>
              <w:jc w:val="center"/>
              <w:rPr>
                <w:rFonts w:ascii="GHEA Grapalat" w:hAnsi="GHEA Grapalat"/>
                <w:b/>
                <w:lang w:val="en-US"/>
              </w:rPr>
            </w:pPr>
          </w:p>
          <w:p w14:paraId="384FBBD0" w14:textId="77777777" w:rsidR="008C40FC" w:rsidRDefault="008C40FC" w:rsidP="00B46D58">
            <w:pPr>
              <w:widowControl w:val="0"/>
              <w:jc w:val="center"/>
              <w:rPr>
                <w:rFonts w:ascii="GHEA Grapalat" w:hAnsi="GHEA Grapalat"/>
                <w:b/>
                <w:lang w:val="en-US"/>
              </w:rPr>
            </w:pPr>
          </w:p>
          <w:p w14:paraId="1CB19762" w14:textId="77777777" w:rsidR="008C40FC" w:rsidRPr="008C40FC" w:rsidRDefault="008C40FC" w:rsidP="00B46D58">
            <w:pPr>
              <w:widowControl w:val="0"/>
              <w:jc w:val="center"/>
              <w:rPr>
                <w:rFonts w:ascii="GHEA Grapalat" w:hAnsi="GHEA Grapalat" w:cs="Sylfaen"/>
                <w:b/>
                <w:bCs/>
                <w:lang w:val="en-US"/>
              </w:rPr>
            </w:pPr>
          </w:p>
          <w:p w14:paraId="1724F98F" w14:textId="77777777" w:rsidR="008C40FC" w:rsidRDefault="00AB4EAB" w:rsidP="00B46D58">
            <w:pPr>
              <w:widowControl w:val="0"/>
              <w:jc w:val="center"/>
              <w:rPr>
                <w:rFonts w:ascii="GHEA Grapalat" w:hAnsi="GHEA Grapalat"/>
                <w:lang w:val="en-US"/>
              </w:rPr>
            </w:pPr>
            <w:r w:rsidRPr="007F1850">
              <w:rPr>
                <w:rFonts w:ascii="GHEA Grapalat" w:hAnsi="GHEA Grapalat"/>
                <w:lang w:val="en-US"/>
              </w:rPr>
              <w:t>__________________</w:t>
            </w:r>
          </w:p>
          <w:p w14:paraId="492F556F"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/подпись/</w:t>
            </w:r>
          </w:p>
          <w:p w14:paraId="37ED5380" w14:textId="77777777" w:rsidR="00071D1C" w:rsidRPr="007F1850" w:rsidRDefault="00071D1C" w:rsidP="00B46D58">
            <w:pPr>
              <w:widowControl w:val="0"/>
              <w:jc w:val="center"/>
              <w:rPr>
                <w:rFonts w:ascii="GHEA Grapalat" w:hAnsi="GHEA Grapalat"/>
              </w:rPr>
            </w:pPr>
            <w:r w:rsidRPr="007F1850">
              <w:rPr>
                <w:rFonts w:ascii="GHEA Grapalat" w:hAnsi="GHEA Grapalat"/>
              </w:rPr>
              <w:t>М. П.</w:t>
            </w:r>
          </w:p>
        </w:tc>
      </w:tr>
    </w:tbl>
    <w:p w14:paraId="3FD558F5" w14:textId="77777777" w:rsidR="00071D1C" w:rsidRPr="007F1850" w:rsidRDefault="00071D1C" w:rsidP="00B46D58">
      <w:pPr>
        <w:widowControl w:val="0"/>
        <w:spacing w:after="160"/>
        <w:jc w:val="right"/>
        <w:rPr>
          <w:rFonts w:ascii="GHEA Grapalat" w:hAnsi="GHEA Grapalat"/>
          <w:i/>
        </w:rPr>
      </w:pPr>
      <w:r w:rsidRPr="007F1850">
        <w:rPr>
          <w:rFonts w:ascii="GHEA Grapalat" w:hAnsi="GHEA Grapalat"/>
        </w:rPr>
        <w:br w:type="page"/>
      </w:r>
      <w:r w:rsidRPr="007F1850">
        <w:rPr>
          <w:rFonts w:ascii="GHEA Grapalat" w:hAnsi="GHEA Grapalat"/>
          <w:i/>
        </w:rPr>
        <w:lastRenderedPageBreak/>
        <w:t>Приложение № 2</w:t>
      </w:r>
    </w:p>
    <w:p w14:paraId="16378495" w14:textId="77777777" w:rsidR="0019379F" w:rsidRPr="001E264E" w:rsidRDefault="00817209" w:rsidP="0019379F">
      <w:pPr>
        <w:widowControl w:val="0"/>
        <w:spacing w:after="160"/>
        <w:jc w:val="right"/>
        <w:rPr>
          <w:rFonts w:ascii="GHEA Grapalat" w:hAnsi="GHEA Grapalat"/>
          <w:i/>
        </w:rPr>
      </w:pPr>
      <w:r w:rsidRPr="00817209">
        <w:rPr>
          <w:rFonts w:ascii="GHEA Grapalat" w:hAnsi="GHEA Grapalat"/>
          <w:i/>
          <w:sz w:val="18"/>
          <w:lang w:val="hy-AM"/>
        </w:rPr>
        <w:t>ՏԻԳՐԱՆՅԱՆ-ԳՀԱՊՁԲ-26/04</w:t>
      </w:r>
      <w:r w:rsidR="00773B6C" w:rsidRPr="001C25BB">
        <w:rPr>
          <w:rFonts w:ascii="GHEA Grapalat" w:hAnsi="GHEA Grapalat"/>
          <w:i/>
          <w:sz w:val="18"/>
          <w:lang w:val="hy-AM"/>
        </w:rPr>
        <w:t xml:space="preserve"> </w:t>
      </w:r>
      <w:r w:rsidR="00773B6C">
        <w:rPr>
          <w:rFonts w:ascii="GHEA Grapalat" w:hAnsi="GHEA Grapalat"/>
          <w:i/>
          <w:sz w:val="18"/>
          <w:lang w:val="hy-AM"/>
        </w:rPr>
        <w:t xml:space="preserve"> </w:t>
      </w:r>
      <w:r w:rsidR="00071D1C" w:rsidRPr="007F1850">
        <w:rPr>
          <w:rFonts w:ascii="GHEA Grapalat" w:hAnsi="GHEA Grapalat"/>
          <w:i/>
        </w:rPr>
        <w:t xml:space="preserve">к Договору под кодом </w:t>
      </w:r>
    </w:p>
    <w:p w14:paraId="1CCCBD64" w14:textId="68B8D7B1" w:rsidR="00071D1C" w:rsidRPr="007F1850" w:rsidRDefault="005A57B8" w:rsidP="0019379F">
      <w:pPr>
        <w:widowControl w:val="0"/>
        <w:spacing w:after="160"/>
        <w:jc w:val="center"/>
        <w:rPr>
          <w:rFonts w:ascii="GHEA Grapalat" w:hAnsi="GHEA Grapalat"/>
        </w:rPr>
      </w:pPr>
      <w:r w:rsidRPr="007F1850">
        <w:rPr>
          <w:rFonts w:ascii="GHEA Grapalat" w:hAnsi="GHEA Grapalat"/>
          <w:i/>
        </w:rPr>
        <w:br/>
      </w:r>
      <w:r w:rsidR="00071D1C" w:rsidRPr="007F1850">
        <w:rPr>
          <w:rFonts w:ascii="GHEA Grapalat" w:hAnsi="GHEA Grapalat"/>
        </w:rPr>
        <w:t>ГРАФИК ОПЛАТЫ</w:t>
      </w:r>
      <w:r w:rsidR="00E67FD5" w:rsidRPr="007F1850">
        <w:rPr>
          <w:rStyle w:val="FootnoteReference"/>
          <w:rFonts w:ascii="GHEA Grapalat" w:hAnsi="GHEA Grapalat"/>
        </w:rPr>
        <w:footnoteReference w:customMarkFollows="1" w:id="16"/>
        <w:t>*</w:t>
      </w:r>
    </w:p>
    <w:p w14:paraId="758A561A" w14:textId="77777777" w:rsidR="00071D1C" w:rsidRPr="007F1850" w:rsidRDefault="00071D1C" w:rsidP="00B46D58">
      <w:pPr>
        <w:widowControl w:val="0"/>
        <w:spacing w:after="160"/>
        <w:jc w:val="right"/>
        <w:rPr>
          <w:rFonts w:ascii="GHEA Grapalat" w:hAnsi="GHEA Grapalat"/>
        </w:rPr>
      </w:pPr>
      <w:r w:rsidRPr="007F1850">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2080"/>
        <w:gridCol w:w="1555"/>
        <w:gridCol w:w="745"/>
        <w:gridCol w:w="844"/>
        <w:gridCol w:w="844"/>
        <w:gridCol w:w="844"/>
        <w:gridCol w:w="798"/>
        <w:gridCol w:w="811"/>
        <w:gridCol w:w="809"/>
        <w:gridCol w:w="770"/>
        <w:gridCol w:w="857"/>
        <w:gridCol w:w="809"/>
        <w:gridCol w:w="787"/>
        <w:gridCol w:w="853"/>
        <w:gridCol w:w="797"/>
      </w:tblGrid>
      <w:tr w:rsidR="00B138F3" w:rsidRPr="007F1850" w14:paraId="08CF78B5" w14:textId="77777777" w:rsidTr="00773B6C">
        <w:trPr>
          <w:trHeight w:val="305"/>
          <w:jc w:val="center"/>
        </w:trPr>
        <w:tc>
          <w:tcPr>
            <w:tcW w:w="15905" w:type="dxa"/>
            <w:gridSpan w:val="16"/>
          </w:tcPr>
          <w:p w14:paraId="57162D2A"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Товар</w:t>
            </w:r>
          </w:p>
        </w:tc>
      </w:tr>
      <w:tr w:rsidR="00B138F3" w:rsidRPr="007F1850" w14:paraId="17493CE3" w14:textId="77777777" w:rsidTr="00773B6C">
        <w:trPr>
          <w:trHeight w:val="747"/>
          <w:jc w:val="center"/>
        </w:trPr>
        <w:tc>
          <w:tcPr>
            <w:tcW w:w="1702" w:type="dxa"/>
            <w:vAlign w:val="center"/>
          </w:tcPr>
          <w:p w14:paraId="1A566011"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номер предусмотренного приглашением лота</w:t>
            </w:r>
          </w:p>
        </w:tc>
        <w:tc>
          <w:tcPr>
            <w:tcW w:w="2080" w:type="dxa"/>
            <w:vAlign w:val="center"/>
          </w:tcPr>
          <w:p w14:paraId="7EB03B5F"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промежуточный код, предусмотренный планом закупок по классификации ЕЗК (CPV)</w:t>
            </w:r>
          </w:p>
        </w:tc>
        <w:tc>
          <w:tcPr>
            <w:tcW w:w="1555" w:type="dxa"/>
            <w:vAlign w:val="center"/>
          </w:tcPr>
          <w:p w14:paraId="49E2AB7D" w14:textId="77777777" w:rsidR="00071D1C" w:rsidRPr="007F1850" w:rsidRDefault="00071D1C" w:rsidP="00B46D58">
            <w:pPr>
              <w:widowControl w:val="0"/>
              <w:jc w:val="center"/>
              <w:rPr>
                <w:rFonts w:ascii="GHEA Grapalat" w:hAnsi="GHEA Grapalat"/>
                <w:sz w:val="16"/>
                <w:szCs w:val="16"/>
              </w:rPr>
            </w:pPr>
            <w:r w:rsidRPr="007F1850">
              <w:rPr>
                <w:rFonts w:ascii="GHEA Grapalat" w:hAnsi="GHEA Grapalat"/>
                <w:sz w:val="16"/>
                <w:szCs w:val="16"/>
              </w:rPr>
              <w:t>наименование</w:t>
            </w:r>
          </w:p>
        </w:tc>
        <w:tc>
          <w:tcPr>
            <w:tcW w:w="10568" w:type="dxa"/>
            <w:gridSpan w:val="13"/>
            <w:vAlign w:val="center"/>
          </w:tcPr>
          <w:p w14:paraId="17D9BD8B" w14:textId="16A6C724" w:rsidR="00071D1C" w:rsidRPr="007F1850" w:rsidRDefault="00071D1C" w:rsidP="00B46D58">
            <w:pPr>
              <w:widowControl w:val="0"/>
              <w:jc w:val="both"/>
              <w:rPr>
                <w:rFonts w:ascii="GHEA Grapalat" w:hAnsi="GHEA Grapalat"/>
                <w:sz w:val="16"/>
                <w:szCs w:val="16"/>
              </w:rPr>
            </w:pPr>
            <w:r w:rsidRPr="007F1850">
              <w:rPr>
                <w:rFonts w:ascii="GHEA Grapalat" w:hAnsi="GHEA Grapalat"/>
                <w:sz w:val="16"/>
                <w:szCs w:val="16"/>
              </w:rPr>
              <w:t>Оплату товара предусматривается произвести в 2</w:t>
            </w:r>
            <w:r w:rsidR="00E67FD5" w:rsidRPr="007F1850">
              <w:rPr>
                <w:rFonts w:ascii="GHEA Grapalat" w:hAnsi="GHEA Grapalat"/>
                <w:sz w:val="16"/>
                <w:szCs w:val="16"/>
              </w:rPr>
              <w:t>0</w:t>
            </w:r>
            <w:r w:rsidR="00773B6C" w:rsidRPr="00773B6C">
              <w:rPr>
                <w:rFonts w:ascii="GHEA Grapalat" w:hAnsi="GHEA Grapalat"/>
                <w:sz w:val="16"/>
                <w:szCs w:val="16"/>
              </w:rPr>
              <w:t>26</w:t>
            </w:r>
            <w:r w:rsidR="00AA7117" w:rsidRPr="007F1850">
              <w:rPr>
                <w:rFonts w:ascii="GHEA Grapalat" w:hAnsi="GHEA Grapalat"/>
                <w:sz w:val="16"/>
                <w:szCs w:val="16"/>
              </w:rPr>
              <w:t xml:space="preserve"> </w:t>
            </w:r>
            <w:r w:rsidR="00E67FD5" w:rsidRPr="007F1850">
              <w:rPr>
                <w:rFonts w:ascii="GHEA Grapalat" w:hAnsi="GHEA Grapalat"/>
                <w:sz w:val="16"/>
                <w:szCs w:val="16"/>
              </w:rPr>
              <w:t>г., по месяцам, в том числе</w:t>
            </w:r>
            <w:r w:rsidR="00E67FD5" w:rsidRPr="007F1850">
              <w:rPr>
                <w:rStyle w:val="FootnoteReference"/>
                <w:rFonts w:ascii="GHEA Grapalat" w:hAnsi="GHEA Grapalat"/>
                <w:sz w:val="16"/>
                <w:szCs w:val="16"/>
              </w:rPr>
              <w:footnoteReference w:customMarkFollows="1" w:id="17"/>
              <w:t>**</w:t>
            </w:r>
          </w:p>
        </w:tc>
      </w:tr>
      <w:tr w:rsidR="00773B6C" w:rsidRPr="007F1850" w14:paraId="59CB9B00" w14:textId="77777777" w:rsidTr="00773B6C">
        <w:trPr>
          <w:trHeight w:val="594"/>
          <w:jc w:val="center"/>
        </w:trPr>
        <w:tc>
          <w:tcPr>
            <w:tcW w:w="1702" w:type="dxa"/>
          </w:tcPr>
          <w:p w14:paraId="6FB19D90" w14:textId="77777777" w:rsidR="00071D1C" w:rsidRPr="007F1850" w:rsidRDefault="00071D1C" w:rsidP="00B46D58">
            <w:pPr>
              <w:widowControl w:val="0"/>
              <w:jc w:val="center"/>
              <w:rPr>
                <w:rFonts w:ascii="GHEA Grapalat" w:hAnsi="GHEA Grapalat"/>
                <w:sz w:val="16"/>
                <w:szCs w:val="16"/>
              </w:rPr>
            </w:pPr>
          </w:p>
        </w:tc>
        <w:tc>
          <w:tcPr>
            <w:tcW w:w="2080" w:type="dxa"/>
          </w:tcPr>
          <w:p w14:paraId="0BF699FF" w14:textId="77777777" w:rsidR="00071D1C" w:rsidRPr="007F1850" w:rsidRDefault="00071D1C" w:rsidP="00B46D58">
            <w:pPr>
              <w:widowControl w:val="0"/>
              <w:jc w:val="center"/>
              <w:rPr>
                <w:rFonts w:ascii="GHEA Grapalat" w:hAnsi="GHEA Grapalat"/>
                <w:sz w:val="16"/>
                <w:szCs w:val="16"/>
              </w:rPr>
            </w:pPr>
          </w:p>
        </w:tc>
        <w:tc>
          <w:tcPr>
            <w:tcW w:w="1555" w:type="dxa"/>
          </w:tcPr>
          <w:p w14:paraId="0E7E88B5" w14:textId="77777777" w:rsidR="00071D1C" w:rsidRPr="007F1850" w:rsidRDefault="00071D1C" w:rsidP="00B46D58">
            <w:pPr>
              <w:widowControl w:val="0"/>
              <w:jc w:val="center"/>
              <w:rPr>
                <w:rFonts w:ascii="GHEA Grapalat" w:hAnsi="GHEA Grapalat"/>
                <w:sz w:val="16"/>
                <w:szCs w:val="16"/>
              </w:rPr>
            </w:pPr>
          </w:p>
        </w:tc>
        <w:tc>
          <w:tcPr>
            <w:tcW w:w="745" w:type="dxa"/>
            <w:vAlign w:val="center"/>
          </w:tcPr>
          <w:p w14:paraId="274F3CA8"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январь</w:t>
            </w:r>
          </w:p>
        </w:tc>
        <w:tc>
          <w:tcPr>
            <w:tcW w:w="844" w:type="dxa"/>
            <w:vAlign w:val="center"/>
          </w:tcPr>
          <w:p w14:paraId="25D6B5A6" w14:textId="77777777" w:rsidR="00071D1C" w:rsidRPr="007F1850" w:rsidRDefault="00071D1C" w:rsidP="00B46D58">
            <w:pPr>
              <w:widowControl w:val="0"/>
              <w:ind w:right="-7"/>
              <w:jc w:val="center"/>
              <w:rPr>
                <w:rFonts w:ascii="GHEA Grapalat" w:hAnsi="GHEA Grapalat" w:cs="Sylfaen"/>
                <w:sz w:val="16"/>
                <w:szCs w:val="16"/>
              </w:rPr>
            </w:pPr>
            <w:r w:rsidRPr="007F1850">
              <w:rPr>
                <w:rFonts w:ascii="GHEA Grapalat" w:hAnsi="GHEA Grapalat"/>
                <w:sz w:val="16"/>
                <w:szCs w:val="16"/>
              </w:rPr>
              <w:t>февраль</w:t>
            </w:r>
          </w:p>
        </w:tc>
        <w:tc>
          <w:tcPr>
            <w:tcW w:w="844" w:type="dxa"/>
            <w:vAlign w:val="center"/>
          </w:tcPr>
          <w:p w14:paraId="3903791F"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март</w:t>
            </w:r>
          </w:p>
        </w:tc>
        <w:tc>
          <w:tcPr>
            <w:tcW w:w="844" w:type="dxa"/>
            <w:vAlign w:val="center"/>
          </w:tcPr>
          <w:p w14:paraId="554A6F9B" w14:textId="77777777" w:rsidR="00071D1C" w:rsidRPr="007F1850" w:rsidRDefault="00071D1C" w:rsidP="00B46D58">
            <w:pPr>
              <w:widowControl w:val="0"/>
              <w:ind w:right="-7"/>
              <w:jc w:val="center"/>
              <w:rPr>
                <w:rFonts w:ascii="GHEA Grapalat" w:hAnsi="GHEA Grapalat" w:cs="Sylfaen"/>
                <w:sz w:val="16"/>
                <w:szCs w:val="16"/>
              </w:rPr>
            </w:pPr>
            <w:r w:rsidRPr="007F1850">
              <w:rPr>
                <w:rFonts w:ascii="GHEA Grapalat" w:hAnsi="GHEA Grapalat"/>
                <w:sz w:val="16"/>
                <w:szCs w:val="16"/>
              </w:rPr>
              <w:t>апрель</w:t>
            </w:r>
          </w:p>
        </w:tc>
        <w:tc>
          <w:tcPr>
            <w:tcW w:w="798" w:type="dxa"/>
            <w:vAlign w:val="center"/>
          </w:tcPr>
          <w:p w14:paraId="23A862E1"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май</w:t>
            </w:r>
          </w:p>
        </w:tc>
        <w:tc>
          <w:tcPr>
            <w:tcW w:w="811" w:type="dxa"/>
            <w:vAlign w:val="center"/>
          </w:tcPr>
          <w:p w14:paraId="0DE615DA"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июнь</w:t>
            </w:r>
          </w:p>
        </w:tc>
        <w:tc>
          <w:tcPr>
            <w:tcW w:w="809" w:type="dxa"/>
            <w:vAlign w:val="center"/>
          </w:tcPr>
          <w:p w14:paraId="4EE103F1"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июль</w:t>
            </w:r>
          </w:p>
        </w:tc>
        <w:tc>
          <w:tcPr>
            <w:tcW w:w="770" w:type="dxa"/>
            <w:vAlign w:val="center"/>
          </w:tcPr>
          <w:p w14:paraId="296113C9"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август</w:t>
            </w:r>
          </w:p>
        </w:tc>
        <w:tc>
          <w:tcPr>
            <w:tcW w:w="857" w:type="dxa"/>
            <w:vAlign w:val="center"/>
          </w:tcPr>
          <w:p w14:paraId="0C40DAB1"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сентябрь</w:t>
            </w:r>
          </w:p>
        </w:tc>
        <w:tc>
          <w:tcPr>
            <w:tcW w:w="809" w:type="dxa"/>
            <w:vAlign w:val="center"/>
          </w:tcPr>
          <w:p w14:paraId="2F127585"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октябрь</w:t>
            </w:r>
          </w:p>
        </w:tc>
        <w:tc>
          <w:tcPr>
            <w:tcW w:w="787" w:type="dxa"/>
            <w:vAlign w:val="center"/>
          </w:tcPr>
          <w:p w14:paraId="72333226"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ноябрь</w:t>
            </w:r>
          </w:p>
        </w:tc>
        <w:tc>
          <w:tcPr>
            <w:tcW w:w="853" w:type="dxa"/>
            <w:vAlign w:val="center"/>
          </w:tcPr>
          <w:p w14:paraId="3117DCE8" w14:textId="77777777" w:rsidR="00071D1C" w:rsidRPr="007F1850" w:rsidRDefault="00071D1C" w:rsidP="00B46D58">
            <w:pPr>
              <w:widowControl w:val="0"/>
              <w:ind w:right="-7"/>
              <w:jc w:val="center"/>
              <w:rPr>
                <w:rFonts w:ascii="GHEA Grapalat" w:hAnsi="GHEA Grapalat"/>
                <w:sz w:val="16"/>
                <w:szCs w:val="16"/>
              </w:rPr>
            </w:pPr>
            <w:r w:rsidRPr="007F1850">
              <w:rPr>
                <w:rFonts w:ascii="GHEA Grapalat" w:hAnsi="GHEA Grapalat"/>
                <w:sz w:val="16"/>
                <w:szCs w:val="16"/>
              </w:rPr>
              <w:t>декабрь</w:t>
            </w:r>
          </w:p>
        </w:tc>
        <w:tc>
          <w:tcPr>
            <w:tcW w:w="797" w:type="dxa"/>
            <w:vAlign w:val="center"/>
          </w:tcPr>
          <w:p w14:paraId="7B8288EB" w14:textId="77777777" w:rsidR="00071D1C" w:rsidRPr="007F1850" w:rsidRDefault="00071D1C" w:rsidP="00B46D58">
            <w:pPr>
              <w:widowControl w:val="0"/>
              <w:ind w:right="-1"/>
              <w:jc w:val="center"/>
              <w:rPr>
                <w:rFonts w:ascii="GHEA Grapalat" w:hAnsi="GHEA Grapalat"/>
                <w:sz w:val="16"/>
                <w:szCs w:val="16"/>
                <w:lang w:val="en-US"/>
              </w:rPr>
            </w:pPr>
            <w:r w:rsidRPr="007F1850">
              <w:rPr>
                <w:rFonts w:ascii="GHEA Grapalat" w:hAnsi="GHEA Grapalat"/>
                <w:sz w:val="16"/>
                <w:szCs w:val="16"/>
              </w:rPr>
              <w:t>Всего</w:t>
            </w:r>
          </w:p>
        </w:tc>
      </w:tr>
      <w:tr w:rsidR="008D7AE9" w:rsidRPr="007F1850" w14:paraId="39E55671" w14:textId="77777777" w:rsidTr="00DB5443">
        <w:trPr>
          <w:trHeight w:val="404"/>
          <w:jc w:val="center"/>
        </w:trPr>
        <w:tc>
          <w:tcPr>
            <w:tcW w:w="1702" w:type="dxa"/>
            <w:vAlign w:val="center"/>
          </w:tcPr>
          <w:p w14:paraId="7306441C" w14:textId="61761067" w:rsidR="008D7AE9" w:rsidRPr="007F1850" w:rsidRDefault="008D7AE9" w:rsidP="008D7AE9">
            <w:pPr>
              <w:widowControl w:val="0"/>
              <w:jc w:val="center"/>
              <w:rPr>
                <w:rFonts w:ascii="GHEA Grapalat" w:hAnsi="GHEA Grapalat"/>
                <w:sz w:val="16"/>
                <w:szCs w:val="16"/>
              </w:rPr>
            </w:pPr>
            <w:r w:rsidRPr="008A25C8">
              <w:rPr>
                <w:rFonts w:ascii="GHEA Grapalat" w:hAnsi="GHEA Grapalat" w:cs="Calibri Light"/>
                <w:color w:val="000000"/>
                <w:sz w:val="20"/>
                <w:szCs w:val="20"/>
              </w:rPr>
              <w:t>1</w:t>
            </w:r>
          </w:p>
        </w:tc>
        <w:tc>
          <w:tcPr>
            <w:tcW w:w="2080" w:type="dxa"/>
            <w:vAlign w:val="center"/>
          </w:tcPr>
          <w:p w14:paraId="526FE2B4" w14:textId="479BC04D" w:rsidR="008D7AE9" w:rsidRPr="007F1850" w:rsidRDefault="008D7AE9" w:rsidP="008D7AE9">
            <w:pPr>
              <w:widowControl w:val="0"/>
              <w:jc w:val="center"/>
              <w:rPr>
                <w:rFonts w:ascii="GHEA Grapalat" w:hAnsi="GHEA Grapalat"/>
                <w:sz w:val="16"/>
                <w:szCs w:val="16"/>
              </w:rPr>
            </w:pPr>
            <w:r w:rsidRPr="00726CBC">
              <w:t>39292110</w:t>
            </w:r>
          </w:p>
        </w:tc>
        <w:tc>
          <w:tcPr>
            <w:tcW w:w="1555" w:type="dxa"/>
            <w:vAlign w:val="center"/>
          </w:tcPr>
          <w:p w14:paraId="2958E909" w14:textId="1282A111" w:rsidR="008D7AE9" w:rsidRPr="007F1850" w:rsidRDefault="008D7AE9" w:rsidP="008D7AE9">
            <w:pPr>
              <w:widowControl w:val="0"/>
              <w:jc w:val="center"/>
              <w:rPr>
                <w:rFonts w:ascii="GHEA Grapalat" w:hAnsi="GHEA Grapalat"/>
                <w:sz w:val="16"/>
                <w:szCs w:val="16"/>
              </w:rPr>
            </w:pPr>
            <w:r w:rsidRPr="008D7AE9">
              <w:rPr>
                <w:rFonts w:ascii="GHEA Grapalat" w:hAnsi="GHEA Grapalat" w:cs="Calibri Light"/>
                <w:color w:val="000000"/>
                <w:sz w:val="20"/>
              </w:rPr>
              <w:t>доски</w:t>
            </w:r>
          </w:p>
        </w:tc>
        <w:tc>
          <w:tcPr>
            <w:tcW w:w="745" w:type="dxa"/>
          </w:tcPr>
          <w:p w14:paraId="7A67FDE3" w14:textId="77777777" w:rsidR="008D7AE9" w:rsidRPr="00A71D81" w:rsidRDefault="008D7AE9" w:rsidP="008D7AE9">
            <w:pPr>
              <w:jc w:val="center"/>
              <w:rPr>
                <w:rFonts w:ascii="GHEA Grapalat" w:hAnsi="GHEA Grapalat"/>
                <w:sz w:val="20"/>
                <w:lang w:val="pt-BR"/>
              </w:rPr>
            </w:pPr>
          </w:p>
          <w:p w14:paraId="0283D9E4" w14:textId="77777777" w:rsidR="008D7AE9" w:rsidRPr="00A71D81" w:rsidRDefault="008D7AE9" w:rsidP="008D7AE9">
            <w:pPr>
              <w:jc w:val="center"/>
              <w:rPr>
                <w:rFonts w:ascii="GHEA Grapalat" w:hAnsi="GHEA Grapalat"/>
                <w:sz w:val="20"/>
                <w:lang w:val="pt-BR"/>
              </w:rPr>
            </w:pPr>
          </w:p>
          <w:p w14:paraId="52F0C959" w14:textId="174AAD03" w:rsidR="008D7AE9" w:rsidRPr="007F1850" w:rsidRDefault="008D7AE9" w:rsidP="008D7AE9">
            <w:pPr>
              <w:widowControl w:val="0"/>
              <w:jc w:val="center"/>
              <w:rPr>
                <w:rFonts w:ascii="GHEA Grapalat" w:hAnsi="GHEA Grapalat"/>
                <w:sz w:val="16"/>
                <w:szCs w:val="16"/>
              </w:rPr>
            </w:pPr>
            <w:r>
              <w:rPr>
                <w:rFonts w:ascii="GHEA Grapalat" w:hAnsi="GHEA Grapalat"/>
                <w:lang w:val="pt-BR"/>
              </w:rPr>
              <w:t>-</w:t>
            </w:r>
          </w:p>
        </w:tc>
        <w:tc>
          <w:tcPr>
            <w:tcW w:w="844" w:type="dxa"/>
          </w:tcPr>
          <w:p w14:paraId="63F3434D" w14:textId="77777777" w:rsidR="008D7AE9" w:rsidRPr="00A71D81" w:rsidRDefault="008D7AE9" w:rsidP="008D7AE9">
            <w:pPr>
              <w:jc w:val="center"/>
              <w:rPr>
                <w:rFonts w:ascii="GHEA Grapalat" w:hAnsi="GHEA Grapalat"/>
                <w:sz w:val="20"/>
                <w:lang w:val="pt-BR"/>
              </w:rPr>
            </w:pPr>
          </w:p>
          <w:p w14:paraId="7A693551" w14:textId="0669D364" w:rsidR="008D7AE9" w:rsidRPr="007F1850" w:rsidRDefault="008D7AE9" w:rsidP="008D7AE9">
            <w:pPr>
              <w:widowControl w:val="0"/>
              <w:jc w:val="center"/>
              <w:rPr>
                <w:rFonts w:ascii="GHEA Grapalat" w:hAnsi="GHEA Grapalat"/>
                <w:sz w:val="16"/>
                <w:szCs w:val="16"/>
              </w:rPr>
            </w:pPr>
            <w:r>
              <w:rPr>
                <w:rFonts w:ascii="GHEA Grapalat" w:hAnsi="GHEA Grapalat"/>
                <w:sz w:val="20"/>
                <w:lang w:val="pt-BR"/>
              </w:rPr>
              <w:t>100</w:t>
            </w:r>
            <w:r w:rsidRPr="00A71D81">
              <w:rPr>
                <w:rFonts w:ascii="GHEA Grapalat" w:hAnsi="GHEA Grapalat"/>
                <w:sz w:val="20"/>
                <w:lang w:val="pt-BR"/>
              </w:rPr>
              <w:t xml:space="preserve"> %</w:t>
            </w:r>
          </w:p>
        </w:tc>
        <w:tc>
          <w:tcPr>
            <w:tcW w:w="844" w:type="dxa"/>
            <w:vAlign w:val="center"/>
          </w:tcPr>
          <w:p w14:paraId="312F6A66" w14:textId="292B7653"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44" w:type="dxa"/>
            <w:vAlign w:val="center"/>
          </w:tcPr>
          <w:p w14:paraId="03119C35" w14:textId="26E3738B"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98" w:type="dxa"/>
            <w:vAlign w:val="center"/>
          </w:tcPr>
          <w:p w14:paraId="55A245DD" w14:textId="34957939"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11" w:type="dxa"/>
            <w:vAlign w:val="center"/>
          </w:tcPr>
          <w:p w14:paraId="4D5F1A5C" w14:textId="05820ECD"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09" w:type="dxa"/>
            <w:vAlign w:val="center"/>
          </w:tcPr>
          <w:p w14:paraId="54831B8E" w14:textId="32EAB45E"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70" w:type="dxa"/>
            <w:vAlign w:val="center"/>
          </w:tcPr>
          <w:p w14:paraId="44C4F226" w14:textId="7F42325B"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57" w:type="dxa"/>
            <w:vAlign w:val="center"/>
          </w:tcPr>
          <w:p w14:paraId="528A744B" w14:textId="00634EE2"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09" w:type="dxa"/>
            <w:vAlign w:val="center"/>
          </w:tcPr>
          <w:p w14:paraId="249C4EF1" w14:textId="35360989"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87" w:type="dxa"/>
            <w:vAlign w:val="center"/>
          </w:tcPr>
          <w:p w14:paraId="1B8D4A65" w14:textId="4B8359F3"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853" w:type="dxa"/>
            <w:vAlign w:val="center"/>
          </w:tcPr>
          <w:p w14:paraId="166BCC2D" w14:textId="7760547F" w:rsidR="008D7AE9" w:rsidRPr="007F1850" w:rsidRDefault="008D7AE9" w:rsidP="008D7AE9">
            <w:pPr>
              <w:widowControl w:val="0"/>
              <w:jc w:val="center"/>
              <w:rPr>
                <w:rFonts w:ascii="GHEA Grapalat" w:hAnsi="GHEA Grapalat" w:cs="Arial"/>
                <w:sz w:val="16"/>
                <w:szCs w:val="16"/>
              </w:rPr>
            </w:pPr>
            <w:r w:rsidRPr="00403B89">
              <w:rPr>
                <w:rFonts w:ascii="GHEA Grapalat" w:hAnsi="GHEA Grapalat"/>
                <w:sz w:val="20"/>
                <w:lang w:val="pt-BR"/>
              </w:rPr>
              <w:t>100 %</w:t>
            </w:r>
          </w:p>
        </w:tc>
        <w:tc>
          <w:tcPr>
            <w:tcW w:w="797" w:type="dxa"/>
            <w:vAlign w:val="center"/>
          </w:tcPr>
          <w:p w14:paraId="408498C3" w14:textId="3A790407" w:rsidR="008D7AE9" w:rsidRPr="007F1850" w:rsidRDefault="008D7AE9" w:rsidP="008D7AE9">
            <w:pPr>
              <w:widowControl w:val="0"/>
              <w:jc w:val="center"/>
              <w:rPr>
                <w:rFonts w:ascii="GHEA Grapalat" w:hAnsi="GHEA Grapalat"/>
                <w:b/>
                <w:sz w:val="16"/>
                <w:szCs w:val="16"/>
              </w:rPr>
            </w:pPr>
            <w:r w:rsidRPr="00403B89">
              <w:rPr>
                <w:rFonts w:ascii="GHEA Grapalat" w:hAnsi="GHEA Grapalat"/>
                <w:sz w:val="20"/>
                <w:lang w:val="pt-BR"/>
              </w:rPr>
              <w:t>100 %</w:t>
            </w:r>
          </w:p>
        </w:tc>
      </w:tr>
    </w:tbl>
    <w:tbl>
      <w:tblPr>
        <w:tblW w:w="9639" w:type="dxa"/>
        <w:jc w:val="center"/>
        <w:tblLayout w:type="fixed"/>
        <w:tblLook w:val="0000" w:firstRow="0" w:lastRow="0" w:firstColumn="0" w:lastColumn="0" w:noHBand="0" w:noVBand="0"/>
      </w:tblPr>
      <w:tblGrid>
        <w:gridCol w:w="4536"/>
        <w:gridCol w:w="760"/>
        <w:gridCol w:w="4343"/>
      </w:tblGrid>
      <w:tr w:rsidR="00B138F3" w:rsidRPr="007F1850" w14:paraId="425CC74F" w14:textId="77777777" w:rsidTr="00E22E51">
        <w:trPr>
          <w:jc w:val="center"/>
        </w:trPr>
        <w:tc>
          <w:tcPr>
            <w:tcW w:w="4536" w:type="dxa"/>
          </w:tcPr>
          <w:p w14:paraId="51FF9653"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b/>
              </w:rPr>
              <w:t>ПОКУПАТЕЛЬ</w:t>
            </w:r>
          </w:p>
          <w:p w14:paraId="5514AF1B" w14:textId="3FBC3115" w:rsidR="008C40FC" w:rsidRPr="008C40FC" w:rsidRDefault="008C40FC" w:rsidP="008C40FC">
            <w:pPr>
              <w:widowControl w:val="0"/>
              <w:jc w:val="center"/>
              <w:rPr>
                <w:rFonts w:ascii="GHEA Grapalat" w:hAnsi="GHEA Grapalat"/>
                <w:sz w:val="22"/>
                <w:szCs w:val="22"/>
              </w:rPr>
            </w:pPr>
            <w:r w:rsidRPr="008C40FC">
              <w:rPr>
                <w:rFonts w:ascii="GHEA Grapalat" w:hAnsi="GHEA Grapalat"/>
                <w:sz w:val="22"/>
                <w:szCs w:val="22"/>
              </w:rPr>
              <w:t>НКО «</w:t>
            </w:r>
            <w:r w:rsidR="001D33A0" w:rsidRPr="001D33A0">
              <w:rPr>
                <w:rFonts w:ascii="GHEA Grapalat" w:hAnsi="GHEA Grapalat"/>
                <w:sz w:val="22"/>
                <w:szCs w:val="22"/>
              </w:rPr>
              <w:t>Ереванская музыкальная школа имени Армена Тиграняна</w:t>
            </w:r>
            <w:r w:rsidRPr="008C40FC">
              <w:rPr>
                <w:rFonts w:ascii="GHEA Grapalat" w:hAnsi="GHEA Grapalat"/>
                <w:sz w:val="22"/>
                <w:szCs w:val="22"/>
              </w:rPr>
              <w:t>»</w:t>
            </w:r>
            <w:r w:rsidRPr="008C40FC">
              <w:rPr>
                <w:rFonts w:ascii="GHEA Grapalat" w:hAnsi="GHEA Grapalat"/>
                <w:sz w:val="22"/>
                <w:szCs w:val="22"/>
              </w:rPr>
              <w:br/>
              <w:t>Адрес: г. Ереван, ул. Сваджяна, д. 42</w:t>
            </w:r>
            <w:r w:rsidRPr="008C40FC">
              <w:rPr>
                <w:rFonts w:ascii="GHEA Grapalat" w:hAnsi="GHEA Grapalat"/>
                <w:sz w:val="22"/>
                <w:szCs w:val="22"/>
              </w:rPr>
              <w:br/>
              <w:t>ИНН 01805188</w:t>
            </w:r>
            <w:r w:rsidRPr="008C40FC">
              <w:rPr>
                <w:rFonts w:ascii="GHEA Grapalat" w:hAnsi="GHEA Grapalat"/>
                <w:sz w:val="22"/>
                <w:szCs w:val="22"/>
              </w:rPr>
              <w:br/>
              <w:t>Банк: Хайбизнесбанк, ЗАО</w:t>
            </w:r>
            <w:r w:rsidRPr="008C40FC">
              <w:rPr>
                <w:rFonts w:ascii="GHEA Grapalat" w:hAnsi="GHEA Grapalat"/>
                <w:sz w:val="22"/>
                <w:szCs w:val="22"/>
              </w:rPr>
              <w:br/>
              <w:t>Р/с: 1150012604500100, РА</w:t>
            </w:r>
          </w:p>
          <w:p w14:paraId="158E74E7" w14:textId="77777777" w:rsidR="008C40FC" w:rsidRPr="001E264E" w:rsidRDefault="008C40FC" w:rsidP="008C40FC">
            <w:pPr>
              <w:widowControl w:val="0"/>
              <w:jc w:val="center"/>
              <w:rPr>
                <w:rFonts w:ascii="GHEA Grapalat" w:hAnsi="GHEA Grapalat"/>
                <w:sz w:val="22"/>
                <w:szCs w:val="22"/>
              </w:rPr>
            </w:pPr>
            <w:r w:rsidRPr="001E264E">
              <w:rPr>
                <w:rFonts w:ascii="GHEA Grapalat" w:hAnsi="GHEA Grapalat"/>
                <w:sz w:val="22"/>
                <w:szCs w:val="22"/>
              </w:rPr>
              <w:t>Директор ------------------------ А. Хачатрян</w:t>
            </w:r>
            <w:r w:rsidRPr="001E264E">
              <w:rPr>
                <w:rFonts w:ascii="GHEA Grapalat" w:hAnsi="GHEA Grapalat"/>
                <w:sz w:val="22"/>
                <w:szCs w:val="22"/>
              </w:rPr>
              <w:br/>
              <w:t>/подпись/</w:t>
            </w:r>
            <w:r w:rsidRPr="001E264E">
              <w:rPr>
                <w:rFonts w:ascii="GHEA Grapalat" w:hAnsi="GHEA Grapalat"/>
                <w:sz w:val="22"/>
                <w:szCs w:val="22"/>
              </w:rPr>
              <w:br/>
              <w:t>Печать</w:t>
            </w:r>
          </w:p>
          <w:p w14:paraId="3074E867" w14:textId="64095527" w:rsidR="00071D1C" w:rsidRPr="007F1850" w:rsidRDefault="00071D1C" w:rsidP="00B46D58">
            <w:pPr>
              <w:widowControl w:val="0"/>
              <w:spacing w:after="160"/>
              <w:jc w:val="center"/>
              <w:rPr>
                <w:rFonts w:ascii="GHEA Grapalat" w:hAnsi="GHEA Grapalat"/>
              </w:rPr>
            </w:pPr>
          </w:p>
        </w:tc>
        <w:tc>
          <w:tcPr>
            <w:tcW w:w="760" w:type="dxa"/>
          </w:tcPr>
          <w:p w14:paraId="10048B7E" w14:textId="77777777" w:rsidR="00071D1C" w:rsidRPr="007F1850" w:rsidRDefault="00071D1C" w:rsidP="00B46D58">
            <w:pPr>
              <w:widowControl w:val="0"/>
              <w:spacing w:after="160"/>
              <w:jc w:val="center"/>
              <w:rPr>
                <w:rFonts w:ascii="GHEA Grapalat" w:hAnsi="GHEA Grapalat"/>
              </w:rPr>
            </w:pPr>
          </w:p>
        </w:tc>
        <w:tc>
          <w:tcPr>
            <w:tcW w:w="4343" w:type="dxa"/>
          </w:tcPr>
          <w:p w14:paraId="19680C9C" w14:textId="77777777" w:rsidR="00071D1C" w:rsidRDefault="00071D1C" w:rsidP="00B46D58">
            <w:pPr>
              <w:widowControl w:val="0"/>
              <w:spacing w:after="160"/>
              <w:jc w:val="center"/>
              <w:rPr>
                <w:rFonts w:ascii="GHEA Grapalat" w:hAnsi="GHEA Grapalat"/>
                <w:b/>
                <w:lang w:val="en-US"/>
              </w:rPr>
            </w:pPr>
            <w:r w:rsidRPr="007F1850">
              <w:rPr>
                <w:rFonts w:ascii="GHEA Grapalat" w:hAnsi="GHEA Grapalat"/>
                <w:b/>
              </w:rPr>
              <w:t>ПРОДАВЕЦ</w:t>
            </w:r>
          </w:p>
          <w:p w14:paraId="3BF2BBD0" w14:textId="77777777" w:rsidR="008C40FC" w:rsidRDefault="008C40FC" w:rsidP="00B46D58">
            <w:pPr>
              <w:widowControl w:val="0"/>
              <w:spacing w:after="160"/>
              <w:jc w:val="center"/>
              <w:rPr>
                <w:rFonts w:ascii="GHEA Grapalat" w:hAnsi="GHEA Grapalat" w:cs="Sylfaen"/>
                <w:b/>
                <w:bCs/>
                <w:lang w:val="en-US"/>
              </w:rPr>
            </w:pPr>
          </w:p>
          <w:p w14:paraId="4A120C68" w14:textId="77777777" w:rsidR="008C40FC" w:rsidRDefault="008C40FC" w:rsidP="00B46D58">
            <w:pPr>
              <w:widowControl w:val="0"/>
              <w:spacing w:after="160"/>
              <w:jc w:val="center"/>
              <w:rPr>
                <w:rFonts w:ascii="GHEA Grapalat" w:hAnsi="GHEA Grapalat" w:cs="Sylfaen"/>
                <w:b/>
                <w:bCs/>
                <w:lang w:val="en-US"/>
              </w:rPr>
            </w:pPr>
          </w:p>
          <w:p w14:paraId="19EF3BF9" w14:textId="77777777" w:rsidR="008C40FC" w:rsidRPr="008C40FC" w:rsidRDefault="008C40FC" w:rsidP="00B46D58">
            <w:pPr>
              <w:widowControl w:val="0"/>
              <w:spacing w:after="160"/>
              <w:jc w:val="center"/>
              <w:rPr>
                <w:rFonts w:ascii="GHEA Grapalat" w:hAnsi="GHEA Grapalat" w:cs="Sylfaen"/>
                <w:b/>
                <w:bCs/>
                <w:lang w:val="en-US"/>
              </w:rPr>
            </w:pPr>
          </w:p>
          <w:p w14:paraId="47B87A1D" w14:textId="77777777" w:rsidR="00071D1C" w:rsidRPr="007F1850" w:rsidRDefault="00AB4EAB" w:rsidP="00B46D58">
            <w:pPr>
              <w:widowControl w:val="0"/>
              <w:jc w:val="center"/>
              <w:rPr>
                <w:rFonts w:ascii="GHEA Grapalat" w:hAnsi="GHEA Grapalat"/>
                <w:lang w:val="en-US"/>
              </w:rPr>
            </w:pPr>
            <w:r w:rsidRPr="007F1850">
              <w:rPr>
                <w:rFonts w:ascii="GHEA Grapalat" w:hAnsi="GHEA Grapalat"/>
                <w:lang w:val="en-US"/>
              </w:rPr>
              <w:t>______________________</w:t>
            </w:r>
          </w:p>
          <w:p w14:paraId="0B318248" w14:textId="77777777" w:rsidR="00071D1C" w:rsidRPr="007F1850" w:rsidRDefault="00071D1C" w:rsidP="00B46D58">
            <w:pPr>
              <w:widowControl w:val="0"/>
              <w:spacing w:after="160"/>
              <w:jc w:val="center"/>
              <w:rPr>
                <w:rFonts w:ascii="GHEA Grapalat" w:hAnsi="GHEA Grapalat"/>
                <w:sz w:val="20"/>
                <w:szCs w:val="20"/>
              </w:rPr>
            </w:pPr>
            <w:r w:rsidRPr="007F1850">
              <w:rPr>
                <w:rFonts w:ascii="GHEA Grapalat" w:hAnsi="GHEA Grapalat"/>
                <w:sz w:val="20"/>
                <w:szCs w:val="20"/>
              </w:rPr>
              <w:t>/подпись/</w:t>
            </w:r>
          </w:p>
          <w:p w14:paraId="055FAC2C" w14:textId="77777777" w:rsidR="00071D1C" w:rsidRPr="007F1850" w:rsidRDefault="00071D1C" w:rsidP="00B46D58">
            <w:pPr>
              <w:widowControl w:val="0"/>
              <w:spacing w:after="160"/>
              <w:jc w:val="center"/>
              <w:rPr>
                <w:rFonts w:ascii="GHEA Grapalat" w:hAnsi="GHEA Grapalat"/>
              </w:rPr>
            </w:pPr>
            <w:r w:rsidRPr="007F1850">
              <w:rPr>
                <w:rFonts w:ascii="GHEA Grapalat" w:hAnsi="GHEA Grapalat"/>
              </w:rPr>
              <w:t>М. П.</w:t>
            </w:r>
          </w:p>
        </w:tc>
      </w:tr>
    </w:tbl>
    <w:p w14:paraId="7C570BCB" w14:textId="77777777" w:rsidR="00071D1C" w:rsidRPr="007F1850" w:rsidRDefault="00071D1C" w:rsidP="00B46D58">
      <w:pPr>
        <w:widowControl w:val="0"/>
        <w:spacing w:after="160"/>
        <w:rPr>
          <w:rFonts w:ascii="GHEA Grapalat" w:hAnsi="GHEA Grapalat"/>
        </w:rPr>
        <w:sectPr w:rsidR="00071D1C" w:rsidRPr="007F1850" w:rsidSect="008C40FC">
          <w:footnotePr>
            <w:pos w:val="beneathText"/>
          </w:footnotePr>
          <w:pgSz w:w="16838" w:h="11906" w:orient="landscape" w:code="9"/>
          <w:pgMar w:top="450" w:right="1418" w:bottom="1418" w:left="1418" w:header="561" w:footer="561" w:gutter="0"/>
          <w:cols w:space="720"/>
        </w:sectPr>
      </w:pPr>
    </w:p>
    <w:p w14:paraId="326C72BE" w14:textId="77777777" w:rsidR="00071D1C" w:rsidRPr="007F1850" w:rsidRDefault="00071D1C" w:rsidP="00B46D58">
      <w:pPr>
        <w:widowControl w:val="0"/>
        <w:spacing w:after="160"/>
        <w:jc w:val="right"/>
        <w:rPr>
          <w:rFonts w:ascii="GHEA Grapalat" w:hAnsi="GHEA Grapalat"/>
          <w:i/>
        </w:rPr>
      </w:pPr>
      <w:r w:rsidRPr="007F1850">
        <w:rPr>
          <w:rFonts w:ascii="GHEA Grapalat" w:hAnsi="GHEA Grapalat"/>
          <w:i/>
        </w:rPr>
        <w:lastRenderedPageBreak/>
        <w:t>Приложение № 3</w:t>
      </w:r>
    </w:p>
    <w:p w14:paraId="057AB094" w14:textId="0AB40EDD" w:rsidR="00071D1C" w:rsidRPr="00DA4D48" w:rsidRDefault="00817209" w:rsidP="00B46D58">
      <w:pPr>
        <w:widowControl w:val="0"/>
        <w:spacing w:after="160"/>
        <w:jc w:val="right"/>
        <w:rPr>
          <w:rFonts w:ascii="GHEA Grapalat" w:hAnsi="GHEA Grapalat"/>
          <w:i/>
        </w:rPr>
      </w:pPr>
      <w:r w:rsidRPr="00817209">
        <w:rPr>
          <w:rFonts w:ascii="GHEA Grapalat" w:hAnsi="GHEA Grapalat"/>
          <w:i/>
          <w:sz w:val="18"/>
          <w:lang w:val="hy-AM"/>
        </w:rPr>
        <w:t>ՏԻԳՐԱՆՅԱՆ-ԳՀԱՊՁԲ-26/04</w:t>
      </w:r>
      <w:r w:rsidR="00773B6C" w:rsidRPr="001C25BB">
        <w:rPr>
          <w:rFonts w:ascii="GHEA Grapalat" w:hAnsi="GHEA Grapalat"/>
          <w:i/>
          <w:sz w:val="18"/>
          <w:lang w:val="hy-AM"/>
        </w:rPr>
        <w:t xml:space="preserve"> </w:t>
      </w:r>
      <w:r w:rsidR="00071D1C" w:rsidRPr="007F1850">
        <w:rPr>
          <w:rFonts w:ascii="GHEA Grapalat" w:hAnsi="GHEA Grapalat"/>
          <w:i/>
        </w:rPr>
        <w:t xml:space="preserve">к Договору под кодом </w:t>
      </w:r>
    </w:p>
    <w:p w14:paraId="4ED4D12A" w14:textId="77777777" w:rsidR="00071D1C" w:rsidRPr="007F1850"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7F1850" w14:paraId="4D82771C" w14:textId="77777777" w:rsidTr="007A2020">
        <w:trPr>
          <w:tblCellSpacing w:w="7" w:type="dxa"/>
          <w:jc w:val="center"/>
        </w:trPr>
        <w:tc>
          <w:tcPr>
            <w:tcW w:w="0" w:type="auto"/>
            <w:vAlign w:val="center"/>
          </w:tcPr>
          <w:p w14:paraId="55692953" w14:textId="77777777" w:rsidR="0038400D" w:rsidRPr="007F1850" w:rsidRDefault="00EB713D" w:rsidP="00B46D58">
            <w:pPr>
              <w:widowControl w:val="0"/>
              <w:spacing w:after="160"/>
              <w:jc w:val="center"/>
              <w:rPr>
                <w:rFonts w:ascii="GHEA Grapalat" w:hAnsi="GHEA Grapalat"/>
                <w:iCs/>
              </w:rPr>
            </w:pPr>
            <w:r w:rsidRPr="007F1850">
              <w:rPr>
                <w:rFonts w:ascii="GHEA Grapalat" w:hAnsi="GHEA Grapalat"/>
              </w:rPr>
              <w:t xml:space="preserve">Сторона договора </w:t>
            </w:r>
          </w:p>
          <w:p w14:paraId="3E6332AA"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______________________</w:t>
            </w:r>
            <w:r w:rsidR="00E67FD5" w:rsidRPr="007F1850">
              <w:rPr>
                <w:rFonts w:ascii="GHEA Grapalat" w:hAnsi="GHEA Grapalat"/>
              </w:rPr>
              <w:t>___</w:t>
            </w:r>
            <w:r w:rsidRPr="007F1850">
              <w:rPr>
                <w:rFonts w:ascii="GHEA Grapalat" w:hAnsi="GHEA Grapalat"/>
              </w:rPr>
              <w:t>_</w:t>
            </w:r>
            <w:r w:rsidR="00E67FD5" w:rsidRPr="007F1850">
              <w:rPr>
                <w:rFonts w:ascii="GHEA Grapalat" w:hAnsi="GHEA Grapalat"/>
              </w:rPr>
              <w:t>_</w:t>
            </w:r>
            <w:r w:rsidRPr="007F1850">
              <w:rPr>
                <w:rFonts w:ascii="GHEA Grapalat" w:hAnsi="GHEA Grapalat"/>
              </w:rPr>
              <w:t>____</w:t>
            </w:r>
          </w:p>
          <w:p w14:paraId="7E9B719B"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w:t>
            </w:r>
            <w:r w:rsidR="00E67FD5" w:rsidRPr="007F1850">
              <w:rPr>
                <w:rFonts w:ascii="GHEA Grapalat" w:hAnsi="GHEA Grapalat"/>
              </w:rPr>
              <w:t>__</w:t>
            </w:r>
            <w:r w:rsidRPr="007F1850">
              <w:rPr>
                <w:rFonts w:ascii="GHEA Grapalat" w:hAnsi="GHEA Grapalat"/>
              </w:rPr>
              <w:t>_______</w:t>
            </w:r>
            <w:r w:rsidR="00E67FD5" w:rsidRPr="007F1850">
              <w:rPr>
                <w:rFonts w:ascii="GHEA Grapalat" w:hAnsi="GHEA Grapalat"/>
              </w:rPr>
              <w:t>_</w:t>
            </w:r>
            <w:r w:rsidRPr="007F1850">
              <w:rPr>
                <w:rFonts w:ascii="GHEA Grapalat" w:hAnsi="GHEA Grapalat"/>
              </w:rPr>
              <w:t>___</w:t>
            </w:r>
            <w:r w:rsidR="00E67FD5" w:rsidRPr="007F1850">
              <w:rPr>
                <w:rFonts w:ascii="GHEA Grapalat" w:hAnsi="GHEA Grapalat"/>
              </w:rPr>
              <w:t>_</w:t>
            </w:r>
            <w:r w:rsidRPr="007F1850">
              <w:rPr>
                <w:rFonts w:ascii="GHEA Grapalat" w:hAnsi="GHEA Grapalat"/>
              </w:rPr>
              <w:t>__</w:t>
            </w:r>
          </w:p>
          <w:p w14:paraId="2C623CF3"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место нахождения ____________</w:t>
            </w:r>
            <w:r w:rsidR="00E67FD5" w:rsidRPr="007F1850">
              <w:rPr>
                <w:rFonts w:ascii="GHEA Grapalat" w:hAnsi="GHEA Grapalat"/>
              </w:rPr>
              <w:t>_</w:t>
            </w:r>
            <w:r w:rsidRPr="007F1850">
              <w:rPr>
                <w:rFonts w:ascii="GHEA Grapalat" w:hAnsi="GHEA Grapalat"/>
              </w:rPr>
              <w:t>__</w:t>
            </w:r>
          </w:p>
          <w:p w14:paraId="4FC8F0A5" w14:textId="77777777" w:rsidR="0038400D" w:rsidRPr="007F1850" w:rsidRDefault="00E67FD5" w:rsidP="00B46D58">
            <w:pPr>
              <w:widowControl w:val="0"/>
              <w:spacing w:after="160"/>
              <w:jc w:val="center"/>
              <w:rPr>
                <w:rFonts w:ascii="GHEA Grapalat" w:hAnsi="GHEA Grapalat"/>
                <w:iCs/>
              </w:rPr>
            </w:pPr>
            <w:r w:rsidRPr="007F1850">
              <w:rPr>
                <w:rFonts w:ascii="GHEA Grapalat" w:hAnsi="GHEA Grapalat"/>
              </w:rPr>
              <w:t>Р/С____________________________</w:t>
            </w:r>
          </w:p>
          <w:p w14:paraId="6AC4D6E3"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УНН______________________</w:t>
            </w:r>
            <w:r w:rsidR="00E67FD5" w:rsidRPr="007F1850">
              <w:rPr>
                <w:rFonts w:ascii="GHEA Grapalat" w:hAnsi="GHEA Grapalat"/>
              </w:rPr>
              <w:t>____</w:t>
            </w:r>
            <w:r w:rsidRPr="007F1850">
              <w:rPr>
                <w:rFonts w:ascii="GHEA Grapalat" w:hAnsi="GHEA Grapalat"/>
              </w:rPr>
              <w:t>_</w:t>
            </w:r>
          </w:p>
        </w:tc>
        <w:tc>
          <w:tcPr>
            <w:tcW w:w="0" w:type="auto"/>
            <w:vAlign w:val="center"/>
          </w:tcPr>
          <w:p w14:paraId="1C74A05A" w14:textId="77777777" w:rsidR="0038400D" w:rsidRPr="007F1850" w:rsidRDefault="00E67FD5" w:rsidP="00B46D58">
            <w:pPr>
              <w:widowControl w:val="0"/>
              <w:spacing w:after="160"/>
              <w:jc w:val="center"/>
              <w:rPr>
                <w:rFonts w:ascii="GHEA Grapalat" w:hAnsi="GHEA Grapalat"/>
                <w:iCs/>
              </w:rPr>
            </w:pPr>
            <w:r w:rsidRPr="007F1850">
              <w:rPr>
                <w:rFonts w:ascii="GHEA Grapalat" w:hAnsi="GHEA Grapalat"/>
              </w:rPr>
              <w:t xml:space="preserve">Заказчик </w:t>
            </w:r>
          </w:p>
          <w:p w14:paraId="41386719"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_____________________</w:t>
            </w:r>
            <w:r w:rsidR="00E67FD5" w:rsidRPr="007F1850">
              <w:rPr>
                <w:rFonts w:ascii="GHEA Grapalat" w:hAnsi="GHEA Grapalat"/>
              </w:rPr>
              <w:t>_____</w:t>
            </w:r>
            <w:r w:rsidRPr="007F1850">
              <w:rPr>
                <w:rFonts w:ascii="GHEA Grapalat" w:hAnsi="GHEA Grapalat"/>
              </w:rPr>
              <w:t>________</w:t>
            </w:r>
          </w:p>
          <w:p w14:paraId="2BD81216"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_____________________</w:t>
            </w:r>
            <w:r w:rsidR="00E67FD5" w:rsidRPr="007F1850">
              <w:rPr>
                <w:rFonts w:ascii="GHEA Grapalat" w:hAnsi="GHEA Grapalat"/>
              </w:rPr>
              <w:t>_____</w:t>
            </w:r>
            <w:r w:rsidRPr="007F1850">
              <w:rPr>
                <w:rFonts w:ascii="GHEA Grapalat" w:hAnsi="GHEA Grapalat"/>
              </w:rPr>
              <w:t>________</w:t>
            </w:r>
          </w:p>
          <w:p w14:paraId="1B3A8DF7" w14:textId="77777777" w:rsidR="0038400D" w:rsidRPr="007F1850" w:rsidRDefault="00E67FD5" w:rsidP="00B46D58">
            <w:pPr>
              <w:widowControl w:val="0"/>
              <w:spacing w:after="160"/>
              <w:jc w:val="center"/>
              <w:rPr>
                <w:rFonts w:ascii="GHEA Grapalat" w:hAnsi="GHEA Grapalat"/>
                <w:iCs/>
              </w:rPr>
            </w:pPr>
            <w:r w:rsidRPr="007F1850">
              <w:rPr>
                <w:rFonts w:ascii="GHEA Grapalat" w:hAnsi="GHEA Grapalat"/>
              </w:rPr>
              <w:t xml:space="preserve">место нахождения </w:t>
            </w:r>
            <w:r w:rsidR="0038400D" w:rsidRPr="007F1850">
              <w:rPr>
                <w:rFonts w:ascii="GHEA Grapalat" w:hAnsi="GHEA Grapalat"/>
              </w:rPr>
              <w:t>_________________</w:t>
            </w:r>
          </w:p>
          <w:p w14:paraId="30650A82"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Р/С________________________</w:t>
            </w:r>
            <w:r w:rsidR="00E67FD5" w:rsidRPr="007F1850">
              <w:rPr>
                <w:rFonts w:ascii="GHEA Grapalat" w:hAnsi="GHEA Grapalat"/>
              </w:rPr>
              <w:t>___</w:t>
            </w:r>
            <w:r w:rsidRPr="007F1850">
              <w:rPr>
                <w:rFonts w:ascii="GHEA Grapalat" w:hAnsi="GHEA Grapalat"/>
              </w:rPr>
              <w:t>____</w:t>
            </w:r>
          </w:p>
          <w:p w14:paraId="2F50E589"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УНН______________________</w:t>
            </w:r>
            <w:r w:rsidR="00E67FD5" w:rsidRPr="007F1850">
              <w:rPr>
                <w:rFonts w:ascii="GHEA Grapalat" w:hAnsi="GHEA Grapalat"/>
              </w:rPr>
              <w:t>___</w:t>
            </w:r>
            <w:r w:rsidRPr="007F1850">
              <w:rPr>
                <w:rFonts w:ascii="GHEA Grapalat" w:hAnsi="GHEA Grapalat"/>
              </w:rPr>
              <w:t>_____</w:t>
            </w:r>
          </w:p>
        </w:tc>
      </w:tr>
    </w:tbl>
    <w:p w14:paraId="21204BCF" w14:textId="77777777" w:rsidR="0038400D" w:rsidRPr="007F1850" w:rsidRDefault="0038400D" w:rsidP="00B46D58">
      <w:pPr>
        <w:widowControl w:val="0"/>
        <w:spacing w:after="160"/>
        <w:ind w:firstLine="375"/>
        <w:rPr>
          <w:rFonts w:ascii="GHEA Grapalat" w:hAnsi="GHEA Grapalat"/>
          <w:iCs/>
        </w:rPr>
      </w:pPr>
    </w:p>
    <w:p w14:paraId="6F09077B" w14:textId="77777777" w:rsidR="0038400D" w:rsidRPr="007F1850" w:rsidRDefault="0038400D" w:rsidP="00B46D58">
      <w:pPr>
        <w:widowControl w:val="0"/>
        <w:spacing w:after="160"/>
        <w:ind w:left="567" w:right="467"/>
        <w:jc w:val="center"/>
        <w:rPr>
          <w:rFonts w:ascii="GHEA Grapalat" w:hAnsi="GHEA Grapalat"/>
          <w:iCs/>
        </w:rPr>
      </w:pPr>
      <w:r w:rsidRPr="007F1850">
        <w:rPr>
          <w:rFonts w:ascii="GHEA Grapalat" w:hAnsi="GHEA Grapalat"/>
          <w:b/>
        </w:rPr>
        <w:t>АКТ №</w:t>
      </w:r>
    </w:p>
    <w:p w14:paraId="4870FE3B" w14:textId="77777777" w:rsidR="0038400D" w:rsidRPr="007F1850" w:rsidRDefault="0038400D" w:rsidP="00B46D58">
      <w:pPr>
        <w:widowControl w:val="0"/>
        <w:spacing w:after="160"/>
        <w:ind w:left="567" w:right="467"/>
        <w:jc w:val="center"/>
        <w:rPr>
          <w:rFonts w:ascii="GHEA Grapalat" w:hAnsi="GHEA Grapalat"/>
          <w:b/>
          <w:bCs/>
          <w:iCs/>
        </w:rPr>
      </w:pPr>
      <w:r w:rsidRPr="007F1850">
        <w:rPr>
          <w:rFonts w:ascii="GHEA Grapalat" w:hAnsi="GHEA Grapalat"/>
          <w:b/>
        </w:rPr>
        <w:t xml:space="preserve">ПРИЕМА-ПЕРЕДАЧИ РЕЗУЛЬТАТОВ </w:t>
      </w:r>
      <w:r w:rsidR="00AB4EAB" w:rsidRPr="007F1850">
        <w:rPr>
          <w:rFonts w:ascii="GHEA Grapalat" w:hAnsi="GHEA Grapalat"/>
          <w:b/>
        </w:rPr>
        <w:br/>
      </w:r>
      <w:r w:rsidRPr="007F1850">
        <w:rPr>
          <w:rFonts w:ascii="GHEA Grapalat" w:hAnsi="GHEA Grapalat"/>
          <w:b/>
        </w:rPr>
        <w:t>ИСПОЛНЕНИЯ ДОГОВОРАИЛИ ЕГО ЧАСТИ</w:t>
      </w:r>
    </w:p>
    <w:p w14:paraId="31D603B6" w14:textId="77777777" w:rsidR="0038400D" w:rsidRPr="007F1850" w:rsidRDefault="0038400D" w:rsidP="00B46D58">
      <w:pPr>
        <w:pStyle w:val="BodyTextIndent"/>
        <w:widowControl w:val="0"/>
        <w:spacing w:after="160" w:line="240" w:lineRule="auto"/>
        <w:ind w:firstLine="0"/>
        <w:jc w:val="center"/>
        <w:rPr>
          <w:rFonts w:ascii="GHEA Grapalat" w:hAnsi="GHEA Grapalat"/>
          <w:b/>
          <w:bCs/>
          <w:iCs/>
          <w:sz w:val="24"/>
          <w:szCs w:val="24"/>
        </w:rPr>
      </w:pPr>
    </w:p>
    <w:p w14:paraId="7A5934A1" w14:textId="77777777" w:rsidR="0038400D" w:rsidRPr="007F1850"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7F1850">
        <w:rPr>
          <w:rFonts w:ascii="GHEA Grapalat" w:hAnsi="GHEA Grapalat"/>
          <w:sz w:val="24"/>
          <w:szCs w:val="24"/>
        </w:rPr>
        <w:t>"</w:t>
      </w:r>
      <w:r w:rsidR="00D52566" w:rsidRPr="007F1850">
        <w:rPr>
          <w:rFonts w:ascii="GHEA Grapalat" w:hAnsi="GHEA Grapalat"/>
          <w:sz w:val="24"/>
          <w:szCs w:val="24"/>
        </w:rPr>
        <w:tab/>
      </w:r>
      <w:r w:rsidRPr="007F1850">
        <w:rPr>
          <w:rFonts w:ascii="GHEA Grapalat" w:hAnsi="GHEA Grapalat"/>
          <w:sz w:val="24"/>
          <w:szCs w:val="24"/>
        </w:rPr>
        <w:t>" "</w:t>
      </w:r>
      <w:r w:rsidR="00D52566" w:rsidRPr="007F1850">
        <w:rPr>
          <w:rFonts w:ascii="GHEA Grapalat" w:hAnsi="GHEA Grapalat"/>
          <w:sz w:val="24"/>
          <w:szCs w:val="24"/>
        </w:rPr>
        <w:tab/>
      </w:r>
      <w:r w:rsidRPr="007F1850">
        <w:rPr>
          <w:rFonts w:ascii="GHEA Grapalat" w:hAnsi="GHEA Grapalat"/>
          <w:sz w:val="24"/>
          <w:szCs w:val="24"/>
        </w:rPr>
        <w:t>"</w:t>
      </w:r>
      <w:r w:rsidR="00AA7117" w:rsidRPr="007F1850">
        <w:rPr>
          <w:rFonts w:ascii="GHEA Grapalat" w:hAnsi="GHEA Grapalat"/>
          <w:sz w:val="24"/>
          <w:szCs w:val="24"/>
        </w:rPr>
        <w:t xml:space="preserve"> </w:t>
      </w:r>
      <w:r w:rsidRPr="007F1850">
        <w:rPr>
          <w:rFonts w:ascii="GHEA Grapalat" w:hAnsi="GHEA Grapalat"/>
          <w:sz w:val="24"/>
          <w:szCs w:val="24"/>
        </w:rPr>
        <w:t>20</w:t>
      </w:r>
      <w:r w:rsidR="00D52566" w:rsidRPr="007F1850">
        <w:rPr>
          <w:rFonts w:ascii="GHEA Grapalat" w:hAnsi="GHEA Grapalat"/>
          <w:sz w:val="24"/>
          <w:szCs w:val="24"/>
        </w:rPr>
        <w:tab/>
      </w:r>
      <w:r w:rsidRPr="007F1850">
        <w:rPr>
          <w:rFonts w:ascii="GHEA Grapalat" w:hAnsi="GHEA Grapalat"/>
          <w:sz w:val="24"/>
          <w:szCs w:val="24"/>
        </w:rPr>
        <w:t>г.</w:t>
      </w:r>
    </w:p>
    <w:p w14:paraId="4B450AAF" w14:textId="77777777" w:rsidR="0038400D" w:rsidRPr="007F1850" w:rsidRDefault="0038400D" w:rsidP="00B46D58">
      <w:pPr>
        <w:pStyle w:val="NormalWeb"/>
        <w:widowControl w:val="0"/>
        <w:spacing w:before="0" w:beforeAutospacing="0" w:after="160" w:afterAutospacing="0"/>
        <w:rPr>
          <w:rFonts w:ascii="GHEA Grapalat" w:hAnsi="GHEA Grapalat"/>
        </w:rPr>
      </w:pPr>
      <w:r w:rsidRPr="007F1850">
        <w:rPr>
          <w:rFonts w:ascii="GHEA Grapalat" w:hAnsi="GHEA Grapalat"/>
        </w:rPr>
        <w:t>Наименование договора (далее — Договор)</w:t>
      </w:r>
      <w:r w:rsidR="00F71F29" w:rsidRPr="007F1850">
        <w:rPr>
          <w:rFonts w:ascii="GHEA Grapalat" w:hAnsi="GHEA Grapalat"/>
        </w:rPr>
        <w:t xml:space="preserve"> </w:t>
      </w:r>
      <w:r w:rsidR="00196F14" w:rsidRPr="007F1850">
        <w:rPr>
          <w:rFonts w:ascii="GHEA Grapalat" w:hAnsi="GHEA Grapalat"/>
        </w:rPr>
        <w:t>_</w:t>
      </w:r>
      <w:r w:rsidR="00F71F29" w:rsidRPr="007F1850">
        <w:rPr>
          <w:rFonts w:ascii="GHEA Grapalat" w:hAnsi="GHEA Grapalat"/>
        </w:rPr>
        <w:t>_______</w:t>
      </w:r>
      <w:r w:rsidR="00196F14" w:rsidRPr="007F1850">
        <w:rPr>
          <w:rFonts w:ascii="GHEA Grapalat" w:hAnsi="GHEA Grapalat"/>
        </w:rPr>
        <w:t>_</w:t>
      </w:r>
      <w:r w:rsidR="00F71F29" w:rsidRPr="007F1850">
        <w:rPr>
          <w:rFonts w:ascii="GHEA Grapalat" w:hAnsi="GHEA Grapalat"/>
        </w:rPr>
        <w:t>__</w:t>
      </w:r>
      <w:r w:rsidR="00196F14" w:rsidRPr="007F1850">
        <w:rPr>
          <w:rFonts w:ascii="GHEA Grapalat" w:hAnsi="GHEA Grapalat"/>
        </w:rPr>
        <w:t>_____</w:t>
      </w:r>
      <w:r w:rsidRPr="007F1850">
        <w:rPr>
          <w:rFonts w:ascii="GHEA Grapalat" w:hAnsi="GHEA Grapalat"/>
        </w:rPr>
        <w:t>__________________</w:t>
      </w:r>
    </w:p>
    <w:p w14:paraId="32B7C1B4" w14:textId="77777777" w:rsidR="0038400D" w:rsidRPr="007F1850" w:rsidRDefault="0038400D" w:rsidP="00B46D58">
      <w:pPr>
        <w:pStyle w:val="NormalWeb"/>
        <w:widowControl w:val="0"/>
        <w:spacing w:before="0" w:beforeAutospacing="0" w:after="160" w:afterAutospacing="0"/>
        <w:rPr>
          <w:rFonts w:ascii="GHEA Grapalat" w:hAnsi="GHEA Grapalat"/>
        </w:rPr>
      </w:pPr>
      <w:r w:rsidRPr="007F1850">
        <w:rPr>
          <w:rFonts w:ascii="GHEA Grapalat" w:hAnsi="GHEA Grapalat"/>
        </w:rPr>
        <w:t>Дата заключения Договора "___</w:t>
      </w:r>
      <w:r w:rsidR="00196F14" w:rsidRPr="007F1850">
        <w:rPr>
          <w:rFonts w:ascii="GHEA Grapalat" w:hAnsi="GHEA Grapalat"/>
        </w:rPr>
        <w:t>___</w:t>
      </w:r>
      <w:r w:rsidR="00F71F29" w:rsidRPr="007F1850">
        <w:rPr>
          <w:rFonts w:ascii="GHEA Grapalat" w:hAnsi="GHEA Grapalat"/>
        </w:rPr>
        <w:t>___</w:t>
      </w:r>
      <w:r w:rsidRPr="007F1850">
        <w:rPr>
          <w:rFonts w:ascii="GHEA Grapalat" w:hAnsi="GHEA Grapalat"/>
        </w:rPr>
        <w:t>_" "______</w:t>
      </w:r>
      <w:r w:rsidR="00196F14" w:rsidRPr="007F1850">
        <w:rPr>
          <w:rFonts w:ascii="GHEA Grapalat" w:hAnsi="GHEA Grapalat"/>
        </w:rPr>
        <w:t>_______</w:t>
      </w:r>
      <w:r w:rsidRPr="007F1850">
        <w:rPr>
          <w:rFonts w:ascii="GHEA Grapalat" w:hAnsi="GHEA Grapalat"/>
        </w:rPr>
        <w:t xml:space="preserve">__________" 20 </w:t>
      </w:r>
      <w:r w:rsidR="00196F14" w:rsidRPr="007F1850">
        <w:rPr>
          <w:rFonts w:ascii="GHEA Grapalat" w:hAnsi="GHEA Grapalat"/>
        </w:rPr>
        <w:t>___</w:t>
      </w:r>
      <w:r w:rsidR="00F71F29" w:rsidRPr="007F1850">
        <w:rPr>
          <w:rFonts w:ascii="GHEA Grapalat" w:hAnsi="GHEA Grapalat"/>
        </w:rPr>
        <w:t>___</w:t>
      </w:r>
      <w:r w:rsidRPr="007F1850">
        <w:rPr>
          <w:rFonts w:ascii="GHEA Grapalat" w:hAnsi="GHEA Grapalat"/>
        </w:rPr>
        <w:t xml:space="preserve"> г.</w:t>
      </w:r>
    </w:p>
    <w:p w14:paraId="4E8EDFF8" w14:textId="77777777" w:rsidR="0038400D" w:rsidRPr="007F1850" w:rsidRDefault="0038400D" w:rsidP="00B46D58">
      <w:pPr>
        <w:pStyle w:val="NormalWeb"/>
        <w:widowControl w:val="0"/>
        <w:spacing w:before="0" w:beforeAutospacing="0" w:after="160" w:afterAutospacing="0"/>
        <w:rPr>
          <w:rFonts w:ascii="GHEA Grapalat" w:hAnsi="GHEA Grapalat"/>
        </w:rPr>
      </w:pPr>
      <w:r w:rsidRPr="007F1850">
        <w:rPr>
          <w:rFonts w:ascii="GHEA Grapalat" w:hAnsi="GHEA Grapalat"/>
        </w:rPr>
        <w:t>Номер Договора ____</w:t>
      </w:r>
      <w:r w:rsidR="00196F14" w:rsidRPr="007F1850">
        <w:rPr>
          <w:rFonts w:ascii="GHEA Grapalat" w:hAnsi="GHEA Grapalat"/>
        </w:rPr>
        <w:t>_____________</w:t>
      </w:r>
      <w:r w:rsidR="00F71F29" w:rsidRPr="007F1850">
        <w:rPr>
          <w:rFonts w:ascii="GHEA Grapalat" w:hAnsi="GHEA Grapalat"/>
        </w:rPr>
        <w:t>___________________________________</w:t>
      </w:r>
      <w:r w:rsidRPr="007F1850">
        <w:rPr>
          <w:rFonts w:ascii="GHEA Grapalat" w:hAnsi="GHEA Grapalat"/>
        </w:rPr>
        <w:t>______</w:t>
      </w:r>
    </w:p>
    <w:p w14:paraId="5A33152B" w14:textId="77777777" w:rsidR="00AB4EAB" w:rsidRPr="007F1850" w:rsidRDefault="0038400D" w:rsidP="00B46D58">
      <w:pPr>
        <w:widowControl w:val="0"/>
        <w:tabs>
          <w:tab w:val="left" w:pos="5954"/>
          <w:tab w:val="left" w:pos="6663"/>
          <w:tab w:val="left" w:pos="7513"/>
        </w:tabs>
        <w:spacing w:after="160"/>
        <w:jc w:val="both"/>
        <w:rPr>
          <w:rFonts w:ascii="GHEA Grapalat" w:hAnsi="GHEA Grapalat"/>
        </w:rPr>
      </w:pPr>
      <w:r w:rsidRPr="007F1850">
        <w:rPr>
          <w:rFonts w:ascii="GHEA Grapalat" w:hAnsi="GHEA Grapalat"/>
        </w:rPr>
        <w:t>Заказчик и сторона Договора, принимая за основание относящийся к исполнению договора счет-фактуру N __</w:t>
      </w:r>
      <w:r w:rsidR="00F71F29" w:rsidRPr="007F1850">
        <w:rPr>
          <w:rFonts w:ascii="GHEA Grapalat" w:hAnsi="GHEA Grapalat"/>
        </w:rPr>
        <w:t>_____</w:t>
      </w:r>
      <w:r w:rsidRPr="007F1850">
        <w:rPr>
          <w:rFonts w:ascii="GHEA Grapalat" w:hAnsi="GHEA Grapalat"/>
        </w:rPr>
        <w:t>_ , выписанный "</w:t>
      </w:r>
      <w:r w:rsidR="00D52566" w:rsidRPr="007F1850">
        <w:rPr>
          <w:rFonts w:ascii="GHEA Grapalat" w:hAnsi="GHEA Grapalat"/>
        </w:rPr>
        <w:tab/>
      </w:r>
      <w:r w:rsidRPr="007F1850">
        <w:rPr>
          <w:rFonts w:ascii="GHEA Grapalat" w:hAnsi="GHEA Grapalat"/>
        </w:rPr>
        <w:t>"</w:t>
      </w:r>
      <w:r w:rsidR="00AA7117" w:rsidRPr="007F1850">
        <w:rPr>
          <w:rFonts w:ascii="GHEA Grapalat" w:hAnsi="GHEA Grapalat"/>
        </w:rPr>
        <w:t xml:space="preserve"> </w:t>
      </w:r>
      <w:r w:rsidRPr="007F1850">
        <w:rPr>
          <w:rFonts w:ascii="GHEA Grapalat" w:hAnsi="GHEA Grapalat"/>
        </w:rPr>
        <w:t>"</w:t>
      </w:r>
      <w:r w:rsidR="00D52566" w:rsidRPr="007F1850">
        <w:rPr>
          <w:rFonts w:ascii="GHEA Grapalat" w:hAnsi="GHEA Grapalat"/>
        </w:rPr>
        <w:tab/>
      </w:r>
      <w:r w:rsidR="00AB4EAB" w:rsidRPr="007F1850">
        <w:rPr>
          <w:rFonts w:ascii="GHEA Grapalat" w:hAnsi="GHEA Grapalat"/>
        </w:rPr>
        <w:t>"</w:t>
      </w:r>
      <w:r w:rsidRPr="007F1850">
        <w:rPr>
          <w:rFonts w:ascii="GHEA Grapalat" w:hAnsi="GHEA Grapalat"/>
        </w:rPr>
        <w:t xml:space="preserve"> 20</w:t>
      </w:r>
      <w:r w:rsidR="00D52566" w:rsidRPr="007F1850">
        <w:rPr>
          <w:rFonts w:ascii="GHEA Grapalat" w:hAnsi="GHEA Grapalat"/>
        </w:rPr>
        <w:tab/>
      </w:r>
      <w:r w:rsidRPr="007F1850">
        <w:rPr>
          <w:rFonts w:ascii="GHEA Grapalat" w:hAnsi="GHEA Grapalat"/>
        </w:rPr>
        <w:t>г., составили настоящий акт о следующем:</w:t>
      </w:r>
      <w:r w:rsidR="00AB4EAB" w:rsidRPr="007F1850">
        <w:rPr>
          <w:rFonts w:ascii="GHEA Grapalat" w:hAnsi="GHEA Grapalat"/>
        </w:rPr>
        <w:br w:type="page"/>
      </w:r>
    </w:p>
    <w:p w14:paraId="74BFF7EC" w14:textId="77777777" w:rsidR="0038400D" w:rsidRPr="007F1850" w:rsidRDefault="0038400D" w:rsidP="00B46D58">
      <w:pPr>
        <w:widowControl w:val="0"/>
        <w:spacing w:after="160"/>
        <w:ind w:firstLine="567"/>
        <w:jc w:val="both"/>
        <w:rPr>
          <w:rFonts w:ascii="GHEA Grapalat" w:hAnsi="GHEA Grapalat"/>
          <w:iCs/>
        </w:rPr>
      </w:pPr>
      <w:r w:rsidRPr="007F1850">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7F1850" w14:paraId="7489D8CC" w14:textId="77777777" w:rsidTr="00AB4EAB">
        <w:trPr>
          <w:jc w:val="center"/>
        </w:trPr>
        <w:tc>
          <w:tcPr>
            <w:tcW w:w="442" w:type="dxa"/>
            <w:vMerge w:val="restart"/>
            <w:vAlign w:val="center"/>
          </w:tcPr>
          <w:p w14:paraId="039708C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w:t>
            </w:r>
          </w:p>
        </w:tc>
        <w:tc>
          <w:tcPr>
            <w:tcW w:w="10263" w:type="dxa"/>
            <w:gridSpan w:val="8"/>
            <w:vAlign w:val="center"/>
          </w:tcPr>
          <w:p w14:paraId="54379CDE" w14:textId="77777777" w:rsidR="0038400D" w:rsidRPr="007F185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F1850">
              <w:rPr>
                <w:rFonts w:ascii="GHEA Grapalat" w:hAnsi="GHEA Grapalat"/>
                <w:sz w:val="16"/>
                <w:szCs w:val="16"/>
              </w:rPr>
              <w:t>Поставленные товары</w:t>
            </w:r>
          </w:p>
        </w:tc>
      </w:tr>
      <w:tr w:rsidR="00B138F3" w:rsidRPr="007F1850" w14:paraId="2FB218C8" w14:textId="77777777" w:rsidTr="00AB4EAB">
        <w:trPr>
          <w:jc w:val="center"/>
        </w:trPr>
        <w:tc>
          <w:tcPr>
            <w:tcW w:w="442" w:type="dxa"/>
            <w:vMerge/>
          </w:tcPr>
          <w:p w14:paraId="674EF661"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5B4ED33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наименование</w:t>
            </w:r>
          </w:p>
        </w:tc>
        <w:tc>
          <w:tcPr>
            <w:tcW w:w="1440" w:type="dxa"/>
            <w:vMerge w:val="restart"/>
            <w:vAlign w:val="center"/>
          </w:tcPr>
          <w:p w14:paraId="7A098EA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краткое изложение технической характеристики</w:t>
            </w:r>
          </w:p>
        </w:tc>
        <w:tc>
          <w:tcPr>
            <w:tcW w:w="2575" w:type="dxa"/>
            <w:gridSpan w:val="2"/>
            <w:vAlign w:val="center"/>
          </w:tcPr>
          <w:p w14:paraId="5BB2031E"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количественный показатель</w:t>
            </w:r>
          </w:p>
        </w:tc>
        <w:tc>
          <w:tcPr>
            <w:tcW w:w="2693" w:type="dxa"/>
            <w:gridSpan w:val="2"/>
            <w:vAlign w:val="center"/>
          </w:tcPr>
          <w:p w14:paraId="572E722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срок исполнения</w:t>
            </w:r>
          </w:p>
        </w:tc>
        <w:tc>
          <w:tcPr>
            <w:tcW w:w="1134" w:type="dxa"/>
            <w:vMerge w:val="restart"/>
            <w:vAlign w:val="center"/>
          </w:tcPr>
          <w:p w14:paraId="2BDD7332" w14:textId="77777777" w:rsidR="0038400D" w:rsidRPr="007F1850" w:rsidRDefault="00A20240"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с</w:t>
            </w:r>
            <w:r w:rsidR="0038400D" w:rsidRPr="007F1850">
              <w:rPr>
                <w:rFonts w:ascii="GHEA Grapalat" w:hAnsi="GHEA Grapalat"/>
                <w:sz w:val="16"/>
                <w:szCs w:val="16"/>
              </w:rPr>
              <w:t>умма, подлежащая уплате (тыс. драмов)</w:t>
            </w:r>
          </w:p>
        </w:tc>
        <w:tc>
          <w:tcPr>
            <w:tcW w:w="1333" w:type="dxa"/>
            <w:vMerge w:val="restart"/>
            <w:vAlign w:val="center"/>
          </w:tcPr>
          <w:p w14:paraId="69990DC4" w14:textId="77777777" w:rsidR="0038400D" w:rsidRPr="007F1850" w:rsidRDefault="00A20240"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с</w:t>
            </w:r>
            <w:r w:rsidR="0038400D" w:rsidRPr="007F1850">
              <w:rPr>
                <w:rFonts w:ascii="GHEA Grapalat" w:hAnsi="GHEA Grapalat"/>
                <w:sz w:val="16"/>
                <w:szCs w:val="16"/>
              </w:rPr>
              <w:t>рок оплаты (по графику оплаты)</w:t>
            </w:r>
          </w:p>
        </w:tc>
      </w:tr>
      <w:tr w:rsidR="00B138F3" w:rsidRPr="007F1850" w14:paraId="01E12C6B" w14:textId="77777777" w:rsidTr="00AB4EAB">
        <w:trPr>
          <w:trHeight w:val="1105"/>
          <w:jc w:val="center"/>
        </w:trPr>
        <w:tc>
          <w:tcPr>
            <w:tcW w:w="442" w:type="dxa"/>
            <w:vMerge/>
            <w:tcBorders>
              <w:bottom w:val="single" w:sz="4" w:space="0" w:color="auto"/>
            </w:tcBorders>
          </w:tcPr>
          <w:p w14:paraId="5E6D7ECE"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29A68FFC"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75EE86A4"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5AB0487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37D83BD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фактический</w:t>
            </w:r>
          </w:p>
        </w:tc>
        <w:tc>
          <w:tcPr>
            <w:tcW w:w="1418" w:type="dxa"/>
            <w:tcBorders>
              <w:bottom w:val="single" w:sz="4" w:space="0" w:color="auto"/>
            </w:tcBorders>
            <w:vAlign w:val="center"/>
          </w:tcPr>
          <w:p w14:paraId="7D7BAB2C"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0C62A68E"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r w:rsidRPr="007F1850">
              <w:rPr>
                <w:rFonts w:ascii="GHEA Grapalat" w:hAnsi="GHEA Grapalat"/>
                <w:sz w:val="16"/>
                <w:szCs w:val="16"/>
              </w:rPr>
              <w:t>фактический</w:t>
            </w:r>
          </w:p>
        </w:tc>
        <w:tc>
          <w:tcPr>
            <w:tcW w:w="1134" w:type="dxa"/>
            <w:vMerge/>
            <w:tcBorders>
              <w:bottom w:val="single" w:sz="4" w:space="0" w:color="auto"/>
            </w:tcBorders>
            <w:vAlign w:val="center"/>
          </w:tcPr>
          <w:p w14:paraId="3F9C5AE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6C57DDB4"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7F1850" w14:paraId="49C6088B" w14:textId="77777777" w:rsidTr="00AB4EAB">
        <w:trPr>
          <w:jc w:val="center"/>
        </w:trPr>
        <w:tc>
          <w:tcPr>
            <w:tcW w:w="442" w:type="dxa"/>
            <w:vAlign w:val="center"/>
          </w:tcPr>
          <w:p w14:paraId="3671B93F"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Align w:val="center"/>
          </w:tcPr>
          <w:p w14:paraId="43DC7E74"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Align w:val="center"/>
          </w:tcPr>
          <w:p w14:paraId="7CEC0D71"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vAlign w:val="center"/>
          </w:tcPr>
          <w:p w14:paraId="06CC981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vAlign w:val="center"/>
          </w:tcPr>
          <w:p w14:paraId="71F2B34B"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vAlign w:val="center"/>
          </w:tcPr>
          <w:p w14:paraId="06D52C66"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vAlign w:val="center"/>
          </w:tcPr>
          <w:p w14:paraId="3B150B1D"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vAlign w:val="center"/>
          </w:tcPr>
          <w:p w14:paraId="31582B02"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Align w:val="center"/>
          </w:tcPr>
          <w:p w14:paraId="1E76AC8B"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7F1850" w14:paraId="4D5553B5" w14:textId="77777777" w:rsidTr="00AB4EAB">
        <w:trPr>
          <w:jc w:val="center"/>
        </w:trPr>
        <w:tc>
          <w:tcPr>
            <w:tcW w:w="442" w:type="dxa"/>
          </w:tcPr>
          <w:p w14:paraId="4D42913D"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tcPr>
          <w:p w14:paraId="0DCABBB6"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tcPr>
          <w:p w14:paraId="358FF3D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Pr>
          <w:p w14:paraId="6E8A0D7D"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tcPr>
          <w:p w14:paraId="41346FD1"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tcPr>
          <w:p w14:paraId="13B28510"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tcPr>
          <w:p w14:paraId="42A76C03"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tcPr>
          <w:p w14:paraId="2BE7879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tcPr>
          <w:p w14:paraId="6C492675" w14:textId="77777777" w:rsidR="0038400D" w:rsidRPr="007F1850"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D7934AC" w14:textId="77777777" w:rsidR="0038400D" w:rsidRPr="007F1850" w:rsidRDefault="0038400D" w:rsidP="00B46D58">
      <w:pPr>
        <w:widowControl w:val="0"/>
        <w:spacing w:after="160"/>
        <w:ind w:firstLine="375"/>
        <w:jc w:val="both"/>
        <w:rPr>
          <w:rFonts w:ascii="GHEA Grapalat" w:hAnsi="GHEA Grapalat" w:cs="Arial"/>
          <w:iCs/>
          <w:lang w:val="en-US"/>
        </w:rPr>
      </w:pPr>
    </w:p>
    <w:p w14:paraId="0DE6963C" w14:textId="77777777" w:rsidR="0038400D" w:rsidRPr="007F1850" w:rsidRDefault="0038400D" w:rsidP="00B46D58">
      <w:pPr>
        <w:widowControl w:val="0"/>
        <w:spacing w:after="160"/>
        <w:ind w:firstLine="567"/>
        <w:jc w:val="both"/>
        <w:rPr>
          <w:rFonts w:ascii="GHEA Grapalat" w:hAnsi="GHEA Grapalat"/>
          <w:iCs/>
          <w:snapToGrid w:val="0"/>
        </w:rPr>
      </w:pPr>
      <w:r w:rsidRPr="007F1850">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7F1850">
        <w:rPr>
          <w:rFonts w:ascii="GHEA Grapalat" w:hAnsi="GHEA Grapalat"/>
        </w:rPr>
        <w:t>являются составляющей частью настоящего Акта и прилагаются.</w:t>
      </w:r>
    </w:p>
    <w:p w14:paraId="621E36EA" w14:textId="77777777" w:rsidR="0038400D" w:rsidRPr="007F1850"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7F1850" w14:paraId="64CCCCA6" w14:textId="77777777" w:rsidTr="007A2020">
        <w:trPr>
          <w:trHeight w:val="266"/>
          <w:tblCellSpacing w:w="7" w:type="dxa"/>
          <w:jc w:val="center"/>
        </w:trPr>
        <w:tc>
          <w:tcPr>
            <w:tcW w:w="0" w:type="auto"/>
            <w:vAlign w:val="center"/>
          </w:tcPr>
          <w:p w14:paraId="3C2D94E9"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 xml:space="preserve">Товар передал </w:t>
            </w:r>
          </w:p>
        </w:tc>
        <w:tc>
          <w:tcPr>
            <w:tcW w:w="0" w:type="auto"/>
            <w:vAlign w:val="center"/>
          </w:tcPr>
          <w:p w14:paraId="3BB689AF"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Товар принят</w:t>
            </w:r>
          </w:p>
        </w:tc>
      </w:tr>
      <w:tr w:rsidR="00B138F3" w:rsidRPr="007F1850" w14:paraId="39431ED4" w14:textId="77777777" w:rsidTr="007A2020">
        <w:trPr>
          <w:trHeight w:val="473"/>
          <w:tblCellSpacing w:w="7" w:type="dxa"/>
          <w:jc w:val="center"/>
        </w:trPr>
        <w:tc>
          <w:tcPr>
            <w:tcW w:w="0" w:type="auto"/>
            <w:vAlign w:val="center"/>
          </w:tcPr>
          <w:p w14:paraId="1FD3E07C" w14:textId="77777777" w:rsidR="0038400D" w:rsidRPr="007F1850" w:rsidRDefault="0038400D" w:rsidP="00B46D58">
            <w:pPr>
              <w:widowControl w:val="0"/>
              <w:jc w:val="center"/>
              <w:rPr>
                <w:rFonts w:ascii="GHEA Grapalat" w:hAnsi="GHEA Grapalat"/>
                <w:iCs/>
              </w:rPr>
            </w:pPr>
            <w:r w:rsidRPr="007F1850">
              <w:rPr>
                <w:rFonts w:ascii="GHEA Grapalat" w:hAnsi="GHEA Grapalat"/>
              </w:rPr>
              <w:t>____________</w:t>
            </w:r>
            <w:r w:rsidR="00196F14" w:rsidRPr="007F1850">
              <w:rPr>
                <w:rFonts w:ascii="GHEA Grapalat" w:hAnsi="GHEA Grapalat"/>
              </w:rPr>
              <w:t>________</w:t>
            </w:r>
            <w:r w:rsidRPr="007F1850">
              <w:rPr>
                <w:rFonts w:ascii="GHEA Grapalat" w:hAnsi="GHEA Grapalat"/>
              </w:rPr>
              <w:t xml:space="preserve">___ </w:t>
            </w:r>
          </w:p>
          <w:p w14:paraId="1E57C945" w14:textId="77777777" w:rsidR="0038400D" w:rsidRPr="007F1850" w:rsidRDefault="0038400D" w:rsidP="00B46D58">
            <w:pPr>
              <w:widowControl w:val="0"/>
              <w:spacing w:after="160"/>
              <w:jc w:val="center"/>
              <w:rPr>
                <w:rFonts w:ascii="GHEA Grapalat" w:hAnsi="GHEA Grapalat"/>
                <w:iCs/>
                <w:vertAlign w:val="superscript"/>
                <w:lang w:val="en-US"/>
              </w:rPr>
            </w:pPr>
            <w:r w:rsidRPr="007F1850">
              <w:rPr>
                <w:rFonts w:ascii="GHEA Grapalat" w:hAnsi="GHEA Grapalat"/>
                <w:vertAlign w:val="superscript"/>
              </w:rPr>
              <w:t xml:space="preserve">подпись </w:t>
            </w:r>
          </w:p>
        </w:tc>
        <w:tc>
          <w:tcPr>
            <w:tcW w:w="0" w:type="auto"/>
            <w:vAlign w:val="center"/>
          </w:tcPr>
          <w:p w14:paraId="28D115D6" w14:textId="77777777" w:rsidR="0038400D" w:rsidRPr="007F1850" w:rsidRDefault="00196F14" w:rsidP="00B46D58">
            <w:pPr>
              <w:widowControl w:val="0"/>
              <w:jc w:val="center"/>
              <w:rPr>
                <w:rFonts w:ascii="GHEA Grapalat" w:hAnsi="GHEA Grapalat"/>
                <w:iCs/>
              </w:rPr>
            </w:pPr>
            <w:r w:rsidRPr="007F1850">
              <w:rPr>
                <w:rFonts w:ascii="GHEA Grapalat" w:hAnsi="GHEA Grapalat"/>
              </w:rPr>
              <w:t>_____</w:t>
            </w:r>
            <w:r w:rsidR="0038400D" w:rsidRPr="007F1850">
              <w:rPr>
                <w:rFonts w:ascii="GHEA Grapalat" w:hAnsi="GHEA Grapalat"/>
              </w:rPr>
              <w:t>__________________</w:t>
            </w:r>
          </w:p>
          <w:p w14:paraId="783F8E4D" w14:textId="77777777" w:rsidR="0038400D" w:rsidRPr="007F1850" w:rsidRDefault="0038400D" w:rsidP="00B46D58">
            <w:pPr>
              <w:widowControl w:val="0"/>
              <w:spacing w:after="160"/>
              <w:jc w:val="center"/>
              <w:rPr>
                <w:rFonts w:ascii="GHEA Grapalat" w:hAnsi="GHEA Grapalat"/>
                <w:iCs/>
                <w:vertAlign w:val="superscript"/>
              </w:rPr>
            </w:pPr>
            <w:r w:rsidRPr="007F1850">
              <w:rPr>
                <w:rFonts w:ascii="GHEA Grapalat" w:hAnsi="GHEA Grapalat"/>
                <w:vertAlign w:val="superscript"/>
              </w:rPr>
              <w:t xml:space="preserve">подпись </w:t>
            </w:r>
          </w:p>
        </w:tc>
      </w:tr>
      <w:tr w:rsidR="00B138F3" w:rsidRPr="007F1850" w14:paraId="672ACD96" w14:textId="77777777" w:rsidTr="007A2020">
        <w:trPr>
          <w:trHeight w:val="503"/>
          <w:tblCellSpacing w:w="7" w:type="dxa"/>
          <w:jc w:val="center"/>
        </w:trPr>
        <w:tc>
          <w:tcPr>
            <w:tcW w:w="0" w:type="auto"/>
            <w:vAlign w:val="center"/>
          </w:tcPr>
          <w:p w14:paraId="5F02726C" w14:textId="77777777" w:rsidR="0038400D" w:rsidRPr="007F1850" w:rsidRDefault="00196F14" w:rsidP="00B46D58">
            <w:pPr>
              <w:widowControl w:val="0"/>
              <w:jc w:val="center"/>
              <w:rPr>
                <w:rFonts w:ascii="GHEA Grapalat" w:hAnsi="GHEA Grapalat"/>
                <w:iCs/>
              </w:rPr>
            </w:pPr>
            <w:r w:rsidRPr="007F1850">
              <w:rPr>
                <w:rFonts w:ascii="GHEA Grapalat" w:hAnsi="GHEA Grapalat"/>
              </w:rPr>
              <w:t>_____________________</w:t>
            </w:r>
            <w:r w:rsidR="0038400D" w:rsidRPr="007F1850">
              <w:rPr>
                <w:rFonts w:ascii="GHEA Grapalat" w:hAnsi="GHEA Grapalat"/>
              </w:rPr>
              <w:t xml:space="preserve">_ </w:t>
            </w:r>
          </w:p>
          <w:p w14:paraId="7BEC770B" w14:textId="77777777" w:rsidR="0038400D" w:rsidRPr="007F1850" w:rsidRDefault="0038400D" w:rsidP="00B46D58">
            <w:pPr>
              <w:widowControl w:val="0"/>
              <w:spacing w:after="160"/>
              <w:jc w:val="center"/>
              <w:rPr>
                <w:rFonts w:ascii="GHEA Grapalat" w:hAnsi="GHEA Grapalat"/>
                <w:iCs/>
                <w:vertAlign w:val="superscript"/>
                <w:lang w:val="en-US"/>
              </w:rPr>
            </w:pPr>
            <w:r w:rsidRPr="007F1850">
              <w:rPr>
                <w:rFonts w:ascii="GHEA Grapalat" w:hAnsi="GHEA Grapalat"/>
                <w:vertAlign w:val="superscript"/>
              </w:rPr>
              <w:t>фамилия, имя</w:t>
            </w:r>
          </w:p>
        </w:tc>
        <w:tc>
          <w:tcPr>
            <w:tcW w:w="0" w:type="auto"/>
            <w:vAlign w:val="center"/>
          </w:tcPr>
          <w:p w14:paraId="399FCAB8" w14:textId="77777777" w:rsidR="0038400D" w:rsidRPr="007F1850" w:rsidRDefault="00196F14" w:rsidP="00B46D58">
            <w:pPr>
              <w:widowControl w:val="0"/>
              <w:jc w:val="center"/>
              <w:rPr>
                <w:rFonts w:ascii="GHEA Grapalat" w:hAnsi="GHEA Grapalat"/>
                <w:iCs/>
              </w:rPr>
            </w:pPr>
            <w:r w:rsidRPr="007F1850">
              <w:rPr>
                <w:rFonts w:ascii="GHEA Grapalat" w:hAnsi="GHEA Grapalat"/>
              </w:rPr>
              <w:t>____</w:t>
            </w:r>
            <w:r w:rsidR="0038400D" w:rsidRPr="007F1850">
              <w:rPr>
                <w:rFonts w:ascii="GHEA Grapalat" w:hAnsi="GHEA Grapalat"/>
              </w:rPr>
              <w:t>___________________</w:t>
            </w:r>
          </w:p>
          <w:p w14:paraId="4230DA12" w14:textId="77777777" w:rsidR="0038400D" w:rsidRPr="007F1850" w:rsidRDefault="0038400D" w:rsidP="00B46D58">
            <w:pPr>
              <w:widowControl w:val="0"/>
              <w:spacing w:after="160"/>
              <w:jc w:val="center"/>
              <w:rPr>
                <w:rFonts w:ascii="GHEA Grapalat" w:hAnsi="GHEA Grapalat"/>
                <w:iCs/>
                <w:vertAlign w:val="superscript"/>
              </w:rPr>
            </w:pPr>
            <w:r w:rsidRPr="007F1850">
              <w:rPr>
                <w:rFonts w:ascii="GHEA Grapalat" w:hAnsi="GHEA Grapalat"/>
                <w:vertAlign w:val="superscript"/>
              </w:rPr>
              <w:t>фамилия, имя</w:t>
            </w:r>
          </w:p>
        </w:tc>
      </w:tr>
      <w:tr w:rsidR="00B138F3" w:rsidRPr="007F1850" w14:paraId="523554A8" w14:textId="77777777" w:rsidTr="007A2020">
        <w:trPr>
          <w:trHeight w:val="281"/>
          <w:tblCellSpacing w:w="7" w:type="dxa"/>
          <w:jc w:val="center"/>
        </w:trPr>
        <w:tc>
          <w:tcPr>
            <w:tcW w:w="0" w:type="auto"/>
            <w:vAlign w:val="center"/>
          </w:tcPr>
          <w:p w14:paraId="701DE6A8"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М. П.</w:t>
            </w:r>
          </w:p>
        </w:tc>
        <w:tc>
          <w:tcPr>
            <w:tcW w:w="0" w:type="auto"/>
            <w:vAlign w:val="center"/>
          </w:tcPr>
          <w:p w14:paraId="46269BD7" w14:textId="77777777" w:rsidR="0038400D" w:rsidRPr="007F1850" w:rsidRDefault="0038400D" w:rsidP="00B46D58">
            <w:pPr>
              <w:widowControl w:val="0"/>
              <w:spacing w:after="160"/>
              <w:jc w:val="center"/>
              <w:rPr>
                <w:rFonts w:ascii="GHEA Grapalat" w:hAnsi="GHEA Grapalat"/>
                <w:iCs/>
              </w:rPr>
            </w:pPr>
            <w:r w:rsidRPr="007F1850">
              <w:rPr>
                <w:rFonts w:ascii="GHEA Grapalat" w:hAnsi="GHEA Grapalat"/>
              </w:rPr>
              <w:t>М. П.</w:t>
            </w:r>
          </w:p>
        </w:tc>
      </w:tr>
    </w:tbl>
    <w:p w14:paraId="62FD8ACB" w14:textId="77777777" w:rsidR="00196F14" w:rsidRPr="007F1850" w:rsidRDefault="00196F14" w:rsidP="00B46D58">
      <w:pPr>
        <w:widowControl w:val="0"/>
        <w:spacing w:after="160"/>
        <w:jc w:val="right"/>
        <w:rPr>
          <w:rFonts w:ascii="GHEA Grapalat" w:hAnsi="GHEA Grapalat" w:cs="Sylfaen"/>
          <w:b/>
        </w:rPr>
      </w:pPr>
    </w:p>
    <w:p w14:paraId="33C27ED0" w14:textId="77777777" w:rsidR="00196F14" w:rsidRPr="007F1850" w:rsidRDefault="00196F14" w:rsidP="00B46D58">
      <w:pPr>
        <w:rPr>
          <w:rFonts w:ascii="GHEA Grapalat" w:hAnsi="GHEA Grapalat" w:cs="Sylfaen"/>
          <w:b/>
        </w:rPr>
      </w:pPr>
      <w:r w:rsidRPr="007F1850">
        <w:rPr>
          <w:rFonts w:ascii="GHEA Grapalat" w:hAnsi="GHEA Grapalat" w:cs="Sylfaen"/>
          <w:b/>
        </w:rPr>
        <w:br w:type="page"/>
      </w:r>
    </w:p>
    <w:p w14:paraId="4787CF13" w14:textId="77777777" w:rsidR="00071D1C" w:rsidRPr="007F1850" w:rsidRDefault="00071D1C" w:rsidP="00B46D58">
      <w:pPr>
        <w:widowControl w:val="0"/>
        <w:spacing w:after="160"/>
        <w:jc w:val="right"/>
        <w:rPr>
          <w:rFonts w:ascii="GHEA Grapalat" w:hAnsi="GHEA Grapalat" w:cs="Sylfaen"/>
          <w:i/>
        </w:rPr>
      </w:pPr>
      <w:r w:rsidRPr="007F1850">
        <w:rPr>
          <w:rFonts w:ascii="GHEA Grapalat" w:hAnsi="GHEA Grapalat"/>
          <w:i/>
        </w:rPr>
        <w:lastRenderedPageBreak/>
        <w:t>Приложение № 3.1</w:t>
      </w:r>
    </w:p>
    <w:p w14:paraId="20F19064" w14:textId="0D620E58" w:rsidR="00071D1C" w:rsidRPr="007F1850" w:rsidRDefault="00817209" w:rsidP="00773B6C">
      <w:pPr>
        <w:widowControl w:val="0"/>
        <w:spacing w:after="160"/>
        <w:jc w:val="right"/>
        <w:rPr>
          <w:rFonts w:ascii="GHEA Grapalat" w:hAnsi="GHEA Grapalat" w:cs="Sylfaen"/>
          <w:b/>
          <w:bCs/>
        </w:rPr>
      </w:pPr>
      <w:r w:rsidRPr="00817209">
        <w:rPr>
          <w:rFonts w:ascii="GHEA Grapalat" w:hAnsi="GHEA Grapalat"/>
          <w:i/>
          <w:sz w:val="18"/>
          <w:lang w:val="hy-AM"/>
        </w:rPr>
        <w:t>ՏԻԳՐԱՆՅԱՆ-ԳՀԱՊՁԲ-26/04</w:t>
      </w:r>
      <w:r w:rsidR="00773B6C">
        <w:rPr>
          <w:rFonts w:ascii="GHEA Grapalat" w:hAnsi="GHEA Grapalat"/>
          <w:i/>
          <w:sz w:val="18"/>
          <w:lang w:val="hy-AM"/>
        </w:rPr>
        <w:t xml:space="preserve"> </w:t>
      </w:r>
      <w:r w:rsidR="00341A74" w:rsidRPr="007F1850">
        <w:rPr>
          <w:rFonts w:ascii="GHEA Grapalat" w:hAnsi="GHEA Grapalat"/>
          <w:i/>
        </w:rPr>
        <w:t xml:space="preserve">к Договору под кодом </w:t>
      </w:r>
      <w:r w:rsidR="00196F14" w:rsidRPr="007F1850">
        <w:rPr>
          <w:rFonts w:ascii="GHEA Grapalat" w:hAnsi="GHEA Grapalat" w:cs="Sylfaen"/>
          <w:i/>
        </w:rPr>
        <w:br/>
      </w:r>
    </w:p>
    <w:p w14:paraId="6E3D068B" w14:textId="77777777" w:rsidR="00071D1C" w:rsidRPr="007F1850" w:rsidRDefault="00196F14" w:rsidP="00B46D58">
      <w:pPr>
        <w:widowControl w:val="0"/>
        <w:spacing w:after="160"/>
        <w:jc w:val="center"/>
        <w:rPr>
          <w:rFonts w:ascii="GHEA Grapalat" w:hAnsi="GHEA Grapalat" w:cs="Sylfaen"/>
          <w:bCs/>
        </w:rPr>
      </w:pPr>
      <w:r w:rsidRPr="007F1850">
        <w:rPr>
          <w:rFonts w:ascii="GHEA Grapalat" w:hAnsi="GHEA Grapalat"/>
        </w:rPr>
        <w:t>АКТ №———</w:t>
      </w:r>
    </w:p>
    <w:p w14:paraId="363107DF" w14:textId="77777777" w:rsidR="00071D1C" w:rsidRPr="007F1850" w:rsidRDefault="00071D1C" w:rsidP="00B46D58">
      <w:pPr>
        <w:widowControl w:val="0"/>
        <w:spacing w:after="160"/>
        <w:jc w:val="center"/>
        <w:rPr>
          <w:rFonts w:ascii="GHEA Grapalat" w:hAnsi="GHEA Grapalat" w:cs="Sylfaen"/>
          <w:b/>
          <w:bCs/>
        </w:rPr>
      </w:pPr>
      <w:r w:rsidRPr="007F1850">
        <w:rPr>
          <w:rFonts w:ascii="GHEA Grapalat" w:hAnsi="GHEA Grapalat"/>
        </w:rPr>
        <w:t xml:space="preserve">относительно фиксирования факта передачи Покупателю результата договора </w:t>
      </w:r>
    </w:p>
    <w:p w14:paraId="1207B5C7" w14:textId="77777777" w:rsidR="00071D1C" w:rsidRPr="007F1850" w:rsidRDefault="00071D1C" w:rsidP="00B46D58">
      <w:pPr>
        <w:widowControl w:val="0"/>
        <w:tabs>
          <w:tab w:val="left" w:pos="360"/>
          <w:tab w:val="left" w:pos="540"/>
        </w:tabs>
        <w:spacing w:after="160"/>
        <w:jc w:val="center"/>
        <w:rPr>
          <w:rFonts w:ascii="GHEA Grapalat" w:hAnsi="GHEA Grapalat" w:cs="Sylfaen"/>
        </w:rPr>
      </w:pPr>
    </w:p>
    <w:p w14:paraId="4CD55CDF" w14:textId="77777777" w:rsidR="006B3AE3" w:rsidRPr="007F1850" w:rsidRDefault="006B3AE3" w:rsidP="00B46D58">
      <w:pPr>
        <w:widowControl w:val="0"/>
        <w:ind w:firstLine="567"/>
        <w:jc w:val="both"/>
        <w:rPr>
          <w:rFonts w:ascii="GHEA Grapalat" w:hAnsi="GHEA Grapalat"/>
        </w:rPr>
      </w:pPr>
      <w:r w:rsidRPr="007F1850">
        <w:rPr>
          <w:rFonts w:ascii="GHEA Grapalat" w:hAnsi="GHEA Grapalat"/>
        </w:rPr>
        <w:t>Настоящим фиксируется, что в рамках договора закупки № ______________,</w:t>
      </w:r>
    </w:p>
    <w:p w14:paraId="3058BF17" w14:textId="77777777" w:rsidR="006B3AE3" w:rsidRPr="007F1850" w:rsidRDefault="006B3AE3" w:rsidP="00B46D58">
      <w:pPr>
        <w:widowControl w:val="0"/>
        <w:spacing w:after="120"/>
        <w:ind w:left="7371" w:hanging="141"/>
        <w:jc w:val="both"/>
        <w:rPr>
          <w:rFonts w:ascii="GHEA Grapalat" w:hAnsi="GHEA Grapalat"/>
          <w:sz w:val="16"/>
        </w:rPr>
      </w:pPr>
      <w:r w:rsidRPr="007F1850">
        <w:rPr>
          <w:rFonts w:ascii="GHEA Grapalat" w:hAnsi="GHEA Grapalat"/>
          <w:sz w:val="16"/>
        </w:rPr>
        <w:t>номер договора</w:t>
      </w:r>
    </w:p>
    <w:p w14:paraId="57A7944B" w14:textId="77777777" w:rsidR="006B3AE3" w:rsidRPr="007F1850" w:rsidRDefault="006B3AE3" w:rsidP="00B46D58">
      <w:pPr>
        <w:widowControl w:val="0"/>
        <w:tabs>
          <w:tab w:val="left" w:pos="4480"/>
        </w:tabs>
        <w:jc w:val="both"/>
        <w:rPr>
          <w:rFonts w:ascii="GHEA Grapalat" w:hAnsi="GHEA Grapalat" w:cs="Sylfaen"/>
        </w:rPr>
      </w:pPr>
      <w:r w:rsidRPr="007F1850">
        <w:rPr>
          <w:rFonts w:ascii="GHEA Grapalat" w:hAnsi="GHEA Grapalat"/>
        </w:rPr>
        <w:t>заключенного __________________ 20</w:t>
      </w:r>
      <w:r w:rsidRPr="007F1850">
        <w:rPr>
          <w:rFonts w:ascii="GHEA Grapalat" w:hAnsi="GHEA Grapalat"/>
        </w:rPr>
        <w:tab/>
        <w:t>г. между _____________________________</w:t>
      </w:r>
    </w:p>
    <w:p w14:paraId="52F0F143" w14:textId="77777777" w:rsidR="006B3AE3" w:rsidRPr="007F1850" w:rsidRDefault="006B3AE3" w:rsidP="00B46D58">
      <w:pPr>
        <w:widowControl w:val="0"/>
        <w:tabs>
          <w:tab w:val="left" w:pos="6379"/>
        </w:tabs>
        <w:spacing w:after="120"/>
        <w:ind w:left="1701" w:right="-360"/>
        <w:jc w:val="both"/>
        <w:rPr>
          <w:rFonts w:ascii="GHEA Grapalat" w:hAnsi="GHEA Grapalat" w:cs="Sylfaen"/>
          <w:sz w:val="8"/>
        </w:rPr>
      </w:pPr>
      <w:r w:rsidRPr="007F1850">
        <w:rPr>
          <w:rFonts w:ascii="GHEA Grapalat" w:hAnsi="GHEA Grapalat"/>
          <w:sz w:val="16"/>
        </w:rPr>
        <w:t xml:space="preserve">дата заключения договора </w:t>
      </w:r>
      <w:r w:rsidRPr="007F1850">
        <w:rPr>
          <w:rFonts w:ascii="GHEA Grapalat" w:hAnsi="GHEA Grapalat"/>
          <w:sz w:val="16"/>
        </w:rPr>
        <w:tab/>
        <w:t>наименование Покупателя</w:t>
      </w:r>
    </w:p>
    <w:p w14:paraId="00648663" w14:textId="77777777" w:rsidR="006B3AE3" w:rsidRPr="007F1850" w:rsidRDefault="006B3AE3" w:rsidP="00B46D58">
      <w:pPr>
        <w:widowControl w:val="0"/>
        <w:tabs>
          <w:tab w:val="left" w:pos="360"/>
          <w:tab w:val="left" w:pos="540"/>
        </w:tabs>
        <w:ind w:right="-2"/>
        <w:jc w:val="both"/>
        <w:rPr>
          <w:rFonts w:ascii="GHEA Grapalat" w:hAnsi="GHEA Grapalat"/>
        </w:rPr>
      </w:pPr>
      <w:r w:rsidRPr="007F1850">
        <w:rPr>
          <w:rFonts w:ascii="GHEA Grapalat" w:hAnsi="GHEA Grapalat"/>
        </w:rPr>
        <w:t xml:space="preserve">(далее — Покупатель) и ________________________________ (далее — Продавец), </w:t>
      </w:r>
    </w:p>
    <w:p w14:paraId="2B843EC9" w14:textId="77777777" w:rsidR="006B3AE3" w:rsidRPr="007F1850" w:rsidRDefault="006B3AE3" w:rsidP="00B46D58">
      <w:pPr>
        <w:widowControl w:val="0"/>
        <w:spacing w:after="120"/>
        <w:ind w:left="3544" w:right="-360"/>
        <w:jc w:val="both"/>
        <w:rPr>
          <w:rFonts w:ascii="GHEA Grapalat" w:hAnsi="GHEA Grapalat"/>
          <w:sz w:val="16"/>
        </w:rPr>
      </w:pPr>
      <w:r w:rsidRPr="007F1850">
        <w:rPr>
          <w:rFonts w:ascii="GHEA Grapalat" w:hAnsi="GHEA Grapalat"/>
          <w:sz w:val="16"/>
        </w:rPr>
        <w:t>наименование Продавца</w:t>
      </w:r>
    </w:p>
    <w:p w14:paraId="0B696F0E" w14:textId="77777777" w:rsidR="00071D1C" w:rsidRPr="007F1850" w:rsidRDefault="006B3AE3" w:rsidP="00B46D58">
      <w:pPr>
        <w:widowControl w:val="0"/>
        <w:tabs>
          <w:tab w:val="left" w:pos="360"/>
          <w:tab w:val="left" w:pos="540"/>
        </w:tabs>
        <w:spacing w:after="160"/>
        <w:jc w:val="both"/>
        <w:rPr>
          <w:rFonts w:ascii="GHEA Grapalat" w:hAnsi="GHEA Grapalat" w:cs="Sylfaen"/>
        </w:rPr>
      </w:pPr>
      <w:r w:rsidRPr="007F1850">
        <w:rPr>
          <w:rFonts w:ascii="GHEA Grapalat" w:hAnsi="GHEA Grapalat"/>
        </w:rPr>
        <w:t>Продавец _______ 20</w:t>
      </w:r>
      <w:r w:rsidRPr="007F1850">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7F1850" w14:paraId="3E9433D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6D61944" w14:textId="77777777" w:rsidR="00071D1C" w:rsidRPr="007F1850" w:rsidRDefault="00071D1C" w:rsidP="00B46D58">
            <w:pPr>
              <w:widowControl w:val="0"/>
              <w:spacing w:after="120"/>
              <w:jc w:val="center"/>
              <w:rPr>
                <w:rFonts w:ascii="GHEA Grapalat" w:hAnsi="GHEA Grapalat" w:cs="Sylfaen"/>
                <w:bCs/>
                <w:sz w:val="20"/>
                <w:szCs w:val="20"/>
              </w:rPr>
            </w:pPr>
            <w:r w:rsidRPr="007F1850">
              <w:rPr>
                <w:rFonts w:ascii="GHEA Grapalat" w:hAnsi="GHEA Grapalat"/>
                <w:sz w:val="20"/>
                <w:szCs w:val="20"/>
              </w:rPr>
              <w:t>Товар</w:t>
            </w:r>
          </w:p>
        </w:tc>
      </w:tr>
      <w:tr w:rsidR="00B138F3" w:rsidRPr="007F1850" w14:paraId="1316F92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95E61F" w14:textId="77777777" w:rsidR="00071D1C" w:rsidRPr="007F1850" w:rsidRDefault="0016519F" w:rsidP="00B46D58">
            <w:pPr>
              <w:widowControl w:val="0"/>
              <w:spacing w:after="120"/>
              <w:jc w:val="center"/>
              <w:rPr>
                <w:rFonts w:ascii="GHEA Grapalat" w:hAnsi="GHEA Grapalat"/>
                <w:sz w:val="20"/>
                <w:szCs w:val="20"/>
              </w:rPr>
            </w:pPr>
            <w:r w:rsidRPr="007F185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FAA0861" w14:textId="77777777" w:rsidR="00071D1C" w:rsidRPr="007F1850" w:rsidRDefault="000F494F" w:rsidP="00B46D58">
            <w:pPr>
              <w:widowControl w:val="0"/>
              <w:spacing w:after="120"/>
              <w:jc w:val="center"/>
              <w:rPr>
                <w:rFonts w:ascii="GHEA Grapalat" w:hAnsi="GHEA Grapalat"/>
                <w:sz w:val="20"/>
                <w:szCs w:val="20"/>
              </w:rPr>
            </w:pPr>
            <w:r w:rsidRPr="007F185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9105844" w14:textId="77777777" w:rsidR="00071D1C" w:rsidRPr="007F1850" w:rsidRDefault="000F494F" w:rsidP="00B46D58">
            <w:pPr>
              <w:widowControl w:val="0"/>
              <w:spacing w:after="120"/>
              <w:jc w:val="center"/>
              <w:rPr>
                <w:rFonts w:ascii="GHEA Grapalat" w:hAnsi="GHEA Grapalat"/>
                <w:sz w:val="20"/>
                <w:szCs w:val="20"/>
              </w:rPr>
            </w:pPr>
            <w:r w:rsidRPr="007F1850">
              <w:rPr>
                <w:rFonts w:ascii="GHEA Grapalat" w:hAnsi="GHEA Grapalat"/>
                <w:sz w:val="20"/>
                <w:szCs w:val="20"/>
              </w:rPr>
              <w:t>объем (фактический)</w:t>
            </w:r>
          </w:p>
        </w:tc>
      </w:tr>
      <w:tr w:rsidR="00B138F3" w:rsidRPr="007F1850" w14:paraId="5A7A260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3621055" w14:textId="77777777" w:rsidR="00071D1C" w:rsidRPr="007F185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1976AE" w14:textId="77777777" w:rsidR="00071D1C" w:rsidRPr="007F185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FEAB6F8" w14:textId="77777777" w:rsidR="00071D1C" w:rsidRPr="007F1850" w:rsidRDefault="00071D1C" w:rsidP="00B46D58">
            <w:pPr>
              <w:widowControl w:val="0"/>
              <w:spacing w:after="120"/>
              <w:jc w:val="center"/>
              <w:rPr>
                <w:rFonts w:ascii="GHEA Grapalat" w:hAnsi="GHEA Grapalat" w:cs="Sylfaen"/>
                <w:sz w:val="20"/>
                <w:szCs w:val="20"/>
              </w:rPr>
            </w:pPr>
          </w:p>
        </w:tc>
      </w:tr>
      <w:tr w:rsidR="00071D1C" w:rsidRPr="007F1850" w14:paraId="2B9F711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B12B863" w14:textId="77777777" w:rsidR="00071D1C" w:rsidRPr="007F185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386483" w14:textId="77777777" w:rsidR="00071D1C" w:rsidRPr="007F185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674D86B" w14:textId="77777777" w:rsidR="00071D1C" w:rsidRPr="007F1850" w:rsidRDefault="00071D1C" w:rsidP="00B46D58">
            <w:pPr>
              <w:widowControl w:val="0"/>
              <w:spacing w:after="120"/>
              <w:jc w:val="center"/>
              <w:rPr>
                <w:rFonts w:ascii="GHEA Grapalat" w:hAnsi="GHEA Grapalat" w:cs="Sylfaen"/>
                <w:sz w:val="20"/>
                <w:szCs w:val="20"/>
              </w:rPr>
            </w:pPr>
          </w:p>
        </w:tc>
      </w:tr>
    </w:tbl>
    <w:p w14:paraId="1EC3431F" w14:textId="77777777" w:rsidR="00071D1C" w:rsidRPr="007F1850" w:rsidRDefault="00071D1C" w:rsidP="00B46D58">
      <w:pPr>
        <w:widowControl w:val="0"/>
        <w:tabs>
          <w:tab w:val="left" w:pos="360"/>
          <w:tab w:val="left" w:pos="540"/>
        </w:tabs>
        <w:spacing w:after="160"/>
        <w:jc w:val="both"/>
        <w:rPr>
          <w:rFonts w:ascii="GHEA Grapalat" w:hAnsi="GHEA Grapalat" w:cs="Sylfaen"/>
        </w:rPr>
      </w:pPr>
    </w:p>
    <w:p w14:paraId="43F2D115" w14:textId="77777777" w:rsidR="00071D1C" w:rsidRPr="007F1850" w:rsidRDefault="00071D1C" w:rsidP="00B46D58">
      <w:pPr>
        <w:widowControl w:val="0"/>
        <w:spacing w:after="160"/>
        <w:ind w:firstLine="567"/>
        <w:jc w:val="both"/>
        <w:rPr>
          <w:rFonts w:ascii="GHEA Grapalat" w:hAnsi="GHEA Grapalat" w:cs="Sylfaen"/>
        </w:rPr>
      </w:pPr>
      <w:r w:rsidRPr="007F1850">
        <w:rPr>
          <w:rFonts w:ascii="GHEA Grapalat" w:hAnsi="GHEA Grapalat"/>
        </w:rPr>
        <w:t>Настоящий акт составлен в 2 экземплярах, каждой из сторон предоставляется по одному экземпляру.</w:t>
      </w:r>
    </w:p>
    <w:p w14:paraId="554BDDC8" w14:textId="77777777" w:rsidR="00B138F3" w:rsidRPr="007F1850" w:rsidRDefault="00B138F3" w:rsidP="00B138F3">
      <w:pPr>
        <w:rPr>
          <w:rFonts w:ascii="GHEA Grapalat" w:hAnsi="GHEA Grapalat"/>
        </w:rPr>
      </w:pPr>
      <w:r w:rsidRPr="007F1850">
        <w:rPr>
          <w:rFonts w:ascii="GHEA Grapalat" w:hAnsi="GHEA Grapalat"/>
        </w:rPr>
        <w:t xml:space="preserve">                                                       </w:t>
      </w:r>
    </w:p>
    <w:p w14:paraId="5A88229D" w14:textId="77777777" w:rsidR="00071D1C" w:rsidRPr="007F1850" w:rsidRDefault="00B138F3" w:rsidP="00B138F3">
      <w:pPr>
        <w:rPr>
          <w:rFonts w:ascii="GHEA Grapalat" w:hAnsi="GHEA Grapalat"/>
          <w:lang w:val="en-US"/>
        </w:rPr>
      </w:pPr>
      <w:r w:rsidRPr="007F1850">
        <w:rPr>
          <w:rFonts w:ascii="GHEA Grapalat" w:hAnsi="GHEA Grapalat"/>
        </w:rPr>
        <w:t xml:space="preserve">                                                          </w:t>
      </w:r>
      <w:r w:rsidR="00071D1C" w:rsidRPr="007F1850">
        <w:rPr>
          <w:rFonts w:ascii="GHEA Grapalat" w:hAnsi="GHEA Grapalat"/>
        </w:rPr>
        <w:t>СТОРОНЫ</w:t>
      </w:r>
    </w:p>
    <w:p w14:paraId="33A4BC86" w14:textId="77777777" w:rsidR="007072C5" w:rsidRPr="007F1850"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7F1850" w14:paraId="5992C66F" w14:textId="77777777" w:rsidTr="007072C5">
        <w:tc>
          <w:tcPr>
            <w:tcW w:w="4450" w:type="dxa"/>
          </w:tcPr>
          <w:p w14:paraId="51E13233" w14:textId="77777777" w:rsidR="00071D1C" w:rsidRPr="007F1850" w:rsidRDefault="00071D1C" w:rsidP="00B46D58">
            <w:pPr>
              <w:widowControl w:val="0"/>
              <w:tabs>
                <w:tab w:val="left" w:pos="360"/>
                <w:tab w:val="left" w:pos="540"/>
              </w:tabs>
              <w:spacing w:after="160"/>
              <w:jc w:val="center"/>
              <w:rPr>
                <w:rFonts w:ascii="GHEA Grapalat" w:hAnsi="GHEA Grapalat" w:cs="Sylfaen"/>
                <w:b/>
                <w:bCs/>
              </w:rPr>
            </w:pPr>
            <w:r w:rsidRPr="007F1850">
              <w:rPr>
                <w:rFonts w:ascii="GHEA Grapalat" w:hAnsi="GHEA Grapalat"/>
                <w:b/>
              </w:rPr>
              <w:t>Передал</w:t>
            </w:r>
          </w:p>
        </w:tc>
        <w:tc>
          <w:tcPr>
            <w:tcW w:w="4836" w:type="dxa"/>
          </w:tcPr>
          <w:p w14:paraId="474FC058" w14:textId="77777777" w:rsidR="00071D1C" w:rsidRPr="007F1850" w:rsidRDefault="00071D1C" w:rsidP="00B46D58">
            <w:pPr>
              <w:widowControl w:val="0"/>
              <w:tabs>
                <w:tab w:val="left" w:pos="360"/>
                <w:tab w:val="left" w:pos="540"/>
              </w:tabs>
              <w:spacing w:after="160"/>
              <w:jc w:val="center"/>
              <w:rPr>
                <w:rFonts w:ascii="GHEA Grapalat" w:hAnsi="GHEA Grapalat" w:cs="Sylfaen"/>
                <w:b/>
                <w:bCs/>
              </w:rPr>
            </w:pPr>
            <w:r w:rsidRPr="007F1850">
              <w:rPr>
                <w:rFonts w:ascii="GHEA Grapalat" w:hAnsi="GHEA Grapalat"/>
                <w:b/>
              </w:rPr>
              <w:t>Принял</w:t>
            </w:r>
          </w:p>
        </w:tc>
      </w:tr>
    </w:tbl>
    <w:p w14:paraId="6ED381B0" w14:textId="77777777" w:rsidR="00071D1C" w:rsidRPr="007F1850" w:rsidRDefault="00071D1C" w:rsidP="00B46D58">
      <w:pPr>
        <w:widowControl w:val="0"/>
        <w:tabs>
          <w:tab w:val="left" w:pos="360"/>
          <w:tab w:val="left" w:pos="540"/>
        </w:tabs>
        <w:spacing w:after="160"/>
        <w:jc w:val="right"/>
        <w:rPr>
          <w:rFonts w:ascii="GHEA Grapalat" w:hAnsi="GHEA Grapalat" w:cs="Sylfaen"/>
        </w:rPr>
      </w:pPr>
      <w:r w:rsidRPr="007F1850">
        <w:rPr>
          <w:rFonts w:ascii="GHEA Grapalat" w:hAnsi="GHEA Grapalat"/>
        </w:rPr>
        <w:t>представитель, спроектировавший заявку:</w:t>
      </w:r>
    </w:p>
    <w:p w14:paraId="43233652" w14:textId="77777777" w:rsidR="00071D1C" w:rsidRPr="007F1850"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7F1850" w14:paraId="5C0036D8" w14:textId="77777777" w:rsidTr="00E22E51">
        <w:trPr>
          <w:tblCellSpacing w:w="7" w:type="dxa"/>
          <w:jc w:val="center"/>
        </w:trPr>
        <w:tc>
          <w:tcPr>
            <w:tcW w:w="0" w:type="auto"/>
            <w:vAlign w:val="center"/>
          </w:tcPr>
          <w:p w14:paraId="38E7CB85"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 xml:space="preserve">___________________________ </w:t>
            </w:r>
          </w:p>
          <w:p w14:paraId="2F777E17"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фамилия, имя</w:t>
            </w:r>
          </w:p>
        </w:tc>
        <w:tc>
          <w:tcPr>
            <w:tcW w:w="0" w:type="auto"/>
            <w:vAlign w:val="center"/>
          </w:tcPr>
          <w:p w14:paraId="162D0ADB"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___________________________</w:t>
            </w:r>
          </w:p>
          <w:p w14:paraId="59062682"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фамилия, имя</w:t>
            </w:r>
          </w:p>
        </w:tc>
      </w:tr>
      <w:tr w:rsidR="00B138F3" w:rsidRPr="007F1850" w14:paraId="733FE70A" w14:textId="77777777" w:rsidTr="00E22E51">
        <w:trPr>
          <w:tblCellSpacing w:w="7" w:type="dxa"/>
          <w:jc w:val="center"/>
        </w:trPr>
        <w:tc>
          <w:tcPr>
            <w:tcW w:w="0" w:type="auto"/>
            <w:vAlign w:val="center"/>
          </w:tcPr>
          <w:p w14:paraId="0F44F2B5"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 xml:space="preserve">___________________________ </w:t>
            </w:r>
          </w:p>
          <w:p w14:paraId="631FD55B"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подпись</w:t>
            </w:r>
          </w:p>
        </w:tc>
        <w:tc>
          <w:tcPr>
            <w:tcW w:w="0" w:type="auto"/>
            <w:vAlign w:val="center"/>
          </w:tcPr>
          <w:p w14:paraId="5748E876" w14:textId="77777777" w:rsidR="00071D1C" w:rsidRPr="007F1850" w:rsidRDefault="00071D1C" w:rsidP="00B46D58">
            <w:pPr>
              <w:widowControl w:val="0"/>
              <w:jc w:val="center"/>
              <w:rPr>
                <w:rFonts w:ascii="GHEA Grapalat" w:hAnsi="GHEA Grapalat" w:cs="GHEA Grapalat"/>
              </w:rPr>
            </w:pPr>
            <w:r w:rsidRPr="007F1850">
              <w:rPr>
                <w:rFonts w:ascii="GHEA Grapalat" w:hAnsi="GHEA Grapalat"/>
              </w:rPr>
              <w:t>___________________________</w:t>
            </w:r>
          </w:p>
          <w:p w14:paraId="230ADFFE" w14:textId="77777777" w:rsidR="00071D1C" w:rsidRPr="007F1850" w:rsidRDefault="00071D1C" w:rsidP="00B46D58">
            <w:pPr>
              <w:widowControl w:val="0"/>
              <w:spacing w:after="160"/>
              <w:jc w:val="center"/>
              <w:rPr>
                <w:rFonts w:ascii="GHEA Grapalat" w:hAnsi="GHEA Grapalat" w:cs="GHEA Grapalat"/>
                <w:vertAlign w:val="superscript"/>
              </w:rPr>
            </w:pPr>
            <w:r w:rsidRPr="007F1850">
              <w:rPr>
                <w:rFonts w:ascii="GHEA Grapalat" w:hAnsi="GHEA Grapalat"/>
                <w:vertAlign w:val="superscript"/>
              </w:rPr>
              <w:t>подпись</w:t>
            </w:r>
          </w:p>
        </w:tc>
      </w:tr>
    </w:tbl>
    <w:p w14:paraId="758F6DAE" w14:textId="77777777" w:rsidR="00071D1C" w:rsidRPr="007F1850" w:rsidRDefault="00071D1C" w:rsidP="00B46D58">
      <w:pPr>
        <w:widowControl w:val="0"/>
        <w:spacing w:after="160"/>
        <w:ind w:left="-142" w:firstLine="142"/>
        <w:jc w:val="center"/>
        <w:rPr>
          <w:rFonts w:ascii="GHEA Grapalat" w:hAnsi="GHEA Grapalat" w:cs="Sylfaen"/>
          <w:b/>
        </w:rPr>
      </w:pPr>
    </w:p>
    <w:p w14:paraId="3A593C72" w14:textId="77777777" w:rsidR="00773B6C" w:rsidRDefault="00773B6C" w:rsidP="00AA0F9A">
      <w:pPr>
        <w:widowControl w:val="0"/>
        <w:jc w:val="right"/>
        <w:rPr>
          <w:rFonts w:ascii="GHEA Grapalat" w:hAnsi="GHEA Grapalat"/>
          <w:i/>
          <w:lang w:val="en-US"/>
        </w:rPr>
      </w:pPr>
    </w:p>
    <w:p w14:paraId="59FF2314" w14:textId="77777777" w:rsidR="00773B6C" w:rsidRDefault="00773B6C" w:rsidP="00AA0F9A">
      <w:pPr>
        <w:widowControl w:val="0"/>
        <w:jc w:val="right"/>
        <w:rPr>
          <w:rFonts w:ascii="GHEA Grapalat" w:hAnsi="GHEA Grapalat"/>
          <w:i/>
          <w:lang w:val="en-US"/>
        </w:rPr>
      </w:pPr>
    </w:p>
    <w:p w14:paraId="6F099845" w14:textId="77777777" w:rsidR="00773B6C" w:rsidRDefault="00773B6C" w:rsidP="00AA0F9A">
      <w:pPr>
        <w:widowControl w:val="0"/>
        <w:jc w:val="right"/>
        <w:rPr>
          <w:rFonts w:ascii="GHEA Grapalat" w:hAnsi="GHEA Grapalat"/>
          <w:i/>
          <w:lang w:val="en-US"/>
        </w:rPr>
      </w:pPr>
    </w:p>
    <w:p w14:paraId="1A6FA094" w14:textId="2BF19C65" w:rsidR="00AA0F9A" w:rsidRPr="007F1850" w:rsidRDefault="00296DAD" w:rsidP="00AA0F9A">
      <w:pPr>
        <w:widowControl w:val="0"/>
        <w:jc w:val="right"/>
        <w:rPr>
          <w:rFonts w:ascii="GHEA Grapalat" w:hAnsi="GHEA Grapalat" w:cs="Sylfaen"/>
          <w:i/>
        </w:rPr>
      </w:pPr>
      <w:r w:rsidRPr="007F1850">
        <w:rPr>
          <w:rFonts w:ascii="GHEA Grapalat" w:hAnsi="GHEA Grapalat"/>
          <w:i/>
        </w:rPr>
        <w:t>П</w:t>
      </w:r>
      <w:r w:rsidR="00AA0F9A" w:rsidRPr="007F1850">
        <w:rPr>
          <w:rFonts w:ascii="GHEA Grapalat" w:hAnsi="GHEA Grapalat"/>
          <w:i/>
        </w:rPr>
        <w:t>иложение № 4</w:t>
      </w:r>
    </w:p>
    <w:p w14:paraId="2F70B33F" w14:textId="2710F37B" w:rsidR="00AA0F9A" w:rsidRPr="007F1850" w:rsidRDefault="00817209" w:rsidP="00773B6C">
      <w:pPr>
        <w:widowControl w:val="0"/>
        <w:jc w:val="right"/>
        <w:rPr>
          <w:rFonts w:ascii="GHEA Grapalat" w:hAnsi="GHEA Grapalat" w:cs="GHEA Grapalat"/>
        </w:rPr>
      </w:pPr>
      <w:r w:rsidRPr="00817209">
        <w:rPr>
          <w:rFonts w:ascii="GHEA Grapalat" w:hAnsi="GHEA Grapalat"/>
          <w:i/>
          <w:sz w:val="18"/>
          <w:lang w:val="hy-AM"/>
        </w:rPr>
        <w:t>ՏԻԳՐԱՆՅԱՆ-ԳՀԱՊՁԲ-26/04</w:t>
      </w:r>
      <w:r w:rsidR="00773B6C" w:rsidRPr="001C25BB">
        <w:rPr>
          <w:rFonts w:ascii="GHEA Grapalat" w:hAnsi="GHEA Grapalat"/>
          <w:i/>
          <w:sz w:val="18"/>
          <w:lang w:val="hy-AM"/>
        </w:rPr>
        <w:t xml:space="preserve"> </w:t>
      </w:r>
      <w:r w:rsidR="00AA0F9A" w:rsidRPr="007F1850">
        <w:rPr>
          <w:rFonts w:ascii="GHEA Grapalat" w:hAnsi="GHEA Grapalat"/>
          <w:i/>
        </w:rPr>
        <w:t>к Договору под кодом</w:t>
      </w:r>
      <w:r w:rsidR="00AA0F9A" w:rsidRPr="007F1850">
        <w:rPr>
          <w:rFonts w:ascii="GHEA Grapalat" w:hAnsi="GHEA Grapalat"/>
          <w:i/>
          <w:lang w:val="hy-AM"/>
        </w:rPr>
        <w:t xml:space="preserve"> «      »</w:t>
      </w:r>
      <w:r w:rsidR="00AA0F9A" w:rsidRPr="007F1850">
        <w:rPr>
          <w:rFonts w:ascii="GHEA Grapalat" w:hAnsi="GHEA Grapalat"/>
          <w:i/>
        </w:rPr>
        <w:t xml:space="preserve"> </w:t>
      </w:r>
      <w:r w:rsidR="00AA0F9A" w:rsidRPr="007F1850">
        <w:rPr>
          <w:rFonts w:ascii="GHEA Grapalat" w:hAnsi="GHEA Grapalat" w:cs="Sylfaen"/>
          <w:i/>
        </w:rPr>
        <w:br/>
      </w:r>
    </w:p>
    <w:p w14:paraId="11995387" w14:textId="77777777" w:rsidR="00AA0F9A" w:rsidRPr="007F1850" w:rsidRDefault="00AA0F9A" w:rsidP="00AA0F9A">
      <w:pPr>
        <w:jc w:val="center"/>
        <w:rPr>
          <w:rFonts w:ascii="GHEA Grapalat" w:hAnsi="GHEA Grapalat" w:cs="GHEA Grapalat"/>
        </w:rPr>
      </w:pPr>
      <w:r w:rsidRPr="007F1850">
        <w:rPr>
          <w:rFonts w:ascii="GHEA Grapalat" w:hAnsi="GHEA Grapalat" w:cs="GHEA Grapalat"/>
        </w:rPr>
        <w:t>УВЕДОМЛЕНИЕ</w:t>
      </w:r>
    </w:p>
    <w:p w14:paraId="42261B23" w14:textId="77777777" w:rsidR="00AA0F9A" w:rsidRPr="007F1850" w:rsidRDefault="00AA0F9A" w:rsidP="00AA0F9A">
      <w:pPr>
        <w:jc w:val="center"/>
        <w:rPr>
          <w:rFonts w:ascii="GHEA Grapalat" w:hAnsi="GHEA Grapalat" w:cs="GHEA Grapalat"/>
          <w:lang w:val="hy-AM"/>
        </w:rPr>
      </w:pPr>
    </w:p>
    <w:p w14:paraId="4AEBF74A" w14:textId="77777777" w:rsidR="00AA0F9A" w:rsidRPr="007F1850" w:rsidRDefault="00AA0F9A" w:rsidP="00AA0F9A">
      <w:pPr>
        <w:rPr>
          <w:rFonts w:ascii="GHEA Grapalat" w:hAnsi="GHEA Grapalat" w:cs="Arial"/>
          <w:sz w:val="20"/>
          <w:szCs w:val="20"/>
          <w:lang w:val="es-ES"/>
        </w:rPr>
      </w:pPr>
      <w:r w:rsidRPr="007F1850">
        <w:rPr>
          <w:rFonts w:ascii="GHEA Grapalat" w:hAnsi="GHEA Grapalat"/>
          <w:u w:val="single"/>
          <w:lang w:val="es-ES"/>
        </w:rPr>
        <w:t xml:space="preserve">                                                             </w:t>
      </w:r>
      <w:r w:rsidRPr="007F1850">
        <w:rPr>
          <w:rFonts w:ascii="GHEA Grapalat" w:hAnsi="GHEA Grapalat"/>
          <w:u w:val="single"/>
          <w:lang w:val="es-ES"/>
        </w:rPr>
        <w:tab/>
      </w:r>
      <w:r w:rsidRPr="007F1850">
        <w:rPr>
          <w:rFonts w:ascii="GHEA Grapalat" w:hAnsi="GHEA Grapalat"/>
          <w:u w:val="single"/>
          <w:lang w:val="es-ES"/>
        </w:rPr>
        <w:tab/>
        <w:t xml:space="preserve">       </w:t>
      </w:r>
      <w:r w:rsidRPr="007F1850">
        <w:rPr>
          <w:rFonts w:ascii="GHEA Grapalat" w:hAnsi="GHEA Grapalat"/>
          <w:lang w:val="es-ES"/>
        </w:rPr>
        <w:t xml:space="preserve"> </w:t>
      </w:r>
      <w:r w:rsidRPr="007F1850">
        <w:rPr>
          <w:rFonts w:ascii="GHEA Grapalat" w:hAnsi="GHEA Grapalat"/>
        </w:rPr>
        <w:t>з</w:t>
      </w:r>
      <w:r w:rsidRPr="007F1850">
        <w:rPr>
          <w:rFonts w:ascii="GHEA Grapalat" w:hAnsi="GHEA Grapalat" w:cs="Sylfaen"/>
          <w:sz w:val="20"/>
          <w:szCs w:val="20"/>
        </w:rPr>
        <w:t>аявляет, что</w:t>
      </w:r>
      <w:r w:rsidRPr="007F1850">
        <w:rPr>
          <w:rFonts w:ascii="GHEA Grapalat" w:hAnsi="GHEA Grapalat" w:cs="Arial"/>
          <w:sz w:val="20"/>
          <w:szCs w:val="20"/>
        </w:rPr>
        <w:t>:</w:t>
      </w:r>
      <w:r w:rsidRPr="007F1850">
        <w:rPr>
          <w:rFonts w:ascii="GHEA Grapalat" w:hAnsi="GHEA Grapalat" w:cs="Arial"/>
          <w:sz w:val="20"/>
          <w:szCs w:val="20"/>
          <w:lang w:val="es-ES"/>
        </w:rPr>
        <w:t xml:space="preserve">  </w:t>
      </w:r>
    </w:p>
    <w:p w14:paraId="597AA919" w14:textId="77777777" w:rsidR="00AA0F9A" w:rsidRPr="007F1850" w:rsidRDefault="00AA0F9A" w:rsidP="00AA0F9A">
      <w:pPr>
        <w:rPr>
          <w:rFonts w:ascii="GHEA Grapalat" w:hAnsi="GHEA Grapalat" w:cs="Arial"/>
          <w:vertAlign w:val="superscript"/>
          <w:lang w:val="es-ES"/>
        </w:rPr>
      </w:pPr>
      <w:r w:rsidRPr="007F1850">
        <w:rPr>
          <w:rFonts w:ascii="GHEA Grapalat" w:hAnsi="GHEA Grapalat"/>
          <w:vertAlign w:val="superscript"/>
          <w:lang w:val="es-ES"/>
        </w:rPr>
        <w:t xml:space="preserve">               </w:t>
      </w:r>
      <w:r w:rsidRPr="007F1850">
        <w:rPr>
          <w:rFonts w:ascii="GHEA Grapalat" w:hAnsi="GHEA Grapalat"/>
          <w:lang w:val="es-ES"/>
        </w:rPr>
        <w:t xml:space="preserve">     </w:t>
      </w:r>
      <w:r w:rsidRPr="007F1850">
        <w:rPr>
          <w:rFonts w:ascii="GHEA Grapalat" w:hAnsi="GHEA Grapalat" w:cs="Sylfaen"/>
          <w:vertAlign w:val="superscript"/>
        </w:rPr>
        <w:t>название</w:t>
      </w:r>
      <w:r w:rsidRPr="007F1850">
        <w:rPr>
          <w:rFonts w:ascii="GHEA Grapalat" w:hAnsi="GHEA Grapalat" w:cs="Sylfaen"/>
          <w:vertAlign w:val="superscript"/>
          <w:lang w:val="es-ES"/>
        </w:rPr>
        <w:t xml:space="preserve"> финансового агента</w:t>
      </w:r>
    </w:p>
    <w:p w14:paraId="51B60E68" w14:textId="77777777" w:rsidR="00AA0F9A" w:rsidRPr="007F1850" w:rsidRDefault="00AA0F9A" w:rsidP="00AA0F9A">
      <w:pPr>
        <w:rPr>
          <w:rFonts w:ascii="GHEA Grapalat" w:hAnsi="GHEA Grapalat"/>
          <w:vertAlign w:val="superscript"/>
          <w:lang w:val="es-ES"/>
        </w:rPr>
      </w:pPr>
    </w:p>
    <w:p w14:paraId="50537BF4" w14:textId="77777777" w:rsidR="00AA0F9A" w:rsidRPr="007F1850" w:rsidRDefault="00AA0F9A" w:rsidP="00AA0F9A">
      <w:pPr>
        <w:pStyle w:val="ListParagraph"/>
        <w:numPr>
          <w:ilvl w:val="0"/>
          <w:numId w:val="34"/>
        </w:numPr>
        <w:contextualSpacing/>
        <w:jc w:val="both"/>
        <w:rPr>
          <w:rFonts w:ascii="GHEA Grapalat" w:hAnsi="GHEA Grapalat"/>
          <w:u w:val="single"/>
          <w:lang w:val="es-ES"/>
        </w:rPr>
      </w:pPr>
      <w:r w:rsidRPr="007F1850">
        <w:rPr>
          <w:rFonts w:ascii="GHEA Grapalat" w:hAnsi="GHEA Grapalat"/>
          <w:sz w:val="20"/>
          <w:szCs w:val="20"/>
        </w:rPr>
        <w:t>В рамках заключенного между</w:t>
      </w:r>
      <w:r w:rsidRPr="007F1850">
        <w:rPr>
          <w:rFonts w:ascii="GHEA Grapalat" w:hAnsi="GHEA Grapalat"/>
        </w:rPr>
        <w:t xml:space="preserve">   ----------------------</w:t>
      </w:r>
      <w:r w:rsidRPr="007F1850">
        <w:rPr>
          <w:rFonts w:ascii="GHEA Grapalat" w:hAnsi="GHEA Grapalat"/>
          <w:lang w:val="hy-AM"/>
        </w:rPr>
        <w:t xml:space="preserve"> </w:t>
      </w:r>
      <w:r w:rsidRPr="007F1850">
        <w:rPr>
          <w:rFonts w:ascii="GHEA Grapalat" w:hAnsi="GHEA Grapalat"/>
          <w:sz w:val="20"/>
          <w:szCs w:val="20"/>
        </w:rPr>
        <w:t>- ом   и</w:t>
      </w:r>
      <w:r w:rsidRPr="007F1850">
        <w:rPr>
          <w:rFonts w:ascii="GHEA Grapalat" w:hAnsi="GHEA Grapalat"/>
        </w:rPr>
        <w:t xml:space="preserve"> ---------------------------- </w:t>
      </w:r>
      <w:r w:rsidRPr="007F1850">
        <w:rPr>
          <w:rFonts w:ascii="GHEA Grapalat" w:hAnsi="GHEA Grapalat"/>
          <w:sz w:val="20"/>
          <w:szCs w:val="20"/>
        </w:rPr>
        <w:t>-ом</w:t>
      </w:r>
      <w:r w:rsidRPr="007F1850">
        <w:rPr>
          <w:rFonts w:ascii="GHEA Grapalat" w:hAnsi="GHEA Grapalat"/>
        </w:rPr>
        <w:t xml:space="preserve">                              </w:t>
      </w:r>
    </w:p>
    <w:p w14:paraId="2DC7271E" w14:textId="77777777" w:rsidR="00AA0F9A" w:rsidRPr="007F1850" w:rsidRDefault="00AA0F9A" w:rsidP="00AA0F9A">
      <w:pPr>
        <w:rPr>
          <w:rFonts w:ascii="GHEA Grapalat" w:hAnsi="GHEA Grapalat" w:cs="Sylfaen"/>
          <w:vertAlign w:val="superscript"/>
        </w:rPr>
      </w:pPr>
      <w:r w:rsidRPr="007F1850">
        <w:rPr>
          <w:rFonts w:ascii="GHEA Grapalat" w:hAnsi="GHEA Grapalat" w:cs="Sylfaen"/>
          <w:vertAlign w:val="superscript"/>
          <w:lang w:val="es-ES"/>
        </w:rPr>
        <w:t xml:space="preserve">                                                                                     </w:t>
      </w:r>
      <w:r w:rsidRPr="007F1850">
        <w:rPr>
          <w:rFonts w:ascii="GHEA Grapalat" w:hAnsi="GHEA Grapalat" w:cs="Sylfaen"/>
          <w:vertAlign w:val="superscript"/>
        </w:rPr>
        <w:t xml:space="preserve">      название</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покупателя</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 xml:space="preserve">                      </w:t>
      </w:r>
      <w:r w:rsidRPr="007F1850">
        <w:rPr>
          <w:rFonts w:ascii="GHEA Grapalat" w:hAnsi="GHEA Grapalat" w:cs="Sylfaen"/>
          <w:vertAlign w:val="superscript"/>
          <w:lang w:val="hy-AM"/>
        </w:rPr>
        <w:t xml:space="preserve">            </w:t>
      </w:r>
      <w:r w:rsidRPr="007F1850">
        <w:rPr>
          <w:rFonts w:ascii="GHEA Grapalat" w:hAnsi="GHEA Grapalat" w:cs="Sylfaen"/>
          <w:vertAlign w:val="superscript"/>
        </w:rPr>
        <w:t>название</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продавца</w:t>
      </w:r>
    </w:p>
    <w:p w14:paraId="4C347DD1" w14:textId="77777777" w:rsidR="00AA0F9A" w:rsidRPr="007F1850" w:rsidRDefault="00AA0F9A" w:rsidP="00AA0F9A">
      <w:pPr>
        <w:rPr>
          <w:rFonts w:ascii="GHEA Grapalat" w:hAnsi="GHEA Grapalat" w:cs="Sylfaen"/>
          <w:vertAlign w:val="superscript"/>
        </w:rPr>
      </w:pPr>
      <w:r w:rsidRPr="007F1850">
        <w:rPr>
          <w:rFonts w:ascii="GHEA Grapalat" w:hAnsi="GHEA Grapalat" w:cs="Sylfaen"/>
          <w:sz w:val="20"/>
          <w:szCs w:val="20"/>
          <w:lang w:val="es-ES"/>
        </w:rPr>
        <w:t xml:space="preserve">   «--»</w:t>
      </w:r>
      <w:r w:rsidRPr="007F1850">
        <w:rPr>
          <w:rFonts w:ascii="GHEA Grapalat" w:hAnsi="GHEA Grapalat" w:cs="Sylfaen"/>
          <w:sz w:val="20"/>
          <w:szCs w:val="20"/>
        </w:rPr>
        <w:t xml:space="preserve"> </w:t>
      </w:r>
      <w:r w:rsidRPr="007F1850">
        <w:rPr>
          <w:rFonts w:ascii="GHEA Grapalat" w:hAnsi="GHEA Grapalat" w:cs="Sylfaen"/>
          <w:sz w:val="20"/>
          <w:szCs w:val="20"/>
          <w:lang w:val="es-ES"/>
        </w:rPr>
        <w:t>20</w:t>
      </w:r>
      <w:r w:rsidRPr="007F1850">
        <w:rPr>
          <w:rFonts w:ascii="GHEA Grapalat" w:hAnsi="GHEA Grapalat" w:cs="Sylfaen"/>
          <w:sz w:val="20"/>
          <w:szCs w:val="20"/>
        </w:rPr>
        <w:t>г</w:t>
      </w:r>
      <w:r w:rsidRPr="007F1850">
        <w:rPr>
          <w:rFonts w:ascii="GHEA Grapalat" w:hAnsi="GHEA Grapalat" w:cs="Sylfaen"/>
          <w:sz w:val="20"/>
          <w:szCs w:val="20"/>
          <w:lang w:val="es-ES"/>
        </w:rPr>
        <w:t>.</w:t>
      </w:r>
      <w:r w:rsidRPr="007F1850">
        <w:rPr>
          <w:rFonts w:ascii="GHEA Grapalat" w:hAnsi="GHEA Grapalat" w:cs="Sylfaen"/>
          <w:sz w:val="20"/>
          <w:szCs w:val="20"/>
        </w:rPr>
        <w:t xml:space="preserve">договора под кодом </w:t>
      </w:r>
      <w:r w:rsidRPr="007F1850">
        <w:rPr>
          <w:rFonts w:ascii="GHEA Grapalat" w:hAnsi="GHEA Grapalat" w:cs="Sylfaen"/>
          <w:sz w:val="20"/>
          <w:szCs w:val="20"/>
          <w:lang w:val="es-ES"/>
        </w:rPr>
        <w:t xml:space="preserve"> </w:t>
      </w:r>
      <w:r w:rsidRPr="007F1850">
        <w:rPr>
          <w:rFonts w:ascii="GHEA Grapalat" w:hAnsi="GHEA Grapalat"/>
          <w:i/>
          <w:sz w:val="20"/>
          <w:szCs w:val="20"/>
          <w:lang w:val="af-ZA"/>
        </w:rPr>
        <w:t>___</w:t>
      </w:r>
      <w:r w:rsidRPr="007F1850">
        <w:rPr>
          <w:rFonts w:ascii="GHEA Grapalat" w:hAnsi="GHEA Grapalat" w:cs="Arial"/>
          <w:i/>
          <w:sz w:val="20"/>
          <w:szCs w:val="20"/>
          <w:shd w:val="clear" w:color="auto" w:fill="FFFFFF"/>
          <w:lang w:val="hy-AM"/>
        </w:rPr>
        <w:t>«________»</w:t>
      </w:r>
      <w:r w:rsidRPr="007F1850">
        <w:rPr>
          <w:rFonts w:ascii="GHEA Grapalat" w:hAnsi="GHEA Grapalat"/>
          <w:i/>
          <w:sz w:val="20"/>
          <w:szCs w:val="20"/>
          <w:u w:val="single"/>
        </w:rPr>
        <w:t xml:space="preserve">__ </w:t>
      </w:r>
      <w:r w:rsidRPr="007F1850">
        <w:rPr>
          <w:rFonts w:ascii="GHEA Grapalat" w:hAnsi="GHEA Grapalat"/>
          <w:sz w:val="20"/>
          <w:szCs w:val="20"/>
        </w:rPr>
        <w:t>(</w:t>
      </w:r>
      <w:r w:rsidRPr="007F1850">
        <w:rPr>
          <w:rFonts w:ascii="GHEA Grapalat" w:hAnsi="GHEA Grapalat" w:cs="Sylfaen"/>
          <w:sz w:val="20"/>
          <w:szCs w:val="20"/>
        </w:rPr>
        <w:t>далее-Договор</w:t>
      </w:r>
      <w:r w:rsidRPr="007F1850">
        <w:rPr>
          <w:rFonts w:ascii="GHEA Grapalat" w:hAnsi="GHEA Grapalat" w:cs="Sylfaen"/>
          <w:sz w:val="20"/>
          <w:szCs w:val="20"/>
          <w:lang w:val="es-ES"/>
        </w:rPr>
        <w:t>)</w:t>
      </w:r>
      <w:r w:rsidRPr="007F1850">
        <w:rPr>
          <w:rFonts w:ascii="GHEA Grapalat" w:hAnsi="GHEA Grapalat" w:cs="Sylfaen"/>
          <w:sz w:val="20"/>
          <w:szCs w:val="20"/>
        </w:rPr>
        <w:t xml:space="preserve">, между мной </w:t>
      </w:r>
      <w:r w:rsidRPr="007F1850">
        <w:rPr>
          <w:rFonts w:ascii="GHEA Grapalat" w:hAnsi="GHEA Grapalat" w:cs="Sylfaen"/>
          <w:sz w:val="20"/>
          <w:szCs w:val="20"/>
          <w:lang w:val="hy-AM"/>
        </w:rPr>
        <w:t xml:space="preserve"> </w:t>
      </w:r>
      <w:r w:rsidRPr="007F1850">
        <w:rPr>
          <w:rFonts w:ascii="GHEA Grapalat" w:hAnsi="GHEA Grapalat" w:cs="Sylfaen"/>
          <w:sz w:val="20"/>
          <w:szCs w:val="20"/>
        </w:rPr>
        <w:t>и ------------------------- - ом</w:t>
      </w:r>
    </w:p>
    <w:p w14:paraId="14CBA58D" w14:textId="77777777" w:rsidR="00AA0F9A" w:rsidRPr="007F1850" w:rsidRDefault="00AA0F9A" w:rsidP="00AA0F9A">
      <w:pPr>
        <w:rPr>
          <w:rFonts w:ascii="GHEA Grapalat" w:hAnsi="GHEA Grapalat"/>
          <w:u w:val="single"/>
          <w:lang w:val="es-ES"/>
        </w:rPr>
      </w:pPr>
      <w:r w:rsidRPr="007F1850">
        <w:rPr>
          <w:rFonts w:ascii="GHEA Grapalat" w:hAnsi="GHEA Grapalat" w:cs="Sylfaen"/>
          <w:vertAlign w:val="superscript"/>
        </w:rPr>
        <w:t xml:space="preserve">                                                                                                                                                               </w:t>
      </w:r>
      <w:r w:rsidRPr="007F1850">
        <w:rPr>
          <w:rFonts w:ascii="GHEA Grapalat" w:hAnsi="GHEA Grapalat" w:cs="Sylfaen"/>
          <w:vertAlign w:val="superscript"/>
          <w:lang w:val="hy-AM"/>
        </w:rPr>
        <w:t xml:space="preserve">                             </w:t>
      </w:r>
      <w:r w:rsidRPr="007F1850">
        <w:rPr>
          <w:rFonts w:ascii="GHEA Grapalat" w:hAnsi="GHEA Grapalat" w:cs="Sylfaen"/>
          <w:vertAlign w:val="superscript"/>
        </w:rPr>
        <w:t>название</w:t>
      </w:r>
      <w:r w:rsidRPr="007F1850">
        <w:rPr>
          <w:rFonts w:ascii="GHEA Grapalat" w:hAnsi="GHEA Grapalat" w:cs="Sylfaen"/>
          <w:vertAlign w:val="superscript"/>
          <w:lang w:val="es-ES"/>
        </w:rPr>
        <w:t xml:space="preserve"> </w:t>
      </w:r>
      <w:r w:rsidRPr="007F1850">
        <w:rPr>
          <w:rFonts w:ascii="GHEA Grapalat" w:hAnsi="GHEA Grapalat" w:cs="Sylfaen"/>
          <w:vertAlign w:val="superscript"/>
        </w:rPr>
        <w:t>продавца</w:t>
      </w:r>
    </w:p>
    <w:p w14:paraId="639AD7E7" w14:textId="77777777" w:rsidR="00AA0F9A" w:rsidRPr="007F1850" w:rsidRDefault="00AA0F9A" w:rsidP="00AA0F9A">
      <w:pPr>
        <w:ind w:firstLine="709"/>
        <w:rPr>
          <w:rFonts w:ascii="GHEA Grapalat" w:hAnsi="GHEA Grapalat" w:cs="Sylfaen"/>
          <w:sz w:val="20"/>
          <w:szCs w:val="20"/>
          <w:lang w:val="es-ES"/>
        </w:rPr>
      </w:pPr>
      <w:r w:rsidRPr="007F1850">
        <w:rPr>
          <w:rFonts w:ascii="GHEA Grapalat" w:hAnsi="GHEA Grapalat"/>
          <w:u w:val="single"/>
          <w:lang w:val="es-ES"/>
        </w:rPr>
        <w:tab/>
      </w:r>
      <w:r w:rsidRPr="007F1850">
        <w:rPr>
          <w:rFonts w:ascii="GHEA Grapalat" w:hAnsi="GHEA Grapalat" w:cs="Sylfaen"/>
          <w:sz w:val="20"/>
          <w:szCs w:val="20"/>
          <w:lang w:val="es-ES"/>
        </w:rPr>
        <w:t xml:space="preserve"> «--»   20  </w:t>
      </w:r>
      <w:r w:rsidRPr="007F1850">
        <w:rPr>
          <w:rFonts w:ascii="GHEA Grapalat" w:hAnsi="GHEA Grapalat" w:cs="Sylfaen"/>
          <w:sz w:val="20"/>
          <w:szCs w:val="20"/>
        </w:rPr>
        <w:t xml:space="preserve">года </w:t>
      </w:r>
      <w:r w:rsidRPr="007F1850">
        <w:rPr>
          <w:rFonts w:ascii="GHEA Grapalat" w:hAnsi="GHEA Grapalat" w:cs="Sylfaen"/>
          <w:sz w:val="20"/>
          <w:szCs w:val="20"/>
          <w:lang w:val="es-ES"/>
        </w:rPr>
        <w:t xml:space="preserve"> </w:t>
      </w:r>
      <w:r w:rsidRPr="007F1850">
        <w:rPr>
          <w:rFonts w:ascii="GHEA Grapalat" w:hAnsi="GHEA Grapalat"/>
          <w:sz w:val="20"/>
          <w:szCs w:val="20"/>
        </w:rPr>
        <w:t>заключен</w:t>
      </w:r>
      <w:r w:rsidRPr="007F1850">
        <w:rPr>
          <w:rFonts w:ascii="GHEA Grapalat" w:hAnsi="GHEA Grapalat" w:cs="Sylfaen"/>
          <w:sz w:val="20"/>
          <w:szCs w:val="20"/>
          <w:lang w:val="es-ES"/>
        </w:rPr>
        <w:t xml:space="preserve"> </w:t>
      </w:r>
      <w:r w:rsidRPr="007F1850">
        <w:rPr>
          <w:rFonts w:ascii="GHEA Grapalat" w:hAnsi="GHEA Grapalat" w:cs="Sylfaen"/>
          <w:sz w:val="20"/>
          <w:szCs w:val="20"/>
        </w:rPr>
        <w:t xml:space="preserve">договор факторинга под кодом </w:t>
      </w:r>
      <w:r w:rsidRPr="007F1850">
        <w:rPr>
          <w:rFonts w:ascii="GHEA Grapalat" w:hAnsi="GHEA Grapalat"/>
          <w:lang w:val="es-ES"/>
        </w:rPr>
        <w:t>«</w:t>
      </w:r>
      <w:r w:rsidRPr="007F1850">
        <w:rPr>
          <w:rFonts w:ascii="GHEA Grapalat" w:hAnsi="GHEA Grapalat"/>
          <w:sz w:val="20"/>
          <w:szCs w:val="20"/>
          <w:lang w:val="es-ES"/>
        </w:rPr>
        <w:t>---</w:t>
      </w:r>
      <w:r w:rsidRPr="007F1850">
        <w:rPr>
          <w:rFonts w:ascii="GHEA Grapalat" w:hAnsi="GHEA Grapalat" w:cs="Sylfaen"/>
          <w:sz w:val="20"/>
          <w:szCs w:val="20"/>
          <w:lang w:val="es-ES"/>
        </w:rPr>
        <w:t>------------------</w:t>
      </w:r>
      <w:r w:rsidRPr="007F1850">
        <w:rPr>
          <w:rFonts w:ascii="GHEA Grapalat" w:hAnsi="GHEA Grapalat"/>
          <w:lang w:val="es-ES"/>
        </w:rPr>
        <w:t>»</w:t>
      </w:r>
      <w:r w:rsidRPr="007F1850">
        <w:rPr>
          <w:rFonts w:ascii="GHEA Grapalat" w:hAnsi="GHEA Grapalat"/>
        </w:rPr>
        <w:t>.</w:t>
      </w:r>
      <w:r w:rsidRPr="007F1850">
        <w:rPr>
          <w:rFonts w:ascii="GHEA Grapalat" w:hAnsi="GHEA Grapalat" w:cs="Sylfaen"/>
          <w:sz w:val="20"/>
          <w:szCs w:val="20"/>
          <w:lang w:val="es-ES"/>
        </w:rPr>
        <w:t xml:space="preserve"> </w:t>
      </w:r>
    </w:p>
    <w:p w14:paraId="4659B646" w14:textId="77777777" w:rsidR="00AA0F9A" w:rsidRPr="007F1850" w:rsidRDefault="00AA0F9A" w:rsidP="00AA0F9A">
      <w:pPr>
        <w:rPr>
          <w:rFonts w:ascii="GHEA Grapalat" w:hAnsi="GHEA Grapalat" w:cs="Sylfaen"/>
          <w:sz w:val="20"/>
          <w:szCs w:val="20"/>
          <w:lang w:val="es-ES"/>
        </w:rPr>
      </w:pPr>
    </w:p>
    <w:p w14:paraId="7AB270D8" w14:textId="77777777" w:rsidR="00AA0F9A" w:rsidRPr="007F1850" w:rsidRDefault="00AA0F9A" w:rsidP="00AA0F9A">
      <w:pPr>
        <w:pStyle w:val="ListParagraph"/>
        <w:numPr>
          <w:ilvl w:val="0"/>
          <w:numId w:val="34"/>
        </w:numPr>
        <w:contextualSpacing/>
        <w:jc w:val="both"/>
        <w:rPr>
          <w:rFonts w:ascii="GHEA Grapalat" w:hAnsi="GHEA Grapalat" w:cs="Sylfaen"/>
          <w:sz w:val="20"/>
          <w:szCs w:val="20"/>
        </w:rPr>
      </w:pPr>
      <w:r w:rsidRPr="007F1850">
        <w:rPr>
          <w:rFonts w:ascii="GHEA Grapalat" w:hAnsi="GHEA Grapalat" w:cs="Sylfaen"/>
          <w:sz w:val="20"/>
          <w:szCs w:val="20"/>
        </w:rPr>
        <w:t>Согласен с условиями изложенными в пункте 8.12 .</w:t>
      </w:r>
    </w:p>
    <w:p w14:paraId="2AA0115F" w14:textId="77777777" w:rsidR="00AA0F9A" w:rsidRPr="007F1850" w:rsidRDefault="00AA0F9A" w:rsidP="00AA0F9A">
      <w:pPr>
        <w:jc w:val="center"/>
        <w:rPr>
          <w:rFonts w:ascii="GHEA Grapalat" w:hAnsi="GHEA Grapalat" w:cs="GHEA Grapalat"/>
          <w:lang w:val="es-ES"/>
        </w:rPr>
      </w:pPr>
    </w:p>
    <w:p w14:paraId="59C72993" w14:textId="77777777" w:rsidR="00AA0F9A" w:rsidRPr="007F1850" w:rsidRDefault="00AA0F9A" w:rsidP="00AA0F9A">
      <w:pPr>
        <w:jc w:val="center"/>
        <w:rPr>
          <w:rFonts w:ascii="GHEA Grapalat" w:hAnsi="GHEA Grapalat" w:cs="Sylfaen"/>
          <w:b/>
          <w:lang w:val="es-ES"/>
        </w:rPr>
      </w:pPr>
    </w:p>
    <w:p w14:paraId="4892D1DB" w14:textId="77777777" w:rsidR="00AA0F9A" w:rsidRPr="007F1850" w:rsidRDefault="00AA0F9A" w:rsidP="00AA0F9A">
      <w:pPr>
        <w:ind w:left="720" w:firstLine="720"/>
        <w:rPr>
          <w:rFonts w:ascii="GHEA Grapalat" w:hAnsi="GHEA Grapalat"/>
          <w:sz w:val="20"/>
          <w:lang w:val="hy-AM"/>
        </w:rPr>
      </w:pPr>
      <w:r w:rsidRPr="007F1850">
        <w:rPr>
          <w:rFonts w:ascii="GHEA Grapalat" w:hAnsi="GHEA Grapalat"/>
          <w:sz w:val="20"/>
          <w:lang w:val="es-ES"/>
        </w:rPr>
        <w:t xml:space="preserve">     </w:t>
      </w:r>
      <w:r w:rsidRPr="007F1850">
        <w:rPr>
          <w:rFonts w:ascii="GHEA Grapalat" w:hAnsi="GHEA Grapalat"/>
          <w:sz w:val="20"/>
          <w:lang w:val="hy-AM"/>
        </w:rPr>
        <w:t xml:space="preserve">___________________________________________ </w:t>
      </w:r>
      <w:r w:rsidRPr="007F1850">
        <w:rPr>
          <w:rFonts w:ascii="GHEA Grapalat" w:hAnsi="GHEA Grapalat"/>
          <w:sz w:val="20"/>
          <w:lang w:val="hy-AM"/>
        </w:rPr>
        <w:tab/>
        <w:t xml:space="preserve">        </w:t>
      </w:r>
      <w:r w:rsidRPr="007F1850">
        <w:rPr>
          <w:rFonts w:ascii="GHEA Grapalat" w:hAnsi="GHEA Grapalat"/>
          <w:sz w:val="20"/>
          <w:lang w:val="es-ES"/>
        </w:rPr>
        <w:t xml:space="preserve">      </w:t>
      </w:r>
      <w:r w:rsidRPr="007F1850">
        <w:rPr>
          <w:rFonts w:ascii="GHEA Grapalat" w:hAnsi="GHEA Grapalat"/>
          <w:sz w:val="20"/>
          <w:lang w:val="hy-AM"/>
        </w:rPr>
        <w:t xml:space="preserve">_____________ </w:t>
      </w:r>
    </w:p>
    <w:p w14:paraId="43899626" w14:textId="77777777" w:rsidR="00AA0F9A" w:rsidRPr="007F1850" w:rsidRDefault="00AA0F9A" w:rsidP="00AA0F9A">
      <w:pPr>
        <w:rPr>
          <w:rFonts w:ascii="GHEA Grapalat" w:hAnsi="GHEA Grapalat"/>
          <w:sz w:val="20"/>
          <w:vertAlign w:val="superscript"/>
          <w:lang w:val="hy-AM"/>
        </w:rPr>
      </w:pPr>
      <w:r w:rsidRPr="007F1850">
        <w:rPr>
          <w:rFonts w:ascii="GHEA Grapalat" w:hAnsi="GHEA Grapalat"/>
          <w:sz w:val="20"/>
          <w:vertAlign w:val="superscript"/>
        </w:rPr>
        <w:t xml:space="preserve">                                                </w:t>
      </w:r>
      <w:r w:rsidRPr="007F1850">
        <w:rPr>
          <w:rFonts w:ascii="GHEA Grapalat" w:hAnsi="GHEA Grapalat"/>
          <w:sz w:val="20"/>
          <w:vertAlign w:val="superscript"/>
          <w:lang w:val="hy-AM"/>
        </w:rPr>
        <w:t>название финансового агента (должность руководителя, имя, фамилия)</w:t>
      </w:r>
      <w:r w:rsidRPr="007F1850">
        <w:rPr>
          <w:rFonts w:ascii="GHEA Grapalat" w:hAnsi="GHEA Grapalat"/>
          <w:sz w:val="20"/>
          <w:vertAlign w:val="superscript"/>
        </w:rPr>
        <w:t xml:space="preserve">                                                         подпись</w:t>
      </w:r>
      <w:r w:rsidRPr="007F1850">
        <w:rPr>
          <w:rFonts w:ascii="GHEA Grapalat" w:hAnsi="GHEA Grapalat"/>
          <w:sz w:val="20"/>
          <w:vertAlign w:val="superscript"/>
          <w:lang w:val="hy-AM"/>
        </w:rPr>
        <w:t xml:space="preserve">                                                                                                                                                                                                                       </w:t>
      </w:r>
    </w:p>
    <w:p w14:paraId="1052169C" w14:textId="77777777" w:rsidR="00AA0F9A" w:rsidRPr="007F1850" w:rsidRDefault="00AA0F9A" w:rsidP="00AA0F9A">
      <w:pPr>
        <w:jc w:val="right"/>
        <w:rPr>
          <w:rFonts w:ascii="GHEA Grapalat" w:hAnsi="GHEA Grapalat"/>
          <w:sz w:val="20"/>
          <w:lang w:val="hy-AM"/>
        </w:rPr>
      </w:pPr>
      <w:r w:rsidRPr="007F1850">
        <w:rPr>
          <w:rFonts w:ascii="GHEA Grapalat" w:hAnsi="GHEA Grapalat"/>
          <w:sz w:val="20"/>
          <w:lang w:val="hy-AM"/>
        </w:rPr>
        <w:t xml:space="preserve">    </w:t>
      </w:r>
    </w:p>
    <w:p w14:paraId="383A1A3E" w14:textId="77777777" w:rsidR="00AA0F9A" w:rsidRPr="007F1850" w:rsidRDefault="00AA0F9A" w:rsidP="00AA0F9A">
      <w:pPr>
        <w:jc w:val="center"/>
        <w:rPr>
          <w:rFonts w:ascii="GHEA Grapalat" w:hAnsi="GHEA Grapalat" w:cs="Sylfaen"/>
          <w:sz w:val="16"/>
          <w:szCs w:val="16"/>
          <w:lang w:val="es-ES"/>
        </w:rPr>
      </w:pPr>
      <w:r w:rsidRPr="007F1850">
        <w:rPr>
          <w:rFonts w:ascii="GHEA Grapalat" w:hAnsi="GHEA Grapalat"/>
          <w:sz w:val="16"/>
          <w:szCs w:val="16"/>
        </w:rPr>
        <w:t xml:space="preserve">                                                                                                      М. П.</w:t>
      </w:r>
      <w:r w:rsidRPr="007F1850">
        <w:rPr>
          <w:rFonts w:ascii="GHEA Grapalat" w:hAnsi="GHEA Grapalat" w:cs="Sylfaen"/>
          <w:sz w:val="16"/>
          <w:szCs w:val="16"/>
          <w:lang w:val="es-ES"/>
        </w:rPr>
        <w:t xml:space="preserve"> (</w:t>
      </w:r>
      <w:r w:rsidRPr="007F1850">
        <w:rPr>
          <w:rFonts w:ascii="GHEA Grapalat" w:hAnsi="GHEA Grapalat" w:cs="Sylfaen"/>
          <w:sz w:val="16"/>
          <w:szCs w:val="16"/>
        </w:rPr>
        <w:t>при наличии</w:t>
      </w:r>
      <w:r w:rsidRPr="007F1850">
        <w:rPr>
          <w:rFonts w:ascii="GHEA Grapalat" w:hAnsi="GHEA Grapalat" w:cs="Sylfaen"/>
          <w:sz w:val="16"/>
          <w:szCs w:val="16"/>
          <w:lang w:val="es-ES"/>
        </w:rPr>
        <w:t>)</w:t>
      </w:r>
    </w:p>
    <w:p w14:paraId="280D7F83" w14:textId="77777777" w:rsidR="00AA0F9A" w:rsidRPr="007F1850" w:rsidRDefault="00AA0F9A" w:rsidP="00AA0F9A">
      <w:pPr>
        <w:jc w:val="center"/>
        <w:rPr>
          <w:rFonts w:ascii="GHEA Grapalat" w:hAnsi="GHEA Grapalat" w:cs="Sylfaen"/>
          <w:sz w:val="16"/>
          <w:szCs w:val="16"/>
          <w:lang w:val="es-ES"/>
        </w:rPr>
      </w:pPr>
      <w:r w:rsidRPr="007F1850">
        <w:rPr>
          <w:rFonts w:ascii="GHEA Grapalat" w:hAnsi="GHEA Grapalat" w:cs="Sylfaen"/>
          <w:sz w:val="16"/>
          <w:szCs w:val="16"/>
          <w:lang w:val="es-ES"/>
        </w:rPr>
        <w:t xml:space="preserve">                                               </w:t>
      </w:r>
    </w:p>
    <w:p w14:paraId="28E186E7" w14:textId="77777777" w:rsidR="00AA0F9A" w:rsidRPr="007F1850" w:rsidRDefault="00AA0F9A" w:rsidP="00AA0F9A">
      <w:pPr>
        <w:jc w:val="center"/>
        <w:rPr>
          <w:rFonts w:ascii="GHEA Grapalat" w:hAnsi="GHEA Grapalat" w:cs="Sylfaen"/>
          <w:sz w:val="16"/>
          <w:szCs w:val="16"/>
          <w:lang w:val="es-ES"/>
        </w:rPr>
      </w:pPr>
    </w:p>
    <w:p w14:paraId="6F011C3D" w14:textId="77777777" w:rsidR="00AA0F9A" w:rsidRPr="007F1850" w:rsidRDefault="00AA0F9A" w:rsidP="00AA0F9A">
      <w:pPr>
        <w:jc w:val="right"/>
        <w:rPr>
          <w:rFonts w:ascii="GHEA Grapalat" w:hAnsi="GHEA Grapalat"/>
          <w:sz w:val="20"/>
          <w:lang w:val="hy-AM"/>
        </w:rPr>
      </w:pPr>
      <w:r w:rsidRPr="007F1850">
        <w:rPr>
          <w:rFonts w:ascii="GHEA Grapalat" w:hAnsi="GHEA Grapalat" w:cs="Sylfaen"/>
          <w:sz w:val="20"/>
          <w:szCs w:val="20"/>
          <w:lang w:val="es-ES"/>
        </w:rPr>
        <w:t xml:space="preserve">«--»         20  </w:t>
      </w:r>
      <w:r w:rsidRPr="007F1850">
        <w:rPr>
          <w:rFonts w:ascii="GHEA Grapalat" w:hAnsi="GHEA Grapalat" w:cs="Sylfaen"/>
          <w:sz w:val="20"/>
          <w:szCs w:val="20"/>
        </w:rPr>
        <w:t>г.</w:t>
      </w:r>
      <w:r w:rsidRPr="007F1850">
        <w:rPr>
          <w:rFonts w:ascii="GHEA Grapalat" w:hAnsi="GHEA Grapalat"/>
          <w:sz w:val="20"/>
          <w:lang w:val="hy-AM"/>
        </w:rPr>
        <w:tab/>
        <w:t xml:space="preserve"> </w:t>
      </w:r>
    </w:p>
    <w:p w14:paraId="18A54593" w14:textId="77777777" w:rsidR="00AA0F9A" w:rsidRPr="007F1850" w:rsidRDefault="00AA0F9A" w:rsidP="00AA0F9A">
      <w:pPr>
        <w:jc w:val="center"/>
        <w:rPr>
          <w:ins w:id="13" w:author="Inesa Kocharyan" w:date="2025-02-19T10:39:00Z"/>
          <w:rFonts w:ascii="GHEA Grapalat" w:hAnsi="GHEA Grapalat" w:cs="Sylfaen"/>
          <w:b/>
          <w:lang w:val="es-ES"/>
        </w:rPr>
      </w:pPr>
    </w:p>
    <w:p w14:paraId="176AE428" w14:textId="77777777" w:rsidR="00AA0F9A" w:rsidRPr="007F1850" w:rsidRDefault="00AA0F9A" w:rsidP="00B46D58">
      <w:pPr>
        <w:widowControl w:val="0"/>
        <w:spacing w:after="160"/>
        <w:ind w:left="-142" w:firstLine="142"/>
        <w:jc w:val="center"/>
        <w:rPr>
          <w:rFonts w:ascii="GHEA Grapalat" w:hAnsi="GHEA Grapalat" w:cs="Sylfaen"/>
          <w:b/>
        </w:rPr>
      </w:pPr>
    </w:p>
    <w:sectPr w:rsidR="00AA0F9A" w:rsidRPr="007F1850"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C4377" w14:textId="77777777" w:rsidR="00EE1629" w:rsidRDefault="00EE1629">
      <w:r>
        <w:separator/>
      </w:r>
    </w:p>
  </w:endnote>
  <w:endnote w:type="continuationSeparator" w:id="0">
    <w:p w14:paraId="026CEE56" w14:textId="77777777" w:rsidR="00EE1629" w:rsidRDefault="00EE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239BD00A"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0C21C" w14:textId="77777777" w:rsidR="00EE1629" w:rsidRDefault="00EE1629">
      <w:r>
        <w:separator/>
      </w:r>
    </w:p>
  </w:footnote>
  <w:footnote w:type="continuationSeparator" w:id="0">
    <w:p w14:paraId="1EBFBBD1" w14:textId="77777777" w:rsidR="00EE1629" w:rsidRDefault="00EE1629">
      <w:r>
        <w:continuationSeparator/>
      </w:r>
    </w:p>
  </w:footnote>
  <w:footnote w:id="1">
    <w:p w14:paraId="465DA145" w14:textId="77777777"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00AD02" w14:textId="77777777" w:rsidR="006D2CDF" w:rsidRPr="000811C1" w:rsidRDefault="006D2CDF" w:rsidP="0027573B">
      <w:pPr>
        <w:pStyle w:val="FootnoteText"/>
        <w:rPr>
          <w:rFonts w:ascii="Sylfaen" w:hAnsi="Sylfaen"/>
          <w:sz w:val="18"/>
          <w:szCs w:val="18"/>
        </w:rPr>
      </w:pPr>
    </w:p>
  </w:footnote>
  <w:footnote w:id="2">
    <w:p w14:paraId="61F9F081"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4C8C6957" w14:textId="77777777"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695088AD"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19831E8" w14:textId="77777777" w:rsidR="006D2CDF" w:rsidRDefault="006D2CDF" w:rsidP="006B3E56">
      <w:pPr>
        <w:jc w:val="both"/>
      </w:pPr>
    </w:p>
    <w:p w14:paraId="56BF820C"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BECEE5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B811DC2"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35F6941" w14:textId="77777777" w:rsidR="006D2CDF" w:rsidRDefault="006D2CDF" w:rsidP="00637230">
      <w:pPr>
        <w:jc w:val="both"/>
        <w:rPr>
          <w:rFonts w:asciiTheme="minorHAnsi" w:hAnsiTheme="minorHAnsi"/>
          <w:lang w:val="af-ZA"/>
        </w:rPr>
      </w:pPr>
    </w:p>
  </w:footnote>
  <w:footnote w:id="5">
    <w:p w14:paraId="25765D8A"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8EF3A7E" w14:textId="77777777" w:rsidR="006D2CDF" w:rsidRPr="00D3436F" w:rsidRDefault="006D2CDF">
      <w:pPr>
        <w:pStyle w:val="FootnoteText"/>
        <w:rPr>
          <w:lang w:val="es-ES"/>
        </w:rPr>
      </w:pPr>
    </w:p>
  </w:footnote>
  <w:footnote w:id="6">
    <w:p w14:paraId="79927DAC" w14:textId="77777777" w:rsidR="006D2CDF" w:rsidRPr="008842CE" w:rsidRDefault="006D2CDF" w:rsidP="003D2FE2">
      <w:pPr>
        <w:pStyle w:val="FootnoteText"/>
        <w:jc w:val="both"/>
      </w:pPr>
    </w:p>
  </w:footnote>
  <w:footnote w:id="7">
    <w:p w14:paraId="13538E47"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785E6E7" w14:textId="77777777" w:rsidR="006D2CDF" w:rsidRPr="008842CE" w:rsidRDefault="006D2CDF" w:rsidP="000A214C">
      <w:pPr>
        <w:pStyle w:val="FootnoteText"/>
        <w:jc w:val="both"/>
        <w:rPr>
          <w:rFonts w:ascii="GHEA Grapalat" w:hAnsi="GHEA Grapalat"/>
        </w:rPr>
      </w:pPr>
    </w:p>
  </w:footnote>
  <w:footnote w:id="8">
    <w:p w14:paraId="36F7ECBB" w14:textId="77777777" w:rsidR="006D2CDF" w:rsidRPr="008842CE" w:rsidRDefault="006D2CDF" w:rsidP="000A214C">
      <w:pPr>
        <w:pStyle w:val="FootnoteText"/>
        <w:jc w:val="both"/>
      </w:pPr>
    </w:p>
  </w:footnote>
  <w:footnote w:id="9">
    <w:p w14:paraId="36DA44AB"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E8912D5" w14:textId="77777777" w:rsidR="006D2CDF" w:rsidRPr="00F21C0D" w:rsidRDefault="006D2CDF" w:rsidP="00D3436F">
      <w:pPr>
        <w:pStyle w:val="FootnoteText"/>
        <w:widowControl w:val="0"/>
        <w:jc w:val="both"/>
        <w:rPr>
          <w:lang w:val="hy-AM"/>
        </w:rPr>
      </w:pPr>
    </w:p>
  </w:footnote>
  <w:footnote w:id="10">
    <w:p w14:paraId="4A06AD5B"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35566B"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02414953" w14:textId="77777777" w:rsidR="006D2CDF" w:rsidRPr="00D3436F" w:rsidRDefault="006D2CDF">
      <w:pPr>
        <w:pStyle w:val="FootnoteText"/>
        <w:rPr>
          <w:lang w:val="hy-AM"/>
        </w:rPr>
      </w:pPr>
    </w:p>
  </w:footnote>
  <w:footnote w:id="11">
    <w:p w14:paraId="1DA6B1C6"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EFEAA63"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ADB5DF3" w14:textId="77777777" w:rsidR="006D2CDF" w:rsidRPr="00D3436F" w:rsidRDefault="006D2CDF">
      <w:pPr>
        <w:pStyle w:val="FootnoteText"/>
        <w:rPr>
          <w:lang w:val="hy-AM"/>
        </w:rPr>
      </w:pPr>
    </w:p>
  </w:footnote>
  <w:footnote w:id="12">
    <w:p w14:paraId="7C872917"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8405682" w14:textId="77777777" w:rsidR="006D2CDF" w:rsidRPr="00D3436F" w:rsidRDefault="006D2CDF">
      <w:pPr>
        <w:pStyle w:val="FootnoteText"/>
        <w:rPr>
          <w:lang w:val="hy-AM"/>
        </w:rPr>
      </w:pPr>
    </w:p>
  </w:footnote>
  <w:footnote w:id="13">
    <w:p w14:paraId="07439C83"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4">
    <w:p w14:paraId="47D7F48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2CDB072"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67F6DC7B"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14:paraId="04753713"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1FCE85F5"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14:paraId="50F5C85E"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1766E"/>
    <w:multiLevelType w:val="multilevel"/>
    <w:tmpl w:val="530E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00580B"/>
    <w:multiLevelType w:val="multilevel"/>
    <w:tmpl w:val="CA5E1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7A3A47"/>
    <w:multiLevelType w:val="multilevel"/>
    <w:tmpl w:val="0E7E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F5C7C"/>
    <w:multiLevelType w:val="multilevel"/>
    <w:tmpl w:val="76B6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57908BF"/>
    <w:multiLevelType w:val="multilevel"/>
    <w:tmpl w:val="6472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9244279"/>
    <w:multiLevelType w:val="multilevel"/>
    <w:tmpl w:val="A6EC2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2292786"/>
    <w:multiLevelType w:val="multilevel"/>
    <w:tmpl w:val="E2AC9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5F475D"/>
    <w:multiLevelType w:val="multilevel"/>
    <w:tmpl w:val="DB7A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4B452C8"/>
    <w:multiLevelType w:val="multilevel"/>
    <w:tmpl w:val="2F0E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1852C7"/>
    <w:multiLevelType w:val="multilevel"/>
    <w:tmpl w:val="D5A8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03D4F"/>
    <w:multiLevelType w:val="multilevel"/>
    <w:tmpl w:val="988E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B96F84"/>
    <w:multiLevelType w:val="multilevel"/>
    <w:tmpl w:val="E90A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F7369B"/>
    <w:multiLevelType w:val="multilevel"/>
    <w:tmpl w:val="38F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2DBD5A3B"/>
    <w:multiLevelType w:val="multilevel"/>
    <w:tmpl w:val="B2D6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38595ED5"/>
    <w:multiLevelType w:val="multilevel"/>
    <w:tmpl w:val="DA80D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15:restartNumberingAfterBreak="0">
    <w:nsid w:val="3C137557"/>
    <w:multiLevelType w:val="multilevel"/>
    <w:tmpl w:val="AC1C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91690D"/>
    <w:multiLevelType w:val="multilevel"/>
    <w:tmpl w:val="AB7C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7" w15:restartNumberingAfterBreak="0">
    <w:nsid w:val="56D278EB"/>
    <w:multiLevelType w:val="multilevel"/>
    <w:tmpl w:val="3AB4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5CB66DBE"/>
    <w:multiLevelType w:val="multilevel"/>
    <w:tmpl w:val="E08E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2" w15:restartNumberingAfterBreak="0">
    <w:nsid w:val="5E7A3EA9"/>
    <w:multiLevelType w:val="multilevel"/>
    <w:tmpl w:val="2CAE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C56CC5"/>
    <w:multiLevelType w:val="multilevel"/>
    <w:tmpl w:val="4518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85010C4"/>
    <w:multiLevelType w:val="multilevel"/>
    <w:tmpl w:val="A5F4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8B95343"/>
    <w:multiLevelType w:val="multilevel"/>
    <w:tmpl w:val="FFFC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28414C"/>
    <w:multiLevelType w:val="multilevel"/>
    <w:tmpl w:val="83D4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517DD0"/>
    <w:multiLevelType w:val="multilevel"/>
    <w:tmpl w:val="D946C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2" w15:restartNumberingAfterBreak="0">
    <w:nsid w:val="73B06BB8"/>
    <w:multiLevelType w:val="multilevel"/>
    <w:tmpl w:val="7C70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5" w15:restartNumberingAfterBreak="0">
    <w:nsid w:val="7D4A4445"/>
    <w:multiLevelType w:val="multilevel"/>
    <w:tmpl w:val="7CC6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4596943">
    <w:abstractNumId w:val="38"/>
  </w:num>
  <w:num w:numId="2" w16cid:durableId="123625117">
    <w:abstractNumId w:val="16"/>
  </w:num>
  <w:num w:numId="3" w16cid:durableId="153186886">
    <w:abstractNumId w:val="36"/>
  </w:num>
  <w:num w:numId="4" w16cid:durableId="229775417">
    <w:abstractNumId w:val="30"/>
  </w:num>
  <w:num w:numId="5" w16cid:durableId="1755279880">
    <w:abstractNumId w:val="45"/>
  </w:num>
  <w:num w:numId="6" w16cid:durableId="310989688">
    <w:abstractNumId w:val="38"/>
    <w:lvlOverride w:ilvl="0">
      <w:startOverride w:val="1"/>
    </w:lvlOverride>
    <w:lvlOverride w:ilvl="1"/>
    <w:lvlOverride w:ilvl="2"/>
    <w:lvlOverride w:ilvl="3"/>
    <w:lvlOverride w:ilvl="4"/>
    <w:lvlOverride w:ilvl="5"/>
    <w:lvlOverride w:ilvl="6"/>
    <w:lvlOverride w:ilvl="7"/>
    <w:lvlOverride w:ilvl="8"/>
  </w:num>
  <w:num w:numId="7" w16cid:durableId="3379297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81859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4388082">
    <w:abstractNumId w:val="34"/>
  </w:num>
  <w:num w:numId="10" w16cid:durableId="763576705">
    <w:abstractNumId w:val="7"/>
  </w:num>
  <w:num w:numId="11" w16cid:durableId="774712014">
    <w:abstractNumId w:val="13"/>
  </w:num>
  <w:num w:numId="12" w16cid:durableId="408429266">
    <w:abstractNumId w:val="54"/>
  </w:num>
  <w:num w:numId="13" w16cid:durableId="1086224056">
    <w:abstractNumId w:val="51"/>
  </w:num>
  <w:num w:numId="14" w16cid:durableId="444085507">
    <w:abstractNumId w:val="25"/>
  </w:num>
  <w:num w:numId="15" w16cid:durableId="497573090">
    <w:abstractNumId w:val="53"/>
  </w:num>
  <w:num w:numId="16" w16cid:durableId="1668435451">
    <w:abstractNumId w:val="28"/>
  </w:num>
  <w:num w:numId="17" w16cid:durableId="1711028227">
    <w:abstractNumId w:val="8"/>
  </w:num>
  <w:num w:numId="18" w16cid:durableId="113448948">
    <w:abstractNumId w:val="1"/>
  </w:num>
  <w:num w:numId="19" w16cid:durableId="1606887766">
    <w:abstractNumId w:val="33"/>
  </w:num>
  <w:num w:numId="20" w16cid:durableId="913583628">
    <w:abstractNumId w:val="33"/>
  </w:num>
  <w:num w:numId="21" w16cid:durableId="16966129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1813296">
    <w:abstractNumId w:val="39"/>
  </w:num>
  <w:num w:numId="23" w16cid:durableId="477693597">
    <w:abstractNumId w:val="11"/>
  </w:num>
  <w:num w:numId="24" w16cid:durableId="156651670">
    <w:abstractNumId w:val="35"/>
  </w:num>
  <w:num w:numId="25" w16cid:durableId="1639452142">
    <w:abstractNumId w:val="19"/>
  </w:num>
  <w:num w:numId="26" w16cid:durableId="2110150450">
    <w:abstractNumId w:val="6"/>
  </w:num>
  <w:num w:numId="27" w16cid:durableId="598296261">
    <w:abstractNumId w:val="4"/>
  </w:num>
  <w:num w:numId="28" w16cid:durableId="919371681">
    <w:abstractNumId w:val="0"/>
  </w:num>
  <w:num w:numId="29" w16cid:durableId="1581057140">
    <w:abstractNumId w:val="14"/>
  </w:num>
  <w:num w:numId="30" w16cid:durableId="977881728">
    <w:abstractNumId w:val="46"/>
  </w:num>
  <w:num w:numId="31" w16cid:durableId="384108268">
    <w:abstractNumId w:val="41"/>
  </w:num>
  <w:num w:numId="32" w16cid:durableId="1164779231">
    <w:abstractNumId w:val="44"/>
  </w:num>
  <w:num w:numId="33" w16cid:durableId="1371027532">
    <w:abstractNumId w:val="27"/>
  </w:num>
  <w:num w:numId="34" w16cid:durableId="1511917855">
    <w:abstractNumId w:val="2"/>
  </w:num>
  <w:num w:numId="35" w16cid:durableId="933440592">
    <w:abstractNumId w:val="52"/>
  </w:num>
  <w:num w:numId="36" w16cid:durableId="1959600604">
    <w:abstractNumId w:val="9"/>
  </w:num>
  <w:num w:numId="37" w16cid:durableId="213321437">
    <w:abstractNumId w:val="32"/>
  </w:num>
  <w:num w:numId="38" w16cid:durableId="1617712759">
    <w:abstractNumId w:val="49"/>
  </w:num>
  <w:num w:numId="39" w16cid:durableId="63184174">
    <w:abstractNumId w:val="37"/>
  </w:num>
  <w:num w:numId="40" w16cid:durableId="1093093386">
    <w:abstractNumId w:val="10"/>
  </w:num>
  <w:num w:numId="41" w16cid:durableId="302850752">
    <w:abstractNumId w:val="42"/>
  </w:num>
  <w:num w:numId="42" w16cid:durableId="1955481541">
    <w:abstractNumId w:val="47"/>
  </w:num>
  <w:num w:numId="43" w16cid:durableId="280456283">
    <w:abstractNumId w:val="3"/>
  </w:num>
  <w:num w:numId="44" w16cid:durableId="1580754343">
    <w:abstractNumId w:val="26"/>
  </w:num>
  <w:num w:numId="45" w16cid:durableId="1151871162">
    <w:abstractNumId w:val="20"/>
  </w:num>
  <w:num w:numId="46" w16cid:durableId="336423115">
    <w:abstractNumId w:val="12"/>
  </w:num>
  <w:num w:numId="47" w16cid:durableId="337774886">
    <w:abstractNumId w:val="5"/>
  </w:num>
  <w:num w:numId="48" w16cid:durableId="862669055">
    <w:abstractNumId w:val="29"/>
  </w:num>
  <w:num w:numId="49" w16cid:durableId="476725614">
    <w:abstractNumId w:val="17"/>
  </w:num>
  <w:num w:numId="50" w16cid:durableId="928461902">
    <w:abstractNumId w:val="40"/>
  </w:num>
  <w:num w:numId="51" w16cid:durableId="1991984609">
    <w:abstractNumId w:val="43"/>
  </w:num>
  <w:num w:numId="52" w16cid:durableId="20129958">
    <w:abstractNumId w:val="22"/>
  </w:num>
  <w:num w:numId="53" w16cid:durableId="1385253184">
    <w:abstractNumId w:val="15"/>
  </w:num>
  <w:num w:numId="54" w16cid:durableId="1952739051">
    <w:abstractNumId w:val="48"/>
  </w:num>
  <w:num w:numId="55" w16cid:durableId="339890370">
    <w:abstractNumId w:val="55"/>
  </w:num>
  <w:num w:numId="56" w16cid:durableId="1524246928">
    <w:abstractNumId w:val="50"/>
  </w:num>
  <w:num w:numId="57" w16cid:durableId="961880430">
    <w:abstractNumId w:val="24"/>
  </w:num>
  <w:num w:numId="58" w16cid:durableId="1000541532">
    <w:abstractNumId w:val="18"/>
  </w:num>
  <w:num w:numId="59" w16cid:durableId="148596453">
    <w:abstractNumId w:val="23"/>
  </w:num>
  <w:num w:numId="60" w16cid:durableId="456725117">
    <w:abstractNumId w:val="31"/>
  </w:num>
  <w:num w:numId="61" w16cid:durableId="1193766766">
    <w:abstractNumId w:val="2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79F"/>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3A0"/>
    <w:rsid w:val="001D49E4"/>
    <w:rsid w:val="001D5785"/>
    <w:rsid w:val="001D5FF7"/>
    <w:rsid w:val="001D6531"/>
    <w:rsid w:val="001D7228"/>
    <w:rsid w:val="001D74FA"/>
    <w:rsid w:val="001D78C5"/>
    <w:rsid w:val="001E0216"/>
    <w:rsid w:val="001E05CE"/>
    <w:rsid w:val="001E06D6"/>
    <w:rsid w:val="001E0BC2"/>
    <w:rsid w:val="001E1D4C"/>
    <w:rsid w:val="001E2047"/>
    <w:rsid w:val="001E264E"/>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46A"/>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95C"/>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333B"/>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6C"/>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DDB"/>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4F03"/>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1850"/>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209"/>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0FC"/>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AE9"/>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2915"/>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6783"/>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4D48"/>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08C9"/>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6FA3"/>
    <w:rsid w:val="00F5023D"/>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6718DFE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2121</TotalTime>
  <Pages>87</Pages>
  <Words>21249</Words>
  <Characters>121125</Characters>
  <Application>Microsoft Office Word</Application>
  <DocSecurity>0</DocSecurity>
  <Lines>1009</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142090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Ordukhanyan</cp:lastModifiedBy>
  <cp:revision>1325</cp:revision>
  <cp:lastPrinted>2018-02-16T07:12:00Z</cp:lastPrinted>
  <dcterms:created xsi:type="dcterms:W3CDTF">2019-10-28T07:04:00Z</dcterms:created>
  <dcterms:modified xsi:type="dcterms:W3CDTF">2026-01-09T11:49:00Z</dcterms:modified>
</cp:coreProperties>
</file>