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094638">
        <w:rPr>
          <w:rFonts w:ascii="GHEA Grapalat" w:hAnsi="GHEA Grapalat"/>
          <w:i w:val="0"/>
          <w:sz w:val="24"/>
          <w:szCs w:val="24"/>
          <w:lang w:val="hy-AM"/>
        </w:rPr>
        <w:t xml:space="preserve">31 </w:t>
      </w:r>
      <w:r w:rsidR="00094638">
        <w:rPr>
          <w:rFonts w:ascii="GHEA Grapalat" w:hAnsi="GHEA Grapalat"/>
          <w:i w:val="0"/>
          <w:sz w:val="24"/>
          <w:szCs w:val="24"/>
        </w:rPr>
        <w:t>августа</w:t>
      </w:r>
      <w:r w:rsidRPr="00521A49">
        <w:rPr>
          <w:rFonts w:ascii="GHEA Grapalat" w:hAnsi="GHEA Grapalat"/>
          <w:i w:val="0"/>
          <w:sz w:val="24"/>
          <w:szCs w:val="24"/>
        </w:rPr>
        <w:t xml:space="preserve"> 202</w:t>
      </w:r>
      <w:r w:rsidR="000513F2" w:rsidRPr="00521A49">
        <w:rPr>
          <w:rFonts w:ascii="GHEA Grapalat" w:hAnsi="GHEA Grapalat"/>
          <w:i w:val="0"/>
          <w:sz w:val="24"/>
          <w:szCs w:val="24"/>
        </w:rPr>
        <w:t>3</w:t>
      </w:r>
      <w:r w:rsidRPr="00521A4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094638">
        <w:rPr>
          <w:rFonts w:ascii="GHEA Grapalat" w:hAnsi="GHEA Grapalat"/>
          <w:b/>
          <w:i w:val="0"/>
          <w:sz w:val="24"/>
          <w:szCs w:val="24"/>
        </w:rPr>
        <w:t>GHAPDzB-HVKAK-2023-51</w:t>
      </w:r>
      <w:r w:rsidRPr="00521A4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094638">
        <w:rPr>
          <w:rFonts w:ascii="GHEA Grapalat" w:hAnsi="GHEA Grapalat"/>
          <w:b/>
        </w:rPr>
        <w:t>топлива</w:t>
      </w:r>
      <w:r w:rsidRPr="00521A49">
        <w:rPr>
          <w:rFonts w:ascii="GHEA Grapalat" w:hAnsi="GHEA Grapalat"/>
          <w:b/>
        </w:rPr>
        <w:t xml:space="preserve"> </w:t>
      </w:r>
      <w:r w:rsidRPr="00521A49">
        <w:rPr>
          <w:rFonts w:ascii="GHEA Grapalat" w:hAnsi="GHEA Grapalat"/>
        </w:rPr>
        <w:t>(далее — договор).</w:t>
      </w:r>
    </w:p>
    <w:p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rsidR="001E6506" w:rsidRPr="00521A49" w:rsidRDefault="00052084" w:rsidP="00521A49">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916255" w:rsidRPr="00521A49">
        <w:rPr>
          <w:rFonts w:ascii="GHEA Grapalat" w:hAnsi="GHEA Grapalat"/>
          <w:b/>
          <w:i w:val="0"/>
          <w:spacing w:val="-6"/>
          <w:sz w:val="24"/>
          <w:szCs w:val="24"/>
        </w:rPr>
        <w:t>8</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521A49" w:rsidRDefault="00A21CDB" w:rsidP="00521A49">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582B6B">
        <w:rPr>
          <w:rFonts w:ascii="GHEA Grapalat" w:hAnsi="GHEA Grapalat"/>
          <w:b/>
          <w:i w:val="0"/>
          <w:spacing w:val="-6"/>
          <w:sz w:val="24"/>
          <w:szCs w:val="24"/>
        </w:rPr>
        <w:t>07 сентября</w:t>
      </w:r>
      <w:r w:rsidRPr="00521A49">
        <w:rPr>
          <w:rFonts w:ascii="GHEA Grapalat" w:hAnsi="GHEA Grapalat"/>
          <w:b/>
          <w:i w:val="0"/>
          <w:spacing w:val="-6"/>
          <w:sz w:val="24"/>
          <w:szCs w:val="24"/>
        </w:rPr>
        <w:t xml:space="preserve"> 202</w:t>
      </w:r>
      <w:r w:rsidR="00587BE4" w:rsidRPr="00521A49">
        <w:rPr>
          <w:rFonts w:ascii="GHEA Grapalat" w:hAnsi="GHEA Grapalat"/>
          <w:b/>
          <w:i w:val="0"/>
          <w:spacing w:val="-6"/>
          <w:sz w:val="24"/>
          <w:szCs w:val="24"/>
        </w:rPr>
        <w:t>3</w:t>
      </w:r>
      <w:r w:rsidRPr="00521A49">
        <w:rPr>
          <w:rFonts w:ascii="GHEA Grapalat" w:hAnsi="GHEA Grapalat"/>
          <w:b/>
          <w:i w:val="0"/>
          <w:spacing w:val="-6"/>
          <w:sz w:val="24"/>
          <w:szCs w:val="24"/>
        </w:rPr>
        <w:t xml:space="preserve"> года.</w:t>
      </w:r>
    </w:p>
    <w:p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proofErr w:type="spellStart"/>
      <w:r w:rsidR="003D4908">
        <w:rPr>
          <w:rFonts w:ascii="GHEA Grapalat" w:hAnsi="GHEA Grapalat"/>
          <w:b/>
          <w:i w:val="0"/>
          <w:sz w:val="24"/>
          <w:szCs w:val="24"/>
        </w:rPr>
        <w:t>Астгик</w:t>
      </w:r>
      <w:proofErr w:type="spellEnd"/>
      <w:r w:rsidR="003D4908">
        <w:rPr>
          <w:rFonts w:ascii="GHEA Grapalat" w:hAnsi="GHEA Grapalat"/>
          <w:b/>
          <w:i w:val="0"/>
          <w:sz w:val="24"/>
          <w:szCs w:val="24"/>
        </w:rPr>
        <w:t xml:space="preserve"> </w:t>
      </w:r>
      <w:proofErr w:type="spellStart"/>
      <w:r w:rsidR="003D4908">
        <w:rPr>
          <w:rFonts w:ascii="GHEA Grapalat" w:hAnsi="GHEA Grapalat"/>
          <w:b/>
          <w:i w:val="0"/>
          <w:sz w:val="24"/>
          <w:szCs w:val="24"/>
        </w:rPr>
        <w:t>Вирабян</w:t>
      </w:r>
      <w:proofErr w:type="spellEnd"/>
      <w:r w:rsidR="008978BD" w:rsidRPr="00521A49">
        <w:rPr>
          <w:rFonts w:ascii="GHEA Grapalat" w:hAnsi="GHEA Grapalat"/>
          <w:b/>
          <w:i w:val="0"/>
          <w:sz w:val="24"/>
          <w:szCs w:val="24"/>
        </w:rPr>
        <w:t>.</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(6014), 091</w:t>
      </w:r>
      <w:r w:rsidR="003D4908">
        <w:rPr>
          <w:rFonts w:ascii="GHEA Grapalat" w:hAnsi="GHEA Grapalat"/>
          <w:b/>
        </w:rPr>
        <w:t>-22-26-25</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8978BD" w:rsidRPr="00521A49" w:rsidRDefault="008978BD" w:rsidP="00962010">
      <w:pPr>
        <w:rPr>
          <w:rFonts w:ascii="GHEA Grapalat" w:hAnsi="GHEA Grapalat"/>
          <w:b/>
        </w:rPr>
      </w:pPr>
    </w:p>
    <w:p w:rsidR="00DA4817" w:rsidRPr="00521A49" w:rsidRDefault="00DA4817" w:rsidP="00962010">
      <w:pPr>
        <w:rPr>
          <w:rFonts w:ascii="GHEA Grapalat" w:hAnsi="GHEA Grapalat"/>
          <w:b/>
          <w:i/>
          <w:color w:val="FF0000"/>
        </w:rPr>
      </w:pPr>
    </w:p>
    <w:p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094638">
        <w:rPr>
          <w:rFonts w:ascii="GHEA Grapalat" w:hAnsi="GHEA Grapalat"/>
          <w:b/>
        </w:rPr>
        <w:t>GHAPDzB-HVKAK-2023-51</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831C64">
        <w:rPr>
          <w:rFonts w:ascii="GHEA Grapalat" w:hAnsi="GHEA Grapalat"/>
        </w:rPr>
        <w:t>31 августа</w:t>
      </w:r>
      <w:r w:rsidRPr="00521A49">
        <w:rPr>
          <w:rFonts w:ascii="GHEA Grapalat" w:hAnsi="GHEA Grapalat"/>
        </w:rPr>
        <w:t xml:space="preserve"> 202</w:t>
      </w:r>
      <w:r w:rsidR="001366F8" w:rsidRPr="00521A49">
        <w:rPr>
          <w:rFonts w:ascii="GHEA Grapalat" w:hAnsi="GHEA Grapalat"/>
        </w:rPr>
        <w:t>3</w:t>
      </w:r>
      <w:r w:rsidR="00037A8D">
        <w:rPr>
          <w:rFonts w:ascii="GHEA Grapalat" w:hAnsi="GHEA Grapalat"/>
        </w:rPr>
        <w:t xml:space="preserve"> </w:t>
      </w:r>
      <w:r w:rsidRPr="00521A49">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521A49" w:rsidRDefault="00096865" w:rsidP="00962010">
      <w:pPr>
        <w:pStyle w:val="aa"/>
        <w:widowControl w:val="0"/>
        <w:spacing w:after="160"/>
        <w:ind w:right="-7" w:firstLine="567"/>
        <w:jc w:val="center"/>
        <w:rPr>
          <w:rFonts w:ascii="GHEA Grapalat" w:hAnsi="GHEA Grapalat" w:cs="Sylfaen"/>
        </w:rPr>
      </w:pPr>
    </w:p>
    <w:p w:rsidR="00212DC3" w:rsidRPr="00521A49" w:rsidRDefault="00212DC3" w:rsidP="00962010">
      <w:pPr>
        <w:pStyle w:val="aa"/>
        <w:spacing w:after="160"/>
        <w:ind w:right="-7"/>
        <w:contextualSpacing/>
        <w:jc w:val="center"/>
        <w:rPr>
          <w:rFonts w:ascii="GHEA Grapalat" w:hAnsi="GHEA Grapalat"/>
          <w:b/>
        </w:rPr>
      </w:pPr>
      <w:r w:rsidRPr="00521A49">
        <w:rPr>
          <w:rFonts w:ascii="GHEA Grapalat" w:hAnsi="GHEA Grapalat"/>
          <w:b/>
        </w:rPr>
        <w:t xml:space="preserve">НА ЗАПРОС КОТИРОВОК, ОБЪЯВЛЕННЫЙ С ЦЕЛЬЮ ПРИОБРЕТЕНИЯ </w:t>
      </w:r>
      <w:r w:rsidR="00D00064">
        <w:rPr>
          <w:rFonts w:ascii="GHEA Grapalat" w:hAnsi="GHEA Grapalat"/>
          <w:b/>
        </w:rPr>
        <w:t>ТОПЛИВА</w:t>
      </w:r>
      <w:r w:rsidR="00B47C2F" w:rsidRPr="00521A49">
        <w:rPr>
          <w:rFonts w:ascii="GHEA Grapalat" w:hAnsi="GHEA Grapalat"/>
          <w:b/>
        </w:rPr>
        <w:t xml:space="preserve"> </w:t>
      </w:r>
      <w:r w:rsidRPr="00521A49">
        <w:rPr>
          <w:rFonts w:ascii="GHEA Grapalat" w:hAnsi="GHEA Grapalat"/>
          <w:b/>
        </w:rPr>
        <w:t>ДЛЯ НУЖД ГНО «НАЦИОНАЛЬНОГО ЦЕНТРА ПО КОНТРОЛЮ И ПРОФИЛАКТИКЕ ЗАБОЛЕВАНИЙ» МЗ 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C40834"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541609">
        <w:rPr>
          <w:rFonts w:ascii="GHEA Grapalat" w:hAnsi="GHEA Grapalat"/>
          <w:b/>
        </w:rPr>
        <w:t>ТОПЛИВА</w:t>
      </w:r>
      <w:r w:rsidRPr="00521A49">
        <w:rPr>
          <w:rFonts w:ascii="GHEA Grapalat" w:hAnsi="GHEA Grapalat"/>
          <w:b/>
        </w:rPr>
        <w:t xml:space="preserve"> ДЛЯ НУЖД 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094638">
        <w:rPr>
          <w:rFonts w:ascii="GHEA Grapalat" w:hAnsi="GHEA Grapalat"/>
          <w:b/>
        </w:rPr>
        <w:t>GHAPDzB-HVKAK-2023-51</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582B6B">
        <w:rPr>
          <w:rFonts w:ascii="GHEA Grapalat" w:hAnsi="GHEA Grapalat"/>
          <w:b/>
          <w:i w:val="0"/>
          <w:sz w:val="24"/>
          <w:szCs w:val="24"/>
        </w:rPr>
        <w:t>топлива</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582B6B">
        <w:rPr>
          <w:rFonts w:ascii="GHEA Grapalat" w:hAnsi="GHEA Grapalat"/>
          <w:b/>
          <w:i w:val="0"/>
          <w:sz w:val="24"/>
          <w:szCs w:val="24"/>
        </w:rPr>
        <w:t>2</w:t>
      </w:r>
      <w:r w:rsidR="00EA245B" w:rsidRPr="00521A49">
        <w:rPr>
          <w:rFonts w:ascii="GHEA Grapalat" w:hAnsi="GHEA Grapalat"/>
          <w:b/>
          <w:i w:val="0"/>
          <w:sz w:val="24"/>
          <w:szCs w:val="24"/>
        </w:rPr>
        <w:t xml:space="preserve"> лот</w:t>
      </w:r>
      <w:r w:rsidR="00582B6B">
        <w:rPr>
          <w:rFonts w:ascii="GHEA Grapalat" w:hAnsi="GHEA Grapalat"/>
          <w:b/>
          <w:i w:val="0"/>
          <w:sz w:val="24"/>
          <w:szCs w:val="24"/>
        </w:rPr>
        <w:t>а</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300"/>
        <w:gridCol w:w="7962"/>
      </w:tblGrid>
      <w:tr w:rsidR="007B326D" w:rsidRPr="00521A49" w:rsidTr="00961DC8">
        <w:trPr>
          <w:jc w:val="center"/>
        </w:trPr>
        <w:tc>
          <w:tcPr>
            <w:tcW w:w="2008" w:type="dxa"/>
            <w:gridSpan w:val="2"/>
            <w:vAlign w:val="center"/>
          </w:tcPr>
          <w:p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962" w:type="dxa"/>
            <w:vMerge w:val="restart"/>
            <w:vAlign w:val="center"/>
          </w:tcPr>
          <w:p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rsidTr="00961DC8">
        <w:trPr>
          <w:jc w:val="center"/>
        </w:trPr>
        <w:tc>
          <w:tcPr>
            <w:tcW w:w="708" w:type="dxa"/>
            <w:vAlign w:val="center"/>
          </w:tcPr>
          <w:p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300" w:type="dxa"/>
            <w:vAlign w:val="center"/>
          </w:tcPr>
          <w:p w:rsidR="007B326D" w:rsidRPr="00521A49"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tc>
        <w:tc>
          <w:tcPr>
            <w:tcW w:w="7962" w:type="dxa"/>
            <w:vMerge/>
            <w:vAlign w:val="center"/>
          </w:tcPr>
          <w:p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961DC8" w:rsidRPr="00521A49" w:rsidTr="00961DC8">
        <w:trPr>
          <w:jc w:val="center"/>
        </w:trPr>
        <w:tc>
          <w:tcPr>
            <w:tcW w:w="708" w:type="dxa"/>
            <w:vAlign w:val="center"/>
          </w:tcPr>
          <w:p w:rsidR="00961DC8" w:rsidRPr="00521A49" w:rsidRDefault="00961DC8"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300" w:type="dxa"/>
            <w:vAlign w:val="center"/>
          </w:tcPr>
          <w:p w:rsidR="00961DC8" w:rsidRDefault="00961DC8" w:rsidP="00961DC8">
            <w:pPr>
              <w:jc w:val="center"/>
              <w:rPr>
                <w:rFonts w:ascii="GHEA Grapalat" w:hAnsi="GHEA Grapalat"/>
                <w:sz w:val="20"/>
                <w:szCs w:val="20"/>
              </w:rPr>
            </w:pPr>
            <w:r>
              <w:rPr>
                <w:rFonts w:ascii="GHEA Grapalat" w:hAnsi="GHEA Grapalat"/>
                <w:sz w:val="20"/>
                <w:szCs w:val="20"/>
              </w:rPr>
              <w:t>11,750,000</w:t>
            </w:r>
          </w:p>
        </w:tc>
        <w:tc>
          <w:tcPr>
            <w:tcW w:w="7962" w:type="dxa"/>
            <w:vAlign w:val="center"/>
          </w:tcPr>
          <w:p w:rsidR="00961DC8" w:rsidRDefault="00961DC8">
            <w:pPr>
              <w:rPr>
                <w:rFonts w:ascii="GHEA Grapalat" w:hAnsi="GHEA Grapalat"/>
                <w:sz w:val="20"/>
                <w:szCs w:val="20"/>
              </w:rPr>
            </w:pPr>
            <w:r>
              <w:rPr>
                <w:rFonts w:ascii="GHEA Grapalat" w:hAnsi="GHEA Grapalat"/>
                <w:sz w:val="20"/>
                <w:szCs w:val="20"/>
              </w:rPr>
              <w:t>Бензин 3</w:t>
            </w:r>
          </w:p>
        </w:tc>
      </w:tr>
      <w:tr w:rsidR="00961DC8" w:rsidRPr="00521A49" w:rsidTr="00961DC8">
        <w:trPr>
          <w:jc w:val="center"/>
        </w:trPr>
        <w:tc>
          <w:tcPr>
            <w:tcW w:w="708" w:type="dxa"/>
            <w:vAlign w:val="center"/>
          </w:tcPr>
          <w:p w:rsidR="00961DC8" w:rsidRDefault="00961DC8"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2</w:t>
            </w:r>
          </w:p>
        </w:tc>
        <w:tc>
          <w:tcPr>
            <w:tcW w:w="1300" w:type="dxa"/>
            <w:vAlign w:val="center"/>
          </w:tcPr>
          <w:p w:rsidR="00961DC8" w:rsidRDefault="00961DC8" w:rsidP="00961DC8">
            <w:pPr>
              <w:jc w:val="center"/>
              <w:rPr>
                <w:rFonts w:ascii="GHEA Grapalat" w:hAnsi="GHEA Grapalat"/>
                <w:sz w:val="20"/>
                <w:szCs w:val="20"/>
              </w:rPr>
            </w:pPr>
            <w:r>
              <w:rPr>
                <w:rFonts w:ascii="GHEA Grapalat" w:hAnsi="GHEA Grapalat"/>
                <w:sz w:val="20"/>
                <w:szCs w:val="20"/>
              </w:rPr>
              <w:t>2,450,000</w:t>
            </w:r>
          </w:p>
        </w:tc>
        <w:tc>
          <w:tcPr>
            <w:tcW w:w="7962" w:type="dxa"/>
          </w:tcPr>
          <w:p w:rsidR="00961DC8" w:rsidRDefault="00961DC8">
            <w:pPr>
              <w:rPr>
                <w:rFonts w:ascii="GHEA Grapalat" w:hAnsi="GHEA Grapalat"/>
                <w:sz w:val="20"/>
                <w:szCs w:val="20"/>
              </w:rPr>
            </w:pPr>
            <w:r>
              <w:rPr>
                <w:rFonts w:ascii="GHEA Grapalat" w:hAnsi="GHEA Grapalat"/>
                <w:sz w:val="20"/>
                <w:szCs w:val="20"/>
              </w:rPr>
              <w:t>Дизельное топливо 3</w:t>
            </w:r>
          </w:p>
        </w:tc>
      </w:tr>
    </w:tbl>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proofErr w:type="gramStart"/>
      <w:r w:rsidR="00753E6E" w:rsidRPr="00521A49">
        <w:rPr>
          <w:rFonts w:ascii="GHEA Grapalat" w:hAnsi="GHEA Grapalat"/>
        </w:rPr>
        <w:t>органа</w:t>
      </w:r>
      <w:proofErr w:type="gramEnd"/>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521A49">
        <w:rPr>
          <w:rFonts w:ascii="GHEA Grapalat" w:hAnsi="GHEA Grapalat"/>
        </w:rPr>
        <w:t>аффилированных</w:t>
      </w:r>
      <w:proofErr w:type="spellEnd"/>
      <w:r w:rsidR="005A221E" w:rsidRPr="00521A49">
        <w:rPr>
          <w:rFonts w:ascii="GHEA Grapalat" w:hAnsi="GHEA Grapalat"/>
        </w:rPr>
        <w:t xml:space="preserve"> с ним лиц на участие в процессе закупок.</w:t>
      </w:r>
    </w:p>
    <w:p w:rsidR="00BA3554" w:rsidRPr="00521A49" w:rsidRDefault="00BA3554" w:rsidP="008F69B2">
      <w:pPr>
        <w:widowControl w:val="0"/>
        <w:tabs>
          <w:tab w:val="left" w:pos="1134"/>
        </w:tabs>
        <w:ind w:firstLine="1134"/>
        <w:contextualSpacing/>
        <w:jc w:val="both"/>
        <w:rPr>
          <w:rFonts w:ascii="GHEA Grapalat" w:hAnsi="GHEA Grapalat"/>
        </w:rPr>
      </w:pPr>
      <w:proofErr w:type="gramStart"/>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521A49">
        <w:rPr>
          <w:rFonts w:ascii="GHEA Grapalat" w:hAnsi="GHEA Grapalat"/>
        </w:rPr>
        <w:t xml:space="preserve">, </w:t>
      </w:r>
      <w:proofErr w:type="gramStart"/>
      <w:r w:rsidRPr="00521A49">
        <w:rPr>
          <w:rFonts w:ascii="GHEA Grapalat" w:hAnsi="GHEA Grapalat"/>
        </w:rPr>
        <w:t>учрежденных</w:t>
      </w:r>
      <w:proofErr w:type="gramEnd"/>
      <w:r w:rsidRPr="00521A49">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B051BE" w:rsidRPr="00521A49" w:rsidRDefault="00B051BE"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9044F1" w:rsidRDefault="00AD7FFC" w:rsidP="00AD7FFC">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Pr>
          <w:rFonts w:ascii="GHEA Grapalat" w:hAnsi="GHEA Grapalat"/>
          <w:sz w:val="24"/>
          <w:szCs w:val="24"/>
        </w:rPr>
        <w:t xml:space="preserve">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в 1</w:t>
      </w:r>
      <w:r w:rsidR="00B55614">
        <w:rPr>
          <w:rFonts w:ascii="GHEA Grapalat" w:hAnsi="GHEA Grapalat"/>
          <w:b/>
          <w:sz w:val="24"/>
          <w:szCs w:val="24"/>
        </w:rPr>
        <w:t>0</w:t>
      </w:r>
      <w:r w:rsidR="00805C77" w:rsidRPr="00521A49">
        <w:rPr>
          <w:rFonts w:ascii="GHEA Grapalat" w:hAnsi="GHEA Grapalat"/>
          <w:b/>
          <w:sz w:val="24"/>
          <w:szCs w:val="24"/>
        </w:rPr>
        <w:t xml:space="preserve">:30 часов </w:t>
      </w:r>
      <w:r w:rsidR="00482F91" w:rsidRPr="00521A49">
        <w:rPr>
          <w:rFonts w:ascii="GHEA Grapalat" w:hAnsi="GHEA Grapalat"/>
          <w:b/>
          <w:sz w:val="24"/>
          <w:szCs w:val="24"/>
        </w:rPr>
        <w:t>8</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55614">
        <w:rPr>
          <w:rFonts w:ascii="GHEA Grapalat" w:hAnsi="GHEA Grapalat"/>
          <w:b/>
          <w:sz w:val="24"/>
          <w:szCs w:val="24"/>
        </w:rPr>
        <w:t>Астгик</w:t>
      </w:r>
      <w:proofErr w:type="spellEnd"/>
      <w:r w:rsidR="00B55614">
        <w:rPr>
          <w:rFonts w:ascii="GHEA Grapalat" w:hAnsi="GHEA Grapalat"/>
          <w:b/>
          <w:sz w:val="24"/>
          <w:szCs w:val="24"/>
        </w:rPr>
        <w:t xml:space="preserve"> </w:t>
      </w:r>
      <w:proofErr w:type="spellStart"/>
      <w:r w:rsidR="00B5561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521A49" w:rsidRDefault="0049655D" w:rsidP="00045332">
      <w:pPr>
        <w:ind w:firstLine="567"/>
        <w:contextualSpacing/>
        <w:rPr>
          <w:rFonts w:ascii="GHEA Grapalat" w:hAnsi="GHEA Grapalat"/>
          <w:b/>
        </w:rPr>
      </w:pPr>
    </w:p>
    <w:p w:rsidR="00C407B5" w:rsidRPr="00521A49" w:rsidRDefault="00C407B5" w:rsidP="00962010">
      <w:pPr>
        <w:widowControl w:val="0"/>
        <w:spacing w:after="160"/>
        <w:jc w:val="center"/>
        <w:rPr>
          <w:rFonts w:ascii="GHEA Grapalat" w:hAnsi="GHEA Grapalat"/>
          <w:b/>
        </w:rPr>
        <w:sectPr w:rsidR="00C407B5" w:rsidRPr="00521A49"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482F91" w:rsidRPr="00521A49">
        <w:rPr>
          <w:rFonts w:ascii="GHEA Grapalat" w:hAnsi="GHEA Grapalat"/>
          <w:b/>
          <w:sz w:val="24"/>
          <w:szCs w:val="24"/>
        </w:rPr>
        <w:t>8</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й день в 1</w:t>
      </w:r>
      <w:r w:rsidR="00B55614">
        <w:rPr>
          <w:rFonts w:ascii="GHEA Grapalat" w:hAnsi="GHEA Grapalat"/>
          <w:b/>
          <w:sz w:val="24"/>
          <w:szCs w:val="24"/>
        </w:rPr>
        <w:t>0</w:t>
      </w:r>
      <w:r w:rsidR="006463DE" w:rsidRPr="00521A49">
        <w:rPr>
          <w:rFonts w:ascii="GHEA Grapalat" w:hAnsi="GHEA Grapalat"/>
          <w:b/>
          <w:sz w:val="24"/>
          <w:szCs w:val="24"/>
        </w:rPr>
        <w:t>:30 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w:t>
      </w:r>
      <w:proofErr w:type="gramStart"/>
      <w:r w:rsidRPr="00521A49">
        <w:rPr>
          <w:rFonts w:ascii="GHEA Grapalat" w:hAnsi="GHEA Grapalat"/>
          <w:sz w:val="24"/>
          <w:szCs w:val="24"/>
        </w:rPr>
        <w:t>Е</w:t>
      </w:r>
      <w:proofErr w:type="gramEnd"/>
      <w:r w:rsidRPr="00521A49">
        <w:rPr>
          <w:rFonts w:ascii="GHEA Grapalat" w:hAnsi="GHEA Grapalat"/>
          <w:sz w:val="24"/>
          <w:szCs w:val="24"/>
        </w:rPr>
        <w:t xml:space="preserve">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521A49">
        <w:rPr>
          <w:rFonts w:ascii="GHEA Grapalat" w:hAnsi="GHEA Grapalat"/>
        </w:rPr>
        <w:t>ден</w:t>
      </w:r>
      <w:r w:rsidR="00C143D2" w:rsidRPr="00521A49">
        <w:rPr>
          <w:rFonts w:ascii="GHEA Grapalat" w:hAnsi="GHEA Grapalat"/>
        </w:rPr>
        <w:t>ь</w:t>
      </w:r>
      <w:proofErr w:type="gramEnd"/>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521A49">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521A49">
        <w:rPr>
          <w:rFonts w:ascii="GHEA Grapalat" w:hAnsi="GHEA Grapalat"/>
        </w:rPr>
        <w:t xml:space="preserve"> делу, если по результатам судебного разбирательства возможность исполнения решения не исчезла.</w:t>
      </w:r>
    </w:p>
    <w:p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521A49" w:rsidRDefault="00CA071A"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2550CD" w:rsidRPr="00357DB8">
        <w:rPr>
          <w:rFonts w:ascii="GHEA Grapalat" w:hAnsi="GHEA Grapalat"/>
        </w:rPr>
        <w:t>-н</w:t>
      </w:r>
      <w:proofErr w:type="gramEnd"/>
      <w:r w:rsidR="002550CD" w:rsidRPr="00357DB8">
        <w:rPr>
          <w:rFonts w:ascii="GHEA Grapalat" w:hAnsi="GHEA Grapalat"/>
        </w:rPr>
        <w:t>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w:t>
      </w:r>
      <w:proofErr w:type="gramStart"/>
      <w:r w:rsidR="00C20AD3" w:rsidRPr="00521A49">
        <w:rPr>
          <w:rFonts w:ascii="GHEA Grapalat" w:hAnsi="GHEA Grapalat" w:cs="Sylfaen"/>
        </w:rPr>
        <w:t>,</w:t>
      </w:r>
      <w:proofErr w:type="gramEnd"/>
      <w:r w:rsidR="00C20AD3" w:rsidRPr="00521A4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521A49">
        <w:rPr>
          <w:rFonts w:ascii="GHEA Grapalat" w:hAnsi="GHEA Grapalat" w:cs="Sylfaen"/>
        </w:rPr>
        <w:t>я-</w:t>
      </w:r>
      <w:proofErr w:type="gramEnd"/>
      <w:r w:rsidR="00C20AD3" w:rsidRPr="00521A49">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55614" w:rsidRDefault="00B55614" w:rsidP="00B55614">
      <w:pPr>
        <w:jc w:val="center"/>
        <w:rPr>
          <w:rFonts w:ascii="GHEA Grapalat" w:hAnsi="GHEA Grapalat"/>
          <w:b/>
        </w:rPr>
      </w:pP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10.8</w:t>
      </w:r>
      <w:proofErr w:type="gramStart"/>
      <w:r w:rsidRPr="00FB1A55">
        <w:rPr>
          <w:rFonts w:ascii="GHEA Grapalat" w:hAnsi="GHEA Grapalat"/>
        </w:rPr>
        <w:t xml:space="preserve"> </w:t>
      </w:r>
      <w:r w:rsidRPr="00FB1A55">
        <w:rPr>
          <w:rFonts w:ascii="GHEA Grapalat" w:hAnsi="GHEA Grapalat" w:hint="eastAsia"/>
        </w:rPr>
        <w:t>О</w:t>
      </w:r>
      <w:proofErr w:type="gramEnd"/>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637D24" w:rsidRPr="00521A49" w:rsidRDefault="00637D24" w:rsidP="00962010">
      <w:pPr>
        <w:widowControl w:val="0"/>
        <w:tabs>
          <w:tab w:val="left" w:pos="1134"/>
        </w:tabs>
        <w:spacing w:after="160"/>
        <w:ind w:firstLine="567"/>
        <w:jc w:val="both"/>
        <w:rPr>
          <w:rFonts w:ascii="GHEA Grapalat" w:hAnsi="GHEA Grapalat" w:cs="Sylfaen"/>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1A49" w:rsidRDefault="00C54730"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94638">
        <w:rPr>
          <w:rFonts w:ascii="GHEA Grapalat" w:hAnsi="GHEA Grapalat"/>
          <w:b/>
          <w:sz w:val="22"/>
          <w:szCs w:val="22"/>
        </w:rPr>
        <w:t>GHAPDzB-HVKAK-2023-51</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094638">
        <w:rPr>
          <w:rFonts w:ascii="GHEA Grapalat" w:hAnsi="GHEA Grapalat"/>
          <w:b/>
          <w:sz w:val="22"/>
          <w:szCs w:val="22"/>
        </w:rPr>
        <w:t>GHAPDzB-HVKAK-2023-51</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094638">
        <w:rPr>
          <w:rFonts w:ascii="GHEA Grapalat" w:hAnsi="GHEA Grapalat"/>
          <w:b/>
          <w:sz w:val="22"/>
          <w:szCs w:val="22"/>
        </w:rPr>
        <w:t>GHAPDzB-HVKAK-2023-51</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094638">
        <w:rPr>
          <w:rFonts w:ascii="GHEA Grapalat" w:hAnsi="GHEA Grapalat"/>
          <w:b/>
          <w:sz w:val="22"/>
          <w:szCs w:val="22"/>
        </w:rPr>
        <w:t>GHAPDzB-HVKAK-2023-51</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94638">
        <w:rPr>
          <w:rFonts w:ascii="GHEA Grapalat" w:hAnsi="GHEA Grapalat"/>
          <w:b/>
          <w:sz w:val="22"/>
          <w:szCs w:val="22"/>
        </w:rPr>
        <w:t>GHAPDzB-HVKAK-2023-51</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094638">
        <w:rPr>
          <w:rFonts w:ascii="GHEA Grapalat" w:hAnsi="GHEA Grapalat"/>
          <w:b/>
          <w:sz w:val="22"/>
          <w:szCs w:val="22"/>
        </w:rPr>
        <w:t>GHAPDzB-HVKAK-2023-51</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94638">
        <w:rPr>
          <w:rFonts w:ascii="GHEA Grapalat" w:hAnsi="GHEA Grapalat"/>
          <w:b/>
          <w:sz w:val="22"/>
          <w:szCs w:val="22"/>
        </w:rPr>
        <w:t>GHAPDzB-HVKAK-2023-51</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E71EA4"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E71EA4"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E71EA4"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E71EA4"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E71EA4"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E71EA4"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E71EA4"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E71EA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E71EA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E71EA4"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E71EA4"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E71EA4"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E71EA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E71EA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E71EA4"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E71EA4"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E71EA4"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E71EA4"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E71EA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E71EA4"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E71EA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E71EA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94638">
        <w:rPr>
          <w:rFonts w:ascii="GHEA Grapalat" w:hAnsi="GHEA Grapalat"/>
          <w:b/>
          <w:sz w:val="22"/>
          <w:szCs w:val="22"/>
        </w:rPr>
        <w:t>GHAPDzB-HVKAK-2023-51</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094638">
        <w:rPr>
          <w:rFonts w:ascii="GHEA Grapalat" w:hAnsi="GHEA Grapalat"/>
          <w:b/>
          <w:sz w:val="22"/>
          <w:szCs w:val="22"/>
        </w:rPr>
        <w:t>GHAPDzB-HVKAK-2023-51</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94638">
        <w:rPr>
          <w:rFonts w:ascii="GHEA Grapalat" w:hAnsi="GHEA Grapalat"/>
          <w:b/>
          <w:sz w:val="22"/>
          <w:szCs w:val="22"/>
        </w:rPr>
        <w:t>GHAPDzB-HVKAK-2023-51</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094638">
        <w:rPr>
          <w:rFonts w:ascii="GHEA Grapalat" w:hAnsi="GHEA Grapalat"/>
          <w:b/>
          <w:sz w:val="22"/>
          <w:szCs w:val="22"/>
        </w:rPr>
        <w:t>GHAPDzB-HVKAK-2023-51</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094638">
        <w:rPr>
          <w:rFonts w:ascii="GHEA Grapalat" w:hAnsi="GHEA Grapalat"/>
          <w:b/>
          <w:sz w:val="22"/>
          <w:szCs w:val="22"/>
        </w:rPr>
        <w:t>GHAPDzB-HVKAK-2023-51</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094638">
        <w:rPr>
          <w:rFonts w:ascii="GHEA Grapalat" w:hAnsi="GHEA Grapalat"/>
          <w:b/>
          <w:sz w:val="22"/>
          <w:szCs w:val="22"/>
        </w:rPr>
        <w:t>GHAPDzB-HVKAK-2023-51</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094638">
        <w:rPr>
          <w:rFonts w:ascii="GHEA Grapalat" w:hAnsi="GHEA Grapalat"/>
          <w:b/>
          <w:sz w:val="22"/>
          <w:szCs w:val="22"/>
        </w:rPr>
        <w:t>GHAPDzB-HVKAK-2023-51</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proofErr w:type="spellStart"/>
      <w:r w:rsidRPr="00521A49">
        <w:rPr>
          <w:rFonts w:ascii="GHEA Grapalat" w:hAnsi="GHEA Grapalat"/>
          <w:b/>
        </w:rPr>
        <w:t>А.Ваняна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212DAE" w:rsidRPr="00521A49" w:rsidRDefault="00212DAE" w:rsidP="004F1E7A">
      <w:pPr>
        <w:widowControl w:val="0"/>
        <w:contextualSpacing/>
        <w:jc w:val="center"/>
        <w:rPr>
          <w:rFonts w:ascii="GHEA Grapalat" w:hAnsi="GHEA Grapalat"/>
          <w:b/>
        </w:rPr>
      </w:pP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7"/>
        <w:t>22</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071D1C" w:rsidRPr="00521A49" w:rsidRDefault="000B1AA0" w:rsidP="00962010">
      <w:pPr>
        <w:widowControl w:val="0"/>
        <w:spacing w:after="160"/>
        <w:jc w:val="center"/>
        <w:rPr>
          <w:rFonts w:ascii="GHEA Grapalat" w:hAnsi="GHEA Grapalat"/>
          <w:b/>
        </w:rPr>
      </w:pPr>
      <w:bookmarkStart w:id="5" w:name="_GoBack"/>
      <w:bookmarkEnd w:id="5"/>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071D1C" w:rsidRPr="00521A49" w:rsidRDefault="00071D1C" w:rsidP="00962010">
      <w:pPr>
        <w:widowControl w:val="0"/>
        <w:spacing w:after="160"/>
        <w:rPr>
          <w:rFonts w:ascii="GHEA Grapalat" w:hAnsi="GHEA Grapalat"/>
        </w:rPr>
      </w:pPr>
    </w:p>
    <w:p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06C" w:rsidRDefault="0090306C">
      <w:r>
        <w:separator/>
      </w:r>
    </w:p>
  </w:endnote>
  <w:endnote w:type="continuationSeparator" w:id="0">
    <w:p w:rsidR="0090306C" w:rsidRDefault="009030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90306C" w:rsidRPr="00C861E9" w:rsidRDefault="0090306C">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61DC8">
          <w:rPr>
            <w:rFonts w:ascii="GHEA Grapalat" w:hAnsi="GHEA Grapalat"/>
            <w:noProof/>
            <w:sz w:val="24"/>
            <w:szCs w:val="24"/>
          </w:rPr>
          <w:t>7</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06C" w:rsidRDefault="0090306C">
      <w:r>
        <w:separator/>
      </w:r>
    </w:p>
  </w:footnote>
  <w:footnote w:type="continuationSeparator" w:id="0">
    <w:p w:rsidR="0090306C" w:rsidRDefault="0090306C">
      <w:r>
        <w:continuationSeparator/>
      </w:r>
    </w:p>
  </w:footnote>
  <w:footnote w:id="1">
    <w:p w:rsidR="0090306C" w:rsidRPr="002D0715" w:rsidRDefault="0090306C">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90306C" w:rsidRPr="00E72E35" w:rsidRDefault="0090306C">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90306C" w:rsidRPr="00816F7D" w:rsidRDefault="0090306C"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90306C" w:rsidRPr="00DA04BC" w:rsidRDefault="0090306C"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90306C" w:rsidRPr="00DA04BC" w:rsidRDefault="0090306C"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90306C" w:rsidRPr="00DA04BC" w:rsidRDefault="0090306C"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90306C" w:rsidRPr="00DA04BC" w:rsidRDefault="0090306C" w:rsidP="00DA04BC">
      <w:pPr>
        <w:jc w:val="both"/>
        <w:rPr>
          <w:rFonts w:ascii="Sylfaen" w:hAnsi="Sylfaen"/>
          <w:i/>
          <w:sz w:val="16"/>
          <w:szCs w:val="16"/>
        </w:rPr>
      </w:pPr>
    </w:p>
  </w:footnote>
  <w:footnote w:id="4">
    <w:p w:rsidR="0090306C" w:rsidRPr="00967242" w:rsidRDefault="0090306C"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90306C" w:rsidRPr="00D3436F" w:rsidRDefault="0090306C">
      <w:pPr>
        <w:pStyle w:val="af2"/>
        <w:rPr>
          <w:lang w:val="es-ES"/>
        </w:rPr>
      </w:pPr>
    </w:p>
  </w:footnote>
  <w:footnote w:id="5">
    <w:p w:rsidR="0090306C" w:rsidRPr="008842CE" w:rsidRDefault="0090306C" w:rsidP="003D2FE2">
      <w:pPr>
        <w:pStyle w:val="af2"/>
        <w:jc w:val="both"/>
      </w:pPr>
    </w:p>
  </w:footnote>
  <w:footnote w:id="6">
    <w:p w:rsidR="0090306C" w:rsidRPr="002B6C9D" w:rsidRDefault="0090306C"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90306C" w:rsidRPr="002B6C9D" w:rsidRDefault="0090306C" w:rsidP="00D3436F">
      <w:pPr>
        <w:pStyle w:val="af2"/>
        <w:widowControl w:val="0"/>
        <w:jc w:val="both"/>
        <w:rPr>
          <w:rFonts w:ascii="Sylfaen" w:hAnsi="Sylfaen"/>
          <w:sz w:val="16"/>
          <w:szCs w:val="16"/>
          <w:lang w:val="hy-AM"/>
        </w:rPr>
      </w:pPr>
    </w:p>
  </w:footnote>
  <w:footnote w:id="7">
    <w:p w:rsidR="0090306C" w:rsidRPr="0095788C" w:rsidRDefault="0090306C"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rsidR="0090306C" w:rsidRPr="0095788C" w:rsidRDefault="0090306C"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0306C" w:rsidRPr="0095788C" w:rsidRDefault="0090306C">
      <w:pPr>
        <w:pStyle w:val="af2"/>
        <w:rPr>
          <w:rFonts w:ascii="Sylfaen" w:hAnsi="Sylfaen"/>
          <w:sz w:val="16"/>
          <w:szCs w:val="16"/>
          <w:lang w:val="hy-AM"/>
        </w:rPr>
      </w:pPr>
    </w:p>
  </w:footnote>
  <w:footnote w:id="9">
    <w:p w:rsidR="0090306C" w:rsidRPr="004F3AE2" w:rsidRDefault="0090306C"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90306C" w:rsidRPr="008842CE" w:rsidRDefault="0090306C"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34817"/>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04953-214F-45AE-999A-A649F2A31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2667</TotalTime>
  <Pages>74</Pages>
  <Words>15680</Words>
  <Characters>114564</Characters>
  <Application>Microsoft Office Word</Application>
  <DocSecurity>0</DocSecurity>
  <Lines>954</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129985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1423</cp:revision>
  <cp:lastPrinted>2018-02-16T07:12:00Z</cp:lastPrinted>
  <dcterms:created xsi:type="dcterms:W3CDTF">2019-10-28T07:04:00Z</dcterms:created>
  <dcterms:modified xsi:type="dcterms:W3CDTF">2023-08-30T11:10:00Z</dcterms:modified>
</cp:coreProperties>
</file>