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FB9A5" w14:textId="77777777" w:rsidR="00793174" w:rsidRPr="00787A73" w:rsidRDefault="00793174" w:rsidP="00793174">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ОБЪЯВЛЕНИЕ</w:t>
      </w:r>
    </w:p>
    <w:p w14:paraId="0F61C3FD" w14:textId="77777777" w:rsidR="00793174" w:rsidRPr="00787A73" w:rsidRDefault="00793174" w:rsidP="00793174">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ОБ ЗАПРОСЕ КОТИРОВОК</w:t>
      </w:r>
      <w:r w:rsidRPr="00787A73">
        <w:rPr>
          <w:rStyle w:val="af6"/>
          <w:rFonts w:ascii="GHEA Grapalat" w:hAnsi="GHEA Grapalat"/>
          <w:i w:val="0"/>
          <w:sz w:val="24"/>
          <w:szCs w:val="24"/>
        </w:rPr>
        <w:t xml:space="preserve"> </w:t>
      </w:r>
      <w:r w:rsidRPr="00787A73">
        <w:rPr>
          <w:rStyle w:val="af6"/>
          <w:rFonts w:ascii="GHEA Grapalat" w:hAnsi="GHEA Grapalat"/>
          <w:i w:val="0"/>
          <w:sz w:val="24"/>
          <w:szCs w:val="24"/>
        </w:rPr>
        <w:footnoteReference w:customMarkFollows="1" w:id="1"/>
        <w:t>*</w:t>
      </w:r>
    </w:p>
    <w:p w14:paraId="34A87A9B" w14:textId="77777777" w:rsidR="00793174" w:rsidRPr="00787A73" w:rsidRDefault="00793174" w:rsidP="00793174">
      <w:pPr>
        <w:pStyle w:val="a3"/>
        <w:widowControl w:val="0"/>
        <w:spacing w:line="240" w:lineRule="auto"/>
        <w:ind w:firstLine="0"/>
        <w:jc w:val="center"/>
        <w:rPr>
          <w:rFonts w:ascii="GHEA Grapalat" w:hAnsi="GHEA Grapalat"/>
          <w:i w:val="0"/>
          <w:sz w:val="24"/>
          <w:szCs w:val="24"/>
        </w:rPr>
      </w:pPr>
    </w:p>
    <w:p w14:paraId="3E7460E7" w14:textId="77777777" w:rsidR="00793174" w:rsidRDefault="00793174" w:rsidP="00793174">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Настоящий текст объявления утвержден Решением Оценочной Комиссии от </w:t>
      </w:r>
    </w:p>
    <w:p w14:paraId="11B65A88" w14:textId="1E120F79" w:rsidR="00793174" w:rsidRPr="00787A73" w:rsidRDefault="00793174" w:rsidP="00793174">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w:t>
      </w:r>
      <w:r w:rsidR="00565F52" w:rsidRPr="00565F52">
        <w:rPr>
          <w:rFonts w:ascii="GHEA Grapalat" w:hAnsi="GHEA Grapalat"/>
          <w:i w:val="0"/>
          <w:sz w:val="24"/>
          <w:szCs w:val="24"/>
        </w:rPr>
        <w:t>15</w:t>
      </w:r>
      <w:r w:rsidRPr="00787A73">
        <w:rPr>
          <w:rFonts w:ascii="GHEA Grapalat" w:hAnsi="GHEA Grapalat"/>
          <w:i w:val="0"/>
          <w:sz w:val="24"/>
          <w:szCs w:val="24"/>
        </w:rPr>
        <w:t xml:space="preserve"> "</w:t>
      </w:r>
      <w:r w:rsidRPr="009570CB">
        <w:rPr>
          <w:rFonts w:ascii="GHEA Grapalat" w:hAnsi="GHEA Grapalat"/>
          <w:i w:val="0"/>
          <w:sz w:val="24"/>
          <w:szCs w:val="24"/>
        </w:rPr>
        <w:t xml:space="preserve"> </w:t>
      </w:r>
      <w:r w:rsidR="00565F52" w:rsidRPr="00565F52">
        <w:rPr>
          <w:rFonts w:ascii="GHEA Grapalat" w:hAnsi="GHEA Grapalat"/>
          <w:i w:val="0"/>
          <w:sz w:val="24"/>
          <w:szCs w:val="24"/>
        </w:rPr>
        <w:t>12</w:t>
      </w:r>
      <w:r w:rsidRPr="00787A73">
        <w:rPr>
          <w:rFonts w:ascii="GHEA Grapalat" w:hAnsi="GHEA Grapalat"/>
          <w:i w:val="0"/>
          <w:sz w:val="24"/>
          <w:szCs w:val="24"/>
        </w:rPr>
        <w:t xml:space="preserve"> " 20</w:t>
      </w:r>
      <w:r w:rsidRPr="009570CB">
        <w:rPr>
          <w:rFonts w:ascii="GHEA Grapalat" w:hAnsi="GHEA Grapalat"/>
          <w:i w:val="0"/>
          <w:sz w:val="24"/>
          <w:szCs w:val="24"/>
        </w:rPr>
        <w:t>2</w:t>
      </w:r>
      <w:r w:rsidR="00D568D4">
        <w:rPr>
          <w:rFonts w:ascii="GHEA Grapalat" w:hAnsi="GHEA Grapalat"/>
          <w:i w:val="0"/>
          <w:sz w:val="24"/>
          <w:szCs w:val="24"/>
          <w:lang w:val="hy-AM"/>
        </w:rPr>
        <w:t>5</w:t>
      </w:r>
      <w:r w:rsidRPr="00787A73">
        <w:rPr>
          <w:rFonts w:ascii="GHEA Grapalat" w:hAnsi="GHEA Grapalat"/>
          <w:i w:val="0"/>
          <w:sz w:val="24"/>
          <w:szCs w:val="24"/>
        </w:rPr>
        <w:t xml:space="preserve"> года "</w:t>
      </w:r>
      <w:r w:rsidRPr="00787A73">
        <w:rPr>
          <w:rFonts w:ascii="GHEA Grapalat" w:hAnsi="GHEA Grapalat"/>
          <w:i w:val="0"/>
          <w:sz w:val="24"/>
          <w:szCs w:val="24"/>
          <w:lang w:val="hy-AM"/>
        </w:rPr>
        <w:t>2</w:t>
      </w:r>
      <w:r w:rsidRPr="00787A73">
        <w:rPr>
          <w:rFonts w:ascii="GHEA Grapalat" w:hAnsi="GHEA Grapalat"/>
          <w:i w:val="0"/>
          <w:sz w:val="24"/>
          <w:szCs w:val="24"/>
        </w:rPr>
        <w:t xml:space="preserve">" </w:t>
      </w:r>
    </w:p>
    <w:p w14:paraId="1BBBDA5E" w14:textId="2E4EB80B" w:rsidR="00793174" w:rsidRPr="00793174" w:rsidRDefault="00793174" w:rsidP="00793174">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Код процедуры </w:t>
      </w:r>
      <w:r w:rsidR="00565F52">
        <w:rPr>
          <w:rFonts w:ascii="GHEA Grapalat" w:hAnsi="GHEA Grapalat"/>
          <w:i w:val="0"/>
          <w:sz w:val="24"/>
          <w:szCs w:val="24"/>
        </w:rPr>
        <w:t>AB10-GHAPDzB-26/1</w:t>
      </w:r>
    </w:p>
    <w:p w14:paraId="10B4FC27" w14:textId="77777777" w:rsidR="00793174" w:rsidRPr="004D3454" w:rsidRDefault="00793174" w:rsidP="00793174">
      <w:pPr>
        <w:pStyle w:val="a3"/>
        <w:widowControl w:val="0"/>
        <w:spacing w:line="240" w:lineRule="auto"/>
        <w:ind w:firstLine="709"/>
        <w:jc w:val="left"/>
        <w:rPr>
          <w:rFonts w:ascii="GHEA Grapalat" w:hAnsi="GHEA Grapalat"/>
          <w:i w:val="0"/>
          <w:sz w:val="22"/>
          <w:szCs w:val="22"/>
          <w:lang w:val="hy-AM"/>
        </w:rPr>
      </w:pPr>
      <w:r w:rsidRPr="004D3454">
        <w:rPr>
          <w:rFonts w:ascii="GHEA Grapalat" w:hAnsi="GHEA Grapalat"/>
          <w:i w:val="0"/>
          <w:sz w:val="22"/>
          <w:szCs w:val="22"/>
        </w:rPr>
        <w:t xml:space="preserve">Заказчик ГНКО </w:t>
      </w:r>
      <w:proofErr w:type="spellStart"/>
      <w:r w:rsidRPr="004D3454">
        <w:rPr>
          <w:rFonts w:ascii="GHEA Grapalat" w:hAnsi="GHEA Grapalat"/>
          <w:i w:val="0"/>
          <w:sz w:val="22"/>
          <w:szCs w:val="22"/>
        </w:rPr>
        <w:t>Котайкского</w:t>
      </w:r>
      <w:proofErr w:type="spellEnd"/>
      <w:r w:rsidRPr="004D3454">
        <w:rPr>
          <w:rFonts w:ascii="GHEA Grapalat" w:hAnsi="GHEA Grapalat"/>
          <w:i w:val="0"/>
          <w:sz w:val="22"/>
          <w:szCs w:val="22"/>
        </w:rPr>
        <w:t xml:space="preserve"> марза Республики Армения “Абовян Н. Амбарцумян Основная школа N10</w:t>
      </w:r>
      <w:proofErr w:type="gramStart"/>
      <w:r w:rsidRPr="004D3454">
        <w:rPr>
          <w:rFonts w:ascii="GHEA Grapalat" w:hAnsi="GHEA Grapalat"/>
          <w:i w:val="0"/>
          <w:sz w:val="22"/>
          <w:szCs w:val="22"/>
        </w:rPr>
        <w:t>” ,</w:t>
      </w:r>
      <w:proofErr w:type="gramEnd"/>
      <w:r w:rsidRPr="004D3454">
        <w:rPr>
          <w:rFonts w:ascii="GHEA Grapalat" w:hAnsi="GHEA Grapalat"/>
          <w:i w:val="0"/>
          <w:sz w:val="22"/>
          <w:szCs w:val="22"/>
        </w:rPr>
        <w:t xml:space="preserve"> находящийся по адресу: Армавирская область РА Сурен Мнацаканян 5, Абовян </w:t>
      </w:r>
      <w:proofErr w:type="spellStart"/>
      <w:r w:rsidRPr="004D3454">
        <w:rPr>
          <w:rFonts w:ascii="GHEA Grapalat" w:hAnsi="GHEA Grapalat"/>
          <w:i w:val="0"/>
          <w:sz w:val="22"/>
          <w:szCs w:val="22"/>
        </w:rPr>
        <w:t>Котайкская</w:t>
      </w:r>
      <w:proofErr w:type="spellEnd"/>
      <w:r w:rsidRPr="004D3454">
        <w:rPr>
          <w:rFonts w:ascii="GHEA Grapalat" w:hAnsi="GHEA Grapalat"/>
          <w:i w:val="0"/>
          <w:sz w:val="22"/>
          <w:szCs w:val="22"/>
        </w:rPr>
        <w:t xml:space="preserve"> область, РА объявляет ЗАПРОС КОТИРОВОК, который проводится одним этапом</w:t>
      </w:r>
      <w:r w:rsidRPr="004D3454">
        <w:rPr>
          <w:rFonts w:ascii="GHEA Grapalat" w:hAnsi="GHEA Grapalat"/>
          <w:i w:val="0"/>
          <w:sz w:val="22"/>
          <w:szCs w:val="22"/>
          <w:lang w:val="hy-AM"/>
        </w:rPr>
        <w:t>.</w:t>
      </w:r>
    </w:p>
    <w:p w14:paraId="0A3A19E5" w14:textId="77777777" w:rsidR="00782D60" w:rsidRPr="004D3454" w:rsidRDefault="00A20B69" w:rsidP="00B46D58">
      <w:pPr>
        <w:pStyle w:val="a3"/>
        <w:widowControl w:val="0"/>
        <w:spacing w:after="160" w:line="240" w:lineRule="auto"/>
        <w:ind w:firstLine="567"/>
        <w:rPr>
          <w:rFonts w:ascii="GHEA Grapalat" w:hAnsi="GHEA Grapalat"/>
          <w:i w:val="0"/>
          <w:spacing w:val="6"/>
          <w:sz w:val="22"/>
          <w:szCs w:val="22"/>
        </w:rPr>
      </w:pPr>
      <w:r w:rsidRPr="004D3454">
        <w:rPr>
          <w:rFonts w:ascii="GHEA Grapalat" w:hAnsi="GHEA Grapalat"/>
          <w:i w:val="0"/>
          <w:sz w:val="22"/>
          <w:szCs w:val="22"/>
        </w:rPr>
        <w:t xml:space="preserve">Участнику, отобранному по итогам </w:t>
      </w:r>
      <w:r w:rsidR="0041023E" w:rsidRPr="004D3454">
        <w:rPr>
          <w:rFonts w:ascii="GHEA Grapalat" w:hAnsi="GHEA Grapalat"/>
          <w:i w:val="0"/>
          <w:sz w:val="22"/>
          <w:szCs w:val="22"/>
        </w:rPr>
        <w:t>настоящей процедуры</w:t>
      </w:r>
      <w:r w:rsidRPr="004D3454">
        <w:rPr>
          <w:rFonts w:ascii="GHEA Grapalat" w:hAnsi="GHEA Grapalat"/>
          <w:i w:val="0"/>
          <w:sz w:val="22"/>
          <w:szCs w:val="22"/>
        </w:rPr>
        <w:t>, в</w:t>
      </w:r>
      <w:r w:rsidR="00782D60" w:rsidRPr="004D3454">
        <w:rPr>
          <w:rFonts w:ascii="Courier New" w:hAnsi="Courier New" w:cs="Courier New"/>
          <w:i w:val="0"/>
          <w:sz w:val="22"/>
          <w:szCs w:val="22"/>
          <w:lang w:val="en-US"/>
        </w:rPr>
        <w:t> </w:t>
      </w:r>
      <w:r w:rsidRPr="004D3454">
        <w:rPr>
          <w:rFonts w:ascii="GHEA Grapalat" w:hAnsi="GHEA Grapalat"/>
          <w:i w:val="0"/>
          <w:spacing w:val="6"/>
          <w:sz w:val="22"/>
          <w:szCs w:val="22"/>
        </w:rPr>
        <w:t>установленном</w:t>
      </w:r>
      <w:r w:rsidR="00782D60" w:rsidRPr="004D3454">
        <w:rPr>
          <w:rFonts w:ascii="Courier New" w:hAnsi="Courier New" w:cs="Courier New"/>
          <w:i w:val="0"/>
          <w:spacing w:val="6"/>
          <w:sz w:val="22"/>
          <w:szCs w:val="22"/>
          <w:lang w:val="en-US"/>
        </w:rPr>
        <w:t> </w:t>
      </w:r>
      <w:r w:rsidRPr="004D3454">
        <w:rPr>
          <w:rFonts w:ascii="GHEA Grapalat" w:hAnsi="GHEA Grapalat"/>
          <w:i w:val="0"/>
          <w:spacing w:val="6"/>
          <w:sz w:val="22"/>
          <w:szCs w:val="22"/>
        </w:rPr>
        <w:t xml:space="preserve">порядке будет предложено заключить договор на поставку </w:t>
      </w:r>
    </w:p>
    <w:p w14:paraId="720022BB" w14:textId="77777777" w:rsidR="00341A74" w:rsidRPr="004D3454" w:rsidRDefault="00793174" w:rsidP="00B46D58">
      <w:pPr>
        <w:pStyle w:val="a3"/>
        <w:widowControl w:val="0"/>
        <w:spacing w:line="240" w:lineRule="auto"/>
        <w:ind w:firstLine="0"/>
        <w:rPr>
          <w:rFonts w:ascii="GHEA Grapalat" w:hAnsi="GHEA Grapalat"/>
          <w:i w:val="0"/>
          <w:spacing w:val="6"/>
          <w:sz w:val="22"/>
          <w:szCs w:val="22"/>
        </w:rPr>
      </w:pPr>
      <w:r w:rsidRPr="004D3454">
        <w:rPr>
          <w:rFonts w:ascii="GHEA Grapalat" w:hAnsi="GHEA Grapalat"/>
          <w:i w:val="0"/>
          <w:spacing w:val="6"/>
          <w:sz w:val="22"/>
          <w:szCs w:val="22"/>
        </w:rPr>
        <w:t>Еда</w:t>
      </w:r>
      <w:r w:rsidR="00782D60" w:rsidRPr="004D3454">
        <w:rPr>
          <w:rFonts w:ascii="GHEA Grapalat" w:hAnsi="GHEA Grapalat"/>
          <w:i w:val="0"/>
          <w:spacing w:val="6"/>
          <w:sz w:val="22"/>
          <w:szCs w:val="22"/>
        </w:rPr>
        <w:t xml:space="preserve"> (далее — договор).</w:t>
      </w:r>
    </w:p>
    <w:p w14:paraId="0A415726" w14:textId="77777777" w:rsidR="00357D48" w:rsidRPr="004D3454" w:rsidRDefault="00A20B69" w:rsidP="00B46D58">
      <w:pPr>
        <w:pStyle w:val="a3"/>
        <w:widowControl w:val="0"/>
        <w:spacing w:after="160" w:line="240" w:lineRule="auto"/>
        <w:ind w:firstLine="567"/>
        <w:rPr>
          <w:rFonts w:ascii="GHEA Grapalat" w:hAnsi="GHEA Grapalat"/>
          <w:i w:val="0"/>
          <w:sz w:val="22"/>
          <w:szCs w:val="22"/>
        </w:rPr>
      </w:pPr>
      <w:r w:rsidRPr="004D3454">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D3454">
        <w:rPr>
          <w:rFonts w:ascii="Courier New" w:hAnsi="Courier New" w:cs="Courier New"/>
          <w:i w:val="0"/>
          <w:sz w:val="22"/>
          <w:szCs w:val="22"/>
          <w:lang w:val="en-US"/>
        </w:rPr>
        <w:t> </w:t>
      </w:r>
      <w:r w:rsidR="00F95E94" w:rsidRPr="004D3454">
        <w:rPr>
          <w:rFonts w:ascii="GHEA Grapalat" w:hAnsi="GHEA Grapalat"/>
          <w:i w:val="0"/>
          <w:sz w:val="22"/>
          <w:szCs w:val="22"/>
        </w:rPr>
        <w:t>настоящей процедуре</w:t>
      </w:r>
      <w:r w:rsidRPr="004D3454">
        <w:rPr>
          <w:rFonts w:ascii="GHEA Grapalat" w:hAnsi="GHEA Grapalat"/>
          <w:i w:val="0"/>
          <w:sz w:val="22"/>
          <w:szCs w:val="22"/>
        </w:rPr>
        <w:t>.</w:t>
      </w:r>
    </w:p>
    <w:p w14:paraId="07B8FFFC" w14:textId="77777777" w:rsidR="001E6506" w:rsidRPr="004D3454" w:rsidRDefault="00052084" w:rsidP="00B46D58">
      <w:pPr>
        <w:pStyle w:val="a3"/>
        <w:widowControl w:val="0"/>
        <w:spacing w:after="160" w:line="240" w:lineRule="auto"/>
        <w:ind w:firstLine="567"/>
        <w:rPr>
          <w:rFonts w:ascii="GHEA Grapalat" w:hAnsi="GHEA Grapalat"/>
          <w:i w:val="0"/>
          <w:sz w:val="22"/>
          <w:szCs w:val="22"/>
        </w:rPr>
      </w:pPr>
      <w:proofErr w:type="gramStart"/>
      <w:r w:rsidRPr="004D3454">
        <w:rPr>
          <w:rFonts w:ascii="GHEA Grapalat" w:hAnsi="GHEA Grapalat"/>
          <w:i w:val="0"/>
          <w:sz w:val="22"/>
          <w:szCs w:val="22"/>
        </w:rPr>
        <w:t>Условия</w:t>
      </w:r>
      <w:proofErr w:type="gramEnd"/>
      <w:r w:rsidRPr="004D3454">
        <w:rPr>
          <w:rFonts w:ascii="GHEA Grapalat" w:hAnsi="GHEA Grapalat"/>
          <w:i w:val="0"/>
          <w:sz w:val="22"/>
          <w:szCs w:val="22"/>
        </w:rPr>
        <w:t xml:space="preserve"> </w:t>
      </w:r>
      <w:r w:rsidR="00677658" w:rsidRPr="004D3454">
        <w:rPr>
          <w:rFonts w:ascii="GHEA Grapalat" w:hAnsi="GHEA Grapalat"/>
          <w:i w:val="0"/>
          <w:sz w:val="22"/>
          <w:szCs w:val="22"/>
        </w:rPr>
        <w:t xml:space="preserve">предъявляемые </w:t>
      </w:r>
      <w:r w:rsidR="00FD0B1A" w:rsidRPr="004D3454">
        <w:rPr>
          <w:rFonts w:ascii="GHEA Grapalat" w:hAnsi="GHEA Grapalat"/>
          <w:i w:val="0"/>
          <w:sz w:val="22"/>
          <w:szCs w:val="22"/>
        </w:rPr>
        <w:t xml:space="preserve">к </w:t>
      </w:r>
      <w:r w:rsidR="00677658" w:rsidRPr="004D3454">
        <w:rPr>
          <w:rFonts w:ascii="GHEA Grapalat" w:hAnsi="GHEA Grapalat"/>
          <w:i w:val="0"/>
          <w:sz w:val="22"/>
          <w:szCs w:val="22"/>
        </w:rPr>
        <w:t xml:space="preserve">лицам, не имеющим права на участие </w:t>
      </w:r>
      <w:proofErr w:type="gramStart"/>
      <w:r w:rsidR="00677658" w:rsidRPr="004D3454">
        <w:rPr>
          <w:rFonts w:ascii="GHEA Grapalat" w:hAnsi="GHEA Grapalat"/>
          <w:i w:val="0"/>
          <w:sz w:val="22"/>
          <w:szCs w:val="22"/>
        </w:rPr>
        <w:t xml:space="preserve">в </w:t>
      </w:r>
      <w:r w:rsidRPr="004D3454">
        <w:rPr>
          <w:rFonts w:ascii="GHEA Grapalat" w:hAnsi="GHEA Grapalat"/>
          <w:i w:val="0"/>
          <w:sz w:val="22"/>
          <w:szCs w:val="22"/>
        </w:rPr>
        <w:t xml:space="preserve"> данной</w:t>
      </w:r>
      <w:proofErr w:type="gramEnd"/>
      <w:r w:rsidRPr="004D3454">
        <w:rPr>
          <w:rFonts w:ascii="GHEA Grapalat" w:hAnsi="GHEA Grapalat"/>
          <w:i w:val="0"/>
          <w:sz w:val="22"/>
          <w:szCs w:val="22"/>
        </w:rPr>
        <w:t xml:space="preserve"> </w:t>
      </w:r>
      <w:r w:rsidR="006F297B" w:rsidRPr="004D3454">
        <w:rPr>
          <w:rFonts w:ascii="GHEA Grapalat" w:hAnsi="GHEA Grapalat"/>
          <w:i w:val="0"/>
          <w:sz w:val="22"/>
          <w:szCs w:val="22"/>
        </w:rPr>
        <w:t>процедуре</w:t>
      </w:r>
      <w:r w:rsidR="00677658" w:rsidRPr="004D3454">
        <w:rPr>
          <w:rFonts w:ascii="GHEA Grapalat" w:hAnsi="GHEA Grapalat"/>
          <w:i w:val="0"/>
          <w:sz w:val="22"/>
          <w:szCs w:val="22"/>
        </w:rPr>
        <w:t>, а также участникам, установлены приглашением на настоящую процедуру.</w:t>
      </w:r>
      <w:r w:rsidRPr="004D3454" w:rsidDel="00052084">
        <w:rPr>
          <w:rFonts w:ascii="GHEA Grapalat" w:hAnsi="GHEA Grapalat"/>
          <w:i w:val="0"/>
          <w:sz w:val="22"/>
          <w:szCs w:val="22"/>
        </w:rPr>
        <w:t xml:space="preserve"> </w:t>
      </w:r>
    </w:p>
    <w:p w14:paraId="5F411C58" w14:textId="77777777" w:rsidR="00357D48" w:rsidRPr="004D3454" w:rsidRDefault="00EE73A8" w:rsidP="00B46D58">
      <w:pPr>
        <w:pStyle w:val="a3"/>
        <w:widowControl w:val="0"/>
        <w:spacing w:after="160" w:line="240" w:lineRule="auto"/>
        <w:ind w:firstLine="567"/>
        <w:rPr>
          <w:rFonts w:ascii="GHEA Grapalat" w:hAnsi="GHEA Grapalat"/>
          <w:i w:val="0"/>
          <w:sz w:val="22"/>
          <w:szCs w:val="22"/>
        </w:rPr>
      </w:pPr>
      <w:r w:rsidRPr="004D3454">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4D3454">
        <w:rPr>
          <w:rFonts w:ascii="GHEA Grapalat" w:hAnsi="GHEA Grapalat"/>
          <w:i w:val="0"/>
          <w:sz w:val="22"/>
          <w:szCs w:val="22"/>
        </w:rPr>
        <w:t>удовлетворительно</w:t>
      </w:r>
      <w:r w:rsidR="007442CF" w:rsidRPr="004D3454">
        <w:rPr>
          <w:rFonts w:ascii="GHEA Grapalat" w:hAnsi="GHEA Grapalat"/>
          <w:i w:val="0"/>
          <w:sz w:val="22"/>
          <w:szCs w:val="22"/>
          <w:lang w:val="hy-AM"/>
        </w:rPr>
        <w:t xml:space="preserve"> </w:t>
      </w:r>
      <w:r w:rsidR="007442CF" w:rsidRPr="004D3454">
        <w:rPr>
          <w:rFonts w:ascii="GHEA Grapalat" w:hAnsi="GHEA Grapalat"/>
          <w:i w:val="0"/>
          <w:sz w:val="22"/>
          <w:szCs w:val="22"/>
        </w:rPr>
        <w:t xml:space="preserve">по </w:t>
      </w:r>
      <w:r w:rsidR="00830445" w:rsidRPr="004D3454">
        <w:rPr>
          <w:rFonts w:ascii="GHEA Grapalat" w:hAnsi="GHEA Grapalat"/>
          <w:i w:val="0"/>
          <w:sz w:val="22"/>
          <w:szCs w:val="22"/>
        </w:rPr>
        <w:t xml:space="preserve">неценовым </w:t>
      </w:r>
      <w:r w:rsidR="007442CF" w:rsidRPr="004D3454">
        <w:rPr>
          <w:rFonts w:ascii="GHEA Grapalat" w:hAnsi="GHEA Grapalat"/>
          <w:i w:val="0"/>
          <w:sz w:val="22"/>
          <w:szCs w:val="22"/>
        </w:rPr>
        <w:t>условиям</w:t>
      </w:r>
      <w:r w:rsidRPr="004D3454">
        <w:rPr>
          <w:rFonts w:ascii="GHEA Grapalat" w:hAnsi="GHEA Grapalat"/>
          <w:i w:val="0"/>
          <w:sz w:val="22"/>
          <w:szCs w:val="22"/>
        </w:rPr>
        <w:t>, по принципу предпочтения, отдаваемого участнику, представившему м</w:t>
      </w:r>
      <w:r w:rsidR="003F762C" w:rsidRPr="004D3454">
        <w:rPr>
          <w:rFonts w:ascii="GHEA Grapalat" w:hAnsi="GHEA Grapalat"/>
          <w:i w:val="0"/>
          <w:sz w:val="22"/>
          <w:szCs w:val="22"/>
        </w:rPr>
        <w:t>инимальное ценовое предложение.</w:t>
      </w:r>
    </w:p>
    <w:p w14:paraId="5FE945D7" w14:textId="77777777" w:rsidR="000E2427" w:rsidRPr="004D3454" w:rsidRDefault="000E2427" w:rsidP="00B46D58">
      <w:pPr>
        <w:pStyle w:val="a3"/>
        <w:widowControl w:val="0"/>
        <w:spacing w:after="160" w:line="240" w:lineRule="auto"/>
        <w:ind w:firstLine="567"/>
        <w:rPr>
          <w:rFonts w:ascii="GHEA Grapalat" w:hAnsi="GHEA Grapalat"/>
          <w:i w:val="0"/>
          <w:sz w:val="22"/>
          <w:szCs w:val="22"/>
        </w:rPr>
      </w:pPr>
      <w:r w:rsidRPr="004D3454">
        <w:rPr>
          <w:rFonts w:ascii="GHEA Grapalat" w:hAnsi="GHEA Grapalat"/>
          <w:i w:val="0"/>
          <w:sz w:val="22"/>
          <w:szCs w:val="22"/>
        </w:rPr>
        <w:t xml:space="preserve">В отношении </w:t>
      </w:r>
      <w:r w:rsidR="00830445" w:rsidRPr="004D3454">
        <w:rPr>
          <w:rFonts w:ascii="GHEA Grapalat" w:hAnsi="GHEA Grapalat"/>
          <w:i w:val="0"/>
          <w:sz w:val="22"/>
          <w:szCs w:val="22"/>
        </w:rPr>
        <w:t xml:space="preserve">настоящей процедуры </w:t>
      </w:r>
      <w:r w:rsidRPr="004D3454">
        <w:rPr>
          <w:rFonts w:ascii="GHEA Grapalat" w:hAnsi="GHEA Grapalat"/>
          <w:i w:val="0"/>
          <w:sz w:val="22"/>
          <w:szCs w:val="22"/>
        </w:rPr>
        <w:t>применяются положения Соглашения Всемирной торговой организации по правительственным закупкам.</w:t>
      </w:r>
      <w:r w:rsidRPr="004D3454">
        <w:rPr>
          <w:rStyle w:val="af6"/>
          <w:rFonts w:ascii="GHEA Grapalat" w:hAnsi="GHEA Grapalat"/>
          <w:i w:val="0"/>
          <w:sz w:val="22"/>
          <w:szCs w:val="22"/>
        </w:rPr>
        <w:footnoteReference w:id="2"/>
      </w:r>
    </w:p>
    <w:p w14:paraId="13293C33" w14:textId="77777777" w:rsidR="0067579A" w:rsidRPr="004D3454" w:rsidRDefault="00357D48" w:rsidP="00B46D58">
      <w:pPr>
        <w:pStyle w:val="a3"/>
        <w:widowControl w:val="0"/>
        <w:spacing w:after="160" w:line="240" w:lineRule="auto"/>
        <w:ind w:firstLine="567"/>
        <w:rPr>
          <w:rFonts w:ascii="GHEA Grapalat" w:hAnsi="GHEA Grapalat"/>
          <w:i w:val="0"/>
          <w:spacing w:val="-6"/>
          <w:sz w:val="22"/>
          <w:szCs w:val="22"/>
        </w:rPr>
      </w:pPr>
      <w:r w:rsidRPr="004D3454">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D3454">
        <w:rPr>
          <w:rFonts w:ascii="Courier New" w:hAnsi="Courier New" w:cs="Courier New"/>
          <w:i w:val="0"/>
          <w:spacing w:val="-6"/>
          <w:sz w:val="22"/>
          <w:szCs w:val="22"/>
          <w:lang w:val="en-US"/>
        </w:rPr>
        <w:t> </w:t>
      </w:r>
      <w:r w:rsidRPr="004D3454">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2FF72401" w14:textId="77777777" w:rsidR="003F6ED1" w:rsidRPr="004D3454" w:rsidRDefault="003F6ED1" w:rsidP="00793174">
      <w:pPr>
        <w:pStyle w:val="a3"/>
        <w:widowControl w:val="0"/>
        <w:spacing w:after="160"/>
        <w:ind w:firstLine="567"/>
        <w:rPr>
          <w:rFonts w:ascii="GHEA Grapalat" w:hAnsi="GHEA Grapalat"/>
          <w:i w:val="0"/>
          <w:sz w:val="22"/>
          <w:szCs w:val="22"/>
        </w:rPr>
      </w:pPr>
      <w:r w:rsidRPr="004D3454">
        <w:rPr>
          <w:rFonts w:ascii="GHEA Grapalat" w:hAnsi="GHEA Grapalat"/>
          <w:i w:val="0"/>
          <w:sz w:val="22"/>
          <w:szCs w:val="22"/>
        </w:rPr>
        <w:t xml:space="preserve">Заявки на </w:t>
      </w:r>
      <w:proofErr w:type="spellStart"/>
      <w:r w:rsidRPr="004D3454">
        <w:rPr>
          <w:rFonts w:ascii="GHEA Grapalat" w:hAnsi="GHEA Grapalat"/>
          <w:i w:val="0"/>
          <w:sz w:val="22"/>
          <w:szCs w:val="22"/>
        </w:rPr>
        <w:t>на</w:t>
      </w:r>
      <w:proofErr w:type="spellEnd"/>
      <w:r w:rsidRPr="004D3454">
        <w:rPr>
          <w:rFonts w:ascii="GHEA Grapalat" w:hAnsi="GHEA Grapalat"/>
          <w:i w:val="0"/>
          <w:sz w:val="22"/>
          <w:szCs w:val="22"/>
        </w:rPr>
        <w:t xml:space="preserve"> открытый конкурс необходимо подавать по </w:t>
      </w:r>
      <w:proofErr w:type="gramStart"/>
      <w:r w:rsidRPr="004D3454">
        <w:rPr>
          <w:rFonts w:ascii="GHEA Grapalat" w:hAnsi="GHEA Grapalat"/>
          <w:i w:val="0"/>
          <w:sz w:val="22"/>
          <w:szCs w:val="22"/>
        </w:rPr>
        <w:t>адресу</w:t>
      </w:r>
      <w:r w:rsidRPr="004D3454">
        <w:rPr>
          <w:rFonts w:ascii="GHEA Grapalat" w:hAnsi="GHEA Grapalat"/>
          <w:i w:val="0"/>
          <w:spacing w:val="6"/>
          <w:sz w:val="22"/>
          <w:szCs w:val="22"/>
        </w:rPr>
        <w:t xml:space="preserve"> </w:t>
      </w:r>
      <w:r w:rsidR="00793174" w:rsidRPr="004D3454">
        <w:rPr>
          <w:rFonts w:ascii="GHEA Grapalat" w:hAnsi="GHEA Grapalat"/>
          <w:i w:val="0"/>
          <w:spacing w:val="6"/>
          <w:sz w:val="22"/>
          <w:szCs w:val="22"/>
        </w:rPr>
        <w:t xml:space="preserve"> </w:t>
      </w:r>
      <w:r w:rsidR="00793174" w:rsidRPr="004D3454">
        <w:rPr>
          <w:rFonts w:ascii="GHEA Grapalat" w:hAnsi="GHEA Grapalat"/>
          <w:i w:val="0"/>
          <w:sz w:val="22"/>
          <w:szCs w:val="22"/>
        </w:rPr>
        <w:t>РА</w:t>
      </w:r>
      <w:proofErr w:type="gramEnd"/>
      <w:r w:rsidR="00793174" w:rsidRPr="004D3454">
        <w:rPr>
          <w:rFonts w:ascii="GHEA Grapalat" w:hAnsi="GHEA Grapalat"/>
          <w:i w:val="0"/>
          <w:sz w:val="22"/>
          <w:szCs w:val="22"/>
        </w:rPr>
        <w:t xml:space="preserve"> Сурен Мнацаканян 5, Абовян </w:t>
      </w:r>
      <w:proofErr w:type="spellStart"/>
      <w:r w:rsidR="00793174" w:rsidRPr="004D3454">
        <w:rPr>
          <w:rFonts w:ascii="GHEA Grapalat" w:hAnsi="GHEA Grapalat"/>
          <w:i w:val="0"/>
          <w:sz w:val="22"/>
          <w:szCs w:val="22"/>
        </w:rPr>
        <w:t>Котайкская</w:t>
      </w:r>
      <w:proofErr w:type="spellEnd"/>
      <w:r w:rsidR="00793174" w:rsidRPr="004D3454">
        <w:rPr>
          <w:rFonts w:ascii="GHEA Grapalat" w:hAnsi="GHEA Grapalat"/>
          <w:i w:val="0"/>
          <w:sz w:val="22"/>
          <w:szCs w:val="22"/>
        </w:rPr>
        <w:t xml:space="preserve"> </w:t>
      </w:r>
      <w:proofErr w:type="gramStart"/>
      <w:r w:rsidR="00793174" w:rsidRPr="004D3454">
        <w:rPr>
          <w:rFonts w:ascii="GHEA Grapalat" w:hAnsi="GHEA Grapalat"/>
          <w:i w:val="0"/>
          <w:sz w:val="22"/>
          <w:szCs w:val="22"/>
        </w:rPr>
        <w:t xml:space="preserve">область  </w:t>
      </w:r>
      <w:r w:rsidRPr="004D3454">
        <w:rPr>
          <w:rFonts w:ascii="GHEA Grapalat" w:hAnsi="GHEA Grapalat"/>
          <w:i w:val="0"/>
          <w:sz w:val="22"/>
          <w:szCs w:val="22"/>
        </w:rPr>
        <w:t>в</w:t>
      </w:r>
      <w:proofErr w:type="gramEnd"/>
      <w:r w:rsidRPr="004D3454">
        <w:rPr>
          <w:rFonts w:ascii="GHEA Grapalat" w:hAnsi="GHEA Grapalat"/>
          <w:i w:val="0"/>
          <w:sz w:val="22"/>
          <w:szCs w:val="22"/>
        </w:rPr>
        <w:t xml:space="preserve"> документарной форме, до </w:t>
      </w:r>
      <w:r w:rsidR="009570CB" w:rsidRPr="004D3454">
        <w:rPr>
          <w:rFonts w:ascii="GHEA Grapalat" w:hAnsi="GHEA Grapalat"/>
          <w:i w:val="0"/>
          <w:sz w:val="22"/>
          <w:szCs w:val="22"/>
          <w:lang w:val="hy-AM"/>
        </w:rPr>
        <w:t>1</w:t>
      </w:r>
      <w:r w:rsidR="006C01F9">
        <w:rPr>
          <w:rFonts w:ascii="GHEA Grapalat" w:hAnsi="GHEA Grapalat"/>
          <w:i w:val="0"/>
          <w:sz w:val="22"/>
          <w:szCs w:val="22"/>
        </w:rPr>
        <w:t>3</w:t>
      </w:r>
      <w:r w:rsidR="009570CB" w:rsidRPr="004D3454">
        <w:rPr>
          <w:rFonts w:ascii="GHEA Grapalat" w:hAnsi="GHEA Grapalat"/>
          <w:i w:val="0"/>
          <w:sz w:val="22"/>
          <w:szCs w:val="22"/>
          <w:lang w:val="hy-AM"/>
        </w:rPr>
        <w:t>։30</w:t>
      </w:r>
      <w:r w:rsidR="00793174" w:rsidRPr="004D3454">
        <w:rPr>
          <w:rFonts w:ascii="GHEA Grapalat" w:hAnsi="GHEA Grapalat"/>
          <w:i w:val="0"/>
          <w:sz w:val="22"/>
          <w:szCs w:val="22"/>
          <w:lang w:val="hy-AM"/>
        </w:rPr>
        <w:t xml:space="preserve"> </w:t>
      </w:r>
      <w:r w:rsidR="00793174" w:rsidRPr="004D3454">
        <w:rPr>
          <w:rFonts w:ascii="GHEA Grapalat" w:hAnsi="GHEA Grapalat"/>
          <w:i w:val="0"/>
          <w:sz w:val="22"/>
          <w:szCs w:val="22"/>
        </w:rPr>
        <w:t xml:space="preserve">часов </w:t>
      </w:r>
      <w:r w:rsidR="00793174" w:rsidRPr="004D3454">
        <w:rPr>
          <w:rFonts w:ascii="GHEA Grapalat" w:hAnsi="GHEA Grapalat"/>
          <w:i w:val="0"/>
          <w:sz w:val="22"/>
          <w:szCs w:val="22"/>
          <w:lang w:val="hy-AM"/>
        </w:rPr>
        <w:t>7</w:t>
      </w:r>
      <w:r w:rsidR="00793174" w:rsidRPr="004D3454">
        <w:rPr>
          <w:rFonts w:ascii="GHEA Grapalat" w:hAnsi="GHEA Grapalat"/>
          <w:i w:val="0"/>
          <w:sz w:val="22"/>
          <w:szCs w:val="22"/>
        </w:rPr>
        <w:t>-го</w:t>
      </w:r>
      <w:r w:rsidRPr="004D3454">
        <w:rPr>
          <w:rFonts w:ascii="GHEA Grapalat" w:hAnsi="GHEA Grapalat"/>
          <w:i w:val="0"/>
          <w:sz w:val="22"/>
          <w:szCs w:val="22"/>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372D0C09" w14:textId="5CCE0701" w:rsidR="003F6ED1" w:rsidRPr="004D3454" w:rsidRDefault="003F6ED1" w:rsidP="001516B2">
      <w:pPr>
        <w:pStyle w:val="a3"/>
        <w:widowControl w:val="0"/>
        <w:spacing w:after="160" w:line="240" w:lineRule="auto"/>
        <w:ind w:firstLine="567"/>
        <w:rPr>
          <w:rFonts w:ascii="GHEA Grapalat" w:hAnsi="GHEA Grapalat"/>
          <w:i w:val="0"/>
          <w:sz w:val="22"/>
          <w:szCs w:val="22"/>
        </w:rPr>
      </w:pPr>
      <w:r w:rsidRPr="004D3454">
        <w:rPr>
          <w:rFonts w:ascii="GHEA Grapalat" w:hAnsi="GHEA Grapalat"/>
          <w:i w:val="0"/>
          <w:sz w:val="22"/>
          <w:szCs w:val="22"/>
        </w:rPr>
        <w:t xml:space="preserve">Вскрытие заявок будет проводиться по адресу </w:t>
      </w:r>
      <w:r w:rsidR="00793174" w:rsidRPr="004D3454">
        <w:rPr>
          <w:rFonts w:ascii="GHEA Grapalat" w:hAnsi="GHEA Grapalat"/>
          <w:i w:val="0"/>
          <w:sz w:val="22"/>
          <w:szCs w:val="22"/>
        </w:rPr>
        <w:t xml:space="preserve">РА Сурен Мнацаканян 5, Абовян </w:t>
      </w:r>
      <w:proofErr w:type="spellStart"/>
      <w:r w:rsidR="00793174" w:rsidRPr="004D3454">
        <w:rPr>
          <w:rFonts w:ascii="GHEA Grapalat" w:hAnsi="GHEA Grapalat"/>
          <w:i w:val="0"/>
          <w:sz w:val="22"/>
          <w:szCs w:val="22"/>
        </w:rPr>
        <w:t>Котайкская</w:t>
      </w:r>
      <w:proofErr w:type="spellEnd"/>
      <w:r w:rsidR="00793174" w:rsidRPr="004D3454">
        <w:rPr>
          <w:rFonts w:ascii="GHEA Grapalat" w:hAnsi="GHEA Grapalat"/>
          <w:i w:val="0"/>
          <w:sz w:val="22"/>
          <w:szCs w:val="22"/>
        </w:rPr>
        <w:t xml:space="preserve"> область, в </w:t>
      </w:r>
      <w:r w:rsidR="00565F52">
        <w:rPr>
          <w:rFonts w:ascii="GHEA Grapalat" w:hAnsi="GHEA Grapalat"/>
          <w:i w:val="0"/>
          <w:sz w:val="22"/>
          <w:szCs w:val="22"/>
          <w:lang w:val="hy-AM"/>
        </w:rPr>
        <w:t>12:15</w:t>
      </w:r>
      <w:r w:rsidR="009570CB" w:rsidRPr="004D3454">
        <w:rPr>
          <w:rFonts w:ascii="GHEA Grapalat" w:hAnsi="GHEA Grapalat"/>
          <w:i w:val="0"/>
          <w:sz w:val="22"/>
          <w:szCs w:val="22"/>
          <w:lang w:val="hy-AM"/>
        </w:rPr>
        <w:t xml:space="preserve"> </w:t>
      </w:r>
      <w:r w:rsidRPr="004D3454">
        <w:rPr>
          <w:rFonts w:ascii="GHEA Grapalat" w:hAnsi="GHEA Grapalat"/>
          <w:i w:val="0"/>
          <w:sz w:val="22"/>
          <w:szCs w:val="22"/>
        </w:rPr>
        <w:t>часов "</w:t>
      </w:r>
      <w:r w:rsidR="009F457B" w:rsidRPr="009F457B">
        <w:rPr>
          <w:rFonts w:ascii="GHEA Grapalat" w:hAnsi="GHEA Grapalat"/>
          <w:i w:val="0"/>
          <w:sz w:val="22"/>
          <w:szCs w:val="22"/>
        </w:rPr>
        <w:t>2</w:t>
      </w:r>
      <w:r w:rsidR="00565F52" w:rsidRPr="00565F52">
        <w:rPr>
          <w:rFonts w:ascii="GHEA Grapalat" w:hAnsi="GHEA Grapalat"/>
          <w:i w:val="0"/>
          <w:sz w:val="22"/>
          <w:szCs w:val="22"/>
        </w:rPr>
        <w:t>2</w:t>
      </w:r>
      <w:r w:rsidRPr="004D3454">
        <w:rPr>
          <w:rFonts w:ascii="GHEA Grapalat" w:hAnsi="GHEA Grapalat"/>
          <w:i w:val="0"/>
          <w:sz w:val="22"/>
          <w:szCs w:val="22"/>
        </w:rPr>
        <w:t>" "</w:t>
      </w:r>
      <w:r w:rsidR="00565F52">
        <w:rPr>
          <w:rFonts w:ascii="GHEA Grapalat" w:hAnsi="GHEA Grapalat"/>
          <w:i w:val="0"/>
          <w:sz w:val="22"/>
          <w:szCs w:val="22"/>
          <w:lang w:val="hy-AM"/>
        </w:rPr>
        <w:t>12</w:t>
      </w:r>
      <w:r w:rsidR="00D568D4">
        <w:rPr>
          <w:rFonts w:ascii="GHEA Grapalat" w:hAnsi="GHEA Grapalat"/>
          <w:i w:val="0"/>
          <w:sz w:val="22"/>
          <w:szCs w:val="22"/>
          <w:lang w:val="hy-AM"/>
        </w:rPr>
        <w:t>7</w:t>
      </w:r>
      <w:r w:rsidR="00793174" w:rsidRPr="004D3454">
        <w:rPr>
          <w:rFonts w:ascii="GHEA Grapalat" w:hAnsi="GHEA Grapalat"/>
          <w:i w:val="0"/>
          <w:sz w:val="22"/>
          <w:szCs w:val="22"/>
        </w:rPr>
        <w:t>" "202</w:t>
      </w:r>
      <w:r w:rsidR="00D568D4">
        <w:rPr>
          <w:rFonts w:ascii="GHEA Grapalat" w:hAnsi="GHEA Grapalat"/>
          <w:i w:val="0"/>
          <w:sz w:val="22"/>
          <w:szCs w:val="22"/>
          <w:lang w:val="hy-AM"/>
        </w:rPr>
        <w:t>5</w:t>
      </w:r>
      <w:r w:rsidRPr="004D3454">
        <w:rPr>
          <w:rFonts w:ascii="GHEA Grapalat" w:hAnsi="GHEA Grapalat"/>
          <w:i w:val="0"/>
          <w:sz w:val="22"/>
          <w:szCs w:val="22"/>
        </w:rPr>
        <w:t>.</w:t>
      </w:r>
    </w:p>
    <w:p w14:paraId="56338EA8" w14:textId="77777777" w:rsidR="002C09AA" w:rsidRPr="004D3454" w:rsidRDefault="002C09AA" w:rsidP="002C09AA">
      <w:pPr>
        <w:pStyle w:val="a3"/>
        <w:widowControl w:val="0"/>
        <w:spacing w:after="160" w:line="240" w:lineRule="auto"/>
        <w:ind w:firstLine="567"/>
        <w:rPr>
          <w:rFonts w:ascii="GHEA Grapalat" w:hAnsi="GHEA Grapalat"/>
          <w:i w:val="0"/>
          <w:sz w:val="22"/>
          <w:szCs w:val="22"/>
        </w:rPr>
      </w:pPr>
      <w:r w:rsidRPr="004D3454">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12F4B79F" w14:textId="77777777" w:rsidR="00BE1C5E" w:rsidRPr="004D3454" w:rsidRDefault="00754697" w:rsidP="00B46D58">
      <w:pPr>
        <w:pStyle w:val="a3"/>
        <w:widowControl w:val="0"/>
        <w:spacing w:after="160" w:line="240" w:lineRule="auto"/>
        <w:ind w:firstLine="567"/>
        <w:rPr>
          <w:rFonts w:ascii="GHEA Grapalat" w:hAnsi="GHEA Grapalat"/>
          <w:i w:val="0"/>
          <w:sz w:val="22"/>
          <w:szCs w:val="22"/>
        </w:rPr>
      </w:pPr>
      <w:r w:rsidRPr="004D3454">
        <w:rPr>
          <w:rFonts w:ascii="GHEA Grapalat" w:hAnsi="GHEA Grapalat"/>
          <w:i w:val="0"/>
          <w:sz w:val="22"/>
          <w:szCs w:val="22"/>
        </w:rPr>
        <w:t>Для получения дополнительной информации, связанной с настоящим</w:t>
      </w:r>
      <w:r w:rsidR="00D5443D" w:rsidRPr="004D3454">
        <w:rPr>
          <w:rFonts w:ascii="Courier New" w:hAnsi="Courier New" w:cs="Courier New"/>
          <w:i w:val="0"/>
          <w:sz w:val="22"/>
          <w:szCs w:val="22"/>
          <w:lang w:val="en-US"/>
        </w:rPr>
        <w:t> </w:t>
      </w:r>
      <w:r w:rsidRPr="004D3454">
        <w:rPr>
          <w:rFonts w:ascii="GHEA Grapalat" w:hAnsi="GHEA Grapalat"/>
          <w:i w:val="0"/>
          <w:sz w:val="22"/>
          <w:szCs w:val="22"/>
        </w:rPr>
        <w:t>объявлением, можете обратиться к секретарю Оценочной комиссии</w:t>
      </w:r>
      <w:r w:rsidR="00BE1C5E" w:rsidRPr="004D3454">
        <w:rPr>
          <w:rFonts w:ascii="GHEA Grapalat" w:hAnsi="GHEA Grapalat"/>
          <w:i w:val="0"/>
          <w:sz w:val="22"/>
          <w:szCs w:val="22"/>
        </w:rPr>
        <w:t xml:space="preserve"> </w:t>
      </w:r>
    </w:p>
    <w:p w14:paraId="51351A83" w14:textId="77777777" w:rsidR="00793174" w:rsidRPr="004D3454" w:rsidRDefault="00793174" w:rsidP="00793174">
      <w:pPr>
        <w:pStyle w:val="a3"/>
        <w:widowControl w:val="0"/>
        <w:spacing w:line="240" w:lineRule="auto"/>
        <w:ind w:firstLine="0"/>
        <w:rPr>
          <w:rFonts w:ascii="GHEA Grapalat" w:hAnsi="GHEA Grapalat"/>
          <w:i w:val="0"/>
          <w:sz w:val="22"/>
          <w:szCs w:val="22"/>
        </w:rPr>
      </w:pPr>
      <w:proofErr w:type="spellStart"/>
      <w:r w:rsidRPr="004D3454">
        <w:rPr>
          <w:rFonts w:ascii="GHEA Grapalat" w:hAnsi="GHEA Grapalat"/>
          <w:i w:val="0"/>
          <w:sz w:val="22"/>
          <w:szCs w:val="22"/>
        </w:rPr>
        <w:t>Э.Григоряну</w:t>
      </w:r>
      <w:proofErr w:type="spellEnd"/>
      <w:r w:rsidRPr="004D3454">
        <w:rPr>
          <w:rFonts w:ascii="GHEA Grapalat" w:hAnsi="GHEA Grapalat"/>
          <w:i w:val="0"/>
          <w:sz w:val="22"/>
          <w:szCs w:val="22"/>
        </w:rPr>
        <w:t>.</w:t>
      </w:r>
    </w:p>
    <w:p w14:paraId="7D4705ED" w14:textId="77777777" w:rsidR="00793174" w:rsidRPr="004D3454" w:rsidRDefault="00793174" w:rsidP="00793174">
      <w:pPr>
        <w:pStyle w:val="aa"/>
        <w:widowControl w:val="0"/>
        <w:spacing w:after="0"/>
        <w:ind w:firstLine="567"/>
        <w:rPr>
          <w:rFonts w:ascii="GHEA Grapalat" w:hAnsi="GHEA Grapalat"/>
          <w:sz w:val="22"/>
          <w:szCs w:val="22"/>
        </w:rPr>
      </w:pPr>
      <w:r w:rsidRPr="004D3454">
        <w:rPr>
          <w:rFonts w:ascii="GHEA Grapalat" w:hAnsi="GHEA Grapalat"/>
          <w:sz w:val="22"/>
          <w:szCs w:val="22"/>
        </w:rPr>
        <w:t xml:space="preserve">Телефон </w:t>
      </w:r>
      <w:r w:rsidRPr="004D3454">
        <w:rPr>
          <w:rFonts w:ascii="GHEA Grapalat" w:hAnsi="GHEA Grapalat"/>
          <w:sz w:val="22"/>
          <w:szCs w:val="22"/>
          <w:lang w:val="hy-AM"/>
        </w:rPr>
        <w:t>09</w:t>
      </w:r>
      <w:r w:rsidRPr="004D3454">
        <w:rPr>
          <w:rFonts w:ascii="GHEA Grapalat" w:hAnsi="GHEA Grapalat"/>
          <w:sz w:val="22"/>
          <w:szCs w:val="22"/>
        </w:rPr>
        <w:t>9244974</w:t>
      </w:r>
    </w:p>
    <w:p w14:paraId="28BB5C58" w14:textId="77777777" w:rsidR="00793174" w:rsidRPr="004D3454" w:rsidRDefault="00793174" w:rsidP="00793174">
      <w:pPr>
        <w:pStyle w:val="aa"/>
        <w:widowControl w:val="0"/>
        <w:spacing w:after="0"/>
        <w:ind w:firstLine="567"/>
        <w:rPr>
          <w:rFonts w:ascii="GHEA Grapalat" w:hAnsi="GHEA Grapalat"/>
          <w:sz w:val="22"/>
          <w:szCs w:val="22"/>
        </w:rPr>
      </w:pPr>
      <w:r w:rsidRPr="004D3454">
        <w:rPr>
          <w:rFonts w:ascii="GHEA Grapalat" w:hAnsi="GHEA Grapalat"/>
          <w:sz w:val="22"/>
          <w:szCs w:val="22"/>
        </w:rPr>
        <w:t>Электронная почта protender.itender@gmail.com</w:t>
      </w:r>
    </w:p>
    <w:p w14:paraId="36D27090" w14:textId="77777777" w:rsidR="00793174" w:rsidRPr="004D3454" w:rsidRDefault="00793174" w:rsidP="00793174">
      <w:pPr>
        <w:pStyle w:val="aa"/>
        <w:widowControl w:val="0"/>
        <w:spacing w:after="0"/>
        <w:ind w:firstLine="567"/>
        <w:rPr>
          <w:rFonts w:ascii="GHEA Grapalat" w:hAnsi="GHEA Grapalat"/>
          <w:sz w:val="22"/>
          <w:szCs w:val="22"/>
        </w:rPr>
      </w:pPr>
      <w:r w:rsidRPr="004D3454">
        <w:rPr>
          <w:rFonts w:ascii="GHEA Grapalat" w:hAnsi="GHEA Grapalat"/>
          <w:sz w:val="22"/>
          <w:szCs w:val="22"/>
        </w:rPr>
        <w:t xml:space="preserve">Заказчик ГНКО </w:t>
      </w:r>
      <w:proofErr w:type="spellStart"/>
      <w:r w:rsidRPr="004D3454">
        <w:rPr>
          <w:rFonts w:ascii="GHEA Grapalat" w:hAnsi="GHEA Grapalat"/>
          <w:sz w:val="22"/>
          <w:szCs w:val="22"/>
        </w:rPr>
        <w:t>Котайкского</w:t>
      </w:r>
      <w:proofErr w:type="spellEnd"/>
      <w:r w:rsidRPr="004D3454">
        <w:rPr>
          <w:rFonts w:ascii="GHEA Grapalat" w:hAnsi="GHEA Grapalat"/>
          <w:sz w:val="22"/>
          <w:szCs w:val="22"/>
        </w:rPr>
        <w:t xml:space="preserve"> марза Республики Армения “Абовян Н. Амбарцумян Основная школа N10” </w:t>
      </w:r>
    </w:p>
    <w:p w14:paraId="423520ED" w14:textId="77777777" w:rsidR="00793174" w:rsidRPr="00F43035" w:rsidRDefault="00793174" w:rsidP="00B46D58">
      <w:pPr>
        <w:pStyle w:val="aa"/>
        <w:widowControl w:val="0"/>
        <w:spacing w:after="160"/>
        <w:ind w:firstLine="567"/>
        <w:jc w:val="right"/>
        <w:rPr>
          <w:rFonts w:ascii="GHEA Grapalat" w:hAnsi="GHEA Grapalat"/>
          <w:i/>
        </w:rPr>
      </w:pPr>
    </w:p>
    <w:p w14:paraId="0B3CEB0F" w14:textId="77777777" w:rsidR="00096865" w:rsidRPr="009044F1" w:rsidRDefault="00096865" w:rsidP="00793174">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3B125273" w14:textId="4EAB1B71" w:rsidR="00793174" w:rsidRPr="00793174" w:rsidRDefault="005D7731" w:rsidP="00793174">
      <w:pPr>
        <w:pStyle w:val="a3"/>
        <w:widowControl w:val="0"/>
        <w:spacing w:line="240" w:lineRule="auto"/>
        <w:ind w:firstLine="0"/>
        <w:jc w:val="right"/>
        <w:rPr>
          <w:rFonts w:ascii="GHEA Grapalat" w:hAnsi="GHEA Grapalat"/>
          <w:i w:val="0"/>
          <w:sz w:val="24"/>
          <w:szCs w:val="24"/>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rPr>
        <w:br/>
      </w:r>
      <w:r w:rsidR="00096865" w:rsidRPr="009044F1">
        <w:rPr>
          <w:rFonts w:ascii="GHEA Grapalat" w:hAnsi="GHEA Grapalat"/>
        </w:rPr>
        <w:t xml:space="preserve">под кодом </w:t>
      </w:r>
      <w:r w:rsidR="00565F52">
        <w:rPr>
          <w:rFonts w:ascii="GHEA Grapalat" w:hAnsi="GHEA Grapalat"/>
          <w:i w:val="0"/>
          <w:sz w:val="24"/>
          <w:szCs w:val="24"/>
        </w:rPr>
        <w:t>AB10-GHAPDzB-26/1</w:t>
      </w:r>
    </w:p>
    <w:p w14:paraId="48F1E1DD" w14:textId="5103C198" w:rsidR="00096865" w:rsidRPr="009044F1" w:rsidRDefault="001B32D9" w:rsidP="00793174">
      <w:pPr>
        <w:pStyle w:val="aa"/>
        <w:widowControl w:val="0"/>
        <w:spacing w:after="160"/>
        <w:ind w:firstLine="567"/>
        <w:jc w:val="right"/>
        <w:rPr>
          <w:rFonts w:ascii="GHEA Grapalat" w:hAnsi="GHEA Grapalat"/>
          <w:i/>
        </w:rPr>
      </w:pPr>
      <w:r w:rsidRPr="001B32D9">
        <w:rPr>
          <w:rFonts w:ascii="GHEA Grapalat" w:hAnsi="GHEA Grapalat" w:cs="Times Armenian"/>
          <w:i/>
        </w:rPr>
        <w:br/>
      </w:r>
      <w:r w:rsidR="00A46F92">
        <w:rPr>
          <w:rFonts w:ascii="GHEA Grapalat" w:hAnsi="GHEA Grapalat"/>
          <w:i/>
        </w:rPr>
        <w:t xml:space="preserve">№ </w:t>
      </w:r>
      <w:r w:rsidR="00793174" w:rsidRPr="00793174">
        <w:rPr>
          <w:rFonts w:ascii="GHEA Grapalat" w:hAnsi="GHEA Grapalat"/>
          <w:i/>
        </w:rPr>
        <w:t>2</w:t>
      </w:r>
      <w:r w:rsidR="00096865" w:rsidRPr="009044F1">
        <w:rPr>
          <w:rFonts w:ascii="GHEA Grapalat" w:hAnsi="GHEA Grapalat"/>
          <w:i/>
        </w:rPr>
        <w:t xml:space="preserve"> от </w:t>
      </w:r>
      <w:r w:rsidR="009570CB">
        <w:rPr>
          <w:rFonts w:ascii="GHEA Grapalat" w:hAnsi="GHEA Grapalat"/>
          <w:i/>
          <w:lang w:val="hy-AM"/>
        </w:rPr>
        <w:t>1</w:t>
      </w:r>
      <w:r w:rsidR="00565F52">
        <w:rPr>
          <w:rFonts w:ascii="GHEA Grapalat" w:hAnsi="GHEA Grapalat"/>
          <w:i/>
          <w:lang w:val="hy-AM"/>
        </w:rPr>
        <w:t>5.12</w:t>
      </w:r>
      <w:r w:rsidR="00793174" w:rsidRPr="00793174">
        <w:rPr>
          <w:rFonts w:ascii="GHEA Grapalat" w:hAnsi="GHEA Grapalat"/>
          <w:i/>
        </w:rPr>
        <w:t>.</w:t>
      </w:r>
      <w:r w:rsidR="00096865" w:rsidRPr="009044F1">
        <w:rPr>
          <w:rFonts w:ascii="GHEA Grapalat" w:hAnsi="GHEA Grapalat"/>
          <w:i/>
        </w:rPr>
        <w:t xml:space="preserve"> 20</w:t>
      </w:r>
      <w:r w:rsidR="00D568D4">
        <w:rPr>
          <w:rFonts w:ascii="GHEA Grapalat" w:hAnsi="GHEA Grapalat"/>
          <w:i/>
          <w:lang w:val="hy-AM"/>
        </w:rPr>
        <w:t>25</w:t>
      </w:r>
      <w:r w:rsidR="009F10E4">
        <w:rPr>
          <w:rFonts w:ascii="GHEA Grapalat" w:hAnsi="GHEA Grapalat"/>
          <w:i/>
        </w:rPr>
        <w:t xml:space="preserve"> </w:t>
      </w:r>
      <w:r w:rsidR="00096865" w:rsidRPr="009044F1">
        <w:rPr>
          <w:rFonts w:ascii="GHEA Grapalat" w:hAnsi="GHEA Grapalat"/>
          <w:i/>
        </w:rPr>
        <w:t>г.</w:t>
      </w:r>
    </w:p>
    <w:p w14:paraId="0272BE32" w14:textId="77777777" w:rsidR="00096865" w:rsidRPr="009044F1" w:rsidRDefault="00096865" w:rsidP="00793174">
      <w:pPr>
        <w:pStyle w:val="aa"/>
        <w:widowControl w:val="0"/>
        <w:spacing w:after="160"/>
        <w:ind w:right="-7" w:firstLine="567"/>
        <w:jc w:val="right"/>
        <w:rPr>
          <w:rFonts w:ascii="GHEA Grapalat" w:hAnsi="GHEA Grapalat"/>
        </w:rPr>
      </w:pPr>
    </w:p>
    <w:p w14:paraId="06F72EA7" w14:textId="77777777" w:rsidR="00096865" w:rsidRPr="003A1EBB" w:rsidRDefault="00096865" w:rsidP="00B46D58">
      <w:pPr>
        <w:pStyle w:val="aa"/>
        <w:widowControl w:val="0"/>
        <w:spacing w:after="160"/>
        <w:ind w:right="-7" w:firstLine="567"/>
        <w:jc w:val="center"/>
        <w:rPr>
          <w:rFonts w:ascii="GHEA Grapalat" w:hAnsi="GHEA Grapalat"/>
        </w:rPr>
      </w:pPr>
    </w:p>
    <w:p w14:paraId="53C56FC5" w14:textId="77777777" w:rsidR="00793174" w:rsidRPr="003A1EBB" w:rsidRDefault="00793174" w:rsidP="00793174">
      <w:pPr>
        <w:pStyle w:val="aa"/>
        <w:widowControl w:val="0"/>
        <w:spacing w:after="160"/>
        <w:ind w:right="-7" w:firstLine="567"/>
        <w:jc w:val="center"/>
        <w:rPr>
          <w:rFonts w:ascii="GHEA Grapalat" w:hAnsi="GHEA Grapalat"/>
        </w:rPr>
      </w:pPr>
    </w:p>
    <w:p w14:paraId="585DC4C1" w14:textId="77777777" w:rsidR="00793174" w:rsidRPr="009044F1" w:rsidRDefault="00793174" w:rsidP="00793174">
      <w:pPr>
        <w:pStyle w:val="aa"/>
        <w:widowControl w:val="0"/>
        <w:spacing w:after="160"/>
        <w:ind w:right="-7" w:firstLine="567"/>
        <w:jc w:val="center"/>
        <w:rPr>
          <w:rFonts w:ascii="GHEA Grapalat" w:hAnsi="GHEA Grapalat"/>
        </w:rPr>
      </w:pPr>
      <w:r w:rsidRPr="009044F1">
        <w:rPr>
          <w:rFonts w:ascii="GHEA Grapalat" w:hAnsi="GHEA Grapalat"/>
          <w:i/>
        </w:rPr>
        <w:t>"</w:t>
      </w:r>
      <w:r w:rsidRPr="001B7E98">
        <w:t xml:space="preserve"> </w:t>
      </w:r>
      <w:r w:rsidRPr="001B7E98">
        <w:rPr>
          <w:rFonts w:ascii="GHEA Grapalat" w:hAnsi="GHEA Grapalat"/>
          <w:i/>
        </w:rPr>
        <w:t xml:space="preserve">ГНКО </w:t>
      </w:r>
      <w:proofErr w:type="spellStart"/>
      <w:r w:rsidRPr="001B7E98">
        <w:rPr>
          <w:rFonts w:ascii="GHEA Grapalat" w:hAnsi="GHEA Grapalat"/>
          <w:i/>
        </w:rPr>
        <w:t>Котайкского</w:t>
      </w:r>
      <w:proofErr w:type="spellEnd"/>
      <w:r w:rsidRPr="001B7E98">
        <w:rPr>
          <w:rFonts w:ascii="GHEA Grapalat" w:hAnsi="GHEA Grapalat"/>
          <w:i/>
        </w:rPr>
        <w:t xml:space="preserve"> марза Республики Армения “Абовян Н. Амбарцумян Основная школа N10”</w:t>
      </w:r>
    </w:p>
    <w:p w14:paraId="2051F5C2" w14:textId="77777777" w:rsidR="00096865" w:rsidRPr="003A1EBB" w:rsidRDefault="00096865" w:rsidP="00B46D58">
      <w:pPr>
        <w:pStyle w:val="aa"/>
        <w:widowControl w:val="0"/>
        <w:spacing w:after="160"/>
        <w:ind w:right="-7" w:firstLine="567"/>
        <w:jc w:val="center"/>
        <w:rPr>
          <w:rFonts w:ascii="GHEA Grapalat" w:hAnsi="GHEA Grapalat"/>
        </w:rPr>
      </w:pPr>
    </w:p>
    <w:p w14:paraId="034DDE8F" w14:textId="77777777" w:rsidR="000763E5" w:rsidRPr="003A1EBB" w:rsidRDefault="000763E5" w:rsidP="00B46D58">
      <w:pPr>
        <w:pStyle w:val="aa"/>
        <w:widowControl w:val="0"/>
        <w:spacing w:after="160"/>
        <w:ind w:right="-7" w:firstLine="567"/>
        <w:jc w:val="center"/>
        <w:rPr>
          <w:rFonts w:ascii="GHEA Grapalat" w:hAnsi="GHEA Grapalat"/>
        </w:rPr>
      </w:pPr>
    </w:p>
    <w:p w14:paraId="5D5FC793" w14:textId="77777777" w:rsidR="000763E5" w:rsidRPr="003A1EBB" w:rsidRDefault="000763E5" w:rsidP="00B46D58">
      <w:pPr>
        <w:pStyle w:val="aa"/>
        <w:widowControl w:val="0"/>
        <w:spacing w:after="160"/>
        <w:ind w:right="-7" w:firstLine="567"/>
        <w:jc w:val="center"/>
        <w:rPr>
          <w:rFonts w:ascii="GHEA Grapalat" w:hAnsi="GHEA Grapalat"/>
        </w:rPr>
      </w:pPr>
    </w:p>
    <w:p w14:paraId="3E783203"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423853E" w14:textId="77777777" w:rsidR="00096865" w:rsidRPr="009044F1" w:rsidRDefault="00096865" w:rsidP="00B46D58">
      <w:pPr>
        <w:pStyle w:val="aa"/>
        <w:widowControl w:val="0"/>
        <w:spacing w:after="160"/>
        <w:ind w:right="-7" w:firstLine="567"/>
        <w:jc w:val="center"/>
        <w:rPr>
          <w:rFonts w:ascii="GHEA Grapalat" w:hAnsi="GHEA Grapalat" w:cs="Sylfaen"/>
        </w:rPr>
      </w:pPr>
    </w:p>
    <w:p w14:paraId="01BB6170" w14:textId="77777777" w:rsidR="00096865" w:rsidRPr="00793174" w:rsidRDefault="00096865" w:rsidP="00B46D58">
      <w:pPr>
        <w:pStyle w:val="aa"/>
        <w:widowControl w:val="0"/>
        <w:spacing w:after="160"/>
        <w:ind w:right="-7" w:firstLine="567"/>
        <w:jc w:val="center"/>
        <w:rPr>
          <w:rFonts w:ascii="GHEA Grapalat" w:hAnsi="GHEA Grapalat"/>
        </w:rPr>
      </w:pPr>
    </w:p>
    <w:p w14:paraId="0C95A4DC" w14:textId="77777777" w:rsidR="00793174" w:rsidRPr="009044F1" w:rsidRDefault="002B32D6" w:rsidP="00793174">
      <w:pPr>
        <w:pStyle w:val="aa"/>
        <w:widowControl w:val="0"/>
        <w:spacing w:after="160"/>
        <w:ind w:right="-7" w:firstLine="56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793174" w:rsidRPr="00793174">
        <w:rPr>
          <w:rFonts w:ascii="GHEA Grapalat" w:hAnsi="GHEA Grapalat"/>
        </w:rPr>
        <w:t>ЕДА</w:t>
      </w:r>
      <w:r w:rsidR="00793174" w:rsidRPr="009044F1">
        <w:rPr>
          <w:rFonts w:ascii="GHEA Grapalat" w:hAnsi="GHEA Grapalat"/>
        </w:rPr>
        <w:t xml:space="preserve">" </w:t>
      </w:r>
      <w:r w:rsidRPr="009044F1">
        <w:rPr>
          <w:rFonts w:ascii="GHEA Grapalat" w:hAnsi="GHEA Grapalat"/>
        </w:rPr>
        <w:t xml:space="preserve">ДЛЯ НУЖД </w:t>
      </w:r>
      <w:r w:rsidR="00793174" w:rsidRPr="00793174">
        <w:rPr>
          <w:rFonts w:ascii="GHEA Grapalat" w:hAnsi="GHEA Grapalat"/>
        </w:rPr>
        <w:t xml:space="preserve">" ГНКО </w:t>
      </w:r>
      <w:proofErr w:type="spellStart"/>
      <w:r w:rsidR="00793174" w:rsidRPr="00793174">
        <w:rPr>
          <w:rFonts w:ascii="GHEA Grapalat" w:hAnsi="GHEA Grapalat"/>
        </w:rPr>
        <w:t>Котайкского</w:t>
      </w:r>
      <w:proofErr w:type="spellEnd"/>
      <w:r w:rsidR="00793174" w:rsidRPr="00793174">
        <w:rPr>
          <w:rFonts w:ascii="GHEA Grapalat" w:hAnsi="GHEA Grapalat"/>
        </w:rPr>
        <w:t xml:space="preserve"> марза Республики Армения “Абовян Н. Амбарцумян Основная школа N10”</w:t>
      </w:r>
    </w:p>
    <w:p w14:paraId="63E254FA" w14:textId="77777777" w:rsidR="00096865" w:rsidRPr="00793174" w:rsidRDefault="00096865" w:rsidP="00B46D58">
      <w:pPr>
        <w:pStyle w:val="aa"/>
        <w:widowControl w:val="0"/>
        <w:spacing w:after="160"/>
        <w:ind w:right="-7"/>
        <w:jc w:val="center"/>
        <w:rPr>
          <w:rFonts w:ascii="GHEA Grapalat" w:hAnsi="GHEA Grapalat"/>
        </w:rPr>
      </w:pPr>
    </w:p>
    <w:p w14:paraId="7CE2EF79" w14:textId="77777777" w:rsidR="00CE0D95" w:rsidRPr="009044F1" w:rsidRDefault="00CE0D95" w:rsidP="00B46D58">
      <w:pPr>
        <w:pStyle w:val="aa"/>
        <w:widowControl w:val="0"/>
        <w:spacing w:after="160"/>
        <w:ind w:right="-7" w:firstLine="567"/>
        <w:jc w:val="center"/>
        <w:rPr>
          <w:rFonts w:ascii="GHEA Grapalat" w:hAnsi="GHEA Grapalat"/>
        </w:rPr>
      </w:pPr>
    </w:p>
    <w:p w14:paraId="2909DEC2" w14:textId="77777777" w:rsidR="00CE0D95" w:rsidRPr="009044F1" w:rsidRDefault="00CE0D95" w:rsidP="00B46D58">
      <w:pPr>
        <w:pStyle w:val="aa"/>
        <w:widowControl w:val="0"/>
        <w:spacing w:after="160"/>
        <w:ind w:right="-7" w:firstLine="567"/>
        <w:jc w:val="center"/>
        <w:rPr>
          <w:rFonts w:ascii="GHEA Grapalat" w:hAnsi="GHEA Grapalat"/>
        </w:rPr>
      </w:pPr>
    </w:p>
    <w:p w14:paraId="7AB37E3B" w14:textId="77777777" w:rsidR="000763E5" w:rsidRDefault="000763E5" w:rsidP="00B46D58">
      <w:pPr>
        <w:rPr>
          <w:rFonts w:ascii="GHEA Grapalat" w:hAnsi="GHEA Grapalat"/>
        </w:rPr>
      </w:pPr>
      <w:r>
        <w:rPr>
          <w:rFonts w:ascii="GHEA Grapalat" w:hAnsi="GHEA Grapalat"/>
        </w:rPr>
        <w:br w:type="page"/>
      </w:r>
    </w:p>
    <w:p w14:paraId="52FEA1C2"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D9060ED" w14:textId="77777777" w:rsidR="00984BDB" w:rsidRPr="009044F1" w:rsidRDefault="00984BDB" w:rsidP="00B46D58">
      <w:pPr>
        <w:widowControl w:val="0"/>
        <w:spacing w:after="160"/>
        <w:ind w:firstLine="567"/>
        <w:jc w:val="both"/>
        <w:rPr>
          <w:rFonts w:ascii="GHEA Grapalat" w:hAnsi="GHEA Grapalat"/>
          <w:i/>
        </w:rPr>
      </w:pPr>
    </w:p>
    <w:p w14:paraId="76E32894"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0398B6B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14A67B8D" w14:textId="77777777" w:rsidR="00160AE4" w:rsidRPr="009044F1" w:rsidRDefault="00160AE4" w:rsidP="00B46D58">
      <w:pPr>
        <w:widowControl w:val="0"/>
        <w:spacing w:after="160"/>
        <w:ind w:firstLine="567"/>
        <w:jc w:val="center"/>
        <w:rPr>
          <w:rFonts w:ascii="GHEA Grapalat" w:hAnsi="GHEA Grapalat"/>
          <w:i/>
        </w:rPr>
      </w:pPr>
    </w:p>
    <w:p w14:paraId="51DE875E" w14:textId="77777777" w:rsidR="00793174" w:rsidRPr="009044F1" w:rsidRDefault="00793174" w:rsidP="00793174">
      <w:pPr>
        <w:pStyle w:val="aa"/>
        <w:widowControl w:val="0"/>
        <w:spacing w:after="160"/>
        <w:ind w:right="-7" w:firstLine="567"/>
        <w:jc w:val="center"/>
        <w:rPr>
          <w:rFonts w:ascii="GHEA Grapalat" w:hAnsi="GHEA Grapalat"/>
        </w:rPr>
      </w:pPr>
      <w:proofErr w:type="gramStart"/>
      <w:r w:rsidRPr="00793174">
        <w:rPr>
          <w:rFonts w:ascii="GHEA Grapalat" w:hAnsi="GHEA Grapalat"/>
        </w:rPr>
        <w:t xml:space="preserve">ЕДА </w:t>
      </w:r>
      <w:r w:rsidR="005D7731" w:rsidRPr="009044F1">
        <w:rPr>
          <w:rFonts w:ascii="GHEA Grapalat" w:hAnsi="GHEA Grapalat"/>
        </w:rPr>
        <w:t xml:space="preserve"> </w:t>
      </w:r>
      <w:r w:rsidR="005D7731" w:rsidRPr="00793174">
        <w:rPr>
          <w:rFonts w:ascii="GHEA Grapalat" w:hAnsi="GHEA Grapalat"/>
        </w:rPr>
        <w:t>ДЛЯ</w:t>
      </w:r>
      <w:proofErr w:type="gramEnd"/>
      <w:r w:rsidR="005D7731" w:rsidRPr="00793174">
        <w:rPr>
          <w:rFonts w:ascii="GHEA Grapalat" w:hAnsi="GHEA Grapalat"/>
        </w:rPr>
        <w:t xml:space="preserve"> НУЖД</w:t>
      </w:r>
      <w:r w:rsidR="00EB5576" w:rsidRPr="00EC400D">
        <w:rPr>
          <w:rFonts w:ascii="GHEA Grapalat" w:hAnsi="GHEA Grapalat"/>
        </w:rPr>
        <w:t xml:space="preserve"> </w:t>
      </w:r>
      <w:r w:rsidRPr="00793174">
        <w:rPr>
          <w:rFonts w:ascii="GHEA Grapalat" w:hAnsi="GHEA Grapalat"/>
        </w:rPr>
        <w:t xml:space="preserve">ГНКО </w:t>
      </w:r>
      <w:proofErr w:type="spellStart"/>
      <w:r w:rsidRPr="00793174">
        <w:rPr>
          <w:rFonts w:ascii="GHEA Grapalat" w:hAnsi="GHEA Grapalat"/>
        </w:rPr>
        <w:t>Котайкского</w:t>
      </w:r>
      <w:proofErr w:type="spellEnd"/>
      <w:r w:rsidRPr="00793174">
        <w:rPr>
          <w:rFonts w:ascii="GHEA Grapalat" w:hAnsi="GHEA Grapalat"/>
        </w:rPr>
        <w:t xml:space="preserve"> марза Республики Армения “Абовян Н. Амбарцумян Основная школа N10”</w:t>
      </w:r>
    </w:p>
    <w:p w14:paraId="60FC155C"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1CC600F" w14:textId="77777777" w:rsidR="00C67E80" w:rsidRPr="009044F1" w:rsidRDefault="00C67E80" w:rsidP="00B46D58">
      <w:pPr>
        <w:widowControl w:val="0"/>
        <w:spacing w:after="160"/>
        <w:jc w:val="center"/>
        <w:rPr>
          <w:rFonts w:ascii="GHEA Grapalat" w:hAnsi="GHEA Grapalat" w:cs="Sylfaen"/>
          <w:b/>
        </w:rPr>
      </w:pPr>
    </w:p>
    <w:p w14:paraId="588E0008"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AA411EA" w14:textId="77777777" w:rsidR="002E069D" w:rsidRPr="008842CE" w:rsidRDefault="002E069D" w:rsidP="00B46D58">
      <w:pPr>
        <w:widowControl w:val="0"/>
        <w:spacing w:after="160"/>
        <w:jc w:val="center"/>
        <w:rPr>
          <w:rFonts w:ascii="GHEA Grapalat" w:hAnsi="GHEA Grapalat"/>
        </w:rPr>
      </w:pPr>
    </w:p>
    <w:p w14:paraId="63502422"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4871C4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E55515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A1D9C18"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CFA0E5F"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5006418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B0DC5EC"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14:paraId="7A6EA05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109E687"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3DD701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1121A17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23BE3F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EA63C9F" w14:textId="77777777" w:rsidR="00520F57" w:rsidRDefault="00520F57" w:rsidP="00B46D58">
      <w:pPr>
        <w:widowControl w:val="0"/>
        <w:spacing w:after="160"/>
        <w:jc w:val="center"/>
        <w:rPr>
          <w:rFonts w:ascii="GHEA Grapalat" w:hAnsi="GHEA Grapalat"/>
          <w:b/>
        </w:rPr>
      </w:pPr>
    </w:p>
    <w:p w14:paraId="2A708631" w14:textId="77777777" w:rsidR="00520F57" w:rsidRDefault="00520F57" w:rsidP="00B46D58">
      <w:pPr>
        <w:widowControl w:val="0"/>
        <w:spacing w:after="160"/>
        <w:jc w:val="center"/>
        <w:rPr>
          <w:rFonts w:ascii="GHEA Grapalat" w:hAnsi="GHEA Grapalat"/>
          <w:b/>
        </w:rPr>
      </w:pPr>
    </w:p>
    <w:p w14:paraId="39D8C4E4"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C06366B" w14:textId="77777777" w:rsidR="008842CE" w:rsidRPr="00374F4A" w:rsidRDefault="008842CE" w:rsidP="00B46D58">
      <w:pPr>
        <w:widowControl w:val="0"/>
        <w:spacing w:after="160"/>
        <w:jc w:val="center"/>
        <w:rPr>
          <w:rFonts w:ascii="GHEA Grapalat" w:hAnsi="GHEA Grapalat"/>
          <w:b/>
        </w:rPr>
      </w:pPr>
    </w:p>
    <w:p w14:paraId="25628DAD"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50E1E16A" w14:textId="77777777" w:rsidR="00520F57" w:rsidRPr="008842CE" w:rsidRDefault="00520F57" w:rsidP="00B46D58">
      <w:pPr>
        <w:widowControl w:val="0"/>
        <w:spacing w:after="160"/>
        <w:jc w:val="center"/>
        <w:rPr>
          <w:rFonts w:ascii="GHEA Grapalat" w:hAnsi="GHEA Grapalat"/>
          <w:b/>
        </w:rPr>
      </w:pPr>
    </w:p>
    <w:p w14:paraId="049188DC"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5E3C223B"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3FA281F"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6EE1FC4F" w14:textId="77777777" w:rsidR="00E17B7F" w:rsidRDefault="00E17B7F">
      <w:pPr>
        <w:rPr>
          <w:rFonts w:ascii="GHEA Grapalat" w:hAnsi="GHEA Grapalat"/>
          <w:spacing w:val="-6"/>
        </w:rPr>
      </w:pPr>
      <w:r>
        <w:rPr>
          <w:rFonts w:ascii="GHEA Grapalat" w:hAnsi="GHEA Grapalat"/>
          <w:spacing w:val="-6"/>
        </w:rPr>
        <w:br w:type="page"/>
      </w:r>
    </w:p>
    <w:p w14:paraId="6E9954BD" w14:textId="1F817A46"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65F52">
        <w:rPr>
          <w:rFonts w:ascii="GHEA Grapalat" w:hAnsi="GHEA Grapalat"/>
        </w:rPr>
        <w:t>AB10-GHAPDzB-26/1</w:t>
      </w:r>
      <w:r w:rsidR="00793174" w:rsidRPr="006D2DF7">
        <w:rPr>
          <w:rFonts w:ascii="GHEA Grapalat" w:hAnsi="GHEA Grapalat"/>
          <w:spacing w:val="-6"/>
        </w:rPr>
        <w:t xml:space="preserve"> </w:t>
      </w:r>
      <w:r w:rsidR="00096865" w:rsidRPr="006D2DF7">
        <w:rPr>
          <w:rFonts w:ascii="GHEA Grapalat" w:hAnsi="GHEA Grapalat"/>
          <w:spacing w:val="-6"/>
        </w:rPr>
        <w:t>(далее — процедура).</w:t>
      </w:r>
    </w:p>
    <w:p w14:paraId="0B54C230"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93174">
        <w:rPr>
          <w:rFonts w:ascii="GHEA Grapalat" w:hAnsi="GHEA Grapalat"/>
        </w:rPr>
        <w:t xml:space="preserve">ГНКО </w:t>
      </w:r>
      <w:proofErr w:type="spellStart"/>
      <w:r w:rsidR="00793174">
        <w:rPr>
          <w:rFonts w:ascii="GHEA Grapalat" w:hAnsi="GHEA Grapalat"/>
        </w:rPr>
        <w:t>Котайкского</w:t>
      </w:r>
      <w:proofErr w:type="spellEnd"/>
      <w:r w:rsidR="00793174">
        <w:rPr>
          <w:rFonts w:ascii="GHEA Grapalat" w:hAnsi="GHEA Grapalat"/>
        </w:rPr>
        <w:t xml:space="preserve"> марза Республики Армения “Абовян Н. Амбарцумян Основная школа N10”</w:t>
      </w:r>
      <w:r w:rsidR="00793174" w:rsidRPr="00787A73">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DAA51BA"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A0E1F7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AD907D8" w14:textId="77777777" w:rsidR="00793174" w:rsidRPr="009044F1" w:rsidRDefault="00793174" w:rsidP="00793174">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Pr="00EE7968">
        <w:rPr>
          <w:rFonts w:ascii="GHEA Grapalat" w:hAnsi="GHEA Grapalat"/>
          <w:szCs w:val="24"/>
        </w:rPr>
        <w:t>"protender.itender@gmail.com</w:t>
      </w:r>
      <w:r w:rsidRPr="009044F1">
        <w:rPr>
          <w:rFonts w:ascii="GHEA Grapalat" w:hAnsi="GHEA Grapalat"/>
          <w:sz w:val="24"/>
          <w:szCs w:val="24"/>
        </w:rPr>
        <w:t>".</w:t>
      </w:r>
    </w:p>
    <w:p w14:paraId="630EC27B" w14:textId="77777777" w:rsidR="00096865" w:rsidRPr="009044F1" w:rsidRDefault="00793174" w:rsidP="00793174">
      <w:pPr>
        <w:widowControl w:val="0"/>
        <w:spacing w:after="160"/>
        <w:jc w:val="center"/>
        <w:rPr>
          <w:rFonts w:ascii="GHEA Grapalat" w:hAnsi="GHEA Grapalat"/>
        </w:rPr>
      </w:pPr>
      <w:r w:rsidRPr="009044F1">
        <w:rPr>
          <w:rFonts w:ascii="GHEA Grapalat" w:hAnsi="GHEA Grapalat"/>
        </w:rPr>
        <w:br w:type="page"/>
      </w:r>
      <w:r w:rsidR="00F5653D" w:rsidRPr="009044F1">
        <w:rPr>
          <w:rFonts w:ascii="GHEA Grapalat" w:hAnsi="GHEA Grapalat"/>
        </w:rPr>
        <w:lastRenderedPageBreak/>
        <w:t>ЧАСТЬ I</w:t>
      </w:r>
    </w:p>
    <w:p w14:paraId="4847E0CB"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0887AC1C"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7E251E9" w14:textId="77777777"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793174" w:rsidRPr="00793174">
        <w:rPr>
          <w:rFonts w:ascii="GHEA Grapalat" w:hAnsi="GHEA Grapalat"/>
          <w:i w:val="0"/>
          <w:spacing w:val="6"/>
          <w:sz w:val="24"/>
          <w:szCs w:val="24"/>
        </w:rPr>
        <w:t xml:space="preserve"> Еда</w:t>
      </w:r>
      <w:r w:rsidR="00793174"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нужд </w:t>
      </w:r>
      <w:r w:rsidR="00793174">
        <w:rPr>
          <w:rFonts w:ascii="GHEA Grapalat" w:hAnsi="GHEA Grapalat"/>
          <w:i w:val="0"/>
          <w:sz w:val="24"/>
          <w:szCs w:val="24"/>
        </w:rPr>
        <w:t xml:space="preserve">ГНКО </w:t>
      </w:r>
      <w:proofErr w:type="spellStart"/>
      <w:r w:rsidR="00793174">
        <w:rPr>
          <w:rFonts w:ascii="GHEA Grapalat" w:hAnsi="GHEA Grapalat"/>
          <w:i w:val="0"/>
          <w:sz w:val="24"/>
          <w:szCs w:val="24"/>
        </w:rPr>
        <w:t>Котайкского</w:t>
      </w:r>
      <w:proofErr w:type="spellEnd"/>
      <w:r w:rsidR="00793174">
        <w:rPr>
          <w:rFonts w:ascii="GHEA Grapalat" w:hAnsi="GHEA Grapalat"/>
          <w:i w:val="0"/>
          <w:sz w:val="24"/>
          <w:szCs w:val="24"/>
        </w:rPr>
        <w:t xml:space="preserve"> марза Республики Армения “Абовян Н. Амбарцумян Основная школа N</w:t>
      </w:r>
      <w:proofErr w:type="gramStart"/>
      <w:r w:rsidR="00793174">
        <w:rPr>
          <w:rFonts w:ascii="GHEA Grapalat" w:hAnsi="GHEA Grapalat"/>
          <w:i w:val="0"/>
          <w:sz w:val="24"/>
          <w:szCs w:val="24"/>
        </w:rPr>
        <w:t>10”</w:t>
      </w:r>
      <w:r w:rsidR="00793174" w:rsidRPr="00787A73">
        <w:rPr>
          <w:rFonts w:ascii="GHEA Grapalat" w:hAnsi="GHEA Grapalat"/>
          <w:i w:val="0"/>
          <w:sz w:val="24"/>
          <w:szCs w:val="24"/>
        </w:rPr>
        <w:t xml:space="preserve"> </w:t>
      </w:r>
      <w:r w:rsidR="00793174" w:rsidRPr="00793174">
        <w:rPr>
          <w:rFonts w:ascii="GHEA Grapalat" w:hAnsi="GHEA Grapalat"/>
          <w:i w:val="0"/>
          <w:sz w:val="24"/>
          <w:szCs w:val="24"/>
        </w:rPr>
        <w:t xml:space="preserve"> </w:t>
      </w:r>
      <w:r w:rsidRPr="009044F1">
        <w:rPr>
          <w:rFonts w:ascii="GHEA Grapalat" w:hAnsi="GHEA Grapalat"/>
          <w:i w:val="0"/>
          <w:sz w:val="24"/>
          <w:szCs w:val="24"/>
        </w:rPr>
        <w:t>которые</w:t>
      </w:r>
      <w:proofErr w:type="gramEnd"/>
      <w:r w:rsidRPr="009044F1">
        <w:rPr>
          <w:rFonts w:ascii="GHEA Grapalat" w:hAnsi="GHEA Grapalat"/>
          <w:i w:val="0"/>
          <w:sz w:val="24"/>
          <w:szCs w:val="24"/>
        </w:rPr>
        <w:t xml:space="preserve"> сгруппированы в лоты "</w:t>
      </w:r>
      <w:r w:rsidR="00D568D4">
        <w:rPr>
          <w:rFonts w:ascii="GHEA Grapalat" w:hAnsi="GHEA Grapalat"/>
          <w:i w:val="0"/>
          <w:sz w:val="24"/>
          <w:szCs w:val="24"/>
          <w:lang w:val="hy-AM"/>
        </w:rPr>
        <w:t>18</w:t>
      </w:r>
      <w:r w:rsidRPr="009044F1">
        <w:rPr>
          <w:rFonts w:ascii="GHEA Grapalat" w:hAnsi="GHEA Grapalat"/>
          <w:i w:val="0"/>
          <w:sz w:val="24"/>
          <w:szCs w:val="24"/>
        </w:rPr>
        <w:t>":</w:t>
      </w:r>
    </w:p>
    <w:tbl>
      <w:tblPr>
        <w:tblW w:w="8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529"/>
        <w:gridCol w:w="5245"/>
      </w:tblGrid>
      <w:tr w:rsidR="00AD432A" w:rsidRPr="009044F1" w14:paraId="791B0942" w14:textId="77777777" w:rsidTr="00587717">
        <w:trPr>
          <w:jc w:val="center"/>
        </w:trPr>
        <w:tc>
          <w:tcPr>
            <w:tcW w:w="3059" w:type="dxa"/>
            <w:gridSpan w:val="2"/>
            <w:vAlign w:val="center"/>
          </w:tcPr>
          <w:p w14:paraId="206D4A23"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245" w:type="dxa"/>
            <w:vMerge w:val="restart"/>
            <w:vAlign w:val="center"/>
          </w:tcPr>
          <w:p w14:paraId="1BC1E92C"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300EFA10" w14:textId="77777777" w:rsidTr="00587717">
        <w:trPr>
          <w:jc w:val="center"/>
        </w:trPr>
        <w:tc>
          <w:tcPr>
            <w:tcW w:w="1530" w:type="dxa"/>
            <w:vAlign w:val="center"/>
          </w:tcPr>
          <w:p w14:paraId="1D3F25BC"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529" w:type="dxa"/>
            <w:vAlign w:val="center"/>
          </w:tcPr>
          <w:p w14:paraId="1A976169"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5245" w:type="dxa"/>
            <w:vMerge/>
            <w:vAlign w:val="center"/>
          </w:tcPr>
          <w:p w14:paraId="3C80B0E4"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565F52" w:rsidRPr="009044F1" w14:paraId="31176DE0" w14:textId="77777777" w:rsidTr="007F2040">
        <w:trPr>
          <w:jc w:val="center"/>
        </w:trPr>
        <w:tc>
          <w:tcPr>
            <w:tcW w:w="1530" w:type="dxa"/>
            <w:vAlign w:val="center"/>
          </w:tcPr>
          <w:p w14:paraId="499C0C7B" w14:textId="77777777" w:rsidR="00565F52" w:rsidRPr="00A71D81" w:rsidRDefault="00565F52" w:rsidP="00565F52">
            <w:pPr>
              <w:pStyle w:val="23"/>
              <w:spacing w:line="240" w:lineRule="auto"/>
              <w:ind w:firstLine="0"/>
              <w:jc w:val="center"/>
              <w:rPr>
                <w:rFonts w:ascii="GHEA Grapalat" w:hAnsi="GHEA Grapalat"/>
                <w:sz w:val="16"/>
              </w:rPr>
            </w:pPr>
            <w:r>
              <w:rPr>
                <w:rFonts w:ascii="Sylfaen" w:hAnsi="Sylfaen" w:cs="Calibri"/>
                <w:color w:val="000000"/>
              </w:rPr>
              <w:t>1</w:t>
            </w:r>
          </w:p>
        </w:tc>
        <w:tc>
          <w:tcPr>
            <w:tcW w:w="1529" w:type="dxa"/>
            <w:vAlign w:val="center"/>
          </w:tcPr>
          <w:p w14:paraId="0297AE44" w14:textId="671DB10F"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23580</w:t>
            </w:r>
          </w:p>
        </w:tc>
        <w:tc>
          <w:tcPr>
            <w:tcW w:w="5245" w:type="dxa"/>
          </w:tcPr>
          <w:p w14:paraId="1005298B" w14:textId="77777777" w:rsidR="00565F52" w:rsidRPr="00EA3B97" w:rsidRDefault="00565F52" w:rsidP="00565F52">
            <w:r w:rsidRPr="00EA3B97">
              <w:t>Соль кормовая</w:t>
            </w:r>
          </w:p>
        </w:tc>
      </w:tr>
      <w:tr w:rsidR="00565F52" w:rsidRPr="009044F1" w14:paraId="58FABBA9" w14:textId="77777777" w:rsidTr="007F2040">
        <w:trPr>
          <w:jc w:val="center"/>
        </w:trPr>
        <w:tc>
          <w:tcPr>
            <w:tcW w:w="1530" w:type="dxa"/>
            <w:vAlign w:val="center"/>
          </w:tcPr>
          <w:p w14:paraId="6ADEF394" w14:textId="77777777" w:rsidR="00565F52" w:rsidRPr="00A71D81" w:rsidRDefault="00565F52" w:rsidP="00565F52">
            <w:pPr>
              <w:pStyle w:val="23"/>
              <w:spacing w:line="240" w:lineRule="auto"/>
              <w:ind w:firstLine="0"/>
              <w:jc w:val="center"/>
              <w:rPr>
                <w:rFonts w:ascii="GHEA Grapalat" w:hAnsi="GHEA Grapalat"/>
                <w:sz w:val="16"/>
              </w:rPr>
            </w:pPr>
            <w:r>
              <w:rPr>
                <w:rFonts w:ascii="Sylfaen" w:hAnsi="Sylfaen" w:cs="Calibri"/>
                <w:b/>
                <w:bCs/>
                <w:color w:val="000000"/>
              </w:rPr>
              <w:t>2</w:t>
            </w:r>
          </w:p>
        </w:tc>
        <w:tc>
          <w:tcPr>
            <w:tcW w:w="1529" w:type="dxa"/>
            <w:vAlign w:val="center"/>
          </w:tcPr>
          <w:p w14:paraId="0633605E" w14:textId="1FD3A4B6"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543000</w:t>
            </w:r>
          </w:p>
        </w:tc>
        <w:tc>
          <w:tcPr>
            <w:tcW w:w="5245" w:type="dxa"/>
          </w:tcPr>
          <w:p w14:paraId="7C04A354" w14:textId="77777777" w:rsidR="00565F52" w:rsidRPr="00EA3B97" w:rsidRDefault="00565F52" w:rsidP="00565F52">
            <w:r w:rsidRPr="00EA3B97">
              <w:t>масло подсолнечное, рафинированное, (рафинированное)</w:t>
            </w:r>
          </w:p>
        </w:tc>
      </w:tr>
      <w:tr w:rsidR="00565F52" w:rsidRPr="009044F1" w14:paraId="4A092A65" w14:textId="77777777" w:rsidTr="007F2040">
        <w:trPr>
          <w:jc w:val="center"/>
        </w:trPr>
        <w:tc>
          <w:tcPr>
            <w:tcW w:w="1530" w:type="dxa"/>
            <w:vAlign w:val="center"/>
          </w:tcPr>
          <w:p w14:paraId="25FE1CD6"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3</w:t>
            </w:r>
          </w:p>
        </w:tc>
        <w:tc>
          <w:tcPr>
            <w:tcW w:w="1529" w:type="dxa"/>
            <w:vAlign w:val="center"/>
          </w:tcPr>
          <w:p w14:paraId="20A4FA70" w14:textId="01D04708"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606000</w:t>
            </w:r>
          </w:p>
        </w:tc>
        <w:tc>
          <w:tcPr>
            <w:tcW w:w="5245" w:type="dxa"/>
          </w:tcPr>
          <w:p w14:paraId="7428531B" w14:textId="77777777" w:rsidR="00565F52" w:rsidRPr="00EA3B97" w:rsidRDefault="00565F52" w:rsidP="00565F52">
            <w:r w:rsidRPr="00EA3B97">
              <w:t>Рис</w:t>
            </w:r>
          </w:p>
        </w:tc>
      </w:tr>
      <w:tr w:rsidR="00565F52" w:rsidRPr="009044F1" w14:paraId="74FC69B6" w14:textId="77777777" w:rsidTr="007F2040">
        <w:trPr>
          <w:jc w:val="center"/>
        </w:trPr>
        <w:tc>
          <w:tcPr>
            <w:tcW w:w="1530" w:type="dxa"/>
            <w:vAlign w:val="center"/>
          </w:tcPr>
          <w:p w14:paraId="5CAC3AA2"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4</w:t>
            </w:r>
          </w:p>
        </w:tc>
        <w:tc>
          <w:tcPr>
            <w:tcW w:w="1529" w:type="dxa"/>
            <w:vAlign w:val="center"/>
          </w:tcPr>
          <w:p w14:paraId="56523FCD" w14:textId="290B109B"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159250</w:t>
            </w:r>
          </w:p>
        </w:tc>
        <w:tc>
          <w:tcPr>
            <w:tcW w:w="5245" w:type="dxa"/>
          </w:tcPr>
          <w:p w14:paraId="2C668B58" w14:textId="77777777" w:rsidR="00565F52" w:rsidRPr="00EA3B97" w:rsidRDefault="00565F52" w:rsidP="00565F52">
            <w:r w:rsidRPr="00EA3B97">
              <w:t>Морковь</w:t>
            </w:r>
          </w:p>
        </w:tc>
      </w:tr>
      <w:tr w:rsidR="00565F52" w:rsidRPr="009044F1" w14:paraId="5674909A" w14:textId="77777777" w:rsidTr="007F2040">
        <w:trPr>
          <w:jc w:val="center"/>
        </w:trPr>
        <w:tc>
          <w:tcPr>
            <w:tcW w:w="1530" w:type="dxa"/>
            <w:vAlign w:val="center"/>
          </w:tcPr>
          <w:p w14:paraId="1270548B" w14:textId="77777777" w:rsidR="00565F52" w:rsidRPr="009570CB" w:rsidRDefault="00565F52" w:rsidP="00565F52">
            <w:pPr>
              <w:pStyle w:val="23"/>
              <w:spacing w:line="240" w:lineRule="auto"/>
              <w:ind w:firstLine="0"/>
              <w:jc w:val="center"/>
              <w:rPr>
                <w:rFonts w:ascii="GHEA Grapalat" w:hAnsi="GHEA Grapalat"/>
                <w:lang w:val="hy-AM"/>
              </w:rPr>
            </w:pPr>
            <w:r>
              <w:rPr>
                <w:rFonts w:ascii="GHEA Grapalat" w:hAnsi="GHEA Grapalat"/>
                <w:lang w:val="hy-AM"/>
              </w:rPr>
              <w:t>5</w:t>
            </w:r>
          </w:p>
        </w:tc>
        <w:tc>
          <w:tcPr>
            <w:tcW w:w="1529" w:type="dxa"/>
            <w:vAlign w:val="center"/>
          </w:tcPr>
          <w:p w14:paraId="7A6821D9" w14:textId="23E5172A"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1263000</w:t>
            </w:r>
          </w:p>
        </w:tc>
        <w:tc>
          <w:tcPr>
            <w:tcW w:w="5245" w:type="dxa"/>
          </w:tcPr>
          <w:p w14:paraId="07E77B5F" w14:textId="77777777" w:rsidR="00565F52" w:rsidRPr="00EA3B97" w:rsidRDefault="00565F52" w:rsidP="00565F52">
            <w:r w:rsidRPr="00EA3B97">
              <w:t>Яблоко</w:t>
            </w:r>
          </w:p>
        </w:tc>
      </w:tr>
      <w:tr w:rsidR="00565F52" w:rsidRPr="009044F1" w14:paraId="3F005F67" w14:textId="77777777" w:rsidTr="007F2040">
        <w:trPr>
          <w:jc w:val="center"/>
        </w:trPr>
        <w:tc>
          <w:tcPr>
            <w:tcW w:w="1530" w:type="dxa"/>
            <w:vAlign w:val="center"/>
          </w:tcPr>
          <w:p w14:paraId="50DC3A69"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6</w:t>
            </w:r>
          </w:p>
        </w:tc>
        <w:tc>
          <w:tcPr>
            <w:tcW w:w="1529" w:type="dxa"/>
            <w:vAlign w:val="center"/>
          </w:tcPr>
          <w:p w14:paraId="2BB9BF83" w14:textId="3E609EAA"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631250</w:t>
            </w:r>
          </w:p>
        </w:tc>
        <w:tc>
          <w:tcPr>
            <w:tcW w:w="5245" w:type="dxa"/>
          </w:tcPr>
          <w:p w14:paraId="0FF4D79D" w14:textId="77777777" w:rsidR="00565F52" w:rsidRPr="00EA3B97" w:rsidRDefault="00565F52" w:rsidP="00565F52">
            <w:r w:rsidRPr="00EA3B97">
              <w:t>Капуста</w:t>
            </w:r>
          </w:p>
        </w:tc>
      </w:tr>
      <w:tr w:rsidR="00565F52" w:rsidRPr="009044F1" w14:paraId="56D0E05A" w14:textId="77777777" w:rsidTr="007F2040">
        <w:trPr>
          <w:jc w:val="center"/>
        </w:trPr>
        <w:tc>
          <w:tcPr>
            <w:tcW w:w="1530" w:type="dxa"/>
            <w:vAlign w:val="center"/>
          </w:tcPr>
          <w:p w14:paraId="0C58C332"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7</w:t>
            </w:r>
          </w:p>
        </w:tc>
        <w:tc>
          <w:tcPr>
            <w:tcW w:w="1529" w:type="dxa"/>
            <w:vAlign w:val="center"/>
          </w:tcPr>
          <w:p w14:paraId="4445014C" w14:textId="59990C1B"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147350</w:t>
            </w:r>
          </w:p>
        </w:tc>
        <w:tc>
          <w:tcPr>
            <w:tcW w:w="5245" w:type="dxa"/>
          </w:tcPr>
          <w:p w14:paraId="264F99ED" w14:textId="77777777" w:rsidR="00565F52" w:rsidRPr="00EA3B97" w:rsidRDefault="00565F52" w:rsidP="00565F52">
            <w:r w:rsidRPr="00EA3B97">
              <w:t>Рука</w:t>
            </w:r>
          </w:p>
        </w:tc>
      </w:tr>
      <w:tr w:rsidR="00565F52" w:rsidRPr="009044F1" w14:paraId="7CD8911F" w14:textId="77777777" w:rsidTr="007F2040">
        <w:trPr>
          <w:jc w:val="center"/>
        </w:trPr>
        <w:tc>
          <w:tcPr>
            <w:tcW w:w="1530" w:type="dxa"/>
            <w:vAlign w:val="center"/>
          </w:tcPr>
          <w:p w14:paraId="263BD2EF"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8</w:t>
            </w:r>
          </w:p>
        </w:tc>
        <w:tc>
          <w:tcPr>
            <w:tcW w:w="1529" w:type="dxa"/>
            <w:vAlign w:val="center"/>
          </w:tcPr>
          <w:p w14:paraId="6017E66D" w14:textId="3E92205D"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454500</w:t>
            </w:r>
          </w:p>
        </w:tc>
        <w:tc>
          <w:tcPr>
            <w:tcW w:w="5245" w:type="dxa"/>
          </w:tcPr>
          <w:p w14:paraId="0FEFC801" w14:textId="77777777" w:rsidR="00565F52" w:rsidRPr="00EA3B97" w:rsidRDefault="00565F52" w:rsidP="00565F52">
            <w:r w:rsidRPr="00EA3B97">
              <w:t>Картофель</w:t>
            </w:r>
          </w:p>
        </w:tc>
      </w:tr>
      <w:tr w:rsidR="00565F52" w:rsidRPr="009044F1" w14:paraId="1C6C4349" w14:textId="77777777" w:rsidTr="007F2040">
        <w:trPr>
          <w:jc w:val="center"/>
        </w:trPr>
        <w:tc>
          <w:tcPr>
            <w:tcW w:w="1530" w:type="dxa"/>
            <w:vAlign w:val="center"/>
          </w:tcPr>
          <w:p w14:paraId="1B444C66"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9</w:t>
            </w:r>
          </w:p>
        </w:tc>
        <w:tc>
          <w:tcPr>
            <w:tcW w:w="1529" w:type="dxa"/>
            <w:vAlign w:val="center"/>
          </w:tcPr>
          <w:p w14:paraId="26339B88" w14:textId="4F339AC1"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2189200</w:t>
            </w:r>
          </w:p>
        </w:tc>
        <w:tc>
          <w:tcPr>
            <w:tcW w:w="5245" w:type="dxa"/>
          </w:tcPr>
          <w:p w14:paraId="24E265E8" w14:textId="77777777" w:rsidR="00565F52" w:rsidRPr="00EA3B97" w:rsidRDefault="00565F52" w:rsidP="00565F52">
            <w:r w:rsidRPr="00EA3B97">
              <w:t>Куриное мясо, замороженное</w:t>
            </w:r>
          </w:p>
        </w:tc>
      </w:tr>
      <w:tr w:rsidR="00565F52" w:rsidRPr="009044F1" w14:paraId="2CB18218" w14:textId="77777777" w:rsidTr="007F2040">
        <w:trPr>
          <w:jc w:val="center"/>
        </w:trPr>
        <w:tc>
          <w:tcPr>
            <w:tcW w:w="1530" w:type="dxa"/>
            <w:vAlign w:val="center"/>
          </w:tcPr>
          <w:p w14:paraId="005DFE5F"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10</w:t>
            </w:r>
          </w:p>
        </w:tc>
        <w:tc>
          <w:tcPr>
            <w:tcW w:w="1529" w:type="dxa"/>
            <w:vAlign w:val="center"/>
          </w:tcPr>
          <w:p w14:paraId="30F4347D" w14:textId="5C502C1C"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2524800</w:t>
            </w:r>
          </w:p>
        </w:tc>
        <w:tc>
          <w:tcPr>
            <w:tcW w:w="5245" w:type="dxa"/>
          </w:tcPr>
          <w:p w14:paraId="238E7F2C" w14:textId="77777777" w:rsidR="00565F52" w:rsidRPr="00EA3B97" w:rsidRDefault="00565F52" w:rsidP="00565F52">
            <w:r w:rsidRPr="00EA3B97">
              <w:t>Хлеб</w:t>
            </w:r>
          </w:p>
        </w:tc>
      </w:tr>
      <w:tr w:rsidR="00565F52" w:rsidRPr="009044F1" w14:paraId="62FD61DC" w14:textId="77777777" w:rsidTr="007F2040">
        <w:trPr>
          <w:jc w:val="center"/>
        </w:trPr>
        <w:tc>
          <w:tcPr>
            <w:tcW w:w="1530" w:type="dxa"/>
            <w:vAlign w:val="center"/>
          </w:tcPr>
          <w:p w14:paraId="30D894A8"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11</w:t>
            </w:r>
          </w:p>
        </w:tc>
        <w:tc>
          <w:tcPr>
            <w:tcW w:w="1529" w:type="dxa"/>
            <w:vAlign w:val="center"/>
          </w:tcPr>
          <w:p w14:paraId="7FCBC4DF" w14:textId="7B7D1E55"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336800</w:t>
            </w:r>
          </w:p>
        </w:tc>
        <w:tc>
          <w:tcPr>
            <w:tcW w:w="5245" w:type="dxa"/>
          </w:tcPr>
          <w:p w14:paraId="474CA908" w14:textId="77777777" w:rsidR="00565F52" w:rsidRPr="00EA3B97" w:rsidRDefault="00565F52" w:rsidP="00565F52">
            <w:r w:rsidRPr="00EA3B97">
              <w:t>Гречиха</w:t>
            </w:r>
          </w:p>
        </w:tc>
      </w:tr>
      <w:tr w:rsidR="00565F52" w:rsidRPr="009044F1" w14:paraId="6C2FAA67" w14:textId="77777777" w:rsidTr="007F2040">
        <w:trPr>
          <w:jc w:val="center"/>
        </w:trPr>
        <w:tc>
          <w:tcPr>
            <w:tcW w:w="1530" w:type="dxa"/>
            <w:vAlign w:val="center"/>
          </w:tcPr>
          <w:p w14:paraId="2DA0197A"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12</w:t>
            </w:r>
          </w:p>
        </w:tc>
        <w:tc>
          <w:tcPr>
            <w:tcW w:w="1529" w:type="dxa"/>
            <w:vAlign w:val="center"/>
          </w:tcPr>
          <w:p w14:paraId="71FE2E04" w14:textId="788A3473"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1178100</w:t>
            </w:r>
          </w:p>
        </w:tc>
        <w:tc>
          <w:tcPr>
            <w:tcW w:w="5245" w:type="dxa"/>
          </w:tcPr>
          <w:p w14:paraId="3F384158" w14:textId="77777777" w:rsidR="00565F52" w:rsidRPr="00EA3B97" w:rsidRDefault="00565F52" w:rsidP="00565F52">
            <w:r w:rsidRPr="00EA3B97">
              <w:t>Яйцо</w:t>
            </w:r>
          </w:p>
        </w:tc>
      </w:tr>
      <w:tr w:rsidR="00565F52" w:rsidRPr="009044F1" w14:paraId="6370DC0E" w14:textId="77777777" w:rsidTr="007F2040">
        <w:trPr>
          <w:jc w:val="center"/>
        </w:trPr>
        <w:tc>
          <w:tcPr>
            <w:tcW w:w="1530" w:type="dxa"/>
            <w:vAlign w:val="center"/>
          </w:tcPr>
          <w:p w14:paraId="7BA91EA9"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13</w:t>
            </w:r>
          </w:p>
        </w:tc>
        <w:tc>
          <w:tcPr>
            <w:tcW w:w="1529" w:type="dxa"/>
            <w:vAlign w:val="center"/>
          </w:tcPr>
          <w:p w14:paraId="220A334E" w14:textId="68FC6758"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294700</w:t>
            </w:r>
          </w:p>
        </w:tc>
        <w:tc>
          <w:tcPr>
            <w:tcW w:w="5245" w:type="dxa"/>
          </w:tcPr>
          <w:p w14:paraId="7C5EFF30" w14:textId="77777777" w:rsidR="00565F52" w:rsidRPr="00EA3B97" w:rsidRDefault="00565F52" w:rsidP="00565F52">
            <w:r w:rsidRPr="00EA3B97">
              <w:t>Макаронные изделия</w:t>
            </w:r>
          </w:p>
        </w:tc>
      </w:tr>
      <w:tr w:rsidR="00565F52" w:rsidRPr="009044F1" w14:paraId="12518E45" w14:textId="77777777" w:rsidTr="007F2040">
        <w:trPr>
          <w:jc w:val="center"/>
        </w:trPr>
        <w:tc>
          <w:tcPr>
            <w:tcW w:w="1530" w:type="dxa"/>
            <w:vAlign w:val="center"/>
          </w:tcPr>
          <w:p w14:paraId="7BB6FC98"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14</w:t>
            </w:r>
          </w:p>
        </w:tc>
        <w:tc>
          <w:tcPr>
            <w:tcW w:w="1529" w:type="dxa"/>
            <w:vAlign w:val="center"/>
          </w:tcPr>
          <w:p w14:paraId="3605488F" w14:textId="709F15D3"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147350</w:t>
            </w:r>
          </w:p>
        </w:tc>
        <w:tc>
          <w:tcPr>
            <w:tcW w:w="5245" w:type="dxa"/>
          </w:tcPr>
          <w:p w14:paraId="03BD5AD0" w14:textId="77777777" w:rsidR="00565F52" w:rsidRPr="00EA3B97" w:rsidRDefault="00565F52" w:rsidP="00565F52">
            <w:r w:rsidRPr="00EA3B97">
              <w:t>Горох</w:t>
            </w:r>
          </w:p>
        </w:tc>
      </w:tr>
      <w:tr w:rsidR="00565F52" w:rsidRPr="009044F1" w14:paraId="07479D36" w14:textId="77777777" w:rsidTr="007F2040">
        <w:trPr>
          <w:jc w:val="center"/>
        </w:trPr>
        <w:tc>
          <w:tcPr>
            <w:tcW w:w="1530" w:type="dxa"/>
            <w:vAlign w:val="center"/>
          </w:tcPr>
          <w:p w14:paraId="5DCBA317"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15</w:t>
            </w:r>
          </w:p>
        </w:tc>
        <w:tc>
          <w:tcPr>
            <w:tcW w:w="1529" w:type="dxa"/>
            <w:vAlign w:val="center"/>
          </w:tcPr>
          <w:p w14:paraId="683C81C5" w14:textId="2317738E"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504750</w:t>
            </w:r>
          </w:p>
        </w:tc>
        <w:tc>
          <w:tcPr>
            <w:tcW w:w="5245" w:type="dxa"/>
          </w:tcPr>
          <w:p w14:paraId="744B494A" w14:textId="77777777" w:rsidR="00565F52" w:rsidRPr="00EA3B97" w:rsidRDefault="00565F52" w:rsidP="00565F52">
            <w:r w:rsidRPr="00EA3B97">
              <w:t>Чечевица</w:t>
            </w:r>
          </w:p>
        </w:tc>
      </w:tr>
      <w:tr w:rsidR="00565F52" w:rsidRPr="009044F1" w14:paraId="695CD599" w14:textId="77777777" w:rsidTr="007F2040">
        <w:trPr>
          <w:jc w:val="center"/>
        </w:trPr>
        <w:tc>
          <w:tcPr>
            <w:tcW w:w="1530" w:type="dxa"/>
            <w:vAlign w:val="center"/>
          </w:tcPr>
          <w:p w14:paraId="6166E7DF"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16</w:t>
            </w:r>
          </w:p>
        </w:tc>
        <w:tc>
          <w:tcPr>
            <w:tcW w:w="1529" w:type="dxa"/>
            <w:vAlign w:val="center"/>
          </w:tcPr>
          <w:p w14:paraId="43DA4C40" w14:textId="2C474DFE"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1514000</w:t>
            </w:r>
          </w:p>
        </w:tc>
        <w:tc>
          <w:tcPr>
            <w:tcW w:w="5245" w:type="dxa"/>
          </w:tcPr>
          <w:p w14:paraId="28ABFEDB" w14:textId="77777777" w:rsidR="00565F52" w:rsidRPr="00EA3B97" w:rsidRDefault="00565F52" w:rsidP="00565F52">
            <w:r w:rsidRPr="00EA3B97">
              <w:t>Сыр</w:t>
            </w:r>
          </w:p>
        </w:tc>
      </w:tr>
      <w:tr w:rsidR="00565F52" w:rsidRPr="009044F1" w14:paraId="5EFD4F26" w14:textId="77777777" w:rsidTr="007F2040">
        <w:trPr>
          <w:jc w:val="center"/>
        </w:trPr>
        <w:tc>
          <w:tcPr>
            <w:tcW w:w="1530" w:type="dxa"/>
            <w:vAlign w:val="center"/>
          </w:tcPr>
          <w:p w14:paraId="297B37B5"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17</w:t>
            </w:r>
          </w:p>
        </w:tc>
        <w:tc>
          <w:tcPr>
            <w:tcW w:w="1529" w:type="dxa"/>
            <w:vAlign w:val="center"/>
          </w:tcPr>
          <w:p w14:paraId="7714EE85" w14:textId="66A1FB63"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252500</w:t>
            </w:r>
          </w:p>
        </w:tc>
        <w:tc>
          <w:tcPr>
            <w:tcW w:w="5245" w:type="dxa"/>
          </w:tcPr>
          <w:p w14:paraId="790F675D" w14:textId="77777777" w:rsidR="00565F52" w:rsidRPr="00EA3B97" w:rsidRDefault="00565F52" w:rsidP="00565F52">
            <w:r w:rsidRPr="00EA3B97">
              <w:t>Йогурт</w:t>
            </w:r>
          </w:p>
        </w:tc>
      </w:tr>
      <w:tr w:rsidR="00565F52" w:rsidRPr="009044F1" w14:paraId="1EEEC627" w14:textId="77777777" w:rsidTr="007F2040">
        <w:trPr>
          <w:jc w:val="center"/>
        </w:trPr>
        <w:tc>
          <w:tcPr>
            <w:tcW w:w="1530" w:type="dxa"/>
            <w:vAlign w:val="center"/>
          </w:tcPr>
          <w:p w14:paraId="36D24217" w14:textId="77777777" w:rsidR="00565F52" w:rsidRPr="00A71D81" w:rsidRDefault="00565F52" w:rsidP="00565F52">
            <w:pPr>
              <w:pStyle w:val="23"/>
              <w:spacing w:line="240" w:lineRule="auto"/>
              <w:ind w:firstLine="0"/>
              <w:jc w:val="center"/>
              <w:rPr>
                <w:rFonts w:ascii="GHEA Grapalat" w:hAnsi="GHEA Grapalat"/>
              </w:rPr>
            </w:pPr>
            <w:r>
              <w:rPr>
                <w:rFonts w:ascii="Sylfaen" w:hAnsi="Sylfaen" w:cs="Calibri"/>
                <w:b/>
                <w:bCs/>
                <w:color w:val="000000"/>
              </w:rPr>
              <w:t>18</w:t>
            </w:r>
          </w:p>
        </w:tc>
        <w:tc>
          <w:tcPr>
            <w:tcW w:w="1529" w:type="dxa"/>
            <w:vAlign w:val="center"/>
          </w:tcPr>
          <w:p w14:paraId="3B3E4BAA" w14:textId="01946C4C" w:rsidR="00565F52" w:rsidRPr="0092394C" w:rsidRDefault="00565F52" w:rsidP="00565F52">
            <w:pPr>
              <w:pStyle w:val="23"/>
              <w:spacing w:line="240" w:lineRule="auto"/>
              <w:ind w:firstLine="0"/>
              <w:jc w:val="center"/>
              <w:rPr>
                <w:rFonts w:ascii="GHEA Grapalat" w:hAnsi="GHEA Grapalat"/>
              </w:rPr>
            </w:pPr>
            <w:r>
              <w:rPr>
                <w:rFonts w:ascii="Arial Armenian" w:hAnsi="Arial Armenian" w:cs="Calibri"/>
                <w:color w:val="000000"/>
              </w:rPr>
              <w:t>90000</w:t>
            </w:r>
          </w:p>
        </w:tc>
        <w:tc>
          <w:tcPr>
            <w:tcW w:w="5245" w:type="dxa"/>
          </w:tcPr>
          <w:p w14:paraId="5FE99465" w14:textId="77777777" w:rsidR="00565F52" w:rsidRDefault="00565F52" w:rsidP="00565F52">
            <w:r w:rsidRPr="00EA3B97">
              <w:t>Томатная паста</w:t>
            </w:r>
          </w:p>
        </w:tc>
      </w:tr>
    </w:tbl>
    <w:p w14:paraId="49348961"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7F872574" w14:textId="77777777"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7EB4BD76" w14:textId="77777777" w:rsidR="00096865" w:rsidRPr="009044F1" w:rsidRDefault="00096865" w:rsidP="00B46D58">
      <w:pPr>
        <w:widowControl w:val="0"/>
        <w:spacing w:after="160"/>
        <w:ind w:firstLine="567"/>
        <w:jc w:val="center"/>
        <w:rPr>
          <w:rFonts w:ascii="GHEA Grapalat" w:hAnsi="GHEA Grapalat" w:cs="Sylfaen"/>
          <w:i/>
        </w:rPr>
      </w:pPr>
    </w:p>
    <w:p w14:paraId="76D54E7A"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70308CD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197EAF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C1D33D6"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w:t>
      </w:r>
      <w:r w:rsidRPr="009044F1">
        <w:rPr>
          <w:rFonts w:ascii="GHEA Grapalat" w:hAnsi="GHEA Grapalat"/>
        </w:rPr>
        <w:lastRenderedPageBreak/>
        <w:t>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575A5E2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40D9D31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F8498B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CE35928"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8E021AE"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978FB5C"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14FC886"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0CCC76D4"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1AF754B2"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D78F48D"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44A8E6D"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7B46D73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7BA6CB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5E949F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1C7B6B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5B95BA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2FCFE7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EBADFF0"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2DE9A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66A9CD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30FBBC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DA3627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0061ADE"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45419F19"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018163DE"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w:t>
      </w:r>
      <w:r w:rsidRPr="009044F1">
        <w:rPr>
          <w:rFonts w:ascii="GHEA Grapalat" w:hAnsi="GHEA Grapalat"/>
          <w:sz w:val="24"/>
          <w:szCs w:val="24"/>
        </w:rPr>
        <w:lastRenderedPageBreak/>
        <w:t>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BE0F0B2"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F7ECD9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A1A82B"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ABD47B2"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A745BD9"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CF441B1"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188DD12" w14:textId="77777777" w:rsidR="0032548E" w:rsidRPr="00DB4FE3" w:rsidRDefault="0032548E">
      <w:pPr>
        <w:rPr>
          <w:rFonts w:ascii="GHEA Grapalat" w:hAnsi="GHEA Grapalat"/>
        </w:rPr>
      </w:pPr>
      <w:r w:rsidRPr="00DB4FE3">
        <w:rPr>
          <w:rFonts w:ascii="GHEA Grapalat" w:hAnsi="GHEA Grapalat"/>
        </w:rPr>
        <w:t>_________________</w:t>
      </w:r>
    </w:p>
    <w:p w14:paraId="6A95D719" w14:textId="77777777"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14:paraId="1169D8F0" w14:textId="77777777" w:rsidR="0032548E" w:rsidRDefault="0032548E">
      <w:pPr>
        <w:rPr>
          <w:rFonts w:ascii="GHEA Grapalat" w:hAnsi="GHEA Grapalat"/>
        </w:rPr>
      </w:pPr>
      <w:r>
        <w:rPr>
          <w:rFonts w:ascii="GHEA Grapalat" w:hAnsi="GHEA Grapalat"/>
        </w:rPr>
        <w:br w:type="page"/>
      </w:r>
    </w:p>
    <w:p w14:paraId="24B43685" w14:textId="77777777" w:rsidR="00096865" w:rsidRPr="009044F1" w:rsidRDefault="00096865" w:rsidP="00B46D58">
      <w:pPr>
        <w:widowControl w:val="0"/>
        <w:tabs>
          <w:tab w:val="left" w:pos="1134"/>
        </w:tabs>
        <w:spacing w:after="160"/>
        <w:ind w:firstLine="567"/>
        <w:jc w:val="both"/>
        <w:rPr>
          <w:rFonts w:ascii="GHEA Grapalat" w:hAnsi="GHEA Grapalat"/>
        </w:rPr>
      </w:pPr>
    </w:p>
    <w:p w14:paraId="309C6329"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7A94E35F"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CE3BEA7"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815F259"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FF0677"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EA7DDAB"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w:t>
      </w:r>
      <w:r w:rsidRPr="009044F1">
        <w:rPr>
          <w:rFonts w:ascii="GHEA Grapalat" w:hAnsi="GHEA Grapalat"/>
        </w:rPr>
        <w:lastRenderedPageBreak/>
        <w:t>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14:paraId="38EFCC2D" w14:textId="77777777" w:rsidR="00B051BE" w:rsidRPr="009044F1" w:rsidRDefault="00B051BE" w:rsidP="00B46D58">
      <w:pPr>
        <w:widowControl w:val="0"/>
        <w:spacing w:after="160"/>
        <w:jc w:val="center"/>
        <w:rPr>
          <w:rFonts w:ascii="GHEA Grapalat" w:hAnsi="GHEA Grapalat"/>
          <w:b/>
        </w:rPr>
      </w:pPr>
    </w:p>
    <w:p w14:paraId="6278B948"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4C68DE5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E259720"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33238E54"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7617EEF9"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0F37CB15" w14:textId="77777777"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33707A" w:rsidRPr="0033707A">
        <w:rPr>
          <w:rFonts w:ascii="GHEA Grapalat" w:hAnsi="GHEA Grapalat"/>
          <w:sz w:val="24"/>
          <w:szCs w:val="24"/>
        </w:rPr>
        <w:t xml:space="preserve">РА Сурен Мнацаканян 5, Абовян </w:t>
      </w:r>
      <w:proofErr w:type="spellStart"/>
      <w:r w:rsidR="0033707A" w:rsidRPr="0033707A">
        <w:rPr>
          <w:rFonts w:ascii="GHEA Grapalat" w:hAnsi="GHEA Grapalat"/>
          <w:sz w:val="24"/>
          <w:szCs w:val="24"/>
        </w:rPr>
        <w:t>Котайкская</w:t>
      </w:r>
      <w:proofErr w:type="spellEnd"/>
      <w:r w:rsidR="0033707A" w:rsidRPr="0033707A">
        <w:rPr>
          <w:rFonts w:ascii="GHEA Grapalat" w:hAnsi="GHEA Grapalat"/>
          <w:sz w:val="24"/>
          <w:szCs w:val="24"/>
        </w:rPr>
        <w:t xml:space="preserve"> область </w:t>
      </w:r>
      <w:r>
        <w:rPr>
          <w:rFonts w:ascii="GHEA Grapalat" w:hAnsi="GHEA Grapalat"/>
          <w:sz w:val="24"/>
          <w:szCs w:val="24"/>
        </w:rPr>
        <w:t>" не позднее, чем "</w:t>
      </w:r>
      <w:r w:rsidR="00587717" w:rsidRPr="00587717">
        <w:rPr>
          <w:rFonts w:ascii="GHEA Grapalat" w:hAnsi="GHEA Grapalat"/>
          <w:sz w:val="24"/>
          <w:szCs w:val="24"/>
        </w:rPr>
        <w:t>12:00</w:t>
      </w:r>
      <w:r>
        <w:rPr>
          <w:rFonts w:ascii="GHEA Grapalat" w:hAnsi="GHEA Grapalat"/>
          <w:sz w:val="24"/>
          <w:szCs w:val="24"/>
        </w:rPr>
        <w:t>" часов "</w:t>
      </w:r>
      <w:r w:rsidR="00587717" w:rsidRPr="0058771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A76AB95" w14:textId="77777777"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proofErr w:type="spellStart"/>
      <w:r w:rsidR="00587717">
        <w:rPr>
          <w:rFonts w:ascii="GHEA Grapalat" w:hAnsi="GHEA Grapalat"/>
          <w:sz w:val="24"/>
          <w:szCs w:val="24"/>
          <w:vertAlign w:val="subscript"/>
        </w:rPr>
        <w:t>Э.Григорян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5A173DB"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DE674A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0D15C0DA"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169415AF"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4A108DA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7817FB0A"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4B069CA1"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 xml:space="preserve">ется в бюллетене вместе с </w:t>
      </w:r>
      <w:r w:rsidRPr="00650DCD">
        <w:rPr>
          <w:rFonts w:ascii="GHEA Grapalat" w:hAnsi="GHEA Grapalat"/>
          <w:sz w:val="24"/>
          <w:szCs w:val="24"/>
        </w:rPr>
        <w:lastRenderedPageBreak/>
        <w:t>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57B398D7"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6"/>
        <w:t>7</w:t>
      </w:r>
      <w:r w:rsidR="005F25EF" w:rsidRPr="008E138A">
        <w:rPr>
          <w:rFonts w:ascii="GHEA Grapalat" w:hAnsi="GHEA Grapalat" w:cs="Sylfaen"/>
          <w:sz w:val="24"/>
          <w:szCs w:val="24"/>
        </w:rPr>
        <w:t>:</w:t>
      </w:r>
      <w:r w:rsidR="00932115" w:rsidRPr="008E138A">
        <w:t xml:space="preserve"> </w:t>
      </w:r>
    </w:p>
    <w:p w14:paraId="1FFB4D78"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6D7B483"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7"/>
        <w:t>8</w:t>
      </w:r>
    </w:p>
    <w:p w14:paraId="1C34B6B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D5376DC"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603959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28F6AA7"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2FB2836"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8428B85" w14:textId="77777777" w:rsidR="0049655D" w:rsidRDefault="0049655D">
      <w:pPr>
        <w:rPr>
          <w:rFonts w:ascii="GHEA Grapalat" w:hAnsi="GHEA Grapalat"/>
          <w:b/>
        </w:rPr>
      </w:pPr>
    </w:p>
    <w:p w14:paraId="7BEF2702"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0B872B0"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F148042"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0895844"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исчисления </w:t>
      </w:r>
      <w:r w:rsidRPr="009044F1">
        <w:rPr>
          <w:rFonts w:ascii="GHEA Grapalat" w:hAnsi="GHEA Grapalat"/>
          <w:sz w:val="24"/>
          <w:szCs w:val="24"/>
        </w:rPr>
        <w:lastRenderedPageBreak/>
        <w:t>указанной в настоящем пункте суммы налога. При этом заявка участника не подлежит отклонению, если:</w:t>
      </w:r>
    </w:p>
    <w:p w14:paraId="200BFEF3"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740666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CA45042"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6A7D695"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FDFED77"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CA5D82E"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1163308F"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54A9B3E"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3A326354"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3A196422"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B23454A"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3261907" w14:textId="77777777" w:rsidR="00FA0E41" w:rsidRPr="009044F1" w:rsidRDefault="00FA0E41" w:rsidP="00B46D58">
      <w:pPr>
        <w:widowControl w:val="0"/>
        <w:spacing w:after="160"/>
        <w:ind w:firstLine="567"/>
        <w:jc w:val="center"/>
        <w:rPr>
          <w:rFonts w:ascii="GHEA Grapalat" w:hAnsi="GHEA Grapalat"/>
          <w:b/>
        </w:rPr>
      </w:pPr>
    </w:p>
    <w:p w14:paraId="379ADFCF"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4B88DFDD"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5D010F0E"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w:t>
      </w:r>
      <w:r w:rsidR="00682AE5" w:rsidRPr="003C6EB1">
        <w:rPr>
          <w:rFonts w:ascii="GHEA Grapalat" w:hAnsi="GHEA Grapalat"/>
        </w:rPr>
        <w:lastRenderedPageBreak/>
        <w:t xml:space="preserve">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CAB69E6" w14:textId="77777777"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14:paraId="270A5FEB"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14:paraId="540E7929" w14:textId="77777777"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proofErr w:type="spellStart"/>
      <w:r w:rsidR="00B72055" w:rsidRPr="00A502FC">
        <w:rPr>
          <w:rFonts w:ascii="GHEA Grapalat" w:hAnsi="GHEA Grapalat"/>
        </w:rPr>
        <w:t>сли</w:t>
      </w:r>
      <w:proofErr w:type="spellEnd"/>
      <w:r w:rsidR="00B72055" w:rsidRPr="00A502FC">
        <w:rPr>
          <w:rFonts w:ascii="GHEA Grapalat" w:hAnsi="GHEA Grapalat"/>
        </w:rPr>
        <w:t xml:space="preserve">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14:paraId="4A4AFBFA"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w:t>
      </w:r>
      <w:proofErr w:type="gramStart"/>
      <w:r w:rsidR="00A41723" w:rsidRPr="00D667DA">
        <w:rPr>
          <w:rFonts w:ascii="GHEA Grapalat" w:hAnsi="GHEA Grapalat"/>
        </w:rPr>
        <w:t>какому либо</w:t>
      </w:r>
      <w:proofErr w:type="gramEnd"/>
      <w:r w:rsidR="00A41723" w:rsidRPr="00D667DA">
        <w:rPr>
          <w:rFonts w:ascii="GHEA Grapalat" w:hAnsi="GHEA Grapalat"/>
        </w:rPr>
        <w:t xml:space="preserve">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8"/>
        <w:t>9</w:t>
      </w:r>
    </w:p>
    <w:p w14:paraId="39B176BE"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6825377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76CD54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3279C6" w14:textId="77777777" w:rsidR="00CC0E15" w:rsidRDefault="00CC0E15" w:rsidP="00CC0E15">
      <w:pPr>
        <w:widowControl w:val="0"/>
        <w:tabs>
          <w:tab w:val="left" w:pos="1134"/>
        </w:tabs>
        <w:ind w:firstLine="567"/>
        <w:jc w:val="both"/>
        <w:rPr>
          <w:rFonts w:ascii="GHEA Grapalat" w:hAnsi="GHEA Grapalat" w:cs="Sylfaen"/>
        </w:rPr>
      </w:pPr>
      <w:r>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17669D6" w14:textId="77777777"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lastRenderedPageBreak/>
        <w:t xml:space="preserve">7.5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 xml:space="preserve">дней со дня подачи заявки. </w:t>
      </w:r>
    </w:p>
    <w:p w14:paraId="26C70678" w14:textId="77777777" w:rsidR="00FA0EEA"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C4FE743" w14:textId="77777777"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6067BB9F"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0695AB24" w14:textId="77777777" w:rsidR="002626F7" w:rsidRDefault="002626F7" w:rsidP="00B46D58">
      <w:pPr>
        <w:rPr>
          <w:rFonts w:ascii="GHEA Grapalat" w:hAnsi="GHEA Grapalat" w:cs="Sylfaen"/>
        </w:rPr>
      </w:pPr>
    </w:p>
    <w:p w14:paraId="36D33887"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02C7293" w14:textId="77777777"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243461F2"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089E5403"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D09BB6D"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968114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86A971E"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5C34560E"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ED63019"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A002731"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2EC6328"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1A4E5FF"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3E185A21"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9"/>
        <w:t>10</w:t>
      </w:r>
      <w:r w:rsidR="00A01157">
        <w:rPr>
          <w:rFonts w:ascii="GHEA Grapalat" w:hAnsi="GHEA Grapalat"/>
          <w:i w:val="0"/>
          <w:sz w:val="24"/>
          <w:szCs w:val="24"/>
        </w:rPr>
        <w:t>.</w:t>
      </w:r>
    </w:p>
    <w:p w14:paraId="47466C72" w14:textId="77777777"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73BB1DB0" w14:textId="77777777"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C6EE5B1"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756EA1C5"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3041071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49BAC9D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1DDD0815"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38BC71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6461F02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proofErr w:type="gramStart"/>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w:t>
      </w:r>
      <w:proofErr w:type="gramStart"/>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w:t>
      </w:r>
      <w:proofErr w:type="gramEnd"/>
      <w:r w:rsidR="00CD7A4E">
        <w:rPr>
          <w:rFonts w:ascii="GHEA Grapalat" w:hAnsi="GHEA Grapalat"/>
          <w:sz w:val="24"/>
          <w:szCs w:val="24"/>
        </w:rPr>
        <w:t xml:space="preserve"> таковыми</w:t>
      </w:r>
      <w:r w:rsidRPr="009044F1">
        <w:rPr>
          <w:rFonts w:ascii="GHEA Grapalat" w:hAnsi="GHEA Grapalat"/>
          <w:sz w:val="24"/>
          <w:szCs w:val="24"/>
        </w:rPr>
        <w:t xml:space="preserve"> участники, занявшие последующие места,</w:t>
      </w:r>
    </w:p>
    <w:p w14:paraId="1C463154" w14:textId="77777777"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вступают в силу в случае предусмотрения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4BDF2959" w14:textId="77777777"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14:paraId="4B422043" w14:textId="77777777"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42DC7784"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1EE1E03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5A646378"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848CE3B"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C1C8CE4"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E55F06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1F476B5"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A7AEF1F"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9344B5B"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63BCCC2"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0F2AFB22" w14:textId="77777777"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14:paraId="7EF0F3DB"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w:t>
      </w:r>
      <w:r w:rsidRPr="00B24E4B">
        <w:rPr>
          <w:rFonts w:ascii="GHEA Grapalat" w:hAnsi="GHEA Grapalat"/>
        </w:rPr>
        <w:lastRenderedPageBreak/>
        <w:t>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CC814B6"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2CF8993"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EDD7ED5"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576E38"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F2C4710"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AF2027"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971753A"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0"/>
        <w:t>11</w:t>
      </w:r>
      <w:r w:rsidRPr="009044F1">
        <w:rPr>
          <w:rFonts w:ascii="GHEA Grapalat" w:hAnsi="GHEA Grapalat"/>
          <w:sz w:val="24"/>
          <w:szCs w:val="24"/>
        </w:rPr>
        <w:t xml:space="preserve">. </w:t>
      </w:r>
    </w:p>
    <w:p w14:paraId="60AAEBB0"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 xml:space="preserve">признается </w:t>
      </w:r>
      <w:proofErr w:type="gramStart"/>
      <w:r w:rsidR="005F2F3B" w:rsidRPr="008C0D41">
        <w:rPr>
          <w:rFonts w:ascii="GHEA Grapalat" w:hAnsi="GHEA Grapalat"/>
        </w:rPr>
        <w:t>участник</w:t>
      </w:r>
      <w:proofErr w:type="gramEnd"/>
      <w:r w:rsidR="005F2F3B" w:rsidRPr="008C0D41">
        <w:rPr>
          <w:rFonts w:ascii="GHEA Grapalat" w:hAnsi="GHEA Grapalat"/>
        </w:rPr>
        <w:t xml:space="preserve">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820B2EE"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97D0ED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DAEC7F7"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053A064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E0EB5F2"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566BF95"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1D09996"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AA0DCE4"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8470906"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2831D7C4"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B2F309B" w14:textId="77777777" w:rsidR="00B47535" w:rsidRDefault="00B47535">
      <w:pPr>
        <w:rPr>
          <w:rFonts w:ascii="GHEA Grapalat" w:hAnsi="GHEA Grapalat"/>
          <w:b/>
        </w:rPr>
      </w:pPr>
      <w:r>
        <w:rPr>
          <w:rFonts w:ascii="GHEA Grapalat" w:hAnsi="GHEA Grapalat"/>
          <w:b/>
        </w:rPr>
        <w:br w:type="page"/>
      </w:r>
    </w:p>
    <w:p w14:paraId="7C6858D6"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4A25023A"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8D347E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2C7A6B25"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F6D3870"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4C1B2443"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84AF6AE"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7EE650F7"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64BD192D"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457BC085"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37957ABE"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C92AF59"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5DF1DB"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0914103D"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61BFB80B" w14:textId="77777777"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3046D91"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14:paraId="2BEC18E9"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B847631"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43B6FD95"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14:paraId="5E2B176A"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362E38FE"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264D28F0"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79284FA8" w14:textId="77777777"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1A84E362" w14:textId="77777777"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1"/>
        <w:t>12</w:t>
      </w:r>
      <w:r w:rsidR="00A6609C" w:rsidRPr="0027573B">
        <w:rPr>
          <w:rFonts w:ascii="GHEA Grapalat" w:hAnsi="GHEA Grapalat"/>
        </w:rPr>
        <w:t xml:space="preserve"> </w:t>
      </w:r>
      <w:r w:rsidR="00853CBA" w:rsidRPr="0027573B">
        <w:rPr>
          <w:rFonts w:ascii="GHEA Grapalat" w:hAnsi="GHEA Grapalat"/>
        </w:rPr>
        <w:t>.</w:t>
      </w:r>
    </w:p>
    <w:p w14:paraId="7713EA1C"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52092743"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2"/>
        <w:t>13</w:t>
      </w:r>
      <w:r w:rsidR="00375E5E">
        <w:rPr>
          <w:rFonts w:ascii="GHEA Grapalat" w:hAnsi="GHEA Grapalat"/>
        </w:rPr>
        <w:t>.</w:t>
      </w:r>
    </w:p>
    <w:p w14:paraId="44340F2E"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1C372963"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0B3B6DFF"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1F77781"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DB03542"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3BF7CA98"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2C23FAB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 xml:space="preserve">тся в размере суммы, </w:t>
      </w:r>
      <w:r w:rsidR="00125AA6" w:rsidRPr="009044F1">
        <w:rPr>
          <w:rFonts w:ascii="GHEA Grapalat" w:hAnsi="GHEA Grapalat"/>
        </w:rPr>
        <w:lastRenderedPageBreak/>
        <w:t>исчисленной только за этот лот</w:t>
      </w:r>
      <w:r w:rsidR="00DC14CE">
        <w:rPr>
          <w:rFonts w:ascii="GHEA Grapalat" w:hAnsi="GHEA Grapalat"/>
        </w:rPr>
        <w:t>.</w:t>
      </w:r>
    </w:p>
    <w:p w14:paraId="7B571679"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7061CC9"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208B3C8A" w14:textId="77777777" w:rsidR="00362FEF" w:rsidRDefault="00362FEF">
      <w:pPr>
        <w:rPr>
          <w:rFonts w:ascii="GHEA Grapalat" w:hAnsi="GHEA Grapalat" w:cs="Sylfaen"/>
        </w:rPr>
      </w:pPr>
      <w:r>
        <w:rPr>
          <w:rFonts w:ascii="GHEA Grapalat" w:hAnsi="GHEA Grapalat" w:cs="Sylfaen"/>
        </w:rPr>
        <w:br w:type="page"/>
      </w:r>
    </w:p>
    <w:p w14:paraId="189E34BB"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08599F10"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7137D3F8" w14:textId="77777777" w:rsidR="003D5CAF" w:rsidRPr="009044F1" w:rsidRDefault="003D5CAF" w:rsidP="005066AC">
      <w:pPr>
        <w:rPr>
          <w:rFonts w:ascii="GHEA Grapalat" w:hAnsi="GHEA Grapalat" w:cs="Arial"/>
          <w:b/>
        </w:rPr>
      </w:pPr>
    </w:p>
    <w:p w14:paraId="05CBC2EA"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5013B2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B48726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3"/>
        <w:t>14</w:t>
      </w:r>
      <w:r w:rsidRPr="009044F1">
        <w:rPr>
          <w:rFonts w:ascii="GHEA Grapalat" w:hAnsi="GHEA Grapalat"/>
        </w:rPr>
        <w:t>.</w:t>
      </w:r>
    </w:p>
    <w:p w14:paraId="3559F53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7204AD7"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0CE4057B"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2B2FE53" w14:textId="77777777" w:rsidR="00C54730" w:rsidRPr="00182C2E" w:rsidRDefault="00C54730" w:rsidP="00C54730">
      <w:pPr>
        <w:jc w:val="center"/>
        <w:rPr>
          <w:rFonts w:ascii="GHEA Grapalat" w:hAnsi="GHEA Grapalat"/>
          <w:b/>
        </w:rPr>
      </w:pPr>
    </w:p>
    <w:p w14:paraId="47D38A4C"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96D5EC7" w14:textId="77777777" w:rsidR="00C54730" w:rsidRPr="00182C2E" w:rsidRDefault="00C54730" w:rsidP="00C54730">
      <w:pPr>
        <w:jc w:val="center"/>
        <w:rPr>
          <w:rFonts w:ascii="GHEA Grapalat" w:hAnsi="GHEA Grapalat"/>
          <w:b/>
        </w:rPr>
      </w:pPr>
    </w:p>
    <w:p w14:paraId="13D9B19E"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17FAC27"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9FC1F06"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183EEE44"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1476C50"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C13091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1506A88" w14:textId="77777777"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513BFA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11ABE76C"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AD9E2FE"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3E5EC0F"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69DE7B9"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2CF69BD"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1A186715"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5374800"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4D20AC2"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8F37764"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F37F2AC"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06584E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1A96D24"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BCCA6EA"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52C389F" w14:textId="77777777" w:rsidR="00C87BF8" w:rsidRPr="00570BBD" w:rsidRDefault="00C87BF8" w:rsidP="00C87BF8">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6C850EE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7992695"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969EF61"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011407E"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0E3FCF6" w14:textId="77777777" w:rsidR="00AE679C" w:rsidRPr="009044F1" w:rsidRDefault="00AE679C" w:rsidP="00B46D58">
      <w:pPr>
        <w:widowControl w:val="0"/>
        <w:spacing w:after="160"/>
        <w:jc w:val="center"/>
        <w:rPr>
          <w:rFonts w:ascii="GHEA Grapalat" w:hAnsi="GHEA Grapalat" w:cs="Sylfaen"/>
          <w:b/>
        </w:rPr>
      </w:pPr>
    </w:p>
    <w:p w14:paraId="056C4562" w14:textId="77777777" w:rsidR="004373E3" w:rsidRDefault="004373E3" w:rsidP="00B46D58">
      <w:pPr>
        <w:rPr>
          <w:rFonts w:ascii="GHEA Grapalat" w:hAnsi="GHEA Grapalat"/>
          <w:b/>
        </w:rPr>
      </w:pPr>
      <w:r>
        <w:rPr>
          <w:rFonts w:ascii="GHEA Grapalat" w:hAnsi="GHEA Grapalat"/>
          <w:b/>
        </w:rPr>
        <w:br w:type="page"/>
      </w:r>
    </w:p>
    <w:p w14:paraId="25AE762D"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30F87151" w14:textId="77777777" w:rsidR="008842CE" w:rsidRPr="00374F4A" w:rsidRDefault="008842CE" w:rsidP="00B46D58">
      <w:pPr>
        <w:widowControl w:val="0"/>
        <w:spacing w:after="160"/>
        <w:jc w:val="center"/>
        <w:rPr>
          <w:rFonts w:ascii="GHEA Grapalat" w:hAnsi="GHEA Grapalat"/>
          <w:b/>
        </w:rPr>
      </w:pPr>
    </w:p>
    <w:p w14:paraId="46200984"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619E5AB" w14:textId="77777777" w:rsidR="00096865" w:rsidRPr="009044F1" w:rsidRDefault="00096865" w:rsidP="00B46D58">
      <w:pPr>
        <w:widowControl w:val="0"/>
        <w:spacing w:after="160"/>
        <w:jc w:val="center"/>
        <w:rPr>
          <w:rFonts w:ascii="GHEA Grapalat" w:hAnsi="GHEA Grapalat"/>
        </w:rPr>
      </w:pPr>
    </w:p>
    <w:p w14:paraId="3A8CAD5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1E36CE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CD5A28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AC8C8E5"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3CFC757" w14:textId="77777777" w:rsidR="008F15B9" w:rsidRDefault="008F15B9" w:rsidP="00B46D58">
      <w:pPr>
        <w:widowControl w:val="0"/>
        <w:spacing w:after="160"/>
        <w:jc w:val="center"/>
        <w:rPr>
          <w:rFonts w:ascii="GHEA Grapalat" w:hAnsi="GHEA Grapalat"/>
          <w:b/>
        </w:rPr>
      </w:pPr>
    </w:p>
    <w:p w14:paraId="151F3FC2" w14:textId="77777777" w:rsidR="008F15B9" w:rsidRDefault="008F15B9" w:rsidP="00B46D58">
      <w:pPr>
        <w:widowControl w:val="0"/>
        <w:spacing w:after="160"/>
        <w:jc w:val="center"/>
        <w:rPr>
          <w:rFonts w:ascii="GHEA Grapalat" w:hAnsi="GHEA Grapalat"/>
          <w:b/>
        </w:rPr>
      </w:pPr>
    </w:p>
    <w:p w14:paraId="6ADD9F3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331BB20"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35E492AB"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1CDB6E02"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9180BEF"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1A8E9510"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4"/>
        <w:t>15</w:t>
      </w:r>
    </w:p>
    <w:p w14:paraId="6AF933FE"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5"/>
        <w:t>16</w:t>
      </w:r>
    </w:p>
    <w:p w14:paraId="754C856A"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3A73450"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08E9DD5"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4A49B3C5"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88259AC"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BB6CB7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7EA76B1D"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7C53928"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642EBD0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016750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2893A1CC"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2B2E175" w14:textId="77777777" w:rsidR="00ED59E0" w:rsidRDefault="00ED59E0" w:rsidP="00B46D58">
      <w:pPr>
        <w:widowControl w:val="0"/>
        <w:tabs>
          <w:tab w:val="left" w:pos="1134"/>
        </w:tabs>
        <w:spacing w:after="160"/>
        <w:ind w:firstLine="567"/>
        <w:jc w:val="both"/>
        <w:rPr>
          <w:rFonts w:ascii="GHEA Grapalat" w:hAnsi="GHEA Grapalat"/>
        </w:rPr>
      </w:pPr>
    </w:p>
    <w:p w14:paraId="638010E1" w14:textId="77777777" w:rsidR="00ED59E0" w:rsidRDefault="00ED59E0" w:rsidP="00B46D58">
      <w:pPr>
        <w:widowControl w:val="0"/>
        <w:tabs>
          <w:tab w:val="left" w:pos="1134"/>
        </w:tabs>
        <w:spacing w:after="160"/>
        <w:ind w:firstLine="567"/>
        <w:jc w:val="both"/>
        <w:rPr>
          <w:rFonts w:ascii="GHEA Grapalat" w:hAnsi="GHEA Grapalat"/>
        </w:rPr>
      </w:pPr>
    </w:p>
    <w:p w14:paraId="43147D9A" w14:textId="77777777" w:rsidR="00ED59E0" w:rsidRPr="00E267E5" w:rsidRDefault="00ED59E0" w:rsidP="00B46D58">
      <w:pPr>
        <w:widowControl w:val="0"/>
        <w:tabs>
          <w:tab w:val="left" w:pos="1134"/>
        </w:tabs>
        <w:spacing w:after="160"/>
        <w:ind w:firstLine="567"/>
        <w:jc w:val="both"/>
        <w:rPr>
          <w:rFonts w:ascii="GHEA Grapalat" w:hAnsi="GHEA Grapalat"/>
        </w:rPr>
      </w:pPr>
    </w:p>
    <w:p w14:paraId="04234C1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92A212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047EF5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2B5288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AE0BA0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3A4D8977" w14:textId="418D20E1"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565F52">
        <w:rPr>
          <w:rFonts w:ascii="GHEA Grapalat" w:hAnsi="GHEA Grapalat"/>
          <w:b/>
          <w:sz w:val="24"/>
          <w:szCs w:val="24"/>
          <w:lang w:val="en-US"/>
        </w:rPr>
        <w:t>AB</w:t>
      </w:r>
      <w:r w:rsidR="00565F52" w:rsidRPr="00565F52">
        <w:rPr>
          <w:rFonts w:ascii="GHEA Grapalat" w:hAnsi="GHEA Grapalat"/>
          <w:b/>
          <w:sz w:val="24"/>
          <w:szCs w:val="24"/>
        </w:rPr>
        <w:t>10-</w:t>
      </w:r>
      <w:proofErr w:type="spellStart"/>
      <w:r w:rsidR="00565F52">
        <w:rPr>
          <w:rFonts w:ascii="GHEA Grapalat" w:hAnsi="GHEA Grapalat"/>
          <w:b/>
          <w:sz w:val="24"/>
          <w:szCs w:val="24"/>
          <w:lang w:val="en-US"/>
        </w:rPr>
        <w:t>GHAPDzB</w:t>
      </w:r>
      <w:proofErr w:type="spellEnd"/>
      <w:r w:rsidR="00565F52" w:rsidRPr="00565F52">
        <w:rPr>
          <w:rFonts w:ascii="GHEA Grapalat" w:hAnsi="GHEA Grapalat"/>
          <w:b/>
          <w:sz w:val="24"/>
          <w:szCs w:val="24"/>
        </w:rPr>
        <w:t>-26/1</w:t>
      </w:r>
      <w:r w:rsidR="006132ED" w:rsidRPr="00F43035">
        <w:rPr>
          <w:rFonts w:ascii="GHEA Grapalat" w:hAnsi="GHEA Grapalat"/>
          <w:b/>
          <w:sz w:val="24"/>
          <w:szCs w:val="24"/>
        </w:rPr>
        <w:t>"</w:t>
      </w:r>
    </w:p>
    <w:p w14:paraId="4B9F7BC9" w14:textId="77777777" w:rsidR="00B2572B" w:rsidRPr="00374F4A" w:rsidRDefault="00B2572B" w:rsidP="00B46D58">
      <w:pPr>
        <w:widowControl w:val="0"/>
        <w:spacing w:after="120"/>
        <w:jc w:val="center"/>
        <w:rPr>
          <w:rFonts w:ascii="GHEA Grapalat" w:hAnsi="GHEA Grapalat" w:cs="Sylfaen"/>
          <w:b/>
        </w:rPr>
      </w:pPr>
    </w:p>
    <w:p w14:paraId="405CBAE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407A93BF"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3982D4D6" w14:textId="77777777" w:rsidR="00B2572B" w:rsidRPr="00374F4A" w:rsidRDefault="00B2572B" w:rsidP="00B46D58">
      <w:pPr>
        <w:widowControl w:val="0"/>
        <w:spacing w:after="120"/>
        <w:jc w:val="center"/>
        <w:rPr>
          <w:rFonts w:ascii="GHEA Grapalat" w:hAnsi="GHEA Grapalat"/>
        </w:rPr>
      </w:pPr>
    </w:p>
    <w:p w14:paraId="6B2BF666"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0988D09"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7674DFD"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127B3D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4B2AD2D0" w14:textId="6C5B13F0"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65F52">
        <w:rPr>
          <w:rFonts w:ascii="GHEA Grapalat" w:hAnsi="GHEA Grapalat"/>
          <w:b/>
          <w:lang w:val="en-US"/>
        </w:rPr>
        <w:t>AB10-GHAPDzB-26/1</w:t>
      </w:r>
    </w:p>
    <w:p w14:paraId="44E646A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5130A33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1F28A8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0B998E3"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4B2B249D"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128874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ADBA73C" w14:textId="77777777" w:rsidR="000612B9" w:rsidRDefault="000612B9" w:rsidP="00B46D58">
      <w:pPr>
        <w:jc w:val="both"/>
        <w:rPr>
          <w:rFonts w:ascii="GHEA Grapalat" w:hAnsi="GHEA Grapalat"/>
        </w:rPr>
      </w:pPr>
    </w:p>
    <w:p w14:paraId="77AB71D9"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73B95DC"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13F0CE80" w14:textId="77777777" w:rsidR="000612B9" w:rsidRDefault="000612B9" w:rsidP="00B46D58">
      <w:pPr>
        <w:jc w:val="both"/>
        <w:rPr>
          <w:rFonts w:ascii="GHEA Grapalat" w:hAnsi="GHEA Grapalat"/>
        </w:rPr>
      </w:pPr>
    </w:p>
    <w:p w14:paraId="182EB31C"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5299EBE6"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5FBAF44" w14:textId="77777777" w:rsidR="00B138F3" w:rsidRDefault="00B138F3" w:rsidP="00B46D58">
      <w:pPr>
        <w:jc w:val="both"/>
        <w:rPr>
          <w:rFonts w:ascii="GHEA Grapalat" w:hAnsi="GHEA Grapalat"/>
        </w:rPr>
      </w:pPr>
    </w:p>
    <w:p w14:paraId="537FC64D"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67E768E3"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33AFC267" w14:textId="77777777" w:rsidR="00B138F3" w:rsidRDefault="00B138F3" w:rsidP="00F96993">
      <w:pPr>
        <w:jc w:val="both"/>
        <w:rPr>
          <w:rFonts w:ascii="GHEA Grapalat" w:hAnsi="GHEA Grapalat"/>
        </w:rPr>
      </w:pPr>
    </w:p>
    <w:p w14:paraId="78C1BF82"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BDCD31E"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219BE72A" w14:textId="77777777" w:rsidR="00B16483" w:rsidRDefault="00B16483" w:rsidP="00F96993">
      <w:pPr>
        <w:jc w:val="both"/>
        <w:rPr>
          <w:rFonts w:ascii="GHEA Grapalat" w:hAnsi="GHEA Grapalat"/>
          <w:sz w:val="18"/>
          <w:szCs w:val="18"/>
        </w:rPr>
      </w:pPr>
    </w:p>
    <w:p w14:paraId="74FFF1BF"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9EA3522"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9051FDC" w14:textId="77777777" w:rsidR="00B16483" w:rsidRPr="00D3436F" w:rsidRDefault="00B16483" w:rsidP="00B16483">
      <w:pPr>
        <w:tabs>
          <w:tab w:val="left" w:pos="7371"/>
        </w:tabs>
        <w:spacing w:after="160"/>
        <w:ind w:left="3544" w:firstLine="3"/>
        <w:jc w:val="both"/>
        <w:rPr>
          <w:rFonts w:ascii="GHEA Grapalat" w:hAnsi="GHEA Grapalat"/>
          <w:sz w:val="16"/>
        </w:rPr>
      </w:pPr>
    </w:p>
    <w:p w14:paraId="64A411D6"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054D338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DBFAF3D" w14:textId="399AA7CE"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565F52">
        <w:rPr>
          <w:rFonts w:ascii="GHEA Grapalat" w:hAnsi="GHEA Grapalat"/>
          <w:b/>
          <w:lang w:val="en-US"/>
        </w:rPr>
        <w:t>AB</w:t>
      </w:r>
      <w:r w:rsidR="00565F52" w:rsidRPr="00565F52">
        <w:rPr>
          <w:rFonts w:ascii="GHEA Grapalat" w:hAnsi="GHEA Grapalat"/>
          <w:b/>
        </w:rPr>
        <w:t>10-</w:t>
      </w:r>
      <w:proofErr w:type="spellStart"/>
      <w:r w:rsidR="00565F52">
        <w:rPr>
          <w:rFonts w:ascii="GHEA Grapalat" w:hAnsi="GHEA Grapalat"/>
          <w:b/>
          <w:lang w:val="en-US"/>
        </w:rPr>
        <w:t>GHAPDzB</w:t>
      </w:r>
      <w:proofErr w:type="spellEnd"/>
      <w:r w:rsidR="00565F52" w:rsidRPr="00565F52">
        <w:rPr>
          <w:rFonts w:ascii="GHEA Grapalat" w:hAnsi="GHEA Grapalat"/>
          <w:b/>
        </w:rPr>
        <w:t>-26/1</w:t>
      </w:r>
      <w:r w:rsidR="0033707A" w:rsidRPr="0033707A">
        <w:rPr>
          <w:rFonts w:ascii="GHEA Grapalat" w:hAnsi="GHEA Grapalat"/>
          <w:b/>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proofErr w:type="gramStart"/>
      <w:r w:rsidR="00A90FCD" w:rsidRPr="003D58E1">
        <w:rPr>
          <w:rFonts w:ascii="GHEA Grapalat" w:hAnsi="GHEA Grapalat"/>
        </w:rPr>
        <w:t xml:space="preserve">приглашением </w:t>
      </w:r>
      <w:r w:rsidR="00952531" w:rsidRPr="003D58E1">
        <w:rPr>
          <w:rFonts w:ascii="GHEA Grapalat" w:hAnsi="GHEA Grapalat"/>
        </w:rPr>
        <w:t xml:space="preserve"> представить</w:t>
      </w:r>
      <w:proofErr w:type="gramEnd"/>
      <w:r w:rsidR="00952531" w:rsidRPr="003D58E1">
        <w:rPr>
          <w:rFonts w:ascii="GHEA Grapalat" w:hAnsi="GHEA Grapalat"/>
        </w:rPr>
        <w:t xml:space="preserve">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14:paraId="3DB2C380" w14:textId="78DFAC34"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565F52">
        <w:rPr>
          <w:rFonts w:ascii="GHEA Grapalat" w:hAnsi="GHEA Grapalat"/>
          <w:b/>
          <w:lang w:val="en-US"/>
        </w:rPr>
        <w:t>AB</w:t>
      </w:r>
      <w:r w:rsidR="00565F52" w:rsidRPr="00565F52">
        <w:rPr>
          <w:rFonts w:ascii="GHEA Grapalat" w:hAnsi="GHEA Grapalat"/>
          <w:b/>
        </w:rPr>
        <w:t>10-</w:t>
      </w:r>
      <w:proofErr w:type="spellStart"/>
      <w:r w:rsidR="00565F52">
        <w:rPr>
          <w:rFonts w:ascii="GHEA Grapalat" w:hAnsi="GHEA Grapalat"/>
          <w:b/>
          <w:lang w:val="en-US"/>
        </w:rPr>
        <w:t>GHAPDzB</w:t>
      </w:r>
      <w:proofErr w:type="spellEnd"/>
      <w:r w:rsidR="00565F52" w:rsidRPr="00565F52">
        <w:rPr>
          <w:rFonts w:ascii="GHEA Grapalat" w:hAnsi="GHEA Grapalat"/>
          <w:b/>
        </w:rPr>
        <w:t>-26/1</w:t>
      </w:r>
    </w:p>
    <w:p w14:paraId="0E02E796"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207B100E"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2C23A328"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E37069A"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005305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21B5C54"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EB1F89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C9B0FFA" w14:textId="77777777" w:rsidR="006B3E56" w:rsidRDefault="006B3E56" w:rsidP="00B46D58">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53C0B01A"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lastRenderedPageBreak/>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2230BDD3"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42EEFC1A"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6"/>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654A50FA" w14:textId="77777777" w:rsidR="00923711" w:rsidRDefault="00923711">
      <w:pPr>
        <w:rPr>
          <w:rFonts w:ascii="GHEA Grapalat" w:hAnsi="GHEA Grapalat"/>
        </w:rPr>
      </w:pPr>
    </w:p>
    <w:p w14:paraId="6F11775C" w14:textId="77777777" w:rsidR="00110534" w:rsidRDefault="00F36AD3" w:rsidP="00B46D58">
      <w:pPr>
        <w:jc w:val="both"/>
        <w:rPr>
          <w:rFonts w:ascii="GHEA Grapalat" w:hAnsi="GHEA Grapalat"/>
        </w:rPr>
      </w:pPr>
      <w:r>
        <w:rPr>
          <w:rFonts w:ascii="GHEA Grapalat" w:hAnsi="GHEA Grapalat"/>
        </w:rPr>
        <w:t xml:space="preserve"> </w:t>
      </w:r>
    </w:p>
    <w:p w14:paraId="0C1CFDE2"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4F448B83"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13A8F436"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53AD8A5E" w14:textId="77777777" w:rsidR="00F855BB" w:rsidRDefault="00F855BB" w:rsidP="00B46D58">
      <w:pPr>
        <w:tabs>
          <w:tab w:val="left" w:pos="7371"/>
        </w:tabs>
        <w:spacing w:after="160"/>
        <w:ind w:left="3544" w:firstLine="3"/>
        <w:jc w:val="both"/>
        <w:rPr>
          <w:rFonts w:ascii="GHEA Grapalat" w:hAnsi="GHEA Grapalat"/>
          <w:sz w:val="16"/>
          <w:lang w:val="hy-AM"/>
        </w:rPr>
      </w:pPr>
    </w:p>
    <w:p w14:paraId="43A20E51"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3B0C0EEB" w14:textId="77777777" w:rsidR="006B3E56" w:rsidRPr="00D3436F" w:rsidRDefault="006B3E56" w:rsidP="00B46D58">
      <w:pPr>
        <w:tabs>
          <w:tab w:val="left" w:pos="7371"/>
        </w:tabs>
        <w:spacing w:after="160"/>
        <w:ind w:left="3544" w:firstLine="3"/>
        <w:jc w:val="both"/>
        <w:rPr>
          <w:rFonts w:ascii="GHEA Grapalat" w:hAnsi="GHEA Grapalat"/>
          <w:sz w:val="16"/>
        </w:rPr>
      </w:pPr>
    </w:p>
    <w:p w14:paraId="58A530E0" w14:textId="77777777" w:rsidR="006B3E56" w:rsidRPr="00770B03" w:rsidRDefault="006B3E56" w:rsidP="00B46D58">
      <w:pPr>
        <w:tabs>
          <w:tab w:val="left" w:pos="7371"/>
        </w:tabs>
        <w:spacing w:after="160"/>
        <w:ind w:left="3544" w:firstLine="3"/>
        <w:jc w:val="both"/>
        <w:rPr>
          <w:rFonts w:ascii="GHEA Grapalat" w:hAnsi="GHEA Grapalat"/>
          <w:sz w:val="16"/>
        </w:rPr>
      </w:pPr>
    </w:p>
    <w:p w14:paraId="5450E39B"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38902B"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AFF99D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ABC9262"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F48A0EE" w14:textId="77777777" w:rsidR="00123294" w:rsidRDefault="00123294" w:rsidP="00B46D58">
      <w:pPr>
        <w:rPr>
          <w:rFonts w:ascii="GHEA Grapalat" w:hAnsi="GHEA Grapalat"/>
          <w:b/>
        </w:rPr>
      </w:pPr>
      <w:r>
        <w:rPr>
          <w:rFonts w:ascii="GHEA Grapalat" w:hAnsi="GHEA Grapalat"/>
          <w:b/>
        </w:rPr>
        <w:br w:type="page"/>
      </w:r>
    </w:p>
    <w:p w14:paraId="70529071" w14:textId="77777777" w:rsidR="00B048B2" w:rsidRDefault="00B048B2" w:rsidP="00B46D58">
      <w:pPr>
        <w:rPr>
          <w:rFonts w:ascii="GHEA Grapalat" w:hAnsi="GHEA Grapalat"/>
          <w:b/>
        </w:rPr>
      </w:pPr>
    </w:p>
    <w:p w14:paraId="2A7C31EB"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7993C960" w14:textId="66D5A464" w:rsidR="00D043C1" w:rsidRPr="0033707A"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65F52">
        <w:rPr>
          <w:rFonts w:ascii="GHEA Grapalat" w:hAnsi="GHEA Grapalat"/>
          <w:b/>
          <w:sz w:val="24"/>
          <w:szCs w:val="24"/>
          <w:lang w:val="en-US"/>
        </w:rPr>
        <w:t>AB</w:t>
      </w:r>
      <w:r w:rsidR="00565F52" w:rsidRPr="00565F52">
        <w:rPr>
          <w:rFonts w:ascii="GHEA Grapalat" w:hAnsi="GHEA Grapalat"/>
          <w:b/>
          <w:sz w:val="24"/>
          <w:szCs w:val="24"/>
        </w:rPr>
        <w:t>10-</w:t>
      </w:r>
      <w:proofErr w:type="spellStart"/>
      <w:r w:rsidR="00565F52">
        <w:rPr>
          <w:rFonts w:ascii="GHEA Grapalat" w:hAnsi="GHEA Grapalat"/>
          <w:b/>
          <w:sz w:val="24"/>
          <w:szCs w:val="24"/>
          <w:lang w:val="en-US"/>
        </w:rPr>
        <w:t>GHAPDzB</w:t>
      </w:r>
      <w:proofErr w:type="spellEnd"/>
      <w:r w:rsidR="00565F52" w:rsidRPr="00565F52">
        <w:rPr>
          <w:rFonts w:ascii="GHEA Grapalat" w:hAnsi="GHEA Grapalat"/>
          <w:b/>
          <w:sz w:val="24"/>
          <w:szCs w:val="24"/>
        </w:rPr>
        <w:t>-26/1</w:t>
      </w:r>
    </w:p>
    <w:p w14:paraId="35A1733E" w14:textId="77777777" w:rsidR="00D043C1" w:rsidRPr="009044F1" w:rsidRDefault="00D043C1" w:rsidP="00D043C1">
      <w:pPr>
        <w:widowControl w:val="0"/>
        <w:spacing w:after="160"/>
        <w:ind w:left="567" w:right="565"/>
        <w:jc w:val="center"/>
        <w:rPr>
          <w:rFonts w:ascii="GHEA Grapalat" w:hAnsi="GHEA Grapalat"/>
          <w:b/>
        </w:rPr>
      </w:pPr>
    </w:p>
    <w:p w14:paraId="0DCEE5AC"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554DAA49"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1F8A9235"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2217AD02"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0154F096"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29E4937" w14:textId="77777777"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w:t>
      </w:r>
      <w:proofErr w:type="spellStart"/>
      <w:r w:rsidRPr="009044F1">
        <w:rPr>
          <w:rFonts w:ascii="GHEA Grapalat" w:hAnsi="GHEA Grapalat"/>
        </w:rPr>
        <w:t>BMAPDzB</w:t>
      </w:r>
      <w:proofErr w:type="spellEnd"/>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199EB31C" w14:textId="77777777" w:rsidTr="00FF3F2A">
        <w:tc>
          <w:tcPr>
            <w:tcW w:w="1042" w:type="dxa"/>
            <w:vMerge w:val="restart"/>
            <w:vAlign w:val="center"/>
          </w:tcPr>
          <w:p w14:paraId="7D6B8896" w14:textId="77777777" w:rsidR="00EE1022" w:rsidRDefault="00EE1022" w:rsidP="00FF3F2A">
            <w:pPr>
              <w:widowControl w:val="0"/>
              <w:jc w:val="center"/>
              <w:rPr>
                <w:rFonts w:ascii="GHEA Grapalat" w:hAnsi="GHEA Grapalat"/>
                <w:b/>
                <w:sz w:val="20"/>
                <w:szCs w:val="20"/>
              </w:rPr>
            </w:pPr>
          </w:p>
          <w:p w14:paraId="2163E46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103D457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7A6B74B8" w14:textId="77777777" w:rsidTr="000811C1">
        <w:trPr>
          <w:trHeight w:val="696"/>
        </w:trPr>
        <w:tc>
          <w:tcPr>
            <w:tcW w:w="1042" w:type="dxa"/>
            <w:vMerge/>
            <w:vAlign w:val="center"/>
          </w:tcPr>
          <w:p w14:paraId="7849FA95"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491F15EC"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4898D8D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AC4D08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5B81C6DA"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1CB68F4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2A3A13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57BB3A35" w14:textId="77777777" w:rsidTr="00FF3F2A">
        <w:tc>
          <w:tcPr>
            <w:tcW w:w="1042" w:type="dxa"/>
          </w:tcPr>
          <w:p w14:paraId="07699F3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A0E023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67877F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569DF83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05495C5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6A68F63C"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2117F4F6" w14:textId="77777777" w:rsidTr="00FF3F2A">
        <w:tc>
          <w:tcPr>
            <w:tcW w:w="1042" w:type="dxa"/>
          </w:tcPr>
          <w:p w14:paraId="44B4D7F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8CF3C2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7144BC2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74F2FF4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938423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6E507EA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388AEDE" w14:textId="77777777" w:rsidTr="00FF3F2A">
        <w:tc>
          <w:tcPr>
            <w:tcW w:w="1042" w:type="dxa"/>
          </w:tcPr>
          <w:p w14:paraId="2F1D33A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E53163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487E43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0C4B009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461E5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2AA05279"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0DA95C5C" w14:textId="77777777" w:rsidR="00D043C1" w:rsidRDefault="00D043C1" w:rsidP="00D043C1">
      <w:pPr>
        <w:widowControl w:val="0"/>
        <w:tabs>
          <w:tab w:val="left" w:pos="6804"/>
        </w:tabs>
        <w:jc w:val="center"/>
        <w:rPr>
          <w:rFonts w:ascii="GHEA Grapalat" w:hAnsi="GHEA Grapalat"/>
          <w:lang w:val="en-US"/>
        </w:rPr>
      </w:pPr>
    </w:p>
    <w:p w14:paraId="3548E38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84C9A8A"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3DD16F55" w14:textId="77777777" w:rsidR="00D043C1" w:rsidRPr="008875C7" w:rsidRDefault="00D043C1" w:rsidP="00D043C1">
      <w:pPr>
        <w:widowControl w:val="0"/>
        <w:spacing w:after="160"/>
        <w:jc w:val="right"/>
        <w:rPr>
          <w:rFonts w:ascii="GHEA Grapalat" w:hAnsi="GHEA Grapalat"/>
        </w:rPr>
      </w:pPr>
    </w:p>
    <w:p w14:paraId="26A8E97F"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391269E8" w14:textId="77777777" w:rsidR="00D043C1" w:rsidRDefault="00D043C1" w:rsidP="00D043C1">
      <w:pPr>
        <w:rPr>
          <w:rFonts w:ascii="GHEA Grapalat" w:hAnsi="GHEA Grapalat"/>
        </w:rPr>
      </w:pPr>
      <w:r>
        <w:rPr>
          <w:rFonts w:ascii="GHEA Grapalat" w:hAnsi="GHEA Grapalat"/>
        </w:rPr>
        <w:br w:type="page"/>
      </w:r>
    </w:p>
    <w:p w14:paraId="1275A8AC"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46D49B96"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65619FCF" w14:textId="6F7723B9"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565F52">
        <w:rPr>
          <w:rFonts w:ascii="GHEA Grapalat" w:hAnsi="GHEA Grapalat"/>
          <w:b/>
          <w:sz w:val="24"/>
          <w:szCs w:val="24"/>
          <w:lang w:val="en-US"/>
        </w:rPr>
        <w:t>AB10-GHAPDzB-26/1</w:t>
      </w:r>
    </w:p>
    <w:p w14:paraId="6D3CABA0" w14:textId="77777777" w:rsidR="00F016A2" w:rsidRDefault="00F016A2">
      <w:pPr>
        <w:rPr>
          <w:rFonts w:ascii="GHEA Grapalat" w:hAnsi="GHEA Grapalat"/>
          <w:b/>
        </w:rPr>
      </w:pPr>
    </w:p>
    <w:p w14:paraId="4B911AC0"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18BC1AE2"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03600F7F" w14:textId="77777777" w:rsidR="00F016A2" w:rsidRPr="00ED3A13" w:rsidRDefault="00F016A2" w:rsidP="00F016A2">
      <w:pPr>
        <w:ind w:left="360" w:hanging="360"/>
        <w:jc w:val="center"/>
        <w:rPr>
          <w:rFonts w:ascii="GHEA Grapalat" w:eastAsia="GHEA Grapalat" w:hAnsi="GHEA Grapalat" w:cs="GHEA Grapalat"/>
          <w:b/>
        </w:rPr>
      </w:pPr>
    </w:p>
    <w:p w14:paraId="173F21E1"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C0364B1"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79FE6303" w14:textId="77777777" w:rsidTr="00793174">
        <w:tc>
          <w:tcPr>
            <w:tcW w:w="2836" w:type="dxa"/>
            <w:shd w:val="clear" w:color="auto" w:fill="D9E2F3"/>
            <w:vAlign w:val="center"/>
          </w:tcPr>
          <w:p w14:paraId="593ABDB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D8D8A46"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33C5598" w14:textId="77777777" w:rsidTr="00793174">
        <w:tc>
          <w:tcPr>
            <w:tcW w:w="2836" w:type="dxa"/>
            <w:shd w:val="clear" w:color="auto" w:fill="D9E2F3"/>
            <w:vAlign w:val="center"/>
          </w:tcPr>
          <w:p w14:paraId="2F296426"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1F3DB99"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09BD97B" w14:textId="77777777" w:rsidTr="00793174">
        <w:tc>
          <w:tcPr>
            <w:tcW w:w="2836" w:type="dxa"/>
            <w:shd w:val="clear" w:color="auto" w:fill="D9E2F3"/>
            <w:vAlign w:val="center"/>
          </w:tcPr>
          <w:p w14:paraId="1CACA055"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58F96E0"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F26F719" w14:textId="77777777" w:rsidTr="00793174">
        <w:tc>
          <w:tcPr>
            <w:tcW w:w="2836" w:type="dxa"/>
            <w:shd w:val="clear" w:color="auto" w:fill="D9E2F3"/>
            <w:vAlign w:val="center"/>
          </w:tcPr>
          <w:p w14:paraId="45F30FD0"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8B26705"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7F16DE2D" w14:textId="77777777" w:rsidTr="00793174">
        <w:tc>
          <w:tcPr>
            <w:tcW w:w="2836" w:type="dxa"/>
            <w:shd w:val="clear" w:color="auto" w:fill="D9E2F3"/>
            <w:vAlign w:val="center"/>
          </w:tcPr>
          <w:p w14:paraId="64E22A1C"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53765E92"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00CE070" w14:textId="77777777" w:rsidTr="00793174">
        <w:tc>
          <w:tcPr>
            <w:tcW w:w="2836" w:type="dxa"/>
            <w:shd w:val="clear" w:color="auto" w:fill="D9E2F3"/>
            <w:vAlign w:val="center"/>
          </w:tcPr>
          <w:p w14:paraId="2B566E11"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DC9569F" w14:textId="77777777" w:rsidR="00F016A2" w:rsidRPr="00FD1EE4" w:rsidRDefault="00F016A2" w:rsidP="00793174">
            <w:pPr>
              <w:spacing w:before="240" w:after="240"/>
              <w:ind w:left="993" w:hanging="851"/>
              <w:rPr>
                <w:rFonts w:ascii="GHEA Grapalat" w:eastAsia="GHEA Grapalat" w:hAnsi="GHEA Grapalat" w:cs="GHEA Grapalat"/>
              </w:rPr>
            </w:pPr>
          </w:p>
        </w:tc>
      </w:tr>
      <w:tr w:rsidR="00F016A2" w:rsidRPr="00FD1EE4" w14:paraId="0B017766" w14:textId="77777777" w:rsidTr="00793174">
        <w:tc>
          <w:tcPr>
            <w:tcW w:w="2836" w:type="dxa"/>
            <w:shd w:val="clear" w:color="auto" w:fill="D9E2F3"/>
            <w:vAlign w:val="center"/>
          </w:tcPr>
          <w:p w14:paraId="290AF7E3" w14:textId="77777777" w:rsidR="00F016A2" w:rsidRPr="00FD1EE4" w:rsidRDefault="00F016A2" w:rsidP="00793174">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4D49915" w14:textId="77777777" w:rsidR="00F016A2" w:rsidRPr="00FD1EE4" w:rsidRDefault="00F016A2" w:rsidP="00793174">
            <w:pPr>
              <w:spacing w:before="240" w:after="240"/>
              <w:ind w:left="993" w:hanging="851"/>
              <w:rPr>
                <w:rFonts w:ascii="GHEA Grapalat" w:eastAsia="GHEA Grapalat" w:hAnsi="GHEA Grapalat" w:cs="GHEA Grapalat"/>
              </w:rPr>
            </w:pPr>
          </w:p>
        </w:tc>
      </w:tr>
    </w:tbl>
    <w:p w14:paraId="524E437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E94617F" w14:textId="77777777" w:rsidTr="00793174">
        <w:tc>
          <w:tcPr>
            <w:tcW w:w="2835" w:type="dxa"/>
            <w:shd w:val="clear" w:color="auto" w:fill="D9E2F3"/>
            <w:vAlign w:val="center"/>
          </w:tcPr>
          <w:p w14:paraId="1F7E3985"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8715345"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E204D15" w14:textId="77777777" w:rsidTr="00793174">
        <w:trPr>
          <w:trHeight w:val="1487"/>
        </w:trPr>
        <w:tc>
          <w:tcPr>
            <w:tcW w:w="2835" w:type="dxa"/>
            <w:shd w:val="clear" w:color="auto" w:fill="D9E2F3"/>
            <w:vAlign w:val="center"/>
          </w:tcPr>
          <w:p w14:paraId="5D6D2066"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E80CC09" w14:textId="77777777" w:rsidR="00F016A2" w:rsidRPr="00FD1EE4" w:rsidRDefault="00F016A2" w:rsidP="00793174">
            <w:pPr>
              <w:spacing w:before="240" w:after="240"/>
              <w:rPr>
                <w:rFonts w:ascii="GHEA Grapalat" w:eastAsia="GHEA Grapalat" w:hAnsi="GHEA Grapalat" w:cs="GHEA Grapalat"/>
              </w:rPr>
            </w:pPr>
          </w:p>
        </w:tc>
      </w:tr>
    </w:tbl>
    <w:p w14:paraId="683A1A5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558DB7C" w14:textId="77777777" w:rsidTr="00793174">
        <w:tc>
          <w:tcPr>
            <w:tcW w:w="2835" w:type="dxa"/>
            <w:shd w:val="clear" w:color="auto" w:fill="D9E2F3"/>
            <w:vAlign w:val="center"/>
          </w:tcPr>
          <w:p w14:paraId="18112AE3" w14:textId="77777777" w:rsidR="00F016A2" w:rsidRPr="00FD1EE4" w:rsidRDefault="00F016A2" w:rsidP="00793174">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5A7118B"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2BF54AF" w14:textId="77777777" w:rsidTr="00793174">
        <w:tc>
          <w:tcPr>
            <w:tcW w:w="2835" w:type="dxa"/>
            <w:shd w:val="clear" w:color="auto" w:fill="D9E2F3"/>
            <w:vAlign w:val="center"/>
          </w:tcPr>
          <w:p w14:paraId="4CE903A8" w14:textId="77777777" w:rsidR="00F016A2" w:rsidRPr="00FD1EE4" w:rsidRDefault="00F016A2" w:rsidP="00793174">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223E152E"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58DD3F4" w14:textId="77777777" w:rsidTr="00793174">
        <w:tc>
          <w:tcPr>
            <w:tcW w:w="2835" w:type="dxa"/>
            <w:shd w:val="clear" w:color="auto" w:fill="D9E2F3"/>
            <w:vAlign w:val="center"/>
          </w:tcPr>
          <w:p w14:paraId="4120A8A6" w14:textId="77777777" w:rsidR="00F016A2" w:rsidRPr="00FD1EE4" w:rsidRDefault="00F016A2" w:rsidP="00793174">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CF2B170" w14:textId="77777777" w:rsidR="00F016A2" w:rsidRPr="00FD1EE4" w:rsidRDefault="00F016A2" w:rsidP="00793174">
            <w:pPr>
              <w:spacing w:before="240" w:after="240"/>
              <w:rPr>
                <w:rFonts w:ascii="GHEA Grapalat" w:eastAsia="GHEA Grapalat" w:hAnsi="GHEA Grapalat" w:cs="GHEA Grapalat"/>
              </w:rPr>
            </w:pPr>
          </w:p>
        </w:tc>
      </w:tr>
    </w:tbl>
    <w:p w14:paraId="4D090F4E" w14:textId="77777777" w:rsidR="00F016A2" w:rsidRPr="00FD1EE4" w:rsidRDefault="00F016A2" w:rsidP="00F016A2">
      <w:pPr>
        <w:rPr>
          <w:rFonts w:ascii="GHEA Grapalat" w:eastAsia="GHEA Grapalat" w:hAnsi="GHEA Grapalat" w:cs="GHEA Grapalat"/>
        </w:rPr>
      </w:pPr>
    </w:p>
    <w:p w14:paraId="6F9D111A"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77A6169E"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39BE951F"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5BD52AC" w14:textId="77777777" w:rsidTr="00793174">
        <w:tc>
          <w:tcPr>
            <w:tcW w:w="2835" w:type="dxa"/>
            <w:shd w:val="clear" w:color="auto" w:fill="D9E2F3"/>
            <w:vAlign w:val="center"/>
          </w:tcPr>
          <w:p w14:paraId="5F6BAB7D" w14:textId="77777777" w:rsidR="00F016A2" w:rsidRPr="00FD1EE4" w:rsidRDefault="00F016A2" w:rsidP="00793174">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09EC376"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5F5FEEE" w14:textId="77777777" w:rsidTr="00793174">
        <w:tc>
          <w:tcPr>
            <w:tcW w:w="2835" w:type="dxa"/>
            <w:shd w:val="clear" w:color="auto" w:fill="D9E2F3"/>
            <w:vAlign w:val="center"/>
          </w:tcPr>
          <w:p w14:paraId="6B194AED"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45C5A03" w14:textId="77777777" w:rsidR="00F016A2" w:rsidRPr="00FD1EE4" w:rsidRDefault="00F016A2" w:rsidP="00793174">
            <w:pPr>
              <w:spacing w:before="240" w:after="240"/>
              <w:rPr>
                <w:rFonts w:ascii="GHEA Grapalat" w:eastAsia="GHEA Grapalat" w:hAnsi="GHEA Grapalat" w:cs="GHEA Grapalat"/>
              </w:rPr>
            </w:pPr>
          </w:p>
        </w:tc>
      </w:tr>
    </w:tbl>
    <w:p w14:paraId="6941C22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C7B3101" w14:textId="77777777" w:rsidTr="00793174">
        <w:tc>
          <w:tcPr>
            <w:tcW w:w="2835" w:type="dxa"/>
            <w:shd w:val="clear" w:color="auto" w:fill="D9E2F3"/>
            <w:vAlign w:val="center"/>
          </w:tcPr>
          <w:p w14:paraId="1AC16BBE"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94F2641"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75C988ED" w14:textId="77777777" w:rsidTr="00793174">
        <w:tc>
          <w:tcPr>
            <w:tcW w:w="2835" w:type="dxa"/>
            <w:shd w:val="clear" w:color="auto" w:fill="D9E2F3"/>
            <w:vAlign w:val="center"/>
          </w:tcPr>
          <w:p w14:paraId="5D13BF57"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59A04D7D"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ED7A452" w14:textId="77777777" w:rsidTr="00793174">
        <w:tc>
          <w:tcPr>
            <w:tcW w:w="2835" w:type="dxa"/>
            <w:shd w:val="clear" w:color="auto" w:fill="D9E2F3"/>
            <w:vAlign w:val="center"/>
          </w:tcPr>
          <w:p w14:paraId="4F96E81A"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531EF6"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7C52C8E" w14:textId="77777777" w:rsidTr="00793174">
        <w:tc>
          <w:tcPr>
            <w:tcW w:w="2835" w:type="dxa"/>
            <w:shd w:val="clear" w:color="auto" w:fill="D9E2F3"/>
            <w:vAlign w:val="center"/>
          </w:tcPr>
          <w:p w14:paraId="61C7DFCA"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BE127EA"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B461E47" w14:textId="77777777" w:rsidTr="00793174">
        <w:tc>
          <w:tcPr>
            <w:tcW w:w="2835" w:type="dxa"/>
            <w:shd w:val="clear" w:color="auto" w:fill="D9E2F3"/>
            <w:vAlign w:val="center"/>
          </w:tcPr>
          <w:p w14:paraId="024AF052"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FF23E20"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18FE5AC" w14:textId="77777777" w:rsidTr="00793174">
        <w:trPr>
          <w:trHeight w:val="1361"/>
        </w:trPr>
        <w:tc>
          <w:tcPr>
            <w:tcW w:w="2835" w:type="dxa"/>
            <w:shd w:val="clear" w:color="auto" w:fill="D9E2F3"/>
            <w:vAlign w:val="center"/>
          </w:tcPr>
          <w:p w14:paraId="2C0473A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1D633D9"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62F17F6" w14:textId="77777777" w:rsidTr="00793174">
        <w:tc>
          <w:tcPr>
            <w:tcW w:w="2835" w:type="dxa"/>
            <w:shd w:val="clear" w:color="auto" w:fill="D9E2F3"/>
            <w:vAlign w:val="center"/>
          </w:tcPr>
          <w:p w14:paraId="186AC929"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B3DCEB" w14:textId="77777777" w:rsidR="00F016A2" w:rsidRPr="00FD1EE4" w:rsidRDefault="00F016A2" w:rsidP="00793174">
            <w:pPr>
              <w:spacing w:before="240" w:after="240"/>
              <w:rPr>
                <w:rFonts w:ascii="GHEA Grapalat" w:eastAsia="GHEA Grapalat" w:hAnsi="GHEA Grapalat" w:cs="GHEA Grapalat"/>
              </w:rPr>
            </w:pPr>
          </w:p>
        </w:tc>
      </w:tr>
    </w:tbl>
    <w:p w14:paraId="47B7041F"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49E1884" w14:textId="77777777" w:rsidTr="00793174">
        <w:tc>
          <w:tcPr>
            <w:tcW w:w="2836" w:type="dxa"/>
            <w:shd w:val="clear" w:color="auto" w:fill="D9E2F3"/>
            <w:vAlign w:val="center"/>
          </w:tcPr>
          <w:p w14:paraId="5325E53D" w14:textId="77777777" w:rsidR="00F016A2" w:rsidRPr="00FD1EE4" w:rsidRDefault="00F016A2" w:rsidP="00793174">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FD8360A"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2900936" w14:textId="77777777" w:rsidTr="00793174">
        <w:tc>
          <w:tcPr>
            <w:tcW w:w="2836" w:type="dxa"/>
            <w:shd w:val="clear" w:color="auto" w:fill="D9E2F3"/>
            <w:vAlign w:val="center"/>
          </w:tcPr>
          <w:p w14:paraId="501F5598" w14:textId="77777777" w:rsidR="00F016A2" w:rsidRPr="00FD1EE4" w:rsidRDefault="00F016A2" w:rsidP="00793174">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D2399A9"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Yu Gothic UI"/>
                  <w14:uncheckedState w14:val="2610" w14:font="Yu Gothic UI"/>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39CAC262"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Yu Gothic UI"/>
                  <w14:uncheckedState w14:val="2610" w14:font="Yu Gothic UI"/>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5ABE2DC3"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4CEE872D"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5C4B46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9A1FA2C" w14:textId="77777777" w:rsidTr="00793174">
        <w:tc>
          <w:tcPr>
            <w:tcW w:w="2837" w:type="dxa"/>
            <w:shd w:val="clear" w:color="auto" w:fill="D9E2F3"/>
            <w:vAlign w:val="center"/>
          </w:tcPr>
          <w:p w14:paraId="164A5C5E"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DC6406A"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D357B55" w14:textId="77777777" w:rsidTr="00793174">
        <w:tc>
          <w:tcPr>
            <w:tcW w:w="2837" w:type="dxa"/>
            <w:shd w:val="clear" w:color="auto" w:fill="D9E2F3"/>
            <w:vAlign w:val="center"/>
          </w:tcPr>
          <w:p w14:paraId="560757C1"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2BE64FF"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5310FD4" w14:textId="77777777" w:rsidTr="00793174">
        <w:tc>
          <w:tcPr>
            <w:tcW w:w="2837" w:type="dxa"/>
            <w:shd w:val="clear" w:color="auto" w:fill="D9E2F3"/>
            <w:vAlign w:val="center"/>
          </w:tcPr>
          <w:p w14:paraId="57C9268C"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5AD8AB50"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E0016F6" w14:textId="77777777" w:rsidTr="00793174">
        <w:tc>
          <w:tcPr>
            <w:tcW w:w="2837" w:type="dxa"/>
            <w:shd w:val="clear" w:color="auto" w:fill="D9E2F3"/>
            <w:vAlign w:val="center"/>
          </w:tcPr>
          <w:p w14:paraId="063903D9"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455486A"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6C7E744"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47DAD7E"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52DE8C1" w14:textId="77777777" w:rsidTr="00793174">
        <w:tc>
          <w:tcPr>
            <w:tcW w:w="2837" w:type="dxa"/>
            <w:shd w:val="clear" w:color="auto" w:fill="D9E2F3"/>
            <w:vAlign w:val="center"/>
          </w:tcPr>
          <w:p w14:paraId="6475713F" w14:textId="77777777" w:rsidR="00F016A2" w:rsidRPr="00B047A2"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88659C1"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A847A97" w14:textId="77777777" w:rsidTr="00793174">
        <w:tc>
          <w:tcPr>
            <w:tcW w:w="2837" w:type="dxa"/>
            <w:shd w:val="clear" w:color="auto" w:fill="D9E2F3"/>
            <w:vAlign w:val="center"/>
          </w:tcPr>
          <w:p w14:paraId="6D46EAF5"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4B0B7B5"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6FB52CB" w14:textId="77777777" w:rsidTr="00793174">
        <w:tc>
          <w:tcPr>
            <w:tcW w:w="2837" w:type="dxa"/>
            <w:shd w:val="clear" w:color="auto" w:fill="D9E2F3"/>
            <w:vAlign w:val="center"/>
          </w:tcPr>
          <w:p w14:paraId="675FB28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D516778"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7FAEAFB8" w14:textId="77777777" w:rsidTr="00793174">
        <w:tc>
          <w:tcPr>
            <w:tcW w:w="2837" w:type="dxa"/>
            <w:shd w:val="clear" w:color="auto" w:fill="D9E2F3"/>
            <w:vAlign w:val="center"/>
          </w:tcPr>
          <w:p w14:paraId="42A3F450"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6E06E3E"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0AF1F773"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6B9827D8"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473D6901"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9F2159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0D36B83" w14:textId="77777777" w:rsidTr="00793174">
        <w:tc>
          <w:tcPr>
            <w:tcW w:w="2836" w:type="dxa"/>
            <w:shd w:val="clear" w:color="auto" w:fill="D9E2F3"/>
            <w:vAlign w:val="center"/>
          </w:tcPr>
          <w:p w14:paraId="77342876"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7011D72"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9271A7A" w14:textId="77777777" w:rsidTr="00793174">
        <w:tc>
          <w:tcPr>
            <w:tcW w:w="2836" w:type="dxa"/>
            <w:shd w:val="clear" w:color="auto" w:fill="D9E2F3"/>
            <w:vAlign w:val="center"/>
          </w:tcPr>
          <w:p w14:paraId="79D07D44"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E62A37F"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F784C8B" w14:textId="77777777" w:rsidTr="00793174">
        <w:tc>
          <w:tcPr>
            <w:tcW w:w="2836" w:type="dxa"/>
            <w:shd w:val="clear" w:color="auto" w:fill="D9E2F3"/>
            <w:vAlign w:val="center"/>
          </w:tcPr>
          <w:p w14:paraId="2C2F7DE8"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4FE00FA"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4709BBF" w14:textId="77777777" w:rsidTr="00793174">
        <w:tc>
          <w:tcPr>
            <w:tcW w:w="2836" w:type="dxa"/>
            <w:shd w:val="clear" w:color="auto" w:fill="D9E2F3"/>
            <w:vAlign w:val="center"/>
          </w:tcPr>
          <w:p w14:paraId="151D1C2F"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8CEE695"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273F055" w14:textId="77777777" w:rsidTr="00793174">
        <w:tc>
          <w:tcPr>
            <w:tcW w:w="2836" w:type="dxa"/>
            <w:shd w:val="clear" w:color="auto" w:fill="D9E2F3"/>
            <w:vAlign w:val="center"/>
          </w:tcPr>
          <w:p w14:paraId="7F13E25F"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8E05D9C"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1D87141" w14:textId="77777777" w:rsidTr="00793174">
        <w:tc>
          <w:tcPr>
            <w:tcW w:w="2836" w:type="dxa"/>
            <w:shd w:val="clear" w:color="auto" w:fill="D9E2F3"/>
            <w:vAlign w:val="center"/>
          </w:tcPr>
          <w:p w14:paraId="04D7AB5F"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0D621B8" w14:textId="77777777" w:rsidR="00F016A2" w:rsidRPr="00FD1EE4" w:rsidRDefault="00F016A2" w:rsidP="00793174">
            <w:pPr>
              <w:spacing w:before="240" w:after="240"/>
              <w:rPr>
                <w:rFonts w:ascii="GHEA Grapalat" w:eastAsia="GHEA Grapalat" w:hAnsi="GHEA Grapalat" w:cs="GHEA Grapalat"/>
              </w:rPr>
            </w:pPr>
          </w:p>
        </w:tc>
      </w:tr>
    </w:tbl>
    <w:p w14:paraId="377D832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575CF7D6" w14:textId="77777777" w:rsidTr="00793174">
        <w:tc>
          <w:tcPr>
            <w:tcW w:w="2977" w:type="dxa"/>
            <w:shd w:val="clear" w:color="auto" w:fill="D9E2F3"/>
            <w:vAlign w:val="center"/>
          </w:tcPr>
          <w:p w14:paraId="651E813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E50A87F"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4FD12FF" w14:textId="77777777" w:rsidTr="00793174">
        <w:tc>
          <w:tcPr>
            <w:tcW w:w="2977" w:type="dxa"/>
            <w:shd w:val="clear" w:color="auto" w:fill="D9E2F3"/>
            <w:vAlign w:val="center"/>
          </w:tcPr>
          <w:p w14:paraId="249CB592"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AEE59F0"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AE1DE3B" w14:textId="77777777" w:rsidTr="00793174">
        <w:tc>
          <w:tcPr>
            <w:tcW w:w="2977" w:type="dxa"/>
            <w:shd w:val="clear" w:color="auto" w:fill="D9E2F3"/>
            <w:vAlign w:val="center"/>
          </w:tcPr>
          <w:p w14:paraId="4BCE8D10" w14:textId="77777777" w:rsidR="00F016A2" w:rsidRPr="00FD1EE4" w:rsidRDefault="00F016A2" w:rsidP="00793174">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E068324"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E80A7A5" w14:textId="77777777" w:rsidTr="00793174">
        <w:tc>
          <w:tcPr>
            <w:tcW w:w="2977" w:type="dxa"/>
            <w:shd w:val="clear" w:color="auto" w:fill="D9E2F3"/>
            <w:vAlign w:val="center"/>
          </w:tcPr>
          <w:p w14:paraId="76177BAF" w14:textId="77777777" w:rsidR="00F016A2" w:rsidRPr="00FD1EE4" w:rsidRDefault="00F016A2" w:rsidP="00793174">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DF0EB52"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6F9BECD" w14:textId="77777777" w:rsidTr="00793174">
        <w:tc>
          <w:tcPr>
            <w:tcW w:w="2977" w:type="dxa"/>
            <w:shd w:val="clear" w:color="auto" w:fill="D9E2F3"/>
            <w:vAlign w:val="center"/>
          </w:tcPr>
          <w:p w14:paraId="48AC2C59"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02E3025" w14:textId="77777777" w:rsidR="00F016A2" w:rsidRPr="00FD1EE4" w:rsidRDefault="00F016A2" w:rsidP="00793174">
            <w:pPr>
              <w:spacing w:before="240" w:after="240"/>
              <w:rPr>
                <w:rFonts w:ascii="GHEA Grapalat" w:eastAsia="GHEA Grapalat" w:hAnsi="GHEA Grapalat" w:cs="GHEA Grapalat"/>
              </w:rPr>
            </w:pPr>
          </w:p>
        </w:tc>
      </w:tr>
    </w:tbl>
    <w:p w14:paraId="4619A3A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F9F03C7" w14:textId="77777777" w:rsidTr="00793174">
        <w:tc>
          <w:tcPr>
            <w:tcW w:w="2943" w:type="dxa"/>
            <w:shd w:val="clear" w:color="auto" w:fill="D9E2F3"/>
            <w:vAlign w:val="center"/>
          </w:tcPr>
          <w:p w14:paraId="60A71334"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498A92E"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AE6FF1F" w14:textId="77777777" w:rsidTr="00793174">
        <w:tc>
          <w:tcPr>
            <w:tcW w:w="2943" w:type="dxa"/>
            <w:shd w:val="clear" w:color="auto" w:fill="D9E2F3"/>
            <w:vAlign w:val="center"/>
          </w:tcPr>
          <w:p w14:paraId="4260E0B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99A2E18"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6647E43" w14:textId="77777777" w:rsidTr="00793174">
        <w:tc>
          <w:tcPr>
            <w:tcW w:w="2943" w:type="dxa"/>
            <w:shd w:val="clear" w:color="auto" w:fill="D9E2F3"/>
            <w:vAlign w:val="center"/>
          </w:tcPr>
          <w:p w14:paraId="1AD62F24" w14:textId="77777777" w:rsidR="00F016A2" w:rsidRPr="00FD1EE4" w:rsidRDefault="00F016A2" w:rsidP="00793174">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25DB3A9E"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73D218CB" w14:textId="77777777" w:rsidTr="00793174">
        <w:tc>
          <w:tcPr>
            <w:tcW w:w="2943" w:type="dxa"/>
            <w:shd w:val="clear" w:color="auto" w:fill="D9E2F3"/>
            <w:vAlign w:val="center"/>
          </w:tcPr>
          <w:p w14:paraId="384CB964" w14:textId="77777777" w:rsidR="00F016A2" w:rsidRPr="00FD1EE4" w:rsidRDefault="00F016A2" w:rsidP="00793174">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270FE20" w14:textId="77777777" w:rsidR="00F016A2" w:rsidRPr="00FD1EE4" w:rsidRDefault="00F016A2" w:rsidP="00793174">
            <w:pPr>
              <w:spacing w:before="240" w:after="240"/>
              <w:rPr>
                <w:rFonts w:ascii="GHEA Grapalat" w:eastAsia="GHEA Grapalat" w:hAnsi="GHEA Grapalat" w:cs="GHEA Grapalat"/>
              </w:rPr>
            </w:pPr>
          </w:p>
        </w:tc>
      </w:tr>
    </w:tbl>
    <w:p w14:paraId="5E0E17A9"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0F35CFFD" w14:textId="77777777" w:rsidTr="00793174">
        <w:tc>
          <w:tcPr>
            <w:tcW w:w="2837" w:type="dxa"/>
            <w:shd w:val="clear" w:color="auto" w:fill="D9E2F3"/>
            <w:vAlign w:val="center"/>
          </w:tcPr>
          <w:p w14:paraId="5DAE883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BAD3779"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8C4248E" w14:textId="77777777" w:rsidTr="00793174">
        <w:tc>
          <w:tcPr>
            <w:tcW w:w="2837" w:type="dxa"/>
            <w:shd w:val="clear" w:color="auto" w:fill="D9E2F3"/>
            <w:vAlign w:val="center"/>
          </w:tcPr>
          <w:p w14:paraId="1E78C4C6"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A21ABAF"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C9D1229" w14:textId="77777777" w:rsidTr="00793174">
        <w:tc>
          <w:tcPr>
            <w:tcW w:w="2837" w:type="dxa"/>
            <w:shd w:val="clear" w:color="auto" w:fill="D9E2F3"/>
            <w:vAlign w:val="center"/>
          </w:tcPr>
          <w:p w14:paraId="37BB161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F4BDE54"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7053819" w14:textId="77777777" w:rsidTr="00793174">
        <w:tc>
          <w:tcPr>
            <w:tcW w:w="2837" w:type="dxa"/>
            <w:shd w:val="clear" w:color="auto" w:fill="D9E2F3"/>
            <w:vAlign w:val="center"/>
          </w:tcPr>
          <w:p w14:paraId="70CE79F8"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C2A1F72" w14:textId="77777777" w:rsidR="00F016A2" w:rsidRPr="00FD1EE4" w:rsidRDefault="00F016A2" w:rsidP="00793174">
            <w:pPr>
              <w:spacing w:before="240" w:after="240"/>
              <w:rPr>
                <w:rFonts w:ascii="GHEA Grapalat" w:eastAsia="GHEA Grapalat" w:hAnsi="GHEA Grapalat" w:cs="GHEA Grapalat"/>
              </w:rPr>
            </w:pPr>
          </w:p>
        </w:tc>
      </w:tr>
    </w:tbl>
    <w:p w14:paraId="5E45EF32"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15D6EAF" w14:textId="77777777" w:rsidTr="00793174">
        <w:trPr>
          <w:trHeight w:val="924"/>
        </w:trPr>
        <w:tc>
          <w:tcPr>
            <w:tcW w:w="9016" w:type="dxa"/>
            <w:gridSpan w:val="2"/>
            <w:vAlign w:val="center"/>
          </w:tcPr>
          <w:p w14:paraId="3BF64262" w14:textId="77777777" w:rsidR="00F016A2" w:rsidRPr="00FD1EE4" w:rsidRDefault="00000000" w:rsidP="00793174">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2C442C83" w14:textId="77777777" w:rsidTr="00793174">
        <w:trPr>
          <w:trHeight w:val="684"/>
        </w:trPr>
        <w:tc>
          <w:tcPr>
            <w:tcW w:w="4508" w:type="dxa"/>
            <w:shd w:val="clear" w:color="auto" w:fill="D9E2F3"/>
            <w:vAlign w:val="center"/>
          </w:tcPr>
          <w:p w14:paraId="286C1B8C"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66999F5"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41BFBE1" w14:textId="77777777" w:rsidTr="00793174">
        <w:trPr>
          <w:trHeight w:val="1282"/>
        </w:trPr>
        <w:tc>
          <w:tcPr>
            <w:tcW w:w="4508" w:type="dxa"/>
            <w:shd w:val="clear" w:color="auto" w:fill="D9E2F3"/>
            <w:vAlign w:val="center"/>
          </w:tcPr>
          <w:p w14:paraId="4E6C75A1"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1E98BBD" w14:textId="77777777" w:rsidR="00F016A2" w:rsidRPr="006B364D"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7A29ADD" w14:textId="77777777" w:rsidR="00F016A2" w:rsidRPr="00F10CBA"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70A90815" w14:textId="77777777" w:rsidTr="00793174">
        <w:tc>
          <w:tcPr>
            <w:tcW w:w="9016" w:type="dxa"/>
            <w:gridSpan w:val="2"/>
            <w:vAlign w:val="center"/>
          </w:tcPr>
          <w:p w14:paraId="209AE0A6"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0D38B55A" w14:textId="77777777" w:rsidTr="00793174">
        <w:tc>
          <w:tcPr>
            <w:tcW w:w="9016" w:type="dxa"/>
            <w:gridSpan w:val="2"/>
            <w:vAlign w:val="center"/>
          </w:tcPr>
          <w:p w14:paraId="1FA80E48" w14:textId="77777777" w:rsidR="00F016A2" w:rsidRPr="00FD1EE4" w:rsidRDefault="00000000" w:rsidP="00793174">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53920553"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5E49A902" w14:textId="77777777" w:rsidTr="00793174">
        <w:trPr>
          <w:trHeight w:val="924"/>
        </w:trPr>
        <w:tc>
          <w:tcPr>
            <w:tcW w:w="9016" w:type="dxa"/>
            <w:gridSpan w:val="2"/>
            <w:vAlign w:val="center"/>
          </w:tcPr>
          <w:p w14:paraId="23E333DF" w14:textId="77777777" w:rsidR="00F016A2" w:rsidRPr="00FD1EE4" w:rsidRDefault="00000000" w:rsidP="00793174">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13F0D893" w14:textId="77777777" w:rsidTr="00793174">
        <w:trPr>
          <w:trHeight w:val="684"/>
        </w:trPr>
        <w:tc>
          <w:tcPr>
            <w:tcW w:w="4508" w:type="dxa"/>
            <w:shd w:val="clear" w:color="auto" w:fill="D9E2F3"/>
            <w:vAlign w:val="center"/>
          </w:tcPr>
          <w:p w14:paraId="4AE59801"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650535E1"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B6D130B" w14:textId="77777777" w:rsidTr="00793174">
        <w:trPr>
          <w:trHeight w:val="1282"/>
        </w:trPr>
        <w:tc>
          <w:tcPr>
            <w:tcW w:w="4508" w:type="dxa"/>
            <w:shd w:val="clear" w:color="auto" w:fill="D9E2F3"/>
            <w:vAlign w:val="center"/>
          </w:tcPr>
          <w:p w14:paraId="19B13F18"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FCE3E55" w14:textId="77777777" w:rsidR="00F016A2" w:rsidRPr="00C843BA"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63A08B6" w14:textId="77777777" w:rsidR="00F016A2" w:rsidRPr="00C843BA"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16CFE50F" w14:textId="77777777" w:rsidTr="00793174">
        <w:tc>
          <w:tcPr>
            <w:tcW w:w="9016" w:type="dxa"/>
            <w:gridSpan w:val="2"/>
            <w:vAlign w:val="center"/>
          </w:tcPr>
          <w:p w14:paraId="0280808A"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68A7FA54" w14:textId="77777777" w:rsidTr="00793174">
        <w:tc>
          <w:tcPr>
            <w:tcW w:w="9016" w:type="dxa"/>
            <w:gridSpan w:val="2"/>
            <w:vAlign w:val="center"/>
          </w:tcPr>
          <w:p w14:paraId="40932966"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74A8F276" w14:textId="77777777" w:rsidTr="00793174">
        <w:tc>
          <w:tcPr>
            <w:tcW w:w="9016" w:type="dxa"/>
            <w:gridSpan w:val="2"/>
            <w:vAlign w:val="center"/>
          </w:tcPr>
          <w:p w14:paraId="0F3B6546"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64179DF1" w14:textId="77777777" w:rsidTr="00793174">
        <w:tc>
          <w:tcPr>
            <w:tcW w:w="9016" w:type="dxa"/>
            <w:gridSpan w:val="2"/>
            <w:vAlign w:val="center"/>
          </w:tcPr>
          <w:p w14:paraId="106A9660"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91301C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CF33147" w14:textId="77777777" w:rsidTr="00793174">
        <w:tc>
          <w:tcPr>
            <w:tcW w:w="2837" w:type="dxa"/>
            <w:shd w:val="clear" w:color="auto" w:fill="D9E2F3"/>
            <w:vAlign w:val="center"/>
          </w:tcPr>
          <w:p w14:paraId="69396B8A" w14:textId="77777777" w:rsidR="00F016A2" w:rsidRPr="00FD1EE4" w:rsidRDefault="00F016A2" w:rsidP="00793174">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ADF8B63"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62E2A21" w14:textId="77777777" w:rsidTr="00793174">
        <w:tc>
          <w:tcPr>
            <w:tcW w:w="2837" w:type="dxa"/>
            <w:shd w:val="clear" w:color="auto" w:fill="D9E2F3"/>
            <w:vAlign w:val="center"/>
          </w:tcPr>
          <w:p w14:paraId="28B6423E" w14:textId="77777777" w:rsidR="00F016A2" w:rsidRPr="00FD1EE4" w:rsidRDefault="00F016A2" w:rsidP="00793174">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180901" w14:textId="77777777" w:rsidR="00F016A2" w:rsidRPr="00B23852"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C1E6C50" w14:textId="77777777" w:rsidR="00F016A2" w:rsidRPr="00FD1EE4" w:rsidRDefault="00000000" w:rsidP="0079317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67FDCAE1" w14:textId="77777777" w:rsidTr="00793174">
        <w:tc>
          <w:tcPr>
            <w:tcW w:w="2837" w:type="dxa"/>
            <w:shd w:val="clear" w:color="auto" w:fill="D9E2F3"/>
            <w:vAlign w:val="center"/>
          </w:tcPr>
          <w:p w14:paraId="24131193" w14:textId="77777777" w:rsidR="00F016A2" w:rsidRPr="00FD1EE4" w:rsidRDefault="00F016A2" w:rsidP="00793174">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A96093A" w14:textId="77777777" w:rsidR="00F016A2" w:rsidRPr="005600B4"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38EC9ADC" w14:textId="77777777" w:rsidR="00F016A2" w:rsidRPr="005600B4"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0E5CF53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7D481F4" w14:textId="77777777" w:rsidTr="00793174">
        <w:tc>
          <w:tcPr>
            <w:tcW w:w="2837" w:type="dxa"/>
            <w:shd w:val="clear" w:color="auto" w:fill="D9E2F3"/>
            <w:vAlign w:val="center"/>
          </w:tcPr>
          <w:p w14:paraId="1F388398"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w:t>
            </w:r>
            <w:r w:rsidRPr="001A2E46">
              <w:rPr>
                <w:rFonts w:ascii="GHEA Grapalat" w:eastAsia="GHEA Grapalat" w:hAnsi="GHEA Grapalat" w:cs="GHEA Grapalat"/>
                <w:color w:val="000000"/>
              </w:rPr>
              <w:lastRenderedPageBreak/>
              <w:t>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561D29AC"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87B9519" w14:textId="77777777" w:rsidTr="00793174">
        <w:tc>
          <w:tcPr>
            <w:tcW w:w="2837" w:type="dxa"/>
            <w:shd w:val="clear" w:color="auto" w:fill="D9E2F3"/>
            <w:vAlign w:val="center"/>
          </w:tcPr>
          <w:p w14:paraId="6E8A38A4"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7ABE4F6" w14:textId="77777777" w:rsidR="00F016A2" w:rsidRPr="00FD1EE4" w:rsidRDefault="00F016A2" w:rsidP="00793174">
            <w:pPr>
              <w:spacing w:before="240" w:after="240"/>
              <w:rPr>
                <w:rFonts w:ascii="GHEA Grapalat" w:eastAsia="GHEA Grapalat" w:hAnsi="GHEA Grapalat" w:cs="GHEA Grapalat"/>
              </w:rPr>
            </w:pPr>
          </w:p>
        </w:tc>
      </w:tr>
    </w:tbl>
    <w:p w14:paraId="2813B0DB"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674940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160B667"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63AC4D0" w14:textId="77777777" w:rsidTr="00793174">
        <w:tc>
          <w:tcPr>
            <w:tcW w:w="2835" w:type="dxa"/>
            <w:shd w:val="clear" w:color="auto" w:fill="D9E2F3"/>
            <w:vAlign w:val="center"/>
          </w:tcPr>
          <w:p w14:paraId="464254AD"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9B740B8"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8BB9E33" w14:textId="77777777" w:rsidTr="00793174">
        <w:tc>
          <w:tcPr>
            <w:tcW w:w="2835" w:type="dxa"/>
            <w:shd w:val="clear" w:color="auto" w:fill="D9E2F3"/>
            <w:vAlign w:val="center"/>
          </w:tcPr>
          <w:p w14:paraId="179D1DAE"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18865F2"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8FED631" w14:textId="77777777" w:rsidTr="00793174">
        <w:tc>
          <w:tcPr>
            <w:tcW w:w="2835" w:type="dxa"/>
            <w:shd w:val="clear" w:color="auto" w:fill="D9E2F3"/>
            <w:vAlign w:val="center"/>
          </w:tcPr>
          <w:p w14:paraId="00B0E798"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DB161BA"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D3D6ABE" w14:textId="77777777" w:rsidTr="00793174">
        <w:tc>
          <w:tcPr>
            <w:tcW w:w="2835" w:type="dxa"/>
            <w:shd w:val="clear" w:color="auto" w:fill="D9E2F3"/>
            <w:vAlign w:val="center"/>
          </w:tcPr>
          <w:p w14:paraId="236BEEEE"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EB9E970"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CE7C26E" w14:textId="77777777" w:rsidTr="00793174">
        <w:tc>
          <w:tcPr>
            <w:tcW w:w="2835" w:type="dxa"/>
            <w:shd w:val="clear" w:color="auto" w:fill="D9E2F3"/>
            <w:vAlign w:val="center"/>
          </w:tcPr>
          <w:p w14:paraId="7834DB01"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EC2A95B"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E8EBFEE" w14:textId="77777777" w:rsidTr="00793174">
        <w:tc>
          <w:tcPr>
            <w:tcW w:w="2835" w:type="dxa"/>
            <w:shd w:val="clear" w:color="auto" w:fill="D9E2F3"/>
            <w:vAlign w:val="center"/>
          </w:tcPr>
          <w:p w14:paraId="521ABC8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6BFFE61"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C7896C8" w14:textId="77777777" w:rsidTr="00793174">
        <w:tc>
          <w:tcPr>
            <w:tcW w:w="2835" w:type="dxa"/>
            <w:shd w:val="clear" w:color="auto" w:fill="D9E2F3"/>
            <w:vAlign w:val="center"/>
          </w:tcPr>
          <w:p w14:paraId="7565EE7D"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27B3A4D" w14:textId="77777777" w:rsidR="00F016A2" w:rsidRPr="00FD1EE4" w:rsidRDefault="00F016A2" w:rsidP="00793174">
            <w:pPr>
              <w:spacing w:before="240" w:after="240"/>
              <w:rPr>
                <w:rFonts w:ascii="GHEA Grapalat" w:eastAsia="GHEA Grapalat" w:hAnsi="GHEA Grapalat" w:cs="GHEA Grapalat"/>
              </w:rPr>
            </w:pPr>
          </w:p>
        </w:tc>
      </w:tr>
    </w:tbl>
    <w:p w14:paraId="293D455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C8557DE" w14:textId="77777777" w:rsidTr="00793174">
        <w:trPr>
          <w:trHeight w:val="853"/>
        </w:trPr>
        <w:tc>
          <w:tcPr>
            <w:tcW w:w="2835" w:type="dxa"/>
            <w:vMerge w:val="restart"/>
            <w:shd w:val="clear" w:color="auto" w:fill="D9E2F3"/>
            <w:vAlign w:val="center"/>
          </w:tcPr>
          <w:p w14:paraId="2E999D14" w14:textId="77777777" w:rsidR="00F016A2" w:rsidRPr="00FD1EE4" w:rsidRDefault="00F016A2" w:rsidP="00793174">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2BE1E1"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723FD60" w14:textId="77777777" w:rsidTr="00793174">
        <w:trPr>
          <w:trHeight w:val="850"/>
        </w:trPr>
        <w:tc>
          <w:tcPr>
            <w:tcW w:w="2835" w:type="dxa"/>
            <w:vMerge/>
            <w:shd w:val="clear" w:color="auto" w:fill="D9E2F3"/>
            <w:vAlign w:val="center"/>
          </w:tcPr>
          <w:p w14:paraId="5288C566"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09CDAB"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2E2B698" w14:textId="77777777" w:rsidTr="00793174">
        <w:trPr>
          <w:trHeight w:val="850"/>
        </w:trPr>
        <w:tc>
          <w:tcPr>
            <w:tcW w:w="2835" w:type="dxa"/>
            <w:vMerge/>
            <w:shd w:val="clear" w:color="auto" w:fill="D9E2F3"/>
            <w:vAlign w:val="center"/>
          </w:tcPr>
          <w:p w14:paraId="6ABC270F"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F336CD3"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9D00EBF" w14:textId="77777777" w:rsidTr="00793174">
        <w:trPr>
          <w:trHeight w:val="850"/>
        </w:trPr>
        <w:tc>
          <w:tcPr>
            <w:tcW w:w="2835" w:type="dxa"/>
            <w:vMerge/>
            <w:shd w:val="clear" w:color="auto" w:fill="D9E2F3"/>
            <w:vAlign w:val="center"/>
          </w:tcPr>
          <w:p w14:paraId="4E8393D3"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CADEBF"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EDC3B20" w14:textId="77777777" w:rsidTr="00793174">
        <w:trPr>
          <w:trHeight w:val="850"/>
        </w:trPr>
        <w:tc>
          <w:tcPr>
            <w:tcW w:w="2835" w:type="dxa"/>
            <w:vMerge/>
            <w:shd w:val="clear" w:color="auto" w:fill="D9E2F3"/>
            <w:vAlign w:val="center"/>
          </w:tcPr>
          <w:p w14:paraId="0DD26232"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B0DE377" w14:textId="77777777" w:rsidR="00F016A2" w:rsidRPr="00FD1EE4" w:rsidRDefault="00F016A2" w:rsidP="00793174">
            <w:pPr>
              <w:spacing w:before="240" w:after="240"/>
              <w:rPr>
                <w:rFonts w:ascii="GHEA Grapalat" w:eastAsia="GHEA Grapalat" w:hAnsi="GHEA Grapalat" w:cs="GHEA Grapalat"/>
              </w:rPr>
            </w:pPr>
          </w:p>
        </w:tc>
      </w:tr>
    </w:tbl>
    <w:p w14:paraId="21D50DDF"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72D0815" w14:textId="77777777" w:rsidTr="00793174">
        <w:tc>
          <w:tcPr>
            <w:tcW w:w="2835" w:type="dxa"/>
            <w:shd w:val="clear" w:color="auto" w:fill="D9E2F3"/>
            <w:vAlign w:val="center"/>
          </w:tcPr>
          <w:p w14:paraId="0581F649"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5D212ED"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0F3AA46" w14:textId="77777777" w:rsidTr="00793174">
        <w:tc>
          <w:tcPr>
            <w:tcW w:w="2835" w:type="dxa"/>
            <w:shd w:val="clear" w:color="auto" w:fill="D9E2F3"/>
            <w:vAlign w:val="center"/>
          </w:tcPr>
          <w:p w14:paraId="259BDC61"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w:t>
            </w:r>
            <w:r w:rsidRPr="0047579C">
              <w:rPr>
                <w:rFonts w:ascii="GHEA Grapalat" w:eastAsia="GHEA Grapalat" w:hAnsi="GHEA Grapalat" w:cs="GHEA Grapalat"/>
                <w:color w:val="000000"/>
              </w:rPr>
              <w:lastRenderedPageBreak/>
              <w:t>бирже</w:t>
            </w:r>
          </w:p>
        </w:tc>
        <w:tc>
          <w:tcPr>
            <w:tcW w:w="6180" w:type="dxa"/>
            <w:vAlign w:val="center"/>
          </w:tcPr>
          <w:p w14:paraId="67624B67" w14:textId="77777777" w:rsidR="00F016A2" w:rsidRPr="00FD1EE4" w:rsidRDefault="00F016A2" w:rsidP="00793174">
            <w:pPr>
              <w:spacing w:before="240" w:after="240"/>
              <w:rPr>
                <w:rFonts w:ascii="GHEA Grapalat" w:eastAsia="GHEA Grapalat" w:hAnsi="GHEA Grapalat" w:cs="GHEA Grapalat"/>
              </w:rPr>
            </w:pPr>
          </w:p>
        </w:tc>
      </w:tr>
    </w:tbl>
    <w:p w14:paraId="5ED822EF"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4C10D0F"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3D770C1B" w14:textId="77777777" w:rsidTr="00793174">
        <w:tc>
          <w:tcPr>
            <w:tcW w:w="9016" w:type="dxa"/>
            <w:shd w:val="clear" w:color="auto" w:fill="DBE5F1" w:themeFill="accent1" w:themeFillTint="33"/>
          </w:tcPr>
          <w:p w14:paraId="1D1EB0F3" w14:textId="77777777" w:rsidR="00F016A2" w:rsidRPr="00FD1EE4" w:rsidRDefault="00F016A2" w:rsidP="00793174">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0B67BCD1" w14:textId="77777777" w:rsidTr="00793174">
        <w:trPr>
          <w:trHeight w:val="10187"/>
        </w:trPr>
        <w:tc>
          <w:tcPr>
            <w:tcW w:w="9016" w:type="dxa"/>
          </w:tcPr>
          <w:p w14:paraId="1B1839A2" w14:textId="77777777" w:rsidR="00F016A2" w:rsidRPr="00FD1EE4" w:rsidRDefault="00F016A2" w:rsidP="00793174">
            <w:pPr>
              <w:rPr>
                <w:rFonts w:ascii="GHEA Grapalat" w:eastAsia="GHEA Grapalat" w:hAnsi="GHEA Grapalat" w:cs="GHEA Grapalat"/>
                <w:b/>
                <w:color w:val="000000"/>
              </w:rPr>
            </w:pPr>
          </w:p>
        </w:tc>
      </w:tr>
    </w:tbl>
    <w:p w14:paraId="25C363E9"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53DCAE25" w14:textId="77777777" w:rsidR="00F016A2" w:rsidRDefault="00F016A2" w:rsidP="00F016A2">
      <w:pPr>
        <w:rPr>
          <w:rFonts w:ascii="GHEA Grapalat" w:hAnsi="GHEA Grapalat"/>
          <w:b/>
        </w:rPr>
      </w:pPr>
    </w:p>
    <w:p w14:paraId="5411ACBD" w14:textId="77777777" w:rsidR="00F016A2" w:rsidRDefault="00F016A2" w:rsidP="00F016A2">
      <w:pPr>
        <w:rPr>
          <w:ins w:id="3" w:author="Inesa Kocharyan" w:date="2021-09-01T11:45:00Z"/>
          <w:rFonts w:ascii="GHEA Grapalat" w:hAnsi="GHEA Grapalat"/>
          <w:b/>
        </w:rPr>
      </w:pPr>
    </w:p>
    <w:p w14:paraId="451CACB2" w14:textId="77777777" w:rsidR="00F016A2" w:rsidRDefault="00F016A2" w:rsidP="00F016A2">
      <w:pPr>
        <w:rPr>
          <w:rFonts w:ascii="GHEA Grapalat" w:hAnsi="GHEA Grapalat"/>
          <w:b/>
        </w:rPr>
      </w:pPr>
      <w:r>
        <w:rPr>
          <w:rFonts w:ascii="GHEA Grapalat" w:hAnsi="GHEA Grapalat"/>
          <w:b/>
        </w:rPr>
        <w:br w:type="page"/>
      </w:r>
    </w:p>
    <w:p w14:paraId="781A00ED"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8A28341"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D921188"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B75BBB"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0470028"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EDDD599"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F582AF9"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4754482"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14:paraId="61D215F4"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3A10C9A"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646D5D6A"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2A593CF"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24400C"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AB9C9A7"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479D579"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0FF5993"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F1C355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8373BBF"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0306ED">
        <w:rPr>
          <w:rFonts w:ascii="GHEA Grapalat" w:hAnsi="GHEA Grapalat"/>
        </w:rPr>
        <w:t>на каком основании (основаниях)</w:t>
      </w:r>
      <w:proofErr w:type="gramEnd"/>
      <w:r w:rsidRPr="000306ED">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9FBF2D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w:t>
      </w:r>
      <w:r w:rsidRPr="000306ED">
        <w:rPr>
          <w:rFonts w:ascii="GHEA Grapalat" w:hAnsi="GHEA Grapalat"/>
        </w:rPr>
        <w:lastRenderedPageBreak/>
        <w:t xml:space="preserve">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1A0F86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76570E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9A89187"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2E3B27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441A76A"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5C06BD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1F60B3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71A383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3EA948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94FF77F"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BD6ACC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25AF793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7C9A6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DF8972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CAF98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листингуются акции юридического лица, а также ссылается на имеющиеся на бирже документы.</w:t>
      </w:r>
    </w:p>
    <w:p w14:paraId="29D455F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1F3949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897475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994F3E"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A81C78D"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6FD157BE" w14:textId="1804BD3F" w:rsidR="00B2572B" w:rsidRPr="0033707A" w:rsidRDefault="00B2572B" w:rsidP="0033707A">
      <w:pPr>
        <w:pStyle w:val="31"/>
        <w:widowControl w:val="0"/>
        <w:spacing w:after="160" w:line="240" w:lineRule="auto"/>
        <w:jc w:val="right"/>
        <w:rPr>
          <w:rFonts w:ascii="GHEA Grapalat" w:hAnsi="GHEA Grapalat"/>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65F52">
        <w:rPr>
          <w:rFonts w:ascii="GHEA Grapalat" w:hAnsi="GHEA Grapalat"/>
          <w:b/>
          <w:sz w:val="24"/>
          <w:szCs w:val="24"/>
          <w:lang w:val="en-US"/>
        </w:rPr>
        <w:t>AB</w:t>
      </w:r>
      <w:r w:rsidR="00565F52" w:rsidRPr="00565F52">
        <w:rPr>
          <w:rFonts w:ascii="GHEA Grapalat" w:hAnsi="GHEA Grapalat"/>
          <w:b/>
          <w:sz w:val="24"/>
          <w:szCs w:val="24"/>
        </w:rPr>
        <w:t>10-</w:t>
      </w:r>
      <w:proofErr w:type="spellStart"/>
      <w:r w:rsidR="00565F52">
        <w:rPr>
          <w:rFonts w:ascii="GHEA Grapalat" w:hAnsi="GHEA Grapalat"/>
          <w:b/>
          <w:sz w:val="24"/>
          <w:szCs w:val="24"/>
          <w:lang w:val="en-US"/>
        </w:rPr>
        <w:t>GHAPDzB</w:t>
      </w:r>
      <w:proofErr w:type="spellEnd"/>
      <w:r w:rsidR="00565F52" w:rsidRPr="00565F52">
        <w:rPr>
          <w:rFonts w:ascii="GHEA Grapalat" w:hAnsi="GHEA Grapalat"/>
          <w:b/>
          <w:sz w:val="24"/>
          <w:szCs w:val="24"/>
        </w:rPr>
        <w:t>-26/1</w:t>
      </w:r>
    </w:p>
    <w:p w14:paraId="4D2006F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60B7FDC8" w14:textId="77777777" w:rsidR="00B2572B" w:rsidRPr="009044F1" w:rsidRDefault="00B2572B" w:rsidP="00B46D58">
      <w:pPr>
        <w:widowControl w:val="0"/>
        <w:spacing w:after="120"/>
        <w:ind w:firstLine="567"/>
        <w:jc w:val="center"/>
        <w:rPr>
          <w:rFonts w:ascii="GHEA Grapalat" w:hAnsi="GHEA Grapalat"/>
        </w:rPr>
      </w:pPr>
    </w:p>
    <w:p w14:paraId="0D8FC983" w14:textId="7777777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w:t>
      </w:r>
      <w:proofErr w:type="spellStart"/>
      <w:r w:rsidRPr="005744FC">
        <w:rPr>
          <w:rFonts w:ascii="GHEA Grapalat" w:hAnsi="GHEA Grapalat"/>
          <w:spacing w:val="-6"/>
        </w:rPr>
        <w:t>BMAPDzB</w:t>
      </w:r>
      <w:proofErr w:type="spellEnd"/>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6032509F"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54BE02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AE2B2FF"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75F9CC6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BCF9324"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B22AD16"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C56E49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C8CF051"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5EC1D6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4E2FF6CB"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11B9A72"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14:paraId="3B00D2F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9A944F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DC864C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59D85A9C"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54CAC4A"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97A4F0D"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4377A18"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F53B26C"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8F0D2EB"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4E77CF4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C18F95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521B92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9C8B20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362C4D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F25F6BE" w14:textId="77777777" w:rsidR="0009191C" w:rsidRPr="005744FC" w:rsidRDefault="0009191C" w:rsidP="00B46D58">
            <w:pPr>
              <w:widowControl w:val="0"/>
              <w:jc w:val="center"/>
              <w:rPr>
                <w:rFonts w:ascii="GHEA Grapalat" w:hAnsi="GHEA Grapalat"/>
                <w:sz w:val="20"/>
                <w:szCs w:val="20"/>
              </w:rPr>
            </w:pPr>
          </w:p>
        </w:tc>
      </w:tr>
      <w:tr w:rsidR="0009191C" w:rsidRPr="005744FC" w14:paraId="237D7052"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557EB7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8F0830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3DDE8A3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D6A2E1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D76D95D" w14:textId="77777777" w:rsidR="0009191C" w:rsidRPr="005744FC" w:rsidRDefault="0009191C" w:rsidP="00B46D58">
            <w:pPr>
              <w:widowControl w:val="0"/>
              <w:rPr>
                <w:rFonts w:ascii="GHEA Grapalat" w:hAnsi="GHEA Grapalat"/>
                <w:sz w:val="20"/>
                <w:szCs w:val="20"/>
              </w:rPr>
            </w:pPr>
          </w:p>
        </w:tc>
      </w:tr>
      <w:tr w:rsidR="0009191C" w:rsidRPr="005744FC" w14:paraId="7D04864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E4AC1B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4F6981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7334B76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86D454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307CB07" w14:textId="77777777" w:rsidR="0009191C" w:rsidRPr="005744FC" w:rsidRDefault="0009191C" w:rsidP="00B46D58">
            <w:pPr>
              <w:widowControl w:val="0"/>
              <w:jc w:val="center"/>
              <w:rPr>
                <w:rFonts w:ascii="GHEA Grapalat" w:hAnsi="GHEA Grapalat"/>
                <w:sz w:val="20"/>
                <w:szCs w:val="20"/>
              </w:rPr>
            </w:pPr>
          </w:p>
        </w:tc>
      </w:tr>
      <w:tr w:rsidR="0009191C" w:rsidRPr="005744FC" w14:paraId="081DD9B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1A087F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8C184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778BE23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C73099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444A293" w14:textId="77777777" w:rsidR="0009191C" w:rsidRPr="005744FC" w:rsidRDefault="0009191C" w:rsidP="00B46D58">
            <w:pPr>
              <w:widowControl w:val="0"/>
              <w:jc w:val="center"/>
              <w:rPr>
                <w:rFonts w:ascii="GHEA Grapalat" w:hAnsi="GHEA Grapalat"/>
                <w:sz w:val="20"/>
                <w:szCs w:val="20"/>
              </w:rPr>
            </w:pPr>
          </w:p>
        </w:tc>
      </w:tr>
      <w:tr w:rsidR="0009191C" w:rsidRPr="005744FC" w14:paraId="1375566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36F6B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3A36FCB"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1004AA4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E04E5A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CEAB6D8" w14:textId="77777777" w:rsidR="0009191C" w:rsidRPr="005744FC" w:rsidRDefault="0009191C" w:rsidP="00B46D58">
            <w:pPr>
              <w:widowControl w:val="0"/>
              <w:jc w:val="center"/>
              <w:rPr>
                <w:rFonts w:ascii="GHEA Grapalat" w:hAnsi="GHEA Grapalat"/>
                <w:sz w:val="20"/>
                <w:szCs w:val="20"/>
              </w:rPr>
            </w:pPr>
          </w:p>
        </w:tc>
      </w:tr>
    </w:tbl>
    <w:p w14:paraId="177FC63F"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BE50DCB"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D4EF359" w14:textId="77777777" w:rsidR="00DC619D" w:rsidRPr="00D3436F" w:rsidRDefault="00DC619D" w:rsidP="00B46D58">
      <w:pPr>
        <w:widowControl w:val="0"/>
        <w:spacing w:after="160"/>
        <w:jc w:val="both"/>
        <w:rPr>
          <w:rFonts w:ascii="GHEA Grapalat" w:hAnsi="GHEA Grapalat"/>
          <w:lang w:val="es-ES"/>
        </w:rPr>
      </w:pPr>
    </w:p>
    <w:p w14:paraId="18DA6591"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D77230D" w14:textId="77777777" w:rsidR="00B217BB" w:rsidRDefault="00B217BB" w:rsidP="00B46D58">
      <w:pPr>
        <w:rPr>
          <w:rFonts w:ascii="GHEA Grapalat" w:hAnsi="GHEA Grapalat"/>
          <w:b/>
        </w:rPr>
      </w:pPr>
      <w:r>
        <w:rPr>
          <w:rFonts w:ascii="GHEA Grapalat" w:hAnsi="GHEA Grapalat"/>
          <w:b/>
        </w:rPr>
        <w:br w:type="page"/>
      </w:r>
    </w:p>
    <w:p w14:paraId="2E88661E" w14:textId="77777777" w:rsidR="00CF2692" w:rsidRPr="00B138F3" w:rsidRDefault="00CF2692" w:rsidP="00B46D58">
      <w:pPr>
        <w:widowControl w:val="0"/>
        <w:spacing w:after="160"/>
        <w:ind w:left="567" w:right="565"/>
        <w:jc w:val="center"/>
        <w:rPr>
          <w:rFonts w:ascii="GHEA Grapalat" w:hAnsi="GHEA Grapalat"/>
          <w:b/>
        </w:rPr>
      </w:pPr>
    </w:p>
    <w:p w14:paraId="41C24FCF" w14:textId="77777777" w:rsidR="00CF2692" w:rsidRPr="00B138F3" w:rsidRDefault="00CF2692" w:rsidP="00B46D58">
      <w:pPr>
        <w:widowControl w:val="0"/>
        <w:spacing w:after="160"/>
        <w:ind w:left="567" w:right="565"/>
        <w:jc w:val="center"/>
        <w:rPr>
          <w:rFonts w:ascii="GHEA Grapalat" w:hAnsi="GHEA Grapalat"/>
          <w:b/>
        </w:rPr>
      </w:pPr>
    </w:p>
    <w:p w14:paraId="567C99E8" w14:textId="77777777" w:rsidR="003E31E5" w:rsidRPr="00B138F3" w:rsidRDefault="003E31E5" w:rsidP="003E31E5">
      <w:pPr>
        <w:widowControl w:val="0"/>
        <w:spacing w:after="160"/>
        <w:ind w:left="567" w:right="565"/>
        <w:jc w:val="center"/>
        <w:rPr>
          <w:rFonts w:ascii="GHEA Grapalat" w:hAnsi="GHEA Grapalat"/>
          <w:b/>
        </w:rPr>
      </w:pPr>
    </w:p>
    <w:p w14:paraId="05292DBB" w14:textId="77777777" w:rsidR="003E31E5" w:rsidRDefault="003E31E5">
      <w:pPr>
        <w:rPr>
          <w:rFonts w:ascii="GHEA Grapalat" w:hAnsi="GHEA Grapalat"/>
          <w:i/>
          <w:sz w:val="22"/>
          <w:szCs w:val="22"/>
        </w:rPr>
      </w:pPr>
    </w:p>
    <w:p w14:paraId="17CC073F" w14:textId="77777777" w:rsidR="00BF3696" w:rsidRDefault="00BF3696">
      <w:pPr>
        <w:rPr>
          <w:rFonts w:ascii="GHEA Grapalat" w:hAnsi="GHEA Grapalat"/>
          <w:i/>
          <w:sz w:val="22"/>
          <w:szCs w:val="22"/>
        </w:rPr>
      </w:pPr>
      <w:r>
        <w:rPr>
          <w:rFonts w:ascii="GHEA Grapalat" w:hAnsi="GHEA Grapalat"/>
          <w:i/>
          <w:sz w:val="22"/>
          <w:szCs w:val="22"/>
        </w:rPr>
        <w:br w:type="page"/>
      </w:r>
    </w:p>
    <w:p w14:paraId="093ECB17"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901E49B" w14:textId="1A465462" w:rsidR="003D2FE2" w:rsidRPr="0033707A" w:rsidRDefault="003D2FE2" w:rsidP="0033707A">
      <w:pPr>
        <w:widowControl w:val="0"/>
        <w:spacing w:after="160"/>
        <w:jc w:val="right"/>
        <w:rPr>
          <w:rFonts w:ascii="GHEA Grapalat" w:hAnsi="GHEA Grapalat"/>
          <w:b/>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565F52">
        <w:rPr>
          <w:rFonts w:ascii="GHEA Grapalat" w:hAnsi="GHEA Grapalat"/>
          <w:b/>
          <w:lang w:val="en-US"/>
        </w:rPr>
        <w:t>AB</w:t>
      </w:r>
      <w:r w:rsidR="00565F52" w:rsidRPr="00565F52">
        <w:rPr>
          <w:rFonts w:ascii="GHEA Grapalat" w:hAnsi="GHEA Grapalat"/>
          <w:b/>
        </w:rPr>
        <w:t>10-</w:t>
      </w:r>
      <w:proofErr w:type="spellStart"/>
      <w:r w:rsidR="00565F52">
        <w:rPr>
          <w:rFonts w:ascii="GHEA Grapalat" w:hAnsi="GHEA Grapalat"/>
          <w:b/>
          <w:lang w:val="en-US"/>
        </w:rPr>
        <w:t>GHAPDzB</w:t>
      </w:r>
      <w:proofErr w:type="spellEnd"/>
      <w:r w:rsidR="00565F52" w:rsidRPr="00565F52">
        <w:rPr>
          <w:rFonts w:ascii="GHEA Grapalat" w:hAnsi="GHEA Grapalat"/>
          <w:b/>
        </w:rPr>
        <w:t>-26/1</w:t>
      </w:r>
    </w:p>
    <w:p w14:paraId="68ABF170"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75A3B71"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1CBC717B" w14:textId="77777777" w:rsidTr="00B932B8">
        <w:tc>
          <w:tcPr>
            <w:tcW w:w="4786" w:type="dxa"/>
          </w:tcPr>
          <w:p w14:paraId="4BA72B27"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72F4D7C"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14:paraId="045A3096" w14:textId="77777777" w:rsidR="003D2FE2" w:rsidRPr="00B138F3" w:rsidRDefault="003D2FE2" w:rsidP="003D2FE2">
      <w:pPr>
        <w:widowControl w:val="0"/>
        <w:spacing w:after="160"/>
        <w:rPr>
          <w:rFonts w:ascii="GHEA Grapalat" w:hAnsi="GHEA Grapalat" w:cs="GHEA Grapalat"/>
          <w:b/>
          <w:sz w:val="22"/>
          <w:szCs w:val="22"/>
        </w:rPr>
      </w:pPr>
    </w:p>
    <w:p w14:paraId="1306A71D"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145B4FE"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A3D2340"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67E4A2F"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5F0BCA5"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F820266"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29A2D1A8"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651E243"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E620213"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0F675A8"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4A0C9774"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601B2CC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D91E7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3160452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48F18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A65DEF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1289D2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E21A3B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B92159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E54378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FE2E37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E3C8F7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58962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58552C7"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36C5526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AF6A5B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34019B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D27A98B"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5A0238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B7F800F"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56071BB"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FF7C1D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D423B5"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B6A9EFC"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462074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FBE37FC"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F76AEDD" w14:textId="77777777" w:rsidR="003D2FE2" w:rsidRPr="00B138F3" w:rsidRDefault="003D2FE2" w:rsidP="003D2FE2">
      <w:pPr>
        <w:widowControl w:val="0"/>
        <w:spacing w:after="160"/>
        <w:jc w:val="right"/>
        <w:rPr>
          <w:rFonts w:ascii="GHEA Grapalat" w:hAnsi="GHEA Grapalat"/>
          <w:sz w:val="22"/>
          <w:szCs w:val="22"/>
        </w:rPr>
      </w:pPr>
    </w:p>
    <w:p w14:paraId="371F38EA"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43D740C0"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3DBD420" w14:textId="77777777" w:rsidR="003D2FE2" w:rsidRPr="00B138F3" w:rsidRDefault="003D2FE2" w:rsidP="003D2FE2">
      <w:pPr>
        <w:widowControl w:val="0"/>
        <w:spacing w:after="160"/>
        <w:jc w:val="both"/>
        <w:rPr>
          <w:rFonts w:ascii="GHEA Grapalat" w:hAnsi="GHEA Grapalat"/>
          <w:sz w:val="22"/>
          <w:szCs w:val="22"/>
        </w:rPr>
      </w:pPr>
    </w:p>
    <w:p w14:paraId="1365A951" w14:textId="77777777" w:rsidR="003D2FE2" w:rsidRPr="00B138F3" w:rsidRDefault="003D2FE2" w:rsidP="003D2FE2">
      <w:pPr>
        <w:widowControl w:val="0"/>
        <w:spacing w:after="160"/>
        <w:jc w:val="both"/>
        <w:rPr>
          <w:rFonts w:ascii="GHEA Grapalat" w:hAnsi="GHEA Grapalat"/>
          <w:sz w:val="22"/>
          <w:szCs w:val="22"/>
        </w:rPr>
      </w:pPr>
    </w:p>
    <w:p w14:paraId="3E1D4C29" w14:textId="77777777" w:rsidR="003D2FE2" w:rsidRPr="00B138F3" w:rsidRDefault="003D2FE2" w:rsidP="003D2FE2">
      <w:pPr>
        <w:rPr>
          <w:sz w:val="22"/>
          <w:szCs w:val="22"/>
        </w:rPr>
      </w:pPr>
    </w:p>
    <w:p w14:paraId="04FFA288" w14:textId="77777777" w:rsidR="001005B0" w:rsidRPr="00B138F3" w:rsidRDefault="001005B0" w:rsidP="003D2FE2">
      <w:pPr>
        <w:widowControl w:val="0"/>
        <w:spacing w:after="160"/>
        <w:ind w:left="567" w:right="565"/>
        <w:jc w:val="both"/>
        <w:rPr>
          <w:rFonts w:ascii="GHEA Grapalat" w:hAnsi="GHEA Grapalat"/>
          <w:sz w:val="22"/>
          <w:szCs w:val="22"/>
        </w:rPr>
      </w:pPr>
    </w:p>
    <w:p w14:paraId="5E0AE284" w14:textId="77777777" w:rsidR="001005B0" w:rsidRPr="00B138F3" w:rsidRDefault="001005B0" w:rsidP="00B46D58">
      <w:pPr>
        <w:widowControl w:val="0"/>
        <w:spacing w:after="160"/>
        <w:ind w:left="567" w:right="565"/>
        <w:jc w:val="center"/>
        <w:rPr>
          <w:rFonts w:ascii="GHEA Grapalat" w:hAnsi="GHEA Grapalat"/>
          <w:b/>
          <w:sz w:val="22"/>
          <w:szCs w:val="22"/>
        </w:rPr>
      </w:pPr>
    </w:p>
    <w:p w14:paraId="62A0DB1C" w14:textId="77777777" w:rsidR="001005B0" w:rsidRPr="00B138F3" w:rsidRDefault="001005B0" w:rsidP="00B46D58">
      <w:pPr>
        <w:widowControl w:val="0"/>
        <w:spacing w:after="160"/>
        <w:ind w:left="567" w:right="565"/>
        <w:jc w:val="center"/>
        <w:rPr>
          <w:rFonts w:ascii="GHEA Grapalat" w:hAnsi="GHEA Grapalat"/>
          <w:b/>
          <w:sz w:val="22"/>
          <w:szCs w:val="22"/>
        </w:rPr>
      </w:pPr>
    </w:p>
    <w:p w14:paraId="5002B65C" w14:textId="77777777" w:rsidR="001005B0" w:rsidRPr="00B138F3" w:rsidRDefault="001005B0" w:rsidP="00B46D58">
      <w:pPr>
        <w:widowControl w:val="0"/>
        <w:spacing w:after="160"/>
        <w:ind w:left="567" w:right="565"/>
        <w:jc w:val="center"/>
        <w:rPr>
          <w:rFonts w:ascii="GHEA Grapalat" w:hAnsi="GHEA Grapalat"/>
          <w:b/>
          <w:sz w:val="22"/>
          <w:szCs w:val="22"/>
        </w:rPr>
      </w:pPr>
    </w:p>
    <w:p w14:paraId="131AC490" w14:textId="77777777" w:rsidR="001005B0" w:rsidRPr="00B138F3" w:rsidRDefault="001005B0" w:rsidP="00B46D58">
      <w:pPr>
        <w:widowControl w:val="0"/>
        <w:spacing w:after="160"/>
        <w:ind w:left="567" w:right="565"/>
        <w:jc w:val="center"/>
        <w:rPr>
          <w:rFonts w:ascii="GHEA Grapalat" w:hAnsi="GHEA Grapalat"/>
          <w:b/>
          <w:sz w:val="22"/>
          <w:szCs w:val="22"/>
        </w:rPr>
      </w:pPr>
    </w:p>
    <w:p w14:paraId="04F37353" w14:textId="77777777" w:rsidR="001005B0" w:rsidRPr="00B138F3" w:rsidRDefault="001005B0" w:rsidP="00B46D58">
      <w:pPr>
        <w:widowControl w:val="0"/>
        <w:spacing w:after="160"/>
        <w:ind w:left="567" w:right="565"/>
        <w:jc w:val="center"/>
        <w:rPr>
          <w:rFonts w:ascii="GHEA Grapalat" w:hAnsi="GHEA Grapalat"/>
          <w:b/>
          <w:sz w:val="22"/>
          <w:szCs w:val="22"/>
        </w:rPr>
      </w:pPr>
    </w:p>
    <w:p w14:paraId="0A9BF4AC" w14:textId="77777777" w:rsidR="001005B0" w:rsidRPr="00B138F3" w:rsidRDefault="001005B0" w:rsidP="00B46D58">
      <w:pPr>
        <w:widowControl w:val="0"/>
        <w:spacing w:after="160"/>
        <w:ind w:left="567" w:right="565"/>
        <w:jc w:val="center"/>
        <w:rPr>
          <w:rFonts w:ascii="GHEA Grapalat" w:hAnsi="GHEA Grapalat"/>
          <w:b/>
        </w:rPr>
      </w:pPr>
    </w:p>
    <w:p w14:paraId="1C0622D5" w14:textId="77777777" w:rsidR="001005B0" w:rsidRPr="00B138F3" w:rsidRDefault="001005B0" w:rsidP="00B46D58">
      <w:pPr>
        <w:widowControl w:val="0"/>
        <w:spacing w:after="160"/>
        <w:ind w:left="567" w:right="565"/>
        <w:jc w:val="center"/>
        <w:rPr>
          <w:rFonts w:ascii="GHEA Grapalat" w:hAnsi="GHEA Grapalat"/>
          <w:b/>
        </w:rPr>
      </w:pPr>
    </w:p>
    <w:p w14:paraId="32730FA2" w14:textId="77777777" w:rsidR="001005B0" w:rsidRPr="00B138F3" w:rsidRDefault="001005B0" w:rsidP="00B46D58">
      <w:pPr>
        <w:widowControl w:val="0"/>
        <w:spacing w:after="160"/>
        <w:ind w:left="567" w:right="565"/>
        <w:jc w:val="center"/>
        <w:rPr>
          <w:rFonts w:ascii="GHEA Grapalat" w:hAnsi="GHEA Grapalat"/>
          <w:b/>
        </w:rPr>
      </w:pPr>
    </w:p>
    <w:p w14:paraId="032B93EB" w14:textId="77777777" w:rsidR="001005B0" w:rsidRPr="00B138F3" w:rsidRDefault="001005B0" w:rsidP="00B46D58">
      <w:pPr>
        <w:widowControl w:val="0"/>
        <w:spacing w:after="160"/>
        <w:ind w:left="567" w:right="565"/>
        <w:jc w:val="center"/>
        <w:rPr>
          <w:rFonts w:ascii="GHEA Grapalat" w:hAnsi="GHEA Grapalat"/>
          <w:b/>
        </w:rPr>
      </w:pPr>
    </w:p>
    <w:p w14:paraId="39D65E96" w14:textId="77777777" w:rsidR="001005B0" w:rsidRPr="00B138F3" w:rsidRDefault="001005B0" w:rsidP="00B46D58">
      <w:pPr>
        <w:widowControl w:val="0"/>
        <w:spacing w:after="160"/>
        <w:ind w:left="567" w:right="565"/>
        <w:jc w:val="center"/>
        <w:rPr>
          <w:rFonts w:ascii="GHEA Grapalat" w:hAnsi="GHEA Grapalat"/>
          <w:b/>
        </w:rPr>
      </w:pPr>
    </w:p>
    <w:p w14:paraId="6FF76D85" w14:textId="77777777" w:rsidR="001005B0" w:rsidRPr="00B138F3" w:rsidRDefault="001005B0" w:rsidP="00B46D58">
      <w:pPr>
        <w:widowControl w:val="0"/>
        <w:spacing w:after="160"/>
        <w:ind w:left="567" w:right="565"/>
        <w:jc w:val="center"/>
        <w:rPr>
          <w:rFonts w:ascii="GHEA Grapalat" w:hAnsi="GHEA Grapalat"/>
          <w:b/>
        </w:rPr>
      </w:pPr>
    </w:p>
    <w:p w14:paraId="02316DAC" w14:textId="77777777" w:rsidR="001005B0" w:rsidRPr="00B138F3" w:rsidRDefault="001005B0" w:rsidP="00B46D58">
      <w:pPr>
        <w:widowControl w:val="0"/>
        <w:spacing w:after="160"/>
        <w:ind w:left="567" w:right="565"/>
        <w:jc w:val="center"/>
        <w:rPr>
          <w:rFonts w:ascii="GHEA Grapalat" w:hAnsi="GHEA Grapalat"/>
          <w:b/>
        </w:rPr>
      </w:pPr>
    </w:p>
    <w:p w14:paraId="3D4917C2" w14:textId="77777777" w:rsidR="001005B0" w:rsidRPr="00B138F3" w:rsidRDefault="001005B0" w:rsidP="00B46D58">
      <w:pPr>
        <w:widowControl w:val="0"/>
        <w:spacing w:after="160"/>
        <w:ind w:left="567" w:right="565"/>
        <w:jc w:val="center"/>
        <w:rPr>
          <w:rFonts w:ascii="GHEA Grapalat" w:hAnsi="GHEA Grapalat"/>
          <w:b/>
        </w:rPr>
      </w:pPr>
    </w:p>
    <w:p w14:paraId="382130C4" w14:textId="77777777" w:rsidR="001005B0" w:rsidRPr="00B138F3" w:rsidRDefault="001005B0" w:rsidP="00B46D58">
      <w:pPr>
        <w:widowControl w:val="0"/>
        <w:spacing w:after="160"/>
        <w:ind w:left="567" w:right="565"/>
        <w:jc w:val="center"/>
        <w:rPr>
          <w:rFonts w:ascii="GHEA Grapalat" w:hAnsi="GHEA Grapalat"/>
          <w:b/>
        </w:rPr>
      </w:pPr>
    </w:p>
    <w:p w14:paraId="6C589E06" w14:textId="77777777" w:rsidR="001005B0" w:rsidRPr="00B138F3" w:rsidRDefault="001005B0" w:rsidP="00B46D58">
      <w:pPr>
        <w:widowControl w:val="0"/>
        <w:spacing w:after="160"/>
        <w:ind w:left="567" w:right="565"/>
        <w:jc w:val="center"/>
        <w:rPr>
          <w:rFonts w:ascii="GHEA Grapalat" w:hAnsi="GHEA Grapalat"/>
          <w:b/>
        </w:rPr>
      </w:pPr>
    </w:p>
    <w:p w14:paraId="1EB34FAE" w14:textId="77777777" w:rsidR="001005B0" w:rsidRPr="00B138F3" w:rsidRDefault="001005B0" w:rsidP="00B46D58">
      <w:pPr>
        <w:widowControl w:val="0"/>
        <w:spacing w:after="160"/>
        <w:ind w:left="567" w:right="565"/>
        <w:jc w:val="center"/>
        <w:rPr>
          <w:rFonts w:ascii="GHEA Grapalat" w:hAnsi="GHEA Grapalat"/>
          <w:b/>
        </w:rPr>
      </w:pPr>
    </w:p>
    <w:p w14:paraId="600497A8"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0F847C5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3AF2E1"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3A41FAF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26D24"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7FE283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466786"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6DEDB3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9AA1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EB9365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8DBDD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27B008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66F2B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AFE856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D0C41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6C8AE2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50E0B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C26B76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CE15C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7F409F6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5EBB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1736F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2FF6A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C86184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4A62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6995A8B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D4E6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15CB4FC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75A86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645324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C0CB5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3EBC0C0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A6A2B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383E646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77849"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5D7EDE28"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C9DD19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714C56C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D7CD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ED1A77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A9A2A7"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78BF099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C12BFC0"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652E6B7" w14:textId="77777777" w:rsidR="00C3421C" w:rsidRPr="00B138F3" w:rsidRDefault="00C3421C" w:rsidP="00DE2AE3">
            <w:pPr>
              <w:widowControl w:val="0"/>
              <w:spacing w:after="160"/>
              <w:rPr>
                <w:rFonts w:ascii="GHEA Grapalat" w:hAnsi="GHEA Grapalat" w:cs="Sylfaen"/>
              </w:rPr>
            </w:pPr>
          </w:p>
          <w:p w14:paraId="7569DCA2"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7942311A" w14:textId="77777777" w:rsidR="00C3421C" w:rsidRPr="00B138F3" w:rsidRDefault="00C3421C" w:rsidP="00DE2AE3">
            <w:pPr>
              <w:widowControl w:val="0"/>
              <w:spacing w:after="160"/>
              <w:rPr>
                <w:rFonts w:ascii="GHEA Grapalat" w:hAnsi="GHEA Grapalat" w:cs="Sylfaen"/>
              </w:rPr>
            </w:pPr>
          </w:p>
          <w:p w14:paraId="7B62B53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14CE17A8" w14:textId="77777777" w:rsidR="00C3421C" w:rsidRPr="00B138F3" w:rsidRDefault="00C3421C" w:rsidP="00DE2AE3">
            <w:pPr>
              <w:widowControl w:val="0"/>
              <w:spacing w:after="160"/>
              <w:rPr>
                <w:rFonts w:ascii="GHEA Grapalat" w:hAnsi="GHEA Grapalat" w:cs="Sylfaen"/>
              </w:rPr>
            </w:pPr>
          </w:p>
          <w:p w14:paraId="416E4F70"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FEA5980"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C7846DD"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D434B13" w14:textId="77777777" w:rsidR="00C3421C" w:rsidRPr="00B138F3" w:rsidRDefault="00C3421C" w:rsidP="00DE2AE3">
            <w:pPr>
              <w:widowControl w:val="0"/>
              <w:spacing w:after="160"/>
              <w:rPr>
                <w:rFonts w:ascii="GHEA Grapalat" w:hAnsi="GHEA Grapalat" w:cs="Sylfaen"/>
              </w:rPr>
            </w:pPr>
          </w:p>
          <w:p w14:paraId="29A3F9F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12BA0979" w14:textId="77777777" w:rsidR="00C3421C" w:rsidRPr="00B138F3" w:rsidRDefault="00C3421C" w:rsidP="00DE2AE3">
            <w:pPr>
              <w:widowControl w:val="0"/>
              <w:spacing w:after="160"/>
              <w:jc w:val="right"/>
              <w:rPr>
                <w:rFonts w:ascii="GHEA Grapalat" w:hAnsi="GHEA Grapalat" w:cs="Tahoma"/>
              </w:rPr>
            </w:pPr>
          </w:p>
          <w:p w14:paraId="060A2108"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DA1DA9D" w14:textId="77777777" w:rsidR="00C3421C" w:rsidRPr="00B138F3" w:rsidRDefault="00C3421C" w:rsidP="00DE2AE3">
            <w:pPr>
              <w:widowControl w:val="0"/>
              <w:spacing w:after="160"/>
              <w:rPr>
                <w:rFonts w:ascii="GHEA Grapalat" w:hAnsi="GHEA Grapalat" w:cs="Sylfaen"/>
              </w:rPr>
            </w:pPr>
          </w:p>
          <w:p w14:paraId="554CA767"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7047E9E"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3E094CA"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9B8F19B" w14:textId="77777777" w:rsidR="00C3421C" w:rsidRPr="00B138F3" w:rsidRDefault="00C3421C" w:rsidP="00DE2AE3">
            <w:pPr>
              <w:widowControl w:val="0"/>
              <w:spacing w:after="160"/>
              <w:rPr>
                <w:rFonts w:ascii="GHEA Grapalat" w:hAnsi="GHEA Grapalat"/>
              </w:rPr>
            </w:pPr>
          </w:p>
          <w:p w14:paraId="7719BA8C"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11674A3"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5855AB8" w14:textId="77777777" w:rsidR="00C3421C" w:rsidRPr="00B138F3" w:rsidRDefault="00C3421C" w:rsidP="00DE2AE3">
            <w:pPr>
              <w:widowControl w:val="0"/>
              <w:spacing w:after="160"/>
              <w:rPr>
                <w:rFonts w:ascii="GHEA Grapalat" w:hAnsi="GHEA Grapalat" w:cs="Tahoma"/>
              </w:rPr>
            </w:pPr>
          </w:p>
          <w:p w14:paraId="27F625F4"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91AC4B4"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2F8F6AD" w14:textId="77777777" w:rsidR="00C3421C" w:rsidRPr="00B138F3" w:rsidRDefault="00C3421C" w:rsidP="00DE2AE3">
            <w:pPr>
              <w:widowControl w:val="0"/>
              <w:spacing w:after="160"/>
              <w:rPr>
                <w:rFonts w:ascii="GHEA Grapalat" w:hAnsi="GHEA Grapalat" w:cs="Tahoma"/>
              </w:rPr>
            </w:pPr>
          </w:p>
          <w:p w14:paraId="241BF0B0"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5EED5F5D"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37051F1" w14:textId="77777777" w:rsidR="00C3421C" w:rsidRPr="00B138F3" w:rsidRDefault="00C3421C" w:rsidP="00DE2AE3">
            <w:pPr>
              <w:widowControl w:val="0"/>
              <w:spacing w:after="160"/>
              <w:rPr>
                <w:rFonts w:ascii="GHEA Grapalat" w:hAnsi="GHEA Grapalat" w:cs="Arial"/>
              </w:rPr>
            </w:pPr>
          </w:p>
        </w:tc>
      </w:tr>
      <w:tr w:rsidR="00B138F3" w:rsidRPr="00B138F3" w14:paraId="6DB5B0B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27A34BD"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545F91F" w14:textId="77777777" w:rsidR="00C3421C" w:rsidRPr="00B138F3" w:rsidRDefault="00C3421C" w:rsidP="00DE2AE3">
            <w:pPr>
              <w:widowControl w:val="0"/>
              <w:spacing w:after="160"/>
              <w:rPr>
                <w:rFonts w:ascii="GHEA Grapalat" w:hAnsi="GHEA Grapalat" w:cs="Sylfaen"/>
              </w:rPr>
            </w:pPr>
          </w:p>
          <w:p w14:paraId="2872F886"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B4F37C"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1EDCED7" w14:textId="77777777" w:rsidR="00C3421C" w:rsidRPr="00B138F3" w:rsidRDefault="00C3421C" w:rsidP="00DE2AE3">
            <w:pPr>
              <w:widowControl w:val="0"/>
              <w:spacing w:after="160"/>
              <w:rPr>
                <w:rFonts w:ascii="GHEA Grapalat" w:hAnsi="GHEA Grapalat"/>
              </w:rPr>
            </w:pPr>
          </w:p>
          <w:p w14:paraId="1B24CC13"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E488B8E" w14:textId="77777777" w:rsidR="00C3421C" w:rsidRPr="00B138F3" w:rsidRDefault="00C3421C" w:rsidP="00C3421C">
      <w:pPr>
        <w:widowControl w:val="0"/>
        <w:spacing w:after="160"/>
        <w:jc w:val="center"/>
        <w:rPr>
          <w:rFonts w:ascii="GHEA Grapalat" w:hAnsi="GHEA Grapalat" w:cs="Sylfaen"/>
        </w:rPr>
      </w:pPr>
    </w:p>
    <w:p w14:paraId="701EC0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6C01082"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71463D0A"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E6BAA9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A0A5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3F8916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EE3D8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BBC727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77F043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ED1571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006240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6A02BE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9C037C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E28630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B305E1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7BE1F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9846F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6E6B50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BBC158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992AE2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8CB43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969A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1B514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AD213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3763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FF1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ED4E0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F762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5860F1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2FC9A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CF4B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89FD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D6FDF7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8AA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2612444"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3B939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33D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BA7989"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FD585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105E0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DC88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2785579"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D73BD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3026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3761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D96E6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076B1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8D76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3090E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D798A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BE8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5CA64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D41B3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8503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DD4B0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37F01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6E64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12EC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904EE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0CE48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077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30A7D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478CA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D8F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7CF3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A4BC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ABA98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C844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20499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5728D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B7E2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874B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14:paraId="5C5D84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973D0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8050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A609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8DA63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21C3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4541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2EC2C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FA39B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1508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0F974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0045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683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9373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AC0C0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7F74F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98E4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E712E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0FAA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DF6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B84B9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DD10D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80D82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BD8B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38D07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45F20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80A2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1F2BB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9E84D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774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542AF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A4B51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88F8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FA93F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AE90E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00BAF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E82D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930CE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060DA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98F2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A35A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1CCFC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C407F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597A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2B0E9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00E6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4F7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13FC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EDD56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00CCF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35D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BF725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36D54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4B1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5AA2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C2110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8CB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FBEA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5FDA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5B0F58"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36887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F4A4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831A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FAAE0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973D2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10B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94E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w:t>
            </w:r>
            <w:r w:rsidRPr="00B138F3">
              <w:rPr>
                <w:rFonts w:ascii="GHEA Grapalat" w:hAnsi="GHEA Grapalat"/>
                <w:sz w:val="18"/>
                <w:szCs w:val="18"/>
              </w:rPr>
              <w:lastRenderedPageBreak/>
              <w:t>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7D90D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1AA7AF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635969"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E6A04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43CCB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492574"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02E87AA"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4176B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17AAF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F6B4A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086E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48CAF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4360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C846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4B91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32AAE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7570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69F9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ADC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B9A53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A74DD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73AA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6EB6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251B6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3C0CD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46ADB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F163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882D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0462D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632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2FD0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FB31778"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4983D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F8C4C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7206E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8B4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5D440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ACC32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B251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1F8BD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E9722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7427F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D50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F82F6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E425D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F99C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D0380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66CE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51590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7059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2CFA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19092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485D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D32EC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A65A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9F3BF7A"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BB662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3380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BDAE0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6D62A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26BE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5FE2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87B1A2"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95FDA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A23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D395F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D193A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EC16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2F98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F7B82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8AC16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3DF0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C2F2B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897E1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B471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8388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19B7C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43F6B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992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1D17B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C7771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FF6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9E7D3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B21794"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2AC5AA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0CB6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2CB60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3A5C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2A9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25AE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2B311FC" w14:textId="77777777" w:rsidR="00C3421C" w:rsidRPr="00B138F3" w:rsidRDefault="00C3421C" w:rsidP="00DE2AE3">
            <w:pPr>
              <w:widowControl w:val="0"/>
              <w:spacing w:after="120"/>
              <w:jc w:val="center"/>
              <w:rPr>
                <w:rFonts w:ascii="GHEA Grapalat" w:hAnsi="GHEA Grapalat"/>
                <w:sz w:val="18"/>
                <w:szCs w:val="18"/>
              </w:rPr>
            </w:pPr>
          </w:p>
        </w:tc>
      </w:tr>
    </w:tbl>
    <w:p w14:paraId="7C184181" w14:textId="77777777" w:rsidR="001005B0" w:rsidRPr="00B138F3" w:rsidRDefault="001005B0" w:rsidP="00B46D58">
      <w:pPr>
        <w:widowControl w:val="0"/>
        <w:spacing w:after="160"/>
        <w:ind w:left="567" w:right="565"/>
        <w:jc w:val="center"/>
        <w:rPr>
          <w:rFonts w:ascii="GHEA Grapalat" w:hAnsi="GHEA Grapalat"/>
          <w:b/>
        </w:rPr>
      </w:pPr>
    </w:p>
    <w:p w14:paraId="4995F1D7" w14:textId="77777777" w:rsidR="001005B0" w:rsidRPr="00B138F3" w:rsidRDefault="001005B0" w:rsidP="00B46D58">
      <w:pPr>
        <w:widowControl w:val="0"/>
        <w:spacing w:after="160"/>
        <w:ind w:left="567" w:right="565"/>
        <w:jc w:val="center"/>
        <w:rPr>
          <w:rFonts w:ascii="GHEA Grapalat" w:hAnsi="GHEA Grapalat"/>
          <w:b/>
        </w:rPr>
      </w:pPr>
    </w:p>
    <w:p w14:paraId="186BA83D" w14:textId="77777777" w:rsidR="001005B0" w:rsidRPr="00B138F3" w:rsidRDefault="001005B0" w:rsidP="00B46D58">
      <w:pPr>
        <w:widowControl w:val="0"/>
        <w:spacing w:after="160"/>
        <w:ind w:left="567" w:right="565"/>
        <w:jc w:val="center"/>
        <w:rPr>
          <w:rFonts w:ascii="GHEA Grapalat" w:hAnsi="GHEA Grapalat"/>
          <w:b/>
        </w:rPr>
      </w:pPr>
    </w:p>
    <w:p w14:paraId="7521EB8C" w14:textId="77777777" w:rsidR="001005B0" w:rsidRPr="00B138F3" w:rsidRDefault="001005B0" w:rsidP="00B46D58">
      <w:pPr>
        <w:widowControl w:val="0"/>
        <w:spacing w:after="160"/>
        <w:ind w:left="567" w:right="565"/>
        <w:jc w:val="center"/>
        <w:rPr>
          <w:rFonts w:ascii="GHEA Grapalat" w:hAnsi="GHEA Grapalat"/>
          <w:b/>
        </w:rPr>
      </w:pPr>
    </w:p>
    <w:p w14:paraId="31564D53" w14:textId="77777777" w:rsidR="001005B0" w:rsidRPr="00B138F3" w:rsidRDefault="001005B0" w:rsidP="00B46D58">
      <w:pPr>
        <w:widowControl w:val="0"/>
        <w:spacing w:after="160"/>
        <w:ind w:left="567" w:right="565"/>
        <w:jc w:val="center"/>
        <w:rPr>
          <w:rFonts w:ascii="GHEA Grapalat" w:hAnsi="GHEA Grapalat"/>
          <w:b/>
        </w:rPr>
      </w:pPr>
    </w:p>
    <w:p w14:paraId="56E13F8B" w14:textId="77777777" w:rsidR="001005B0" w:rsidRPr="00B138F3" w:rsidRDefault="001005B0" w:rsidP="00B46D58">
      <w:pPr>
        <w:widowControl w:val="0"/>
        <w:spacing w:after="160"/>
        <w:ind w:left="567" w:right="565"/>
        <w:jc w:val="center"/>
        <w:rPr>
          <w:rFonts w:ascii="GHEA Grapalat" w:hAnsi="GHEA Grapalat"/>
          <w:b/>
        </w:rPr>
      </w:pPr>
    </w:p>
    <w:p w14:paraId="1A4FA1E6" w14:textId="77777777" w:rsidR="001005B0" w:rsidRPr="00B138F3" w:rsidRDefault="001005B0" w:rsidP="00B46D58">
      <w:pPr>
        <w:widowControl w:val="0"/>
        <w:spacing w:after="160"/>
        <w:ind w:left="567" w:right="565"/>
        <w:jc w:val="center"/>
        <w:rPr>
          <w:rFonts w:ascii="GHEA Grapalat" w:hAnsi="GHEA Grapalat"/>
          <w:b/>
        </w:rPr>
      </w:pPr>
    </w:p>
    <w:p w14:paraId="7C02A554" w14:textId="77777777" w:rsidR="001005B0" w:rsidRPr="00B138F3" w:rsidRDefault="001005B0" w:rsidP="00B46D58">
      <w:pPr>
        <w:widowControl w:val="0"/>
        <w:spacing w:after="160"/>
        <w:ind w:left="567" w:right="565"/>
        <w:jc w:val="center"/>
        <w:rPr>
          <w:rFonts w:ascii="GHEA Grapalat" w:hAnsi="GHEA Grapalat"/>
          <w:b/>
        </w:rPr>
      </w:pPr>
    </w:p>
    <w:p w14:paraId="0C8D913D" w14:textId="77777777" w:rsidR="001005B0" w:rsidRPr="00B138F3" w:rsidRDefault="001005B0" w:rsidP="00B46D58">
      <w:pPr>
        <w:widowControl w:val="0"/>
        <w:spacing w:after="160"/>
        <w:ind w:left="567" w:right="565"/>
        <w:jc w:val="center"/>
        <w:rPr>
          <w:rFonts w:ascii="GHEA Grapalat" w:hAnsi="GHEA Grapalat"/>
          <w:b/>
        </w:rPr>
      </w:pPr>
    </w:p>
    <w:p w14:paraId="2E097F3E" w14:textId="77777777" w:rsidR="001005B0" w:rsidRPr="00B138F3" w:rsidRDefault="001005B0" w:rsidP="00B46D58">
      <w:pPr>
        <w:widowControl w:val="0"/>
        <w:spacing w:after="160"/>
        <w:ind w:left="567" w:right="565"/>
        <w:jc w:val="center"/>
        <w:rPr>
          <w:rFonts w:ascii="GHEA Grapalat" w:hAnsi="GHEA Grapalat"/>
          <w:b/>
        </w:rPr>
      </w:pPr>
    </w:p>
    <w:p w14:paraId="3D633C33" w14:textId="77777777" w:rsidR="001005B0" w:rsidRPr="00B138F3" w:rsidRDefault="001005B0" w:rsidP="00B46D58">
      <w:pPr>
        <w:widowControl w:val="0"/>
        <w:spacing w:after="160"/>
        <w:ind w:left="567" w:right="565"/>
        <w:jc w:val="center"/>
        <w:rPr>
          <w:rFonts w:ascii="GHEA Grapalat" w:hAnsi="GHEA Grapalat"/>
          <w:b/>
        </w:rPr>
      </w:pPr>
    </w:p>
    <w:p w14:paraId="23093FBB" w14:textId="77777777" w:rsidR="001005B0" w:rsidRPr="00B138F3" w:rsidRDefault="001005B0" w:rsidP="00B46D58">
      <w:pPr>
        <w:widowControl w:val="0"/>
        <w:spacing w:after="160"/>
        <w:ind w:left="567" w:right="565"/>
        <w:jc w:val="center"/>
        <w:rPr>
          <w:rFonts w:ascii="GHEA Grapalat" w:hAnsi="GHEA Grapalat"/>
          <w:b/>
        </w:rPr>
      </w:pPr>
    </w:p>
    <w:p w14:paraId="34DE9C30" w14:textId="77777777" w:rsidR="001005B0" w:rsidRPr="00B138F3" w:rsidRDefault="001005B0" w:rsidP="00B46D58">
      <w:pPr>
        <w:widowControl w:val="0"/>
        <w:spacing w:after="160"/>
        <w:ind w:left="567" w:right="565"/>
        <w:jc w:val="center"/>
        <w:rPr>
          <w:rFonts w:ascii="GHEA Grapalat" w:hAnsi="GHEA Grapalat"/>
          <w:b/>
        </w:rPr>
      </w:pPr>
    </w:p>
    <w:p w14:paraId="5B1A9A34" w14:textId="77777777" w:rsidR="001005B0" w:rsidRPr="00B138F3" w:rsidRDefault="001005B0" w:rsidP="00B46D58">
      <w:pPr>
        <w:widowControl w:val="0"/>
        <w:spacing w:after="160"/>
        <w:ind w:left="567" w:right="565"/>
        <w:jc w:val="center"/>
        <w:rPr>
          <w:rFonts w:ascii="GHEA Grapalat" w:hAnsi="GHEA Grapalat"/>
          <w:b/>
        </w:rPr>
      </w:pPr>
    </w:p>
    <w:p w14:paraId="269AA2A5" w14:textId="77777777" w:rsidR="001005B0" w:rsidRPr="00B138F3" w:rsidRDefault="001005B0" w:rsidP="00B46D58">
      <w:pPr>
        <w:widowControl w:val="0"/>
        <w:spacing w:after="160"/>
        <w:ind w:left="567" w:right="565"/>
        <w:jc w:val="center"/>
        <w:rPr>
          <w:rFonts w:ascii="GHEA Grapalat" w:hAnsi="GHEA Grapalat"/>
          <w:b/>
        </w:rPr>
      </w:pPr>
    </w:p>
    <w:p w14:paraId="155E610C" w14:textId="77777777" w:rsidR="001005B0" w:rsidRPr="00B138F3" w:rsidRDefault="001005B0" w:rsidP="00B46D58">
      <w:pPr>
        <w:widowControl w:val="0"/>
        <w:spacing w:after="160"/>
        <w:ind w:left="567" w:right="565"/>
        <w:jc w:val="center"/>
        <w:rPr>
          <w:rFonts w:ascii="GHEA Grapalat" w:hAnsi="GHEA Grapalat"/>
          <w:b/>
        </w:rPr>
      </w:pPr>
    </w:p>
    <w:p w14:paraId="60BDB950" w14:textId="77777777" w:rsidR="001005B0" w:rsidRPr="00B138F3" w:rsidRDefault="001005B0" w:rsidP="00B46D58">
      <w:pPr>
        <w:widowControl w:val="0"/>
        <w:spacing w:after="160"/>
        <w:ind w:left="567" w:right="565"/>
        <w:jc w:val="center"/>
        <w:rPr>
          <w:rFonts w:ascii="GHEA Grapalat" w:hAnsi="GHEA Grapalat"/>
          <w:b/>
        </w:rPr>
      </w:pPr>
    </w:p>
    <w:p w14:paraId="697B157D"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31F45E0A" w14:textId="77777777"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Pr="00B138F3">
        <w:rPr>
          <w:rStyle w:val="af6"/>
          <w:rFonts w:ascii="GHEA Grapalat" w:hAnsi="GHEA Grapalat"/>
          <w:b/>
          <w:sz w:val="24"/>
          <w:szCs w:val="24"/>
        </w:rPr>
        <w:footnoteReference w:customMarkFollows="1" w:id="19"/>
        <w:t>*</w:t>
      </w:r>
    </w:p>
    <w:p w14:paraId="06C86241" w14:textId="77777777" w:rsidR="001005B0" w:rsidRPr="00B138F3" w:rsidRDefault="001005B0" w:rsidP="00B46D58">
      <w:pPr>
        <w:widowControl w:val="0"/>
        <w:spacing w:after="160"/>
        <w:ind w:left="567" w:right="565"/>
        <w:jc w:val="center"/>
        <w:rPr>
          <w:rFonts w:ascii="GHEA Grapalat" w:hAnsi="GHEA Grapalat"/>
          <w:b/>
        </w:rPr>
      </w:pPr>
    </w:p>
    <w:p w14:paraId="506E0911"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85EA685"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522711E2" w14:textId="77777777" w:rsidR="001005B0" w:rsidRPr="00B138F3" w:rsidRDefault="001005B0" w:rsidP="00B46D58">
      <w:pPr>
        <w:widowControl w:val="0"/>
        <w:spacing w:after="160"/>
        <w:ind w:left="567" w:right="565"/>
        <w:jc w:val="center"/>
        <w:rPr>
          <w:rFonts w:ascii="GHEA Grapalat" w:hAnsi="GHEA Grapalat"/>
          <w:b/>
        </w:rPr>
      </w:pPr>
    </w:p>
    <w:p w14:paraId="3FE5F593"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roofErr w:type="gramStart"/>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roofErr w:type="gramEnd"/>
    </w:p>
    <w:p w14:paraId="740AE682"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613A0ED2"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0B578966"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383ED23E"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5D14533D"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FCA264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392B2079"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689A217"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291C27EB"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38343ADD"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46C2F79E"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0A23F3E"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B60F502"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1A40C24"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D72A6AE"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27146BD"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EB39F3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BF00A07"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принципалом    </w:t>
      </w:r>
    </w:p>
    <w:p w14:paraId="62BD6A7C"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17AAFCE1"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14:paraId="15B3F173" w14:textId="77777777"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proofErr w:type="gramStart"/>
      <w:r w:rsidRPr="00665A01">
        <w:rPr>
          <w:rFonts w:ascii="GHEA Grapalat" w:eastAsiaTheme="minorHAnsi" w:hAnsi="GHEA Grapalat" w:cstheme="minorBidi"/>
        </w:rPr>
        <w:t>и  действует</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proofErr w:type="gramStart"/>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до</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proofErr w:type="gramStart"/>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рабочего</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3342749D" w14:textId="77777777"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14:paraId="1780687B" w14:textId="77777777"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proofErr w:type="gramStart"/>
      <w:r w:rsidRPr="00665A01">
        <w:rPr>
          <w:rFonts w:ascii="GHEA Grapalat" w:hAnsi="GHEA Grapalat"/>
          <w:sz w:val="16"/>
          <w:szCs w:val="16"/>
        </w:rPr>
        <w:t>крайний  срок</w:t>
      </w:r>
      <w:proofErr w:type="gramEnd"/>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3434E810" w14:textId="77777777"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CB77C2F" w14:textId="77777777"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624172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19810CC"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1C94AB7"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243F179"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2393822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6CF40E4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9D5391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3FB620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DED3F8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1AAD75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214E2E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65182C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012AB03"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7377E10"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36EBFBD6"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6291A49"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1E21851"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9CBC54D"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95CE7B3"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14:paraId="3C3197DE"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9BF152"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5A85B02D"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55C4A2EF"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3AB9CF0"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9B0958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26653D1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4E4E45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C196AD3" w14:textId="77777777"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14:paraId="6623EC7A" w14:textId="77777777"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14:paraId="0B33FDA2" w14:textId="77777777" w:rsidR="001005B0" w:rsidRPr="00B138F3" w:rsidRDefault="001005B0" w:rsidP="005B3A59">
      <w:pPr>
        <w:widowControl w:val="0"/>
        <w:spacing w:after="160"/>
        <w:ind w:left="567" w:right="565"/>
        <w:jc w:val="both"/>
        <w:rPr>
          <w:rFonts w:ascii="GHEA Grapalat" w:hAnsi="GHEA Grapalat"/>
        </w:rPr>
      </w:pPr>
    </w:p>
    <w:p w14:paraId="6495E63F" w14:textId="77777777" w:rsidR="001005B0" w:rsidRPr="00B138F3" w:rsidRDefault="001005B0" w:rsidP="00B46D58">
      <w:pPr>
        <w:widowControl w:val="0"/>
        <w:spacing w:after="160"/>
        <w:ind w:left="567" w:right="565"/>
        <w:jc w:val="center"/>
        <w:rPr>
          <w:rFonts w:ascii="GHEA Grapalat" w:hAnsi="GHEA Grapalat"/>
          <w:b/>
        </w:rPr>
      </w:pPr>
    </w:p>
    <w:p w14:paraId="65AEFA24" w14:textId="77777777" w:rsidR="001005B0" w:rsidRPr="00B138F3" w:rsidRDefault="001005B0" w:rsidP="00B46D58">
      <w:pPr>
        <w:widowControl w:val="0"/>
        <w:spacing w:after="160"/>
        <w:ind w:left="567" w:right="565"/>
        <w:jc w:val="center"/>
        <w:rPr>
          <w:rFonts w:ascii="GHEA Grapalat" w:hAnsi="GHEA Grapalat"/>
          <w:b/>
        </w:rPr>
      </w:pPr>
    </w:p>
    <w:p w14:paraId="04BF2F91" w14:textId="77777777" w:rsidR="001005B0" w:rsidRPr="00B138F3" w:rsidRDefault="001005B0" w:rsidP="00B46D58">
      <w:pPr>
        <w:widowControl w:val="0"/>
        <w:spacing w:after="160"/>
        <w:ind w:left="567" w:right="565"/>
        <w:jc w:val="center"/>
        <w:rPr>
          <w:rFonts w:ascii="GHEA Grapalat" w:hAnsi="GHEA Grapalat"/>
          <w:b/>
        </w:rPr>
      </w:pPr>
    </w:p>
    <w:p w14:paraId="35908426" w14:textId="77777777" w:rsidR="001005B0" w:rsidRPr="00B138F3" w:rsidRDefault="001005B0" w:rsidP="00B46D58">
      <w:pPr>
        <w:widowControl w:val="0"/>
        <w:spacing w:after="160"/>
        <w:ind w:left="567" w:right="565"/>
        <w:jc w:val="center"/>
        <w:rPr>
          <w:rFonts w:ascii="GHEA Grapalat" w:hAnsi="GHEA Grapalat"/>
          <w:b/>
        </w:rPr>
      </w:pPr>
    </w:p>
    <w:p w14:paraId="042A81AC" w14:textId="77777777" w:rsidR="00FC10BB" w:rsidRDefault="00FC10BB">
      <w:pPr>
        <w:rPr>
          <w:rFonts w:ascii="GHEA Grapalat" w:hAnsi="GHEA Grapalat"/>
          <w:i/>
        </w:rPr>
      </w:pPr>
      <w:r>
        <w:rPr>
          <w:rFonts w:ascii="GHEA Grapalat" w:hAnsi="GHEA Grapalat"/>
          <w:i/>
        </w:rPr>
        <w:br w:type="page"/>
      </w:r>
    </w:p>
    <w:p w14:paraId="6DBD4B1E"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1F7C17A"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proofErr w:type="spellStart"/>
      <w:r w:rsidRPr="00B138F3">
        <w:rPr>
          <w:rFonts w:ascii="GHEA Grapalat" w:hAnsi="GHEA Grapalat"/>
          <w:i/>
        </w:rPr>
        <w:t>BMAPDzB</w:t>
      </w:r>
      <w:proofErr w:type="spellEnd"/>
      <w:r w:rsidRPr="00B138F3">
        <w:rPr>
          <w:rFonts w:ascii="GHEA Grapalat" w:hAnsi="GHEA Grapalat"/>
          <w:i/>
        </w:rPr>
        <w:t>---/---"</w:t>
      </w:r>
      <w:r w:rsidRPr="00B138F3">
        <w:rPr>
          <w:rStyle w:val="af6"/>
          <w:rFonts w:ascii="GHEA Grapalat" w:hAnsi="GHEA Grapalat"/>
          <w:i/>
        </w:rPr>
        <w:footnoteReference w:customMarkFollows="1" w:id="20"/>
        <w:t>*</w:t>
      </w:r>
    </w:p>
    <w:p w14:paraId="68C6174C" w14:textId="77777777" w:rsidR="00AF4211" w:rsidRPr="00B138F3" w:rsidRDefault="00AF4211" w:rsidP="000A214C">
      <w:pPr>
        <w:widowControl w:val="0"/>
        <w:spacing w:after="160"/>
        <w:jc w:val="center"/>
        <w:rPr>
          <w:rFonts w:ascii="GHEA Grapalat" w:hAnsi="GHEA Grapalat"/>
          <w:b/>
        </w:rPr>
      </w:pPr>
    </w:p>
    <w:p w14:paraId="12789E5F"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8605B3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5A17FBC" w14:textId="77777777" w:rsidTr="00DE2AE3">
        <w:tc>
          <w:tcPr>
            <w:tcW w:w="4786" w:type="dxa"/>
          </w:tcPr>
          <w:p w14:paraId="6398D387"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78F7CDDD"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14:paraId="2FAE313B" w14:textId="77777777" w:rsidR="000A214C" w:rsidRPr="00B138F3" w:rsidRDefault="000A214C" w:rsidP="000A214C">
      <w:pPr>
        <w:widowControl w:val="0"/>
        <w:spacing w:after="160"/>
        <w:rPr>
          <w:rFonts w:ascii="GHEA Grapalat" w:hAnsi="GHEA Grapalat" w:cs="GHEA Grapalat"/>
          <w:b/>
        </w:rPr>
      </w:pPr>
    </w:p>
    <w:p w14:paraId="48A3676B"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FC35C8C"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4C2372F"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9CBD51F"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BBBF84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318D5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59084DF9"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EA41D9A"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910761C"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78FEFDB"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7F17CAD" w14:textId="77777777" w:rsidR="000A214C" w:rsidRPr="00B138F3" w:rsidRDefault="000A214C" w:rsidP="000A214C">
      <w:pPr>
        <w:rPr>
          <w:rFonts w:ascii="GHEA Grapalat" w:hAnsi="GHEA Grapalat"/>
        </w:rPr>
      </w:pPr>
      <w:r w:rsidRPr="00B138F3">
        <w:rPr>
          <w:rFonts w:ascii="GHEA Grapalat" w:hAnsi="GHEA Grapalat"/>
        </w:rPr>
        <w:br w:type="page"/>
      </w:r>
    </w:p>
    <w:p w14:paraId="7648C3B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88957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2DB2F1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DA9F03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B71B28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3DA5CC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B26FF0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213D37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DA36C9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1189D53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FC49EB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5093A6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E135C1D"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7C18952"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 xml:space="preserve">последним днем полного выполнения взятых Компанией по заключаемому договору </w:t>
      </w:r>
      <w:r w:rsidR="00FE75E6" w:rsidRPr="00677822">
        <w:rPr>
          <w:rFonts w:ascii="GHEA Grapalat" w:hAnsi="GHEA Grapalat"/>
        </w:rPr>
        <w:lastRenderedPageBreak/>
        <w:t>обязательств, включительно.</w:t>
      </w:r>
    </w:p>
    <w:p w14:paraId="16BDDEE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D1C8AF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B0C4A80"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192D463"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EAA32C"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C82943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87CFBE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DD8219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78E37F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05AD7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2DD551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0158A6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6A61D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D391EB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35C64F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A9A35B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0A9899"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68D027F"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9F6CA3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57E9A"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777C80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B77106"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88E802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07328"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BA7550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D6271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644D36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76EBE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6D187DB"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6E481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68275E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55B80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4FFA60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F12A8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69C6796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3C41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B9A7A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2B3B9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D1046A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4A4A4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00907F7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74669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77346A1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77563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2F03D7F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D6799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37AB717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21D5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6DE62EA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2B945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2E3867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98E2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1E028D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F249B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C37B82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0404C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B36C15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FBD86"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6771ECAA"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EA392E6"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447642A" w14:textId="77777777" w:rsidR="00BE2572" w:rsidRPr="00B138F3" w:rsidRDefault="00BE2572" w:rsidP="00DE2AE3">
            <w:pPr>
              <w:widowControl w:val="0"/>
              <w:spacing w:after="160"/>
              <w:rPr>
                <w:rFonts w:ascii="GHEA Grapalat" w:hAnsi="GHEA Grapalat" w:cs="Sylfaen"/>
              </w:rPr>
            </w:pPr>
          </w:p>
          <w:p w14:paraId="61DA543B"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0FDE4563" w14:textId="77777777" w:rsidR="00BE2572" w:rsidRPr="00B138F3" w:rsidRDefault="00BE2572" w:rsidP="00DE2AE3">
            <w:pPr>
              <w:widowControl w:val="0"/>
              <w:spacing w:after="160"/>
              <w:rPr>
                <w:rFonts w:ascii="GHEA Grapalat" w:hAnsi="GHEA Grapalat" w:cs="Sylfaen"/>
              </w:rPr>
            </w:pPr>
          </w:p>
          <w:p w14:paraId="5D18944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2FDFD55" w14:textId="77777777" w:rsidR="00BE2572" w:rsidRPr="00B138F3" w:rsidRDefault="00BE2572" w:rsidP="00DE2AE3">
            <w:pPr>
              <w:widowControl w:val="0"/>
              <w:spacing w:after="160"/>
              <w:rPr>
                <w:rFonts w:ascii="GHEA Grapalat" w:hAnsi="GHEA Grapalat" w:cs="Sylfaen"/>
              </w:rPr>
            </w:pPr>
          </w:p>
          <w:p w14:paraId="34EC5190"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901D72E"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6A8DFB3"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79A7D4B" w14:textId="77777777" w:rsidR="00BE2572" w:rsidRPr="00B138F3" w:rsidRDefault="00BE2572" w:rsidP="00DE2AE3">
            <w:pPr>
              <w:widowControl w:val="0"/>
              <w:spacing w:after="160"/>
              <w:rPr>
                <w:rFonts w:ascii="GHEA Grapalat" w:hAnsi="GHEA Grapalat" w:cs="Sylfaen"/>
              </w:rPr>
            </w:pPr>
          </w:p>
          <w:p w14:paraId="1CC5609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5B1853FB" w14:textId="77777777" w:rsidR="00BE2572" w:rsidRPr="00B138F3" w:rsidRDefault="00BE2572" w:rsidP="00DE2AE3">
            <w:pPr>
              <w:widowControl w:val="0"/>
              <w:spacing w:after="160"/>
              <w:jc w:val="right"/>
              <w:rPr>
                <w:rFonts w:ascii="GHEA Grapalat" w:hAnsi="GHEA Grapalat" w:cs="Tahoma"/>
              </w:rPr>
            </w:pPr>
          </w:p>
          <w:p w14:paraId="4F5AA211"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630856DE" w14:textId="77777777" w:rsidR="00BE2572" w:rsidRPr="00B138F3" w:rsidRDefault="00BE2572" w:rsidP="00DE2AE3">
            <w:pPr>
              <w:widowControl w:val="0"/>
              <w:spacing w:after="160"/>
              <w:rPr>
                <w:rFonts w:ascii="GHEA Grapalat" w:hAnsi="GHEA Grapalat" w:cs="Sylfaen"/>
              </w:rPr>
            </w:pPr>
          </w:p>
          <w:p w14:paraId="51F963AE"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81A1E9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8912986"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3F2C583" w14:textId="77777777" w:rsidR="00BE2572" w:rsidRPr="00B138F3" w:rsidRDefault="00BE2572" w:rsidP="00DE2AE3">
            <w:pPr>
              <w:widowControl w:val="0"/>
              <w:spacing w:after="160"/>
              <w:rPr>
                <w:rFonts w:ascii="GHEA Grapalat" w:hAnsi="GHEA Grapalat"/>
              </w:rPr>
            </w:pPr>
          </w:p>
          <w:p w14:paraId="638FDF2C"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217177BF"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90BAF48" w14:textId="77777777" w:rsidR="00BE2572" w:rsidRPr="00B138F3" w:rsidRDefault="00BE2572" w:rsidP="00DE2AE3">
            <w:pPr>
              <w:widowControl w:val="0"/>
              <w:spacing w:after="160"/>
              <w:rPr>
                <w:rFonts w:ascii="GHEA Grapalat" w:hAnsi="GHEA Grapalat" w:cs="Tahoma"/>
              </w:rPr>
            </w:pPr>
          </w:p>
          <w:p w14:paraId="70502F46"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F3293A1"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256636C" w14:textId="77777777" w:rsidR="00BE2572" w:rsidRPr="00B138F3" w:rsidRDefault="00BE2572" w:rsidP="00DE2AE3">
            <w:pPr>
              <w:widowControl w:val="0"/>
              <w:spacing w:after="160"/>
              <w:rPr>
                <w:rFonts w:ascii="GHEA Grapalat" w:hAnsi="GHEA Grapalat" w:cs="Tahoma"/>
              </w:rPr>
            </w:pPr>
          </w:p>
          <w:p w14:paraId="27312191"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22E190C5"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27B87EB" w14:textId="77777777" w:rsidR="00BE2572" w:rsidRPr="00B138F3" w:rsidRDefault="00BE2572" w:rsidP="00DE2AE3">
            <w:pPr>
              <w:widowControl w:val="0"/>
              <w:spacing w:after="160"/>
              <w:rPr>
                <w:rFonts w:ascii="GHEA Grapalat" w:hAnsi="GHEA Grapalat" w:cs="Arial"/>
              </w:rPr>
            </w:pPr>
          </w:p>
        </w:tc>
      </w:tr>
      <w:tr w:rsidR="00B138F3" w:rsidRPr="00B138F3" w14:paraId="05BEC56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D151127"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C3FCDC5" w14:textId="77777777" w:rsidR="00BE2572" w:rsidRPr="00B138F3" w:rsidRDefault="00BE2572" w:rsidP="00DE2AE3">
            <w:pPr>
              <w:widowControl w:val="0"/>
              <w:spacing w:after="160"/>
              <w:rPr>
                <w:rFonts w:ascii="GHEA Grapalat" w:hAnsi="GHEA Grapalat" w:cs="Sylfaen"/>
              </w:rPr>
            </w:pPr>
          </w:p>
          <w:p w14:paraId="66C5FF24"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4D9FC97"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9BC1801" w14:textId="77777777" w:rsidR="00BE2572" w:rsidRPr="00B138F3" w:rsidRDefault="00BE2572" w:rsidP="00DE2AE3">
            <w:pPr>
              <w:widowControl w:val="0"/>
              <w:spacing w:after="160"/>
              <w:rPr>
                <w:rFonts w:ascii="GHEA Grapalat" w:hAnsi="GHEA Grapalat"/>
              </w:rPr>
            </w:pPr>
          </w:p>
          <w:p w14:paraId="4FF1AE76"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2A6CBEB" w14:textId="77777777" w:rsidR="00BE2572" w:rsidRPr="00B138F3" w:rsidRDefault="00BE2572" w:rsidP="00BE2572">
      <w:pPr>
        <w:widowControl w:val="0"/>
        <w:spacing w:after="160"/>
        <w:jc w:val="center"/>
        <w:rPr>
          <w:rFonts w:ascii="GHEA Grapalat" w:hAnsi="GHEA Grapalat" w:cs="Sylfaen"/>
        </w:rPr>
      </w:pPr>
    </w:p>
    <w:p w14:paraId="53E9BA4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89B3F2F"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6D3CA51"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FD4A05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529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F17821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3E6F9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F04968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103DA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019B30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4F6672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BDFA81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E41712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F9E880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AF5A90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1763B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5891C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FDE8C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7C06C8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105E1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E0370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61B5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6C83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60556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C6CD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6D0A9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699EC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F2E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CB50098"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6E47E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E1E9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BD0C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488B3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085D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DF0A3A7"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3C2EC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E952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197D4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5E6DB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79E57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EDD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B955A95"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BC0FE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EEA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98D8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7A6DD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93A11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C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177E6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FCC0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3A37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46106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664B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D22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40A94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4F4D3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6109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BEA5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4F2EC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34014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38C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8E069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44A9C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62D5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3B505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29AAF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1C1D6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44F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98A64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D3F34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CB52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2134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14:paraId="47F58A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8C8DC7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597D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834CA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C4587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6412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2F32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A4C2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7CE67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E86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42817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1221C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AB1D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A160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0F0FA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2DD73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6224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43057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D8BEA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AC41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6005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0B74B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971F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AC58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2CF8C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F49DB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88E5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CAFE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C240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A380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68D50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65A34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A1FB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2ADC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5AF6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0C032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415E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AD7DF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69838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C415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8AEC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AC94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274F8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516A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65F15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8BD05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80D7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E4A1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91D41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0913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5C1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36842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D2B0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DB4C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1FC9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E8A8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B82F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E0018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A97D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372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785D9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24A82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08F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69D94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648BA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7C0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4A48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w:t>
            </w:r>
            <w:r w:rsidRPr="00B138F3">
              <w:rPr>
                <w:rFonts w:ascii="GHEA Grapalat" w:hAnsi="GHEA Grapalat"/>
                <w:sz w:val="18"/>
                <w:szCs w:val="18"/>
              </w:rPr>
              <w:lastRenderedPageBreak/>
              <w:t>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5D25D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B381DD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C3394"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0A38A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D15C8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2AEEE"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CEDC2B2"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52DF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4800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261814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DC9B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4553F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57DDB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9F7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899E8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37975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5AEEA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4005C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AA0B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37839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6546C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D65E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EBB4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68951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D0E2D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86B69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D6A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B0FC9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7AD06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8A0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E72B8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220EC9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4217E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40680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8104E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D6F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D7C0D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B2378E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E154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162BB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3B0FE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9DC34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9EDA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D261F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8A18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D79B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06289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F390B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A74B1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F63BE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E0E3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17604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79CBC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2E918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4B6B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F5C9F9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57D622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FE9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BF131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F01E0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B16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769D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B87E7D7"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8442C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F001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E6AF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8BB65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299B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4AF2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9366EC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638C3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604F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BD9E3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0FFD7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EC2B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53A7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0570A7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7CE5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965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B6E4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67721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4606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6ABF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A486EC6"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2741FF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2D97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71066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B4BD1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B4DB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5C45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5D63F2A" w14:textId="77777777" w:rsidR="00BE2572" w:rsidRPr="00B138F3" w:rsidRDefault="00BE2572" w:rsidP="00DE2AE3">
            <w:pPr>
              <w:widowControl w:val="0"/>
              <w:spacing w:after="120"/>
              <w:jc w:val="center"/>
              <w:rPr>
                <w:rFonts w:ascii="GHEA Grapalat" w:hAnsi="GHEA Grapalat"/>
                <w:sz w:val="18"/>
                <w:szCs w:val="18"/>
              </w:rPr>
            </w:pPr>
          </w:p>
        </w:tc>
      </w:tr>
    </w:tbl>
    <w:p w14:paraId="29E48846" w14:textId="77777777" w:rsidR="00BE2572" w:rsidRPr="00B138F3" w:rsidRDefault="00BE2572" w:rsidP="00BE2572">
      <w:pPr>
        <w:widowControl w:val="0"/>
        <w:spacing w:after="160"/>
        <w:ind w:left="567" w:right="565"/>
        <w:jc w:val="center"/>
        <w:rPr>
          <w:rFonts w:ascii="GHEA Grapalat" w:hAnsi="GHEA Grapalat"/>
          <w:b/>
        </w:rPr>
      </w:pPr>
    </w:p>
    <w:p w14:paraId="3F4CBAA0" w14:textId="77777777" w:rsidR="00BE2572" w:rsidRPr="00B138F3" w:rsidRDefault="00BE2572" w:rsidP="00BE2572">
      <w:pPr>
        <w:widowControl w:val="0"/>
        <w:spacing w:after="160"/>
        <w:ind w:left="567" w:right="565"/>
        <w:jc w:val="center"/>
        <w:rPr>
          <w:rFonts w:ascii="GHEA Grapalat" w:hAnsi="GHEA Grapalat"/>
          <w:b/>
        </w:rPr>
      </w:pPr>
    </w:p>
    <w:p w14:paraId="7DA053C1" w14:textId="77777777" w:rsidR="00BE2572" w:rsidRPr="00B138F3" w:rsidRDefault="00BE2572" w:rsidP="00BE2572">
      <w:pPr>
        <w:widowControl w:val="0"/>
        <w:spacing w:after="160"/>
        <w:ind w:left="567" w:right="565"/>
        <w:jc w:val="center"/>
        <w:rPr>
          <w:rFonts w:ascii="GHEA Grapalat" w:hAnsi="GHEA Grapalat"/>
          <w:b/>
        </w:rPr>
      </w:pPr>
    </w:p>
    <w:p w14:paraId="0ABA05D5" w14:textId="77777777" w:rsidR="00BE2572" w:rsidRPr="00B138F3" w:rsidRDefault="00BE2572" w:rsidP="00BE2572">
      <w:pPr>
        <w:widowControl w:val="0"/>
        <w:spacing w:after="160"/>
        <w:ind w:left="567" w:right="565"/>
        <w:jc w:val="center"/>
        <w:rPr>
          <w:rFonts w:ascii="GHEA Grapalat" w:hAnsi="GHEA Grapalat"/>
          <w:b/>
        </w:rPr>
      </w:pPr>
    </w:p>
    <w:p w14:paraId="1D7E7374" w14:textId="77777777" w:rsidR="00BE2572" w:rsidRPr="00B138F3" w:rsidRDefault="00BE2572" w:rsidP="00BE2572">
      <w:pPr>
        <w:widowControl w:val="0"/>
        <w:spacing w:after="160"/>
        <w:ind w:left="567" w:right="565"/>
        <w:jc w:val="center"/>
        <w:rPr>
          <w:rFonts w:ascii="GHEA Grapalat" w:hAnsi="GHEA Grapalat"/>
          <w:b/>
        </w:rPr>
      </w:pPr>
    </w:p>
    <w:p w14:paraId="171FF007" w14:textId="77777777" w:rsidR="00BE2572" w:rsidRPr="00B138F3" w:rsidRDefault="00BE2572" w:rsidP="00BE2572">
      <w:pPr>
        <w:widowControl w:val="0"/>
        <w:spacing w:after="160"/>
        <w:ind w:left="567" w:right="565"/>
        <w:jc w:val="center"/>
        <w:rPr>
          <w:rFonts w:ascii="GHEA Grapalat" w:hAnsi="GHEA Grapalat"/>
          <w:b/>
        </w:rPr>
      </w:pPr>
    </w:p>
    <w:p w14:paraId="3F47E993" w14:textId="77777777" w:rsidR="00BE2572" w:rsidRPr="00B138F3" w:rsidRDefault="00BE2572" w:rsidP="00BE2572">
      <w:pPr>
        <w:widowControl w:val="0"/>
        <w:spacing w:after="160"/>
        <w:ind w:left="567" w:right="565"/>
        <w:jc w:val="center"/>
        <w:rPr>
          <w:rFonts w:ascii="GHEA Grapalat" w:hAnsi="GHEA Grapalat"/>
          <w:b/>
        </w:rPr>
      </w:pPr>
    </w:p>
    <w:p w14:paraId="44D88C9C" w14:textId="77777777" w:rsidR="00BE2572" w:rsidRPr="00B138F3" w:rsidRDefault="00BE2572" w:rsidP="00BE2572">
      <w:pPr>
        <w:widowControl w:val="0"/>
        <w:spacing w:after="160"/>
        <w:ind w:left="567" w:right="565"/>
        <w:jc w:val="center"/>
        <w:rPr>
          <w:rFonts w:ascii="GHEA Grapalat" w:hAnsi="GHEA Grapalat"/>
          <w:b/>
        </w:rPr>
      </w:pPr>
    </w:p>
    <w:p w14:paraId="42971F34" w14:textId="77777777" w:rsidR="00BE2572" w:rsidRPr="00B138F3" w:rsidRDefault="00BE2572" w:rsidP="00BE2572">
      <w:pPr>
        <w:widowControl w:val="0"/>
        <w:spacing w:after="160"/>
        <w:ind w:left="567" w:right="565"/>
        <w:jc w:val="center"/>
        <w:rPr>
          <w:rFonts w:ascii="GHEA Grapalat" w:hAnsi="GHEA Grapalat"/>
          <w:b/>
        </w:rPr>
      </w:pPr>
    </w:p>
    <w:p w14:paraId="3A94E243" w14:textId="77777777" w:rsidR="00BE2572" w:rsidRPr="00B138F3" w:rsidRDefault="00BE2572" w:rsidP="00BE2572">
      <w:pPr>
        <w:widowControl w:val="0"/>
        <w:spacing w:after="160"/>
        <w:ind w:left="567" w:right="565"/>
        <w:jc w:val="center"/>
        <w:rPr>
          <w:rFonts w:ascii="GHEA Grapalat" w:hAnsi="GHEA Grapalat"/>
          <w:b/>
        </w:rPr>
      </w:pPr>
    </w:p>
    <w:p w14:paraId="7CB8EC0B"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5D445BAE"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227DFB74" w14:textId="77777777"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14:paraId="5624516E" w14:textId="77777777" w:rsidR="00A943A0" w:rsidRPr="00B138F3" w:rsidRDefault="00A943A0" w:rsidP="00A943A0">
      <w:pPr>
        <w:widowControl w:val="0"/>
        <w:spacing w:after="160"/>
        <w:ind w:left="567" w:right="565"/>
        <w:jc w:val="center"/>
        <w:rPr>
          <w:rFonts w:ascii="GHEA Grapalat" w:hAnsi="GHEA Grapalat"/>
          <w:b/>
        </w:rPr>
      </w:pPr>
    </w:p>
    <w:p w14:paraId="4A54BCF5"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FE1CE3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04B1955D" w14:textId="77777777" w:rsidR="00A943A0" w:rsidRPr="00B138F3" w:rsidRDefault="00A943A0" w:rsidP="00A943A0">
      <w:pPr>
        <w:widowControl w:val="0"/>
        <w:spacing w:after="160"/>
        <w:ind w:left="567" w:right="565"/>
        <w:jc w:val="center"/>
        <w:rPr>
          <w:rFonts w:ascii="GHEA Grapalat" w:hAnsi="GHEA Grapalat"/>
          <w:b/>
        </w:rPr>
      </w:pPr>
    </w:p>
    <w:p w14:paraId="2BBBC1CA"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w:t>
      </w:r>
      <w:proofErr w:type="gramStart"/>
      <w:r w:rsidRPr="00731BFC">
        <w:rPr>
          <w:rFonts w:ascii="GHEA Grapalat" w:eastAsiaTheme="minorHAnsi" w:hAnsi="GHEA Grapalat" w:cstheme="minorBidi"/>
        </w:rPr>
        <w:t>является  обеспечением</w:t>
      </w:r>
      <w:proofErr w:type="gramEnd"/>
      <w:r w:rsidRPr="00731BFC">
        <w:rPr>
          <w:rFonts w:ascii="GHEA Grapalat" w:eastAsiaTheme="minorHAnsi" w:hAnsi="GHEA Grapalat" w:cstheme="minorBidi"/>
        </w:rPr>
        <w:t xml:space="preserve">  исполнения обязательств (далее-гарантированные обязательства) в рамках предоставления </w:t>
      </w:r>
      <w:proofErr w:type="gramStart"/>
      <w:r w:rsidRPr="00731BFC">
        <w:rPr>
          <w:rFonts w:ascii="GHEA Grapalat" w:eastAsiaTheme="minorHAnsi" w:hAnsi="GHEA Grapalat" w:cstheme="minorBidi"/>
        </w:rPr>
        <w:t>предоплаты,   предусмотренных  договором</w:t>
      </w:r>
      <w:proofErr w:type="gramEnd"/>
      <w:r w:rsidRPr="00731BFC">
        <w:rPr>
          <w:rFonts w:ascii="GHEA Grapalat" w:eastAsiaTheme="minorHAnsi" w:hAnsi="GHEA Grapalat" w:cstheme="minorBidi"/>
        </w:rPr>
        <w:t xml:space="preserve"> </w:t>
      </w:r>
      <w:proofErr w:type="gramStart"/>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proofErr w:type="gramEnd"/>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5D063447"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52107616"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w:t>
      </w:r>
      <w:proofErr w:type="gramStart"/>
      <w:r w:rsidRPr="00731BFC">
        <w:rPr>
          <w:rFonts w:ascii="GHEA Grapalat" w:eastAsiaTheme="minorHAnsi" w:hAnsi="GHEA Grapalat" w:cstheme="minorBidi"/>
        </w:rPr>
        <w:t xml:space="preserve">бенефициар)   </w:t>
      </w:r>
      <w:proofErr w:type="gramEnd"/>
      <w:r w:rsidRPr="00731BFC">
        <w:rPr>
          <w:rFonts w:ascii="GHEA Grapalat" w:eastAsiaTheme="minorHAnsi" w:hAnsi="GHEA Grapalat" w:cstheme="minorBidi"/>
        </w:rPr>
        <w:t>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5C8F1237"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77BABB38"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51AD3B1E"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7DC1DDC3"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11658950"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F51851F"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756CE5E7"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6DBCC1A1"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7D5D4149"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D9E7AD6"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3DB648B"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52AD0BA0"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3A3DEE0"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0AA2AD7"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B3A506D"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14:paraId="772C22A9"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 принципалом    </w:t>
      </w:r>
    </w:p>
    <w:p w14:paraId="733AAF05"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 xml:space="preserve">номер заключаемого </w:t>
      </w:r>
      <w:proofErr w:type="spellStart"/>
      <w:r w:rsidRPr="00910F01">
        <w:rPr>
          <w:rFonts w:ascii="GHEA Grapalat" w:eastAsiaTheme="minorHAnsi" w:hAnsi="GHEA Grapalat" w:cstheme="minorBidi"/>
          <w:sz w:val="18"/>
          <w:szCs w:val="18"/>
        </w:rPr>
        <w:t>договара</w:t>
      </w:r>
      <w:proofErr w:type="spellEnd"/>
    </w:p>
    <w:p w14:paraId="2D5935F3"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52776ABE" w14:textId="77777777"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и  действует</w:t>
      </w:r>
      <w:proofErr w:type="gramEnd"/>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proofErr w:type="gramStart"/>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до</w:t>
      </w:r>
      <w:proofErr w:type="gramEnd"/>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proofErr w:type="gramStart"/>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рабочего</w:t>
      </w:r>
      <w:proofErr w:type="gramEnd"/>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14:paraId="4A46CF18"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19839DEB"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00033F41" w:rsidRPr="00910F01">
        <w:rPr>
          <w:rFonts w:ascii="GHEA Grapalat" w:hAnsi="GHEA Grapalat"/>
          <w:sz w:val="16"/>
          <w:szCs w:val="16"/>
        </w:rPr>
        <w:t>крайний</w:t>
      </w:r>
      <w:r w:rsidRPr="00910F01">
        <w:rPr>
          <w:rFonts w:ascii="GHEA Grapalat" w:hAnsi="GHEA Grapalat"/>
          <w:sz w:val="16"/>
          <w:szCs w:val="16"/>
        </w:rPr>
        <w:t xml:space="preserve">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694DFDCF"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14:paraId="700EEC4D"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8C3AB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29B531F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274A55AD"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9C5A73C"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5EAD9D6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457BAAB8"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45120D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2764F92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67B7E180"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452E78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B88314E"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2D85753"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09AEAC4"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522D0BFD"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2531B7E3"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F684FA2"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FC407B0"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E67E54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72D45FD6"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586D7CAB"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7B54838F"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7448042D"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09D51CAD"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FB9C2BB"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24706E61"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08474F0A"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2AFF745"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3ADD43B" w14:textId="77777777" w:rsidR="001005B0" w:rsidRPr="00B138F3" w:rsidRDefault="001005B0" w:rsidP="00B46D58">
      <w:pPr>
        <w:widowControl w:val="0"/>
        <w:spacing w:after="160"/>
        <w:ind w:left="567" w:right="565"/>
        <w:jc w:val="center"/>
        <w:rPr>
          <w:rFonts w:ascii="GHEA Grapalat" w:hAnsi="GHEA Grapalat"/>
          <w:b/>
        </w:rPr>
      </w:pPr>
    </w:p>
    <w:p w14:paraId="5EB39DD2" w14:textId="77777777" w:rsidR="001005B0" w:rsidRPr="00B138F3" w:rsidRDefault="001005B0" w:rsidP="00B46D58">
      <w:pPr>
        <w:widowControl w:val="0"/>
        <w:spacing w:after="160"/>
        <w:ind w:left="567" w:right="565"/>
        <w:jc w:val="center"/>
        <w:rPr>
          <w:rFonts w:ascii="GHEA Grapalat" w:hAnsi="GHEA Grapalat"/>
          <w:b/>
        </w:rPr>
      </w:pPr>
    </w:p>
    <w:p w14:paraId="2BBA5895" w14:textId="77777777" w:rsidR="00A943A0" w:rsidRDefault="00A943A0">
      <w:pPr>
        <w:rPr>
          <w:rFonts w:ascii="GHEA Grapalat" w:hAnsi="GHEA Grapalat"/>
          <w:b/>
        </w:rPr>
      </w:pPr>
      <w:r>
        <w:rPr>
          <w:rFonts w:ascii="GHEA Grapalat" w:hAnsi="GHEA Grapalat"/>
          <w:b/>
        </w:rPr>
        <w:br w:type="page"/>
      </w:r>
    </w:p>
    <w:p w14:paraId="26E5170F"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3DB26680" w14:textId="77777777"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3"/>
        <w:t>*</w:t>
      </w:r>
    </w:p>
    <w:p w14:paraId="0013245B" w14:textId="77777777" w:rsidR="008D352C" w:rsidRPr="00B138F3" w:rsidRDefault="008D352C" w:rsidP="00B46D58">
      <w:pPr>
        <w:widowControl w:val="0"/>
        <w:spacing w:after="160"/>
        <w:ind w:left="-142" w:firstLine="142"/>
        <w:jc w:val="center"/>
        <w:rPr>
          <w:rFonts w:ascii="GHEA Grapalat" w:hAnsi="GHEA Grapalat"/>
          <w:i/>
        </w:rPr>
      </w:pPr>
    </w:p>
    <w:p w14:paraId="79666117"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67A7ABBC"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26744701"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5D4C6EE"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71F3F80E" w14:textId="77777777" w:rsidTr="00F15CED">
        <w:tc>
          <w:tcPr>
            <w:tcW w:w="4643" w:type="dxa"/>
          </w:tcPr>
          <w:p w14:paraId="5EE082EF"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660BE8EF"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37802C1E"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4B295EA1"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0D201744" w14:textId="77777777" w:rsidR="00071D1C" w:rsidRPr="00B138F3" w:rsidRDefault="00071D1C" w:rsidP="00B46D58">
      <w:pPr>
        <w:widowControl w:val="0"/>
        <w:spacing w:after="160"/>
        <w:ind w:firstLine="709"/>
        <w:jc w:val="both"/>
        <w:rPr>
          <w:rFonts w:ascii="GHEA Grapalat" w:hAnsi="GHEA Grapalat"/>
          <w:b/>
        </w:rPr>
      </w:pPr>
    </w:p>
    <w:p w14:paraId="232937D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7F4FE60E"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73994B5" w14:textId="77777777" w:rsidR="00071D1C" w:rsidRPr="00B138F3" w:rsidRDefault="00071D1C" w:rsidP="00B46D58">
      <w:pPr>
        <w:widowControl w:val="0"/>
        <w:spacing w:after="160"/>
        <w:ind w:firstLine="709"/>
        <w:jc w:val="both"/>
        <w:rPr>
          <w:rFonts w:ascii="GHEA Grapalat" w:hAnsi="GHEA Grapalat" w:cs="Times Armenian"/>
        </w:rPr>
      </w:pPr>
    </w:p>
    <w:p w14:paraId="370AB3B4"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09CD2F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B5607A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7E7054C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672331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561E9B2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F32D79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0C84E2E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610213F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27C5706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C751E2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41324C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3D77836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2CF8990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81270A3"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677FC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4253C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37DE2A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7F6D7E1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268ABBC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33538F1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27A593F1"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1629409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79EE77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3622DCE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28182D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w:t>
      </w:r>
      <w:r w:rsidRPr="00B138F3">
        <w:rPr>
          <w:rFonts w:ascii="GHEA Grapalat" w:hAnsi="GHEA Grapalat"/>
        </w:rPr>
        <w:lastRenderedPageBreak/>
        <w:t>когда нарушение соответствующего условия договора должно было быть выявлено, исходя из характера и значения товара.</w:t>
      </w:r>
    </w:p>
    <w:p w14:paraId="6D85C57A"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FF5C2E5"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5242A27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16039F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39CF7D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7DE0DDC"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1CC6A7B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0C1BBAA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ED500A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C86A19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03F1198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536D58F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4F9C38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CD00CA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4825C5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481DC1E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38A5D4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CD8002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58BF88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3. ЦЕНА ДОГОВОРА И ПОРЯДОК ОПЛАТЫ</w:t>
      </w:r>
    </w:p>
    <w:p w14:paraId="35CAD4C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15269F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11B7994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5"/>
        <w:t>18</w:t>
      </w:r>
      <w:r w:rsidR="00C45B20" w:rsidRPr="00B138F3">
        <w:rPr>
          <w:rFonts w:ascii="GHEA Grapalat" w:hAnsi="GHEA Grapalat"/>
        </w:rPr>
        <w:t>.</w:t>
      </w:r>
    </w:p>
    <w:p w14:paraId="4B80C26A"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25AF3320"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4D492B90"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B192475"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E985A9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15D94F7E"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 xml:space="preserve">Если в течение гарантийного срока выявлены дефекты поставленного товара, то Продавец обязан за свой счет и в установленные Покупателем разумные сроки </w:t>
      </w:r>
      <w:r w:rsidRPr="00B138F3">
        <w:rPr>
          <w:rFonts w:ascii="GHEA Grapalat" w:hAnsi="GHEA Grapalat"/>
        </w:rPr>
        <w:lastRenderedPageBreak/>
        <w:t>устранить эти дефекты</w:t>
      </w:r>
      <w:r w:rsidR="007A12AE" w:rsidRPr="00B138F3">
        <w:rPr>
          <w:rStyle w:val="af6"/>
          <w:rFonts w:ascii="GHEA Grapalat" w:hAnsi="GHEA Grapalat"/>
        </w:rPr>
        <w:footnoteReference w:customMarkFollows="1" w:id="26"/>
        <w:t>19</w:t>
      </w:r>
      <w:r w:rsidRPr="00B138F3">
        <w:rPr>
          <w:rFonts w:ascii="GHEA Grapalat" w:hAnsi="GHEA Grapalat"/>
        </w:rPr>
        <w:t>.</w:t>
      </w:r>
    </w:p>
    <w:p w14:paraId="4CCB646C"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1D8604C"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4F30E03"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B6D711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985DB2"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04F1D13"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261B5093"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0EEE15C"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748449C" w14:textId="77777777" w:rsidR="00BE5F44" w:rsidRDefault="00BE5F44" w:rsidP="00B46D58">
      <w:pPr>
        <w:widowControl w:val="0"/>
        <w:tabs>
          <w:tab w:val="left" w:pos="1134"/>
        </w:tabs>
        <w:spacing w:after="160"/>
        <w:ind w:firstLine="567"/>
        <w:jc w:val="both"/>
        <w:rPr>
          <w:rFonts w:ascii="GHEA Grapalat" w:hAnsi="GHEA Grapalat"/>
        </w:rPr>
      </w:pPr>
    </w:p>
    <w:p w14:paraId="5A7D0BBC"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A38024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21BCA64E"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5D44B482"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технической характеристике, с Продавца взимается штраф в размере 0,5 </w:t>
      </w:r>
      <w:r w:rsidRPr="00B138F3">
        <w:rPr>
          <w:rFonts w:ascii="GHEA Grapalat" w:hAnsi="GHEA Grapalat"/>
        </w:rPr>
        <w:lastRenderedPageBreak/>
        <w:t>(ноль целых пять десятых) процента от цены договора</w:t>
      </w:r>
      <w:r w:rsidR="00803ED8" w:rsidRPr="00B138F3">
        <w:rPr>
          <w:rStyle w:val="af6"/>
          <w:rFonts w:ascii="GHEA Grapalat" w:hAnsi="GHEA Grapalat"/>
        </w:rPr>
        <w:footnoteReference w:customMarkFollows="1" w:id="2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2FCDC594"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4219D4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189A7BF7"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99272CA"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024ABB34" w14:textId="77777777" w:rsidR="00D52566" w:rsidRPr="00B138F3" w:rsidRDefault="00D52566" w:rsidP="00B46D58">
      <w:pPr>
        <w:rPr>
          <w:rFonts w:ascii="GHEA Grapalat" w:hAnsi="GHEA Grapalat"/>
          <w:lang w:val="hy-AM"/>
        </w:rPr>
      </w:pPr>
    </w:p>
    <w:p w14:paraId="07FC6B46"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9AC0471"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73353BC" w14:textId="77777777" w:rsidR="0094684E" w:rsidRPr="00B138F3" w:rsidRDefault="0094684E" w:rsidP="00B46D58">
      <w:pPr>
        <w:widowControl w:val="0"/>
        <w:spacing w:after="160"/>
        <w:jc w:val="center"/>
        <w:rPr>
          <w:rFonts w:ascii="GHEA Grapalat" w:hAnsi="GHEA Grapalat"/>
          <w:lang w:val="hy-AM"/>
        </w:rPr>
      </w:pPr>
    </w:p>
    <w:p w14:paraId="6720253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573FB71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25FFBF2"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8"/>
        <w:t>21</w:t>
      </w:r>
      <w:r w:rsidRPr="00B138F3">
        <w:rPr>
          <w:rFonts w:ascii="GHEA Grapalat" w:hAnsi="GHEA Grapalat"/>
        </w:rPr>
        <w:t>.</w:t>
      </w:r>
    </w:p>
    <w:p w14:paraId="77513FC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0309102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DBDBE6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33E302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43CA9552"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DCF515E"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57150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071D9DB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16379D3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9"/>
        <w:t>22</w:t>
      </w:r>
      <w:r w:rsidRPr="00B138F3">
        <w:rPr>
          <w:rFonts w:ascii="GHEA Grapalat" w:hAnsi="GHEA Grapalat"/>
        </w:rPr>
        <w:t>.</w:t>
      </w:r>
    </w:p>
    <w:p w14:paraId="6E9721D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30"/>
        <w:t>23</w:t>
      </w:r>
      <w:r w:rsidRPr="00B138F3">
        <w:rPr>
          <w:rFonts w:ascii="GHEA Grapalat" w:hAnsi="GHEA Grapalat"/>
        </w:rPr>
        <w:t>.</w:t>
      </w:r>
    </w:p>
    <w:p w14:paraId="36FB282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w:t>
      </w:r>
      <w:r w:rsidRPr="00B138F3">
        <w:rPr>
          <w:rFonts w:ascii="GHEA Grapalat" w:hAnsi="GHEA Grapalat"/>
        </w:rPr>
        <w:lastRenderedPageBreak/>
        <w:t>быть продлен один раз на срок до 30 календарных дней, но не более чем на срок, установленный договором.</w:t>
      </w:r>
    </w:p>
    <w:p w14:paraId="5C4026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407528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47F65F4F"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51B3381C"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37C5EE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3552218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2ADE29AA"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974EA8">
        <w:rPr>
          <w:rFonts w:ascii="GHEA Grapalat" w:hAnsi="GHEA Grapalat"/>
        </w:rPr>
        <w:t xml:space="preserve">обеспечений квалификации и </w:t>
      </w:r>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 xml:space="preserve">в течение пятнадцати рабочих дней со дня получения </w:t>
      </w:r>
      <w:r w:rsidRPr="00974EA8">
        <w:rPr>
          <w:rFonts w:ascii="GHEA Grapalat" w:hAnsi="GHEA Grapalat"/>
        </w:rPr>
        <w:lastRenderedPageBreak/>
        <w:t>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31"/>
        <w:t>24</w:t>
      </w:r>
    </w:p>
    <w:p w14:paraId="27F139DF"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6B9A271C" w14:textId="77777777" w:rsidTr="0016519F">
        <w:tc>
          <w:tcPr>
            <w:tcW w:w="4536" w:type="dxa"/>
          </w:tcPr>
          <w:p w14:paraId="6C45F50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52D6FA25"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1C473230"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725D1F9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7992FBD6" w14:textId="77777777" w:rsidR="00071D1C" w:rsidRPr="00B138F3" w:rsidRDefault="00071D1C" w:rsidP="00B46D58">
            <w:pPr>
              <w:widowControl w:val="0"/>
              <w:spacing w:after="160"/>
              <w:jc w:val="center"/>
              <w:rPr>
                <w:rFonts w:ascii="GHEA Grapalat" w:hAnsi="GHEA Grapalat"/>
              </w:rPr>
            </w:pPr>
          </w:p>
        </w:tc>
        <w:tc>
          <w:tcPr>
            <w:tcW w:w="4343" w:type="dxa"/>
          </w:tcPr>
          <w:p w14:paraId="16D4424C"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8001355"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65F286C8"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4299DD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13DB58BB" w14:textId="77777777" w:rsidR="00382B60" w:rsidRDefault="00382B60" w:rsidP="00B46D58">
      <w:pPr>
        <w:widowControl w:val="0"/>
        <w:spacing w:after="160"/>
        <w:ind w:firstLine="567"/>
        <w:jc w:val="both"/>
        <w:rPr>
          <w:rFonts w:ascii="GHEA Grapalat" w:hAnsi="GHEA Grapalat"/>
          <w:i/>
          <w:lang w:val="hy-AM"/>
        </w:rPr>
      </w:pPr>
    </w:p>
    <w:p w14:paraId="60E7C5A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3695F7E6" w14:textId="77777777" w:rsidR="00071D1C" w:rsidRPr="00B138F3" w:rsidRDefault="00071D1C" w:rsidP="00B46D58">
      <w:pPr>
        <w:widowControl w:val="0"/>
        <w:spacing w:after="160"/>
        <w:rPr>
          <w:rFonts w:ascii="GHEA Grapalat" w:hAnsi="GHEA Grapalat"/>
        </w:rPr>
      </w:pPr>
    </w:p>
    <w:p w14:paraId="32540BCC" w14:textId="77777777" w:rsidR="00071D1C" w:rsidRPr="00382B60" w:rsidRDefault="00071D1C" w:rsidP="00B46D58">
      <w:pPr>
        <w:widowControl w:val="0"/>
        <w:spacing w:after="160"/>
        <w:jc w:val="right"/>
        <w:rPr>
          <w:rFonts w:ascii="GHEA Grapalat" w:hAnsi="GHEA Grapalat"/>
        </w:rPr>
        <w:sectPr w:rsidR="00071D1C" w:rsidRPr="00382B60" w:rsidSect="004D3454">
          <w:footerReference w:type="default" r:id="rId10"/>
          <w:footnotePr>
            <w:pos w:val="beneathText"/>
          </w:footnotePr>
          <w:pgSz w:w="11906" w:h="16838" w:code="9"/>
          <w:pgMar w:top="567" w:right="566" w:bottom="284" w:left="1134" w:header="561" w:footer="561" w:gutter="0"/>
          <w:cols w:space="720"/>
          <w:docGrid w:linePitch="326"/>
        </w:sectPr>
      </w:pPr>
    </w:p>
    <w:p w14:paraId="5D555165"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2D208A0D"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45CDFF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2"/>
        <w:t>*</w:t>
      </w:r>
    </w:p>
    <w:p w14:paraId="0A08553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006" w:type="dxa"/>
        <w:tblInd w:w="-743" w:type="dxa"/>
        <w:tblLayout w:type="fixed"/>
        <w:tblLook w:val="04A0" w:firstRow="1" w:lastRow="0" w:firstColumn="1" w:lastColumn="0" w:noHBand="0" w:noVBand="1"/>
      </w:tblPr>
      <w:tblGrid>
        <w:gridCol w:w="1277"/>
        <w:gridCol w:w="1275"/>
        <w:gridCol w:w="1753"/>
        <w:gridCol w:w="1082"/>
        <w:gridCol w:w="3969"/>
        <w:gridCol w:w="982"/>
        <w:gridCol w:w="1002"/>
        <w:gridCol w:w="1127"/>
        <w:gridCol w:w="1245"/>
        <w:gridCol w:w="1178"/>
        <w:gridCol w:w="1116"/>
      </w:tblGrid>
      <w:tr w:rsidR="00F43035" w:rsidRPr="006736C6" w14:paraId="73ED4CDF" w14:textId="77777777" w:rsidTr="00886A6F">
        <w:trPr>
          <w:trHeight w:val="285"/>
        </w:trPr>
        <w:tc>
          <w:tcPr>
            <w:tcW w:w="16006" w:type="dxa"/>
            <w:gridSpan w:val="11"/>
            <w:tcBorders>
              <w:top w:val="single" w:sz="8" w:space="0" w:color="auto"/>
              <w:left w:val="single" w:sz="8" w:space="0" w:color="auto"/>
              <w:bottom w:val="single" w:sz="8" w:space="0" w:color="auto"/>
              <w:right w:val="nil"/>
            </w:tcBorders>
            <w:vAlign w:val="center"/>
            <w:hideMark/>
          </w:tcPr>
          <w:p w14:paraId="7CB98341" w14:textId="77777777" w:rsidR="00F43035" w:rsidRPr="006736C6" w:rsidRDefault="00F43035" w:rsidP="0064087B">
            <w:pPr>
              <w:jc w:val="center"/>
              <w:rPr>
                <w:rFonts w:ascii="GHEA Grapalat" w:hAnsi="GHEA Grapalat"/>
                <w:color w:val="000000"/>
                <w:sz w:val="20"/>
                <w:szCs w:val="20"/>
                <w:lang w:bidi="ar-SA"/>
              </w:rPr>
            </w:pPr>
            <w:r w:rsidRPr="006736C6">
              <w:rPr>
                <w:rFonts w:ascii="Calibri" w:hAnsi="Calibri" w:cs="Calibri"/>
                <w:color w:val="000000"/>
                <w:sz w:val="20"/>
                <w:szCs w:val="20"/>
                <w:lang w:bidi="ar-SA"/>
              </w:rPr>
              <w:t> </w:t>
            </w:r>
          </w:p>
        </w:tc>
      </w:tr>
      <w:tr w:rsidR="00F43035" w:rsidRPr="006736C6" w14:paraId="37C66835" w14:textId="77777777" w:rsidTr="00886A6F">
        <w:trPr>
          <w:trHeight w:val="1875"/>
        </w:trPr>
        <w:tc>
          <w:tcPr>
            <w:tcW w:w="1277" w:type="dxa"/>
            <w:vMerge w:val="restart"/>
            <w:tcBorders>
              <w:top w:val="nil"/>
              <w:left w:val="single" w:sz="8" w:space="0" w:color="auto"/>
              <w:bottom w:val="single" w:sz="8" w:space="0" w:color="000000"/>
              <w:right w:val="single" w:sz="8" w:space="0" w:color="auto"/>
            </w:tcBorders>
            <w:vAlign w:val="center"/>
            <w:hideMark/>
          </w:tcPr>
          <w:p w14:paraId="71AAF561"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номер предусмотренного приглашением лота</w:t>
            </w:r>
          </w:p>
        </w:tc>
        <w:tc>
          <w:tcPr>
            <w:tcW w:w="1275" w:type="dxa"/>
            <w:vMerge w:val="restart"/>
            <w:tcBorders>
              <w:top w:val="nil"/>
              <w:left w:val="single" w:sz="8" w:space="0" w:color="auto"/>
              <w:bottom w:val="single" w:sz="8" w:space="0" w:color="000000"/>
              <w:right w:val="single" w:sz="8" w:space="0" w:color="auto"/>
            </w:tcBorders>
            <w:vAlign w:val="center"/>
            <w:hideMark/>
          </w:tcPr>
          <w:p w14:paraId="46947982"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промежуточный код, предусмотренный планом закупок по классификации ЕЗК (CPV)</w:t>
            </w:r>
          </w:p>
        </w:tc>
        <w:tc>
          <w:tcPr>
            <w:tcW w:w="1753" w:type="dxa"/>
            <w:vMerge w:val="restart"/>
            <w:tcBorders>
              <w:top w:val="nil"/>
              <w:left w:val="single" w:sz="8" w:space="0" w:color="auto"/>
              <w:bottom w:val="single" w:sz="8" w:space="0" w:color="000000"/>
              <w:right w:val="single" w:sz="8" w:space="0" w:color="auto"/>
            </w:tcBorders>
            <w:vAlign w:val="center"/>
            <w:hideMark/>
          </w:tcPr>
          <w:p w14:paraId="49064006"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 xml:space="preserve">наименование </w:t>
            </w:r>
          </w:p>
        </w:tc>
        <w:tc>
          <w:tcPr>
            <w:tcW w:w="1082" w:type="dxa"/>
            <w:vMerge w:val="restart"/>
            <w:tcBorders>
              <w:top w:val="nil"/>
              <w:left w:val="single" w:sz="8" w:space="0" w:color="auto"/>
              <w:bottom w:val="single" w:sz="8" w:space="0" w:color="000000"/>
              <w:right w:val="single" w:sz="8" w:space="0" w:color="auto"/>
            </w:tcBorders>
            <w:vAlign w:val="center"/>
            <w:hideMark/>
          </w:tcPr>
          <w:p w14:paraId="0FD3112E" w14:textId="77777777" w:rsidR="00F43035" w:rsidRPr="006736C6" w:rsidRDefault="00F43035" w:rsidP="0064087B">
            <w:pPr>
              <w:jc w:val="center"/>
              <w:rPr>
                <w:rFonts w:ascii="Calibri" w:hAnsi="Calibri"/>
                <w:sz w:val="20"/>
                <w:szCs w:val="20"/>
                <w:lang w:bidi="ar-SA"/>
              </w:rPr>
            </w:pPr>
            <w:r w:rsidRPr="006736C6">
              <w:rPr>
                <w:rFonts w:ascii="Calibri" w:hAnsi="Calibri"/>
                <w:sz w:val="20"/>
                <w:szCs w:val="20"/>
                <w:lang w:bidi="ar-SA"/>
              </w:rPr>
              <w:footnoteReference w:customMarkFollows="1" w:id="33"/>
              <w:t>товарный знак, марка и наименование производителя **</w:t>
            </w:r>
          </w:p>
        </w:tc>
        <w:tc>
          <w:tcPr>
            <w:tcW w:w="3969" w:type="dxa"/>
            <w:vMerge w:val="restart"/>
            <w:tcBorders>
              <w:top w:val="nil"/>
              <w:left w:val="single" w:sz="8" w:space="0" w:color="auto"/>
              <w:bottom w:val="single" w:sz="8" w:space="0" w:color="000000"/>
              <w:right w:val="single" w:sz="8" w:space="0" w:color="auto"/>
            </w:tcBorders>
            <w:vAlign w:val="center"/>
            <w:hideMark/>
          </w:tcPr>
          <w:p w14:paraId="2F46D3E0"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техническая характеристика</w:t>
            </w:r>
          </w:p>
        </w:tc>
        <w:tc>
          <w:tcPr>
            <w:tcW w:w="982" w:type="dxa"/>
            <w:vMerge w:val="restart"/>
            <w:tcBorders>
              <w:top w:val="nil"/>
              <w:left w:val="single" w:sz="8" w:space="0" w:color="auto"/>
              <w:bottom w:val="single" w:sz="8" w:space="0" w:color="000000"/>
              <w:right w:val="single" w:sz="8" w:space="0" w:color="auto"/>
            </w:tcBorders>
            <w:vAlign w:val="center"/>
            <w:hideMark/>
          </w:tcPr>
          <w:p w14:paraId="4B3AFAC3"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единица измерения</w:t>
            </w:r>
          </w:p>
        </w:tc>
        <w:tc>
          <w:tcPr>
            <w:tcW w:w="1002" w:type="dxa"/>
            <w:vMerge w:val="restart"/>
            <w:tcBorders>
              <w:top w:val="nil"/>
              <w:left w:val="single" w:sz="8" w:space="0" w:color="auto"/>
              <w:bottom w:val="single" w:sz="8" w:space="0" w:color="000000"/>
              <w:right w:val="single" w:sz="8" w:space="0" w:color="auto"/>
            </w:tcBorders>
            <w:vAlign w:val="center"/>
            <w:hideMark/>
          </w:tcPr>
          <w:p w14:paraId="30B2E222"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цена единицы/драмов РА</w:t>
            </w:r>
          </w:p>
        </w:tc>
        <w:tc>
          <w:tcPr>
            <w:tcW w:w="1127" w:type="dxa"/>
            <w:vMerge w:val="restart"/>
            <w:tcBorders>
              <w:top w:val="nil"/>
              <w:left w:val="single" w:sz="8" w:space="0" w:color="auto"/>
              <w:bottom w:val="single" w:sz="8" w:space="0" w:color="000000"/>
              <w:right w:val="single" w:sz="8" w:space="0" w:color="auto"/>
            </w:tcBorders>
            <w:vAlign w:val="center"/>
            <w:hideMark/>
          </w:tcPr>
          <w:p w14:paraId="5999FD47"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общая цена/драмов РА</w:t>
            </w:r>
          </w:p>
        </w:tc>
        <w:tc>
          <w:tcPr>
            <w:tcW w:w="1245" w:type="dxa"/>
            <w:vMerge w:val="restart"/>
            <w:tcBorders>
              <w:top w:val="nil"/>
              <w:left w:val="single" w:sz="8" w:space="0" w:color="auto"/>
              <w:bottom w:val="single" w:sz="8" w:space="0" w:color="000000"/>
              <w:right w:val="single" w:sz="8" w:space="0" w:color="auto"/>
            </w:tcBorders>
            <w:vAlign w:val="center"/>
            <w:hideMark/>
          </w:tcPr>
          <w:p w14:paraId="03967F36"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общий объем</w:t>
            </w:r>
          </w:p>
        </w:tc>
        <w:tc>
          <w:tcPr>
            <w:tcW w:w="2294" w:type="dxa"/>
            <w:gridSpan w:val="2"/>
            <w:tcBorders>
              <w:top w:val="single" w:sz="8" w:space="0" w:color="auto"/>
              <w:left w:val="nil"/>
              <w:bottom w:val="single" w:sz="8" w:space="0" w:color="auto"/>
              <w:right w:val="single" w:sz="8" w:space="0" w:color="000000"/>
            </w:tcBorders>
            <w:vAlign w:val="center"/>
            <w:hideMark/>
          </w:tcPr>
          <w:p w14:paraId="3F9AFC1B"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поставки</w:t>
            </w:r>
          </w:p>
        </w:tc>
      </w:tr>
      <w:tr w:rsidR="00F43035" w:rsidRPr="006736C6" w14:paraId="3333AD9F" w14:textId="77777777" w:rsidTr="00886A6F">
        <w:trPr>
          <w:trHeight w:val="255"/>
        </w:trPr>
        <w:tc>
          <w:tcPr>
            <w:tcW w:w="1277" w:type="dxa"/>
            <w:vMerge/>
            <w:tcBorders>
              <w:top w:val="nil"/>
              <w:left w:val="single" w:sz="8" w:space="0" w:color="auto"/>
              <w:bottom w:val="single" w:sz="8" w:space="0" w:color="000000"/>
              <w:right w:val="single" w:sz="8" w:space="0" w:color="auto"/>
            </w:tcBorders>
            <w:vAlign w:val="center"/>
            <w:hideMark/>
          </w:tcPr>
          <w:p w14:paraId="51988F45" w14:textId="77777777" w:rsidR="00F43035" w:rsidRPr="006736C6" w:rsidRDefault="00F43035" w:rsidP="0064087B">
            <w:pPr>
              <w:rPr>
                <w:rFonts w:ascii="GHEA Grapalat" w:hAnsi="GHEA Grapalat"/>
                <w:color w:val="000000"/>
                <w:sz w:val="16"/>
                <w:szCs w:val="16"/>
                <w:lang w:bidi="ar-SA"/>
              </w:rPr>
            </w:pPr>
          </w:p>
        </w:tc>
        <w:tc>
          <w:tcPr>
            <w:tcW w:w="1275" w:type="dxa"/>
            <w:vMerge/>
            <w:tcBorders>
              <w:top w:val="nil"/>
              <w:left w:val="single" w:sz="8" w:space="0" w:color="auto"/>
              <w:bottom w:val="single" w:sz="8" w:space="0" w:color="000000"/>
              <w:right w:val="single" w:sz="8" w:space="0" w:color="auto"/>
            </w:tcBorders>
            <w:vAlign w:val="center"/>
            <w:hideMark/>
          </w:tcPr>
          <w:p w14:paraId="64BD37FC" w14:textId="77777777" w:rsidR="00F43035" w:rsidRPr="006736C6" w:rsidRDefault="00F43035" w:rsidP="0064087B">
            <w:pPr>
              <w:rPr>
                <w:rFonts w:ascii="GHEA Grapalat" w:hAnsi="GHEA Grapalat"/>
                <w:color w:val="000000"/>
                <w:sz w:val="16"/>
                <w:szCs w:val="16"/>
                <w:lang w:bidi="ar-SA"/>
              </w:rPr>
            </w:pPr>
          </w:p>
        </w:tc>
        <w:tc>
          <w:tcPr>
            <w:tcW w:w="1753" w:type="dxa"/>
            <w:vMerge/>
            <w:tcBorders>
              <w:top w:val="nil"/>
              <w:left w:val="single" w:sz="8" w:space="0" w:color="auto"/>
              <w:bottom w:val="single" w:sz="8" w:space="0" w:color="000000"/>
              <w:right w:val="single" w:sz="8" w:space="0" w:color="auto"/>
            </w:tcBorders>
            <w:vAlign w:val="center"/>
            <w:hideMark/>
          </w:tcPr>
          <w:p w14:paraId="4A19AA4B" w14:textId="77777777" w:rsidR="00F43035" w:rsidRPr="006736C6" w:rsidRDefault="00F43035" w:rsidP="0064087B">
            <w:pPr>
              <w:rPr>
                <w:rFonts w:ascii="GHEA Grapalat" w:hAnsi="GHEA Grapalat"/>
                <w:color w:val="000000"/>
                <w:sz w:val="16"/>
                <w:szCs w:val="16"/>
                <w:lang w:bidi="ar-SA"/>
              </w:rPr>
            </w:pPr>
          </w:p>
        </w:tc>
        <w:tc>
          <w:tcPr>
            <w:tcW w:w="1082" w:type="dxa"/>
            <w:vMerge/>
            <w:tcBorders>
              <w:top w:val="nil"/>
              <w:left w:val="single" w:sz="8" w:space="0" w:color="auto"/>
              <w:bottom w:val="single" w:sz="8" w:space="0" w:color="000000"/>
              <w:right w:val="single" w:sz="8" w:space="0" w:color="auto"/>
            </w:tcBorders>
            <w:vAlign w:val="center"/>
            <w:hideMark/>
          </w:tcPr>
          <w:p w14:paraId="55A6E0BA" w14:textId="77777777" w:rsidR="00F43035" w:rsidRPr="006736C6" w:rsidRDefault="00F43035" w:rsidP="0064087B">
            <w:pPr>
              <w:rPr>
                <w:rFonts w:ascii="Calibri" w:hAnsi="Calibri"/>
                <w:sz w:val="20"/>
                <w:szCs w:val="20"/>
                <w:lang w:bidi="ar-SA"/>
              </w:rPr>
            </w:pPr>
          </w:p>
        </w:tc>
        <w:tc>
          <w:tcPr>
            <w:tcW w:w="3969" w:type="dxa"/>
            <w:vMerge/>
            <w:tcBorders>
              <w:top w:val="nil"/>
              <w:left w:val="single" w:sz="8" w:space="0" w:color="auto"/>
              <w:bottom w:val="single" w:sz="8" w:space="0" w:color="000000"/>
              <w:right w:val="single" w:sz="8" w:space="0" w:color="auto"/>
            </w:tcBorders>
            <w:vAlign w:val="center"/>
            <w:hideMark/>
          </w:tcPr>
          <w:p w14:paraId="7E082578" w14:textId="77777777" w:rsidR="00F43035" w:rsidRPr="006736C6" w:rsidRDefault="00F43035" w:rsidP="0064087B">
            <w:pPr>
              <w:rPr>
                <w:rFonts w:ascii="GHEA Grapalat" w:hAnsi="GHEA Grapalat"/>
                <w:color w:val="000000"/>
                <w:sz w:val="16"/>
                <w:szCs w:val="16"/>
                <w:lang w:bidi="ar-SA"/>
              </w:rPr>
            </w:pPr>
          </w:p>
        </w:tc>
        <w:tc>
          <w:tcPr>
            <w:tcW w:w="982" w:type="dxa"/>
            <w:vMerge/>
            <w:tcBorders>
              <w:top w:val="nil"/>
              <w:left w:val="single" w:sz="8" w:space="0" w:color="auto"/>
              <w:bottom w:val="single" w:sz="8" w:space="0" w:color="000000"/>
              <w:right w:val="single" w:sz="8" w:space="0" w:color="auto"/>
            </w:tcBorders>
            <w:vAlign w:val="center"/>
            <w:hideMark/>
          </w:tcPr>
          <w:p w14:paraId="19926DFF" w14:textId="77777777" w:rsidR="00F43035" w:rsidRPr="006736C6" w:rsidRDefault="00F43035" w:rsidP="0064087B">
            <w:pPr>
              <w:rPr>
                <w:rFonts w:ascii="GHEA Grapalat" w:hAnsi="GHEA Grapalat"/>
                <w:color w:val="000000"/>
                <w:sz w:val="16"/>
                <w:szCs w:val="16"/>
                <w:lang w:bidi="ar-SA"/>
              </w:rPr>
            </w:pPr>
          </w:p>
        </w:tc>
        <w:tc>
          <w:tcPr>
            <w:tcW w:w="1002" w:type="dxa"/>
            <w:vMerge/>
            <w:tcBorders>
              <w:top w:val="nil"/>
              <w:left w:val="single" w:sz="8" w:space="0" w:color="auto"/>
              <w:bottom w:val="single" w:sz="8" w:space="0" w:color="000000"/>
              <w:right w:val="single" w:sz="8" w:space="0" w:color="auto"/>
            </w:tcBorders>
            <w:vAlign w:val="center"/>
            <w:hideMark/>
          </w:tcPr>
          <w:p w14:paraId="21929DCA" w14:textId="77777777" w:rsidR="00F43035" w:rsidRPr="006736C6" w:rsidRDefault="00F43035" w:rsidP="0064087B">
            <w:pPr>
              <w:rPr>
                <w:rFonts w:ascii="GHEA Grapalat" w:hAnsi="GHEA Grapalat"/>
                <w:color w:val="000000"/>
                <w:sz w:val="16"/>
                <w:szCs w:val="16"/>
                <w:lang w:bidi="ar-SA"/>
              </w:rPr>
            </w:pPr>
          </w:p>
        </w:tc>
        <w:tc>
          <w:tcPr>
            <w:tcW w:w="1127" w:type="dxa"/>
            <w:vMerge/>
            <w:tcBorders>
              <w:top w:val="nil"/>
              <w:left w:val="single" w:sz="8" w:space="0" w:color="auto"/>
              <w:bottom w:val="single" w:sz="8" w:space="0" w:color="000000"/>
              <w:right w:val="single" w:sz="8" w:space="0" w:color="auto"/>
            </w:tcBorders>
            <w:vAlign w:val="center"/>
            <w:hideMark/>
          </w:tcPr>
          <w:p w14:paraId="10BC132C" w14:textId="77777777" w:rsidR="00F43035" w:rsidRPr="006736C6" w:rsidRDefault="00F43035" w:rsidP="0064087B">
            <w:pPr>
              <w:rPr>
                <w:rFonts w:ascii="GHEA Grapalat" w:hAnsi="GHEA Grapalat"/>
                <w:color w:val="000000"/>
                <w:sz w:val="16"/>
                <w:szCs w:val="16"/>
                <w:lang w:bidi="ar-SA"/>
              </w:rPr>
            </w:pPr>
          </w:p>
        </w:tc>
        <w:tc>
          <w:tcPr>
            <w:tcW w:w="1245" w:type="dxa"/>
            <w:vMerge/>
            <w:tcBorders>
              <w:top w:val="nil"/>
              <w:left w:val="single" w:sz="8" w:space="0" w:color="auto"/>
              <w:bottom w:val="single" w:sz="8" w:space="0" w:color="000000"/>
              <w:right w:val="single" w:sz="8" w:space="0" w:color="auto"/>
            </w:tcBorders>
            <w:vAlign w:val="center"/>
            <w:hideMark/>
          </w:tcPr>
          <w:p w14:paraId="1A3828B9" w14:textId="77777777" w:rsidR="00F43035" w:rsidRPr="006736C6" w:rsidRDefault="00F43035" w:rsidP="0064087B">
            <w:pPr>
              <w:rPr>
                <w:rFonts w:ascii="GHEA Grapalat" w:hAnsi="GHEA Grapalat"/>
                <w:color w:val="000000"/>
                <w:sz w:val="16"/>
                <w:szCs w:val="16"/>
                <w:lang w:bidi="ar-SA"/>
              </w:rPr>
            </w:pPr>
          </w:p>
        </w:tc>
        <w:tc>
          <w:tcPr>
            <w:tcW w:w="1178" w:type="dxa"/>
            <w:tcBorders>
              <w:top w:val="nil"/>
              <w:left w:val="nil"/>
              <w:bottom w:val="single" w:sz="8" w:space="0" w:color="auto"/>
              <w:right w:val="single" w:sz="8" w:space="0" w:color="auto"/>
            </w:tcBorders>
            <w:vAlign w:val="center"/>
            <w:hideMark/>
          </w:tcPr>
          <w:p w14:paraId="777EFB59"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адрес</w:t>
            </w:r>
          </w:p>
        </w:tc>
        <w:tc>
          <w:tcPr>
            <w:tcW w:w="1116" w:type="dxa"/>
            <w:tcBorders>
              <w:top w:val="nil"/>
              <w:left w:val="nil"/>
              <w:bottom w:val="single" w:sz="8" w:space="0" w:color="auto"/>
              <w:right w:val="single" w:sz="8" w:space="0" w:color="auto"/>
            </w:tcBorders>
            <w:vAlign w:val="center"/>
            <w:hideMark/>
          </w:tcPr>
          <w:p w14:paraId="5D7D83BC" w14:textId="77777777" w:rsidR="00F43035" w:rsidRPr="006736C6" w:rsidRDefault="00F43035" w:rsidP="0064087B">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подлежащее поставке количество товара</w:t>
            </w:r>
          </w:p>
        </w:tc>
      </w:tr>
      <w:tr w:rsidR="00886A6F" w:rsidRPr="006736C6" w14:paraId="4314AF76" w14:textId="77777777" w:rsidTr="00D7018A">
        <w:trPr>
          <w:trHeight w:val="547"/>
        </w:trPr>
        <w:tc>
          <w:tcPr>
            <w:tcW w:w="1277" w:type="dxa"/>
            <w:tcBorders>
              <w:top w:val="nil"/>
              <w:left w:val="nil"/>
              <w:bottom w:val="nil"/>
              <w:right w:val="nil"/>
            </w:tcBorders>
            <w:noWrap/>
            <w:vAlign w:val="bottom"/>
            <w:hideMark/>
          </w:tcPr>
          <w:p w14:paraId="60987CEF" w14:textId="77777777" w:rsidR="00886A6F" w:rsidRPr="006736C6" w:rsidRDefault="00886A6F" w:rsidP="0064087B">
            <w:pPr>
              <w:jc w:val="center"/>
              <w:rPr>
                <w:rFonts w:ascii="GHEA Grapalat" w:hAnsi="GHEA Grapalat"/>
                <w:color w:val="000000"/>
                <w:sz w:val="16"/>
                <w:szCs w:val="16"/>
                <w:lang w:bidi="ar-SA"/>
              </w:rPr>
            </w:pPr>
          </w:p>
        </w:tc>
        <w:tc>
          <w:tcPr>
            <w:tcW w:w="1275" w:type="dxa"/>
            <w:tcBorders>
              <w:top w:val="nil"/>
              <w:left w:val="nil"/>
              <w:bottom w:val="nil"/>
              <w:right w:val="nil"/>
            </w:tcBorders>
            <w:noWrap/>
            <w:vAlign w:val="bottom"/>
            <w:hideMark/>
          </w:tcPr>
          <w:p w14:paraId="54FDC44D" w14:textId="77777777" w:rsidR="00886A6F" w:rsidRPr="006736C6" w:rsidRDefault="00886A6F" w:rsidP="0064087B">
            <w:pPr>
              <w:rPr>
                <w:sz w:val="20"/>
                <w:szCs w:val="20"/>
                <w:lang w:bidi="ar-SA"/>
              </w:rPr>
            </w:pPr>
          </w:p>
        </w:tc>
        <w:tc>
          <w:tcPr>
            <w:tcW w:w="1753" w:type="dxa"/>
            <w:tcBorders>
              <w:top w:val="nil"/>
              <w:left w:val="nil"/>
              <w:bottom w:val="nil"/>
              <w:right w:val="nil"/>
            </w:tcBorders>
            <w:noWrap/>
            <w:vAlign w:val="bottom"/>
            <w:hideMark/>
          </w:tcPr>
          <w:p w14:paraId="266091E5" w14:textId="77777777" w:rsidR="00886A6F" w:rsidRPr="006736C6" w:rsidRDefault="00886A6F" w:rsidP="0064087B">
            <w:pPr>
              <w:rPr>
                <w:sz w:val="20"/>
                <w:szCs w:val="20"/>
                <w:lang w:bidi="ar-SA"/>
              </w:rPr>
            </w:pPr>
          </w:p>
        </w:tc>
        <w:tc>
          <w:tcPr>
            <w:tcW w:w="1082" w:type="dxa"/>
            <w:tcBorders>
              <w:top w:val="nil"/>
              <w:left w:val="nil"/>
              <w:bottom w:val="nil"/>
              <w:right w:val="nil"/>
            </w:tcBorders>
            <w:noWrap/>
            <w:vAlign w:val="bottom"/>
            <w:hideMark/>
          </w:tcPr>
          <w:p w14:paraId="61C9C273" w14:textId="77777777" w:rsidR="00886A6F" w:rsidRPr="006736C6" w:rsidRDefault="00886A6F" w:rsidP="0064087B">
            <w:pPr>
              <w:rPr>
                <w:sz w:val="20"/>
                <w:szCs w:val="20"/>
                <w:lang w:bidi="ar-SA"/>
              </w:rPr>
            </w:pPr>
          </w:p>
        </w:tc>
        <w:tc>
          <w:tcPr>
            <w:tcW w:w="3969" w:type="dxa"/>
            <w:tcBorders>
              <w:top w:val="nil"/>
              <w:left w:val="nil"/>
              <w:bottom w:val="nil"/>
              <w:right w:val="nil"/>
            </w:tcBorders>
            <w:noWrap/>
            <w:hideMark/>
          </w:tcPr>
          <w:p w14:paraId="1435A1D4" w14:textId="77777777" w:rsidR="00886A6F" w:rsidRPr="00AB7C9A" w:rsidRDefault="00886A6F" w:rsidP="00595B13"/>
        </w:tc>
        <w:tc>
          <w:tcPr>
            <w:tcW w:w="982" w:type="dxa"/>
            <w:tcBorders>
              <w:top w:val="nil"/>
              <w:left w:val="nil"/>
              <w:bottom w:val="nil"/>
              <w:right w:val="nil"/>
            </w:tcBorders>
            <w:noWrap/>
            <w:vAlign w:val="bottom"/>
            <w:hideMark/>
          </w:tcPr>
          <w:p w14:paraId="688DF2A4" w14:textId="77777777" w:rsidR="00886A6F" w:rsidRPr="006736C6" w:rsidRDefault="00886A6F" w:rsidP="0064087B">
            <w:pPr>
              <w:rPr>
                <w:sz w:val="20"/>
                <w:szCs w:val="20"/>
                <w:lang w:bidi="ar-SA"/>
              </w:rPr>
            </w:pPr>
          </w:p>
        </w:tc>
        <w:tc>
          <w:tcPr>
            <w:tcW w:w="1002" w:type="dxa"/>
            <w:tcBorders>
              <w:top w:val="nil"/>
              <w:left w:val="nil"/>
              <w:bottom w:val="nil"/>
              <w:right w:val="nil"/>
            </w:tcBorders>
            <w:noWrap/>
            <w:vAlign w:val="bottom"/>
            <w:hideMark/>
          </w:tcPr>
          <w:p w14:paraId="28A2795D" w14:textId="77777777" w:rsidR="00886A6F" w:rsidRPr="006736C6" w:rsidRDefault="00886A6F" w:rsidP="0064087B">
            <w:pPr>
              <w:rPr>
                <w:sz w:val="20"/>
                <w:szCs w:val="20"/>
                <w:lang w:bidi="ar-SA"/>
              </w:rPr>
            </w:pPr>
          </w:p>
        </w:tc>
        <w:tc>
          <w:tcPr>
            <w:tcW w:w="1127" w:type="dxa"/>
            <w:tcBorders>
              <w:top w:val="nil"/>
              <w:left w:val="nil"/>
              <w:bottom w:val="nil"/>
              <w:right w:val="nil"/>
            </w:tcBorders>
            <w:noWrap/>
            <w:vAlign w:val="bottom"/>
            <w:hideMark/>
          </w:tcPr>
          <w:p w14:paraId="7C169AF4" w14:textId="77777777" w:rsidR="00886A6F" w:rsidRPr="006736C6" w:rsidRDefault="00886A6F" w:rsidP="0064087B">
            <w:pPr>
              <w:rPr>
                <w:sz w:val="20"/>
                <w:szCs w:val="20"/>
                <w:lang w:bidi="ar-SA"/>
              </w:rPr>
            </w:pPr>
          </w:p>
        </w:tc>
        <w:tc>
          <w:tcPr>
            <w:tcW w:w="1245" w:type="dxa"/>
            <w:tcBorders>
              <w:top w:val="nil"/>
              <w:left w:val="nil"/>
              <w:bottom w:val="nil"/>
              <w:right w:val="nil"/>
            </w:tcBorders>
            <w:noWrap/>
            <w:vAlign w:val="bottom"/>
            <w:hideMark/>
          </w:tcPr>
          <w:p w14:paraId="0A438F5C" w14:textId="77777777" w:rsidR="00886A6F" w:rsidRPr="006736C6" w:rsidRDefault="00886A6F" w:rsidP="0064087B">
            <w:pPr>
              <w:rPr>
                <w:sz w:val="20"/>
                <w:szCs w:val="20"/>
                <w:lang w:bidi="ar-SA"/>
              </w:rPr>
            </w:pPr>
          </w:p>
        </w:tc>
        <w:tc>
          <w:tcPr>
            <w:tcW w:w="1178" w:type="dxa"/>
            <w:tcBorders>
              <w:top w:val="nil"/>
              <w:left w:val="nil"/>
              <w:bottom w:val="nil"/>
              <w:right w:val="nil"/>
            </w:tcBorders>
            <w:noWrap/>
            <w:vAlign w:val="bottom"/>
            <w:hideMark/>
          </w:tcPr>
          <w:p w14:paraId="5CDF74B1" w14:textId="77777777" w:rsidR="00886A6F" w:rsidRPr="006736C6" w:rsidRDefault="00886A6F" w:rsidP="0064087B">
            <w:pPr>
              <w:rPr>
                <w:sz w:val="20"/>
                <w:szCs w:val="20"/>
                <w:lang w:bidi="ar-SA"/>
              </w:rPr>
            </w:pPr>
          </w:p>
        </w:tc>
        <w:tc>
          <w:tcPr>
            <w:tcW w:w="1116" w:type="dxa"/>
            <w:tcBorders>
              <w:top w:val="nil"/>
              <w:left w:val="nil"/>
              <w:bottom w:val="nil"/>
              <w:right w:val="nil"/>
            </w:tcBorders>
            <w:noWrap/>
            <w:vAlign w:val="bottom"/>
            <w:hideMark/>
          </w:tcPr>
          <w:p w14:paraId="038C93F4" w14:textId="77777777" w:rsidR="00886A6F" w:rsidRPr="006736C6" w:rsidRDefault="00886A6F" w:rsidP="0064087B">
            <w:pPr>
              <w:rPr>
                <w:sz w:val="20"/>
                <w:szCs w:val="20"/>
                <w:lang w:bidi="ar-SA"/>
              </w:rPr>
            </w:pPr>
          </w:p>
        </w:tc>
      </w:tr>
      <w:tr w:rsidR="00565F52" w:rsidRPr="006736C6" w14:paraId="73FF5300" w14:textId="77777777" w:rsidTr="005145D3">
        <w:trPr>
          <w:trHeight w:val="510"/>
        </w:trPr>
        <w:tc>
          <w:tcPr>
            <w:tcW w:w="1277" w:type="dxa"/>
            <w:tcBorders>
              <w:top w:val="nil"/>
              <w:left w:val="single" w:sz="4" w:space="0" w:color="auto"/>
              <w:bottom w:val="single" w:sz="4" w:space="0" w:color="auto"/>
              <w:right w:val="single" w:sz="4" w:space="0" w:color="auto"/>
            </w:tcBorders>
            <w:vAlign w:val="center"/>
            <w:hideMark/>
          </w:tcPr>
          <w:p w14:paraId="0B9C2813"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1</w:t>
            </w:r>
          </w:p>
        </w:tc>
        <w:tc>
          <w:tcPr>
            <w:tcW w:w="1275" w:type="dxa"/>
            <w:tcBorders>
              <w:top w:val="nil"/>
              <w:left w:val="nil"/>
              <w:bottom w:val="single" w:sz="4" w:space="0" w:color="auto"/>
              <w:right w:val="single" w:sz="4" w:space="0" w:color="auto"/>
            </w:tcBorders>
            <w:vAlign w:val="center"/>
            <w:hideMark/>
          </w:tcPr>
          <w:p w14:paraId="00BA0B17"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15872400</w:t>
            </w:r>
          </w:p>
        </w:tc>
        <w:tc>
          <w:tcPr>
            <w:tcW w:w="1753" w:type="dxa"/>
            <w:tcBorders>
              <w:top w:val="nil"/>
              <w:left w:val="nil"/>
              <w:bottom w:val="single" w:sz="4" w:space="0" w:color="auto"/>
              <w:right w:val="single" w:sz="4" w:space="0" w:color="auto"/>
            </w:tcBorders>
            <w:hideMark/>
          </w:tcPr>
          <w:p w14:paraId="7C482EF1" w14:textId="77777777" w:rsidR="00565F52" w:rsidRPr="00006838" w:rsidRDefault="00565F52" w:rsidP="00565F52">
            <w:r w:rsidRPr="00006838">
              <w:t>Соль кормовая</w:t>
            </w:r>
          </w:p>
        </w:tc>
        <w:tc>
          <w:tcPr>
            <w:tcW w:w="1082" w:type="dxa"/>
            <w:tcBorders>
              <w:top w:val="nil"/>
              <w:left w:val="nil"/>
              <w:bottom w:val="single" w:sz="4" w:space="0" w:color="auto"/>
              <w:right w:val="single" w:sz="4" w:space="0" w:color="auto"/>
            </w:tcBorders>
            <w:vAlign w:val="center"/>
            <w:hideMark/>
          </w:tcPr>
          <w:p w14:paraId="783DDF97" w14:textId="77777777" w:rsidR="00565F52" w:rsidRPr="005C5417" w:rsidRDefault="00565F52" w:rsidP="00565F52">
            <w:pPr>
              <w:jc w:val="center"/>
              <w:rPr>
                <w:rFonts w:ascii="GHEA Grapalat" w:hAnsi="GHEA Grapalat"/>
                <w:sz w:val="18"/>
                <w:szCs w:val="18"/>
              </w:rPr>
            </w:pPr>
          </w:p>
        </w:tc>
        <w:tc>
          <w:tcPr>
            <w:tcW w:w="3969" w:type="dxa"/>
            <w:tcBorders>
              <w:top w:val="nil"/>
              <w:left w:val="nil"/>
              <w:bottom w:val="single" w:sz="4" w:space="0" w:color="auto"/>
              <w:right w:val="single" w:sz="4" w:space="0" w:color="auto"/>
            </w:tcBorders>
            <w:hideMark/>
          </w:tcPr>
          <w:p w14:paraId="78B79BF6" w14:textId="77777777" w:rsidR="00565F52" w:rsidRPr="00934D84" w:rsidRDefault="00565F52" w:rsidP="00565F52">
            <w:r w:rsidRPr="00934D84">
              <w:t>Соль пищевая высшего качества, йодированная АСТ 239-2005 Срок годности не менее 12 месяцев со дня производства.</w:t>
            </w:r>
          </w:p>
        </w:tc>
        <w:tc>
          <w:tcPr>
            <w:tcW w:w="982" w:type="dxa"/>
            <w:tcBorders>
              <w:top w:val="nil"/>
              <w:left w:val="nil"/>
              <w:bottom w:val="single" w:sz="4" w:space="0" w:color="auto"/>
              <w:right w:val="single" w:sz="4" w:space="0" w:color="auto"/>
            </w:tcBorders>
            <w:noWrap/>
            <w:vAlign w:val="center"/>
            <w:hideMark/>
          </w:tcPr>
          <w:p w14:paraId="36E7332A"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5EA2A367"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20639BC2"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285B2630" w14:textId="0EB07B7E"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131</w:t>
            </w:r>
          </w:p>
        </w:tc>
        <w:tc>
          <w:tcPr>
            <w:tcW w:w="1178" w:type="dxa"/>
            <w:tcBorders>
              <w:top w:val="nil"/>
              <w:left w:val="nil"/>
              <w:bottom w:val="single" w:sz="4" w:space="0" w:color="auto"/>
              <w:right w:val="single" w:sz="4" w:space="0" w:color="auto"/>
            </w:tcBorders>
            <w:vAlign w:val="center"/>
            <w:hideMark/>
          </w:tcPr>
          <w:p w14:paraId="4BD4C891"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3D1F474E"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2207CED4" w14:textId="77777777" w:rsidTr="005145D3">
        <w:trPr>
          <w:trHeight w:val="480"/>
        </w:trPr>
        <w:tc>
          <w:tcPr>
            <w:tcW w:w="1277" w:type="dxa"/>
            <w:tcBorders>
              <w:top w:val="nil"/>
              <w:left w:val="single" w:sz="4" w:space="0" w:color="auto"/>
              <w:bottom w:val="single" w:sz="4" w:space="0" w:color="auto"/>
              <w:right w:val="single" w:sz="4" w:space="0" w:color="auto"/>
            </w:tcBorders>
            <w:vAlign w:val="center"/>
            <w:hideMark/>
          </w:tcPr>
          <w:p w14:paraId="252014C6"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2</w:t>
            </w:r>
          </w:p>
        </w:tc>
        <w:tc>
          <w:tcPr>
            <w:tcW w:w="1275" w:type="dxa"/>
            <w:tcBorders>
              <w:top w:val="nil"/>
              <w:left w:val="nil"/>
              <w:bottom w:val="single" w:sz="4" w:space="0" w:color="auto"/>
              <w:right w:val="single" w:sz="4" w:space="0" w:color="auto"/>
            </w:tcBorders>
            <w:vAlign w:val="center"/>
            <w:hideMark/>
          </w:tcPr>
          <w:p w14:paraId="5AC9A773"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15421100</w:t>
            </w:r>
          </w:p>
        </w:tc>
        <w:tc>
          <w:tcPr>
            <w:tcW w:w="1753" w:type="dxa"/>
            <w:tcBorders>
              <w:top w:val="nil"/>
              <w:left w:val="nil"/>
              <w:bottom w:val="single" w:sz="4" w:space="0" w:color="auto"/>
              <w:right w:val="single" w:sz="4" w:space="0" w:color="auto"/>
            </w:tcBorders>
            <w:hideMark/>
          </w:tcPr>
          <w:p w14:paraId="0529D779" w14:textId="77777777" w:rsidR="00565F52" w:rsidRPr="00006838" w:rsidRDefault="00565F52" w:rsidP="00565F52">
            <w:r w:rsidRPr="00006838">
              <w:t xml:space="preserve">масло </w:t>
            </w:r>
            <w:r w:rsidRPr="00006838">
              <w:lastRenderedPageBreak/>
              <w:t>подсолнечное, рафинированное, (рафинированное)</w:t>
            </w:r>
          </w:p>
        </w:tc>
        <w:tc>
          <w:tcPr>
            <w:tcW w:w="1082" w:type="dxa"/>
            <w:tcBorders>
              <w:top w:val="nil"/>
              <w:left w:val="nil"/>
              <w:bottom w:val="single" w:sz="4" w:space="0" w:color="auto"/>
              <w:right w:val="single" w:sz="4" w:space="0" w:color="auto"/>
            </w:tcBorders>
            <w:vAlign w:val="center"/>
            <w:hideMark/>
          </w:tcPr>
          <w:p w14:paraId="313BF7A1"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64979794" w14:textId="77777777" w:rsidR="00565F52" w:rsidRPr="00934D84" w:rsidRDefault="00565F52" w:rsidP="00565F52">
            <w:r w:rsidRPr="00934D84">
              <w:t xml:space="preserve">Приготовлено путем растворения и </w:t>
            </w:r>
            <w:r w:rsidRPr="00934D84">
              <w:lastRenderedPageBreak/>
              <w:t>дробления семян подсолнечника, высшего качества, фильтрованное, дезодорированное. Безопасность: N 2-III-4.9-01-2010 гигиенические нормы, маркировка: статья 9 Закона РА "О безопасности пищевых продуктов"</w:t>
            </w:r>
          </w:p>
        </w:tc>
        <w:tc>
          <w:tcPr>
            <w:tcW w:w="982" w:type="dxa"/>
            <w:tcBorders>
              <w:top w:val="nil"/>
              <w:left w:val="nil"/>
              <w:bottom w:val="single" w:sz="4" w:space="0" w:color="auto"/>
              <w:right w:val="single" w:sz="4" w:space="0" w:color="auto"/>
            </w:tcBorders>
            <w:noWrap/>
            <w:vAlign w:val="center"/>
            <w:hideMark/>
          </w:tcPr>
          <w:p w14:paraId="269EFC88" w14:textId="77777777" w:rsidR="00565F52" w:rsidRPr="005C5417" w:rsidRDefault="00565F52" w:rsidP="00565F52">
            <w:pPr>
              <w:jc w:val="center"/>
              <w:rPr>
                <w:rFonts w:ascii="GHEA Grapalat" w:hAnsi="GHEA Grapalat"/>
                <w:sz w:val="18"/>
                <w:szCs w:val="18"/>
              </w:rPr>
            </w:pPr>
            <w:r w:rsidRPr="005C5417">
              <w:rPr>
                <w:rFonts w:ascii="Arial" w:hAnsi="Arial" w:cs="Arial"/>
                <w:sz w:val="18"/>
                <w:szCs w:val="18"/>
              </w:rPr>
              <w:lastRenderedPageBreak/>
              <w:t>լ</w:t>
            </w:r>
          </w:p>
        </w:tc>
        <w:tc>
          <w:tcPr>
            <w:tcW w:w="1002" w:type="dxa"/>
            <w:tcBorders>
              <w:top w:val="nil"/>
              <w:left w:val="nil"/>
              <w:bottom w:val="single" w:sz="4" w:space="0" w:color="auto"/>
              <w:right w:val="single" w:sz="4" w:space="0" w:color="auto"/>
            </w:tcBorders>
            <w:noWrap/>
            <w:vAlign w:val="center"/>
            <w:hideMark/>
          </w:tcPr>
          <w:p w14:paraId="3C4AB93C"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19B105BF"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373626C9" w14:textId="3FF00732"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724</w:t>
            </w:r>
          </w:p>
        </w:tc>
        <w:tc>
          <w:tcPr>
            <w:tcW w:w="1178" w:type="dxa"/>
            <w:tcBorders>
              <w:top w:val="nil"/>
              <w:left w:val="nil"/>
              <w:bottom w:val="single" w:sz="4" w:space="0" w:color="auto"/>
              <w:right w:val="single" w:sz="4" w:space="0" w:color="auto"/>
            </w:tcBorders>
            <w:vAlign w:val="center"/>
            <w:hideMark/>
          </w:tcPr>
          <w:p w14:paraId="337AC1EA"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 xml:space="preserve">в. Абовян С. </w:t>
            </w:r>
            <w:r>
              <w:rPr>
                <w:rFonts w:ascii="GHEA Grapalat" w:hAnsi="GHEA Grapalat"/>
                <w:sz w:val="18"/>
                <w:szCs w:val="18"/>
              </w:rPr>
              <w:lastRenderedPageBreak/>
              <w:t>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076E0022"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lastRenderedPageBreak/>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0B19F922" w14:textId="77777777" w:rsidTr="005145D3">
        <w:trPr>
          <w:trHeight w:val="510"/>
        </w:trPr>
        <w:tc>
          <w:tcPr>
            <w:tcW w:w="1277" w:type="dxa"/>
            <w:tcBorders>
              <w:top w:val="nil"/>
              <w:left w:val="single" w:sz="4" w:space="0" w:color="auto"/>
              <w:bottom w:val="single" w:sz="4" w:space="0" w:color="auto"/>
              <w:right w:val="single" w:sz="4" w:space="0" w:color="auto"/>
            </w:tcBorders>
            <w:vAlign w:val="center"/>
            <w:hideMark/>
          </w:tcPr>
          <w:p w14:paraId="20965084"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3</w:t>
            </w:r>
          </w:p>
        </w:tc>
        <w:tc>
          <w:tcPr>
            <w:tcW w:w="1275" w:type="dxa"/>
            <w:tcBorders>
              <w:top w:val="nil"/>
              <w:left w:val="nil"/>
              <w:bottom w:val="single" w:sz="4" w:space="0" w:color="auto"/>
              <w:right w:val="single" w:sz="4" w:space="0" w:color="auto"/>
            </w:tcBorders>
            <w:vAlign w:val="center"/>
            <w:hideMark/>
          </w:tcPr>
          <w:p w14:paraId="419BA5F4"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03211300</w:t>
            </w:r>
          </w:p>
        </w:tc>
        <w:tc>
          <w:tcPr>
            <w:tcW w:w="1753" w:type="dxa"/>
            <w:tcBorders>
              <w:top w:val="nil"/>
              <w:left w:val="nil"/>
              <w:bottom w:val="single" w:sz="4" w:space="0" w:color="auto"/>
              <w:right w:val="single" w:sz="4" w:space="0" w:color="auto"/>
            </w:tcBorders>
            <w:hideMark/>
          </w:tcPr>
          <w:p w14:paraId="0B3A5EDB" w14:textId="77777777" w:rsidR="00565F52" w:rsidRPr="00006838" w:rsidRDefault="00565F52" w:rsidP="00565F52">
            <w:r w:rsidRPr="00006838">
              <w:t>Рис</w:t>
            </w:r>
          </w:p>
        </w:tc>
        <w:tc>
          <w:tcPr>
            <w:tcW w:w="1082" w:type="dxa"/>
            <w:tcBorders>
              <w:top w:val="nil"/>
              <w:left w:val="nil"/>
              <w:bottom w:val="single" w:sz="4" w:space="0" w:color="auto"/>
              <w:right w:val="single" w:sz="4" w:space="0" w:color="auto"/>
            </w:tcBorders>
            <w:vAlign w:val="center"/>
            <w:hideMark/>
          </w:tcPr>
          <w:p w14:paraId="5955A989"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4655CC87" w14:textId="77777777" w:rsidR="00565F52" w:rsidRPr="00934D84" w:rsidRDefault="00565F52" w:rsidP="00565F52">
            <w:r w:rsidRPr="00934D84">
              <w:t>Белые, крупные, высокорослые, удлиненные, цельные, по ширине делятся на 1-4 сорта, влажность от 13% до 14% в зависимости от сорта. Безопасность и маркировка по РА авто. 2007 г. Статья 9 Закона РА «О безопасности пищевых продуктов» и «Технический регламент требований к зерну, его производству, хранению, переработке и использованию», утвержденные Постановлением №22 от 11 января.</w:t>
            </w:r>
          </w:p>
        </w:tc>
        <w:tc>
          <w:tcPr>
            <w:tcW w:w="982" w:type="dxa"/>
            <w:tcBorders>
              <w:top w:val="nil"/>
              <w:left w:val="nil"/>
              <w:bottom w:val="single" w:sz="4" w:space="0" w:color="auto"/>
              <w:right w:val="single" w:sz="4" w:space="0" w:color="auto"/>
            </w:tcBorders>
            <w:noWrap/>
            <w:vAlign w:val="center"/>
            <w:hideMark/>
          </w:tcPr>
          <w:p w14:paraId="64943620"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24ED56B9"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4024BCAA"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5C66AE35" w14:textId="17CB32EB"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1010</w:t>
            </w:r>
          </w:p>
        </w:tc>
        <w:tc>
          <w:tcPr>
            <w:tcW w:w="1178" w:type="dxa"/>
            <w:tcBorders>
              <w:top w:val="nil"/>
              <w:left w:val="nil"/>
              <w:bottom w:val="single" w:sz="4" w:space="0" w:color="auto"/>
              <w:right w:val="single" w:sz="4" w:space="0" w:color="auto"/>
            </w:tcBorders>
            <w:vAlign w:val="center"/>
            <w:hideMark/>
          </w:tcPr>
          <w:p w14:paraId="6A360908"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360579AF"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2C9D2E4D" w14:textId="77777777" w:rsidTr="005145D3">
        <w:trPr>
          <w:trHeight w:val="510"/>
        </w:trPr>
        <w:tc>
          <w:tcPr>
            <w:tcW w:w="1277" w:type="dxa"/>
            <w:tcBorders>
              <w:top w:val="nil"/>
              <w:left w:val="single" w:sz="4" w:space="0" w:color="auto"/>
              <w:bottom w:val="single" w:sz="4" w:space="0" w:color="auto"/>
              <w:right w:val="single" w:sz="4" w:space="0" w:color="auto"/>
            </w:tcBorders>
            <w:vAlign w:val="center"/>
            <w:hideMark/>
          </w:tcPr>
          <w:p w14:paraId="7E77368F"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4</w:t>
            </w:r>
          </w:p>
        </w:tc>
        <w:tc>
          <w:tcPr>
            <w:tcW w:w="1275" w:type="dxa"/>
            <w:tcBorders>
              <w:top w:val="nil"/>
              <w:left w:val="nil"/>
              <w:bottom w:val="single" w:sz="4" w:space="0" w:color="auto"/>
              <w:right w:val="single" w:sz="4" w:space="0" w:color="auto"/>
            </w:tcBorders>
            <w:vAlign w:val="center"/>
            <w:hideMark/>
          </w:tcPr>
          <w:p w14:paraId="3E750868"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03221110</w:t>
            </w:r>
          </w:p>
        </w:tc>
        <w:tc>
          <w:tcPr>
            <w:tcW w:w="1753" w:type="dxa"/>
            <w:tcBorders>
              <w:top w:val="nil"/>
              <w:left w:val="nil"/>
              <w:bottom w:val="single" w:sz="4" w:space="0" w:color="auto"/>
              <w:right w:val="single" w:sz="4" w:space="0" w:color="auto"/>
            </w:tcBorders>
            <w:hideMark/>
          </w:tcPr>
          <w:p w14:paraId="2AD04C62" w14:textId="77777777" w:rsidR="00565F52" w:rsidRPr="00006838" w:rsidRDefault="00565F52" w:rsidP="00565F52">
            <w:r w:rsidRPr="00006838">
              <w:t>Морковь</w:t>
            </w:r>
          </w:p>
        </w:tc>
        <w:tc>
          <w:tcPr>
            <w:tcW w:w="1082" w:type="dxa"/>
            <w:tcBorders>
              <w:top w:val="nil"/>
              <w:left w:val="nil"/>
              <w:bottom w:val="single" w:sz="4" w:space="0" w:color="auto"/>
              <w:right w:val="single" w:sz="4" w:space="0" w:color="auto"/>
            </w:tcBorders>
            <w:vAlign w:val="center"/>
            <w:hideMark/>
          </w:tcPr>
          <w:p w14:paraId="140F13D6"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2178B01E" w14:textId="77777777" w:rsidR="00565F52" w:rsidRPr="00934D84" w:rsidRDefault="00565F52" w:rsidP="00565F52">
            <w:r w:rsidRPr="00934D84">
              <w:t>Общий и выберите тип. 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982" w:type="dxa"/>
            <w:tcBorders>
              <w:top w:val="nil"/>
              <w:left w:val="nil"/>
              <w:bottom w:val="single" w:sz="4" w:space="0" w:color="auto"/>
              <w:right w:val="single" w:sz="4" w:space="0" w:color="auto"/>
            </w:tcBorders>
            <w:noWrap/>
            <w:vAlign w:val="center"/>
            <w:hideMark/>
          </w:tcPr>
          <w:p w14:paraId="2E092B4B"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30CE9F29"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01BCA33E"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3CCF2F9B" w14:textId="19FC0C8A"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455</w:t>
            </w:r>
          </w:p>
        </w:tc>
        <w:tc>
          <w:tcPr>
            <w:tcW w:w="1178" w:type="dxa"/>
            <w:tcBorders>
              <w:top w:val="nil"/>
              <w:left w:val="nil"/>
              <w:bottom w:val="single" w:sz="4" w:space="0" w:color="auto"/>
              <w:right w:val="single" w:sz="4" w:space="0" w:color="auto"/>
            </w:tcBorders>
            <w:vAlign w:val="center"/>
            <w:hideMark/>
          </w:tcPr>
          <w:p w14:paraId="73621BFC"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15D878C1"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72287E1C" w14:textId="77777777" w:rsidTr="005145D3">
        <w:trPr>
          <w:trHeight w:val="510"/>
        </w:trPr>
        <w:tc>
          <w:tcPr>
            <w:tcW w:w="1277" w:type="dxa"/>
            <w:tcBorders>
              <w:top w:val="nil"/>
              <w:left w:val="single" w:sz="4" w:space="0" w:color="auto"/>
              <w:bottom w:val="single" w:sz="4" w:space="0" w:color="auto"/>
              <w:right w:val="single" w:sz="4" w:space="0" w:color="auto"/>
            </w:tcBorders>
            <w:vAlign w:val="center"/>
            <w:hideMark/>
          </w:tcPr>
          <w:p w14:paraId="2505FD91"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6</w:t>
            </w:r>
          </w:p>
        </w:tc>
        <w:tc>
          <w:tcPr>
            <w:tcW w:w="1275" w:type="dxa"/>
            <w:tcBorders>
              <w:top w:val="nil"/>
              <w:left w:val="nil"/>
              <w:bottom w:val="single" w:sz="4" w:space="0" w:color="auto"/>
              <w:right w:val="single" w:sz="4" w:space="0" w:color="auto"/>
            </w:tcBorders>
            <w:vAlign w:val="center"/>
            <w:hideMark/>
          </w:tcPr>
          <w:p w14:paraId="71DD62FD" w14:textId="77777777" w:rsidR="00565F52" w:rsidRPr="005C5417" w:rsidRDefault="00565F52" w:rsidP="00565F52">
            <w:pPr>
              <w:jc w:val="center"/>
              <w:rPr>
                <w:rFonts w:ascii="GHEA Grapalat" w:hAnsi="GHEA Grapalat"/>
                <w:sz w:val="18"/>
                <w:szCs w:val="18"/>
              </w:rPr>
            </w:pPr>
            <w:r w:rsidRPr="005C5417">
              <w:rPr>
                <w:rFonts w:ascii="Arial Armenian" w:hAnsi="Arial Armenian"/>
                <w:sz w:val="18"/>
                <w:szCs w:val="18"/>
              </w:rPr>
              <w:t>03222128</w:t>
            </w:r>
          </w:p>
        </w:tc>
        <w:tc>
          <w:tcPr>
            <w:tcW w:w="1753" w:type="dxa"/>
            <w:tcBorders>
              <w:top w:val="nil"/>
              <w:left w:val="nil"/>
              <w:bottom w:val="single" w:sz="4" w:space="0" w:color="auto"/>
              <w:right w:val="single" w:sz="4" w:space="0" w:color="auto"/>
            </w:tcBorders>
            <w:hideMark/>
          </w:tcPr>
          <w:p w14:paraId="552B7068" w14:textId="77777777" w:rsidR="00565F52" w:rsidRPr="00006838" w:rsidRDefault="00565F52" w:rsidP="00565F52">
            <w:r w:rsidRPr="00006838">
              <w:t>Яблоко</w:t>
            </w:r>
          </w:p>
        </w:tc>
        <w:tc>
          <w:tcPr>
            <w:tcW w:w="1082" w:type="dxa"/>
            <w:tcBorders>
              <w:top w:val="nil"/>
              <w:left w:val="nil"/>
              <w:bottom w:val="single" w:sz="4" w:space="0" w:color="auto"/>
              <w:right w:val="single" w:sz="4" w:space="0" w:color="auto"/>
            </w:tcBorders>
            <w:vAlign w:val="center"/>
            <w:hideMark/>
          </w:tcPr>
          <w:p w14:paraId="7E842037"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2DD4E767" w14:textId="77777777" w:rsidR="00565F52" w:rsidRPr="00934D84" w:rsidRDefault="00565F52" w:rsidP="00565F52">
            <w:r w:rsidRPr="00934D84">
              <w:t xml:space="preserve">Яблоко свежее, I </w:t>
            </w:r>
            <w:proofErr w:type="spellStart"/>
            <w:r w:rsidRPr="00934D84">
              <w:t>фруктологическая</w:t>
            </w:r>
            <w:proofErr w:type="spellEnd"/>
            <w:r w:rsidRPr="00934D84">
              <w:t xml:space="preserve"> группа, разные сорта Армении, </w:t>
            </w:r>
            <w:r w:rsidRPr="00934D84">
              <w:lastRenderedPageBreak/>
              <w:t>узкий диаметр не менее 5 см, безопасность и маркировка согласно постановлению правительства РА от 2006 года. Статья 9 Закона Республики Армения «Технический регламент свежих фруктов и овощей» и «Безопасность пищевых продуктов», утвержденных Постановлением № 1913 от 21 декабря.</w:t>
            </w:r>
          </w:p>
        </w:tc>
        <w:tc>
          <w:tcPr>
            <w:tcW w:w="982" w:type="dxa"/>
            <w:tcBorders>
              <w:top w:val="nil"/>
              <w:left w:val="nil"/>
              <w:bottom w:val="single" w:sz="4" w:space="0" w:color="auto"/>
              <w:right w:val="single" w:sz="4" w:space="0" w:color="auto"/>
            </w:tcBorders>
            <w:noWrap/>
            <w:vAlign w:val="center"/>
            <w:hideMark/>
          </w:tcPr>
          <w:p w14:paraId="5BBE12FD"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lastRenderedPageBreak/>
              <w:t>կգ</w:t>
            </w:r>
            <w:proofErr w:type="spellEnd"/>
          </w:p>
        </w:tc>
        <w:tc>
          <w:tcPr>
            <w:tcW w:w="1002" w:type="dxa"/>
            <w:tcBorders>
              <w:top w:val="nil"/>
              <w:left w:val="nil"/>
              <w:bottom w:val="single" w:sz="4" w:space="0" w:color="auto"/>
              <w:right w:val="single" w:sz="4" w:space="0" w:color="auto"/>
            </w:tcBorders>
            <w:noWrap/>
            <w:vAlign w:val="center"/>
            <w:hideMark/>
          </w:tcPr>
          <w:p w14:paraId="25EB5312"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4FDEA73D"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2BC2B6DD" w14:textId="5CA501BC"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4210</w:t>
            </w:r>
          </w:p>
        </w:tc>
        <w:tc>
          <w:tcPr>
            <w:tcW w:w="1178" w:type="dxa"/>
            <w:tcBorders>
              <w:top w:val="nil"/>
              <w:left w:val="nil"/>
              <w:bottom w:val="single" w:sz="4" w:space="0" w:color="auto"/>
              <w:right w:val="single" w:sz="4" w:space="0" w:color="auto"/>
            </w:tcBorders>
            <w:vAlign w:val="center"/>
            <w:hideMark/>
          </w:tcPr>
          <w:p w14:paraId="67EDFEBF"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w:t>
            </w:r>
            <w:r>
              <w:rPr>
                <w:rFonts w:ascii="GHEA Grapalat" w:hAnsi="GHEA Grapalat"/>
                <w:sz w:val="18"/>
                <w:szCs w:val="18"/>
              </w:rPr>
              <w:lastRenderedPageBreak/>
              <w:t>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3052C3A6"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lastRenderedPageBreak/>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33FD3D96" w14:textId="77777777" w:rsidTr="005145D3">
        <w:trPr>
          <w:trHeight w:val="510"/>
        </w:trPr>
        <w:tc>
          <w:tcPr>
            <w:tcW w:w="1277" w:type="dxa"/>
            <w:tcBorders>
              <w:top w:val="nil"/>
              <w:left w:val="single" w:sz="4" w:space="0" w:color="auto"/>
              <w:bottom w:val="single" w:sz="4" w:space="0" w:color="auto"/>
              <w:right w:val="single" w:sz="4" w:space="0" w:color="auto"/>
            </w:tcBorders>
            <w:vAlign w:val="center"/>
            <w:hideMark/>
          </w:tcPr>
          <w:p w14:paraId="167AEAF7"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7</w:t>
            </w:r>
          </w:p>
        </w:tc>
        <w:tc>
          <w:tcPr>
            <w:tcW w:w="1275" w:type="dxa"/>
            <w:tcBorders>
              <w:top w:val="nil"/>
              <w:left w:val="nil"/>
              <w:bottom w:val="single" w:sz="4" w:space="0" w:color="auto"/>
              <w:right w:val="single" w:sz="4" w:space="0" w:color="auto"/>
            </w:tcBorders>
            <w:vAlign w:val="center"/>
            <w:hideMark/>
          </w:tcPr>
          <w:p w14:paraId="0494C3B3" w14:textId="77777777" w:rsidR="00565F52" w:rsidRPr="005C5417" w:rsidRDefault="00565F52" w:rsidP="00565F52">
            <w:pPr>
              <w:jc w:val="center"/>
              <w:rPr>
                <w:rFonts w:ascii="GHEA Grapalat" w:hAnsi="GHEA Grapalat"/>
                <w:sz w:val="18"/>
                <w:szCs w:val="18"/>
              </w:rPr>
            </w:pPr>
            <w:r w:rsidRPr="005C5417">
              <w:rPr>
                <w:rFonts w:ascii="Arial Armenian" w:hAnsi="Arial Armenian"/>
                <w:sz w:val="18"/>
                <w:szCs w:val="18"/>
              </w:rPr>
              <w:t>03221410</w:t>
            </w:r>
          </w:p>
        </w:tc>
        <w:tc>
          <w:tcPr>
            <w:tcW w:w="1753" w:type="dxa"/>
            <w:tcBorders>
              <w:top w:val="nil"/>
              <w:left w:val="nil"/>
              <w:bottom w:val="single" w:sz="4" w:space="0" w:color="auto"/>
              <w:right w:val="single" w:sz="4" w:space="0" w:color="auto"/>
            </w:tcBorders>
            <w:hideMark/>
          </w:tcPr>
          <w:p w14:paraId="5A2465D2" w14:textId="77777777" w:rsidR="00565F52" w:rsidRPr="00006838" w:rsidRDefault="00565F52" w:rsidP="00565F52">
            <w:r w:rsidRPr="00006838">
              <w:t>Капуста</w:t>
            </w:r>
          </w:p>
        </w:tc>
        <w:tc>
          <w:tcPr>
            <w:tcW w:w="1082" w:type="dxa"/>
            <w:tcBorders>
              <w:top w:val="nil"/>
              <w:left w:val="nil"/>
              <w:bottom w:val="single" w:sz="4" w:space="0" w:color="auto"/>
              <w:right w:val="single" w:sz="4" w:space="0" w:color="auto"/>
            </w:tcBorders>
            <w:vAlign w:val="center"/>
            <w:hideMark/>
          </w:tcPr>
          <w:p w14:paraId="4163012E"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0E311E07" w14:textId="77777777" w:rsidR="00565F52" w:rsidRPr="00934D84" w:rsidRDefault="00565F52" w:rsidP="00565F52">
            <w:r w:rsidRPr="00934D84">
              <w:t xml:space="preserve">Капуста кочанная свежая для поставки и реализации в торговые сети и предприятия общественного питания. Свежую капусту делят на следующие виды по срокам созревания: раннюю, среднюю и позднюю. Внешний вид: кочаны свежие, цельные, чистые, здоровые, полностью сформированные, без болезней, без всходов, с характерной для данного ботанического вида окраской. по форме и вкусу и запаху, без посторонних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капустой с разной степенью </w:t>
            </w:r>
            <w:r w:rsidRPr="00934D84">
              <w:lastRenderedPageBreak/>
              <w:t>ломкости. Длина капусты не более 3 см. Масса очищенных кочанов не менее 0,8 кг, ранней капусты - 0,3-0,4 кг. Не допускается наличие капусты с маркированными кочанами и кочерыжками. Безопасность, упаковка и маркировка согласно постановлению правительства РА от 2006 года.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982" w:type="dxa"/>
            <w:tcBorders>
              <w:top w:val="nil"/>
              <w:left w:val="nil"/>
              <w:bottom w:val="single" w:sz="4" w:space="0" w:color="auto"/>
              <w:right w:val="single" w:sz="4" w:space="0" w:color="auto"/>
            </w:tcBorders>
            <w:noWrap/>
            <w:vAlign w:val="center"/>
            <w:hideMark/>
          </w:tcPr>
          <w:p w14:paraId="0D599DA1"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lastRenderedPageBreak/>
              <w:t>կգ</w:t>
            </w:r>
            <w:proofErr w:type="spellEnd"/>
          </w:p>
        </w:tc>
        <w:tc>
          <w:tcPr>
            <w:tcW w:w="1002" w:type="dxa"/>
            <w:tcBorders>
              <w:top w:val="nil"/>
              <w:left w:val="nil"/>
              <w:bottom w:val="single" w:sz="4" w:space="0" w:color="auto"/>
              <w:right w:val="single" w:sz="4" w:space="0" w:color="auto"/>
            </w:tcBorders>
            <w:noWrap/>
            <w:vAlign w:val="center"/>
            <w:hideMark/>
          </w:tcPr>
          <w:p w14:paraId="4200EDF9"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38B6440C"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435D4AFD" w14:textId="6249D7CB"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2525</w:t>
            </w:r>
          </w:p>
        </w:tc>
        <w:tc>
          <w:tcPr>
            <w:tcW w:w="1178" w:type="dxa"/>
            <w:tcBorders>
              <w:top w:val="nil"/>
              <w:left w:val="nil"/>
              <w:bottom w:val="single" w:sz="4" w:space="0" w:color="auto"/>
              <w:right w:val="single" w:sz="4" w:space="0" w:color="auto"/>
            </w:tcBorders>
            <w:vAlign w:val="center"/>
            <w:hideMark/>
          </w:tcPr>
          <w:p w14:paraId="6D12A273"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7EEF0E1C"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4FDC6ABC" w14:textId="77777777" w:rsidTr="005145D3">
        <w:trPr>
          <w:trHeight w:val="510"/>
        </w:trPr>
        <w:tc>
          <w:tcPr>
            <w:tcW w:w="1277" w:type="dxa"/>
            <w:tcBorders>
              <w:top w:val="nil"/>
              <w:left w:val="single" w:sz="4" w:space="0" w:color="auto"/>
              <w:bottom w:val="single" w:sz="4" w:space="0" w:color="auto"/>
              <w:right w:val="single" w:sz="4" w:space="0" w:color="auto"/>
            </w:tcBorders>
            <w:vAlign w:val="center"/>
            <w:hideMark/>
          </w:tcPr>
          <w:p w14:paraId="15306F3F"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8</w:t>
            </w:r>
          </w:p>
        </w:tc>
        <w:tc>
          <w:tcPr>
            <w:tcW w:w="1275" w:type="dxa"/>
            <w:tcBorders>
              <w:top w:val="nil"/>
              <w:left w:val="nil"/>
              <w:bottom w:val="single" w:sz="4" w:space="0" w:color="auto"/>
              <w:right w:val="single" w:sz="4" w:space="0" w:color="auto"/>
            </w:tcBorders>
            <w:vAlign w:val="center"/>
            <w:hideMark/>
          </w:tcPr>
          <w:p w14:paraId="7E288FDC"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03221100</w:t>
            </w:r>
          </w:p>
        </w:tc>
        <w:tc>
          <w:tcPr>
            <w:tcW w:w="1753" w:type="dxa"/>
            <w:tcBorders>
              <w:top w:val="nil"/>
              <w:left w:val="nil"/>
              <w:bottom w:val="single" w:sz="4" w:space="0" w:color="auto"/>
              <w:right w:val="single" w:sz="4" w:space="0" w:color="auto"/>
            </w:tcBorders>
            <w:hideMark/>
          </w:tcPr>
          <w:p w14:paraId="7523F22A" w14:textId="77777777" w:rsidR="00565F52" w:rsidRPr="00006838" w:rsidRDefault="00565F52" w:rsidP="00565F52">
            <w:r w:rsidRPr="00006838">
              <w:t>Рука</w:t>
            </w:r>
          </w:p>
        </w:tc>
        <w:tc>
          <w:tcPr>
            <w:tcW w:w="1082" w:type="dxa"/>
            <w:tcBorders>
              <w:top w:val="nil"/>
              <w:left w:val="nil"/>
              <w:bottom w:val="single" w:sz="4" w:space="0" w:color="auto"/>
              <w:right w:val="single" w:sz="4" w:space="0" w:color="auto"/>
            </w:tcBorders>
            <w:vAlign w:val="center"/>
            <w:hideMark/>
          </w:tcPr>
          <w:p w14:paraId="7F0E3036"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5E5C8AAA" w14:textId="77777777" w:rsidR="00565F52" w:rsidRPr="00934D84" w:rsidRDefault="00565F52" w:rsidP="00565F52">
            <w:r w:rsidRPr="00934D84">
              <w:t>Внешний вид: корни свежие, целые, без болезней, сухие, не загрязненные, без трещин и повреждений.</w:t>
            </w:r>
          </w:p>
        </w:tc>
        <w:tc>
          <w:tcPr>
            <w:tcW w:w="982" w:type="dxa"/>
            <w:tcBorders>
              <w:top w:val="nil"/>
              <w:left w:val="nil"/>
              <w:bottom w:val="single" w:sz="4" w:space="0" w:color="auto"/>
              <w:right w:val="single" w:sz="4" w:space="0" w:color="auto"/>
            </w:tcBorders>
            <w:noWrap/>
            <w:vAlign w:val="center"/>
            <w:hideMark/>
          </w:tcPr>
          <w:p w14:paraId="1F409020"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0AE5D27A"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2DC8444D"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76F0F75D" w14:textId="016ECDE8"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421</w:t>
            </w:r>
          </w:p>
        </w:tc>
        <w:tc>
          <w:tcPr>
            <w:tcW w:w="1178" w:type="dxa"/>
            <w:tcBorders>
              <w:top w:val="nil"/>
              <w:left w:val="nil"/>
              <w:bottom w:val="single" w:sz="4" w:space="0" w:color="auto"/>
              <w:right w:val="single" w:sz="4" w:space="0" w:color="auto"/>
            </w:tcBorders>
            <w:vAlign w:val="center"/>
            <w:hideMark/>
          </w:tcPr>
          <w:p w14:paraId="154EB03C"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06CBB49C"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39CDDA20" w14:textId="77777777" w:rsidTr="005145D3">
        <w:trPr>
          <w:trHeight w:val="480"/>
        </w:trPr>
        <w:tc>
          <w:tcPr>
            <w:tcW w:w="1277" w:type="dxa"/>
            <w:tcBorders>
              <w:top w:val="nil"/>
              <w:left w:val="single" w:sz="4" w:space="0" w:color="auto"/>
              <w:bottom w:val="single" w:sz="4" w:space="0" w:color="auto"/>
              <w:right w:val="single" w:sz="4" w:space="0" w:color="auto"/>
            </w:tcBorders>
            <w:vAlign w:val="center"/>
            <w:hideMark/>
          </w:tcPr>
          <w:p w14:paraId="55F792A0"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9</w:t>
            </w:r>
          </w:p>
        </w:tc>
        <w:tc>
          <w:tcPr>
            <w:tcW w:w="1275" w:type="dxa"/>
            <w:tcBorders>
              <w:top w:val="nil"/>
              <w:left w:val="nil"/>
              <w:bottom w:val="single" w:sz="4" w:space="0" w:color="auto"/>
              <w:right w:val="single" w:sz="4" w:space="0" w:color="auto"/>
            </w:tcBorders>
            <w:vAlign w:val="center"/>
            <w:hideMark/>
          </w:tcPr>
          <w:p w14:paraId="15C0E649"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15311100</w:t>
            </w:r>
          </w:p>
        </w:tc>
        <w:tc>
          <w:tcPr>
            <w:tcW w:w="1753" w:type="dxa"/>
            <w:tcBorders>
              <w:top w:val="nil"/>
              <w:left w:val="nil"/>
              <w:bottom w:val="single" w:sz="4" w:space="0" w:color="auto"/>
              <w:right w:val="single" w:sz="4" w:space="0" w:color="auto"/>
            </w:tcBorders>
            <w:hideMark/>
          </w:tcPr>
          <w:p w14:paraId="244F300D" w14:textId="77777777" w:rsidR="00565F52" w:rsidRPr="00006838" w:rsidRDefault="00565F52" w:rsidP="00565F52">
            <w:r w:rsidRPr="00006838">
              <w:t>Картофель</w:t>
            </w:r>
          </w:p>
        </w:tc>
        <w:tc>
          <w:tcPr>
            <w:tcW w:w="1082" w:type="dxa"/>
            <w:tcBorders>
              <w:top w:val="nil"/>
              <w:left w:val="nil"/>
              <w:bottom w:val="single" w:sz="4" w:space="0" w:color="auto"/>
              <w:right w:val="single" w:sz="4" w:space="0" w:color="auto"/>
            </w:tcBorders>
            <w:vAlign w:val="center"/>
            <w:hideMark/>
          </w:tcPr>
          <w:p w14:paraId="0CF318AD" w14:textId="77777777" w:rsidR="00565F52" w:rsidRPr="005C5417" w:rsidRDefault="00565F52" w:rsidP="00565F52">
            <w:pPr>
              <w:jc w:val="center"/>
              <w:rPr>
                <w:rFonts w:ascii="GHEA Grapalat" w:hAnsi="GHEA Grapalat"/>
                <w:sz w:val="18"/>
                <w:szCs w:val="18"/>
                <w:lang w:val="es-ES"/>
              </w:rPr>
            </w:pPr>
          </w:p>
        </w:tc>
        <w:tc>
          <w:tcPr>
            <w:tcW w:w="3969" w:type="dxa"/>
            <w:tcBorders>
              <w:top w:val="nil"/>
              <w:left w:val="nil"/>
              <w:bottom w:val="single" w:sz="4" w:space="0" w:color="auto"/>
              <w:right w:val="single" w:sz="4" w:space="0" w:color="auto"/>
            </w:tcBorders>
          </w:tcPr>
          <w:p w14:paraId="65064FEE" w14:textId="77777777" w:rsidR="00565F52" w:rsidRPr="00934D84" w:rsidRDefault="00565F52" w:rsidP="00565F52">
            <w:r w:rsidRPr="00934D84">
              <w:t>Внутреннее строение: мякоть сочная, темно-красная различных оттенков.</w:t>
            </w:r>
          </w:p>
        </w:tc>
        <w:tc>
          <w:tcPr>
            <w:tcW w:w="982" w:type="dxa"/>
            <w:tcBorders>
              <w:top w:val="nil"/>
              <w:left w:val="nil"/>
              <w:bottom w:val="single" w:sz="4" w:space="0" w:color="auto"/>
              <w:right w:val="single" w:sz="4" w:space="0" w:color="auto"/>
            </w:tcBorders>
            <w:noWrap/>
            <w:vAlign w:val="center"/>
            <w:hideMark/>
          </w:tcPr>
          <w:p w14:paraId="3E35484F"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1D23D94A"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0353B684"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3D8D9622" w14:textId="668F9DFA"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1515</w:t>
            </w:r>
          </w:p>
        </w:tc>
        <w:tc>
          <w:tcPr>
            <w:tcW w:w="1178" w:type="dxa"/>
            <w:tcBorders>
              <w:top w:val="nil"/>
              <w:left w:val="nil"/>
              <w:bottom w:val="single" w:sz="4" w:space="0" w:color="auto"/>
              <w:right w:val="single" w:sz="4" w:space="0" w:color="auto"/>
            </w:tcBorders>
            <w:vAlign w:val="center"/>
            <w:hideMark/>
          </w:tcPr>
          <w:p w14:paraId="7BC56852"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5F401E0E"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5CA53DBD" w14:textId="77777777" w:rsidTr="005145D3">
        <w:trPr>
          <w:trHeight w:val="480"/>
        </w:trPr>
        <w:tc>
          <w:tcPr>
            <w:tcW w:w="1277" w:type="dxa"/>
            <w:tcBorders>
              <w:top w:val="nil"/>
              <w:left w:val="single" w:sz="4" w:space="0" w:color="auto"/>
              <w:bottom w:val="single" w:sz="4" w:space="0" w:color="auto"/>
              <w:right w:val="single" w:sz="4" w:space="0" w:color="auto"/>
            </w:tcBorders>
            <w:vAlign w:val="center"/>
            <w:hideMark/>
          </w:tcPr>
          <w:p w14:paraId="2935CBB4"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10</w:t>
            </w:r>
          </w:p>
        </w:tc>
        <w:tc>
          <w:tcPr>
            <w:tcW w:w="1275" w:type="dxa"/>
            <w:tcBorders>
              <w:top w:val="nil"/>
              <w:left w:val="nil"/>
              <w:bottom w:val="single" w:sz="4" w:space="0" w:color="auto"/>
              <w:right w:val="single" w:sz="4" w:space="0" w:color="auto"/>
            </w:tcBorders>
            <w:vAlign w:val="center"/>
            <w:hideMark/>
          </w:tcPr>
          <w:p w14:paraId="0FD47636"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15112150</w:t>
            </w:r>
          </w:p>
        </w:tc>
        <w:tc>
          <w:tcPr>
            <w:tcW w:w="1753" w:type="dxa"/>
            <w:tcBorders>
              <w:top w:val="nil"/>
              <w:left w:val="nil"/>
              <w:bottom w:val="single" w:sz="4" w:space="0" w:color="auto"/>
              <w:right w:val="single" w:sz="4" w:space="0" w:color="auto"/>
            </w:tcBorders>
            <w:vAlign w:val="center"/>
            <w:hideMark/>
          </w:tcPr>
          <w:p w14:paraId="64C7A379" w14:textId="77777777" w:rsidR="00565F52" w:rsidRPr="005C5417" w:rsidRDefault="00565F52" w:rsidP="00565F52">
            <w:pPr>
              <w:rPr>
                <w:rFonts w:ascii="GHEA Grapalat" w:hAnsi="GHEA Grapalat"/>
                <w:sz w:val="18"/>
                <w:szCs w:val="18"/>
              </w:rPr>
            </w:pPr>
            <w:proofErr w:type="spellStart"/>
            <w:r w:rsidRPr="005C5417">
              <w:rPr>
                <w:rFonts w:ascii="GHEA Grapalat" w:hAnsi="GHEA Grapalat"/>
                <w:color w:val="000000"/>
                <w:sz w:val="18"/>
                <w:szCs w:val="18"/>
              </w:rPr>
              <w:t>Հավի</w:t>
            </w:r>
            <w:proofErr w:type="spellEnd"/>
            <w:r w:rsidRPr="005C5417">
              <w:rPr>
                <w:rFonts w:ascii="GHEA Grapalat" w:hAnsi="GHEA Grapalat"/>
                <w:color w:val="000000"/>
                <w:sz w:val="18"/>
                <w:szCs w:val="18"/>
              </w:rPr>
              <w:t xml:space="preserve"> </w:t>
            </w:r>
            <w:proofErr w:type="spellStart"/>
            <w:r w:rsidRPr="005C5417">
              <w:rPr>
                <w:rFonts w:ascii="GHEA Grapalat" w:hAnsi="GHEA Grapalat"/>
                <w:color w:val="000000"/>
                <w:sz w:val="18"/>
                <w:szCs w:val="18"/>
              </w:rPr>
              <w:t>մսեղիք</w:t>
            </w:r>
            <w:proofErr w:type="spellEnd"/>
            <w:r w:rsidRPr="005C5417">
              <w:rPr>
                <w:rFonts w:ascii="GHEA Grapalat" w:hAnsi="GHEA Grapalat"/>
                <w:color w:val="000000"/>
                <w:sz w:val="18"/>
                <w:szCs w:val="18"/>
              </w:rPr>
              <w:t xml:space="preserve">, </w:t>
            </w:r>
            <w:proofErr w:type="spellStart"/>
            <w:r w:rsidRPr="005C5417">
              <w:rPr>
                <w:rFonts w:ascii="GHEA Grapalat" w:hAnsi="GHEA Grapalat"/>
                <w:color w:val="000000"/>
                <w:sz w:val="18"/>
                <w:szCs w:val="18"/>
              </w:rPr>
              <w:t>պաղեցրած</w:t>
            </w:r>
            <w:proofErr w:type="spellEnd"/>
          </w:p>
        </w:tc>
        <w:tc>
          <w:tcPr>
            <w:tcW w:w="1082" w:type="dxa"/>
            <w:tcBorders>
              <w:top w:val="nil"/>
              <w:left w:val="nil"/>
              <w:bottom w:val="single" w:sz="4" w:space="0" w:color="auto"/>
              <w:right w:val="single" w:sz="4" w:space="0" w:color="auto"/>
            </w:tcBorders>
            <w:vAlign w:val="center"/>
            <w:hideMark/>
          </w:tcPr>
          <w:p w14:paraId="59D73917" w14:textId="77777777" w:rsidR="00565F52" w:rsidRPr="005C5417" w:rsidRDefault="00565F52" w:rsidP="00565F52">
            <w:pPr>
              <w:jc w:val="center"/>
              <w:rPr>
                <w:rFonts w:ascii="GHEA Grapalat" w:hAnsi="GHEA Grapalat"/>
                <w:sz w:val="18"/>
                <w:szCs w:val="18"/>
                <w:lang w:val="es-ES"/>
              </w:rPr>
            </w:pPr>
          </w:p>
        </w:tc>
        <w:tc>
          <w:tcPr>
            <w:tcW w:w="3969" w:type="dxa"/>
            <w:tcBorders>
              <w:top w:val="nil"/>
              <w:left w:val="nil"/>
              <w:bottom w:val="single" w:sz="4" w:space="0" w:color="auto"/>
              <w:right w:val="single" w:sz="4" w:space="0" w:color="auto"/>
            </w:tcBorders>
            <w:hideMark/>
          </w:tcPr>
          <w:p w14:paraId="30B602EB" w14:textId="77777777" w:rsidR="00565F52" w:rsidRPr="00934D84" w:rsidRDefault="00565F52" w:rsidP="00565F52">
            <w:r w:rsidRPr="00934D84">
              <w:t>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w:t>
            </w:r>
          </w:p>
        </w:tc>
        <w:tc>
          <w:tcPr>
            <w:tcW w:w="982" w:type="dxa"/>
            <w:tcBorders>
              <w:top w:val="nil"/>
              <w:left w:val="nil"/>
              <w:bottom w:val="single" w:sz="4" w:space="0" w:color="auto"/>
              <w:right w:val="single" w:sz="4" w:space="0" w:color="auto"/>
            </w:tcBorders>
            <w:noWrap/>
            <w:vAlign w:val="center"/>
            <w:hideMark/>
          </w:tcPr>
          <w:p w14:paraId="519AC9DC"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3A3EEA9E"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1ABB863E"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2719C002" w14:textId="2791EC2B"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842</w:t>
            </w:r>
          </w:p>
        </w:tc>
        <w:tc>
          <w:tcPr>
            <w:tcW w:w="1178" w:type="dxa"/>
            <w:tcBorders>
              <w:top w:val="nil"/>
              <w:left w:val="nil"/>
              <w:bottom w:val="single" w:sz="4" w:space="0" w:color="auto"/>
              <w:right w:val="single" w:sz="4" w:space="0" w:color="auto"/>
            </w:tcBorders>
            <w:vAlign w:val="center"/>
            <w:hideMark/>
          </w:tcPr>
          <w:p w14:paraId="21E7CB25"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546909AE"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430751B6" w14:textId="77777777" w:rsidTr="00DA59E6">
        <w:trPr>
          <w:trHeight w:val="480"/>
        </w:trPr>
        <w:tc>
          <w:tcPr>
            <w:tcW w:w="1277" w:type="dxa"/>
            <w:tcBorders>
              <w:top w:val="nil"/>
              <w:left w:val="single" w:sz="4" w:space="0" w:color="auto"/>
              <w:bottom w:val="single" w:sz="4" w:space="0" w:color="auto"/>
              <w:right w:val="single" w:sz="4" w:space="0" w:color="auto"/>
            </w:tcBorders>
            <w:vAlign w:val="center"/>
            <w:hideMark/>
          </w:tcPr>
          <w:p w14:paraId="4A3E5A38"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lastRenderedPageBreak/>
              <w:t>11</w:t>
            </w:r>
          </w:p>
        </w:tc>
        <w:tc>
          <w:tcPr>
            <w:tcW w:w="1275" w:type="dxa"/>
            <w:tcBorders>
              <w:top w:val="nil"/>
              <w:left w:val="nil"/>
              <w:bottom w:val="single" w:sz="4" w:space="0" w:color="auto"/>
              <w:right w:val="single" w:sz="4" w:space="0" w:color="auto"/>
            </w:tcBorders>
            <w:vAlign w:val="center"/>
            <w:hideMark/>
          </w:tcPr>
          <w:p w14:paraId="5517F906" w14:textId="77777777" w:rsidR="00565F52" w:rsidRPr="005C5417" w:rsidRDefault="00565F52" w:rsidP="00565F52">
            <w:pPr>
              <w:jc w:val="center"/>
              <w:rPr>
                <w:rFonts w:ascii="GHEA Grapalat" w:hAnsi="GHEA Grapalat"/>
                <w:sz w:val="18"/>
                <w:szCs w:val="18"/>
              </w:rPr>
            </w:pPr>
            <w:r w:rsidRPr="005C5417">
              <w:rPr>
                <w:rFonts w:ascii="Arial Armenian" w:hAnsi="Arial Armenian"/>
                <w:sz w:val="18"/>
                <w:szCs w:val="18"/>
              </w:rPr>
              <w:t>15811100</w:t>
            </w:r>
          </w:p>
        </w:tc>
        <w:tc>
          <w:tcPr>
            <w:tcW w:w="1753" w:type="dxa"/>
            <w:tcBorders>
              <w:top w:val="nil"/>
              <w:left w:val="nil"/>
              <w:bottom w:val="single" w:sz="4" w:space="0" w:color="auto"/>
              <w:right w:val="single" w:sz="4" w:space="0" w:color="auto"/>
            </w:tcBorders>
            <w:vAlign w:val="center"/>
            <w:hideMark/>
          </w:tcPr>
          <w:p w14:paraId="13B93D7D" w14:textId="77777777" w:rsidR="00565F52" w:rsidRPr="005C5417" w:rsidRDefault="00565F52" w:rsidP="00565F52">
            <w:pPr>
              <w:rPr>
                <w:rFonts w:ascii="GHEA Grapalat" w:hAnsi="GHEA Grapalat"/>
                <w:sz w:val="18"/>
                <w:szCs w:val="18"/>
              </w:rPr>
            </w:pPr>
            <w:proofErr w:type="spellStart"/>
            <w:r w:rsidRPr="005C5417">
              <w:rPr>
                <w:rFonts w:ascii="GHEA Grapalat" w:hAnsi="GHEA Grapalat"/>
                <w:color w:val="000000"/>
                <w:sz w:val="18"/>
                <w:szCs w:val="18"/>
              </w:rPr>
              <w:t>Հաց</w:t>
            </w:r>
            <w:proofErr w:type="spellEnd"/>
          </w:p>
        </w:tc>
        <w:tc>
          <w:tcPr>
            <w:tcW w:w="1082" w:type="dxa"/>
            <w:tcBorders>
              <w:top w:val="nil"/>
              <w:left w:val="nil"/>
              <w:bottom w:val="single" w:sz="4" w:space="0" w:color="auto"/>
              <w:right w:val="single" w:sz="4" w:space="0" w:color="auto"/>
            </w:tcBorders>
            <w:vAlign w:val="center"/>
            <w:hideMark/>
          </w:tcPr>
          <w:p w14:paraId="4478A3E0" w14:textId="77777777" w:rsidR="00565F52" w:rsidRPr="005C5417" w:rsidRDefault="00565F52" w:rsidP="00565F52">
            <w:pPr>
              <w:jc w:val="center"/>
              <w:rPr>
                <w:rFonts w:ascii="GHEA Grapalat" w:hAnsi="GHEA Grapalat"/>
                <w:sz w:val="18"/>
                <w:szCs w:val="18"/>
                <w:lang w:val="es-ES"/>
              </w:rPr>
            </w:pPr>
          </w:p>
        </w:tc>
        <w:tc>
          <w:tcPr>
            <w:tcW w:w="3969" w:type="dxa"/>
            <w:tcBorders>
              <w:top w:val="nil"/>
              <w:left w:val="nil"/>
              <w:bottom w:val="single" w:sz="4" w:space="0" w:color="auto"/>
              <w:right w:val="single" w:sz="4" w:space="0" w:color="auto"/>
            </w:tcBorders>
          </w:tcPr>
          <w:p w14:paraId="63339C71" w14:textId="77777777" w:rsidR="00565F52" w:rsidRPr="00E075BC" w:rsidRDefault="00565F52" w:rsidP="00565F52">
            <w:r w:rsidRPr="00E075BC">
              <w:t>Изготавливается из муки пшеничной 1 сорта. Безопасность согласно гигиеническим нормативам N 2-III-4.9-01-2010 и статье 9 Закона РА "О безопасности пищевых продуктов". Остаточный срок годности не менее 90%.</w:t>
            </w:r>
          </w:p>
        </w:tc>
        <w:tc>
          <w:tcPr>
            <w:tcW w:w="982" w:type="dxa"/>
            <w:tcBorders>
              <w:top w:val="nil"/>
              <w:left w:val="nil"/>
              <w:bottom w:val="single" w:sz="4" w:space="0" w:color="auto"/>
              <w:right w:val="single" w:sz="4" w:space="0" w:color="auto"/>
            </w:tcBorders>
            <w:noWrap/>
            <w:vAlign w:val="center"/>
            <w:hideMark/>
          </w:tcPr>
          <w:p w14:paraId="4E05939C"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46FCAB7A"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664B3F0F"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6FBF172F" w14:textId="2A87BFCA"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6312</w:t>
            </w:r>
          </w:p>
        </w:tc>
        <w:tc>
          <w:tcPr>
            <w:tcW w:w="1178" w:type="dxa"/>
            <w:tcBorders>
              <w:top w:val="nil"/>
              <w:left w:val="nil"/>
              <w:bottom w:val="single" w:sz="4" w:space="0" w:color="auto"/>
              <w:right w:val="single" w:sz="4" w:space="0" w:color="auto"/>
            </w:tcBorders>
            <w:vAlign w:val="center"/>
            <w:hideMark/>
          </w:tcPr>
          <w:p w14:paraId="10E96621"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64FFC3CC"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6129F01D" w14:textId="77777777" w:rsidTr="00DA59E6">
        <w:trPr>
          <w:trHeight w:val="510"/>
        </w:trPr>
        <w:tc>
          <w:tcPr>
            <w:tcW w:w="1277" w:type="dxa"/>
            <w:tcBorders>
              <w:top w:val="nil"/>
              <w:left w:val="single" w:sz="4" w:space="0" w:color="auto"/>
              <w:bottom w:val="single" w:sz="4" w:space="0" w:color="auto"/>
              <w:right w:val="single" w:sz="4" w:space="0" w:color="auto"/>
            </w:tcBorders>
            <w:vAlign w:val="center"/>
            <w:hideMark/>
          </w:tcPr>
          <w:p w14:paraId="0AD67C7A"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12</w:t>
            </w:r>
          </w:p>
        </w:tc>
        <w:tc>
          <w:tcPr>
            <w:tcW w:w="1275" w:type="dxa"/>
            <w:tcBorders>
              <w:top w:val="nil"/>
              <w:left w:val="nil"/>
              <w:bottom w:val="single" w:sz="4" w:space="0" w:color="auto"/>
              <w:right w:val="single" w:sz="4" w:space="0" w:color="auto"/>
            </w:tcBorders>
            <w:vAlign w:val="center"/>
            <w:hideMark/>
          </w:tcPr>
          <w:p w14:paraId="61720120"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15616000</w:t>
            </w:r>
          </w:p>
        </w:tc>
        <w:tc>
          <w:tcPr>
            <w:tcW w:w="1753" w:type="dxa"/>
            <w:tcBorders>
              <w:top w:val="nil"/>
              <w:left w:val="nil"/>
              <w:bottom w:val="single" w:sz="4" w:space="0" w:color="auto"/>
              <w:right w:val="single" w:sz="4" w:space="0" w:color="auto"/>
            </w:tcBorders>
            <w:vAlign w:val="center"/>
            <w:hideMark/>
          </w:tcPr>
          <w:p w14:paraId="6DA21A4A" w14:textId="77777777" w:rsidR="00565F52" w:rsidRPr="005C5417" w:rsidRDefault="00565F52" w:rsidP="00565F52">
            <w:pPr>
              <w:rPr>
                <w:rFonts w:ascii="GHEA Grapalat" w:hAnsi="GHEA Grapalat"/>
                <w:sz w:val="18"/>
                <w:szCs w:val="18"/>
              </w:rPr>
            </w:pPr>
            <w:proofErr w:type="spellStart"/>
            <w:r w:rsidRPr="005C5417">
              <w:rPr>
                <w:rFonts w:ascii="GHEA Grapalat" w:hAnsi="GHEA Grapalat"/>
                <w:color w:val="000000"/>
                <w:sz w:val="18"/>
                <w:szCs w:val="18"/>
              </w:rPr>
              <w:t>Հնդկաձավար</w:t>
            </w:r>
            <w:proofErr w:type="spellEnd"/>
          </w:p>
        </w:tc>
        <w:tc>
          <w:tcPr>
            <w:tcW w:w="1082" w:type="dxa"/>
            <w:tcBorders>
              <w:top w:val="nil"/>
              <w:left w:val="nil"/>
              <w:bottom w:val="single" w:sz="4" w:space="0" w:color="auto"/>
              <w:right w:val="single" w:sz="4" w:space="0" w:color="auto"/>
            </w:tcBorders>
            <w:vAlign w:val="center"/>
            <w:hideMark/>
          </w:tcPr>
          <w:p w14:paraId="7ED777C6"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2B1AE08A" w14:textId="77777777" w:rsidR="00565F52" w:rsidRPr="00E075BC" w:rsidRDefault="00565F52" w:rsidP="00565F52">
            <w:r w:rsidRPr="00E075BC">
              <w:t>Срок годности</w:t>
            </w:r>
            <w:proofErr w:type="gramStart"/>
            <w:r w:rsidRPr="00E075BC">
              <w:t>: Выпекается</w:t>
            </w:r>
            <w:proofErr w:type="gramEnd"/>
            <w:r w:rsidRPr="00E075BC">
              <w:t xml:space="preserve"> в день доставки. Обязательное условие: перевозка только с помощью транспортных средств с соответствующим разрешением, выданным Государственной транспортной службой РА.</w:t>
            </w:r>
          </w:p>
        </w:tc>
        <w:tc>
          <w:tcPr>
            <w:tcW w:w="982" w:type="dxa"/>
            <w:tcBorders>
              <w:top w:val="nil"/>
              <w:left w:val="nil"/>
              <w:bottom w:val="single" w:sz="4" w:space="0" w:color="auto"/>
              <w:right w:val="single" w:sz="4" w:space="0" w:color="auto"/>
            </w:tcBorders>
            <w:noWrap/>
            <w:vAlign w:val="center"/>
            <w:hideMark/>
          </w:tcPr>
          <w:p w14:paraId="4124E07B"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3EC49A10"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17572750"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058BF731" w14:textId="7A6AFEFC"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842</w:t>
            </w:r>
          </w:p>
        </w:tc>
        <w:tc>
          <w:tcPr>
            <w:tcW w:w="1178" w:type="dxa"/>
            <w:tcBorders>
              <w:top w:val="nil"/>
              <w:left w:val="nil"/>
              <w:bottom w:val="single" w:sz="4" w:space="0" w:color="auto"/>
              <w:right w:val="single" w:sz="4" w:space="0" w:color="auto"/>
            </w:tcBorders>
            <w:vAlign w:val="center"/>
            <w:hideMark/>
          </w:tcPr>
          <w:p w14:paraId="6596BF15"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632D6FE1"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372D7E50" w14:textId="77777777" w:rsidTr="00DA59E6">
        <w:trPr>
          <w:trHeight w:val="480"/>
        </w:trPr>
        <w:tc>
          <w:tcPr>
            <w:tcW w:w="1277" w:type="dxa"/>
            <w:tcBorders>
              <w:top w:val="nil"/>
              <w:left w:val="single" w:sz="4" w:space="0" w:color="auto"/>
              <w:bottom w:val="single" w:sz="4" w:space="0" w:color="auto"/>
              <w:right w:val="single" w:sz="4" w:space="0" w:color="auto"/>
            </w:tcBorders>
            <w:vAlign w:val="center"/>
            <w:hideMark/>
          </w:tcPr>
          <w:p w14:paraId="20ED7F86"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13</w:t>
            </w:r>
          </w:p>
        </w:tc>
        <w:tc>
          <w:tcPr>
            <w:tcW w:w="1275" w:type="dxa"/>
            <w:tcBorders>
              <w:top w:val="nil"/>
              <w:left w:val="nil"/>
              <w:bottom w:val="single" w:sz="4" w:space="0" w:color="auto"/>
              <w:right w:val="single" w:sz="4" w:space="0" w:color="auto"/>
            </w:tcBorders>
            <w:vAlign w:val="center"/>
            <w:hideMark/>
          </w:tcPr>
          <w:p w14:paraId="5241FC3D"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03142510</w:t>
            </w:r>
          </w:p>
        </w:tc>
        <w:tc>
          <w:tcPr>
            <w:tcW w:w="1753" w:type="dxa"/>
            <w:tcBorders>
              <w:top w:val="nil"/>
              <w:left w:val="nil"/>
              <w:bottom w:val="single" w:sz="4" w:space="0" w:color="auto"/>
              <w:right w:val="single" w:sz="4" w:space="0" w:color="auto"/>
            </w:tcBorders>
            <w:vAlign w:val="center"/>
            <w:hideMark/>
          </w:tcPr>
          <w:p w14:paraId="487691B7" w14:textId="77777777" w:rsidR="00565F52" w:rsidRPr="005C5417" w:rsidRDefault="00565F52" w:rsidP="00565F52">
            <w:pPr>
              <w:rPr>
                <w:rFonts w:ascii="GHEA Grapalat" w:hAnsi="GHEA Grapalat"/>
                <w:sz w:val="18"/>
                <w:szCs w:val="18"/>
              </w:rPr>
            </w:pPr>
            <w:proofErr w:type="spellStart"/>
            <w:r w:rsidRPr="005C5417">
              <w:rPr>
                <w:rFonts w:ascii="GHEA Grapalat" w:hAnsi="GHEA Grapalat"/>
                <w:color w:val="000000"/>
                <w:sz w:val="18"/>
                <w:szCs w:val="18"/>
              </w:rPr>
              <w:t>Ձու</w:t>
            </w:r>
            <w:proofErr w:type="spellEnd"/>
          </w:p>
        </w:tc>
        <w:tc>
          <w:tcPr>
            <w:tcW w:w="1082" w:type="dxa"/>
            <w:tcBorders>
              <w:top w:val="nil"/>
              <w:left w:val="nil"/>
              <w:bottom w:val="single" w:sz="4" w:space="0" w:color="auto"/>
              <w:right w:val="single" w:sz="4" w:space="0" w:color="auto"/>
            </w:tcBorders>
            <w:vAlign w:val="center"/>
            <w:hideMark/>
          </w:tcPr>
          <w:p w14:paraId="07C1065B" w14:textId="77777777" w:rsidR="00565F52" w:rsidRPr="005C5417" w:rsidRDefault="00565F52" w:rsidP="00565F52">
            <w:pPr>
              <w:jc w:val="center"/>
              <w:rPr>
                <w:rFonts w:ascii="GHEA Grapalat" w:hAnsi="GHEA Grapalat"/>
                <w:sz w:val="18"/>
                <w:szCs w:val="18"/>
                <w:lang w:val="es-ES"/>
              </w:rPr>
            </w:pPr>
          </w:p>
        </w:tc>
        <w:tc>
          <w:tcPr>
            <w:tcW w:w="3969" w:type="dxa"/>
            <w:tcBorders>
              <w:top w:val="nil"/>
              <w:left w:val="nil"/>
              <w:bottom w:val="single" w:sz="4" w:space="0" w:color="auto"/>
              <w:right w:val="single" w:sz="4" w:space="0" w:color="auto"/>
            </w:tcBorders>
            <w:hideMark/>
          </w:tcPr>
          <w:p w14:paraId="131D819D" w14:textId="77777777" w:rsidR="00565F52" w:rsidRPr="00E075BC" w:rsidRDefault="00565F52" w:rsidP="00565F52">
            <w:r w:rsidRPr="00E075BC">
              <w:t>Гречиха I или II сортов, влажность не более 14,0%, крупность не менее 97,5%. Остаточный срок годности не менее 70%. Безопасность и маркировка согласно постановлению Правительства РА 2007г. Статья 9 «Технического регламента о требованиях к зерну, его производству, хранению, переработке и использованию» и «О безопасности пищевых продуктов», утвержденных Постановлением № 22 от 11 января.</w:t>
            </w:r>
          </w:p>
        </w:tc>
        <w:tc>
          <w:tcPr>
            <w:tcW w:w="982" w:type="dxa"/>
            <w:tcBorders>
              <w:top w:val="nil"/>
              <w:left w:val="nil"/>
              <w:bottom w:val="single" w:sz="4" w:space="0" w:color="auto"/>
              <w:right w:val="single" w:sz="4" w:space="0" w:color="auto"/>
            </w:tcBorders>
            <w:noWrap/>
            <w:vAlign w:val="center"/>
            <w:hideMark/>
          </w:tcPr>
          <w:p w14:paraId="6E02327C"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հատ</w:t>
            </w:r>
            <w:proofErr w:type="spellEnd"/>
          </w:p>
        </w:tc>
        <w:tc>
          <w:tcPr>
            <w:tcW w:w="1002" w:type="dxa"/>
            <w:tcBorders>
              <w:top w:val="nil"/>
              <w:left w:val="nil"/>
              <w:bottom w:val="single" w:sz="4" w:space="0" w:color="auto"/>
              <w:right w:val="single" w:sz="4" w:space="0" w:color="auto"/>
            </w:tcBorders>
            <w:noWrap/>
            <w:vAlign w:val="center"/>
            <w:hideMark/>
          </w:tcPr>
          <w:p w14:paraId="65579FB4"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6D96A284"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46E591E5" w14:textId="2175EF1F"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16830</w:t>
            </w:r>
          </w:p>
        </w:tc>
        <w:tc>
          <w:tcPr>
            <w:tcW w:w="1178" w:type="dxa"/>
            <w:tcBorders>
              <w:top w:val="nil"/>
              <w:left w:val="nil"/>
              <w:bottom w:val="single" w:sz="4" w:space="0" w:color="auto"/>
              <w:right w:val="single" w:sz="4" w:space="0" w:color="auto"/>
            </w:tcBorders>
            <w:vAlign w:val="center"/>
            <w:hideMark/>
          </w:tcPr>
          <w:p w14:paraId="701AE66A"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530663BF"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5BDBBD2C" w14:textId="77777777" w:rsidTr="00DA59E6">
        <w:trPr>
          <w:trHeight w:val="480"/>
        </w:trPr>
        <w:tc>
          <w:tcPr>
            <w:tcW w:w="1277" w:type="dxa"/>
            <w:tcBorders>
              <w:top w:val="nil"/>
              <w:left w:val="single" w:sz="4" w:space="0" w:color="auto"/>
              <w:bottom w:val="single" w:sz="4" w:space="0" w:color="auto"/>
              <w:right w:val="single" w:sz="4" w:space="0" w:color="auto"/>
            </w:tcBorders>
            <w:vAlign w:val="center"/>
            <w:hideMark/>
          </w:tcPr>
          <w:p w14:paraId="67539A6D"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14</w:t>
            </w:r>
          </w:p>
        </w:tc>
        <w:tc>
          <w:tcPr>
            <w:tcW w:w="1275" w:type="dxa"/>
            <w:tcBorders>
              <w:top w:val="nil"/>
              <w:left w:val="nil"/>
              <w:bottom w:val="single" w:sz="4" w:space="0" w:color="auto"/>
              <w:right w:val="single" w:sz="4" w:space="0" w:color="auto"/>
            </w:tcBorders>
            <w:vAlign w:val="center"/>
            <w:hideMark/>
          </w:tcPr>
          <w:p w14:paraId="0D583FDC"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15851100</w:t>
            </w:r>
          </w:p>
        </w:tc>
        <w:tc>
          <w:tcPr>
            <w:tcW w:w="1753" w:type="dxa"/>
            <w:tcBorders>
              <w:top w:val="nil"/>
              <w:left w:val="nil"/>
              <w:bottom w:val="single" w:sz="4" w:space="0" w:color="auto"/>
              <w:right w:val="single" w:sz="4" w:space="0" w:color="auto"/>
            </w:tcBorders>
            <w:vAlign w:val="center"/>
            <w:hideMark/>
          </w:tcPr>
          <w:p w14:paraId="0D96A2DB" w14:textId="77777777" w:rsidR="00565F52" w:rsidRPr="005C5417" w:rsidRDefault="00565F52" w:rsidP="00565F52">
            <w:pPr>
              <w:rPr>
                <w:rFonts w:ascii="GHEA Grapalat" w:hAnsi="GHEA Grapalat"/>
                <w:sz w:val="18"/>
                <w:szCs w:val="18"/>
              </w:rPr>
            </w:pPr>
            <w:proofErr w:type="spellStart"/>
            <w:r w:rsidRPr="005C5417">
              <w:rPr>
                <w:rFonts w:ascii="GHEA Grapalat" w:hAnsi="GHEA Grapalat"/>
                <w:color w:val="000000"/>
                <w:sz w:val="18"/>
                <w:szCs w:val="18"/>
              </w:rPr>
              <w:t>Մակարոն</w:t>
            </w:r>
            <w:proofErr w:type="spellEnd"/>
          </w:p>
        </w:tc>
        <w:tc>
          <w:tcPr>
            <w:tcW w:w="1082" w:type="dxa"/>
            <w:tcBorders>
              <w:top w:val="nil"/>
              <w:left w:val="nil"/>
              <w:bottom w:val="single" w:sz="4" w:space="0" w:color="auto"/>
              <w:right w:val="single" w:sz="4" w:space="0" w:color="auto"/>
            </w:tcBorders>
            <w:vAlign w:val="center"/>
            <w:hideMark/>
          </w:tcPr>
          <w:p w14:paraId="66F26D6B"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7D5C951B" w14:textId="77777777" w:rsidR="00565F52" w:rsidRPr="00E075BC" w:rsidRDefault="00565F52" w:rsidP="00565F52">
            <w:r w:rsidRPr="00E075BC">
              <w:t xml:space="preserve">Яйцо столовое или диетическое, 1 сорт, сортированное по массе одного яйца, срок хранения диетического яйца: 7 суток, столового яйца: 25 суток, в </w:t>
            </w:r>
            <w:r w:rsidRPr="00E075BC">
              <w:lastRenderedPageBreak/>
              <w:t>условиях холодильника: 120 суток. Остаточный срок годности не менее 90%.</w:t>
            </w:r>
          </w:p>
        </w:tc>
        <w:tc>
          <w:tcPr>
            <w:tcW w:w="982" w:type="dxa"/>
            <w:tcBorders>
              <w:top w:val="nil"/>
              <w:left w:val="nil"/>
              <w:bottom w:val="single" w:sz="4" w:space="0" w:color="auto"/>
              <w:right w:val="single" w:sz="4" w:space="0" w:color="auto"/>
            </w:tcBorders>
            <w:noWrap/>
            <w:vAlign w:val="center"/>
            <w:hideMark/>
          </w:tcPr>
          <w:p w14:paraId="63D13AF2"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lastRenderedPageBreak/>
              <w:t>կգ</w:t>
            </w:r>
            <w:proofErr w:type="spellEnd"/>
          </w:p>
        </w:tc>
        <w:tc>
          <w:tcPr>
            <w:tcW w:w="1002" w:type="dxa"/>
            <w:tcBorders>
              <w:top w:val="nil"/>
              <w:left w:val="nil"/>
              <w:bottom w:val="single" w:sz="4" w:space="0" w:color="auto"/>
              <w:right w:val="single" w:sz="4" w:space="0" w:color="auto"/>
            </w:tcBorders>
            <w:noWrap/>
            <w:vAlign w:val="center"/>
            <w:hideMark/>
          </w:tcPr>
          <w:p w14:paraId="6CCF45C8"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66B4EAC3"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459F2444" w14:textId="2F4098EA"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842</w:t>
            </w:r>
          </w:p>
        </w:tc>
        <w:tc>
          <w:tcPr>
            <w:tcW w:w="1178" w:type="dxa"/>
            <w:tcBorders>
              <w:top w:val="nil"/>
              <w:left w:val="nil"/>
              <w:bottom w:val="single" w:sz="4" w:space="0" w:color="auto"/>
              <w:right w:val="single" w:sz="4" w:space="0" w:color="auto"/>
            </w:tcBorders>
            <w:vAlign w:val="center"/>
            <w:hideMark/>
          </w:tcPr>
          <w:p w14:paraId="053F0DFD"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5F0848BF"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4433FEA2" w14:textId="77777777" w:rsidTr="00DA59E6">
        <w:trPr>
          <w:trHeight w:val="480"/>
        </w:trPr>
        <w:tc>
          <w:tcPr>
            <w:tcW w:w="1277" w:type="dxa"/>
            <w:tcBorders>
              <w:top w:val="nil"/>
              <w:left w:val="single" w:sz="4" w:space="0" w:color="auto"/>
              <w:bottom w:val="single" w:sz="4" w:space="0" w:color="auto"/>
              <w:right w:val="single" w:sz="4" w:space="0" w:color="auto"/>
            </w:tcBorders>
            <w:vAlign w:val="center"/>
            <w:hideMark/>
          </w:tcPr>
          <w:p w14:paraId="17F52F82"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15</w:t>
            </w:r>
          </w:p>
        </w:tc>
        <w:tc>
          <w:tcPr>
            <w:tcW w:w="1275" w:type="dxa"/>
            <w:tcBorders>
              <w:top w:val="nil"/>
              <w:left w:val="nil"/>
              <w:bottom w:val="single" w:sz="4" w:space="0" w:color="auto"/>
              <w:right w:val="single" w:sz="4" w:space="0" w:color="auto"/>
            </w:tcBorders>
            <w:vAlign w:val="center"/>
            <w:hideMark/>
          </w:tcPr>
          <w:p w14:paraId="342C3EA2"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15331154</w:t>
            </w:r>
          </w:p>
        </w:tc>
        <w:tc>
          <w:tcPr>
            <w:tcW w:w="1753" w:type="dxa"/>
            <w:tcBorders>
              <w:top w:val="nil"/>
              <w:left w:val="nil"/>
              <w:bottom w:val="single" w:sz="4" w:space="0" w:color="auto"/>
              <w:right w:val="single" w:sz="4" w:space="0" w:color="auto"/>
            </w:tcBorders>
            <w:vAlign w:val="center"/>
            <w:hideMark/>
          </w:tcPr>
          <w:p w14:paraId="206B8D5E" w14:textId="77777777" w:rsidR="00565F52" w:rsidRPr="005C5417" w:rsidRDefault="00565F52" w:rsidP="00565F52">
            <w:pPr>
              <w:rPr>
                <w:rFonts w:ascii="GHEA Grapalat" w:hAnsi="GHEA Grapalat"/>
                <w:sz w:val="18"/>
                <w:szCs w:val="18"/>
              </w:rPr>
            </w:pPr>
            <w:proofErr w:type="spellStart"/>
            <w:r w:rsidRPr="005C5417">
              <w:rPr>
                <w:rFonts w:ascii="GHEA Grapalat" w:hAnsi="GHEA Grapalat"/>
                <w:color w:val="000000"/>
                <w:sz w:val="18"/>
                <w:szCs w:val="18"/>
              </w:rPr>
              <w:t>Ոլոռ</w:t>
            </w:r>
            <w:proofErr w:type="spellEnd"/>
          </w:p>
        </w:tc>
        <w:tc>
          <w:tcPr>
            <w:tcW w:w="1082" w:type="dxa"/>
            <w:tcBorders>
              <w:top w:val="nil"/>
              <w:left w:val="nil"/>
              <w:bottom w:val="single" w:sz="4" w:space="0" w:color="auto"/>
              <w:right w:val="single" w:sz="4" w:space="0" w:color="auto"/>
            </w:tcBorders>
            <w:vAlign w:val="center"/>
            <w:hideMark/>
          </w:tcPr>
          <w:p w14:paraId="591B11AF"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7E824BCD" w14:textId="77777777" w:rsidR="00565F52" w:rsidRPr="00E075BC" w:rsidRDefault="00565F52" w:rsidP="00565F52">
            <w:r w:rsidRPr="00E075BC">
              <w:t>1 яйцо 50 грамм. Безопасность и маркировка в соответствии с Постановлением Правительства РА N 1438-Н от 29 сентября 2011 года "Об утверждении Технического регламента яиц и яичных продуктов" и статьей 9 Закона РА "О безопасности пищевых продуктов".</w:t>
            </w:r>
          </w:p>
        </w:tc>
        <w:tc>
          <w:tcPr>
            <w:tcW w:w="982" w:type="dxa"/>
            <w:tcBorders>
              <w:top w:val="nil"/>
              <w:left w:val="nil"/>
              <w:bottom w:val="single" w:sz="4" w:space="0" w:color="auto"/>
              <w:right w:val="single" w:sz="4" w:space="0" w:color="auto"/>
            </w:tcBorders>
            <w:noWrap/>
            <w:vAlign w:val="center"/>
            <w:hideMark/>
          </w:tcPr>
          <w:p w14:paraId="67A2E085"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6E8C41A1"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15BEAC3C"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4EE23F41" w14:textId="48D680CC"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421</w:t>
            </w:r>
          </w:p>
        </w:tc>
        <w:tc>
          <w:tcPr>
            <w:tcW w:w="1178" w:type="dxa"/>
            <w:tcBorders>
              <w:top w:val="nil"/>
              <w:left w:val="nil"/>
              <w:bottom w:val="single" w:sz="4" w:space="0" w:color="auto"/>
              <w:right w:val="single" w:sz="4" w:space="0" w:color="auto"/>
            </w:tcBorders>
            <w:vAlign w:val="center"/>
            <w:hideMark/>
          </w:tcPr>
          <w:p w14:paraId="58A18910"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48140C98"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587EE0EA" w14:textId="77777777" w:rsidTr="00DA59E6">
        <w:trPr>
          <w:trHeight w:val="480"/>
        </w:trPr>
        <w:tc>
          <w:tcPr>
            <w:tcW w:w="1277" w:type="dxa"/>
            <w:tcBorders>
              <w:top w:val="nil"/>
              <w:left w:val="single" w:sz="4" w:space="0" w:color="auto"/>
              <w:bottom w:val="single" w:sz="4" w:space="0" w:color="auto"/>
              <w:right w:val="single" w:sz="4" w:space="0" w:color="auto"/>
            </w:tcBorders>
            <w:vAlign w:val="center"/>
            <w:hideMark/>
          </w:tcPr>
          <w:p w14:paraId="19BC5768"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16</w:t>
            </w:r>
          </w:p>
        </w:tc>
        <w:tc>
          <w:tcPr>
            <w:tcW w:w="1275" w:type="dxa"/>
            <w:tcBorders>
              <w:top w:val="nil"/>
              <w:left w:val="nil"/>
              <w:bottom w:val="single" w:sz="4" w:space="0" w:color="auto"/>
              <w:right w:val="single" w:sz="4" w:space="0" w:color="auto"/>
            </w:tcBorders>
            <w:vAlign w:val="center"/>
            <w:hideMark/>
          </w:tcPr>
          <w:p w14:paraId="6972005A"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15331153</w:t>
            </w:r>
          </w:p>
        </w:tc>
        <w:tc>
          <w:tcPr>
            <w:tcW w:w="1753" w:type="dxa"/>
            <w:tcBorders>
              <w:top w:val="nil"/>
              <w:left w:val="nil"/>
              <w:bottom w:val="single" w:sz="4" w:space="0" w:color="auto"/>
              <w:right w:val="single" w:sz="4" w:space="0" w:color="auto"/>
            </w:tcBorders>
            <w:vAlign w:val="center"/>
            <w:hideMark/>
          </w:tcPr>
          <w:p w14:paraId="55847926" w14:textId="77777777" w:rsidR="00565F52" w:rsidRPr="005C5417" w:rsidRDefault="00565F52" w:rsidP="00565F52">
            <w:pPr>
              <w:rPr>
                <w:rFonts w:ascii="GHEA Grapalat" w:hAnsi="GHEA Grapalat"/>
                <w:sz w:val="18"/>
                <w:szCs w:val="18"/>
              </w:rPr>
            </w:pPr>
            <w:proofErr w:type="spellStart"/>
            <w:r w:rsidRPr="005C5417">
              <w:rPr>
                <w:rFonts w:ascii="GHEA Grapalat" w:hAnsi="GHEA Grapalat"/>
                <w:color w:val="000000"/>
                <w:sz w:val="18"/>
                <w:szCs w:val="18"/>
              </w:rPr>
              <w:t>Ոսպ</w:t>
            </w:r>
            <w:proofErr w:type="spellEnd"/>
          </w:p>
        </w:tc>
        <w:tc>
          <w:tcPr>
            <w:tcW w:w="1082" w:type="dxa"/>
            <w:tcBorders>
              <w:top w:val="nil"/>
              <w:left w:val="nil"/>
              <w:bottom w:val="single" w:sz="4" w:space="0" w:color="auto"/>
              <w:right w:val="single" w:sz="4" w:space="0" w:color="auto"/>
            </w:tcBorders>
            <w:vAlign w:val="center"/>
            <w:hideMark/>
          </w:tcPr>
          <w:p w14:paraId="56289BB1"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6EE9BCED" w14:textId="77777777" w:rsidR="00565F52" w:rsidRPr="00E075BC" w:rsidRDefault="00565F52" w:rsidP="00565F52">
            <w:r w:rsidRPr="00E075BC">
              <w:t>Макаронные изделия из бездрожжевого теста в зависимости от сорта и качества муки: А (из твердой муки), Б (из мягкой стекловидной муки), Б (из пшеничной хлебопекарной муки), рассортированные и не рассортированные. Безопасность соответствует гигиеническим нормативам N 2-III-4.9-01-2010, а маркировка - статье 9 Закона РА "О безопасности пищевых продуктов".</w:t>
            </w:r>
          </w:p>
        </w:tc>
        <w:tc>
          <w:tcPr>
            <w:tcW w:w="982" w:type="dxa"/>
            <w:tcBorders>
              <w:top w:val="nil"/>
              <w:left w:val="nil"/>
              <w:bottom w:val="single" w:sz="4" w:space="0" w:color="auto"/>
              <w:right w:val="single" w:sz="4" w:space="0" w:color="auto"/>
            </w:tcBorders>
            <w:noWrap/>
            <w:vAlign w:val="center"/>
            <w:hideMark/>
          </w:tcPr>
          <w:p w14:paraId="1801B1F5"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1414C02D"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7B1D2C5A"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293B66C4" w14:textId="7BC5F849"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673</w:t>
            </w:r>
          </w:p>
        </w:tc>
        <w:tc>
          <w:tcPr>
            <w:tcW w:w="1178" w:type="dxa"/>
            <w:tcBorders>
              <w:top w:val="nil"/>
              <w:left w:val="nil"/>
              <w:bottom w:val="single" w:sz="4" w:space="0" w:color="auto"/>
              <w:right w:val="single" w:sz="4" w:space="0" w:color="auto"/>
            </w:tcBorders>
            <w:vAlign w:val="center"/>
            <w:hideMark/>
          </w:tcPr>
          <w:p w14:paraId="66E24099"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10D50DCB"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1B0DBC11" w14:textId="77777777" w:rsidTr="00DA59E6">
        <w:trPr>
          <w:trHeight w:val="480"/>
        </w:trPr>
        <w:tc>
          <w:tcPr>
            <w:tcW w:w="1277" w:type="dxa"/>
            <w:tcBorders>
              <w:top w:val="nil"/>
              <w:left w:val="single" w:sz="4" w:space="0" w:color="auto"/>
              <w:bottom w:val="single" w:sz="4" w:space="0" w:color="auto"/>
              <w:right w:val="single" w:sz="4" w:space="0" w:color="auto"/>
            </w:tcBorders>
            <w:vAlign w:val="center"/>
            <w:hideMark/>
          </w:tcPr>
          <w:p w14:paraId="16874561" w14:textId="77777777" w:rsidR="00565F52" w:rsidRPr="005C5417" w:rsidRDefault="00565F52" w:rsidP="00565F52">
            <w:pPr>
              <w:tabs>
                <w:tab w:val="left" w:pos="747"/>
              </w:tabs>
              <w:ind w:left="349"/>
              <w:rPr>
                <w:rFonts w:ascii="GHEA Grapalat" w:hAnsi="GHEA Grapalat"/>
                <w:sz w:val="18"/>
                <w:szCs w:val="18"/>
              </w:rPr>
            </w:pPr>
            <w:r w:rsidRPr="005C5417">
              <w:rPr>
                <w:rFonts w:ascii="GHEA Grapalat" w:hAnsi="GHEA Grapalat"/>
                <w:sz w:val="18"/>
                <w:szCs w:val="18"/>
              </w:rPr>
              <w:t>17</w:t>
            </w:r>
          </w:p>
        </w:tc>
        <w:tc>
          <w:tcPr>
            <w:tcW w:w="1275" w:type="dxa"/>
            <w:tcBorders>
              <w:top w:val="nil"/>
              <w:left w:val="nil"/>
              <w:bottom w:val="single" w:sz="4" w:space="0" w:color="auto"/>
              <w:right w:val="single" w:sz="4" w:space="0" w:color="auto"/>
            </w:tcBorders>
            <w:vAlign w:val="center"/>
            <w:hideMark/>
          </w:tcPr>
          <w:p w14:paraId="5E7D61F1"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15541200</w:t>
            </w:r>
          </w:p>
        </w:tc>
        <w:tc>
          <w:tcPr>
            <w:tcW w:w="1753" w:type="dxa"/>
            <w:tcBorders>
              <w:top w:val="nil"/>
              <w:left w:val="nil"/>
              <w:bottom w:val="single" w:sz="4" w:space="0" w:color="auto"/>
              <w:right w:val="single" w:sz="4" w:space="0" w:color="auto"/>
            </w:tcBorders>
            <w:vAlign w:val="center"/>
            <w:hideMark/>
          </w:tcPr>
          <w:p w14:paraId="0B23543D" w14:textId="77777777" w:rsidR="00565F52" w:rsidRPr="005C5417" w:rsidRDefault="00565F52" w:rsidP="00565F52">
            <w:pPr>
              <w:rPr>
                <w:rFonts w:ascii="GHEA Grapalat" w:hAnsi="GHEA Grapalat"/>
                <w:sz w:val="18"/>
                <w:szCs w:val="18"/>
              </w:rPr>
            </w:pPr>
            <w:proofErr w:type="spellStart"/>
            <w:r w:rsidRPr="005C5417">
              <w:rPr>
                <w:rFonts w:ascii="GHEA Grapalat" w:hAnsi="GHEA Grapalat"/>
                <w:color w:val="000000"/>
                <w:sz w:val="18"/>
                <w:szCs w:val="18"/>
              </w:rPr>
              <w:t>Պանիր</w:t>
            </w:r>
            <w:proofErr w:type="spellEnd"/>
          </w:p>
        </w:tc>
        <w:tc>
          <w:tcPr>
            <w:tcW w:w="1082" w:type="dxa"/>
            <w:tcBorders>
              <w:top w:val="nil"/>
              <w:left w:val="nil"/>
              <w:bottom w:val="single" w:sz="4" w:space="0" w:color="auto"/>
              <w:right w:val="single" w:sz="4" w:space="0" w:color="auto"/>
            </w:tcBorders>
            <w:vAlign w:val="center"/>
            <w:hideMark/>
          </w:tcPr>
          <w:p w14:paraId="65635B09"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2FA84EEC" w14:textId="77777777" w:rsidR="00565F52" w:rsidRPr="00E075BC" w:rsidRDefault="00565F52" w:rsidP="00565F52">
            <w:r w:rsidRPr="00E075BC">
              <w:t>Сушеные, очищенные, желтого или зеленого цвета. Безопасность: Гигиенические нормы N 2-III-4.9-01-2010 и статья 9 Закона РА "О безопасности пищевых продуктов"</w:t>
            </w:r>
          </w:p>
        </w:tc>
        <w:tc>
          <w:tcPr>
            <w:tcW w:w="982" w:type="dxa"/>
            <w:tcBorders>
              <w:top w:val="nil"/>
              <w:left w:val="nil"/>
              <w:bottom w:val="single" w:sz="4" w:space="0" w:color="auto"/>
              <w:right w:val="single" w:sz="4" w:space="0" w:color="auto"/>
            </w:tcBorders>
            <w:noWrap/>
            <w:vAlign w:val="center"/>
            <w:hideMark/>
          </w:tcPr>
          <w:p w14:paraId="66E887BA"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01ABDC2A"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3929F8D2"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1A3B67A9" w14:textId="6027A5C3"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757</w:t>
            </w:r>
          </w:p>
        </w:tc>
        <w:tc>
          <w:tcPr>
            <w:tcW w:w="1178" w:type="dxa"/>
            <w:tcBorders>
              <w:top w:val="nil"/>
              <w:left w:val="nil"/>
              <w:bottom w:val="single" w:sz="4" w:space="0" w:color="auto"/>
              <w:right w:val="single" w:sz="4" w:space="0" w:color="auto"/>
            </w:tcBorders>
            <w:vAlign w:val="center"/>
            <w:hideMark/>
          </w:tcPr>
          <w:p w14:paraId="740480EE"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6BD30FB0"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2D5770D2" w14:textId="77777777" w:rsidTr="00DA59E6">
        <w:trPr>
          <w:trHeight w:val="480"/>
        </w:trPr>
        <w:tc>
          <w:tcPr>
            <w:tcW w:w="1277" w:type="dxa"/>
            <w:tcBorders>
              <w:top w:val="nil"/>
              <w:left w:val="single" w:sz="4" w:space="0" w:color="auto"/>
              <w:bottom w:val="single" w:sz="4" w:space="0" w:color="auto"/>
              <w:right w:val="single" w:sz="4" w:space="0" w:color="auto"/>
            </w:tcBorders>
            <w:vAlign w:val="center"/>
            <w:hideMark/>
          </w:tcPr>
          <w:p w14:paraId="78F485A7" w14:textId="77777777" w:rsidR="00565F52" w:rsidRPr="009570CB" w:rsidRDefault="00565F52" w:rsidP="00565F52">
            <w:pPr>
              <w:tabs>
                <w:tab w:val="left" w:pos="747"/>
              </w:tabs>
              <w:ind w:left="349"/>
              <w:rPr>
                <w:rFonts w:ascii="GHEA Grapalat" w:hAnsi="GHEA Grapalat"/>
                <w:sz w:val="18"/>
                <w:szCs w:val="18"/>
                <w:lang w:val="hy-AM"/>
              </w:rPr>
            </w:pPr>
            <w:r>
              <w:rPr>
                <w:rFonts w:ascii="GHEA Grapalat" w:hAnsi="GHEA Grapalat"/>
                <w:sz w:val="18"/>
                <w:szCs w:val="18"/>
                <w:lang w:val="hy-AM"/>
              </w:rPr>
              <w:t>17</w:t>
            </w:r>
          </w:p>
        </w:tc>
        <w:tc>
          <w:tcPr>
            <w:tcW w:w="1275" w:type="dxa"/>
            <w:tcBorders>
              <w:top w:val="nil"/>
              <w:left w:val="nil"/>
              <w:bottom w:val="single" w:sz="4" w:space="0" w:color="auto"/>
              <w:right w:val="single" w:sz="4" w:space="0" w:color="auto"/>
            </w:tcBorders>
            <w:vAlign w:val="center"/>
            <w:hideMark/>
          </w:tcPr>
          <w:p w14:paraId="57B861AF"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15551600</w:t>
            </w:r>
          </w:p>
        </w:tc>
        <w:tc>
          <w:tcPr>
            <w:tcW w:w="1753" w:type="dxa"/>
            <w:tcBorders>
              <w:top w:val="nil"/>
              <w:left w:val="nil"/>
              <w:bottom w:val="single" w:sz="4" w:space="0" w:color="auto"/>
              <w:right w:val="single" w:sz="4" w:space="0" w:color="auto"/>
            </w:tcBorders>
            <w:vAlign w:val="center"/>
            <w:hideMark/>
          </w:tcPr>
          <w:p w14:paraId="578866E4" w14:textId="77777777" w:rsidR="00565F52" w:rsidRPr="005C5417" w:rsidRDefault="00565F52" w:rsidP="00565F52">
            <w:pPr>
              <w:rPr>
                <w:rFonts w:ascii="GHEA Grapalat" w:hAnsi="GHEA Grapalat"/>
                <w:sz w:val="18"/>
                <w:szCs w:val="18"/>
              </w:rPr>
            </w:pPr>
            <w:proofErr w:type="spellStart"/>
            <w:r w:rsidRPr="005C5417">
              <w:rPr>
                <w:rFonts w:ascii="GHEA Grapalat" w:hAnsi="GHEA Grapalat"/>
                <w:sz w:val="18"/>
                <w:szCs w:val="18"/>
              </w:rPr>
              <w:t>Մածուն</w:t>
            </w:r>
            <w:proofErr w:type="spellEnd"/>
          </w:p>
        </w:tc>
        <w:tc>
          <w:tcPr>
            <w:tcW w:w="1082" w:type="dxa"/>
            <w:tcBorders>
              <w:top w:val="nil"/>
              <w:left w:val="nil"/>
              <w:bottom w:val="single" w:sz="4" w:space="0" w:color="auto"/>
              <w:right w:val="single" w:sz="4" w:space="0" w:color="auto"/>
            </w:tcBorders>
            <w:vAlign w:val="center"/>
            <w:hideMark/>
          </w:tcPr>
          <w:p w14:paraId="26E01D62"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7ED4094C" w14:textId="77777777" w:rsidR="00565F52" w:rsidRPr="00E075BC" w:rsidRDefault="00565F52" w:rsidP="00565F52">
            <w:r w:rsidRPr="00E075BC">
              <w:t xml:space="preserve">Три сорта, однородные, чистые, сухие, влажность не более 14,0%. Безопасность согласно </w:t>
            </w:r>
            <w:r w:rsidRPr="00E075BC">
              <w:lastRenderedPageBreak/>
              <w:t>гигиеническим нормативам N 2-III-4.9-01-2010, статья 9 Закона РА "О безопасности пищевых продуктов".</w:t>
            </w:r>
          </w:p>
        </w:tc>
        <w:tc>
          <w:tcPr>
            <w:tcW w:w="982" w:type="dxa"/>
            <w:tcBorders>
              <w:top w:val="nil"/>
              <w:left w:val="nil"/>
              <w:bottom w:val="single" w:sz="4" w:space="0" w:color="auto"/>
              <w:right w:val="single" w:sz="4" w:space="0" w:color="auto"/>
            </w:tcBorders>
            <w:noWrap/>
            <w:vAlign w:val="center"/>
            <w:hideMark/>
          </w:tcPr>
          <w:p w14:paraId="27759A81"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lastRenderedPageBreak/>
              <w:t>կգ</w:t>
            </w:r>
            <w:proofErr w:type="spellEnd"/>
          </w:p>
        </w:tc>
        <w:tc>
          <w:tcPr>
            <w:tcW w:w="1002" w:type="dxa"/>
            <w:tcBorders>
              <w:top w:val="nil"/>
              <w:left w:val="nil"/>
              <w:bottom w:val="single" w:sz="4" w:space="0" w:color="auto"/>
              <w:right w:val="single" w:sz="4" w:space="0" w:color="auto"/>
            </w:tcBorders>
            <w:noWrap/>
            <w:vAlign w:val="center"/>
            <w:hideMark/>
          </w:tcPr>
          <w:p w14:paraId="65B4FDEF"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6B7EA711"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74DC30EE" w14:textId="18492DA9"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505</w:t>
            </w:r>
          </w:p>
        </w:tc>
        <w:tc>
          <w:tcPr>
            <w:tcW w:w="1178" w:type="dxa"/>
            <w:tcBorders>
              <w:top w:val="nil"/>
              <w:left w:val="nil"/>
              <w:bottom w:val="single" w:sz="4" w:space="0" w:color="auto"/>
              <w:right w:val="single" w:sz="4" w:space="0" w:color="auto"/>
            </w:tcBorders>
            <w:vAlign w:val="center"/>
            <w:hideMark/>
          </w:tcPr>
          <w:p w14:paraId="3E4E211C"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5658F262"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565F52" w:rsidRPr="006736C6" w14:paraId="7E89C48D" w14:textId="77777777" w:rsidTr="00DA59E6">
        <w:trPr>
          <w:trHeight w:val="480"/>
        </w:trPr>
        <w:tc>
          <w:tcPr>
            <w:tcW w:w="1277" w:type="dxa"/>
            <w:tcBorders>
              <w:top w:val="nil"/>
              <w:left w:val="single" w:sz="4" w:space="0" w:color="auto"/>
              <w:bottom w:val="single" w:sz="4" w:space="0" w:color="auto"/>
              <w:right w:val="single" w:sz="4" w:space="0" w:color="auto"/>
            </w:tcBorders>
            <w:vAlign w:val="center"/>
            <w:hideMark/>
          </w:tcPr>
          <w:p w14:paraId="0E8FEC41" w14:textId="77777777" w:rsidR="00565F52" w:rsidRPr="009570CB" w:rsidRDefault="00565F52" w:rsidP="00565F52">
            <w:pPr>
              <w:tabs>
                <w:tab w:val="left" w:pos="747"/>
              </w:tabs>
              <w:ind w:left="349"/>
              <w:rPr>
                <w:rFonts w:ascii="GHEA Grapalat" w:hAnsi="GHEA Grapalat"/>
                <w:sz w:val="18"/>
                <w:szCs w:val="18"/>
                <w:lang w:val="hy-AM"/>
              </w:rPr>
            </w:pPr>
            <w:r>
              <w:rPr>
                <w:rFonts w:ascii="GHEA Grapalat" w:hAnsi="GHEA Grapalat"/>
                <w:sz w:val="18"/>
                <w:szCs w:val="18"/>
                <w:lang w:val="hy-AM"/>
              </w:rPr>
              <w:t>18</w:t>
            </w:r>
          </w:p>
        </w:tc>
        <w:tc>
          <w:tcPr>
            <w:tcW w:w="1275" w:type="dxa"/>
            <w:tcBorders>
              <w:top w:val="nil"/>
              <w:left w:val="nil"/>
              <w:bottom w:val="single" w:sz="4" w:space="0" w:color="auto"/>
              <w:right w:val="single" w:sz="4" w:space="0" w:color="auto"/>
            </w:tcBorders>
            <w:vAlign w:val="center"/>
            <w:hideMark/>
          </w:tcPr>
          <w:p w14:paraId="4267236C" w14:textId="77777777" w:rsidR="00565F52" w:rsidRPr="005C5417" w:rsidRDefault="00565F52" w:rsidP="00565F52">
            <w:pPr>
              <w:jc w:val="center"/>
              <w:rPr>
                <w:rFonts w:ascii="GHEA Grapalat" w:hAnsi="GHEA Grapalat"/>
                <w:sz w:val="18"/>
                <w:szCs w:val="18"/>
              </w:rPr>
            </w:pPr>
            <w:r w:rsidRPr="005C5417">
              <w:rPr>
                <w:rFonts w:ascii="GHEA Grapalat" w:hAnsi="GHEA Grapalat"/>
                <w:color w:val="000000"/>
                <w:sz w:val="18"/>
                <w:szCs w:val="18"/>
              </w:rPr>
              <w:t>15333100</w:t>
            </w:r>
          </w:p>
        </w:tc>
        <w:tc>
          <w:tcPr>
            <w:tcW w:w="1753" w:type="dxa"/>
            <w:tcBorders>
              <w:top w:val="nil"/>
              <w:left w:val="nil"/>
              <w:bottom w:val="single" w:sz="4" w:space="0" w:color="auto"/>
              <w:right w:val="single" w:sz="4" w:space="0" w:color="auto"/>
            </w:tcBorders>
            <w:vAlign w:val="center"/>
            <w:hideMark/>
          </w:tcPr>
          <w:p w14:paraId="09C6CDB7" w14:textId="77777777" w:rsidR="00565F52" w:rsidRPr="005C5417" w:rsidRDefault="00565F52" w:rsidP="00565F52">
            <w:pPr>
              <w:rPr>
                <w:rFonts w:ascii="GHEA Grapalat" w:hAnsi="GHEA Grapalat"/>
                <w:sz w:val="18"/>
                <w:szCs w:val="18"/>
              </w:rPr>
            </w:pPr>
            <w:proofErr w:type="spellStart"/>
            <w:r w:rsidRPr="005C5417">
              <w:rPr>
                <w:rFonts w:ascii="GHEA Grapalat" w:hAnsi="GHEA Grapalat"/>
                <w:color w:val="000000"/>
                <w:sz w:val="18"/>
                <w:szCs w:val="18"/>
              </w:rPr>
              <w:t>Տոմատի</w:t>
            </w:r>
            <w:proofErr w:type="spellEnd"/>
            <w:r w:rsidRPr="005C5417">
              <w:rPr>
                <w:rFonts w:ascii="GHEA Grapalat" w:hAnsi="GHEA Grapalat"/>
                <w:color w:val="000000"/>
                <w:sz w:val="18"/>
                <w:szCs w:val="18"/>
              </w:rPr>
              <w:t xml:space="preserve"> </w:t>
            </w:r>
            <w:proofErr w:type="spellStart"/>
            <w:r w:rsidRPr="005C5417">
              <w:rPr>
                <w:rFonts w:ascii="GHEA Grapalat" w:hAnsi="GHEA Grapalat"/>
                <w:color w:val="000000"/>
                <w:sz w:val="18"/>
                <w:szCs w:val="18"/>
              </w:rPr>
              <w:t>մածուկ</w:t>
            </w:r>
            <w:proofErr w:type="spellEnd"/>
          </w:p>
        </w:tc>
        <w:tc>
          <w:tcPr>
            <w:tcW w:w="1082" w:type="dxa"/>
            <w:tcBorders>
              <w:top w:val="nil"/>
              <w:left w:val="nil"/>
              <w:bottom w:val="single" w:sz="4" w:space="0" w:color="auto"/>
              <w:right w:val="single" w:sz="4" w:space="0" w:color="auto"/>
            </w:tcBorders>
            <w:vAlign w:val="center"/>
            <w:hideMark/>
          </w:tcPr>
          <w:p w14:paraId="2ACE930A" w14:textId="77777777" w:rsidR="00565F52" w:rsidRPr="005C5417" w:rsidRDefault="00565F52" w:rsidP="00565F52">
            <w:pPr>
              <w:rPr>
                <w:rFonts w:ascii="GHEA Grapalat" w:hAnsi="GHEA Grapalat"/>
                <w:sz w:val="18"/>
                <w:szCs w:val="18"/>
                <w:lang w:val="hy-AM"/>
              </w:rPr>
            </w:pPr>
          </w:p>
        </w:tc>
        <w:tc>
          <w:tcPr>
            <w:tcW w:w="3969" w:type="dxa"/>
            <w:tcBorders>
              <w:top w:val="nil"/>
              <w:left w:val="nil"/>
              <w:bottom w:val="single" w:sz="4" w:space="0" w:color="auto"/>
              <w:right w:val="single" w:sz="4" w:space="0" w:color="auto"/>
            </w:tcBorders>
            <w:hideMark/>
          </w:tcPr>
          <w:p w14:paraId="51EBAAE4" w14:textId="77777777" w:rsidR="00565F52" w:rsidRPr="00E075BC" w:rsidRDefault="00565F52" w:rsidP="00565F52">
            <w:r w:rsidRPr="00E075BC">
              <w:t>Сыр белый рассольный, из коровьего молока, жирностью 36-40%. Безопасность и маркировка согласно Постановлению Правительства РА 2006г. Статья 9 «Технического регламента требований к молоку, молочной продукции и их продукции» и Закона РА «О безопасности пищевых продуктов», утвержденных Постановлением № 1925 от 21 декабря.</w:t>
            </w:r>
          </w:p>
        </w:tc>
        <w:tc>
          <w:tcPr>
            <w:tcW w:w="982" w:type="dxa"/>
            <w:tcBorders>
              <w:top w:val="nil"/>
              <w:left w:val="nil"/>
              <w:bottom w:val="single" w:sz="4" w:space="0" w:color="auto"/>
              <w:right w:val="single" w:sz="4" w:space="0" w:color="auto"/>
            </w:tcBorders>
            <w:noWrap/>
            <w:vAlign w:val="center"/>
            <w:hideMark/>
          </w:tcPr>
          <w:p w14:paraId="5907D8E0" w14:textId="77777777" w:rsidR="00565F52" w:rsidRPr="005C5417" w:rsidRDefault="00565F52" w:rsidP="00565F52">
            <w:pPr>
              <w:jc w:val="center"/>
              <w:rPr>
                <w:rFonts w:ascii="GHEA Grapalat" w:hAnsi="GHEA Grapalat"/>
                <w:sz w:val="18"/>
                <w:szCs w:val="18"/>
              </w:rPr>
            </w:pPr>
            <w:proofErr w:type="spellStart"/>
            <w:r w:rsidRPr="005C5417">
              <w:rPr>
                <w:rFonts w:ascii="Arial" w:hAnsi="Arial" w:cs="Arial"/>
                <w:sz w:val="18"/>
                <w:szCs w:val="18"/>
              </w:rPr>
              <w:t>կգ</w:t>
            </w:r>
            <w:proofErr w:type="spellEnd"/>
          </w:p>
        </w:tc>
        <w:tc>
          <w:tcPr>
            <w:tcW w:w="1002" w:type="dxa"/>
            <w:tcBorders>
              <w:top w:val="nil"/>
              <w:left w:val="nil"/>
              <w:bottom w:val="single" w:sz="4" w:space="0" w:color="auto"/>
              <w:right w:val="single" w:sz="4" w:space="0" w:color="auto"/>
            </w:tcBorders>
            <w:noWrap/>
            <w:vAlign w:val="center"/>
            <w:hideMark/>
          </w:tcPr>
          <w:p w14:paraId="1D17E05F" w14:textId="77777777" w:rsidR="00565F52" w:rsidRPr="005C5417" w:rsidRDefault="00565F52" w:rsidP="00565F52">
            <w:pPr>
              <w:jc w:val="center"/>
              <w:rPr>
                <w:rFonts w:ascii="GHEA Grapalat" w:hAnsi="GHEA Grapalat" w:cs="Calibri"/>
                <w:color w:val="000000"/>
                <w:sz w:val="18"/>
                <w:szCs w:val="18"/>
              </w:rPr>
            </w:pPr>
          </w:p>
        </w:tc>
        <w:tc>
          <w:tcPr>
            <w:tcW w:w="1127" w:type="dxa"/>
            <w:tcBorders>
              <w:top w:val="nil"/>
              <w:left w:val="nil"/>
              <w:bottom w:val="single" w:sz="4" w:space="0" w:color="auto"/>
              <w:right w:val="single" w:sz="4" w:space="0" w:color="auto"/>
            </w:tcBorders>
            <w:vAlign w:val="center"/>
            <w:hideMark/>
          </w:tcPr>
          <w:p w14:paraId="38074B91" w14:textId="77777777" w:rsidR="00565F52" w:rsidRPr="005C5417" w:rsidRDefault="00565F52" w:rsidP="00565F52">
            <w:pPr>
              <w:jc w:val="center"/>
              <w:rPr>
                <w:rFonts w:ascii="GHEA Grapalat" w:hAnsi="GHEA Grapalat" w:cs="Calibri"/>
                <w:color w:val="000000"/>
                <w:sz w:val="18"/>
                <w:szCs w:val="18"/>
              </w:rPr>
            </w:pPr>
          </w:p>
        </w:tc>
        <w:tc>
          <w:tcPr>
            <w:tcW w:w="1245" w:type="dxa"/>
            <w:tcBorders>
              <w:top w:val="nil"/>
              <w:left w:val="nil"/>
              <w:bottom w:val="single" w:sz="4" w:space="0" w:color="auto"/>
              <w:right w:val="single" w:sz="4" w:space="0" w:color="auto"/>
            </w:tcBorders>
            <w:noWrap/>
            <w:vAlign w:val="center"/>
            <w:hideMark/>
          </w:tcPr>
          <w:p w14:paraId="0AEAD637" w14:textId="488CB44D" w:rsidR="00565F52" w:rsidRDefault="00565F52" w:rsidP="00565F52">
            <w:pPr>
              <w:jc w:val="center"/>
              <w:rPr>
                <w:rFonts w:ascii="Arial Armenian" w:hAnsi="Arial Armenian"/>
                <w:sz w:val="22"/>
                <w:szCs w:val="22"/>
              </w:rPr>
            </w:pPr>
            <w:r>
              <w:rPr>
                <w:rFonts w:ascii="Arial Armenian" w:hAnsi="Arial Armenian" w:cs="Calibri"/>
                <w:color w:val="000000"/>
                <w:sz w:val="20"/>
                <w:szCs w:val="20"/>
              </w:rPr>
              <w:t>100</w:t>
            </w:r>
          </w:p>
        </w:tc>
        <w:tc>
          <w:tcPr>
            <w:tcW w:w="1178" w:type="dxa"/>
            <w:tcBorders>
              <w:top w:val="nil"/>
              <w:left w:val="nil"/>
              <w:bottom w:val="single" w:sz="4" w:space="0" w:color="auto"/>
              <w:right w:val="single" w:sz="4" w:space="0" w:color="auto"/>
            </w:tcBorders>
            <w:vAlign w:val="center"/>
            <w:hideMark/>
          </w:tcPr>
          <w:p w14:paraId="6E28BBF7" w14:textId="77777777" w:rsidR="00565F52" w:rsidRPr="003679F9" w:rsidRDefault="00565F52" w:rsidP="00565F52">
            <w:pPr>
              <w:jc w:val="center"/>
              <w:rPr>
                <w:rFonts w:ascii="GHEA Grapalat" w:hAnsi="GHEA Grapalat"/>
                <w:sz w:val="18"/>
                <w:szCs w:val="18"/>
              </w:rPr>
            </w:pPr>
            <w:r>
              <w:rPr>
                <w:rFonts w:ascii="GHEA Grapalat" w:hAnsi="GHEA Grapalat"/>
                <w:sz w:val="18"/>
                <w:szCs w:val="18"/>
              </w:rPr>
              <w:t>в. Абовян С. Мнацаканян 5</w:t>
            </w:r>
            <w:r w:rsidRPr="003679F9">
              <w:rPr>
                <w:rFonts w:ascii="GHEA Grapalat" w:hAnsi="GHEA Grapalat"/>
                <w:sz w:val="18"/>
                <w:szCs w:val="18"/>
              </w:rPr>
              <w:t xml:space="preserve">  </w:t>
            </w:r>
          </w:p>
        </w:tc>
        <w:tc>
          <w:tcPr>
            <w:tcW w:w="1116" w:type="dxa"/>
            <w:tcBorders>
              <w:top w:val="nil"/>
              <w:left w:val="nil"/>
              <w:bottom w:val="single" w:sz="4" w:space="0" w:color="auto"/>
              <w:right w:val="nil"/>
            </w:tcBorders>
            <w:vAlign w:val="center"/>
            <w:hideMark/>
          </w:tcPr>
          <w:p w14:paraId="2BBFF794" w14:textId="77777777" w:rsidR="00565F52" w:rsidRPr="006736C6" w:rsidRDefault="00565F52" w:rsidP="00565F52">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bl>
    <w:p w14:paraId="0646429F"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3E941AF0" w14:textId="77777777" w:rsidTr="00E22E51">
        <w:trPr>
          <w:jc w:val="center"/>
        </w:trPr>
        <w:tc>
          <w:tcPr>
            <w:tcW w:w="4536" w:type="dxa"/>
          </w:tcPr>
          <w:p w14:paraId="507688BB"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6E6845E6"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314E6BD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88BBE25"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40A5D46" w14:textId="77777777" w:rsidR="00071D1C" w:rsidRPr="00B138F3" w:rsidRDefault="00071D1C" w:rsidP="00B46D58">
            <w:pPr>
              <w:widowControl w:val="0"/>
              <w:jc w:val="center"/>
              <w:rPr>
                <w:rFonts w:ascii="GHEA Grapalat" w:hAnsi="GHEA Grapalat"/>
              </w:rPr>
            </w:pPr>
          </w:p>
        </w:tc>
        <w:tc>
          <w:tcPr>
            <w:tcW w:w="4343" w:type="dxa"/>
          </w:tcPr>
          <w:p w14:paraId="6CA8F302"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287F96D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1CAFE3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3884A38"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52DA45CC"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AB4906F"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C15A654"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4"/>
        <w:t>*</w:t>
      </w:r>
    </w:p>
    <w:p w14:paraId="059A9A3E"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272ED206" w14:textId="77777777" w:rsidTr="00E67FD5">
        <w:trPr>
          <w:trHeight w:val="305"/>
          <w:jc w:val="center"/>
        </w:trPr>
        <w:tc>
          <w:tcPr>
            <w:tcW w:w="15903" w:type="dxa"/>
            <w:gridSpan w:val="16"/>
          </w:tcPr>
          <w:p w14:paraId="171BF91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D5C4AEE" w14:textId="77777777" w:rsidTr="00E67FD5">
        <w:trPr>
          <w:trHeight w:val="747"/>
          <w:jc w:val="center"/>
        </w:trPr>
        <w:tc>
          <w:tcPr>
            <w:tcW w:w="1724" w:type="dxa"/>
            <w:vAlign w:val="center"/>
          </w:tcPr>
          <w:p w14:paraId="4A3C09A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7C4AD42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5DB90A5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14:paraId="1ECEC4B0"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5"/>
              <w:t>**</w:t>
            </w:r>
          </w:p>
        </w:tc>
      </w:tr>
      <w:tr w:rsidR="00B138F3" w:rsidRPr="00B138F3" w14:paraId="3752B469" w14:textId="77777777" w:rsidTr="00AB4EAB">
        <w:trPr>
          <w:trHeight w:val="594"/>
          <w:jc w:val="center"/>
        </w:trPr>
        <w:tc>
          <w:tcPr>
            <w:tcW w:w="1724" w:type="dxa"/>
          </w:tcPr>
          <w:p w14:paraId="58B3991A" w14:textId="77777777" w:rsidR="00071D1C" w:rsidRPr="00B138F3" w:rsidRDefault="00071D1C" w:rsidP="00B46D58">
            <w:pPr>
              <w:widowControl w:val="0"/>
              <w:jc w:val="center"/>
              <w:rPr>
                <w:rFonts w:ascii="GHEA Grapalat" w:hAnsi="GHEA Grapalat"/>
                <w:sz w:val="16"/>
                <w:szCs w:val="16"/>
              </w:rPr>
            </w:pPr>
          </w:p>
        </w:tc>
        <w:tc>
          <w:tcPr>
            <w:tcW w:w="2155" w:type="dxa"/>
          </w:tcPr>
          <w:p w14:paraId="7D055208" w14:textId="77777777" w:rsidR="00071D1C" w:rsidRPr="00B138F3" w:rsidRDefault="00071D1C" w:rsidP="00B46D58">
            <w:pPr>
              <w:widowControl w:val="0"/>
              <w:jc w:val="center"/>
              <w:rPr>
                <w:rFonts w:ascii="GHEA Grapalat" w:hAnsi="GHEA Grapalat"/>
                <w:sz w:val="16"/>
                <w:szCs w:val="16"/>
              </w:rPr>
            </w:pPr>
          </w:p>
        </w:tc>
        <w:tc>
          <w:tcPr>
            <w:tcW w:w="1293" w:type="dxa"/>
          </w:tcPr>
          <w:p w14:paraId="50290A12"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5174367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725A82F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155E403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5BD2C178"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3F54EE9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3852C49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5A4CC0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4D85B56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1D8DFC8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6B1C958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42A19D3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4D18DE9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4E1FDC49"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14:paraId="629BB65A" w14:textId="77777777" w:rsidTr="00AB4EAB">
        <w:trPr>
          <w:trHeight w:val="404"/>
          <w:jc w:val="center"/>
        </w:trPr>
        <w:tc>
          <w:tcPr>
            <w:tcW w:w="1724" w:type="dxa"/>
          </w:tcPr>
          <w:p w14:paraId="7ADFFC74" w14:textId="77777777" w:rsidR="00071D1C" w:rsidRPr="00B138F3" w:rsidRDefault="00071D1C" w:rsidP="00B46D58">
            <w:pPr>
              <w:widowControl w:val="0"/>
              <w:jc w:val="center"/>
              <w:rPr>
                <w:rFonts w:ascii="GHEA Grapalat" w:hAnsi="GHEA Grapalat"/>
                <w:sz w:val="16"/>
                <w:szCs w:val="16"/>
              </w:rPr>
            </w:pPr>
          </w:p>
        </w:tc>
        <w:tc>
          <w:tcPr>
            <w:tcW w:w="2155" w:type="dxa"/>
          </w:tcPr>
          <w:p w14:paraId="7DE4E5F3" w14:textId="77777777" w:rsidR="00071D1C" w:rsidRPr="00B138F3" w:rsidRDefault="00071D1C" w:rsidP="00B46D58">
            <w:pPr>
              <w:widowControl w:val="0"/>
              <w:jc w:val="center"/>
              <w:rPr>
                <w:rFonts w:ascii="GHEA Grapalat" w:hAnsi="GHEA Grapalat"/>
                <w:sz w:val="16"/>
                <w:szCs w:val="16"/>
              </w:rPr>
            </w:pPr>
          </w:p>
        </w:tc>
        <w:tc>
          <w:tcPr>
            <w:tcW w:w="1293" w:type="dxa"/>
          </w:tcPr>
          <w:p w14:paraId="51568633"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7F67342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3548D65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4654CD75"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3E5ADE44"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3F0DAB99"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0A7CDEB5"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73787C39"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704298EE"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45F1D6F9"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69D0F9AD"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11075F48"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62DF032E"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14:paraId="2089D421" w14:textId="77777777"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14:paraId="0AAF75A9"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2B19673E" w14:textId="77777777" w:rsidTr="00E22E51">
        <w:trPr>
          <w:jc w:val="center"/>
        </w:trPr>
        <w:tc>
          <w:tcPr>
            <w:tcW w:w="4536" w:type="dxa"/>
          </w:tcPr>
          <w:p w14:paraId="08419B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57F765C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9093D5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282301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577B5F6F" w14:textId="77777777" w:rsidR="00071D1C" w:rsidRPr="00B138F3" w:rsidRDefault="00071D1C" w:rsidP="00B46D58">
            <w:pPr>
              <w:widowControl w:val="0"/>
              <w:spacing w:after="160"/>
              <w:jc w:val="center"/>
              <w:rPr>
                <w:rFonts w:ascii="GHEA Grapalat" w:hAnsi="GHEA Grapalat"/>
              </w:rPr>
            </w:pPr>
          </w:p>
        </w:tc>
        <w:tc>
          <w:tcPr>
            <w:tcW w:w="4343" w:type="dxa"/>
          </w:tcPr>
          <w:p w14:paraId="3308FBF2"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7AB63C7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3C3B95D9"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4F08B3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089A7A16"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294A593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244C4CF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E30B6D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B138F3" w14:paraId="2701E8E0" w14:textId="77777777" w:rsidTr="007A2020">
        <w:trPr>
          <w:tblCellSpacing w:w="7" w:type="dxa"/>
          <w:jc w:val="center"/>
        </w:trPr>
        <w:tc>
          <w:tcPr>
            <w:tcW w:w="0" w:type="auto"/>
            <w:vAlign w:val="center"/>
          </w:tcPr>
          <w:p w14:paraId="4DE2D7D4"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127EC0A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23B26C7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0EF7CC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537B7754"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429DB61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375EA13D"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445C6CB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8C2796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47B71EC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5723CBD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13510A3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F4FADBF" w14:textId="77777777" w:rsidR="0038400D" w:rsidRPr="00B138F3" w:rsidRDefault="0038400D" w:rsidP="00B46D58">
      <w:pPr>
        <w:widowControl w:val="0"/>
        <w:spacing w:after="160"/>
        <w:ind w:firstLine="375"/>
        <w:rPr>
          <w:rFonts w:ascii="GHEA Grapalat" w:hAnsi="GHEA Grapalat"/>
          <w:iCs/>
        </w:rPr>
      </w:pPr>
    </w:p>
    <w:p w14:paraId="7EC94017"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09ACAC0B"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4050D4DF"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780355A9"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32FA2EC1"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42E06D6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36D26A6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4148C4AA"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FAD8008"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287FC51C" w14:textId="77777777" w:rsidTr="00AB4EAB">
        <w:trPr>
          <w:jc w:val="center"/>
        </w:trPr>
        <w:tc>
          <w:tcPr>
            <w:tcW w:w="442" w:type="dxa"/>
            <w:vMerge w:val="restart"/>
            <w:vAlign w:val="center"/>
          </w:tcPr>
          <w:p w14:paraId="5E15775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vAlign w:val="center"/>
          </w:tcPr>
          <w:p w14:paraId="788F320B"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22D8F59" w14:textId="77777777" w:rsidTr="00AB4EAB">
        <w:trPr>
          <w:jc w:val="center"/>
        </w:trPr>
        <w:tc>
          <w:tcPr>
            <w:tcW w:w="442" w:type="dxa"/>
            <w:vMerge/>
          </w:tcPr>
          <w:p w14:paraId="48B9996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vAlign w:val="center"/>
          </w:tcPr>
          <w:p w14:paraId="133F53F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vAlign w:val="center"/>
          </w:tcPr>
          <w:p w14:paraId="7F85307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vAlign w:val="center"/>
          </w:tcPr>
          <w:p w14:paraId="33A19AE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vAlign w:val="center"/>
          </w:tcPr>
          <w:p w14:paraId="59C151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vAlign w:val="center"/>
          </w:tcPr>
          <w:p w14:paraId="685DF945"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vAlign w:val="center"/>
          </w:tcPr>
          <w:p w14:paraId="7830C61F"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3F074BE7" w14:textId="77777777" w:rsidTr="00AB4EAB">
        <w:trPr>
          <w:trHeight w:val="1105"/>
          <w:jc w:val="center"/>
        </w:trPr>
        <w:tc>
          <w:tcPr>
            <w:tcW w:w="442" w:type="dxa"/>
            <w:vMerge/>
            <w:tcBorders>
              <w:bottom w:val="single" w:sz="4" w:space="0" w:color="auto"/>
            </w:tcBorders>
          </w:tcPr>
          <w:p w14:paraId="28E0F50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vAlign w:val="center"/>
          </w:tcPr>
          <w:p w14:paraId="5924705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vAlign w:val="center"/>
          </w:tcPr>
          <w:p w14:paraId="65F5F0C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vAlign w:val="center"/>
          </w:tcPr>
          <w:p w14:paraId="2722C6D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7C337AC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vAlign w:val="center"/>
          </w:tcPr>
          <w:p w14:paraId="5DF9049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35331E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vAlign w:val="center"/>
          </w:tcPr>
          <w:p w14:paraId="052FA78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vAlign w:val="center"/>
          </w:tcPr>
          <w:p w14:paraId="103AE8F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49AD069E" w14:textId="77777777" w:rsidTr="00AB4EAB">
        <w:trPr>
          <w:jc w:val="center"/>
        </w:trPr>
        <w:tc>
          <w:tcPr>
            <w:tcW w:w="442" w:type="dxa"/>
            <w:vAlign w:val="center"/>
          </w:tcPr>
          <w:p w14:paraId="15F7BB6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Align w:val="center"/>
          </w:tcPr>
          <w:p w14:paraId="5BDD3A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Align w:val="center"/>
          </w:tcPr>
          <w:p w14:paraId="510BEA6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vAlign w:val="center"/>
          </w:tcPr>
          <w:p w14:paraId="512CC9F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vAlign w:val="center"/>
          </w:tcPr>
          <w:p w14:paraId="3E4CB9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vAlign w:val="center"/>
          </w:tcPr>
          <w:p w14:paraId="2086D2C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vAlign w:val="center"/>
          </w:tcPr>
          <w:p w14:paraId="6F520A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vAlign w:val="center"/>
          </w:tcPr>
          <w:p w14:paraId="3973EA8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Align w:val="center"/>
          </w:tcPr>
          <w:p w14:paraId="2EFA0C0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14E1DE46" w14:textId="77777777" w:rsidTr="00AB4EAB">
        <w:trPr>
          <w:jc w:val="center"/>
        </w:trPr>
        <w:tc>
          <w:tcPr>
            <w:tcW w:w="442" w:type="dxa"/>
          </w:tcPr>
          <w:p w14:paraId="0DE3C89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tcPr>
          <w:p w14:paraId="7692557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tcPr>
          <w:p w14:paraId="66E59A8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Pr>
          <w:p w14:paraId="1167422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tcPr>
          <w:p w14:paraId="4162BD9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tcPr>
          <w:p w14:paraId="040F623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tcPr>
          <w:p w14:paraId="5D38434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tcPr>
          <w:p w14:paraId="5278FBF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tcPr>
          <w:p w14:paraId="0666128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3818E85D" w14:textId="77777777" w:rsidR="0038400D" w:rsidRPr="00B138F3" w:rsidRDefault="0038400D" w:rsidP="00B46D58">
      <w:pPr>
        <w:widowControl w:val="0"/>
        <w:spacing w:after="160"/>
        <w:ind w:firstLine="375"/>
        <w:jc w:val="both"/>
        <w:rPr>
          <w:rFonts w:ascii="GHEA Grapalat" w:hAnsi="GHEA Grapalat" w:cs="Arial"/>
          <w:iCs/>
          <w:lang w:val="en-US"/>
        </w:rPr>
      </w:pPr>
    </w:p>
    <w:p w14:paraId="2E9715D2"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752CF18D"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68F30EDB" w14:textId="77777777" w:rsidTr="007A2020">
        <w:trPr>
          <w:trHeight w:val="266"/>
          <w:tblCellSpacing w:w="7" w:type="dxa"/>
          <w:jc w:val="center"/>
        </w:trPr>
        <w:tc>
          <w:tcPr>
            <w:tcW w:w="0" w:type="auto"/>
            <w:vAlign w:val="center"/>
          </w:tcPr>
          <w:p w14:paraId="583BAD6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04771F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0D626A95" w14:textId="77777777" w:rsidTr="007A2020">
        <w:trPr>
          <w:trHeight w:val="473"/>
          <w:tblCellSpacing w:w="7" w:type="dxa"/>
          <w:jc w:val="center"/>
        </w:trPr>
        <w:tc>
          <w:tcPr>
            <w:tcW w:w="0" w:type="auto"/>
            <w:vAlign w:val="center"/>
          </w:tcPr>
          <w:p w14:paraId="4F8DD2C8"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EDC19B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CD3AA98"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4F4461A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423DA1C7" w14:textId="77777777" w:rsidTr="007A2020">
        <w:trPr>
          <w:trHeight w:val="503"/>
          <w:tblCellSpacing w:w="7" w:type="dxa"/>
          <w:jc w:val="center"/>
        </w:trPr>
        <w:tc>
          <w:tcPr>
            <w:tcW w:w="0" w:type="auto"/>
            <w:vAlign w:val="center"/>
          </w:tcPr>
          <w:p w14:paraId="139F8ABB"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6A99EF0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2E743AEF"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3C05B6AB"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7E86DF8" w14:textId="77777777" w:rsidTr="007A2020">
        <w:trPr>
          <w:trHeight w:val="281"/>
          <w:tblCellSpacing w:w="7" w:type="dxa"/>
          <w:jc w:val="center"/>
        </w:trPr>
        <w:tc>
          <w:tcPr>
            <w:tcW w:w="0" w:type="auto"/>
            <w:vAlign w:val="center"/>
          </w:tcPr>
          <w:p w14:paraId="5174191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6DF3AAB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ACF8DF2" w14:textId="77777777" w:rsidR="00196F14" w:rsidRPr="00B138F3" w:rsidRDefault="00196F14" w:rsidP="00B46D58">
      <w:pPr>
        <w:widowControl w:val="0"/>
        <w:spacing w:after="160"/>
        <w:jc w:val="right"/>
        <w:rPr>
          <w:rFonts w:ascii="GHEA Grapalat" w:hAnsi="GHEA Grapalat" w:cs="Sylfaen"/>
          <w:b/>
        </w:rPr>
      </w:pPr>
    </w:p>
    <w:p w14:paraId="3785685D"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14017D8C"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183A1B75"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083C28CE"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06F61D63"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2AD21B6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59733B34"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34B3177A"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55987823"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5545C83B"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711F6063"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BC1B7D0"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31B59E86"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F8F4D1A"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1C4271F"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78DB0CA"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6FD773D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D1DC621"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A4688D3"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EFBE045"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4C655CB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7839822"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E701D9A"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E2C8133"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8E5DD1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7A2B47E"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7F321B5"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5611815" w14:textId="77777777" w:rsidR="00071D1C" w:rsidRPr="00B138F3" w:rsidRDefault="00071D1C" w:rsidP="00B46D58">
            <w:pPr>
              <w:widowControl w:val="0"/>
              <w:spacing w:after="120"/>
              <w:jc w:val="center"/>
              <w:rPr>
                <w:rFonts w:ascii="GHEA Grapalat" w:hAnsi="GHEA Grapalat" w:cs="Sylfaen"/>
                <w:sz w:val="20"/>
                <w:szCs w:val="20"/>
              </w:rPr>
            </w:pPr>
          </w:p>
        </w:tc>
      </w:tr>
    </w:tbl>
    <w:p w14:paraId="155F476C"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0343B715"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57D3409F" w14:textId="77777777" w:rsidR="00B138F3" w:rsidRDefault="00B138F3" w:rsidP="00B138F3">
      <w:pPr>
        <w:rPr>
          <w:rFonts w:ascii="GHEA Grapalat" w:hAnsi="GHEA Grapalat"/>
        </w:rPr>
      </w:pPr>
      <w:r>
        <w:rPr>
          <w:rFonts w:ascii="GHEA Grapalat" w:hAnsi="GHEA Grapalat"/>
        </w:rPr>
        <w:t xml:space="preserve">                                                       </w:t>
      </w:r>
    </w:p>
    <w:p w14:paraId="5E63031B"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77B1082"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4FC6E093" w14:textId="77777777" w:rsidTr="007072C5">
        <w:tc>
          <w:tcPr>
            <w:tcW w:w="4450" w:type="dxa"/>
          </w:tcPr>
          <w:p w14:paraId="6734FBB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76A9163C"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1BA24D15"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3C73E4C3"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77B25FB4" w14:textId="77777777" w:rsidTr="00E22E51">
        <w:trPr>
          <w:tblCellSpacing w:w="7" w:type="dxa"/>
          <w:jc w:val="center"/>
        </w:trPr>
        <w:tc>
          <w:tcPr>
            <w:tcW w:w="0" w:type="auto"/>
            <w:vAlign w:val="center"/>
          </w:tcPr>
          <w:p w14:paraId="451BE747"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A8471D9"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2610709E"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FBD2E9E"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D2C0B96" w14:textId="77777777" w:rsidTr="00E22E51">
        <w:trPr>
          <w:tblCellSpacing w:w="7" w:type="dxa"/>
          <w:jc w:val="center"/>
        </w:trPr>
        <w:tc>
          <w:tcPr>
            <w:tcW w:w="0" w:type="auto"/>
            <w:vAlign w:val="center"/>
          </w:tcPr>
          <w:p w14:paraId="110E635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005F09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EECF2C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32BAA2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2DC55CC6"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C48D7" w14:textId="77777777" w:rsidR="00BD1E18" w:rsidRDefault="00BD1E18">
      <w:r>
        <w:separator/>
      </w:r>
    </w:p>
  </w:endnote>
  <w:endnote w:type="continuationSeparator" w:id="0">
    <w:p w14:paraId="2B9D3A9C" w14:textId="77777777" w:rsidR="00BD1E18" w:rsidRDefault="00BD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charset w:val="00"/>
    <w:family w:val="auto"/>
    <w:pitch w:val="variable"/>
    <w:sig w:usb0="A1002E8F" w:usb1="10000008" w:usb2="00000000" w:usb3="00000000" w:csb0="000101F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0510165"/>
      <w:docPartObj>
        <w:docPartGallery w:val="Page Numbers (Bottom of Page)"/>
        <w:docPartUnique/>
      </w:docPartObj>
    </w:sdtPr>
    <w:sdtEndPr>
      <w:rPr>
        <w:rFonts w:ascii="GHEA Grapalat" w:hAnsi="GHEA Grapalat"/>
        <w:sz w:val="24"/>
        <w:szCs w:val="24"/>
      </w:rPr>
    </w:sdtEndPr>
    <w:sdtContent>
      <w:p w14:paraId="18A3E4A1" w14:textId="77777777" w:rsidR="00793174" w:rsidRPr="00C861E9" w:rsidRDefault="0079317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F4608">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3BE2D" w14:textId="77777777" w:rsidR="00BD1E18" w:rsidRDefault="00BD1E18">
      <w:r>
        <w:separator/>
      </w:r>
    </w:p>
  </w:footnote>
  <w:footnote w:type="continuationSeparator" w:id="0">
    <w:p w14:paraId="6BA843C0" w14:textId="77777777" w:rsidR="00BD1E18" w:rsidRDefault="00BD1E18">
      <w:r>
        <w:continuationSeparator/>
      </w:r>
    </w:p>
  </w:footnote>
  <w:footnote w:id="1">
    <w:p w14:paraId="1E2D638C" w14:textId="77777777" w:rsidR="00793174" w:rsidRPr="00793343" w:rsidRDefault="00793174" w:rsidP="00793174">
      <w:pPr>
        <w:pStyle w:val="af2"/>
        <w:jc w:val="both"/>
        <w:rPr>
          <w:rFonts w:asciiTheme="minorHAnsi" w:hAnsiTheme="minorHAnsi"/>
          <w:i/>
        </w:rPr>
      </w:pPr>
    </w:p>
  </w:footnote>
  <w:footnote w:id="2">
    <w:p w14:paraId="4E50C04F" w14:textId="77777777" w:rsidR="00793174" w:rsidRPr="00793174" w:rsidRDefault="00793174" w:rsidP="008842CE">
      <w:pPr>
        <w:pStyle w:val="af2"/>
        <w:widowControl w:val="0"/>
        <w:jc w:val="both"/>
        <w:rPr>
          <w:rFonts w:ascii="GHEA Grapalat" w:hAnsi="GHEA Grapalat"/>
          <w:i/>
          <w:lang w:val="en-US"/>
        </w:rPr>
      </w:pPr>
    </w:p>
  </w:footnote>
  <w:footnote w:id="3">
    <w:p w14:paraId="0AEE775C" w14:textId="77777777" w:rsidR="00793174" w:rsidRPr="00F43035" w:rsidRDefault="00793174" w:rsidP="00793174">
      <w:pPr>
        <w:widowControl w:val="0"/>
        <w:ind w:hanging="567"/>
        <w:jc w:val="both"/>
        <w:rPr>
          <w:rFonts w:ascii="GHEA Grapalat" w:hAnsi="GHEA Grapalat"/>
          <w:i/>
          <w:sz w:val="20"/>
          <w:szCs w:val="20"/>
        </w:rPr>
      </w:pPr>
      <w:r w:rsidRPr="00541313">
        <w:rPr>
          <w:rFonts w:ascii="GHEA Grapalat" w:hAnsi="GHEA Grapalat"/>
          <w:i/>
          <w:sz w:val="20"/>
          <w:szCs w:val="20"/>
        </w:rPr>
        <w:t xml:space="preserve">      </w:t>
      </w:r>
    </w:p>
    <w:p w14:paraId="7965C408" w14:textId="77777777" w:rsidR="00793174" w:rsidRPr="008842CE" w:rsidRDefault="00793174" w:rsidP="00793174">
      <w:pPr>
        <w:widowControl w:val="0"/>
        <w:ind w:firstLine="142"/>
        <w:jc w:val="both"/>
        <w:rPr>
          <w:rFonts w:ascii="GHEA Grapalat" w:hAnsi="GHEA Grapalat"/>
          <w:lang w:val="af-ZA"/>
        </w:rPr>
      </w:pPr>
      <w:r w:rsidRPr="00DB4FE3">
        <w:rPr>
          <w:rFonts w:ascii="GHEA Grapalat" w:hAnsi="GHEA Grapalat"/>
          <w:i/>
          <w:sz w:val="20"/>
          <w:szCs w:val="20"/>
        </w:rPr>
        <w:t xml:space="preserve">. </w:t>
      </w:r>
    </w:p>
    <w:p w14:paraId="501E6F46" w14:textId="77777777" w:rsidR="00793174" w:rsidRPr="008842CE" w:rsidRDefault="00793174" w:rsidP="008842CE">
      <w:pPr>
        <w:pStyle w:val="af2"/>
        <w:widowControl w:val="0"/>
        <w:jc w:val="both"/>
        <w:rPr>
          <w:rFonts w:ascii="GHEA Grapalat" w:hAnsi="GHEA Grapalat"/>
          <w:lang w:val="af-ZA"/>
        </w:rPr>
      </w:pPr>
    </w:p>
  </w:footnote>
  <w:footnote w:id="4">
    <w:p w14:paraId="3A9FC0BF" w14:textId="77777777" w:rsidR="00793174" w:rsidRPr="00CD6B60" w:rsidRDefault="00793174"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1DB243F1" w14:textId="77777777" w:rsidR="00793174" w:rsidRPr="00CD6B60" w:rsidRDefault="0079317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AE5453F" w14:textId="77777777" w:rsidR="00793174" w:rsidRPr="00CD6B60" w:rsidRDefault="0079317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89E73C8" w14:textId="77777777" w:rsidR="00793174" w:rsidRPr="00CD6B60" w:rsidRDefault="00793174"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61CC76BA" w14:textId="77777777" w:rsidR="00793174" w:rsidRPr="00CA2B01" w:rsidRDefault="00793174"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7BF3AAD0" w14:textId="77777777" w:rsidR="00793174" w:rsidRPr="00CA2B01" w:rsidRDefault="00793174"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4DECE752" w14:textId="77777777" w:rsidR="00793174" w:rsidRPr="00CA2B01" w:rsidRDefault="00793174"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14:paraId="14731513" w14:textId="77777777" w:rsidR="00793174" w:rsidRPr="0034222E" w:rsidDel="00932115" w:rsidRDefault="00793174" w:rsidP="00AF1F59">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7">
    <w:p w14:paraId="1DFC3D0A" w14:textId="77777777" w:rsidR="00793174" w:rsidRPr="00D3436F" w:rsidRDefault="00793174"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70BE78E1" w14:textId="77777777" w:rsidR="00793174" w:rsidRPr="000811C1" w:rsidRDefault="00793174">
      <w:pPr>
        <w:pStyle w:val="af2"/>
        <w:rPr>
          <w:rFonts w:asciiTheme="minorHAnsi" w:hAnsiTheme="minorHAnsi"/>
        </w:rPr>
      </w:pPr>
    </w:p>
  </w:footnote>
  <w:footnote w:id="8">
    <w:p w14:paraId="56303E2E" w14:textId="77777777" w:rsidR="00793174" w:rsidRPr="002C2499" w:rsidRDefault="00793174"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13CE6107" w14:textId="77777777" w:rsidR="00793174" w:rsidRPr="000811C1" w:rsidRDefault="00793174">
      <w:pPr>
        <w:pStyle w:val="af2"/>
        <w:rPr>
          <w:rFonts w:asciiTheme="minorHAnsi" w:hAnsiTheme="minorHAnsi"/>
        </w:rPr>
      </w:pPr>
    </w:p>
  </w:footnote>
  <w:footnote w:id="9">
    <w:p w14:paraId="6F6CF5C0" w14:textId="77777777" w:rsidR="00793174" w:rsidRPr="00FE2AA4" w:rsidRDefault="00793174">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14:paraId="421CA708" w14:textId="77777777" w:rsidR="00793174" w:rsidRPr="008842CE" w:rsidRDefault="00793174"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40C77B" w14:textId="77777777" w:rsidR="00793174" w:rsidRPr="000811C1" w:rsidRDefault="00793174">
      <w:pPr>
        <w:pStyle w:val="af2"/>
        <w:rPr>
          <w:lang w:val="af-ZA"/>
        </w:rPr>
      </w:pPr>
    </w:p>
  </w:footnote>
  <w:footnote w:id="11">
    <w:p w14:paraId="303190E7" w14:textId="77777777" w:rsidR="00793174" w:rsidRDefault="00793174" w:rsidP="00636142">
      <w:pPr>
        <w:pStyle w:val="af2"/>
        <w:jc w:val="both"/>
        <w:rPr>
          <w:rFonts w:ascii="GHEA Grapalat" w:hAnsi="GHEA Grapalat"/>
          <w:i/>
          <w:lang w:val="hy-AM"/>
        </w:rPr>
      </w:pPr>
    </w:p>
    <w:p w14:paraId="7890B1E0" w14:textId="77777777" w:rsidR="00793174" w:rsidRPr="002227A9" w:rsidRDefault="00793174"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204D4E9" w14:textId="77777777" w:rsidR="00793174" w:rsidRPr="00636142" w:rsidRDefault="00793174"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E68D645" w14:textId="77777777" w:rsidR="00793174" w:rsidRPr="0092041F" w:rsidRDefault="00793174"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46F0F6EC" w14:textId="77777777" w:rsidR="00793174" w:rsidRPr="0092041F" w:rsidRDefault="00793174" w:rsidP="00C67FAB">
      <w:pPr>
        <w:pStyle w:val="af2"/>
        <w:jc w:val="both"/>
        <w:rPr>
          <w:rFonts w:ascii="GHEA Grapalat" w:hAnsi="GHEA Grapalat"/>
          <w:i/>
        </w:rPr>
      </w:pPr>
    </w:p>
  </w:footnote>
  <w:footnote w:id="12">
    <w:p w14:paraId="253D9E44" w14:textId="77777777" w:rsidR="00793174" w:rsidRPr="004A4643" w:rsidRDefault="00793174"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3">
    <w:p w14:paraId="47ED6B12" w14:textId="77777777" w:rsidR="00793174" w:rsidRPr="008E4439" w:rsidRDefault="00793174"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7A317F9B" w14:textId="77777777" w:rsidR="00793174" w:rsidRPr="000811C1" w:rsidRDefault="00793174" w:rsidP="0027573B">
      <w:pPr>
        <w:pStyle w:val="af2"/>
        <w:rPr>
          <w:rFonts w:ascii="Sylfaen" w:hAnsi="Sylfaen"/>
          <w:sz w:val="18"/>
          <w:szCs w:val="18"/>
        </w:rPr>
      </w:pPr>
    </w:p>
  </w:footnote>
  <w:footnote w:id="14">
    <w:p w14:paraId="57F956FE" w14:textId="77777777" w:rsidR="00793174" w:rsidRPr="00A31673" w:rsidRDefault="00793174">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138B2784" w14:textId="77777777" w:rsidR="00793174" w:rsidRPr="00DE7706" w:rsidRDefault="00793174">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14:paraId="5C77B33D" w14:textId="77777777" w:rsidR="00793174" w:rsidRPr="008416BA" w:rsidRDefault="00793174"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77242584" w14:textId="77777777" w:rsidR="00793174" w:rsidRDefault="00793174" w:rsidP="006B3E56">
      <w:pPr>
        <w:jc w:val="both"/>
      </w:pPr>
    </w:p>
    <w:p w14:paraId="40C02A8B" w14:textId="77777777" w:rsidR="00793174" w:rsidRPr="008B70EB" w:rsidRDefault="00793174"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72CFE6C" w14:textId="77777777" w:rsidR="00793174" w:rsidRPr="008B70EB" w:rsidRDefault="00793174"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04294C9B" w14:textId="77777777" w:rsidR="00793174" w:rsidRPr="008B70EB" w:rsidRDefault="00793174"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F6C81D8" w14:textId="77777777" w:rsidR="00793174" w:rsidRDefault="00793174" w:rsidP="00637230">
      <w:pPr>
        <w:jc w:val="both"/>
        <w:rPr>
          <w:rFonts w:asciiTheme="minorHAnsi" w:hAnsiTheme="minorHAnsi"/>
          <w:lang w:val="af-ZA"/>
        </w:rPr>
      </w:pPr>
    </w:p>
  </w:footnote>
  <w:footnote w:id="17">
    <w:p w14:paraId="40BE0366" w14:textId="77777777" w:rsidR="00793174" w:rsidRPr="00D3436F" w:rsidRDefault="0079317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4954847" w14:textId="77777777" w:rsidR="00793174" w:rsidRPr="00D3436F" w:rsidRDefault="00793174">
      <w:pPr>
        <w:pStyle w:val="af2"/>
        <w:rPr>
          <w:lang w:val="es-ES"/>
        </w:rPr>
      </w:pPr>
    </w:p>
  </w:footnote>
  <w:footnote w:id="18">
    <w:p w14:paraId="7E02BF07" w14:textId="77777777" w:rsidR="00793174" w:rsidRPr="008842CE" w:rsidRDefault="00793174" w:rsidP="003D2FE2">
      <w:pPr>
        <w:pStyle w:val="af2"/>
        <w:jc w:val="both"/>
      </w:pPr>
    </w:p>
  </w:footnote>
  <w:footnote w:id="19">
    <w:p w14:paraId="4A677DAE" w14:textId="77777777" w:rsidR="00793174" w:rsidRPr="00217344" w:rsidRDefault="00793174"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7F4D6C13" w14:textId="77777777" w:rsidR="00793174" w:rsidRPr="008842CE" w:rsidRDefault="00793174"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8381C5F" w14:textId="77777777" w:rsidR="00793174" w:rsidRPr="008842CE" w:rsidRDefault="00793174" w:rsidP="000A214C">
      <w:pPr>
        <w:pStyle w:val="af2"/>
        <w:jc w:val="both"/>
        <w:rPr>
          <w:rFonts w:ascii="GHEA Grapalat" w:hAnsi="GHEA Grapalat"/>
        </w:rPr>
      </w:pPr>
    </w:p>
  </w:footnote>
  <w:footnote w:id="21">
    <w:p w14:paraId="7BA551EF" w14:textId="77777777" w:rsidR="00793174" w:rsidRPr="008842CE" w:rsidRDefault="00793174" w:rsidP="000A214C">
      <w:pPr>
        <w:pStyle w:val="af2"/>
        <w:jc w:val="both"/>
      </w:pPr>
    </w:p>
  </w:footnote>
  <w:footnote w:id="22">
    <w:p w14:paraId="10452D78" w14:textId="77777777" w:rsidR="00793174" w:rsidRPr="00217344" w:rsidRDefault="00793174"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8EE20F2" w14:textId="77777777" w:rsidR="00793174" w:rsidRPr="008842CE" w:rsidRDefault="00793174"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7272C146" w14:textId="77777777" w:rsidR="00793174" w:rsidRDefault="00793174" w:rsidP="00D3436F">
      <w:pPr>
        <w:pStyle w:val="af2"/>
        <w:widowControl w:val="0"/>
        <w:jc w:val="both"/>
        <w:rPr>
          <w:ins w:id="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76D80B5" w14:textId="77777777" w:rsidR="00793174" w:rsidRPr="00F21C0D" w:rsidRDefault="00793174" w:rsidP="00D3436F">
      <w:pPr>
        <w:pStyle w:val="af2"/>
        <w:widowControl w:val="0"/>
        <w:jc w:val="both"/>
        <w:rPr>
          <w:lang w:val="hy-AM"/>
        </w:rPr>
      </w:pPr>
    </w:p>
  </w:footnote>
  <w:footnote w:id="25">
    <w:p w14:paraId="7EEF7757" w14:textId="77777777" w:rsidR="00793174" w:rsidRDefault="00793174"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3C251C5" w14:textId="77777777" w:rsidR="00793174" w:rsidRDefault="00793174" w:rsidP="005E52ED">
      <w:pPr>
        <w:pStyle w:val="af2"/>
        <w:widowControl w:val="0"/>
        <w:jc w:val="both"/>
        <w:rPr>
          <w:rFonts w:ascii="GHEA Grapalat" w:hAnsi="GHEA Grapalat"/>
          <w:i/>
        </w:rPr>
      </w:pPr>
    </w:p>
    <w:p w14:paraId="10C7D480" w14:textId="77777777" w:rsidR="00793174" w:rsidRDefault="00793174" w:rsidP="005E52ED">
      <w:pPr>
        <w:pStyle w:val="af2"/>
        <w:widowControl w:val="0"/>
        <w:jc w:val="both"/>
        <w:rPr>
          <w:rFonts w:ascii="GHEA Grapalat" w:hAnsi="GHEA Grapalat"/>
          <w:i/>
        </w:rPr>
      </w:pPr>
    </w:p>
    <w:p w14:paraId="5D2FF57C" w14:textId="77777777" w:rsidR="00793174" w:rsidRPr="00EB336B" w:rsidRDefault="00793174"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3E97EBA" w14:textId="77777777" w:rsidR="00793174" w:rsidRPr="00D3436F" w:rsidRDefault="00793174">
      <w:pPr>
        <w:pStyle w:val="af2"/>
        <w:rPr>
          <w:lang w:val="hy-AM"/>
        </w:rPr>
      </w:pPr>
    </w:p>
  </w:footnote>
  <w:footnote w:id="26">
    <w:p w14:paraId="7FAF4F87" w14:textId="77777777" w:rsidR="00793174" w:rsidRPr="008842CE" w:rsidRDefault="00793174"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38AE376" w14:textId="77777777" w:rsidR="00793174" w:rsidRPr="00E85250" w:rsidRDefault="00793174" w:rsidP="00D90640">
      <w:pPr>
        <w:widowControl w:val="0"/>
        <w:spacing w:after="160" w:line="360" w:lineRule="auto"/>
        <w:ind w:firstLine="709"/>
        <w:jc w:val="both"/>
        <w:rPr>
          <w:rFonts w:ascii="GHEA Grapalat" w:hAnsi="GHEA Grapalat"/>
          <w:lang w:val="hy-AM"/>
        </w:rPr>
      </w:pPr>
    </w:p>
    <w:p w14:paraId="0244CB43" w14:textId="77777777" w:rsidR="00793174" w:rsidRPr="00D3436F" w:rsidRDefault="00793174">
      <w:pPr>
        <w:pStyle w:val="af2"/>
        <w:rPr>
          <w:lang w:val="hy-AM"/>
        </w:rPr>
      </w:pPr>
    </w:p>
  </w:footnote>
  <w:footnote w:id="27">
    <w:p w14:paraId="24366EF5" w14:textId="77777777" w:rsidR="00793174" w:rsidRPr="00402BC3" w:rsidRDefault="00793174"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74B6786" w14:textId="77777777" w:rsidR="00793174" w:rsidRPr="00552088" w:rsidRDefault="00793174"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2CF6B35" w14:textId="77777777" w:rsidR="00793174" w:rsidRPr="00D3436F" w:rsidRDefault="00793174">
      <w:pPr>
        <w:pStyle w:val="af2"/>
        <w:rPr>
          <w:lang w:val="hy-AM"/>
        </w:rPr>
      </w:pPr>
    </w:p>
  </w:footnote>
  <w:footnote w:id="28">
    <w:p w14:paraId="6A507677" w14:textId="77777777" w:rsidR="00793174" w:rsidRPr="008842CE" w:rsidRDefault="00793174"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BDDA580" w14:textId="77777777" w:rsidR="00793174" w:rsidRPr="00D3436F" w:rsidRDefault="00793174">
      <w:pPr>
        <w:pStyle w:val="af2"/>
        <w:rPr>
          <w:lang w:val="hy-AM"/>
        </w:rPr>
      </w:pPr>
    </w:p>
  </w:footnote>
  <w:footnote w:id="29">
    <w:p w14:paraId="7122EA0D" w14:textId="77777777" w:rsidR="00793174" w:rsidRPr="00D3436F" w:rsidRDefault="00793174"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14:paraId="6379EAA8" w14:textId="77777777" w:rsidR="00793174" w:rsidRPr="008842CE" w:rsidRDefault="00793174"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72C2BA3" w14:textId="77777777" w:rsidR="00793174" w:rsidRPr="00D3436F" w:rsidRDefault="00793174">
      <w:pPr>
        <w:pStyle w:val="af2"/>
        <w:rPr>
          <w:lang w:val="hy-AM"/>
        </w:rPr>
      </w:pPr>
    </w:p>
  </w:footnote>
  <w:footnote w:id="31">
    <w:p w14:paraId="5492E8AD" w14:textId="77777777" w:rsidR="00793174" w:rsidRPr="008842CE" w:rsidRDefault="00793174"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22F5143C" w14:textId="77777777" w:rsidR="00793174" w:rsidRPr="008842CE" w:rsidRDefault="00793174"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2F15FE0A" w14:textId="77777777" w:rsidR="00793174" w:rsidRPr="00D3436F" w:rsidRDefault="00793174">
      <w:pPr>
        <w:pStyle w:val="af2"/>
        <w:rPr>
          <w:lang w:val="hy-AM"/>
        </w:rPr>
      </w:pPr>
    </w:p>
  </w:footnote>
  <w:footnote w:id="32">
    <w:p w14:paraId="79BFA0F8" w14:textId="77777777" w:rsidR="00793174" w:rsidRPr="00E861BF" w:rsidRDefault="00793174"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3">
    <w:p w14:paraId="478F340B" w14:textId="77777777" w:rsidR="00F43035" w:rsidRDefault="00F43035" w:rsidP="00F43035"/>
  </w:footnote>
  <w:footnote w:id="34">
    <w:p w14:paraId="5BCC5DD7" w14:textId="77777777" w:rsidR="00793174" w:rsidRPr="008842CE" w:rsidRDefault="00793174"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14:paraId="4A38E4C3" w14:textId="77777777" w:rsidR="00793174" w:rsidRPr="008842CE" w:rsidRDefault="00793174"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40203070">
    <w:abstractNumId w:val="18"/>
  </w:num>
  <w:num w:numId="2" w16cid:durableId="2142458765">
    <w:abstractNumId w:val="9"/>
  </w:num>
  <w:num w:numId="3" w16cid:durableId="795486572">
    <w:abstractNumId w:val="17"/>
  </w:num>
  <w:num w:numId="4" w16cid:durableId="1321424210">
    <w:abstractNumId w:val="13"/>
  </w:num>
  <w:num w:numId="5" w16cid:durableId="1308054149">
    <w:abstractNumId w:val="22"/>
  </w:num>
  <w:num w:numId="6" w16cid:durableId="1123305719">
    <w:abstractNumId w:val="18"/>
    <w:lvlOverride w:ilvl="0">
      <w:startOverride w:val="1"/>
    </w:lvlOverride>
    <w:lvlOverride w:ilvl="1"/>
    <w:lvlOverride w:ilvl="2"/>
    <w:lvlOverride w:ilvl="3"/>
    <w:lvlOverride w:ilvl="4"/>
    <w:lvlOverride w:ilvl="5"/>
    <w:lvlOverride w:ilvl="6"/>
    <w:lvlOverride w:ilvl="7"/>
    <w:lvlOverride w:ilvl="8"/>
  </w:num>
  <w:num w:numId="7" w16cid:durableId="7333605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355692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3991660">
    <w:abstractNumId w:val="15"/>
  </w:num>
  <w:num w:numId="10" w16cid:durableId="853760636">
    <w:abstractNumId w:val="4"/>
  </w:num>
  <w:num w:numId="11" w16cid:durableId="2043049298">
    <w:abstractNumId w:val="7"/>
  </w:num>
  <w:num w:numId="12" w16cid:durableId="597907162">
    <w:abstractNumId w:val="26"/>
  </w:num>
  <w:num w:numId="13" w16cid:durableId="1439989739">
    <w:abstractNumId w:val="24"/>
  </w:num>
  <w:num w:numId="14" w16cid:durableId="1031344419">
    <w:abstractNumId w:val="11"/>
  </w:num>
  <w:num w:numId="15" w16cid:durableId="894315587">
    <w:abstractNumId w:val="25"/>
  </w:num>
  <w:num w:numId="16" w16cid:durableId="1262421441">
    <w:abstractNumId w:val="12"/>
  </w:num>
  <w:num w:numId="17" w16cid:durableId="903175396">
    <w:abstractNumId w:val="5"/>
  </w:num>
  <w:num w:numId="18" w16cid:durableId="631860785">
    <w:abstractNumId w:val="1"/>
  </w:num>
  <w:num w:numId="19" w16cid:durableId="1858814159">
    <w:abstractNumId w:val="14"/>
  </w:num>
  <w:num w:numId="20" w16cid:durableId="1572471100">
    <w:abstractNumId w:val="14"/>
  </w:num>
  <w:num w:numId="21" w16cid:durableId="20309148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3574654">
    <w:abstractNumId w:val="19"/>
  </w:num>
  <w:num w:numId="23" w16cid:durableId="2027369140">
    <w:abstractNumId w:val="6"/>
  </w:num>
  <w:num w:numId="24" w16cid:durableId="1945451490">
    <w:abstractNumId w:val="16"/>
  </w:num>
  <w:num w:numId="25" w16cid:durableId="1631016481">
    <w:abstractNumId w:val="10"/>
  </w:num>
  <w:num w:numId="26" w16cid:durableId="221868257">
    <w:abstractNumId w:val="3"/>
  </w:num>
  <w:num w:numId="27" w16cid:durableId="110591563">
    <w:abstractNumId w:val="2"/>
  </w:num>
  <w:num w:numId="28" w16cid:durableId="533470596">
    <w:abstractNumId w:val="0"/>
  </w:num>
  <w:num w:numId="29" w16cid:durableId="853034239">
    <w:abstractNumId w:val="8"/>
  </w:num>
  <w:num w:numId="30" w16cid:durableId="2142914306">
    <w:abstractNumId w:val="23"/>
  </w:num>
  <w:num w:numId="31" w16cid:durableId="151680535">
    <w:abstractNumId w:val="20"/>
  </w:num>
  <w:num w:numId="32" w16cid:durableId="107343301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EAE"/>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2804"/>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07A"/>
    <w:rsid w:val="0033740E"/>
    <w:rsid w:val="00337C99"/>
    <w:rsid w:val="00340083"/>
    <w:rsid w:val="00340659"/>
    <w:rsid w:val="0034087D"/>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0416"/>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0F52"/>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3454"/>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F52"/>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6D3"/>
    <w:rsid w:val="0058395E"/>
    <w:rsid w:val="00584166"/>
    <w:rsid w:val="0058416D"/>
    <w:rsid w:val="00584288"/>
    <w:rsid w:val="00584A70"/>
    <w:rsid w:val="005856C5"/>
    <w:rsid w:val="00585DD4"/>
    <w:rsid w:val="00585E16"/>
    <w:rsid w:val="005866D2"/>
    <w:rsid w:val="00586BC9"/>
    <w:rsid w:val="00586EE5"/>
    <w:rsid w:val="00587072"/>
    <w:rsid w:val="005876A3"/>
    <w:rsid w:val="00587717"/>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7609"/>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2C3C"/>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1F9"/>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174"/>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4608"/>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6F"/>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0CB"/>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57B"/>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6CD9"/>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1E18"/>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8D4"/>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018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212"/>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035"/>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788"/>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D99CE4"/>
  <w15:docId w15:val="{A1B2BC41-C8F5-4836-8330-D5FC1587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DB2A0-CD45-4F1E-A25B-1793D00B4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1934</TotalTime>
  <Pages>97</Pages>
  <Words>22987</Words>
  <Characters>131032</Characters>
  <Application>Microsoft Office Word</Application>
  <DocSecurity>0</DocSecurity>
  <Lines>1091</Lines>
  <Paragraphs>307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153712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cp:lastModifiedBy>
  <cp:revision>1107</cp:revision>
  <cp:lastPrinted>2018-02-16T07:12:00Z</cp:lastPrinted>
  <dcterms:created xsi:type="dcterms:W3CDTF">2019-10-28T07:04:00Z</dcterms:created>
  <dcterms:modified xsi:type="dcterms:W3CDTF">2025-12-15T11:07:00Z</dcterms:modified>
</cp:coreProperties>
</file>