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056317">
        <w:rPr>
          <w:rFonts w:ascii="GHEA Grapalat" w:hAnsi="GHEA Grapalat"/>
          <w:i w:val="0"/>
          <w:sz w:val="24"/>
          <w:szCs w:val="24"/>
        </w:rPr>
        <w:t>09 октября</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056317">
        <w:rPr>
          <w:rFonts w:ascii="GHEA Grapalat" w:hAnsi="GHEA Grapalat"/>
          <w:b/>
          <w:i w:val="0"/>
          <w:sz w:val="24"/>
          <w:szCs w:val="24"/>
        </w:rPr>
        <w:t>GHAPDzB-HVKAK-2024-53</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3829BF" w:rsidRPr="006A039F">
        <w:rPr>
          <w:rFonts w:ascii="GHEA Grapalat" w:hAnsi="GHEA Grapalat"/>
          <w:b/>
        </w:rPr>
        <w:t>канцелярски</w:t>
      </w:r>
      <w:r w:rsidR="003829BF">
        <w:rPr>
          <w:rFonts w:ascii="GHEA Grapalat" w:hAnsi="GHEA Grapalat"/>
          <w:b/>
        </w:rPr>
        <w:t>х</w:t>
      </w:r>
      <w:r w:rsidR="003829BF" w:rsidRPr="006A039F">
        <w:rPr>
          <w:rFonts w:ascii="GHEA Grapalat" w:hAnsi="GHEA Grapalat"/>
          <w:b/>
        </w:rPr>
        <w:t xml:space="preserve"> товар</w:t>
      </w:r>
      <w:r w:rsidR="003829BF">
        <w:rPr>
          <w:rFonts w:ascii="GHEA Grapalat" w:hAnsi="GHEA Grapalat"/>
          <w:b/>
        </w:rPr>
        <w:t>ов</w:t>
      </w:r>
      <w:r w:rsidR="003829BF" w:rsidRPr="006A039F">
        <w:rPr>
          <w:rFonts w:ascii="GHEA Grapalat" w:hAnsi="GHEA Grapalat"/>
          <w:b/>
        </w:rPr>
        <w:t xml:space="preserve"> и офисны</w:t>
      </w:r>
      <w:r w:rsidR="003829BF">
        <w:rPr>
          <w:rFonts w:ascii="GHEA Grapalat" w:hAnsi="GHEA Grapalat"/>
          <w:b/>
        </w:rPr>
        <w:t>х</w:t>
      </w:r>
      <w:r w:rsidR="003829BF" w:rsidRPr="006A039F">
        <w:rPr>
          <w:rFonts w:ascii="GHEA Grapalat" w:hAnsi="GHEA Grapalat"/>
          <w:b/>
        </w:rPr>
        <w:t xml:space="preserve"> принадлежност</w:t>
      </w:r>
      <w:r w:rsidR="003829BF">
        <w:rPr>
          <w:rFonts w:ascii="GHEA Grapalat" w:hAnsi="GHEA Grapalat"/>
          <w:b/>
        </w:rPr>
        <w:t>ей</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056317">
        <w:rPr>
          <w:rFonts w:ascii="GHEA Grapalat" w:hAnsi="GHEA Grapalat"/>
          <w:b/>
          <w:i w:val="0"/>
          <w:spacing w:val="-6"/>
          <w:sz w:val="24"/>
          <w:szCs w:val="24"/>
        </w:rPr>
        <w:t>16 октября</w:t>
      </w:r>
      <w:r w:rsidR="0023148F">
        <w:rPr>
          <w:rFonts w:ascii="GHEA Grapalat" w:hAnsi="GHEA Grapalat"/>
          <w:b/>
          <w:i w:val="0"/>
          <w:spacing w:val="-6"/>
          <w:sz w:val="24"/>
          <w:szCs w:val="24"/>
        </w:rPr>
        <w:t xml:space="preserve"> 2024</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056317">
        <w:rPr>
          <w:rFonts w:ascii="GHEA Grapalat" w:hAnsi="GHEA Grapalat"/>
          <w:b/>
        </w:rPr>
        <w:t>GHAPDzB-HVKAK-2024-53</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056317">
        <w:rPr>
          <w:rFonts w:ascii="GHEA Grapalat" w:hAnsi="GHEA Grapalat"/>
        </w:rPr>
        <w:t>09 октября</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056317">
        <w:rPr>
          <w:rFonts w:ascii="GHEA Grapalat" w:hAnsi="GHEA Grapalat"/>
          <w:b/>
        </w:rPr>
        <w:t>GHAPDzB-HVKAK-2024-53</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F3146E" w:rsidRPr="006E4E93">
        <w:rPr>
          <w:rFonts w:ascii="GHEA Grapalat" w:hAnsi="GHEA Grapalat"/>
          <w:b/>
          <w:i w:val="0"/>
          <w:sz w:val="24"/>
          <w:szCs w:val="24"/>
        </w:rPr>
        <w:t>канцелярских товаров и офисных принадлежностей</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5D5E94" w:rsidRPr="005D5E94">
        <w:rPr>
          <w:rFonts w:ascii="GHEA Grapalat" w:hAnsi="GHEA Grapalat"/>
          <w:b/>
          <w:i w:val="0"/>
          <w:sz w:val="24"/>
          <w:szCs w:val="24"/>
        </w:rPr>
        <w:t>8</w:t>
      </w:r>
      <w:r w:rsidR="00EA245B" w:rsidRPr="00521A49">
        <w:rPr>
          <w:rFonts w:ascii="GHEA Grapalat" w:hAnsi="GHEA Grapalat"/>
          <w:b/>
          <w:i w:val="0"/>
          <w:sz w:val="24"/>
          <w:szCs w:val="24"/>
        </w:rPr>
        <w:t xml:space="preserve"> лот</w:t>
      </w:r>
      <w:r w:rsidR="00056317">
        <w:rPr>
          <w:rFonts w:ascii="GHEA Grapalat" w:hAnsi="GHEA Grapalat"/>
          <w:b/>
          <w:i w:val="0"/>
          <w:sz w:val="24"/>
          <w:szCs w:val="24"/>
        </w:rPr>
        <w:t>ов</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5D5E94" w:rsidRPr="00521A49" w:rsidTr="00995FA5">
        <w:trPr>
          <w:jc w:val="center"/>
        </w:trPr>
        <w:tc>
          <w:tcPr>
            <w:tcW w:w="708" w:type="dxa"/>
            <w:vAlign w:val="center"/>
          </w:tcPr>
          <w:p w:rsidR="005D5E94" w:rsidRDefault="005D5E94"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300" w:type="dxa"/>
            <w:vAlign w:val="center"/>
          </w:tcPr>
          <w:p w:rsidR="005D5E94" w:rsidRPr="0048548F" w:rsidRDefault="005D5E94" w:rsidP="00AB6477">
            <w:pPr>
              <w:jc w:val="center"/>
              <w:rPr>
                <w:rFonts w:ascii="GHEA Grapalat" w:hAnsi="GHEA Grapalat"/>
                <w:sz w:val="18"/>
                <w:szCs w:val="18"/>
              </w:rPr>
            </w:pPr>
            <w:r w:rsidRPr="0048548F">
              <w:rPr>
                <w:rFonts w:ascii="GHEA Grapalat" w:hAnsi="GHEA Grapalat"/>
                <w:sz w:val="18"/>
                <w:szCs w:val="18"/>
              </w:rPr>
              <w:t>87,000</w:t>
            </w:r>
          </w:p>
        </w:tc>
        <w:tc>
          <w:tcPr>
            <w:tcW w:w="7962" w:type="dxa"/>
            <w:vAlign w:val="center"/>
          </w:tcPr>
          <w:p w:rsidR="005D5E94" w:rsidRDefault="005D5E94" w:rsidP="006C139F">
            <w:pPr>
              <w:rPr>
                <w:rFonts w:ascii="GHEA Grapalat" w:hAnsi="GHEA Grapalat"/>
                <w:color w:val="000000"/>
                <w:sz w:val="20"/>
                <w:szCs w:val="20"/>
              </w:rPr>
            </w:pPr>
            <w:r>
              <w:rPr>
                <w:rFonts w:ascii="GHEA Grapalat" w:hAnsi="GHEA Grapalat"/>
                <w:color w:val="000000"/>
                <w:sz w:val="20"/>
                <w:szCs w:val="20"/>
              </w:rPr>
              <w:t>Ручка_1</w:t>
            </w:r>
          </w:p>
        </w:tc>
      </w:tr>
      <w:tr w:rsidR="005D5E94" w:rsidRPr="00521A49" w:rsidTr="00995FA5">
        <w:trPr>
          <w:trHeight w:val="70"/>
          <w:jc w:val="center"/>
        </w:trPr>
        <w:tc>
          <w:tcPr>
            <w:tcW w:w="708" w:type="dxa"/>
            <w:vAlign w:val="center"/>
          </w:tcPr>
          <w:p w:rsidR="005D5E94" w:rsidRDefault="005D5E94"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1300" w:type="dxa"/>
            <w:vAlign w:val="center"/>
          </w:tcPr>
          <w:p w:rsidR="005D5E94" w:rsidRPr="0048548F" w:rsidRDefault="005D5E94" w:rsidP="00AB6477">
            <w:pPr>
              <w:jc w:val="center"/>
              <w:rPr>
                <w:rFonts w:ascii="GHEA Grapalat" w:hAnsi="GHEA Grapalat"/>
                <w:sz w:val="18"/>
                <w:szCs w:val="18"/>
              </w:rPr>
            </w:pPr>
            <w:r w:rsidRPr="0048548F">
              <w:rPr>
                <w:rFonts w:ascii="GHEA Grapalat" w:hAnsi="GHEA Grapalat"/>
                <w:sz w:val="18"/>
                <w:szCs w:val="18"/>
              </w:rPr>
              <w:t>4,000</w:t>
            </w:r>
          </w:p>
        </w:tc>
        <w:tc>
          <w:tcPr>
            <w:tcW w:w="7962" w:type="dxa"/>
            <w:vAlign w:val="center"/>
          </w:tcPr>
          <w:p w:rsidR="005D5E94" w:rsidRDefault="005D5E94" w:rsidP="006C139F">
            <w:pPr>
              <w:rPr>
                <w:rFonts w:ascii="GHEA Grapalat" w:hAnsi="GHEA Grapalat"/>
                <w:color w:val="000000"/>
                <w:sz w:val="20"/>
                <w:szCs w:val="20"/>
              </w:rPr>
            </w:pPr>
            <w:r>
              <w:rPr>
                <w:rFonts w:ascii="GHEA Grapalat" w:hAnsi="GHEA Grapalat"/>
                <w:color w:val="000000"/>
                <w:sz w:val="20"/>
                <w:szCs w:val="20"/>
              </w:rPr>
              <w:t>Скобы для степлера_4</w:t>
            </w:r>
          </w:p>
        </w:tc>
      </w:tr>
      <w:tr w:rsidR="005D5E94" w:rsidRPr="00521A49" w:rsidTr="00995FA5">
        <w:trPr>
          <w:trHeight w:val="70"/>
          <w:jc w:val="center"/>
        </w:trPr>
        <w:tc>
          <w:tcPr>
            <w:tcW w:w="708" w:type="dxa"/>
            <w:vAlign w:val="center"/>
          </w:tcPr>
          <w:p w:rsidR="005D5E94" w:rsidRPr="008862B6" w:rsidRDefault="005D5E94"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3</w:t>
            </w:r>
          </w:p>
        </w:tc>
        <w:tc>
          <w:tcPr>
            <w:tcW w:w="1300" w:type="dxa"/>
            <w:vAlign w:val="center"/>
          </w:tcPr>
          <w:p w:rsidR="005D5E94" w:rsidRPr="0048548F" w:rsidRDefault="005D5E94" w:rsidP="00AB6477">
            <w:pPr>
              <w:jc w:val="center"/>
              <w:rPr>
                <w:rFonts w:ascii="GHEA Grapalat" w:hAnsi="GHEA Grapalat"/>
                <w:sz w:val="18"/>
                <w:szCs w:val="18"/>
              </w:rPr>
            </w:pPr>
            <w:r w:rsidRPr="0048548F">
              <w:rPr>
                <w:rFonts w:ascii="GHEA Grapalat" w:hAnsi="GHEA Grapalat"/>
                <w:sz w:val="18"/>
                <w:szCs w:val="18"/>
              </w:rPr>
              <w:t>100,000</w:t>
            </w:r>
          </w:p>
        </w:tc>
        <w:tc>
          <w:tcPr>
            <w:tcW w:w="7962" w:type="dxa"/>
            <w:vAlign w:val="center"/>
          </w:tcPr>
          <w:p w:rsidR="005D5E94" w:rsidRDefault="005D5E94" w:rsidP="006C139F">
            <w:pPr>
              <w:rPr>
                <w:rFonts w:ascii="GHEA Grapalat" w:hAnsi="GHEA Grapalat"/>
                <w:color w:val="000000"/>
                <w:sz w:val="20"/>
                <w:szCs w:val="20"/>
              </w:rPr>
            </w:pPr>
            <w:r>
              <w:rPr>
                <w:rFonts w:ascii="GHEA Grapalat" w:hAnsi="GHEA Grapalat"/>
                <w:color w:val="000000"/>
                <w:sz w:val="20"/>
                <w:szCs w:val="20"/>
              </w:rPr>
              <w:t>Папка_1</w:t>
            </w:r>
          </w:p>
        </w:tc>
      </w:tr>
      <w:tr w:rsidR="005D5E94" w:rsidRPr="00521A49" w:rsidTr="00995FA5">
        <w:trPr>
          <w:trHeight w:val="70"/>
          <w:jc w:val="center"/>
        </w:trPr>
        <w:tc>
          <w:tcPr>
            <w:tcW w:w="708" w:type="dxa"/>
            <w:vAlign w:val="center"/>
          </w:tcPr>
          <w:p w:rsidR="005D5E94" w:rsidRPr="008862B6" w:rsidRDefault="005D5E94"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4</w:t>
            </w:r>
          </w:p>
        </w:tc>
        <w:tc>
          <w:tcPr>
            <w:tcW w:w="1300" w:type="dxa"/>
            <w:vAlign w:val="center"/>
          </w:tcPr>
          <w:p w:rsidR="005D5E94" w:rsidRPr="0048548F" w:rsidRDefault="005D5E94" w:rsidP="00AB6477">
            <w:pPr>
              <w:jc w:val="center"/>
              <w:rPr>
                <w:rFonts w:ascii="GHEA Grapalat" w:hAnsi="GHEA Grapalat"/>
                <w:sz w:val="18"/>
                <w:szCs w:val="18"/>
              </w:rPr>
            </w:pPr>
            <w:r w:rsidRPr="0048548F">
              <w:rPr>
                <w:rFonts w:ascii="GHEA Grapalat" w:hAnsi="GHEA Grapalat"/>
                <w:sz w:val="18"/>
                <w:szCs w:val="18"/>
              </w:rPr>
              <w:t>1,000,000</w:t>
            </w:r>
          </w:p>
        </w:tc>
        <w:tc>
          <w:tcPr>
            <w:tcW w:w="7962" w:type="dxa"/>
            <w:vAlign w:val="center"/>
          </w:tcPr>
          <w:p w:rsidR="005D5E94" w:rsidRDefault="005D5E94" w:rsidP="006C139F">
            <w:pPr>
              <w:rPr>
                <w:rFonts w:ascii="GHEA Grapalat" w:hAnsi="GHEA Grapalat"/>
                <w:color w:val="000000"/>
                <w:sz w:val="20"/>
                <w:szCs w:val="20"/>
              </w:rPr>
            </w:pPr>
            <w:r>
              <w:rPr>
                <w:rFonts w:ascii="GHEA Grapalat" w:hAnsi="GHEA Grapalat"/>
                <w:color w:val="000000"/>
                <w:sz w:val="20"/>
                <w:szCs w:val="20"/>
              </w:rPr>
              <w:t>Канцелярская книга</w:t>
            </w:r>
          </w:p>
        </w:tc>
      </w:tr>
      <w:tr w:rsidR="005D5E94" w:rsidRPr="00521A49" w:rsidTr="00995FA5">
        <w:trPr>
          <w:trHeight w:val="70"/>
          <w:jc w:val="center"/>
        </w:trPr>
        <w:tc>
          <w:tcPr>
            <w:tcW w:w="708" w:type="dxa"/>
            <w:vAlign w:val="center"/>
          </w:tcPr>
          <w:p w:rsidR="005D5E94" w:rsidRPr="008862B6" w:rsidRDefault="005D5E94"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5</w:t>
            </w:r>
          </w:p>
        </w:tc>
        <w:tc>
          <w:tcPr>
            <w:tcW w:w="1300" w:type="dxa"/>
            <w:vAlign w:val="center"/>
          </w:tcPr>
          <w:p w:rsidR="005D5E94" w:rsidRPr="0048548F" w:rsidRDefault="005D5E94" w:rsidP="00AB6477">
            <w:pPr>
              <w:jc w:val="center"/>
              <w:rPr>
                <w:rFonts w:ascii="GHEA Grapalat" w:hAnsi="GHEA Grapalat"/>
                <w:sz w:val="18"/>
                <w:szCs w:val="18"/>
              </w:rPr>
            </w:pPr>
            <w:r w:rsidRPr="0048548F">
              <w:rPr>
                <w:rFonts w:ascii="GHEA Grapalat" w:hAnsi="GHEA Grapalat"/>
                <w:sz w:val="18"/>
                <w:szCs w:val="18"/>
              </w:rPr>
              <w:t>37,500</w:t>
            </w:r>
          </w:p>
        </w:tc>
        <w:tc>
          <w:tcPr>
            <w:tcW w:w="7962" w:type="dxa"/>
            <w:vAlign w:val="center"/>
          </w:tcPr>
          <w:p w:rsidR="005D5E94" w:rsidRDefault="005D5E94" w:rsidP="006C139F">
            <w:pPr>
              <w:rPr>
                <w:rFonts w:ascii="GHEA Grapalat" w:hAnsi="GHEA Grapalat"/>
                <w:color w:val="000000"/>
                <w:sz w:val="20"/>
                <w:szCs w:val="20"/>
              </w:rPr>
            </w:pPr>
            <w:r>
              <w:rPr>
                <w:rFonts w:ascii="GHEA Grapalat" w:hAnsi="GHEA Grapalat"/>
                <w:color w:val="000000"/>
                <w:sz w:val="20"/>
                <w:szCs w:val="20"/>
              </w:rPr>
              <w:t>Степлер_2</w:t>
            </w:r>
          </w:p>
        </w:tc>
      </w:tr>
      <w:tr w:rsidR="005D5E94" w:rsidRPr="00521A49" w:rsidTr="00995FA5">
        <w:trPr>
          <w:trHeight w:val="70"/>
          <w:jc w:val="center"/>
        </w:trPr>
        <w:tc>
          <w:tcPr>
            <w:tcW w:w="708" w:type="dxa"/>
            <w:vAlign w:val="center"/>
          </w:tcPr>
          <w:p w:rsidR="005D5E94" w:rsidRPr="008862B6" w:rsidRDefault="005D5E94"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6</w:t>
            </w:r>
          </w:p>
        </w:tc>
        <w:tc>
          <w:tcPr>
            <w:tcW w:w="1300" w:type="dxa"/>
            <w:vAlign w:val="center"/>
          </w:tcPr>
          <w:p w:rsidR="005D5E94" w:rsidRPr="0048548F" w:rsidRDefault="005D5E94" w:rsidP="00AB6477">
            <w:pPr>
              <w:jc w:val="center"/>
              <w:rPr>
                <w:rFonts w:ascii="GHEA Grapalat" w:hAnsi="GHEA Grapalat"/>
                <w:sz w:val="18"/>
                <w:szCs w:val="18"/>
              </w:rPr>
            </w:pPr>
            <w:r w:rsidRPr="0048548F">
              <w:rPr>
                <w:rFonts w:ascii="GHEA Grapalat" w:hAnsi="GHEA Grapalat"/>
                <w:sz w:val="18"/>
                <w:szCs w:val="18"/>
              </w:rPr>
              <w:t>100,000</w:t>
            </w:r>
          </w:p>
        </w:tc>
        <w:tc>
          <w:tcPr>
            <w:tcW w:w="7962" w:type="dxa"/>
            <w:vAlign w:val="center"/>
          </w:tcPr>
          <w:p w:rsidR="005D5E94" w:rsidRDefault="005D5E94" w:rsidP="006C139F">
            <w:pPr>
              <w:rPr>
                <w:rFonts w:ascii="GHEA Grapalat" w:hAnsi="GHEA Grapalat"/>
                <w:color w:val="000000"/>
                <w:sz w:val="20"/>
                <w:szCs w:val="20"/>
              </w:rPr>
            </w:pPr>
            <w:r>
              <w:rPr>
                <w:rFonts w:ascii="GHEA Grapalat" w:hAnsi="GHEA Grapalat"/>
                <w:color w:val="000000"/>
                <w:sz w:val="20"/>
                <w:szCs w:val="20"/>
              </w:rPr>
              <w:t>Флаг</w:t>
            </w:r>
          </w:p>
        </w:tc>
      </w:tr>
      <w:tr w:rsidR="005D5E94" w:rsidRPr="00521A49" w:rsidTr="00995FA5">
        <w:trPr>
          <w:trHeight w:val="70"/>
          <w:jc w:val="center"/>
        </w:trPr>
        <w:tc>
          <w:tcPr>
            <w:tcW w:w="708" w:type="dxa"/>
            <w:vAlign w:val="center"/>
          </w:tcPr>
          <w:p w:rsidR="005D5E94" w:rsidRPr="008862B6" w:rsidRDefault="005D5E94"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7</w:t>
            </w:r>
          </w:p>
        </w:tc>
        <w:tc>
          <w:tcPr>
            <w:tcW w:w="1300" w:type="dxa"/>
            <w:vAlign w:val="center"/>
          </w:tcPr>
          <w:p w:rsidR="005D5E94" w:rsidRPr="0048548F" w:rsidRDefault="005D5E94" w:rsidP="00AB6477">
            <w:pPr>
              <w:jc w:val="center"/>
              <w:rPr>
                <w:rFonts w:ascii="GHEA Grapalat" w:hAnsi="GHEA Grapalat"/>
                <w:sz w:val="18"/>
                <w:szCs w:val="18"/>
              </w:rPr>
            </w:pPr>
            <w:r w:rsidRPr="0048548F">
              <w:rPr>
                <w:rFonts w:ascii="GHEA Grapalat" w:hAnsi="GHEA Grapalat"/>
                <w:sz w:val="18"/>
                <w:szCs w:val="18"/>
              </w:rPr>
              <w:t>60,000</w:t>
            </w:r>
          </w:p>
        </w:tc>
        <w:tc>
          <w:tcPr>
            <w:tcW w:w="7962" w:type="dxa"/>
            <w:vAlign w:val="center"/>
          </w:tcPr>
          <w:p w:rsidR="005D5E94" w:rsidRDefault="005D5E94" w:rsidP="006C139F">
            <w:pPr>
              <w:rPr>
                <w:rFonts w:ascii="GHEA Grapalat" w:hAnsi="GHEA Grapalat"/>
                <w:color w:val="000000"/>
                <w:sz w:val="20"/>
                <w:szCs w:val="20"/>
              </w:rPr>
            </w:pPr>
            <w:r>
              <w:rPr>
                <w:rFonts w:ascii="GHEA Grapalat" w:hAnsi="GHEA Grapalat"/>
                <w:color w:val="000000"/>
                <w:sz w:val="20"/>
                <w:szCs w:val="20"/>
              </w:rPr>
              <w:t>Штрих-корректор_2</w:t>
            </w:r>
          </w:p>
        </w:tc>
      </w:tr>
      <w:tr w:rsidR="005D5E94" w:rsidRPr="00521A49" w:rsidTr="00995FA5">
        <w:trPr>
          <w:trHeight w:val="70"/>
          <w:jc w:val="center"/>
        </w:trPr>
        <w:tc>
          <w:tcPr>
            <w:tcW w:w="708" w:type="dxa"/>
            <w:vAlign w:val="center"/>
          </w:tcPr>
          <w:p w:rsidR="005D5E94" w:rsidRPr="005D5E94" w:rsidRDefault="005D5E94"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8</w:t>
            </w:r>
          </w:p>
        </w:tc>
        <w:tc>
          <w:tcPr>
            <w:tcW w:w="1300" w:type="dxa"/>
            <w:vAlign w:val="center"/>
          </w:tcPr>
          <w:p w:rsidR="005D5E94" w:rsidRPr="0048548F" w:rsidRDefault="005D5E94" w:rsidP="00AB6477">
            <w:pPr>
              <w:jc w:val="center"/>
              <w:rPr>
                <w:rFonts w:ascii="GHEA Grapalat" w:hAnsi="GHEA Grapalat"/>
                <w:sz w:val="18"/>
                <w:szCs w:val="18"/>
              </w:rPr>
            </w:pPr>
            <w:r>
              <w:rPr>
                <w:rFonts w:ascii="GHEA Grapalat" w:hAnsi="GHEA Grapalat"/>
                <w:sz w:val="18"/>
                <w:szCs w:val="18"/>
              </w:rPr>
              <w:t>90,000</w:t>
            </w:r>
          </w:p>
        </w:tc>
        <w:tc>
          <w:tcPr>
            <w:tcW w:w="7962" w:type="dxa"/>
            <w:vAlign w:val="center"/>
          </w:tcPr>
          <w:p w:rsidR="005D5E94" w:rsidRDefault="005D5E94" w:rsidP="006C139F">
            <w:pPr>
              <w:rPr>
                <w:rFonts w:ascii="GHEA Grapalat" w:hAnsi="GHEA Grapalat"/>
                <w:color w:val="000000"/>
                <w:sz w:val="20"/>
                <w:szCs w:val="20"/>
              </w:rPr>
            </w:pPr>
            <w:r w:rsidRPr="005D5E94">
              <w:rPr>
                <w:rFonts w:ascii="GHEA Grapalat" w:hAnsi="GHEA Grapalat"/>
                <w:color w:val="000000"/>
                <w:sz w:val="20"/>
                <w:szCs w:val="20"/>
              </w:rPr>
              <w:t>Лента для кассовых аппаратов</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521A49">
        <w:rPr>
          <w:rFonts w:ascii="GHEA Grapalat" w:hAnsi="GHEA Grapalat"/>
        </w:rPr>
        <w:t>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21A49">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21A49">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w:t>
      </w:r>
      <w:proofErr w:type="gramStart"/>
      <w:r w:rsidR="00C20AD3" w:rsidRPr="00521A49">
        <w:rPr>
          <w:rFonts w:ascii="GHEA Grapalat" w:hAnsi="GHEA Grapalat" w:cs="Sylfaen"/>
        </w:rPr>
        <w:t>,</w:t>
      </w:r>
      <w:proofErr w:type="gramEnd"/>
      <w:r w:rsidR="00C20AD3" w:rsidRPr="00521A4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21A49">
        <w:rPr>
          <w:rFonts w:ascii="GHEA Grapalat" w:hAnsi="GHEA Grapalat" w:cs="Sylfaen"/>
        </w:rPr>
        <w:t>я-</w:t>
      </w:r>
      <w:proofErr w:type="gramEnd"/>
      <w:r w:rsidR="00C20AD3" w:rsidRPr="00521A49">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056317">
        <w:rPr>
          <w:rFonts w:ascii="GHEA Grapalat" w:hAnsi="GHEA Grapalat"/>
          <w:b/>
          <w:sz w:val="22"/>
          <w:szCs w:val="22"/>
        </w:rPr>
        <w:t>GHAPDzB-HVKAK-2024-53</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18027C"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18027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8027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18027C"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18027C"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18027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8027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18027C"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18027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18027C"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18027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18027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056317">
        <w:rPr>
          <w:rFonts w:ascii="GHEA Grapalat" w:hAnsi="GHEA Grapalat"/>
          <w:b/>
          <w:sz w:val="22"/>
          <w:szCs w:val="22"/>
        </w:rPr>
        <w:t>GHAPDzB-HVKAK-2024-53</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056317">
        <w:rPr>
          <w:rFonts w:ascii="GHEA Grapalat" w:hAnsi="GHEA Grapalat"/>
          <w:b/>
          <w:sz w:val="22"/>
          <w:szCs w:val="22"/>
        </w:rPr>
        <w:t>GHAPDzB-HVKAK-2024-53</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056317">
        <w:rPr>
          <w:rFonts w:ascii="GHEA Grapalat" w:hAnsi="GHEA Grapalat"/>
          <w:b/>
          <w:sz w:val="22"/>
          <w:szCs w:val="22"/>
        </w:rPr>
        <w:t>GHAPDzB-HVKAK-2024-53</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056317">
        <w:rPr>
          <w:rFonts w:ascii="GHEA Grapalat" w:hAnsi="GHEA Grapalat"/>
          <w:b/>
          <w:sz w:val="22"/>
          <w:szCs w:val="22"/>
        </w:rPr>
        <w:t>GHAPDzB-HVKAK-2024-53</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proofErr w:type="gramStart"/>
      <w:r w:rsidR="00DF0BD2" w:rsidRPr="00521A49">
        <w:rPr>
          <w:rFonts w:ascii="GHEA Grapalat" w:hAnsi="GHEA Grapalat"/>
          <w:lang w:val="hy-AM"/>
        </w:rPr>
        <w:t>,</w:t>
      </w:r>
      <w:proofErr w:type="gramEnd"/>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071D1C" w:rsidRPr="00521A49" w:rsidRDefault="000B1AA0" w:rsidP="00962010">
      <w:pPr>
        <w:widowControl w:val="0"/>
        <w:spacing w:after="160"/>
        <w:jc w:val="center"/>
        <w:rPr>
          <w:rFonts w:ascii="GHEA Grapalat" w:hAnsi="GHEA Grapalat"/>
          <w:b/>
        </w:rPr>
      </w:pPr>
      <w:bookmarkStart w:id="5" w:name="_GoBack"/>
      <w:bookmarkEnd w:id="5"/>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 xml:space="preserve">г. </w:t>
      </w:r>
      <w:proofErr w:type="gramStart"/>
      <w:r w:rsidRPr="00521A49">
        <w:rPr>
          <w:rFonts w:ascii="GHEA Grapalat" w:hAnsi="GHEA Grapalat"/>
        </w:rPr>
        <w:t>между</w:t>
      </w:r>
      <w:proofErr w:type="gramEnd"/>
      <w:r w:rsidRPr="00521A49">
        <w:rPr>
          <w:rFonts w:ascii="GHEA Grapalat" w:hAnsi="GHEA Grapalat"/>
        </w:rPr>
        <w:t xml:space="preserve">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2B6" w:rsidRDefault="008862B6">
      <w:r>
        <w:separator/>
      </w:r>
    </w:p>
  </w:endnote>
  <w:endnote w:type="continuationSeparator" w:id="0">
    <w:p w:rsidR="008862B6" w:rsidRDefault="008862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8862B6" w:rsidRPr="00C861E9" w:rsidRDefault="0018027C">
        <w:pPr>
          <w:pStyle w:val="a5"/>
          <w:jc w:val="center"/>
          <w:rPr>
            <w:rFonts w:ascii="GHEA Grapalat" w:hAnsi="GHEA Grapalat"/>
            <w:sz w:val="24"/>
            <w:szCs w:val="24"/>
          </w:rPr>
        </w:pPr>
        <w:r w:rsidRPr="00C861E9">
          <w:rPr>
            <w:rFonts w:ascii="GHEA Grapalat" w:hAnsi="GHEA Grapalat"/>
            <w:sz w:val="24"/>
            <w:szCs w:val="24"/>
          </w:rPr>
          <w:fldChar w:fldCharType="begin"/>
        </w:r>
        <w:r w:rsidR="008862B6"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D5E94">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2B6" w:rsidRDefault="008862B6">
      <w:r>
        <w:separator/>
      </w:r>
    </w:p>
  </w:footnote>
  <w:footnote w:type="continuationSeparator" w:id="0">
    <w:p w:rsidR="008862B6" w:rsidRDefault="008862B6">
      <w:r>
        <w:continuationSeparator/>
      </w:r>
    </w:p>
  </w:footnote>
  <w:footnote w:id="1">
    <w:p w:rsidR="008862B6" w:rsidRPr="002D0715" w:rsidRDefault="008862B6">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8862B6" w:rsidRPr="00E72E35" w:rsidRDefault="008862B6">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8862B6" w:rsidRPr="00816F7D" w:rsidRDefault="008862B6"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862B6" w:rsidRPr="00DA04BC" w:rsidRDefault="008862B6"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8862B6" w:rsidRPr="00DA04BC" w:rsidRDefault="008862B6"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8862B6" w:rsidRPr="00DA04BC" w:rsidRDefault="008862B6"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8862B6" w:rsidRPr="00DA04BC" w:rsidRDefault="008862B6" w:rsidP="00DA04BC">
      <w:pPr>
        <w:jc w:val="both"/>
        <w:rPr>
          <w:rFonts w:ascii="Sylfaen" w:hAnsi="Sylfaen"/>
          <w:i/>
          <w:sz w:val="16"/>
          <w:szCs w:val="16"/>
        </w:rPr>
      </w:pPr>
    </w:p>
  </w:footnote>
  <w:footnote w:id="4">
    <w:p w:rsidR="008862B6" w:rsidRPr="00967242" w:rsidRDefault="008862B6"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8862B6" w:rsidRPr="00D3436F" w:rsidRDefault="008862B6">
      <w:pPr>
        <w:pStyle w:val="af2"/>
        <w:rPr>
          <w:lang w:val="es-ES"/>
        </w:rPr>
      </w:pPr>
    </w:p>
  </w:footnote>
  <w:footnote w:id="5">
    <w:p w:rsidR="008862B6" w:rsidRPr="008842CE" w:rsidRDefault="008862B6" w:rsidP="003D2FE2">
      <w:pPr>
        <w:pStyle w:val="af2"/>
        <w:jc w:val="both"/>
      </w:pPr>
    </w:p>
  </w:footnote>
  <w:footnote w:id="6">
    <w:p w:rsidR="008862B6" w:rsidRPr="002B6C9D" w:rsidRDefault="008862B6"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8862B6" w:rsidRPr="002B6C9D" w:rsidRDefault="008862B6" w:rsidP="00D3436F">
      <w:pPr>
        <w:pStyle w:val="af2"/>
        <w:widowControl w:val="0"/>
        <w:jc w:val="both"/>
        <w:rPr>
          <w:rFonts w:ascii="Sylfaen" w:hAnsi="Sylfaen"/>
          <w:sz w:val="16"/>
          <w:szCs w:val="16"/>
          <w:lang w:val="hy-AM"/>
        </w:rPr>
      </w:pPr>
    </w:p>
  </w:footnote>
  <w:footnote w:id="7">
    <w:p w:rsidR="008862B6" w:rsidRPr="0095788C" w:rsidRDefault="008862B6"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8862B6" w:rsidRPr="0095788C" w:rsidRDefault="008862B6"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862B6" w:rsidRPr="0095788C" w:rsidRDefault="008862B6">
      <w:pPr>
        <w:pStyle w:val="af2"/>
        <w:rPr>
          <w:rFonts w:ascii="Sylfaen" w:hAnsi="Sylfaen"/>
          <w:sz w:val="16"/>
          <w:szCs w:val="16"/>
          <w:lang w:val="hy-AM"/>
        </w:rPr>
      </w:pPr>
    </w:p>
  </w:footnote>
  <w:footnote w:id="9">
    <w:p w:rsidR="008862B6" w:rsidRPr="004F3AE2" w:rsidRDefault="008862B6"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8862B6" w:rsidRPr="008842CE" w:rsidRDefault="008862B6"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61441"/>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4E23"/>
    <w:rsid w:val="000550DA"/>
    <w:rsid w:val="00055129"/>
    <w:rsid w:val="00055195"/>
    <w:rsid w:val="00055CC2"/>
    <w:rsid w:val="00056317"/>
    <w:rsid w:val="00056516"/>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27C"/>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5E94"/>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2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472B1-F25B-4C3B-89B7-E9C39826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75</Pages>
  <Words>15722</Words>
  <Characters>114852</Characters>
  <Application>Microsoft Office Word</Application>
  <DocSecurity>0</DocSecurity>
  <Lines>957</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130314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19</cp:revision>
  <cp:lastPrinted>2018-02-16T07:12:00Z</cp:lastPrinted>
  <dcterms:created xsi:type="dcterms:W3CDTF">2024-02-14T10:29:00Z</dcterms:created>
  <dcterms:modified xsi:type="dcterms:W3CDTF">2024-10-09T07:42:00Z</dcterms:modified>
</cp:coreProperties>
</file>