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84E77" w14:textId="77777777" w:rsidR="00383F40" w:rsidRDefault="00383F40" w:rsidP="00ED3045">
      <w:pPr>
        <w:pStyle w:val="a3"/>
        <w:widowControl w:val="0"/>
        <w:spacing w:line="240" w:lineRule="auto"/>
        <w:ind w:firstLine="0"/>
        <w:jc w:val="center"/>
        <w:rPr>
          <w:rFonts w:ascii="GHEA Grapalat" w:hAnsi="GHEA Grapalat"/>
          <w:i w:val="0"/>
          <w:sz w:val="18"/>
          <w:szCs w:val="18"/>
        </w:rPr>
      </w:pPr>
    </w:p>
    <w:p w14:paraId="28088118" w14:textId="77777777" w:rsidR="00B33D75" w:rsidRPr="00EE7968"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ОБЪЯВЛЕНИЕ</w:t>
      </w:r>
    </w:p>
    <w:p w14:paraId="694D4AAF" w14:textId="77777777" w:rsidR="00B33D75" w:rsidRPr="003777CA"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w:t>
      </w:r>
      <w:r w:rsidRPr="00BD7F6A">
        <w:rPr>
          <w:rFonts w:ascii="GHEA Grapalat" w:hAnsi="GHEA Grapalat"/>
          <w:i w:val="0"/>
          <w:sz w:val="18"/>
          <w:szCs w:val="18"/>
        </w:rPr>
        <w:t xml:space="preserve"> </w:t>
      </w:r>
      <w:r w:rsidRPr="003777CA">
        <w:rPr>
          <w:rFonts w:ascii="GHEA Grapalat" w:hAnsi="GHEA Grapalat"/>
          <w:i w:val="0"/>
          <w:sz w:val="18"/>
          <w:szCs w:val="18"/>
        </w:rPr>
        <w:t>ЗАПРОСЕ КОТИРОВОК</w:t>
      </w:r>
    </w:p>
    <w:p w14:paraId="55371B07" w14:textId="50228B77" w:rsidR="00B33D75" w:rsidRPr="00EE7968"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Настоящий текст объявления утвержден Решением Оценочной Комиссии от "</w:t>
      </w:r>
      <w:r w:rsidR="0023317A">
        <w:rPr>
          <w:rFonts w:ascii="GHEA Grapalat" w:hAnsi="GHEA Grapalat"/>
          <w:i w:val="0"/>
          <w:sz w:val="18"/>
          <w:szCs w:val="18"/>
        </w:rPr>
        <w:t>15</w:t>
      </w:r>
      <w:r w:rsidRPr="00EE7968">
        <w:rPr>
          <w:rFonts w:ascii="GHEA Grapalat" w:hAnsi="GHEA Grapalat"/>
          <w:i w:val="0"/>
          <w:sz w:val="18"/>
          <w:szCs w:val="18"/>
        </w:rPr>
        <w:t>" "</w:t>
      </w:r>
      <w:r w:rsidR="0023317A">
        <w:rPr>
          <w:rFonts w:ascii="GHEA Grapalat" w:hAnsi="GHEA Grapalat"/>
          <w:i w:val="0"/>
          <w:sz w:val="18"/>
          <w:szCs w:val="18"/>
        </w:rPr>
        <w:t>02</w:t>
      </w:r>
      <w:r w:rsidRPr="00EE7968">
        <w:rPr>
          <w:rFonts w:ascii="GHEA Grapalat" w:hAnsi="GHEA Grapalat"/>
          <w:i w:val="0"/>
          <w:sz w:val="18"/>
          <w:szCs w:val="18"/>
        </w:rPr>
        <w:t>" 20</w:t>
      </w:r>
      <w:r>
        <w:rPr>
          <w:rFonts w:ascii="GHEA Grapalat" w:hAnsi="GHEA Grapalat"/>
          <w:i w:val="0"/>
          <w:sz w:val="18"/>
          <w:szCs w:val="18"/>
          <w:lang w:val="hy-AM"/>
        </w:rPr>
        <w:t>2</w:t>
      </w:r>
      <w:r w:rsidR="0023317A">
        <w:rPr>
          <w:rFonts w:ascii="GHEA Grapalat" w:hAnsi="GHEA Grapalat"/>
          <w:i w:val="0"/>
          <w:sz w:val="18"/>
          <w:szCs w:val="18"/>
        </w:rPr>
        <w:t>2</w:t>
      </w:r>
      <w:r w:rsidRPr="00EE7968">
        <w:rPr>
          <w:rFonts w:ascii="GHEA Grapalat" w:hAnsi="GHEA Grapalat"/>
          <w:i w:val="0"/>
          <w:sz w:val="18"/>
          <w:szCs w:val="18"/>
        </w:rPr>
        <w:t xml:space="preserve"> года "2" </w:t>
      </w:r>
    </w:p>
    <w:p w14:paraId="3E14B442" w14:textId="7A847A54" w:rsidR="00B33D75" w:rsidRPr="003777CA"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 xml:space="preserve">Код процедуры </w:t>
      </w:r>
      <w:r w:rsidR="0023317A">
        <w:rPr>
          <w:rFonts w:ascii="GHEA Grapalat" w:hAnsi="GHEA Grapalat"/>
          <w:i w:val="0"/>
          <w:sz w:val="18"/>
          <w:szCs w:val="18"/>
        </w:rPr>
        <w:t>KEAP-HMA-APDzB-QIM-22/08</w:t>
      </w:r>
    </w:p>
    <w:p w14:paraId="3B542437" w14:textId="77777777" w:rsidR="00B33D75" w:rsidRPr="003777CA" w:rsidRDefault="00B33D75" w:rsidP="00B33D75">
      <w:pPr>
        <w:pStyle w:val="a3"/>
        <w:widowControl w:val="0"/>
        <w:spacing w:line="240" w:lineRule="auto"/>
        <w:ind w:firstLine="0"/>
        <w:jc w:val="center"/>
        <w:rPr>
          <w:rFonts w:ascii="GHEA Grapalat" w:hAnsi="GHEA Grapalat"/>
          <w:i w:val="0"/>
          <w:sz w:val="18"/>
          <w:szCs w:val="18"/>
        </w:rPr>
      </w:pPr>
    </w:p>
    <w:p w14:paraId="25FE1C76" w14:textId="77777777" w:rsidR="00B33D75" w:rsidRPr="00EE7968" w:rsidRDefault="00B33D75" w:rsidP="00B33D75">
      <w:pPr>
        <w:pStyle w:val="a3"/>
        <w:widowControl w:val="0"/>
        <w:spacing w:line="240" w:lineRule="auto"/>
        <w:ind w:firstLine="709"/>
        <w:jc w:val="left"/>
        <w:rPr>
          <w:rFonts w:ascii="GHEA Grapalat" w:hAnsi="GHEA Grapalat"/>
          <w:i w:val="0"/>
          <w:sz w:val="18"/>
          <w:szCs w:val="18"/>
        </w:rPr>
      </w:pPr>
      <w:r w:rsidRPr="00EE7968">
        <w:rPr>
          <w:rFonts w:ascii="GHEA Grapalat" w:hAnsi="GHEA Grapalat"/>
          <w:i w:val="0"/>
          <w:sz w:val="18"/>
          <w:szCs w:val="18"/>
        </w:rPr>
        <w:t xml:space="preserve">Заказчик « Поликлиника Имени </w:t>
      </w:r>
      <w:proofErr w:type="spellStart"/>
      <w:r w:rsidRPr="00EE7968">
        <w:rPr>
          <w:rFonts w:ascii="GHEA Grapalat" w:hAnsi="GHEA Grapalat"/>
          <w:i w:val="0"/>
          <w:sz w:val="18"/>
          <w:szCs w:val="18"/>
        </w:rPr>
        <w:t>Карлена</w:t>
      </w:r>
      <w:proofErr w:type="spellEnd"/>
      <w:r w:rsidRPr="00EE7968">
        <w:rPr>
          <w:rFonts w:ascii="GHEA Grapalat" w:hAnsi="GHEA Grapalat"/>
          <w:i w:val="0"/>
          <w:sz w:val="18"/>
          <w:szCs w:val="18"/>
        </w:rPr>
        <w:t xml:space="preserve"> </w:t>
      </w:r>
      <w:proofErr w:type="spellStart"/>
      <w:r w:rsidRPr="00EE7968">
        <w:rPr>
          <w:rFonts w:ascii="GHEA Grapalat" w:hAnsi="GHEA Grapalat"/>
          <w:i w:val="0"/>
          <w:sz w:val="18"/>
          <w:szCs w:val="18"/>
        </w:rPr>
        <w:t>Есаяна</w:t>
      </w:r>
      <w:proofErr w:type="spellEnd"/>
      <w:r w:rsidRPr="00EE7968">
        <w:rPr>
          <w:rFonts w:ascii="GHEA Grapalat" w:hAnsi="GHEA Grapalat"/>
          <w:i w:val="0"/>
          <w:sz w:val="18"/>
          <w:szCs w:val="18"/>
        </w:rPr>
        <w:t xml:space="preserve">» ГЗАО, находящийся по адресу: </w:t>
      </w:r>
      <w:proofErr w:type="spellStart"/>
      <w:r w:rsidRPr="00EE7968">
        <w:rPr>
          <w:rFonts w:ascii="GHEA Grapalat" w:hAnsi="GHEA Grapalat"/>
          <w:i w:val="0"/>
          <w:sz w:val="18"/>
          <w:szCs w:val="18"/>
        </w:rPr>
        <w:t>Нерсисян</w:t>
      </w:r>
      <w:proofErr w:type="spellEnd"/>
      <w:r w:rsidRPr="00EE7968">
        <w:rPr>
          <w:rFonts w:ascii="GHEA Grapalat" w:hAnsi="GHEA Grapalat"/>
          <w:i w:val="0"/>
          <w:sz w:val="18"/>
          <w:szCs w:val="18"/>
        </w:rPr>
        <w:t xml:space="preserve"> 7/1 объявляет </w:t>
      </w:r>
      <w:r>
        <w:rPr>
          <w:rFonts w:ascii="GHEA Grapalat" w:hAnsi="GHEA Grapalat"/>
          <w:i w:val="0"/>
          <w:sz w:val="18"/>
          <w:szCs w:val="18"/>
        </w:rPr>
        <w:t>запрос котировок</w:t>
      </w:r>
      <w:r w:rsidRPr="00EE7968">
        <w:rPr>
          <w:rFonts w:ascii="GHEA Grapalat" w:hAnsi="GHEA Grapalat"/>
          <w:i w:val="0"/>
          <w:sz w:val="18"/>
          <w:szCs w:val="18"/>
        </w:rPr>
        <w:t>, который проводится одним этапом.</w:t>
      </w:r>
    </w:p>
    <w:p w14:paraId="2096A37A"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Участнику, отобранному по итогам настоящей процедуры, в</w:t>
      </w:r>
      <w:r w:rsidRPr="00EE7968">
        <w:rPr>
          <w:rFonts w:ascii="Courier New" w:hAnsi="Courier New" w:cs="Courier New"/>
          <w:i w:val="0"/>
          <w:sz w:val="18"/>
          <w:szCs w:val="18"/>
          <w:lang w:val="en-US"/>
        </w:rPr>
        <w:t> </w:t>
      </w:r>
      <w:r w:rsidRPr="00EE7968">
        <w:rPr>
          <w:rFonts w:ascii="GHEA Grapalat" w:hAnsi="GHEA Grapalat"/>
          <w:i w:val="0"/>
          <w:spacing w:val="6"/>
          <w:sz w:val="18"/>
          <w:szCs w:val="18"/>
        </w:rPr>
        <w:t>установленном</w:t>
      </w:r>
      <w:r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порядке будет предложено заключить договор на поставку </w:t>
      </w:r>
      <w:proofErr w:type="spellStart"/>
      <w:r w:rsidRPr="00EE7968">
        <w:rPr>
          <w:rFonts w:ascii="GHEA Grapalat" w:hAnsi="GHEA Grapalat"/>
          <w:i w:val="0"/>
          <w:sz w:val="18"/>
          <w:szCs w:val="18"/>
        </w:rPr>
        <w:t>лекарст</w:t>
      </w:r>
      <w:proofErr w:type="spellEnd"/>
      <w:r w:rsidRPr="00EE7968">
        <w:rPr>
          <w:rFonts w:ascii="GHEA Grapalat" w:hAnsi="GHEA Grapalat"/>
          <w:i w:val="0"/>
          <w:sz w:val="18"/>
          <w:szCs w:val="18"/>
        </w:rPr>
        <w:t xml:space="preserve"> (далее — договор)</w:t>
      </w:r>
      <w:proofErr w:type="gramStart"/>
      <w:r w:rsidRPr="00EE7968">
        <w:rPr>
          <w:rFonts w:ascii="GHEA Grapalat" w:hAnsi="GHEA Grapalat"/>
          <w:i w:val="0"/>
          <w:sz w:val="18"/>
          <w:szCs w:val="18"/>
        </w:rPr>
        <w:t>.С</w:t>
      </w:r>
      <w:proofErr w:type="gramEnd"/>
      <w:r w:rsidRPr="00EE7968">
        <w:rPr>
          <w:rFonts w:ascii="GHEA Grapalat" w:hAnsi="GHEA Grapalat"/>
          <w:i w:val="0"/>
          <w:sz w:val="18"/>
          <w:szCs w:val="18"/>
        </w:rPr>
        <w:t>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настоящей процедуре.</w:t>
      </w:r>
    </w:p>
    <w:p w14:paraId="4E0A332C" w14:textId="77777777" w:rsidR="00B33D75" w:rsidRPr="00EE7968" w:rsidRDefault="00B33D75" w:rsidP="00B33D75">
      <w:pPr>
        <w:pStyle w:val="a3"/>
        <w:widowControl w:val="0"/>
        <w:spacing w:line="240" w:lineRule="auto"/>
        <w:ind w:firstLine="567"/>
        <w:rPr>
          <w:rFonts w:ascii="GHEA Grapalat" w:hAnsi="GHEA Grapalat"/>
          <w:i w:val="0"/>
          <w:sz w:val="18"/>
          <w:szCs w:val="18"/>
        </w:rPr>
      </w:pPr>
      <w:proofErr w:type="gramStart"/>
      <w:r w:rsidRPr="00EE7968">
        <w:rPr>
          <w:rFonts w:ascii="GHEA Grapalat" w:hAnsi="GHEA Grapalat"/>
          <w:i w:val="0"/>
          <w:sz w:val="18"/>
          <w:szCs w:val="18"/>
        </w:rPr>
        <w:t>Условия</w:t>
      </w:r>
      <w:proofErr w:type="gramEnd"/>
      <w:r w:rsidRPr="00EE7968">
        <w:rPr>
          <w:rFonts w:ascii="GHEA Grapalat" w:hAnsi="GHEA Grapalat"/>
          <w:i w:val="0"/>
          <w:sz w:val="18"/>
          <w:szCs w:val="18"/>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EE7968" w:rsidDel="00052084">
        <w:rPr>
          <w:rFonts w:ascii="GHEA Grapalat" w:hAnsi="GHEA Grapalat"/>
          <w:i w:val="0"/>
          <w:sz w:val="18"/>
          <w:szCs w:val="18"/>
        </w:rPr>
        <w:t xml:space="preserve"> </w:t>
      </w:r>
    </w:p>
    <w:p w14:paraId="7859ED22"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Отобранный участник определяется из числа участников, подавших заявки, оцененные удовлетворительно</w:t>
      </w:r>
      <w:r w:rsidRPr="00EE7968">
        <w:rPr>
          <w:rFonts w:ascii="GHEA Grapalat" w:hAnsi="GHEA Grapalat"/>
          <w:i w:val="0"/>
          <w:sz w:val="18"/>
          <w:szCs w:val="18"/>
          <w:lang w:val="hy-AM"/>
        </w:rPr>
        <w:t xml:space="preserve"> </w:t>
      </w:r>
      <w:r w:rsidRPr="00EE7968">
        <w:rPr>
          <w:rFonts w:ascii="GHEA Grapalat" w:hAnsi="GHEA Grapalat"/>
          <w:i w:val="0"/>
          <w:sz w:val="18"/>
          <w:szCs w:val="18"/>
        </w:rPr>
        <w:t>по неценовым условиям, по принципу предпочтения, отдаваемого участнику, представившему минимальное ценовое предложение.</w:t>
      </w:r>
    </w:p>
    <w:p w14:paraId="2CEB1C80"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В отношении настоящей процедуры применяются положения Соглашения Всемирной торговой организации по правительственным закупкам.</w:t>
      </w:r>
      <w:r w:rsidRPr="00EE7968">
        <w:rPr>
          <w:rStyle w:val="af6"/>
          <w:rFonts w:ascii="GHEA Grapalat" w:hAnsi="GHEA Grapalat"/>
          <w:i w:val="0"/>
          <w:sz w:val="18"/>
          <w:szCs w:val="18"/>
        </w:rPr>
        <w:footnoteReference w:id="1"/>
      </w:r>
    </w:p>
    <w:p w14:paraId="52B12ABF" w14:textId="53D2C3AA"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Для получения приглашения на процедуру в бумажной форме необходимо обратиться к заказчику до </w:t>
      </w:r>
      <w:r w:rsidR="0023317A">
        <w:rPr>
          <w:rFonts w:ascii="GHEA Grapalat" w:hAnsi="GHEA Grapalat"/>
          <w:i w:val="0"/>
          <w:sz w:val="18"/>
          <w:szCs w:val="18"/>
        </w:rPr>
        <w:t>12:00</w:t>
      </w:r>
      <w:r w:rsidRPr="00EE7968">
        <w:rPr>
          <w:rFonts w:ascii="GHEA Grapalat" w:hAnsi="GHEA Grapalat"/>
          <w:i w:val="0"/>
          <w:sz w:val="18"/>
          <w:szCs w:val="18"/>
        </w:rPr>
        <w:t xml:space="preserve">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E7968">
        <w:rPr>
          <w:sz w:val="18"/>
          <w:szCs w:val="18"/>
          <w:lang w:val="en-US"/>
        </w:rPr>
        <w:t> </w:t>
      </w:r>
      <w:r w:rsidRPr="00EE7968">
        <w:rPr>
          <w:rFonts w:ascii="GHEA Grapalat" w:hAnsi="GHEA Grapalat"/>
          <w:i w:val="0"/>
          <w:sz w:val="18"/>
          <w:szCs w:val="18"/>
        </w:rPr>
        <w:t xml:space="preserve">обеспечивает бесплатное предоставление приглашения в бумажной форме </w:t>
      </w:r>
    </w:p>
    <w:p w14:paraId="71C1CFD4" w14:textId="77777777" w:rsidR="00B33D75" w:rsidRPr="00EE7968" w:rsidRDefault="00B33D75" w:rsidP="00B33D75">
      <w:pPr>
        <w:pStyle w:val="a3"/>
        <w:widowControl w:val="0"/>
        <w:spacing w:line="240" w:lineRule="auto"/>
        <w:ind w:firstLine="567"/>
        <w:rPr>
          <w:rFonts w:ascii="GHEA Grapalat" w:hAnsi="GHEA Grapalat"/>
          <w:i w:val="0"/>
          <w:spacing w:val="-6"/>
          <w:sz w:val="18"/>
          <w:szCs w:val="18"/>
        </w:rPr>
      </w:pPr>
      <w:r w:rsidRPr="00EE7968">
        <w:rPr>
          <w:rFonts w:ascii="GHEA Grapalat" w:hAnsi="GHEA Grapalat"/>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14:paraId="334EEE2E"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Неполучение приглашения не ограничивает права участника на участие в</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настоящей процедуре.</w:t>
      </w:r>
    </w:p>
    <w:p w14:paraId="76141F6B" w14:textId="1101DF24"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Заявки на </w:t>
      </w:r>
      <w:proofErr w:type="spellStart"/>
      <w:proofErr w:type="gramStart"/>
      <w:r w:rsidRPr="00EE7968">
        <w:rPr>
          <w:rFonts w:ascii="GHEA Grapalat" w:hAnsi="GHEA Grapalat"/>
          <w:i w:val="0"/>
          <w:sz w:val="18"/>
          <w:szCs w:val="18"/>
        </w:rPr>
        <w:t>на</w:t>
      </w:r>
      <w:proofErr w:type="spellEnd"/>
      <w:proofErr w:type="gramEnd"/>
      <w:r w:rsidRPr="00EE7968">
        <w:rPr>
          <w:rFonts w:ascii="GHEA Grapalat" w:hAnsi="GHEA Grapalat"/>
          <w:i w:val="0"/>
          <w:sz w:val="18"/>
          <w:szCs w:val="18"/>
        </w:rPr>
        <w:t xml:space="preserve"> </w:t>
      </w:r>
      <w:r>
        <w:rPr>
          <w:rFonts w:ascii="GHEA Grapalat" w:hAnsi="GHEA Grapalat"/>
          <w:i w:val="0"/>
          <w:sz w:val="18"/>
          <w:szCs w:val="18"/>
        </w:rPr>
        <w:t>запрос котировок</w:t>
      </w:r>
      <w:r w:rsidRPr="00EE7968">
        <w:rPr>
          <w:rFonts w:ascii="GHEA Grapalat" w:hAnsi="GHEA Grapalat"/>
          <w:i w:val="0"/>
          <w:sz w:val="18"/>
          <w:szCs w:val="18"/>
        </w:rPr>
        <w:t xml:space="preserve"> необходимо подавать по адресу</w:t>
      </w:r>
      <w:r w:rsidRPr="00EE7968">
        <w:rPr>
          <w:rFonts w:ascii="GHEA Grapalat" w:hAnsi="GHEA Grapalat"/>
          <w:i w:val="0"/>
          <w:spacing w:val="6"/>
          <w:sz w:val="18"/>
          <w:szCs w:val="18"/>
        </w:rPr>
        <w:t xml:space="preserve"> </w:t>
      </w:r>
      <w:proofErr w:type="spellStart"/>
      <w:r w:rsidRPr="006D6189">
        <w:rPr>
          <w:rFonts w:ascii="GHEA Grapalat" w:hAnsi="GHEA Grapalat"/>
          <w:i w:val="0"/>
          <w:spacing w:val="6"/>
          <w:sz w:val="18"/>
          <w:szCs w:val="18"/>
        </w:rPr>
        <w:t>Нерсисян</w:t>
      </w:r>
      <w:proofErr w:type="spellEnd"/>
      <w:r w:rsidRPr="006D6189">
        <w:rPr>
          <w:rFonts w:ascii="GHEA Grapalat" w:hAnsi="GHEA Grapalat"/>
          <w:i w:val="0"/>
          <w:spacing w:val="6"/>
          <w:sz w:val="18"/>
          <w:szCs w:val="18"/>
        </w:rPr>
        <w:t xml:space="preserve"> 7/1</w:t>
      </w:r>
      <w:r w:rsidRPr="00EE7968">
        <w:rPr>
          <w:rFonts w:ascii="GHEA Grapalat" w:hAnsi="GHEA Grapalat"/>
          <w:i w:val="0"/>
          <w:sz w:val="18"/>
          <w:szCs w:val="18"/>
        </w:rPr>
        <w:t xml:space="preserve">в документарной форме, до </w:t>
      </w:r>
      <w:r w:rsidR="0023317A">
        <w:rPr>
          <w:rFonts w:ascii="GHEA Grapalat" w:hAnsi="GHEA Grapalat"/>
          <w:i w:val="0"/>
          <w:sz w:val="18"/>
          <w:szCs w:val="18"/>
        </w:rPr>
        <w:t>12:00</w:t>
      </w:r>
      <w:r w:rsidRPr="00EE7968">
        <w:rPr>
          <w:rFonts w:ascii="GHEA Grapalat" w:hAnsi="GHEA Grapalat"/>
          <w:i w:val="0"/>
          <w:sz w:val="18"/>
          <w:szCs w:val="18"/>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7D063B5C" w14:textId="0A07EE1D"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Вскрытие заявок будет проводиться по адресу </w:t>
      </w:r>
      <w:proofErr w:type="spellStart"/>
      <w:r w:rsidRPr="00EE7968">
        <w:rPr>
          <w:rFonts w:ascii="GHEA Grapalat" w:hAnsi="GHEA Grapalat"/>
          <w:i w:val="0"/>
          <w:sz w:val="18"/>
          <w:szCs w:val="18"/>
        </w:rPr>
        <w:t>Нерсисян</w:t>
      </w:r>
      <w:proofErr w:type="spellEnd"/>
      <w:r w:rsidRPr="00EE7968">
        <w:rPr>
          <w:rFonts w:ascii="GHEA Grapalat" w:hAnsi="GHEA Grapalat"/>
          <w:i w:val="0"/>
          <w:sz w:val="18"/>
          <w:szCs w:val="18"/>
        </w:rPr>
        <w:t xml:space="preserve"> 7/1, в </w:t>
      </w:r>
      <w:r w:rsidR="0023317A">
        <w:rPr>
          <w:rFonts w:ascii="GHEA Grapalat" w:hAnsi="GHEA Grapalat"/>
          <w:i w:val="0"/>
          <w:sz w:val="18"/>
          <w:szCs w:val="18"/>
        </w:rPr>
        <w:t>12:00</w:t>
      </w:r>
      <w:r w:rsidR="00C333D4" w:rsidRPr="00C333D4">
        <w:rPr>
          <w:rFonts w:ascii="GHEA Grapalat" w:hAnsi="GHEA Grapalat"/>
          <w:i w:val="0"/>
          <w:sz w:val="18"/>
          <w:szCs w:val="18"/>
        </w:rPr>
        <w:t xml:space="preserve"> </w:t>
      </w:r>
      <w:r w:rsidRPr="00EE7968">
        <w:rPr>
          <w:rFonts w:ascii="GHEA Grapalat" w:hAnsi="GHEA Grapalat"/>
          <w:i w:val="0"/>
          <w:sz w:val="18"/>
          <w:szCs w:val="18"/>
        </w:rPr>
        <w:t>часов "</w:t>
      </w:r>
      <w:r w:rsidR="0023317A" w:rsidRPr="0023317A">
        <w:rPr>
          <w:rFonts w:ascii="GHEA Grapalat" w:hAnsi="GHEA Grapalat"/>
          <w:i w:val="0"/>
          <w:sz w:val="18"/>
          <w:szCs w:val="18"/>
        </w:rPr>
        <w:t>17</w:t>
      </w:r>
      <w:r w:rsidRPr="00EE7968">
        <w:rPr>
          <w:rFonts w:ascii="GHEA Grapalat" w:hAnsi="GHEA Grapalat"/>
          <w:i w:val="0"/>
          <w:sz w:val="18"/>
          <w:szCs w:val="18"/>
        </w:rPr>
        <w:t>" "</w:t>
      </w:r>
      <w:r w:rsidRPr="00CE4A56">
        <w:rPr>
          <w:rFonts w:ascii="GHEA Grapalat" w:hAnsi="GHEA Grapalat"/>
          <w:i w:val="0"/>
          <w:sz w:val="18"/>
          <w:szCs w:val="18"/>
        </w:rPr>
        <w:t xml:space="preserve"> </w:t>
      </w:r>
      <w:r w:rsidR="0023317A" w:rsidRPr="0023317A">
        <w:rPr>
          <w:rFonts w:ascii="GHEA Grapalat" w:hAnsi="GHEA Grapalat"/>
          <w:i w:val="0"/>
          <w:sz w:val="18"/>
          <w:szCs w:val="18"/>
        </w:rPr>
        <w:t>02</w:t>
      </w:r>
      <w:r w:rsidRPr="00EE7968">
        <w:rPr>
          <w:rFonts w:ascii="GHEA Grapalat" w:hAnsi="GHEA Grapalat"/>
          <w:i w:val="0"/>
          <w:sz w:val="18"/>
          <w:szCs w:val="18"/>
        </w:rPr>
        <w:t xml:space="preserve"> " "20</w:t>
      </w:r>
      <w:r>
        <w:rPr>
          <w:rFonts w:ascii="GHEA Grapalat" w:hAnsi="GHEA Grapalat"/>
          <w:i w:val="0"/>
          <w:sz w:val="18"/>
          <w:szCs w:val="18"/>
          <w:lang w:val="hy-AM"/>
        </w:rPr>
        <w:t>2</w:t>
      </w:r>
      <w:r w:rsidR="0023317A" w:rsidRPr="0023317A">
        <w:rPr>
          <w:rFonts w:ascii="GHEA Grapalat" w:hAnsi="GHEA Grapalat"/>
          <w:i w:val="0"/>
          <w:sz w:val="18"/>
          <w:szCs w:val="18"/>
        </w:rPr>
        <w:t>2</w:t>
      </w:r>
      <w:r w:rsidRPr="00EE7968">
        <w:rPr>
          <w:rFonts w:ascii="GHEA Grapalat" w:hAnsi="GHEA Grapalat"/>
          <w:i w:val="0"/>
          <w:sz w:val="18"/>
          <w:szCs w:val="18"/>
        </w:rPr>
        <w:t>".</w:t>
      </w:r>
    </w:p>
    <w:p w14:paraId="73204369"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Жалобы относительно настоящей процедуры должны быть поданы лицу, </w:t>
      </w:r>
      <w:proofErr w:type="gramStart"/>
      <w:r w:rsidRPr="00EE7968">
        <w:rPr>
          <w:rFonts w:ascii="GHEA Grapalat" w:hAnsi="GHEA Grapalat"/>
          <w:i w:val="0"/>
          <w:sz w:val="18"/>
          <w:szCs w:val="18"/>
        </w:rPr>
        <w:t>рассматривающее</w:t>
      </w:r>
      <w:proofErr w:type="gramEnd"/>
      <w:r w:rsidRPr="00EE7968">
        <w:rPr>
          <w:rFonts w:ascii="GHEA Grapalat" w:hAnsi="GHEA Grapalat"/>
          <w:i w:val="0"/>
          <w:sz w:val="18"/>
          <w:szCs w:val="18"/>
        </w:rPr>
        <w:t xml:space="preserve"> связанные с закупками жалобы,</w:t>
      </w:r>
      <w:r w:rsidRPr="00EE7968" w:rsidDel="00D746A9">
        <w:rPr>
          <w:rFonts w:ascii="GHEA Grapalat" w:hAnsi="GHEA Grapalat"/>
          <w:i w:val="0"/>
          <w:sz w:val="18"/>
          <w:szCs w:val="18"/>
        </w:rPr>
        <w:t xml:space="preserve"> </w:t>
      </w:r>
      <w:r w:rsidRPr="00EE7968">
        <w:rPr>
          <w:rFonts w:ascii="GHEA Grapalat" w:hAnsi="GHEA Grapalat"/>
          <w:i w:val="0"/>
          <w:sz w:val="18"/>
          <w:szCs w:val="18"/>
        </w:rPr>
        <w:t xml:space="preserve">по адресу: ул. </w:t>
      </w:r>
      <w:proofErr w:type="spellStart"/>
      <w:r w:rsidRPr="00EE7968">
        <w:rPr>
          <w:rFonts w:ascii="GHEA Grapalat" w:hAnsi="GHEA Grapalat"/>
          <w:i w:val="0"/>
          <w:sz w:val="18"/>
          <w:szCs w:val="18"/>
        </w:rPr>
        <w:t>Мелик-Адамяна</w:t>
      </w:r>
      <w:proofErr w:type="spellEnd"/>
      <w:r w:rsidRPr="00EE7968">
        <w:rPr>
          <w:rFonts w:ascii="GHEA Grapalat" w:hAnsi="GHEA Grapalat"/>
          <w:i w:val="0"/>
          <w:sz w:val="18"/>
          <w:szCs w:val="18"/>
        </w:rPr>
        <w:t xml:space="preserve"> 1, Ереван. Обжалование осуществляется в порядке, установленном приглашением на</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настоящий конкурс. Для подачи жалобы требуется плата в размере 30</w:t>
      </w:r>
      <w:r w:rsidRPr="00EE7968">
        <w:rPr>
          <w:rFonts w:ascii="Courier New" w:hAnsi="Courier New" w:cs="Courier New"/>
          <w:i w:val="0"/>
          <w:sz w:val="18"/>
          <w:szCs w:val="18"/>
          <w:lang w:val="en-US"/>
        </w:rPr>
        <w:t> </w:t>
      </w:r>
      <w:r w:rsidRPr="00EE7968">
        <w:rPr>
          <w:rFonts w:ascii="GHEA Grapalat" w:hAnsi="GHEA Grapalat"/>
          <w:i w:val="0"/>
          <w:sz w:val="18"/>
          <w:szCs w:val="18"/>
        </w:rPr>
        <w:t>000</w:t>
      </w:r>
      <w:r w:rsidRPr="00EE7968">
        <w:rPr>
          <w:rFonts w:ascii="Courier New" w:hAnsi="Courier New" w:cs="Courier New"/>
          <w:i w:val="0"/>
          <w:sz w:val="18"/>
          <w:szCs w:val="18"/>
          <w:lang w:val="en-US"/>
        </w:rPr>
        <w:t> </w:t>
      </w:r>
      <w:r w:rsidRPr="00EE7968">
        <w:rPr>
          <w:rFonts w:ascii="GHEA Grapalat" w:hAnsi="GHEA Grapalat"/>
          <w:i w:val="0"/>
          <w:sz w:val="18"/>
          <w:szCs w:val="18"/>
        </w:rPr>
        <w:t xml:space="preserve">(тридцать тысяч) </w:t>
      </w:r>
      <w:proofErr w:type="spellStart"/>
      <w:r w:rsidRPr="00EE7968">
        <w:rPr>
          <w:rFonts w:ascii="GHEA Grapalat" w:hAnsi="GHEA Grapalat"/>
          <w:i w:val="0"/>
          <w:sz w:val="18"/>
          <w:szCs w:val="18"/>
        </w:rPr>
        <w:t>драмов</w:t>
      </w:r>
      <w:proofErr w:type="spellEnd"/>
      <w:r w:rsidRPr="00EE7968">
        <w:rPr>
          <w:rFonts w:ascii="GHEA Grapalat" w:hAnsi="GHEA Grapalat"/>
          <w:i w:val="0"/>
          <w:sz w:val="18"/>
          <w:szCs w:val="18"/>
        </w:rPr>
        <w:t xml:space="preserve"> РА, которая должна быть перечислена на</w:t>
      </w:r>
      <w:r w:rsidRPr="00EE7968">
        <w:rPr>
          <w:rFonts w:ascii="Courier New" w:hAnsi="Courier New" w:cs="Courier New"/>
          <w:i w:val="0"/>
          <w:sz w:val="18"/>
          <w:szCs w:val="18"/>
          <w:lang w:val="en-US"/>
        </w:rPr>
        <w:t> </w:t>
      </w:r>
      <w:r w:rsidRPr="00EE7968">
        <w:rPr>
          <w:rFonts w:ascii="GHEA Grapalat" w:hAnsi="GHEA Grapalat"/>
          <w:i w:val="0"/>
          <w:sz w:val="18"/>
          <w:szCs w:val="18"/>
        </w:rPr>
        <w:t>казначейский счет № 900008000482, открытый на имя Министерства финансов Республики Армения.</w:t>
      </w:r>
    </w:p>
    <w:p w14:paraId="37C71140"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Для получения дополнительной информации, связанной с настоящим</w:t>
      </w:r>
      <w:r w:rsidRPr="00EE7968">
        <w:rPr>
          <w:rFonts w:ascii="Courier New" w:hAnsi="Courier New" w:cs="Courier New"/>
          <w:i w:val="0"/>
          <w:sz w:val="18"/>
          <w:szCs w:val="18"/>
          <w:lang w:val="en-US"/>
        </w:rPr>
        <w:t> </w:t>
      </w:r>
      <w:r w:rsidRPr="00EE7968">
        <w:rPr>
          <w:rFonts w:ascii="GHEA Grapalat" w:hAnsi="GHEA Grapalat"/>
          <w:i w:val="0"/>
          <w:sz w:val="18"/>
          <w:szCs w:val="18"/>
        </w:rPr>
        <w:t xml:space="preserve">объявлением, можете обратиться к секретарю Оценочной комиссии </w:t>
      </w:r>
      <w:r>
        <w:rPr>
          <w:rFonts w:ascii="GHEA Grapalat" w:hAnsi="GHEA Grapalat"/>
          <w:i w:val="0"/>
          <w:sz w:val="18"/>
          <w:szCs w:val="18"/>
        </w:rPr>
        <w:t xml:space="preserve">Н. </w:t>
      </w:r>
      <w:proofErr w:type="spellStart"/>
      <w:r>
        <w:rPr>
          <w:rFonts w:ascii="GHEA Grapalat" w:hAnsi="GHEA Grapalat"/>
          <w:i w:val="0"/>
          <w:sz w:val="18"/>
          <w:szCs w:val="18"/>
        </w:rPr>
        <w:t>Аветисян</w:t>
      </w:r>
      <w:proofErr w:type="spellEnd"/>
    </w:p>
    <w:p w14:paraId="6AED92B3" w14:textId="77777777" w:rsidR="00B33D75" w:rsidRPr="00EE7968" w:rsidRDefault="00B33D75" w:rsidP="00B33D75">
      <w:pPr>
        <w:pStyle w:val="a3"/>
        <w:widowControl w:val="0"/>
        <w:spacing w:line="240" w:lineRule="auto"/>
        <w:ind w:left="1701" w:firstLine="0"/>
        <w:rPr>
          <w:rFonts w:ascii="GHEA Grapalat" w:hAnsi="GHEA Grapalat"/>
          <w:i w:val="0"/>
          <w:sz w:val="18"/>
          <w:szCs w:val="18"/>
          <w:u w:val="single"/>
        </w:rPr>
      </w:pPr>
      <w:r w:rsidRPr="00EE7968">
        <w:rPr>
          <w:rFonts w:ascii="GHEA Grapalat" w:hAnsi="GHEA Grapalat"/>
          <w:i w:val="0"/>
          <w:sz w:val="18"/>
          <w:szCs w:val="18"/>
        </w:rPr>
        <w:t>Телефон +37410244974_</w:t>
      </w:r>
    </w:p>
    <w:p w14:paraId="3721BDB0" w14:textId="77777777" w:rsidR="00B33D75" w:rsidRPr="00EE7968" w:rsidRDefault="00B33D75" w:rsidP="00B33D75">
      <w:pPr>
        <w:pStyle w:val="a3"/>
        <w:widowControl w:val="0"/>
        <w:spacing w:line="240" w:lineRule="auto"/>
        <w:ind w:left="1701" w:firstLine="0"/>
        <w:rPr>
          <w:rFonts w:ascii="GHEA Grapalat" w:hAnsi="GHEA Grapalat"/>
          <w:i w:val="0"/>
          <w:sz w:val="18"/>
          <w:szCs w:val="18"/>
          <w:u w:val="single"/>
        </w:rPr>
      </w:pPr>
      <w:r w:rsidRPr="00EE7968">
        <w:rPr>
          <w:rFonts w:ascii="GHEA Grapalat" w:hAnsi="GHEA Grapalat"/>
          <w:i w:val="0"/>
          <w:sz w:val="18"/>
          <w:szCs w:val="18"/>
        </w:rPr>
        <w:t>Электронная почта protender.itender@gmail.com</w:t>
      </w:r>
    </w:p>
    <w:p w14:paraId="0F02FF77" w14:textId="2476C8B4" w:rsidR="00915A97" w:rsidRPr="00D5443D" w:rsidRDefault="00B33D75" w:rsidP="00B33D75">
      <w:pPr>
        <w:pStyle w:val="a3"/>
        <w:widowControl w:val="0"/>
        <w:spacing w:line="240" w:lineRule="auto"/>
        <w:ind w:left="1701" w:firstLine="0"/>
        <w:jc w:val="left"/>
        <w:rPr>
          <w:rFonts w:ascii="GHEA Grapalat" w:hAnsi="GHEA Grapalat"/>
          <w:i w:val="0"/>
          <w:sz w:val="16"/>
          <w:szCs w:val="16"/>
        </w:rPr>
      </w:pPr>
      <w:r w:rsidRPr="00EE7968">
        <w:rPr>
          <w:rFonts w:ascii="GHEA Grapalat" w:hAnsi="GHEA Grapalat"/>
          <w:i w:val="0"/>
          <w:sz w:val="18"/>
          <w:szCs w:val="18"/>
        </w:rPr>
        <w:t xml:space="preserve">Заказчик « Поликлиника Имени </w:t>
      </w:r>
      <w:proofErr w:type="spellStart"/>
      <w:r w:rsidRPr="00EE7968">
        <w:rPr>
          <w:rFonts w:ascii="GHEA Grapalat" w:hAnsi="GHEA Grapalat"/>
          <w:i w:val="0"/>
          <w:sz w:val="18"/>
          <w:szCs w:val="18"/>
        </w:rPr>
        <w:t>Карлена</w:t>
      </w:r>
      <w:proofErr w:type="spellEnd"/>
      <w:r w:rsidRPr="00EE7968">
        <w:rPr>
          <w:rFonts w:ascii="GHEA Grapalat" w:hAnsi="GHEA Grapalat"/>
          <w:i w:val="0"/>
          <w:sz w:val="18"/>
          <w:szCs w:val="18"/>
        </w:rPr>
        <w:t xml:space="preserve"> </w:t>
      </w:r>
      <w:proofErr w:type="spellStart"/>
      <w:r w:rsidRPr="00EE7968">
        <w:rPr>
          <w:rFonts w:ascii="GHEA Grapalat" w:hAnsi="GHEA Grapalat"/>
          <w:i w:val="0"/>
          <w:sz w:val="18"/>
          <w:szCs w:val="18"/>
        </w:rPr>
        <w:t>Есаяна</w:t>
      </w:r>
      <w:proofErr w:type="spellEnd"/>
      <w:r w:rsidRPr="00EE7968">
        <w:rPr>
          <w:rFonts w:ascii="GHEA Grapalat" w:hAnsi="GHEA Grapalat"/>
          <w:i w:val="0"/>
          <w:sz w:val="18"/>
          <w:szCs w:val="18"/>
        </w:rPr>
        <w:t>» ГЗАО</w:t>
      </w:r>
      <w:r>
        <w:rPr>
          <w:rFonts w:ascii="GHEA Grapalat" w:hAnsi="GHEA Grapalat" w:cs="Sylfaen"/>
          <w:b/>
        </w:rPr>
        <w:t xml:space="preserve"> </w:t>
      </w:r>
      <w:r w:rsidR="00915A97">
        <w:rPr>
          <w:rFonts w:ascii="GHEA Grapalat" w:hAnsi="GHEA Grapalat" w:cs="Sylfaen"/>
          <w:b/>
        </w:rPr>
        <w:br w:type="page"/>
      </w:r>
    </w:p>
    <w:p w14:paraId="010F1F6C" w14:textId="77777777" w:rsidR="00A935D3" w:rsidRDefault="00A935D3" w:rsidP="00ED3045">
      <w:pPr>
        <w:pStyle w:val="aa"/>
        <w:widowControl w:val="0"/>
        <w:spacing w:after="0"/>
        <w:ind w:firstLine="567"/>
        <w:jc w:val="right"/>
        <w:rPr>
          <w:rFonts w:ascii="GHEA Grapalat" w:hAnsi="GHEA Grapalat"/>
          <w:i/>
        </w:rPr>
      </w:pPr>
    </w:p>
    <w:p w14:paraId="3C3525A3" w14:textId="77777777" w:rsidR="00A935D3" w:rsidRDefault="00A935D3" w:rsidP="00ED3045">
      <w:pPr>
        <w:pStyle w:val="aa"/>
        <w:widowControl w:val="0"/>
        <w:spacing w:after="0"/>
        <w:ind w:firstLine="567"/>
        <w:jc w:val="right"/>
        <w:rPr>
          <w:rFonts w:ascii="GHEA Grapalat" w:hAnsi="GHEA Grapalat"/>
          <w:i/>
        </w:rPr>
      </w:pPr>
    </w:p>
    <w:p w14:paraId="5DF1A8EB" w14:textId="77777777" w:rsidR="00A935D3" w:rsidRDefault="00A935D3" w:rsidP="00ED3045">
      <w:pPr>
        <w:pStyle w:val="aa"/>
        <w:widowControl w:val="0"/>
        <w:spacing w:after="0"/>
        <w:ind w:firstLine="567"/>
        <w:jc w:val="right"/>
        <w:rPr>
          <w:rFonts w:ascii="GHEA Grapalat" w:hAnsi="GHEA Grapalat"/>
          <w:i/>
        </w:rPr>
      </w:pPr>
    </w:p>
    <w:p w14:paraId="1AEA2859" w14:textId="77777777" w:rsidR="00096865" w:rsidRPr="009044F1" w:rsidRDefault="00096865" w:rsidP="00ED3045">
      <w:pPr>
        <w:pStyle w:val="aa"/>
        <w:widowControl w:val="0"/>
        <w:spacing w:after="0"/>
        <w:ind w:firstLine="567"/>
        <w:jc w:val="right"/>
        <w:rPr>
          <w:rFonts w:ascii="GHEA Grapalat" w:hAnsi="GHEA Grapalat" w:cs="Sylfaen"/>
          <w:i/>
        </w:rPr>
      </w:pPr>
      <w:r w:rsidRPr="009044F1">
        <w:rPr>
          <w:rFonts w:ascii="GHEA Grapalat" w:hAnsi="GHEA Grapalat"/>
          <w:i/>
        </w:rPr>
        <w:t>Утверждено</w:t>
      </w:r>
    </w:p>
    <w:p w14:paraId="241AA42B" w14:textId="6CAF05E3" w:rsidR="00096865" w:rsidRPr="009044F1" w:rsidRDefault="005D7731" w:rsidP="00ED3045">
      <w:pPr>
        <w:pStyle w:val="aa"/>
        <w:widowControl w:val="0"/>
        <w:spacing w:after="0"/>
        <w:ind w:firstLine="567"/>
        <w:jc w:val="right"/>
        <w:rPr>
          <w:rFonts w:ascii="GHEA Grapalat" w:hAnsi="GHEA Grapalat"/>
          <w:i/>
        </w:rPr>
      </w:pPr>
      <w:r w:rsidRPr="009044F1">
        <w:rPr>
          <w:rFonts w:ascii="GHEA Grapalat" w:hAnsi="GHEA Grapalat"/>
        </w:rPr>
        <w:t>Реш</w:t>
      </w:r>
      <w:r w:rsidR="0023317A">
        <w:rPr>
          <w:rFonts w:ascii="GHEA Grapalat" w:hAnsi="GHEA Grapalat"/>
        </w:rPr>
        <w:t xml:space="preserve">ением Оценочной комиссии </w:t>
      </w:r>
      <w:r w:rsidRPr="009044F1">
        <w:rPr>
          <w:rFonts w:ascii="GHEA Grapalat" w:hAnsi="GHEA Grapalat"/>
        </w:rPr>
        <w:t xml:space="preserve">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3317A">
        <w:rPr>
          <w:rFonts w:ascii="GHEA Grapalat" w:hAnsi="GHEA Grapalat"/>
          <w:i/>
        </w:rPr>
        <w:t>KEAP- HMA-APDzB-QIM-22/08</w:t>
      </w:r>
      <w:r w:rsidR="001B32D9" w:rsidRPr="001B32D9">
        <w:rPr>
          <w:rFonts w:ascii="GHEA Grapalat" w:hAnsi="GHEA Grapalat" w:cs="Times Armenian"/>
          <w:i/>
        </w:rPr>
        <w:br/>
      </w:r>
      <w:r w:rsidR="00A46F92">
        <w:rPr>
          <w:rFonts w:ascii="GHEA Grapalat" w:hAnsi="GHEA Grapalat"/>
          <w:i/>
        </w:rPr>
        <w:t xml:space="preserve">№ </w:t>
      </w:r>
      <w:r w:rsidR="00ED3045" w:rsidRPr="00ED3045">
        <w:rPr>
          <w:rFonts w:ascii="GHEA Grapalat" w:hAnsi="GHEA Grapalat"/>
          <w:i/>
        </w:rPr>
        <w:t>2</w:t>
      </w:r>
      <w:r w:rsidR="00096865" w:rsidRPr="009044F1">
        <w:rPr>
          <w:rFonts w:ascii="GHEA Grapalat" w:hAnsi="GHEA Grapalat"/>
          <w:i/>
        </w:rPr>
        <w:t xml:space="preserve"> от </w:t>
      </w:r>
      <w:r w:rsidR="0023317A" w:rsidRPr="0023317A">
        <w:rPr>
          <w:rFonts w:ascii="GHEA Grapalat" w:hAnsi="GHEA Grapalat"/>
          <w:i/>
        </w:rPr>
        <w:t>15</w:t>
      </w:r>
      <w:r w:rsidR="009F3580">
        <w:rPr>
          <w:rFonts w:ascii="GHEA Grapalat" w:hAnsi="GHEA Grapalat"/>
          <w:i/>
        </w:rPr>
        <w:t>/</w:t>
      </w:r>
      <w:r w:rsidR="0023317A" w:rsidRPr="0023317A">
        <w:rPr>
          <w:rFonts w:ascii="GHEA Grapalat" w:hAnsi="GHEA Grapalat"/>
          <w:i/>
        </w:rPr>
        <w:t>02</w:t>
      </w:r>
      <w:r w:rsidR="00CE4A56">
        <w:rPr>
          <w:rFonts w:ascii="GHEA Grapalat" w:hAnsi="GHEA Grapalat"/>
          <w:i/>
        </w:rPr>
        <w:t>/20</w:t>
      </w:r>
      <w:r w:rsidR="00CE4A56">
        <w:rPr>
          <w:rFonts w:ascii="GHEA Grapalat" w:hAnsi="GHEA Grapalat"/>
          <w:i/>
          <w:lang w:val="hy-AM"/>
        </w:rPr>
        <w:t>2</w:t>
      </w:r>
      <w:r w:rsidR="0023317A" w:rsidRPr="0023317A">
        <w:rPr>
          <w:rFonts w:ascii="GHEA Grapalat" w:hAnsi="GHEA Grapalat"/>
          <w:i/>
        </w:rPr>
        <w:t>2</w:t>
      </w:r>
      <w:r w:rsidR="009F10E4">
        <w:rPr>
          <w:rFonts w:ascii="GHEA Grapalat" w:hAnsi="GHEA Grapalat"/>
          <w:i/>
        </w:rPr>
        <w:t xml:space="preserve"> </w:t>
      </w:r>
      <w:r w:rsidR="00096865" w:rsidRPr="009044F1">
        <w:rPr>
          <w:rFonts w:ascii="GHEA Grapalat" w:hAnsi="GHEA Grapalat"/>
          <w:i/>
        </w:rPr>
        <w:t>г.</w:t>
      </w:r>
    </w:p>
    <w:p w14:paraId="2D18C430" w14:textId="77777777" w:rsidR="00096865" w:rsidRPr="009044F1" w:rsidRDefault="00096865" w:rsidP="00ED3045">
      <w:pPr>
        <w:pStyle w:val="aa"/>
        <w:widowControl w:val="0"/>
        <w:spacing w:after="0"/>
        <w:ind w:right="-7" w:firstLine="567"/>
        <w:jc w:val="center"/>
        <w:rPr>
          <w:rFonts w:ascii="GHEA Grapalat" w:hAnsi="GHEA Grapalat"/>
        </w:rPr>
      </w:pPr>
    </w:p>
    <w:p w14:paraId="2A2B329E" w14:textId="77777777" w:rsidR="00096865" w:rsidRPr="003A1EBB" w:rsidRDefault="00096865" w:rsidP="00ED3045">
      <w:pPr>
        <w:pStyle w:val="aa"/>
        <w:widowControl w:val="0"/>
        <w:spacing w:after="0"/>
        <w:ind w:right="-7" w:firstLine="567"/>
        <w:jc w:val="center"/>
        <w:rPr>
          <w:rFonts w:ascii="GHEA Grapalat" w:hAnsi="GHEA Grapalat"/>
        </w:rPr>
      </w:pPr>
    </w:p>
    <w:p w14:paraId="56418E52" w14:textId="77777777" w:rsidR="000763E5" w:rsidRPr="003A1EBB" w:rsidRDefault="000763E5" w:rsidP="00ED3045">
      <w:pPr>
        <w:pStyle w:val="aa"/>
        <w:widowControl w:val="0"/>
        <w:spacing w:after="0"/>
        <w:ind w:right="-7" w:firstLine="567"/>
        <w:jc w:val="center"/>
        <w:rPr>
          <w:rFonts w:ascii="GHEA Grapalat" w:hAnsi="GHEA Grapalat"/>
        </w:rPr>
      </w:pPr>
    </w:p>
    <w:p w14:paraId="2BFDBF19" w14:textId="77777777" w:rsidR="00096865" w:rsidRPr="009044F1" w:rsidRDefault="00ED3045" w:rsidP="00ED3045">
      <w:pPr>
        <w:pStyle w:val="aa"/>
        <w:widowControl w:val="0"/>
        <w:spacing w:after="0"/>
        <w:ind w:right="-7" w:firstLine="567"/>
        <w:jc w:val="center"/>
        <w:rPr>
          <w:rFonts w:ascii="GHEA Grapalat" w:hAnsi="GHEA Grapalat"/>
        </w:rPr>
      </w:pPr>
      <w:r>
        <w:rPr>
          <w:rFonts w:ascii="GHEA Grapalat" w:hAnsi="GHEA Grapalat"/>
          <w:i/>
        </w:rPr>
        <w:t xml:space="preserve">« Поликлиника Имени </w:t>
      </w:r>
      <w:proofErr w:type="spellStart"/>
      <w:r>
        <w:rPr>
          <w:rFonts w:ascii="GHEA Grapalat" w:hAnsi="GHEA Grapalat"/>
          <w:i/>
        </w:rPr>
        <w:t>Карлена</w:t>
      </w:r>
      <w:proofErr w:type="spellEnd"/>
      <w:r>
        <w:rPr>
          <w:rFonts w:ascii="GHEA Grapalat" w:hAnsi="GHEA Grapalat"/>
          <w:i/>
        </w:rPr>
        <w:t xml:space="preserve"> </w:t>
      </w:r>
      <w:proofErr w:type="spellStart"/>
      <w:r>
        <w:rPr>
          <w:rFonts w:ascii="GHEA Grapalat" w:hAnsi="GHEA Grapalat"/>
          <w:i/>
        </w:rPr>
        <w:t>Есаяна</w:t>
      </w:r>
      <w:proofErr w:type="spellEnd"/>
      <w:r>
        <w:rPr>
          <w:rFonts w:ascii="GHEA Grapalat" w:hAnsi="GHEA Grapalat"/>
          <w:i/>
        </w:rPr>
        <w:t>» ГЗАО</w:t>
      </w:r>
    </w:p>
    <w:p w14:paraId="4098FDB8" w14:textId="77777777" w:rsidR="00096865" w:rsidRPr="003A1EBB" w:rsidRDefault="00096865" w:rsidP="00ED3045">
      <w:pPr>
        <w:pStyle w:val="aa"/>
        <w:widowControl w:val="0"/>
        <w:spacing w:after="0"/>
        <w:ind w:right="-7" w:firstLine="567"/>
        <w:jc w:val="center"/>
        <w:rPr>
          <w:rFonts w:ascii="GHEA Grapalat" w:hAnsi="GHEA Grapalat"/>
        </w:rPr>
      </w:pPr>
    </w:p>
    <w:p w14:paraId="484A5B4D" w14:textId="77777777" w:rsidR="000763E5" w:rsidRPr="003A1EBB" w:rsidRDefault="000763E5" w:rsidP="00ED3045">
      <w:pPr>
        <w:pStyle w:val="aa"/>
        <w:widowControl w:val="0"/>
        <w:spacing w:after="0"/>
        <w:ind w:right="-7" w:firstLine="567"/>
        <w:jc w:val="center"/>
        <w:rPr>
          <w:rFonts w:ascii="GHEA Grapalat" w:hAnsi="GHEA Grapalat"/>
        </w:rPr>
      </w:pPr>
    </w:p>
    <w:p w14:paraId="679D828B" w14:textId="77777777" w:rsidR="000763E5" w:rsidRPr="003A1EBB" w:rsidRDefault="000763E5" w:rsidP="00ED3045">
      <w:pPr>
        <w:pStyle w:val="aa"/>
        <w:widowControl w:val="0"/>
        <w:spacing w:after="0"/>
        <w:ind w:right="-7" w:firstLine="567"/>
        <w:jc w:val="center"/>
        <w:rPr>
          <w:rFonts w:ascii="GHEA Grapalat" w:hAnsi="GHEA Grapalat"/>
        </w:rPr>
      </w:pPr>
    </w:p>
    <w:p w14:paraId="20A60C14" w14:textId="77777777" w:rsidR="00096865" w:rsidRPr="009044F1" w:rsidRDefault="000763E5" w:rsidP="00ED3045">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D2A1F3A" w14:textId="77777777" w:rsidR="00096865" w:rsidRPr="009044F1" w:rsidRDefault="00096865" w:rsidP="00ED3045">
      <w:pPr>
        <w:pStyle w:val="aa"/>
        <w:widowControl w:val="0"/>
        <w:spacing w:after="0"/>
        <w:ind w:right="-7" w:firstLine="567"/>
        <w:jc w:val="center"/>
        <w:rPr>
          <w:rFonts w:ascii="GHEA Grapalat" w:hAnsi="GHEA Grapalat" w:cs="Sylfaen"/>
        </w:rPr>
      </w:pPr>
    </w:p>
    <w:p w14:paraId="73FCC43E" w14:textId="77777777" w:rsidR="00096865" w:rsidRPr="009044F1" w:rsidRDefault="00096865" w:rsidP="00ED3045">
      <w:pPr>
        <w:pStyle w:val="aa"/>
        <w:widowControl w:val="0"/>
        <w:spacing w:after="0"/>
        <w:ind w:right="-7" w:firstLine="567"/>
        <w:jc w:val="center"/>
        <w:rPr>
          <w:rFonts w:ascii="GHEA Grapalat" w:hAnsi="GHEA Grapalat" w:cs="Sylfaen"/>
        </w:rPr>
      </w:pPr>
    </w:p>
    <w:p w14:paraId="43016600" w14:textId="77777777" w:rsidR="00096865" w:rsidRPr="009044F1" w:rsidRDefault="002B32D6"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F94F31">
        <w:rPr>
          <w:rFonts w:ascii="GHEA Grapalat" w:hAnsi="GHEA Grapalat"/>
          <w:szCs w:val="20"/>
        </w:rPr>
        <w:t>МЕДИКАМЕНТЫ</w:t>
      </w:r>
      <w:r w:rsidR="00ED3045" w:rsidRPr="00ED3045">
        <w:rPr>
          <w:rFonts w:ascii="GHEA Grapalat" w:hAnsi="GHEA Grapalat"/>
          <w:szCs w:val="20"/>
        </w:rPr>
        <w:t>В</w:t>
      </w:r>
      <w:r w:rsidRPr="009044F1">
        <w:rPr>
          <w:rFonts w:ascii="GHEA Grapalat" w:hAnsi="GHEA Grapalat"/>
        </w:rPr>
        <w:t xml:space="preserve">" ДЛЯ НУЖД </w:t>
      </w:r>
      <w:r w:rsidR="00ED3045">
        <w:rPr>
          <w:rFonts w:ascii="GHEA Grapalat" w:hAnsi="GHEA Grapalat"/>
        </w:rPr>
        <w:t>« ПОЛИКЛИНИКА ИМЕНИ КАРЛЕНА ЕСАЯНА» ГЗАО</w:t>
      </w:r>
    </w:p>
    <w:p w14:paraId="27B2E1FF" w14:textId="77777777" w:rsidR="00CE0D95" w:rsidRPr="009044F1" w:rsidRDefault="00CE0D95" w:rsidP="00ED3045">
      <w:pPr>
        <w:pStyle w:val="aa"/>
        <w:widowControl w:val="0"/>
        <w:spacing w:after="0"/>
        <w:ind w:right="-7" w:firstLine="567"/>
        <w:jc w:val="center"/>
        <w:rPr>
          <w:rFonts w:ascii="GHEA Grapalat" w:hAnsi="GHEA Grapalat"/>
        </w:rPr>
      </w:pPr>
    </w:p>
    <w:p w14:paraId="1494BEDE" w14:textId="77777777" w:rsidR="00CE0D95" w:rsidRPr="009044F1" w:rsidRDefault="00CE0D95" w:rsidP="00ED3045">
      <w:pPr>
        <w:pStyle w:val="aa"/>
        <w:widowControl w:val="0"/>
        <w:spacing w:after="0"/>
        <w:ind w:right="-7" w:firstLine="567"/>
        <w:jc w:val="center"/>
        <w:rPr>
          <w:rFonts w:ascii="GHEA Grapalat" w:hAnsi="GHEA Grapalat"/>
        </w:rPr>
      </w:pPr>
    </w:p>
    <w:p w14:paraId="296B0C36" w14:textId="77777777" w:rsidR="000763E5" w:rsidRPr="00BD7F6A" w:rsidRDefault="000763E5" w:rsidP="00ED3045">
      <w:pPr>
        <w:rPr>
          <w:rFonts w:ascii="GHEA Grapalat" w:hAnsi="GHEA Grapalat"/>
        </w:rPr>
      </w:pPr>
    </w:p>
    <w:p w14:paraId="0AC04AFD" w14:textId="77777777" w:rsidR="001A43A4" w:rsidRPr="009044F1" w:rsidRDefault="00096865" w:rsidP="00ED3045">
      <w:pPr>
        <w:widowControl w:val="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E097772" w14:textId="77777777" w:rsidR="00984BDB" w:rsidRPr="009044F1" w:rsidRDefault="00984BDB" w:rsidP="00ED3045">
      <w:pPr>
        <w:widowControl w:val="0"/>
        <w:ind w:firstLine="567"/>
        <w:jc w:val="both"/>
        <w:rPr>
          <w:rFonts w:ascii="GHEA Grapalat" w:hAnsi="GHEA Grapalat"/>
          <w:i/>
        </w:rPr>
      </w:pPr>
    </w:p>
    <w:p w14:paraId="1C381859" w14:textId="77777777" w:rsidR="00160AE4" w:rsidRPr="009044F1" w:rsidRDefault="00994A77" w:rsidP="00ED3045">
      <w:pPr>
        <w:widowControl w:val="0"/>
        <w:ind w:firstLine="567"/>
        <w:jc w:val="center"/>
        <w:rPr>
          <w:rFonts w:ascii="GHEA Grapalat" w:hAnsi="GHEA Grapalat" w:cs="Sylfaen"/>
          <w:b/>
        </w:rPr>
      </w:pPr>
      <w:r w:rsidRPr="009044F1">
        <w:rPr>
          <w:rFonts w:ascii="GHEA Grapalat" w:hAnsi="GHEA Grapalat"/>
        </w:rPr>
        <w:br w:type="page"/>
      </w:r>
    </w:p>
    <w:p w14:paraId="5C571F3B" w14:textId="77777777" w:rsidR="00414857" w:rsidRDefault="00414857" w:rsidP="00ED3045">
      <w:pPr>
        <w:widowControl w:val="0"/>
        <w:jc w:val="center"/>
        <w:rPr>
          <w:rFonts w:ascii="GHEA Grapalat" w:hAnsi="GHEA Grapalat"/>
          <w:b/>
        </w:rPr>
      </w:pPr>
    </w:p>
    <w:p w14:paraId="1E214C40" w14:textId="77777777" w:rsidR="00414857" w:rsidRDefault="00414857" w:rsidP="00ED3045">
      <w:pPr>
        <w:widowControl w:val="0"/>
        <w:jc w:val="center"/>
        <w:rPr>
          <w:rFonts w:ascii="GHEA Grapalat" w:hAnsi="GHEA Grapalat"/>
          <w:b/>
        </w:rPr>
      </w:pPr>
    </w:p>
    <w:p w14:paraId="34304BB7" w14:textId="77777777" w:rsidR="00414857" w:rsidRDefault="00414857" w:rsidP="00ED3045">
      <w:pPr>
        <w:widowControl w:val="0"/>
        <w:jc w:val="center"/>
        <w:rPr>
          <w:rFonts w:ascii="GHEA Grapalat" w:hAnsi="GHEA Grapalat"/>
          <w:b/>
        </w:rPr>
      </w:pPr>
    </w:p>
    <w:p w14:paraId="2F0AD032" w14:textId="7E76F209" w:rsidR="00160AE4" w:rsidRPr="009044F1" w:rsidRDefault="00160AE4" w:rsidP="00ED3045">
      <w:pPr>
        <w:widowControl w:val="0"/>
        <w:jc w:val="center"/>
        <w:rPr>
          <w:rFonts w:ascii="GHEA Grapalat" w:hAnsi="GHEA Grapalat"/>
          <w:b/>
        </w:rPr>
      </w:pPr>
      <w:r w:rsidRPr="009044F1">
        <w:rPr>
          <w:rFonts w:ascii="GHEA Grapalat" w:hAnsi="GHEA Grapalat"/>
          <w:b/>
        </w:rPr>
        <w:t>СОДЕРЖАНИЕ</w:t>
      </w:r>
    </w:p>
    <w:p w14:paraId="4CE1DB0A" w14:textId="77777777" w:rsidR="00160AE4" w:rsidRPr="009044F1" w:rsidRDefault="00160AE4" w:rsidP="00ED3045">
      <w:pPr>
        <w:widowControl w:val="0"/>
        <w:ind w:firstLine="567"/>
        <w:jc w:val="center"/>
        <w:rPr>
          <w:rFonts w:ascii="GHEA Grapalat" w:hAnsi="GHEA Grapalat"/>
          <w:i/>
        </w:rPr>
      </w:pPr>
    </w:p>
    <w:p w14:paraId="0F9CF669" w14:textId="77777777" w:rsidR="00ED3045" w:rsidRPr="009044F1" w:rsidRDefault="00ED3045"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F94F31">
        <w:rPr>
          <w:rFonts w:ascii="GHEA Grapalat" w:hAnsi="GHEA Grapalat"/>
          <w:szCs w:val="20"/>
        </w:rPr>
        <w:t>МЕДИКАМЕНТЫ</w:t>
      </w:r>
      <w:r w:rsidRPr="00ED3045">
        <w:rPr>
          <w:rFonts w:ascii="GHEA Grapalat" w:hAnsi="GHEA Grapalat"/>
          <w:szCs w:val="20"/>
        </w:rPr>
        <w:t>В</w:t>
      </w:r>
      <w:r w:rsidRPr="009044F1">
        <w:rPr>
          <w:rFonts w:ascii="GHEA Grapalat" w:hAnsi="GHEA Grapalat"/>
        </w:rPr>
        <w:t xml:space="preserve">" ДЛЯ НУЖД </w:t>
      </w:r>
      <w:r>
        <w:rPr>
          <w:rFonts w:ascii="GHEA Grapalat" w:hAnsi="GHEA Grapalat"/>
        </w:rPr>
        <w:t>« ПОЛИКЛИНИКА ИМЕНИ КАРЛЕНА ЕСАЯНА» ГЗАО</w:t>
      </w:r>
    </w:p>
    <w:p w14:paraId="13A5E394" w14:textId="77777777" w:rsidR="00615B35" w:rsidRPr="00EC400D" w:rsidRDefault="00EC400D" w:rsidP="00ED3045">
      <w:pPr>
        <w:widowControl w:val="0"/>
        <w:tabs>
          <w:tab w:val="left" w:pos="5954"/>
        </w:tabs>
        <w:ind w:firstLine="567"/>
        <w:rPr>
          <w:rFonts w:ascii="GHEA Grapalat" w:hAnsi="GHEA Grapalat"/>
          <w:sz w:val="20"/>
          <w:szCs w:val="20"/>
        </w:rPr>
      </w:pPr>
      <w:r w:rsidRPr="00EC400D">
        <w:rPr>
          <w:rFonts w:ascii="GHEA Grapalat" w:hAnsi="GHEA Grapalat"/>
          <w:sz w:val="20"/>
          <w:szCs w:val="20"/>
        </w:rPr>
        <w:t>)</w:t>
      </w:r>
    </w:p>
    <w:p w14:paraId="5E18588A" w14:textId="77777777" w:rsidR="00160AE4" w:rsidRPr="003A1EBB" w:rsidRDefault="00160AE4" w:rsidP="00ED3045">
      <w:pPr>
        <w:widowControl w:val="0"/>
        <w:ind w:firstLine="567"/>
        <w:jc w:val="center"/>
        <w:rPr>
          <w:rFonts w:ascii="GHEA Grapalat" w:hAnsi="GHEA Grapalat"/>
        </w:rPr>
      </w:pPr>
    </w:p>
    <w:p w14:paraId="670993AD" w14:textId="77777777" w:rsidR="00096865" w:rsidRPr="009044F1" w:rsidRDefault="00160AE4" w:rsidP="00ED3045">
      <w:pPr>
        <w:widowControl w:val="0"/>
        <w:jc w:val="center"/>
        <w:rPr>
          <w:rFonts w:ascii="GHEA Grapalat" w:hAnsi="GHEA Grapalat"/>
          <w:i/>
        </w:rPr>
      </w:pPr>
      <w:r w:rsidRPr="009044F1">
        <w:rPr>
          <w:rFonts w:ascii="GHEA Grapalat" w:hAnsi="GHEA Grapalat"/>
          <w:b/>
        </w:rPr>
        <w:t xml:space="preserve">ПРИГЛАШЕНИЯ НА </w:t>
      </w:r>
      <w:r w:rsidR="00BD7F6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573431D" w14:textId="77777777" w:rsidR="00C67E80" w:rsidRPr="009044F1" w:rsidRDefault="00C67E80" w:rsidP="00ED3045">
      <w:pPr>
        <w:widowControl w:val="0"/>
        <w:jc w:val="center"/>
        <w:rPr>
          <w:rFonts w:ascii="GHEA Grapalat" w:hAnsi="GHEA Grapalat" w:cs="Sylfaen"/>
          <w:b/>
        </w:rPr>
      </w:pPr>
    </w:p>
    <w:p w14:paraId="61E2A59F" w14:textId="77777777" w:rsidR="00096865" w:rsidRPr="008842CE" w:rsidRDefault="00096865" w:rsidP="00ED3045">
      <w:pPr>
        <w:widowControl w:val="0"/>
        <w:jc w:val="center"/>
        <w:rPr>
          <w:rFonts w:ascii="GHEA Grapalat" w:hAnsi="GHEA Grapalat"/>
          <w:b/>
        </w:rPr>
      </w:pPr>
      <w:r w:rsidRPr="009044F1">
        <w:rPr>
          <w:rFonts w:ascii="GHEA Grapalat" w:hAnsi="GHEA Grapalat"/>
          <w:b/>
        </w:rPr>
        <w:t>ЧАСТЬ I.</w:t>
      </w:r>
    </w:p>
    <w:p w14:paraId="4EF8A8CA" w14:textId="77777777" w:rsidR="002E069D" w:rsidRPr="008842CE" w:rsidRDefault="002E069D" w:rsidP="00ED3045">
      <w:pPr>
        <w:widowControl w:val="0"/>
        <w:jc w:val="center"/>
        <w:rPr>
          <w:rFonts w:ascii="GHEA Grapalat" w:hAnsi="GHEA Grapalat"/>
        </w:rPr>
      </w:pPr>
    </w:p>
    <w:p w14:paraId="34703A08" w14:textId="77777777"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06F06EB" w14:textId="77777777"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E69402F" w14:textId="77777777" w:rsidR="00096865" w:rsidRPr="00543BAE"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6D02A9C" w14:textId="77777777" w:rsidR="00087A30" w:rsidRPr="009044F1" w:rsidRDefault="00096865" w:rsidP="00ED3045">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AFF6CD9" w14:textId="77777777" w:rsidR="00096865" w:rsidRPr="009044F1" w:rsidRDefault="00543BAE" w:rsidP="00ED3045">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3FFBA4A"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49A93A7"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191F67A7" w14:textId="77777777" w:rsidR="00096865" w:rsidRPr="008842CE" w:rsidRDefault="00087A30" w:rsidP="00ED3045">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4D8406A" w14:textId="77777777" w:rsidR="00096865" w:rsidRPr="003A1EBB"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2C1F0A"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2AF9820" w14:textId="77777777"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56BE721" w14:textId="77777777" w:rsidR="00096865" w:rsidRPr="00543BAE"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78EBF39" w14:textId="77777777" w:rsidR="00520F57" w:rsidRDefault="00520F57" w:rsidP="00ED3045">
      <w:pPr>
        <w:widowControl w:val="0"/>
        <w:jc w:val="center"/>
        <w:rPr>
          <w:rFonts w:ascii="GHEA Grapalat" w:hAnsi="GHEA Grapalat"/>
          <w:b/>
        </w:rPr>
      </w:pPr>
    </w:p>
    <w:p w14:paraId="0A4AA635" w14:textId="77777777" w:rsidR="00520F57" w:rsidRDefault="00520F57" w:rsidP="00ED3045">
      <w:pPr>
        <w:widowControl w:val="0"/>
        <w:jc w:val="center"/>
        <w:rPr>
          <w:rFonts w:ascii="GHEA Grapalat" w:hAnsi="GHEA Grapalat"/>
          <w:b/>
        </w:rPr>
      </w:pPr>
    </w:p>
    <w:p w14:paraId="6CD6F114" w14:textId="77777777" w:rsidR="008842CE" w:rsidRPr="00374F4A" w:rsidRDefault="00CA590C" w:rsidP="00ED3045">
      <w:pPr>
        <w:widowControl w:val="0"/>
        <w:jc w:val="center"/>
        <w:rPr>
          <w:rFonts w:ascii="GHEA Grapalat" w:hAnsi="GHEA Grapalat"/>
          <w:b/>
        </w:rPr>
      </w:pPr>
      <w:r>
        <w:rPr>
          <w:rFonts w:ascii="GHEA Grapalat" w:hAnsi="GHEA Grapalat"/>
          <w:b/>
        </w:rPr>
        <w:t xml:space="preserve">ЧАСТЬ II. </w:t>
      </w:r>
    </w:p>
    <w:p w14:paraId="0CEB8474" w14:textId="77777777" w:rsidR="008842CE" w:rsidRPr="00374F4A" w:rsidRDefault="008842CE" w:rsidP="00ED3045">
      <w:pPr>
        <w:widowControl w:val="0"/>
        <w:jc w:val="center"/>
        <w:rPr>
          <w:rFonts w:ascii="GHEA Grapalat" w:hAnsi="GHEA Grapalat"/>
          <w:b/>
        </w:rPr>
      </w:pPr>
    </w:p>
    <w:p w14:paraId="4245171B" w14:textId="77777777" w:rsidR="00096865" w:rsidRDefault="00096865" w:rsidP="00ED3045">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D7F6A">
        <w:rPr>
          <w:rFonts w:ascii="GHEA Grapalat" w:hAnsi="GHEA Grapalat"/>
          <w:b/>
        </w:rPr>
        <w:t>ЗАПРОС КОТИРОВОК</w:t>
      </w:r>
    </w:p>
    <w:p w14:paraId="6F942CCA" w14:textId="77777777" w:rsidR="00520F57" w:rsidRPr="008842CE" w:rsidRDefault="00520F57" w:rsidP="00ED3045">
      <w:pPr>
        <w:widowControl w:val="0"/>
        <w:jc w:val="center"/>
        <w:rPr>
          <w:rFonts w:ascii="GHEA Grapalat" w:hAnsi="GHEA Grapalat"/>
          <w:b/>
        </w:rPr>
      </w:pPr>
    </w:p>
    <w:p w14:paraId="22873440" w14:textId="77777777"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7EC4043" w14:textId="77777777" w:rsidR="00096865" w:rsidRPr="003A1EBB" w:rsidRDefault="00543BAE" w:rsidP="00ED3045">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D6A08FA" w14:textId="77777777" w:rsidR="00E17B7F" w:rsidRDefault="00450C30" w:rsidP="006D6189">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7E75953" w14:textId="4D8ED0CB" w:rsidR="00096865" w:rsidRPr="006D2DF7" w:rsidRDefault="00E17B7F" w:rsidP="00ED3045">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F3580">
        <w:rPr>
          <w:rFonts w:ascii="GHEA Grapalat" w:hAnsi="GHEA Grapalat"/>
          <w:spacing w:val="-6"/>
        </w:rPr>
        <w:t>KEAP- GHAPDzB-DEX-21/26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15AC4C2" w14:textId="77777777" w:rsidR="00096865" w:rsidRPr="000B2CFA" w:rsidRDefault="00096865" w:rsidP="00ED3045">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D3045">
        <w:rPr>
          <w:rFonts w:ascii="GHEA Grapalat" w:hAnsi="GHEA Grapalat"/>
        </w:rPr>
        <w:t xml:space="preserve">« Поликлиника Имени </w:t>
      </w:r>
      <w:proofErr w:type="spellStart"/>
      <w:r w:rsidR="00ED3045">
        <w:rPr>
          <w:rFonts w:ascii="GHEA Grapalat" w:hAnsi="GHEA Grapalat"/>
        </w:rPr>
        <w:t>Карлена</w:t>
      </w:r>
      <w:proofErr w:type="spellEnd"/>
      <w:r w:rsidR="00ED3045">
        <w:rPr>
          <w:rFonts w:ascii="GHEA Grapalat" w:hAnsi="GHEA Grapalat"/>
        </w:rPr>
        <w:t xml:space="preserve"> </w:t>
      </w:r>
      <w:proofErr w:type="spellStart"/>
      <w:r w:rsidR="00ED3045">
        <w:rPr>
          <w:rFonts w:ascii="GHEA Grapalat" w:hAnsi="GHEA Grapalat"/>
        </w:rPr>
        <w:t>Есаяна</w:t>
      </w:r>
      <w:proofErr w:type="spellEnd"/>
      <w:r w:rsidR="00ED3045">
        <w:rPr>
          <w:rFonts w:ascii="GHEA Grapalat" w:hAnsi="GHEA Grapalat"/>
        </w:rPr>
        <w:t>» ГЗАО</w:t>
      </w:r>
      <w:r w:rsidRPr="000B2CFA">
        <w:rPr>
          <w:rFonts w:ascii="GHEA Grapalat" w:hAnsi="GHEA Grapalat"/>
        </w:rPr>
        <w:t xml:space="preserve"> (далее</w:t>
      </w:r>
      <w:proofErr w:type="gramEnd"/>
      <w:r w:rsidRPr="000B2CFA">
        <w:rPr>
          <w:rFonts w:ascii="GHEA Grapalat" w:hAnsi="GHEA Grapalat"/>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3B06C5" w14:textId="77777777" w:rsidR="00096865" w:rsidRPr="009044F1" w:rsidRDefault="00096865" w:rsidP="00ED3045">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D7F6133" w14:textId="77777777" w:rsidR="00096865" w:rsidRPr="009044F1" w:rsidRDefault="00096865" w:rsidP="00ED3045">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C0ACC3" w14:textId="77777777" w:rsidR="003E1421" w:rsidRPr="009044F1" w:rsidRDefault="00A81DD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EE7968">
        <w:rPr>
          <w:rFonts w:ascii="GHEA Grapalat" w:hAnsi="GHEA Grapalat"/>
          <w:szCs w:val="24"/>
        </w:rPr>
        <w:t>"</w:t>
      </w:r>
      <w:r w:rsidR="00EE7968" w:rsidRPr="00EE7968">
        <w:rPr>
          <w:rFonts w:ascii="GHEA Grapalat" w:hAnsi="GHEA Grapalat"/>
          <w:szCs w:val="24"/>
        </w:rPr>
        <w:t>protender.itender@gmail.com</w:t>
      </w:r>
      <w:r w:rsidRPr="009044F1">
        <w:rPr>
          <w:rFonts w:ascii="GHEA Grapalat" w:hAnsi="GHEA Grapalat"/>
          <w:sz w:val="24"/>
          <w:szCs w:val="24"/>
        </w:rPr>
        <w:t>".</w:t>
      </w:r>
    </w:p>
    <w:p w14:paraId="1CB0670B" w14:textId="77777777" w:rsidR="00A935D3" w:rsidRDefault="00F5653D" w:rsidP="00ED3045">
      <w:pPr>
        <w:widowControl w:val="0"/>
        <w:jc w:val="center"/>
        <w:rPr>
          <w:rFonts w:ascii="GHEA Grapalat" w:hAnsi="GHEA Grapalat"/>
        </w:rPr>
      </w:pPr>
      <w:r w:rsidRPr="009044F1">
        <w:rPr>
          <w:rFonts w:ascii="GHEA Grapalat" w:hAnsi="GHEA Grapalat"/>
        </w:rPr>
        <w:br w:type="page"/>
      </w:r>
    </w:p>
    <w:p w14:paraId="366DDF4C" w14:textId="77777777" w:rsidR="00A935D3" w:rsidRDefault="00A935D3" w:rsidP="00ED3045">
      <w:pPr>
        <w:widowControl w:val="0"/>
        <w:jc w:val="center"/>
        <w:rPr>
          <w:rFonts w:ascii="GHEA Grapalat" w:hAnsi="GHEA Grapalat"/>
        </w:rPr>
      </w:pPr>
    </w:p>
    <w:p w14:paraId="301C3955" w14:textId="77777777" w:rsidR="00096865" w:rsidRPr="009044F1" w:rsidRDefault="00F5653D" w:rsidP="00ED3045">
      <w:pPr>
        <w:widowControl w:val="0"/>
        <w:jc w:val="center"/>
        <w:rPr>
          <w:rFonts w:ascii="GHEA Grapalat" w:hAnsi="GHEA Grapalat"/>
        </w:rPr>
      </w:pPr>
      <w:r w:rsidRPr="009044F1">
        <w:rPr>
          <w:rFonts w:ascii="GHEA Grapalat" w:hAnsi="GHEA Grapalat"/>
        </w:rPr>
        <w:t>ЧАСТЬ I</w:t>
      </w:r>
    </w:p>
    <w:p w14:paraId="45D039BC" w14:textId="77777777" w:rsidR="00096865" w:rsidRPr="009044F1" w:rsidRDefault="00096865" w:rsidP="00ED3045">
      <w:pPr>
        <w:pStyle w:val="3"/>
        <w:keepNext w:val="0"/>
        <w:widowControl w:val="0"/>
        <w:spacing w:line="240" w:lineRule="auto"/>
        <w:rPr>
          <w:rFonts w:ascii="GHEA Grapalat" w:hAnsi="GHEA Grapalat"/>
          <w:sz w:val="24"/>
          <w:szCs w:val="24"/>
        </w:rPr>
      </w:pPr>
    </w:p>
    <w:p w14:paraId="6043C28D" w14:textId="77777777" w:rsidR="00096865" w:rsidRPr="009044F1" w:rsidRDefault="00F63BBB" w:rsidP="00ED3045">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228B9296" w14:textId="3331BF94" w:rsidR="00096865" w:rsidRPr="009044F1" w:rsidRDefault="00845AA5" w:rsidP="00ED3045">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proofErr w:type="spellStart"/>
      <w:r w:rsidR="00F94F31">
        <w:rPr>
          <w:rFonts w:ascii="GHEA Grapalat" w:hAnsi="GHEA Grapalat"/>
          <w:i w:val="0"/>
          <w:sz w:val="24"/>
          <w:szCs w:val="24"/>
        </w:rPr>
        <w:t>Медикаменты</w:t>
      </w:r>
      <w:r w:rsidR="00ED3045">
        <w:rPr>
          <w:rFonts w:ascii="GHEA Grapalat" w:hAnsi="GHEA Grapalat"/>
          <w:i w:val="0"/>
          <w:sz w:val="24"/>
          <w:szCs w:val="24"/>
        </w:rPr>
        <w:t>в</w:t>
      </w:r>
      <w:proofErr w:type="spellEnd"/>
      <w:r w:rsidRPr="009044F1">
        <w:rPr>
          <w:rFonts w:ascii="GHEA Grapalat" w:hAnsi="GHEA Grapalat"/>
          <w:i w:val="0"/>
          <w:sz w:val="24"/>
          <w:szCs w:val="24"/>
        </w:rPr>
        <w:t xml:space="preserve">" (далее — также товар) для нужд </w:t>
      </w:r>
      <w:r w:rsidR="00ED3045">
        <w:rPr>
          <w:rFonts w:ascii="GHEA Grapalat" w:hAnsi="GHEA Grapalat"/>
          <w:i w:val="0"/>
          <w:sz w:val="24"/>
          <w:szCs w:val="24"/>
        </w:rPr>
        <w:t xml:space="preserve">« Поликлиника Имени </w:t>
      </w:r>
      <w:proofErr w:type="spellStart"/>
      <w:r w:rsidR="00ED3045">
        <w:rPr>
          <w:rFonts w:ascii="GHEA Grapalat" w:hAnsi="GHEA Grapalat"/>
          <w:i w:val="0"/>
          <w:sz w:val="24"/>
          <w:szCs w:val="24"/>
        </w:rPr>
        <w:t>Карлена</w:t>
      </w:r>
      <w:proofErr w:type="spellEnd"/>
      <w:r w:rsidR="00ED3045">
        <w:rPr>
          <w:rFonts w:ascii="GHEA Grapalat" w:hAnsi="GHEA Grapalat"/>
          <w:i w:val="0"/>
          <w:sz w:val="24"/>
          <w:szCs w:val="24"/>
        </w:rPr>
        <w:t xml:space="preserve"> </w:t>
      </w:r>
      <w:proofErr w:type="spellStart"/>
      <w:r w:rsidR="00ED3045">
        <w:rPr>
          <w:rFonts w:ascii="GHEA Grapalat" w:hAnsi="GHEA Grapalat"/>
          <w:i w:val="0"/>
          <w:sz w:val="24"/>
          <w:szCs w:val="24"/>
        </w:rPr>
        <w:t>Есаяна</w:t>
      </w:r>
      <w:proofErr w:type="spellEnd"/>
      <w:r w:rsidR="00ED3045">
        <w:rPr>
          <w:rFonts w:ascii="GHEA Grapalat" w:hAnsi="GHEA Grapalat"/>
          <w:i w:val="0"/>
          <w:sz w:val="24"/>
          <w:szCs w:val="24"/>
        </w:rPr>
        <w:t>» ГЗАО</w:t>
      </w:r>
      <w:r w:rsidRPr="009044F1">
        <w:rPr>
          <w:rFonts w:ascii="GHEA Grapalat" w:hAnsi="GHEA Grapalat"/>
          <w:i w:val="0"/>
          <w:sz w:val="24"/>
          <w:szCs w:val="24"/>
        </w:rPr>
        <w:t>, которые сгруппированы в лоты "</w:t>
      </w:r>
      <w:r w:rsidR="0023317A" w:rsidRPr="0023317A">
        <w:rPr>
          <w:rFonts w:ascii="GHEA Grapalat" w:hAnsi="GHEA Grapalat"/>
          <w:i w:val="0"/>
          <w:sz w:val="24"/>
          <w:szCs w:val="24"/>
        </w:rPr>
        <w:t>11</w:t>
      </w:r>
      <w:r w:rsidRPr="009044F1">
        <w:rPr>
          <w:rFonts w:ascii="GHEA Grapalat" w:hAnsi="GHEA Grapalat"/>
          <w:i w:val="0"/>
          <w:sz w:val="24"/>
          <w:szCs w:val="24"/>
        </w:rPr>
        <w:t>":</w:t>
      </w:r>
    </w:p>
    <w:tbl>
      <w:tblPr>
        <w:tblW w:w="93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826"/>
      </w:tblGrid>
      <w:tr w:rsidR="0023317A" w:rsidRPr="001A0D13" w14:paraId="6E89AE7D" w14:textId="77777777" w:rsidTr="004B2AD6">
        <w:tc>
          <w:tcPr>
            <w:tcW w:w="1530" w:type="dxa"/>
            <w:vAlign w:val="center"/>
          </w:tcPr>
          <w:p w14:paraId="4A98F33A"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1</w:t>
            </w:r>
          </w:p>
        </w:tc>
        <w:tc>
          <w:tcPr>
            <w:tcW w:w="7826" w:type="dxa"/>
            <w:vAlign w:val="center"/>
          </w:tcPr>
          <w:p w14:paraId="68B7CEE9" w14:textId="3B6ACB65"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Гликозилированный</w:t>
            </w:r>
            <w:proofErr w:type="spellEnd"/>
            <w:r>
              <w:rPr>
                <w:rFonts w:ascii="GHEA Grapalat" w:hAnsi="GHEA Grapalat" w:cs="Calibri"/>
                <w:color w:val="000000"/>
                <w:sz w:val="18"/>
                <w:szCs w:val="18"/>
              </w:rPr>
              <w:t xml:space="preserve"> гемоглобин HBA1C</w:t>
            </w:r>
          </w:p>
        </w:tc>
      </w:tr>
      <w:tr w:rsidR="0023317A" w:rsidRPr="001A0D13" w14:paraId="145CA609" w14:textId="77777777" w:rsidTr="004B2AD6">
        <w:tc>
          <w:tcPr>
            <w:tcW w:w="1530" w:type="dxa"/>
            <w:vAlign w:val="center"/>
          </w:tcPr>
          <w:p w14:paraId="32F7D631"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2</w:t>
            </w:r>
          </w:p>
        </w:tc>
        <w:tc>
          <w:tcPr>
            <w:tcW w:w="7826" w:type="dxa"/>
            <w:vAlign w:val="center"/>
          </w:tcPr>
          <w:p w14:paraId="68E0D51D" w14:textId="108015AB" w:rsidR="0023317A" w:rsidRDefault="0023317A" w:rsidP="00E84F0B">
            <w:pPr>
              <w:rPr>
                <w:rFonts w:ascii="Sylfaen" w:hAnsi="Sylfaen" w:cs="Calibri"/>
                <w:color w:val="000000"/>
              </w:rPr>
            </w:pPr>
            <w:r>
              <w:rPr>
                <w:rFonts w:ascii="GHEA Grapalat" w:hAnsi="GHEA Grapalat" w:cs="Calibri"/>
                <w:color w:val="000000"/>
                <w:sz w:val="18"/>
                <w:szCs w:val="18"/>
              </w:rPr>
              <w:t xml:space="preserve">Сбор </w:t>
            </w:r>
            <w:proofErr w:type="spellStart"/>
            <w:r>
              <w:rPr>
                <w:rFonts w:ascii="GHEA Grapalat" w:hAnsi="GHEA Grapalat" w:cs="Calibri"/>
                <w:color w:val="000000"/>
                <w:sz w:val="18"/>
                <w:szCs w:val="18"/>
              </w:rPr>
              <w:t>Тромбопластин</w:t>
            </w:r>
            <w:proofErr w:type="spellEnd"/>
            <w:r>
              <w:rPr>
                <w:rFonts w:ascii="GHEA Grapalat" w:hAnsi="GHEA Grapalat" w:cs="Calibri"/>
                <w:color w:val="000000"/>
                <w:sz w:val="18"/>
                <w:szCs w:val="18"/>
              </w:rPr>
              <w:t xml:space="preserve"> 250 тестов</w:t>
            </w:r>
          </w:p>
        </w:tc>
      </w:tr>
      <w:tr w:rsidR="0023317A" w:rsidRPr="001A0D13" w14:paraId="3C791EF7" w14:textId="77777777" w:rsidTr="004B2AD6">
        <w:tc>
          <w:tcPr>
            <w:tcW w:w="1530" w:type="dxa"/>
            <w:vAlign w:val="center"/>
          </w:tcPr>
          <w:p w14:paraId="415A5B58"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3</w:t>
            </w:r>
          </w:p>
        </w:tc>
        <w:tc>
          <w:tcPr>
            <w:tcW w:w="7826" w:type="dxa"/>
            <w:vAlign w:val="center"/>
          </w:tcPr>
          <w:p w14:paraId="426F2206" w14:textId="559638B9" w:rsidR="0023317A" w:rsidRDefault="0023317A" w:rsidP="00E84F0B">
            <w:pPr>
              <w:rPr>
                <w:rFonts w:ascii="Sylfaen" w:hAnsi="Sylfaen" w:cs="Calibri"/>
                <w:color w:val="000000"/>
              </w:rPr>
            </w:pPr>
            <w:r>
              <w:rPr>
                <w:rFonts w:ascii="GHEA Grapalat" w:hAnsi="GHEA Grapalat" w:cs="Calibri"/>
                <w:color w:val="000000"/>
                <w:sz w:val="18"/>
                <w:szCs w:val="18"/>
              </w:rPr>
              <w:t>Коллекция GGT 200 тест</w:t>
            </w:r>
          </w:p>
        </w:tc>
      </w:tr>
      <w:tr w:rsidR="0023317A" w:rsidRPr="001A0D13" w14:paraId="28AA5315" w14:textId="77777777" w:rsidTr="004B2AD6">
        <w:tc>
          <w:tcPr>
            <w:tcW w:w="1530" w:type="dxa"/>
            <w:vAlign w:val="center"/>
          </w:tcPr>
          <w:p w14:paraId="0DA5BAF5"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4</w:t>
            </w:r>
          </w:p>
        </w:tc>
        <w:tc>
          <w:tcPr>
            <w:tcW w:w="7826" w:type="dxa"/>
            <w:vAlign w:val="center"/>
          </w:tcPr>
          <w:p w14:paraId="2A01F896" w14:textId="5FDF88ED"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КоллекцияАльфа</w:t>
            </w:r>
            <w:proofErr w:type="spellEnd"/>
            <w:r>
              <w:rPr>
                <w:rFonts w:ascii="GHEA Grapalat" w:hAnsi="GHEA Grapalat" w:cs="Calibri"/>
                <w:color w:val="000000"/>
                <w:sz w:val="18"/>
                <w:szCs w:val="18"/>
              </w:rPr>
              <w:t>-амилаза 200 тестов</w:t>
            </w:r>
          </w:p>
        </w:tc>
      </w:tr>
      <w:tr w:rsidR="0023317A" w:rsidRPr="001A0D13" w14:paraId="34BD2CEE" w14:textId="77777777" w:rsidTr="004B2AD6">
        <w:tc>
          <w:tcPr>
            <w:tcW w:w="1530" w:type="dxa"/>
            <w:vAlign w:val="center"/>
          </w:tcPr>
          <w:p w14:paraId="29421623"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5</w:t>
            </w:r>
          </w:p>
        </w:tc>
        <w:tc>
          <w:tcPr>
            <w:tcW w:w="7826" w:type="dxa"/>
            <w:vAlign w:val="center"/>
          </w:tcPr>
          <w:p w14:paraId="6757F775" w14:textId="74821FEB"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Сельпак</w:t>
            </w:r>
            <w:proofErr w:type="spellEnd"/>
            <w:r>
              <w:rPr>
                <w:rFonts w:ascii="GHEA Grapalat" w:hAnsi="GHEA Grapalat" w:cs="Calibri"/>
                <w:color w:val="000000"/>
                <w:sz w:val="18"/>
                <w:szCs w:val="18"/>
              </w:rPr>
              <w:t xml:space="preserve"> 10л</w:t>
            </w:r>
          </w:p>
        </w:tc>
      </w:tr>
      <w:tr w:rsidR="0023317A" w:rsidRPr="001A0D13" w14:paraId="1A54B87F" w14:textId="77777777" w:rsidTr="004B2AD6">
        <w:tc>
          <w:tcPr>
            <w:tcW w:w="1530" w:type="dxa"/>
            <w:vAlign w:val="center"/>
          </w:tcPr>
          <w:p w14:paraId="58716FBD"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6</w:t>
            </w:r>
          </w:p>
        </w:tc>
        <w:tc>
          <w:tcPr>
            <w:tcW w:w="7826" w:type="dxa"/>
            <w:vAlign w:val="center"/>
          </w:tcPr>
          <w:p w14:paraId="12D8983B" w14:textId="4F14F434"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Секлин</w:t>
            </w:r>
            <w:proofErr w:type="spellEnd"/>
            <w:r>
              <w:rPr>
                <w:rFonts w:ascii="GHEA Grapalat" w:hAnsi="GHEA Grapalat" w:cs="Calibri"/>
                <w:color w:val="000000"/>
                <w:sz w:val="18"/>
                <w:szCs w:val="18"/>
              </w:rPr>
              <w:t xml:space="preserve"> 50 мл</w:t>
            </w:r>
          </w:p>
        </w:tc>
      </w:tr>
      <w:tr w:rsidR="0023317A" w:rsidRPr="001A0D13" w14:paraId="59B685F7" w14:textId="77777777" w:rsidTr="004B2AD6">
        <w:tc>
          <w:tcPr>
            <w:tcW w:w="1530" w:type="dxa"/>
            <w:vAlign w:val="center"/>
          </w:tcPr>
          <w:p w14:paraId="3F36A84B"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7</w:t>
            </w:r>
          </w:p>
        </w:tc>
        <w:tc>
          <w:tcPr>
            <w:tcW w:w="7826" w:type="dxa"/>
            <w:vAlign w:val="center"/>
          </w:tcPr>
          <w:p w14:paraId="2EE31C04" w14:textId="1BCEF42C"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Стоматолазер</w:t>
            </w:r>
            <w:proofErr w:type="spellEnd"/>
            <w:r>
              <w:rPr>
                <w:rFonts w:ascii="GHEA Grapalat" w:hAnsi="GHEA Grapalat" w:cs="Calibri"/>
                <w:color w:val="000000"/>
                <w:sz w:val="18"/>
                <w:szCs w:val="18"/>
              </w:rPr>
              <w:t xml:space="preserve"> - WH 3 * 500 мл</w:t>
            </w:r>
          </w:p>
        </w:tc>
      </w:tr>
      <w:tr w:rsidR="0023317A" w:rsidRPr="001A0D13" w14:paraId="37400B88" w14:textId="77777777" w:rsidTr="004B2AD6">
        <w:tc>
          <w:tcPr>
            <w:tcW w:w="1530" w:type="dxa"/>
            <w:vAlign w:val="center"/>
          </w:tcPr>
          <w:p w14:paraId="4A3E3DA1"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8</w:t>
            </w:r>
          </w:p>
        </w:tc>
        <w:tc>
          <w:tcPr>
            <w:tcW w:w="7826" w:type="dxa"/>
            <w:vAlign w:val="center"/>
          </w:tcPr>
          <w:p w14:paraId="50CF2EB7" w14:textId="7A4BCEE1" w:rsidR="0023317A" w:rsidRDefault="0023317A" w:rsidP="00E84F0B">
            <w:pPr>
              <w:rPr>
                <w:rFonts w:ascii="Sylfaen" w:hAnsi="Sylfaen" w:cs="Calibri"/>
                <w:color w:val="000000"/>
              </w:rPr>
            </w:pPr>
            <w:r>
              <w:rPr>
                <w:rFonts w:ascii="GHEA Grapalat" w:hAnsi="GHEA Grapalat" w:cs="Calibri"/>
                <w:color w:val="000000"/>
                <w:sz w:val="18"/>
                <w:szCs w:val="18"/>
              </w:rPr>
              <w:t>Набор для определения калия</w:t>
            </w:r>
          </w:p>
        </w:tc>
      </w:tr>
      <w:tr w:rsidR="0023317A" w:rsidRPr="001A0D13" w14:paraId="54A6D25D" w14:textId="77777777" w:rsidTr="001A2BC3">
        <w:tc>
          <w:tcPr>
            <w:tcW w:w="1530" w:type="dxa"/>
            <w:vAlign w:val="center"/>
          </w:tcPr>
          <w:p w14:paraId="2F072D36"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9</w:t>
            </w:r>
          </w:p>
        </w:tc>
        <w:tc>
          <w:tcPr>
            <w:tcW w:w="7826" w:type="dxa"/>
            <w:vAlign w:val="center"/>
          </w:tcPr>
          <w:p w14:paraId="415E2B10" w14:textId="19A62006" w:rsidR="0023317A" w:rsidRDefault="0023317A" w:rsidP="00E84F0B">
            <w:pPr>
              <w:rPr>
                <w:rFonts w:ascii="Sylfaen" w:hAnsi="Sylfaen" w:cs="Calibri"/>
                <w:color w:val="000000"/>
              </w:rPr>
            </w:pPr>
            <w:r>
              <w:rPr>
                <w:rFonts w:ascii="GHEA Grapalat" w:hAnsi="GHEA Grapalat" w:cs="Calibri"/>
                <w:color w:val="000000"/>
                <w:sz w:val="18"/>
                <w:szCs w:val="18"/>
              </w:rPr>
              <w:t>Набор для определения натрия</w:t>
            </w:r>
          </w:p>
        </w:tc>
      </w:tr>
      <w:tr w:rsidR="0023317A" w:rsidRPr="001A0D13" w14:paraId="1623AB9C" w14:textId="77777777" w:rsidTr="001A2BC3">
        <w:tc>
          <w:tcPr>
            <w:tcW w:w="1530" w:type="dxa"/>
            <w:vAlign w:val="center"/>
          </w:tcPr>
          <w:p w14:paraId="1EE1138D"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10</w:t>
            </w:r>
          </w:p>
        </w:tc>
        <w:tc>
          <w:tcPr>
            <w:tcW w:w="7826" w:type="dxa"/>
            <w:vAlign w:val="center"/>
          </w:tcPr>
          <w:p w14:paraId="3BB7D2ED" w14:textId="1E8DC02D" w:rsidR="0023317A" w:rsidRDefault="0023317A" w:rsidP="00E84F0B">
            <w:pPr>
              <w:rPr>
                <w:rFonts w:ascii="Sylfaen" w:hAnsi="Sylfaen" w:cs="Calibri"/>
                <w:color w:val="000000"/>
              </w:rPr>
            </w:pPr>
            <w:r>
              <w:rPr>
                <w:rFonts w:ascii="GHEA Grapalat" w:hAnsi="GHEA Grapalat" w:cs="Calibri"/>
                <w:color w:val="000000"/>
                <w:sz w:val="18"/>
                <w:szCs w:val="18"/>
              </w:rPr>
              <w:t>Этиловый спирт</w:t>
            </w:r>
          </w:p>
        </w:tc>
      </w:tr>
      <w:tr w:rsidR="0023317A" w:rsidRPr="001A0D13" w14:paraId="6C7E5D5F" w14:textId="77777777" w:rsidTr="001A2BC3">
        <w:tc>
          <w:tcPr>
            <w:tcW w:w="1530" w:type="dxa"/>
            <w:vAlign w:val="center"/>
          </w:tcPr>
          <w:p w14:paraId="717B4D85" w14:textId="77777777" w:rsidR="0023317A" w:rsidRPr="001A0D13" w:rsidRDefault="0023317A" w:rsidP="00E84F0B">
            <w:pPr>
              <w:jc w:val="center"/>
              <w:rPr>
                <w:rFonts w:ascii="Arial LatArm" w:hAnsi="Arial LatArm" w:cs="Arial"/>
                <w:sz w:val="20"/>
                <w:szCs w:val="20"/>
              </w:rPr>
            </w:pPr>
            <w:r w:rsidRPr="001A0D13">
              <w:rPr>
                <w:rFonts w:ascii="Arial LatArm" w:hAnsi="Arial LatArm" w:cs="Arial"/>
                <w:sz w:val="20"/>
                <w:szCs w:val="20"/>
              </w:rPr>
              <w:t>11</w:t>
            </w:r>
          </w:p>
        </w:tc>
        <w:tc>
          <w:tcPr>
            <w:tcW w:w="7826" w:type="dxa"/>
            <w:vAlign w:val="center"/>
          </w:tcPr>
          <w:p w14:paraId="2259DCF5" w14:textId="3C77EA80" w:rsidR="0023317A" w:rsidRDefault="0023317A" w:rsidP="00E84F0B">
            <w:pPr>
              <w:rPr>
                <w:rFonts w:ascii="Sylfaen" w:hAnsi="Sylfaen" w:cs="Calibri"/>
                <w:color w:val="000000"/>
              </w:rPr>
            </w:pPr>
            <w:proofErr w:type="spellStart"/>
            <w:r>
              <w:rPr>
                <w:rFonts w:ascii="GHEA Grapalat" w:hAnsi="GHEA Grapalat" w:cs="Calibri"/>
                <w:color w:val="000000"/>
                <w:sz w:val="18"/>
                <w:szCs w:val="18"/>
              </w:rPr>
              <w:t>повидон</w:t>
            </w:r>
            <w:proofErr w:type="spellEnd"/>
            <w:r>
              <w:rPr>
                <w:rFonts w:ascii="GHEA Grapalat" w:hAnsi="GHEA Grapalat" w:cs="Calibri"/>
                <w:color w:val="000000"/>
                <w:sz w:val="18"/>
                <w:szCs w:val="18"/>
              </w:rPr>
              <w:t xml:space="preserve"> йод</w:t>
            </w:r>
          </w:p>
        </w:tc>
      </w:tr>
    </w:tbl>
    <w:p w14:paraId="4C67E055" w14:textId="3BD57C7B" w:rsidR="00096865" w:rsidRDefault="0081650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8153BBA" w14:textId="31A0F529" w:rsidR="00414857" w:rsidRDefault="00414857" w:rsidP="00ED3045">
      <w:pPr>
        <w:pStyle w:val="23"/>
        <w:widowControl w:val="0"/>
        <w:spacing w:line="240" w:lineRule="auto"/>
        <w:ind w:firstLine="567"/>
        <w:rPr>
          <w:rFonts w:ascii="GHEA Grapalat" w:hAnsi="GHEA Grapalat"/>
          <w:sz w:val="24"/>
          <w:szCs w:val="24"/>
        </w:rPr>
      </w:pPr>
    </w:p>
    <w:p w14:paraId="06E9EE47" w14:textId="5766DF1A" w:rsidR="00414857" w:rsidRDefault="00414857" w:rsidP="00ED3045">
      <w:pPr>
        <w:pStyle w:val="23"/>
        <w:widowControl w:val="0"/>
        <w:spacing w:line="240" w:lineRule="auto"/>
        <w:ind w:firstLine="567"/>
        <w:rPr>
          <w:rFonts w:ascii="GHEA Grapalat" w:hAnsi="GHEA Grapalat"/>
          <w:sz w:val="24"/>
          <w:szCs w:val="24"/>
        </w:rPr>
      </w:pPr>
    </w:p>
    <w:p w14:paraId="10728251" w14:textId="77777777" w:rsidR="00096865" w:rsidRPr="009044F1" w:rsidRDefault="00693101" w:rsidP="00ED3045">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E1A1F" w14:textId="77777777" w:rsidR="00753E6E"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3CCFB0"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F83DCC" w14:textId="77777777" w:rsidR="00753E6E" w:rsidRPr="009044F1" w:rsidRDefault="00753E6E" w:rsidP="00ED3045">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14:paraId="0F67910E" w14:textId="77777777" w:rsidR="00753E6E" w:rsidRPr="003240F7" w:rsidRDefault="00753E6E" w:rsidP="00ED3045">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133486AD" w14:textId="77777777" w:rsidR="00753E6E" w:rsidRPr="009044F1" w:rsidRDefault="00753E6E" w:rsidP="00ED3045">
      <w:pPr>
        <w:widowControl w:val="0"/>
        <w:tabs>
          <w:tab w:val="left" w:pos="1134"/>
        </w:tabs>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14:paraId="611F645A"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C59B1CE"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806EEE5" w14:textId="77777777" w:rsidR="00990561" w:rsidRPr="009044F1" w:rsidRDefault="00990561"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D07B6D5" w14:textId="77777777" w:rsidR="00753E6E" w:rsidRPr="009044F1" w:rsidRDefault="00753E6E" w:rsidP="00ED3045">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BFDFBF1" w14:textId="77777777" w:rsidR="00BA3554" w:rsidRPr="009044F1" w:rsidRDefault="00BA3554" w:rsidP="00ED30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14:paraId="39B7426A" w14:textId="77777777" w:rsidR="00D5674E" w:rsidRPr="009044F1" w:rsidRDefault="009F18D0" w:rsidP="00ED3045">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467BABA2"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1743880"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2A84764" w14:textId="77777777" w:rsidR="00D5674E"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CC78657" w14:textId="77777777" w:rsidR="00A935D3" w:rsidRPr="009044F1" w:rsidRDefault="00A935D3" w:rsidP="00ED3045">
      <w:pPr>
        <w:pStyle w:val="af4"/>
        <w:widowControl w:val="0"/>
        <w:tabs>
          <w:tab w:val="left" w:pos="1134"/>
        </w:tabs>
        <w:spacing w:before="0" w:beforeAutospacing="0" w:after="0" w:afterAutospacing="0"/>
        <w:ind w:firstLine="567"/>
        <w:jc w:val="both"/>
        <w:rPr>
          <w:rFonts w:ascii="GHEA Grapalat" w:hAnsi="GHEA Grapalat"/>
          <w:color w:val="000000"/>
        </w:rPr>
      </w:pPr>
    </w:p>
    <w:p w14:paraId="0D79AE98"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2BC1C8"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B5D0D9"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F1A01B4" w14:textId="77777777" w:rsidR="00D5674E" w:rsidRPr="008842CE"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3C02D62"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E99DE04"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w:t>
      </w:r>
      <w:r w:rsidRPr="009044F1">
        <w:rPr>
          <w:rFonts w:ascii="GHEA Grapalat" w:hAnsi="GHEA Grapalat"/>
          <w:color w:val="000000"/>
        </w:rPr>
        <w:lastRenderedPageBreak/>
        <w:t>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FE7425B"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5E95D20"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4A653B6" w14:textId="77777777" w:rsidR="00D5674E" w:rsidRPr="009044F1" w:rsidRDefault="00D5674E" w:rsidP="00ED3045">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5BE66B12" w14:textId="77777777" w:rsidR="004175B6"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31A67858" w14:textId="77777777" w:rsidR="000A6B75" w:rsidRPr="009044F1" w:rsidRDefault="000A6B75"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A638389" w14:textId="77777777" w:rsidR="009E07EE" w:rsidRPr="009044F1" w:rsidRDefault="000A6B7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6BA081F" w14:textId="77777777" w:rsidR="000A6B75" w:rsidRPr="009044F1" w:rsidRDefault="000A6B75" w:rsidP="00ED3045">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9D64F93" w14:textId="77777777" w:rsidR="005A405F" w:rsidRPr="00ED3BA4" w:rsidRDefault="00C366B6" w:rsidP="00ED3045">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B78ABA" w14:textId="77777777" w:rsidR="000A6B75" w:rsidRPr="009044F1" w:rsidRDefault="00C366B6" w:rsidP="00ED3045">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551D09F" w14:textId="77777777" w:rsidR="00096865" w:rsidRPr="009044F1" w:rsidRDefault="00096865" w:rsidP="00ED3045">
      <w:pPr>
        <w:widowControl w:val="0"/>
        <w:ind w:firstLine="567"/>
        <w:jc w:val="both"/>
        <w:rPr>
          <w:rFonts w:ascii="GHEA Grapalat" w:hAnsi="GHEA Grapalat"/>
          <w:b/>
        </w:rPr>
      </w:pPr>
    </w:p>
    <w:p w14:paraId="7EBD2F70" w14:textId="77777777" w:rsidR="00096865" w:rsidRPr="009044F1" w:rsidRDefault="00ED2352" w:rsidP="00ED3045">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AD1C70F" w14:textId="77777777"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CCE6F88" w14:textId="77777777" w:rsidR="00096865" w:rsidRPr="009044F1" w:rsidRDefault="00096865" w:rsidP="00ED3045">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6996928" w14:textId="77777777"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663F893" w14:textId="77777777" w:rsidR="00462E00" w:rsidRPr="00204EEA" w:rsidRDefault="00096865" w:rsidP="00ED3045">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14:paraId="3443FF76" w14:textId="77777777" w:rsidR="00096865" w:rsidRDefault="00096865" w:rsidP="00ED3045">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2FAC2676" w14:textId="77777777" w:rsidR="002D7D70" w:rsidRPr="000811C1" w:rsidRDefault="002D7D70" w:rsidP="00ED3045">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A4C597A" w14:textId="2A56475E" w:rsidR="00096865" w:rsidRPr="009044F1" w:rsidRDefault="00096865" w:rsidP="00ED3045">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w:t>
      </w:r>
      <w:r w:rsidR="00414857">
        <w:rPr>
          <w:rFonts w:ascii="GHEA Grapalat" w:hAnsi="GHEA Grapalat"/>
        </w:rPr>
        <w:t>14:20</w:t>
      </w:r>
      <w:r w:rsidRPr="009044F1">
        <w:rPr>
          <w:rFonts w:ascii="GHEA Grapalat" w:hAnsi="GHEA Grapalat"/>
        </w:rPr>
        <w:t xml:space="preserve">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14:paraId="5E118AA4" w14:textId="77777777" w:rsidR="00B051BE" w:rsidRPr="009044F1" w:rsidRDefault="00B051BE" w:rsidP="00ED3045">
      <w:pPr>
        <w:widowControl w:val="0"/>
        <w:jc w:val="center"/>
        <w:rPr>
          <w:rFonts w:ascii="GHEA Grapalat" w:hAnsi="GHEA Grapalat"/>
          <w:b/>
        </w:rPr>
      </w:pPr>
    </w:p>
    <w:p w14:paraId="62009004" w14:textId="77777777" w:rsidR="00096865" w:rsidRPr="00995804" w:rsidRDefault="00955A1E" w:rsidP="00ED3045">
      <w:pPr>
        <w:widowControl w:val="0"/>
        <w:jc w:val="center"/>
        <w:rPr>
          <w:rFonts w:ascii="GHEA Grapalat" w:hAnsi="GHEA Grapalat" w:cs="Arial"/>
          <w:b/>
        </w:rPr>
      </w:pPr>
      <w:r w:rsidRPr="00995804">
        <w:rPr>
          <w:rFonts w:ascii="GHEA Grapalat" w:hAnsi="GHEA Grapalat"/>
          <w:b/>
        </w:rPr>
        <w:t>4. ПОРЯДОК ПОДАЧИ ЗАЯВКИ</w:t>
      </w:r>
    </w:p>
    <w:p w14:paraId="4AA1CC82" w14:textId="77777777" w:rsidR="00096865" w:rsidRPr="009044F1" w:rsidRDefault="00096865" w:rsidP="00ED3045">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C2F7603" w14:textId="77777777" w:rsidR="00486B55" w:rsidRPr="009044F1" w:rsidRDefault="00096865"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14:paraId="03CF2251" w14:textId="77777777" w:rsidR="00096865" w:rsidRPr="009044F1" w:rsidRDefault="000946A3"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C642D01" w14:textId="77777777" w:rsidR="00096865" w:rsidRPr="005114D0" w:rsidRDefault="000946A3"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D7F6A">
        <w:rPr>
          <w:rFonts w:ascii="GHEA Grapalat" w:hAnsi="GHEA Grapalat"/>
          <w:sz w:val="24"/>
          <w:szCs w:val="24"/>
        </w:rPr>
        <w:t>запрос котировок</w:t>
      </w:r>
      <w:r w:rsidRPr="009044F1">
        <w:rPr>
          <w:rFonts w:ascii="GHEA Grapalat" w:hAnsi="GHEA Grapalat"/>
          <w:sz w:val="24"/>
          <w:szCs w:val="24"/>
        </w:rPr>
        <w:t>.</w:t>
      </w:r>
    </w:p>
    <w:p w14:paraId="6A1F6650" w14:textId="5B034013" w:rsidR="00A80ECD" w:rsidRDefault="0009686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414857">
        <w:rPr>
          <w:rFonts w:ascii="GHEA Grapalat" w:hAnsi="GHEA Grapalat"/>
          <w:sz w:val="24"/>
          <w:szCs w:val="24"/>
        </w:rPr>
        <w:t>14:20</w:t>
      </w:r>
      <w:r w:rsidRPr="009044F1">
        <w:rPr>
          <w:rFonts w:ascii="GHEA Grapalat" w:hAnsi="GHEA Grapalat"/>
          <w:sz w:val="24"/>
          <w:szCs w:val="24"/>
        </w:rPr>
        <w:t>" часов</w:t>
      </w:r>
      <w:proofErr w:type="gramStart"/>
      <w:r w:rsidRPr="009044F1">
        <w:rPr>
          <w:rFonts w:ascii="GHEA Grapalat" w:hAnsi="GHEA Grapalat"/>
          <w:sz w:val="24"/>
          <w:szCs w:val="24"/>
        </w:rPr>
        <w:t xml:space="preserve"> "—"-</w:t>
      </w:r>
      <w:proofErr w:type="spellStart"/>
      <w:proofErr w:type="gramEnd"/>
      <w:r w:rsidRPr="009044F1">
        <w:rPr>
          <w:rFonts w:ascii="GHEA Grapalat" w:hAnsi="GHEA Grapalat"/>
          <w:sz w:val="24"/>
          <w:szCs w:val="24"/>
        </w:rPr>
        <w:t>го</w:t>
      </w:r>
      <w:proofErr w:type="spellEnd"/>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14:paraId="51A4FAEE" w14:textId="6218BD8B" w:rsidR="00A80ECD" w:rsidRDefault="00A80E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proofErr w:type="spellStart"/>
      <w:r w:rsidR="00ED3045">
        <w:rPr>
          <w:rFonts w:ascii="GHEA Grapalat" w:hAnsi="GHEA Grapalat"/>
          <w:sz w:val="24"/>
          <w:szCs w:val="24"/>
          <w:vertAlign w:val="subscript"/>
        </w:rPr>
        <w:t>г</w:t>
      </w:r>
      <w:proofErr w:type="gramStart"/>
      <w:r w:rsidR="00ED3045">
        <w:rPr>
          <w:rFonts w:ascii="GHEA Grapalat" w:hAnsi="GHEA Grapalat"/>
          <w:sz w:val="24"/>
          <w:szCs w:val="24"/>
          <w:vertAlign w:val="subscript"/>
        </w:rPr>
        <w:t>.Е</w:t>
      </w:r>
      <w:proofErr w:type="gramEnd"/>
      <w:r w:rsidR="00ED3045">
        <w:rPr>
          <w:rFonts w:ascii="GHEA Grapalat" w:hAnsi="GHEA Grapalat"/>
          <w:sz w:val="24"/>
          <w:szCs w:val="24"/>
          <w:vertAlign w:val="subscript"/>
        </w:rPr>
        <w:t>реван</w:t>
      </w:r>
      <w:proofErr w:type="spellEnd"/>
      <w:r w:rsidR="00ED3045">
        <w:rPr>
          <w:rFonts w:ascii="GHEA Grapalat" w:hAnsi="GHEA Grapalat"/>
          <w:sz w:val="24"/>
          <w:szCs w:val="24"/>
          <w:vertAlign w:val="subscript"/>
        </w:rPr>
        <w:t xml:space="preserve">, </w:t>
      </w:r>
      <w:proofErr w:type="spellStart"/>
      <w:r w:rsidR="00ED3045">
        <w:rPr>
          <w:rFonts w:ascii="GHEA Grapalat" w:hAnsi="GHEA Grapalat"/>
          <w:sz w:val="24"/>
          <w:szCs w:val="24"/>
          <w:vertAlign w:val="subscript"/>
        </w:rPr>
        <w:t>Нерсисян</w:t>
      </w:r>
      <w:proofErr w:type="spellEnd"/>
      <w:r w:rsidR="00ED3045">
        <w:rPr>
          <w:rFonts w:ascii="GHEA Grapalat" w:hAnsi="GHEA Grapalat"/>
          <w:sz w:val="24"/>
          <w:szCs w:val="24"/>
          <w:vertAlign w:val="subscript"/>
        </w:rPr>
        <w:t xml:space="preserve"> 7/1</w:t>
      </w:r>
      <w:r>
        <w:rPr>
          <w:rFonts w:ascii="GHEA Grapalat" w:hAnsi="GHEA Grapalat"/>
          <w:sz w:val="24"/>
          <w:szCs w:val="24"/>
        </w:rPr>
        <w:t>" не позднее, чем "</w:t>
      </w:r>
      <w:r w:rsidR="00414857">
        <w:rPr>
          <w:rFonts w:ascii="GHEA Grapalat" w:hAnsi="GHEA Grapalat"/>
          <w:sz w:val="24"/>
          <w:szCs w:val="24"/>
        </w:rPr>
        <w:t>14:20</w:t>
      </w:r>
      <w:r>
        <w:rPr>
          <w:rFonts w:ascii="GHEA Grapalat" w:hAnsi="GHEA Grapalat"/>
          <w:sz w:val="24"/>
          <w:szCs w:val="24"/>
        </w:rPr>
        <w:t>" часов "</w:t>
      </w:r>
      <w:r w:rsidR="00ED3045" w:rsidRPr="00ED3045">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413B5D91" w14:textId="77777777" w:rsidR="00A80ECD" w:rsidRDefault="00A80ECD" w:rsidP="00ED3045">
      <w:pPr>
        <w:pStyle w:val="23"/>
        <w:widowControl w:val="0"/>
        <w:spacing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CE4A56">
        <w:rPr>
          <w:rFonts w:ascii="GHEA Grapalat" w:hAnsi="GHEA Grapalat"/>
          <w:sz w:val="24"/>
          <w:szCs w:val="24"/>
          <w:vertAlign w:val="subscript"/>
        </w:rPr>
        <w:t xml:space="preserve">Н. </w:t>
      </w:r>
      <w:proofErr w:type="spellStart"/>
      <w:r w:rsidR="00CE4A56">
        <w:rPr>
          <w:rFonts w:ascii="GHEA Grapalat" w:hAnsi="GHEA Grapalat"/>
          <w:sz w:val="24"/>
          <w:szCs w:val="24"/>
          <w:vertAlign w:val="subscript"/>
        </w:rPr>
        <w:t>Аветисян</w:t>
      </w:r>
      <w:proofErr w:type="spellEnd"/>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D816D1A" w14:textId="77777777" w:rsidR="00B67CCD" w:rsidRPr="00D3436F" w:rsidRDefault="00B67CCD"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94347BB" w14:textId="77777777" w:rsidR="005F25EF" w:rsidRDefault="005F25EF" w:rsidP="00ED304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14:paraId="752376C5" w14:textId="77777777" w:rsidR="005F25EF" w:rsidRDefault="005F25EF" w:rsidP="00ED3045">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C90595A" w14:textId="77777777" w:rsidR="00C648DF" w:rsidRDefault="005F25EF" w:rsidP="00ED3045">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78C0C036" w14:textId="77777777" w:rsidR="005F25EF" w:rsidRDefault="005F25EF" w:rsidP="00ED3045">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159AD4D3" w14:textId="77777777" w:rsidR="005F25EF" w:rsidRDefault="005F25EF" w:rsidP="00ED304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FE36A35" w14:textId="77777777" w:rsidR="00EA0D10" w:rsidRDefault="001361B2" w:rsidP="00ED3045">
      <w:pPr>
        <w:pStyle w:val="norm"/>
        <w:widowControl w:val="0"/>
        <w:tabs>
          <w:tab w:val="left" w:pos="1134"/>
        </w:tabs>
        <w:spacing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результате осуществления участником </w:t>
      </w:r>
      <w:r>
        <w:rPr>
          <w:rFonts w:ascii="GHEA Grapalat" w:hAnsi="GHEA Grapalat"/>
          <w:spacing w:val="-6"/>
          <w:sz w:val="24"/>
          <w:szCs w:val="24"/>
        </w:rPr>
        <w:lastRenderedPageBreak/>
        <w:t>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026E5F01" w14:textId="77777777" w:rsidR="00071119" w:rsidRDefault="00EA0D10" w:rsidP="00ED3045">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14:paraId="5F3F64A1" w14:textId="77777777" w:rsidR="00B67CCD" w:rsidRPr="009044F1" w:rsidRDefault="001C6688"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E046855" w14:textId="77777777" w:rsidR="000845F6" w:rsidRPr="009044F1" w:rsidRDefault="004C7F28" w:rsidP="00ED3045">
      <w:pPr>
        <w:pStyle w:val="norm"/>
        <w:widowControl w:val="0"/>
        <w:tabs>
          <w:tab w:val="left" w:pos="1134"/>
        </w:tabs>
        <w:spacing w:line="240" w:lineRule="auto"/>
        <w:ind w:firstLine="567"/>
        <w:rPr>
          <w:rFonts w:ascii="GHEA Grapalat" w:hAnsi="GHEA Grapalat" w:cs="Sylfaen"/>
          <w:sz w:val="24"/>
          <w:szCs w:val="24"/>
        </w:rPr>
      </w:pPr>
      <w:r w:rsidRPr="004C7F28">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234851" w14:textId="77777777" w:rsidR="000845F6" w:rsidRPr="00D3436F" w:rsidRDefault="004C7F28" w:rsidP="00ED3045">
      <w:pPr>
        <w:pStyle w:val="norm"/>
        <w:widowControl w:val="0"/>
        <w:tabs>
          <w:tab w:val="left" w:pos="1134"/>
        </w:tabs>
        <w:spacing w:line="240" w:lineRule="auto"/>
        <w:ind w:firstLine="567"/>
        <w:rPr>
          <w:rFonts w:ascii="GHEA Grapalat" w:hAnsi="GHEA Grapalat"/>
          <w:sz w:val="24"/>
          <w:szCs w:val="24"/>
        </w:rPr>
      </w:pPr>
      <w:r w:rsidRPr="004C7F28">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69A1130" w14:textId="77777777" w:rsidR="00721677" w:rsidRDefault="00721677" w:rsidP="00ED304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F921608" w14:textId="77777777" w:rsidR="00721677" w:rsidRDefault="00721677" w:rsidP="00ED304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642892" w14:textId="77777777" w:rsidR="00721677" w:rsidRDefault="00721677" w:rsidP="00ED3045">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7751FA9" w14:textId="77777777" w:rsidR="0049655D" w:rsidRDefault="0049655D" w:rsidP="00ED3045">
      <w:pPr>
        <w:rPr>
          <w:rFonts w:ascii="GHEA Grapalat" w:hAnsi="GHEA Grapalat"/>
          <w:b/>
        </w:rPr>
      </w:pPr>
    </w:p>
    <w:p w14:paraId="634C8031" w14:textId="77777777" w:rsidR="00A45946" w:rsidRPr="009044F1" w:rsidRDefault="00333B85" w:rsidP="00ED3045">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8DEC3ED" w14:textId="77777777" w:rsidR="00A45946" w:rsidRPr="009044F1" w:rsidRDefault="00C8055A" w:rsidP="00ED3045">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50F12B1" w14:textId="77777777" w:rsidR="00B95FE0" w:rsidRPr="009044F1" w:rsidRDefault="00C8055A"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E4D07F7" w14:textId="77777777" w:rsidR="00B95FE0" w:rsidRPr="009044F1" w:rsidRDefault="00B95FE0" w:rsidP="00ED3045">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C374547" w14:textId="77777777"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w:t>
      </w:r>
      <w:r w:rsidRPr="009044F1">
        <w:rPr>
          <w:rFonts w:ascii="GHEA Grapalat" w:hAnsi="GHEA Grapalat"/>
          <w:sz w:val="24"/>
          <w:szCs w:val="24"/>
        </w:rPr>
        <w:lastRenderedPageBreak/>
        <w:t>добавленную стоимость" заполнены только цифрами, а графа "общая цена" — и прописью, и цифрами или только прописью.</w:t>
      </w:r>
      <w:proofErr w:type="gramEnd"/>
    </w:p>
    <w:p w14:paraId="2F6997A0" w14:textId="77777777"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0EA9F02" w14:textId="77777777" w:rsidR="00A45946" w:rsidRDefault="00B95FE0"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proofErr w:type="spellStart"/>
      <w:r w:rsidR="00F94F31">
        <w:rPr>
          <w:rFonts w:ascii="GHEA Grapalat" w:hAnsi="GHEA Grapalat"/>
          <w:sz w:val="24"/>
          <w:szCs w:val="24"/>
        </w:rPr>
        <w:t>Медикаменты</w:t>
      </w:r>
      <w:r w:rsidR="00ED3045">
        <w:rPr>
          <w:rFonts w:ascii="GHEA Grapalat" w:hAnsi="GHEA Grapalat"/>
          <w:sz w:val="24"/>
          <w:szCs w:val="24"/>
        </w:rPr>
        <w:t>в</w:t>
      </w:r>
      <w:proofErr w:type="spellEnd"/>
      <w:r w:rsidRPr="009044F1">
        <w:rPr>
          <w:rFonts w:ascii="GHEA Grapalat" w:hAnsi="GHEA Grapalat"/>
          <w:sz w:val="24"/>
          <w:szCs w:val="24"/>
        </w:rPr>
        <w:t xml:space="preserve"> заполнено правильно.</w:t>
      </w:r>
    </w:p>
    <w:p w14:paraId="43E2C6F3" w14:textId="77777777" w:rsidR="00B9778A" w:rsidRDefault="00B9778A"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6DF72D18" w14:textId="77777777" w:rsidR="00AE1E38" w:rsidRDefault="00A14685"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E89EEB3" w14:textId="77777777" w:rsidR="0048059F" w:rsidRPr="009044F1" w:rsidRDefault="0048059F" w:rsidP="00ED3045">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14:paraId="4C9721F7" w14:textId="77777777" w:rsidR="00A45946" w:rsidRPr="009044F1" w:rsidRDefault="00C8055A"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FEF1DF" w14:textId="77777777" w:rsidR="00096865" w:rsidRPr="009044F1" w:rsidRDefault="00096865" w:rsidP="00ED3045">
      <w:pPr>
        <w:pStyle w:val="23"/>
        <w:widowControl w:val="0"/>
        <w:spacing w:line="240" w:lineRule="auto"/>
        <w:ind w:firstLine="567"/>
        <w:rPr>
          <w:rFonts w:ascii="GHEA Grapalat" w:hAnsi="GHEA Grapalat"/>
          <w:sz w:val="24"/>
          <w:szCs w:val="24"/>
        </w:rPr>
      </w:pPr>
    </w:p>
    <w:p w14:paraId="3B91DC7E" w14:textId="77777777" w:rsidR="00096865" w:rsidRPr="009044F1" w:rsidRDefault="00220C7C" w:rsidP="00ED3045">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5C49780" w14:textId="77777777" w:rsidR="00096865" w:rsidRPr="00AA7117" w:rsidRDefault="00220C7C" w:rsidP="00ED3045">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1F4FF83" w14:textId="77777777" w:rsidR="00096865" w:rsidRPr="009044F1" w:rsidRDefault="00220C7C"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EFB21A6" w14:textId="77777777" w:rsidR="00FA0E41" w:rsidRPr="009044F1" w:rsidRDefault="00FA0E41" w:rsidP="00ED3045">
      <w:pPr>
        <w:widowControl w:val="0"/>
        <w:ind w:firstLine="567"/>
        <w:jc w:val="center"/>
        <w:rPr>
          <w:rFonts w:ascii="GHEA Grapalat" w:hAnsi="GHEA Grapalat"/>
          <w:b/>
        </w:rPr>
      </w:pPr>
    </w:p>
    <w:p w14:paraId="3346CE13" w14:textId="77777777" w:rsidR="00096865" w:rsidRPr="00221C7B" w:rsidRDefault="000D701E" w:rsidP="00ED3045">
      <w:pPr>
        <w:widowControl w:val="0"/>
        <w:jc w:val="center"/>
        <w:rPr>
          <w:rFonts w:ascii="GHEA Grapalat" w:hAnsi="GHEA Grapalat"/>
          <w:b/>
        </w:rPr>
      </w:pPr>
      <w:r w:rsidRPr="009044F1">
        <w:rPr>
          <w:rFonts w:ascii="GHEA Grapalat" w:hAnsi="GHEA Grapalat"/>
          <w:b/>
        </w:rPr>
        <w:t xml:space="preserve">7. ОБЕСПЕЧЕНИЕ ЗАЯВКИ </w:t>
      </w:r>
    </w:p>
    <w:p w14:paraId="3E5C709D" w14:textId="77777777" w:rsidR="007A3EE6"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B591C56" w14:textId="77777777" w:rsidR="00903898" w:rsidRPr="009044F1" w:rsidRDefault="00771C0F" w:rsidP="00ED3045">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4A0FF43" w14:textId="77777777" w:rsidR="001578D4" w:rsidRPr="009044F1" w:rsidRDefault="001578D4" w:rsidP="00ED3045">
      <w:pPr>
        <w:widowControl w:val="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w:t>
      </w:r>
      <w:r w:rsidRPr="009044F1">
        <w:rPr>
          <w:rFonts w:ascii="GHEA Grapalat" w:hAnsi="GHEA Grapalat"/>
        </w:rPr>
        <w:lastRenderedPageBreak/>
        <w:t xml:space="preserve">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4F6D7618" w14:textId="77777777" w:rsidR="000A7528"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5585EDF" w14:textId="77777777" w:rsidR="000A7528" w:rsidRPr="009044F1" w:rsidRDefault="000A7528" w:rsidP="00ED3045">
      <w:pPr>
        <w:widowControl w:val="0"/>
        <w:tabs>
          <w:tab w:val="left" w:pos="1134"/>
        </w:tabs>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14:paraId="1A3C56EC" w14:textId="77777777" w:rsidR="00C35487" w:rsidRPr="00C35487" w:rsidRDefault="000A7528" w:rsidP="00ED3045">
      <w:pPr>
        <w:widowControl w:val="0"/>
        <w:tabs>
          <w:tab w:val="left" w:pos="1134"/>
        </w:tabs>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6"/>
        <w:t>9</w:t>
      </w:r>
    </w:p>
    <w:p w14:paraId="17DF6145" w14:textId="77777777" w:rsidR="00F20DA5" w:rsidRPr="009044F1"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6FA35D1E"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14:paraId="69384BEB"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FC578AC" w14:textId="77777777" w:rsidR="00096865" w:rsidRPr="00681F45"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45B33374" w14:textId="77777777" w:rsidR="00A42E71" w:rsidRPr="00681F45"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06C9C23C" w14:textId="77777777" w:rsidR="002626F7" w:rsidRDefault="002626F7" w:rsidP="00ED3045">
      <w:pPr>
        <w:rPr>
          <w:rFonts w:ascii="GHEA Grapalat" w:hAnsi="GHEA Grapalat" w:cs="Sylfaen"/>
        </w:rPr>
      </w:pPr>
    </w:p>
    <w:p w14:paraId="052D2A27" w14:textId="77777777" w:rsidR="00096865" w:rsidRPr="009044F1" w:rsidRDefault="00E70FC4" w:rsidP="00ED3045">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0B6D00B" w14:textId="77777777" w:rsidR="00096865" w:rsidRPr="009044F1" w:rsidRDefault="00FD2748" w:rsidP="00ED3045">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w:t>
      </w:r>
      <w:proofErr w:type="gramStart"/>
      <w:r w:rsidRPr="009044F1">
        <w:rPr>
          <w:rFonts w:ascii="GHEA Grapalat" w:hAnsi="GHEA Grapalat"/>
          <w:sz w:val="24"/>
          <w:szCs w:val="24"/>
        </w:rPr>
        <w:t xml:space="preserve"> "—"-</w:t>
      </w:r>
      <w:proofErr w:type="spellStart"/>
      <w:proofErr w:type="gramEnd"/>
      <w:r w:rsidRPr="009044F1">
        <w:rPr>
          <w:rFonts w:ascii="GHEA Grapalat" w:hAnsi="GHEA Grapalat"/>
          <w:sz w:val="24"/>
          <w:szCs w:val="24"/>
        </w:rPr>
        <w:t>ый</w:t>
      </w:r>
      <w:proofErr w:type="spellEnd"/>
      <w:r w:rsidRPr="009044F1">
        <w:rPr>
          <w:rFonts w:ascii="GHEA Grapalat" w:hAnsi="GHEA Grapalat"/>
          <w:sz w:val="24"/>
          <w:szCs w:val="24"/>
        </w:rPr>
        <w:t xml:space="preserve">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0580079" w14:textId="77777777" w:rsidR="00C64E56" w:rsidRDefault="009B6D58" w:rsidP="00ED3045">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7B1710EC" w14:textId="77777777" w:rsidR="00576D5D" w:rsidRDefault="009B6D58" w:rsidP="00ED3045">
      <w:pPr>
        <w:widowControl w:val="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14:paraId="3EF12E63" w14:textId="77777777" w:rsidR="00576D5D" w:rsidRDefault="00576D5D" w:rsidP="00ED3045">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8D6129" w14:textId="77777777" w:rsidR="00576D5D" w:rsidRDefault="00576D5D" w:rsidP="00ED3045">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14:paraId="5BD52986" w14:textId="77777777" w:rsidR="00576D5D" w:rsidRDefault="00576D5D" w:rsidP="00ED3045">
      <w:pPr>
        <w:widowControl w:val="0"/>
        <w:tabs>
          <w:tab w:val="left" w:pos="1134"/>
        </w:tabs>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BA6EC66" w14:textId="77777777" w:rsidR="00576D5D" w:rsidRDefault="00576D5D" w:rsidP="00ED3045">
      <w:pPr>
        <w:widowControl w:val="0"/>
        <w:tabs>
          <w:tab w:val="left" w:pos="1134"/>
        </w:tabs>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C7BC0D" w14:textId="77777777" w:rsidR="009A796C" w:rsidRPr="009044F1" w:rsidRDefault="00FD2748" w:rsidP="00ED3045">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2862500" w14:textId="77777777" w:rsidR="002A665D" w:rsidRPr="002A665D" w:rsidRDefault="00CF34DE" w:rsidP="00ED3045">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0F464898" w14:textId="77777777" w:rsidR="00ED6836" w:rsidRPr="009044F1" w:rsidRDefault="00745561" w:rsidP="00ED3045">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65BAFA9" w14:textId="77777777" w:rsidR="00B514E8" w:rsidRPr="00352B29" w:rsidRDefault="00FD2748"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566EA1F6" w14:textId="77777777" w:rsidR="00096865" w:rsidRPr="00A01157"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14:paraId="6D4843B7" w14:textId="77777777" w:rsidR="00096865" w:rsidRPr="009044F1"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085AAC29" w14:textId="77777777" w:rsidR="00096865" w:rsidRPr="009044F1" w:rsidRDefault="00096865" w:rsidP="00ED3045">
      <w:pPr>
        <w:pStyle w:val="a3"/>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198B4AEF" w14:textId="77777777" w:rsidR="00096865" w:rsidRPr="009044F1" w:rsidDel="00992C40" w:rsidRDefault="00096865"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0FC6627B" w14:textId="77777777" w:rsidR="009B6D58" w:rsidRPr="00186559" w:rsidRDefault="00FD274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w:t>
      </w:r>
      <w:r w:rsidRPr="009044F1">
        <w:rPr>
          <w:rFonts w:ascii="GHEA Grapalat" w:hAnsi="GHEA Grapalat"/>
          <w:sz w:val="24"/>
          <w:szCs w:val="24"/>
        </w:rPr>
        <w:lastRenderedPageBreak/>
        <w:t>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48BCD03D"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E8D9FE9"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A3C68C3" w14:textId="77777777" w:rsidR="009B6D58" w:rsidRPr="00A50C53"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A8BE6BE"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14:paraId="541FE20F"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66304DE3" w14:textId="77777777" w:rsidR="008F2148" w:rsidRDefault="009B6D58"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6628E1A4" w14:textId="77777777" w:rsidR="00235D56" w:rsidRDefault="008F2148"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49654B29" w14:textId="77777777" w:rsidR="008F2148" w:rsidRDefault="00235D56"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4E014407" w14:textId="77777777" w:rsidR="009B6D58" w:rsidRPr="009044F1" w:rsidRDefault="003572EA"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219B9C1C" w14:textId="77777777" w:rsidR="00B514E8" w:rsidRPr="009044F1" w:rsidRDefault="00FD2748" w:rsidP="00ED3045">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w:t>
      </w:r>
      <w:r w:rsidRPr="009044F1">
        <w:rPr>
          <w:rFonts w:ascii="GHEA Grapalat" w:hAnsi="GHEA Grapalat"/>
        </w:rPr>
        <w:lastRenderedPageBreak/>
        <w:t xml:space="preserve">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9C0904C" w14:textId="77777777" w:rsidR="00AD2081" w:rsidRDefault="00A150A9"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B6CA14F" w14:textId="77777777" w:rsidR="003B3E74" w:rsidRPr="00AA7117" w:rsidRDefault="006A202F"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175042E" w14:textId="77777777" w:rsidR="00C27BA4"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12E2031" w14:textId="77777777" w:rsidR="00C27BA4" w:rsidRPr="00AA7117" w:rsidRDefault="00C27BA4" w:rsidP="00ED3045">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1195DC95" w14:textId="77777777" w:rsidR="005E0E50"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3D3BFF72" w14:textId="77777777" w:rsidR="00EA58C8"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1C37E8C" w14:textId="77777777" w:rsidR="00E65F37"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3DA9B4D" w14:textId="77777777" w:rsidR="00A24827" w:rsidRPr="009044F1" w:rsidRDefault="00A24827"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8495A9" w14:textId="77777777" w:rsidR="008B73CD" w:rsidRPr="009044F1" w:rsidRDefault="008B73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D6E798B" w14:textId="77777777" w:rsidR="00E64D24" w:rsidRDefault="008769B4" w:rsidP="00ED3045">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14:paraId="32399ACB" w14:textId="77777777" w:rsidR="00A63D83" w:rsidRPr="009044F1" w:rsidRDefault="00A63D83" w:rsidP="00ED3045">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6F43AA8" w14:textId="77777777" w:rsidR="00A23E7B" w:rsidRDefault="00E64D24" w:rsidP="00ED3045">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27B21DD" w14:textId="77777777" w:rsidR="002B121D" w:rsidRPr="001439BD" w:rsidRDefault="00A150A9" w:rsidP="00ED3045">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8CEE52B" w14:textId="77777777" w:rsidR="00BF1CBD" w:rsidRPr="00BF1CBD" w:rsidRDefault="00B5219E" w:rsidP="00ED3045">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43A59D9" w14:textId="77777777" w:rsidR="00BF1CBD" w:rsidRDefault="00BF1CBD" w:rsidP="00ED3045">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D958849" w14:textId="77777777" w:rsidR="002B103D" w:rsidRPr="000811C1" w:rsidRDefault="00A150A9" w:rsidP="00ED3045">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w:t>
      </w:r>
      <w:r w:rsidRPr="009044F1">
        <w:rPr>
          <w:rFonts w:ascii="GHEA Grapalat" w:hAnsi="GHEA Grapalat"/>
          <w:sz w:val="24"/>
          <w:szCs w:val="24"/>
        </w:rPr>
        <w:lastRenderedPageBreak/>
        <w:t>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14:paraId="7C9A4A08" w14:textId="77777777" w:rsidR="00583092" w:rsidRPr="008C0D41" w:rsidRDefault="00A150A9" w:rsidP="00ED3045">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46171C3A" w14:textId="77777777"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A2B8B4" w14:textId="77777777" w:rsidR="00583092" w:rsidRPr="005114D0" w:rsidRDefault="0066216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094D737" w14:textId="77777777" w:rsidR="00583092" w:rsidRPr="00374F4A" w:rsidRDefault="00A150A9" w:rsidP="00ED3045">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9111C58" w14:textId="77777777" w:rsidR="00E45ACA" w:rsidRPr="000811C1"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0791AC2" w14:textId="77777777"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104668E" w14:textId="77777777" w:rsidR="00583092" w:rsidRPr="009044F1" w:rsidRDefault="00583092" w:rsidP="00ED3045">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0DF4CF2" w14:textId="77777777" w:rsidR="00583092" w:rsidRPr="009044F1" w:rsidRDefault="00583092"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197C764" w14:textId="77777777" w:rsidR="00B138F3" w:rsidRDefault="00B138F3" w:rsidP="00ED3045">
      <w:pPr>
        <w:widowControl w:val="0"/>
        <w:jc w:val="center"/>
        <w:rPr>
          <w:rFonts w:ascii="GHEA Grapalat" w:hAnsi="GHEA Grapalat"/>
          <w:b/>
        </w:rPr>
      </w:pPr>
    </w:p>
    <w:p w14:paraId="56C91B3F" w14:textId="77777777" w:rsidR="000313A6" w:rsidRPr="009044F1" w:rsidRDefault="00AA0AD8" w:rsidP="00ED3045">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7C272A82" w14:textId="77777777"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596A947" w14:textId="77777777" w:rsidR="00EB6E54"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FE8B991" w14:textId="77777777" w:rsidR="00F23A51"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E23F965" w14:textId="77777777"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5236C22" w14:textId="77777777" w:rsidR="000313A6" w:rsidRPr="009044F1" w:rsidRDefault="000313A6" w:rsidP="00ED3045">
      <w:pPr>
        <w:widowControl w:val="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AF84964" w14:textId="77777777" w:rsidR="00D612BC" w:rsidRPr="009044F1" w:rsidRDefault="00AA0AD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42245087" w14:textId="77777777" w:rsidR="00096865" w:rsidRPr="009044F1" w:rsidRDefault="00096865" w:rsidP="00ED3045">
      <w:pPr>
        <w:widowControl w:val="0"/>
        <w:jc w:val="center"/>
        <w:rPr>
          <w:rFonts w:ascii="GHEA Grapalat" w:hAnsi="GHEA Grapalat"/>
          <w:b/>
          <w:iCs/>
        </w:rPr>
      </w:pPr>
    </w:p>
    <w:p w14:paraId="063224A9" w14:textId="77777777" w:rsidR="00096865" w:rsidRPr="009044F1" w:rsidRDefault="00030D40" w:rsidP="00ED3045">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CB52429" w14:textId="77777777" w:rsidR="00096865" w:rsidRDefault="00030D40" w:rsidP="00ED3045">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5C391EA5" w14:textId="77777777" w:rsidR="0035631F" w:rsidRDefault="00A6609C" w:rsidP="00ED3045">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EE7968" w:rsidRPr="00EE7968">
        <w:rPr>
          <w:rFonts w:ascii="GHEA Grapalat" w:hAnsi="GHEA Grapalat"/>
        </w:rPr>
        <w:t xml:space="preserve">в одностороннем порядке утвержденного заявления в виде неустойки (приложение 4.1) или наличных денег </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9"/>
        <w:t>12</w:t>
      </w:r>
      <w:r w:rsidRPr="0027573B">
        <w:rPr>
          <w:rFonts w:ascii="GHEA Grapalat" w:hAnsi="GHEA Grapalat"/>
        </w:rPr>
        <w:t xml:space="preserve"> </w:t>
      </w:r>
      <w:r w:rsidR="00853CBA" w:rsidRPr="0027573B">
        <w:rPr>
          <w:rFonts w:ascii="GHEA Grapalat" w:hAnsi="GHEA Grapalat"/>
        </w:rPr>
        <w:t>.</w:t>
      </w:r>
    </w:p>
    <w:p w14:paraId="16599369" w14:textId="77777777" w:rsidR="0035631F" w:rsidRDefault="0035631F" w:rsidP="00ED3045">
      <w:pPr>
        <w:widowControl w:val="0"/>
        <w:tabs>
          <w:tab w:val="left" w:pos="1276"/>
        </w:tabs>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14:paraId="0578D31A" w14:textId="77777777" w:rsidR="002406D8" w:rsidRPr="009044F1" w:rsidRDefault="002406D8" w:rsidP="00ED3045">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7474984" w14:textId="77777777" w:rsidR="00366C4E"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E7968" w:rsidRPr="00EE7968">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54DC01DA" w14:textId="77777777" w:rsidR="0058395E" w:rsidRDefault="0058395E" w:rsidP="00ED3045">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w:t>
      </w:r>
      <w:r w:rsidRPr="0058395E">
        <w:rPr>
          <w:rFonts w:ascii="GHEA Grapalat" w:hAnsi="GHEA Grapalat"/>
        </w:rPr>
        <w:lastRenderedPageBreak/>
        <w:t xml:space="preserve">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14:paraId="173FEB2E" w14:textId="77777777" w:rsidR="00E969ED" w:rsidRPr="00DC30CC" w:rsidRDefault="00030D40"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A2DF52B" w14:textId="77777777" w:rsidR="00F0759D" w:rsidRDefault="00F92A53" w:rsidP="00ED3045">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023219A" w14:textId="77777777" w:rsidR="004A0321" w:rsidRDefault="004A0321" w:rsidP="00ED3045">
      <w:pPr>
        <w:widowControl w:val="0"/>
        <w:tabs>
          <w:tab w:val="left" w:pos="1276"/>
        </w:tabs>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7ECCE683" w14:textId="77777777" w:rsidR="006D7219" w:rsidRDefault="006D7219" w:rsidP="00ED3045">
      <w:pPr>
        <w:widowControl w:val="0"/>
        <w:tabs>
          <w:tab w:val="left" w:pos="1276"/>
        </w:tabs>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14:paraId="15B41A11" w14:textId="77777777" w:rsidR="006F58E6" w:rsidRPr="000811C1" w:rsidRDefault="006F58E6"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958B600" w14:textId="77777777" w:rsidR="00D32092" w:rsidRPr="00D32092" w:rsidRDefault="00D32092" w:rsidP="00ED3045">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B4ADDD7" w14:textId="77777777" w:rsidR="008F0732" w:rsidRPr="00625529" w:rsidRDefault="00030D40" w:rsidP="00ED3045">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222D51A8" w14:textId="77777777" w:rsidR="005162B1" w:rsidRPr="009044F1"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FA2579F" w14:textId="77777777" w:rsidR="005162B1" w:rsidRDefault="003E194D" w:rsidP="00ED3045">
      <w:pPr>
        <w:widowControl w:val="0"/>
        <w:tabs>
          <w:tab w:val="left" w:pos="1134"/>
        </w:tabs>
        <w:ind w:firstLine="567"/>
        <w:jc w:val="both"/>
        <w:rPr>
          <w:rFonts w:ascii="GHEA Grapalat" w:hAnsi="GHEA Grapalat"/>
        </w:rPr>
      </w:pPr>
      <w:r w:rsidRPr="005114D0">
        <w:rPr>
          <w:rFonts w:ascii="GHEA Grapalat" w:hAnsi="GHEA Grapalat"/>
        </w:rPr>
        <w:tab/>
      </w:r>
    </w:p>
    <w:p w14:paraId="52085470" w14:textId="77777777" w:rsidR="00637D24" w:rsidRPr="009044F1" w:rsidRDefault="00637D24" w:rsidP="00ED3045">
      <w:pPr>
        <w:widowControl w:val="0"/>
        <w:tabs>
          <w:tab w:val="left" w:pos="1134"/>
        </w:tabs>
        <w:ind w:firstLine="567"/>
        <w:jc w:val="both"/>
        <w:rPr>
          <w:rFonts w:ascii="GHEA Grapalat" w:hAnsi="GHEA Grapalat" w:cs="Sylfaen"/>
        </w:rPr>
      </w:pPr>
    </w:p>
    <w:p w14:paraId="249C3930" w14:textId="77777777" w:rsidR="00096865" w:rsidRDefault="005066AC" w:rsidP="00ED3045">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84A9A84" w14:textId="77777777" w:rsidR="003D5CAF" w:rsidRPr="009044F1" w:rsidRDefault="003D5CAF" w:rsidP="00ED3045">
      <w:pPr>
        <w:rPr>
          <w:rFonts w:ascii="GHEA Grapalat" w:hAnsi="GHEA Grapalat" w:cs="Arial"/>
          <w:b/>
        </w:rPr>
      </w:pPr>
    </w:p>
    <w:p w14:paraId="011676A6" w14:textId="77777777" w:rsidR="00096865" w:rsidRPr="009044F1" w:rsidRDefault="00096865" w:rsidP="00ED3045">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5D276BA"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6218ECC"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w:t>
      </w:r>
      <w:r w:rsidRPr="009044F1">
        <w:rPr>
          <w:rFonts w:ascii="GHEA Grapalat" w:hAnsi="GHEA Grapalat"/>
        </w:rPr>
        <w:lastRenderedPageBreak/>
        <w:t>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506FE327"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F6A2E19" w14:textId="77777777" w:rsidR="00096865" w:rsidRPr="00D3436F" w:rsidRDefault="00096865" w:rsidP="00ED3045">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7777A9A" w14:textId="77777777" w:rsidR="00CA1C11" w:rsidRPr="009044F1" w:rsidRDefault="00731D26" w:rsidP="00ED3045">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DA75A29" w14:textId="77777777" w:rsidR="00E23155" w:rsidRDefault="00E23155" w:rsidP="00ED3045">
      <w:pPr>
        <w:rPr>
          <w:rFonts w:ascii="GHEA Grapalat" w:hAnsi="GHEA Grapalat"/>
          <w:b/>
        </w:rPr>
      </w:pPr>
      <w:r>
        <w:rPr>
          <w:rFonts w:ascii="GHEA Grapalat" w:hAnsi="GHEA Grapalat"/>
          <w:b/>
        </w:rPr>
        <w:br w:type="page"/>
      </w:r>
    </w:p>
    <w:p w14:paraId="383AA62B" w14:textId="77777777" w:rsidR="00096865" w:rsidRPr="009044F1" w:rsidRDefault="008D5016" w:rsidP="00ED3045">
      <w:pPr>
        <w:widowControl w:val="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D05A034"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BDFC9E7"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735162AE"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14439D28" w14:textId="77777777" w:rsidR="00D51669" w:rsidRDefault="00996C19" w:rsidP="00ED3045">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00F0C966"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306AF492"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12354675"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20DCA513"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4BB58C53"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0ED53A1D"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25232030"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4F968703"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5CC6530F"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3F6D3F8A" w14:textId="77777777" w:rsidR="00996C19" w:rsidRDefault="00996C19" w:rsidP="00ED3045">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5D2B69D9"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5888611"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418C2B05" w14:textId="77777777" w:rsidR="00996C19" w:rsidRPr="00D3436F" w:rsidRDefault="00996C19" w:rsidP="00ED3045">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395B276C" w14:textId="77777777" w:rsidR="00D51669" w:rsidRDefault="00D51669" w:rsidP="00ED3045">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14:paraId="79043472"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w:t>
      </w:r>
      <w:r w:rsidRPr="009044F1">
        <w:rPr>
          <w:rFonts w:ascii="GHEA Grapalat" w:hAnsi="GHEA Grapalat"/>
        </w:rPr>
        <w:lastRenderedPageBreak/>
        <w:t xml:space="preserve">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315CEDEE" w14:textId="77777777"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14:paraId="55208852" w14:textId="77777777" w:rsidR="00A677CD" w:rsidRDefault="000473EF" w:rsidP="00ED3045">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C1A88DB" w14:textId="77777777" w:rsidR="009619D8" w:rsidRPr="00D3436F" w:rsidRDefault="000473EF" w:rsidP="00ED3045">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010115F3" w14:textId="77777777" w:rsidR="00A677CD" w:rsidRDefault="009619D8" w:rsidP="00ED3045">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21B3BD55"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773263F"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78EFEFC"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73D905AA"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67BB3381"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3B3D9AC" w14:textId="77777777" w:rsidR="00996C19" w:rsidRPr="009044F1" w:rsidRDefault="00996C19" w:rsidP="00ED3045">
      <w:pPr>
        <w:widowControl w:val="0"/>
        <w:tabs>
          <w:tab w:val="left" w:pos="1134"/>
        </w:tabs>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75B24DFC"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5466A6B8"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0116C986"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623DC3A3" w14:textId="77777777" w:rsidR="00C47000" w:rsidRPr="000811C1"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768739A0"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CBAACA1"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07D7FEB"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49A135A2" w14:textId="77777777"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48936AD5" w14:textId="77777777" w:rsidR="00AE679C" w:rsidRPr="009044F1" w:rsidRDefault="002004DB" w:rsidP="00ED3045">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A764532" w14:textId="77777777" w:rsidR="00AE679C" w:rsidRPr="009044F1" w:rsidRDefault="00AE679C" w:rsidP="00ED3045">
      <w:pPr>
        <w:widowControl w:val="0"/>
        <w:jc w:val="center"/>
        <w:rPr>
          <w:rFonts w:ascii="GHEA Grapalat" w:hAnsi="GHEA Grapalat" w:cs="Sylfaen"/>
          <w:b/>
        </w:rPr>
      </w:pPr>
    </w:p>
    <w:p w14:paraId="06496483" w14:textId="77777777" w:rsidR="004373E3" w:rsidRDefault="004373E3" w:rsidP="00ED3045">
      <w:pPr>
        <w:rPr>
          <w:rFonts w:ascii="GHEA Grapalat" w:hAnsi="GHEA Grapalat"/>
          <w:b/>
        </w:rPr>
      </w:pPr>
      <w:r>
        <w:rPr>
          <w:rFonts w:ascii="GHEA Grapalat" w:hAnsi="GHEA Grapalat"/>
          <w:b/>
        </w:rPr>
        <w:br w:type="page"/>
      </w:r>
    </w:p>
    <w:p w14:paraId="48A1A4CB" w14:textId="77777777" w:rsidR="00096865" w:rsidRPr="00374F4A" w:rsidRDefault="00096865" w:rsidP="00ED3045">
      <w:pPr>
        <w:widowControl w:val="0"/>
        <w:jc w:val="center"/>
        <w:rPr>
          <w:rFonts w:ascii="GHEA Grapalat" w:hAnsi="GHEA Grapalat"/>
          <w:b/>
        </w:rPr>
      </w:pPr>
      <w:r w:rsidRPr="009044F1">
        <w:rPr>
          <w:rFonts w:ascii="GHEA Grapalat" w:hAnsi="GHEA Grapalat"/>
          <w:b/>
        </w:rPr>
        <w:lastRenderedPageBreak/>
        <w:t>ЧАСТЬ II</w:t>
      </w:r>
    </w:p>
    <w:p w14:paraId="7C3BEA37" w14:textId="77777777" w:rsidR="008842CE" w:rsidRPr="00374F4A" w:rsidRDefault="008842CE" w:rsidP="00ED3045">
      <w:pPr>
        <w:widowControl w:val="0"/>
        <w:jc w:val="center"/>
        <w:rPr>
          <w:rFonts w:ascii="GHEA Grapalat" w:hAnsi="GHEA Grapalat"/>
          <w:b/>
        </w:rPr>
      </w:pPr>
    </w:p>
    <w:p w14:paraId="21954475" w14:textId="77777777" w:rsidR="00096865" w:rsidRPr="009044F1" w:rsidRDefault="00096865" w:rsidP="00ED3045">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D7F6A">
        <w:rPr>
          <w:rFonts w:ascii="GHEA Grapalat" w:hAnsi="GHEA Grapalat"/>
          <w:b/>
        </w:rPr>
        <w:t>ЗАПРОС КОТИРОВОК</w:t>
      </w:r>
    </w:p>
    <w:p w14:paraId="766FF55F" w14:textId="77777777" w:rsidR="00096865" w:rsidRPr="009044F1" w:rsidRDefault="00096865" w:rsidP="00ED3045">
      <w:pPr>
        <w:widowControl w:val="0"/>
        <w:jc w:val="center"/>
        <w:rPr>
          <w:rFonts w:ascii="GHEA Grapalat" w:hAnsi="GHEA Grapalat"/>
        </w:rPr>
      </w:pPr>
    </w:p>
    <w:p w14:paraId="4025388B" w14:textId="77777777" w:rsidR="00096865" w:rsidRPr="009044F1" w:rsidRDefault="008D5016" w:rsidP="00ED3045">
      <w:pPr>
        <w:widowControl w:val="0"/>
        <w:jc w:val="center"/>
        <w:rPr>
          <w:rFonts w:ascii="GHEA Grapalat" w:hAnsi="GHEA Grapalat"/>
          <w:b/>
        </w:rPr>
      </w:pPr>
      <w:r w:rsidRPr="009044F1">
        <w:rPr>
          <w:rFonts w:ascii="GHEA Grapalat" w:hAnsi="GHEA Grapalat"/>
          <w:b/>
        </w:rPr>
        <w:t>1. ОБЩИЕ ПОЛОЖЕНИЯ</w:t>
      </w:r>
    </w:p>
    <w:p w14:paraId="6EF71039"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73651D9"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EE9E1E" w14:textId="77777777" w:rsidR="00096865" w:rsidRDefault="00096865" w:rsidP="00ED3045">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234A5C9" w14:textId="77777777" w:rsidR="008F15B9" w:rsidRDefault="008F15B9" w:rsidP="00ED3045">
      <w:pPr>
        <w:widowControl w:val="0"/>
        <w:jc w:val="center"/>
        <w:rPr>
          <w:rFonts w:ascii="GHEA Grapalat" w:hAnsi="GHEA Grapalat"/>
          <w:b/>
        </w:rPr>
      </w:pPr>
    </w:p>
    <w:p w14:paraId="68C8F565" w14:textId="77777777" w:rsidR="008F15B9" w:rsidRDefault="008F15B9" w:rsidP="00ED3045">
      <w:pPr>
        <w:widowControl w:val="0"/>
        <w:jc w:val="center"/>
        <w:rPr>
          <w:rFonts w:ascii="GHEA Grapalat" w:hAnsi="GHEA Grapalat"/>
          <w:b/>
        </w:rPr>
      </w:pPr>
    </w:p>
    <w:p w14:paraId="007B1AC2" w14:textId="77777777" w:rsidR="00096865" w:rsidRPr="009044F1" w:rsidRDefault="008D5016" w:rsidP="00ED3045">
      <w:pPr>
        <w:widowControl w:val="0"/>
        <w:jc w:val="center"/>
        <w:rPr>
          <w:rFonts w:ascii="GHEA Grapalat" w:hAnsi="GHEA Grapalat"/>
          <w:b/>
        </w:rPr>
      </w:pPr>
      <w:r w:rsidRPr="009044F1">
        <w:rPr>
          <w:rFonts w:ascii="GHEA Grapalat" w:hAnsi="GHEA Grapalat"/>
          <w:b/>
        </w:rPr>
        <w:t>2. ЗАЯВКА НА ПРОЦЕДУРУ</w:t>
      </w:r>
    </w:p>
    <w:p w14:paraId="0DBE29A5" w14:textId="77777777" w:rsidR="008F15B9" w:rsidRDefault="00EA1314" w:rsidP="00ED3045">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3505604" w14:textId="77777777" w:rsidR="00096865" w:rsidRPr="000811C1" w:rsidRDefault="002D5CF0" w:rsidP="00ED3045">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00A9D6" w14:textId="77777777" w:rsidR="00172BC4" w:rsidRPr="00FF3F2A" w:rsidRDefault="00172BC4" w:rsidP="00ED3045">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08058BF" w14:textId="77777777" w:rsidR="009D7EFF" w:rsidRPr="00D3436F" w:rsidRDefault="009D7EFF"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6D987B4" w14:textId="77777777" w:rsidR="008D4137" w:rsidRPr="00D3436F" w:rsidRDefault="008D4137"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4237E8F2" w14:textId="77777777" w:rsidR="006505D2" w:rsidRPr="00B138F3" w:rsidRDefault="002C4DBF" w:rsidP="00ED3045">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75F05C9C" w14:textId="77777777" w:rsidR="00E67BA7" w:rsidRDefault="00096865" w:rsidP="00ED3045">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211DBE91" w14:textId="77777777" w:rsidR="008937EA" w:rsidRDefault="008937EA" w:rsidP="00ED3045">
      <w:pPr>
        <w:widowControl w:val="0"/>
        <w:jc w:val="center"/>
        <w:rPr>
          <w:rFonts w:ascii="GHEA Grapalat" w:hAnsi="GHEA Grapalat" w:cs="Sylfaen"/>
          <w:b/>
        </w:rPr>
      </w:pPr>
      <w:r>
        <w:rPr>
          <w:rFonts w:ascii="GHEA Grapalat" w:hAnsi="GHEA Grapalat"/>
          <w:b/>
        </w:rPr>
        <w:t>3. ПОРЯДОК ПОДГОТОВКИ ЗАЯВКИ</w:t>
      </w:r>
    </w:p>
    <w:p w14:paraId="0D2477C0" w14:textId="77777777" w:rsidR="008937EA" w:rsidRPr="002658C9" w:rsidRDefault="00F535C1" w:rsidP="00ED3045">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B12C7A2" w14:textId="77777777" w:rsidR="008937EA" w:rsidRPr="002658C9" w:rsidRDefault="008937EA" w:rsidP="00ED3045">
      <w:pPr>
        <w:widowControl w:val="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w:t>
      </w:r>
      <w:r w:rsidRPr="002658C9">
        <w:rPr>
          <w:rFonts w:ascii="GHEA Grapalat" w:hAnsi="GHEA Grapalat"/>
        </w:rPr>
        <w:lastRenderedPageBreak/>
        <w:t>документов, включенных в заявку, могут быть представлены нотариально заверенные копии этих документов.</w:t>
      </w:r>
    </w:p>
    <w:p w14:paraId="2A816540" w14:textId="77777777" w:rsidR="008937EA" w:rsidRPr="002658C9" w:rsidRDefault="008937EA" w:rsidP="00ED3045">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1160218"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45B3541" w14:textId="77777777" w:rsidR="008937EA" w:rsidRPr="002658C9" w:rsidRDefault="008937EA" w:rsidP="00ED3045">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A16AC9F"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2E91779"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33629EB"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FF2CF40" w14:textId="77777777" w:rsidR="008937EA" w:rsidRDefault="008937EA" w:rsidP="00ED3045">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058A8A" w14:textId="77777777" w:rsidR="00ED59E0" w:rsidRDefault="00ED59E0" w:rsidP="00ED3045">
      <w:pPr>
        <w:widowControl w:val="0"/>
        <w:tabs>
          <w:tab w:val="left" w:pos="1134"/>
        </w:tabs>
        <w:ind w:firstLine="567"/>
        <w:jc w:val="both"/>
        <w:rPr>
          <w:rFonts w:ascii="GHEA Grapalat" w:hAnsi="GHEA Grapalat"/>
        </w:rPr>
      </w:pPr>
    </w:p>
    <w:p w14:paraId="0CA0A422" w14:textId="77777777" w:rsidR="00ED59E0" w:rsidRDefault="00ED59E0" w:rsidP="00ED3045">
      <w:pPr>
        <w:widowControl w:val="0"/>
        <w:tabs>
          <w:tab w:val="left" w:pos="1134"/>
        </w:tabs>
        <w:ind w:firstLine="567"/>
        <w:jc w:val="both"/>
        <w:rPr>
          <w:rFonts w:ascii="GHEA Grapalat" w:hAnsi="GHEA Grapalat"/>
        </w:rPr>
      </w:pPr>
    </w:p>
    <w:p w14:paraId="09C55138" w14:textId="77777777" w:rsidR="00ED59E0" w:rsidRPr="00E267E5" w:rsidRDefault="00ED59E0" w:rsidP="00ED3045">
      <w:pPr>
        <w:widowControl w:val="0"/>
        <w:tabs>
          <w:tab w:val="left" w:pos="1134"/>
        </w:tabs>
        <w:ind w:firstLine="567"/>
        <w:jc w:val="both"/>
        <w:rPr>
          <w:rFonts w:ascii="GHEA Grapalat" w:hAnsi="GHEA Grapalat"/>
        </w:rPr>
      </w:pPr>
    </w:p>
    <w:p w14:paraId="71C992E7"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5D15A5A5"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2280A35A"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3C078990"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0835394D" w14:textId="77777777" w:rsidR="00B2572B" w:rsidRPr="00374F4A" w:rsidRDefault="00B2572B" w:rsidP="00ED304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CE3E63B" w14:textId="6C20D4C6" w:rsidR="00B2572B" w:rsidRPr="00374F4A" w:rsidRDefault="00B2572B" w:rsidP="00ED3045">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F3580">
        <w:rPr>
          <w:rFonts w:ascii="GHEA Grapalat" w:hAnsi="GHEA Grapalat"/>
          <w:sz w:val="24"/>
          <w:szCs w:val="24"/>
        </w:rPr>
        <w:t>KEAP- GHAPDzB-DEX-21/26</w:t>
      </w:r>
    </w:p>
    <w:p w14:paraId="4E046C87" w14:textId="77777777" w:rsidR="00B2572B" w:rsidRPr="00374F4A" w:rsidRDefault="00B2572B" w:rsidP="00ED3045">
      <w:pPr>
        <w:widowControl w:val="0"/>
        <w:jc w:val="center"/>
        <w:rPr>
          <w:rFonts w:ascii="GHEA Grapalat" w:hAnsi="GHEA Grapalat" w:cs="Sylfaen"/>
          <w:b/>
        </w:rPr>
      </w:pPr>
    </w:p>
    <w:p w14:paraId="516F4869" w14:textId="77777777" w:rsidR="009234D1" w:rsidRPr="00374F4A" w:rsidRDefault="009234D1" w:rsidP="009234D1">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3539C81A" w14:textId="77777777" w:rsidR="009234D1" w:rsidRPr="00374F4A" w:rsidRDefault="009234D1" w:rsidP="009234D1">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04BE4CC3" w14:textId="77777777" w:rsidR="009234D1" w:rsidRPr="00374F4A" w:rsidRDefault="009234D1" w:rsidP="009234D1">
      <w:pPr>
        <w:widowControl w:val="0"/>
        <w:spacing w:after="120"/>
        <w:jc w:val="center"/>
        <w:rPr>
          <w:rFonts w:ascii="GHEA Grapalat" w:hAnsi="GHEA Grapalat"/>
        </w:rPr>
      </w:pPr>
    </w:p>
    <w:p w14:paraId="13939AFA" w14:textId="77777777" w:rsidR="009234D1" w:rsidRPr="00C4157A" w:rsidRDefault="009234D1" w:rsidP="009234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0AD1CE6" w14:textId="77777777" w:rsidR="009234D1" w:rsidRPr="000C1746" w:rsidRDefault="009234D1" w:rsidP="009234D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C3A6040" w14:textId="77777777" w:rsidR="009234D1" w:rsidRPr="00DA5EA0" w:rsidRDefault="009234D1" w:rsidP="009234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14:paraId="568B2FAC" w14:textId="77777777" w:rsidR="009234D1" w:rsidRPr="000C1746" w:rsidRDefault="009234D1" w:rsidP="009234D1">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4B0AAB5" w14:textId="77777777" w:rsidR="009234D1" w:rsidRPr="00BD0FD1" w:rsidRDefault="009234D1" w:rsidP="009234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Pr>
          <w:rFonts w:ascii="GHEA Grapalat" w:hAnsi="GHEA Grapalat"/>
        </w:rPr>
        <w:t>"</w:t>
      </w:r>
    </w:p>
    <w:p w14:paraId="7891B7B2" w14:textId="77777777" w:rsidR="009234D1" w:rsidRPr="00C4157A" w:rsidRDefault="009234D1" w:rsidP="009234D1">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9410E9F" w14:textId="77777777" w:rsidR="009234D1" w:rsidRPr="00DA5EA0" w:rsidRDefault="009234D1" w:rsidP="009234D1">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FDA8D0E" w14:textId="77777777" w:rsidR="009234D1" w:rsidRPr="002B75BF" w:rsidRDefault="009234D1" w:rsidP="009234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E621AC5" w14:textId="77777777" w:rsidR="009234D1" w:rsidRPr="000C1746" w:rsidRDefault="009234D1" w:rsidP="009234D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4A9B263" w14:textId="77777777" w:rsidR="009234D1" w:rsidRPr="00DA5EA0" w:rsidRDefault="009234D1" w:rsidP="009234D1">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6D2D49FE" w14:textId="77777777" w:rsidR="009234D1" w:rsidRPr="000C1746" w:rsidRDefault="009234D1" w:rsidP="009234D1">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D7C80CB" w14:textId="77777777" w:rsidR="009234D1" w:rsidRDefault="009234D1" w:rsidP="009234D1">
      <w:pPr>
        <w:jc w:val="both"/>
        <w:rPr>
          <w:rFonts w:ascii="GHEA Grapalat" w:hAnsi="GHEA Grapalat"/>
        </w:rPr>
      </w:pPr>
    </w:p>
    <w:p w14:paraId="2C65DEC3" w14:textId="77777777" w:rsidR="009234D1" w:rsidRDefault="009234D1" w:rsidP="009234D1">
      <w:pPr>
        <w:jc w:val="both"/>
        <w:rPr>
          <w:rFonts w:ascii="GHEA Grapalat" w:hAnsi="GHEA Grapalat"/>
        </w:rPr>
      </w:pPr>
      <w:r>
        <w:rPr>
          <w:rFonts w:ascii="GHEA Grapalat" w:hAnsi="GHEA Grapalat"/>
        </w:rPr>
        <w:t>Данные       ----------------------------------------  следующие:</w:t>
      </w:r>
    </w:p>
    <w:p w14:paraId="5B1FB1C9" w14:textId="77777777" w:rsidR="009234D1" w:rsidRPr="000811C1" w:rsidRDefault="009234D1" w:rsidP="009234D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9F448C7" w14:textId="77777777" w:rsidR="009234D1" w:rsidRDefault="009234D1" w:rsidP="009234D1">
      <w:pPr>
        <w:jc w:val="both"/>
        <w:rPr>
          <w:rFonts w:ascii="GHEA Grapalat" w:hAnsi="GHEA Grapalat"/>
        </w:rPr>
      </w:pPr>
    </w:p>
    <w:p w14:paraId="5B98F58C" w14:textId="77777777" w:rsidR="009234D1" w:rsidRPr="00B443ED" w:rsidRDefault="009234D1" w:rsidP="009234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1610F459" w14:textId="77777777" w:rsidR="009234D1" w:rsidRPr="000C1746" w:rsidRDefault="009234D1" w:rsidP="009234D1">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237AB0CF" w14:textId="77777777" w:rsidR="009234D1" w:rsidRDefault="009234D1" w:rsidP="009234D1">
      <w:pPr>
        <w:jc w:val="both"/>
        <w:rPr>
          <w:rFonts w:ascii="GHEA Grapalat" w:hAnsi="GHEA Grapalat"/>
        </w:rPr>
      </w:pPr>
    </w:p>
    <w:p w14:paraId="34DDAAB3" w14:textId="77777777" w:rsidR="009234D1" w:rsidRPr="008E7F24" w:rsidRDefault="009234D1" w:rsidP="009234D1">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6EA6307" w14:textId="77777777" w:rsidR="009234D1" w:rsidRPr="00D3436F" w:rsidRDefault="009234D1" w:rsidP="009234D1">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8E5E0C1" w14:textId="77777777" w:rsidR="009234D1" w:rsidRDefault="009234D1" w:rsidP="009234D1">
      <w:pPr>
        <w:jc w:val="both"/>
        <w:rPr>
          <w:rFonts w:ascii="GHEA Grapalat" w:hAnsi="GHEA Grapalat"/>
        </w:rPr>
      </w:pPr>
    </w:p>
    <w:p w14:paraId="05EC2475" w14:textId="77777777" w:rsidR="009234D1" w:rsidRDefault="009234D1" w:rsidP="009234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4F3F55E6" w14:textId="77777777" w:rsidR="009234D1" w:rsidRDefault="009234D1" w:rsidP="009234D1">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4BCF37A3" w14:textId="77777777" w:rsidR="009234D1" w:rsidRDefault="009234D1" w:rsidP="009234D1">
      <w:pPr>
        <w:jc w:val="both"/>
        <w:rPr>
          <w:rFonts w:ascii="GHEA Grapalat" w:hAnsi="GHEA Grapalat"/>
          <w:sz w:val="18"/>
          <w:szCs w:val="18"/>
        </w:rPr>
      </w:pPr>
    </w:p>
    <w:p w14:paraId="6796554F" w14:textId="77777777" w:rsidR="009234D1" w:rsidRPr="00B16483" w:rsidRDefault="009234D1" w:rsidP="009234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0D53A386" w14:textId="77777777" w:rsidR="009234D1" w:rsidRDefault="009234D1" w:rsidP="009234D1">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5CB50DC4" w14:textId="77777777" w:rsidR="009234D1" w:rsidRPr="00D3436F" w:rsidRDefault="009234D1" w:rsidP="009234D1">
      <w:pPr>
        <w:tabs>
          <w:tab w:val="left" w:pos="7371"/>
        </w:tabs>
        <w:spacing w:after="160"/>
        <w:ind w:left="3544" w:firstLine="3"/>
        <w:jc w:val="both"/>
        <w:rPr>
          <w:rFonts w:ascii="GHEA Grapalat" w:hAnsi="GHEA Grapalat"/>
          <w:sz w:val="16"/>
        </w:rPr>
      </w:pPr>
    </w:p>
    <w:p w14:paraId="28DDF9FC" w14:textId="77777777" w:rsidR="009234D1" w:rsidRDefault="009234D1" w:rsidP="009234D1">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66CC13F5" w14:textId="77777777" w:rsidR="009234D1" w:rsidRDefault="009234D1" w:rsidP="009234D1">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268EEC" w14:textId="77777777" w:rsidR="009234D1" w:rsidRPr="003D58E1" w:rsidRDefault="009234D1" w:rsidP="009234D1">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D58E1">
        <w:rPr>
          <w:rFonts w:ascii="GHEA Grapalat" w:hAnsi="GHEA Grapalat"/>
        </w:rPr>
        <w:t xml:space="preserve">открытый конкурс под кодом "--- </w:t>
      </w:r>
      <w:proofErr w:type="spellStart"/>
      <w:r w:rsidRPr="003D58E1">
        <w:rPr>
          <w:rFonts w:ascii="GHEA Grapalat" w:hAnsi="GHEA Grapalat"/>
        </w:rPr>
        <w:t>BMAPDzB</w:t>
      </w:r>
      <w:proofErr w:type="spellEnd"/>
      <w:r w:rsidRPr="003D58E1">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14:paraId="6845C34E" w14:textId="77777777" w:rsidR="009234D1" w:rsidRDefault="009234D1" w:rsidP="009234D1">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6B3E56">
        <w:rPr>
          <w:rFonts w:ascii="GHEA Grapalat" w:hAnsi="GHEA Grapalat"/>
        </w:rPr>
        <w:t xml:space="preserve"> </w:t>
      </w:r>
      <w:proofErr w:type="spellStart"/>
      <w:r w:rsidRPr="00DD2B43">
        <w:rPr>
          <w:rFonts w:ascii="GHEA Grapalat" w:hAnsi="GHEA Grapalat"/>
        </w:rPr>
        <w:t>BMAPDzB</w:t>
      </w:r>
      <w:proofErr w:type="spellEnd"/>
      <w:r>
        <w:rPr>
          <w:rFonts w:ascii="GHEA Grapalat" w:hAnsi="GHEA Grapalat"/>
        </w:rPr>
        <w:t xml:space="preserve"> ---/---"*</w:t>
      </w:r>
    </w:p>
    <w:p w14:paraId="576283CA" w14:textId="77777777" w:rsidR="009234D1" w:rsidRDefault="009234D1" w:rsidP="009234D1">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966D145" w14:textId="77777777" w:rsidR="009234D1" w:rsidRDefault="009234D1" w:rsidP="009234D1">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78772BB0" w14:textId="77777777" w:rsidR="009234D1" w:rsidRDefault="009234D1" w:rsidP="009234D1">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14:paraId="0ED4073C" w14:textId="77777777" w:rsidR="009234D1" w:rsidRDefault="009234D1" w:rsidP="009234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7264BDB" w14:textId="77777777" w:rsidR="009234D1" w:rsidRDefault="009234D1" w:rsidP="009234D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3390034" w14:textId="77777777" w:rsidR="009234D1" w:rsidRDefault="009234D1" w:rsidP="009234D1">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14:paraId="0CC9973F" w14:textId="77777777" w:rsidR="009234D1" w:rsidRDefault="009234D1" w:rsidP="009234D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CBC02E3" w14:textId="77777777" w:rsidR="009234D1" w:rsidRDefault="009234D1" w:rsidP="009234D1">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p>
    <w:p w14:paraId="43C77E61" w14:textId="77777777" w:rsidR="009234D1" w:rsidRDefault="009234D1" w:rsidP="009234D1">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574826C1" w14:textId="77777777" w:rsidR="009234D1" w:rsidRDefault="009234D1" w:rsidP="009234D1">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060399F3" w14:textId="77777777" w:rsidR="009234D1" w:rsidRPr="009A73EA" w:rsidRDefault="009234D1" w:rsidP="009234D1">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5335BEF7" w14:textId="77777777" w:rsidR="009234D1" w:rsidRDefault="009234D1" w:rsidP="009234D1">
      <w:pPr>
        <w:rPr>
          <w:rFonts w:ascii="GHEA Grapalat" w:hAnsi="GHEA Grapalat"/>
        </w:rPr>
      </w:pPr>
    </w:p>
    <w:p w14:paraId="4FEBF2B4" w14:textId="77777777" w:rsidR="009234D1" w:rsidRDefault="009234D1" w:rsidP="009234D1">
      <w:pPr>
        <w:jc w:val="both"/>
        <w:rPr>
          <w:rFonts w:ascii="GHEA Grapalat" w:hAnsi="GHEA Grapalat"/>
        </w:rPr>
      </w:pPr>
      <w:r>
        <w:rPr>
          <w:rFonts w:ascii="GHEA Grapalat" w:hAnsi="GHEA Grapalat"/>
        </w:rPr>
        <w:t xml:space="preserve"> </w:t>
      </w:r>
    </w:p>
    <w:p w14:paraId="29CACF97" w14:textId="77777777" w:rsidR="009234D1" w:rsidRDefault="009234D1" w:rsidP="009234D1">
      <w:pPr>
        <w:jc w:val="both"/>
        <w:rPr>
          <w:rFonts w:ascii="GHEA Grapalat" w:hAnsi="GHEA Grapalat"/>
        </w:rPr>
      </w:pPr>
      <w:r>
        <w:rPr>
          <w:rFonts w:ascii="GHEA Grapalat" w:hAnsi="GHEA Grapalat"/>
        </w:rPr>
        <w:t xml:space="preserve">Прилагается  полное описание предлагаемого   ----------------------------     товара, </w:t>
      </w:r>
    </w:p>
    <w:p w14:paraId="648A926B" w14:textId="77777777" w:rsidR="009234D1" w:rsidRDefault="009234D1" w:rsidP="009234D1">
      <w:pPr>
        <w:jc w:val="both"/>
        <w:rPr>
          <w:rFonts w:ascii="GHEA Grapalat" w:hAnsi="GHEA Grapalat"/>
        </w:rPr>
      </w:pPr>
      <w:r>
        <w:rPr>
          <w:rFonts w:ascii="GHEA Grapalat" w:hAnsi="GHEA Grapalat"/>
          <w:sz w:val="16"/>
        </w:rPr>
        <w:t xml:space="preserve">                                                                                                             наименование участника</w:t>
      </w:r>
    </w:p>
    <w:p w14:paraId="33200669" w14:textId="77777777" w:rsidR="009234D1" w:rsidRDefault="009234D1" w:rsidP="009234D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6EA2C76D" w14:textId="77777777" w:rsidR="009234D1" w:rsidRDefault="009234D1" w:rsidP="009234D1">
      <w:pPr>
        <w:tabs>
          <w:tab w:val="left" w:pos="7371"/>
        </w:tabs>
        <w:spacing w:after="160"/>
        <w:ind w:left="3544" w:firstLine="3"/>
        <w:jc w:val="both"/>
        <w:rPr>
          <w:rFonts w:ascii="GHEA Grapalat" w:hAnsi="GHEA Grapalat"/>
          <w:sz w:val="16"/>
          <w:lang w:val="hy-AM"/>
        </w:rPr>
      </w:pPr>
    </w:p>
    <w:p w14:paraId="75C9A644" w14:textId="77777777" w:rsidR="009234D1" w:rsidRPr="000811C1" w:rsidRDefault="009234D1" w:rsidP="009234D1">
      <w:pPr>
        <w:tabs>
          <w:tab w:val="left" w:pos="7371"/>
        </w:tabs>
        <w:spacing w:after="160"/>
        <w:ind w:left="3544" w:firstLine="3"/>
        <w:jc w:val="both"/>
        <w:rPr>
          <w:rFonts w:ascii="GHEA Grapalat" w:hAnsi="GHEA Grapalat"/>
          <w:sz w:val="16"/>
          <w:lang w:val="hy-AM"/>
        </w:rPr>
      </w:pPr>
    </w:p>
    <w:p w14:paraId="53FC80B4" w14:textId="77777777" w:rsidR="009234D1" w:rsidRPr="00D3436F" w:rsidRDefault="009234D1" w:rsidP="009234D1">
      <w:pPr>
        <w:tabs>
          <w:tab w:val="left" w:pos="7371"/>
        </w:tabs>
        <w:spacing w:after="160"/>
        <w:ind w:left="3544" w:firstLine="3"/>
        <w:jc w:val="both"/>
        <w:rPr>
          <w:rFonts w:ascii="GHEA Grapalat" w:hAnsi="GHEA Grapalat"/>
          <w:sz w:val="16"/>
        </w:rPr>
      </w:pPr>
    </w:p>
    <w:p w14:paraId="18E258ED" w14:textId="77777777" w:rsidR="009234D1" w:rsidRPr="00770B03" w:rsidRDefault="009234D1" w:rsidP="009234D1">
      <w:pPr>
        <w:tabs>
          <w:tab w:val="left" w:pos="7371"/>
        </w:tabs>
        <w:spacing w:after="160"/>
        <w:ind w:left="3544" w:firstLine="3"/>
        <w:jc w:val="both"/>
        <w:rPr>
          <w:rFonts w:ascii="GHEA Grapalat" w:hAnsi="GHEA Grapalat"/>
          <w:sz w:val="16"/>
        </w:rPr>
      </w:pPr>
    </w:p>
    <w:p w14:paraId="3E7A4647" w14:textId="77777777" w:rsidR="009234D1" w:rsidRPr="000C1746" w:rsidRDefault="009234D1" w:rsidP="009234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3E6E4E3" w14:textId="77777777" w:rsidR="009234D1" w:rsidRPr="000C1746" w:rsidRDefault="009234D1" w:rsidP="009234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BE7C329" w14:textId="77777777" w:rsidR="009234D1" w:rsidRPr="000C1746" w:rsidRDefault="009234D1" w:rsidP="009234D1">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536EEEA" w14:textId="77777777" w:rsidR="009234D1" w:rsidRPr="009044F1" w:rsidRDefault="009234D1" w:rsidP="009234D1">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7783398" w14:textId="77777777" w:rsidR="009234D1" w:rsidRDefault="009234D1" w:rsidP="009234D1">
      <w:pPr>
        <w:rPr>
          <w:rFonts w:ascii="GHEA Grapalat" w:hAnsi="GHEA Grapalat"/>
          <w:b/>
        </w:rPr>
      </w:pPr>
      <w:r>
        <w:rPr>
          <w:rFonts w:ascii="GHEA Grapalat" w:hAnsi="GHEA Grapalat"/>
          <w:b/>
        </w:rPr>
        <w:br w:type="page"/>
      </w:r>
    </w:p>
    <w:p w14:paraId="4960049E" w14:textId="77777777" w:rsidR="009234D1" w:rsidRDefault="009234D1" w:rsidP="009234D1">
      <w:pPr>
        <w:rPr>
          <w:rFonts w:ascii="GHEA Grapalat" w:hAnsi="GHEA Grapalat"/>
          <w:b/>
        </w:rPr>
      </w:pPr>
    </w:p>
    <w:p w14:paraId="039DF64C" w14:textId="77777777" w:rsidR="009234D1" w:rsidRPr="009044F1" w:rsidRDefault="009234D1" w:rsidP="009234D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5DFE6D5E" w14:textId="77777777" w:rsidR="009234D1" w:rsidRPr="009044F1" w:rsidRDefault="009234D1" w:rsidP="009234D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4"/>
        <w:t>*</w:t>
      </w:r>
    </w:p>
    <w:p w14:paraId="04B68BFD" w14:textId="77777777" w:rsidR="009234D1" w:rsidRPr="009044F1" w:rsidRDefault="009234D1" w:rsidP="009234D1">
      <w:pPr>
        <w:widowControl w:val="0"/>
        <w:spacing w:after="160"/>
        <w:ind w:left="567" w:right="565"/>
        <w:jc w:val="center"/>
        <w:rPr>
          <w:rFonts w:ascii="GHEA Grapalat" w:hAnsi="GHEA Grapalat"/>
          <w:b/>
        </w:rPr>
      </w:pPr>
    </w:p>
    <w:p w14:paraId="6A251E68" w14:textId="77777777" w:rsidR="009234D1" w:rsidRPr="009044F1" w:rsidRDefault="009234D1" w:rsidP="009234D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D0C7025" w14:textId="77777777" w:rsidR="009234D1" w:rsidRPr="009044F1" w:rsidRDefault="009234D1" w:rsidP="009234D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513718A7" w14:textId="77777777" w:rsidR="009234D1" w:rsidRPr="009044F1" w:rsidRDefault="009234D1" w:rsidP="009234D1">
      <w:pPr>
        <w:pStyle w:val="3"/>
        <w:keepNext w:val="0"/>
        <w:widowControl w:val="0"/>
        <w:spacing w:after="160" w:line="240" w:lineRule="auto"/>
        <w:ind w:left="567" w:right="565"/>
        <w:rPr>
          <w:rFonts w:ascii="GHEA Grapalat" w:hAnsi="GHEA Grapalat" w:cs="Arial"/>
          <w:sz w:val="24"/>
          <w:szCs w:val="24"/>
        </w:rPr>
      </w:pPr>
    </w:p>
    <w:p w14:paraId="49B99702" w14:textId="77777777" w:rsidR="009234D1" w:rsidRPr="00430541" w:rsidRDefault="009234D1" w:rsidP="009234D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14:paraId="6FE3077B" w14:textId="77777777" w:rsidR="009234D1" w:rsidRPr="00430541" w:rsidRDefault="009234D1" w:rsidP="009234D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73A2FF21" w14:textId="77777777" w:rsidR="009234D1" w:rsidRPr="009044F1" w:rsidRDefault="009234D1" w:rsidP="009234D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234D1" w:rsidRPr="00206AF8" w14:paraId="525A43F2" w14:textId="77777777" w:rsidTr="00611E5C">
        <w:tc>
          <w:tcPr>
            <w:tcW w:w="1042" w:type="dxa"/>
            <w:vMerge w:val="restart"/>
            <w:vAlign w:val="center"/>
          </w:tcPr>
          <w:p w14:paraId="4F228229" w14:textId="77777777" w:rsidR="009234D1" w:rsidRDefault="009234D1" w:rsidP="00611E5C">
            <w:pPr>
              <w:widowControl w:val="0"/>
              <w:jc w:val="center"/>
              <w:rPr>
                <w:rFonts w:ascii="GHEA Grapalat" w:hAnsi="GHEA Grapalat"/>
                <w:b/>
                <w:sz w:val="20"/>
                <w:szCs w:val="20"/>
              </w:rPr>
            </w:pPr>
          </w:p>
          <w:p w14:paraId="79E82B65"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AD5ACFD"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4D1" w:rsidRPr="00206AF8" w14:paraId="5355CDA6" w14:textId="77777777" w:rsidTr="00611E5C">
        <w:trPr>
          <w:trHeight w:val="696"/>
        </w:trPr>
        <w:tc>
          <w:tcPr>
            <w:tcW w:w="1042" w:type="dxa"/>
            <w:vMerge/>
            <w:vAlign w:val="center"/>
          </w:tcPr>
          <w:p w14:paraId="6BED732D" w14:textId="77777777" w:rsidR="009234D1" w:rsidRPr="00206AF8" w:rsidRDefault="009234D1" w:rsidP="00611E5C">
            <w:pPr>
              <w:widowControl w:val="0"/>
              <w:jc w:val="center"/>
              <w:rPr>
                <w:rFonts w:ascii="GHEA Grapalat" w:hAnsi="GHEA Grapalat"/>
                <w:b/>
                <w:bCs/>
                <w:sz w:val="20"/>
                <w:szCs w:val="20"/>
              </w:rPr>
            </w:pPr>
          </w:p>
        </w:tc>
        <w:tc>
          <w:tcPr>
            <w:tcW w:w="1605" w:type="dxa"/>
            <w:vAlign w:val="center"/>
          </w:tcPr>
          <w:p w14:paraId="0F688481" w14:textId="77777777" w:rsidR="009234D1" w:rsidRDefault="009234D1" w:rsidP="00611E5C">
            <w:pPr>
              <w:widowControl w:val="0"/>
              <w:jc w:val="center"/>
              <w:rPr>
                <w:rFonts w:ascii="GHEA Grapalat" w:hAnsi="GHEA Grapalat"/>
                <w:b/>
                <w:sz w:val="20"/>
                <w:szCs w:val="20"/>
              </w:rPr>
            </w:pPr>
            <w:r>
              <w:rPr>
                <w:rFonts w:ascii="GHEA Grapalat" w:hAnsi="GHEA Grapalat"/>
                <w:b/>
                <w:sz w:val="20"/>
                <w:szCs w:val="20"/>
              </w:rPr>
              <w:t>фирменное</w:t>
            </w:r>
          </w:p>
          <w:p w14:paraId="37B005C8"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6DA96FB"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ADF0668" w14:textId="77777777" w:rsidR="009234D1" w:rsidRPr="00BF7253" w:rsidRDefault="009234D1" w:rsidP="00611E5C">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19059AED"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7153318"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4D1" w:rsidRPr="00206AF8" w14:paraId="02E83BF7" w14:textId="77777777" w:rsidTr="00611E5C">
        <w:tc>
          <w:tcPr>
            <w:tcW w:w="1042" w:type="dxa"/>
          </w:tcPr>
          <w:p w14:paraId="1DBF4069"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4D16AD39"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7A003C9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76209736"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5B55DB4A"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07CA9CA6" w14:textId="77777777" w:rsidR="009234D1" w:rsidRPr="00206AF8" w:rsidRDefault="009234D1" w:rsidP="00611E5C">
            <w:pPr>
              <w:pStyle w:val="3"/>
              <w:keepNext w:val="0"/>
              <w:widowControl w:val="0"/>
              <w:spacing w:line="240" w:lineRule="auto"/>
              <w:jc w:val="left"/>
              <w:rPr>
                <w:rFonts w:ascii="GHEA Grapalat" w:hAnsi="GHEA Grapalat"/>
                <w:b/>
              </w:rPr>
            </w:pPr>
          </w:p>
        </w:tc>
      </w:tr>
      <w:tr w:rsidR="009234D1" w:rsidRPr="00206AF8" w14:paraId="2D6EF404" w14:textId="77777777" w:rsidTr="00611E5C">
        <w:tc>
          <w:tcPr>
            <w:tcW w:w="1042" w:type="dxa"/>
          </w:tcPr>
          <w:p w14:paraId="225113ED"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1B76307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202ED72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40016975"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1137895F"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1A9DA927" w14:textId="77777777" w:rsidR="009234D1" w:rsidRPr="00206AF8" w:rsidRDefault="009234D1" w:rsidP="00611E5C">
            <w:pPr>
              <w:pStyle w:val="3"/>
              <w:keepNext w:val="0"/>
              <w:widowControl w:val="0"/>
              <w:spacing w:line="240" w:lineRule="auto"/>
              <w:jc w:val="left"/>
              <w:rPr>
                <w:rFonts w:ascii="GHEA Grapalat" w:hAnsi="GHEA Grapalat"/>
                <w:b/>
              </w:rPr>
            </w:pPr>
          </w:p>
        </w:tc>
      </w:tr>
      <w:tr w:rsidR="009234D1" w:rsidRPr="00206AF8" w14:paraId="418E3B7B" w14:textId="77777777" w:rsidTr="00611E5C">
        <w:tc>
          <w:tcPr>
            <w:tcW w:w="1042" w:type="dxa"/>
          </w:tcPr>
          <w:p w14:paraId="149415C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1014EC8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0DC1EFF3"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641F040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14E9AC8D"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638D5F4F" w14:textId="77777777" w:rsidR="009234D1" w:rsidRPr="00206AF8" w:rsidRDefault="009234D1" w:rsidP="00611E5C">
            <w:pPr>
              <w:pStyle w:val="3"/>
              <w:keepNext w:val="0"/>
              <w:widowControl w:val="0"/>
              <w:spacing w:line="240" w:lineRule="auto"/>
              <w:jc w:val="left"/>
              <w:rPr>
                <w:rFonts w:ascii="GHEA Grapalat" w:hAnsi="GHEA Grapalat"/>
                <w:b/>
              </w:rPr>
            </w:pPr>
          </w:p>
        </w:tc>
      </w:tr>
    </w:tbl>
    <w:p w14:paraId="088CB91A" w14:textId="77777777" w:rsidR="009234D1" w:rsidRDefault="009234D1" w:rsidP="009234D1">
      <w:pPr>
        <w:widowControl w:val="0"/>
        <w:tabs>
          <w:tab w:val="left" w:pos="6804"/>
        </w:tabs>
        <w:jc w:val="center"/>
        <w:rPr>
          <w:rFonts w:ascii="GHEA Grapalat" w:hAnsi="GHEA Grapalat"/>
          <w:lang w:val="en-US"/>
        </w:rPr>
      </w:pPr>
    </w:p>
    <w:p w14:paraId="19A5BEA3" w14:textId="77777777" w:rsidR="009234D1" w:rsidRPr="00DD2B43" w:rsidRDefault="009234D1" w:rsidP="009234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68F42CB" w14:textId="77777777" w:rsidR="009234D1" w:rsidRPr="00567D3B" w:rsidRDefault="009234D1" w:rsidP="009234D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14:paraId="4102157A" w14:textId="77777777" w:rsidR="009234D1" w:rsidRPr="008875C7" w:rsidRDefault="009234D1" w:rsidP="009234D1">
      <w:pPr>
        <w:widowControl w:val="0"/>
        <w:spacing w:after="160"/>
        <w:jc w:val="right"/>
        <w:rPr>
          <w:rFonts w:ascii="GHEA Grapalat" w:hAnsi="GHEA Grapalat"/>
        </w:rPr>
      </w:pPr>
    </w:p>
    <w:p w14:paraId="07FEB7D9" w14:textId="77777777" w:rsidR="009234D1" w:rsidRPr="00D5443D" w:rsidRDefault="009234D1" w:rsidP="009234D1">
      <w:pPr>
        <w:widowControl w:val="0"/>
        <w:spacing w:after="160"/>
        <w:jc w:val="right"/>
        <w:rPr>
          <w:rFonts w:ascii="GHEA Grapalat" w:hAnsi="GHEA Grapalat"/>
        </w:rPr>
      </w:pPr>
      <w:r w:rsidRPr="009044F1">
        <w:rPr>
          <w:rFonts w:ascii="GHEA Grapalat" w:hAnsi="GHEA Grapalat"/>
        </w:rPr>
        <w:t>М. П.</w:t>
      </w:r>
    </w:p>
    <w:p w14:paraId="51DFC118" w14:textId="77777777" w:rsidR="009234D1" w:rsidRDefault="009234D1" w:rsidP="009234D1">
      <w:pPr>
        <w:rPr>
          <w:rFonts w:ascii="GHEA Grapalat" w:hAnsi="GHEA Grapalat"/>
        </w:rPr>
      </w:pPr>
      <w:r>
        <w:rPr>
          <w:rFonts w:ascii="GHEA Grapalat" w:hAnsi="GHEA Grapalat"/>
        </w:rPr>
        <w:br w:type="page"/>
      </w:r>
    </w:p>
    <w:p w14:paraId="0FFF9794" w14:textId="77777777" w:rsidR="009234D1" w:rsidRDefault="009234D1" w:rsidP="009234D1">
      <w:pPr>
        <w:jc w:val="right"/>
        <w:rPr>
          <w:rFonts w:ascii="GHEA Grapalat" w:hAnsi="GHEA Grapalat"/>
          <w:b/>
        </w:rPr>
      </w:pPr>
      <w:r>
        <w:rPr>
          <w:rFonts w:ascii="GHEA Grapalat" w:hAnsi="GHEA Grapalat"/>
          <w:b/>
        </w:rPr>
        <w:lastRenderedPageBreak/>
        <w:t xml:space="preserve">Приложение 1.2** </w:t>
      </w:r>
    </w:p>
    <w:p w14:paraId="5B66C4C8" w14:textId="77777777" w:rsidR="009234D1" w:rsidRPr="00FA6464" w:rsidRDefault="009234D1" w:rsidP="009234D1">
      <w:pPr>
        <w:jc w:val="right"/>
        <w:rPr>
          <w:rFonts w:ascii="GHEA Grapalat" w:hAnsi="GHEA Grapalat"/>
          <w:b/>
        </w:rPr>
      </w:pPr>
      <w:r w:rsidRPr="001439BD">
        <w:rPr>
          <w:rFonts w:ascii="GHEA Grapalat" w:hAnsi="GHEA Grapalat"/>
          <w:b/>
        </w:rPr>
        <w:t>к Приглашению на открытый конкурс</w:t>
      </w:r>
    </w:p>
    <w:p w14:paraId="10981975" w14:textId="77777777" w:rsidR="009234D1" w:rsidRPr="009044F1" w:rsidRDefault="009234D1" w:rsidP="009234D1">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36154717" w14:textId="77777777" w:rsidR="009234D1" w:rsidRDefault="009234D1" w:rsidP="009234D1">
      <w:pPr>
        <w:rPr>
          <w:rFonts w:ascii="GHEA Grapalat" w:hAnsi="GHEA Grapalat"/>
          <w:b/>
        </w:rPr>
      </w:pPr>
    </w:p>
    <w:p w14:paraId="69550FED" w14:textId="77777777" w:rsidR="009234D1" w:rsidRDefault="009234D1" w:rsidP="009234D1">
      <w:pPr>
        <w:ind w:left="360" w:hanging="360"/>
        <w:jc w:val="center"/>
        <w:rPr>
          <w:rFonts w:ascii="GHEA Grapalat" w:hAnsi="GHEA Grapalat"/>
          <w:b/>
        </w:rPr>
      </w:pPr>
      <w:r>
        <w:rPr>
          <w:rFonts w:ascii="GHEA Grapalat" w:hAnsi="GHEA Grapalat"/>
          <w:b/>
        </w:rPr>
        <w:t>ФОРМА</w:t>
      </w:r>
    </w:p>
    <w:p w14:paraId="7F50D761" w14:textId="77777777" w:rsidR="009234D1" w:rsidRPr="00C76978" w:rsidRDefault="009234D1" w:rsidP="009234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B638DBC" w14:textId="77777777" w:rsidR="009234D1" w:rsidRPr="00ED3A13" w:rsidRDefault="009234D1" w:rsidP="009234D1">
      <w:pPr>
        <w:ind w:left="360" w:hanging="360"/>
        <w:jc w:val="center"/>
        <w:rPr>
          <w:rFonts w:ascii="GHEA Grapalat" w:eastAsia="GHEA Grapalat" w:hAnsi="GHEA Grapalat" w:cs="GHEA Grapalat"/>
          <w:b/>
        </w:rPr>
      </w:pPr>
    </w:p>
    <w:p w14:paraId="15415BE9" w14:textId="77777777" w:rsidR="009234D1" w:rsidRPr="00FD1EE4" w:rsidRDefault="009234D1" w:rsidP="009234D1">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76FC1BB"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234D1" w:rsidRPr="00FD1EE4" w14:paraId="6A22FCF7" w14:textId="77777777" w:rsidTr="00611E5C">
        <w:tc>
          <w:tcPr>
            <w:tcW w:w="2836" w:type="dxa"/>
            <w:shd w:val="clear" w:color="auto" w:fill="D9E2F3"/>
            <w:vAlign w:val="center"/>
          </w:tcPr>
          <w:p w14:paraId="6567CC5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181D2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EC98ABF" w14:textId="77777777" w:rsidTr="00611E5C">
        <w:tc>
          <w:tcPr>
            <w:tcW w:w="2836" w:type="dxa"/>
            <w:shd w:val="clear" w:color="auto" w:fill="D9E2F3"/>
            <w:vAlign w:val="center"/>
          </w:tcPr>
          <w:p w14:paraId="5B4F787B"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CDDDF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224CB6C" w14:textId="77777777" w:rsidTr="00611E5C">
        <w:tc>
          <w:tcPr>
            <w:tcW w:w="2836" w:type="dxa"/>
            <w:shd w:val="clear" w:color="auto" w:fill="D9E2F3"/>
            <w:vAlign w:val="center"/>
          </w:tcPr>
          <w:p w14:paraId="14DCB3C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1EAA76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135A62A" w14:textId="77777777" w:rsidTr="00611E5C">
        <w:tc>
          <w:tcPr>
            <w:tcW w:w="2836" w:type="dxa"/>
            <w:shd w:val="clear" w:color="auto" w:fill="D9E2F3"/>
            <w:vAlign w:val="center"/>
          </w:tcPr>
          <w:p w14:paraId="689CC047"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089600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FCDF453" w14:textId="77777777" w:rsidTr="00611E5C">
        <w:tc>
          <w:tcPr>
            <w:tcW w:w="2836" w:type="dxa"/>
            <w:shd w:val="clear" w:color="auto" w:fill="D9E2F3"/>
            <w:vAlign w:val="center"/>
          </w:tcPr>
          <w:p w14:paraId="523466E2"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F5BCCD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7524565" w14:textId="77777777" w:rsidTr="00611E5C">
        <w:tc>
          <w:tcPr>
            <w:tcW w:w="2836" w:type="dxa"/>
            <w:shd w:val="clear" w:color="auto" w:fill="D9E2F3"/>
            <w:vAlign w:val="center"/>
          </w:tcPr>
          <w:p w14:paraId="5B22F209"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AC33F6" w14:textId="77777777" w:rsidR="009234D1" w:rsidRPr="00FD1EE4" w:rsidRDefault="009234D1" w:rsidP="00611E5C">
            <w:pPr>
              <w:spacing w:before="240" w:after="240"/>
              <w:ind w:left="993" w:hanging="851"/>
              <w:rPr>
                <w:rFonts w:ascii="GHEA Grapalat" w:eastAsia="GHEA Grapalat" w:hAnsi="GHEA Grapalat" w:cs="GHEA Grapalat"/>
              </w:rPr>
            </w:pPr>
          </w:p>
        </w:tc>
      </w:tr>
      <w:tr w:rsidR="009234D1" w:rsidRPr="00FD1EE4" w14:paraId="69B4ADD7" w14:textId="77777777" w:rsidTr="00611E5C">
        <w:tc>
          <w:tcPr>
            <w:tcW w:w="2836" w:type="dxa"/>
            <w:shd w:val="clear" w:color="auto" w:fill="D9E2F3"/>
            <w:vAlign w:val="center"/>
          </w:tcPr>
          <w:p w14:paraId="2A3D3C83" w14:textId="77777777" w:rsidR="009234D1" w:rsidRPr="00FD1EE4" w:rsidRDefault="009234D1" w:rsidP="00611E5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473B25" w14:textId="77777777" w:rsidR="009234D1" w:rsidRPr="00FD1EE4" w:rsidRDefault="009234D1" w:rsidP="00611E5C">
            <w:pPr>
              <w:spacing w:before="240" w:after="240"/>
              <w:ind w:left="993" w:hanging="851"/>
              <w:rPr>
                <w:rFonts w:ascii="GHEA Grapalat" w:eastAsia="GHEA Grapalat" w:hAnsi="GHEA Grapalat" w:cs="GHEA Grapalat"/>
              </w:rPr>
            </w:pPr>
          </w:p>
        </w:tc>
      </w:tr>
    </w:tbl>
    <w:p w14:paraId="537E022C"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30F012F" w14:textId="77777777" w:rsidTr="00611E5C">
        <w:tc>
          <w:tcPr>
            <w:tcW w:w="2835" w:type="dxa"/>
            <w:shd w:val="clear" w:color="auto" w:fill="D9E2F3"/>
            <w:vAlign w:val="center"/>
          </w:tcPr>
          <w:p w14:paraId="24262F7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7F8E8F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4DE49C4" w14:textId="77777777" w:rsidTr="00611E5C">
        <w:trPr>
          <w:trHeight w:val="1487"/>
        </w:trPr>
        <w:tc>
          <w:tcPr>
            <w:tcW w:w="2835" w:type="dxa"/>
            <w:shd w:val="clear" w:color="auto" w:fill="D9E2F3"/>
            <w:vAlign w:val="center"/>
          </w:tcPr>
          <w:p w14:paraId="01AD48A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FC9340A" w14:textId="77777777" w:rsidR="009234D1" w:rsidRPr="00FD1EE4" w:rsidRDefault="009234D1" w:rsidP="00611E5C">
            <w:pPr>
              <w:spacing w:before="240" w:after="240"/>
              <w:rPr>
                <w:rFonts w:ascii="GHEA Grapalat" w:eastAsia="GHEA Grapalat" w:hAnsi="GHEA Grapalat" w:cs="GHEA Grapalat"/>
              </w:rPr>
            </w:pPr>
          </w:p>
        </w:tc>
      </w:tr>
    </w:tbl>
    <w:p w14:paraId="2EC09E6C"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0BAE5440" w14:textId="77777777" w:rsidTr="00611E5C">
        <w:tc>
          <w:tcPr>
            <w:tcW w:w="2835" w:type="dxa"/>
            <w:shd w:val="clear" w:color="auto" w:fill="D9E2F3"/>
            <w:vAlign w:val="center"/>
          </w:tcPr>
          <w:p w14:paraId="2E8A743F"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09A54A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290C623" w14:textId="77777777" w:rsidTr="00611E5C">
        <w:tc>
          <w:tcPr>
            <w:tcW w:w="2835" w:type="dxa"/>
            <w:shd w:val="clear" w:color="auto" w:fill="D9E2F3"/>
            <w:vAlign w:val="center"/>
          </w:tcPr>
          <w:p w14:paraId="39E2DCF6"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F43AEA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C7D5729" w14:textId="77777777" w:rsidTr="00611E5C">
        <w:tc>
          <w:tcPr>
            <w:tcW w:w="2835" w:type="dxa"/>
            <w:shd w:val="clear" w:color="auto" w:fill="D9E2F3"/>
            <w:vAlign w:val="center"/>
          </w:tcPr>
          <w:p w14:paraId="370E1BC2"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4BC2CF" w14:textId="77777777" w:rsidR="009234D1" w:rsidRPr="00FD1EE4" w:rsidRDefault="009234D1" w:rsidP="00611E5C">
            <w:pPr>
              <w:spacing w:before="240" w:after="240"/>
              <w:rPr>
                <w:rFonts w:ascii="GHEA Grapalat" w:eastAsia="GHEA Grapalat" w:hAnsi="GHEA Grapalat" w:cs="GHEA Grapalat"/>
              </w:rPr>
            </w:pPr>
          </w:p>
        </w:tc>
      </w:tr>
    </w:tbl>
    <w:p w14:paraId="6F85C989" w14:textId="77777777" w:rsidR="009234D1" w:rsidRPr="00FD1EE4" w:rsidRDefault="009234D1" w:rsidP="009234D1">
      <w:pPr>
        <w:rPr>
          <w:rFonts w:ascii="GHEA Grapalat" w:eastAsia="GHEA Grapalat" w:hAnsi="GHEA Grapalat" w:cs="GHEA Grapalat"/>
        </w:rPr>
      </w:pPr>
    </w:p>
    <w:p w14:paraId="7A918088" w14:textId="77777777" w:rsidR="009234D1" w:rsidRPr="00FD1EE4" w:rsidRDefault="009234D1" w:rsidP="009234D1">
      <w:pPr>
        <w:rPr>
          <w:rFonts w:ascii="GHEA Grapalat" w:eastAsia="GHEA Grapalat" w:hAnsi="GHEA Grapalat" w:cs="GHEA Grapalat"/>
        </w:rPr>
      </w:pPr>
      <w:r w:rsidRPr="00FD1EE4">
        <w:rPr>
          <w:rFonts w:ascii="GHEA Grapalat" w:hAnsi="GHEA Grapalat"/>
        </w:rPr>
        <w:br w:type="page"/>
      </w:r>
    </w:p>
    <w:p w14:paraId="3AFCD3AC" w14:textId="77777777" w:rsidR="009234D1" w:rsidRPr="009A52BE" w:rsidRDefault="009234D1" w:rsidP="009234D1">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051477A" w14:textId="77777777" w:rsidR="009234D1" w:rsidRPr="004E2F96"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B7E18A0" w14:textId="77777777" w:rsidTr="00611E5C">
        <w:tc>
          <w:tcPr>
            <w:tcW w:w="2835" w:type="dxa"/>
            <w:shd w:val="clear" w:color="auto" w:fill="D9E2F3"/>
            <w:vAlign w:val="center"/>
          </w:tcPr>
          <w:p w14:paraId="192FCC91"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9C7A7D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5FEEFA8" w14:textId="77777777" w:rsidTr="00611E5C">
        <w:tc>
          <w:tcPr>
            <w:tcW w:w="2835" w:type="dxa"/>
            <w:shd w:val="clear" w:color="auto" w:fill="D9E2F3"/>
            <w:vAlign w:val="center"/>
          </w:tcPr>
          <w:p w14:paraId="0F839D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73276A8" w14:textId="77777777" w:rsidR="009234D1" w:rsidRPr="00FD1EE4" w:rsidRDefault="009234D1" w:rsidP="00611E5C">
            <w:pPr>
              <w:spacing w:before="240" w:after="240"/>
              <w:rPr>
                <w:rFonts w:ascii="GHEA Grapalat" w:eastAsia="GHEA Grapalat" w:hAnsi="GHEA Grapalat" w:cs="GHEA Grapalat"/>
              </w:rPr>
            </w:pPr>
          </w:p>
        </w:tc>
      </w:tr>
    </w:tbl>
    <w:p w14:paraId="503CFE0F"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0DE8DAAD" w14:textId="77777777" w:rsidTr="00611E5C">
        <w:tc>
          <w:tcPr>
            <w:tcW w:w="2835" w:type="dxa"/>
            <w:shd w:val="clear" w:color="auto" w:fill="D9E2F3"/>
            <w:vAlign w:val="center"/>
          </w:tcPr>
          <w:p w14:paraId="4EEB735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9B5C8E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0978F71" w14:textId="77777777" w:rsidTr="00611E5C">
        <w:tc>
          <w:tcPr>
            <w:tcW w:w="2835" w:type="dxa"/>
            <w:shd w:val="clear" w:color="auto" w:fill="D9E2F3"/>
            <w:vAlign w:val="center"/>
          </w:tcPr>
          <w:p w14:paraId="3919DE6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075570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072B3C8" w14:textId="77777777" w:rsidTr="00611E5C">
        <w:tc>
          <w:tcPr>
            <w:tcW w:w="2835" w:type="dxa"/>
            <w:shd w:val="clear" w:color="auto" w:fill="D9E2F3"/>
            <w:vAlign w:val="center"/>
          </w:tcPr>
          <w:p w14:paraId="71669FDD"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90FDBD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F059814" w14:textId="77777777" w:rsidTr="00611E5C">
        <w:tc>
          <w:tcPr>
            <w:tcW w:w="2835" w:type="dxa"/>
            <w:shd w:val="clear" w:color="auto" w:fill="D9E2F3"/>
            <w:vAlign w:val="center"/>
          </w:tcPr>
          <w:p w14:paraId="0B67DB3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A51CBD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4BB966D" w14:textId="77777777" w:rsidTr="00611E5C">
        <w:tc>
          <w:tcPr>
            <w:tcW w:w="2835" w:type="dxa"/>
            <w:shd w:val="clear" w:color="auto" w:fill="D9E2F3"/>
            <w:vAlign w:val="center"/>
          </w:tcPr>
          <w:p w14:paraId="34A7E7B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87251D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85D5AB8" w14:textId="77777777" w:rsidTr="00611E5C">
        <w:trPr>
          <w:trHeight w:val="1361"/>
        </w:trPr>
        <w:tc>
          <w:tcPr>
            <w:tcW w:w="2835" w:type="dxa"/>
            <w:shd w:val="clear" w:color="auto" w:fill="D9E2F3"/>
            <w:vAlign w:val="center"/>
          </w:tcPr>
          <w:p w14:paraId="6B86B9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2A7BBF0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C8C1E36" w14:textId="77777777" w:rsidTr="00611E5C">
        <w:tc>
          <w:tcPr>
            <w:tcW w:w="2835" w:type="dxa"/>
            <w:shd w:val="clear" w:color="auto" w:fill="D9E2F3"/>
            <w:vAlign w:val="center"/>
          </w:tcPr>
          <w:p w14:paraId="606E2E7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FA75F4" w14:textId="77777777" w:rsidR="009234D1" w:rsidRPr="00FD1EE4" w:rsidRDefault="009234D1" w:rsidP="00611E5C">
            <w:pPr>
              <w:spacing w:before="240" w:after="240"/>
              <w:rPr>
                <w:rFonts w:ascii="GHEA Grapalat" w:eastAsia="GHEA Grapalat" w:hAnsi="GHEA Grapalat" w:cs="GHEA Grapalat"/>
              </w:rPr>
            </w:pPr>
          </w:p>
        </w:tc>
      </w:tr>
    </w:tbl>
    <w:p w14:paraId="766FA7CC" w14:textId="77777777" w:rsidR="009234D1" w:rsidRPr="00574FF7"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234D1" w:rsidRPr="00FD1EE4" w14:paraId="668D57AA" w14:textId="77777777" w:rsidTr="00611E5C">
        <w:tc>
          <w:tcPr>
            <w:tcW w:w="2836" w:type="dxa"/>
            <w:shd w:val="clear" w:color="auto" w:fill="D9E2F3"/>
            <w:vAlign w:val="center"/>
          </w:tcPr>
          <w:p w14:paraId="3485476E" w14:textId="77777777" w:rsidR="009234D1" w:rsidRPr="00FD1EE4" w:rsidRDefault="009234D1" w:rsidP="00611E5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14:paraId="7812066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88D8034" w14:textId="77777777" w:rsidTr="00611E5C">
        <w:tc>
          <w:tcPr>
            <w:tcW w:w="2836" w:type="dxa"/>
            <w:shd w:val="clear" w:color="auto" w:fill="D9E2F3"/>
            <w:vAlign w:val="center"/>
          </w:tcPr>
          <w:p w14:paraId="57690D77" w14:textId="77777777" w:rsidR="009234D1" w:rsidRPr="00FD1EE4" w:rsidRDefault="009234D1" w:rsidP="00611E5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4367FF8"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Times New Roman"/>
                  <w14:uncheckedState w14:val="2610" w14:font="Times New Roman"/>
                </w14:checkbox>
              </w:sdtPr>
              <w:sdtEndPr/>
              <w:sdtContent>
                <w:r w:rsidR="009234D1">
                  <w:rPr>
                    <w:rFonts w:ascii="MS Gothic" w:eastAsia="MS Gothic" w:hAnsi="MS Gothic" w:cs="GHEA Grapalat" w:hint="eastAsia"/>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69D842F4"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Times New Roman"/>
                  <w14:uncheckedState w14:val="2610" w14:font="Times New Roman"/>
                </w14:checkbox>
              </w:sdtPr>
              <w:sdtEndPr/>
              <w:sdtContent>
                <w:r w:rsidR="009234D1">
                  <w:rPr>
                    <w:rFonts w:ascii="MS Gothic" w:eastAsia="MS Gothic" w:hAnsi="MS Gothic" w:cs="GHEA Grapalat" w:hint="eastAsia"/>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577C2481" w14:textId="77777777" w:rsidR="009234D1" w:rsidRPr="00FD1EE4" w:rsidRDefault="009234D1" w:rsidP="009234D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50914BFE" w14:textId="77777777" w:rsidR="009234D1" w:rsidRPr="00CB7DFD"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11D3506"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1F2D6148" w14:textId="77777777" w:rsidTr="00611E5C">
        <w:tc>
          <w:tcPr>
            <w:tcW w:w="2837" w:type="dxa"/>
            <w:shd w:val="clear" w:color="auto" w:fill="D9E2F3"/>
            <w:vAlign w:val="center"/>
          </w:tcPr>
          <w:p w14:paraId="08881AA6"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73025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9A8CC01" w14:textId="77777777" w:rsidTr="00611E5C">
        <w:tc>
          <w:tcPr>
            <w:tcW w:w="2837" w:type="dxa"/>
            <w:shd w:val="clear" w:color="auto" w:fill="D9E2F3"/>
            <w:vAlign w:val="center"/>
          </w:tcPr>
          <w:p w14:paraId="2AF9B7F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9122F2E"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9574C59" w14:textId="77777777" w:rsidTr="00611E5C">
        <w:tc>
          <w:tcPr>
            <w:tcW w:w="2837" w:type="dxa"/>
            <w:shd w:val="clear" w:color="auto" w:fill="D9E2F3"/>
            <w:vAlign w:val="center"/>
          </w:tcPr>
          <w:p w14:paraId="3BA72977"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14:paraId="16EE91A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66BE4A9" w14:textId="77777777" w:rsidTr="00611E5C">
        <w:tc>
          <w:tcPr>
            <w:tcW w:w="2837" w:type="dxa"/>
            <w:shd w:val="clear" w:color="auto" w:fill="D9E2F3"/>
            <w:vAlign w:val="center"/>
          </w:tcPr>
          <w:p w14:paraId="0518DC82"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5D02977"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3DD38396"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24301910"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679A2C24" w14:textId="77777777" w:rsidTr="00611E5C">
        <w:tc>
          <w:tcPr>
            <w:tcW w:w="2837" w:type="dxa"/>
            <w:shd w:val="clear" w:color="auto" w:fill="D9E2F3"/>
            <w:vAlign w:val="center"/>
          </w:tcPr>
          <w:p w14:paraId="643E436B" w14:textId="77777777" w:rsidR="009234D1" w:rsidRPr="00B047A2"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3AD3A1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5DCDB21" w14:textId="77777777" w:rsidTr="00611E5C">
        <w:tc>
          <w:tcPr>
            <w:tcW w:w="2837" w:type="dxa"/>
            <w:shd w:val="clear" w:color="auto" w:fill="D9E2F3"/>
            <w:vAlign w:val="center"/>
          </w:tcPr>
          <w:p w14:paraId="209C4C3A"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7251D2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44373F3" w14:textId="77777777" w:rsidTr="00611E5C">
        <w:tc>
          <w:tcPr>
            <w:tcW w:w="2837" w:type="dxa"/>
            <w:shd w:val="clear" w:color="auto" w:fill="D9E2F3"/>
            <w:vAlign w:val="center"/>
          </w:tcPr>
          <w:p w14:paraId="14CF5908"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14:paraId="71974BC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75D7372" w14:textId="77777777" w:rsidTr="00611E5C">
        <w:tc>
          <w:tcPr>
            <w:tcW w:w="2837" w:type="dxa"/>
            <w:shd w:val="clear" w:color="auto" w:fill="D9E2F3"/>
            <w:vAlign w:val="center"/>
          </w:tcPr>
          <w:p w14:paraId="3AC41CF3"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09770CB"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1CCEDF69"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6722AE02" w14:textId="77777777" w:rsidR="009234D1" w:rsidRPr="00FD1EE4" w:rsidRDefault="009234D1" w:rsidP="009234D1">
      <w:pPr>
        <w:rPr>
          <w:rFonts w:ascii="GHEA Grapalat" w:eastAsia="GHEA Grapalat" w:hAnsi="GHEA Grapalat" w:cs="GHEA Grapalat"/>
          <w:b/>
        </w:rPr>
      </w:pPr>
      <w:r w:rsidRPr="00FD1EE4">
        <w:rPr>
          <w:rFonts w:ascii="GHEA Grapalat" w:hAnsi="GHEA Grapalat"/>
        </w:rPr>
        <w:br w:type="page"/>
      </w:r>
    </w:p>
    <w:p w14:paraId="387A7B83" w14:textId="77777777" w:rsidR="009234D1" w:rsidRPr="00FD1EE4"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DE122EF"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234D1" w:rsidRPr="00FD1EE4" w14:paraId="1B93AB79" w14:textId="77777777" w:rsidTr="00611E5C">
        <w:tc>
          <w:tcPr>
            <w:tcW w:w="2836" w:type="dxa"/>
            <w:shd w:val="clear" w:color="auto" w:fill="D9E2F3"/>
            <w:vAlign w:val="center"/>
          </w:tcPr>
          <w:p w14:paraId="51061C91"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282B62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8547D8A" w14:textId="77777777" w:rsidTr="00611E5C">
        <w:tc>
          <w:tcPr>
            <w:tcW w:w="2836" w:type="dxa"/>
            <w:shd w:val="clear" w:color="auto" w:fill="D9E2F3"/>
            <w:vAlign w:val="center"/>
          </w:tcPr>
          <w:p w14:paraId="0B26139B"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CAE23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79F7CD9" w14:textId="77777777" w:rsidTr="00611E5C">
        <w:tc>
          <w:tcPr>
            <w:tcW w:w="2836" w:type="dxa"/>
            <w:shd w:val="clear" w:color="auto" w:fill="D9E2F3"/>
            <w:vAlign w:val="center"/>
          </w:tcPr>
          <w:p w14:paraId="3C610E1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2677FD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64065E9" w14:textId="77777777" w:rsidTr="00611E5C">
        <w:tc>
          <w:tcPr>
            <w:tcW w:w="2836" w:type="dxa"/>
            <w:shd w:val="clear" w:color="auto" w:fill="D9E2F3"/>
            <w:vAlign w:val="center"/>
          </w:tcPr>
          <w:p w14:paraId="0C85577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27A3B4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4218815" w14:textId="77777777" w:rsidTr="00611E5C">
        <w:tc>
          <w:tcPr>
            <w:tcW w:w="2836" w:type="dxa"/>
            <w:shd w:val="clear" w:color="auto" w:fill="D9E2F3"/>
            <w:vAlign w:val="center"/>
          </w:tcPr>
          <w:p w14:paraId="7F927D1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1D71A8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5407142" w14:textId="77777777" w:rsidTr="00611E5C">
        <w:tc>
          <w:tcPr>
            <w:tcW w:w="2836" w:type="dxa"/>
            <w:shd w:val="clear" w:color="auto" w:fill="D9E2F3"/>
            <w:vAlign w:val="center"/>
          </w:tcPr>
          <w:p w14:paraId="356E5BB5"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5C0EC91" w14:textId="77777777" w:rsidR="009234D1" w:rsidRPr="00FD1EE4" w:rsidRDefault="009234D1" w:rsidP="00611E5C">
            <w:pPr>
              <w:spacing w:before="240" w:after="240"/>
              <w:rPr>
                <w:rFonts w:ascii="GHEA Grapalat" w:eastAsia="GHEA Grapalat" w:hAnsi="GHEA Grapalat" w:cs="GHEA Grapalat"/>
              </w:rPr>
            </w:pPr>
          </w:p>
        </w:tc>
      </w:tr>
    </w:tbl>
    <w:p w14:paraId="0445D11D"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234D1" w:rsidRPr="00FD1EE4" w14:paraId="7D4ACAB6" w14:textId="77777777" w:rsidTr="00611E5C">
        <w:tc>
          <w:tcPr>
            <w:tcW w:w="2977" w:type="dxa"/>
            <w:shd w:val="clear" w:color="auto" w:fill="D9E2F3"/>
            <w:vAlign w:val="center"/>
          </w:tcPr>
          <w:p w14:paraId="0573FABD"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D66D6C9"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8D49381" w14:textId="77777777" w:rsidTr="00611E5C">
        <w:tc>
          <w:tcPr>
            <w:tcW w:w="2977" w:type="dxa"/>
            <w:shd w:val="clear" w:color="auto" w:fill="D9E2F3"/>
            <w:vAlign w:val="center"/>
          </w:tcPr>
          <w:p w14:paraId="394FA55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F8628B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C196407" w14:textId="77777777" w:rsidTr="00611E5C">
        <w:tc>
          <w:tcPr>
            <w:tcW w:w="2977" w:type="dxa"/>
            <w:shd w:val="clear" w:color="auto" w:fill="D9E2F3"/>
            <w:vAlign w:val="center"/>
          </w:tcPr>
          <w:p w14:paraId="2E2B76FC" w14:textId="77777777" w:rsidR="009234D1" w:rsidRPr="00FD1EE4" w:rsidRDefault="009234D1" w:rsidP="00611E5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80611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E369502" w14:textId="77777777" w:rsidTr="00611E5C">
        <w:tc>
          <w:tcPr>
            <w:tcW w:w="2977" w:type="dxa"/>
            <w:shd w:val="clear" w:color="auto" w:fill="D9E2F3"/>
            <w:vAlign w:val="center"/>
          </w:tcPr>
          <w:p w14:paraId="551F54FB" w14:textId="77777777" w:rsidR="009234D1" w:rsidRPr="00FD1EE4" w:rsidRDefault="009234D1" w:rsidP="00611E5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E0C055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08FC185" w14:textId="77777777" w:rsidTr="00611E5C">
        <w:tc>
          <w:tcPr>
            <w:tcW w:w="2977" w:type="dxa"/>
            <w:shd w:val="clear" w:color="auto" w:fill="D9E2F3"/>
            <w:vAlign w:val="center"/>
          </w:tcPr>
          <w:p w14:paraId="2EFF277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D9B0EB4" w14:textId="77777777" w:rsidR="009234D1" w:rsidRPr="00FD1EE4" w:rsidRDefault="009234D1" w:rsidP="00611E5C">
            <w:pPr>
              <w:spacing w:before="240" w:after="240"/>
              <w:rPr>
                <w:rFonts w:ascii="GHEA Grapalat" w:eastAsia="GHEA Grapalat" w:hAnsi="GHEA Grapalat" w:cs="GHEA Grapalat"/>
              </w:rPr>
            </w:pPr>
          </w:p>
        </w:tc>
      </w:tr>
    </w:tbl>
    <w:p w14:paraId="75FFD2A5"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234D1" w:rsidRPr="00FD1EE4" w14:paraId="208D733F" w14:textId="77777777" w:rsidTr="00611E5C">
        <w:tc>
          <w:tcPr>
            <w:tcW w:w="2943" w:type="dxa"/>
            <w:shd w:val="clear" w:color="auto" w:fill="D9E2F3"/>
            <w:vAlign w:val="center"/>
          </w:tcPr>
          <w:p w14:paraId="72410125"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2D5D65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2B0AAA6" w14:textId="77777777" w:rsidTr="00611E5C">
        <w:tc>
          <w:tcPr>
            <w:tcW w:w="2943" w:type="dxa"/>
            <w:shd w:val="clear" w:color="auto" w:fill="D9E2F3"/>
            <w:vAlign w:val="center"/>
          </w:tcPr>
          <w:p w14:paraId="6D8AF9F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7A4A73E"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B376D11" w14:textId="77777777" w:rsidTr="00611E5C">
        <w:tc>
          <w:tcPr>
            <w:tcW w:w="2943" w:type="dxa"/>
            <w:shd w:val="clear" w:color="auto" w:fill="D9E2F3"/>
            <w:vAlign w:val="center"/>
          </w:tcPr>
          <w:p w14:paraId="5E8F73D3"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05B577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92C0CA5" w14:textId="77777777" w:rsidTr="00611E5C">
        <w:tc>
          <w:tcPr>
            <w:tcW w:w="2943" w:type="dxa"/>
            <w:shd w:val="clear" w:color="auto" w:fill="D9E2F3"/>
            <w:vAlign w:val="center"/>
          </w:tcPr>
          <w:p w14:paraId="685FC9D0" w14:textId="77777777" w:rsidR="009234D1" w:rsidRPr="00FD1EE4" w:rsidRDefault="009234D1" w:rsidP="00611E5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CE29F2" w14:textId="77777777" w:rsidR="009234D1" w:rsidRPr="00FD1EE4" w:rsidRDefault="009234D1" w:rsidP="00611E5C">
            <w:pPr>
              <w:spacing w:before="240" w:after="240"/>
              <w:rPr>
                <w:rFonts w:ascii="GHEA Grapalat" w:eastAsia="GHEA Grapalat" w:hAnsi="GHEA Grapalat" w:cs="GHEA Grapalat"/>
              </w:rPr>
            </w:pPr>
          </w:p>
        </w:tc>
      </w:tr>
    </w:tbl>
    <w:p w14:paraId="19EDE6B7"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234D1" w:rsidRPr="00FD1EE4" w14:paraId="2DED41F9" w14:textId="77777777" w:rsidTr="00611E5C">
        <w:tc>
          <w:tcPr>
            <w:tcW w:w="2837" w:type="dxa"/>
            <w:shd w:val="clear" w:color="auto" w:fill="D9E2F3"/>
            <w:vAlign w:val="center"/>
          </w:tcPr>
          <w:p w14:paraId="56B8CCFA"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A9C6C2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CFB2017" w14:textId="77777777" w:rsidTr="00611E5C">
        <w:tc>
          <w:tcPr>
            <w:tcW w:w="2837" w:type="dxa"/>
            <w:shd w:val="clear" w:color="auto" w:fill="D9E2F3"/>
            <w:vAlign w:val="center"/>
          </w:tcPr>
          <w:p w14:paraId="0208BD56"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454317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4D0803E" w14:textId="77777777" w:rsidTr="00611E5C">
        <w:tc>
          <w:tcPr>
            <w:tcW w:w="2837" w:type="dxa"/>
            <w:shd w:val="clear" w:color="auto" w:fill="D9E2F3"/>
            <w:vAlign w:val="center"/>
          </w:tcPr>
          <w:p w14:paraId="590AEC1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3112BF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5831463" w14:textId="77777777" w:rsidTr="00611E5C">
        <w:tc>
          <w:tcPr>
            <w:tcW w:w="2837" w:type="dxa"/>
            <w:shd w:val="clear" w:color="auto" w:fill="D9E2F3"/>
            <w:vAlign w:val="center"/>
          </w:tcPr>
          <w:p w14:paraId="1DD4986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FE66A25" w14:textId="77777777" w:rsidR="009234D1" w:rsidRPr="00FD1EE4" w:rsidRDefault="009234D1" w:rsidP="00611E5C">
            <w:pPr>
              <w:spacing w:before="240" w:after="240"/>
              <w:rPr>
                <w:rFonts w:ascii="GHEA Grapalat" w:eastAsia="GHEA Grapalat" w:hAnsi="GHEA Grapalat" w:cs="GHEA Grapalat"/>
              </w:rPr>
            </w:pPr>
          </w:p>
        </w:tc>
      </w:tr>
    </w:tbl>
    <w:p w14:paraId="50B1F90C" w14:textId="77777777" w:rsidR="009234D1" w:rsidRPr="008C665F"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34D1" w:rsidRPr="00FD1EE4" w14:paraId="267F03F7" w14:textId="77777777" w:rsidTr="00611E5C">
        <w:trPr>
          <w:trHeight w:val="924"/>
        </w:trPr>
        <w:tc>
          <w:tcPr>
            <w:tcW w:w="9016" w:type="dxa"/>
            <w:gridSpan w:val="2"/>
            <w:vAlign w:val="center"/>
          </w:tcPr>
          <w:p w14:paraId="56AC2E74" w14:textId="77777777" w:rsidR="009234D1" w:rsidRPr="00FD1EE4" w:rsidRDefault="009B2E96"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B34CB6">
              <w:rPr>
                <w:rFonts w:ascii="GHEA Grapalat" w:eastAsia="GHEA Grapalat" w:hAnsi="GHEA Grapalat" w:cs="GHEA Grapalat"/>
                <w:lang w:val="hy-AM"/>
              </w:rPr>
              <w:t>а</w:t>
            </w:r>
            <w:r w:rsidR="009234D1">
              <w:rPr>
                <w:rFonts w:ascii="GHEA Grapalat" w:eastAsia="GHEA Grapalat" w:hAnsi="GHEA Grapalat" w:cs="GHEA Grapalat"/>
              </w:rPr>
              <w:t>.</w:t>
            </w:r>
            <w:r w:rsidR="009234D1" w:rsidRPr="00FD1EE4">
              <w:rPr>
                <w:rFonts w:ascii="GHEA Grapalat" w:eastAsia="GHEA Grapalat" w:hAnsi="GHEA Grapalat" w:cs="GHEA Grapalat"/>
              </w:rPr>
              <w:t xml:space="preserve"> </w:t>
            </w:r>
            <w:r w:rsidR="009234D1" w:rsidRPr="00C76DD8">
              <w:rPr>
                <w:rFonts w:ascii="GHEA Grapalat" w:eastAsia="GHEA Grapalat" w:hAnsi="GHEA Grapalat" w:cs="GHEA Grapalat"/>
              </w:rPr>
              <w:t xml:space="preserve">прямо или косвенно владеет 20 и более процентами </w:t>
            </w:r>
            <w:r w:rsidR="009234D1" w:rsidRPr="004B3E79">
              <w:rPr>
                <w:rFonts w:ascii="GHEA Grapalat" w:eastAsia="GHEA Grapalat" w:hAnsi="GHEA Grapalat" w:cs="GHEA Grapalat"/>
              </w:rPr>
              <w:t>дающих право голоса долей</w:t>
            </w:r>
            <w:r w:rsidR="009234D1"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234D1" w:rsidRPr="00FD1EE4" w14:paraId="11203E3F" w14:textId="77777777" w:rsidTr="00611E5C">
        <w:trPr>
          <w:trHeight w:val="684"/>
        </w:trPr>
        <w:tc>
          <w:tcPr>
            <w:tcW w:w="4508" w:type="dxa"/>
            <w:shd w:val="clear" w:color="auto" w:fill="D9E2F3"/>
            <w:vAlign w:val="center"/>
          </w:tcPr>
          <w:p w14:paraId="71C7DCD1"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14:paraId="1B6F1FB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4D970E9" w14:textId="77777777" w:rsidTr="00611E5C">
        <w:trPr>
          <w:trHeight w:val="1282"/>
        </w:trPr>
        <w:tc>
          <w:tcPr>
            <w:tcW w:w="4508" w:type="dxa"/>
            <w:shd w:val="clear" w:color="auto" w:fill="D9E2F3"/>
            <w:vAlign w:val="center"/>
          </w:tcPr>
          <w:p w14:paraId="1D00A20C"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C5571D0" w14:textId="77777777" w:rsidR="009234D1" w:rsidRPr="006B364D"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Прямое участие</w:t>
            </w:r>
          </w:p>
          <w:p w14:paraId="34FC0F08" w14:textId="77777777" w:rsidR="009234D1" w:rsidRPr="00F10CBA"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Косвенное участие</w:t>
            </w:r>
          </w:p>
        </w:tc>
      </w:tr>
      <w:tr w:rsidR="009234D1" w:rsidRPr="00FD1EE4" w14:paraId="37F4F67D" w14:textId="77777777" w:rsidTr="00611E5C">
        <w:tc>
          <w:tcPr>
            <w:tcW w:w="9016" w:type="dxa"/>
            <w:gridSpan w:val="2"/>
            <w:vAlign w:val="center"/>
          </w:tcPr>
          <w:p w14:paraId="64CD6DAA"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6F16E4">
              <w:rPr>
                <w:rFonts w:ascii="GHEA Grapalat" w:eastAsia="GHEA Grapalat" w:hAnsi="GHEA Grapalat" w:cs="GHEA Grapalat"/>
                <w:lang w:val="hy-AM"/>
              </w:rPr>
              <w:t>б</w:t>
            </w:r>
            <w:r w:rsidR="009234D1" w:rsidRPr="006F16E4">
              <w:rPr>
                <w:rFonts w:eastAsia="Cambria Math"/>
              </w:rPr>
              <w:t>․</w:t>
            </w:r>
            <w:r w:rsidR="009234D1"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9234D1" w:rsidRPr="00FD1EE4" w14:paraId="7744DF91" w14:textId="77777777" w:rsidTr="00611E5C">
        <w:tc>
          <w:tcPr>
            <w:tcW w:w="9016" w:type="dxa"/>
            <w:gridSpan w:val="2"/>
            <w:vAlign w:val="center"/>
          </w:tcPr>
          <w:p w14:paraId="4BA0EA2F" w14:textId="77777777" w:rsidR="009234D1" w:rsidRPr="00FD1EE4" w:rsidRDefault="009B2E96"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801B2D">
              <w:rPr>
                <w:rFonts w:ascii="GHEA Grapalat" w:eastAsia="GHEA Grapalat" w:hAnsi="GHEA Grapalat" w:cs="GHEA Grapalat"/>
                <w:lang w:val="hy-AM"/>
              </w:rPr>
              <w:t>в</w:t>
            </w:r>
            <w:r w:rsidR="009234D1">
              <w:rPr>
                <w:rFonts w:ascii="GHEA Grapalat" w:eastAsia="GHEA Grapalat" w:hAnsi="GHEA Grapalat" w:cs="GHEA Grapalat"/>
              </w:rPr>
              <w:t>.</w:t>
            </w:r>
            <w:r w:rsidR="009234D1"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9234D1" w:rsidRPr="00BA30D4">
              <w:rPr>
                <w:rFonts w:ascii="GHEA Grapalat" w:eastAsia="GHEA Grapalat" w:hAnsi="GHEA Grapalat" w:cs="GHEA Grapalat"/>
                <w:lang w:val="hy-AM"/>
              </w:rPr>
              <w:t>б</w:t>
            </w:r>
            <w:r w:rsidR="009234D1" w:rsidRPr="00BA30D4">
              <w:rPr>
                <w:rFonts w:ascii="GHEA Grapalat" w:eastAsia="GHEA Grapalat" w:hAnsi="GHEA Grapalat" w:cs="GHEA Grapalat"/>
              </w:rPr>
              <w:t>"</w:t>
            </w:r>
          </w:p>
        </w:tc>
      </w:tr>
    </w:tbl>
    <w:p w14:paraId="2841BD5B" w14:textId="77777777" w:rsidR="009234D1" w:rsidRPr="00A5193B"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34D1" w:rsidRPr="00FD1EE4" w14:paraId="0693DA4E" w14:textId="77777777" w:rsidTr="00611E5C">
        <w:trPr>
          <w:trHeight w:val="924"/>
        </w:trPr>
        <w:tc>
          <w:tcPr>
            <w:tcW w:w="9016" w:type="dxa"/>
            <w:gridSpan w:val="2"/>
            <w:vAlign w:val="center"/>
          </w:tcPr>
          <w:p w14:paraId="7D0A1350" w14:textId="77777777" w:rsidR="009234D1" w:rsidRPr="00FD1EE4" w:rsidRDefault="009B2E96"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9C7B43">
              <w:rPr>
                <w:rFonts w:ascii="GHEA Grapalat" w:eastAsia="GHEA Grapalat" w:hAnsi="GHEA Grapalat" w:cs="GHEA Grapalat"/>
                <w:lang w:val="hy-AM"/>
              </w:rPr>
              <w:t>а</w:t>
            </w:r>
            <w:r w:rsidR="009234D1" w:rsidRPr="00FD1EE4">
              <w:rPr>
                <w:rFonts w:eastAsia="Cambria Math"/>
              </w:rPr>
              <w:t>․</w:t>
            </w:r>
            <w:r w:rsidR="009234D1" w:rsidRPr="00FD1EE4">
              <w:rPr>
                <w:rFonts w:ascii="GHEA Grapalat" w:eastAsia="Cambria Math" w:hAnsi="GHEA Grapalat" w:cs="Cambria Math"/>
              </w:rPr>
              <w:t xml:space="preserve"> </w:t>
            </w:r>
            <w:r w:rsidR="009234D1" w:rsidRPr="00BC0F3A">
              <w:rPr>
                <w:rFonts w:ascii="GHEA Grapalat" w:eastAsia="GHEA Grapalat" w:hAnsi="GHEA Grapalat" w:cs="GHEA Grapalat"/>
              </w:rPr>
              <w:t xml:space="preserve">прямо или косвенно владеет 10 и более процентами </w:t>
            </w:r>
            <w:r w:rsidR="009234D1" w:rsidRPr="004B3E79">
              <w:rPr>
                <w:rFonts w:ascii="GHEA Grapalat" w:eastAsia="GHEA Grapalat" w:hAnsi="GHEA Grapalat" w:cs="GHEA Grapalat"/>
              </w:rPr>
              <w:t>дающих право голоса долей</w:t>
            </w:r>
            <w:r w:rsidR="009234D1" w:rsidRPr="00C76DD8">
              <w:rPr>
                <w:rFonts w:ascii="GHEA Grapalat" w:eastAsia="GHEA Grapalat" w:hAnsi="GHEA Grapalat" w:cs="GHEA Grapalat"/>
              </w:rPr>
              <w:t xml:space="preserve"> (акций, паев) </w:t>
            </w:r>
            <w:r w:rsidR="009234D1"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9234D1" w:rsidRPr="00FD1EE4" w14:paraId="7B58F9E3" w14:textId="77777777" w:rsidTr="00611E5C">
        <w:trPr>
          <w:trHeight w:val="684"/>
        </w:trPr>
        <w:tc>
          <w:tcPr>
            <w:tcW w:w="4508" w:type="dxa"/>
            <w:shd w:val="clear" w:color="auto" w:fill="D9E2F3"/>
            <w:vAlign w:val="center"/>
          </w:tcPr>
          <w:p w14:paraId="712A87B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14:paraId="07A5B68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E560F09" w14:textId="77777777" w:rsidTr="00611E5C">
        <w:trPr>
          <w:trHeight w:val="1282"/>
        </w:trPr>
        <w:tc>
          <w:tcPr>
            <w:tcW w:w="4508" w:type="dxa"/>
            <w:shd w:val="clear" w:color="auto" w:fill="D9E2F3"/>
            <w:vAlign w:val="center"/>
          </w:tcPr>
          <w:p w14:paraId="1F77824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6CDF812" w14:textId="77777777" w:rsidR="009234D1" w:rsidRPr="00C843BA"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Прямое участие</w:t>
            </w:r>
          </w:p>
          <w:p w14:paraId="66B2A44D" w14:textId="77777777" w:rsidR="009234D1" w:rsidRPr="00C843BA"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Косвенное участие</w:t>
            </w:r>
          </w:p>
        </w:tc>
      </w:tr>
      <w:tr w:rsidR="009234D1" w:rsidRPr="00FD1EE4" w14:paraId="6CBCE94A" w14:textId="77777777" w:rsidTr="00611E5C">
        <w:tc>
          <w:tcPr>
            <w:tcW w:w="9016" w:type="dxa"/>
            <w:gridSpan w:val="2"/>
            <w:vAlign w:val="center"/>
          </w:tcPr>
          <w:p w14:paraId="768BD024"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D654B4">
              <w:rPr>
                <w:rFonts w:ascii="GHEA Grapalat" w:eastAsia="GHEA Grapalat" w:hAnsi="GHEA Grapalat" w:cs="GHEA Grapalat"/>
                <w:lang w:val="hy-AM"/>
              </w:rPr>
              <w:t>б</w:t>
            </w:r>
            <w:r w:rsidR="009234D1" w:rsidRPr="00D654B4">
              <w:rPr>
                <w:rFonts w:eastAsia="Cambria Math"/>
              </w:rPr>
              <w:t>․</w:t>
            </w:r>
            <w:r w:rsidR="009234D1" w:rsidRPr="00D654B4">
              <w:rPr>
                <w:rFonts w:ascii="GHEA Grapalat" w:eastAsia="Cambria Math" w:hAnsi="GHEA Grapalat" w:cs="Cambria Math"/>
              </w:rPr>
              <w:t xml:space="preserve"> </w:t>
            </w:r>
            <w:r w:rsidR="009234D1" w:rsidRPr="00D654B4">
              <w:rPr>
                <w:rFonts w:ascii="GHEA Grapalat" w:eastAsia="GHEA Grapalat" w:hAnsi="GHEA Grapalat" w:cs="GHEA Grapalat"/>
              </w:rPr>
              <w:t xml:space="preserve">имеет право назначать или </w:t>
            </w:r>
            <w:r w:rsidR="009234D1" w:rsidRPr="00D654B4">
              <w:rPr>
                <w:rFonts w:ascii="GHEA Grapalat" w:eastAsia="GHEA Grapalat" w:hAnsi="GHEA Grapalat" w:cs="GHEA Grapalat"/>
                <w:lang w:eastAsia="hy-AM"/>
              </w:rPr>
              <w:t>освобождать</w:t>
            </w:r>
            <w:r w:rsidR="009234D1" w:rsidRPr="00D654B4">
              <w:rPr>
                <w:rFonts w:ascii="GHEA Grapalat" w:eastAsia="GHEA Grapalat" w:hAnsi="GHEA Grapalat" w:cs="GHEA Grapalat"/>
              </w:rPr>
              <w:t xml:space="preserve"> большинство членов органов управления юридического лица</w:t>
            </w:r>
          </w:p>
        </w:tc>
      </w:tr>
      <w:tr w:rsidR="009234D1" w:rsidRPr="00FD1EE4" w14:paraId="33FFFBD8" w14:textId="77777777" w:rsidTr="00611E5C">
        <w:tc>
          <w:tcPr>
            <w:tcW w:w="9016" w:type="dxa"/>
            <w:gridSpan w:val="2"/>
            <w:vAlign w:val="center"/>
          </w:tcPr>
          <w:p w14:paraId="264EB199"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1104ED">
              <w:rPr>
                <w:rFonts w:ascii="GHEA Grapalat" w:eastAsia="GHEA Grapalat" w:hAnsi="GHEA Grapalat" w:cs="GHEA Grapalat"/>
                <w:lang w:val="hy-AM"/>
              </w:rPr>
              <w:t>в</w:t>
            </w:r>
            <w:r w:rsidR="009234D1" w:rsidRPr="00FD1EE4">
              <w:rPr>
                <w:rFonts w:eastAsia="Cambria Math"/>
              </w:rPr>
              <w:t>․</w:t>
            </w:r>
            <w:r w:rsidR="009234D1" w:rsidRPr="00FD1EE4">
              <w:rPr>
                <w:rFonts w:ascii="GHEA Grapalat" w:eastAsia="Cambria Math" w:hAnsi="GHEA Grapalat" w:cs="Cambria Math"/>
              </w:rPr>
              <w:t xml:space="preserve"> </w:t>
            </w:r>
            <w:r w:rsidR="009234D1"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234D1" w:rsidRPr="00FD1EE4" w14:paraId="4754A588" w14:textId="77777777" w:rsidTr="00611E5C">
        <w:tc>
          <w:tcPr>
            <w:tcW w:w="9016" w:type="dxa"/>
            <w:gridSpan w:val="2"/>
            <w:vAlign w:val="center"/>
          </w:tcPr>
          <w:p w14:paraId="7E6D6F52"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9839CB">
              <w:rPr>
                <w:rFonts w:ascii="GHEA Grapalat" w:eastAsia="GHEA Grapalat" w:hAnsi="GHEA Grapalat" w:cs="GHEA Grapalat"/>
                <w:lang w:val="hy-AM"/>
              </w:rPr>
              <w:t>г</w:t>
            </w:r>
            <w:r w:rsidR="009234D1" w:rsidRPr="00FD1EE4">
              <w:rPr>
                <w:rFonts w:eastAsia="Cambria Math"/>
              </w:rPr>
              <w:t>․</w:t>
            </w:r>
            <w:r w:rsidR="009234D1" w:rsidRPr="00FD1EE4">
              <w:rPr>
                <w:rFonts w:ascii="GHEA Grapalat" w:eastAsia="Cambria Math" w:hAnsi="GHEA Grapalat" w:cs="Cambria Math"/>
              </w:rPr>
              <w:t xml:space="preserve"> </w:t>
            </w:r>
            <w:r w:rsidR="009234D1" w:rsidRPr="00F84F06">
              <w:rPr>
                <w:rFonts w:ascii="GHEA Grapalat" w:eastAsia="GHEA Grapalat" w:hAnsi="GHEA Grapalat" w:cs="GHEA Grapalat"/>
              </w:rPr>
              <w:t xml:space="preserve">осуществляет реальный (фактический) контроль за юридическим лицом </w:t>
            </w:r>
            <w:r w:rsidR="009234D1">
              <w:rPr>
                <w:rFonts w:ascii="GHEA Grapalat" w:eastAsia="GHEA Grapalat" w:hAnsi="GHEA Grapalat" w:cs="GHEA Grapalat"/>
              </w:rPr>
              <w:t>иными</w:t>
            </w:r>
            <w:r w:rsidR="009234D1" w:rsidRPr="00F84F06">
              <w:rPr>
                <w:rFonts w:ascii="GHEA Grapalat" w:eastAsia="GHEA Grapalat" w:hAnsi="GHEA Grapalat" w:cs="GHEA Grapalat"/>
              </w:rPr>
              <w:t xml:space="preserve"> средствами</w:t>
            </w:r>
          </w:p>
        </w:tc>
      </w:tr>
      <w:tr w:rsidR="009234D1" w:rsidRPr="00FD1EE4" w14:paraId="020B5DB7" w14:textId="77777777" w:rsidTr="00611E5C">
        <w:tc>
          <w:tcPr>
            <w:tcW w:w="9016" w:type="dxa"/>
            <w:gridSpan w:val="2"/>
            <w:vAlign w:val="center"/>
          </w:tcPr>
          <w:p w14:paraId="155F3F48" w14:textId="77777777" w:rsidR="009234D1" w:rsidRPr="00FD1EE4" w:rsidRDefault="009B2E96" w:rsidP="00611E5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331D0E">
              <w:rPr>
                <w:rFonts w:ascii="GHEA Grapalat" w:eastAsia="GHEA Grapalat" w:hAnsi="GHEA Grapalat" w:cs="GHEA Grapalat"/>
                <w:lang w:val="hy-AM"/>
              </w:rPr>
              <w:t>д</w:t>
            </w:r>
            <w:r w:rsidR="009234D1" w:rsidRPr="00FD1EE4">
              <w:rPr>
                <w:rFonts w:eastAsia="Cambria Math"/>
              </w:rPr>
              <w:t>․</w:t>
            </w:r>
            <w:r w:rsidR="009234D1" w:rsidRPr="00FD1EE4">
              <w:rPr>
                <w:rFonts w:ascii="GHEA Grapalat" w:eastAsia="Cambria Math" w:hAnsi="GHEA Grapalat" w:cs="Cambria Math"/>
              </w:rPr>
              <w:t xml:space="preserve"> </w:t>
            </w:r>
            <w:r w:rsidR="009234D1"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9234D1" w:rsidRPr="00F36505">
              <w:rPr>
                <w:rFonts w:ascii="GHEA Grapalat" w:eastAsia="GHEA Grapalat" w:hAnsi="GHEA Grapalat" w:cs="GHEA Grapalat"/>
              </w:rPr>
              <w:t xml:space="preserve"> "а" - "г"</w:t>
            </w:r>
          </w:p>
        </w:tc>
      </w:tr>
    </w:tbl>
    <w:p w14:paraId="0916DD92"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75B0ADD9" w14:textId="77777777" w:rsidTr="00611E5C">
        <w:tc>
          <w:tcPr>
            <w:tcW w:w="2837" w:type="dxa"/>
            <w:shd w:val="clear" w:color="auto" w:fill="D9E2F3"/>
            <w:vAlign w:val="center"/>
          </w:tcPr>
          <w:p w14:paraId="4D3EE456"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0CA8DD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E5B0E82" w14:textId="77777777" w:rsidTr="00611E5C">
        <w:tc>
          <w:tcPr>
            <w:tcW w:w="2837" w:type="dxa"/>
            <w:shd w:val="clear" w:color="auto" w:fill="D9E2F3"/>
            <w:vAlign w:val="center"/>
          </w:tcPr>
          <w:p w14:paraId="160A4CE1"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14:paraId="24341A19" w14:textId="77777777" w:rsidR="009234D1" w:rsidRPr="00B23852"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Отдельно</w:t>
            </w:r>
          </w:p>
          <w:p w14:paraId="7DD9FA0F" w14:textId="77777777" w:rsidR="009234D1" w:rsidRPr="00FD1EE4" w:rsidRDefault="009B2E96" w:rsidP="00611E5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558FC">
              <w:rPr>
                <w:rFonts w:ascii="GHEA Grapalat" w:eastAsia="GHEA Grapalat" w:hAnsi="GHEA Grapalat" w:cs="GHEA Grapalat"/>
              </w:rPr>
              <w:t>Совместно с аффилированными лицами</w:t>
            </w:r>
          </w:p>
        </w:tc>
      </w:tr>
      <w:tr w:rsidR="009234D1" w:rsidRPr="00FD1EE4" w14:paraId="3A10E3BE" w14:textId="77777777" w:rsidTr="00611E5C">
        <w:tc>
          <w:tcPr>
            <w:tcW w:w="2837" w:type="dxa"/>
            <w:shd w:val="clear" w:color="auto" w:fill="D9E2F3"/>
            <w:vAlign w:val="center"/>
          </w:tcPr>
          <w:p w14:paraId="76484AD8"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4E6C3475" w14:textId="77777777" w:rsidR="009234D1" w:rsidRPr="005600B4"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Да</w:t>
            </w:r>
          </w:p>
          <w:p w14:paraId="28254D3D" w14:textId="77777777" w:rsidR="009234D1" w:rsidRPr="005600B4" w:rsidRDefault="009B2E96"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Нет</w:t>
            </w:r>
          </w:p>
        </w:tc>
      </w:tr>
    </w:tbl>
    <w:p w14:paraId="34FDCDE9"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1416BFDE" w14:textId="77777777" w:rsidTr="00611E5C">
        <w:tc>
          <w:tcPr>
            <w:tcW w:w="2837" w:type="dxa"/>
            <w:shd w:val="clear" w:color="auto" w:fill="D9E2F3"/>
            <w:vAlign w:val="center"/>
          </w:tcPr>
          <w:p w14:paraId="07D12DFA"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EDD8A7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B5DAAF3" w14:textId="77777777" w:rsidTr="00611E5C">
        <w:tc>
          <w:tcPr>
            <w:tcW w:w="2837" w:type="dxa"/>
            <w:shd w:val="clear" w:color="auto" w:fill="D9E2F3"/>
            <w:vAlign w:val="center"/>
          </w:tcPr>
          <w:p w14:paraId="47CB75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35BFF4A" w14:textId="77777777" w:rsidR="009234D1" w:rsidRPr="00FD1EE4" w:rsidRDefault="009234D1" w:rsidP="00611E5C">
            <w:pPr>
              <w:spacing w:before="240" w:after="240"/>
              <w:rPr>
                <w:rFonts w:ascii="GHEA Grapalat" w:eastAsia="GHEA Grapalat" w:hAnsi="GHEA Grapalat" w:cs="GHEA Grapalat"/>
              </w:rPr>
            </w:pPr>
          </w:p>
        </w:tc>
      </w:tr>
    </w:tbl>
    <w:p w14:paraId="337409CA" w14:textId="77777777" w:rsidR="009234D1" w:rsidRPr="00FD1EE4" w:rsidRDefault="009234D1" w:rsidP="009234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5A8583D" w14:textId="77777777" w:rsidR="009234D1" w:rsidRPr="00FD1EE4"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64DC513"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63A7531" w14:textId="77777777" w:rsidTr="00611E5C">
        <w:tc>
          <w:tcPr>
            <w:tcW w:w="2835" w:type="dxa"/>
            <w:shd w:val="clear" w:color="auto" w:fill="D9E2F3"/>
            <w:vAlign w:val="center"/>
          </w:tcPr>
          <w:p w14:paraId="108E242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80C984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B61E963" w14:textId="77777777" w:rsidTr="00611E5C">
        <w:tc>
          <w:tcPr>
            <w:tcW w:w="2835" w:type="dxa"/>
            <w:shd w:val="clear" w:color="auto" w:fill="D9E2F3"/>
            <w:vAlign w:val="center"/>
          </w:tcPr>
          <w:p w14:paraId="1BAEC8B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B58091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696E03C" w14:textId="77777777" w:rsidTr="00611E5C">
        <w:tc>
          <w:tcPr>
            <w:tcW w:w="2835" w:type="dxa"/>
            <w:shd w:val="clear" w:color="auto" w:fill="D9E2F3"/>
            <w:vAlign w:val="center"/>
          </w:tcPr>
          <w:p w14:paraId="1643449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DAC507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7B44BED" w14:textId="77777777" w:rsidTr="00611E5C">
        <w:tc>
          <w:tcPr>
            <w:tcW w:w="2835" w:type="dxa"/>
            <w:shd w:val="clear" w:color="auto" w:fill="D9E2F3"/>
            <w:vAlign w:val="center"/>
          </w:tcPr>
          <w:p w14:paraId="252527D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D75B52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D2D05A7" w14:textId="77777777" w:rsidTr="00611E5C">
        <w:tc>
          <w:tcPr>
            <w:tcW w:w="2835" w:type="dxa"/>
            <w:shd w:val="clear" w:color="auto" w:fill="D9E2F3"/>
            <w:vAlign w:val="center"/>
          </w:tcPr>
          <w:p w14:paraId="6AD18EF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467CCE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17DE298" w14:textId="77777777" w:rsidTr="00611E5C">
        <w:tc>
          <w:tcPr>
            <w:tcW w:w="2835" w:type="dxa"/>
            <w:shd w:val="clear" w:color="auto" w:fill="D9E2F3"/>
            <w:vAlign w:val="center"/>
          </w:tcPr>
          <w:p w14:paraId="633E8692"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0BD8400"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43A00F7" w14:textId="77777777" w:rsidTr="00611E5C">
        <w:tc>
          <w:tcPr>
            <w:tcW w:w="2835" w:type="dxa"/>
            <w:shd w:val="clear" w:color="auto" w:fill="D9E2F3"/>
            <w:vAlign w:val="center"/>
          </w:tcPr>
          <w:p w14:paraId="456ABEF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B2C7966" w14:textId="77777777" w:rsidR="009234D1" w:rsidRPr="00FD1EE4" w:rsidRDefault="009234D1" w:rsidP="00611E5C">
            <w:pPr>
              <w:spacing w:before="240" w:after="240"/>
              <w:rPr>
                <w:rFonts w:ascii="GHEA Grapalat" w:eastAsia="GHEA Grapalat" w:hAnsi="GHEA Grapalat" w:cs="GHEA Grapalat"/>
              </w:rPr>
            </w:pPr>
          </w:p>
        </w:tc>
      </w:tr>
    </w:tbl>
    <w:p w14:paraId="2043E570"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4E3D84BE" w14:textId="77777777" w:rsidTr="00611E5C">
        <w:trPr>
          <w:trHeight w:val="853"/>
        </w:trPr>
        <w:tc>
          <w:tcPr>
            <w:tcW w:w="2835" w:type="dxa"/>
            <w:vMerge w:val="restart"/>
            <w:shd w:val="clear" w:color="auto" w:fill="D9E2F3"/>
            <w:vAlign w:val="center"/>
          </w:tcPr>
          <w:p w14:paraId="67C5CE21"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A81BD0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6D71BB8" w14:textId="77777777" w:rsidTr="00611E5C">
        <w:trPr>
          <w:trHeight w:val="850"/>
        </w:trPr>
        <w:tc>
          <w:tcPr>
            <w:tcW w:w="2835" w:type="dxa"/>
            <w:vMerge/>
            <w:shd w:val="clear" w:color="auto" w:fill="D9E2F3"/>
            <w:vAlign w:val="center"/>
          </w:tcPr>
          <w:p w14:paraId="291A46A4"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14BE5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149E6AB" w14:textId="77777777" w:rsidTr="00611E5C">
        <w:trPr>
          <w:trHeight w:val="850"/>
        </w:trPr>
        <w:tc>
          <w:tcPr>
            <w:tcW w:w="2835" w:type="dxa"/>
            <w:vMerge/>
            <w:shd w:val="clear" w:color="auto" w:fill="D9E2F3"/>
            <w:vAlign w:val="center"/>
          </w:tcPr>
          <w:p w14:paraId="654F5575"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8E4DC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0E6AD56" w14:textId="77777777" w:rsidTr="00611E5C">
        <w:trPr>
          <w:trHeight w:val="850"/>
        </w:trPr>
        <w:tc>
          <w:tcPr>
            <w:tcW w:w="2835" w:type="dxa"/>
            <w:vMerge/>
            <w:shd w:val="clear" w:color="auto" w:fill="D9E2F3"/>
            <w:vAlign w:val="center"/>
          </w:tcPr>
          <w:p w14:paraId="0B22E3C6"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88D88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005A21E" w14:textId="77777777" w:rsidTr="00611E5C">
        <w:trPr>
          <w:trHeight w:val="850"/>
        </w:trPr>
        <w:tc>
          <w:tcPr>
            <w:tcW w:w="2835" w:type="dxa"/>
            <w:vMerge/>
            <w:shd w:val="clear" w:color="auto" w:fill="D9E2F3"/>
            <w:vAlign w:val="center"/>
          </w:tcPr>
          <w:p w14:paraId="4C947D94"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A27F96" w14:textId="77777777" w:rsidR="009234D1" w:rsidRPr="00FD1EE4" w:rsidRDefault="009234D1" w:rsidP="00611E5C">
            <w:pPr>
              <w:spacing w:before="240" w:after="240"/>
              <w:rPr>
                <w:rFonts w:ascii="GHEA Grapalat" w:eastAsia="GHEA Grapalat" w:hAnsi="GHEA Grapalat" w:cs="GHEA Grapalat"/>
              </w:rPr>
            </w:pPr>
          </w:p>
        </w:tc>
      </w:tr>
    </w:tbl>
    <w:p w14:paraId="63291FDB" w14:textId="77777777" w:rsidR="009234D1"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6446EE31" w14:textId="77777777" w:rsidTr="00611E5C">
        <w:tc>
          <w:tcPr>
            <w:tcW w:w="2835" w:type="dxa"/>
            <w:shd w:val="clear" w:color="auto" w:fill="D9E2F3"/>
            <w:vAlign w:val="center"/>
          </w:tcPr>
          <w:p w14:paraId="3BB7EEEC"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A55AFD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3D665C8" w14:textId="77777777" w:rsidTr="00611E5C">
        <w:tc>
          <w:tcPr>
            <w:tcW w:w="2835" w:type="dxa"/>
            <w:shd w:val="clear" w:color="auto" w:fill="D9E2F3"/>
            <w:vAlign w:val="center"/>
          </w:tcPr>
          <w:p w14:paraId="102CC50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08EDD8E" w14:textId="77777777" w:rsidR="009234D1" w:rsidRPr="00FD1EE4" w:rsidRDefault="009234D1" w:rsidP="00611E5C">
            <w:pPr>
              <w:spacing w:before="240" w:after="240"/>
              <w:rPr>
                <w:rFonts w:ascii="GHEA Grapalat" w:eastAsia="GHEA Grapalat" w:hAnsi="GHEA Grapalat" w:cs="GHEA Grapalat"/>
              </w:rPr>
            </w:pPr>
          </w:p>
        </w:tc>
      </w:tr>
    </w:tbl>
    <w:p w14:paraId="730B7149" w14:textId="77777777" w:rsidR="009234D1" w:rsidRPr="00FD1EE4" w:rsidRDefault="009234D1" w:rsidP="009234D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905F03D" w14:textId="77777777" w:rsidR="009234D1" w:rsidRPr="00FD1EE4" w:rsidRDefault="009234D1" w:rsidP="009234D1">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9234D1" w:rsidRPr="00FD1EE4" w14:paraId="4861C3AE" w14:textId="77777777" w:rsidTr="00611E5C">
        <w:tc>
          <w:tcPr>
            <w:tcW w:w="9016" w:type="dxa"/>
            <w:shd w:val="clear" w:color="auto" w:fill="DBE5F1" w:themeFill="accent1" w:themeFillTint="33"/>
          </w:tcPr>
          <w:p w14:paraId="13DE0B3C" w14:textId="77777777" w:rsidR="009234D1" w:rsidRPr="00FD1EE4" w:rsidRDefault="009234D1" w:rsidP="00611E5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9234D1" w:rsidRPr="00FD1EE4" w14:paraId="3D22C384" w14:textId="77777777" w:rsidTr="00611E5C">
        <w:trPr>
          <w:trHeight w:val="10187"/>
        </w:trPr>
        <w:tc>
          <w:tcPr>
            <w:tcW w:w="9016" w:type="dxa"/>
          </w:tcPr>
          <w:p w14:paraId="699CBD9B" w14:textId="77777777" w:rsidR="009234D1" w:rsidRPr="00FD1EE4" w:rsidRDefault="009234D1" w:rsidP="00611E5C">
            <w:pPr>
              <w:rPr>
                <w:rFonts w:ascii="GHEA Grapalat" w:eastAsia="GHEA Grapalat" w:hAnsi="GHEA Grapalat" w:cs="GHEA Grapalat"/>
                <w:b/>
                <w:color w:val="000000"/>
              </w:rPr>
            </w:pPr>
          </w:p>
        </w:tc>
      </w:tr>
    </w:tbl>
    <w:p w14:paraId="79B3817B" w14:textId="77777777" w:rsidR="009234D1" w:rsidRPr="00FD1EE4" w:rsidRDefault="009234D1" w:rsidP="009234D1">
      <w:pPr>
        <w:pBdr>
          <w:top w:val="nil"/>
          <w:left w:val="nil"/>
          <w:bottom w:val="nil"/>
          <w:right w:val="nil"/>
          <w:between w:val="nil"/>
        </w:pBdr>
        <w:rPr>
          <w:rFonts w:ascii="GHEA Grapalat" w:eastAsia="GHEA Grapalat" w:hAnsi="GHEA Grapalat" w:cs="GHEA Grapalat"/>
          <w:b/>
          <w:color w:val="000000"/>
        </w:rPr>
      </w:pPr>
    </w:p>
    <w:p w14:paraId="767B466A" w14:textId="77777777" w:rsidR="009234D1" w:rsidRDefault="009234D1" w:rsidP="009234D1">
      <w:pPr>
        <w:rPr>
          <w:rFonts w:ascii="GHEA Grapalat" w:hAnsi="GHEA Grapalat"/>
          <w:b/>
        </w:rPr>
      </w:pPr>
    </w:p>
    <w:p w14:paraId="72493EB9" w14:textId="77777777" w:rsidR="009234D1" w:rsidRDefault="009234D1" w:rsidP="009234D1">
      <w:pPr>
        <w:rPr>
          <w:ins w:id="3" w:author="Inesa Kocharyan" w:date="2021-09-01T11:45:00Z"/>
          <w:rFonts w:ascii="GHEA Grapalat" w:hAnsi="GHEA Grapalat"/>
          <w:b/>
        </w:rPr>
      </w:pPr>
    </w:p>
    <w:p w14:paraId="7EF846E6" w14:textId="77777777" w:rsidR="009234D1" w:rsidRDefault="009234D1" w:rsidP="009234D1">
      <w:pPr>
        <w:rPr>
          <w:rFonts w:ascii="GHEA Grapalat" w:hAnsi="GHEA Grapalat"/>
          <w:b/>
        </w:rPr>
      </w:pPr>
      <w:r>
        <w:rPr>
          <w:rFonts w:ascii="GHEA Grapalat" w:hAnsi="GHEA Grapalat"/>
          <w:b/>
        </w:rPr>
        <w:br w:type="page"/>
      </w:r>
    </w:p>
    <w:p w14:paraId="15C4E3F6" w14:textId="77777777" w:rsidR="009234D1" w:rsidRPr="000306ED" w:rsidRDefault="009234D1" w:rsidP="009234D1">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D6A1854"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A341EB1" w14:textId="77777777" w:rsidR="009234D1" w:rsidRPr="000306ED" w:rsidRDefault="009234D1" w:rsidP="009234D1">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C8A2D6A" w14:textId="77777777" w:rsidR="009234D1" w:rsidRPr="000306ED" w:rsidRDefault="009234D1" w:rsidP="009234D1">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BFD0F6D" w14:textId="77777777" w:rsidR="009234D1" w:rsidRPr="000306ED" w:rsidRDefault="009234D1" w:rsidP="009234D1">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45B338" w14:textId="77777777" w:rsidR="009234D1" w:rsidRPr="000306ED" w:rsidRDefault="009234D1" w:rsidP="009234D1">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AF95763"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4A9A6E52"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w:t>
      </w:r>
      <w:r w:rsidRPr="000306ED">
        <w:rPr>
          <w:rFonts w:ascii="GHEA Grapalat" w:hAnsi="GHEA Grapalat"/>
        </w:rPr>
        <w:lastRenderedPageBreak/>
        <w:t>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1871549"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484EA9"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2EFE8BA0" w14:textId="77777777" w:rsidR="009234D1" w:rsidRPr="000306ED" w:rsidRDefault="009234D1" w:rsidP="009234D1">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63F57FB" w14:textId="77777777" w:rsidR="009234D1" w:rsidRPr="000306ED" w:rsidRDefault="009234D1" w:rsidP="009234D1">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0306ED">
        <w:rPr>
          <w:rFonts w:ascii="GHEA Grapalat" w:hAnsi="GHEA Grapalat"/>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1F36BC"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383C290" w14:textId="77777777" w:rsidR="009234D1" w:rsidRPr="000306ED" w:rsidRDefault="009234D1" w:rsidP="009234D1">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0CBAFF4"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12A12D5"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621647F"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A194449" w14:textId="77777777" w:rsidR="009234D1" w:rsidRPr="000306ED" w:rsidRDefault="009234D1" w:rsidP="009234D1">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65D90CB" w14:textId="77777777" w:rsidR="009234D1" w:rsidRPr="000306ED" w:rsidRDefault="009234D1" w:rsidP="009234D1">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0306ED">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E888148" w14:textId="77777777" w:rsidR="009234D1" w:rsidRPr="000306ED" w:rsidRDefault="009234D1" w:rsidP="009234D1">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5D47035" w14:textId="77777777" w:rsidR="009234D1" w:rsidRPr="000306ED" w:rsidRDefault="009234D1" w:rsidP="009234D1">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1E1A546" w14:textId="77777777" w:rsidR="009234D1" w:rsidRPr="000306ED" w:rsidRDefault="009234D1" w:rsidP="009234D1">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lastRenderedPageBreak/>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88E70B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878AFB" w14:textId="77777777" w:rsidR="009234D1" w:rsidRPr="000306ED" w:rsidRDefault="009234D1" w:rsidP="009234D1">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9EB78F3" w14:textId="77777777" w:rsidR="009234D1" w:rsidRPr="000306ED" w:rsidRDefault="009234D1" w:rsidP="009234D1">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98C0435"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B8A1761"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AFD1EF"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w:t>
      </w:r>
      <w:r w:rsidRPr="000306ED">
        <w:rPr>
          <w:rFonts w:ascii="GHEA Grapalat" w:hAnsi="GHEA Grapalat"/>
        </w:rPr>
        <w:lastRenderedPageBreak/>
        <w:t>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14:paraId="031594AC" w14:textId="77777777" w:rsidR="009234D1" w:rsidRPr="000306ED" w:rsidRDefault="009234D1" w:rsidP="009234D1">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DF52B9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19697B9"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94790D0"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8B581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1BF9D6F"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14:paraId="6F0789CE"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F3EA5E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16FC212" w14:textId="77777777" w:rsidR="009234D1" w:rsidRPr="000306ED" w:rsidRDefault="009234D1" w:rsidP="009234D1">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77511FD" w14:textId="77777777" w:rsidR="009234D1" w:rsidRPr="000306ED" w:rsidRDefault="009234D1" w:rsidP="009234D1">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F9FA69B" w14:textId="77777777" w:rsidR="009234D1" w:rsidRDefault="009234D1" w:rsidP="009234D1">
      <w:pPr>
        <w:pStyle w:val="31"/>
        <w:widowControl w:val="0"/>
        <w:spacing w:line="240" w:lineRule="auto"/>
        <w:ind w:firstLine="0"/>
        <w:jc w:val="right"/>
        <w:rPr>
          <w:rFonts w:ascii="GHEA Grapalat" w:hAnsi="GHEA Grapalat"/>
          <w:b/>
        </w:rPr>
      </w:pPr>
      <w:r>
        <w:rPr>
          <w:rFonts w:ascii="GHEA Grapalat" w:hAnsi="GHEA Grapalat"/>
          <w:b/>
        </w:rPr>
        <w:br w:type="page"/>
      </w:r>
    </w:p>
    <w:p w14:paraId="2C66F203" w14:textId="77777777" w:rsidR="009234D1" w:rsidRDefault="009234D1" w:rsidP="009234D1">
      <w:pPr>
        <w:pStyle w:val="31"/>
        <w:widowControl w:val="0"/>
        <w:spacing w:line="240" w:lineRule="auto"/>
        <w:ind w:firstLine="0"/>
        <w:jc w:val="right"/>
        <w:rPr>
          <w:rFonts w:ascii="GHEA Grapalat" w:hAnsi="GHEA Grapalat"/>
          <w:b/>
        </w:rPr>
      </w:pPr>
    </w:p>
    <w:p w14:paraId="34778B04" w14:textId="77777777" w:rsidR="009234D1" w:rsidRDefault="009234D1" w:rsidP="009234D1">
      <w:pPr>
        <w:pStyle w:val="31"/>
        <w:widowControl w:val="0"/>
        <w:spacing w:line="240" w:lineRule="auto"/>
        <w:ind w:firstLine="0"/>
        <w:jc w:val="right"/>
        <w:rPr>
          <w:rFonts w:ascii="GHEA Grapalat" w:hAnsi="GHEA Grapalat"/>
          <w:b/>
        </w:rPr>
      </w:pPr>
    </w:p>
    <w:p w14:paraId="1ADA45A6" w14:textId="77777777" w:rsidR="009234D1" w:rsidRDefault="009234D1" w:rsidP="009234D1">
      <w:pPr>
        <w:pStyle w:val="31"/>
        <w:widowControl w:val="0"/>
        <w:spacing w:line="240" w:lineRule="auto"/>
        <w:ind w:firstLine="0"/>
        <w:jc w:val="right"/>
        <w:rPr>
          <w:rFonts w:ascii="GHEA Grapalat" w:hAnsi="GHEA Grapalat"/>
          <w:b/>
        </w:rPr>
      </w:pPr>
    </w:p>
    <w:p w14:paraId="45C34EF1" w14:textId="2A04F290" w:rsidR="00B2572B" w:rsidRPr="00DC619D" w:rsidRDefault="00B2572B" w:rsidP="009234D1">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70B84645" w14:textId="742E0F94" w:rsidR="00B2572B" w:rsidRPr="009044F1" w:rsidRDefault="00B2572B" w:rsidP="00ED3045">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F3580">
        <w:rPr>
          <w:rFonts w:ascii="GHEA Grapalat" w:hAnsi="GHEA Grapalat"/>
          <w:b/>
          <w:sz w:val="24"/>
          <w:szCs w:val="24"/>
        </w:rPr>
        <w:t>KEAP- GHAPDzB-DEX-21/26</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14:paraId="686CB349" w14:textId="77777777" w:rsidR="00B2572B" w:rsidRPr="009044F1" w:rsidRDefault="00B2572B" w:rsidP="00ED3045">
      <w:pPr>
        <w:widowControl w:val="0"/>
        <w:ind w:firstLine="567"/>
        <w:jc w:val="center"/>
        <w:rPr>
          <w:rFonts w:ascii="GHEA Grapalat" w:hAnsi="GHEA Grapalat"/>
        </w:rPr>
      </w:pPr>
    </w:p>
    <w:p w14:paraId="2D26D8DA" w14:textId="77777777" w:rsidR="00B2572B" w:rsidRPr="009044F1" w:rsidRDefault="00B2572B" w:rsidP="00ED3045">
      <w:pPr>
        <w:widowControl w:val="0"/>
        <w:ind w:left="-66"/>
        <w:jc w:val="center"/>
        <w:rPr>
          <w:rFonts w:ascii="GHEA Grapalat" w:hAnsi="GHEA Grapalat"/>
          <w:b/>
        </w:rPr>
      </w:pPr>
      <w:r w:rsidRPr="009044F1">
        <w:rPr>
          <w:rFonts w:ascii="GHEA Grapalat" w:hAnsi="GHEA Grapalat"/>
          <w:b/>
        </w:rPr>
        <w:t>ЦЕНОВОЕ ПРЕДЛОЖЕНИЕ</w:t>
      </w:r>
    </w:p>
    <w:p w14:paraId="4659FB29" w14:textId="77777777" w:rsidR="00B2572B" w:rsidRPr="009044F1" w:rsidRDefault="00B2572B" w:rsidP="00ED3045">
      <w:pPr>
        <w:widowControl w:val="0"/>
        <w:ind w:firstLine="567"/>
        <w:jc w:val="center"/>
        <w:rPr>
          <w:rFonts w:ascii="GHEA Grapalat" w:hAnsi="GHEA Grapalat"/>
        </w:rPr>
      </w:pPr>
    </w:p>
    <w:p w14:paraId="0505372E" w14:textId="1671A379" w:rsidR="005646FC" w:rsidRPr="008842CE" w:rsidRDefault="00B2572B" w:rsidP="00EE796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BD7F6A">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F3580">
        <w:rPr>
          <w:rFonts w:ascii="GHEA Grapalat" w:hAnsi="GHEA Grapalat"/>
          <w:spacing w:val="-6"/>
        </w:rPr>
        <w:t>KEAP- GHAPDzB-DEX-21/26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342286AD" w14:textId="77777777" w:rsidR="005646FC" w:rsidRPr="009044F1" w:rsidRDefault="005646FC" w:rsidP="00ED3045">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B955FB5" w14:textId="77777777" w:rsidR="00B2572B" w:rsidRPr="009044F1" w:rsidRDefault="00B2572B" w:rsidP="00ED3045">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C8579D3" w14:textId="77777777" w:rsidR="00B2572B" w:rsidRPr="009044F1" w:rsidRDefault="005646FC" w:rsidP="00ED3045">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14:paraId="530CBD2D" w14:textId="77777777" w:rsidTr="001D5785">
        <w:trPr>
          <w:trHeight w:val="916"/>
          <w:jc w:val="center"/>
        </w:trPr>
        <w:tc>
          <w:tcPr>
            <w:tcW w:w="1368" w:type="dxa"/>
            <w:tcBorders>
              <w:top w:val="single" w:sz="4" w:space="0" w:color="auto"/>
              <w:left w:val="single" w:sz="4" w:space="0" w:color="auto"/>
              <w:right w:val="single" w:sz="4" w:space="0" w:color="auto"/>
            </w:tcBorders>
            <w:vAlign w:val="center"/>
          </w:tcPr>
          <w:p w14:paraId="479F49AD" w14:textId="77777777" w:rsidR="00BD50E7" w:rsidRPr="005744FC" w:rsidRDefault="00BD50E7" w:rsidP="00ED304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4DA4A43"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055FD312" w14:textId="77777777" w:rsidR="00BD50E7" w:rsidRPr="005744FC" w:rsidRDefault="00306C33" w:rsidP="00ED3045">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14:paraId="48310E23" w14:textId="77777777" w:rsidR="00BD50E7" w:rsidRDefault="00306C33" w:rsidP="00ED3045">
            <w:pPr>
              <w:widowControl w:val="0"/>
              <w:jc w:val="center"/>
              <w:rPr>
                <w:rFonts w:ascii="GHEA Grapalat" w:hAnsi="GHEA Grapalat"/>
                <w:b/>
                <w:bCs/>
                <w:sz w:val="20"/>
                <w:szCs w:val="20"/>
              </w:rPr>
            </w:pPr>
            <w:r>
              <w:rPr>
                <w:rFonts w:ascii="GHEA Grapalat" w:hAnsi="GHEA Grapalat"/>
                <w:b/>
                <w:bCs/>
                <w:sz w:val="20"/>
                <w:szCs w:val="20"/>
              </w:rPr>
              <w:t>Прибыль</w:t>
            </w:r>
          </w:p>
          <w:p w14:paraId="1CF84230" w14:textId="77777777" w:rsidR="00306C33" w:rsidRPr="005744FC" w:rsidRDefault="00306C33"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14:paraId="7B0FED5F"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2D124FB9"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2892993"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310D2700" w14:textId="77777777"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AC239D8" w14:textId="77777777"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31ECC8" w14:textId="77777777"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E55A247" w14:textId="77777777" w:rsidR="00BD50E7" w:rsidRPr="005744FC" w:rsidRDefault="00BD50E7" w:rsidP="00ED3045">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263F4DBE" w14:textId="77777777" w:rsidR="00BD50E7" w:rsidRPr="005744FC" w:rsidRDefault="00BD50E7" w:rsidP="00ED3045">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65964498" w14:textId="77777777"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0D25B80" w14:textId="77777777"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4C831D9F"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9DFB3F"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7BC8E55"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AD22AE"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1831D9"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33D13FE"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934E007" w14:textId="77777777" w:rsidR="00BD50E7" w:rsidRPr="005744FC" w:rsidRDefault="00BD50E7" w:rsidP="00ED3045">
            <w:pPr>
              <w:widowControl w:val="0"/>
              <w:jc w:val="center"/>
              <w:rPr>
                <w:rFonts w:ascii="GHEA Grapalat" w:hAnsi="GHEA Grapalat"/>
                <w:sz w:val="20"/>
                <w:szCs w:val="20"/>
              </w:rPr>
            </w:pPr>
          </w:p>
        </w:tc>
      </w:tr>
      <w:tr w:rsidR="00BD50E7" w:rsidRPr="005744FC" w14:paraId="7364338D" w14:textId="77777777"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D1435A0"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B5A254C"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55BD35"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4889FA"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E1E8B3"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AA913A9" w14:textId="77777777" w:rsidR="00BD50E7" w:rsidRPr="005744FC" w:rsidRDefault="00BD50E7" w:rsidP="00ED3045">
            <w:pPr>
              <w:widowControl w:val="0"/>
              <w:rPr>
                <w:rFonts w:ascii="GHEA Grapalat" w:hAnsi="GHEA Grapalat"/>
                <w:sz w:val="20"/>
                <w:szCs w:val="20"/>
              </w:rPr>
            </w:pPr>
          </w:p>
        </w:tc>
      </w:tr>
      <w:tr w:rsidR="00BD50E7" w:rsidRPr="005744FC" w14:paraId="7CFCB42E"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61A9D69"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615A248"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FF7588"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4C9FEC"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39FFF71"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C1782AC" w14:textId="77777777" w:rsidR="00BD50E7" w:rsidRPr="005744FC" w:rsidRDefault="00BD50E7" w:rsidP="00ED3045">
            <w:pPr>
              <w:widowControl w:val="0"/>
              <w:jc w:val="center"/>
              <w:rPr>
                <w:rFonts w:ascii="GHEA Grapalat" w:hAnsi="GHEA Grapalat"/>
                <w:sz w:val="20"/>
                <w:szCs w:val="20"/>
              </w:rPr>
            </w:pPr>
          </w:p>
        </w:tc>
      </w:tr>
      <w:tr w:rsidR="00BD50E7" w:rsidRPr="005744FC" w14:paraId="20C92443"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9955A8"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677B4C4"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5EBFE3"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F42488"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2A50AB"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165931A" w14:textId="77777777" w:rsidR="00BD50E7" w:rsidRPr="005744FC" w:rsidRDefault="00BD50E7" w:rsidP="00ED3045">
            <w:pPr>
              <w:widowControl w:val="0"/>
              <w:jc w:val="center"/>
              <w:rPr>
                <w:rFonts w:ascii="GHEA Grapalat" w:hAnsi="GHEA Grapalat"/>
                <w:sz w:val="20"/>
                <w:szCs w:val="20"/>
              </w:rPr>
            </w:pPr>
          </w:p>
        </w:tc>
      </w:tr>
      <w:tr w:rsidR="00BD50E7" w:rsidRPr="005744FC" w14:paraId="0B65EBAD" w14:textId="77777777"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80F3AE"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1115624"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228D8D"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9D3868"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5B89D3FB"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51963B18" w14:textId="77777777" w:rsidR="00BD50E7" w:rsidRPr="005744FC" w:rsidRDefault="00BD50E7" w:rsidP="00ED3045">
            <w:pPr>
              <w:widowControl w:val="0"/>
              <w:jc w:val="center"/>
              <w:rPr>
                <w:rFonts w:ascii="GHEA Grapalat" w:hAnsi="GHEA Grapalat"/>
                <w:sz w:val="20"/>
                <w:szCs w:val="20"/>
              </w:rPr>
            </w:pPr>
          </w:p>
        </w:tc>
      </w:tr>
    </w:tbl>
    <w:p w14:paraId="600F0B29" w14:textId="77777777" w:rsidR="00374F4A" w:rsidRPr="00DD2B43" w:rsidRDefault="00374F4A" w:rsidP="00ED304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2C1064" w14:textId="77777777" w:rsidR="00374F4A" w:rsidRPr="00567D3B" w:rsidRDefault="00374F4A" w:rsidP="00ED3045">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17DA6C5" w14:textId="77777777" w:rsidR="00DC619D" w:rsidRPr="00D3436F" w:rsidRDefault="00DC619D" w:rsidP="00ED3045">
      <w:pPr>
        <w:widowControl w:val="0"/>
        <w:jc w:val="both"/>
        <w:rPr>
          <w:rFonts w:ascii="GHEA Grapalat" w:hAnsi="GHEA Grapalat"/>
          <w:lang w:val="es-ES"/>
        </w:rPr>
      </w:pPr>
    </w:p>
    <w:p w14:paraId="4C739042" w14:textId="77777777" w:rsidR="00B2572B" w:rsidRPr="000F6C24" w:rsidRDefault="00B2572B" w:rsidP="00ED3045">
      <w:pPr>
        <w:widowControl w:val="0"/>
        <w:jc w:val="right"/>
        <w:rPr>
          <w:rFonts w:ascii="GHEA Grapalat" w:hAnsi="GHEA Grapalat"/>
        </w:rPr>
      </w:pPr>
      <w:r w:rsidRPr="009044F1">
        <w:rPr>
          <w:rFonts w:ascii="GHEA Grapalat" w:hAnsi="GHEA Grapalat"/>
        </w:rPr>
        <w:t>М. П.</w:t>
      </w:r>
    </w:p>
    <w:p w14:paraId="087212C4" w14:textId="77777777" w:rsidR="00B217BB" w:rsidRDefault="00B217BB" w:rsidP="00ED3045">
      <w:pPr>
        <w:rPr>
          <w:rFonts w:ascii="GHEA Grapalat" w:hAnsi="GHEA Grapalat"/>
          <w:b/>
        </w:rPr>
      </w:pPr>
      <w:r>
        <w:rPr>
          <w:rFonts w:ascii="GHEA Grapalat" w:hAnsi="GHEA Grapalat"/>
          <w:b/>
        </w:rPr>
        <w:br w:type="page"/>
      </w:r>
    </w:p>
    <w:p w14:paraId="1B469F87" w14:textId="77777777" w:rsidR="00B2572B" w:rsidRPr="00B138F3" w:rsidRDefault="00B2572B" w:rsidP="00ED3045">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7F62CBF7" w14:textId="2A4DF232" w:rsidR="00B2572B" w:rsidRPr="00B138F3" w:rsidRDefault="00B2572B" w:rsidP="00ED3045">
      <w:pPr>
        <w:pStyle w:val="31"/>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F3580">
        <w:rPr>
          <w:rFonts w:ascii="GHEA Grapalat" w:hAnsi="GHEA Grapalat"/>
          <w:b/>
          <w:sz w:val="24"/>
          <w:szCs w:val="24"/>
        </w:rPr>
        <w:t>KEAP- GHAPDzB-DEX-21/26</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7"/>
        <w:t>*</w:t>
      </w:r>
    </w:p>
    <w:p w14:paraId="0C37BF57" w14:textId="77777777" w:rsidR="00742F7B" w:rsidRPr="00B138F3" w:rsidRDefault="00742F7B" w:rsidP="00ED3045">
      <w:pPr>
        <w:pStyle w:val="31"/>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1B422C7" w14:textId="77777777" w:rsidR="00B2572B" w:rsidRPr="00B138F3" w:rsidRDefault="00742F7B" w:rsidP="00ED3045">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6A712A6" w14:textId="77777777" w:rsidR="000E5A91" w:rsidRPr="00B138F3" w:rsidRDefault="000E5A91" w:rsidP="00ED3045">
      <w:pPr>
        <w:widowControl w:val="0"/>
        <w:ind w:left="567" w:right="565"/>
        <w:jc w:val="center"/>
        <w:rPr>
          <w:rFonts w:ascii="GHEA Grapalat" w:hAnsi="GHEA Grapalat"/>
          <w:b/>
        </w:rPr>
      </w:pPr>
    </w:p>
    <w:p w14:paraId="5283226D" w14:textId="77777777" w:rsidR="00BF7253" w:rsidRPr="00B138F3" w:rsidRDefault="00BF7253" w:rsidP="00ED3045">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0BCC8B50" w14:textId="77777777" w:rsidR="00BF7253" w:rsidRPr="00B138F3" w:rsidRDefault="00BF7253" w:rsidP="00ED3045">
      <w:pPr>
        <w:pStyle w:val="af4"/>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41093C20" w14:textId="77777777" w:rsidR="00BF7253" w:rsidRPr="00B138F3" w:rsidRDefault="00BF7253" w:rsidP="00ED3045">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14:paraId="1A547D15" w14:textId="77777777" w:rsidR="00BF7253" w:rsidRPr="00B138F3" w:rsidRDefault="00BF7253" w:rsidP="00ED3045">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364F3FDC"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9519B5D"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AC1FA5A" w14:textId="77777777" w:rsidR="00BF7253" w:rsidRPr="00B138F3" w:rsidRDefault="00BF7253" w:rsidP="00ED3045">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EAE380C"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CA8E6AB"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26A624CF"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DEE83F"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5880AAED"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B2A3178"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CB8AD98"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p>
    <w:p w14:paraId="53E89ABA"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1D84AAD0" w14:textId="77777777" w:rsidR="00BF7253" w:rsidRPr="00B138F3" w:rsidRDefault="00BF7253"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599ADDB"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AF5830" w14:textId="77777777" w:rsidR="00BF7253" w:rsidRPr="00B138F3" w:rsidRDefault="00BF7253"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28D71B08" w14:textId="77777777" w:rsidR="00BF7253" w:rsidRPr="00B138F3" w:rsidRDefault="00BF7253" w:rsidP="00ED3045">
      <w:pPr>
        <w:pStyle w:val="af4"/>
        <w:shd w:val="clear" w:color="auto" w:fill="FFFFFF"/>
        <w:spacing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F34C378" w14:textId="77777777" w:rsidR="00BF7253" w:rsidRPr="00B138F3" w:rsidRDefault="00BF7253"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63BA9F7"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F41444"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14:paraId="63BA3CA2"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14:paraId="7AB4FB13"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10FB25"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7F7C02"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C509BA"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5131CD4"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7945F64F"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C073A4D"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p>
    <w:p w14:paraId="0C544A5B"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8B5493F"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C7B499"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168530E"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A473B7E"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rPr>
      </w:pPr>
    </w:p>
    <w:p w14:paraId="29C230E8"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9DB0FD9"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03FBA9F7"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68B409B2"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DE4EEDE" w14:textId="77777777" w:rsidR="00BF7253" w:rsidRPr="00B138F3" w:rsidRDefault="00BF7253"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2ACA87F"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4C8CE8E"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6A8DCD3" w14:textId="77777777" w:rsidR="000E5A91" w:rsidRPr="00B138F3" w:rsidRDefault="000E5A91" w:rsidP="00ED3045">
      <w:pPr>
        <w:pStyle w:val="a3"/>
        <w:widowControl w:val="0"/>
        <w:spacing w:line="240" w:lineRule="auto"/>
        <w:rPr>
          <w:rFonts w:ascii="GHEA Grapalat" w:hAnsi="GHEA Grapalat" w:cs="Sylfaen"/>
          <w:i w:val="0"/>
          <w:sz w:val="24"/>
          <w:szCs w:val="24"/>
        </w:rPr>
      </w:pPr>
    </w:p>
    <w:p w14:paraId="572C702E" w14:textId="77777777" w:rsidR="00260163" w:rsidRPr="00B138F3" w:rsidRDefault="00260163" w:rsidP="00ED3045">
      <w:pPr>
        <w:widowControl w:val="0"/>
        <w:ind w:left="567" w:right="565"/>
        <w:jc w:val="center"/>
        <w:rPr>
          <w:rFonts w:ascii="GHEA Grapalat" w:hAnsi="GHEA Grapalat"/>
          <w:b/>
        </w:rPr>
      </w:pPr>
    </w:p>
    <w:p w14:paraId="5ED87345" w14:textId="77777777" w:rsidR="00CF2692" w:rsidRPr="00B138F3" w:rsidRDefault="00CF2692" w:rsidP="00ED3045">
      <w:pPr>
        <w:widowControl w:val="0"/>
        <w:ind w:left="567" w:right="565"/>
        <w:jc w:val="center"/>
        <w:rPr>
          <w:rFonts w:ascii="GHEA Grapalat" w:hAnsi="GHEA Grapalat"/>
          <w:b/>
        </w:rPr>
      </w:pPr>
    </w:p>
    <w:p w14:paraId="30CB00C0" w14:textId="77777777" w:rsidR="00CF2692" w:rsidRPr="00B138F3" w:rsidRDefault="00CF2692" w:rsidP="00ED3045">
      <w:pPr>
        <w:widowControl w:val="0"/>
        <w:ind w:left="567" w:right="565"/>
        <w:jc w:val="center"/>
        <w:rPr>
          <w:rFonts w:ascii="GHEA Grapalat" w:hAnsi="GHEA Grapalat"/>
          <w:b/>
        </w:rPr>
      </w:pPr>
    </w:p>
    <w:p w14:paraId="76E881B1" w14:textId="77777777" w:rsidR="00CF2692" w:rsidRPr="00B138F3" w:rsidRDefault="00CF2692" w:rsidP="00ED3045">
      <w:pPr>
        <w:widowControl w:val="0"/>
        <w:ind w:left="567" w:right="565"/>
        <w:jc w:val="center"/>
        <w:rPr>
          <w:rFonts w:ascii="GHEA Grapalat" w:hAnsi="GHEA Grapalat"/>
          <w:b/>
        </w:rPr>
      </w:pPr>
    </w:p>
    <w:p w14:paraId="50C44921" w14:textId="77777777" w:rsidR="00CF2692" w:rsidRPr="00B138F3" w:rsidRDefault="00CF2692" w:rsidP="00ED3045">
      <w:pPr>
        <w:widowControl w:val="0"/>
        <w:ind w:left="567" w:right="565"/>
        <w:jc w:val="center"/>
        <w:rPr>
          <w:rFonts w:ascii="GHEA Grapalat" w:hAnsi="GHEA Grapalat"/>
          <w:b/>
        </w:rPr>
      </w:pPr>
    </w:p>
    <w:p w14:paraId="15364B23" w14:textId="77777777" w:rsidR="00CF2692" w:rsidRPr="00B138F3" w:rsidRDefault="00CF2692" w:rsidP="00ED3045">
      <w:pPr>
        <w:widowControl w:val="0"/>
        <w:ind w:left="567" w:right="565"/>
        <w:jc w:val="center"/>
        <w:rPr>
          <w:rFonts w:ascii="GHEA Grapalat" w:hAnsi="GHEA Grapalat"/>
          <w:b/>
        </w:rPr>
      </w:pPr>
    </w:p>
    <w:p w14:paraId="5EED3084" w14:textId="77777777" w:rsidR="00CF2692" w:rsidRPr="00B138F3" w:rsidRDefault="00CF2692" w:rsidP="00ED3045">
      <w:pPr>
        <w:widowControl w:val="0"/>
        <w:ind w:left="567" w:right="565"/>
        <w:jc w:val="center"/>
        <w:rPr>
          <w:rFonts w:ascii="GHEA Grapalat" w:hAnsi="GHEA Grapalat"/>
          <w:b/>
        </w:rPr>
      </w:pPr>
    </w:p>
    <w:p w14:paraId="4C6B17A3" w14:textId="77777777" w:rsidR="00CF2692" w:rsidRPr="00B138F3" w:rsidRDefault="00CF2692" w:rsidP="00ED3045">
      <w:pPr>
        <w:widowControl w:val="0"/>
        <w:ind w:left="567" w:right="565"/>
        <w:jc w:val="center"/>
        <w:rPr>
          <w:rFonts w:ascii="GHEA Grapalat" w:hAnsi="GHEA Grapalat"/>
          <w:b/>
        </w:rPr>
      </w:pPr>
    </w:p>
    <w:p w14:paraId="4376A055" w14:textId="77777777" w:rsidR="00CF2692" w:rsidRPr="00B138F3" w:rsidRDefault="00CF2692" w:rsidP="00ED3045">
      <w:pPr>
        <w:widowControl w:val="0"/>
        <w:ind w:left="567" w:right="565"/>
        <w:jc w:val="center"/>
        <w:rPr>
          <w:rFonts w:ascii="GHEA Grapalat" w:hAnsi="GHEA Grapalat"/>
          <w:b/>
        </w:rPr>
      </w:pPr>
    </w:p>
    <w:p w14:paraId="38F1A7BC" w14:textId="77777777" w:rsidR="00CF2692" w:rsidRPr="00B138F3" w:rsidRDefault="00CF2692" w:rsidP="00ED3045">
      <w:pPr>
        <w:widowControl w:val="0"/>
        <w:ind w:left="567" w:right="565"/>
        <w:jc w:val="center"/>
        <w:rPr>
          <w:rFonts w:ascii="GHEA Grapalat" w:hAnsi="GHEA Grapalat"/>
          <w:b/>
        </w:rPr>
      </w:pPr>
    </w:p>
    <w:p w14:paraId="29BC9C62" w14:textId="77777777" w:rsidR="00CF2692" w:rsidRPr="00B138F3" w:rsidRDefault="00CF2692" w:rsidP="00ED3045">
      <w:pPr>
        <w:widowControl w:val="0"/>
        <w:ind w:left="567" w:right="565"/>
        <w:jc w:val="center"/>
        <w:rPr>
          <w:rFonts w:ascii="GHEA Grapalat" w:hAnsi="GHEA Grapalat"/>
          <w:b/>
        </w:rPr>
      </w:pPr>
    </w:p>
    <w:p w14:paraId="43C82136" w14:textId="77777777" w:rsidR="00CF2692" w:rsidRPr="00B138F3" w:rsidRDefault="00CF2692" w:rsidP="00ED3045">
      <w:pPr>
        <w:widowControl w:val="0"/>
        <w:ind w:left="567" w:right="565"/>
        <w:jc w:val="center"/>
        <w:rPr>
          <w:rFonts w:ascii="GHEA Grapalat" w:hAnsi="GHEA Grapalat"/>
          <w:b/>
        </w:rPr>
      </w:pPr>
    </w:p>
    <w:p w14:paraId="6FAEE4A3" w14:textId="77777777" w:rsidR="00CF2692" w:rsidRDefault="00CF2692" w:rsidP="00ED3045">
      <w:pPr>
        <w:widowControl w:val="0"/>
        <w:ind w:left="567" w:right="565"/>
        <w:jc w:val="center"/>
        <w:rPr>
          <w:rFonts w:ascii="GHEA Grapalat" w:hAnsi="GHEA Grapalat"/>
          <w:b/>
        </w:rPr>
      </w:pPr>
    </w:p>
    <w:p w14:paraId="2386411F" w14:textId="77777777" w:rsidR="00EE7968" w:rsidRDefault="00EE7968" w:rsidP="00ED3045">
      <w:pPr>
        <w:widowControl w:val="0"/>
        <w:ind w:left="567" w:right="565"/>
        <w:jc w:val="center"/>
        <w:rPr>
          <w:rFonts w:ascii="GHEA Grapalat" w:hAnsi="GHEA Grapalat"/>
          <w:b/>
        </w:rPr>
      </w:pPr>
    </w:p>
    <w:p w14:paraId="707CF822" w14:textId="77777777" w:rsidR="00EE7968" w:rsidRDefault="00EE7968" w:rsidP="00ED3045">
      <w:pPr>
        <w:widowControl w:val="0"/>
        <w:ind w:left="567" w:right="565"/>
        <w:jc w:val="center"/>
        <w:rPr>
          <w:rFonts w:ascii="GHEA Grapalat" w:hAnsi="GHEA Grapalat"/>
          <w:b/>
        </w:rPr>
      </w:pPr>
    </w:p>
    <w:p w14:paraId="05482133" w14:textId="77777777" w:rsidR="00EE7968" w:rsidRDefault="00EE7968" w:rsidP="00ED3045">
      <w:pPr>
        <w:widowControl w:val="0"/>
        <w:ind w:left="567" w:right="565"/>
        <w:jc w:val="center"/>
        <w:rPr>
          <w:rFonts w:ascii="GHEA Grapalat" w:hAnsi="GHEA Grapalat"/>
          <w:b/>
        </w:rPr>
      </w:pPr>
    </w:p>
    <w:p w14:paraId="3B2E43EC" w14:textId="77777777" w:rsidR="00EE7968" w:rsidRDefault="00EE7968" w:rsidP="00ED3045">
      <w:pPr>
        <w:widowControl w:val="0"/>
        <w:ind w:left="567" w:right="565"/>
        <w:jc w:val="center"/>
        <w:rPr>
          <w:rFonts w:ascii="GHEA Grapalat" w:hAnsi="GHEA Grapalat"/>
          <w:b/>
        </w:rPr>
      </w:pPr>
    </w:p>
    <w:p w14:paraId="78F07685" w14:textId="77777777" w:rsidR="00EE7968" w:rsidRDefault="00EE7968" w:rsidP="00ED3045">
      <w:pPr>
        <w:widowControl w:val="0"/>
        <w:ind w:left="567" w:right="565"/>
        <w:jc w:val="center"/>
        <w:rPr>
          <w:rFonts w:ascii="GHEA Grapalat" w:hAnsi="GHEA Grapalat"/>
          <w:b/>
        </w:rPr>
      </w:pPr>
    </w:p>
    <w:p w14:paraId="3BFFB897" w14:textId="77777777" w:rsidR="00EE7968" w:rsidRDefault="00EE7968" w:rsidP="00ED3045">
      <w:pPr>
        <w:widowControl w:val="0"/>
        <w:ind w:left="567" w:right="565"/>
        <w:jc w:val="center"/>
        <w:rPr>
          <w:rFonts w:ascii="GHEA Grapalat" w:hAnsi="GHEA Grapalat"/>
          <w:b/>
        </w:rPr>
      </w:pPr>
    </w:p>
    <w:p w14:paraId="5C593E76" w14:textId="77777777" w:rsidR="00EE7968" w:rsidRDefault="00EE7968" w:rsidP="00ED3045">
      <w:pPr>
        <w:widowControl w:val="0"/>
        <w:ind w:left="567" w:right="565"/>
        <w:jc w:val="center"/>
        <w:rPr>
          <w:rFonts w:ascii="GHEA Grapalat" w:hAnsi="GHEA Grapalat"/>
          <w:b/>
        </w:rPr>
      </w:pPr>
    </w:p>
    <w:p w14:paraId="66BE2B40" w14:textId="77777777" w:rsidR="00EE7968" w:rsidRDefault="00EE7968" w:rsidP="00ED3045">
      <w:pPr>
        <w:widowControl w:val="0"/>
        <w:ind w:left="567" w:right="565"/>
        <w:jc w:val="center"/>
        <w:rPr>
          <w:rFonts w:ascii="GHEA Grapalat" w:hAnsi="GHEA Grapalat"/>
          <w:b/>
        </w:rPr>
      </w:pPr>
    </w:p>
    <w:p w14:paraId="288E3628" w14:textId="77777777" w:rsidR="00EE7968" w:rsidRDefault="00EE7968" w:rsidP="00ED3045">
      <w:pPr>
        <w:widowControl w:val="0"/>
        <w:ind w:left="567" w:right="565"/>
        <w:jc w:val="center"/>
        <w:rPr>
          <w:rFonts w:ascii="GHEA Grapalat" w:hAnsi="GHEA Grapalat"/>
          <w:b/>
        </w:rPr>
      </w:pPr>
    </w:p>
    <w:p w14:paraId="72C05254" w14:textId="77777777" w:rsidR="00EE7968" w:rsidRDefault="00EE7968" w:rsidP="00ED3045">
      <w:pPr>
        <w:widowControl w:val="0"/>
        <w:ind w:left="567" w:right="565"/>
        <w:jc w:val="center"/>
        <w:rPr>
          <w:rFonts w:ascii="GHEA Grapalat" w:hAnsi="GHEA Grapalat"/>
          <w:b/>
        </w:rPr>
      </w:pPr>
    </w:p>
    <w:p w14:paraId="57234A63" w14:textId="77777777" w:rsidR="00EE7968" w:rsidRDefault="00EE7968" w:rsidP="00ED3045">
      <w:pPr>
        <w:widowControl w:val="0"/>
        <w:ind w:left="567" w:right="565"/>
        <w:jc w:val="center"/>
        <w:rPr>
          <w:rFonts w:ascii="GHEA Grapalat" w:hAnsi="GHEA Grapalat"/>
          <w:b/>
        </w:rPr>
      </w:pPr>
    </w:p>
    <w:p w14:paraId="7FE9AB20" w14:textId="77777777" w:rsidR="00EE7968" w:rsidRDefault="00EE7968" w:rsidP="00ED3045">
      <w:pPr>
        <w:widowControl w:val="0"/>
        <w:ind w:left="567" w:right="565"/>
        <w:jc w:val="center"/>
        <w:rPr>
          <w:rFonts w:ascii="GHEA Grapalat" w:hAnsi="GHEA Grapalat"/>
          <w:b/>
        </w:rPr>
      </w:pPr>
    </w:p>
    <w:p w14:paraId="4256F1CC" w14:textId="77777777" w:rsidR="00EE7968" w:rsidRDefault="00EE7968" w:rsidP="00ED3045">
      <w:pPr>
        <w:widowControl w:val="0"/>
        <w:ind w:left="567" w:right="565"/>
        <w:jc w:val="center"/>
        <w:rPr>
          <w:rFonts w:ascii="GHEA Grapalat" w:hAnsi="GHEA Grapalat"/>
          <w:b/>
        </w:rPr>
      </w:pPr>
    </w:p>
    <w:p w14:paraId="1C86ECAA" w14:textId="77777777" w:rsidR="00EE7968" w:rsidRDefault="00EE7968" w:rsidP="00ED3045">
      <w:pPr>
        <w:widowControl w:val="0"/>
        <w:ind w:left="567" w:right="565"/>
        <w:jc w:val="center"/>
        <w:rPr>
          <w:rFonts w:ascii="GHEA Grapalat" w:hAnsi="GHEA Grapalat"/>
          <w:b/>
        </w:rPr>
      </w:pPr>
    </w:p>
    <w:p w14:paraId="7F31E928" w14:textId="77777777" w:rsidR="00EE7968" w:rsidRDefault="00EE7968" w:rsidP="00ED3045">
      <w:pPr>
        <w:widowControl w:val="0"/>
        <w:ind w:left="567" w:right="565"/>
        <w:jc w:val="center"/>
        <w:rPr>
          <w:rFonts w:ascii="GHEA Grapalat" w:hAnsi="GHEA Grapalat"/>
          <w:b/>
        </w:rPr>
      </w:pPr>
    </w:p>
    <w:p w14:paraId="38CA9499" w14:textId="77777777" w:rsidR="00EE7968" w:rsidRDefault="00EE7968" w:rsidP="00ED3045">
      <w:pPr>
        <w:widowControl w:val="0"/>
        <w:ind w:left="567" w:right="565"/>
        <w:jc w:val="center"/>
        <w:rPr>
          <w:rFonts w:ascii="GHEA Grapalat" w:hAnsi="GHEA Grapalat"/>
          <w:b/>
        </w:rPr>
      </w:pPr>
    </w:p>
    <w:p w14:paraId="4EB38F2B" w14:textId="77777777" w:rsidR="00EE7968" w:rsidRDefault="00EE7968" w:rsidP="00ED3045">
      <w:pPr>
        <w:widowControl w:val="0"/>
        <w:ind w:left="567" w:right="565"/>
        <w:jc w:val="center"/>
        <w:rPr>
          <w:rFonts w:ascii="GHEA Grapalat" w:hAnsi="GHEA Grapalat"/>
          <w:b/>
        </w:rPr>
      </w:pPr>
    </w:p>
    <w:p w14:paraId="59883970" w14:textId="77777777" w:rsidR="00EE7968" w:rsidRDefault="00EE7968" w:rsidP="00ED3045">
      <w:pPr>
        <w:widowControl w:val="0"/>
        <w:ind w:left="567" w:right="565"/>
        <w:jc w:val="center"/>
        <w:rPr>
          <w:rFonts w:ascii="GHEA Grapalat" w:hAnsi="GHEA Grapalat"/>
          <w:b/>
        </w:rPr>
      </w:pPr>
    </w:p>
    <w:p w14:paraId="5A106F34" w14:textId="77777777" w:rsidR="00EE7968" w:rsidRPr="00B138F3" w:rsidRDefault="00EE7968" w:rsidP="00ED3045">
      <w:pPr>
        <w:widowControl w:val="0"/>
        <w:ind w:left="567" w:right="565"/>
        <w:jc w:val="center"/>
        <w:rPr>
          <w:rFonts w:ascii="GHEA Grapalat" w:hAnsi="GHEA Grapalat"/>
          <w:b/>
        </w:rPr>
      </w:pPr>
    </w:p>
    <w:p w14:paraId="4386FED9" w14:textId="77777777" w:rsidR="001005B0" w:rsidRPr="00B138F3" w:rsidRDefault="007B3F5F" w:rsidP="00ED3045">
      <w:pPr>
        <w:widowControl w:val="0"/>
        <w:ind w:firstLine="567"/>
        <w:jc w:val="right"/>
        <w:rPr>
          <w:rFonts w:ascii="GHEA Grapalat" w:hAnsi="GHEA Grapalat"/>
          <w:b/>
        </w:rPr>
      </w:pPr>
      <w:r w:rsidRPr="00B138F3">
        <w:rPr>
          <w:rFonts w:ascii="GHEA Grapalat" w:hAnsi="GHEA Grapalat"/>
          <w:b/>
        </w:rPr>
        <w:t>Приложение № 4</w:t>
      </w:r>
    </w:p>
    <w:p w14:paraId="2CEBA652" w14:textId="464CDE52" w:rsidR="007B3F5F" w:rsidRPr="00B138F3" w:rsidRDefault="007B3F5F" w:rsidP="00ED3045">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BD7F6A">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9F3580">
        <w:rPr>
          <w:rFonts w:ascii="GHEA Grapalat" w:hAnsi="GHEA Grapalat"/>
          <w:b/>
        </w:rPr>
        <w:t>KEAP- GHAPDzB-DEX-21/26</w:t>
      </w:r>
      <w:r w:rsidRPr="00B138F3">
        <w:rPr>
          <w:rFonts w:ascii="GHEA Grapalat" w:hAnsi="GHEA Grapalat"/>
          <w:b/>
        </w:rPr>
        <w:t>"</w:t>
      </w:r>
      <w:r w:rsidRPr="00B138F3">
        <w:rPr>
          <w:rStyle w:val="af6"/>
          <w:rFonts w:ascii="GHEA Grapalat" w:hAnsi="GHEA Grapalat"/>
          <w:b/>
        </w:rPr>
        <w:footnoteReference w:customMarkFollows="1" w:id="18"/>
        <w:t>*</w:t>
      </w:r>
    </w:p>
    <w:p w14:paraId="6758694F" w14:textId="77777777" w:rsidR="0016001A" w:rsidRPr="00B138F3" w:rsidRDefault="0016001A" w:rsidP="00ED3045">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5CCED84" w14:textId="77777777" w:rsidR="007B3F5F" w:rsidRPr="00B138F3" w:rsidRDefault="0016001A" w:rsidP="00ED3045">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61C0B76B" w14:textId="77777777" w:rsidR="007B3F5F" w:rsidRPr="00B138F3" w:rsidRDefault="007B3F5F" w:rsidP="00ED304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3949753D" w14:textId="77777777"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223782E" w14:textId="77777777"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14:paraId="35C66071" w14:textId="77777777" w:rsidR="007B3F5F" w:rsidRPr="00B138F3" w:rsidRDefault="007B3F5F" w:rsidP="00ED304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66E9FD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2CF63426" w14:textId="77777777" w:rsidR="007B3F5F" w:rsidRPr="00B138F3" w:rsidRDefault="007B3F5F" w:rsidP="00ED304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C3B6F1E" w14:textId="77777777" w:rsidR="007B3F5F" w:rsidRPr="00B138F3" w:rsidRDefault="007B3F5F" w:rsidP="00ED304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0F22BF86" w14:textId="77777777"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31A2144"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C7B004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5C65DB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605F89D"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p>
    <w:p w14:paraId="3E1F95A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CBCC962"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186AAC3"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3651E5D7" w14:textId="77777777" w:rsidR="007B3F5F" w:rsidRPr="00B138F3" w:rsidRDefault="007B3F5F" w:rsidP="00ED304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EEB2B43"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EE7B875"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A9C1195"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05B59FF"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B984F73" w14:textId="77777777"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14:paraId="3D2CB104"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14:paraId="768FAFCE"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14:paraId="01586B60"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81BE6F7"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1786833" w14:textId="77777777"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34242FF"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14:paraId="4010FBA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6929599"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081F250"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439B7D6"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4E5F3D"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4AA88079"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D558F9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671F0A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298F2F"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166BC1D"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4B8DA8"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686602B"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p>
    <w:p w14:paraId="6C240817"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D575C95"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878E47"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A6A24F0"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1801A6"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rPr>
      </w:pPr>
    </w:p>
    <w:p w14:paraId="15041DE4"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9FB6C79"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1D7D4416"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69A9C992"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1A6CE1E" w14:textId="77777777"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73E13D6"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38BE8C2"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6D4985"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0AA5480" w14:textId="77777777" w:rsidR="00CF2692" w:rsidRPr="00B138F3" w:rsidRDefault="00CF2692" w:rsidP="00ED3045">
      <w:pPr>
        <w:widowControl w:val="0"/>
        <w:ind w:left="567" w:right="565"/>
        <w:jc w:val="center"/>
        <w:rPr>
          <w:rFonts w:ascii="GHEA Grapalat" w:hAnsi="GHEA Grapalat"/>
          <w:b/>
        </w:rPr>
      </w:pPr>
    </w:p>
    <w:p w14:paraId="11787C88" w14:textId="77777777" w:rsidR="00CF2692" w:rsidRPr="00B138F3" w:rsidRDefault="00CF2692" w:rsidP="00ED3045">
      <w:pPr>
        <w:widowControl w:val="0"/>
        <w:ind w:left="567" w:right="565"/>
        <w:jc w:val="center"/>
        <w:rPr>
          <w:rFonts w:ascii="GHEA Grapalat" w:hAnsi="GHEA Grapalat"/>
          <w:b/>
        </w:rPr>
      </w:pPr>
    </w:p>
    <w:p w14:paraId="564E3290" w14:textId="77777777" w:rsidR="007B3F5F" w:rsidRPr="00B138F3" w:rsidRDefault="007B3F5F" w:rsidP="00ED3045">
      <w:pPr>
        <w:widowControl w:val="0"/>
        <w:ind w:left="567" w:right="565"/>
        <w:jc w:val="center"/>
        <w:rPr>
          <w:rFonts w:ascii="GHEA Grapalat" w:hAnsi="GHEA Grapalat"/>
          <w:b/>
        </w:rPr>
      </w:pPr>
    </w:p>
    <w:p w14:paraId="10F6B141" w14:textId="77777777" w:rsidR="00CF2692" w:rsidRPr="00B138F3" w:rsidRDefault="00CF2692" w:rsidP="00ED3045">
      <w:pPr>
        <w:widowControl w:val="0"/>
        <w:ind w:left="567" w:right="565"/>
        <w:jc w:val="center"/>
        <w:rPr>
          <w:rFonts w:ascii="GHEA Grapalat" w:hAnsi="GHEA Grapalat"/>
          <w:b/>
        </w:rPr>
      </w:pPr>
    </w:p>
    <w:p w14:paraId="62FAD684" w14:textId="77777777" w:rsidR="001005B0" w:rsidRPr="00B138F3" w:rsidRDefault="001005B0" w:rsidP="00ED3045">
      <w:pPr>
        <w:widowControl w:val="0"/>
        <w:ind w:left="567" w:right="565"/>
        <w:jc w:val="center"/>
        <w:rPr>
          <w:rFonts w:ascii="GHEA Grapalat" w:hAnsi="GHEA Grapalat"/>
          <w:b/>
        </w:rPr>
      </w:pPr>
    </w:p>
    <w:p w14:paraId="4C045FDE" w14:textId="77777777" w:rsidR="001005B0" w:rsidRPr="00B138F3" w:rsidRDefault="001005B0" w:rsidP="00ED3045">
      <w:pPr>
        <w:widowControl w:val="0"/>
        <w:ind w:left="567" w:right="565"/>
        <w:jc w:val="center"/>
        <w:rPr>
          <w:rFonts w:ascii="GHEA Grapalat" w:hAnsi="GHEA Grapalat"/>
          <w:b/>
        </w:rPr>
      </w:pPr>
    </w:p>
    <w:p w14:paraId="5EDEA049" w14:textId="77777777" w:rsidR="001005B0" w:rsidRPr="00B138F3" w:rsidRDefault="001005B0" w:rsidP="00ED3045">
      <w:pPr>
        <w:widowControl w:val="0"/>
        <w:ind w:left="567" w:right="565"/>
        <w:jc w:val="center"/>
        <w:rPr>
          <w:rFonts w:ascii="GHEA Grapalat" w:hAnsi="GHEA Grapalat"/>
          <w:b/>
        </w:rPr>
      </w:pPr>
    </w:p>
    <w:p w14:paraId="1DB80C27" w14:textId="77777777" w:rsidR="001005B0" w:rsidRPr="00B138F3" w:rsidRDefault="001005B0" w:rsidP="00ED3045">
      <w:pPr>
        <w:widowControl w:val="0"/>
        <w:ind w:left="567" w:right="565"/>
        <w:jc w:val="center"/>
        <w:rPr>
          <w:rFonts w:ascii="GHEA Grapalat" w:hAnsi="GHEA Grapalat"/>
          <w:b/>
        </w:rPr>
      </w:pPr>
    </w:p>
    <w:p w14:paraId="38B702C5" w14:textId="77777777" w:rsidR="00EE7968" w:rsidRDefault="00EE7968" w:rsidP="00ED3045">
      <w:pPr>
        <w:widowControl w:val="0"/>
        <w:jc w:val="right"/>
        <w:rPr>
          <w:rFonts w:ascii="GHEA Grapalat" w:hAnsi="GHEA Grapalat"/>
          <w:i/>
          <w:sz w:val="22"/>
          <w:szCs w:val="22"/>
        </w:rPr>
      </w:pPr>
    </w:p>
    <w:p w14:paraId="5FF207CC" w14:textId="77777777" w:rsidR="00EE7968" w:rsidRDefault="00EE7968" w:rsidP="00ED3045">
      <w:pPr>
        <w:widowControl w:val="0"/>
        <w:jc w:val="right"/>
        <w:rPr>
          <w:rFonts w:ascii="GHEA Grapalat" w:hAnsi="GHEA Grapalat"/>
          <w:i/>
          <w:sz w:val="22"/>
          <w:szCs w:val="22"/>
        </w:rPr>
      </w:pPr>
    </w:p>
    <w:p w14:paraId="6321FAD8" w14:textId="77777777" w:rsidR="00EE7968" w:rsidRDefault="00EE7968" w:rsidP="00ED3045">
      <w:pPr>
        <w:widowControl w:val="0"/>
        <w:jc w:val="right"/>
        <w:rPr>
          <w:rFonts w:ascii="GHEA Grapalat" w:hAnsi="GHEA Grapalat"/>
          <w:i/>
          <w:sz w:val="22"/>
          <w:szCs w:val="22"/>
        </w:rPr>
      </w:pPr>
    </w:p>
    <w:p w14:paraId="29A1133A" w14:textId="77777777" w:rsidR="00EE7968" w:rsidRDefault="00EE7968" w:rsidP="00ED3045">
      <w:pPr>
        <w:widowControl w:val="0"/>
        <w:jc w:val="right"/>
        <w:rPr>
          <w:rFonts w:ascii="GHEA Grapalat" w:hAnsi="GHEA Grapalat"/>
          <w:i/>
          <w:sz w:val="22"/>
          <w:szCs w:val="22"/>
        </w:rPr>
      </w:pPr>
    </w:p>
    <w:p w14:paraId="236B5AFC" w14:textId="77777777" w:rsidR="00EE7968" w:rsidRDefault="00EE7968" w:rsidP="00ED3045">
      <w:pPr>
        <w:widowControl w:val="0"/>
        <w:jc w:val="right"/>
        <w:rPr>
          <w:rFonts w:ascii="GHEA Grapalat" w:hAnsi="GHEA Grapalat"/>
          <w:i/>
          <w:sz w:val="22"/>
          <w:szCs w:val="22"/>
        </w:rPr>
      </w:pPr>
    </w:p>
    <w:p w14:paraId="688E30E3" w14:textId="77777777" w:rsidR="00EE7968" w:rsidRDefault="00EE7968" w:rsidP="00ED3045">
      <w:pPr>
        <w:widowControl w:val="0"/>
        <w:jc w:val="right"/>
        <w:rPr>
          <w:rFonts w:ascii="GHEA Grapalat" w:hAnsi="GHEA Grapalat"/>
          <w:i/>
          <w:sz w:val="22"/>
          <w:szCs w:val="22"/>
        </w:rPr>
      </w:pPr>
    </w:p>
    <w:p w14:paraId="31F66F46" w14:textId="77777777" w:rsidR="00EE7968" w:rsidRDefault="00EE7968" w:rsidP="00ED3045">
      <w:pPr>
        <w:widowControl w:val="0"/>
        <w:jc w:val="right"/>
        <w:rPr>
          <w:rFonts w:ascii="GHEA Grapalat" w:hAnsi="GHEA Grapalat"/>
          <w:i/>
          <w:sz w:val="22"/>
          <w:szCs w:val="22"/>
        </w:rPr>
      </w:pPr>
    </w:p>
    <w:p w14:paraId="56179F1A" w14:textId="77777777" w:rsidR="00EE7968" w:rsidRDefault="00EE7968" w:rsidP="00ED3045">
      <w:pPr>
        <w:widowControl w:val="0"/>
        <w:jc w:val="right"/>
        <w:rPr>
          <w:rFonts w:ascii="GHEA Grapalat" w:hAnsi="GHEA Grapalat"/>
          <w:i/>
          <w:sz w:val="22"/>
          <w:szCs w:val="22"/>
        </w:rPr>
      </w:pPr>
    </w:p>
    <w:p w14:paraId="633F9E02" w14:textId="77777777" w:rsidR="00EE7968" w:rsidRPr="00151A8C" w:rsidRDefault="00EE7968" w:rsidP="00ED3045">
      <w:pPr>
        <w:widowControl w:val="0"/>
        <w:jc w:val="right"/>
        <w:rPr>
          <w:rFonts w:ascii="GHEA Grapalat" w:hAnsi="GHEA Grapalat"/>
          <w:i/>
          <w:sz w:val="22"/>
          <w:szCs w:val="22"/>
        </w:rPr>
      </w:pPr>
    </w:p>
    <w:p w14:paraId="1A9D8C58" w14:textId="77777777" w:rsidR="00151A8C" w:rsidRPr="00151A8C" w:rsidRDefault="00151A8C" w:rsidP="00ED3045">
      <w:pPr>
        <w:widowControl w:val="0"/>
        <w:jc w:val="right"/>
        <w:rPr>
          <w:rFonts w:ascii="GHEA Grapalat" w:hAnsi="GHEA Grapalat"/>
          <w:i/>
          <w:sz w:val="22"/>
          <w:szCs w:val="22"/>
        </w:rPr>
      </w:pPr>
    </w:p>
    <w:p w14:paraId="291DC8BD" w14:textId="77777777" w:rsidR="00151A8C" w:rsidRPr="00151A8C" w:rsidRDefault="00151A8C" w:rsidP="00ED3045">
      <w:pPr>
        <w:widowControl w:val="0"/>
        <w:jc w:val="right"/>
        <w:rPr>
          <w:rFonts w:ascii="GHEA Grapalat" w:hAnsi="GHEA Grapalat"/>
          <w:i/>
          <w:sz w:val="22"/>
          <w:szCs w:val="22"/>
        </w:rPr>
      </w:pPr>
    </w:p>
    <w:p w14:paraId="76AABA0C" w14:textId="77777777" w:rsidR="00EE7968" w:rsidRDefault="00EE7968" w:rsidP="00ED3045">
      <w:pPr>
        <w:widowControl w:val="0"/>
        <w:jc w:val="right"/>
        <w:rPr>
          <w:rFonts w:ascii="GHEA Grapalat" w:hAnsi="GHEA Grapalat"/>
          <w:i/>
          <w:sz w:val="22"/>
          <w:szCs w:val="22"/>
        </w:rPr>
      </w:pPr>
    </w:p>
    <w:p w14:paraId="0EB051D4" w14:textId="77777777"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Приложение № 4.1</w:t>
      </w:r>
    </w:p>
    <w:p w14:paraId="1D3FE20C" w14:textId="43D58A5B"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D7F6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F3580">
        <w:rPr>
          <w:rFonts w:ascii="GHEA Grapalat" w:hAnsi="GHEA Grapalat"/>
          <w:i/>
          <w:sz w:val="22"/>
          <w:szCs w:val="22"/>
        </w:rPr>
        <w:t>KEAP- GHAPDzB-DEX-21/26</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14:paraId="36CFAA65" w14:textId="77777777" w:rsidR="003D2FE2" w:rsidRPr="00B138F3" w:rsidRDefault="003D2FE2" w:rsidP="00ED3045">
      <w:pPr>
        <w:widowControl w:val="0"/>
        <w:jc w:val="center"/>
        <w:rPr>
          <w:rFonts w:ascii="GHEA Grapalat" w:hAnsi="GHEA Grapalat"/>
          <w:b/>
          <w:sz w:val="22"/>
          <w:szCs w:val="22"/>
        </w:rPr>
      </w:pPr>
    </w:p>
    <w:p w14:paraId="57C8BBD5" w14:textId="77777777"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ADABDBC" w14:textId="77777777"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6424A71" w14:textId="77777777" w:rsidTr="00B932B8">
        <w:tc>
          <w:tcPr>
            <w:tcW w:w="4786" w:type="dxa"/>
          </w:tcPr>
          <w:p w14:paraId="44ADA997" w14:textId="77777777" w:rsidR="003D2FE2" w:rsidRPr="00B138F3" w:rsidRDefault="003D2FE2" w:rsidP="00ED3045">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54FECF5" w14:textId="77777777" w:rsidR="003D2FE2" w:rsidRPr="00B138F3" w:rsidRDefault="003D2FE2" w:rsidP="00ED3045">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682ED047" w14:textId="77777777" w:rsidR="003D2FE2" w:rsidRPr="00B138F3" w:rsidRDefault="003D2FE2" w:rsidP="00ED3045">
      <w:pPr>
        <w:widowControl w:val="0"/>
        <w:rPr>
          <w:rFonts w:ascii="GHEA Grapalat" w:hAnsi="GHEA Grapalat" w:cs="GHEA Grapalat"/>
          <w:b/>
          <w:sz w:val="22"/>
          <w:szCs w:val="22"/>
        </w:rPr>
      </w:pPr>
    </w:p>
    <w:p w14:paraId="66F91E1D" w14:textId="77777777" w:rsidR="003D2FE2" w:rsidRPr="00B138F3" w:rsidRDefault="003D2FE2" w:rsidP="00ED304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E053511" w14:textId="77777777" w:rsidR="003D2FE2" w:rsidRPr="00B138F3" w:rsidRDefault="003D2FE2" w:rsidP="00ED3045">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8D1DB04" w14:textId="77777777" w:rsidR="003D2FE2" w:rsidRPr="00B138F3" w:rsidRDefault="003D2FE2" w:rsidP="00ED304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5CBFC73" w14:textId="77777777" w:rsidR="003D2FE2" w:rsidRPr="00B138F3" w:rsidRDefault="003D2FE2" w:rsidP="00ED3045">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DA09301" w14:textId="77777777"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434754A" w14:textId="77777777" w:rsidR="003D2FE2" w:rsidRPr="00B138F3" w:rsidRDefault="003D2FE2" w:rsidP="00ED3045">
      <w:pPr>
        <w:widowControl w:val="0"/>
        <w:ind w:firstLine="709"/>
        <w:jc w:val="both"/>
        <w:rPr>
          <w:rFonts w:ascii="GHEA Grapalat" w:hAnsi="GHEA Grapalat" w:cs="GHEA Grapalat"/>
          <w:sz w:val="22"/>
          <w:szCs w:val="22"/>
        </w:rPr>
      </w:pPr>
    </w:p>
    <w:p w14:paraId="0B846F41" w14:textId="77777777"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2ACBC25" w14:textId="77777777" w:rsidR="003D2FE2" w:rsidRPr="00B138F3" w:rsidRDefault="003D2FE2" w:rsidP="00ED304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14:paraId="67BAC5BC" w14:textId="77777777" w:rsidR="003D2FE2" w:rsidRPr="00B138F3" w:rsidRDefault="003D2FE2" w:rsidP="00ED3045">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40A587" w14:textId="77777777"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21AD28E" w14:textId="77777777" w:rsidR="003D2FE2" w:rsidRPr="00B138F3" w:rsidRDefault="003D2FE2" w:rsidP="00ED3045">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A0C795D"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B98C539"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ED2C66A"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12BEE0"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53186A5"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80737BD"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7F238A8"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32746D8F"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379BC956"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14:paraId="6E87BF88"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8CBB5B2"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A066014"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1A0C71F" w14:textId="77777777"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0039A4B"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05432BA2"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14:paraId="7CED870B"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F629CBE" w14:textId="77777777" w:rsidR="003D2FE2" w:rsidRPr="00B138F3" w:rsidDel="00A13215"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14:paraId="452406A8"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12202883" w14:textId="77777777" w:rsidR="003D2FE2" w:rsidRPr="00B138F3" w:rsidRDefault="003D2FE2" w:rsidP="00ED3045">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6BED605"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2257302"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1B9CA80"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F9A61E0"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0A98BE4"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688889"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C4AE064" w14:textId="77777777" w:rsidR="003D2FE2" w:rsidRPr="00B138F3" w:rsidRDefault="003D2FE2" w:rsidP="00ED3045">
      <w:pPr>
        <w:widowControl w:val="0"/>
        <w:jc w:val="right"/>
        <w:rPr>
          <w:rFonts w:ascii="GHEA Grapalat" w:hAnsi="GHEA Grapalat"/>
          <w:sz w:val="22"/>
          <w:szCs w:val="22"/>
        </w:rPr>
      </w:pPr>
    </w:p>
    <w:p w14:paraId="2F8F101B" w14:textId="77777777" w:rsidR="003D2FE2" w:rsidRPr="00B138F3" w:rsidRDefault="003D2FE2" w:rsidP="00ED3045">
      <w:pPr>
        <w:widowControl w:val="0"/>
        <w:jc w:val="right"/>
        <w:rPr>
          <w:rFonts w:ascii="GHEA Grapalat" w:hAnsi="GHEA Grapalat"/>
          <w:sz w:val="22"/>
          <w:szCs w:val="22"/>
        </w:rPr>
      </w:pPr>
      <w:r w:rsidRPr="00B138F3">
        <w:rPr>
          <w:rFonts w:ascii="GHEA Grapalat" w:hAnsi="GHEA Grapalat"/>
          <w:sz w:val="22"/>
          <w:szCs w:val="22"/>
        </w:rPr>
        <w:t>М. П.</w:t>
      </w:r>
    </w:p>
    <w:p w14:paraId="1E69A2FE"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День/месяц/год</w:t>
      </w:r>
    </w:p>
    <w:p w14:paraId="559EB32D" w14:textId="77777777" w:rsidR="003D2FE2" w:rsidRPr="00B138F3" w:rsidRDefault="003D2FE2" w:rsidP="00ED3045">
      <w:pPr>
        <w:widowControl w:val="0"/>
        <w:jc w:val="both"/>
        <w:rPr>
          <w:rFonts w:ascii="GHEA Grapalat" w:hAnsi="GHEA Grapalat"/>
          <w:sz w:val="22"/>
          <w:szCs w:val="22"/>
        </w:rPr>
      </w:pPr>
    </w:p>
    <w:p w14:paraId="444CBB6F" w14:textId="77777777" w:rsidR="003D2FE2" w:rsidRPr="00B138F3" w:rsidRDefault="003D2FE2" w:rsidP="00ED3045">
      <w:pPr>
        <w:widowControl w:val="0"/>
        <w:jc w:val="both"/>
        <w:rPr>
          <w:rFonts w:ascii="GHEA Grapalat" w:hAnsi="GHEA Grapalat"/>
          <w:sz w:val="22"/>
          <w:szCs w:val="22"/>
        </w:rPr>
      </w:pPr>
    </w:p>
    <w:p w14:paraId="4EBF755A" w14:textId="77777777" w:rsidR="003D2FE2" w:rsidRPr="00B138F3" w:rsidRDefault="003D2FE2" w:rsidP="00ED3045">
      <w:pPr>
        <w:rPr>
          <w:sz w:val="22"/>
          <w:szCs w:val="22"/>
        </w:rPr>
      </w:pPr>
    </w:p>
    <w:p w14:paraId="2205EA58" w14:textId="77777777" w:rsidR="001005B0" w:rsidRPr="00B138F3" w:rsidRDefault="001005B0" w:rsidP="00ED3045">
      <w:pPr>
        <w:widowControl w:val="0"/>
        <w:ind w:left="567" w:right="565"/>
        <w:jc w:val="both"/>
        <w:rPr>
          <w:rFonts w:ascii="GHEA Grapalat" w:hAnsi="GHEA Grapalat"/>
          <w:sz w:val="22"/>
          <w:szCs w:val="22"/>
        </w:rPr>
      </w:pPr>
    </w:p>
    <w:p w14:paraId="57FBF3FB" w14:textId="77777777" w:rsidR="001005B0" w:rsidRPr="00B138F3" w:rsidRDefault="001005B0" w:rsidP="00ED3045">
      <w:pPr>
        <w:widowControl w:val="0"/>
        <w:ind w:left="567" w:right="565"/>
        <w:jc w:val="center"/>
        <w:rPr>
          <w:rFonts w:ascii="GHEA Grapalat" w:hAnsi="GHEA Grapalat"/>
          <w:b/>
          <w:sz w:val="22"/>
          <w:szCs w:val="22"/>
        </w:rPr>
      </w:pPr>
    </w:p>
    <w:p w14:paraId="77CBBEFE" w14:textId="77777777" w:rsidR="001005B0" w:rsidRPr="00B138F3" w:rsidRDefault="001005B0" w:rsidP="00ED3045">
      <w:pPr>
        <w:widowControl w:val="0"/>
        <w:ind w:left="567" w:right="565"/>
        <w:jc w:val="center"/>
        <w:rPr>
          <w:rFonts w:ascii="GHEA Grapalat" w:hAnsi="GHEA Grapalat"/>
          <w:b/>
          <w:sz w:val="22"/>
          <w:szCs w:val="22"/>
        </w:rPr>
      </w:pPr>
    </w:p>
    <w:p w14:paraId="5E6B1C2B" w14:textId="77777777" w:rsidR="001005B0" w:rsidRPr="00B138F3" w:rsidRDefault="001005B0" w:rsidP="00ED3045">
      <w:pPr>
        <w:widowControl w:val="0"/>
        <w:ind w:left="567" w:right="565"/>
        <w:jc w:val="center"/>
        <w:rPr>
          <w:rFonts w:ascii="GHEA Grapalat" w:hAnsi="GHEA Grapalat"/>
          <w:b/>
          <w:sz w:val="22"/>
          <w:szCs w:val="22"/>
        </w:rPr>
      </w:pPr>
    </w:p>
    <w:p w14:paraId="4E248E3D" w14:textId="77777777" w:rsidR="001005B0" w:rsidRPr="00B138F3" w:rsidRDefault="001005B0" w:rsidP="00ED3045">
      <w:pPr>
        <w:widowControl w:val="0"/>
        <w:ind w:left="567" w:right="565"/>
        <w:jc w:val="center"/>
        <w:rPr>
          <w:rFonts w:ascii="GHEA Grapalat" w:hAnsi="GHEA Grapalat"/>
          <w:b/>
          <w:sz w:val="22"/>
          <w:szCs w:val="22"/>
        </w:rPr>
      </w:pPr>
    </w:p>
    <w:p w14:paraId="6B719439" w14:textId="77777777" w:rsidR="001005B0" w:rsidRPr="00B138F3" w:rsidRDefault="001005B0" w:rsidP="00ED3045">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318FE9F"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03548" w14:textId="77777777" w:rsidR="00C3421C" w:rsidRPr="00B138F3" w:rsidRDefault="00C3421C"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CC5F292"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CF028" w14:textId="77777777" w:rsidR="00C3421C" w:rsidRPr="00B138F3" w:rsidRDefault="00C3421C"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155E448" w14:textId="77777777" w:rsidTr="00ED30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77BD2" w14:textId="77777777" w:rsidR="00C3421C" w:rsidRPr="00B138F3" w:rsidRDefault="00C3421C"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5EA8CE1" w14:textId="77777777" w:rsidTr="00ED30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3727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14:paraId="76BB9C93"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B6B2F"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613F914"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29D94"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41F23E7"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74498"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FC1061"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B146F5"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E59E6E1"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0D17E1"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79D218A"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B4544"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73AE344" w14:textId="77777777" w:rsidTr="00ED30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C6AD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ED01CB3"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D6D8A"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8AFB1AF"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9E980"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3D99DED7"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06CC7"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54F9F20"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06C20F"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6B82EB3"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87B20"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013406A"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E46C15"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C8522E1" w14:textId="77777777" w:rsidTr="00ED3045">
        <w:trPr>
          <w:trHeight w:val="424"/>
        </w:trPr>
        <w:tc>
          <w:tcPr>
            <w:tcW w:w="10980" w:type="dxa"/>
            <w:gridSpan w:val="2"/>
            <w:tcBorders>
              <w:top w:val="single" w:sz="4" w:space="0" w:color="auto"/>
              <w:left w:val="single" w:sz="4" w:space="0" w:color="auto"/>
              <w:right w:val="single" w:sz="4" w:space="0" w:color="000000"/>
            </w:tcBorders>
            <w:noWrap/>
            <w:vAlign w:val="bottom"/>
          </w:tcPr>
          <w:p w14:paraId="0D9AF3BC"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D6CAA05"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7D25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EB6E128"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C362ED" w14:textId="77777777" w:rsidR="00C3421C" w:rsidRPr="00B138F3" w:rsidRDefault="00C3421C"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0FE9C1"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28E8AB2D" w14:textId="77777777" w:rsidR="00C3421C" w:rsidRPr="00B138F3" w:rsidRDefault="00C3421C"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FBA98E" w14:textId="77777777" w:rsidR="00C3421C" w:rsidRPr="00B138F3" w:rsidRDefault="00C3421C" w:rsidP="00ED3045">
            <w:pPr>
              <w:widowControl w:val="0"/>
              <w:rPr>
                <w:rFonts w:ascii="GHEA Grapalat" w:hAnsi="GHEA Grapalat" w:cs="Sylfaen"/>
              </w:rPr>
            </w:pPr>
          </w:p>
          <w:p w14:paraId="51A455A5"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28768977" w14:textId="77777777" w:rsidR="00C3421C" w:rsidRPr="00B138F3" w:rsidRDefault="00C3421C" w:rsidP="00ED3045">
            <w:pPr>
              <w:widowControl w:val="0"/>
              <w:rPr>
                <w:rFonts w:ascii="GHEA Grapalat" w:hAnsi="GHEA Grapalat" w:cs="Sylfaen"/>
              </w:rPr>
            </w:pPr>
          </w:p>
          <w:p w14:paraId="66845619"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7DE7DBF0" w14:textId="77777777" w:rsidR="00C3421C" w:rsidRPr="00B138F3" w:rsidRDefault="00C3421C" w:rsidP="00ED3045">
            <w:pPr>
              <w:widowControl w:val="0"/>
              <w:rPr>
                <w:rFonts w:ascii="GHEA Grapalat" w:hAnsi="GHEA Grapalat" w:cs="Sylfaen"/>
              </w:rPr>
            </w:pPr>
          </w:p>
          <w:p w14:paraId="42ED84BE" w14:textId="77777777" w:rsidR="00C3421C" w:rsidRPr="00B138F3" w:rsidRDefault="00C3421C"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D0A3EEC" w14:textId="77777777" w:rsidR="00C3421C" w:rsidRPr="00B138F3" w:rsidRDefault="00C3421C" w:rsidP="00ED30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D1CABAA" w14:textId="77777777" w:rsidR="00C3421C" w:rsidRPr="00B138F3" w:rsidRDefault="00C3421C"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F280FC" w14:textId="77777777" w:rsidR="00C3421C" w:rsidRPr="00B138F3" w:rsidRDefault="00C3421C" w:rsidP="00ED3045">
            <w:pPr>
              <w:widowControl w:val="0"/>
              <w:rPr>
                <w:rFonts w:ascii="GHEA Grapalat" w:hAnsi="GHEA Grapalat" w:cs="Sylfaen"/>
              </w:rPr>
            </w:pPr>
          </w:p>
          <w:p w14:paraId="254B1080"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4BC4C6E1" w14:textId="77777777" w:rsidR="00C3421C" w:rsidRPr="00B138F3" w:rsidRDefault="00C3421C" w:rsidP="00ED3045">
            <w:pPr>
              <w:widowControl w:val="0"/>
              <w:jc w:val="right"/>
              <w:rPr>
                <w:rFonts w:ascii="GHEA Grapalat" w:hAnsi="GHEA Grapalat" w:cs="Tahoma"/>
              </w:rPr>
            </w:pPr>
          </w:p>
          <w:p w14:paraId="570E9169"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64ED43A8" w14:textId="77777777" w:rsidR="00C3421C" w:rsidRPr="00B138F3" w:rsidRDefault="00C3421C" w:rsidP="00ED3045">
            <w:pPr>
              <w:widowControl w:val="0"/>
              <w:rPr>
                <w:rFonts w:ascii="GHEA Grapalat" w:hAnsi="GHEA Grapalat" w:cs="Sylfaen"/>
              </w:rPr>
            </w:pPr>
          </w:p>
          <w:p w14:paraId="7D496E0D" w14:textId="77777777" w:rsidR="00C3421C" w:rsidRPr="00B138F3" w:rsidRDefault="00C3421C"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5A33EA" w14:textId="77777777" w:rsidTr="00ED3045">
        <w:trPr>
          <w:trHeight w:val="2194"/>
        </w:trPr>
        <w:tc>
          <w:tcPr>
            <w:tcW w:w="5616" w:type="dxa"/>
            <w:tcBorders>
              <w:top w:val="single" w:sz="4" w:space="0" w:color="auto"/>
              <w:left w:val="single" w:sz="4" w:space="0" w:color="auto"/>
              <w:right w:val="single" w:sz="4" w:space="0" w:color="auto"/>
            </w:tcBorders>
            <w:noWrap/>
            <w:vAlign w:val="bottom"/>
          </w:tcPr>
          <w:p w14:paraId="4E873C7F" w14:textId="77777777" w:rsidR="00C3421C" w:rsidRPr="00B138F3" w:rsidRDefault="00C3421C"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528B47F" w14:textId="77777777" w:rsidR="00C3421C" w:rsidRPr="00B138F3" w:rsidRDefault="00C3421C" w:rsidP="00ED3045">
            <w:pPr>
              <w:widowControl w:val="0"/>
              <w:rPr>
                <w:rFonts w:ascii="GHEA Grapalat" w:hAnsi="GHEA Grapalat"/>
              </w:rPr>
            </w:pPr>
          </w:p>
          <w:p w14:paraId="75A1363D"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44AAB4A7" w14:textId="77777777" w:rsidR="00C3421C" w:rsidRPr="00B138F3" w:rsidRDefault="00C3421C"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3E1331F" w14:textId="77777777" w:rsidR="00C3421C" w:rsidRPr="00B138F3" w:rsidRDefault="00C3421C" w:rsidP="00ED3045">
            <w:pPr>
              <w:widowControl w:val="0"/>
              <w:rPr>
                <w:rFonts w:ascii="GHEA Grapalat" w:hAnsi="GHEA Grapalat" w:cs="Tahoma"/>
              </w:rPr>
            </w:pPr>
          </w:p>
          <w:p w14:paraId="51731EE7" w14:textId="77777777" w:rsidR="00C3421C" w:rsidRPr="00B138F3" w:rsidRDefault="00C3421C" w:rsidP="00ED304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755A4F" w14:textId="77777777" w:rsidR="00C3421C" w:rsidRPr="00B138F3" w:rsidRDefault="00C3421C"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67319" w14:textId="77777777" w:rsidR="00C3421C" w:rsidRPr="00B138F3" w:rsidRDefault="00C3421C" w:rsidP="00ED3045">
            <w:pPr>
              <w:widowControl w:val="0"/>
              <w:rPr>
                <w:rFonts w:ascii="GHEA Grapalat" w:hAnsi="GHEA Grapalat" w:cs="Tahoma"/>
              </w:rPr>
            </w:pPr>
          </w:p>
          <w:p w14:paraId="4D4A5D39"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38E73710" w14:textId="77777777" w:rsidR="00C3421C" w:rsidRPr="00B138F3" w:rsidRDefault="00C3421C"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938351C" w14:textId="77777777" w:rsidR="00C3421C" w:rsidRPr="00B138F3" w:rsidRDefault="00C3421C" w:rsidP="00ED3045">
            <w:pPr>
              <w:widowControl w:val="0"/>
              <w:rPr>
                <w:rFonts w:ascii="GHEA Grapalat" w:hAnsi="GHEA Grapalat" w:cs="Arial"/>
              </w:rPr>
            </w:pPr>
          </w:p>
        </w:tc>
      </w:tr>
      <w:tr w:rsidR="00B138F3" w:rsidRPr="00B138F3" w14:paraId="5165729D"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4B864916" w14:textId="77777777" w:rsidR="00C3421C" w:rsidRPr="00B138F3" w:rsidRDefault="00C3421C" w:rsidP="00ED30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9AEA9DB" w14:textId="77777777" w:rsidR="00C3421C" w:rsidRPr="00B138F3" w:rsidRDefault="00C3421C" w:rsidP="00ED3045">
            <w:pPr>
              <w:widowControl w:val="0"/>
              <w:rPr>
                <w:rFonts w:ascii="GHEA Grapalat" w:hAnsi="GHEA Grapalat" w:cs="Sylfaen"/>
              </w:rPr>
            </w:pPr>
          </w:p>
          <w:p w14:paraId="3CB720BC" w14:textId="77777777" w:rsidR="00C3421C" w:rsidRPr="00B138F3" w:rsidRDefault="00C3421C"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86F8E9B" w14:textId="77777777" w:rsidR="00C3421C" w:rsidRPr="00B138F3" w:rsidRDefault="00C3421C"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BEC6FF" w14:textId="77777777" w:rsidR="00C3421C" w:rsidRPr="00B138F3" w:rsidRDefault="00C3421C" w:rsidP="00ED3045">
            <w:pPr>
              <w:widowControl w:val="0"/>
              <w:rPr>
                <w:rFonts w:ascii="GHEA Grapalat" w:hAnsi="GHEA Grapalat"/>
              </w:rPr>
            </w:pPr>
          </w:p>
          <w:p w14:paraId="13E4F3B0"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3BEADC68" w14:textId="77777777" w:rsidR="00C3421C" w:rsidRPr="00B138F3" w:rsidRDefault="00C3421C" w:rsidP="00ED3045">
      <w:pPr>
        <w:widowControl w:val="0"/>
        <w:jc w:val="center"/>
        <w:rPr>
          <w:rFonts w:ascii="GHEA Grapalat" w:hAnsi="GHEA Grapalat" w:cs="Sylfaen"/>
        </w:rPr>
      </w:pPr>
    </w:p>
    <w:p w14:paraId="3C1666C9" w14:textId="77777777" w:rsidR="00C3421C" w:rsidRPr="00B138F3" w:rsidRDefault="00C3421C" w:rsidP="00ED304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72012A" w14:textId="77777777" w:rsidR="00C3421C" w:rsidRPr="00B138F3" w:rsidRDefault="00C3421C" w:rsidP="00ED3045">
      <w:pPr>
        <w:rPr>
          <w:rFonts w:ascii="GHEA Grapalat" w:hAnsi="GHEA Grapalat" w:cs="Sylfaen"/>
        </w:rPr>
      </w:pPr>
      <w:r w:rsidRPr="00B138F3">
        <w:rPr>
          <w:rFonts w:ascii="GHEA Grapalat" w:hAnsi="GHEA Grapalat" w:cs="Sylfaen"/>
        </w:rPr>
        <w:br w:type="page"/>
      </w:r>
    </w:p>
    <w:p w14:paraId="2AA3816D" w14:textId="77777777" w:rsidR="00C3421C" w:rsidRPr="00B138F3" w:rsidRDefault="00C3421C"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B3AD01C"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8EBEB" w14:textId="77777777" w:rsidR="00C3421C" w:rsidRPr="00B138F3" w:rsidRDefault="00C3421C" w:rsidP="00ED3045">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346F6E7D"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1EE7C44"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52201CA"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AB67FE"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C14B4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727C26"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14:paraId="1B1199F8" w14:textId="77777777" w:rsidR="00C3421C" w:rsidRPr="00B138F3" w:rsidRDefault="00C3421C" w:rsidP="00ED3045">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0D4C829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B3B4109"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C341AFB"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E93D8"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38A9ED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FD2C26"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693798E"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2AB2EE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62D0CC1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BE3C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B5E25E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E0FC3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98A8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412C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CCD776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31F0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39DC47"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C48B8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8831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390DA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69CDB4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AFC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6ED9B1"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7A23EE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3270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F0C7FCC" w14:textId="77777777" w:rsidR="00C3421C" w:rsidRPr="00B138F3" w:rsidRDefault="00C3421C"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8F898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A522C3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94688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A7B4FD3"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B2157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E387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EF91CF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5D8697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737C5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A9E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BDCDE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91A9C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34D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3A2A3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E1A8C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5099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FCC6D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265AED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CA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5D9E98B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8549B9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13CC8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59C1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412BDA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01B33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4503C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AE7EA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D3D773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8B817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9941F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6835C3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874B2F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3A96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786497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BDB9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9B1B1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3A5F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23239B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BDBE9A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0A2C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6390D18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C40FB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F94118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A619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62EFF2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003DF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55CD5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B2C38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037B0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9542E2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1ABF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9DF95A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17CD68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DB42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3448B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7D60A4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E551B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C4C6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8B5C3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5D732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8BDA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31430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4A627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BA73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FCB313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12AE57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1D6B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286946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FF710C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90087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0BC2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B2F429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F198E1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6BF07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1F54B0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4CACD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A1E98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B2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99AF51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8BA4CD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30F9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219661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36DC16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0F8B37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8E11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82F412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7E2AE2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F470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95FC3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FCA74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91FD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17458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CD27FB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97F9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21B3D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8232E9"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AA31C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84450C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FDA84B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22CF8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B7F4BF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926D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0212A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E7E94F" w14:textId="77777777" w:rsidR="00C3421C" w:rsidRPr="00B138F3" w:rsidDel="0010680B" w:rsidRDefault="00C3421C" w:rsidP="00ED304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1EE85A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89CDD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B05E6" w14:textId="77777777"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F0E435C" w14:textId="77777777"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13B158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B5FEF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32EF77F"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380B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ABDCEB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EAFFAF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C210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CB41E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9AC6EF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72A0C8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6015D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B14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972F17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A5778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7836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BAA09C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546B43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47DA64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D71ADD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3515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3C46E3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C423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C16F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B2A3E7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EAB96FF" w14:textId="77777777" w:rsidR="00C3421C" w:rsidRPr="00B138F3" w:rsidRDefault="00C3421C"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CCBC2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45C212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2002B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6D9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67535A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998981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09D2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E6A9EF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B60441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B755D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4E55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AF4A0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DB76E9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B843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7ABB2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F7629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D8E78A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9D36EA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400C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07EA19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09184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47AF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61EFBA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DA9E56E" w14:textId="77777777" w:rsidR="00C3421C" w:rsidRPr="00B138F3" w:rsidRDefault="00C3421C" w:rsidP="00ED3045">
            <w:pPr>
              <w:widowControl w:val="0"/>
              <w:jc w:val="center"/>
              <w:rPr>
                <w:rFonts w:ascii="GHEA Grapalat" w:hAnsi="GHEA Grapalat"/>
                <w:sz w:val="18"/>
                <w:szCs w:val="18"/>
              </w:rPr>
            </w:pPr>
          </w:p>
        </w:tc>
      </w:tr>
      <w:tr w:rsidR="00B138F3" w:rsidRPr="00B138F3" w14:paraId="2A99258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9A1C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6D08C0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99246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5D23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72D6EA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FBCA9F" w14:textId="77777777" w:rsidR="00C3421C" w:rsidRPr="00B138F3" w:rsidRDefault="00C3421C" w:rsidP="00ED3045">
            <w:pPr>
              <w:widowControl w:val="0"/>
              <w:jc w:val="center"/>
              <w:rPr>
                <w:rFonts w:ascii="GHEA Grapalat" w:hAnsi="GHEA Grapalat"/>
                <w:sz w:val="18"/>
                <w:szCs w:val="18"/>
              </w:rPr>
            </w:pPr>
          </w:p>
        </w:tc>
      </w:tr>
      <w:tr w:rsidR="00B138F3" w:rsidRPr="00B138F3" w14:paraId="743FE58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292B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03B0C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9A0A50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E7808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63B122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3349B8A" w14:textId="77777777" w:rsidR="00C3421C" w:rsidRPr="00B138F3" w:rsidRDefault="00C3421C" w:rsidP="00ED3045">
            <w:pPr>
              <w:widowControl w:val="0"/>
              <w:jc w:val="center"/>
              <w:rPr>
                <w:rFonts w:ascii="GHEA Grapalat" w:hAnsi="GHEA Grapalat"/>
                <w:sz w:val="18"/>
                <w:szCs w:val="18"/>
              </w:rPr>
            </w:pPr>
          </w:p>
        </w:tc>
      </w:tr>
      <w:tr w:rsidR="00B138F3" w:rsidRPr="00B138F3" w14:paraId="55E4B1E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4870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FCD6A2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6EBD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17434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211896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CFF487" w14:textId="77777777" w:rsidR="00C3421C" w:rsidRPr="00B138F3" w:rsidRDefault="00C3421C" w:rsidP="00ED3045">
            <w:pPr>
              <w:widowControl w:val="0"/>
              <w:jc w:val="center"/>
              <w:rPr>
                <w:rFonts w:ascii="GHEA Grapalat" w:hAnsi="GHEA Grapalat"/>
                <w:sz w:val="18"/>
                <w:szCs w:val="18"/>
              </w:rPr>
            </w:pPr>
          </w:p>
        </w:tc>
      </w:tr>
      <w:tr w:rsidR="00B138F3" w:rsidRPr="00B138F3" w14:paraId="4AA1FE3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8A33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DF2187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A2452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43EFF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859A7E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8A31B6" w14:textId="77777777" w:rsidR="00C3421C" w:rsidRPr="00B138F3" w:rsidRDefault="00C3421C" w:rsidP="00ED3045">
            <w:pPr>
              <w:widowControl w:val="0"/>
              <w:jc w:val="center"/>
              <w:rPr>
                <w:rFonts w:ascii="GHEA Grapalat" w:hAnsi="GHEA Grapalat"/>
                <w:sz w:val="18"/>
                <w:szCs w:val="18"/>
              </w:rPr>
            </w:pPr>
          </w:p>
        </w:tc>
      </w:tr>
      <w:tr w:rsidR="00FF3DE9" w:rsidRPr="00B138F3" w14:paraId="18ED94D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166E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1F69D1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CF5530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ED49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AE5C4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217DFB2" w14:textId="77777777" w:rsidR="00C3421C" w:rsidRPr="00B138F3" w:rsidRDefault="00C3421C" w:rsidP="00ED3045">
            <w:pPr>
              <w:widowControl w:val="0"/>
              <w:jc w:val="center"/>
              <w:rPr>
                <w:rFonts w:ascii="GHEA Grapalat" w:hAnsi="GHEA Grapalat"/>
                <w:sz w:val="18"/>
                <w:szCs w:val="18"/>
              </w:rPr>
            </w:pPr>
          </w:p>
        </w:tc>
      </w:tr>
    </w:tbl>
    <w:p w14:paraId="6D72F828" w14:textId="77777777" w:rsidR="001005B0" w:rsidRPr="00B138F3" w:rsidRDefault="001005B0" w:rsidP="00ED3045">
      <w:pPr>
        <w:widowControl w:val="0"/>
        <w:ind w:left="567" w:right="565"/>
        <w:jc w:val="center"/>
        <w:rPr>
          <w:rFonts w:ascii="GHEA Grapalat" w:hAnsi="GHEA Grapalat"/>
          <w:b/>
        </w:rPr>
      </w:pPr>
    </w:p>
    <w:p w14:paraId="6EA6F563" w14:textId="77777777" w:rsidR="001005B0" w:rsidRPr="00B138F3" w:rsidRDefault="001005B0" w:rsidP="00ED3045">
      <w:pPr>
        <w:widowControl w:val="0"/>
        <w:ind w:left="567" w:right="565"/>
        <w:jc w:val="center"/>
        <w:rPr>
          <w:rFonts w:ascii="GHEA Grapalat" w:hAnsi="GHEA Grapalat"/>
          <w:b/>
        </w:rPr>
      </w:pPr>
    </w:p>
    <w:p w14:paraId="1620D5AC" w14:textId="77777777" w:rsidR="001005B0" w:rsidRPr="00B138F3" w:rsidRDefault="001005B0" w:rsidP="00ED3045">
      <w:pPr>
        <w:widowControl w:val="0"/>
        <w:ind w:left="567" w:right="565"/>
        <w:jc w:val="center"/>
        <w:rPr>
          <w:rFonts w:ascii="GHEA Grapalat" w:hAnsi="GHEA Grapalat"/>
          <w:b/>
        </w:rPr>
      </w:pPr>
    </w:p>
    <w:p w14:paraId="04B1E0F5" w14:textId="77777777" w:rsidR="001005B0" w:rsidRPr="00B138F3" w:rsidRDefault="001005B0" w:rsidP="00ED3045">
      <w:pPr>
        <w:widowControl w:val="0"/>
        <w:ind w:left="567" w:right="565"/>
        <w:jc w:val="center"/>
        <w:rPr>
          <w:rFonts w:ascii="GHEA Grapalat" w:hAnsi="GHEA Grapalat"/>
          <w:b/>
        </w:rPr>
      </w:pPr>
    </w:p>
    <w:p w14:paraId="370FD6B2" w14:textId="77777777" w:rsidR="001005B0" w:rsidRPr="00B138F3" w:rsidRDefault="001005B0" w:rsidP="00ED3045">
      <w:pPr>
        <w:widowControl w:val="0"/>
        <w:ind w:left="567" w:right="565"/>
        <w:jc w:val="center"/>
        <w:rPr>
          <w:rFonts w:ascii="GHEA Grapalat" w:hAnsi="GHEA Grapalat"/>
          <w:b/>
        </w:rPr>
      </w:pPr>
    </w:p>
    <w:p w14:paraId="75AC2D46" w14:textId="77777777" w:rsidR="001005B0" w:rsidRPr="00B138F3" w:rsidRDefault="001005B0" w:rsidP="00ED3045">
      <w:pPr>
        <w:widowControl w:val="0"/>
        <w:ind w:left="567" w:right="565"/>
        <w:jc w:val="center"/>
        <w:rPr>
          <w:rFonts w:ascii="GHEA Grapalat" w:hAnsi="GHEA Grapalat"/>
          <w:b/>
        </w:rPr>
      </w:pPr>
    </w:p>
    <w:p w14:paraId="6951C2A0" w14:textId="77777777" w:rsidR="001005B0" w:rsidRPr="00B138F3" w:rsidRDefault="001005B0" w:rsidP="00ED3045">
      <w:pPr>
        <w:widowControl w:val="0"/>
        <w:ind w:left="567" w:right="565"/>
        <w:jc w:val="center"/>
        <w:rPr>
          <w:rFonts w:ascii="GHEA Grapalat" w:hAnsi="GHEA Grapalat"/>
          <w:b/>
        </w:rPr>
      </w:pPr>
    </w:p>
    <w:p w14:paraId="00A4590F" w14:textId="77777777" w:rsidR="001005B0" w:rsidRPr="00B138F3" w:rsidRDefault="001005B0" w:rsidP="00ED3045">
      <w:pPr>
        <w:widowControl w:val="0"/>
        <w:ind w:left="567" w:right="565"/>
        <w:jc w:val="center"/>
        <w:rPr>
          <w:rFonts w:ascii="GHEA Grapalat" w:hAnsi="GHEA Grapalat"/>
          <w:b/>
        </w:rPr>
      </w:pPr>
    </w:p>
    <w:p w14:paraId="3BF93B43" w14:textId="77777777" w:rsidR="001005B0" w:rsidRPr="00B138F3" w:rsidRDefault="001005B0" w:rsidP="00ED3045">
      <w:pPr>
        <w:widowControl w:val="0"/>
        <w:ind w:left="567" w:right="565"/>
        <w:jc w:val="center"/>
        <w:rPr>
          <w:rFonts w:ascii="GHEA Grapalat" w:hAnsi="GHEA Grapalat"/>
          <w:b/>
        </w:rPr>
      </w:pPr>
    </w:p>
    <w:p w14:paraId="636356A0" w14:textId="77777777" w:rsidR="001005B0" w:rsidRPr="00B138F3" w:rsidRDefault="001005B0" w:rsidP="00ED3045">
      <w:pPr>
        <w:widowControl w:val="0"/>
        <w:ind w:left="567" w:right="565"/>
        <w:jc w:val="center"/>
        <w:rPr>
          <w:rFonts w:ascii="GHEA Grapalat" w:hAnsi="GHEA Grapalat"/>
          <w:b/>
        </w:rPr>
      </w:pPr>
    </w:p>
    <w:p w14:paraId="74FF22E5" w14:textId="77777777" w:rsidR="001005B0" w:rsidRPr="00B138F3" w:rsidRDefault="001005B0" w:rsidP="00ED3045">
      <w:pPr>
        <w:widowControl w:val="0"/>
        <w:ind w:left="567" w:right="565"/>
        <w:jc w:val="center"/>
        <w:rPr>
          <w:rFonts w:ascii="GHEA Grapalat" w:hAnsi="GHEA Grapalat"/>
          <w:b/>
        </w:rPr>
      </w:pPr>
    </w:p>
    <w:p w14:paraId="7AEAA52C" w14:textId="77777777" w:rsidR="001005B0" w:rsidRPr="00B138F3" w:rsidRDefault="001005B0" w:rsidP="00ED3045">
      <w:pPr>
        <w:widowControl w:val="0"/>
        <w:ind w:left="567" w:right="565"/>
        <w:jc w:val="center"/>
        <w:rPr>
          <w:rFonts w:ascii="GHEA Grapalat" w:hAnsi="GHEA Grapalat"/>
          <w:b/>
        </w:rPr>
      </w:pPr>
    </w:p>
    <w:p w14:paraId="16CF7E1A" w14:textId="77777777" w:rsidR="001005B0" w:rsidRPr="00B138F3" w:rsidRDefault="001005B0" w:rsidP="00ED3045">
      <w:pPr>
        <w:widowControl w:val="0"/>
        <w:ind w:left="567" w:right="565"/>
        <w:jc w:val="center"/>
        <w:rPr>
          <w:rFonts w:ascii="GHEA Grapalat" w:hAnsi="GHEA Grapalat"/>
          <w:b/>
        </w:rPr>
      </w:pPr>
    </w:p>
    <w:p w14:paraId="31255B53" w14:textId="77777777" w:rsidR="001005B0" w:rsidRPr="00B138F3" w:rsidRDefault="001005B0" w:rsidP="00ED3045">
      <w:pPr>
        <w:widowControl w:val="0"/>
        <w:ind w:left="567" w:right="565"/>
        <w:jc w:val="center"/>
        <w:rPr>
          <w:rFonts w:ascii="GHEA Grapalat" w:hAnsi="GHEA Grapalat"/>
          <w:b/>
        </w:rPr>
      </w:pPr>
    </w:p>
    <w:p w14:paraId="012D5B9E" w14:textId="77777777" w:rsidR="001005B0" w:rsidRPr="00B138F3" w:rsidRDefault="001005B0" w:rsidP="00ED3045">
      <w:pPr>
        <w:widowControl w:val="0"/>
        <w:ind w:left="567" w:right="565"/>
        <w:jc w:val="center"/>
        <w:rPr>
          <w:rFonts w:ascii="GHEA Grapalat" w:hAnsi="GHEA Grapalat"/>
          <w:b/>
        </w:rPr>
      </w:pPr>
    </w:p>
    <w:p w14:paraId="4420756B" w14:textId="77777777" w:rsidR="001005B0" w:rsidRPr="00B138F3" w:rsidRDefault="001005B0" w:rsidP="00ED3045">
      <w:pPr>
        <w:widowControl w:val="0"/>
        <w:ind w:left="567" w:right="565"/>
        <w:jc w:val="center"/>
        <w:rPr>
          <w:rFonts w:ascii="GHEA Grapalat" w:hAnsi="GHEA Grapalat"/>
          <w:b/>
        </w:rPr>
      </w:pPr>
    </w:p>
    <w:p w14:paraId="2C456C7B" w14:textId="77777777" w:rsidR="001005B0" w:rsidRPr="00B138F3" w:rsidRDefault="001005B0" w:rsidP="00ED3045">
      <w:pPr>
        <w:widowControl w:val="0"/>
        <w:ind w:left="567" w:right="565"/>
        <w:jc w:val="center"/>
        <w:rPr>
          <w:rFonts w:ascii="GHEA Grapalat" w:hAnsi="GHEA Grapalat"/>
          <w:b/>
        </w:rPr>
      </w:pPr>
    </w:p>
    <w:p w14:paraId="7E5F6B1E" w14:textId="77777777" w:rsidR="00EE7968" w:rsidRDefault="00EE7968" w:rsidP="00ED3045">
      <w:pPr>
        <w:widowControl w:val="0"/>
        <w:ind w:firstLine="567"/>
        <w:jc w:val="right"/>
        <w:rPr>
          <w:rFonts w:ascii="GHEA Grapalat" w:hAnsi="GHEA Grapalat"/>
          <w:b/>
        </w:rPr>
      </w:pPr>
    </w:p>
    <w:p w14:paraId="2D9D6632" w14:textId="77777777" w:rsidR="00EE7968" w:rsidRDefault="00EE7968" w:rsidP="00ED3045">
      <w:pPr>
        <w:widowControl w:val="0"/>
        <w:ind w:firstLine="567"/>
        <w:jc w:val="right"/>
        <w:rPr>
          <w:rFonts w:ascii="GHEA Grapalat" w:hAnsi="GHEA Grapalat"/>
          <w:b/>
        </w:rPr>
      </w:pPr>
    </w:p>
    <w:p w14:paraId="0A664F3A" w14:textId="77777777" w:rsidR="00EE7968" w:rsidRDefault="00EE7968" w:rsidP="00ED3045">
      <w:pPr>
        <w:widowControl w:val="0"/>
        <w:ind w:firstLine="567"/>
        <w:jc w:val="right"/>
        <w:rPr>
          <w:rFonts w:ascii="GHEA Grapalat" w:hAnsi="GHEA Grapalat"/>
          <w:b/>
        </w:rPr>
      </w:pPr>
    </w:p>
    <w:p w14:paraId="11FA2D5A" w14:textId="77777777" w:rsidR="00EE7968" w:rsidRDefault="00EE7968" w:rsidP="00ED3045">
      <w:pPr>
        <w:widowControl w:val="0"/>
        <w:ind w:firstLine="567"/>
        <w:jc w:val="right"/>
        <w:rPr>
          <w:rFonts w:ascii="GHEA Grapalat" w:hAnsi="GHEA Grapalat"/>
          <w:b/>
        </w:rPr>
      </w:pPr>
    </w:p>
    <w:p w14:paraId="45AAA1E6" w14:textId="77777777" w:rsidR="00EE7968" w:rsidRDefault="00EE7968" w:rsidP="00ED3045">
      <w:pPr>
        <w:widowControl w:val="0"/>
        <w:ind w:firstLine="567"/>
        <w:jc w:val="right"/>
        <w:rPr>
          <w:rFonts w:ascii="GHEA Grapalat" w:hAnsi="GHEA Grapalat"/>
          <w:b/>
        </w:rPr>
      </w:pPr>
    </w:p>
    <w:p w14:paraId="3E11C3FB" w14:textId="77777777" w:rsidR="00EE7968" w:rsidRDefault="00EE7968" w:rsidP="00ED3045">
      <w:pPr>
        <w:widowControl w:val="0"/>
        <w:ind w:firstLine="567"/>
        <w:jc w:val="right"/>
        <w:rPr>
          <w:rFonts w:ascii="GHEA Grapalat" w:hAnsi="GHEA Grapalat"/>
          <w:b/>
        </w:rPr>
      </w:pPr>
    </w:p>
    <w:p w14:paraId="4A983C57" w14:textId="77777777" w:rsidR="00EE7968" w:rsidRDefault="00EE7968" w:rsidP="00ED3045">
      <w:pPr>
        <w:widowControl w:val="0"/>
        <w:ind w:firstLine="567"/>
        <w:jc w:val="right"/>
        <w:rPr>
          <w:rFonts w:ascii="GHEA Grapalat" w:hAnsi="GHEA Grapalat"/>
          <w:b/>
        </w:rPr>
      </w:pPr>
    </w:p>
    <w:p w14:paraId="4D4FAC5F" w14:textId="77777777" w:rsidR="00EE7968" w:rsidRDefault="00EE7968" w:rsidP="00ED3045">
      <w:pPr>
        <w:widowControl w:val="0"/>
        <w:ind w:firstLine="567"/>
        <w:jc w:val="right"/>
        <w:rPr>
          <w:rFonts w:ascii="GHEA Grapalat" w:hAnsi="GHEA Grapalat"/>
          <w:b/>
        </w:rPr>
      </w:pPr>
    </w:p>
    <w:p w14:paraId="04949F64" w14:textId="77777777" w:rsidR="00EE7968" w:rsidRDefault="00EE7968" w:rsidP="00ED3045">
      <w:pPr>
        <w:widowControl w:val="0"/>
        <w:ind w:firstLine="567"/>
        <w:jc w:val="right"/>
        <w:rPr>
          <w:rFonts w:ascii="GHEA Grapalat" w:hAnsi="GHEA Grapalat"/>
          <w:b/>
        </w:rPr>
      </w:pPr>
    </w:p>
    <w:p w14:paraId="54B381DD" w14:textId="77777777" w:rsidR="00EE7968" w:rsidRDefault="00EE7968" w:rsidP="00ED3045">
      <w:pPr>
        <w:widowControl w:val="0"/>
        <w:ind w:firstLine="567"/>
        <w:jc w:val="right"/>
        <w:rPr>
          <w:rFonts w:ascii="GHEA Grapalat" w:hAnsi="GHEA Grapalat"/>
          <w:b/>
        </w:rPr>
      </w:pPr>
    </w:p>
    <w:p w14:paraId="0589E084" w14:textId="77777777" w:rsidR="00EE7968" w:rsidRDefault="00EE7968" w:rsidP="00ED3045">
      <w:pPr>
        <w:widowControl w:val="0"/>
        <w:jc w:val="right"/>
        <w:rPr>
          <w:rFonts w:ascii="GHEA Grapalat" w:hAnsi="GHEA Grapalat"/>
          <w:i/>
        </w:rPr>
      </w:pPr>
    </w:p>
    <w:p w14:paraId="1576EAA4" w14:textId="77777777" w:rsidR="000A214C" w:rsidRPr="00B138F3" w:rsidRDefault="000A214C" w:rsidP="00ED3045">
      <w:pPr>
        <w:widowControl w:val="0"/>
        <w:jc w:val="right"/>
        <w:rPr>
          <w:rFonts w:ascii="GHEA Grapalat" w:hAnsi="GHEA Grapalat" w:cs="GHEA Grapalat"/>
          <w:i/>
        </w:rPr>
      </w:pPr>
      <w:r w:rsidRPr="00B138F3">
        <w:rPr>
          <w:rFonts w:ascii="GHEA Grapalat" w:hAnsi="GHEA Grapalat"/>
          <w:i/>
        </w:rPr>
        <w:t>Приложение № 5.1</w:t>
      </w:r>
    </w:p>
    <w:p w14:paraId="0E146262" w14:textId="43C9F7D2" w:rsidR="000A214C" w:rsidRPr="00B138F3" w:rsidRDefault="000A214C" w:rsidP="00ED3045">
      <w:pPr>
        <w:widowControl w:val="0"/>
        <w:jc w:val="right"/>
        <w:rPr>
          <w:rFonts w:ascii="GHEA Grapalat" w:hAnsi="GHEA Grapalat" w:cs="GHEA Grapalat"/>
          <w:i/>
        </w:rPr>
      </w:pPr>
      <w:r w:rsidRPr="00B138F3">
        <w:rPr>
          <w:rFonts w:ascii="GHEA Grapalat" w:hAnsi="GHEA Grapalat"/>
          <w:i/>
        </w:rPr>
        <w:t xml:space="preserve">к Приглашению на </w:t>
      </w:r>
      <w:r w:rsidR="00BD7F6A">
        <w:rPr>
          <w:rFonts w:ascii="GHEA Grapalat" w:hAnsi="GHEA Grapalat"/>
          <w:i/>
        </w:rPr>
        <w:t>запрос котировок</w:t>
      </w:r>
      <w:r w:rsidRPr="00B138F3">
        <w:rPr>
          <w:rFonts w:ascii="GHEA Grapalat" w:hAnsi="GHEA Grapalat"/>
          <w:i/>
        </w:rPr>
        <w:br/>
        <w:t>под кодом "</w:t>
      </w:r>
      <w:r w:rsidR="009F3580">
        <w:rPr>
          <w:rFonts w:ascii="GHEA Grapalat" w:hAnsi="GHEA Grapalat"/>
          <w:i/>
        </w:rPr>
        <w:t>KEAP- GHAPDzB-DEX-21/26</w:t>
      </w:r>
      <w:r w:rsidRPr="00B138F3">
        <w:rPr>
          <w:rFonts w:ascii="GHEA Grapalat" w:hAnsi="GHEA Grapalat"/>
          <w:i/>
        </w:rPr>
        <w:t>"</w:t>
      </w:r>
      <w:r w:rsidRPr="00B138F3">
        <w:rPr>
          <w:rStyle w:val="af6"/>
          <w:rFonts w:ascii="GHEA Grapalat" w:hAnsi="GHEA Grapalat"/>
          <w:i/>
        </w:rPr>
        <w:footnoteReference w:customMarkFollows="1" w:id="21"/>
        <w:t>*</w:t>
      </w:r>
    </w:p>
    <w:p w14:paraId="3F0F040C" w14:textId="77777777" w:rsidR="00AF4211" w:rsidRPr="00B138F3" w:rsidRDefault="00AF4211" w:rsidP="00ED3045">
      <w:pPr>
        <w:widowControl w:val="0"/>
        <w:jc w:val="center"/>
        <w:rPr>
          <w:rFonts w:ascii="GHEA Grapalat" w:hAnsi="GHEA Grapalat"/>
          <w:b/>
        </w:rPr>
      </w:pPr>
    </w:p>
    <w:p w14:paraId="3E1B0DE9" w14:textId="77777777" w:rsidR="000A214C" w:rsidRPr="00B138F3" w:rsidRDefault="000A214C" w:rsidP="00ED3045">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2EF17D69" w14:textId="77777777" w:rsidR="000A214C" w:rsidRPr="00B138F3" w:rsidRDefault="000A214C" w:rsidP="00ED3045">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4D53ED3" w14:textId="77777777" w:rsidTr="00ED3045">
        <w:tc>
          <w:tcPr>
            <w:tcW w:w="4786" w:type="dxa"/>
          </w:tcPr>
          <w:p w14:paraId="0164EFDA" w14:textId="77777777" w:rsidR="000A214C" w:rsidRPr="00B138F3" w:rsidRDefault="000A214C" w:rsidP="00ED3045">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18523558" w14:textId="77777777" w:rsidR="000A214C" w:rsidRPr="00B138F3" w:rsidRDefault="000A214C" w:rsidP="00ED3045">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14:paraId="23D7D911" w14:textId="77777777" w:rsidR="000A214C" w:rsidRPr="00B138F3" w:rsidRDefault="000A214C" w:rsidP="00ED3045">
      <w:pPr>
        <w:widowControl w:val="0"/>
        <w:rPr>
          <w:rFonts w:ascii="GHEA Grapalat" w:hAnsi="GHEA Grapalat" w:cs="GHEA Grapalat"/>
          <w:b/>
        </w:rPr>
      </w:pPr>
    </w:p>
    <w:p w14:paraId="2AAF2A0C" w14:textId="77777777" w:rsidR="000A214C" w:rsidRPr="00B138F3" w:rsidRDefault="000A214C" w:rsidP="00ED304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CECC76B" w14:textId="77777777" w:rsidR="000A214C" w:rsidRPr="00B138F3" w:rsidRDefault="000A214C" w:rsidP="00ED3045">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2AB26C8" w14:textId="77777777" w:rsidR="000A214C" w:rsidRPr="00B138F3" w:rsidRDefault="000A214C" w:rsidP="00ED304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AFB8CC1" w14:textId="77777777" w:rsidR="000A214C" w:rsidRPr="00B138F3" w:rsidRDefault="000A214C" w:rsidP="00ED3045">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F538BD9" w14:textId="77777777" w:rsidR="000A214C" w:rsidRPr="00B138F3" w:rsidRDefault="000A214C" w:rsidP="00ED3045">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28E577" w14:textId="77777777"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1. Предмет соглашения</w:t>
      </w:r>
    </w:p>
    <w:p w14:paraId="72F7D3B4" w14:textId="77777777" w:rsidR="000A214C" w:rsidRPr="00B138F3" w:rsidRDefault="000A214C" w:rsidP="00ED304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14:paraId="2881998D" w14:textId="77777777" w:rsidR="000A214C" w:rsidRPr="00B138F3" w:rsidRDefault="000A214C" w:rsidP="00ED3045">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EEC8520" w14:textId="77777777" w:rsidR="000A214C" w:rsidRPr="00B138F3" w:rsidRDefault="000A214C" w:rsidP="00ED304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2BBDA5E" w14:textId="77777777" w:rsidR="000A214C" w:rsidRPr="00B138F3" w:rsidRDefault="000A214C" w:rsidP="00ED3045">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BB51567"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D02CE50"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FB187E3"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B6EB7B"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C74834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DC4FF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AF3D00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67F8F14"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26A0CE81"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14:paraId="021EF559"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8B6F99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E91569F"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8B4D0A0" w14:textId="77777777"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2. Иные условия</w:t>
      </w:r>
    </w:p>
    <w:p w14:paraId="5BB4732C" w14:textId="77777777"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4B35226"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14:paraId="5E635C9C"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4E4C097" w14:textId="77777777" w:rsidR="000A214C" w:rsidRPr="00B138F3" w:rsidDel="00A13215"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14:paraId="76BD1441" w14:textId="77777777"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4EBEF2AE" w14:textId="77777777" w:rsidR="000A214C" w:rsidRPr="00B138F3" w:rsidRDefault="000A214C" w:rsidP="00ED3045">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E70DACD"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1A8698EE"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A5AD9D"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470240FE"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C842BC3"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358FA95D"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361203C"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201E9AA1"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11EDD7E" w14:textId="77777777" w:rsidR="000A214C" w:rsidRPr="00B138F3" w:rsidRDefault="000A214C" w:rsidP="00ED3045">
      <w:pPr>
        <w:widowControl w:val="0"/>
        <w:jc w:val="both"/>
        <w:rPr>
          <w:rFonts w:ascii="GHEA Grapalat" w:hAnsi="GHEA Grapalat"/>
        </w:rPr>
      </w:pPr>
      <w:r w:rsidRPr="00B138F3">
        <w:rPr>
          <w:rFonts w:ascii="GHEA Grapalat" w:hAnsi="GHEA Grapalat"/>
        </w:rPr>
        <w:lastRenderedPageBreak/>
        <w:t>_______________________________________</w:t>
      </w:r>
    </w:p>
    <w:p w14:paraId="2823FDCC"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7CC387B"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409F7118" w14:textId="77777777" w:rsidR="000A214C" w:rsidRPr="00B138F3" w:rsidRDefault="000A214C" w:rsidP="00ED3045">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FC27837" w14:textId="77777777" w:rsidR="000A214C" w:rsidRPr="00B138F3" w:rsidRDefault="00632AC2" w:rsidP="00ED3045">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D73BDDE"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AAF4C" w14:textId="77777777" w:rsidR="00BE2572" w:rsidRPr="00B138F3" w:rsidRDefault="00BE2572"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73E8949"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7BD86" w14:textId="77777777" w:rsidR="00BE2572" w:rsidRPr="00B138F3" w:rsidRDefault="00BE2572"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8CF1E14" w14:textId="77777777" w:rsidTr="00ED30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57390" w14:textId="77777777" w:rsidR="00BE2572" w:rsidRPr="00B138F3" w:rsidRDefault="00BE2572"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924AD2B" w14:textId="77777777" w:rsidTr="00ED30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192AD"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14:paraId="16BE46E4"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43EEA"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B138F3" w:rsidRPr="00B138F3" w14:paraId="7F8AB97A"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4EEE"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0FEA039"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FA864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F7506F0"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56E4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241261D"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82144"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565BB45"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5FFC7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3F7F2EF" w14:textId="77777777" w:rsidTr="00ED30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E35E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AFD36BE"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2F7DE3"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ABEB55A"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A0996"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06F864B9"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0332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1BB5418"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CCE19"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A7EE265"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613B5"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F450998"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BFF5C9"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5B03A6" w14:textId="77777777" w:rsidTr="00ED3045">
        <w:trPr>
          <w:trHeight w:val="424"/>
        </w:trPr>
        <w:tc>
          <w:tcPr>
            <w:tcW w:w="10980" w:type="dxa"/>
            <w:gridSpan w:val="2"/>
            <w:tcBorders>
              <w:top w:val="single" w:sz="4" w:space="0" w:color="auto"/>
              <w:left w:val="single" w:sz="4" w:space="0" w:color="auto"/>
              <w:right w:val="single" w:sz="4" w:space="0" w:color="000000"/>
            </w:tcBorders>
            <w:noWrap/>
            <w:vAlign w:val="bottom"/>
          </w:tcPr>
          <w:p w14:paraId="568DE36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19C7ACC"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7C77A"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AE3CF2A"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FB808" w14:textId="77777777" w:rsidR="00BE2572" w:rsidRPr="00B138F3" w:rsidRDefault="00BE2572"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374D211"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108F6A4F" w14:textId="77777777" w:rsidR="00BE2572" w:rsidRPr="00B138F3" w:rsidRDefault="00BE2572"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EE097A" w14:textId="77777777" w:rsidR="00BE2572" w:rsidRPr="00B138F3" w:rsidRDefault="00BE2572" w:rsidP="00ED3045">
            <w:pPr>
              <w:widowControl w:val="0"/>
              <w:rPr>
                <w:rFonts w:ascii="GHEA Grapalat" w:hAnsi="GHEA Grapalat" w:cs="Sylfaen"/>
              </w:rPr>
            </w:pPr>
          </w:p>
          <w:p w14:paraId="0EEE70AE"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6C657124" w14:textId="77777777" w:rsidR="00BE2572" w:rsidRPr="00B138F3" w:rsidRDefault="00BE2572" w:rsidP="00ED3045">
            <w:pPr>
              <w:widowControl w:val="0"/>
              <w:rPr>
                <w:rFonts w:ascii="GHEA Grapalat" w:hAnsi="GHEA Grapalat" w:cs="Sylfaen"/>
              </w:rPr>
            </w:pPr>
          </w:p>
          <w:p w14:paraId="0AB2592F"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77141126" w14:textId="77777777" w:rsidR="00BE2572" w:rsidRPr="00B138F3" w:rsidRDefault="00BE2572" w:rsidP="00ED3045">
            <w:pPr>
              <w:widowControl w:val="0"/>
              <w:rPr>
                <w:rFonts w:ascii="GHEA Grapalat" w:hAnsi="GHEA Grapalat" w:cs="Sylfaen"/>
              </w:rPr>
            </w:pPr>
          </w:p>
          <w:p w14:paraId="57E2DE08" w14:textId="77777777" w:rsidR="00BE2572" w:rsidRPr="00B138F3" w:rsidRDefault="00BE2572"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356CC33B" w14:textId="77777777" w:rsidR="00BE2572" w:rsidRPr="00B138F3" w:rsidRDefault="00BE2572" w:rsidP="00ED30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88A7E9C" w14:textId="77777777" w:rsidR="00BE2572" w:rsidRPr="00B138F3" w:rsidRDefault="00BE2572"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427E7C8" w14:textId="77777777" w:rsidR="00BE2572" w:rsidRPr="00B138F3" w:rsidRDefault="00BE2572" w:rsidP="00ED3045">
            <w:pPr>
              <w:widowControl w:val="0"/>
              <w:rPr>
                <w:rFonts w:ascii="GHEA Grapalat" w:hAnsi="GHEA Grapalat" w:cs="Sylfaen"/>
              </w:rPr>
            </w:pPr>
          </w:p>
          <w:p w14:paraId="69F3DDF0"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4B962ACF" w14:textId="77777777" w:rsidR="00BE2572" w:rsidRPr="00B138F3" w:rsidRDefault="00BE2572" w:rsidP="00ED3045">
            <w:pPr>
              <w:widowControl w:val="0"/>
              <w:jc w:val="right"/>
              <w:rPr>
                <w:rFonts w:ascii="GHEA Grapalat" w:hAnsi="GHEA Grapalat" w:cs="Tahoma"/>
              </w:rPr>
            </w:pPr>
          </w:p>
          <w:p w14:paraId="5AF5333F"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0BBBCEE2" w14:textId="77777777" w:rsidR="00BE2572" w:rsidRPr="00B138F3" w:rsidRDefault="00BE2572" w:rsidP="00ED3045">
            <w:pPr>
              <w:widowControl w:val="0"/>
              <w:rPr>
                <w:rFonts w:ascii="GHEA Grapalat" w:hAnsi="GHEA Grapalat" w:cs="Sylfaen"/>
              </w:rPr>
            </w:pPr>
          </w:p>
          <w:p w14:paraId="3EFC6328" w14:textId="77777777" w:rsidR="00BE2572" w:rsidRPr="00B138F3" w:rsidRDefault="00BE2572"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813CDED" w14:textId="77777777" w:rsidTr="00ED3045">
        <w:trPr>
          <w:trHeight w:val="2194"/>
        </w:trPr>
        <w:tc>
          <w:tcPr>
            <w:tcW w:w="5616" w:type="dxa"/>
            <w:tcBorders>
              <w:top w:val="single" w:sz="4" w:space="0" w:color="auto"/>
              <w:left w:val="single" w:sz="4" w:space="0" w:color="auto"/>
              <w:right w:val="single" w:sz="4" w:space="0" w:color="auto"/>
            </w:tcBorders>
            <w:noWrap/>
            <w:vAlign w:val="bottom"/>
          </w:tcPr>
          <w:p w14:paraId="63ABBC87" w14:textId="77777777" w:rsidR="00BE2572" w:rsidRPr="00B138F3" w:rsidRDefault="00BE2572"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6C65AD" w14:textId="77777777" w:rsidR="00BE2572" w:rsidRPr="00B138F3" w:rsidRDefault="00BE2572" w:rsidP="00ED3045">
            <w:pPr>
              <w:widowControl w:val="0"/>
              <w:rPr>
                <w:rFonts w:ascii="GHEA Grapalat" w:hAnsi="GHEA Grapalat"/>
              </w:rPr>
            </w:pPr>
          </w:p>
          <w:p w14:paraId="2F85877F"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30ABF153" w14:textId="77777777" w:rsidR="00BE2572" w:rsidRPr="00B138F3" w:rsidRDefault="00BE2572"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F55BCFE" w14:textId="77777777" w:rsidR="00BE2572" w:rsidRPr="00B138F3" w:rsidRDefault="00BE2572" w:rsidP="00ED3045">
            <w:pPr>
              <w:widowControl w:val="0"/>
              <w:rPr>
                <w:rFonts w:ascii="GHEA Grapalat" w:hAnsi="GHEA Grapalat" w:cs="Tahoma"/>
              </w:rPr>
            </w:pPr>
          </w:p>
          <w:p w14:paraId="27402CD3" w14:textId="77777777" w:rsidR="00BE2572" w:rsidRPr="00B138F3" w:rsidRDefault="00BE2572" w:rsidP="00ED304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404583E" w14:textId="77777777" w:rsidR="00BE2572" w:rsidRPr="00B138F3" w:rsidRDefault="00BE2572"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5BA2834" w14:textId="77777777" w:rsidR="00BE2572" w:rsidRPr="00B138F3" w:rsidRDefault="00BE2572" w:rsidP="00ED3045">
            <w:pPr>
              <w:widowControl w:val="0"/>
              <w:rPr>
                <w:rFonts w:ascii="GHEA Grapalat" w:hAnsi="GHEA Grapalat" w:cs="Tahoma"/>
              </w:rPr>
            </w:pPr>
          </w:p>
          <w:p w14:paraId="21A51907"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55BDD59E" w14:textId="77777777" w:rsidR="00BE2572" w:rsidRPr="00B138F3" w:rsidRDefault="00BE2572"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EB8F173" w14:textId="77777777" w:rsidR="00BE2572" w:rsidRPr="00B138F3" w:rsidRDefault="00BE2572" w:rsidP="00ED3045">
            <w:pPr>
              <w:widowControl w:val="0"/>
              <w:rPr>
                <w:rFonts w:ascii="GHEA Grapalat" w:hAnsi="GHEA Grapalat" w:cs="Arial"/>
              </w:rPr>
            </w:pPr>
          </w:p>
        </w:tc>
      </w:tr>
      <w:tr w:rsidR="00B138F3" w:rsidRPr="00B138F3" w14:paraId="64347413"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3ACFCE65" w14:textId="77777777" w:rsidR="00BE2572" w:rsidRPr="00B138F3" w:rsidRDefault="00BE2572" w:rsidP="00ED3045">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512DD59A" w14:textId="77777777" w:rsidR="00BE2572" w:rsidRPr="00B138F3" w:rsidRDefault="00BE2572" w:rsidP="00ED3045">
            <w:pPr>
              <w:widowControl w:val="0"/>
              <w:rPr>
                <w:rFonts w:ascii="GHEA Grapalat" w:hAnsi="GHEA Grapalat" w:cs="Sylfaen"/>
              </w:rPr>
            </w:pPr>
          </w:p>
          <w:p w14:paraId="666857C6" w14:textId="77777777" w:rsidR="00BE2572" w:rsidRPr="00B138F3" w:rsidRDefault="00BE2572"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FC372C" w14:textId="77777777" w:rsidR="00BE2572" w:rsidRPr="00B138F3" w:rsidRDefault="00BE2572"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5DD7092" w14:textId="77777777" w:rsidR="00BE2572" w:rsidRPr="00B138F3" w:rsidRDefault="00BE2572" w:rsidP="00ED3045">
            <w:pPr>
              <w:widowControl w:val="0"/>
              <w:rPr>
                <w:rFonts w:ascii="GHEA Grapalat" w:hAnsi="GHEA Grapalat"/>
              </w:rPr>
            </w:pPr>
          </w:p>
          <w:p w14:paraId="3B3465DC"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4B55DDDC" w14:textId="77777777" w:rsidR="00BE2572" w:rsidRPr="00B138F3" w:rsidRDefault="00BE2572" w:rsidP="00ED3045">
      <w:pPr>
        <w:widowControl w:val="0"/>
        <w:jc w:val="center"/>
        <w:rPr>
          <w:rFonts w:ascii="GHEA Grapalat" w:hAnsi="GHEA Grapalat" w:cs="Sylfaen"/>
        </w:rPr>
      </w:pPr>
    </w:p>
    <w:p w14:paraId="382D1C69" w14:textId="77777777" w:rsidR="00BE2572" w:rsidRPr="00B138F3" w:rsidRDefault="00BE2572" w:rsidP="00ED3045">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A7B9AB" w14:textId="77777777" w:rsidR="00BE2572" w:rsidRPr="00B138F3" w:rsidRDefault="00BE2572" w:rsidP="00ED3045">
      <w:pPr>
        <w:rPr>
          <w:rFonts w:ascii="GHEA Grapalat" w:hAnsi="GHEA Grapalat" w:cs="Sylfaen"/>
        </w:rPr>
      </w:pPr>
      <w:r w:rsidRPr="00B138F3">
        <w:rPr>
          <w:rFonts w:ascii="GHEA Grapalat" w:hAnsi="GHEA Grapalat" w:cs="Sylfaen"/>
        </w:rPr>
        <w:br w:type="page"/>
      </w:r>
    </w:p>
    <w:p w14:paraId="7E8AA092" w14:textId="77777777" w:rsidR="00BE2572" w:rsidRPr="00B138F3" w:rsidRDefault="00BE2572"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13E5B19"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EFDDF" w14:textId="77777777" w:rsidR="00BE2572" w:rsidRPr="00B138F3" w:rsidRDefault="00BE2572" w:rsidP="00ED3045">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369E1F2A"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B1E6F36"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9D6C79"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570930"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1086F3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B9FB00E"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14:paraId="5831D476" w14:textId="77777777" w:rsidR="00BE2572" w:rsidRPr="00B138F3" w:rsidRDefault="00BE2572" w:rsidP="00ED3045">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0AB0A8BC"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645DD0F"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B70B2A6"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98EF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2EA57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8EE394"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BD8FB0"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3E347F"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75F6260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823AD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818D86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C31953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7587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9D17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71EE9E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D221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BB2E1CC"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88CFD3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A0F7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908A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48CB3E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1329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FEB09C"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CA1DC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50B3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EED5351" w14:textId="77777777"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A225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A260159"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F163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D6304C8"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BB423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86F2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1BFE15D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D97F8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23766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E971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DC6119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29D79F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DB83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71505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D0F31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1A5E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C77FD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812A6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44D1E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635DAB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B13AC9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44EBC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AE28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7A1CDE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64135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6F24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BCA844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341B83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E3CE3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15E3F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8D68CA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9DF0FC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C29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97BD53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AF5F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40D18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9FD2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21825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F92B7F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7A56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0C81BFE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ACE10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643ACCD5"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B242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1AE971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E6749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2AF2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D621C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DB2C2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8C3CF3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D0E55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EFB0BE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0479D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29CD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307FAB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429F5B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E1D18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F115C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DDD07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3767B2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FF23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DC20C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D1D41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0D99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018B87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F68BC8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5CCC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6F5DD58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DD61A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87A37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1A88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D6A414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056B6D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0B6C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B6119B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72402A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7CE4FAF"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96759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2A745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7BD9D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4697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B8F066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F6314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8140C3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3B7F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544DB2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D97C33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28748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B930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A0043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4AAC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DB8CBF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74BE1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ADFED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15EF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911995"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EB9B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B8D9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083EDC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46F2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0CE0126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2DE40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84768E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F68CF" w14:textId="77777777" w:rsidR="00BE2572" w:rsidRPr="00B138F3" w:rsidDel="0010680B" w:rsidRDefault="00BE2572" w:rsidP="00ED304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B4947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B01C6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D80D7" w14:textId="77777777"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849C83" w14:textId="77777777"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475105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01207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C54C8E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0EA9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5084A04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B05ECE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E58B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7D8B6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65956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C53223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9DF2EC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B80C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D77799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B7FFA3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AE9C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0AAF50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8685E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8CBB4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283EAF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38C7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301C10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557CC3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13D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5E819C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327C01" w14:textId="77777777"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FCC047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0D4E5E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318354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9D3B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49C8A2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6C85C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5297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825867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2A445D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2BEDB1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1AFE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85FE1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71BC0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651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0B80F1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28F7B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EB4376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7DEE32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7C55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C89849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2B0C90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E18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499B8C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52499D" w14:textId="77777777" w:rsidR="00BE2572" w:rsidRPr="00B138F3" w:rsidRDefault="00BE2572" w:rsidP="00ED3045">
            <w:pPr>
              <w:widowControl w:val="0"/>
              <w:jc w:val="center"/>
              <w:rPr>
                <w:rFonts w:ascii="GHEA Grapalat" w:hAnsi="GHEA Grapalat"/>
                <w:sz w:val="18"/>
                <w:szCs w:val="18"/>
              </w:rPr>
            </w:pPr>
          </w:p>
        </w:tc>
      </w:tr>
      <w:tr w:rsidR="00B138F3" w:rsidRPr="00B138F3" w14:paraId="483B417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BE18B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3C685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20371AC"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CD14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1765DCD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9D5556E" w14:textId="77777777" w:rsidR="00BE2572" w:rsidRPr="00B138F3" w:rsidRDefault="00BE2572" w:rsidP="00ED3045">
            <w:pPr>
              <w:widowControl w:val="0"/>
              <w:jc w:val="center"/>
              <w:rPr>
                <w:rFonts w:ascii="GHEA Grapalat" w:hAnsi="GHEA Grapalat"/>
                <w:sz w:val="18"/>
                <w:szCs w:val="18"/>
              </w:rPr>
            </w:pPr>
          </w:p>
        </w:tc>
      </w:tr>
      <w:tr w:rsidR="00B138F3" w:rsidRPr="00B138F3" w14:paraId="6AE6DA4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4A55C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2C9A94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70F26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0FFD7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D7B598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258832" w14:textId="77777777" w:rsidR="00BE2572" w:rsidRPr="00B138F3" w:rsidRDefault="00BE2572" w:rsidP="00ED3045">
            <w:pPr>
              <w:widowControl w:val="0"/>
              <w:jc w:val="center"/>
              <w:rPr>
                <w:rFonts w:ascii="GHEA Grapalat" w:hAnsi="GHEA Grapalat"/>
                <w:sz w:val="18"/>
                <w:szCs w:val="18"/>
              </w:rPr>
            </w:pPr>
          </w:p>
        </w:tc>
      </w:tr>
      <w:tr w:rsidR="00B138F3" w:rsidRPr="00B138F3" w14:paraId="26AC17B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1AAC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11FA1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1B46E7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FDCB5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6E2D0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C26BBC" w14:textId="77777777" w:rsidR="00BE2572" w:rsidRPr="00B138F3" w:rsidRDefault="00BE2572" w:rsidP="00ED3045">
            <w:pPr>
              <w:widowControl w:val="0"/>
              <w:jc w:val="center"/>
              <w:rPr>
                <w:rFonts w:ascii="GHEA Grapalat" w:hAnsi="GHEA Grapalat"/>
                <w:sz w:val="18"/>
                <w:szCs w:val="18"/>
              </w:rPr>
            </w:pPr>
          </w:p>
        </w:tc>
      </w:tr>
      <w:tr w:rsidR="00B138F3" w:rsidRPr="00B138F3" w14:paraId="4B75A02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8A3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02C2404C"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959E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BF3C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72FA1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7F05EE8" w14:textId="77777777" w:rsidR="00BE2572" w:rsidRPr="00B138F3" w:rsidRDefault="00BE2572" w:rsidP="00ED3045">
            <w:pPr>
              <w:widowControl w:val="0"/>
              <w:jc w:val="center"/>
              <w:rPr>
                <w:rFonts w:ascii="GHEA Grapalat" w:hAnsi="GHEA Grapalat"/>
                <w:sz w:val="18"/>
                <w:szCs w:val="18"/>
              </w:rPr>
            </w:pPr>
          </w:p>
        </w:tc>
      </w:tr>
      <w:tr w:rsidR="00FF3DE9" w:rsidRPr="00B138F3" w14:paraId="31DB713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8DE90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130E0B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B28E6F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0F3C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004408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2B6557" w14:textId="77777777" w:rsidR="00BE2572" w:rsidRPr="00B138F3" w:rsidRDefault="00BE2572" w:rsidP="00ED3045">
            <w:pPr>
              <w:widowControl w:val="0"/>
              <w:jc w:val="center"/>
              <w:rPr>
                <w:rFonts w:ascii="GHEA Grapalat" w:hAnsi="GHEA Grapalat"/>
                <w:sz w:val="18"/>
                <w:szCs w:val="18"/>
              </w:rPr>
            </w:pPr>
          </w:p>
        </w:tc>
      </w:tr>
    </w:tbl>
    <w:p w14:paraId="4A93A7DE" w14:textId="77777777" w:rsidR="00BE2572" w:rsidRPr="00B138F3" w:rsidRDefault="00BE2572" w:rsidP="00ED3045">
      <w:pPr>
        <w:widowControl w:val="0"/>
        <w:ind w:left="567" w:right="565"/>
        <w:jc w:val="center"/>
        <w:rPr>
          <w:rFonts w:ascii="GHEA Grapalat" w:hAnsi="GHEA Grapalat"/>
          <w:b/>
        </w:rPr>
      </w:pPr>
    </w:p>
    <w:p w14:paraId="1D9BDBC6" w14:textId="77777777" w:rsidR="00BE2572" w:rsidRPr="00B138F3" w:rsidRDefault="00BE2572" w:rsidP="00ED3045">
      <w:pPr>
        <w:widowControl w:val="0"/>
        <w:ind w:left="567" w:right="565"/>
        <w:jc w:val="center"/>
        <w:rPr>
          <w:rFonts w:ascii="GHEA Grapalat" w:hAnsi="GHEA Grapalat"/>
          <w:b/>
        </w:rPr>
      </w:pPr>
    </w:p>
    <w:p w14:paraId="7F4AF286" w14:textId="77777777" w:rsidR="00BE2572" w:rsidRPr="00B138F3" w:rsidRDefault="00BE2572" w:rsidP="00ED3045">
      <w:pPr>
        <w:widowControl w:val="0"/>
        <w:ind w:left="567" w:right="565"/>
        <w:jc w:val="center"/>
        <w:rPr>
          <w:rFonts w:ascii="GHEA Grapalat" w:hAnsi="GHEA Grapalat"/>
          <w:b/>
        </w:rPr>
      </w:pPr>
    </w:p>
    <w:p w14:paraId="7946F656" w14:textId="77777777" w:rsidR="00BE2572" w:rsidRPr="00B138F3" w:rsidRDefault="00BE2572" w:rsidP="00ED3045">
      <w:pPr>
        <w:widowControl w:val="0"/>
        <w:ind w:left="567" w:right="565"/>
        <w:jc w:val="center"/>
        <w:rPr>
          <w:rFonts w:ascii="GHEA Grapalat" w:hAnsi="GHEA Grapalat"/>
          <w:b/>
        </w:rPr>
      </w:pPr>
    </w:p>
    <w:p w14:paraId="32654498" w14:textId="77777777" w:rsidR="00BE2572" w:rsidRPr="00B138F3" w:rsidRDefault="00BE2572" w:rsidP="00ED3045">
      <w:pPr>
        <w:widowControl w:val="0"/>
        <w:ind w:left="567" w:right="565"/>
        <w:jc w:val="center"/>
        <w:rPr>
          <w:rFonts w:ascii="GHEA Grapalat" w:hAnsi="GHEA Grapalat"/>
          <w:b/>
        </w:rPr>
      </w:pPr>
    </w:p>
    <w:p w14:paraId="72053EBA" w14:textId="77777777" w:rsidR="00BE2572" w:rsidRPr="00B138F3" w:rsidRDefault="00BE2572" w:rsidP="00ED3045">
      <w:pPr>
        <w:widowControl w:val="0"/>
        <w:ind w:left="567" w:right="565"/>
        <w:jc w:val="center"/>
        <w:rPr>
          <w:rFonts w:ascii="GHEA Grapalat" w:hAnsi="GHEA Grapalat"/>
          <w:b/>
        </w:rPr>
      </w:pPr>
    </w:p>
    <w:p w14:paraId="4E4458A9" w14:textId="77777777" w:rsidR="00BE2572" w:rsidRPr="00B138F3" w:rsidRDefault="00BE2572" w:rsidP="00ED3045">
      <w:pPr>
        <w:widowControl w:val="0"/>
        <w:ind w:left="567" w:right="565"/>
        <w:jc w:val="center"/>
        <w:rPr>
          <w:rFonts w:ascii="GHEA Grapalat" w:hAnsi="GHEA Grapalat"/>
          <w:b/>
        </w:rPr>
      </w:pPr>
    </w:p>
    <w:p w14:paraId="2F0A253C" w14:textId="77777777" w:rsidR="00BE2572" w:rsidRPr="00B138F3" w:rsidRDefault="00BE2572" w:rsidP="00ED3045">
      <w:pPr>
        <w:widowControl w:val="0"/>
        <w:ind w:left="567" w:right="565"/>
        <w:jc w:val="center"/>
        <w:rPr>
          <w:rFonts w:ascii="GHEA Grapalat" w:hAnsi="GHEA Grapalat"/>
          <w:b/>
        </w:rPr>
      </w:pPr>
    </w:p>
    <w:p w14:paraId="33434078" w14:textId="77777777" w:rsidR="00BE2572" w:rsidRPr="00B138F3" w:rsidRDefault="00BE2572" w:rsidP="00ED3045">
      <w:pPr>
        <w:widowControl w:val="0"/>
        <w:ind w:left="567" w:right="565"/>
        <w:jc w:val="center"/>
        <w:rPr>
          <w:rFonts w:ascii="GHEA Grapalat" w:hAnsi="GHEA Grapalat"/>
          <w:b/>
        </w:rPr>
      </w:pPr>
    </w:p>
    <w:p w14:paraId="360D14FC" w14:textId="77777777" w:rsidR="00BE2572" w:rsidRPr="00B138F3" w:rsidRDefault="00BE2572" w:rsidP="00ED3045">
      <w:pPr>
        <w:widowControl w:val="0"/>
        <w:ind w:left="567" w:right="565"/>
        <w:jc w:val="center"/>
        <w:rPr>
          <w:rFonts w:ascii="GHEA Grapalat" w:hAnsi="GHEA Grapalat"/>
          <w:b/>
        </w:rPr>
      </w:pPr>
    </w:p>
    <w:p w14:paraId="2EEAD5C6" w14:textId="77777777" w:rsidR="000A214C" w:rsidRPr="00B138F3" w:rsidRDefault="000A214C" w:rsidP="00ED3045">
      <w:pPr>
        <w:widowControl w:val="0"/>
        <w:jc w:val="both"/>
        <w:rPr>
          <w:rFonts w:ascii="GHEA Grapalat" w:hAnsi="GHEA Grapalat"/>
        </w:rPr>
      </w:pPr>
      <w:r w:rsidRPr="00B138F3">
        <w:rPr>
          <w:rFonts w:ascii="GHEA Grapalat" w:hAnsi="GHEA Grapalat"/>
        </w:rPr>
        <w:br w:type="page"/>
      </w:r>
    </w:p>
    <w:p w14:paraId="0217D8B0" w14:textId="77777777" w:rsidR="001005B0" w:rsidRPr="00B138F3" w:rsidRDefault="001005B0" w:rsidP="00ED3045">
      <w:pPr>
        <w:widowControl w:val="0"/>
        <w:ind w:left="567" w:right="565"/>
        <w:jc w:val="center"/>
        <w:rPr>
          <w:rFonts w:ascii="GHEA Grapalat" w:hAnsi="GHEA Grapalat"/>
          <w:b/>
        </w:rPr>
      </w:pPr>
    </w:p>
    <w:p w14:paraId="67E07D8D" w14:textId="77777777" w:rsidR="001005B0" w:rsidRPr="00B138F3" w:rsidRDefault="001005B0" w:rsidP="00ED3045">
      <w:pPr>
        <w:widowControl w:val="0"/>
        <w:ind w:left="567" w:right="565"/>
        <w:jc w:val="center"/>
        <w:rPr>
          <w:rFonts w:ascii="GHEA Grapalat" w:hAnsi="GHEA Grapalat"/>
          <w:b/>
        </w:rPr>
      </w:pPr>
    </w:p>
    <w:p w14:paraId="2A3D6B1C" w14:textId="77777777" w:rsidR="00071D1C" w:rsidRPr="00B138F3" w:rsidRDefault="00B2572B"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142D655" w14:textId="29AA9AAA" w:rsidR="00071D1C" w:rsidRPr="00B138F3" w:rsidRDefault="00071D1C"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F3580">
        <w:rPr>
          <w:rFonts w:ascii="GHEA Grapalat" w:hAnsi="GHEA Grapalat"/>
          <w:b/>
          <w:sz w:val="24"/>
          <w:szCs w:val="24"/>
        </w:rPr>
        <w:t>KEAP- GHAPDzB-DEX-21/26</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4C254775" w14:textId="77777777" w:rsidR="008D352C" w:rsidRPr="00B138F3" w:rsidRDefault="008D352C" w:rsidP="00ED3045">
      <w:pPr>
        <w:widowControl w:val="0"/>
        <w:ind w:left="-142" w:firstLine="142"/>
        <w:jc w:val="center"/>
        <w:rPr>
          <w:rFonts w:ascii="GHEA Grapalat" w:hAnsi="GHEA Grapalat"/>
          <w:i/>
        </w:rPr>
      </w:pPr>
    </w:p>
    <w:p w14:paraId="4D331F68" w14:textId="77777777" w:rsidR="00071D1C" w:rsidRPr="00B138F3" w:rsidRDefault="00071D1C" w:rsidP="00ED3045">
      <w:pPr>
        <w:widowControl w:val="0"/>
        <w:ind w:left="-142" w:firstLine="142"/>
        <w:jc w:val="center"/>
        <w:rPr>
          <w:rFonts w:ascii="GHEA Grapalat" w:hAnsi="GHEA Grapalat"/>
          <w:b/>
        </w:rPr>
      </w:pPr>
      <w:r w:rsidRPr="00B138F3">
        <w:rPr>
          <w:rFonts w:ascii="GHEA Grapalat" w:hAnsi="GHEA Grapalat"/>
          <w:b/>
        </w:rPr>
        <w:t xml:space="preserve">ДОГОВОР </w:t>
      </w:r>
    </w:p>
    <w:p w14:paraId="3D48B2B2" w14:textId="77777777" w:rsidR="00071D1C" w:rsidRPr="00B138F3" w:rsidRDefault="00071D1C" w:rsidP="00ED3045">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8FC2F4E" w14:textId="77777777" w:rsidR="00071D1C" w:rsidRPr="00B138F3" w:rsidRDefault="00071D1C" w:rsidP="00ED3045">
      <w:pPr>
        <w:widowControl w:val="0"/>
        <w:ind w:left="-142" w:firstLine="142"/>
        <w:jc w:val="center"/>
        <w:rPr>
          <w:rFonts w:ascii="GHEA Grapalat" w:hAnsi="GHEA Grapalat"/>
          <w:b/>
          <w:u w:val="single"/>
        </w:rPr>
      </w:pPr>
      <w:r w:rsidRPr="00B138F3">
        <w:rPr>
          <w:rFonts w:ascii="GHEA Grapalat" w:hAnsi="GHEA Grapalat"/>
          <w:b/>
        </w:rPr>
        <w:t>№ ____________________</w:t>
      </w:r>
    </w:p>
    <w:p w14:paraId="6DAF989A" w14:textId="77777777" w:rsidR="00071D1C" w:rsidRPr="00B138F3" w:rsidRDefault="00071D1C" w:rsidP="00ED3045">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0C5138FC" w14:textId="77777777" w:rsidTr="00F15CED">
        <w:tc>
          <w:tcPr>
            <w:tcW w:w="4643" w:type="dxa"/>
          </w:tcPr>
          <w:p w14:paraId="047E40EA" w14:textId="77777777" w:rsidR="00F15CED" w:rsidRPr="00B138F3" w:rsidRDefault="00F83E0A" w:rsidP="00ED3045">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A8CF2F2" w14:textId="77777777" w:rsidR="00F15CED" w:rsidRPr="00B138F3" w:rsidRDefault="00F15CED" w:rsidP="00ED3045">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303D3D2" w14:textId="77777777" w:rsidR="00071D1C" w:rsidRPr="00B138F3" w:rsidRDefault="00071D1C" w:rsidP="00ED3045">
      <w:pPr>
        <w:widowControl w:val="0"/>
        <w:tabs>
          <w:tab w:val="left" w:pos="720"/>
          <w:tab w:val="left" w:pos="1440"/>
          <w:tab w:val="left" w:pos="8865"/>
        </w:tabs>
        <w:jc w:val="center"/>
        <w:rPr>
          <w:rFonts w:ascii="GHEA Grapalat" w:hAnsi="GHEA Grapalat" w:cs="Sylfaen"/>
        </w:rPr>
      </w:pPr>
    </w:p>
    <w:p w14:paraId="64E1E293" w14:textId="77777777" w:rsidR="00071D1C" w:rsidRPr="00B138F3" w:rsidRDefault="006B3AE3" w:rsidP="00ED3045">
      <w:pPr>
        <w:widowControl w:val="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48BDFF96" w14:textId="77777777" w:rsidR="00071D1C" w:rsidRPr="00B138F3" w:rsidRDefault="00071D1C" w:rsidP="00ED3045">
      <w:pPr>
        <w:widowControl w:val="0"/>
        <w:ind w:firstLine="709"/>
        <w:jc w:val="both"/>
        <w:rPr>
          <w:rFonts w:ascii="GHEA Grapalat" w:hAnsi="GHEA Grapalat"/>
          <w:b/>
        </w:rPr>
      </w:pPr>
    </w:p>
    <w:p w14:paraId="3C0303B2" w14:textId="77777777" w:rsidR="00071D1C" w:rsidRPr="00B138F3" w:rsidRDefault="00071D1C" w:rsidP="00ED3045">
      <w:pPr>
        <w:widowControl w:val="0"/>
        <w:jc w:val="center"/>
        <w:rPr>
          <w:rFonts w:ascii="GHEA Grapalat" w:hAnsi="GHEA Grapalat" w:cs="Times Armenian"/>
          <w:b/>
        </w:rPr>
      </w:pPr>
      <w:r w:rsidRPr="00B138F3">
        <w:rPr>
          <w:rFonts w:ascii="GHEA Grapalat" w:hAnsi="GHEA Grapalat"/>
          <w:b/>
        </w:rPr>
        <w:t>1. ПРЕДМЕТ ДОГОВОРА</w:t>
      </w:r>
    </w:p>
    <w:p w14:paraId="5AB19436" w14:textId="77777777"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98FBF92" w14:textId="77777777" w:rsidR="00071D1C" w:rsidRPr="00B138F3" w:rsidRDefault="00071D1C" w:rsidP="00ED3045">
      <w:pPr>
        <w:widowControl w:val="0"/>
        <w:ind w:firstLine="709"/>
        <w:jc w:val="both"/>
        <w:rPr>
          <w:rFonts w:ascii="GHEA Grapalat" w:hAnsi="GHEA Grapalat" w:cs="Times Armenian"/>
        </w:rPr>
      </w:pPr>
    </w:p>
    <w:p w14:paraId="4AB529B7" w14:textId="77777777" w:rsidR="00071D1C" w:rsidRPr="00B138F3" w:rsidRDefault="00071D1C" w:rsidP="00ED3045">
      <w:pPr>
        <w:widowControl w:val="0"/>
        <w:jc w:val="center"/>
        <w:rPr>
          <w:rFonts w:ascii="GHEA Grapalat" w:hAnsi="GHEA Grapalat"/>
          <w:b/>
        </w:rPr>
      </w:pPr>
      <w:r w:rsidRPr="00B138F3">
        <w:rPr>
          <w:rFonts w:ascii="GHEA Grapalat" w:hAnsi="GHEA Grapalat"/>
          <w:b/>
        </w:rPr>
        <w:t>2.ПРАВА И ОБЯЗАННОСТИ СТОРОН</w:t>
      </w:r>
    </w:p>
    <w:p w14:paraId="230E3DFB"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746C7A42"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009B1909"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91C26D7"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80AE544"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50A3AD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4813655"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C0E32F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7C72B7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DC45D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0370CE8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9B0076F"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119E081"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8C66AAA" w14:textId="77777777" w:rsidR="009E45F3"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EF6BF44"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3B1486CB"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1D83F39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A24932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82E8BA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14:paraId="4CB02D88"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DCF8629"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D5A9EDF"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88DB1E5"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EEE72B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CB385C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E1F54EA" w14:textId="77777777" w:rsidR="00C45B20"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309955D" w14:textId="77777777" w:rsidR="00071D1C" w:rsidRPr="00B138F3" w:rsidRDefault="00071D1C" w:rsidP="00ED3045">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1B3CA1A"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14:paraId="195D45ED"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A505FF4"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одностороннем порядке расторгать договор (полностью или частично), если </w:t>
      </w:r>
      <w:r w:rsidRPr="00B138F3">
        <w:rPr>
          <w:rFonts w:ascii="GHEA Grapalat" w:hAnsi="GHEA Grapalat"/>
        </w:rPr>
        <w:lastRenderedPageBreak/>
        <w:t>Покупатель существенным образом нарушил договор.</w:t>
      </w:r>
    </w:p>
    <w:p w14:paraId="687DD8B9" w14:textId="77777777" w:rsidR="00071D1C" w:rsidRPr="00B138F3" w:rsidRDefault="00071D1C" w:rsidP="00ED3045">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EF01D2E"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C9C3DBD"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30F92ED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286A3E7"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24ABECA"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68863E78"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11781CD"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7DDB40C7"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F51120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442E303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3AFBE63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CBB0BEA" w14:textId="77777777" w:rsidR="00C45B20" w:rsidRPr="00B138F3" w:rsidRDefault="00071D1C" w:rsidP="00ED3045">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EC50498" w14:textId="77777777" w:rsidR="00071D1C" w:rsidRPr="00B138F3" w:rsidRDefault="00071D1C" w:rsidP="00ED3045">
      <w:pPr>
        <w:widowControl w:val="0"/>
        <w:jc w:val="center"/>
        <w:rPr>
          <w:rFonts w:ascii="GHEA Grapalat" w:hAnsi="GHEA Grapalat"/>
          <w:b/>
        </w:rPr>
      </w:pPr>
      <w:r w:rsidRPr="00B138F3">
        <w:rPr>
          <w:rFonts w:ascii="GHEA Grapalat" w:hAnsi="GHEA Grapalat"/>
          <w:b/>
        </w:rPr>
        <w:t>3. ЦЕНА ДОГОВОРА И ПОРЯДОК ОПЛАТЫ</w:t>
      </w:r>
    </w:p>
    <w:p w14:paraId="474E2D5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D2E0839"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9FE2D3B"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7719DE9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367D1C80" w14:textId="77777777" w:rsidR="00071D1C" w:rsidRPr="00B138F3" w:rsidRDefault="00071D1C" w:rsidP="00ED3045">
      <w:pPr>
        <w:widowControl w:val="0"/>
        <w:ind w:firstLine="720"/>
        <w:jc w:val="both"/>
        <w:rPr>
          <w:rFonts w:ascii="GHEA Grapalat" w:hAnsi="GHEA Grapalat" w:cs="Sylfaen"/>
          <w:i/>
          <w:u w:val="single"/>
          <w:lang w:val="hy-AM"/>
        </w:rPr>
      </w:pPr>
    </w:p>
    <w:p w14:paraId="78BB25A6" w14:textId="77777777" w:rsidR="00071D1C" w:rsidRPr="00B138F3" w:rsidRDefault="00071D1C" w:rsidP="00ED3045">
      <w:pPr>
        <w:widowControl w:val="0"/>
        <w:jc w:val="center"/>
        <w:rPr>
          <w:rFonts w:ascii="GHEA Grapalat" w:hAnsi="GHEA Grapalat"/>
          <w:b/>
        </w:rPr>
      </w:pPr>
      <w:r w:rsidRPr="00B138F3">
        <w:rPr>
          <w:rFonts w:ascii="GHEA Grapalat" w:hAnsi="GHEA Grapalat"/>
          <w:b/>
        </w:rPr>
        <w:t>4. КАЧЕСТВО И ГАРАНТИЯ ТОВАРА</w:t>
      </w:r>
    </w:p>
    <w:p w14:paraId="3EA058A0"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874CDC4" w14:textId="77777777" w:rsidR="009E45F3" w:rsidRPr="00B138F3" w:rsidRDefault="009E45F3" w:rsidP="00ED3045">
      <w:pPr>
        <w:widowControl w:val="0"/>
        <w:jc w:val="center"/>
        <w:rPr>
          <w:rFonts w:ascii="GHEA Grapalat" w:hAnsi="GHEA Grapalat"/>
          <w:b/>
        </w:rPr>
      </w:pPr>
      <w:r w:rsidRPr="00B138F3">
        <w:rPr>
          <w:rFonts w:ascii="GHEA Grapalat" w:hAnsi="GHEA Grapalat"/>
          <w:b/>
        </w:rPr>
        <w:t>5. ПЕРЕДАЧА И ПРИЕМ ТОВАРА</w:t>
      </w:r>
    </w:p>
    <w:p w14:paraId="2406914D" w14:textId="77777777" w:rsidR="009E45F3" w:rsidRPr="00B138F3" w:rsidRDefault="009E45F3" w:rsidP="00ED3045">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B00FA2F" w14:textId="77777777" w:rsidR="00CE1E11" w:rsidRDefault="00CE1E11" w:rsidP="00ED3045">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F8AB44A"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7336534"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9BE726E"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A38A713" w14:textId="77777777" w:rsidR="00371CF8" w:rsidRDefault="00CB1211" w:rsidP="00ED3045">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14:paraId="4A6E57D2" w14:textId="77777777" w:rsidR="00371CF8" w:rsidRDefault="00371CF8" w:rsidP="00ED3045">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62BFDEA" w14:textId="77777777" w:rsidR="00BE5F44" w:rsidRDefault="00BE5F44" w:rsidP="00ED3045">
      <w:pPr>
        <w:widowControl w:val="0"/>
        <w:tabs>
          <w:tab w:val="left" w:pos="1134"/>
        </w:tabs>
        <w:ind w:firstLine="567"/>
        <w:jc w:val="both"/>
        <w:rPr>
          <w:rFonts w:ascii="GHEA Grapalat" w:hAnsi="GHEA Grapalat"/>
        </w:rPr>
      </w:pPr>
    </w:p>
    <w:p w14:paraId="60B8BFB1" w14:textId="77777777" w:rsidR="009123CA" w:rsidRPr="00B138F3" w:rsidRDefault="009123CA" w:rsidP="00ED3045">
      <w:pPr>
        <w:widowControl w:val="0"/>
        <w:jc w:val="center"/>
        <w:rPr>
          <w:rFonts w:ascii="GHEA Grapalat" w:hAnsi="GHEA Grapalat"/>
          <w:b/>
        </w:rPr>
      </w:pPr>
      <w:r w:rsidRPr="00B138F3">
        <w:rPr>
          <w:rFonts w:ascii="GHEA Grapalat" w:hAnsi="GHEA Grapalat"/>
          <w:b/>
        </w:rPr>
        <w:t>6. ОТВЕТСТВЕННОСТЬ СТОРОН</w:t>
      </w:r>
    </w:p>
    <w:p w14:paraId="2A9EC04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743D2A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FF5A04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lastRenderedPageBreak/>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D134399"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7152338"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0F4DEA0"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14:paraId="7D0DA4AB" w14:textId="77777777" w:rsidR="0094684E" w:rsidRPr="00B138F3" w:rsidRDefault="00BE5525" w:rsidP="00ED3045">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0F7340C4" w14:textId="77777777" w:rsidR="00D52566" w:rsidRPr="00B138F3" w:rsidRDefault="00D52566" w:rsidP="00ED3045">
      <w:pPr>
        <w:rPr>
          <w:rFonts w:ascii="GHEA Grapalat" w:hAnsi="GHEA Grapalat"/>
          <w:lang w:val="hy-AM"/>
        </w:rPr>
      </w:pPr>
    </w:p>
    <w:p w14:paraId="5388506E" w14:textId="77777777" w:rsidR="009F337A" w:rsidRPr="00B138F3" w:rsidRDefault="009F337A" w:rsidP="00ED3045">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2F8272C4" w14:textId="77777777" w:rsidR="009F337A" w:rsidRPr="00B138F3" w:rsidRDefault="009F337A" w:rsidP="00ED3045">
      <w:pPr>
        <w:widowControl w:val="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7984C6" w14:textId="77777777" w:rsidR="0094684E" w:rsidRPr="00B138F3" w:rsidRDefault="0094684E" w:rsidP="00ED3045">
      <w:pPr>
        <w:widowControl w:val="0"/>
        <w:jc w:val="center"/>
        <w:rPr>
          <w:rFonts w:ascii="GHEA Grapalat" w:hAnsi="GHEA Grapalat"/>
          <w:lang w:val="hy-AM"/>
        </w:rPr>
      </w:pPr>
    </w:p>
    <w:p w14:paraId="62E762EA" w14:textId="77777777" w:rsidR="00071D1C" w:rsidRPr="00B138F3" w:rsidRDefault="00071D1C" w:rsidP="00ED3045">
      <w:pPr>
        <w:widowControl w:val="0"/>
        <w:jc w:val="center"/>
        <w:rPr>
          <w:rFonts w:ascii="GHEA Grapalat" w:hAnsi="GHEA Grapalat"/>
          <w:b/>
        </w:rPr>
      </w:pPr>
      <w:r w:rsidRPr="00B138F3">
        <w:rPr>
          <w:rFonts w:ascii="GHEA Grapalat" w:hAnsi="GHEA Grapalat"/>
          <w:b/>
        </w:rPr>
        <w:t>8. ИНЫЕ УСЛОВИЯ</w:t>
      </w:r>
    </w:p>
    <w:p w14:paraId="61CA93AE" w14:textId="77777777"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39070E6"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4747F69B"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ECC63FD"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lastRenderedPageBreak/>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224A5EB"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2FE0D61"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753F004" w14:textId="77777777" w:rsidR="00071D1C" w:rsidRPr="00B138F3" w:rsidRDefault="00071D1C" w:rsidP="00ED3045">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A2BC8FC" w14:textId="77777777" w:rsidR="00071D1C" w:rsidRPr="00B138F3" w:rsidRDefault="00071D1C" w:rsidP="00ED3045">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CA3BDF"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567A910"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4CD967D"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8"/>
        <w:t>22</w:t>
      </w:r>
      <w:r w:rsidRPr="00B138F3">
        <w:rPr>
          <w:rFonts w:ascii="GHEA Grapalat" w:hAnsi="GHEA Grapalat"/>
        </w:rPr>
        <w:t>.</w:t>
      </w:r>
    </w:p>
    <w:p w14:paraId="1E1324C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5F76F1A8"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w:t>
      </w:r>
      <w:r w:rsidRPr="00B138F3">
        <w:rPr>
          <w:rFonts w:ascii="GHEA Grapalat" w:hAnsi="GHEA Grapalat"/>
        </w:rPr>
        <w:lastRenderedPageBreak/>
        <w:t>случае срок поставки товара может быть продлен один раз на срок до 30 календарных дней, но не более чем на срок, установленный договором.</w:t>
      </w:r>
    </w:p>
    <w:p w14:paraId="7121B48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517EB4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1AAA271" w14:textId="77777777"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3A26AF1B" w14:textId="77777777"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14:paraId="79186191"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763F1CF"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10406F0A"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w:t>
      </w:r>
      <w:r w:rsidRPr="00B138F3">
        <w:rPr>
          <w:rFonts w:ascii="GHEA Grapalat" w:hAnsi="GHEA Grapalat"/>
        </w:rPr>
        <w:lastRenderedPageBreak/>
        <w:t xml:space="preserve">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30"/>
        <w:t>24</w:t>
      </w:r>
    </w:p>
    <w:p w14:paraId="12F08822" w14:textId="77777777" w:rsidR="00071D1C" w:rsidRPr="00B138F3" w:rsidRDefault="00071D1C" w:rsidP="00ED3045">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38982B7" w14:textId="77777777" w:rsidTr="0016519F">
        <w:tc>
          <w:tcPr>
            <w:tcW w:w="4536" w:type="dxa"/>
          </w:tcPr>
          <w:p w14:paraId="30A34E5A"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0401AFE9" w14:textId="77777777"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_______________________</w:t>
            </w:r>
          </w:p>
          <w:p w14:paraId="4FC62F9F"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011DC686"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14:paraId="6E55BB66" w14:textId="77777777" w:rsidR="00071D1C" w:rsidRPr="00B138F3" w:rsidRDefault="00071D1C" w:rsidP="00ED3045">
            <w:pPr>
              <w:widowControl w:val="0"/>
              <w:jc w:val="center"/>
              <w:rPr>
                <w:rFonts w:ascii="GHEA Grapalat" w:hAnsi="GHEA Grapalat"/>
              </w:rPr>
            </w:pPr>
          </w:p>
        </w:tc>
        <w:tc>
          <w:tcPr>
            <w:tcW w:w="4343" w:type="dxa"/>
          </w:tcPr>
          <w:p w14:paraId="6A032526"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15B51A2B" w14:textId="77777777"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w:t>
            </w:r>
          </w:p>
          <w:p w14:paraId="5FB9A4A8"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6FEEB458"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14:paraId="3D686BF1" w14:textId="77777777" w:rsidR="00382B60" w:rsidRDefault="00382B60" w:rsidP="00ED3045">
      <w:pPr>
        <w:widowControl w:val="0"/>
        <w:ind w:firstLine="567"/>
        <w:jc w:val="both"/>
        <w:rPr>
          <w:rFonts w:ascii="GHEA Grapalat" w:hAnsi="GHEA Grapalat"/>
          <w:i/>
          <w:lang w:val="hy-AM"/>
        </w:rPr>
      </w:pPr>
    </w:p>
    <w:p w14:paraId="6A01BEA3" w14:textId="77777777" w:rsidR="00071D1C" w:rsidRPr="00B138F3" w:rsidRDefault="00071D1C" w:rsidP="00ED3045">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FFB54FF" w14:textId="77777777" w:rsidR="00071D1C" w:rsidRPr="00B138F3" w:rsidRDefault="00071D1C" w:rsidP="00ED3045">
      <w:pPr>
        <w:widowControl w:val="0"/>
        <w:rPr>
          <w:rFonts w:ascii="GHEA Grapalat" w:hAnsi="GHEA Grapalat"/>
        </w:rPr>
      </w:pPr>
    </w:p>
    <w:p w14:paraId="47F8960D" w14:textId="77777777" w:rsidR="00071D1C" w:rsidRPr="00382B60" w:rsidRDefault="00071D1C" w:rsidP="00ED3045">
      <w:pPr>
        <w:widowControl w:val="0"/>
        <w:jc w:val="right"/>
        <w:rPr>
          <w:rFonts w:ascii="GHEA Grapalat" w:hAnsi="GHEA Grapalat"/>
        </w:rPr>
        <w:sectPr w:rsidR="00071D1C" w:rsidRPr="00382B60" w:rsidSect="00A7100F">
          <w:footerReference w:type="default" r:id="rId11"/>
          <w:footnotePr>
            <w:pos w:val="beneathText"/>
          </w:footnotePr>
          <w:pgSz w:w="11906" w:h="16838" w:code="9"/>
          <w:pgMar w:top="426" w:right="566" w:bottom="1418" w:left="1418" w:header="561" w:footer="561" w:gutter="0"/>
          <w:cols w:space="720"/>
          <w:docGrid w:linePitch="326"/>
        </w:sectPr>
      </w:pPr>
    </w:p>
    <w:p w14:paraId="26A13B47" w14:textId="77777777"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1</w:t>
      </w:r>
    </w:p>
    <w:p w14:paraId="126BE25F"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FD8063E" w14:textId="77777777" w:rsidR="00071D1C" w:rsidRPr="00B138F3" w:rsidRDefault="00071D1C" w:rsidP="00ED304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tbl>
      <w:tblPr>
        <w:tblW w:w="159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21"/>
        <w:gridCol w:w="1563"/>
        <w:gridCol w:w="992"/>
        <w:gridCol w:w="2693"/>
        <w:gridCol w:w="1216"/>
        <w:gridCol w:w="1160"/>
        <w:gridCol w:w="884"/>
        <w:gridCol w:w="1431"/>
        <w:gridCol w:w="1081"/>
        <w:gridCol w:w="1175"/>
        <w:gridCol w:w="1652"/>
      </w:tblGrid>
      <w:tr w:rsidR="0023317A" w:rsidRPr="00BD1F53" w14:paraId="4AA1DF0E" w14:textId="77777777" w:rsidTr="000D37F0">
        <w:trPr>
          <w:trHeight w:val="246"/>
        </w:trPr>
        <w:tc>
          <w:tcPr>
            <w:tcW w:w="1006" w:type="dxa"/>
            <w:vAlign w:val="center"/>
          </w:tcPr>
          <w:p w14:paraId="21690EB5"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1</w:t>
            </w:r>
          </w:p>
        </w:tc>
        <w:tc>
          <w:tcPr>
            <w:tcW w:w="1121" w:type="dxa"/>
            <w:vAlign w:val="center"/>
          </w:tcPr>
          <w:p w14:paraId="5665F957"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33211120</w:t>
            </w:r>
          </w:p>
        </w:tc>
        <w:tc>
          <w:tcPr>
            <w:tcW w:w="1563" w:type="dxa"/>
            <w:vAlign w:val="center"/>
          </w:tcPr>
          <w:p w14:paraId="211B524D" w14:textId="64C9B41F"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Гликозилированный</w:t>
            </w:r>
            <w:proofErr w:type="spellEnd"/>
            <w:r>
              <w:rPr>
                <w:rFonts w:ascii="GHEA Grapalat" w:hAnsi="GHEA Grapalat" w:cs="Calibri"/>
                <w:color w:val="000000"/>
                <w:sz w:val="18"/>
                <w:szCs w:val="18"/>
              </w:rPr>
              <w:t xml:space="preserve"> гемоглобин HBA1C</w:t>
            </w:r>
          </w:p>
        </w:tc>
        <w:tc>
          <w:tcPr>
            <w:tcW w:w="992" w:type="dxa"/>
            <w:vAlign w:val="center"/>
          </w:tcPr>
          <w:p w14:paraId="303129B1" w14:textId="77777777" w:rsidR="0023317A" w:rsidRPr="00BD1F53" w:rsidRDefault="0023317A" w:rsidP="00100C86">
            <w:pPr>
              <w:jc w:val="center"/>
              <w:rPr>
                <w:rFonts w:ascii="Arial AM" w:hAnsi="Arial AM"/>
                <w:sz w:val="18"/>
                <w:szCs w:val="18"/>
              </w:rPr>
            </w:pPr>
          </w:p>
        </w:tc>
        <w:tc>
          <w:tcPr>
            <w:tcW w:w="2693" w:type="dxa"/>
            <w:vAlign w:val="bottom"/>
          </w:tcPr>
          <w:p w14:paraId="69193D58" w14:textId="78DAD29E" w:rsidR="0023317A" w:rsidRPr="00BD1F53" w:rsidRDefault="0023317A" w:rsidP="00100C86">
            <w:pPr>
              <w:rPr>
                <w:rFonts w:ascii="Arial AM" w:hAnsi="Arial AM" w:cs="Calibri"/>
                <w:color w:val="000000"/>
                <w:sz w:val="20"/>
                <w:szCs w:val="20"/>
              </w:rPr>
            </w:pPr>
            <w:r>
              <w:rPr>
                <w:rFonts w:ascii="GHEA Grapalat" w:hAnsi="GHEA Grapalat" w:cs="Calibri"/>
                <w:color w:val="000000"/>
                <w:sz w:val="22"/>
                <w:szCs w:val="22"/>
              </w:rPr>
              <w:t xml:space="preserve">колориметрический анализатор </w:t>
            </w:r>
            <w:proofErr w:type="spellStart"/>
            <w:r>
              <w:rPr>
                <w:rFonts w:ascii="GHEA Grapalat" w:hAnsi="GHEA Grapalat" w:cs="Calibri"/>
                <w:color w:val="000000"/>
                <w:sz w:val="22"/>
                <w:szCs w:val="22"/>
              </w:rPr>
              <w:t>Stat</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Fax</w:t>
            </w:r>
            <w:proofErr w:type="spellEnd"/>
            <w:r>
              <w:rPr>
                <w:rFonts w:ascii="GHEA Grapalat" w:hAnsi="GHEA Grapalat" w:cs="Calibri"/>
                <w:color w:val="000000"/>
                <w:sz w:val="22"/>
                <w:szCs w:val="22"/>
              </w:rPr>
              <w:t>, термостат 370С, кювета 1см, длина волны 340-600нм, 1мл-1 тест</w:t>
            </w:r>
          </w:p>
        </w:tc>
        <w:tc>
          <w:tcPr>
            <w:tcW w:w="1216" w:type="dxa"/>
            <w:vAlign w:val="center"/>
          </w:tcPr>
          <w:p w14:paraId="08535534" w14:textId="6389B513" w:rsidR="0023317A" w:rsidRPr="00BD1F53" w:rsidRDefault="0023317A" w:rsidP="00100C86">
            <w:pPr>
              <w:jc w:val="center"/>
              <w:rPr>
                <w:rFonts w:ascii="Arial AM" w:hAnsi="Arial AM" w:cs="Calibri"/>
                <w:color w:val="000000"/>
                <w:sz w:val="20"/>
                <w:szCs w:val="20"/>
              </w:rPr>
            </w:pPr>
          </w:p>
        </w:tc>
        <w:tc>
          <w:tcPr>
            <w:tcW w:w="1160" w:type="dxa"/>
            <w:vAlign w:val="center"/>
          </w:tcPr>
          <w:p w14:paraId="7FF86582" w14:textId="77777777" w:rsidR="0023317A" w:rsidRPr="00BD1F53" w:rsidRDefault="0023317A" w:rsidP="00100C86">
            <w:pPr>
              <w:jc w:val="center"/>
              <w:rPr>
                <w:rFonts w:ascii="Arial AM" w:hAnsi="Arial AM"/>
                <w:sz w:val="18"/>
                <w:szCs w:val="18"/>
              </w:rPr>
            </w:pPr>
          </w:p>
        </w:tc>
        <w:tc>
          <w:tcPr>
            <w:tcW w:w="884" w:type="dxa"/>
            <w:vAlign w:val="center"/>
          </w:tcPr>
          <w:p w14:paraId="775B2036" w14:textId="77777777" w:rsidR="0023317A" w:rsidRPr="00BD1F53" w:rsidRDefault="0023317A" w:rsidP="00100C86">
            <w:pPr>
              <w:jc w:val="center"/>
              <w:rPr>
                <w:rFonts w:ascii="Arial AM" w:hAnsi="Arial AM"/>
                <w:sz w:val="18"/>
                <w:szCs w:val="18"/>
              </w:rPr>
            </w:pPr>
          </w:p>
        </w:tc>
        <w:tc>
          <w:tcPr>
            <w:tcW w:w="1431" w:type="dxa"/>
            <w:vAlign w:val="center"/>
          </w:tcPr>
          <w:p w14:paraId="7DEFBEB6" w14:textId="3A15094A"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120</w:t>
            </w:r>
          </w:p>
        </w:tc>
        <w:tc>
          <w:tcPr>
            <w:tcW w:w="1081" w:type="dxa"/>
            <w:vAlign w:val="center"/>
          </w:tcPr>
          <w:p w14:paraId="71743923" w14:textId="77777777" w:rsidR="0023317A" w:rsidRPr="00BD1F53" w:rsidRDefault="0023317A" w:rsidP="00100C86">
            <w:pPr>
              <w:jc w:val="center"/>
              <w:rPr>
                <w:rFonts w:ascii="Arial AM" w:hAnsi="Arial AM"/>
                <w:sz w:val="18"/>
                <w:szCs w:val="18"/>
              </w:rPr>
            </w:pPr>
          </w:p>
        </w:tc>
        <w:tc>
          <w:tcPr>
            <w:tcW w:w="1175" w:type="dxa"/>
            <w:vAlign w:val="center"/>
          </w:tcPr>
          <w:p w14:paraId="12C0D8A5" w14:textId="77777777" w:rsidR="0023317A" w:rsidRPr="00BD1F53" w:rsidRDefault="0023317A" w:rsidP="00100C86">
            <w:pPr>
              <w:jc w:val="center"/>
              <w:rPr>
                <w:rFonts w:ascii="Arial AM" w:hAnsi="Arial AM"/>
                <w:sz w:val="18"/>
                <w:szCs w:val="18"/>
              </w:rPr>
            </w:pPr>
          </w:p>
        </w:tc>
        <w:tc>
          <w:tcPr>
            <w:tcW w:w="1652" w:type="dxa"/>
            <w:vAlign w:val="center"/>
          </w:tcPr>
          <w:p w14:paraId="0B43FF32" w14:textId="77777777" w:rsidR="0023317A" w:rsidRPr="00BD1F53" w:rsidRDefault="0023317A" w:rsidP="00100C86">
            <w:pPr>
              <w:jc w:val="center"/>
              <w:rPr>
                <w:rFonts w:ascii="Arial AM" w:hAnsi="Arial AM"/>
                <w:sz w:val="18"/>
                <w:szCs w:val="18"/>
              </w:rPr>
            </w:pPr>
          </w:p>
        </w:tc>
      </w:tr>
      <w:tr w:rsidR="0023317A" w:rsidRPr="00BD1F53" w14:paraId="3B64CB07" w14:textId="77777777" w:rsidTr="000D37F0">
        <w:trPr>
          <w:trHeight w:val="246"/>
        </w:trPr>
        <w:tc>
          <w:tcPr>
            <w:tcW w:w="1006" w:type="dxa"/>
            <w:vAlign w:val="center"/>
          </w:tcPr>
          <w:p w14:paraId="3EF6F746"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2</w:t>
            </w:r>
          </w:p>
        </w:tc>
        <w:tc>
          <w:tcPr>
            <w:tcW w:w="1121" w:type="dxa"/>
            <w:vAlign w:val="center"/>
          </w:tcPr>
          <w:p w14:paraId="23791472"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33210000</w:t>
            </w:r>
          </w:p>
        </w:tc>
        <w:tc>
          <w:tcPr>
            <w:tcW w:w="1563" w:type="dxa"/>
            <w:vAlign w:val="center"/>
          </w:tcPr>
          <w:p w14:paraId="77120EFC" w14:textId="6411D0E3" w:rsidR="0023317A" w:rsidRPr="00BD1F53" w:rsidRDefault="0023317A" w:rsidP="00100C86">
            <w:pPr>
              <w:rPr>
                <w:rFonts w:ascii="Arial AM" w:hAnsi="Arial AM" w:cs="Arial"/>
                <w:color w:val="000000"/>
                <w:sz w:val="20"/>
                <w:szCs w:val="20"/>
              </w:rPr>
            </w:pPr>
            <w:r>
              <w:rPr>
                <w:rFonts w:ascii="GHEA Grapalat" w:hAnsi="GHEA Grapalat" w:cs="Calibri"/>
                <w:color w:val="000000"/>
                <w:sz w:val="18"/>
                <w:szCs w:val="18"/>
              </w:rPr>
              <w:t xml:space="preserve">Сбор </w:t>
            </w:r>
            <w:proofErr w:type="spellStart"/>
            <w:r>
              <w:rPr>
                <w:rFonts w:ascii="GHEA Grapalat" w:hAnsi="GHEA Grapalat" w:cs="Calibri"/>
                <w:color w:val="000000"/>
                <w:sz w:val="18"/>
                <w:szCs w:val="18"/>
              </w:rPr>
              <w:t>Тромбопластин</w:t>
            </w:r>
            <w:proofErr w:type="spellEnd"/>
            <w:r>
              <w:rPr>
                <w:rFonts w:ascii="GHEA Grapalat" w:hAnsi="GHEA Grapalat" w:cs="Calibri"/>
                <w:color w:val="000000"/>
                <w:sz w:val="18"/>
                <w:szCs w:val="18"/>
              </w:rPr>
              <w:t xml:space="preserve"> 250 тестов</w:t>
            </w:r>
          </w:p>
        </w:tc>
        <w:tc>
          <w:tcPr>
            <w:tcW w:w="992" w:type="dxa"/>
            <w:vAlign w:val="center"/>
          </w:tcPr>
          <w:p w14:paraId="0AD5D4E2" w14:textId="77777777" w:rsidR="0023317A" w:rsidRPr="00BD1F53" w:rsidRDefault="0023317A" w:rsidP="00100C86">
            <w:pPr>
              <w:jc w:val="center"/>
              <w:rPr>
                <w:rFonts w:ascii="Arial AM" w:hAnsi="Arial AM"/>
                <w:sz w:val="18"/>
                <w:szCs w:val="18"/>
              </w:rPr>
            </w:pPr>
          </w:p>
        </w:tc>
        <w:tc>
          <w:tcPr>
            <w:tcW w:w="2693" w:type="dxa"/>
            <w:vAlign w:val="bottom"/>
          </w:tcPr>
          <w:p w14:paraId="485494FA" w14:textId="05AD7B56"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22"/>
                <w:szCs w:val="22"/>
              </w:rPr>
              <w:t>хроматографический</w:t>
            </w:r>
            <w:proofErr w:type="spellEnd"/>
            <w:r>
              <w:rPr>
                <w:rFonts w:ascii="GHEA Grapalat" w:hAnsi="GHEA Grapalat" w:cs="Calibri"/>
                <w:color w:val="000000"/>
                <w:sz w:val="22"/>
                <w:szCs w:val="22"/>
              </w:rPr>
              <w:t xml:space="preserve"> тест</w:t>
            </w:r>
          </w:p>
        </w:tc>
        <w:tc>
          <w:tcPr>
            <w:tcW w:w="1216" w:type="dxa"/>
            <w:vAlign w:val="center"/>
          </w:tcPr>
          <w:p w14:paraId="6FE42178" w14:textId="34F48B1F" w:rsidR="0023317A" w:rsidRPr="00BD1F53" w:rsidRDefault="0023317A" w:rsidP="00100C86">
            <w:pPr>
              <w:jc w:val="center"/>
              <w:rPr>
                <w:rFonts w:ascii="Arial AM" w:hAnsi="Arial AM" w:cs="Calibri"/>
                <w:color w:val="000000"/>
                <w:sz w:val="20"/>
                <w:szCs w:val="20"/>
              </w:rPr>
            </w:pPr>
          </w:p>
        </w:tc>
        <w:tc>
          <w:tcPr>
            <w:tcW w:w="1160" w:type="dxa"/>
            <w:vAlign w:val="center"/>
          </w:tcPr>
          <w:p w14:paraId="1DE4F2F4" w14:textId="77777777" w:rsidR="0023317A" w:rsidRPr="00BD1F53" w:rsidRDefault="0023317A" w:rsidP="00100C86">
            <w:pPr>
              <w:jc w:val="center"/>
              <w:rPr>
                <w:rFonts w:ascii="Arial AM" w:hAnsi="Arial AM"/>
                <w:sz w:val="18"/>
                <w:szCs w:val="18"/>
              </w:rPr>
            </w:pPr>
          </w:p>
        </w:tc>
        <w:tc>
          <w:tcPr>
            <w:tcW w:w="884" w:type="dxa"/>
            <w:vAlign w:val="center"/>
          </w:tcPr>
          <w:p w14:paraId="734945F1" w14:textId="77777777" w:rsidR="0023317A" w:rsidRPr="00BD1F53" w:rsidRDefault="0023317A" w:rsidP="00100C86">
            <w:pPr>
              <w:jc w:val="center"/>
              <w:rPr>
                <w:rFonts w:ascii="Arial AM" w:hAnsi="Arial AM"/>
                <w:sz w:val="18"/>
                <w:szCs w:val="18"/>
              </w:rPr>
            </w:pPr>
          </w:p>
        </w:tc>
        <w:tc>
          <w:tcPr>
            <w:tcW w:w="1431" w:type="dxa"/>
            <w:vAlign w:val="center"/>
          </w:tcPr>
          <w:p w14:paraId="5D0D1D71" w14:textId="55E0D734"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12</w:t>
            </w:r>
          </w:p>
        </w:tc>
        <w:tc>
          <w:tcPr>
            <w:tcW w:w="1081" w:type="dxa"/>
            <w:vAlign w:val="center"/>
          </w:tcPr>
          <w:p w14:paraId="5B2F71A8" w14:textId="77777777" w:rsidR="0023317A" w:rsidRPr="00BD1F53" w:rsidRDefault="0023317A" w:rsidP="00100C86">
            <w:pPr>
              <w:jc w:val="center"/>
              <w:rPr>
                <w:rFonts w:ascii="Arial AM" w:hAnsi="Arial AM"/>
                <w:sz w:val="18"/>
                <w:szCs w:val="18"/>
              </w:rPr>
            </w:pPr>
          </w:p>
        </w:tc>
        <w:tc>
          <w:tcPr>
            <w:tcW w:w="1175" w:type="dxa"/>
            <w:vAlign w:val="center"/>
          </w:tcPr>
          <w:p w14:paraId="462832AA" w14:textId="77777777" w:rsidR="0023317A" w:rsidRPr="00BD1F53" w:rsidRDefault="0023317A" w:rsidP="00100C86">
            <w:pPr>
              <w:jc w:val="center"/>
              <w:rPr>
                <w:rFonts w:ascii="Arial AM" w:hAnsi="Arial AM"/>
                <w:sz w:val="18"/>
                <w:szCs w:val="18"/>
              </w:rPr>
            </w:pPr>
          </w:p>
        </w:tc>
        <w:tc>
          <w:tcPr>
            <w:tcW w:w="1652" w:type="dxa"/>
            <w:vAlign w:val="center"/>
          </w:tcPr>
          <w:p w14:paraId="0F2C8E89" w14:textId="77777777" w:rsidR="0023317A" w:rsidRPr="00BD1F53" w:rsidRDefault="0023317A" w:rsidP="00100C86">
            <w:pPr>
              <w:jc w:val="center"/>
              <w:rPr>
                <w:rFonts w:ascii="Arial AM" w:hAnsi="Arial AM"/>
                <w:sz w:val="18"/>
                <w:szCs w:val="18"/>
              </w:rPr>
            </w:pPr>
          </w:p>
        </w:tc>
      </w:tr>
      <w:tr w:rsidR="0023317A" w:rsidRPr="00BD1F53" w14:paraId="24478C9A" w14:textId="77777777" w:rsidTr="000D37F0">
        <w:trPr>
          <w:trHeight w:val="246"/>
        </w:trPr>
        <w:tc>
          <w:tcPr>
            <w:tcW w:w="1006" w:type="dxa"/>
            <w:vAlign w:val="center"/>
          </w:tcPr>
          <w:p w14:paraId="24CD9A4B"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w:t>
            </w:r>
          </w:p>
        </w:tc>
        <w:tc>
          <w:tcPr>
            <w:tcW w:w="1121" w:type="dxa"/>
            <w:vAlign w:val="center"/>
          </w:tcPr>
          <w:p w14:paraId="7EA50569"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33210000</w:t>
            </w:r>
          </w:p>
        </w:tc>
        <w:tc>
          <w:tcPr>
            <w:tcW w:w="1563" w:type="dxa"/>
            <w:vAlign w:val="center"/>
          </w:tcPr>
          <w:p w14:paraId="370DA895" w14:textId="1A878995" w:rsidR="0023317A" w:rsidRPr="00BD1F53" w:rsidRDefault="0023317A" w:rsidP="00100C86">
            <w:pPr>
              <w:rPr>
                <w:rFonts w:ascii="Arial AM" w:hAnsi="Arial AM" w:cs="Arial"/>
                <w:color w:val="000000"/>
                <w:sz w:val="20"/>
                <w:szCs w:val="20"/>
              </w:rPr>
            </w:pPr>
            <w:r>
              <w:rPr>
                <w:rFonts w:ascii="GHEA Grapalat" w:hAnsi="GHEA Grapalat" w:cs="Calibri"/>
                <w:color w:val="000000"/>
                <w:sz w:val="18"/>
                <w:szCs w:val="18"/>
              </w:rPr>
              <w:t>Коллекция GGT 200 тест</w:t>
            </w:r>
          </w:p>
        </w:tc>
        <w:tc>
          <w:tcPr>
            <w:tcW w:w="992" w:type="dxa"/>
            <w:vAlign w:val="center"/>
          </w:tcPr>
          <w:p w14:paraId="22091EF8" w14:textId="77777777" w:rsidR="0023317A" w:rsidRPr="00BD1F53" w:rsidRDefault="0023317A" w:rsidP="00100C86">
            <w:pPr>
              <w:jc w:val="center"/>
              <w:rPr>
                <w:rFonts w:ascii="Arial AM" w:hAnsi="Arial AM"/>
                <w:sz w:val="18"/>
                <w:szCs w:val="18"/>
              </w:rPr>
            </w:pPr>
          </w:p>
        </w:tc>
        <w:tc>
          <w:tcPr>
            <w:tcW w:w="2693" w:type="dxa"/>
            <w:vAlign w:val="bottom"/>
          </w:tcPr>
          <w:p w14:paraId="52F5C478" w14:textId="0F77219A" w:rsidR="0023317A" w:rsidRPr="00BD1F53" w:rsidRDefault="0023317A" w:rsidP="00100C86">
            <w:pPr>
              <w:rPr>
                <w:rFonts w:ascii="Arial AM" w:hAnsi="Arial AM" w:cs="Arial"/>
                <w:color w:val="000000"/>
                <w:sz w:val="20"/>
                <w:szCs w:val="20"/>
              </w:rPr>
            </w:pPr>
            <w:r>
              <w:rPr>
                <w:rFonts w:ascii="GHEA Grapalat" w:hAnsi="GHEA Grapalat" w:cs="Calibri"/>
                <w:color w:val="000000"/>
                <w:sz w:val="22"/>
                <w:szCs w:val="22"/>
              </w:rPr>
              <w:t>агглютинация</w:t>
            </w:r>
          </w:p>
        </w:tc>
        <w:tc>
          <w:tcPr>
            <w:tcW w:w="1216" w:type="dxa"/>
            <w:vAlign w:val="center"/>
          </w:tcPr>
          <w:p w14:paraId="397F0829" w14:textId="2489E959" w:rsidR="0023317A" w:rsidRPr="00BD1F53" w:rsidRDefault="0023317A" w:rsidP="00100C86">
            <w:pPr>
              <w:jc w:val="center"/>
              <w:rPr>
                <w:rFonts w:ascii="Arial AM" w:hAnsi="Arial AM" w:cs="Calibri"/>
                <w:color w:val="000000"/>
                <w:sz w:val="20"/>
                <w:szCs w:val="20"/>
              </w:rPr>
            </w:pPr>
          </w:p>
        </w:tc>
        <w:tc>
          <w:tcPr>
            <w:tcW w:w="1160" w:type="dxa"/>
            <w:vAlign w:val="center"/>
          </w:tcPr>
          <w:p w14:paraId="5968DB32" w14:textId="77777777" w:rsidR="0023317A" w:rsidRPr="00BD1F53" w:rsidRDefault="0023317A" w:rsidP="00100C86">
            <w:pPr>
              <w:jc w:val="center"/>
              <w:rPr>
                <w:rFonts w:ascii="Arial AM" w:hAnsi="Arial AM"/>
                <w:sz w:val="18"/>
                <w:szCs w:val="18"/>
              </w:rPr>
            </w:pPr>
          </w:p>
        </w:tc>
        <w:tc>
          <w:tcPr>
            <w:tcW w:w="884" w:type="dxa"/>
            <w:vAlign w:val="center"/>
          </w:tcPr>
          <w:p w14:paraId="26ADDFE3" w14:textId="77777777" w:rsidR="0023317A" w:rsidRPr="00BD1F53" w:rsidRDefault="0023317A" w:rsidP="00100C86">
            <w:pPr>
              <w:jc w:val="center"/>
              <w:rPr>
                <w:rFonts w:ascii="Arial AM" w:hAnsi="Arial AM"/>
                <w:sz w:val="18"/>
                <w:szCs w:val="18"/>
              </w:rPr>
            </w:pPr>
          </w:p>
        </w:tc>
        <w:tc>
          <w:tcPr>
            <w:tcW w:w="1431" w:type="dxa"/>
            <w:vAlign w:val="center"/>
          </w:tcPr>
          <w:p w14:paraId="7772CF51" w14:textId="571EDC49"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2</w:t>
            </w:r>
          </w:p>
        </w:tc>
        <w:tc>
          <w:tcPr>
            <w:tcW w:w="1081" w:type="dxa"/>
            <w:vAlign w:val="center"/>
          </w:tcPr>
          <w:p w14:paraId="0A885E0D" w14:textId="77777777" w:rsidR="0023317A" w:rsidRPr="00BD1F53" w:rsidRDefault="0023317A" w:rsidP="00100C86">
            <w:pPr>
              <w:jc w:val="center"/>
              <w:rPr>
                <w:rFonts w:ascii="Arial AM" w:hAnsi="Arial AM"/>
                <w:sz w:val="18"/>
                <w:szCs w:val="18"/>
              </w:rPr>
            </w:pPr>
          </w:p>
        </w:tc>
        <w:tc>
          <w:tcPr>
            <w:tcW w:w="1175" w:type="dxa"/>
            <w:vAlign w:val="center"/>
          </w:tcPr>
          <w:p w14:paraId="2C8CC382" w14:textId="77777777" w:rsidR="0023317A" w:rsidRPr="00BD1F53" w:rsidRDefault="0023317A" w:rsidP="00100C86">
            <w:pPr>
              <w:jc w:val="center"/>
              <w:rPr>
                <w:rFonts w:ascii="Arial AM" w:hAnsi="Arial AM"/>
                <w:sz w:val="18"/>
                <w:szCs w:val="18"/>
              </w:rPr>
            </w:pPr>
          </w:p>
        </w:tc>
        <w:tc>
          <w:tcPr>
            <w:tcW w:w="1652" w:type="dxa"/>
            <w:vAlign w:val="center"/>
          </w:tcPr>
          <w:p w14:paraId="2F352134" w14:textId="77777777" w:rsidR="0023317A" w:rsidRPr="00BD1F53" w:rsidRDefault="0023317A" w:rsidP="00100C86">
            <w:pPr>
              <w:jc w:val="center"/>
              <w:rPr>
                <w:rFonts w:ascii="Arial AM" w:hAnsi="Arial AM"/>
                <w:sz w:val="18"/>
                <w:szCs w:val="18"/>
              </w:rPr>
            </w:pPr>
          </w:p>
        </w:tc>
      </w:tr>
      <w:tr w:rsidR="0023317A" w:rsidRPr="00BD1F53" w14:paraId="4CBA8B14" w14:textId="77777777" w:rsidTr="000D37F0">
        <w:trPr>
          <w:trHeight w:val="246"/>
        </w:trPr>
        <w:tc>
          <w:tcPr>
            <w:tcW w:w="1006" w:type="dxa"/>
            <w:vAlign w:val="center"/>
          </w:tcPr>
          <w:p w14:paraId="67E9B913"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4</w:t>
            </w:r>
          </w:p>
        </w:tc>
        <w:tc>
          <w:tcPr>
            <w:tcW w:w="1121" w:type="dxa"/>
            <w:vAlign w:val="center"/>
          </w:tcPr>
          <w:p w14:paraId="0C6DF289"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33210000</w:t>
            </w:r>
          </w:p>
        </w:tc>
        <w:tc>
          <w:tcPr>
            <w:tcW w:w="1563" w:type="dxa"/>
            <w:vAlign w:val="center"/>
          </w:tcPr>
          <w:p w14:paraId="6094574F" w14:textId="5CB5C8EF"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КоллекцияАльфа</w:t>
            </w:r>
            <w:proofErr w:type="spellEnd"/>
            <w:r>
              <w:rPr>
                <w:rFonts w:ascii="GHEA Grapalat" w:hAnsi="GHEA Grapalat" w:cs="Calibri"/>
                <w:color w:val="000000"/>
                <w:sz w:val="18"/>
                <w:szCs w:val="18"/>
              </w:rPr>
              <w:t>-амилаза 200 тестов</w:t>
            </w:r>
          </w:p>
        </w:tc>
        <w:tc>
          <w:tcPr>
            <w:tcW w:w="992" w:type="dxa"/>
            <w:vAlign w:val="center"/>
          </w:tcPr>
          <w:p w14:paraId="35E64F96" w14:textId="77777777" w:rsidR="0023317A" w:rsidRPr="00BD1F53" w:rsidRDefault="0023317A" w:rsidP="00100C86">
            <w:pPr>
              <w:jc w:val="center"/>
              <w:rPr>
                <w:rFonts w:ascii="Arial AM" w:hAnsi="Arial AM"/>
                <w:sz w:val="18"/>
                <w:szCs w:val="18"/>
              </w:rPr>
            </w:pPr>
          </w:p>
        </w:tc>
        <w:tc>
          <w:tcPr>
            <w:tcW w:w="2693" w:type="dxa"/>
            <w:vAlign w:val="bottom"/>
          </w:tcPr>
          <w:p w14:paraId="5F87F7D2" w14:textId="001B976D" w:rsidR="0023317A" w:rsidRPr="00BD1F53" w:rsidRDefault="0023317A" w:rsidP="00100C86">
            <w:pPr>
              <w:rPr>
                <w:rFonts w:ascii="Arial AM" w:hAnsi="Arial AM" w:cs="Arial"/>
                <w:color w:val="000000"/>
                <w:sz w:val="20"/>
                <w:szCs w:val="20"/>
              </w:rPr>
            </w:pPr>
            <w:proofErr w:type="spellStart"/>
            <w:r>
              <w:rPr>
                <w:rFonts w:ascii="Calibri" w:hAnsi="Calibri" w:cs="Calibri"/>
                <w:color w:val="000000"/>
                <w:sz w:val="22"/>
                <w:szCs w:val="22"/>
              </w:rPr>
              <w:t>хроматографический</w:t>
            </w:r>
            <w:proofErr w:type="spellEnd"/>
            <w:r>
              <w:rPr>
                <w:rFonts w:ascii="Calibri" w:hAnsi="Calibri" w:cs="Calibri"/>
                <w:color w:val="000000"/>
                <w:sz w:val="22"/>
                <w:szCs w:val="22"/>
              </w:rPr>
              <w:t xml:space="preserve"> тест</w:t>
            </w:r>
          </w:p>
        </w:tc>
        <w:tc>
          <w:tcPr>
            <w:tcW w:w="1216" w:type="dxa"/>
            <w:vAlign w:val="center"/>
          </w:tcPr>
          <w:p w14:paraId="3B87703F" w14:textId="59C9C0F0" w:rsidR="0023317A" w:rsidRPr="00BD1F53" w:rsidRDefault="0023317A" w:rsidP="00100C86">
            <w:pPr>
              <w:jc w:val="center"/>
              <w:rPr>
                <w:rFonts w:ascii="Arial AM" w:hAnsi="Arial AM" w:cs="Calibri"/>
                <w:color w:val="000000"/>
                <w:sz w:val="20"/>
                <w:szCs w:val="20"/>
              </w:rPr>
            </w:pPr>
          </w:p>
        </w:tc>
        <w:tc>
          <w:tcPr>
            <w:tcW w:w="1160" w:type="dxa"/>
            <w:vAlign w:val="center"/>
          </w:tcPr>
          <w:p w14:paraId="55E9EE70" w14:textId="77777777" w:rsidR="0023317A" w:rsidRPr="00BD1F53" w:rsidRDefault="0023317A" w:rsidP="00100C86">
            <w:pPr>
              <w:jc w:val="center"/>
              <w:rPr>
                <w:rFonts w:ascii="Arial AM" w:hAnsi="Arial AM"/>
                <w:sz w:val="18"/>
                <w:szCs w:val="18"/>
              </w:rPr>
            </w:pPr>
          </w:p>
        </w:tc>
        <w:tc>
          <w:tcPr>
            <w:tcW w:w="884" w:type="dxa"/>
            <w:vAlign w:val="center"/>
          </w:tcPr>
          <w:p w14:paraId="0A6D1875" w14:textId="77777777" w:rsidR="0023317A" w:rsidRPr="00BD1F53" w:rsidRDefault="0023317A" w:rsidP="00100C86">
            <w:pPr>
              <w:jc w:val="center"/>
              <w:rPr>
                <w:rFonts w:ascii="Arial AM" w:hAnsi="Arial AM"/>
                <w:sz w:val="18"/>
                <w:szCs w:val="18"/>
              </w:rPr>
            </w:pPr>
          </w:p>
        </w:tc>
        <w:tc>
          <w:tcPr>
            <w:tcW w:w="1431" w:type="dxa"/>
            <w:vAlign w:val="center"/>
          </w:tcPr>
          <w:p w14:paraId="164FE4D9" w14:textId="5097FF9E"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1</w:t>
            </w:r>
          </w:p>
        </w:tc>
        <w:tc>
          <w:tcPr>
            <w:tcW w:w="1081" w:type="dxa"/>
            <w:vAlign w:val="center"/>
          </w:tcPr>
          <w:p w14:paraId="120B0FFB" w14:textId="77777777" w:rsidR="0023317A" w:rsidRPr="00BD1F53" w:rsidRDefault="0023317A" w:rsidP="00100C86">
            <w:pPr>
              <w:jc w:val="center"/>
              <w:rPr>
                <w:rFonts w:ascii="Arial AM" w:hAnsi="Arial AM"/>
                <w:sz w:val="18"/>
                <w:szCs w:val="18"/>
              </w:rPr>
            </w:pPr>
          </w:p>
        </w:tc>
        <w:tc>
          <w:tcPr>
            <w:tcW w:w="1175" w:type="dxa"/>
            <w:vAlign w:val="center"/>
          </w:tcPr>
          <w:p w14:paraId="4D70DE09" w14:textId="77777777" w:rsidR="0023317A" w:rsidRPr="00BD1F53" w:rsidRDefault="0023317A" w:rsidP="00100C86">
            <w:pPr>
              <w:jc w:val="center"/>
              <w:rPr>
                <w:rFonts w:ascii="Arial AM" w:hAnsi="Arial AM"/>
                <w:sz w:val="18"/>
                <w:szCs w:val="18"/>
              </w:rPr>
            </w:pPr>
          </w:p>
        </w:tc>
        <w:tc>
          <w:tcPr>
            <w:tcW w:w="1652" w:type="dxa"/>
            <w:vAlign w:val="center"/>
          </w:tcPr>
          <w:p w14:paraId="7E02CE8A" w14:textId="77777777" w:rsidR="0023317A" w:rsidRPr="00BD1F53" w:rsidRDefault="0023317A" w:rsidP="00100C86">
            <w:pPr>
              <w:jc w:val="center"/>
              <w:rPr>
                <w:rFonts w:ascii="Arial AM" w:hAnsi="Arial AM"/>
                <w:sz w:val="18"/>
                <w:szCs w:val="18"/>
              </w:rPr>
            </w:pPr>
          </w:p>
        </w:tc>
      </w:tr>
      <w:tr w:rsidR="0023317A" w:rsidRPr="00BD1F53" w14:paraId="0A371302" w14:textId="77777777" w:rsidTr="000D37F0">
        <w:trPr>
          <w:trHeight w:val="246"/>
        </w:trPr>
        <w:tc>
          <w:tcPr>
            <w:tcW w:w="1006" w:type="dxa"/>
            <w:vAlign w:val="center"/>
          </w:tcPr>
          <w:p w14:paraId="2B765D5A"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5</w:t>
            </w:r>
          </w:p>
        </w:tc>
        <w:tc>
          <w:tcPr>
            <w:tcW w:w="1121" w:type="dxa"/>
            <w:vAlign w:val="center"/>
          </w:tcPr>
          <w:p w14:paraId="76E80C6D"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33211160</w:t>
            </w:r>
          </w:p>
        </w:tc>
        <w:tc>
          <w:tcPr>
            <w:tcW w:w="1563" w:type="dxa"/>
            <w:vAlign w:val="center"/>
          </w:tcPr>
          <w:p w14:paraId="6D70FA65" w14:textId="44EA4E51"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Сельпак</w:t>
            </w:r>
            <w:proofErr w:type="spellEnd"/>
            <w:r>
              <w:rPr>
                <w:rFonts w:ascii="GHEA Grapalat" w:hAnsi="GHEA Grapalat" w:cs="Calibri"/>
                <w:color w:val="000000"/>
                <w:sz w:val="18"/>
                <w:szCs w:val="18"/>
              </w:rPr>
              <w:t xml:space="preserve"> 10л</w:t>
            </w:r>
          </w:p>
        </w:tc>
        <w:tc>
          <w:tcPr>
            <w:tcW w:w="992" w:type="dxa"/>
            <w:vAlign w:val="center"/>
          </w:tcPr>
          <w:p w14:paraId="2242DD71" w14:textId="77777777" w:rsidR="0023317A" w:rsidRPr="00BD1F53" w:rsidRDefault="0023317A" w:rsidP="00100C86">
            <w:pPr>
              <w:jc w:val="center"/>
              <w:rPr>
                <w:rFonts w:ascii="Arial AM" w:hAnsi="Arial AM"/>
                <w:sz w:val="18"/>
                <w:szCs w:val="18"/>
              </w:rPr>
            </w:pPr>
          </w:p>
        </w:tc>
        <w:tc>
          <w:tcPr>
            <w:tcW w:w="2693" w:type="dxa"/>
            <w:vAlign w:val="bottom"/>
          </w:tcPr>
          <w:p w14:paraId="7A360F7D" w14:textId="5E30DFF1" w:rsidR="0023317A" w:rsidRPr="00BD1F53" w:rsidRDefault="0023317A" w:rsidP="00100C86">
            <w:pPr>
              <w:rPr>
                <w:rFonts w:ascii="Arial AM" w:hAnsi="Arial AM" w:cs="Arial"/>
                <w:color w:val="000000"/>
                <w:sz w:val="20"/>
                <w:szCs w:val="20"/>
              </w:rPr>
            </w:pPr>
            <w:proofErr w:type="spellStart"/>
            <w:r>
              <w:rPr>
                <w:rFonts w:ascii="Calibri" w:hAnsi="Calibri" w:cs="Calibri"/>
                <w:color w:val="000000"/>
                <w:sz w:val="22"/>
                <w:szCs w:val="22"/>
              </w:rPr>
              <w:t>Иммунография</w:t>
            </w:r>
            <w:proofErr w:type="spellEnd"/>
            <w:r>
              <w:rPr>
                <w:rFonts w:ascii="Calibri" w:hAnsi="Calibri" w:cs="Calibri"/>
                <w:color w:val="000000"/>
                <w:sz w:val="22"/>
                <w:szCs w:val="22"/>
              </w:rPr>
              <w:t>:</w:t>
            </w:r>
          </w:p>
        </w:tc>
        <w:tc>
          <w:tcPr>
            <w:tcW w:w="1216" w:type="dxa"/>
            <w:vAlign w:val="center"/>
          </w:tcPr>
          <w:p w14:paraId="39CCB08A" w14:textId="2BFBAD93" w:rsidR="0023317A" w:rsidRPr="00BD1F53" w:rsidRDefault="0023317A" w:rsidP="00100C86">
            <w:pPr>
              <w:jc w:val="center"/>
              <w:rPr>
                <w:rFonts w:ascii="Arial AM" w:hAnsi="Arial AM" w:cs="Calibri"/>
                <w:color w:val="000000"/>
                <w:sz w:val="20"/>
                <w:szCs w:val="20"/>
              </w:rPr>
            </w:pPr>
          </w:p>
        </w:tc>
        <w:tc>
          <w:tcPr>
            <w:tcW w:w="1160" w:type="dxa"/>
            <w:vAlign w:val="center"/>
          </w:tcPr>
          <w:p w14:paraId="7C9D6E4D" w14:textId="77777777" w:rsidR="0023317A" w:rsidRPr="00BD1F53" w:rsidRDefault="0023317A" w:rsidP="00100C86">
            <w:pPr>
              <w:jc w:val="center"/>
              <w:rPr>
                <w:rFonts w:ascii="Arial AM" w:hAnsi="Arial AM"/>
                <w:sz w:val="18"/>
                <w:szCs w:val="18"/>
              </w:rPr>
            </w:pPr>
          </w:p>
        </w:tc>
        <w:tc>
          <w:tcPr>
            <w:tcW w:w="884" w:type="dxa"/>
            <w:vAlign w:val="center"/>
          </w:tcPr>
          <w:p w14:paraId="3E9D8DD0" w14:textId="77777777" w:rsidR="0023317A" w:rsidRPr="00BD1F53" w:rsidRDefault="0023317A" w:rsidP="00100C86">
            <w:pPr>
              <w:jc w:val="center"/>
              <w:rPr>
                <w:rFonts w:ascii="Arial AM" w:hAnsi="Arial AM"/>
                <w:sz w:val="18"/>
                <w:szCs w:val="18"/>
              </w:rPr>
            </w:pPr>
          </w:p>
        </w:tc>
        <w:tc>
          <w:tcPr>
            <w:tcW w:w="1431" w:type="dxa"/>
            <w:vAlign w:val="center"/>
          </w:tcPr>
          <w:p w14:paraId="3D56388F" w14:textId="21FF6358"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32</w:t>
            </w:r>
          </w:p>
        </w:tc>
        <w:tc>
          <w:tcPr>
            <w:tcW w:w="1081" w:type="dxa"/>
            <w:vAlign w:val="center"/>
          </w:tcPr>
          <w:p w14:paraId="2FC4912E" w14:textId="77777777" w:rsidR="0023317A" w:rsidRPr="00BD1F53" w:rsidRDefault="0023317A" w:rsidP="00100C86">
            <w:pPr>
              <w:jc w:val="center"/>
              <w:rPr>
                <w:rFonts w:ascii="Arial AM" w:hAnsi="Arial AM"/>
                <w:sz w:val="18"/>
                <w:szCs w:val="18"/>
              </w:rPr>
            </w:pPr>
          </w:p>
        </w:tc>
        <w:tc>
          <w:tcPr>
            <w:tcW w:w="1175" w:type="dxa"/>
            <w:vAlign w:val="center"/>
          </w:tcPr>
          <w:p w14:paraId="23025346" w14:textId="77777777" w:rsidR="0023317A" w:rsidRPr="00BD1F53" w:rsidRDefault="0023317A" w:rsidP="00100C86">
            <w:pPr>
              <w:jc w:val="center"/>
              <w:rPr>
                <w:rFonts w:ascii="Arial AM" w:hAnsi="Arial AM"/>
                <w:sz w:val="18"/>
                <w:szCs w:val="18"/>
              </w:rPr>
            </w:pPr>
          </w:p>
        </w:tc>
        <w:tc>
          <w:tcPr>
            <w:tcW w:w="1652" w:type="dxa"/>
            <w:vAlign w:val="center"/>
          </w:tcPr>
          <w:p w14:paraId="2B417BCC" w14:textId="77777777" w:rsidR="0023317A" w:rsidRPr="00BD1F53" w:rsidRDefault="0023317A" w:rsidP="00100C86">
            <w:pPr>
              <w:jc w:val="center"/>
              <w:rPr>
                <w:rFonts w:ascii="Arial AM" w:hAnsi="Arial AM"/>
                <w:sz w:val="18"/>
                <w:szCs w:val="18"/>
              </w:rPr>
            </w:pPr>
          </w:p>
        </w:tc>
      </w:tr>
      <w:tr w:rsidR="0023317A" w:rsidRPr="00BD1F53" w14:paraId="7E0B170F" w14:textId="77777777" w:rsidTr="000D37F0">
        <w:trPr>
          <w:trHeight w:val="246"/>
        </w:trPr>
        <w:tc>
          <w:tcPr>
            <w:tcW w:w="1006" w:type="dxa"/>
            <w:vAlign w:val="center"/>
          </w:tcPr>
          <w:p w14:paraId="7DE0FBA7"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6</w:t>
            </w:r>
          </w:p>
        </w:tc>
        <w:tc>
          <w:tcPr>
            <w:tcW w:w="1121" w:type="dxa"/>
            <w:vAlign w:val="center"/>
          </w:tcPr>
          <w:p w14:paraId="3B234442"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33211160</w:t>
            </w:r>
          </w:p>
        </w:tc>
        <w:tc>
          <w:tcPr>
            <w:tcW w:w="1563" w:type="dxa"/>
            <w:vAlign w:val="center"/>
          </w:tcPr>
          <w:p w14:paraId="52FE64ED" w14:textId="73B8F8B0"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Секлин</w:t>
            </w:r>
            <w:proofErr w:type="spellEnd"/>
            <w:r>
              <w:rPr>
                <w:rFonts w:ascii="GHEA Grapalat" w:hAnsi="GHEA Grapalat" w:cs="Calibri"/>
                <w:color w:val="000000"/>
                <w:sz w:val="18"/>
                <w:szCs w:val="18"/>
              </w:rPr>
              <w:t xml:space="preserve"> 50 мл</w:t>
            </w:r>
          </w:p>
        </w:tc>
        <w:tc>
          <w:tcPr>
            <w:tcW w:w="992" w:type="dxa"/>
            <w:vAlign w:val="center"/>
          </w:tcPr>
          <w:p w14:paraId="0472C6D8" w14:textId="77777777" w:rsidR="0023317A" w:rsidRPr="00BD1F53" w:rsidRDefault="0023317A" w:rsidP="00100C86">
            <w:pPr>
              <w:jc w:val="center"/>
              <w:rPr>
                <w:rFonts w:ascii="Arial AM" w:hAnsi="Arial AM"/>
                <w:sz w:val="18"/>
                <w:szCs w:val="18"/>
              </w:rPr>
            </w:pPr>
          </w:p>
        </w:tc>
        <w:tc>
          <w:tcPr>
            <w:tcW w:w="2693" w:type="dxa"/>
            <w:vAlign w:val="bottom"/>
          </w:tcPr>
          <w:p w14:paraId="424311C7" w14:textId="2B049AD4" w:rsidR="0023317A" w:rsidRPr="00BD1F53" w:rsidRDefault="0023317A" w:rsidP="00100C86">
            <w:pPr>
              <w:rPr>
                <w:rFonts w:ascii="Arial AM" w:hAnsi="Arial AM" w:cs="Arial"/>
                <w:color w:val="000000"/>
                <w:sz w:val="20"/>
                <w:szCs w:val="20"/>
              </w:rPr>
            </w:pPr>
            <w:r>
              <w:rPr>
                <w:rFonts w:ascii="Calibri" w:hAnsi="Calibri" w:cs="Calibri"/>
                <w:color w:val="000000"/>
                <w:sz w:val="22"/>
                <w:szCs w:val="22"/>
              </w:rPr>
              <w:t>руководство:</w:t>
            </w:r>
          </w:p>
        </w:tc>
        <w:tc>
          <w:tcPr>
            <w:tcW w:w="1216" w:type="dxa"/>
            <w:vAlign w:val="center"/>
          </w:tcPr>
          <w:p w14:paraId="08699DDD" w14:textId="713EB9F0" w:rsidR="0023317A" w:rsidRPr="00BD1F53" w:rsidRDefault="0023317A" w:rsidP="00100C86">
            <w:pPr>
              <w:jc w:val="center"/>
              <w:rPr>
                <w:rFonts w:ascii="Arial AM" w:hAnsi="Arial AM" w:cs="Calibri"/>
                <w:color w:val="000000"/>
                <w:sz w:val="20"/>
                <w:szCs w:val="20"/>
              </w:rPr>
            </w:pPr>
          </w:p>
        </w:tc>
        <w:tc>
          <w:tcPr>
            <w:tcW w:w="1160" w:type="dxa"/>
            <w:vAlign w:val="center"/>
          </w:tcPr>
          <w:p w14:paraId="56D9DB96" w14:textId="77777777" w:rsidR="0023317A" w:rsidRPr="00BD1F53" w:rsidRDefault="0023317A" w:rsidP="00100C86">
            <w:pPr>
              <w:jc w:val="center"/>
              <w:rPr>
                <w:rFonts w:ascii="Arial AM" w:hAnsi="Arial AM"/>
                <w:sz w:val="18"/>
                <w:szCs w:val="18"/>
              </w:rPr>
            </w:pPr>
          </w:p>
        </w:tc>
        <w:tc>
          <w:tcPr>
            <w:tcW w:w="884" w:type="dxa"/>
            <w:vAlign w:val="center"/>
          </w:tcPr>
          <w:p w14:paraId="7EC9DB16" w14:textId="77777777" w:rsidR="0023317A" w:rsidRPr="00BD1F53" w:rsidRDefault="0023317A" w:rsidP="00100C86">
            <w:pPr>
              <w:jc w:val="center"/>
              <w:rPr>
                <w:rFonts w:ascii="Arial AM" w:hAnsi="Arial AM"/>
                <w:sz w:val="18"/>
                <w:szCs w:val="18"/>
              </w:rPr>
            </w:pPr>
          </w:p>
        </w:tc>
        <w:tc>
          <w:tcPr>
            <w:tcW w:w="1431" w:type="dxa"/>
            <w:vAlign w:val="center"/>
          </w:tcPr>
          <w:p w14:paraId="20E6D3C7" w14:textId="68FDB49D"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3</w:t>
            </w:r>
          </w:p>
        </w:tc>
        <w:tc>
          <w:tcPr>
            <w:tcW w:w="1081" w:type="dxa"/>
            <w:vAlign w:val="center"/>
          </w:tcPr>
          <w:p w14:paraId="52574BA3" w14:textId="77777777" w:rsidR="0023317A" w:rsidRPr="00BD1F53" w:rsidRDefault="0023317A" w:rsidP="00100C86">
            <w:pPr>
              <w:jc w:val="center"/>
              <w:rPr>
                <w:rFonts w:ascii="Arial AM" w:hAnsi="Arial AM"/>
                <w:sz w:val="18"/>
                <w:szCs w:val="18"/>
              </w:rPr>
            </w:pPr>
          </w:p>
        </w:tc>
        <w:tc>
          <w:tcPr>
            <w:tcW w:w="1175" w:type="dxa"/>
            <w:vAlign w:val="center"/>
          </w:tcPr>
          <w:p w14:paraId="79FD9DF4" w14:textId="77777777" w:rsidR="0023317A" w:rsidRPr="00BD1F53" w:rsidRDefault="0023317A" w:rsidP="00100C86">
            <w:pPr>
              <w:jc w:val="center"/>
              <w:rPr>
                <w:rFonts w:ascii="Arial AM" w:hAnsi="Arial AM"/>
                <w:sz w:val="18"/>
                <w:szCs w:val="18"/>
              </w:rPr>
            </w:pPr>
          </w:p>
        </w:tc>
        <w:tc>
          <w:tcPr>
            <w:tcW w:w="1652" w:type="dxa"/>
            <w:vAlign w:val="center"/>
          </w:tcPr>
          <w:p w14:paraId="11A18F82" w14:textId="77777777" w:rsidR="0023317A" w:rsidRPr="00BD1F53" w:rsidRDefault="0023317A" w:rsidP="00100C86">
            <w:pPr>
              <w:jc w:val="center"/>
              <w:rPr>
                <w:rFonts w:ascii="Arial AM" w:hAnsi="Arial AM"/>
                <w:sz w:val="18"/>
                <w:szCs w:val="18"/>
              </w:rPr>
            </w:pPr>
          </w:p>
        </w:tc>
      </w:tr>
      <w:tr w:rsidR="0023317A" w:rsidRPr="00BD1F53" w14:paraId="3686DBED" w14:textId="77777777" w:rsidTr="000D37F0">
        <w:trPr>
          <w:trHeight w:val="246"/>
        </w:trPr>
        <w:tc>
          <w:tcPr>
            <w:tcW w:w="1006" w:type="dxa"/>
            <w:vAlign w:val="center"/>
          </w:tcPr>
          <w:p w14:paraId="0A809A6E"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7</w:t>
            </w:r>
          </w:p>
        </w:tc>
        <w:tc>
          <w:tcPr>
            <w:tcW w:w="1121" w:type="dxa"/>
            <w:vAlign w:val="center"/>
          </w:tcPr>
          <w:p w14:paraId="02B12ABB"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33211130</w:t>
            </w:r>
          </w:p>
        </w:tc>
        <w:tc>
          <w:tcPr>
            <w:tcW w:w="1563" w:type="dxa"/>
            <w:vAlign w:val="center"/>
          </w:tcPr>
          <w:p w14:paraId="61C10752" w14:textId="44B64608"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Стоматолазер</w:t>
            </w:r>
            <w:proofErr w:type="spellEnd"/>
            <w:r>
              <w:rPr>
                <w:rFonts w:ascii="GHEA Grapalat" w:hAnsi="GHEA Grapalat" w:cs="Calibri"/>
                <w:color w:val="000000"/>
                <w:sz w:val="18"/>
                <w:szCs w:val="18"/>
              </w:rPr>
              <w:t xml:space="preserve"> - WH 3 * 500 мл</w:t>
            </w:r>
          </w:p>
        </w:tc>
        <w:tc>
          <w:tcPr>
            <w:tcW w:w="992" w:type="dxa"/>
            <w:vAlign w:val="center"/>
          </w:tcPr>
          <w:p w14:paraId="4542C842" w14:textId="77777777" w:rsidR="0023317A" w:rsidRPr="00BD1F53" w:rsidRDefault="0023317A" w:rsidP="00100C86">
            <w:pPr>
              <w:jc w:val="center"/>
              <w:rPr>
                <w:rFonts w:ascii="Arial AM" w:hAnsi="Arial AM"/>
                <w:sz w:val="18"/>
                <w:szCs w:val="18"/>
              </w:rPr>
            </w:pPr>
          </w:p>
        </w:tc>
        <w:tc>
          <w:tcPr>
            <w:tcW w:w="2693" w:type="dxa"/>
            <w:vAlign w:val="bottom"/>
          </w:tcPr>
          <w:p w14:paraId="2E0952EF" w14:textId="2A5FC7AA" w:rsidR="0023317A" w:rsidRPr="00BD1F53" w:rsidRDefault="0023317A" w:rsidP="00100C86">
            <w:pPr>
              <w:rPr>
                <w:rFonts w:ascii="Arial AM" w:hAnsi="Arial AM" w:cs="Arial"/>
                <w:color w:val="000000"/>
                <w:sz w:val="20"/>
                <w:szCs w:val="20"/>
              </w:rPr>
            </w:pPr>
            <w:r>
              <w:rPr>
                <w:rFonts w:ascii="Calibri" w:hAnsi="Calibri" w:cs="Calibri"/>
                <w:color w:val="000000"/>
                <w:sz w:val="22"/>
                <w:szCs w:val="22"/>
              </w:rPr>
              <w:t>Для гематологического анализатора</w:t>
            </w:r>
          </w:p>
        </w:tc>
        <w:tc>
          <w:tcPr>
            <w:tcW w:w="1216" w:type="dxa"/>
            <w:vAlign w:val="center"/>
          </w:tcPr>
          <w:p w14:paraId="69FF8E86" w14:textId="0E702EB7" w:rsidR="0023317A" w:rsidRPr="00BD1F53" w:rsidRDefault="0023317A" w:rsidP="00100C86">
            <w:pPr>
              <w:jc w:val="center"/>
              <w:rPr>
                <w:rFonts w:ascii="Arial AM" w:hAnsi="Arial AM" w:cs="Calibri"/>
                <w:color w:val="000000"/>
                <w:sz w:val="20"/>
                <w:szCs w:val="20"/>
              </w:rPr>
            </w:pPr>
          </w:p>
        </w:tc>
        <w:tc>
          <w:tcPr>
            <w:tcW w:w="1160" w:type="dxa"/>
            <w:vAlign w:val="center"/>
          </w:tcPr>
          <w:p w14:paraId="0C0B8D97" w14:textId="77777777" w:rsidR="0023317A" w:rsidRPr="00BD1F53" w:rsidRDefault="0023317A" w:rsidP="00100C86">
            <w:pPr>
              <w:jc w:val="center"/>
              <w:rPr>
                <w:rFonts w:ascii="Arial AM" w:hAnsi="Arial AM"/>
                <w:sz w:val="18"/>
                <w:szCs w:val="18"/>
              </w:rPr>
            </w:pPr>
          </w:p>
        </w:tc>
        <w:tc>
          <w:tcPr>
            <w:tcW w:w="884" w:type="dxa"/>
            <w:vAlign w:val="center"/>
          </w:tcPr>
          <w:p w14:paraId="32438457" w14:textId="77777777" w:rsidR="0023317A" w:rsidRPr="00BD1F53" w:rsidRDefault="0023317A" w:rsidP="00100C86">
            <w:pPr>
              <w:jc w:val="center"/>
              <w:rPr>
                <w:rFonts w:ascii="Arial AM" w:hAnsi="Arial AM"/>
                <w:sz w:val="18"/>
                <w:szCs w:val="18"/>
              </w:rPr>
            </w:pPr>
          </w:p>
        </w:tc>
        <w:tc>
          <w:tcPr>
            <w:tcW w:w="1431" w:type="dxa"/>
            <w:vAlign w:val="center"/>
          </w:tcPr>
          <w:p w14:paraId="6338D711" w14:textId="6ABAE901"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5</w:t>
            </w:r>
          </w:p>
        </w:tc>
        <w:tc>
          <w:tcPr>
            <w:tcW w:w="1081" w:type="dxa"/>
            <w:vAlign w:val="center"/>
          </w:tcPr>
          <w:p w14:paraId="169FA2BC" w14:textId="77777777" w:rsidR="0023317A" w:rsidRPr="00BD1F53" w:rsidRDefault="0023317A" w:rsidP="00100C86">
            <w:pPr>
              <w:jc w:val="center"/>
              <w:rPr>
                <w:rFonts w:ascii="Arial AM" w:hAnsi="Arial AM"/>
                <w:sz w:val="18"/>
                <w:szCs w:val="18"/>
              </w:rPr>
            </w:pPr>
          </w:p>
        </w:tc>
        <w:tc>
          <w:tcPr>
            <w:tcW w:w="1175" w:type="dxa"/>
            <w:vAlign w:val="center"/>
          </w:tcPr>
          <w:p w14:paraId="0532CDEF" w14:textId="77777777" w:rsidR="0023317A" w:rsidRPr="00BD1F53" w:rsidRDefault="0023317A" w:rsidP="00100C86">
            <w:pPr>
              <w:jc w:val="center"/>
              <w:rPr>
                <w:rFonts w:ascii="Arial AM" w:hAnsi="Arial AM"/>
                <w:sz w:val="18"/>
                <w:szCs w:val="18"/>
              </w:rPr>
            </w:pPr>
          </w:p>
        </w:tc>
        <w:tc>
          <w:tcPr>
            <w:tcW w:w="1652" w:type="dxa"/>
            <w:vAlign w:val="center"/>
          </w:tcPr>
          <w:p w14:paraId="0912EFD1" w14:textId="77777777" w:rsidR="0023317A" w:rsidRPr="00BD1F53" w:rsidRDefault="0023317A" w:rsidP="00100C86">
            <w:pPr>
              <w:jc w:val="center"/>
              <w:rPr>
                <w:rFonts w:ascii="Arial AM" w:hAnsi="Arial AM"/>
                <w:sz w:val="18"/>
                <w:szCs w:val="18"/>
              </w:rPr>
            </w:pPr>
          </w:p>
        </w:tc>
      </w:tr>
      <w:tr w:rsidR="0023317A" w:rsidRPr="00BD1F53" w14:paraId="3FE1F93A" w14:textId="77777777" w:rsidTr="000D37F0">
        <w:trPr>
          <w:trHeight w:val="246"/>
        </w:trPr>
        <w:tc>
          <w:tcPr>
            <w:tcW w:w="1006" w:type="dxa"/>
            <w:vAlign w:val="center"/>
          </w:tcPr>
          <w:p w14:paraId="6EAFD302"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8</w:t>
            </w:r>
          </w:p>
        </w:tc>
        <w:tc>
          <w:tcPr>
            <w:tcW w:w="1121" w:type="dxa"/>
            <w:vAlign w:val="center"/>
          </w:tcPr>
          <w:p w14:paraId="6A3EF19B"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33211140</w:t>
            </w:r>
          </w:p>
        </w:tc>
        <w:tc>
          <w:tcPr>
            <w:tcW w:w="1563" w:type="dxa"/>
            <w:vAlign w:val="center"/>
          </w:tcPr>
          <w:p w14:paraId="0BC7A725" w14:textId="43106BFB" w:rsidR="0023317A" w:rsidRPr="00BD1F53" w:rsidRDefault="0023317A" w:rsidP="00100C86">
            <w:pPr>
              <w:rPr>
                <w:rFonts w:ascii="Arial AM" w:hAnsi="Arial AM" w:cs="Arial"/>
                <w:color w:val="000000"/>
                <w:sz w:val="20"/>
                <w:szCs w:val="20"/>
              </w:rPr>
            </w:pPr>
            <w:r>
              <w:rPr>
                <w:rFonts w:ascii="GHEA Grapalat" w:hAnsi="GHEA Grapalat" w:cs="Calibri"/>
                <w:color w:val="000000"/>
                <w:sz w:val="18"/>
                <w:szCs w:val="18"/>
              </w:rPr>
              <w:t>Набор для определения калия</w:t>
            </w:r>
          </w:p>
        </w:tc>
        <w:tc>
          <w:tcPr>
            <w:tcW w:w="992" w:type="dxa"/>
            <w:vAlign w:val="center"/>
          </w:tcPr>
          <w:p w14:paraId="0563F622" w14:textId="77777777" w:rsidR="0023317A" w:rsidRPr="00BD1F53" w:rsidRDefault="0023317A" w:rsidP="00100C86">
            <w:pPr>
              <w:jc w:val="center"/>
              <w:rPr>
                <w:rFonts w:ascii="Arial AM" w:hAnsi="Arial AM"/>
                <w:sz w:val="18"/>
                <w:szCs w:val="18"/>
              </w:rPr>
            </w:pPr>
          </w:p>
        </w:tc>
        <w:tc>
          <w:tcPr>
            <w:tcW w:w="2693" w:type="dxa"/>
            <w:vAlign w:val="bottom"/>
          </w:tcPr>
          <w:p w14:paraId="66E638F6" w14:textId="1C46A7D8" w:rsidR="0023317A" w:rsidRPr="00BD1F53" w:rsidRDefault="0023317A" w:rsidP="00100C86">
            <w:pPr>
              <w:rPr>
                <w:rFonts w:ascii="Arial AM" w:hAnsi="Arial AM" w:cs="Arial"/>
                <w:color w:val="000000"/>
                <w:sz w:val="20"/>
                <w:szCs w:val="20"/>
              </w:rPr>
            </w:pPr>
            <w:r>
              <w:rPr>
                <w:rFonts w:ascii="Calibri" w:hAnsi="Calibri" w:cs="Calibri"/>
                <w:color w:val="000000"/>
                <w:sz w:val="22"/>
                <w:szCs w:val="22"/>
              </w:rPr>
              <w:t xml:space="preserve">Набор для определения калия. </w:t>
            </w:r>
            <w:proofErr w:type="gramStart"/>
            <w:r>
              <w:rPr>
                <w:rFonts w:ascii="Calibri" w:hAnsi="Calibri" w:cs="Calibri"/>
                <w:color w:val="000000"/>
                <w:sz w:val="22"/>
                <w:szCs w:val="22"/>
              </w:rPr>
              <w:t>По желанию заказчика).</w:t>
            </w:r>
            <w:proofErr w:type="gramEnd"/>
            <w:r>
              <w:rPr>
                <w:rFonts w:ascii="Calibri" w:hAnsi="Calibri" w:cs="Calibri"/>
                <w:color w:val="000000"/>
                <w:sz w:val="22"/>
                <w:szCs w:val="22"/>
              </w:rPr>
              <w:t xml:space="preserve"> Сбор калия должен иметь в руководстве необходимые материалы </w:t>
            </w:r>
            <w:r>
              <w:rPr>
                <w:rFonts w:ascii="Calibri" w:hAnsi="Calibri" w:cs="Calibri"/>
                <w:color w:val="000000"/>
                <w:sz w:val="22"/>
                <w:szCs w:val="22"/>
              </w:rPr>
              <w:lastRenderedPageBreak/>
              <w:t xml:space="preserve">для его применения.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w:t>
            </w:r>
            <w:proofErr w:type="gramStart"/>
            <w:r>
              <w:rPr>
                <w:rFonts w:ascii="Calibri" w:hAnsi="Calibri" w:cs="Calibri"/>
                <w:color w:val="000000"/>
                <w:sz w:val="22"/>
                <w:szCs w:val="22"/>
              </w:rPr>
              <w:t>с</w:t>
            </w:r>
            <w:proofErr w:type="gramEnd"/>
            <w:r>
              <w:rPr>
                <w:rFonts w:ascii="Calibri" w:hAnsi="Calibri" w:cs="Calibri"/>
                <w:color w:val="000000"/>
                <w:sz w:val="22"/>
                <w:szCs w:val="22"/>
              </w:rPr>
              <w:t xml:space="preserve"> срок годности более 2 лет. Сертификаты качества:</w:t>
            </w:r>
          </w:p>
        </w:tc>
        <w:tc>
          <w:tcPr>
            <w:tcW w:w="1216" w:type="dxa"/>
            <w:vAlign w:val="center"/>
          </w:tcPr>
          <w:p w14:paraId="6A28763D" w14:textId="00BCE625" w:rsidR="0023317A" w:rsidRPr="00BD1F53" w:rsidRDefault="0023317A" w:rsidP="00100C86">
            <w:pPr>
              <w:jc w:val="center"/>
              <w:rPr>
                <w:rFonts w:ascii="Arial AM" w:hAnsi="Arial AM" w:cs="Calibri"/>
                <w:color w:val="000000"/>
                <w:sz w:val="20"/>
                <w:szCs w:val="20"/>
              </w:rPr>
            </w:pPr>
          </w:p>
        </w:tc>
        <w:tc>
          <w:tcPr>
            <w:tcW w:w="1160" w:type="dxa"/>
            <w:vAlign w:val="center"/>
          </w:tcPr>
          <w:p w14:paraId="2D4CF5B3" w14:textId="77777777" w:rsidR="0023317A" w:rsidRPr="00BD1F53" w:rsidRDefault="0023317A" w:rsidP="00100C86">
            <w:pPr>
              <w:jc w:val="center"/>
              <w:rPr>
                <w:rFonts w:ascii="Arial AM" w:hAnsi="Arial AM"/>
                <w:sz w:val="18"/>
                <w:szCs w:val="18"/>
              </w:rPr>
            </w:pPr>
          </w:p>
        </w:tc>
        <w:tc>
          <w:tcPr>
            <w:tcW w:w="884" w:type="dxa"/>
            <w:vAlign w:val="center"/>
          </w:tcPr>
          <w:p w14:paraId="7C7AB14F" w14:textId="77777777" w:rsidR="0023317A" w:rsidRPr="00BD1F53" w:rsidRDefault="0023317A" w:rsidP="00100C86">
            <w:pPr>
              <w:jc w:val="center"/>
              <w:rPr>
                <w:rFonts w:ascii="Arial AM" w:hAnsi="Arial AM"/>
                <w:sz w:val="18"/>
                <w:szCs w:val="18"/>
              </w:rPr>
            </w:pPr>
          </w:p>
        </w:tc>
        <w:tc>
          <w:tcPr>
            <w:tcW w:w="1431" w:type="dxa"/>
            <w:vAlign w:val="center"/>
          </w:tcPr>
          <w:p w14:paraId="09F12960" w14:textId="02DD9C2A"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20</w:t>
            </w:r>
          </w:p>
        </w:tc>
        <w:tc>
          <w:tcPr>
            <w:tcW w:w="1081" w:type="dxa"/>
            <w:vAlign w:val="center"/>
          </w:tcPr>
          <w:p w14:paraId="03CCFD27" w14:textId="77777777" w:rsidR="0023317A" w:rsidRPr="00BD1F53" w:rsidRDefault="0023317A" w:rsidP="00100C86">
            <w:pPr>
              <w:jc w:val="center"/>
              <w:rPr>
                <w:rFonts w:ascii="Arial AM" w:hAnsi="Arial AM"/>
                <w:sz w:val="18"/>
                <w:szCs w:val="18"/>
              </w:rPr>
            </w:pPr>
          </w:p>
        </w:tc>
        <w:tc>
          <w:tcPr>
            <w:tcW w:w="1175" w:type="dxa"/>
            <w:vAlign w:val="center"/>
          </w:tcPr>
          <w:p w14:paraId="6A187A43" w14:textId="77777777" w:rsidR="0023317A" w:rsidRPr="00BD1F53" w:rsidRDefault="0023317A" w:rsidP="00100C86">
            <w:pPr>
              <w:jc w:val="center"/>
              <w:rPr>
                <w:rFonts w:ascii="Arial AM" w:hAnsi="Arial AM"/>
                <w:sz w:val="18"/>
                <w:szCs w:val="18"/>
              </w:rPr>
            </w:pPr>
          </w:p>
        </w:tc>
        <w:tc>
          <w:tcPr>
            <w:tcW w:w="1652" w:type="dxa"/>
            <w:vAlign w:val="center"/>
          </w:tcPr>
          <w:p w14:paraId="481745EA" w14:textId="77777777" w:rsidR="0023317A" w:rsidRPr="00BD1F53" w:rsidRDefault="0023317A" w:rsidP="00100C86">
            <w:pPr>
              <w:jc w:val="center"/>
              <w:rPr>
                <w:rFonts w:ascii="Arial AM" w:hAnsi="Arial AM"/>
                <w:sz w:val="18"/>
                <w:szCs w:val="18"/>
              </w:rPr>
            </w:pPr>
          </w:p>
        </w:tc>
      </w:tr>
      <w:tr w:rsidR="0023317A" w:rsidRPr="00BD1F53" w14:paraId="5945CA26" w14:textId="77777777" w:rsidTr="000D37F0">
        <w:trPr>
          <w:trHeight w:val="246"/>
        </w:trPr>
        <w:tc>
          <w:tcPr>
            <w:tcW w:w="1006" w:type="dxa"/>
            <w:vAlign w:val="center"/>
          </w:tcPr>
          <w:p w14:paraId="5B22EA07"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lastRenderedPageBreak/>
              <w:t>9</w:t>
            </w:r>
          </w:p>
        </w:tc>
        <w:tc>
          <w:tcPr>
            <w:tcW w:w="1121" w:type="dxa"/>
            <w:vAlign w:val="center"/>
          </w:tcPr>
          <w:p w14:paraId="65790514"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33211120</w:t>
            </w:r>
          </w:p>
        </w:tc>
        <w:tc>
          <w:tcPr>
            <w:tcW w:w="1563" w:type="dxa"/>
            <w:vAlign w:val="center"/>
          </w:tcPr>
          <w:p w14:paraId="6EC4B7BD" w14:textId="183D3B58" w:rsidR="0023317A" w:rsidRPr="00BD1F53" w:rsidRDefault="0023317A" w:rsidP="00100C86">
            <w:pPr>
              <w:rPr>
                <w:rFonts w:ascii="Arial AM" w:hAnsi="Arial AM" w:cs="Arial"/>
                <w:color w:val="000000"/>
                <w:sz w:val="20"/>
                <w:szCs w:val="20"/>
              </w:rPr>
            </w:pPr>
            <w:r>
              <w:rPr>
                <w:rFonts w:ascii="GHEA Grapalat" w:hAnsi="GHEA Grapalat" w:cs="Calibri"/>
                <w:color w:val="000000"/>
                <w:sz w:val="18"/>
                <w:szCs w:val="18"/>
              </w:rPr>
              <w:t>Набор для определения натрия</w:t>
            </w:r>
          </w:p>
        </w:tc>
        <w:tc>
          <w:tcPr>
            <w:tcW w:w="992" w:type="dxa"/>
            <w:vAlign w:val="center"/>
          </w:tcPr>
          <w:p w14:paraId="0BC9C7F2" w14:textId="77777777" w:rsidR="0023317A" w:rsidRPr="00BD1F53" w:rsidRDefault="0023317A" w:rsidP="00100C86">
            <w:pPr>
              <w:jc w:val="center"/>
              <w:rPr>
                <w:rFonts w:ascii="Arial AM" w:hAnsi="Arial AM"/>
                <w:sz w:val="18"/>
                <w:szCs w:val="18"/>
              </w:rPr>
            </w:pPr>
          </w:p>
        </w:tc>
        <w:tc>
          <w:tcPr>
            <w:tcW w:w="2693" w:type="dxa"/>
            <w:vAlign w:val="bottom"/>
          </w:tcPr>
          <w:p w14:paraId="5708532C" w14:textId="21A39889" w:rsidR="0023317A" w:rsidRPr="00BD1F53" w:rsidRDefault="0023317A" w:rsidP="00100C86">
            <w:pPr>
              <w:rPr>
                <w:rFonts w:ascii="Arial AM" w:hAnsi="Arial AM" w:cs="Arial"/>
                <w:color w:val="000000"/>
                <w:sz w:val="20"/>
                <w:szCs w:val="20"/>
              </w:rPr>
            </w:pPr>
            <w:r>
              <w:rPr>
                <w:rFonts w:ascii="Calibri" w:hAnsi="Calibri" w:cs="Calibri"/>
                <w:color w:val="000000"/>
                <w:sz w:val="22"/>
                <w:szCs w:val="22"/>
              </w:rPr>
              <w:t xml:space="preserve">Набор для определения натрия </w:t>
            </w:r>
            <w:proofErr w:type="spellStart"/>
            <w:r>
              <w:rPr>
                <w:rFonts w:ascii="Calibri" w:hAnsi="Calibri" w:cs="Calibri"/>
                <w:color w:val="000000"/>
                <w:sz w:val="22"/>
                <w:szCs w:val="22"/>
              </w:rPr>
              <w:t>Na</w:t>
            </w:r>
            <w:proofErr w:type="spellEnd"/>
            <w:r>
              <w:rPr>
                <w:rFonts w:ascii="Calibri" w:hAnsi="Calibri" w:cs="Calibri"/>
                <w:color w:val="000000"/>
                <w:sz w:val="22"/>
                <w:szCs w:val="22"/>
              </w:rPr>
              <w:t xml:space="preserve">: Метод колориметрическим методом. Количество тестов в одном наборе реагентов не менее 200 тестов </w:t>
            </w:r>
            <w:r>
              <w:rPr>
                <w:rFonts w:ascii="Sylfaen" w:hAnsi="Sylfaen" w:cs="Sylfaen"/>
                <w:color w:val="000000"/>
                <w:sz w:val="22"/>
                <w:szCs w:val="22"/>
              </w:rPr>
              <w:t>և</w:t>
            </w:r>
            <w:r>
              <w:rPr>
                <w:rFonts w:ascii="Calibri" w:hAnsi="Calibri" w:cs="Calibri"/>
                <w:color w:val="000000"/>
                <w:sz w:val="22"/>
                <w:szCs w:val="22"/>
              </w:rPr>
              <w:t xml:space="preserve"> не более 300 тестов</w:t>
            </w:r>
            <w:proofErr w:type="gramStart"/>
            <w:r>
              <w:rPr>
                <w:rFonts w:ascii="Calibri" w:hAnsi="Calibri" w:cs="Calibri"/>
                <w:color w:val="000000"/>
                <w:sz w:val="22"/>
                <w:szCs w:val="22"/>
              </w:rPr>
              <w:t xml:space="preserve">. : </w:t>
            </w:r>
            <w:proofErr w:type="gramEnd"/>
            <w:r>
              <w:rPr>
                <w:rFonts w:ascii="Calibri" w:hAnsi="Calibri" w:cs="Calibri"/>
                <w:color w:val="000000"/>
                <w:sz w:val="22"/>
                <w:szCs w:val="22"/>
              </w:rPr>
              <w:t xml:space="preserve">Сбор натрия должен иметь в руководстве по эксплуатации материалы, необходимые для его эксплуатации. Поставщик обязан перепрограммировать </w:t>
            </w:r>
            <w:r>
              <w:rPr>
                <w:rFonts w:ascii="Calibri" w:hAnsi="Calibri" w:cs="Calibri"/>
                <w:color w:val="000000"/>
                <w:sz w:val="22"/>
                <w:szCs w:val="22"/>
              </w:rPr>
              <w:lastRenderedPageBreak/>
              <w:t xml:space="preserve">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w:t>
            </w:r>
            <w:proofErr w:type="gramStart"/>
            <w:r>
              <w:rPr>
                <w:rFonts w:ascii="Calibri" w:hAnsi="Calibri" w:cs="Calibri"/>
                <w:color w:val="000000"/>
                <w:sz w:val="22"/>
                <w:szCs w:val="22"/>
              </w:rPr>
              <w:t>с</w:t>
            </w:r>
            <w:proofErr w:type="gramEnd"/>
            <w:r>
              <w:rPr>
                <w:rFonts w:ascii="Calibri" w:hAnsi="Calibri" w:cs="Calibri"/>
                <w:color w:val="000000"/>
                <w:sz w:val="22"/>
                <w:szCs w:val="22"/>
              </w:rPr>
              <w:t xml:space="preserve"> срок годности более 2 лет. Сертификаты качества: ISO13485 или ГОСТ </w:t>
            </w:r>
            <w:proofErr w:type="gramStart"/>
            <w:r>
              <w:rPr>
                <w:rFonts w:ascii="Calibri" w:hAnsi="Calibri" w:cs="Calibri"/>
                <w:color w:val="000000"/>
                <w:sz w:val="22"/>
                <w:szCs w:val="22"/>
              </w:rPr>
              <w:t>Р</w:t>
            </w:r>
            <w:proofErr w:type="gramEnd"/>
            <w:r>
              <w:rPr>
                <w:rFonts w:ascii="Calibri" w:hAnsi="Calibri" w:cs="Calibri"/>
                <w:color w:val="000000"/>
                <w:sz w:val="22"/>
                <w:szCs w:val="22"/>
              </w:rPr>
              <w:t xml:space="preserve"> ИСО 13485 или эквивалент.</w:t>
            </w:r>
          </w:p>
        </w:tc>
        <w:tc>
          <w:tcPr>
            <w:tcW w:w="1216" w:type="dxa"/>
            <w:vAlign w:val="center"/>
          </w:tcPr>
          <w:p w14:paraId="3E8D28E6" w14:textId="69D5CDBD" w:rsidR="0023317A" w:rsidRPr="00BD1F53" w:rsidRDefault="0023317A" w:rsidP="00100C86">
            <w:pPr>
              <w:jc w:val="center"/>
              <w:rPr>
                <w:rFonts w:ascii="Arial AM" w:hAnsi="Arial AM" w:cs="Calibri"/>
                <w:color w:val="000000"/>
                <w:sz w:val="20"/>
                <w:szCs w:val="20"/>
              </w:rPr>
            </w:pPr>
          </w:p>
        </w:tc>
        <w:tc>
          <w:tcPr>
            <w:tcW w:w="1160" w:type="dxa"/>
            <w:vAlign w:val="center"/>
          </w:tcPr>
          <w:p w14:paraId="4866D50C" w14:textId="77777777" w:rsidR="0023317A" w:rsidRPr="00BD1F53" w:rsidRDefault="0023317A" w:rsidP="00100C86">
            <w:pPr>
              <w:jc w:val="center"/>
              <w:rPr>
                <w:rFonts w:ascii="Arial AM" w:hAnsi="Arial AM"/>
                <w:sz w:val="18"/>
                <w:szCs w:val="18"/>
              </w:rPr>
            </w:pPr>
          </w:p>
        </w:tc>
        <w:tc>
          <w:tcPr>
            <w:tcW w:w="884" w:type="dxa"/>
            <w:vAlign w:val="center"/>
          </w:tcPr>
          <w:p w14:paraId="2C0810DE" w14:textId="77777777" w:rsidR="0023317A" w:rsidRPr="00BD1F53" w:rsidRDefault="0023317A" w:rsidP="00100C86">
            <w:pPr>
              <w:jc w:val="center"/>
              <w:rPr>
                <w:rFonts w:ascii="Arial AM" w:hAnsi="Arial AM"/>
                <w:sz w:val="18"/>
                <w:szCs w:val="18"/>
              </w:rPr>
            </w:pPr>
          </w:p>
        </w:tc>
        <w:tc>
          <w:tcPr>
            <w:tcW w:w="1431" w:type="dxa"/>
            <w:vAlign w:val="center"/>
          </w:tcPr>
          <w:p w14:paraId="4C7BD084" w14:textId="02A9C314"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20</w:t>
            </w:r>
          </w:p>
        </w:tc>
        <w:tc>
          <w:tcPr>
            <w:tcW w:w="1081" w:type="dxa"/>
            <w:vAlign w:val="center"/>
          </w:tcPr>
          <w:p w14:paraId="44FB36D0" w14:textId="77777777" w:rsidR="0023317A" w:rsidRPr="00BD1F53" w:rsidRDefault="0023317A" w:rsidP="00100C86">
            <w:pPr>
              <w:jc w:val="center"/>
              <w:rPr>
                <w:rFonts w:ascii="Arial AM" w:hAnsi="Arial AM"/>
                <w:sz w:val="18"/>
                <w:szCs w:val="18"/>
              </w:rPr>
            </w:pPr>
          </w:p>
        </w:tc>
        <w:tc>
          <w:tcPr>
            <w:tcW w:w="1175" w:type="dxa"/>
            <w:vAlign w:val="center"/>
          </w:tcPr>
          <w:p w14:paraId="7472A1C0" w14:textId="77777777" w:rsidR="0023317A" w:rsidRPr="00BD1F53" w:rsidRDefault="0023317A" w:rsidP="00100C86">
            <w:pPr>
              <w:jc w:val="center"/>
              <w:rPr>
                <w:rFonts w:ascii="Arial AM" w:hAnsi="Arial AM"/>
                <w:sz w:val="18"/>
                <w:szCs w:val="18"/>
              </w:rPr>
            </w:pPr>
          </w:p>
        </w:tc>
        <w:tc>
          <w:tcPr>
            <w:tcW w:w="1652" w:type="dxa"/>
            <w:vAlign w:val="center"/>
          </w:tcPr>
          <w:p w14:paraId="6CB43AEF" w14:textId="77777777" w:rsidR="0023317A" w:rsidRPr="00BD1F53" w:rsidRDefault="0023317A" w:rsidP="00100C86">
            <w:pPr>
              <w:jc w:val="center"/>
              <w:rPr>
                <w:rFonts w:ascii="Arial AM" w:hAnsi="Arial AM"/>
                <w:sz w:val="18"/>
                <w:szCs w:val="18"/>
              </w:rPr>
            </w:pPr>
          </w:p>
        </w:tc>
      </w:tr>
      <w:tr w:rsidR="0023317A" w:rsidRPr="00BD1F53" w14:paraId="66DCFB30" w14:textId="77777777" w:rsidTr="000D37F0">
        <w:trPr>
          <w:trHeight w:val="246"/>
        </w:trPr>
        <w:tc>
          <w:tcPr>
            <w:tcW w:w="1006" w:type="dxa"/>
            <w:vAlign w:val="center"/>
          </w:tcPr>
          <w:p w14:paraId="65690039"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lastRenderedPageBreak/>
              <w:t>10</w:t>
            </w:r>
          </w:p>
        </w:tc>
        <w:tc>
          <w:tcPr>
            <w:tcW w:w="1121" w:type="dxa"/>
            <w:vAlign w:val="center"/>
          </w:tcPr>
          <w:p w14:paraId="083A848B"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33211120</w:t>
            </w:r>
          </w:p>
        </w:tc>
        <w:tc>
          <w:tcPr>
            <w:tcW w:w="1563" w:type="dxa"/>
            <w:vAlign w:val="center"/>
          </w:tcPr>
          <w:p w14:paraId="47FB894F" w14:textId="0CA8D34A" w:rsidR="0023317A" w:rsidRPr="00BD1F53" w:rsidRDefault="0023317A" w:rsidP="00100C86">
            <w:pPr>
              <w:rPr>
                <w:rFonts w:ascii="Arial AM" w:hAnsi="Arial AM" w:cs="Arial"/>
                <w:color w:val="000000"/>
                <w:sz w:val="20"/>
                <w:szCs w:val="20"/>
              </w:rPr>
            </w:pPr>
            <w:r>
              <w:rPr>
                <w:rFonts w:ascii="GHEA Grapalat" w:hAnsi="GHEA Grapalat" w:cs="Calibri"/>
                <w:color w:val="000000"/>
                <w:sz w:val="18"/>
                <w:szCs w:val="18"/>
              </w:rPr>
              <w:t>Этиловый спирт</w:t>
            </w:r>
          </w:p>
        </w:tc>
        <w:tc>
          <w:tcPr>
            <w:tcW w:w="992" w:type="dxa"/>
            <w:vAlign w:val="center"/>
          </w:tcPr>
          <w:p w14:paraId="17CF7A1D" w14:textId="77777777" w:rsidR="0023317A" w:rsidRPr="00BD1F53" w:rsidRDefault="0023317A" w:rsidP="00100C86">
            <w:pPr>
              <w:jc w:val="center"/>
              <w:rPr>
                <w:rFonts w:ascii="Arial AM" w:hAnsi="Arial AM"/>
                <w:sz w:val="18"/>
                <w:szCs w:val="18"/>
              </w:rPr>
            </w:pPr>
          </w:p>
        </w:tc>
        <w:tc>
          <w:tcPr>
            <w:tcW w:w="2693" w:type="dxa"/>
            <w:vAlign w:val="bottom"/>
          </w:tcPr>
          <w:p w14:paraId="0D8C58EB" w14:textId="0046EA86" w:rsidR="0023317A" w:rsidRPr="00BD1F53" w:rsidRDefault="0023317A" w:rsidP="00100C86">
            <w:pPr>
              <w:rPr>
                <w:rFonts w:ascii="Arial AM" w:hAnsi="Arial AM" w:cs="Arial"/>
                <w:color w:val="000000"/>
                <w:sz w:val="20"/>
                <w:szCs w:val="20"/>
              </w:rPr>
            </w:pPr>
            <w:r>
              <w:rPr>
                <w:rFonts w:ascii="Calibri" w:hAnsi="Calibri" w:cs="Calibri"/>
                <w:color w:val="000000"/>
                <w:sz w:val="22"/>
                <w:szCs w:val="22"/>
              </w:rPr>
              <w:t>раствор модифицирован на 96%</w:t>
            </w:r>
          </w:p>
        </w:tc>
        <w:tc>
          <w:tcPr>
            <w:tcW w:w="1216" w:type="dxa"/>
            <w:vAlign w:val="center"/>
          </w:tcPr>
          <w:p w14:paraId="02FB73AB" w14:textId="4A42C39F" w:rsidR="0023317A" w:rsidRPr="00BD1F53" w:rsidRDefault="0023317A" w:rsidP="00100C86">
            <w:pPr>
              <w:jc w:val="center"/>
              <w:rPr>
                <w:rFonts w:ascii="Arial AM" w:hAnsi="Arial AM" w:cs="Calibri"/>
                <w:color w:val="000000"/>
                <w:sz w:val="20"/>
                <w:szCs w:val="20"/>
              </w:rPr>
            </w:pPr>
          </w:p>
        </w:tc>
        <w:tc>
          <w:tcPr>
            <w:tcW w:w="1160" w:type="dxa"/>
            <w:vAlign w:val="center"/>
          </w:tcPr>
          <w:p w14:paraId="03911BE0" w14:textId="77777777" w:rsidR="0023317A" w:rsidRPr="00BD1F53" w:rsidRDefault="0023317A" w:rsidP="00100C86">
            <w:pPr>
              <w:jc w:val="center"/>
              <w:rPr>
                <w:rFonts w:ascii="Arial AM" w:hAnsi="Arial AM"/>
                <w:sz w:val="18"/>
                <w:szCs w:val="18"/>
              </w:rPr>
            </w:pPr>
          </w:p>
        </w:tc>
        <w:tc>
          <w:tcPr>
            <w:tcW w:w="884" w:type="dxa"/>
            <w:vAlign w:val="center"/>
          </w:tcPr>
          <w:p w14:paraId="70E70F0E" w14:textId="77777777" w:rsidR="0023317A" w:rsidRPr="00BD1F53" w:rsidRDefault="0023317A" w:rsidP="00100C86">
            <w:pPr>
              <w:jc w:val="center"/>
              <w:rPr>
                <w:rFonts w:ascii="Arial AM" w:hAnsi="Arial AM"/>
                <w:sz w:val="18"/>
                <w:szCs w:val="18"/>
              </w:rPr>
            </w:pPr>
          </w:p>
        </w:tc>
        <w:tc>
          <w:tcPr>
            <w:tcW w:w="1431" w:type="dxa"/>
            <w:vAlign w:val="center"/>
          </w:tcPr>
          <w:p w14:paraId="6B398323" w14:textId="2E7E08B9"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140</w:t>
            </w:r>
          </w:p>
        </w:tc>
        <w:tc>
          <w:tcPr>
            <w:tcW w:w="1081" w:type="dxa"/>
            <w:vAlign w:val="center"/>
          </w:tcPr>
          <w:p w14:paraId="1868B866" w14:textId="77777777" w:rsidR="0023317A" w:rsidRPr="00BD1F53" w:rsidRDefault="0023317A" w:rsidP="00100C86">
            <w:pPr>
              <w:jc w:val="center"/>
              <w:rPr>
                <w:rFonts w:ascii="Arial AM" w:hAnsi="Arial AM"/>
                <w:sz w:val="18"/>
                <w:szCs w:val="18"/>
              </w:rPr>
            </w:pPr>
          </w:p>
        </w:tc>
        <w:tc>
          <w:tcPr>
            <w:tcW w:w="1175" w:type="dxa"/>
            <w:vAlign w:val="center"/>
          </w:tcPr>
          <w:p w14:paraId="0476DD14" w14:textId="77777777" w:rsidR="0023317A" w:rsidRPr="00BD1F53" w:rsidRDefault="0023317A" w:rsidP="00100C86">
            <w:pPr>
              <w:jc w:val="center"/>
              <w:rPr>
                <w:rFonts w:ascii="Arial AM" w:hAnsi="Arial AM"/>
                <w:sz w:val="18"/>
                <w:szCs w:val="18"/>
              </w:rPr>
            </w:pPr>
          </w:p>
        </w:tc>
        <w:tc>
          <w:tcPr>
            <w:tcW w:w="1652" w:type="dxa"/>
            <w:vAlign w:val="center"/>
          </w:tcPr>
          <w:p w14:paraId="5F0BE855" w14:textId="77777777" w:rsidR="0023317A" w:rsidRPr="00BD1F53" w:rsidRDefault="0023317A" w:rsidP="00100C86">
            <w:pPr>
              <w:jc w:val="center"/>
              <w:rPr>
                <w:rFonts w:ascii="Arial AM" w:hAnsi="Arial AM"/>
                <w:sz w:val="18"/>
                <w:szCs w:val="18"/>
              </w:rPr>
            </w:pPr>
          </w:p>
        </w:tc>
      </w:tr>
      <w:tr w:rsidR="0023317A" w:rsidRPr="00BD1F53" w14:paraId="786F3E93" w14:textId="77777777" w:rsidTr="000D37F0">
        <w:trPr>
          <w:trHeight w:val="246"/>
        </w:trPr>
        <w:tc>
          <w:tcPr>
            <w:tcW w:w="1006" w:type="dxa"/>
            <w:vAlign w:val="center"/>
          </w:tcPr>
          <w:p w14:paraId="469D595F"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11</w:t>
            </w:r>
          </w:p>
        </w:tc>
        <w:tc>
          <w:tcPr>
            <w:tcW w:w="1121" w:type="dxa"/>
            <w:vAlign w:val="center"/>
          </w:tcPr>
          <w:p w14:paraId="1D7A71CC" w14:textId="77777777" w:rsidR="0023317A" w:rsidRPr="00690F98" w:rsidRDefault="0023317A" w:rsidP="00100C86">
            <w:pPr>
              <w:jc w:val="right"/>
              <w:rPr>
                <w:rFonts w:ascii="Arial LatArm" w:hAnsi="Arial LatArm" w:cs="Calibri"/>
                <w:color w:val="000000"/>
                <w:sz w:val="18"/>
                <w:szCs w:val="18"/>
              </w:rPr>
            </w:pPr>
            <w:r w:rsidRPr="00690F98">
              <w:rPr>
                <w:rFonts w:ascii="Arial LatArm" w:hAnsi="Arial LatArm" w:cs="Calibri"/>
                <w:color w:val="000000"/>
                <w:sz w:val="18"/>
                <w:szCs w:val="18"/>
              </w:rPr>
              <w:t>33211120</w:t>
            </w:r>
          </w:p>
        </w:tc>
        <w:tc>
          <w:tcPr>
            <w:tcW w:w="1563" w:type="dxa"/>
            <w:vAlign w:val="center"/>
          </w:tcPr>
          <w:p w14:paraId="7D6C623E" w14:textId="7AFEA2C1" w:rsidR="0023317A" w:rsidRPr="00BD1F53" w:rsidRDefault="0023317A" w:rsidP="00100C86">
            <w:pPr>
              <w:rPr>
                <w:rFonts w:ascii="Arial AM" w:hAnsi="Arial AM" w:cs="Arial"/>
                <w:color w:val="000000"/>
                <w:sz w:val="20"/>
                <w:szCs w:val="20"/>
              </w:rPr>
            </w:pPr>
            <w:proofErr w:type="spellStart"/>
            <w:r>
              <w:rPr>
                <w:rFonts w:ascii="GHEA Grapalat" w:hAnsi="GHEA Grapalat" w:cs="Calibri"/>
                <w:color w:val="000000"/>
                <w:sz w:val="18"/>
                <w:szCs w:val="18"/>
              </w:rPr>
              <w:t>повидон</w:t>
            </w:r>
            <w:proofErr w:type="spellEnd"/>
            <w:r>
              <w:rPr>
                <w:rFonts w:ascii="GHEA Grapalat" w:hAnsi="GHEA Grapalat" w:cs="Calibri"/>
                <w:color w:val="000000"/>
                <w:sz w:val="18"/>
                <w:szCs w:val="18"/>
              </w:rPr>
              <w:t xml:space="preserve"> йод</w:t>
            </w:r>
          </w:p>
        </w:tc>
        <w:tc>
          <w:tcPr>
            <w:tcW w:w="992" w:type="dxa"/>
            <w:vAlign w:val="center"/>
          </w:tcPr>
          <w:p w14:paraId="4201DB23" w14:textId="77777777" w:rsidR="0023317A" w:rsidRPr="00BD1F53" w:rsidRDefault="0023317A" w:rsidP="00100C86">
            <w:pPr>
              <w:jc w:val="center"/>
              <w:rPr>
                <w:rFonts w:ascii="Arial AM" w:hAnsi="Arial AM"/>
                <w:sz w:val="18"/>
                <w:szCs w:val="18"/>
              </w:rPr>
            </w:pPr>
          </w:p>
        </w:tc>
        <w:tc>
          <w:tcPr>
            <w:tcW w:w="2693" w:type="dxa"/>
            <w:vAlign w:val="bottom"/>
          </w:tcPr>
          <w:p w14:paraId="5C4095DF" w14:textId="7D4BE47E" w:rsidR="0023317A" w:rsidRPr="00BD1F53" w:rsidRDefault="0023317A" w:rsidP="00100C86">
            <w:pPr>
              <w:rPr>
                <w:rFonts w:ascii="Arial AM" w:hAnsi="Arial AM" w:cs="Calibri"/>
                <w:color w:val="000000"/>
                <w:sz w:val="20"/>
                <w:szCs w:val="20"/>
              </w:rPr>
            </w:pPr>
            <w:r>
              <w:rPr>
                <w:rFonts w:ascii="Calibri" w:hAnsi="Calibri" w:cs="Calibri"/>
                <w:color w:val="000000"/>
                <w:sz w:val="22"/>
                <w:szCs w:val="22"/>
              </w:rPr>
              <w:t>изм. кандидат наук 96%</w:t>
            </w:r>
          </w:p>
        </w:tc>
        <w:tc>
          <w:tcPr>
            <w:tcW w:w="1216" w:type="dxa"/>
            <w:vAlign w:val="center"/>
          </w:tcPr>
          <w:p w14:paraId="2054532C" w14:textId="7E5788A5" w:rsidR="0023317A" w:rsidRPr="00BD1F53" w:rsidRDefault="0023317A" w:rsidP="00100C86">
            <w:pPr>
              <w:jc w:val="center"/>
              <w:rPr>
                <w:rFonts w:ascii="Arial AM" w:hAnsi="Arial AM" w:cs="Calibri"/>
                <w:color w:val="000000"/>
                <w:sz w:val="20"/>
                <w:szCs w:val="20"/>
              </w:rPr>
            </w:pPr>
          </w:p>
        </w:tc>
        <w:tc>
          <w:tcPr>
            <w:tcW w:w="1160" w:type="dxa"/>
            <w:vAlign w:val="center"/>
          </w:tcPr>
          <w:p w14:paraId="5E078185" w14:textId="77777777" w:rsidR="0023317A" w:rsidRPr="00BD1F53" w:rsidRDefault="0023317A" w:rsidP="00100C86">
            <w:pPr>
              <w:jc w:val="center"/>
              <w:rPr>
                <w:rFonts w:ascii="Arial AM" w:hAnsi="Arial AM"/>
                <w:sz w:val="18"/>
                <w:szCs w:val="18"/>
              </w:rPr>
            </w:pPr>
          </w:p>
        </w:tc>
        <w:tc>
          <w:tcPr>
            <w:tcW w:w="884" w:type="dxa"/>
            <w:vAlign w:val="center"/>
          </w:tcPr>
          <w:p w14:paraId="6100B08B" w14:textId="77777777" w:rsidR="0023317A" w:rsidRPr="00BD1F53" w:rsidRDefault="0023317A" w:rsidP="00100C86">
            <w:pPr>
              <w:jc w:val="center"/>
              <w:rPr>
                <w:rFonts w:ascii="Arial AM" w:hAnsi="Arial AM"/>
                <w:sz w:val="18"/>
                <w:szCs w:val="18"/>
              </w:rPr>
            </w:pPr>
          </w:p>
        </w:tc>
        <w:tc>
          <w:tcPr>
            <w:tcW w:w="1431" w:type="dxa"/>
            <w:vAlign w:val="center"/>
          </w:tcPr>
          <w:p w14:paraId="7281AD8B" w14:textId="012747CE" w:rsidR="0023317A" w:rsidRPr="00BD1F53" w:rsidRDefault="0023317A" w:rsidP="00100C86">
            <w:pPr>
              <w:rPr>
                <w:rFonts w:ascii="Arial AM" w:hAnsi="Arial AM" w:cs="Arial"/>
                <w:color w:val="000000"/>
                <w:sz w:val="20"/>
                <w:szCs w:val="20"/>
              </w:rPr>
            </w:pPr>
            <w:r>
              <w:rPr>
                <w:rFonts w:ascii="GHEA Grapalat" w:hAnsi="GHEA Grapalat" w:cs="Arial"/>
                <w:color w:val="000000"/>
                <w:sz w:val="18"/>
                <w:szCs w:val="18"/>
                <w:lang w:val="en-US"/>
              </w:rPr>
              <w:t>14</w:t>
            </w:r>
          </w:p>
        </w:tc>
        <w:tc>
          <w:tcPr>
            <w:tcW w:w="1081" w:type="dxa"/>
            <w:vAlign w:val="center"/>
          </w:tcPr>
          <w:p w14:paraId="73EBA0A8" w14:textId="77777777" w:rsidR="0023317A" w:rsidRPr="00BD1F53" w:rsidRDefault="0023317A" w:rsidP="00100C86">
            <w:pPr>
              <w:jc w:val="center"/>
              <w:rPr>
                <w:rFonts w:ascii="Arial AM" w:hAnsi="Arial AM"/>
                <w:sz w:val="18"/>
                <w:szCs w:val="18"/>
              </w:rPr>
            </w:pPr>
          </w:p>
        </w:tc>
        <w:tc>
          <w:tcPr>
            <w:tcW w:w="1175" w:type="dxa"/>
            <w:vAlign w:val="center"/>
          </w:tcPr>
          <w:p w14:paraId="317F5447" w14:textId="77777777" w:rsidR="0023317A" w:rsidRPr="00BD1F53" w:rsidRDefault="0023317A" w:rsidP="00100C86">
            <w:pPr>
              <w:jc w:val="center"/>
              <w:rPr>
                <w:rFonts w:ascii="Arial AM" w:hAnsi="Arial AM"/>
                <w:sz w:val="18"/>
                <w:szCs w:val="18"/>
              </w:rPr>
            </w:pPr>
          </w:p>
        </w:tc>
        <w:tc>
          <w:tcPr>
            <w:tcW w:w="1652" w:type="dxa"/>
            <w:vAlign w:val="center"/>
          </w:tcPr>
          <w:p w14:paraId="7CD0FC62" w14:textId="77777777" w:rsidR="0023317A" w:rsidRPr="00BD1F53" w:rsidRDefault="0023317A" w:rsidP="00100C86">
            <w:pPr>
              <w:jc w:val="center"/>
              <w:rPr>
                <w:rFonts w:ascii="Arial AM" w:hAnsi="Arial AM"/>
                <w:sz w:val="18"/>
                <w:szCs w:val="18"/>
              </w:rPr>
            </w:pPr>
          </w:p>
        </w:tc>
      </w:tr>
    </w:tbl>
    <w:p w14:paraId="5FAA2889" w14:textId="77777777" w:rsidR="00E20C25" w:rsidRPr="00885B95" w:rsidRDefault="00E20C25" w:rsidP="00E20C25">
      <w:pPr>
        <w:rPr>
          <w:rFonts w:ascii="Arial AM" w:hAnsi="Arial AM"/>
        </w:rPr>
      </w:pPr>
    </w:p>
    <w:p w14:paraId="2D74470D" w14:textId="77777777" w:rsidR="00071D1C" w:rsidRPr="00A7100F" w:rsidRDefault="00071D1C" w:rsidP="00ED3045">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14:paraId="60F58986" w14:textId="77777777" w:rsidR="00F954E8" w:rsidRPr="00151A8C" w:rsidRDefault="00C84F92" w:rsidP="00ED3045">
      <w:pPr>
        <w:widowControl w:val="0"/>
        <w:jc w:val="both"/>
        <w:rPr>
          <w:rFonts w:ascii="GHEA Grapalat" w:hAnsi="GHEA Grapalat"/>
          <w:b/>
        </w:rPr>
      </w:pPr>
      <w:r>
        <w:rPr>
          <w:rFonts w:ascii="GHEA Grapalat" w:hAnsi="GHEA Grapalat"/>
          <w:b/>
        </w:rPr>
        <w:br/>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19DBD7" w14:textId="77777777" w:rsidTr="00E22E51">
        <w:trPr>
          <w:jc w:val="center"/>
        </w:trPr>
        <w:tc>
          <w:tcPr>
            <w:tcW w:w="4536" w:type="dxa"/>
          </w:tcPr>
          <w:p w14:paraId="46A9B10C"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76F9EB41"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w:t>
            </w:r>
          </w:p>
          <w:p w14:paraId="6CC30AE8"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11864E82"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14:paraId="687E9E2D" w14:textId="77777777" w:rsidR="00071D1C" w:rsidRPr="00B138F3" w:rsidRDefault="00071D1C" w:rsidP="00ED3045">
            <w:pPr>
              <w:widowControl w:val="0"/>
              <w:jc w:val="center"/>
              <w:rPr>
                <w:rFonts w:ascii="GHEA Grapalat" w:hAnsi="GHEA Grapalat"/>
              </w:rPr>
            </w:pPr>
          </w:p>
        </w:tc>
        <w:tc>
          <w:tcPr>
            <w:tcW w:w="4343" w:type="dxa"/>
          </w:tcPr>
          <w:p w14:paraId="5C871317"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44F44507"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bookmarkStart w:id="4" w:name="_GoBack"/>
            <w:bookmarkEnd w:id="4"/>
          </w:p>
          <w:p w14:paraId="6A08F80E"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75211B1B"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14:paraId="0513727E" w14:textId="77777777" w:rsidR="00071D1C" w:rsidRPr="00B138F3" w:rsidRDefault="00071D1C" w:rsidP="00ED3045">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61C05C4"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C1620AD" w14:textId="77777777" w:rsidR="00071D1C" w:rsidRPr="00B138F3" w:rsidRDefault="00071D1C" w:rsidP="00ED3045">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2"/>
        <w:t>*</w:t>
      </w:r>
    </w:p>
    <w:p w14:paraId="47F0329D" w14:textId="77777777" w:rsidR="00071D1C" w:rsidRPr="00B138F3" w:rsidRDefault="00071D1C" w:rsidP="00ED3045">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798BA30C" w14:textId="77777777" w:rsidTr="00E67FD5">
        <w:trPr>
          <w:trHeight w:val="305"/>
          <w:jc w:val="center"/>
        </w:trPr>
        <w:tc>
          <w:tcPr>
            <w:tcW w:w="15903" w:type="dxa"/>
            <w:gridSpan w:val="16"/>
          </w:tcPr>
          <w:p w14:paraId="64D2797D"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25D2E62" w14:textId="77777777" w:rsidTr="00E67FD5">
        <w:trPr>
          <w:trHeight w:val="747"/>
          <w:jc w:val="center"/>
        </w:trPr>
        <w:tc>
          <w:tcPr>
            <w:tcW w:w="1724" w:type="dxa"/>
            <w:vAlign w:val="center"/>
          </w:tcPr>
          <w:p w14:paraId="7CFB001D"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44404302"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705781E9"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681FADD8" w14:textId="77777777" w:rsidR="00071D1C" w:rsidRPr="00B138F3" w:rsidRDefault="00071D1C" w:rsidP="00ED3045">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3"/>
              <w:t>**</w:t>
            </w:r>
          </w:p>
        </w:tc>
      </w:tr>
      <w:tr w:rsidR="00B138F3" w:rsidRPr="00B138F3" w14:paraId="00A6F93A" w14:textId="77777777" w:rsidTr="00AB4EAB">
        <w:trPr>
          <w:trHeight w:val="594"/>
          <w:jc w:val="center"/>
        </w:trPr>
        <w:tc>
          <w:tcPr>
            <w:tcW w:w="1724" w:type="dxa"/>
          </w:tcPr>
          <w:p w14:paraId="6BC92331" w14:textId="77777777" w:rsidR="00071D1C" w:rsidRPr="00B138F3" w:rsidRDefault="00071D1C" w:rsidP="00ED3045">
            <w:pPr>
              <w:widowControl w:val="0"/>
              <w:jc w:val="center"/>
              <w:rPr>
                <w:rFonts w:ascii="GHEA Grapalat" w:hAnsi="GHEA Grapalat"/>
                <w:sz w:val="16"/>
                <w:szCs w:val="16"/>
              </w:rPr>
            </w:pPr>
          </w:p>
        </w:tc>
        <w:tc>
          <w:tcPr>
            <w:tcW w:w="2155" w:type="dxa"/>
          </w:tcPr>
          <w:p w14:paraId="1E57F47B" w14:textId="77777777" w:rsidR="00071D1C" w:rsidRPr="00B138F3" w:rsidRDefault="00071D1C" w:rsidP="00ED3045">
            <w:pPr>
              <w:widowControl w:val="0"/>
              <w:jc w:val="center"/>
              <w:rPr>
                <w:rFonts w:ascii="GHEA Grapalat" w:hAnsi="GHEA Grapalat"/>
                <w:sz w:val="16"/>
                <w:szCs w:val="16"/>
              </w:rPr>
            </w:pPr>
          </w:p>
        </w:tc>
        <w:tc>
          <w:tcPr>
            <w:tcW w:w="1293" w:type="dxa"/>
          </w:tcPr>
          <w:p w14:paraId="2F4AD8E5" w14:textId="77777777" w:rsidR="00071D1C" w:rsidRPr="00B138F3" w:rsidRDefault="00071D1C" w:rsidP="00ED3045">
            <w:pPr>
              <w:widowControl w:val="0"/>
              <w:jc w:val="center"/>
              <w:rPr>
                <w:rFonts w:ascii="GHEA Grapalat" w:hAnsi="GHEA Grapalat"/>
                <w:sz w:val="16"/>
                <w:szCs w:val="16"/>
              </w:rPr>
            </w:pPr>
          </w:p>
        </w:tc>
        <w:tc>
          <w:tcPr>
            <w:tcW w:w="1007" w:type="dxa"/>
            <w:vAlign w:val="center"/>
          </w:tcPr>
          <w:p w14:paraId="656F843C"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0230D0BC" w14:textId="77777777"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25C47518"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7CCCE76B" w14:textId="77777777"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5BD6F293"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6024D13C"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F7BD0D8"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4C07FDCE"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69A0B41B"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552A5BB4"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550CF7CF"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6D8B9DDB"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2033DCB6" w14:textId="77777777" w:rsidR="00071D1C" w:rsidRPr="00B138F3" w:rsidRDefault="00071D1C" w:rsidP="00ED304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453B55E7" w14:textId="77777777" w:rsidTr="00AB4EAB">
        <w:trPr>
          <w:trHeight w:val="404"/>
          <w:jc w:val="center"/>
        </w:trPr>
        <w:tc>
          <w:tcPr>
            <w:tcW w:w="1724" w:type="dxa"/>
          </w:tcPr>
          <w:p w14:paraId="20B3E802" w14:textId="77777777" w:rsidR="00071D1C" w:rsidRPr="00B138F3" w:rsidRDefault="00071D1C" w:rsidP="00ED3045">
            <w:pPr>
              <w:widowControl w:val="0"/>
              <w:jc w:val="center"/>
              <w:rPr>
                <w:rFonts w:ascii="GHEA Grapalat" w:hAnsi="GHEA Grapalat"/>
                <w:sz w:val="16"/>
                <w:szCs w:val="16"/>
              </w:rPr>
            </w:pPr>
          </w:p>
        </w:tc>
        <w:tc>
          <w:tcPr>
            <w:tcW w:w="2155" w:type="dxa"/>
          </w:tcPr>
          <w:p w14:paraId="30D86893" w14:textId="77777777" w:rsidR="00071D1C" w:rsidRPr="00B138F3" w:rsidRDefault="00071D1C" w:rsidP="00ED3045">
            <w:pPr>
              <w:widowControl w:val="0"/>
              <w:jc w:val="center"/>
              <w:rPr>
                <w:rFonts w:ascii="GHEA Grapalat" w:hAnsi="GHEA Grapalat"/>
                <w:sz w:val="16"/>
                <w:szCs w:val="16"/>
              </w:rPr>
            </w:pPr>
          </w:p>
        </w:tc>
        <w:tc>
          <w:tcPr>
            <w:tcW w:w="1293" w:type="dxa"/>
          </w:tcPr>
          <w:p w14:paraId="79309831" w14:textId="77777777" w:rsidR="00071D1C" w:rsidRPr="00B138F3" w:rsidRDefault="00071D1C" w:rsidP="00ED3045">
            <w:pPr>
              <w:widowControl w:val="0"/>
              <w:jc w:val="center"/>
              <w:rPr>
                <w:rFonts w:ascii="GHEA Grapalat" w:hAnsi="GHEA Grapalat"/>
                <w:sz w:val="16"/>
                <w:szCs w:val="16"/>
              </w:rPr>
            </w:pPr>
          </w:p>
        </w:tc>
        <w:tc>
          <w:tcPr>
            <w:tcW w:w="1007" w:type="dxa"/>
            <w:vAlign w:val="center"/>
          </w:tcPr>
          <w:p w14:paraId="584B8E9E"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65AB1A8A"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7026037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D60A6B3"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7FE82E90"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094F4F2A"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429CB3AF"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10A6079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4C7EA6A4"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1CBB98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6F99ECC6"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F1D5B9E"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2450A79F" w14:textId="77777777" w:rsidR="00071D1C" w:rsidRPr="00B138F3" w:rsidRDefault="00071D1C" w:rsidP="00ED3045">
            <w:pPr>
              <w:widowControl w:val="0"/>
              <w:jc w:val="center"/>
              <w:rPr>
                <w:rFonts w:ascii="GHEA Grapalat" w:hAnsi="GHEA Grapalat"/>
                <w:b/>
                <w:sz w:val="16"/>
                <w:szCs w:val="16"/>
              </w:rPr>
            </w:pPr>
            <w:r w:rsidRPr="00B138F3">
              <w:rPr>
                <w:rFonts w:ascii="GHEA Grapalat" w:hAnsi="GHEA Grapalat"/>
                <w:sz w:val="16"/>
                <w:szCs w:val="16"/>
              </w:rPr>
              <w:t>... %</w:t>
            </w:r>
          </w:p>
        </w:tc>
      </w:tr>
    </w:tbl>
    <w:p w14:paraId="105B6247" w14:textId="77777777" w:rsidR="00071D1C" w:rsidRPr="00B138F3" w:rsidRDefault="00071D1C" w:rsidP="00ED3045">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B040030" w14:textId="77777777" w:rsidTr="00E22E51">
        <w:trPr>
          <w:jc w:val="center"/>
        </w:trPr>
        <w:tc>
          <w:tcPr>
            <w:tcW w:w="4536" w:type="dxa"/>
          </w:tcPr>
          <w:p w14:paraId="1CD5EBBA"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55C0FF4F"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14:paraId="680F5123" w14:textId="77777777"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14:paraId="2EA8AAF2"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14:paraId="17B2C9BA" w14:textId="77777777" w:rsidR="00071D1C" w:rsidRPr="00B138F3" w:rsidRDefault="00071D1C" w:rsidP="00ED3045">
            <w:pPr>
              <w:widowControl w:val="0"/>
              <w:jc w:val="center"/>
              <w:rPr>
                <w:rFonts w:ascii="GHEA Grapalat" w:hAnsi="GHEA Grapalat"/>
              </w:rPr>
            </w:pPr>
          </w:p>
        </w:tc>
        <w:tc>
          <w:tcPr>
            <w:tcW w:w="4343" w:type="dxa"/>
          </w:tcPr>
          <w:p w14:paraId="40F1A6CF"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11991C8F"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14:paraId="39E946C2" w14:textId="77777777"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14:paraId="454C4BC8"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14:paraId="038804B0" w14:textId="77777777" w:rsidR="00071D1C" w:rsidRPr="00B138F3" w:rsidRDefault="00071D1C" w:rsidP="00ED3045">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14287FD9" w14:textId="77777777"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3</w:t>
      </w:r>
    </w:p>
    <w:p w14:paraId="70BD6C3D"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DEE5A25" w14:textId="77777777" w:rsidR="00071D1C" w:rsidRPr="00B138F3" w:rsidRDefault="00071D1C" w:rsidP="00ED3045">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736F4760" w14:textId="77777777" w:rsidTr="007A2020">
        <w:trPr>
          <w:tblCellSpacing w:w="7" w:type="dxa"/>
          <w:jc w:val="center"/>
        </w:trPr>
        <w:tc>
          <w:tcPr>
            <w:tcW w:w="0" w:type="auto"/>
            <w:vAlign w:val="center"/>
          </w:tcPr>
          <w:p w14:paraId="2C050C31" w14:textId="77777777" w:rsidR="0038400D" w:rsidRPr="00B138F3" w:rsidRDefault="00EB713D" w:rsidP="00ED3045">
            <w:pPr>
              <w:widowControl w:val="0"/>
              <w:jc w:val="center"/>
              <w:rPr>
                <w:rFonts w:ascii="GHEA Grapalat" w:hAnsi="GHEA Grapalat"/>
                <w:iCs/>
              </w:rPr>
            </w:pPr>
            <w:r w:rsidRPr="00B138F3">
              <w:rPr>
                <w:rFonts w:ascii="GHEA Grapalat" w:hAnsi="GHEA Grapalat"/>
              </w:rPr>
              <w:t xml:space="preserve">Сторона договора </w:t>
            </w:r>
          </w:p>
          <w:p w14:paraId="58B189F8"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2E06C497"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54B091FF" w14:textId="77777777" w:rsidR="0038400D" w:rsidRPr="00B138F3" w:rsidRDefault="0038400D" w:rsidP="00ED3045">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14DDC5DF" w14:textId="77777777" w:rsidR="0038400D" w:rsidRPr="00B138F3" w:rsidRDefault="00E67FD5" w:rsidP="00ED3045">
            <w:pPr>
              <w:widowControl w:val="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14:paraId="1AFCB483" w14:textId="77777777"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6BA5B76A" w14:textId="77777777" w:rsidR="0038400D" w:rsidRPr="00B138F3" w:rsidRDefault="00E67FD5" w:rsidP="00ED3045">
            <w:pPr>
              <w:widowControl w:val="0"/>
              <w:jc w:val="center"/>
              <w:rPr>
                <w:rFonts w:ascii="GHEA Grapalat" w:hAnsi="GHEA Grapalat"/>
                <w:iCs/>
              </w:rPr>
            </w:pPr>
            <w:r w:rsidRPr="00B138F3">
              <w:rPr>
                <w:rFonts w:ascii="GHEA Grapalat" w:hAnsi="GHEA Grapalat"/>
              </w:rPr>
              <w:t xml:space="preserve">Заказчик </w:t>
            </w:r>
          </w:p>
          <w:p w14:paraId="4F7A55B1"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3364EA1"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5733C78" w14:textId="77777777" w:rsidR="0038400D" w:rsidRPr="00B138F3" w:rsidRDefault="00E67FD5" w:rsidP="00ED3045">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0E3BA75" w14:textId="77777777" w:rsidR="0038400D" w:rsidRPr="00B138F3" w:rsidRDefault="0038400D" w:rsidP="00ED3045">
            <w:pPr>
              <w:widowControl w:val="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14:paraId="1B7505E1" w14:textId="77777777"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F122863" w14:textId="77777777" w:rsidR="0038400D" w:rsidRPr="00B138F3" w:rsidRDefault="0038400D" w:rsidP="00ED3045">
      <w:pPr>
        <w:widowControl w:val="0"/>
        <w:ind w:firstLine="375"/>
        <w:rPr>
          <w:rFonts w:ascii="GHEA Grapalat" w:hAnsi="GHEA Grapalat"/>
          <w:iCs/>
        </w:rPr>
      </w:pPr>
    </w:p>
    <w:p w14:paraId="46A410D7" w14:textId="77777777" w:rsidR="0038400D" w:rsidRPr="00B138F3" w:rsidRDefault="0038400D" w:rsidP="00ED3045">
      <w:pPr>
        <w:widowControl w:val="0"/>
        <w:ind w:left="567" w:right="467"/>
        <w:jc w:val="center"/>
        <w:rPr>
          <w:rFonts w:ascii="GHEA Grapalat" w:hAnsi="GHEA Grapalat"/>
          <w:iCs/>
        </w:rPr>
      </w:pPr>
      <w:r w:rsidRPr="00B138F3">
        <w:rPr>
          <w:rFonts w:ascii="GHEA Grapalat" w:hAnsi="GHEA Grapalat"/>
          <w:b/>
        </w:rPr>
        <w:t>АКТ №</w:t>
      </w:r>
    </w:p>
    <w:p w14:paraId="1F26EEC2" w14:textId="77777777" w:rsidR="0038400D" w:rsidRPr="00B138F3" w:rsidRDefault="0038400D" w:rsidP="00ED3045">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33A25C79" w14:textId="77777777" w:rsidR="0038400D" w:rsidRPr="00B138F3" w:rsidRDefault="0038400D" w:rsidP="00ED3045">
      <w:pPr>
        <w:pStyle w:val="a3"/>
        <w:widowControl w:val="0"/>
        <w:spacing w:line="240" w:lineRule="auto"/>
        <w:ind w:firstLine="0"/>
        <w:jc w:val="center"/>
        <w:rPr>
          <w:rFonts w:ascii="GHEA Grapalat" w:hAnsi="GHEA Grapalat"/>
          <w:b/>
          <w:bCs/>
          <w:iCs/>
          <w:sz w:val="24"/>
          <w:szCs w:val="24"/>
        </w:rPr>
      </w:pPr>
    </w:p>
    <w:p w14:paraId="76C2592F" w14:textId="77777777" w:rsidR="0038400D" w:rsidRPr="00B138F3" w:rsidRDefault="0038400D" w:rsidP="00ED3045">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18E44801"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AAFF72"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166AEB"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E107D2F" w14:textId="77777777" w:rsidR="00AB4EAB" w:rsidRPr="00B138F3" w:rsidRDefault="0038400D" w:rsidP="00ED3045">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99F3650" w14:textId="77777777" w:rsidR="0038400D" w:rsidRPr="00B138F3" w:rsidRDefault="0038400D" w:rsidP="00ED3045">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C1FE173" w14:textId="77777777" w:rsidTr="00AB4EAB">
        <w:trPr>
          <w:jc w:val="center"/>
        </w:trPr>
        <w:tc>
          <w:tcPr>
            <w:tcW w:w="442" w:type="dxa"/>
            <w:vMerge w:val="restart"/>
            <w:shd w:val="clear" w:color="auto" w:fill="auto"/>
            <w:vAlign w:val="center"/>
          </w:tcPr>
          <w:p w14:paraId="7BF3646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4360300B" w14:textId="77777777" w:rsidR="0038400D" w:rsidRPr="00B138F3" w:rsidRDefault="0038400D" w:rsidP="00ED3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636D0D3" w14:textId="77777777" w:rsidTr="00AB4EAB">
        <w:trPr>
          <w:jc w:val="center"/>
        </w:trPr>
        <w:tc>
          <w:tcPr>
            <w:tcW w:w="442" w:type="dxa"/>
            <w:vMerge/>
            <w:shd w:val="clear" w:color="auto" w:fill="auto"/>
          </w:tcPr>
          <w:p w14:paraId="4E18CF3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28D36E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5251F3D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D04AF90"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7CFF816"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706D367C" w14:textId="77777777"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14:paraId="28D032BA" w14:textId="77777777"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6E9D0261" w14:textId="77777777" w:rsidTr="00AB4EAB">
        <w:trPr>
          <w:trHeight w:val="1105"/>
          <w:jc w:val="center"/>
        </w:trPr>
        <w:tc>
          <w:tcPr>
            <w:tcW w:w="442" w:type="dxa"/>
            <w:vMerge/>
            <w:tcBorders>
              <w:bottom w:val="single" w:sz="4" w:space="0" w:color="auto"/>
            </w:tcBorders>
            <w:shd w:val="clear" w:color="auto" w:fill="auto"/>
          </w:tcPr>
          <w:p w14:paraId="0FF624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0F20A6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087025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67292E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47AC86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5676732"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2AEEB717"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22F2C39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646A10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B138F3" w:rsidRPr="00B138F3" w14:paraId="097AAED9" w14:textId="77777777" w:rsidTr="00AB4EAB">
        <w:trPr>
          <w:jc w:val="center"/>
        </w:trPr>
        <w:tc>
          <w:tcPr>
            <w:tcW w:w="442" w:type="dxa"/>
            <w:shd w:val="clear" w:color="auto" w:fill="auto"/>
            <w:vAlign w:val="center"/>
          </w:tcPr>
          <w:p w14:paraId="187125D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47C5AAC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05368AC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187714B8"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2B628633"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7DC32492"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425EF145"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4F5AC433"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6825B416"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38400D" w:rsidRPr="00B138F3" w14:paraId="52BB3B88" w14:textId="77777777" w:rsidTr="00AB4EAB">
        <w:trPr>
          <w:jc w:val="center"/>
        </w:trPr>
        <w:tc>
          <w:tcPr>
            <w:tcW w:w="442" w:type="dxa"/>
            <w:shd w:val="clear" w:color="auto" w:fill="auto"/>
          </w:tcPr>
          <w:p w14:paraId="4292822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09985C1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351218E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125320E1"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1A2116F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027B5A5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5145E6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01B79B8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7BD5C388"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bl>
    <w:p w14:paraId="73E7BC60" w14:textId="77777777" w:rsidR="0038400D" w:rsidRPr="00B138F3" w:rsidRDefault="0038400D" w:rsidP="00ED3045">
      <w:pPr>
        <w:widowControl w:val="0"/>
        <w:ind w:firstLine="375"/>
        <w:jc w:val="both"/>
        <w:rPr>
          <w:rFonts w:ascii="GHEA Grapalat" w:hAnsi="GHEA Grapalat" w:cs="Arial"/>
          <w:iCs/>
          <w:lang w:val="en-US"/>
        </w:rPr>
      </w:pPr>
    </w:p>
    <w:p w14:paraId="1C32A544" w14:textId="77777777" w:rsidR="0038400D" w:rsidRPr="00B138F3" w:rsidRDefault="0038400D" w:rsidP="00ED3045">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14:paraId="5DFAD4E1" w14:textId="77777777" w:rsidR="0038400D" w:rsidRPr="00B138F3" w:rsidRDefault="0038400D" w:rsidP="00ED3045">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25814C2" w14:textId="77777777" w:rsidTr="007A2020">
        <w:trPr>
          <w:trHeight w:val="266"/>
          <w:tblCellSpacing w:w="7" w:type="dxa"/>
          <w:jc w:val="center"/>
        </w:trPr>
        <w:tc>
          <w:tcPr>
            <w:tcW w:w="0" w:type="auto"/>
            <w:vAlign w:val="center"/>
          </w:tcPr>
          <w:p w14:paraId="7AC597E6" w14:textId="77777777" w:rsidR="0038400D" w:rsidRPr="00B138F3" w:rsidRDefault="0038400D" w:rsidP="00ED3045">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9613C6F" w14:textId="77777777" w:rsidR="0038400D" w:rsidRPr="00B138F3" w:rsidRDefault="0038400D" w:rsidP="00ED3045">
            <w:pPr>
              <w:widowControl w:val="0"/>
              <w:jc w:val="center"/>
              <w:rPr>
                <w:rFonts w:ascii="GHEA Grapalat" w:hAnsi="GHEA Grapalat"/>
                <w:iCs/>
              </w:rPr>
            </w:pPr>
            <w:r w:rsidRPr="00B138F3">
              <w:rPr>
                <w:rFonts w:ascii="GHEA Grapalat" w:hAnsi="GHEA Grapalat"/>
              </w:rPr>
              <w:t>Товар принят</w:t>
            </w:r>
          </w:p>
        </w:tc>
      </w:tr>
      <w:tr w:rsidR="00B138F3" w:rsidRPr="00B138F3" w14:paraId="42A011D0" w14:textId="77777777" w:rsidTr="007A2020">
        <w:trPr>
          <w:trHeight w:val="473"/>
          <w:tblCellSpacing w:w="7" w:type="dxa"/>
          <w:jc w:val="center"/>
        </w:trPr>
        <w:tc>
          <w:tcPr>
            <w:tcW w:w="0" w:type="auto"/>
            <w:vAlign w:val="center"/>
          </w:tcPr>
          <w:p w14:paraId="38215DA6"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31276DA" w14:textId="77777777"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6668953"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46AF0001" w14:textId="77777777"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8D9C028" w14:textId="77777777" w:rsidTr="007A2020">
        <w:trPr>
          <w:trHeight w:val="503"/>
          <w:tblCellSpacing w:w="7" w:type="dxa"/>
          <w:jc w:val="center"/>
        </w:trPr>
        <w:tc>
          <w:tcPr>
            <w:tcW w:w="0" w:type="auto"/>
            <w:vAlign w:val="center"/>
          </w:tcPr>
          <w:p w14:paraId="11D81E2D"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B0A4E02" w14:textId="77777777"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55F7C44"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7B2F18DD" w14:textId="77777777"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7E782181" w14:textId="77777777" w:rsidTr="007A2020">
        <w:trPr>
          <w:trHeight w:val="281"/>
          <w:tblCellSpacing w:w="7" w:type="dxa"/>
          <w:jc w:val="center"/>
        </w:trPr>
        <w:tc>
          <w:tcPr>
            <w:tcW w:w="0" w:type="auto"/>
            <w:vAlign w:val="center"/>
          </w:tcPr>
          <w:p w14:paraId="34ADB1B2" w14:textId="77777777" w:rsidR="0038400D" w:rsidRPr="00B138F3" w:rsidRDefault="0038400D" w:rsidP="00ED3045">
            <w:pPr>
              <w:widowControl w:val="0"/>
              <w:jc w:val="center"/>
              <w:rPr>
                <w:rFonts w:ascii="GHEA Grapalat" w:hAnsi="GHEA Grapalat"/>
                <w:iCs/>
              </w:rPr>
            </w:pPr>
            <w:r w:rsidRPr="00B138F3">
              <w:rPr>
                <w:rFonts w:ascii="GHEA Grapalat" w:hAnsi="GHEA Grapalat"/>
              </w:rPr>
              <w:t>М. П.</w:t>
            </w:r>
          </w:p>
        </w:tc>
        <w:tc>
          <w:tcPr>
            <w:tcW w:w="0" w:type="auto"/>
            <w:vAlign w:val="center"/>
          </w:tcPr>
          <w:p w14:paraId="0686DA7A" w14:textId="77777777" w:rsidR="0038400D" w:rsidRPr="00B138F3" w:rsidRDefault="0038400D" w:rsidP="00ED3045">
            <w:pPr>
              <w:widowControl w:val="0"/>
              <w:jc w:val="center"/>
              <w:rPr>
                <w:rFonts w:ascii="GHEA Grapalat" w:hAnsi="GHEA Grapalat"/>
                <w:iCs/>
              </w:rPr>
            </w:pPr>
            <w:r w:rsidRPr="00B138F3">
              <w:rPr>
                <w:rFonts w:ascii="GHEA Grapalat" w:hAnsi="GHEA Grapalat"/>
              </w:rPr>
              <w:t>М. П.</w:t>
            </w:r>
          </w:p>
        </w:tc>
      </w:tr>
    </w:tbl>
    <w:p w14:paraId="61AA51FD" w14:textId="77777777" w:rsidR="00196F14" w:rsidRPr="00B138F3" w:rsidRDefault="00196F14" w:rsidP="00ED3045">
      <w:pPr>
        <w:widowControl w:val="0"/>
        <w:jc w:val="right"/>
        <w:rPr>
          <w:rFonts w:ascii="GHEA Grapalat" w:hAnsi="GHEA Grapalat" w:cs="Sylfaen"/>
          <w:b/>
        </w:rPr>
      </w:pPr>
    </w:p>
    <w:p w14:paraId="5E184820" w14:textId="77777777" w:rsidR="00196F14" w:rsidRPr="00B138F3" w:rsidRDefault="00196F14" w:rsidP="00ED3045">
      <w:pPr>
        <w:rPr>
          <w:rFonts w:ascii="GHEA Grapalat" w:hAnsi="GHEA Grapalat" w:cs="Sylfaen"/>
          <w:b/>
        </w:rPr>
      </w:pPr>
      <w:r w:rsidRPr="00B138F3">
        <w:rPr>
          <w:rFonts w:ascii="GHEA Grapalat" w:hAnsi="GHEA Grapalat" w:cs="Sylfaen"/>
          <w:b/>
        </w:rPr>
        <w:br w:type="page"/>
      </w:r>
    </w:p>
    <w:p w14:paraId="6493DF12" w14:textId="77777777" w:rsidR="00071D1C" w:rsidRPr="00B138F3" w:rsidRDefault="00071D1C" w:rsidP="00ED3045">
      <w:pPr>
        <w:widowControl w:val="0"/>
        <w:jc w:val="right"/>
        <w:rPr>
          <w:rFonts w:ascii="GHEA Grapalat" w:hAnsi="GHEA Grapalat" w:cs="Sylfaen"/>
          <w:i/>
        </w:rPr>
      </w:pPr>
      <w:r w:rsidRPr="00B138F3">
        <w:rPr>
          <w:rFonts w:ascii="GHEA Grapalat" w:hAnsi="GHEA Grapalat"/>
          <w:i/>
        </w:rPr>
        <w:lastRenderedPageBreak/>
        <w:t>Приложение № 3.1</w:t>
      </w:r>
    </w:p>
    <w:p w14:paraId="17E1A183" w14:textId="77777777" w:rsidR="00341A74" w:rsidRPr="00B138F3" w:rsidRDefault="00341A74" w:rsidP="00ED3045">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5FDEE9D" w14:textId="77777777" w:rsidR="00071D1C" w:rsidRPr="00B138F3" w:rsidRDefault="00071D1C" w:rsidP="00ED3045">
      <w:pPr>
        <w:widowControl w:val="0"/>
        <w:tabs>
          <w:tab w:val="left" w:pos="360"/>
          <w:tab w:val="left" w:pos="540"/>
        </w:tabs>
        <w:jc w:val="center"/>
        <w:rPr>
          <w:rFonts w:ascii="GHEA Grapalat" w:hAnsi="GHEA Grapalat" w:cs="Sylfaen"/>
          <w:b/>
          <w:bCs/>
        </w:rPr>
      </w:pPr>
    </w:p>
    <w:p w14:paraId="39B7D693" w14:textId="77777777" w:rsidR="00071D1C" w:rsidRPr="00B138F3" w:rsidRDefault="00196F14" w:rsidP="00ED3045">
      <w:pPr>
        <w:widowControl w:val="0"/>
        <w:jc w:val="center"/>
        <w:rPr>
          <w:rFonts w:ascii="GHEA Grapalat" w:hAnsi="GHEA Grapalat" w:cs="Sylfaen"/>
          <w:bCs/>
        </w:rPr>
      </w:pPr>
      <w:r w:rsidRPr="00B138F3">
        <w:rPr>
          <w:rFonts w:ascii="GHEA Grapalat" w:hAnsi="GHEA Grapalat"/>
        </w:rPr>
        <w:t>АКТ №———</w:t>
      </w:r>
    </w:p>
    <w:p w14:paraId="5CAFA190"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8D5FB2F" w14:textId="77777777" w:rsidR="00071D1C" w:rsidRPr="00B138F3" w:rsidRDefault="00071D1C" w:rsidP="00ED3045">
      <w:pPr>
        <w:widowControl w:val="0"/>
        <w:tabs>
          <w:tab w:val="left" w:pos="360"/>
          <w:tab w:val="left" w:pos="540"/>
        </w:tabs>
        <w:jc w:val="center"/>
        <w:rPr>
          <w:rFonts w:ascii="GHEA Grapalat" w:hAnsi="GHEA Grapalat" w:cs="Sylfaen"/>
        </w:rPr>
      </w:pPr>
    </w:p>
    <w:p w14:paraId="24122D2B" w14:textId="77777777" w:rsidR="006B3AE3" w:rsidRPr="00B138F3" w:rsidRDefault="006B3AE3" w:rsidP="00ED304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85B7E18" w14:textId="77777777" w:rsidR="006B3AE3" w:rsidRPr="00B138F3" w:rsidRDefault="006B3AE3" w:rsidP="00ED3045">
      <w:pPr>
        <w:widowControl w:val="0"/>
        <w:ind w:left="7371" w:hanging="141"/>
        <w:jc w:val="both"/>
        <w:rPr>
          <w:rFonts w:ascii="GHEA Grapalat" w:hAnsi="GHEA Grapalat"/>
          <w:sz w:val="16"/>
        </w:rPr>
      </w:pPr>
      <w:r w:rsidRPr="00B138F3">
        <w:rPr>
          <w:rFonts w:ascii="GHEA Grapalat" w:hAnsi="GHEA Grapalat"/>
          <w:sz w:val="16"/>
        </w:rPr>
        <w:t>номер договора</w:t>
      </w:r>
    </w:p>
    <w:p w14:paraId="190156C2" w14:textId="77777777" w:rsidR="006B3AE3" w:rsidRPr="00B138F3" w:rsidRDefault="006B3AE3" w:rsidP="00ED304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14:paraId="636A0380" w14:textId="77777777" w:rsidR="006B3AE3" w:rsidRPr="00B138F3" w:rsidRDefault="006B3AE3" w:rsidP="00ED3045">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75153A16" w14:textId="77777777" w:rsidR="006B3AE3" w:rsidRPr="00B138F3" w:rsidRDefault="006B3AE3" w:rsidP="00ED304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A62501C" w14:textId="77777777" w:rsidR="006B3AE3" w:rsidRPr="00B138F3" w:rsidRDefault="006B3AE3" w:rsidP="00ED3045">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38A80E3A" w14:textId="77777777" w:rsidR="00071D1C" w:rsidRPr="00B138F3" w:rsidRDefault="006B3AE3" w:rsidP="00ED3045">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2121A65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236888F" w14:textId="77777777" w:rsidR="00071D1C" w:rsidRPr="00B138F3" w:rsidRDefault="00071D1C" w:rsidP="00ED3045">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45A5181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2F77A5A" w14:textId="77777777" w:rsidR="00071D1C" w:rsidRPr="00B138F3" w:rsidRDefault="0016519F" w:rsidP="00ED3045">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B1D9641" w14:textId="77777777"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91A0100" w14:textId="77777777"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460DA81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99B1CCC" w14:textId="77777777"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EACBF82" w14:textId="77777777"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43BD2AA" w14:textId="77777777" w:rsidR="00071D1C" w:rsidRPr="00B138F3" w:rsidRDefault="00071D1C" w:rsidP="00ED3045">
            <w:pPr>
              <w:widowControl w:val="0"/>
              <w:jc w:val="center"/>
              <w:rPr>
                <w:rFonts w:ascii="GHEA Grapalat" w:hAnsi="GHEA Grapalat" w:cs="Sylfaen"/>
                <w:sz w:val="20"/>
                <w:szCs w:val="20"/>
              </w:rPr>
            </w:pPr>
          </w:p>
        </w:tc>
      </w:tr>
      <w:tr w:rsidR="00071D1C" w:rsidRPr="00B138F3" w14:paraId="43704F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4F63627" w14:textId="77777777"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48827B2" w14:textId="77777777"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67B3FA" w14:textId="77777777" w:rsidR="00071D1C" w:rsidRPr="00B138F3" w:rsidRDefault="00071D1C" w:rsidP="00ED3045">
            <w:pPr>
              <w:widowControl w:val="0"/>
              <w:jc w:val="center"/>
              <w:rPr>
                <w:rFonts w:ascii="GHEA Grapalat" w:hAnsi="GHEA Grapalat" w:cs="Sylfaen"/>
                <w:sz w:val="20"/>
                <w:szCs w:val="20"/>
              </w:rPr>
            </w:pPr>
          </w:p>
        </w:tc>
      </w:tr>
    </w:tbl>
    <w:p w14:paraId="469DCE8D" w14:textId="77777777" w:rsidR="00071D1C" w:rsidRPr="00B138F3" w:rsidRDefault="00071D1C" w:rsidP="00ED3045">
      <w:pPr>
        <w:widowControl w:val="0"/>
        <w:tabs>
          <w:tab w:val="left" w:pos="360"/>
          <w:tab w:val="left" w:pos="540"/>
        </w:tabs>
        <w:jc w:val="both"/>
        <w:rPr>
          <w:rFonts w:ascii="GHEA Grapalat" w:hAnsi="GHEA Grapalat" w:cs="Sylfaen"/>
        </w:rPr>
      </w:pPr>
    </w:p>
    <w:p w14:paraId="2F09D1D0"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6C2E331" w14:textId="77777777" w:rsidR="00B138F3" w:rsidRDefault="00B138F3" w:rsidP="00ED3045">
      <w:pPr>
        <w:rPr>
          <w:rFonts w:ascii="GHEA Grapalat" w:hAnsi="GHEA Grapalat"/>
        </w:rPr>
      </w:pPr>
      <w:r>
        <w:rPr>
          <w:rFonts w:ascii="GHEA Grapalat" w:hAnsi="GHEA Grapalat"/>
        </w:rPr>
        <w:t xml:space="preserve">                                                       </w:t>
      </w:r>
    </w:p>
    <w:p w14:paraId="1D92A558" w14:textId="77777777" w:rsidR="00071D1C" w:rsidRPr="00B138F3" w:rsidRDefault="00B138F3" w:rsidP="00ED3045">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DDDF2F1" w14:textId="77777777" w:rsidR="007072C5" w:rsidRPr="00B138F3" w:rsidRDefault="007072C5" w:rsidP="00ED3045">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69C4F45A" w14:textId="77777777" w:rsidTr="007072C5">
        <w:tc>
          <w:tcPr>
            <w:tcW w:w="4450" w:type="dxa"/>
          </w:tcPr>
          <w:p w14:paraId="66BDD673" w14:textId="77777777"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1BD8DDE2" w14:textId="77777777"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3DF04F3" w14:textId="77777777" w:rsidR="00071D1C" w:rsidRPr="00B138F3" w:rsidRDefault="00071D1C" w:rsidP="00ED3045">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5DCDB977" w14:textId="77777777" w:rsidR="00071D1C" w:rsidRPr="00B138F3" w:rsidRDefault="00071D1C" w:rsidP="00ED3045">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219A2519" w14:textId="77777777" w:rsidTr="00E22E51">
        <w:trPr>
          <w:tblCellSpacing w:w="7" w:type="dxa"/>
          <w:jc w:val="center"/>
        </w:trPr>
        <w:tc>
          <w:tcPr>
            <w:tcW w:w="0" w:type="auto"/>
            <w:vAlign w:val="center"/>
          </w:tcPr>
          <w:p w14:paraId="3850E63E"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14:paraId="129DB477"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720E7D6"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14:paraId="546AD5D5"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1348B41" w14:textId="77777777" w:rsidTr="00E22E51">
        <w:trPr>
          <w:tblCellSpacing w:w="7" w:type="dxa"/>
          <w:jc w:val="center"/>
        </w:trPr>
        <w:tc>
          <w:tcPr>
            <w:tcW w:w="0" w:type="auto"/>
            <w:vAlign w:val="center"/>
          </w:tcPr>
          <w:p w14:paraId="318DE5F5"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14:paraId="2BBBB27C"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ABB07A7"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14:paraId="54216BE1"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7CF0165" w14:textId="77777777" w:rsidR="00071D1C" w:rsidRPr="00B138F3" w:rsidRDefault="00071D1C" w:rsidP="00ED3045">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CD36D" w14:textId="77777777" w:rsidR="009B2E96" w:rsidRDefault="009B2E96">
      <w:r>
        <w:separator/>
      </w:r>
    </w:p>
  </w:endnote>
  <w:endnote w:type="continuationSeparator" w:id="0">
    <w:p w14:paraId="670965C0" w14:textId="77777777" w:rsidR="009B2E96" w:rsidRDefault="009B2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345966A6" w14:textId="066C15D0" w:rsidR="009F3580" w:rsidRPr="00C861E9" w:rsidRDefault="009F358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3317A">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A2E46" w14:textId="77777777" w:rsidR="009B2E96" w:rsidRDefault="009B2E96">
      <w:r>
        <w:separator/>
      </w:r>
    </w:p>
  </w:footnote>
  <w:footnote w:type="continuationSeparator" w:id="0">
    <w:p w14:paraId="062D061F" w14:textId="77777777" w:rsidR="009B2E96" w:rsidRDefault="009B2E96">
      <w:r>
        <w:continuationSeparator/>
      </w:r>
    </w:p>
  </w:footnote>
  <w:footnote w:id="1">
    <w:p w14:paraId="7BFE6AF8" w14:textId="77777777" w:rsidR="009F3580" w:rsidRPr="008842CE" w:rsidRDefault="009F3580" w:rsidP="00B33D75">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812C032" w14:textId="77777777" w:rsidR="009F3580" w:rsidRPr="00541313" w:rsidRDefault="009F3580"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42640A11" w14:textId="77777777" w:rsidR="009F3580" w:rsidRDefault="009F3580"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14:paraId="12E30818" w14:textId="77777777" w:rsidR="009F3580" w:rsidRDefault="009F3580"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14:paraId="2ABA32FF" w14:textId="77777777" w:rsidR="009F3580" w:rsidRDefault="009F3580"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44335E8" w14:textId="77777777" w:rsidR="009F3580" w:rsidRPr="00D3436F" w:rsidRDefault="009F3580"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177D3E1" w14:textId="77777777" w:rsidR="009F3580" w:rsidRPr="008842CE" w:rsidRDefault="009F3580" w:rsidP="001831C4">
      <w:pPr>
        <w:pStyle w:val="af2"/>
        <w:widowControl w:val="0"/>
        <w:jc w:val="both"/>
        <w:rPr>
          <w:rFonts w:ascii="GHEA Grapalat" w:hAnsi="GHEA Grapalat"/>
          <w:lang w:val="af-ZA"/>
        </w:rPr>
      </w:pPr>
    </w:p>
    <w:p w14:paraId="4D084D55" w14:textId="77777777" w:rsidR="009F3580" w:rsidRPr="008842CE" w:rsidRDefault="009F3580" w:rsidP="008842CE">
      <w:pPr>
        <w:pStyle w:val="af2"/>
        <w:widowControl w:val="0"/>
        <w:jc w:val="both"/>
        <w:rPr>
          <w:rFonts w:ascii="GHEA Grapalat" w:hAnsi="GHEA Grapalat"/>
          <w:lang w:val="af-ZA"/>
        </w:rPr>
      </w:pPr>
    </w:p>
  </w:footnote>
  <w:footnote w:id="3">
    <w:p w14:paraId="528B939D" w14:textId="77777777" w:rsidR="009F3580" w:rsidRPr="00CD6B60" w:rsidRDefault="009F358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FAAD0CA" w14:textId="77777777" w:rsidR="009F3580" w:rsidRPr="00CD6B60" w:rsidRDefault="009F358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718BEA8" w14:textId="77777777" w:rsidR="009F3580" w:rsidRPr="00CD6B60" w:rsidRDefault="009F358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B5714BD" w14:textId="77777777" w:rsidR="009F3580" w:rsidRPr="00CD6B60" w:rsidRDefault="009F358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16C36B1B" w14:textId="77777777" w:rsidR="009F3580" w:rsidRDefault="009F3580"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1F0B97B" w14:textId="77777777" w:rsidR="009F3580" w:rsidRDefault="009F358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6B08993E" w14:textId="77777777" w:rsidR="009F3580" w:rsidRPr="009E2596" w:rsidRDefault="009F358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14:paraId="43EBDF80" w14:textId="77777777" w:rsidR="009F3580" w:rsidRPr="0049623A" w:rsidDel="00932115" w:rsidRDefault="009F358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14:paraId="4AEA14A1" w14:textId="77777777" w:rsidR="009F3580" w:rsidRPr="002C2499" w:rsidRDefault="009F3580"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1264A3E" w14:textId="77777777" w:rsidR="009F3580" w:rsidRPr="000811C1" w:rsidRDefault="009F3580">
      <w:pPr>
        <w:pStyle w:val="af2"/>
        <w:rPr>
          <w:rFonts w:asciiTheme="minorHAnsi" w:hAnsiTheme="minorHAnsi"/>
        </w:rPr>
      </w:pPr>
    </w:p>
  </w:footnote>
  <w:footnote w:id="7">
    <w:p w14:paraId="04FAF9A1" w14:textId="77777777" w:rsidR="009F3580" w:rsidRPr="00FE2AA4" w:rsidRDefault="009F358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2B474572" w14:textId="77777777" w:rsidR="009F3580" w:rsidRPr="008842CE" w:rsidRDefault="009F358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83FE37A" w14:textId="77777777" w:rsidR="009F3580" w:rsidRPr="000811C1" w:rsidRDefault="009F3580">
      <w:pPr>
        <w:pStyle w:val="af2"/>
        <w:rPr>
          <w:lang w:val="af-ZA"/>
        </w:rPr>
      </w:pPr>
    </w:p>
  </w:footnote>
  <w:footnote w:id="9">
    <w:p w14:paraId="7606C0F1" w14:textId="77777777" w:rsidR="009F3580" w:rsidRPr="0092041F" w:rsidRDefault="009F3580"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14:paraId="7C24E6E4" w14:textId="77777777" w:rsidR="009F3580" w:rsidRPr="008E4439" w:rsidRDefault="009F358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EBAB715" w14:textId="77777777" w:rsidR="009F3580" w:rsidRPr="000811C1" w:rsidRDefault="009F3580" w:rsidP="0027573B">
      <w:pPr>
        <w:pStyle w:val="af2"/>
        <w:rPr>
          <w:rFonts w:ascii="Sylfaen" w:hAnsi="Sylfaen"/>
          <w:sz w:val="18"/>
          <w:szCs w:val="18"/>
        </w:rPr>
      </w:pPr>
    </w:p>
  </w:footnote>
  <w:footnote w:id="11">
    <w:p w14:paraId="4C0E7D04" w14:textId="77777777" w:rsidR="009F3580" w:rsidRPr="00A31673" w:rsidRDefault="009F358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62DEDADE" w14:textId="77777777" w:rsidR="009F3580" w:rsidRPr="00DE7706" w:rsidRDefault="009F3580">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722686B4" w14:textId="77777777" w:rsidR="009234D1" w:rsidRPr="008416BA" w:rsidRDefault="009234D1" w:rsidP="009234D1">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B0A917D" w14:textId="77777777" w:rsidR="009234D1" w:rsidRDefault="009234D1" w:rsidP="009234D1">
      <w:pPr>
        <w:jc w:val="both"/>
      </w:pPr>
    </w:p>
    <w:p w14:paraId="6F7C4A0A" w14:textId="77777777" w:rsidR="009234D1" w:rsidRPr="008B70EB" w:rsidRDefault="009234D1" w:rsidP="009234D1">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w:t>
      </w:r>
      <w:proofErr w:type="gramStart"/>
      <w:r w:rsidRPr="008B70EB">
        <w:rPr>
          <w:rFonts w:ascii="GHEA Grapalat" w:hAnsi="GHEA Grapalat"/>
          <w:i/>
          <w:sz w:val="20"/>
          <w:szCs w:val="20"/>
        </w:rPr>
        <w:t>"О</w:t>
      </w:r>
      <w:proofErr w:type="spellEnd"/>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E31557A" w14:textId="77777777" w:rsidR="009234D1" w:rsidRPr="008B70EB" w:rsidRDefault="009234D1" w:rsidP="009234D1">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5A8D5E8" w14:textId="77777777" w:rsidR="009234D1" w:rsidRPr="008B70EB" w:rsidRDefault="009234D1" w:rsidP="009234D1">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0922DBAF" w14:textId="77777777" w:rsidR="009234D1" w:rsidRDefault="009234D1" w:rsidP="009234D1">
      <w:pPr>
        <w:jc w:val="both"/>
        <w:rPr>
          <w:rFonts w:asciiTheme="minorHAnsi" w:hAnsiTheme="minorHAnsi"/>
          <w:lang w:val="af-ZA"/>
        </w:rPr>
      </w:pPr>
    </w:p>
  </w:footnote>
  <w:footnote w:id="14">
    <w:p w14:paraId="1952771B" w14:textId="77777777" w:rsidR="009234D1" w:rsidRPr="00A25D1B" w:rsidRDefault="009234D1" w:rsidP="009234D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3BD858EB" w14:textId="77777777" w:rsidR="009F3580" w:rsidRPr="00DC619D" w:rsidRDefault="009F3580"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75D80337" w14:textId="77777777" w:rsidR="009F3580" w:rsidRPr="00D3436F" w:rsidRDefault="009F358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7B0038A2" w14:textId="77777777" w:rsidR="009F3580" w:rsidRPr="00D3436F" w:rsidRDefault="009F3580">
      <w:pPr>
        <w:pStyle w:val="af2"/>
        <w:rPr>
          <w:lang w:val="es-ES"/>
        </w:rPr>
      </w:pPr>
    </w:p>
  </w:footnote>
  <w:footnote w:id="17">
    <w:p w14:paraId="52898F2B" w14:textId="77777777" w:rsidR="009F3580" w:rsidRPr="00217344" w:rsidRDefault="009F35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02464941" w14:textId="77777777" w:rsidR="009F3580" w:rsidRPr="00217344" w:rsidRDefault="009F3580"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5D74F3EA" w14:textId="77777777" w:rsidR="009F3580" w:rsidRPr="008842CE" w:rsidRDefault="009F358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ABE45C7" w14:textId="77777777" w:rsidR="009F3580" w:rsidRPr="008842CE" w:rsidRDefault="009F3580" w:rsidP="003D2FE2">
      <w:pPr>
        <w:pStyle w:val="af2"/>
        <w:jc w:val="both"/>
        <w:rPr>
          <w:rFonts w:ascii="GHEA Grapalat" w:hAnsi="GHEA Grapalat"/>
        </w:rPr>
      </w:pPr>
    </w:p>
  </w:footnote>
  <w:footnote w:id="20">
    <w:p w14:paraId="2087D81C" w14:textId="77777777" w:rsidR="009F3580" w:rsidRDefault="009F3580"/>
    <w:p w14:paraId="167A6478" w14:textId="77777777" w:rsidR="009F3580" w:rsidRPr="008842CE" w:rsidRDefault="009F3580" w:rsidP="003D2FE2">
      <w:pPr>
        <w:pStyle w:val="af2"/>
        <w:jc w:val="both"/>
      </w:pPr>
    </w:p>
  </w:footnote>
  <w:footnote w:id="21">
    <w:p w14:paraId="706D0F35" w14:textId="77777777" w:rsidR="009F3580" w:rsidRPr="008842CE" w:rsidRDefault="009F358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2ED4643" w14:textId="77777777" w:rsidR="009F3580" w:rsidRPr="008842CE" w:rsidRDefault="009F3580" w:rsidP="000A214C">
      <w:pPr>
        <w:pStyle w:val="af2"/>
        <w:jc w:val="both"/>
        <w:rPr>
          <w:rFonts w:ascii="GHEA Grapalat" w:hAnsi="GHEA Grapalat"/>
        </w:rPr>
      </w:pPr>
    </w:p>
  </w:footnote>
  <w:footnote w:id="22">
    <w:p w14:paraId="03AD424C" w14:textId="77777777" w:rsidR="009F3580" w:rsidRDefault="009F3580"/>
    <w:p w14:paraId="28D51BCD" w14:textId="77777777" w:rsidR="009F3580" w:rsidRPr="008842CE" w:rsidRDefault="009F3580" w:rsidP="000A214C">
      <w:pPr>
        <w:pStyle w:val="af2"/>
        <w:jc w:val="both"/>
      </w:pPr>
    </w:p>
  </w:footnote>
  <w:footnote w:id="23">
    <w:p w14:paraId="1298582C" w14:textId="77777777" w:rsidR="009F3580" w:rsidRPr="008842CE" w:rsidRDefault="009F3580"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797B5B82" w14:textId="77777777" w:rsidR="009F3580" w:rsidRPr="00D3436F" w:rsidRDefault="009F358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14:paraId="0C728E07" w14:textId="77777777" w:rsidR="009F3580" w:rsidRPr="008842CE" w:rsidRDefault="009F358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21BF6981" w14:textId="77777777" w:rsidR="009F3580" w:rsidRPr="00D3436F" w:rsidRDefault="009F3580">
      <w:pPr>
        <w:pStyle w:val="af2"/>
        <w:rPr>
          <w:lang w:val="hy-AM"/>
        </w:rPr>
      </w:pPr>
    </w:p>
  </w:footnote>
  <w:footnote w:id="26">
    <w:p w14:paraId="473F2DDD" w14:textId="77777777" w:rsidR="009F3580" w:rsidRPr="00402BC3" w:rsidRDefault="009F358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DCF535F" w14:textId="77777777" w:rsidR="009F3580" w:rsidRPr="00552088" w:rsidRDefault="009F358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5BE466A" w14:textId="77777777" w:rsidR="009F3580" w:rsidRPr="00D3436F" w:rsidRDefault="009F3580">
      <w:pPr>
        <w:pStyle w:val="af2"/>
        <w:rPr>
          <w:lang w:val="hy-AM"/>
        </w:rPr>
      </w:pPr>
    </w:p>
  </w:footnote>
  <w:footnote w:id="27">
    <w:p w14:paraId="1FA047B9" w14:textId="77777777" w:rsidR="009F3580" w:rsidRPr="008842CE" w:rsidRDefault="009F358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2EC3762" w14:textId="77777777" w:rsidR="009F3580" w:rsidRPr="00D3436F" w:rsidRDefault="009F3580">
      <w:pPr>
        <w:pStyle w:val="af2"/>
        <w:rPr>
          <w:lang w:val="hy-AM"/>
        </w:rPr>
      </w:pPr>
    </w:p>
  </w:footnote>
  <w:footnote w:id="28">
    <w:p w14:paraId="1B1586C4" w14:textId="77777777" w:rsidR="009F3580" w:rsidRPr="00D3436F" w:rsidRDefault="009F358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23DFD0B7" w14:textId="77777777" w:rsidR="009F3580" w:rsidRPr="008842CE" w:rsidRDefault="009F358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C56C935" w14:textId="77777777" w:rsidR="009F3580" w:rsidRPr="00D3436F" w:rsidRDefault="009F3580">
      <w:pPr>
        <w:pStyle w:val="af2"/>
        <w:rPr>
          <w:lang w:val="hy-AM"/>
        </w:rPr>
      </w:pPr>
    </w:p>
  </w:footnote>
  <w:footnote w:id="30">
    <w:p w14:paraId="0871D019" w14:textId="77777777" w:rsidR="009F3580" w:rsidRPr="008842CE" w:rsidRDefault="009F3580"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14:paraId="1148FA65" w14:textId="77777777" w:rsidR="009F3580" w:rsidRPr="008842CE" w:rsidRDefault="009F358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37BAA7B8" w14:textId="77777777" w:rsidR="009F3580" w:rsidRPr="00D3436F" w:rsidRDefault="009F3580">
      <w:pPr>
        <w:pStyle w:val="af2"/>
        <w:rPr>
          <w:lang w:val="hy-AM"/>
        </w:rPr>
      </w:pPr>
    </w:p>
  </w:footnote>
  <w:footnote w:id="31">
    <w:p w14:paraId="0EC10C12" w14:textId="77777777" w:rsidR="009F3580" w:rsidRPr="00E861BF" w:rsidRDefault="009F358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2">
    <w:p w14:paraId="0E7DA761" w14:textId="77777777" w:rsidR="009F3580" w:rsidRPr="008842CE" w:rsidRDefault="009F3580"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3">
    <w:p w14:paraId="058AE386" w14:textId="77777777" w:rsidR="009F3580" w:rsidRPr="008842CE" w:rsidRDefault="009F358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4"/>
  </w:num>
  <w:num w:numId="3">
    <w:abstractNumId w:val="28"/>
  </w:num>
  <w:num w:numId="4">
    <w:abstractNumId w:val="22"/>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2"/>
  </w:num>
  <w:num w:numId="12">
    <w:abstractNumId w:val="37"/>
  </w:num>
  <w:num w:numId="13">
    <w:abstractNumId w:val="34"/>
  </w:num>
  <w:num w:numId="14">
    <w:abstractNumId w:val="17"/>
  </w:num>
  <w:num w:numId="15">
    <w:abstractNumId w:val="35"/>
  </w:num>
  <w:num w:numId="16">
    <w:abstractNumId w:val="20"/>
  </w:num>
  <w:num w:numId="17">
    <w:abstractNumId w:val="10"/>
  </w:num>
  <w:num w:numId="18">
    <w:abstractNumId w:val="1"/>
  </w:num>
  <w:num w:numId="19">
    <w:abstractNumId w:val="23"/>
  </w:num>
  <w:num w:numId="20">
    <w:abstractNumId w:val="23"/>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1"/>
  </w:num>
  <w:num w:numId="24">
    <w:abstractNumId w:val="27"/>
  </w:num>
  <w:num w:numId="25">
    <w:abstractNumId w:val="15"/>
  </w:num>
  <w:num w:numId="26">
    <w:abstractNumId w:val="6"/>
  </w:num>
  <w:num w:numId="27">
    <w:abstractNumId w:val="5"/>
  </w:num>
  <w:num w:numId="28">
    <w:abstractNumId w:val="0"/>
  </w:num>
  <w:num w:numId="29">
    <w:abstractNumId w:val="13"/>
  </w:num>
  <w:num w:numId="30">
    <w:abstractNumId w:val="33"/>
  </w:num>
  <w:num w:numId="31">
    <w:abstractNumId w:val="4"/>
  </w:num>
  <w:num w:numId="32">
    <w:abstractNumId w:val="8"/>
  </w:num>
  <w:num w:numId="33">
    <w:abstractNumId w:val="7"/>
  </w:num>
  <w:num w:numId="34">
    <w:abstractNumId w:val="38"/>
  </w:num>
  <w:num w:numId="35">
    <w:abstractNumId w:val="36"/>
  </w:num>
  <w:num w:numId="36">
    <w:abstractNumId w:val="31"/>
  </w:num>
  <w:num w:numId="37">
    <w:abstractNumId w:val="2"/>
  </w:num>
  <w:num w:numId="38">
    <w:abstractNumId w:val="19"/>
  </w:num>
  <w:num w:numId="39">
    <w:abstractNumId w:val="24"/>
  </w:num>
  <w:num w:numId="40">
    <w:abstractNumId w:val="21"/>
  </w:num>
  <w:num w:numId="41">
    <w:abstractNumId w:val="3"/>
  </w:num>
  <w:num w:numId="42">
    <w:abstractNumId w:val="18"/>
  </w:num>
  <w:num w:numId="43">
    <w:abstractNumId w:val="16"/>
  </w:num>
  <w:num w:numId="4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2D4"/>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E63"/>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783"/>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A8C"/>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3B"/>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85F"/>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17A"/>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5921"/>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3E5"/>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4ED4"/>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7CA"/>
    <w:rsid w:val="00377976"/>
    <w:rsid w:val="003802B8"/>
    <w:rsid w:val="00380721"/>
    <w:rsid w:val="00381658"/>
    <w:rsid w:val="00381E92"/>
    <w:rsid w:val="00382B60"/>
    <w:rsid w:val="0038317B"/>
    <w:rsid w:val="00383467"/>
    <w:rsid w:val="00383F40"/>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64D"/>
    <w:rsid w:val="00405996"/>
    <w:rsid w:val="004068F5"/>
    <w:rsid w:val="004072C8"/>
    <w:rsid w:val="0040761D"/>
    <w:rsid w:val="0041023E"/>
    <w:rsid w:val="004110AC"/>
    <w:rsid w:val="004116A0"/>
    <w:rsid w:val="00411D9D"/>
    <w:rsid w:val="00413390"/>
    <w:rsid w:val="00413595"/>
    <w:rsid w:val="00414857"/>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44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B6"/>
    <w:rsid w:val="004B60F5"/>
    <w:rsid w:val="004B61C2"/>
    <w:rsid w:val="004B6A49"/>
    <w:rsid w:val="004B6D52"/>
    <w:rsid w:val="004B7B69"/>
    <w:rsid w:val="004C17D2"/>
    <w:rsid w:val="004C1D9B"/>
    <w:rsid w:val="004C217A"/>
    <w:rsid w:val="004C3803"/>
    <w:rsid w:val="004C3E56"/>
    <w:rsid w:val="004C3F5F"/>
    <w:rsid w:val="004C5CF3"/>
    <w:rsid w:val="004C78E7"/>
    <w:rsid w:val="004C7F28"/>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13"/>
    <w:rsid w:val="0052594C"/>
    <w:rsid w:val="00525BD2"/>
    <w:rsid w:val="0052601D"/>
    <w:rsid w:val="00526888"/>
    <w:rsid w:val="00526C15"/>
    <w:rsid w:val="00530C17"/>
    <w:rsid w:val="00530DA1"/>
    <w:rsid w:val="00530F97"/>
    <w:rsid w:val="0053204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C8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189"/>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761"/>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1CD0"/>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4E2F"/>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FAA"/>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6F9"/>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4D1"/>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2D2"/>
    <w:rsid w:val="009873F3"/>
    <w:rsid w:val="00987E76"/>
    <w:rsid w:val="00990375"/>
    <w:rsid w:val="00990561"/>
    <w:rsid w:val="00990C42"/>
    <w:rsid w:val="009911A0"/>
    <w:rsid w:val="009918C0"/>
    <w:rsid w:val="009924E6"/>
    <w:rsid w:val="00993191"/>
    <w:rsid w:val="00993891"/>
    <w:rsid w:val="00993B16"/>
    <w:rsid w:val="00993B84"/>
    <w:rsid w:val="00993DD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2E96"/>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4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58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7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00F"/>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5D3"/>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31D"/>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D75"/>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F6A"/>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46B0"/>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3D4"/>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4F92"/>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A5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8D2"/>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710"/>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91A"/>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C25"/>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019"/>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18C"/>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AD1"/>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045"/>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968"/>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2A1B"/>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4F31"/>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BBC"/>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E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aff4">
    <w:basedOn w:val="a"/>
    <w:next w:val="af"/>
    <w:link w:val="aff5"/>
    <w:qFormat/>
    <w:rsid w:val="00A7100F"/>
    <w:pPr>
      <w:jc w:val="center"/>
    </w:pPr>
    <w:rPr>
      <w:rFonts w:ascii="Arial Armenian" w:hAnsi="Arial Armenian"/>
      <w:szCs w:val="20"/>
      <w:lang w:val="en-US" w:eastAsia="en-US" w:bidi="ar-SA"/>
    </w:rPr>
  </w:style>
  <w:style w:type="character" w:customStyle="1" w:styleId="aff5">
    <w:name w:val="Заголовок Знак"/>
    <w:link w:val="aff4"/>
    <w:rsid w:val="00A7100F"/>
    <w:rPr>
      <w:rFonts w:ascii="Arial Armenian" w:hAnsi="Arial Armenian"/>
      <w:sz w:val="24"/>
      <w:lang w:val="en-US" w:eastAsia="en-US" w:bidi="ar-SA"/>
    </w:rPr>
  </w:style>
  <w:style w:type="character" w:customStyle="1" w:styleId="CharCharChar0">
    <w:name w:val="Char Char Char"/>
    <w:rsid w:val="00A7100F"/>
    <w:rPr>
      <w:rFonts w:ascii="Arial LatArm" w:hAnsi="Arial LatArm"/>
      <w:sz w:val="24"/>
      <w:lang w:eastAsia="ru-RU"/>
    </w:rPr>
  </w:style>
  <w:style w:type="character" w:customStyle="1" w:styleId="CharChar220">
    <w:name w:val="Char Char22"/>
    <w:rsid w:val="00A7100F"/>
    <w:rPr>
      <w:rFonts w:ascii="Arial Armenian" w:hAnsi="Arial Armenian"/>
      <w:sz w:val="28"/>
      <w:lang w:val="en-US"/>
    </w:rPr>
  </w:style>
  <w:style w:type="character" w:customStyle="1" w:styleId="CharChar200">
    <w:name w:val="Char Char20"/>
    <w:rsid w:val="00A7100F"/>
    <w:rPr>
      <w:rFonts w:ascii="Times LatArm" w:hAnsi="Times LatArm"/>
      <w:b/>
      <w:sz w:val="28"/>
      <w:lang w:val="en-US"/>
    </w:rPr>
  </w:style>
  <w:style w:type="character" w:customStyle="1" w:styleId="CharChar160">
    <w:name w:val="Char Char16"/>
    <w:rsid w:val="00A7100F"/>
    <w:rPr>
      <w:rFonts w:ascii="Times Armenian" w:hAnsi="Times Armenian"/>
      <w:b/>
      <w:lang w:val="hy-AM"/>
    </w:rPr>
  </w:style>
  <w:style w:type="character" w:customStyle="1" w:styleId="CharChar150">
    <w:name w:val="Char Char15"/>
    <w:rsid w:val="00A7100F"/>
    <w:rPr>
      <w:rFonts w:ascii="Times Armenian" w:hAnsi="Times Armenian"/>
      <w:i/>
      <w:lang w:val="nl-NL"/>
    </w:rPr>
  </w:style>
  <w:style w:type="character" w:customStyle="1" w:styleId="CharChar130">
    <w:name w:val="Char Char13"/>
    <w:rsid w:val="00A7100F"/>
    <w:rPr>
      <w:rFonts w:ascii="Arial Armenian" w:hAnsi="Arial Armenian"/>
      <w:lang w:val="en-US"/>
    </w:rPr>
  </w:style>
  <w:style w:type="character" w:customStyle="1" w:styleId="CharChar230">
    <w:name w:val="Char Char23"/>
    <w:rsid w:val="00A7100F"/>
    <w:rPr>
      <w:rFonts w:ascii="Arial Armenian" w:hAnsi="Arial Armenian"/>
      <w:sz w:val="28"/>
      <w:lang w:val="en-US" w:eastAsia="ru-RU" w:bidi="ar-SA"/>
    </w:rPr>
  </w:style>
  <w:style w:type="character" w:customStyle="1" w:styleId="CharChar210">
    <w:name w:val="Char Char21"/>
    <w:rsid w:val="00A7100F"/>
    <w:rPr>
      <w:rFonts w:ascii="Arial LatArm" w:hAnsi="Arial LatArm"/>
      <w:b/>
      <w:color w:val="0000FF"/>
      <w:lang w:val="en-US" w:eastAsia="ru-RU" w:bidi="ar-SA"/>
    </w:rPr>
  </w:style>
  <w:style w:type="character" w:customStyle="1" w:styleId="CharChar250">
    <w:name w:val="Char Char25"/>
    <w:rsid w:val="00A7100F"/>
    <w:rPr>
      <w:rFonts w:ascii="Arial Armenian" w:hAnsi="Arial Armenian"/>
      <w:sz w:val="28"/>
      <w:lang w:val="en-US" w:eastAsia="ru-RU" w:bidi="ar-SA"/>
    </w:rPr>
  </w:style>
  <w:style w:type="character" w:customStyle="1" w:styleId="CharChar240">
    <w:name w:val="Char Char24"/>
    <w:rsid w:val="00A7100F"/>
    <w:rPr>
      <w:rFonts w:ascii="Arial LatArm" w:hAnsi="Arial LatArm"/>
      <w:b/>
      <w:color w:val="0000FF"/>
      <w:lang w:val="en-US" w:eastAsia="ru-RU" w:bidi="ar-SA"/>
    </w:rPr>
  </w:style>
  <w:style w:type="paragraph" w:customStyle="1" w:styleId="110">
    <w:name w:val="Указатель 11"/>
    <w:basedOn w:val="a"/>
    <w:rsid w:val="00A7100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A7100F"/>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A7100F"/>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A7100F"/>
    <w:rPr>
      <w:color w:val="605E5C"/>
      <w:shd w:val="clear" w:color="auto" w:fill="E1DFDD"/>
    </w:rPr>
  </w:style>
  <w:style w:type="paragraph" w:customStyle="1" w:styleId="msonormal0">
    <w:name w:val="msonormal"/>
    <w:basedOn w:val="a"/>
    <w:rsid w:val="00A7100F"/>
    <w:pPr>
      <w:spacing w:before="100" w:beforeAutospacing="1" w:after="100" w:afterAutospacing="1"/>
    </w:pPr>
    <w:rPr>
      <w:lang w:bidi="ar-SA"/>
    </w:rPr>
  </w:style>
  <w:style w:type="paragraph" w:customStyle="1" w:styleId="xl76">
    <w:name w:val="xl76"/>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7">
    <w:name w:val="xl77"/>
    <w:basedOn w:val="a"/>
    <w:rsid w:val="00A7100F"/>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8">
    <w:name w:val="xl78"/>
    <w:basedOn w:val="a"/>
    <w:rsid w:val="00A7100F"/>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9">
    <w:name w:val="xl79"/>
    <w:basedOn w:val="a"/>
    <w:rsid w:val="00A710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0">
    <w:name w:val="xl8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1">
    <w:name w:val="xl81"/>
    <w:basedOn w:val="a"/>
    <w:rsid w:val="00A7100F"/>
    <w:pPr>
      <w:pBdr>
        <w:top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2">
    <w:name w:val="xl8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83">
    <w:name w:val="xl8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20"/>
      <w:szCs w:val="20"/>
      <w:lang w:bidi="ar-SA"/>
    </w:rPr>
  </w:style>
  <w:style w:type="paragraph" w:customStyle="1" w:styleId="xl84">
    <w:name w:val="xl8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bidi="ar-SA"/>
    </w:rPr>
  </w:style>
  <w:style w:type="paragraph" w:customStyle="1" w:styleId="xl85">
    <w:name w:val="xl8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86">
    <w:name w:val="xl86"/>
    <w:basedOn w:val="a"/>
    <w:rsid w:val="00A7100F"/>
    <w:pPr>
      <w:spacing w:before="100" w:beforeAutospacing="1" w:after="100" w:afterAutospacing="1"/>
      <w:jc w:val="center"/>
      <w:textAlignment w:val="center"/>
    </w:pPr>
    <w:rPr>
      <w:sz w:val="20"/>
      <w:szCs w:val="20"/>
      <w:lang w:bidi="ar-SA"/>
    </w:rPr>
  </w:style>
  <w:style w:type="paragraph" w:customStyle="1" w:styleId="xl87">
    <w:name w:val="xl8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8">
    <w:name w:val="xl8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89">
    <w:name w:val="xl89"/>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0">
    <w:name w:val="xl90"/>
    <w:basedOn w:val="a"/>
    <w:rsid w:val="00A710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1">
    <w:name w:val="xl91"/>
    <w:basedOn w:val="a"/>
    <w:rsid w:val="00A710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2">
    <w:name w:val="xl9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3">
    <w:name w:val="xl93"/>
    <w:basedOn w:val="a"/>
    <w:rsid w:val="00A7100F"/>
    <w:pPr>
      <w:spacing w:before="100" w:beforeAutospacing="1" w:after="100" w:afterAutospacing="1"/>
      <w:textAlignment w:val="center"/>
    </w:pPr>
    <w:rPr>
      <w:sz w:val="20"/>
      <w:szCs w:val="20"/>
      <w:lang w:bidi="ar-SA"/>
    </w:rPr>
  </w:style>
  <w:style w:type="paragraph" w:customStyle="1" w:styleId="xl94">
    <w:name w:val="xl9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95">
    <w:name w:val="xl95"/>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20"/>
      <w:szCs w:val="20"/>
      <w:lang w:bidi="ar-SA"/>
    </w:rPr>
  </w:style>
  <w:style w:type="paragraph" w:customStyle="1" w:styleId="xl96">
    <w:name w:val="xl96"/>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20"/>
      <w:szCs w:val="20"/>
      <w:lang w:bidi="ar-SA"/>
    </w:rPr>
  </w:style>
  <w:style w:type="paragraph" w:customStyle="1" w:styleId="xl97">
    <w:name w:val="xl9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8">
    <w:name w:val="xl98"/>
    <w:basedOn w:val="a"/>
    <w:rsid w:val="00A7100F"/>
    <w:pPr>
      <w:pBdr>
        <w:top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9">
    <w:name w:val="xl9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lang w:bidi="ar-SA"/>
    </w:rPr>
  </w:style>
  <w:style w:type="paragraph" w:customStyle="1" w:styleId="xl100">
    <w:name w:val="xl100"/>
    <w:basedOn w:val="a"/>
    <w:rsid w:val="00A7100F"/>
    <w:pPr>
      <w:pBdr>
        <w:top w:val="single" w:sz="8"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1">
    <w:name w:val="xl10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2">
    <w:name w:val="xl102"/>
    <w:basedOn w:val="a"/>
    <w:rsid w:val="00A7100F"/>
    <w:pPr>
      <w:pBdr>
        <w:top w:val="single" w:sz="8" w:space="0" w:color="auto"/>
        <w:bottom w:val="single" w:sz="4" w:space="0" w:color="auto"/>
      </w:pBdr>
      <w:spacing w:before="100" w:beforeAutospacing="1" w:after="100" w:afterAutospacing="1"/>
      <w:textAlignment w:val="center"/>
    </w:pPr>
    <w:rPr>
      <w:rFonts w:ascii="GHEA Grapalat" w:hAnsi="GHEA Grapalat"/>
      <w:b/>
      <w:bCs/>
      <w:lang w:bidi="ar-SA"/>
    </w:rPr>
  </w:style>
  <w:style w:type="paragraph" w:customStyle="1" w:styleId="xl103">
    <w:name w:val="xl103"/>
    <w:basedOn w:val="a"/>
    <w:rsid w:val="00A7100F"/>
    <w:pPr>
      <w:pBdr>
        <w:top w:val="single" w:sz="8"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4">
    <w:name w:val="xl104"/>
    <w:basedOn w:val="a"/>
    <w:rsid w:val="00A7100F"/>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5">
    <w:name w:val="xl105"/>
    <w:basedOn w:val="a"/>
    <w:rsid w:val="00A7100F"/>
    <w:pPr>
      <w:pBdr>
        <w:top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6">
    <w:name w:val="xl10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07">
    <w:name w:val="xl10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08">
    <w:name w:val="xl10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lang w:bidi="ar-SA"/>
    </w:rPr>
  </w:style>
  <w:style w:type="paragraph" w:customStyle="1" w:styleId="xl109">
    <w:name w:val="xl10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0">
    <w:name w:val="xl110"/>
    <w:basedOn w:val="a"/>
    <w:rsid w:val="00A7100F"/>
    <w:pPr>
      <w:spacing w:before="100" w:beforeAutospacing="1" w:after="100" w:afterAutospacing="1"/>
      <w:jc w:val="center"/>
      <w:textAlignment w:val="center"/>
    </w:pPr>
    <w:rPr>
      <w:sz w:val="18"/>
      <w:szCs w:val="18"/>
      <w:lang w:bidi="ar-SA"/>
    </w:rPr>
  </w:style>
  <w:style w:type="paragraph" w:customStyle="1" w:styleId="xl111">
    <w:name w:val="xl11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112">
    <w:name w:val="xl11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3">
    <w:name w:val="xl113"/>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4">
    <w:name w:val="xl114"/>
    <w:basedOn w:val="a"/>
    <w:rsid w:val="00A7100F"/>
    <w:pPr>
      <w:pBdr>
        <w:top w:val="single" w:sz="4" w:space="0" w:color="auto"/>
        <w:bottom w:val="single" w:sz="4" w:space="0" w:color="auto"/>
      </w:pBdr>
      <w:spacing w:before="100" w:beforeAutospacing="1" w:after="100" w:afterAutospacing="1"/>
      <w:jc w:val="center"/>
      <w:textAlignment w:val="center"/>
    </w:pPr>
    <w:rPr>
      <w:sz w:val="18"/>
      <w:szCs w:val="18"/>
      <w:lang w:bidi="ar-SA"/>
    </w:rPr>
  </w:style>
  <w:style w:type="paragraph" w:customStyle="1" w:styleId="xl115">
    <w:name w:val="xl11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6">
    <w:name w:val="xl116"/>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17">
    <w:name w:val="xl117"/>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18">
    <w:name w:val="xl118"/>
    <w:basedOn w:val="a"/>
    <w:rsid w:val="00A7100F"/>
    <w:pPr>
      <w:pBdr>
        <w:top w:val="single" w:sz="4" w:space="0" w:color="auto"/>
        <w:bottom w:val="single" w:sz="4" w:space="0" w:color="auto"/>
        <w:right w:val="single" w:sz="4" w:space="0" w:color="auto"/>
      </w:pBdr>
      <w:spacing w:before="100" w:beforeAutospacing="1" w:after="100" w:afterAutospacing="1"/>
    </w:pPr>
    <w:rPr>
      <w:rFonts w:ascii="Sylfaen" w:hAnsi="Sylfaen"/>
      <w:color w:val="000000"/>
      <w:sz w:val="20"/>
      <w:szCs w:val="20"/>
      <w:lang w:bidi="ar-SA"/>
    </w:rPr>
  </w:style>
  <w:style w:type="paragraph" w:customStyle="1" w:styleId="xl119">
    <w:name w:val="xl119"/>
    <w:basedOn w:val="a"/>
    <w:rsid w:val="00A7100F"/>
    <w:pPr>
      <w:pBdr>
        <w:top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0">
    <w:name w:val="xl120"/>
    <w:basedOn w:val="a"/>
    <w:rsid w:val="00A7100F"/>
    <w:pPr>
      <w:pBdr>
        <w:top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121">
    <w:name w:val="xl121"/>
    <w:basedOn w:val="a"/>
    <w:rsid w:val="00A7100F"/>
    <w:pPr>
      <w:pBdr>
        <w:top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2">
    <w:name w:val="xl122"/>
    <w:basedOn w:val="a"/>
    <w:rsid w:val="00A7100F"/>
    <w:pPr>
      <w:pBdr>
        <w:top w:val="single" w:sz="4" w:space="0" w:color="auto"/>
        <w:left w:val="single" w:sz="4" w:space="0" w:color="auto"/>
        <w:bottom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3">
    <w:name w:val="xl12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20"/>
      <w:szCs w:val="20"/>
      <w:lang w:bidi="ar-SA"/>
    </w:rPr>
  </w:style>
  <w:style w:type="paragraph" w:customStyle="1" w:styleId="xl124">
    <w:name w:val="xl12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5">
    <w:name w:val="xl12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color w:val="000000"/>
      <w:sz w:val="20"/>
      <w:szCs w:val="20"/>
      <w:lang w:bidi="ar-SA"/>
    </w:rPr>
  </w:style>
  <w:style w:type="paragraph" w:customStyle="1" w:styleId="xl126">
    <w:name w:val="xl12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7">
    <w:name w:val="xl127"/>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8">
    <w:name w:val="xl12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9">
    <w:name w:val="xl129"/>
    <w:basedOn w:val="a"/>
    <w:rsid w:val="00A7100F"/>
    <w:pPr>
      <w:pBdr>
        <w:top w:val="single" w:sz="4" w:space="0" w:color="auto"/>
        <w:left w:val="single" w:sz="4" w:space="0" w:color="auto"/>
        <w:bottom w:val="single" w:sz="4" w:space="0" w:color="auto"/>
      </w:pBdr>
      <w:spacing w:before="100" w:beforeAutospacing="1" w:after="100" w:afterAutospacing="1"/>
      <w:jc w:val="center"/>
    </w:pPr>
    <w:rPr>
      <w:sz w:val="20"/>
      <w:szCs w:val="20"/>
      <w:lang w:bidi="ar-SA"/>
    </w:rPr>
  </w:style>
  <w:style w:type="paragraph" w:customStyle="1" w:styleId="xl130">
    <w:name w:val="xl130"/>
    <w:basedOn w:val="a"/>
    <w:rsid w:val="00A7100F"/>
    <w:pPr>
      <w:spacing w:before="100" w:beforeAutospacing="1" w:after="100" w:afterAutospacing="1"/>
      <w:jc w:val="center"/>
    </w:pPr>
    <w:rPr>
      <w:sz w:val="20"/>
      <w:szCs w:val="20"/>
      <w:lang w:bidi="ar-SA"/>
    </w:rPr>
  </w:style>
  <w:style w:type="paragraph" w:customStyle="1" w:styleId="xl131">
    <w:name w:val="xl131"/>
    <w:basedOn w:val="a"/>
    <w:rsid w:val="00A7100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2">
    <w:name w:val="xl132"/>
    <w:basedOn w:val="a"/>
    <w:rsid w:val="00A7100F"/>
    <w:pPr>
      <w:pBdr>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3">
    <w:name w:val="xl133"/>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4">
    <w:name w:val="xl134"/>
    <w:basedOn w:val="a"/>
    <w:rsid w:val="00A7100F"/>
    <w:pPr>
      <w:spacing w:before="100" w:beforeAutospacing="1" w:after="100" w:afterAutospacing="1"/>
      <w:jc w:val="center"/>
      <w:textAlignment w:val="center"/>
    </w:pPr>
    <w:rPr>
      <w:rFonts w:ascii="Arial LatArm" w:hAnsi="Arial LatArm"/>
      <w:lang w:bidi="ar-SA"/>
    </w:rPr>
  </w:style>
  <w:style w:type="paragraph" w:customStyle="1" w:styleId="xl135">
    <w:name w:val="xl135"/>
    <w:basedOn w:val="a"/>
    <w:rsid w:val="00A7100F"/>
    <w:pPr>
      <w:pBdr>
        <w:top w:val="single" w:sz="8"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6">
    <w:name w:val="xl13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7">
    <w:name w:val="xl13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8">
    <w:name w:val="xl13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39">
    <w:name w:val="xl139"/>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40">
    <w:name w:val="xl14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14"/>
      <w:szCs w:val="14"/>
      <w:lang w:bidi="ar-SA"/>
    </w:rPr>
  </w:style>
  <w:style w:type="paragraph" w:customStyle="1" w:styleId="xl141">
    <w:name w:val="xl14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2">
    <w:name w:val="xl142"/>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3">
    <w:name w:val="xl143"/>
    <w:basedOn w:val="a"/>
    <w:rsid w:val="00A7100F"/>
    <w:pPr>
      <w:pBdr>
        <w:left w:val="single" w:sz="4" w:space="0" w:color="auto"/>
        <w:right w:val="single" w:sz="8" w:space="0" w:color="auto"/>
      </w:pBdr>
      <w:spacing w:before="100" w:beforeAutospacing="1" w:after="100" w:afterAutospacing="1"/>
      <w:jc w:val="center"/>
      <w:textAlignment w:val="center"/>
    </w:pPr>
    <w:rPr>
      <w:sz w:val="20"/>
      <w:szCs w:val="20"/>
      <w:lang w:bidi="ar-SA"/>
    </w:rPr>
  </w:style>
  <w:style w:type="paragraph" w:customStyle="1" w:styleId="xl144">
    <w:name w:val="xl144"/>
    <w:basedOn w:val="a"/>
    <w:rsid w:val="00A7100F"/>
    <w:pPr>
      <w:pBdr>
        <w:top w:val="single" w:sz="4" w:space="0" w:color="auto"/>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5">
    <w:name w:val="xl145"/>
    <w:basedOn w:val="a"/>
    <w:rsid w:val="00A7100F"/>
    <w:pPr>
      <w:pBdr>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6">
    <w:name w:val="xl146"/>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47">
    <w:name w:val="xl14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8">
    <w:name w:val="xl148"/>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9">
    <w:name w:val="xl14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0"/>
      <w:szCs w:val="20"/>
      <w:lang w:bidi="ar-SA"/>
    </w:rPr>
  </w:style>
  <w:style w:type="paragraph" w:customStyle="1" w:styleId="xl150">
    <w:name w:val="xl15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1">
    <w:name w:val="xl15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2">
    <w:name w:val="xl15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3">
    <w:name w:val="xl15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0"/>
      <w:szCs w:val="20"/>
      <w:lang w:bidi="ar-SA"/>
    </w:rPr>
  </w:style>
  <w:style w:type="paragraph" w:customStyle="1" w:styleId="xl154">
    <w:name w:val="xl154"/>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5">
    <w:name w:val="xl15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6">
    <w:name w:val="xl156"/>
    <w:basedOn w:val="a"/>
    <w:rsid w:val="00A7100F"/>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7">
    <w:name w:val="xl157"/>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bidi="ar-SA"/>
    </w:rPr>
  </w:style>
  <w:style w:type="paragraph" w:customStyle="1" w:styleId="xl158">
    <w:name w:val="xl158"/>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9">
    <w:name w:val="xl15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60">
    <w:name w:val="xl160"/>
    <w:basedOn w:val="a"/>
    <w:rsid w:val="00A7100F"/>
    <w:pPr>
      <w:pBdr>
        <w:left w:val="single" w:sz="4" w:space="0" w:color="auto"/>
        <w:bottom w:val="single" w:sz="8" w:space="0" w:color="auto"/>
        <w:right w:val="single" w:sz="8" w:space="0" w:color="auto"/>
      </w:pBdr>
      <w:spacing w:before="100" w:beforeAutospacing="1" w:after="100" w:afterAutospacing="1"/>
      <w:jc w:val="center"/>
      <w:textAlignment w:val="center"/>
    </w:pPr>
    <w:rPr>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aff4">
    <w:basedOn w:val="a"/>
    <w:next w:val="af"/>
    <w:link w:val="aff5"/>
    <w:qFormat/>
    <w:rsid w:val="00A7100F"/>
    <w:pPr>
      <w:jc w:val="center"/>
    </w:pPr>
    <w:rPr>
      <w:rFonts w:ascii="Arial Armenian" w:hAnsi="Arial Armenian"/>
      <w:szCs w:val="20"/>
      <w:lang w:val="en-US" w:eastAsia="en-US" w:bidi="ar-SA"/>
    </w:rPr>
  </w:style>
  <w:style w:type="character" w:customStyle="1" w:styleId="aff5">
    <w:name w:val="Заголовок Знак"/>
    <w:link w:val="aff4"/>
    <w:rsid w:val="00A7100F"/>
    <w:rPr>
      <w:rFonts w:ascii="Arial Armenian" w:hAnsi="Arial Armenian"/>
      <w:sz w:val="24"/>
      <w:lang w:val="en-US" w:eastAsia="en-US" w:bidi="ar-SA"/>
    </w:rPr>
  </w:style>
  <w:style w:type="character" w:customStyle="1" w:styleId="CharCharChar0">
    <w:name w:val="Char Char Char"/>
    <w:rsid w:val="00A7100F"/>
    <w:rPr>
      <w:rFonts w:ascii="Arial LatArm" w:hAnsi="Arial LatArm"/>
      <w:sz w:val="24"/>
      <w:lang w:eastAsia="ru-RU"/>
    </w:rPr>
  </w:style>
  <w:style w:type="character" w:customStyle="1" w:styleId="CharChar220">
    <w:name w:val="Char Char22"/>
    <w:rsid w:val="00A7100F"/>
    <w:rPr>
      <w:rFonts w:ascii="Arial Armenian" w:hAnsi="Arial Armenian"/>
      <w:sz w:val="28"/>
      <w:lang w:val="en-US"/>
    </w:rPr>
  </w:style>
  <w:style w:type="character" w:customStyle="1" w:styleId="CharChar200">
    <w:name w:val="Char Char20"/>
    <w:rsid w:val="00A7100F"/>
    <w:rPr>
      <w:rFonts w:ascii="Times LatArm" w:hAnsi="Times LatArm"/>
      <w:b/>
      <w:sz w:val="28"/>
      <w:lang w:val="en-US"/>
    </w:rPr>
  </w:style>
  <w:style w:type="character" w:customStyle="1" w:styleId="CharChar160">
    <w:name w:val="Char Char16"/>
    <w:rsid w:val="00A7100F"/>
    <w:rPr>
      <w:rFonts w:ascii="Times Armenian" w:hAnsi="Times Armenian"/>
      <w:b/>
      <w:lang w:val="hy-AM"/>
    </w:rPr>
  </w:style>
  <w:style w:type="character" w:customStyle="1" w:styleId="CharChar150">
    <w:name w:val="Char Char15"/>
    <w:rsid w:val="00A7100F"/>
    <w:rPr>
      <w:rFonts w:ascii="Times Armenian" w:hAnsi="Times Armenian"/>
      <w:i/>
      <w:lang w:val="nl-NL"/>
    </w:rPr>
  </w:style>
  <w:style w:type="character" w:customStyle="1" w:styleId="CharChar130">
    <w:name w:val="Char Char13"/>
    <w:rsid w:val="00A7100F"/>
    <w:rPr>
      <w:rFonts w:ascii="Arial Armenian" w:hAnsi="Arial Armenian"/>
      <w:lang w:val="en-US"/>
    </w:rPr>
  </w:style>
  <w:style w:type="character" w:customStyle="1" w:styleId="CharChar230">
    <w:name w:val="Char Char23"/>
    <w:rsid w:val="00A7100F"/>
    <w:rPr>
      <w:rFonts w:ascii="Arial Armenian" w:hAnsi="Arial Armenian"/>
      <w:sz w:val="28"/>
      <w:lang w:val="en-US" w:eastAsia="ru-RU" w:bidi="ar-SA"/>
    </w:rPr>
  </w:style>
  <w:style w:type="character" w:customStyle="1" w:styleId="CharChar210">
    <w:name w:val="Char Char21"/>
    <w:rsid w:val="00A7100F"/>
    <w:rPr>
      <w:rFonts w:ascii="Arial LatArm" w:hAnsi="Arial LatArm"/>
      <w:b/>
      <w:color w:val="0000FF"/>
      <w:lang w:val="en-US" w:eastAsia="ru-RU" w:bidi="ar-SA"/>
    </w:rPr>
  </w:style>
  <w:style w:type="character" w:customStyle="1" w:styleId="CharChar250">
    <w:name w:val="Char Char25"/>
    <w:rsid w:val="00A7100F"/>
    <w:rPr>
      <w:rFonts w:ascii="Arial Armenian" w:hAnsi="Arial Armenian"/>
      <w:sz w:val="28"/>
      <w:lang w:val="en-US" w:eastAsia="ru-RU" w:bidi="ar-SA"/>
    </w:rPr>
  </w:style>
  <w:style w:type="character" w:customStyle="1" w:styleId="CharChar240">
    <w:name w:val="Char Char24"/>
    <w:rsid w:val="00A7100F"/>
    <w:rPr>
      <w:rFonts w:ascii="Arial LatArm" w:hAnsi="Arial LatArm"/>
      <w:b/>
      <w:color w:val="0000FF"/>
      <w:lang w:val="en-US" w:eastAsia="ru-RU" w:bidi="ar-SA"/>
    </w:rPr>
  </w:style>
  <w:style w:type="paragraph" w:customStyle="1" w:styleId="110">
    <w:name w:val="Указатель 11"/>
    <w:basedOn w:val="a"/>
    <w:rsid w:val="00A7100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A7100F"/>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A7100F"/>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A7100F"/>
    <w:rPr>
      <w:color w:val="605E5C"/>
      <w:shd w:val="clear" w:color="auto" w:fill="E1DFDD"/>
    </w:rPr>
  </w:style>
  <w:style w:type="paragraph" w:customStyle="1" w:styleId="msonormal0">
    <w:name w:val="msonormal"/>
    <w:basedOn w:val="a"/>
    <w:rsid w:val="00A7100F"/>
    <w:pPr>
      <w:spacing w:before="100" w:beforeAutospacing="1" w:after="100" w:afterAutospacing="1"/>
    </w:pPr>
    <w:rPr>
      <w:lang w:bidi="ar-SA"/>
    </w:rPr>
  </w:style>
  <w:style w:type="paragraph" w:customStyle="1" w:styleId="xl76">
    <w:name w:val="xl76"/>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7">
    <w:name w:val="xl77"/>
    <w:basedOn w:val="a"/>
    <w:rsid w:val="00A7100F"/>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8">
    <w:name w:val="xl78"/>
    <w:basedOn w:val="a"/>
    <w:rsid w:val="00A7100F"/>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9">
    <w:name w:val="xl79"/>
    <w:basedOn w:val="a"/>
    <w:rsid w:val="00A710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0">
    <w:name w:val="xl8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1">
    <w:name w:val="xl81"/>
    <w:basedOn w:val="a"/>
    <w:rsid w:val="00A7100F"/>
    <w:pPr>
      <w:pBdr>
        <w:top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2">
    <w:name w:val="xl8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83">
    <w:name w:val="xl8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20"/>
      <w:szCs w:val="20"/>
      <w:lang w:bidi="ar-SA"/>
    </w:rPr>
  </w:style>
  <w:style w:type="paragraph" w:customStyle="1" w:styleId="xl84">
    <w:name w:val="xl8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bidi="ar-SA"/>
    </w:rPr>
  </w:style>
  <w:style w:type="paragraph" w:customStyle="1" w:styleId="xl85">
    <w:name w:val="xl8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86">
    <w:name w:val="xl86"/>
    <w:basedOn w:val="a"/>
    <w:rsid w:val="00A7100F"/>
    <w:pPr>
      <w:spacing w:before="100" w:beforeAutospacing="1" w:after="100" w:afterAutospacing="1"/>
      <w:jc w:val="center"/>
      <w:textAlignment w:val="center"/>
    </w:pPr>
    <w:rPr>
      <w:sz w:val="20"/>
      <w:szCs w:val="20"/>
      <w:lang w:bidi="ar-SA"/>
    </w:rPr>
  </w:style>
  <w:style w:type="paragraph" w:customStyle="1" w:styleId="xl87">
    <w:name w:val="xl8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8">
    <w:name w:val="xl8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89">
    <w:name w:val="xl89"/>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0">
    <w:name w:val="xl90"/>
    <w:basedOn w:val="a"/>
    <w:rsid w:val="00A710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1">
    <w:name w:val="xl91"/>
    <w:basedOn w:val="a"/>
    <w:rsid w:val="00A710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2">
    <w:name w:val="xl9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3">
    <w:name w:val="xl93"/>
    <w:basedOn w:val="a"/>
    <w:rsid w:val="00A7100F"/>
    <w:pPr>
      <w:spacing w:before="100" w:beforeAutospacing="1" w:after="100" w:afterAutospacing="1"/>
      <w:textAlignment w:val="center"/>
    </w:pPr>
    <w:rPr>
      <w:sz w:val="20"/>
      <w:szCs w:val="20"/>
      <w:lang w:bidi="ar-SA"/>
    </w:rPr>
  </w:style>
  <w:style w:type="paragraph" w:customStyle="1" w:styleId="xl94">
    <w:name w:val="xl9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95">
    <w:name w:val="xl95"/>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20"/>
      <w:szCs w:val="20"/>
      <w:lang w:bidi="ar-SA"/>
    </w:rPr>
  </w:style>
  <w:style w:type="paragraph" w:customStyle="1" w:styleId="xl96">
    <w:name w:val="xl96"/>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20"/>
      <w:szCs w:val="20"/>
      <w:lang w:bidi="ar-SA"/>
    </w:rPr>
  </w:style>
  <w:style w:type="paragraph" w:customStyle="1" w:styleId="xl97">
    <w:name w:val="xl9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8">
    <w:name w:val="xl98"/>
    <w:basedOn w:val="a"/>
    <w:rsid w:val="00A7100F"/>
    <w:pPr>
      <w:pBdr>
        <w:top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9">
    <w:name w:val="xl9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lang w:bidi="ar-SA"/>
    </w:rPr>
  </w:style>
  <w:style w:type="paragraph" w:customStyle="1" w:styleId="xl100">
    <w:name w:val="xl100"/>
    <w:basedOn w:val="a"/>
    <w:rsid w:val="00A7100F"/>
    <w:pPr>
      <w:pBdr>
        <w:top w:val="single" w:sz="8"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1">
    <w:name w:val="xl10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2">
    <w:name w:val="xl102"/>
    <w:basedOn w:val="a"/>
    <w:rsid w:val="00A7100F"/>
    <w:pPr>
      <w:pBdr>
        <w:top w:val="single" w:sz="8" w:space="0" w:color="auto"/>
        <w:bottom w:val="single" w:sz="4" w:space="0" w:color="auto"/>
      </w:pBdr>
      <w:spacing w:before="100" w:beforeAutospacing="1" w:after="100" w:afterAutospacing="1"/>
      <w:textAlignment w:val="center"/>
    </w:pPr>
    <w:rPr>
      <w:rFonts w:ascii="GHEA Grapalat" w:hAnsi="GHEA Grapalat"/>
      <w:b/>
      <w:bCs/>
      <w:lang w:bidi="ar-SA"/>
    </w:rPr>
  </w:style>
  <w:style w:type="paragraph" w:customStyle="1" w:styleId="xl103">
    <w:name w:val="xl103"/>
    <w:basedOn w:val="a"/>
    <w:rsid w:val="00A7100F"/>
    <w:pPr>
      <w:pBdr>
        <w:top w:val="single" w:sz="8"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4">
    <w:name w:val="xl104"/>
    <w:basedOn w:val="a"/>
    <w:rsid w:val="00A7100F"/>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5">
    <w:name w:val="xl105"/>
    <w:basedOn w:val="a"/>
    <w:rsid w:val="00A7100F"/>
    <w:pPr>
      <w:pBdr>
        <w:top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6">
    <w:name w:val="xl10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07">
    <w:name w:val="xl10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08">
    <w:name w:val="xl10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lang w:bidi="ar-SA"/>
    </w:rPr>
  </w:style>
  <w:style w:type="paragraph" w:customStyle="1" w:styleId="xl109">
    <w:name w:val="xl10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0">
    <w:name w:val="xl110"/>
    <w:basedOn w:val="a"/>
    <w:rsid w:val="00A7100F"/>
    <w:pPr>
      <w:spacing w:before="100" w:beforeAutospacing="1" w:after="100" w:afterAutospacing="1"/>
      <w:jc w:val="center"/>
      <w:textAlignment w:val="center"/>
    </w:pPr>
    <w:rPr>
      <w:sz w:val="18"/>
      <w:szCs w:val="18"/>
      <w:lang w:bidi="ar-SA"/>
    </w:rPr>
  </w:style>
  <w:style w:type="paragraph" w:customStyle="1" w:styleId="xl111">
    <w:name w:val="xl11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112">
    <w:name w:val="xl11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3">
    <w:name w:val="xl113"/>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4">
    <w:name w:val="xl114"/>
    <w:basedOn w:val="a"/>
    <w:rsid w:val="00A7100F"/>
    <w:pPr>
      <w:pBdr>
        <w:top w:val="single" w:sz="4" w:space="0" w:color="auto"/>
        <w:bottom w:val="single" w:sz="4" w:space="0" w:color="auto"/>
      </w:pBdr>
      <w:spacing w:before="100" w:beforeAutospacing="1" w:after="100" w:afterAutospacing="1"/>
      <w:jc w:val="center"/>
      <w:textAlignment w:val="center"/>
    </w:pPr>
    <w:rPr>
      <w:sz w:val="18"/>
      <w:szCs w:val="18"/>
      <w:lang w:bidi="ar-SA"/>
    </w:rPr>
  </w:style>
  <w:style w:type="paragraph" w:customStyle="1" w:styleId="xl115">
    <w:name w:val="xl11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6">
    <w:name w:val="xl116"/>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17">
    <w:name w:val="xl117"/>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18">
    <w:name w:val="xl118"/>
    <w:basedOn w:val="a"/>
    <w:rsid w:val="00A7100F"/>
    <w:pPr>
      <w:pBdr>
        <w:top w:val="single" w:sz="4" w:space="0" w:color="auto"/>
        <w:bottom w:val="single" w:sz="4" w:space="0" w:color="auto"/>
        <w:right w:val="single" w:sz="4" w:space="0" w:color="auto"/>
      </w:pBdr>
      <w:spacing w:before="100" w:beforeAutospacing="1" w:after="100" w:afterAutospacing="1"/>
    </w:pPr>
    <w:rPr>
      <w:rFonts w:ascii="Sylfaen" w:hAnsi="Sylfaen"/>
      <w:color w:val="000000"/>
      <w:sz w:val="20"/>
      <w:szCs w:val="20"/>
      <w:lang w:bidi="ar-SA"/>
    </w:rPr>
  </w:style>
  <w:style w:type="paragraph" w:customStyle="1" w:styleId="xl119">
    <w:name w:val="xl119"/>
    <w:basedOn w:val="a"/>
    <w:rsid w:val="00A7100F"/>
    <w:pPr>
      <w:pBdr>
        <w:top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0">
    <w:name w:val="xl120"/>
    <w:basedOn w:val="a"/>
    <w:rsid w:val="00A7100F"/>
    <w:pPr>
      <w:pBdr>
        <w:top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121">
    <w:name w:val="xl121"/>
    <w:basedOn w:val="a"/>
    <w:rsid w:val="00A7100F"/>
    <w:pPr>
      <w:pBdr>
        <w:top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2">
    <w:name w:val="xl122"/>
    <w:basedOn w:val="a"/>
    <w:rsid w:val="00A7100F"/>
    <w:pPr>
      <w:pBdr>
        <w:top w:val="single" w:sz="4" w:space="0" w:color="auto"/>
        <w:left w:val="single" w:sz="4" w:space="0" w:color="auto"/>
        <w:bottom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3">
    <w:name w:val="xl12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20"/>
      <w:szCs w:val="20"/>
      <w:lang w:bidi="ar-SA"/>
    </w:rPr>
  </w:style>
  <w:style w:type="paragraph" w:customStyle="1" w:styleId="xl124">
    <w:name w:val="xl12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5">
    <w:name w:val="xl12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color w:val="000000"/>
      <w:sz w:val="20"/>
      <w:szCs w:val="20"/>
      <w:lang w:bidi="ar-SA"/>
    </w:rPr>
  </w:style>
  <w:style w:type="paragraph" w:customStyle="1" w:styleId="xl126">
    <w:name w:val="xl12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7">
    <w:name w:val="xl127"/>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8">
    <w:name w:val="xl12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9">
    <w:name w:val="xl129"/>
    <w:basedOn w:val="a"/>
    <w:rsid w:val="00A7100F"/>
    <w:pPr>
      <w:pBdr>
        <w:top w:val="single" w:sz="4" w:space="0" w:color="auto"/>
        <w:left w:val="single" w:sz="4" w:space="0" w:color="auto"/>
        <w:bottom w:val="single" w:sz="4" w:space="0" w:color="auto"/>
      </w:pBdr>
      <w:spacing w:before="100" w:beforeAutospacing="1" w:after="100" w:afterAutospacing="1"/>
      <w:jc w:val="center"/>
    </w:pPr>
    <w:rPr>
      <w:sz w:val="20"/>
      <w:szCs w:val="20"/>
      <w:lang w:bidi="ar-SA"/>
    </w:rPr>
  </w:style>
  <w:style w:type="paragraph" w:customStyle="1" w:styleId="xl130">
    <w:name w:val="xl130"/>
    <w:basedOn w:val="a"/>
    <w:rsid w:val="00A7100F"/>
    <w:pPr>
      <w:spacing w:before="100" w:beforeAutospacing="1" w:after="100" w:afterAutospacing="1"/>
      <w:jc w:val="center"/>
    </w:pPr>
    <w:rPr>
      <w:sz w:val="20"/>
      <w:szCs w:val="20"/>
      <w:lang w:bidi="ar-SA"/>
    </w:rPr>
  </w:style>
  <w:style w:type="paragraph" w:customStyle="1" w:styleId="xl131">
    <w:name w:val="xl131"/>
    <w:basedOn w:val="a"/>
    <w:rsid w:val="00A7100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2">
    <w:name w:val="xl132"/>
    <w:basedOn w:val="a"/>
    <w:rsid w:val="00A7100F"/>
    <w:pPr>
      <w:pBdr>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3">
    <w:name w:val="xl133"/>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4">
    <w:name w:val="xl134"/>
    <w:basedOn w:val="a"/>
    <w:rsid w:val="00A7100F"/>
    <w:pPr>
      <w:spacing w:before="100" w:beforeAutospacing="1" w:after="100" w:afterAutospacing="1"/>
      <w:jc w:val="center"/>
      <w:textAlignment w:val="center"/>
    </w:pPr>
    <w:rPr>
      <w:rFonts w:ascii="Arial LatArm" w:hAnsi="Arial LatArm"/>
      <w:lang w:bidi="ar-SA"/>
    </w:rPr>
  </w:style>
  <w:style w:type="paragraph" w:customStyle="1" w:styleId="xl135">
    <w:name w:val="xl135"/>
    <w:basedOn w:val="a"/>
    <w:rsid w:val="00A7100F"/>
    <w:pPr>
      <w:pBdr>
        <w:top w:val="single" w:sz="8"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6">
    <w:name w:val="xl13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7">
    <w:name w:val="xl13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8">
    <w:name w:val="xl13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39">
    <w:name w:val="xl139"/>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40">
    <w:name w:val="xl14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14"/>
      <w:szCs w:val="14"/>
      <w:lang w:bidi="ar-SA"/>
    </w:rPr>
  </w:style>
  <w:style w:type="paragraph" w:customStyle="1" w:styleId="xl141">
    <w:name w:val="xl14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2">
    <w:name w:val="xl142"/>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3">
    <w:name w:val="xl143"/>
    <w:basedOn w:val="a"/>
    <w:rsid w:val="00A7100F"/>
    <w:pPr>
      <w:pBdr>
        <w:left w:val="single" w:sz="4" w:space="0" w:color="auto"/>
        <w:right w:val="single" w:sz="8" w:space="0" w:color="auto"/>
      </w:pBdr>
      <w:spacing w:before="100" w:beforeAutospacing="1" w:after="100" w:afterAutospacing="1"/>
      <w:jc w:val="center"/>
      <w:textAlignment w:val="center"/>
    </w:pPr>
    <w:rPr>
      <w:sz w:val="20"/>
      <w:szCs w:val="20"/>
      <w:lang w:bidi="ar-SA"/>
    </w:rPr>
  </w:style>
  <w:style w:type="paragraph" w:customStyle="1" w:styleId="xl144">
    <w:name w:val="xl144"/>
    <w:basedOn w:val="a"/>
    <w:rsid w:val="00A7100F"/>
    <w:pPr>
      <w:pBdr>
        <w:top w:val="single" w:sz="4" w:space="0" w:color="auto"/>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5">
    <w:name w:val="xl145"/>
    <w:basedOn w:val="a"/>
    <w:rsid w:val="00A7100F"/>
    <w:pPr>
      <w:pBdr>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6">
    <w:name w:val="xl146"/>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47">
    <w:name w:val="xl14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8">
    <w:name w:val="xl148"/>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9">
    <w:name w:val="xl14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0"/>
      <w:szCs w:val="20"/>
      <w:lang w:bidi="ar-SA"/>
    </w:rPr>
  </w:style>
  <w:style w:type="paragraph" w:customStyle="1" w:styleId="xl150">
    <w:name w:val="xl15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1">
    <w:name w:val="xl15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2">
    <w:name w:val="xl15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3">
    <w:name w:val="xl15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0"/>
      <w:szCs w:val="20"/>
      <w:lang w:bidi="ar-SA"/>
    </w:rPr>
  </w:style>
  <w:style w:type="paragraph" w:customStyle="1" w:styleId="xl154">
    <w:name w:val="xl154"/>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5">
    <w:name w:val="xl15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6">
    <w:name w:val="xl156"/>
    <w:basedOn w:val="a"/>
    <w:rsid w:val="00A7100F"/>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7">
    <w:name w:val="xl157"/>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bidi="ar-SA"/>
    </w:rPr>
  </w:style>
  <w:style w:type="paragraph" w:customStyle="1" w:styleId="xl158">
    <w:name w:val="xl158"/>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9">
    <w:name w:val="xl15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60">
    <w:name w:val="xl160"/>
    <w:basedOn w:val="a"/>
    <w:rsid w:val="00A7100F"/>
    <w:pPr>
      <w:pBdr>
        <w:left w:val="single" w:sz="4" w:space="0" w:color="auto"/>
        <w:bottom w:val="single" w:sz="8" w:space="0" w:color="auto"/>
        <w:right w:val="single" w:sz="8" w:space="0" w:color="auto"/>
      </w:pBdr>
      <w:spacing w:before="100" w:beforeAutospacing="1" w:after="100" w:afterAutospacing="1"/>
      <w:jc w:val="center"/>
      <w:textAlignment w:val="center"/>
    </w:pPr>
    <w:rPr>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536087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A3434-1E81-4EC2-B1B4-BE99C03D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84</Pages>
  <Words>21522</Words>
  <Characters>122681</Characters>
  <Application>Microsoft Office Word</Application>
  <DocSecurity>0</DocSecurity>
  <Lines>1022</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143916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Администратор</cp:lastModifiedBy>
  <cp:revision>19</cp:revision>
  <cp:lastPrinted>2018-02-16T07:12:00Z</cp:lastPrinted>
  <dcterms:created xsi:type="dcterms:W3CDTF">2019-10-28T07:04:00Z</dcterms:created>
  <dcterms:modified xsi:type="dcterms:W3CDTF">2022-02-15T12:02:00Z</dcterms:modified>
</cp:coreProperties>
</file>