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8C138" w14:textId="77777777" w:rsidR="003E4E11" w:rsidRPr="00DE4815"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254969B9" w14:textId="77777777" w:rsidR="003E4E11" w:rsidRPr="000B4129"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A</w:t>
      </w:r>
    </w:p>
    <w:p w14:paraId="0C6992A9"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ОБЪЯВЛЕНИЕ</w:t>
      </w:r>
    </w:p>
    <w:p w14:paraId="492C1691"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 ЗАПРОСЕ КОТИРОВОК</w:t>
      </w:r>
    </w:p>
    <w:p w14:paraId="3B6A82DB"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p>
    <w:p w14:paraId="002ADEA9"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Настоящий текст объявления утвержден Решением Оценочной Комиссии от</w:t>
      </w:r>
    </w:p>
    <w:p w14:paraId="07AC975F" w14:textId="2AFA0429" w:rsidR="003E4E11" w:rsidRPr="00140186" w:rsidRDefault="00C151F2" w:rsidP="003E4E11">
      <w:pPr>
        <w:pStyle w:val="a3"/>
        <w:widowControl w:val="0"/>
        <w:spacing w:after="160" w:line="240" w:lineRule="auto"/>
        <w:ind w:firstLine="0"/>
        <w:jc w:val="center"/>
        <w:rPr>
          <w:rFonts w:ascii="GHEA Grapalat" w:hAnsi="GHEA Grapalat"/>
          <w:i w:val="0"/>
          <w:sz w:val="24"/>
          <w:szCs w:val="24"/>
        </w:rPr>
      </w:pPr>
      <w:r w:rsidRPr="00C151F2">
        <w:rPr>
          <w:rFonts w:ascii="GHEA Grapalat" w:hAnsi="GHEA Grapalat"/>
          <w:i w:val="0"/>
          <w:sz w:val="24"/>
          <w:szCs w:val="24"/>
          <w:lang w:bidi="ar-EG"/>
        </w:rPr>
        <w:t>12.01.2026</w:t>
      </w:r>
      <w:r w:rsidR="003E4E11" w:rsidRPr="00140186">
        <w:rPr>
          <w:rFonts w:ascii="GHEA Grapalat" w:hAnsi="GHEA Grapalat"/>
          <w:i w:val="0"/>
          <w:sz w:val="24"/>
          <w:szCs w:val="24"/>
        </w:rPr>
        <w:t xml:space="preserve"> года №1</w:t>
      </w:r>
    </w:p>
    <w:p w14:paraId="0337BDCE" w14:textId="48AED464"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Код процедуры</w:t>
      </w:r>
      <w:r>
        <w:rPr>
          <w:rFonts w:ascii="GHEA Grapalat" w:hAnsi="GHEA Grapalat"/>
          <w:i w:val="0"/>
          <w:sz w:val="24"/>
          <w:szCs w:val="24"/>
        </w:rPr>
        <w:t xml:space="preserve">: </w:t>
      </w:r>
      <w:r w:rsidR="00C151F2">
        <w:rPr>
          <w:rFonts w:ascii="GHEA Grapalat" w:hAnsi="GHEA Grapalat"/>
          <w:i w:val="0"/>
          <w:sz w:val="24"/>
          <w:szCs w:val="24"/>
          <w:lang w:val="en-US"/>
        </w:rPr>
        <w:t>ԱՄԴՄԴ</w:t>
      </w:r>
      <w:r w:rsidR="00C151F2" w:rsidRPr="00C151F2">
        <w:rPr>
          <w:rFonts w:ascii="GHEA Grapalat" w:hAnsi="GHEA Grapalat"/>
          <w:i w:val="0"/>
          <w:sz w:val="24"/>
          <w:szCs w:val="24"/>
        </w:rPr>
        <w:t>-</w:t>
      </w:r>
      <w:r w:rsidR="00C151F2">
        <w:rPr>
          <w:rFonts w:ascii="GHEA Grapalat" w:hAnsi="GHEA Grapalat"/>
          <w:i w:val="0"/>
          <w:sz w:val="24"/>
          <w:szCs w:val="24"/>
          <w:lang w:val="en-US"/>
        </w:rPr>
        <w:t>ՀՄԱԾՁԲ</w:t>
      </w:r>
      <w:r w:rsidR="00C151F2" w:rsidRPr="00C151F2">
        <w:rPr>
          <w:rFonts w:ascii="GHEA Grapalat" w:hAnsi="GHEA Grapalat"/>
          <w:i w:val="0"/>
          <w:sz w:val="24"/>
          <w:szCs w:val="24"/>
        </w:rPr>
        <w:t>-2026/01</w:t>
      </w:r>
    </w:p>
    <w:p w14:paraId="230174F4" w14:textId="2EEB74D4" w:rsidR="003E4E11" w:rsidRPr="00140186" w:rsidRDefault="002777E4" w:rsidP="003E4E11">
      <w:pPr>
        <w:pStyle w:val="a3"/>
        <w:widowControl w:val="0"/>
        <w:spacing w:after="160" w:line="240" w:lineRule="auto"/>
        <w:ind w:left="-142" w:firstLine="567"/>
        <w:rPr>
          <w:rFonts w:ascii="GHEA Grapalat" w:hAnsi="GHEA Grapalat"/>
          <w:i w:val="0"/>
          <w:sz w:val="24"/>
          <w:szCs w:val="24"/>
        </w:rPr>
      </w:pPr>
      <w:r>
        <w:rPr>
          <w:rFonts w:ascii="GHEA Grapalat" w:hAnsi="GHEA Grapalat"/>
          <w:i w:val="0"/>
          <w:sz w:val="24"/>
          <w:szCs w:val="24"/>
        </w:rPr>
        <w:t xml:space="preserve"> </w:t>
      </w:r>
      <w:r w:rsidR="001B65BD">
        <w:rPr>
          <w:rFonts w:ascii="GHEA Grapalat" w:hAnsi="GHEA Grapalat"/>
          <w:i w:val="0"/>
          <w:sz w:val="24"/>
          <w:szCs w:val="24"/>
        </w:rPr>
        <w:t xml:space="preserve"> </w:t>
      </w:r>
      <w:r w:rsidR="00C151F2" w:rsidRPr="00C151F2">
        <w:rPr>
          <w:rFonts w:ascii="GHEA Grapalat" w:hAnsi="GHEA Grapalat"/>
          <w:i w:val="0"/>
          <w:sz w:val="24"/>
          <w:szCs w:val="24"/>
        </w:rPr>
        <w:t>“</w:t>
      </w:r>
      <w:proofErr w:type="spellStart"/>
      <w:r w:rsidR="00C151F2">
        <w:rPr>
          <w:rFonts w:ascii="GHEA Grapalat" w:hAnsi="GHEA Grapalat"/>
          <w:i w:val="0"/>
          <w:sz w:val="24"/>
          <w:szCs w:val="24"/>
        </w:rPr>
        <w:t>Дохсская</w:t>
      </w:r>
      <w:proofErr w:type="spellEnd"/>
      <w:r w:rsidR="00C151F2">
        <w:rPr>
          <w:rFonts w:ascii="GHEA Grapalat" w:hAnsi="GHEA Grapalat"/>
          <w:i w:val="0"/>
          <w:sz w:val="24"/>
          <w:szCs w:val="24"/>
        </w:rPr>
        <w:t xml:space="preserve"> Средняя Школа</w:t>
      </w:r>
      <w:r w:rsidR="00C151F2" w:rsidRPr="00C151F2">
        <w:rPr>
          <w:rFonts w:ascii="GHEA Grapalat" w:hAnsi="GHEA Grapalat"/>
          <w:i w:val="0"/>
          <w:sz w:val="24"/>
          <w:szCs w:val="24"/>
        </w:rPr>
        <w:t xml:space="preserve">” </w:t>
      </w:r>
      <w:r w:rsidR="001B65BD">
        <w:rPr>
          <w:rFonts w:ascii="GHEA Grapalat" w:hAnsi="GHEA Grapalat"/>
          <w:i w:val="0"/>
          <w:sz w:val="24"/>
          <w:szCs w:val="24"/>
        </w:rPr>
        <w:t>ГНКО</w:t>
      </w:r>
      <w:r w:rsidR="003E4E11" w:rsidRPr="00140186">
        <w:rPr>
          <w:rFonts w:ascii="GHEA Grapalat" w:hAnsi="GHEA Grapalat"/>
          <w:i w:val="0"/>
          <w:sz w:val="24"/>
          <w:szCs w:val="24"/>
        </w:rPr>
        <w:t xml:space="preserve">, находящийся по адресу: </w:t>
      </w:r>
      <w:proofErr w:type="spellStart"/>
      <w:r w:rsidR="00C151F2">
        <w:rPr>
          <w:rFonts w:ascii="GHEA Grapalat" w:hAnsi="GHEA Grapalat"/>
          <w:i w:val="0"/>
          <w:sz w:val="24"/>
          <w:szCs w:val="24"/>
        </w:rPr>
        <w:t>Д</w:t>
      </w:r>
      <w:r w:rsidR="00C151F2" w:rsidRPr="00C151F2">
        <w:rPr>
          <w:rFonts w:ascii="GHEA Grapalat" w:hAnsi="GHEA Grapalat"/>
          <w:i w:val="0"/>
          <w:sz w:val="24"/>
          <w:szCs w:val="24"/>
        </w:rPr>
        <w:t>охс</w:t>
      </w:r>
      <w:proofErr w:type="spellEnd"/>
      <w:r w:rsidR="00C151F2" w:rsidRPr="00C151F2">
        <w:rPr>
          <w:rFonts w:ascii="GHEA Grapalat" w:hAnsi="GHEA Grapalat"/>
          <w:i w:val="0"/>
          <w:sz w:val="24"/>
          <w:szCs w:val="24"/>
        </w:rPr>
        <w:t xml:space="preserve"> село</w:t>
      </w:r>
      <w:r w:rsidR="00C151F2" w:rsidRPr="00C151F2">
        <w:rPr>
          <w:rFonts w:ascii="GHEA Grapalat" w:hAnsi="GHEA Grapalat"/>
          <w:i w:val="0"/>
          <w:sz w:val="24"/>
          <w:szCs w:val="24"/>
        </w:rPr>
        <w:br/>
        <w:t>Ширази ул. 1-й пер.</w:t>
      </w:r>
      <w:r w:rsidR="003E4E11" w:rsidRPr="00140186">
        <w:rPr>
          <w:rFonts w:ascii="GHEA Grapalat" w:hAnsi="GHEA Grapalat"/>
          <w:i w:val="0"/>
          <w:sz w:val="24"/>
          <w:szCs w:val="24"/>
        </w:rPr>
        <w:t>, объявляет запрос котировок, который проводится одним этапом.</w:t>
      </w:r>
    </w:p>
    <w:p w14:paraId="09F06B9F" w14:textId="683D2A81" w:rsidR="003E4E11" w:rsidRPr="00140186" w:rsidRDefault="003E4E11" w:rsidP="003E4E11">
      <w:pPr>
        <w:pStyle w:val="a3"/>
        <w:widowControl w:val="0"/>
        <w:spacing w:after="160" w:line="240" w:lineRule="auto"/>
        <w:ind w:left="-142" w:firstLine="567"/>
        <w:jc w:val="lowKashida"/>
        <w:rPr>
          <w:rFonts w:ascii="GHEA Grapalat" w:hAnsi="GHEA Grapalat"/>
          <w:i w:val="0"/>
          <w:sz w:val="24"/>
          <w:szCs w:val="24"/>
        </w:rPr>
      </w:pPr>
      <w:r w:rsidRPr="00140186">
        <w:rPr>
          <w:rFonts w:ascii="GHEA Grapalat" w:hAnsi="GHEA Grapalat"/>
          <w:i w:val="0"/>
          <w:sz w:val="24"/>
          <w:szCs w:val="24"/>
        </w:rPr>
        <w:t>Участнику, отобранному по итогам настоящей процедуры, в</w:t>
      </w:r>
      <w:r w:rsidRPr="003937A7">
        <w:rPr>
          <w:rFonts w:ascii="Calibri" w:hAnsi="Calibri" w:cs="Calibri"/>
          <w:i w:val="0"/>
          <w:sz w:val="24"/>
          <w:szCs w:val="24"/>
        </w:rPr>
        <w:t> </w:t>
      </w:r>
      <w:r w:rsidRPr="003937A7">
        <w:rPr>
          <w:rFonts w:ascii="GHEA Grapalat" w:hAnsi="GHEA Grapalat"/>
          <w:i w:val="0"/>
          <w:sz w:val="24"/>
          <w:szCs w:val="24"/>
        </w:rPr>
        <w:t>установленном</w:t>
      </w:r>
      <w:r w:rsidRPr="003937A7">
        <w:rPr>
          <w:rFonts w:ascii="Calibri" w:hAnsi="Calibri" w:cs="Calibri"/>
          <w:i w:val="0"/>
          <w:sz w:val="24"/>
          <w:szCs w:val="24"/>
        </w:rPr>
        <w:t> </w:t>
      </w:r>
      <w:r w:rsidRPr="003937A7">
        <w:rPr>
          <w:rFonts w:ascii="GHEA Grapalat" w:hAnsi="GHEA Grapalat"/>
          <w:i w:val="0"/>
          <w:sz w:val="24"/>
          <w:szCs w:val="24"/>
        </w:rPr>
        <w:t>порядке будет предложено заключить договор на поставку специализированных пассажирских перевозок</w:t>
      </w:r>
      <w:r w:rsidRPr="00140186">
        <w:rPr>
          <w:rFonts w:ascii="GHEA Grapalat" w:hAnsi="GHEA Grapalat"/>
          <w:i w:val="0"/>
          <w:sz w:val="24"/>
          <w:szCs w:val="24"/>
        </w:rPr>
        <w:t xml:space="preserve"> (далее — договор).</w:t>
      </w:r>
    </w:p>
    <w:p w14:paraId="675D7A8A" w14:textId="77777777" w:rsidR="003E4E11" w:rsidRPr="00140186" w:rsidRDefault="003E4E11" w:rsidP="003E4E11">
      <w:pPr>
        <w:pStyle w:val="a3"/>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40186">
        <w:rPr>
          <w:rFonts w:ascii="Courier New" w:hAnsi="Courier New" w:cs="Courier New"/>
          <w:i w:val="0"/>
          <w:sz w:val="24"/>
          <w:szCs w:val="24"/>
          <w:lang w:val="en-US"/>
        </w:rPr>
        <w:t> </w:t>
      </w:r>
      <w:proofErr w:type="spellStart"/>
      <w:r w:rsidRPr="00140186">
        <w:rPr>
          <w:rFonts w:ascii="GHEA Grapalat" w:hAnsi="GHEA Grapalat"/>
          <w:i w:val="0"/>
          <w:sz w:val="24"/>
          <w:szCs w:val="24"/>
        </w:rPr>
        <w:t>настоящейпроцедуре</w:t>
      </w:r>
      <w:proofErr w:type="spellEnd"/>
      <w:r w:rsidRPr="00140186">
        <w:rPr>
          <w:rFonts w:ascii="GHEA Grapalat" w:hAnsi="GHEA Grapalat"/>
          <w:i w:val="0"/>
          <w:sz w:val="24"/>
          <w:szCs w:val="24"/>
        </w:rPr>
        <w:t>.</w:t>
      </w:r>
    </w:p>
    <w:p w14:paraId="083300CA" w14:textId="0D9481B7" w:rsidR="003E4E11" w:rsidRPr="00140186" w:rsidRDefault="003E4E11" w:rsidP="003E4E11">
      <w:pPr>
        <w:pStyle w:val="a3"/>
        <w:widowControl w:val="0"/>
        <w:spacing w:after="160" w:line="240" w:lineRule="auto"/>
        <w:ind w:left="-142" w:firstLine="0"/>
        <w:rPr>
          <w:rFonts w:ascii="GHEA Grapalat" w:hAnsi="GHEA Grapalat"/>
          <w:i w:val="0"/>
          <w:sz w:val="24"/>
          <w:szCs w:val="24"/>
        </w:rPr>
      </w:pPr>
      <w:r w:rsidRPr="00140186">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27B1F424" w14:textId="77777777" w:rsidR="003E4E11" w:rsidRPr="00140186" w:rsidRDefault="003E4E11" w:rsidP="003E4E11">
      <w:pPr>
        <w:pStyle w:val="a3"/>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Pr="00140186">
        <w:rPr>
          <w:rFonts w:ascii="GHEA Grapalat" w:hAnsi="GHEA Grapalat"/>
          <w:i w:val="0"/>
          <w:sz w:val="24"/>
          <w:szCs w:val="24"/>
        </w:rPr>
        <w:t>удовлетворительнопо</w:t>
      </w:r>
      <w:proofErr w:type="spellEnd"/>
      <w:r w:rsidRPr="00140186">
        <w:rPr>
          <w:rFonts w:ascii="GHEA Grapalat" w:hAnsi="GHEA Grapalat"/>
          <w:i w:val="0"/>
          <w:sz w:val="24"/>
          <w:szCs w:val="24"/>
        </w:rPr>
        <w:t xml:space="preserve"> неценовым условиям, по принципу предпочтения, отдаваемого участнику, представившему минимальное ценовое предложение.</w:t>
      </w:r>
    </w:p>
    <w:p w14:paraId="70EFC9BD" w14:textId="77777777" w:rsidR="003E4E11" w:rsidRPr="002742FD" w:rsidRDefault="003E4E11" w:rsidP="003E4E11">
      <w:pPr>
        <w:pStyle w:val="a3"/>
        <w:widowControl w:val="0"/>
        <w:spacing w:after="160" w:line="240" w:lineRule="auto"/>
        <w:ind w:left="-142" w:firstLine="567"/>
        <w:rPr>
          <w:rFonts w:ascii="GHEA Grapalat" w:hAnsi="GHEA Grapalat"/>
          <w:i w:val="0"/>
          <w:sz w:val="24"/>
          <w:szCs w:val="24"/>
        </w:rPr>
      </w:pPr>
      <w:r w:rsidRPr="002742F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151F2">
        <w:rPr>
          <w:rFonts w:ascii="Calibri" w:hAnsi="Calibri" w:cs="Calibri"/>
          <w:i w:val="0"/>
          <w:sz w:val="24"/>
          <w:szCs w:val="24"/>
        </w:rPr>
        <w:t> </w:t>
      </w:r>
      <w:r w:rsidRPr="002742FD">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3A1B4E7F" w14:textId="4B2413C3" w:rsidR="003E4E11" w:rsidRPr="00140186" w:rsidRDefault="003E4E11" w:rsidP="003E4E11">
      <w:pPr>
        <w:pStyle w:val="a3"/>
        <w:widowControl w:val="0"/>
        <w:spacing w:after="160" w:line="276" w:lineRule="auto"/>
        <w:ind w:left="-142" w:firstLine="567"/>
        <w:rPr>
          <w:rFonts w:ascii="GHEA Grapalat" w:hAnsi="GHEA Grapalat"/>
          <w:i w:val="0"/>
          <w:sz w:val="24"/>
          <w:szCs w:val="24"/>
        </w:rPr>
      </w:pPr>
      <w:r w:rsidRPr="00140186">
        <w:rPr>
          <w:rFonts w:ascii="GHEA Grapalat" w:hAnsi="GHEA Grapalat"/>
          <w:i w:val="0"/>
          <w:sz w:val="24"/>
          <w:szCs w:val="24"/>
        </w:rPr>
        <w:t>Заявки на запрос котировок необходимо подавать по адресу</w:t>
      </w:r>
      <w:r w:rsidRPr="002742FD">
        <w:rPr>
          <w:rFonts w:ascii="GHEA Grapalat" w:hAnsi="GHEA Grapalat"/>
          <w:i w:val="0"/>
          <w:sz w:val="24"/>
          <w:szCs w:val="24"/>
        </w:rPr>
        <w:t xml:space="preserve"> </w:t>
      </w:r>
      <w:proofErr w:type="spellStart"/>
      <w:r w:rsidR="00C151F2">
        <w:rPr>
          <w:rFonts w:ascii="GHEA Grapalat" w:hAnsi="GHEA Grapalat"/>
          <w:i w:val="0"/>
          <w:sz w:val="24"/>
          <w:szCs w:val="24"/>
        </w:rPr>
        <w:t>Д</w:t>
      </w:r>
      <w:r w:rsidR="00C151F2" w:rsidRPr="00C151F2">
        <w:rPr>
          <w:rFonts w:ascii="GHEA Grapalat" w:hAnsi="GHEA Grapalat"/>
          <w:i w:val="0"/>
          <w:sz w:val="24"/>
          <w:szCs w:val="24"/>
        </w:rPr>
        <w:t>охс</w:t>
      </w:r>
      <w:proofErr w:type="spellEnd"/>
      <w:r w:rsidR="00C151F2" w:rsidRPr="00C151F2">
        <w:rPr>
          <w:rFonts w:ascii="GHEA Grapalat" w:hAnsi="GHEA Grapalat"/>
          <w:i w:val="0"/>
          <w:sz w:val="24"/>
          <w:szCs w:val="24"/>
        </w:rPr>
        <w:t xml:space="preserve"> село</w:t>
      </w:r>
      <w:r w:rsidR="00C151F2" w:rsidRPr="00C151F2">
        <w:rPr>
          <w:rFonts w:ascii="GHEA Grapalat" w:hAnsi="GHEA Grapalat"/>
          <w:i w:val="0"/>
          <w:sz w:val="24"/>
          <w:szCs w:val="24"/>
        </w:rPr>
        <w:br/>
        <w:t>Ширази ул. 1-й пер.</w:t>
      </w:r>
      <w:r w:rsidR="00C151F2" w:rsidRPr="00C151F2">
        <w:rPr>
          <w:rFonts w:ascii="GHEA Grapalat" w:hAnsi="GHEA Grapalat"/>
          <w:i w:val="0"/>
          <w:sz w:val="24"/>
          <w:szCs w:val="24"/>
        </w:rPr>
        <w:t xml:space="preserve"> </w:t>
      </w:r>
      <w:r w:rsidRPr="00140186">
        <w:rPr>
          <w:rFonts w:ascii="GHEA Grapalat" w:hAnsi="GHEA Grapalat"/>
          <w:i w:val="0"/>
          <w:sz w:val="24"/>
          <w:szCs w:val="24"/>
        </w:rPr>
        <w:t>в документарной форме, до</w:t>
      </w:r>
      <w:r w:rsidRPr="005001FE">
        <w:rPr>
          <w:rFonts w:ascii="GHEA Grapalat" w:hAnsi="GHEA Grapalat"/>
          <w:i w:val="0"/>
          <w:sz w:val="24"/>
          <w:szCs w:val="24"/>
        </w:rPr>
        <w:t xml:space="preserve"> </w:t>
      </w:r>
      <w:r w:rsidR="000576F6">
        <w:rPr>
          <w:rFonts w:ascii="GHEA Grapalat" w:hAnsi="GHEA Grapalat"/>
          <w:i w:val="0"/>
          <w:sz w:val="24"/>
          <w:szCs w:val="24"/>
        </w:rPr>
        <w:t>1</w:t>
      </w:r>
      <w:r w:rsidR="00C151F2" w:rsidRPr="00C151F2">
        <w:rPr>
          <w:rFonts w:ascii="GHEA Grapalat" w:hAnsi="GHEA Grapalat"/>
          <w:i w:val="0"/>
          <w:sz w:val="24"/>
          <w:szCs w:val="24"/>
        </w:rPr>
        <w:t>2</w:t>
      </w:r>
      <w:r w:rsidR="000576F6">
        <w:rPr>
          <w:rFonts w:ascii="GHEA Grapalat" w:hAnsi="GHEA Grapalat"/>
          <w:i w:val="0"/>
          <w:sz w:val="24"/>
          <w:szCs w:val="24"/>
        </w:rPr>
        <w:t>:00</w:t>
      </w:r>
      <w:r w:rsidRPr="00140186">
        <w:rPr>
          <w:rFonts w:ascii="GHEA Grapalat" w:hAnsi="GHEA Grapalat"/>
          <w:i w:val="0"/>
          <w:sz w:val="24"/>
          <w:szCs w:val="24"/>
        </w:rPr>
        <w:t xml:space="preserve"> часов 7-ого дня со дня опубликования настоящего объявления. Кроме армянского языка заявки могут быть поданы также на английском или русском языке.</w:t>
      </w:r>
    </w:p>
    <w:p w14:paraId="68863703" w14:textId="221CA2AC" w:rsidR="006E1EBD" w:rsidRDefault="003E4E11" w:rsidP="006E1EBD">
      <w:pPr>
        <w:pStyle w:val="a3"/>
        <w:widowControl w:val="0"/>
        <w:spacing w:after="160"/>
        <w:ind w:firstLine="142"/>
        <w:rPr>
          <w:rFonts w:ascii="GHEA Grapalat" w:hAnsi="GHEA Grapalat"/>
          <w:i w:val="0"/>
          <w:sz w:val="24"/>
          <w:szCs w:val="24"/>
        </w:rPr>
      </w:pPr>
      <w:r w:rsidRPr="00140186">
        <w:rPr>
          <w:rFonts w:ascii="GHEA Grapalat" w:hAnsi="GHEA Grapalat"/>
          <w:i w:val="0"/>
          <w:sz w:val="24"/>
          <w:szCs w:val="24"/>
        </w:rPr>
        <w:t xml:space="preserve">Вскрытие заявок будет проводиться по адресу </w:t>
      </w:r>
      <w:proofErr w:type="spellStart"/>
      <w:r w:rsidR="00C151F2">
        <w:rPr>
          <w:rFonts w:ascii="GHEA Grapalat" w:hAnsi="GHEA Grapalat"/>
          <w:i w:val="0"/>
          <w:sz w:val="24"/>
          <w:szCs w:val="24"/>
        </w:rPr>
        <w:t>Д</w:t>
      </w:r>
      <w:r w:rsidR="00C151F2" w:rsidRPr="00C151F2">
        <w:rPr>
          <w:rFonts w:ascii="GHEA Grapalat" w:hAnsi="GHEA Grapalat"/>
          <w:i w:val="0"/>
          <w:sz w:val="24"/>
          <w:szCs w:val="24"/>
        </w:rPr>
        <w:t>охс</w:t>
      </w:r>
      <w:proofErr w:type="spellEnd"/>
      <w:r w:rsidR="00C151F2" w:rsidRPr="00C151F2">
        <w:rPr>
          <w:rFonts w:ascii="GHEA Grapalat" w:hAnsi="GHEA Grapalat"/>
          <w:i w:val="0"/>
          <w:sz w:val="24"/>
          <w:szCs w:val="24"/>
        </w:rPr>
        <w:t xml:space="preserve"> село</w:t>
      </w:r>
      <w:r w:rsidR="00C151F2" w:rsidRPr="00C151F2">
        <w:rPr>
          <w:rFonts w:ascii="GHEA Grapalat" w:hAnsi="GHEA Grapalat"/>
          <w:i w:val="0"/>
          <w:sz w:val="24"/>
          <w:szCs w:val="24"/>
        </w:rPr>
        <w:br/>
        <w:t>Ширази ул. 1-й пер.</w:t>
      </w:r>
      <w:r w:rsidRPr="00140186">
        <w:rPr>
          <w:rFonts w:ascii="GHEA Grapalat" w:hAnsi="GHEA Grapalat"/>
          <w:i w:val="0"/>
          <w:sz w:val="24"/>
          <w:szCs w:val="24"/>
        </w:rPr>
        <w:t xml:space="preserve"> в </w:t>
      </w:r>
      <w:r w:rsidR="000576F6">
        <w:rPr>
          <w:rFonts w:ascii="GHEA Grapalat" w:hAnsi="GHEA Grapalat"/>
          <w:i w:val="0"/>
          <w:sz w:val="24"/>
          <w:szCs w:val="24"/>
        </w:rPr>
        <w:t>1</w:t>
      </w:r>
      <w:r w:rsidR="00C151F2" w:rsidRPr="00C151F2">
        <w:rPr>
          <w:rFonts w:ascii="GHEA Grapalat" w:hAnsi="GHEA Grapalat"/>
          <w:i w:val="0"/>
          <w:sz w:val="24"/>
          <w:szCs w:val="24"/>
        </w:rPr>
        <w:t>2</w:t>
      </w:r>
      <w:r w:rsidR="000576F6">
        <w:rPr>
          <w:rFonts w:ascii="GHEA Grapalat" w:hAnsi="GHEA Grapalat"/>
          <w:i w:val="0"/>
          <w:sz w:val="24"/>
          <w:szCs w:val="24"/>
        </w:rPr>
        <w:t>:00</w:t>
      </w:r>
      <w:r w:rsidRPr="00140186">
        <w:rPr>
          <w:rFonts w:ascii="GHEA Grapalat" w:hAnsi="GHEA Grapalat"/>
          <w:i w:val="0"/>
          <w:sz w:val="24"/>
          <w:szCs w:val="24"/>
        </w:rPr>
        <w:t xml:space="preserve"> часов </w:t>
      </w:r>
      <w:r w:rsidR="00C151F2" w:rsidRPr="00C151F2">
        <w:rPr>
          <w:rFonts w:ascii="GHEA Grapalat" w:hAnsi="GHEA Grapalat"/>
          <w:i w:val="0"/>
          <w:sz w:val="24"/>
          <w:szCs w:val="24"/>
        </w:rPr>
        <w:t>15</w:t>
      </w:r>
      <w:r>
        <w:rPr>
          <w:rFonts w:ascii="GHEA Grapalat" w:hAnsi="GHEA Grapalat"/>
          <w:i w:val="0"/>
          <w:sz w:val="24"/>
          <w:szCs w:val="24"/>
        </w:rPr>
        <w:t>.</w:t>
      </w:r>
      <w:r w:rsidR="00C151F2" w:rsidRPr="00C151F2">
        <w:rPr>
          <w:rFonts w:ascii="GHEA Grapalat" w:hAnsi="GHEA Grapalat"/>
          <w:i w:val="0"/>
          <w:sz w:val="24"/>
          <w:szCs w:val="24"/>
        </w:rPr>
        <w:t>01</w:t>
      </w:r>
      <w:r>
        <w:rPr>
          <w:rFonts w:ascii="GHEA Grapalat" w:hAnsi="GHEA Grapalat"/>
          <w:i w:val="0"/>
          <w:sz w:val="24"/>
          <w:szCs w:val="24"/>
        </w:rPr>
        <w:t>.202</w:t>
      </w:r>
      <w:r w:rsidR="00C151F2" w:rsidRPr="00C151F2">
        <w:rPr>
          <w:rFonts w:ascii="GHEA Grapalat" w:hAnsi="GHEA Grapalat"/>
          <w:i w:val="0"/>
          <w:sz w:val="24"/>
          <w:szCs w:val="24"/>
        </w:rPr>
        <w:t>6</w:t>
      </w:r>
      <w:r w:rsidRPr="00140186">
        <w:rPr>
          <w:rFonts w:ascii="GHEA Grapalat" w:hAnsi="GHEA Grapalat"/>
          <w:i w:val="0"/>
          <w:sz w:val="24"/>
          <w:szCs w:val="24"/>
        </w:rPr>
        <w:t>г.</w:t>
      </w:r>
      <w:r w:rsidR="006E1EBD">
        <w:rPr>
          <w:rFonts w:ascii="GHEA Grapalat" w:hAnsi="GHEA Grapalat"/>
          <w:i w:val="0"/>
          <w:sz w:val="24"/>
          <w:szCs w:val="24"/>
        </w:rPr>
        <w:tab/>
      </w:r>
    </w:p>
    <w:p w14:paraId="5885A1BC" w14:textId="3CA6E2F4" w:rsidR="006E1EBD" w:rsidRDefault="00CD2B99" w:rsidP="006E1EBD">
      <w:pPr>
        <w:pStyle w:val="a3"/>
        <w:widowControl w:val="0"/>
        <w:spacing w:after="160"/>
        <w:ind w:firstLine="142"/>
        <w:rPr>
          <w:rFonts w:ascii="GHEA Grapalat" w:hAnsi="GHEA Grapalat"/>
          <w:i w:val="0"/>
          <w:sz w:val="24"/>
          <w:szCs w:val="24"/>
        </w:rPr>
      </w:pPr>
      <w:r w:rsidRPr="00CD2B99">
        <w:rPr>
          <w:rFonts w:ascii="GHEA Grapalat" w:hAnsi="GHEA Grapalat"/>
          <w:i w:val="0"/>
          <w:sz w:val="24"/>
          <w:szCs w:val="24"/>
        </w:rPr>
        <w:t xml:space="preserve">   </w:t>
      </w:r>
      <w:r w:rsidR="003E4E11" w:rsidRPr="00140186">
        <w:rPr>
          <w:rFonts w:ascii="GHEA Grapalat" w:hAnsi="GHEA Grapalat"/>
          <w:i w:val="0"/>
          <w:sz w:val="24"/>
          <w:szCs w:val="24"/>
        </w:rPr>
        <w:t xml:space="preserve">Обжалование данной процедуры осуществляется в порядке, установленном </w:t>
      </w:r>
      <w:r w:rsidR="003E4E11" w:rsidRPr="00140186">
        <w:rPr>
          <w:rFonts w:ascii="GHEA Grapalat" w:hAnsi="GHEA Grapalat"/>
          <w:i w:val="0"/>
          <w:sz w:val="24"/>
          <w:szCs w:val="24"/>
        </w:rPr>
        <w:lastRenderedPageBreak/>
        <w:t>законом РА "О закупках" и гражданским процессуальным кодексом РА.</w:t>
      </w:r>
    </w:p>
    <w:p w14:paraId="5CCB455A" w14:textId="27573B2B" w:rsidR="003E4E11" w:rsidRPr="00140186" w:rsidRDefault="003E4E11" w:rsidP="006E1EBD">
      <w:pPr>
        <w:pStyle w:val="a3"/>
        <w:widowControl w:val="0"/>
        <w:spacing w:after="160"/>
        <w:ind w:firstLine="567"/>
        <w:rPr>
          <w:rFonts w:ascii="GHEA Grapalat" w:hAnsi="GHEA Grapalat"/>
          <w:i w:val="0"/>
          <w:sz w:val="24"/>
          <w:szCs w:val="24"/>
        </w:rPr>
      </w:pPr>
      <w:r w:rsidRPr="00140186">
        <w:rPr>
          <w:rFonts w:ascii="GHEA Grapalat" w:hAnsi="GHEA Grapalat"/>
          <w:i w:val="0"/>
          <w:sz w:val="24"/>
          <w:szCs w:val="24"/>
        </w:rPr>
        <w:t>Для получения дополнительной информации, связанной с настоящим</w:t>
      </w:r>
      <w:r w:rsidRPr="00140186">
        <w:rPr>
          <w:rFonts w:ascii="Courier New" w:hAnsi="Courier New" w:cs="Courier New"/>
          <w:i w:val="0"/>
          <w:sz w:val="24"/>
          <w:szCs w:val="24"/>
          <w:lang w:val="en-US"/>
        </w:rPr>
        <w:t> </w:t>
      </w:r>
      <w:r w:rsidRPr="00140186">
        <w:rPr>
          <w:rFonts w:ascii="GHEA Grapalat" w:hAnsi="GHEA Grapalat"/>
          <w:i w:val="0"/>
          <w:sz w:val="24"/>
          <w:szCs w:val="24"/>
        </w:rPr>
        <w:t xml:space="preserve">объявлением, можете обратиться к секретарю Оценочной комиссии </w:t>
      </w:r>
    </w:p>
    <w:p w14:paraId="7D306C67" w14:textId="77777777" w:rsidR="003E4E11" w:rsidRPr="00140186" w:rsidRDefault="003E4E11" w:rsidP="003E4E11">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Мурадян Гоар</w:t>
      </w:r>
      <w:r w:rsidRPr="00140186">
        <w:rPr>
          <w:rFonts w:ascii="GHEA Grapalat" w:hAnsi="GHEA Grapalat"/>
          <w:i w:val="0"/>
          <w:sz w:val="24"/>
          <w:szCs w:val="24"/>
        </w:rPr>
        <w:t>.</w:t>
      </w:r>
    </w:p>
    <w:p w14:paraId="45BB9C09" w14:textId="77777777" w:rsidR="003E4E11" w:rsidRPr="00140186" w:rsidRDefault="003E4E11" w:rsidP="003E4E11">
      <w:pPr>
        <w:pStyle w:val="a3"/>
        <w:widowControl w:val="0"/>
        <w:spacing w:after="160" w:line="240" w:lineRule="auto"/>
        <w:ind w:left="993" w:firstLine="0"/>
        <w:rPr>
          <w:rFonts w:ascii="GHEA Grapalat" w:hAnsi="GHEA Grapalat"/>
          <w:i w:val="0"/>
          <w:sz w:val="24"/>
          <w:szCs w:val="24"/>
        </w:rPr>
      </w:pPr>
    </w:p>
    <w:p w14:paraId="495DDF68" w14:textId="77777777" w:rsidR="003E4E11" w:rsidRPr="006E1EBD" w:rsidRDefault="003E4E11" w:rsidP="00D8590C">
      <w:pPr>
        <w:pStyle w:val="a3"/>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 xml:space="preserve">Телефон: </w:t>
      </w:r>
      <w:r w:rsidRPr="006E1EBD">
        <w:rPr>
          <w:rFonts w:ascii="GHEA Grapalat" w:hAnsi="GHEA Grapalat"/>
          <w:i w:val="0"/>
          <w:sz w:val="24"/>
          <w:szCs w:val="24"/>
        </w:rPr>
        <w:t>077706050</w:t>
      </w:r>
    </w:p>
    <w:p w14:paraId="31508654" w14:textId="2B44783F" w:rsidR="003E4E11" w:rsidRPr="006E1EBD" w:rsidRDefault="003E4E11" w:rsidP="00D8590C">
      <w:pPr>
        <w:pStyle w:val="a3"/>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Электронная почта</w:t>
      </w:r>
      <w:r w:rsidRPr="006E1EBD">
        <w:rPr>
          <w:rFonts w:ascii="GHEA Grapalat" w:hAnsi="GHEA Grapalat"/>
          <w:i w:val="0"/>
          <w:sz w:val="24"/>
          <w:szCs w:val="24"/>
        </w:rPr>
        <w:t>:</w:t>
      </w:r>
      <w:r w:rsidRPr="00140186">
        <w:rPr>
          <w:rFonts w:ascii="GHEA Grapalat" w:hAnsi="GHEA Grapalat"/>
          <w:i w:val="0"/>
          <w:sz w:val="24"/>
          <w:szCs w:val="24"/>
        </w:rPr>
        <w:t xml:space="preserve"> </w:t>
      </w:r>
      <w:r w:rsidR="006E1EBD" w:rsidRPr="006E1EBD">
        <w:rPr>
          <w:rFonts w:ascii="GHEA Grapalat" w:hAnsi="GHEA Grapalat"/>
          <w:i w:val="0"/>
          <w:sz w:val="24"/>
          <w:szCs w:val="24"/>
        </w:rPr>
        <w:t>ani_torosyan@mail.ru</w:t>
      </w:r>
    </w:p>
    <w:p w14:paraId="793E0D6B" w14:textId="302C17E0" w:rsidR="003E4E11" w:rsidRPr="006E1EBD" w:rsidRDefault="003E4E11" w:rsidP="00D8590C">
      <w:pPr>
        <w:pStyle w:val="a3"/>
        <w:spacing w:line="240" w:lineRule="auto"/>
        <w:ind w:firstLine="708"/>
        <w:jc w:val="left"/>
        <w:rPr>
          <w:rFonts w:ascii="GHEA Grapalat" w:hAnsi="GHEA Grapalat"/>
          <w:i w:val="0"/>
          <w:sz w:val="24"/>
          <w:szCs w:val="24"/>
        </w:rPr>
      </w:pPr>
      <w:r w:rsidRPr="006E1EBD">
        <w:rPr>
          <w:rFonts w:ascii="GHEA Grapalat" w:hAnsi="GHEA Grapalat"/>
          <w:i w:val="0"/>
          <w:sz w:val="24"/>
          <w:szCs w:val="24"/>
        </w:rPr>
        <w:t>Заказчик</w:t>
      </w:r>
      <w:r w:rsidRPr="00140186">
        <w:rPr>
          <w:rFonts w:ascii="GHEA Grapalat" w:hAnsi="GHEA Grapalat"/>
          <w:i w:val="0"/>
          <w:sz w:val="24"/>
          <w:szCs w:val="24"/>
        </w:rPr>
        <w:t>:</w:t>
      </w:r>
      <w:r w:rsidR="006E1EBD" w:rsidRPr="006E1EBD">
        <w:rPr>
          <w:rFonts w:ascii="GHEA Grapalat" w:hAnsi="GHEA Grapalat"/>
          <w:i w:val="0"/>
          <w:sz w:val="24"/>
          <w:szCs w:val="24"/>
        </w:rPr>
        <w:t xml:space="preserve"> </w:t>
      </w:r>
      <w:r w:rsidR="00C151F2">
        <w:rPr>
          <w:rFonts w:ascii="GHEA Grapalat" w:hAnsi="GHEA Grapalat"/>
          <w:i w:val="0"/>
          <w:sz w:val="24"/>
          <w:szCs w:val="24"/>
        </w:rPr>
        <w:t>«</w:t>
      </w:r>
      <w:proofErr w:type="spellStart"/>
      <w:r w:rsidR="00C151F2">
        <w:rPr>
          <w:rFonts w:ascii="GHEA Grapalat" w:hAnsi="GHEA Grapalat"/>
          <w:i w:val="0"/>
          <w:sz w:val="24"/>
          <w:szCs w:val="24"/>
        </w:rPr>
        <w:t>Дохсская</w:t>
      </w:r>
      <w:proofErr w:type="spellEnd"/>
      <w:r w:rsidR="00C151F2">
        <w:rPr>
          <w:rFonts w:ascii="GHEA Grapalat" w:hAnsi="GHEA Grapalat"/>
          <w:i w:val="0"/>
          <w:sz w:val="24"/>
          <w:szCs w:val="24"/>
        </w:rPr>
        <w:t xml:space="preserve"> Средняя Школа» ГНКО</w:t>
      </w:r>
    </w:p>
    <w:p w14:paraId="5C95B7F5" w14:textId="77777777" w:rsidR="003E4E11" w:rsidRPr="00140186" w:rsidRDefault="003E4E11" w:rsidP="003E4E11">
      <w:pPr>
        <w:pStyle w:val="a3"/>
        <w:widowControl w:val="0"/>
        <w:spacing w:after="160" w:line="240" w:lineRule="auto"/>
        <w:ind w:left="3969" w:firstLine="0"/>
        <w:rPr>
          <w:rFonts w:ascii="GHEA Grapalat" w:hAnsi="GHEA Grapalat"/>
          <w:i w:val="0"/>
          <w:sz w:val="16"/>
          <w:szCs w:val="16"/>
        </w:rPr>
      </w:pPr>
      <w:r w:rsidRPr="006E1EBD">
        <w:rPr>
          <w:rFonts w:ascii="GHEA Grapalat" w:hAnsi="GHEA Grapalat"/>
          <w:i w:val="0"/>
          <w:sz w:val="24"/>
          <w:szCs w:val="24"/>
        </w:rPr>
        <w:br w:type="page"/>
      </w:r>
    </w:p>
    <w:p w14:paraId="76BF1608" w14:textId="77777777" w:rsidR="003E4E11" w:rsidRPr="00034860" w:rsidRDefault="003E4E11" w:rsidP="003E4E11">
      <w:pPr>
        <w:pStyle w:val="aa"/>
        <w:widowControl w:val="0"/>
        <w:spacing w:after="160"/>
        <w:ind w:firstLine="567"/>
        <w:jc w:val="right"/>
        <w:rPr>
          <w:rFonts w:ascii="GHEA Grapalat" w:hAnsi="GHEA Grapalat"/>
        </w:rPr>
      </w:pPr>
      <w:r w:rsidRPr="00034860">
        <w:rPr>
          <w:rFonts w:ascii="GHEA Grapalat" w:hAnsi="GHEA Grapalat"/>
        </w:rPr>
        <w:lastRenderedPageBreak/>
        <w:t>Утверждено</w:t>
      </w:r>
    </w:p>
    <w:p w14:paraId="1BBD1D8E" w14:textId="4909BCF4" w:rsidR="003E4E11" w:rsidRPr="00034860" w:rsidRDefault="003E4E11" w:rsidP="003E4E11">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Pr="00034860">
        <w:rPr>
          <w:rFonts w:ascii="GHEA Grapalat" w:hAnsi="GHEA Grapalat"/>
        </w:rPr>
        <w:br/>
        <w:t xml:space="preserve">под кодом </w:t>
      </w:r>
      <w:r w:rsidR="00C151F2">
        <w:rPr>
          <w:rFonts w:ascii="GHEA Grapalat" w:hAnsi="GHEA Grapalat"/>
        </w:rPr>
        <w:t>ԱՄԴՄԴ-ՀՄԱԾՁԲ-2026/01</w:t>
      </w:r>
      <w:r w:rsidRPr="00CD2B99">
        <w:rPr>
          <w:rFonts w:ascii="GHEA Grapalat" w:hAnsi="GHEA Grapalat"/>
        </w:rPr>
        <w:br/>
        <w:t xml:space="preserve">№1 от </w:t>
      </w:r>
      <w:r w:rsidR="00C151F2" w:rsidRPr="00C151F2">
        <w:rPr>
          <w:rFonts w:ascii="GHEA Grapalat" w:hAnsi="GHEA Grapalat"/>
        </w:rPr>
        <w:t>12.01.</w:t>
      </w:r>
      <w:r w:rsidR="00CD2B99" w:rsidRPr="00140186">
        <w:rPr>
          <w:rFonts w:ascii="GHEA Grapalat" w:hAnsi="GHEA Grapalat"/>
        </w:rPr>
        <w:t>20</w:t>
      </w:r>
      <w:r w:rsidR="00CD2B99">
        <w:rPr>
          <w:rFonts w:ascii="GHEA Grapalat" w:hAnsi="GHEA Grapalat"/>
        </w:rPr>
        <w:t>2</w:t>
      </w:r>
      <w:r w:rsidR="00C151F2" w:rsidRPr="00C151F2">
        <w:rPr>
          <w:rFonts w:ascii="GHEA Grapalat" w:hAnsi="GHEA Grapalat"/>
        </w:rPr>
        <w:t>6</w:t>
      </w:r>
      <w:r w:rsidR="00CD2B99" w:rsidRPr="00140186">
        <w:rPr>
          <w:rFonts w:ascii="GHEA Grapalat" w:hAnsi="GHEA Grapalat"/>
        </w:rPr>
        <w:t xml:space="preserve"> года</w:t>
      </w:r>
    </w:p>
    <w:p w14:paraId="412392BF" w14:textId="77777777" w:rsidR="003E4E11" w:rsidRPr="009044F1" w:rsidRDefault="003E4E11" w:rsidP="003E4E11">
      <w:pPr>
        <w:pStyle w:val="aa"/>
        <w:widowControl w:val="0"/>
        <w:spacing w:after="160"/>
        <w:ind w:right="-7" w:firstLine="567"/>
        <w:jc w:val="center"/>
        <w:rPr>
          <w:rFonts w:ascii="GHEA Grapalat" w:hAnsi="GHEA Grapalat"/>
        </w:rPr>
      </w:pPr>
    </w:p>
    <w:p w14:paraId="0CC19224" w14:textId="77777777" w:rsidR="003E4E11" w:rsidRPr="003A1EBB" w:rsidRDefault="003E4E11" w:rsidP="003E4E11">
      <w:pPr>
        <w:pStyle w:val="aa"/>
        <w:widowControl w:val="0"/>
        <w:spacing w:after="160"/>
        <w:ind w:right="-7" w:firstLine="567"/>
        <w:jc w:val="center"/>
        <w:rPr>
          <w:rFonts w:ascii="GHEA Grapalat" w:hAnsi="GHEA Grapalat"/>
        </w:rPr>
      </w:pPr>
    </w:p>
    <w:p w14:paraId="79102001" w14:textId="77777777" w:rsidR="003E4E11" w:rsidRPr="003A1EBB" w:rsidRDefault="003E4E11" w:rsidP="003E4E11">
      <w:pPr>
        <w:pStyle w:val="aa"/>
        <w:widowControl w:val="0"/>
        <w:spacing w:after="160"/>
        <w:ind w:right="-7" w:firstLine="567"/>
        <w:jc w:val="center"/>
        <w:rPr>
          <w:rFonts w:ascii="GHEA Grapalat" w:hAnsi="GHEA Grapalat"/>
        </w:rPr>
      </w:pPr>
    </w:p>
    <w:p w14:paraId="7AA8B7A7" w14:textId="77777777" w:rsidR="003E4E11" w:rsidRDefault="003E4E11" w:rsidP="003E4E11">
      <w:pPr>
        <w:pStyle w:val="aa"/>
        <w:widowControl w:val="0"/>
        <w:spacing w:after="160"/>
        <w:ind w:right="-7" w:firstLine="567"/>
        <w:jc w:val="center"/>
        <w:rPr>
          <w:rFonts w:ascii="GHEA Grapalat" w:hAnsi="GHEA Grapalat"/>
          <w:i/>
        </w:rPr>
      </w:pPr>
    </w:p>
    <w:p w14:paraId="359A7416" w14:textId="77777777" w:rsidR="003E4E11" w:rsidRDefault="003E4E11" w:rsidP="003E4E11">
      <w:pPr>
        <w:pStyle w:val="aa"/>
        <w:widowControl w:val="0"/>
        <w:spacing w:after="160"/>
        <w:ind w:right="-7" w:firstLine="567"/>
        <w:jc w:val="center"/>
        <w:rPr>
          <w:rFonts w:ascii="GHEA Grapalat" w:hAnsi="GHEA Grapalat"/>
          <w:i/>
        </w:rPr>
      </w:pPr>
    </w:p>
    <w:p w14:paraId="0164318F" w14:textId="77777777" w:rsidR="003E4E11" w:rsidRPr="00140186" w:rsidRDefault="003E4E11" w:rsidP="003E4E11">
      <w:pPr>
        <w:pStyle w:val="aa"/>
        <w:widowControl w:val="0"/>
        <w:spacing w:after="160"/>
        <w:ind w:right="-7"/>
        <w:jc w:val="center"/>
        <w:rPr>
          <w:rFonts w:ascii="GHEA Grapalat" w:hAnsi="GHEA Grapalat"/>
        </w:rPr>
      </w:pPr>
    </w:p>
    <w:p w14:paraId="7BCDEBF3" w14:textId="2DBEAEA4" w:rsidR="003E4E11" w:rsidRPr="00140186" w:rsidRDefault="00C151F2" w:rsidP="003E4E11">
      <w:pPr>
        <w:pStyle w:val="aa"/>
        <w:widowControl w:val="0"/>
        <w:spacing w:after="160"/>
        <w:ind w:right="-7"/>
        <w:jc w:val="center"/>
        <w:rPr>
          <w:rFonts w:ascii="GHEA Grapalat" w:hAnsi="GHEA Grapalat"/>
        </w:rPr>
      </w:pPr>
      <w:r>
        <w:rPr>
          <w:rFonts w:ascii="GHEA Grapalat" w:hAnsi="GHEA Grapalat"/>
        </w:rPr>
        <w:t>«ДОХССКАЯ СРЕДНЯЯ ШКОЛА» ГНКО</w:t>
      </w:r>
    </w:p>
    <w:p w14:paraId="25E1C18A" w14:textId="77777777" w:rsidR="003E4E11" w:rsidRPr="00140186" w:rsidRDefault="003E4E11" w:rsidP="003E4E11">
      <w:pPr>
        <w:pStyle w:val="aa"/>
        <w:widowControl w:val="0"/>
        <w:spacing w:after="160"/>
        <w:ind w:right="-7"/>
        <w:jc w:val="center"/>
        <w:rPr>
          <w:rFonts w:ascii="GHEA Grapalat" w:hAnsi="GHEA Grapalat"/>
        </w:rPr>
      </w:pPr>
    </w:p>
    <w:p w14:paraId="60CA9EAD" w14:textId="2BC4C3EB" w:rsidR="003E4E11" w:rsidRPr="00140186" w:rsidRDefault="00CD2B99" w:rsidP="003E4E11">
      <w:pPr>
        <w:pStyle w:val="aa"/>
        <w:widowControl w:val="0"/>
        <w:spacing w:after="160"/>
        <w:ind w:right="-7"/>
        <w:jc w:val="center"/>
        <w:rPr>
          <w:rFonts w:ascii="GHEA Grapalat" w:hAnsi="GHEA Grapalat" w:cs="Sylfaen"/>
        </w:rPr>
      </w:pPr>
      <w:r w:rsidRPr="00140186">
        <w:rPr>
          <w:rFonts w:ascii="GHEA Grapalat" w:hAnsi="GHEA Grapalat"/>
        </w:rPr>
        <w:t>ПРИГЛАШЕНИЕ</w:t>
      </w:r>
    </w:p>
    <w:p w14:paraId="583640FE" w14:textId="77777777" w:rsidR="003E4E11" w:rsidRPr="00140186" w:rsidRDefault="003E4E11" w:rsidP="003E4E11">
      <w:pPr>
        <w:pStyle w:val="aa"/>
        <w:widowControl w:val="0"/>
        <w:spacing w:after="160"/>
        <w:ind w:right="-7"/>
        <w:jc w:val="center"/>
        <w:rPr>
          <w:rFonts w:ascii="GHEA Grapalat" w:hAnsi="GHEA Grapalat" w:cs="Sylfaen"/>
        </w:rPr>
      </w:pPr>
    </w:p>
    <w:p w14:paraId="34682A90" w14:textId="77777777" w:rsidR="003E4E11" w:rsidRPr="00140186" w:rsidRDefault="003E4E11" w:rsidP="003E4E11">
      <w:pPr>
        <w:pStyle w:val="aa"/>
        <w:widowControl w:val="0"/>
        <w:spacing w:after="160"/>
        <w:ind w:right="-7"/>
        <w:jc w:val="center"/>
        <w:rPr>
          <w:rFonts w:ascii="GHEA Grapalat" w:hAnsi="GHEA Grapalat" w:cs="Sylfaen"/>
        </w:rPr>
      </w:pPr>
    </w:p>
    <w:p w14:paraId="1B35AB6F" w14:textId="1DDACE59" w:rsidR="003E4E11" w:rsidRPr="00140186" w:rsidRDefault="00CD2B99" w:rsidP="003E4E11">
      <w:pPr>
        <w:pStyle w:val="aa"/>
        <w:widowControl w:val="0"/>
        <w:spacing w:after="160"/>
        <w:ind w:right="-7"/>
        <w:jc w:val="center"/>
        <w:rPr>
          <w:rFonts w:ascii="GHEA Grapalat" w:hAnsi="GHEA Grapalat"/>
        </w:rPr>
      </w:pPr>
      <w:r w:rsidRPr="00140186">
        <w:rPr>
          <w:rFonts w:ascii="GHEA Grapalat" w:hAnsi="GHEA Grapalat"/>
        </w:rPr>
        <w:t xml:space="preserve">НА ЗАПРОС КОТИРОВОК, </w:t>
      </w:r>
      <w:r w:rsidR="00C151F2" w:rsidRPr="00140186">
        <w:rPr>
          <w:rFonts w:ascii="GHEA Grapalat" w:hAnsi="GHEA Grapalat"/>
        </w:rPr>
        <w:t>ОБЪЯВЛЕННЫЙ С ЦЕЛЬЮ ПРИОБРЕТЕНИЯ</w:t>
      </w:r>
    </w:p>
    <w:p w14:paraId="62CD9762" w14:textId="024B4E80" w:rsidR="003E4E11" w:rsidRPr="00140186" w:rsidRDefault="00C151F2" w:rsidP="00CD2B99">
      <w:pPr>
        <w:pStyle w:val="aa"/>
        <w:widowControl w:val="0"/>
        <w:spacing w:after="160"/>
        <w:ind w:right="-7"/>
        <w:jc w:val="center"/>
        <w:rPr>
          <w:rFonts w:ascii="GHEA Grapalat" w:hAnsi="GHEA Grapalat"/>
        </w:rPr>
      </w:pPr>
      <w:r w:rsidRPr="00140186">
        <w:rPr>
          <w:rFonts w:ascii="GHEA Grapalat" w:hAnsi="GHEA Grapalat"/>
        </w:rPr>
        <w:t xml:space="preserve">ПАССАЖИРСКИЕ ПЕРЕВОЗКИ ДЛЯ НУЖД </w:t>
      </w:r>
      <w:r>
        <w:rPr>
          <w:rFonts w:ascii="GHEA Grapalat" w:hAnsi="GHEA Grapalat"/>
        </w:rPr>
        <w:t>«ДОХССКАЯ СРЕДНЯЯ ШКОЛА» ГНКО</w:t>
      </w:r>
    </w:p>
    <w:p w14:paraId="043567BE" w14:textId="77777777" w:rsidR="003E4E11" w:rsidRPr="00140186" w:rsidRDefault="003E4E11" w:rsidP="003E4E11">
      <w:pPr>
        <w:jc w:val="center"/>
        <w:rPr>
          <w:rStyle w:val="aff3"/>
          <w:rFonts w:ascii="GHEA Grapalat" w:hAnsi="GHEA Grapalat"/>
          <w:lang w:eastAsia="en-US" w:bidi="ar-SA"/>
        </w:rPr>
      </w:pPr>
    </w:p>
    <w:p w14:paraId="0FD98F09" w14:textId="77777777" w:rsidR="003E4E11" w:rsidRPr="00140186" w:rsidRDefault="003E4E11" w:rsidP="003E4E11">
      <w:pPr>
        <w:jc w:val="center"/>
        <w:rPr>
          <w:rStyle w:val="aff3"/>
          <w:rFonts w:ascii="GHEA Grapalat" w:hAnsi="GHEA Grapalat"/>
          <w:lang w:eastAsia="en-US" w:bidi="ar-SA"/>
        </w:rPr>
      </w:pPr>
    </w:p>
    <w:p w14:paraId="285109CA" w14:textId="77777777" w:rsidR="003E4E11" w:rsidRPr="00140186" w:rsidRDefault="003E4E11" w:rsidP="003E4E11">
      <w:pPr>
        <w:jc w:val="center"/>
        <w:rPr>
          <w:rStyle w:val="aff3"/>
          <w:rFonts w:ascii="GHEA Grapalat" w:hAnsi="GHEA Grapalat"/>
          <w:lang w:eastAsia="en-US" w:bidi="ar-SA"/>
        </w:rPr>
      </w:pPr>
    </w:p>
    <w:p w14:paraId="47F142BB" w14:textId="77777777" w:rsidR="003E4E11" w:rsidRPr="00140186" w:rsidRDefault="003E4E11" w:rsidP="003E4E11">
      <w:pPr>
        <w:jc w:val="center"/>
        <w:rPr>
          <w:rStyle w:val="aff3"/>
          <w:rFonts w:ascii="GHEA Grapalat" w:hAnsi="GHEA Grapalat"/>
          <w:sz w:val="32"/>
          <w:szCs w:val="32"/>
          <w:lang w:eastAsia="en-US" w:bidi="ar-SA"/>
        </w:rPr>
      </w:pPr>
      <w:r w:rsidRPr="00140186">
        <w:rPr>
          <w:rStyle w:val="aff3"/>
          <w:rFonts w:ascii="GHEA Grapalat" w:hAnsi="GHEA Grapalat"/>
          <w:sz w:val="32"/>
          <w:szCs w:val="32"/>
          <w:lang w:eastAsia="en-US" w:bidi="ar-SA"/>
        </w:rPr>
        <w:t>Процедура организована на основании статьи 15, части 6 Закона РА "О закупках".</w:t>
      </w:r>
    </w:p>
    <w:p w14:paraId="0D99CA31" w14:textId="77777777" w:rsidR="003E4E11" w:rsidRPr="00140186" w:rsidRDefault="003E4E11" w:rsidP="003E4E11">
      <w:pPr>
        <w:jc w:val="center"/>
        <w:rPr>
          <w:rFonts w:ascii="GHEA Grapalat" w:hAnsi="GHEA Grapalat"/>
        </w:rPr>
      </w:pPr>
    </w:p>
    <w:p w14:paraId="5FEE6D80" w14:textId="77777777" w:rsidR="003E4E11" w:rsidRPr="00140186" w:rsidRDefault="003E4E11" w:rsidP="003E4E11">
      <w:pPr>
        <w:jc w:val="center"/>
        <w:rPr>
          <w:rFonts w:ascii="GHEA Grapalat" w:hAnsi="GHEA Grapalat"/>
        </w:rPr>
      </w:pPr>
    </w:p>
    <w:p w14:paraId="58EBAE13" w14:textId="77777777" w:rsidR="003E4E11" w:rsidRPr="00140186" w:rsidRDefault="003E4E11" w:rsidP="003E4E11">
      <w:pPr>
        <w:jc w:val="both"/>
        <w:rPr>
          <w:rFonts w:ascii="GHEA Grapalat" w:hAnsi="GHEA Grapalat"/>
        </w:rPr>
      </w:pPr>
    </w:p>
    <w:p w14:paraId="6482024A" w14:textId="77777777" w:rsidR="003E4E11" w:rsidRPr="00140186" w:rsidRDefault="003E4E11" w:rsidP="003E4E11">
      <w:pPr>
        <w:jc w:val="both"/>
        <w:rPr>
          <w:rFonts w:ascii="GHEA Grapalat" w:hAnsi="GHEA Grapalat"/>
        </w:rPr>
      </w:pPr>
    </w:p>
    <w:p w14:paraId="6A9EC698" w14:textId="77777777" w:rsidR="003E4E11" w:rsidRPr="00140186" w:rsidRDefault="003E4E11" w:rsidP="003E4E11">
      <w:pPr>
        <w:jc w:val="both"/>
        <w:rPr>
          <w:rFonts w:ascii="GHEA Grapalat" w:hAnsi="GHEA Grapalat"/>
        </w:rPr>
      </w:pPr>
    </w:p>
    <w:p w14:paraId="68359CC4" w14:textId="77777777" w:rsidR="003E4E11" w:rsidRPr="00140186" w:rsidRDefault="003E4E11" w:rsidP="003E4E11">
      <w:pPr>
        <w:jc w:val="both"/>
        <w:rPr>
          <w:rFonts w:ascii="GHEA Grapalat" w:hAnsi="GHEA Grapalat"/>
        </w:rPr>
      </w:pPr>
    </w:p>
    <w:p w14:paraId="6BCC0C74" w14:textId="77777777" w:rsidR="003E4E11" w:rsidRPr="00140186" w:rsidRDefault="003E4E11" w:rsidP="003E4E11">
      <w:pPr>
        <w:jc w:val="both"/>
        <w:rPr>
          <w:rFonts w:ascii="GHEA Grapalat" w:hAnsi="GHEA Grapalat"/>
        </w:rPr>
      </w:pPr>
    </w:p>
    <w:p w14:paraId="0E06A4A5" w14:textId="77777777" w:rsidR="003E4E11" w:rsidRPr="00140186" w:rsidRDefault="003E4E11" w:rsidP="003E4E11">
      <w:pPr>
        <w:jc w:val="both"/>
        <w:rPr>
          <w:rFonts w:ascii="GHEA Grapalat" w:hAnsi="GHEA Grapalat"/>
        </w:rPr>
      </w:pPr>
    </w:p>
    <w:p w14:paraId="2FE71400" w14:textId="77777777" w:rsidR="003E4E11" w:rsidRPr="00140186" w:rsidRDefault="003E4E11" w:rsidP="003E4E11">
      <w:pPr>
        <w:jc w:val="both"/>
        <w:rPr>
          <w:rFonts w:ascii="GHEA Grapalat" w:hAnsi="GHEA Grapalat"/>
        </w:rPr>
      </w:pPr>
    </w:p>
    <w:p w14:paraId="4EF71778" w14:textId="77777777" w:rsidR="003E4E11" w:rsidRPr="00140186" w:rsidRDefault="003E4E11" w:rsidP="003E4E11">
      <w:pPr>
        <w:jc w:val="both"/>
        <w:rPr>
          <w:rFonts w:ascii="GHEA Grapalat" w:hAnsi="GHEA Grapalat"/>
        </w:rPr>
      </w:pPr>
    </w:p>
    <w:p w14:paraId="784C3DC4" w14:textId="77777777" w:rsidR="003E4E11" w:rsidRPr="00140186" w:rsidRDefault="003E4E11" w:rsidP="003E4E11">
      <w:pPr>
        <w:jc w:val="both"/>
        <w:rPr>
          <w:rFonts w:ascii="GHEA Grapalat" w:hAnsi="GHEA Grapalat"/>
        </w:rPr>
      </w:pPr>
    </w:p>
    <w:p w14:paraId="1FEA8CFA" w14:textId="77777777" w:rsidR="003E4E11" w:rsidRPr="00140186" w:rsidRDefault="003E4E11" w:rsidP="003E4E11">
      <w:pPr>
        <w:widowControl w:val="0"/>
        <w:spacing w:after="160"/>
        <w:ind w:firstLine="567"/>
        <w:jc w:val="both"/>
        <w:rPr>
          <w:rFonts w:ascii="GHEA Grapalat" w:hAnsi="GHEA Grapalat" w:cs="Sylfaen"/>
          <w:i/>
        </w:rPr>
      </w:pPr>
      <w:r w:rsidRPr="00140186">
        <w:rPr>
          <w:rFonts w:ascii="GHEA Grapalat" w:hAnsi="GHEA Grapalat"/>
          <w:i/>
        </w:rPr>
        <w:t xml:space="preserve">Уважаемый участник, прежде чем составить и подать заявку просим </w:t>
      </w:r>
      <w:r w:rsidRPr="00140186">
        <w:rPr>
          <w:rFonts w:ascii="GHEA Grapalat" w:hAnsi="GHEA Grapalat"/>
          <w:i/>
        </w:rPr>
        <w:lastRenderedPageBreak/>
        <w:t>Вас</w:t>
      </w:r>
      <w:r w:rsidRPr="00140186">
        <w:rPr>
          <w:rFonts w:ascii="Courier New" w:hAnsi="Courier New" w:cs="Courier New"/>
          <w:i/>
          <w:lang w:val="en-US"/>
        </w:rPr>
        <w:t> </w:t>
      </w:r>
      <w:r w:rsidRPr="0014018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42F2791" w14:textId="77777777" w:rsidR="003E4E11" w:rsidRPr="00140186" w:rsidRDefault="003E4E11" w:rsidP="003E4E11">
      <w:pPr>
        <w:widowControl w:val="0"/>
        <w:spacing w:after="160"/>
        <w:ind w:firstLine="567"/>
        <w:jc w:val="both"/>
        <w:rPr>
          <w:rFonts w:ascii="GHEA Grapalat" w:hAnsi="GHEA Grapalat"/>
          <w:b/>
        </w:rPr>
      </w:pPr>
    </w:p>
    <w:p w14:paraId="200DA9DD" w14:textId="77777777" w:rsidR="003E4E11" w:rsidRPr="00140186" w:rsidRDefault="003E4E11" w:rsidP="002C7270">
      <w:pPr>
        <w:widowControl w:val="0"/>
        <w:spacing w:after="160"/>
        <w:ind w:firstLine="567"/>
        <w:jc w:val="center"/>
        <w:rPr>
          <w:rFonts w:ascii="GHEA Grapalat" w:hAnsi="GHEA Grapalat"/>
          <w:b/>
        </w:rPr>
      </w:pPr>
      <w:r w:rsidRPr="00140186">
        <w:rPr>
          <w:rFonts w:ascii="GHEA Grapalat" w:hAnsi="GHEA Grapalat"/>
          <w:b/>
        </w:rPr>
        <w:t>СОДЕРЖАНИЕ</w:t>
      </w:r>
    </w:p>
    <w:p w14:paraId="473A4200" w14:textId="77777777" w:rsidR="003E4E11" w:rsidRPr="00140186" w:rsidRDefault="003E4E11" w:rsidP="003E4E11">
      <w:pPr>
        <w:widowControl w:val="0"/>
        <w:spacing w:after="160"/>
        <w:ind w:firstLine="567"/>
        <w:jc w:val="center"/>
        <w:rPr>
          <w:rFonts w:ascii="GHEA Grapalat" w:hAnsi="GHEA Grapalat"/>
          <w:i/>
        </w:rPr>
      </w:pPr>
    </w:p>
    <w:p w14:paraId="2102D51D" w14:textId="312E9795" w:rsidR="003E4E11" w:rsidRPr="00140186" w:rsidRDefault="003E4E11" w:rsidP="003E4E11">
      <w:pPr>
        <w:pStyle w:val="aa"/>
        <w:widowControl w:val="0"/>
        <w:spacing w:after="160"/>
        <w:ind w:right="-7"/>
        <w:jc w:val="center"/>
        <w:rPr>
          <w:rFonts w:ascii="GHEA Grapalat" w:hAnsi="GHEA Grapalat"/>
          <w:b/>
        </w:rPr>
      </w:pPr>
      <w:r w:rsidRPr="00140186">
        <w:rPr>
          <w:rFonts w:ascii="GHEA Grapalat" w:hAnsi="GHEA Grapalat"/>
          <w:b/>
        </w:rPr>
        <w:t xml:space="preserve">ПАССАЖИРСКИЕ ПЕРЕВОЗКИ </w:t>
      </w:r>
      <w:r w:rsidR="00C151F2" w:rsidRPr="00140186">
        <w:rPr>
          <w:rFonts w:ascii="GHEA Grapalat" w:hAnsi="GHEA Grapalat"/>
          <w:b/>
        </w:rPr>
        <w:t xml:space="preserve">ДЛЯ НУЖД </w:t>
      </w:r>
      <w:r w:rsidR="00C151F2">
        <w:rPr>
          <w:rFonts w:ascii="GHEA Grapalat" w:hAnsi="GHEA Grapalat"/>
          <w:b/>
        </w:rPr>
        <w:t>«ДОХССКАЯ СРЕДНЯЯ ШКОЛА» ГНКО</w:t>
      </w:r>
    </w:p>
    <w:p w14:paraId="04B68E95" w14:textId="77777777" w:rsidR="003E4E11" w:rsidRPr="00140186" w:rsidRDefault="003E4E11" w:rsidP="003E4E11">
      <w:pPr>
        <w:widowControl w:val="0"/>
        <w:spacing w:after="160"/>
        <w:ind w:firstLine="567"/>
        <w:jc w:val="center"/>
        <w:rPr>
          <w:rFonts w:ascii="GHEA Grapalat" w:hAnsi="GHEA Grapalat"/>
        </w:rPr>
      </w:pPr>
    </w:p>
    <w:p w14:paraId="6A88A3D2" w14:textId="77777777" w:rsidR="003E4E11" w:rsidRPr="00140186" w:rsidRDefault="003E4E11" w:rsidP="003E4E11">
      <w:pPr>
        <w:widowControl w:val="0"/>
        <w:spacing w:after="160"/>
        <w:jc w:val="center"/>
        <w:rPr>
          <w:rFonts w:ascii="GHEA Grapalat" w:hAnsi="GHEA Grapalat"/>
          <w:i/>
        </w:rPr>
      </w:pPr>
      <w:r w:rsidRPr="00140186">
        <w:rPr>
          <w:rFonts w:ascii="GHEA Grapalat" w:hAnsi="GHEA Grapalat"/>
          <w:b/>
        </w:rPr>
        <w:t xml:space="preserve">ПРИГЛАШЕНИЯ НА ЗАПРОС КОТИРОВОК, </w:t>
      </w:r>
      <w:r w:rsidRPr="00140186">
        <w:rPr>
          <w:rFonts w:ascii="GHEA Grapalat" w:hAnsi="GHEA Grapalat"/>
          <w:b/>
        </w:rPr>
        <w:br/>
        <w:t>ОБЪЯВЛЕННЫЙ С ЦЕЛЬЮ ПРИОБРЕТЕНИЯ</w:t>
      </w:r>
    </w:p>
    <w:p w14:paraId="1701AA40" w14:textId="77777777" w:rsidR="003E4E11" w:rsidRPr="009044F1" w:rsidRDefault="003E4E11" w:rsidP="003E4E11">
      <w:pPr>
        <w:widowControl w:val="0"/>
        <w:spacing w:after="160"/>
        <w:jc w:val="both"/>
        <w:rPr>
          <w:rFonts w:ascii="GHEA Grapalat" w:hAnsi="GHEA Grapalat" w:cs="Sylfaen"/>
          <w:b/>
        </w:rPr>
      </w:pPr>
    </w:p>
    <w:p w14:paraId="35ED0F80" w14:textId="77777777" w:rsidR="003E4E11" w:rsidRPr="008842CE" w:rsidRDefault="003E4E11" w:rsidP="003E4E11">
      <w:pPr>
        <w:widowControl w:val="0"/>
        <w:spacing w:after="160"/>
        <w:jc w:val="both"/>
        <w:rPr>
          <w:rFonts w:ascii="GHEA Grapalat" w:hAnsi="GHEA Grapalat"/>
          <w:b/>
        </w:rPr>
      </w:pPr>
      <w:r w:rsidRPr="009044F1">
        <w:rPr>
          <w:rFonts w:ascii="GHEA Grapalat" w:hAnsi="GHEA Grapalat"/>
          <w:b/>
        </w:rPr>
        <w:t>ЧАСТЬ I.</w:t>
      </w:r>
    </w:p>
    <w:p w14:paraId="62786875" w14:textId="77777777" w:rsidR="003E4E11" w:rsidRPr="008842CE" w:rsidRDefault="003E4E11" w:rsidP="003E4E11">
      <w:pPr>
        <w:widowControl w:val="0"/>
        <w:spacing w:after="160"/>
        <w:jc w:val="both"/>
        <w:rPr>
          <w:rFonts w:ascii="GHEA Grapalat" w:hAnsi="GHEA Grapalat"/>
        </w:rPr>
      </w:pPr>
    </w:p>
    <w:p w14:paraId="404C2ADE"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51562BC"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79A933"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65D00BD" w14:textId="77777777" w:rsidR="003E4E11" w:rsidRPr="009044F1"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F22C20" w14:textId="77777777" w:rsidR="003E4E11" w:rsidRPr="009044F1"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D939CD1"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F3EBEB" w14:textId="77777777" w:rsidR="003E4E11" w:rsidRPr="008842CE"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2AE8915"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CCDEE5B"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33DD91F"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6BF5FB7"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C7C739" w14:textId="77777777" w:rsidR="003E4E11" w:rsidRDefault="003E4E11" w:rsidP="003E4E11">
      <w:pPr>
        <w:widowControl w:val="0"/>
        <w:spacing w:after="160"/>
        <w:jc w:val="both"/>
        <w:rPr>
          <w:rFonts w:ascii="GHEA Grapalat" w:hAnsi="GHEA Grapalat"/>
          <w:b/>
        </w:rPr>
      </w:pPr>
    </w:p>
    <w:p w14:paraId="0932A416" w14:textId="77777777" w:rsidR="003E4E11" w:rsidRDefault="003E4E11" w:rsidP="003E4E11">
      <w:pPr>
        <w:widowControl w:val="0"/>
        <w:spacing w:after="160"/>
        <w:jc w:val="both"/>
        <w:rPr>
          <w:rFonts w:ascii="GHEA Grapalat" w:hAnsi="GHEA Grapalat"/>
          <w:b/>
        </w:rPr>
      </w:pPr>
    </w:p>
    <w:p w14:paraId="76CD9351" w14:textId="77777777" w:rsidR="003E4E11" w:rsidRPr="00374F4A" w:rsidRDefault="003E4E11" w:rsidP="003E4E11">
      <w:pPr>
        <w:widowControl w:val="0"/>
        <w:spacing w:after="160"/>
        <w:jc w:val="both"/>
        <w:rPr>
          <w:rFonts w:ascii="GHEA Grapalat" w:hAnsi="GHEA Grapalat"/>
          <w:b/>
        </w:rPr>
      </w:pPr>
      <w:r>
        <w:rPr>
          <w:rFonts w:ascii="GHEA Grapalat" w:hAnsi="GHEA Grapalat"/>
          <w:b/>
        </w:rPr>
        <w:t xml:space="preserve">ЧАСТЬ II. </w:t>
      </w:r>
    </w:p>
    <w:p w14:paraId="47997486" w14:textId="77777777" w:rsidR="003E4E11" w:rsidRPr="00374F4A" w:rsidRDefault="003E4E11" w:rsidP="003E4E11">
      <w:pPr>
        <w:widowControl w:val="0"/>
        <w:spacing w:after="160"/>
        <w:jc w:val="both"/>
        <w:rPr>
          <w:rFonts w:ascii="GHEA Grapalat" w:hAnsi="GHEA Grapalat"/>
          <w:b/>
        </w:rPr>
      </w:pPr>
    </w:p>
    <w:p w14:paraId="65181A4F" w14:textId="77777777" w:rsidR="003E4E11" w:rsidRDefault="003E4E11" w:rsidP="003E4E11">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68B63C89" w14:textId="77777777" w:rsidR="003E4E11" w:rsidRPr="008842CE" w:rsidRDefault="003E4E11" w:rsidP="003E4E11">
      <w:pPr>
        <w:widowControl w:val="0"/>
        <w:spacing w:after="160"/>
        <w:jc w:val="both"/>
        <w:rPr>
          <w:rFonts w:ascii="GHEA Grapalat" w:hAnsi="GHEA Grapalat"/>
          <w:b/>
        </w:rPr>
      </w:pPr>
    </w:p>
    <w:p w14:paraId="323D4CEE"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4BD1548" w14:textId="77777777" w:rsidR="003E4E11" w:rsidRPr="003A1EBB"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E66EA9" w14:textId="77777777" w:rsidR="003E4E11" w:rsidRPr="00625529"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72FF47A" w14:textId="77777777" w:rsidR="003E4E11" w:rsidRDefault="003E4E11" w:rsidP="003E4E11">
      <w:pPr>
        <w:jc w:val="both"/>
        <w:rPr>
          <w:rFonts w:ascii="GHEA Grapalat" w:hAnsi="GHEA Grapalat"/>
          <w:spacing w:val="-6"/>
        </w:rPr>
      </w:pPr>
      <w:r>
        <w:rPr>
          <w:rFonts w:ascii="GHEA Grapalat" w:hAnsi="GHEA Grapalat"/>
          <w:spacing w:val="-6"/>
        </w:rPr>
        <w:br w:type="page"/>
      </w:r>
    </w:p>
    <w:p w14:paraId="35C2D72B" w14:textId="4F551E83" w:rsidR="003E4E11" w:rsidRPr="00CD2B99" w:rsidRDefault="003E4E11" w:rsidP="003E4E11">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Pr="00CD2B99">
        <w:rPr>
          <w:rFonts w:ascii="GHEA Grapalat" w:hAnsi="GHEA Grapalat"/>
        </w:rPr>
        <w:t xml:space="preserve"> Настоящее Приглашение предоставляется в дополнение к объявлению об открытом конкурсе, проводимом под кодом </w:t>
      </w:r>
      <w:r w:rsidR="00C151F2">
        <w:rPr>
          <w:rFonts w:ascii="GHEA Grapalat" w:hAnsi="GHEA Grapalat"/>
        </w:rPr>
        <w:t>ԱՄԴՄԴ-ՀՄԱԾՁԲ-2026/01</w:t>
      </w:r>
      <w:r w:rsidRPr="00CD2B99">
        <w:rPr>
          <w:rFonts w:ascii="GHEA Grapalat" w:hAnsi="GHEA Grapalat"/>
        </w:rPr>
        <w:t xml:space="preserve"> (далее — процедура).</w:t>
      </w:r>
    </w:p>
    <w:p w14:paraId="46154D3F" w14:textId="4F4E259F" w:rsidR="003E4E11" w:rsidRPr="00CD2B99" w:rsidRDefault="003E4E11" w:rsidP="003E4E11">
      <w:pPr>
        <w:pStyle w:val="a3"/>
        <w:spacing w:line="240" w:lineRule="auto"/>
        <w:ind w:firstLine="708"/>
        <w:rPr>
          <w:rFonts w:ascii="GHEA Grapalat" w:hAnsi="GHEA Grapalat"/>
          <w:i w:val="0"/>
          <w:sz w:val="24"/>
          <w:szCs w:val="24"/>
        </w:rPr>
      </w:pPr>
      <w:r w:rsidRPr="00CD2B99">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D2B99">
        <w:rPr>
          <w:rFonts w:ascii="Calibri" w:hAnsi="Calibri" w:cs="Calibri"/>
          <w:i w:val="0"/>
          <w:sz w:val="24"/>
          <w:szCs w:val="24"/>
        </w:rPr>
        <w:t> </w:t>
      </w:r>
      <w:r w:rsidRPr="00CD2B99">
        <w:rPr>
          <w:rFonts w:ascii="GHEA Grapalat" w:hAnsi="GHEA Grapalat"/>
          <w:i w:val="0"/>
          <w:sz w:val="24"/>
          <w:szCs w:val="24"/>
        </w:rPr>
        <w:t>4</w:t>
      </w:r>
      <w:r w:rsidRPr="00CD2B99">
        <w:rPr>
          <w:rFonts w:ascii="Calibri" w:hAnsi="Calibri" w:cs="Calibri"/>
          <w:i w:val="0"/>
          <w:sz w:val="24"/>
          <w:szCs w:val="24"/>
        </w:rPr>
        <w:t> </w:t>
      </w:r>
      <w:r w:rsidRPr="00CD2B99">
        <w:rPr>
          <w:rFonts w:ascii="GHEA Grapalat" w:hAnsi="GHEA Grapalat"/>
          <w:i w:val="0"/>
          <w:sz w:val="24"/>
          <w:szCs w:val="24"/>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151F2">
        <w:rPr>
          <w:rFonts w:ascii="GHEA Grapalat" w:hAnsi="GHEA Grapalat"/>
          <w:i w:val="0"/>
          <w:sz w:val="24"/>
          <w:szCs w:val="24"/>
        </w:rPr>
        <w:t>«</w:t>
      </w:r>
      <w:proofErr w:type="spellStart"/>
      <w:r w:rsidR="00C151F2">
        <w:rPr>
          <w:rFonts w:ascii="GHEA Grapalat" w:hAnsi="GHEA Grapalat"/>
          <w:i w:val="0"/>
          <w:sz w:val="24"/>
          <w:szCs w:val="24"/>
        </w:rPr>
        <w:t>Дохсская</w:t>
      </w:r>
      <w:proofErr w:type="spellEnd"/>
      <w:r w:rsidR="00C151F2">
        <w:rPr>
          <w:rFonts w:ascii="GHEA Grapalat" w:hAnsi="GHEA Grapalat"/>
          <w:i w:val="0"/>
          <w:sz w:val="24"/>
          <w:szCs w:val="24"/>
        </w:rPr>
        <w:t xml:space="preserve"> Средняя Школа» ГНКО</w:t>
      </w:r>
      <w:r w:rsidR="00CD2B99" w:rsidRPr="00CD2B99">
        <w:rPr>
          <w:rFonts w:ascii="GHEA Grapalat" w:hAnsi="GHEA Grapalat"/>
          <w:i w:val="0"/>
          <w:sz w:val="24"/>
          <w:szCs w:val="24"/>
        </w:rPr>
        <w:t xml:space="preserve"> </w:t>
      </w:r>
      <w:r w:rsidRPr="00CD2B99">
        <w:rPr>
          <w:rFonts w:ascii="GHEA Grapalat" w:hAnsi="GHEA Grapalat"/>
          <w:i w:val="0"/>
          <w:sz w:val="24"/>
          <w:szCs w:val="24"/>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41406E" w14:textId="77777777" w:rsidR="003E4E11" w:rsidRPr="009044F1" w:rsidRDefault="003E4E11" w:rsidP="003E4E1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518DEE" w14:textId="77777777" w:rsidR="003E4E11" w:rsidRPr="00CD2B99" w:rsidRDefault="003E4E11" w:rsidP="003E4E11">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BED8B8" w14:textId="288E523B" w:rsidR="003E4E11" w:rsidRPr="009044F1" w:rsidRDefault="003E4E11" w:rsidP="003E4E1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bookmarkStart w:id="0" w:name="_Hlk201855268"/>
      <w:r w:rsidR="00CD2B99" w:rsidRPr="00CD2B99">
        <w:rPr>
          <w:rFonts w:ascii="GHEA Grapalat" w:hAnsi="GHEA Grapalat"/>
          <w:sz w:val="24"/>
          <w:szCs w:val="24"/>
        </w:rPr>
        <w:t>ani_torosyan@mail.ru</w:t>
      </w:r>
      <w:bookmarkEnd w:id="0"/>
      <w:r w:rsidR="00CD2B99" w:rsidRPr="00CD2B99">
        <w:rPr>
          <w:rFonts w:ascii="GHEA Grapalat" w:hAnsi="GHEA Grapalat"/>
          <w:sz w:val="24"/>
          <w:szCs w:val="24"/>
        </w:rPr>
        <w:t>.</w:t>
      </w:r>
    </w:p>
    <w:p w14:paraId="42F21739" w14:textId="6F8D1562" w:rsidR="00096865" w:rsidRPr="009044F1" w:rsidRDefault="003E4E11" w:rsidP="003E4E11">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5C71AE50"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0390D4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BF2AF1" w14:textId="33B9DAA4" w:rsidR="005001FE" w:rsidRPr="00140186" w:rsidRDefault="005001FE" w:rsidP="005001FE">
      <w:pPr>
        <w:pStyle w:val="3"/>
        <w:keepNext w:val="0"/>
        <w:widowControl w:val="0"/>
        <w:tabs>
          <w:tab w:val="left" w:pos="1134"/>
        </w:tabs>
        <w:spacing w:after="160" w:line="240" w:lineRule="auto"/>
        <w:ind w:firstLine="567"/>
        <w:jc w:val="both"/>
        <w:rPr>
          <w:rFonts w:ascii="GHEA Grapalat" w:hAnsi="GHEA Grapalat"/>
          <w:i w:val="0"/>
          <w:sz w:val="24"/>
          <w:szCs w:val="24"/>
        </w:rPr>
      </w:pPr>
      <w:r w:rsidRPr="00140186">
        <w:rPr>
          <w:rFonts w:ascii="GHEA Grapalat" w:hAnsi="GHEA Grapalat"/>
          <w:i w:val="0"/>
          <w:sz w:val="24"/>
          <w:szCs w:val="24"/>
        </w:rPr>
        <w:t>1.1.</w:t>
      </w:r>
      <w:r w:rsidRPr="00140186">
        <w:rPr>
          <w:rFonts w:ascii="GHEA Grapalat" w:hAnsi="GHEA Grapalat"/>
          <w:i w:val="0"/>
          <w:sz w:val="24"/>
          <w:szCs w:val="24"/>
        </w:rPr>
        <w:tab/>
      </w:r>
      <w:r w:rsidRPr="00140186">
        <w:rPr>
          <w:rFonts w:ascii="GHEA Grapalat" w:hAnsi="GHEA Grapalat"/>
          <w:i w:val="0"/>
          <w:sz w:val="24"/>
          <w:szCs w:val="24"/>
        </w:rPr>
        <w:tab/>
        <w:t xml:space="preserve">Предметом закупки является приобретение </w:t>
      </w:r>
      <w:r w:rsidRPr="00CD2B99">
        <w:rPr>
          <w:rFonts w:ascii="GHEA Grapalat" w:hAnsi="GHEA Grapalat"/>
          <w:i w:val="0"/>
          <w:sz w:val="24"/>
          <w:szCs w:val="24"/>
        </w:rPr>
        <w:t>специализированных пассажирских перевозок</w:t>
      </w:r>
      <w:r w:rsidRPr="00140186">
        <w:rPr>
          <w:rFonts w:ascii="GHEA Grapalat" w:hAnsi="GHEA Grapalat"/>
          <w:i w:val="0"/>
          <w:sz w:val="24"/>
          <w:szCs w:val="24"/>
        </w:rPr>
        <w:t xml:space="preserve"> (далее — также услуга) для нужд</w:t>
      </w:r>
      <w:r w:rsidR="00C151F2" w:rsidRPr="00C151F2">
        <w:rPr>
          <w:rFonts w:ascii="GHEA Grapalat" w:hAnsi="GHEA Grapalat"/>
          <w:i w:val="0"/>
          <w:sz w:val="24"/>
          <w:szCs w:val="24"/>
        </w:rPr>
        <w:t xml:space="preserve"> </w:t>
      </w:r>
      <w:r w:rsidR="00C151F2">
        <w:rPr>
          <w:rFonts w:ascii="GHEA Grapalat" w:hAnsi="GHEA Grapalat"/>
          <w:i w:val="0"/>
          <w:sz w:val="24"/>
          <w:szCs w:val="24"/>
        </w:rPr>
        <w:t>«</w:t>
      </w:r>
      <w:proofErr w:type="spellStart"/>
      <w:r w:rsidR="00C151F2">
        <w:rPr>
          <w:rFonts w:ascii="GHEA Grapalat" w:hAnsi="GHEA Grapalat"/>
          <w:i w:val="0"/>
          <w:sz w:val="24"/>
          <w:szCs w:val="24"/>
        </w:rPr>
        <w:t>Дохсская</w:t>
      </w:r>
      <w:proofErr w:type="spellEnd"/>
      <w:r w:rsidR="00C151F2">
        <w:rPr>
          <w:rFonts w:ascii="GHEA Grapalat" w:hAnsi="GHEA Grapalat"/>
          <w:i w:val="0"/>
          <w:sz w:val="24"/>
          <w:szCs w:val="24"/>
        </w:rPr>
        <w:t xml:space="preserve"> Средняя Школа» ГНКО</w:t>
      </w:r>
      <w:r w:rsidRPr="00140186">
        <w:rPr>
          <w:rFonts w:ascii="GHEA Grapalat" w:hAnsi="GHEA Grapalat"/>
          <w:i w:val="0"/>
          <w:sz w:val="24"/>
          <w:szCs w:val="24"/>
        </w:rPr>
        <w:t>, которые сгруппированы в лоты "1":</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85"/>
        <w:gridCol w:w="6600"/>
      </w:tblGrid>
      <w:tr w:rsidR="005001FE" w:rsidRPr="00140186" w14:paraId="2CA2BCF3" w14:textId="77777777" w:rsidTr="001D08B0">
        <w:trPr>
          <w:jc w:val="center"/>
        </w:trPr>
        <w:tc>
          <w:tcPr>
            <w:tcW w:w="3201" w:type="dxa"/>
            <w:gridSpan w:val="2"/>
            <w:vAlign w:val="center"/>
          </w:tcPr>
          <w:p w14:paraId="7BDF4AB2" w14:textId="77777777" w:rsidR="005001FE" w:rsidRPr="00140186" w:rsidRDefault="005001FE" w:rsidP="001D08B0">
            <w:pPr>
              <w:pStyle w:val="23"/>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Лотов</w:t>
            </w:r>
          </w:p>
        </w:tc>
        <w:tc>
          <w:tcPr>
            <w:tcW w:w="6600" w:type="dxa"/>
            <w:vMerge w:val="restart"/>
            <w:vAlign w:val="center"/>
          </w:tcPr>
          <w:p w14:paraId="40418547" w14:textId="77777777" w:rsidR="005001FE" w:rsidRPr="00140186" w:rsidRDefault="005001FE" w:rsidP="001D08B0">
            <w:pPr>
              <w:pStyle w:val="23"/>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Наименование лота</w:t>
            </w:r>
          </w:p>
        </w:tc>
      </w:tr>
      <w:tr w:rsidR="005001FE" w:rsidRPr="00140186" w14:paraId="4B5E83BE" w14:textId="77777777" w:rsidTr="001D08B0">
        <w:trPr>
          <w:jc w:val="center"/>
        </w:trPr>
        <w:tc>
          <w:tcPr>
            <w:tcW w:w="1216" w:type="dxa"/>
            <w:vAlign w:val="center"/>
          </w:tcPr>
          <w:p w14:paraId="7A378D0B" w14:textId="77777777" w:rsidR="005001FE" w:rsidRPr="00140186" w:rsidRDefault="005001FE" w:rsidP="001D08B0">
            <w:pPr>
              <w:pStyle w:val="23"/>
              <w:widowControl w:val="0"/>
              <w:spacing w:after="120" w:line="240" w:lineRule="auto"/>
              <w:ind w:firstLine="0"/>
              <w:jc w:val="center"/>
              <w:rPr>
                <w:rFonts w:ascii="GHEA Grapalat" w:hAnsi="GHEA Grapalat"/>
                <w:sz w:val="24"/>
                <w:szCs w:val="24"/>
              </w:rPr>
            </w:pPr>
            <w:r w:rsidRPr="00140186">
              <w:rPr>
                <w:rFonts w:ascii="GHEA Grapalat" w:hAnsi="GHEA Grapalat"/>
                <w:b/>
                <w:i/>
                <w:sz w:val="24"/>
                <w:szCs w:val="24"/>
              </w:rPr>
              <w:t>Номера</w:t>
            </w:r>
          </w:p>
        </w:tc>
        <w:tc>
          <w:tcPr>
            <w:tcW w:w="1985" w:type="dxa"/>
            <w:vAlign w:val="center"/>
          </w:tcPr>
          <w:p w14:paraId="402AC5DF" w14:textId="77777777" w:rsidR="005001FE" w:rsidRPr="00140186" w:rsidRDefault="005001FE" w:rsidP="001D08B0">
            <w:pPr>
              <w:pStyle w:val="23"/>
              <w:widowControl w:val="0"/>
              <w:spacing w:after="120" w:line="240" w:lineRule="auto"/>
              <w:ind w:firstLine="0"/>
              <w:jc w:val="center"/>
              <w:rPr>
                <w:rFonts w:ascii="GHEA Grapalat" w:hAnsi="GHEA Grapalat"/>
                <w:b/>
                <w:i/>
                <w:sz w:val="24"/>
                <w:szCs w:val="24"/>
              </w:rPr>
            </w:pPr>
            <w:r w:rsidRPr="00140186">
              <w:rPr>
                <w:rFonts w:ascii="GHEA Grapalat" w:hAnsi="GHEA Grapalat"/>
                <w:b/>
                <w:i/>
                <w:sz w:val="24"/>
                <w:szCs w:val="24"/>
              </w:rPr>
              <w:t>Цена закупки</w:t>
            </w:r>
          </w:p>
        </w:tc>
        <w:tc>
          <w:tcPr>
            <w:tcW w:w="6600" w:type="dxa"/>
            <w:vMerge/>
            <w:vAlign w:val="center"/>
          </w:tcPr>
          <w:p w14:paraId="43F5E4FD" w14:textId="77777777" w:rsidR="005001FE" w:rsidRPr="00140186" w:rsidRDefault="005001FE" w:rsidP="001D08B0">
            <w:pPr>
              <w:pStyle w:val="23"/>
              <w:widowControl w:val="0"/>
              <w:spacing w:after="120" w:line="240" w:lineRule="auto"/>
              <w:ind w:firstLine="0"/>
              <w:rPr>
                <w:rFonts w:ascii="GHEA Grapalat" w:hAnsi="GHEA Grapalat"/>
                <w:sz w:val="24"/>
                <w:szCs w:val="24"/>
                <w:u w:val="single"/>
              </w:rPr>
            </w:pPr>
          </w:p>
        </w:tc>
      </w:tr>
      <w:tr w:rsidR="005001FE" w:rsidRPr="00140186" w14:paraId="25DBD2EE" w14:textId="77777777" w:rsidTr="001D08B0">
        <w:trPr>
          <w:jc w:val="center"/>
        </w:trPr>
        <w:tc>
          <w:tcPr>
            <w:tcW w:w="1216" w:type="dxa"/>
            <w:vAlign w:val="center"/>
          </w:tcPr>
          <w:p w14:paraId="03F0F4F5" w14:textId="77777777" w:rsidR="005001FE" w:rsidRPr="00140186" w:rsidRDefault="005001FE" w:rsidP="001D08B0">
            <w:pPr>
              <w:pStyle w:val="23"/>
              <w:widowControl w:val="0"/>
              <w:spacing w:after="120" w:line="240" w:lineRule="auto"/>
              <w:ind w:firstLine="0"/>
              <w:jc w:val="center"/>
              <w:rPr>
                <w:rFonts w:ascii="GHEA Grapalat" w:hAnsi="GHEA Grapalat"/>
                <w:sz w:val="24"/>
                <w:szCs w:val="24"/>
              </w:rPr>
            </w:pPr>
            <w:r w:rsidRPr="00140186">
              <w:rPr>
                <w:rFonts w:ascii="GHEA Grapalat" w:hAnsi="GHEA Grapalat"/>
                <w:sz w:val="24"/>
                <w:szCs w:val="24"/>
              </w:rPr>
              <w:t>1</w:t>
            </w:r>
          </w:p>
        </w:tc>
        <w:tc>
          <w:tcPr>
            <w:tcW w:w="1985" w:type="dxa"/>
            <w:vAlign w:val="center"/>
          </w:tcPr>
          <w:p w14:paraId="4DF201D1" w14:textId="26EE6254" w:rsidR="005001FE" w:rsidRPr="00D8590C" w:rsidRDefault="00C151F2" w:rsidP="00CD2B99">
            <w:pPr>
              <w:jc w:val="center"/>
              <w:rPr>
                <w:rFonts w:ascii="GHEA Grapalat" w:eastAsia="GHEA Grapalat" w:hAnsi="GHEA Grapalat" w:cs="GHEA Grapalat"/>
                <w:sz w:val="18"/>
                <w:szCs w:val="16"/>
              </w:rPr>
            </w:pPr>
            <w:r w:rsidRPr="000F153B">
              <w:rPr>
                <w:rFonts w:ascii="GHEA Grapalat" w:eastAsia="GHEA Grapalat" w:hAnsi="GHEA Grapalat" w:cs="GHEA Grapalat"/>
                <w:sz w:val="16"/>
                <w:szCs w:val="14"/>
                <w:lang w:val="hy-AM"/>
              </w:rPr>
              <w:t>3598600</w:t>
            </w:r>
          </w:p>
        </w:tc>
        <w:tc>
          <w:tcPr>
            <w:tcW w:w="6600" w:type="dxa"/>
            <w:vAlign w:val="center"/>
          </w:tcPr>
          <w:p w14:paraId="583C8C36" w14:textId="457FBA66" w:rsidR="005001FE" w:rsidRPr="00CD2B99" w:rsidRDefault="00CD2B99" w:rsidP="001D08B0">
            <w:pPr>
              <w:pStyle w:val="23"/>
              <w:widowControl w:val="0"/>
              <w:spacing w:after="120" w:line="240" w:lineRule="auto"/>
              <w:ind w:firstLine="0"/>
              <w:rPr>
                <w:rFonts w:ascii="GHEA Grapalat" w:hAnsi="GHEA Grapalat"/>
                <w:bCs/>
                <w:color w:val="202124"/>
              </w:rPr>
            </w:pPr>
            <w:r w:rsidRPr="00CD2B99">
              <w:rPr>
                <w:rFonts w:ascii="GHEA Grapalat" w:hAnsi="GHEA Grapalat"/>
                <w:bCs/>
                <w:color w:val="202124"/>
              </w:rPr>
              <w:t>с</w:t>
            </w:r>
            <w:r w:rsidR="005001FE" w:rsidRPr="00CD2B99">
              <w:rPr>
                <w:rFonts w:ascii="GHEA Grapalat" w:hAnsi="GHEA Grapalat"/>
                <w:bCs/>
                <w:color w:val="202124"/>
              </w:rPr>
              <w:t>пециализированные пассажирские перевозки</w:t>
            </w:r>
          </w:p>
        </w:tc>
      </w:tr>
    </w:tbl>
    <w:p w14:paraId="7D37A9BB"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B7770C1" w14:textId="77777777" w:rsidR="00096865" w:rsidRPr="009044F1" w:rsidRDefault="00096865" w:rsidP="00B46D58">
      <w:pPr>
        <w:widowControl w:val="0"/>
        <w:spacing w:after="160"/>
        <w:ind w:firstLine="567"/>
        <w:jc w:val="center"/>
        <w:rPr>
          <w:rFonts w:ascii="GHEA Grapalat" w:hAnsi="GHEA Grapalat" w:cs="Sylfaen"/>
          <w:i/>
        </w:rPr>
      </w:pPr>
    </w:p>
    <w:p w14:paraId="102D85D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D7447E5" w14:textId="77777777" w:rsidR="00BD2C67" w:rsidRPr="001115E9" w:rsidRDefault="00BD2C67" w:rsidP="00B46D58">
      <w:pPr>
        <w:widowControl w:val="0"/>
        <w:tabs>
          <w:tab w:val="left" w:pos="1134"/>
        </w:tabs>
        <w:spacing w:after="160"/>
        <w:ind w:firstLine="567"/>
        <w:jc w:val="both"/>
        <w:rPr>
          <w:rFonts w:ascii="GHEA Grapalat" w:hAnsi="GHEA Grapalat"/>
        </w:rPr>
      </w:pPr>
    </w:p>
    <w:p w14:paraId="30F6FE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8594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99212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E98C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50CEDD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14:paraId="6C0C5A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0EA200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DB21AE"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1A7DD17"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FD97CC4"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5945B00"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2773C2C7"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1F04137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A6BF839"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B1E98C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D887C6"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DDA39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41D926E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B73AD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596E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E28C8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536EFA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94281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D1E49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3AB16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B543CB"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F688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AD13B7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7E3507F"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693F32D"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4E4D36D"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8FBA6A"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9EF48BB"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BC5E7B4"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256BFF4" w14:textId="77777777" w:rsidR="00FE2CCB" w:rsidRPr="00A970FC" w:rsidRDefault="00FE2CCB" w:rsidP="005001FE">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50ECC2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63B9FBAE" w14:textId="77777777" w:rsidR="00BD2C67" w:rsidRPr="001115E9" w:rsidRDefault="00BD2C67" w:rsidP="00B46D58">
      <w:pPr>
        <w:widowControl w:val="0"/>
        <w:spacing w:after="160"/>
        <w:jc w:val="center"/>
        <w:rPr>
          <w:rFonts w:ascii="GHEA Grapalat" w:hAnsi="GHEA Grapalat"/>
          <w:b/>
        </w:rPr>
      </w:pPr>
    </w:p>
    <w:p w14:paraId="70F93F6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502B3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A7689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8658F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14:paraId="6B375A6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94351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1C600E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41CC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1"/>
        <w:t>6</w:t>
      </w:r>
      <w:r w:rsidRPr="009044F1">
        <w:rPr>
          <w:rFonts w:ascii="GHEA Grapalat" w:hAnsi="GHEA Grapalat"/>
        </w:rPr>
        <w:t xml:space="preserve">. </w:t>
      </w:r>
    </w:p>
    <w:p w14:paraId="5E2AFA50" w14:textId="77777777" w:rsidR="00B051BE" w:rsidRPr="009044F1" w:rsidRDefault="00B051BE" w:rsidP="00B46D58">
      <w:pPr>
        <w:widowControl w:val="0"/>
        <w:spacing w:after="160"/>
        <w:jc w:val="center"/>
        <w:rPr>
          <w:rFonts w:ascii="GHEA Grapalat" w:hAnsi="GHEA Grapalat"/>
          <w:b/>
        </w:rPr>
      </w:pPr>
    </w:p>
    <w:p w14:paraId="31D1C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7BEA43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AFEBD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2F7609C"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74221C8"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w:t>
      </w:r>
      <w:r w:rsidR="005001FE">
        <w:rPr>
          <w:rFonts w:ascii="GHEA Grapalat" w:hAnsi="GHEA Grapalat"/>
          <w:sz w:val="24"/>
          <w:szCs w:val="24"/>
        </w:rPr>
        <w:t>запрос котировок</w:t>
      </w:r>
      <w:r w:rsidRPr="009044F1">
        <w:rPr>
          <w:rFonts w:ascii="GHEA Grapalat" w:hAnsi="GHEA Grapalat"/>
          <w:sz w:val="24"/>
          <w:szCs w:val="24"/>
        </w:rPr>
        <w:t>.</w:t>
      </w:r>
    </w:p>
    <w:p w14:paraId="2F16B8B8" w14:textId="3AD56513" w:rsidR="000371A2" w:rsidRPr="00C151F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spellStart"/>
      <w:r w:rsidR="00C151F2" w:rsidRPr="00C151F2">
        <w:rPr>
          <w:rFonts w:ascii="GHEA Grapalat" w:hAnsi="GHEA Grapalat"/>
          <w:sz w:val="24"/>
          <w:szCs w:val="24"/>
        </w:rPr>
        <w:t>Дохс</w:t>
      </w:r>
      <w:proofErr w:type="spellEnd"/>
      <w:r w:rsidR="00C151F2" w:rsidRPr="00C151F2">
        <w:rPr>
          <w:rFonts w:ascii="GHEA Grapalat" w:hAnsi="GHEA Grapalat"/>
          <w:sz w:val="24"/>
          <w:szCs w:val="24"/>
        </w:rPr>
        <w:t xml:space="preserve"> село</w:t>
      </w:r>
      <w:r w:rsidR="00C151F2" w:rsidRPr="00C151F2">
        <w:rPr>
          <w:rFonts w:ascii="GHEA Grapalat" w:hAnsi="GHEA Grapalat"/>
          <w:sz w:val="24"/>
          <w:szCs w:val="24"/>
        </w:rPr>
        <w:br/>
        <w:t>Ширази ул. 1-й пер.</w:t>
      </w:r>
      <w:r w:rsidR="00C151F2" w:rsidRPr="00C151F2">
        <w:rPr>
          <w:rFonts w:ascii="GHEA Grapalat" w:hAnsi="GHEA Grapalat"/>
          <w:sz w:val="24"/>
          <w:szCs w:val="24"/>
        </w:rPr>
        <w:t xml:space="preserve"> </w:t>
      </w:r>
      <w:r>
        <w:rPr>
          <w:rFonts w:ascii="GHEA Grapalat" w:hAnsi="GHEA Grapalat"/>
          <w:sz w:val="24"/>
          <w:szCs w:val="24"/>
        </w:rPr>
        <w:t xml:space="preserve">не позднее, чем </w:t>
      </w:r>
      <w:r w:rsidR="000576F6">
        <w:rPr>
          <w:rFonts w:ascii="GHEA Grapalat" w:hAnsi="GHEA Grapalat"/>
          <w:sz w:val="24"/>
          <w:szCs w:val="24"/>
        </w:rPr>
        <w:t>1</w:t>
      </w:r>
      <w:r w:rsidR="00C151F2" w:rsidRPr="00C151F2">
        <w:rPr>
          <w:rFonts w:ascii="GHEA Grapalat" w:hAnsi="GHEA Grapalat"/>
          <w:sz w:val="24"/>
          <w:szCs w:val="24"/>
        </w:rPr>
        <w:t>2</w:t>
      </w:r>
      <w:r w:rsidR="000576F6">
        <w:rPr>
          <w:rFonts w:ascii="GHEA Grapalat" w:hAnsi="GHEA Grapalat"/>
          <w:sz w:val="24"/>
          <w:szCs w:val="24"/>
        </w:rPr>
        <w:t>:00</w:t>
      </w:r>
      <w:r w:rsidR="005001FE">
        <w:rPr>
          <w:rFonts w:ascii="GHEA Grapalat" w:hAnsi="GHEA Grapalat"/>
          <w:sz w:val="24"/>
          <w:szCs w:val="24"/>
        </w:rPr>
        <w:t xml:space="preserve"> часов 7</w:t>
      </w:r>
      <w:r>
        <w:rPr>
          <w:rFonts w:ascii="GHEA Grapalat" w:hAnsi="GHEA Grapalat"/>
          <w:sz w:val="24"/>
          <w:szCs w:val="24"/>
        </w:rPr>
        <w:t>-</w:t>
      </w:r>
      <w:r w:rsidR="005001FE" w:rsidRPr="005001FE">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B93420" w14:textId="701750BA"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C151F2">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D117BD3"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22C84371"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7D00E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3BDDE0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B4CD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34BFCAF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3CD95C8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9BFDD9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0A3EFC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334325"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5A3BAB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3E8A8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B55D9B4"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8D94B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9052B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C2A6C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4E7C6"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BC7BD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4E87419"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4BAC05E"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B72B575"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AA8252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FA5B589"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4332325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7C23142"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E8A2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A5FD1E"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CEC4F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0BF2904"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09576B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F8127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7EA0E51" w14:textId="77777777" w:rsidR="009D180E" w:rsidRDefault="009D180E" w:rsidP="00B46D58">
      <w:pPr>
        <w:widowControl w:val="0"/>
        <w:spacing w:after="160"/>
        <w:ind w:left="567" w:right="565"/>
        <w:jc w:val="center"/>
        <w:rPr>
          <w:rFonts w:ascii="GHEA Grapalat" w:hAnsi="GHEA Grapalat"/>
          <w:b/>
          <w:lang w:val="hy-AM"/>
        </w:rPr>
      </w:pPr>
    </w:p>
    <w:p w14:paraId="29340927" w14:textId="77777777" w:rsidR="00416546" w:rsidRDefault="00416546" w:rsidP="00B46D58">
      <w:pPr>
        <w:widowControl w:val="0"/>
        <w:spacing w:after="160"/>
        <w:ind w:left="567" w:right="565"/>
        <w:jc w:val="center"/>
        <w:rPr>
          <w:rFonts w:ascii="GHEA Grapalat" w:hAnsi="GHEA Grapalat"/>
          <w:b/>
        </w:rPr>
      </w:pPr>
    </w:p>
    <w:p w14:paraId="4C4FDA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8B0A07"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0C708F"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46D267" w14:textId="77777777" w:rsidR="00A225E0" w:rsidRDefault="00A225E0" w:rsidP="00B46D58">
      <w:pPr>
        <w:rPr>
          <w:rFonts w:ascii="GHEA Grapalat" w:hAnsi="GHEA Grapalat" w:cs="Sylfaen"/>
        </w:rPr>
      </w:pPr>
    </w:p>
    <w:p w14:paraId="6F02729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F2D509" w14:textId="65180790"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001FE">
        <w:rPr>
          <w:rFonts w:ascii="GHEA Grapalat" w:hAnsi="GHEA Grapalat"/>
          <w:sz w:val="24"/>
          <w:szCs w:val="24"/>
        </w:rPr>
        <w:t xml:space="preserve"> на 7</w:t>
      </w:r>
      <w:r w:rsidR="00A9098A" w:rsidRPr="00AD29CE">
        <w:rPr>
          <w:rFonts w:ascii="GHEA Grapalat" w:hAnsi="GHEA Grapalat"/>
          <w:sz w:val="24"/>
          <w:szCs w:val="24"/>
        </w:rPr>
        <w:t>-</w:t>
      </w:r>
      <w:r w:rsidR="005001FE" w:rsidRPr="005001FE">
        <w:rPr>
          <w:rFonts w:ascii="GHEA Grapalat" w:hAnsi="GHEA Grapalat"/>
          <w:sz w:val="24"/>
          <w:szCs w:val="24"/>
        </w:rPr>
        <w:t>о</w:t>
      </w:r>
      <w:r w:rsidR="005001FE">
        <w:rPr>
          <w:rFonts w:ascii="GHEA Grapalat" w:hAnsi="GHEA Grapalat"/>
          <w:sz w:val="24"/>
          <w:szCs w:val="24"/>
        </w:rPr>
        <w:t xml:space="preserve">й день в </w:t>
      </w:r>
      <w:r w:rsidR="000576F6">
        <w:rPr>
          <w:rFonts w:ascii="GHEA Grapalat" w:hAnsi="GHEA Grapalat"/>
          <w:sz w:val="24"/>
          <w:szCs w:val="24"/>
        </w:rPr>
        <w:t>1</w:t>
      </w:r>
      <w:r w:rsidR="00C151F2" w:rsidRPr="00C151F2">
        <w:rPr>
          <w:rFonts w:ascii="GHEA Grapalat" w:hAnsi="GHEA Grapalat"/>
          <w:sz w:val="24"/>
          <w:szCs w:val="24"/>
        </w:rPr>
        <w:t>2</w:t>
      </w:r>
      <w:r w:rsidR="000576F6">
        <w:rPr>
          <w:rFonts w:ascii="GHEA Grapalat" w:hAnsi="GHEA Grapalat"/>
          <w:sz w:val="24"/>
          <w:szCs w:val="24"/>
        </w:rPr>
        <w:t>:00</w:t>
      </w:r>
      <w:r w:rsidR="005001FE" w:rsidRPr="005001F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DE38D8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B8D33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w:t>
      </w:r>
      <w:r w:rsidRPr="00AD29CE">
        <w:rPr>
          <w:rFonts w:ascii="GHEA Grapalat" w:hAnsi="GHEA Grapalat"/>
        </w:rPr>
        <w:lastRenderedPageBreak/>
        <w:t xml:space="preserve">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68C1C7C"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2D6E4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1ED751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B1A32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D316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EC867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EF8BD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D3FC83"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F8B05C8"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001FE" w:rsidRPr="00140186">
        <w:rPr>
          <w:rFonts w:ascii="GHEA Grapalat" w:hAnsi="GHEA Grapalat"/>
          <w:i w:val="0"/>
          <w:sz w:val="24"/>
          <w:szCs w:val="24"/>
        </w:rPr>
        <w:t xml:space="preserve">по курсу </w:t>
      </w:r>
      <w:r w:rsidR="005001FE" w:rsidRPr="00140186">
        <w:rPr>
          <w:rStyle w:val="y2iqfc"/>
          <w:rFonts w:ascii="GHEA Grapalat" w:hAnsi="GHEA Grapalat"/>
          <w:i w:val="0"/>
          <w:sz w:val="24"/>
          <w:szCs w:val="24"/>
        </w:rPr>
        <w:t>установленному Центральным банком Республики Армения на тот момент</w:t>
      </w:r>
      <w:r w:rsidR="005001FE" w:rsidRPr="00140186">
        <w:rPr>
          <w:rFonts w:ascii="GHEA Grapalat" w:hAnsi="GHEA Grapalat"/>
          <w:i w:val="0"/>
          <w:sz w:val="24"/>
          <w:szCs w:val="24"/>
        </w:rPr>
        <w:t>.</w:t>
      </w:r>
      <w:r w:rsidR="00A01157">
        <w:rPr>
          <w:rFonts w:ascii="GHEA Grapalat" w:hAnsi="GHEA Grapalat"/>
          <w:i w:val="0"/>
          <w:sz w:val="24"/>
          <w:szCs w:val="24"/>
        </w:rPr>
        <w:t>.</w:t>
      </w:r>
    </w:p>
    <w:p w14:paraId="53699B7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57E7EA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0CD6C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C01F6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C80DD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CD9E9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949DF1F"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201810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 xml:space="preserve">В случае неприменения настоящего пункта процедура на основании пункта 1 </w:t>
      </w:r>
      <w:r w:rsidRPr="007C407E">
        <w:rPr>
          <w:rFonts w:ascii="GHEA Grapalat" w:hAnsi="GHEA Grapalat" w:cs="Sylfaen"/>
          <w:sz w:val="24"/>
          <w:szCs w:val="24"/>
        </w:rPr>
        <w:lastRenderedPageBreak/>
        <w:t>части 1 статьи 37 Закона объявляется несостоявшейся</w:t>
      </w:r>
    </w:p>
    <w:p w14:paraId="0EC0B2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19D1AD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31ACA4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5CEAD0E"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D1D2D2"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09188E0"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A3CB0E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55B31E2"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958C2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22DD6CE"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396909A"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362FC7"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3D391DF"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lastRenderedPageBreak/>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6901B2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6DF9B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10A4F6"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954AE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A6782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0412EE"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756DAD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1A15AA7F"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3A834E"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CC37E0"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48885D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483272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81D6CA"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E19D223"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F9F388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A481BCF"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5FB7B4"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5217569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6462F0B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BBD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w:t>
      </w:r>
      <w:r w:rsidRPr="009044F1">
        <w:rPr>
          <w:rFonts w:ascii="GHEA Grapalat" w:hAnsi="GHEA Grapalat"/>
        </w:rPr>
        <w:lastRenderedPageBreak/>
        <w:t xml:space="preserve">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40A5B5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C5F736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4DAD284"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CAF036"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6E34C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3EBF5D0" w14:textId="77777777" w:rsidR="0057550D" w:rsidRPr="008D2394" w:rsidRDefault="00030D40" w:rsidP="0057550D">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w:t>
      </w:r>
      <w:proofErr w:type="spellStart"/>
      <w:r w:rsidR="00BD5554" w:rsidRPr="00174059">
        <w:rPr>
          <w:rFonts w:ascii="GHEA Grapalat" w:hAnsi="GHEA Grapalat"/>
        </w:rPr>
        <w:t>денег</w:t>
      </w:r>
      <w:r w:rsidR="005001FE" w:rsidRPr="005001FE">
        <w:rPr>
          <w:rFonts w:ascii="GHEA Grapalat" w:hAnsi="GHEA Grapalat"/>
        </w:rPr>
        <w:t>.</w:t>
      </w:r>
      <w:r w:rsidR="00C77407" w:rsidRPr="008D2394">
        <w:rPr>
          <w:rFonts w:ascii="GHEA Grapalat" w:hAnsi="GHEA Grapalat"/>
        </w:rPr>
        <w:t>Причем</w:t>
      </w:r>
      <w:proofErr w:type="spellEnd"/>
      <w:r w:rsidR="00C77407" w:rsidRPr="008D2394">
        <w:rPr>
          <w:rFonts w:ascii="GHEA Grapalat" w:hAnsi="GHEA Grapalat"/>
        </w:rPr>
        <w:t xml:space="preserve">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E41EA8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w:t>
      </w:r>
      <w:r w:rsidR="004C098F">
        <w:rPr>
          <w:rFonts w:ascii="GHEA Grapalat" w:hAnsi="GHEA Grapalat"/>
        </w:rPr>
        <w:lastRenderedPageBreak/>
        <w:t xml:space="preserve">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1CF1F3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1ECBF6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02784830"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B760485"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59984D2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5001FE">
        <w:rPr>
          <w:rFonts w:ascii="GHEA Grapalat" w:hAnsi="GHEA Grapalat"/>
        </w:rPr>
        <w:t xml:space="preserve"> неустойки</w:t>
      </w:r>
      <w:r w:rsidR="001723D6" w:rsidRPr="00853D2D">
        <w:rPr>
          <w:rFonts w:ascii="GHEA Grapalat" w:hAnsi="GHEA Grapalat"/>
        </w:rPr>
        <w:t xml:space="preserve"> (Приложение 5</w:t>
      </w:r>
      <w:r w:rsidR="005001FE" w:rsidRPr="005001FE">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14:paraId="42D535D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87FADC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001FE">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539C2D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3F4AA5E"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C38A01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3362077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2C639A6" w14:textId="77777777" w:rsidR="002807DD" w:rsidRDefault="002807DD" w:rsidP="002807DD">
      <w:pPr>
        <w:rPr>
          <w:rFonts w:ascii="GHEA Grapalat" w:hAnsi="GHEA Grapalat"/>
          <w:b/>
        </w:rPr>
      </w:pPr>
      <w:r>
        <w:rPr>
          <w:rFonts w:ascii="GHEA Grapalat" w:hAnsi="GHEA Grapalat"/>
          <w:b/>
        </w:rPr>
        <w:t xml:space="preserve">                         </w:t>
      </w:r>
    </w:p>
    <w:p w14:paraId="199E7D1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7031580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300C1197"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A0B95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964496A"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7610CBF" w14:textId="77777777" w:rsidR="00DA751A" w:rsidRDefault="00DA751A" w:rsidP="002807DD">
      <w:pPr>
        <w:rPr>
          <w:rFonts w:ascii="GHEA Grapalat" w:hAnsi="GHEA Grapalat"/>
          <w:b/>
        </w:rPr>
      </w:pPr>
    </w:p>
    <w:p w14:paraId="1132DFCB" w14:textId="77777777" w:rsidR="00096865" w:rsidRDefault="002807DD" w:rsidP="002807D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14:paraId="67C03181" w14:textId="77777777" w:rsidR="002807DD" w:rsidRPr="009044F1" w:rsidRDefault="002807DD" w:rsidP="002807DD">
      <w:pPr>
        <w:rPr>
          <w:rFonts w:ascii="GHEA Grapalat" w:hAnsi="GHEA Grapalat" w:cs="Arial"/>
          <w:b/>
        </w:rPr>
      </w:pPr>
    </w:p>
    <w:p w14:paraId="53381BF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96E2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97558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25C0CD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098D0C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18DAF3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86C97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4EA90FA"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5C87E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AF3FC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EAC3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E912AD9"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25862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49825F0"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BF442A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ACD72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5C7DE7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FAF7F6E"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B8A23D"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34BAA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9E87C5E"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6F7FFBB"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1AA4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16DE0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85179A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8B5E3B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4ED1B8D"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46BBAD"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9AB25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CB798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A5F86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DCA2EE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7697C8"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A9A628" w14:textId="77777777" w:rsidR="00167353" w:rsidRPr="009044F1" w:rsidRDefault="00167353" w:rsidP="00167353">
      <w:pPr>
        <w:widowControl w:val="0"/>
        <w:spacing w:after="160"/>
        <w:jc w:val="both"/>
        <w:rPr>
          <w:rFonts w:ascii="GHEA Grapalat" w:hAnsi="GHEA Grapalat" w:cs="Sylfaen"/>
          <w:b/>
        </w:rPr>
      </w:pPr>
    </w:p>
    <w:p w14:paraId="2757FF7C" w14:textId="77777777" w:rsidR="004373E3" w:rsidRDefault="004373E3" w:rsidP="00B46D58">
      <w:pPr>
        <w:rPr>
          <w:rFonts w:ascii="GHEA Grapalat" w:hAnsi="GHEA Grapalat"/>
          <w:b/>
        </w:rPr>
      </w:pPr>
    </w:p>
    <w:p w14:paraId="75F0FF4D" w14:textId="77777777" w:rsidR="00503980" w:rsidRDefault="00503980">
      <w:pPr>
        <w:rPr>
          <w:rFonts w:ascii="GHEA Grapalat" w:hAnsi="GHEA Grapalat"/>
          <w:b/>
        </w:rPr>
      </w:pPr>
      <w:r>
        <w:rPr>
          <w:rFonts w:ascii="GHEA Grapalat" w:hAnsi="GHEA Grapalat"/>
          <w:b/>
        </w:rPr>
        <w:br w:type="page"/>
      </w:r>
    </w:p>
    <w:p w14:paraId="397F233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D769A5E" w14:textId="77777777" w:rsidR="008842CE" w:rsidRPr="00374F4A" w:rsidRDefault="008842CE" w:rsidP="00B46D58">
      <w:pPr>
        <w:widowControl w:val="0"/>
        <w:spacing w:after="160"/>
        <w:jc w:val="center"/>
        <w:rPr>
          <w:rFonts w:ascii="GHEA Grapalat" w:hAnsi="GHEA Grapalat"/>
          <w:b/>
        </w:rPr>
      </w:pPr>
    </w:p>
    <w:p w14:paraId="2A0CFA7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001FE">
        <w:rPr>
          <w:rFonts w:ascii="GHEA Grapalat" w:hAnsi="GHEA Grapalat"/>
          <w:b/>
        </w:rPr>
        <w:t>ЗАПРОС КОТИРОВОК</w:t>
      </w:r>
    </w:p>
    <w:p w14:paraId="4EF26E4B" w14:textId="77777777" w:rsidR="00096865" w:rsidRPr="009044F1" w:rsidRDefault="00096865" w:rsidP="00B46D58">
      <w:pPr>
        <w:widowControl w:val="0"/>
        <w:spacing w:after="160"/>
        <w:jc w:val="center"/>
        <w:rPr>
          <w:rFonts w:ascii="GHEA Grapalat" w:hAnsi="GHEA Grapalat"/>
        </w:rPr>
      </w:pPr>
    </w:p>
    <w:p w14:paraId="457E07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EFCBF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8B2E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D46EA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A51C75" w14:textId="77777777" w:rsidR="00140A36" w:rsidRDefault="00140A36" w:rsidP="00B46D58">
      <w:pPr>
        <w:widowControl w:val="0"/>
        <w:spacing w:after="160"/>
        <w:jc w:val="center"/>
        <w:rPr>
          <w:rFonts w:ascii="GHEA Grapalat" w:hAnsi="GHEA Grapalat"/>
          <w:b/>
        </w:rPr>
      </w:pPr>
    </w:p>
    <w:p w14:paraId="2B41AC0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170E48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2FAF48B"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0843D8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3862D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A35B2C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2"/>
        <w:t>14</w:t>
      </w:r>
    </w:p>
    <w:p w14:paraId="6918EEE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3"/>
        <w:t>15</w:t>
      </w:r>
    </w:p>
    <w:p w14:paraId="7C924053"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1BAAEA2" w14:textId="77777777" w:rsidR="00E52441" w:rsidRPr="00925DE0" w:rsidRDefault="00E52441" w:rsidP="00E24455">
      <w:pPr>
        <w:widowControl w:val="0"/>
        <w:spacing w:after="160" w:line="360" w:lineRule="auto"/>
        <w:jc w:val="center"/>
        <w:rPr>
          <w:rFonts w:ascii="GHEA Grapalat" w:hAnsi="GHEA Grapalat"/>
          <w:b/>
        </w:rPr>
      </w:pPr>
    </w:p>
    <w:p w14:paraId="41CA47B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82DAFD7"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BBF90B6"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001FE" w:rsidRPr="005001FE">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1F8C81"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5E0A6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AC1ED95"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CC430A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D8AD04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661A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507020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8E55335"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0B5E67B" w14:textId="77777777" w:rsidR="009C1687" w:rsidRDefault="009C1687">
      <w:pPr>
        <w:rPr>
          <w:rFonts w:ascii="GHEA Grapalat" w:hAnsi="GHEA Grapalat"/>
          <w:b/>
        </w:rPr>
      </w:pPr>
    </w:p>
    <w:p w14:paraId="7D57C86F" w14:textId="77777777" w:rsidR="00107A05" w:rsidRDefault="00107A05">
      <w:pPr>
        <w:rPr>
          <w:rFonts w:ascii="GHEA Grapalat" w:hAnsi="GHEA Grapalat"/>
          <w:b/>
        </w:rPr>
      </w:pPr>
      <w:r>
        <w:rPr>
          <w:rFonts w:ascii="GHEA Grapalat" w:hAnsi="GHEA Grapalat"/>
          <w:b/>
        </w:rPr>
        <w:br w:type="page"/>
      </w:r>
    </w:p>
    <w:p w14:paraId="2BB13C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97126CA" w14:textId="4C0AEC08"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123294" w:rsidRPr="008C4631">
        <w:rPr>
          <w:rFonts w:ascii="GHEA Grapalat" w:hAnsi="GHEA Grapalat"/>
          <w:b/>
          <w:sz w:val="24"/>
          <w:szCs w:val="24"/>
        </w:rPr>
        <w:br/>
      </w:r>
      <w:r w:rsidRPr="00374F4A">
        <w:rPr>
          <w:rFonts w:ascii="GHEA Grapalat" w:hAnsi="GHEA Grapalat"/>
          <w:b/>
          <w:sz w:val="24"/>
          <w:szCs w:val="24"/>
        </w:rPr>
        <w:t xml:space="preserve">под кодом </w:t>
      </w:r>
      <w:r w:rsidR="00C151F2">
        <w:rPr>
          <w:rFonts w:ascii="GHEA Grapalat" w:hAnsi="GHEA Grapalat"/>
          <w:b/>
          <w:sz w:val="24"/>
          <w:szCs w:val="24"/>
        </w:rPr>
        <w:t>ԱՄԴՄԴ-ՀՄԱԾՁԲ-2026/01</w:t>
      </w:r>
      <w:r w:rsidR="003E4E11" w:rsidRPr="003E4E11">
        <w:rPr>
          <w:rFonts w:ascii="GHEA Grapalat" w:hAnsi="GHEA Grapalat"/>
          <w:i/>
        </w:rPr>
        <w:t xml:space="preserve"> </w:t>
      </w:r>
    </w:p>
    <w:p w14:paraId="14E9F5D7" w14:textId="77777777" w:rsidR="00B2572B" w:rsidRDefault="00B2572B" w:rsidP="00B46D58">
      <w:pPr>
        <w:widowControl w:val="0"/>
        <w:spacing w:after="120"/>
        <w:jc w:val="center"/>
        <w:rPr>
          <w:rFonts w:ascii="GHEA Grapalat" w:hAnsi="GHEA Grapalat" w:cs="Sylfaen"/>
          <w:b/>
        </w:rPr>
      </w:pPr>
    </w:p>
    <w:p w14:paraId="6E890681" w14:textId="77777777" w:rsidR="00D87B1D" w:rsidRPr="00374F4A" w:rsidRDefault="00D87B1D" w:rsidP="00B46D58">
      <w:pPr>
        <w:widowControl w:val="0"/>
        <w:spacing w:after="120"/>
        <w:jc w:val="center"/>
        <w:rPr>
          <w:rFonts w:ascii="GHEA Grapalat" w:hAnsi="GHEA Grapalat" w:cs="Sylfaen"/>
          <w:b/>
        </w:rPr>
      </w:pPr>
    </w:p>
    <w:p w14:paraId="19CB750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D566D08"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7A1A8AA" w14:textId="77777777" w:rsidR="00B2572B" w:rsidRPr="00374F4A" w:rsidRDefault="00B2572B" w:rsidP="00B46D58">
      <w:pPr>
        <w:widowControl w:val="0"/>
        <w:spacing w:after="120"/>
        <w:jc w:val="center"/>
        <w:rPr>
          <w:rFonts w:ascii="GHEA Grapalat" w:hAnsi="GHEA Grapalat"/>
        </w:rPr>
      </w:pPr>
    </w:p>
    <w:p w14:paraId="3FD07D04" w14:textId="77777777" w:rsidR="005001FE" w:rsidRPr="00140186" w:rsidRDefault="005001FE" w:rsidP="005001FE">
      <w:pPr>
        <w:widowControl w:val="0"/>
        <w:spacing w:after="120"/>
        <w:jc w:val="center"/>
        <w:rPr>
          <w:rFonts w:ascii="GHEA Grapalat" w:hAnsi="GHEA Grapalat"/>
        </w:rPr>
      </w:pPr>
    </w:p>
    <w:p w14:paraId="3C58D493" w14:textId="77777777" w:rsidR="005001FE" w:rsidRPr="00140186" w:rsidRDefault="005001FE" w:rsidP="005001FE">
      <w:pPr>
        <w:jc w:val="both"/>
        <w:rPr>
          <w:rFonts w:ascii="GHEA Grapalat" w:hAnsi="GHEA Grapalat"/>
        </w:rPr>
      </w:pPr>
      <w:r w:rsidRPr="00140186">
        <w:rPr>
          <w:rFonts w:ascii="GHEA Grapalat" w:hAnsi="GHEA Grapalat"/>
        </w:rPr>
        <w:t xml:space="preserve">______________________________________________________________заявляет, что </w:t>
      </w:r>
    </w:p>
    <w:p w14:paraId="36DFE83D" w14:textId="77777777" w:rsidR="005001FE" w:rsidRPr="00140186" w:rsidRDefault="005001FE" w:rsidP="005001FE">
      <w:pPr>
        <w:spacing w:after="160"/>
        <w:ind w:left="2694"/>
        <w:jc w:val="both"/>
        <w:rPr>
          <w:rFonts w:ascii="GHEA Grapalat" w:hAnsi="GHEA Grapalat"/>
          <w:sz w:val="16"/>
        </w:rPr>
      </w:pPr>
      <w:r w:rsidRPr="00140186">
        <w:rPr>
          <w:rFonts w:ascii="GHEA Grapalat" w:hAnsi="GHEA Grapalat"/>
          <w:sz w:val="16"/>
        </w:rPr>
        <w:t xml:space="preserve">наименование участника </w:t>
      </w:r>
    </w:p>
    <w:p w14:paraId="46DD4806" w14:textId="77777777" w:rsidR="005001FE" w:rsidRPr="00140186" w:rsidRDefault="005001FE" w:rsidP="005001FE">
      <w:pPr>
        <w:jc w:val="both"/>
        <w:rPr>
          <w:rFonts w:ascii="GHEA Grapalat" w:hAnsi="GHEA Grapalat"/>
          <w:u w:val="single"/>
        </w:rPr>
      </w:pPr>
      <w:r w:rsidRPr="00140186">
        <w:rPr>
          <w:rFonts w:ascii="GHEA Grapalat" w:hAnsi="GHEA Grapalat"/>
        </w:rPr>
        <w:t xml:space="preserve">желает участвовать </w:t>
      </w:r>
      <w:proofErr w:type="spellStart"/>
      <w:r w:rsidRPr="00140186">
        <w:rPr>
          <w:rFonts w:ascii="GHEA Grapalat" w:hAnsi="GHEA Grapalat"/>
        </w:rPr>
        <w:t>влоте</w:t>
      </w:r>
      <w:proofErr w:type="spellEnd"/>
      <w:r w:rsidRPr="00140186">
        <w:rPr>
          <w:rFonts w:ascii="GHEA Grapalat" w:hAnsi="GHEA Grapalat"/>
        </w:rPr>
        <w:t xml:space="preserve"> (лотах)_______________________________объявленного</w:t>
      </w:r>
    </w:p>
    <w:p w14:paraId="3220DC2E" w14:textId="77777777" w:rsidR="005001FE" w:rsidRPr="00140186" w:rsidRDefault="005001FE" w:rsidP="005001FE">
      <w:pPr>
        <w:spacing w:after="160"/>
        <w:ind w:left="4395"/>
        <w:jc w:val="both"/>
        <w:rPr>
          <w:rFonts w:ascii="GHEA Grapalat" w:hAnsi="GHEA Grapalat" w:cs="Sylfaen"/>
          <w:sz w:val="16"/>
        </w:rPr>
      </w:pPr>
      <w:r w:rsidRPr="00140186">
        <w:rPr>
          <w:rFonts w:ascii="GHEA Grapalat" w:hAnsi="GHEA Grapalat"/>
          <w:sz w:val="16"/>
        </w:rPr>
        <w:t>номер лота (лотов)</w:t>
      </w:r>
    </w:p>
    <w:p w14:paraId="31ABADEC" w14:textId="09D4DA38" w:rsidR="005001FE" w:rsidRPr="00140186" w:rsidRDefault="00CD2B99" w:rsidP="005001FE">
      <w:pPr>
        <w:jc w:val="both"/>
        <w:rPr>
          <w:rFonts w:ascii="GHEA Grapalat" w:hAnsi="GHEA Grapalat"/>
        </w:rPr>
      </w:pPr>
      <w:r>
        <w:rPr>
          <w:rFonts w:ascii="GHEA Grapalat" w:hAnsi="GHEA Grapalat"/>
          <w:i/>
        </w:rPr>
        <w:t xml:space="preserve"> </w:t>
      </w:r>
      <w:r w:rsidR="00C151F2">
        <w:rPr>
          <w:rFonts w:ascii="GHEA Grapalat" w:hAnsi="GHEA Grapalat"/>
        </w:rPr>
        <w:t>«</w:t>
      </w:r>
      <w:proofErr w:type="spellStart"/>
      <w:r w:rsidR="00C151F2">
        <w:rPr>
          <w:rFonts w:ascii="GHEA Grapalat" w:hAnsi="GHEA Grapalat"/>
        </w:rPr>
        <w:t>Дохсская</w:t>
      </w:r>
      <w:proofErr w:type="spellEnd"/>
      <w:r w:rsidR="00C151F2">
        <w:rPr>
          <w:rFonts w:ascii="GHEA Grapalat" w:hAnsi="GHEA Grapalat"/>
        </w:rPr>
        <w:t xml:space="preserve"> Средняя Школа» ГНКО</w:t>
      </w:r>
      <w:r w:rsidR="005001FE" w:rsidRPr="008C4631">
        <w:rPr>
          <w:rFonts w:ascii="GHEA Grapalat" w:hAnsi="GHEA Grapalat"/>
        </w:rPr>
        <w:t xml:space="preserve"> </w:t>
      </w:r>
      <w:r w:rsidR="005001FE" w:rsidRPr="00140186">
        <w:rPr>
          <w:rFonts w:ascii="GHEA Grapalat" w:hAnsi="GHEA Grapalat"/>
        </w:rPr>
        <w:t xml:space="preserve"> под кодом 33-</w:t>
      </w:r>
      <w:r w:rsidR="00C151F2">
        <w:rPr>
          <w:rFonts w:ascii="GHEA Grapalat" w:hAnsi="GHEA Grapalat"/>
        </w:rPr>
        <w:t>ԱՄԴՄԴ-ՀՄԱԾՁԲ-2026/01</w:t>
      </w:r>
      <w:r w:rsidR="003E4E11" w:rsidRPr="003E4E11">
        <w:rPr>
          <w:rFonts w:ascii="GHEA Grapalat" w:hAnsi="GHEA Grapalat"/>
        </w:rPr>
        <w:t xml:space="preserve"> </w:t>
      </w:r>
      <w:r w:rsidR="005001FE" w:rsidRPr="00140186">
        <w:rPr>
          <w:rFonts w:ascii="GHEA Grapalat" w:hAnsi="GHEA Grapalat"/>
        </w:rPr>
        <w:t xml:space="preserve"> запросе котировок в соответствии с требованиями приглашения подает заявку.</w:t>
      </w:r>
    </w:p>
    <w:p w14:paraId="223C0F1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51B2BA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E66D17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97F227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5B0833" w14:textId="77777777" w:rsidR="000612B9" w:rsidRDefault="000612B9" w:rsidP="00B46D58">
      <w:pPr>
        <w:jc w:val="both"/>
        <w:rPr>
          <w:rFonts w:ascii="GHEA Grapalat" w:hAnsi="GHEA Grapalat"/>
        </w:rPr>
      </w:pPr>
    </w:p>
    <w:p w14:paraId="085670D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73463B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FE23B5F" w14:textId="77777777" w:rsidR="000612B9" w:rsidRDefault="000612B9" w:rsidP="00B46D58">
      <w:pPr>
        <w:jc w:val="both"/>
        <w:rPr>
          <w:rFonts w:ascii="GHEA Grapalat" w:hAnsi="GHEA Grapalat"/>
        </w:rPr>
      </w:pPr>
    </w:p>
    <w:p w14:paraId="150C87E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CC65A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9CC2D3" w14:textId="77777777" w:rsidR="00B138F3" w:rsidRDefault="00B138F3" w:rsidP="00B46D58">
      <w:pPr>
        <w:jc w:val="both"/>
        <w:rPr>
          <w:rFonts w:ascii="GHEA Grapalat" w:hAnsi="GHEA Grapalat"/>
        </w:rPr>
      </w:pPr>
    </w:p>
    <w:p w14:paraId="18EACD41"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D0FDB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A26FA6" w14:textId="77777777" w:rsidR="00B138F3" w:rsidRDefault="00B138F3" w:rsidP="00F96993">
      <w:pPr>
        <w:jc w:val="both"/>
        <w:rPr>
          <w:rFonts w:ascii="GHEA Grapalat" w:hAnsi="GHEA Grapalat"/>
        </w:rPr>
      </w:pPr>
    </w:p>
    <w:p w14:paraId="40A1EF7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6B70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7C3A69C" w14:textId="77777777" w:rsidR="00B16483" w:rsidRDefault="00B16483" w:rsidP="00F96993">
      <w:pPr>
        <w:jc w:val="both"/>
        <w:rPr>
          <w:rFonts w:ascii="GHEA Grapalat" w:hAnsi="GHEA Grapalat"/>
          <w:sz w:val="18"/>
          <w:szCs w:val="18"/>
        </w:rPr>
      </w:pPr>
    </w:p>
    <w:p w14:paraId="27DB994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E94BE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B57FA1C" w14:textId="77777777" w:rsidR="00B16483" w:rsidRPr="00D3436F" w:rsidRDefault="00B16483" w:rsidP="00B16483">
      <w:pPr>
        <w:tabs>
          <w:tab w:val="left" w:pos="7371"/>
        </w:tabs>
        <w:spacing w:after="160"/>
        <w:ind w:left="3544" w:firstLine="3"/>
        <w:jc w:val="both"/>
        <w:rPr>
          <w:rFonts w:ascii="GHEA Grapalat" w:hAnsi="GHEA Grapalat"/>
          <w:sz w:val="16"/>
        </w:rPr>
      </w:pPr>
    </w:p>
    <w:p w14:paraId="1922D579" w14:textId="77777777" w:rsidR="00B0401C" w:rsidRDefault="00B0401C" w:rsidP="00B46D58">
      <w:pPr>
        <w:widowControl w:val="0"/>
        <w:jc w:val="both"/>
        <w:rPr>
          <w:rFonts w:ascii="GHEA Grapalat" w:hAnsi="GHEA Grapalat"/>
        </w:rPr>
      </w:pPr>
    </w:p>
    <w:p w14:paraId="68643981" w14:textId="77777777" w:rsidR="00B0401C" w:rsidRDefault="00B0401C" w:rsidP="00B46D58">
      <w:pPr>
        <w:widowControl w:val="0"/>
        <w:jc w:val="both"/>
        <w:rPr>
          <w:rFonts w:ascii="GHEA Grapalat" w:hAnsi="GHEA Grapalat"/>
        </w:rPr>
      </w:pPr>
    </w:p>
    <w:p w14:paraId="67FEECB1" w14:textId="77777777" w:rsidR="00B0401C" w:rsidRDefault="00B0401C" w:rsidP="00B46D58">
      <w:pPr>
        <w:widowControl w:val="0"/>
        <w:jc w:val="both"/>
        <w:rPr>
          <w:rFonts w:ascii="GHEA Grapalat" w:hAnsi="GHEA Grapalat"/>
        </w:rPr>
      </w:pPr>
    </w:p>
    <w:p w14:paraId="39CB328B" w14:textId="77777777" w:rsidR="00B0401C" w:rsidRDefault="00B0401C" w:rsidP="00B46D58">
      <w:pPr>
        <w:widowControl w:val="0"/>
        <w:jc w:val="both"/>
        <w:rPr>
          <w:rFonts w:ascii="GHEA Grapalat" w:hAnsi="GHEA Grapalat"/>
        </w:rPr>
      </w:pPr>
    </w:p>
    <w:p w14:paraId="435EDC15"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292DE67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14:paraId="60EE94EE" w14:textId="77777777" w:rsidR="00D87B1D" w:rsidRDefault="00D87B1D" w:rsidP="00B46D58">
      <w:pPr>
        <w:widowControl w:val="0"/>
        <w:spacing w:after="120"/>
        <w:ind w:left="2835"/>
        <w:jc w:val="both"/>
        <w:rPr>
          <w:rFonts w:ascii="GHEA Grapalat" w:hAnsi="GHEA Grapalat"/>
          <w:sz w:val="16"/>
        </w:rPr>
      </w:pPr>
    </w:p>
    <w:p w14:paraId="3BD44F6B"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AF7975B"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77675F1" w14:textId="77777777" w:rsidR="00833D4F" w:rsidRPr="001E7AA5" w:rsidRDefault="00833D4F" w:rsidP="00833D4F">
      <w:pPr>
        <w:rPr>
          <w:rFonts w:ascii="GHEA Grapalat" w:hAnsi="GHEA Grapalat"/>
          <w:i/>
          <w:sz w:val="16"/>
          <w:vertAlign w:val="superscript"/>
          <w:lang w:val="es-ES"/>
        </w:rPr>
      </w:pPr>
    </w:p>
    <w:p w14:paraId="4697905E" w14:textId="6A5B99A7" w:rsidR="00833D4F" w:rsidRPr="008C4631" w:rsidRDefault="00833D4F" w:rsidP="00833D4F">
      <w:pPr>
        <w:rPr>
          <w:rFonts w:ascii="GHEA Grapalat" w:hAnsi="GHEA Grapalat"/>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8C4631">
        <w:rPr>
          <w:rFonts w:ascii="GHEA Grapalat" w:hAnsi="GHEA Grapalat"/>
        </w:rPr>
        <w:t xml:space="preserve">удовлетворяют требованиям права участия установленным приглашением на </w:t>
      </w:r>
      <w:proofErr w:type="spellStart"/>
      <w:r w:rsidRPr="008C4631">
        <w:rPr>
          <w:rFonts w:ascii="GHEA Grapalat" w:hAnsi="GHEA Grapalat"/>
        </w:rPr>
        <w:t>на</w:t>
      </w:r>
      <w:proofErr w:type="spellEnd"/>
      <w:r w:rsidRPr="008C4631">
        <w:rPr>
          <w:rFonts w:ascii="GHEA Grapalat" w:hAnsi="GHEA Grapalat"/>
        </w:rPr>
        <w:t xml:space="preserve"> </w:t>
      </w:r>
      <w:r w:rsidR="005001FE">
        <w:rPr>
          <w:rFonts w:ascii="GHEA Grapalat" w:hAnsi="GHEA Grapalat"/>
        </w:rPr>
        <w:t>запрос котировок</w:t>
      </w:r>
      <w:r w:rsidRPr="008C4631">
        <w:rPr>
          <w:rFonts w:ascii="GHEA Grapalat" w:hAnsi="GHEA Grapalat"/>
        </w:rPr>
        <w:t xml:space="preserve"> под</w:t>
      </w:r>
      <w:r w:rsidR="005F3AEC" w:rsidRPr="008C4631">
        <w:rPr>
          <w:rFonts w:ascii="GHEA Grapalat" w:hAnsi="GHEA Grapalat"/>
        </w:rPr>
        <w:t xml:space="preserve"> кодом </w:t>
      </w:r>
      <w:r w:rsidRPr="008C4631">
        <w:rPr>
          <w:rFonts w:ascii="GHEA Grapalat" w:hAnsi="GHEA Grapalat"/>
        </w:rPr>
        <w:t xml:space="preserve"> </w:t>
      </w:r>
      <w:r w:rsidR="00C151F2">
        <w:rPr>
          <w:rFonts w:ascii="GHEA Grapalat" w:hAnsi="GHEA Grapalat"/>
        </w:rPr>
        <w:t>ԱՄԴՄԴ-ՀՄԱԾՁԲ-2026/01</w:t>
      </w:r>
      <w:r w:rsidR="003E4E11" w:rsidRPr="008C4631">
        <w:rPr>
          <w:rFonts w:ascii="GHEA Grapalat" w:hAnsi="GHEA Grapalat"/>
        </w:rPr>
        <w:t xml:space="preserve"> </w:t>
      </w:r>
      <w:r w:rsidRPr="001E7AA5">
        <w:rPr>
          <w:rFonts w:ascii="GHEA Grapalat" w:hAnsi="GHEA Grapalat"/>
        </w:rPr>
        <w:t>,</w:t>
      </w:r>
      <w:r w:rsidRPr="008C4631">
        <w:rPr>
          <w:rFonts w:ascii="GHEA Grapalat" w:hAnsi="GHEA Grapalat"/>
        </w:rPr>
        <w:t xml:space="preserve">и  -----------------------------------------                                                                        </w:t>
      </w:r>
    </w:p>
    <w:p w14:paraId="3F8A3C9E" w14:textId="77777777" w:rsidR="00833D4F" w:rsidRPr="008C4631" w:rsidRDefault="00833D4F" w:rsidP="00833D4F">
      <w:pPr>
        <w:tabs>
          <w:tab w:val="left" w:pos="6450"/>
        </w:tabs>
        <w:rPr>
          <w:rFonts w:ascii="GHEA Grapalat" w:hAnsi="GHEA Grapalat"/>
        </w:rPr>
      </w:pPr>
      <w:r w:rsidRPr="008C4631">
        <w:rPr>
          <w:rFonts w:ascii="GHEA Grapalat" w:hAnsi="GHEA Grapalat"/>
        </w:rPr>
        <w:t xml:space="preserve">                                                                </w:t>
      </w:r>
      <w:r w:rsidR="005F3AEC" w:rsidRPr="008C4631">
        <w:rPr>
          <w:rFonts w:ascii="GHEA Grapalat" w:hAnsi="GHEA Grapalat"/>
        </w:rPr>
        <w:t xml:space="preserve">                                     </w:t>
      </w:r>
      <w:r w:rsidRPr="008C4631">
        <w:rPr>
          <w:rFonts w:ascii="GHEA Grapalat" w:hAnsi="GHEA Grapalat"/>
        </w:rPr>
        <w:t xml:space="preserve"> наименование участника</w:t>
      </w:r>
    </w:p>
    <w:p w14:paraId="35444467" w14:textId="77777777" w:rsidR="006B3E56" w:rsidRPr="008C4631" w:rsidRDefault="00833D4F" w:rsidP="006F3CBD">
      <w:pPr>
        <w:widowControl w:val="0"/>
        <w:spacing w:after="160"/>
        <w:ind w:left="426"/>
        <w:jc w:val="both"/>
        <w:rPr>
          <w:rFonts w:ascii="GHEA Grapalat" w:hAnsi="GHEA Grapalat"/>
        </w:rPr>
      </w:pPr>
      <w:r w:rsidRPr="008C4631">
        <w:rPr>
          <w:rFonts w:ascii="GHEA Grapalat" w:hAnsi="GHEA Grapalat"/>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8C4631">
        <w:rPr>
          <w:rFonts w:ascii="GHEA Grapalat" w:hAnsi="GHEA Grapalat"/>
        </w:rPr>
        <w:t>квалификаци</w:t>
      </w:r>
      <w:proofErr w:type="spellEnd"/>
      <w:r w:rsidRPr="008C4631">
        <w:rPr>
          <w:rFonts w:ascii="GHEA Grapalat" w:hAnsi="GHEA Grapalat"/>
        </w:rPr>
        <w:t xml:space="preserve"> </w:t>
      </w:r>
      <w:r w:rsidR="00EF3DB6" w:rsidRPr="008C4631">
        <w:rPr>
          <w:rFonts w:ascii="GHEA Grapalat" w:hAnsi="GHEA Grapalat"/>
        </w:rPr>
        <w:t>,</w:t>
      </w:r>
    </w:p>
    <w:p w14:paraId="1700F671" w14:textId="612DC072" w:rsidR="006B3E56" w:rsidRPr="008C4631" w:rsidRDefault="006F3CBD" w:rsidP="006F3CBD">
      <w:pPr>
        <w:pStyle w:val="aff"/>
        <w:widowControl w:val="0"/>
        <w:numPr>
          <w:ilvl w:val="0"/>
          <w:numId w:val="33"/>
        </w:numPr>
        <w:tabs>
          <w:tab w:val="left" w:pos="567"/>
        </w:tabs>
        <w:spacing w:after="160"/>
        <w:jc w:val="both"/>
        <w:rPr>
          <w:rFonts w:ascii="GHEA Grapalat" w:hAnsi="GHEA Grapalat"/>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C151F2">
        <w:rPr>
          <w:rFonts w:ascii="GHEA Grapalat" w:hAnsi="GHEA Grapalat"/>
        </w:rPr>
        <w:t>ԱՄԴՄԴ-ՀՄԱԾՁԲ-2026/01</w:t>
      </w:r>
      <w:r w:rsidR="003E4E11" w:rsidRPr="008C4631">
        <w:rPr>
          <w:rFonts w:ascii="GHEA Grapalat" w:hAnsi="GHEA Grapalat"/>
        </w:rPr>
        <w:t xml:space="preserve"> </w:t>
      </w:r>
    </w:p>
    <w:p w14:paraId="1AFB0A6B"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BCB7BA5"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001FE">
        <w:rPr>
          <w:rFonts w:ascii="GHEA Grapalat" w:hAnsi="GHEA Grapalat"/>
        </w:rPr>
        <w:t>запрос котировок</w:t>
      </w:r>
      <w:r>
        <w:rPr>
          <w:rFonts w:ascii="GHEA Grapalat" w:hAnsi="GHEA Grapalat"/>
        </w:rPr>
        <w:t xml:space="preserve"> случая     одновременного </w:t>
      </w:r>
    </w:p>
    <w:p w14:paraId="38533B70"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1C110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BC51AA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39B15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CB9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A8C7539"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79CED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0104B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F1ECEEC"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4"/>
        <w:t>**</w:t>
      </w:r>
      <w:r>
        <w:rPr>
          <w:rFonts w:ascii="GHEA Grapalat" w:hAnsi="GHEA Grapalat"/>
          <w:sz w:val="32"/>
          <w:szCs w:val="32"/>
        </w:rPr>
        <w:t xml:space="preserve"> .</w:t>
      </w:r>
      <w:r w:rsidR="006B3E56" w:rsidRPr="00503980">
        <w:rPr>
          <w:rFonts w:ascii="GHEA Grapalat" w:hAnsi="GHEA Grapalat"/>
          <w:sz w:val="32"/>
          <w:szCs w:val="32"/>
        </w:rPr>
        <w:t xml:space="preserve"> </w:t>
      </w:r>
    </w:p>
    <w:p w14:paraId="5BF529E5" w14:textId="77777777" w:rsidR="006B3E56" w:rsidRPr="00770B03" w:rsidRDefault="006B3E56" w:rsidP="00B46D58">
      <w:pPr>
        <w:tabs>
          <w:tab w:val="left" w:pos="7371"/>
        </w:tabs>
        <w:spacing w:after="160"/>
        <w:ind w:left="3544" w:firstLine="3"/>
        <w:jc w:val="both"/>
        <w:rPr>
          <w:rFonts w:ascii="GHEA Grapalat" w:hAnsi="GHEA Grapalat"/>
          <w:sz w:val="16"/>
        </w:rPr>
      </w:pPr>
    </w:p>
    <w:p w14:paraId="675521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E9F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lastRenderedPageBreak/>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AF2E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C84DA6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FBB1C3F" w14:textId="77777777" w:rsidR="00652A78" w:rsidRDefault="00123294">
      <w:pPr>
        <w:rPr>
          <w:ins w:id="3" w:author="Inesa Kocharyan" w:date="2021-09-01T14:04:00Z"/>
          <w:rFonts w:ascii="GHEA Grapalat" w:hAnsi="GHEA Grapalat"/>
          <w:b/>
        </w:rPr>
      </w:pPr>
      <w:r>
        <w:rPr>
          <w:rFonts w:ascii="GHEA Grapalat" w:hAnsi="GHEA Grapalat"/>
          <w:b/>
        </w:rPr>
        <w:br w:type="page"/>
      </w:r>
    </w:p>
    <w:p w14:paraId="783788A1"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581907D"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001FE">
        <w:rPr>
          <w:rFonts w:ascii="GHEA Grapalat" w:hAnsi="GHEA Grapalat"/>
          <w:b/>
        </w:rPr>
        <w:t>запрос котировок</w:t>
      </w:r>
    </w:p>
    <w:p w14:paraId="5690B299" w14:textId="3ECDAC3A"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C151F2">
        <w:rPr>
          <w:rFonts w:ascii="GHEA Grapalat" w:hAnsi="GHEA Grapalat"/>
          <w:i w:val="0"/>
          <w:lang w:val="en-US"/>
        </w:rPr>
        <w:t>ԱՄԴՄԴ</w:t>
      </w:r>
      <w:r w:rsidR="00C151F2" w:rsidRPr="00C151F2">
        <w:rPr>
          <w:rFonts w:ascii="GHEA Grapalat" w:hAnsi="GHEA Grapalat"/>
          <w:i w:val="0"/>
        </w:rPr>
        <w:t>-</w:t>
      </w:r>
      <w:r w:rsidR="00C151F2">
        <w:rPr>
          <w:rFonts w:ascii="GHEA Grapalat" w:hAnsi="GHEA Grapalat"/>
          <w:i w:val="0"/>
          <w:lang w:val="en-US"/>
        </w:rPr>
        <w:t>ՀՄԱԾՁԲ</w:t>
      </w:r>
      <w:r w:rsidR="00C151F2" w:rsidRPr="00C151F2">
        <w:rPr>
          <w:rFonts w:ascii="GHEA Grapalat" w:hAnsi="GHEA Grapalat"/>
          <w:i w:val="0"/>
        </w:rPr>
        <w:t>-2026/01</w:t>
      </w:r>
      <w:r w:rsidR="003E4E11" w:rsidRPr="003E4E11">
        <w:rPr>
          <w:rFonts w:ascii="GHEA Grapalat" w:hAnsi="GHEA Grapalat"/>
          <w:i w:val="0"/>
        </w:rPr>
        <w:t xml:space="preserve"> </w:t>
      </w:r>
    </w:p>
    <w:p w14:paraId="0820715A" w14:textId="77777777" w:rsidR="00123294" w:rsidRDefault="00123294" w:rsidP="00B46D58">
      <w:pPr>
        <w:rPr>
          <w:rFonts w:ascii="GHEA Grapalat" w:hAnsi="GHEA Grapalat"/>
          <w:b/>
        </w:rPr>
      </w:pPr>
    </w:p>
    <w:p w14:paraId="5FA92E09" w14:textId="77777777" w:rsidR="00B048B2" w:rsidRDefault="00B048B2" w:rsidP="00B46D58">
      <w:pPr>
        <w:rPr>
          <w:rFonts w:ascii="GHEA Grapalat" w:hAnsi="GHEA Grapalat"/>
          <w:b/>
        </w:rPr>
      </w:pPr>
    </w:p>
    <w:p w14:paraId="7857ECC7"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023828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D528493" w14:textId="77777777" w:rsidR="00A9306E" w:rsidRPr="00ED3A13" w:rsidRDefault="00A9306E" w:rsidP="00A9306E">
      <w:pPr>
        <w:ind w:left="360" w:hanging="360"/>
        <w:jc w:val="center"/>
        <w:rPr>
          <w:rFonts w:ascii="GHEA Grapalat" w:eastAsia="GHEA Grapalat" w:hAnsi="GHEA Grapalat" w:cs="GHEA Grapalat"/>
          <w:b/>
        </w:rPr>
      </w:pPr>
    </w:p>
    <w:p w14:paraId="71B4E2F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7385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8C2B6BB" w14:textId="77777777" w:rsidTr="00F32DDC">
        <w:tc>
          <w:tcPr>
            <w:tcW w:w="2836" w:type="dxa"/>
            <w:shd w:val="clear" w:color="auto" w:fill="D9E2F3"/>
            <w:vAlign w:val="center"/>
          </w:tcPr>
          <w:p w14:paraId="41D672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F80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46D10" w14:textId="77777777" w:rsidTr="00F32DDC">
        <w:tc>
          <w:tcPr>
            <w:tcW w:w="2836" w:type="dxa"/>
            <w:shd w:val="clear" w:color="auto" w:fill="D9E2F3"/>
            <w:vAlign w:val="center"/>
          </w:tcPr>
          <w:p w14:paraId="60E90B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6A6F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EAFDF" w14:textId="77777777" w:rsidTr="00F32DDC">
        <w:tc>
          <w:tcPr>
            <w:tcW w:w="2836" w:type="dxa"/>
            <w:shd w:val="clear" w:color="auto" w:fill="D9E2F3"/>
            <w:vAlign w:val="center"/>
          </w:tcPr>
          <w:p w14:paraId="6B4909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F8BC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29E43" w14:textId="77777777" w:rsidTr="00F32DDC">
        <w:tc>
          <w:tcPr>
            <w:tcW w:w="2836" w:type="dxa"/>
            <w:shd w:val="clear" w:color="auto" w:fill="D9E2F3"/>
            <w:vAlign w:val="center"/>
          </w:tcPr>
          <w:p w14:paraId="0B8DDC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50CF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11606" w14:textId="77777777" w:rsidTr="00F32DDC">
        <w:tc>
          <w:tcPr>
            <w:tcW w:w="2836" w:type="dxa"/>
            <w:shd w:val="clear" w:color="auto" w:fill="D9E2F3"/>
            <w:vAlign w:val="center"/>
          </w:tcPr>
          <w:p w14:paraId="4DBE2F6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42E668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A91BFE" w14:textId="77777777" w:rsidTr="00F32DDC">
        <w:tc>
          <w:tcPr>
            <w:tcW w:w="2836" w:type="dxa"/>
            <w:shd w:val="clear" w:color="auto" w:fill="D9E2F3"/>
            <w:vAlign w:val="center"/>
          </w:tcPr>
          <w:p w14:paraId="3756C6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FB098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BFC59B" w14:textId="77777777" w:rsidTr="00F32DDC">
        <w:tc>
          <w:tcPr>
            <w:tcW w:w="2836" w:type="dxa"/>
            <w:shd w:val="clear" w:color="auto" w:fill="D9E2F3"/>
            <w:vAlign w:val="center"/>
          </w:tcPr>
          <w:p w14:paraId="6DA3AF9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944FA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F0C97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69E2FD5" w14:textId="77777777" w:rsidTr="00F32DDC">
        <w:tc>
          <w:tcPr>
            <w:tcW w:w="2835" w:type="dxa"/>
            <w:shd w:val="clear" w:color="auto" w:fill="D9E2F3"/>
            <w:vAlign w:val="center"/>
          </w:tcPr>
          <w:p w14:paraId="1114AC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26B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FD2C62" w14:textId="77777777" w:rsidTr="00F32DDC">
        <w:trPr>
          <w:trHeight w:val="1487"/>
        </w:trPr>
        <w:tc>
          <w:tcPr>
            <w:tcW w:w="2835" w:type="dxa"/>
            <w:shd w:val="clear" w:color="auto" w:fill="D9E2F3"/>
            <w:vAlign w:val="center"/>
          </w:tcPr>
          <w:p w14:paraId="1D9DC9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46677E" w14:textId="77777777" w:rsidR="00A9306E" w:rsidRPr="00FD1EE4" w:rsidRDefault="00A9306E" w:rsidP="00F32DDC">
            <w:pPr>
              <w:spacing w:before="240" w:after="240"/>
              <w:rPr>
                <w:rFonts w:ascii="GHEA Grapalat" w:eastAsia="GHEA Grapalat" w:hAnsi="GHEA Grapalat" w:cs="GHEA Grapalat"/>
              </w:rPr>
            </w:pPr>
          </w:p>
        </w:tc>
      </w:tr>
    </w:tbl>
    <w:p w14:paraId="079C7CC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0AC74A" w14:textId="77777777" w:rsidTr="00F32DDC">
        <w:tc>
          <w:tcPr>
            <w:tcW w:w="2835" w:type="dxa"/>
            <w:shd w:val="clear" w:color="auto" w:fill="D9E2F3"/>
            <w:vAlign w:val="center"/>
          </w:tcPr>
          <w:p w14:paraId="196AA0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A4C4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D5CE5D" w14:textId="77777777" w:rsidTr="00F32DDC">
        <w:tc>
          <w:tcPr>
            <w:tcW w:w="2835" w:type="dxa"/>
            <w:shd w:val="clear" w:color="auto" w:fill="D9E2F3"/>
            <w:vAlign w:val="center"/>
          </w:tcPr>
          <w:p w14:paraId="4E8C202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BA29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F5797" w14:textId="77777777" w:rsidTr="00F32DDC">
        <w:tc>
          <w:tcPr>
            <w:tcW w:w="2835" w:type="dxa"/>
            <w:shd w:val="clear" w:color="auto" w:fill="D9E2F3"/>
            <w:vAlign w:val="center"/>
          </w:tcPr>
          <w:p w14:paraId="155AA3A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145C7D0" w14:textId="77777777" w:rsidR="00A9306E" w:rsidRPr="00FD1EE4" w:rsidRDefault="00A9306E" w:rsidP="00F32DDC">
            <w:pPr>
              <w:spacing w:before="240" w:after="240"/>
              <w:rPr>
                <w:rFonts w:ascii="GHEA Grapalat" w:eastAsia="GHEA Grapalat" w:hAnsi="GHEA Grapalat" w:cs="GHEA Grapalat"/>
              </w:rPr>
            </w:pPr>
          </w:p>
        </w:tc>
      </w:tr>
    </w:tbl>
    <w:p w14:paraId="50A044AD" w14:textId="77777777" w:rsidR="00A9306E" w:rsidRPr="00FD1EE4" w:rsidRDefault="00A9306E" w:rsidP="00A9306E">
      <w:pPr>
        <w:rPr>
          <w:rFonts w:ascii="GHEA Grapalat" w:eastAsia="GHEA Grapalat" w:hAnsi="GHEA Grapalat" w:cs="GHEA Grapalat"/>
        </w:rPr>
      </w:pPr>
    </w:p>
    <w:p w14:paraId="2F776E66"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D318D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46BFAFF"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2EED49" w14:textId="77777777" w:rsidTr="00F32DDC">
        <w:tc>
          <w:tcPr>
            <w:tcW w:w="2835" w:type="dxa"/>
            <w:shd w:val="clear" w:color="auto" w:fill="D9E2F3"/>
            <w:vAlign w:val="center"/>
          </w:tcPr>
          <w:p w14:paraId="5D88BFC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2324F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603644" w14:textId="77777777" w:rsidTr="00F32DDC">
        <w:tc>
          <w:tcPr>
            <w:tcW w:w="2835" w:type="dxa"/>
            <w:shd w:val="clear" w:color="auto" w:fill="D9E2F3"/>
            <w:vAlign w:val="center"/>
          </w:tcPr>
          <w:p w14:paraId="0651EA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F8EC675" w14:textId="77777777" w:rsidR="00A9306E" w:rsidRPr="00FD1EE4" w:rsidRDefault="00A9306E" w:rsidP="00F32DDC">
            <w:pPr>
              <w:spacing w:before="240" w:after="240"/>
              <w:rPr>
                <w:rFonts w:ascii="GHEA Grapalat" w:eastAsia="GHEA Grapalat" w:hAnsi="GHEA Grapalat" w:cs="GHEA Grapalat"/>
              </w:rPr>
            </w:pPr>
          </w:p>
        </w:tc>
      </w:tr>
    </w:tbl>
    <w:p w14:paraId="4D0EBEA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315DE9" w14:textId="77777777" w:rsidTr="00F32DDC">
        <w:tc>
          <w:tcPr>
            <w:tcW w:w="2835" w:type="dxa"/>
            <w:shd w:val="clear" w:color="auto" w:fill="D9E2F3"/>
            <w:vAlign w:val="center"/>
          </w:tcPr>
          <w:p w14:paraId="49B4A8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2A44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1F6145" w14:textId="77777777" w:rsidTr="00F32DDC">
        <w:tc>
          <w:tcPr>
            <w:tcW w:w="2835" w:type="dxa"/>
            <w:shd w:val="clear" w:color="auto" w:fill="D9E2F3"/>
            <w:vAlign w:val="center"/>
          </w:tcPr>
          <w:p w14:paraId="77ECA3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C46D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E0E498" w14:textId="77777777" w:rsidTr="00F32DDC">
        <w:tc>
          <w:tcPr>
            <w:tcW w:w="2835" w:type="dxa"/>
            <w:shd w:val="clear" w:color="auto" w:fill="D9E2F3"/>
            <w:vAlign w:val="center"/>
          </w:tcPr>
          <w:p w14:paraId="2FE38A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3D9D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B42255" w14:textId="77777777" w:rsidTr="00F32DDC">
        <w:tc>
          <w:tcPr>
            <w:tcW w:w="2835" w:type="dxa"/>
            <w:shd w:val="clear" w:color="auto" w:fill="D9E2F3"/>
            <w:vAlign w:val="center"/>
          </w:tcPr>
          <w:p w14:paraId="4BAE5D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B5839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5599A" w14:textId="77777777" w:rsidTr="00F32DDC">
        <w:tc>
          <w:tcPr>
            <w:tcW w:w="2835" w:type="dxa"/>
            <w:shd w:val="clear" w:color="auto" w:fill="D9E2F3"/>
            <w:vAlign w:val="center"/>
          </w:tcPr>
          <w:p w14:paraId="5395BE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BAAB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E40249" w14:textId="77777777" w:rsidTr="00F32DDC">
        <w:trPr>
          <w:trHeight w:val="1361"/>
        </w:trPr>
        <w:tc>
          <w:tcPr>
            <w:tcW w:w="2835" w:type="dxa"/>
            <w:shd w:val="clear" w:color="auto" w:fill="D9E2F3"/>
            <w:vAlign w:val="center"/>
          </w:tcPr>
          <w:p w14:paraId="058B3F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1530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B6B04" w14:textId="77777777" w:rsidTr="00F32DDC">
        <w:tc>
          <w:tcPr>
            <w:tcW w:w="2835" w:type="dxa"/>
            <w:shd w:val="clear" w:color="auto" w:fill="D9E2F3"/>
            <w:vAlign w:val="center"/>
          </w:tcPr>
          <w:p w14:paraId="2B3869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215E4D" w14:textId="77777777" w:rsidR="00A9306E" w:rsidRPr="00FD1EE4" w:rsidRDefault="00A9306E" w:rsidP="00F32DDC">
            <w:pPr>
              <w:spacing w:before="240" w:after="240"/>
              <w:rPr>
                <w:rFonts w:ascii="GHEA Grapalat" w:eastAsia="GHEA Grapalat" w:hAnsi="GHEA Grapalat" w:cs="GHEA Grapalat"/>
              </w:rPr>
            </w:pPr>
          </w:p>
        </w:tc>
      </w:tr>
    </w:tbl>
    <w:p w14:paraId="09B55764"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718BCDA" w14:textId="77777777" w:rsidTr="00F32DDC">
        <w:tc>
          <w:tcPr>
            <w:tcW w:w="2836" w:type="dxa"/>
            <w:shd w:val="clear" w:color="auto" w:fill="D9E2F3"/>
            <w:vAlign w:val="center"/>
          </w:tcPr>
          <w:p w14:paraId="0CE650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A9CA9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DF0155" w14:textId="77777777" w:rsidTr="00F32DDC">
        <w:tc>
          <w:tcPr>
            <w:tcW w:w="2836" w:type="dxa"/>
            <w:shd w:val="clear" w:color="auto" w:fill="D9E2F3"/>
            <w:vAlign w:val="center"/>
          </w:tcPr>
          <w:p w14:paraId="3B11E00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37CBFE14"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7DF0C13"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042D7D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F5F5BA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84AE10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C97D27" w14:textId="77777777" w:rsidTr="00F32DDC">
        <w:tc>
          <w:tcPr>
            <w:tcW w:w="2837" w:type="dxa"/>
            <w:shd w:val="clear" w:color="auto" w:fill="D9E2F3"/>
            <w:vAlign w:val="center"/>
          </w:tcPr>
          <w:p w14:paraId="4BA73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535A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35E59" w14:textId="77777777" w:rsidTr="00F32DDC">
        <w:tc>
          <w:tcPr>
            <w:tcW w:w="2837" w:type="dxa"/>
            <w:shd w:val="clear" w:color="auto" w:fill="D9E2F3"/>
            <w:vAlign w:val="center"/>
          </w:tcPr>
          <w:p w14:paraId="2CD31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9DCAC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C0AEC" w14:textId="77777777" w:rsidTr="00F32DDC">
        <w:tc>
          <w:tcPr>
            <w:tcW w:w="2837" w:type="dxa"/>
            <w:shd w:val="clear" w:color="auto" w:fill="D9E2F3"/>
            <w:vAlign w:val="center"/>
          </w:tcPr>
          <w:p w14:paraId="1F0774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C1393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7BD06" w14:textId="77777777" w:rsidTr="00F32DDC">
        <w:tc>
          <w:tcPr>
            <w:tcW w:w="2837" w:type="dxa"/>
            <w:shd w:val="clear" w:color="auto" w:fill="D9E2F3"/>
            <w:vAlign w:val="center"/>
          </w:tcPr>
          <w:p w14:paraId="013BCC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33C3CC"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2EB6AA9"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2CB4AA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1964E95" w14:textId="77777777" w:rsidTr="00F32DDC">
        <w:tc>
          <w:tcPr>
            <w:tcW w:w="2837" w:type="dxa"/>
            <w:shd w:val="clear" w:color="auto" w:fill="D9E2F3"/>
            <w:vAlign w:val="center"/>
          </w:tcPr>
          <w:p w14:paraId="6BFC8AD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2682D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966CB" w14:textId="77777777" w:rsidTr="00F32DDC">
        <w:tc>
          <w:tcPr>
            <w:tcW w:w="2837" w:type="dxa"/>
            <w:shd w:val="clear" w:color="auto" w:fill="D9E2F3"/>
            <w:vAlign w:val="center"/>
          </w:tcPr>
          <w:p w14:paraId="7E5156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16A01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CA702" w14:textId="77777777" w:rsidTr="00F32DDC">
        <w:tc>
          <w:tcPr>
            <w:tcW w:w="2837" w:type="dxa"/>
            <w:shd w:val="clear" w:color="auto" w:fill="D9E2F3"/>
            <w:vAlign w:val="center"/>
          </w:tcPr>
          <w:p w14:paraId="0B794F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7FB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8B4A53" w14:textId="77777777" w:rsidTr="00F32DDC">
        <w:tc>
          <w:tcPr>
            <w:tcW w:w="2837" w:type="dxa"/>
            <w:shd w:val="clear" w:color="auto" w:fill="D9E2F3"/>
            <w:vAlign w:val="center"/>
          </w:tcPr>
          <w:p w14:paraId="23DFB39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F9AD14"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071B075"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AF397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33CE9A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2DD11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6614251" w14:textId="77777777" w:rsidTr="00F32DDC">
        <w:tc>
          <w:tcPr>
            <w:tcW w:w="2836" w:type="dxa"/>
            <w:shd w:val="clear" w:color="auto" w:fill="D9E2F3"/>
            <w:vAlign w:val="center"/>
          </w:tcPr>
          <w:p w14:paraId="15F9EC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E1D9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F352C7" w14:textId="77777777" w:rsidTr="00F32DDC">
        <w:tc>
          <w:tcPr>
            <w:tcW w:w="2836" w:type="dxa"/>
            <w:shd w:val="clear" w:color="auto" w:fill="D9E2F3"/>
            <w:vAlign w:val="center"/>
          </w:tcPr>
          <w:p w14:paraId="5C39CF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0E7C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B6562B" w14:textId="77777777" w:rsidTr="00F32DDC">
        <w:tc>
          <w:tcPr>
            <w:tcW w:w="2836" w:type="dxa"/>
            <w:shd w:val="clear" w:color="auto" w:fill="D9E2F3"/>
            <w:vAlign w:val="center"/>
          </w:tcPr>
          <w:p w14:paraId="22BB65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2905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E47C87" w14:textId="77777777" w:rsidTr="00F32DDC">
        <w:tc>
          <w:tcPr>
            <w:tcW w:w="2836" w:type="dxa"/>
            <w:shd w:val="clear" w:color="auto" w:fill="D9E2F3"/>
            <w:vAlign w:val="center"/>
          </w:tcPr>
          <w:p w14:paraId="08149C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9CA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8C74C" w14:textId="77777777" w:rsidTr="00F32DDC">
        <w:tc>
          <w:tcPr>
            <w:tcW w:w="2836" w:type="dxa"/>
            <w:shd w:val="clear" w:color="auto" w:fill="D9E2F3"/>
            <w:vAlign w:val="center"/>
          </w:tcPr>
          <w:p w14:paraId="2A8A4E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FE60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DC93E1" w14:textId="77777777" w:rsidTr="00F32DDC">
        <w:tc>
          <w:tcPr>
            <w:tcW w:w="2836" w:type="dxa"/>
            <w:shd w:val="clear" w:color="auto" w:fill="D9E2F3"/>
            <w:vAlign w:val="center"/>
          </w:tcPr>
          <w:p w14:paraId="2C927C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B7CA67" w14:textId="77777777" w:rsidR="00A9306E" w:rsidRPr="00FD1EE4" w:rsidRDefault="00A9306E" w:rsidP="00F32DDC">
            <w:pPr>
              <w:spacing w:before="240" w:after="240"/>
              <w:rPr>
                <w:rFonts w:ascii="GHEA Grapalat" w:eastAsia="GHEA Grapalat" w:hAnsi="GHEA Grapalat" w:cs="GHEA Grapalat"/>
              </w:rPr>
            </w:pPr>
          </w:p>
        </w:tc>
      </w:tr>
    </w:tbl>
    <w:p w14:paraId="7421FCF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9A01253" w14:textId="77777777" w:rsidTr="00F32DDC">
        <w:tc>
          <w:tcPr>
            <w:tcW w:w="2977" w:type="dxa"/>
            <w:shd w:val="clear" w:color="auto" w:fill="D9E2F3"/>
            <w:vAlign w:val="center"/>
          </w:tcPr>
          <w:p w14:paraId="56F3A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DAC64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69AF2F" w14:textId="77777777" w:rsidTr="00F32DDC">
        <w:tc>
          <w:tcPr>
            <w:tcW w:w="2977" w:type="dxa"/>
            <w:shd w:val="clear" w:color="auto" w:fill="D9E2F3"/>
            <w:vAlign w:val="center"/>
          </w:tcPr>
          <w:p w14:paraId="4CEBD83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D181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6061FD" w14:textId="77777777" w:rsidTr="00F32DDC">
        <w:tc>
          <w:tcPr>
            <w:tcW w:w="2977" w:type="dxa"/>
            <w:shd w:val="clear" w:color="auto" w:fill="D9E2F3"/>
            <w:vAlign w:val="center"/>
          </w:tcPr>
          <w:p w14:paraId="6F725AEA"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16AF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5FC0D" w14:textId="77777777" w:rsidTr="00F32DDC">
        <w:tc>
          <w:tcPr>
            <w:tcW w:w="2977" w:type="dxa"/>
            <w:shd w:val="clear" w:color="auto" w:fill="D9E2F3"/>
            <w:vAlign w:val="center"/>
          </w:tcPr>
          <w:p w14:paraId="429C049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6830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34FAFC" w14:textId="77777777" w:rsidTr="00F32DDC">
        <w:tc>
          <w:tcPr>
            <w:tcW w:w="2977" w:type="dxa"/>
            <w:shd w:val="clear" w:color="auto" w:fill="D9E2F3"/>
            <w:vAlign w:val="center"/>
          </w:tcPr>
          <w:p w14:paraId="4A4339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091345" w14:textId="77777777" w:rsidR="00A9306E" w:rsidRPr="00FD1EE4" w:rsidRDefault="00A9306E" w:rsidP="00F32DDC">
            <w:pPr>
              <w:spacing w:before="240" w:after="240"/>
              <w:rPr>
                <w:rFonts w:ascii="GHEA Grapalat" w:eastAsia="GHEA Grapalat" w:hAnsi="GHEA Grapalat" w:cs="GHEA Grapalat"/>
              </w:rPr>
            </w:pPr>
          </w:p>
        </w:tc>
      </w:tr>
    </w:tbl>
    <w:p w14:paraId="568D62D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C66EAC" w14:textId="77777777" w:rsidTr="00F32DDC">
        <w:tc>
          <w:tcPr>
            <w:tcW w:w="2943" w:type="dxa"/>
            <w:shd w:val="clear" w:color="auto" w:fill="D9E2F3"/>
            <w:vAlign w:val="center"/>
          </w:tcPr>
          <w:p w14:paraId="0916F0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0B04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08FF20" w14:textId="77777777" w:rsidTr="00F32DDC">
        <w:tc>
          <w:tcPr>
            <w:tcW w:w="2943" w:type="dxa"/>
            <w:shd w:val="clear" w:color="auto" w:fill="D9E2F3"/>
            <w:vAlign w:val="center"/>
          </w:tcPr>
          <w:p w14:paraId="449094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AD22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FC0768" w14:textId="77777777" w:rsidTr="00F32DDC">
        <w:tc>
          <w:tcPr>
            <w:tcW w:w="2943" w:type="dxa"/>
            <w:shd w:val="clear" w:color="auto" w:fill="D9E2F3"/>
            <w:vAlign w:val="center"/>
          </w:tcPr>
          <w:p w14:paraId="2E300F8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04D031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5FCAE" w14:textId="77777777" w:rsidTr="00F32DDC">
        <w:tc>
          <w:tcPr>
            <w:tcW w:w="2943" w:type="dxa"/>
            <w:shd w:val="clear" w:color="auto" w:fill="D9E2F3"/>
            <w:vAlign w:val="center"/>
          </w:tcPr>
          <w:p w14:paraId="7CB4FC1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638F4D9" w14:textId="77777777" w:rsidR="00A9306E" w:rsidRPr="00FD1EE4" w:rsidRDefault="00A9306E" w:rsidP="00F32DDC">
            <w:pPr>
              <w:spacing w:before="240" w:after="240"/>
              <w:rPr>
                <w:rFonts w:ascii="GHEA Grapalat" w:eastAsia="GHEA Grapalat" w:hAnsi="GHEA Grapalat" w:cs="GHEA Grapalat"/>
              </w:rPr>
            </w:pPr>
          </w:p>
        </w:tc>
      </w:tr>
    </w:tbl>
    <w:p w14:paraId="708B5C8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89F4378" w14:textId="77777777" w:rsidTr="00F32DDC">
        <w:tc>
          <w:tcPr>
            <w:tcW w:w="2837" w:type="dxa"/>
            <w:shd w:val="clear" w:color="auto" w:fill="D9E2F3"/>
            <w:vAlign w:val="center"/>
          </w:tcPr>
          <w:p w14:paraId="2D688A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9C98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4F26E9" w14:textId="77777777" w:rsidTr="00F32DDC">
        <w:tc>
          <w:tcPr>
            <w:tcW w:w="2837" w:type="dxa"/>
            <w:shd w:val="clear" w:color="auto" w:fill="D9E2F3"/>
            <w:vAlign w:val="center"/>
          </w:tcPr>
          <w:p w14:paraId="10EC3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514E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F85B2F" w14:textId="77777777" w:rsidTr="00F32DDC">
        <w:tc>
          <w:tcPr>
            <w:tcW w:w="2837" w:type="dxa"/>
            <w:shd w:val="clear" w:color="auto" w:fill="D9E2F3"/>
            <w:vAlign w:val="center"/>
          </w:tcPr>
          <w:p w14:paraId="3B946F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888EC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9CD766" w14:textId="77777777" w:rsidTr="00F32DDC">
        <w:tc>
          <w:tcPr>
            <w:tcW w:w="2837" w:type="dxa"/>
            <w:shd w:val="clear" w:color="auto" w:fill="D9E2F3"/>
            <w:vAlign w:val="center"/>
          </w:tcPr>
          <w:p w14:paraId="1DCEF9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847BFFB" w14:textId="77777777" w:rsidR="00A9306E" w:rsidRPr="00FD1EE4" w:rsidRDefault="00A9306E" w:rsidP="00F32DDC">
            <w:pPr>
              <w:spacing w:before="240" w:after="240"/>
              <w:rPr>
                <w:rFonts w:ascii="GHEA Grapalat" w:eastAsia="GHEA Grapalat" w:hAnsi="GHEA Grapalat" w:cs="GHEA Grapalat"/>
              </w:rPr>
            </w:pPr>
          </w:p>
        </w:tc>
      </w:tr>
    </w:tbl>
    <w:p w14:paraId="13004E6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A15369F" w14:textId="77777777" w:rsidTr="00F32DDC">
        <w:trPr>
          <w:trHeight w:val="924"/>
        </w:trPr>
        <w:tc>
          <w:tcPr>
            <w:tcW w:w="9016" w:type="dxa"/>
            <w:gridSpan w:val="2"/>
            <w:vAlign w:val="center"/>
          </w:tcPr>
          <w:p w14:paraId="0DCBAF6A" w14:textId="77777777" w:rsidR="00A9306E" w:rsidRPr="00FD1EE4" w:rsidRDefault="00B5301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1090ED81" w14:textId="77777777" w:rsidTr="00F32DDC">
        <w:trPr>
          <w:trHeight w:val="684"/>
        </w:trPr>
        <w:tc>
          <w:tcPr>
            <w:tcW w:w="4508" w:type="dxa"/>
            <w:shd w:val="clear" w:color="auto" w:fill="D9E2F3"/>
            <w:vAlign w:val="center"/>
          </w:tcPr>
          <w:p w14:paraId="7ADD45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5C70E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181575" w14:textId="77777777" w:rsidTr="00F32DDC">
        <w:trPr>
          <w:trHeight w:val="1282"/>
        </w:trPr>
        <w:tc>
          <w:tcPr>
            <w:tcW w:w="4508" w:type="dxa"/>
            <w:shd w:val="clear" w:color="auto" w:fill="D9E2F3"/>
            <w:vAlign w:val="center"/>
          </w:tcPr>
          <w:p w14:paraId="22F42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B4DF12B" w14:textId="77777777" w:rsidR="00A9306E" w:rsidRPr="006B364D"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29B52B" w14:textId="77777777" w:rsidR="00A9306E" w:rsidRPr="00F10CBA"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FF51667" w14:textId="77777777" w:rsidTr="00F32DDC">
        <w:tc>
          <w:tcPr>
            <w:tcW w:w="9016" w:type="dxa"/>
            <w:gridSpan w:val="2"/>
            <w:vAlign w:val="center"/>
          </w:tcPr>
          <w:p w14:paraId="4DFBCD05"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1619C" w14:textId="77777777" w:rsidTr="00F32DDC">
        <w:tc>
          <w:tcPr>
            <w:tcW w:w="9016" w:type="dxa"/>
            <w:gridSpan w:val="2"/>
            <w:vAlign w:val="center"/>
          </w:tcPr>
          <w:p w14:paraId="0869593E" w14:textId="77777777" w:rsidR="00A9306E" w:rsidRPr="00FD1EE4" w:rsidRDefault="00B5301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05A7F75"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9FCF224" w14:textId="77777777" w:rsidTr="00F32DDC">
        <w:trPr>
          <w:trHeight w:val="924"/>
        </w:trPr>
        <w:tc>
          <w:tcPr>
            <w:tcW w:w="9016" w:type="dxa"/>
            <w:gridSpan w:val="2"/>
            <w:vAlign w:val="center"/>
          </w:tcPr>
          <w:p w14:paraId="2AD8608E" w14:textId="77777777" w:rsidR="00A9306E" w:rsidRPr="00FD1EE4" w:rsidRDefault="00B5301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E11EC5F" w14:textId="77777777" w:rsidTr="00F32DDC">
        <w:trPr>
          <w:trHeight w:val="684"/>
        </w:trPr>
        <w:tc>
          <w:tcPr>
            <w:tcW w:w="4508" w:type="dxa"/>
            <w:shd w:val="clear" w:color="auto" w:fill="D9E2F3"/>
            <w:vAlign w:val="center"/>
          </w:tcPr>
          <w:p w14:paraId="07E22D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AE6A9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B43FB1" w14:textId="77777777" w:rsidTr="00F32DDC">
        <w:trPr>
          <w:trHeight w:val="1282"/>
        </w:trPr>
        <w:tc>
          <w:tcPr>
            <w:tcW w:w="4508" w:type="dxa"/>
            <w:shd w:val="clear" w:color="auto" w:fill="D9E2F3"/>
            <w:vAlign w:val="center"/>
          </w:tcPr>
          <w:p w14:paraId="20A5DB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5DC88DA" w14:textId="77777777" w:rsidR="00A9306E" w:rsidRPr="00C843BA"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7ACA6B" w14:textId="77777777" w:rsidR="00A9306E" w:rsidRPr="00C843BA"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075271A" w14:textId="77777777" w:rsidTr="00F32DDC">
        <w:tc>
          <w:tcPr>
            <w:tcW w:w="9016" w:type="dxa"/>
            <w:gridSpan w:val="2"/>
            <w:vAlign w:val="center"/>
          </w:tcPr>
          <w:p w14:paraId="02FC3475"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9CD5A90" w14:textId="77777777" w:rsidTr="00F32DDC">
        <w:tc>
          <w:tcPr>
            <w:tcW w:w="9016" w:type="dxa"/>
            <w:gridSpan w:val="2"/>
            <w:vAlign w:val="center"/>
          </w:tcPr>
          <w:p w14:paraId="4969C592"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8D25040" w14:textId="77777777" w:rsidTr="00F32DDC">
        <w:tc>
          <w:tcPr>
            <w:tcW w:w="9016" w:type="dxa"/>
            <w:gridSpan w:val="2"/>
            <w:vAlign w:val="center"/>
          </w:tcPr>
          <w:p w14:paraId="56182F10"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EC880A5" w14:textId="77777777" w:rsidTr="00F32DDC">
        <w:tc>
          <w:tcPr>
            <w:tcW w:w="9016" w:type="dxa"/>
            <w:gridSpan w:val="2"/>
            <w:vAlign w:val="center"/>
          </w:tcPr>
          <w:p w14:paraId="375DA67B" w14:textId="77777777" w:rsidR="00A9306E" w:rsidRPr="00FD1EE4" w:rsidRDefault="00B5301D"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CFC0A1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F1745A" w14:textId="77777777" w:rsidTr="00F32DDC">
        <w:tc>
          <w:tcPr>
            <w:tcW w:w="2837" w:type="dxa"/>
            <w:shd w:val="clear" w:color="auto" w:fill="D9E2F3"/>
            <w:vAlign w:val="center"/>
          </w:tcPr>
          <w:p w14:paraId="3C1CE20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1761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D5419A" w14:textId="77777777" w:rsidTr="00F32DDC">
        <w:tc>
          <w:tcPr>
            <w:tcW w:w="2837" w:type="dxa"/>
            <w:shd w:val="clear" w:color="auto" w:fill="D9E2F3"/>
            <w:vAlign w:val="center"/>
          </w:tcPr>
          <w:p w14:paraId="6C09666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FA96E3B" w14:textId="77777777" w:rsidR="00A9306E" w:rsidRPr="00B23852"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1F6A2ED" w14:textId="77777777" w:rsidR="00A9306E" w:rsidRPr="00FD1EE4" w:rsidRDefault="00B5301D"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1F5103C" w14:textId="77777777" w:rsidTr="00F32DDC">
        <w:tc>
          <w:tcPr>
            <w:tcW w:w="2837" w:type="dxa"/>
            <w:shd w:val="clear" w:color="auto" w:fill="D9E2F3"/>
            <w:vAlign w:val="center"/>
          </w:tcPr>
          <w:p w14:paraId="0942932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150435" w14:textId="77777777" w:rsidR="00A9306E" w:rsidRPr="005600B4"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34F3D71" w14:textId="77777777" w:rsidR="00A9306E" w:rsidRPr="005600B4" w:rsidRDefault="00B5301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717CB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9AFE07" w14:textId="77777777" w:rsidTr="00F32DDC">
        <w:tc>
          <w:tcPr>
            <w:tcW w:w="2837" w:type="dxa"/>
            <w:shd w:val="clear" w:color="auto" w:fill="D9E2F3"/>
            <w:vAlign w:val="center"/>
          </w:tcPr>
          <w:p w14:paraId="583D52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396F7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BBA1B5" w14:textId="77777777" w:rsidTr="00F32DDC">
        <w:tc>
          <w:tcPr>
            <w:tcW w:w="2837" w:type="dxa"/>
            <w:shd w:val="clear" w:color="auto" w:fill="D9E2F3"/>
            <w:vAlign w:val="center"/>
          </w:tcPr>
          <w:p w14:paraId="021001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288679" w14:textId="77777777" w:rsidR="00A9306E" w:rsidRPr="00FD1EE4" w:rsidRDefault="00A9306E" w:rsidP="00F32DDC">
            <w:pPr>
              <w:spacing w:before="240" w:after="240"/>
              <w:rPr>
                <w:rFonts w:ascii="GHEA Grapalat" w:eastAsia="GHEA Grapalat" w:hAnsi="GHEA Grapalat" w:cs="GHEA Grapalat"/>
              </w:rPr>
            </w:pPr>
          </w:p>
        </w:tc>
      </w:tr>
    </w:tbl>
    <w:p w14:paraId="65376DC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A7A462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FE213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0F988D7" w14:textId="77777777" w:rsidTr="00F32DDC">
        <w:tc>
          <w:tcPr>
            <w:tcW w:w="2835" w:type="dxa"/>
            <w:shd w:val="clear" w:color="auto" w:fill="D9E2F3"/>
            <w:vAlign w:val="center"/>
          </w:tcPr>
          <w:p w14:paraId="7F045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43003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EFE14" w14:textId="77777777" w:rsidTr="00F32DDC">
        <w:tc>
          <w:tcPr>
            <w:tcW w:w="2835" w:type="dxa"/>
            <w:shd w:val="clear" w:color="auto" w:fill="D9E2F3"/>
            <w:vAlign w:val="center"/>
          </w:tcPr>
          <w:p w14:paraId="20036A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E228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868408" w14:textId="77777777" w:rsidTr="00F32DDC">
        <w:tc>
          <w:tcPr>
            <w:tcW w:w="2835" w:type="dxa"/>
            <w:shd w:val="clear" w:color="auto" w:fill="D9E2F3"/>
            <w:vAlign w:val="center"/>
          </w:tcPr>
          <w:p w14:paraId="6A761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073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9C2C66" w14:textId="77777777" w:rsidTr="00F32DDC">
        <w:tc>
          <w:tcPr>
            <w:tcW w:w="2835" w:type="dxa"/>
            <w:shd w:val="clear" w:color="auto" w:fill="D9E2F3"/>
            <w:vAlign w:val="center"/>
          </w:tcPr>
          <w:p w14:paraId="388431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CBD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CBCA9" w14:textId="77777777" w:rsidTr="00F32DDC">
        <w:tc>
          <w:tcPr>
            <w:tcW w:w="2835" w:type="dxa"/>
            <w:shd w:val="clear" w:color="auto" w:fill="D9E2F3"/>
            <w:vAlign w:val="center"/>
          </w:tcPr>
          <w:p w14:paraId="62603F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6211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731CC7" w14:textId="77777777" w:rsidTr="00F32DDC">
        <w:tc>
          <w:tcPr>
            <w:tcW w:w="2835" w:type="dxa"/>
            <w:shd w:val="clear" w:color="auto" w:fill="D9E2F3"/>
            <w:vAlign w:val="center"/>
          </w:tcPr>
          <w:p w14:paraId="171E75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56B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366783" w14:textId="77777777" w:rsidTr="00F32DDC">
        <w:tc>
          <w:tcPr>
            <w:tcW w:w="2835" w:type="dxa"/>
            <w:shd w:val="clear" w:color="auto" w:fill="D9E2F3"/>
            <w:vAlign w:val="center"/>
          </w:tcPr>
          <w:p w14:paraId="2623DF0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2FD620" w14:textId="77777777" w:rsidR="00A9306E" w:rsidRPr="00FD1EE4" w:rsidRDefault="00A9306E" w:rsidP="00F32DDC">
            <w:pPr>
              <w:spacing w:before="240" w:after="240"/>
              <w:rPr>
                <w:rFonts w:ascii="GHEA Grapalat" w:eastAsia="GHEA Grapalat" w:hAnsi="GHEA Grapalat" w:cs="GHEA Grapalat"/>
              </w:rPr>
            </w:pPr>
          </w:p>
        </w:tc>
      </w:tr>
    </w:tbl>
    <w:p w14:paraId="012DD6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20DDD3E" w14:textId="77777777" w:rsidTr="00F32DDC">
        <w:trPr>
          <w:trHeight w:val="853"/>
        </w:trPr>
        <w:tc>
          <w:tcPr>
            <w:tcW w:w="2835" w:type="dxa"/>
            <w:vMerge w:val="restart"/>
            <w:shd w:val="clear" w:color="auto" w:fill="D9E2F3"/>
            <w:vAlign w:val="center"/>
          </w:tcPr>
          <w:p w14:paraId="569AD66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D200F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27809" w14:textId="77777777" w:rsidTr="00F32DDC">
        <w:trPr>
          <w:trHeight w:val="850"/>
        </w:trPr>
        <w:tc>
          <w:tcPr>
            <w:tcW w:w="2835" w:type="dxa"/>
            <w:vMerge/>
            <w:shd w:val="clear" w:color="auto" w:fill="D9E2F3"/>
            <w:vAlign w:val="center"/>
          </w:tcPr>
          <w:p w14:paraId="08ED575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C4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FA99C" w14:textId="77777777" w:rsidTr="00F32DDC">
        <w:trPr>
          <w:trHeight w:val="850"/>
        </w:trPr>
        <w:tc>
          <w:tcPr>
            <w:tcW w:w="2835" w:type="dxa"/>
            <w:vMerge/>
            <w:shd w:val="clear" w:color="auto" w:fill="D9E2F3"/>
            <w:vAlign w:val="center"/>
          </w:tcPr>
          <w:p w14:paraId="3643EAC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693A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481B5A" w14:textId="77777777" w:rsidTr="00F32DDC">
        <w:trPr>
          <w:trHeight w:val="850"/>
        </w:trPr>
        <w:tc>
          <w:tcPr>
            <w:tcW w:w="2835" w:type="dxa"/>
            <w:vMerge/>
            <w:shd w:val="clear" w:color="auto" w:fill="D9E2F3"/>
            <w:vAlign w:val="center"/>
          </w:tcPr>
          <w:p w14:paraId="075A98E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941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48D585" w14:textId="77777777" w:rsidTr="00F32DDC">
        <w:trPr>
          <w:trHeight w:val="850"/>
        </w:trPr>
        <w:tc>
          <w:tcPr>
            <w:tcW w:w="2835" w:type="dxa"/>
            <w:vMerge/>
            <w:shd w:val="clear" w:color="auto" w:fill="D9E2F3"/>
            <w:vAlign w:val="center"/>
          </w:tcPr>
          <w:p w14:paraId="424E1F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14352D" w14:textId="77777777" w:rsidR="00A9306E" w:rsidRPr="00FD1EE4" w:rsidRDefault="00A9306E" w:rsidP="00F32DDC">
            <w:pPr>
              <w:spacing w:before="240" w:after="240"/>
              <w:rPr>
                <w:rFonts w:ascii="GHEA Grapalat" w:eastAsia="GHEA Grapalat" w:hAnsi="GHEA Grapalat" w:cs="GHEA Grapalat"/>
              </w:rPr>
            </w:pPr>
          </w:p>
        </w:tc>
      </w:tr>
    </w:tbl>
    <w:p w14:paraId="7933FE71"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66B5CD" w14:textId="77777777" w:rsidTr="00F32DDC">
        <w:tc>
          <w:tcPr>
            <w:tcW w:w="2835" w:type="dxa"/>
            <w:shd w:val="clear" w:color="auto" w:fill="D9E2F3"/>
            <w:vAlign w:val="center"/>
          </w:tcPr>
          <w:p w14:paraId="5AB53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763B9F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7C88E4" w14:textId="77777777" w:rsidTr="00F32DDC">
        <w:tc>
          <w:tcPr>
            <w:tcW w:w="2835" w:type="dxa"/>
            <w:shd w:val="clear" w:color="auto" w:fill="D9E2F3"/>
            <w:vAlign w:val="center"/>
          </w:tcPr>
          <w:p w14:paraId="47597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64361B" w14:textId="77777777" w:rsidR="00A9306E" w:rsidRPr="00FD1EE4" w:rsidRDefault="00A9306E" w:rsidP="00F32DDC">
            <w:pPr>
              <w:spacing w:before="240" w:after="240"/>
              <w:rPr>
                <w:rFonts w:ascii="GHEA Grapalat" w:eastAsia="GHEA Grapalat" w:hAnsi="GHEA Grapalat" w:cs="GHEA Grapalat"/>
              </w:rPr>
            </w:pPr>
          </w:p>
        </w:tc>
      </w:tr>
    </w:tbl>
    <w:p w14:paraId="459C7FEC"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E46C8F"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4BAE770D" w14:textId="77777777" w:rsidTr="00F32DDC">
        <w:tc>
          <w:tcPr>
            <w:tcW w:w="9016" w:type="dxa"/>
            <w:shd w:val="clear" w:color="auto" w:fill="DBE5F1" w:themeFill="accent1" w:themeFillTint="33"/>
          </w:tcPr>
          <w:p w14:paraId="19256C0A"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4DD4E45" w14:textId="77777777" w:rsidTr="00F32DDC">
        <w:trPr>
          <w:trHeight w:val="10187"/>
        </w:trPr>
        <w:tc>
          <w:tcPr>
            <w:tcW w:w="9016" w:type="dxa"/>
          </w:tcPr>
          <w:p w14:paraId="7F1A0922" w14:textId="77777777" w:rsidR="00A9306E" w:rsidRPr="00FD1EE4" w:rsidRDefault="00A9306E" w:rsidP="00F32DDC">
            <w:pPr>
              <w:rPr>
                <w:rFonts w:ascii="GHEA Grapalat" w:eastAsia="GHEA Grapalat" w:hAnsi="GHEA Grapalat" w:cs="GHEA Grapalat"/>
                <w:b/>
                <w:color w:val="000000"/>
              </w:rPr>
            </w:pPr>
          </w:p>
        </w:tc>
      </w:tr>
    </w:tbl>
    <w:p w14:paraId="59107CB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8D558A" w14:textId="77777777" w:rsidR="00A9306E" w:rsidRDefault="00A9306E" w:rsidP="00A9306E">
      <w:pPr>
        <w:rPr>
          <w:rFonts w:ascii="GHEA Grapalat" w:hAnsi="GHEA Grapalat"/>
          <w:b/>
        </w:rPr>
      </w:pPr>
    </w:p>
    <w:p w14:paraId="11177FE7" w14:textId="77777777" w:rsidR="00A9306E" w:rsidRDefault="00A9306E" w:rsidP="00A9306E">
      <w:pPr>
        <w:rPr>
          <w:ins w:id="5" w:author="Inesa Kocharyan" w:date="2021-09-01T11:45:00Z"/>
          <w:rFonts w:ascii="GHEA Grapalat" w:hAnsi="GHEA Grapalat"/>
          <w:b/>
        </w:rPr>
      </w:pPr>
    </w:p>
    <w:p w14:paraId="4D92828E" w14:textId="77777777" w:rsidR="00A9306E" w:rsidRDefault="00A9306E" w:rsidP="00A9306E">
      <w:pPr>
        <w:rPr>
          <w:rFonts w:ascii="GHEA Grapalat" w:hAnsi="GHEA Grapalat"/>
          <w:b/>
        </w:rPr>
      </w:pPr>
      <w:r>
        <w:rPr>
          <w:rFonts w:ascii="GHEA Grapalat" w:hAnsi="GHEA Grapalat"/>
          <w:b/>
        </w:rPr>
        <w:br w:type="page"/>
      </w:r>
    </w:p>
    <w:p w14:paraId="08A75FED"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17AE83"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F8E9FE5"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98F8E4"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09147D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07D5361"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F46F1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657217E"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ACD1F0"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FEC4FE"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7D8382F"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06347"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1D6C8A"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D9CA7E"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A3A0E0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038FC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53FACE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84D7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321AA2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884ED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1445C7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69B8E4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E26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CDF8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0F1805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A449F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4B577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0BCC22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70FC4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8B0CC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A76181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F8716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24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B5AAF9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410F91D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D5BD335"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6C25EC4" w14:textId="77777777" w:rsidR="00B32672" w:rsidRPr="00B32672" w:rsidRDefault="00B32672" w:rsidP="00A9306E">
      <w:pPr>
        <w:spacing w:line="360" w:lineRule="auto"/>
        <w:contextualSpacing/>
        <w:jc w:val="both"/>
        <w:rPr>
          <w:rFonts w:ascii="GHEA Grapalat" w:hAnsi="GHEA Grapalat"/>
        </w:rPr>
      </w:pPr>
    </w:p>
    <w:p w14:paraId="39BA35C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7AD21E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FB61C2" w14:textId="77777777" w:rsidR="00A9306E" w:rsidRDefault="00A9306E">
      <w:pPr>
        <w:rPr>
          <w:rFonts w:ascii="GHEA Grapalat" w:hAnsi="GHEA Grapalat"/>
          <w:b/>
        </w:rPr>
      </w:pPr>
      <w:r>
        <w:rPr>
          <w:rFonts w:ascii="GHEA Grapalat" w:hAnsi="GHEA Grapalat"/>
          <w:b/>
        </w:rPr>
        <w:br w:type="page"/>
      </w:r>
    </w:p>
    <w:p w14:paraId="51E20F17"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869C75C" w14:textId="207564A1"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151F2">
        <w:rPr>
          <w:rFonts w:ascii="GHEA Grapalat" w:hAnsi="GHEA Grapalat"/>
          <w:i/>
          <w:lang w:val="en-US"/>
        </w:rPr>
        <w:t>ԱՄԴՄԴ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p>
    <w:p w14:paraId="3D1204BD" w14:textId="77777777" w:rsidR="00B2572B" w:rsidRPr="009044F1" w:rsidRDefault="00B2572B" w:rsidP="00B46D58">
      <w:pPr>
        <w:widowControl w:val="0"/>
        <w:spacing w:after="120"/>
        <w:ind w:firstLine="567"/>
        <w:jc w:val="center"/>
        <w:rPr>
          <w:rFonts w:ascii="GHEA Grapalat" w:hAnsi="GHEA Grapalat"/>
        </w:rPr>
      </w:pPr>
    </w:p>
    <w:p w14:paraId="774CAB3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3512DAD" w14:textId="77777777" w:rsidR="00B2572B" w:rsidRPr="009044F1" w:rsidRDefault="00B2572B" w:rsidP="00B46D58">
      <w:pPr>
        <w:widowControl w:val="0"/>
        <w:spacing w:after="120"/>
        <w:ind w:firstLine="567"/>
        <w:jc w:val="center"/>
        <w:rPr>
          <w:rFonts w:ascii="GHEA Grapalat" w:hAnsi="GHEA Grapalat"/>
        </w:rPr>
      </w:pPr>
    </w:p>
    <w:p w14:paraId="6C5237D0" w14:textId="336AEED1" w:rsidR="005744FC" w:rsidRPr="005001F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001FE">
        <w:rPr>
          <w:rFonts w:ascii="GHEA Grapalat" w:hAnsi="GHEA Grapalat"/>
          <w:spacing w:val="-6"/>
        </w:rPr>
        <w:t>запрос котировок</w:t>
      </w:r>
      <w:r w:rsidRPr="005744FC">
        <w:rPr>
          <w:rFonts w:ascii="GHEA Grapalat" w:hAnsi="GHEA Grapalat"/>
          <w:spacing w:val="-6"/>
        </w:rPr>
        <w:t xml:space="preserve"> под кодом </w:t>
      </w:r>
      <w:r w:rsidR="00C151F2">
        <w:rPr>
          <w:rFonts w:ascii="GHEA Grapalat" w:hAnsi="GHEA Grapalat"/>
          <w:i/>
          <w:lang w:val="en-US"/>
        </w:rPr>
        <w:t>ԱՄԴՄԴ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r w:rsidR="005001FE" w:rsidRPr="005001FE">
        <w:rPr>
          <w:rFonts w:ascii="GHEA Grapalat" w:hAnsi="GHEA Grapalat"/>
          <w:i/>
        </w:rPr>
        <w:t>,</w:t>
      </w:r>
    </w:p>
    <w:p w14:paraId="29340AF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958ED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963B5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6EE234"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883C730"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EE8B2D1"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020D22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62B9816"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763D03"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00F8D1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FA3AB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ECB90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3949E8F"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27D87B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CDE2F"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7495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5D94729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2FC494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142EB7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93A5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3CFE8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FDCE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FF059D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B33D4A" w14:textId="77777777" w:rsidR="004A317B" w:rsidRPr="005744FC" w:rsidRDefault="004A317B" w:rsidP="00B46D58">
            <w:pPr>
              <w:widowControl w:val="0"/>
              <w:jc w:val="center"/>
              <w:rPr>
                <w:rFonts w:ascii="GHEA Grapalat" w:hAnsi="GHEA Grapalat"/>
                <w:sz w:val="20"/>
                <w:szCs w:val="20"/>
              </w:rPr>
            </w:pPr>
          </w:p>
        </w:tc>
      </w:tr>
    </w:tbl>
    <w:p w14:paraId="7F510FA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D31D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52302A5" w14:textId="77777777" w:rsidR="00DC619D" w:rsidRPr="00D3436F" w:rsidRDefault="00DC619D" w:rsidP="00B46D58">
      <w:pPr>
        <w:widowControl w:val="0"/>
        <w:spacing w:after="160"/>
        <w:jc w:val="both"/>
        <w:rPr>
          <w:rFonts w:ascii="GHEA Grapalat" w:hAnsi="GHEA Grapalat"/>
          <w:lang w:val="es-ES"/>
        </w:rPr>
      </w:pPr>
    </w:p>
    <w:p w14:paraId="1B29572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01132A" w14:textId="77777777" w:rsidR="00B217BB" w:rsidRDefault="00B217BB" w:rsidP="00B46D58">
      <w:pPr>
        <w:rPr>
          <w:rFonts w:ascii="GHEA Grapalat" w:hAnsi="GHEA Grapalat"/>
          <w:b/>
        </w:rPr>
      </w:pPr>
      <w:r>
        <w:rPr>
          <w:rFonts w:ascii="GHEA Grapalat" w:hAnsi="GHEA Grapalat"/>
          <w:b/>
        </w:rPr>
        <w:br w:type="page"/>
      </w:r>
    </w:p>
    <w:p w14:paraId="7048FB3C" w14:textId="77777777" w:rsidR="00542F4F" w:rsidRDefault="00542F4F" w:rsidP="00542F4F">
      <w:pPr>
        <w:rPr>
          <w:rFonts w:ascii="GHEA Grapalat" w:hAnsi="GHEA Grapalat"/>
          <w:i/>
          <w:sz w:val="22"/>
          <w:szCs w:val="22"/>
        </w:rPr>
      </w:pPr>
    </w:p>
    <w:p w14:paraId="3ADB29DA" w14:textId="77777777" w:rsidR="00542F4F" w:rsidRDefault="00542F4F" w:rsidP="00542F4F">
      <w:pPr>
        <w:rPr>
          <w:rFonts w:ascii="GHEA Grapalat" w:hAnsi="GHEA Grapalat"/>
          <w:i/>
          <w:sz w:val="22"/>
          <w:szCs w:val="22"/>
        </w:rPr>
      </w:pPr>
    </w:p>
    <w:p w14:paraId="04E1702F" w14:textId="77777777" w:rsidR="00673870" w:rsidRPr="005C48F7" w:rsidRDefault="00542F4F" w:rsidP="005001FE">
      <w:pPr>
        <w:jc w:val="right"/>
        <w:rPr>
          <w:rFonts w:ascii="GHEA Grapalat" w:hAnsi="GHEA Grapalat" w:cs="GHEA Grapalat"/>
          <w:b/>
          <w:i/>
        </w:rPr>
      </w:pPr>
      <w:r>
        <w:rPr>
          <w:rFonts w:ascii="GHEA Grapalat" w:hAnsi="GHEA Grapalat"/>
          <w:i/>
          <w:sz w:val="22"/>
          <w:szCs w:val="22"/>
        </w:rPr>
        <w:br w:type="page"/>
      </w:r>
      <w:r w:rsidR="00673870" w:rsidRPr="005C48F7">
        <w:rPr>
          <w:rFonts w:ascii="GHEA Grapalat" w:hAnsi="GHEA Grapalat"/>
          <w:b/>
          <w:i/>
        </w:rPr>
        <w:lastRenderedPageBreak/>
        <w:t>Приложение № 4.2</w:t>
      </w:r>
    </w:p>
    <w:p w14:paraId="57996256" w14:textId="67B09700"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5001F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C151F2">
        <w:rPr>
          <w:rFonts w:ascii="GHEA Grapalat" w:hAnsi="GHEA Grapalat"/>
          <w:i/>
          <w:lang w:val="en-US"/>
        </w:rPr>
        <w:t>ԱՄԴՄԴ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p>
    <w:p w14:paraId="325E5DFA" w14:textId="77777777" w:rsidR="003D2FE2" w:rsidRPr="00B138F3" w:rsidRDefault="003D2FE2" w:rsidP="003D2FE2">
      <w:pPr>
        <w:widowControl w:val="0"/>
        <w:spacing w:after="160"/>
        <w:jc w:val="center"/>
        <w:rPr>
          <w:rFonts w:ascii="GHEA Grapalat" w:hAnsi="GHEA Grapalat"/>
          <w:b/>
          <w:sz w:val="22"/>
          <w:szCs w:val="22"/>
        </w:rPr>
      </w:pPr>
    </w:p>
    <w:p w14:paraId="6948066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B2A7B4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407"/>
      </w:tblGrid>
      <w:tr w:rsidR="00B932B8" w:rsidRPr="00B138F3" w14:paraId="50AC0AEA" w14:textId="77777777" w:rsidTr="00B932B8">
        <w:tc>
          <w:tcPr>
            <w:tcW w:w="4786" w:type="dxa"/>
          </w:tcPr>
          <w:p w14:paraId="77C929A9" w14:textId="5C68C0E6" w:rsidR="003D2FE2" w:rsidRPr="001B1C85" w:rsidRDefault="003D2FE2" w:rsidP="005001FE">
            <w:pPr>
              <w:widowControl w:val="0"/>
              <w:spacing w:after="160"/>
              <w:rPr>
                <w:rFonts w:ascii="GHEA Grapalat" w:hAnsi="GHEA Grapalat" w:cs="GHEA Grapalat"/>
                <w:b/>
                <w:sz w:val="22"/>
                <w:szCs w:val="22"/>
              </w:rPr>
            </w:pPr>
          </w:p>
        </w:tc>
        <w:tc>
          <w:tcPr>
            <w:tcW w:w="4500" w:type="dxa"/>
          </w:tcPr>
          <w:p w14:paraId="7B503FC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5001FE">
              <w:rPr>
                <w:rFonts w:ascii="GHEA Grapalat" w:hAnsi="GHEA Grapalat"/>
                <w:sz w:val="22"/>
                <w:szCs w:val="22"/>
              </w:rPr>
              <w:tab/>
            </w:r>
            <w:r w:rsidRPr="00B138F3">
              <w:rPr>
                <w:rFonts w:ascii="GHEA Grapalat" w:hAnsi="GHEA Grapalat"/>
                <w:sz w:val="22"/>
                <w:szCs w:val="22"/>
              </w:rPr>
              <w:t xml:space="preserve">" </w:t>
            </w:r>
            <w:r w:rsidRPr="005001FE">
              <w:rPr>
                <w:rFonts w:ascii="GHEA Grapalat" w:hAnsi="GHEA Grapalat"/>
                <w:sz w:val="22"/>
                <w:szCs w:val="22"/>
              </w:rPr>
              <w:tab/>
            </w:r>
            <w:r w:rsidRPr="00B138F3">
              <w:rPr>
                <w:rFonts w:ascii="GHEA Grapalat" w:hAnsi="GHEA Grapalat"/>
                <w:sz w:val="22"/>
                <w:szCs w:val="22"/>
              </w:rPr>
              <w:t>20</w:t>
            </w:r>
            <w:r w:rsidRPr="005001FE">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14:paraId="732B8773" w14:textId="77777777" w:rsidR="003D2FE2" w:rsidRPr="00B138F3" w:rsidRDefault="003D2FE2" w:rsidP="003D2FE2">
      <w:pPr>
        <w:widowControl w:val="0"/>
        <w:spacing w:after="160"/>
        <w:rPr>
          <w:rFonts w:ascii="GHEA Grapalat" w:hAnsi="GHEA Grapalat" w:cs="GHEA Grapalat"/>
          <w:b/>
          <w:sz w:val="22"/>
          <w:szCs w:val="22"/>
        </w:rPr>
      </w:pPr>
    </w:p>
    <w:p w14:paraId="67F83BD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1B9047" w14:textId="77777777" w:rsidR="003D2FE2" w:rsidRPr="005001FE"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7AB4FA" w14:textId="77777777" w:rsidR="003D2FE2" w:rsidRPr="00B138F3" w:rsidRDefault="003D2FE2" w:rsidP="003D2FE2">
      <w:pPr>
        <w:widowControl w:val="0"/>
        <w:jc w:val="both"/>
        <w:rPr>
          <w:rFonts w:ascii="GHEA Grapalat" w:hAnsi="GHEA Grapalat"/>
          <w:sz w:val="22"/>
          <w:szCs w:val="22"/>
          <w:lang w:val="en-US"/>
        </w:rPr>
      </w:pPr>
      <w:r w:rsidRPr="005001FE">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14:paraId="0B7DDC1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670851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5AF9CE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23FF7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90B9FF6" w14:textId="77777777" w:rsidR="005001FE" w:rsidRPr="00140186" w:rsidRDefault="005001FE" w:rsidP="005001FE">
      <w:pPr>
        <w:widowControl w:val="0"/>
        <w:spacing w:after="160"/>
        <w:jc w:val="center"/>
        <w:rPr>
          <w:rFonts w:ascii="GHEA Grapalat" w:hAnsi="GHEA Grapalat" w:cs="GHEA Grapalat"/>
          <w:b/>
          <w:bCs/>
          <w:sz w:val="22"/>
          <w:szCs w:val="22"/>
        </w:rPr>
      </w:pPr>
      <w:r w:rsidRPr="00140186">
        <w:rPr>
          <w:rFonts w:ascii="GHEA Grapalat" w:hAnsi="GHEA Grapalat"/>
          <w:b/>
          <w:sz w:val="22"/>
          <w:szCs w:val="22"/>
        </w:rPr>
        <w:t>1. Предмет соглашения</w:t>
      </w:r>
    </w:p>
    <w:p w14:paraId="4E04A19E" w14:textId="59AEB491"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r>
      <w:r w:rsidRPr="008C4631">
        <w:rPr>
          <w:rFonts w:ascii="GHEA Grapalat" w:hAnsi="GHEA Grapalat" w:cs="GHEA Grapalat"/>
          <w:sz w:val="22"/>
          <w:szCs w:val="22"/>
        </w:rPr>
        <w:t xml:space="preserve">Компания участвует в организованной </w:t>
      </w:r>
      <w:r w:rsidR="00C151F2">
        <w:rPr>
          <w:rFonts w:ascii="GHEA Grapalat" w:hAnsi="GHEA Grapalat" w:cs="GHEA Grapalat"/>
          <w:sz w:val="22"/>
          <w:szCs w:val="22"/>
        </w:rPr>
        <w:t>«</w:t>
      </w:r>
      <w:proofErr w:type="spellStart"/>
      <w:r w:rsidR="00C151F2">
        <w:rPr>
          <w:rFonts w:ascii="GHEA Grapalat" w:hAnsi="GHEA Grapalat" w:cs="GHEA Grapalat"/>
          <w:sz w:val="22"/>
          <w:szCs w:val="22"/>
        </w:rPr>
        <w:t>Дохсская</w:t>
      </w:r>
      <w:proofErr w:type="spellEnd"/>
      <w:r w:rsidR="00C151F2">
        <w:rPr>
          <w:rFonts w:ascii="GHEA Grapalat" w:hAnsi="GHEA Grapalat" w:cs="GHEA Grapalat"/>
          <w:sz w:val="22"/>
          <w:szCs w:val="22"/>
        </w:rPr>
        <w:t xml:space="preserve"> Средняя Школа» ГНКО</w:t>
      </w:r>
      <w:r w:rsidRPr="008C4631">
        <w:rPr>
          <w:rFonts w:ascii="GHEA Grapalat" w:hAnsi="GHEA Grapalat" w:cs="GHEA Grapalat"/>
          <w:sz w:val="22"/>
          <w:szCs w:val="22"/>
        </w:rPr>
        <w:t xml:space="preserve"> (далее — Заказчик) процедуре закупок под кодом </w:t>
      </w:r>
      <w:r w:rsidR="00C151F2">
        <w:rPr>
          <w:rFonts w:ascii="GHEA Grapalat" w:hAnsi="GHEA Grapalat" w:cs="GHEA Grapalat"/>
          <w:sz w:val="22"/>
          <w:szCs w:val="22"/>
        </w:rPr>
        <w:t>ԱՄԴՄԴ-ՀՄԱԾՁԲ-2026/01</w:t>
      </w:r>
      <w:r w:rsidRPr="008C4631">
        <w:rPr>
          <w:rFonts w:ascii="GHEA Grapalat" w:hAnsi="GHEA Grapalat" w:cs="GHEA Grapalat"/>
          <w:sz w:val="22"/>
          <w:szCs w:val="22"/>
        </w:rPr>
        <w:t>.</w:t>
      </w:r>
    </w:p>
    <w:p w14:paraId="22B910F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CD13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67F3B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0E3B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0454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4201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14:paraId="6ECE9C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7552E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DF80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E5427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D69DD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6A4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4624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E9F69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A671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4DAF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4D501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072D6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6552C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024B8D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BD4CE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14:paraId="6E0A8FC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39BA1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FA4588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E4DC8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EDFF31" w14:textId="77777777" w:rsidR="003D2FE2" w:rsidRPr="00B138F3" w:rsidRDefault="003D2FE2" w:rsidP="003D2FE2">
      <w:pPr>
        <w:widowControl w:val="0"/>
        <w:spacing w:after="160"/>
        <w:jc w:val="right"/>
        <w:rPr>
          <w:rFonts w:ascii="GHEA Grapalat" w:hAnsi="GHEA Grapalat"/>
          <w:sz w:val="22"/>
          <w:szCs w:val="22"/>
        </w:rPr>
      </w:pPr>
    </w:p>
    <w:p w14:paraId="7163B8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B6F93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B842048" w14:textId="77777777" w:rsidR="003D2FE2" w:rsidRPr="00B138F3" w:rsidRDefault="003D2FE2" w:rsidP="003D2FE2">
      <w:pPr>
        <w:widowControl w:val="0"/>
        <w:spacing w:after="160"/>
        <w:jc w:val="both"/>
        <w:rPr>
          <w:rFonts w:ascii="GHEA Grapalat" w:hAnsi="GHEA Grapalat"/>
          <w:sz w:val="22"/>
          <w:szCs w:val="22"/>
        </w:rPr>
      </w:pPr>
    </w:p>
    <w:p w14:paraId="36D72773" w14:textId="77777777" w:rsidR="003D2FE2" w:rsidRPr="00B138F3" w:rsidRDefault="003D2FE2" w:rsidP="003D2FE2">
      <w:pPr>
        <w:widowControl w:val="0"/>
        <w:spacing w:after="160"/>
        <w:jc w:val="both"/>
        <w:rPr>
          <w:rFonts w:ascii="GHEA Grapalat" w:hAnsi="GHEA Grapalat"/>
          <w:sz w:val="22"/>
          <w:szCs w:val="22"/>
        </w:rPr>
      </w:pPr>
    </w:p>
    <w:p w14:paraId="77113094" w14:textId="77777777" w:rsidR="003D2FE2" w:rsidRPr="00B138F3" w:rsidRDefault="003D2FE2" w:rsidP="003D2FE2">
      <w:pPr>
        <w:rPr>
          <w:sz w:val="22"/>
          <w:szCs w:val="22"/>
        </w:rPr>
      </w:pPr>
    </w:p>
    <w:p w14:paraId="69819ABE" w14:textId="77777777" w:rsidR="001005B0" w:rsidRPr="00B138F3" w:rsidRDefault="001005B0" w:rsidP="003D2FE2">
      <w:pPr>
        <w:widowControl w:val="0"/>
        <w:spacing w:after="160"/>
        <w:ind w:left="567" w:right="565"/>
        <w:jc w:val="both"/>
        <w:rPr>
          <w:rFonts w:ascii="GHEA Grapalat" w:hAnsi="GHEA Grapalat"/>
          <w:sz w:val="22"/>
          <w:szCs w:val="22"/>
        </w:rPr>
      </w:pPr>
    </w:p>
    <w:p w14:paraId="2C1A6A54" w14:textId="77777777" w:rsidR="001005B0" w:rsidRPr="00B138F3" w:rsidRDefault="001005B0" w:rsidP="00B46D58">
      <w:pPr>
        <w:widowControl w:val="0"/>
        <w:spacing w:after="160"/>
        <w:ind w:left="567" w:right="565"/>
        <w:jc w:val="center"/>
        <w:rPr>
          <w:rFonts w:ascii="GHEA Grapalat" w:hAnsi="GHEA Grapalat"/>
          <w:b/>
          <w:sz w:val="22"/>
          <w:szCs w:val="22"/>
        </w:rPr>
      </w:pPr>
    </w:p>
    <w:p w14:paraId="0C6DE34C" w14:textId="77777777" w:rsidR="001005B0" w:rsidRPr="00B138F3" w:rsidRDefault="001005B0" w:rsidP="00B46D58">
      <w:pPr>
        <w:widowControl w:val="0"/>
        <w:spacing w:after="160"/>
        <w:ind w:left="567" w:right="565"/>
        <w:jc w:val="center"/>
        <w:rPr>
          <w:rFonts w:ascii="GHEA Grapalat" w:hAnsi="GHEA Grapalat"/>
          <w:b/>
          <w:sz w:val="22"/>
          <w:szCs w:val="22"/>
        </w:rPr>
      </w:pPr>
    </w:p>
    <w:p w14:paraId="6EB598B9" w14:textId="77777777" w:rsidR="001005B0" w:rsidRPr="00B138F3" w:rsidRDefault="001005B0" w:rsidP="00B46D58">
      <w:pPr>
        <w:widowControl w:val="0"/>
        <w:spacing w:after="160"/>
        <w:ind w:left="567" w:right="565"/>
        <w:jc w:val="center"/>
        <w:rPr>
          <w:rFonts w:ascii="GHEA Grapalat" w:hAnsi="GHEA Grapalat"/>
          <w:b/>
          <w:sz w:val="22"/>
          <w:szCs w:val="22"/>
        </w:rPr>
      </w:pPr>
    </w:p>
    <w:p w14:paraId="47B0E14D" w14:textId="77777777" w:rsidR="001005B0" w:rsidRPr="00B138F3" w:rsidRDefault="001005B0" w:rsidP="00B46D58">
      <w:pPr>
        <w:widowControl w:val="0"/>
        <w:spacing w:after="160"/>
        <w:ind w:left="567" w:right="565"/>
        <w:jc w:val="center"/>
        <w:rPr>
          <w:rFonts w:ascii="GHEA Grapalat" w:hAnsi="GHEA Grapalat"/>
          <w:b/>
          <w:sz w:val="22"/>
          <w:szCs w:val="22"/>
        </w:rPr>
      </w:pPr>
    </w:p>
    <w:p w14:paraId="67C0169F" w14:textId="77777777" w:rsidR="001005B0" w:rsidRPr="00B138F3" w:rsidRDefault="001005B0" w:rsidP="00B46D58">
      <w:pPr>
        <w:widowControl w:val="0"/>
        <w:spacing w:after="160"/>
        <w:ind w:left="567" w:right="565"/>
        <w:jc w:val="center"/>
        <w:rPr>
          <w:rFonts w:ascii="GHEA Grapalat" w:hAnsi="GHEA Grapalat"/>
          <w:b/>
          <w:sz w:val="22"/>
          <w:szCs w:val="22"/>
        </w:rPr>
      </w:pPr>
    </w:p>
    <w:p w14:paraId="4F30AED2" w14:textId="77777777" w:rsidR="001005B0" w:rsidRPr="00B138F3" w:rsidRDefault="001005B0" w:rsidP="00B46D58">
      <w:pPr>
        <w:widowControl w:val="0"/>
        <w:spacing w:after="160"/>
        <w:ind w:left="567" w:right="565"/>
        <w:jc w:val="center"/>
        <w:rPr>
          <w:rFonts w:ascii="GHEA Grapalat" w:hAnsi="GHEA Grapalat"/>
          <w:b/>
        </w:rPr>
      </w:pPr>
    </w:p>
    <w:p w14:paraId="19AF9F0F" w14:textId="77777777" w:rsidR="001005B0" w:rsidRPr="00B138F3" w:rsidRDefault="001005B0" w:rsidP="00B46D58">
      <w:pPr>
        <w:widowControl w:val="0"/>
        <w:spacing w:after="160"/>
        <w:ind w:left="567" w:right="565"/>
        <w:jc w:val="center"/>
        <w:rPr>
          <w:rFonts w:ascii="GHEA Grapalat" w:hAnsi="GHEA Grapalat"/>
          <w:b/>
        </w:rPr>
      </w:pPr>
    </w:p>
    <w:p w14:paraId="0175C417" w14:textId="77777777" w:rsidR="001005B0" w:rsidRPr="00B138F3" w:rsidRDefault="001005B0" w:rsidP="00B46D58">
      <w:pPr>
        <w:widowControl w:val="0"/>
        <w:spacing w:after="160"/>
        <w:ind w:left="567" w:right="565"/>
        <w:jc w:val="center"/>
        <w:rPr>
          <w:rFonts w:ascii="GHEA Grapalat" w:hAnsi="GHEA Grapalat"/>
          <w:b/>
        </w:rPr>
      </w:pPr>
    </w:p>
    <w:p w14:paraId="1DF05E54" w14:textId="77777777" w:rsidR="001005B0" w:rsidRPr="00B138F3" w:rsidRDefault="001005B0" w:rsidP="00B46D58">
      <w:pPr>
        <w:widowControl w:val="0"/>
        <w:spacing w:after="160"/>
        <w:ind w:left="567" w:right="565"/>
        <w:jc w:val="center"/>
        <w:rPr>
          <w:rFonts w:ascii="GHEA Grapalat" w:hAnsi="GHEA Grapalat"/>
          <w:b/>
        </w:rPr>
      </w:pPr>
    </w:p>
    <w:p w14:paraId="295F8A4B" w14:textId="77777777" w:rsidR="001005B0" w:rsidRPr="00B138F3" w:rsidRDefault="001005B0" w:rsidP="00B46D58">
      <w:pPr>
        <w:widowControl w:val="0"/>
        <w:spacing w:after="160"/>
        <w:ind w:left="567" w:right="565"/>
        <w:jc w:val="center"/>
        <w:rPr>
          <w:rFonts w:ascii="GHEA Grapalat" w:hAnsi="GHEA Grapalat"/>
          <w:b/>
        </w:rPr>
      </w:pPr>
    </w:p>
    <w:p w14:paraId="5149330D" w14:textId="77777777" w:rsidR="001005B0" w:rsidRPr="00B138F3" w:rsidRDefault="001005B0" w:rsidP="00B46D58">
      <w:pPr>
        <w:widowControl w:val="0"/>
        <w:spacing w:after="160"/>
        <w:ind w:left="567" w:right="565"/>
        <w:jc w:val="center"/>
        <w:rPr>
          <w:rFonts w:ascii="GHEA Grapalat" w:hAnsi="GHEA Grapalat"/>
          <w:b/>
        </w:rPr>
      </w:pPr>
    </w:p>
    <w:p w14:paraId="00386D14" w14:textId="77777777" w:rsidR="001005B0" w:rsidRPr="00B138F3" w:rsidRDefault="001005B0" w:rsidP="00B46D58">
      <w:pPr>
        <w:widowControl w:val="0"/>
        <w:spacing w:after="160"/>
        <w:ind w:left="567" w:right="565"/>
        <w:jc w:val="center"/>
        <w:rPr>
          <w:rFonts w:ascii="GHEA Grapalat" w:hAnsi="GHEA Grapalat"/>
          <w:b/>
        </w:rPr>
      </w:pPr>
    </w:p>
    <w:p w14:paraId="0FBD50EA" w14:textId="77777777" w:rsidR="001005B0" w:rsidRDefault="001005B0" w:rsidP="00B46D58">
      <w:pPr>
        <w:widowControl w:val="0"/>
        <w:spacing w:after="160"/>
        <w:ind w:left="567" w:right="565"/>
        <w:jc w:val="center"/>
        <w:rPr>
          <w:rFonts w:ascii="GHEA Grapalat" w:hAnsi="GHEA Grapalat"/>
          <w:b/>
          <w:lang w:val="hy-AM"/>
        </w:rPr>
      </w:pPr>
    </w:p>
    <w:p w14:paraId="6CD5E0C5" w14:textId="77777777" w:rsidR="00E752B6" w:rsidRDefault="00E752B6" w:rsidP="00B46D58">
      <w:pPr>
        <w:widowControl w:val="0"/>
        <w:spacing w:after="160"/>
        <w:ind w:left="567" w:right="565"/>
        <w:jc w:val="center"/>
        <w:rPr>
          <w:rFonts w:ascii="GHEA Grapalat" w:hAnsi="GHEA Grapalat"/>
          <w:b/>
          <w:lang w:val="hy-AM"/>
        </w:rPr>
      </w:pPr>
    </w:p>
    <w:p w14:paraId="641CE3E0"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CB40BA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EF39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C404D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FBBB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F62683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4C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93C6B15"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4F3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1BF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21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5E1DBE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F1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EB3517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E2C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E1D92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E68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6E1BC5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6572" w14:textId="4C1356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003E4E11" w:rsidRPr="003E4E11">
              <w:rPr>
                <w:rFonts w:ascii="GHEA Grapalat" w:hAnsi="GHEA Grapalat"/>
              </w:rPr>
              <w:t xml:space="preserve"> </w:t>
            </w:r>
            <w:r w:rsidR="002777E4">
              <w:rPr>
                <w:rFonts w:ascii="GHEA Grapalat" w:hAnsi="GHEA Grapalat"/>
              </w:rPr>
              <w:t xml:space="preserve"> </w:t>
            </w:r>
            <w:r w:rsidR="001B65BD">
              <w:rPr>
                <w:rFonts w:ascii="GHEA Grapalat" w:hAnsi="GHEA Grapalat"/>
              </w:rPr>
              <w:t xml:space="preserve"> </w:t>
            </w:r>
            <w:r w:rsidR="00C151F2">
              <w:rPr>
                <w:rFonts w:ascii="GHEA Grapalat" w:hAnsi="GHEA Grapalat"/>
              </w:rPr>
              <w:t>«</w:t>
            </w:r>
            <w:proofErr w:type="spellStart"/>
            <w:r w:rsidR="00C151F2">
              <w:rPr>
                <w:rFonts w:ascii="GHEA Grapalat" w:hAnsi="GHEA Grapalat"/>
              </w:rPr>
              <w:t>Дохсская</w:t>
            </w:r>
            <w:proofErr w:type="spellEnd"/>
            <w:r w:rsidR="00C151F2">
              <w:rPr>
                <w:rFonts w:ascii="GHEA Grapalat" w:hAnsi="GHEA Grapalat"/>
              </w:rPr>
              <w:t xml:space="preserve"> Средняя Школа» ГНКО</w:t>
            </w:r>
          </w:p>
        </w:tc>
      </w:tr>
      <w:tr w:rsidR="005001FE" w:rsidRPr="00B138F3" w14:paraId="65DE0E2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CEEB3"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46B3A9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31404" w14:textId="2ABBA202"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11.</w:t>
            </w:r>
            <w:r w:rsidRPr="00140186">
              <w:rPr>
                <w:rFonts w:ascii="GHEA Grapalat" w:hAnsi="GHEA Grapalat"/>
              </w:rPr>
              <w:tab/>
              <w:t>УНН бенефициара:</w:t>
            </w:r>
            <w:r w:rsidR="003E4E11" w:rsidRPr="000E5982">
              <w:rPr>
                <w:rFonts w:ascii="GHEA Grapalat" w:hAnsi="GHEA Grapalat" w:cs="Arial"/>
                <w:sz w:val="20"/>
                <w:szCs w:val="20"/>
              </w:rPr>
              <w:t xml:space="preserve"> </w:t>
            </w:r>
            <w:r w:rsidR="00C151F2">
              <w:rPr>
                <w:rFonts w:ascii="GHEA Grapalat" w:hAnsi="GHEA Grapalat"/>
                <w:color w:val="222222"/>
                <w:sz w:val="20"/>
                <w:szCs w:val="20"/>
                <w:shd w:val="clear" w:color="auto" w:fill="FFFFFF"/>
              </w:rPr>
              <w:t xml:space="preserve"> </w:t>
            </w:r>
            <w:r w:rsidR="00C151F2">
              <w:rPr>
                <w:rFonts w:ascii="GHEA Grapalat" w:hAnsi="GHEA Grapalat"/>
                <w:color w:val="222222"/>
                <w:sz w:val="20"/>
                <w:szCs w:val="20"/>
                <w:shd w:val="clear" w:color="auto" w:fill="FFFFFF"/>
              </w:rPr>
              <w:t>04707642</w:t>
            </w:r>
          </w:p>
        </w:tc>
      </w:tr>
      <w:tr w:rsidR="005001FE" w:rsidRPr="00B138F3" w14:paraId="200DE6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1F8"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DD285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1226D" w14:textId="6423B997"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13.</w:t>
            </w:r>
            <w:r w:rsidRPr="00140186">
              <w:rPr>
                <w:rFonts w:ascii="GHEA Grapalat" w:hAnsi="GHEA Grapalat"/>
              </w:rPr>
              <w:tab/>
              <w:t>Номер счета бенефициара (</w:t>
            </w:r>
            <w:proofErr w:type="spellStart"/>
            <w:r w:rsidRPr="00140186">
              <w:rPr>
                <w:rFonts w:ascii="GHEA Grapalat" w:hAnsi="GHEA Grapalat"/>
              </w:rPr>
              <w:t>сч</w:t>
            </w:r>
            <w:proofErr w:type="spellEnd"/>
            <w:r w:rsidRPr="00140186">
              <w:rPr>
                <w:rFonts w:ascii="GHEA Grapalat" w:hAnsi="GHEA Grapalat"/>
              </w:rPr>
              <w:t>.№)</w:t>
            </w:r>
            <w:r w:rsidRPr="00140186">
              <w:rPr>
                <w:rFonts w:ascii="GHEA Grapalat" w:hAnsi="GHEA Grapalat"/>
                <w:lang w:val="en-US"/>
              </w:rPr>
              <w:t xml:space="preserve"> </w:t>
            </w:r>
            <w:r w:rsidR="00C151F2">
              <w:rPr>
                <w:rFonts w:ascii="GHEA Grapalat" w:hAnsi="GHEA Grapalat"/>
                <w:color w:val="222222"/>
                <w:sz w:val="20"/>
                <w:szCs w:val="20"/>
                <w:shd w:val="clear" w:color="auto" w:fill="FFFFFF"/>
              </w:rPr>
              <w:t xml:space="preserve"> </w:t>
            </w:r>
            <w:r w:rsidR="00C151F2">
              <w:rPr>
                <w:rFonts w:ascii="GHEA Grapalat" w:hAnsi="GHEA Grapalat"/>
                <w:color w:val="222222"/>
                <w:sz w:val="20"/>
                <w:szCs w:val="20"/>
                <w:shd w:val="clear" w:color="auto" w:fill="FFFFFF"/>
              </w:rPr>
              <w:t>900328000410</w:t>
            </w:r>
          </w:p>
        </w:tc>
      </w:tr>
      <w:tr w:rsidR="005001FE" w:rsidRPr="00B138F3" w14:paraId="2C7C92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B86B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8F90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E6F1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3B3F82C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ADC3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09BF4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C5E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5001FE" w:rsidRPr="00B138F3" w14:paraId="48E10E3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A751631"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6F7E8D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71ED"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54A2D8F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8F71"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56231DD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66A3953"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5E478" w14:textId="77777777" w:rsidR="005001FE" w:rsidRPr="00B138F3" w:rsidRDefault="005001FE" w:rsidP="005001FE">
            <w:pPr>
              <w:widowControl w:val="0"/>
              <w:spacing w:after="160"/>
              <w:rPr>
                <w:rFonts w:ascii="GHEA Grapalat" w:hAnsi="GHEA Grapalat" w:cs="Sylfaen"/>
              </w:rPr>
            </w:pPr>
          </w:p>
          <w:p w14:paraId="2CBA95BA"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0D0EDB03" w14:textId="77777777" w:rsidR="005001FE" w:rsidRPr="00B138F3" w:rsidRDefault="005001FE" w:rsidP="005001FE">
            <w:pPr>
              <w:widowControl w:val="0"/>
              <w:spacing w:after="160"/>
              <w:rPr>
                <w:rFonts w:ascii="GHEA Grapalat" w:hAnsi="GHEA Grapalat" w:cs="Sylfaen"/>
              </w:rPr>
            </w:pPr>
          </w:p>
          <w:p w14:paraId="0DF4BEC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147DD72" w14:textId="77777777" w:rsidR="005001FE" w:rsidRPr="00B138F3" w:rsidRDefault="005001FE" w:rsidP="005001FE">
            <w:pPr>
              <w:widowControl w:val="0"/>
              <w:spacing w:after="160"/>
              <w:rPr>
                <w:rFonts w:ascii="GHEA Grapalat" w:hAnsi="GHEA Grapalat" w:cs="Sylfaen"/>
              </w:rPr>
            </w:pPr>
          </w:p>
          <w:p w14:paraId="3D070946"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FB985F"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166EE"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A679F4" w14:textId="77777777" w:rsidR="005001FE" w:rsidRPr="00B138F3" w:rsidRDefault="005001FE" w:rsidP="005001FE">
            <w:pPr>
              <w:widowControl w:val="0"/>
              <w:spacing w:after="160"/>
              <w:rPr>
                <w:rFonts w:ascii="GHEA Grapalat" w:hAnsi="GHEA Grapalat" w:cs="Sylfaen"/>
              </w:rPr>
            </w:pPr>
          </w:p>
          <w:p w14:paraId="47A12FAD"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DAED5DF" w14:textId="77777777" w:rsidR="005001FE" w:rsidRPr="00B138F3" w:rsidRDefault="005001FE" w:rsidP="005001FE">
            <w:pPr>
              <w:widowControl w:val="0"/>
              <w:spacing w:after="160"/>
              <w:jc w:val="right"/>
              <w:rPr>
                <w:rFonts w:ascii="GHEA Grapalat" w:hAnsi="GHEA Grapalat" w:cs="Tahoma"/>
              </w:rPr>
            </w:pPr>
          </w:p>
          <w:p w14:paraId="074F8436"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108FC7F0" w14:textId="77777777" w:rsidR="005001FE" w:rsidRPr="00B138F3" w:rsidRDefault="005001FE" w:rsidP="005001FE">
            <w:pPr>
              <w:widowControl w:val="0"/>
              <w:spacing w:after="160"/>
              <w:rPr>
                <w:rFonts w:ascii="GHEA Grapalat" w:hAnsi="GHEA Grapalat" w:cs="Sylfaen"/>
              </w:rPr>
            </w:pPr>
          </w:p>
          <w:p w14:paraId="76F5FE21"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1D9A7B7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C3BAF13"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8B81EB4" w14:textId="77777777" w:rsidR="005001FE" w:rsidRPr="00B138F3" w:rsidRDefault="005001FE" w:rsidP="005001FE">
            <w:pPr>
              <w:widowControl w:val="0"/>
              <w:spacing w:after="160"/>
              <w:rPr>
                <w:rFonts w:ascii="GHEA Grapalat" w:hAnsi="GHEA Grapalat"/>
              </w:rPr>
            </w:pPr>
          </w:p>
          <w:p w14:paraId="0A7EBF14"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3B751405"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8DCEAC" w14:textId="77777777" w:rsidR="005001FE" w:rsidRPr="00B138F3" w:rsidRDefault="005001FE" w:rsidP="005001FE">
            <w:pPr>
              <w:widowControl w:val="0"/>
              <w:spacing w:after="160"/>
              <w:rPr>
                <w:rFonts w:ascii="GHEA Grapalat" w:hAnsi="GHEA Grapalat" w:cs="Tahoma"/>
              </w:rPr>
            </w:pPr>
          </w:p>
          <w:p w14:paraId="7C3E6191"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031E3A7"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4F72768" w14:textId="77777777" w:rsidR="005001FE" w:rsidRPr="00B138F3" w:rsidRDefault="005001FE" w:rsidP="005001FE">
            <w:pPr>
              <w:widowControl w:val="0"/>
              <w:spacing w:after="160"/>
              <w:rPr>
                <w:rFonts w:ascii="GHEA Grapalat" w:hAnsi="GHEA Grapalat" w:cs="Tahoma"/>
              </w:rPr>
            </w:pPr>
          </w:p>
          <w:p w14:paraId="68AF7AED"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F0BBC8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4B8E2E" w14:textId="77777777" w:rsidR="005001FE" w:rsidRPr="00B138F3" w:rsidRDefault="005001FE" w:rsidP="005001FE">
            <w:pPr>
              <w:widowControl w:val="0"/>
              <w:spacing w:after="160"/>
              <w:rPr>
                <w:rFonts w:ascii="GHEA Grapalat" w:hAnsi="GHEA Grapalat" w:cs="Arial"/>
              </w:rPr>
            </w:pPr>
          </w:p>
        </w:tc>
      </w:tr>
      <w:tr w:rsidR="005001FE" w:rsidRPr="00B138F3" w14:paraId="696E03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7E53ED"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67593" w14:textId="77777777" w:rsidR="005001FE" w:rsidRPr="00B138F3" w:rsidRDefault="005001FE" w:rsidP="005001FE">
            <w:pPr>
              <w:widowControl w:val="0"/>
              <w:spacing w:after="160"/>
              <w:rPr>
                <w:rFonts w:ascii="GHEA Grapalat" w:hAnsi="GHEA Grapalat" w:cs="Sylfaen"/>
              </w:rPr>
            </w:pPr>
          </w:p>
          <w:p w14:paraId="54B9775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A2551CC"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4BFFA98" w14:textId="77777777" w:rsidR="005001FE" w:rsidRPr="00B138F3" w:rsidRDefault="005001FE" w:rsidP="005001FE">
            <w:pPr>
              <w:widowControl w:val="0"/>
              <w:spacing w:after="160"/>
              <w:rPr>
                <w:rFonts w:ascii="GHEA Grapalat" w:hAnsi="GHEA Grapalat"/>
              </w:rPr>
            </w:pPr>
          </w:p>
          <w:p w14:paraId="43FD59E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C8BFB64" w14:textId="77777777" w:rsidR="00E752B6" w:rsidRPr="00B138F3" w:rsidRDefault="00E752B6" w:rsidP="00E752B6">
      <w:pPr>
        <w:widowControl w:val="0"/>
        <w:spacing w:after="160"/>
        <w:jc w:val="center"/>
        <w:rPr>
          <w:rFonts w:ascii="GHEA Grapalat" w:hAnsi="GHEA Grapalat" w:cs="Sylfaen"/>
        </w:rPr>
      </w:pPr>
    </w:p>
    <w:p w14:paraId="6137EEC3" w14:textId="77777777" w:rsidR="00E752B6" w:rsidRPr="00E752B6" w:rsidRDefault="00E752B6" w:rsidP="00B46D58">
      <w:pPr>
        <w:widowControl w:val="0"/>
        <w:spacing w:after="160"/>
        <w:ind w:left="567" w:right="565"/>
        <w:jc w:val="center"/>
        <w:rPr>
          <w:rFonts w:ascii="GHEA Grapalat" w:hAnsi="GHEA Grapalat"/>
          <w:b/>
        </w:rPr>
      </w:pPr>
    </w:p>
    <w:p w14:paraId="39CF9AF6" w14:textId="77777777" w:rsidR="001005B0" w:rsidRPr="00B138F3" w:rsidRDefault="001005B0" w:rsidP="00B46D58">
      <w:pPr>
        <w:widowControl w:val="0"/>
        <w:spacing w:after="160"/>
        <w:ind w:left="567" w:right="565"/>
        <w:jc w:val="center"/>
        <w:rPr>
          <w:rFonts w:ascii="GHEA Grapalat" w:hAnsi="GHEA Grapalat"/>
          <w:b/>
        </w:rPr>
      </w:pPr>
    </w:p>
    <w:p w14:paraId="6C78AD53" w14:textId="77777777" w:rsidR="001005B0" w:rsidRPr="00B138F3" w:rsidRDefault="001005B0" w:rsidP="00B46D58">
      <w:pPr>
        <w:widowControl w:val="0"/>
        <w:spacing w:after="160"/>
        <w:ind w:left="567" w:right="565"/>
        <w:jc w:val="center"/>
        <w:rPr>
          <w:rFonts w:ascii="GHEA Grapalat" w:hAnsi="GHEA Grapalat"/>
          <w:b/>
        </w:rPr>
      </w:pPr>
    </w:p>
    <w:p w14:paraId="6C9E40CF" w14:textId="77777777" w:rsidR="001005B0" w:rsidRPr="00B138F3" w:rsidRDefault="001005B0" w:rsidP="00B46D58">
      <w:pPr>
        <w:widowControl w:val="0"/>
        <w:spacing w:after="160"/>
        <w:ind w:left="567" w:right="565"/>
        <w:jc w:val="center"/>
        <w:rPr>
          <w:rFonts w:ascii="GHEA Grapalat" w:hAnsi="GHEA Grapalat"/>
          <w:b/>
        </w:rPr>
      </w:pPr>
    </w:p>
    <w:p w14:paraId="0E29488D" w14:textId="77777777" w:rsidR="00C3421C" w:rsidRPr="00B138F3" w:rsidRDefault="00C3421C" w:rsidP="00C3421C">
      <w:pPr>
        <w:widowControl w:val="0"/>
        <w:spacing w:after="160"/>
        <w:jc w:val="center"/>
        <w:rPr>
          <w:rFonts w:ascii="GHEA Grapalat" w:hAnsi="GHEA Grapalat" w:cs="Sylfaen"/>
        </w:rPr>
      </w:pPr>
    </w:p>
    <w:p w14:paraId="60D10CBB"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E2550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BE4A10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C6349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20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2F2AAC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8F48C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E7A6A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1338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529A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3C1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5A91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905C7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374E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EB32A1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CEA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2052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1892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B90F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F99EA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842E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9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2499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20DC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E51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7B6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65B7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BC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C100A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2C7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37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09E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02CCB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12F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2D876F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592C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E1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09E448"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878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FBF71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F2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0A35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AAD1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EB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433C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7DD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86E6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6B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D0EC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814AD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2A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91292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C94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55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7108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366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E56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C5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513E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E1B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F80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3EBA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7CD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42B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7409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A52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AB33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AAC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81C5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4FF5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A3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642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279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FE6C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06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59B6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71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F9D6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B4F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7ABD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EE4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A72B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418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201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2C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B16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A32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8CF6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1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01E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A5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8E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A3F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CA7A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9B7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18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9665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1B24D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71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48D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A5F2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7B6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B3DC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2E18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17D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1DBE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22A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77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F13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90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BEA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F7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882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72D5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A76B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10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A31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D80E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C2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7F1D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A5C5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4694A0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168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DD32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D89F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D6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10D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754E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92F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D0F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FF18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CA9F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C26A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8E0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DF9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70FC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9593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3EC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A4B9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AA1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2396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2CFD"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44B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170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71F52"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09967A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2B3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03C8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E0F9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7A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99C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53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55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6B67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71BD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8994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5411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C7F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CF5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36E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2B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78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C54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D80A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4703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2C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B45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998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75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B893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2F69DD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1186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AC7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CECA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721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739C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4969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E6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37A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388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A665E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40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BA60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42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B64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4B36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7586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AE9A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8FC82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32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5D36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933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DA5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DE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E40E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6E14C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74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461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702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F4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0E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E3312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AFCC7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0D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C0F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891E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A6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CA44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BE778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423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89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9CF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7BE9F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F78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A0B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96C7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9EA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DE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2B37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FF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4B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7CC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062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2B605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9E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F4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1F0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D82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51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A0AA66" w14:textId="77777777" w:rsidR="00C3421C" w:rsidRPr="00B138F3" w:rsidRDefault="00C3421C" w:rsidP="000745BE">
            <w:pPr>
              <w:widowControl w:val="0"/>
              <w:spacing w:after="120"/>
              <w:jc w:val="center"/>
              <w:rPr>
                <w:rFonts w:ascii="GHEA Grapalat" w:hAnsi="GHEA Grapalat"/>
                <w:sz w:val="18"/>
                <w:szCs w:val="18"/>
              </w:rPr>
            </w:pPr>
          </w:p>
        </w:tc>
      </w:tr>
    </w:tbl>
    <w:p w14:paraId="2BFD5EC2" w14:textId="77777777" w:rsidR="001005B0" w:rsidRPr="00B138F3" w:rsidRDefault="001005B0" w:rsidP="00B46D58">
      <w:pPr>
        <w:widowControl w:val="0"/>
        <w:spacing w:after="160"/>
        <w:ind w:left="567" w:right="565"/>
        <w:jc w:val="center"/>
        <w:rPr>
          <w:rFonts w:ascii="GHEA Grapalat" w:hAnsi="GHEA Grapalat"/>
          <w:b/>
        </w:rPr>
      </w:pPr>
    </w:p>
    <w:p w14:paraId="322903DB" w14:textId="77777777" w:rsidR="001005B0" w:rsidRPr="00B138F3" w:rsidRDefault="001005B0" w:rsidP="00B46D58">
      <w:pPr>
        <w:widowControl w:val="0"/>
        <w:spacing w:after="160"/>
        <w:ind w:left="567" w:right="565"/>
        <w:jc w:val="center"/>
        <w:rPr>
          <w:rFonts w:ascii="GHEA Grapalat" w:hAnsi="GHEA Grapalat"/>
          <w:b/>
        </w:rPr>
      </w:pPr>
    </w:p>
    <w:p w14:paraId="6A85B80E" w14:textId="77777777" w:rsidR="001005B0" w:rsidRPr="00B138F3" w:rsidRDefault="001005B0" w:rsidP="00B46D58">
      <w:pPr>
        <w:widowControl w:val="0"/>
        <w:spacing w:after="160"/>
        <w:ind w:left="567" w:right="565"/>
        <w:jc w:val="center"/>
        <w:rPr>
          <w:rFonts w:ascii="GHEA Grapalat" w:hAnsi="GHEA Grapalat"/>
          <w:b/>
        </w:rPr>
      </w:pPr>
    </w:p>
    <w:p w14:paraId="26F2E693" w14:textId="77777777" w:rsidR="001005B0" w:rsidRPr="00B138F3" w:rsidRDefault="001005B0" w:rsidP="00B46D58">
      <w:pPr>
        <w:widowControl w:val="0"/>
        <w:spacing w:after="160"/>
        <w:ind w:left="567" w:right="565"/>
        <w:jc w:val="center"/>
        <w:rPr>
          <w:rFonts w:ascii="GHEA Grapalat" w:hAnsi="GHEA Grapalat"/>
          <w:b/>
        </w:rPr>
      </w:pPr>
    </w:p>
    <w:p w14:paraId="4F84680C" w14:textId="77777777" w:rsidR="001005B0" w:rsidRPr="00B138F3" w:rsidRDefault="001005B0" w:rsidP="00B46D58">
      <w:pPr>
        <w:widowControl w:val="0"/>
        <w:spacing w:after="160"/>
        <w:ind w:left="567" w:right="565"/>
        <w:jc w:val="center"/>
        <w:rPr>
          <w:rFonts w:ascii="GHEA Grapalat" w:hAnsi="GHEA Grapalat"/>
          <w:b/>
        </w:rPr>
      </w:pPr>
    </w:p>
    <w:p w14:paraId="25987B9D" w14:textId="77777777" w:rsidR="001005B0" w:rsidRPr="00B138F3" w:rsidRDefault="001005B0" w:rsidP="00B46D58">
      <w:pPr>
        <w:widowControl w:val="0"/>
        <w:spacing w:after="160"/>
        <w:ind w:left="567" w:right="565"/>
        <w:jc w:val="center"/>
        <w:rPr>
          <w:rFonts w:ascii="GHEA Grapalat" w:hAnsi="GHEA Grapalat"/>
          <w:b/>
        </w:rPr>
      </w:pPr>
    </w:p>
    <w:p w14:paraId="65CAF50C" w14:textId="77777777" w:rsidR="001005B0" w:rsidRPr="00B138F3" w:rsidRDefault="001005B0" w:rsidP="00B46D58">
      <w:pPr>
        <w:widowControl w:val="0"/>
        <w:spacing w:after="160"/>
        <w:ind w:left="567" w:right="565"/>
        <w:jc w:val="center"/>
        <w:rPr>
          <w:rFonts w:ascii="GHEA Grapalat" w:hAnsi="GHEA Grapalat"/>
          <w:b/>
        </w:rPr>
      </w:pPr>
    </w:p>
    <w:p w14:paraId="3627C459" w14:textId="77777777" w:rsidR="001005B0" w:rsidRPr="00B138F3" w:rsidRDefault="001005B0" w:rsidP="00B46D58">
      <w:pPr>
        <w:widowControl w:val="0"/>
        <w:spacing w:after="160"/>
        <w:ind w:left="567" w:right="565"/>
        <w:jc w:val="center"/>
        <w:rPr>
          <w:rFonts w:ascii="GHEA Grapalat" w:hAnsi="GHEA Grapalat"/>
          <w:b/>
        </w:rPr>
      </w:pPr>
    </w:p>
    <w:p w14:paraId="2EA44EE5" w14:textId="77777777" w:rsidR="001005B0" w:rsidRPr="00B138F3" w:rsidRDefault="001005B0" w:rsidP="00B46D58">
      <w:pPr>
        <w:widowControl w:val="0"/>
        <w:spacing w:after="160"/>
        <w:ind w:left="567" w:right="565"/>
        <w:jc w:val="center"/>
        <w:rPr>
          <w:rFonts w:ascii="GHEA Grapalat" w:hAnsi="GHEA Grapalat"/>
          <w:b/>
        </w:rPr>
      </w:pPr>
    </w:p>
    <w:p w14:paraId="70736262" w14:textId="77777777" w:rsidR="001005B0" w:rsidRPr="00B138F3" w:rsidRDefault="001005B0" w:rsidP="00B46D58">
      <w:pPr>
        <w:widowControl w:val="0"/>
        <w:spacing w:after="160"/>
        <w:ind w:left="567" w:right="565"/>
        <w:jc w:val="center"/>
        <w:rPr>
          <w:rFonts w:ascii="GHEA Grapalat" w:hAnsi="GHEA Grapalat"/>
          <w:b/>
        </w:rPr>
      </w:pPr>
    </w:p>
    <w:p w14:paraId="1592367A" w14:textId="77777777" w:rsidR="001005B0" w:rsidRPr="00B138F3" w:rsidRDefault="001005B0" w:rsidP="00B46D58">
      <w:pPr>
        <w:widowControl w:val="0"/>
        <w:spacing w:after="160"/>
        <w:ind w:left="567" w:right="565"/>
        <w:jc w:val="center"/>
        <w:rPr>
          <w:rFonts w:ascii="GHEA Grapalat" w:hAnsi="GHEA Grapalat"/>
          <w:b/>
        </w:rPr>
      </w:pPr>
    </w:p>
    <w:p w14:paraId="254096F3" w14:textId="77777777" w:rsidR="001005B0" w:rsidRPr="00B138F3" w:rsidRDefault="001005B0" w:rsidP="00B46D58">
      <w:pPr>
        <w:widowControl w:val="0"/>
        <w:spacing w:after="160"/>
        <w:ind w:left="567" w:right="565"/>
        <w:jc w:val="center"/>
        <w:rPr>
          <w:rFonts w:ascii="GHEA Grapalat" w:hAnsi="GHEA Grapalat"/>
          <w:b/>
        </w:rPr>
      </w:pPr>
    </w:p>
    <w:p w14:paraId="39EBBDB2" w14:textId="77777777" w:rsidR="001005B0" w:rsidRPr="00B138F3" w:rsidRDefault="001005B0" w:rsidP="00B46D58">
      <w:pPr>
        <w:widowControl w:val="0"/>
        <w:spacing w:after="160"/>
        <w:ind w:left="567" w:right="565"/>
        <w:jc w:val="center"/>
        <w:rPr>
          <w:rFonts w:ascii="GHEA Grapalat" w:hAnsi="GHEA Grapalat"/>
          <w:b/>
        </w:rPr>
      </w:pPr>
    </w:p>
    <w:p w14:paraId="23D93234" w14:textId="77777777" w:rsidR="001005B0" w:rsidRPr="00B138F3" w:rsidRDefault="001005B0" w:rsidP="00B46D58">
      <w:pPr>
        <w:widowControl w:val="0"/>
        <w:spacing w:after="160"/>
        <w:ind w:left="567" w:right="565"/>
        <w:jc w:val="center"/>
        <w:rPr>
          <w:rFonts w:ascii="GHEA Grapalat" w:hAnsi="GHEA Grapalat"/>
          <w:b/>
        </w:rPr>
      </w:pPr>
    </w:p>
    <w:p w14:paraId="5E67B4E1" w14:textId="77777777" w:rsidR="001005B0" w:rsidRPr="00B138F3" w:rsidRDefault="001005B0" w:rsidP="00B46D58">
      <w:pPr>
        <w:widowControl w:val="0"/>
        <w:spacing w:after="160"/>
        <w:ind w:left="567" w:right="565"/>
        <w:jc w:val="center"/>
        <w:rPr>
          <w:rFonts w:ascii="GHEA Grapalat" w:hAnsi="GHEA Grapalat"/>
          <w:b/>
        </w:rPr>
      </w:pPr>
    </w:p>
    <w:p w14:paraId="4B92FA39" w14:textId="77777777" w:rsidR="001005B0" w:rsidRPr="00B138F3" w:rsidRDefault="001005B0" w:rsidP="00B46D58">
      <w:pPr>
        <w:widowControl w:val="0"/>
        <w:spacing w:after="160"/>
        <w:ind w:left="567" w:right="565"/>
        <w:jc w:val="center"/>
        <w:rPr>
          <w:rFonts w:ascii="GHEA Grapalat" w:hAnsi="GHEA Grapalat"/>
          <w:b/>
        </w:rPr>
      </w:pPr>
    </w:p>
    <w:p w14:paraId="6096386B" w14:textId="77777777" w:rsidR="000A4ACC" w:rsidRDefault="000A4ACC">
      <w:pPr>
        <w:rPr>
          <w:rFonts w:ascii="GHEA Grapalat" w:hAnsi="GHEA Grapalat"/>
          <w:i/>
        </w:rPr>
      </w:pPr>
    </w:p>
    <w:p w14:paraId="7DFF474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55F1410" w14:textId="166C4AF4"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001FE">
        <w:rPr>
          <w:rFonts w:ascii="GHEA Grapalat" w:hAnsi="GHEA Grapalat"/>
          <w:i/>
        </w:rPr>
        <w:t>запрос котировок</w:t>
      </w:r>
      <w:r w:rsidRPr="00B138F3">
        <w:rPr>
          <w:rFonts w:ascii="GHEA Grapalat" w:hAnsi="GHEA Grapalat"/>
          <w:i/>
        </w:rPr>
        <w:br/>
        <w:t xml:space="preserve">под кодом </w:t>
      </w:r>
      <w:r w:rsidR="00C151F2">
        <w:rPr>
          <w:rFonts w:ascii="GHEA Grapalat" w:hAnsi="GHEA Grapalat"/>
          <w:i/>
          <w:lang w:val="en-US"/>
        </w:rPr>
        <w:t>ԱՄԴՄԴ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p>
    <w:p w14:paraId="6B91818D" w14:textId="77777777" w:rsidR="00AF4211" w:rsidRPr="00B138F3" w:rsidRDefault="00AF4211" w:rsidP="000A214C">
      <w:pPr>
        <w:widowControl w:val="0"/>
        <w:spacing w:after="160"/>
        <w:jc w:val="center"/>
        <w:rPr>
          <w:rFonts w:ascii="GHEA Grapalat" w:hAnsi="GHEA Grapalat"/>
          <w:b/>
        </w:rPr>
      </w:pPr>
    </w:p>
    <w:p w14:paraId="4823F2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2CA13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405"/>
      </w:tblGrid>
      <w:tr w:rsidR="00FF3DE9" w:rsidRPr="00B138F3" w14:paraId="4DACC9A3" w14:textId="77777777" w:rsidTr="000745BE">
        <w:tc>
          <w:tcPr>
            <w:tcW w:w="4786" w:type="dxa"/>
          </w:tcPr>
          <w:p w14:paraId="19313FEE" w14:textId="3A64B6F6" w:rsidR="000A214C" w:rsidRPr="005001FE" w:rsidRDefault="005001FE" w:rsidP="005001FE">
            <w:pPr>
              <w:widowControl w:val="0"/>
              <w:spacing w:after="160"/>
              <w:rPr>
                <w:rFonts w:ascii="GHEA Grapalat" w:hAnsi="GHEA Grapalat" w:cs="GHEA Grapalat"/>
                <w:b/>
                <w:lang w:val="en-US"/>
              </w:rPr>
            </w:pPr>
            <w:r w:rsidRPr="005001FE">
              <w:rPr>
                <w:rFonts w:ascii="GHEA Grapalat" w:hAnsi="GHEA Grapalat"/>
              </w:rPr>
              <w:t xml:space="preserve">С. </w:t>
            </w:r>
          </w:p>
        </w:tc>
        <w:tc>
          <w:tcPr>
            <w:tcW w:w="4500" w:type="dxa"/>
          </w:tcPr>
          <w:p w14:paraId="116E407E"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5001FE">
              <w:rPr>
                <w:rFonts w:ascii="GHEA Grapalat" w:hAnsi="GHEA Grapalat"/>
              </w:rPr>
              <w:tab/>
            </w:r>
            <w:r w:rsidRPr="00B138F3">
              <w:rPr>
                <w:rFonts w:ascii="GHEA Grapalat" w:hAnsi="GHEA Grapalat"/>
              </w:rPr>
              <w:t xml:space="preserve">" </w:t>
            </w:r>
            <w:r w:rsidRPr="005001FE">
              <w:rPr>
                <w:rFonts w:ascii="GHEA Grapalat" w:hAnsi="GHEA Grapalat"/>
              </w:rPr>
              <w:tab/>
            </w:r>
            <w:r w:rsidRPr="00B138F3">
              <w:rPr>
                <w:rFonts w:ascii="GHEA Grapalat" w:hAnsi="GHEA Grapalat"/>
              </w:rPr>
              <w:t>20</w:t>
            </w:r>
            <w:r w:rsidRPr="005001FE">
              <w:rPr>
                <w:rFonts w:ascii="GHEA Grapalat" w:hAnsi="GHEA Grapalat"/>
              </w:rPr>
              <w:tab/>
            </w:r>
            <w:r w:rsidRPr="00B138F3">
              <w:rPr>
                <w:rFonts w:ascii="GHEA Grapalat" w:hAnsi="GHEA Grapalat"/>
              </w:rPr>
              <w:t>г.</w:t>
            </w:r>
            <w:r w:rsidRPr="00B138F3">
              <w:rPr>
                <w:rStyle w:val="af6"/>
                <w:rFonts w:ascii="GHEA Grapalat" w:hAnsi="GHEA Grapalat"/>
              </w:rPr>
              <w:footnoteReference w:customMarkFollows="1" w:id="7"/>
              <w:t>**</w:t>
            </w:r>
          </w:p>
        </w:tc>
      </w:tr>
    </w:tbl>
    <w:p w14:paraId="78C03DF7" w14:textId="77777777" w:rsidR="000A214C" w:rsidRPr="00B138F3" w:rsidRDefault="000A214C" w:rsidP="000A214C">
      <w:pPr>
        <w:widowControl w:val="0"/>
        <w:spacing w:after="160"/>
        <w:rPr>
          <w:rFonts w:ascii="GHEA Grapalat" w:hAnsi="GHEA Grapalat" w:cs="GHEA Grapalat"/>
          <w:b/>
        </w:rPr>
      </w:pPr>
    </w:p>
    <w:p w14:paraId="02161F1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B2D693" w14:textId="77777777" w:rsidR="000A214C" w:rsidRPr="005001F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58DE817F" w14:textId="77777777" w:rsidR="000A214C" w:rsidRPr="00B138F3" w:rsidRDefault="000A214C" w:rsidP="000A214C">
      <w:pPr>
        <w:widowControl w:val="0"/>
        <w:jc w:val="both"/>
        <w:rPr>
          <w:rFonts w:ascii="GHEA Grapalat" w:hAnsi="GHEA Grapalat"/>
          <w:lang w:val="en-US"/>
        </w:rPr>
      </w:pPr>
      <w:r w:rsidRPr="005001FE">
        <w:rPr>
          <w:rFonts w:ascii="GHEA Grapalat" w:hAnsi="GHEA Grapalat"/>
        </w:rPr>
        <w:t>______________</w:t>
      </w:r>
      <w:r w:rsidRPr="00B138F3">
        <w:rPr>
          <w:rFonts w:ascii="GHEA Grapalat" w:hAnsi="GHEA Grapalat"/>
          <w:lang w:val="en-US"/>
        </w:rPr>
        <w:t>___________________________________________________________</w:t>
      </w:r>
    </w:p>
    <w:p w14:paraId="6B1AC98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B29C4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2163D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3FF5305" w14:textId="315400C3"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организованной </w:t>
      </w:r>
      <w:r w:rsidR="00CD2B99" w:rsidRPr="008C4631">
        <w:rPr>
          <w:rFonts w:ascii="GHEA Grapalat" w:hAnsi="GHEA Grapalat"/>
          <w:spacing w:val="-6"/>
          <w:sz w:val="22"/>
          <w:szCs w:val="22"/>
        </w:rPr>
        <w:t xml:space="preserve"> </w:t>
      </w:r>
      <w:r w:rsidR="00C151F2">
        <w:rPr>
          <w:rFonts w:ascii="GHEA Grapalat" w:hAnsi="GHEA Grapalat"/>
          <w:spacing w:val="-6"/>
          <w:sz w:val="22"/>
          <w:szCs w:val="22"/>
        </w:rPr>
        <w:t>«</w:t>
      </w:r>
      <w:proofErr w:type="spellStart"/>
      <w:r w:rsidR="00C151F2">
        <w:rPr>
          <w:rFonts w:ascii="GHEA Grapalat" w:hAnsi="GHEA Grapalat"/>
          <w:spacing w:val="-6"/>
          <w:sz w:val="22"/>
          <w:szCs w:val="22"/>
        </w:rPr>
        <w:t>Дохсская</w:t>
      </w:r>
      <w:proofErr w:type="spellEnd"/>
      <w:r w:rsidR="00C151F2">
        <w:rPr>
          <w:rFonts w:ascii="GHEA Grapalat" w:hAnsi="GHEA Grapalat"/>
          <w:spacing w:val="-6"/>
          <w:sz w:val="22"/>
          <w:szCs w:val="22"/>
        </w:rPr>
        <w:t xml:space="preserve"> Средняя Школа» ГНКО</w:t>
      </w:r>
      <w:r w:rsidRPr="00140186">
        <w:rPr>
          <w:rFonts w:ascii="GHEA Grapalat" w:hAnsi="GHEA Grapalat"/>
          <w:spacing w:val="-6"/>
          <w:sz w:val="22"/>
          <w:szCs w:val="22"/>
        </w:rPr>
        <w:t xml:space="preserve">  (далее — Заказчик) </w:t>
      </w:r>
      <w:r w:rsidRPr="008C4631">
        <w:rPr>
          <w:rFonts w:ascii="GHEA Grapalat" w:hAnsi="GHEA Grapalat"/>
          <w:spacing w:val="-6"/>
          <w:sz w:val="22"/>
          <w:szCs w:val="22"/>
        </w:rPr>
        <w:t>процедуре закупок под кодом-</w:t>
      </w:r>
      <w:r w:rsidR="00C151F2">
        <w:rPr>
          <w:rFonts w:ascii="GHEA Grapalat" w:hAnsi="GHEA Grapalat"/>
          <w:spacing w:val="-6"/>
          <w:sz w:val="22"/>
          <w:szCs w:val="22"/>
        </w:rPr>
        <w:t>ԱՄԴՄԴ-ՀՄԱԾՁԲ-2026/01</w:t>
      </w:r>
      <w:r w:rsidR="003E4E11" w:rsidRPr="003E4E11">
        <w:rPr>
          <w:rFonts w:ascii="GHEA Grapalat" w:hAnsi="GHEA Grapalat"/>
        </w:rPr>
        <w:t xml:space="preserve"> </w:t>
      </w:r>
      <w:r w:rsidRPr="00140186">
        <w:rPr>
          <w:rFonts w:ascii="GHEA Grapalat" w:hAnsi="GHEA Grapalat"/>
        </w:rPr>
        <w:t>.</w:t>
      </w:r>
    </w:p>
    <w:p w14:paraId="3520B797" w14:textId="77777777" w:rsidR="000A214C" w:rsidRPr="00B138F3" w:rsidRDefault="000A214C" w:rsidP="000A214C">
      <w:pPr>
        <w:rPr>
          <w:rFonts w:ascii="GHEA Grapalat" w:hAnsi="GHEA Grapalat"/>
        </w:rPr>
      </w:pPr>
      <w:r w:rsidRPr="00B138F3">
        <w:rPr>
          <w:rFonts w:ascii="GHEA Grapalat" w:hAnsi="GHEA Grapalat"/>
        </w:rPr>
        <w:br w:type="page"/>
      </w:r>
    </w:p>
    <w:p w14:paraId="432FEE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0D7CC0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11BA56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8F64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0410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0785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2AB17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B110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D481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6CB60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8EF4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3CCA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94404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17E012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9FEA46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8F529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43350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D56461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C374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7069F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9F03A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85BD0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D8A6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62402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398E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E42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4D3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8048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863669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863B91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C0D2CA" w14:textId="77777777" w:rsidR="000A214C"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4638000" w14:textId="77777777" w:rsidR="005001FE" w:rsidRPr="006F1605" w:rsidRDefault="005001FE" w:rsidP="00632AC2">
      <w:pPr>
        <w:widowControl w:val="0"/>
        <w:spacing w:after="160"/>
        <w:ind w:right="4250"/>
        <w:jc w:val="center"/>
        <w:rPr>
          <w:rFonts w:ascii="GHEA Grapalat" w:hAnsi="GHEA Grapalat"/>
          <w:vertAlign w:val="superscript"/>
        </w:rPr>
      </w:pPr>
    </w:p>
    <w:p w14:paraId="08325A1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0EB5FE65" w14:textId="77777777" w:rsidR="00BE2572" w:rsidRPr="00B138F3" w:rsidRDefault="00BE2572" w:rsidP="00BE2572">
      <w:pPr>
        <w:widowControl w:val="0"/>
        <w:spacing w:after="160"/>
        <w:jc w:val="center"/>
        <w:rPr>
          <w:rFonts w:ascii="GHEA Grapalat" w:hAnsi="GHEA Grapalat" w:cs="Sylfaen"/>
        </w:rPr>
      </w:pPr>
    </w:p>
    <w:p w14:paraId="76ED0F5A" w14:textId="77777777" w:rsidR="00E752B6" w:rsidRPr="00E752B6" w:rsidRDefault="00E752B6" w:rsidP="00BE2572">
      <w:pPr>
        <w:rPr>
          <w:rFonts w:ascii="GHEA Grapalat" w:hAnsi="GHEA Grapalat" w:cs="Sylfaen"/>
        </w:rPr>
      </w:pPr>
    </w:p>
    <w:p w14:paraId="7F72E567"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E4AAD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7AE6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D0F8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7088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CB6147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ECF5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3118FB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6E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95774A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3CB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9C164F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3716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0AB18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C141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2DC586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1A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C4631" w:rsidRPr="00B138F3" w14:paraId="7D2F03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8B971" w14:textId="735AD98F"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Pr="003E4E11">
              <w:rPr>
                <w:rFonts w:ascii="GHEA Grapalat" w:hAnsi="GHEA Grapalat"/>
              </w:rPr>
              <w:t xml:space="preserve"> </w:t>
            </w:r>
            <w:r>
              <w:rPr>
                <w:rFonts w:ascii="GHEA Grapalat" w:hAnsi="GHEA Grapalat"/>
              </w:rPr>
              <w:t xml:space="preserve">  </w:t>
            </w:r>
            <w:r w:rsidR="00C151F2">
              <w:rPr>
                <w:rFonts w:ascii="GHEA Grapalat" w:hAnsi="GHEA Grapalat"/>
              </w:rPr>
              <w:t>«</w:t>
            </w:r>
            <w:proofErr w:type="spellStart"/>
            <w:r w:rsidR="00C151F2">
              <w:rPr>
                <w:rFonts w:ascii="GHEA Grapalat" w:hAnsi="GHEA Grapalat"/>
              </w:rPr>
              <w:t>Дохсская</w:t>
            </w:r>
            <w:proofErr w:type="spellEnd"/>
            <w:r w:rsidR="00C151F2">
              <w:rPr>
                <w:rFonts w:ascii="GHEA Grapalat" w:hAnsi="GHEA Grapalat"/>
              </w:rPr>
              <w:t xml:space="preserve"> Средняя Школа» ГНКО</w:t>
            </w:r>
          </w:p>
        </w:tc>
      </w:tr>
      <w:tr w:rsidR="008C4631" w:rsidRPr="00B138F3" w14:paraId="47CE973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FC52" w14:textId="4B4ED377"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C151F2" w:rsidRPr="00B138F3" w14:paraId="0F3A76E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6F52" w14:textId="4AD30976" w:rsidR="00C151F2" w:rsidRPr="000C616F" w:rsidRDefault="00C151F2" w:rsidP="00C151F2">
            <w:pPr>
              <w:widowControl w:val="0"/>
              <w:tabs>
                <w:tab w:val="left" w:pos="855"/>
              </w:tabs>
              <w:spacing w:after="160"/>
              <w:ind w:left="360"/>
              <w:rPr>
                <w:rFonts w:ascii="GHEA Grapalat" w:hAnsi="GHEA Grapalat"/>
              </w:rPr>
            </w:pPr>
            <w:r w:rsidRPr="00140186">
              <w:rPr>
                <w:rFonts w:ascii="GHEA Grapalat" w:hAnsi="GHEA Grapalat"/>
              </w:rPr>
              <w:t>11.</w:t>
            </w:r>
            <w:r w:rsidRPr="00140186">
              <w:rPr>
                <w:rFonts w:ascii="GHEA Grapalat" w:hAnsi="GHEA Grapalat"/>
              </w:rPr>
              <w:tab/>
              <w:t>УНН бенефициара:</w:t>
            </w:r>
            <w:r w:rsidRPr="000E5982">
              <w:rPr>
                <w:rFonts w:ascii="GHEA Grapalat" w:hAnsi="GHEA Grapalat" w:cs="Arial"/>
                <w:sz w:val="20"/>
                <w:szCs w:val="20"/>
              </w:rPr>
              <w:t xml:space="preserve"> </w:t>
            </w:r>
            <w:r>
              <w:rPr>
                <w:rFonts w:ascii="GHEA Grapalat" w:hAnsi="GHEA Grapalat"/>
                <w:color w:val="222222"/>
                <w:sz w:val="20"/>
                <w:szCs w:val="20"/>
                <w:shd w:val="clear" w:color="auto" w:fill="FFFFFF"/>
              </w:rPr>
              <w:t xml:space="preserve"> 04707642</w:t>
            </w:r>
          </w:p>
        </w:tc>
      </w:tr>
      <w:tr w:rsidR="00C151F2" w:rsidRPr="00B138F3" w14:paraId="548935D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14FA4" w14:textId="44476D96" w:rsidR="00C151F2" w:rsidRPr="00140186" w:rsidRDefault="00C151F2" w:rsidP="00C151F2">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C151F2" w:rsidRPr="00B138F3" w14:paraId="6BED4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3958F" w14:textId="6025855A" w:rsidR="00C151F2" w:rsidRPr="000C616F" w:rsidRDefault="00C151F2" w:rsidP="00C151F2">
            <w:pPr>
              <w:widowControl w:val="0"/>
              <w:tabs>
                <w:tab w:val="left" w:pos="855"/>
              </w:tabs>
              <w:spacing w:after="160"/>
              <w:ind w:left="360"/>
              <w:rPr>
                <w:rFonts w:ascii="GHEA Grapalat" w:hAnsi="GHEA Grapalat"/>
              </w:rPr>
            </w:pPr>
            <w:r w:rsidRPr="00140186">
              <w:rPr>
                <w:rFonts w:ascii="GHEA Grapalat" w:hAnsi="GHEA Grapalat"/>
              </w:rPr>
              <w:t>13.</w:t>
            </w:r>
            <w:r w:rsidRPr="00140186">
              <w:rPr>
                <w:rFonts w:ascii="GHEA Grapalat" w:hAnsi="GHEA Grapalat"/>
              </w:rPr>
              <w:tab/>
              <w:t>Номер счета бенефициара (</w:t>
            </w:r>
            <w:proofErr w:type="spellStart"/>
            <w:r w:rsidRPr="00140186">
              <w:rPr>
                <w:rFonts w:ascii="GHEA Grapalat" w:hAnsi="GHEA Grapalat"/>
              </w:rPr>
              <w:t>сч</w:t>
            </w:r>
            <w:proofErr w:type="spellEnd"/>
            <w:r w:rsidRPr="00140186">
              <w:rPr>
                <w:rFonts w:ascii="GHEA Grapalat" w:hAnsi="GHEA Grapalat"/>
              </w:rPr>
              <w:t>.№)</w:t>
            </w:r>
            <w:r w:rsidRPr="00140186">
              <w:rPr>
                <w:rFonts w:ascii="GHEA Grapalat" w:hAnsi="GHEA Grapalat"/>
                <w:lang w:val="en-US"/>
              </w:rPr>
              <w:t xml:space="preserve"> </w:t>
            </w:r>
            <w:r>
              <w:rPr>
                <w:rFonts w:ascii="GHEA Grapalat" w:hAnsi="GHEA Grapalat"/>
                <w:color w:val="222222"/>
                <w:sz w:val="20"/>
                <w:szCs w:val="20"/>
                <w:shd w:val="clear" w:color="auto" w:fill="FFFFFF"/>
              </w:rPr>
              <w:t xml:space="preserve"> 900328000410</w:t>
            </w:r>
          </w:p>
        </w:tc>
      </w:tr>
      <w:tr w:rsidR="005001FE" w:rsidRPr="00B138F3" w14:paraId="02E36EB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10F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0E0A2A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C0B0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4E5250E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CC299"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253A460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7A32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001FE" w:rsidRPr="00B138F3" w14:paraId="095C514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79DBC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39E68B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5EFA0"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1CA2D98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B259"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70BF749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7EBCD2"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F1E9C67" w14:textId="77777777" w:rsidR="005001FE" w:rsidRPr="00B138F3" w:rsidRDefault="005001FE" w:rsidP="005001FE">
            <w:pPr>
              <w:widowControl w:val="0"/>
              <w:spacing w:after="160"/>
              <w:rPr>
                <w:rFonts w:ascii="GHEA Grapalat" w:hAnsi="GHEA Grapalat" w:cs="Sylfaen"/>
              </w:rPr>
            </w:pPr>
          </w:p>
          <w:p w14:paraId="64630CA2"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46E88E4C" w14:textId="77777777" w:rsidR="005001FE" w:rsidRPr="00B138F3" w:rsidRDefault="005001FE" w:rsidP="005001FE">
            <w:pPr>
              <w:widowControl w:val="0"/>
              <w:spacing w:after="160"/>
              <w:rPr>
                <w:rFonts w:ascii="GHEA Grapalat" w:hAnsi="GHEA Grapalat" w:cs="Sylfaen"/>
              </w:rPr>
            </w:pPr>
          </w:p>
          <w:p w14:paraId="62A7E594"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E1F5527" w14:textId="77777777" w:rsidR="005001FE" w:rsidRPr="00B138F3" w:rsidRDefault="005001FE" w:rsidP="005001FE">
            <w:pPr>
              <w:widowControl w:val="0"/>
              <w:spacing w:after="160"/>
              <w:rPr>
                <w:rFonts w:ascii="GHEA Grapalat" w:hAnsi="GHEA Grapalat" w:cs="Sylfaen"/>
              </w:rPr>
            </w:pPr>
          </w:p>
          <w:p w14:paraId="731292B4"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A9305EB"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56CC08"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DE2992" w14:textId="77777777" w:rsidR="005001FE" w:rsidRPr="00B138F3" w:rsidRDefault="005001FE" w:rsidP="005001FE">
            <w:pPr>
              <w:widowControl w:val="0"/>
              <w:spacing w:after="160"/>
              <w:rPr>
                <w:rFonts w:ascii="GHEA Grapalat" w:hAnsi="GHEA Grapalat" w:cs="Sylfaen"/>
              </w:rPr>
            </w:pPr>
          </w:p>
          <w:p w14:paraId="5EED97A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BDF1AA2" w14:textId="77777777" w:rsidR="005001FE" w:rsidRPr="00B138F3" w:rsidRDefault="005001FE" w:rsidP="005001FE">
            <w:pPr>
              <w:widowControl w:val="0"/>
              <w:spacing w:after="160"/>
              <w:jc w:val="right"/>
              <w:rPr>
                <w:rFonts w:ascii="GHEA Grapalat" w:hAnsi="GHEA Grapalat" w:cs="Tahoma"/>
              </w:rPr>
            </w:pPr>
          </w:p>
          <w:p w14:paraId="190DB190"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3D61ACB1" w14:textId="77777777" w:rsidR="005001FE" w:rsidRPr="00B138F3" w:rsidRDefault="005001FE" w:rsidP="005001FE">
            <w:pPr>
              <w:widowControl w:val="0"/>
              <w:spacing w:after="160"/>
              <w:rPr>
                <w:rFonts w:ascii="GHEA Grapalat" w:hAnsi="GHEA Grapalat" w:cs="Sylfaen"/>
              </w:rPr>
            </w:pPr>
          </w:p>
          <w:p w14:paraId="672AD1CC"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70BAD61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BE8E43A"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0886C66" w14:textId="77777777" w:rsidR="005001FE" w:rsidRPr="00B138F3" w:rsidRDefault="005001FE" w:rsidP="005001FE">
            <w:pPr>
              <w:widowControl w:val="0"/>
              <w:spacing w:after="160"/>
              <w:rPr>
                <w:rFonts w:ascii="GHEA Grapalat" w:hAnsi="GHEA Grapalat"/>
              </w:rPr>
            </w:pPr>
          </w:p>
          <w:p w14:paraId="7CB34B1C"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05556B02"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F6ECB1" w14:textId="77777777" w:rsidR="005001FE" w:rsidRPr="00B138F3" w:rsidRDefault="005001FE" w:rsidP="005001FE">
            <w:pPr>
              <w:widowControl w:val="0"/>
              <w:spacing w:after="160"/>
              <w:rPr>
                <w:rFonts w:ascii="GHEA Grapalat" w:hAnsi="GHEA Grapalat" w:cs="Tahoma"/>
              </w:rPr>
            </w:pPr>
          </w:p>
          <w:p w14:paraId="73E30848"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C1A505"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AE49C31" w14:textId="77777777" w:rsidR="005001FE" w:rsidRPr="00B138F3" w:rsidRDefault="005001FE" w:rsidP="005001FE">
            <w:pPr>
              <w:widowControl w:val="0"/>
              <w:spacing w:after="160"/>
              <w:rPr>
                <w:rFonts w:ascii="GHEA Grapalat" w:hAnsi="GHEA Grapalat" w:cs="Tahoma"/>
              </w:rPr>
            </w:pPr>
          </w:p>
          <w:p w14:paraId="7F48C270"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5583D3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5308067" w14:textId="77777777" w:rsidR="005001FE" w:rsidRPr="00B138F3" w:rsidRDefault="005001FE" w:rsidP="005001FE">
            <w:pPr>
              <w:widowControl w:val="0"/>
              <w:spacing w:after="160"/>
              <w:rPr>
                <w:rFonts w:ascii="GHEA Grapalat" w:hAnsi="GHEA Grapalat" w:cs="Arial"/>
              </w:rPr>
            </w:pPr>
          </w:p>
        </w:tc>
      </w:tr>
      <w:tr w:rsidR="005001FE" w:rsidRPr="00B138F3" w14:paraId="5C3CD2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B34489"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590712" w14:textId="77777777" w:rsidR="005001FE" w:rsidRPr="00B138F3" w:rsidRDefault="005001FE" w:rsidP="005001FE">
            <w:pPr>
              <w:widowControl w:val="0"/>
              <w:spacing w:after="160"/>
              <w:rPr>
                <w:rFonts w:ascii="GHEA Grapalat" w:hAnsi="GHEA Grapalat" w:cs="Sylfaen"/>
              </w:rPr>
            </w:pPr>
          </w:p>
          <w:p w14:paraId="24712C6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27192"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8BC04F" w14:textId="77777777" w:rsidR="005001FE" w:rsidRPr="00B138F3" w:rsidRDefault="005001FE" w:rsidP="005001FE">
            <w:pPr>
              <w:widowControl w:val="0"/>
              <w:spacing w:after="160"/>
              <w:rPr>
                <w:rFonts w:ascii="GHEA Grapalat" w:hAnsi="GHEA Grapalat"/>
              </w:rPr>
            </w:pPr>
          </w:p>
          <w:p w14:paraId="565D817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674684" w14:textId="77777777" w:rsidR="00E752B6" w:rsidRPr="00B138F3" w:rsidRDefault="00E752B6" w:rsidP="00E752B6">
      <w:pPr>
        <w:widowControl w:val="0"/>
        <w:spacing w:after="160"/>
        <w:jc w:val="center"/>
        <w:rPr>
          <w:rFonts w:ascii="GHEA Grapalat" w:hAnsi="GHEA Grapalat" w:cs="Sylfaen"/>
        </w:rPr>
      </w:pPr>
    </w:p>
    <w:p w14:paraId="29090C1F" w14:textId="77777777" w:rsidR="00E752B6" w:rsidRPr="00E752B6" w:rsidRDefault="00E752B6" w:rsidP="00BE2572">
      <w:pPr>
        <w:rPr>
          <w:rFonts w:ascii="GHEA Grapalat" w:hAnsi="GHEA Grapalat" w:cs="Sylfaen"/>
        </w:rPr>
      </w:pPr>
    </w:p>
    <w:p w14:paraId="5B22D6C1" w14:textId="77777777" w:rsidR="00E752B6" w:rsidRDefault="00E752B6" w:rsidP="00BE2572">
      <w:pPr>
        <w:rPr>
          <w:rFonts w:ascii="GHEA Grapalat" w:hAnsi="GHEA Grapalat" w:cs="Sylfaen"/>
          <w:lang w:val="hy-AM"/>
        </w:rPr>
      </w:pPr>
    </w:p>
    <w:p w14:paraId="62958D9E" w14:textId="77777777" w:rsidR="00E752B6" w:rsidRDefault="00E752B6" w:rsidP="00BE2572">
      <w:pPr>
        <w:rPr>
          <w:rFonts w:ascii="GHEA Grapalat" w:hAnsi="GHEA Grapalat" w:cs="Sylfaen"/>
          <w:lang w:val="hy-AM"/>
        </w:rPr>
      </w:pPr>
    </w:p>
    <w:p w14:paraId="1E66C8A2" w14:textId="77777777" w:rsidR="00E752B6" w:rsidRDefault="00E752B6" w:rsidP="00BE2572">
      <w:pPr>
        <w:rPr>
          <w:rFonts w:ascii="GHEA Grapalat" w:hAnsi="GHEA Grapalat" w:cs="Sylfaen"/>
          <w:lang w:val="hy-AM"/>
        </w:rPr>
      </w:pPr>
    </w:p>
    <w:p w14:paraId="682BA758" w14:textId="77777777" w:rsidR="00E752B6" w:rsidRDefault="00E752B6" w:rsidP="00BE2572">
      <w:pPr>
        <w:rPr>
          <w:rFonts w:ascii="GHEA Grapalat" w:hAnsi="GHEA Grapalat" w:cs="Sylfaen"/>
          <w:lang w:val="hy-AM"/>
        </w:rPr>
      </w:pPr>
    </w:p>
    <w:p w14:paraId="6DBFD985" w14:textId="77777777" w:rsidR="00E752B6" w:rsidRDefault="00E752B6" w:rsidP="00BE2572">
      <w:pPr>
        <w:rPr>
          <w:rFonts w:ascii="GHEA Grapalat" w:hAnsi="GHEA Grapalat" w:cs="Sylfaen"/>
          <w:lang w:val="hy-AM"/>
        </w:rPr>
      </w:pPr>
    </w:p>
    <w:p w14:paraId="7408BB80" w14:textId="77777777" w:rsidR="00E752B6" w:rsidRDefault="00E752B6" w:rsidP="00BE2572">
      <w:pPr>
        <w:rPr>
          <w:rFonts w:ascii="GHEA Grapalat" w:hAnsi="GHEA Grapalat" w:cs="Sylfaen"/>
          <w:lang w:val="hy-AM"/>
        </w:rPr>
      </w:pPr>
    </w:p>
    <w:p w14:paraId="0E0E04D4" w14:textId="77777777" w:rsidR="00E752B6" w:rsidRDefault="00E752B6" w:rsidP="00BE2572">
      <w:pPr>
        <w:rPr>
          <w:rFonts w:ascii="GHEA Grapalat" w:hAnsi="GHEA Grapalat" w:cs="Sylfaen"/>
          <w:lang w:val="hy-AM"/>
        </w:rPr>
      </w:pPr>
    </w:p>
    <w:p w14:paraId="4ADBFF13" w14:textId="77777777" w:rsidR="00E752B6" w:rsidRDefault="00E752B6" w:rsidP="00BE2572">
      <w:pPr>
        <w:rPr>
          <w:rFonts w:ascii="GHEA Grapalat" w:hAnsi="GHEA Grapalat" w:cs="Sylfaen"/>
          <w:lang w:val="hy-AM"/>
        </w:rPr>
      </w:pPr>
    </w:p>
    <w:p w14:paraId="74D54F5F" w14:textId="77777777" w:rsidR="00E752B6" w:rsidRDefault="00E752B6" w:rsidP="00BE2572">
      <w:pPr>
        <w:rPr>
          <w:rFonts w:ascii="GHEA Grapalat" w:hAnsi="GHEA Grapalat" w:cs="Sylfaen"/>
          <w:lang w:val="hy-AM"/>
        </w:rPr>
      </w:pPr>
    </w:p>
    <w:p w14:paraId="3652D6B0" w14:textId="77777777" w:rsidR="00E752B6" w:rsidRDefault="00E752B6" w:rsidP="00BE2572">
      <w:pPr>
        <w:rPr>
          <w:rFonts w:ascii="GHEA Grapalat" w:hAnsi="GHEA Grapalat" w:cs="Sylfaen"/>
          <w:lang w:val="hy-AM"/>
        </w:rPr>
      </w:pPr>
    </w:p>
    <w:p w14:paraId="2302FC6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9A96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99DA85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540AD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FF7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C5D2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D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6548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896B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EBB6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DCD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F6099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E3AB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2BC5E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34878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148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B83C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E7BD1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4D116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A1D9F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7F5F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A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318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3A2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BA4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20A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73F73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4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4942F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E78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8CCA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BFEF9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0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1A6F6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3057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B78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60A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3E8E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90A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B6C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E7D9D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FEF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395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A46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28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F6615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1C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2B1E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284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94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3CD2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92D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A5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91B0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2133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363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6E6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85E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107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D00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F7F6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ABFC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1E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77F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9D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EC1D3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A70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78D4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7C5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50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BAF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6C7B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96FB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1CE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F7B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BAE8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45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7473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838B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AD51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8A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986C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8BA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A6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0DBA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50F8F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44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C95D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0C7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4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BE32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91A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162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28C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FE3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181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16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525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624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602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77FA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D6A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F0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0675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DC4C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C4B2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43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C4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F1D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86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A31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0E0A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0B6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22A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F87E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E7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92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C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458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70FC7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0F4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CA85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7FB7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F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4C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8E47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6C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A201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851B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4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7C2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B9BF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92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FBB85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0CF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8DB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8C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F132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6DE8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2271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2A3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E1D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A2A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7FD0839"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1314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66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11C3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B4B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460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A2A76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28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863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D851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2AA6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906D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45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E3A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3F2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358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67BF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1A2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BA6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576D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6C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B236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3A4E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FFD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0BD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A0AA6A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A83B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2040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3310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C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BC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7A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28D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CD51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0CA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EC1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72F68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CF04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A56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FA5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C67E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0070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635C9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A1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808CE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EA42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327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640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14776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A5B3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2A0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50A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7F97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22D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0525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90FA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74DD4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F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479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53F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6C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48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259EE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0A1C3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3E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A02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A731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2A93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777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3AAA3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7FF4C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0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3B15F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BA2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92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DBE0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2EB26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5E020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EA0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B2EF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AA5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3F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53E6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C03C90" w14:textId="77777777" w:rsidR="00BE2572" w:rsidRPr="00B138F3" w:rsidRDefault="00BE2572" w:rsidP="000745BE">
            <w:pPr>
              <w:widowControl w:val="0"/>
              <w:spacing w:after="120"/>
              <w:jc w:val="center"/>
              <w:rPr>
                <w:rFonts w:ascii="GHEA Grapalat" w:hAnsi="GHEA Grapalat"/>
                <w:sz w:val="18"/>
                <w:szCs w:val="18"/>
              </w:rPr>
            </w:pPr>
          </w:p>
        </w:tc>
      </w:tr>
    </w:tbl>
    <w:p w14:paraId="624CA811" w14:textId="77777777" w:rsidR="00BE2572" w:rsidRPr="00B138F3" w:rsidRDefault="00BE2572" w:rsidP="00BE2572">
      <w:pPr>
        <w:widowControl w:val="0"/>
        <w:spacing w:after="160"/>
        <w:ind w:left="567" w:right="565"/>
        <w:jc w:val="center"/>
        <w:rPr>
          <w:rFonts w:ascii="GHEA Grapalat" w:hAnsi="GHEA Grapalat"/>
          <w:b/>
        </w:rPr>
      </w:pPr>
    </w:p>
    <w:p w14:paraId="31D889E4" w14:textId="77777777" w:rsidR="00BE2572" w:rsidRPr="00B138F3" w:rsidRDefault="00BE2572" w:rsidP="00BE2572">
      <w:pPr>
        <w:widowControl w:val="0"/>
        <w:spacing w:after="160"/>
        <w:ind w:left="567" w:right="565"/>
        <w:jc w:val="center"/>
        <w:rPr>
          <w:rFonts w:ascii="GHEA Grapalat" w:hAnsi="GHEA Grapalat"/>
          <w:b/>
        </w:rPr>
      </w:pPr>
    </w:p>
    <w:p w14:paraId="5B2EB104" w14:textId="77777777" w:rsidR="00BE2572" w:rsidRPr="00B138F3" w:rsidRDefault="00BE2572" w:rsidP="00BE2572">
      <w:pPr>
        <w:widowControl w:val="0"/>
        <w:spacing w:after="160"/>
        <w:ind w:left="567" w:right="565"/>
        <w:jc w:val="center"/>
        <w:rPr>
          <w:rFonts w:ascii="GHEA Grapalat" w:hAnsi="GHEA Grapalat"/>
          <w:b/>
        </w:rPr>
      </w:pPr>
    </w:p>
    <w:p w14:paraId="2949C158" w14:textId="77777777" w:rsidR="00BE2572" w:rsidRPr="00B138F3" w:rsidRDefault="00BE2572" w:rsidP="00BE2572">
      <w:pPr>
        <w:widowControl w:val="0"/>
        <w:spacing w:after="160"/>
        <w:ind w:left="567" w:right="565"/>
        <w:jc w:val="center"/>
        <w:rPr>
          <w:rFonts w:ascii="GHEA Grapalat" w:hAnsi="GHEA Grapalat"/>
          <w:b/>
        </w:rPr>
      </w:pPr>
    </w:p>
    <w:p w14:paraId="0D8B0D1C" w14:textId="77777777" w:rsidR="00BE2572" w:rsidRPr="00B138F3" w:rsidRDefault="00BE2572" w:rsidP="00BE2572">
      <w:pPr>
        <w:widowControl w:val="0"/>
        <w:spacing w:after="160"/>
        <w:ind w:left="567" w:right="565"/>
        <w:jc w:val="center"/>
        <w:rPr>
          <w:rFonts w:ascii="GHEA Grapalat" w:hAnsi="GHEA Grapalat"/>
          <w:b/>
        </w:rPr>
      </w:pPr>
    </w:p>
    <w:p w14:paraId="2A82B13B" w14:textId="77777777" w:rsidR="00BE2572" w:rsidRPr="00B138F3" w:rsidRDefault="00BE2572" w:rsidP="00BE2572">
      <w:pPr>
        <w:widowControl w:val="0"/>
        <w:spacing w:after="160"/>
        <w:ind w:left="567" w:right="565"/>
        <w:jc w:val="center"/>
        <w:rPr>
          <w:rFonts w:ascii="GHEA Grapalat" w:hAnsi="GHEA Grapalat"/>
          <w:b/>
        </w:rPr>
      </w:pPr>
    </w:p>
    <w:p w14:paraId="72D5F7E7" w14:textId="77777777" w:rsidR="00BE2572" w:rsidRPr="00B138F3" w:rsidRDefault="00BE2572" w:rsidP="00BE2572">
      <w:pPr>
        <w:widowControl w:val="0"/>
        <w:spacing w:after="160"/>
        <w:ind w:left="567" w:right="565"/>
        <w:jc w:val="center"/>
        <w:rPr>
          <w:rFonts w:ascii="GHEA Grapalat" w:hAnsi="GHEA Grapalat"/>
          <w:b/>
        </w:rPr>
      </w:pPr>
    </w:p>
    <w:p w14:paraId="15944019" w14:textId="77777777" w:rsidR="00BE2572" w:rsidRPr="00B138F3" w:rsidRDefault="00BE2572" w:rsidP="00BE2572">
      <w:pPr>
        <w:widowControl w:val="0"/>
        <w:spacing w:after="160"/>
        <w:ind w:left="567" w:right="565"/>
        <w:jc w:val="center"/>
        <w:rPr>
          <w:rFonts w:ascii="GHEA Grapalat" w:hAnsi="GHEA Grapalat"/>
          <w:b/>
        </w:rPr>
      </w:pPr>
    </w:p>
    <w:p w14:paraId="736BB733" w14:textId="77777777" w:rsidR="00BE2572" w:rsidRPr="00B138F3" w:rsidRDefault="00BE2572" w:rsidP="00BE2572">
      <w:pPr>
        <w:widowControl w:val="0"/>
        <w:spacing w:after="160"/>
        <w:ind w:left="567" w:right="565"/>
        <w:jc w:val="center"/>
        <w:rPr>
          <w:rFonts w:ascii="GHEA Grapalat" w:hAnsi="GHEA Grapalat"/>
          <w:b/>
        </w:rPr>
      </w:pPr>
    </w:p>
    <w:p w14:paraId="0660219B" w14:textId="77777777" w:rsidR="00BE2572" w:rsidRPr="00B138F3" w:rsidRDefault="00BE2572" w:rsidP="00BE2572">
      <w:pPr>
        <w:widowControl w:val="0"/>
        <w:spacing w:after="160"/>
        <w:ind w:left="567" w:right="565"/>
        <w:jc w:val="center"/>
        <w:rPr>
          <w:rFonts w:ascii="GHEA Grapalat" w:hAnsi="GHEA Grapalat"/>
          <w:b/>
        </w:rPr>
      </w:pPr>
    </w:p>
    <w:p w14:paraId="30F5F76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71FDCF6"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C6CC752" w14:textId="783AD86A"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Pr="008C4631">
        <w:rPr>
          <w:rFonts w:ascii="GHEA Grapalat" w:hAnsi="GHEA Grapalat"/>
          <w:b/>
          <w:sz w:val="24"/>
          <w:szCs w:val="24"/>
        </w:rPr>
        <w:br/>
      </w:r>
      <w:r>
        <w:rPr>
          <w:rFonts w:ascii="GHEA Grapalat" w:hAnsi="GHEA Grapalat"/>
          <w:b/>
          <w:sz w:val="24"/>
          <w:szCs w:val="24"/>
        </w:rPr>
        <w:t xml:space="preserve">под кодом </w:t>
      </w:r>
      <w:r w:rsidR="00C151F2">
        <w:rPr>
          <w:rFonts w:ascii="GHEA Grapalat" w:hAnsi="GHEA Grapalat"/>
          <w:b/>
          <w:sz w:val="24"/>
          <w:szCs w:val="24"/>
        </w:rPr>
        <w:t>ԱՄԴՄԴ-ՀՄԱԾՁԲ-2026/01</w:t>
      </w:r>
      <w:r w:rsidR="003E4E11" w:rsidRPr="003E4E11">
        <w:rPr>
          <w:rFonts w:ascii="GHEA Grapalat" w:hAnsi="GHEA Grapalat"/>
          <w:i/>
        </w:rPr>
        <w:t xml:space="preserve"> </w:t>
      </w:r>
    </w:p>
    <w:p w14:paraId="04277B98" w14:textId="77777777" w:rsidR="003B2F27" w:rsidRPr="00AD29CE" w:rsidRDefault="003B2F27" w:rsidP="003B2F27">
      <w:pPr>
        <w:widowControl w:val="0"/>
        <w:spacing w:after="160" w:line="360" w:lineRule="auto"/>
        <w:jc w:val="right"/>
        <w:rPr>
          <w:rFonts w:ascii="GHEA Grapalat" w:hAnsi="GHEA Grapalat"/>
          <w:i/>
        </w:rPr>
      </w:pPr>
    </w:p>
    <w:p w14:paraId="79BD31C9"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6A2BD55E"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0731A6A8" w14:textId="77777777" w:rsidTr="005B7138">
        <w:tc>
          <w:tcPr>
            <w:tcW w:w="4643" w:type="dxa"/>
          </w:tcPr>
          <w:p w14:paraId="2EA55FF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95FB1B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6D3211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CA97A0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CBC008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36C9FD8"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3CFDC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3E0B31B"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E43D74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BA732D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56065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3F410D"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50AF880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7903767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E5D82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0A321D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D573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58950C2"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EBFC6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 xml:space="preserve">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4B3E60F8" w14:textId="77777777" w:rsidR="00830C72" w:rsidRDefault="00830C72">
      <w:pPr>
        <w:rPr>
          <w:rFonts w:ascii="GHEA Grapalat" w:hAnsi="GHEA Grapalat"/>
          <w:lang w:val="hy-AM"/>
        </w:rPr>
      </w:pPr>
    </w:p>
    <w:p w14:paraId="331ADF7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8FAA142"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0925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3E09B1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AAB13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101ECE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8F3717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E54D95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23BDA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E2F3C5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w:t>
      </w:r>
      <w:r w:rsidRPr="00675CA2">
        <w:rPr>
          <w:rFonts w:ascii="GHEA Grapalat" w:hAnsi="GHEA Grapalat"/>
        </w:rPr>
        <w:lastRenderedPageBreak/>
        <w:t>стоимости работ дополнительного объема,</w:t>
      </w:r>
    </w:p>
    <w:p w14:paraId="652A571A"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45C729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9A3CA4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6B9459C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354488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13DF6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3D44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C635B6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001FE" w:rsidRPr="005001FE">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B6F77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840FAD5" w14:textId="77777777" w:rsidR="0034272D" w:rsidRDefault="0034272D" w:rsidP="003B2F27">
      <w:pPr>
        <w:widowControl w:val="0"/>
        <w:spacing w:after="160" w:line="336" w:lineRule="auto"/>
        <w:jc w:val="center"/>
        <w:rPr>
          <w:rFonts w:ascii="GHEA Grapalat" w:hAnsi="GHEA Grapalat"/>
          <w:b/>
        </w:rPr>
      </w:pPr>
    </w:p>
    <w:p w14:paraId="7FE38C5A"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78C43C4"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9"/>
        <w:t>17</w:t>
      </w:r>
      <w:r>
        <w:rPr>
          <w:rFonts w:ascii="GHEA Grapalat" w:hAnsi="GHEA Grapalat"/>
        </w:rPr>
        <w:t>.</w:t>
      </w:r>
    </w:p>
    <w:p w14:paraId="3B10A5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B4622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B26B8C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w:t>
      </w:r>
      <w:r w:rsidRPr="00AD29CE">
        <w:rPr>
          <w:rFonts w:ascii="GHEA Grapalat" w:hAnsi="GHEA Grapalat"/>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78C7E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3E24DB1" w14:textId="77777777" w:rsidR="00D932B2" w:rsidRDefault="00D932B2">
      <w:pPr>
        <w:rPr>
          <w:rFonts w:ascii="GHEA Grapalat" w:hAnsi="GHEA Grapalat"/>
          <w:b/>
        </w:rPr>
      </w:pPr>
    </w:p>
    <w:p w14:paraId="6BCB2E0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CB2B61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0147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w:t>
      </w:r>
      <w:r w:rsidRPr="006E41D4">
        <w:rPr>
          <w:rFonts w:ascii="GHEA Grapalat" w:hAnsi="GHEA Grapalat"/>
        </w:rPr>
        <w:lastRenderedPageBreak/>
        <w:t xml:space="preserve">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10D4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13BB1DA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C6E5E3A"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1218B8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F24CD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07B116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C566E8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ADA5AE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r w:rsidRPr="00AD29CE">
        <w:rPr>
          <w:rFonts w:ascii="GHEA Grapalat" w:hAnsi="GHEA Grapalat"/>
        </w:rPr>
        <w:lastRenderedPageBreak/>
        <w:t>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DD21B6" w14:textId="77777777" w:rsidR="0043443E" w:rsidRPr="00E661BE" w:rsidRDefault="0043443E" w:rsidP="00810966">
      <w:pPr>
        <w:jc w:val="center"/>
        <w:rPr>
          <w:rFonts w:ascii="GHEA Grapalat" w:hAnsi="GHEA Grapalat"/>
          <w:b/>
        </w:rPr>
      </w:pPr>
    </w:p>
    <w:p w14:paraId="4F6310E4"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68BE980" w14:textId="77777777" w:rsidR="0043443E" w:rsidRPr="00E661BE" w:rsidRDefault="0043443E" w:rsidP="00810966">
      <w:pPr>
        <w:jc w:val="center"/>
        <w:rPr>
          <w:rFonts w:ascii="GHEA Grapalat" w:hAnsi="GHEA Grapalat" w:cs="Sylfaen"/>
          <w:b/>
        </w:rPr>
      </w:pPr>
    </w:p>
    <w:p w14:paraId="608991D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8ACC3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11"/>
        <w:t>21</w:t>
      </w:r>
    </w:p>
    <w:p w14:paraId="36DE134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0979BE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w:t>
      </w:r>
      <w:r w:rsidRPr="00844C3A">
        <w:rPr>
          <w:rFonts w:ascii="GHEA Grapalat" w:hAnsi="GHEA Grapalat"/>
          <w:spacing w:val="-4"/>
        </w:rPr>
        <w:lastRenderedPageBreak/>
        <w:t xml:space="preserve">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344134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5A567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58F388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278240D"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0BE97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208D6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081D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67ECE">
        <w:rPr>
          <w:rStyle w:val="af6"/>
          <w:rFonts w:ascii="GHEA Grapalat" w:hAnsi="GHEA Grapalat"/>
        </w:rPr>
        <w:footnoteReference w:customMarkFollows="1" w:id="12"/>
        <w:t>22</w:t>
      </w:r>
      <w:r w:rsidRPr="00AD29CE">
        <w:rPr>
          <w:rFonts w:ascii="GHEA Grapalat" w:hAnsi="GHEA Grapalat"/>
        </w:rPr>
        <w:t>.</w:t>
      </w:r>
    </w:p>
    <w:p w14:paraId="6B02668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3"/>
        <w:t>23</w:t>
      </w:r>
      <w:r w:rsidRPr="00AD29CE">
        <w:rPr>
          <w:rFonts w:ascii="GHEA Grapalat" w:hAnsi="GHEA Grapalat"/>
        </w:rPr>
        <w:t>.</w:t>
      </w:r>
    </w:p>
    <w:p w14:paraId="5624B1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ADB45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EC086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C0C3ED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CD3F156"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9DE364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CD5FB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81C0539"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601607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При этом Исполнитель заключает соглашение </w:t>
      </w:r>
      <w:r w:rsidR="005001FE" w:rsidRPr="005001FE">
        <w:rPr>
          <w:rFonts w:ascii="GHEA Grapalat" w:hAnsi="GHEA Grapalat"/>
        </w:rPr>
        <w:t xml:space="preserve">и </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5DDF236D" w14:textId="77777777" w:rsidR="003B2F27" w:rsidRPr="00AD29CE" w:rsidRDefault="003B2F27" w:rsidP="003B2F27">
      <w:pPr>
        <w:widowControl w:val="0"/>
        <w:spacing w:after="160" w:line="360" w:lineRule="auto"/>
        <w:rPr>
          <w:rFonts w:ascii="GHEA Grapalat" w:hAnsi="GHEA Grapalat"/>
        </w:rPr>
      </w:pPr>
    </w:p>
    <w:p w14:paraId="545EF72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52D4A32" w14:textId="77777777" w:rsidTr="005B7138">
        <w:trPr>
          <w:jc w:val="center"/>
        </w:trPr>
        <w:tc>
          <w:tcPr>
            <w:tcW w:w="4536" w:type="dxa"/>
          </w:tcPr>
          <w:p w14:paraId="5A3C2B8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15E686E"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DD9190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A11B6B" w14:textId="77777777" w:rsidR="003B2F27" w:rsidRDefault="003B2F27" w:rsidP="005B7138">
            <w:pPr>
              <w:widowControl w:val="0"/>
              <w:spacing w:after="160" w:line="360" w:lineRule="auto"/>
              <w:jc w:val="center"/>
              <w:rPr>
                <w:rFonts w:ascii="GHEA Grapalat" w:hAnsi="GHEA Grapalat"/>
                <w:lang w:val="en-US"/>
              </w:rPr>
            </w:pPr>
          </w:p>
          <w:p w14:paraId="4BA5D2D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5EBB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980265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44AC7A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DAC796" w14:textId="77777777" w:rsidR="003B2F27" w:rsidRDefault="003B2F27" w:rsidP="005B7138">
            <w:pPr>
              <w:widowControl w:val="0"/>
              <w:spacing w:after="160" w:line="360" w:lineRule="auto"/>
              <w:jc w:val="center"/>
              <w:rPr>
                <w:rFonts w:ascii="GHEA Grapalat" w:hAnsi="GHEA Grapalat"/>
                <w:lang w:val="en-US"/>
              </w:rPr>
            </w:pPr>
          </w:p>
          <w:p w14:paraId="1B277E8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843B80" w14:textId="77777777" w:rsidR="003B2F27" w:rsidRPr="00AD29CE" w:rsidRDefault="003B2F27" w:rsidP="003B2F27">
      <w:pPr>
        <w:widowControl w:val="0"/>
        <w:spacing w:after="160" w:line="360" w:lineRule="auto"/>
        <w:ind w:firstLine="709"/>
        <w:jc w:val="center"/>
        <w:rPr>
          <w:rFonts w:ascii="GHEA Grapalat" w:hAnsi="GHEA Grapalat"/>
          <w:b/>
        </w:rPr>
      </w:pPr>
    </w:p>
    <w:p w14:paraId="7CEB877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2B81A7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1BDC69C1" w14:textId="77777777" w:rsidR="003B2F27" w:rsidRDefault="003B2F27" w:rsidP="003B2F27">
      <w:pPr>
        <w:rPr>
          <w:rFonts w:ascii="GHEA Grapalat" w:hAnsi="GHEA Grapalat"/>
        </w:rPr>
      </w:pPr>
      <w:r>
        <w:rPr>
          <w:rFonts w:ascii="GHEA Grapalat" w:hAnsi="GHEA Grapalat"/>
        </w:rPr>
        <w:br w:type="page"/>
      </w:r>
    </w:p>
    <w:p w14:paraId="71D1C3D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1752E7D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943F86" w14:textId="77777777" w:rsidR="003B2F27" w:rsidRPr="00AD29CE" w:rsidRDefault="003B2F27" w:rsidP="003B2F27">
      <w:pPr>
        <w:widowControl w:val="0"/>
        <w:spacing w:after="160" w:line="360" w:lineRule="auto"/>
        <w:jc w:val="center"/>
        <w:rPr>
          <w:rFonts w:ascii="GHEA Grapalat" w:hAnsi="GHEA Grapalat"/>
        </w:rPr>
      </w:pPr>
    </w:p>
    <w:p w14:paraId="6C55E885"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14:paraId="36C6254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539"/>
        <w:gridCol w:w="1798"/>
        <w:gridCol w:w="48"/>
        <w:gridCol w:w="668"/>
        <w:gridCol w:w="2409"/>
        <w:gridCol w:w="709"/>
        <w:gridCol w:w="655"/>
        <w:gridCol w:w="260"/>
        <w:gridCol w:w="562"/>
        <w:gridCol w:w="1262"/>
        <w:gridCol w:w="1260"/>
      </w:tblGrid>
      <w:tr w:rsidR="005001FE" w:rsidRPr="00140186" w14:paraId="60B04951" w14:textId="77777777" w:rsidTr="00151260">
        <w:trPr>
          <w:gridBefore w:val="1"/>
          <w:wBefore w:w="621" w:type="dxa"/>
          <w:trHeight w:val="422"/>
          <w:jc w:val="center"/>
        </w:trPr>
        <w:tc>
          <w:tcPr>
            <w:tcW w:w="11170" w:type="dxa"/>
            <w:gridSpan w:val="11"/>
          </w:tcPr>
          <w:p w14:paraId="6A913BC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Услуги</w:t>
            </w:r>
          </w:p>
        </w:tc>
      </w:tr>
      <w:tr w:rsidR="005001FE" w:rsidRPr="00140186" w14:paraId="5B610D9B" w14:textId="77777777" w:rsidTr="00151260">
        <w:trPr>
          <w:gridBefore w:val="1"/>
          <w:wBefore w:w="621" w:type="dxa"/>
          <w:trHeight w:val="247"/>
          <w:jc w:val="center"/>
        </w:trPr>
        <w:tc>
          <w:tcPr>
            <w:tcW w:w="1539" w:type="dxa"/>
            <w:vMerge w:val="restart"/>
            <w:vAlign w:val="center"/>
          </w:tcPr>
          <w:p w14:paraId="65F98F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 xml:space="preserve">номер </w:t>
            </w:r>
            <w:proofErr w:type="spellStart"/>
            <w:r w:rsidRPr="00140186">
              <w:rPr>
                <w:rFonts w:ascii="GHEA Grapalat" w:hAnsi="GHEA Grapalat"/>
                <w:sz w:val="20"/>
              </w:rPr>
              <w:t>предусмот-ренного</w:t>
            </w:r>
            <w:proofErr w:type="spellEnd"/>
            <w:r w:rsidRPr="00140186">
              <w:rPr>
                <w:rFonts w:ascii="GHEA Grapalat" w:hAnsi="GHEA Grapalat"/>
                <w:sz w:val="20"/>
              </w:rPr>
              <w:t xml:space="preserve"> приглашением лота</w:t>
            </w:r>
          </w:p>
        </w:tc>
        <w:tc>
          <w:tcPr>
            <w:tcW w:w="1846" w:type="dxa"/>
            <w:gridSpan w:val="2"/>
            <w:vMerge w:val="restart"/>
            <w:vAlign w:val="center"/>
          </w:tcPr>
          <w:p w14:paraId="3201259D"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промежуточный код, предусмотренный планом закупок по классификации ЕЗК (CPV)</w:t>
            </w:r>
          </w:p>
        </w:tc>
        <w:tc>
          <w:tcPr>
            <w:tcW w:w="3077" w:type="dxa"/>
            <w:gridSpan w:val="2"/>
            <w:vMerge w:val="restart"/>
            <w:vAlign w:val="center"/>
          </w:tcPr>
          <w:p w14:paraId="710CD505"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техническая характеристика</w:t>
            </w:r>
          </w:p>
        </w:tc>
        <w:tc>
          <w:tcPr>
            <w:tcW w:w="709" w:type="dxa"/>
            <w:vMerge w:val="restart"/>
            <w:vAlign w:val="center"/>
          </w:tcPr>
          <w:p w14:paraId="14550A9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единица измерения</w:t>
            </w:r>
          </w:p>
        </w:tc>
        <w:tc>
          <w:tcPr>
            <w:tcW w:w="655" w:type="dxa"/>
            <w:vMerge w:val="restart"/>
            <w:vAlign w:val="center"/>
          </w:tcPr>
          <w:p w14:paraId="1D851529" w14:textId="77777777" w:rsidR="005001FE" w:rsidRDefault="005001FE" w:rsidP="001D08B0">
            <w:pPr>
              <w:widowControl w:val="0"/>
              <w:spacing w:after="120"/>
              <w:jc w:val="center"/>
              <w:rPr>
                <w:rFonts w:ascii="GHEA Grapalat" w:hAnsi="GHEA Grapalat"/>
                <w:sz w:val="20"/>
              </w:rPr>
            </w:pPr>
            <w:r w:rsidRPr="00140186">
              <w:rPr>
                <w:rFonts w:ascii="GHEA Grapalat" w:hAnsi="GHEA Grapalat"/>
                <w:sz w:val="20"/>
              </w:rPr>
              <w:t>общая цена/</w:t>
            </w:r>
          </w:p>
          <w:p w14:paraId="15897D7F"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драмов РА</w:t>
            </w:r>
          </w:p>
        </w:tc>
        <w:tc>
          <w:tcPr>
            <w:tcW w:w="822" w:type="dxa"/>
            <w:gridSpan w:val="2"/>
            <w:vMerge w:val="restart"/>
            <w:vAlign w:val="center"/>
          </w:tcPr>
          <w:p w14:paraId="56A01C12"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общий объем</w:t>
            </w:r>
          </w:p>
        </w:tc>
        <w:tc>
          <w:tcPr>
            <w:tcW w:w="2522" w:type="dxa"/>
            <w:gridSpan w:val="2"/>
            <w:vAlign w:val="center"/>
          </w:tcPr>
          <w:p w14:paraId="5761BB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предоставления</w:t>
            </w:r>
          </w:p>
        </w:tc>
      </w:tr>
      <w:tr w:rsidR="005001FE" w:rsidRPr="00140186" w14:paraId="0D8D3EE0" w14:textId="77777777" w:rsidTr="00151260">
        <w:trPr>
          <w:gridBefore w:val="1"/>
          <w:wBefore w:w="621" w:type="dxa"/>
          <w:trHeight w:val="501"/>
          <w:jc w:val="center"/>
        </w:trPr>
        <w:tc>
          <w:tcPr>
            <w:tcW w:w="1539" w:type="dxa"/>
            <w:vMerge/>
            <w:vAlign w:val="center"/>
          </w:tcPr>
          <w:p w14:paraId="3553E38D" w14:textId="77777777" w:rsidR="005001FE" w:rsidRPr="00140186" w:rsidRDefault="005001FE" w:rsidP="001D08B0">
            <w:pPr>
              <w:widowControl w:val="0"/>
              <w:spacing w:after="120"/>
              <w:jc w:val="center"/>
              <w:rPr>
                <w:rFonts w:ascii="GHEA Grapalat" w:hAnsi="GHEA Grapalat"/>
                <w:sz w:val="20"/>
              </w:rPr>
            </w:pPr>
          </w:p>
        </w:tc>
        <w:tc>
          <w:tcPr>
            <w:tcW w:w="1846" w:type="dxa"/>
            <w:gridSpan w:val="2"/>
            <w:vMerge/>
            <w:vAlign w:val="center"/>
          </w:tcPr>
          <w:p w14:paraId="6E4D75CE" w14:textId="77777777" w:rsidR="005001FE" w:rsidRPr="00140186" w:rsidRDefault="005001FE" w:rsidP="001D08B0">
            <w:pPr>
              <w:widowControl w:val="0"/>
              <w:spacing w:after="120"/>
              <w:jc w:val="center"/>
              <w:rPr>
                <w:rFonts w:ascii="GHEA Grapalat" w:hAnsi="GHEA Grapalat"/>
                <w:sz w:val="20"/>
              </w:rPr>
            </w:pPr>
          </w:p>
        </w:tc>
        <w:tc>
          <w:tcPr>
            <w:tcW w:w="3077" w:type="dxa"/>
            <w:gridSpan w:val="2"/>
            <w:vMerge/>
            <w:vAlign w:val="center"/>
          </w:tcPr>
          <w:p w14:paraId="2CAD5B05" w14:textId="77777777" w:rsidR="005001FE" w:rsidRPr="00140186" w:rsidRDefault="005001FE" w:rsidP="001D08B0">
            <w:pPr>
              <w:widowControl w:val="0"/>
              <w:spacing w:after="120"/>
              <w:jc w:val="center"/>
              <w:rPr>
                <w:rFonts w:ascii="GHEA Grapalat" w:hAnsi="GHEA Grapalat"/>
                <w:sz w:val="20"/>
              </w:rPr>
            </w:pPr>
          </w:p>
        </w:tc>
        <w:tc>
          <w:tcPr>
            <w:tcW w:w="709" w:type="dxa"/>
            <w:vMerge/>
            <w:vAlign w:val="center"/>
          </w:tcPr>
          <w:p w14:paraId="118999F9" w14:textId="77777777" w:rsidR="005001FE" w:rsidRPr="00140186" w:rsidRDefault="005001FE" w:rsidP="001D08B0">
            <w:pPr>
              <w:widowControl w:val="0"/>
              <w:spacing w:after="120"/>
              <w:jc w:val="center"/>
              <w:rPr>
                <w:rFonts w:ascii="GHEA Grapalat" w:hAnsi="GHEA Grapalat"/>
                <w:sz w:val="20"/>
              </w:rPr>
            </w:pPr>
          </w:p>
        </w:tc>
        <w:tc>
          <w:tcPr>
            <w:tcW w:w="655" w:type="dxa"/>
            <w:vMerge/>
            <w:vAlign w:val="center"/>
          </w:tcPr>
          <w:p w14:paraId="66E4A00D" w14:textId="77777777" w:rsidR="005001FE" w:rsidRPr="00140186" w:rsidRDefault="005001FE" w:rsidP="001D08B0">
            <w:pPr>
              <w:widowControl w:val="0"/>
              <w:spacing w:after="120"/>
              <w:jc w:val="center"/>
              <w:rPr>
                <w:rFonts w:ascii="GHEA Grapalat" w:hAnsi="GHEA Grapalat"/>
                <w:sz w:val="20"/>
              </w:rPr>
            </w:pPr>
          </w:p>
        </w:tc>
        <w:tc>
          <w:tcPr>
            <w:tcW w:w="822" w:type="dxa"/>
            <w:gridSpan w:val="2"/>
            <w:vMerge/>
            <w:vAlign w:val="center"/>
          </w:tcPr>
          <w:p w14:paraId="6BDCEE35" w14:textId="77777777" w:rsidR="005001FE" w:rsidRPr="00140186" w:rsidRDefault="005001FE" w:rsidP="001D08B0">
            <w:pPr>
              <w:widowControl w:val="0"/>
              <w:spacing w:after="120"/>
              <w:jc w:val="center"/>
              <w:rPr>
                <w:rFonts w:ascii="GHEA Grapalat" w:hAnsi="GHEA Grapalat"/>
                <w:sz w:val="20"/>
              </w:rPr>
            </w:pPr>
          </w:p>
        </w:tc>
        <w:tc>
          <w:tcPr>
            <w:tcW w:w="1262" w:type="dxa"/>
            <w:vAlign w:val="center"/>
          </w:tcPr>
          <w:p w14:paraId="15AB5F24"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адрес</w:t>
            </w:r>
          </w:p>
        </w:tc>
        <w:tc>
          <w:tcPr>
            <w:tcW w:w="1260" w:type="dxa"/>
            <w:vAlign w:val="center"/>
          </w:tcPr>
          <w:p w14:paraId="6A6DB387" w14:textId="77777777" w:rsidR="005001FE" w:rsidRPr="00140186" w:rsidRDefault="005001FE" w:rsidP="001D08B0">
            <w:pPr>
              <w:widowControl w:val="0"/>
              <w:spacing w:after="120"/>
              <w:jc w:val="center"/>
              <w:rPr>
                <w:rFonts w:ascii="GHEA Grapalat" w:hAnsi="GHEA Grapalat"/>
                <w:sz w:val="20"/>
                <w:lang w:val="en-US"/>
              </w:rPr>
            </w:pPr>
            <w:r w:rsidRPr="00140186">
              <w:rPr>
                <w:rFonts w:ascii="GHEA Grapalat" w:hAnsi="GHEA Grapalat"/>
                <w:sz w:val="20"/>
              </w:rPr>
              <w:t>срок</w:t>
            </w:r>
            <w:r w:rsidRPr="00140186">
              <w:rPr>
                <w:rStyle w:val="af6"/>
                <w:rFonts w:ascii="GHEA Grapalat" w:hAnsi="GHEA Grapalat"/>
                <w:sz w:val="20"/>
              </w:rPr>
              <w:footnoteReference w:customMarkFollows="1" w:id="15"/>
              <w:t>**</w:t>
            </w:r>
          </w:p>
        </w:tc>
      </w:tr>
      <w:tr w:rsidR="00C151F2" w:rsidRPr="00140186" w14:paraId="1AF8320D" w14:textId="77777777" w:rsidTr="00151260">
        <w:trPr>
          <w:gridBefore w:val="1"/>
          <w:wBefore w:w="621" w:type="dxa"/>
          <w:trHeight w:val="277"/>
          <w:jc w:val="center"/>
        </w:trPr>
        <w:tc>
          <w:tcPr>
            <w:tcW w:w="1539" w:type="dxa"/>
            <w:vAlign w:val="center"/>
          </w:tcPr>
          <w:p w14:paraId="7EB1E260" w14:textId="77777777" w:rsidR="00C151F2" w:rsidRPr="003E4E11" w:rsidRDefault="00C151F2" w:rsidP="00C151F2">
            <w:pPr>
              <w:widowControl w:val="0"/>
              <w:spacing w:after="12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1</w:t>
            </w:r>
          </w:p>
        </w:tc>
        <w:tc>
          <w:tcPr>
            <w:tcW w:w="1846" w:type="dxa"/>
            <w:gridSpan w:val="2"/>
            <w:vAlign w:val="center"/>
          </w:tcPr>
          <w:p w14:paraId="09467643" w14:textId="059D1256" w:rsidR="00C151F2" w:rsidRPr="003E4E11" w:rsidRDefault="00C151F2" w:rsidP="00C151F2">
            <w:pPr>
              <w:widowControl w:val="0"/>
              <w:jc w:val="center"/>
              <w:rPr>
                <w:rStyle w:val="y2iqfc"/>
                <w:rFonts w:ascii="inherit" w:hAnsi="inherit" w:cs="Courier New"/>
                <w:color w:val="202124"/>
                <w:sz w:val="18"/>
                <w:szCs w:val="18"/>
                <w:lang w:eastAsia="en-US" w:bidi="ar-SA"/>
              </w:rPr>
            </w:pPr>
            <w:r w:rsidRPr="00E7302F">
              <w:rPr>
                <w:rFonts w:ascii="GHEA Grapalat" w:eastAsia="GHEA Grapalat" w:hAnsi="GHEA Grapalat" w:cs="GHEA Grapalat"/>
                <w:sz w:val="16"/>
                <w:szCs w:val="14"/>
                <w:lang w:val="hy-AM"/>
              </w:rPr>
              <w:t>60130000</w:t>
            </w:r>
          </w:p>
        </w:tc>
        <w:tc>
          <w:tcPr>
            <w:tcW w:w="3077" w:type="dxa"/>
            <w:gridSpan w:val="2"/>
            <w:vAlign w:val="center"/>
          </w:tcPr>
          <w:p w14:paraId="374E3603" w14:textId="166FA10C" w:rsidR="00C71C1B" w:rsidRPr="00C71C1B" w:rsidRDefault="00C71C1B"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Безопасная и надежная перевозка и возврат 190 учащихся 1–12 классов и 30 учителей ПУАК «</w:t>
            </w:r>
            <w:proofErr w:type="spellStart"/>
            <w:r w:rsidRPr="00C71C1B">
              <w:rPr>
                <w:rFonts w:ascii="GHEA Grapalat" w:eastAsia="GHEA Grapalat" w:hAnsi="GHEA Grapalat" w:cs="GHEA Grapalat"/>
                <w:sz w:val="16"/>
                <w:szCs w:val="14"/>
                <w:lang w:val="hy-AM"/>
              </w:rPr>
              <w:t>Догсская</w:t>
            </w:r>
            <w:proofErr w:type="spellEnd"/>
            <w:r w:rsidRPr="00C71C1B">
              <w:rPr>
                <w:rFonts w:ascii="GHEA Grapalat" w:eastAsia="GHEA Grapalat" w:hAnsi="GHEA Grapalat" w:cs="GHEA Grapalat"/>
                <w:sz w:val="16"/>
                <w:szCs w:val="14"/>
                <w:lang w:val="hy-AM"/>
              </w:rPr>
              <w:t xml:space="preserve"> средняя школа» из </w:t>
            </w:r>
            <w:proofErr w:type="spellStart"/>
            <w:r w:rsidRPr="00C71C1B">
              <w:rPr>
                <w:rFonts w:ascii="GHEA Grapalat" w:eastAsia="GHEA Grapalat" w:hAnsi="GHEA Grapalat" w:cs="GHEA Grapalat"/>
                <w:sz w:val="16"/>
                <w:szCs w:val="14"/>
                <w:lang w:val="hy-AM"/>
              </w:rPr>
              <w:t>Догсской</w:t>
            </w:r>
            <w:proofErr w:type="spellEnd"/>
            <w:r w:rsidRPr="00C71C1B">
              <w:rPr>
                <w:rFonts w:ascii="GHEA Grapalat" w:eastAsia="GHEA Grapalat" w:hAnsi="GHEA Grapalat" w:cs="GHEA Grapalat"/>
                <w:sz w:val="16"/>
                <w:szCs w:val="14"/>
                <w:lang w:val="hy-AM"/>
              </w:rPr>
              <w:t xml:space="preserve"> средней школы Армавирской области в среднюю школу имени Г. </w:t>
            </w:r>
            <w:proofErr w:type="spellStart"/>
            <w:r w:rsidRPr="00C71C1B">
              <w:rPr>
                <w:rFonts w:ascii="GHEA Grapalat" w:eastAsia="GHEA Grapalat" w:hAnsi="GHEA Grapalat" w:cs="GHEA Grapalat"/>
                <w:sz w:val="16"/>
                <w:szCs w:val="14"/>
                <w:lang w:val="hy-AM"/>
              </w:rPr>
              <w:t>Навасардяна</w:t>
            </w:r>
            <w:proofErr w:type="spellEnd"/>
            <w:r w:rsidRPr="00C71C1B">
              <w:rPr>
                <w:rFonts w:ascii="GHEA Grapalat" w:eastAsia="GHEA Grapalat" w:hAnsi="GHEA Grapalat" w:cs="GHEA Grapalat"/>
                <w:sz w:val="16"/>
                <w:szCs w:val="14"/>
                <w:lang w:val="hy-AM"/>
              </w:rPr>
              <w:t xml:space="preserve"> села </w:t>
            </w:r>
            <w:proofErr w:type="spellStart"/>
            <w:r w:rsidRPr="00C71C1B">
              <w:rPr>
                <w:rFonts w:ascii="GHEA Grapalat" w:eastAsia="GHEA Grapalat" w:hAnsi="GHEA Grapalat" w:cs="GHEA Grapalat"/>
                <w:sz w:val="16"/>
                <w:szCs w:val="14"/>
                <w:lang w:val="hy-AM"/>
              </w:rPr>
              <w:t>Амберд</w:t>
            </w:r>
            <w:proofErr w:type="spellEnd"/>
            <w:r w:rsidRPr="00C71C1B">
              <w:rPr>
                <w:rFonts w:ascii="GHEA Grapalat" w:eastAsia="GHEA Grapalat" w:hAnsi="GHEA Grapalat" w:cs="GHEA Grapalat"/>
                <w:sz w:val="16"/>
                <w:szCs w:val="14"/>
                <w:lang w:val="hy-AM"/>
              </w:rPr>
              <w:t xml:space="preserve"> Армавирской области и в обратном направлении.</w:t>
            </w:r>
          </w:p>
          <w:p w14:paraId="5C378245" w14:textId="6287FFDD" w:rsidR="00C71C1B" w:rsidRPr="00C71C1B" w:rsidRDefault="00C71C1B"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Перевозка учащихся будет осуществляться один раз в день, в две группы:</w:t>
            </w:r>
          </w:p>
          <w:p w14:paraId="46BDBBC3" w14:textId="68C1813D" w:rsidR="00C71C1B" w:rsidRPr="00C71C1B" w:rsidRDefault="00C71C1B"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I группа — отправление в 13:00, возвращение в 16:20</w:t>
            </w:r>
          </w:p>
          <w:p w14:paraId="77D8F131" w14:textId="77777777" w:rsidR="00C71C1B" w:rsidRPr="00C71C1B" w:rsidRDefault="00C71C1B"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II группа — отправление в 14:00, возвращение в 19:00</w:t>
            </w:r>
          </w:p>
          <w:p w14:paraId="6B950721" w14:textId="4C04B01E" w:rsidR="00C71C1B" w:rsidRPr="00C71C1B" w:rsidRDefault="00C71C1B"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Услуга будет предоставляться в период с 19.01.2026 по 30.06.2026, по 5-дневному рабочему графику, в учебные дни образовательного процесса.</w:t>
            </w:r>
          </w:p>
          <w:p w14:paraId="2B68E187" w14:textId="0E145D60" w:rsidR="00C151F2" w:rsidRPr="00C71C1B" w:rsidRDefault="00C71C1B"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 xml:space="preserve">Пассажирские перевозки должны осуществляться транспортными средствами не ранее 2012 года выпуска, рассчитанными не менее чем </w:t>
            </w:r>
            <w:r w:rsidRPr="00C71C1B">
              <w:rPr>
                <w:rFonts w:ascii="GHEA Grapalat" w:eastAsia="GHEA Grapalat" w:hAnsi="GHEA Grapalat" w:cs="GHEA Grapalat"/>
                <w:sz w:val="16"/>
                <w:szCs w:val="14"/>
                <w:lang w:val="hy-AM"/>
              </w:rPr>
              <w:lastRenderedPageBreak/>
              <w:t>на 25 пассажиров, находящимися в технически исправном и чистом состоянии, оснащёнными новыми шинами либо шинами, допустимыми в соответствии с сезонными условиями и требованиями законодательства, а также мягкими сиденьями.</w:t>
            </w:r>
          </w:p>
        </w:tc>
        <w:tc>
          <w:tcPr>
            <w:tcW w:w="709" w:type="dxa"/>
            <w:vAlign w:val="center"/>
          </w:tcPr>
          <w:p w14:paraId="71A0CAB0" w14:textId="77777777" w:rsidR="00C151F2" w:rsidRPr="00C71C1B" w:rsidRDefault="00C151F2"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lastRenderedPageBreak/>
              <w:t>драм</w:t>
            </w:r>
          </w:p>
        </w:tc>
        <w:tc>
          <w:tcPr>
            <w:tcW w:w="655" w:type="dxa"/>
            <w:vAlign w:val="center"/>
          </w:tcPr>
          <w:p w14:paraId="408CA930" w14:textId="77777777" w:rsidR="00C151F2" w:rsidRPr="00C71C1B" w:rsidRDefault="00C151F2" w:rsidP="00C71C1B">
            <w:pPr>
              <w:widowControl w:val="0"/>
              <w:jc w:val="center"/>
              <w:rPr>
                <w:rFonts w:ascii="GHEA Grapalat" w:eastAsia="GHEA Grapalat" w:hAnsi="GHEA Grapalat" w:cs="GHEA Grapalat"/>
                <w:sz w:val="16"/>
                <w:szCs w:val="14"/>
                <w:lang w:val="hy-AM"/>
              </w:rPr>
            </w:pPr>
          </w:p>
        </w:tc>
        <w:tc>
          <w:tcPr>
            <w:tcW w:w="822" w:type="dxa"/>
            <w:gridSpan w:val="2"/>
            <w:vAlign w:val="center"/>
          </w:tcPr>
          <w:p w14:paraId="6F437BF6" w14:textId="7FA6A6FE" w:rsidR="00C151F2" w:rsidRPr="00C71C1B" w:rsidRDefault="00C71C1B" w:rsidP="00C71C1B">
            <w:pPr>
              <w:widowControl w:val="0"/>
              <w:jc w:val="center"/>
              <w:rPr>
                <w:rFonts w:ascii="GHEA Grapalat" w:eastAsia="GHEA Grapalat" w:hAnsi="GHEA Grapalat" w:cs="GHEA Grapalat"/>
                <w:sz w:val="16"/>
                <w:szCs w:val="14"/>
                <w:lang w:val="en-US"/>
              </w:rPr>
            </w:pPr>
            <w:r>
              <w:rPr>
                <w:rFonts w:ascii="GHEA Grapalat" w:eastAsia="GHEA Grapalat" w:hAnsi="GHEA Grapalat" w:cs="GHEA Grapalat"/>
                <w:sz w:val="16"/>
                <w:szCs w:val="14"/>
                <w:lang w:val="en-US"/>
              </w:rPr>
              <w:t>1</w:t>
            </w:r>
          </w:p>
        </w:tc>
        <w:tc>
          <w:tcPr>
            <w:tcW w:w="1262" w:type="dxa"/>
            <w:vAlign w:val="center"/>
          </w:tcPr>
          <w:p w14:paraId="5FACBEB3" w14:textId="77777777" w:rsidR="00C151F2" w:rsidRPr="00C71C1B" w:rsidRDefault="00C151F2"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Дохс село</w:t>
            </w:r>
          </w:p>
          <w:p w14:paraId="568DA6B6" w14:textId="011CC767" w:rsidR="00C151F2" w:rsidRPr="00C71C1B" w:rsidRDefault="00C151F2"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t>Ширази ул. 1-й пер.</w:t>
            </w:r>
          </w:p>
        </w:tc>
        <w:tc>
          <w:tcPr>
            <w:tcW w:w="1260" w:type="dxa"/>
            <w:vAlign w:val="center"/>
          </w:tcPr>
          <w:p w14:paraId="4654FECF" w14:textId="77777777" w:rsidR="00C151F2" w:rsidRPr="00F95CAD" w:rsidRDefault="00C151F2" w:rsidP="00C71C1B">
            <w:pPr>
              <w:widowControl w:val="0"/>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07.01.202</w:t>
            </w:r>
            <w:r w:rsidRPr="00EA48EA">
              <w:rPr>
                <w:rFonts w:ascii="GHEA Grapalat" w:eastAsia="GHEA Grapalat" w:hAnsi="GHEA Grapalat" w:cs="GHEA Grapalat"/>
                <w:sz w:val="16"/>
                <w:szCs w:val="14"/>
                <w:lang w:val="hy-AM"/>
              </w:rPr>
              <w:t>6</w:t>
            </w:r>
            <w:r>
              <w:rPr>
                <w:rFonts w:ascii="GHEA Grapalat" w:eastAsia="GHEA Grapalat" w:hAnsi="GHEA Grapalat" w:cs="GHEA Grapalat"/>
                <w:sz w:val="16"/>
                <w:szCs w:val="14"/>
                <w:lang w:val="hy-AM"/>
              </w:rPr>
              <w:t>թ</w:t>
            </w:r>
            <w:r w:rsidRPr="00C71C1B">
              <w:rPr>
                <w:rFonts w:ascii="Cambria Math" w:eastAsia="GHEA Grapalat" w:hAnsi="Cambria Math" w:cs="Cambria Math"/>
                <w:sz w:val="16"/>
                <w:szCs w:val="14"/>
                <w:lang w:val="hy-AM"/>
              </w:rPr>
              <w:t>․</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r w:rsidRPr="00F95CAD">
              <w:rPr>
                <w:rFonts w:ascii="GHEA Grapalat" w:eastAsia="GHEA Grapalat" w:hAnsi="GHEA Grapalat" w:cs="GHEA Grapalat"/>
                <w:sz w:val="16"/>
                <w:szCs w:val="14"/>
                <w:lang w:val="hy-AM"/>
              </w:rPr>
              <w:t>.</w:t>
            </w:r>
          </w:p>
          <w:p w14:paraId="4B6C7603" w14:textId="78072CF7" w:rsidR="00C151F2" w:rsidRPr="00C71C1B" w:rsidRDefault="00C151F2" w:rsidP="00C71C1B">
            <w:pPr>
              <w:widowControl w:val="0"/>
              <w:jc w:val="center"/>
              <w:rPr>
                <w:rFonts w:ascii="GHEA Grapalat" w:eastAsia="GHEA Grapalat" w:hAnsi="GHEA Grapalat" w:cs="GHEA Grapalat"/>
                <w:sz w:val="16"/>
                <w:szCs w:val="14"/>
              </w:rPr>
            </w:pPr>
          </w:p>
        </w:tc>
      </w:tr>
      <w:tr w:rsidR="005001FE" w:rsidRPr="00140186" w14:paraId="1B6D1E52" w14:textId="77777777" w:rsidTr="0015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3084" w:type="dxa"/>
          <w:jc w:val="center"/>
        </w:trPr>
        <w:tc>
          <w:tcPr>
            <w:tcW w:w="3958" w:type="dxa"/>
            <w:gridSpan w:val="3"/>
          </w:tcPr>
          <w:p w14:paraId="3EA4D1D9"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ЗАКАЗЧИК</w:t>
            </w:r>
          </w:p>
          <w:p w14:paraId="5413435A"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___________________________</w:t>
            </w:r>
          </w:p>
          <w:p w14:paraId="020BC584"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18A5090F"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c>
          <w:tcPr>
            <w:tcW w:w="716" w:type="dxa"/>
            <w:gridSpan w:val="2"/>
          </w:tcPr>
          <w:p w14:paraId="0E594F75" w14:textId="77777777" w:rsidR="005001FE" w:rsidRPr="00140186" w:rsidRDefault="005001FE" w:rsidP="001D08B0">
            <w:pPr>
              <w:widowControl w:val="0"/>
              <w:spacing w:after="160" w:line="360" w:lineRule="auto"/>
              <w:jc w:val="center"/>
              <w:rPr>
                <w:rFonts w:ascii="GHEA Grapalat" w:hAnsi="GHEA Grapalat"/>
              </w:rPr>
            </w:pPr>
          </w:p>
        </w:tc>
        <w:tc>
          <w:tcPr>
            <w:tcW w:w="4033" w:type="dxa"/>
            <w:gridSpan w:val="4"/>
          </w:tcPr>
          <w:p w14:paraId="1349FF2B"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ИСПОЛНИТЕЛЬ</w:t>
            </w:r>
          </w:p>
          <w:p w14:paraId="18CEC8EC"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w:t>
            </w:r>
          </w:p>
          <w:p w14:paraId="4FFED755"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7E97AA4C"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r>
    </w:tbl>
    <w:p w14:paraId="4430FB3E"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15F929A" w14:textId="77777777" w:rsidTr="005B7138">
        <w:trPr>
          <w:jc w:val="center"/>
        </w:trPr>
        <w:tc>
          <w:tcPr>
            <w:tcW w:w="4536" w:type="dxa"/>
          </w:tcPr>
          <w:p w14:paraId="26234FF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C08E4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D1F0CC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3B6B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18FED1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9878B2F"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FF35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69AA1B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A1C6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87DDDD"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957187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4D51608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F0B45E"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3E44632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14:paraId="609B8875"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702"/>
        <w:gridCol w:w="709"/>
      </w:tblGrid>
      <w:tr w:rsidR="003B2F27" w:rsidRPr="00F412AC" w14:paraId="1EDED081" w14:textId="77777777" w:rsidTr="00151260">
        <w:trPr>
          <w:trHeight w:val="363"/>
          <w:jc w:val="center"/>
        </w:trPr>
        <w:tc>
          <w:tcPr>
            <w:tcW w:w="11761" w:type="dxa"/>
            <w:gridSpan w:val="16"/>
          </w:tcPr>
          <w:p w14:paraId="49CED56F"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2361B3" w14:textId="77777777" w:rsidTr="00151260">
        <w:trPr>
          <w:trHeight w:val="1781"/>
          <w:jc w:val="center"/>
        </w:trPr>
        <w:tc>
          <w:tcPr>
            <w:tcW w:w="1006" w:type="dxa"/>
            <w:vAlign w:val="center"/>
          </w:tcPr>
          <w:p w14:paraId="64F19BC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3F24D5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18D6B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700" w:type="dxa"/>
            <w:gridSpan w:val="13"/>
            <w:vAlign w:val="center"/>
          </w:tcPr>
          <w:p w14:paraId="495496A0" w14:textId="7A9CDB63"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151260" w:rsidRPr="00151260">
              <w:rPr>
                <w:rFonts w:ascii="GHEA Grapalat" w:hAnsi="GHEA Grapalat"/>
                <w:sz w:val="16"/>
                <w:lang w:bidi="ar-EG"/>
              </w:rPr>
              <w:t>2</w:t>
            </w:r>
            <w:r w:rsidR="00C71C1B" w:rsidRPr="00C71C1B">
              <w:rPr>
                <w:rFonts w:ascii="GHEA Grapalat" w:hAnsi="GHEA Grapalat"/>
                <w:sz w:val="16"/>
                <w:lang w:bidi="ar-EG"/>
              </w:rPr>
              <w:t>6</w:t>
            </w:r>
            <w:r>
              <w:rPr>
                <w:rFonts w:ascii="GHEA Grapalat" w:hAnsi="GHEA Grapalat"/>
                <w:sz w:val="16"/>
              </w:rPr>
              <w:t>г., по месяцам, в том числе</w:t>
            </w:r>
            <w:r>
              <w:rPr>
                <w:rStyle w:val="af6"/>
                <w:rFonts w:ascii="GHEA Grapalat" w:hAnsi="GHEA Grapalat"/>
                <w:sz w:val="16"/>
              </w:rPr>
              <w:footnoteReference w:customMarkFollows="1" w:id="17"/>
              <w:t>**</w:t>
            </w:r>
          </w:p>
        </w:tc>
      </w:tr>
      <w:tr w:rsidR="003B2F27" w:rsidRPr="00F412AC" w14:paraId="75AC9723" w14:textId="77777777" w:rsidTr="00151260">
        <w:trPr>
          <w:trHeight w:val="742"/>
          <w:jc w:val="center"/>
        </w:trPr>
        <w:tc>
          <w:tcPr>
            <w:tcW w:w="1006" w:type="dxa"/>
          </w:tcPr>
          <w:p w14:paraId="6167E73E" w14:textId="77777777" w:rsidR="003B2F27" w:rsidRPr="00F412AC" w:rsidRDefault="003B2F27" w:rsidP="005B7138">
            <w:pPr>
              <w:widowControl w:val="0"/>
              <w:spacing w:after="120"/>
              <w:jc w:val="center"/>
              <w:rPr>
                <w:rFonts w:ascii="GHEA Grapalat" w:hAnsi="GHEA Grapalat"/>
                <w:sz w:val="16"/>
              </w:rPr>
            </w:pPr>
          </w:p>
        </w:tc>
        <w:tc>
          <w:tcPr>
            <w:tcW w:w="1212" w:type="dxa"/>
          </w:tcPr>
          <w:p w14:paraId="6A1F1FD8" w14:textId="77777777" w:rsidR="003B2F27" w:rsidRPr="00F412AC" w:rsidRDefault="003B2F27" w:rsidP="005B7138">
            <w:pPr>
              <w:widowControl w:val="0"/>
              <w:spacing w:after="120"/>
              <w:jc w:val="center"/>
              <w:rPr>
                <w:rFonts w:ascii="GHEA Grapalat" w:hAnsi="GHEA Grapalat"/>
                <w:sz w:val="16"/>
              </w:rPr>
            </w:pPr>
          </w:p>
        </w:tc>
        <w:tc>
          <w:tcPr>
            <w:tcW w:w="843" w:type="dxa"/>
          </w:tcPr>
          <w:p w14:paraId="47159801"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7545D7"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051D07"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73759CD"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17CF985"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227D3A4F"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932BE1E"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B4616F"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50AC5A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94E5C5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E39049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71FB49"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2" w:type="dxa"/>
            <w:vAlign w:val="center"/>
          </w:tcPr>
          <w:p w14:paraId="2BC1DE9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9" w:type="dxa"/>
            <w:vAlign w:val="center"/>
          </w:tcPr>
          <w:p w14:paraId="4785DE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001FE" w:rsidRPr="00F412AC" w14:paraId="73E82E80" w14:textId="77777777" w:rsidTr="00151260">
        <w:trPr>
          <w:trHeight w:val="363"/>
          <w:jc w:val="center"/>
        </w:trPr>
        <w:tc>
          <w:tcPr>
            <w:tcW w:w="1006" w:type="dxa"/>
            <w:vAlign w:val="center"/>
          </w:tcPr>
          <w:p w14:paraId="792F2202" w14:textId="77777777" w:rsidR="005001FE" w:rsidRPr="00140186" w:rsidRDefault="005001FE" w:rsidP="005001FE">
            <w:pPr>
              <w:widowControl w:val="0"/>
              <w:spacing w:after="120"/>
              <w:jc w:val="center"/>
              <w:rPr>
                <w:rFonts w:ascii="GHEA Grapalat" w:hAnsi="GHEA Grapalat"/>
                <w:sz w:val="16"/>
                <w:lang w:val="en-US"/>
              </w:rPr>
            </w:pPr>
            <w:r w:rsidRPr="00140186">
              <w:rPr>
                <w:rFonts w:ascii="GHEA Grapalat" w:hAnsi="GHEA Grapalat"/>
                <w:sz w:val="16"/>
                <w:lang w:val="en-US"/>
              </w:rPr>
              <w:t>1</w:t>
            </w:r>
          </w:p>
        </w:tc>
        <w:tc>
          <w:tcPr>
            <w:tcW w:w="1212" w:type="dxa"/>
            <w:vAlign w:val="center"/>
          </w:tcPr>
          <w:p w14:paraId="20389027" w14:textId="0D5239CE" w:rsidR="005001FE" w:rsidRPr="00151260" w:rsidRDefault="00C71C1B" w:rsidP="00151260">
            <w:pPr>
              <w:widowControl w:val="0"/>
              <w:jc w:val="center"/>
              <w:rPr>
                <w:rFonts w:ascii="GHEA Grapalat" w:hAnsi="GHEA Grapalat"/>
                <w:sz w:val="16"/>
              </w:rPr>
            </w:pPr>
            <w:r w:rsidRPr="00EA48EA">
              <w:rPr>
                <w:rFonts w:ascii="GHEA Grapalat" w:hAnsi="GHEA Grapalat"/>
                <w:color w:val="222222"/>
                <w:sz w:val="16"/>
                <w:szCs w:val="16"/>
                <w:shd w:val="clear" w:color="auto" w:fill="FFFFFF"/>
              </w:rPr>
              <w:t>60130000</w:t>
            </w:r>
          </w:p>
        </w:tc>
        <w:tc>
          <w:tcPr>
            <w:tcW w:w="843" w:type="dxa"/>
            <w:vAlign w:val="center"/>
          </w:tcPr>
          <w:p w14:paraId="34FEF186" w14:textId="77777777" w:rsidR="005001FE" w:rsidRPr="00151260" w:rsidRDefault="005001FE" w:rsidP="00151260">
            <w:pPr>
              <w:pStyle w:val="23"/>
              <w:widowControl w:val="0"/>
              <w:ind w:left="-55" w:right="-26" w:firstLine="0"/>
              <w:jc w:val="center"/>
              <w:rPr>
                <w:rFonts w:ascii="GHEA Grapalat" w:hAnsi="GHEA Grapalat"/>
                <w:sz w:val="16"/>
                <w:szCs w:val="24"/>
              </w:rPr>
            </w:pPr>
            <w:r w:rsidRPr="00151260">
              <w:rPr>
                <w:rFonts w:ascii="GHEA Grapalat" w:hAnsi="GHEA Grapalat"/>
                <w:sz w:val="16"/>
                <w:szCs w:val="24"/>
              </w:rPr>
              <w:t>Специализированные пассажирские перевозки</w:t>
            </w:r>
          </w:p>
          <w:p w14:paraId="338474DA" w14:textId="77777777" w:rsidR="005001FE" w:rsidRPr="00140186" w:rsidRDefault="005001FE" w:rsidP="00151260">
            <w:pPr>
              <w:widowControl w:val="0"/>
              <w:spacing w:after="120"/>
              <w:ind w:left="-55" w:right="-26"/>
              <w:jc w:val="center"/>
              <w:rPr>
                <w:rFonts w:ascii="GHEA Grapalat" w:hAnsi="GHEA Grapalat"/>
                <w:sz w:val="16"/>
              </w:rPr>
            </w:pPr>
          </w:p>
        </w:tc>
        <w:tc>
          <w:tcPr>
            <w:tcW w:w="682" w:type="dxa"/>
            <w:vAlign w:val="center"/>
          </w:tcPr>
          <w:p w14:paraId="7B839A7F" w14:textId="621CA303" w:rsidR="005001FE" w:rsidRPr="00F412AC" w:rsidRDefault="005001FE" w:rsidP="00151260">
            <w:pPr>
              <w:widowControl w:val="0"/>
              <w:spacing w:after="120"/>
              <w:jc w:val="center"/>
              <w:rPr>
                <w:rFonts w:ascii="GHEA Grapalat" w:hAnsi="GHEA Grapalat"/>
                <w:sz w:val="16"/>
              </w:rPr>
            </w:pPr>
          </w:p>
        </w:tc>
        <w:tc>
          <w:tcPr>
            <w:tcW w:w="813" w:type="dxa"/>
            <w:vAlign w:val="center"/>
          </w:tcPr>
          <w:p w14:paraId="02CAE909" w14:textId="77FA8DBE" w:rsidR="005001FE" w:rsidRPr="00F412AC" w:rsidRDefault="005001FE" w:rsidP="00151260">
            <w:pPr>
              <w:widowControl w:val="0"/>
              <w:spacing w:after="120"/>
              <w:jc w:val="center"/>
              <w:rPr>
                <w:rFonts w:ascii="GHEA Grapalat" w:hAnsi="GHEA Grapalat"/>
                <w:sz w:val="16"/>
              </w:rPr>
            </w:pPr>
          </w:p>
        </w:tc>
        <w:tc>
          <w:tcPr>
            <w:tcW w:w="563" w:type="dxa"/>
            <w:vAlign w:val="center"/>
          </w:tcPr>
          <w:p w14:paraId="3D5AAB27" w14:textId="114DFD49" w:rsidR="005001FE" w:rsidRPr="00151260" w:rsidRDefault="005001FE" w:rsidP="00151260">
            <w:pPr>
              <w:widowControl w:val="0"/>
              <w:spacing w:after="120"/>
              <w:jc w:val="center"/>
              <w:rPr>
                <w:rFonts w:ascii="GHEA Grapalat" w:hAnsi="GHEA Grapalat"/>
                <w:sz w:val="16"/>
              </w:rPr>
            </w:pPr>
          </w:p>
        </w:tc>
        <w:tc>
          <w:tcPr>
            <w:tcW w:w="681" w:type="dxa"/>
            <w:vAlign w:val="center"/>
          </w:tcPr>
          <w:p w14:paraId="5A64C971" w14:textId="09BF773C" w:rsidR="005001FE" w:rsidRPr="00151260" w:rsidRDefault="005001FE" w:rsidP="00151260">
            <w:pPr>
              <w:widowControl w:val="0"/>
              <w:spacing w:after="120"/>
              <w:jc w:val="center"/>
              <w:rPr>
                <w:rFonts w:ascii="GHEA Grapalat" w:hAnsi="GHEA Grapalat"/>
                <w:sz w:val="16"/>
              </w:rPr>
            </w:pPr>
          </w:p>
        </w:tc>
        <w:tc>
          <w:tcPr>
            <w:tcW w:w="582" w:type="dxa"/>
            <w:vAlign w:val="center"/>
          </w:tcPr>
          <w:p w14:paraId="6790CF76" w14:textId="0AC02E5E" w:rsidR="005001FE" w:rsidRPr="00151260" w:rsidRDefault="005001FE" w:rsidP="00151260">
            <w:pPr>
              <w:widowControl w:val="0"/>
              <w:spacing w:after="120"/>
              <w:jc w:val="center"/>
              <w:rPr>
                <w:rFonts w:ascii="GHEA Grapalat" w:hAnsi="GHEA Grapalat"/>
                <w:sz w:val="16"/>
              </w:rPr>
            </w:pPr>
          </w:p>
        </w:tc>
        <w:tc>
          <w:tcPr>
            <w:tcW w:w="566" w:type="dxa"/>
            <w:vAlign w:val="center"/>
          </w:tcPr>
          <w:p w14:paraId="3973D2C9" w14:textId="08DFBF72" w:rsidR="005001FE" w:rsidRPr="00151260" w:rsidRDefault="005001FE" w:rsidP="00151260">
            <w:pPr>
              <w:widowControl w:val="0"/>
              <w:spacing w:after="120"/>
              <w:jc w:val="center"/>
              <w:rPr>
                <w:rFonts w:ascii="GHEA Grapalat" w:hAnsi="GHEA Grapalat"/>
                <w:sz w:val="16"/>
              </w:rPr>
            </w:pPr>
          </w:p>
        </w:tc>
        <w:tc>
          <w:tcPr>
            <w:tcW w:w="601" w:type="dxa"/>
            <w:vAlign w:val="center"/>
          </w:tcPr>
          <w:p w14:paraId="2B6A3898" w14:textId="66A952F0" w:rsidR="005001FE" w:rsidRPr="00151260" w:rsidRDefault="005001FE" w:rsidP="00151260">
            <w:pPr>
              <w:widowControl w:val="0"/>
              <w:spacing w:after="120"/>
              <w:jc w:val="center"/>
              <w:rPr>
                <w:rFonts w:ascii="GHEA Grapalat" w:hAnsi="GHEA Grapalat"/>
                <w:sz w:val="16"/>
              </w:rPr>
            </w:pPr>
          </w:p>
        </w:tc>
        <w:tc>
          <w:tcPr>
            <w:tcW w:w="611" w:type="dxa"/>
            <w:vAlign w:val="center"/>
          </w:tcPr>
          <w:p w14:paraId="2509F550" w14:textId="35BE755D" w:rsidR="005001FE" w:rsidRPr="00151260" w:rsidRDefault="005001FE" w:rsidP="00151260">
            <w:pPr>
              <w:widowControl w:val="0"/>
              <w:spacing w:after="120"/>
              <w:jc w:val="center"/>
              <w:rPr>
                <w:rFonts w:ascii="GHEA Grapalat" w:hAnsi="GHEA Grapalat"/>
                <w:sz w:val="16"/>
              </w:rPr>
            </w:pPr>
          </w:p>
        </w:tc>
        <w:tc>
          <w:tcPr>
            <w:tcW w:w="871" w:type="dxa"/>
            <w:vAlign w:val="center"/>
          </w:tcPr>
          <w:p w14:paraId="306826C2" w14:textId="3A0D929D" w:rsidR="005001FE" w:rsidRPr="00151260" w:rsidRDefault="005001FE" w:rsidP="00151260">
            <w:pPr>
              <w:jc w:val="center"/>
              <w:rPr>
                <w:rFonts w:ascii="GHEA Grapalat" w:hAnsi="GHEA Grapalat"/>
                <w:sz w:val="16"/>
              </w:rPr>
            </w:pPr>
          </w:p>
        </w:tc>
        <w:tc>
          <w:tcPr>
            <w:tcW w:w="676" w:type="dxa"/>
            <w:vAlign w:val="center"/>
          </w:tcPr>
          <w:p w14:paraId="32E602FD" w14:textId="73DB2B00" w:rsidR="005001FE" w:rsidRPr="00151260" w:rsidRDefault="005001FE" w:rsidP="00151260">
            <w:pPr>
              <w:jc w:val="center"/>
              <w:rPr>
                <w:rFonts w:ascii="GHEA Grapalat" w:hAnsi="GHEA Grapalat"/>
                <w:sz w:val="16"/>
              </w:rPr>
            </w:pPr>
          </w:p>
        </w:tc>
        <w:tc>
          <w:tcPr>
            <w:tcW w:w="643" w:type="dxa"/>
            <w:vAlign w:val="center"/>
          </w:tcPr>
          <w:p w14:paraId="731B531E" w14:textId="72C4681E" w:rsidR="005001FE" w:rsidRPr="00151260" w:rsidRDefault="005001FE" w:rsidP="00151260">
            <w:pPr>
              <w:jc w:val="center"/>
              <w:rPr>
                <w:rFonts w:ascii="GHEA Grapalat" w:hAnsi="GHEA Grapalat"/>
                <w:sz w:val="16"/>
              </w:rPr>
            </w:pPr>
          </w:p>
        </w:tc>
        <w:tc>
          <w:tcPr>
            <w:tcW w:w="702" w:type="dxa"/>
            <w:vAlign w:val="center"/>
          </w:tcPr>
          <w:p w14:paraId="5D5948CF" w14:textId="4432FA98" w:rsidR="005001FE" w:rsidRPr="00151260" w:rsidRDefault="005001FE" w:rsidP="00151260">
            <w:pPr>
              <w:rPr>
                <w:rFonts w:ascii="GHEA Grapalat" w:hAnsi="GHEA Grapalat"/>
                <w:sz w:val="16"/>
              </w:rPr>
            </w:pPr>
          </w:p>
        </w:tc>
        <w:tc>
          <w:tcPr>
            <w:tcW w:w="709" w:type="dxa"/>
            <w:vAlign w:val="center"/>
          </w:tcPr>
          <w:p w14:paraId="0F8ECA00" w14:textId="1355232C" w:rsidR="005001FE" w:rsidRPr="00151260" w:rsidRDefault="005001FE" w:rsidP="00151260">
            <w:pPr>
              <w:rPr>
                <w:rFonts w:ascii="GHEA Grapalat" w:hAnsi="GHEA Grapalat"/>
                <w:sz w:val="16"/>
              </w:rPr>
            </w:pPr>
          </w:p>
        </w:tc>
      </w:tr>
    </w:tbl>
    <w:p w14:paraId="2D4CCFC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24D4DCC" w14:textId="77777777" w:rsidTr="005B7138">
        <w:trPr>
          <w:jc w:val="center"/>
        </w:trPr>
        <w:tc>
          <w:tcPr>
            <w:tcW w:w="4536" w:type="dxa"/>
          </w:tcPr>
          <w:p w14:paraId="76CCA32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39B9AB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38AEAB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35A79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60F1C88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6A6D3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8FEB55D"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E808DD9"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CE883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AAE6972"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0010083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217081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89ED8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99C87D9" w14:textId="77777777" w:rsidTr="005B7138">
        <w:trPr>
          <w:tblCellSpacing w:w="7" w:type="dxa"/>
          <w:jc w:val="center"/>
        </w:trPr>
        <w:tc>
          <w:tcPr>
            <w:tcW w:w="0" w:type="auto"/>
            <w:gridSpan w:val="2"/>
            <w:vAlign w:val="center"/>
          </w:tcPr>
          <w:p w14:paraId="10E505E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D1F6CC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B903FFF" w14:textId="77777777" w:rsidTr="005B7138">
        <w:trPr>
          <w:tblCellSpacing w:w="7" w:type="dxa"/>
          <w:jc w:val="center"/>
        </w:trPr>
        <w:tc>
          <w:tcPr>
            <w:tcW w:w="0" w:type="auto"/>
            <w:vAlign w:val="center"/>
          </w:tcPr>
          <w:p w14:paraId="051478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54642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929F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00DD2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1324DE9"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E3A4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52EBAA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CBB8BA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1EA8B7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DF46A3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9B4C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4C9C4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7F3EAB5" w14:textId="77777777" w:rsidR="003B2F27" w:rsidRPr="00AD29CE" w:rsidRDefault="003B2F27" w:rsidP="003B2F27">
      <w:pPr>
        <w:widowControl w:val="0"/>
        <w:spacing w:after="160" w:line="360" w:lineRule="auto"/>
        <w:ind w:firstLine="375"/>
        <w:rPr>
          <w:rFonts w:ascii="GHEA Grapalat" w:hAnsi="GHEA Grapalat"/>
          <w:iCs/>
          <w:color w:val="000000"/>
        </w:rPr>
      </w:pPr>
    </w:p>
    <w:p w14:paraId="638010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42F7648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7D88522"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38782705"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47DB119"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4FFF476"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3A520765"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F26DD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A6C4A70"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3A2870E" w14:textId="77777777" w:rsidTr="005B7138">
        <w:trPr>
          <w:jc w:val="center"/>
        </w:trPr>
        <w:tc>
          <w:tcPr>
            <w:tcW w:w="357" w:type="dxa"/>
            <w:vMerge w:val="restart"/>
            <w:shd w:val="clear" w:color="auto" w:fill="auto"/>
            <w:vAlign w:val="center"/>
          </w:tcPr>
          <w:p w14:paraId="17707E3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1A78B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BE496B2" w14:textId="77777777" w:rsidTr="005B7138">
        <w:trPr>
          <w:jc w:val="center"/>
        </w:trPr>
        <w:tc>
          <w:tcPr>
            <w:tcW w:w="357" w:type="dxa"/>
            <w:vMerge/>
            <w:shd w:val="clear" w:color="auto" w:fill="auto"/>
          </w:tcPr>
          <w:p w14:paraId="2D23F9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81C26E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B0DD5D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D19C7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6BF7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9139E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0AD1A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53CB9E" w14:textId="77777777" w:rsidTr="005B7138">
        <w:trPr>
          <w:trHeight w:val="1105"/>
          <w:jc w:val="center"/>
        </w:trPr>
        <w:tc>
          <w:tcPr>
            <w:tcW w:w="357" w:type="dxa"/>
            <w:vMerge/>
            <w:tcBorders>
              <w:bottom w:val="single" w:sz="4" w:space="0" w:color="auto"/>
            </w:tcBorders>
            <w:shd w:val="clear" w:color="auto" w:fill="auto"/>
          </w:tcPr>
          <w:p w14:paraId="2B75E1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44DB77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48380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3EB8A9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31A4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75C37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9C0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5AB34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3FEA6D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6D2F8EB" w14:textId="77777777" w:rsidTr="005B7138">
        <w:trPr>
          <w:jc w:val="center"/>
        </w:trPr>
        <w:tc>
          <w:tcPr>
            <w:tcW w:w="357" w:type="dxa"/>
            <w:shd w:val="clear" w:color="auto" w:fill="auto"/>
            <w:vAlign w:val="center"/>
          </w:tcPr>
          <w:p w14:paraId="68B73EB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8EEF0C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1975EB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718EE8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283109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920A4D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46064C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106371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67CA50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CA57BCA" w14:textId="77777777" w:rsidTr="005B7138">
        <w:trPr>
          <w:jc w:val="center"/>
        </w:trPr>
        <w:tc>
          <w:tcPr>
            <w:tcW w:w="357" w:type="dxa"/>
            <w:shd w:val="clear" w:color="auto" w:fill="auto"/>
          </w:tcPr>
          <w:p w14:paraId="46A43C3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25A7ED7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364CD68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3CCDCD2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3E445D8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5FC426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02FB95C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08ACCB4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6800400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238ADF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1B9B424"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57DEE6D" w14:textId="77777777" w:rsidTr="005B7138">
        <w:trPr>
          <w:trHeight w:val="266"/>
          <w:tblCellSpacing w:w="7" w:type="dxa"/>
          <w:jc w:val="center"/>
        </w:trPr>
        <w:tc>
          <w:tcPr>
            <w:tcW w:w="0" w:type="auto"/>
            <w:vAlign w:val="center"/>
          </w:tcPr>
          <w:p w14:paraId="6C4080A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1953E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0D6FA1" w14:textId="77777777" w:rsidTr="005B7138">
        <w:trPr>
          <w:trHeight w:val="473"/>
          <w:tblCellSpacing w:w="7" w:type="dxa"/>
          <w:jc w:val="center"/>
        </w:trPr>
        <w:tc>
          <w:tcPr>
            <w:tcW w:w="0" w:type="auto"/>
            <w:vAlign w:val="center"/>
          </w:tcPr>
          <w:p w14:paraId="5B30B56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6ABDB4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A0808B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143FB5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767B4B9" w14:textId="77777777" w:rsidTr="005B7138">
        <w:trPr>
          <w:trHeight w:val="503"/>
          <w:tblCellSpacing w:w="7" w:type="dxa"/>
          <w:jc w:val="center"/>
        </w:trPr>
        <w:tc>
          <w:tcPr>
            <w:tcW w:w="0" w:type="auto"/>
            <w:vAlign w:val="center"/>
          </w:tcPr>
          <w:p w14:paraId="06802A1D"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DC5DF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A0DDF3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391F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02CCECF" w14:textId="77777777" w:rsidTr="005B7138">
        <w:trPr>
          <w:trHeight w:val="281"/>
          <w:tblCellSpacing w:w="7" w:type="dxa"/>
          <w:jc w:val="center"/>
        </w:trPr>
        <w:tc>
          <w:tcPr>
            <w:tcW w:w="0" w:type="auto"/>
            <w:vAlign w:val="center"/>
          </w:tcPr>
          <w:p w14:paraId="008CCFA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5065D0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206AF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58E8B84" w14:textId="77777777" w:rsidR="003B2F27" w:rsidRDefault="003B2F27" w:rsidP="003B2F27">
      <w:pPr>
        <w:rPr>
          <w:rFonts w:ascii="GHEA Grapalat" w:hAnsi="GHEA Grapalat"/>
        </w:rPr>
      </w:pPr>
      <w:r>
        <w:rPr>
          <w:rFonts w:ascii="GHEA Grapalat" w:hAnsi="GHEA Grapalat"/>
        </w:rPr>
        <w:br w:type="page"/>
      </w:r>
    </w:p>
    <w:p w14:paraId="388B109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4A08F95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52D2E0" w14:textId="77777777" w:rsidR="003B2F27" w:rsidRPr="00AD29CE" w:rsidRDefault="003B2F27" w:rsidP="003B2F27">
      <w:pPr>
        <w:widowControl w:val="0"/>
        <w:spacing w:after="160" w:line="360" w:lineRule="auto"/>
        <w:rPr>
          <w:rFonts w:ascii="GHEA Grapalat" w:hAnsi="GHEA Grapalat"/>
        </w:rPr>
      </w:pPr>
    </w:p>
    <w:p w14:paraId="6570CBC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34609B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0EFF126"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0030A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BE9BAA"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66C7C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0A592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00C35A5"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F72BF0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01833D5"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E0CC8B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B89519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78DC16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B7C851F"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0BC70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DF76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80911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58B39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BEDDE5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F77F545" w14:textId="77777777" w:rsidR="003B2F27" w:rsidRPr="00AD29CE" w:rsidRDefault="003B2F27" w:rsidP="005B7138">
            <w:pPr>
              <w:widowControl w:val="0"/>
              <w:spacing w:after="120"/>
              <w:rPr>
                <w:rFonts w:ascii="GHEA Grapalat" w:hAnsi="GHEA Grapalat" w:cs="Sylfaen"/>
              </w:rPr>
            </w:pPr>
          </w:p>
        </w:tc>
      </w:tr>
      <w:tr w:rsidR="003B2F27" w:rsidRPr="00AD29CE" w14:paraId="4C4401E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F03DA0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D0CE9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292FEC1" w14:textId="77777777" w:rsidR="003B2F27" w:rsidRPr="00AD29CE" w:rsidRDefault="003B2F27" w:rsidP="005B7138">
            <w:pPr>
              <w:widowControl w:val="0"/>
              <w:spacing w:after="120"/>
              <w:rPr>
                <w:rFonts w:ascii="GHEA Grapalat" w:hAnsi="GHEA Grapalat" w:cs="Sylfaen"/>
              </w:rPr>
            </w:pPr>
          </w:p>
        </w:tc>
      </w:tr>
    </w:tbl>
    <w:p w14:paraId="680A32A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A45A61A" w14:textId="77777777" w:rsidR="003B2F27" w:rsidRDefault="003B2F27" w:rsidP="003B2F27">
      <w:pPr>
        <w:rPr>
          <w:rFonts w:ascii="GHEA Grapalat" w:hAnsi="GHEA Grapalat" w:cs="Sylfaen"/>
        </w:rPr>
      </w:pPr>
      <w:r>
        <w:rPr>
          <w:rFonts w:ascii="GHEA Grapalat" w:hAnsi="GHEA Grapalat" w:cs="Sylfaen"/>
        </w:rPr>
        <w:br w:type="page"/>
      </w:r>
    </w:p>
    <w:p w14:paraId="0D021C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2500817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5F00F0B9" w14:textId="77777777" w:rsidTr="005B7138">
        <w:tc>
          <w:tcPr>
            <w:tcW w:w="4785" w:type="dxa"/>
          </w:tcPr>
          <w:p w14:paraId="1F73306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115DE6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21FDFF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E003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9EC9009" w14:textId="77777777" w:rsidTr="005B7138">
        <w:trPr>
          <w:tblCellSpacing w:w="7" w:type="dxa"/>
          <w:jc w:val="center"/>
        </w:trPr>
        <w:tc>
          <w:tcPr>
            <w:tcW w:w="0" w:type="auto"/>
            <w:vAlign w:val="center"/>
          </w:tcPr>
          <w:p w14:paraId="3BE4371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D22591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9C11BE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059390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9C8448D" w14:textId="77777777" w:rsidTr="005B7138">
        <w:trPr>
          <w:tblCellSpacing w:w="7" w:type="dxa"/>
          <w:jc w:val="center"/>
        </w:trPr>
        <w:tc>
          <w:tcPr>
            <w:tcW w:w="0" w:type="auto"/>
            <w:vAlign w:val="center"/>
          </w:tcPr>
          <w:p w14:paraId="335E9DB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FD50CE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B5E010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05AE322"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BE35E67" w14:textId="77777777" w:rsidTr="005B7138">
        <w:trPr>
          <w:tblCellSpacing w:w="7" w:type="dxa"/>
          <w:jc w:val="center"/>
        </w:trPr>
        <w:tc>
          <w:tcPr>
            <w:tcW w:w="0" w:type="auto"/>
            <w:vAlign w:val="center"/>
          </w:tcPr>
          <w:p w14:paraId="72FAADB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5E70CD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CA9834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1D861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DAF1280"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8F030" w14:textId="77777777" w:rsidR="00B5301D" w:rsidRDefault="00B5301D">
      <w:r>
        <w:separator/>
      </w:r>
    </w:p>
  </w:endnote>
  <w:endnote w:type="continuationSeparator" w:id="0">
    <w:p w14:paraId="733E0999" w14:textId="77777777" w:rsidR="00B5301D" w:rsidRDefault="00B5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203"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0BA68083" w14:textId="5B9E2C50" w:rsidR="00E3441C" w:rsidRPr="00305BEC" w:rsidRDefault="00E3441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C0232">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417C2" w14:textId="77777777" w:rsidR="00B5301D" w:rsidRDefault="00B5301D">
      <w:r>
        <w:separator/>
      </w:r>
    </w:p>
  </w:footnote>
  <w:footnote w:type="continuationSeparator" w:id="0">
    <w:p w14:paraId="206D383A" w14:textId="77777777" w:rsidR="00B5301D" w:rsidRDefault="00B5301D">
      <w:r>
        <w:continuationSeparator/>
      </w:r>
    </w:p>
  </w:footnote>
  <w:footnote w:id="1">
    <w:p w14:paraId="78BF7237" w14:textId="77777777" w:rsidR="00E3441C" w:rsidRDefault="00E3441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38D92FA"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94C6958"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13723DB9" w14:textId="77777777" w:rsidR="00E3441C" w:rsidRPr="00A31673" w:rsidRDefault="00E3441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20B69323" w14:textId="77777777" w:rsidR="00E3441C" w:rsidRPr="00DE7706" w:rsidRDefault="00E3441C">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173770A5" w14:textId="77777777" w:rsidR="00E3441C" w:rsidRDefault="00E3441C" w:rsidP="006B3E56">
      <w:pPr>
        <w:jc w:val="both"/>
      </w:pPr>
    </w:p>
    <w:p w14:paraId="44E935FE"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C93920"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FA15105"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AAE2932" w14:textId="77777777" w:rsidR="00E3441C" w:rsidRPr="008D64EE" w:rsidRDefault="00E3441C" w:rsidP="006B3E56">
      <w:pPr>
        <w:pStyle w:val="af2"/>
        <w:rPr>
          <w:rFonts w:asciiTheme="minorHAnsi" w:hAnsiTheme="minorHAnsi"/>
        </w:rPr>
      </w:pPr>
    </w:p>
  </w:footnote>
  <w:footnote w:id="5">
    <w:p w14:paraId="166F5116" w14:textId="77777777" w:rsidR="00E3441C" w:rsidRPr="00D3436F" w:rsidRDefault="00E3441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7867E60" w14:textId="77777777" w:rsidR="00E3441C" w:rsidRPr="00D3436F" w:rsidRDefault="00E3441C">
      <w:pPr>
        <w:pStyle w:val="af2"/>
        <w:rPr>
          <w:lang w:val="es-ES"/>
        </w:rPr>
      </w:pPr>
    </w:p>
  </w:footnote>
  <w:footnote w:id="6">
    <w:p w14:paraId="0DAB0A5C" w14:textId="77777777" w:rsidR="00E3441C" w:rsidRPr="008842CE" w:rsidRDefault="00E3441C" w:rsidP="003D2FE2">
      <w:pPr>
        <w:pStyle w:val="af2"/>
        <w:jc w:val="both"/>
      </w:pPr>
    </w:p>
  </w:footnote>
  <w:footnote w:id="7">
    <w:p w14:paraId="75B92AF5" w14:textId="77777777" w:rsidR="00E3441C" w:rsidRPr="008842CE" w:rsidRDefault="00E3441C" w:rsidP="000A214C">
      <w:pPr>
        <w:pStyle w:val="af2"/>
        <w:jc w:val="both"/>
      </w:pPr>
    </w:p>
  </w:footnote>
  <w:footnote w:id="8">
    <w:p w14:paraId="5BB1FA67" w14:textId="77777777" w:rsidR="00E3441C" w:rsidRPr="002A7C6E" w:rsidRDefault="00E3441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5E035EE" w14:textId="77777777" w:rsidR="00E3441C" w:rsidRPr="00D81E0E" w:rsidRDefault="00E3441C"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9">
    <w:p w14:paraId="1581D69C" w14:textId="77777777" w:rsidR="00E3441C" w:rsidRPr="006F5F33" w:rsidRDefault="00E3441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3112EEC5" w14:textId="77777777" w:rsidR="00E3441C" w:rsidRPr="00892F7F" w:rsidRDefault="00E3441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E5EDC13" w14:textId="77777777" w:rsidR="00E3441C" w:rsidRPr="0013046C" w:rsidRDefault="00E3441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2D9CF1" w14:textId="77777777" w:rsidR="00E3441C" w:rsidRPr="0013046C" w:rsidRDefault="00E3441C"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8EAB3CC" w14:textId="77777777" w:rsidR="00E3441C" w:rsidRPr="006F5F33" w:rsidRDefault="00E3441C" w:rsidP="0067463A">
      <w:pPr>
        <w:pStyle w:val="af2"/>
        <w:jc w:val="both"/>
        <w:rPr>
          <w:rFonts w:ascii="GHEA Grapalat" w:hAnsi="GHEA Grapalat"/>
          <w:lang w:val="hy-AM"/>
        </w:rPr>
      </w:pPr>
      <w:r w:rsidRPr="006F5F33">
        <w:rPr>
          <w:rFonts w:ascii="GHEA Grapalat" w:hAnsi="GHEA Grapalat"/>
          <w:i/>
        </w:rPr>
        <w:t>.</w:t>
      </w:r>
    </w:p>
    <w:p w14:paraId="0F0088AE" w14:textId="77777777" w:rsidR="00E3441C" w:rsidRPr="006F5F33" w:rsidRDefault="00E3441C"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2884072" w14:textId="77777777" w:rsidR="00E3441C" w:rsidRPr="00576D9C" w:rsidRDefault="00E3441C" w:rsidP="003B2F27">
      <w:pPr>
        <w:pStyle w:val="af2"/>
        <w:jc w:val="both"/>
        <w:rPr>
          <w:rFonts w:ascii="GHEA Grapalat" w:hAnsi="GHEA Grapalat"/>
          <w:lang w:val="hy-AM"/>
        </w:rPr>
      </w:pPr>
    </w:p>
  </w:footnote>
  <w:footnote w:id="11">
    <w:p w14:paraId="601D28F5" w14:textId="77777777" w:rsidR="00E3441C" w:rsidRPr="006F5F33" w:rsidRDefault="00E3441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59B92D26" w14:textId="77777777" w:rsidR="00E3441C" w:rsidRPr="006F5F33" w:rsidRDefault="00E3441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3005E518" w14:textId="77777777" w:rsidR="00E3441C" w:rsidRPr="006F5F33" w:rsidRDefault="00E3441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329ED6" w14:textId="77777777" w:rsidR="00E3441C" w:rsidRPr="00E40AC8" w:rsidRDefault="00E3441C" w:rsidP="003B2F27">
      <w:pPr>
        <w:pStyle w:val="af2"/>
        <w:jc w:val="both"/>
      </w:pPr>
      <w:r>
        <w:rPr>
          <w:rStyle w:val="af6"/>
        </w:rPr>
        <w:t>*</w:t>
      </w:r>
      <w:r w:rsidR="00B243F5"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00B243F5" w:rsidRPr="006E181F">
        <w:rPr>
          <w:rFonts w:ascii="GHEA Grapalat" w:eastAsiaTheme="minorEastAsia" w:hAnsi="GHEA Grapalat" w:cstheme="minorBidi"/>
          <w:i/>
          <w:sz w:val="22"/>
          <w:szCs w:val="22"/>
          <w:lang w:eastAsia="en-US" w:bidi="ar-SA"/>
        </w:rPr>
        <w:t>ускуг</w:t>
      </w:r>
      <w:proofErr w:type="spellEnd"/>
      <w:r w:rsidR="00B243F5"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4A045EC5" w14:textId="77777777" w:rsidR="005001FE" w:rsidRPr="00E40AC8" w:rsidRDefault="005001FE" w:rsidP="005001FE">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140186">
        <w:rPr>
          <w:rFonts w:ascii="GHEA Grapalat" w:hAnsi="GHEA Grapalat"/>
          <w:i/>
          <w:color w:val="000000"/>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6">
    <w:p w14:paraId="24B47C1E"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14:paraId="3B0A487D" w14:textId="77777777" w:rsidR="00E3441C" w:rsidRPr="00CA2754" w:rsidRDefault="00E3441C" w:rsidP="003B2F27">
      <w:pPr>
        <w:pStyle w:val="af2"/>
        <w:jc w:val="both"/>
        <w:rPr>
          <w:sz w:val="2"/>
          <w:szCs w:val="2"/>
        </w:rPr>
      </w:pPr>
    </w:p>
  </w:footnote>
  <w:footnote w:id="17">
    <w:p w14:paraId="148BC917" w14:textId="77777777" w:rsidR="00E3441C" w:rsidRPr="00CA2754" w:rsidRDefault="00E3441C"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860"/>
    <w:rsid w:val="00034CED"/>
    <w:rsid w:val="00036B65"/>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576F6"/>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16F"/>
    <w:rsid w:val="000C67BB"/>
    <w:rsid w:val="000C6BA1"/>
    <w:rsid w:val="000C6E1C"/>
    <w:rsid w:val="000C6F81"/>
    <w:rsid w:val="000D07E4"/>
    <w:rsid w:val="000D0F13"/>
    <w:rsid w:val="000D10F1"/>
    <w:rsid w:val="000D16B6"/>
    <w:rsid w:val="000D180A"/>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260"/>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85"/>
    <w:rsid w:val="001B1FC4"/>
    <w:rsid w:val="001B2164"/>
    <w:rsid w:val="001B32D9"/>
    <w:rsid w:val="001B37D2"/>
    <w:rsid w:val="001B3810"/>
    <w:rsid w:val="001B41EC"/>
    <w:rsid w:val="001B45A9"/>
    <w:rsid w:val="001B478E"/>
    <w:rsid w:val="001B65BD"/>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CB8"/>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7E4"/>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C727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D8C"/>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C84"/>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4C"/>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E11"/>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232"/>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1FE"/>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AC4"/>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1EBD"/>
    <w:rsid w:val="006E35A0"/>
    <w:rsid w:val="006E49D7"/>
    <w:rsid w:val="006E50E4"/>
    <w:rsid w:val="006E5904"/>
    <w:rsid w:val="006E5CC5"/>
    <w:rsid w:val="006E724E"/>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0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5B55"/>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53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7C2"/>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62"/>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631"/>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A14"/>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69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35"/>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01D"/>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B39"/>
    <w:rsid w:val="00BD0D0A"/>
    <w:rsid w:val="00BD176C"/>
    <w:rsid w:val="00BD2440"/>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1F2"/>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4E9"/>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C1B"/>
    <w:rsid w:val="00C71E26"/>
    <w:rsid w:val="00C72606"/>
    <w:rsid w:val="00C7261B"/>
    <w:rsid w:val="00C72A10"/>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B99"/>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7D5"/>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17272"/>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03CA"/>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590C"/>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E01"/>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4FAA"/>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B6DE3"/>
  <w15:docId w15:val="{1688648C-6009-4C97-A26E-886E9CF7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126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5001FE"/>
  </w:style>
  <w:style w:type="paragraph" w:styleId="HTML">
    <w:name w:val="HTML Preformatted"/>
    <w:basedOn w:val="a"/>
    <w:link w:val="HTML0"/>
    <w:uiPriority w:val="99"/>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5001F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59494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040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215998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E0187-B7AF-45BC-94F1-668CF406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94</Pages>
  <Words>19037</Words>
  <Characters>108512</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Sirarpi</cp:lastModifiedBy>
  <cp:revision>12</cp:revision>
  <cp:lastPrinted>2018-02-16T07:12:00Z</cp:lastPrinted>
  <dcterms:created xsi:type="dcterms:W3CDTF">2025-06-26T16:26:00Z</dcterms:created>
  <dcterms:modified xsi:type="dcterms:W3CDTF">2026-01-09T19:51:00Z</dcterms:modified>
</cp:coreProperties>
</file>