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30BB4113" w14:textId="36287882" w:rsidR="00D071E5" w:rsidRPr="00D071E5" w:rsidRDefault="00D071E5" w:rsidP="00D071E5">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376FE6" w:rsidRPr="00376FE6">
        <w:rPr>
          <w:rFonts w:ascii="GHEA Grapalat" w:hAnsi="GHEA Grapalat"/>
          <w:i w:val="0"/>
          <w:sz w:val="24"/>
          <w:szCs w:val="24"/>
        </w:rPr>
        <w:t>05</w:t>
      </w:r>
      <w:r w:rsidRPr="00D071E5">
        <w:rPr>
          <w:rFonts w:ascii="GHEA Grapalat" w:hAnsi="GHEA Grapalat"/>
          <w:i w:val="0"/>
          <w:sz w:val="24"/>
          <w:szCs w:val="24"/>
        </w:rPr>
        <w:t>" "</w:t>
      </w:r>
      <w:r w:rsidR="00376FE6" w:rsidRPr="00376FE6">
        <w:rPr>
          <w:rFonts w:ascii="GHEA Grapalat" w:hAnsi="GHEA Grapalat"/>
          <w:i w:val="0"/>
          <w:sz w:val="24"/>
          <w:szCs w:val="24"/>
        </w:rPr>
        <w:t>12</w:t>
      </w:r>
      <w:r w:rsidRPr="00D071E5">
        <w:rPr>
          <w:rFonts w:ascii="GHEA Grapalat" w:hAnsi="GHEA Grapalat"/>
          <w:i w:val="0"/>
          <w:sz w:val="24"/>
          <w:szCs w:val="24"/>
        </w:rPr>
        <w:t>" 202</w:t>
      </w:r>
      <w:r w:rsidR="00E20A22" w:rsidRPr="00E20A22">
        <w:rPr>
          <w:rFonts w:ascii="GHEA Grapalat" w:hAnsi="GHEA Grapalat"/>
          <w:i w:val="0"/>
          <w:sz w:val="24"/>
          <w:szCs w:val="24"/>
        </w:rPr>
        <w:t>5</w:t>
      </w:r>
      <w:r w:rsidRPr="00D071E5">
        <w:rPr>
          <w:rFonts w:ascii="GHEA Grapalat" w:hAnsi="GHEA Grapalat"/>
          <w:i w:val="0"/>
          <w:sz w:val="24"/>
          <w:szCs w:val="24"/>
        </w:rPr>
        <w:t>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ABC3286" w14:textId="77777777" w:rsidR="00D071E5" w:rsidRPr="00D071E5" w:rsidRDefault="00D071E5" w:rsidP="00D071E5">
      <w:pPr>
        <w:pStyle w:val="a3"/>
        <w:jc w:val="center"/>
        <w:rPr>
          <w:rFonts w:ascii="GHEA Grapalat" w:hAnsi="GHEA Grapalat"/>
          <w:i w:val="0"/>
          <w:sz w:val="24"/>
          <w:szCs w:val="24"/>
        </w:rPr>
      </w:pPr>
    </w:p>
    <w:p w14:paraId="100B1DB3" w14:textId="1C10872E" w:rsidR="00D071E5" w:rsidRP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5D7079">
        <w:rPr>
          <w:rFonts w:ascii="GHEA Grapalat" w:hAnsi="GHEA Grapalat"/>
          <w:i w:val="0"/>
          <w:sz w:val="24"/>
          <w:szCs w:val="24"/>
        </w:rPr>
        <w:t>«</w:t>
      </w:r>
      <w:bookmarkStart w:id="0" w:name="_Hlk216043395"/>
      <w:r w:rsidR="00376FE6">
        <w:rPr>
          <w:rFonts w:ascii="GHEA Grapalat" w:hAnsi="GHEA Grapalat"/>
          <w:i w:val="0"/>
          <w:sz w:val="24"/>
          <w:szCs w:val="24"/>
        </w:rPr>
        <w:t>ԱՄՎՀԴ1-ԳՀԱՊՁԲ-2026/01</w:t>
      </w:r>
      <w:bookmarkEnd w:id="0"/>
      <w:r w:rsidR="005D7079">
        <w:rPr>
          <w:rFonts w:ascii="GHEA Grapalat" w:hAnsi="GHEA Grapalat"/>
          <w:i w:val="0"/>
          <w:sz w:val="24"/>
          <w:szCs w:val="24"/>
        </w:rPr>
        <w:t>»</w:t>
      </w:r>
      <w:r w:rsidR="005E64BF">
        <w:rPr>
          <w:rFonts w:ascii="GHEA Grapalat" w:hAnsi="GHEA Grapalat"/>
          <w:i w:val="0"/>
          <w:sz w:val="24"/>
          <w:szCs w:val="24"/>
        </w:rPr>
        <w:t xml:space="preserve">        </w:t>
      </w:r>
    </w:p>
    <w:p w14:paraId="45DEC0E8" w14:textId="313136F0"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bookmarkStart w:id="1" w:name="_Hlk216043371"/>
      <w:bookmarkStart w:id="2" w:name="_Hlk216043426"/>
      <w:proofErr w:type="spellStart"/>
      <w:r w:rsidR="006A5C2F">
        <w:rPr>
          <w:rFonts w:ascii="GHEA Grapalat" w:hAnsi="GHEA Grapalat"/>
          <w:i w:val="0"/>
          <w:sz w:val="24"/>
          <w:szCs w:val="24"/>
        </w:rPr>
        <w:t>Вахаршапат</w:t>
      </w:r>
      <w:bookmarkEnd w:id="2"/>
      <w:r w:rsidR="006A5C2F">
        <w:rPr>
          <w:rFonts w:ascii="GHEA Grapalat" w:hAnsi="GHEA Grapalat"/>
          <w:i w:val="0"/>
          <w:sz w:val="24"/>
          <w:szCs w:val="24"/>
        </w:rPr>
        <w:t>ская</w:t>
      </w:r>
      <w:proofErr w:type="spellEnd"/>
      <w:r w:rsidR="006A5C2F">
        <w:rPr>
          <w:rFonts w:ascii="GHEA Grapalat" w:hAnsi="GHEA Grapalat"/>
          <w:i w:val="0"/>
          <w:sz w:val="24"/>
          <w:szCs w:val="24"/>
        </w:rPr>
        <w:t xml:space="preserve"> Номер 1 Основная Школа Имении М. Маштоца</w:t>
      </w:r>
      <w:bookmarkEnd w:id="1"/>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6A5C2F" w:rsidRPr="006A5C2F">
        <w:rPr>
          <w:rFonts w:ascii="GHEA Grapalat" w:hAnsi="GHEA Grapalat"/>
          <w:i w:val="0"/>
          <w:sz w:val="24"/>
          <w:szCs w:val="24"/>
        </w:rPr>
        <w:t>ул. Баграмяна, 12, г. Эчмиадзин</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полиэтиленовые трубы (далее — договор).</w:t>
      </w:r>
    </w:p>
    <w:p w14:paraId="1D1A7590" w14:textId="77777777" w:rsidR="00D071E5" w:rsidRPr="00D071E5" w:rsidRDefault="00D071E5" w:rsidP="00D071E5">
      <w:pPr>
        <w:pStyle w:val="a3"/>
        <w:ind w:left="284" w:firstLine="0"/>
        <w:rPr>
          <w:rFonts w:ascii="GHEA Grapalat" w:hAnsi="GHEA Grapalat"/>
          <w:i w:val="0"/>
          <w:sz w:val="24"/>
          <w:szCs w:val="24"/>
        </w:rPr>
      </w:pPr>
      <w:r w:rsidRPr="00D071E5">
        <w:rPr>
          <w:rFonts w:ascii="GHEA Grapalat" w:hAnsi="GHEA Grapalat"/>
          <w:i w:val="0"/>
          <w:sz w:val="24"/>
          <w:szCs w:val="24"/>
        </w:rPr>
        <w:t>наименование услуги</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43A070D0"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376FE6" w:rsidRPr="00376FE6">
        <w:rPr>
          <w:rFonts w:ascii="GHEA Grapalat" w:hAnsi="GHEA Grapalat"/>
          <w:i w:val="0"/>
          <w:sz w:val="24"/>
          <w:szCs w:val="24"/>
        </w:rPr>
        <w:t>2</w:t>
      </w:r>
      <w:r w:rsidRPr="00D071E5">
        <w:rPr>
          <w:rFonts w:ascii="GHEA Grapalat" w:hAnsi="GHEA Grapalat"/>
          <w:i w:val="0"/>
          <w:sz w:val="24"/>
          <w:szCs w:val="24"/>
        </w:rPr>
        <w:t>:</w:t>
      </w:r>
      <w:r w:rsidR="00376FE6" w:rsidRPr="00376FE6">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0D784048"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6A5C2F" w:rsidRPr="006A5C2F">
        <w:rPr>
          <w:rFonts w:ascii="GHEA Grapalat" w:hAnsi="GHEA Grapalat"/>
          <w:i w:val="0"/>
          <w:sz w:val="24"/>
          <w:szCs w:val="24"/>
        </w:rPr>
        <w:t>ул. Баграмяна, 12, г. Эчмиадзин</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376FE6" w:rsidRPr="00376FE6">
        <w:rPr>
          <w:rFonts w:ascii="GHEA Grapalat" w:hAnsi="GHEA Grapalat"/>
          <w:i w:val="0"/>
          <w:sz w:val="24"/>
          <w:szCs w:val="24"/>
        </w:rPr>
        <w:t>2</w:t>
      </w:r>
      <w:r w:rsidRPr="00D071E5">
        <w:rPr>
          <w:rFonts w:ascii="GHEA Grapalat" w:hAnsi="GHEA Grapalat"/>
          <w:i w:val="0"/>
          <w:sz w:val="24"/>
          <w:szCs w:val="24"/>
        </w:rPr>
        <w:t>:</w:t>
      </w:r>
      <w:r w:rsidR="00376FE6" w:rsidRPr="00376FE6">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14021076"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6A5C2F" w:rsidRPr="006A5C2F">
        <w:rPr>
          <w:rFonts w:ascii="GHEA Grapalat" w:hAnsi="GHEA Grapalat"/>
          <w:i w:val="0"/>
          <w:sz w:val="24"/>
          <w:szCs w:val="24"/>
        </w:rPr>
        <w:t>ул. Баграмяна, 12, г. Эчмиадзин</w:t>
      </w:r>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376FE6" w:rsidRPr="00376FE6">
        <w:rPr>
          <w:rFonts w:ascii="GHEA Grapalat" w:hAnsi="GHEA Grapalat"/>
          <w:i w:val="0"/>
          <w:sz w:val="24"/>
          <w:szCs w:val="24"/>
        </w:rPr>
        <w:t>2</w:t>
      </w:r>
      <w:r w:rsidRPr="00D071E5">
        <w:rPr>
          <w:rFonts w:ascii="GHEA Grapalat" w:hAnsi="GHEA Grapalat"/>
          <w:i w:val="0"/>
          <w:sz w:val="24"/>
          <w:szCs w:val="24"/>
        </w:rPr>
        <w:t>:</w:t>
      </w:r>
      <w:r w:rsidR="00376FE6" w:rsidRPr="00376FE6">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376FE6" w:rsidRPr="00376FE6">
        <w:rPr>
          <w:rFonts w:ascii="GHEA Grapalat" w:hAnsi="GHEA Grapalat"/>
          <w:i w:val="0"/>
          <w:sz w:val="24"/>
          <w:szCs w:val="24"/>
        </w:rPr>
        <w:t>15</w:t>
      </w:r>
      <w:r w:rsidRPr="00D071E5">
        <w:rPr>
          <w:rFonts w:ascii="GHEA Grapalat" w:hAnsi="GHEA Grapalat"/>
          <w:i w:val="0"/>
          <w:sz w:val="24"/>
          <w:szCs w:val="24"/>
        </w:rPr>
        <w:t>" "</w:t>
      </w:r>
      <w:r w:rsidR="00376FE6" w:rsidRPr="00376FE6">
        <w:rPr>
          <w:rFonts w:ascii="GHEA Grapalat" w:hAnsi="GHEA Grapalat"/>
          <w:i w:val="0"/>
          <w:sz w:val="24"/>
          <w:szCs w:val="24"/>
        </w:rPr>
        <w:t>12</w:t>
      </w:r>
      <w:r w:rsidRPr="00D071E5">
        <w:rPr>
          <w:rFonts w:ascii="GHEA Grapalat" w:hAnsi="GHEA Grapalat"/>
          <w:i w:val="0"/>
          <w:sz w:val="24"/>
          <w:szCs w:val="24"/>
        </w:rPr>
        <w:t>" "202</w:t>
      </w:r>
      <w:r w:rsidR="00E20A22" w:rsidRPr="00E20A22">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w:t>
      </w:r>
      <w:proofErr w:type="spellStart"/>
      <w:r w:rsidRPr="00D071E5">
        <w:rPr>
          <w:rFonts w:ascii="GHEA Grapalat" w:hAnsi="GHEA Grapalat"/>
          <w:i w:val="0"/>
          <w:sz w:val="24"/>
          <w:szCs w:val="24"/>
        </w:rPr>
        <w:t>Мелик-Адамяна</w:t>
      </w:r>
      <w:proofErr w:type="spellEnd"/>
      <w:r w:rsidRPr="00D071E5">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 xml:space="preserve">С. </w:t>
      </w:r>
      <w:proofErr w:type="spellStart"/>
      <w:r w:rsidR="00901E8A" w:rsidRPr="0061712A">
        <w:rPr>
          <w:rFonts w:ascii="GHEA Grapalat" w:hAnsi="GHEA Grapalat"/>
          <w:i w:val="0"/>
          <w:sz w:val="22"/>
          <w:szCs w:val="24"/>
        </w:rPr>
        <w:t>Бекташян</w:t>
      </w:r>
      <w:proofErr w:type="spellEnd"/>
    </w:p>
    <w:p w14:paraId="5891DFF6" w14:textId="77777777" w:rsidR="00901E8A" w:rsidRDefault="00901E8A" w:rsidP="00D071E5">
      <w:pPr>
        <w:pStyle w:val="a3"/>
        <w:ind w:firstLine="0"/>
        <w:rPr>
          <w:rFonts w:ascii="GHEA Grapalat" w:hAnsi="GHEA Grapalat"/>
          <w:i w:val="0"/>
          <w:sz w:val="24"/>
          <w:szCs w:val="24"/>
        </w:rPr>
      </w:pPr>
    </w:p>
    <w:p w14:paraId="5FC01003" w14:textId="61D0D312"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Телефон</w:t>
      </w:r>
      <w:r w:rsidR="00376FE6">
        <w:rPr>
          <w:rFonts w:ascii="GHEA Grapalat" w:hAnsi="GHEA Grapalat"/>
          <w:i w:val="0"/>
          <w:sz w:val="24"/>
          <w:szCs w:val="24"/>
          <w:lang w:val="en-US"/>
        </w:rPr>
        <w:t xml:space="preserve">` </w:t>
      </w:r>
      <w:r w:rsidR="00901E8A" w:rsidRPr="008820EB">
        <w:rPr>
          <w:rFonts w:ascii="GHEA Grapalat" w:hAnsi="GHEA Grapalat"/>
          <w:i w:val="0"/>
          <w:sz w:val="24"/>
          <w:szCs w:val="24"/>
        </w:rPr>
        <w:t>077706050</w:t>
      </w:r>
    </w:p>
    <w:p w14:paraId="663338A6" w14:textId="5C4D6649" w:rsidR="00D071E5" w:rsidRPr="00D071E5" w:rsidRDefault="00D071E5" w:rsidP="006A5C2F">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hyperlink r:id="rId8" w:history="1">
        <w:r w:rsidR="005E64BF" w:rsidRPr="005E64BF">
          <w:rPr>
            <w:rFonts w:ascii="GHEA Grapalat" w:hAnsi="GHEA Grapalat"/>
            <w:i w:val="0"/>
            <w:sz w:val="24"/>
            <w:szCs w:val="24"/>
          </w:rPr>
          <w:t>vagharshapat1school@mail.ru</w:t>
        </w:r>
      </w:hyperlink>
    </w:p>
    <w:p w14:paraId="56113848" w14:textId="113888BA"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proofErr w:type="spellStart"/>
      <w:r w:rsidR="006A5C2F">
        <w:rPr>
          <w:rFonts w:ascii="GHEA Grapalat" w:hAnsi="GHEA Grapalat"/>
          <w:i w:val="0"/>
          <w:sz w:val="24"/>
          <w:szCs w:val="24"/>
        </w:rPr>
        <w:t>Вахаршапатская</w:t>
      </w:r>
      <w:proofErr w:type="spellEnd"/>
      <w:r w:rsidR="006A5C2F">
        <w:rPr>
          <w:rFonts w:ascii="GHEA Grapalat" w:hAnsi="GHEA Grapalat"/>
          <w:i w:val="0"/>
          <w:sz w:val="24"/>
          <w:szCs w:val="24"/>
        </w:rPr>
        <w:t xml:space="preserve"> Номер 1 Основная Школа Имении М. Маштоца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76F37B66" w14:textId="49DE8AE4" w:rsidR="00096865" w:rsidRPr="00376FE6" w:rsidRDefault="00096865" w:rsidP="00376FE6">
      <w:pPr>
        <w:pStyle w:val="a3"/>
        <w:widowControl w:val="0"/>
        <w:spacing w:after="160" w:line="240" w:lineRule="auto"/>
        <w:ind w:firstLine="567"/>
        <w:jc w:val="right"/>
        <w:rPr>
          <w:rFonts w:ascii="GHEA Grapalat" w:hAnsi="GHEA Grapalat"/>
          <w:sz w:val="22"/>
          <w:szCs w:val="22"/>
        </w:rPr>
      </w:pPr>
      <w:r w:rsidRPr="00376FE6">
        <w:rPr>
          <w:rFonts w:ascii="GHEA Grapalat" w:hAnsi="GHEA Grapalat"/>
          <w:sz w:val="22"/>
          <w:szCs w:val="22"/>
        </w:rPr>
        <w:lastRenderedPageBreak/>
        <w:t>Утверждено</w:t>
      </w:r>
      <w:r w:rsidR="00376FE6">
        <w:rPr>
          <w:rFonts w:ascii="GHEA Grapalat" w:hAnsi="GHEA Grapalat"/>
          <w:sz w:val="22"/>
          <w:szCs w:val="22"/>
        </w:rPr>
        <w:br/>
      </w:r>
      <w:r w:rsidR="005D7731" w:rsidRPr="00376FE6">
        <w:rPr>
          <w:rFonts w:ascii="GHEA Grapalat" w:hAnsi="GHEA Grapalat"/>
          <w:sz w:val="22"/>
          <w:szCs w:val="22"/>
        </w:rPr>
        <w:t xml:space="preserve">Решением Оценочной комиссии </w:t>
      </w:r>
      <w:r w:rsidR="00A30084" w:rsidRPr="00376FE6">
        <w:rPr>
          <w:rFonts w:ascii="GHEA Grapalat" w:hAnsi="GHEA Grapalat"/>
          <w:sz w:val="22"/>
          <w:szCs w:val="22"/>
        </w:rPr>
        <w:t>запроса котировки</w:t>
      </w:r>
      <w:r w:rsidR="001B32D9" w:rsidRPr="00376FE6">
        <w:rPr>
          <w:rFonts w:ascii="GHEA Grapalat" w:hAnsi="GHEA Grapalat"/>
          <w:sz w:val="22"/>
          <w:szCs w:val="22"/>
        </w:rPr>
        <w:br/>
      </w:r>
      <w:r w:rsidRPr="00376FE6">
        <w:rPr>
          <w:rFonts w:ascii="GHEA Grapalat" w:hAnsi="GHEA Grapalat"/>
          <w:sz w:val="22"/>
          <w:szCs w:val="22"/>
        </w:rPr>
        <w:t xml:space="preserve">под кодом </w:t>
      </w:r>
      <w:r w:rsidR="005D7079" w:rsidRPr="00376FE6">
        <w:rPr>
          <w:rFonts w:ascii="GHEA Grapalat" w:hAnsi="GHEA Grapalat"/>
          <w:sz w:val="22"/>
          <w:szCs w:val="22"/>
        </w:rPr>
        <w:t>«</w:t>
      </w:r>
      <w:r w:rsidR="00376FE6" w:rsidRPr="00376FE6">
        <w:rPr>
          <w:rFonts w:ascii="GHEA Grapalat" w:hAnsi="GHEA Grapalat"/>
          <w:sz w:val="22"/>
          <w:szCs w:val="22"/>
        </w:rPr>
        <w:t>ԱՄՎՀԴ1-ԳՀԱՊՁԲ-2026/</w:t>
      </w:r>
      <w:proofErr w:type="gramStart"/>
      <w:r w:rsidR="00376FE6" w:rsidRPr="00376FE6">
        <w:rPr>
          <w:rFonts w:ascii="GHEA Grapalat" w:hAnsi="GHEA Grapalat"/>
          <w:sz w:val="22"/>
          <w:szCs w:val="22"/>
        </w:rPr>
        <w:t>01</w:t>
      </w:r>
      <w:r w:rsidR="005D7079" w:rsidRPr="00376FE6">
        <w:rPr>
          <w:rFonts w:ascii="GHEA Grapalat" w:hAnsi="GHEA Grapalat"/>
          <w:sz w:val="22"/>
          <w:szCs w:val="22"/>
        </w:rPr>
        <w:t>»</w:t>
      </w:r>
      <w:r w:rsidR="005E64BF" w:rsidRPr="00376FE6">
        <w:rPr>
          <w:rFonts w:ascii="GHEA Grapalat" w:hAnsi="GHEA Grapalat"/>
          <w:sz w:val="22"/>
          <w:szCs w:val="22"/>
        </w:rPr>
        <w:t xml:space="preserve">   </w:t>
      </w:r>
      <w:proofErr w:type="gramEnd"/>
      <w:r w:rsidR="00376FE6">
        <w:rPr>
          <w:rFonts w:ascii="GHEA Grapalat" w:hAnsi="GHEA Grapalat"/>
          <w:sz w:val="22"/>
          <w:szCs w:val="22"/>
        </w:rPr>
        <w:br/>
      </w:r>
      <w:r w:rsidR="00A46F92" w:rsidRPr="00376FE6">
        <w:rPr>
          <w:rFonts w:ascii="GHEA Grapalat" w:hAnsi="GHEA Grapalat"/>
          <w:sz w:val="22"/>
          <w:szCs w:val="22"/>
        </w:rPr>
        <w:t xml:space="preserve">№ </w:t>
      </w:r>
      <w:r w:rsidR="004809CC" w:rsidRPr="00376FE6">
        <w:rPr>
          <w:rFonts w:ascii="GHEA Grapalat" w:hAnsi="GHEA Grapalat"/>
          <w:sz w:val="22"/>
          <w:szCs w:val="22"/>
        </w:rPr>
        <w:t xml:space="preserve">1 </w:t>
      </w:r>
      <w:r w:rsidRPr="00376FE6">
        <w:rPr>
          <w:rFonts w:ascii="GHEA Grapalat" w:hAnsi="GHEA Grapalat"/>
          <w:sz w:val="22"/>
          <w:szCs w:val="22"/>
        </w:rPr>
        <w:t xml:space="preserve">от </w:t>
      </w:r>
      <w:r w:rsidR="005D7079" w:rsidRPr="00376FE6">
        <w:rPr>
          <w:rFonts w:ascii="GHEA Grapalat" w:hAnsi="GHEA Grapalat"/>
          <w:sz w:val="22"/>
          <w:szCs w:val="22"/>
        </w:rPr>
        <w:t>0</w:t>
      </w:r>
      <w:r w:rsidR="00376FE6" w:rsidRPr="00376FE6">
        <w:rPr>
          <w:rFonts w:ascii="GHEA Grapalat" w:hAnsi="GHEA Grapalat"/>
          <w:sz w:val="22"/>
          <w:szCs w:val="22"/>
        </w:rPr>
        <w:t>5</w:t>
      </w:r>
      <w:r w:rsidR="00901E8A" w:rsidRPr="00376FE6">
        <w:rPr>
          <w:rFonts w:ascii="GHEA Grapalat" w:hAnsi="GHEA Grapalat"/>
          <w:sz w:val="22"/>
          <w:szCs w:val="22"/>
        </w:rPr>
        <w:t>.</w:t>
      </w:r>
      <w:r w:rsidR="00376FE6" w:rsidRPr="00376FE6">
        <w:rPr>
          <w:rFonts w:ascii="GHEA Grapalat" w:hAnsi="GHEA Grapalat"/>
          <w:sz w:val="22"/>
          <w:szCs w:val="22"/>
        </w:rPr>
        <w:t>12</w:t>
      </w:r>
      <w:r w:rsidR="00901E8A" w:rsidRPr="00376FE6">
        <w:rPr>
          <w:rFonts w:ascii="GHEA Grapalat" w:hAnsi="GHEA Grapalat"/>
          <w:sz w:val="22"/>
          <w:szCs w:val="22"/>
        </w:rPr>
        <w:t>.202</w:t>
      </w:r>
      <w:r w:rsidR="00E20A22" w:rsidRPr="00376FE6">
        <w:rPr>
          <w:rFonts w:ascii="GHEA Grapalat" w:hAnsi="GHEA Grapalat"/>
          <w:sz w:val="22"/>
          <w:szCs w:val="22"/>
        </w:rPr>
        <w:t>5</w:t>
      </w:r>
      <w:r w:rsidRPr="00376FE6">
        <w:rPr>
          <w:rFonts w:ascii="GHEA Grapalat" w:hAnsi="GHEA Grapalat"/>
          <w:sz w:val="22"/>
          <w:szCs w:val="22"/>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7197E100" w:rsidR="00096865" w:rsidRPr="004001BB" w:rsidRDefault="007D1BA8" w:rsidP="004001BB">
      <w:pPr>
        <w:pStyle w:val="aa"/>
        <w:widowControl w:val="0"/>
        <w:spacing w:after="160"/>
        <w:ind w:right="-7" w:firstLine="567"/>
        <w:jc w:val="center"/>
        <w:rPr>
          <w:rFonts w:ascii="GHEA Grapalat" w:hAnsi="GHEA Grapalat"/>
        </w:rPr>
      </w:pPr>
      <w:r w:rsidRPr="004001BB">
        <w:rPr>
          <w:rFonts w:ascii="GHEA Grapalat" w:hAnsi="GHEA Grapalat"/>
        </w:rPr>
        <w:t>“</w:t>
      </w:r>
      <w:r w:rsidR="006A5C2F">
        <w:rPr>
          <w:rFonts w:ascii="GHEA Grapalat" w:hAnsi="GHEA Grapalat"/>
        </w:rPr>
        <w:t>ВАХАРШАПАТСКАЯ НОМЕР 1 ОСНОВНАЯ ШКОЛА ИМЕНИИ М. МАШТОЦА</w:t>
      </w:r>
      <w:r w:rsidRPr="004001BB">
        <w:rPr>
          <w:rFonts w:ascii="GHEA Grapalat" w:hAnsi="GHEA Grapalat"/>
        </w:rPr>
        <w:t>”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5FA6CA5A"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6A5C2F">
        <w:rPr>
          <w:rFonts w:ascii="GHEA Grapalat" w:eastAsia="Arial Unicode MS" w:hAnsi="GHEA Grapalat" w:cs="Arial Unicode MS"/>
          <w:i w:val="0"/>
          <w:sz w:val="24"/>
          <w:szCs w:val="24"/>
        </w:rPr>
        <w:t>ВАХАРШАПАТСКАЯ НОМЕР 1 ОСНОВНАЯ ШКОЛА ИМЕНИИ М. МАШТОЦА</w:t>
      </w:r>
      <w:r w:rsidRPr="00476110">
        <w:rPr>
          <w:rFonts w:ascii="GHEA Grapalat" w:eastAsia="Arial Unicode MS" w:hAnsi="GHEA Grapalat" w:cs="Arial Unicode MS"/>
          <w:i w:val="0"/>
          <w:sz w:val="24"/>
          <w:szCs w:val="24"/>
        </w:rPr>
        <w:t>”</w:t>
      </w:r>
      <w:r w:rsidR="00E20A22" w:rsidRPr="00E20A22">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ГHКО </w:t>
      </w:r>
    </w:p>
    <w:p w14:paraId="31042664" w14:textId="3D9A3317"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4E583820" w:rsidR="00CA5E3A" w:rsidRPr="004001BB" w:rsidRDefault="007D1BA8" w:rsidP="00CA5E3A">
      <w:pPr>
        <w:pStyle w:val="a3"/>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6A5C2F">
        <w:rPr>
          <w:rFonts w:ascii="GHEA Grapalat" w:hAnsi="GHEA Grapalat"/>
          <w:i w:val="0"/>
          <w:sz w:val="28"/>
          <w:szCs w:val="28"/>
          <w:u w:val="single"/>
        </w:rPr>
        <w:t>ВАХАРШАПАТСКАЯ НОМЕР 1 ОСНОВНАЯ ШКОЛА ИМЕНИИ М. МАШТОЦА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1CADC619"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proofErr w:type="gramStart"/>
      <w:r w:rsidR="00174DAB" w:rsidRPr="00D071E5">
        <w:rPr>
          <w:rFonts w:ascii="GHEA Grapalat" w:hAnsi="GHEA Grapalat"/>
        </w:rPr>
        <w:t>квалификации  и</w:t>
      </w:r>
      <w:proofErr w:type="gramEnd"/>
      <w:r w:rsidR="00174DAB" w:rsidRPr="00D071E5">
        <w:rPr>
          <w:rFonts w:ascii="GHEA Grapalat" w:hAnsi="GHEA Grapalat"/>
        </w:rPr>
        <w:t xml:space="preserve">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68A4B8EA"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w:t>
      </w:r>
      <w:proofErr w:type="gramStart"/>
      <w:r w:rsidR="00A30084" w:rsidRPr="00D071E5">
        <w:rPr>
          <w:rFonts w:ascii="GHEA Grapalat" w:hAnsi="GHEA Grapalat"/>
          <w:spacing w:val="-6"/>
          <w:sz w:val="22"/>
          <w:szCs w:val="22"/>
        </w:rPr>
        <w:t>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proofErr w:type="gramEnd"/>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5D7079">
        <w:rPr>
          <w:rFonts w:ascii="GHEA Grapalat" w:hAnsi="GHEA Grapalat"/>
          <w:sz w:val="22"/>
          <w:szCs w:val="22"/>
        </w:rPr>
        <w:t>«</w:t>
      </w:r>
      <w:r w:rsidR="00376FE6">
        <w:rPr>
          <w:rFonts w:ascii="GHEA Grapalat" w:hAnsi="GHEA Grapalat"/>
          <w:sz w:val="22"/>
          <w:szCs w:val="22"/>
        </w:rPr>
        <w:t>ԱՄՎՀԴ1-ԳՀԱՊՁԲ-2026/01</w:t>
      </w:r>
      <w:r w:rsidR="005D7079">
        <w:rPr>
          <w:rFonts w:ascii="GHEA Grapalat" w:hAnsi="GHEA Grapalat"/>
          <w:sz w:val="22"/>
          <w:szCs w:val="22"/>
        </w:rPr>
        <w:t>»</w:t>
      </w:r>
      <w:r w:rsidR="005E64BF">
        <w:rPr>
          <w:rFonts w:ascii="GHEA Grapalat" w:hAnsi="GHEA Grapalat"/>
          <w:sz w:val="22"/>
          <w:szCs w:val="22"/>
        </w:rPr>
        <w:t xml:space="preserve"> </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45C012F8" w14:textId="51957A08" w:rsidR="00096865" w:rsidRPr="00E20A22" w:rsidRDefault="00096865" w:rsidP="00E20A22">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E20A22">
        <w:rPr>
          <w:rFonts w:ascii="GHEA Grapalat" w:hAnsi="GHEA Grapalat"/>
          <w:i w:val="0"/>
          <w:sz w:val="22"/>
          <w:szCs w:val="22"/>
        </w:rPr>
        <w:t xml:space="preserve">&lt;&lt; </w:t>
      </w:r>
      <w:r w:rsidR="00476110" w:rsidRPr="00E20A22">
        <w:rPr>
          <w:rFonts w:ascii="GHEA Grapalat" w:hAnsi="GHEA Grapalat"/>
          <w:i w:val="0"/>
          <w:sz w:val="22"/>
          <w:szCs w:val="22"/>
        </w:rPr>
        <w:t>«</w:t>
      </w:r>
      <w:proofErr w:type="spellStart"/>
      <w:r w:rsidR="006A5C2F" w:rsidRPr="00E20A22">
        <w:rPr>
          <w:rFonts w:ascii="GHEA Grapalat" w:hAnsi="GHEA Grapalat"/>
          <w:i w:val="0"/>
          <w:sz w:val="22"/>
          <w:szCs w:val="22"/>
        </w:rPr>
        <w:t>Вахаршапатская</w:t>
      </w:r>
      <w:proofErr w:type="spellEnd"/>
      <w:r w:rsidR="006A5C2F" w:rsidRPr="00E20A22">
        <w:rPr>
          <w:rFonts w:ascii="GHEA Grapalat" w:hAnsi="GHEA Grapalat"/>
          <w:i w:val="0"/>
          <w:sz w:val="22"/>
          <w:szCs w:val="22"/>
        </w:rPr>
        <w:t xml:space="preserve"> Номер 1 Основная Школа Имении М. Маштоца</w:t>
      </w:r>
      <w:r w:rsidR="00476110" w:rsidRPr="00E20A22">
        <w:rPr>
          <w:rFonts w:ascii="GHEA Grapalat" w:hAnsi="GHEA Grapalat"/>
          <w:i w:val="0"/>
          <w:sz w:val="22"/>
          <w:szCs w:val="22"/>
        </w:rPr>
        <w:t xml:space="preserve">” </w:t>
      </w:r>
      <w:r w:rsidR="00350DC6" w:rsidRPr="00E20A22">
        <w:rPr>
          <w:rFonts w:ascii="GHEA Grapalat" w:hAnsi="GHEA Grapalat"/>
          <w:i w:val="0"/>
          <w:sz w:val="22"/>
          <w:szCs w:val="22"/>
        </w:rPr>
        <w:t xml:space="preserve"> ГHКО</w:t>
      </w:r>
      <w:r w:rsidRPr="00E20A22">
        <w:rPr>
          <w:rFonts w:ascii="GHEA Grapalat" w:hAnsi="GHEA Grapalat"/>
          <w:i w:val="0"/>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r w:rsidRPr="00D071E5">
        <w:rPr>
          <w:rFonts w:ascii="GHEA Grapalat" w:hAnsi="GHEA Grapalat"/>
          <w:sz w:val="22"/>
          <w:szCs w:val="22"/>
        </w:rPr>
        <w:t>.</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1EDD3C04" w:rsidR="00350DC6" w:rsidRPr="006A5C2F" w:rsidRDefault="00A81DD5" w:rsidP="006A5C2F">
      <w:pPr>
        <w:spacing w:line="360" w:lineRule="auto"/>
        <w:ind w:firstLine="567"/>
        <w:jc w:val="both"/>
        <w:rPr>
          <w:rFonts w:ascii="GHEA Grapalat" w:hAnsi="GHEA Grapalat"/>
          <w:sz w:val="22"/>
          <w:szCs w:val="22"/>
          <w:lang w:val="af-ZA"/>
        </w:rPr>
      </w:pPr>
      <w:r w:rsidRPr="00D071E5">
        <w:rPr>
          <w:rFonts w:ascii="GHEA Grapalat" w:hAnsi="GHEA Grapalat"/>
          <w:sz w:val="22"/>
          <w:szCs w:val="22"/>
        </w:rPr>
        <w:t xml:space="preserve">Адрес электронной почты секретаря оценочной комиссии </w:t>
      </w:r>
      <w:hyperlink r:id="rId9" w:history="1">
        <w:r w:rsidR="00E20A22" w:rsidRPr="00E20A22">
          <w:rPr>
            <w:rFonts w:ascii="GHEA Grapalat" w:hAnsi="GHEA Grapalat"/>
            <w:sz w:val="22"/>
            <w:szCs w:val="22"/>
          </w:rPr>
          <w:t>vagharshapat1school@mail.ru</w:t>
        </w:r>
      </w:hyperlink>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1C8B801B" w:rsidR="00FB735C" w:rsidRPr="006A5C2F"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proofErr w:type="spellStart"/>
      <w:r w:rsidR="006A5C2F">
        <w:rPr>
          <w:rFonts w:ascii="GHEA Grapalat" w:hAnsi="GHEA Grapalat"/>
          <w:i w:val="0"/>
          <w:sz w:val="24"/>
          <w:szCs w:val="24"/>
        </w:rPr>
        <w:t>Вахаршапатская</w:t>
      </w:r>
      <w:proofErr w:type="spellEnd"/>
      <w:r w:rsidR="006A5C2F">
        <w:rPr>
          <w:rFonts w:ascii="GHEA Grapalat" w:hAnsi="GHEA Grapalat"/>
          <w:i w:val="0"/>
          <w:sz w:val="24"/>
          <w:szCs w:val="24"/>
        </w:rPr>
        <w:t xml:space="preserve"> Номер 1 Основная Школа Имении М. Маштоца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 xml:space="preserve">которые сгруппированы в лоты </w:t>
      </w:r>
      <w:r w:rsidR="006A5C2F" w:rsidRPr="006A5C2F">
        <w:rPr>
          <w:rFonts w:ascii="GHEA Grapalat" w:hAnsi="GHEA Grapalat"/>
          <w:i w:val="0"/>
          <w:sz w:val="24"/>
          <w:szCs w:val="24"/>
        </w:rPr>
        <w:t>“4”</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616FE7" w:rsidRPr="00D071E5" w14:paraId="64EDC8DE" w14:textId="77777777" w:rsidTr="003E1950">
        <w:trPr>
          <w:jc w:val="center"/>
        </w:trPr>
        <w:tc>
          <w:tcPr>
            <w:tcW w:w="1530" w:type="dxa"/>
            <w:vAlign w:val="center"/>
          </w:tcPr>
          <w:p w14:paraId="7CBF2C05" w14:textId="3E63FC6A" w:rsidR="00616FE7" w:rsidRPr="00376FE6" w:rsidRDefault="00616FE7" w:rsidP="00616FE7">
            <w:pPr>
              <w:pStyle w:val="23"/>
              <w:widowControl w:val="0"/>
              <w:numPr>
                <w:ilvl w:val="0"/>
                <w:numId w:val="28"/>
              </w:numPr>
              <w:spacing w:after="120" w:line="240" w:lineRule="auto"/>
              <w:jc w:val="center"/>
              <w:rPr>
                <w:rFonts w:ascii="GHEA Grapalat" w:hAnsi="GHEA Grapalat"/>
                <w:sz w:val="16"/>
                <w:szCs w:val="16"/>
              </w:rPr>
            </w:pPr>
          </w:p>
        </w:tc>
        <w:tc>
          <w:tcPr>
            <w:tcW w:w="7704" w:type="dxa"/>
          </w:tcPr>
          <w:p w14:paraId="4D08C802" w14:textId="58758000" w:rsidR="00616FE7" w:rsidRPr="00376FE6" w:rsidRDefault="00616FE7" w:rsidP="00616FE7">
            <w:pPr>
              <w:pStyle w:val="23"/>
              <w:widowControl w:val="0"/>
              <w:spacing w:after="120" w:line="240" w:lineRule="auto"/>
              <w:ind w:firstLine="0"/>
              <w:rPr>
                <w:rFonts w:ascii="GHEA Grapalat" w:hAnsi="GHEA Grapalat"/>
                <w:sz w:val="16"/>
                <w:szCs w:val="16"/>
                <w:lang w:val="en-US"/>
              </w:rPr>
            </w:pPr>
            <w:r w:rsidRPr="00376FE6">
              <w:rPr>
                <w:rFonts w:ascii="GHEA Grapalat" w:hAnsi="GHEA Grapalat"/>
                <w:sz w:val="16"/>
                <w:szCs w:val="16"/>
              </w:rPr>
              <w:t>Банан</w:t>
            </w:r>
          </w:p>
        </w:tc>
      </w:tr>
      <w:tr w:rsidR="00616FE7" w:rsidRPr="00D071E5" w14:paraId="51F3DF69" w14:textId="77777777" w:rsidTr="003E1950">
        <w:trPr>
          <w:jc w:val="center"/>
        </w:trPr>
        <w:tc>
          <w:tcPr>
            <w:tcW w:w="1530" w:type="dxa"/>
            <w:vAlign w:val="center"/>
          </w:tcPr>
          <w:p w14:paraId="36CD9CD4" w14:textId="1CD74E6B" w:rsidR="00616FE7" w:rsidRPr="00376FE6" w:rsidRDefault="00616FE7" w:rsidP="00616FE7">
            <w:pPr>
              <w:pStyle w:val="23"/>
              <w:widowControl w:val="0"/>
              <w:numPr>
                <w:ilvl w:val="0"/>
                <w:numId w:val="28"/>
              </w:numPr>
              <w:spacing w:after="120" w:line="240" w:lineRule="auto"/>
              <w:jc w:val="center"/>
              <w:rPr>
                <w:rFonts w:ascii="GHEA Grapalat" w:hAnsi="GHEA Grapalat"/>
                <w:sz w:val="16"/>
                <w:szCs w:val="16"/>
                <w:lang w:val="en-US"/>
              </w:rPr>
            </w:pPr>
          </w:p>
        </w:tc>
        <w:tc>
          <w:tcPr>
            <w:tcW w:w="7704" w:type="dxa"/>
          </w:tcPr>
          <w:p w14:paraId="09064E3B" w14:textId="0F334C37" w:rsidR="00616FE7" w:rsidRPr="00376FE6" w:rsidRDefault="00616FE7" w:rsidP="00616FE7">
            <w:pPr>
              <w:pStyle w:val="23"/>
              <w:widowControl w:val="0"/>
              <w:spacing w:after="120" w:line="240" w:lineRule="auto"/>
              <w:ind w:firstLine="0"/>
              <w:rPr>
                <w:rFonts w:ascii="GHEA Grapalat" w:hAnsi="GHEA Grapalat"/>
                <w:sz w:val="16"/>
                <w:szCs w:val="16"/>
              </w:rPr>
            </w:pPr>
            <w:r w:rsidRPr="00376FE6">
              <w:rPr>
                <w:rFonts w:ascii="GHEA Grapalat" w:hAnsi="GHEA Grapalat"/>
                <w:sz w:val="16"/>
                <w:szCs w:val="16"/>
              </w:rPr>
              <w:t xml:space="preserve"> Булочка</w:t>
            </w:r>
          </w:p>
        </w:tc>
      </w:tr>
      <w:tr w:rsidR="00616FE7" w:rsidRPr="00D071E5" w14:paraId="6D1E829A" w14:textId="77777777" w:rsidTr="003E1950">
        <w:trPr>
          <w:jc w:val="center"/>
        </w:trPr>
        <w:tc>
          <w:tcPr>
            <w:tcW w:w="1530" w:type="dxa"/>
            <w:vAlign w:val="center"/>
          </w:tcPr>
          <w:p w14:paraId="6FA7A8D5" w14:textId="0AE82588" w:rsidR="00616FE7" w:rsidRPr="00376FE6" w:rsidRDefault="00616FE7" w:rsidP="00616FE7">
            <w:pPr>
              <w:pStyle w:val="23"/>
              <w:widowControl w:val="0"/>
              <w:numPr>
                <w:ilvl w:val="0"/>
                <w:numId w:val="28"/>
              </w:numPr>
              <w:spacing w:after="120" w:line="240" w:lineRule="auto"/>
              <w:jc w:val="center"/>
              <w:rPr>
                <w:rFonts w:ascii="GHEA Grapalat" w:hAnsi="GHEA Grapalat"/>
                <w:sz w:val="16"/>
                <w:szCs w:val="16"/>
                <w:lang w:val="en-US"/>
              </w:rPr>
            </w:pPr>
          </w:p>
        </w:tc>
        <w:tc>
          <w:tcPr>
            <w:tcW w:w="7704" w:type="dxa"/>
          </w:tcPr>
          <w:p w14:paraId="0E04E6FF" w14:textId="0FCE7416" w:rsidR="00616FE7" w:rsidRPr="00376FE6" w:rsidRDefault="00616FE7" w:rsidP="00616FE7">
            <w:pPr>
              <w:pStyle w:val="23"/>
              <w:widowControl w:val="0"/>
              <w:spacing w:after="120" w:line="240" w:lineRule="auto"/>
              <w:ind w:firstLine="0"/>
              <w:rPr>
                <w:rFonts w:ascii="GHEA Grapalat" w:hAnsi="GHEA Grapalat"/>
                <w:sz w:val="16"/>
                <w:szCs w:val="16"/>
              </w:rPr>
            </w:pPr>
            <w:r w:rsidRPr="00376FE6">
              <w:rPr>
                <w:rFonts w:ascii="GHEA Grapalat" w:hAnsi="GHEA Grapalat"/>
                <w:sz w:val="16"/>
                <w:szCs w:val="16"/>
              </w:rPr>
              <w:t xml:space="preserve"> Яблоко</w:t>
            </w:r>
          </w:p>
        </w:tc>
      </w:tr>
      <w:tr w:rsidR="00616FE7" w:rsidRPr="00D071E5" w14:paraId="68B78F5B" w14:textId="77777777" w:rsidTr="003E1950">
        <w:trPr>
          <w:jc w:val="center"/>
        </w:trPr>
        <w:tc>
          <w:tcPr>
            <w:tcW w:w="1530" w:type="dxa"/>
            <w:vAlign w:val="center"/>
          </w:tcPr>
          <w:p w14:paraId="28919C95" w14:textId="06F490E6" w:rsidR="00616FE7" w:rsidRPr="00376FE6" w:rsidRDefault="00616FE7" w:rsidP="00616FE7">
            <w:pPr>
              <w:pStyle w:val="23"/>
              <w:widowControl w:val="0"/>
              <w:numPr>
                <w:ilvl w:val="0"/>
                <w:numId w:val="28"/>
              </w:numPr>
              <w:spacing w:after="120" w:line="240" w:lineRule="auto"/>
              <w:jc w:val="center"/>
              <w:rPr>
                <w:rFonts w:ascii="GHEA Grapalat" w:hAnsi="GHEA Grapalat"/>
                <w:sz w:val="16"/>
                <w:szCs w:val="16"/>
                <w:lang w:val="en-US"/>
              </w:rPr>
            </w:pPr>
          </w:p>
        </w:tc>
        <w:tc>
          <w:tcPr>
            <w:tcW w:w="7704" w:type="dxa"/>
          </w:tcPr>
          <w:p w14:paraId="7530B5B3" w14:textId="2F073578" w:rsidR="00616FE7" w:rsidRPr="00376FE6" w:rsidRDefault="00616FE7" w:rsidP="00616FE7">
            <w:pPr>
              <w:pStyle w:val="23"/>
              <w:widowControl w:val="0"/>
              <w:spacing w:after="120" w:line="240" w:lineRule="auto"/>
              <w:ind w:firstLine="0"/>
              <w:rPr>
                <w:rFonts w:ascii="GHEA Grapalat" w:hAnsi="GHEA Grapalat"/>
                <w:sz w:val="16"/>
                <w:szCs w:val="16"/>
              </w:rPr>
            </w:pPr>
            <w:r w:rsidRPr="00376FE6">
              <w:rPr>
                <w:rFonts w:ascii="GHEA Grapalat" w:hAnsi="GHEA Grapalat"/>
                <w:sz w:val="16"/>
                <w:szCs w:val="16"/>
              </w:rPr>
              <w:t xml:space="preserve"> Йогурт</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 xml:space="preserve">финансирование терроризма, эксплуатацию детей или преступление, включающее </w:t>
      </w:r>
      <w:proofErr w:type="spellStart"/>
      <w:r w:rsidRPr="00D071E5">
        <w:rPr>
          <w:rFonts w:ascii="GHEA Grapalat" w:hAnsi="GHEA Grapalat"/>
        </w:rPr>
        <w:t>трафикинг</w:t>
      </w:r>
      <w:proofErr w:type="spellEnd"/>
      <w:r w:rsidRPr="00D071E5">
        <w:rPr>
          <w:rFonts w:ascii="GHEA Grapalat" w:hAnsi="GHEA Grapalat"/>
        </w:rPr>
        <w:t xml:space="preserve">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071E5">
        <w:rPr>
          <w:rFonts w:ascii="GHEA Grapalat" w:hAnsi="GHEA Grapalat"/>
        </w:rPr>
        <w:t>необжалуемый</w:t>
      </w:r>
      <w:proofErr w:type="spellEnd"/>
      <w:r w:rsidRPr="00D071E5">
        <w:rPr>
          <w:rFonts w:ascii="GHEA Grapalat" w:hAnsi="GHEA Grapalat"/>
        </w:rPr>
        <w:t xml:space="preserve"> административный акт за </w:t>
      </w:r>
      <w:proofErr w:type="spellStart"/>
      <w:r w:rsidRPr="00D071E5">
        <w:rPr>
          <w:rFonts w:ascii="GHEA Grapalat" w:hAnsi="GHEA Grapalat"/>
        </w:rPr>
        <w:t>антиконкурентное</w:t>
      </w:r>
      <w:proofErr w:type="spellEnd"/>
      <w:r w:rsidRPr="00D071E5">
        <w:rPr>
          <w:rFonts w:ascii="GHEA Grapalat" w:hAnsi="GHEA Grapalat"/>
        </w:rPr>
        <w:t xml:space="preserve">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 xml:space="preserve">предоставляет разъяснение представившему запрос </w:t>
      </w:r>
      <w:r w:rsidRPr="00D071E5">
        <w:rPr>
          <w:rFonts w:ascii="GHEA Grapalat" w:hAnsi="GHEA Grapalat"/>
        </w:rPr>
        <w:lastRenderedPageBreak/>
        <w:t>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proofErr w:type="spellStart"/>
      <w:r w:rsidR="00F9791A" w:rsidRPr="00D071E5">
        <w:rPr>
          <w:rFonts w:ascii="GHEA Grapalat" w:hAnsi="GHEA Grapalat"/>
        </w:rPr>
        <w:t>ое</w:t>
      </w:r>
      <w:proofErr w:type="spellEnd"/>
      <w:r w:rsidR="00F9791A" w:rsidRPr="00D071E5">
        <w:rPr>
          <w:rFonts w:ascii="GHEA Grapalat" w:hAnsi="GHEA Grapalat"/>
        </w:rPr>
        <w:t xml:space="preserve">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lastRenderedPageBreak/>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4072DBB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запрос котировки</w:t>
      </w:r>
      <w:r w:rsidRPr="00D071E5">
        <w:rPr>
          <w:rFonts w:ascii="GHEA Grapalat" w:hAnsi="GHEA Grapalat"/>
          <w:sz w:val="24"/>
          <w:szCs w:val="24"/>
        </w:rPr>
        <w:t>.</w:t>
      </w:r>
    </w:p>
    <w:p w14:paraId="4B3226C7" w14:textId="4BB02B1D"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0B31F3" w:rsidRPr="000B31F3">
        <w:rPr>
          <w:rFonts w:ascii="GHEA Grapalat" w:hAnsi="GHEA Grapalat"/>
          <w:sz w:val="24"/>
          <w:szCs w:val="24"/>
        </w:rPr>
        <w:t>ул. Баграмяна, 12, г. Эчмиадзин</w:t>
      </w:r>
      <w:r w:rsidR="00BE4BAA" w:rsidRPr="00BE4BAA">
        <w:rPr>
          <w:rFonts w:ascii="GHEA Grapalat" w:hAnsi="GHEA Grapalat"/>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376FE6" w:rsidRPr="00376FE6">
        <w:rPr>
          <w:rFonts w:ascii="GHEA Grapalat" w:hAnsi="GHEA Grapalat"/>
          <w:sz w:val="24"/>
          <w:szCs w:val="24"/>
        </w:rPr>
        <w:t>2</w:t>
      </w:r>
      <w:r w:rsidR="00E20A22" w:rsidRPr="00E20A22">
        <w:rPr>
          <w:rFonts w:ascii="GHEA Grapalat" w:hAnsi="GHEA Grapalat"/>
          <w:sz w:val="24"/>
          <w:szCs w:val="24"/>
        </w:rPr>
        <w:t>:</w:t>
      </w:r>
      <w:r w:rsidR="00376FE6" w:rsidRPr="00376FE6">
        <w:rPr>
          <w:rFonts w:ascii="GHEA Grapalat" w:hAnsi="GHEA Grapalat"/>
          <w:sz w:val="24"/>
          <w:szCs w:val="24"/>
        </w:rPr>
        <w:t>0</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proofErr w:type="spellStart"/>
      <w:r w:rsidR="00B31ECA" w:rsidRPr="00B31ECA">
        <w:rPr>
          <w:rFonts w:ascii="GHEA Grapalat" w:hAnsi="GHEA Grapalat"/>
          <w:sz w:val="24"/>
          <w:szCs w:val="24"/>
        </w:rPr>
        <w:t>Сирарпи</w:t>
      </w:r>
      <w:proofErr w:type="spellEnd"/>
      <w:r w:rsidR="00B31ECA" w:rsidRPr="00B31ECA">
        <w:rPr>
          <w:rFonts w:ascii="GHEA Grapalat" w:hAnsi="GHEA Grapalat"/>
          <w:sz w:val="24"/>
          <w:szCs w:val="24"/>
        </w:rPr>
        <w:t xml:space="preserve"> </w:t>
      </w:r>
      <w:proofErr w:type="spellStart"/>
      <w:r w:rsidR="00B31ECA" w:rsidRPr="00B31ECA">
        <w:rPr>
          <w:rFonts w:ascii="GHEA Grapalat" w:hAnsi="GHEA Grapalat"/>
          <w:sz w:val="24"/>
          <w:szCs w:val="24"/>
        </w:rPr>
        <w:t>Бекташян</w:t>
      </w:r>
      <w:proofErr w:type="spellEnd"/>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1163CFB4"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указав адрес электронной почты, учетный номер налогоплательщика, адрес деятельности и номер телефона</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 xml:space="preserve">в) объявление об отсутствии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w:t>
      </w:r>
      <w:proofErr w:type="spellStart"/>
      <w:r w:rsidRPr="00D071E5">
        <w:rPr>
          <w:rFonts w:ascii="GHEA Grapalat" w:hAnsi="GHEA Grapalat"/>
        </w:rPr>
        <w:t>взаимосвязянных</w:t>
      </w:r>
      <w:proofErr w:type="spellEnd"/>
      <w:r w:rsidRPr="00D071E5">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D071E5">
        <w:rPr>
          <w:rFonts w:ascii="GHEA Grapalat" w:hAnsi="GHEA Grapalat"/>
        </w:rPr>
        <w:t>пай)  в</w:t>
      </w:r>
      <w:proofErr w:type="gramEnd"/>
      <w:r w:rsidRPr="00D071E5">
        <w:rPr>
          <w:rFonts w:ascii="GHEA Grapalat" w:hAnsi="GHEA Grapalat"/>
        </w:rPr>
        <w:t xml:space="preserve">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w:t>
      </w:r>
      <w:r w:rsidRPr="00D071E5">
        <w:rPr>
          <w:rFonts w:ascii="GHEA Grapalat" w:hAnsi="GHEA Grapalat"/>
          <w:spacing w:val="-6"/>
          <w:sz w:val="24"/>
          <w:szCs w:val="24"/>
        </w:rPr>
        <w:lastRenderedPageBreak/>
        <w:t>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 xml:space="preserve">Оценка и сравнение ценовых предложений участников осуществляются без исчисления </w:t>
      </w:r>
      <w:r w:rsidRPr="00D071E5">
        <w:rPr>
          <w:rFonts w:ascii="GHEA Grapalat" w:hAnsi="GHEA Grapalat"/>
          <w:sz w:val="24"/>
          <w:szCs w:val="24"/>
        </w:rPr>
        <w:lastRenderedPageBreak/>
        <w:t>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w:t>
      </w:r>
      <w:proofErr w:type="spellStart"/>
      <w:r w:rsidR="00413595" w:rsidRPr="00D071E5">
        <w:rPr>
          <w:rFonts w:ascii="GHEA Grapalat" w:hAnsi="GHEA Grapalat"/>
          <w:sz w:val="24"/>
          <w:szCs w:val="24"/>
        </w:rPr>
        <w:t>лумы</w:t>
      </w:r>
      <w:proofErr w:type="spellEnd"/>
      <w:r w:rsidR="00413595" w:rsidRPr="00D071E5">
        <w:rPr>
          <w:rFonts w:ascii="GHEA Grapalat" w:hAnsi="GHEA Grapalat"/>
          <w:sz w:val="24"/>
          <w:szCs w:val="24"/>
        </w:rPr>
        <w:t xml:space="preserve">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0FCA5BF9"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w:t>
      </w:r>
      <w:proofErr w:type="spellStart"/>
      <w:r w:rsidRPr="00D071E5">
        <w:rPr>
          <w:rFonts w:ascii="GHEA Grapalat" w:hAnsi="GHEA Grapalat"/>
          <w:sz w:val="24"/>
          <w:szCs w:val="24"/>
        </w:rPr>
        <w:t>ый</w:t>
      </w:r>
      <w:proofErr w:type="spellEnd"/>
      <w:r w:rsidRPr="00D071E5">
        <w:rPr>
          <w:rFonts w:ascii="GHEA Grapalat" w:hAnsi="GHEA Grapalat"/>
          <w:sz w:val="24"/>
          <w:szCs w:val="24"/>
        </w:rPr>
        <w:t xml:space="preserve"> день в "</w:t>
      </w:r>
      <w:r w:rsidR="008875BE" w:rsidRPr="004001BB">
        <w:rPr>
          <w:rFonts w:ascii="GHEA Grapalat" w:hAnsi="GHEA Grapalat"/>
          <w:sz w:val="24"/>
          <w:szCs w:val="24"/>
        </w:rPr>
        <w:t>1</w:t>
      </w:r>
      <w:r w:rsidR="00376FE6" w:rsidRPr="00376FE6">
        <w:rPr>
          <w:rFonts w:ascii="GHEA Grapalat" w:hAnsi="GHEA Grapalat"/>
          <w:sz w:val="24"/>
          <w:szCs w:val="24"/>
        </w:rPr>
        <w:t>2</w:t>
      </w:r>
      <w:r w:rsidR="008875BE" w:rsidRPr="004001BB">
        <w:rPr>
          <w:rFonts w:ascii="GHEA Grapalat" w:hAnsi="GHEA Grapalat"/>
          <w:sz w:val="24"/>
          <w:szCs w:val="24"/>
        </w:rPr>
        <w:t>։</w:t>
      </w:r>
      <w:r w:rsidR="00376FE6" w:rsidRPr="00376FE6">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w:t>
      </w:r>
      <w:proofErr w:type="spellStart"/>
      <w:r w:rsidR="00CA7C54" w:rsidRPr="00D071E5">
        <w:rPr>
          <w:rFonts w:ascii="GHEA Grapalat" w:hAnsi="GHEA Grapalat"/>
        </w:rPr>
        <w:t>семдесять</w:t>
      </w:r>
      <w:proofErr w:type="spellEnd"/>
      <w:r w:rsidR="00CA7C54" w:rsidRPr="00D071E5">
        <w:rPr>
          <w:rFonts w:ascii="GHEA Grapalat" w:hAnsi="GHEA Grapalat"/>
        </w:rPr>
        <w:t xml:space="preserve">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proofErr w:type="gramStart"/>
      <w:r w:rsidRPr="00D071E5">
        <w:rPr>
          <w:rFonts w:ascii="GHEA Grapalat" w:hAnsi="GHEA Grapalat"/>
          <w:i w:val="0"/>
          <w:sz w:val="24"/>
          <w:szCs w:val="24"/>
        </w:rPr>
        <w:t>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w:t>
      </w:r>
      <w:proofErr w:type="gramEnd"/>
      <w:r w:rsidR="008875BE" w:rsidRPr="00D071E5">
        <w:rPr>
          <w:rFonts w:ascii="GHEA Grapalat" w:hAnsi="GHEA Grapalat"/>
          <w:i w:val="0"/>
          <w:sz w:val="24"/>
          <w:szCs w:val="24"/>
        </w:rPr>
        <w:t xml:space="preserve"> Армения по курсу </w:t>
      </w:r>
      <w:proofErr w:type="spellStart"/>
      <w:r w:rsidR="008875BE" w:rsidRPr="00D071E5">
        <w:rPr>
          <w:rFonts w:ascii="GHEA Grapalat" w:hAnsi="GHEA Grapalat"/>
          <w:i w:val="0"/>
          <w:sz w:val="24"/>
          <w:szCs w:val="24"/>
        </w:rPr>
        <w:t>текущого</w:t>
      </w:r>
      <w:proofErr w:type="spellEnd"/>
      <w:r w:rsidR="008875BE" w:rsidRPr="00D071E5">
        <w:rPr>
          <w:rFonts w:ascii="GHEA Grapalat" w:hAnsi="GHEA Grapalat"/>
          <w:i w:val="0"/>
          <w:sz w:val="24"/>
          <w:szCs w:val="24"/>
        </w:rPr>
        <w:t xml:space="preserve">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 xml:space="preserve">Переговоры между комиссией, заказчиком и участниками запрещаются, за </w:t>
      </w:r>
      <w:r w:rsidRPr="00D071E5">
        <w:rPr>
          <w:rFonts w:ascii="GHEA Grapalat" w:hAnsi="GHEA Grapalat"/>
          <w:i w:val="0"/>
          <w:sz w:val="24"/>
          <w:szCs w:val="24"/>
        </w:rPr>
        <w:lastRenderedPageBreak/>
        <w:t>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proofErr w:type="gramStart"/>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w:t>
      </w:r>
      <w:proofErr w:type="gramEnd"/>
      <w:r w:rsidR="00A00A1F" w:rsidRPr="00D071E5">
        <w:rPr>
          <w:rFonts w:ascii="GHEA Grapalat" w:hAnsi="GHEA Grapalat"/>
          <w:sz w:val="24"/>
          <w:szCs w:val="24"/>
        </w:rPr>
        <w:t xml:space="preserve">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D071E5">
        <w:rPr>
          <w:rFonts w:ascii="GHEA Grapalat" w:hAnsi="GHEA Grapalat"/>
          <w:sz w:val="24"/>
          <w:szCs w:val="24"/>
        </w:rPr>
        <w:t>приглашения</w:t>
      </w:r>
      <w:r w:rsidR="005A3D17" w:rsidRPr="00D071E5">
        <w:rPr>
          <w:rFonts w:ascii="GHEA Grapalat" w:hAnsi="GHEA Grapalat"/>
          <w:sz w:val="24"/>
          <w:szCs w:val="24"/>
        </w:rPr>
        <w:t>.</w:t>
      </w:r>
      <w:r w:rsidRPr="00D071E5">
        <w:rPr>
          <w:rFonts w:ascii="GHEA Grapalat" w:hAnsi="GHEA Grapalat"/>
          <w:sz w:val="24"/>
          <w:szCs w:val="24"/>
        </w:rPr>
        <w:t>При</w:t>
      </w:r>
      <w:proofErr w:type="spellEnd"/>
      <w:r w:rsidRPr="00D071E5">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w:t>
      </w:r>
      <w:proofErr w:type="gramStart"/>
      <w:r w:rsidR="00927888" w:rsidRPr="00D071E5">
        <w:rPr>
          <w:rFonts w:ascii="GHEA Grapalat" w:hAnsi="GHEA Grapalat"/>
          <w:sz w:val="24"/>
          <w:szCs w:val="24"/>
        </w:rPr>
        <w:t>установленную  заявкой</w:t>
      </w:r>
      <w:proofErr w:type="gramEnd"/>
      <w:r w:rsidR="00927888" w:rsidRPr="00D071E5">
        <w:rPr>
          <w:rFonts w:ascii="GHEA Grapalat" w:hAnsi="GHEA Grapalat"/>
          <w:sz w:val="24"/>
          <w:szCs w:val="24"/>
        </w:rPr>
        <w:t xml:space="preserve">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w:t>
      </w:r>
      <w:proofErr w:type="gramStart"/>
      <w:r w:rsidRPr="00D071E5">
        <w:rPr>
          <w:rFonts w:ascii="GHEA Grapalat" w:hAnsi="GHEA Grapalat"/>
          <w:sz w:val="24"/>
          <w:szCs w:val="24"/>
        </w:rPr>
        <w:t>истечения установленного для переговоров окончательного срока</w:t>
      </w:r>
      <w:proofErr w:type="gramEnd"/>
      <w:r w:rsidRPr="00D071E5">
        <w:rPr>
          <w:rFonts w:ascii="GHEA Grapalat" w:hAnsi="GHEA Grapalat"/>
          <w:sz w:val="24"/>
          <w:szCs w:val="24"/>
        </w:rPr>
        <w:t xml:space="preserve">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w:t>
      </w:r>
      <w:r w:rsidR="008F2148" w:rsidRPr="00D071E5">
        <w:rPr>
          <w:rFonts w:ascii="GHEA Grapalat" w:hAnsi="GHEA Grapalat"/>
          <w:sz w:val="24"/>
          <w:szCs w:val="24"/>
        </w:rPr>
        <w:lastRenderedPageBreak/>
        <w:t>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 xml:space="preserve">в электронной </w:t>
      </w:r>
      <w:proofErr w:type="gramStart"/>
      <w:r w:rsidR="001F0DAB" w:rsidRPr="00D071E5">
        <w:rPr>
          <w:rFonts w:ascii="GHEA Grapalat" w:hAnsi="GHEA Grapalat"/>
        </w:rPr>
        <w:t>форме</w:t>
      </w:r>
      <w:r w:rsidR="007A34A6" w:rsidRPr="00D071E5">
        <w:rPr>
          <w:rFonts w:ascii="GHEA Grapalat" w:hAnsi="GHEA Grapalat"/>
        </w:rPr>
        <w:t xml:space="preserve"> </w:t>
      </w:r>
      <w:r w:rsidRPr="00D071E5">
        <w:rPr>
          <w:rFonts w:ascii="GHEA Grapalat" w:hAnsi="GHEA Grapalat"/>
          <w:sz w:val="24"/>
          <w:szCs w:val="24"/>
        </w:rPr>
        <w:t xml:space="preserve"> информирует</w:t>
      </w:r>
      <w:proofErr w:type="gramEnd"/>
      <w:r w:rsidRPr="00D071E5">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spellStart"/>
      <w:proofErr w:type="gram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spellEnd"/>
      <w:proofErr w:type="gram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xml:space="preserve">. настоящего приглашения, то его заявка оценивается удовлетворительно. В </w:t>
      </w:r>
      <w:r w:rsidRPr="00D071E5">
        <w:rPr>
          <w:rFonts w:ascii="GHEA Grapalat" w:hAnsi="GHEA Grapalat"/>
          <w:sz w:val="24"/>
          <w:szCs w:val="24"/>
        </w:rPr>
        <w:lastRenderedPageBreak/>
        <w:t>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 xml:space="preserve">оригинала вариант протокола заседания по вскрытию </w:t>
      </w:r>
      <w:proofErr w:type="gramStart"/>
      <w:r w:rsidRPr="00D071E5">
        <w:rPr>
          <w:rFonts w:ascii="GHEA Grapalat" w:hAnsi="GHEA Grapalat"/>
          <w:sz w:val="24"/>
          <w:szCs w:val="24"/>
        </w:rPr>
        <w:t>заявок</w:t>
      </w:r>
      <w:r w:rsidR="001E4A24" w:rsidRPr="00D071E5">
        <w:rPr>
          <w:rFonts w:ascii="GHEA Grapalat" w:hAnsi="GHEA Grapalat"/>
          <w:sz w:val="24"/>
          <w:szCs w:val="24"/>
        </w:rPr>
        <w:t xml:space="preserve">  и</w:t>
      </w:r>
      <w:proofErr w:type="gramEnd"/>
      <w:r w:rsidR="001E4A24" w:rsidRPr="00D071E5">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w:t>
      </w:r>
      <w:proofErr w:type="gramStart"/>
      <w:r w:rsidRPr="00D071E5">
        <w:rPr>
          <w:rFonts w:ascii="GHEA Grapalat" w:hAnsi="GHEA Grapalat"/>
        </w:rPr>
        <w:t>в предусмотренных приглашением закупках</w:t>
      </w:r>
      <w:proofErr w:type="gramEnd"/>
      <w:r w:rsidRPr="00D071E5">
        <w:rPr>
          <w:rFonts w:ascii="GHEA Grapalat" w:hAnsi="GHEA Grapalat"/>
        </w:rPr>
        <w:t xml:space="preserve">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 xml:space="preserve">или отобранный </w:t>
      </w:r>
      <w:r w:rsidR="00F763EC" w:rsidRPr="00D071E5">
        <w:rPr>
          <w:rFonts w:ascii="GHEA Grapalat" w:hAnsi="GHEA Grapalat"/>
        </w:rPr>
        <w:lastRenderedPageBreak/>
        <w:t>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proofErr w:type="gramStart"/>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ом</w:t>
      </w:r>
      <w:proofErr w:type="gramEnd"/>
      <w:r w:rsidR="005F2F3B" w:rsidRPr="00D071E5">
        <w:rPr>
          <w:rFonts w:ascii="GHEA Grapalat" w:hAnsi="GHEA Grapalat"/>
        </w:rPr>
        <w:t xml:space="preserve">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 xml:space="preserve">причинах, обосновывающих выбор отобранного </w:t>
      </w:r>
      <w:r w:rsidRPr="00D071E5">
        <w:rPr>
          <w:rFonts w:ascii="GHEA Grapalat" w:hAnsi="GHEA Grapalat"/>
          <w:sz w:val="24"/>
          <w:szCs w:val="24"/>
        </w:rPr>
        <w:lastRenderedPageBreak/>
        <w:t>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Pr="00D071E5">
        <w:rPr>
          <w:rFonts w:ascii="GHEA Grapalat" w:hAnsi="GHEA Grapalat"/>
        </w:rPr>
        <w:lastRenderedPageBreak/>
        <w:t>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w:t>
      </w:r>
      <w:proofErr w:type="gramStart"/>
      <w:r w:rsidR="000E4039" w:rsidRPr="00D071E5">
        <w:rPr>
          <w:rFonts w:ascii="GHEA Grapalat" w:hAnsi="GHEA Grapalat"/>
        </w:rPr>
        <w:t xml:space="preserve">и  </w:t>
      </w:r>
      <w:r w:rsidRPr="00D071E5">
        <w:rPr>
          <w:rFonts w:ascii="GHEA Grapalat" w:hAnsi="GHEA Grapalat"/>
        </w:rPr>
        <w:t>договора</w:t>
      </w:r>
      <w:proofErr w:type="gramEnd"/>
      <w:r w:rsidRPr="00D071E5">
        <w:rPr>
          <w:rFonts w:ascii="GHEA Grapalat" w:hAnsi="GHEA Grapalat"/>
        </w:rPr>
        <w:t>.</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spellStart"/>
      <w:proofErr w:type="gramStart"/>
      <w:r w:rsidR="008C5F2A" w:rsidRPr="00D071E5">
        <w:rPr>
          <w:rFonts w:ascii="GHEA Grapalat" w:hAnsi="GHEA Grapalat"/>
        </w:rPr>
        <w:t>участника.</w:t>
      </w:r>
      <w:r w:rsidR="001647D2" w:rsidRPr="00D071E5">
        <w:rPr>
          <w:rFonts w:ascii="GHEA Grapalat" w:hAnsi="GHEA Grapalat"/>
        </w:rPr>
        <w:t>Обеспечение</w:t>
      </w:r>
      <w:proofErr w:type="spellEnd"/>
      <w:proofErr w:type="gram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proofErr w:type="gramStart"/>
      <w:r w:rsidR="00801A4F" w:rsidRPr="00D071E5">
        <w:rPr>
          <w:rFonts w:ascii="GHEA Grapalat" w:hAnsi="GHEA Grapalat"/>
        </w:rPr>
        <w:t>Причем  обеспечение</w:t>
      </w:r>
      <w:proofErr w:type="gramEnd"/>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w:t>
      </w:r>
      <w:proofErr w:type="spellStart"/>
      <w:r w:rsidRPr="00D071E5">
        <w:rPr>
          <w:rFonts w:ascii="GHEA Grapalat" w:hAnsi="GHEA Grapalat" w:cs="Sylfaen"/>
        </w:rPr>
        <w:t>драмов</w:t>
      </w:r>
      <w:proofErr w:type="spellEnd"/>
      <w:r w:rsidRPr="00D071E5">
        <w:rPr>
          <w:rFonts w:ascii="GHEA Grapalat" w:hAnsi="GHEA Grapalat" w:cs="Sylfaen"/>
        </w:rPr>
        <w:t xml:space="preserve">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w:t>
      </w:r>
      <w:proofErr w:type="gramStart"/>
      <w:r w:rsidRPr="00D071E5">
        <w:rPr>
          <w:rFonts w:ascii="GHEA Grapalat" w:hAnsi="GHEA Grapalat"/>
        </w:rPr>
        <w:t>в соответствии с требованиями</w:t>
      </w:r>
      <w:proofErr w:type="gramEnd"/>
      <w:r w:rsidRPr="00D071E5">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proofErr w:type="gramStart"/>
      <w:r w:rsidRPr="00D071E5">
        <w:rPr>
          <w:rFonts w:ascii="GHEA Grapalat" w:hAnsi="GHEA Grapalat"/>
        </w:rPr>
        <w:t>Каждое лицо согласно Закону</w:t>
      </w:r>
      <w:proofErr w:type="gramEnd"/>
      <w:r w:rsidRPr="00D071E5">
        <w:rPr>
          <w:rFonts w:ascii="GHEA Grapalat" w:hAnsi="GHEA Grapalat"/>
        </w:rPr>
        <w:t xml:space="preserve">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D071E5">
        <w:rPr>
          <w:rFonts w:ascii="GHEA Grapalat" w:hAnsi="GHEA Grapalat"/>
        </w:rPr>
        <w:t>ул.Мелик-Адамян</w:t>
      </w:r>
      <w:proofErr w:type="spellEnd"/>
      <w:r w:rsidRPr="00D071E5">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0"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На следующий рабочий день после опубликования в бюллетене </w:t>
      </w:r>
      <w:proofErr w:type="gramStart"/>
      <w:r w:rsidRPr="00D071E5">
        <w:rPr>
          <w:rFonts w:ascii="GHEA Grapalat" w:hAnsi="GHEA Grapalat"/>
        </w:rPr>
        <w:t>решения</w:t>
      </w:r>
      <w:proofErr w:type="gramEnd"/>
      <w:r w:rsidRPr="00D071E5">
        <w:rPr>
          <w:rFonts w:ascii="GHEA Grapalat" w:hAnsi="GHEA Grapalat"/>
        </w:rPr>
        <w:t xml:space="preserve"> принятого </w:t>
      </w:r>
      <w:r w:rsidRPr="00D071E5">
        <w:rPr>
          <w:rFonts w:ascii="GHEA Grapalat" w:hAnsi="GHEA Grapalat"/>
        </w:rPr>
        <w:lastRenderedPageBreak/>
        <w:t>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D071E5">
        <w:rPr>
          <w:rFonts w:ascii="GHEA Grapalat" w:hAnsi="GHEA Grapalat"/>
        </w:rPr>
        <w:t>указаннօй</w:t>
      </w:r>
      <w:proofErr w:type="spellEnd"/>
      <w:r w:rsidR="00D51669" w:rsidRPr="00D071E5">
        <w:rPr>
          <w:rFonts w:ascii="GHEA Grapalat" w:hAnsi="GHEA Grapalat"/>
        </w:rPr>
        <w:t xml:space="preserve"> в </w:t>
      </w:r>
      <w:proofErr w:type="gramStart"/>
      <w:r w:rsidR="00D51669" w:rsidRPr="00D071E5">
        <w:rPr>
          <w:rFonts w:ascii="GHEA Grapalat" w:hAnsi="GHEA Grapalat"/>
        </w:rPr>
        <w:t>жалобе.</w:t>
      </w:r>
      <w:r w:rsidRPr="00D071E5">
        <w:rPr>
          <w:rFonts w:ascii="GHEA Grapalat" w:hAnsi="GHEA Grapalat"/>
        </w:rPr>
        <w:t>.</w:t>
      </w:r>
      <w:proofErr w:type="gramEnd"/>
      <w:r w:rsidRPr="00D071E5">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D071E5">
        <w:rPr>
          <w:rFonts w:ascii="GHEA Grapalat" w:hAnsi="GHEA Grapalat"/>
        </w:rPr>
        <w:t>недостатками  -</w:t>
      </w:r>
      <w:proofErr w:type="gramEnd"/>
      <w:r w:rsidR="00A677CD" w:rsidRPr="00D071E5">
        <w:rPr>
          <w:rFonts w:ascii="GHEA Grapalat" w:hAnsi="GHEA Grapalat"/>
        </w:rPr>
        <w:t xml:space="preserve">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D071E5">
        <w:rPr>
          <w:rFonts w:ascii="GHEA Grapalat" w:hAnsi="GHEA Grapalat" w:cs="Sylfaen"/>
        </w:rPr>
        <w:t>жалобы,  в</w:t>
      </w:r>
      <w:proofErr w:type="gramEnd"/>
      <w:r w:rsidR="00A677CD" w:rsidRPr="00D071E5">
        <w:rPr>
          <w:rFonts w:ascii="GHEA Grapalat" w:hAnsi="GHEA Grapalat" w:cs="Sylfaen"/>
        </w:rPr>
        <w:t xml:space="preserve">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w:t>
      </w:r>
      <w:r w:rsidR="002C605B" w:rsidRPr="00D071E5">
        <w:rPr>
          <w:rFonts w:ascii="GHEA Grapalat" w:hAnsi="GHEA Grapalat"/>
        </w:rPr>
        <w:lastRenderedPageBreak/>
        <w:t>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D071E5">
        <w:rPr>
          <w:rFonts w:ascii="GHEA Grapalat" w:hAnsi="GHEA Grapalat"/>
        </w:rPr>
        <w:t>рассматривающего</w:t>
      </w:r>
      <w:proofErr w:type="spellEnd"/>
      <w:r w:rsidR="001A070B" w:rsidRPr="00D071E5">
        <w:rPr>
          <w:rFonts w:ascii="GHEA Grapalat" w:hAnsi="GHEA Grapalat"/>
        </w:rPr>
        <w:t xml:space="preserve">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 xml:space="preserve">обороны и национальной безопасности, необходимо продолжить процесс </w:t>
      </w:r>
      <w:proofErr w:type="spellStart"/>
      <w:r w:rsidRPr="00D071E5">
        <w:rPr>
          <w:rFonts w:ascii="GHEA Grapalat" w:hAnsi="GHEA Grapalat"/>
        </w:rPr>
        <w:t>закупки.</w:t>
      </w:r>
      <w:r w:rsidR="00996C19" w:rsidRPr="00D071E5">
        <w:rPr>
          <w:rFonts w:ascii="GHEA Grapalat" w:hAnsi="GHEA Grapalat"/>
        </w:rPr>
        <w:t>Лицо</w:t>
      </w:r>
      <w:proofErr w:type="spellEnd"/>
      <w:r w:rsidR="00996C19" w:rsidRPr="00D071E5">
        <w:rPr>
          <w:rFonts w:ascii="GHEA Grapalat" w:hAnsi="GHEA Grapalat"/>
        </w:rPr>
        <w:t xml:space="preserve">,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4236EB43" w14:textId="77777777" w:rsidR="00507A3F" w:rsidRPr="00D071E5" w:rsidRDefault="00507A3F" w:rsidP="00376FE6">
      <w:pPr>
        <w:widowControl w:val="0"/>
        <w:spacing w:after="160"/>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w:t>
      </w:r>
      <w:proofErr w:type="spellStart"/>
      <w:r w:rsidR="00EB3C28" w:rsidRPr="00D071E5">
        <w:rPr>
          <w:rFonts w:ascii="GHEA Grapalat" w:hAnsi="GHEA Grapalat"/>
        </w:rPr>
        <w:t>объявлени</w:t>
      </w:r>
      <w:proofErr w:type="spellEnd"/>
      <w:proofErr w:type="gramStart"/>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w:t>
      </w:r>
      <w:proofErr w:type="gramEnd"/>
      <w:r w:rsidRPr="00D071E5">
        <w:rPr>
          <w:rFonts w:ascii="GHEA Grapalat" w:hAnsi="GHEA Grapalat"/>
        </w:rPr>
        <w:t xml:space="preserve">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w:t>
      </w:r>
      <w:proofErr w:type="spellStart"/>
      <w:r w:rsidRPr="00D071E5">
        <w:rPr>
          <w:rFonts w:ascii="GHEA Grapalat" w:hAnsi="GHEA Grapalat"/>
        </w:rPr>
        <w:t>утвержденн</w:t>
      </w:r>
      <w:proofErr w:type="spellEnd"/>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proofErr w:type="gramStart"/>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w:t>
      </w:r>
      <w:proofErr w:type="gramEnd"/>
      <w:r w:rsidRPr="00D071E5">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4BEDC061" w14:textId="36BB1228" w:rsidR="00A30540" w:rsidRDefault="00A30540" w:rsidP="00376FE6">
      <w:pPr>
        <w:pStyle w:val="norm"/>
        <w:widowControl w:val="0"/>
        <w:spacing w:after="160" w:line="240" w:lineRule="auto"/>
        <w:ind w:firstLine="0"/>
        <w:rPr>
          <w:rFonts w:ascii="GHEA Grapalat" w:hAnsi="GHEA Grapalat"/>
          <w:b/>
          <w:sz w:val="24"/>
          <w:szCs w:val="24"/>
        </w:rPr>
      </w:pPr>
    </w:p>
    <w:p w14:paraId="41B46B96" w14:textId="77777777" w:rsidR="00376FE6" w:rsidRPr="00D071E5" w:rsidRDefault="00376FE6" w:rsidP="00376FE6">
      <w:pPr>
        <w:pStyle w:val="norm"/>
        <w:widowControl w:val="0"/>
        <w:spacing w:after="160" w:line="240" w:lineRule="auto"/>
        <w:ind w:firstLine="0"/>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lastRenderedPageBreak/>
        <w:t>Приложение № 1</w:t>
      </w:r>
    </w:p>
    <w:p w14:paraId="673ABDCB" w14:textId="29A84087"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proofErr w:type="gramStart"/>
      <w:r w:rsidR="00350210" w:rsidRPr="00D071E5">
        <w:rPr>
          <w:rFonts w:ascii="GHEA Grapalat" w:hAnsi="GHEA Grapalat"/>
          <w:b/>
        </w:rPr>
        <w:t>-</w:t>
      </w:r>
      <w:r w:rsidR="005A6435" w:rsidRPr="00D071E5">
        <w:rPr>
          <w:rFonts w:ascii="GHEA Grapalat" w:hAnsi="GHEA Grapalat"/>
          <w:b/>
        </w:rPr>
        <w:t xml:space="preserve">  ОБЪЯВЛЕНИЕ</w:t>
      </w:r>
      <w:proofErr w:type="gramEnd"/>
      <w:r w:rsidR="005A6435" w:rsidRPr="00D071E5">
        <w:rPr>
          <w:rFonts w:ascii="GHEA Grapalat" w:hAnsi="GHEA Grapalat"/>
          <w:b/>
        </w:rPr>
        <w:t xml:space="preserve">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2984E866" w:rsidR="00374F4A" w:rsidRPr="004001BB" w:rsidRDefault="00767BB8" w:rsidP="00767BB8">
      <w:pPr>
        <w:pStyle w:val="a3"/>
        <w:spacing w:line="240" w:lineRule="auto"/>
        <w:ind w:firstLine="0"/>
        <w:rPr>
          <w:rFonts w:ascii="GHEA Grapalat" w:hAnsi="GHEA Grapalat"/>
          <w:i w:val="0"/>
          <w:sz w:val="24"/>
          <w:szCs w:val="24"/>
        </w:rPr>
      </w:pPr>
      <w:r w:rsidRPr="00767BB8">
        <w:rPr>
          <w:rFonts w:ascii="GHEA Grapalat" w:hAnsi="GHEA Grapalat"/>
          <w:i w:val="0"/>
          <w:sz w:val="24"/>
          <w:szCs w:val="24"/>
        </w:rPr>
        <w:t>“</w:t>
      </w:r>
      <w:proofErr w:type="spellStart"/>
      <w:r w:rsidR="006A5C2F">
        <w:rPr>
          <w:rFonts w:ascii="GHEA Grapalat" w:hAnsi="GHEA Grapalat"/>
          <w:i w:val="0"/>
          <w:sz w:val="24"/>
          <w:szCs w:val="24"/>
        </w:rPr>
        <w:t>Вахаршапатская</w:t>
      </w:r>
      <w:proofErr w:type="spellEnd"/>
      <w:r w:rsidR="006A5C2F">
        <w:rPr>
          <w:rFonts w:ascii="GHEA Grapalat" w:hAnsi="GHEA Grapalat"/>
          <w:i w:val="0"/>
          <w:sz w:val="24"/>
          <w:szCs w:val="24"/>
        </w:rPr>
        <w:t xml:space="preserve"> Номер 1 Основная Школа Имении М. Маштоца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5D7079">
        <w:rPr>
          <w:rFonts w:ascii="GHEA Grapalat" w:hAnsi="GHEA Grapalat"/>
          <w:i w:val="0"/>
          <w:sz w:val="24"/>
          <w:szCs w:val="24"/>
        </w:rPr>
        <w:t>«</w:t>
      </w:r>
      <w:r w:rsidR="00376FE6">
        <w:rPr>
          <w:rFonts w:ascii="GHEA Grapalat" w:hAnsi="GHEA Grapalat"/>
          <w:i w:val="0"/>
          <w:sz w:val="24"/>
          <w:szCs w:val="24"/>
        </w:rPr>
        <w:t>ԱՄՎՀԴ1-ԳՀԱՊՁԲ-2026/</w:t>
      </w:r>
      <w:proofErr w:type="gramStart"/>
      <w:r w:rsidR="00376FE6">
        <w:rPr>
          <w:rFonts w:ascii="GHEA Grapalat" w:hAnsi="GHEA Grapalat"/>
          <w:i w:val="0"/>
          <w:sz w:val="24"/>
          <w:szCs w:val="24"/>
        </w:rPr>
        <w:t>01</w:t>
      </w:r>
      <w:r w:rsidR="005D7079">
        <w:rPr>
          <w:rFonts w:ascii="GHEA Grapalat" w:hAnsi="GHEA Grapalat"/>
          <w:i w:val="0"/>
          <w:sz w:val="24"/>
          <w:szCs w:val="24"/>
        </w:rPr>
        <w:t>»</w:t>
      </w:r>
      <w:r w:rsidR="005E64BF">
        <w:rPr>
          <w:rFonts w:ascii="GHEA Grapalat" w:hAnsi="GHEA Grapalat"/>
          <w:i w:val="0"/>
          <w:sz w:val="24"/>
          <w:szCs w:val="24"/>
        </w:rPr>
        <w:t xml:space="preserve">   </w:t>
      </w:r>
      <w:proofErr w:type="gramEnd"/>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proofErr w:type="gramStart"/>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proofErr w:type="gramEnd"/>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spellStart"/>
      <w:proofErr w:type="gramStart"/>
      <w:r w:rsidRPr="00D071E5">
        <w:rPr>
          <w:rFonts w:ascii="GHEA Grapalat" w:hAnsi="GHEA Grapalat"/>
        </w:rPr>
        <w:t>подтверждает,что</w:t>
      </w:r>
      <w:proofErr w:type="spellEnd"/>
      <w:proofErr w:type="gramEnd"/>
      <w:r w:rsidRPr="00D071E5">
        <w:rPr>
          <w:rFonts w:ascii="GHEA Grapalat" w:hAnsi="GHEA Grapalat"/>
        </w:rPr>
        <w:t>:</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0376AA31"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w:t>
      </w:r>
      <w:proofErr w:type="gramStart"/>
      <w:r w:rsidR="00B4502F" w:rsidRPr="00D071E5">
        <w:rPr>
          <w:rFonts w:ascii="GHEA Grapalat" w:hAnsi="GHEA Grapalat"/>
          <w:i w:val="0"/>
        </w:rPr>
        <w:t xml:space="preserve">КОТИРОВКИ </w:t>
      </w:r>
      <w:r w:rsidRPr="00D071E5">
        <w:rPr>
          <w:rFonts w:ascii="GHEA Grapalat" w:hAnsi="GHEA Grapalat"/>
          <w:i w:val="0"/>
        </w:rPr>
        <w:t xml:space="preserve"> под</w:t>
      </w:r>
      <w:proofErr w:type="gramEnd"/>
      <w:r w:rsidRPr="00D071E5">
        <w:rPr>
          <w:rFonts w:ascii="GHEA Grapalat" w:hAnsi="GHEA Grapalat"/>
          <w:i w:val="0"/>
        </w:rPr>
        <w:t xml:space="preserve"> </w:t>
      </w:r>
      <w:r w:rsidRPr="004001BB">
        <w:rPr>
          <w:rFonts w:ascii="GHEA Grapalat" w:hAnsi="GHEA Grapalat"/>
          <w:i w:val="0"/>
          <w:sz w:val="24"/>
          <w:szCs w:val="24"/>
        </w:rPr>
        <w:t xml:space="preserve">кодом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proofErr w:type="gramStart"/>
      <w:r w:rsidRPr="00D071E5">
        <w:rPr>
          <w:rFonts w:ascii="GHEA Grapalat" w:hAnsi="GHEA Grapalat"/>
        </w:rPr>
        <w:t>*,</w:t>
      </w:r>
      <w:r w:rsidR="00A90FCD" w:rsidRPr="00D071E5">
        <w:rPr>
          <w:rFonts w:ascii="GHEA Grapalat" w:hAnsi="GHEA Grapalat"/>
        </w:rPr>
        <w:t>и</w:t>
      </w:r>
      <w:proofErr w:type="gramEnd"/>
      <w:r w:rsidR="00A90FCD" w:rsidRPr="00D071E5">
        <w:rPr>
          <w:rFonts w:ascii="GHEA Grapalat" w:hAnsi="GHEA Grapalat"/>
        </w:rPr>
        <w:t xml:space="preserve">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1666BAAE"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w:t>
      </w:r>
      <w:proofErr w:type="gramStart"/>
      <w:r w:rsidR="00704EAA" w:rsidRPr="00D071E5">
        <w:rPr>
          <w:rFonts w:ascii="GHEA Grapalat" w:hAnsi="GHEA Grapalat"/>
        </w:rPr>
        <w:t xml:space="preserve">КОТИРОВКИ  </w:t>
      </w:r>
      <w:r w:rsidRPr="00D071E5">
        <w:rPr>
          <w:rFonts w:ascii="GHEA Grapalat" w:hAnsi="GHEA Grapalat"/>
          <w:i w:val="0"/>
        </w:rPr>
        <w:t>под</w:t>
      </w:r>
      <w:proofErr w:type="gramEnd"/>
      <w:r w:rsidRPr="00D071E5">
        <w:rPr>
          <w:rFonts w:ascii="GHEA Grapalat" w:hAnsi="GHEA Grapalat"/>
          <w:i w:val="0"/>
        </w:rPr>
        <w:t xml:space="preserve">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lastRenderedPageBreak/>
        <w:t xml:space="preserve">не допускал и (или) не допустит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w:t>
      </w:r>
      <w:proofErr w:type="gramStart"/>
      <w:r w:rsidR="00B4502F" w:rsidRPr="00D071E5">
        <w:rPr>
          <w:rFonts w:ascii="GHEA Grapalat" w:hAnsi="GHEA Grapalat"/>
        </w:rPr>
        <w:t xml:space="preserve">КОТИРОВКИ </w:t>
      </w:r>
      <w:r w:rsidRPr="00D071E5">
        <w:rPr>
          <w:rFonts w:ascii="GHEA Grapalat" w:hAnsi="GHEA Grapalat"/>
        </w:rPr>
        <w:t xml:space="preserve"> случая</w:t>
      </w:r>
      <w:proofErr w:type="gramEnd"/>
      <w:r w:rsidRPr="00D071E5">
        <w:rPr>
          <w:rFonts w:ascii="GHEA Grapalat" w:hAnsi="GHEA Grapalat"/>
        </w:rPr>
        <w:t xml:space="preserve">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proofErr w:type="gramStart"/>
      <w:r w:rsidRPr="00D071E5">
        <w:rPr>
          <w:rFonts w:ascii="GHEA Grapalat" w:hAnsi="GHEA Grapalat"/>
        </w:rPr>
        <w:t xml:space="preserve">Прилагается  </w:t>
      </w:r>
      <w:r w:rsidR="00F855BB" w:rsidRPr="00D071E5">
        <w:rPr>
          <w:rFonts w:ascii="GHEA Grapalat" w:hAnsi="GHEA Grapalat"/>
        </w:rPr>
        <w:t>полное</w:t>
      </w:r>
      <w:proofErr w:type="gramEnd"/>
      <w:r w:rsidR="00F855BB" w:rsidRPr="00D071E5">
        <w:rPr>
          <w:rFonts w:ascii="GHEA Grapalat" w:hAnsi="GHEA Grapalat"/>
        </w:rPr>
        <w:t xml:space="preserve">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70CB84E1"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0F1325A1" w:rsidR="00D043C1" w:rsidRPr="00D071E5" w:rsidRDefault="00D043C1" w:rsidP="00D043C1">
      <w:pPr>
        <w:widowControl w:val="0"/>
        <w:jc w:val="both"/>
        <w:rPr>
          <w:rFonts w:ascii="GHEA Grapalat" w:hAnsi="GHEA Grapalat"/>
        </w:rPr>
      </w:pPr>
      <w:r w:rsidRPr="00D071E5">
        <w:rPr>
          <w:rFonts w:ascii="GHEA Grapalat" w:hAnsi="GHEA Grapalat"/>
        </w:rPr>
        <w:t>____________________________</w:t>
      </w:r>
      <w:proofErr w:type="gramStart"/>
      <w:r w:rsidRPr="00D071E5">
        <w:rPr>
          <w:rFonts w:ascii="GHEA Grapalat" w:hAnsi="GHEA Grapalat"/>
        </w:rPr>
        <w:t xml:space="preserve">_,   </w:t>
      </w:r>
      <w:proofErr w:type="gramEnd"/>
      <w:r w:rsidRPr="00D071E5">
        <w:rPr>
          <w:rFonts w:ascii="GHEA Grapalat" w:hAnsi="GHEA Grapalat"/>
        </w:rPr>
        <w:t xml:space="preserve">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339B3071"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454493AB"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5DCAF72F"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w:t>
      </w:r>
      <w:proofErr w:type="gramStart"/>
      <w:r w:rsidR="00B4502F" w:rsidRPr="00D071E5">
        <w:rPr>
          <w:rFonts w:ascii="GHEA Grapalat" w:hAnsi="GHEA Grapalat"/>
          <w:spacing w:val="-6"/>
        </w:rPr>
        <w:t xml:space="preserve">КОТИРОВКИ </w:t>
      </w:r>
      <w:r w:rsidRPr="00D071E5">
        <w:rPr>
          <w:rFonts w:ascii="GHEA Grapalat" w:hAnsi="GHEA Grapalat"/>
          <w:spacing w:val="-6"/>
        </w:rPr>
        <w:t xml:space="preserve"> под</w:t>
      </w:r>
      <w:proofErr w:type="gramEnd"/>
      <w:r w:rsidRPr="00D071E5">
        <w:rPr>
          <w:rFonts w:ascii="GHEA Grapalat" w:hAnsi="GHEA Grapalat"/>
          <w:spacing w:val="-6"/>
        </w:rPr>
        <w:t xml:space="preserve"> </w:t>
      </w:r>
      <w:r w:rsidRPr="004001BB">
        <w:rPr>
          <w:rFonts w:ascii="GHEA Grapalat" w:hAnsi="GHEA Grapalat"/>
          <w:i w:val="0"/>
          <w:sz w:val="24"/>
          <w:szCs w:val="24"/>
        </w:rPr>
        <w:t xml:space="preserve">кодом </w:t>
      </w:r>
      <w:r w:rsidR="005D7079">
        <w:rPr>
          <w:rFonts w:ascii="GHEA Grapalat" w:hAnsi="GHEA Grapalat"/>
          <w:i w:val="0"/>
          <w:sz w:val="24"/>
          <w:szCs w:val="24"/>
        </w:rPr>
        <w:t>«</w:t>
      </w:r>
      <w:r w:rsidR="00376FE6">
        <w:rPr>
          <w:rFonts w:ascii="GHEA Grapalat" w:hAnsi="GHEA Grapalat"/>
          <w:i w:val="0"/>
          <w:sz w:val="24"/>
          <w:szCs w:val="24"/>
        </w:rPr>
        <w:t>ԱՄՎՀԴ1-ԳՀԱՊՁԲ-2026/01</w:t>
      </w:r>
      <w:r w:rsidR="005D7079">
        <w:rPr>
          <w:rFonts w:ascii="GHEA Grapalat" w:hAnsi="GHEA Grapalat"/>
          <w:i w:val="0"/>
          <w:sz w:val="24"/>
          <w:szCs w:val="24"/>
        </w:rPr>
        <w:t>»</w:t>
      </w:r>
      <w:r w:rsidR="005E64BF">
        <w:rPr>
          <w:rFonts w:ascii="GHEA Grapalat" w:hAnsi="GHEA Grapalat"/>
          <w:i w:val="0"/>
          <w:sz w:val="24"/>
          <w:szCs w:val="24"/>
        </w:rPr>
        <w:t xml:space="preserve">        </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lastRenderedPageBreak/>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2F53F381"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5D7079">
        <w:rPr>
          <w:rFonts w:ascii="GHEA Grapalat" w:eastAsiaTheme="minorHAnsi" w:hAnsi="GHEA Grapalat" w:cstheme="minorBidi"/>
          <w:i w:val="0"/>
          <w:sz w:val="24"/>
          <w:szCs w:val="24"/>
        </w:rPr>
        <w:t>«</w:t>
      </w:r>
      <w:r w:rsidR="00376FE6">
        <w:rPr>
          <w:rFonts w:ascii="GHEA Grapalat" w:eastAsiaTheme="minorHAnsi" w:hAnsi="GHEA Grapalat" w:cstheme="minorBidi"/>
          <w:i w:val="0"/>
          <w:sz w:val="24"/>
          <w:szCs w:val="24"/>
        </w:rPr>
        <w:t>ԱՄՎՀԴ1-ԳՀԱՊՁԲ-2026/01</w:t>
      </w:r>
      <w:r w:rsidR="005D7079">
        <w:rPr>
          <w:rFonts w:ascii="GHEA Grapalat" w:eastAsiaTheme="minorHAnsi" w:hAnsi="GHEA Grapalat" w:cstheme="minorBidi"/>
          <w:i w:val="0"/>
          <w:sz w:val="24"/>
          <w:szCs w:val="24"/>
        </w:rPr>
        <w:t>»</w:t>
      </w:r>
      <w:r w:rsidR="005E64BF">
        <w:rPr>
          <w:rFonts w:ascii="GHEA Grapalat" w:eastAsiaTheme="minorHAnsi" w:hAnsi="GHEA Grapalat" w:cstheme="minorBidi"/>
          <w:i w:val="0"/>
          <w:sz w:val="24"/>
          <w:szCs w:val="24"/>
        </w:rPr>
        <w:t xml:space="preserve">        </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D071E5">
        <w:rPr>
          <w:rFonts w:ascii="GHEA Grapalat" w:eastAsiaTheme="minorHAnsi" w:hAnsi="GHEA Grapalat" w:cstheme="minorBidi"/>
        </w:rPr>
        <w:t xml:space="preserve">договор)   </w:t>
      </w:r>
      <w:proofErr w:type="gramEnd"/>
      <w:r w:rsidRPr="00D071E5">
        <w:rPr>
          <w:rFonts w:ascii="GHEA Grapalat" w:eastAsiaTheme="minorHAnsi" w:hAnsi="GHEA Grapalat" w:cstheme="minorBidi"/>
        </w:rPr>
        <w:t xml:space="preserve">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w:t>
      </w:r>
      <w:proofErr w:type="gramStart"/>
      <w:r w:rsidRPr="00D071E5">
        <w:rPr>
          <w:rFonts w:ascii="GHEA Grapalat" w:eastAsiaTheme="minorHAnsi" w:hAnsi="GHEA Grapalat" w:cstheme="minorBidi"/>
        </w:rPr>
        <w:t>принципал )</w:t>
      </w:r>
      <w:proofErr w:type="gramEnd"/>
      <w:r w:rsidRPr="00D071E5">
        <w:rPr>
          <w:rFonts w:ascii="GHEA Grapalat" w:eastAsiaTheme="minorHAnsi" w:hAnsi="GHEA Grapalat" w:cstheme="minorBidi"/>
        </w:rPr>
        <w:t xml:space="preserve">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6564F60A"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proofErr w:type="spellStart"/>
      <w:r w:rsidR="006A5C2F">
        <w:rPr>
          <w:rFonts w:ascii="GHEA Grapalat" w:eastAsiaTheme="minorHAnsi" w:hAnsi="GHEA Grapalat" w:cstheme="minorBidi"/>
        </w:rPr>
        <w:t>Вахаршапатская</w:t>
      </w:r>
      <w:proofErr w:type="spellEnd"/>
      <w:r w:rsidR="006A5C2F">
        <w:rPr>
          <w:rFonts w:ascii="GHEA Grapalat" w:eastAsiaTheme="minorHAnsi" w:hAnsi="GHEA Grapalat" w:cstheme="minorBidi"/>
        </w:rPr>
        <w:t xml:space="preserve"> Номер 1 Основная Школа Имении М. Маштоца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2903B9D8" w:rsidR="003E31E5" w:rsidRPr="00D071E5" w:rsidRDefault="003E31E5" w:rsidP="00507A3F">
      <w:pPr>
        <w:pStyle w:val="a3"/>
        <w:spacing w:line="240" w:lineRule="auto"/>
        <w:ind w:firstLine="0"/>
        <w:rPr>
          <w:rFonts w:ascii="GHEA Grapalat" w:eastAsiaTheme="minorHAnsi" w:hAnsi="GHEA Grapalat" w:cstheme="minorBidi"/>
          <w:sz w:val="18"/>
          <w:szCs w:val="18"/>
        </w:rPr>
      </w:pPr>
      <w:proofErr w:type="gramStart"/>
      <w:r w:rsidRPr="00D071E5">
        <w:rPr>
          <w:rFonts w:ascii="GHEA Grapalat" w:eastAsiaTheme="minorHAnsi" w:hAnsi="GHEA Grapalat" w:cstheme="minorBidi"/>
        </w:rPr>
        <w:t>процедуры  закупок</w:t>
      </w:r>
      <w:proofErr w:type="gramEnd"/>
      <w:r w:rsidRPr="00D071E5">
        <w:rPr>
          <w:rFonts w:ascii="GHEA Grapalat" w:eastAsiaTheme="minorHAnsi" w:hAnsi="GHEA Grapalat" w:cstheme="minorBidi"/>
        </w:rPr>
        <w:t xml:space="preserve">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5D7079">
        <w:rPr>
          <w:rFonts w:ascii="GHEA Grapalat" w:eastAsiaTheme="minorHAnsi" w:hAnsi="GHEA Grapalat" w:cstheme="minorBidi"/>
          <w:i w:val="0"/>
          <w:sz w:val="24"/>
          <w:szCs w:val="24"/>
        </w:rPr>
        <w:t>«</w:t>
      </w:r>
      <w:r w:rsidR="00376FE6">
        <w:rPr>
          <w:rFonts w:ascii="GHEA Grapalat" w:eastAsiaTheme="minorHAnsi" w:hAnsi="GHEA Grapalat" w:cstheme="minorBidi"/>
          <w:i w:val="0"/>
          <w:sz w:val="24"/>
          <w:szCs w:val="24"/>
        </w:rPr>
        <w:t>ԱՄՎՀԴ1-ԳՀԱՊՁԲ-2026/01</w:t>
      </w:r>
      <w:r w:rsidR="005D7079">
        <w:rPr>
          <w:rFonts w:ascii="GHEA Grapalat" w:eastAsiaTheme="minorHAnsi" w:hAnsi="GHEA Grapalat" w:cstheme="minorBidi"/>
          <w:i w:val="0"/>
          <w:sz w:val="24"/>
          <w:szCs w:val="24"/>
        </w:rPr>
        <w:t>»</w:t>
      </w:r>
      <w:r w:rsidR="005E64BF">
        <w:rPr>
          <w:rFonts w:ascii="GHEA Grapalat" w:eastAsiaTheme="minorHAnsi" w:hAnsi="GHEA Grapalat" w:cstheme="minorBidi"/>
          <w:i w:val="0"/>
          <w:sz w:val="24"/>
          <w:szCs w:val="24"/>
        </w:rPr>
        <w:t xml:space="preserve">        </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w:t>
      </w:r>
      <w:proofErr w:type="gramStart"/>
      <w:r w:rsidRPr="00D071E5">
        <w:rPr>
          <w:rFonts w:ascii="GHEA Grapalat" w:eastAsiaTheme="minorHAnsi" w:hAnsi="GHEA Grapalat" w:cstheme="minorBidi"/>
          <w:sz w:val="18"/>
          <w:szCs w:val="18"/>
        </w:rPr>
        <w:t>наименование банка</w:t>
      </w:r>
      <w:proofErr w:type="gramEnd"/>
      <w:r w:rsidRPr="00D071E5">
        <w:rPr>
          <w:rFonts w:ascii="GHEA Grapalat" w:eastAsiaTheme="minorHAnsi" w:hAnsi="GHEA Grapalat" w:cstheme="minorBidi"/>
          <w:sz w:val="18"/>
          <w:szCs w:val="18"/>
        </w:rPr>
        <w:t xml:space="preserve">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D071E5">
        <w:rPr>
          <w:rFonts w:ascii="GHEA Grapalat" w:eastAsiaTheme="minorHAnsi" w:hAnsi="GHEA Grapalat" w:cstheme="minorBidi"/>
        </w:rPr>
        <w:t xml:space="preserve">   (</w:t>
      </w:r>
      <w:proofErr w:type="gramEnd"/>
      <w:r w:rsidRPr="00D071E5">
        <w:rPr>
          <w:rFonts w:ascii="GHEA Grapalat" w:eastAsiaTheme="minorHAnsi" w:hAnsi="GHEA Grapalat" w:cstheme="minorBidi"/>
        </w:rPr>
        <w:t xml:space="preserve">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w:t>
      </w:r>
      <w:proofErr w:type="spellStart"/>
      <w:r w:rsidR="00C2217E" w:rsidRPr="00D071E5">
        <w:rPr>
          <w:rFonts w:ascii="GHEA Grapalat" w:eastAsiaTheme="minorHAnsi" w:hAnsi="GHEA Grapalat" w:cstheme="minorBidi"/>
        </w:rPr>
        <w:t>представленн</w:t>
      </w:r>
      <w:proofErr w:type="spellEnd"/>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w:t>
      </w:r>
      <w:proofErr w:type="gramStart"/>
      <w:r w:rsidR="00C2217E" w:rsidRPr="00D071E5">
        <w:rPr>
          <w:rFonts w:ascii="GHEA Grapalat" w:eastAsiaTheme="minorHAnsi" w:hAnsi="GHEA Grapalat" w:cstheme="minorBidi"/>
        </w:rPr>
        <w:t>лицу</w:t>
      </w:r>
      <w:proofErr w:type="gramEnd"/>
      <w:r w:rsidR="00C2217E" w:rsidRPr="00D071E5">
        <w:rPr>
          <w:rFonts w:ascii="GHEA Grapalat" w:eastAsiaTheme="minorHAnsi" w:hAnsi="GHEA Grapalat" w:cstheme="minorBidi"/>
        </w:rPr>
        <w:t xml:space="preserve">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071E5">
        <w:rPr>
          <w:rFonts w:ascii="GHEA Grapalat" w:eastAsiaTheme="minorHAnsi" w:hAnsi="GHEA Grapalat" w:cstheme="minorBidi"/>
        </w:rPr>
        <w:t>заключаемого  между</w:t>
      </w:r>
      <w:proofErr w:type="gramEnd"/>
      <w:r w:rsidRPr="00D071E5">
        <w:rPr>
          <w:rFonts w:ascii="GHEA Grapalat" w:eastAsiaTheme="minorHAnsi" w:hAnsi="GHEA Grapalat" w:cstheme="minorBidi"/>
        </w:rPr>
        <w:t xml:space="preserve">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proofErr w:type="gramStart"/>
      <w:r w:rsidRPr="00D071E5">
        <w:rPr>
          <w:rFonts w:ascii="GHEA Grapalat" w:eastAsiaTheme="minorHAnsi" w:hAnsi="GHEA Grapalat" w:cstheme="minorBidi"/>
        </w:rPr>
        <w:t>и  действует</w:t>
      </w:r>
      <w:proofErr w:type="gramEnd"/>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roofErr w:type="gramStart"/>
      <w:r w:rsidR="00B961C7" w:rsidRPr="00D071E5">
        <w:rPr>
          <w:rFonts w:ascii="GHEA Grapalat" w:hAnsi="GHEA Grapalat"/>
          <w:sz w:val="16"/>
          <w:szCs w:val="16"/>
        </w:rPr>
        <w:t>крайний</w:t>
      </w:r>
      <w:r w:rsidRPr="00D071E5">
        <w:rPr>
          <w:rFonts w:ascii="GHEA Grapalat" w:hAnsi="GHEA Grapalat"/>
          <w:sz w:val="16"/>
          <w:szCs w:val="16"/>
        </w:rPr>
        <w:t xml:space="preserve">  срок</w:t>
      </w:r>
      <w:proofErr w:type="gramEnd"/>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proofErr w:type="spellStart"/>
      <w:r w:rsidRPr="00D071E5">
        <w:rPr>
          <w:rFonts w:ascii="GHEA Grapalat" w:eastAsiaTheme="minorHAnsi" w:hAnsi="GHEA Grapalat" w:cstheme="minorBidi"/>
          <w:sz w:val="16"/>
          <w:szCs w:val="16"/>
        </w:rPr>
        <w:t>ый</w:t>
      </w:r>
      <w:proofErr w:type="spellEnd"/>
      <w:r w:rsidRPr="00D071E5">
        <w:rPr>
          <w:rFonts w:ascii="GHEA Grapalat" w:eastAsiaTheme="minorHAnsi" w:hAnsi="GHEA Grapalat" w:cstheme="minorBidi"/>
          <w:sz w:val="16"/>
          <w:szCs w:val="16"/>
        </w:rPr>
        <w:t xml:space="preserve">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w:t>
      </w:r>
      <w:proofErr w:type="gramStart"/>
      <w:r w:rsidRPr="00D071E5">
        <w:rPr>
          <w:rFonts w:ascii="GHEA Grapalat" w:eastAsiaTheme="minorHAnsi" w:hAnsi="GHEA Grapalat" w:cstheme="minorBidi"/>
        </w:rPr>
        <w:t>электронной почты секретаря оценочной комиссии</w:t>
      </w:r>
      <w:proofErr w:type="gramEnd"/>
      <w:r w:rsidRPr="00D071E5">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копии </w:t>
      </w:r>
      <w:proofErr w:type="gramStart"/>
      <w:r w:rsidRPr="00D071E5">
        <w:rPr>
          <w:rFonts w:ascii="GHEA Grapalat" w:eastAsiaTheme="minorHAnsi" w:hAnsi="GHEA Grapalat" w:cstheme="minorBidi"/>
        </w:rPr>
        <w:t>внесенных  в</w:t>
      </w:r>
      <w:proofErr w:type="gramEnd"/>
      <w:r w:rsidRPr="00D071E5">
        <w:rPr>
          <w:rFonts w:ascii="GHEA Grapalat" w:eastAsiaTheme="minorHAnsi" w:hAnsi="GHEA Grapalat" w:cstheme="minorBidi"/>
        </w:rPr>
        <w:t xml:space="preserve">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45176FF6"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 xml:space="preserve">Наименование, или имя, фамилия </w:t>
            </w:r>
            <w:proofErr w:type="gramStart"/>
            <w:r w:rsidRPr="00D071E5">
              <w:rPr>
                <w:rFonts w:ascii="GHEA Grapalat" w:hAnsi="GHEA Grapalat"/>
              </w:rPr>
              <w:t>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proofErr w:type="spellStart"/>
            <w:proofErr w:type="gramEnd"/>
            <w:r w:rsidR="006A5C2F">
              <w:rPr>
                <w:rFonts w:ascii="GHEA Grapalat" w:hAnsi="GHEA Grapalat"/>
              </w:rPr>
              <w:t>Вахаршапатская</w:t>
            </w:r>
            <w:proofErr w:type="spellEnd"/>
            <w:r w:rsidR="006A5C2F">
              <w:rPr>
                <w:rFonts w:ascii="GHEA Grapalat" w:hAnsi="GHEA Grapalat"/>
              </w:rPr>
              <w:t xml:space="preserve"> Номер 1 Основная Школа Имении М. Маштоца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2EAEECE2"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D071E5">
              <w:rPr>
                <w:rFonts w:ascii="GHEA Grapalat" w:hAnsi="GHEA Grapalat"/>
                <w:lang w:val="en-US"/>
              </w:rPr>
              <w:t xml:space="preserve">  </w:t>
            </w:r>
            <w:r w:rsidR="009D3236">
              <w:t xml:space="preserve"> </w:t>
            </w:r>
            <w:proofErr w:type="gramEnd"/>
            <w:r w:rsidR="00D34B4F">
              <w:t xml:space="preserve"> </w:t>
            </w:r>
            <w:r w:rsidR="00571E10">
              <w:t xml:space="preserve"> </w:t>
            </w:r>
            <w:r w:rsidR="006A465C">
              <w:t xml:space="preserve"> </w:t>
            </w:r>
            <w:r w:rsidR="000B31F3">
              <w:t xml:space="preserve"> </w:t>
            </w:r>
            <w:r w:rsidR="005E5162">
              <w:rPr>
                <w:rFonts w:ascii="GHEA Grapalat" w:hAnsi="GHEA Grapalat"/>
                <w:color w:val="222222"/>
                <w:sz w:val="20"/>
                <w:szCs w:val="20"/>
                <w:shd w:val="clear" w:color="auto" w:fill="FFFFFF"/>
              </w:rPr>
              <w:t>04708421</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31FDBEEE"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proofErr w:type="gramStart"/>
            <w:r w:rsidRPr="00D071E5">
              <w:rPr>
                <w:rFonts w:ascii="GHEA Grapalat" w:hAnsi="GHEA Grapalat"/>
              </w:rPr>
              <w:t>сч</w:t>
            </w:r>
            <w:proofErr w:type="spellEnd"/>
            <w:r w:rsidRPr="00D071E5">
              <w:rPr>
                <w:rFonts w:ascii="GHEA Grapalat" w:hAnsi="GHEA Grapalat"/>
              </w:rPr>
              <w:t>.№</w:t>
            </w:r>
            <w:proofErr w:type="gramEnd"/>
            <w:r w:rsidRPr="00D071E5">
              <w:rPr>
                <w:rFonts w:ascii="GHEA Grapalat" w:hAnsi="GHEA Grapalat"/>
              </w:rPr>
              <w:t>)</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0B31F3">
              <w:t xml:space="preserve"> </w:t>
            </w:r>
            <w:r w:rsidR="005E5162">
              <w:rPr>
                <w:rFonts w:ascii="GHEA Grapalat" w:hAnsi="GHEA Grapalat"/>
                <w:color w:val="222222"/>
                <w:sz w:val="20"/>
                <w:szCs w:val="20"/>
                <w:shd w:val="clear" w:color="auto" w:fill="FFFFFF"/>
              </w:rPr>
              <w:t>900328000568</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2B6E4057"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5D7079">
        <w:rPr>
          <w:rFonts w:ascii="GHEA Grapalat" w:hAnsi="GHEA Grapalat"/>
          <w:b/>
          <w:bCs/>
          <w:i w:val="0"/>
          <w:sz w:val="24"/>
          <w:szCs w:val="24"/>
        </w:rPr>
        <w:t>«</w:t>
      </w:r>
      <w:r w:rsidR="00376FE6">
        <w:rPr>
          <w:rFonts w:ascii="GHEA Grapalat" w:hAnsi="GHEA Grapalat"/>
          <w:b/>
          <w:bCs/>
          <w:i w:val="0"/>
          <w:sz w:val="24"/>
          <w:szCs w:val="24"/>
        </w:rPr>
        <w:t>ԱՄՎՀԴ1-ԳՀԱՊՁԲ-2026/01</w:t>
      </w:r>
      <w:r w:rsidR="005D7079">
        <w:rPr>
          <w:rFonts w:ascii="GHEA Grapalat" w:hAnsi="GHEA Grapalat"/>
          <w:b/>
          <w:bCs/>
          <w:i w:val="0"/>
          <w:sz w:val="24"/>
          <w:szCs w:val="24"/>
        </w:rPr>
        <w:t>»</w:t>
      </w:r>
      <w:r w:rsidR="005E64BF">
        <w:rPr>
          <w:rFonts w:ascii="GHEA Grapalat" w:hAnsi="GHEA Grapalat"/>
          <w:b/>
          <w:bCs/>
          <w:i w:val="0"/>
          <w:sz w:val="24"/>
          <w:szCs w:val="24"/>
        </w:rPr>
        <w:t xml:space="preserve">        </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3BA4598C"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proofErr w:type="spellStart"/>
      <w:r w:rsidR="006A5C2F">
        <w:rPr>
          <w:rFonts w:ascii="GHEA Grapalat" w:hAnsi="GHEA Grapalat"/>
          <w:spacing w:val="-6"/>
        </w:rPr>
        <w:t>Вахаршапатская</w:t>
      </w:r>
      <w:proofErr w:type="spellEnd"/>
      <w:r w:rsidR="006A5C2F">
        <w:rPr>
          <w:rFonts w:ascii="GHEA Grapalat" w:hAnsi="GHEA Grapalat"/>
          <w:spacing w:val="-6"/>
        </w:rPr>
        <w:t xml:space="preserve"> Номер 1 Основная Школа Имении М. </w:t>
      </w:r>
      <w:proofErr w:type="gramStart"/>
      <w:r w:rsidR="006A5C2F">
        <w:rPr>
          <w:rFonts w:ascii="GHEA Grapalat" w:hAnsi="GHEA Grapalat"/>
          <w:spacing w:val="-6"/>
        </w:rPr>
        <w:t>Маштоца</w:t>
      </w:r>
      <w:r w:rsidR="006D1F43" w:rsidRPr="009D3236">
        <w:rPr>
          <w:rFonts w:ascii="GHEA Grapalat" w:hAnsi="GHEA Grapalat"/>
          <w:spacing w:val="-6"/>
        </w:rPr>
        <w:t>”</w:t>
      </w:r>
      <w:r w:rsidRPr="00D071E5">
        <w:rPr>
          <w:rFonts w:ascii="GHEA Grapalat" w:hAnsi="GHEA Grapalat"/>
          <w:spacing w:val="-6"/>
        </w:rPr>
        <w:t>*</w:t>
      </w:r>
      <w:proofErr w:type="gramEnd"/>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050597C5"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5D7079">
        <w:rPr>
          <w:rFonts w:ascii="GHEA Grapalat" w:hAnsi="GHEA Grapalat"/>
          <w:i w:val="0"/>
          <w:spacing w:val="-6"/>
          <w:sz w:val="24"/>
          <w:szCs w:val="24"/>
        </w:rPr>
        <w:t>«</w:t>
      </w:r>
      <w:r w:rsidR="00376FE6">
        <w:rPr>
          <w:rFonts w:ascii="GHEA Grapalat" w:hAnsi="GHEA Grapalat"/>
          <w:i w:val="0"/>
          <w:spacing w:val="-6"/>
          <w:sz w:val="24"/>
          <w:szCs w:val="24"/>
        </w:rPr>
        <w:t>ԱՄՎՀԴ1-ԳՀԱՊՁԲ-2026/01</w:t>
      </w:r>
      <w:r w:rsidR="005D7079">
        <w:rPr>
          <w:rFonts w:ascii="GHEA Grapalat" w:hAnsi="GHEA Grapalat"/>
          <w:i w:val="0"/>
          <w:spacing w:val="-6"/>
          <w:sz w:val="24"/>
          <w:szCs w:val="24"/>
        </w:rPr>
        <w:t>»</w:t>
      </w:r>
      <w:r w:rsidR="005E64BF">
        <w:rPr>
          <w:rFonts w:ascii="GHEA Grapalat" w:hAnsi="GHEA Grapalat"/>
          <w:i w:val="0"/>
          <w:spacing w:val="-6"/>
          <w:sz w:val="24"/>
          <w:szCs w:val="24"/>
        </w:rPr>
        <w:t xml:space="preserve">        </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w:t>
      </w:r>
      <w:proofErr w:type="spellStart"/>
      <w:r w:rsidRPr="00D071E5">
        <w:rPr>
          <w:rFonts w:ascii="GHEA Grapalat" w:hAnsi="GHEA Grapalat"/>
        </w:rPr>
        <w:t>безотзывно</w:t>
      </w:r>
      <w:proofErr w:type="spellEnd"/>
      <w:r w:rsidRPr="00D071E5">
        <w:rPr>
          <w:rFonts w:ascii="GHEA Grapalat" w:hAnsi="GHEA Grapalat"/>
        </w:rPr>
        <w:t xml:space="preserve">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071E5">
        <w:rPr>
          <w:rFonts w:ascii="GHEA Grapalat" w:hAnsi="GHEA Grapalat"/>
        </w:rPr>
        <w:t>Репортинг</w:t>
      </w:r>
      <w:proofErr w:type="spellEnd"/>
      <w:r w:rsidRPr="00D071E5">
        <w:rPr>
          <w:rFonts w:ascii="GHEA Grapalat" w:hAnsi="GHEA Grapalat"/>
        </w:rPr>
        <w:t>"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09FC687B"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proofErr w:type="spellStart"/>
            <w:r w:rsidR="006A5C2F">
              <w:rPr>
                <w:rFonts w:ascii="GHEA Grapalat" w:hAnsi="GHEA Grapalat"/>
              </w:rPr>
              <w:t>Вахаршапатская</w:t>
            </w:r>
            <w:proofErr w:type="spellEnd"/>
            <w:r w:rsidR="006A5C2F">
              <w:rPr>
                <w:rFonts w:ascii="GHEA Grapalat" w:hAnsi="GHEA Grapalat"/>
              </w:rPr>
              <w:t xml:space="preserve"> Номер 1 Основная Школа Имении М. Маштоца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1079DFE9" w:rsidR="009B3641" w:rsidRPr="005D7079" w:rsidRDefault="009B3641" w:rsidP="009B3641">
            <w:pPr>
              <w:widowControl w:val="0"/>
              <w:tabs>
                <w:tab w:val="left" w:pos="855"/>
              </w:tabs>
              <w:spacing w:after="160"/>
              <w:ind w:left="360"/>
              <w:rPr>
                <w:rFonts w:ascii="GHEA Grapalat" w:hAnsi="GHEA Grapalat"/>
              </w:rPr>
            </w:pPr>
            <w:r w:rsidRPr="00D071E5">
              <w:rPr>
                <w:rFonts w:ascii="GHEA Grapalat" w:hAnsi="GHEA Grapalat"/>
              </w:rPr>
              <w:t>11.</w:t>
            </w:r>
            <w:r w:rsidRPr="00D071E5">
              <w:rPr>
                <w:rFonts w:ascii="GHEA Grapalat" w:hAnsi="GHEA Grapalat"/>
              </w:rPr>
              <w:tab/>
              <w:t xml:space="preserve">УНН </w:t>
            </w:r>
            <w:proofErr w:type="gramStart"/>
            <w:r w:rsidRPr="00D071E5">
              <w:rPr>
                <w:rFonts w:ascii="GHEA Grapalat" w:hAnsi="GHEA Grapalat"/>
              </w:rPr>
              <w:t>бенефициара:</w:t>
            </w:r>
            <w:r w:rsidRPr="005D7079">
              <w:rPr>
                <w:rFonts w:ascii="GHEA Grapalat" w:hAnsi="GHEA Grapalat"/>
              </w:rPr>
              <w:t xml:space="preserve">  </w:t>
            </w:r>
            <w:r w:rsidR="009D3236" w:rsidRPr="005D7079">
              <w:rPr>
                <w:rFonts w:ascii="GHEA Grapalat" w:hAnsi="GHEA Grapalat"/>
              </w:rPr>
              <w:t xml:space="preserve"> </w:t>
            </w:r>
            <w:proofErr w:type="gramEnd"/>
            <w:r w:rsidR="00D34B4F" w:rsidRPr="005D7079">
              <w:rPr>
                <w:rFonts w:ascii="GHEA Grapalat" w:hAnsi="GHEA Grapalat"/>
              </w:rPr>
              <w:t xml:space="preserve">  </w:t>
            </w:r>
            <w:r w:rsidR="00804508" w:rsidRPr="005D7079">
              <w:rPr>
                <w:rFonts w:ascii="GHEA Grapalat" w:hAnsi="GHEA Grapalat"/>
              </w:rPr>
              <w:t xml:space="preserve"> </w:t>
            </w:r>
            <w:r w:rsidR="00921E94" w:rsidRPr="005D7079">
              <w:rPr>
                <w:rFonts w:ascii="GHEA Grapalat" w:hAnsi="GHEA Grapalat"/>
              </w:rPr>
              <w:t xml:space="preserve"> </w:t>
            </w:r>
            <w:r w:rsidR="000B31F3" w:rsidRPr="005D7079">
              <w:rPr>
                <w:rFonts w:ascii="GHEA Grapalat" w:hAnsi="GHEA Grapalat"/>
              </w:rPr>
              <w:t xml:space="preserve"> 04708421</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w:t>
            </w:r>
            <w:proofErr w:type="gramStart"/>
            <w:r w:rsidRPr="00D071E5">
              <w:rPr>
                <w:rFonts w:ascii="GHEA Grapalat" w:hAnsi="GHEA Grapalat"/>
              </w:rPr>
              <w:t>):  Оперативный</w:t>
            </w:r>
            <w:proofErr w:type="gramEnd"/>
            <w:r w:rsidRPr="00D071E5">
              <w:rPr>
                <w:rFonts w:ascii="GHEA Grapalat" w:hAnsi="GHEA Grapalat"/>
              </w:rPr>
              <w:t xml:space="preserve">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0357E7D4" w:rsidR="009B3641" w:rsidRPr="005D7079" w:rsidRDefault="009B3641" w:rsidP="009B3641">
            <w:pPr>
              <w:widowControl w:val="0"/>
              <w:tabs>
                <w:tab w:val="left" w:pos="855"/>
              </w:tabs>
              <w:spacing w:after="160"/>
              <w:ind w:left="360"/>
              <w:rPr>
                <w:rFonts w:ascii="GHEA Grapalat" w:hAnsi="GHEA Grapalat"/>
              </w:rPr>
            </w:pPr>
            <w:r w:rsidRPr="00D071E5">
              <w:rPr>
                <w:rFonts w:ascii="GHEA Grapalat" w:hAnsi="GHEA Grapalat"/>
              </w:rPr>
              <w:t>13.</w:t>
            </w:r>
            <w:r w:rsidRPr="00D071E5">
              <w:rPr>
                <w:rFonts w:ascii="GHEA Grapalat" w:hAnsi="GHEA Grapalat"/>
              </w:rPr>
              <w:tab/>
              <w:t>Номер счета бенефициара (</w:t>
            </w:r>
            <w:proofErr w:type="spellStart"/>
            <w:proofErr w:type="gramStart"/>
            <w:r w:rsidRPr="00D071E5">
              <w:rPr>
                <w:rFonts w:ascii="GHEA Grapalat" w:hAnsi="GHEA Grapalat"/>
              </w:rPr>
              <w:t>сч</w:t>
            </w:r>
            <w:proofErr w:type="spellEnd"/>
            <w:r w:rsidRPr="00D071E5">
              <w:rPr>
                <w:rFonts w:ascii="GHEA Grapalat" w:hAnsi="GHEA Grapalat"/>
              </w:rPr>
              <w:t>.№</w:t>
            </w:r>
            <w:proofErr w:type="gramEnd"/>
            <w:r w:rsidRPr="00D071E5">
              <w:rPr>
                <w:rFonts w:ascii="GHEA Grapalat" w:hAnsi="GHEA Grapalat"/>
              </w:rPr>
              <w:t>)</w:t>
            </w:r>
            <w:r w:rsidRPr="005D7079">
              <w:rPr>
                <w:rFonts w:ascii="GHEA Grapalat" w:hAnsi="GHEA Grapalat"/>
              </w:rPr>
              <w:t xml:space="preserve"> </w:t>
            </w:r>
            <w:r w:rsidR="009D3236" w:rsidRPr="005D7079">
              <w:rPr>
                <w:rFonts w:ascii="GHEA Grapalat" w:hAnsi="GHEA Grapalat"/>
              </w:rPr>
              <w:t xml:space="preserve"> </w:t>
            </w:r>
            <w:r w:rsidR="00D34B4F" w:rsidRPr="005D7079">
              <w:rPr>
                <w:rFonts w:ascii="GHEA Grapalat" w:hAnsi="GHEA Grapalat"/>
              </w:rPr>
              <w:t xml:space="preserve">  </w:t>
            </w:r>
            <w:r w:rsidR="00571E10" w:rsidRPr="005D7079">
              <w:rPr>
                <w:rFonts w:ascii="GHEA Grapalat" w:hAnsi="GHEA Grapalat"/>
              </w:rPr>
              <w:t xml:space="preserve"> </w:t>
            </w:r>
            <w:r w:rsidR="00921E94" w:rsidRPr="005D7079">
              <w:rPr>
                <w:rFonts w:ascii="GHEA Grapalat" w:hAnsi="GHEA Grapalat"/>
              </w:rPr>
              <w:t xml:space="preserve"> </w:t>
            </w:r>
            <w:r w:rsidR="000B31F3" w:rsidRPr="005D7079">
              <w:rPr>
                <w:rFonts w:ascii="GHEA Grapalat" w:hAnsi="GHEA Grapalat"/>
              </w:rPr>
              <w:t xml:space="preserve"> 900328000568</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w:t>
            </w:r>
            <w:proofErr w:type="gramStart"/>
            <w:r w:rsidRPr="00D071E5">
              <w:rPr>
                <w:rFonts w:ascii="GHEA Grapalat" w:hAnsi="GHEA Grapalat"/>
                <w:sz w:val="18"/>
                <w:szCs w:val="18"/>
              </w:rPr>
              <w:t>что</w:t>
            </w:r>
            <w:proofErr w:type="gramEnd"/>
            <w:r w:rsidRPr="00D071E5">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78244264"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5D7079">
        <w:rPr>
          <w:rFonts w:ascii="GHEA Grapalat" w:hAnsi="GHEA Grapalat"/>
          <w:b/>
          <w:bCs/>
          <w:sz w:val="22"/>
          <w:szCs w:val="22"/>
          <w:lang w:val="af-ZA"/>
        </w:rPr>
        <w:t>«</w:t>
      </w:r>
      <w:r w:rsidR="00376FE6">
        <w:rPr>
          <w:rFonts w:ascii="GHEA Grapalat" w:hAnsi="GHEA Grapalat"/>
          <w:b/>
          <w:bCs/>
          <w:sz w:val="22"/>
          <w:szCs w:val="22"/>
          <w:lang w:val="af-ZA"/>
        </w:rPr>
        <w:t>ԱՄՎՀԴ1-ԳՀԱՊՁԲ-2026/01</w:t>
      </w:r>
      <w:r w:rsidR="005D7079">
        <w:rPr>
          <w:rFonts w:ascii="GHEA Grapalat" w:hAnsi="GHEA Grapalat"/>
          <w:b/>
          <w:bCs/>
          <w:sz w:val="22"/>
          <w:szCs w:val="22"/>
          <w:lang w:val="af-ZA"/>
        </w:rPr>
        <w:t>»</w:t>
      </w:r>
      <w:r w:rsidR="005E64BF">
        <w:rPr>
          <w:rFonts w:ascii="GHEA Grapalat" w:hAnsi="GHEA Grapalat"/>
          <w:b/>
          <w:bCs/>
          <w:sz w:val="22"/>
          <w:szCs w:val="22"/>
          <w:lang w:val="af-ZA"/>
        </w:rPr>
        <w:t xml:space="preserve">        </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Отказываться от товара в случае </w:t>
      </w:r>
      <w:proofErr w:type="spellStart"/>
      <w:r w:rsidRPr="00D071E5">
        <w:rPr>
          <w:rFonts w:ascii="GHEA Grapalat" w:hAnsi="GHEA Grapalat"/>
        </w:rPr>
        <w:t>непоставки</w:t>
      </w:r>
      <w:proofErr w:type="spellEnd"/>
      <w:r w:rsidRPr="00D071E5">
        <w:rPr>
          <w:rFonts w:ascii="GHEA Grapalat" w:hAnsi="GHEA Grapalat"/>
        </w:rPr>
        <w:t xml:space="preserve">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 xml:space="preserve">требовать восполнения </w:t>
      </w:r>
      <w:proofErr w:type="spellStart"/>
      <w:r w:rsidRPr="00D071E5">
        <w:rPr>
          <w:rFonts w:ascii="GHEA Grapalat" w:hAnsi="GHEA Grapalat"/>
        </w:rPr>
        <w:t>недопереданного</w:t>
      </w:r>
      <w:proofErr w:type="spellEnd"/>
      <w:r w:rsidRPr="00D071E5">
        <w:rPr>
          <w:rFonts w:ascii="GHEA Grapalat" w:hAnsi="GHEA Grapalat"/>
        </w:rPr>
        <w:t xml:space="preserve">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071E5">
        <w:rPr>
          <w:rFonts w:ascii="GHEA Grapalat" w:hAnsi="GHEA Grapalat"/>
        </w:rPr>
        <w:t>незаключения</w:t>
      </w:r>
      <w:proofErr w:type="spellEnd"/>
      <w:r w:rsidRPr="00D071E5">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D071E5">
        <w:rPr>
          <w:rFonts w:ascii="GHEA Grapalat" w:hAnsi="GHEA Grapalat"/>
        </w:rPr>
        <w:t>товара</w:t>
      </w:r>
      <w:r w:rsidR="005A3009" w:rsidRPr="00D071E5">
        <w:rPr>
          <w:rFonts w:ascii="GHEA Grapalat" w:hAnsi="GHEA Grapalat"/>
        </w:rPr>
        <w:t>,а</w:t>
      </w:r>
      <w:proofErr w:type="spellEnd"/>
      <w:proofErr w:type="gram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w:t>
      </w:r>
      <w:proofErr w:type="spellStart"/>
      <w:r w:rsidRPr="00D071E5">
        <w:rPr>
          <w:rFonts w:ascii="GHEA Grapalat" w:hAnsi="GHEA Grapalat"/>
        </w:rPr>
        <w:t>заключенo</w:t>
      </w:r>
      <w:proofErr w:type="spellEnd"/>
      <w:r w:rsidRPr="00D071E5">
        <w:rPr>
          <w:rFonts w:ascii="GHEA Grapalat" w:hAnsi="GHEA Grapalat"/>
        </w:rPr>
        <w:t xml:space="preserve">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D071E5">
        <w:rPr>
          <w:rFonts w:ascii="GHEA Grapalat" w:hAnsi="GHEA Grapalat"/>
        </w:rPr>
        <w:t xml:space="preserve">обеспечений квалификации и </w:t>
      </w:r>
      <w:r w:rsidRPr="00D071E5">
        <w:rPr>
          <w:rFonts w:ascii="GHEA Grapalat" w:hAnsi="GHEA Grapalat"/>
        </w:rPr>
        <w:t>договора</w:t>
      </w:r>
      <w:proofErr w:type="gramEnd"/>
      <w:r w:rsidRPr="00D071E5">
        <w:rPr>
          <w:rFonts w:ascii="GHEA Grapalat" w:hAnsi="GHEA Grapalat"/>
        </w:rPr>
        <w:t xml:space="preserve">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777EC0">
          <w:footerReference w:type="default" r:id="rId12"/>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6E321D" w:rsidRPr="00921E94" w14:paraId="691572B6" w14:textId="77777777" w:rsidTr="00871E71">
        <w:trPr>
          <w:trHeight w:val="246"/>
          <w:jc w:val="center"/>
        </w:trPr>
        <w:tc>
          <w:tcPr>
            <w:tcW w:w="777" w:type="dxa"/>
            <w:vAlign w:val="center"/>
          </w:tcPr>
          <w:p w14:paraId="5BDE6414" w14:textId="458F52BB" w:rsidR="006E321D" w:rsidRPr="009C3FDB" w:rsidRDefault="006E321D" w:rsidP="006E321D">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153D14A5" w:rsidR="006E321D" w:rsidRPr="00871E71" w:rsidRDefault="006E321D" w:rsidP="006E321D">
            <w:pPr>
              <w:widowControl w:val="0"/>
              <w:jc w:val="center"/>
              <w:rPr>
                <w:rFonts w:ascii="GHEA Grapalat" w:hAnsi="GHEA Grapalat"/>
                <w:sz w:val="16"/>
                <w:szCs w:val="16"/>
              </w:rPr>
            </w:pPr>
            <w:r w:rsidRPr="00871E71">
              <w:rPr>
                <w:rFonts w:ascii="GHEA Grapalat" w:hAnsi="GHEA Grapalat"/>
                <w:sz w:val="16"/>
                <w:szCs w:val="16"/>
              </w:rPr>
              <w:t>3222100</w:t>
            </w:r>
          </w:p>
        </w:tc>
        <w:tc>
          <w:tcPr>
            <w:tcW w:w="1276" w:type="dxa"/>
            <w:vAlign w:val="center"/>
          </w:tcPr>
          <w:p w14:paraId="39EBDA4A" w14:textId="1C52ACAD" w:rsidR="006E321D" w:rsidRPr="005D024A" w:rsidRDefault="006E321D" w:rsidP="006E321D">
            <w:pPr>
              <w:widowControl w:val="0"/>
              <w:jc w:val="center"/>
              <w:rPr>
                <w:rFonts w:ascii="GHEA Grapalat" w:hAnsi="GHEA Grapalat"/>
                <w:sz w:val="16"/>
                <w:szCs w:val="16"/>
              </w:rPr>
            </w:pPr>
            <w:r w:rsidRPr="005D7079">
              <w:rPr>
                <w:rFonts w:ascii="GHEA Grapalat" w:hAnsi="GHEA Grapalat"/>
                <w:sz w:val="16"/>
                <w:szCs w:val="16"/>
              </w:rPr>
              <w:t>Банан</w:t>
            </w:r>
          </w:p>
        </w:tc>
        <w:tc>
          <w:tcPr>
            <w:tcW w:w="1134" w:type="dxa"/>
            <w:vAlign w:val="center"/>
          </w:tcPr>
          <w:p w14:paraId="2822123D" w14:textId="77777777" w:rsidR="006E321D" w:rsidRPr="005D024A" w:rsidRDefault="006E321D" w:rsidP="006E321D">
            <w:pPr>
              <w:widowControl w:val="0"/>
              <w:jc w:val="center"/>
              <w:rPr>
                <w:rFonts w:ascii="GHEA Grapalat" w:hAnsi="GHEA Grapalat"/>
                <w:sz w:val="16"/>
                <w:szCs w:val="16"/>
              </w:rPr>
            </w:pPr>
          </w:p>
        </w:tc>
        <w:tc>
          <w:tcPr>
            <w:tcW w:w="3827" w:type="dxa"/>
            <w:vAlign w:val="center"/>
          </w:tcPr>
          <w:p w14:paraId="3E228155" w14:textId="44876593" w:rsidR="006E321D" w:rsidRPr="005D024A" w:rsidRDefault="006E321D" w:rsidP="006E321D">
            <w:pPr>
              <w:widowControl w:val="0"/>
              <w:jc w:val="center"/>
              <w:rPr>
                <w:rFonts w:ascii="GHEA Grapalat" w:hAnsi="GHEA Grapalat"/>
                <w:sz w:val="16"/>
                <w:szCs w:val="16"/>
              </w:rPr>
            </w:pPr>
            <w:r w:rsidRPr="00871E71">
              <w:rPr>
                <w:rFonts w:ascii="GHEA Grapalat" w:hAnsi="GHEA Grapalat"/>
                <w:sz w:val="16"/>
                <w:szCs w:val="16"/>
              </w:rPr>
              <w:t xml:space="preserve">Бананы свежие, спелые, не битые, не перезрелые, II </w:t>
            </w:r>
            <w:proofErr w:type="spellStart"/>
            <w:r w:rsidRPr="00871E71">
              <w:rPr>
                <w:rFonts w:ascii="GHEA Grapalat" w:hAnsi="GHEA Grapalat"/>
                <w:sz w:val="16"/>
                <w:szCs w:val="16"/>
              </w:rPr>
              <w:t>фруктологической</w:t>
            </w:r>
            <w:proofErr w:type="spellEnd"/>
            <w:r w:rsidRPr="00871E71">
              <w:rPr>
                <w:rFonts w:ascii="GHEA Grapalat" w:hAnsi="GHEA Grapalat"/>
                <w:sz w:val="16"/>
                <w:szCs w:val="16"/>
              </w:rPr>
              <w:t xml:space="preserve"> группы, ГОСТ 4427-82. безопасность и маркировка согласно статье 9 Закона РА «О безопасности пищевых продуктов»</w:t>
            </w:r>
          </w:p>
        </w:tc>
        <w:tc>
          <w:tcPr>
            <w:tcW w:w="851" w:type="dxa"/>
            <w:vAlign w:val="center"/>
          </w:tcPr>
          <w:p w14:paraId="4CC8652E" w14:textId="05B0B3CB" w:rsidR="006E321D" w:rsidRPr="005D024A" w:rsidRDefault="006E321D" w:rsidP="006E321D">
            <w:pPr>
              <w:widowControl w:val="0"/>
              <w:jc w:val="center"/>
              <w:rPr>
                <w:rFonts w:ascii="GHEA Grapalat" w:hAnsi="GHEA Grapalat"/>
                <w:sz w:val="16"/>
                <w:szCs w:val="16"/>
              </w:rPr>
            </w:pPr>
            <w:r w:rsidRPr="005D024A">
              <w:rPr>
                <w:rFonts w:ascii="GHEA Grapalat" w:hAnsi="GHEA Grapalat"/>
                <w:sz w:val="16"/>
                <w:szCs w:val="16"/>
              </w:rPr>
              <w:t>кг</w:t>
            </w:r>
          </w:p>
        </w:tc>
        <w:tc>
          <w:tcPr>
            <w:tcW w:w="1134" w:type="dxa"/>
            <w:vAlign w:val="center"/>
          </w:tcPr>
          <w:p w14:paraId="3EDE849B" w14:textId="29192790" w:rsidR="006E321D" w:rsidRPr="005D024A" w:rsidRDefault="006E321D" w:rsidP="006E321D">
            <w:pPr>
              <w:widowControl w:val="0"/>
              <w:jc w:val="center"/>
              <w:rPr>
                <w:rFonts w:ascii="GHEA Grapalat" w:hAnsi="GHEA Grapalat"/>
                <w:sz w:val="16"/>
                <w:szCs w:val="16"/>
              </w:rPr>
            </w:pPr>
          </w:p>
        </w:tc>
        <w:tc>
          <w:tcPr>
            <w:tcW w:w="992" w:type="dxa"/>
            <w:vAlign w:val="center"/>
          </w:tcPr>
          <w:p w14:paraId="7992018D" w14:textId="51971102" w:rsidR="006E321D" w:rsidRPr="005A3E0E" w:rsidRDefault="006E321D" w:rsidP="006E321D">
            <w:pPr>
              <w:widowControl w:val="0"/>
              <w:jc w:val="center"/>
              <w:rPr>
                <w:rFonts w:ascii="GHEA Grapalat" w:hAnsi="GHEA Grapalat"/>
                <w:sz w:val="16"/>
                <w:szCs w:val="16"/>
              </w:rPr>
            </w:pPr>
            <w:r w:rsidRPr="006E321D">
              <w:rPr>
                <w:rFonts w:ascii="GHEA Grapalat" w:hAnsi="GHEA Grapalat"/>
                <w:sz w:val="16"/>
                <w:szCs w:val="16"/>
              </w:rPr>
              <w:t>813</w:t>
            </w:r>
          </w:p>
        </w:tc>
        <w:tc>
          <w:tcPr>
            <w:tcW w:w="855" w:type="dxa"/>
            <w:vAlign w:val="center"/>
          </w:tcPr>
          <w:p w14:paraId="715276DB" w14:textId="5B737987" w:rsidR="006E321D" w:rsidRPr="005D024A" w:rsidRDefault="006E321D" w:rsidP="006E321D">
            <w:pPr>
              <w:widowControl w:val="0"/>
              <w:jc w:val="center"/>
              <w:rPr>
                <w:rFonts w:ascii="GHEA Grapalat" w:hAnsi="GHEA Grapalat"/>
                <w:sz w:val="16"/>
                <w:szCs w:val="16"/>
              </w:rPr>
            </w:pPr>
          </w:p>
        </w:tc>
        <w:tc>
          <w:tcPr>
            <w:tcW w:w="846" w:type="dxa"/>
            <w:vAlign w:val="center"/>
          </w:tcPr>
          <w:p w14:paraId="03A69A7C" w14:textId="5ECD79C9" w:rsidR="006E321D" w:rsidRPr="005E5162" w:rsidRDefault="006E321D" w:rsidP="006E321D">
            <w:pPr>
              <w:widowControl w:val="0"/>
              <w:jc w:val="center"/>
              <w:rPr>
                <w:rFonts w:ascii="GHEA Grapalat" w:hAnsi="GHEA Grapalat"/>
                <w:sz w:val="16"/>
                <w:szCs w:val="16"/>
              </w:rPr>
            </w:pPr>
            <w:r w:rsidRPr="005E5162">
              <w:rPr>
                <w:rFonts w:ascii="GHEA Grapalat" w:hAnsi="GHEA Grapalat"/>
                <w:sz w:val="16"/>
                <w:szCs w:val="16"/>
              </w:rPr>
              <w:t>ул. Баграмяна, 12, г. Эчмиадзин</w:t>
            </w:r>
          </w:p>
        </w:tc>
        <w:tc>
          <w:tcPr>
            <w:tcW w:w="801" w:type="dxa"/>
            <w:vAlign w:val="center"/>
          </w:tcPr>
          <w:p w14:paraId="29814251" w14:textId="275D26AC" w:rsidR="006E321D" w:rsidRPr="005D024A" w:rsidRDefault="006E321D" w:rsidP="006E321D">
            <w:pPr>
              <w:widowControl w:val="0"/>
              <w:jc w:val="center"/>
              <w:rPr>
                <w:rFonts w:ascii="GHEA Grapalat" w:hAnsi="GHEA Grapalat"/>
                <w:sz w:val="16"/>
                <w:szCs w:val="16"/>
              </w:rPr>
            </w:pPr>
            <w:r w:rsidRPr="005D024A">
              <w:rPr>
                <w:rFonts w:ascii="GHEA Grapalat" w:hAnsi="GHEA Grapalat"/>
                <w:sz w:val="16"/>
                <w:szCs w:val="16"/>
              </w:rPr>
              <w:t>по желанию заказчика</w:t>
            </w:r>
          </w:p>
        </w:tc>
        <w:tc>
          <w:tcPr>
            <w:tcW w:w="1467" w:type="dxa"/>
            <w:vAlign w:val="center"/>
          </w:tcPr>
          <w:p w14:paraId="5ED9EAE6" w14:textId="2CE202DA" w:rsidR="006E321D" w:rsidRPr="006E321D" w:rsidRDefault="006E321D" w:rsidP="006E321D">
            <w:pPr>
              <w:widowControl w:val="0"/>
              <w:jc w:val="center"/>
              <w:rPr>
                <w:rFonts w:ascii="GHEA Grapalat" w:hAnsi="GHEA Grapalat"/>
                <w:sz w:val="16"/>
                <w:szCs w:val="16"/>
              </w:rPr>
            </w:pPr>
            <w:r w:rsidRPr="00E4140E">
              <w:rPr>
                <w:rFonts w:ascii="GHEA Grapalat" w:hAnsi="GHEA Grapalat"/>
                <w:sz w:val="16"/>
                <w:szCs w:val="16"/>
              </w:rPr>
              <w:t>с момента вступления договора в силу до 25.</w:t>
            </w:r>
            <w:r w:rsidRPr="006E321D">
              <w:rPr>
                <w:rFonts w:ascii="GHEA Grapalat" w:hAnsi="GHEA Grapalat"/>
                <w:sz w:val="16"/>
                <w:szCs w:val="16"/>
              </w:rPr>
              <w:t>05</w:t>
            </w:r>
            <w:r w:rsidRPr="00E4140E">
              <w:rPr>
                <w:rFonts w:ascii="GHEA Grapalat" w:hAnsi="GHEA Grapalat"/>
                <w:sz w:val="16"/>
                <w:szCs w:val="16"/>
              </w:rPr>
              <w:t>.202</w:t>
            </w:r>
            <w:r w:rsidRPr="006E321D">
              <w:rPr>
                <w:rFonts w:ascii="GHEA Grapalat" w:hAnsi="GHEA Grapalat"/>
                <w:sz w:val="16"/>
                <w:szCs w:val="16"/>
              </w:rPr>
              <w:t>6</w:t>
            </w:r>
          </w:p>
        </w:tc>
      </w:tr>
      <w:tr w:rsidR="006E321D" w:rsidRPr="00921E94" w14:paraId="0129242A" w14:textId="77777777" w:rsidTr="00871E71">
        <w:trPr>
          <w:trHeight w:val="246"/>
          <w:jc w:val="center"/>
        </w:trPr>
        <w:tc>
          <w:tcPr>
            <w:tcW w:w="777" w:type="dxa"/>
            <w:vAlign w:val="center"/>
          </w:tcPr>
          <w:p w14:paraId="7E6B824F" w14:textId="2665B743" w:rsidR="006E321D" w:rsidRPr="001A1CC9" w:rsidRDefault="006E321D" w:rsidP="006E321D">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39C10355" w:rsidR="006E321D" w:rsidRPr="00871E71" w:rsidRDefault="006E321D" w:rsidP="006E321D">
            <w:pPr>
              <w:widowControl w:val="0"/>
              <w:jc w:val="center"/>
              <w:rPr>
                <w:rFonts w:ascii="GHEA Grapalat" w:hAnsi="GHEA Grapalat"/>
                <w:sz w:val="16"/>
                <w:szCs w:val="16"/>
              </w:rPr>
            </w:pPr>
            <w:r w:rsidRPr="00871E71">
              <w:rPr>
                <w:rFonts w:ascii="GHEA Grapalat" w:hAnsi="GHEA Grapalat"/>
                <w:sz w:val="16"/>
                <w:szCs w:val="16"/>
              </w:rPr>
              <w:t>15811130</w:t>
            </w:r>
          </w:p>
        </w:tc>
        <w:tc>
          <w:tcPr>
            <w:tcW w:w="1276" w:type="dxa"/>
            <w:vAlign w:val="center"/>
          </w:tcPr>
          <w:p w14:paraId="43F46D4D" w14:textId="580BA14C" w:rsidR="006E321D" w:rsidRPr="005D024A" w:rsidRDefault="006E321D" w:rsidP="006E321D">
            <w:pPr>
              <w:widowControl w:val="0"/>
              <w:jc w:val="center"/>
              <w:rPr>
                <w:rFonts w:ascii="GHEA Grapalat" w:hAnsi="GHEA Grapalat"/>
                <w:sz w:val="16"/>
                <w:szCs w:val="16"/>
              </w:rPr>
            </w:pPr>
            <w:r w:rsidRPr="005D7079">
              <w:rPr>
                <w:rFonts w:ascii="GHEA Grapalat" w:hAnsi="GHEA Grapalat"/>
                <w:sz w:val="16"/>
                <w:szCs w:val="16"/>
              </w:rPr>
              <w:t>Булочка</w:t>
            </w:r>
          </w:p>
        </w:tc>
        <w:tc>
          <w:tcPr>
            <w:tcW w:w="1134" w:type="dxa"/>
            <w:vAlign w:val="center"/>
          </w:tcPr>
          <w:p w14:paraId="1311F9AB" w14:textId="77777777" w:rsidR="006E321D" w:rsidRPr="005D024A" w:rsidRDefault="006E321D" w:rsidP="006E321D">
            <w:pPr>
              <w:widowControl w:val="0"/>
              <w:jc w:val="center"/>
              <w:rPr>
                <w:rFonts w:ascii="GHEA Grapalat" w:hAnsi="GHEA Grapalat"/>
                <w:sz w:val="16"/>
                <w:szCs w:val="16"/>
              </w:rPr>
            </w:pPr>
          </w:p>
        </w:tc>
        <w:tc>
          <w:tcPr>
            <w:tcW w:w="3827" w:type="dxa"/>
            <w:vAlign w:val="center"/>
          </w:tcPr>
          <w:p w14:paraId="33A3CEAB" w14:textId="23835BC5" w:rsidR="006E321D" w:rsidRPr="005D024A" w:rsidRDefault="006E321D" w:rsidP="006E321D">
            <w:pPr>
              <w:widowControl w:val="0"/>
              <w:jc w:val="center"/>
              <w:rPr>
                <w:rFonts w:ascii="GHEA Grapalat" w:hAnsi="GHEA Grapalat"/>
                <w:sz w:val="16"/>
                <w:szCs w:val="16"/>
              </w:rPr>
            </w:pPr>
            <w:r w:rsidRPr="00871E71">
              <w:rPr>
                <w:rFonts w:ascii="GHEA Grapalat" w:hAnsi="GHEA Grapalat"/>
                <w:sz w:val="16"/>
                <w:szCs w:val="16"/>
              </w:rPr>
              <w:t>Булочка свежая, из пшеничной муки, вес: 60 г за штуку. Остаточный срок годности не менее 95%.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2E3C3CC8" w14:textId="36F44F65" w:rsidR="006E321D" w:rsidRPr="005D024A" w:rsidRDefault="006E321D" w:rsidP="006E321D">
            <w:pPr>
              <w:widowControl w:val="0"/>
              <w:jc w:val="center"/>
              <w:rPr>
                <w:rFonts w:ascii="GHEA Grapalat" w:hAnsi="GHEA Grapalat"/>
                <w:sz w:val="16"/>
                <w:szCs w:val="16"/>
              </w:rPr>
            </w:pPr>
            <w:proofErr w:type="spellStart"/>
            <w:r w:rsidRPr="005D024A">
              <w:rPr>
                <w:rFonts w:ascii="GHEA Grapalat" w:hAnsi="GHEA Grapalat"/>
                <w:sz w:val="16"/>
                <w:szCs w:val="16"/>
              </w:rPr>
              <w:t>шт</w:t>
            </w:r>
            <w:proofErr w:type="spellEnd"/>
          </w:p>
        </w:tc>
        <w:tc>
          <w:tcPr>
            <w:tcW w:w="1134" w:type="dxa"/>
            <w:vAlign w:val="center"/>
          </w:tcPr>
          <w:p w14:paraId="57F48325" w14:textId="450F7E8D" w:rsidR="006E321D" w:rsidRPr="005D024A" w:rsidRDefault="006E321D" w:rsidP="006E321D">
            <w:pPr>
              <w:widowControl w:val="0"/>
              <w:jc w:val="center"/>
              <w:rPr>
                <w:rFonts w:ascii="GHEA Grapalat" w:hAnsi="GHEA Grapalat"/>
                <w:sz w:val="16"/>
                <w:szCs w:val="16"/>
              </w:rPr>
            </w:pPr>
          </w:p>
        </w:tc>
        <w:tc>
          <w:tcPr>
            <w:tcW w:w="992" w:type="dxa"/>
            <w:vAlign w:val="center"/>
          </w:tcPr>
          <w:p w14:paraId="5A580F03" w14:textId="2840D8A7" w:rsidR="006E321D" w:rsidRPr="005A3E0E" w:rsidRDefault="006E321D" w:rsidP="006E321D">
            <w:pPr>
              <w:widowControl w:val="0"/>
              <w:jc w:val="center"/>
              <w:rPr>
                <w:rFonts w:ascii="GHEA Grapalat" w:hAnsi="GHEA Grapalat"/>
                <w:sz w:val="16"/>
                <w:szCs w:val="16"/>
              </w:rPr>
            </w:pPr>
            <w:r w:rsidRPr="006E321D">
              <w:rPr>
                <w:rFonts w:ascii="GHEA Grapalat" w:hAnsi="GHEA Grapalat"/>
                <w:sz w:val="16"/>
                <w:szCs w:val="16"/>
              </w:rPr>
              <w:t>18963</w:t>
            </w:r>
          </w:p>
        </w:tc>
        <w:tc>
          <w:tcPr>
            <w:tcW w:w="855" w:type="dxa"/>
            <w:vAlign w:val="center"/>
          </w:tcPr>
          <w:p w14:paraId="7F44C77E" w14:textId="780A2048" w:rsidR="006E321D" w:rsidRPr="005D024A" w:rsidRDefault="006E321D" w:rsidP="006E321D">
            <w:pPr>
              <w:widowControl w:val="0"/>
              <w:jc w:val="center"/>
              <w:rPr>
                <w:rFonts w:ascii="GHEA Grapalat" w:hAnsi="GHEA Grapalat"/>
                <w:sz w:val="16"/>
                <w:szCs w:val="16"/>
              </w:rPr>
            </w:pPr>
          </w:p>
        </w:tc>
        <w:tc>
          <w:tcPr>
            <w:tcW w:w="846" w:type="dxa"/>
            <w:vAlign w:val="center"/>
          </w:tcPr>
          <w:p w14:paraId="0CA63213" w14:textId="3945C130" w:rsidR="006E321D" w:rsidRPr="005D024A" w:rsidRDefault="006E321D" w:rsidP="006E321D">
            <w:pPr>
              <w:widowControl w:val="0"/>
              <w:jc w:val="center"/>
              <w:rPr>
                <w:rFonts w:ascii="GHEA Grapalat" w:hAnsi="GHEA Grapalat"/>
                <w:sz w:val="16"/>
                <w:szCs w:val="16"/>
              </w:rPr>
            </w:pPr>
            <w:r w:rsidRPr="005E5162">
              <w:rPr>
                <w:rFonts w:ascii="GHEA Grapalat" w:hAnsi="GHEA Grapalat"/>
                <w:sz w:val="16"/>
                <w:szCs w:val="16"/>
              </w:rPr>
              <w:t>ул. Баграмяна, 12, г. Эчмиадзин</w:t>
            </w:r>
          </w:p>
        </w:tc>
        <w:tc>
          <w:tcPr>
            <w:tcW w:w="801" w:type="dxa"/>
            <w:vAlign w:val="center"/>
          </w:tcPr>
          <w:p w14:paraId="5EDBBBC5" w14:textId="3BA164CF" w:rsidR="006E321D" w:rsidRPr="005D024A" w:rsidRDefault="006E321D" w:rsidP="006E321D">
            <w:pPr>
              <w:widowControl w:val="0"/>
              <w:jc w:val="center"/>
              <w:rPr>
                <w:rFonts w:ascii="GHEA Grapalat" w:hAnsi="GHEA Grapalat"/>
                <w:sz w:val="16"/>
                <w:szCs w:val="16"/>
              </w:rPr>
            </w:pPr>
            <w:r w:rsidRPr="005D024A">
              <w:rPr>
                <w:rFonts w:ascii="GHEA Grapalat" w:hAnsi="GHEA Grapalat"/>
                <w:sz w:val="16"/>
                <w:szCs w:val="16"/>
              </w:rPr>
              <w:t>по желанию заказчика</w:t>
            </w:r>
          </w:p>
        </w:tc>
        <w:tc>
          <w:tcPr>
            <w:tcW w:w="1467" w:type="dxa"/>
            <w:vAlign w:val="center"/>
          </w:tcPr>
          <w:p w14:paraId="2EBF6F9A" w14:textId="2B1944EF" w:rsidR="006E321D" w:rsidRPr="00563712" w:rsidRDefault="006E321D" w:rsidP="006E321D">
            <w:pPr>
              <w:widowControl w:val="0"/>
              <w:jc w:val="center"/>
              <w:rPr>
                <w:rFonts w:ascii="GHEA Grapalat" w:hAnsi="GHEA Grapalat"/>
                <w:sz w:val="16"/>
                <w:szCs w:val="16"/>
              </w:rPr>
            </w:pPr>
            <w:r w:rsidRPr="00E4140E">
              <w:rPr>
                <w:rFonts w:ascii="GHEA Grapalat" w:hAnsi="GHEA Grapalat"/>
                <w:sz w:val="16"/>
                <w:szCs w:val="16"/>
              </w:rPr>
              <w:t xml:space="preserve">с момента вступления договора в силу до </w:t>
            </w:r>
            <w:r w:rsidRPr="00E4140E">
              <w:rPr>
                <w:rFonts w:ascii="GHEA Grapalat" w:hAnsi="GHEA Grapalat"/>
                <w:sz w:val="16"/>
                <w:szCs w:val="16"/>
              </w:rPr>
              <w:t>25.</w:t>
            </w:r>
            <w:r w:rsidRPr="006E321D">
              <w:rPr>
                <w:rFonts w:ascii="GHEA Grapalat" w:hAnsi="GHEA Grapalat"/>
                <w:sz w:val="16"/>
                <w:szCs w:val="16"/>
              </w:rPr>
              <w:t>05</w:t>
            </w:r>
            <w:r w:rsidRPr="00E4140E">
              <w:rPr>
                <w:rFonts w:ascii="GHEA Grapalat" w:hAnsi="GHEA Grapalat"/>
                <w:sz w:val="16"/>
                <w:szCs w:val="16"/>
              </w:rPr>
              <w:t>.202</w:t>
            </w:r>
            <w:r w:rsidRPr="006E321D">
              <w:rPr>
                <w:rFonts w:ascii="GHEA Grapalat" w:hAnsi="GHEA Grapalat"/>
                <w:sz w:val="16"/>
                <w:szCs w:val="16"/>
              </w:rPr>
              <w:t>6</w:t>
            </w:r>
          </w:p>
        </w:tc>
      </w:tr>
      <w:tr w:rsidR="006E321D" w:rsidRPr="00921E94" w14:paraId="62928318" w14:textId="77777777" w:rsidTr="00871E71">
        <w:trPr>
          <w:trHeight w:val="246"/>
          <w:jc w:val="center"/>
        </w:trPr>
        <w:tc>
          <w:tcPr>
            <w:tcW w:w="777" w:type="dxa"/>
            <w:vAlign w:val="center"/>
          </w:tcPr>
          <w:p w14:paraId="3FAA003E" w14:textId="27344B53" w:rsidR="006E321D" w:rsidRPr="001A1CC9" w:rsidRDefault="006E321D" w:rsidP="006E321D">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53F60377" w:rsidR="006E321D" w:rsidRPr="00871E71" w:rsidRDefault="006E321D" w:rsidP="006E321D">
            <w:pPr>
              <w:widowControl w:val="0"/>
              <w:jc w:val="center"/>
              <w:rPr>
                <w:rFonts w:ascii="GHEA Grapalat" w:hAnsi="GHEA Grapalat"/>
                <w:sz w:val="16"/>
                <w:szCs w:val="16"/>
              </w:rPr>
            </w:pPr>
            <w:r w:rsidRPr="00871E71">
              <w:rPr>
                <w:rFonts w:ascii="GHEA Grapalat" w:hAnsi="GHEA Grapalat"/>
                <w:sz w:val="16"/>
                <w:szCs w:val="16"/>
              </w:rPr>
              <w:t>3222128</w:t>
            </w:r>
          </w:p>
        </w:tc>
        <w:tc>
          <w:tcPr>
            <w:tcW w:w="1276" w:type="dxa"/>
            <w:vAlign w:val="center"/>
          </w:tcPr>
          <w:p w14:paraId="3BE07F79" w14:textId="5137BE6B" w:rsidR="006E321D" w:rsidRPr="005D024A" w:rsidRDefault="006E321D" w:rsidP="006E321D">
            <w:pPr>
              <w:widowControl w:val="0"/>
              <w:jc w:val="center"/>
              <w:rPr>
                <w:rFonts w:ascii="GHEA Grapalat" w:hAnsi="GHEA Grapalat"/>
                <w:sz w:val="16"/>
                <w:szCs w:val="16"/>
              </w:rPr>
            </w:pPr>
            <w:r w:rsidRPr="005D7079">
              <w:rPr>
                <w:rFonts w:ascii="GHEA Grapalat" w:hAnsi="GHEA Grapalat"/>
                <w:sz w:val="16"/>
                <w:szCs w:val="16"/>
              </w:rPr>
              <w:t>Яблоко</w:t>
            </w:r>
          </w:p>
        </w:tc>
        <w:tc>
          <w:tcPr>
            <w:tcW w:w="1134" w:type="dxa"/>
            <w:vAlign w:val="center"/>
          </w:tcPr>
          <w:p w14:paraId="2E87144F" w14:textId="77777777" w:rsidR="006E321D" w:rsidRPr="005D024A" w:rsidRDefault="006E321D" w:rsidP="006E321D">
            <w:pPr>
              <w:widowControl w:val="0"/>
              <w:jc w:val="center"/>
              <w:rPr>
                <w:rFonts w:ascii="GHEA Grapalat" w:hAnsi="GHEA Grapalat"/>
                <w:sz w:val="16"/>
                <w:szCs w:val="16"/>
              </w:rPr>
            </w:pPr>
          </w:p>
        </w:tc>
        <w:tc>
          <w:tcPr>
            <w:tcW w:w="3827" w:type="dxa"/>
            <w:vAlign w:val="center"/>
          </w:tcPr>
          <w:p w14:paraId="0F22DBE4" w14:textId="22DDC655" w:rsidR="006E321D" w:rsidRPr="005D024A" w:rsidRDefault="006E321D" w:rsidP="006E321D">
            <w:pPr>
              <w:widowControl w:val="0"/>
              <w:jc w:val="center"/>
              <w:rPr>
                <w:rFonts w:ascii="GHEA Grapalat" w:hAnsi="GHEA Grapalat"/>
                <w:sz w:val="16"/>
                <w:szCs w:val="16"/>
              </w:rPr>
            </w:pPr>
            <w:r w:rsidRPr="00871E71">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475A6E5A" w14:textId="57462103" w:rsidR="006E321D" w:rsidRPr="005D024A" w:rsidRDefault="006E321D" w:rsidP="006E321D">
            <w:pPr>
              <w:widowControl w:val="0"/>
              <w:jc w:val="center"/>
              <w:rPr>
                <w:rFonts w:ascii="GHEA Grapalat" w:hAnsi="GHEA Grapalat"/>
                <w:sz w:val="16"/>
                <w:szCs w:val="16"/>
              </w:rPr>
            </w:pPr>
            <w:r w:rsidRPr="005D024A">
              <w:rPr>
                <w:rFonts w:ascii="GHEA Grapalat" w:hAnsi="GHEA Grapalat"/>
                <w:sz w:val="16"/>
                <w:szCs w:val="16"/>
              </w:rPr>
              <w:t>кг</w:t>
            </w:r>
          </w:p>
        </w:tc>
        <w:tc>
          <w:tcPr>
            <w:tcW w:w="1134" w:type="dxa"/>
            <w:vAlign w:val="center"/>
          </w:tcPr>
          <w:p w14:paraId="73485932" w14:textId="7E76CCBF" w:rsidR="006E321D" w:rsidRPr="005D024A" w:rsidRDefault="006E321D" w:rsidP="006E321D">
            <w:pPr>
              <w:widowControl w:val="0"/>
              <w:jc w:val="center"/>
              <w:rPr>
                <w:rFonts w:ascii="GHEA Grapalat" w:hAnsi="GHEA Grapalat"/>
                <w:sz w:val="16"/>
                <w:szCs w:val="16"/>
              </w:rPr>
            </w:pPr>
          </w:p>
        </w:tc>
        <w:tc>
          <w:tcPr>
            <w:tcW w:w="992" w:type="dxa"/>
            <w:vAlign w:val="center"/>
          </w:tcPr>
          <w:p w14:paraId="3992BF96" w14:textId="36064D1F" w:rsidR="006E321D" w:rsidRPr="005A3E0E" w:rsidRDefault="006E321D" w:rsidP="006E321D">
            <w:pPr>
              <w:widowControl w:val="0"/>
              <w:jc w:val="center"/>
              <w:rPr>
                <w:rFonts w:ascii="GHEA Grapalat" w:hAnsi="GHEA Grapalat"/>
                <w:sz w:val="16"/>
                <w:szCs w:val="16"/>
              </w:rPr>
            </w:pPr>
            <w:r w:rsidRPr="006E321D">
              <w:rPr>
                <w:rFonts w:ascii="GHEA Grapalat" w:hAnsi="GHEA Grapalat"/>
                <w:sz w:val="16"/>
                <w:szCs w:val="16"/>
              </w:rPr>
              <w:t>1084</w:t>
            </w:r>
          </w:p>
        </w:tc>
        <w:tc>
          <w:tcPr>
            <w:tcW w:w="855" w:type="dxa"/>
            <w:vAlign w:val="center"/>
          </w:tcPr>
          <w:p w14:paraId="4DCCB109" w14:textId="37856E1B" w:rsidR="006E321D" w:rsidRPr="005D024A" w:rsidRDefault="006E321D" w:rsidP="006E321D">
            <w:pPr>
              <w:widowControl w:val="0"/>
              <w:jc w:val="center"/>
              <w:rPr>
                <w:rFonts w:ascii="GHEA Grapalat" w:hAnsi="GHEA Grapalat"/>
                <w:sz w:val="16"/>
                <w:szCs w:val="16"/>
              </w:rPr>
            </w:pPr>
          </w:p>
        </w:tc>
        <w:tc>
          <w:tcPr>
            <w:tcW w:w="846" w:type="dxa"/>
            <w:vAlign w:val="center"/>
          </w:tcPr>
          <w:p w14:paraId="40B0946A" w14:textId="43F81C41" w:rsidR="006E321D" w:rsidRPr="005D024A" w:rsidRDefault="006E321D" w:rsidP="006E321D">
            <w:pPr>
              <w:widowControl w:val="0"/>
              <w:jc w:val="center"/>
              <w:rPr>
                <w:rFonts w:ascii="GHEA Grapalat" w:hAnsi="GHEA Grapalat"/>
                <w:sz w:val="16"/>
                <w:szCs w:val="16"/>
              </w:rPr>
            </w:pPr>
            <w:r w:rsidRPr="005E5162">
              <w:rPr>
                <w:rFonts w:ascii="GHEA Grapalat" w:hAnsi="GHEA Grapalat"/>
                <w:sz w:val="16"/>
                <w:szCs w:val="16"/>
              </w:rPr>
              <w:t>ул. Баграмяна, 12, г. Эчмиадзин</w:t>
            </w:r>
          </w:p>
        </w:tc>
        <w:tc>
          <w:tcPr>
            <w:tcW w:w="801" w:type="dxa"/>
            <w:vAlign w:val="center"/>
          </w:tcPr>
          <w:p w14:paraId="513A80CC" w14:textId="39A52840" w:rsidR="006E321D" w:rsidRPr="005D024A" w:rsidRDefault="006E321D" w:rsidP="006E321D">
            <w:pPr>
              <w:widowControl w:val="0"/>
              <w:jc w:val="center"/>
              <w:rPr>
                <w:rFonts w:ascii="GHEA Grapalat" w:hAnsi="GHEA Grapalat"/>
                <w:sz w:val="16"/>
                <w:szCs w:val="16"/>
              </w:rPr>
            </w:pPr>
            <w:r w:rsidRPr="005D024A">
              <w:rPr>
                <w:rFonts w:ascii="GHEA Grapalat" w:hAnsi="GHEA Grapalat"/>
                <w:sz w:val="16"/>
                <w:szCs w:val="16"/>
              </w:rPr>
              <w:t>по желанию заказчика</w:t>
            </w:r>
          </w:p>
        </w:tc>
        <w:tc>
          <w:tcPr>
            <w:tcW w:w="1467" w:type="dxa"/>
            <w:vAlign w:val="center"/>
          </w:tcPr>
          <w:p w14:paraId="4C6BE73A" w14:textId="060E7048" w:rsidR="006E321D" w:rsidRPr="00563712" w:rsidRDefault="006E321D" w:rsidP="006E321D">
            <w:pPr>
              <w:widowControl w:val="0"/>
              <w:jc w:val="center"/>
              <w:rPr>
                <w:rFonts w:ascii="GHEA Grapalat" w:hAnsi="GHEA Grapalat"/>
                <w:sz w:val="16"/>
                <w:szCs w:val="16"/>
              </w:rPr>
            </w:pPr>
            <w:r w:rsidRPr="00E4140E">
              <w:rPr>
                <w:rFonts w:ascii="GHEA Grapalat" w:hAnsi="GHEA Grapalat"/>
                <w:sz w:val="16"/>
                <w:szCs w:val="16"/>
              </w:rPr>
              <w:t xml:space="preserve">с момента вступления договора в силу до </w:t>
            </w:r>
            <w:r w:rsidRPr="00E4140E">
              <w:rPr>
                <w:rFonts w:ascii="GHEA Grapalat" w:hAnsi="GHEA Grapalat"/>
                <w:sz w:val="16"/>
                <w:szCs w:val="16"/>
              </w:rPr>
              <w:t>25.</w:t>
            </w:r>
            <w:r w:rsidRPr="006E321D">
              <w:rPr>
                <w:rFonts w:ascii="GHEA Grapalat" w:hAnsi="GHEA Grapalat"/>
                <w:sz w:val="16"/>
                <w:szCs w:val="16"/>
              </w:rPr>
              <w:t>05</w:t>
            </w:r>
            <w:r w:rsidRPr="00E4140E">
              <w:rPr>
                <w:rFonts w:ascii="GHEA Grapalat" w:hAnsi="GHEA Grapalat"/>
                <w:sz w:val="16"/>
                <w:szCs w:val="16"/>
              </w:rPr>
              <w:t>.202</w:t>
            </w:r>
            <w:r w:rsidRPr="006E321D">
              <w:rPr>
                <w:rFonts w:ascii="GHEA Grapalat" w:hAnsi="GHEA Grapalat"/>
                <w:sz w:val="16"/>
                <w:szCs w:val="16"/>
              </w:rPr>
              <w:t>6</w:t>
            </w:r>
          </w:p>
        </w:tc>
      </w:tr>
      <w:tr w:rsidR="006E321D" w:rsidRPr="00921E94" w14:paraId="3C0D3C80" w14:textId="77777777" w:rsidTr="00871E71">
        <w:trPr>
          <w:trHeight w:val="246"/>
          <w:jc w:val="center"/>
        </w:trPr>
        <w:tc>
          <w:tcPr>
            <w:tcW w:w="777" w:type="dxa"/>
            <w:vAlign w:val="center"/>
          </w:tcPr>
          <w:p w14:paraId="5559F285" w14:textId="1C3A7BA8" w:rsidR="006E321D" w:rsidRPr="001A1CC9" w:rsidRDefault="006E321D" w:rsidP="006E321D">
            <w:pPr>
              <w:widowControl w:val="0"/>
              <w:rPr>
                <w:rFonts w:ascii="GHEA Grapalat" w:hAnsi="GHEA Grapalat"/>
                <w:sz w:val="16"/>
                <w:szCs w:val="16"/>
                <w:lang w:val="en-US"/>
              </w:rPr>
            </w:pPr>
            <w:r>
              <w:rPr>
                <w:rFonts w:ascii="GHEA Grapalat" w:hAnsi="GHEA Grapalat"/>
                <w:sz w:val="16"/>
                <w:szCs w:val="16"/>
                <w:lang w:val="en-US"/>
              </w:rPr>
              <w:t>4</w:t>
            </w:r>
          </w:p>
        </w:tc>
        <w:tc>
          <w:tcPr>
            <w:tcW w:w="1907" w:type="dxa"/>
            <w:vAlign w:val="center"/>
          </w:tcPr>
          <w:p w14:paraId="76B9CC87" w14:textId="4C26F6DE" w:rsidR="006E321D" w:rsidRPr="00871E71" w:rsidRDefault="006E321D" w:rsidP="006E321D">
            <w:pPr>
              <w:widowControl w:val="0"/>
              <w:jc w:val="center"/>
              <w:rPr>
                <w:rFonts w:ascii="GHEA Grapalat" w:hAnsi="GHEA Grapalat"/>
                <w:sz w:val="16"/>
                <w:szCs w:val="16"/>
              </w:rPr>
            </w:pPr>
            <w:r w:rsidRPr="00871E71">
              <w:rPr>
                <w:rFonts w:ascii="GHEA Grapalat" w:hAnsi="GHEA Grapalat"/>
                <w:sz w:val="16"/>
                <w:szCs w:val="16"/>
              </w:rPr>
              <w:t>15551600</w:t>
            </w:r>
          </w:p>
        </w:tc>
        <w:tc>
          <w:tcPr>
            <w:tcW w:w="1276" w:type="dxa"/>
            <w:vAlign w:val="center"/>
          </w:tcPr>
          <w:p w14:paraId="50E84CAE" w14:textId="6FE1783E" w:rsidR="006E321D" w:rsidRPr="005D024A" w:rsidRDefault="006E321D" w:rsidP="006E321D">
            <w:pPr>
              <w:widowControl w:val="0"/>
              <w:jc w:val="center"/>
              <w:rPr>
                <w:rFonts w:ascii="GHEA Grapalat" w:hAnsi="GHEA Grapalat"/>
                <w:sz w:val="16"/>
                <w:szCs w:val="16"/>
              </w:rPr>
            </w:pPr>
            <w:r w:rsidRPr="005D7079">
              <w:rPr>
                <w:rFonts w:ascii="GHEA Grapalat" w:hAnsi="GHEA Grapalat"/>
                <w:sz w:val="16"/>
                <w:szCs w:val="16"/>
              </w:rPr>
              <w:t>Йогурт</w:t>
            </w:r>
          </w:p>
        </w:tc>
        <w:tc>
          <w:tcPr>
            <w:tcW w:w="1134" w:type="dxa"/>
            <w:vAlign w:val="center"/>
          </w:tcPr>
          <w:p w14:paraId="7AD28FF1" w14:textId="77777777" w:rsidR="006E321D" w:rsidRPr="005D024A" w:rsidRDefault="006E321D" w:rsidP="006E321D">
            <w:pPr>
              <w:widowControl w:val="0"/>
              <w:jc w:val="center"/>
              <w:rPr>
                <w:rFonts w:ascii="GHEA Grapalat" w:hAnsi="GHEA Grapalat"/>
                <w:sz w:val="16"/>
                <w:szCs w:val="16"/>
              </w:rPr>
            </w:pPr>
          </w:p>
        </w:tc>
        <w:tc>
          <w:tcPr>
            <w:tcW w:w="3827" w:type="dxa"/>
            <w:vAlign w:val="center"/>
          </w:tcPr>
          <w:p w14:paraId="7AE8FD7E" w14:textId="790D2B2A" w:rsidR="006E321D" w:rsidRPr="005D024A" w:rsidRDefault="006E321D" w:rsidP="006E321D">
            <w:pPr>
              <w:widowControl w:val="0"/>
              <w:jc w:val="center"/>
              <w:rPr>
                <w:rFonts w:ascii="GHEA Grapalat" w:hAnsi="GHEA Grapalat"/>
                <w:sz w:val="16"/>
                <w:szCs w:val="16"/>
              </w:rPr>
            </w:pPr>
            <w:r w:rsidRPr="005E5162">
              <w:rPr>
                <w:rFonts w:ascii="GHEA Grapalat" w:hAnsi="GHEA Grapalat"/>
                <w:sz w:val="16"/>
                <w:szCs w:val="16"/>
              </w:rPr>
              <w:t xml:space="preserve">Йогурт - в потребительской таре 90-100 г, жирность 1,5%, различные фруктовые вкусы, остаточный срок годности не менее 80%. Срок годности не более 30 дней с даты изготовления.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w:t>
            </w:r>
            <w:r w:rsidRPr="005E5162">
              <w:rPr>
                <w:rFonts w:ascii="GHEA Grapalat" w:hAnsi="GHEA Grapalat"/>
                <w:sz w:val="16"/>
                <w:szCs w:val="16"/>
              </w:rPr>
              <w:lastRenderedPageBreak/>
              <w:t>продукции» (ТС 033/2013).</w:t>
            </w:r>
          </w:p>
        </w:tc>
        <w:tc>
          <w:tcPr>
            <w:tcW w:w="851" w:type="dxa"/>
            <w:vAlign w:val="center"/>
          </w:tcPr>
          <w:p w14:paraId="5751CF2C" w14:textId="1EB94670" w:rsidR="006E321D" w:rsidRPr="005D024A" w:rsidRDefault="006E321D" w:rsidP="006E321D">
            <w:pPr>
              <w:widowControl w:val="0"/>
              <w:jc w:val="center"/>
              <w:rPr>
                <w:rFonts w:ascii="GHEA Grapalat" w:hAnsi="GHEA Grapalat"/>
                <w:sz w:val="16"/>
                <w:szCs w:val="16"/>
              </w:rPr>
            </w:pPr>
            <w:proofErr w:type="spellStart"/>
            <w:r w:rsidRPr="005D024A">
              <w:rPr>
                <w:rFonts w:ascii="GHEA Grapalat" w:hAnsi="GHEA Grapalat"/>
                <w:sz w:val="16"/>
                <w:szCs w:val="16"/>
              </w:rPr>
              <w:lastRenderedPageBreak/>
              <w:t>шт</w:t>
            </w:r>
            <w:proofErr w:type="spellEnd"/>
          </w:p>
        </w:tc>
        <w:tc>
          <w:tcPr>
            <w:tcW w:w="1134" w:type="dxa"/>
            <w:vAlign w:val="center"/>
          </w:tcPr>
          <w:p w14:paraId="7885A352" w14:textId="2E99C050" w:rsidR="006E321D" w:rsidRPr="005D024A" w:rsidRDefault="006E321D" w:rsidP="006E321D">
            <w:pPr>
              <w:widowControl w:val="0"/>
              <w:jc w:val="center"/>
              <w:rPr>
                <w:rFonts w:ascii="GHEA Grapalat" w:hAnsi="GHEA Grapalat"/>
                <w:sz w:val="16"/>
                <w:szCs w:val="16"/>
              </w:rPr>
            </w:pPr>
          </w:p>
        </w:tc>
        <w:tc>
          <w:tcPr>
            <w:tcW w:w="992" w:type="dxa"/>
            <w:vAlign w:val="center"/>
          </w:tcPr>
          <w:p w14:paraId="39D786E9" w14:textId="0A991715" w:rsidR="006E321D" w:rsidRPr="005A3E0E" w:rsidRDefault="006E321D" w:rsidP="006E321D">
            <w:pPr>
              <w:widowControl w:val="0"/>
              <w:jc w:val="center"/>
              <w:rPr>
                <w:rFonts w:ascii="GHEA Grapalat" w:hAnsi="GHEA Grapalat"/>
                <w:sz w:val="16"/>
                <w:szCs w:val="16"/>
              </w:rPr>
            </w:pPr>
            <w:r w:rsidRPr="006E321D">
              <w:rPr>
                <w:rFonts w:ascii="GHEA Grapalat" w:hAnsi="GHEA Grapalat"/>
                <w:sz w:val="16"/>
                <w:szCs w:val="16"/>
              </w:rPr>
              <w:t>16254</w:t>
            </w:r>
          </w:p>
        </w:tc>
        <w:tc>
          <w:tcPr>
            <w:tcW w:w="855" w:type="dxa"/>
            <w:vAlign w:val="center"/>
          </w:tcPr>
          <w:p w14:paraId="1C5F77E2" w14:textId="14DDD6B5" w:rsidR="006E321D" w:rsidRPr="005D024A" w:rsidRDefault="006E321D" w:rsidP="006E321D">
            <w:pPr>
              <w:widowControl w:val="0"/>
              <w:jc w:val="center"/>
              <w:rPr>
                <w:rFonts w:ascii="GHEA Grapalat" w:hAnsi="GHEA Grapalat"/>
                <w:sz w:val="16"/>
                <w:szCs w:val="16"/>
              </w:rPr>
            </w:pPr>
          </w:p>
        </w:tc>
        <w:tc>
          <w:tcPr>
            <w:tcW w:w="846" w:type="dxa"/>
            <w:vAlign w:val="center"/>
          </w:tcPr>
          <w:p w14:paraId="1586C769" w14:textId="73AC4D99" w:rsidR="006E321D" w:rsidRPr="005D024A" w:rsidRDefault="006E321D" w:rsidP="006E321D">
            <w:pPr>
              <w:widowControl w:val="0"/>
              <w:jc w:val="center"/>
              <w:rPr>
                <w:rFonts w:ascii="GHEA Grapalat" w:hAnsi="GHEA Grapalat"/>
                <w:sz w:val="16"/>
                <w:szCs w:val="16"/>
              </w:rPr>
            </w:pPr>
            <w:r w:rsidRPr="005E5162">
              <w:rPr>
                <w:rFonts w:ascii="GHEA Grapalat" w:hAnsi="GHEA Grapalat"/>
                <w:sz w:val="16"/>
                <w:szCs w:val="16"/>
              </w:rPr>
              <w:t>ул. Баграмяна, 12, г. Эчмиадзин</w:t>
            </w:r>
          </w:p>
        </w:tc>
        <w:tc>
          <w:tcPr>
            <w:tcW w:w="801" w:type="dxa"/>
            <w:vAlign w:val="center"/>
          </w:tcPr>
          <w:p w14:paraId="6E9CC45C" w14:textId="1005EAEE" w:rsidR="006E321D" w:rsidRPr="005D024A" w:rsidRDefault="006E321D" w:rsidP="006E321D">
            <w:pPr>
              <w:widowControl w:val="0"/>
              <w:jc w:val="center"/>
              <w:rPr>
                <w:rFonts w:ascii="GHEA Grapalat" w:hAnsi="GHEA Grapalat"/>
                <w:sz w:val="16"/>
                <w:szCs w:val="16"/>
              </w:rPr>
            </w:pPr>
            <w:r w:rsidRPr="005D024A">
              <w:rPr>
                <w:rFonts w:ascii="GHEA Grapalat" w:hAnsi="GHEA Grapalat"/>
                <w:sz w:val="16"/>
                <w:szCs w:val="16"/>
              </w:rPr>
              <w:t>по желанию заказчика</w:t>
            </w:r>
          </w:p>
        </w:tc>
        <w:tc>
          <w:tcPr>
            <w:tcW w:w="1467" w:type="dxa"/>
            <w:vAlign w:val="center"/>
          </w:tcPr>
          <w:p w14:paraId="0F25E6A0" w14:textId="03947E97" w:rsidR="006E321D" w:rsidRPr="00563712" w:rsidRDefault="006E321D" w:rsidP="006E321D">
            <w:pPr>
              <w:widowControl w:val="0"/>
              <w:jc w:val="center"/>
              <w:rPr>
                <w:rFonts w:ascii="GHEA Grapalat" w:hAnsi="GHEA Grapalat"/>
                <w:sz w:val="16"/>
                <w:szCs w:val="16"/>
              </w:rPr>
            </w:pPr>
            <w:r w:rsidRPr="00AA6693">
              <w:rPr>
                <w:rFonts w:ascii="GHEA Grapalat" w:hAnsi="GHEA Grapalat"/>
                <w:sz w:val="16"/>
                <w:szCs w:val="16"/>
              </w:rPr>
              <w:t xml:space="preserve">с момента вступления договора в силу до </w:t>
            </w:r>
            <w:r w:rsidRPr="00E4140E">
              <w:rPr>
                <w:rFonts w:ascii="GHEA Grapalat" w:hAnsi="GHEA Grapalat"/>
                <w:sz w:val="16"/>
                <w:szCs w:val="16"/>
              </w:rPr>
              <w:t>25.</w:t>
            </w:r>
            <w:r w:rsidRPr="006E321D">
              <w:rPr>
                <w:rFonts w:ascii="GHEA Grapalat" w:hAnsi="GHEA Grapalat"/>
                <w:sz w:val="16"/>
                <w:szCs w:val="16"/>
              </w:rPr>
              <w:t>05</w:t>
            </w:r>
            <w:r w:rsidRPr="00E4140E">
              <w:rPr>
                <w:rFonts w:ascii="GHEA Grapalat" w:hAnsi="GHEA Grapalat"/>
                <w:sz w:val="16"/>
                <w:szCs w:val="16"/>
              </w:rPr>
              <w:t>.202</w:t>
            </w:r>
            <w:r w:rsidRPr="006E321D">
              <w:rPr>
                <w:rFonts w:ascii="GHEA Grapalat" w:hAnsi="GHEA Grapalat"/>
                <w:sz w:val="16"/>
                <w:szCs w:val="16"/>
              </w:rPr>
              <w:t>6</w:t>
            </w:r>
          </w:p>
        </w:tc>
      </w:tr>
    </w:tbl>
    <w:p w14:paraId="7D3EF8A2" w14:textId="2827E345" w:rsidR="00116E53" w:rsidRPr="009E7502" w:rsidRDefault="00116E53" w:rsidP="00116E53">
      <w:pPr>
        <w:pStyle w:val="HTML"/>
        <w:shd w:val="clear" w:color="auto" w:fill="F8F9FA"/>
        <w:spacing w:line="540" w:lineRule="atLeast"/>
        <w:rPr>
          <w:rFonts w:ascii="GHEA Grapalat" w:hAnsi="GHEA Grapalat" w:cs="Times New Roman"/>
          <w:sz w:val="16"/>
          <w:szCs w:val="16"/>
          <w:lang w:bidi="ru-RU"/>
        </w:rPr>
      </w:pPr>
      <w:r w:rsidRPr="009E7502">
        <w:rPr>
          <w:rFonts w:ascii="GHEA Grapalat" w:hAnsi="GHEA Grapalat" w:cs="Times New Roman"/>
          <w:sz w:val="16"/>
          <w:szCs w:val="16"/>
          <w:lang w:bidi="ru-RU"/>
        </w:rPr>
        <w:t xml:space="preserve">Другие обязательные условия </w:t>
      </w:r>
    </w:p>
    <w:p w14:paraId="70158240"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Безопасность, упаковка и маркировка.</w:t>
      </w:r>
    </w:p>
    <w:p w14:paraId="0432CC36"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согласно Решению Комиссии Таможенного союза «О безопасности пищевой продукции» от 9 декабря 2011 г. № 880 (СМ ТС 021/2011),</w:t>
      </w:r>
    </w:p>
    <w:p w14:paraId="2BD0E9F1"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«Пищевая продукция в части ее маркировки», утвержденная решением № 881 от 9 декабря 2011 г. Комиссии Таможенного союза (СМ ТС 022/2011),</w:t>
      </w:r>
    </w:p>
    <w:p w14:paraId="08AB907B"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Статья 9 Закона РА «О безопасности пищевых продуктов» и подзаконные акты «О безопасности упаковки» (ММ ТС 005/2011), принятые Решением Комиссии Таможенного союза № 769 от 16 августа 2011 года.</w:t>
      </w:r>
    </w:p>
    <w:p w14:paraId="38D26E90"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Обязательные требования к поставке.</w:t>
      </w:r>
    </w:p>
    <w:p w14:paraId="27168536" w14:textId="6A56E01B" w:rsidR="00783694"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В рамках договора поставка осуществляется по фактической посещаемости студентов, по заявке заказчика.</w:t>
      </w:r>
    </w:p>
    <w:p w14:paraId="21E067F8" w14:textId="77777777" w:rsidR="00EE29CD" w:rsidRPr="00D071E5" w:rsidRDefault="00EE29CD" w:rsidP="00EE29CD">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1765CAA9"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6E321D" w:rsidRPr="006E321D">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5E5162" w:rsidRPr="00D071E5" w14:paraId="6F8E6B38" w14:textId="77777777" w:rsidTr="00317A6C">
        <w:trPr>
          <w:trHeight w:val="404"/>
          <w:jc w:val="center"/>
        </w:trPr>
        <w:tc>
          <w:tcPr>
            <w:tcW w:w="1695" w:type="dxa"/>
            <w:vAlign w:val="center"/>
          </w:tcPr>
          <w:p w14:paraId="1B7ADA11" w14:textId="41DB4FBD" w:rsidR="005E5162" w:rsidRPr="00D071E5" w:rsidRDefault="005E5162" w:rsidP="005E5162">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3A23E360" w:rsidR="005E5162" w:rsidRPr="00563712" w:rsidRDefault="005E5162" w:rsidP="005E5162">
            <w:pPr>
              <w:widowControl w:val="0"/>
              <w:jc w:val="center"/>
              <w:rPr>
                <w:rFonts w:ascii="GHEA Grapalat" w:hAnsi="GHEA Grapalat"/>
                <w:sz w:val="16"/>
                <w:szCs w:val="16"/>
              </w:rPr>
            </w:pPr>
            <w:r w:rsidRPr="005E5162">
              <w:rPr>
                <w:rFonts w:ascii="GHEA Grapalat" w:hAnsi="GHEA Grapalat"/>
                <w:sz w:val="16"/>
                <w:szCs w:val="16"/>
              </w:rPr>
              <w:t>3222100</w:t>
            </w:r>
          </w:p>
        </w:tc>
        <w:tc>
          <w:tcPr>
            <w:tcW w:w="1685" w:type="dxa"/>
            <w:vAlign w:val="center"/>
          </w:tcPr>
          <w:p w14:paraId="21A16C20" w14:textId="36D26F72" w:rsidR="005E5162" w:rsidRPr="005E5162" w:rsidRDefault="005E5162" w:rsidP="005E5162">
            <w:pPr>
              <w:widowControl w:val="0"/>
              <w:jc w:val="center"/>
              <w:rPr>
                <w:rFonts w:ascii="GHEA Grapalat" w:hAnsi="GHEA Grapalat"/>
                <w:sz w:val="16"/>
                <w:szCs w:val="16"/>
              </w:rPr>
            </w:pPr>
            <w:r w:rsidRPr="005E5162">
              <w:rPr>
                <w:rFonts w:ascii="GHEA Grapalat" w:hAnsi="GHEA Grapalat"/>
                <w:sz w:val="16"/>
                <w:szCs w:val="16"/>
              </w:rPr>
              <w:t>Банан</w:t>
            </w:r>
          </w:p>
        </w:tc>
        <w:tc>
          <w:tcPr>
            <w:tcW w:w="960" w:type="dxa"/>
            <w:vAlign w:val="center"/>
          </w:tcPr>
          <w:p w14:paraId="48BDBCAD" w14:textId="0F408B0A" w:rsidR="005E5162" w:rsidRPr="00D071E5" w:rsidRDefault="005E5162" w:rsidP="005E5162">
            <w:pPr>
              <w:widowControl w:val="0"/>
              <w:jc w:val="center"/>
              <w:rPr>
                <w:rFonts w:ascii="GHEA Grapalat" w:hAnsi="GHEA Grapalat"/>
                <w:sz w:val="16"/>
                <w:szCs w:val="16"/>
              </w:rPr>
            </w:pPr>
          </w:p>
        </w:tc>
        <w:tc>
          <w:tcPr>
            <w:tcW w:w="979" w:type="dxa"/>
            <w:vAlign w:val="center"/>
          </w:tcPr>
          <w:p w14:paraId="31FC0367" w14:textId="349690DF" w:rsidR="005E5162" w:rsidRPr="00D071E5" w:rsidRDefault="005E5162" w:rsidP="005E5162">
            <w:pPr>
              <w:widowControl w:val="0"/>
              <w:jc w:val="center"/>
              <w:rPr>
                <w:rFonts w:ascii="GHEA Grapalat" w:hAnsi="GHEA Grapalat"/>
                <w:sz w:val="16"/>
                <w:szCs w:val="16"/>
              </w:rPr>
            </w:pPr>
          </w:p>
        </w:tc>
        <w:tc>
          <w:tcPr>
            <w:tcW w:w="692" w:type="dxa"/>
            <w:vAlign w:val="center"/>
          </w:tcPr>
          <w:p w14:paraId="2C1B55FE" w14:textId="443B5E1E" w:rsidR="005E5162" w:rsidRPr="00D071E5" w:rsidRDefault="005E5162" w:rsidP="005E5162">
            <w:pPr>
              <w:widowControl w:val="0"/>
              <w:jc w:val="center"/>
              <w:rPr>
                <w:rFonts w:ascii="GHEA Grapalat" w:hAnsi="GHEA Grapalat" w:cs="Arial"/>
                <w:sz w:val="16"/>
                <w:szCs w:val="16"/>
              </w:rPr>
            </w:pPr>
          </w:p>
        </w:tc>
        <w:tc>
          <w:tcPr>
            <w:tcW w:w="837" w:type="dxa"/>
            <w:vAlign w:val="center"/>
          </w:tcPr>
          <w:p w14:paraId="2FBEC75E" w14:textId="6C7449AD" w:rsidR="005E5162" w:rsidRPr="00D071E5" w:rsidRDefault="005E5162" w:rsidP="005E5162">
            <w:pPr>
              <w:widowControl w:val="0"/>
              <w:jc w:val="center"/>
              <w:rPr>
                <w:rFonts w:ascii="GHEA Grapalat" w:hAnsi="GHEA Grapalat" w:cs="Arial"/>
                <w:sz w:val="16"/>
                <w:szCs w:val="16"/>
              </w:rPr>
            </w:pPr>
          </w:p>
        </w:tc>
        <w:tc>
          <w:tcPr>
            <w:tcW w:w="535" w:type="dxa"/>
            <w:vAlign w:val="center"/>
          </w:tcPr>
          <w:p w14:paraId="44F32FAC" w14:textId="23C8E134" w:rsidR="005E5162" w:rsidRPr="00D071E5" w:rsidRDefault="005E5162" w:rsidP="005E5162">
            <w:pPr>
              <w:widowControl w:val="0"/>
              <w:jc w:val="center"/>
              <w:rPr>
                <w:rFonts w:ascii="GHEA Grapalat" w:hAnsi="GHEA Grapalat" w:cs="Arial"/>
                <w:sz w:val="16"/>
                <w:szCs w:val="16"/>
              </w:rPr>
            </w:pPr>
          </w:p>
        </w:tc>
        <w:tc>
          <w:tcPr>
            <w:tcW w:w="606" w:type="dxa"/>
            <w:vAlign w:val="center"/>
          </w:tcPr>
          <w:p w14:paraId="4078C11C" w14:textId="2AF161F0" w:rsidR="005E5162" w:rsidRPr="00D071E5" w:rsidRDefault="005E5162" w:rsidP="005E5162">
            <w:pPr>
              <w:widowControl w:val="0"/>
              <w:jc w:val="center"/>
              <w:rPr>
                <w:rFonts w:ascii="GHEA Grapalat" w:hAnsi="GHEA Grapalat" w:cs="Arial"/>
                <w:sz w:val="16"/>
                <w:szCs w:val="16"/>
              </w:rPr>
            </w:pPr>
          </w:p>
        </w:tc>
        <w:tc>
          <w:tcPr>
            <w:tcW w:w="698" w:type="dxa"/>
            <w:vAlign w:val="center"/>
          </w:tcPr>
          <w:p w14:paraId="73953107" w14:textId="07D47452" w:rsidR="005E5162" w:rsidRPr="00D071E5" w:rsidRDefault="005E5162" w:rsidP="005E5162">
            <w:pPr>
              <w:widowControl w:val="0"/>
              <w:jc w:val="center"/>
              <w:rPr>
                <w:rFonts w:ascii="GHEA Grapalat" w:hAnsi="GHEA Grapalat" w:cs="Arial"/>
                <w:sz w:val="16"/>
                <w:szCs w:val="16"/>
              </w:rPr>
            </w:pPr>
          </w:p>
        </w:tc>
        <w:tc>
          <w:tcPr>
            <w:tcW w:w="823" w:type="dxa"/>
            <w:vAlign w:val="center"/>
          </w:tcPr>
          <w:p w14:paraId="3D86BBED" w14:textId="2AE755D4" w:rsidR="005E5162" w:rsidRPr="00D071E5" w:rsidRDefault="005E5162" w:rsidP="005E5162">
            <w:pPr>
              <w:widowControl w:val="0"/>
              <w:jc w:val="center"/>
              <w:rPr>
                <w:rFonts w:ascii="GHEA Grapalat" w:hAnsi="GHEA Grapalat" w:cs="Arial"/>
                <w:sz w:val="16"/>
                <w:szCs w:val="16"/>
              </w:rPr>
            </w:pPr>
          </w:p>
        </w:tc>
        <w:tc>
          <w:tcPr>
            <w:tcW w:w="893" w:type="dxa"/>
            <w:vAlign w:val="center"/>
          </w:tcPr>
          <w:p w14:paraId="74E4399A" w14:textId="2260E293" w:rsidR="005E5162" w:rsidRPr="00D071E5" w:rsidRDefault="005E5162" w:rsidP="005E5162">
            <w:pPr>
              <w:widowControl w:val="0"/>
              <w:jc w:val="center"/>
              <w:rPr>
                <w:rFonts w:ascii="GHEA Grapalat" w:hAnsi="GHEA Grapalat" w:cs="Arial"/>
                <w:sz w:val="16"/>
                <w:szCs w:val="16"/>
              </w:rPr>
            </w:pPr>
          </w:p>
        </w:tc>
        <w:tc>
          <w:tcPr>
            <w:tcW w:w="849" w:type="dxa"/>
            <w:vAlign w:val="center"/>
          </w:tcPr>
          <w:p w14:paraId="7282C639" w14:textId="298304EE" w:rsidR="005E5162" w:rsidRPr="00D071E5" w:rsidRDefault="005E5162" w:rsidP="005E5162">
            <w:pPr>
              <w:widowControl w:val="0"/>
              <w:jc w:val="center"/>
              <w:rPr>
                <w:rFonts w:ascii="GHEA Grapalat" w:hAnsi="GHEA Grapalat" w:cs="Arial"/>
                <w:sz w:val="16"/>
                <w:szCs w:val="16"/>
              </w:rPr>
            </w:pPr>
          </w:p>
        </w:tc>
        <w:tc>
          <w:tcPr>
            <w:tcW w:w="962" w:type="dxa"/>
            <w:vAlign w:val="center"/>
          </w:tcPr>
          <w:p w14:paraId="1DFB6D86" w14:textId="51D9BF0C" w:rsidR="005E5162" w:rsidRPr="00D071E5" w:rsidRDefault="005E5162" w:rsidP="005E5162">
            <w:pPr>
              <w:widowControl w:val="0"/>
              <w:jc w:val="center"/>
              <w:rPr>
                <w:rFonts w:ascii="GHEA Grapalat" w:hAnsi="GHEA Grapalat" w:cs="Arial"/>
                <w:sz w:val="16"/>
                <w:szCs w:val="16"/>
              </w:rPr>
            </w:pPr>
          </w:p>
        </w:tc>
        <w:tc>
          <w:tcPr>
            <w:tcW w:w="851" w:type="dxa"/>
            <w:vAlign w:val="center"/>
          </w:tcPr>
          <w:p w14:paraId="51A5680C" w14:textId="1B100D45" w:rsidR="005E5162" w:rsidRPr="00D071E5" w:rsidRDefault="005E5162" w:rsidP="005E5162">
            <w:pPr>
              <w:widowControl w:val="0"/>
              <w:jc w:val="center"/>
              <w:rPr>
                <w:rFonts w:ascii="GHEA Grapalat" w:hAnsi="GHEA Grapalat" w:cs="Arial"/>
                <w:sz w:val="16"/>
                <w:szCs w:val="16"/>
              </w:rPr>
            </w:pPr>
          </w:p>
        </w:tc>
        <w:tc>
          <w:tcPr>
            <w:tcW w:w="789" w:type="dxa"/>
            <w:vAlign w:val="center"/>
          </w:tcPr>
          <w:p w14:paraId="5195814E" w14:textId="0B496E10" w:rsidR="005E5162" w:rsidRPr="00D071E5" w:rsidRDefault="005E5162" w:rsidP="005E5162">
            <w:pPr>
              <w:widowControl w:val="0"/>
              <w:jc w:val="center"/>
              <w:rPr>
                <w:rFonts w:ascii="GHEA Grapalat" w:hAnsi="GHEA Grapalat"/>
                <w:b/>
                <w:sz w:val="16"/>
                <w:szCs w:val="16"/>
              </w:rPr>
            </w:pPr>
          </w:p>
        </w:tc>
      </w:tr>
      <w:tr w:rsidR="005E5162" w:rsidRPr="00D071E5" w14:paraId="1541F2DD" w14:textId="77777777" w:rsidTr="00ED2A35">
        <w:trPr>
          <w:trHeight w:val="404"/>
          <w:jc w:val="center"/>
        </w:trPr>
        <w:tc>
          <w:tcPr>
            <w:tcW w:w="1695" w:type="dxa"/>
            <w:vAlign w:val="center"/>
          </w:tcPr>
          <w:p w14:paraId="79B65784" w14:textId="2706CD51" w:rsidR="005E5162" w:rsidRPr="00D071E5" w:rsidRDefault="005E5162" w:rsidP="005E5162">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01405F14" w:rsidR="005E5162" w:rsidRPr="00563712" w:rsidRDefault="005E5162" w:rsidP="005E5162">
            <w:pPr>
              <w:widowControl w:val="0"/>
              <w:jc w:val="center"/>
              <w:rPr>
                <w:rFonts w:ascii="GHEA Grapalat" w:hAnsi="GHEA Grapalat"/>
                <w:sz w:val="16"/>
                <w:szCs w:val="16"/>
              </w:rPr>
            </w:pPr>
            <w:r w:rsidRPr="005E5162">
              <w:rPr>
                <w:rFonts w:ascii="GHEA Grapalat" w:hAnsi="GHEA Grapalat"/>
                <w:sz w:val="16"/>
                <w:szCs w:val="16"/>
              </w:rPr>
              <w:t>15811130</w:t>
            </w:r>
          </w:p>
        </w:tc>
        <w:tc>
          <w:tcPr>
            <w:tcW w:w="1685" w:type="dxa"/>
            <w:vAlign w:val="center"/>
          </w:tcPr>
          <w:p w14:paraId="6B58A3F8" w14:textId="5F803016" w:rsidR="005E5162" w:rsidRPr="005E5162" w:rsidRDefault="005E5162" w:rsidP="005E5162">
            <w:pPr>
              <w:widowControl w:val="0"/>
              <w:jc w:val="center"/>
              <w:rPr>
                <w:rFonts w:ascii="GHEA Grapalat" w:hAnsi="GHEA Grapalat"/>
                <w:sz w:val="16"/>
                <w:szCs w:val="16"/>
              </w:rPr>
            </w:pPr>
            <w:r w:rsidRPr="005E5162">
              <w:rPr>
                <w:rFonts w:ascii="GHEA Grapalat" w:hAnsi="GHEA Grapalat"/>
                <w:sz w:val="16"/>
                <w:szCs w:val="16"/>
              </w:rPr>
              <w:t>Булочка</w:t>
            </w:r>
          </w:p>
        </w:tc>
        <w:tc>
          <w:tcPr>
            <w:tcW w:w="960" w:type="dxa"/>
            <w:vAlign w:val="center"/>
          </w:tcPr>
          <w:p w14:paraId="4297468C" w14:textId="634D9E14" w:rsidR="005E5162" w:rsidRPr="00D071E5" w:rsidRDefault="005E5162" w:rsidP="005E5162">
            <w:pPr>
              <w:widowControl w:val="0"/>
              <w:jc w:val="center"/>
              <w:rPr>
                <w:rFonts w:ascii="GHEA Grapalat" w:hAnsi="GHEA Grapalat"/>
                <w:sz w:val="16"/>
                <w:szCs w:val="16"/>
              </w:rPr>
            </w:pPr>
          </w:p>
        </w:tc>
        <w:tc>
          <w:tcPr>
            <w:tcW w:w="979" w:type="dxa"/>
            <w:vAlign w:val="center"/>
          </w:tcPr>
          <w:p w14:paraId="407A409A" w14:textId="23E35557" w:rsidR="005E5162" w:rsidRPr="00D071E5" w:rsidRDefault="005E5162" w:rsidP="005E5162">
            <w:pPr>
              <w:widowControl w:val="0"/>
              <w:jc w:val="center"/>
              <w:rPr>
                <w:rFonts w:ascii="GHEA Grapalat" w:hAnsi="GHEA Grapalat"/>
                <w:sz w:val="16"/>
                <w:szCs w:val="16"/>
              </w:rPr>
            </w:pPr>
          </w:p>
        </w:tc>
        <w:tc>
          <w:tcPr>
            <w:tcW w:w="692" w:type="dxa"/>
            <w:vAlign w:val="center"/>
          </w:tcPr>
          <w:p w14:paraId="2D0D2252" w14:textId="4E5B694C" w:rsidR="005E5162" w:rsidRPr="00D071E5" w:rsidRDefault="005E5162" w:rsidP="005E5162">
            <w:pPr>
              <w:widowControl w:val="0"/>
              <w:jc w:val="center"/>
              <w:rPr>
                <w:rFonts w:ascii="GHEA Grapalat" w:hAnsi="GHEA Grapalat"/>
                <w:sz w:val="16"/>
                <w:szCs w:val="16"/>
              </w:rPr>
            </w:pPr>
          </w:p>
        </w:tc>
        <w:tc>
          <w:tcPr>
            <w:tcW w:w="837" w:type="dxa"/>
            <w:vAlign w:val="center"/>
          </w:tcPr>
          <w:p w14:paraId="6BEA7D7A" w14:textId="600C2E5C" w:rsidR="005E5162" w:rsidRPr="00D071E5" w:rsidRDefault="005E5162" w:rsidP="005E5162">
            <w:pPr>
              <w:widowControl w:val="0"/>
              <w:jc w:val="center"/>
              <w:rPr>
                <w:rFonts w:ascii="GHEA Grapalat" w:hAnsi="GHEA Grapalat"/>
                <w:sz w:val="16"/>
                <w:szCs w:val="16"/>
              </w:rPr>
            </w:pPr>
          </w:p>
        </w:tc>
        <w:tc>
          <w:tcPr>
            <w:tcW w:w="535" w:type="dxa"/>
            <w:vAlign w:val="center"/>
          </w:tcPr>
          <w:p w14:paraId="1DDC9B6C" w14:textId="3A22B1CF" w:rsidR="005E5162" w:rsidRPr="00D071E5" w:rsidRDefault="005E5162" w:rsidP="005E5162">
            <w:pPr>
              <w:widowControl w:val="0"/>
              <w:jc w:val="center"/>
              <w:rPr>
                <w:rFonts w:ascii="GHEA Grapalat" w:hAnsi="GHEA Grapalat"/>
                <w:sz w:val="16"/>
                <w:szCs w:val="16"/>
              </w:rPr>
            </w:pPr>
          </w:p>
        </w:tc>
        <w:tc>
          <w:tcPr>
            <w:tcW w:w="606" w:type="dxa"/>
            <w:vAlign w:val="center"/>
          </w:tcPr>
          <w:p w14:paraId="33433981" w14:textId="77777777" w:rsidR="005E5162" w:rsidRPr="00D071E5" w:rsidRDefault="005E5162" w:rsidP="005E5162">
            <w:pPr>
              <w:widowControl w:val="0"/>
              <w:jc w:val="center"/>
              <w:rPr>
                <w:rFonts w:ascii="GHEA Grapalat" w:hAnsi="GHEA Grapalat"/>
                <w:sz w:val="16"/>
                <w:szCs w:val="16"/>
              </w:rPr>
            </w:pPr>
          </w:p>
        </w:tc>
        <w:tc>
          <w:tcPr>
            <w:tcW w:w="698" w:type="dxa"/>
            <w:vAlign w:val="center"/>
          </w:tcPr>
          <w:p w14:paraId="3501D757" w14:textId="77777777" w:rsidR="005E5162" w:rsidRPr="00D071E5" w:rsidRDefault="005E5162" w:rsidP="005E5162">
            <w:pPr>
              <w:widowControl w:val="0"/>
              <w:jc w:val="center"/>
              <w:rPr>
                <w:rFonts w:ascii="GHEA Grapalat" w:hAnsi="GHEA Grapalat"/>
                <w:sz w:val="16"/>
                <w:szCs w:val="16"/>
              </w:rPr>
            </w:pPr>
          </w:p>
        </w:tc>
        <w:tc>
          <w:tcPr>
            <w:tcW w:w="823" w:type="dxa"/>
            <w:vAlign w:val="center"/>
          </w:tcPr>
          <w:p w14:paraId="22AEF767" w14:textId="77777777" w:rsidR="005E5162" w:rsidRPr="00D071E5" w:rsidRDefault="005E5162" w:rsidP="005E5162">
            <w:pPr>
              <w:widowControl w:val="0"/>
              <w:jc w:val="center"/>
              <w:rPr>
                <w:rFonts w:ascii="GHEA Grapalat" w:hAnsi="GHEA Grapalat"/>
                <w:sz w:val="16"/>
                <w:szCs w:val="16"/>
              </w:rPr>
            </w:pPr>
          </w:p>
        </w:tc>
        <w:tc>
          <w:tcPr>
            <w:tcW w:w="893" w:type="dxa"/>
            <w:vAlign w:val="center"/>
          </w:tcPr>
          <w:p w14:paraId="2D55F93E" w14:textId="233EFF51" w:rsidR="005E5162" w:rsidRPr="009E7502" w:rsidRDefault="005E5162" w:rsidP="005E5162">
            <w:pPr>
              <w:widowControl w:val="0"/>
              <w:jc w:val="center"/>
              <w:rPr>
                <w:rFonts w:ascii="GHEA Grapalat" w:hAnsi="GHEA Grapalat"/>
                <w:sz w:val="16"/>
                <w:szCs w:val="16"/>
                <w:lang w:val="en-US"/>
              </w:rPr>
            </w:pPr>
          </w:p>
        </w:tc>
        <w:tc>
          <w:tcPr>
            <w:tcW w:w="849" w:type="dxa"/>
            <w:vAlign w:val="center"/>
          </w:tcPr>
          <w:p w14:paraId="56479CA9" w14:textId="1B54E76D" w:rsidR="005E5162" w:rsidRPr="009E7502" w:rsidRDefault="005E5162" w:rsidP="005E5162">
            <w:pPr>
              <w:widowControl w:val="0"/>
              <w:jc w:val="center"/>
              <w:rPr>
                <w:rFonts w:ascii="GHEA Grapalat" w:hAnsi="GHEA Grapalat"/>
                <w:sz w:val="16"/>
                <w:szCs w:val="16"/>
                <w:lang w:val="en-US"/>
              </w:rPr>
            </w:pPr>
          </w:p>
        </w:tc>
        <w:tc>
          <w:tcPr>
            <w:tcW w:w="962" w:type="dxa"/>
            <w:vAlign w:val="center"/>
          </w:tcPr>
          <w:p w14:paraId="1451D0C5" w14:textId="4B126260" w:rsidR="005E5162" w:rsidRPr="009E7502" w:rsidRDefault="005E5162" w:rsidP="005E5162">
            <w:pPr>
              <w:widowControl w:val="0"/>
              <w:jc w:val="center"/>
              <w:rPr>
                <w:rFonts w:ascii="GHEA Grapalat" w:hAnsi="GHEA Grapalat"/>
                <w:sz w:val="16"/>
                <w:szCs w:val="16"/>
                <w:lang w:val="en-US"/>
              </w:rPr>
            </w:pPr>
          </w:p>
        </w:tc>
        <w:tc>
          <w:tcPr>
            <w:tcW w:w="851" w:type="dxa"/>
            <w:vAlign w:val="center"/>
          </w:tcPr>
          <w:p w14:paraId="21C2D316" w14:textId="41F7660A" w:rsidR="005E5162" w:rsidRPr="00D071E5" w:rsidRDefault="005E5162" w:rsidP="005E5162">
            <w:pPr>
              <w:widowControl w:val="0"/>
              <w:jc w:val="center"/>
              <w:rPr>
                <w:rFonts w:ascii="GHEA Grapalat" w:hAnsi="GHEA Grapalat"/>
                <w:sz w:val="16"/>
                <w:szCs w:val="16"/>
              </w:rPr>
            </w:pPr>
          </w:p>
        </w:tc>
        <w:tc>
          <w:tcPr>
            <w:tcW w:w="789" w:type="dxa"/>
            <w:vAlign w:val="center"/>
          </w:tcPr>
          <w:p w14:paraId="4A28AB57" w14:textId="79E0D925" w:rsidR="005E5162" w:rsidRPr="00D071E5" w:rsidRDefault="005E5162" w:rsidP="005E5162">
            <w:pPr>
              <w:widowControl w:val="0"/>
              <w:jc w:val="center"/>
              <w:rPr>
                <w:rFonts w:ascii="GHEA Grapalat" w:hAnsi="GHEA Grapalat"/>
                <w:sz w:val="16"/>
                <w:szCs w:val="16"/>
              </w:rPr>
            </w:pPr>
          </w:p>
        </w:tc>
      </w:tr>
      <w:tr w:rsidR="005E5162" w:rsidRPr="00D071E5" w14:paraId="4B2B4227" w14:textId="77777777" w:rsidTr="00317A6C">
        <w:trPr>
          <w:trHeight w:val="404"/>
          <w:jc w:val="center"/>
        </w:trPr>
        <w:tc>
          <w:tcPr>
            <w:tcW w:w="1695" w:type="dxa"/>
            <w:vAlign w:val="center"/>
          </w:tcPr>
          <w:p w14:paraId="52D4E360" w14:textId="44748B5E" w:rsidR="005E5162" w:rsidRPr="00D071E5" w:rsidRDefault="005E5162" w:rsidP="005E5162">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269D6FB5" w:rsidR="005E5162" w:rsidRPr="00563712" w:rsidRDefault="005E5162" w:rsidP="005E5162">
            <w:pPr>
              <w:widowControl w:val="0"/>
              <w:jc w:val="center"/>
              <w:rPr>
                <w:rFonts w:ascii="GHEA Grapalat" w:hAnsi="GHEA Grapalat"/>
                <w:sz w:val="16"/>
                <w:szCs w:val="16"/>
              </w:rPr>
            </w:pPr>
            <w:r w:rsidRPr="005E5162">
              <w:rPr>
                <w:rFonts w:ascii="GHEA Grapalat" w:hAnsi="GHEA Grapalat"/>
                <w:sz w:val="16"/>
                <w:szCs w:val="16"/>
              </w:rPr>
              <w:t>3222128</w:t>
            </w:r>
          </w:p>
        </w:tc>
        <w:tc>
          <w:tcPr>
            <w:tcW w:w="1685" w:type="dxa"/>
            <w:vAlign w:val="center"/>
          </w:tcPr>
          <w:p w14:paraId="1005CCEA" w14:textId="3B17B947" w:rsidR="005E5162" w:rsidRPr="005E5162" w:rsidRDefault="005E5162" w:rsidP="005E5162">
            <w:pPr>
              <w:widowControl w:val="0"/>
              <w:jc w:val="center"/>
              <w:rPr>
                <w:rFonts w:ascii="GHEA Grapalat" w:hAnsi="GHEA Grapalat"/>
                <w:sz w:val="16"/>
                <w:szCs w:val="16"/>
              </w:rPr>
            </w:pPr>
            <w:r w:rsidRPr="005E5162">
              <w:rPr>
                <w:rFonts w:ascii="GHEA Grapalat" w:hAnsi="GHEA Grapalat"/>
                <w:sz w:val="16"/>
                <w:szCs w:val="16"/>
              </w:rPr>
              <w:t>Яблоко</w:t>
            </w:r>
          </w:p>
        </w:tc>
        <w:tc>
          <w:tcPr>
            <w:tcW w:w="960" w:type="dxa"/>
            <w:vAlign w:val="center"/>
          </w:tcPr>
          <w:p w14:paraId="4992F11E" w14:textId="1394BA73" w:rsidR="005E5162" w:rsidRPr="00D071E5" w:rsidRDefault="005E5162" w:rsidP="005E5162">
            <w:pPr>
              <w:widowControl w:val="0"/>
              <w:jc w:val="center"/>
              <w:rPr>
                <w:rFonts w:ascii="GHEA Grapalat" w:hAnsi="GHEA Grapalat"/>
                <w:sz w:val="16"/>
                <w:szCs w:val="16"/>
              </w:rPr>
            </w:pPr>
          </w:p>
        </w:tc>
        <w:tc>
          <w:tcPr>
            <w:tcW w:w="979" w:type="dxa"/>
            <w:vAlign w:val="center"/>
          </w:tcPr>
          <w:p w14:paraId="2538EA03" w14:textId="326CD0D8" w:rsidR="005E5162" w:rsidRPr="00D071E5" w:rsidRDefault="005E5162" w:rsidP="005E5162">
            <w:pPr>
              <w:widowControl w:val="0"/>
              <w:jc w:val="center"/>
              <w:rPr>
                <w:rFonts w:ascii="GHEA Grapalat" w:hAnsi="GHEA Grapalat"/>
                <w:sz w:val="16"/>
                <w:szCs w:val="16"/>
              </w:rPr>
            </w:pPr>
          </w:p>
        </w:tc>
        <w:tc>
          <w:tcPr>
            <w:tcW w:w="692" w:type="dxa"/>
            <w:vAlign w:val="center"/>
          </w:tcPr>
          <w:p w14:paraId="13762DF7" w14:textId="3180BA03" w:rsidR="005E5162" w:rsidRPr="00D071E5" w:rsidRDefault="005E5162" w:rsidP="005E5162">
            <w:pPr>
              <w:widowControl w:val="0"/>
              <w:jc w:val="center"/>
              <w:rPr>
                <w:rFonts w:ascii="GHEA Grapalat" w:hAnsi="GHEA Grapalat"/>
                <w:sz w:val="16"/>
                <w:szCs w:val="16"/>
              </w:rPr>
            </w:pPr>
          </w:p>
        </w:tc>
        <w:tc>
          <w:tcPr>
            <w:tcW w:w="837" w:type="dxa"/>
            <w:vAlign w:val="center"/>
          </w:tcPr>
          <w:p w14:paraId="37CE0B09" w14:textId="76262C5C" w:rsidR="005E5162" w:rsidRPr="00D071E5" w:rsidRDefault="005E5162" w:rsidP="005E5162">
            <w:pPr>
              <w:widowControl w:val="0"/>
              <w:jc w:val="center"/>
              <w:rPr>
                <w:rFonts w:ascii="GHEA Grapalat" w:hAnsi="GHEA Grapalat"/>
                <w:sz w:val="16"/>
                <w:szCs w:val="16"/>
              </w:rPr>
            </w:pPr>
          </w:p>
        </w:tc>
        <w:tc>
          <w:tcPr>
            <w:tcW w:w="535" w:type="dxa"/>
            <w:vAlign w:val="center"/>
          </w:tcPr>
          <w:p w14:paraId="768A3BD9" w14:textId="33B65D4D" w:rsidR="005E5162" w:rsidRPr="00D071E5" w:rsidRDefault="005E5162" w:rsidP="005E5162">
            <w:pPr>
              <w:widowControl w:val="0"/>
              <w:jc w:val="center"/>
              <w:rPr>
                <w:rFonts w:ascii="GHEA Grapalat" w:hAnsi="GHEA Grapalat"/>
                <w:sz w:val="16"/>
                <w:szCs w:val="16"/>
              </w:rPr>
            </w:pPr>
          </w:p>
        </w:tc>
        <w:tc>
          <w:tcPr>
            <w:tcW w:w="606" w:type="dxa"/>
            <w:vAlign w:val="center"/>
          </w:tcPr>
          <w:p w14:paraId="3026DD08" w14:textId="77777777" w:rsidR="005E5162" w:rsidRPr="00D071E5" w:rsidRDefault="005E5162" w:rsidP="005E5162">
            <w:pPr>
              <w:widowControl w:val="0"/>
              <w:jc w:val="center"/>
              <w:rPr>
                <w:rFonts w:ascii="GHEA Grapalat" w:hAnsi="GHEA Grapalat"/>
                <w:sz w:val="16"/>
                <w:szCs w:val="16"/>
              </w:rPr>
            </w:pPr>
          </w:p>
        </w:tc>
        <w:tc>
          <w:tcPr>
            <w:tcW w:w="698" w:type="dxa"/>
            <w:vAlign w:val="center"/>
          </w:tcPr>
          <w:p w14:paraId="5DFA56A5" w14:textId="77777777" w:rsidR="005E5162" w:rsidRPr="00D071E5" w:rsidRDefault="005E5162" w:rsidP="005E5162">
            <w:pPr>
              <w:widowControl w:val="0"/>
              <w:jc w:val="center"/>
              <w:rPr>
                <w:rFonts w:ascii="GHEA Grapalat" w:hAnsi="GHEA Grapalat"/>
                <w:sz w:val="16"/>
                <w:szCs w:val="16"/>
              </w:rPr>
            </w:pPr>
          </w:p>
        </w:tc>
        <w:tc>
          <w:tcPr>
            <w:tcW w:w="823" w:type="dxa"/>
            <w:vAlign w:val="center"/>
          </w:tcPr>
          <w:p w14:paraId="67DAD081" w14:textId="77777777" w:rsidR="005E5162" w:rsidRPr="00D071E5" w:rsidRDefault="005E5162" w:rsidP="005E5162">
            <w:pPr>
              <w:widowControl w:val="0"/>
              <w:jc w:val="center"/>
              <w:rPr>
                <w:rFonts w:ascii="GHEA Grapalat" w:hAnsi="GHEA Grapalat"/>
                <w:sz w:val="16"/>
                <w:szCs w:val="16"/>
              </w:rPr>
            </w:pPr>
          </w:p>
        </w:tc>
        <w:tc>
          <w:tcPr>
            <w:tcW w:w="893" w:type="dxa"/>
            <w:vAlign w:val="center"/>
          </w:tcPr>
          <w:p w14:paraId="507DD987" w14:textId="5DB7128F" w:rsidR="005E5162" w:rsidRPr="00D071E5" w:rsidRDefault="005E5162" w:rsidP="005E5162">
            <w:pPr>
              <w:widowControl w:val="0"/>
              <w:jc w:val="center"/>
              <w:rPr>
                <w:rFonts w:ascii="GHEA Grapalat" w:hAnsi="GHEA Grapalat"/>
                <w:sz w:val="16"/>
                <w:szCs w:val="16"/>
              </w:rPr>
            </w:pPr>
          </w:p>
        </w:tc>
        <w:tc>
          <w:tcPr>
            <w:tcW w:w="849" w:type="dxa"/>
            <w:vAlign w:val="center"/>
          </w:tcPr>
          <w:p w14:paraId="070EE2C5" w14:textId="710B688E" w:rsidR="005E5162" w:rsidRPr="00D071E5" w:rsidRDefault="005E5162" w:rsidP="005E5162">
            <w:pPr>
              <w:widowControl w:val="0"/>
              <w:jc w:val="center"/>
              <w:rPr>
                <w:rFonts w:ascii="GHEA Grapalat" w:hAnsi="GHEA Grapalat"/>
                <w:sz w:val="16"/>
                <w:szCs w:val="16"/>
              </w:rPr>
            </w:pPr>
          </w:p>
        </w:tc>
        <w:tc>
          <w:tcPr>
            <w:tcW w:w="962" w:type="dxa"/>
            <w:vAlign w:val="center"/>
          </w:tcPr>
          <w:p w14:paraId="611E410F" w14:textId="3376D663" w:rsidR="005E5162" w:rsidRPr="00D071E5" w:rsidRDefault="005E5162" w:rsidP="005E5162">
            <w:pPr>
              <w:widowControl w:val="0"/>
              <w:jc w:val="center"/>
              <w:rPr>
                <w:rFonts w:ascii="GHEA Grapalat" w:hAnsi="GHEA Grapalat"/>
                <w:sz w:val="16"/>
                <w:szCs w:val="16"/>
              </w:rPr>
            </w:pPr>
          </w:p>
        </w:tc>
        <w:tc>
          <w:tcPr>
            <w:tcW w:w="851" w:type="dxa"/>
            <w:vAlign w:val="center"/>
          </w:tcPr>
          <w:p w14:paraId="60B2BDB4" w14:textId="12E34265" w:rsidR="005E5162" w:rsidRPr="00D071E5" w:rsidRDefault="005E5162" w:rsidP="005E5162">
            <w:pPr>
              <w:widowControl w:val="0"/>
              <w:jc w:val="center"/>
              <w:rPr>
                <w:rFonts w:ascii="GHEA Grapalat" w:hAnsi="GHEA Grapalat"/>
                <w:sz w:val="16"/>
                <w:szCs w:val="16"/>
              </w:rPr>
            </w:pPr>
          </w:p>
        </w:tc>
        <w:tc>
          <w:tcPr>
            <w:tcW w:w="789" w:type="dxa"/>
            <w:vAlign w:val="center"/>
          </w:tcPr>
          <w:p w14:paraId="442499C0" w14:textId="42D57B2D" w:rsidR="005E5162" w:rsidRPr="00D071E5" w:rsidRDefault="005E5162" w:rsidP="005E5162">
            <w:pPr>
              <w:widowControl w:val="0"/>
              <w:jc w:val="center"/>
              <w:rPr>
                <w:rFonts w:ascii="GHEA Grapalat" w:hAnsi="GHEA Grapalat"/>
                <w:sz w:val="16"/>
                <w:szCs w:val="16"/>
              </w:rPr>
            </w:pPr>
          </w:p>
        </w:tc>
      </w:tr>
      <w:tr w:rsidR="005E5162" w:rsidRPr="00D071E5" w14:paraId="16E2B2E1" w14:textId="77777777" w:rsidTr="00317A6C">
        <w:trPr>
          <w:trHeight w:val="404"/>
          <w:jc w:val="center"/>
        </w:trPr>
        <w:tc>
          <w:tcPr>
            <w:tcW w:w="1695" w:type="dxa"/>
            <w:vAlign w:val="center"/>
          </w:tcPr>
          <w:p w14:paraId="77F9928E" w14:textId="734509B1" w:rsidR="005E5162" w:rsidRPr="00D071E5" w:rsidRDefault="005E5162" w:rsidP="005E5162">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42FC3E2D" w:rsidR="005E5162" w:rsidRPr="00563712" w:rsidRDefault="005E5162" w:rsidP="005E5162">
            <w:pPr>
              <w:widowControl w:val="0"/>
              <w:jc w:val="center"/>
              <w:rPr>
                <w:rFonts w:ascii="GHEA Grapalat" w:hAnsi="GHEA Grapalat"/>
                <w:sz w:val="16"/>
                <w:szCs w:val="16"/>
              </w:rPr>
            </w:pPr>
            <w:r w:rsidRPr="005E5162">
              <w:rPr>
                <w:rFonts w:ascii="GHEA Grapalat" w:hAnsi="GHEA Grapalat"/>
                <w:sz w:val="16"/>
                <w:szCs w:val="16"/>
              </w:rPr>
              <w:t>15551600</w:t>
            </w:r>
          </w:p>
        </w:tc>
        <w:tc>
          <w:tcPr>
            <w:tcW w:w="1685" w:type="dxa"/>
            <w:vAlign w:val="center"/>
          </w:tcPr>
          <w:p w14:paraId="6C8256AD" w14:textId="4E2091A6" w:rsidR="005E5162" w:rsidRPr="005E5162" w:rsidRDefault="005E5162" w:rsidP="005E5162">
            <w:pPr>
              <w:widowControl w:val="0"/>
              <w:jc w:val="center"/>
              <w:rPr>
                <w:rFonts w:ascii="GHEA Grapalat" w:hAnsi="GHEA Grapalat"/>
                <w:sz w:val="16"/>
                <w:szCs w:val="16"/>
              </w:rPr>
            </w:pPr>
            <w:r w:rsidRPr="005E5162">
              <w:rPr>
                <w:rFonts w:ascii="GHEA Grapalat" w:hAnsi="GHEA Grapalat"/>
                <w:sz w:val="16"/>
                <w:szCs w:val="16"/>
              </w:rPr>
              <w:t>Йогурт</w:t>
            </w:r>
          </w:p>
        </w:tc>
        <w:tc>
          <w:tcPr>
            <w:tcW w:w="960" w:type="dxa"/>
            <w:vAlign w:val="center"/>
          </w:tcPr>
          <w:p w14:paraId="5F4423EE" w14:textId="23FF1074" w:rsidR="005E5162" w:rsidRPr="00D071E5" w:rsidRDefault="005E5162" w:rsidP="005E5162">
            <w:pPr>
              <w:widowControl w:val="0"/>
              <w:jc w:val="center"/>
              <w:rPr>
                <w:rFonts w:ascii="GHEA Grapalat" w:hAnsi="GHEA Grapalat"/>
                <w:sz w:val="16"/>
                <w:szCs w:val="16"/>
              </w:rPr>
            </w:pPr>
          </w:p>
        </w:tc>
        <w:tc>
          <w:tcPr>
            <w:tcW w:w="979" w:type="dxa"/>
            <w:vAlign w:val="center"/>
          </w:tcPr>
          <w:p w14:paraId="54234FAE" w14:textId="4887FCEE" w:rsidR="005E5162" w:rsidRPr="00D071E5" w:rsidRDefault="005E5162" w:rsidP="005E5162">
            <w:pPr>
              <w:widowControl w:val="0"/>
              <w:jc w:val="center"/>
              <w:rPr>
                <w:rFonts w:ascii="GHEA Grapalat" w:hAnsi="GHEA Grapalat"/>
                <w:sz w:val="16"/>
                <w:szCs w:val="16"/>
              </w:rPr>
            </w:pPr>
          </w:p>
        </w:tc>
        <w:tc>
          <w:tcPr>
            <w:tcW w:w="692" w:type="dxa"/>
            <w:vAlign w:val="center"/>
          </w:tcPr>
          <w:p w14:paraId="69B4A777" w14:textId="5F89E7A1" w:rsidR="005E5162" w:rsidRPr="00D071E5" w:rsidRDefault="005E5162" w:rsidP="005E5162">
            <w:pPr>
              <w:widowControl w:val="0"/>
              <w:jc w:val="center"/>
              <w:rPr>
                <w:rFonts w:ascii="GHEA Grapalat" w:hAnsi="GHEA Grapalat"/>
                <w:sz w:val="16"/>
                <w:szCs w:val="16"/>
              </w:rPr>
            </w:pPr>
          </w:p>
        </w:tc>
        <w:tc>
          <w:tcPr>
            <w:tcW w:w="837" w:type="dxa"/>
            <w:vAlign w:val="center"/>
          </w:tcPr>
          <w:p w14:paraId="52897797" w14:textId="5A96A021" w:rsidR="005E5162" w:rsidRPr="00D071E5" w:rsidRDefault="005E5162" w:rsidP="005E5162">
            <w:pPr>
              <w:widowControl w:val="0"/>
              <w:jc w:val="center"/>
              <w:rPr>
                <w:rFonts w:ascii="GHEA Grapalat" w:hAnsi="GHEA Grapalat"/>
                <w:sz w:val="16"/>
                <w:szCs w:val="16"/>
              </w:rPr>
            </w:pPr>
          </w:p>
        </w:tc>
        <w:tc>
          <w:tcPr>
            <w:tcW w:w="535" w:type="dxa"/>
            <w:vAlign w:val="center"/>
          </w:tcPr>
          <w:p w14:paraId="7EBDC341" w14:textId="4BC1884C" w:rsidR="005E5162" w:rsidRPr="00D071E5" w:rsidRDefault="005E5162" w:rsidP="005E5162">
            <w:pPr>
              <w:widowControl w:val="0"/>
              <w:jc w:val="center"/>
              <w:rPr>
                <w:rFonts w:ascii="GHEA Grapalat" w:hAnsi="GHEA Grapalat"/>
                <w:sz w:val="16"/>
                <w:szCs w:val="16"/>
              </w:rPr>
            </w:pPr>
          </w:p>
        </w:tc>
        <w:tc>
          <w:tcPr>
            <w:tcW w:w="606" w:type="dxa"/>
            <w:vAlign w:val="center"/>
          </w:tcPr>
          <w:p w14:paraId="50F887ED" w14:textId="77777777" w:rsidR="005E5162" w:rsidRPr="00D071E5" w:rsidRDefault="005E5162" w:rsidP="005E5162">
            <w:pPr>
              <w:widowControl w:val="0"/>
              <w:jc w:val="center"/>
              <w:rPr>
                <w:rFonts w:ascii="GHEA Grapalat" w:hAnsi="GHEA Grapalat"/>
                <w:sz w:val="16"/>
                <w:szCs w:val="16"/>
              </w:rPr>
            </w:pPr>
          </w:p>
        </w:tc>
        <w:tc>
          <w:tcPr>
            <w:tcW w:w="698" w:type="dxa"/>
            <w:vAlign w:val="center"/>
          </w:tcPr>
          <w:p w14:paraId="69837DEA" w14:textId="77777777" w:rsidR="005E5162" w:rsidRPr="00D071E5" w:rsidRDefault="005E5162" w:rsidP="005E5162">
            <w:pPr>
              <w:widowControl w:val="0"/>
              <w:jc w:val="center"/>
              <w:rPr>
                <w:rFonts w:ascii="GHEA Grapalat" w:hAnsi="GHEA Grapalat"/>
                <w:sz w:val="16"/>
                <w:szCs w:val="16"/>
              </w:rPr>
            </w:pPr>
          </w:p>
        </w:tc>
        <w:tc>
          <w:tcPr>
            <w:tcW w:w="823" w:type="dxa"/>
            <w:vAlign w:val="center"/>
          </w:tcPr>
          <w:p w14:paraId="74826CA5" w14:textId="77777777" w:rsidR="005E5162" w:rsidRPr="00D071E5" w:rsidRDefault="005E5162" w:rsidP="005E5162">
            <w:pPr>
              <w:widowControl w:val="0"/>
              <w:jc w:val="center"/>
              <w:rPr>
                <w:rFonts w:ascii="GHEA Grapalat" w:hAnsi="GHEA Grapalat"/>
                <w:sz w:val="16"/>
                <w:szCs w:val="16"/>
              </w:rPr>
            </w:pPr>
          </w:p>
        </w:tc>
        <w:tc>
          <w:tcPr>
            <w:tcW w:w="893" w:type="dxa"/>
            <w:vAlign w:val="center"/>
          </w:tcPr>
          <w:p w14:paraId="4A8EF2B2" w14:textId="0B81968E" w:rsidR="005E5162" w:rsidRPr="00D071E5" w:rsidRDefault="005E5162" w:rsidP="005E5162">
            <w:pPr>
              <w:widowControl w:val="0"/>
              <w:jc w:val="center"/>
              <w:rPr>
                <w:rFonts w:ascii="GHEA Grapalat" w:hAnsi="GHEA Grapalat"/>
                <w:sz w:val="16"/>
                <w:szCs w:val="16"/>
              </w:rPr>
            </w:pPr>
          </w:p>
        </w:tc>
        <w:tc>
          <w:tcPr>
            <w:tcW w:w="849" w:type="dxa"/>
            <w:vAlign w:val="center"/>
          </w:tcPr>
          <w:p w14:paraId="69018123" w14:textId="0DA19945" w:rsidR="005E5162" w:rsidRPr="00D071E5" w:rsidRDefault="005E5162" w:rsidP="005E5162">
            <w:pPr>
              <w:widowControl w:val="0"/>
              <w:jc w:val="center"/>
              <w:rPr>
                <w:rFonts w:ascii="GHEA Grapalat" w:hAnsi="GHEA Grapalat"/>
                <w:sz w:val="16"/>
                <w:szCs w:val="16"/>
              </w:rPr>
            </w:pPr>
          </w:p>
        </w:tc>
        <w:tc>
          <w:tcPr>
            <w:tcW w:w="962" w:type="dxa"/>
            <w:vAlign w:val="center"/>
          </w:tcPr>
          <w:p w14:paraId="79C3F9D2" w14:textId="249BF20D" w:rsidR="005E5162" w:rsidRPr="00D071E5" w:rsidRDefault="005E5162" w:rsidP="005E5162">
            <w:pPr>
              <w:widowControl w:val="0"/>
              <w:jc w:val="center"/>
              <w:rPr>
                <w:rFonts w:ascii="GHEA Grapalat" w:hAnsi="GHEA Grapalat"/>
                <w:sz w:val="16"/>
                <w:szCs w:val="16"/>
              </w:rPr>
            </w:pPr>
          </w:p>
        </w:tc>
        <w:tc>
          <w:tcPr>
            <w:tcW w:w="851" w:type="dxa"/>
            <w:vAlign w:val="center"/>
          </w:tcPr>
          <w:p w14:paraId="6E53F2E2" w14:textId="3B1B626E" w:rsidR="005E5162" w:rsidRPr="00D071E5" w:rsidRDefault="005E5162" w:rsidP="005E5162">
            <w:pPr>
              <w:widowControl w:val="0"/>
              <w:jc w:val="center"/>
              <w:rPr>
                <w:rFonts w:ascii="GHEA Grapalat" w:hAnsi="GHEA Grapalat"/>
                <w:sz w:val="16"/>
                <w:szCs w:val="16"/>
              </w:rPr>
            </w:pPr>
          </w:p>
        </w:tc>
        <w:tc>
          <w:tcPr>
            <w:tcW w:w="789" w:type="dxa"/>
            <w:vAlign w:val="center"/>
          </w:tcPr>
          <w:p w14:paraId="2599C336" w14:textId="534FE545" w:rsidR="005E5162" w:rsidRPr="00D071E5" w:rsidRDefault="005E5162" w:rsidP="005E5162">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264346">
          <w:footnotePr>
            <w:pos w:val="beneathText"/>
          </w:footnotePr>
          <w:pgSz w:w="16838" w:h="11906" w:orient="landscape" w:code="9"/>
          <w:pgMar w:top="142" w:right="1418" w:bottom="851" w:left="1418" w:header="561" w:footer="561" w:gutter="0"/>
          <w:cols w:space="720"/>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proofErr w:type="gramStart"/>
      <w:r w:rsidRPr="00D071E5">
        <w:rPr>
          <w:rFonts w:ascii="GHEA Grapalat" w:hAnsi="GHEA Grapalat"/>
        </w:rPr>
        <w:t>_ ,</w:t>
      </w:r>
      <w:proofErr w:type="gramEnd"/>
      <w:r w:rsidRPr="00D071E5">
        <w:rPr>
          <w:rFonts w:ascii="GHEA Grapalat" w:hAnsi="GHEA Grapalat"/>
        </w:rPr>
        <w:t xml:space="preserve">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spellStart"/>
      <w:proofErr w:type="gramStart"/>
      <w:r w:rsidRPr="00D071E5">
        <w:rPr>
          <w:rFonts w:ascii="GHEA Grapalat" w:hAnsi="GHEA Grapalat"/>
          <w:snapToGrid w:val="0"/>
        </w:rPr>
        <w:t>Акта,</w:t>
      </w:r>
      <w:r w:rsidRPr="00D071E5">
        <w:rPr>
          <w:rFonts w:ascii="GHEA Grapalat" w:hAnsi="GHEA Grapalat"/>
        </w:rPr>
        <w:t>являются</w:t>
      </w:r>
      <w:proofErr w:type="spellEnd"/>
      <w:proofErr w:type="gramEnd"/>
      <w:r w:rsidRPr="00D071E5">
        <w:rPr>
          <w:rFonts w:ascii="GHEA Grapalat" w:hAnsi="GHEA Grapalat"/>
        </w:rPr>
        <w:t xml:space="preserve">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4A324" w14:textId="77777777" w:rsidR="00230F75" w:rsidRDefault="00230F75">
      <w:r>
        <w:separator/>
      </w:r>
    </w:p>
  </w:endnote>
  <w:endnote w:type="continuationSeparator" w:id="0">
    <w:p w14:paraId="3F76CB39" w14:textId="77777777" w:rsidR="00230F75" w:rsidRDefault="00230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214C36AB"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50A6C">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5CC15" w14:textId="77777777" w:rsidR="00230F75" w:rsidRDefault="00230F75">
      <w:r>
        <w:separator/>
      </w:r>
    </w:p>
  </w:footnote>
  <w:footnote w:type="continuationSeparator" w:id="0">
    <w:p w14:paraId="3C915BF3" w14:textId="77777777" w:rsidR="00230F75" w:rsidRDefault="00230F75">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3"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 xml:space="preserve">заменяются </w:t>
      </w:r>
      <w:proofErr w:type="gramStart"/>
      <w:r w:rsidRPr="00C67FAB">
        <w:rPr>
          <w:rFonts w:ascii="GHEA Grapalat" w:hAnsi="GHEA Grapalat"/>
          <w:i/>
        </w:rPr>
        <w:t>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proofErr w:type="gramEnd"/>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 xml:space="preserve">ого по заявке на закупку товара не превышает 10 млн. драмов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w:t>
      </w:r>
      <w:proofErr w:type="gramEnd"/>
      <w:r w:rsidRPr="00C67FAB">
        <w:rPr>
          <w:rFonts w:ascii="GHEA Grapalat" w:hAnsi="GHEA Grapalat"/>
          <w:i/>
        </w:rPr>
        <w:t xml:space="preserve">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1F3"/>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9E3"/>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5E28"/>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0F75"/>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282A"/>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6FE6"/>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2F"/>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5B2"/>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712"/>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0E"/>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24A"/>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079"/>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162"/>
    <w:rsid w:val="005E52ED"/>
    <w:rsid w:val="005E573E"/>
    <w:rsid w:val="005E64BF"/>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6FE7"/>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042C"/>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65C"/>
    <w:rsid w:val="006A475C"/>
    <w:rsid w:val="006A4AFC"/>
    <w:rsid w:val="006A5026"/>
    <w:rsid w:val="006A5ACE"/>
    <w:rsid w:val="006A5C2F"/>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21D"/>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77EC0"/>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F43"/>
    <w:rsid w:val="007F503F"/>
    <w:rsid w:val="007F5A5F"/>
    <w:rsid w:val="007F6722"/>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1D8"/>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1E71"/>
    <w:rsid w:val="0087222B"/>
    <w:rsid w:val="008730A8"/>
    <w:rsid w:val="00873162"/>
    <w:rsid w:val="0087341E"/>
    <w:rsid w:val="0087360C"/>
    <w:rsid w:val="00873A3C"/>
    <w:rsid w:val="00873FE9"/>
    <w:rsid w:val="008743F2"/>
    <w:rsid w:val="00874EE2"/>
    <w:rsid w:val="0087516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E9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2802"/>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07FF"/>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DDA"/>
    <w:rsid w:val="00D62855"/>
    <w:rsid w:val="00D62C0F"/>
    <w:rsid w:val="00D659B3"/>
    <w:rsid w:val="00D659DF"/>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62CD"/>
    <w:rsid w:val="00E17450"/>
    <w:rsid w:val="00E17B7F"/>
    <w:rsid w:val="00E20011"/>
    <w:rsid w:val="00E207EB"/>
    <w:rsid w:val="00E20A22"/>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F79"/>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7B7"/>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gharshapat1school@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vagharshapat1school@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6CAE-0799-4C15-B29C-599C7EA33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17583</Words>
  <Characters>100226</Characters>
  <Application>Microsoft Office Word</Application>
  <DocSecurity>0</DocSecurity>
  <Lines>835</Lines>
  <Paragraphs>235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117574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59</cp:revision>
  <cp:lastPrinted>2020-12-03T04:19:00Z</cp:lastPrinted>
  <dcterms:created xsi:type="dcterms:W3CDTF">2020-11-23T04:16:00Z</dcterms:created>
  <dcterms:modified xsi:type="dcterms:W3CDTF">2025-12-07T20:43:00Z</dcterms:modified>
</cp:coreProperties>
</file>