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CF745C" w14:textId="77777777"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ОБЪЯВЛЕНИЕ</w:t>
      </w:r>
    </w:p>
    <w:p w14:paraId="7CAFD2A6" w14:textId="77777777"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14:paraId="0031135C" w14:textId="6693FCE8"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Настоящий текст объявления утвержден Решением Оценочной Комиссии от </w:t>
      </w:r>
      <w:r w:rsidR="001E2121" w:rsidRPr="001E2121">
        <w:rPr>
          <w:rFonts w:ascii="GHEA Grapalat" w:hAnsi="GHEA Grapalat"/>
          <w:i w:val="0"/>
          <w:sz w:val="24"/>
          <w:szCs w:val="24"/>
        </w:rPr>
        <w:t>08</w:t>
      </w:r>
      <w:r w:rsidR="00792156">
        <w:rPr>
          <w:rFonts w:ascii="GHEA Grapalat" w:hAnsi="GHEA Grapalat"/>
          <w:i w:val="0"/>
          <w:sz w:val="24"/>
          <w:szCs w:val="24"/>
        </w:rPr>
        <w:t>-</w:t>
      </w:r>
      <w:r w:rsidR="001E2121">
        <w:rPr>
          <w:rFonts w:ascii="GHEA Grapalat" w:hAnsi="GHEA Grapalat"/>
          <w:i w:val="0"/>
          <w:sz w:val="24"/>
          <w:szCs w:val="24"/>
        </w:rPr>
        <w:t xml:space="preserve">го </w:t>
      </w:r>
      <w:proofErr w:type="spellStart"/>
      <w:r w:rsidR="001E2121" w:rsidRPr="001E2121">
        <w:rPr>
          <w:rFonts w:ascii="GHEA Grapalat" w:hAnsi="GHEA Grapalat"/>
          <w:i w:val="0"/>
          <w:sz w:val="24"/>
          <w:szCs w:val="24"/>
        </w:rPr>
        <w:t>июль</w:t>
      </w:r>
      <w:r w:rsidR="001E2121">
        <w:rPr>
          <w:rFonts w:ascii="GHEA Grapalat" w:hAnsi="GHEA Grapalat"/>
          <w:i w:val="0"/>
          <w:sz w:val="24"/>
          <w:szCs w:val="24"/>
        </w:rPr>
        <w:t>я</w:t>
      </w:r>
      <w:proofErr w:type="spellEnd"/>
      <w:r w:rsidR="001E2121">
        <w:rPr>
          <w:rFonts w:ascii="GHEA Grapalat" w:hAnsi="GHEA Grapalat"/>
          <w:i w:val="0"/>
          <w:sz w:val="24"/>
          <w:szCs w:val="24"/>
        </w:rPr>
        <w:t xml:space="preserve"> </w:t>
      </w:r>
      <w:r w:rsidR="00FE0DE3">
        <w:rPr>
          <w:rFonts w:ascii="GHEA Grapalat" w:hAnsi="GHEA Grapalat"/>
          <w:i w:val="0"/>
          <w:sz w:val="24"/>
          <w:szCs w:val="24"/>
        </w:rPr>
        <w:t>202</w:t>
      </w:r>
      <w:r w:rsidR="00CC689E">
        <w:rPr>
          <w:rFonts w:ascii="GHEA Grapalat" w:hAnsi="GHEA Grapalat"/>
          <w:i w:val="0"/>
          <w:sz w:val="24"/>
          <w:szCs w:val="24"/>
        </w:rPr>
        <w:t>5</w:t>
      </w:r>
      <w:r>
        <w:rPr>
          <w:rFonts w:ascii="GHEA Grapalat" w:hAnsi="GHEA Grapalat"/>
          <w:i w:val="0"/>
          <w:sz w:val="24"/>
          <w:szCs w:val="24"/>
        </w:rPr>
        <w:t xml:space="preserve"> года номер 1 </w:t>
      </w:r>
    </w:p>
    <w:p w14:paraId="75C05702" w14:textId="1E41FA03"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процедуры </w:t>
      </w:r>
      <w:r>
        <w:rPr>
          <w:rFonts w:ascii="GHEA Grapalat" w:hAnsi="GHEA Grapalat"/>
          <w:b/>
          <w:i w:val="0"/>
          <w:sz w:val="24"/>
          <w:szCs w:val="24"/>
        </w:rPr>
        <w:t>«</w:t>
      </w:r>
      <w:r w:rsidR="001E2121">
        <w:rPr>
          <w:rFonts w:ascii="GHEA Grapalat" w:hAnsi="GHEA Grapalat"/>
          <w:b/>
          <w:i w:val="0"/>
          <w:sz w:val="24"/>
          <w:szCs w:val="24"/>
        </w:rPr>
        <w:t>ԳՀԾՁԲ-ՀՎԿԱԿ-2025-55</w:t>
      </w:r>
      <w:r>
        <w:rPr>
          <w:rFonts w:ascii="GHEA Grapalat" w:hAnsi="GHEA Grapalat"/>
          <w:b/>
          <w:i w:val="0"/>
          <w:sz w:val="24"/>
          <w:szCs w:val="24"/>
        </w:rPr>
        <w:t>»</w:t>
      </w:r>
    </w:p>
    <w:p w14:paraId="6ED6D678" w14:textId="77777777" w:rsidR="00FE0DE3" w:rsidRDefault="00FE0DE3" w:rsidP="00FE0DE3">
      <w:pPr>
        <w:pStyle w:val="a3"/>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Pr>
          <w:rFonts w:ascii="GHEA Grapalat" w:hAnsi="GHEA Grapalat"/>
          <w:b/>
          <w:i w:val="0"/>
          <w:sz w:val="24"/>
          <w:szCs w:val="24"/>
        </w:rPr>
        <w:t xml:space="preserve"> ГНО «Национальный центр по контролю и профилактике заболеваний» МЗ РА</w:t>
      </w:r>
      <w:r>
        <w:rPr>
          <w:rFonts w:ascii="GHEA Grapalat" w:hAnsi="GHEA Grapalat"/>
          <w:i w:val="0"/>
          <w:sz w:val="24"/>
          <w:szCs w:val="24"/>
        </w:rPr>
        <w:t>, находящийся по адресу г.</w:t>
      </w:r>
      <w:r>
        <w:rPr>
          <w:rFonts w:ascii="GHEA Grapalat" w:hAnsi="GHEA Grapalat"/>
          <w:i w:val="0"/>
          <w:sz w:val="24"/>
          <w:szCs w:val="24"/>
          <w:lang w:val="hy-AM"/>
        </w:rPr>
        <w:t xml:space="preserve"> </w:t>
      </w:r>
      <w:r>
        <w:rPr>
          <w:rFonts w:ascii="GHEA Grapalat" w:hAnsi="GHEA Grapalat"/>
          <w:i w:val="0"/>
          <w:sz w:val="24"/>
          <w:szCs w:val="24"/>
        </w:rPr>
        <w:t>Ереван, ул. М.</w:t>
      </w:r>
      <w:r>
        <w:rPr>
          <w:rFonts w:ascii="GHEA Grapalat" w:hAnsi="GHEA Grapalat"/>
          <w:i w:val="0"/>
          <w:sz w:val="24"/>
          <w:szCs w:val="24"/>
          <w:lang w:val="hy-AM"/>
        </w:rPr>
        <w:t xml:space="preserve"> </w:t>
      </w:r>
      <w:proofErr w:type="spellStart"/>
      <w:r>
        <w:rPr>
          <w:rFonts w:ascii="GHEA Grapalat" w:hAnsi="GHEA Grapalat"/>
          <w:i w:val="0"/>
          <w:sz w:val="24"/>
          <w:szCs w:val="24"/>
        </w:rPr>
        <w:t>Гераци</w:t>
      </w:r>
      <w:proofErr w:type="spellEnd"/>
      <w:r>
        <w:rPr>
          <w:rFonts w:ascii="GHEA Grapalat" w:hAnsi="GHEA Grapalat"/>
          <w:i w:val="0"/>
          <w:sz w:val="24"/>
          <w:szCs w:val="24"/>
        </w:rPr>
        <w:t>, д. 12,</w:t>
      </w:r>
      <w:r>
        <w:rPr>
          <w:rFonts w:ascii="GHEA Grapalat" w:hAnsi="GHEA Grapalat"/>
          <w:i w:val="0"/>
          <w:sz w:val="24"/>
          <w:szCs w:val="24"/>
          <w:lang w:val="hy-AM"/>
        </w:rPr>
        <w:t xml:space="preserve"> </w:t>
      </w:r>
      <w:r>
        <w:rPr>
          <w:rFonts w:ascii="GHEA Grapalat" w:hAnsi="GHEA Grapalat"/>
          <w:i w:val="0"/>
          <w:sz w:val="24"/>
          <w:szCs w:val="24"/>
        </w:rPr>
        <w:t>объявляет запрос котировок.</w:t>
      </w:r>
    </w:p>
    <w:p w14:paraId="42EEB3A7" w14:textId="77777777" w:rsidR="00FE0DE3" w:rsidRPr="00542ADF" w:rsidRDefault="00FE0DE3" w:rsidP="00FE0DE3">
      <w:pPr>
        <w:pStyle w:val="a3"/>
        <w:widowControl w:val="0"/>
        <w:spacing w:line="240" w:lineRule="auto"/>
        <w:ind w:firstLine="567"/>
        <w:rPr>
          <w:rFonts w:ascii="GHEA Grapalat" w:hAnsi="GHEA Grapalat"/>
          <w:b/>
          <w:i w:val="0"/>
          <w:sz w:val="24"/>
          <w:szCs w:val="24"/>
        </w:rPr>
      </w:pPr>
      <w:r>
        <w:rPr>
          <w:rFonts w:ascii="GHEA Grapalat" w:hAnsi="GHEA Grapalat"/>
          <w:i w:val="0"/>
          <w:sz w:val="24"/>
          <w:szCs w:val="24"/>
        </w:rPr>
        <w:t>Участнику, отобранному по итогам настоящей процедуры, в</w:t>
      </w:r>
      <w:r>
        <w:rPr>
          <w:rFonts w:ascii="Courier New" w:hAnsi="Courier New" w:cs="Courier New"/>
          <w:i w:val="0"/>
          <w:sz w:val="24"/>
          <w:szCs w:val="24"/>
          <w:lang w:val="en-US"/>
        </w:rPr>
        <w:t> </w:t>
      </w:r>
      <w:r>
        <w:rPr>
          <w:rFonts w:ascii="GHEA Grapalat" w:hAnsi="GHEA Grapalat"/>
          <w:i w:val="0"/>
          <w:spacing w:val="6"/>
          <w:sz w:val="24"/>
          <w:szCs w:val="24"/>
        </w:rPr>
        <w:t>установленном</w:t>
      </w:r>
      <w:r>
        <w:rPr>
          <w:rFonts w:ascii="Courier New" w:hAnsi="Courier New" w:cs="Courier New"/>
          <w:i w:val="0"/>
          <w:spacing w:val="6"/>
          <w:sz w:val="24"/>
          <w:szCs w:val="24"/>
          <w:lang w:val="en-US"/>
        </w:rPr>
        <w:t> </w:t>
      </w:r>
      <w:r>
        <w:rPr>
          <w:rFonts w:ascii="GHEA Grapalat" w:hAnsi="GHEA Grapalat"/>
          <w:i w:val="0"/>
          <w:spacing w:val="6"/>
          <w:sz w:val="24"/>
          <w:szCs w:val="24"/>
        </w:rPr>
        <w:t xml:space="preserve">порядке будет предложено заключить договор </w:t>
      </w:r>
      <w:r w:rsidR="000243F8" w:rsidRPr="00A2539C">
        <w:rPr>
          <w:rFonts w:ascii="GHEA Grapalat" w:hAnsi="GHEA Grapalat"/>
          <w:b/>
          <w:i w:val="0"/>
          <w:sz w:val="24"/>
          <w:szCs w:val="24"/>
        </w:rPr>
        <w:t>на предоставление</w:t>
      </w:r>
      <w:r w:rsidR="000243F8" w:rsidRPr="00A2539C">
        <w:rPr>
          <w:rFonts w:ascii="GHEA Grapalat" w:hAnsi="GHEA Grapalat"/>
          <w:i w:val="0"/>
          <w:sz w:val="24"/>
          <w:szCs w:val="24"/>
        </w:rPr>
        <w:t xml:space="preserve"> </w:t>
      </w:r>
      <w:r w:rsidR="000243F8" w:rsidRPr="00DB23E1">
        <w:rPr>
          <w:rFonts w:ascii="GHEA Grapalat" w:hAnsi="GHEA Grapalat"/>
          <w:b/>
          <w:i w:val="0"/>
          <w:sz w:val="24"/>
          <w:szCs w:val="24"/>
        </w:rPr>
        <w:t xml:space="preserve">услуг </w:t>
      </w:r>
      <w:r w:rsidR="00542ADF" w:rsidRPr="00542ADF">
        <w:rPr>
          <w:rFonts w:ascii="GHEA Grapalat" w:hAnsi="GHEA Grapalat"/>
          <w:b/>
          <w:i w:val="0"/>
          <w:sz w:val="24"/>
          <w:szCs w:val="24"/>
        </w:rPr>
        <w:t>оценки рыночной стоимости транспортных средств</w:t>
      </w:r>
      <w:r>
        <w:rPr>
          <w:rFonts w:ascii="GHEA Grapalat" w:hAnsi="GHEA Grapalat"/>
          <w:b/>
          <w:i w:val="0"/>
          <w:sz w:val="24"/>
          <w:szCs w:val="24"/>
        </w:rPr>
        <w:t xml:space="preserve">. </w:t>
      </w:r>
    </w:p>
    <w:p w14:paraId="5A6EE376" w14:textId="77777777" w:rsidR="00357D48" w:rsidRPr="009044F1" w:rsidRDefault="00A20B69" w:rsidP="00FE0DE3">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6B18FEE1" w14:textId="77777777" w:rsidR="008B069D" w:rsidRDefault="00052084" w:rsidP="00FE0DE3">
      <w:pPr>
        <w:pStyle w:val="a3"/>
        <w:widowControl w:val="0"/>
        <w:spacing w:line="240" w:lineRule="auto"/>
        <w:ind w:firstLine="567"/>
        <w:contextualSpacing/>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14:paraId="38F6F5D9" w14:textId="77777777" w:rsidR="00357D48" w:rsidRPr="003F762C" w:rsidRDefault="00EE73A8" w:rsidP="00FE0DE3">
      <w:pPr>
        <w:pStyle w:val="a3"/>
        <w:widowControl w:val="0"/>
        <w:spacing w:line="240" w:lineRule="auto"/>
        <w:ind w:firstLine="567"/>
        <w:contextualSpacing/>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75426643" w14:textId="77777777" w:rsidR="0067579A" w:rsidRPr="00D5443D" w:rsidRDefault="00357D48" w:rsidP="00FE0DE3">
      <w:pPr>
        <w:pStyle w:val="a3"/>
        <w:widowControl w:val="0"/>
        <w:spacing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0F5A0FC7" w14:textId="63B9F656" w:rsidR="009216D6" w:rsidRPr="008B659E" w:rsidRDefault="009216D6" w:rsidP="008B659E">
      <w:pPr>
        <w:pStyle w:val="a3"/>
        <w:widowControl w:val="0"/>
        <w:spacing w:line="240" w:lineRule="auto"/>
        <w:ind w:firstLine="567"/>
        <w:contextualSpacing/>
        <w:rPr>
          <w:rFonts w:ascii="GHEA Grapalat" w:hAnsi="GHEA Grapalat"/>
          <w:i w:val="0"/>
          <w:sz w:val="16"/>
          <w:szCs w:val="24"/>
        </w:rPr>
      </w:pPr>
      <w:r w:rsidRPr="00D85563">
        <w:rPr>
          <w:rFonts w:ascii="GHEA Grapalat" w:hAnsi="GHEA Grapalat"/>
          <w:i w:val="0"/>
          <w:sz w:val="24"/>
          <w:szCs w:val="24"/>
        </w:rPr>
        <w:t xml:space="preserve">Заявки на </w:t>
      </w:r>
      <w:r w:rsidR="00B1012E">
        <w:rPr>
          <w:rFonts w:ascii="GHEA Grapalat" w:hAnsi="GHEA Grapalat"/>
          <w:i w:val="0"/>
          <w:sz w:val="24"/>
          <w:szCs w:val="24"/>
        </w:rPr>
        <w:t>запрос котировок</w:t>
      </w:r>
      <w:r w:rsidRPr="00D85563">
        <w:rPr>
          <w:rFonts w:ascii="GHEA Grapalat" w:hAnsi="GHEA Grapalat"/>
          <w:i w:val="0"/>
          <w:sz w:val="24"/>
          <w:szCs w:val="24"/>
        </w:rPr>
        <w:t xml:space="preserve"> необходимо подавать по </w:t>
      </w:r>
      <w:r w:rsidRPr="00535F40">
        <w:rPr>
          <w:rFonts w:ascii="GHEA Grapalat" w:hAnsi="GHEA Grapalat"/>
          <w:b/>
          <w:i w:val="0"/>
          <w:sz w:val="24"/>
          <w:szCs w:val="24"/>
        </w:rPr>
        <w:t>адресу</w:t>
      </w:r>
      <w:r w:rsidR="00B1012E" w:rsidRPr="00535F40">
        <w:rPr>
          <w:rFonts w:ascii="GHEA Grapalat" w:hAnsi="GHEA Grapalat"/>
          <w:b/>
          <w:i w:val="0"/>
          <w:spacing w:val="6"/>
          <w:sz w:val="24"/>
          <w:szCs w:val="24"/>
        </w:rPr>
        <w:t xml:space="preserve"> г. Ереван, </w:t>
      </w:r>
      <w:r w:rsidR="00535F40">
        <w:rPr>
          <w:rFonts w:ascii="GHEA Grapalat" w:hAnsi="GHEA Grapalat"/>
          <w:b/>
          <w:i w:val="0"/>
          <w:spacing w:val="6"/>
          <w:sz w:val="24"/>
          <w:szCs w:val="24"/>
        </w:rPr>
        <w:t xml:space="preserve">ул. </w:t>
      </w:r>
      <w:r w:rsidR="008B659E" w:rsidRPr="00535F40">
        <w:rPr>
          <w:rFonts w:ascii="GHEA Grapalat" w:hAnsi="GHEA Grapalat"/>
          <w:b/>
          <w:i w:val="0"/>
          <w:spacing w:val="6"/>
          <w:sz w:val="24"/>
          <w:szCs w:val="24"/>
        </w:rPr>
        <w:t xml:space="preserve">М. </w:t>
      </w:r>
      <w:proofErr w:type="spellStart"/>
      <w:r w:rsidR="008B659E" w:rsidRPr="00535F40">
        <w:rPr>
          <w:rFonts w:ascii="GHEA Grapalat" w:hAnsi="GHEA Grapalat"/>
          <w:b/>
          <w:i w:val="0"/>
          <w:spacing w:val="6"/>
          <w:sz w:val="24"/>
          <w:szCs w:val="24"/>
        </w:rPr>
        <w:t>Гераци</w:t>
      </w:r>
      <w:proofErr w:type="spellEnd"/>
      <w:r w:rsidR="008B659E" w:rsidRPr="00535F40">
        <w:rPr>
          <w:rFonts w:ascii="GHEA Grapalat" w:hAnsi="GHEA Grapalat"/>
          <w:b/>
          <w:i w:val="0"/>
          <w:spacing w:val="6"/>
          <w:sz w:val="24"/>
          <w:szCs w:val="24"/>
        </w:rPr>
        <w:t xml:space="preserve">, </w:t>
      </w:r>
      <w:r w:rsidR="00535F40">
        <w:rPr>
          <w:rFonts w:ascii="GHEA Grapalat" w:hAnsi="GHEA Grapalat"/>
          <w:b/>
          <w:i w:val="0"/>
          <w:spacing w:val="6"/>
          <w:sz w:val="24"/>
          <w:szCs w:val="24"/>
        </w:rPr>
        <w:t xml:space="preserve">д. </w:t>
      </w:r>
      <w:r w:rsidR="008B659E" w:rsidRPr="00535F40">
        <w:rPr>
          <w:rFonts w:ascii="GHEA Grapalat" w:hAnsi="GHEA Grapalat"/>
          <w:b/>
          <w:i w:val="0"/>
          <w:spacing w:val="6"/>
          <w:sz w:val="24"/>
          <w:szCs w:val="24"/>
        </w:rPr>
        <w:t>12</w:t>
      </w:r>
      <w:r w:rsidR="008B659E">
        <w:rPr>
          <w:rFonts w:ascii="GHEA Grapalat" w:hAnsi="GHEA Grapalat"/>
          <w:i w:val="0"/>
          <w:sz w:val="16"/>
          <w:szCs w:val="24"/>
        </w:rPr>
        <w:t xml:space="preserve"> </w:t>
      </w:r>
      <w:r w:rsidRPr="00D85563">
        <w:rPr>
          <w:rFonts w:ascii="GHEA Grapalat" w:hAnsi="GHEA Grapalat"/>
          <w:i w:val="0"/>
          <w:sz w:val="24"/>
          <w:szCs w:val="24"/>
        </w:rPr>
        <w:t xml:space="preserve">в документарной форме, до </w:t>
      </w:r>
      <w:r w:rsidR="00535F40" w:rsidRPr="00535F40">
        <w:rPr>
          <w:rFonts w:ascii="GHEA Grapalat" w:hAnsi="GHEA Grapalat"/>
          <w:b/>
          <w:i w:val="0"/>
          <w:sz w:val="24"/>
          <w:szCs w:val="24"/>
        </w:rPr>
        <w:t>1</w:t>
      </w:r>
      <w:r w:rsidR="001E2121">
        <w:rPr>
          <w:rFonts w:ascii="GHEA Grapalat" w:hAnsi="GHEA Grapalat"/>
          <w:b/>
          <w:i w:val="0"/>
          <w:sz w:val="24"/>
          <w:szCs w:val="24"/>
          <w:lang w:val="hy-AM"/>
        </w:rPr>
        <w:t>6</w:t>
      </w:r>
      <w:r w:rsidR="00535F40" w:rsidRPr="00535F40">
        <w:rPr>
          <w:rFonts w:ascii="GHEA Grapalat" w:hAnsi="GHEA Grapalat"/>
          <w:b/>
          <w:i w:val="0"/>
          <w:sz w:val="24"/>
          <w:szCs w:val="24"/>
        </w:rPr>
        <w:t xml:space="preserve">:30 </w:t>
      </w:r>
      <w:r w:rsidRPr="00535F40">
        <w:rPr>
          <w:rFonts w:ascii="GHEA Grapalat" w:hAnsi="GHEA Grapalat"/>
          <w:b/>
          <w:i w:val="0"/>
          <w:sz w:val="24"/>
          <w:szCs w:val="24"/>
        </w:rPr>
        <w:t xml:space="preserve">часов </w:t>
      </w:r>
      <w:r w:rsidR="001E2121">
        <w:rPr>
          <w:rFonts w:ascii="GHEA Grapalat" w:hAnsi="GHEA Grapalat"/>
          <w:b/>
          <w:i w:val="0"/>
          <w:sz w:val="24"/>
          <w:szCs w:val="24"/>
          <w:lang w:val="hy-AM"/>
        </w:rPr>
        <w:t>1</w:t>
      </w:r>
      <w:r w:rsidR="009C4252">
        <w:rPr>
          <w:rFonts w:ascii="GHEA Grapalat" w:hAnsi="GHEA Grapalat"/>
          <w:b/>
          <w:i w:val="0"/>
          <w:sz w:val="24"/>
          <w:szCs w:val="24"/>
          <w:lang w:val="hy-AM"/>
        </w:rPr>
        <w:t>4</w:t>
      </w:r>
      <w:r w:rsidRPr="00535F40">
        <w:rPr>
          <w:rFonts w:ascii="GHEA Grapalat" w:hAnsi="GHEA Grapalat"/>
          <w:b/>
          <w:i w:val="0"/>
          <w:sz w:val="24"/>
          <w:szCs w:val="24"/>
        </w:rPr>
        <w:t>-го</w:t>
      </w:r>
      <w:r w:rsidRPr="00D85563">
        <w:rPr>
          <w:rFonts w:ascii="GHEA Grapalat" w:hAnsi="GHEA Grapalat"/>
          <w:i w:val="0"/>
          <w:sz w:val="24"/>
          <w:szCs w:val="24"/>
        </w:rPr>
        <w:t xml:space="preserve"> дня со дня опубликования настоящего объявления. Кроме армянского языка заявки могут быть поданы также на английском или русском языке.</w:t>
      </w:r>
    </w:p>
    <w:p w14:paraId="0D1C0D74" w14:textId="24873688" w:rsidR="009216D6" w:rsidRDefault="009216D6" w:rsidP="00FE0DE3">
      <w:pPr>
        <w:pStyle w:val="a3"/>
        <w:widowControl w:val="0"/>
        <w:spacing w:line="240" w:lineRule="auto"/>
        <w:ind w:firstLine="567"/>
        <w:contextualSpacing/>
        <w:rPr>
          <w:rFonts w:ascii="GHEA Grapalat" w:hAnsi="GHEA Grapalat"/>
          <w:i w:val="0"/>
          <w:sz w:val="24"/>
          <w:szCs w:val="24"/>
        </w:rPr>
      </w:pPr>
      <w:r w:rsidRPr="00D85563">
        <w:rPr>
          <w:rFonts w:ascii="GHEA Grapalat" w:hAnsi="GHEA Grapalat"/>
          <w:i w:val="0"/>
          <w:sz w:val="24"/>
          <w:szCs w:val="24"/>
        </w:rPr>
        <w:t xml:space="preserve">Вскрытие заявок будет проводиться по адресу </w:t>
      </w:r>
      <w:r w:rsidR="00535F40" w:rsidRPr="0012656E">
        <w:rPr>
          <w:rFonts w:ascii="GHEA Grapalat" w:hAnsi="GHEA Grapalat"/>
          <w:b/>
          <w:i w:val="0"/>
          <w:sz w:val="24"/>
          <w:szCs w:val="24"/>
        </w:rPr>
        <w:t xml:space="preserve">г. Ереван, ул. М. </w:t>
      </w:r>
      <w:proofErr w:type="spellStart"/>
      <w:r w:rsidR="00535F40" w:rsidRPr="0012656E">
        <w:rPr>
          <w:rFonts w:ascii="GHEA Grapalat" w:hAnsi="GHEA Grapalat"/>
          <w:b/>
          <w:i w:val="0"/>
          <w:sz w:val="24"/>
          <w:szCs w:val="24"/>
        </w:rPr>
        <w:t>Гераци</w:t>
      </w:r>
      <w:proofErr w:type="spellEnd"/>
      <w:r w:rsidR="00535F40" w:rsidRPr="0012656E">
        <w:rPr>
          <w:rFonts w:ascii="GHEA Grapalat" w:hAnsi="GHEA Grapalat"/>
          <w:b/>
          <w:i w:val="0"/>
          <w:sz w:val="24"/>
          <w:szCs w:val="24"/>
        </w:rPr>
        <w:t>, д. 12</w:t>
      </w:r>
      <w:r w:rsidRPr="0012656E">
        <w:rPr>
          <w:rFonts w:ascii="GHEA Grapalat" w:hAnsi="GHEA Grapalat"/>
          <w:b/>
          <w:i w:val="0"/>
          <w:sz w:val="24"/>
          <w:szCs w:val="24"/>
        </w:rPr>
        <w:t xml:space="preserve">, в </w:t>
      </w:r>
      <w:r w:rsidR="0012656E" w:rsidRPr="0012656E">
        <w:rPr>
          <w:rFonts w:ascii="GHEA Grapalat" w:hAnsi="GHEA Grapalat"/>
          <w:b/>
          <w:i w:val="0"/>
          <w:sz w:val="24"/>
          <w:szCs w:val="24"/>
        </w:rPr>
        <w:t>1</w:t>
      </w:r>
      <w:r w:rsidR="001E2121">
        <w:rPr>
          <w:rFonts w:ascii="GHEA Grapalat" w:hAnsi="GHEA Grapalat"/>
          <w:b/>
          <w:i w:val="0"/>
          <w:sz w:val="24"/>
          <w:szCs w:val="24"/>
          <w:lang w:val="hy-AM"/>
        </w:rPr>
        <w:t>6</w:t>
      </w:r>
      <w:r w:rsidR="0012656E" w:rsidRPr="0012656E">
        <w:rPr>
          <w:rFonts w:ascii="GHEA Grapalat" w:hAnsi="GHEA Grapalat"/>
          <w:b/>
          <w:i w:val="0"/>
          <w:sz w:val="24"/>
          <w:szCs w:val="24"/>
        </w:rPr>
        <w:t>:30</w:t>
      </w:r>
      <w:r w:rsidRPr="0012656E">
        <w:rPr>
          <w:rFonts w:ascii="GHEA Grapalat" w:hAnsi="GHEA Grapalat"/>
          <w:b/>
          <w:i w:val="0"/>
          <w:sz w:val="24"/>
          <w:szCs w:val="24"/>
        </w:rPr>
        <w:t xml:space="preserve"> </w:t>
      </w:r>
      <w:r w:rsidR="0012656E" w:rsidRPr="0012656E">
        <w:rPr>
          <w:rFonts w:ascii="GHEA Grapalat" w:hAnsi="GHEA Grapalat"/>
          <w:b/>
          <w:i w:val="0"/>
          <w:sz w:val="24"/>
          <w:szCs w:val="24"/>
        </w:rPr>
        <w:t xml:space="preserve">часов </w:t>
      </w:r>
      <w:r w:rsidR="001E2121">
        <w:rPr>
          <w:rFonts w:ascii="GHEA Grapalat" w:hAnsi="GHEA Grapalat"/>
          <w:b/>
          <w:i w:val="0"/>
          <w:sz w:val="24"/>
          <w:szCs w:val="24"/>
          <w:lang w:val="hy-AM"/>
        </w:rPr>
        <w:t>23</w:t>
      </w:r>
      <w:r w:rsidR="00527AFE">
        <w:rPr>
          <w:rFonts w:ascii="GHEA Grapalat" w:hAnsi="GHEA Grapalat"/>
          <w:b/>
          <w:i w:val="0"/>
          <w:sz w:val="24"/>
          <w:szCs w:val="24"/>
        </w:rPr>
        <w:t xml:space="preserve"> </w:t>
      </w:r>
      <w:proofErr w:type="spellStart"/>
      <w:r w:rsidR="001E2121" w:rsidRPr="001E2121">
        <w:rPr>
          <w:rFonts w:ascii="GHEA Grapalat" w:hAnsi="GHEA Grapalat"/>
          <w:b/>
          <w:i w:val="0"/>
          <w:sz w:val="24"/>
          <w:szCs w:val="24"/>
        </w:rPr>
        <w:t>июль</w:t>
      </w:r>
      <w:r w:rsidR="00527AFE">
        <w:rPr>
          <w:rFonts w:ascii="GHEA Grapalat" w:hAnsi="GHEA Grapalat"/>
          <w:b/>
          <w:i w:val="0"/>
          <w:sz w:val="24"/>
          <w:szCs w:val="24"/>
        </w:rPr>
        <w:t>я</w:t>
      </w:r>
      <w:proofErr w:type="spellEnd"/>
      <w:r w:rsidR="00CC689E">
        <w:rPr>
          <w:rFonts w:ascii="GHEA Grapalat" w:hAnsi="GHEA Grapalat"/>
          <w:b/>
          <w:i w:val="0"/>
          <w:sz w:val="24"/>
          <w:szCs w:val="24"/>
        </w:rPr>
        <w:t xml:space="preserve"> 2025</w:t>
      </w:r>
      <w:r w:rsidR="0012656E" w:rsidRPr="0012656E">
        <w:rPr>
          <w:rFonts w:ascii="GHEA Grapalat" w:hAnsi="GHEA Grapalat"/>
          <w:b/>
          <w:i w:val="0"/>
          <w:sz w:val="24"/>
          <w:szCs w:val="24"/>
        </w:rPr>
        <w:t xml:space="preserve"> года.</w:t>
      </w:r>
    </w:p>
    <w:p w14:paraId="083CCB8C" w14:textId="77777777" w:rsidR="00F95DBF" w:rsidRPr="001B32D9" w:rsidRDefault="00F95DBF" w:rsidP="00FE0DE3">
      <w:pPr>
        <w:pStyle w:val="a3"/>
        <w:widowControl w:val="0"/>
        <w:spacing w:line="240" w:lineRule="auto"/>
        <w:ind w:firstLine="567"/>
        <w:contextualSpacing/>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1F597A60" w14:textId="0FCAB8B4" w:rsidR="004C7808" w:rsidRDefault="00754697" w:rsidP="00C92625">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r w:rsidR="001E2121">
        <w:rPr>
          <w:rFonts w:ascii="GHEA Grapalat" w:hAnsi="GHEA Grapalat"/>
          <w:b/>
          <w:i w:val="0"/>
          <w:sz w:val="24"/>
          <w:szCs w:val="24"/>
        </w:rPr>
        <w:t>Зина Товмасян</w:t>
      </w:r>
      <w:r w:rsidR="004C7808">
        <w:rPr>
          <w:rFonts w:ascii="GHEA Grapalat" w:hAnsi="GHEA Grapalat"/>
          <w:i w:val="0"/>
          <w:sz w:val="24"/>
          <w:szCs w:val="24"/>
        </w:rPr>
        <w:t>.</w:t>
      </w:r>
    </w:p>
    <w:p w14:paraId="46B87769" w14:textId="77777777" w:rsidR="00C92625" w:rsidRDefault="00C92625" w:rsidP="004C7808">
      <w:pPr>
        <w:pStyle w:val="a3"/>
        <w:spacing w:line="240" w:lineRule="auto"/>
        <w:ind w:firstLine="0"/>
        <w:rPr>
          <w:rFonts w:ascii="GHEA Grapalat" w:hAnsi="GHEA Grapalat"/>
          <w:i w:val="0"/>
          <w:sz w:val="24"/>
          <w:szCs w:val="24"/>
        </w:rPr>
      </w:pPr>
    </w:p>
    <w:p w14:paraId="2DC9DC60" w14:textId="36FBD2F3" w:rsidR="004C7808" w:rsidRPr="001E2121" w:rsidRDefault="004C7808" w:rsidP="004C7808">
      <w:pPr>
        <w:pStyle w:val="a3"/>
        <w:spacing w:line="240" w:lineRule="auto"/>
        <w:ind w:firstLine="0"/>
        <w:rPr>
          <w:rFonts w:ascii="GHEA Grapalat" w:hAnsi="GHEA Grapalat"/>
          <w:i w:val="0"/>
          <w:sz w:val="24"/>
          <w:szCs w:val="24"/>
          <w:u w:val="single"/>
          <w:lang w:val="hy-AM"/>
        </w:rPr>
      </w:pPr>
      <w:r>
        <w:rPr>
          <w:rFonts w:ascii="GHEA Grapalat" w:hAnsi="GHEA Grapalat"/>
          <w:i w:val="0"/>
          <w:sz w:val="24"/>
          <w:szCs w:val="24"/>
        </w:rPr>
        <w:t xml:space="preserve">Телефон: </w:t>
      </w:r>
      <w:r>
        <w:rPr>
          <w:rFonts w:ascii="GHEA Grapalat" w:hAnsi="GHEA Grapalat"/>
          <w:b/>
          <w:i w:val="0"/>
          <w:sz w:val="24"/>
          <w:szCs w:val="24"/>
        </w:rPr>
        <w:t>012-80-80-83 (6014)</w:t>
      </w:r>
      <w:r w:rsidR="001E2121">
        <w:rPr>
          <w:rFonts w:ascii="GHEA Grapalat" w:hAnsi="GHEA Grapalat"/>
          <w:b/>
          <w:i w:val="0"/>
          <w:sz w:val="24"/>
          <w:szCs w:val="24"/>
          <w:lang w:val="hy-AM"/>
        </w:rPr>
        <w:t xml:space="preserve">  091 886-843</w:t>
      </w:r>
    </w:p>
    <w:p w14:paraId="34181190" w14:textId="77777777" w:rsidR="004C7808" w:rsidRDefault="004C7808" w:rsidP="004C7808">
      <w:pPr>
        <w:pStyle w:val="a3"/>
        <w:spacing w:line="240" w:lineRule="auto"/>
        <w:ind w:firstLine="0"/>
        <w:rPr>
          <w:rFonts w:ascii="GHEA Grapalat" w:hAnsi="GHEA Grapalat"/>
          <w:b/>
          <w:i w:val="0"/>
          <w:sz w:val="24"/>
          <w:szCs w:val="24"/>
          <w:lang w:val="af-ZA"/>
        </w:rPr>
      </w:pPr>
      <w:r>
        <w:rPr>
          <w:rFonts w:ascii="GHEA Grapalat" w:hAnsi="GHEA Grapalat"/>
          <w:i w:val="0"/>
          <w:sz w:val="24"/>
          <w:szCs w:val="24"/>
        </w:rPr>
        <w:t xml:space="preserve">Электронная почта: </w:t>
      </w:r>
      <w:r>
        <w:rPr>
          <w:rFonts w:ascii="GHEA Grapalat" w:hAnsi="GHEA Grapalat"/>
          <w:b/>
          <w:i w:val="0"/>
          <w:sz w:val="24"/>
          <w:szCs w:val="24"/>
        </w:rPr>
        <w:t>procurement@ncdc.am</w:t>
      </w:r>
    </w:p>
    <w:p w14:paraId="1A668E1E" w14:textId="77777777" w:rsidR="004C7808" w:rsidRPr="004C7808" w:rsidRDefault="004C7808">
      <w:pPr>
        <w:rPr>
          <w:rFonts w:ascii="GHEA Grapalat" w:hAnsi="GHEA Grapalat"/>
        </w:rPr>
      </w:pPr>
      <w:r w:rsidRPr="004C7808">
        <w:rPr>
          <w:rFonts w:ascii="GHEA Grapalat" w:hAnsi="GHEA Grapalat"/>
        </w:rPr>
        <w:t>Заказчик</w:t>
      </w:r>
      <w:r w:rsidRPr="004C7808">
        <w:rPr>
          <w:rFonts w:ascii="GHEA Grapalat" w:hAnsi="GHEA Grapalat"/>
          <w:b/>
        </w:rPr>
        <w:t xml:space="preserve"> ГНО «Национальный центр по контролю и профилактике заболеваний» МЗ РА</w:t>
      </w:r>
      <w:r w:rsidRPr="004C7808">
        <w:rPr>
          <w:rFonts w:ascii="GHEA Grapalat" w:hAnsi="GHEA Grapalat"/>
        </w:rPr>
        <w:t xml:space="preserve"> </w:t>
      </w:r>
      <w:r w:rsidRPr="004C7808">
        <w:rPr>
          <w:rFonts w:ascii="GHEA Grapalat" w:hAnsi="GHEA Grapalat"/>
        </w:rPr>
        <w:br w:type="page"/>
      </w:r>
    </w:p>
    <w:p w14:paraId="6B66CF57" w14:textId="77777777" w:rsidR="004C7808" w:rsidRDefault="004C7808">
      <w:pPr>
        <w:rPr>
          <w:rFonts w:ascii="GHEA Grapalat" w:hAnsi="GHEA Grapalat"/>
          <w:i/>
        </w:rPr>
      </w:pPr>
    </w:p>
    <w:p w14:paraId="622D3085" w14:textId="77777777" w:rsidR="0041256C" w:rsidRPr="005B26C2" w:rsidRDefault="0041256C" w:rsidP="0041256C">
      <w:pPr>
        <w:pStyle w:val="aa"/>
        <w:widowControl w:val="0"/>
        <w:spacing w:after="0"/>
        <w:ind w:firstLine="567"/>
        <w:contextualSpacing/>
        <w:jc w:val="right"/>
        <w:rPr>
          <w:rFonts w:ascii="GHEA Grapalat" w:hAnsi="GHEA Grapalat" w:cs="Sylfaen"/>
        </w:rPr>
      </w:pPr>
      <w:r w:rsidRPr="005B26C2">
        <w:rPr>
          <w:rFonts w:ascii="GHEA Grapalat" w:hAnsi="GHEA Grapalat"/>
        </w:rPr>
        <w:t>Утверждено</w:t>
      </w:r>
    </w:p>
    <w:p w14:paraId="7AAB3827" w14:textId="5E815CBD" w:rsidR="0041256C" w:rsidRPr="00BB6E4B" w:rsidRDefault="0041256C" w:rsidP="0041256C">
      <w:pPr>
        <w:pStyle w:val="aa"/>
        <w:widowControl w:val="0"/>
        <w:spacing w:after="0"/>
        <w:ind w:right="-7" w:firstLine="567"/>
        <w:contextualSpacing/>
        <w:jc w:val="right"/>
        <w:rPr>
          <w:rFonts w:ascii="GHEA Grapalat" w:hAnsi="GHEA Grapalat"/>
          <w:sz w:val="22"/>
          <w:szCs w:val="22"/>
          <w:lang w:val="hy-AM"/>
        </w:rPr>
      </w:pPr>
      <w:r w:rsidRPr="005B26C2">
        <w:rPr>
          <w:rFonts w:ascii="GHEA Grapalat" w:hAnsi="GHEA Grapalat"/>
          <w:sz w:val="22"/>
          <w:szCs w:val="22"/>
        </w:rPr>
        <w:t>Решением Оценочной комиссии запроса котировок</w:t>
      </w:r>
      <w:r w:rsidRPr="005B26C2">
        <w:rPr>
          <w:rFonts w:ascii="GHEA Grapalat" w:hAnsi="GHEA Grapalat" w:cs="Sylfaen"/>
          <w:sz w:val="22"/>
          <w:szCs w:val="22"/>
        </w:rPr>
        <w:br/>
      </w:r>
      <w:r w:rsidRPr="00BB6E4B">
        <w:rPr>
          <w:rFonts w:ascii="GHEA Grapalat" w:hAnsi="GHEA Grapalat"/>
          <w:sz w:val="22"/>
          <w:szCs w:val="22"/>
        </w:rPr>
        <w:t>под кодом «</w:t>
      </w:r>
      <w:r w:rsidR="001E2121">
        <w:rPr>
          <w:rFonts w:ascii="GHEA Grapalat" w:hAnsi="GHEA Grapalat"/>
          <w:sz w:val="22"/>
          <w:szCs w:val="22"/>
        </w:rPr>
        <w:t>ԳՀԾՁԲ-ՀՎԿԱԿ-2025-55</w:t>
      </w:r>
      <w:r w:rsidRPr="00BB6E4B">
        <w:rPr>
          <w:rFonts w:ascii="GHEA Grapalat" w:hAnsi="GHEA Grapalat"/>
          <w:sz w:val="22"/>
          <w:szCs w:val="22"/>
        </w:rPr>
        <w:t>»</w:t>
      </w:r>
      <w:r w:rsidRPr="00BB6E4B">
        <w:rPr>
          <w:rFonts w:ascii="GHEA Grapalat" w:hAnsi="GHEA Grapalat"/>
          <w:sz w:val="22"/>
          <w:szCs w:val="22"/>
        </w:rPr>
        <w:br/>
        <w:t xml:space="preserve">  № </w:t>
      </w:r>
      <w:r>
        <w:rPr>
          <w:rFonts w:ascii="GHEA Grapalat" w:hAnsi="GHEA Grapalat"/>
          <w:sz w:val="22"/>
          <w:szCs w:val="22"/>
          <w:lang w:val="hy-AM"/>
        </w:rPr>
        <w:t>1</w:t>
      </w:r>
      <w:r w:rsidRPr="00BB6E4B">
        <w:rPr>
          <w:rFonts w:ascii="GHEA Grapalat" w:hAnsi="GHEA Grapalat"/>
          <w:sz w:val="22"/>
          <w:szCs w:val="22"/>
        </w:rPr>
        <w:t xml:space="preserve"> от </w:t>
      </w:r>
      <w:r w:rsidR="001E2121" w:rsidRPr="001E2121">
        <w:rPr>
          <w:rFonts w:ascii="GHEA Grapalat" w:hAnsi="GHEA Grapalat"/>
          <w:sz w:val="22"/>
          <w:szCs w:val="22"/>
        </w:rPr>
        <w:t>08</w:t>
      </w:r>
      <w:r w:rsidR="00527AFE">
        <w:rPr>
          <w:rFonts w:ascii="GHEA Grapalat" w:hAnsi="GHEA Grapalat"/>
          <w:sz w:val="22"/>
          <w:szCs w:val="22"/>
        </w:rPr>
        <w:t xml:space="preserve"> </w:t>
      </w:r>
      <w:proofErr w:type="spellStart"/>
      <w:r w:rsidR="001E2121" w:rsidRPr="001E2121">
        <w:rPr>
          <w:rFonts w:ascii="GHEA Grapalat" w:hAnsi="GHEA Grapalat"/>
          <w:sz w:val="22"/>
          <w:szCs w:val="22"/>
        </w:rPr>
        <w:t>июль</w:t>
      </w:r>
      <w:r w:rsidR="00527AFE">
        <w:rPr>
          <w:rFonts w:ascii="GHEA Grapalat" w:hAnsi="GHEA Grapalat"/>
          <w:sz w:val="22"/>
          <w:szCs w:val="22"/>
        </w:rPr>
        <w:t>я</w:t>
      </w:r>
      <w:proofErr w:type="spellEnd"/>
      <w:r w:rsidR="001734A4">
        <w:rPr>
          <w:rFonts w:ascii="GHEA Grapalat" w:hAnsi="GHEA Grapalat"/>
          <w:sz w:val="22"/>
          <w:szCs w:val="22"/>
        </w:rPr>
        <w:t xml:space="preserve"> 2025</w:t>
      </w:r>
      <w:r w:rsidRPr="00BB6E4B">
        <w:rPr>
          <w:rFonts w:ascii="GHEA Grapalat" w:hAnsi="GHEA Grapalat"/>
          <w:sz w:val="22"/>
          <w:szCs w:val="22"/>
        </w:rPr>
        <w:t xml:space="preserve"> г</w:t>
      </w:r>
      <w:r w:rsidRPr="00BB6E4B">
        <w:rPr>
          <w:rFonts w:ascii="GHEA Grapalat" w:hAnsi="GHEA Grapalat"/>
          <w:sz w:val="22"/>
          <w:szCs w:val="22"/>
          <w:lang w:val="hy-AM"/>
        </w:rPr>
        <w:t>.</w:t>
      </w:r>
    </w:p>
    <w:p w14:paraId="15962835" w14:textId="77777777" w:rsidR="00096865" w:rsidRPr="0041256C" w:rsidRDefault="00096865" w:rsidP="00B46D58">
      <w:pPr>
        <w:pStyle w:val="aa"/>
        <w:widowControl w:val="0"/>
        <w:spacing w:after="160"/>
        <w:ind w:right="-7" w:firstLine="567"/>
        <w:jc w:val="center"/>
        <w:rPr>
          <w:rFonts w:ascii="GHEA Grapalat" w:hAnsi="GHEA Grapalat"/>
          <w:lang w:val="hy-AM"/>
        </w:rPr>
      </w:pPr>
    </w:p>
    <w:p w14:paraId="3C912C6E" w14:textId="77777777" w:rsidR="00096865" w:rsidRPr="003A1EBB" w:rsidRDefault="00096865" w:rsidP="00B46D58">
      <w:pPr>
        <w:pStyle w:val="aa"/>
        <w:widowControl w:val="0"/>
        <w:spacing w:after="160"/>
        <w:ind w:right="-7" w:firstLine="567"/>
        <w:jc w:val="center"/>
        <w:rPr>
          <w:rFonts w:ascii="GHEA Grapalat" w:hAnsi="GHEA Grapalat"/>
        </w:rPr>
      </w:pPr>
    </w:p>
    <w:p w14:paraId="28625420" w14:textId="77777777" w:rsidR="000763E5" w:rsidRPr="003A1EBB" w:rsidRDefault="000763E5" w:rsidP="00B46D58">
      <w:pPr>
        <w:pStyle w:val="aa"/>
        <w:widowControl w:val="0"/>
        <w:spacing w:after="160"/>
        <w:ind w:right="-7" w:firstLine="567"/>
        <w:jc w:val="center"/>
        <w:rPr>
          <w:rFonts w:ascii="GHEA Grapalat" w:hAnsi="GHEA Grapalat"/>
        </w:rPr>
      </w:pPr>
    </w:p>
    <w:p w14:paraId="5F421322" w14:textId="77777777" w:rsidR="00D12E3B" w:rsidRDefault="00D12E3B" w:rsidP="00B46D58">
      <w:pPr>
        <w:pStyle w:val="aa"/>
        <w:widowControl w:val="0"/>
        <w:spacing w:after="160"/>
        <w:ind w:right="-7" w:firstLine="567"/>
        <w:jc w:val="center"/>
        <w:rPr>
          <w:rFonts w:ascii="GHEA Grapalat" w:hAnsi="GHEA Grapalat"/>
          <w:i/>
        </w:rPr>
      </w:pPr>
    </w:p>
    <w:p w14:paraId="04E4F272" w14:textId="77777777" w:rsidR="00D12E3B" w:rsidRDefault="00D12E3B" w:rsidP="00B46D58">
      <w:pPr>
        <w:pStyle w:val="aa"/>
        <w:widowControl w:val="0"/>
        <w:spacing w:after="160"/>
        <w:ind w:right="-7" w:firstLine="567"/>
        <w:jc w:val="center"/>
        <w:rPr>
          <w:rFonts w:ascii="GHEA Grapalat" w:hAnsi="GHEA Grapalat"/>
          <w:i/>
        </w:rPr>
      </w:pPr>
    </w:p>
    <w:p w14:paraId="5E35B2E3" w14:textId="77777777" w:rsidR="00D12E3B" w:rsidRDefault="00D12E3B" w:rsidP="00B46D58">
      <w:pPr>
        <w:pStyle w:val="aa"/>
        <w:widowControl w:val="0"/>
        <w:spacing w:after="160"/>
        <w:ind w:right="-7" w:firstLine="567"/>
        <w:jc w:val="center"/>
        <w:rPr>
          <w:rFonts w:ascii="GHEA Grapalat" w:hAnsi="GHEA Grapalat"/>
          <w:i/>
        </w:rPr>
      </w:pPr>
    </w:p>
    <w:p w14:paraId="4D1CA680" w14:textId="77777777" w:rsidR="00D12E3B" w:rsidRDefault="00D12E3B" w:rsidP="00B46D58">
      <w:pPr>
        <w:pStyle w:val="aa"/>
        <w:widowControl w:val="0"/>
        <w:spacing w:after="160"/>
        <w:ind w:right="-7" w:firstLine="567"/>
        <w:jc w:val="center"/>
        <w:rPr>
          <w:rFonts w:ascii="GHEA Grapalat" w:hAnsi="GHEA Grapalat"/>
          <w:i/>
        </w:rPr>
      </w:pPr>
    </w:p>
    <w:p w14:paraId="5F2C55E3" w14:textId="77777777" w:rsidR="0041256C" w:rsidRPr="00E063D7" w:rsidRDefault="0041256C" w:rsidP="0041256C">
      <w:pPr>
        <w:pStyle w:val="aa"/>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aff3"/>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14:paraId="42E7DA0E" w14:textId="77777777" w:rsidR="0041256C" w:rsidRPr="00E063D7" w:rsidRDefault="0041256C" w:rsidP="0041256C">
      <w:pPr>
        <w:pStyle w:val="aa"/>
        <w:widowControl w:val="0"/>
        <w:spacing w:after="160"/>
        <w:ind w:right="-7" w:firstLine="567"/>
        <w:jc w:val="center"/>
        <w:rPr>
          <w:rFonts w:ascii="GHEA Grapalat" w:hAnsi="GHEA Grapalat"/>
          <w:sz w:val="22"/>
          <w:szCs w:val="22"/>
        </w:rPr>
      </w:pPr>
    </w:p>
    <w:p w14:paraId="53A516D6" w14:textId="77777777" w:rsidR="0041256C" w:rsidRPr="00E063D7" w:rsidRDefault="0041256C" w:rsidP="0041256C">
      <w:pPr>
        <w:pStyle w:val="aa"/>
        <w:widowControl w:val="0"/>
        <w:spacing w:after="160"/>
        <w:ind w:right="-7" w:firstLine="567"/>
        <w:jc w:val="center"/>
        <w:rPr>
          <w:rFonts w:ascii="GHEA Grapalat" w:hAnsi="GHEA Grapalat"/>
          <w:sz w:val="22"/>
          <w:szCs w:val="22"/>
        </w:rPr>
      </w:pPr>
    </w:p>
    <w:p w14:paraId="7F6A0214" w14:textId="77777777" w:rsidR="0041256C" w:rsidRPr="00E063D7" w:rsidRDefault="0041256C" w:rsidP="0041256C">
      <w:pPr>
        <w:pStyle w:val="aa"/>
        <w:widowControl w:val="0"/>
        <w:spacing w:after="160"/>
        <w:ind w:right="-7" w:firstLine="567"/>
        <w:jc w:val="center"/>
        <w:rPr>
          <w:rFonts w:ascii="GHEA Grapalat" w:hAnsi="GHEA Grapalat"/>
          <w:sz w:val="22"/>
          <w:szCs w:val="22"/>
        </w:rPr>
      </w:pPr>
    </w:p>
    <w:p w14:paraId="20DEC083" w14:textId="77777777" w:rsidR="0041256C" w:rsidRPr="00E063D7" w:rsidRDefault="0041256C" w:rsidP="0041256C">
      <w:pPr>
        <w:pStyle w:val="aa"/>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14:paraId="1C8C3630" w14:textId="77777777" w:rsidR="0041256C" w:rsidRPr="00E063D7" w:rsidRDefault="0041256C" w:rsidP="0041256C">
      <w:pPr>
        <w:pStyle w:val="aa"/>
        <w:widowControl w:val="0"/>
        <w:spacing w:after="160"/>
        <w:ind w:right="-7" w:firstLine="567"/>
        <w:jc w:val="center"/>
        <w:rPr>
          <w:rFonts w:ascii="GHEA Grapalat" w:hAnsi="GHEA Grapalat" w:cs="Sylfaen"/>
          <w:sz w:val="22"/>
          <w:szCs w:val="22"/>
        </w:rPr>
      </w:pPr>
    </w:p>
    <w:p w14:paraId="4A0785AF" w14:textId="77777777" w:rsidR="0041256C" w:rsidRPr="00E063D7" w:rsidRDefault="0041256C" w:rsidP="0041256C">
      <w:pPr>
        <w:pStyle w:val="aa"/>
        <w:widowControl w:val="0"/>
        <w:spacing w:after="160"/>
        <w:ind w:right="-7" w:firstLine="567"/>
        <w:jc w:val="center"/>
        <w:rPr>
          <w:rFonts w:ascii="GHEA Grapalat" w:hAnsi="GHEA Grapalat" w:cs="Sylfaen"/>
          <w:sz w:val="22"/>
          <w:szCs w:val="22"/>
        </w:rPr>
      </w:pPr>
    </w:p>
    <w:p w14:paraId="1DA077E6" w14:textId="77777777" w:rsidR="00CF3958" w:rsidRPr="001A6617" w:rsidRDefault="00CF3958" w:rsidP="00CF3958">
      <w:pPr>
        <w:pStyle w:val="aa"/>
        <w:widowControl w:val="0"/>
        <w:spacing w:after="160"/>
        <w:ind w:right="-7"/>
        <w:contextualSpacing/>
        <w:jc w:val="center"/>
        <w:rPr>
          <w:rFonts w:ascii="GHEA Grapalat" w:hAnsi="GHEA Grapalat"/>
          <w:b/>
          <w:i/>
          <w:color w:val="0D0D0D" w:themeColor="text1" w:themeTint="F2"/>
        </w:rPr>
      </w:pPr>
      <w:r w:rsidRPr="0094161A">
        <w:rPr>
          <w:rFonts w:ascii="GHEA Grapalat" w:hAnsi="GHEA Grapalat"/>
          <w:b/>
        </w:rPr>
        <w:t xml:space="preserve">НА ЗАПРОС КОТИРОВОК, ОБЪЯВЛЕННЫЙ С ЦЕЛЬЮ ПРИОБРЕТЕНИЯ </w:t>
      </w:r>
      <w:r w:rsidRPr="00DB23E1">
        <w:rPr>
          <w:rFonts w:ascii="GHEA Grapalat" w:hAnsi="GHEA Grapalat"/>
          <w:b/>
        </w:rPr>
        <w:t xml:space="preserve">УСЛУГ </w:t>
      </w:r>
      <w:r w:rsidR="00A133B5" w:rsidRPr="00A133B5">
        <w:rPr>
          <w:rFonts w:ascii="GHEA Grapalat" w:hAnsi="GHEA Grapalat"/>
          <w:b/>
        </w:rPr>
        <w:t>ОЦЕНКИ РЫНОЧНОЙ СТОИМОСТИ ТРАНСПОРТНЫХ СРЕДСТВ</w:t>
      </w:r>
      <w:r w:rsidR="00A133B5" w:rsidRPr="00A133B5">
        <w:rPr>
          <w:rFonts w:ascii="GHEA Grapalat" w:hAnsi="GHEA Grapalat" w:cs="Sylfaen"/>
          <w:sz w:val="22"/>
          <w:szCs w:val="22"/>
        </w:rPr>
        <w:t xml:space="preserve"> </w:t>
      </w:r>
      <w:r w:rsidRPr="00A37E73">
        <w:rPr>
          <w:rFonts w:ascii="GHEA Grapalat" w:hAnsi="GHEA Grapalat"/>
          <w:b/>
        </w:rPr>
        <w:t>ДЛЯ СВОИХ НУЖД</w:t>
      </w:r>
    </w:p>
    <w:p w14:paraId="3024668E" w14:textId="77777777" w:rsidR="0041256C" w:rsidRPr="009044F1" w:rsidRDefault="0041256C" w:rsidP="0041256C">
      <w:pPr>
        <w:pStyle w:val="aa"/>
        <w:widowControl w:val="0"/>
        <w:spacing w:after="160"/>
        <w:ind w:right="-7" w:firstLine="567"/>
        <w:jc w:val="center"/>
        <w:rPr>
          <w:rFonts w:ascii="GHEA Grapalat" w:hAnsi="GHEA Grapalat"/>
        </w:rPr>
      </w:pPr>
    </w:p>
    <w:p w14:paraId="7F7F31AB" w14:textId="77777777" w:rsidR="0041256C" w:rsidRPr="009044F1" w:rsidRDefault="0041256C" w:rsidP="0041256C">
      <w:pPr>
        <w:pStyle w:val="aa"/>
        <w:widowControl w:val="0"/>
        <w:spacing w:after="160"/>
        <w:ind w:right="-7" w:firstLine="567"/>
        <w:jc w:val="center"/>
        <w:rPr>
          <w:rFonts w:ascii="GHEA Grapalat" w:hAnsi="GHEA Grapalat"/>
        </w:rPr>
      </w:pPr>
    </w:p>
    <w:p w14:paraId="4DA17664" w14:textId="77777777" w:rsidR="0041256C" w:rsidRDefault="0041256C" w:rsidP="0041256C">
      <w:pPr>
        <w:rPr>
          <w:rFonts w:ascii="GHEA Grapalat" w:hAnsi="GHEA Grapalat"/>
        </w:rPr>
      </w:pPr>
    </w:p>
    <w:p w14:paraId="4647AB2D" w14:textId="77777777" w:rsidR="0041256C" w:rsidRDefault="0041256C" w:rsidP="0041256C">
      <w:pPr>
        <w:rPr>
          <w:rFonts w:ascii="GHEA Grapalat" w:hAnsi="GHEA Grapalat"/>
        </w:rPr>
      </w:pPr>
    </w:p>
    <w:p w14:paraId="467EB6D0" w14:textId="77777777" w:rsidR="0041256C" w:rsidRDefault="0041256C" w:rsidP="0041256C">
      <w:pPr>
        <w:rPr>
          <w:rFonts w:ascii="GHEA Grapalat" w:hAnsi="GHEA Grapalat"/>
        </w:rPr>
      </w:pPr>
    </w:p>
    <w:p w14:paraId="06381EC3" w14:textId="77777777" w:rsidR="0041256C" w:rsidRDefault="0041256C" w:rsidP="0041256C">
      <w:pPr>
        <w:rPr>
          <w:rFonts w:ascii="GHEA Grapalat" w:hAnsi="GHEA Grapalat"/>
        </w:rPr>
      </w:pPr>
    </w:p>
    <w:p w14:paraId="3200C01C" w14:textId="77777777" w:rsidR="0041256C" w:rsidRDefault="0041256C" w:rsidP="0041256C">
      <w:pPr>
        <w:rPr>
          <w:rFonts w:ascii="GHEA Grapalat" w:hAnsi="GHEA Grapalat"/>
        </w:rPr>
      </w:pPr>
    </w:p>
    <w:p w14:paraId="61D6BE86" w14:textId="77777777" w:rsidR="0041256C" w:rsidRDefault="0041256C" w:rsidP="0041256C">
      <w:pPr>
        <w:rPr>
          <w:rFonts w:ascii="GHEA Grapalat" w:hAnsi="GHEA Grapalat"/>
        </w:rPr>
      </w:pPr>
    </w:p>
    <w:p w14:paraId="0657F80B" w14:textId="77777777" w:rsidR="0041256C" w:rsidRDefault="0041256C" w:rsidP="0041256C">
      <w:pPr>
        <w:rPr>
          <w:rFonts w:ascii="GHEA Grapalat" w:hAnsi="GHEA Grapalat"/>
        </w:rPr>
      </w:pPr>
    </w:p>
    <w:p w14:paraId="77D37DE8" w14:textId="77777777" w:rsidR="0041256C" w:rsidRDefault="0041256C" w:rsidP="0041256C">
      <w:pPr>
        <w:rPr>
          <w:rFonts w:ascii="GHEA Grapalat" w:hAnsi="GHEA Grapalat"/>
          <w:i/>
        </w:rPr>
      </w:pPr>
    </w:p>
    <w:p w14:paraId="07922B2A" w14:textId="77777777" w:rsidR="0041256C" w:rsidRDefault="0041256C" w:rsidP="0041256C">
      <w:pPr>
        <w:rPr>
          <w:rFonts w:ascii="GHEA Grapalat" w:hAnsi="GHEA Grapalat"/>
          <w:b/>
          <w:i/>
          <w:color w:val="FF0000"/>
        </w:rPr>
      </w:pPr>
      <w:r w:rsidRPr="0041256C">
        <w:rPr>
          <w:rFonts w:ascii="GHEA Grapalat" w:hAnsi="GHEA Grapalat"/>
          <w:b/>
          <w:i/>
          <w:color w:val="FF0000"/>
        </w:rPr>
        <w:t>Уважаемый участник, прежде чем составить и подать заявку просим Вас</w:t>
      </w:r>
      <w:r w:rsidRPr="0041256C">
        <w:rPr>
          <w:rFonts w:ascii="Courier New" w:hAnsi="Courier New" w:cs="Courier New"/>
          <w:b/>
          <w:i/>
          <w:color w:val="FF0000"/>
          <w:lang w:val="en-US"/>
        </w:rPr>
        <w:t> </w:t>
      </w:r>
      <w:r w:rsidRPr="0041256C">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14:paraId="0D8EA3BB" w14:textId="77777777" w:rsidR="0077372B" w:rsidRPr="0041256C" w:rsidRDefault="0077372B" w:rsidP="0041256C">
      <w:pPr>
        <w:rPr>
          <w:rFonts w:ascii="GHEA Grapalat" w:hAnsi="GHEA Grapalat" w:cs="Sylfaen"/>
          <w:b/>
          <w:i/>
          <w:color w:val="FF0000"/>
        </w:rPr>
      </w:pPr>
    </w:p>
    <w:p w14:paraId="342BFCA0" w14:textId="77777777" w:rsidR="00160AE4" w:rsidRPr="00CF3958" w:rsidRDefault="00994A77" w:rsidP="00AD3CC1">
      <w:pPr>
        <w:widowControl w:val="0"/>
        <w:ind w:firstLine="567"/>
        <w:contextualSpacing/>
        <w:jc w:val="center"/>
        <w:rPr>
          <w:rFonts w:ascii="GHEA Grapalat" w:hAnsi="GHEA Grapalat"/>
          <w:b/>
          <w:sz w:val="20"/>
          <w:szCs w:val="20"/>
        </w:rPr>
      </w:pPr>
      <w:r w:rsidRPr="009044F1">
        <w:rPr>
          <w:rFonts w:ascii="GHEA Grapalat" w:hAnsi="GHEA Grapalat"/>
        </w:rPr>
        <w:br w:type="page"/>
      </w:r>
      <w:r w:rsidR="00160AE4" w:rsidRPr="00CF3958">
        <w:rPr>
          <w:rFonts w:ascii="GHEA Grapalat" w:hAnsi="GHEA Grapalat"/>
          <w:b/>
          <w:sz w:val="20"/>
          <w:szCs w:val="20"/>
        </w:rPr>
        <w:lastRenderedPageBreak/>
        <w:t>СОДЕРЖАНИЕ</w:t>
      </w:r>
    </w:p>
    <w:p w14:paraId="168748BD" w14:textId="77777777" w:rsidR="00CF3958" w:rsidRPr="00CF3958" w:rsidRDefault="00CF3958" w:rsidP="00CF3958">
      <w:pPr>
        <w:pStyle w:val="aa"/>
        <w:widowControl w:val="0"/>
        <w:spacing w:after="0"/>
        <w:ind w:right="-7"/>
        <w:contextualSpacing/>
        <w:jc w:val="center"/>
        <w:rPr>
          <w:rFonts w:ascii="GHEA Grapalat" w:hAnsi="GHEA Grapalat"/>
          <w:b/>
          <w:i/>
          <w:color w:val="0D0D0D" w:themeColor="text1" w:themeTint="F2"/>
          <w:sz w:val="20"/>
          <w:szCs w:val="20"/>
        </w:rPr>
      </w:pPr>
      <w:r w:rsidRPr="00CF3958">
        <w:rPr>
          <w:rFonts w:ascii="GHEA Grapalat" w:hAnsi="GHEA Grapalat"/>
          <w:b/>
          <w:sz w:val="20"/>
          <w:szCs w:val="20"/>
        </w:rPr>
        <w:t xml:space="preserve">ПРИГЛАШЕНИЯ НА ЗАПРОС </w:t>
      </w:r>
      <w:r w:rsidRPr="009E4774">
        <w:rPr>
          <w:rFonts w:ascii="GHEA Grapalat" w:hAnsi="GHEA Grapalat"/>
          <w:b/>
          <w:sz w:val="20"/>
          <w:szCs w:val="20"/>
        </w:rPr>
        <w:t xml:space="preserve">КОТИРОВОК, ОБЪЯВЛЕННЫЙ С ЦЕЛЬЮ ПРИОБРЕТЕНИЯ УСЛУГ </w:t>
      </w:r>
      <w:r w:rsidR="00A133B5" w:rsidRPr="00A133B5">
        <w:rPr>
          <w:rFonts w:ascii="GHEA Grapalat" w:hAnsi="GHEA Grapalat"/>
          <w:b/>
          <w:sz w:val="20"/>
          <w:szCs w:val="20"/>
        </w:rPr>
        <w:t>ОЦЕНКИ РЫНОЧНОЙ СТОИМОСТИ ТРАНСПОРТНЫХ СРЕДСТВ</w:t>
      </w:r>
      <w:r w:rsidR="00A133B5" w:rsidRPr="00A133B5">
        <w:rPr>
          <w:rFonts w:ascii="GHEA Grapalat" w:hAnsi="GHEA Grapalat" w:cs="Sylfaen"/>
          <w:sz w:val="22"/>
          <w:szCs w:val="22"/>
        </w:rPr>
        <w:t xml:space="preserve"> </w:t>
      </w:r>
      <w:r w:rsidRPr="009E4774">
        <w:rPr>
          <w:rFonts w:ascii="GHEA Grapalat" w:hAnsi="GHEA Grapalat"/>
          <w:b/>
          <w:sz w:val="20"/>
          <w:szCs w:val="20"/>
        </w:rPr>
        <w:t>ДЛЯ</w:t>
      </w:r>
      <w:r w:rsidRPr="00CF3958">
        <w:rPr>
          <w:rFonts w:ascii="GHEA Grapalat" w:hAnsi="GHEA Grapalat"/>
          <w:b/>
          <w:sz w:val="20"/>
          <w:szCs w:val="20"/>
        </w:rPr>
        <w:t xml:space="preserve"> СВОИХ НУЖД</w:t>
      </w:r>
    </w:p>
    <w:p w14:paraId="5EFE407E" w14:textId="77777777" w:rsidR="00CF3958" w:rsidRDefault="00CF3958" w:rsidP="00B46D58">
      <w:pPr>
        <w:widowControl w:val="0"/>
        <w:spacing w:after="160"/>
        <w:jc w:val="center"/>
        <w:rPr>
          <w:rFonts w:ascii="GHEA Grapalat" w:hAnsi="GHEA Grapalat"/>
          <w:b/>
        </w:rPr>
      </w:pPr>
    </w:p>
    <w:p w14:paraId="5AFD06B3" w14:textId="77777777"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37F6F491" w14:textId="77777777"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18113BF7" w14:textId="77777777"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68362BAD" w14:textId="77777777"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0136677D" w14:textId="77777777" w:rsidR="00087A30" w:rsidRPr="009044F1" w:rsidRDefault="00096865"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1F2CDF82" w14:textId="77777777" w:rsidR="00096865" w:rsidRPr="009044F1"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17874171" w14:textId="77777777" w:rsidR="00096865"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14:paraId="3AE64868" w14:textId="77777777" w:rsidR="00AE1BA4" w:rsidRPr="009044F1" w:rsidRDefault="00AE1BA4" w:rsidP="004260E1">
      <w:pPr>
        <w:widowControl w:val="0"/>
        <w:tabs>
          <w:tab w:val="left" w:pos="1134"/>
        </w:tabs>
        <w:ind w:left="1134" w:hanging="567"/>
        <w:contextualSpacing/>
        <w:jc w:val="both"/>
        <w:rPr>
          <w:rFonts w:ascii="GHEA Grapalat" w:hAnsi="GHEA Grapalat"/>
        </w:rPr>
      </w:pPr>
      <w:r>
        <w:rPr>
          <w:rFonts w:ascii="GHEA Grapalat" w:hAnsi="GHEA Grapalat"/>
        </w:rPr>
        <w:t>7.</w:t>
      </w:r>
    </w:p>
    <w:p w14:paraId="2F749064" w14:textId="77777777" w:rsidR="00096865" w:rsidRPr="008842CE" w:rsidRDefault="00087A30"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25D41CF4" w14:textId="77777777" w:rsidR="00096865" w:rsidRPr="003A1EBB"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55678133" w14:textId="77777777" w:rsidR="00096865" w:rsidRPr="009044F1"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7ED46315" w14:textId="77777777"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34EA0980" w14:textId="77777777"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117B4A7F" w14:textId="77777777" w:rsidR="00520F57" w:rsidRDefault="00520F57" w:rsidP="00B46D58">
      <w:pPr>
        <w:widowControl w:val="0"/>
        <w:spacing w:after="160"/>
        <w:jc w:val="center"/>
        <w:rPr>
          <w:rFonts w:ascii="GHEA Grapalat" w:hAnsi="GHEA Grapalat"/>
          <w:b/>
        </w:rPr>
      </w:pPr>
    </w:p>
    <w:p w14:paraId="41E59931" w14:textId="77777777" w:rsidR="008842CE" w:rsidRPr="00374F4A" w:rsidRDefault="00CA590C" w:rsidP="004260E1">
      <w:pPr>
        <w:widowControl w:val="0"/>
        <w:contextualSpacing/>
        <w:jc w:val="center"/>
        <w:rPr>
          <w:rFonts w:ascii="GHEA Grapalat" w:hAnsi="GHEA Grapalat"/>
          <w:b/>
        </w:rPr>
      </w:pPr>
      <w:r>
        <w:rPr>
          <w:rFonts w:ascii="GHEA Grapalat" w:hAnsi="GHEA Grapalat"/>
          <w:b/>
        </w:rPr>
        <w:t xml:space="preserve">ЧАСТЬ II. </w:t>
      </w:r>
    </w:p>
    <w:p w14:paraId="2032C957" w14:textId="77777777" w:rsidR="00096865" w:rsidRDefault="00096865" w:rsidP="004260E1">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4260E1">
        <w:rPr>
          <w:rFonts w:ascii="GHEA Grapalat" w:hAnsi="GHEA Grapalat"/>
          <w:b/>
        </w:rPr>
        <w:t>ЗАПРОС КОТИРОВОК</w:t>
      </w:r>
    </w:p>
    <w:p w14:paraId="5762CE98" w14:textId="77777777"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049C7BB5" w14:textId="77777777" w:rsidR="00096865" w:rsidRPr="003A1EBB"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14:paraId="0242841B" w14:textId="77777777" w:rsidR="0061522D" w:rsidRPr="00625529" w:rsidRDefault="00450C30" w:rsidP="004260E1">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14:paraId="4CD2BFDF" w14:textId="6752F92D" w:rsidR="00096865" w:rsidRPr="006D2DF7" w:rsidRDefault="00E17B7F" w:rsidP="00AD798D">
      <w:pPr>
        <w:contextualSpacing/>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AD798D" w:rsidRPr="00AD798D">
        <w:rPr>
          <w:rFonts w:ascii="GHEA Grapalat" w:hAnsi="GHEA Grapalat"/>
          <w:b/>
          <w:sz w:val="22"/>
          <w:szCs w:val="22"/>
        </w:rPr>
        <w:t>«</w:t>
      </w:r>
      <w:r w:rsidR="001E2121">
        <w:rPr>
          <w:rFonts w:ascii="GHEA Grapalat" w:hAnsi="GHEA Grapalat"/>
          <w:b/>
          <w:sz w:val="22"/>
          <w:szCs w:val="22"/>
        </w:rPr>
        <w:t>ԳՀԾՁԲ-ՀՎԿԱԿ-2025-55</w:t>
      </w:r>
      <w:r w:rsidR="00AD798D" w:rsidRPr="00AD798D">
        <w:rPr>
          <w:rFonts w:ascii="GHEA Grapalat" w:hAnsi="GHEA Grapalat"/>
          <w:b/>
          <w:sz w:val="22"/>
          <w:szCs w:val="22"/>
        </w:rPr>
        <w:t>»</w:t>
      </w:r>
      <w:r w:rsidR="00AD798D" w:rsidRPr="00AD798D">
        <w:rPr>
          <w:rFonts w:ascii="GHEA Grapalat" w:hAnsi="GHEA Grapalat"/>
          <w:b/>
          <w:spacing w:val="-6"/>
        </w:rPr>
        <w:t xml:space="preserve"> </w:t>
      </w:r>
      <w:r w:rsidR="00096865" w:rsidRPr="006D2DF7">
        <w:rPr>
          <w:rFonts w:ascii="GHEA Grapalat" w:hAnsi="GHEA Grapalat"/>
          <w:spacing w:val="-6"/>
        </w:rPr>
        <w:t>(далее — процедура).</w:t>
      </w:r>
    </w:p>
    <w:p w14:paraId="4C17B377" w14:textId="77777777" w:rsidR="00096865" w:rsidRPr="000B2CFA" w:rsidRDefault="00096865" w:rsidP="004260E1">
      <w:pPr>
        <w:widowControl w:val="0"/>
        <w:ind w:firstLine="567"/>
        <w:contextualSpacing/>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AD798D">
        <w:rPr>
          <w:rFonts w:ascii="GHEA Grapalat" w:hAnsi="GHEA Grapalat"/>
          <w:b/>
        </w:rPr>
        <w:t>ГНО «Национальным центром по контролю и профилактике заболеваний» 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444CCAD3" w14:textId="77777777" w:rsidR="00096865" w:rsidRPr="009044F1" w:rsidRDefault="00096865" w:rsidP="004260E1">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510DDE63" w14:textId="77777777" w:rsidR="00096865" w:rsidRPr="009044F1" w:rsidRDefault="00096865" w:rsidP="004260E1">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1C195EB9" w14:textId="77777777" w:rsidR="003E1421" w:rsidRPr="009044F1" w:rsidRDefault="00A81DD5" w:rsidP="004260E1">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4C6A6E">
        <w:rPr>
          <w:rFonts w:ascii="GHEA Grapalat" w:hAnsi="GHEA Grapalat"/>
          <w:b/>
          <w:sz w:val="24"/>
          <w:szCs w:val="24"/>
        </w:rPr>
        <w:t>procurement@ncdc.am</w:t>
      </w:r>
    </w:p>
    <w:p w14:paraId="1453A21F" w14:textId="77777777" w:rsidR="00096865" w:rsidRPr="009044F1" w:rsidRDefault="00F5653D" w:rsidP="00B46D58">
      <w:pPr>
        <w:widowControl w:val="0"/>
        <w:spacing w:after="160"/>
        <w:jc w:val="center"/>
        <w:rPr>
          <w:rFonts w:ascii="GHEA Grapalat" w:hAnsi="GHEA Grapalat"/>
        </w:rPr>
      </w:pPr>
      <w:r w:rsidRPr="009044F1">
        <w:rPr>
          <w:rFonts w:ascii="GHEA Grapalat" w:hAnsi="GHEA Grapalat"/>
        </w:rPr>
        <w:lastRenderedPageBreak/>
        <w:t>ЧАСТЬ I</w:t>
      </w:r>
    </w:p>
    <w:p w14:paraId="677F3A9A" w14:textId="77777777" w:rsidR="00096865" w:rsidRPr="009044F1" w:rsidRDefault="00096865" w:rsidP="00B46D58">
      <w:pPr>
        <w:pStyle w:val="3"/>
        <w:keepNext w:val="0"/>
        <w:widowControl w:val="0"/>
        <w:spacing w:after="160" w:line="240" w:lineRule="auto"/>
        <w:rPr>
          <w:rFonts w:ascii="GHEA Grapalat" w:hAnsi="GHEA Grapalat"/>
          <w:sz w:val="24"/>
          <w:szCs w:val="24"/>
        </w:rPr>
      </w:pPr>
    </w:p>
    <w:p w14:paraId="16F820C1"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480D5ACA" w14:textId="77777777" w:rsidR="00096865" w:rsidRPr="00777B7F"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w:t>
      </w:r>
      <w:r w:rsidRPr="00777B7F">
        <w:rPr>
          <w:rFonts w:ascii="GHEA Grapalat" w:hAnsi="GHEA Grapalat"/>
          <w:i w:val="0"/>
          <w:sz w:val="24"/>
          <w:szCs w:val="24"/>
        </w:rPr>
        <w:t xml:space="preserve">является приобретение </w:t>
      </w:r>
      <w:r w:rsidR="00483ED3" w:rsidRPr="00DB23E1">
        <w:rPr>
          <w:rFonts w:ascii="GHEA Grapalat" w:hAnsi="GHEA Grapalat"/>
          <w:b/>
          <w:i w:val="0"/>
          <w:sz w:val="24"/>
          <w:szCs w:val="24"/>
        </w:rPr>
        <w:t>услуг</w:t>
      </w:r>
      <w:r w:rsidR="009E4774" w:rsidRPr="009E4774">
        <w:rPr>
          <w:rFonts w:ascii="GHEA Grapalat" w:hAnsi="GHEA Grapalat"/>
          <w:b/>
          <w:i w:val="0"/>
          <w:sz w:val="24"/>
          <w:szCs w:val="24"/>
        </w:rPr>
        <w:t xml:space="preserve"> </w:t>
      </w:r>
      <w:r w:rsidR="00A133B5" w:rsidRPr="00A133B5">
        <w:rPr>
          <w:rFonts w:ascii="GHEA Grapalat" w:hAnsi="GHEA Grapalat"/>
          <w:b/>
          <w:i w:val="0"/>
          <w:sz w:val="24"/>
          <w:szCs w:val="24"/>
        </w:rPr>
        <w:t>оценки рыночной стоимости транспортных средств</w:t>
      </w:r>
      <w:r w:rsidR="009E4774" w:rsidRPr="00A133B5">
        <w:rPr>
          <w:rFonts w:ascii="GHEA Grapalat" w:hAnsi="GHEA Grapalat"/>
          <w:b/>
          <w:i w:val="0"/>
          <w:sz w:val="24"/>
          <w:szCs w:val="24"/>
        </w:rPr>
        <w:t xml:space="preserve"> </w:t>
      </w:r>
      <w:r w:rsidRPr="00777B7F">
        <w:rPr>
          <w:rFonts w:ascii="GHEA Grapalat" w:hAnsi="GHEA Grapalat"/>
          <w:i w:val="0"/>
          <w:sz w:val="24"/>
          <w:szCs w:val="24"/>
        </w:rPr>
        <w:t xml:space="preserve">(далее — также </w:t>
      </w:r>
      <w:r w:rsidR="00E968BE" w:rsidRPr="00777B7F">
        <w:rPr>
          <w:rFonts w:ascii="GHEA Grapalat" w:hAnsi="GHEA Grapalat"/>
          <w:i w:val="0"/>
          <w:sz w:val="24"/>
          <w:szCs w:val="24"/>
        </w:rPr>
        <w:t>услуга</w:t>
      </w:r>
      <w:r w:rsidRPr="00777B7F">
        <w:rPr>
          <w:rFonts w:ascii="GHEA Grapalat" w:hAnsi="GHEA Grapalat"/>
          <w:i w:val="0"/>
          <w:sz w:val="24"/>
          <w:szCs w:val="24"/>
        </w:rPr>
        <w:t xml:space="preserve">) для нужд </w:t>
      </w:r>
      <w:r w:rsidR="00777B7F" w:rsidRPr="00777B7F">
        <w:rPr>
          <w:rFonts w:ascii="GHEA Grapalat" w:hAnsi="GHEA Grapalat"/>
          <w:b/>
          <w:i w:val="0"/>
          <w:sz w:val="24"/>
          <w:szCs w:val="24"/>
        </w:rPr>
        <w:t>ГНО «Национального центра по контролю и профилактике заболеваний» МЗ РА</w:t>
      </w:r>
      <w:r w:rsidR="00777B7F">
        <w:rPr>
          <w:rFonts w:ascii="GHEA Grapalat" w:hAnsi="GHEA Grapalat"/>
          <w:i w:val="0"/>
          <w:sz w:val="24"/>
          <w:szCs w:val="24"/>
        </w:rPr>
        <w:t xml:space="preserve">, которые сгруппированы в </w:t>
      </w:r>
      <w:r w:rsidR="003E0F53">
        <w:rPr>
          <w:rFonts w:ascii="GHEA Grapalat" w:hAnsi="GHEA Grapalat"/>
          <w:b/>
          <w:i w:val="0"/>
          <w:sz w:val="24"/>
          <w:szCs w:val="24"/>
        </w:rPr>
        <w:t>1</w:t>
      </w:r>
      <w:r w:rsidR="00A133B5">
        <w:rPr>
          <w:rFonts w:ascii="GHEA Grapalat" w:hAnsi="GHEA Grapalat"/>
          <w:b/>
          <w:i w:val="0"/>
          <w:sz w:val="24"/>
          <w:szCs w:val="24"/>
        </w:rPr>
        <w:t>0</w:t>
      </w:r>
      <w:r w:rsidR="003E0F53">
        <w:rPr>
          <w:rFonts w:ascii="GHEA Grapalat" w:hAnsi="GHEA Grapalat"/>
          <w:b/>
          <w:i w:val="0"/>
          <w:sz w:val="24"/>
          <w:szCs w:val="24"/>
        </w:rPr>
        <w:t xml:space="preserve"> лот</w:t>
      </w:r>
      <w:r w:rsidR="00A133B5">
        <w:rPr>
          <w:rFonts w:ascii="GHEA Grapalat" w:hAnsi="GHEA Grapalat"/>
          <w:b/>
          <w:i w:val="0"/>
          <w:sz w:val="24"/>
          <w:szCs w:val="24"/>
        </w:rPr>
        <w:t>ов</w:t>
      </w:r>
      <w:r w:rsidR="003C6569">
        <w:rPr>
          <w:rFonts w:ascii="GHEA Grapalat" w:hAnsi="GHEA Grapalat"/>
          <w:b/>
          <w:i w:val="0"/>
          <w:sz w:val="24"/>
          <w:szCs w:val="24"/>
        </w:rPr>
        <w:t xml:space="preserve"> (согласно прикрепленному Приложению № 1)</w:t>
      </w:r>
      <w:r w:rsidRPr="00777B7F">
        <w:rPr>
          <w:rFonts w:ascii="GHEA Grapalat" w:hAnsi="GHEA Grapalat"/>
          <w:i w:val="0"/>
          <w:sz w:val="24"/>
          <w:szCs w:val="24"/>
        </w:rPr>
        <w:t>:</w:t>
      </w:r>
    </w:p>
    <w:tbl>
      <w:tblPr>
        <w:tblW w:w="95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1418"/>
        <w:gridCol w:w="6940"/>
      </w:tblGrid>
      <w:tr w:rsidR="00970424" w:rsidRPr="009044F1" w14:paraId="42C82B27" w14:textId="77777777" w:rsidTr="00A133B5">
        <w:trPr>
          <w:jc w:val="center"/>
        </w:trPr>
        <w:tc>
          <w:tcPr>
            <w:tcW w:w="2634" w:type="dxa"/>
            <w:gridSpan w:val="2"/>
            <w:vAlign w:val="center"/>
          </w:tcPr>
          <w:p w14:paraId="4360C695" w14:textId="77777777"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940" w:type="dxa"/>
            <w:vMerge w:val="restart"/>
            <w:vAlign w:val="center"/>
          </w:tcPr>
          <w:p w14:paraId="72AF1BBE" w14:textId="77777777"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970424" w:rsidRPr="009044F1" w14:paraId="46AC8115" w14:textId="77777777" w:rsidTr="00A133B5">
        <w:trPr>
          <w:jc w:val="center"/>
        </w:trPr>
        <w:tc>
          <w:tcPr>
            <w:tcW w:w="1216" w:type="dxa"/>
            <w:vAlign w:val="center"/>
          </w:tcPr>
          <w:p w14:paraId="142C5D00" w14:textId="77777777" w:rsidR="00970424" w:rsidRPr="009044F1" w:rsidRDefault="00970424"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418" w:type="dxa"/>
            <w:vAlign w:val="center"/>
          </w:tcPr>
          <w:p w14:paraId="04F876B6" w14:textId="77777777" w:rsidR="00970424" w:rsidRPr="00970424" w:rsidRDefault="00970424" w:rsidP="00970424">
            <w:pPr>
              <w:pStyle w:val="23"/>
              <w:widowControl w:val="0"/>
              <w:spacing w:after="120" w:line="240" w:lineRule="auto"/>
              <w:ind w:firstLine="0"/>
              <w:jc w:val="center"/>
              <w:rPr>
                <w:rFonts w:ascii="GHEA Grapalat" w:hAnsi="GHEA Grapalat"/>
                <w:b/>
                <w:i/>
                <w:sz w:val="24"/>
                <w:szCs w:val="24"/>
              </w:rPr>
            </w:pPr>
            <w:r w:rsidRPr="00970424">
              <w:rPr>
                <w:rFonts w:ascii="GHEA Grapalat" w:hAnsi="GHEA Grapalat"/>
                <w:b/>
                <w:i/>
                <w:sz w:val="24"/>
                <w:szCs w:val="24"/>
              </w:rPr>
              <w:t>Цена закупки</w:t>
            </w:r>
          </w:p>
        </w:tc>
        <w:tc>
          <w:tcPr>
            <w:tcW w:w="6940" w:type="dxa"/>
            <w:vMerge/>
            <w:vAlign w:val="center"/>
          </w:tcPr>
          <w:p w14:paraId="4AEECFF3" w14:textId="77777777" w:rsidR="00970424" w:rsidRPr="009044F1" w:rsidRDefault="00970424" w:rsidP="00B46D58">
            <w:pPr>
              <w:pStyle w:val="23"/>
              <w:widowControl w:val="0"/>
              <w:spacing w:after="120" w:line="240" w:lineRule="auto"/>
              <w:ind w:firstLine="0"/>
              <w:rPr>
                <w:rFonts w:ascii="GHEA Grapalat" w:hAnsi="GHEA Grapalat"/>
                <w:sz w:val="24"/>
                <w:szCs w:val="24"/>
                <w:u w:val="single"/>
              </w:rPr>
            </w:pPr>
          </w:p>
        </w:tc>
      </w:tr>
      <w:tr w:rsidR="00A133B5" w:rsidRPr="00AA73D2" w14:paraId="6B5E8444" w14:textId="77777777" w:rsidTr="00A133B5">
        <w:trPr>
          <w:jc w:val="center"/>
        </w:trPr>
        <w:tc>
          <w:tcPr>
            <w:tcW w:w="1216" w:type="dxa"/>
            <w:vAlign w:val="center"/>
          </w:tcPr>
          <w:p w14:paraId="62E0DA5E" w14:textId="77777777" w:rsidR="00A133B5" w:rsidRPr="00A133B5" w:rsidRDefault="00A133B5" w:rsidP="00A133B5">
            <w:pPr>
              <w:pStyle w:val="23"/>
              <w:spacing w:line="240" w:lineRule="auto"/>
              <w:ind w:firstLine="0"/>
              <w:jc w:val="center"/>
              <w:rPr>
                <w:rFonts w:ascii="GHEA Grapalat" w:hAnsi="GHEA Grapalat"/>
                <w:sz w:val="18"/>
                <w:szCs w:val="18"/>
              </w:rPr>
            </w:pPr>
            <w:r w:rsidRPr="00A133B5">
              <w:rPr>
                <w:rFonts w:ascii="GHEA Grapalat" w:hAnsi="GHEA Grapalat"/>
                <w:sz w:val="18"/>
                <w:szCs w:val="18"/>
              </w:rPr>
              <w:t>1</w:t>
            </w:r>
          </w:p>
        </w:tc>
        <w:tc>
          <w:tcPr>
            <w:tcW w:w="1418" w:type="dxa"/>
            <w:vAlign w:val="center"/>
          </w:tcPr>
          <w:p w14:paraId="67263CE2" w14:textId="77777777" w:rsidR="00A133B5" w:rsidRPr="00A133B5" w:rsidRDefault="00A133B5" w:rsidP="00A133B5">
            <w:pPr>
              <w:jc w:val="center"/>
              <w:rPr>
                <w:rFonts w:ascii="GHEA Grapalat" w:hAnsi="GHEA Grapalat"/>
                <w:sz w:val="18"/>
                <w:szCs w:val="18"/>
              </w:rPr>
            </w:pPr>
            <w:r w:rsidRPr="00A133B5">
              <w:rPr>
                <w:rFonts w:ascii="GHEA Grapalat" w:hAnsi="GHEA Grapalat"/>
                <w:sz w:val="18"/>
                <w:szCs w:val="18"/>
              </w:rPr>
              <w:t>30,000.00</w:t>
            </w:r>
          </w:p>
        </w:tc>
        <w:tc>
          <w:tcPr>
            <w:tcW w:w="6940" w:type="dxa"/>
          </w:tcPr>
          <w:p w14:paraId="40FAAA27" w14:textId="77777777" w:rsidR="00A133B5" w:rsidRPr="00A133B5" w:rsidRDefault="00A133B5" w:rsidP="00A133B5">
            <w:pPr>
              <w:autoSpaceDE w:val="0"/>
              <w:autoSpaceDN w:val="0"/>
              <w:adjustRightInd w:val="0"/>
              <w:jc w:val="center"/>
              <w:rPr>
                <w:rFonts w:ascii="GHEA Grapalat" w:hAnsi="GHEA Grapalat"/>
                <w:sz w:val="18"/>
                <w:szCs w:val="18"/>
              </w:rPr>
            </w:pPr>
            <w:r w:rsidRPr="00A133B5">
              <w:rPr>
                <w:rFonts w:ascii="GHEA Grapalat" w:hAnsi="GHEA Grapalat"/>
                <w:sz w:val="18"/>
                <w:szCs w:val="18"/>
              </w:rPr>
              <w:t>Приобретение услуги оценки рыночной стоимости транспортных средств 1</w:t>
            </w:r>
          </w:p>
        </w:tc>
      </w:tr>
      <w:tr w:rsidR="00A133B5" w:rsidRPr="00AA73D2" w14:paraId="06FACB72" w14:textId="77777777" w:rsidTr="00A133B5">
        <w:trPr>
          <w:jc w:val="center"/>
        </w:trPr>
        <w:tc>
          <w:tcPr>
            <w:tcW w:w="1216" w:type="dxa"/>
            <w:vAlign w:val="center"/>
          </w:tcPr>
          <w:p w14:paraId="24050656" w14:textId="77777777" w:rsidR="00A133B5" w:rsidRPr="00A133B5" w:rsidRDefault="00A133B5" w:rsidP="00A133B5">
            <w:pPr>
              <w:pStyle w:val="23"/>
              <w:spacing w:line="240" w:lineRule="auto"/>
              <w:ind w:firstLine="0"/>
              <w:jc w:val="center"/>
              <w:rPr>
                <w:rFonts w:ascii="GHEA Grapalat" w:hAnsi="GHEA Grapalat"/>
                <w:sz w:val="18"/>
                <w:szCs w:val="18"/>
              </w:rPr>
            </w:pPr>
            <w:r w:rsidRPr="00A133B5">
              <w:rPr>
                <w:rFonts w:ascii="GHEA Grapalat" w:hAnsi="GHEA Grapalat"/>
                <w:sz w:val="18"/>
                <w:szCs w:val="18"/>
              </w:rPr>
              <w:t>2</w:t>
            </w:r>
          </w:p>
        </w:tc>
        <w:tc>
          <w:tcPr>
            <w:tcW w:w="1418" w:type="dxa"/>
            <w:vAlign w:val="center"/>
          </w:tcPr>
          <w:p w14:paraId="6FD0DECA" w14:textId="77777777" w:rsidR="00A133B5" w:rsidRPr="00A133B5" w:rsidRDefault="00A133B5" w:rsidP="00A133B5">
            <w:pPr>
              <w:jc w:val="center"/>
              <w:rPr>
                <w:rFonts w:ascii="GHEA Grapalat" w:hAnsi="GHEA Grapalat"/>
                <w:sz w:val="18"/>
                <w:szCs w:val="18"/>
              </w:rPr>
            </w:pPr>
            <w:r w:rsidRPr="00A133B5">
              <w:rPr>
                <w:rFonts w:ascii="GHEA Grapalat" w:hAnsi="GHEA Grapalat"/>
                <w:sz w:val="18"/>
                <w:szCs w:val="18"/>
              </w:rPr>
              <w:t>15,000.00</w:t>
            </w:r>
          </w:p>
        </w:tc>
        <w:tc>
          <w:tcPr>
            <w:tcW w:w="6940" w:type="dxa"/>
          </w:tcPr>
          <w:p w14:paraId="3AFFEB83" w14:textId="77777777" w:rsidR="00A133B5" w:rsidRPr="00A133B5" w:rsidRDefault="00A133B5" w:rsidP="00A133B5">
            <w:pPr>
              <w:autoSpaceDE w:val="0"/>
              <w:autoSpaceDN w:val="0"/>
              <w:adjustRightInd w:val="0"/>
              <w:jc w:val="center"/>
              <w:rPr>
                <w:rFonts w:ascii="GHEA Grapalat" w:hAnsi="GHEA Grapalat"/>
                <w:sz w:val="18"/>
                <w:szCs w:val="18"/>
              </w:rPr>
            </w:pPr>
            <w:r w:rsidRPr="00A133B5">
              <w:rPr>
                <w:rFonts w:ascii="GHEA Grapalat" w:hAnsi="GHEA Grapalat"/>
                <w:sz w:val="18"/>
                <w:szCs w:val="18"/>
              </w:rPr>
              <w:t>Приобретение услуги оценки рыночной стоимости транспортных средств 2</w:t>
            </w:r>
          </w:p>
        </w:tc>
      </w:tr>
      <w:tr w:rsidR="00A133B5" w:rsidRPr="00AA73D2" w14:paraId="681AA2B4" w14:textId="77777777" w:rsidTr="00A133B5">
        <w:trPr>
          <w:jc w:val="center"/>
        </w:trPr>
        <w:tc>
          <w:tcPr>
            <w:tcW w:w="1216" w:type="dxa"/>
            <w:vAlign w:val="center"/>
          </w:tcPr>
          <w:p w14:paraId="5E5B997F" w14:textId="77777777" w:rsidR="00A133B5" w:rsidRPr="00A133B5" w:rsidRDefault="00A133B5" w:rsidP="00A133B5">
            <w:pPr>
              <w:pStyle w:val="23"/>
              <w:spacing w:line="240" w:lineRule="auto"/>
              <w:ind w:firstLine="0"/>
              <w:jc w:val="center"/>
              <w:rPr>
                <w:rFonts w:ascii="GHEA Grapalat" w:hAnsi="GHEA Grapalat"/>
                <w:sz w:val="18"/>
                <w:szCs w:val="18"/>
              </w:rPr>
            </w:pPr>
            <w:r w:rsidRPr="00A133B5">
              <w:rPr>
                <w:rFonts w:ascii="GHEA Grapalat" w:hAnsi="GHEA Grapalat"/>
                <w:sz w:val="18"/>
                <w:szCs w:val="18"/>
              </w:rPr>
              <w:t>3</w:t>
            </w:r>
          </w:p>
        </w:tc>
        <w:tc>
          <w:tcPr>
            <w:tcW w:w="1418" w:type="dxa"/>
            <w:vAlign w:val="center"/>
          </w:tcPr>
          <w:p w14:paraId="7B1C891B" w14:textId="77777777" w:rsidR="00A133B5" w:rsidRPr="00A133B5" w:rsidRDefault="00A133B5" w:rsidP="00A133B5">
            <w:pPr>
              <w:jc w:val="center"/>
              <w:rPr>
                <w:rFonts w:ascii="GHEA Grapalat" w:hAnsi="GHEA Grapalat"/>
                <w:sz w:val="18"/>
                <w:szCs w:val="18"/>
              </w:rPr>
            </w:pPr>
            <w:r w:rsidRPr="00A133B5">
              <w:rPr>
                <w:rFonts w:ascii="GHEA Grapalat" w:hAnsi="GHEA Grapalat"/>
                <w:sz w:val="18"/>
                <w:szCs w:val="18"/>
              </w:rPr>
              <w:t>60,000.00</w:t>
            </w:r>
          </w:p>
        </w:tc>
        <w:tc>
          <w:tcPr>
            <w:tcW w:w="6940" w:type="dxa"/>
          </w:tcPr>
          <w:p w14:paraId="10C4C733" w14:textId="77777777" w:rsidR="00A133B5" w:rsidRPr="00A133B5" w:rsidRDefault="00A133B5" w:rsidP="00A133B5">
            <w:pPr>
              <w:autoSpaceDE w:val="0"/>
              <w:autoSpaceDN w:val="0"/>
              <w:adjustRightInd w:val="0"/>
              <w:jc w:val="center"/>
              <w:rPr>
                <w:rFonts w:ascii="GHEA Grapalat" w:hAnsi="GHEA Grapalat"/>
                <w:sz w:val="18"/>
                <w:szCs w:val="18"/>
              </w:rPr>
            </w:pPr>
            <w:r w:rsidRPr="00A133B5">
              <w:rPr>
                <w:rFonts w:ascii="GHEA Grapalat" w:hAnsi="GHEA Grapalat"/>
                <w:sz w:val="18"/>
                <w:szCs w:val="18"/>
              </w:rPr>
              <w:t>Приобретение услуги оценки рыночной стоимости транспортных средств 3</w:t>
            </w:r>
          </w:p>
        </w:tc>
      </w:tr>
      <w:tr w:rsidR="00A133B5" w:rsidRPr="00AA73D2" w14:paraId="33C56C0A" w14:textId="77777777" w:rsidTr="00A133B5">
        <w:trPr>
          <w:jc w:val="center"/>
        </w:trPr>
        <w:tc>
          <w:tcPr>
            <w:tcW w:w="1216" w:type="dxa"/>
            <w:vAlign w:val="center"/>
          </w:tcPr>
          <w:p w14:paraId="60E0AF8D" w14:textId="77777777" w:rsidR="00A133B5" w:rsidRPr="00A133B5" w:rsidRDefault="00A133B5" w:rsidP="00A133B5">
            <w:pPr>
              <w:pStyle w:val="23"/>
              <w:spacing w:line="240" w:lineRule="auto"/>
              <w:ind w:firstLine="0"/>
              <w:jc w:val="center"/>
              <w:rPr>
                <w:rFonts w:ascii="GHEA Grapalat" w:hAnsi="GHEA Grapalat"/>
                <w:sz w:val="18"/>
                <w:szCs w:val="18"/>
              </w:rPr>
            </w:pPr>
            <w:r w:rsidRPr="00A133B5">
              <w:rPr>
                <w:rFonts w:ascii="GHEA Grapalat" w:hAnsi="GHEA Grapalat"/>
                <w:sz w:val="18"/>
                <w:szCs w:val="18"/>
              </w:rPr>
              <w:t>4</w:t>
            </w:r>
          </w:p>
        </w:tc>
        <w:tc>
          <w:tcPr>
            <w:tcW w:w="1418" w:type="dxa"/>
            <w:vAlign w:val="center"/>
          </w:tcPr>
          <w:p w14:paraId="26BB9E19" w14:textId="77777777" w:rsidR="00A133B5" w:rsidRPr="00A133B5" w:rsidRDefault="00A133B5" w:rsidP="00A133B5">
            <w:pPr>
              <w:jc w:val="center"/>
              <w:rPr>
                <w:rFonts w:ascii="GHEA Grapalat" w:hAnsi="GHEA Grapalat"/>
                <w:sz w:val="18"/>
                <w:szCs w:val="18"/>
              </w:rPr>
            </w:pPr>
            <w:r w:rsidRPr="00A133B5">
              <w:rPr>
                <w:rFonts w:ascii="GHEA Grapalat" w:hAnsi="GHEA Grapalat"/>
                <w:sz w:val="18"/>
                <w:szCs w:val="18"/>
              </w:rPr>
              <w:t>45,000.00</w:t>
            </w:r>
          </w:p>
        </w:tc>
        <w:tc>
          <w:tcPr>
            <w:tcW w:w="6940" w:type="dxa"/>
          </w:tcPr>
          <w:p w14:paraId="06ACF1D0" w14:textId="77777777" w:rsidR="00A133B5" w:rsidRPr="00A133B5" w:rsidRDefault="00A133B5" w:rsidP="00A133B5">
            <w:pPr>
              <w:autoSpaceDE w:val="0"/>
              <w:autoSpaceDN w:val="0"/>
              <w:adjustRightInd w:val="0"/>
              <w:jc w:val="center"/>
              <w:rPr>
                <w:rFonts w:ascii="GHEA Grapalat" w:hAnsi="GHEA Grapalat"/>
                <w:sz w:val="18"/>
                <w:szCs w:val="18"/>
              </w:rPr>
            </w:pPr>
            <w:r w:rsidRPr="00A133B5">
              <w:rPr>
                <w:rFonts w:ascii="GHEA Grapalat" w:hAnsi="GHEA Grapalat"/>
                <w:sz w:val="18"/>
                <w:szCs w:val="18"/>
              </w:rPr>
              <w:t>Приобретение услуги оценки рыночной стоимости транспортных средств 4</w:t>
            </w:r>
          </w:p>
        </w:tc>
      </w:tr>
      <w:tr w:rsidR="00A133B5" w:rsidRPr="00AA73D2" w14:paraId="493988DD" w14:textId="77777777" w:rsidTr="00A133B5">
        <w:trPr>
          <w:jc w:val="center"/>
        </w:trPr>
        <w:tc>
          <w:tcPr>
            <w:tcW w:w="1216" w:type="dxa"/>
            <w:vAlign w:val="center"/>
          </w:tcPr>
          <w:p w14:paraId="37CE8D4E" w14:textId="77777777" w:rsidR="00A133B5" w:rsidRPr="00A133B5" w:rsidRDefault="00A133B5" w:rsidP="00A133B5">
            <w:pPr>
              <w:pStyle w:val="23"/>
              <w:spacing w:line="240" w:lineRule="auto"/>
              <w:ind w:firstLine="0"/>
              <w:jc w:val="center"/>
              <w:rPr>
                <w:rFonts w:ascii="GHEA Grapalat" w:hAnsi="GHEA Grapalat"/>
                <w:sz w:val="18"/>
                <w:szCs w:val="18"/>
              </w:rPr>
            </w:pPr>
            <w:r w:rsidRPr="00A133B5">
              <w:rPr>
                <w:rFonts w:ascii="GHEA Grapalat" w:hAnsi="GHEA Grapalat"/>
                <w:sz w:val="18"/>
                <w:szCs w:val="18"/>
              </w:rPr>
              <w:t>5</w:t>
            </w:r>
          </w:p>
        </w:tc>
        <w:tc>
          <w:tcPr>
            <w:tcW w:w="1418" w:type="dxa"/>
            <w:vAlign w:val="center"/>
          </w:tcPr>
          <w:p w14:paraId="0A0FC2BB" w14:textId="77777777" w:rsidR="00A133B5" w:rsidRPr="00A133B5" w:rsidRDefault="00A133B5" w:rsidP="00A133B5">
            <w:pPr>
              <w:jc w:val="center"/>
              <w:rPr>
                <w:rFonts w:ascii="GHEA Grapalat" w:hAnsi="GHEA Grapalat"/>
                <w:sz w:val="18"/>
                <w:szCs w:val="18"/>
              </w:rPr>
            </w:pPr>
            <w:r w:rsidRPr="00A133B5">
              <w:rPr>
                <w:rFonts w:ascii="GHEA Grapalat" w:hAnsi="GHEA Grapalat"/>
                <w:sz w:val="18"/>
                <w:szCs w:val="18"/>
              </w:rPr>
              <w:t>15,000.00</w:t>
            </w:r>
          </w:p>
        </w:tc>
        <w:tc>
          <w:tcPr>
            <w:tcW w:w="6940" w:type="dxa"/>
          </w:tcPr>
          <w:p w14:paraId="19AE27CC" w14:textId="77777777" w:rsidR="00A133B5" w:rsidRPr="00A133B5" w:rsidRDefault="00A133B5" w:rsidP="00A133B5">
            <w:pPr>
              <w:autoSpaceDE w:val="0"/>
              <w:autoSpaceDN w:val="0"/>
              <w:adjustRightInd w:val="0"/>
              <w:jc w:val="center"/>
              <w:rPr>
                <w:rFonts w:ascii="GHEA Grapalat" w:hAnsi="GHEA Grapalat"/>
                <w:sz w:val="18"/>
                <w:szCs w:val="18"/>
              </w:rPr>
            </w:pPr>
            <w:r w:rsidRPr="00A133B5">
              <w:rPr>
                <w:rFonts w:ascii="GHEA Grapalat" w:hAnsi="GHEA Grapalat"/>
                <w:sz w:val="18"/>
                <w:szCs w:val="18"/>
              </w:rPr>
              <w:t>Приобретение услуги оценки рыночной стоимости транспортных средств 5</w:t>
            </w:r>
          </w:p>
        </w:tc>
      </w:tr>
      <w:tr w:rsidR="00A133B5" w:rsidRPr="00AA73D2" w14:paraId="55D626B6" w14:textId="77777777" w:rsidTr="00A133B5">
        <w:trPr>
          <w:jc w:val="center"/>
        </w:trPr>
        <w:tc>
          <w:tcPr>
            <w:tcW w:w="1216" w:type="dxa"/>
            <w:vAlign w:val="center"/>
          </w:tcPr>
          <w:p w14:paraId="3F445243" w14:textId="77777777" w:rsidR="00A133B5" w:rsidRPr="00A133B5" w:rsidRDefault="00A133B5" w:rsidP="00A133B5">
            <w:pPr>
              <w:pStyle w:val="23"/>
              <w:spacing w:line="240" w:lineRule="auto"/>
              <w:ind w:firstLine="0"/>
              <w:jc w:val="center"/>
              <w:rPr>
                <w:rFonts w:ascii="GHEA Grapalat" w:hAnsi="GHEA Grapalat"/>
                <w:sz w:val="18"/>
                <w:szCs w:val="18"/>
              </w:rPr>
            </w:pPr>
            <w:r w:rsidRPr="00A133B5">
              <w:rPr>
                <w:rFonts w:ascii="GHEA Grapalat" w:hAnsi="GHEA Grapalat"/>
                <w:sz w:val="18"/>
                <w:szCs w:val="18"/>
              </w:rPr>
              <w:t>6</w:t>
            </w:r>
          </w:p>
        </w:tc>
        <w:tc>
          <w:tcPr>
            <w:tcW w:w="1418" w:type="dxa"/>
            <w:vAlign w:val="center"/>
          </w:tcPr>
          <w:p w14:paraId="3B14B539" w14:textId="77777777" w:rsidR="00A133B5" w:rsidRPr="00A133B5" w:rsidRDefault="00A133B5" w:rsidP="00A133B5">
            <w:pPr>
              <w:jc w:val="center"/>
              <w:rPr>
                <w:rFonts w:ascii="GHEA Grapalat" w:hAnsi="GHEA Grapalat"/>
                <w:sz w:val="18"/>
                <w:szCs w:val="18"/>
              </w:rPr>
            </w:pPr>
            <w:r w:rsidRPr="00A133B5">
              <w:rPr>
                <w:rFonts w:ascii="GHEA Grapalat" w:hAnsi="GHEA Grapalat"/>
                <w:sz w:val="18"/>
                <w:szCs w:val="18"/>
              </w:rPr>
              <w:t>45,000.00</w:t>
            </w:r>
          </w:p>
        </w:tc>
        <w:tc>
          <w:tcPr>
            <w:tcW w:w="6940" w:type="dxa"/>
          </w:tcPr>
          <w:p w14:paraId="2479203A" w14:textId="77777777" w:rsidR="00A133B5" w:rsidRPr="00A133B5" w:rsidRDefault="00A133B5" w:rsidP="00A133B5">
            <w:pPr>
              <w:autoSpaceDE w:val="0"/>
              <w:autoSpaceDN w:val="0"/>
              <w:adjustRightInd w:val="0"/>
              <w:jc w:val="center"/>
              <w:rPr>
                <w:rFonts w:ascii="GHEA Grapalat" w:hAnsi="GHEA Grapalat"/>
                <w:sz w:val="18"/>
                <w:szCs w:val="18"/>
              </w:rPr>
            </w:pPr>
            <w:r w:rsidRPr="00A133B5">
              <w:rPr>
                <w:rFonts w:ascii="GHEA Grapalat" w:hAnsi="GHEA Grapalat"/>
                <w:sz w:val="18"/>
                <w:szCs w:val="18"/>
              </w:rPr>
              <w:t>Приобретение услуги оценки рыночной стоимости транспортных средств 6</w:t>
            </w:r>
          </w:p>
        </w:tc>
      </w:tr>
      <w:tr w:rsidR="00A133B5" w:rsidRPr="00AA73D2" w14:paraId="15E1F942" w14:textId="77777777" w:rsidTr="00A133B5">
        <w:trPr>
          <w:jc w:val="center"/>
        </w:trPr>
        <w:tc>
          <w:tcPr>
            <w:tcW w:w="1216" w:type="dxa"/>
            <w:vAlign w:val="center"/>
          </w:tcPr>
          <w:p w14:paraId="13980590" w14:textId="77777777" w:rsidR="00A133B5" w:rsidRPr="00A133B5" w:rsidRDefault="00A133B5" w:rsidP="00A133B5">
            <w:pPr>
              <w:pStyle w:val="23"/>
              <w:spacing w:line="240" w:lineRule="auto"/>
              <w:ind w:firstLine="0"/>
              <w:jc w:val="center"/>
              <w:rPr>
                <w:rFonts w:ascii="GHEA Grapalat" w:hAnsi="GHEA Grapalat"/>
                <w:sz w:val="18"/>
                <w:szCs w:val="18"/>
              </w:rPr>
            </w:pPr>
            <w:r w:rsidRPr="00A133B5">
              <w:rPr>
                <w:rFonts w:ascii="GHEA Grapalat" w:hAnsi="GHEA Grapalat"/>
                <w:sz w:val="18"/>
                <w:szCs w:val="18"/>
              </w:rPr>
              <w:t>7</w:t>
            </w:r>
          </w:p>
        </w:tc>
        <w:tc>
          <w:tcPr>
            <w:tcW w:w="1418" w:type="dxa"/>
            <w:vAlign w:val="center"/>
          </w:tcPr>
          <w:p w14:paraId="4A1A18F0" w14:textId="77777777" w:rsidR="00A133B5" w:rsidRPr="00A133B5" w:rsidRDefault="00A133B5" w:rsidP="00A133B5">
            <w:pPr>
              <w:jc w:val="center"/>
              <w:rPr>
                <w:rFonts w:ascii="GHEA Grapalat" w:hAnsi="GHEA Grapalat"/>
                <w:sz w:val="18"/>
                <w:szCs w:val="18"/>
              </w:rPr>
            </w:pPr>
            <w:r w:rsidRPr="00A133B5">
              <w:rPr>
                <w:rFonts w:ascii="GHEA Grapalat" w:hAnsi="GHEA Grapalat"/>
                <w:sz w:val="18"/>
                <w:szCs w:val="18"/>
              </w:rPr>
              <w:t>15,000.00</w:t>
            </w:r>
          </w:p>
        </w:tc>
        <w:tc>
          <w:tcPr>
            <w:tcW w:w="6940" w:type="dxa"/>
          </w:tcPr>
          <w:p w14:paraId="663B8ECB" w14:textId="77777777" w:rsidR="00A133B5" w:rsidRPr="00A133B5" w:rsidRDefault="00A133B5" w:rsidP="00A133B5">
            <w:pPr>
              <w:autoSpaceDE w:val="0"/>
              <w:autoSpaceDN w:val="0"/>
              <w:adjustRightInd w:val="0"/>
              <w:jc w:val="center"/>
              <w:rPr>
                <w:rFonts w:ascii="GHEA Grapalat" w:hAnsi="GHEA Grapalat"/>
                <w:sz w:val="18"/>
                <w:szCs w:val="18"/>
              </w:rPr>
            </w:pPr>
            <w:r w:rsidRPr="00A133B5">
              <w:rPr>
                <w:rFonts w:ascii="GHEA Grapalat" w:hAnsi="GHEA Grapalat"/>
                <w:sz w:val="18"/>
                <w:szCs w:val="18"/>
              </w:rPr>
              <w:t>Приобретение услуги оценки рыночной стоимости транспортных средств 7</w:t>
            </w:r>
          </w:p>
        </w:tc>
      </w:tr>
      <w:tr w:rsidR="00A133B5" w:rsidRPr="00AA73D2" w14:paraId="6B9F1447" w14:textId="77777777" w:rsidTr="00A133B5">
        <w:trPr>
          <w:jc w:val="center"/>
        </w:trPr>
        <w:tc>
          <w:tcPr>
            <w:tcW w:w="1216" w:type="dxa"/>
            <w:vAlign w:val="center"/>
          </w:tcPr>
          <w:p w14:paraId="192427F4" w14:textId="77777777" w:rsidR="00A133B5" w:rsidRPr="00A133B5" w:rsidRDefault="00A133B5" w:rsidP="00A133B5">
            <w:pPr>
              <w:pStyle w:val="23"/>
              <w:spacing w:line="240" w:lineRule="auto"/>
              <w:ind w:firstLine="0"/>
              <w:jc w:val="center"/>
              <w:rPr>
                <w:rFonts w:ascii="GHEA Grapalat" w:hAnsi="GHEA Grapalat"/>
                <w:sz w:val="18"/>
                <w:szCs w:val="18"/>
              </w:rPr>
            </w:pPr>
            <w:r w:rsidRPr="00A133B5">
              <w:rPr>
                <w:rFonts w:ascii="GHEA Grapalat" w:hAnsi="GHEA Grapalat"/>
                <w:sz w:val="18"/>
                <w:szCs w:val="18"/>
              </w:rPr>
              <w:t>8</w:t>
            </w:r>
          </w:p>
        </w:tc>
        <w:tc>
          <w:tcPr>
            <w:tcW w:w="1418" w:type="dxa"/>
            <w:vAlign w:val="center"/>
          </w:tcPr>
          <w:p w14:paraId="1B1D805A" w14:textId="77777777" w:rsidR="00A133B5" w:rsidRPr="00A133B5" w:rsidRDefault="00A133B5" w:rsidP="00A133B5">
            <w:pPr>
              <w:jc w:val="center"/>
              <w:rPr>
                <w:rFonts w:ascii="GHEA Grapalat" w:hAnsi="GHEA Grapalat"/>
                <w:sz w:val="18"/>
                <w:szCs w:val="18"/>
              </w:rPr>
            </w:pPr>
            <w:r w:rsidRPr="00A133B5">
              <w:rPr>
                <w:rFonts w:ascii="GHEA Grapalat" w:hAnsi="GHEA Grapalat"/>
                <w:sz w:val="18"/>
                <w:szCs w:val="18"/>
              </w:rPr>
              <w:t>30,000.00</w:t>
            </w:r>
          </w:p>
        </w:tc>
        <w:tc>
          <w:tcPr>
            <w:tcW w:w="6940" w:type="dxa"/>
          </w:tcPr>
          <w:p w14:paraId="55D1C5D3" w14:textId="77777777" w:rsidR="00A133B5" w:rsidRPr="00A133B5" w:rsidRDefault="00A133B5" w:rsidP="00A133B5">
            <w:pPr>
              <w:autoSpaceDE w:val="0"/>
              <w:autoSpaceDN w:val="0"/>
              <w:adjustRightInd w:val="0"/>
              <w:jc w:val="center"/>
              <w:rPr>
                <w:rFonts w:ascii="GHEA Grapalat" w:hAnsi="GHEA Grapalat"/>
                <w:sz w:val="18"/>
                <w:szCs w:val="18"/>
              </w:rPr>
            </w:pPr>
            <w:r w:rsidRPr="00A133B5">
              <w:rPr>
                <w:rFonts w:ascii="GHEA Grapalat" w:hAnsi="GHEA Grapalat"/>
                <w:sz w:val="18"/>
                <w:szCs w:val="18"/>
              </w:rPr>
              <w:t>Приобретение услуги оценки рыночной стоимости транспортных средств 8</w:t>
            </w:r>
          </w:p>
        </w:tc>
      </w:tr>
      <w:tr w:rsidR="00A133B5" w:rsidRPr="00AA73D2" w14:paraId="4FC2B97B" w14:textId="77777777" w:rsidTr="00A133B5">
        <w:trPr>
          <w:jc w:val="center"/>
        </w:trPr>
        <w:tc>
          <w:tcPr>
            <w:tcW w:w="1216" w:type="dxa"/>
            <w:vAlign w:val="center"/>
          </w:tcPr>
          <w:p w14:paraId="50D9E5D2" w14:textId="77777777" w:rsidR="00A133B5" w:rsidRPr="00A133B5" w:rsidRDefault="00A133B5" w:rsidP="00A133B5">
            <w:pPr>
              <w:pStyle w:val="23"/>
              <w:spacing w:line="240" w:lineRule="auto"/>
              <w:ind w:firstLine="0"/>
              <w:jc w:val="center"/>
              <w:rPr>
                <w:rFonts w:ascii="GHEA Grapalat" w:hAnsi="GHEA Grapalat"/>
                <w:sz w:val="18"/>
                <w:szCs w:val="18"/>
              </w:rPr>
            </w:pPr>
            <w:r w:rsidRPr="00A133B5">
              <w:rPr>
                <w:rFonts w:ascii="GHEA Grapalat" w:hAnsi="GHEA Grapalat"/>
                <w:sz w:val="18"/>
                <w:szCs w:val="18"/>
              </w:rPr>
              <w:t>9</w:t>
            </w:r>
          </w:p>
        </w:tc>
        <w:tc>
          <w:tcPr>
            <w:tcW w:w="1418" w:type="dxa"/>
            <w:vAlign w:val="center"/>
          </w:tcPr>
          <w:p w14:paraId="52529735" w14:textId="77777777" w:rsidR="00A133B5" w:rsidRPr="00A133B5" w:rsidRDefault="00A133B5" w:rsidP="00A133B5">
            <w:pPr>
              <w:jc w:val="center"/>
              <w:rPr>
                <w:rFonts w:ascii="GHEA Grapalat" w:hAnsi="GHEA Grapalat"/>
                <w:sz w:val="18"/>
                <w:szCs w:val="18"/>
              </w:rPr>
            </w:pPr>
            <w:r w:rsidRPr="00A133B5">
              <w:rPr>
                <w:rFonts w:ascii="GHEA Grapalat" w:hAnsi="GHEA Grapalat"/>
                <w:sz w:val="18"/>
                <w:szCs w:val="18"/>
              </w:rPr>
              <w:t>15,000.00</w:t>
            </w:r>
          </w:p>
        </w:tc>
        <w:tc>
          <w:tcPr>
            <w:tcW w:w="6940" w:type="dxa"/>
          </w:tcPr>
          <w:p w14:paraId="457FB800" w14:textId="77777777" w:rsidR="00A133B5" w:rsidRPr="00A133B5" w:rsidRDefault="00A133B5" w:rsidP="00A133B5">
            <w:pPr>
              <w:autoSpaceDE w:val="0"/>
              <w:autoSpaceDN w:val="0"/>
              <w:adjustRightInd w:val="0"/>
              <w:jc w:val="center"/>
              <w:rPr>
                <w:rFonts w:ascii="GHEA Grapalat" w:hAnsi="GHEA Grapalat"/>
                <w:sz w:val="18"/>
                <w:szCs w:val="18"/>
              </w:rPr>
            </w:pPr>
            <w:r w:rsidRPr="00A133B5">
              <w:rPr>
                <w:rFonts w:ascii="GHEA Grapalat" w:hAnsi="GHEA Grapalat"/>
                <w:sz w:val="18"/>
                <w:szCs w:val="18"/>
              </w:rPr>
              <w:t>Приобретение услуги оценки рыночной стоимости транспортных средств 9</w:t>
            </w:r>
          </w:p>
        </w:tc>
      </w:tr>
      <w:tr w:rsidR="00A133B5" w:rsidRPr="00AA73D2" w14:paraId="064DAFBD" w14:textId="77777777" w:rsidTr="00A133B5">
        <w:trPr>
          <w:jc w:val="center"/>
        </w:trPr>
        <w:tc>
          <w:tcPr>
            <w:tcW w:w="1216" w:type="dxa"/>
            <w:vAlign w:val="center"/>
          </w:tcPr>
          <w:p w14:paraId="7C528995" w14:textId="77777777" w:rsidR="00A133B5" w:rsidRPr="00A133B5" w:rsidRDefault="00A133B5" w:rsidP="00A133B5">
            <w:pPr>
              <w:pStyle w:val="23"/>
              <w:spacing w:line="240" w:lineRule="auto"/>
              <w:ind w:firstLine="0"/>
              <w:jc w:val="center"/>
              <w:rPr>
                <w:rFonts w:ascii="GHEA Grapalat" w:hAnsi="GHEA Grapalat"/>
                <w:sz w:val="18"/>
                <w:szCs w:val="18"/>
              </w:rPr>
            </w:pPr>
            <w:r w:rsidRPr="00A133B5">
              <w:rPr>
                <w:rFonts w:ascii="GHEA Grapalat" w:hAnsi="GHEA Grapalat"/>
                <w:sz w:val="18"/>
                <w:szCs w:val="18"/>
              </w:rPr>
              <w:t>10</w:t>
            </w:r>
          </w:p>
        </w:tc>
        <w:tc>
          <w:tcPr>
            <w:tcW w:w="1418" w:type="dxa"/>
            <w:vAlign w:val="center"/>
          </w:tcPr>
          <w:p w14:paraId="05751A89" w14:textId="77777777" w:rsidR="00A133B5" w:rsidRPr="00A133B5" w:rsidRDefault="00A133B5" w:rsidP="00A133B5">
            <w:pPr>
              <w:jc w:val="center"/>
              <w:rPr>
                <w:rFonts w:ascii="GHEA Grapalat" w:hAnsi="GHEA Grapalat"/>
                <w:sz w:val="18"/>
                <w:szCs w:val="18"/>
              </w:rPr>
            </w:pPr>
            <w:r w:rsidRPr="00A133B5">
              <w:rPr>
                <w:rFonts w:ascii="GHEA Grapalat" w:hAnsi="GHEA Grapalat"/>
                <w:sz w:val="18"/>
                <w:szCs w:val="18"/>
              </w:rPr>
              <w:t>60,000.00</w:t>
            </w:r>
          </w:p>
        </w:tc>
        <w:tc>
          <w:tcPr>
            <w:tcW w:w="6940" w:type="dxa"/>
          </w:tcPr>
          <w:p w14:paraId="7887A18E" w14:textId="77777777" w:rsidR="00A133B5" w:rsidRPr="00A133B5" w:rsidRDefault="00A133B5" w:rsidP="00A133B5">
            <w:pPr>
              <w:autoSpaceDE w:val="0"/>
              <w:autoSpaceDN w:val="0"/>
              <w:adjustRightInd w:val="0"/>
              <w:jc w:val="center"/>
              <w:rPr>
                <w:rFonts w:ascii="GHEA Grapalat" w:hAnsi="GHEA Grapalat"/>
                <w:sz w:val="18"/>
                <w:szCs w:val="18"/>
              </w:rPr>
            </w:pPr>
            <w:r w:rsidRPr="00A133B5">
              <w:rPr>
                <w:rFonts w:ascii="GHEA Grapalat" w:hAnsi="GHEA Grapalat"/>
                <w:sz w:val="18"/>
                <w:szCs w:val="18"/>
              </w:rPr>
              <w:t>Приобретение услуги оценки рыночной стоимости транспортных средств 10</w:t>
            </w:r>
          </w:p>
        </w:tc>
      </w:tr>
    </w:tbl>
    <w:p w14:paraId="6D5B8F8B" w14:textId="77777777"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14:paraId="6C9EB5F0" w14:textId="77777777"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w:t>
      </w:r>
      <w:r w:rsidR="00302F50" w:rsidRPr="009044F1">
        <w:rPr>
          <w:rFonts w:ascii="GHEA Grapalat" w:hAnsi="GHEA Grapalat"/>
          <w:b/>
        </w:rPr>
        <w:t xml:space="preserve">ТРЕБОВАНИЯ К ПРАВУ УЧАСТНИКА НА УЧАСТИЕ, </w:t>
      </w:r>
      <w:r w:rsidR="00302F50" w:rsidRPr="00693101">
        <w:rPr>
          <w:rFonts w:ascii="GHEA Grapalat" w:hAnsi="GHEA Grapalat"/>
          <w:b/>
        </w:rPr>
        <w:br/>
      </w:r>
      <w:r w:rsidR="00302F50">
        <w:rPr>
          <w:rFonts w:ascii="GHEA Grapalat" w:hAnsi="GHEA Grapalat"/>
          <w:b/>
        </w:rPr>
        <w:t>ПОРЯДОК ИХ ОЦЕНКИ, УСЛОВИЯ ПРЕДСТАВЛЕНИЯ ОБЕСПЕЧЕНИЯ КВАЛИФИКАЦИИ В СЛУЧАЕ ПРИЗНАНИЯ ОТОБРАННЫМ  УЧАСТНИКОМ</w:t>
      </w:r>
    </w:p>
    <w:p w14:paraId="1FB6AE80" w14:textId="77777777" w:rsidR="00BD2C67" w:rsidRPr="001115E9" w:rsidRDefault="00BD2C67" w:rsidP="00DD276C">
      <w:pPr>
        <w:widowControl w:val="0"/>
        <w:tabs>
          <w:tab w:val="left" w:pos="1134"/>
        </w:tabs>
        <w:ind w:firstLine="567"/>
        <w:contextualSpacing/>
        <w:jc w:val="both"/>
        <w:rPr>
          <w:rFonts w:ascii="GHEA Grapalat" w:hAnsi="GHEA Grapalat"/>
        </w:rPr>
      </w:pPr>
    </w:p>
    <w:p w14:paraId="3E513725" w14:textId="77777777" w:rsidR="00753E6E" w:rsidRPr="009044F1" w:rsidRDefault="00096865" w:rsidP="00DD276C">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4CBD6DB1" w14:textId="77777777"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1A2604AE" w14:textId="77777777" w:rsidR="00753E6E" w:rsidRPr="003240F7"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00DD276C">
        <w:rPr>
          <w:rFonts w:ascii="GHEA Grapalat" w:hAnsi="GHEA Grapalat"/>
        </w:rPr>
        <w:t xml:space="preserve">финансирование </w:t>
      </w:r>
      <w:r w:rsidRPr="009044F1">
        <w:rPr>
          <w:rFonts w:ascii="GHEA Grapalat" w:hAnsi="GHEA Grapalat"/>
        </w:rPr>
        <w:t xml:space="preserve">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14:paraId="3F8E57D6" w14:textId="77777777"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 xml:space="preserve">в отношении которых  административный акт, устанавливающий ответственность за </w:t>
      </w:r>
      <w:proofErr w:type="spellStart"/>
      <w:r w:rsidR="00E231AD">
        <w:rPr>
          <w:rFonts w:ascii="GHEA Grapalat" w:hAnsi="GHEA Grapalat"/>
        </w:rPr>
        <w:t>антиконкурентное</w:t>
      </w:r>
      <w:proofErr w:type="spellEnd"/>
      <w:r w:rsidR="00E231AD">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E231AD">
        <w:rPr>
          <w:rFonts w:ascii="GHEA Grapalat" w:hAnsi="GHEA Grapalat"/>
        </w:rPr>
        <w:t>необжалуемым</w:t>
      </w:r>
      <w:proofErr w:type="spellEnd"/>
      <w:r w:rsidR="00E231AD">
        <w:rPr>
          <w:rFonts w:ascii="GHEA Grapalat" w:hAnsi="GHEA Grapalat"/>
        </w:rPr>
        <w:t>, а в случае обжалования оставлен без изменений</w:t>
      </w:r>
      <w:r w:rsidRPr="009044F1">
        <w:rPr>
          <w:rFonts w:ascii="GHEA Grapalat" w:hAnsi="GHEA Grapalat"/>
        </w:rPr>
        <w:t>;</w:t>
      </w:r>
    </w:p>
    <w:p w14:paraId="52CC714D" w14:textId="77777777"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w:t>
      </w:r>
      <w:r w:rsidRPr="009044F1">
        <w:rPr>
          <w:rFonts w:ascii="GHEA Grapalat" w:hAnsi="GHEA Grapalat"/>
        </w:rPr>
        <w:lastRenderedPageBreak/>
        <w:t>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08237888" w14:textId="77777777"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53D3BFEA" w14:textId="77777777" w:rsidR="00990561" w:rsidRDefault="00990561" w:rsidP="00DD276C">
      <w:pPr>
        <w:widowControl w:val="0"/>
        <w:tabs>
          <w:tab w:val="left" w:pos="1134"/>
        </w:tabs>
        <w:ind w:firstLine="567"/>
        <w:contextualSpacing/>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7D764AEC" w14:textId="77777777" w:rsidR="004004A3" w:rsidRPr="004004A3" w:rsidRDefault="004004A3" w:rsidP="00DD276C">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3E25348C" w14:textId="77777777" w:rsidR="004004A3" w:rsidRDefault="004004A3" w:rsidP="00DD276C">
      <w:pPr>
        <w:pStyle w:val="aff"/>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345DBF98" w14:textId="77777777" w:rsidR="004004A3" w:rsidRPr="004004A3" w:rsidRDefault="004004A3" w:rsidP="00DD276C">
      <w:pPr>
        <w:pStyle w:val="aff"/>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14:paraId="0B8BF0CE" w14:textId="77777777" w:rsidR="00753E6E" w:rsidRPr="009044F1" w:rsidRDefault="00753E6E"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12A1C65C" w14:textId="77777777" w:rsidR="00106256" w:rsidRDefault="00BA3554" w:rsidP="00DD276C">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106256"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106256">
        <w:rPr>
          <w:rFonts w:ascii="GHEA Grapalat" w:hAnsi="GHEA Grapalat"/>
        </w:rPr>
        <w:t>.</w:t>
      </w:r>
    </w:p>
    <w:p w14:paraId="634381C0" w14:textId="77777777" w:rsidR="00BA3554" w:rsidRPr="009044F1" w:rsidRDefault="00BA3554" w:rsidP="00DD276C">
      <w:pPr>
        <w:widowControl w:val="0"/>
        <w:tabs>
          <w:tab w:val="left" w:pos="1134"/>
        </w:tabs>
        <w:ind w:firstLine="567"/>
        <w:contextualSpacing/>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2FD583C9" w14:textId="77777777" w:rsidR="00D5674E" w:rsidRPr="009044F1" w:rsidRDefault="009F18D0" w:rsidP="00DD276C">
      <w:pPr>
        <w:pStyle w:val="af4"/>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14:paraId="2D2D721D" w14:textId="77777777"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437F8FF0" w14:textId="77777777"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0FC1B605" w14:textId="77777777"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15708A67" w14:textId="77777777"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97A47D2" w14:textId="77777777"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0321F1D3" w14:textId="77777777"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 xml:space="preserve">сотрудником юридического лица, который работает под непосредственным </w:t>
      </w:r>
      <w:r w:rsidRPr="009044F1">
        <w:rPr>
          <w:rFonts w:ascii="GHEA Grapalat" w:hAnsi="GHEA Grapalat"/>
          <w:color w:val="000000"/>
        </w:rPr>
        <w:lastRenderedPageBreak/>
        <w:t>руководством исполнительного директора либо имеет существенное влияние в вопросе принятия решений органами управления юридического лица;</w:t>
      </w:r>
    </w:p>
    <w:p w14:paraId="4846D769" w14:textId="77777777" w:rsidR="00D5674E" w:rsidRPr="008842CE"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60C2B3FB" w14:textId="77777777"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287F970D" w14:textId="77777777"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41D292A8" w14:textId="77777777" w:rsidR="00D5674E" w:rsidRPr="001115E9"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46511511" w14:textId="77777777"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2FA20571" w14:textId="77777777" w:rsidR="00D5674E" w:rsidRPr="009044F1" w:rsidRDefault="00D5674E" w:rsidP="00DD276C">
      <w:pPr>
        <w:widowControl w:val="0"/>
        <w:tabs>
          <w:tab w:val="left" w:pos="1134"/>
        </w:tabs>
        <w:ind w:firstLine="567"/>
        <w:contextualSpacing/>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75B798D6" w14:textId="77777777" w:rsidR="00E67CC4" w:rsidRPr="009044F1" w:rsidRDefault="00096865" w:rsidP="00DD276C">
      <w:pPr>
        <w:widowControl w:val="0"/>
        <w:tabs>
          <w:tab w:val="left" w:pos="1134"/>
        </w:tabs>
        <w:ind w:firstLine="567"/>
        <w:contextualSpacing/>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Участник, в случае признания отобранным участником,</w:t>
      </w:r>
      <w:r w:rsidR="001125CC">
        <w:rPr>
          <w:rFonts w:ascii="GHEA Grapalat" w:hAnsi="GHEA Grapalat"/>
        </w:rPr>
        <w:t xml:space="preserve"> </w:t>
      </w:r>
      <w:r w:rsidR="001125CC" w:rsidRPr="00AC3C74">
        <w:rPr>
          <w:rFonts w:ascii="GHEA Grapalat" w:hAnsi="GHEA Grapalat"/>
        </w:rPr>
        <w:t>представляет обеспечение квалификации в порядке и размере, установленны</w:t>
      </w:r>
      <w:r w:rsidR="001125CC">
        <w:rPr>
          <w:rFonts w:ascii="GHEA Grapalat" w:hAnsi="GHEA Grapalat"/>
        </w:rPr>
        <w:t>ми</w:t>
      </w:r>
      <w:r w:rsidR="001125CC" w:rsidRPr="00AC3C74">
        <w:rPr>
          <w:rFonts w:ascii="GHEA Grapalat" w:hAnsi="GHEA Grapalat"/>
        </w:rPr>
        <w:t xml:space="preserve"> настоящим приглашением</w:t>
      </w:r>
      <w:r w:rsidR="001125CC">
        <w:rPr>
          <w:rFonts w:ascii="GHEA Grapalat" w:hAnsi="GHEA Grapalat"/>
        </w:rPr>
        <w:t>.</w:t>
      </w:r>
      <w:r w:rsidR="00E661BE" w:rsidRPr="00CC18C4">
        <w:rPr>
          <w:rFonts w:ascii="GHEA Grapalat" w:hAnsi="GHEA Grapalat"/>
        </w:rPr>
        <w:t xml:space="preserve"> </w:t>
      </w:r>
    </w:p>
    <w:p w14:paraId="1F6F5350" w14:textId="77777777" w:rsidR="000A6B75" w:rsidRPr="009044F1" w:rsidRDefault="000A6B75"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14:paraId="0CDBEA6C" w14:textId="77777777" w:rsidR="009E07EE" w:rsidRPr="009044F1" w:rsidRDefault="000A6B75" w:rsidP="00DD276C">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6BBCFA36" w14:textId="77777777" w:rsidR="000A6B75" w:rsidRPr="009044F1" w:rsidRDefault="000A6B75" w:rsidP="00DD276C">
      <w:pPr>
        <w:pStyle w:val="23"/>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14:paraId="4BD7E6AC" w14:textId="77777777" w:rsidR="00FE2CCB" w:rsidRPr="00ED3BA4" w:rsidRDefault="00C366B6" w:rsidP="00DD276C">
      <w:pPr>
        <w:pStyle w:val="23"/>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14:paraId="34B93478" w14:textId="77777777" w:rsidR="00FE2CCB" w:rsidRPr="009044F1" w:rsidRDefault="00FE2CCB" w:rsidP="00DD276C">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14:paraId="401EAD38" w14:textId="77777777" w:rsidR="00BD2C67" w:rsidRPr="001115E9" w:rsidRDefault="00BD2C67" w:rsidP="00B46D58">
      <w:pPr>
        <w:widowControl w:val="0"/>
        <w:spacing w:after="160"/>
        <w:jc w:val="center"/>
        <w:rPr>
          <w:rFonts w:ascii="GHEA Grapalat" w:hAnsi="GHEA Grapalat"/>
          <w:b/>
        </w:rPr>
      </w:pPr>
    </w:p>
    <w:p w14:paraId="73E81E13" w14:textId="77777777"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2AD6ABDA" w14:textId="77777777"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lastRenderedPageBreak/>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088B81DF" w14:textId="77777777" w:rsidR="00096865" w:rsidRPr="009044F1" w:rsidRDefault="00096865" w:rsidP="001D7DC4">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1D7DC4">
        <w:rPr>
          <w:rFonts w:ascii="GHEA Grapalat" w:hAnsi="GHEA Grapalat"/>
        </w:rPr>
        <w:t>.</w:t>
      </w:r>
      <w:r w:rsidR="00AA7117">
        <w:rPr>
          <w:rFonts w:ascii="GHEA Grapalat" w:hAnsi="GHEA Grapalat"/>
        </w:rPr>
        <w:t xml:space="preserve"> </w:t>
      </w:r>
    </w:p>
    <w:p w14:paraId="6B01F9E9" w14:textId="77777777"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45DD5ECC" w14:textId="77777777" w:rsidR="00462E00" w:rsidRPr="00204EEA" w:rsidRDefault="00096865" w:rsidP="001D7DC4">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588A9B63" w14:textId="77777777" w:rsidR="00096865" w:rsidRDefault="00096865" w:rsidP="001D7DC4">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587818A7" w14:textId="77777777" w:rsidR="002D7D70" w:rsidRPr="000811C1" w:rsidRDefault="002D7D70" w:rsidP="001D7DC4">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1256A9E5" w14:textId="77777777" w:rsidR="00096865" w:rsidRPr="009044F1" w:rsidRDefault="00096865" w:rsidP="001D7DC4">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w:t>
      </w:r>
    </w:p>
    <w:p w14:paraId="21C066E6" w14:textId="77777777" w:rsidR="00B051BE" w:rsidRPr="009044F1" w:rsidRDefault="00B051BE" w:rsidP="00B46D58">
      <w:pPr>
        <w:widowControl w:val="0"/>
        <w:spacing w:after="160"/>
        <w:jc w:val="center"/>
        <w:rPr>
          <w:rFonts w:ascii="GHEA Grapalat" w:hAnsi="GHEA Grapalat"/>
          <w:b/>
        </w:rPr>
      </w:pPr>
    </w:p>
    <w:p w14:paraId="6D383B93"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2152752F" w14:textId="77777777" w:rsidR="00096865" w:rsidRPr="009044F1" w:rsidRDefault="00096865" w:rsidP="001D7DC4">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73664C6F" w14:textId="77777777" w:rsidR="00096865" w:rsidRPr="009044F1" w:rsidRDefault="000946A3" w:rsidP="001D7DC4">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368F3FA7" w14:textId="77777777" w:rsidR="00096865" w:rsidRPr="005114D0" w:rsidRDefault="000946A3" w:rsidP="001D7DC4">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sidR="00A86664">
        <w:rPr>
          <w:rFonts w:ascii="GHEA Grapalat" w:hAnsi="GHEA Grapalat"/>
          <w:sz w:val="24"/>
          <w:szCs w:val="24"/>
        </w:rPr>
        <w:t>запрос котировок</w:t>
      </w:r>
      <w:r w:rsidRPr="009044F1">
        <w:rPr>
          <w:rFonts w:ascii="GHEA Grapalat" w:hAnsi="GHEA Grapalat"/>
          <w:sz w:val="24"/>
          <w:szCs w:val="24"/>
        </w:rPr>
        <w:t>.</w:t>
      </w:r>
    </w:p>
    <w:p w14:paraId="3089B0ED" w14:textId="6BA3F1EC" w:rsidR="000371A2" w:rsidRPr="002923FC" w:rsidRDefault="000371A2" w:rsidP="001D7DC4">
      <w:pPr>
        <w:pStyle w:val="23"/>
        <w:widowControl w:val="0"/>
        <w:tabs>
          <w:tab w:val="left" w:pos="1134"/>
        </w:tabs>
        <w:spacing w:line="240" w:lineRule="auto"/>
        <w:ind w:firstLine="567"/>
        <w:contextualSpacing/>
        <w:rPr>
          <w:rFonts w:ascii="GHEA Grapalat" w:hAnsi="GHEA Grapalat" w:cs="Sylfaen"/>
          <w:b/>
          <w:bCs/>
          <w:sz w:val="24"/>
          <w:szCs w:val="24"/>
        </w:rPr>
      </w:pPr>
      <w:r w:rsidRPr="002923FC">
        <w:rPr>
          <w:rFonts w:ascii="GHEA Grapalat" w:hAnsi="GHEA Grapalat"/>
          <w:b/>
          <w:bCs/>
          <w:sz w:val="24"/>
          <w:szCs w:val="24"/>
        </w:rPr>
        <w:t>4.2.</w:t>
      </w:r>
      <w:r w:rsidRPr="002923FC">
        <w:rPr>
          <w:rFonts w:ascii="GHEA Grapalat" w:hAnsi="GHEA Grapalat"/>
          <w:b/>
          <w:bCs/>
          <w:sz w:val="24"/>
          <w:szCs w:val="24"/>
        </w:rPr>
        <w:tab/>
        <w:t xml:space="preserve">Заявки на процедуру необходимо подать в комиссию по адресу </w:t>
      </w:r>
      <w:r w:rsidR="002843AD" w:rsidRPr="002923FC">
        <w:rPr>
          <w:rFonts w:ascii="GHEA Grapalat" w:hAnsi="GHEA Grapalat"/>
          <w:b/>
          <w:bCs/>
          <w:sz w:val="24"/>
          <w:szCs w:val="24"/>
        </w:rPr>
        <w:t xml:space="preserve">г. Ереван, ул. М. </w:t>
      </w:r>
      <w:proofErr w:type="spellStart"/>
      <w:r w:rsidR="002843AD" w:rsidRPr="002923FC">
        <w:rPr>
          <w:rFonts w:ascii="GHEA Grapalat" w:hAnsi="GHEA Grapalat"/>
          <w:b/>
          <w:bCs/>
          <w:sz w:val="24"/>
          <w:szCs w:val="24"/>
        </w:rPr>
        <w:t>Гераци</w:t>
      </w:r>
      <w:proofErr w:type="spellEnd"/>
      <w:r w:rsidR="002843AD" w:rsidRPr="002923FC">
        <w:rPr>
          <w:rFonts w:ascii="GHEA Grapalat" w:hAnsi="GHEA Grapalat"/>
          <w:b/>
          <w:bCs/>
          <w:sz w:val="24"/>
          <w:szCs w:val="24"/>
        </w:rPr>
        <w:t>, д. 12</w:t>
      </w:r>
      <w:r w:rsidRPr="002923FC">
        <w:rPr>
          <w:rFonts w:ascii="GHEA Grapalat" w:hAnsi="GHEA Grapalat"/>
          <w:b/>
          <w:bCs/>
          <w:sz w:val="24"/>
          <w:szCs w:val="24"/>
        </w:rPr>
        <w:t xml:space="preserve"> не позднее, чем </w:t>
      </w:r>
      <w:r w:rsidR="009415D8" w:rsidRPr="002923FC">
        <w:rPr>
          <w:rFonts w:ascii="GHEA Grapalat" w:hAnsi="GHEA Grapalat"/>
          <w:b/>
          <w:bCs/>
          <w:sz w:val="24"/>
          <w:szCs w:val="24"/>
        </w:rPr>
        <w:t>в 1</w:t>
      </w:r>
      <w:r w:rsidR="002923FC">
        <w:rPr>
          <w:rFonts w:ascii="GHEA Grapalat" w:hAnsi="GHEA Grapalat"/>
          <w:b/>
          <w:bCs/>
          <w:sz w:val="24"/>
          <w:szCs w:val="24"/>
          <w:lang w:val="hy-AM"/>
        </w:rPr>
        <w:t>6</w:t>
      </w:r>
      <w:r w:rsidR="009415D8" w:rsidRPr="002923FC">
        <w:rPr>
          <w:rFonts w:ascii="GHEA Grapalat" w:hAnsi="GHEA Grapalat"/>
          <w:b/>
          <w:bCs/>
          <w:sz w:val="24"/>
          <w:szCs w:val="24"/>
        </w:rPr>
        <w:t>:30</w:t>
      </w:r>
      <w:r w:rsidRPr="002923FC">
        <w:rPr>
          <w:rFonts w:ascii="GHEA Grapalat" w:hAnsi="GHEA Grapalat"/>
          <w:b/>
          <w:bCs/>
          <w:sz w:val="24"/>
          <w:szCs w:val="24"/>
        </w:rPr>
        <w:t xml:space="preserve"> часов </w:t>
      </w:r>
      <w:r w:rsidR="002923FC">
        <w:rPr>
          <w:rFonts w:ascii="GHEA Grapalat" w:hAnsi="GHEA Grapalat"/>
          <w:b/>
          <w:bCs/>
          <w:sz w:val="24"/>
          <w:szCs w:val="24"/>
          <w:lang w:val="hy-AM"/>
        </w:rPr>
        <w:t>1</w:t>
      </w:r>
      <w:r w:rsidR="009C4252">
        <w:rPr>
          <w:rFonts w:ascii="GHEA Grapalat" w:hAnsi="GHEA Grapalat"/>
          <w:b/>
          <w:bCs/>
          <w:sz w:val="24"/>
          <w:szCs w:val="24"/>
          <w:lang w:val="hy-AM"/>
        </w:rPr>
        <w:t>4</w:t>
      </w:r>
      <w:r w:rsidRPr="002923FC">
        <w:rPr>
          <w:rFonts w:ascii="GHEA Grapalat" w:hAnsi="GHEA Grapalat"/>
          <w:b/>
          <w:bCs/>
          <w:sz w:val="24"/>
          <w:szCs w:val="24"/>
        </w:rPr>
        <w:t xml:space="preserve">-го дня с даты опубликования в бюллетене объявления и приглашения на настоящую процедуру. </w:t>
      </w:r>
    </w:p>
    <w:p w14:paraId="2D5543F9" w14:textId="35F9751D" w:rsidR="000371A2" w:rsidRDefault="000371A2" w:rsidP="001D7DC4">
      <w:pPr>
        <w:pStyle w:val="23"/>
        <w:widowControl w:val="0"/>
        <w:tabs>
          <w:tab w:val="left" w:pos="1134"/>
        </w:tabs>
        <w:spacing w:line="240" w:lineRule="auto"/>
        <w:ind w:firstLine="567"/>
        <w:contextualSpacing/>
        <w:rPr>
          <w:rFonts w:ascii="GHEA Grapalat" w:hAnsi="GHEA Grapalat"/>
          <w:sz w:val="24"/>
          <w:szCs w:val="24"/>
        </w:rPr>
      </w:pPr>
      <w:r w:rsidRPr="009415D8">
        <w:rPr>
          <w:rFonts w:ascii="GHEA Grapalat" w:hAnsi="GHEA Grapalat"/>
          <w:sz w:val="24"/>
          <w:szCs w:val="24"/>
        </w:rPr>
        <w:t>Заявки на процедуру получает и в журнале регистрации заявок регистрирует секретарь комиссии</w:t>
      </w:r>
      <w:r w:rsidR="009415D8" w:rsidRPr="009415D8">
        <w:rPr>
          <w:rFonts w:ascii="GHEA Grapalat" w:hAnsi="GHEA Grapalat"/>
          <w:sz w:val="24"/>
          <w:szCs w:val="24"/>
        </w:rPr>
        <w:t xml:space="preserve"> </w:t>
      </w:r>
      <w:r w:rsidR="001E2121">
        <w:rPr>
          <w:rFonts w:ascii="GHEA Grapalat" w:hAnsi="GHEA Grapalat"/>
          <w:b/>
          <w:sz w:val="24"/>
          <w:szCs w:val="24"/>
        </w:rPr>
        <w:t>Зина Товмасян</w:t>
      </w:r>
      <w:r w:rsidR="009415D8" w:rsidRPr="009415D8">
        <w:rPr>
          <w:rFonts w:ascii="GHEA Grapalat" w:hAnsi="GHEA Grapalat"/>
          <w:sz w:val="24"/>
          <w:szCs w:val="24"/>
        </w:rPr>
        <w:t>.</w:t>
      </w:r>
      <w:r w:rsidRPr="009415D8">
        <w:rPr>
          <w:rFonts w:ascii="GHEA Grapalat" w:hAnsi="GHEA Grapalat"/>
          <w:sz w:val="24"/>
          <w:szCs w:val="24"/>
        </w:rPr>
        <w:t xml:space="preserve"> Секретарь</w:t>
      </w:r>
      <w:r>
        <w:rPr>
          <w:rFonts w:ascii="GHEA Grapalat" w:hAnsi="GHEA Grapalat"/>
          <w:sz w:val="24"/>
          <w:szCs w:val="24"/>
        </w:rPr>
        <w:t xml:space="preserve">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w:t>
      </w:r>
      <w:r>
        <w:rPr>
          <w:rFonts w:ascii="GHEA Grapalat" w:hAnsi="GHEA Grapalat"/>
          <w:sz w:val="24"/>
          <w:szCs w:val="24"/>
        </w:rPr>
        <w:lastRenderedPageBreak/>
        <w:t xml:space="preserve">течение двух рабочих дней, следующих за днем их получения, возвращаются секретарем. </w:t>
      </w:r>
    </w:p>
    <w:p w14:paraId="3B1D730F" w14:textId="77777777" w:rsidR="00B67CCD" w:rsidRPr="00D3436F" w:rsidRDefault="00B67CCD" w:rsidP="001D7DC4">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73D3EADA" w14:textId="77777777" w:rsidR="005F25EF" w:rsidRDefault="005F25EF" w:rsidP="001D7DC4">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23E59652" w14:textId="77777777" w:rsidR="005F25EF" w:rsidRDefault="005F25EF" w:rsidP="001D7DC4">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аффилированных с ним лиц </w:t>
      </w:r>
      <w:r>
        <w:rPr>
          <w:rFonts w:ascii="GHEA Grapalat" w:hAnsi="GHEA Grapalat"/>
        </w:rPr>
        <w:t>требованиям права на участие, установленным настоящим приглашением;</w:t>
      </w:r>
    </w:p>
    <w:p w14:paraId="39C49BA2" w14:textId="77777777" w:rsidR="00C648DF" w:rsidRDefault="005F25EF" w:rsidP="001D7DC4">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14:paraId="46937982" w14:textId="77777777" w:rsidR="005F25EF" w:rsidRDefault="005F25EF" w:rsidP="001D7DC4">
      <w:pPr>
        <w:ind w:firstLine="284"/>
        <w:contextualSpacing/>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 xml:space="preserve">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r w:rsidR="002E067C">
        <w:rPr>
          <w:rFonts w:ascii="GHEA Grapalat" w:hAnsi="GHEA Grapalat"/>
        </w:rPr>
        <w:t>;</w:t>
      </w:r>
    </w:p>
    <w:p w14:paraId="22A93A08" w14:textId="77777777" w:rsidR="005F25EF" w:rsidRDefault="005F25EF" w:rsidP="001D7DC4">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14:paraId="51241B86" w14:textId="77777777" w:rsidR="00EA0D10" w:rsidRDefault="001361B2" w:rsidP="001D7DC4">
      <w:pPr>
        <w:pStyle w:val="norm"/>
        <w:widowControl w:val="0"/>
        <w:tabs>
          <w:tab w:val="left" w:pos="1134"/>
        </w:tabs>
        <w:spacing w:line="240" w:lineRule="auto"/>
        <w:ind w:firstLine="284"/>
        <w:contextualSpacing/>
        <w:rPr>
          <w:rFonts w:ascii="GHEA Grapalat" w:hAnsi="GHEA Grapalat"/>
        </w:rPr>
      </w:pPr>
      <w:r w:rsidRPr="00985FFB">
        <w:rPr>
          <w:rFonts w:ascii="GHEA Grapalat" w:hAnsi="GHEA Grapalat"/>
          <w:sz w:val="24"/>
          <w:szCs w:val="24"/>
        </w:rPr>
        <w:t xml:space="preserve">д)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14:paraId="7140BC9E" w14:textId="77777777" w:rsidR="00B67CCD" w:rsidRPr="009044F1" w:rsidRDefault="008E58A2"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5B90EA8A" w14:textId="77777777" w:rsidR="000845F6" w:rsidRPr="009044F1" w:rsidRDefault="00204A09"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618294C3" w14:textId="77777777" w:rsidR="000845F6" w:rsidRPr="00D3436F" w:rsidRDefault="00204A09" w:rsidP="001D7DC4">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6991D481" w14:textId="77777777" w:rsidR="00721677" w:rsidRDefault="00721677" w:rsidP="001D7DC4">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1A9246A3" w14:textId="77777777" w:rsidR="00721677" w:rsidRDefault="00721677" w:rsidP="001D7DC4">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78AC92A9" w14:textId="77777777" w:rsidR="00721677" w:rsidRDefault="00721677" w:rsidP="001D7DC4">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0F83471F" w14:textId="77777777"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14:paraId="3A4C2F21"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17B8C7AD" w14:textId="77777777" w:rsidR="00A45946" w:rsidRPr="009044F1" w:rsidRDefault="00C8055A" w:rsidP="007B18B8">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26D104A7" w14:textId="77777777" w:rsidR="00BC1D1C" w:rsidRPr="00483ED3" w:rsidRDefault="00C8055A" w:rsidP="00224D09">
      <w:pPr>
        <w:pStyle w:val="norm"/>
        <w:widowControl w:val="0"/>
        <w:tabs>
          <w:tab w:val="left" w:pos="1134"/>
        </w:tabs>
        <w:spacing w:line="240" w:lineRule="auto"/>
        <w:ind w:firstLine="567"/>
        <w:contextualSpacing/>
        <w:rPr>
          <w:rFonts w:ascii="GHEA Grapalat" w:hAnsi="GHEA Grapalat"/>
          <w:b/>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w:t>
      </w:r>
      <w:r w:rsidR="005A26BE" w:rsidRPr="005A26BE">
        <w:t xml:space="preserve"> </w:t>
      </w:r>
      <w:r w:rsidRPr="009044F1">
        <w:rPr>
          <w:rFonts w:ascii="GHEA Grapalat" w:hAnsi="GHEA Grapalat"/>
          <w:sz w:val="24"/>
          <w:szCs w:val="24"/>
        </w:rPr>
        <w:t xml:space="preserve"> в форме расчета, состоящего из </w:t>
      </w:r>
      <w:r w:rsidRPr="009044F1">
        <w:rPr>
          <w:rFonts w:ascii="GHEA Grapalat" w:hAnsi="GHEA Grapalat"/>
          <w:sz w:val="24"/>
          <w:szCs w:val="24"/>
        </w:rPr>
        <w:lastRenderedPageBreak/>
        <w:t>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w:t>
      </w:r>
    </w:p>
    <w:p w14:paraId="3BAC351D" w14:textId="77777777" w:rsidR="00B95FE0" w:rsidRPr="009044F1" w:rsidRDefault="00A70A2B" w:rsidP="007B18B8">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14:paraId="587E6716" w14:textId="77777777" w:rsidR="00B95FE0" w:rsidRPr="008C1A8A"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14:paraId="044590C3" w14:textId="77777777" w:rsidR="00B95FE0" w:rsidRPr="009044F1"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7BCF2D2D" w14:textId="77777777" w:rsidR="00A45946" w:rsidRPr="00565078" w:rsidRDefault="00B95FE0"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14:paraId="56051B38" w14:textId="77777777" w:rsidR="00B9778A" w:rsidRPr="00207098" w:rsidRDefault="00B9778A"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14:paraId="1CF2278F" w14:textId="77777777" w:rsidR="00A14685" w:rsidRDefault="00A14685"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0E4683A" w14:textId="77777777" w:rsidR="00147FD7" w:rsidRPr="00936CA6" w:rsidRDefault="00147FD7" w:rsidP="007B18B8">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14:paraId="257F334B" w14:textId="77777777" w:rsidR="0048059F" w:rsidRPr="009044F1" w:rsidRDefault="0048059F" w:rsidP="007B18B8">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14:paraId="1BDF7CE5" w14:textId="77777777" w:rsidR="00580617" w:rsidRDefault="00C8055A" w:rsidP="007B18B8">
      <w:pPr>
        <w:pStyle w:val="norm"/>
        <w:widowControl w:val="0"/>
        <w:tabs>
          <w:tab w:val="left" w:pos="1134"/>
        </w:tabs>
        <w:spacing w:line="240" w:lineRule="auto"/>
        <w:ind w:firstLine="567"/>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14:paraId="67C71CF4" w14:textId="77777777" w:rsidR="00A45946" w:rsidRPr="009044F1" w:rsidRDefault="00C8055A"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5CAEAC95" w14:textId="77777777" w:rsidR="00096865" w:rsidRPr="009044F1" w:rsidRDefault="00096865" w:rsidP="007B18B8">
      <w:pPr>
        <w:pStyle w:val="23"/>
        <w:widowControl w:val="0"/>
        <w:spacing w:line="240" w:lineRule="auto"/>
        <w:ind w:firstLine="567"/>
        <w:contextualSpacing/>
        <w:rPr>
          <w:rFonts w:ascii="GHEA Grapalat" w:hAnsi="GHEA Grapalat"/>
          <w:sz w:val="24"/>
          <w:szCs w:val="24"/>
        </w:rPr>
      </w:pPr>
    </w:p>
    <w:p w14:paraId="341FB835"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3FEA8832" w14:textId="77777777" w:rsidR="00096865" w:rsidRPr="00AA7117" w:rsidRDefault="00220C7C" w:rsidP="00204A09">
      <w:pPr>
        <w:pStyle w:val="a3"/>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2377AFD2" w14:textId="77777777" w:rsidR="00096865" w:rsidRPr="009044F1" w:rsidRDefault="00220C7C" w:rsidP="00204A09">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1A0D3F8" w14:textId="77777777" w:rsidR="00FA0E41" w:rsidRPr="009044F1" w:rsidRDefault="00FA0E41" w:rsidP="00B46D58">
      <w:pPr>
        <w:widowControl w:val="0"/>
        <w:spacing w:after="160"/>
        <w:ind w:firstLine="567"/>
        <w:jc w:val="center"/>
        <w:rPr>
          <w:rFonts w:ascii="GHEA Grapalat" w:hAnsi="GHEA Grapalat"/>
          <w:b/>
        </w:rPr>
      </w:pPr>
    </w:p>
    <w:p w14:paraId="51F0B246" w14:textId="77777777" w:rsidR="00A225E0" w:rsidRDefault="00A225E0" w:rsidP="00B46D58">
      <w:pPr>
        <w:rPr>
          <w:rFonts w:ascii="GHEA Grapalat" w:hAnsi="GHEA Grapalat" w:cs="Sylfaen"/>
        </w:rPr>
      </w:pPr>
    </w:p>
    <w:p w14:paraId="19F417D3" w14:textId="77777777" w:rsidR="00096865" w:rsidRPr="009044F1" w:rsidRDefault="00E70FC4" w:rsidP="00A9098A">
      <w:pPr>
        <w:widowControl w:val="0"/>
        <w:spacing w:after="160"/>
        <w:jc w:val="center"/>
        <w:rPr>
          <w:rFonts w:ascii="GHEA Grapalat" w:hAnsi="GHEA Grapalat"/>
          <w:b/>
        </w:rPr>
      </w:pPr>
      <w:r>
        <w:rPr>
          <w:rFonts w:ascii="GHEA Grapalat" w:hAnsi="GHEA Grapalat"/>
          <w:b/>
        </w:rPr>
        <w:lastRenderedPageBreak/>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4442BED0" w14:textId="023EED15" w:rsidR="00A9098A" w:rsidRPr="00AD29CE" w:rsidRDefault="00FD2748" w:rsidP="00204A09">
      <w:pPr>
        <w:pStyle w:val="23"/>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r w:rsidR="00A9098A" w:rsidRPr="002B605C">
        <w:rPr>
          <w:rFonts w:ascii="GHEA Grapalat" w:hAnsi="GHEA Grapalat"/>
          <w:sz w:val="24"/>
          <w:szCs w:val="24"/>
        </w:rPr>
        <w:t>заседании комиссии по вскрытию заявок</w:t>
      </w:r>
      <w:r w:rsidR="00A9098A" w:rsidRPr="00AD29CE">
        <w:rPr>
          <w:rFonts w:ascii="GHEA Grapalat" w:hAnsi="GHEA Grapalat"/>
          <w:sz w:val="24"/>
          <w:szCs w:val="24"/>
        </w:rPr>
        <w:t xml:space="preserve"> на </w:t>
      </w:r>
      <w:r w:rsidR="002923FC">
        <w:rPr>
          <w:rFonts w:ascii="GHEA Grapalat" w:hAnsi="GHEA Grapalat"/>
          <w:sz w:val="24"/>
          <w:szCs w:val="24"/>
          <w:lang w:val="hy-AM"/>
        </w:rPr>
        <w:t>1</w:t>
      </w:r>
      <w:r w:rsidR="009C4252">
        <w:rPr>
          <w:rFonts w:ascii="GHEA Grapalat" w:hAnsi="GHEA Grapalat"/>
          <w:sz w:val="24"/>
          <w:szCs w:val="24"/>
          <w:lang w:val="hy-AM"/>
        </w:rPr>
        <w:t>4</w:t>
      </w:r>
      <w:r w:rsidR="00A9098A" w:rsidRPr="00204A09">
        <w:rPr>
          <w:rFonts w:ascii="GHEA Grapalat" w:hAnsi="GHEA Grapalat"/>
          <w:b/>
          <w:sz w:val="24"/>
          <w:szCs w:val="24"/>
        </w:rPr>
        <w:t>-</w:t>
      </w:r>
      <w:proofErr w:type="spellStart"/>
      <w:r w:rsidR="00A9098A" w:rsidRPr="00204A09">
        <w:rPr>
          <w:rFonts w:ascii="GHEA Grapalat" w:hAnsi="GHEA Grapalat"/>
          <w:b/>
          <w:sz w:val="24"/>
          <w:szCs w:val="24"/>
        </w:rPr>
        <w:t>ый</w:t>
      </w:r>
      <w:proofErr w:type="spellEnd"/>
      <w:r w:rsidR="00A9098A" w:rsidRPr="00204A09">
        <w:rPr>
          <w:rFonts w:ascii="GHEA Grapalat" w:hAnsi="GHEA Grapalat"/>
          <w:b/>
          <w:sz w:val="24"/>
          <w:szCs w:val="24"/>
        </w:rPr>
        <w:t xml:space="preserve"> день в </w:t>
      </w:r>
      <w:r w:rsidR="00204A09" w:rsidRPr="00204A09">
        <w:rPr>
          <w:rFonts w:ascii="GHEA Grapalat" w:hAnsi="GHEA Grapalat"/>
          <w:b/>
          <w:sz w:val="24"/>
          <w:szCs w:val="24"/>
        </w:rPr>
        <w:t>1</w:t>
      </w:r>
      <w:r w:rsidR="002923FC">
        <w:rPr>
          <w:rFonts w:ascii="GHEA Grapalat" w:hAnsi="GHEA Grapalat"/>
          <w:b/>
          <w:sz w:val="24"/>
          <w:szCs w:val="24"/>
          <w:lang w:val="hy-AM"/>
        </w:rPr>
        <w:t>6</w:t>
      </w:r>
      <w:r w:rsidR="00204A09" w:rsidRPr="00204A09">
        <w:rPr>
          <w:rFonts w:ascii="GHEA Grapalat" w:hAnsi="GHEA Grapalat"/>
          <w:b/>
          <w:sz w:val="24"/>
          <w:szCs w:val="24"/>
        </w:rPr>
        <w:t>:30</w:t>
      </w:r>
      <w:r w:rsidR="00A9098A" w:rsidRPr="00AD29CE">
        <w:rPr>
          <w:rFonts w:ascii="GHEA Grapalat" w:hAnsi="GHEA Grapalat"/>
          <w:sz w:val="24"/>
          <w:szCs w:val="24"/>
        </w:rPr>
        <w:t xml:space="preserve">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14:paraId="4F9EFE23" w14:textId="77777777" w:rsidR="00A9098A" w:rsidRDefault="00A9098A" w:rsidP="00204A09">
      <w:pPr>
        <w:widowControl w:val="0"/>
        <w:ind w:firstLine="567"/>
        <w:contextualSpacing/>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14:paraId="218876FC" w14:textId="77777777" w:rsidR="00A9098A" w:rsidRDefault="00A9098A" w:rsidP="00204A09">
      <w:pPr>
        <w:widowControl w:val="0"/>
        <w:ind w:firstLine="567"/>
        <w:contextualSpacing/>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14:paraId="0B49551A" w14:textId="77777777"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175278BA" w14:textId="77777777"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51EE267A" w14:textId="77777777"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3846E4EC" w14:textId="77777777" w:rsidR="00A9098A" w:rsidRDefault="00A9098A" w:rsidP="00204A09">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12C8F9F8" w14:textId="77777777" w:rsidR="009A796C" w:rsidRPr="009044F1" w:rsidRDefault="00FD2748" w:rsidP="00204A09">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432A5677" w14:textId="77777777" w:rsidR="002A665D" w:rsidRPr="002A665D" w:rsidRDefault="00CF34DE" w:rsidP="00204A09">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14:paraId="4A43F5FC" w14:textId="77777777" w:rsidR="00ED6836" w:rsidRPr="009044F1" w:rsidRDefault="00745561" w:rsidP="00204A09">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14:paraId="2C40ADD3" w14:textId="77777777" w:rsidR="00B514E8" w:rsidRPr="009044F1" w:rsidRDefault="00FD2748"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14:paraId="485932FF" w14:textId="77777777" w:rsidR="00C832E0" w:rsidRPr="00A01157" w:rsidRDefault="00FD2748" w:rsidP="00C832E0">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00C832E0">
        <w:rPr>
          <w:rFonts w:ascii="GHEA Grapalat" w:hAnsi="GHEA Grapalat"/>
          <w:i w:val="0"/>
          <w:sz w:val="24"/>
          <w:szCs w:val="24"/>
        </w:rPr>
        <w:t>,</w:t>
      </w:r>
      <w:r w:rsidRPr="009044F1">
        <w:rPr>
          <w:rFonts w:ascii="GHEA Grapalat" w:hAnsi="GHEA Grapalat"/>
          <w:i w:val="0"/>
          <w:sz w:val="24"/>
          <w:szCs w:val="24"/>
        </w:rPr>
        <w:t xml:space="preserve"> </w:t>
      </w:r>
      <w:r w:rsidR="00C832E0" w:rsidRPr="00E063D7">
        <w:rPr>
          <w:rFonts w:ascii="GHEA Grapalat" w:hAnsi="GHEA Grapalat"/>
          <w:b/>
          <w:i w:val="0"/>
          <w:sz w:val="22"/>
          <w:szCs w:val="22"/>
        </w:rPr>
        <w:t>установленному Центральным банком Армении на момент вскрытия заявок</w:t>
      </w:r>
      <w:r w:rsidR="00C832E0">
        <w:rPr>
          <w:rFonts w:ascii="GHEA Grapalat" w:hAnsi="GHEA Grapalat"/>
          <w:b/>
          <w:i w:val="0"/>
          <w:sz w:val="22"/>
          <w:szCs w:val="22"/>
        </w:rPr>
        <w:t>.</w:t>
      </w:r>
    </w:p>
    <w:p w14:paraId="21063515" w14:textId="77777777" w:rsidR="009B6D58" w:rsidRPr="00186559" w:rsidRDefault="00FD274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062F354F" w14:textId="77777777"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 xml:space="preserve">на  </w:t>
      </w:r>
      <w:proofErr w:type="spellStart"/>
      <w:r w:rsidR="00D25F3D">
        <w:rPr>
          <w:rFonts w:ascii="GHEA Grapalat" w:hAnsi="GHEA Grapalat"/>
          <w:sz w:val="24"/>
          <w:szCs w:val="24"/>
        </w:rPr>
        <w:t>заседаниии</w:t>
      </w:r>
      <w:proofErr w:type="spellEnd"/>
      <w:r w:rsidR="00D25F3D">
        <w:rPr>
          <w:rFonts w:ascii="GHEA Grapalat" w:hAnsi="GHEA Grapalat"/>
          <w:sz w:val="24"/>
          <w:szCs w:val="24"/>
        </w:rPr>
        <w:t xml:space="preserve">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r w:rsidR="00EE36CC" w:rsidRPr="009044F1">
        <w:rPr>
          <w:rFonts w:ascii="GHEA Grapalat" w:hAnsi="GHEA Grapalat"/>
          <w:sz w:val="24"/>
          <w:szCs w:val="24"/>
        </w:rPr>
        <w:t>)присутствуют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14:paraId="5C1CC089" w14:textId="77777777"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w:t>
      </w:r>
      <w:r w:rsidRPr="009044F1">
        <w:rPr>
          <w:rFonts w:ascii="GHEA Grapalat" w:hAnsi="GHEA Grapalat"/>
          <w:sz w:val="24"/>
          <w:szCs w:val="24"/>
        </w:rPr>
        <w:lastRenderedPageBreak/>
        <w:t xml:space="preserve">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 xml:space="preserve">представивших равные </w:t>
      </w:r>
      <w:proofErr w:type="spellStart"/>
      <w:r w:rsidR="003F1A1C">
        <w:rPr>
          <w:rFonts w:ascii="GHEA Grapalat" w:hAnsi="GHEA Grapalat"/>
          <w:sz w:val="24"/>
          <w:szCs w:val="24"/>
        </w:rPr>
        <w:t>цены</w:t>
      </w:r>
      <w:r w:rsidRPr="009044F1">
        <w:rPr>
          <w:rFonts w:ascii="GHEA Grapalat" w:hAnsi="GHEA Grapalat"/>
          <w:sz w:val="24"/>
          <w:szCs w:val="24"/>
        </w:rPr>
        <w:t>участников</w:t>
      </w:r>
      <w:proofErr w:type="spellEnd"/>
      <w:r w:rsidRPr="009044F1">
        <w:rPr>
          <w:rFonts w:ascii="GHEA Grapalat" w:hAnsi="GHEA Grapalat"/>
          <w:sz w:val="24"/>
          <w:szCs w:val="24"/>
        </w:rPr>
        <w:t xml:space="preserve">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56132162" w14:textId="77777777" w:rsidR="009B6D58" w:rsidRPr="00A50C53"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36F48FBC" w14:textId="77777777"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5F3ADEAF" w14:textId="77777777"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14:paraId="707DD309" w14:textId="77777777" w:rsidR="00E87147" w:rsidRDefault="00E87147" w:rsidP="00204A09">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8.7</w:t>
      </w:r>
      <w:r w:rsidR="00C832E0">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2615FCF4" w14:textId="77777777" w:rsidR="00E87147" w:rsidRPr="009044F1" w:rsidRDefault="00E87147" w:rsidP="00204A09">
      <w:pPr>
        <w:pStyle w:val="norm"/>
        <w:widowControl w:val="0"/>
        <w:tabs>
          <w:tab w:val="left" w:pos="1134"/>
        </w:tabs>
        <w:spacing w:line="240" w:lineRule="auto"/>
        <w:ind w:firstLine="567"/>
        <w:contextualSpacing/>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3495D9B5" w14:textId="77777777" w:rsidR="00AD2081" w:rsidRDefault="00A150A9" w:rsidP="00204A09">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73CDD004" w14:textId="77777777" w:rsidR="003B3E74" w:rsidRPr="00AA7117" w:rsidRDefault="006A3C8A" w:rsidP="00204A09">
      <w:pPr>
        <w:pStyle w:val="norm"/>
        <w:widowControl w:val="0"/>
        <w:tabs>
          <w:tab w:val="left" w:pos="1134"/>
        </w:tabs>
        <w:spacing w:line="240" w:lineRule="auto"/>
        <w:ind w:firstLine="567"/>
        <w:contextualSpacing/>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39B20C6F" w14:textId="77777777" w:rsidR="00C27BA4" w:rsidRDefault="00A150A9" w:rsidP="00204A0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7E93D636" w14:textId="77777777" w:rsidR="00E46770"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 xml:space="preserve">(родитель,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w:t>
      </w:r>
      <w:r w:rsidR="00E46770" w:rsidRPr="00B6749E">
        <w:rPr>
          <w:rFonts w:ascii="GHEA Grapalat" w:hAnsi="GHEA Grapalat"/>
          <w:sz w:val="24"/>
          <w:szCs w:val="24"/>
        </w:rPr>
        <w:lastRenderedPageBreak/>
        <w:t>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088DD84C" w14:textId="77777777" w:rsidR="00C70652"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44AF86B1" w14:textId="77777777" w:rsidR="00E65F37" w:rsidRPr="009044F1" w:rsidRDefault="00A150A9" w:rsidP="00204A0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w:t>
      </w:r>
      <w:r w:rsidR="00C832E0">
        <w:rPr>
          <w:rFonts w:ascii="GHEA Grapalat" w:hAnsi="GHEA Grapalat"/>
          <w:sz w:val="24"/>
          <w:szCs w:val="24"/>
        </w:rPr>
        <w:t xml:space="preserve"> </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1CCF1F27" w14:textId="77777777" w:rsidR="00A24827" w:rsidRPr="009044F1" w:rsidRDefault="00A24827"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50EACF64" w14:textId="77777777" w:rsidR="008B73CD" w:rsidRPr="009044F1" w:rsidRDefault="008B73CD"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5B232052" w14:textId="77777777" w:rsidR="00E64D24" w:rsidRDefault="008769B4"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FB5F76" w:rsidRPr="00551FD6">
        <w:rPr>
          <w:rFonts w:ascii="GHEA Grapalat" w:hAnsi="GHEA Grapalat"/>
        </w:rPr>
        <w:t xml:space="preserve">В случае выявления </w:t>
      </w:r>
      <w:r w:rsidR="00FB5F76" w:rsidRPr="00681C1F">
        <w:rPr>
          <w:rFonts w:ascii="GHEA Grapalat" w:hAnsi="GHEA Grapalat"/>
          <w:color w:val="000000" w:themeColor="text1"/>
        </w:rPr>
        <w:t xml:space="preserve">оснований, предусмотренных пунктом 6 части 1 статьи 6 Закона, </w:t>
      </w:r>
      <w:r w:rsidR="00FB5F76"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FB5F76" w:rsidRPr="00787DDB">
        <w:rPr>
          <w:rFonts w:ascii="GHEA Grapalat" w:hAnsi="GHEA Grapalat"/>
        </w:rPr>
        <w:t>. Мотивированное решение руководителя заказчика уполномоченный орган публикует в бюллетене</w:t>
      </w:r>
      <w:r w:rsidR="00FB5F76" w:rsidRPr="00E533E5">
        <w:rPr>
          <w:rFonts w:ascii="GHEA Grapalat" w:hAnsi="GHEA Grapalat"/>
        </w:rPr>
        <w:t xml:space="preserve"> </w:t>
      </w:r>
      <w:r w:rsidR="00FB5F76">
        <w:rPr>
          <w:rFonts w:ascii="GHEA Grapalat" w:hAnsi="GHEA Grapalat"/>
        </w:rPr>
        <w:t xml:space="preserve">в течение пяти рабочих дней, </w:t>
      </w:r>
      <w:r w:rsidR="00FB5F76">
        <w:rPr>
          <w:rStyle w:val="ezkurwreuab5ozgtqnkl"/>
          <w:rFonts w:ascii="GHEA Grapalat" w:hAnsi="GHEA Grapalat"/>
        </w:rPr>
        <w:t>следующих</w:t>
      </w:r>
      <w:r w:rsidR="00FB5F76">
        <w:rPr>
          <w:rFonts w:ascii="GHEA Grapalat" w:hAnsi="GHEA Grapalat"/>
        </w:rPr>
        <w:t xml:space="preserve"> </w:t>
      </w:r>
      <w:r w:rsidR="00FB5F76">
        <w:rPr>
          <w:rStyle w:val="ezkurwreuab5ozgtqnkl"/>
          <w:rFonts w:ascii="GHEA Grapalat" w:hAnsi="GHEA Grapalat"/>
        </w:rPr>
        <w:t>за днем</w:t>
      </w:r>
      <w:r w:rsidR="00FB5F76">
        <w:rPr>
          <w:rFonts w:ascii="GHEA Grapalat" w:hAnsi="GHEA Grapalat"/>
        </w:rPr>
        <w:t xml:space="preserve"> </w:t>
      </w:r>
      <w:r w:rsidR="00FB5F76">
        <w:rPr>
          <w:rStyle w:val="ezkurwreuab5ozgtqnkl"/>
          <w:rFonts w:ascii="GHEA Grapalat" w:hAnsi="GHEA Grapalat"/>
        </w:rPr>
        <w:t>получения</w:t>
      </w:r>
      <w:r w:rsidR="00FB5F76">
        <w:rPr>
          <w:rFonts w:ascii="GHEA Grapalat" w:hAnsi="GHEA Grapalat"/>
        </w:rPr>
        <w:t xml:space="preserve"> </w:t>
      </w:r>
      <w:r w:rsidR="00FB5F76">
        <w:rPr>
          <w:rStyle w:val="ezkurwreuab5ozgtqnkl"/>
          <w:rFonts w:ascii="GHEA Grapalat" w:hAnsi="GHEA Grapalat"/>
        </w:rPr>
        <w:t>решения</w:t>
      </w:r>
      <w:r w:rsidR="00FB5F76" w:rsidRPr="00787DDB">
        <w:rPr>
          <w:rFonts w:ascii="GHEA Grapalat" w:hAnsi="GHEA Grapalat"/>
        </w:rPr>
        <w:t>.</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на десятый день</w:t>
      </w:r>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14:paraId="6D9BC054" w14:textId="77777777" w:rsidR="006D55DC" w:rsidRPr="006D55DC" w:rsidRDefault="00392E38" w:rsidP="00204A09">
      <w:pPr>
        <w:widowControl w:val="0"/>
        <w:tabs>
          <w:tab w:val="left" w:pos="1276"/>
        </w:tabs>
        <w:contextualSpacing/>
        <w:rPr>
          <w:rFonts w:ascii="GHEA Grapalat" w:hAnsi="GHEA Grapalat"/>
        </w:rPr>
      </w:pPr>
      <w:r>
        <w:rPr>
          <w:rFonts w:ascii="GHEA Grapalat" w:hAnsi="GHEA Grapalat"/>
        </w:rPr>
        <w:t>Е</w:t>
      </w:r>
      <w:r w:rsidR="006D55DC" w:rsidRPr="006D55DC">
        <w:rPr>
          <w:rFonts w:ascii="GHEA Grapalat" w:hAnsi="GHEA Grapalat"/>
        </w:rPr>
        <w:t>сли:</w:t>
      </w:r>
    </w:p>
    <w:p w14:paraId="0B2E4EDB" w14:textId="77777777" w:rsidR="006D55DC" w:rsidRPr="006D55DC" w:rsidRDefault="006D55DC" w:rsidP="00204A09">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0A93D040" w14:textId="77777777" w:rsidR="006D55DC" w:rsidRPr="006D55DC" w:rsidRDefault="006D55DC" w:rsidP="00204A09">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lastRenderedPageBreak/>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63A8CC90" w14:textId="77777777" w:rsidR="00050818" w:rsidRPr="00050818" w:rsidRDefault="00050818" w:rsidP="00050818">
      <w:pPr>
        <w:widowControl w:val="0"/>
        <w:tabs>
          <w:tab w:val="left" w:pos="1276"/>
        </w:tabs>
        <w:spacing w:after="160"/>
        <w:jc w:val="both"/>
        <w:rPr>
          <w:rFonts w:ascii="GHEA Grapalat" w:hAnsi="GHEA Grapalat"/>
        </w:rPr>
      </w:pPr>
      <w:r w:rsidRPr="00050818">
        <w:rPr>
          <w:rFonts w:ascii="GHEA Grapalat" w:hAnsi="GHEA Grapalat" w:cs="Sylfaen"/>
        </w:rPr>
        <w:t xml:space="preserve">     </w:t>
      </w:r>
      <w:r w:rsidRPr="00050818">
        <w:rPr>
          <w:rFonts w:ascii="GHEA Grapalat" w:hAnsi="GHEA Grapalat" w:cs="Sylfaen" w:hint="eastAsia"/>
        </w:rPr>
        <w:t>При</w:t>
      </w:r>
      <w:r w:rsidRPr="00050818">
        <w:rPr>
          <w:rFonts w:ascii="GHEA Grapalat" w:hAnsi="GHEA Grapalat" w:cs="Sylfaen"/>
        </w:rPr>
        <w:t xml:space="preserve"> </w:t>
      </w:r>
      <w:r w:rsidRPr="00050818">
        <w:rPr>
          <w:rFonts w:ascii="GHEA Grapalat" w:hAnsi="GHEA Grapalat" w:cs="Sylfaen" w:hint="eastAsia"/>
        </w:rPr>
        <w:t>этом</w:t>
      </w:r>
      <w:r w:rsidRPr="00050818">
        <w:rPr>
          <w:rFonts w:ascii="GHEA Grapalat" w:hAnsi="GHEA Grapalat" w:cs="Sylfaen"/>
        </w:rPr>
        <w:t xml:space="preserve">, </w:t>
      </w:r>
      <w:r w:rsidRPr="00050818">
        <w:rPr>
          <w:rFonts w:ascii="GHEA Grapalat" w:hAnsi="GHEA Grapalat" w:cs="Sylfaen" w:hint="eastAsia"/>
        </w:rPr>
        <w:t>если</w:t>
      </w:r>
      <w:r w:rsidRPr="00050818">
        <w:rPr>
          <w:rFonts w:ascii="GHEA Grapalat" w:hAnsi="GHEA Grapalat" w:cs="Sylfaen"/>
        </w:rPr>
        <w:t xml:space="preserve"> </w:t>
      </w:r>
      <w:r w:rsidRPr="00050818">
        <w:rPr>
          <w:rFonts w:ascii="GHEA Grapalat" w:hAnsi="GHEA Grapalat" w:cs="Sylfaen" w:hint="eastAsia"/>
        </w:rPr>
        <w:t>заявление</w:t>
      </w:r>
      <w:r w:rsidRPr="00050818">
        <w:rPr>
          <w:rFonts w:ascii="GHEA Grapalat" w:hAnsi="GHEA Grapalat" w:cs="Sylfaen"/>
        </w:rPr>
        <w:t>-</w:t>
      </w:r>
      <w:r w:rsidRPr="00050818">
        <w:rPr>
          <w:rFonts w:ascii="GHEA Grapalat" w:hAnsi="GHEA Grapalat" w:cs="Sylfaen" w:hint="eastAsia"/>
        </w:rPr>
        <w:t>объявление</w:t>
      </w:r>
      <w:r w:rsidRPr="00050818">
        <w:rPr>
          <w:rFonts w:ascii="GHEA Grapalat" w:hAnsi="GHEA Grapalat" w:cs="Sylfaen"/>
        </w:rPr>
        <w:t xml:space="preserve"> </w:t>
      </w:r>
      <w:r w:rsidRPr="00050818">
        <w:rPr>
          <w:rFonts w:ascii="GHEA Grapalat" w:hAnsi="GHEA Grapalat" w:cs="Sylfaen" w:hint="eastAsia"/>
        </w:rPr>
        <w:t>о</w:t>
      </w:r>
      <w:r w:rsidRPr="00050818">
        <w:rPr>
          <w:rFonts w:ascii="GHEA Grapalat" w:hAnsi="GHEA Grapalat" w:cs="Sylfaen"/>
        </w:rPr>
        <w:t xml:space="preserve"> </w:t>
      </w:r>
      <w:r w:rsidRPr="00050818">
        <w:rPr>
          <w:rFonts w:ascii="GHEA Grapalat" w:hAnsi="GHEA Grapalat" w:cs="Sylfaen" w:hint="eastAsia"/>
        </w:rPr>
        <w:t>праве</w:t>
      </w:r>
      <w:r w:rsidRPr="00050818">
        <w:rPr>
          <w:rFonts w:ascii="GHEA Grapalat" w:hAnsi="GHEA Grapalat" w:cs="Sylfaen"/>
        </w:rPr>
        <w:t xml:space="preserve"> </w:t>
      </w:r>
      <w:r w:rsidRPr="00050818">
        <w:rPr>
          <w:rFonts w:ascii="GHEA Grapalat" w:hAnsi="GHEA Grapalat" w:cs="Sylfaen" w:hint="eastAsia"/>
        </w:rPr>
        <w:t>на</w:t>
      </w:r>
      <w:r w:rsidRPr="00050818">
        <w:rPr>
          <w:rFonts w:ascii="GHEA Grapalat" w:hAnsi="GHEA Grapalat" w:cs="Sylfaen"/>
        </w:rPr>
        <w:t xml:space="preserve"> </w:t>
      </w:r>
      <w:r w:rsidRPr="00050818">
        <w:rPr>
          <w:rFonts w:ascii="GHEA Grapalat" w:hAnsi="GHEA Grapalat" w:cs="Sylfaen" w:hint="eastAsia"/>
        </w:rPr>
        <w:t>участие</w:t>
      </w:r>
      <w:r w:rsidRPr="00050818">
        <w:rPr>
          <w:rFonts w:ascii="GHEA Grapalat" w:hAnsi="GHEA Grapalat" w:cs="Sylfaen"/>
        </w:rPr>
        <w:t xml:space="preserve"> </w:t>
      </w:r>
      <w:r w:rsidRPr="00050818">
        <w:rPr>
          <w:rFonts w:ascii="GHEA Grapalat" w:hAnsi="GHEA Grapalat" w:cs="Sylfaen" w:hint="eastAsia"/>
        </w:rPr>
        <w:t>в</w:t>
      </w:r>
      <w:r w:rsidRPr="00050818">
        <w:rPr>
          <w:rFonts w:ascii="GHEA Grapalat" w:hAnsi="GHEA Grapalat" w:cs="Sylfaen"/>
        </w:rPr>
        <w:t xml:space="preserve"> </w:t>
      </w:r>
      <w:r w:rsidRPr="00050818">
        <w:rPr>
          <w:rFonts w:ascii="GHEA Grapalat" w:hAnsi="GHEA Grapalat" w:cs="Sylfaen" w:hint="eastAsia"/>
        </w:rPr>
        <w:t>закупках</w:t>
      </w:r>
      <w:r w:rsidRPr="00050818">
        <w:rPr>
          <w:rFonts w:ascii="GHEA Grapalat" w:hAnsi="GHEA Grapalat" w:cs="Sylfaen"/>
        </w:rPr>
        <w:t xml:space="preserve"> </w:t>
      </w:r>
      <w:r w:rsidRPr="00050818">
        <w:rPr>
          <w:rFonts w:ascii="GHEA Grapalat" w:hAnsi="GHEA Grapalat" w:cs="Sylfaen" w:hint="eastAsia"/>
        </w:rPr>
        <w:t>участника</w:t>
      </w:r>
      <w:r w:rsidRPr="00050818">
        <w:rPr>
          <w:rFonts w:ascii="GHEA Grapalat" w:hAnsi="GHEA Grapalat" w:cs="Sylfaen"/>
        </w:rPr>
        <w:t xml:space="preserve"> </w:t>
      </w:r>
      <w:r w:rsidRPr="00050818">
        <w:rPr>
          <w:rFonts w:ascii="GHEA Grapalat" w:hAnsi="GHEA Grapalat" w:cs="Sylfaen" w:hint="eastAsia"/>
        </w:rPr>
        <w:t>квалифицируется</w:t>
      </w:r>
      <w:r w:rsidRPr="00050818">
        <w:rPr>
          <w:rFonts w:ascii="GHEA Grapalat" w:hAnsi="GHEA Grapalat" w:cs="Sylfaen"/>
        </w:rPr>
        <w:t xml:space="preserve"> </w:t>
      </w:r>
      <w:r w:rsidRPr="00050818">
        <w:rPr>
          <w:rFonts w:ascii="GHEA Grapalat" w:hAnsi="GHEA Grapalat" w:cs="Sylfaen" w:hint="eastAsia"/>
        </w:rPr>
        <w:t>как</w:t>
      </w:r>
      <w:r w:rsidRPr="00050818">
        <w:rPr>
          <w:rFonts w:ascii="GHEA Grapalat" w:hAnsi="GHEA Grapalat" w:cs="Sylfaen"/>
        </w:rPr>
        <w:t xml:space="preserve"> </w:t>
      </w:r>
      <w:r w:rsidRPr="00050818">
        <w:rPr>
          <w:rFonts w:ascii="GHEA Grapalat" w:hAnsi="GHEA Grapalat" w:cs="Sylfaen" w:hint="eastAsia"/>
        </w:rPr>
        <w:t>несоответствующее</w:t>
      </w:r>
      <w:r w:rsidRPr="00050818">
        <w:rPr>
          <w:rFonts w:ascii="GHEA Grapalat" w:hAnsi="GHEA Grapalat" w:cs="Sylfaen"/>
        </w:rPr>
        <w:t xml:space="preserve"> </w:t>
      </w:r>
      <w:r w:rsidRPr="00050818">
        <w:rPr>
          <w:rFonts w:ascii="GHEA Grapalat" w:hAnsi="GHEA Grapalat" w:cs="Sylfaen" w:hint="eastAsia"/>
        </w:rPr>
        <w:t>действительности</w:t>
      </w:r>
      <w:r w:rsidRPr="00050818">
        <w:rPr>
          <w:rFonts w:ascii="GHEA Grapalat" w:hAnsi="GHEA Grapalat" w:cs="Sylfaen"/>
        </w:rPr>
        <w:t xml:space="preserve"> </w:t>
      </w:r>
      <w:r w:rsidRPr="00050818">
        <w:rPr>
          <w:rFonts w:ascii="GHEA Grapalat" w:hAnsi="GHEA Grapalat" w:cs="Sylfaen" w:hint="eastAsia"/>
        </w:rPr>
        <w:t>или</w:t>
      </w:r>
      <w:r w:rsidRPr="00050818">
        <w:rPr>
          <w:rFonts w:ascii="GHEA Grapalat" w:hAnsi="GHEA Grapalat" w:cs="Sylfaen"/>
        </w:rPr>
        <w:t xml:space="preserve"> </w:t>
      </w:r>
      <w:r w:rsidRPr="00050818">
        <w:rPr>
          <w:rFonts w:ascii="GHEA Grapalat" w:hAnsi="GHEA Grapalat" w:cs="Sylfaen" w:hint="eastAsia"/>
        </w:rPr>
        <w:t>участник</w:t>
      </w:r>
      <w:r w:rsidRPr="00050818">
        <w:rPr>
          <w:rFonts w:ascii="GHEA Grapalat" w:hAnsi="GHEA Grapalat" w:cs="Sylfaen"/>
        </w:rPr>
        <w:t xml:space="preserve"> </w:t>
      </w:r>
      <w:r w:rsidRPr="00050818">
        <w:rPr>
          <w:rFonts w:ascii="GHEA Grapalat" w:hAnsi="GHEA Grapalat" w:cs="Sylfaen" w:hint="eastAsia"/>
        </w:rPr>
        <w:t>не</w:t>
      </w:r>
      <w:r w:rsidRPr="00050818">
        <w:rPr>
          <w:rFonts w:ascii="GHEA Grapalat" w:hAnsi="GHEA Grapalat" w:cs="Sylfaen"/>
        </w:rPr>
        <w:t xml:space="preserve"> </w:t>
      </w:r>
      <w:r w:rsidRPr="00050818">
        <w:rPr>
          <w:rFonts w:ascii="GHEA Grapalat" w:hAnsi="GHEA Grapalat" w:cs="Sylfaen" w:hint="eastAsia"/>
        </w:rPr>
        <w:t>представляет</w:t>
      </w:r>
      <w:r w:rsidRPr="00050818">
        <w:rPr>
          <w:rFonts w:ascii="GHEA Grapalat" w:hAnsi="GHEA Grapalat" w:cs="Sylfaen"/>
        </w:rPr>
        <w:t xml:space="preserve"> </w:t>
      </w:r>
      <w:r w:rsidRPr="00050818">
        <w:rPr>
          <w:rFonts w:ascii="GHEA Grapalat" w:hAnsi="GHEA Grapalat" w:cs="Sylfaen" w:hint="eastAsia"/>
        </w:rPr>
        <w:t>предусмотренные</w:t>
      </w:r>
      <w:r w:rsidRPr="00050818">
        <w:rPr>
          <w:rFonts w:ascii="GHEA Grapalat" w:hAnsi="GHEA Grapalat" w:cs="Sylfaen"/>
        </w:rPr>
        <w:t xml:space="preserve"> </w:t>
      </w:r>
      <w:r w:rsidRPr="00050818">
        <w:rPr>
          <w:rFonts w:ascii="GHEA Grapalat" w:hAnsi="GHEA Grapalat" w:cs="Sylfaen" w:hint="eastAsia"/>
        </w:rPr>
        <w:t>приглашением</w:t>
      </w:r>
      <w:r w:rsidRPr="00050818">
        <w:rPr>
          <w:rFonts w:ascii="GHEA Grapalat" w:hAnsi="GHEA Grapalat" w:cs="Sylfaen"/>
        </w:rPr>
        <w:t xml:space="preserve"> </w:t>
      </w:r>
      <w:r w:rsidRPr="00050818">
        <w:rPr>
          <w:rFonts w:ascii="GHEA Grapalat" w:hAnsi="GHEA Grapalat" w:cs="Sylfaen" w:hint="eastAsia"/>
        </w:rPr>
        <w:t>документы</w:t>
      </w:r>
      <w:r w:rsidRPr="00050818">
        <w:rPr>
          <w:rFonts w:ascii="GHEA Grapalat" w:hAnsi="GHEA Grapalat" w:cs="Sylfaen"/>
        </w:rPr>
        <w:t xml:space="preserve">  </w:t>
      </w:r>
      <w:r w:rsidRPr="00050818">
        <w:rPr>
          <w:rFonts w:ascii="GHEA Grapalat" w:hAnsi="GHEA Grapalat" w:cs="Sylfaen" w:hint="eastAsia"/>
        </w:rPr>
        <w:t>в</w:t>
      </w:r>
      <w:r w:rsidRPr="00050818">
        <w:rPr>
          <w:rFonts w:ascii="GHEA Grapalat" w:hAnsi="GHEA Grapalat" w:cs="Sylfaen"/>
        </w:rPr>
        <w:t xml:space="preserve"> </w:t>
      </w:r>
      <w:r w:rsidRPr="00050818">
        <w:rPr>
          <w:rFonts w:ascii="GHEA Grapalat" w:hAnsi="GHEA Grapalat" w:cs="Sylfaen" w:hint="eastAsia"/>
        </w:rPr>
        <w:t>порядке</w:t>
      </w:r>
      <w:r w:rsidRPr="00050818">
        <w:rPr>
          <w:rFonts w:ascii="GHEA Grapalat" w:hAnsi="GHEA Grapalat" w:cs="Sylfaen"/>
        </w:rPr>
        <w:t xml:space="preserve"> </w:t>
      </w:r>
      <w:r w:rsidRPr="00050818">
        <w:rPr>
          <w:rFonts w:ascii="GHEA Grapalat" w:hAnsi="GHEA Grapalat" w:cs="Sylfaen" w:hint="eastAsia"/>
        </w:rPr>
        <w:t>и</w:t>
      </w:r>
      <w:r w:rsidRPr="00050818">
        <w:rPr>
          <w:rFonts w:ascii="GHEA Grapalat" w:hAnsi="GHEA Grapalat" w:cs="Sylfaen"/>
        </w:rPr>
        <w:t xml:space="preserve"> </w:t>
      </w:r>
      <w:r w:rsidRPr="00050818">
        <w:rPr>
          <w:rFonts w:ascii="GHEA Grapalat" w:hAnsi="GHEA Grapalat" w:cs="Sylfaen" w:hint="eastAsia"/>
        </w:rPr>
        <w:t>сроки</w:t>
      </w:r>
      <w:r w:rsidRPr="00050818">
        <w:rPr>
          <w:rFonts w:ascii="GHEA Grapalat" w:hAnsi="GHEA Grapalat" w:cs="Sylfaen"/>
        </w:rPr>
        <w:t xml:space="preserve">, </w:t>
      </w:r>
      <w:r w:rsidRPr="00050818">
        <w:rPr>
          <w:rFonts w:ascii="GHEA Grapalat" w:hAnsi="GHEA Grapalat" w:cs="Sylfaen" w:hint="eastAsia"/>
        </w:rPr>
        <w:t>установленные</w:t>
      </w:r>
      <w:r w:rsidRPr="00050818">
        <w:rPr>
          <w:rFonts w:ascii="GHEA Grapalat" w:hAnsi="GHEA Grapalat" w:cs="Sylfaen"/>
        </w:rPr>
        <w:t xml:space="preserve"> </w:t>
      </w:r>
      <w:r w:rsidRPr="00050818">
        <w:rPr>
          <w:rFonts w:ascii="GHEA Grapalat" w:hAnsi="GHEA Grapalat" w:cs="Sylfaen" w:hint="eastAsia"/>
        </w:rPr>
        <w:t>настоящим</w:t>
      </w:r>
      <w:r w:rsidRPr="00050818">
        <w:rPr>
          <w:rFonts w:ascii="GHEA Grapalat" w:hAnsi="GHEA Grapalat" w:cs="Sylfaen"/>
        </w:rPr>
        <w:t xml:space="preserve"> </w:t>
      </w:r>
      <w:r w:rsidRPr="00050818">
        <w:rPr>
          <w:rFonts w:ascii="GHEA Grapalat" w:hAnsi="GHEA Grapalat" w:cs="Sylfaen" w:hint="eastAsia"/>
        </w:rPr>
        <w:t>приглашением</w:t>
      </w:r>
      <w:r w:rsidRPr="00050818">
        <w:rPr>
          <w:rFonts w:ascii="GHEA Grapalat" w:hAnsi="GHEA Grapalat" w:cs="Sylfaen"/>
        </w:rPr>
        <w:t xml:space="preserve">, 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050818">
        <w:rPr>
          <w:rFonts w:ascii="GHEA Grapalat" w:hAnsi="GHEA Grapalat" w:cs="Sylfaen" w:hint="eastAsia"/>
        </w:rPr>
        <w:t>или</w:t>
      </w:r>
      <w:r w:rsidRPr="00050818">
        <w:rPr>
          <w:rFonts w:ascii="GHEA Grapalat" w:hAnsi="GHEA Grapalat" w:cs="Sylfaen"/>
        </w:rPr>
        <w:t xml:space="preserve"> </w:t>
      </w:r>
      <w:r w:rsidRPr="00050818">
        <w:rPr>
          <w:rFonts w:ascii="GHEA Grapalat" w:hAnsi="GHEA Grapalat" w:cs="Sylfaen" w:hint="eastAsia"/>
        </w:rPr>
        <w:t>отобранный</w:t>
      </w:r>
      <w:r w:rsidRPr="00050818">
        <w:rPr>
          <w:rFonts w:ascii="GHEA Grapalat" w:hAnsi="GHEA Grapalat" w:cs="Sylfaen"/>
        </w:rPr>
        <w:t xml:space="preserve"> </w:t>
      </w:r>
      <w:r w:rsidRPr="00050818">
        <w:rPr>
          <w:rFonts w:ascii="GHEA Grapalat" w:hAnsi="GHEA Grapalat" w:cs="Sylfaen" w:hint="eastAsia"/>
        </w:rPr>
        <w:t>участник</w:t>
      </w:r>
      <w:r w:rsidRPr="00050818">
        <w:rPr>
          <w:rFonts w:ascii="GHEA Grapalat" w:hAnsi="GHEA Grapalat" w:cs="Sylfaen"/>
        </w:rPr>
        <w:t xml:space="preserve"> </w:t>
      </w:r>
      <w:r w:rsidRPr="00050818">
        <w:rPr>
          <w:rFonts w:ascii="GHEA Grapalat" w:hAnsi="GHEA Grapalat" w:cs="Sylfaen" w:hint="eastAsia"/>
        </w:rPr>
        <w:t>не</w:t>
      </w:r>
      <w:r w:rsidRPr="00050818">
        <w:rPr>
          <w:rFonts w:ascii="GHEA Grapalat" w:hAnsi="GHEA Grapalat" w:cs="Sylfaen"/>
        </w:rPr>
        <w:t xml:space="preserve"> </w:t>
      </w:r>
      <w:r w:rsidRPr="00050818">
        <w:rPr>
          <w:rFonts w:ascii="GHEA Grapalat" w:hAnsi="GHEA Grapalat" w:cs="Sylfaen" w:hint="eastAsia"/>
        </w:rPr>
        <w:t>представляет</w:t>
      </w:r>
      <w:r w:rsidRPr="00050818">
        <w:rPr>
          <w:rFonts w:ascii="GHEA Grapalat" w:hAnsi="GHEA Grapalat" w:cs="Sylfaen"/>
        </w:rPr>
        <w:t xml:space="preserve"> </w:t>
      </w:r>
      <w:r w:rsidRPr="00050818">
        <w:rPr>
          <w:rFonts w:ascii="GHEA Grapalat" w:hAnsi="GHEA Grapalat" w:cs="Sylfaen" w:hint="eastAsia"/>
        </w:rPr>
        <w:t>обеспечение</w:t>
      </w:r>
      <w:r w:rsidRPr="00050818">
        <w:rPr>
          <w:rFonts w:ascii="GHEA Grapalat" w:hAnsi="GHEA Grapalat" w:cs="Sylfaen"/>
        </w:rPr>
        <w:t xml:space="preserve"> </w:t>
      </w:r>
      <w:r w:rsidRPr="00050818">
        <w:rPr>
          <w:rFonts w:ascii="GHEA Grapalat" w:hAnsi="GHEA Grapalat" w:cs="Sylfaen" w:hint="eastAsia"/>
        </w:rPr>
        <w:t>квалификации</w:t>
      </w:r>
      <w:r w:rsidRPr="00050818">
        <w:rPr>
          <w:rFonts w:ascii="GHEA Grapalat" w:hAnsi="GHEA Grapalat" w:cs="Sylfaen"/>
        </w:rPr>
        <w:t xml:space="preserve"> </w:t>
      </w:r>
      <w:r w:rsidRPr="00050818">
        <w:rPr>
          <w:rFonts w:ascii="GHEA Grapalat" w:hAnsi="GHEA Grapalat" w:cs="Sylfaen" w:hint="eastAsia"/>
        </w:rPr>
        <w:t>или</w:t>
      </w:r>
      <w:r w:rsidRPr="00050818">
        <w:rPr>
          <w:rFonts w:ascii="GHEA Grapalat" w:hAnsi="GHEA Grapalat" w:cs="Sylfaen"/>
        </w:rPr>
        <w:t xml:space="preserve"> </w:t>
      </w:r>
      <w:r w:rsidRPr="00050818">
        <w:rPr>
          <w:rFonts w:ascii="GHEA Grapalat" w:hAnsi="GHEA Grapalat" w:cs="Sylfaen" w:hint="eastAsia"/>
        </w:rPr>
        <w:t>договора</w:t>
      </w:r>
      <w:r w:rsidRPr="00050818">
        <w:rPr>
          <w:rFonts w:ascii="GHEA Grapalat" w:hAnsi="GHEA Grapalat" w:cs="Sylfaen"/>
        </w:rPr>
        <w:t xml:space="preserve">, </w:t>
      </w:r>
      <w:r w:rsidRPr="00050818">
        <w:rPr>
          <w:rFonts w:ascii="GHEA Grapalat" w:hAnsi="GHEA Grapalat" w:cs="Sylfaen" w:hint="eastAsia"/>
        </w:rPr>
        <w:t>или</w:t>
      </w:r>
      <w:r w:rsidRPr="00050818">
        <w:rPr>
          <w:rFonts w:ascii="GHEA Grapalat" w:hAnsi="GHEA Grapalat" w:cs="Sylfaen"/>
        </w:rPr>
        <w:t xml:space="preserve"> </w:t>
      </w:r>
      <w:r w:rsidRPr="00050818">
        <w:rPr>
          <w:rFonts w:ascii="GHEA Grapalat" w:hAnsi="GHEA Grapalat" w:cs="Sylfaen" w:hint="eastAsia"/>
        </w:rPr>
        <w:t>если</w:t>
      </w:r>
      <w:r w:rsidRPr="00050818">
        <w:rPr>
          <w:rFonts w:ascii="GHEA Grapalat" w:hAnsi="GHEA Grapalat" w:cs="Sylfaen"/>
        </w:rPr>
        <w:t xml:space="preserve"> </w:t>
      </w:r>
      <w:r w:rsidRPr="00050818">
        <w:rPr>
          <w:rFonts w:ascii="GHEA Grapalat" w:hAnsi="GHEA Grapalat" w:cs="Sylfaen" w:hint="eastAsia"/>
        </w:rPr>
        <w:t>процедура</w:t>
      </w:r>
      <w:r w:rsidRPr="00050818">
        <w:rPr>
          <w:rFonts w:ascii="GHEA Grapalat" w:hAnsi="GHEA Grapalat" w:cs="Sylfaen"/>
        </w:rPr>
        <w:t xml:space="preserve"> </w:t>
      </w:r>
      <w:r w:rsidRPr="00050818">
        <w:rPr>
          <w:rFonts w:ascii="GHEA Grapalat" w:hAnsi="GHEA Grapalat" w:cs="Sylfaen" w:hint="eastAsia"/>
        </w:rPr>
        <w:t>организована</w:t>
      </w:r>
      <w:r w:rsidRPr="00050818">
        <w:rPr>
          <w:rFonts w:ascii="GHEA Grapalat" w:hAnsi="GHEA Grapalat" w:cs="Sylfaen"/>
        </w:rPr>
        <w:t xml:space="preserve"> </w:t>
      </w:r>
      <w:r w:rsidRPr="00050818">
        <w:rPr>
          <w:rFonts w:ascii="GHEA Grapalat" w:hAnsi="GHEA Grapalat" w:cs="Sylfaen" w:hint="eastAsia"/>
        </w:rPr>
        <w:t>в</w:t>
      </w:r>
      <w:r w:rsidRPr="00050818">
        <w:rPr>
          <w:rFonts w:ascii="GHEA Grapalat" w:hAnsi="GHEA Grapalat" w:cs="Sylfaen"/>
        </w:rPr>
        <w:t xml:space="preserve"> </w:t>
      </w:r>
      <w:r w:rsidRPr="00050818">
        <w:rPr>
          <w:rFonts w:ascii="GHEA Grapalat" w:hAnsi="GHEA Grapalat" w:cs="Sylfaen" w:hint="eastAsia"/>
        </w:rPr>
        <w:t>соответствии</w:t>
      </w:r>
      <w:r w:rsidRPr="00050818">
        <w:rPr>
          <w:rFonts w:ascii="GHEA Grapalat" w:hAnsi="GHEA Grapalat" w:cs="Sylfaen"/>
        </w:rPr>
        <w:t xml:space="preserve"> </w:t>
      </w:r>
      <w:r w:rsidRPr="00050818">
        <w:rPr>
          <w:rFonts w:ascii="GHEA Grapalat" w:hAnsi="GHEA Grapalat" w:cs="Sylfaen" w:hint="eastAsia"/>
        </w:rPr>
        <w:t>с</w:t>
      </w:r>
      <w:r w:rsidRPr="00050818">
        <w:rPr>
          <w:rFonts w:ascii="GHEA Grapalat" w:hAnsi="GHEA Grapalat" w:cs="Sylfaen"/>
        </w:rPr>
        <w:t xml:space="preserve"> </w:t>
      </w:r>
      <w:r w:rsidRPr="00050818">
        <w:rPr>
          <w:rFonts w:ascii="GHEA Grapalat" w:hAnsi="GHEA Grapalat" w:cs="Sylfaen" w:hint="eastAsia"/>
        </w:rPr>
        <w:t>нормами</w:t>
      </w:r>
      <w:r w:rsidRPr="00050818">
        <w:rPr>
          <w:rFonts w:ascii="GHEA Grapalat" w:hAnsi="GHEA Grapalat" w:cs="Sylfaen"/>
        </w:rPr>
        <w:t xml:space="preserve">, </w:t>
      </w:r>
      <w:r w:rsidRPr="00050818">
        <w:rPr>
          <w:rFonts w:ascii="GHEA Grapalat" w:hAnsi="GHEA Grapalat" w:cs="Sylfaen" w:hint="eastAsia"/>
        </w:rPr>
        <w:t>предусмотренным</w:t>
      </w:r>
      <w:r w:rsidRPr="00050818">
        <w:rPr>
          <w:rFonts w:ascii="GHEA Grapalat" w:hAnsi="GHEA Grapalat" w:cs="Sylfaen"/>
        </w:rPr>
        <w:t xml:space="preserve"> </w:t>
      </w:r>
      <w:r w:rsidRPr="00050818">
        <w:rPr>
          <w:rFonts w:ascii="GHEA Grapalat" w:hAnsi="GHEA Grapalat" w:cs="Sylfaen" w:hint="eastAsia"/>
        </w:rPr>
        <w:t>частью</w:t>
      </w:r>
      <w:r w:rsidRPr="00050818">
        <w:rPr>
          <w:rFonts w:ascii="GHEA Grapalat" w:hAnsi="GHEA Grapalat" w:cs="Sylfaen"/>
        </w:rPr>
        <w:t xml:space="preserve"> 6 </w:t>
      </w:r>
      <w:r w:rsidRPr="00050818">
        <w:rPr>
          <w:rFonts w:ascii="GHEA Grapalat" w:hAnsi="GHEA Grapalat" w:cs="Sylfaen" w:hint="eastAsia"/>
        </w:rPr>
        <w:t>статьи</w:t>
      </w:r>
      <w:r w:rsidRPr="00050818">
        <w:rPr>
          <w:rFonts w:ascii="GHEA Grapalat" w:hAnsi="GHEA Grapalat" w:cs="Sylfaen"/>
        </w:rPr>
        <w:t xml:space="preserve"> 15 </w:t>
      </w:r>
      <w:r w:rsidRPr="00050818">
        <w:rPr>
          <w:rFonts w:ascii="GHEA Grapalat" w:hAnsi="GHEA Grapalat" w:cs="Sylfaen" w:hint="eastAsia"/>
        </w:rPr>
        <w:t>Закона</w:t>
      </w:r>
      <w:r w:rsidRPr="00050818">
        <w:rPr>
          <w:rFonts w:ascii="GHEA Grapalat" w:hAnsi="GHEA Grapalat" w:cs="Sylfaen"/>
        </w:rPr>
        <w:t xml:space="preserve"> </w:t>
      </w:r>
      <w:r w:rsidRPr="00050818">
        <w:rPr>
          <w:rFonts w:ascii="GHEA Grapalat" w:hAnsi="GHEA Grapalat" w:cs="Sylfaen" w:hint="eastAsia"/>
        </w:rPr>
        <w:t>РА</w:t>
      </w:r>
      <w:r w:rsidRPr="00050818">
        <w:rPr>
          <w:rFonts w:ascii="GHEA Grapalat" w:hAnsi="GHEA Grapalat" w:cs="Sylfaen"/>
        </w:rPr>
        <w:t xml:space="preserve"> "</w:t>
      </w:r>
      <w:r w:rsidRPr="00050818">
        <w:rPr>
          <w:rFonts w:ascii="GHEA Grapalat" w:hAnsi="GHEA Grapalat" w:cs="Sylfaen" w:hint="eastAsia"/>
        </w:rPr>
        <w:t>О</w:t>
      </w:r>
      <w:r w:rsidRPr="00050818">
        <w:rPr>
          <w:rFonts w:ascii="GHEA Grapalat" w:hAnsi="GHEA Grapalat" w:cs="Sylfaen"/>
        </w:rPr>
        <w:t xml:space="preserve"> </w:t>
      </w:r>
      <w:r w:rsidRPr="00050818">
        <w:rPr>
          <w:rFonts w:ascii="GHEA Grapalat" w:hAnsi="GHEA Grapalat" w:cs="Sylfaen" w:hint="eastAsia"/>
        </w:rPr>
        <w:t>закупках</w:t>
      </w:r>
      <w:r w:rsidRPr="00050818">
        <w:rPr>
          <w:rFonts w:ascii="GHEA Grapalat" w:hAnsi="GHEA Grapalat" w:cs="Sylfaen"/>
        </w:rPr>
        <w:t xml:space="preserve">`, </w:t>
      </w:r>
      <w:r w:rsidRPr="00050818">
        <w:rPr>
          <w:rFonts w:ascii="GHEA Grapalat" w:hAnsi="GHEA Grapalat" w:cs="Sylfaen" w:hint="eastAsia"/>
        </w:rPr>
        <w:t>и</w:t>
      </w:r>
      <w:r w:rsidRPr="00050818">
        <w:rPr>
          <w:rFonts w:ascii="GHEA Grapalat" w:hAnsi="GHEA Grapalat" w:cs="Sylfaen"/>
        </w:rPr>
        <w:t xml:space="preserve"> </w:t>
      </w:r>
      <w:r w:rsidRPr="00050818">
        <w:rPr>
          <w:rFonts w:ascii="GHEA Grapalat" w:hAnsi="GHEA Grapalat" w:cs="Sylfaen" w:hint="eastAsia"/>
        </w:rPr>
        <w:t>в</w:t>
      </w:r>
      <w:r w:rsidRPr="00050818">
        <w:rPr>
          <w:rFonts w:ascii="GHEA Grapalat" w:hAnsi="GHEA Grapalat" w:cs="Sylfaen"/>
        </w:rPr>
        <w:t xml:space="preserve"> </w:t>
      </w:r>
      <w:r w:rsidRPr="00050818">
        <w:rPr>
          <w:rFonts w:ascii="GHEA Grapalat" w:hAnsi="GHEA Grapalat" w:cs="Sylfaen" w:hint="eastAsia"/>
        </w:rPr>
        <w:t>результате</w:t>
      </w:r>
      <w:r w:rsidRPr="00050818">
        <w:rPr>
          <w:rFonts w:ascii="GHEA Grapalat" w:hAnsi="GHEA Grapalat" w:cs="Sylfaen"/>
        </w:rPr>
        <w:t xml:space="preserve"> </w:t>
      </w:r>
      <w:r w:rsidRPr="00050818">
        <w:rPr>
          <w:rFonts w:ascii="GHEA Grapalat" w:hAnsi="GHEA Grapalat" w:cs="Sylfaen" w:hint="eastAsia"/>
        </w:rPr>
        <w:t>этого</w:t>
      </w:r>
      <w:r w:rsidRPr="00050818">
        <w:rPr>
          <w:rFonts w:ascii="GHEA Grapalat" w:hAnsi="GHEA Grapalat" w:cs="Sylfaen"/>
        </w:rPr>
        <w:t xml:space="preserve"> </w:t>
      </w:r>
      <w:r w:rsidRPr="00050818">
        <w:rPr>
          <w:rFonts w:ascii="GHEA Grapalat" w:hAnsi="GHEA Grapalat" w:cs="Sylfaen" w:hint="eastAsia"/>
        </w:rPr>
        <w:t>в</w:t>
      </w:r>
      <w:r w:rsidRPr="00050818">
        <w:rPr>
          <w:rFonts w:ascii="GHEA Grapalat" w:hAnsi="GHEA Grapalat" w:cs="Sylfaen"/>
        </w:rPr>
        <w:t xml:space="preserve"> </w:t>
      </w:r>
      <w:r w:rsidRPr="00050818">
        <w:rPr>
          <w:rFonts w:ascii="GHEA Grapalat" w:hAnsi="GHEA Grapalat" w:cs="Sylfaen" w:hint="eastAsia"/>
        </w:rPr>
        <w:t>целях</w:t>
      </w:r>
      <w:r w:rsidRPr="00050818">
        <w:rPr>
          <w:rFonts w:ascii="GHEA Grapalat" w:hAnsi="GHEA Grapalat" w:cs="Sylfaen"/>
        </w:rPr>
        <w:t xml:space="preserve"> </w:t>
      </w:r>
      <w:r w:rsidRPr="00050818">
        <w:rPr>
          <w:rFonts w:ascii="GHEA Grapalat" w:hAnsi="GHEA Grapalat" w:cs="Sylfaen" w:hint="eastAsia"/>
        </w:rPr>
        <w:t>заключения</w:t>
      </w:r>
      <w:r w:rsidRPr="00050818">
        <w:rPr>
          <w:rFonts w:ascii="GHEA Grapalat" w:hAnsi="GHEA Grapalat" w:cs="Sylfaen"/>
        </w:rPr>
        <w:t xml:space="preserve"> </w:t>
      </w:r>
      <w:r w:rsidRPr="00050818">
        <w:rPr>
          <w:rFonts w:ascii="GHEA Grapalat" w:hAnsi="GHEA Grapalat" w:cs="Sylfaen" w:hint="eastAsia"/>
        </w:rPr>
        <w:t>соглашения</w:t>
      </w:r>
      <w:r w:rsidRPr="00050818">
        <w:rPr>
          <w:rFonts w:ascii="GHEA Grapalat" w:hAnsi="GHEA Grapalat" w:cs="Sylfaen"/>
        </w:rPr>
        <w:t xml:space="preserve"> </w:t>
      </w:r>
      <w:r w:rsidRPr="00050818">
        <w:rPr>
          <w:rFonts w:ascii="GHEA Grapalat" w:hAnsi="GHEA Grapalat" w:cs="Sylfaen" w:hint="eastAsia"/>
        </w:rPr>
        <w:t>лицо</w:t>
      </w:r>
      <w:r w:rsidRPr="00050818">
        <w:rPr>
          <w:rFonts w:ascii="GHEA Grapalat" w:hAnsi="GHEA Grapalat" w:cs="Sylfaen"/>
        </w:rPr>
        <w:t xml:space="preserve">, </w:t>
      </w:r>
      <w:r w:rsidRPr="00050818">
        <w:rPr>
          <w:rFonts w:ascii="GHEA Grapalat" w:hAnsi="GHEA Grapalat" w:cs="Sylfaen" w:hint="eastAsia"/>
        </w:rPr>
        <w:t>заключившее</w:t>
      </w:r>
      <w:r w:rsidRPr="00050818">
        <w:rPr>
          <w:rFonts w:ascii="GHEA Grapalat" w:hAnsi="GHEA Grapalat" w:cs="Sylfaen"/>
        </w:rPr>
        <w:t xml:space="preserve"> </w:t>
      </w:r>
      <w:r w:rsidRPr="00050818">
        <w:rPr>
          <w:rFonts w:ascii="GHEA Grapalat" w:hAnsi="GHEA Grapalat" w:cs="Sylfaen" w:hint="eastAsia"/>
        </w:rPr>
        <w:t>договор</w:t>
      </w:r>
      <w:r w:rsidRPr="00050818">
        <w:rPr>
          <w:rFonts w:ascii="GHEA Grapalat" w:hAnsi="GHEA Grapalat" w:cs="Sylfaen"/>
        </w:rPr>
        <w:t xml:space="preserve"> </w:t>
      </w:r>
      <w:r w:rsidRPr="00050818">
        <w:rPr>
          <w:rFonts w:ascii="GHEA Grapalat" w:hAnsi="GHEA Grapalat" w:cs="Sylfaen" w:hint="eastAsia"/>
        </w:rPr>
        <w:t>в</w:t>
      </w:r>
      <w:r w:rsidRPr="00050818">
        <w:rPr>
          <w:rFonts w:ascii="GHEA Grapalat" w:hAnsi="GHEA Grapalat" w:cs="Sylfaen"/>
        </w:rPr>
        <w:t xml:space="preserve"> </w:t>
      </w:r>
      <w:r w:rsidRPr="00050818">
        <w:rPr>
          <w:rFonts w:ascii="GHEA Grapalat" w:hAnsi="GHEA Grapalat" w:cs="Sylfaen" w:hint="eastAsia"/>
        </w:rPr>
        <w:t>установленный</w:t>
      </w:r>
      <w:r w:rsidRPr="00050818">
        <w:rPr>
          <w:rFonts w:ascii="GHEA Grapalat" w:hAnsi="GHEA Grapalat" w:cs="Sylfaen"/>
        </w:rPr>
        <w:t xml:space="preserve"> </w:t>
      </w:r>
      <w:r w:rsidRPr="00050818">
        <w:rPr>
          <w:rFonts w:ascii="GHEA Grapalat" w:hAnsi="GHEA Grapalat" w:cs="Sylfaen" w:hint="eastAsia"/>
        </w:rPr>
        <w:t>срок</w:t>
      </w:r>
      <w:r w:rsidRPr="00050818">
        <w:rPr>
          <w:rFonts w:ascii="GHEA Grapalat" w:hAnsi="GHEA Grapalat" w:cs="Sylfaen"/>
        </w:rPr>
        <w:t xml:space="preserve"> </w:t>
      </w:r>
      <w:r w:rsidRPr="00050818">
        <w:rPr>
          <w:rFonts w:ascii="GHEA Grapalat" w:hAnsi="GHEA Grapalat" w:cs="Sylfaen" w:hint="eastAsia"/>
        </w:rPr>
        <w:t>обеспечение</w:t>
      </w:r>
      <w:r w:rsidRPr="00050818">
        <w:rPr>
          <w:rFonts w:ascii="GHEA Grapalat" w:hAnsi="GHEA Grapalat" w:cs="Sylfaen"/>
        </w:rPr>
        <w:t xml:space="preserve"> </w:t>
      </w:r>
      <w:r w:rsidRPr="00050818">
        <w:rPr>
          <w:rFonts w:ascii="GHEA Grapalat" w:hAnsi="GHEA Grapalat" w:cs="Sylfaen" w:hint="eastAsia"/>
        </w:rPr>
        <w:t>договора</w:t>
      </w:r>
      <w:r w:rsidRPr="00050818">
        <w:rPr>
          <w:rFonts w:ascii="GHEA Grapalat" w:hAnsi="GHEA Grapalat" w:cs="Sylfaen"/>
        </w:rPr>
        <w:t xml:space="preserve"> </w:t>
      </w:r>
      <w:r w:rsidRPr="00050818">
        <w:rPr>
          <w:rFonts w:ascii="GHEA Grapalat" w:hAnsi="GHEA Grapalat" w:cs="Sylfaen" w:hint="eastAsia"/>
        </w:rPr>
        <w:t>и</w:t>
      </w:r>
      <w:r w:rsidRPr="00050818">
        <w:rPr>
          <w:rFonts w:ascii="GHEA Grapalat" w:hAnsi="GHEA Grapalat" w:cs="Sylfaen"/>
        </w:rPr>
        <w:t xml:space="preserve"> (</w:t>
      </w:r>
      <w:r w:rsidRPr="00050818">
        <w:rPr>
          <w:rFonts w:ascii="GHEA Grapalat" w:hAnsi="GHEA Grapalat" w:cs="Sylfaen" w:hint="eastAsia"/>
        </w:rPr>
        <w:t>или</w:t>
      </w:r>
      <w:r w:rsidRPr="00050818">
        <w:rPr>
          <w:rFonts w:ascii="GHEA Grapalat" w:hAnsi="GHEA Grapalat" w:cs="Sylfaen"/>
        </w:rPr>
        <w:t xml:space="preserve">) </w:t>
      </w:r>
      <w:r w:rsidRPr="00050818">
        <w:rPr>
          <w:rFonts w:ascii="GHEA Grapalat" w:hAnsi="GHEA Grapalat" w:cs="Sylfaen" w:hint="eastAsia"/>
        </w:rPr>
        <w:t>квалификации</w:t>
      </w:r>
      <w:r w:rsidRPr="00050818">
        <w:rPr>
          <w:rFonts w:ascii="GHEA Grapalat" w:hAnsi="GHEA Grapalat" w:cs="Sylfaen"/>
        </w:rPr>
        <w:t xml:space="preserve">, </w:t>
      </w:r>
      <w:r w:rsidRPr="00050818">
        <w:rPr>
          <w:rFonts w:ascii="GHEA Grapalat" w:hAnsi="GHEA Grapalat" w:cs="Sylfaen" w:hint="eastAsia"/>
        </w:rPr>
        <w:t>представленного</w:t>
      </w:r>
      <w:r w:rsidRPr="00050818">
        <w:rPr>
          <w:rFonts w:ascii="GHEA Grapalat" w:hAnsi="GHEA Grapalat" w:cs="Sylfaen"/>
        </w:rPr>
        <w:t xml:space="preserve"> </w:t>
      </w:r>
      <w:r w:rsidRPr="00050818">
        <w:rPr>
          <w:rFonts w:ascii="GHEA Grapalat" w:hAnsi="GHEA Grapalat" w:cs="Sylfaen" w:hint="eastAsia"/>
        </w:rPr>
        <w:t>в</w:t>
      </w:r>
      <w:r w:rsidRPr="00050818">
        <w:rPr>
          <w:rFonts w:ascii="GHEA Grapalat" w:hAnsi="GHEA Grapalat" w:cs="Sylfaen"/>
        </w:rPr>
        <w:t xml:space="preserve"> </w:t>
      </w:r>
      <w:r w:rsidRPr="00050818">
        <w:rPr>
          <w:rFonts w:ascii="GHEA Grapalat" w:hAnsi="GHEA Grapalat" w:cs="Sylfaen" w:hint="eastAsia"/>
        </w:rPr>
        <w:t>виде</w:t>
      </w:r>
      <w:r w:rsidRPr="00050818">
        <w:rPr>
          <w:rFonts w:ascii="GHEA Grapalat" w:hAnsi="GHEA Grapalat" w:cs="Sylfaen"/>
        </w:rPr>
        <w:t xml:space="preserve"> </w:t>
      </w:r>
      <w:r w:rsidRPr="00050818">
        <w:rPr>
          <w:rFonts w:ascii="GHEA Grapalat" w:hAnsi="GHEA Grapalat" w:cs="Sylfaen" w:hint="eastAsia"/>
        </w:rPr>
        <w:t>односторонне</w:t>
      </w:r>
      <w:r w:rsidRPr="00050818">
        <w:rPr>
          <w:rFonts w:ascii="GHEA Grapalat" w:hAnsi="GHEA Grapalat" w:cs="Sylfaen"/>
        </w:rPr>
        <w:t xml:space="preserve"> </w:t>
      </w:r>
      <w:r w:rsidRPr="00050818">
        <w:rPr>
          <w:rFonts w:ascii="GHEA Grapalat" w:hAnsi="GHEA Grapalat" w:cs="Sylfaen" w:hint="eastAsia"/>
        </w:rPr>
        <w:t>утвержденного</w:t>
      </w:r>
      <w:r w:rsidRPr="00050818">
        <w:rPr>
          <w:rFonts w:ascii="GHEA Grapalat" w:hAnsi="GHEA Grapalat" w:cs="Sylfaen"/>
        </w:rPr>
        <w:t xml:space="preserve"> </w:t>
      </w:r>
      <w:r w:rsidRPr="00050818">
        <w:rPr>
          <w:rFonts w:ascii="GHEA Grapalat" w:hAnsi="GHEA Grapalat" w:cs="Sylfaen" w:hint="eastAsia"/>
        </w:rPr>
        <w:t>заявления</w:t>
      </w:r>
      <w:r w:rsidRPr="00050818">
        <w:rPr>
          <w:rFonts w:ascii="GHEA Grapalat" w:hAnsi="GHEA Grapalat" w:cs="Sylfaen"/>
        </w:rPr>
        <w:t xml:space="preserve">- </w:t>
      </w:r>
      <w:r w:rsidRPr="00050818">
        <w:rPr>
          <w:rFonts w:ascii="GHEA Grapalat" w:hAnsi="GHEA Grapalat" w:cs="Sylfaen" w:hint="eastAsia"/>
        </w:rPr>
        <w:t>неустойки</w:t>
      </w:r>
      <w:r w:rsidRPr="00050818">
        <w:rPr>
          <w:rFonts w:ascii="GHEA Grapalat" w:hAnsi="GHEA Grapalat" w:cs="Sylfaen"/>
        </w:rPr>
        <w:t xml:space="preserve"> (</w:t>
      </w:r>
      <w:r w:rsidRPr="00050818">
        <w:rPr>
          <w:rFonts w:ascii="GHEA Grapalat" w:hAnsi="GHEA Grapalat" w:cs="Sylfaen" w:hint="eastAsia"/>
        </w:rPr>
        <w:t>далее</w:t>
      </w:r>
      <w:r w:rsidRPr="00050818">
        <w:rPr>
          <w:rFonts w:ascii="GHEA Grapalat" w:hAnsi="GHEA Grapalat" w:cs="Sylfaen"/>
        </w:rPr>
        <w:t xml:space="preserve"> </w:t>
      </w:r>
      <w:r w:rsidRPr="00050818">
        <w:rPr>
          <w:rFonts w:ascii="GHEA Grapalat" w:hAnsi="GHEA Grapalat" w:cs="Sylfaen" w:hint="eastAsia"/>
        </w:rPr>
        <w:t>также</w:t>
      </w:r>
      <w:r w:rsidRPr="00050818">
        <w:rPr>
          <w:rFonts w:ascii="GHEA Grapalat" w:hAnsi="GHEA Grapalat" w:cs="Sylfaen"/>
        </w:rPr>
        <w:t xml:space="preserve"> </w:t>
      </w:r>
      <w:r w:rsidRPr="00050818">
        <w:rPr>
          <w:rFonts w:ascii="GHEA Grapalat" w:hAnsi="GHEA Grapalat" w:cs="Sylfaen" w:hint="eastAsia"/>
        </w:rPr>
        <w:t>неустойки</w:t>
      </w:r>
      <w:r w:rsidRPr="00050818">
        <w:rPr>
          <w:rFonts w:ascii="GHEA Grapalat" w:hAnsi="GHEA Grapalat" w:cs="Sylfaen"/>
        </w:rPr>
        <w:t xml:space="preserve">), </w:t>
      </w:r>
      <w:r w:rsidRPr="00050818">
        <w:rPr>
          <w:rFonts w:ascii="GHEA Grapalat" w:hAnsi="GHEA Grapalat" w:cs="Sylfaen" w:hint="eastAsia"/>
        </w:rPr>
        <w:t>не</w:t>
      </w:r>
      <w:r w:rsidRPr="00050818">
        <w:rPr>
          <w:rFonts w:ascii="GHEA Grapalat" w:hAnsi="GHEA Grapalat" w:cs="Sylfaen"/>
        </w:rPr>
        <w:t xml:space="preserve"> </w:t>
      </w:r>
      <w:r w:rsidRPr="00050818">
        <w:rPr>
          <w:rFonts w:ascii="GHEA Grapalat" w:hAnsi="GHEA Grapalat" w:cs="Sylfaen" w:hint="eastAsia"/>
        </w:rPr>
        <w:t>заменяет</w:t>
      </w:r>
      <w:r w:rsidRPr="00050818">
        <w:rPr>
          <w:rFonts w:ascii="GHEA Grapalat" w:hAnsi="GHEA Grapalat" w:cs="Sylfaen"/>
        </w:rPr>
        <w:t xml:space="preserve"> </w:t>
      </w:r>
      <w:r w:rsidRPr="00050818">
        <w:rPr>
          <w:rFonts w:ascii="GHEA Grapalat" w:hAnsi="GHEA Grapalat" w:cs="Sylfaen" w:hint="eastAsia"/>
        </w:rPr>
        <w:t>на</w:t>
      </w:r>
      <w:r w:rsidRPr="00050818">
        <w:rPr>
          <w:rFonts w:ascii="GHEA Grapalat" w:hAnsi="GHEA Grapalat" w:cs="Sylfaen"/>
        </w:rPr>
        <w:t xml:space="preserve"> </w:t>
      </w:r>
      <w:r w:rsidRPr="00050818">
        <w:rPr>
          <w:rFonts w:ascii="GHEA Grapalat" w:hAnsi="GHEA Grapalat" w:cs="Sylfaen" w:hint="eastAsia"/>
        </w:rPr>
        <w:t>банковскую</w:t>
      </w:r>
      <w:r w:rsidRPr="00050818">
        <w:rPr>
          <w:rFonts w:ascii="GHEA Grapalat" w:hAnsi="GHEA Grapalat" w:cs="Sylfaen"/>
        </w:rPr>
        <w:t xml:space="preserve"> </w:t>
      </w:r>
      <w:r w:rsidRPr="00050818">
        <w:rPr>
          <w:rFonts w:ascii="GHEA Grapalat" w:hAnsi="GHEA Grapalat" w:cs="Sylfaen" w:hint="eastAsia"/>
        </w:rPr>
        <w:t>гарантию</w:t>
      </w:r>
      <w:r w:rsidRPr="00050818">
        <w:rPr>
          <w:rFonts w:ascii="GHEA Grapalat" w:hAnsi="GHEA Grapalat" w:cs="Sylfaen"/>
        </w:rPr>
        <w:t xml:space="preserve"> </w:t>
      </w:r>
      <w:r w:rsidRPr="00050818">
        <w:rPr>
          <w:rFonts w:ascii="GHEA Grapalat" w:hAnsi="GHEA Grapalat" w:cs="Sylfaen" w:hint="eastAsia"/>
        </w:rPr>
        <w:t>или</w:t>
      </w:r>
      <w:r w:rsidRPr="00050818">
        <w:rPr>
          <w:rFonts w:ascii="GHEA Grapalat" w:hAnsi="GHEA Grapalat" w:cs="Sylfaen"/>
        </w:rPr>
        <w:t xml:space="preserve"> </w:t>
      </w:r>
      <w:r w:rsidRPr="00050818">
        <w:rPr>
          <w:rFonts w:ascii="GHEA Grapalat" w:hAnsi="GHEA Grapalat" w:cs="Sylfaen" w:hint="eastAsia"/>
        </w:rPr>
        <w:t>наличные</w:t>
      </w:r>
      <w:r w:rsidRPr="00050818">
        <w:rPr>
          <w:rFonts w:ascii="GHEA Grapalat" w:hAnsi="GHEA Grapalat" w:cs="Sylfaen"/>
        </w:rPr>
        <w:t xml:space="preserve"> </w:t>
      </w:r>
      <w:r w:rsidRPr="00050818">
        <w:rPr>
          <w:rFonts w:ascii="GHEA Grapalat" w:hAnsi="GHEA Grapalat" w:cs="Sylfaen" w:hint="eastAsia"/>
        </w:rPr>
        <w:t>деньги</w:t>
      </w:r>
      <w:r w:rsidRPr="00050818">
        <w:rPr>
          <w:rFonts w:ascii="GHEA Grapalat" w:hAnsi="GHEA Grapalat" w:cs="Sylfaen"/>
        </w:rPr>
        <w:t xml:space="preserve">, </w:t>
      </w:r>
      <w:r w:rsidRPr="00050818">
        <w:rPr>
          <w:rFonts w:ascii="GHEA Grapalat" w:hAnsi="GHEA Grapalat" w:cs="Sylfaen" w:hint="eastAsia"/>
        </w:rPr>
        <w:t>то</w:t>
      </w:r>
      <w:r w:rsidRPr="00050818">
        <w:rPr>
          <w:rFonts w:ascii="GHEA Grapalat" w:hAnsi="GHEA Grapalat" w:cs="Sylfaen"/>
        </w:rPr>
        <w:t xml:space="preserve"> </w:t>
      </w:r>
      <w:r w:rsidRPr="00050818">
        <w:rPr>
          <w:rFonts w:ascii="GHEA Grapalat" w:hAnsi="GHEA Grapalat" w:cs="Sylfaen" w:hint="eastAsia"/>
        </w:rPr>
        <w:t>это</w:t>
      </w:r>
      <w:r w:rsidRPr="00050818">
        <w:rPr>
          <w:rFonts w:ascii="GHEA Grapalat" w:hAnsi="GHEA Grapalat" w:cs="Sylfaen"/>
        </w:rPr>
        <w:t xml:space="preserve"> </w:t>
      </w:r>
      <w:r w:rsidRPr="00050818">
        <w:rPr>
          <w:rFonts w:ascii="GHEA Grapalat" w:hAnsi="GHEA Grapalat" w:cs="Sylfaen" w:hint="eastAsia"/>
        </w:rPr>
        <w:t>обстоятельство</w:t>
      </w:r>
      <w:r w:rsidRPr="00050818">
        <w:rPr>
          <w:rFonts w:ascii="GHEA Grapalat" w:hAnsi="GHEA Grapalat" w:cs="Sylfaen"/>
        </w:rPr>
        <w:t xml:space="preserve"> </w:t>
      </w:r>
      <w:r w:rsidRPr="00050818">
        <w:rPr>
          <w:rFonts w:ascii="GHEA Grapalat" w:hAnsi="GHEA Grapalat" w:cs="Sylfaen" w:hint="eastAsia"/>
        </w:rPr>
        <w:t>считается</w:t>
      </w:r>
      <w:r w:rsidRPr="00050818">
        <w:rPr>
          <w:rFonts w:ascii="GHEA Grapalat" w:hAnsi="GHEA Grapalat" w:cs="Sylfaen"/>
        </w:rPr>
        <w:t xml:space="preserve"> </w:t>
      </w:r>
      <w:r w:rsidRPr="00050818">
        <w:rPr>
          <w:rFonts w:ascii="GHEA Grapalat" w:hAnsi="GHEA Grapalat" w:cs="Sylfaen" w:hint="eastAsia"/>
        </w:rPr>
        <w:t>нарушением</w:t>
      </w:r>
      <w:r w:rsidRPr="00050818">
        <w:rPr>
          <w:rFonts w:ascii="GHEA Grapalat" w:hAnsi="GHEA Grapalat" w:cs="Sylfaen"/>
        </w:rPr>
        <w:t xml:space="preserve"> </w:t>
      </w:r>
      <w:r w:rsidRPr="00050818">
        <w:rPr>
          <w:rFonts w:ascii="GHEA Grapalat" w:hAnsi="GHEA Grapalat" w:cs="Sylfaen" w:hint="eastAsia"/>
        </w:rPr>
        <w:t>обязательства</w:t>
      </w:r>
      <w:r w:rsidRPr="00050818">
        <w:rPr>
          <w:rFonts w:ascii="GHEA Grapalat" w:hAnsi="GHEA Grapalat" w:cs="Sylfaen"/>
        </w:rPr>
        <w:t xml:space="preserve"> </w:t>
      </w:r>
      <w:r w:rsidRPr="00050818">
        <w:rPr>
          <w:rFonts w:ascii="GHEA Grapalat" w:hAnsi="GHEA Grapalat" w:cs="Sylfaen" w:hint="eastAsia"/>
        </w:rPr>
        <w:t>участника</w:t>
      </w:r>
      <w:r w:rsidRPr="00050818">
        <w:rPr>
          <w:rFonts w:ascii="GHEA Grapalat" w:hAnsi="GHEA Grapalat" w:cs="Sylfaen"/>
        </w:rPr>
        <w:t xml:space="preserve"> </w:t>
      </w:r>
      <w:r w:rsidRPr="00050818">
        <w:rPr>
          <w:rFonts w:ascii="GHEA Grapalat" w:hAnsi="GHEA Grapalat" w:cs="Sylfaen" w:hint="eastAsia"/>
        </w:rPr>
        <w:t>в</w:t>
      </w:r>
      <w:r w:rsidRPr="00050818">
        <w:rPr>
          <w:rFonts w:ascii="GHEA Grapalat" w:hAnsi="GHEA Grapalat" w:cs="Sylfaen"/>
        </w:rPr>
        <w:t xml:space="preserve"> </w:t>
      </w:r>
      <w:r w:rsidRPr="00050818">
        <w:rPr>
          <w:rFonts w:ascii="GHEA Grapalat" w:hAnsi="GHEA Grapalat" w:cs="Sylfaen" w:hint="eastAsia"/>
        </w:rPr>
        <w:t>рамках</w:t>
      </w:r>
      <w:r w:rsidRPr="00050818">
        <w:rPr>
          <w:rFonts w:ascii="GHEA Grapalat" w:hAnsi="GHEA Grapalat" w:cs="Sylfaen"/>
        </w:rPr>
        <w:t xml:space="preserve"> </w:t>
      </w:r>
      <w:r w:rsidRPr="00050818">
        <w:rPr>
          <w:rFonts w:ascii="GHEA Grapalat" w:hAnsi="GHEA Grapalat" w:cs="Sylfaen" w:hint="eastAsia"/>
        </w:rPr>
        <w:t>процесса</w:t>
      </w:r>
      <w:r w:rsidRPr="00050818">
        <w:rPr>
          <w:rFonts w:ascii="GHEA Grapalat" w:hAnsi="GHEA Grapalat" w:cs="Sylfaen"/>
        </w:rPr>
        <w:t xml:space="preserve"> </w:t>
      </w:r>
      <w:r w:rsidRPr="00050818">
        <w:rPr>
          <w:rFonts w:ascii="GHEA Grapalat" w:hAnsi="GHEA Grapalat" w:cs="Sylfaen" w:hint="eastAsia"/>
        </w:rPr>
        <w:t>закупки</w:t>
      </w:r>
      <w:r w:rsidRPr="00050818">
        <w:rPr>
          <w:rFonts w:ascii="GHEA Grapalat" w:hAnsi="GHEA Grapalat" w:cs="Sylfaen"/>
        </w:rPr>
        <w:t>.</w:t>
      </w:r>
    </w:p>
    <w:p w14:paraId="5DBC9BAF" w14:textId="77777777" w:rsidR="00A63D83" w:rsidRPr="009044F1" w:rsidRDefault="00A63D83" w:rsidP="00204A09">
      <w:pPr>
        <w:widowControl w:val="0"/>
        <w:tabs>
          <w:tab w:val="left" w:pos="1276"/>
        </w:tabs>
        <w:ind w:firstLine="567"/>
        <w:contextualSpacing/>
        <w:jc w:val="both"/>
        <w:rPr>
          <w:rFonts w:ascii="GHEA Grapalat" w:hAnsi="GHEA Grapalat"/>
        </w:rPr>
      </w:pPr>
      <w:r>
        <w:rPr>
          <w:rFonts w:ascii="GHEA Grapalat" w:hAnsi="GHEA Grapalat"/>
        </w:rPr>
        <w:t>8.1</w:t>
      </w:r>
      <w:r w:rsidR="00C44C97">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27AD6D94" w14:textId="77777777" w:rsidR="00A23E7B" w:rsidRDefault="00E64D24" w:rsidP="00204A09">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43519AE9" w14:textId="77777777" w:rsidR="002B121D" w:rsidRPr="001439BD" w:rsidRDefault="00A150A9" w:rsidP="00204A09">
      <w:pPr>
        <w:pStyle w:val="23"/>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2CB0B5D0" w14:textId="77777777" w:rsidR="00BF457D" w:rsidRPr="003E009B" w:rsidRDefault="00BF457D" w:rsidP="00204A09">
      <w:pPr>
        <w:widowControl w:val="0"/>
        <w:tabs>
          <w:tab w:val="left" w:pos="1276"/>
        </w:tabs>
        <w:ind w:firstLine="567"/>
        <w:contextualSpacing/>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123BA5E3" w14:textId="77777777" w:rsidR="00BF457D" w:rsidRPr="00AA5BD2" w:rsidRDefault="00BF457D" w:rsidP="00204A09">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1557A738" w14:textId="77777777" w:rsidR="002B103D" w:rsidRPr="00C832E0" w:rsidRDefault="00A150A9" w:rsidP="00204A09">
      <w:pPr>
        <w:pStyle w:val="23"/>
        <w:widowControl w:val="0"/>
        <w:tabs>
          <w:tab w:val="left" w:pos="1276"/>
        </w:tabs>
        <w:spacing w:line="240" w:lineRule="auto"/>
        <w:ind w:firstLine="567"/>
        <w:contextualSpacing/>
        <w:rPr>
          <w:rFonts w:ascii="GHEA Grapalat" w:hAnsi="GHEA Grapalat"/>
          <w:b/>
          <w:sz w:val="24"/>
          <w:szCs w:val="24"/>
        </w:rPr>
      </w:pPr>
      <w:r w:rsidRPr="00C832E0">
        <w:rPr>
          <w:rFonts w:ascii="GHEA Grapalat" w:hAnsi="GHEA Grapalat"/>
          <w:b/>
          <w:sz w:val="24"/>
          <w:szCs w:val="24"/>
        </w:rPr>
        <w:t>8.</w:t>
      </w:r>
      <w:r w:rsidR="000E624C" w:rsidRPr="00C832E0">
        <w:rPr>
          <w:rFonts w:ascii="GHEA Grapalat" w:hAnsi="GHEA Grapalat"/>
          <w:b/>
          <w:sz w:val="24"/>
          <w:szCs w:val="24"/>
          <w:lang w:val="hy-AM"/>
        </w:rPr>
        <w:t>1</w:t>
      </w:r>
      <w:r w:rsidR="00E520F6" w:rsidRPr="00C832E0">
        <w:rPr>
          <w:rFonts w:ascii="GHEA Grapalat" w:hAnsi="GHEA Grapalat"/>
          <w:b/>
          <w:sz w:val="24"/>
          <w:szCs w:val="24"/>
        </w:rPr>
        <w:t>8</w:t>
      </w:r>
      <w:r w:rsidRPr="00C832E0">
        <w:rPr>
          <w:rFonts w:ascii="GHEA Grapalat" w:hAnsi="GHEA Grapalat"/>
          <w:b/>
          <w:sz w:val="24"/>
          <w:szCs w:val="24"/>
        </w:rPr>
        <w:t>.</w:t>
      </w:r>
      <w:r w:rsidR="00EE0CB1" w:rsidRPr="00C832E0">
        <w:rPr>
          <w:rFonts w:ascii="GHEA Grapalat" w:hAnsi="GHEA Grapalat"/>
          <w:b/>
          <w:sz w:val="24"/>
          <w:szCs w:val="24"/>
        </w:rPr>
        <w:tab/>
      </w:r>
    </w:p>
    <w:p w14:paraId="5EB6DA32" w14:textId="77777777" w:rsidR="00583092" w:rsidRPr="009044F1" w:rsidRDefault="00A150A9"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14:paraId="27DD9B9D" w14:textId="77777777" w:rsidR="00583092" w:rsidRPr="009044F1" w:rsidRDefault="00A150A9" w:rsidP="00204A0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7BA79BA4" w14:textId="77777777" w:rsidR="00583092" w:rsidRPr="005114D0" w:rsidRDefault="00662165" w:rsidP="00204A09">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w:t>
      </w:r>
      <w:r w:rsidRPr="009044F1">
        <w:rPr>
          <w:rFonts w:ascii="GHEA Grapalat" w:hAnsi="GHEA Grapalat"/>
          <w:sz w:val="24"/>
          <w:szCs w:val="24"/>
        </w:rPr>
        <w:lastRenderedPageBreak/>
        <w:t>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680AD8F6" w14:textId="77777777" w:rsidR="00583092" w:rsidRPr="00374F4A"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03325546" w14:textId="77777777" w:rsidR="00E45ACA" w:rsidRPr="000811C1" w:rsidRDefault="00A150A9" w:rsidP="00204A0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3CFE143B" w14:textId="77777777" w:rsidR="00583092"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7A5ADEF1" w14:textId="77777777" w:rsidR="00EE5A30" w:rsidRDefault="00EE5A30" w:rsidP="00204A09">
      <w:pPr>
        <w:pStyle w:val="23"/>
        <w:widowControl w:val="0"/>
        <w:spacing w:line="240" w:lineRule="auto"/>
        <w:ind w:left="284" w:firstLine="567"/>
        <w:contextualSpacing/>
        <w:rPr>
          <w:rFonts w:ascii="GHEA Grapalat" w:hAnsi="GHEA Grapalat"/>
          <w:sz w:val="24"/>
          <w:szCs w:val="24"/>
        </w:rPr>
      </w:pPr>
      <w:r w:rsidRPr="009044F1">
        <w:rPr>
          <w:rFonts w:ascii="GHEA Grapalat" w:hAnsi="GHEA Grapalat"/>
          <w:sz w:val="24"/>
          <w:szCs w:val="24"/>
        </w:rPr>
        <w:t xml:space="preserve">Период ожидания в случае </w:t>
      </w:r>
      <w:r w:rsidR="00F76488">
        <w:rPr>
          <w:rFonts w:ascii="GHEA Grapalat" w:hAnsi="GHEA Grapalat"/>
          <w:sz w:val="24"/>
          <w:szCs w:val="24"/>
        </w:rPr>
        <w:t xml:space="preserve">настоящей процедуры составляет 10 </w:t>
      </w:r>
      <w:r w:rsidRPr="009044F1">
        <w:rPr>
          <w:rFonts w:ascii="GHEA Grapalat" w:hAnsi="GHEA Grapalat"/>
          <w:sz w:val="24"/>
          <w:szCs w:val="24"/>
        </w:rPr>
        <w:t>календарных дней. Период ожидания</w:t>
      </w:r>
      <w:r>
        <w:rPr>
          <w:rFonts w:ascii="GHEA Grapalat" w:hAnsi="GHEA Grapalat"/>
          <w:sz w:val="24"/>
          <w:szCs w:val="24"/>
        </w:rPr>
        <w:t>:</w:t>
      </w:r>
    </w:p>
    <w:p w14:paraId="0B27CDA6" w14:textId="77777777" w:rsidR="00EE5A30" w:rsidRPr="00B6749E" w:rsidRDefault="00EE5A30" w:rsidP="00204A09">
      <w:pPr>
        <w:pStyle w:val="23"/>
        <w:widowControl w:val="0"/>
        <w:numPr>
          <w:ilvl w:val="0"/>
          <w:numId w:val="32"/>
        </w:numPr>
        <w:spacing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14:paraId="110903CB" w14:textId="77777777" w:rsidR="00EE5A30" w:rsidRDefault="00EE5A30" w:rsidP="00204A09">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21E335D9" w14:textId="77777777" w:rsidR="00EE5A30" w:rsidRPr="00747338" w:rsidRDefault="00EE5A30" w:rsidP="00204A09">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24959B07" w14:textId="77777777" w:rsidR="00EE5A30" w:rsidRPr="009044F1" w:rsidRDefault="00EE5A30" w:rsidP="009E460F">
      <w:pPr>
        <w:pStyle w:val="23"/>
        <w:widowControl w:val="0"/>
        <w:tabs>
          <w:tab w:val="left" w:pos="1276"/>
        </w:tabs>
        <w:spacing w:after="160" w:line="240" w:lineRule="auto"/>
        <w:ind w:firstLine="567"/>
        <w:contextualSpacing/>
        <w:rPr>
          <w:rFonts w:ascii="GHEA Grapalat" w:hAnsi="GHEA Grapalat" w:cs="Sylfaen"/>
          <w:sz w:val="24"/>
          <w:szCs w:val="24"/>
        </w:rPr>
      </w:pPr>
    </w:p>
    <w:p w14:paraId="1A69232D" w14:textId="77777777"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14:paraId="4E7741B3" w14:textId="77777777" w:rsidR="00096865"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50204D63" w14:textId="77777777" w:rsidR="00EB6E54"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14:paraId="0245B53F" w14:textId="77777777" w:rsidR="00F23A51"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14:paraId="4746E30A" w14:textId="77777777" w:rsidR="00B06EC9" w:rsidRDefault="00AA0AD8" w:rsidP="00F76488">
      <w:pPr>
        <w:widowControl w:val="0"/>
        <w:tabs>
          <w:tab w:val="left" w:pos="1134"/>
        </w:tabs>
        <w:ind w:firstLine="567"/>
        <w:contextualSpacing/>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14:paraId="0580D679" w14:textId="77777777" w:rsidR="000313A6" w:rsidRPr="009044F1" w:rsidRDefault="00B06EC9" w:rsidP="00F76488">
      <w:pPr>
        <w:widowControl w:val="0"/>
        <w:tabs>
          <w:tab w:val="left" w:pos="1134"/>
        </w:tabs>
        <w:ind w:firstLine="567"/>
        <w:contextualSpacing/>
        <w:jc w:val="both"/>
        <w:rPr>
          <w:rFonts w:ascii="GHEA Grapalat" w:hAnsi="GHEA Grapalat" w:cs="Sylfaen"/>
        </w:rPr>
      </w:pPr>
      <w:r w:rsidRPr="00681C1F">
        <w:rPr>
          <w:rFonts w:ascii="GHEA Grapalat" w:hAnsi="GHEA Grapalat"/>
          <w:color w:val="000000" w:themeColor="text1"/>
        </w:rPr>
        <w:lastRenderedPageBreak/>
        <w:t xml:space="preserve"> </w:t>
      </w:r>
      <w:r w:rsidRPr="009044F1" w:rsidDel="00DF2686">
        <w:rPr>
          <w:rFonts w:ascii="GHEA Grapalat" w:hAnsi="GHEA Grapalat"/>
        </w:rPr>
        <w:t xml:space="preserve"> </w:t>
      </w:r>
      <w:r w:rsidR="000313A6"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3AB09049" w14:textId="77777777" w:rsidR="00D612BC" w:rsidRPr="009044F1" w:rsidRDefault="00AA0AD8" w:rsidP="00F76488">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229C206E" w14:textId="77777777" w:rsidR="00F76488" w:rsidRDefault="007F245B" w:rsidP="009E460F">
      <w:pPr>
        <w:rPr>
          <w:rFonts w:ascii="GHEA Grapalat" w:hAnsi="GHEA Grapalat"/>
          <w:b/>
        </w:rPr>
      </w:pPr>
      <w:r w:rsidRPr="00925DE0">
        <w:rPr>
          <w:rFonts w:ascii="GHEA Grapalat" w:hAnsi="GHEA Grapalat"/>
          <w:b/>
        </w:rPr>
        <w:t xml:space="preserve">                 </w:t>
      </w:r>
    </w:p>
    <w:p w14:paraId="5A94E29E" w14:textId="77777777" w:rsidR="00096865" w:rsidRPr="00925DE0" w:rsidRDefault="00030D40" w:rsidP="00F76488">
      <w:pPr>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14:paraId="1CC6AC41" w14:textId="77777777" w:rsidR="007C56B2" w:rsidRDefault="00030D40" w:rsidP="00FA2474">
      <w:pPr>
        <w:widowControl w:val="0"/>
        <w:tabs>
          <w:tab w:val="left" w:pos="1276"/>
        </w:tabs>
        <w:ind w:firstLine="567"/>
        <w:contextualSpacing/>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в течение </w:t>
      </w:r>
      <w:r w:rsidR="007C56B2">
        <w:rPr>
          <w:rFonts w:ascii="GHEA Grapalat" w:hAnsi="GHEA Grapalat"/>
          <w:color w:val="000000" w:themeColor="text1"/>
        </w:rPr>
        <w:t>5</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дня его получения, обязан представить обеспечения квалификации и договора.</w:t>
      </w:r>
      <w:r w:rsidR="007C56B2" w:rsidRPr="00EA7411">
        <w:rPr>
          <w:rFonts w:ascii="GHEA Grapalat" w:hAnsi="GHEA Grapalat"/>
        </w:rPr>
        <w:t xml:space="preserve"> </w:t>
      </w:r>
      <w:r w:rsidR="007C56B2"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535E93">
        <w:rPr>
          <w:rFonts w:ascii="GHEA Grapalat" w:hAnsi="GHEA Grapalat"/>
        </w:rPr>
        <w:t>.</w:t>
      </w:r>
      <w:r w:rsidR="007C56B2"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535E93">
        <w:rPr>
          <w:rFonts w:ascii="GHEA Grapalat" w:hAnsi="GHEA Grapalat"/>
          <w:color w:val="000000" w:themeColor="text1"/>
        </w:rPr>
        <w:t>.</w:t>
      </w:r>
    </w:p>
    <w:p w14:paraId="0CCAFFD3" w14:textId="77777777" w:rsidR="0057550D" w:rsidRPr="008D2394" w:rsidRDefault="00A6609C" w:rsidP="00FA2474">
      <w:pPr>
        <w:widowControl w:val="0"/>
        <w:tabs>
          <w:tab w:val="left" w:pos="1276"/>
        </w:tabs>
        <w:ind w:firstLine="567"/>
        <w:contextualSpacing/>
        <w:jc w:val="both"/>
        <w:rPr>
          <w:rFonts w:ascii="GHEA Grapalat" w:hAnsi="GHEA Grapalat"/>
        </w:rPr>
      </w:pPr>
      <w:r w:rsidRPr="008D2394">
        <w:rPr>
          <w:rFonts w:ascii="GHEA Grapalat" w:hAnsi="GHEA Grapalat"/>
        </w:rPr>
        <w:t xml:space="preserve">10.2 </w:t>
      </w:r>
      <w:r w:rsidR="008C5F2A" w:rsidRPr="008D2394">
        <w:rPr>
          <w:rFonts w:ascii="GHEA Grapalat" w:hAnsi="GHEA Grapalat"/>
        </w:rPr>
        <w:t xml:space="preserve">Размер обеспечения квалификации равен </w:t>
      </w:r>
      <w:r w:rsidR="00427585">
        <w:rPr>
          <w:rFonts w:ascii="GHEA Grapalat" w:hAnsi="GHEA Grapalat"/>
        </w:rPr>
        <w:t>п</w:t>
      </w:r>
      <w:r w:rsidR="003F591C">
        <w:rPr>
          <w:rFonts w:ascii="GHEA Grapalat" w:hAnsi="GHEA Grapalat"/>
        </w:rPr>
        <w:t>я</w:t>
      </w:r>
      <w:r w:rsidR="00427585">
        <w:rPr>
          <w:rFonts w:ascii="GHEA Grapalat" w:hAnsi="GHEA Grapalat"/>
        </w:rPr>
        <w:t>тнадцати процентам</w:t>
      </w:r>
      <w:r w:rsidR="008C5F2A" w:rsidRPr="008D2394">
        <w:rPr>
          <w:rFonts w:ascii="GHEA Grapalat" w:hAnsi="GHEA Grapalat"/>
        </w:rPr>
        <w:t xml:space="preserve"> </w:t>
      </w:r>
      <w:r w:rsidR="003D1A79">
        <w:rPr>
          <w:rFonts w:ascii="GHEA Grapalat" w:hAnsi="GHEA Grapalat"/>
        </w:rPr>
        <w:t xml:space="preserve">от </w:t>
      </w:r>
      <w:r w:rsidR="003D1A79" w:rsidRPr="00123A23">
        <w:rPr>
          <w:rFonts w:ascii="GHEA Grapalat" w:hAnsi="GHEA Grapalat"/>
        </w:rPr>
        <w:t>цен</w:t>
      </w:r>
      <w:r w:rsidR="003D1A79">
        <w:rPr>
          <w:rFonts w:ascii="GHEA Grapalat" w:hAnsi="GHEA Grapalat"/>
        </w:rPr>
        <w:t>ы</w:t>
      </w:r>
      <w:r w:rsidR="003D1A79" w:rsidRPr="00123A23">
        <w:rPr>
          <w:rFonts w:ascii="GHEA Grapalat" w:hAnsi="GHEA Grapalat"/>
        </w:rPr>
        <w:t xml:space="preserve"> закупки </w:t>
      </w:r>
      <w:r w:rsidR="003D1A79">
        <w:rPr>
          <w:rFonts w:ascii="GHEA Grapalat" w:hAnsi="GHEA Grapalat"/>
        </w:rPr>
        <w:t>услуг</w:t>
      </w:r>
      <w:r w:rsidR="003D1A79" w:rsidRPr="00123A23">
        <w:rPr>
          <w:rFonts w:ascii="GHEA Grapalat" w:hAnsi="GHEA Grapalat"/>
        </w:rPr>
        <w:t xml:space="preserve"> закуп</w:t>
      </w:r>
      <w:r w:rsidR="003D1A79">
        <w:rPr>
          <w:rFonts w:ascii="GHEA Grapalat" w:hAnsi="GHEA Grapalat"/>
        </w:rPr>
        <w:t>аемых</w:t>
      </w:r>
      <w:r w:rsidR="003D1A79" w:rsidRPr="00123A23">
        <w:rPr>
          <w:rFonts w:ascii="GHEA Grapalat" w:hAnsi="GHEA Grapalat"/>
        </w:rPr>
        <w:t xml:space="preserve">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представляется в </w:t>
      </w:r>
      <w:r w:rsidR="004B6A49" w:rsidRPr="008D2394">
        <w:rPr>
          <w:rFonts w:ascii="GHEA Grapalat" w:hAnsi="GHEA Grapalat"/>
        </w:rPr>
        <w:t>виде</w:t>
      </w:r>
      <w:r w:rsidR="001647D2" w:rsidRPr="008D2394">
        <w:rPr>
          <w:rFonts w:ascii="GHEA Grapalat" w:hAnsi="GHEA Grapalat"/>
        </w:rPr>
        <w:t xml:space="preserve"> </w:t>
      </w:r>
      <w:r w:rsidR="00BD5554">
        <w:rPr>
          <w:rFonts w:ascii="GHEA Grapalat" w:hAnsi="GHEA Grapalat"/>
        </w:rPr>
        <w:t>соглашения о неустойке</w:t>
      </w:r>
      <w:r w:rsidR="00BD5554" w:rsidRPr="00174059">
        <w:rPr>
          <w:rFonts w:ascii="GHEA Grapalat" w:hAnsi="GHEA Grapalat"/>
        </w:rPr>
        <w:t xml:space="preserve"> (приложение 4. 2) или наличных денег, или гарантий, предоставленных банками</w:t>
      </w:r>
      <w:r w:rsidR="00EE02C2">
        <w:rPr>
          <w:rFonts w:ascii="GHEA Grapalat" w:hAnsi="GHEA Grapalat"/>
        </w:rPr>
        <w:t>.</w:t>
      </w:r>
      <w:r w:rsidR="001647D2" w:rsidRPr="008D2394">
        <w:rPr>
          <w:rFonts w:ascii="GHEA Grapalat" w:hAnsi="GHEA Grapalat"/>
        </w:rPr>
        <w:t xml:space="preserve"> </w:t>
      </w:r>
      <w:r w:rsidR="00C77407" w:rsidRPr="008D2394">
        <w:rPr>
          <w:rFonts w:ascii="GHEA Grapalat" w:hAnsi="GHEA Grapalat"/>
        </w:rPr>
        <w:t xml:space="preserve">Причем  обеспечение </w:t>
      </w:r>
      <w:r w:rsidR="001647D2" w:rsidRPr="008D2394">
        <w:rPr>
          <w:rFonts w:ascii="GHEA Grapalat" w:hAnsi="GHEA Grapalat"/>
        </w:rPr>
        <w:t xml:space="preserve">должно быть действительным как минимум  включительно до </w:t>
      </w:r>
      <w:r w:rsidR="00777665">
        <w:rPr>
          <w:rFonts w:ascii="GHEA Grapalat" w:hAnsi="GHEA Grapalat"/>
        </w:rPr>
        <w:t>20</w:t>
      </w:r>
      <w:r w:rsidR="0057550D" w:rsidRPr="008D2394">
        <w:rPr>
          <w:rFonts w:ascii="GHEA Grapalat" w:hAnsi="GHEA Grapalat"/>
        </w:rPr>
        <w:t xml:space="preserve">-го </w:t>
      </w:r>
    </w:p>
    <w:p w14:paraId="62C4FCB2" w14:textId="77777777" w:rsidR="00384973" w:rsidRDefault="0085658A" w:rsidP="00FA2474">
      <w:pPr>
        <w:widowControl w:val="0"/>
        <w:tabs>
          <w:tab w:val="left" w:pos="1276"/>
        </w:tabs>
        <w:ind w:firstLine="567"/>
        <w:contextualSpacing/>
        <w:jc w:val="both"/>
        <w:rPr>
          <w:rFonts w:ascii="GHEA Grapalat" w:hAnsi="GHEA Grapalat" w:cs="Sylfaen"/>
        </w:rPr>
      </w:pPr>
      <w:r w:rsidRPr="008D2394">
        <w:rPr>
          <w:rFonts w:ascii="GHEA Grapalat" w:hAnsi="GHEA Grapalat"/>
        </w:rPr>
        <w:t xml:space="preserve">Причем  обеспечение должно быть действительным как минимум  включительно до </w:t>
      </w:r>
      <w:r>
        <w:rPr>
          <w:rFonts w:ascii="GHEA Grapalat" w:hAnsi="GHEA Grapalat"/>
        </w:rPr>
        <w:t>20</w:t>
      </w:r>
      <w:r w:rsidRPr="008D2394">
        <w:rPr>
          <w:rFonts w:ascii="GHEA Grapalat" w:hAnsi="GHEA Grapalat"/>
        </w:rPr>
        <w:t xml:space="preserve">-го </w:t>
      </w:r>
      <w:r w:rsidR="005A180A" w:rsidRPr="008D2394">
        <w:rPr>
          <w:rFonts w:ascii="GHEA Grapalat" w:hAnsi="GHEA Grapalat"/>
        </w:rPr>
        <w:t>рабочего дня, следующего за днем полного принятия заказчиком результата выполнения договора</w:t>
      </w:r>
      <w:r w:rsidR="001F0CFE">
        <w:rPr>
          <w:rFonts w:ascii="GHEA Grapalat" w:hAnsi="GHEA Grapalat"/>
        </w:rPr>
        <w:t>.</w:t>
      </w:r>
    </w:p>
    <w:p w14:paraId="3A1F1799" w14:textId="77777777" w:rsidR="00CD2651" w:rsidRPr="002E6E0C" w:rsidRDefault="00CD2651"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по более чем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14:paraId="55D927BD" w14:textId="77777777" w:rsidR="00C74E96" w:rsidRPr="000F2EA6" w:rsidRDefault="00C74E96"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14:paraId="06D671BA" w14:textId="77777777" w:rsidR="00CD2651" w:rsidRDefault="00CD2651" w:rsidP="00FA2474">
      <w:pPr>
        <w:widowControl w:val="0"/>
        <w:tabs>
          <w:tab w:val="left" w:pos="1276"/>
        </w:tabs>
        <w:ind w:firstLine="567"/>
        <w:contextualSpacing/>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14:paraId="6BD5ADE8" w14:textId="77777777" w:rsidR="00786738" w:rsidRPr="000243F8" w:rsidRDefault="007F7087" w:rsidP="007F7087">
      <w:pPr>
        <w:widowControl w:val="0"/>
        <w:tabs>
          <w:tab w:val="left" w:pos="1276"/>
        </w:tabs>
        <w:spacing w:after="160"/>
        <w:ind w:firstLine="567"/>
        <w:contextualSpacing/>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xml:space="preserve">, подлежит возврату в </w:t>
      </w:r>
      <w:r w:rsidRPr="0014372B">
        <w:rPr>
          <w:rFonts w:ascii="GHEA Grapalat" w:hAnsi="GHEA Grapalat" w:cs="Sylfaen"/>
          <w:lang w:val="hy-AM"/>
        </w:rPr>
        <w:lastRenderedPageBreak/>
        <w:t>случае надлежащего исполнения исполнителем этого соглашения (соглашений) в полном объеме и полного принятия заказчиком его результата</w:t>
      </w:r>
      <w:r w:rsidRPr="007E6A7A">
        <w:rPr>
          <w:rFonts w:ascii="GHEA Grapalat" w:hAnsi="GHEA Grapalat" w:cs="Sylfaen"/>
        </w:rPr>
        <w:t xml:space="preserve">, </w:t>
      </w:r>
      <w:r>
        <w:rPr>
          <w:rFonts w:ascii="GHEA Grapalat" w:hAnsi="GHEA Grapalat" w:cs="Sylfaen"/>
          <w:lang w:val="hy-AM"/>
        </w:rPr>
        <w:t>если выполнение контракта (соглашения) не является поэтапным</w:t>
      </w:r>
      <w:r>
        <w:rPr>
          <w:rFonts w:ascii="GHEA Grapalat" w:hAnsi="GHEA Grapalat" w:cs="Sylfaen"/>
        </w:rPr>
        <w:t>.</w:t>
      </w:r>
    </w:p>
    <w:p w14:paraId="7F7D861A" w14:textId="77777777" w:rsidR="002406D8" w:rsidRPr="00853D2D" w:rsidRDefault="002406D8" w:rsidP="007F7087">
      <w:pPr>
        <w:widowControl w:val="0"/>
        <w:tabs>
          <w:tab w:val="left" w:pos="1276"/>
        </w:tabs>
        <w:ind w:firstLine="567"/>
        <w:contextualSpacing/>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обязательство, которое влечет за собой одностороннее расторжение договора заказчиком.</w:t>
      </w:r>
    </w:p>
    <w:p w14:paraId="0D8E9826" w14:textId="77777777" w:rsidR="00366C4E" w:rsidRPr="00853D2D" w:rsidRDefault="00030D40" w:rsidP="00FA2474">
      <w:pPr>
        <w:widowControl w:val="0"/>
        <w:tabs>
          <w:tab w:val="left" w:pos="1276"/>
        </w:tabs>
        <w:ind w:firstLine="567"/>
        <w:contextualSpacing/>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1723D6" w:rsidRPr="00853D2D">
        <w:rPr>
          <w:rFonts w:ascii="GHEA Grapalat" w:hAnsi="GHEA Grapalat"/>
        </w:rPr>
        <w:t xml:space="preserve"> банковской гарантии</w:t>
      </w:r>
      <w:r w:rsidR="00E7637F">
        <w:rPr>
          <w:rFonts w:ascii="GHEA Grapalat" w:hAnsi="GHEA Grapalat"/>
        </w:rPr>
        <w:t xml:space="preserve">, </w:t>
      </w:r>
      <w:r w:rsidR="00E7637F" w:rsidRPr="008D2394">
        <w:rPr>
          <w:rFonts w:ascii="GHEA Grapalat" w:hAnsi="GHEA Grapalat"/>
        </w:rPr>
        <w:t xml:space="preserve">в виде </w:t>
      </w:r>
      <w:r w:rsidR="00E7637F">
        <w:rPr>
          <w:rFonts w:ascii="GHEA Grapalat" w:hAnsi="GHEA Grapalat"/>
        </w:rPr>
        <w:t>соглашения о неустойке</w:t>
      </w:r>
      <w:r w:rsidR="001723D6" w:rsidRPr="00853D2D">
        <w:rPr>
          <w:rFonts w:ascii="GHEA Grapalat" w:hAnsi="GHEA Grapalat"/>
        </w:rPr>
        <w:t xml:space="preserve"> (Приложение 5</w:t>
      </w:r>
      <w:r w:rsidR="00E7637F">
        <w:rPr>
          <w:rFonts w:ascii="GHEA Grapalat" w:hAnsi="GHEA Grapalat"/>
        </w:rPr>
        <w:t>.2</w:t>
      </w:r>
      <w:r w:rsidR="001723D6" w:rsidRPr="00853D2D">
        <w:rPr>
          <w:rFonts w:ascii="GHEA Grapalat" w:hAnsi="GHEA Grapalat"/>
        </w:rPr>
        <w:t>)</w:t>
      </w:r>
      <w:r w:rsidR="00375E5E" w:rsidRPr="00853D2D">
        <w:rPr>
          <w:rFonts w:ascii="GHEA Grapalat" w:hAnsi="GHEA Grapalat"/>
        </w:rPr>
        <w:t xml:space="preserve"> или наличных дене</w:t>
      </w:r>
      <w:r w:rsidR="00E7637F">
        <w:rPr>
          <w:rFonts w:ascii="GHEA Grapalat" w:hAnsi="GHEA Grapalat"/>
        </w:rPr>
        <w:t>г.</w:t>
      </w:r>
    </w:p>
    <w:p w14:paraId="326F914B" w14:textId="77777777" w:rsidR="0011249D" w:rsidRDefault="0058395E" w:rsidP="00FA2474">
      <w:pPr>
        <w:widowControl w:val="0"/>
        <w:tabs>
          <w:tab w:val="left" w:pos="1276"/>
        </w:tabs>
        <w:ind w:firstLine="567"/>
        <w:contextualSpacing/>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по более чем одному лоту, </w:t>
      </w:r>
      <w:r w:rsidR="0011249D" w:rsidRPr="00AA515D">
        <w:rPr>
          <w:rFonts w:ascii="GHEA Grapalat" w:hAnsi="GHEA Grapalat" w:cs="Sylfaen"/>
        </w:rPr>
        <w:t xml:space="preserve">то он может предоставить обеспечение </w:t>
      </w:r>
      <w:proofErr w:type="spellStart"/>
      <w:r w:rsidR="0075486A" w:rsidRPr="00AA515D">
        <w:rPr>
          <w:rFonts w:ascii="GHEA Grapalat" w:hAnsi="GHEA Grapalat" w:cs="Sylfaen"/>
        </w:rPr>
        <w:t>догогвора</w:t>
      </w:r>
      <w:proofErr w:type="spellEnd"/>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proofErr w:type="spellStart"/>
      <w:r w:rsidR="0075486A" w:rsidRPr="00AA515D">
        <w:rPr>
          <w:rFonts w:ascii="GHEA Grapalat" w:hAnsi="GHEA Grapalat"/>
        </w:rPr>
        <w:t>догогвора</w:t>
      </w:r>
      <w:proofErr w:type="spellEnd"/>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14:paraId="7D25B984" w14:textId="77777777" w:rsidR="00E969ED" w:rsidRPr="00DC30CC" w:rsidRDefault="00740EF5" w:rsidP="00FA2474">
      <w:pPr>
        <w:widowControl w:val="0"/>
        <w:tabs>
          <w:tab w:val="left" w:pos="1276"/>
        </w:tabs>
        <w:ind w:firstLine="567"/>
        <w:contextualSpacing/>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E7637F">
        <w:rPr>
          <w:rFonts w:ascii="GHEA Grapalat" w:hAnsi="GHEA Grapalat"/>
        </w:rPr>
        <w:t>2</w:t>
      </w:r>
      <w:r w:rsidR="00963991">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2B4B03E7" w14:textId="77777777" w:rsidR="00F0759D" w:rsidRDefault="00F92A53" w:rsidP="00FA2474">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77E16DA3" w14:textId="77777777" w:rsidR="00D32092" w:rsidRPr="00BC2673" w:rsidRDefault="004A0321" w:rsidP="00FA2474">
      <w:pPr>
        <w:widowControl w:val="0"/>
        <w:tabs>
          <w:tab w:val="left" w:pos="1276"/>
        </w:tabs>
        <w:ind w:firstLine="567"/>
        <w:contextualSpacing/>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правомочия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A21022">
        <w:rPr>
          <w:rFonts w:ascii="GHEA Grapalat" w:hAnsi="GHEA Grapalat" w:cs="Sylfaen"/>
        </w:rPr>
        <w:t>.</w:t>
      </w:r>
    </w:p>
    <w:p w14:paraId="1E37F350" w14:textId="77777777" w:rsidR="008F0732" w:rsidRPr="00625529" w:rsidRDefault="00030D40" w:rsidP="00FA2474">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F53937">
        <w:rPr>
          <w:rFonts w:ascii="GHEA Grapalat" w:hAnsi="GHEA Grapalat"/>
        </w:rPr>
        <w:t>не предусматривается</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14:paraId="637E0985" w14:textId="77777777" w:rsidR="002807DD" w:rsidRPr="00FA2474" w:rsidRDefault="00030D40" w:rsidP="00FA2474">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75401BC3" w14:textId="77777777" w:rsidR="0074650E" w:rsidRDefault="0074650E" w:rsidP="00FA2474">
      <w:pPr>
        <w:widowControl w:val="0"/>
        <w:tabs>
          <w:tab w:val="left" w:pos="1134"/>
        </w:tabs>
        <w:ind w:firstLine="567"/>
        <w:contextualSpacing/>
        <w:jc w:val="both"/>
        <w:rPr>
          <w:rFonts w:ascii="GHEA Grapalat" w:hAnsi="GHEA Grapalat"/>
        </w:rPr>
      </w:pPr>
      <w:r>
        <w:rPr>
          <w:rFonts w:ascii="GHEA Grapalat" w:hAnsi="GHEA Grapalat"/>
          <w:b/>
        </w:rPr>
        <w:t xml:space="preserve">  </w:t>
      </w:r>
      <w:r w:rsidRPr="0074650E">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w:t>
      </w:r>
      <w:r w:rsidRPr="0074650E">
        <w:rPr>
          <w:rFonts w:ascii="GHEA Grapalat" w:hAnsi="GHEA Grapalat"/>
        </w:rPr>
        <w:lastRenderedPageBreak/>
        <w:t xml:space="preserve">основания для </w:t>
      </w:r>
      <w:proofErr w:type="spellStart"/>
      <w:r w:rsidRPr="0074650E">
        <w:rPr>
          <w:rFonts w:ascii="GHEA Grapalat" w:hAnsi="GHEA Grapalat"/>
        </w:rPr>
        <w:t>вылаты</w:t>
      </w:r>
      <w:proofErr w:type="spellEnd"/>
      <w:r w:rsidRPr="0074650E">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37760FFC" w14:textId="77777777"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GHEA Grapalat" w:hAnsi="GHEA Grapalat"/>
        </w:rPr>
      </w:pPr>
      <w:r w:rsidRPr="00F2342B">
        <w:rPr>
          <w:rFonts w:ascii="GHEA Grapalat" w:hAnsi="GHEA Grapalat"/>
        </w:rPr>
        <w:t xml:space="preserve">10.8 </w:t>
      </w:r>
      <w:r w:rsidRPr="00F2342B">
        <w:rPr>
          <w:rFonts w:ascii="GHEA Grapalat" w:hAnsi="GHEA Grapalat" w:hint="eastAsia"/>
        </w:rPr>
        <w:t>О</w:t>
      </w:r>
      <w:r w:rsidRPr="00F2342B">
        <w:rPr>
          <w:rFonts w:ascii="GHEA Grapalat" w:hAnsi="GHEA Grapalat"/>
        </w:rPr>
        <w:t xml:space="preserve"> </w:t>
      </w:r>
      <w:r w:rsidRPr="00F2342B">
        <w:rPr>
          <w:rFonts w:ascii="GHEA Grapalat" w:hAnsi="GHEA Grapalat" w:hint="eastAsia"/>
        </w:rPr>
        <w:t>возврате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договора</w:t>
      </w:r>
      <w:r w:rsidRPr="00F2342B">
        <w:rPr>
          <w:rFonts w:ascii="GHEA Grapalat" w:hAnsi="GHEA Grapalat"/>
        </w:rPr>
        <w:t xml:space="preserve"> </w:t>
      </w:r>
      <w:r w:rsidRPr="00F2342B">
        <w:rPr>
          <w:rFonts w:ascii="GHEA Grapalat" w:hAnsi="GHEA Grapalat" w:hint="eastAsia"/>
        </w:rPr>
        <w:t>или</w:t>
      </w:r>
      <w:r w:rsidRPr="00F2342B">
        <w:rPr>
          <w:rFonts w:ascii="GHEA Grapalat" w:hAnsi="GHEA Grapalat"/>
        </w:rPr>
        <w:t xml:space="preserve"> </w:t>
      </w:r>
      <w:r w:rsidRPr="00F2342B">
        <w:rPr>
          <w:rFonts w:ascii="GHEA Grapalat" w:hAnsi="GHEA Grapalat" w:hint="eastAsia"/>
        </w:rPr>
        <w:t>квалификации</w:t>
      </w:r>
      <w:r w:rsidRPr="00F2342B">
        <w:rPr>
          <w:rFonts w:ascii="GHEA Grapalat" w:hAnsi="GHEA Grapalat"/>
        </w:rPr>
        <w:t xml:space="preserve"> </w:t>
      </w:r>
      <w:r w:rsidRPr="00F2342B">
        <w:rPr>
          <w:rFonts w:ascii="GHEA Grapalat" w:hAnsi="GHEA Grapalat" w:hint="eastAsia"/>
        </w:rPr>
        <w:t>руководитель</w:t>
      </w:r>
      <w:r w:rsidRPr="00F2342B">
        <w:rPr>
          <w:rFonts w:ascii="GHEA Grapalat" w:hAnsi="GHEA Grapalat"/>
        </w:rPr>
        <w:t xml:space="preserve"> </w:t>
      </w:r>
      <w:r w:rsidRPr="00F2342B">
        <w:rPr>
          <w:rFonts w:ascii="GHEA Grapalat" w:hAnsi="GHEA Grapalat" w:hint="eastAsia"/>
        </w:rPr>
        <w:t>заказчика</w:t>
      </w:r>
      <w:r w:rsidRPr="00F2342B">
        <w:rPr>
          <w:rFonts w:ascii="GHEA Grapalat" w:hAnsi="GHEA Grapalat"/>
        </w:rPr>
        <w:t xml:space="preserve"> </w:t>
      </w:r>
      <w:r w:rsidRPr="00F2342B">
        <w:rPr>
          <w:rFonts w:ascii="GHEA Grapalat" w:hAnsi="GHEA Grapalat" w:hint="eastAsia"/>
        </w:rPr>
        <w:t>уведомляет</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письменной</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течение</w:t>
      </w:r>
      <w:r w:rsidRPr="00F2342B">
        <w:rPr>
          <w:rFonts w:ascii="GHEA Grapalat" w:hAnsi="GHEA Grapalat"/>
        </w:rPr>
        <w:t xml:space="preserve"> </w:t>
      </w:r>
      <w:r w:rsidRPr="00F2342B">
        <w:rPr>
          <w:rFonts w:ascii="GHEA Grapalat" w:hAnsi="GHEA Grapalat" w:hint="eastAsia"/>
        </w:rPr>
        <w:t>пяти</w:t>
      </w:r>
      <w:r w:rsidRPr="00F2342B">
        <w:rPr>
          <w:rFonts w:ascii="GHEA Grapalat" w:hAnsi="GHEA Grapalat"/>
        </w:rPr>
        <w:t xml:space="preserve"> </w:t>
      </w:r>
      <w:r w:rsidRPr="00F2342B">
        <w:rPr>
          <w:rFonts w:ascii="GHEA Grapalat" w:hAnsi="GHEA Grapalat" w:hint="eastAsia"/>
        </w:rPr>
        <w:t>рабочих</w:t>
      </w:r>
      <w:r w:rsidRPr="00F2342B">
        <w:rPr>
          <w:rFonts w:ascii="GHEA Grapalat" w:hAnsi="GHEA Grapalat"/>
        </w:rPr>
        <w:t xml:space="preserve"> </w:t>
      </w:r>
      <w:r w:rsidRPr="00F2342B">
        <w:rPr>
          <w:rFonts w:ascii="GHEA Grapalat" w:hAnsi="GHEA Grapalat" w:hint="eastAsia"/>
        </w:rPr>
        <w:t>дней</w:t>
      </w:r>
      <w:r w:rsidRPr="00F2342B">
        <w:rPr>
          <w:rFonts w:ascii="GHEA Grapalat" w:hAnsi="GHEA Grapalat"/>
        </w:rPr>
        <w:t xml:space="preserve">, </w:t>
      </w:r>
      <w:r w:rsidRPr="00F2342B">
        <w:rPr>
          <w:rFonts w:ascii="GHEA Grapalat" w:hAnsi="GHEA Grapalat" w:hint="eastAsia"/>
        </w:rPr>
        <w:t>следующих</w:t>
      </w:r>
      <w:r w:rsidRPr="00F2342B">
        <w:rPr>
          <w:rFonts w:ascii="GHEA Grapalat" w:hAnsi="GHEA Grapalat"/>
        </w:rPr>
        <w:t xml:space="preserve"> </w:t>
      </w:r>
      <w:r w:rsidRPr="00F2342B">
        <w:rPr>
          <w:rFonts w:ascii="GHEA Grapalat" w:hAnsi="GHEA Grapalat" w:hint="eastAsia"/>
        </w:rPr>
        <w:t>за</w:t>
      </w:r>
      <w:r w:rsidRPr="00F2342B">
        <w:rPr>
          <w:rFonts w:ascii="GHEA Grapalat" w:hAnsi="GHEA Grapalat"/>
        </w:rPr>
        <w:t xml:space="preserve"> днем возникновения основания возврата обеспечения</w:t>
      </w:r>
      <w:r w:rsidRPr="00F2342B" w:rsidDel="00960F8B">
        <w:rPr>
          <w:rFonts w:ascii="GHEA Grapalat" w:hAnsi="GHEA Grapalat"/>
        </w:rPr>
        <w:t xml:space="preserve"> </w:t>
      </w:r>
      <w:r w:rsidRPr="00F2342B">
        <w:rPr>
          <w:rFonts w:ascii="GHEA Grapalat" w:hAnsi="GHEA Grapalat"/>
        </w:rPr>
        <w:t>уведомляе</w:t>
      </w:r>
      <w:r>
        <w:rPr>
          <w:rFonts w:ascii="GHEA Grapalat" w:hAnsi="GHEA Grapalat"/>
        </w:rPr>
        <w:t>т</w:t>
      </w:r>
      <w:r w:rsidRPr="00F2342B">
        <w:rPr>
          <w:rFonts w:ascii="GHEA Grapalat" w:hAnsi="GHEA Grapalat"/>
        </w:rPr>
        <w:t>:</w:t>
      </w:r>
    </w:p>
    <w:p w14:paraId="47501209" w14:textId="77777777"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w:t>
      </w:r>
      <w:r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14:paraId="65D0B4CA" w14:textId="77777777"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гарантии</w:t>
      </w:r>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14:paraId="12B49B34" w14:textId="77777777" w:rsidR="00F53937" w:rsidRDefault="00F53937" w:rsidP="00F53937">
      <w:pPr>
        <w:jc w:val="both"/>
        <w:rPr>
          <w:rFonts w:ascii="GHEA Grapalat" w:hAnsi="GHEA Grapalat"/>
          <w:b/>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14:paraId="35B2C9FF" w14:textId="77777777" w:rsidR="00F53937" w:rsidRDefault="00F53937" w:rsidP="00FA2474">
      <w:pPr>
        <w:widowControl w:val="0"/>
        <w:tabs>
          <w:tab w:val="left" w:pos="1134"/>
        </w:tabs>
        <w:ind w:firstLine="567"/>
        <w:contextualSpacing/>
        <w:jc w:val="both"/>
        <w:rPr>
          <w:rFonts w:ascii="GHEA Grapalat" w:hAnsi="GHEA Grapalat"/>
        </w:rPr>
      </w:pPr>
    </w:p>
    <w:p w14:paraId="26FC06A4" w14:textId="77777777"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2D97949A" w14:textId="77777777"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2B2C9550" w14:textId="77777777"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6868EED5" w14:textId="77777777" w:rsidR="00E7637F" w:rsidRPr="009044F1" w:rsidRDefault="00E7637F" w:rsidP="00E7637F">
      <w:pPr>
        <w:widowControl w:val="0"/>
        <w:tabs>
          <w:tab w:val="left" w:pos="1134"/>
        </w:tabs>
        <w:ind w:firstLine="709"/>
        <w:contextualSpacing/>
        <w:jc w:val="both"/>
        <w:rPr>
          <w:rFonts w:ascii="GHEA Grapalat" w:hAnsi="GHEA Grapalat" w:cs="Sylfaen"/>
        </w:rPr>
      </w:pPr>
      <w:r w:rsidRPr="009044F1">
        <w:rPr>
          <w:rFonts w:ascii="GHEA Grapalat" w:hAnsi="GHEA Grapalat"/>
        </w:rPr>
        <w:t>2)</w:t>
      </w:r>
      <w:r w:rsidRPr="005114D0">
        <w:rPr>
          <w:rFonts w:ascii="GHEA Grapalat" w:hAnsi="GHEA Grapalat"/>
        </w:rPr>
        <w:tab/>
      </w:r>
      <w:r w:rsidRPr="00B02E29">
        <w:rPr>
          <w:rFonts w:ascii="GHEA Grapalat" w:hAnsi="GHEA Grapalat"/>
        </w:rPr>
        <w:t>прекращается</w:t>
      </w:r>
      <w:r>
        <w:rPr>
          <w:rFonts w:ascii="GHEA Grapalat" w:hAnsi="GHEA Grapalat"/>
        </w:rPr>
        <w:t xml:space="preserve"> </w:t>
      </w:r>
      <w:r w:rsidRPr="00B02E29">
        <w:rPr>
          <w:rFonts w:ascii="GHEA Grapalat" w:hAnsi="GHEA Grapalat"/>
        </w:rPr>
        <w:t>потребность</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закупке.</w:t>
      </w:r>
      <w:r>
        <w:rPr>
          <w:rFonts w:ascii="GHEA Grapalat" w:hAnsi="GHEA Grapalat"/>
        </w:rPr>
        <w:t xml:space="preserve"> </w:t>
      </w:r>
      <w:r w:rsidRPr="00B02E29">
        <w:rPr>
          <w:rFonts w:ascii="GHEA Grapalat" w:hAnsi="GHEA Grapalat"/>
        </w:rPr>
        <w:t>При</w:t>
      </w:r>
      <w:r>
        <w:rPr>
          <w:rFonts w:ascii="GHEA Grapalat" w:hAnsi="GHEA Grapalat"/>
        </w:rPr>
        <w:t xml:space="preserve"> </w:t>
      </w:r>
      <w:r w:rsidRPr="00B02E29">
        <w:rPr>
          <w:rFonts w:ascii="GHEA Grapalat" w:hAnsi="GHEA Grapalat"/>
        </w:rPr>
        <w:t>этом</w:t>
      </w:r>
      <w:r>
        <w:rPr>
          <w:rFonts w:ascii="GHEA Grapalat" w:hAnsi="GHEA Grapalat"/>
        </w:rPr>
        <w:t xml:space="preserve"> </w:t>
      </w:r>
      <w:r w:rsidRPr="00B02E29">
        <w:rPr>
          <w:rFonts w:ascii="GHEA Grapalat" w:hAnsi="GHEA Grapalat"/>
        </w:rPr>
        <w:t>процедура</w:t>
      </w:r>
      <w:r>
        <w:rPr>
          <w:rFonts w:ascii="GHEA Grapalat" w:hAnsi="GHEA Grapalat"/>
        </w:rPr>
        <w:t xml:space="preserve"> </w:t>
      </w:r>
      <w:r w:rsidRPr="00B02E29">
        <w:rPr>
          <w:rFonts w:ascii="GHEA Grapalat" w:hAnsi="GHEA Grapalat"/>
        </w:rPr>
        <w:t>закупки,</w:t>
      </w:r>
      <w:r>
        <w:rPr>
          <w:rFonts w:ascii="GHEA Grapalat" w:hAnsi="GHEA Grapalat"/>
        </w:rPr>
        <w:t xml:space="preserve"> </w:t>
      </w:r>
      <w:r w:rsidRPr="00B02E29">
        <w:rPr>
          <w:rFonts w:ascii="GHEA Grapalat" w:hAnsi="GHEA Grapalat"/>
        </w:rPr>
        <w:t>организованная</w:t>
      </w:r>
      <w:r>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r w:rsidRPr="00B02E29">
        <w:rPr>
          <w:rFonts w:ascii="GHEA Grapalat" w:hAnsi="GHEA Grapalat"/>
        </w:rPr>
        <w:t>государства</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общин,</w:t>
      </w:r>
      <w:r>
        <w:rPr>
          <w:rFonts w:ascii="GHEA Grapalat" w:hAnsi="GHEA Grapalat"/>
        </w:rPr>
        <w:t xml:space="preserve"> </w:t>
      </w:r>
      <w:r w:rsidRPr="00B02E29">
        <w:rPr>
          <w:rFonts w:ascii="GHEA Grapalat" w:hAnsi="GHEA Grapalat"/>
        </w:rPr>
        <w:t>может</w:t>
      </w:r>
      <w:r>
        <w:rPr>
          <w:rFonts w:ascii="GHEA Grapalat" w:hAnsi="GHEA Grapalat"/>
        </w:rPr>
        <w:t xml:space="preserve"> </w:t>
      </w:r>
      <w:r w:rsidRPr="00B02E29">
        <w:rPr>
          <w:rFonts w:ascii="GHEA Grapalat" w:hAnsi="GHEA Grapalat"/>
        </w:rPr>
        <w:t>быть</w:t>
      </w:r>
      <w:r>
        <w:rPr>
          <w:rFonts w:ascii="GHEA Grapalat" w:hAnsi="GHEA Grapalat"/>
        </w:rPr>
        <w:t xml:space="preserve"> </w:t>
      </w:r>
      <w:r w:rsidRPr="00B02E29">
        <w:rPr>
          <w:rFonts w:ascii="GHEA Grapalat" w:hAnsi="GHEA Grapalat"/>
        </w:rPr>
        <w:t>объявлена</w:t>
      </w:r>
      <w:r>
        <w:rPr>
          <w:rFonts w:ascii="GHEA Grapalat" w:hAnsi="GHEA Grapalat"/>
        </w:rPr>
        <w:t xml:space="preserve"> </w:t>
      </w:r>
      <w:r w:rsidRPr="00B02E29">
        <w:rPr>
          <w:rFonts w:ascii="GHEA Grapalat" w:hAnsi="GHEA Grapalat"/>
        </w:rPr>
        <w:t>полностью</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частично</w:t>
      </w:r>
      <w:r>
        <w:rPr>
          <w:rFonts w:ascii="GHEA Grapalat" w:hAnsi="GHEA Grapalat"/>
        </w:rPr>
        <w:t xml:space="preserve"> </w:t>
      </w:r>
      <w:r w:rsidRPr="00B02E29">
        <w:rPr>
          <w:rFonts w:ascii="GHEA Grapalat" w:hAnsi="GHEA Grapalat"/>
        </w:rPr>
        <w:t>несостоявшейся</w:t>
      </w:r>
      <w:r>
        <w:rPr>
          <w:rFonts w:ascii="GHEA Grapalat" w:hAnsi="GHEA Grapalat"/>
        </w:rPr>
        <w:t xml:space="preserve"> </w:t>
      </w:r>
      <w:r w:rsidRPr="00CC7EC8">
        <w:rPr>
          <w:rFonts w:ascii="GHEA Grapalat" w:hAnsi="GHEA Grapalat"/>
          <w:spacing w:val="-6"/>
        </w:rPr>
        <w:t>на</w:t>
      </w:r>
      <w:r>
        <w:rPr>
          <w:rFonts w:ascii="GHEA Grapalat" w:hAnsi="GHEA Grapalat"/>
          <w:spacing w:val="-6"/>
        </w:rPr>
        <w:t xml:space="preserve"> </w:t>
      </w:r>
      <w:r w:rsidRPr="00CC7EC8">
        <w:rPr>
          <w:rFonts w:ascii="GHEA Grapalat" w:hAnsi="GHEA Grapalat"/>
          <w:spacing w:val="-6"/>
        </w:rPr>
        <w:t>основании</w:t>
      </w:r>
      <w:r>
        <w:rPr>
          <w:rFonts w:ascii="GHEA Grapalat" w:hAnsi="GHEA Grapalat"/>
          <w:spacing w:val="-6"/>
        </w:rPr>
        <w:t xml:space="preserve"> </w:t>
      </w:r>
      <w:r w:rsidRPr="00CC7EC8">
        <w:rPr>
          <w:rFonts w:ascii="GHEA Grapalat" w:hAnsi="GHEA Grapalat"/>
          <w:spacing w:val="-6"/>
        </w:rPr>
        <w:t>решения</w:t>
      </w:r>
      <w:r>
        <w:rPr>
          <w:rFonts w:ascii="GHEA Grapalat" w:hAnsi="GHEA Grapalat"/>
          <w:spacing w:val="-6"/>
        </w:rPr>
        <w:t xml:space="preserve"> </w:t>
      </w:r>
      <w:r w:rsidRPr="00CC7EC8">
        <w:rPr>
          <w:rFonts w:ascii="GHEA Grapalat" w:hAnsi="GHEA Grapalat"/>
          <w:spacing w:val="-6"/>
        </w:rPr>
        <w:t>руководителя</w:t>
      </w:r>
      <w:r>
        <w:rPr>
          <w:rFonts w:ascii="GHEA Grapalat" w:hAnsi="GHEA Grapalat"/>
          <w:spacing w:val="-6"/>
        </w:rPr>
        <w:t xml:space="preserve"> </w:t>
      </w:r>
      <w:r w:rsidRPr="00CC7EC8">
        <w:rPr>
          <w:rFonts w:ascii="GHEA Grapalat" w:hAnsi="GHEA Grapalat"/>
          <w:spacing w:val="-6"/>
        </w:rPr>
        <w:t>уполномоченного</w:t>
      </w:r>
      <w:r>
        <w:rPr>
          <w:rFonts w:ascii="GHEA Grapalat" w:hAnsi="GHEA Grapalat"/>
          <w:spacing w:val="-6"/>
        </w:rPr>
        <w:t xml:space="preserve"> </w:t>
      </w:r>
      <w:r w:rsidRPr="00CC7EC8">
        <w:rPr>
          <w:rFonts w:ascii="GHEA Grapalat" w:hAnsi="GHEA Grapalat"/>
          <w:spacing w:val="-6"/>
        </w:rPr>
        <w:t>органа,</w:t>
      </w:r>
      <w:r>
        <w:rPr>
          <w:rFonts w:ascii="GHEA Grapalat" w:hAnsi="GHEA Grapalat"/>
          <w:spacing w:val="-6"/>
        </w:rPr>
        <w:t xml:space="preserve"> </w:t>
      </w:r>
      <w:r w:rsidRPr="00CC7EC8">
        <w:rPr>
          <w:rFonts w:ascii="GHEA Grapalat" w:hAnsi="GHEA Grapalat"/>
          <w:spacing w:val="-6"/>
        </w:rPr>
        <w:t>осуществляющего</w:t>
      </w:r>
      <w:r>
        <w:rPr>
          <w:rFonts w:ascii="GHEA Grapalat" w:hAnsi="GHEA Grapalat"/>
          <w:spacing w:val="-6"/>
        </w:rPr>
        <w:t xml:space="preserve"> </w:t>
      </w:r>
      <w:r w:rsidRPr="00CC7EC8">
        <w:rPr>
          <w:rFonts w:ascii="GHEA Grapalat" w:hAnsi="GHEA Grapalat"/>
          <w:spacing w:val="-6"/>
        </w:rPr>
        <w:t>общее</w:t>
      </w:r>
      <w:r>
        <w:rPr>
          <w:rFonts w:ascii="GHEA Grapalat" w:hAnsi="GHEA Grapalat"/>
          <w:spacing w:val="-6"/>
        </w:rPr>
        <w:t xml:space="preserve"> </w:t>
      </w:r>
      <w:r w:rsidRPr="00CC7EC8">
        <w:rPr>
          <w:rFonts w:ascii="GHEA Grapalat" w:hAnsi="GHEA Grapalat"/>
          <w:spacing w:val="-6"/>
        </w:rPr>
        <w:t>управление</w:t>
      </w:r>
      <w:r w:rsidRPr="009044F1">
        <w:rPr>
          <w:rFonts w:ascii="GHEA Grapalat" w:hAnsi="GHEA Grapalat"/>
        </w:rPr>
        <w:t>.</w:t>
      </w:r>
    </w:p>
    <w:p w14:paraId="1C9F5A3E" w14:textId="77777777"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14:paraId="2855AF7A" w14:textId="77777777" w:rsidR="00E7637F" w:rsidRPr="00D3436F" w:rsidRDefault="00E7637F" w:rsidP="00E7637F">
      <w:pPr>
        <w:widowControl w:val="0"/>
        <w:tabs>
          <w:tab w:val="left" w:pos="1134"/>
        </w:tabs>
        <w:ind w:firstLine="567"/>
        <w:contextualSpacing/>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14:paraId="7A39A293" w14:textId="77777777"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101ED7A4" w14:textId="77777777" w:rsidR="00E7637F" w:rsidRDefault="00E7637F" w:rsidP="00B46D58">
      <w:pPr>
        <w:widowControl w:val="0"/>
        <w:spacing w:after="160"/>
        <w:ind w:left="567" w:right="565"/>
        <w:jc w:val="center"/>
        <w:rPr>
          <w:rFonts w:ascii="GHEA Grapalat" w:hAnsi="GHEA Grapalat"/>
          <w:b/>
        </w:rPr>
      </w:pPr>
    </w:p>
    <w:p w14:paraId="0A437A56" w14:textId="77777777"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59B8DADB" w14:textId="77777777"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23B0E471" w14:textId="77777777"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54389792" w14:textId="77777777"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1A1B91AF" w14:textId="77777777"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2EB0B1A7" w14:textId="77777777"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 xml:space="preserve">установленный настоящим приглашением, является сроком исковой давности для обжалования действий (бездействия) заказчика, оценочной комиссии и решений, </w:t>
      </w:r>
      <w:r w:rsidRPr="000B56C9">
        <w:rPr>
          <w:rFonts w:ascii="GHEA Grapalat" w:hAnsi="GHEA Grapalat"/>
        </w:rPr>
        <w:lastRenderedPageBreak/>
        <w:t>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4B9C2DA8"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419065A4"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5B9815B9"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74864F8B" w14:textId="77777777"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5FA67291" w14:textId="77777777" w:rsidR="00167353" w:rsidRPr="00570BBD" w:rsidRDefault="00167353" w:rsidP="00167353">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0F86143F" w14:textId="77777777"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25C37A1F" w14:textId="77777777"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5730CACE" w14:textId="77777777"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05E12EFC" w14:textId="77777777"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2AD42D79" w14:textId="77777777"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28E15014" w14:textId="77777777"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66C9CFED" w14:textId="77777777"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673AADEF" w14:textId="77777777"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512F86CF" w14:textId="77777777" w:rsidR="00167353" w:rsidRPr="00570BBD" w:rsidRDefault="00167353" w:rsidP="00167353">
      <w:pPr>
        <w:jc w:val="both"/>
        <w:rPr>
          <w:rFonts w:ascii="GHEA Grapalat" w:hAnsi="GHEA Grapalat"/>
        </w:rPr>
      </w:pPr>
      <w:r w:rsidRPr="00570BBD">
        <w:rPr>
          <w:rFonts w:ascii="GHEA Grapalat" w:hAnsi="GHEA Grapalat"/>
        </w:rPr>
        <w:lastRenderedPageBreak/>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27539D00" w14:textId="77777777"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4DBACEC2" w14:textId="77777777"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129AC671"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70BBD">
        <w:rPr>
          <w:rFonts w:ascii="GHEA Grapalat" w:hAnsi="GHEA Grapalat"/>
        </w:rPr>
        <w:t>органа.Уполномоченный</w:t>
      </w:r>
      <w:proofErr w:type="spell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14:paraId="56BB87FC"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735CAB75"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452A8A56" w14:textId="77777777"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0C09CF33" w14:textId="77777777"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6F5E95B7" w14:textId="77777777" w:rsidR="00167353" w:rsidRPr="009044F1" w:rsidRDefault="00167353" w:rsidP="00167353">
      <w:pPr>
        <w:widowControl w:val="0"/>
        <w:spacing w:after="160"/>
        <w:jc w:val="both"/>
        <w:rPr>
          <w:rFonts w:ascii="GHEA Grapalat" w:hAnsi="GHEA Grapalat" w:cs="Sylfaen"/>
          <w:b/>
        </w:rPr>
      </w:pPr>
    </w:p>
    <w:p w14:paraId="1AA2848B"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14:paraId="67C39419" w14:textId="77777777"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B01D04">
        <w:rPr>
          <w:rFonts w:ascii="GHEA Grapalat" w:hAnsi="GHEA Grapalat"/>
          <w:b/>
        </w:rPr>
        <w:t>ЗАПРОС КОТИРОВОК</w:t>
      </w:r>
    </w:p>
    <w:p w14:paraId="5515677C"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312FE92C" w14:textId="77777777"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161110C2" w14:textId="77777777"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27BC98CD" w14:textId="77777777" w:rsidR="0009686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 xml:space="preserve">а английском или русском </w:t>
      </w:r>
      <w:r w:rsidR="00191D27">
        <w:rPr>
          <w:rFonts w:ascii="GHEA Grapalat" w:hAnsi="GHEA Grapalat"/>
        </w:rPr>
        <w:lastRenderedPageBreak/>
        <w:t>языке.</w:t>
      </w:r>
    </w:p>
    <w:p w14:paraId="093EBE67" w14:textId="77777777" w:rsidR="00140A36" w:rsidRDefault="00140A36" w:rsidP="00B46D58">
      <w:pPr>
        <w:widowControl w:val="0"/>
        <w:spacing w:after="160"/>
        <w:jc w:val="center"/>
        <w:rPr>
          <w:rFonts w:ascii="GHEA Grapalat" w:hAnsi="GHEA Grapalat"/>
          <w:b/>
        </w:rPr>
      </w:pPr>
    </w:p>
    <w:p w14:paraId="471B254C"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7772B111" w14:textId="77777777" w:rsidR="000A0E52" w:rsidRDefault="000A0E52" w:rsidP="00B01D04">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14:paraId="05FFDEED" w14:textId="77777777" w:rsidR="00412DF7" w:rsidRPr="00AD29CE" w:rsidRDefault="00412DF7" w:rsidP="00B01D04">
      <w:pPr>
        <w:widowControl w:val="0"/>
        <w:ind w:firstLine="567"/>
        <w:contextualSpacing/>
        <w:jc w:val="both"/>
        <w:rPr>
          <w:rFonts w:ascii="GHEA Grapalat" w:hAnsi="GHEA Grapalat" w:cs="Sylfaen"/>
        </w:rPr>
      </w:pPr>
      <w:r w:rsidRPr="00AD29CE">
        <w:rPr>
          <w:rFonts w:ascii="GHEA Grapalat" w:hAnsi="GHEA Grapalat"/>
        </w:rPr>
        <w:t>Участник заявкой представляет утвержденные им:</w:t>
      </w:r>
    </w:p>
    <w:p w14:paraId="4417E66A" w14:textId="77777777" w:rsidR="00096865" w:rsidRPr="000811C1" w:rsidRDefault="002D5CF0" w:rsidP="00B01D04">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14:paraId="63EF52D0" w14:textId="77777777" w:rsidR="009D7EFF" w:rsidRPr="00D3436F" w:rsidRDefault="009D7EFF"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6F48DB63" w14:textId="77777777" w:rsidR="008D4137" w:rsidRPr="00D3436F" w:rsidRDefault="008D4137"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af6"/>
          <w:rFonts w:ascii="GHEA Grapalat" w:hAnsi="GHEA Grapalat"/>
        </w:rPr>
        <w:footnoteReference w:customMarkFollows="1" w:id="1"/>
        <w:t>14</w:t>
      </w:r>
    </w:p>
    <w:p w14:paraId="59155F65" w14:textId="77777777" w:rsidR="00E67BA7" w:rsidRPr="00E267E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2.</w:t>
      </w:r>
      <w:r w:rsidR="00531CA1">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23F99E67" w14:textId="77777777" w:rsidR="00E52441" w:rsidRPr="00925DE0" w:rsidRDefault="00E52441" w:rsidP="00B01D04">
      <w:pPr>
        <w:widowControl w:val="0"/>
        <w:contextualSpacing/>
        <w:jc w:val="center"/>
        <w:rPr>
          <w:rFonts w:ascii="GHEA Grapalat" w:hAnsi="GHEA Grapalat"/>
          <w:b/>
        </w:rPr>
      </w:pPr>
    </w:p>
    <w:p w14:paraId="3A3EA0CC" w14:textId="77777777"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14:paraId="0FAB819D" w14:textId="77777777" w:rsidR="00E24455" w:rsidRPr="002658C9" w:rsidRDefault="00E2445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14:paraId="41980CCC" w14:textId="77777777" w:rsidR="00E24455" w:rsidRPr="002658C9" w:rsidRDefault="00E24455" w:rsidP="00531CA1">
      <w:pPr>
        <w:widowControl w:val="0"/>
        <w:ind w:firstLine="567"/>
        <w:contextualSpacing/>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531CA1" w:rsidRPr="00531CA1">
        <w:rPr>
          <w:rFonts w:ascii="GHEA Grapalat" w:hAnsi="GHEA Grapalat"/>
          <w:b/>
        </w:rPr>
        <w:t xml:space="preserve">одном </w:t>
      </w:r>
      <w:r w:rsidRPr="00531CA1">
        <w:rPr>
          <w:rFonts w:ascii="GHEA Grapalat" w:hAnsi="GHEA Grapalat"/>
          <w:b/>
        </w:rPr>
        <w:t>экземпляр</w:t>
      </w:r>
      <w:r w:rsidR="00531CA1" w:rsidRPr="00531CA1">
        <w:rPr>
          <w:rFonts w:ascii="GHEA Grapalat" w:hAnsi="GHEA Grapalat"/>
          <w:b/>
        </w:rPr>
        <w:t>е</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012FC0C2" w14:textId="77777777" w:rsidR="00E24455" w:rsidRPr="002658C9" w:rsidRDefault="00E24455" w:rsidP="00531CA1">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2002935E" w14:textId="77777777" w:rsidR="00E24455" w:rsidRPr="002658C9" w:rsidRDefault="00107A05" w:rsidP="00531CA1">
      <w:pPr>
        <w:widowControl w:val="0"/>
        <w:tabs>
          <w:tab w:val="left" w:pos="1134"/>
        </w:tabs>
        <w:ind w:firstLine="567"/>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14:paraId="1DDC3C2B" w14:textId="77777777" w:rsidR="00E24455" w:rsidRPr="00B95A43" w:rsidRDefault="00E24455" w:rsidP="00531CA1">
      <w:pPr>
        <w:widowControl w:val="0"/>
        <w:tabs>
          <w:tab w:val="left" w:pos="1134"/>
        </w:tabs>
        <w:ind w:firstLine="567"/>
        <w:contextualSpacing/>
        <w:rPr>
          <w:rFonts w:ascii="GHEA Grapalat" w:hAnsi="GHEA Grapalat"/>
          <w:highlight w:val="yellow"/>
        </w:rPr>
      </w:pPr>
      <w:r w:rsidRPr="00B95A43">
        <w:rPr>
          <w:rFonts w:ascii="GHEA Grapalat" w:hAnsi="GHEA Grapalat"/>
          <w:highlight w:val="yellow"/>
        </w:rPr>
        <w:t>1)</w:t>
      </w:r>
      <w:r w:rsidRPr="00B95A43">
        <w:rPr>
          <w:rFonts w:ascii="GHEA Grapalat" w:hAnsi="GHEA Grapalat"/>
          <w:highlight w:val="yellow"/>
        </w:rPr>
        <w:tab/>
        <w:t>наименование заказчика и место (адрес) подачи заявки;</w:t>
      </w:r>
    </w:p>
    <w:p w14:paraId="24FCF362" w14:textId="77777777" w:rsidR="00E24455" w:rsidRPr="00B95A43" w:rsidRDefault="00E24455" w:rsidP="00531CA1">
      <w:pPr>
        <w:widowControl w:val="0"/>
        <w:tabs>
          <w:tab w:val="left" w:pos="1134"/>
          <w:tab w:val="left" w:pos="6284"/>
        </w:tabs>
        <w:ind w:firstLine="567"/>
        <w:contextualSpacing/>
        <w:jc w:val="both"/>
        <w:rPr>
          <w:rFonts w:ascii="GHEA Grapalat" w:hAnsi="GHEA Grapalat"/>
          <w:highlight w:val="yellow"/>
        </w:rPr>
      </w:pPr>
      <w:r w:rsidRPr="00B95A43">
        <w:rPr>
          <w:rFonts w:ascii="GHEA Grapalat" w:hAnsi="GHEA Grapalat"/>
          <w:highlight w:val="yellow"/>
        </w:rPr>
        <w:t>2)</w:t>
      </w:r>
      <w:r w:rsidRPr="00B95A43">
        <w:rPr>
          <w:rFonts w:ascii="GHEA Grapalat" w:hAnsi="GHEA Grapalat"/>
          <w:highlight w:val="yellow"/>
        </w:rPr>
        <w:tab/>
        <w:t xml:space="preserve">код </w:t>
      </w:r>
      <w:r w:rsidR="00107A05" w:rsidRPr="00B95A43">
        <w:rPr>
          <w:rFonts w:ascii="GHEA Grapalat" w:hAnsi="GHEA Grapalat"/>
          <w:highlight w:val="yellow"/>
        </w:rPr>
        <w:t>процедуры</w:t>
      </w:r>
      <w:r w:rsidRPr="00B95A43">
        <w:rPr>
          <w:rFonts w:ascii="GHEA Grapalat" w:hAnsi="GHEA Grapalat"/>
          <w:highlight w:val="yellow"/>
        </w:rPr>
        <w:t>;</w:t>
      </w:r>
      <w:r w:rsidRPr="00B95A43">
        <w:rPr>
          <w:rFonts w:ascii="GHEA Grapalat" w:hAnsi="GHEA Grapalat"/>
          <w:highlight w:val="yellow"/>
        </w:rPr>
        <w:tab/>
      </w:r>
    </w:p>
    <w:p w14:paraId="1711C9D0" w14:textId="77777777" w:rsidR="00E24455" w:rsidRPr="00B95A43" w:rsidRDefault="00E24455" w:rsidP="00531CA1">
      <w:pPr>
        <w:widowControl w:val="0"/>
        <w:tabs>
          <w:tab w:val="left" w:pos="1134"/>
        </w:tabs>
        <w:ind w:firstLine="567"/>
        <w:contextualSpacing/>
        <w:jc w:val="both"/>
        <w:rPr>
          <w:rFonts w:ascii="GHEA Grapalat" w:hAnsi="GHEA Grapalat"/>
          <w:highlight w:val="yellow"/>
        </w:rPr>
      </w:pPr>
      <w:r w:rsidRPr="00B95A43">
        <w:rPr>
          <w:rFonts w:ascii="GHEA Grapalat" w:hAnsi="GHEA Grapalat"/>
          <w:highlight w:val="yellow"/>
        </w:rPr>
        <w:t>3)</w:t>
      </w:r>
      <w:r w:rsidRPr="00B95A43">
        <w:rPr>
          <w:rFonts w:ascii="GHEA Grapalat" w:hAnsi="GHEA Grapalat"/>
          <w:highlight w:val="yellow"/>
        </w:rPr>
        <w:tab/>
        <w:t>слова “не вскрывать до заседания по вскрытию заявок”;</w:t>
      </w:r>
    </w:p>
    <w:p w14:paraId="2077EC2C" w14:textId="77777777" w:rsidR="00E24455" w:rsidRPr="002658C9" w:rsidRDefault="00E24455" w:rsidP="00531CA1">
      <w:pPr>
        <w:widowControl w:val="0"/>
        <w:tabs>
          <w:tab w:val="left" w:pos="1134"/>
        </w:tabs>
        <w:ind w:firstLine="567"/>
        <w:contextualSpacing/>
        <w:jc w:val="both"/>
        <w:rPr>
          <w:rFonts w:ascii="GHEA Grapalat" w:hAnsi="GHEA Grapalat"/>
        </w:rPr>
      </w:pPr>
      <w:r w:rsidRPr="00B95A43">
        <w:rPr>
          <w:rFonts w:ascii="GHEA Grapalat" w:hAnsi="GHEA Grapalat"/>
          <w:highlight w:val="yellow"/>
        </w:rPr>
        <w:t>4)</w:t>
      </w:r>
      <w:r w:rsidRPr="00B95A43">
        <w:rPr>
          <w:rFonts w:ascii="GHEA Grapalat" w:hAnsi="GHEA Grapalat"/>
          <w:highlight w:val="yellow"/>
        </w:rPr>
        <w:tab/>
        <w:t>наименование (имя), место нахождения и номер телефона участника.</w:t>
      </w:r>
    </w:p>
    <w:p w14:paraId="33AC0746" w14:textId="77777777" w:rsidR="00E24455" w:rsidRDefault="00107A0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14:paraId="699FDBDC" w14:textId="77777777" w:rsidR="00B2572B" w:rsidRPr="00374F4A" w:rsidRDefault="00B2572B" w:rsidP="00B95A43">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34C27DCC" w14:textId="32DF6B71" w:rsidR="00B95A43" w:rsidRPr="00374F4A" w:rsidRDefault="00B95A43" w:rsidP="00B95A4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1E2121">
        <w:rPr>
          <w:rFonts w:ascii="GHEA Grapalat" w:hAnsi="GHEA Grapalat"/>
          <w:b/>
          <w:sz w:val="22"/>
          <w:szCs w:val="22"/>
        </w:rPr>
        <w:t>ԳՀԾՁԲ-ՀՎԿԱԿ-2025-55</w:t>
      </w:r>
      <w:r w:rsidRPr="00E063D7">
        <w:rPr>
          <w:rFonts w:ascii="GHEA Grapalat" w:hAnsi="GHEA Grapalat"/>
          <w:b/>
          <w:sz w:val="22"/>
          <w:szCs w:val="22"/>
        </w:rPr>
        <w:t>»</w:t>
      </w:r>
    </w:p>
    <w:p w14:paraId="2460C870" w14:textId="77777777" w:rsidR="00B2572B" w:rsidRDefault="00B2572B" w:rsidP="00B46D58">
      <w:pPr>
        <w:widowControl w:val="0"/>
        <w:spacing w:after="120"/>
        <w:jc w:val="center"/>
        <w:rPr>
          <w:rFonts w:ascii="GHEA Grapalat" w:hAnsi="GHEA Grapalat" w:cs="Sylfaen"/>
          <w:b/>
        </w:rPr>
      </w:pPr>
    </w:p>
    <w:p w14:paraId="2FF6358C" w14:textId="77777777" w:rsidR="00B2572B" w:rsidRPr="00374F4A" w:rsidRDefault="00B2572B" w:rsidP="00B95A43">
      <w:pPr>
        <w:widowControl w:val="0"/>
        <w:contextualSpacing/>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ОБЪЯВЛЕНИЕ</w:t>
      </w:r>
    </w:p>
    <w:p w14:paraId="137112EE" w14:textId="77777777" w:rsidR="00B2572B" w:rsidRPr="00374F4A" w:rsidRDefault="00B2572B" w:rsidP="00B95A43">
      <w:pPr>
        <w:pStyle w:val="6"/>
        <w:keepNext w:val="0"/>
        <w:widowControl w:val="0"/>
        <w:contextualSpacing/>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B95A43">
        <w:rPr>
          <w:rFonts w:ascii="GHEA Grapalat" w:hAnsi="GHEA Grapalat"/>
          <w:color w:val="auto"/>
          <w:sz w:val="24"/>
          <w:szCs w:val="24"/>
        </w:rPr>
        <w:t>запросе котировок</w:t>
      </w:r>
    </w:p>
    <w:p w14:paraId="73EFEA7B" w14:textId="77777777" w:rsidR="00B2572B" w:rsidRPr="00374F4A" w:rsidRDefault="00B2572B" w:rsidP="00B46D58">
      <w:pPr>
        <w:widowControl w:val="0"/>
        <w:spacing w:after="120"/>
        <w:jc w:val="center"/>
        <w:rPr>
          <w:rFonts w:ascii="GHEA Grapalat" w:hAnsi="GHEA Grapalat"/>
        </w:rPr>
      </w:pPr>
    </w:p>
    <w:p w14:paraId="56036F76"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5CD7E898"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6202EA2E"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24DED42F"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137ED104" w14:textId="180F5388" w:rsidR="00374F4A" w:rsidRPr="00C47D07" w:rsidRDefault="00C47D07" w:rsidP="00C47D07">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Pr="00E063D7">
        <w:rPr>
          <w:rFonts w:ascii="GHEA Grapalat" w:hAnsi="GHEA Grapalat"/>
          <w:sz w:val="22"/>
          <w:szCs w:val="22"/>
        </w:rPr>
        <w:t>«</w:t>
      </w:r>
      <w:r w:rsidR="001E2121">
        <w:rPr>
          <w:rFonts w:ascii="GHEA Grapalat" w:hAnsi="GHEA Grapalat"/>
          <w:b/>
          <w:sz w:val="22"/>
          <w:szCs w:val="22"/>
        </w:rPr>
        <w:t>ԳՀԾՁԲ-ՀՎԿԱԿ-2025-55</w:t>
      </w:r>
      <w:r w:rsidRPr="00E063D7">
        <w:rPr>
          <w:rFonts w:ascii="GHEA Grapalat" w:hAnsi="GHEA Grapalat"/>
          <w:b/>
          <w:sz w:val="22"/>
          <w:szCs w:val="22"/>
        </w:rPr>
        <w:t>»</w:t>
      </w:r>
      <w:r>
        <w:rPr>
          <w:rFonts w:ascii="GHEA Grapalat" w:hAnsi="GHEA Grapalat"/>
          <w:b/>
          <w:sz w:val="22"/>
          <w:szCs w:val="22"/>
        </w:rPr>
        <w:t xml:space="preserve"> </w:t>
      </w:r>
      <w:r>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14:paraId="032533F0"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45463B7B"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3264A77E"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5A7A5407"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21F686C8" w14:textId="77777777" w:rsidR="000612B9" w:rsidRDefault="000612B9" w:rsidP="00B46D58">
      <w:pPr>
        <w:jc w:val="both"/>
        <w:rPr>
          <w:rFonts w:ascii="GHEA Grapalat" w:hAnsi="GHEA Grapalat"/>
        </w:rPr>
      </w:pPr>
    </w:p>
    <w:p w14:paraId="099D7243"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78353261"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2BDA9C5D" w14:textId="77777777" w:rsidR="000612B9" w:rsidRDefault="000612B9" w:rsidP="00B46D58">
      <w:pPr>
        <w:jc w:val="both"/>
        <w:rPr>
          <w:rFonts w:ascii="GHEA Grapalat" w:hAnsi="GHEA Grapalat"/>
        </w:rPr>
      </w:pPr>
    </w:p>
    <w:p w14:paraId="7CAD6FA0"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24A05725"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363BF066" w14:textId="77777777" w:rsidR="00B138F3" w:rsidRDefault="00B138F3" w:rsidP="00B46D58">
      <w:pPr>
        <w:jc w:val="both"/>
        <w:rPr>
          <w:rFonts w:ascii="GHEA Grapalat" w:hAnsi="GHEA Grapalat"/>
        </w:rPr>
      </w:pPr>
    </w:p>
    <w:p w14:paraId="3482373F" w14:textId="77777777"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028E3C97"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25B71206" w14:textId="77777777" w:rsidR="00B138F3" w:rsidRDefault="00B138F3" w:rsidP="00F96993">
      <w:pPr>
        <w:jc w:val="both"/>
        <w:rPr>
          <w:rFonts w:ascii="GHEA Grapalat" w:hAnsi="GHEA Grapalat"/>
        </w:rPr>
      </w:pPr>
    </w:p>
    <w:p w14:paraId="7B3B2740"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275DC680"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5394E6E7" w14:textId="77777777" w:rsidR="00B16483" w:rsidRDefault="00B16483" w:rsidP="00F96993">
      <w:pPr>
        <w:jc w:val="both"/>
        <w:rPr>
          <w:rFonts w:ascii="GHEA Grapalat" w:hAnsi="GHEA Grapalat"/>
          <w:sz w:val="18"/>
          <w:szCs w:val="18"/>
        </w:rPr>
      </w:pPr>
    </w:p>
    <w:p w14:paraId="126B13EC"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30E7FCB5"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4ED67987" w14:textId="77777777" w:rsidR="00B16483" w:rsidRPr="00D3436F" w:rsidRDefault="00B16483" w:rsidP="00B16483">
      <w:pPr>
        <w:tabs>
          <w:tab w:val="left" w:pos="7371"/>
        </w:tabs>
        <w:spacing w:after="160"/>
        <w:ind w:left="3544" w:firstLine="3"/>
        <w:jc w:val="both"/>
        <w:rPr>
          <w:rFonts w:ascii="GHEA Grapalat" w:hAnsi="GHEA Grapalat"/>
          <w:sz w:val="16"/>
        </w:rPr>
      </w:pPr>
    </w:p>
    <w:p w14:paraId="15011EB7" w14:textId="77777777" w:rsidR="00B0401C" w:rsidRDefault="00B0401C" w:rsidP="00B46D58">
      <w:pPr>
        <w:widowControl w:val="0"/>
        <w:jc w:val="both"/>
        <w:rPr>
          <w:rFonts w:ascii="GHEA Grapalat" w:hAnsi="GHEA Grapalat"/>
        </w:rPr>
      </w:pPr>
    </w:p>
    <w:p w14:paraId="670410D2" w14:textId="77777777" w:rsidR="00B0401C" w:rsidRDefault="00B0401C" w:rsidP="00B46D58">
      <w:pPr>
        <w:widowControl w:val="0"/>
        <w:jc w:val="both"/>
        <w:rPr>
          <w:rFonts w:ascii="GHEA Grapalat" w:hAnsi="GHEA Grapalat"/>
        </w:rPr>
      </w:pPr>
    </w:p>
    <w:p w14:paraId="220626ED" w14:textId="77777777" w:rsidR="00B0401C" w:rsidRDefault="00B0401C" w:rsidP="00B46D58">
      <w:pPr>
        <w:widowControl w:val="0"/>
        <w:jc w:val="both"/>
        <w:rPr>
          <w:rFonts w:ascii="GHEA Grapalat" w:hAnsi="GHEA Grapalat"/>
        </w:rPr>
      </w:pPr>
    </w:p>
    <w:p w14:paraId="61101562" w14:textId="77777777" w:rsidR="00B0401C" w:rsidRDefault="00B0401C" w:rsidP="00B46D58">
      <w:pPr>
        <w:widowControl w:val="0"/>
        <w:jc w:val="both"/>
        <w:rPr>
          <w:rFonts w:ascii="GHEA Grapalat" w:hAnsi="GHEA Grapalat"/>
        </w:rPr>
      </w:pPr>
    </w:p>
    <w:p w14:paraId="41112EC9" w14:textId="77777777"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r>
        <w:rPr>
          <w:rFonts w:ascii="GHEA Grapalat" w:hAnsi="GHEA Grapalat"/>
        </w:rPr>
        <w:t>подтверждает,что</w:t>
      </w:r>
      <w:proofErr w:type="spellEnd"/>
      <w:r>
        <w:rPr>
          <w:rFonts w:ascii="GHEA Grapalat" w:hAnsi="GHEA Grapalat"/>
        </w:rPr>
        <w:t>:</w:t>
      </w:r>
    </w:p>
    <w:p w14:paraId="4B3CBB39"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73E74A41" w14:textId="77777777" w:rsidR="00D87B1D" w:rsidRDefault="00D87B1D" w:rsidP="00B46D58">
      <w:pPr>
        <w:widowControl w:val="0"/>
        <w:spacing w:after="120"/>
        <w:ind w:left="2835"/>
        <w:jc w:val="both"/>
        <w:rPr>
          <w:rFonts w:ascii="GHEA Grapalat" w:hAnsi="GHEA Grapalat"/>
          <w:sz w:val="16"/>
        </w:rPr>
      </w:pPr>
    </w:p>
    <w:p w14:paraId="0B188392" w14:textId="77777777"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14:paraId="467C3781" w14:textId="77777777"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14:paraId="266A23EF" w14:textId="77777777" w:rsidR="00833D4F" w:rsidRPr="001E7AA5" w:rsidRDefault="00833D4F" w:rsidP="00833D4F">
      <w:pPr>
        <w:rPr>
          <w:rFonts w:ascii="GHEA Grapalat" w:hAnsi="GHEA Grapalat"/>
          <w:i/>
          <w:sz w:val="16"/>
          <w:vertAlign w:val="superscript"/>
          <w:lang w:val="es-ES"/>
        </w:rPr>
      </w:pPr>
    </w:p>
    <w:p w14:paraId="50F15A05" w14:textId="005A8033" w:rsidR="00833D4F" w:rsidRPr="001E7AA5" w:rsidRDefault="00833D4F" w:rsidP="00833D4F">
      <w:pPr>
        <w:rPr>
          <w:rFonts w:ascii="GHEA Grapalat" w:hAnsi="GHEA Grapalat" w:cs="Sylfaen"/>
          <w:sz w:val="20"/>
          <w:lang w:val="hy-AM"/>
        </w:rPr>
      </w:pPr>
      <w:r w:rsidRPr="001E7AA5">
        <w:rPr>
          <w:rFonts w:ascii="GHEA Grapalat" w:hAnsi="GHEA Grapalat"/>
          <w:lang w:val="hy-AM"/>
        </w:rPr>
        <w:lastRenderedPageBreak/>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r w:rsidR="00C47D07">
        <w:rPr>
          <w:rFonts w:ascii="GHEA Grapalat" w:hAnsi="GHEA Grapalat"/>
          <w:spacing w:val="-4"/>
        </w:rPr>
        <w:t xml:space="preserve">запрос котировок </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C47D07" w:rsidRPr="00E063D7">
        <w:rPr>
          <w:rFonts w:ascii="GHEA Grapalat" w:hAnsi="GHEA Grapalat"/>
          <w:sz w:val="22"/>
          <w:szCs w:val="22"/>
        </w:rPr>
        <w:t>«</w:t>
      </w:r>
      <w:r w:rsidR="001E2121">
        <w:rPr>
          <w:rFonts w:ascii="GHEA Grapalat" w:hAnsi="GHEA Grapalat"/>
          <w:b/>
          <w:sz w:val="22"/>
          <w:szCs w:val="22"/>
        </w:rPr>
        <w:t>ԳՀԾՁԲ-ՀՎԿԱԿ-2025-55</w:t>
      </w:r>
      <w:r w:rsidR="00C47D07" w:rsidRPr="00E063D7">
        <w:rPr>
          <w:rFonts w:ascii="GHEA Grapalat" w:hAnsi="GHEA Grapalat"/>
          <w:b/>
          <w:sz w:val="22"/>
          <w:szCs w:val="22"/>
        </w:rPr>
        <w:t>»</w:t>
      </w:r>
      <w:r w:rsidRPr="001E7AA5">
        <w:rPr>
          <w:rFonts w:ascii="GHEA Grapalat" w:hAnsi="GHEA Grapalat"/>
        </w:rPr>
        <w:t>,</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14:paraId="5617559F" w14:textId="77777777"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14:paraId="583C8C80" w14:textId="77777777"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w:t>
      </w:r>
      <w:proofErr w:type="spellStart"/>
      <w:r w:rsidRPr="006F3CBD">
        <w:rPr>
          <w:rFonts w:ascii="GHEA Grapalat" w:hAnsi="GHEA Grapalat"/>
          <w:color w:val="000000" w:themeColor="text1"/>
        </w:rPr>
        <w:t>квалификаци</w:t>
      </w:r>
      <w:proofErr w:type="spellEnd"/>
      <w:r w:rsidRPr="006F3CBD">
        <w:rPr>
          <w:rFonts w:ascii="GHEA Grapalat" w:hAnsi="GHEA Grapalat"/>
          <w:color w:val="000000" w:themeColor="text1"/>
        </w:rPr>
        <w:t xml:space="preserve"> </w:t>
      </w:r>
      <w:r w:rsidR="00EF3DB6">
        <w:rPr>
          <w:rFonts w:ascii="GHEA Grapalat" w:hAnsi="GHEA Grapalat"/>
          <w:color w:val="000000" w:themeColor="text1"/>
        </w:rPr>
        <w:t>,</w:t>
      </w:r>
    </w:p>
    <w:p w14:paraId="25E6FF3D" w14:textId="0F0984CA" w:rsidR="006B3E56" w:rsidRPr="00EE5573" w:rsidRDefault="006F3CBD" w:rsidP="00B46D58">
      <w:pPr>
        <w:pStyle w:val="aff"/>
        <w:widowControl w:val="0"/>
        <w:numPr>
          <w:ilvl w:val="0"/>
          <w:numId w:val="22"/>
        </w:numPr>
        <w:tabs>
          <w:tab w:val="left" w:pos="567"/>
        </w:tabs>
        <w:spacing w:after="160"/>
        <w:jc w:val="both"/>
        <w:rPr>
          <w:rFonts w:ascii="GHEA Grapalat" w:hAnsi="GHEA Grapalat"/>
        </w:rPr>
      </w:pPr>
      <w:r w:rsidRPr="00EE5573">
        <w:rPr>
          <w:rFonts w:ascii="GHEA Grapalat" w:hAnsi="GHEA Grapalat"/>
        </w:rPr>
        <w:t xml:space="preserve"> </w:t>
      </w:r>
      <w:r w:rsidR="006B3E56" w:rsidRPr="00EE5573">
        <w:rPr>
          <w:rFonts w:ascii="GHEA Grapalat" w:hAnsi="GHEA Grapalat"/>
        </w:rPr>
        <w:t xml:space="preserve">в рамках участия в </w:t>
      </w:r>
      <w:r w:rsidR="009608F3">
        <w:rPr>
          <w:rFonts w:ascii="GHEA Grapalat" w:hAnsi="GHEA Grapalat"/>
        </w:rPr>
        <w:t>запросе котировок</w:t>
      </w:r>
      <w:r w:rsidR="00305944" w:rsidRPr="00EE5573">
        <w:rPr>
          <w:rFonts w:ascii="GHEA Grapalat" w:hAnsi="GHEA Grapalat"/>
        </w:rPr>
        <w:t xml:space="preserve"> </w:t>
      </w:r>
      <w:r w:rsidR="006B3E56" w:rsidRPr="00EE5573">
        <w:rPr>
          <w:rFonts w:ascii="GHEA Grapalat" w:hAnsi="GHEA Grapalat"/>
        </w:rPr>
        <w:t xml:space="preserve">под кодом </w:t>
      </w:r>
      <w:r w:rsidR="00EE5573" w:rsidRPr="00E063D7">
        <w:rPr>
          <w:rFonts w:ascii="GHEA Grapalat" w:hAnsi="GHEA Grapalat"/>
          <w:sz w:val="22"/>
          <w:szCs w:val="22"/>
        </w:rPr>
        <w:t>«</w:t>
      </w:r>
      <w:r w:rsidR="001E2121">
        <w:rPr>
          <w:rFonts w:ascii="GHEA Grapalat" w:hAnsi="GHEA Grapalat"/>
          <w:b/>
          <w:sz w:val="22"/>
          <w:szCs w:val="22"/>
        </w:rPr>
        <w:t>ԳՀԾՁԲ-ՀՎԿԱԿ-2025-55</w:t>
      </w:r>
      <w:r w:rsidR="00EE5573" w:rsidRPr="00E063D7">
        <w:rPr>
          <w:rFonts w:ascii="GHEA Grapalat" w:hAnsi="GHEA Grapalat"/>
          <w:b/>
          <w:sz w:val="22"/>
          <w:szCs w:val="22"/>
        </w:rPr>
        <w:t>»</w:t>
      </w:r>
      <w:r w:rsidR="009608F3">
        <w:rPr>
          <w:rFonts w:ascii="GHEA Grapalat" w:hAnsi="GHEA Grapalat"/>
          <w:b/>
          <w:sz w:val="22"/>
          <w:szCs w:val="22"/>
        </w:rPr>
        <w:t xml:space="preserve"> </w:t>
      </w:r>
      <w:r w:rsidR="006B3E56" w:rsidRPr="00EE5573">
        <w:rPr>
          <w:rFonts w:ascii="GHEA Grapalat" w:hAnsi="GHEA Grapalat"/>
        </w:rPr>
        <w:t xml:space="preserve">не допускал и (или) не допустит </w:t>
      </w:r>
      <w:r w:rsidR="00C026EF" w:rsidRPr="00EE5573">
        <w:rPr>
          <w:rFonts w:ascii="GHEA Grapalat" w:hAnsi="GHEA Grapalat"/>
          <w:lang w:val="hy-AM"/>
        </w:rPr>
        <w:t>недобросовестн</w:t>
      </w:r>
      <w:r w:rsidR="00C026EF" w:rsidRPr="00EE5573">
        <w:rPr>
          <w:rFonts w:ascii="GHEA Grapalat" w:hAnsi="GHEA Grapalat"/>
        </w:rPr>
        <w:t>ой</w:t>
      </w:r>
      <w:r w:rsidR="00C026EF" w:rsidRPr="00EE5573">
        <w:rPr>
          <w:rFonts w:ascii="GHEA Grapalat" w:hAnsi="GHEA Grapalat"/>
          <w:lang w:val="hy-AM"/>
        </w:rPr>
        <w:t xml:space="preserve"> конкуренци</w:t>
      </w:r>
      <w:r w:rsidR="00C026EF" w:rsidRPr="00EE5573">
        <w:rPr>
          <w:rFonts w:ascii="GHEA Grapalat" w:hAnsi="GHEA Grapalat"/>
        </w:rPr>
        <w:t xml:space="preserve">и, </w:t>
      </w:r>
      <w:r w:rsidR="006B3E56" w:rsidRPr="00EE5573">
        <w:rPr>
          <w:rFonts w:ascii="GHEA Grapalat" w:hAnsi="GHEA Grapalat"/>
        </w:rPr>
        <w:t xml:space="preserve">злоупотребления доминирующим положением и </w:t>
      </w:r>
      <w:proofErr w:type="spellStart"/>
      <w:r w:rsidR="006B3E56" w:rsidRPr="00EE5573">
        <w:rPr>
          <w:rFonts w:ascii="GHEA Grapalat" w:hAnsi="GHEA Grapalat"/>
        </w:rPr>
        <w:t>антиконкурентного</w:t>
      </w:r>
      <w:proofErr w:type="spellEnd"/>
      <w:r w:rsidR="006B3E56" w:rsidRPr="00EE5573">
        <w:rPr>
          <w:rFonts w:ascii="GHEA Grapalat" w:hAnsi="GHEA Grapalat"/>
        </w:rPr>
        <w:t xml:space="preserve"> соглашения,</w:t>
      </w:r>
    </w:p>
    <w:p w14:paraId="29DAA0DA" w14:textId="77777777"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A86664">
        <w:rPr>
          <w:rFonts w:ascii="GHEA Grapalat" w:hAnsi="GHEA Grapalat"/>
        </w:rPr>
        <w:t>запрос котировок</w:t>
      </w:r>
      <w:r>
        <w:rPr>
          <w:rFonts w:ascii="GHEA Grapalat" w:hAnsi="GHEA Grapalat"/>
        </w:rPr>
        <w:t xml:space="preserve"> случая     одновременного </w:t>
      </w:r>
    </w:p>
    <w:p w14:paraId="43598EEE" w14:textId="77777777"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5DCD2217"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21A1C032"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555710F5"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08327C32"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13D340F1" w14:textId="77777777" w:rsidR="006B3E56" w:rsidRDefault="006B3E56" w:rsidP="00B46D58">
      <w:pPr>
        <w:widowControl w:val="0"/>
        <w:spacing w:after="160"/>
        <w:jc w:val="both"/>
        <w:rPr>
          <w:ins w:id="0"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14:paraId="2A6F0890" w14:textId="77777777"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14:paraId="00A839D5" w14:textId="77777777"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14:paraId="50BF58B9" w14:textId="77777777" w:rsidR="00B0401C" w:rsidDel="007906A2" w:rsidRDefault="00503980" w:rsidP="00B0401C">
      <w:pPr>
        <w:widowControl w:val="0"/>
        <w:tabs>
          <w:tab w:val="left" w:pos="1134"/>
        </w:tabs>
        <w:spacing w:after="160"/>
        <w:jc w:val="both"/>
        <w:rPr>
          <w:del w:id="1" w:author="Inesa Kocharyan" w:date="2021-09-01T14:03:00Z"/>
          <w:rFonts w:ascii="GHEA Grapalat" w:hAnsi="GHEA Grapalat" w:cs="Sylfaen"/>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af6"/>
          <w:rFonts w:ascii="GHEA Grapalat" w:hAnsi="GHEA Grapalat"/>
          <w:sz w:val="32"/>
          <w:szCs w:val="32"/>
        </w:rPr>
        <w:footnoteReference w:customMarkFollows="1" w:id="2"/>
        <w:t>**</w:t>
      </w:r>
      <w:r>
        <w:rPr>
          <w:rFonts w:ascii="GHEA Grapalat" w:hAnsi="GHEA Grapalat"/>
          <w:sz w:val="32"/>
          <w:szCs w:val="32"/>
        </w:rPr>
        <w:t xml:space="preserve"> .</w:t>
      </w:r>
      <w:r w:rsidR="006B3E56" w:rsidRPr="00503980">
        <w:rPr>
          <w:rFonts w:ascii="GHEA Grapalat" w:hAnsi="GHEA Grapalat"/>
          <w:sz w:val="32"/>
          <w:szCs w:val="32"/>
        </w:rPr>
        <w:t xml:space="preserve"> </w:t>
      </w:r>
    </w:p>
    <w:p w14:paraId="57BBA1D3" w14:textId="77777777" w:rsidR="006B3E56" w:rsidRPr="00770B03" w:rsidRDefault="006B3E56" w:rsidP="00B46D58">
      <w:pPr>
        <w:tabs>
          <w:tab w:val="left" w:pos="7371"/>
        </w:tabs>
        <w:spacing w:after="160"/>
        <w:ind w:left="3544" w:firstLine="3"/>
        <w:jc w:val="both"/>
        <w:rPr>
          <w:rFonts w:ascii="GHEA Grapalat" w:hAnsi="GHEA Grapalat"/>
          <w:sz w:val="16"/>
        </w:rPr>
      </w:pPr>
    </w:p>
    <w:p w14:paraId="543C012E"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1D062046"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0F10D9C0"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147E56B2"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4DD0AA21" w14:textId="77777777" w:rsidR="00652A78" w:rsidRDefault="00652A78">
      <w:pPr>
        <w:rPr>
          <w:ins w:id="2" w:author="Inesa Kocharyan" w:date="2021-09-01T14:04:00Z"/>
          <w:rFonts w:ascii="GHEA Grapalat" w:hAnsi="GHEA Grapalat"/>
          <w:b/>
        </w:rPr>
      </w:pPr>
    </w:p>
    <w:p w14:paraId="591B880E" w14:textId="77777777" w:rsidR="00652A78" w:rsidRDefault="00652A78" w:rsidP="00652A78">
      <w:pPr>
        <w:jc w:val="right"/>
        <w:rPr>
          <w:rFonts w:ascii="GHEA Grapalat" w:hAnsi="GHEA Grapalat"/>
          <w:b/>
        </w:rPr>
      </w:pPr>
      <w:r>
        <w:rPr>
          <w:rFonts w:ascii="GHEA Grapalat" w:hAnsi="GHEA Grapalat"/>
          <w:b/>
        </w:rPr>
        <w:t>Приложение 1.</w:t>
      </w:r>
      <w:r w:rsidR="00BD3FDD">
        <w:rPr>
          <w:rFonts w:ascii="GHEA Grapalat" w:hAnsi="GHEA Grapalat"/>
          <w:b/>
        </w:rPr>
        <w:t>1</w:t>
      </w:r>
      <w:r>
        <w:rPr>
          <w:rFonts w:ascii="GHEA Grapalat" w:hAnsi="GHEA Grapalat"/>
          <w:b/>
        </w:rPr>
        <w:t xml:space="preserve">** </w:t>
      </w:r>
    </w:p>
    <w:p w14:paraId="103F79A6" w14:textId="2BA0646E" w:rsidR="009608F3" w:rsidRPr="00374F4A" w:rsidRDefault="009608F3" w:rsidP="009608F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1E2121">
        <w:rPr>
          <w:rFonts w:ascii="GHEA Grapalat" w:hAnsi="GHEA Grapalat"/>
          <w:b/>
          <w:sz w:val="22"/>
          <w:szCs w:val="22"/>
        </w:rPr>
        <w:t>ԳՀԾՁԲ-ՀՎԿԱԿ-2025-55</w:t>
      </w:r>
      <w:r w:rsidRPr="00E063D7">
        <w:rPr>
          <w:rFonts w:ascii="GHEA Grapalat" w:hAnsi="GHEA Grapalat"/>
          <w:b/>
          <w:sz w:val="22"/>
          <w:szCs w:val="22"/>
        </w:rPr>
        <w:t>»</w:t>
      </w:r>
    </w:p>
    <w:p w14:paraId="6E2A92BE" w14:textId="77777777" w:rsidR="00123294" w:rsidRDefault="00123294" w:rsidP="00B46D58">
      <w:pPr>
        <w:rPr>
          <w:rFonts w:ascii="GHEA Grapalat" w:hAnsi="GHEA Grapalat"/>
          <w:b/>
        </w:rPr>
      </w:pPr>
    </w:p>
    <w:p w14:paraId="724C8120" w14:textId="77777777" w:rsidR="00A9306E" w:rsidRDefault="00A9306E" w:rsidP="00A9306E">
      <w:pPr>
        <w:ind w:left="360" w:hanging="360"/>
        <w:jc w:val="center"/>
        <w:rPr>
          <w:rFonts w:ascii="GHEA Grapalat" w:hAnsi="GHEA Grapalat"/>
          <w:b/>
        </w:rPr>
      </w:pPr>
      <w:r>
        <w:rPr>
          <w:rFonts w:ascii="GHEA Grapalat" w:hAnsi="GHEA Grapalat"/>
          <w:b/>
        </w:rPr>
        <w:t>ФОРМА</w:t>
      </w:r>
    </w:p>
    <w:p w14:paraId="7C029D6F" w14:textId="77777777"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0B5EB26C" w14:textId="77777777" w:rsidR="00A9306E" w:rsidRPr="00ED3A13" w:rsidRDefault="00A9306E" w:rsidP="00A9306E">
      <w:pPr>
        <w:ind w:left="360" w:hanging="360"/>
        <w:jc w:val="center"/>
        <w:rPr>
          <w:rFonts w:ascii="GHEA Grapalat" w:eastAsia="GHEA Grapalat" w:hAnsi="GHEA Grapalat" w:cs="GHEA Grapalat"/>
          <w:b/>
        </w:rPr>
      </w:pPr>
    </w:p>
    <w:p w14:paraId="4AEF9FE4" w14:textId="77777777"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65D5D2AE"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FD1EE4" w14:paraId="521AC7BF" w14:textId="77777777" w:rsidTr="00F32DDC">
        <w:tc>
          <w:tcPr>
            <w:tcW w:w="2836" w:type="dxa"/>
            <w:shd w:val="clear" w:color="auto" w:fill="D9E2F3"/>
            <w:vAlign w:val="center"/>
          </w:tcPr>
          <w:p w14:paraId="570049C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411B5F1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CAFCEA6" w14:textId="77777777" w:rsidTr="00F32DDC">
        <w:tc>
          <w:tcPr>
            <w:tcW w:w="2836" w:type="dxa"/>
            <w:shd w:val="clear" w:color="auto" w:fill="D9E2F3"/>
            <w:vAlign w:val="center"/>
          </w:tcPr>
          <w:p w14:paraId="686DC98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56D9CD8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4E0A500" w14:textId="77777777" w:rsidTr="00F32DDC">
        <w:tc>
          <w:tcPr>
            <w:tcW w:w="2836" w:type="dxa"/>
            <w:shd w:val="clear" w:color="auto" w:fill="D9E2F3"/>
            <w:vAlign w:val="center"/>
          </w:tcPr>
          <w:p w14:paraId="7F979F2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76C0935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0C56A03" w14:textId="77777777" w:rsidTr="00F32DDC">
        <w:tc>
          <w:tcPr>
            <w:tcW w:w="2836" w:type="dxa"/>
            <w:shd w:val="clear" w:color="auto" w:fill="D9E2F3"/>
            <w:vAlign w:val="center"/>
          </w:tcPr>
          <w:p w14:paraId="4926E6B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746DBBAA"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B3D4523" w14:textId="77777777" w:rsidTr="00F32DDC">
        <w:tc>
          <w:tcPr>
            <w:tcW w:w="2836" w:type="dxa"/>
            <w:shd w:val="clear" w:color="auto" w:fill="D9E2F3"/>
            <w:vAlign w:val="center"/>
          </w:tcPr>
          <w:p w14:paraId="2080B54E"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04B83E5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7B8ED56" w14:textId="77777777" w:rsidTr="00F32DDC">
        <w:tc>
          <w:tcPr>
            <w:tcW w:w="2836" w:type="dxa"/>
            <w:shd w:val="clear" w:color="auto" w:fill="D9E2F3"/>
            <w:vAlign w:val="center"/>
          </w:tcPr>
          <w:p w14:paraId="689210E6"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469F48CE" w14:textId="77777777"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14:paraId="4448B93F" w14:textId="77777777" w:rsidTr="00F32DDC">
        <w:tc>
          <w:tcPr>
            <w:tcW w:w="2836" w:type="dxa"/>
            <w:shd w:val="clear" w:color="auto" w:fill="D9E2F3"/>
            <w:vAlign w:val="center"/>
          </w:tcPr>
          <w:p w14:paraId="3C75E8AA" w14:textId="77777777"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26B953B" w14:textId="77777777" w:rsidR="00A9306E" w:rsidRPr="00FD1EE4" w:rsidRDefault="00A9306E" w:rsidP="00F32DDC">
            <w:pPr>
              <w:spacing w:before="240" w:after="240"/>
              <w:ind w:left="993" w:hanging="851"/>
              <w:rPr>
                <w:rFonts w:ascii="GHEA Grapalat" w:eastAsia="GHEA Grapalat" w:hAnsi="GHEA Grapalat" w:cs="GHEA Grapalat"/>
              </w:rPr>
            </w:pPr>
          </w:p>
        </w:tc>
      </w:tr>
    </w:tbl>
    <w:p w14:paraId="34F7844C"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0249269B" w14:textId="77777777" w:rsidTr="00F32DDC">
        <w:tc>
          <w:tcPr>
            <w:tcW w:w="2835" w:type="dxa"/>
            <w:shd w:val="clear" w:color="auto" w:fill="D9E2F3"/>
            <w:vAlign w:val="center"/>
          </w:tcPr>
          <w:p w14:paraId="169B2C5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5A01633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75981D5" w14:textId="77777777" w:rsidTr="00F32DDC">
        <w:trPr>
          <w:trHeight w:val="1487"/>
        </w:trPr>
        <w:tc>
          <w:tcPr>
            <w:tcW w:w="2835" w:type="dxa"/>
            <w:shd w:val="clear" w:color="auto" w:fill="D9E2F3"/>
            <w:vAlign w:val="center"/>
          </w:tcPr>
          <w:p w14:paraId="4B5ABD0F"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7313BD7E" w14:textId="77777777" w:rsidR="00A9306E" w:rsidRPr="00FD1EE4" w:rsidRDefault="00A9306E" w:rsidP="00F32DDC">
            <w:pPr>
              <w:spacing w:before="240" w:after="240"/>
              <w:rPr>
                <w:rFonts w:ascii="GHEA Grapalat" w:eastAsia="GHEA Grapalat" w:hAnsi="GHEA Grapalat" w:cs="GHEA Grapalat"/>
              </w:rPr>
            </w:pPr>
          </w:p>
        </w:tc>
      </w:tr>
    </w:tbl>
    <w:p w14:paraId="1FD6BA59"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1E3F07FD" w14:textId="77777777" w:rsidTr="00F32DDC">
        <w:tc>
          <w:tcPr>
            <w:tcW w:w="2835" w:type="dxa"/>
            <w:shd w:val="clear" w:color="auto" w:fill="D9E2F3"/>
            <w:vAlign w:val="center"/>
          </w:tcPr>
          <w:p w14:paraId="0BB7A660"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1F7673A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2C81173" w14:textId="77777777" w:rsidTr="00F32DDC">
        <w:tc>
          <w:tcPr>
            <w:tcW w:w="2835" w:type="dxa"/>
            <w:shd w:val="clear" w:color="auto" w:fill="D9E2F3"/>
            <w:vAlign w:val="center"/>
          </w:tcPr>
          <w:p w14:paraId="73222B3B"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00E16ABA"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0D3C750" w14:textId="77777777" w:rsidTr="00F32DDC">
        <w:tc>
          <w:tcPr>
            <w:tcW w:w="2835" w:type="dxa"/>
            <w:shd w:val="clear" w:color="auto" w:fill="D9E2F3"/>
            <w:vAlign w:val="center"/>
          </w:tcPr>
          <w:p w14:paraId="3052453E"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5F372002" w14:textId="77777777" w:rsidR="00A9306E" w:rsidRPr="00FD1EE4" w:rsidRDefault="00A9306E" w:rsidP="00F32DDC">
            <w:pPr>
              <w:spacing w:before="240" w:after="240"/>
              <w:rPr>
                <w:rFonts w:ascii="GHEA Grapalat" w:eastAsia="GHEA Grapalat" w:hAnsi="GHEA Grapalat" w:cs="GHEA Grapalat"/>
              </w:rPr>
            </w:pPr>
          </w:p>
        </w:tc>
      </w:tr>
    </w:tbl>
    <w:p w14:paraId="3792390E" w14:textId="77777777" w:rsidR="00A9306E" w:rsidRPr="00FD1EE4" w:rsidRDefault="00A9306E" w:rsidP="00A9306E">
      <w:pPr>
        <w:rPr>
          <w:rFonts w:ascii="GHEA Grapalat" w:eastAsia="GHEA Grapalat" w:hAnsi="GHEA Grapalat" w:cs="GHEA Grapalat"/>
        </w:rPr>
      </w:pPr>
    </w:p>
    <w:p w14:paraId="7FA3A4A0" w14:textId="77777777"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14:paraId="43EF8676" w14:textId="77777777"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128891BC" w14:textId="77777777" w:rsidTr="00F32DDC">
        <w:tc>
          <w:tcPr>
            <w:tcW w:w="2835" w:type="dxa"/>
            <w:shd w:val="clear" w:color="auto" w:fill="D9E2F3"/>
            <w:vAlign w:val="center"/>
          </w:tcPr>
          <w:p w14:paraId="57062BEA"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22CFA20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8C9E40B" w14:textId="77777777" w:rsidTr="00F32DDC">
        <w:tc>
          <w:tcPr>
            <w:tcW w:w="2835" w:type="dxa"/>
            <w:shd w:val="clear" w:color="auto" w:fill="D9E2F3"/>
            <w:vAlign w:val="center"/>
          </w:tcPr>
          <w:p w14:paraId="1C4B97F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1B10A656" w14:textId="77777777" w:rsidR="00A9306E" w:rsidRPr="00FD1EE4" w:rsidRDefault="00A9306E" w:rsidP="00F32DDC">
            <w:pPr>
              <w:spacing w:before="240" w:after="240"/>
              <w:rPr>
                <w:rFonts w:ascii="GHEA Grapalat" w:eastAsia="GHEA Grapalat" w:hAnsi="GHEA Grapalat" w:cs="GHEA Grapalat"/>
              </w:rPr>
            </w:pPr>
          </w:p>
        </w:tc>
      </w:tr>
    </w:tbl>
    <w:p w14:paraId="243E59AE"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5F867E98" w14:textId="77777777" w:rsidTr="00F32DDC">
        <w:tc>
          <w:tcPr>
            <w:tcW w:w="2835" w:type="dxa"/>
            <w:shd w:val="clear" w:color="auto" w:fill="D9E2F3"/>
            <w:vAlign w:val="center"/>
          </w:tcPr>
          <w:p w14:paraId="07034055"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22C7A15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087A430" w14:textId="77777777" w:rsidTr="00F32DDC">
        <w:tc>
          <w:tcPr>
            <w:tcW w:w="2835" w:type="dxa"/>
            <w:shd w:val="clear" w:color="auto" w:fill="D9E2F3"/>
            <w:vAlign w:val="center"/>
          </w:tcPr>
          <w:p w14:paraId="45B37931"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113D1CD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00460FD" w14:textId="77777777" w:rsidTr="00F32DDC">
        <w:tc>
          <w:tcPr>
            <w:tcW w:w="2835" w:type="dxa"/>
            <w:shd w:val="clear" w:color="auto" w:fill="D9E2F3"/>
            <w:vAlign w:val="center"/>
          </w:tcPr>
          <w:p w14:paraId="1EB2C7F7"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BAE126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D20069D" w14:textId="77777777" w:rsidTr="00F32DDC">
        <w:tc>
          <w:tcPr>
            <w:tcW w:w="2835" w:type="dxa"/>
            <w:shd w:val="clear" w:color="auto" w:fill="D9E2F3"/>
            <w:vAlign w:val="center"/>
          </w:tcPr>
          <w:p w14:paraId="7309C1D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585F5A8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88BC5B7" w14:textId="77777777" w:rsidTr="00F32DDC">
        <w:tc>
          <w:tcPr>
            <w:tcW w:w="2835" w:type="dxa"/>
            <w:shd w:val="clear" w:color="auto" w:fill="D9E2F3"/>
            <w:vAlign w:val="center"/>
          </w:tcPr>
          <w:p w14:paraId="30AAA9A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1E3A2AE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F0A07FB" w14:textId="77777777" w:rsidTr="00F32DDC">
        <w:trPr>
          <w:trHeight w:val="1361"/>
        </w:trPr>
        <w:tc>
          <w:tcPr>
            <w:tcW w:w="2835" w:type="dxa"/>
            <w:shd w:val="clear" w:color="auto" w:fill="D9E2F3"/>
            <w:vAlign w:val="center"/>
          </w:tcPr>
          <w:p w14:paraId="652CDE5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14:paraId="055B6A4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7481520" w14:textId="77777777" w:rsidTr="00F32DDC">
        <w:tc>
          <w:tcPr>
            <w:tcW w:w="2835" w:type="dxa"/>
            <w:shd w:val="clear" w:color="auto" w:fill="D9E2F3"/>
            <w:vAlign w:val="center"/>
          </w:tcPr>
          <w:p w14:paraId="5EE0F343"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 xml:space="preserve">Имя и фамилия руководителя </w:t>
            </w:r>
            <w:r w:rsidRPr="00421E0E">
              <w:rPr>
                <w:rFonts w:ascii="GHEA Grapalat" w:eastAsia="GHEA Grapalat" w:hAnsi="GHEA Grapalat" w:cs="GHEA Grapalat"/>
                <w:color w:val="000000"/>
              </w:rPr>
              <w:lastRenderedPageBreak/>
              <w:t>исполнительного органа</w:t>
            </w:r>
          </w:p>
        </w:tc>
        <w:tc>
          <w:tcPr>
            <w:tcW w:w="6180" w:type="dxa"/>
            <w:vAlign w:val="center"/>
          </w:tcPr>
          <w:p w14:paraId="76E12B53" w14:textId="77777777" w:rsidR="00A9306E" w:rsidRPr="00FD1EE4" w:rsidRDefault="00A9306E" w:rsidP="00F32DDC">
            <w:pPr>
              <w:spacing w:before="240" w:after="240"/>
              <w:rPr>
                <w:rFonts w:ascii="GHEA Grapalat" w:eastAsia="GHEA Grapalat" w:hAnsi="GHEA Grapalat" w:cs="GHEA Grapalat"/>
              </w:rPr>
            </w:pPr>
          </w:p>
        </w:tc>
      </w:tr>
    </w:tbl>
    <w:p w14:paraId="635F3DC5" w14:textId="77777777"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14:paraId="5F973C67" w14:textId="77777777" w:rsidTr="00F32DDC">
        <w:tc>
          <w:tcPr>
            <w:tcW w:w="2836" w:type="dxa"/>
            <w:shd w:val="clear" w:color="auto" w:fill="D9E2F3"/>
            <w:vAlign w:val="center"/>
          </w:tcPr>
          <w:p w14:paraId="57D1A3E7" w14:textId="77777777"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2089BFF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EE55317" w14:textId="77777777" w:rsidTr="00F32DDC">
        <w:tc>
          <w:tcPr>
            <w:tcW w:w="2836" w:type="dxa"/>
            <w:shd w:val="clear" w:color="auto" w:fill="D9E2F3"/>
            <w:vAlign w:val="center"/>
          </w:tcPr>
          <w:p w14:paraId="47F5200C" w14:textId="77777777"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21DB4407" w14:textId="77777777" w:rsidR="00A9306E" w:rsidRPr="00FD1EE4" w:rsidRDefault="009C4252"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73CD87F2" w14:textId="77777777" w:rsidR="00A9306E" w:rsidRPr="00FD1EE4" w:rsidRDefault="009C4252"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2EB15CB8" w14:textId="77777777"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p>
    <w:p w14:paraId="653EBDA2" w14:textId="77777777"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14:paraId="32FDD1EF"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0E61EA5D" w14:textId="77777777" w:rsidTr="00F32DDC">
        <w:tc>
          <w:tcPr>
            <w:tcW w:w="2837" w:type="dxa"/>
            <w:shd w:val="clear" w:color="auto" w:fill="D9E2F3"/>
            <w:vAlign w:val="center"/>
          </w:tcPr>
          <w:p w14:paraId="4E6B8EBF"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0F5015D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25B1B86" w14:textId="77777777" w:rsidTr="00F32DDC">
        <w:tc>
          <w:tcPr>
            <w:tcW w:w="2837" w:type="dxa"/>
            <w:shd w:val="clear" w:color="auto" w:fill="D9E2F3"/>
            <w:vAlign w:val="center"/>
          </w:tcPr>
          <w:p w14:paraId="5D68B9C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15AC699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497C467" w14:textId="77777777" w:rsidTr="00F32DDC">
        <w:tc>
          <w:tcPr>
            <w:tcW w:w="2837" w:type="dxa"/>
            <w:shd w:val="clear" w:color="auto" w:fill="D9E2F3"/>
            <w:vAlign w:val="center"/>
          </w:tcPr>
          <w:p w14:paraId="4C3BA577"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2747B28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4B8A8A8" w14:textId="77777777" w:rsidTr="00F32DDC">
        <w:tc>
          <w:tcPr>
            <w:tcW w:w="2837" w:type="dxa"/>
            <w:shd w:val="clear" w:color="auto" w:fill="D9E2F3"/>
            <w:vAlign w:val="center"/>
          </w:tcPr>
          <w:p w14:paraId="4D56461C"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01CC7DD6" w14:textId="77777777" w:rsidR="00A9306E" w:rsidRPr="00FD1EE4" w:rsidRDefault="009C4252"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1D04302B" w14:textId="77777777" w:rsidR="00A9306E" w:rsidRPr="00FD1EE4" w:rsidRDefault="009C4252"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7B2B0700"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3D25B889" w14:textId="77777777" w:rsidTr="00F32DDC">
        <w:tc>
          <w:tcPr>
            <w:tcW w:w="2837" w:type="dxa"/>
            <w:shd w:val="clear" w:color="auto" w:fill="D9E2F3"/>
            <w:vAlign w:val="center"/>
          </w:tcPr>
          <w:p w14:paraId="3CB88043" w14:textId="77777777"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0D1D6E8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815B353" w14:textId="77777777" w:rsidTr="00F32DDC">
        <w:tc>
          <w:tcPr>
            <w:tcW w:w="2837" w:type="dxa"/>
            <w:shd w:val="clear" w:color="auto" w:fill="D9E2F3"/>
            <w:vAlign w:val="center"/>
          </w:tcPr>
          <w:p w14:paraId="6B253FE6"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0F115C7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14F6EF8" w14:textId="77777777" w:rsidTr="00F32DDC">
        <w:tc>
          <w:tcPr>
            <w:tcW w:w="2837" w:type="dxa"/>
            <w:shd w:val="clear" w:color="auto" w:fill="D9E2F3"/>
            <w:vAlign w:val="center"/>
          </w:tcPr>
          <w:p w14:paraId="638D4C6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3EB999D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CB8F185" w14:textId="77777777" w:rsidTr="00F32DDC">
        <w:tc>
          <w:tcPr>
            <w:tcW w:w="2837" w:type="dxa"/>
            <w:shd w:val="clear" w:color="auto" w:fill="D9E2F3"/>
            <w:vAlign w:val="center"/>
          </w:tcPr>
          <w:p w14:paraId="0F612432"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80" w:type="dxa"/>
            <w:vAlign w:val="center"/>
          </w:tcPr>
          <w:p w14:paraId="1CB64EA2" w14:textId="77777777" w:rsidR="00A9306E" w:rsidRPr="00FD1EE4" w:rsidRDefault="009C4252"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18F366BC" w14:textId="77777777" w:rsidR="00A9306E" w:rsidRPr="00FD1EE4" w:rsidRDefault="009C4252"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6E165022" w14:textId="77777777" w:rsidR="00A9306E" w:rsidRPr="00FD1EE4" w:rsidRDefault="00A9306E" w:rsidP="00A9306E">
      <w:pPr>
        <w:rPr>
          <w:rFonts w:ascii="GHEA Grapalat" w:eastAsia="GHEA Grapalat" w:hAnsi="GHEA Grapalat" w:cs="GHEA Grapalat"/>
          <w:b/>
        </w:rPr>
      </w:pPr>
    </w:p>
    <w:p w14:paraId="690D19DE" w14:textId="77777777"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14:paraId="36A63AAE"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14:paraId="484AF882" w14:textId="77777777" w:rsidTr="00F32DDC">
        <w:tc>
          <w:tcPr>
            <w:tcW w:w="2836" w:type="dxa"/>
            <w:shd w:val="clear" w:color="auto" w:fill="D9E2F3"/>
            <w:vAlign w:val="center"/>
          </w:tcPr>
          <w:p w14:paraId="222607A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2800F88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F9CAE6F" w14:textId="77777777" w:rsidTr="00F32DDC">
        <w:tc>
          <w:tcPr>
            <w:tcW w:w="2836" w:type="dxa"/>
            <w:shd w:val="clear" w:color="auto" w:fill="D9E2F3"/>
            <w:vAlign w:val="center"/>
          </w:tcPr>
          <w:p w14:paraId="7F2C662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655882B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DFBFEC2" w14:textId="77777777" w:rsidTr="00F32DDC">
        <w:tc>
          <w:tcPr>
            <w:tcW w:w="2836" w:type="dxa"/>
            <w:shd w:val="clear" w:color="auto" w:fill="D9E2F3"/>
            <w:vAlign w:val="center"/>
          </w:tcPr>
          <w:p w14:paraId="08DC920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10DA9E6A"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3B19F07" w14:textId="77777777" w:rsidTr="00F32DDC">
        <w:tc>
          <w:tcPr>
            <w:tcW w:w="2836" w:type="dxa"/>
            <w:shd w:val="clear" w:color="auto" w:fill="D9E2F3"/>
            <w:vAlign w:val="center"/>
          </w:tcPr>
          <w:p w14:paraId="37691F6F"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56E7BFB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A172991" w14:textId="77777777" w:rsidTr="00F32DDC">
        <w:tc>
          <w:tcPr>
            <w:tcW w:w="2836" w:type="dxa"/>
            <w:shd w:val="clear" w:color="auto" w:fill="D9E2F3"/>
            <w:vAlign w:val="center"/>
          </w:tcPr>
          <w:p w14:paraId="202E8C1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34C0F8D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B5E8C50" w14:textId="77777777" w:rsidTr="00F32DDC">
        <w:tc>
          <w:tcPr>
            <w:tcW w:w="2836" w:type="dxa"/>
            <w:shd w:val="clear" w:color="auto" w:fill="D9E2F3"/>
            <w:vAlign w:val="center"/>
          </w:tcPr>
          <w:p w14:paraId="15A29B3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1A2A146E" w14:textId="77777777" w:rsidR="00A9306E" w:rsidRPr="00FD1EE4" w:rsidRDefault="00A9306E" w:rsidP="00F32DDC">
            <w:pPr>
              <w:spacing w:before="240" w:after="240"/>
              <w:rPr>
                <w:rFonts w:ascii="GHEA Grapalat" w:eastAsia="GHEA Grapalat" w:hAnsi="GHEA Grapalat" w:cs="GHEA Grapalat"/>
              </w:rPr>
            </w:pPr>
          </w:p>
        </w:tc>
      </w:tr>
    </w:tbl>
    <w:p w14:paraId="5539B66C"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FD1EE4" w14:paraId="7779EBA4" w14:textId="77777777" w:rsidTr="00F32DDC">
        <w:tc>
          <w:tcPr>
            <w:tcW w:w="2977" w:type="dxa"/>
            <w:shd w:val="clear" w:color="auto" w:fill="D9E2F3"/>
            <w:vAlign w:val="center"/>
          </w:tcPr>
          <w:p w14:paraId="22183383"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157D001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EA937CD" w14:textId="77777777" w:rsidTr="00F32DDC">
        <w:tc>
          <w:tcPr>
            <w:tcW w:w="2977" w:type="dxa"/>
            <w:shd w:val="clear" w:color="auto" w:fill="D9E2F3"/>
            <w:vAlign w:val="center"/>
          </w:tcPr>
          <w:p w14:paraId="1B51D8A2"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2DF0819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C4FF06B" w14:textId="77777777" w:rsidTr="00F32DDC">
        <w:tc>
          <w:tcPr>
            <w:tcW w:w="2977" w:type="dxa"/>
            <w:shd w:val="clear" w:color="auto" w:fill="D9E2F3"/>
            <w:vAlign w:val="center"/>
          </w:tcPr>
          <w:p w14:paraId="3CCEB686" w14:textId="77777777"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613D00A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712FDD9" w14:textId="77777777" w:rsidTr="00F32DDC">
        <w:tc>
          <w:tcPr>
            <w:tcW w:w="2977" w:type="dxa"/>
            <w:shd w:val="clear" w:color="auto" w:fill="D9E2F3"/>
            <w:vAlign w:val="center"/>
          </w:tcPr>
          <w:p w14:paraId="21C73794" w14:textId="77777777"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72ABE23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9D0309E" w14:textId="77777777" w:rsidTr="00F32DDC">
        <w:tc>
          <w:tcPr>
            <w:tcW w:w="2977" w:type="dxa"/>
            <w:shd w:val="clear" w:color="auto" w:fill="D9E2F3"/>
            <w:vAlign w:val="center"/>
          </w:tcPr>
          <w:p w14:paraId="3EA156F5"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4E91C8C6" w14:textId="77777777" w:rsidR="00A9306E" w:rsidRPr="00FD1EE4" w:rsidRDefault="00A9306E" w:rsidP="00F32DDC">
            <w:pPr>
              <w:spacing w:before="240" w:after="240"/>
              <w:rPr>
                <w:rFonts w:ascii="GHEA Grapalat" w:eastAsia="GHEA Grapalat" w:hAnsi="GHEA Grapalat" w:cs="GHEA Grapalat"/>
              </w:rPr>
            </w:pPr>
          </w:p>
        </w:tc>
      </w:tr>
    </w:tbl>
    <w:p w14:paraId="52E5EB53"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FD1EE4" w14:paraId="34B3E78D" w14:textId="77777777" w:rsidTr="00F32DDC">
        <w:tc>
          <w:tcPr>
            <w:tcW w:w="2943" w:type="dxa"/>
            <w:shd w:val="clear" w:color="auto" w:fill="D9E2F3"/>
            <w:vAlign w:val="center"/>
          </w:tcPr>
          <w:p w14:paraId="5981A565"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5DB2F02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9F764B8" w14:textId="77777777" w:rsidTr="00F32DDC">
        <w:tc>
          <w:tcPr>
            <w:tcW w:w="2943" w:type="dxa"/>
            <w:shd w:val="clear" w:color="auto" w:fill="D9E2F3"/>
            <w:vAlign w:val="center"/>
          </w:tcPr>
          <w:p w14:paraId="74C6EED3"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14:paraId="0EC5165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35B9614" w14:textId="77777777" w:rsidTr="00F32DDC">
        <w:tc>
          <w:tcPr>
            <w:tcW w:w="2943" w:type="dxa"/>
            <w:shd w:val="clear" w:color="auto" w:fill="D9E2F3"/>
            <w:vAlign w:val="center"/>
          </w:tcPr>
          <w:p w14:paraId="62DFC181"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3D0F69D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A58BAFD" w14:textId="77777777" w:rsidTr="00F32DDC">
        <w:tc>
          <w:tcPr>
            <w:tcW w:w="2943" w:type="dxa"/>
            <w:shd w:val="clear" w:color="auto" w:fill="D9E2F3"/>
            <w:vAlign w:val="center"/>
          </w:tcPr>
          <w:p w14:paraId="3B992940" w14:textId="77777777"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7DD047A0" w14:textId="77777777" w:rsidR="00A9306E" w:rsidRPr="00FD1EE4" w:rsidRDefault="00A9306E" w:rsidP="00F32DDC">
            <w:pPr>
              <w:spacing w:before="240" w:after="240"/>
              <w:rPr>
                <w:rFonts w:ascii="GHEA Grapalat" w:eastAsia="GHEA Grapalat" w:hAnsi="GHEA Grapalat" w:cs="GHEA Grapalat"/>
              </w:rPr>
            </w:pPr>
          </w:p>
        </w:tc>
      </w:tr>
    </w:tbl>
    <w:p w14:paraId="790A4B1B"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FD1EE4" w14:paraId="1F4A6B8F" w14:textId="77777777" w:rsidTr="00F32DDC">
        <w:tc>
          <w:tcPr>
            <w:tcW w:w="2837" w:type="dxa"/>
            <w:shd w:val="clear" w:color="auto" w:fill="D9E2F3"/>
            <w:vAlign w:val="center"/>
          </w:tcPr>
          <w:p w14:paraId="1AF04AC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0F71E42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ABED210" w14:textId="77777777" w:rsidTr="00F32DDC">
        <w:tc>
          <w:tcPr>
            <w:tcW w:w="2837" w:type="dxa"/>
            <w:shd w:val="clear" w:color="auto" w:fill="D9E2F3"/>
            <w:vAlign w:val="center"/>
          </w:tcPr>
          <w:p w14:paraId="050D1A0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62AD3B0A"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668C7FE" w14:textId="77777777" w:rsidTr="00F32DDC">
        <w:tc>
          <w:tcPr>
            <w:tcW w:w="2837" w:type="dxa"/>
            <w:shd w:val="clear" w:color="auto" w:fill="D9E2F3"/>
            <w:vAlign w:val="center"/>
          </w:tcPr>
          <w:p w14:paraId="758D8B12"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521D3AE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BE05008" w14:textId="77777777" w:rsidTr="00F32DDC">
        <w:tc>
          <w:tcPr>
            <w:tcW w:w="2837" w:type="dxa"/>
            <w:shd w:val="clear" w:color="auto" w:fill="D9E2F3"/>
            <w:vAlign w:val="center"/>
          </w:tcPr>
          <w:p w14:paraId="3CCD379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27DA46F1" w14:textId="77777777" w:rsidR="00A9306E" w:rsidRPr="00FD1EE4" w:rsidRDefault="00A9306E" w:rsidP="00F32DDC">
            <w:pPr>
              <w:spacing w:before="240" w:after="240"/>
              <w:rPr>
                <w:rFonts w:ascii="GHEA Grapalat" w:eastAsia="GHEA Grapalat" w:hAnsi="GHEA Grapalat" w:cs="GHEA Grapalat"/>
              </w:rPr>
            </w:pPr>
          </w:p>
        </w:tc>
      </w:tr>
    </w:tbl>
    <w:p w14:paraId="676B43DB" w14:textId="77777777"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14:paraId="263EECA3" w14:textId="77777777" w:rsidTr="00F32DDC">
        <w:trPr>
          <w:trHeight w:val="924"/>
        </w:trPr>
        <w:tc>
          <w:tcPr>
            <w:tcW w:w="9016" w:type="dxa"/>
            <w:gridSpan w:val="2"/>
            <w:vAlign w:val="center"/>
          </w:tcPr>
          <w:p w14:paraId="191719A1" w14:textId="77777777" w:rsidR="00A9306E" w:rsidRPr="00FD1EE4" w:rsidRDefault="009C4252"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14:paraId="74991A5B" w14:textId="77777777" w:rsidTr="00F32DDC">
        <w:trPr>
          <w:trHeight w:val="684"/>
        </w:trPr>
        <w:tc>
          <w:tcPr>
            <w:tcW w:w="4508" w:type="dxa"/>
            <w:shd w:val="clear" w:color="auto" w:fill="D9E2F3"/>
            <w:vAlign w:val="center"/>
          </w:tcPr>
          <w:p w14:paraId="5708F71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0DFB167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F7D9BE6" w14:textId="77777777" w:rsidTr="00F32DDC">
        <w:trPr>
          <w:trHeight w:val="1282"/>
        </w:trPr>
        <w:tc>
          <w:tcPr>
            <w:tcW w:w="4508" w:type="dxa"/>
            <w:shd w:val="clear" w:color="auto" w:fill="D9E2F3"/>
            <w:vAlign w:val="center"/>
          </w:tcPr>
          <w:p w14:paraId="30951A6F"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6323D416" w14:textId="77777777" w:rsidR="00A9306E" w:rsidRPr="006B364D" w:rsidRDefault="009C4252"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14:paraId="708C3FEF" w14:textId="77777777" w:rsidR="00A9306E" w:rsidRPr="00F10CBA" w:rsidRDefault="009C4252"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14:paraId="4D1AC072" w14:textId="77777777" w:rsidTr="00F32DDC">
        <w:tc>
          <w:tcPr>
            <w:tcW w:w="9016" w:type="dxa"/>
            <w:gridSpan w:val="2"/>
            <w:vAlign w:val="center"/>
          </w:tcPr>
          <w:p w14:paraId="20D2ABEF" w14:textId="77777777" w:rsidR="00A9306E" w:rsidRPr="00FD1EE4" w:rsidRDefault="009C4252"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6F16E4">
              <w:rPr>
                <w:rFonts w:ascii="GHEA Grapalat" w:eastAsia="GHEA Grapalat" w:hAnsi="GHEA Grapalat" w:cs="GHEA Grapalat"/>
                <w:lang w:val="hy-AM"/>
              </w:rPr>
              <w:t>б</w:t>
            </w:r>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14:paraId="72C084CC" w14:textId="77777777" w:rsidTr="00F32DDC">
        <w:tc>
          <w:tcPr>
            <w:tcW w:w="9016" w:type="dxa"/>
            <w:gridSpan w:val="2"/>
            <w:vAlign w:val="center"/>
          </w:tcPr>
          <w:p w14:paraId="1655C057" w14:textId="77777777" w:rsidR="00A9306E" w:rsidRPr="00FD1EE4" w:rsidRDefault="009C4252"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801B2D">
              <w:rPr>
                <w:rFonts w:ascii="GHEA Grapalat" w:eastAsia="GHEA Grapalat" w:hAnsi="GHEA Grapalat" w:cs="GHEA Grapalat"/>
                <w:lang w:val="hy-AM"/>
              </w:rPr>
              <w:t>в</w:t>
            </w:r>
            <w:r w:rsidR="00A9306E">
              <w:rPr>
                <w:rFonts w:ascii="GHEA Grapalat" w:eastAsia="GHEA Grapalat" w:hAnsi="GHEA Grapalat" w:cs="GHEA Grapalat"/>
              </w:rPr>
              <w:t>.</w:t>
            </w:r>
            <w:r w:rsidR="00A9306E"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14:paraId="5EB372FB" w14:textId="77777777"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14:paraId="5DAE39C4" w14:textId="77777777" w:rsidTr="00F32DDC">
        <w:trPr>
          <w:trHeight w:val="924"/>
        </w:trPr>
        <w:tc>
          <w:tcPr>
            <w:tcW w:w="9016" w:type="dxa"/>
            <w:gridSpan w:val="2"/>
            <w:vAlign w:val="center"/>
          </w:tcPr>
          <w:p w14:paraId="254EDE2D" w14:textId="77777777" w:rsidR="00A9306E" w:rsidRPr="00FD1EE4" w:rsidRDefault="009C4252"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14:paraId="0A2376BA" w14:textId="77777777" w:rsidTr="00F32DDC">
        <w:trPr>
          <w:trHeight w:val="684"/>
        </w:trPr>
        <w:tc>
          <w:tcPr>
            <w:tcW w:w="4508" w:type="dxa"/>
            <w:shd w:val="clear" w:color="auto" w:fill="D9E2F3"/>
            <w:vAlign w:val="center"/>
          </w:tcPr>
          <w:p w14:paraId="7FEAF0B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7322690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A5D3BD2" w14:textId="77777777" w:rsidTr="00F32DDC">
        <w:trPr>
          <w:trHeight w:val="1282"/>
        </w:trPr>
        <w:tc>
          <w:tcPr>
            <w:tcW w:w="4508" w:type="dxa"/>
            <w:shd w:val="clear" w:color="auto" w:fill="D9E2F3"/>
            <w:vAlign w:val="center"/>
          </w:tcPr>
          <w:p w14:paraId="0D8E80EF"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2EF50F9E" w14:textId="77777777" w:rsidR="00A9306E" w:rsidRPr="00C843BA" w:rsidRDefault="009C4252"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14:paraId="0A64DC1F" w14:textId="77777777" w:rsidR="00A9306E" w:rsidRPr="00C843BA" w:rsidRDefault="009C4252"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14:paraId="5C16D547" w14:textId="77777777" w:rsidTr="00F32DDC">
        <w:tc>
          <w:tcPr>
            <w:tcW w:w="9016" w:type="dxa"/>
            <w:gridSpan w:val="2"/>
            <w:vAlign w:val="center"/>
          </w:tcPr>
          <w:p w14:paraId="45CCC7B9" w14:textId="77777777" w:rsidR="00A9306E" w:rsidRPr="00FD1EE4" w:rsidRDefault="009C4252"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D654B4">
              <w:rPr>
                <w:rFonts w:ascii="GHEA Grapalat" w:eastAsia="GHEA Grapalat" w:hAnsi="GHEA Grapalat" w:cs="GHEA Grapalat"/>
                <w:lang w:val="hy-AM"/>
              </w:rPr>
              <w:t>б</w:t>
            </w:r>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14:paraId="067D5B18" w14:textId="77777777" w:rsidTr="00F32DDC">
        <w:tc>
          <w:tcPr>
            <w:tcW w:w="9016" w:type="dxa"/>
            <w:gridSpan w:val="2"/>
            <w:vAlign w:val="center"/>
          </w:tcPr>
          <w:p w14:paraId="7300F329" w14:textId="77777777" w:rsidR="00A9306E" w:rsidRPr="00FD1EE4" w:rsidRDefault="009C4252"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1104ED">
              <w:rPr>
                <w:rFonts w:ascii="GHEA Grapalat" w:eastAsia="GHEA Grapalat" w:hAnsi="GHEA Grapalat" w:cs="GHEA Grapalat"/>
                <w:lang w:val="hy-AM"/>
              </w:rPr>
              <w:t>в</w:t>
            </w:r>
            <w:r w:rsidR="00A9306E" w:rsidRPr="00FD1EE4">
              <w:rPr>
                <w:rFonts w:eastAsia="Cambria Math"/>
              </w:rPr>
              <w:t>․</w:t>
            </w:r>
            <w:r w:rsidR="00A9306E" w:rsidRPr="00FD1EE4">
              <w:rPr>
                <w:rFonts w:ascii="GHEA Grapalat" w:eastAsia="Cambria Math" w:hAnsi="GHEA Grapalat" w:cs="Cambria Math"/>
              </w:rPr>
              <w:t xml:space="preserve"> </w:t>
            </w:r>
            <w:r w:rsidR="00A9306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14:paraId="6253FC52" w14:textId="77777777" w:rsidTr="00F32DDC">
        <w:tc>
          <w:tcPr>
            <w:tcW w:w="9016" w:type="dxa"/>
            <w:gridSpan w:val="2"/>
            <w:vAlign w:val="center"/>
          </w:tcPr>
          <w:p w14:paraId="121C4A1D" w14:textId="77777777" w:rsidR="00A9306E" w:rsidRPr="00FD1EE4" w:rsidRDefault="009C4252"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839CB">
              <w:rPr>
                <w:rFonts w:ascii="GHEA Grapalat" w:eastAsia="GHEA Grapalat" w:hAnsi="GHEA Grapalat" w:cs="GHEA Grapalat"/>
                <w:lang w:val="hy-AM"/>
              </w:rPr>
              <w:t>г</w:t>
            </w:r>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14:paraId="6A38A558" w14:textId="77777777" w:rsidTr="00F32DDC">
        <w:tc>
          <w:tcPr>
            <w:tcW w:w="9016" w:type="dxa"/>
            <w:gridSpan w:val="2"/>
            <w:vAlign w:val="center"/>
          </w:tcPr>
          <w:p w14:paraId="4B03C20F" w14:textId="77777777" w:rsidR="00A9306E" w:rsidRPr="00FD1EE4" w:rsidRDefault="009C4252"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14:paraId="1A2C1064"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5772140A" w14:textId="77777777" w:rsidTr="00F32DDC">
        <w:tc>
          <w:tcPr>
            <w:tcW w:w="2837" w:type="dxa"/>
            <w:shd w:val="clear" w:color="auto" w:fill="D9E2F3"/>
            <w:vAlign w:val="center"/>
          </w:tcPr>
          <w:p w14:paraId="277D83A1"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152F6CEA"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2142B3E" w14:textId="77777777" w:rsidTr="00F32DDC">
        <w:tc>
          <w:tcPr>
            <w:tcW w:w="2837" w:type="dxa"/>
            <w:shd w:val="clear" w:color="auto" w:fill="D9E2F3"/>
            <w:vAlign w:val="center"/>
          </w:tcPr>
          <w:p w14:paraId="4E77A4F7"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lastRenderedPageBreak/>
              <w:t>Осуществление контроля за организацией</w:t>
            </w:r>
          </w:p>
        </w:tc>
        <w:tc>
          <w:tcPr>
            <w:tcW w:w="6180" w:type="dxa"/>
            <w:vAlign w:val="center"/>
          </w:tcPr>
          <w:p w14:paraId="5F006FB2" w14:textId="77777777" w:rsidR="00A9306E" w:rsidRPr="00B23852" w:rsidRDefault="009C4252"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14:paraId="2EC9E2F2" w14:textId="77777777" w:rsidR="00A9306E" w:rsidRPr="00FD1EE4" w:rsidRDefault="009C4252" w:rsidP="00F32DDC">
            <w:pPr>
              <w:rPr>
                <w:rFonts w:ascii="GHEA Grapalat" w:eastAsia="GHEA Grapalat" w:hAnsi="GHEA Grapalat" w:cs="GHEA Grapalat"/>
              </w:rPr>
            </w:pPr>
            <w:sdt>
              <w:sdtPr>
                <w:rPr>
                  <w:rFonts w:ascii="GHEA Grapalat" w:eastAsia="GHEA Grapalat" w:hAnsi="GHEA Grapalat" w:cs="GHEA Grapalat"/>
                </w:rPr>
                <w:id w:val="454287896"/>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Совместно с аффилированными лицами</w:t>
            </w:r>
          </w:p>
        </w:tc>
      </w:tr>
      <w:tr w:rsidR="00A9306E" w:rsidRPr="00FD1EE4" w14:paraId="22F7FBA5" w14:textId="77777777" w:rsidTr="00F32DDC">
        <w:tc>
          <w:tcPr>
            <w:tcW w:w="2837" w:type="dxa"/>
            <w:shd w:val="clear" w:color="auto" w:fill="D9E2F3"/>
            <w:vAlign w:val="center"/>
          </w:tcPr>
          <w:p w14:paraId="2ACBAE62"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62EDBCAB" w14:textId="77777777" w:rsidR="00A9306E" w:rsidRPr="005600B4" w:rsidRDefault="009C4252"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14:paraId="556BC882" w14:textId="77777777" w:rsidR="00A9306E" w:rsidRPr="005600B4" w:rsidRDefault="009C4252"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14:paraId="1E7DA94F"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384BC491" w14:textId="77777777" w:rsidTr="00F32DDC">
        <w:tc>
          <w:tcPr>
            <w:tcW w:w="2837" w:type="dxa"/>
            <w:shd w:val="clear" w:color="auto" w:fill="D9E2F3"/>
            <w:vAlign w:val="center"/>
          </w:tcPr>
          <w:p w14:paraId="55D4F04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6513811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EB65942" w14:textId="77777777" w:rsidTr="00F32DDC">
        <w:tc>
          <w:tcPr>
            <w:tcW w:w="2837" w:type="dxa"/>
            <w:shd w:val="clear" w:color="auto" w:fill="D9E2F3"/>
            <w:vAlign w:val="center"/>
          </w:tcPr>
          <w:p w14:paraId="4DC0C285"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76F34BF8" w14:textId="77777777" w:rsidR="00A9306E" w:rsidRPr="00FD1EE4" w:rsidRDefault="00A9306E" w:rsidP="00F32DDC">
            <w:pPr>
              <w:spacing w:before="240" w:after="240"/>
              <w:rPr>
                <w:rFonts w:ascii="GHEA Grapalat" w:eastAsia="GHEA Grapalat" w:hAnsi="GHEA Grapalat" w:cs="GHEA Grapalat"/>
              </w:rPr>
            </w:pPr>
          </w:p>
        </w:tc>
      </w:tr>
    </w:tbl>
    <w:p w14:paraId="648B3608" w14:textId="77777777"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p>
    <w:p w14:paraId="4BA4B0E4" w14:textId="77777777"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14:paraId="0822E875"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615B89E3" w14:textId="77777777" w:rsidTr="00F32DDC">
        <w:tc>
          <w:tcPr>
            <w:tcW w:w="2835" w:type="dxa"/>
            <w:shd w:val="clear" w:color="auto" w:fill="D9E2F3"/>
            <w:vAlign w:val="center"/>
          </w:tcPr>
          <w:p w14:paraId="3E3C8AE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3A879F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0A883C4" w14:textId="77777777" w:rsidTr="00F32DDC">
        <w:tc>
          <w:tcPr>
            <w:tcW w:w="2835" w:type="dxa"/>
            <w:shd w:val="clear" w:color="auto" w:fill="D9E2F3"/>
            <w:vAlign w:val="center"/>
          </w:tcPr>
          <w:p w14:paraId="0FC5BA2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2F83719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A1B22AF" w14:textId="77777777" w:rsidTr="00F32DDC">
        <w:tc>
          <w:tcPr>
            <w:tcW w:w="2835" w:type="dxa"/>
            <w:shd w:val="clear" w:color="auto" w:fill="D9E2F3"/>
            <w:vAlign w:val="center"/>
          </w:tcPr>
          <w:p w14:paraId="3BD3E9F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4BC39AE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9EC10E4" w14:textId="77777777" w:rsidTr="00F32DDC">
        <w:tc>
          <w:tcPr>
            <w:tcW w:w="2835" w:type="dxa"/>
            <w:shd w:val="clear" w:color="auto" w:fill="D9E2F3"/>
            <w:vAlign w:val="center"/>
          </w:tcPr>
          <w:p w14:paraId="6E0E49F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3538AA5A"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F77C998" w14:textId="77777777" w:rsidTr="00F32DDC">
        <w:tc>
          <w:tcPr>
            <w:tcW w:w="2835" w:type="dxa"/>
            <w:shd w:val="clear" w:color="auto" w:fill="D9E2F3"/>
            <w:vAlign w:val="center"/>
          </w:tcPr>
          <w:p w14:paraId="5050DEA2"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4979C49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8B92DDF" w14:textId="77777777" w:rsidTr="00F32DDC">
        <w:tc>
          <w:tcPr>
            <w:tcW w:w="2835" w:type="dxa"/>
            <w:shd w:val="clear" w:color="auto" w:fill="D9E2F3"/>
            <w:vAlign w:val="center"/>
          </w:tcPr>
          <w:p w14:paraId="117DA5E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1C529F6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1072F13" w14:textId="77777777" w:rsidTr="00F32DDC">
        <w:tc>
          <w:tcPr>
            <w:tcW w:w="2835" w:type="dxa"/>
            <w:shd w:val="clear" w:color="auto" w:fill="D9E2F3"/>
            <w:vAlign w:val="center"/>
          </w:tcPr>
          <w:p w14:paraId="6321917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 xml:space="preserve">Имя и фамилия руководителя </w:t>
            </w:r>
            <w:r w:rsidRPr="00421E0E">
              <w:rPr>
                <w:rFonts w:ascii="GHEA Grapalat" w:eastAsia="GHEA Grapalat" w:hAnsi="GHEA Grapalat" w:cs="GHEA Grapalat"/>
                <w:color w:val="000000"/>
              </w:rPr>
              <w:lastRenderedPageBreak/>
              <w:t>исполнительного органа</w:t>
            </w:r>
          </w:p>
        </w:tc>
        <w:tc>
          <w:tcPr>
            <w:tcW w:w="6180" w:type="dxa"/>
            <w:vAlign w:val="center"/>
          </w:tcPr>
          <w:p w14:paraId="19D73B35" w14:textId="77777777" w:rsidR="00A9306E" w:rsidRPr="00FD1EE4" w:rsidRDefault="00A9306E" w:rsidP="00F32DDC">
            <w:pPr>
              <w:spacing w:before="240" w:after="240"/>
              <w:rPr>
                <w:rFonts w:ascii="GHEA Grapalat" w:eastAsia="GHEA Grapalat" w:hAnsi="GHEA Grapalat" w:cs="GHEA Grapalat"/>
              </w:rPr>
            </w:pPr>
          </w:p>
        </w:tc>
      </w:tr>
    </w:tbl>
    <w:p w14:paraId="3BA5EF67"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7E8522F0" w14:textId="77777777" w:rsidTr="00F32DDC">
        <w:trPr>
          <w:trHeight w:val="853"/>
        </w:trPr>
        <w:tc>
          <w:tcPr>
            <w:tcW w:w="2835" w:type="dxa"/>
            <w:vMerge w:val="restart"/>
            <w:shd w:val="clear" w:color="auto" w:fill="D9E2F3"/>
            <w:vAlign w:val="center"/>
          </w:tcPr>
          <w:p w14:paraId="67DE13DD"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4DACF02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CDB5095" w14:textId="77777777" w:rsidTr="00F32DDC">
        <w:trPr>
          <w:trHeight w:val="850"/>
        </w:trPr>
        <w:tc>
          <w:tcPr>
            <w:tcW w:w="2835" w:type="dxa"/>
            <w:vMerge/>
            <w:shd w:val="clear" w:color="auto" w:fill="D9E2F3"/>
            <w:vAlign w:val="center"/>
          </w:tcPr>
          <w:p w14:paraId="549A422E"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CE9B54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0E29072" w14:textId="77777777" w:rsidTr="00F32DDC">
        <w:trPr>
          <w:trHeight w:val="850"/>
        </w:trPr>
        <w:tc>
          <w:tcPr>
            <w:tcW w:w="2835" w:type="dxa"/>
            <w:vMerge/>
            <w:shd w:val="clear" w:color="auto" w:fill="D9E2F3"/>
            <w:vAlign w:val="center"/>
          </w:tcPr>
          <w:p w14:paraId="34AF5965"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605358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47EF2B9" w14:textId="77777777" w:rsidTr="00F32DDC">
        <w:trPr>
          <w:trHeight w:val="850"/>
        </w:trPr>
        <w:tc>
          <w:tcPr>
            <w:tcW w:w="2835" w:type="dxa"/>
            <w:vMerge/>
            <w:shd w:val="clear" w:color="auto" w:fill="D9E2F3"/>
            <w:vAlign w:val="center"/>
          </w:tcPr>
          <w:p w14:paraId="1ECC458D"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D94E76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FA23453" w14:textId="77777777" w:rsidTr="00F32DDC">
        <w:trPr>
          <w:trHeight w:val="850"/>
        </w:trPr>
        <w:tc>
          <w:tcPr>
            <w:tcW w:w="2835" w:type="dxa"/>
            <w:vMerge/>
            <w:shd w:val="clear" w:color="auto" w:fill="D9E2F3"/>
            <w:vAlign w:val="center"/>
          </w:tcPr>
          <w:p w14:paraId="453290E7"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FEDC4C3" w14:textId="77777777" w:rsidR="00A9306E" w:rsidRPr="00FD1EE4" w:rsidRDefault="00A9306E" w:rsidP="00F32DDC">
            <w:pPr>
              <w:spacing w:before="240" w:after="240"/>
              <w:rPr>
                <w:rFonts w:ascii="GHEA Grapalat" w:eastAsia="GHEA Grapalat" w:hAnsi="GHEA Grapalat" w:cs="GHEA Grapalat"/>
              </w:rPr>
            </w:pPr>
          </w:p>
        </w:tc>
      </w:tr>
    </w:tbl>
    <w:p w14:paraId="2CBE1292" w14:textId="77777777"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6311E759" w14:textId="77777777" w:rsidTr="00F32DDC">
        <w:tc>
          <w:tcPr>
            <w:tcW w:w="2835" w:type="dxa"/>
            <w:shd w:val="clear" w:color="auto" w:fill="D9E2F3"/>
            <w:vAlign w:val="center"/>
          </w:tcPr>
          <w:p w14:paraId="12DB2A4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7CF1CB5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19C014D" w14:textId="77777777" w:rsidTr="00F32DDC">
        <w:tc>
          <w:tcPr>
            <w:tcW w:w="2835" w:type="dxa"/>
            <w:shd w:val="clear" w:color="auto" w:fill="D9E2F3"/>
            <w:vAlign w:val="center"/>
          </w:tcPr>
          <w:p w14:paraId="40E5242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31A92923" w14:textId="77777777" w:rsidR="00A9306E" w:rsidRPr="00FD1EE4" w:rsidRDefault="00A9306E" w:rsidP="00F32DDC">
            <w:pPr>
              <w:spacing w:before="240" w:after="240"/>
              <w:rPr>
                <w:rFonts w:ascii="GHEA Grapalat" w:eastAsia="GHEA Grapalat" w:hAnsi="GHEA Grapalat" w:cs="GHEA Grapalat"/>
              </w:rPr>
            </w:pPr>
          </w:p>
        </w:tc>
      </w:tr>
    </w:tbl>
    <w:p w14:paraId="18EABBCB" w14:textId="77777777"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p>
    <w:p w14:paraId="003325E7" w14:textId="77777777" w:rsidR="00A9306E" w:rsidRPr="00AE55B6" w:rsidRDefault="00A9306E" w:rsidP="00AE55B6">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t>Дополнительные примечания</w:t>
      </w:r>
    </w:p>
    <w:tbl>
      <w:tblPr>
        <w:tblStyle w:val="afe"/>
        <w:tblW w:w="0" w:type="auto"/>
        <w:tblLayout w:type="fixed"/>
        <w:tblLook w:val="04A0" w:firstRow="1" w:lastRow="0" w:firstColumn="1" w:lastColumn="0" w:noHBand="0" w:noVBand="1"/>
      </w:tblPr>
      <w:tblGrid>
        <w:gridCol w:w="9016"/>
      </w:tblGrid>
      <w:tr w:rsidR="00A9306E" w:rsidRPr="00FD1EE4" w14:paraId="07DC8215" w14:textId="77777777" w:rsidTr="00F32DDC">
        <w:tc>
          <w:tcPr>
            <w:tcW w:w="9016" w:type="dxa"/>
            <w:shd w:val="clear" w:color="auto" w:fill="DBE5F1" w:themeFill="accent1" w:themeFillTint="33"/>
          </w:tcPr>
          <w:p w14:paraId="4541C983" w14:textId="77777777"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14:paraId="410D9A01" w14:textId="77777777" w:rsidTr="00F32DDC">
        <w:trPr>
          <w:trHeight w:val="10187"/>
        </w:trPr>
        <w:tc>
          <w:tcPr>
            <w:tcW w:w="9016" w:type="dxa"/>
          </w:tcPr>
          <w:p w14:paraId="3177192D" w14:textId="77777777" w:rsidR="00A9306E" w:rsidRPr="00FD1EE4" w:rsidRDefault="00A9306E" w:rsidP="00F32DDC">
            <w:pPr>
              <w:rPr>
                <w:rFonts w:ascii="GHEA Grapalat" w:eastAsia="GHEA Grapalat" w:hAnsi="GHEA Grapalat" w:cs="GHEA Grapalat"/>
                <w:b/>
                <w:color w:val="000000"/>
              </w:rPr>
            </w:pPr>
          </w:p>
        </w:tc>
      </w:tr>
    </w:tbl>
    <w:p w14:paraId="41D9FD38" w14:textId="77777777"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14:paraId="62D4138D" w14:textId="77777777" w:rsidR="00A9306E" w:rsidRDefault="00A9306E" w:rsidP="00A9306E">
      <w:pPr>
        <w:rPr>
          <w:rFonts w:ascii="GHEA Grapalat" w:hAnsi="GHEA Grapalat"/>
          <w:b/>
        </w:rPr>
      </w:pPr>
    </w:p>
    <w:p w14:paraId="7CFEE9A0" w14:textId="77777777" w:rsidR="00A9306E" w:rsidRDefault="00A9306E" w:rsidP="00A9306E">
      <w:pPr>
        <w:rPr>
          <w:rFonts w:ascii="GHEA Grapalat" w:hAnsi="GHEA Grapalat"/>
          <w:b/>
        </w:rPr>
      </w:pPr>
    </w:p>
    <w:p w14:paraId="5A55A46C" w14:textId="77777777"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14:paraId="2291A278" w14:textId="77777777"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4812AA43" w14:textId="77777777" w:rsidR="00A9306E" w:rsidRPr="000306ED" w:rsidRDefault="00A9306E" w:rsidP="00A9306E">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F1AAFEC" w14:textId="77777777" w:rsidR="00A9306E" w:rsidRPr="000306ED" w:rsidRDefault="00A9306E" w:rsidP="00A9306E">
      <w:pPr>
        <w:pStyle w:val="aff"/>
        <w:numPr>
          <w:ilvl w:val="0"/>
          <w:numId w:val="27"/>
        </w:numPr>
        <w:spacing w:after="200" w:line="360" w:lineRule="auto"/>
        <w:contextualSpacing/>
        <w:jc w:val="both"/>
        <w:rPr>
          <w:rFonts w:ascii="GHEA Grapalat" w:hAnsi="GHEA Grapalat"/>
        </w:rPr>
      </w:pPr>
      <w:r w:rsidRPr="000306ED">
        <w:rPr>
          <w:rFonts w:ascii="GHEA Grapalat" w:hAnsi="GHEA Grapalat"/>
        </w:rPr>
        <w:lastRenderedPageBreak/>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0DDBB393" w14:textId="77777777" w:rsidR="00A9306E" w:rsidRPr="000306ED" w:rsidRDefault="00A9306E" w:rsidP="00A9306E">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4084C2C7" w14:textId="77777777" w:rsidR="00A9306E" w:rsidRPr="000306ED" w:rsidRDefault="00A9306E" w:rsidP="00A9306E">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403124DC" w14:textId="77777777"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w:t>
      </w:r>
      <w:proofErr w:type="spellStart"/>
      <w:r w:rsidRPr="000306ED">
        <w:rPr>
          <w:rFonts w:ascii="GHEA Grapalat" w:hAnsi="GHEA Grapalat"/>
        </w:rPr>
        <w:t>Identifier</w:t>
      </w:r>
      <w:proofErr w:type="spellEnd"/>
      <w:r w:rsidRPr="000306ED">
        <w:rPr>
          <w:rFonts w:ascii="GHEA Grapalat" w:hAnsi="GHEA Grapalat"/>
        </w:rPr>
        <w:t xml:space="preserve"> Code),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385FDA39" w14:textId="77777777"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50438F6D" w14:textId="77777777"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w:t>
      </w:r>
      <w:r w:rsidRPr="000306ED">
        <w:rPr>
          <w:rFonts w:ascii="GHEA Grapalat" w:hAnsi="GHEA Grapalat"/>
        </w:rPr>
        <w:lastRenderedPageBreak/>
        <w:t>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AE236D1" w14:textId="77777777"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14:paraId="635DD12E" w14:textId="77777777" w:rsidR="00A9306E" w:rsidRPr="000306ED" w:rsidRDefault="00A9306E" w:rsidP="00A9306E">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муниципалитета.В</w:t>
      </w:r>
      <w:proofErr w:type="spell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12EC913" w14:textId="77777777"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AE49EF1" w14:textId="77777777"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4FB25080" w14:textId="77777777" w:rsidR="00A9306E" w:rsidRPr="000306ED" w:rsidRDefault="00A9306E" w:rsidP="00A9306E">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 xml:space="preserve">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w:t>
      </w:r>
      <w:r w:rsidRPr="000306ED">
        <w:rPr>
          <w:rFonts w:ascii="GHEA Grapalat" w:hAnsi="GHEA Grapalat"/>
        </w:rPr>
        <w:lastRenderedPageBreak/>
        <w:t>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06C72D3F"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221F8F33"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2FC54BAE"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3EF515DF" w14:textId="77777777"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5B54E6AC" w14:textId="77777777"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В случае </w:t>
      </w:r>
      <w:r w:rsidRPr="000306ED">
        <w:rPr>
          <w:rFonts w:ascii="GHEA Grapalat" w:hAnsi="GHEA Grapalat"/>
        </w:rPr>
        <w:lastRenderedPageBreak/>
        <w:t xml:space="preserve">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63224C71" w14:textId="77777777"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14:paraId="35DB83D6"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415D7B17" w14:textId="77777777"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3A47ECBC"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7451B7CB" w14:textId="77777777"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14:paraId="7E04DC3B"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1B81BC72"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5B272260"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075EA93A"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558EBC35" w14:textId="77777777"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5FD7288D"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5C3B8742"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72C0C73D"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68A86E50"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09CD658"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(Market </w:t>
      </w:r>
      <w:proofErr w:type="spellStart"/>
      <w:r w:rsidRPr="000306ED">
        <w:rPr>
          <w:rFonts w:ascii="GHEA Grapalat" w:hAnsi="GHEA Grapalat"/>
        </w:rPr>
        <w:t>Identifier</w:t>
      </w:r>
      <w:proofErr w:type="spellEnd"/>
      <w:r w:rsidRPr="000306ED">
        <w:rPr>
          <w:rFonts w:ascii="GHEA Grapalat" w:hAnsi="GHEA Grapalat"/>
        </w:rPr>
        <w:t xml:space="preserve"> Code),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имеющиеся на бирже документы.</w:t>
      </w:r>
    </w:p>
    <w:p w14:paraId="3BD7BB4C"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E391778" w14:textId="77777777"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14:paraId="4F462DA9" w14:textId="77777777" w:rsidR="00B32672" w:rsidRPr="00B32672" w:rsidRDefault="00B32672" w:rsidP="00A9306E">
      <w:pPr>
        <w:spacing w:line="360" w:lineRule="auto"/>
        <w:contextualSpacing/>
        <w:jc w:val="both"/>
        <w:rPr>
          <w:rFonts w:ascii="GHEA Grapalat" w:hAnsi="GHEA Grapalat"/>
        </w:rPr>
      </w:pPr>
    </w:p>
    <w:p w14:paraId="525288C8" w14:textId="77777777"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43563912" w14:textId="77777777"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14:paraId="5DD84E44" w14:textId="77777777" w:rsidR="00A9306E" w:rsidRDefault="00A9306E">
      <w:pPr>
        <w:rPr>
          <w:rFonts w:ascii="GHEA Grapalat" w:hAnsi="GHEA Grapalat"/>
          <w:b/>
        </w:rPr>
      </w:pPr>
      <w:r>
        <w:rPr>
          <w:rFonts w:ascii="GHEA Grapalat" w:hAnsi="GHEA Grapalat"/>
          <w:b/>
        </w:rPr>
        <w:br w:type="page"/>
      </w:r>
    </w:p>
    <w:p w14:paraId="4E3F61AA" w14:textId="77777777" w:rsidR="00B2572B" w:rsidRPr="00DC619D" w:rsidRDefault="00B2572B" w:rsidP="00844DED">
      <w:pPr>
        <w:pStyle w:val="31"/>
        <w:widowControl w:val="0"/>
        <w:spacing w:line="240" w:lineRule="auto"/>
        <w:ind w:firstLine="0"/>
        <w:contextualSpacing/>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7092A43A" w14:textId="16566D98" w:rsidR="00844DED" w:rsidRPr="00374F4A" w:rsidRDefault="00844DED" w:rsidP="00844DED">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1E2121">
        <w:rPr>
          <w:rFonts w:ascii="GHEA Grapalat" w:hAnsi="GHEA Grapalat"/>
          <w:b/>
          <w:sz w:val="22"/>
          <w:szCs w:val="22"/>
        </w:rPr>
        <w:t>ԳՀԾՁԲ-ՀՎԿԱԿ-2025-55</w:t>
      </w:r>
      <w:r w:rsidRPr="00E063D7">
        <w:rPr>
          <w:rFonts w:ascii="GHEA Grapalat" w:hAnsi="GHEA Grapalat"/>
          <w:b/>
          <w:sz w:val="22"/>
          <w:szCs w:val="22"/>
        </w:rPr>
        <w:t>»</w:t>
      </w:r>
    </w:p>
    <w:p w14:paraId="44B32D5F" w14:textId="77777777" w:rsidR="00B2572B" w:rsidRPr="009044F1" w:rsidRDefault="00B2572B" w:rsidP="00B46D58">
      <w:pPr>
        <w:widowControl w:val="0"/>
        <w:spacing w:after="120"/>
        <w:ind w:firstLine="567"/>
        <w:jc w:val="center"/>
        <w:rPr>
          <w:rFonts w:ascii="GHEA Grapalat" w:hAnsi="GHEA Grapalat"/>
        </w:rPr>
      </w:pPr>
    </w:p>
    <w:p w14:paraId="28E0695C"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4436ABB7" w14:textId="77777777" w:rsidR="00B2572B" w:rsidRPr="009044F1" w:rsidRDefault="00B2572B" w:rsidP="00B46D58">
      <w:pPr>
        <w:widowControl w:val="0"/>
        <w:spacing w:after="120"/>
        <w:ind w:firstLine="567"/>
        <w:jc w:val="center"/>
        <w:rPr>
          <w:rFonts w:ascii="GHEA Grapalat" w:hAnsi="GHEA Grapalat"/>
        </w:rPr>
      </w:pPr>
    </w:p>
    <w:p w14:paraId="0066554A" w14:textId="6A807709"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844DED">
        <w:rPr>
          <w:rFonts w:ascii="GHEA Grapalat" w:hAnsi="GHEA Grapalat"/>
          <w:spacing w:val="-6"/>
        </w:rPr>
        <w:t>запрос котировок</w:t>
      </w:r>
      <w:r w:rsidRPr="005744FC">
        <w:rPr>
          <w:rFonts w:ascii="GHEA Grapalat" w:hAnsi="GHEA Grapalat"/>
          <w:spacing w:val="-6"/>
        </w:rPr>
        <w:t xml:space="preserve"> под кодом </w:t>
      </w:r>
      <w:r w:rsidR="00844DED" w:rsidRPr="00E063D7">
        <w:rPr>
          <w:rFonts w:ascii="GHEA Grapalat" w:hAnsi="GHEA Grapalat"/>
          <w:sz w:val="22"/>
          <w:szCs w:val="22"/>
        </w:rPr>
        <w:t>«</w:t>
      </w:r>
      <w:r w:rsidR="001E2121">
        <w:rPr>
          <w:rFonts w:ascii="GHEA Grapalat" w:hAnsi="GHEA Grapalat"/>
          <w:b/>
          <w:sz w:val="22"/>
          <w:szCs w:val="22"/>
        </w:rPr>
        <w:t>ԳՀԾՁԲ-ՀՎԿԱԿ-2025-55</w:t>
      </w:r>
      <w:r w:rsidR="00844DED" w:rsidRPr="00E063D7">
        <w:rPr>
          <w:rFonts w:ascii="GHEA Grapalat" w:hAnsi="GHEA Grapalat"/>
          <w:b/>
          <w:sz w:val="22"/>
          <w:szCs w:val="22"/>
        </w:rPr>
        <w:t>»</w:t>
      </w:r>
      <w:r w:rsidR="00844DED">
        <w:rPr>
          <w:rFonts w:ascii="GHEA Grapalat" w:hAnsi="GHEA Grapalat"/>
          <w:b/>
          <w:sz w:val="22"/>
          <w:szCs w:val="22"/>
        </w:rPr>
        <w:t>,</w:t>
      </w:r>
    </w:p>
    <w:p w14:paraId="70E2A822"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42591FA8"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70204945"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21A7C2B8"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4A317B" w:rsidRPr="005744FC" w14:paraId="52759BF9" w14:textId="77777777" w:rsidTr="00BC2673">
        <w:trPr>
          <w:trHeight w:val="916"/>
          <w:jc w:val="center"/>
        </w:trPr>
        <w:tc>
          <w:tcPr>
            <w:tcW w:w="1084" w:type="dxa"/>
            <w:tcBorders>
              <w:top w:val="single" w:sz="4" w:space="0" w:color="auto"/>
              <w:left w:val="single" w:sz="4" w:space="0" w:color="auto"/>
              <w:right w:val="single" w:sz="4" w:space="0" w:color="auto"/>
            </w:tcBorders>
            <w:vAlign w:val="center"/>
          </w:tcPr>
          <w:p w14:paraId="3BE5E0FD" w14:textId="77777777"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7CF52312" w14:textId="77777777"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14:paraId="634F6F95" w14:textId="77777777"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7978A5AE" w14:textId="77777777"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14:paraId="2478FC66"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14:paraId="50779604"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16C303CD"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14:paraId="7503F590" w14:textId="77777777"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04ED8AC2" w14:textId="77777777"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27F0EC26" w14:textId="77777777"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14:paraId="60A04612" w14:textId="77777777"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14:paraId="7FACF953" w14:textId="77777777"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14:paraId="29E5EEB9" w14:textId="77777777"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14:paraId="2FFF10DE"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33F084A8"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2D1DF7E0"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71BB13DB"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30F59D57"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59A1D1EB" w14:textId="77777777" w:rsidR="004A317B" w:rsidRPr="005744FC" w:rsidRDefault="004A317B" w:rsidP="00B46D58">
            <w:pPr>
              <w:widowControl w:val="0"/>
              <w:jc w:val="center"/>
              <w:rPr>
                <w:rFonts w:ascii="GHEA Grapalat" w:hAnsi="GHEA Grapalat"/>
                <w:sz w:val="20"/>
                <w:szCs w:val="20"/>
              </w:rPr>
            </w:pPr>
          </w:p>
        </w:tc>
      </w:tr>
      <w:tr w:rsidR="004A317B" w:rsidRPr="005744FC" w14:paraId="5B82A1FA" w14:textId="77777777"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14:paraId="6736EF16"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14:paraId="417F020C"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407E6525"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4BFB0DAA"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794808B3" w14:textId="77777777" w:rsidR="004A317B" w:rsidRPr="005744FC" w:rsidRDefault="004A317B" w:rsidP="00B46D58">
            <w:pPr>
              <w:widowControl w:val="0"/>
              <w:rPr>
                <w:rFonts w:ascii="GHEA Grapalat" w:hAnsi="GHEA Grapalat"/>
                <w:sz w:val="20"/>
                <w:szCs w:val="20"/>
              </w:rPr>
            </w:pPr>
          </w:p>
        </w:tc>
      </w:tr>
      <w:tr w:rsidR="004A317B" w:rsidRPr="005744FC" w14:paraId="27D9D2C5"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3D8CE3D7"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14:paraId="610D77C9"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5CB93B33"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492103EB"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12A039E5" w14:textId="77777777" w:rsidR="004A317B" w:rsidRPr="005744FC" w:rsidRDefault="004A317B" w:rsidP="00B46D58">
            <w:pPr>
              <w:widowControl w:val="0"/>
              <w:jc w:val="center"/>
              <w:rPr>
                <w:rFonts w:ascii="GHEA Grapalat" w:hAnsi="GHEA Grapalat"/>
                <w:sz w:val="20"/>
                <w:szCs w:val="20"/>
              </w:rPr>
            </w:pPr>
          </w:p>
        </w:tc>
      </w:tr>
      <w:tr w:rsidR="004A317B" w:rsidRPr="005744FC" w14:paraId="40EF8DB1"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6A779B77"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09942483"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134967DF"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022284EC"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0151F9FA" w14:textId="77777777" w:rsidR="004A317B" w:rsidRPr="005744FC" w:rsidRDefault="004A317B" w:rsidP="00B46D58">
            <w:pPr>
              <w:widowControl w:val="0"/>
              <w:jc w:val="center"/>
              <w:rPr>
                <w:rFonts w:ascii="GHEA Grapalat" w:hAnsi="GHEA Grapalat"/>
                <w:sz w:val="20"/>
                <w:szCs w:val="20"/>
              </w:rPr>
            </w:pPr>
          </w:p>
        </w:tc>
      </w:tr>
      <w:tr w:rsidR="004A317B" w:rsidRPr="005744FC" w14:paraId="01D3EAA2" w14:textId="77777777"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14:paraId="411B8DAC"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5916C611"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14:paraId="59B9580F"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14:paraId="36742824"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14:paraId="2134CE1D" w14:textId="77777777" w:rsidR="004A317B" w:rsidRPr="005744FC" w:rsidRDefault="004A317B" w:rsidP="00B46D58">
            <w:pPr>
              <w:widowControl w:val="0"/>
              <w:jc w:val="center"/>
              <w:rPr>
                <w:rFonts w:ascii="GHEA Grapalat" w:hAnsi="GHEA Grapalat"/>
                <w:sz w:val="20"/>
                <w:szCs w:val="20"/>
              </w:rPr>
            </w:pPr>
          </w:p>
        </w:tc>
      </w:tr>
    </w:tbl>
    <w:p w14:paraId="39DCEFE4"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6BEBC9A8"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4FA41BFB" w14:textId="77777777" w:rsidR="00DC619D" w:rsidRPr="00D3436F" w:rsidRDefault="00DC619D" w:rsidP="00B46D58">
      <w:pPr>
        <w:widowControl w:val="0"/>
        <w:spacing w:after="160"/>
        <w:jc w:val="both"/>
        <w:rPr>
          <w:rFonts w:ascii="GHEA Grapalat" w:hAnsi="GHEA Grapalat"/>
          <w:lang w:val="es-ES"/>
        </w:rPr>
      </w:pPr>
    </w:p>
    <w:p w14:paraId="65D24007"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4DEF3032" w14:textId="77777777" w:rsidR="00B217BB" w:rsidRDefault="00B217BB" w:rsidP="00B46D58">
      <w:pPr>
        <w:rPr>
          <w:rFonts w:ascii="GHEA Grapalat" w:hAnsi="GHEA Grapalat"/>
          <w:b/>
        </w:rPr>
      </w:pPr>
      <w:r>
        <w:rPr>
          <w:rFonts w:ascii="GHEA Grapalat" w:hAnsi="GHEA Grapalat"/>
          <w:b/>
        </w:rPr>
        <w:br w:type="page"/>
      </w:r>
    </w:p>
    <w:p w14:paraId="6C18DE54" w14:textId="77777777" w:rsidR="00673870" w:rsidRPr="00844DED" w:rsidRDefault="00673870" w:rsidP="00844DED">
      <w:pPr>
        <w:widowControl w:val="0"/>
        <w:contextualSpacing/>
        <w:jc w:val="right"/>
        <w:rPr>
          <w:rFonts w:ascii="GHEA Grapalat" w:hAnsi="GHEA Grapalat" w:cs="GHEA Grapalat"/>
          <w:b/>
        </w:rPr>
      </w:pPr>
      <w:r w:rsidRPr="00844DED">
        <w:rPr>
          <w:rFonts w:ascii="GHEA Grapalat" w:hAnsi="GHEA Grapalat"/>
          <w:b/>
        </w:rPr>
        <w:lastRenderedPageBreak/>
        <w:t>Приложение № 4.2</w:t>
      </w:r>
    </w:p>
    <w:p w14:paraId="11163980" w14:textId="4D91D6AB" w:rsidR="00844DED" w:rsidRPr="00844DED" w:rsidRDefault="00844DED" w:rsidP="00844DED">
      <w:pPr>
        <w:pStyle w:val="31"/>
        <w:widowControl w:val="0"/>
        <w:spacing w:line="240" w:lineRule="auto"/>
        <w:contextualSpacing/>
        <w:jc w:val="right"/>
        <w:rPr>
          <w:rFonts w:ascii="GHEA Grapalat" w:hAnsi="GHEA Grapalat" w:cs="Arial"/>
          <w:b/>
          <w:sz w:val="24"/>
          <w:szCs w:val="24"/>
        </w:rPr>
      </w:pPr>
      <w:r w:rsidRPr="00844DED">
        <w:rPr>
          <w:rFonts w:ascii="GHEA Grapalat" w:hAnsi="GHEA Grapalat"/>
          <w:b/>
          <w:sz w:val="24"/>
          <w:szCs w:val="24"/>
        </w:rPr>
        <w:t>к Приглашению на запрос котировок</w:t>
      </w:r>
      <w:r w:rsidRPr="00844DED">
        <w:rPr>
          <w:rFonts w:ascii="GHEA Grapalat" w:hAnsi="GHEA Grapalat" w:cs="Arial"/>
          <w:b/>
          <w:sz w:val="24"/>
          <w:szCs w:val="24"/>
        </w:rPr>
        <w:br/>
      </w:r>
      <w:r w:rsidRPr="00844DED">
        <w:rPr>
          <w:rFonts w:ascii="GHEA Grapalat" w:hAnsi="GHEA Grapalat"/>
          <w:b/>
          <w:sz w:val="24"/>
          <w:szCs w:val="24"/>
        </w:rPr>
        <w:t xml:space="preserve">под кодом </w:t>
      </w:r>
      <w:r w:rsidRPr="00844DED">
        <w:rPr>
          <w:rFonts w:ascii="GHEA Grapalat" w:hAnsi="GHEA Grapalat"/>
          <w:sz w:val="22"/>
          <w:szCs w:val="22"/>
        </w:rPr>
        <w:t>«</w:t>
      </w:r>
      <w:r w:rsidR="001E2121">
        <w:rPr>
          <w:rFonts w:ascii="GHEA Grapalat" w:hAnsi="GHEA Grapalat"/>
          <w:b/>
          <w:sz w:val="22"/>
          <w:szCs w:val="22"/>
        </w:rPr>
        <w:t>ԳՀԾՁԲ-ՀՎԿԱԿ-2025-55</w:t>
      </w:r>
      <w:r w:rsidRPr="00844DED">
        <w:rPr>
          <w:rFonts w:ascii="GHEA Grapalat" w:hAnsi="GHEA Grapalat"/>
          <w:b/>
          <w:sz w:val="22"/>
          <w:szCs w:val="22"/>
        </w:rPr>
        <w:t>»</w:t>
      </w:r>
    </w:p>
    <w:p w14:paraId="1CA89614" w14:textId="77777777" w:rsidR="003D2FE2" w:rsidRPr="00B138F3" w:rsidRDefault="003D2FE2" w:rsidP="003D2FE2">
      <w:pPr>
        <w:widowControl w:val="0"/>
        <w:spacing w:after="160"/>
        <w:jc w:val="center"/>
        <w:rPr>
          <w:rFonts w:ascii="GHEA Grapalat" w:hAnsi="GHEA Grapalat"/>
          <w:b/>
          <w:sz w:val="22"/>
          <w:szCs w:val="22"/>
        </w:rPr>
      </w:pPr>
    </w:p>
    <w:p w14:paraId="0A92480C"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28E2B27A"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14:paraId="67702F92" w14:textId="77777777" w:rsidTr="00B932B8">
        <w:tc>
          <w:tcPr>
            <w:tcW w:w="4786" w:type="dxa"/>
          </w:tcPr>
          <w:p w14:paraId="1BE5BC0D" w14:textId="77777777"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576C0E5F" w14:textId="77777777"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4"/>
              <w:t>**</w:t>
            </w:r>
          </w:p>
        </w:tc>
      </w:tr>
    </w:tbl>
    <w:p w14:paraId="55DDE4CE" w14:textId="77777777" w:rsidR="003D2FE2" w:rsidRPr="00B138F3" w:rsidRDefault="003D2FE2" w:rsidP="003D2FE2">
      <w:pPr>
        <w:widowControl w:val="0"/>
        <w:spacing w:after="160"/>
        <w:rPr>
          <w:rFonts w:ascii="GHEA Grapalat" w:hAnsi="GHEA Grapalat" w:cs="GHEA Grapalat"/>
          <w:b/>
          <w:sz w:val="22"/>
          <w:szCs w:val="22"/>
        </w:rPr>
      </w:pPr>
    </w:p>
    <w:p w14:paraId="3C9F9AD6" w14:textId="77777777"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5203E213" w14:textId="77777777"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7A04E70A" w14:textId="77777777"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2920594E" w14:textId="77777777"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590EC3C0" w14:textId="77777777"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2678825B" w14:textId="77777777" w:rsidR="003D2FE2" w:rsidRPr="00B138F3" w:rsidRDefault="003D2FE2" w:rsidP="003D2FE2">
      <w:pPr>
        <w:widowControl w:val="0"/>
        <w:spacing w:after="160"/>
        <w:ind w:firstLine="709"/>
        <w:jc w:val="both"/>
        <w:rPr>
          <w:rFonts w:ascii="GHEA Grapalat" w:hAnsi="GHEA Grapalat" w:cs="GHEA Grapalat"/>
          <w:sz w:val="22"/>
          <w:szCs w:val="22"/>
        </w:rPr>
      </w:pPr>
    </w:p>
    <w:p w14:paraId="782D9C38"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08CF1545" w14:textId="694D794C" w:rsidR="003D2FE2" w:rsidRPr="00386231" w:rsidRDefault="003D2FE2" w:rsidP="00386231">
      <w:pPr>
        <w:widowControl w:val="0"/>
        <w:tabs>
          <w:tab w:val="left" w:pos="567"/>
        </w:tabs>
        <w:contextualSpacing/>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386231" w:rsidRPr="00025337">
        <w:rPr>
          <w:rFonts w:ascii="GHEA Grapalat" w:hAnsi="GHEA Grapalat"/>
          <w:b/>
          <w:sz w:val="22"/>
          <w:szCs w:val="22"/>
        </w:rPr>
        <w:t>ГНО «Национальным центром по контролю и профилактике заболеваний»</w:t>
      </w:r>
      <w:r w:rsidR="00386231" w:rsidRPr="00025337">
        <w:rPr>
          <w:rFonts w:ascii="GHEA Grapalat" w:hAnsi="GHEA Grapalat"/>
          <w:b/>
          <w:i/>
          <w:sz w:val="22"/>
          <w:szCs w:val="22"/>
        </w:rPr>
        <w:t xml:space="preserve"> </w:t>
      </w:r>
      <w:r w:rsidR="00386231" w:rsidRPr="00025337">
        <w:rPr>
          <w:rFonts w:ascii="GHEA Grapalat" w:hAnsi="GHEA Grapalat"/>
          <w:b/>
          <w:sz w:val="22"/>
          <w:szCs w:val="22"/>
        </w:rPr>
        <w:t>МЗ РА</w:t>
      </w:r>
      <w:r w:rsidR="00386231" w:rsidRPr="00B138F3">
        <w:rPr>
          <w:rFonts w:ascii="GHEA Grapalat" w:hAnsi="GHEA Grapalat"/>
          <w:spacing w:val="-6"/>
          <w:sz w:val="22"/>
          <w:szCs w:val="22"/>
        </w:rPr>
        <w:t xml:space="preserve"> </w:t>
      </w:r>
      <w:r w:rsidRPr="00B138F3">
        <w:rPr>
          <w:rFonts w:ascii="GHEA Grapalat" w:hAnsi="GHEA Grapalat"/>
          <w:spacing w:val="-6"/>
          <w:sz w:val="22"/>
          <w:szCs w:val="22"/>
        </w:rPr>
        <w:t>(далее — Заказчик)</w:t>
      </w:r>
      <w:r w:rsidR="00386231">
        <w:rPr>
          <w:rFonts w:ascii="GHEA Grapalat" w:hAnsi="GHEA Grapalat"/>
          <w:spacing w:val="-6"/>
          <w:sz w:val="22"/>
          <w:szCs w:val="22"/>
        </w:rPr>
        <w:t xml:space="preserve"> </w:t>
      </w:r>
      <w:r w:rsidRPr="00B138F3">
        <w:rPr>
          <w:rFonts w:ascii="GHEA Grapalat" w:hAnsi="GHEA Grapalat"/>
          <w:sz w:val="22"/>
          <w:szCs w:val="22"/>
        </w:rPr>
        <w:t xml:space="preserve">процедуре закупок под кодом </w:t>
      </w:r>
      <w:r w:rsidR="003D1910" w:rsidRPr="00844DED">
        <w:rPr>
          <w:rFonts w:ascii="GHEA Grapalat" w:hAnsi="GHEA Grapalat"/>
          <w:b/>
        </w:rPr>
        <w:t xml:space="preserve">под кодом </w:t>
      </w:r>
      <w:r w:rsidR="003D1910" w:rsidRPr="00844DED">
        <w:rPr>
          <w:rFonts w:ascii="GHEA Grapalat" w:hAnsi="GHEA Grapalat"/>
          <w:sz w:val="22"/>
          <w:szCs w:val="22"/>
        </w:rPr>
        <w:t>«</w:t>
      </w:r>
      <w:r w:rsidR="001E2121">
        <w:rPr>
          <w:rFonts w:ascii="GHEA Grapalat" w:hAnsi="GHEA Grapalat"/>
          <w:b/>
          <w:sz w:val="22"/>
          <w:szCs w:val="22"/>
        </w:rPr>
        <w:t>ԳՀԾՁԲ-ՀՎԿԱԿ-2025-55</w:t>
      </w:r>
      <w:r w:rsidR="003D1910" w:rsidRPr="00844DED">
        <w:rPr>
          <w:rFonts w:ascii="GHEA Grapalat" w:hAnsi="GHEA Grapalat"/>
          <w:b/>
          <w:sz w:val="22"/>
          <w:szCs w:val="22"/>
        </w:rPr>
        <w:t>»</w:t>
      </w:r>
      <w:r w:rsidRPr="00B138F3">
        <w:rPr>
          <w:rFonts w:ascii="GHEA Grapalat" w:hAnsi="GHEA Grapalat"/>
          <w:sz w:val="22"/>
          <w:szCs w:val="22"/>
        </w:rPr>
        <w:t>.</w:t>
      </w:r>
    </w:p>
    <w:p w14:paraId="0B6FB489" w14:textId="77777777"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proofErr w:type="spellStart"/>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576DB5A6" w14:textId="77777777"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14:paraId="26DE7EE4" w14:textId="77777777"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0B6C5A6" w14:textId="77777777"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3EC93C75" w14:textId="77777777"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9213576" w14:textId="77777777"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1A0CCB5B" w14:textId="77777777"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77E23394" w14:textId="77777777"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w:t>
      </w:r>
      <w:r w:rsidRPr="00B138F3">
        <w:rPr>
          <w:rFonts w:ascii="GHEA Grapalat" w:hAnsi="GHEA Grapalat"/>
          <w:sz w:val="22"/>
          <w:szCs w:val="22"/>
        </w:rPr>
        <w:lastRenderedPageBreak/>
        <w:t>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3BE1A695" w14:textId="77777777"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5AC078AB" w14:textId="77777777"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24E23075" w14:textId="77777777"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469C768" w14:textId="77777777"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39139E86" w14:textId="77777777" w:rsidR="003D2FE2" w:rsidRPr="00B138F3" w:rsidRDefault="003D2FE2" w:rsidP="00386231">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40B547EE" w14:textId="77777777"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059559B8" w14:textId="77777777"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4D9F9CAB" w14:textId="77777777"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7F4A2821" w14:textId="77777777" w:rsidR="003D2FE2" w:rsidRPr="00936CA6" w:rsidDel="00A13215"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5AF27C4A" w14:textId="77777777"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2396F7EE" w14:textId="77777777" w:rsidR="003D2FE2" w:rsidRPr="00B138F3" w:rsidRDefault="003D2FE2" w:rsidP="00386231">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71B21F27" w14:textId="77777777"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14:paraId="59621620" w14:textId="77777777"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22F7A650" w14:textId="77777777"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14:paraId="11B418FE" w14:textId="77777777"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452F7827" w14:textId="77777777"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14:paraId="49214CA1" w14:textId="77777777"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1D859BE0" w14:textId="77777777" w:rsidR="003D2FE2" w:rsidRPr="00B138F3" w:rsidRDefault="003D2FE2" w:rsidP="00386231">
      <w:pPr>
        <w:widowControl w:val="0"/>
        <w:contextualSpacing/>
        <w:jc w:val="right"/>
        <w:rPr>
          <w:rFonts w:ascii="GHEA Grapalat" w:hAnsi="GHEA Grapalat"/>
          <w:sz w:val="22"/>
          <w:szCs w:val="22"/>
        </w:rPr>
      </w:pPr>
    </w:p>
    <w:p w14:paraId="29B99C9E" w14:textId="77777777" w:rsidR="003D2FE2" w:rsidRPr="00B138F3" w:rsidRDefault="003D2FE2" w:rsidP="00386231">
      <w:pPr>
        <w:widowControl w:val="0"/>
        <w:contextualSpacing/>
        <w:jc w:val="right"/>
        <w:rPr>
          <w:rFonts w:ascii="GHEA Grapalat" w:hAnsi="GHEA Grapalat"/>
          <w:sz w:val="22"/>
          <w:szCs w:val="22"/>
        </w:rPr>
      </w:pPr>
      <w:r w:rsidRPr="00B138F3">
        <w:rPr>
          <w:rFonts w:ascii="GHEA Grapalat" w:hAnsi="GHEA Grapalat"/>
          <w:sz w:val="22"/>
          <w:szCs w:val="22"/>
        </w:rPr>
        <w:t>М. П.</w:t>
      </w:r>
    </w:p>
    <w:p w14:paraId="50BA34BC" w14:textId="77777777"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День/месяц/год</w:t>
      </w:r>
    </w:p>
    <w:p w14:paraId="1285FA40" w14:textId="77777777" w:rsidR="003D2FE2" w:rsidRPr="00B138F3" w:rsidRDefault="003D2FE2" w:rsidP="003D2FE2">
      <w:pPr>
        <w:widowControl w:val="0"/>
        <w:spacing w:after="160"/>
        <w:jc w:val="both"/>
        <w:rPr>
          <w:rFonts w:ascii="GHEA Grapalat" w:hAnsi="GHEA Grapalat"/>
          <w:sz w:val="22"/>
          <w:szCs w:val="22"/>
        </w:rPr>
      </w:pPr>
    </w:p>
    <w:p w14:paraId="38DE1695" w14:textId="77777777" w:rsidR="003D2FE2" w:rsidRPr="00B138F3" w:rsidRDefault="003D2FE2" w:rsidP="003D2FE2">
      <w:pPr>
        <w:widowControl w:val="0"/>
        <w:spacing w:after="160"/>
        <w:jc w:val="both"/>
        <w:rPr>
          <w:rFonts w:ascii="GHEA Grapalat" w:hAnsi="GHEA Grapalat"/>
          <w:sz w:val="22"/>
          <w:szCs w:val="22"/>
        </w:rPr>
      </w:pPr>
    </w:p>
    <w:p w14:paraId="3B1527D9" w14:textId="77777777" w:rsidR="001005B0" w:rsidRPr="00B138F3" w:rsidRDefault="001005B0" w:rsidP="00B46D58">
      <w:pPr>
        <w:widowControl w:val="0"/>
        <w:spacing w:after="160"/>
        <w:ind w:left="567" w:right="565"/>
        <w:jc w:val="center"/>
        <w:rPr>
          <w:rFonts w:ascii="GHEA Grapalat" w:hAnsi="GHEA Grapalat"/>
          <w:b/>
          <w:sz w:val="22"/>
          <w:szCs w:val="22"/>
        </w:rPr>
      </w:pPr>
    </w:p>
    <w:p w14:paraId="35A681E1" w14:textId="77777777" w:rsidR="001005B0" w:rsidRPr="00B138F3" w:rsidRDefault="001005B0" w:rsidP="00B46D58">
      <w:pPr>
        <w:widowControl w:val="0"/>
        <w:spacing w:after="160"/>
        <w:ind w:left="567" w:right="565"/>
        <w:jc w:val="center"/>
        <w:rPr>
          <w:rFonts w:ascii="GHEA Grapalat" w:hAnsi="GHEA Grapalat"/>
          <w:b/>
          <w:sz w:val="22"/>
          <w:szCs w:val="22"/>
        </w:rPr>
      </w:pPr>
    </w:p>
    <w:p w14:paraId="4FD16A9B" w14:textId="77777777" w:rsidR="001005B0" w:rsidRPr="00B138F3" w:rsidRDefault="001005B0" w:rsidP="00B46D58">
      <w:pPr>
        <w:widowControl w:val="0"/>
        <w:spacing w:after="160"/>
        <w:ind w:left="567" w:right="565"/>
        <w:jc w:val="center"/>
        <w:rPr>
          <w:rFonts w:ascii="GHEA Grapalat" w:hAnsi="GHEA Grapalat"/>
          <w:b/>
          <w:sz w:val="22"/>
          <w:szCs w:val="22"/>
        </w:rPr>
      </w:pPr>
    </w:p>
    <w:p w14:paraId="2FF39C4B" w14:textId="77777777" w:rsidR="001005B0" w:rsidRPr="00B138F3" w:rsidRDefault="001005B0" w:rsidP="00B46D58">
      <w:pPr>
        <w:widowControl w:val="0"/>
        <w:spacing w:after="160"/>
        <w:ind w:left="567" w:right="565"/>
        <w:jc w:val="center"/>
        <w:rPr>
          <w:rFonts w:ascii="GHEA Grapalat" w:hAnsi="GHEA Grapalat"/>
          <w:b/>
          <w:sz w:val="22"/>
          <w:szCs w:val="22"/>
        </w:rPr>
      </w:pPr>
    </w:p>
    <w:p w14:paraId="2FBFB6E0" w14:textId="77777777" w:rsidR="001005B0" w:rsidRPr="00B138F3" w:rsidRDefault="001005B0" w:rsidP="00B46D58">
      <w:pPr>
        <w:widowControl w:val="0"/>
        <w:spacing w:after="160"/>
        <w:ind w:left="567" w:right="565"/>
        <w:jc w:val="center"/>
        <w:rPr>
          <w:rFonts w:ascii="GHEA Grapalat" w:hAnsi="GHEA Grapalat"/>
          <w:b/>
        </w:rPr>
      </w:pPr>
    </w:p>
    <w:p w14:paraId="68D769BE" w14:textId="77777777" w:rsidR="001005B0" w:rsidRPr="00B138F3" w:rsidRDefault="001005B0" w:rsidP="00B46D58">
      <w:pPr>
        <w:widowControl w:val="0"/>
        <w:spacing w:after="160"/>
        <w:ind w:left="567" w:right="565"/>
        <w:jc w:val="center"/>
        <w:rPr>
          <w:rFonts w:ascii="GHEA Grapalat" w:hAnsi="GHEA Grapalat"/>
          <w:b/>
        </w:rPr>
      </w:pPr>
    </w:p>
    <w:p w14:paraId="2B008AF9" w14:textId="77777777"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14:paraId="08B74C84"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E029FA" w14:textId="77777777"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14:paraId="28469C38"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FF1E9E" w14:textId="77777777"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14:paraId="3BC473F5" w14:textId="77777777"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E3DDE5" w14:textId="77777777"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14:paraId="186F2544" w14:textId="77777777"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A148B4"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14:paraId="34C569DC"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F56F8D"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14:paraId="4D61DC9D"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7AFDA8"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14:paraId="03823811"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5950EC"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14:paraId="60B3A6EC"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AD9ED8"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DC28F9" w:rsidRPr="00B138F3" w14:paraId="104EBD55"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179F7F" w14:textId="77777777"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DC28F9" w:rsidRPr="00B138F3" w14:paraId="2B4B15A1"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C21276" w14:textId="77777777"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DC28F9" w:rsidRPr="00B138F3" w14:paraId="0B5AFFBA" w14:textId="77777777"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899661" w14:textId="77777777"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DC28F9" w:rsidRPr="00B138F3" w14:paraId="58C636DB"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11390B" w14:textId="77777777"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DC28F9" w:rsidRPr="00B138F3" w14:paraId="198D31F3"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3363EC" w14:textId="77777777"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14:paraId="221E4260"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C1E941"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14:paraId="587A5550"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E51598"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14:paraId="5978CB8D"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27C9E2"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14:paraId="65907BC6"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5C202" w14:textId="77777777"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14:paraId="7B0F9367" w14:textId="77777777" w:rsidTr="009216D6">
        <w:trPr>
          <w:trHeight w:val="424"/>
        </w:trPr>
        <w:tc>
          <w:tcPr>
            <w:tcW w:w="10980" w:type="dxa"/>
            <w:gridSpan w:val="2"/>
            <w:tcBorders>
              <w:top w:val="single" w:sz="4" w:space="0" w:color="auto"/>
              <w:left w:val="single" w:sz="4" w:space="0" w:color="auto"/>
              <w:right w:val="single" w:sz="4" w:space="0" w:color="000000"/>
            </w:tcBorders>
            <w:noWrap/>
            <w:vAlign w:val="bottom"/>
          </w:tcPr>
          <w:p w14:paraId="72E94BD8"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14:paraId="782A69B7"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96D307"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14:paraId="74D00503"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2677D6" w14:textId="77777777"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14:paraId="71C0EE1D"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6B5D2DBD" w14:textId="77777777"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70B089FE" w14:textId="77777777" w:rsidR="00E752B6" w:rsidRPr="00B138F3" w:rsidRDefault="00E752B6" w:rsidP="009216D6">
            <w:pPr>
              <w:widowControl w:val="0"/>
              <w:spacing w:after="160"/>
              <w:rPr>
                <w:rFonts w:ascii="GHEA Grapalat" w:hAnsi="GHEA Grapalat" w:cs="Sylfaen"/>
              </w:rPr>
            </w:pPr>
          </w:p>
          <w:p w14:paraId="3FAAC97D" w14:textId="77777777"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14:paraId="16008FC3" w14:textId="77777777" w:rsidR="00E752B6" w:rsidRPr="00B138F3" w:rsidRDefault="00E752B6" w:rsidP="009216D6">
            <w:pPr>
              <w:widowControl w:val="0"/>
              <w:spacing w:after="160"/>
              <w:rPr>
                <w:rFonts w:ascii="GHEA Grapalat" w:hAnsi="GHEA Grapalat" w:cs="Sylfaen"/>
              </w:rPr>
            </w:pPr>
          </w:p>
          <w:p w14:paraId="2E97ED07"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156D006F" w14:textId="77777777" w:rsidR="00E752B6" w:rsidRPr="00B138F3" w:rsidRDefault="00E752B6" w:rsidP="009216D6">
            <w:pPr>
              <w:widowControl w:val="0"/>
              <w:spacing w:after="160"/>
              <w:rPr>
                <w:rFonts w:ascii="GHEA Grapalat" w:hAnsi="GHEA Grapalat" w:cs="Sylfaen"/>
              </w:rPr>
            </w:pPr>
          </w:p>
          <w:p w14:paraId="11B66277" w14:textId="77777777"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14:paraId="1CEC354A" w14:textId="77777777"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2CC52B5B" w14:textId="77777777"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231D02E0" w14:textId="77777777" w:rsidR="00E752B6" w:rsidRPr="00B138F3" w:rsidRDefault="00E752B6" w:rsidP="009216D6">
            <w:pPr>
              <w:widowControl w:val="0"/>
              <w:spacing w:after="160"/>
              <w:rPr>
                <w:rFonts w:ascii="GHEA Grapalat" w:hAnsi="GHEA Grapalat" w:cs="Sylfaen"/>
              </w:rPr>
            </w:pPr>
          </w:p>
          <w:p w14:paraId="2B04036C"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54041AFA" w14:textId="77777777" w:rsidR="00E752B6" w:rsidRPr="00B138F3" w:rsidRDefault="00E752B6" w:rsidP="009216D6">
            <w:pPr>
              <w:widowControl w:val="0"/>
              <w:spacing w:after="160"/>
              <w:jc w:val="right"/>
              <w:rPr>
                <w:rFonts w:ascii="GHEA Grapalat" w:hAnsi="GHEA Grapalat" w:cs="Tahoma"/>
              </w:rPr>
            </w:pPr>
          </w:p>
          <w:p w14:paraId="3C8BD35E"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5B38A23A" w14:textId="77777777" w:rsidR="00E752B6" w:rsidRPr="00B138F3" w:rsidRDefault="00E752B6" w:rsidP="009216D6">
            <w:pPr>
              <w:widowControl w:val="0"/>
              <w:spacing w:after="160"/>
              <w:rPr>
                <w:rFonts w:ascii="GHEA Grapalat" w:hAnsi="GHEA Grapalat" w:cs="Sylfaen"/>
              </w:rPr>
            </w:pPr>
          </w:p>
          <w:p w14:paraId="26B4662F" w14:textId="77777777"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E752B6" w:rsidRPr="00B138F3" w14:paraId="5EEDB455" w14:textId="77777777" w:rsidTr="009216D6">
        <w:trPr>
          <w:trHeight w:val="2194"/>
        </w:trPr>
        <w:tc>
          <w:tcPr>
            <w:tcW w:w="5616" w:type="dxa"/>
            <w:tcBorders>
              <w:top w:val="single" w:sz="4" w:space="0" w:color="auto"/>
              <w:left w:val="single" w:sz="4" w:space="0" w:color="auto"/>
              <w:right w:val="single" w:sz="4" w:space="0" w:color="auto"/>
            </w:tcBorders>
            <w:noWrap/>
            <w:vAlign w:val="bottom"/>
          </w:tcPr>
          <w:p w14:paraId="117BD4F6" w14:textId="77777777"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56A58FBF" w14:textId="77777777" w:rsidR="00E752B6" w:rsidRPr="00B138F3" w:rsidRDefault="00E752B6" w:rsidP="009216D6">
            <w:pPr>
              <w:widowControl w:val="0"/>
              <w:spacing w:after="160"/>
              <w:rPr>
                <w:rFonts w:ascii="GHEA Grapalat" w:hAnsi="GHEA Grapalat"/>
              </w:rPr>
            </w:pPr>
          </w:p>
          <w:p w14:paraId="28887CF0" w14:textId="77777777"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14:paraId="172DC1E8" w14:textId="77777777"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51749608" w14:textId="77777777" w:rsidR="00E752B6" w:rsidRPr="00B138F3" w:rsidRDefault="00E752B6" w:rsidP="009216D6">
            <w:pPr>
              <w:widowControl w:val="0"/>
              <w:spacing w:after="160"/>
              <w:rPr>
                <w:rFonts w:ascii="GHEA Grapalat" w:hAnsi="GHEA Grapalat" w:cs="Tahoma"/>
              </w:rPr>
            </w:pPr>
          </w:p>
          <w:p w14:paraId="00AC85F4" w14:textId="77777777"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759B9B55" w14:textId="77777777"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6DA306D6" w14:textId="77777777" w:rsidR="00E752B6" w:rsidRPr="00B138F3" w:rsidRDefault="00E752B6" w:rsidP="009216D6">
            <w:pPr>
              <w:widowControl w:val="0"/>
              <w:spacing w:after="160"/>
              <w:rPr>
                <w:rFonts w:ascii="GHEA Grapalat" w:hAnsi="GHEA Grapalat" w:cs="Tahoma"/>
              </w:rPr>
            </w:pPr>
          </w:p>
          <w:p w14:paraId="224A27F8" w14:textId="77777777"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14:paraId="11EC220C" w14:textId="77777777"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2AE2EEBE" w14:textId="77777777" w:rsidR="00E752B6" w:rsidRPr="00B138F3" w:rsidRDefault="00E752B6" w:rsidP="009216D6">
            <w:pPr>
              <w:widowControl w:val="0"/>
              <w:spacing w:after="160"/>
              <w:rPr>
                <w:rFonts w:ascii="GHEA Grapalat" w:hAnsi="GHEA Grapalat" w:cs="Arial"/>
              </w:rPr>
            </w:pPr>
          </w:p>
        </w:tc>
      </w:tr>
      <w:tr w:rsidR="00E752B6" w:rsidRPr="00B138F3" w14:paraId="0126C59C"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602BFB64" w14:textId="77777777"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1258155B" w14:textId="77777777" w:rsidR="00E752B6" w:rsidRPr="00B138F3" w:rsidRDefault="00E752B6" w:rsidP="009216D6">
            <w:pPr>
              <w:widowControl w:val="0"/>
              <w:spacing w:after="160"/>
              <w:rPr>
                <w:rFonts w:ascii="GHEA Grapalat" w:hAnsi="GHEA Grapalat" w:cs="Sylfaen"/>
              </w:rPr>
            </w:pPr>
          </w:p>
          <w:p w14:paraId="5837F85B" w14:textId="77777777"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763FB304" w14:textId="77777777"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04C3993E" w14:textId="77777777" w:rsidR="00E752B6" w:rsidRPr="00B138F3" w:rsidRDefault="00E752B6" w:rsidP="009216D6">
            <w:pPr>
              <w:widowControl w:val="0"/>
              <w:spacing w:after="160"/>
              <w:rPr>
                <w:rFonts w:ascii="GHEA Grapalat" w:hAnsi="GHEA Grapalat"/>
              </w:rPr>
            </w:pPr>
          </w:p>
          <w:p w14:paraId="5EDA8B81"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47779ACF" w14:textId="77777777" w:rsidR="00E752B6" w:rsidRPr="00B138F3" w:rsidRDefault="00E752B6" w:rsidP="00E752B6">
      <w:pPr>
        <w:widowControl w:val="0"/>
        <w:spacing w:after="160"/>
        <w:jc w:val="center"/>
        <w:rPr>
          <w:rFonts w:ascii="GHEA Grapalat" w:hAnsi="GHEA Grapalat" w:cs="Sylfaen"/>
        </w:rPr>
      </w:pPr>
    </w:p>
    <w:p w14:paraId="527AC653" w14:textId="77777777" w:rsidR="00E752B6" w:rsidRPr="00E752B6" w:rsidRDefault="00E752B6" w:rsidP="00B46D58">
      <w:pPr>
        <w:widowControl w:val="0"/>
        <w:spacing w:after="160"/>
        <w:ind w:left="567" w:right="565"/>
        <w:jc w:val="center"/>
        <w:rPr>
          <w:rFonts w:ascii="GHEA Grapalat" w:hAnsi="GHEA Grapalat"/>
          <w:b/>
        </w:rPr>
      </w:pPr>
    </w:p>
    <w:p w14:paraId="4B173C43" w14:textId="77777777" w:rsidR="001005B0" w:rsidRPr="00B138F3" w:rsidRDefault="001005B0" w:rsidP="00B46D58">
      <w:pPr>
        <w:widowControl w:val="0"/>
        <w:spacing w:after="160"/>
        <w:ind w:left="567" w:right="565"/>
        <w:jc w:val="center"/>
        <w:rPr>
          <w:rFonts w:ascii="GHEA Grapalat" w:hAnsi="GHEA Grapalat"/>
          <w:b/>
        </w:rPr>
      </w:pPr>
    </w:p>
    <w:p w14:paraId="556FB593" w14:textId="77777777" w:rsidR="001005B0" w:rsidRPr="00B138F3" w:rsidRDefault="001005B0" w:rsidP="00B46D58">
      <w:pPr>
        <w:widowControl w:val="0"/>
        <w:spacing w:after="160"/>
        <w:ind w:left="567" w:right="565"/>
        <w:jc w:val="center"/>
        <w:rPr>
          <w:rFonts w:ascii="GHEA Grapalat" w:hAnsi="GHEA Grapalat"/>
          <w:b/>
        </w:rPr>
      </w:pPr>
    </w:p>
    <w:p w14:paraId="39959D12" w14:textId="77777777" w:rsidR="001005B0" w:rsidRPr="00B138F3" w:rsidRDefault="001005B0" w:rsidP="00B46D58">
      <w:pPr>
        <w:widowControl w:val="0"/>
        <w:spacing w:after="160"/>
        <w:ind w:left="567" w:right="565"/>
        <w:jc w:val="center"/>
        <w:rPr>
          <w:rFonts w:ascii="GHEA Grapalat" w:hAnsi="GHEA Grapalat"/>
          <w:b/>
        </w:rPr>
      </w:pPr>
    </w:p>
    <w:p w14:paraId="3BB79F1F" w14:textId="77777777" w:rsidR="00C3421C" w:rsidRPr="00B138F3" w:rsidRDefault="00C3421C" w:rsidP="00C3421C">
      <w:pPr>
        <w:widowControl w:val="0"/>
        <w:spacing w:after="160"/>
        <w:jc w:val="center"/>
        <w:rPr>
          <w:rFonts w:ascii="GHEA Grapalat" w:hAnsi="GHEA Grapalat" w:cs="Sylfaen"/>
        </w:rPr>
      </w:pPr>
    </w:p>
    <w:p w14:paraId="0E602B1A" w14:textId="77777777"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A6238D3" w14:textId="77777777" w:rsidR="00C3421C" w:rsidRPr="00B138F3" w:rsidRDefault="00C3421C" w:rsidP="00C3421C">
      <w:pPr>
        <w:rPr>
          <w:rFonts w:ascii="GHEA Grapalat" w:hAnsi="GHEA Grapalat" w:cs="Sylfaen"/>
        </w:rPr>
      </w:pPr>
      <w:r w:rsidRPr="00B138F3">
        <w:rPr>
          <w:rFonts w:ascii="GHEA Grapalat" w:hAnsi="GHEA Grapalat" w:cs="Sylfaen"/>
        </w:rPr>
        <w:br w:type="page"/>
      </w:r>
    </w:p>
    <w:p w14:paraId="452AA8DB" w14:textId="77777777"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44E20699"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9CA7D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4E075A4"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20E02CD"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3E8E2D5E"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6F6F4025"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19FCB2D8"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E65D56C"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73B9589D"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28896AB5"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3ACF7C58"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46B5FA1B"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23F220"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40C8799"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5FBAC77B"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1B839DCA"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23491BA3"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4D90A45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48B8F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6EDEAA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04FBE3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42257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AA52BD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67DE156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FE897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FEB7130" w14:textId="77777777"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0662470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4BDCD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064034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0DF9D4B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E80F1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5A98F805" w14:textId="77777777"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96FB6E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C882A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0490620" w14:textId="77777777"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C7CE21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722EF4F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61191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5C0B4C55" w14:textId="77777777"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387C4AB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4A652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816945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05463A1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AF964B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79AB6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6CB1ADC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776505A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95FD6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0A2650E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25B22C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9A657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A32CF0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A3C5E9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0578A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1F3A36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0AD0410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275C37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52DEF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5F40E1D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724670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90FEF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791FC8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5691CD1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3F4CEE0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D8C3C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18DCC7A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68E3F11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A3D0C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68D0D3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C4146F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E44DFA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53D95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7CC56F7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D51FD0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65A6E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FBFC05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A42585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E279AE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4594E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7F6F91B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763684E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95875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77593A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4AD79D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4857CC0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6E3E1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1050348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6FFCA9E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10362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7FB3C0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0C3AD70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F0AAD0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3B3A5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A3A7AA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080C23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A7BED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C51893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B9B15B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9D6E9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0DA775E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C633F3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7C029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E7BE89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0295E5B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F1532F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9D051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7DD84A1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DA0652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552D3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7B4325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6FBA5D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7AABF6B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50369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1F4B466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25D8A77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9CABF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C7CE2C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E14451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4CF895F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24EFD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4E122D2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2A5BECE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39CB77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E37C7C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CA3623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9E92D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197498C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2915CD3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6E2599" w14:textId="77777777"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50A5330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BA66BB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FBCD8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2109273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7731202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AC199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F5F8FF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6022370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2E7E21B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7E8F89" w14:textId="77777777"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44556EF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1C8F88D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80C0DF" w14:textId="77777777"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6B740A05" w14:textId="77777777"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5DB147F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7521D89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6095662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E0712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3862A35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3B20175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2C584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544207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719E72A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66A199C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643F2B2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7C872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6A59208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842D56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02C1B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FCF555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5009B0B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1ECE1D1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49D5436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66BC7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0E5A4BB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3917CE2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4C6EC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4C41D1F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14216B4B" w14:textId="77777777"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11DDF4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520CA2F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5EE45D5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86FC6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768D507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26557BD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7BC19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7EBE8E5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6F67098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350540F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DEF8A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79F6E5A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0FD52B9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F5CCF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3C517C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0B2D93B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6E89BC2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76A4B44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99771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0B7A1B1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66D757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3FBCE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83EDAF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E63D30F"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12CB3BA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A5BD4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1C59FA9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42F06C5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7949D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41320E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CE18580"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2370DD1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BCE37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E70207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2E9AE20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DD199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B2C0F9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145F3494"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59874B0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DDC41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45B7B9C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345F264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4CCFA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AC733A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7155C6C"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1653B31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56942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327D732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1B69B3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56D923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78EAD1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792D074" w14:textId="77777777" w:rsidR="00C3421C" w:rsidRPr="00B138F3" w:rsidRDefault="00C3421C" w:rsidP="000745BE">
            <w:pPr>
              <w:widowControl w:val="0"/>
              <w:spacing w:after="120"/>
              <w:jc w:val="center"/>
              <w:rPr>
                <w:rFonts w:ascii="GHEA Grapalat" w:hAnsi="GHEA Grapalat"/>
                <w:sz w:val="18"/>
                <w:szCs w:val="18"/>
              </w:rPr>
            </w:pPr>
          </w:p>
        </w:tc>
      </w:tr>
      <w:tr w:rsidR="00FF3DE9" w:rsidRPr="00B138F3" w14:paraId="62F3DB4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0AD8C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4F2BB03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A154C2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18851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DB75B7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E3BB0A0" w14:textId="77777777" w:rsidR="00C3421C" w:rsidRPr="00B138F3" w:rsidRDefault="00C3421C" w:rsidP="000745BE">
            <w:pPr>
              <w:widowControl w:val="0"/>
              <w:spacing w:after="120"/>
              <w:jc w:val="center"/>
              <w:rPr>
                <w:rFonts w:ascii="GHEA Grapalat" w:hAnsi="GHEA Grapalat"/>
                <w:sz w:val="18"/>
                <w:szCs w:val="18"/>
              </w:rPr>
            </w:pPr>
          </w:p>
        </w:tc>
      </w:tr>
    </w:tbl>
    <w:p w14:paraId="402FA42F" w14:textId="77777777" w:rsidR="00A86664" w:rsidRDefault="00A86664">
      <w:pPr>
        <w:rPr>
          <w:rFonts w:ascii="GHEA Grapalat" w:hAnsi="GHEA Grapalat"/>
          <w:i/>
        </w:rPr>
      </w:pPr>
      <w:r>
        <w:rPr>
          <w:rFonts w:ascii="GHEA Grapalat" w:hAnsi="GHEA Grapalat"/>
          <w:i/>
        </w:rPr>
        <w:br w:type="page"/>
      </w:r>
    </w:p>
    <w:p w14:paraId="7EBA68CD" w14:textId="77777777" w:rsidR="000A214C" w:rsidRPr="00B138F3" w:rsidRDefault="000A214C" w:rsidP="00043314">
      <w:pPr>
        <w:widowControl w:val="0"/>
        <w:contextualSpacing/>
        <w:jc w:val="right"/>
        <w:rPr>
          <w:rFonts w:ascii="GHEA Grapalat" w:hAnsi="GHEA Grapalat" w:cs="GHEA Grapalat"/>
          <w:i/>
        </w:rPr>
      </w:pPr>
      <w:r w:rsidRPr="00B138F3">
        <w:rPr>
          <w:rFonts w:ascii="GHEA Grapalat" w:hAnsi="GHEA Grapalat"/>
          <w:i/>
        </w:rPr>
        <w:lastRenderedPageBreak/>
        <w:t>Приложение № 5.1</w:t>
      </w:r>
    </w:p>
    <w:p w14:paraId="5053767C" w14:textId="77777777" w:rsidR="000A214C" w:rsidRPr="000A4ACC" w:rsidRDefault="000A214C" w:rsidP="00043314">
      <w:pPr>
        <w:widowControl w:val="0"/>
        <w:contextualSpacing/>
        <w:jc w:val="right"/>
        <w:rPr>
          <w:rFonts w:ascii="GHEA Grapalat" w:hAnsi="GHEA Grapalat" w:cs="GHEA Grapalat"/>
          <w:i/>
          <w:sz w:val="36"/>
          <w:szCs w:val="36"/>
        </w:rPr>
      </w:pPr>
      <w:r w:rsidRPr="00B138F3">
        <w:rPr>
          <w:rFonts w:ascii="GHEA Grapalat" w:hAnsi="GHEA Grapalat"/>
          <w:i/>
        </w:rPr>
        <w:t xml:space="preserve">к Приглашению на </w:t>
      </w:r>
      <w:r w:rsidR="00A86664">
        <w:rPr>
          <w:rFonts w:ascii="GHEA Grapalat" w:hAnsi="GHEA Grapalat"/>
          <w:i/>
        </w:rPr>
        <w:t>запрос котировок</w:t>
      </w:r>
      <w:r w:rsidRPr="00B138F3">
        <w:rPr>
          <w:rFonts w:ascii="GHEA Grapalat" w:hAnsi="GHEA Grapalat"/>
          <w:i/>
        </w:rPr>
        <w:br/>
      </w:r>
      <w:r w:rsidR="003D1910" w:rsidRPr="00844DED">
        <w:rPr>
          <w:rFonts w:ascii="GHEA Grapalat" w:hAnsi="GHEA Grapalat"/>
          <w:b/>
        </w:rPr>
        <w:t xml:space="preserve">под кодом </w:t>
      </w:r>
      <w:r w:rsidR="003D1910" w:rsidRPr="00844DED">
        <w:rPr>
          <w:rFonts w:ascii="GHEA Grapalat" w:hAnsi="GHEA Grapalat"/>
          <w:sz w:val="22"/>
          <w:szCs w:val="22"/>
        </w:rPr>
        <w:t>«</w:t>
      </w:r>
      <w:r w:rsidR="000243F8">
        <w:rPr>
          <w:rFonts w:ascii="GHEA Grapalat" w:hAnsi="GHEA Grapalat"/>
          <w:b/>
          <w:sz w:val="22"/>
          <w:szCs w:val="22"/>
        </w:rPr>
        <w:t>GHTsDzB-HVKAK-2025-31</w:t>
      </w:r>
      <w:r w:rsidR="003D1910" w:rsidRPr="00844DED">
        <w:rPr>
          <w:rFonts w:ascii="GHEA Grapalat" w:hAnsi="GHEA Grapalat"/>
          <w:b/>
          <w:sz w:val="22"/>
          <w:szCs w:val="22"/>
        </w:rPr>
        <w:t>»</w:t>
      </w:r>
    </w:p>
    <w:p w14:paraId="2CF5502F" w14:textId="77777777" w:rsidR="00AF4211" w:rsidRPr="00B138F3" w:rsidRDefault="00AF4211" w:rsidP="000A214C">
      <w:pPr>
        <w:widowControl w:val="0"/>
        <w:spacing w:after="160"/>
        <w:jc w:val="center"/>
        <w:rPr>
          <w:rFonts w:ascii="GHEA Grapalat" w:hAnsi="GHEA Grapalat"/>
          <w:b/>
        </w:rPr>
      </w:pPr>
    </w:p>
    <w:p w14:paraId="5A11EC72"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7CA8B54A"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77C8571D" w14:textId="77777777" w:rsidTr="000745BE">
        <w:tc>
          <w:tcPr>
            <w:tcW w:w="4786" w:type="dxa"/>
          </w:tcPr>
          <w:p w14:paraId="6F3FDCF4" w14:textId="77777777"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14:paraId="000C6D43" w14:textId="77777777"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5"/>
              <w:t>**</w:t>
            </w:r>
          </w:p>
        </w:tc>
      </w:tr>
    </w:tbl>
    <w:p w14:paraId="5BC2E115" w14:textId="77777777" w:rsidR="000A214C" w:rsidRPr="00B138F3" w:rsidRDefault="000A214C" w:rsidP="000A214C">
      <w:pPr>
        <w:widowControl w:val="0"/>
        <w:spacing w:after="160"/>
        <w:rPr>
          <w:rFonts w:ascii="GHEA Grapalat" w:hAnsi="GHEA Grapalat" w:cs="GHEA Grapalat"/>
          <w:b/>
        </w:rPr>
      </w:pPr>
    </w:p>
    <w:p w14:paraId="5E41B952" w14:textId="77777777"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1A6F5EB3" w14:textId="77777777" w:rsidR="000A214C" w:rsidRPr="00CE0DE4" w:rsidRDefault="000A214C" w:rsidP="000A214C">
      <w:pPr>
        <w:widowControl w:val="0"/>
        <w:spacing w:after="160"/>
        <w:ind w:left="1843"/>
        <w:jc w:val="both"/>
        <w:rPr>
          <w:rFonts w:ascii="GHEA Grapalat" w:hAnsi="GHEA Grapalat"/>
          <w:vertAlign w:val="superscript"/>
        </w:rPr>
      </w:pPr>
      <w:r w:rsidRPr="00B138F3">
        <w:rPr>
          <w:rFonts w:ascii="GHEA Grapalat" w:hAnsi="GHEA Grapalat"/>
          <w:vertAlign w:val="superscript"/>
        </w:rPr>
        <w:t>наименование Компании</w:t>
      </w:r>
    </w:p>
    <w:p w14:paraId="3D90BFAF" w14:textId="77777777" w:rsidR="000A214C" w:rsidRPr="00CE0DE4" w:rsidRDefault="000A214C" w:rsidP="000A214C">
      <w:pPr>
        <w:widowControl w:val="0"/>
        <w:jc w:val="both"/>
        <w:rPr>
          <w:rFonts w:ascii="GHEA Grapalat" w:hAnsi="GHEA Grapalat"/>
        </w:rPr>
      </w:pPr>
      <w:r w:rsidRPr="00CE0DE4">
        <w:rPr>
          <w:rFonts w:ascii="GHEA Grapalat" w:hAnsi="GHEA Grapalat"/>
        </w:rPr>
        <w:t>_________________________________________________________________________</w:t>
      </w:r>
    </w:p>
    <w:p w14:paraId="7516816D" w14:textId="77777777"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7B701F2A" w14:textId="77777777" w:rsidR="000A214C" w:rsidRPr="00B138F3" w:rsidRDefault="000A214C" w:rsidP="00043314">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768961B" w14:textId="77777777"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14:paraId="2253496D" w14:textId="36F48B7B" w:rsidR="000A214C" w:rsidRPr="003141D5" w:rsidRDefault="000A214C" w:rsidP="003141D5">
      <w:pPr>
        <w:widowControl w:val="0"/>
        <w:tabs>
          <w:tab w:val="left" w:pos="567"/>
        </w:tabs>
        <w:contextualSpacing/>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3141D5" w:rsidRPr="00025337">
        <w:rPr>
          <w:rFonts w:ascii="GHEA Grapalat" w:hAnsi="GHEA Grapalat"/>
          <w:b/>
          <w:sz w:val="22"/>
          <w:szCs w:val="22"/>
        </w:rPr>
        <w:t>ГНО «Национальным центром по контролю и профилактике заболеваний»</w:t>
      </w:r>
      <w:r w:rsidR="003141D5" w:rsidRPr="00025337">
        <w:rPr>
          <w:rFonts w:ascii="GHEA Grapalat" w:hAnsi="GHEA Grapalat"/>
          <w:b/>
          <w:i/>
          <w:sz w:val="22"/>
          <w:szCs w:val="22"/>
        </w:rPr>
        <w:t xml:space="preserve"> </w:t>
      </w:r>
      <w:r w:rsidR="003141D5" w:rsidRPr="00025337">
        <w:rPr>
          <w:rFonts w:ascii="GHEA Grapalat" w:hAnsi="GHEA Grapalat"/>
          <w:b/>
          <w:sz w:val="22"/>
          <w:szCs w:val="22"/>
        </w:rPr>
        <w:t>МЗ РА</w:t>
      </w:r>
      <w:r w:rsidR="003141D5" w:rsidRPr="00B138F3">
        <w:rPr>
          <w:rFonts w:ascii="GHEA Grapalat" w:hAnsi="GHEA Grapalat"/>
          <w:spacing w:val="-6"/>
        </w:rPr>
        <w:t xml:space="preserve">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043314" w:rsidRPr="00844DED">
        <w:rPr>
          <w:rFonts w:ascii="GHEA Grapalat" w:hAnsi="GHEA Grapalat"/>
          <w:sz w:val="22"/>
          <w:szCs w:val="22"/>
        </w:rPr>
        <w:t>«</w:t>
      </w:r>
      <w:r w:rsidR="001E2121">
        <w:rPr>
          <w:rFonts w:ascii="GHEA Grapalat" w:hAnsi="GHEA Grapalat"/>
          <w:b/>
          <w:sz w:val="22"/>
          <w:szCs w:val="22"/>
        </w:rPr>
        <w:t>ԳՀԾՁԲ-ՀՎԿԱԿ-2025-55</w:t>
      </w:r>
      <w:r w:rsidR="00043314" w:rsidRPr="00844DED">
        <w:rPr>
          <w:rFonts w:ascii="GHEA Grapalat" w:hAnsi="GHEA Grapalat"/>
          <w:b/>
          <w:sz w:val="22"/>
          <w:szCs w:val="22"/>
        </w:rPr>
        <w:t>»</w:t>
      </w:r>
      <w:r w:rsidRPr="00B138F3">
        <w:rPr>
          <w:rFonts w:ascii="GHEA Grapalat" w:hAnsi="GHEA Grapalat"/>
        </w:rPr>
        <w:t>.</w:t>
      </w:r>
    </w:p>
    <w:p w14:paraId="7034963D" w14:textId="77777777" w:rsidR="000A214C" w:rsidRPr="00B138F3" w:rsidRDefault="000A214C" w:rsidP="00043314">
      <w:pPr>
        <w:contextualSpacing/>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2C74927B" w14:textId="77777777"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14:paraId="0F2436F4" w14:textId="77777777"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B5CDFF1" w14:textId="77777777"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35080E52" w14:textId="77777777"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11A3DAD" w14:textId="77777777"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36BCE02D" w14:textId="77777777"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06F0FF62" w14:textId="77777777"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 xml:space="preserve">В случае неисполнения или ненадлежащего исполнения Компанией заключенного в </w:t>
      </w:r>
      <w:r w:rsidRPr="00B138F3">
        <w:rPr>
          <w:rFonts w:ascii="GHEA Grapalat" w:hAnsi="GHEA Grapalat"/>
        </w:rPr>
        <w:lastRenderedPageBreak/>
        <w:t>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66820EB1" w14:textId="77777777"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267A9011" w14:textId="77777777"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46F5A801" w14:textId="77777777"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593B014F" w14:textId="77777777"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47AE1076" w14:textId="77777777"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2. Иные условия</w:t>
      </w:r>
    </w:p>
    <w:p w14:paraId="7BBA53C2" w14:textId="77777777" w:rsidR="001D4AC7" w:rsidRPr="005A7DFF"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14:paraId="362C31F6" w14:textId="77777777"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58858734" w14:textId="77777777"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15A0B1C1" w14:textId="77777777" w:rsidR="000A214C" w:rsidRPr="00B138F3" w:rsidDel="00A13215"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50D0071D" w14:textId="77777777" w:rsidR="000A214C" w:rsidRPr="00B138F3"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7ADC0BF" w14:textId="77777777" w:rsidR="000A214C" w:rsidRPr="00B138F3" w:rsidRDefault="000A214C" w:rsidP="00043314">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14:paraId="3FC837BA" w14:textId="77777777"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14:paraId="7F0EBA53" w14:textId="77777777"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14:paraId="730F0799" w14:textId="77777777"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14:paraId="22A365C1" w14:textId="77777777"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14:paraId="7183699D" w14:textId="77777777"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14:paraId="59779755" w14:textId="77777777"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5BF575EA" w14:textId="77777777"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14:paraId="72B96A45" w14:textId="77777777"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4E2ED838" w14:textId="77777777"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14:paraId="7629BF9F" w14:textId="77777777"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3AA92A74" w14:textId="77777777"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14:paraId="06CE6901" w14:textId="77777777" w:rsidR="000A214C" w:rsidRPr="006F1605"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14:paraId="379EFC11" w14:textId="77777777" w:rsidR="000A214C" w:rsidRPr="00B138F3" w:rsidRDefault="00632AC2" w:rsidP="00043314">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14:paraId="6938F48F" w14:textId="77777777" w:rsidR="00E752B6" w:rsidRDefault="00E752B6" w:rsidP="00043314">
      <w:pPr>
        <w:contextualSpacing/>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14:paraId="488D964C"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0B10BA" w14:textId="77777777"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14:paraId="750E1A82"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CBBC92" w14:textId="77777777"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14:paraId="7BDE4FD4" w14:textId="77777777"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1BD59A" w14:textId="77777777"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14:paraId="745B9828" w14:textId="77777777"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A984E2"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14:paraId="24F1471D"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E9305D"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14:paraId="16AB3FB1"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41E998"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14:paraId="07D778F3"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B72A1D"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14:paraId="09510795"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47B0A8"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73E4F" w:rsidRPr="00B138F3" w14:paraId="07660254"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9C9DFF" w14:textId="77777777"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273E4F" w:rsidRPr="00B138F3" w14:paraId="4ED5CF73"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73F6F4" w14:textId="77777777"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273E4F" w:rsidRPr="00B138F3" w14:paraId="1B0B3C48" w14:textId="77777777"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843C53" w14:textId="77777777"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273E4F" w:rsidRPr="00B138F3" w14:paraId="3DDA752D"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146103" w14:textId="77777777"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273E4F" w:rsidRPr="00B138F3" w14:paraId="7AA0FB06"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CE04F6" w14:textId="77777777"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14:paraId="65F4AE67"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CB1516"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14:paraId="2E1012C2"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D39535"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14:paraId="257AF32C"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AC63BC"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14:paraId="51D020E5"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CFAA95"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14:paraId="41E62932" w14:textId="77777777" w:rsidTr="009216D6">
        <w:trPr>
          <w:trHeight w:val="424"/>
        </w:trPr>
        <w:tc>
          <w:tcPr>
            <w:tcW w:w="10980" w:type="dxa"/>
            <w:gridSpan w:val="2"/>
            <w:tcBorders>
              <w:top w:val="single" w:sz="4" w:space="0" w:color="auto"/>
              <w:left w:val="single" w:sz="4" w:space="0" w:color="auto"/>
              <w:right w:val="single" w:sz="4" w:space="0" w:color="000000"/>
            </w:tcBorders>
            <w:noWrap/>
            <w:vAlign w:val="bottom"/>
          </w:tcPr>
          <w:p w14:paraId="388ADA51"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14:paraId="37E95C1F"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C73FDA"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14:paraId="5BE11C53"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7FE782" w14:textId="77777777"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14:paraId="70441B81"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66087B89" w14:textId="77777777"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6E78195F" w14:textId="77777777" w:rsidR="00E752B6" w:rsidRPr="00B138F3" w:rsidRDefault="00E752B6" w:rsidP="009216D6">
            <w:pPr>
              <w:widowControl w:val="0"/>
              <w:spacing w:after="160"/>
              <w:rPr>
                <w:rFonts w:ascii="GHEA Grapalat" w:hAnsi="GHEA Grapalat" w:cs="Sylfaen"/>
              </w:rPr>
            </w:pPr>
          </w:p>
          <w:p w14:paraId="10725337" w14:textId="77777777"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14:paraId="0CEF28A5" w14:textId="77777777" w:rsidR="00E752B6" w:rsidRPr="00B138F3" w:rsidRDefault="00E752B6" w:rsidP="009216D6">
            <w:pPr>
              <w:widowControl w:val="0"/>
              <w:spacing w:after="160"/>
              <w:rPr>
                <w:rFonts w:ascii="GHEA Grapalat" w:hAnsi="GHEA Grapalat" w:cs="Sylfaen"/>
              </w:rPr>
            </w:pPr>
          </w:p>
          <w:p w14:paraId="4DF6F63E"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16517A20" w14:textId="77777777" w:rsidR="00E752B6" w:rsidRPr="00B138F3" w:rsidRDefault="00E752B6" w:rsidP="009216D6">
            <w:pPr>
              <w:widowControl w:val="0"/>
              <w:spacing w:after="160"/>
              <w:rPr>
                <w:rFonts w:ascii="GHEA Grapalat" w:hAnsi="GHEA Grapalat" w:cs="Sylfaen"/>
              </w:rPr>
            </w:pPr>
          </w:p>
          <w:p w14:paraId="4EC6C9AF" w14:textId="77777777"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14:paraId="3B3410EC" w14:textId="77777777"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5779F91C" w14:textId="77777777"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7D569D08" w14:textId="77777777" w:rsidR="00E752B6" w:rsidRPr="00B138F3" w:rsidRDefault="00E752B6" w:rsidP="009216D6">
            <w:pPr>
              <w:widowControl w:val="0"/>
              <w:spacing w:after="160"/>
              <w:rPr>
                <w:rFonts w:ascii="GHEA Grapalat" w:hAnsi="GHEA Grapalat" w:cs="Sylfaen"/>
              </w:rPr>
            </w:pPr>
          </w:p>
          <w:p w14:paraId="7ED33164"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071AC257" w14:textId="77777777" w:rsidR="00E752B6" w:rsidRPr="00B138F3" w:rsidRDefault="00E752B6" w:rsidP="009216D6">
            <w:pPr>
              <w:widowControl w:val="0"/>
              <w:spacing w:after="160"/>
              <w:jc w:val="right"/>
              <w:rPr>
                <w:rFonts w:ascii="GHEA Grapalat" w:hAnsi="GHEA Grapalat" w:cs="Tahoma"/>
              </w:rPr>
            </w:pPr>
          </w:p>
          <w:p w14:paraId="289E4492"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5AB95B05" w14:textId="77777777" w:rsidR="00E752B6" w:rsidRPr="00B138F3" w:rsidRDefault="00E752B6" w:rsidP="009216D6">
            <w:pPr>
              <w:widowControl w:val="0"/>
              <w:spacing w:after="160"/>
              <w:rPr>
                <w:rFonts w:ascii="GHEA Grapalat" w:hAnsi="GHEA Grapalat" w:cs="Sylfaen"/>
              </w:rPr>
            </w:pPr>
          </w:p>
          <w:p w14:paraId="13E5C1AF" w14:textId="77777777"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E752B6" w:rsidRPr="00B138F3" w14:paraId="7EEB95F2" w14:textId="77777777" w:rsidTr="009216D6">
        <w:trPr>
          <w:trHeight w:val="2194"/>
        </w:trPr>
        <w:tc>
          <w:tcPr>
            <w:tcW w:w="5616" w:type="dxa"/>
            <w:tcBorders>
              <w:top w:val="single" w:sz="4" w:space="0" w:color="auto"/>
              <w:left w:val="single" w:sz="4" w:space="0" w:color="auto"/>
              <w:right w:val="single" w:sz="4" w:space="0" w:color="auto"/>
            </w:tcBorders>
            <w:noWrap/>
            <w:vAlign w:val="bottom"/>
          </w:tcPr>
          <w:p w14:paraId="7FE02842" w14:textId="77777777"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55756AAE" w14:textId="77777777" w:rsidR="00E752B6" w:rsidRPr="00B138F3" w:rsidRDefault="00E752B6" w:rsidP="009216D6">
            <w:pPr>
              <w:widowControl w:val="0"/>
              <w:spacing w:after="160"/>
              <w:rPr>
                <w:rFonts w:ascii="GHEA Grapalat" w:hAnsi="GHEA Grapalat"/>
              </w:rPr>
            </w:pPr>
          </w:p>
          <w:p w14:paraId="148A750C" w14:textId="77777777"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14:paraId="1EB90D0D" w14:textId="77777777"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3C366E56" w14:textId="77777777" w:rsidR="00E752B6" w:rsidRPr="00B138F3" w:rsidRDefault="00E752B6" w:rsidP="009216D6">
            <w:pPr>
              <w:widowControl w:val="0"/>
              <w:spacing w:after="160"/>
              <w:rPr>
                <w:rFonts w:ascii="GHEA Grapalat" w:hAnsi="GHEA Grapalat" w:cs="Tahoma"/>
              </w:rPr>
            </w:pPr>
          </w:p>
          <w:p w14:paraId="0F339F14" w14:textId="77777777"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4A6A80D5" w14:textId="77777777"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72DD388D" w14:textId="77777777" w:rsidR="00E752B6" w:rsidRPr="00B138F3" w:rsidRDefault="00E752B6" w:rsidP="009216D6">
            <w:pPr>
              <w:widowControl w:val="0"/>
              <w:spacing w:after="160"/>
              <w:rPr>
                <w:rFonts w:ascii="GHEA Grapalat" w:hAnsi="GHEA Grapalat" w:cs="Tahoma"/>
              </w:rPr>
            </w:pPr>
          </w:p>
          <w:p w14:paraId="2BCF7CE0" w14:textId="77777777"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14:paraId="51F65665" w14:textId="77777777"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725D434B" w14:textId="77777777" w:rsidR="00E752B6" w:rsidRPr="00B138F3" w:rsidRDefault="00E752B6" w:rsidP="009216D6">
            <w:pPr>
              <w:widowControl w:val="0"/>
              <w:spacing w:after="160"/>
              <w:rPr>
                <w:rFonts w:ascii="GHEA Grapalat" w:hAnsi="GHEA Grapalat" w:cs="Arial"/>
              </w:rPr>
            </w:pPr>
          </w:p>
        </w:tc>
      </w:tr>
      <w:tr w:rsidR="00E752B6" w:rsidRPr="00B138F3" w14:paraId="3B475D5D"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2EE44EF0" w14:textId="77777777"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07B527EE" w14:textId="77777777" w:rsidR="00E752B6" w:rsidRPr="00B138F3" w:rsidRDefault="00E752B6" w:rsidP="009216D6">
            <w:pPr>
              <w:widowControl w:val="0"/>
              <w:spacing w:after="160"/>
              <w:rPr>
                <w:rFonts w:ascii="GHEA Grapalat" w:hAnsi="GHEA Grapalat" w:cs="Sylfaen"/>
              </w:rPr>
            </w:pPr>
          </w:p>
          <w:p w14:paraId="4BC987AA" w14:textId="77777777"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0D665310" w14:textId="77777777"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298D392C" w14:textId="77777777" w:rsidR="00E752B6" w:rsidRPr="00B138F3" w:rsidRDefault="00E752B6" w:rsidP="009216D6">
            <w:pPr>
              <w:widowControl w:val="0"/>
              <w:spacing w:after="160"/>
              <w:rPr>
                <w:rFonts w:ascii="GHEA Grapalat" w:hAnsi="GHEA Grapalat"/>
              </w:rPr>
            </w:pPr>
          </w:p>
          <w:p w14:paraId="29D714D8"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3BD589C9" w14:textId="77777777" w:rsidR="00E752B6" w:rsidRPr="00B138F3" w:rsidRDefault="00E752B6" w:rsidP="00E752B6">
      <w:pPr>
        <w:widowControl w:val="0"/>
        <w:spacing w:after="160"/>
        <w:jc w:val="center"/>
        <w:rPr>
          <w:rFonts w:ascii="GHEA Grapalat" w:hAnsi="GHEA Grapalat" w:cs="Sylfaen"/>
        </w:rPr>
      </w:pPr>
    </w:p>
    <w:p w14:paraId="0A13A510" w14:textId="77777777" w:rsidR="00E752B6" w:rsidRPr="00E752B6" w:rsidRDefault="00E752B6" w:rsidP="00BE2572">
      <w:pPr>
        <w:rPr>
          <w:rFonts w:ascii="GHEA Grapalat" w:hAnsi="GHEA Grapalat" w:cs="Sylfaen"/>
        </w:rPr>
      </w:pPr>
    </w:p>
    <w:p w14:paraId="2EAFFD67" w14:textId="77777777" w:rsidR="00E752B6" w:rsidRDefault="00E752B6" w:rsidP="00BE2572">
      <w:pPr>
        <w:rPr>
          <w:rFonts w:ascii="GHEA Grapalat" w:hAnsi="GHEA Grapalat" w:cs="Sylfaen"/>
          <w:lang w:val="hy-AM"/>
        </w:rPr>
      </w:pPr>
    </w:p>
    <w:p w14:paraId="309920CD" w14:textId="77777777" w:rsidR="00E752B6" w:rsidRDefault="00E752B6" w:rsidP="00BE2572">
      <w:pPr>
        <w:rPr>
          <w:rFonts w:ascii="GHEA Grapalat" w:hAnsi="GHEA Grapalat" w:cs="Sylfaen"/>
          <w:lang w:val="hy-AM"/>
        </w:rPr>
      </w:pPr>
    </w:p>
    <w:p w14:paraId="7D8C1DC7" w14:textId="77777777" w:rsidR="00E752B6" w:rsidRDefault="00E752B6" w:rsidP="00BE2572">
      <w:pPr>
        <w:rPr>
          <w:rFonts w:ascii="GHEA Grapalat" w:hAnsi="GHEA Grapalat" w:cs="Sylfaen"/>
          <w:lang w:val="hy-AM"/>
        </w:rPr>
      </w:pPr>
    </w:p>
    <w:p w14:paraId="035F5C2C" w14:textId="77777777" w:rsidR="00E752B6" w:rsidRDefault="00E752B6" w:rsidP="00BE2572">
      <w:pPr>
        <w:rPr>
          <w:rFonts w:ascii="GHEA Grapalat" w:hAnsi="GHEA Grapalat" w:cs="Sylfaen"/>
          <w:lang w:val="hy-AM"/>
        </w:rPr>
      </w:pPr>
    </w:p>
    <w:p w14:paraId="7C5FC7A4" w14:textId="77777777" w:rsidR="00E752B6" w:rsidRDefault="00E752B6" w:rsidP="00BE2572">
      <w:pPr>
        <w:rPr>
          <w:rFonts w:ascii="GHEA Grapalat" w:hAnsi="GHEA Grapalat" w:cs="Sylfaen"/>
          <w:lang w:val="hy-AM"/>
        </w:rPr>
      </w:pPr>
    </w:p>
    <w:p w14:paraId="017ADF9C" w14:textId="77777777" w:rsidR="00E752B6" w:rsidRDefault="00E752B6" w:rsidP="00BE2572">
      <w:pPr>
        <w:rPr>
          <w:rFonts w:ascii="GHEA Grapalat" w:hAnsi="GHEA Grapalat" w:cs="Sylfaen"/>
          <w:lang w:val="hy-AM"/>
        </w:rPr>
      </w:pPr>
    </w:p>
    <w:p w14:paraId="61E10F0E" w14:textId="77777777" w:rsidR="00E752B6" w:rsidRDefault="00E752B6" w:rsidP="00BE2572">
      <w:pPr>
        <w:rPr>
          <w:rFonts w:ascii="GHEA Grapalat" w:hAnsi="GHEA Grapalat" w:cs="Sylfaen"/>
          <w:lang w:val="hy-AM"/>
        </w:rPr>
      </w:pPr>
    </w:p>
    <w:p w14:paraId="120B6C73" w14:textId="77777777" w:rsidR="00E752B6" w:rsidRDefault="00E752B6" w:rsidP="00BE2572">
      <w:pPr>
        <w:rPr>
          <w:rFonts w:ascii="GHEA Grapalat" w:hAnsi="GHEA Grapalat" w:cs="Sylfaen"/>
          <w:lang w:val="hy-AM"/>
        </w:rPr>
      </w:pPr>
    </w:p>
    <w:p w14:paraId="5B4C26FB" w14:textId="77777777" w:rsidR="00E752B6" w:rsidRDefault="00E752B6" w:rsidP="00BE2572">
      <w:pPr>
        <w:rPr>
          <w:rFonts w:ascii="GHEA Grapalat" w:hAnsi="GHEA Grapalat" w:cs="Sylfaen"/>
          <w:lang w:val="hy-AM"/>
        </w:rPr>
      </w:pPr>
    </w:p>
    <w:p w14:paraId="138055A9" w14:textId="77777777" w:rsidR="00E752B6" w:rsidRDefault="00E752B6" w:rsidP="00BE2572">
      <w:pPr>
        <w:rPr>
          <w:rFonts w:ascii="GHEA Grapalat" w:hAnsi="GHEA Grapalat" w:cs="Sylfaen"/>
          <w:lang w:val="hy-AM"/>
        </w:rPr>
      </w:pPr>
    </w:p>
    <w:p w14:paraId="3D62EC24" w14:textId="77777777"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70A0051" w14:textId="77777777" w:rsidR="00BE2572" w:rsidRPr="00B138F3" w:rsidRDefault="00BE2572" w:rsidP="00BE2572">
      <w:pPr>
        <w:rPr>
          <w:rFonts w:ascii="GHEA Grapalat" w:hAnsi="GHEA Grapalat" w:cs="Sylfaen"/>
        </w:rPr>
      </w:pPr>
      <w:r w:rsidRPr="00B138F3">
        <w:rPr>
          <w:rFonts w:ascii="GHEA Grapalat" w:hAnsi="GHEA Grapalat" w:cs="Sylfaen"/>
        </w:rPr>
        <w:br w:type="page"/>
      </w:r>
    </w:p>
    <w:p w14:paraId="75BAD1BB"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46C23952"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0CD68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568E48DD"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2B8E27FE"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07A10FB9"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8E4D485"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0DB9C185"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2A41BE92"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3738A3CF"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12F0FB97"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41F09CF5"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09A33215"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1DE239"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97C599C"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2286724A"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1ADB58B4"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BE6A05E"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56DC340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C513E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798D78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2D90939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7A908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F08276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3BA2BE5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C5687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28461266"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33C931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E4CB5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55A134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23DDA86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6C31B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6ABC4931"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5450C5A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BA696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F69C1C6" w14:textId="77777777"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73B955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04706C4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91C02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37843D27"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672ADD7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7F892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1BCA1D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C99697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607D7B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F5A18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554370F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1750BBC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4055D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322950A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9F0B36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EB07B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4493733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7B7AAE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23E99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8C4E38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1459893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770F09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20574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1DC03FB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35926E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37049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FB84BE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3C44D37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3E675F4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CBB15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5B5E5B0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4DD7C76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09CEC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54E74A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7DDDBB4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D835A1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BDF1D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77F3ABE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A16C53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98920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627794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0364650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104AF9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22DFF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1BF703D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6E5BF5F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F73BC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FBC11E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D0702D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301F415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D2457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1CBFFD3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C61DAA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0F2BC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E0FB16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1B15D87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134FED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19E80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0EE7AE2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69103AC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AB916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6F5DD3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840837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21793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6433F72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389DEB5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5A1D5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525011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17A8228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FC007B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FFFC1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7077D1D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FBA98E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8971F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7E627E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396EAF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0CA3D32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F44A4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6AD3318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431F114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E6D4E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782119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3E96A6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29C451E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E7471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5A9E4C3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05DEA92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4A0D235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5110A4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3A08D0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8724E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3A9F497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BD175C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9F30B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5F1C16B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F904D8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4E120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3B15F53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546C85E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591F9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01CF02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41366A1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2ECFAC3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FBA3E4" w14:textId="77777777"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79CB25D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0178666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FE4708" w14:textId="77777777"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6FF7B2CE" w14:textId="77777777"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0C93775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0552DE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3F5F7A1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0ED95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04B538F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3756817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B0AA9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08E055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1370300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51EE55D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012CD6B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DB703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196BC53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567AB34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3C061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5C206F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5F91A8B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72033C4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3E00139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364A2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2DC796E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5CF608D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BE9A5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C3365B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3AD268E9" w14:textId="77777777"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50F926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3170588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6547A6C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FC9A0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2CAE5A1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7C2B96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4FCC8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4467548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B21A87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77C9099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D6152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17F76D5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0A2A5E1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68C77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4CB8E6A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6C75D7B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7FE10D5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79D919E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8190A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6396B2A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74F963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43948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2A4D36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84E2B1F"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35685DA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C3A45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2485379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25B1567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500F0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D5DE8B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6B5BEDF"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60B361F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DDDE8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DAFD65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5DBE78A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28AA8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62254B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6E196E8F"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6C72574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C2A1B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31C3BB6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3CF9664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D4FE3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42A6B8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A6D4164"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265BD82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8BBA6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007AD97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3F547D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3D1603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264046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20A0B2F" w14:textId="77777777" w:rsidR="00BE2572" w:rsidRPr="00B138F3" w:rsidRDefault="00BE2572" w:rsidP="000745BE">
            <w:pPr>
              <w:widowControl w:val="0"/>
              <w:spacing w:after="120"/>
              <w:jc w:val="center"/>
              <w:rPr>
                <w:rFonts w:ascii="GHEA Grapalat" w:hAnsi="GHEA Grapalat"/>
                <w:sz w:val="18"/>
                <w:szCs w:val="18"/>
              </w:rPr>
            </w:pPr>
          </w:p>
        </w:tc>
      </w:tr>
      <w:tr w:rsidR="00FF3DE9" w:rsidRPr="00B138F3" w14:paraId="413208A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800DF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47A550C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2C184F5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A871C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822C45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8D291D8" w14:textId="77777777" w:rsidR="00BE2572" w:rsidRPr="00B138F3" w:rsidRDefault="00BE2572" w:rsidP="000745BE">
            <w:pPr>
              <w:widowControl w:val="0"/>
              <w:spacing w:after="120"/>
              <w:jc w:val="center"/>
              <w:rPr>
                <w:rFonts w:ascii="GHEA Grapalat" w:hAnsi="GHEA Grapalat"/>
                <w:sz w:val="18"/>
                <w:szCs w:val="18"/>
              </w:rPr>
            </w:pPr>
          </w:p>
        </w:tc>
      </w:tr>
    </w:tbl>
    <w:p w14:paraId="37839C68" w14:textId="77777777" w:rsidR="009C4E45" w:rsidRDefault="009C4E45" w:rsidP="003F4FD0">
      <w:pPr>
        <w:pStyle w:val="norm"/>
        <w:widowControl w:val="0"/>
        <w:spacing w:line="240" w:lineRule="auto"/>
        <w:ind w:firstLine="284"/>
        <w:contextualSpacing/>
        <w:jc w:val="right"/>
        <w:rPr>
          <w:rFonts w:ascii="GHEA Grapalat" w:hAnsi="GHEA Grapalat"/>
          <w:b/>
          <w:sz w:val="24"/>
          <w:szCs w:val="24"/>
        </w:rPr>
      </w:pPr>
    </w:p>
    <w:p w14:paraId="4F14072A" w14:textId="77777777" w:rsidR="00D06717" w:rsidRDefault="00D06717">
      <w:pPr>
        <w:rPr>
          <w:rFonts w:ascii="GHEA Grapalat" w:hAnsi="GHEA Grapalat"/>
          <w:b/>
        </w:rPr>
      </w:pPr>
      <w:r>
        <w:rPr>
          <w:rFonts w:ascii="GHEA Grapalat" w:hAnsi="GHEA Grapalat"/>
          <w:b/>
        </w:rPr>
        <w:br w:type="page"/>
      </w:r>
    </w:p>
    <w:p w14:paraId="4E63B7BD" w14:textId="77777777" w:rsidR="003B2F27" w:rsidRPr="006F1605" w:rsidRDefault="003B2F27" w:rsidP="003F4FD0">
      <w:pPr>
        <w:pStyle w:val="norm"/>
        <w:widowControl w:val="0"/>
        <w:spacing w:line="240" w:lineRule="auto"/>
        <w:ind w:firstLine="284"/>
        <w:contextualSpacing/>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00B337B0" w:rsidRPr="006F1605">
        <w:rPr>
          <w:rFonts w:ascii="GHEA Grapalat" w:hAnsi="GHEA Grapalat"/>
          <w:b/>
          <w:sz w:val="24"/>
          <w:szCs w:val="24"/>
        </w:rPr>
        <w:t>6</w:t>
      </w:r>
    </w:p>
    <w:p w14:paraId="628CB390" w14:textId="77777777" w:rsidR="00A86664" w:rsidRDefault="003B2F27" w:rsidP="003F4FD0">
      <w:pPr>
        <w:pStyle w:val="31"/>
        <w:widowControl w:val="0"/>
        <w:spacing w:line="240" w:lineRule="auto"/>
        <w:contextualSpacing/>
        <w:jc w:val="right"/>
        <w:rPr>
          <w:rFonts w:ascii="GHEA Grapalat" w:hAnsi="GHEA Grapalat"/>
          <w:b/>
          <w:sz w:val="24"/>
          <w:szCs w:val="24"/>
        </w:rPr>
      </w:pPr>
      <w:r w:rsidRPr="00AD29CE">
        <w:rPr>
          <w:rFonts w:ascii="GHEA Grapalat" w:hAnsi="GHEA Grapalat"/>
          <w:b/>
          <w:sz w:val="24"/>
          <w:szCs w:val="24"/>
        </w:rPr>
        <w:t xml:space="preserve">к Приглашению на </w:t>
      </w:r>
      <w:r w:rsidR="00A86664">
        <w:rPr>
          <w:rFonts w:ascii="GHEA Grapalat" w:hAnsi="GHEA Grapalat"/>
          <w:b/>
          <w:sz w:val="24"/>
          <w:szCs w:val="24"/>
        </w:rPr>
        <w:t>запрос котировок</w:t>
      </w:r>
    </w:p>
    <w:p w14:paraId="4AD1765A" w14:textId="7CBA94C9" w:rsidR="003B2F27" w:rsidRPr="00C95D0C" w:rsidRDefault="003B2F27" w:rsidP="003F4FD0">
      <w:pPr>
        <w:pStyle w:val="31"/>
        <w:widowControl w:val="0"/>
        <w:spacing w:line="240" w:lineRule="auto"/>
        <w:contextualSpacing/>
        <w:jc w:val="right"/>
        <w:rPr>
          <w:rFonts w:ascii="GHEA Grapalat" w:hAnsi="GHEA Grapalat" w:cs="Sylfaen"/>
          <w:b/>
          <w:sz w:val="24"/>
          <w:szCs w:val="24"/>
        </w:rPr>
      </w:pPr>
      <w:r>
        <w:rPr>
          <w:rFonts w:ascii="GHEA Grapalat" w:hAnsi="GHEA Grapalat"/>
          <w:b/>
          <w:sz w:val="24"/>
          <w:szCs w:val="24"/>
        </w:rPr>
        <w:t xml:space="preserve">под кодом </w:t>
      </w:r>
      <w:r w:rsidR="003F4FD0" w:rsidRPr="00E063D7">
        <w:rPr>
          <w:rFonts w:ascii="GHEA Grapalat" w:hAnsi="GHEA Grapalat"/>
          <w:sz w:val="22"/>
          <w:szCs w:val="22"/>
        </w:rPr>
        <w:t>«</w:t>
      </w:r>
      <w:r w:rsidR="001E2121">
        <w:rPr>
          <w:rFonts w:ascii="GHEA Grapalat" w:hAnsi="GHEA Grapalat"/>
          <w:b/>
          <w:sz w:val="22"/>
          <w:szCs w:val="22"/>
        </w:rPr>
        <w:t>ԳՀԾՁԲ-ՀՎԿԱԿ-2025-55</w:t>
      </w:r>
      <w:r w:rsidR="003F4FD0" w:rsidRPr="00E063D7">
        <w:rPr>
          <w:rFonts w:ascii="GHEA Grapalat" w:hAnsi="GHEA Grapalat"/>
          <w:b/>
          <w:sz w:val="22"/>
          <w:szCs w:val="22"/>
        </w:rPr>
        <w:t>»</w:t>
      </w:r>
    </w:p>
    <w:p w14:paraId="60B628C5" w14:textId="77777777" w:rsidR="003B2F27" w:rsidRPr="00AD29CE" w:rsidRDefault="003B2F27" w:rsidP="003B2F27">
      <w:pPr>
        <w:widowControl w:val="0"/>
        <w:spacing w:after="160" w:line="360" w:lineRule="auto"/>
        <w:jc w:val="right"/>
        <w:rPr>
          <w:rFonts w:ascii="GHEA Grapalat" w:hAnsi="GHEA Grapalat"/>
          <w:i/>
        </w:rPr>
      </w:pPr>
    </w:p>
    <w:p w14:paraId="4746F1BF" w14:textId="77777777"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НА ПРЕДОСТАВЛЕНИЕ</w:t>
      </w:r>
      <w:r w:rsidR="00E16259">
        <w:rPr>
          <w:rFonts w:ascii="GHEA Grapalat" w:hAnsi="GHEA Grapalat"/>
          <w:b/>
        </w:rPr>
        <w:t xml:space="preserve"> </w:t>
      </w:r>
      <w:r w:rsidR="003F4FD0">
        <w:rPr>
          <w:rFonts w:ascii="GHEA Grapalat" w:hAnsi="GHEA Grapalat"/>
          <w:b/>
        </w:rPr>
        <w:t>УСЛУГ</w:t>
      </w:r>
      <w:r w:rsidRPr="00936B04">
        <w:rPr>
          <w:rFonts w:ascii="GHEA Grapalat" w:hAnsi="GHEA Grapalat"/>
          <w:b/>
        </w:rPr>
        <w:t xml:space="preserve"> ДЛЯ НУЖД ГОСУДАРСТВА </w:t>
      </w:r>
    </w:p>
    <w:p w14:paraId="07B5009C" w14:textId="77777777"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14:paraId="4C062B86" w14:textId="77777777" w:rsidTr="005B7138">
        <w:tc>
          <w:tcPr>
            <w:tcW w:w="4643" w:type="dxa"/>
          </w:tcPr>
          <w:p w14:paraId="45E51A71" w14:textId="77777777" w:rsidR="003B2F27" w:rsidRPr="00D04EA3" w:rsidRDefault="003B2F27" w:rsidP="003F4FD0">
            <w:pPr>
              <w:widowControl w:val="0"/>
              <w:ind w:left="567"/>
              <w:contextualSpacing/>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14:paraId="01343C9E" w14:textId="77777777" w:rsidR="003B2F27" w:rsidRPr="00D04EA3" w:rsidRDefault="003B2F27" w:rsidP="003F4FD0">
            <w:pPr>
              <w:widowControl w:val="0"/>
              <w:tabs>
                <w:tab w:val="left" w:pos="1701"/>
                <w:tab w:val="left" w:pos="2552"/>
                <w:tab w:val="left" w:pos="8865"/>
              </w:tabs>
              <w:ind w:firstLine="567"/>
              <w:contextualSpacing/>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14:paraId="23C0A161" w14:textId="77777777" w:rsidR="003B2F27" w:rsidRPr="00AD29CE" w:rsidRDefault="003F4FD0" w:rsidP="003F4FD0">
      <w:pPr>
        <w:widowControl w:val="0"/>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aff3"/>
          <w:rFonts w:ascii="GHEA Grapalat" w:hAnsi="GHEA Grapalat" w:cs="Arial"/>
          <w:b/>
          <w:bCs/>
          <w:i w:val="0"/>
          <w:color w:val="0D0D0D" w:themeColor="text1" w:themeTint="F2"/>
          <w:shd w:val="clear" w:color="auto" w:fill="FFFFFF"/>
        </w:rPr>
        <w:t>МЗ РА</w:t>
      </w:r>
      <w:r w:rsidRPr="00D04EA3">
        <w:rPr>
          <w:rFonts w:ascii="GHEA Grapalat" w:hAnsi="GHEA Grapalat"/>
        </w:rPr>
        <w:t xml:space="preserve">, в лице </w:t>
      </w:r>
      <w:r w:rsidRPr="003B1214">
        <w:rPr>
          <w:rFonts w:ascii="GHEA Grapalat" w:hAnsi="GHEA Grapalat"/>
        </w:rPr>
        <w:t>генерального</w:t>
      </w:r>
      <w:r>
        <w:rPr>
          <w:rFonts w:ascii="GHEA Grapalat" w:hAnsi="GHEA Grapalat"/>
        </w:rPr>
        <w:t xml:space="preserve"> директора </w:t>
      </w:r>
      <w:r w:rsidR="00E62C64">
        <w:rPr>
          <w:rFonts w:ascii="GHEA Grapalat" w:hAnsi="GHEA Grapalat"/>
        </w:rPr>
        <w:t xml:space="preserve">С. </w:t>
      </w:r>
      <w:proofErr w:type="spellStart"/>
      <w:r w:rsidR="00E62C64">
        <w:rPr>
          <w:rFonts w:ascii="GHEA Grapalat" w:hAnsi="GHEA Grapalat"/>
        </w:rPr>
        <w:t>Атояна</w:t>
      </w:r>
      <w:proofErr w:type="spellEnd"/>
      <w:r w:rsidRPr="00D04EA3">
        <w:rPr>
          <w:rFonts w:ascii="GHEA Grapalat" w:hAnsi="GHEA Grapalat"/>
        </w:rPr>
        <w:t>, действующе</w:t>
      </w:r>
      <w:r w:rsidR="002506DA">
        <w:rPr>
          <w:rFonts w:ascii="GHEA Grapalat" w:hAnsi="GHEA Grapalat"/>
        </w:rPr>
        <w:t xml:space="preserve">й </w:t>
      </w:r>
      <w:r w:rsidRPr="00D04EA3">
        <w:rPr>
          <w:rFonts w:ascii="GHEA Grapalat" w:hAnsi="GHEA Grapalat"/>
        </w:rPr>
        <w:t xml:space="preserve">на основании устава </w:t>
      </w:r>
      <w:r>
        <w:rPr>
          <w:rFonts w:ascii="GHEA Grapalat" w:hAnsi="GHEA Grapalat"/>
        </w:rPr>
        <w:t>организации</w:t>
      </w:r>
      <w:r w:rsidR="003B2F27" w:rsidRPr="00D04EA3">
        <w:rPr>
          <w:rFonts w:ascii="GHEA Grapalat" w:hAnsi="GHEA Grapalat"/>
        </w:rPr>
        <w:t>,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2FFBC22F" w14:textId="77777777" w:rsidR="00C169CB" w:rsidRDefault="00C169CB" w:rsidP="003F4FD0">
      <w:pPr>
        <w:contextualSpacing/>
        <w:jc w:val="center"/>
        <w:rPr>
          <w:rFonts w:ascii="GHEA Grapalat" w:hAnsi="GHEA Grapalat"/>
          <w:b/>
        </w:rPr>
      </w:pPr>
    </w:p>
    <w:p w14:paraId="68554489" w14:textId="77777777" w:rsidR="003B2F27" w:rsidRPr="00D04EA3" w:rsidRDefault="003B2F27" w:rsidP="003F4FD0">
      <w:pPr>
        <w:contextualSpacing/>
        <w:jc w:val="center"/>
        <w:rPr>
          <w:rFonts w:ascii="GHEA Grapalat" w:hAnsi="GHEA Grapalat"/>
          <w:b/>
        </w:rPr>
      </w:pPr>
      <w:r w:rsidRPr="00D04EA3">
        <w:rPr>
          <w:rFonts w:ascii="GHEA Grapalat" w:hAnsi="GHEA Grapalat"/>
          <w:b/>
        </w:rPr>
        <w:t>1. ПРЕДМЕТ ДОГОВОРА</w:t>
      </w:r>
    </w:p>
    <w:p w14:paraId="2A333634" w14:textId="77777777"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00816E91" w:rsidRPr="0072749F">
        <w:rPr>
          <w:rFonts w:ascii="GHEA Grapalat" w:hAnsi="GHEA Grapalat"/>
          <w:b/>
        </w:rPr>
        <w:t xml:space="preserve">услуг </w:t>
      </w:r>
      <w:r w:rsidR="00260800" w:rsidRPr="00260800">
        <w:rPr>
          <w:rFonts w:ascii="GHEA Grapalat" w:hAnsi="GHEA Grapalat"/>
          <w:b/>
        </w:rPr>
        <w:t>оценки рыночной стоимости транспортных средств</w:t>
      </w:r>
      <w:r w:rsidR="00BD68F2" w:rsidRPr="00AD29CE">
        <w:rPr>
          <w:rFonts w:ascii="GHEA Grapalat" w:hAnsi="GHEA Grapalat"/>
        </w:rPr>
        <w:t xml:space="preserve">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09B33B17" w14:textId="77777777"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0608F6">
        <w:rPr>
          <w:rFonts w:ascii="GHEA Grapalat" w:hAnsi="GHEA Grapalat"/>
          <w:vertAlign w:val="superscript"/>
        </w:rPr>
        <w:t>15.</w:t>
      </w:r>
      <w:r w:rsidR="00DA3C30">
        <w:rPr>
          <w:rFonts w:ascii="GHEA Grapalat" w:hAnsi="GHEA Grapalat"/>
          <w:vertAlign w:val="superscript"/>
        </w:rPr>
        <w:t>1</w:t>
      </w:r>
    </w:p>
    <w:p w14:paraId="3BEE9ECC" w14:textId="77777777" w:rsidR="003B2F27" w:rsidRPr="00AD29CE" w:rsidRDefault="003B2F27" w:rsidP="00E16259">
      <w:pPr>
        <w:contextualSpacing/>
        <w:jc w:val="center"/>
        <w:rPr>
          <w:rFonts w:ascii="GHEA Grapalat" w:hAnsi="GHEA Grapalat" w:cs="Sylfaen"/>
          <w:b/>
          <w:smallCaps/>
        </w:rPr>
      </w:pPr>
      <w:r w:rsidRPr="00AD29CE">
        <w:rPr>
          <w:rFonts w:ascii="GHEA Grapalat" w:hAnsi="GHEA Grapalat"/>
          <w:b/>
          <w:smallCaps/>
        </w:rPr>
        <w:t>2. ПРАВА И ОБЯЗАННОСТИ СТОРОН</w:t>
      </w:r>
    </w:p>
    <w:p w14:paraId="4C4ECFDA" w14:textId="77777777"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14:paraId="0688AC93" w14:textId="77777777"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14:paraId="445136BA" w14:textId="77777777"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14:paraId="7AAD67AA" w14:textId="77777777" w:rsidR="003B2F27" w:rsidRPr="00BC61E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C169CB">
        <w:rPr>
          <w:rFonts w:ascii="GHEA Grapalat" w:hAnsi="GHEA Grapalat"/>
        </w:rPr>
        <w:t>;</w:t>
      </w:r>
    </w:p>
    <w:p w14:paraId="696EECC0" w14:textId="77777777" w:rsidR="003B2F27" w:rsidRPr="00BC61E7" w:rsidRDefault="003B2F27" w:rsidP="003F4FD0">
      <w:pPr>
        <w:widowControl w:val="0"/>
        <w:tabs>
          <w:tab w:val="left" w:pos="1080"/>
          <w:tab w:val="left" w:pos="1134"/>
        </w:tabs>
        <w:ind w:firstLine="567"/>
        <w:contextualSpacing/>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14:paraId="5F7D75AA" w14:textId="77777777"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6B17D485" w14:textId="77777777"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14:paraId="0C40E363" w14:textId="77777777"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14:paraId="30600430" w14:textId="77777777"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14:paraId="6E8D7A41" w14:textId="77777777" w:rsidR="00830C72" w:rsidRDefault="003B2F27" w:rsidP="00E16259">
      <w:pPr>
        <w:widowControl w:val="0"/>
        <w:pBdr>
          <w:bottom w:val="single" w:sz="6" w:space="1" w:color="auto"/>
        </w:pBdr>
        <w:tabs>
          <w:tab w:val="left" w:pos="1276"/>
        </w:tabs>
        <w:ind w:firstLine="567"/>
        <w:contextualSpacing/>
        <w:jc w:val="both"/>
        <w:rPr>
          <w:rFonts w:ascii="GHEA Grapalat" w:hAnsi="GHEA Grapalat"/>
          <w:lang w:val="hy-AM"/>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 xml:space="preserve">Обсуждать и принимать результат услуги, предоставленной в соответствии с </w:t>
      </w:r>
      <w:r w:rsidRPr="00AD29CE">
        <w:rPr>
          <w:rFonts w:ascii="GHEA Grapalat" w:hAnsi="GHEA Grapalat"/>
        </w:rPr>
        <w:lastRenderedPageBreak/>
        <w:t>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r w:rsidR="00E16259">
        <w:rPr>
          <w:rFonts w:ascii="GHEA Grapalat" w:hAnsi="GHEA Grapalat"/>
          <w:lang w:val="hy-AM"/>
        </w:rPr>
        <w:t xml:space="preserve"> </w:t>
      </w:r>
    </w:p>
    <w:p w14:paraId="44980121" w14:textId="77777777" w:rsidR="003B2F27" w:rsidRPr="00780EB7"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14:paraId="16703006" w14:textId="77777777"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14:paraId="68EF1245" w14:textId="77777777"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14:paraId="369CD4D5" w14:textId="77777777"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14:paraId="399DBB35" w14:textId="77777777"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14:paraId="7323B332" w14:textId="77777777"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14:paraId="3B9E884A" w14:textId="77777777"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14:paraId="4BDF53ED" w14:textId="77777777"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3. ПОРЯДОК СДАЧИ И ПРИЕМКИ УСЛУГИ</w:t>
      </w:r>
    </w:p>
    <w:p w14:paraId="51A38B28" w14:textId="77777777"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3.1.</w:t>
      </w:r>
      <w:r>
        <w:rPr>
          <w:rFonts w:ascii="GHEA Grapalat" w:hAnsi="GHEA Grapalat"/>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C169CB">
        <w:rPr>
          <w:rFonts w:ascii="GHEA Grapalat" w:hAnsi="GHEA Grapalat"/>
        </w:rPr>
        <w:t>.</w:t>
      </w:r>
    </w:p>
    <w:p w14:paraId="0A1E5221" w14:textId="77777777"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w:t>
      </w:r>
      <w:r w:rsidR="00386D41">
        <w:rPr>
          <w:rFonts w:ascii="GHEA Grapalat" w:hAnsi="GHEA Grapalat"/>
        </w:rPr>
        <w:t>Заказчику (Приложение № 3.1) и 2</w:t>
      </w:r>
      <w:r>
        <w:rPr>
          <w:rFonts w:ascii="GHEA Grapalat" w:hAnsi="GHEA Grapalat"/>
        </w:rPr>
        <w:t xml:space="preserve"> экземпляр</w:t>
      </w:r>
      <w:r w:rsidR="00386D41">
        <w:rPr>
          <w:rFonts w:ascii="GHEA Grapalat" w:hAnsi="GHEA Grapalat"/>
        </w:rPr>
        <w:t>а</w:t>
      </w:r>
      <w:r>
        <w:rPr>
          <w:rFonts w:ascii="GHEA Grapalat" w:hAnsi="GHEA Grapalat"/>
        </w:rPr>
        <w:t xml:space="preserve"> акта сдачи-приемки (Приложение № 3). </w:t>
      </w:r>
    </w:p>
    <w:p w14:paraId="4841723C" w14:textId="77777777"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11C8551F" w14:textId="77777777"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4D763A43" w14:textId="77777777"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14:paraId="4BA5F86D" w14:textId="77777777"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386D41">
        <w:rPr>
          <w:rFonts w:ascii="GHEA Grapalat" w:hAnsi="GHEA Grapalat"/>
        </w:rPr>
        <w:t>10</w:t>
      </w:r>
      <w:r>
        <w:rPr>
          <w:rFonts w:ascii="GHEA Grapalat" w:hAnsi="GHEA Grapalat"/>
        </w:rPr>
        <w:t xml:space="preserve"> рабочих дней с рабочего дня, следующего за днем получения акта сдачи-приемки представляет</w:t>
      </w:r>
      <w:r w:rsidR="00386D41">
        <w:rPr>
          <w:rFonts w:ascii="GHEA Grapalat" w:hAnsi="GHEA Grapalat"/>
        </w:rPr>
        <w:t>.</w:t>
      </w:r>
      <w:r>
        <w:rPr>
          <w:rFonts w:ascii="GHEA Grapalat" w:hAnsi="GHEA Grapalat"/>
        </w:rPr>
        <w:t xml:space="preserve"> Исполнителю один экземпляр подписанного им акта сдачи-приемки либо мотивированное отклонение непринятия услуги.</w:t>
      </w:r>
    </w:p>
    <w:p w14:paraId="39385081" w14:textId="77777777" w:rsidR="00184C37" w:rsidRPr="008F582C" w:rsidRDefault="00184C37" w:rsidP="003F4FD0">
      <w:pPr>
        <w:widowControl w:val="0"/>
        <w:ind w:firstLine="720"/>
        <w:contextualSpacing/>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14:paraId="407535B6" w14:textId="77777777"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4. ЦЕНА ДОГОВОРА</w:t>
      </w:r>
    </w:p>
    <w:p w14:paraId="6B9A6094" w14:textId="77777777"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 xml:space="preserve">у договору </w:t>
      </w:r>
      <w:r>
        <w:rPr>
          <w:rFonts w:ascii="GHEA Grapalat" w:hAnsi="GHEA Grapalat"/>
        </w:rPr>
        <w:lastRenderedPageBreak/>
        <w:t>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AD2CE2">
        <w:rPr>
          <w:rStyle w:val="af6"/>
          <w:rFonts w:ascii="GHEA Grapalat" w:hAnsi="GHEA Grapalat"/>
        </w:rPr>
        <w:footnoteReference w:customMarkFollows="1" w:id="6"/>
        <w:t>17</w:t>
      </w:r>
      <w:r>
        <w:rPr>
          <w:rFonts w:ascii="GHEA Grapalat" w:hAnsi="GHEA Grapalat"/>
        </w:rPr>
        <w:t>.</w:t>
      </w:r>
    </w:p>
    <w:p w14:paraId="1C780953" w14:textId="77777777" w:rsidR="00BD68F2" w:rsidRPr="00D04EA3" w:rsidRDefault="00BD68F2" w:rsidP="003F4FD0">
      <w:pPr>
        <w:widowControl w:val="0"/>
        <w:tabs>
          <w:tab w:val="left" w:pos="1134"/>
        </w:tabs>
        <w:ind w:firstLine="567"/>
        <w:contextualSpacing/>
        <w:jc w:val="both"/>
        <w:rPr>
          <w:rFonts w:ascii="GHEA Grapalat" w:hAnsi="GHEA Grapalat" w:cs="Sylfaen"/>
        </w:rPr>
      </w:pPr>
    </w:p>
    <w:p w14:paraId="440A7CDC" w14:textId="77777777"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6164D73E" w14:textId="77777777"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74A23EC3" w14:textId="77777777"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позднее чем до </w:t>
      </w:r>
      <w:r w:rsidR="00386D41">
        <w:rPr>
          <w:rFonts w:ascii="GHEA Grapalat" w:hAnsi="GHEA Grapalat"/>
        </w:rPr>
        <w:t>25</w:t>
      </w:r>
      <w:r w:rsidR="00603F00">
        <w:rPr>
          <w:rFonts w:ascii="GHEA Grapalat" w:hAnsi="GHEA Grapalat"/>
        </w:rPr>
        <w:t xml:space="preserve">-ого </w:t>
      </w:r>
      <w:r w:rsidRPr="00AD29CE">
        <w:rPr>
          <w:rFonts w:ascii="GHEA Grapalat" w:hAnsi="GHEA Grapalat"/>
        </w:rPr>
        <w:t xml:space="preserve"> декабря данного года. </w:t>
      </w:r>
    </w:p>
    <w:p w14:paraId="0F4EA57F" w14:textId="77777777" w:rsidR="009B7BE7" w:rsidRDefault="009B7BE7" w:rsidP="00456C67">
      <w:pPr>
        <w:widowControl w:val="0"/>
        <w:tabs>
          <w:tab w:val="left" w:pos="1134"/>
        </w:tabs>
        <w:ind w:firstLine="567"/>
        <w:contextualSpacing/>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w:t>
      </w:r>
      <w:r w:rsidR="00386D41">
        <w:rPr>
          <w:rFonts w:ascii="GHEA Grapalat" w:hAnsi="GHEA Grapalat"/>
        </w:rPr>
        <w:t>й.</w:t>
      </w:r>
    </w:p>
    <w:p w14:paraId="572FA6EB" w14:textId="77777777" w:rsidR="00456C67" w:rsidRPr="00F146DC" w:rsidRDefault="00456C67" w:rsidP="00456C67">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4.3 В</w:t>
      </w:r>
      <w:r w:rsidRPr="00F77167">
        <w:rPr>
          <w:rFonts w:ascii="GHEA Grapalat" w:hAnsi="GHEA Grapalat"/>
          <w:sz w:val="24"/>
          <w:szCs w:val="24"/>
        </w:rPr>
        <w:t xml:space="preserve"> случае </w:t>
      </w:r>
      <w:r>
        <w:rPr>
          <w:rFonts w:ascii="GHEA Grapalat" w:hAnsi="GHEA Grapalat"/>
          <w:sz w:val="24"/>
          <w:szCs w:val="24"/>
        </w:rPr>
        <w:t>закупок</w:t>
      </w:r>
      <w:r w:rsidRPr="00F77167">
        <w:rPr>
          <w:rFonts w:ascii="GHEA Grapalat" w:hAnsi="GHEA Grapalat"/>
          <w:sz w:val="24"/>
          <w:szCs w:val="24"/>
        </w:rPr>
        <w:t xml:space="preserve">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w:t>
      </w:r>
      <w:r>
        <w:rPr>
          <w:rFonts w:ascii="GHEA Grapalat" w:hAnsi="GHEA Grapalat"/>
          <w:sz w:val="24"/>
          <w:szCs w:val="24"/>
        </w:rPr>
        <w:t xml:space="preserve"> ВС</w:t>
      </w:r>
      <w:r w:rsidRPr="00104AE5">
        <w:rPr>
          <w:rFonts w:ascii="GHEA Grapalat" w:hAnsi="GHEA Grapalat"/>
          <w:sz w:val="24"/>
          <w:szCs w:val="24"/>
        </w:rPr>
        <w:t>=</w:t>
      </w:r>
      <w:r w:rsidRPr="00F146DC">
        <w:rPr>
          <w:rFonts w:ascii="GHEA Grapalat" w:hAnsi="GHEA Grapalat"/>
          <w:sz w:val="24"/>
          <w:szCs w:val="24"/>
        </w:rPr>
        <w:t xml:space="preserve"> </w:t>
      </w:r>
      <w:r w:rsidRPr="00D87896">
        <w:rPr>
          <w:rFonts w:ascii="GHEA Grapalat" w:hAnsi="GHEA Grapalat"/>
          <w:sz w:val="24"/>
          <w:szCs w:val="24"/>
        </w:rPr>
        <w:t>ЦУ/</w:t>
      </w:r>
      <w:proofErr w:type="spellStart"/>
      <w:r w:rsidRPr="00D87896">
        <w:rPr>
          <w:rFonts w:ascii="GHEA Grapalat" w:hAnsi="GHEA Grapalat"/>
          <w:sz w:val="24"/>
          <w:szCs w:val="24"/>
        </w:rPr>
        <w:t>СЦx</w:t>
      </w:r>
      <w:r>
        <w:rPr>
          <w:rFonts w:ascii="GHEA Grapalat" w:hAnsi="GHEA Grapalat"/>
          <w:sz w:val="24"/>
          <w:szCs w:val="24"/>
        </w:rPr>
        <w:t>У</w:t>
      </w:r>
      <w:r w:rsidRPr="00D87896">
        <w:rPr>
          <w:rFonts w:ascii="GHEA Grapalat" w:hAnsi="GHEA Grapalat"/>
          <w:sz w:val="24"/>
          <w:szCs w:val="24"/>
        </w:rPr>
        <w:t>x</w:t>
      </w:r>
      <w:r>
        <w:rPr>
          <w:rFonts w:ascii="GHEA Grapalat" w:hAnsi="GHEA Grapalat"/>
          <w:sz w:val="24"/>
          <w:szCs w:val="24"/>
        </w:rPr>
        <w:t>К</w:t>
      </w:r>
      <w:proofErr w:type="spellEnd"/>
    </w:p>
    <w:p w14:paraId="5A235E89" w14:textId="77777777" w:rsidR="00456C67" w:rsidRPr="00F77167" w:rsidRDefault="00456C67" w:rsidP="00456C67">
      <w:pPr>
        <w:pStyle w:val="norm"/>
        <w:widowControl w:val="0"/>
        <w:spacing w:line="240" w:lineRule="auto"/>
        <w:ind w:firstLine="567"/>
        <w:contextualSpacing/>
        <w:rPr>
          <w:rFonts w:ascii="GHEA Grapalat" w:hAnsi="GHEA Grapalat"/>
          <w:sz w:val="24"/>
          <w:szCs w:val="24"/>
        </w:rPr>
      </w:pPr>
      <w:r w:rsidRPr="00F77167">
        <w:rPr>
          <w:rFonts w:ascii="GHEA Grapalat" w:hAnsi="GHEA Grapalat"/>
          <w:sz w:val="24"/>
          <w:szCs w:val="24"/>
        </w:rPr>
        <w:t>В</w:t>
      </w:r>
      <w:r>
        <w:rPr>
          <w:rFonts w:ascii="GHEA Grapalat" w:hAnsi="GHEA Grapalat"/>
          <w:sz w:val="24"/>
          <w:szCs w:val="24"/>
        </w:rPr>
        <w:t>С</w:t>
      </w:r>
      <w:r w:rsidRPr="00F77167">
        <w:rPr>
          <w:rFonts w:ascii="GHEA Grapalat" w:hAnsi="GHEA Grapalat"/>
          <w:sz w:val="24"/>
          <w:szCs w:val="24"/>
        </w:rPr>
        <w:t>-сумма, выплачиваемая за оказание отдельных видов услуг, установленных договором;</w:t>
      </w:r>
    </w:p>
    <w:p w14:paraId="19EE8D75" w14:textId="77777777" w:rsidR="00456C67" w:rsidRPr="00F77167" w:rsidRDefault="00456C67" w:rsidP="00456C67">
      <w:pPr>
        <w:pStyle w:val="norm"/>
        <w:widowControl w:val="0"/>
        <w:spacing w:line="240" w:lineRule="auto"/>
        <w:ind w:firstLine="567"/>
        <w:contextualSpacing/>
        <w:rPr>
          <w:rFonts w:ascii="GHEA Grapalat" w:hAnsi="GHEA Grapalat"/>
          <w:sz w:val="24"/>
          <w:szCs w:val="24"/>
        </w:rPr>
      </w:pPr>
      <w:r w:rsidRPr="00D87896">
        <w:rPr>
          <w:rFonts w:ascii="GHEA Grapalat" w:hAnsi="GHEA Grapalat"/>
          <w:sz w:val="24"/>
          <w:szCs w:val="24"/>
        </w:rPr>
        <w:t>ЦУ</w:t>
      </w:r>
      <w:r w:rsidRPr="00F77167">
        <w:rPr>
          <w:rFonts w:ascii="GHEA Grapalat" w:hAnsi="GHEA Grapalat"/>
          <w:sz w:val="24"/>
          <w:szCs w:val="24"/>
        </w:rPr>
        <w:t xml:space="preserve"> -итоговая цена, предложенная </w:t>
      </w:r>
      <w:r>
        <w:rPr>
          <w:rFonts w:ascii="GHEA Grapalat" w:hAnsi="GHEA Grapalat"/>
          <w:sz w:val="24"/>
          <w:szCs w:val="24"/>
        </w:rPr>
        <w:t>ото</w:t>
      </w:r>
      <w:r w:rsidRPr="00F77167">
        <w:rPr>
          <w:rFonts w:ascii="GHEA Grapalat" w:hAnsi="GHEA Grapalat"/>
          <w:sz w:val="24"/>
          <w:szCs w:val="24"/>
        </w:rPr>
        <w:t>бранным участником:</w:t>
      </w:r>
    </w:p>
    <w:p w14:paraId="6FB57341" w14:textId="77777777" w:rsidR="00456C67" w:rsidRPr="00F77167" w:rsidRDefault="00456C67" w:rsidP="00456C67">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СЦ</w:t>
      </w:r>
      <w:r w:rsidRPr="00F77167">
        <w:rPr>
          <w:rFonts w:ascii="GHEA Grapalat" w:hAnsi="GHEA Grapalat"/>
          <w:sz w:val="24"/>
          <w:szCs w:val="24"/>
        </w:rPr>
        <w:t>- совокупность максимальных единиц цен, установленных для оказания услуги:</w:t>
      </w:r>
    </w:p>
    <w:p w14:paraId="1F1375D5" w14:textId="77777777" w:rsidR="00456C67" w:rsidRPr="00F77167" w:rsidRDefault="00456C67" w:rsidP="00456C67">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У</w:t>
      </w:r>
      <w:r w:rsidRPr="00F77167">
        <w:rPr>
          <w:rFonts w:ascii="GHEA Grapalat" w:hAnsi="GHEA Grapalat"/>
          <w:sz w:val="24"/>
          <w:szCs w:val="24"/>
        </w:rPr>
        <w:t>-</w:t>
      </w:r>
      <w:r>
        <w:rPr>
          <w:rFonts w:ascii="GHEA Grapalat" w:hAnsi="GHEA Grapalat"/>
          <w:sz w:val="24"/>
          <w:szCs w:val="24"/>
        </w:rPr>
        <w:t>ц</w:t>
      </w:r>
      <w:r w:rsidRPr="00F77167">
        <w:rPr>
          <w:rFonts w:ascii="GHEA Grapalat" w:hAnsi="GHEA Grapalat"/>
          <w:sz w:val="24"/>
          <w:szCs w:val="24"/>
        </w:rPr>
        <w:t>ена на максимальную единицу предоставленной услуги</w:t>
      </w:r>
    </w:p>
    <w:p w14:paraId="489C318A" w14:textId="77777777" w:rsidR="00456C67" w:rsidRDefault="00456C67" w:rsidP="00456C67">
      <w:pPr>
        <w:widowControl w:val="0"/>
        <w:ind w:firstLine="720"/>
        <w:contextualSpacing/>
        <w:jc w:val="both"/>
        <w:rPr>
          <w:rFonts w:ascii="GHEA Grapalat" w:hAnsi="GHEA Grapalat"/>
        </w:rPr>
      </w:pPr>
      <w:r>
        <w:rPr>
          <w:rFonts w:ascii="GHEA Grapalat" w:hAnsi="GHEA Grapalat"/>
        </w:rPr>
        <w:t>К</w:t>
      </w:r>
      <w:r w:rsidRPr="00F77167">
        <w:rPr>
          <w:rFonts w:ascii="GHEA Grapalat" w:hAnsi="GHEA Grapalat"/>
        </w:rPr>
        <w:t>-количество предоставленных услуг</w:t>
      </w:r>
      <w:r>
        <w:rPr>
          <w:rFonts w:ascii="GHEA Grapalat" w:hAnsi="GHEA Grapalat"/>
        </w:rPr>
        <w:t>.</w:t>
      </w:r>
    </w:p>
    <w:p w14:paraId="2B2547B6" w14:textId="77777777" w:rsidR="00456C67" w:rsidRDefault="00456C67" w:rsidP="00456C67">
      <w:pPr>
        <w:widowControl w:val="0"/>
        <w:ind w:firstLine="720"/>
        <w:contextualSpacing/>
        <w:jc w:val="center"/>
        <w:rPr>
          <w:rFonts w:ascii="GHEA Grapalat" w:hAnsi="GHEA Grapalat"/>
        </w:rPr>
      </w:pPr>
    </w:p>
    <w:p w14:paraId="503CDD05" w14:textId="77777777" w:rsidR="003B2F27" w:rsidRPr="00AD29CE" w:rsidRDefault="003B2F27" w:rsidP="00456C67">
      <w:pPr>
        <w:widowControl w:val="0"/>
        <w:ind w:firstLine="720"/>
        <w:contextualSpacing/>
        <w:jc w:val="center"/>
        <w:rPr>
          <w:rFonts w:ascii="GHEA Grapalat" w:hAnsi="GHEA Grapalat" w:cs="Sylfaen"/>
          <w:b/>
        </w:rPr>
      </w:pPr>
      <w:r w:rsidRPr="00AD29CE">
        <w:rPr>
          <w:rFonts w:ascii="GHEA Grapalat" w:hAnsi="GHEA Grapalat"/>
          <w:b/>
        </w:rPr>
        <w:t>5. ОТВЕТСТВЕННОСТЬ СТОРОН</w:t>
      </w:r>
    </w:p>
    <w:p w14:paraId="49F7E2BB" w14:textId="77777777"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14:paraId="45C1F893" w14:textId="77777777"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14:paraId="3D69F4AC" w14:textId="77777777"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w:t>
      </w:r>
      <w:proofErr w:type="spellStart"/>
      <w:r w:rsidRPr="00AD29CE">
        <w:rPr>
          <w:rFonts w:ascii="GHEA Grapalat" w:hAnsi="GHEA Grapalat"/>
        </w:rPr>
        <w:t>непредоставленной</w:t>
      </w:r>
      <w:proofErr w:type="spellEnd"/>
      <w:r w:rsidRPr="00AD29CE">
        <w:rPr>
          <w:rFonts w:ascii="GHEA Grapalat" w:hAnsi="GHEA Grapalat"/>
        </w:rPr>
        <w:t xml:space="preserve"> услуги.</w:t>
      </w:r>
    </w:p>
    <w:p w14:paraId="24DC3916" w14:textId="77777777"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2F86C939" w14:textId="77777777"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lastRenderedPageBreak/>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090647" w:rsidRPr="00090647">
        <w:rPr>
          <w:rFonts w:ascii="GHEA Grapalat" w:hAnsi="GHEA Grapalat"/>
          <w:vertAlign w:val="superscript"/>
        </w:rPr>
        <w:t>20.1</w:t>
      </w:r>
    </w:p>
    <w:p w14:paraId="60E26D71" w14:textId="77777777"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698D6ACE" w14:textId="77777777"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00B778A5" w:rsidRPr="00395B34">
        <w:rPr>
          <w:rFonts w:ascii="GHEA Grapalat" w:hAnsi="GHEA Grapalat"/>
        </w:rPr>
        <w:t>полностью и надлежащим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14:paraId="71474A1C" w14:textId="77777777" w:rsidR="003B2F27" w:rsidRPr="00AD29CE" w:rsidRDefault="003B2F27" w:rsidP="003F4FD0">
      <w:pPr>
        <w:widowControl w:val="0"/>
        <w:ind w:firstLine="720"/>
        <w:contextualSpacing/>
        <w:jc w:val="center"/>
        <w:rPr>
          <w:rFonts w:ascii="GHEA Grapalat" w:hAnsi="GHEA Grapalat" w:cs="Sylfaen"/>
        </w:rPr>
      </w:pPr>
    </w:p>
    <w:p w14:paraId="56F2F5E1" w14:textId="77777777"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6. ДЕЙСТВИЕ НЕПРЕОДОЛИМОЙ СИЛЫ (ФОРС-МАЖОР)</w:t>
      </w:r>
    </w:p>
    <w:p w14:paraId="41CF8D2F" w14:textId="77777777"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526812C0" w14:textId="77777777" w:rsidR="0043443E" w:rsidRPr="00E661BE" w:rsidRDefault="0043443E" w:rsidP="003F4FD0">
      <w:pPr>
        <w:contextualSpacing/>
        <w:jc w:val="center"/>
        <w:rPr>
          <w:rFonts w:ascii="GHEA Grapalat" w:hAnsi="GHEA Grapalat"/>
          <w:b/>
        </w:rPr>
      </w:pPr>
    </w:p>
    <w:p w14:paraId="7DA41EF2" w14:textId="77777777" w:rsidR="003B2F27" w:rsidRPr="00E661BE" w:rsidRDefault="003B2F27" w:rsidP="003F4FD0">
      <w:pPr>
        <w:contextualSpacing/>
        <w:jc w:val="center"/>
        <w:rPr>
          <w:rFonts w:ascii="GHEA Grapalat" w:hAnsi="GHEA Grapalat"/>
          <w:b/>
        </w:rPr>
      </w:pPr>
      <w:r w:rsidRPr="00AD29CE">
        <w:rPr>
          <w:rFonts w:ascii="GHEA Grapalat" w:hAnsi="GHEA Grapalat"/>
          <w:b/>
        </w:rPr>
        <w:t>7. ИНЫЕ УСЛОВИЯ</w:t>
      </w:r>
    </w:p>
    <w:p w14:paraId="1C4429E5" w14:textId="77777777"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14:paraId="7E07F2F4" w14:textId="77777777"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120086C2" w14:textId="77777777" w:rsidR="003B2F27" w:rsidRPr="00844C3A" w:rsidRDefault="003B2F27" w:rsidP="003F4FD0">
      <w:pPr>
        <w:widowControl w:val="0"/>
        <w:tabs>
          <w:tab w:val="left" w:pos="1134"/>
        </w:tabs>
        <w:ind w:firstLine="567"/>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w:t>
      </w:r>
      <w:proofErr w:type="spellStart"/>
      <w:r w:rsidRPr="00844C3A">
        <w:rPr>
          <w:rFonts w:ascii="GHEA Grapalat" w:hAnsi="GHEA Grapalat"/>
          <w:spacing w:val="-4"/>
        </w:rPr>
        <w:t>незаключения</w:t>
      </w:r>
      <w:proofErr w:type="spellEnd"/>
      <w:r w:rsidRPr="00844C3A">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393E8DBA" w14:textId="77777777" w:rsidR="003B2F27" w:rsidRPr="00AD29CE" w:rsidRDefault="003B2F27" w:rsidP="003F4FD0">
      <w:pPr>
        <w:widowControl w:val="0"/>
        <w:tabs>
          <w:tab w:val="left" w:pos="1134"/>
        </w:tabs>
        <w:ind w:firstLine="567"/>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14:paraId="2FCFFCD3" w14:textId="77777777"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 xml:space="preserve">Изменения и дополнения могут быть внесены в договор исключительно с взаимного </w:t>
      </w:r>
      <w:r w:rsidRPr="00AD29CE">
        <w:rPr>
          <w:rFonts w:ascii="GHEA Grapalat" w:hAnsi="GHEA Grapalat"/>
        </w:rPr>
        <w:lastRenderedPageBreak/>
        <w:t>согласия сторон – посредством заключения соглашения, которое будет являться неотъемлемой частью договора.</w:t>
      </w:r>
    </w:p>
    <w:p w14:paraId="592305D7" w14:textId="77777777"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2FA3E51E" w14:textId="77777777" w:rsidR="003B2F27" w:rsidRPr="00AD29CE" w:rsidRDefault="003B2F27" w:rsidP="003F4FD0">
      <w:pPr>
        <w:widowControl w:val="0"/>
        <w:tabs>
          <w:tab w:val="left" w:pos="1134"/>
        </w:tabs>
        <w:ind w:firstLine="567"/>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3D998BD6" w14:textId="77777777"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14:paraId="469665B6" w14:textId="77777777" w:rsidR="003B2F27" w:rsidRPr="00AD29CE" w:rsidRDefault="003B2F27" w:rsidP="003F4FD0">
      <w:pPr>
        <w:widowControl w:val="0"/>
        <w:tabs>
          <w:tab w:val="left" w:pos="1134"/>
        </w:tabs>
        <w:ind w:firstLine="567"/>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14:paraId="12C8D036" w14:textId="77777777" w:rsidR="003B2F27" w:rsidRPr="00AD29CE" w:rsidRDefault="003B2F27" w:rsidP="003F4FD0">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af6"/>
          <w:rFonts w:ascii="GHEA Grapalat" w:hAnsi="GHEA Grapalat"/>
        </w:rPr>
        <w:footnoteReference w:customMarkFollows="1" w:id="7"/>
        <w:t>22</w:t>
      </w:r>
      <w:r w:rsidRPr="00AD29CE">
        <w:rPr>
          <w:rFonts w:ascii="GHEA Grapalat" w:hAnsi="GHEA Grapalat"/>
        </w:rPr>
        <w:t>.</w:t>
      </w:r>
    </w:p>
    <w:p w14:paraId="3CE859F8" w14:textId="77777777"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af6"/>
          <w:rFonts w:ascii="GHEA Grapalat" w:hAnsi="GHEA Grapalat"/>
        </w:rPr>
        <w:footnoteReference w:customMarkFollows="1" w:id="8"/>
        <w:t>23</w:t>
      </w:r>
      <w:r w:rsidRPr="00AD29CE">
        <w:rPr>
          <w:rFonts w:ascii="GHEA Grapalat" w:hAnsi="GHEA Grapalat"/>
        </w:rPr>
        <w:t>.</w:t>
      </w:r>
    </w:p>
    <w:p w14:paraId="38D05B55" w14:textId="77777777"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2C4C965C" w14:textId="77777777" w:rsidR="003B2F27" w:rsidRPr="00AD29CE" w:rsidRDefault="003B2F27" w:rsidP="003F4FD0">
      <w:pPr>
        <w:widowControl w:val="0"/>
        <w:tabs>
          <w:tab w:val="left" w:pos="720"/>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11311008" w14:textId="77777777"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2240B6C2" w14:textId="77777777"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w:t>
      </w:r>
      <w:r w:rsidRPr="00AD29CE">
        <w:rPr>
          <w:rFonts w:ascii="GHEA Grapalat" w:hAnsi="GHEA Grapalat"/>
        </w:rPr>
        <w:lastRenderedPageBreak/>
        <w:t xml:space="preserve">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27AFFEA1" w14:textId="77777777" w:rsidR="00076092" w:rsidRDefault="003B2F27" w:rsidP="00281D41">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14:paraId="25C82B46" w14:textId="77777777" w:rsidR="00281D41" w:rsidRPr="00076092" w:rsidRDefault="00281D41" w:rsidP="00281D41">
      <w:pPr>
        <w:widowControl w:val="0"/>
        <w:tabs>
          <w:tab w:val="left" w:pos="1276"/>
        </w:tabs>
        <w:spacing w:after="160"/>
        <w:ind w:firstLine="567"/>
        <w:contextualSpacing/>
        <w:jc w:val="both"/>
        <w:rPr>
          <w:rFonts w:ascii="GHEA Grapalat" w:hAnsi="GHEA Grapalat"/>
        </w:rPr>
      </w:pPr>
      <w:r>
        <w:rPr>
          <w:rFonts w:ascii="GHEA Grapalat" w:hAnsi="GHEA Grapalat"/>
        </w:rPr>
        <w:t xml:space="preserve">7.12. </w:t>
      </w:r>
      <w:r>
        <w:rPr>
          <w:rStyle w:val="ezkurwreuab5ozgtqnkl"/>
          <w:rFonts w:ascii="GHEA Grapalat" w:hAnsi="GHEA Grapalat"/>
        </w:rPr>
        <w:t>Исполнитель</w:t>
      </w:r>
      <w:r w:rsidRPr="00B40E38">
        <w:rPr>
          <w:rFonts w:ascii="GHEA Grapalat" w:hAnsi="GHEA Grapalat"/>
        </w:rPr>
        <w:t xml:space="preserve"> </w:t>
      </w:r>
      <w:r w:rsidRPr="00B40E38">
        <w:rPr>
          <w:rStyle w:val="ezkurwreuab5ozgtqnkl"/>
          <w:rFonts w:ascii="GHEA Grapalat" w:hAnsi="GHEA Grapalat"/>
        </w:rPr>
        <w:t>имеет право</w:t>
      </w:r>
      <w:r w:rsidRPr="00B40E38">
        <w:rPr>
          <w:rFonts w:ascii="GHEA Grapalat" w:hAnsi="GHEA Grapalat"/>
        </w:rPr>
        <w:t xml:space="preserve"> </w:t>
      </w:r>
      <w:r w:rsidRPr="00B40E38">
        <w:rPr>
          <w:rStyle w:val="ezkurwreuab5ozgtqnkl"/>
          <w:rFonts w:ascii="GHEA Grapalat" w:hAnsi="GHEA Grapalat"/>
        </w:rPr>
        <w:t xml:space="preserve">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w:t>
      </w:r>
      <w:r w:rsidRPr="009A510B">
        <w:rPr>
          <w:rStyle w:val="ezkurwreuab5ozgtqnkl"/>
          <w:rFonts w:ascii="GHEA Grapalat" w:hAnsi="GHEA Grapalat"/>
        </w:rPr>
        <w:t>о закупке</w:t>
      </w:r>
      <w:r w:rsidRPr="00B40E38">
        <w:rPr>
          <w:rStyle w:val="ezkurwreuab5ozgtqnkl"/>
          <w:rFonts w:ascii="GHEA Grapalat" w:hAnsi="GHEA Grapalat"/>
        </w:rPr>
        <w:t>, на основании договора финансирования (факторинга) в обмен на уступку требования</w:t>
      </w:r>
      <w:r w:rsidRPr="00B40E38">
        <w:rPr>
          <w:rFonts w:ascii="GHEA Grapalat" w:hAnsi="GHEA Grapalat"/>
        </w:rPr>
        <w:t xml:space="preserve"> </w:t>
      </w:r>
      <w:r w:rsidRPr="00B40E38">
        <w:rPr>
          <w:rStyle w:val="ezkurwreuab5ozgtqnkl"/>
          <w:rFonts w:ascii="GHEA Grapalat" w:hAnsi="GHEA Grapalat"/>
        </w:rPr>
        <w:t xml:space="preserve">(далее-договор факторинга). </w:t>
      </w:r>
      <w:r>
        <w:rPr>
          <w:rStyle w:val="ezkurwreuab5ozgtqnkl"/>
          <w:rFonts w:ascii="GHEA Grapalat" w:hAnsi="GHEA Grapalat"/>
        </w:rPr>
        <w:t xml:space="preserve">В </w:t>
      </w:r>
      <w:r>
        <w:rPr>
          <w:rFonts w:ascii="GHEA Grapalat" w:hAnsi="GHEA Grapalat"/>
        </w:rPr>
        <w:t>д</w:t>
      </w:r>
      <w:r w:rsidRPr="009A510B">
        <w:rPr>
          <w:rFonts w:ascii="GHEA Grapalat" w:hAnsi="GHEA Grapalat"/>
        </w:rPr>
        <w:t>оговор</w:t>
      </w:r>
      <w:r>
        <w:rPr>
          <w:rFonts w:ascii="GHEA Grapalat" w:hAnsi="GHEA Grapalat"/>
        </w:rPr>
        <w:t>е</w:t>
      </w:r>
      <w:r w:rsidRPr="009A510B">
        <w:rPr>
          <w:rFonts w:ascii="GHEA Grapalat" w:hAnsi="GHEA Grapalat"/>
        </w:rPr>
        <w:t xml:space="preserve"> факторинга долж</w:t>
      </w:r>
      <w:r>
        <w:rPr>
          <w:rFonts w:ascii="GHEA Grapalat" w:hAnsi="GHEA Grapalat"/>
        </w:rPr>
        <w:t>но быть</w:t>
      </w:r>
      <w:r w:rsidRPr="009A510B">
        <w:rPr>
          <w:rFonts w:ascii="GHEA Grapalat" w:hAnsi="GHEA Grapalat"/>
        </w:rPr>
        <w:t xml:space="preserve"> предусм</w:t>
      </w:r>
      <w:r>
        <w:rPr>
          <w:rFonts w:ascii="GHEA Grapalat" w:hAnsi="GHEA Grapalat"/>
        </w:rPr>
        <w:t>о</w:t>
      </w:r>
      <w:r w:rsidRPr="009A510B">
        <w:rPr>
          <w:rFonts w:ascii="GHEA Grapalat" w:hAnsi="GHEA Grapalat"/>
        </w:rPr>
        <w:t>тр</w:t>
      </w:r>
      <w:r>
        <w:rPr>
          <w:rFonts w:ascii="GHEA Grapalat" w:hAnsi="GHEA Grapalat"/>
        </w:rPr>
        <w:t>ено</w:t>
      </w:r>
      <w:r w:rsidRPr="009A510B">
        <w:rPr>
          <w:rFonts w:ascii="GHEA Grapalat" w:hAnsi="GHEA Grapalat"/>
        </w:rPr>
        <w:t>, что</w:t>
      </w:r>
      <w:r>
        <w:rPr>
          <w:rFonts w:ascii="GHEA Grapalat" w:hAnsi="GHEA Grapalat"/>
        </w:rPr>
        <w:t>:</w:t>
      </w:r>
      <w:r w:rsidRPr="009A510B">
        <w:rPr>
          <w:rFonts w:ascii="GHEA Grapalat" w:hAnsi="GHEA Grapalat"/>
        </w:rPr>
        <w:t xml:space="preserve"> финансовый агент соглашается с тем, что при наличии оснований, предусмотренных договором,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при осуществлении платежей обеспечи</w:t>
      </w:r>
      <w:r>
        <w:rPr>
          <w:rStyle w:val="ezkurwreuab5ozgtqnkl"/>
          <w:rFonts w:ascii="GHEA Grapalat" w:hAnsi="GHEA Grapalat"/>
        </w:rPr>
        <w:t>вает</w:t>
      </w:r>
      <w:r w:rsidRPr="00B43171">
        <w:rPr>
          <w:rStyle w:val="ezkurwreuab5ozgtqnkl"/>
          <w:rFonts w:ascii="GHEA Grapalat" w:hAnsi="GHEA Grapalat"/>
        </w:rPr>
        <w:t xml:space="preserve"> расчет и зачет штрафов и пеней </w:t>
      </w:r>
      <w:r>
        <w:rPr>
          <w:rFonts w:ascii="GHEA Grapalat" w:hAnsi="GHEA Grapalat"/>
          <w:color w:val="000000" w:themeColor="text1"/>
        </w:rPr>
        <w:t>Исполнителю</w:t>
      </w:r>
      <w:r w:rsidRPr="00B43171">
        <w:rPr>
          <w:rFonts w:ascii="GHEA Grapalat" w:hAnsi="GHEA Grapalat"/>
        </w:rPr>
        <w:t xml:space="preserve"> </w:t>
      </w:r>
      <w:r w:rsidRPr="00B43171">
        <w:rPr>
          <w:rStyle w:val="ezkurwreuab5ozgtqnkl"/>
          <w:rFonts w:ascii="GHEA Grapalat" w:hAnsi="GHEA Grapalat"/>
        </w:rPr>
        <w:t>с суммами, подлежащими уплате, независимо от</w:t>
      </w:r>
      <w:r w:rsidRPr="00B43171">
        <w:rPr>
          <w:rFonts w:ascii="GHEA Grapalat" w:hAnsi="GHEA Grapalat"/>
        </w:rPr>
        <w:t xml:space="preserve"> </w:t>
      </w:r>
      <w:r w:rsidRPr="00B43171">
        <w:rPr>
          <w:rStyle w:val="ezkurwreuab5ozgtqnkl"/>
          <w:rFonts w:ascii="GHEA Grapalat" w:hAnsi="GHEA Grapalat"/>
        </w:rPr>
        <w:t>того,</w:t>
      </w:r>
      <w:r w:rsidRPr="00B43171">
        <w:rPr>
          <w:rFonts w:ascii="GHEA Grapalat" w:hAnsi="GHEA Grapalat"/>
        </w:rPr>
        <w:t xml:space="preserve"> </w:t>
      </w:r>
      <w:r w:rsidRPr="00B43171">
        <w:rPr>
          <w:rStyle w:val="ezkurwreuab5ozgtqnkl"/>
          <w:rFonts w:ascii="GHEA Grapalat" w:hAnsi="GHEA Grapalat"/>
        </w:rPr>
        <w:t>было ли</w:t>
      </w:r>
      <w:r w:rsidRPr="00B43171">
        <w:rPr>
          <w:rFonts w:ascii="GHEA Grapalat" w:hAnsi="GHEA Grapalat"/>
        </w:rPr>
        <w:t xml:space="preserve"> </w:t>
      </w:r>
      <w:r w:rsidRPr="00B43171">
        <w:rPr>
          <w:rStyle w:val="ezkurwreuab5ozgtqnkl"/>
          <w:rFonts w:ascii="GHEA Grapalat" w:hAnsi="GHEA Grapalat"/>
        </w:rPr>
        <w:t>уступлено требование</w:t>
      </w:r>
      <w:r w:rsidRPr="009A510B">
        <w:rPr>
          <w:rStyle w:val="ezkurwreuab5ozgtqnkl"/>
          <w:rFonts w:ascii="GHEA Grapalat" w:hAnsi="GHEA Grapalat"/>
          <w:lang w:val="hy-AM"/>
        </w:rPr>
        <w:t xml:space="preserve">. </w:t>
      </w:r>
      <w:r w:rsidRPr="009A510B">
        <w:rPr>
          <w:rStyle w:val="ezkurwreuab5ozgtqnkl"/>
          <w:rFonts w:ascii="GHEA Grapalat" w:hAnsi="GHEA Grapalat"/>
        </w:rPr>
        <w:t>П</w:t>
      </w:r>
      <w:r w:rsidRPr="00B43171">
        <w:rPr>
          <w:rStyle w:val="ezkurwreuab5ozgtqnkl"/>
          <w:rFonts w:ascii="GHEA Grapalat" w:hAnsi="GHEA Grapalat"/>
        </w:rPr>
        <w:t>ри</w:t>
      </w:r>
      <w:r w:rsidRPr="00B43171">
        <w:rPr>
          <w:rFonts w:ascii="GHEA Grapalat" w:hAnsi="GHEA Grapalat"/>
        </w:rPr>
        <w:t xml:space="preserve"> </w:t>
      </w:r>
      <w:r w:rsidRPr="00B43171">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Pr="009A510B">
        <w:rPr>
          <w:rStyle w:val="ezkurwreuab5ozgtqnkl"/>
          <w:rFonts w:ascii="GHEA Grapalat" w:hAnsi="GHEA Grapalat"/>
        </w:rPr>
        <w:t>N</w:t>
      </w:r>
      <w:r w:rsidRPr="00B43171">
        <w:rPr>
          <w:rStyle w:val="ezkurwreuab5ozgtqnkl"/>
          <w:rFonts w:ascii="GHEA Grapalat" w:hAnsi="GHEA Grapalat"/>
        </w:rPr>
        <w:t xml:space="preserve"> </w:t>
      </w:r>
      <w:r>
        <w:rPr>
          <w:rStyle w:val="ezkurwreuab5ozgtqnkl"/>
          <w:rFonts w:ascii="GHEA Grapalat" w:hAnsi="GHEA Grapalat"/>
        </w:rPr>
        <w:t>4</w:t>
      </w:r>
      <w:r w:rsidRPr="00B43171">
        <w:rPr>
          <w:rStyle w:val="ezkurwreuab5ozgtqnkl"/>
          <w:rFonts w:ascii="GHEA Grapalat" w:hAnsi="GHEA Grapalat"/>
        </w:rPr>
        <w:t xml:space="preserve">)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производит платеж, установленный договором, финансовому</w:t>
      </w:r>
      <w:r w:rsidRPr="00B43171">
        <w:rPr>
          <w:rFonts w:ascii="GHEA Grapalat" w:hAnsi="GHEA Grapalat"/>
        </w:rPr>
        <w:t xml:space="preserve"> </w:t>
      </w:r>
      <w:r w:rsidRPr="00B43171">
        <w:rPr>
          <w:rStyle w:val="ezkurwreuab5ozgtqnkl"/>
          <w:rFonts w:ascii="GHEA Grapalat" w:hAnsi="GHEA Grapalat"/>
        </w:rPr>
        <w:t>агенту, если</w:t>
      </w:r>
      <w:r w:rsidRPr="00B43171">
        <w:rPr>
          <w:rFonts w:ascii="GHEA Grapalat" w:hAnsi="GHEA Grapalat"/>
        </w:rPr>
        <w:t xml:space="preserve"> </w:t>
      </w:r>
      <w:r w:rsidRPr="00B43171">
        <w:rPr>
          <w:rStyle w:val="ezkurwreuab5ozgtqnkl"/>
          <w:rFonts w:ascii="GHEA Grapalat" w:hAnsi="GHEA Grapalat"/>
        </w:rPr>
        <w:t>уведомление</w:t>
      </w:r>
      <w:r w:rsidRPr="00B43171">
        <w:rPr>
          <w:rFonts w:ascii="GHEA Grapalat" w:hAnsi="GHEA Grapalat"/>
        </w:rPr>
        <w:t xml:space="preserve"> </w:t>
      </w:r>
      <w:r w:rsidRPr="00B43171">
        <w:rPr>
          <w:rStyle w:val="ezkurwreuab5ozgtqnkl"/>
          <w:rFonts w:ascii="GHEA Grapalat" w:hAnsi="GHEA Grapalat"/>
        </w:rPr>
        <w:t>было получено</w:t>
      </w:r>
      <w:r w:rsidRPr="00B43171">
        <w:rPr>
          <w:rFonts w:ascii="GHEA Grapalat" w:hAnsi="GHEA Grapalat"/>
        </w:rPr>
        <w:t xml:space="preserve"> </w:t>
      </w:r>
      <w:r w:rsidRPr="00B43171">
        <w:rPr>
          <w:rStyle w:val="ezkurwreuab5ozgtqnkl"/>
          <w:rFonts w:ascii="GHEA Grapalat" w:hAnsi="GHEA Grapalat"/>
        </w:rPr>
        <w:t xml:space="preserve">в день, предшествующий дню внесения </w:t>
      </w:r>
      <w:r>
        <w:rPr>
          <w:rStyle w:val="ezkurwreuab5ozgtqnkl"/>
          <w:rFonts w:ascii="GHEA Grapalat" w:hAnsi="GHEA Grapalat"/>
        </w:rPr>
        <w:t>Заказчиком</w:t>
      </w:r>
      <w:r w:rsidRPr="00B43171">
        <w:rPr>
          <w:rStyle w:val="ezkurwreuab5ozgtqnkl"/>
          <w:rFonts w:ascii="GHEA Grapalat" w:hAnsi="GHEA Grapalat"/>
        </w:rPr>
        <w:t xml:space="preserve"> платежного поручения и копии протокола в казначейскую систему уполномоченного органа</w:t>
      </w:r>
      <w:r>
        <w:rPr>
          <w:rStyle w:val="ezkurwreuab5ozgtqnkl"/>
          <w:rFonts w:ascii="GHEA Grapalat" w:hAnsi="GHEA Grapalat"/>
        </w:rPr>
        <w:t xml:space="preserve">. </w:t>
      </w:r>
      <w:r w:rsidRPr="001802E6">
        <w:rPr>
          <w:rStyle w:val="ezkurwreuab5ozgtqnkl"/>
          <w:rFonts w:ascii="GHEA Grapalat" w:hAnsi="GHEA Grapalat"/>
          <w:vertAlign w:val="superscript"/>
        </w:rPr>
        <w:t>24</w:t>
      </w:r>
    </w:p>
    <w:p w14:paraId="0B30EC88" w14:textId="77777777" w:rsidR="003B2F27" w:rsidRPr="00AD29CE" w:rsidRDefault="003B2F27" w:rsidP="00281D41">
      <w:pPr>
        <w:widowControl w:val="0"/>
        <w:tabs>
          <w:tab w:val="left" w:pos="1276"/>
        </w:tabs>
        <w:ind w:firstLine="567"/>
        <w:contextualSpacing/>
        <w:jc w:val="both"/>
        <w:rPr>
          <w:rFonts w:ascii="GHEA Grapalat" w:hAnsi="GHEA Grapalat"/>
        </w:rPr>
      </w:pPr>
      <w:r w:rsidRPr="00AD29CE">
        <w:rPr>
          <w:rFonts w:ascii="GHEA Grapalat" w:hAnsi="GHEA Grapalat"/>
        </w:rPr>
        <w:t>7.1</w:t>
      </w:r>
      <w:r w:rsidR="00081284">
        <w:rPr>
          <w:rFonts w:ascii="GHEA Grapalat" w:hAnsi="GHEA Grapalat"/>
        </w:rPr>
        <w:t>3</w:t>
      </w:r>
      <w:r>
        <w:rPr>
          <w:rFonts w:ascii="GHEA Grapalat" w:hAnsi="GHEA Grapalat"/>
        </w:rPr>
        <w:t>.</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недостижения согласия споры разрешаются в </w:t>
      </w:r>
      <w:r w:rsidR="008A29BA">
        <w:rPr>
          <w:rFonts w:ascii="GHEA Grapalat" w:hAnsi="GHEA Grapalat"/>
        </w:rPr>
        <w:t>судебном порядке.</w:t>
      </w:r>
    </w:p>
    <w:p w14:paraId="6EEED78C" w14:textId="77777777" w:rsidR="003B2F27" w:rsidRPr="00AD29CE" w:rsidRDefault="003B2F27" w:rsidP="00281D41">
      <w:pPr>
        <w:widowControl w:val="0"/>
        <w:tabs>
          <w:tab w:val="left" w:pos="1276"/>
        </w:tabs>
        <w:ind w:firstLine="567"/>
        <w:contextualSpacing/>
        <w:jc w:val="both"/>
        <w:rPr>
          <w:rFonts w:ascii="GHEA Grapalat" w:hAnsi="GHEA Grapalat"/>
        </w:rPr>
      </w:pPr>
      <w:r w:rsidRPr="00AD29CE">
        <w:rPr>
          <w:rFonts w:ascii="GHEA Grapalat" w:hAnsi="GHEA Grapalat"/>
        </w:rPr>
        <w:t>7.1</w:t>
      </w:r>
      <w:r w:rsidR="00081284">
        <w:rPr>
          <w:rFonts w:ascii="GHEA Grapalat" w:hAnsi="GHEA Grapalat"/>
        </w:rPr>
        <w:t>4</w:t>
      </w:r>
      <w:r>
        <w:rPr>
          <w:rFonts w:ascii="GHEA Grapalat" w:hAnsi="GHEA Grapalat"/>
        </w:rPr>
        <w:t>.</w:t>
      </w:r>
      <w:r>
        <w:rPr>
          <w:rFonts w:ascii="GHEA Grapalat" w:hAnsi="GHEA Grapalat"/>
        </w:rPr>
        <w:tab/>
      </w:r>
      <w:r w:rsidRPr="00AD29CE">
        <w:rPr>
          <w:rFonts w:ascii="GHEA Grapalat" w:hAnsi="GHEA Grapalat"/>
        </w:rPr>
        <w:t xml:space="preserve">Настоящий Договор составлен на _____ страницах, заключается в двух экземплярах, имеющих равную юридическую силу. Приложения № 1, </w:t>
      </w:r>
      <w:r w:rsidR="00463B00" w:rsidRPr="00AD29CE">
        <w:rPr>
          <w:rFonts w:ascii="GHEA Grapalat" w:hAnsi="GHEA Grapalat"/>
        </w:rPr>
        <w:t xml:space="preserve">№ </w:t>
      </w:r>
      <w:r w:rsidR="00463B00" w:rsidRPr="00792156">
        <w:rPr>
          <w:rFonts w:ascii="GHEA Grapalat" w:hAnsi="GHEA Grapalat"/>
        </w:rPr>
        <w:t>2</w:t>
      </w:r>
      <w:r w:rsidR="00463B00" w:rsidRPr="00AD29CE">
        <w:rPr>
          <w:rFonts w:ascii="GHEA Grapalat" w:hAnsi="GHEA Grapalat"/>
        </w:rPr>
        <w:t xml:space="preserve">, </w:t>
      </w:r>
      <w:r w:rsidRPr="00AD29CE">
        <w:rPr>
          <w:rFonts w:ascii="GHEA Grapalat" w:hAnsi="GHEA Grapalat"/>
        </w:rPr>
        <w:t>№ 3</w:t>
      </w:r>
      <w:r w:rsidR="00C25E19" w:rsidRPr="00C25E19">
        <w:rPr>
          <w:rFonts w:ascii="GHEA Grapalat" w:hAnsi="GHEA Grapalat"/>
        </w:rPr>
        <w:t>,</w:t>
      </w:r>
      <w:r w:rsidRPr="00AD29CE">
        <w:rPr>
          <w:rFonts w:ascii="GHEA Grapalat" w:hAnsi="GHEA Grapalat"/>
        </w:rPr>
        <w:t xml:space="preserve"> № 3.1</w:t>
      </w:r>
      <w:r w:rsidR="00C25E19" w:rsidRPr="00AD29CE">
        <w:rPr>
          <w:rFonts w:ascii="GHEA Grapalat" w:hAnsi="GHEA Grapalat"/>
        </w:rPr>
        <w:t xml:space="preserve">, № </w:t>
      </w:r>
      <w:r w:rsidR="00C25E19" w:rsidRPr="000243F8">
        <w:rPr>
          <w:rFonts w:ascii="GHEA Grapalat" w:hAnsi="GHEA Grapalat"/>
        </w:rPr>
        <w:t>4</w:t>
      </w:r>
      <w:r w:rsidRPr="00AD29CE">
        <w:rPr>
          <w:rFonts w:ascii="GHEA Grapalat" w:hAnsi="GHEA Grapalat"/>
        </w:rPr>
        <w:t xml:space="preserve"> к настоящему Договору считаются неотъемлемой частью договора, и каждой стороне предоставляется по одному экземпляру договора.</w:t>
      </w:r>
    </w:p>
    <w:p w14:paraId="5BD01443" w14:textId="77777777" w:rsidR="003B2F27" w:rsidRPr="00AD29CE" w:rsidRDefault="003B2F27" w:rsidP="003F4FD0">
      <w:pPr>
        <w:widowControl w:val="0"/>
        <w:tabs>
          <w:tab w:val="left" w:pos="1276"/>
        </w:tabs>
        <w:ind w:firstLine="567"/>
        <w:contextualSpacing/>
        <w:jc w:val="both"/>
        <w:rPr>
          <w:rFonts w:ascii="GHEA Grapalat" w:hAnsi="GHEA Grapalat"/>
          <w:bCs/>
        </w:rPr>
      </w:pPr>
      <w:r w:rsidRPr="00AD29CE">
        <w:rPr>
          <w:rFonts w:ascii="GHEA Grapalat" w:hAnsi="GHEA Grapalat"/>
        </w:rPr>
        <w:t>7.1</w:t>
      </w:r>
      <w:r w:rsidR="00081284">
        <w:rPr>
          <w:rFonts w:ascii="GHEA Grapalat" w:hAnsi="GHEA Grapalat"/>
        </w:rPr>
        <w:t>5</w:t>
      </w:r>
      <w:r>
        <w:rPr>
          <w:rFonts w:ascii="GHEA Grapalat" w:hAnsi="GHEA Grapalat"/>
        </w:rPr>
        <w:t>.</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14:paraId="58A638A9" w14:textId="77777777" w:rsidR="003B2F27" w:rsidRPr="00AD29CE" w:rsidRDefault="003B2F27" w:rsidP="003F4FD0">
      <w:pPr>
        <w:widowControl w:val="0"/>
        <w:contextualSpacing/>
        <w:rPr>
          <w:rFonts w:ascii="GHEA Grapalat" w:hAnsi="GHEA Grapalat"/>
        </w:rPr>
      </w:pPr>
    </w:p>
    <w:p w14:paraId="7BD8A1EE" w14:textId="77777777"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14:paraId="097ABE2B" w14:textId="77777777" w:rsidTr="005B7138">
        <w:trPr>
          <w:jc w:val="center"/>
        </w:trPr>
        <w:tc>
          <w:tcPr>
            <w:tcW w:w="4536" w:type="dxa"/>
          </w:tcPr>
          <w:p w14:paraId="40C90EF0" w14:textId="77777777" w:rsidR="003B2F27" w:rsidRPr="00AD29CE" w:rsidRDefault="003B2F27" w:rsidP="003F4FD0">
            <w:pPr>
              <w:widowControl w:val="0"/>
              <w:contextualSpacing/>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14:paraId="7C4EE12E" w14:textId="77777777" w:rsidR="003B2F27" w:rsidRPr="00E40AC8" w:rsidRDefault="003B2F27" w:rsidP="003F4FD0">
            <w:pPr>
              <w:widowControl w:val="0"/>
              <w:contextualSpacing/>
              <w:jc w:val="center"/>
              <w:rPr>
                <w:rFonts w:ascii="GHEA Grapalat" w:hAnsi="GHEA Grapalat"/>
              </w:rPr>
            </w:pPr>
            <w:r w:rsidRPr="00E40AC8">
              <w:rPr>
                <w:rFonts w:ascii="GHEA Grapalat" w:hAnsi="GHEA Grapalat"/>
              </w:rPr>
              <w:t>____________________________</w:t>
            </w:r>
          </w:p>
          <w:p w14:paraId="7921934D" w14:textId="77777777"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14:paraId="181CD8E7" w14:textId="77777777" w:rsidR="003B2F27" w:rsidRDefault="003B2F27" w:rsidP="003F4FD0">
            <w:pPr>
              <w:widowControl w:val="0"/>
              <w:contextualSpacing/>
              <w:jc w:val="center"/>
              <w:rPr>
                <w:rFonts w:ascii="GHEA Grapalat" w:hAnsi="GHEA Grapalat"/>
                <w:lang w:val="en-US"/>
              </w:rPr>
            </w:pPr>
          </w:p>
          <w:p w14:paraId="25B9C6FF" w14:textId="77777777"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c>
          <w:tcPr>
            <w:tcW w:w="4111" w:type="dxa"/>
          </w:tcPr>
          <w:p w14:paraId="6313FD80" w14:textId="77777777" w:rsidR="003B2F27" w:rsidRPr="00AD29CE" w:rsidRDefault="003B2F27" w:rsidP="003F4FD0">
            <w:pPr>
              <w:widowControl w:val="0"/>
              <w:contextualSpacing/>
              <w:jc w:val="center"/>
              <w:rPr>
                <w:rFonts w:ascii="GHEA Grapalat" w:hAnsi="GHEA Grapalat"/>
                <w:b/>
              </w:rPr>
            </w:pPr>
            <w:r>
              <w:rPr>
                <w:rFonts w:ascii="GHEA Grapalat" w:hAnsi="GHEA Grapalat"/>
                <w:b/>
              </w:rPr>
              <w:t>ИСПОЛНИТЕЛ</w:t>
            </w:r>
            <w:r w:rsidRPr="00AD29CE">
              <w:rPr>
                <w:rFonts w:ascii="GHEA Grapalat" w:hAnsi="GHEA Grapalat"/>
                <w:b/>
              </w:rPr>
              <w:t>Ь</w:t>
            </w:r>
          </w:p>
          <w:p w14:paraId="10F101AD" w14:textId="77777777" w:rsidR="003B2F27" w:rsidRPr="00E40AC8" w:rsidRDefault="003B2F27" w:rsidP="003F4FD0">
            <w:pPr>
              <w:widowControl w:val="0"/>
              <w:contextualSpacing/>
              <w:jc w:val="center"/>
              <w:rPr>
                <w:rFonts w:ascii="GHEA Grapalat" w:hAnsi="GHEA Grapalat"/>
                <w:lang w:val="en-US"/>
              </w:rPr>
            </w:pPr>
            <w:r>
              <w:rPr>
                <w:rFonts w:ascii="GHEA Grapalat" w:hAnsi="GHEA Grapalat"/>
                <w:lang w:val="en-US"/>
              </w:rPr>
              <w:t>____________________________</w:t>
            </w:r>
          </w:p>
          <w:p w14:paraId="08DA0C17" w14:textId="77777777"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14:paraId="300E7159" w14:textId="77777777" w:rsidR="003B2F27" w:rsidRDefault="003B2F27" w:rsidP="003F4FD0">
            <w:pPr>
              <w:widowControl w:val="0"/>
              <w:contextualSpacing/>
              <w:jc w:val="center"/>
              <w:rPr>
                <w:rFonts w:ascii="GHEA Grapalat" w:hAnsi="GHEA Grapalat"/>
                <w:lang w:val="en-US"/>
              </w:rPr>
            </w:pPr>
          </w:p>
          <w:p w14:paraId="351F3681" w14:textId="77777777"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r>
    </w:tbl>
    <w:p w14:paraId="44DE4027" w14:textId="77777777" w:rsidR="003B2F27" w:rsidRPr="00AD29CE" w:rsidRDefault="003B2F27" w:rsidP="003F4FD0">
      <w:pPr>
        <w:widowControl w:val="0"/>
        <w:ind w:firstLine="709"/>
        <w:contextualSpacing/>
        <w:jc w:val="center"/>
        <w:rPr>
          <w:rFonts w:ascii="GHEA Grapalat" w:hAnsi="GHEA Grapalat"/>
          <w:b/>
        </w:rPr>
      </w:pPr>
    </w:p>
    <w:p w14:paraId="1D4FEB6A" w14:textId="77777777" w:rsidR="003B2F27" w:rsidRPr="00AD29CE" w:rsidRDefault="003B2F27" w:rsidP="003F4FD0">
      <w:pPr>
        <w:widowControl w:val="0"/>
        <w:ind w:firstLine="567"/>
        <w:contextualSpacing/>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1E0713C8" w14:textId="77777777" w:rsidR="003B2F27" w:rsidRPr="00AD29CE" w:rsidRDefault="003B2F27" w:rsidP="003F4FD0">
      <w:pPr>
        <w:widowControl w:val="0"/>
        <w:autoSpaceDE w:val="0"/>
        <w:autoSpaceDN w:val="0"/>
        <w:adjustRightInd w:val="0"/>
        <w:contextualSpacing/>
        <w:jc w:val="right"/>
        <w:rPr>
          <w:rFonts w:ascii="GHEA Grapalat" w:hAnsi="GHEA Grapalat" w:cs="TimesArmenianPSMT"/>
        </w:rPr>
      </w:pPr>
    </w:p>
    <w:p w14:paraId="108EA412" w14:textId="77777777" w:rsidR="003B2F27" w:rsidRDefault="003B2F27" w:rsidP="003F4FD0">
      <w:pPr>
        <w:contextualSpacing/>
        <w:rPr>
          <w:rFonts w:ascii="GHEA Grapalat" w:hAnsi="GHEA Grapalat"/>
        </w:rPr>
      </w:pPr>
      <w:r>
        <w:rPr>
          <w:rFonts w:ascii="GHEA Grapalat" w:hAnsi="GHEA Grapalat"/>
        </w:rPr>
        <w:br w:type="page"/>
      </w:r>
    </w:p>
    <w:p w14:paraId="4B38F3CC"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14:paraId="62EDA7DB"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524D7917" w14:textId="77777777" w:rsidR="003B2F27" w:rsidRPr="00AD29CE" w:rsidRDefault="003B2F27" w:rsidP="003B2F27">
      <w:pPr>
        <w:widowControl w:val="0"/>
        <w:spacing w:after="160" w:line="360" w:lineRule="auto"/>
        <w:jc w:val="center"/>
        <w:rPr>
          <w:rFonts w:ascii="GHEA Grapalat" w:hAnsi="GHEA Grapalat"/>
        </w:rPr>
      </w:pPr>
    </w:p>
    <w:p w14:paraId="012B3CDA" w14:textId="77777777" w:rsidR="003B2F27"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9"/>
        <w:t>*</w:t>
      </w:r>
    </w:p>
    <w:p w14:paraId="72CA3456" w14:textId="77777777" w:rsidR="00092AFE" w:rsidRDefault="00092AFE" w:rsidP="003B2F27">
      <w:pPr>
        <w:widowControl w:val="0"/>
        <w:spacing w:after="160" w:line="360" w:lineRule="auto"/>
        <w:jc w:val="center"/>
        <w:rPr>
          <w:rFonts w:ascii="GHEA Grapalat" w:hAnsi="GHEA Grapalat"/>
        </w:rPr>
      </w:pPr>
    </w:p>
    <w:p w14:paraId="5246A979" w14:textId="77777777" w:rsidR="00092AFE" w:rsidRPr="007D73E1" w:rsidRDefault="007D73E1" w:rsidP="003B2F27">
      <w:pPr>
        <w:widowControl w:val="0"/>
        <w:spacing w:after="160" w:line="360" w:lineRule="auto"/>
        <w:jc w:val="center"/>
        <w:rPr>
          <w:rFonts w:ascii="GHEA Grapalat" w:hAnsi="GHEA Grapalat"/>
          <w:b/>
          <w:color w:val="FF0000"/>
        </w:rPr>
      </w:pPr>
      <w:r w:rsidRPr="007D73E1">
        <w:rPr>
          <w:rFonts w:ascii="GHEA Grapalat" w:hAnsi="GHEA Grapalat"/>
          <w:b/>
          <w:color w:val="FF0000"/>
        </w:rPr>
        <w:t>ПРИКРЕПЛЕНО ОТДЕЛЬНЫМ ФАЙЛОМ</w:t>
      </w:r>
    </w:p>
    <w:p w14:paraId="7BE0716D" w14:textId="77777777" w:rsidR="007D73E1" w:rsidRPr="00E40AC8" w:rsidRDefault="007D73E1" w:rsidP="003B2F27">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14:paraId="3E493E9D" w14:textId="77777777" w:rsidTr="005B7138">
        <w:trPr>
          <w:jc w:val="center"/>
        </w:trPr>
        <w:tc>
          <w:tcPr>
            <w:tcW w:w="4536" w:type="dxa"/>
          </w:tcPr>
          <w:p w14:paraId="6C6C6712"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15BAFCC7"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14:paraId="41800CAC"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68730D08"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20C7D0FD" w14:textId="77777777" w:rsidR="003B2F27" w:rsidRPr="00AD29CE" w:rsidRDefault="003B2F27" w:rsidP="005B7138">
            <w:pPr>
              <w:widowControl w:val="0"/>
              <w:spacing w:after="160" w:line="360" w:lineRule="auto"/>
              <w:jc w:val="center"/>
              <w:rPr>
                <w:rFonts w:ascii="GHEA Grapalat" w:hAnsi="GHEA Grapalat"/>
              </w:rPr>
            </w:pPr>
          </w:p>
        </w:tc>
        <w:tc>
          <w:tcPr>
            <w:tcW w:w="4343" w:type="dxa"/>
          </w:tcPr>
          <w:p w14:paraId="2CA92EA9"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716FDE6F"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14:paraId="6BB54EBE"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259ACA22"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14:paraId="1AF3D2B9" w14:textId="77777777"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14:paraId="16E7B3D7" w14:textId="77777777" w:rsidR="0011447A" w:rsidRPr="009F3DC7" w:rsidRDefault="0011447A" w:rsidP="0011447A">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 xml:space="preserve">Приложение № </w:t>
      </w:r>
      <w:r>
        <w:rPr>
          <w:rFonts w:ascii="GHEA Grapalat" w:hAnsi="GHEA Grapalat"/>
          <w:i/>
        </w:rPr>
        <w:t>2</w:t>
      </w:r>
    </w:p>
    <w:p w14:paraId="51EAEE29" w14:textId="77777777" w:rsidR="0011447A" w:rsidRPr="009F3DC7" w:rsidRDefault="0011447A" w:rsidP="0011447A">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14:paraId="3CBF776E" w14:textId="77777777" w:rsidR="0011447A" w:rsidRPr="009F3DC7" w:rsidRDefault="0011447A" w:rsidP="0011447A">
      <w:pPr>
        <w:widowControl w:val="0"/>
        <w:tabs>
          <w:tab w:val="left" w:pos="9540"/>
        </w:tabs>
        <w:spacing w:after="160" w:line="360" w:lineRule="auto"/>
        <w:ind w:firstLine="567"/>
        <w:jc w:val="center"/>
        <w:rPr>
          <w:rFonts w:ascii="GHEA Grapalat" w:hAnsi="GHEA Grapalat"/>
        </w:rPr>
      </w:pPr>
    </w:p>
    <w:p w14:paraId="18559D51" w14:textId="77777777" w:rsidR="0011447A" w:rsidRPr="00685FDC" w:rsidRDefault="0011447A" w:rsidP="0011447A">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10"/>
        <w:t>*</w:t>
      </w:r>
    </w:p>
    <w:p w14:paraId="2780E48D" w14:textId="77777777" w:rsidR="0011447A" w:rsidRDefault="0011447A" w:rsidP="0011447A">
      <w:pPr>
        <w:widowControl w:val="0"/>
        <w:spacing w:after="160" w:line="360" w:lineRule="auto"/>
        <w:jc w:val="center"/>
        <w:rPr>
          <w:rFonts w:ascii="GHEA Grapalat" w:hAnsi="GHEA Grapalat"/>
          <w:b/>
          <w:color w:val="FF0000"/>
        </w:rPr>
      </w:pPr>
      <w:r w:rsidRPr="007D73E1">
        <w:rPr>
          <w:rFonts w:ascii="GHEA Grapalat" w:hAnsi="GHEA Grapalat"/>
          <w:b/>
          <w:color w:val="FF0000"/>
        </w:rPr>
        <w:t>ПРИКРЕПЛЕНО ОТДЕЛЬНЫМ ФАЙЛОМ</w:t>
      </w:r>
    </w:p>
    <w:p w14:paraId="16CCAA93" w14:textId="77777777" w:rsidR="0011447A" w:rsidRPr="00987E44" w:rsidRDefault="0011447A" w:rsidP="0011447A">
      <w:pPr>
        <w:widowControl w:val="0"/>
        <w:spacing w:after="160" w:line="360" w:lineRule="auto"/>
        <w:ind w:firstLine="567"/>
        <w:jc w:val="center"/>
        <w:rPr>
          <w:rFonts w:ascii="Sylfaen" w:hAnsi="Sylfaen"/>
          <w:color w:val="FF0000"/>
          <w:lang w:val="hy-AM"/>
        </w:rPr>
      </w:pPr>
    </w:p>
    <w:tbl>
      <w:tblPr>
        <w:tblW w:w="9639" w:type="dxa"/>
        <w:jc w:val="center"/>
        <w:tblLayout w:type="fixed"/>
        <w:tblLook w:val="0000" w:firstRow="0" w:lastRow="0" w:firstColumn="0" w:lastColumn="0" w:noHBand="0" w:noVBand="0"/>
      </w:tblPr>
      <w:tblGrid>
        <w:gridCol w:w="4536"/>
        <w:gridCol w:w="760"/>
        <w:gridCol w:w="4343"/>
      </w:tblGrid>
      <w:tr w:rsidR="0011447A" w:rsidRPr="009F3DC7" w14:paraId="29B0AAEF" w14:textId="77777777" w:rsidTr="00CC689E">
        <w:trPr>
          <w:jc w:val="center"/>
        </w:trPr>
        <w:tc>
          <w:tcPr>
            <w:tcW w:w="4536" w:type="dxa"/>
          </w:tcPr>
          <w:p w14:paraId="44B88977" w14:textId="77777777" w:rsidR="0011447A" w:rsidRPr="009F3DC7" w:rsidRDefault="0011447A" w:rsidP="00CC689E">
            <w:pPr>
              <w:widowControl w:val="0"/>
              <w:spacing w:after="160" w:line="360" w:lineRule="auto"/>
              <w:jc w:val="center"/>
              <w:rPr>
                <w:rFonts w:ascii="GHEA Grapalat" w:hAnsi="GHEA Grapalat" w:cs="Sylfaen"/>
                <w:b/>
                <w:bCs/>
              </w:rPr>
            </w:pPr>
            <w:r w:rsidRPr="009F3DC7">
              <w:rPr>
                <w:rFonts w:ascii="GHEA Grapalat" w:hAnsi="GHEA Grapalat"/>
                <w:b/>
              </w:rPr>
              <w:t>ЗАКАЗЧИК</w:t>
            </w:r>
          </w:p>
          <w:p w14:paraId="767E7FAE" w14:textId="77777777" w:rsidR="0011447A" w:rsidRPr="00685FDC" w:rsidRDefault="0011447A" w:rsidP="00CC689E">
            <w:pPr>
              <w:widowControl w:val="0"/>
              <w:spacing w:after="160" w:line="360" w:lineRule="auto"/>
              <w:jc w:val="center"/>
              <w:rPr>
                <w:rFonts w:ascii="GHEA Grapalat" w:hAnsi="GHEA Grapalat"/>
                <w:lang w:val="en-US"/>
              </w:rPr>
            </w:pPr>
            <w:r>
              <w:rPr>
                <w:rFonts w:ascii="GHEA Grapalat" w:hAnsi="GHEA Grapalat"/>
                <w:lang w:val="en-US"/>
              </w:rPr>
              <w:t>______________________</w:t>
            </w:r>
          </w:p>
          <w:p w14:paraId="6DF5342A" w14:textId="77777777" w:rsidR="0011447A" w:rsidRPr="009F3DC7" w:rsidRDefault="0011447A" w:rsidP="00CC689E">
            <w:pPr>
              <w:widowControl w:val="0"/>
              <w:spacing w:after="160" w:line="360" w:lineRule="auto"/>
              <w:jc w:val="center"/>
              <w:rPr>
                <w:rFonts w:ascii="GHEA Grapalat" w:hAnsi="GHEA Grapalat"/>
              </w:rPr>
            </w:pPr>
            <w:r w:rsidRPr="009F3DC7">
              <w:rPr>
                <w:rFonts w:ascii="GHEA Grapalat" w:hAnsi="GHEA Grapalat"/>
              </w:rPr>
              <w:t>/подпись/</w:t>
            </w:r>
          </w:p>
          <w:p w14:paraId="72DF1622" w14:textId="77777777" w:rsidR="0011447A" w:rsidRPr="009F3DC7" w:rsidRDefault="0011447A" w:rsidP="00CC689E">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14:paraId="7360FF53" w14:textId="77777777" w:rsidR="0011447A" w:rsidRPr="009F3DC7" w:rsidRDefault="0011447A" w:rsidP="00CC689E">
            <w:pPr>
              <w:widowControl w:val="0"/>
              <w:spacing w:after="160" w:line="360" w:lineRule="auto"/>
              <w:jc w:val="center"/>
              <w:rPr>
                <w:rFonts w:ascii="GHEA Grapalat" w:hAnsi="GHEA Grapalat"/>
              </w:rPr>
            </w:pPr>
          </w:p>
        </w:tc>
        <w:tc>
          <w:tcPr>
            <w:tcW w:w="4343" w:type="dxa"/>
          </w:tcPr>
          <w:p w14:paraId="6B2FFF6C" w14:textId="77777777" w:rsidR="0011447A" w:rsidRPr="009F3DC7" w:rsidRDefault="0011447A" w:rsidP="00CC689E">
            <w:pPr>
              <w:widowControl w:val="0"/>
              <w:spacing w:after="160" w:line="360" w:lineRule="auto"/>
              <w:jc w:val="center"/>
              <w:rPr>
                <w:rFonts w:ascii="GHEA Grapalat" w:hAnsi="GHEA Grapalat" w:cs="Sylfaen"/>
                <w:b/>
                <w:bCs/>
              </w:rPr>
            </w:pPr>
            <w:r w:rsidRPr="009F3DC7">
              <w:rPr>
                <w:rFonts w:ascii="GHEA Grapalat" w:hAnsi="GHEA Grapalat"/>
                <w:b/>
              </w:rPr>
              <w:t>ПОДРЯДЧИК</w:t>
            </w:r>
          </w:p>
          <w:p w14:paraId="2B66BE35" w14:textId="77777777" w:rsidR="0011447A" w:rsidRPr="00685FDC" w:rsidRDefault="0011447A" w:rsidP="00CC689E">
            <w:pPr>
              <w:widowControl w:val="0"/>
              <w:spacing w:after="160" w:line="360" w:lineRule="auto"/>
              <w:jc w:val="center"/>
              <w:rPr>
                <w:rFonts w:ascii="GHEA Grapalat" w:hAnsi="GHEA Grapalat"/>
                <w:lang w:val="en-US"/>
              </w:rPr>
            </w:pPr>
            <w:r>
              <w:rPr>
                <w:rFonts w:ascii="GHEA Grapalat" w:hAnsi="GHEA Grapalat"/>
                <w:lang w:val="en-US"/>
              </w:rPr>
              <w:t>_____________________</w:t>
            </w:r>
          </w:p>
          <w:p w14:paraId="1F9BC75B" w14:textId="77777777" w:rsidR="0011447A" w:rsidRPr="009F3DC7" w:rsidRDefault="0011447A" w:rsidP="00CC689E">
            <w:pPr>
              <w:widowControl w:val="0"/>
              <w:spacing w:after="160" w:line="360" w:lineRule="auto"/>
              <w:jc w:val="center"/>
              <w:rPr>
                <w:rFonts w:ascii="GHEA Grapalat" w:hAnsi="GHEA Grapalat"/>
              </w:rPr>
            </w:pPr>
            <w:r w:rsidRPr="009F3DC7">
              <w:rPr>
                <w:rFonts w:ascii="GHEA Grapalat" w:hAnsi="GHEA Grapalat"/>
              </w:rPr>
              <w:t>/подпись/</w:t>
            </w:r>
          </w:p>
          <w:p w14:paraId="363BA834" w14:textId="77777777" w:rsidR="0011447A" w:rsidRPr="009F3DC7" w:rsidRDefault="0011447A" w:rsidP="00CC689E">
            <w:pPr>
              <w:widowControl w:val="0"/>
              <w:spacing w:after="160" w:line="360" w:lineRule="auto"/>
              <w:jc w:val="center"/>
              <w:rPr>
                <w:rFonts w:ascii="GHEA Grapalat" w:hAnsi="GHEA Grapalat"/>
              </w:rPr>
            </w:pPr>
            <w:r w:rsidRPr="009F3DC7">
              <w:rPr>
                <w:rFonts w:ascii="GHEA Grapalat" w:hAnsi="GHEA Grapalat"/>
              </w:rPr>
              <w:t>М. П.</w:t>
            </w:r>
          </w:p>
        </w:tc>
      </w:tr>
    </w:tbl>
    <w:p w14:paraId="799A56B5" w14:textId="77777777" w:rsidR="0011447A" w:rsidRPr="009F3DC7" w:rsidRDefault="0011447A" w:rsidP="0011447A">
      <w:pPr>
        <w:widowControl w:val="0"/>
        <w:spacing w:after="160" w:line="360" w:lineRule="auto"/>
        <w:ind w:firstLine="567"/>
        <w:rPr>
          <w:rFonts w:ascii="GHEA Grapalat" w:hAnsi="GHEA Grapalat"/>
        </w:rPr>
        <w:sectPr w:rsidR="0011447A" w:rsidRPr="009F3DC7" w:rsidSect="00CC689E">
          <w:footerReference w:type="default" r:id="rId8"/>
          <w:footnotePr>
            <w:pos w:val="beneathText"/>
          </w:footnotePr>
          <w:pgSz w:w="11907" w:h="16840" w:code="9"/>
          <w:pgMar w:top="993" w:right="567" w:bottom="1418" w:left="709" w:header="561" w:footer="561" w:gutter="0"/>
          <w:cols w:space="720"/>
          <w:docGrid w:linePitch="326"/>
        </w:sectPr>
      </w:pPr>
    </w:p>
    <w:p w14:paraId="30FD4D53" w14:textId="77777777" w:rsidR="00E62C64" w:rsidRDefault="00E62C64">
      <w:pPr>
        <w:rPr>
          <w:rFonts w:ascii="GHEA Grapalat" w:hAnsi="GHEA Grapalat"/>
          <w:i/>
        </w:rPr>
      </w:pPr>
    </w:p>
    <w:p w14:paraId="008C2E77" w14:textId="77777777"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Приложение № 3</w:t>
      </w:r>
    </w:p>
    <w:p w14:paraId="1CDF3F62" w14:textId="77777777"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3B8F5643" w14:textId="77777777" w:rsidR="003B2F27" w:rsidRPr="00AD29CE" w:rsidRDefault="003B2F27" w:rsidP="007D73E1">
      <w:pPr>
        <w:widowControl w:val="0"/>
        <w:autoSpaceDE w:val="0"/>
        <w:autoSpaceDN w:val="0"/>
        <w:adjustRightInd w:val="0"/>
        <w:contextualSpacing/>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AD29CE" w:rsidDel="004B29A5" w14:paraId="08CFF413" w14:textId="77777777" w:rsidTr="005B7138">
        <w:trPr>
          <w:tblCellSpacing w:w="7" w:type="dxa"/>
          <w:jc w:val="center"/>
        </w:trPr>
        <w:tc>
          <w:tcPr>
            <w:tcW w:w="0" w:type="auto"/>
            <w:gridSpan w:val="2"/>
            <w:vAlign w:val="center"/>
          </w:tcPr>
          <w:p w14:paraId="04ED2E82" w14:textId="77777777" w:rsidR="003B2F27" w:rsidRPr="00AD29CE" w:rsidDel="004B29A5" w:rsidRDefault="003B2F27" w:rsidP="007D73E1">
            <w:pPr>
              <w:widowControl w:val="0"/>
              <w:contextualSpacing/>
              <w:rPr>
                <w:rFonts w:ascii="GHEA Grapalat" w:hAnsi="GHEA Grapalat"/>
                <w:iCs/>
                <w:color w:val="000000"/>
              </w:rPr>
            </w:pPr>
          </w:p>
        </w:tc>
        <w:tc>
          <w:tcPr>
            <w:tcW w:w="0" w:type="auto"/>
            <w:vAlign w:val="center"/>
          </w:tcPr>
          <w:p w14:paraId="1A1DEB13" w14:textId="77777777" w:rsidR="003B2F27" w:rsidRPr="00AD29CE" w:rsidDel="004B29A5" w:rsidRDefault="003B2F27" w:rsidP="007D73E1">
            <w:pPr>
              <w:widowControl w:val="0"/>
              <w:contextualSpacing/>
              <w:rPr>
                <w:rFonts w:ascii="GHEA Grapalat" w:hAnsi="GHEA Grapalat" w:cs="Arial"/>
                <w:iCs/>
                <w:color w:val="000000"/>
              </w:rPr>
            </w:pPr>
          </w:p>
        </w:tc>
      </w:tr>
      <w:tr w:rsidR="003B2F27" w:rsidRPr="00AD29CE" w14:paraId="2C2A71F2" w14:textId="77777777" w:rsidTr="005B7138">
        <w:trPr>
          <w:tblCellSpacing w:w="7" w:type="dxa"/>
          <w:jc w:val="center"/>
        </w:trPr>
        <w:tc>
          <w:tcPr>
            <w:tcW w:w="0" w:type="auto"/>
            <w:vAlign w:val="center"/>
          </w:tcPr>
          <w:p w14:paraId="2CD32AE9" w14:textId="77777777"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14:paraId="3C21F45A" w14:textId="77777777"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14:paraId="7DA7F403" w14:textId="77777777"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14:paraId="2F4916B2" w14:textId="77777777"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14:paraId="21F86B08" w14:textId="77777777" w:rsidR="003B2F27" w:rsidRPr="00CA2754" w:rsidRDefault="003B2F27" w:rsidP="007D73E1">
            <w:pPr>
              <w:widowControl w:val="0"/>
              <w:contextualSpacing/>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14:paraId="522EC681" w14:textId="77777777"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14:paraId="67823055" w14:textId="77777777" w:rsidR="003B2F27" w:rsidRPr="00CA2754" w:rsidRDefault="003B2F27" w:rsidP="007D73E1">
            <w:pPr>
              <w:widowControl w:val="0"/>
              <w:contextualSpacing/>
              <w:jc w:val="center"/>
              <w:rPr>
                <w:rFonts w:ascii="GHEA Grapalat" w:hAnsi="GHEA Grapalat"/>
                <w:iCs/>
                <w:color w:val="000000"/>
              </w:rPr>
            </w:pPr>
            <w:r>
              <w:rPr>
                <w:rFonts w:ascii="GHEA Grapalat" w:hAnsi="GHEA Grapalat"/>
                <w:color w:val="000000"/>
              </w:rPr>
              <w:t>Заказчик</w:t>
            </w:r>
          </w:p>
          <w:p w14:paraId="0885152F" w14:textId="77777777"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14:paraId="748A598E" w14:textId="77777777"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14:paraId="7A9A803D" w14:textId="77777777"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14:paraId="1436947B" w14:textId="77777777"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14:paraId="0CEAF0F4" w14:textId="77777777"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14:paraId="73621851" w14:textId="77777777" w:rsidR="003B2F27" w:rsidRPr="00AD29CE" w:rsidRDefault="003B2F27" w:rsidP="007D73E1">
      <w:pPr>
        <w:widowControl w:val="0"/>
        <w:ind w:firstLine="375"/>
        <w:contextualSpacing/>
        <w:rPr>
          <w:rFonts w:ascii="GHEA Grapalat" w:hAnsi="GHEA Grapalat"/>
          <w:iCs/>
          <w:color w:val="000000"/>
        </w:rPr>
      </w:pPr>
    </w:p>
    <w:p w14:paraId="154BDF9A" w14:textId="77777777" w:rsidR="003B2F27" w:rsidRPr="00AD29CE" w:rsidRDefault="003B2F27" w:rsidP="007D73E1">
      <w:pPr>
        <w:widowControl w:val="0"/>
        <w:ind w:left="567" w:right="566"/>
        <w:contextualSpacing/>
        <w:jc w:val="center"/>
        <w:rPr>
          <w:rFonts w:ascii="GHEA Grapalat" w:hAnsi="GHEA Grapalat"/>
          <w:iCs/>
          <w:color w:val="000000"/>
        </w:rPr>
      </w:pPr>
      <w:r w:rsidRPr="00AD29CE">
        <w:rPr>
          <w:rFonts w:ascii="GHEA Grapalat" w:hAnsi="GHEA Grapalat"/>
          <w:b/>
          <w:color w:val="000000"/>
        </w:rPr>
        <w:t>АКТ №</w:t>
      </w:r>
    </w:p>
    <w:p w14:paraId="1ACDDA4F" w14:textId="77777777" w:rsidR="003B2F27" w:rsidRPr="00CA2754" w:rsidRDefault="003B2F27" w:rsidP="007D73E1">
      <w:pPr>
        <w:widowControl w:val="0"/>
        <w:ind w:left="567" w:right="566"/>
        <w:contextualSpacing/>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14:paraId="663CC77D" w14:textId="77777777" w:rsidR="003B2F27" w:rsidRPr="00AD29CE" w:rsidRDefault="003B2F27" w:rsidP="007D73E1">
      <w:pPr>
        <w:pStyle w:val="a3"/>
        <w:widowControl w:val="0"/>
        <w:spacing w:line="240" w:lineRule="auto"/>
        <w:ind w:firstLine="0"/>
        <w:contextualSpacing/>
        <w:jc w:val="center"/>
        <w:rPr>
          <w:rFonts w:ascii="GHEA Grapalat" w:hAnsi="GHEA Grapalat"/>
          <w:b/>
          <w:bCs/>
          <w:iCs/>
          <w:sz w:val="24"/>
          <w:szCs w:val="24"/>
        </w:rPr>
      </w:pPr>
    </w:p>
    <w:p w14:paraId="44BDE87E" w14:textId="77777777" w:rsidR="003B2F27" w:rsidRPr="00AD29CE" w:rsidRDefault="003B2F27" w:rsidP="007D73E1">
      <w:pPr>
        <w:pStyle w:val="a3"/>
        <w:widowControl w:val="0"/>
        <w:tabs>
          <w:tab w:val="left" w:pos="1134"/>
          <w:tab w:val="left" w:pos="1985"/>
        </w:tabs>
        <w:spacing w:line="240" w:lineRule="auto"/>
        <w:ind w:firstLine="540"/>
        <w:contextualSpacing/>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14:paraId="448CFAB2" w14:textId="77777777" w:rsidR="003B2F27" w:rsidRPr="00AD29CE" w:rsidRDefault="003B2F27" w:rsidP="007D73E1">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14:paraId="6F7A5F18" w14:textId="77777777" w:rsidR="003B2F27" w:rsidRPr="00AD29CE" w:rsidRDefault="003B2F27" w:rsidP="007D73E1">
      <w:pPr>
        <w:pStyle w:val="af4"/>
        <w:widowControl w:val="0"/>
        <w:tabs>
          <w:tab w:val="left" w:pos="8789"/>
        </w:tabs>
        <w:spacing w:before="0" w:beforeAutospacing="0" w:after="0" w:afterAutospacing="0"/>
        <w:contextualSpacing/>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14:paraId="449F1328" w14:textId="77777777" w:rsidR="003B2F27" w:rsidRPr="00AD29CE" w:rsidRDefault="003B2F27" w:rsidP="007D73E1">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14:paraId="25AEADB0" w14:textId="77777777" w:rsidR="003B2F27" w:rsidRPr="00AD29CE" w:rsidRDefault="003B2F27" w:rsidP="007D73E1">
      <w:pPr>
        <w:widowControl w:val="0"/>
        <w:tabs>
          <w:tab w:val="left" w:pos="5387"/>
          <w:tab w:val="left" w:pos="6237"/>
        </w:tabs>
        <w:contextualSpacing/>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14:paraId="394A0FB5" w14:textId="77777777" w:rsidR="003B2F27" w:rsidRPr="00AD29CE" w:rsidRDefault="003B2F27" w:rsidP="007D73E1">
      <w:pPr>
        <w:widowControl w:val="0"/>
        <w:contextualSpacing/>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14:paraId="1A17392D" w14:textId="77777777" w:rsidTr="005B7138">
        <w:trPr>
          <w:jc w:val="center"/>
        </w:trPr>
        <w:tc>
          <w:tcPr>
            <w:tcW w:w="357" w:type="dxa"/>
            <w:vMerge w:val="restart"/>
            <w:shd w:val="clear" w:color="auto" w:fill="auto"/>
            <w:vAlign w:val="center"/>
          </w:tcPr>
          <w:p w14:paraId="69495344"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14:paraId="3D0C409A"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Предоставленные услуги</w:t>
            </w:r>
          </w:p>
        </w:tc>
      </w:tr>
      <w:tr w:rsidR="003B2F27" w:rsidRPr="00CA2754" w14:paraId="1E49991B" w14:textId="77777777" w:rsidTr="005B7138">
        <w:trPr>
          <w:jc w:val="center"/>
        </w:trPr>
        <w:tc>
          <w:tcPr>
            <w:tcW w:w="357" w:type="dxa"/>
            <w:vMerge/>
            <w:shd w:val="clear" w:color="auto" w:fill="auto"/>
          </w:tcPr>
          <w:p w14:paraId="07F9360A"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Merge w:val="restart"/>
            <w:shd w:val="clear" w:color="auto" w:fill="auto"/>
            <w:vAlign w:val="center"/>
          </w:tcPr>
          <w:p w14:paraId="7E9AC411"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14:paraId="1260C759"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14:paraId="25CC6EE2"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14:paraId="2EC6ADDE"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14:paraId="1708E85B"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14:paraId="4BC6A235"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14:paraId="5EB628B2" w14:textId="77777777" w:rsidTr="005B7138">
        <w:trPr>
          <w:trHeight w:val="1105"/>
          <w:jc w:val="center"/>
        </w:trPr>
        <w:tc>
          <w:tcPr>
            <w:tcW w:w="357" w:type="dxa"/>
            <w:vMerge/>
            <w:tcBorders>
              <w:bottom w:val="single" w:sz="4" w:space="0" w:color="auto"/>
            </w:tcBorders>
            <w:shd w:val="clear" w:color="auto" w:fill="auto"/>
          </w:tcPr>
          <w:p w14:paraId="08837016"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Merge/>
            <w:tcBorders>
              <w:bottom w:val="single" w:sz="4" w:space="0" w:color="auto"/>
            </w:tcBorders>
            <w:shd w:val="clear" w:color="auto" w:fill="auto"/>
            <w:vAlign w:val="center"/>
          </w:tcPr>
          <w:p w14:paraId="356FB636"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vMerge/>
            <w:tcBorders>
              <w:bottom w:val="single" w:sz="4" w:space="0" w:color="auto"/>
            </w:tcBorders>
            <w:shd w:val="clear" w:color="auto" w:fill="auto"/>
            <w:vAlign w:val="center"/>
          </w:tcPr>
          <w:p w14:paraId="19AE14A1"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tcBorders>
              <w:bottom w:val="single" w:sz="4" w:space="0" w:color="auto"/>
            </w:tcBorders>
            <w:shd w:val="clear" w:color="auto" w:fill="auto"/>
            <w:vAlign w:val="center"/>
          </w:tcPr>
          <w:p w14:paraId="465A2441"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14:paraId="0B2D9B32"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14:paraId="6FA78EE0"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14:paraId="0A210CAF"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14:paraId="30F038DE"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vMerge/>
            <w:tcBorders>
              <w:bottom w:val="single" w:sz="4" w:space="0" w:color="auto"/>
            </w:tcBorders>
            <w:shd w:val="clear" w:color="auto" w:fill="auto"/>
            <w:vAlign w:val="center"/>
          </w:tcPr>
          <w:p w14:paraId="0AC26555"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r w:rsidR="003B2F27" w:rsidRPr="00CA2754" w14:paraId="3C16AFAB" w14:textId="77777777" w:rsidTr="005B7138">
        <w:trPr>
          <w:jc w:val="center"/>
        </w:trPr>
        <w:tc>
          <w:tcPr>
            <w:tcW w:w="357" w:type="dxa"/>
            <w:shd w:val="clear" w:color="auto" w:fill="auto"/>
            <w:vAlign w:val="center"/>
          </w:tcPr>
          <w:p w14:paraId="0D44250F"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vAlign w:val="center"/>
          </w:tcPr>
          <w:p w14:paraId="0A4E759D"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vAlign w:val="center"/>
          </w:tcPr>
          <w:p w14:paraId="7F02AE3F"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vAlign w:val="center"/>
          </w:tcPr>
          <w:p w14:paraId="24E39928"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vAlign w:val="center"/>
          </w:tcPr>
          <w:p w14:paraId="4A774728"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vAlign w:val="center"/>
          </w:tcPr>
          <w:p w14:paraId="5CF1A923"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vAlign w:val="center"/>
          </w:tcPr>
          <w:p w14:paraId="3DF29B3A"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vAlign w:val="center"/>
          </w:tcPr>
          <w:p w14:paraId="1F39CF0C"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vAlign w:val="center"/>
          </w:tcPr>
          <w:p w14:paraId="07C8C413"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r w:rsidR="003B2F27" w:rsidRPr="00CA2754" w14:paraId="0571BD42" w14:textId="77777777" w:rsidTr="005B7138">
        <w:trPr>
          <w:jc w:val="center"/>
        </w:trPr>
        <w:tc>
          <w:tcPr>
            <w:tcW w:w="357" w:type="dxa"/>
            <w:shd w:val="clear" w:color="auto" w:fill="auto"/>
          </w:tcPr>
          <w:p w14:paraId="4D5E17C0"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tcPr>
          <w:p w14:paraId="2DC1F86B"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tcPr>
          <w:p w14:paraId="0563E848"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tcPr>
          <w:p w14:paraId="64D2C99A"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tcPr>
          <w:p w14:paraId="058D02AC"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tcPr>
          <w:p w14:paraId="0DAC3F47"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tcPr>
          <w:p w14:paraId="24044283"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tcPr>
          <w:p w14:paraId="52786C83"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tcPr>
          <w:p w14:paraId="70E7BE05"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bl>
    <w:p w14:paraId="77762EC4" w14:textId="77777777" w:rsidR="003B2F27" w:rsidRPr="00CA2754" w:rsidRDefault="003B2F27" w:rsidP="007D73E1">
      <w:pPr>
        <w:widowControl w:val="0"/>
        <w:ind w:firstLine="375"/>
        <w:contextualSpacing/>
        <w:jc w:val="both"/>
        <w:rPr>
          <w:rFonts w:ascii="GHEA Grapalat" w:hAnsi="GHEA Grapalat" w:cs="Arial"/>
          <w:iCs/>
          <w:color w:val="000000"/>
          <w:lang w:val="en-US"/>
        </w:rPr>
      </w:pPr>
    </w:p>
    <w:p w14:paraId="0BED1256" w14:textId="77777777" w:rsidR="003B2F27" w:rsidRPr="00AD29CE" w:rsidRDefault="003B2F27" w:rsidP="007D73E1">
      <w:pPr>
        <w:widowControl w:val="0"/>
        <w:ind w:firstLine="567"/>
        <w:contextualSpacing/>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14:paraId="2493E21A" w14:textId="77777777" w:rsidTr="005B7138">
        <w:trPr>
          <w:trHeight w:val="266"/>
          <w:tblCellSpacing w:w="7" w:type="dxa"/>
          <w:jc w:val="center"/>
        </w:trPr>
        <w:tc>
          <w:tcPr>
            <w:tcW w:w="0" w:type="auto"/>
            <w:vAlign w:val="center"/>
          </w:tcPr>
          <w:p w14:paraId="20E52DE8" w14:textId="77777777"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14:paraId="131EEDC2" w14:textId="77777777"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Услугу принял</w:t>
            </w:r>
          </w:p>
        </w:tc>
      </w:tr>
      <w:tr w:rsidR="003B2F27" w:rsidRPr="00AD29CE" w14:paraId="30A146B5" w14:textId="77777777" w:rsidTr="005B7138">
        <w:trPr>
          <w:trHeight w:val="473"/>
          <w:tblCellSpacing w:w="7" w:type="dxa"/>
          <w:jc w:val="center"/>
        </w:trPr>
        <w:tc>
          <w:tcPr>
            <w:tcW w:w="0" w:type="auto"/>
            <w:vAlign w:val="center"/>
          </w:tcPr>
          <w:p w14:paraId="5855C2E1" w14:textId="77777777"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14:paraId="6D221DDB" w14:textId="77777777"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14:paraId="50E05EE2" w14:textId="77777777"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14:paraId="4AA4D58C" w14:textId="77777777"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14:paraId="6B61737B" w14:textId="77777777" w:rsidTr="005B7138">
        <w:trPr>
          <w:trHeight w:val="503"/>
          <w:tblCellSpacing w:w="7" w:type="dxa"/>
          <w:jc w:val="center"/>
        </w:trPr>
        <w:tc>
          <w:tcPr>
            <w:tcW w:w="0" w:type="auto"/>
            <w:vAlign w:val="center"/>
          </w:tcPr>
          <w:p w14:paraId="36226858" w14:textId="77777777"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14:paraId="6109C298" w14:textId="77777777"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14:paraId="4E7B3E20" w14:textId="77777777"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14:paraId="690B2398" w14:textId="77777777"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14:paraId="7B57561A" w14:textId="77777777" w:rsidTr="005B7138">
        <w:trPr>
          <w:trHeight w:val="281"/>
          <w:tblCellSpacing w:w="7" w:type="dxa"/>
          <w:jc w:val="center"/>
        </w:trPr>
        <w:tc>
          <w:tcPr>
            <w:tcW w:w="0" w:type="auto"/>
            <w:vAlign w:val="center"/>
          </w:tcPr>
          <w:p w14:paraId="149819CA" w14:textId="77777777"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c>
          <w:tcPr>
            <w:tcW w:w="0" w:type="auto"/>
            <w:vAlign w:val="center"/>
          </w:tcPr>
          <w:p w14:paraId="2A2227A3" w14:textId="77777777"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r>
    </w:tbl>
    <w:p w14:paraId="608F24FF" w14:textId="77777777" w:rsidR="003B2F27" w:rsidRPr="00AD29CE" w:rsidRDefault="003B2F27" w:rsidP="007D73E1">
      <w:pPr>
        <w:widowControl w:val="0"/>
        <w:autoSpaceDE w:val="0"/>
        <w:autoSpaceDN w:val="0"/>
        <w:adjustRightInd w:val="0"/>
        <w:contextualSpacing/>
        <w:jc w:val="right"/>
        <w:rPr>
          <w:rFonts w:ascii="GHEA Grapalat" w:hAnsi="GHEA Grapalat" w:cs="TimesArmenianPSMT"/>
        </w:rPr>
      </w:pPr>
    </w:p>
    <w:p w14:paraId="6E8B26B9" w14:textId="77777777" w:rsidR="003B2F27" w:rsidRPr="00AD29CE" w:rsidRDefault="003B2F27" w:rsidP="007D73E1">
      <w:pPr>
        <w:contextualSpacing/>
        <w:jc w:val="right"/>
        <w:rPr>
          <w:rFonts w:ascii="GHEA Grapalat" w:hAnsi="GHEA Grapalat" w:cs="TimesArmenianPSMT"/>
          <w:i/>
        </w:rPr>
      </w:pPr>
      <w:r>
        <w:rPr>
          <w:rFonts w:ascii="GHEA Grapalat" w:hAnsi="GHEA Grapalat"/>
        </w:rPr>
        <w:br w:type="page"/>
      </w:r>
      <w:r w:rsidRPr="00AD29CE">
        <w:rPr>
          <w:rFonts w:ascii="GHEA Grapalat" w:hAnsi="GHEA Grapalat"/>
          <w:i/>
        </w:rPr>
        <w:lastRenderedPageBreak/>
        <w:t>Приложение № 3.1</w:t>
      </w:r>
    </w:p>
    <w:p w14:paraId="6B596A1C" w14:textId="77777777"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6048AB62" w14:textId="77777777" w:rsidR="003B2F27" w:rsidRPr="00AD29CE" w:rsidRDefault="003B2F27" w:rsidP="007D73E1">
      <w:pPr>
        <w:widowControl w:val="0"/>
        <w:contextualSpacing/>
        <w:rPr>
          <w:rFonts w:ascii="GHEA Grapalat" w:hAnsi="GHEA Grapalat"/>
        </w:rPr>
      </w:pPr>
    </w:p>
    <w:p w14:paraId="5EE3A824" w14:textId="77777777" w:rsidR="003B2F27" w:rsidRPr="00565EAA" w:rsidRDefault="003B2F27" w:rsidP="007D73E1">
      <w:pPr>
        <w:widowControl w:val="0"/>
        <w:tabs>
          <w:tab w:val="left" w:pos="2250"/>
        </w:tabs>
        <w:contextualSpacing/>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14:paraId="5EB6493D" w14:textId="77777777" w:rsidR="003B2F27" w:rsidRPr="00007AA4" w:rsidRDefault="003B2F27" w:rsidP="007D73E1">
      <w:pPr>
        <w:widowControl w:val="0"/>
        <w:tabs>
          <w:tab w:val="left" w:pos="360"/>
          <w:tab w:val="left" w:pos="540"/>
          <w:tab w:val="left" w:pos="2250"/>
        </w:tabs>
        <w:contextualSpacing/>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14:paraId="12249309" w14:textId="77777777" w:rsidR="003B2F27" w:rsidRPr="00F65D1E" w:rsidRDefault="003B2F27" w:rsidP="007D73E1">
      <w:pPr>
        <w:widowControl w:val="0"/>
        <w:tabs>
          <w:tab w:val="left" w:pos="360"/>
          <w:tab w:val="left" w:pos="540"/>
          <w:tab w:val="left" w:pos="2250"/>
        </w:tabs>
        <w:contextualSpacing/>
        <w:jc w:val="center"/>
        <w:rPr>
          <w:rFonts w:ascii="GHEA Grapalat" w:hAnsi="GHEA Grapalat" w:cs="Sylfaen"/>
          <w:bCs/>
        </w:rPr>
      </w:pPr>
    </w:p>
    <w:p w14:paraId="20298D00" w14:textId="77777777" w:rsidR="003B2F27" w:rsidRPr="005A78CD" w:rsidRDefault="003B2F27" w:rsidP="007D73E1">
      <w:pPr>
        <w:widowControl w:val="0"/>
        <w:ind w:firstLine="567"/>
        <w:contextualSpacing/>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14:paraId="7512EC79" w14:textId="77777777" w:rsidR="003B2F27" w:rsidRPr="0096584B" w:rsidRDefault="003B2F27" w:rsidP="007D73E1">
      <w:pPr>
        <w:widowControl w:val="0"/>
        <w:ind w:left="7371" w:hanging="141"/>
        <w:contextualSpacing/>
        <w:jc w:val="both"/>
        <w:rPr>
          <w:rFonts w:ascii="GHEA Grapalat" w:hAnsi="GHEA Grapalat"/>
          <w:sz w:val="16"/>
        </w:rPr>
      </w:pPr>
      <w:r w:rsidRPr="00A979AE">
        <w:rPr>
          <w:rFonts w:ascii="GHEA Grapalat" w:hAnsi="GHEA Grapalat"/>
          <w:sz w:val="16"/>
        </w:rPr>
        <w:t>номер договора</w:t>
      </w:r>
    </w:p>
    <w:p w14:paraId="7206D5FD" w14:textId="77777777" w:rsidR="003B2F27" w:rsidRPr="00C7119C" w:rsidRDefault="003B2F27" w:rsidP="007D73E1">
      <w:pPr>
        <w:widowControl w:val="0"/>
        <w:tabs>
          <w:tab w:val="left" w:pos="4480"/>
        </w:tabs>
        <w:contextualSpacing/>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14:paraId="0B4C4AD1" w14:textId="77777777" w:rsidR="003B2F27" w:rsidRPr="005A78CD" w:rsidRDefault="003B2F27" w:rsidP="007D73E1">
      <w:pPr>
        <w:widowControl w:val="0"/>
        <w:tabs>
          <w:tab w:val="left" w:pos="6379"/>
        </w:tabs>
        <w:ind w:left="1701" w:right="-360"/>
        <w:contextualSpacing/>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14:paraId="08DEE9CE" w14:textId="77777777" w:rsidR="003B2F27" w:rsidRPr="0096584B" w:rsidRDefault="003B2F27" w:rsidP="007D73E1">
      <w:pPr>
        <w:widowControl w:val="0"/>
        <w:tabs>
          <w:tab w:val="left" w:pos="360"/>
          <w:tab w:val="left" w:pos="540"/>
        </w:tabs>
        <w:ind w:right="-2"/>
        <w:contextualSpacing/>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14:paraId="6ABC27F3" w14:textId="77777777" w:rsidR="003B2F27" w:rsidRPr="00A979AE" w:rsidRDefault="003B2F27" w:rsidP="007D73E1">
      <w:pPr>
        <w:widowControl w:val="0"/>
        <w:ind w:left="3544" w:right="-360"/>
        <w:contextualSpacing/>
        <w:jc w:val="both"/>
        <w:rPr>
          <w:rFonts w:ascii="GHEA Grapalat" w:hAnsi="GHEA Grapalat"/>
          <w:sz w:val="16"/>
        </w:rPr>
      </w:pPr>
      <w:r w:rsidRPr="00410F7A">
        <w:rPr>
          <w:rFonts w:ascii="GHEA Grapalat" w:hAnsi="GHEA Grapalat"/>
          <w:sz w:val="16"/>
        </w:rPr>
        <w:t>имя Исполнителя</w:t>
      </w:r>
    </w:p>
    <w:p w14:paraId="4F55843F" w14:textId="77777777" w:rsidR="003B2F27" w:rsidRPr="00E467E3" w:rsidRDefault="003B2F27" w:rsidP="007D73E1">
      <w:pPr>
        <w:widowControl w:val="0"/>
        <w:tabs>
          <w:tab w:val="left" w:pos="360"/>
          <w:tab w:val="left" w:pos="540"/>
        </w:tabs>
        <w:contextualSpacing/>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14:paraId="29E49699"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1EBF3F1A" w14:textId="77777777" w:rsidR="003B2F27" w:rsidRPr="00AD29CE" w:rsidRDefault="003B2F27" w:rsidP="007D73E1">
            <w:pPr>
              <w:widowControl w:val="0"/>
              <w:contextualSpacing/>
              <w:jc w:val="center"/>
              <w:rPr>
                <w:rFonts w:ascii="GHEA Grapalat" w:hAnsi="GHEA Grapalat" w:cs="Sylfaen"/>
                <w:bCs/>
              </w:rPr>
            </w:pPr>
            <w:r w:rsidRPr="00AD29CE">
              <w:rPr>
                <w:rFonts w:ascii="GHEA Grapalat" w:hAnsi="GHEA Grapalat"/>
              </w:rPr>
              <w:t>Услуги</w:t>
            </w:r>
          </w:p>
        </w:tc>
      </w:tr>
      <w:tr w:rsidR="003B2F27" w:rsidRPr="00AD29CE" w14:paraId="0CE4EDBC"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4172305E" w14:textId="77777777" w:rsidR="003B2F27" w:rsidRPr="00AD29CE" w:rsidRDefault="003B2F27" w:rsidP="007D73E1">
            <w:pPr>
              <w:widowControl w:val="0"/>
              <w:contextualSpacing/>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54B6563F" w14:textId="77777777" w:rsidR="003B2F27" w:rsidRPr="00AD29CE" w:rsidRDefault="003B2F27" w:rsidP="007D73E1">
            <w:pPr>
              <w:widowControl w:val="0"/>
              <w:contextualSpacing/>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72178F64" w14:textId="77777777" w:rsidR="003B2F27" w:rsidRPr="00AD29CE" w:rsidRDefault="003B2F27" w:rsidP="007D73E1">
            <w:pPr>
              <w:widowControl w:val="0"/>
              <w:contextualSpacing/>
              <w:jc w:val="center"/>
              <w:rPr>
                <w:rFonts w:ascii="GHEA Grapalat" w:hAnsi="GHEA Grapalat"/>
              </w:rPr>
            </w:pPr>
            <w:r w:rsidRPr="00AD29CE">
              <w:rPr>
                <w:rFonts w:ascii="GHEA Grapalat" w:hAnsi="GHEA Grapalat"/>
              </w:rPr>
              <w:t>объем (фактический)</w:t>
            </w:r>
          </w:p>
        </w:tc>
      </w:tr>
      <w:tr w:rsidR="003B2F27" w:rsidRPr="00AD29CE" w14:paraId="1CD3B415"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45810942" w14:textId="77777777"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024CF927" w14:textId="77777777"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5DFF0E47" w14:textId="77777777" w:rsidR="003B2F27" w:rsidRPr="00AD29CE" w:rsidRDefault="003B2F27" w:rsidP="007D73E1">
            <w:pPr>
              <w:widowControl w:val="0"/>
              <w:contextualSpacing/>
              <w:rPr>
                <w:rFonts w:ascii="GHEA Grapalat" w:hAnsi="GHEA Grapalat" w:cs="Sylfaen"/>
              </w:rPr>
            </w:pPr>
          </w:p>
        </w:tc>
      </w:tr>
      <w:tr w:rsidR="003B2F27" w:rsidRPr="00AD29CE" w14:paraId="6946847A"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00B03E88" w14:textId="77777777"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045BA407" w14:textId="77777777"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4AB051FF" w14:textId="77777777" w:rsidR="003B2F27" w:rsidRPr="00AD29CE" w:rsidRDefault="003B2F27" w:rsidP="007D73E1">
            <w:pPr>
              <w:widowControl w:val="0"/>
              <w:contextualSpacing/>
              <w:rPr>
                <w:rFonts w:ascii="GHEA Grapalat" w:hAnsi="GHEA Grapalat" w:cs="Sylfaen"/>
              </w:rPr>
            </w:pPr>
          </w:p>
        </w:tc>
      </w:tr>
    </w:tbl>
    <w:p w14:paraId="515518EE" w14:textId="77777777" w:rsidR="003B2F27" w:rsidRPr="00AD29CE" w:rsidRDefault="003B2F27" w:rsidP="007D73E1">
      <w:pPr>
        <w:widowControl w:val="0"/>
        <w:ind w:firstLine="567"/>
        <w:contextualSpacing/>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14:paraId="48AA4FC8" w14:textId="77777777" w:rsidR="003B2F27" w:rsidRPr="00AD29CE" w:rsidRDefault="003B2F27" w:rsidP="007D73E1">
      <w:pPr>
        <w:contextualSpacing/>
        <w:jc w:val="center"/>
        <w:rPr>
          <w:rFonts w:ascii="GHEA Grapalat" w:hAnsi="GHEA Grapalat" w:cs="Sylfaen"/>
        </w:rPr>
      </w:pPr>
      <w:r w:rsidRPr="00AD29CE">
        <w:rPr>
          <w:rFonts w:ascii="GHEA Grapalat" w:hAnsi="GHEA Grapalat"/>
        </w:rPr>
        <w:t>СТОРОНЫ</w:t>
      </w:r>
    </w:p>
    <w:p w14:paraId="48C38605" w14:textId="77777777" w:rsidR="003B2F27" w:rsidRPr="00AD29CE" w:rsidRDefault="003B2F27" w:rsidP="007D73E1">
      <w:pPr>
        <w:widowControl w:val="0"/>
        <w:tabs>
          <w:tab w:val="left" w:pos="360"/>
          <w:tab w:val="left" w:pos="540"/>
        </w:tabs>
        <w:contextualSpacing/>
        <w:rPr>
          <w:rFonts w:ascii="GHEA Grapalat" w:hAnsi="GHEA Grapalat" w:cs="Sylfaen"/>
        </w:rPr>
      </w:pPr>
    </w:p>
    <w:tbl>
      <w:tblPr>
        <w:tblW w:w="0" w:type="auto"/>
        <w:tblLook w:val="00A0" w:firstRow="1" w:lastRow="0" w:firstColumn="1" w:lastColumn="0" w:noHBand="0" w:noVBand="0"/>
      </w:tblPr>
      <w:tblGrid>
        <w:gridCol w:w="4785"/>
        <w:gridCol w:w="5223"/>
      </w:tblGrid>
      <w:tr w:rsidR="003B2F27" w:rsidRPr="00AD29CE" w14:paraId="150D4081" w14:textId="77777777" w:rsidTr="005B7138">
        <w:tc>
          <w:tcPr>
            <w:tcW w:w="4785" w:type="dxa"/>
          </w:tcPr>
          <w:p w14:paraId="0FF949E8" w14:textId="77777777" w:rsidR="003B2F27" w:rsidRPr="00AD29CE" w:rsidRDefault="003B2F27" w:rsidP="007D73E1">
            <w:pPr>
              <w:widowControl w:val="0"/>
              <w:tabs>
                <w:tab w:val="left" w:pos="360"/>
                <w:tab w:val="left" w:pos="540"/>
              </w:tabs>
              <w:contextualSpacing/>
              <w:jc w:val="center"/>
              <w:rPr>
                <w:rFonts w:ascii="GHEA Grapalat" w:hAnsi="GHEA Grapalat" w:cs="Sylfaen"/>
                <w:b/>
                <w:bCs/>
              </w:rPr>
            </w:pPr>
            <w:r w:rsidRPr="00AD29CE">
              <w:rPr>
                <w:rFonts w:ascii="GHEA Grapalat" w:hAnsi="GHEA Grapalat"/>
                <w:b/>
              </w:rPr>
              <w:t>Сдал</w:t>
            </w:r>
          </w:p>
        </w:tc>
        <w:tc>
          <w:tcPr>
            <w:tcW w:w="5223" w:type="dxa"/>
          </w:tcPr>
          <w:p w14:paraId="699505D2" w14:textId="77777777" w:rsidR="003B2F27" w:rsidRPr="00AD29CE" w:rsidRDefault="003B2F27" w:rsidP="007D73E1">
            <w:pPr>
              <w:widowControl w:val="0"/>
              <w:tabs>
                <w:tab w:val="left" w:pos="360"/>
                <w:tab w:val="left" w:pos="540"/>
              </w:tabs>
              <w:contextualSpacing/>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14:paraId="387047F7" w14:textId="77777777" w:rsidR="003B2F27" w:rsidRPr="00AD29CE" w:rsidRDefault="003B2F27" w:rsidP="007D73E1">
      <w:pPr>
        <w:widowControl w:val="0"/>
        <w:tabs>
          <w:tab w:val="left" w:pos="360"/>
          <w:tab w:val="left" w:pos="540"/>
        </w:tabs>
        <w:contextualSpacing/>
        <w:jc w:val="right"/>
        <w:rPr>
          <w:rFonts w:ascii="GHEA Grapalat" w:hAnsi="GHEA Grapalat" w:cs="Sylfaen"/>
        </w:rPr>
      </w:pPr>
      <w:r w:rsidRPr="00AD29CE">
        <w:rPr>
          <w:rFonts w:ascii="GHEA Grapalat" w:hAnsi="GHEA Grapalat"/>
        </w:rPr>
        <w:t>представитель, спроектировавший заявку:</w:t>
      </w:r>
    </w:p>
    <w:p w14:paraId="4685A3ED" w14:textId="77777777" w:rsidR="003B2F27" w:rsidRPr="00AD29CE" w:rsidRDefault="003B2F27" w:rsidP="007D73E1">
      <w:pPr>
        <w:widowControl w:val="0"/>
        <w:tabs>
          <w:tab w:val="left" w:pos="360"/>
          <w:tab w:val="left" w:pos="540"/>
        </w:tabs>
        <w:contextualSpacing/>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14:paraId="6B5C07F8" w14:textId="77777777" w:rsidTr="005B7138">
        <w:trPr>
          <w:tblCellSpacing w:w="7" w:type="dxa"/>
          <w:jc w:val="center"/>
        </w:trPr>
        <w:tc>
          <w:tcPr>
            <w:tcW w:w="0" w:type="auto"/>
            <w:vAlign w:val="center"/>
          </w:tcPr>
          <w:p w14:paraId="0FEE82BB" w14:textId="77777777"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14:paraId="4C1A0C49" w14:textId="77777777"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14:paraId="1E5629E2" w14:textId="77777777"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14:paraId="6A918303" w14:textId="77777777"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14:paraId="2204C69E" w14:textId="77777777" w:rsidTr="005B7138">
        <w:trPr>
          <w:tblCellSpacing w:w="7" w:type="dxa"/>
          <w:jc w:val="center"/>
        </w:trPr>
        <w:tc>
          <w:tcPr>
            <w:tcW w:w="0" w:type="auto"/>
            <w:vAlign w:val="center"/>
          </w:tcPr>
          <w:p w14:paraId="44AA94ED" w14:textId="77777777"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14:paraId="5F202E39" w14:textId="77777777"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14:paraId="709A30A6" w14:textId="77777777"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14:paraId="66493861" w14:textId="77777777"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14:paraId="4FD0C237" w14:textId="77777777" w:rsidTr="005B7138">
        <w:trPr>
          <w:tblCellSpacing w:w="7" w:type="dxa"/>
          <w:jc w:val="center"/>
        </w:trPr>
        <w:tc>
          <w:tcPr>
            <w:tcW w:w="0" w:type="auto"/>
            <w:vAlign w:val="center"/>
          </w:tcPr>
          <w:p w14:paraId="2C446C06" w14:textId="77777777" w:rsidR="003B2F27" w:rsidRPr="00AD29CE" w:rsidRDefault="003B2F27" w:rsidP="007D73E1">
            <w:pPr>
              <w:widowControl w:val="0"/>
              <w:contextualSpacing/>
              <w:rPr>
                <w:rFonts w:ascii="GHEA Grapalat" w:hAnsi="GHEA Grapalat" w:cs="GHEA Grapalat"/>
                <w:color w:val="000000"/>
              </w:rPr>
            </w:pPr>
            <w:r>
              <w:rPr>
                <w:rFonts w:ascii="GHEA Grapalat" w:hAnsi="GHEA Grapalat"/>
                <w:color w:val="000000"/>
              </w:rPr>
              <w:t xml:space="preserve"> </w:t>
            </w:r>
          </w:p>
        </w:tc>
        <w:tc>
          <w:tcPr>
            <w:tcW w:w="0" w:type="auto"/>
            <w:vAlign w:val="center"/>
          </w:tcPr>
          <w:p w14:paraId="57F0E6BD" w14:textId="77777777" w:rsidR="003B2F27" w:rsidRPr="00AD29CE" w:rsidRDefault="003B2F27" w:rsidP="007D73E1">
            <w:pPr>
              <w:widowControl w:val="0"/>
              <w:contextualSpacing/>
              <w:rPr>
                <w:rFonts w:ascii="GHEA Grapalat" w:hAnsi="GHEA Grapalat" w:cs="GHEA Grapalat"/>
                <w:color w:val="000000"/>
              </w:rPr>
            </w:pPr>
          </w:p>
        </w:tc>
      </w:tr>
    </w:tbl>
    <w:p w14:paraId="16B7A4DB" w14:textId="77777777" w:rsidR="003B2F27" w:rsidRPr="00AD29CE" w:rsidRDefault="003B2F27" w:rsidP="007D73E1">
      <w:pPr>
        <w:widowControl w:val="0"/>
        <w:ind w:left="-142" w:firstLine="142"/>
        <w:contextualSpacing/>
        <w:jc w:val="center"/>
        <w:rPr>
          <w:rFonts w:ascii="GHEA Grapalat" w:hAnsi="GHEA Grapalat" w:cs="Sylfaen"/>
          <w:b/>
        </w:rPr>
      </w:pPr>
    </w:p>
    <w:p w14:paraId="1E3C161D" w14:textId="77777777" w:rsidR="003B2F27" w:rsidRPr="00AD29CE" w:rsidRDefault="003B2F27" w:rsidP="007D73E1">
      <w:pPr>
        <w:pStyle w:val="norm"/>
        <w:widowControl w:val="0"/>
        <w:spacing w:line="240" w:lineRule="auto"/>
        <w:ind w:firstLine="284"/>
        <w:contextualSpacing/>
        <w:jc w:val="center"/>
        <w:rPr>
          <w:rFonts w:ascii="GHEA Grapalat" w:hAnsi="GHEA Grapalat"/>
          <w:b/>
          <w:sz w:val="24"/>
          <w:szCs w:val="24"/>
        </w:rPr>
      </w:pPr>
    </w:p>
    <w:p w14:paraId="022924FD" w14:textId="77777777" w:rsidR="00081284" w:rsidRDefault="00081284">
      <w:pPr>
        <w:rPr>
          <w:rFonts w:ascii="GHEA Grapalat" w:hAnsi="GHEA Grapalat"/>
          <w:i/>
          <w:lang w:val="en-US"/>
        </w:rPr>
      </w:pPr>
      <w:r>
        <w:rPr>
          <w:rFonts w:ascii="GHEA Grapalat" w:hAnsi="GHEA Grapalat"/>
          <w:i/>
          <w:lang w:val="en-US"/>
        </w:rPr>
        <w:br w:type="page"/>
      </w:r>
    </w:p>
    <w:p w14:paraId="7F7CB833" w14:textId="77777777" w:rsidR="00081284" w:rsidRDefault="00081284" w:rsidP="00081284">
      <w:pPr>
        <w:widowControl w:val="0"/>
        <w:spacing w:after="160"/>
        <w:ind w:left="-142" w:firstLine="142"/>
        <w:jc w:val="center"/>
        <w:rPr>
          <w:rFonts w:ascii="GHEA Grapalat" w:hAnsi="GHEA Grapalat"/>
          <w:i/>
          <w:lang w:val="en-US"/>
        </w:rPr>
      </w:pPr>
    </w:p>
    <w:p w14:paraId="6EB388DE" w14:textId="77777777" w:rsidR="00081284" w:rsidRPr="00A33C34" w:rsidRDefault="00081284" w:rsidP="00081284">
      <w:pPr>
        <w:widowControl w:val="0"/>
        <w:jc w:val="right"/>
        <w:rPr>
          <w:rFonts w:ascii="GHEA Grapalat" w:hAnsi="GHEA Grapalat" w:cs="Sylfaen"/>
          <w:i/>
        </w:rPr>
      </w:pPr>
      <w:r w:rsidRPr="00A33C34">
        <w:rPr>
          <w:rFonts w:ascii="GHEA Grapalat" w:hAnsi="GHEA Grapalat"/>
          <w:i/>
        </w:rPr>
        <w:t>Приложение № 4</w:t>
      </w:r>
    </w:p>
    <w:p w14:paraId="7896A5A8" w14:textId="77777777" w:rsidR="00081284" w:rsidRPr="00A33C34" w:rsidRDefault="00081284" w:rsidP="00081284">
      <w:pPr>
        <w:widowControl w:val="0"/>
        <w:jc w:val="right"/>
        <w:rPr>
          <w:rFonts w:ascii="GHEA Grapalat" w:hAnsi="GHEA Grapalat" w:cs="Sylfaen"/>
          <w:i/>
        </w:rPr>
      </w:pPr>
      <w:r w:rsidRPr="00A33C34">
        <w:rPr>
          <w:rFonts w:ascii="GHEA Grapalat" w:hAnsi="GHEA Grapalat"/>
          <w:i/>
        </w:rPr>
        <w:t>к Договору под кодом</w:t>
      </w:r>
      <w:r w:rsidRPr="00A33C34">
        <w:rPr>
          <w:rFonts w:ascii="GHEA Grapalat" w:hAnsi="GHEA Grapalat"/>
          <w:i/>
          <w:lang w:val="hy-AM"/>
        </w:rPr>
        <w:t xml:space="preserve"> «      »</w:t>
      </w:r>
      <w:r w:rsidRPr="00A33C34">
        <w:rPr>
          <w:rFonts w:ascii="GHEA Grapalat" w:hAnsi="GHEA Grapalat"/>
          <w:i/>
        </w:rPr>
        <w:t xml:space="preserve"> </w:t>
      </w:r>
      <w:r w:rsidRPr="00A33C34">
        <w:rPr>
          <w:rFonts w:ascii="GHEA Grapalat" w:hAnsi="GHEA Grapalat" w:cs="Sylfaen"/>
          <w:i/>
        </w:rPr>
        <w:br/>
      </w:r>
      <w:r w:rsidRPr="00A33C34">
        <w:rPr>
          <w:rFonts w:ascii="GHEA Grapalat" w:hAnsi="GHEA Grapalat"/>
          <w:i/>
        </w:rPr>
        <w:t>заключенному "</w:t>
      </w:r>
      <w:r w:rsidRPr="00A33C34">
        <w:rPr>
          <w:rFonts w:ascii="GHEA Grapalat" w:hAnsi="GHEA Grapalat"/>
          <w:i/>
        </w:rPr>
        <w:tab/>
        <w:t xml:space="preserve"> "</w:t>
      </w:r>
      <w:r w:rsidRPr="00A33C34">
        <w:rPr>
          <w:rFonts w:ascii="GHEA Grapalat" w:hAnsi="GHEA Grapalat"/>
          <w:i/>
        </w:rPr>
        <w:tab/>
        <w:t>20</w:t>
      </w:r>
      <w:r w:rsidRPr="00A33C34">
        <w:rPr>
          <w:rFonts w:ascii="GHEA Grapalat" w:hAnsi="GHEA Grapalat"/>
          <w:i/>
        </w:rPr>
        <w:tab/>
        <w:t xml:space="preserve">  г.</w:t>
      </w:r>
    </w:p>
    <w:p w14:paraId="465E055B" w14:textId="77777777" w:rsidR="00081284" w:rsidRPr="00A33C34" w:rsidRDefault="00081284" w:rsidP="00081284">
      <w:pPr>
        <w:jc w:val="center"/>
        <w:rPr>
          <w:rFonts w:ascii="GHEA Grapalat" w:hAnsi="GHEA Grapalat" w:cs="GHEA Grapalat"/>
        </w:rPr>
      </w:pPr>
    </w:p>
    <w:p w14:paraId="2000607B" w14:textId="77777777" w:rsidR="00081284" w:rsidRPr="00A33C34" w:rsidRDefault="00081284" w:rsidP="00081284">
      <w:pPr>
        <w:jc w:val="center"/>
        <w:rPr>
          <w:rFonts w:ascii="GHEA Grapalat" w:hAnsi="GHEA Grapalat" w:cs="GHEA Grapalat"/>
        </w:rPr>
      </w:pPr>
      <w:r w:rsidRPr="00A33C34">
        <w:rPr>
          <w:rFonts w:ascii="GHEA Grapalat" w:hAnsi="GHEA Grapalat" w:cs="GHEA Grapalat"/>
        </w:rPr>
        <w:t>УВЕДОМЛЕНИЕ</w:t>
      </w:r>
    </w:p>
    <w:p w14:paraId="49822227" w14:textId="77777777" w:rsidR="00081284" w:rsidRPr="00A33C34" w:rsidRDefault="00081284" w:rsidP="00081284">
      <w:pPr>
        <w:jc w:val="center"/>
        <w:rPr>
          <w:rFonts w:ascii="GHEA Grapalat" w:hAnsi="GHEA Grapalat" w:cs="GHEA Grapalat"/>
          <w:lang w:val="hy-AM"/>
        </w:rPr>
      </w:pPr>
    </w:p>
    <w:p w14:paraId="20651959" w14:textId="77777777" w:rsidR="00081284" w:rsidRPr="00A33C34" w:rsidRDefault="00081284" w:rsidP="00081284">
      <w:pPr>
        <w:rPr>
          <w:rFonts w:ascii="GHEA Grapalat" w:hAnsi="GHEA Grapalat" w:cs="Arial"/>
          <w:sz w:val="20"/>
          <w:szCs w:val="20"/>
          <w:lang w:val="es-ES"/>
        </w:rPr>
      </w:pPr>
      <w:r w:rsidRPr="00A33C34">
        <w:rPr>
          <w:rFonts w:ascii="GHEA Grapalat" w:hAnsi="GHEA Grapalat"/>
          <w:u w:val="single"/>
          <w:lang w:val="es-ES"/>
        </w:rPr>
        <w:t xml:space="preserve">                                                             </w:t>
      </w:r>
      <w:r w:rsidRPr="00A33C34">
        <w:rPr>
          <w:rFonts w:ascii="GHEA Grapalat" w:hAnsi="GHEA Grapalat"/>
          <w:u w:val="single"/>
          <w:lang w:val="es-ES"/>
        </w:rPr>
        <w:tab/>
      </w:r>
      <w:r w:rsidRPr="00A33C34">
        <w:rPr>
          <w:rFonts w:ascii="GHEA Grapalat" w:hAnsi="GHEA Grapalat"/>
          <w:u w:val="single"/>
          <w:lang w:val="es-ES"/>
        </w:rPr>
        <w:tab/>
        <w:t xml:space="preserve">       </w:t>
      </w:r>
      <w:r w:rsidRPr="00A33C34">
        <w:rPr>
          <w:rFonts w:ascii="GHEA Grapalat" w:hAnsi="GHEA Grapalat"/>
          <w:lang w:val="es-ES"/>
        </w:rPr>
        <w:t xml:space="preserve"> </w:t>
      </w:r>
      <w:r w:rsidRPr="00A33C34">
        <w:rPr>
          <w:rFonts w:ascii="GHEA Grapalat" w:hAnsi="GHEA Grapalat"/>
        </w:rPr>
        <w:t>з</w:t>
      </w:r>
      <w:r w:rsidRPr="00A33C34">
        <w:rPr>
          <w:rFonts w:ascii="GHEA Grapalat" w:hAnsi="GHEA Grapalat" w:cs="Sylfaen"/>
          <w:sz w:val="20"/>
          <w:szCs w:val="20"/>
        </w:rPr>
        <w:t>аявляет, что</w:t>
      </w:r>
      <w:r w:rsidRPr="00A33C34">
        <w:rPr>
          <w:rFonts w:ascii="GHEA Grapalat" w:hAnsi="GHEA Grapalat" w:cs="Arial"/>
          <w:sz w:val="20"/>
          <w:szCs w:val="20"/>
        </w:rPr>
        <w:t>:</w:t>
      </w:r>
      <w:r w:rsidRPr="00A33C34">
        <w:rPr>
          <w:rFonts w:ascii="GHEA Grapalat" w:hAnsi="GHEA Grapalat" w:cs="Arial"/>
          <w:sz w:val="20"/>
          <w:szCs w:val="20"/>
          <w:lang w:val="es-ES"/>
        </w:rPr>
        <w:t xml:space="preserve">  </w:t>
      </w:r>
    </w:p>
    <w:p w14:paraId="618A2360" w14:textId="77777777" w:rsidR="00081284" w:rsidRPr="00A33C34" w:rsidRDefault="00081284" w:rsidP="00081284">
      <w:pPr>
        <w:rPr>
          <w:rFonts w:ascii="GHEA Grapalat" w:hAnsi="GHEA Grapalat" w:cs="Arial"/>
          <w:vertAlign w:val="superscript"/>
          <w:lang w:val="es-ES"/>
        </w:rPr>
      </w:pPr>
      <w:r w:rsidRPr="00A33C34">
        <w:rPr>
          <w:rFonts w:ascii="GHEA Grapalat" w:hAnsi="GHEA Grapalat"/>
          <w:vertAlign w:val="superscript"/>
          <w:lang w:val="es-ES"/>
        </w:rPr>
        <w:t xml:space="preserve">               </w:t>
      </w:r>
      <w:r w:rsidRPr="00A33C34">
        <w:rPr>
          <w:rFonts w:ascii="GHEA Grapalat" w:hAnsi="GHEA Grapalat"/>
          <w:lang w:val="es-ES"/>
        </w:rPr>
        <w:t xml:space="preserve">     </w:t>
      </w:r>
      <w:r w:rsidRPr="00A33C34">
        <w:rPr>
          <w:rFonts w:ascii="GHEA Grapalat" w:hAnsi="GHEA Grapalat" w:cs="Sylfaen"/>
          <w:vertAlign w:val="superscript"/>
        </w:rPr>
        <w:t>название</w:t>
      </w:r>
      <w:r w:rsidRPr="00A33C34">
        <w:rPr>
          <w:rFonts w:ascii="GHEA Grapalat" w:hAnsi="GHEA Grapalat" w:cs="Sylfaen"/>
          <w:vertAlign w:val="superscript"/>
          <w:lang w:val="es-ES"/>
        </w:rPr>
        <w:t xml:space="preserve"> финансового агента</w:t>
      </w:r>
    </w:p>
    <w:p w14:paraId="0B7C14FC" w14:textId="77777777" w:rsidR="00081284" w:rsidRPr="00A33C34" w:rsidRDefault="00081284" w:rsidP="00081284">
      <w:pPr>
        <w:rPr>
          <w:rFonts w:ascii="GHEA Grapalat" w:hAnsi="GHEA Grapalat"/>
          <w:vertAlign w:val="superscript"/>
          <w:lang w:val="es-ES"/>
        </w:rPr>
      </w:pPr>
    </w:p>
    <w:p w14:paraId="323DCBBC" w14:textId="77777777" w:rsidR="00081284" w:rsidRPr="00A33C34" w:rsidRDefault="00081284" w:rsidP="00081284">
      <w:pPr>
        <w:pStyle w:val="aff"/>
        <w:numPr>
          <w:ilvl w:val="0"/>
          <w:numId w:val="34"/>
        </w:numPr>
        <w:contextualSpacing/>
        <w:jc w:val="both"/>
        <w:rPr>
          <w:rFonts w:ascii="GHEA Grapalat" w:hAnsi="GHEA Grapalat"/>
          <w:u w:val="single"/>
          <w:lang w:val="es-ES"/>
        </w:rPr>
      </w:pPr>
      <w:r w:rsidRPr="00A33C34">
        <w:rPr>
          <w:rFonts w:ascii="GHEA Grapalat" w:hAnsi="GHEA Grapalat"/>
          <w:sz w:val="20"/>
          <w:szCs w:val="20"/>
        </w:rPr>
        <w:t>В рамках заключенного между</w:t>
      </w:r>
      <w:r w:rsidRPr="00A33C34">
        <w:rPr>
          <w:rFonts w:ascii="GHEA Grapalat" w:hAnsi="GHEA Grapalat"/>
        </w:rPr>
        <w:t xml:space="preserve"> -------------------------</w:t>
      </w:r>
      <w:r w:rsidRPr="00A33C34">
        <w:rPr>
          <w:rFonts w:ascii="GHEA Grapalat" w:hAnsi="GHEA Grapalat"/>
          <w:lang w:val="hy-AM"/>
        </w:rPr>
        <w:t xml:space="preserve"> </w:t>
      </w:r>
      <w:r w:rsidRPr="00A33C34">
        <w:rPr>
          <w:rFonts w:ascii="GHEA Grapalat" w:hAnsi="GHEA Grapalat"/>
          <w:sz w:val="20"/>
          <w:szCs w:val="20"/>
        </w:rPr>
        <w:t>- ом   и</w:t>
      </w:r>
      <w:r w:rsidRPr="00A33C34">
        <w:rPr>
          <w:rFonts w:ascii="GHEA Grapalat" w:hAnsi="GHEA Grapalat"/>
        </w:rPr>
        <w:t xml:space="preserve"> ---------------------------- </w:t>
      </w:r>
      <w:r w:rsidRPr="00A33C34">
        <w:rPr>
          <w:rFonts w:ascii="GHEA Grapalat" w:hAnsi="GHEA Grapalat"/>
          <w:sz w:val="20"/>
          <w:szCs w:val="20"/>
        </w:rPr>
        <w:t>-ом</w:t>
      </w:r>
      <w:r w:rsidRPr="00A33C34">
        <w:rPr>
          <w:rFonts w:ascii="GHEA Grapalat" w:hAnsi="GHEA Grapalat"/>
        </w:rPr>
        <w:t xml:space="preserve">                              </w:t>
      </w:r>
    </w:p>
    <w:p w14:paraId="07BDAA04" w14:textId="77777777" w:rsidR="00081284" w:rsidRPr="00A33C34" w:rsidRDefault="00081284" w:rsidP="00081284">
      <w:pPr>
        <w:rPr>
          <w:rFonts w:ascii="GHEA Grapalat" w:hAnsi="GHEA Grapalat" w:cs="Sylfaen"/>
          <w:vertAlign w:val="superscript"/>
        </w:rPr>
      </w:pP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заказчика</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w:t>
      </w:r>
      <w:r w:rsidRPr="00A33C34">
        <w:rPr>
          <w:rFonts w:ascii="GHEA Grapalat" w:hAnsi="GHEA Grapalat" w:cs="Sylfaen"/>
          <w:vertAlign w:val="superscript"/>
          <w:lang w:val="hy-AM"/>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12301035" w14:textId="77777777" w:rsidR="00081284" w:rsidRPr="00A33C34" w:rsidRDefault="00081284" w:rsidP="00081284">
      <w:pPr>
        <w:rPr>
          <w:rFonts w:ascii="GHEA Grapalat" w:hAnsi="GHEA Grapalat" w:cs="Sylfaen"/>
          <w:vertAlign w:val="superscript"/>
        </w:rPr>
      </w:pP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 </w:t>
      </w:r>
      <w:r w:rsidRPr="00A33C34">
        <w:rPr>
          <w:rFonts w:ascii="GHEA Grapalat" w:hAnsi="GHEA Grapalat" w:cs="Sylfaen"/>
          <w:sz w:val="20"/>
          <w:szCs w:val="20"/>
          <w:lang w:val="es-ES"/>
        </w:rPr>
        <w:t>20</w:t>
      </w:r>
      <w:r w:rsidRPr="00A33C34">
        <w:rPr>
          <w:rFonts w:ascii="GHEA Grapalat" w:hAnsi="GHEA Grapalat" w:cs="Sylfaen"/>
          <w:sz w:val="20"/>
          <w:szCs w:val="20"/>
        </w:rPr>
        <w:t>г</w:t>
      </w:r>
      <w:r w:rsidRPr="00A33C34">
        <w:rPr>
          <w:rFonts w:ascii="GHEA Grapalat" w:hAnsi="GHEA Grapalat" w:cs="Sylfaen"/>
          <w:sz w:val="20"/>
          <w:szCs w:val="20"/>
          <w:lang w:val="es-ES"/>
        </w:rPr>
        <w:t>.</w:t>
      </w:r>
      <w:r w:rsidRPr="00A33C34">
        <w:rPr>
          <w:rFonts w:ascii="GHEA Grapalat" w:hAnsi="GHEA Grapalat" w:cs="Sylfaen"/>
          <w:sz w:val="20"/>
          <w:szCs w:val="20"/>
        </w:rPr>
        <w:t xml:space="preserve">договора под кодом </w:t>
      </w:r>
      <w:r w:rsidRPr="00A33C34">
        <w:rPr>
          <w:rFonts w:ascii="GHEA Grapalat" w:hAnsi="GHEA Grapalat" w:cs="Sylfaen"/>
          <w:sz w:val="20"/>
          <w:szCs w:val="20"/>
          <w:lang w:val="es-ES"/>
        </w:rPr>
        <w:t xml:space="preserve"> </w:t>
      </w:r>
      <w:r w:rsidRPr="00A33C34">
        <w:rPr>
          <w:rFonts w:ascii="GHEA Grapalat" w:hAnsi="GHEA Grapalat"/>
          <w:i/>
          <w:sz w:val="20"/>
          <w:szCs w:val="20"/>
          <w:lang w:val="af-ZA"/>
        </w:rPr>
        <w:t>___</w:t>
      </w:r>
      <w:r w:rsidRPr="00A33C34">
        <w:rPr>
          <w:rFonts w:ascii="GHEA Grapalat" w:hAnsi="GHEA Grapalat" w:cs="Arial"/>
          <w:i/>
          <w:sz w:val="20"/>
          <w:szCs w:val="20"/>
          <w:shd w:val="clear" w:color="auto" w:fill="FFFFFF"/>
          <w:lang w:val="hy-AM"/>
        </w:rPr>
        <w:t>«   »</w:t>
      </w:r>
      <w:r w:rsidRPr="00A33C34">
        <w:rPr>
          <w:rFonts w:ascii="GHEA Grapalat" w:hAnsi="GHEA Grapalat"/>
          <w:i/>
          <w:sz w:val="20"/>
          <w:szCs w:val="20"/>
          <w:u w:val="single"/>
        </w:rPr>
        <w:t xml:space="preserve">__ </w:t>
      </w:r>
      <w:r w:rsidRPr="00A33C34">
        <w:rPr>
          <w:rFonts w:ascii="GHEA Grapalat" w:hAnsi="GHEA Grapalat"/>
          <w:sz w:val="20"/>
          <w:szCs w:val="20"/>
        </w:rPr>
        <w:t>(</w:t>
      </w:r>
      <w:r w:rsidRPr="00A33C34">
        <w:rPr>
          <w:rFonts w:ascii="GHEA Grapalat" w:hAnsi="GHEA Grapalat" w:cs="Sylfaen"/>
          <w:sz w:val="20"/>
          <w:szCs w:val="20"/>
        </w:rPr>
        <w:t>далее-Договор</w:t>
      </w:r>
      <w:r w:rsidRPr="00A33C34">
        <w:rPr>
          <w:rFonts w:ascii="GHEA Grapalat" w:hAnsi="GHEA Grapalat" w:cs="Sylfaen"/>
          <w:sz w:val="20"/>
          <w:szCs w:val="20"/>
          <w:lang w:val="es-ES"/>
        </w:rPr>
        <w:t>)</w:t>
      </w:r>
      <w:r w:rsidRPr="00A33C34">
        <w:rPr>
          <w:rFonts w:ascii="GHEA Grapalat" w:hAnsi="GHEA Grapalat" w:cs="Sylfaen"/>
          <w:sz w:val="20"/>
          <w:szCs w:val="20"/>
        </w:rPr>
        <w:t xml:space="preserve">, между мной </w:t>
      </w:r>
      <w:r w:rsidRPr="00A33C34">
        <w:rPr>
          <w:rFonts w:ascii="GHEA Grapalat" w:hAnsi="GHEA Grapalat" w:cs="Sylfaen"/>
          <w:sz w:val="20"/>
          <w:szCs w:val="20"/>
          <w:lang w:val="hy-AM"/>
        </w:rPr>
        <w:t xml:space="preserve"> </w:t>
      </w:r>
      <w:r w:rsidRPr="00A33C34">
        <w:rPr>
          <w:rFonts w:ascii="GHEA Grapalat" w:hAnsi="GHEA Grapalat" w:cs="Sylfaen"/>
          <w:sz w:val="20"/>
          <w:szCs w:val="20"/>
        </w:rPr>
        <w:t>и ------------------------- - ом</w:t>
      </w:r>
    </w:p>
    <w:p w14:paraId="58EA6FEF" w14:textId="77777777" w:rsidR="00081284" w:rsidRPr="00A33C34" w:rsidRDefault="00081284" w:rsidP="00081284">
      <w:pPr>
        <w:rPr>
          <w:rFonts w:ascii="GHEA Grapalat" w:hAnsi="GHEA Grapalat"/>
          <w:u w:val="single"/>
          <w:lang w:val="es-ES"/>
        </w:rPr>
      </w:pP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34D503E2" w14:textId="77777777" w:rsidR="00081284" w:rsidRPr="00A33C34" w:rsidRDefault="00081284" w:rsidP="00081284">
      <w:pPr>
        <w:ind w:firstLine="709"/>
        <w:rPr>
          <w:rFonts w:ascii="GHEA Grapalat" w:hAnsi="GHEA Grapalat" w:cs="Sylfaen"/>
          <w:sz w:val="20"/>
          <w:szCs w:val="20"/>
          <w:lang w:val="es-ES"/>
        </w:rPr>
      </w:pPr>
      <w:r w:rsidRPr="00A33C34">
        <w:rPr>
          <w:rFonts w:ascii="GHEA Grapalat" w:hAnsi="GHEA Grapalat"/>
          <w:u w:val="single"/>
          <w:lang w:val="es-ES"/>
        </w:rPr>
        <w:tab/>
      </w:r>
      <w:r w:rsidRPr="00A33C34">
        <w:rPr>
          <w:rFonts w:ascii="GHEA Grapalat" w:hAnsi="GHEA Grapalat" w:cs="Sylfaen"/>
          <w:sz w:val="20"/>
          <w:szCs w:val="20"/>
          <w:lang w:val="es-ES"/>
        </w:rPr>
        <w:t xml:space="preserve"> «--»   20  </w:t>
      </w:r>
      <w:r w:rsidRPr="00A33C34">
        <w:rPr>
          <w:rFonts w:ascii="GHEA Grapalat" w:hAnsi="GHEA Grapalat" w:cs="Sylfaen"/>
          <w:sz w:val="20"/>
          <w:szCs w:val="20"/>
        </w:rPr>
        <w:t xml:space="preserve">года </w:t>
      </w:r>
      <w:r w:rsidRPr="00A33C34">
        <w:rPr>
          <w:rFonts w:ascii="GHEA Grapalat" w:hAnsi="GHEA Grapalat" w:cs="Sylfaen"/>
          <w:sz w:val="20"/>
          <w:szCs w:val="20"/>
          <w:lang w:val="es-ES"/>
        </w:rPr>
        <w:t xml:space="preserve"> </w:t>
      </w:r>
      <w:r w:rsidRPr="00A33C34">
        <w:rPr>
          <w:rFonts w:ascii="GHEA Grapalat" w:hAnsi="GHEA Grapalat"/>
          <w:sz w:val="20"/>
          <w:szCs w:val="20"/>
        </w:rPr>
        <w:t>заключен</w:t>
      </w: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договор факторинга под кодом </w:t>
      </w:r>
      <w:r w:rsidRPr="00A33C34">
        <w:rPr>
          <w:rFonts w:ascii="GHEA Grapalat" w:hAnsi="GHEA Grapalat"/>
          <w:lang w:val="es-ES"/>
        </w:rPr>
        <w:t>«</w:t>
      </w:r>
      <w:r w:rsidRPr="00A33C34">
        <w:rPr>
          <w:rFonts w:ascii="GHEA Grapalat" w:hAnsi="GHEA Grapalat"/>
          <w:sz w:val="20"/>
          <w:szCs w:val="20"/>
          <w:lang w:val="es-ES"/>
        </w:rPr>
        <w:t>---</w:t>
      </w:r>
      <w:r w:rsidRPr="00A33C34">
        <w:rPr>
          <w:rFonts w:ascii="GHEA Grapalat" w:hAnsi="GHEA Grapalat" w:cs="Sylfaen"/>
          <w:sz w:val="20"/>
          <w:szCs w:val="20"/>
          <w:lang w:val="es-ES"/>
        </w:rPr>
        <w:t>------------------</w:t>
      </w:r>
      <w:r w:rsidRPr="00A33C34">
        <w:rPr>
          <w:rFonts w:ascii="GHEA Grapalat" w:hAnsi="GHEA Grapalat"/>
          <w:lang w:val="es-ES"/>
        </w:rPr>
        <w:t>»</w:t>
      </w:r>
      <w:r w:rsidRPr="00A33C34">
        <w:rPr>
          <w:rFonts w:ascii="GHEA Grapalat" w:hAnsi="GHEA Grapalat"/>
        </w:rPr>
        <w:t>.</w:t>
      </w:r>
      <w:r w:rsidRPr="00A33C34">
        <w:rPr>
          <w:rFonts w:ascii="GHEA Grapalat" w:hAnsi="GHEA Grapalat" w:cs="Sylfaen"/>
          <w:sz w:val="20"/>
          <w:szCs w:val="20"/>
          <w:lang w:val="es-ES"/>
        </w:rPr>
        <w:t xml:space="preserve"> </w:t>
      </w:r>
    </w:p>
    <w:p w14:paraId="6B02C9B1" w14:textId="77777777" w:rsidR="00081284" w:rsidRPr="00A33C34" w:rsidRDefault="00081284" w:rsidP="00081284">
      <w:pPr>
        <w:rPr>
          <w:rFonts w:ascii="GHEA Grapalat" w:hAnsi="GHEA Grapalat" w:cs="Sylfaen"/>
          <w:sz w:val="20"/>
          <w:szCs w:val="20"/>
          <w:lang w:val="es-ES"/>
        </w:rPr>
      </w:pPr>
    </w:p>
    <w:p w14:paraId="65008E46" w14:textId="77777777" w:rsidR="00081284" w:rsidRPr="00A33C34" w:rsidRDefault="00081284" w:rsidP="00081284">
      <w:pPr>
        <w:pStyle w:val="aff"/>
        <w:numPr>
          <w:ilvl w:val="0"/>
          <w:numId w:val="34"/>
        </w:numPr>
        <w:contextualSpacing/>
        <w:jc w:val="both"/>
        <w:rPr>
          <w:rFonts w:ascii="GHEA Grapalat" w:hAnsi="GHEA Grapalat" w:cs="Sylfaen"/>
          <w:sz w:val="20"/>
          <w:szCs w:val="20"/>
        </w:rPr>
      </w:pPr>
      <w:r w:rsidRPr="00A33C34">
        <w:rPr>
          <w:rFonts w:ascii="GHEA Grapalat" w:hAnsi="GHEA Grapalat" w:cs="Sylfaen"/>
          <w:sz w:val="20"/>
          <w:szCs w:val="20"/>
        </w:rPr>
        <w:t>Согласен с условиями изложенными в пункте 7.12.</w:t>
      </w:r>
    </w:p>
    <w:p w14:paraId="615F00C0" w14:textId="77777777" w:rsidR="00081284" w:rsidRPr="00A33C34" w:rsidRDefault="00081284" w:rsidP="00081284">
      <w:pPr>
        <w:jc w:val="center"/>
        <w:rPr>
          <w:rFonts w:ascii="GHEA Grapalat" w:hAnsi="GHEA Grapalat" w:cs="GHEA Grapalat"/>
          <w:lang w:val="es-ES"/>
        </w:rPr>
      </w:pPr>
    </w:p>
    <w:p w14:paraId="14ACA01E" w14:textId="77777777" w:rsidR="00081284" w:rsidRPr="00A33C34" w:rsidRDefault="00081284" w:rsidP="00081284">
      <w:pPr>
        <w:ind w:firstLine="709"/>
        <w:rPr>
          <w:lang w:val="es-ES"/>
        </w:rPr>
      </w:pPr>
    </w:p>
    <w:p w14:paraId="3D87549F" w14:textId="77777777" w:rsidR="00081284" w:rsidRPr="00A33C34" w:rsidRDefault="00081284" w:rsidP="00081284">
      <w:pPr>
        <w:ind w:firstLine="709"/>
        <w:rPr>
          <w:lang w:val="es-ES"/>
        </w:rPr>
      </w:pPr>
    </w:p>
    <w:p w14:paraId="0BC63AAC" w14:textId="77777777" w:rsidR="00081284" w:rsidRPr="00A33C34" w:rsidRDefault="00081284" w:rsidP="00081284">
      <w:pPr>
        <w:ind w:firstLine="709"/>
        <w:rPr>
          <w:lang w:val="es-ES"/>
        </w:rPr>
      </w:pPr>
    </w:p>
    <w:p w14:paraId="4EC582F8" w14:textId="77777777" w:rsidR="00081284" w:rsidRPr="00A33C34" w:rsidRDefault="00081284" w:rsidP="00081284">
      <w:pPr>
        <w:ind w:left="720" w:firstLine="720"/>
        <w:rPr>
          <w:rFonts w:ascii="GHEA Grapalat" w:hAnsi="GHEA Grapalat"/>
          <w:sz w:val="20"/>
          <w:lang w:val="hy-AM"/>
        </w:rPr>
      </w:pPr>
      <w:r w:rsidRPr="00A33C34">
        <w:rPr>
          <w:rFonts w:ascii="GHEA Grapalat" w:hAnsi="GHEA Grapalat"/>
          <w:sz w:val="20"/>
          <w:lang w:val="hy-AM"/>
        </w:rPr>
        <w:t xml:space="preserve">_______________________________________ </w:t>
      </w:r>
      <w:r w:rsidRPr="00A33C34">
        <w:rPr>
          <w:rFonts w:ascii="GHEA Grapalat" w:hAnsi="GHEA Grapalat"/>
          <w:sz w:val="20"/>
          <w:lang w:val="hy-AM"/>
        </w:rPr>
        <w:tab/>
        <w:t xml:space="preserve">                </w:t>
      </w:r>
      <w:r w:rsidRPr="00A33C34">
        <w:rPr>
          <w:rFonts w:ascii="GHEA Grapalat" w:hAnsi="GHEA Grapalat"/>
          <w:sz w:val="20"/>
          <w:lang w:val="es-ES"/>
        </w:rPr>
        <w:t xml:space="preserve">       </w:t>
      </w:r>
      <w:r w:rsidRPr="00A33C34">
        <w:rPr>
          <w:rFonts w:ascii="GHEA Grapalat" w:hAnsi="GHEA Grapalat"/>
          <w:sz w:val="20"/>
          <w:lang w:val="hy-AM"/>
        </w:rPr>
        <w:t xml:space="preserve">_____________ </w:t>
      </w:r>
    </w:p>
    <w:p w14:paraId="0A3E3D90" w14:textId="77777777" w:rsidR="00081284" w:rsidRPr="00A33C34" w:rsidRDefault="00081284" w:rsidP="00081284">
      <w:pPr>
        <w:rPr>
          <w:rFonts w:ascii="GHEA Grapalat" w:hAnsi="GHEA Grapalat"/>
          <w:sz w:val="20"/>
          <w:vertAlign w:val="superscript"/>
          <w:lang w:val="hy-AM"/>
        </w:rPr>
      </w:pPr>
      <w:r w:rsidRPr="00A33C34">
        <w:rPr>
          <w:rFonts w:ascii="GHEA Grapalat" w:hAnsi="GHEA Grapalat"/>
          <w:sz w:val="20"/>
          <w:vertAlign w:val="superscript"/>
        </w:rPr>
        <w:t xml:space="preserve">                                                </w:t>
      </w:r>
      <w:r w:rsidRPr="00A33C34">
        <w:rPr>
          <w:rFonts w:ascii="GHEA Grapalat" w:hAnsi="GHEA Grapalat"/>
          <w:sz w:val="20"/>
          <w:vertAlign w:val="superscript"/>
          <w:lang w:val="hy-AM"/>
        </w:rPr>
        <w:t>название финансового агента (должность руководителя, имя, фамилия)</w:t>
      </w:r>
      <w:r w:rsidRPr="00A33C34">
        <w:rPr>
          <w:rFonts w:ascii="GHEA Grapalat" w:hAnsi="GHEA Grapalat"/>
          <w:sz w:val="20"/>
          <w:vertAlign w:val="superscript"/>
        </w:rPr>
        <w:t xml:space="preserve">                                                         подпись</w:t>
      </w:r>
      <w:r w:rsidRPr="00A33C34">
        <w:rPr>
          <w:rFonts w:ascii="GHEA Grapalat" w:hAnsi="GHEA Grapalat"/>
          <w:sz w:val="20"/>
          <w:vertAlign w:val="superscript"/>
          <w:lang w:val="hy-AM"/>
        </w:rPr>
        <w:t xml:space="preserve">                                                                                                                                                                                                                       </w:t>
      </w:r>
    </w:p>
    <w:p w14:paraId="10CC6C25" w14:textId="77777777" w:rsidR="00081284" w:rsidRPr="00A33C34" w:rsidRDefault="00081284" w:rsidP="00081284">
      <w:pPr>
        <w:jc w:val="right"/>
        <w:rPr>
          <w:rFonts w:ascii="GHEA Grapalat" w:hAnsi="GHEA Grapalat"/>
          <w:sz w:val="20"/>
          <w:lang w:val="hy-AM"/>
        </w:rPr>
      </w:pPr>
      <w:r w:rsidRPr="00A33C34">
        <w:rPr>
          <w:rFonts w:ascii="GHEA Grapalat" w:hAnsi="GHEA Grapalat"/>
          <w:sz w:val="20"/>
          <w:lang w:val="hy-AM"/>
        </w:rPr>
        <w:t xml:space="preserve">    </w:t>
      </w:r>
    </w:p>
    <w:p w14:paraId="0D5D8F14" w14:textId="77777777" w:rsidR="00081284" w:rsidRPr="00A33C34" w:rsidRDefault="00081284" w:rsidP="00081284">
      <w:pPr>
        <w:jc w:val="center"/>
        <w:rPr>
          <w:rFonts w:ascii="GHEA Grapalat" w:hAnsi="GHEA Grapalat" w:cs="Sylfaen"/>
          <w:sz w:val="16"/>
          <w:szCs w:val="16"/>
          <w:lang w:val="es-ES"/>
        </w:rPr>
      </w:pPr>
      <w:r w:rsidRPr="00A33C34">
        <w:rPr>
          <w:rFonts w:ascii="GHEA Grapalat" w:hAnsi="GHEA Grapalat"/>
          <w:sz w:val="16"/>
          <w:szCs w:val="16"/>
        </w:rPr>
        <w:t xml:space="preserve">                                                                                                      М. П.</w:t>
      </w:r>
      <w:r w:rsidRPr="00A33C34">
        <w:rPr>
          <w:rFonts w:ascii="GHEA Grapalat" w:hAnsi="GHEA Grapalat" w:cs="Sylfaen"/>
          <w:sz w:val="16"/>
          <w:szCs w:val="16"/>
          <w:lang w:val="es-ES"/>
        </w:rPr>
        <w:t xml:space="preserve"> (</w:t>
      </w:r>
      <w:r w:rsidRPr="00A33C34">
        <w:rPr>
          <w:rFonts w:ascii="GHEA Grapalat" w:hAnsi="GHEA Grapalat" w:cs="Sylfaen"/>
          <w:sz w:val="16"/>
          <w:szCs w:val="16"/>
        </w:rPr>
        <w:t>при наличии</w:t>
      </w:r>
      <w:r w:rsidRPr="00A33C34">
        <w:rPr>
          <w:rFonts w:ascii="GHEA Grapalat" w:hAnsi="GHEA Grapalat" w:cs="Sylfaen"/>
          <w:sz w:val="16"/>
          <w:szCs w:val="16"/>
          <w:lang w:val="es-ES"/>
        </w:rPr>
        <w:t>)</w:t>
      </w:r>
    </w:p>
    <w:p w14:paraId="59469841" w14:textId="77777777" w:rsidR="00081284" w:rsidRPr="00A33C34" w:rsidRDefault="00081284" w:rsidP="00081284">
      <w:pPr>
        <w:jc w:val="center"/>
        <w:rPr>
          <w:rFonts w:ascii="GHEA Grapalat" w:hAnsi="GHEA Grapalat" w:cs="Sylfaen"/>
          <w:sz w:val="16"/>
          <w:szCs w:val="16"/>
          <w:lang w:val="es-ES"/>
        </w:rPr>
      </w:pPr>
      <w:r w:rsidRPr="00A33C34">
        <w:rPr>
          <w:rFonts w:ascii="GHEA Grapalat" w:hAnsi="GHEA Grapalat" w:cs="Sylfaen"/>
          <w:sz w:val="16"/>
          <w:szCs w:val="16"/>
          <w:lang w:val="es-ES"/>
        </w:rPr>
        <w:t xml:space="preserve">                                               </w:t>
      </w:r>
    </w:p>
    <w:p w14:paraId="044BD2FA" w14:textId="77777777" w:rsidR="00081284" w:rsidRPr="00A33C34" w:rsidRDefault="00081284" w:rsidP="00081284">
      <w:pPr>
        <w:jc w:val="center"/>
        <w:rPr>
          <w:rFonts w:ascii="GHEA Grapalat" w:hAnsi="GHEA Grapalat" w:cs="Sylfaen"/>
          <w:sz w:val="16"/>
          <w:szCs w:val="16"/>
          <w:lang w:val="es-ES"/>
        </w:rPr>
      </w:pPr>
    </w:p>
    <w:p w14:paraId="6BE980BB" w14:textId="77777777" w:rsidR="00081284" w:rsidRPr="00A33C34" w:rsidRDefault="00081284" w:rsidP="00081284">
      <w:pPr>
        <w:widowControl w:val="0"/>
        <w:spacing w:after="160"/>
        <w:ind w:left="-142" w:firstLine="142"/>
        <w:jc w:val="center"/>
        <w:rPr>
          <w:rFonts w:ascii="GHEA Grapalat" w:hAnsi="GHEA Grapalat"/>
          <w:i/>
          <w:lang w:val="en-US"/>
        </w:rPr>
      </w:pPr>
      <w:r w:rsidRPr="00A33C34">
        <w:rPr>
          <w:rFonts w:ascii="GHEA Grapalat" w:hAnsi="GHEA Grapalat" w:cs="Sylfaen"/>
          <w:sz w:val="20"/>
          <w:szCs w:val="20"/>
          <w:lang w:val="es-ES"/>
        </w:rPr>
        <w:t xml:space="preserve">«--»         20  </w:t>
      </w:r>
      <w:r w:rsidRPr="00A33C34">
        <w:rPr>
          <w:rFonts w:ascii="GHEA Grapalat" w:hAnsi="GHEA Grapalat" w:cs="Sylfaen"/>
          <w:sz w:val="20"/>
          <w:szCs w:val="20"/>
        </w:rPr>
        <w:t>г.</w:t>
      </w:r>
      <w:r w:rsidRPr="00A33C34">
        <w:rPr>
          <w:rFonts w:ascii="GHEA Grapalat" w:hAnsi="GHEA Grapalat"/>
          <w:sz w:val="20"/>
          <w:lang w:val="hy-AM"/>
        </w:rPr>
        <w:tab/>
      </w:r>
    </w:p>
    <w:p w14:paraId="77FC83CF" w14:textId="77777777" w:rsidR="008D352C" w:rsidRPr="003B2F27" w:rsidRDefault="008D352C" w:rsidP="007D73E1">
      <w:pPr>
        <w:widowControl w:val="0"/>
        <w:ind w:left="-142" w:firstLine="142"/>
        <w:contextualSpacing/>
        <w:jc w:val="center"/>
        <w:rPr>
          <w:rFonts w:ascii="GHEA Grapalat" w:hAnsi="GHEA Grapalat"/>
          <w:i/>
          <w:lang w:val="en-US"/>
        </w:rPr>
      </w:pPr>
    </w:p>
    <w:sectPr w:rsidR="008D352C" w:rsidRPr="003B2F27" w:rsidSect="008F145F">
      <w:footerReference w:type="default" r:id="rId9"/>
      <w:footnotePr>
        <w:pos w:val="beneathText"/>
      </w:footnotePr>
      <w:pgSz w:w="11906" w:h="16838" w:code="9"/>
      <w:pgMar w:top="426" w:right="849" w:bottom="567" w:left="993"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5A0D83" w14:textId="77777777" w:rsidR="00224D09" w:rsidRDefault="00224D09">
      <w:r>
        <w:separator/>
      </w:r>
    </w:p>
  </w:endnote>
  <w:endnote w:type="continuationSeparator" w:id="0">
    <w:p w14:paraId="7D0C4D90" w14:textId="77777777" w:rsidR="00224D09" w:rsidRDefault="00224D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w:altName w:val="Arial"/>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03841"/>
      <w:docPartObj>
        <w:docPartGallery w:val="Page Numbers (Bottom of Page)"/>
        <w:docPartUnique/>
      </w:docPartObj>
    </w:sdtPr>
    <w:sdtEndPr>
      <w:rPr>
        <w:rFonts w:ascii="GHEA Grapalat" w:hAnsi="GHEA Grapalat"/>
        <w:sz w:val="24"/>
        <w:szCs w:val="24"/>
      </w:rPr>
    </w:sdtEndPr>
    <w:sdtContent>
      <w:p w14:paraId="50438606" w14:textId="77777777" w:rsidR="00224D09" w:rsidRPr="003E450C" w:rsidRDefault="00224D09">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D55C2B">
          <w:rPr>
            <w:rFonts w:ascii="GHEA Grapalat" w:hAnsi="GHEA Grapalat"/>
            <w:noProof/>
            <w:sz w:val="24"/>
            <w:szCs w:val="24"/>
          </w:rPr>
          <w:t>11</w:t>
        </w:r>
        <w:r w:rsidRPr="003E450C">
          <w:rPr>
            <w:rFonts w:ascii="GHEA Grapalat" w:hAnsi="GHEA Grapalat"/>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03CF0" w14:textId="77777777" w:rsidR="00224D09" w:rsidRPr="00305BEC" w:rsidRDefault="00224D09">
    <w:pPr>
      <w:pStyle w:val="a5"/>
      <w:jc w:val="center"/>
      <w:rPr>
        <w:rFonts w:ascii="GHEA Grapalat" w:hAnsi="GHEA Grapalat"/>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59A266" w14:textId="77777777" w:rsidR="00224D09" w:rsidRDefault="00224D09">
      <w:r>
        <w:separator/>
      </w:r>
    </w:p>
  </w:footnote>
  <w:footnote w:type="continuationSeparator" w:id="0">
    <w:p w14:paraId="43855BDE" w14:textId="77777777" w:rsidR="00224D09" w:rsidRDefault="00224D09">
      <w:r>
        <w:continuationSeparator/>
      </w:r>
    </w:p>
  </w:footnote>
  <w:footnote w:id="1">
    <w:p w14:paraId="378FEC2E" w14:textId="77777777" w:rsidR="00224D09" w:rsidRPr="00A31673" w:rsidRDefault="00224D09">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14:paraId="276477DB" w14:textId="77777777" w:rsidR="00224D09" w:rsidRDefault="00224D09" w:rsidP="006B3E56">
      <w:pPr>
        <w:jc w:val="both"/>
      </w:pPr>
    </w:p>
    <w:p w14:paraId="5456C98D" w14:textId="77777777" w:rsidR="00224D09" w:rsidRPr="00503980" w:rsidRDefault="00224D09" w:rsidP="007906A2">
      <w:pPr>
        <w:jc w:val="both"/>
        <w:rPr>
          <w:rFonts w:ascii="GHEA Grapalat" w:hAnsi="GHEA Grapalat"/>
          <w:i/>
          <w:sz w:val="20"/>
          <w:szCs w:val="20"/>
        </w:rPr>
      </w:pPr>
      <w:r w:rsidRPr="00503980">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207EFA85" w14:textId="77777777" w:rsidR="00224D09" w:rsidRPr="00503980" w:rsidRDefault="00224D09" w:rsidP="007906A2">
      <w:pPr>
        <w:jc w:val="both"/>
        <w:rPr>
          <w:rFonts w:ascii="GHEA Grapalat" w:hAnsi="GHEA Grapalat"/>
          <w:i/>
          <w:sz w:val="20"/>
          <w:szCs w:val="20"/>
        </w:rPr>
      </w:pPr>
      <w:r w:rsidRPr="00503980">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1</w:t>
      </w:r>
      <w:r w:rsidRPr="00503980">
        <w:rPr>
          <w:rFonts w:ascii="GHEA Grapalat" w:hAnsi="GHEA Grapalat"/>
          <w:i/>
          <w:sz w:val="20"/>
          <w:szCs w:val="20"/>
        </w:rPr>
        <w:t>";</w:t>
      </w:r>
    </w:p>
    <w:p w14:paraId="425D810E" w14:textId="77777777" w:rsidR="00224D09" w:rsidRPr="00503980" w:rsidRDefault="00224D09" w:rsidP="007906A2">
      <w:pPr>
        <w:jc w:val="both"/>
        <w:rPr>
          <w:rFonts w:ascii="GHEA Grapalat" w:hAnsi="GHEA Grapalat"/>
          <w:i/>
          <w:sz w:val="20"/>
          <w:szCs w:val="20"/>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182CCD88" w14:textId="77777777" w:rsidR="00224D09" w:rsidRDefault="00224D09" w:rsidP="006B3E56">
      <w:pPr>
        <w:pStyle w:val="af2"/>
        <w:rPr>
          <w:rFonts w:asciiTheme="minorHAnsi" w:hAnsiTheme="minorHAnsi"/>
          <w:lang w:val="af-ZA"/>
        </w:rPr>
      </w:pPr>
    </w:p>
  </w:footnote>
  <w:footnote w:id="3">
    <w:p w14:paraId="09D58CE9" w14:textId="77777777" w:rsidR="00224D09" w:rsidRPr="00D3436F" w:rsidRDefault="00224D09"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14:paraId="608B8A74" w14:textId="77777777" w:rsidR="00224D09" w:rsidRPr="009C4E45" w:rsidRDefault="00224D09">
      <w:pPr>
        <w:pStyle w:val="af2"/>
        <w:rPr>
          <w:rFonts w:ascii="GHEA Grapalat" w:hAnsi="GHEA Grapalat"/>
          <w:color w:val="FF0000"/>
          <w:sz w:val="28"/>
          <w:szCs w:val="28"/>
        </w:rPr>
      </w:pPr>
    </w:p>
  </w:footnote>
  <w:footnote w:id="4">
    <w:p w14:paraId="644B6CBD" w14:textId="77777777" w:rsidR="00224D09" w:rsidRPr="008842CE" w:rsidRDefault="00224D09" w:rsidP="003D2FE2">
      <w:pPr>
        <w:pStyle w:val="af2"/>
        <w:jc w:val="both"/>
      </w:pPr>
    </w:p>
  </w:footnote>
  <w:footnote w:id="5">
    <w:p w14:paraId="3C977E61" w14:textId="77777777" w:rsidR="00224D09" w:rsidRPr="008842CE" w:rsidRDefault="00224D09" w:rsidP="000A214C">
      <w:pPr>
        <w:pStyle w:val="af2"/>
        <w:jc w:val="both"/>
      </w:pPr>
    </w:p>
  </w:footnote>
  <w:footnote w:id="6">
    <w:p w14:paraId="1AD82269" w14:textId="77777777" w:rsidR="00224D09" w:rsidRPr="006F5F33" w:rsidRDefault="00224D09"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14:paraId="70ACE172" w14:textId="77777777" w:rsidR="00224D09" w:rsidRPr="006F5F33" w:rsidRDefault="00224D09" w:rsidP="003B2F27">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14:paraId="3351C14F" w14:textId="77777777" w:rsidR="00224D09" w:rsidRPr="006F5F33" w:rsidRDefault="00224D09"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9">
    <w:p w14:paraId="6271C6F1" w14:textId="77777777" w:rsidR="00224D09" w:rsidRPr="00E40AC8" w:rsidRDefault="00224D09" w:rsidP="003B2F27">
      <w:pPr>
        <w:pStyle w:val="af2"/>
        <w:jc w:val="both"/>
      </w:pPr>
      <w:r>
        <w:rPr>
          <w:rStyle w:val="af6"/>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0">
    <w:p w14:paraId="41EA042F" w14:textId="77777777" w:rsidR="00224D09" w:rsidRPr="00124BE9" w:rsidRDefault="00224D09" w:rsidP="0011447A">
      <w:pPr>
        <w:pStyle w:val="af2"/>
        <w:widowControl w:val="0"/>
        <w:jc w:val="both"/>
      </w:pPr>
      <w:r w:rsidRPr="00124BE9">
        <w:rPr>
          <w:rStyle w:val="af6"/>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8" w15:restartNumberingAfterBreak="0">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10"/>
  </w:num>
  <w:num w:numId="3">
    <w:abstractNumId w:val="19"/>
  </w:num>
  <w:num w:numId="4">
    <w:abstractNumId w:val="14"/>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5"/>
  </w:num>
  <w:num w:numId="11">
    <w:abstractNumId w:val="8"/>
  </w:num>
  <w:num w:numId="12">
    <w:abstractNumId w:val="28"/>
  </w:num>
  <w:num w:numId="13">
    <w:abstractNumId w:val="26"/>
  </w:num>
  <w:num w:numId="14">
    <w:abstractNumId w:val="12"/>
  </w:num>
  <w:num w:numId="15">
    <w:abstractNumId w:val="27"/>
  </w:num>
  <w:num w:numId="16">
    <w:abstractNumId w:val="13"/>
  </w:num>
  <w:num w:numId="17">
    <w:abstractNumId w:val="6"/>
  </w:num>
  <w:num w:numId="18">
    <w:abstractNumId w:val="1"/>
  </w:num>
  <w:num w:numId="19">
    <w:abstractNumId w:val="15"/>
  </w:num>
  <w:num w:numId="20">
    <w:abstractNumId w:val="15"/>
  </w:num>
  <w:num w:numId="21">
    <w:abstractNumId w:val="17"/>
  </w:num>
  <w:num w:numId="22">
    <w:abstractNumId w:val="21"/>
  </w:num>
  <w:num w:numId="23">
    <w:abstractNumId w:val="7"/>
  </w:num>
  <w:num w:numId="24">
    <w:abstractNumId w:val="17"/>
  </w:num>
  <w:num w:numId="25">
    <w:abstractNumId w:val="11"/>
  </w:num>
  <w:num w:numId="26">
    <w:abstractNumId w:val="4"/>
  </w:num>
  <w:num w:numId="27">
    <w:abstractNumId w:val="3"/>
  </w:num>
  <w:num w:numId="28">
    <w:abstractNumId w:val="0"/>
  </w:num>
  <w:num w:numId="29">
    <w:abstractNumId w:val="9"/>
  </w:num>
  <w:num w:numId="30">
    <w:abstractNumId w:val="25"/>
  </w:num>
  <w:num w:numId="31">
    <w:abstractNumId w:val="22"/>
  </w:num>
  <w:num w:numId="32">
    <w:abstractNumId w:val="23"/>
  </w:num>
  <w:num w:numId="33">
    <w:abstractNumId w:val="18"/>
  </w:num>
  <w:num w:numId="34">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36865"/>
  </w:hdrShapeDefaults>
  <w:footnotePr>
    <w:pos w:val="beneathText"/>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4D2"/>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3F8"/>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314"/>
    <w:rsid w:val="0004387F"/>
    <w:rsid w:val="00045796"/>
    <w:rsid w:val="00046BAC"/>
    <w:rsid w:val="000473EF"/>
    <w:rsid w:val="00050818"/>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284"/>
    <w:rsid w:val="000816A6"/>
    <w:rsid w:val="000822C1"/>
    <w:rsid w:val="00082ADC"/>
    <w:rsid w:val="00082DE0"/>
    <w:rsid w:val="00083558"/>
    <w:rsid w:val="00083AD4"/>
    <w:rsid w:val="000845F6"/>
    <w:rsid w:val="00084B51"/>
    <w:rsid w:val="00085931"/>
    <w:rsid w:val="000867BD"/>
    <w:rsid w:val="000878DB"/>
    <w:rsid w:val="00087A30"/>
    <w:rsid w:val="00090647"/>
    <w:rsid w:val="00090699"/>
    <w:rsid w:val="000911CA"/>
    <w:rsid w:val="00091FB0"/>
    <w:rsid w:val="0009215F"/>
    <w:rsid w:val="00092AFE"/>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4C4"/>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5D5"/>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447A"/>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656E"/>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353"/>
    <w:rsid w:val="001679A6"/>
    <w:rsid w:val="00170B4B"/>
    <w:rsid w:val="001711D8"/>
    <w:rsid w:val="00171E80"/>
    <w:rsid w:val="001723D6"/>
    <w:rsid w:val="001724D7"/>
    <w:rsid w:val="001725C0"/>
    <w:rsid w:val="00172BC4"/>
    <w:rsid w:val="001732FB"/>
    <w:rsid w:val="00173431"/>
    <w:rsid w:val="00173445"/>
    <w:rsid w:val="001734A4"/>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F72"/>
    <w:rsid w:val="001A3FEC"/>
    <w:rsid w:val="001A43A4"/>
    <w:rsid w:val="001A4EF7"/>
    <w:rsid w:val="001A5BC8"/>
    <w:rsid w:val="001A5C02"/>
    <w:rsid w:val="001A6561"/>
    <w:rsid w:val="001A694C"/>
    <w:rsid w:val="001A6B31"/>
    <w:rsid w:val="001A77DF"/>
    <w:rsid w:val="001B05F5"/>
    <w:rsid w:val="001B0D9A"/>
    <w:rsid w:val="001B1050"/>
    <w:rsid w:val="001B1370"/>
    <w:rsid w:val="001B1747"/>
    <w:rsid w:val="001B1969"/>
    <w:rsid w:val="001B1AD3"/>
    <w:rsid w:val="001B1C67"/>
    <w:rsid w:val="001B1FC4"/>
    <w:rsid w:val="001B2164"/>
    <w:rsid w:val="001B32D9"/>
    <w:rsid w:val="001B37D2"/>
    <w:rsid w:val="001B3810"/>
    <w:rsid w:val="001B41EC"/>
    <w:rsid w:val="001B45A9"/>
    <w:rsid w:val="001B478E"/>
    <w:rsid w:val="001B6FCF"/>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AC7"/>
    <w:rsid w:val="001D5785"/>
    <w:rsid w:val="001D5FF7"/>
    <w:rsid w:val="001D6062"/>
    <w:rsid w:val="001D6531"/>
    <w:rsid w:val="001D7228"/>
    <w:rsid w:val="001D74FA"/>
    <w:rsid w:val="001D78C5"/>
    <w:rsid w:val="001D7DC4"/>
    <w:rsid w:val="001E01B7"/>
    <w:rsid w:val="001E0216"/>
    <w:rsid w:val="001E06D6"/>
    <w:rsid w:val="001E0BC2"/>
    <w:rsid w:val="001E17B3"/>
    <w:rsid w:val="001E2121"/>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B18"/>
    <w:rsid w:val="001F0CFE"/>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3BBB"/>
    <w:rsid w:val="002046BF"/>
    <w:rsid w:val="00204A09"/>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4D09"/>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06DA"/>
    <w:rsid w:val="0025145E"/>
    <w:rsid w:val="00251577"/>
    <w:rsid w:val="00251CF9"/>
    <w:rsid w:val="00252C9C"/>
    <w:rsid w:val="002542AE"/>
    <w:rsid w:val="00254A36"/>
    <w:rsid w:val="002554A3"/>
    <w:rsid w:val="002559B9"/>
    <w:rsid w:val="0025693E"/>
    <w:rsid w:val="00257773"/>
    <w:rsid w:val="00260163"/>
    <w:rsid w:val="00260800"/>
    <w:rsid w:val="00260983"/>
    <w:rsid w:val="00260C21"/>
    <w:rsid w:val="00260E64"/>
    <w:rsid w:val="0026158D"/>
    <w:rsid w:val="00261A75"/>
    <w:rsid w:val="002626F7"/>
    <w:rsid w:val="0026293A"/>
    <w:rsid w:val="00262A30"/>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3E4F"/>
    <w:rsid w:val="00274353"/>
    <w:rsid w:val="0027499F"/>
    <w:rsid w:val="00274F0E"/>
    <w:rsid w:val="002754C4"/>
    <w:rsid w:val="0027573B"/>
    <w:rsid w:val="00276441"/>
    <w:rsid w:val="00276B03"/>
    <w:rsid w:val="0027775F"/>
    <w:rsid w:val="00277F14"/>
    <w:rsid w:val="002805D6"/>
    <w:rsid w:val="002807C0"/>
    <w:rsid w:val="002807DD"/>
    <w:rsid w:val="00280E91"/>
    <w:rsid w:val="00281D16"/>
    <w:rsid w:val="00281D41"/>
    <w:rsid w:val="00283198"/>
    <w:rsid w:val="00283E26"/>
    <w:rsid w:val="00283F0A"/>
    <w:rsid w:val="002843AD"/>
    <w:rsid w:val="002845BA"/>
    <w:rsid w:val="002845EA"/>
    <w:rsid w:val="002846B1"/>
    <w:rsid w:val="00284E78"/>
    <w:rsid w:val="00286CDB"/>
    <w:rsid w:val="0028726A"/>
    <w:rsid w:val="0029154A"/>
    <w:rsid w:val="00291919"/>
    <w:rsid w:val="00291EFF"/>
    <w:rsid w:val="002923FC"/>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979"/>
    <w:rsid w:val="002A1F5A"/>
    <w:rsid w:val="002A1FAC"/>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2F50"/>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1D5"/>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2F7E"/>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231"/>
    <w:rsid w:val="00386D41"/>
    <w:rsid w:val="00386E4B"/>
    <w:rsid w:val="003871DA"/>
    <w:rsid w:val="00391276"/>
    <w:rsid w:val="0039134D"/>
    <w:rsid w:val="00391E56"/>
    <w:rsid w:val="00391F90"/>
    <w:rsid w:val="00392525"/>
    <w:rsid w:val="00392E38"/>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892"/>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569"/>
    <w:rsid w:val="003C670C"/>
    <w:rsid w:val="003C6A92"/>
    <w:rsid w:val="003C7160"/>
    <w:rsid w:val="003D0075"/>
    <w:rsid w:val="003D0E3C"/>
    <w:rsid w:val="003D14E9"/>
    <w:rsid w:val="003D1910"/>
    <w:rsid w:val="003D1A79"/>
    <w:rsid w:val="003D1CF4"/>
    <w:rsid w:val="003D290D"/>
    <w:rsid w:val="003D2FE2"/>
    <w:rsid w:val="003D3964"/>
    <w:rsid w:val="003D56A5"/>
    <w:rsid w:val="003D7720"/>
    <w:rsid w:val="003D7BE0"/>
    <w:rsid w:val="003D7F8E"/>
    <w:rsid w:val="003E01D5"/>
    <w:rsid w:val="003E029A"/>
    <w:rsid w:val="003E077D"/>
    <w:rsid w:val="003E0A5B"/>
    <w:rsid w:val="003E0F53"/>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4FD0"/>
    <w:rsid w:val="003F591C"/>
    <w:rsid w:val="003F66A5"/>
    <w:rsid w:val="003F6CF8"/>
    <w:rsid w:val="003F7069"/>
    <w:rsid w:val="003F762C"/>
    <w:rsid w:val="003F7B41"/>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56C"/>
    <w:rsid w:val="00412DF7"/>
    <w:rsid w:val="00413390"/>
    <w:rsid w:val="00413595"/>
    <w:rsid w:val="00416546"/>
    <w:rsid w:val="00416F1E"/>
    <w:rsid w:val="0041739A"/>
    <w:rsid w:val="004175B6"/>
    <w:rsid w:val="00417E48"/>
    <w:rsid w:val="00417F33"/>
    <w:rsid w:val="00421AEB"/>
    <w:rsid w:val="00422802"/>
    <w:rsid w:val="00423B3F"/>
    <w:rsid w:val="004260E1"/>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4F0"/>
    <w:rsid w:val="00450C30"/>
    <w:rsid w:val="004517F5"/>
    <w:rsid w:val="004521BB"/>
    <w:rsid w:val="00452896"/>
    <w:rsid w:val="004530B1"/>
    <w:rsid w:val="00454D73"/>
    <w:rsid w:val="0045525D"/>
    <w:rsid w:val="004553CA"/>
    <w:rsid w:val="0045669A"/>
    <w:rsid w:val="00456B02"/>
    <w:rsid w:val="00456C67"/>
    <w:rsid w:val="00457745"/>
    <w:rsid w:val="00457FBF"/>
    <w:rsid w:val="00460CA5"/>
    <w:rsid w:val="004616F4"/>
    <w:rsid w:val="0046186C"/>
    <w:rsid w:val="0046188C"/>
    <w:rsid w:val="00461D88"/>
    <w:rsid w:val="004623A3"/>
    <w:rsid w:val="00462E00"/>
    <w:rsid w:val="00463606"/>
    <w:rsid w:val="004636DA"/>
    <w:rsid w:val="00463B00"/>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3ED3"/>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6A6E"/>
    <w:rsid w:val="004C7808"/>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58B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8F8"/>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177"/>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27AFE"/>
    <w:rsid w:val="00530BD2"/>
    <w:rsid w:val="00530C17"/>
    <w:rsid w:val="00530DA1"/>
    <w:rsid w:val="00530F97"/>
    <w:rsid w:val="00531CA1"/>
    <w:rsid w:val="0053262C"/>
    <w:rsid w:val="00532EDD"/>
    <w:rsid w:val="00533989"/>
    <w:rsid w:val="00534395"/>
    <w:rsid w:val="00534468"/>
    <w:rsid w:val="005358F5"/>
    <w:rsid w:val="00535C30"/>
    <w:rsid w:val="00535E93"/>
    <w:rsid w:val="00535F4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ADF"/>
    <w:rsid w:val="00542F4F"/>
    <w:rsid w:val="00543262"/>
    <w:rsid w:val="00543BAE"/>
    <w:rsid w:val="00544728"/>
    <w:rsid w:val="00544D9F"/>
    <w:rsid w:val="005457B4"/>
    <w:rsid w:val="00545F4E"/>
    <w:rsid w:val="00546261"/>
    <w:rsid w:val="0054663D"/>
    <w:rsid w:val="00546A57"/>
    <w:rsid w:val="0054752B"/>
    <w:rsid w:val="0054780B"/>
    <w:rsid w:val="0054789A"/>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0AFC"/>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6BE"/>
    <w:rsid w:val="005A2B4E"/>
    <w:rsid w:val="005A3009"/>
    <w:rsid w:val="005A3A35"/>
    <w:rsid w:val="005A3D17"/>
    <w:rsid w:val="005A3DC6"/>
    <w:rsid w:val="005A3EB8"/>
    <w:rsid w:val="005A3EDC"/>
    <w:rsid w:val="005A405F"/>
    <w:rsid w:val="005A418F"/>
    <w:rsid w:val="005A4324"/>
    <w:rsid w:val="005A57B8"/>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3C9"/>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16A"/>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487"/>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72B"/>
    <w:rsid w:val="00773841"/>
    <w:rsid w:val="00773BD2"/>
    <w:rsid w:val="00774C67"/>
    <w:rsid w:val="0077504D"/>
    <w:rsid w:val="00775FAF"/>
    <w:rsid w:val="00776E6C"/>
    <w:rsid w:val="00777183"/>
    <w:rsid w:val="00777665"/>
    <w:rsid w:val="00777754"/>
    <w:rsid w:val="00777B7F"/>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906A2"/>
    <w:rsid w:val="007906E4"/>
    <w:rsid w:val="00790715"/>
    <w:rsid w:val="00790A92"/>
    <w:rsid w:val="00791764"/>
    <w:rsid w:val="00791FE4"/>
    <w:rsid w:val="00792156"/>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18B8"/>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1"/>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7F7087"/>
    <w:rsid w:val="008013BF"/>
    <w:rsid w:val="008013DA"/>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6E91"/>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492"/>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4DED"/>
    <w:rsid w:val="008457F4"/>
    <w:rsid w:val="00845AA5"/>
    <w:rsid w:val="00845AFE"/>
    <w:rsid w:val="008463FB"/>
    <w:rsid w:val="00846DCF"/>
    <w:rsid w:val="008471FA"/>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B0198"/>
    <w:rsid w:val="008B0507"/>
    <w:rsid w:val="008B069D"/>
    <w:rsid w:val="008B1233"/>
    <w:rsid w:val="008B12AF"/>
    <w:rsid w:val="008B1605"/>
    <w:rsid w:val="008B3117"/>
    <w:rsid w:val="008B4DB1"/>
    <w:rsid w:val="008B4FDA"/>
    <w:rsid w:val="008B659E"/>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45F"/>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5D8"/>
    <w:rsid w:val="00941728"/>
    <w:rsid w:val="00941924"/>
    <w:rsid w:val="00941D3D"/>
    <w:rsid w:val="00941E17"/>
    <w:rsid w:val="00942BE7"/>
    <w:rsid w:val="00943B64"/>
    <w:rsid w:val="00943BA6"/>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08F3"/>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9FA"/>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52"/>
    <w:rsid w:val="009C42C7"/>
    <w:rsid w:val="009C4E45"/>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774"/>
    <w:rsid w:val="009E49AB"/>
    <w:rsid w:val="009E4A0F"/>
    <w:rsid w:val="009E5048"/>
    <w:rsid w:val="009E54AE"/>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3B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4C71"/>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664"/>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4DC0"/>
    <w:rsid w:val="00AA515D"/>
    <w:rsid w:val="00AA5305"/>
    <w:rsid w:val="00AA5B57"/>
    <w:rsid w:val="00AA632C"/>
    <w:rsid w:val="00AA697C"/>
    <w:rsid w:val="00AA6BA1"/>
    <w:rsid w:val="00AA6F53"/>
    <w:rsid w:val="00AA7117"/>
    <w:rsid w:val="00AA73D2"/>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3CC1"/>
    <w:rsid w:val="00AD522C"/>
    <w:rsid w:val="00AD798D"/>
    <w:rsid w:val="00AD7B20"/>
    <w:rsid w:val="00AE00B8"/>
    <w:rsid w:val="00AE0514"/>
    <w:rsid w:val="00AE0699"/>
    <w:rsid w:val="00AE11EC"/>
    <w:rsid w:val="00AE1606"/>
    <w:rsid w:val="00AE16D5"/>
    <w:rsid w:val="00AE1BA4"/>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1D04"/>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2E"/>
    <w:rsid w:val="00B101FF"/>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5CC"/>
    <w:rsid w:val="00B34BDA"/>
    <w:rsid w:val="00B351F5"/>
    <w:rsid w:val="00B3612B"/>
    <w:rsid w:val="00B36765"/>
    <w:rsid w:val="00B36881"/>
    <w:rsid w:val="00B369D8"/>
    <w:rsid w:val="00B37250"/>
    <w:rsid w:val="00B37A00"/>
    <w:rsid w:val="00B40233"/>
    <w:rsid w:val="00B413A8"/>
    <w:rsid w:val="00B41D8A"/>
    <w:rsid w:val="00B425F0"/>
    <w:rsid w:val="00B4364F"/>
    <w:rsid w:val="00B4374E"/>
    <w:rsid w:val="00B44A67"/>
    <w:rsid w:val="00B46279"/>
    <w:rsid w:val="00B46D58"/>
    <w:rsid w:val="00B4794D"/>
    <w:rsid w:val="00B50F8D"/>
    <w:rsid w:val="00B5116D"/>
    <w:rsid w:val="00B514E8"/>
    <w:rsid w:val="00B51D9F"/>
    <w:rsid w:val="00B52043"/>
    <w:rsid w:val="00B5219E"/>
    <w:rsid w:val="00B52987"/>
    <w:rsid w:val="00B52C16"/>
    <w:rsid w:val="00B5317A"/>
    <w:rsid w:val="00B5319F"/>
    <w:rsid w:val="00B5351C"/>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8C4"/>
    <w:rsid w:val="00B75DE9"/>
    <w:rsid w:val="00B761BD"/>
    <w:rsid w:val="00B762B1"/>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A43"/>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7DF"/>
    <w:rsid w:val="00BD68F2"/>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9DD"/>
    <w:rsid w:val="00C15BC3"/>
    <w:rsid w:val="00C16602"/>
    <w:rsid w:val="00C169CB"/>
    <w:rsid w:val="00C16F3F"/>
    <w:rsid w:val="00C17414"/>
    <w:rsid w:val="00C17A24"/>
    <w:rsid w:val="00C207A1"/>
    <w:rsid w:val="00C20B9A"/>
    <w:rsid w:val="00C2151D"/>
    <w:rsid w:val="00C22421"/>
    <w:rsid w:val="00C232E0"/>
    <w:rsid w:val="00C23B1B"/>
    <w:rsid w:val="00C23D48"/>
    <w:rsid w:val="00C23F1D"/>
    <w:rsid w:val="00C24256"/>
    <w:rsid w:val="00C24CA6"/>
    <w:rsid w:val="00C25E19"/>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07"/>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2E0"/>
    <w:rsid w:val="00C83D8F"/>
    <w:rsid w:val="00C83ECA"/>
    <w:rsid w:val="00C84419"/>
    <w:rsid w:val="00C858FA"/>
    <w:rsid w:val="00C85FFA"/>
    <w:rsid w:val="00C861E9"/>
    <w:rsid w:val="00C864DC"/>
    <w:rsid w:val="00C86AB3"/>
    <w:rsid w:val="00C87E93"/>
    <w:rsid w:val="00C90796"/>
    <w:rsid w:val="00C907E1"/>
    <w:rsid w:val="00C9153B"/>
    <w:rsid w:val="00C91F69"/>
    <w:rsid w:val="00C92625"/>
    <w:rsid w:val="00C9357A"/>
    <w:rsid w:val="00C94323"/>
    <w:rsid w:val="00C945C4"/>
    <w:rsid w:val="00C9574C"/>
    <w:rsid w:val="00C970BB"/>
    <w:rsid w:val="00C978AF"/>
    <w:rsid w:val="00C97F24"/>
    <w:rsid w:val="00CA0015"/>
    <w:rsid w:val="00CA0A33"/>
    <w:rsid w:val="00CA11F2"/>
    <w:rsid w:val="00CA15DD"/>
    <w:rsid w:val="00CA169D"/>
    <w:rsid w:val="00CA1747"/>
    <w:rsid w:val="00CA1C11"/>
    <w:rsid w:val="00CA1F39"/>
    <w:rsid w:val="00CA2207"/>
    <w:rsid w:val="00CA3E88"/>
    <w:rsid w:val="00CA4510"/>
    <w:rsid w:val="00CA485E"/>
    <w:rsid w:val="00CA4AB2"/>
    <w:rsid w:val="00CA4E61"/>
    <w:rsid w:val="00CA5671"/>
    <w:rsid w:val="00CA590C"/>
    <w:rsid w:val="00CA5B8D"/>
    <w:rsid w:val="00CA5DD1"/>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2D29"/>
    <w:rsid w:val="00CC3BAC"/>
    <w:rsid w:val="00CC4CB1"/>
    <w:rsid w:val="00CC518E"/>
    <w:rsid w:val="00CC584E"/>
    <w:rsid w:val="00CC5A5B"/>
    <w:rsid w:val="00CC5EBA"/>
    <w:rsid w:val="00CC6362"/>
    <w:rsid w:val="00CC689E"/>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0DE4"/>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2A3E"/>
    <w:rsid w:val="00CF34D0"/>
    <w:rsid w:val="00CF34DE"/>
    <w:rsid w:val="00CF38B3"/>
    <w:rsid w:val="00CF3958"/>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17"/>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5A1"/>
    <w:rsid w:val="00D53FEB"/>
    <w:rsid w:val="00D5440E"/>
    <w:rsid w:val="00D5443D"/>
    <w:rsid w:val="00D54E6F"/>
    <w:rsid w:val="00D5541F"/>
    <w:rsid w:val="00D55A31"/>
    <w:rsid w:val="00D55C2B"/>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10BC"/>
    <w:rsid w:val="00D71259"/>
    <w:rsid w:val="00D71D9E"/>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00C"/>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28F9"/>
    <w:rsid w:val="00DC30CC"/>
    <w:rsid w:val="00DC5332"/>
    <w:rsid w:val="00DC567F"/>
    <w:rsid w:val="00DC59F5"/>
    <w:rsid w:val="00DC619D"/>
    <w:rsid w:val="00DC64B5"/>
    <w:rsid w:val="00DC6FEB"/>
    <w:rsid w:val="00DC765A"/>
    <w:rsid w:val="00DC769E"/>
    <w:rsid w:val="00DD0158"/>
    <w:rsid w:val="00DD0FED"/>
    <w:rsid w:val="00DD1632"/>
    <w:rsid w:val="00DD2498"/>
    <w:rsid w:val="00DD276C"/>
    <w:rsid w:val="00DD27B0"/>
    <w:rsid w:val="00DD322C"/>
    <w:rsid w:val="00DD37A4"/>
    <w:rsid w:val="00DD38F4"/>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6259"/>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3644"/>
    <w:rsid w:val="00E54297"/>
    <w:rsid w:val="00E54B2C"/>
    <w:rsid w:val="00E550D0"/>
    <w:rsid w:val="00E5510F"/>
    <w:rsid w:val="00E55EBF"/>
    <w:rsid w:val="00E57499"/>
    <w:rsid w:val="00E574A0"/>
    <w:rsid w:val="00E6008B"/>
    <w:rsid w:val="00E6044F"/>
    <w:rsid w:val="00E60526"/>
    <w:rsid w:val="00E60736"/>
    <w:rsid w:val="00E6131E"/>
    <w:rsid w:val="00E61E7C"/>
    <w:rsid w:val="00E61F49"/>
    <w:rsid w:val="00E6288F"/>
    <w:rsid w:val="00E62BC0"/>
    <w:rsid w:val="00E62C64"/>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37F"/>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4E84"/>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5FD8"/>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73"/>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EF799E"/>
    <w:rsid w:val="00F00004"/>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3937"/>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DE0"/>
    <w:rsid w:val="00F70E55"/>
    <w:rsid w:val="00F71F29"/>
    <w:rsid w:val="00F7342A"/>
    <w:rsid w:val="00F73CAB"/>
    <w:rsid w:val="00F73D7F"/>
    <w:rsid w:val="00F743B3"/>
    <w:rsid w:val="00F7451F"/>
    <w:rsid w:val="00F7467F"/>
    <w:rsid w:val="00F74984"/>
    <w:rsid w:val="00F7541A"/>
    <w:rsid w:val="00F7609B"/>
    <w:rsid w:val="00F763EC"/>
    <w:rsid w:val="00F76488"/>
    <w:rsid w:val="00F775CA"/>
    <w:rsid w:val="00F77652"/>
    <w:rsid w:val="00F80761"/>
    <w:rsid w:val="00F825AC"/>
    <w:rsid w:val="00F82623"/>
    <w:rsid w:val="00F827F5"/>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474"/>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5F76"/>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5DC3"/>
    <w:rsid w:val="00FD631B"/>
    <w:rsid w:val="00FD7291"/>
    <w:rsid w:val="00FD7772"/>
    <w:rsid w:val="00FD7E3A"/>
    <w:rsid w:val="00FE0DE3"/>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67E599E3"/>
  <w15:docId w15:val="{08008DD6-5927-4A24-90A8-4FCC20ABA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w">
    <w:name w:val="w"/>
    <w:basedOn w:val="a0"/>
    <w:rsid w:val="0041256C"/>
  </w:style>
  <w:style w:type="character" w:customStyle="1" w:styleId="ezkurwreuab5ozgtqnkl">
    <w:name w:val="ezkurwreuab5ozgtqnkl"/>
    <w:basedOn w:val="a0"/>
    <w:rsid w:val="00281D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A9353E-BBAA-4FC4-9BA5-C5872A199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2481</TotalTime>
  <Pages>67</Pages>
  <Words>19092</Words>
  <Characters>108828</Characters>
  <Application>Microsoft Office Word</Application>
  <DocSecurity>0</DocSecurity>
  <Lines>906</Lines>
  <Paragraphs>255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127665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Zina Tovmasyan</cp:lastModifiedBy>
  <cp:revision>1618</cp:revision>
  <cp:lastPrinted>2018-02-16T07:12:00Z</cp:lastPrinted>
  <dcterms:created xsi:type="dcterms:W3CDTF">2019-10-28T07:04:00Z</dcterms:created>
  <dcterms:modified xsi:type="dcterms:W3CDTF">2025-07-08T17:52:00Z</dcterms:modified>
</cp:coreProperties>
</file>