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6A0B5" w14:textId="77777777" w:rsidR="000E16AA" w:rsidRPr="00976578" w:rsidRDefault="000E16AA" w:rsidP="00976578">
      <w:pPr>
        <w:pStyle w:val="BodyTextIndent"/>
        <w:spacing w:line="240" w:lineRule="auto"/>
        <w:jc w:val="center"/>
        <w:rPr>
          <w:rFonts w:ascii="GHEA Grapalat" w:hAnsi="GHEA Grapalat"/>
          <w:i w:val="0"/>
          <w:lang w:val="af-ZA"/>
        </w:rPr>
      </w:pPr>
      <w:r w:rsidRPr="00976578">
        <w:rPr>
          <w:rFonts w:ascii="GHEA Grapalat" w:hAnsi="GHEA Grapalat"/>
          <w:i w:val="0"/>
          <w:lang w:val="af-ZA"/>
        </w:rPr>
        <w:t>ՀԱՅՏԱՐԱՐՈՒԹՅՈՒՆ</w:t>
      </w:r>
    </w:p>
    <w:p w14:paraId="5DF01446" w14:textId="71BCDB1D" w:rsidR="000E16AA" w:rsidRPr="00976578" w:rsidRDefault="000E16AA" w:rsidP="00976578">
      <w:pPr>
        <w:pStyle w:val="BodyTextIndent"/>
        <w:spacing w:line="240" w:lineRule="auto"/>
        <w:jc w:val="center"/>
        <w:rPr>
          <w:rFonts w:ascii="GHEA Grapalat" w:hAnsi="GHEA Grapalat"/>
          <w:i w:val="0"/>
          <w:lang w:val="af-ZA"/>
        </w:rPr>
      </w:pPr>
      <w:r w:rsidRPr="00976578">
        <w:rPr>
          <w:rFonts w:ascii="GHEA Grapalat" w:hAnsi="GHEA Grapalat"/>
          <w:i w:val="0"/>
          <w:lang w:val="af-ZA"/>
        </w:rPr>
        <w:t>ԳՆԱՆՇՄԱՆ ՀԱՐՑՄԱՆ ՄԱՍԻՆ</w:t>
      </w:r>
    </w:p>
    <w:p w14:paraId="752ECE42" w14:textId="77777777" w:rsidR="00014C12" w:rsidRPr="00976578" w:rsidRDefault="00014C12" w:rsidP="00976578">
      <w:pPr>
        <w:pStyle w:val="BodyTextIndent"/>
        <w:spacing w:line="240" w:lineRule="auto"/>
        <w:jc w:val="center"/>
        <w:rPr>
          <w:rFonts w:ascii="GHEA Grapalat" w:hAnsi="GHEA Grapalat"/>
          <w:i w:val="0"/>
          <w:lang w:val="af-ZA"/>
        </w:rPr>
      </w:pPr>
    </w:p>
    <w:p w14:paraId="511A1C4F" w14:textId="77777777" w:rsidR="00014C12" w:rsidRPr="00976578" w:rsidRDefault="00014C12" w:rsidP="00976578">
      <w:pPr>
        <w:pStyle w:val="BodyTextIndent"/>
        <w:spacing w:line="240" w:lineRule="auto"/>
        <w:jc w:val="center"/>
        <w:rPr>
          <w:rFonts w:ascii="GHEA Grapalat" w:hAnsi="GHEA Grapalat"/>
          <w:sz w:val="16"/>
          <w:lang w:val="af-ZA"/>
        </w:rPr>
      </w:pPr>
      <w:r w:rsidRPr="00976578">
        <w:rPr>
          <w:rFonts w:ascii="GHEA Grapalat" w:hAnsi="GHEA Grapalat"/>
          <w:sz w:val="16"/>
          <w:lang w:val="af-ZA"/>
        </w:rPr>
        <w:t>Սույն գնման ընթացակարգը իրականացվում է «Գնումների մասին» ՀՀ օրենքի 15-րդ հոդվածի 6-րդ մասի հիման վրա</w:t>
      </w:r>
    </w:p>
    <w:p w14:paraId="5E469712" w14:textId="77777777" w:rsidR="000E16AA" w:rsidRPr="00976578" w:rsidRDefault="000E16AA" w:rsidP="00976578">
      <w:pPr>
        <w:pStyle w:val="BodyTextIndent"/>
        <w:spacing w:line="240" w:lineRule="auto"/>
        <w:jc w:val="center"/>
        <w:rPr>
          <w:rFonts w:ascii="GHEA Grapalat" w:hAnsi="GHEA Grapalat"/>
          <w:i w:val="0"/>
          <w:lang w:val="af-ZA"/>
        </w:rPr>
      </w:pPr>
    </w:p>
    <w:p w14:paraId="551E7EFB" w14:textId="77777777" w:rsidR="000E16AA" w:rsidRPr="00976578" w:rsidRDefault="000E16AA" w:rsidP="00976578">
      <w:pPr>
        <w:pStyle w:val="BodyTextIndent"/>
        <w:spacing w:line="240" w:lineRule="auto"/>
        <w:jc w:val="center"/>
        <w:rPr>
          <w:rFonts w:ascii="GHEA Grapalat" w:hAnsi="GHEA Grapalat"/>
          <w:i w:val="0"/>
          <w:lang w:val="af-ZA"/>
        </w:rPr>
      </w:pPr>
      <w:r w:rsidRPr="00976578">
        <w:rPr>
          <w:rFonts w:ascii="GHEA Grapalat" w:hAnsi="GHEA Grapalat"/>
          <w:i w:val="0"/>
          <w:lang w:val="af-ZA"/>
        </w:rPr>
        <w:t>Հայտարարության սույն տեքստը հաստատված է գնահատող հանձնաժողովի</w:t>
      </w:r>
    </w:p>
    <w:p w14:paraId="0DFA3D2D" w14:textId="67D3E643" w:rsidR="000E16AA" w:rsidRPr="00976578" w:rsidRDefault="000E16AA" w:rsidP="00976578">
      <w:pPr>
        <w:pStyle w:val="BodyTextIndent"/>
        <w:spacing w:line="240" w:lineRule="auto"/>
        <w:jc w:val="center"/>
        <w:rPr>
          <w:rFonts w:ascii="GHEA Grapalat" w:hAnsi="GHEA Grapalat"/>
          <w:i w:val="0"/>
          <w:lang w:val="af-ZA"/>
        </w:rPr>
      </w:pPr>
      <w:r w:rsidRPr="00976578">
        <w:rPr>
          <w:rFonts w:ascii="GHEA Grapalat" w:hAnsi="GHEA Grapalat"/>
          <w:i w:val="0"/>
          <w:lang w:val="af-ZA"/>
        </w:rPr>
        <w:t>202</w:t>
      </w:r>
      <w:r w:rsidR="00BF15EE" w:rsidRPr="00976578">
        <w:rPr>
          <w:rFonts w:ascii="GHEA Grapalat" w:hAnsi="GHEA Grapalat"/>
          <w:i w:val="0"/>
          <w:lang w:val="hy-AM"/>
        </w:rPr>
        <w:t>1</w:t>
      </w:r>
      <w:r w:rsidRPr="00976578">
        <w:rPr>
          <w:rFonts w:ascii="GHEA Grapalat" w:hAnsi="GHEA Grapalat"/>
          <w:i w:val="0"/>
          <w:lang w:val="af-ZA"/>
        </w:rPr>
        <w:t xml:space="preserve"> թվականի </w:t>
      </w:r>
      <w:r w:rsidR="00526FC0" w:rsidRPr="00976578">
        <w:rPr>
          <w:rFonts w:ascii="GHEA Grapalat" w:eastAsia="Calibri" w:hAnsi="GHEA Grapalat"/>
          <w:i w:val="0"/>
          <w:lang w:val="hy-AM"/>
        </w:rPr>
        <w:t>հունվարի 1</w:t>
      </w:r>
      <w:r w:rsidR="00F015C6">
        <w:rPr>
          <w:rFonts w:ascii="GHEA Grapalat" w:eastAsia="Calibri" w:hAnsi="GHEA Grapalat"/>
          <w:i w:val="0"/>
          <w:lang w:val="hy-AM"/>
        </w:rPr>
        <w:t>8</w:t>
      </w:r>
      <w:r w:rsidRPr="00976578">
        <w:rPr>
          <w:rFonts w:ascii="GHEA Grapalat" w:hAnsi="GHEA Grapalat"/>
          <w:i w:val="0"/>
          <w:lang w:val="hy-AM"/>
        </w:rPr>
        <w:t xml:space="preserve">-ի </w:t>
      </w:r>
      <w:r w:rsidR="00F015C6">
        <w:rPr>
          <w:rFonts w:ascii="GHEA Grapalat" w:hAnsi="GHEA Grapalat"/>
          <w:i w:val="0"/>
          <w:lang w:val="af-ZA"/>
        </w:rPr>
        <w:t xml:space="preserve">N </w:t>
      </w:r>
      <w:r w:rsidR="00F015C6">
        <w:rPr>
          <w:rFonts w:ascii="GHEA Grapalat" w:hAnsi="GHEA Grapalat"/>
          <w:i w:val="0"/>
          <w:lang w:val="hy-AM"/>
        </w:rPr>
        <w:t>2</w:t>
      </w:r>
      <w:r w:rsidRPr="00976578">
        <w:rPr>
          <w:rFonts w:ascii="GHEA Grapalat" w:hAnsi="GHEA Grapalat"/>
          <w:i w:val="0"/>
          <w:lang w:val="af-ZA"/>
        </w:rPr>
        <w:t xml:space="preserve"> որոշմամբ </w:t>
      </w:r>
    </w:p>
    <w:p w14:paraId="5D48E8DC" w14:textId="77777777" w:rsidR="00014C12" w:rsidRPr="00976578" w:rsidRDefault="00014C12" w:rsidP="00976578">
      <w:pPr>
        <w:pStyle w:val="BodyTextIndent"/>
        <w:spacing w:line="240" w:lineRule="auto"/>
        <w:jc w:val="center"/>
        <w:rPr>
          <w:rFonts w:ascii="GHEA Grapalat" w:hAnsi="GHEA Grapalat"/>
          <w:i w:val="0"/>
          <w:lang w:val="af-ZA"/>
        </w:rPr>
      </w:pPr>
    </w:p>
    <w:p w14:paraId="1062B85F" w14:textId="33444647" w:rsidR="000E16AA" w:rsidRPr="00976578" w:rsidRDefault="000E16AA" w:rsidP="00976578">
      <w:pPr>
        <w:pStyle w:val="BodyTextIndent"/>
        <w:spacing w:line="240" w:lineRule="auto"/>
        <w:jc w:val="center"/>
        <w:rPr>
          <w:rFonts w:ascii="GHEA Grapalat" w:hAnsi="GHEA Grapalat"/>
          <w:i w:val="0"/>
          <w:lang w:val="af-ZA"/>
        </w:rPr>
      </w:pPr>
      <w:r w:rsidRPr="00976578">
        <w:rPr>
          <w:rFonts w:ascii="GHEA Grapalat" w:hAnsi="GHEA Grapalat"/>
          <w:i w:val="0"/>
          <w:lang w:val="af-ZA"/>
        </w:rPr>
        <w:t xml:space="preserve">Ընթացակարգի ծածկագիրը` </w:t>
      </w:r>
      <w:r w:rsidR="00526FC0" w:rsidRPr="00976578">
        <w:rPr>
          <w:rFonts w:ascii="GHEA Grapalat" w:hAnsi="GHEA Grapalat"/>
          <w:b/>
          <w:i w:val="0"/>
          <w:lang w:val="af-ZA"/>
        </w:rPr>
        <w:t>ՓՍՍ-ԳՀԾՁԲ-2021/13</w:t>
      </w:r>
      <w:r w:rsidRPr="00976578">
        <w:rPr>
          <w:rFonts w:ascii="GHEA Grapalat" w:hAnsi="GHEA Grapalat"/>
          <w:i w:val="0"/>
          <w:u w:val="single"/>
          <w:lang w:val="af-ZA"/>
        </w:rPr>
        <w:t xml:space="preserve">        </w:t>
      </w:r>
    </w:p>
    <w:p w14:paraId="3647BD20" w14:textId="77777777" w:rsidR="000E16AA" w:rsidRPr="00976578" w:rsidRDefault="000E16AA" w:rsidP="00976578">
      <w:pPr>
        <w:pStyle w:val="BodyTextIndent"/>
        <w:spacing w:line="240" w:lineRule="auto"/>
        <w:rPr>
          <w:rFonts w:ascii="GHEA Grapalat" w:hAnsi="GHEA Grapalat"/>
          <w:i w:val="0"/>
          <w:lang w:val="af-ZA"/>
        </w:rPr>
      </w:pPr>
    </w:p>
    <w:p w14:paraId="792F3955"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Պատվիրատուն` </w:t>
      </w:r>
      <w:r w:rsidRPr="00976578">
        <w:rPr>
          <w:rFonts w:ascii="GHEA Grapalat" w:hAnsi="GHEA Grapalat"/>
          <w:i w:val="0"/>
          <w:lang w:val="pt-BR"/>
        </w:rPr>
        <w:t>«Փարկինգ Սիթի Սերվիս» ՓԲԸ-ը</w:t>
      </w:r>
      <w:r w:rsidRPr="00976578">
        <w:rPr>
          <w:rFonts w:ascii="GHEA Grapalat" w:hAnsi="GHEA Grapalat"/>
          <w:i w:val="0"/>
          <w:lang w:val="af-ZA"/>
        </w:rPr>
        <w:t>, որը գտնվում է ՀՀ, ք. Երևան, Բյուզանդի 1/3 հասցեում, հայտարարում է գնանշման հարցում, որն իրականացվում է մեկ փուլով:</w:t>
      </w:r>
    </w:p>
    <w:p w14:paraId="4D1F5E24" w14:textId="745E8D54"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Սույն ընթացակարգի արդյունքում </w:t>
      </w:r>
      <w:r w:rsidRPr="00976578">
        <w:rPr>
          <w:rFonts w:ascii="GHEA Grapalat" w:hAnsi="GHEA Grapalat"/>
          <w:i w:val="0"/>
          <w:lang w:val="hy-AM"/>
        </w:rPr>
        <w:t>ընտրված</w:t>
      </w:r>
      <w:r w:rsidRPr="00976578">
        <w:rPr>
          <w:rFonts w:ascii="GHEA Grapalat" w:hAnsi="GHEA Grapalat"/>
          <w:i w:val="0"/>
          <w:lang w:val="af-ZA"/>
        </w:rPr>
        <w:t xml:space="preserve"> մասնակցին սահմանված կարգով կառաջարկվի կնքել </w:t>
      </w:r>
      <w:r w:rsidR="00526FC0" w:rsidRPr="00976578">
        <w:rPr>
          <w:rFonts w:ascii="GHEA Grapalat" w:hAnsi="GHEA Grapalat"/>
          <w:b/>
          <w:i w:val="0"/>
          <w:lang w:val="es-ES"/>
        </w:rPr>
        <w:t>օպտիկամանրաթելային, ցանցային և պ</w:t>
      </w:r>
      <w:r w:rsidR="00324901" w:rsidRPr="00976578">
        <w:rPr>
          <w:rFonts w:ascii="GHEA Grapalat" w:hAnsi="GHEA Grapalat"/>
          <w:b/>
          <w:i w:val="0"/>
          <w:lang w:val="hy-AM"/>
        </w:rPr>
        <w:t>ղ</w:t>
      </w:r>
      <w:r w:rsidR="00526FC0" w:rsidRPr="00976578">
        <w:rPr>
          <w:rFonts w:ascii="GHEA Grapalat" w:hAnsi="GHEA Grapalat"/>
          <w:b/>
          <w:i w:val="0"/>
          <w:lang w:val="es-ES"/>
        </w:rPr>
        <w:t>նձյա մալուխների սպասարկման ծառայություններ</w:t>
      </w:r>
      <w:r w:rsidR="005C3E3E" w:rsidRPr="00976578">
        <w:rPr>
          <w:rFonts w:ascii="GHEA Grapalat" w:hAnsi="GHEA Grapalat"/>
          <w:b/>
          <w:i w:val="0"/>
          <w:lang w:val="es-ES"/>
        </w:rPr>
        <w:t>ի</w:t>
      </w:r>
      <w:r w:rsidRPr="00976578">
        <w:rPr>
          <w:rFonts w:ascii="GHEA Grapalat" w:hAnsi="GHEA Grapalat"/>
          <w:i w:val="0"/>
          <w:lang w:val="af-ZA"/>
        </w:rPr>
        <w:t xml:space="preserve"> մատուցման պայմանագիր (այսուհետ` պայմանագիր)։ </w:t>
      </w:r>
    </w:p>
    <w:p w14:paraId="476B62BE"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DB800CA" w14:textId="77777777" w:rsidR="000E16AA" w:rsidRPr="00976578" w:rsidRDefault="000E16AA" w:rsidP="00976578">
      <w:pPr>
        <w:spacing w:after="0" w:line="240" w:lineRule="auto"/>
        <w:ind w:firstLine="540"/>
        <w:jc w:val="both"/>
        <w:rPr>
          <w:rFonts w:ascii="GHEA Grapalat" w:hAnsi="GHEA Grapalat"/>
          <w:sz w:val="20"/>
          <w:szCs w:val="20"/>
          <w:lang w:val="af-ZA"/>
        </w:rPr>
      </w:pPr>
      <w:r w:rsidRPr="0097657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703498F"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7429B64F"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b/>
          <w:i w:val="0"/>
          <w:lang w:val="pt-BR"/>
        </w:rPr>
        <w:t>Պայմանագրի կատարման և կառավարման փուլում հարցերի դեպքում անհրաժեշտ է կապ հաստատել պատասխանատու ստորաբաժանման ներկայացուցչի հետ +374</w:t>
      </w:r>
      <w:r w:rsidRPr="00976578">
        <w:rPr>
          <w:rFonts w:ascii="GHEA Grapalat" w:hAnsi="GHEA Grapalat"/>
          <w:b/>
          <w:i w:val="0"/>
          <w:lang w:val="af-ZA"/>
        </w:rPr>
        <w:t xml:space="preserve"> </w:t>
      </w:r>
      <w:r w:rsidRPr="00976578">
        <w:rPr>
          <w:rFonts w:ascii="GHEA Grapalat" w:hAnsi="GHEA Grapalat"/>
          <w:b/>
          <w:i w:val="0"/>
          <w:lang w:val="hy-AM"/>
        </w:rPr>
        <w:t>60</w:t>
      </w:r>
      <w:r w:rsidRPr="00976578">
        <w:rPr>
          <w:rFonts w:ascii="GHEA Grapalat" w:hAnsi="GHEA Grapalat"/>
          <w:b/>
          <w:i w:val="0"/>
          <w:lang w:val="af-ZA"/>
        </w:rPr>
        <w:t xml:space="preserve"> </w:t>
      </w:r>
      <w:r w:rsidRPr="00976578">
        <w:rPr>
          <w:rFonts w:ascii="GHEA Grapalat" w:hAnsi="GHEA Grapalat"/>
          <w:b/>
          <w:i w:val="0"/>
          <w:lang w:val="hy-AM"/>
        </w:rPr>
        <w:t>606606</w:t>
      </w:r>
      <w:r w:rsidRPr="00976578">
        <w:rPr>
          <w:rFonts w:ascii="GHEA Grapalat" w:hAnsi="GHEA Grapalat"/>
          <w:b/>
          <w:i w:val="0"/>
          <w:lang w:val="pt-BR"/>
        </w:rPr>
        <w:t xml:space="preserve"> հեռախոսահամարով</w:t>
      </w:r>
      <w:r w:rsidRPr="00976578">
        <w:rPr>
          <w:rFonts w:ascii="GHEA Grapalat" w:hAnsi="GHEA Grapalat"/>
          <w:b/>
          <w:i w:val="0"/>
          <w:lang w:val="hy-AM"/>
        </w:rPr>
        <w:t>։</w:t>
      </w:r>
    </w:p>
    <w:p w14:paraId="7F43D9D9"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 եթե գնման գինը գերազանցում է Առևտրի համաշխարհային կազմակերպության պետական գնումների համաձայնագրով սահմանված շեմերը:</w:t>
      </w:r>
    </w:p>
    <w:p w14:paraId="6909626D" w14:textId="1289487F"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7-րդ օրը ժամը </w:t>
      </w:r>
      <w:r w:rsidR="007D03C5" w:rsidRPr="00976578">
        <w:rPr>
          <w:rFonts w:ascii="GHEA Grapalat" w:hAnsi="GHEA Grapalat"/>
          <w:i w:val="0"/>
          <w:lang w:val="af-ZA"/>
        </w:rPr>
        <w:t>10:00</w:t>
      </w:r>
      <w:r w:rsidRPr="00976578">
        <w:rPr>
          <w:rFonts w:ascii="GHEA Grapalat" w:hAnsi="GHEA Grapalat"/>
          <w:i w:val="0"/>
          <w:lang w:val="af-ZA"/>
        </w:rPr>
        <w:t>-ն։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14:paraId="2811CE89"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E2D1691"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32C78661" w14:textId="4A8CF926"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Սույն ընթացակարգին մասնակցության հայտերն անհրաժեշտ է ներկայացնել </w:t>
      </w:r>
      <w:r w:rsidRPr="00976578">
        <w:rPr>
          <w:rFonts w:ascii="GHEA Grapalat" w:hAnsi="GHEA Grapalat"/>
          <w:i w:val="0"/>
          <w:lang w:val="hy-AM"/>
        </w:rPr>
        <w:t>ՀՀ, ք. Երևան, Բյուզանդի 1/3</w:t>
      </w:r>
      <w:r w:rsidRPr="00976578">
        <w:rPr>
          <w:rFonts w:ascii="GHEA Grapalat" w:hAnsi="GHEA Grapalat"/>
          <w:i w:val="0"/>
          <w:lang w:val="af-ZA"/>
        </w:rPr>
        <w:t xml:space="preserve"> հասցեով, փաստաթղթային ձևով մինչև սույն հայտարարության հրապարակման օրվանից հաշված 7-րդ օրվա ժամը </w:t>
      </w:r>
      <w:r w:rsidR="007D03C5" w:rsidRPr="00976578">
        <w:rPr>
          <w:rFonts w:ascii="GHEA Grapalat" w:hAnsi="GHEA Grapalat"/>
          <w:i w:val="0"/>
          <w:lang w:val="af-ZA"/>
        </w:rPr>
        <w:t>10:00</w:t>
      </w:r>
      <w:r w:rsidRPr="00976578">
        <w:rPr>
          <w:rFonts w:ascii="GHEA Grapalat" w:hAnsi="GHEA Grapalat"/>
          <w:i w:val="0"/>
          <w:lang w:val="af-ZA"/>
        </w:rPr>
        <w:t xml:space="preserve">-ն: Հայտերը, հայերենից բացի, կարող են ներկայացվել նաև անգլերեն կամ ռուսերեն: </w:t>
      </w:r>
    </w:p>
    <w:p w14:paraId="2B7AF894" w14:textId="69335754" w:rsidR="000E16AA" w:rsidRPr="00976578" w:rsidRDefault="000E16AA" w:rsidP="00976578">
      <w:pPr>
        <w:pStyle w:val="BodyTextIndent"/>
        <w:spacing w:line="240" w:lineRule="auto"/>
        <w:ind w:firstLine="540"/>
        <w:rPr>
          <w:rFonts w:ascii="GHEA Grapalat" w:hAnsi="GHEA Grapalat"/>
          <w:b/>
          <w:i w:val="0"/>
          <w:lang w:val="af-ZA"/>
        </w:rPr>
      </w:pPr>
      <w:r w:rsidRPr="00976578">
        <w:rPr>
          <w:rFonts w:ascii="GHEA Grapalat" w:hAnsi="GHEA Grapalat"/>
          <w:b/>
          <w:i w:val="0"/>
          <w:lang w:val="af-ZA"/>
        </w:rPr>
        <w:t>Հայտերի բացումը տեղի կունենա ՀՀ, ք. Երևան, Բյուզանդի 1/3 հասցեում, «202</w:t>
      </w:r>
      <w:r w:rsidR="00B77016" w:rsidRPr="00976578">
        <w:rPr>
          <w:rFonts w:ascii="GHEA Grapalat" w:hAnsi="GHEA Grapalat"/>
          <w:b/>
          <w:i w:val="0"/>
          <w:lang w:val="hy-AM"/>
        </w:rPr>
        <w:t>1</w:t>
      </w:r>
      <w:r w:rsidRPr="00976578">
        <w:rPr>
          <w:rFonts w:ascii="GHEA Grapalat" w:hAnsi="GHEA Grapalat"/>
          <w:b/>
          <w:i w:val="0"/>
          <w:lang w:val="af-ZA"/>
        </w:rPr>
        <w:t>» «</w:t>
      </w:r>
      <w:r w:rsidR="00B77016" w:rsidRPr="00976578">
        <w:rPr>
          <w:rFonts w:ascii="GHEA Grapalat" w:hAnsi="GHEA Grapalat"/>
          <w:b/>
          <w:i w:val="0"/>
          <w:lang w:val="hy-AM"/>
        </w:rPr>
        <w:t>հունվարի</w:t>
      </w:r>
      <w:r w:rsidRPr="00976578">
        <w:rPr>
          <w:rFonts w:ascii="GHEA Grapalat" w:hAnsi="GHEA Grapalat"/>
          <w:b/>
          <w:i w:val="0"/>
          <w:lang w:val="af-ZA"/>
        </w:rPr>
        <w:t>» «</w:t>
      </w:r>
      <w:r w:rsidR="00B77016" w:rsidRPr="00976578">
        <w:rPr>
          <w:rFonts w:ascii="GHEA Grapalat" w:hAnsi="GHEA Grapalat"/>
          <w:b/>
          <w:i w:val="0"/>
          <w:lang w:val="hy-AM"/>
        </w:rPr>
        <w:t>2</w:t>
      </w:r>
      <w:r w:rsidR="00F015C6">
        <w:rPr>
          <w:rFonts w:ascii="GHEA Grapalat" w:hAnsi="GHEA Grapalat"/>
          <w:b/>
          <w:i w:val="0"/>
          <w:lang w:val="hy-AM"/>
        </w:rPr>
        <w:t>5</w:t>
      </w:r>
      <w:r w:rsidRPr="00976578">
        <w:rPr>
          <w:rFonts w:ascii="GHEA Grapalat" w:hAnsi="GHEA Grapalat"/>
          <w:b/>
          <w:i w:val="0"/>
          <w:lang w:val="af-ZA"/>
        </w:rPr>
        <w:t xml:space="preserve">»-ին ժամը </w:t>
      </w:r>
      <w:r w:rsidR="007D03C5" w:rsidRPr="00976578">
        <w:rPr>
          <w:rFonts w:ascii="GHEA Grapalat" w:hAnsi="GHEA Grapalat"/>
          <w:b/>
          <w:i w:val="0"/>
          <w:lang w:val="af-ZA"/>
        </w:rPr>
        <w:t>10:00</w:t>
      </w:r>
      <w:r w:rsidRPr="00976578">
        <w:rPr>
          <w:rFonts w:ascii="GHEA Grapalat" w:hAnsi="GHEA Grapalat"/>
          <w:b/>
          <w:i w:val="0"/>
          <w:lang w:val="af-ZA"/>
        </w:rPr>
        <w:t xml:space="preserve">-ին։   </w:t>
      </w:r>
    </w:p>
    <w:p w14:paraId="279F083B"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14:paraId="1B0B7755" w14:textId="0C9952D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9E33D5" w:rsidRPr="00976578">
        <w:rPr>
          <w:rFonts w:ascii="GHEA Grapalat" w:hAnsi="GHEA Grapalat"/>
          <w:i w:val="0"/>
          <w:lang w:val="af-ZA"/>
        </w:rPr>
        <w:t>Մ. Ղազարյան</w:t>
      </w:r>
      <w:r w:rsidRPr="00976578">
        <w:rPr>
          <w:rFonts w:ascii="GHEA Grapalat" w:hAnsi="GHEA Grapalat"/>
          <w:i w:val="0"/>
          <w:lang w:val="af-ZA"/>
        </w:rPr>
        <w:t xml:space="preserve">:                       </w:t>
      </w:r>
    </w:p>
    <w:p w14:paraId="21EDBEB0" w14:textId="77777777" w:rsidR="000E16AA" w:rsidRPr="00976578" w:rsidRDefault="000E16AA" w:rsidP="00976578">
      <w:pPr>
        <w:pStyle w:val="BodyTextIndent"/>
        <w:spacing w:line="240" w:lineRule="auto"/>
        <w:ind w:firstLine="540"/>
        <w:rPr>
          <w:rFonts w:ascii="GHEA Grapalat" w:hAnsi="GHEA Grapalat"/>
          <w:b/>
          <w:i w:val="0"/>
          <w:lang w:val="af-ZA"/>
        </w:rPr>
      </w:pPr>
    </w:p>
    <w:p w14:paraId="38B9325D" w14:textId="77777777" w:rsidR="000E16AA"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b/>
          <w:i w:val="0"/>
          <w:lang w:val="af-ZA"/>
        </w:rPr>
        <w:t>Հեռախոս՝</w:t>
      </w:r>
      <w:r w:rsidRPr="00976578">
        <w:rPr>
          <w:rFonts w:ascii="GHEA Grapalat" w:hAnsi="GHEA Grapalat"/>
          <w:i w:val="0"/>
          <w:lang w:val="af-ZA"/>
        </w:rPr>
        <w:t xml:space="preserve"> +374 98 389 689</w:t>
      </w:r>
    </w:p>
    <w:p w14:paraId="33CDFE1D" w14:textId="77777777" w:rsidR="000E16AA" w:rsidRPr="00976578" w:rsidRDefault="000E16AA" w:rsidP="00976578">
      <w:pPr>
        <w:pStyle w:val="BodyTextIndent"/>
        <w:spacing w:line="240" w:lineRule="auto"/>
        <w:ind w:firstLine="540"/>
        <w:jc w:val="left"/>
        <w:rPr>
          <w:rFonts w:ascii="GHEA Grapalat" w:hAnsi="GHEA Grapalat"/>
          <w:i w:val="0"/>
          <w:lang w:val="af-ZA"/>
        </w:rPr>
      </w:pPr>
      <w:r w:rsidRPr="00976578">
        <w:rPr>
          <w:rFonts w:ascii="GHEA Grapalat" w:hAnsi="GHEA Grapalat"/>
          <w:b/>
          <w:i w:val="0"/>
          <w:lang w:val="af-ZA"/>
        </w:rPr>
        <w:t>Էլ. փոստ՝</w:t>
      </w:r>
      <w:r w:rsidRPr="00976578">
        <w:rPr>
          <w:rFonts w:ascii="GHEA Grapalat" w:hAnsi="GHEA Grapalat"/>
          <w:i w:val="0"/>
          <w:lang w:val="af-ZA"/>
        </w:rPr>
        <w:t xml:space="preserve"> </w:t>
      </w:r>
      <w:hyperlink r:id="rId11" w:history="1">
        <w:r w:rsidRPr="00976578">
          <w:rPr>
            <w:rFonts w:ascii="GHEA Grapalat" w:hAnsi="GHEA Grapalat"/>
            <w:i w:val="0"/>
            <w:u w:val="single"/>
            <w:lang w:val="hy-AM" w:eastAsia="ru-RU" w:bidi="ru-RU"/>
          </w:rPr>
          <w:t>info@epromotion.am</w:t>
        </w:r>
      </w:hyperlink>
      <w:r w:rsidRPr="00976578">
        <w:rPr>
          <w:rFonts w:ascii="GHEA Grapalat" w:hAnsi="GHEA Grapalat"/>
          <w:i w:val="0"/>
          <w:sz w:val="18"/>
          <w:lang w:val="af-ZA"/>
        </w:rPr>
        <w:t xml:space="preserve">        </w:t>
      </w:r>
    </w:p>
    <w:p w14:paraId="64EE0E72" w14:textId="5CABA6DD" w:rsidR="00B77016" w:rsidRPr="00976578" w:rsidRDefault="000E16AA" w:rsidP="00976578">
      <w:pPr>
        <w:pStyle w:val="BodyTextIndent"/>
        <w:spacing w:line="240" w:lineRule="auto"/>
        <w:ind w:firstLine="540"/>
        <w:rPr>
          <w:rFonts w:ascii="GHEA Grapalat" w:hAnsi="GHEA Grapalat"/>
          <w:i w:val="0"/>
          <w:lang w:val="af-ZA"/>
        </w:rPr>
      </w:pPr>
      <w:r w:rsidRPr="00976578">
        <w:rPr>
          <w:rFonts w:ascii="GHEA Grapalat" w:hAnsi="GHEA Grapalat"/>
          <w:b/>
          <w:i w:val="0"/>
          <w:lang w:val="af-ZA"/>
        </w:rPr>
        <w:t xml:space="preserve">Պատվիրատու՝ </w:t>
      </w:r>
      <w:r w:rsidRPr="00976578">
        <w:rPr>
          <w:rFonts w:ascii="GHEA Grapalat" w:hAnsi="GHEA Grapalat"/>
          <w:i w:val="0"/>
          <w:lang w:val="af-ZA"/>
        </w:rPr>
        <w:t>«Փարկինգ Սիթի Սերվիս» ՓԲԸ</w:t>
      </w:r>
      <w:r w:rsidR="00B77016" w:rsidRPr="00976578">
        <w:rPr>
          <w:rFonts w:ascii="GHEA Grapalat" w:hAnsi="GHEA Grapalat"/>
          <w:i w:val="0"/>
          <w:lang w:val="af-ZA"/>
        </w:rPr>
        <w:br w:type="page"/>
      </w:r>
    </w:p>
    <w:p w14:paraId="7F8D6654" w14:textId="77777777" w:rsidR="000E16AA" w:rsidRPr="00976578" w:rsidRDefault="000E16AA" w:rsidP="00976578">
      <w:pPr>
        <w:pStyle w:val="BodyTextIndent"/>
        <w:spacing w:line="240" w:lineRule="auto"/>
        <w:ind w:firstLine="540"/>
        <w:rPr>
          <w:rFonts w:ascii="GHEA Grapalat" w:hAnsi="GHEA Grapalat"/>
          <w:i w:val="0"/>
          <w:lang w:val="af-ZA"/>
        </w:rPr>
      </w:pPr>
    </w:p>
    <w:p w14:paraId="5A23DA1D" w14:textId="2A4A3B5E" w:rsidR="000E16AA" w:rsidRPr="00976578" w:rsidRDefault="000E16AA" w:rsidP="00976578">
      <w:pPr>
        <w:pStyle w:val="BodyText"/>
        <w:spacing w:after="0"/>
        <w:ind w:firstLine="567"/>
        <w:jc w:val="right"/>
        <w:rPr>
          <w:rFonts w:ascii="GHEA Grapalat" w:hAnsi="GHEA Grapalat" w:cs="Sylfaen"/>
          <w:i/>
          <w:sz w:val="20"/>
          <w:szCs w:val="20"/>
          <w:lang w:val="af-ZA"/>
        </w:rPr>
      </w:pPr>
      <w:r w:rsidRPr="00976578">
        <w:rPr>
          <w:rFonts w:ascii="GHEA Grapalat" w:hAnsi="GHEA Grapalat" w:cs="Sylfaen"/>
          <w:i/>
          <w:sz w:val="20"/>
          <w:szCs w:val="20"/>
          <w:lang w:val="hy-AM"/>
        </w:rPr>
        <w:t>Հաստատված</w:t>
      </w:r>
      <w:r w:rsidRPr="00976578">
        <w:rPr>
          <w:rFonts w:ascii="GHEA Grapalat" w:hAnsi="GHEA Grapalat" w:cs="Sylfaen"/>
          <w:i/>
          <w:sz w:val="20"/>
          <w:szCs w:val="20"/>
          <w:lang w:val="af-ZA"/>
        </w:rPr>
        <w:t xml:space="preserve"> </w:t>
      </w:r>
      <w:r w:rsidRPr="00976578">
        <w:rPr>
          <w:rFonts w:ascii="GHEA Grapalat" w:hAnsi="GHEA Grapalat" w:cs="Sylfaen"/>
          <w:i/>
          <w:sz w:val="20"/>
          <w:szCs w:val="20"/>
          <w:lang w:val="hy-AM"/>
        </w:rPr>
        <w:t>է</w:t>
      </w:r>
    </w:p>
    <w:p w14:paraId="2C736773" w14:textId="09B62DA4" w:rsidR="000E16AA" w:rsidRPr="00976578" w:rsidRDefault="00526FC0" w:rsidP="00976578">
      <w:pPr>
        <w:pStyle w:val="BodyText"/>
        <w:spacing w:after="0"/>
        <w:ind w:firstLine="567"/>
        <w:jc w:val="right"/>
        <w:rPr>
          <w:rFonts w:ascii="GHEA Grapalat" w:hAnsi="GHEA Grapalat" w:cs="Sylfaen"/>
          <w:i/>
          <w:sz w:val="20"/>
          <w:szCs w:val="20"/>
          <w:lang w:val="af-ZA"/>
        </w:rPr>
      </w:pPr>
      <w:r w:rsidRPr="00976578">
        <w:rPr>
          <w:rFonts w:ascii="GHEA Grapalat" w:hAnsi="GHEA Grapalat" w:cs="Sylfaen"/>
          <w:b/>
          <w:i/>
          <w:sz w:val="20"/>
          <w:szCs w:val="20"/>
          <w:lang w:val="hy-AM"/>
        </w:rPr>
        <w:t>ՓՍՍ</w:t>
      </w:r>
      <w:r w:rsidRPr="00976578">
        <w:rPr>
          <w:rFonts w:ascii="GHEA Grapalat" w:hAnsi="GHEA Grapalat" w:cs="Sylfaen"/>
          <w:b/>
          <w:i/>
          <w:sz w:val="20"/>
          <w:szCs w:val="20"/>
          <w:lang w:val="af-ZA"/>
        </w:rPr>
        <w:t>-</w:t>
      </w:r>
      <w:r w:rsidRPr="00976578">
        <w:rPr>
          <w:rFonts w:ascii="GHEA Grapalat" w:hAnsi="GHEA Grapalat" w:cs="Sylfaen"/>
          <w:b/>
          <w:i/>
          <w:sz w:val="20"/>
          <w:szCs w:val="20"/>
          <w:lang w:val="hy-AM"/>
        </w:rPr>
        <w:t>ԳՀԾՁԲ</w:t>
      </w:r>
      <w:r w:rsidRPr="00976578">
        <w:rPr>
          <w:rFonts w:ascii="GHEA Grapalat" w:hAnsi="GHEA Grapalat" w:cs="Sylfaen"/>
          <w:b/>
          <w:i/>
          <w:sz w:val="20"/>
          <w:szCs w:val="20"/>
          <w:lang w:val="af-ZA"/>
        </w:rPr>
        <w:t>-2021/13</w:t>
      </w:r>
      <w:r w:rsidR="000E16AA" w:rsidRPr="00976578">
        <w:rPr>
          <w:rFonts w:ascii="GHEA Grapalat" w:hAnsi="GHEA Grapalat" w:cs="Sylfaen"/>
          <w:b/>
          <w:i/>
          <w:sz w:val="20"/>
          <w:szCs w:val="20"/>
          <w:lang w:val="af-ZA"/>
        </w:rPr>
        <w:t xml:space="preserve"> </w:t>
      </w:r>
      <w:r w:rsidR="000E16AA" w:rsidRPr="00976578">
        <w:rPr>
          <w:rFonts w:ascii="GHEA Grapalat" w:hAnsi="GHEA Grapalat" w:cs="Sylfaen"/>
          <w:i/>
          <w:sz w:val="20"/>
          <w:szCs w:val="20"/>
          <w:lang w:val="hy-AM"/>
        </w:rPr>
        <w:t>ծածկագրով</w:t>
      </w:r>
      <w:r w:rsidR="000E16AA" w:rsidRPr="00976578">
        <w:rPr>
          <w:rFonts w:ascii="GHEA Grapalat" w:hAnsi="GHEA Grapalat" w:cs="Sylfaen"/>
          <w:i/>
          <w:sz w:val="20"/>
          <w:szCs w:val="20"/>
          <w:lang w:val="af-ZA"/>
        </w:rPr>
        <w:t xml:space="preserve"> </w:t>
      </w:r>
    </w:p>
    <w:p w14:paraId="6254633E" w14:textId="77777777" w:rsidR="000E16AA" w:rsidRPr="00976578" w:rsidRDefault="000E16AA" w:rsidP="00976578">
      <w:pPr>
        <w:pStyle w:val="BodyText"/>
        <w:spacing w:after="0"/>
        <w:ind w:firstLine="567"/>
        <w:jc w:val="right"/>
        <w:rPr>
          <w:rFonts w:ascii="GHEA Grapalat" w:hAnsi="GHEA Grapalat" w:cs="Sylfaen"/>
          <w:i/>
          <w:sz w:val="20"/>
          <w:szCs w:val="20"/>
          <w:lang w:val="af-ZA"/>
        </w:rPr>
      </w:pPr>
      <w:r w:rsidRPr="00976578">
        <w:rPr>
          <w:rFonts w:ascii="GHEA Grapalat" w:hAnsi="GHEA Grapalat" w:cs="Sylfaen"/>
          <w:i/>
          <w:sz w:val="20"/>
          <w:szCs w:val="20"/>
          <w:lang w:val="hy-AM"/>
        </w:rPr>
        <w:t>գնանշման</w:t>
      </w:r>
      <w:r w:rsidRPr="00976578">
        <w:rPr>
          <w:rFonts w:ascii="GHEA Grapalat" w:hAnsi="GHEA Grapalat" w:cs="Sylfaen"/>
          <w:i/>
          <w:sz w:val="20"/>
          <w:szCs w:val="20"/>
          <w:lang w:val="af-ZA"/>
        </w:rPr>
        <w:t xml:space="preserve"> </w:t>
      </w:r>
      <w:r w:rsidRPr="00976578">
        <w:rPr>
          <w:rFonts w:ascii="GHEA Grapalat" w:hAnsi="GHEA Grapalat" w:cs="Sylfaen"/>
          <w:i/>
          <w:sz w:val="20"/>
          <w:szCs w:val="20"/>
          <w:lang w:val="hy-AM"/>
        </w:rPr>
        <w:t>հարցման</w:t>
      </w:r>
      <w:r w:rsidRPr="00976578">
        <w:rPr>
          <w:rFonts w:ascii="GHEA Grapalat" w:hAnsi="GHEA Grapalat" w:cs="Sylfaen"/>
          <w:i/>
          <w:sz w:val="20"/>
          <w:szCs w:val="20"/>
          <w:lang w:val="af-ZA"/>
        </w:rPr>
        <w:t xml:space="preserve"> </w:t>
      </w:r>
      <w:r w:rsidRPr="00976578">
        <w:rPr>
          <w:rFonts w:ascii="GHEA Grapalat" w:hAnsi="GHEA Grapalat" w:cs="Sylfaen"/>
          <w:i/>
          <w:sz w:val="20"/>
          <w:szCs w:val="20"/>
          <w:lang w:val="hy-AM"/>
        </w:rPr>
        <w:t>գնահատող</w:t>
      </w:r>
      <w:r w:rsidRPr="00976578">
        <w:rPr>
          <w:rFonts w:ascii="GHEA Grapalat" w:hAnsi="GHEA Grapalat" w:cs="Sylfaen"/>
          <w:i/>
          <w:sz w:val="20"/>
          <w:szCs w:val="20"/>
          <w:lang w:val="af-ZA"/>
        </w:rPr>
        <w:t xml:space="preserve"> </w:t>
      </w:r>
      <w:r w:rsidRPr="00976578">
        <w:rPr>
          <w:rFonts w:ascii="GHEA Grapalat" w:hAnsi="GHEA Grapalat" w:cs="Sylfaen"/>
          <w:i/>
          <w:sz w:val="20"/>
          <w:szCs w:val="20"/>
          <w:lang w:val="hy-AM"/>
        </w:rPr>
        <w:t>հանձնաժողովի</w:t>
      </w:r>
    </w:p>
    <w:p w14:paraId="5A7031C4" w14:textId="0AEFED56" w:rsidR="000E16AA" w:rsidRPr="00976578" w:rsidRDefault="000E16AA" w:rsidP="00976578">
      <w:pPr>
        <w:pStyle w:val="BodyText"/>
        <w:spacing w:after="0"/>
        <w:ind w:firstLine="567"/>
        <w:jc w:val="right"/>
        <w:rPr>
          <w:rFonts w:ascii="GHEA Grapalat" w:hAnsi="GHEA Grapalat" w:cs="Sylfaen"/>
          <w:b/>
          <w:i/>
          <w:sz w:val="20"/>
          <w:szCs w:val="20"/>
          <w:lang w:val="af-ZA"/>
        </w:rPr>
      </w:pPr>
      <w:r w:rsidRPr="00976578">
        <w:rPr>
          <w:rFonts w:ascii="GHEA Grapalat" w:hAnsi="GHEA Grapalat" w:cs="Sylfaen"/>
          <w:b/>
          <w:i/>
          <w:sz w:val="20"/>
          <w:szCs w:val="20"/>
          <w:lang w:val="af-ZA"/>
        </w:rPr>
        <w:t>202</w:t>
      </w:r>
      <w:r w:rsidR="00BF15EE" w:rsidRPr="00976578">
        <w:rPr>
          <w:rFonts w:ascii="GHEA Grapalat" w:hAnsi="GHEA Grapalat" w:cs="Sylfaen"/>
          <w:b/>
          <w:i/>
          <w:sz w:val="20"/>
          <w:szCs w:val="20"/>
          <w:lang w:val="hy-AM"/>
        </w:rPr>
        <w:t>1</w:t>
      </w:r>
      <w:r w:rsidRPr="00976578">
        <w:rPr>
          <w:rFonts w:ascii="GHEA Grapalat" w:hAnsi="GHEA Grapalat" w:cs="Sylfaen"/>
          <w:b/>
          <w:i/>
          <w:sz w:val="20"/>
          <w:szCs w:val="20"/>
          <w:lang w:val="hy-AM"/>
        </w:rPr>
        <w:t>թ</w:t>
      </w:r>
      <w:r w:rsidRPr="00976578">
        <w:rPr>
          <w:rFonts w:ascii="GHEA Grapalat" w:hAnsi="GHEA Grapalat" w:cs="Sylfaen"/>
          <w:b/>
          <w:i/>
          <w:sz w:val="20"/>
          <w:szCs w:val="20"/>
          <w:lang w:val="af-ZA"/>
        </w:rPr>
        <w:t>-</w:t>
      </w:r>
      <w:r w:rsidRPr="00976578">
        <w:rPr>
          <w:rFonts w:ascii="GHEA Grapalat" w:hAnsi="GHEA Grapalat" w:cs="Sylfaen"/>
          <w:b/>
          <w:i/>
          <w:sz w:val="20"/>
          <w:szCs w:val="20"/>
          <w:lang w:val="hy-AM"/>
        </w:rPr>
        <w:t>ի</w:t>
      </w:r>
      <w:r w:rsidRPr="00976578">
        <w:rPr>
          <w:rFonts w:ascii="GHEA Grapalat" w:hAnsi="GHEA Grapalat" w:cs="Sylfaen"/>
          <w:b/>
          <w:i/>
          <w:sz w:val="20"/>
          <w:szCs w:val="20"/>
          <w:lang w:val="af-ZA"/>
        </w:rPr>
        <w:t xml:space="preserve"> </w:t>
      </w:r>
      <w:r w:rsidR="00526FC0" w:rsidRPr="00976578">
        <w:rPr>
          <w:rFonts w:ascii="GHEA Grapalat" w:hAnsi="GHEA Grapalat" w:cs="Sylfaen"/>
          <w:b/>
          <w:i/>
          <w:sz w:val="20"/>
          <w:szCs w:val="20"/>
          <w:lang w:val="hy-AM"/>
        </w:rPr>
        <w:t>հունվարի 1</w:t>
      </w:r>
      <w:r w:rsidR="00F015C6">
        <w:rPr>
          <w:rFonts w:ascii="GHEA Grapalat" w:hAnsi="GHEA Grapalat" w:cs="Sylfaen"/>
          <w:b/>
          <w:i/>
          <w:sz w:val="20"/>
          <w:szCs w:val="20"/>
          <w:lang w:val="hy-AM"/>
        </w:rPr>
        <w:t>8</w:t>
      </w:r>
      <w:r w:rsidRPr="00976578">
        <w:rPr>
          <w:rFonts w:ascii="GHEA Grapalat" w:hAnsi="GHEA Grapalat" w:cs="Sylfaen"/>
          <w:b/>
          <w:i/>
          <w:sz w:val="20"/>
          <w:szCs w:val="20"/>
          <w:lang w:val="af-ZA"/>
        </w:rPr>
        <w:t>-</w:t>
      </w:r>
      <w:r w:rsidRPr="00976578">
        <w:rPr>
          <w:rFonts w:ascii="GHEA Grapalat" w:hAnsi="GHEA Grapalat" w:cs="Sylfaen"/>
          <w:b/>
          <w:i/>
          <w:sz w:val="20"/>
          <w:szCs w:val="20"/>
          <w:lang w:val="hy-AM"/>
        </w:rPr>
        <w:t>ի</w:t>
      </w:r>
      <w:r w:rsidR="00F015C6">
        <w:rPr>
          <w:rFonts w:ascii="GHEA Grapalat" w:hAnsi="GHEA Grapalat" w:cs="Sylfaen"/>
          <w:b/>
          <w:i/>
          <w:sz w:val="20"/>
          <w:szCs w:val="20"/>
          <w:lang w:val="af-ZA"/>
        </w:rPr>
        <w:t xml:space="preserve"> N 2</w:t>
      </w:r>
      <w:r w:rsidRPr="00976578">
        <w:rPr>
          <w:rFonts w:ascii="GHEA Grapalat" w:hAnsi="GHEA Grapalat" w:cs="Sylfaen"/>
          <w:b/>
          <w:i/>
          <w:sz w:val="20"/>
          <w:szCs w:val="20"/>
          <w:lang w:val="af-ZA"/>
        </w:rPr>
        <w:t xml:space="preserve"> </w:t>
      </w:r>
      <w:r w:rsidRPr="00976578">
        <w:rPr>
          <w:rFonts w:ascii="GHEA Grapalat" w:hAnsi="GHEA Grapalat" w:cs="Sylfaen"/>
          <w:b/>
          <w:i/>
          <w:sz w:val="20"/>
          <w:szCs w:val="20"/>
          <w:lang w:val="hy-AM"/>
        </w:rPr>
        <w:t>որոշմամբ</w:t>
      </w:r>
    </w:p>
    <w:p w14:paraId="1D3209CA" w14:textId="77777777" w:rsidR="000E16AA" w:rsidRPr="00976578" w:rsidRDefault="000E16AA" w:rsidP="00976578">
      <w:pPr>
        <w:pStyle w:val="BodyText"/>
        <w:spacing w:after="0"/>
        <w:ind w:right="-7" w:firstLine="567"/>
        <w:jc w:val="center"/>
        <w:rPr>
          <w:rFonts w:ascii="GHEA Grapalat" w:hAnsi="GHEA Grapalat"/>
          <w:lang w:val="af-ZA"/>
        </w:rPr>
      </w:pPr>
    </w:p>
    <w:p w14:paraId="23AE5F34" w14:textId="77777777" w:rsidR="000E16AA" w:rsidRPr="00976578" w:rsidRDefault="000E16AA" w:rsidP="00976578">
      <w:pPr>
        <w:pStyle w:val="BodyText"/>
        <w:spacing w:after="0"/>
        <w:ind w:right="-7" w:firstLine="567"/>
        <w:jc w:val="center"/>
        <w:rPr>
          <w:rFonts w:ascii="GHEA Grapalat" w:hAnsi="GHEA Grapalat"/>
          <w:lang w:val="af-ZA"/>
        </w:rPr>
      </w:pPr>
    </w:p>
    <w:p w14:paraId="7387190A" w14:textId="77777777" w:rsidR="000E16AA" w:rsidRPr="00976578" w:rsidRDefault="000E16AA" w:rsidP="00976578">
      <w:pPr>
        <w:pStyle w:val="BodyText"/>
        <w:spacing w:after="0"/>
        <w:ind w:right="-7" w:firstLine="567"/>
        <w:jc w:val="center"/>
        <w:rPr>
          <w:rFonts w:ascii="GHEA Grapalat" w:hAnsi="GHEA Grapalat"/>
          <w:lang w:val="af-ZA"/>
        </w:rPr>
      </w:pPr>
    </w:p>
    <w:p w14:paraId="20D89BF5" w14:textId="77777777" w:rsidR="000E16AA" w:rsidRPr="00976578" w:rsidRDefault="000E16AA" w:rsidP="00976578">
      <w:pPr>
        <w:pStyle w:val="BodyText"/>
        <w:spacing w:after="0"/>
        <w:ind w:right="-7" w:firstLine="567"/>
        <w:jc w:val="center"/>
        <w:rPr>
          <w:rFonts w:ascii="GHEA Grapalat" w:hAnsi="GHEA Grapalat"/>
          <w:lang w:val="af-ZA"/>
        </w:rPr>
      </w:pPr>
    </w:p>
    <w:p w14:paraId="30E3BB47" w14:textId="77777777" w:rsidR="000E16AA" w:rsidRPr="00976578" w:rsidRDefault="000E16AA" w:rsidP="00976578">
      <w:pPr>
        <w:pStyle w:val="BodyText"/>
        <w:spacing w:after="0"/>
        <w:ind w:right="-7" w:firstLine="567"/>
        <w:jc w:val="center"/>
        <w:rPr>
          <w:rFonts w:ascii="GHEA Grapalat" w:hAnsi="GHEA Grapalat"/>
          <w:lang w:val="af-ZA"/>
        </w:rPr>
      </w:pPr>
    </w:p>
    <w:p w14:paraId="2B947241" w14:textId="77777777" w:rsidR="000E16AA" w:rsidRPr="00976578" w:rsidRDefault="000E16AA" w:rsidP="00976578">
      <w:pPr>
        <w:pStyle w:val="BodyText"/>
        <w:spacing w:after="0"/>
        <w:ind w:right="-7" w:firstLine="567"/>
        <w:jc w:val="center"/>
        <w:rPr>
          <w:rFonts w:ascii="GHEA Grapalat" w:hAnsi="GHEA Grapalat"/>
          <w:lang w:val="af-ZA"/>
        </w:rPr>
      </w:pPr>
      <w:r w:rsidRPr="00976578">
        <w:rPr>
          <w:rFonts w:ascii="GHEA Grapalat" w:hAnsi="GHEA Grapalat" w:cs="Times Armenian"/>
          <w:i/>
          <w:lang w:val="af-ZA"/>
        </w:rPr>
        <w:t>«Փարկինգ Սիթի Սերվիս» ՓԲԸ</w:t>
      </w:r>
    </w:p>
    <w:p w14:paraId="78EFEAD2" w14:textId="77777777" w:rsidR="000E16AA" w:rsidRPr="00976578" w:rsidRDefault="000E16AA" w:rsidP="00976578">
      <w:pPr>
        <w:pStyle w:val="BodyText"/>
        <w:tabs>
          <w:tab w:val="left" w:pos="5968"/>
        </w:tabs>
        <w:spacing w:after="0"/>
        <w:ind w:right="-7" w:firstLine="567"/>
        <w:rPr>
          <w:rFonts w:ascii="GHEA Grapalat" w:hAnsi="GHEA Grapalat"/>
          <w:lang w:val="af-ZA"/>
        </w:rPr>
      </w:pPr>
      <w:r w:rsidRPr="00976578">
        <w:rPr>
          <w:rFonts w:ascii="GHEA Grapalat" w:hAnsi="GHEA Grapalat"/>
          <w:lang w:val="af-ZA"/>
        </w:rPr>
        <w:tab/>
      </w:r>
    </w:p>
    <w:p w14:paraId="271077DF" w14:textId="77777777" w:rsidR="000E16AA" w:rsidRPr="00976578" w:rsidRDefault="000E16AA" w:rsidP="00976578">
      <w:pPr>
        <w:pStyle w:val="BodyText"/>
        <w:spacing w:after="0"/>
        <w:ind w:right="-7" w:firstLine="567"/>
        <w:jc w:val="center"/>
        <w:rPr>
          <w:rFonts w:ascii="GHEA Grapalat" w:hAnsi="GHEA Grapalat"/>
          <w:lang w:val="af-ZA"/>
        </w:rPr>
      </w:pPr>
    </w:p>
    <w:p w14:paraId="3DD369F9" w14:textId="77777777" w:rsidR="000E16AA" w:rsidRPr="00976578" w:rsidRDefault="000E16AA" w:rsidP="00976578">
      <w:pPr>
        <w:pStyle w:val="BodyText"/>
        <w:spacing w:after="0"/>
        <w:ind w:right="-7" w:firstLine="567"/>
        <w:jc w:val="center"/>
        <w:rPr>
          <w:rFonts w:ascii="GHEA Grapalat" w:hAnsi="GHEA Grapalat"/>
          <w:lang w:val="af-ZA"/>
        </w:rPr>
      </w:pPr>
    </w:p>
    <w:p w14:paraId="729545A1" w14:textId="77777777" w:rsidR="000E16AA" w:rsidRPr="00976578" w:rsidRDefault="000E16AA" w:rsidP="00976578">
      <w:pPr>
        <w:pStyle w:val="BodyText"/>
        <w:spacing w:after="0"/>
        <w:ind w:right="-7" w:firstLine="567"/>
        <w:jc w:val="center"/>
        <w:rPr>
          <w:rFonts w:ascii="GHEA Grapalat" w:hAnsi="GHEA Grapalat"/>
          <w:lang w:val="af-ZA"/>
        </w:rPr>
      </w:pPr>
    </w:p>
    <w:p w14:paraId="639D18F6" w14:textId="77777777" w:rsidR="000E16AA" w:rsidRPr="00976578" w:rsidRDefault="000E16AA" w:rsidP="00976578">
      <w:pPr>
        <w:pStyle w:val="BodyText"/>
        <w:spacing w:after="0"/>
        <w:ind w:right="-7" w:firstLine="567"/>
        <w:jc w:val="center"/>
        <w:rPr>
          <w:rFonts w:ascii="GHEA Grapalat" w:hAnsi="GHEA Grapalat"/>
          <w:lang w:val="af-ZA"/>
        </w:rPr>
      </w:pPr>
    </w:p>
    <w:p w14:paraId="1CD38FBA" w14:textId="77777777" w:rsidR="000E16AA" w:rsidRPr="00976578" w:rsidRDefault="000E16AA" w:rsidP="00976578">
      <w:pPr>
        <w:pStyle w:val="BodyText"/>
        <w:spacing w:after="0"/>
        <w:ind w:right="-7" w:firstLine="567"/>
        <w:jc w:val="center"/>
        <w:rPr>
          <w:rFonts w:ascii="GHEA Grapalat" w:hAnsi="GHEA Grapalat" w:cs="Sylfaen"/>
          <w:lang w:val="af-ZA"/>
        </w:rPr>
      </w:pPr>
      <w:r w:rsidRPr="00976578">
        <w:rPr>
          <w:rFonts w:ascii="GHEA Grapalat" w:hAnsi="GHEA Grapalat" w:cs="Sylfaen"/>
        </w:rPr>
        <w:t>Հ</w:t>
      </w:r>
      <w:r w:rsidRPr="00976578">
        <w:rPr>
          <w:rFonts w:ascii="GHEA Grapalat" w:hAnsi="GHEA Grapalat" w:cs="Times Armenian"/>
          <w:lang w:val="af-ZA"/>
        </w:rPr>
        <w:t xml:space="preserve"> </w:t>
      </w:r>
      <w:r w:rsidRPr="00976578">
        <w:rPr>
          <w:rFonts w:ascii="GHEA Grapalat" w:hAnsi="GHEA Grapalat" w:cs="Sylfaen"/>
        </w:rPr>
        <w:t>Ր</w:t>
      </w:r>
      <w:r w:rsidRPr="00976578">
        <w:rPr>
          <w:rFonts w:ascii="GHEA Grapalat" w:hAnsi="GHEA Grapalat" w:cs="Times Armenian"/>
          <w:lang w:val="af-ZA"/>
        </w:rPr>
        <w:t xml:space="preserve"> </w:t>
      </w:r>
      <w:r w:rsidRPr="00976578">
        <w:rPr>
          <w:rFonts w:ascii="GHEA Grapalat" w:hAnsi="GHEA Grapalat" w:cs="Sylfaen"/>
        </w:rPr>
        <w:t>Ա</w:t>
      </w:r>
      <w:r w:rsidRPr="00976578">
        <w:rPr>
          <w:rFonts w:ascii="GHEA Grapalat" w:hAnsi="GHEA Grapalat" w:cs="Times Armenian"/>
          <w:lang w:val="af-ZA"/>
        </w:rPr>
        <w:t xml:space="preserve"> </w:t>
      </w:r>
      <w:r w:rsidRPr="00976578">
        <w:rPr>
          <w:rFonts w:ascii="GHEA Grapalat" w:hAnsi="GHEA Grapalat" w:cs="Sylfaen"/>
        </w:rPr>
        <w:t>Վ</w:t>
      </w:r>
      <w:r w:rsidRPr="00976578">
        <w:rPr>
          <w:rFonts w:ascii="GHEA Grapalat" w:hAnsi="GHEA Grapalat" w:cs="Times Armenian"/>
          <w:lang w:val="af-ZA"/>
        </w:rPr>
        <w:t xml:space="preserve"> </w:t>
      </w:r>
      <w:r w:rsidRPr="00976578">
        <w:rPr>
          <w:rFonts w:ascii="GHEA Grapalat" w:hAnsi="GHEA Grapalat" w:cs="Sylfaen"/>
        </w:rPr>
        <w:t>Ե</w:t>
      </w:r>
      <w:r w:rsidRPr="00976578">
        <w:rPr>
          <w:rFonts w:ascii="GHEA Grapalat" w:hAnsi="GHEA Grapalat" w:cs="Times Armenian"/>
          <w:lang w:val="af-ZA"/>
        </w:rPr>
        <w:t xml:space="preserve"> </w:t>
      </w:r>
      <w:r w:rsidRPr="00976578">
        <w:rPr>
          <w:rFonts w:ascii="GHEA Grapalat" w:hAnsi="GHEA Grapalat" w:cs="Sylfaen"/>
        </w:rPr>
        <w:t>Ր</w:t>
      </w:r>
    </w:p>
    <w:p w14:paraId="7B3D9DCC" w14:textId="77777777" w:rsidR="000E16AA" w:rsidRPr="00976578" w:rsidRDefault="000E16AA" w:rsidP="00976578">
      <w:pPr>
        <w:pStyle w:val="BodyText"/>
        <w:spacing w:after="0"/>
        <w:ind w:right="-7" w:firstLine="567"/>
        <w:jc w:val="center"/>
        <w:rPr>
          <w:rFonts w:ascii="GHEA Grapalat" w:hAnsi="GHEA Grapalat" w:cs="Sylfaen"/>
          <w:lang w:val="af-ZA"/>
        </w:rPr>
      </w:pPr>
    </w:p>
    <w:p w14:paraId="05DB830A" w14:textId="77777777" w:rsidR="000E16AA" w:rsidRPr="00976578" w:rsidRDefault="000E16AA" w:rsidP="00976578">
      <w:pPr>
        <w:pStyle w:val="BodyText"/>
        <w:spacing w:after="0"/>
        <w:ind w:right="-7" w:firstLine="567"/>
        <w:jc w:val="center"/>
        <w:rPr>
          <w:rFonts w:ascii="GHEA Grapalat" w:hAnsi="GHEA Grapalat" w:cs="Sylfaen"/>
          <w:lang w:val="af-ZA"/>
        </w:rPr>
      </w:pPr>
    </w:p>
    <w:p w14:paraId="513EC7B6" w14:textId="78928A82" w:rsidR="000E16AA" w:rsidRPr="00976578" w:rsidRDefault="00526FC0" w:rsidP="00976578">
      <w:pPr>
        <w:pStyle w:val="BodyText"/>
        <w:spacing w:after="0"/>
        <w:ind w:right="-7"/>
        <w:jc w:val="center"/>
        <w:rPr>
          <w:rFonts w:ascii="GHEA Grapalat" w:hAnsi="GHEA Grapalat"/>
          <w:szCs w:val="22"/>
          <w:lang w:val="af-ZA"/>
        </w:rPr>
      </w:pPr>
      <w:r w:rsidRPr="00976578">
        <w:rPr>
          <w:rFonts w:ascii="GHEA Grapalat" w:hAnsi="GHEA Grapalat" w:cs="Sylfaen"/>
          <w:lang w:val="af-ZA"/>
        </w:rPr>
        <w:t>ԵՐ</w:t>
      </w:r>
      <w:r w:rsidRPr="00976578">
        <w:rPr>
          <w:rFonts w:ascii="GHEA Grapalat" w:hAnsi="GHEA Grapalat" w:cs="Sylfaen"/>
          <w:lang w:val="hy-AM"/>
        </w:rPr>
        <w:t>ԵՎ</w:t>
      </w:r>
      <w:r w:rsidRPr="00976578">
        <w:rPr>
          <w:rFonts w:ascii="GHEA Grapalat" w:hAnsi="GHEA Grapalat" w:cs="Sylfaen"/>
          <w:lang w:val="af-ZA"/>
        </w:rPr>
        <w:t xml:space="preserve">ԱՆ ՔԱՂԱՔՈՒՄ ՏԵՂԱԿԱՅՎԱԾ «ՓԱՐԿԻՆԳ ՍԻԹԻ ՍԵՐՎԻՍ» ՓԲ ԸՆԿԵՐՈՒԹՅԱՆԸ ՊԱՏԿԱՆՈՂ </w:t>
      </w:r>
      <w:r w:rsidRPr="00976578">
        <w:rPr>
          <w:rFonts w:ascii="GHEA Grapalat" w:hAnsi="GHEA Grapalat" w:cs="Sylfaen"/>
          <w:lang w:val="hy-AM"/>
        </w:rPr>
        <w:t>ԵՎ</w:t>
      </w:r>
      <w:r w:rsidRPr="00976578">
        <w:rPr>
          <w:rFonts w:ascii="GHEA Grapalat" w:hAnsi="GHEA Grapalat" w:cs="Sylfaen"/>
          <w:lang w:val="af-ZA"/>
        </w:rPr>
        <w:t xml:space="preserve"> ՔԱՂԱՔԻ ՓՈՂՈՑՆԵՐԻ ԼՈՒՍԱՎՈՐՈՒԹՅԱՆ ՀԵՆԱՍՅՈՒՆԵՐՈՎ ԱՆՑՆՈՂ ՕՊՏԻԿԱՄԱՆՐԱԹԵԼԱՅԻՆ, ՑԱՆՑԱՅԻՆ </w:t>
      </w:r>
      <w:r w:rsidRPr="00976578">
        <w:rPr>
          <w:rFonts w:ascii="GHEA Grapalat" w:hAnsi="GHEA Grapalat" w:cs="Sylfaen"/>
          <w:lang w:val="hy-AM"/>
        </w:rPr>
        <w:t>ԵՎ</w:t>
      </w:r>
      <w:r w:rsidRPr="00976578">
        <w:rPr>
          <w:rFonts w:ascii="GHEA Grapalat" w:hAnsi="GHEA Grapalat" w:cs="Sylfaen"/>
          <w:lang w:val="af-ZA"/>
        </w:rPr>
        <w:t xml:space="preserve"> Պ</w:t>
      </w:r>
      <w:r w:rsidRPr="00976578">
        <w:rPr>
          <w:rFonts w:ascii="GHEA Grapalat" w:hAnsi="GHEA Grapalat" w:cs="Sylfaen"/>
          <w:lang w:val="hy-AM"/>
        </w:rPr>
        <w:t>Ղ</w:t>
      </w:r>
      <w:r w:rsidRPr="00976578">
        <w:rPr>
          <w:rFonts w:ascii="GHEA Grapalat" w:hAnsi="GHEA Grapalat" w:cs="Sylfaen"/>
          <w:lang w:val="af-ZA"/>
        </w:rPr>
        <w:t>ՆՁՅԱ ՄԱԼՈՒԽՆԵՐԻ ՍՊԱՍԱՐԿՄԱՆ ԾԱՌԱՅՈՒԹՅՈՒՆՆԵՐ</w:t>
      </w:r>
      <w:r w:rsidRPr="00976578">
        <w:rPr>
          <w:rFonts w:ascii="GHEA Grapalat" w:hAnsi="GHEA Grapalat"/>
          <w:b/>
          <w:lang w:val="es-ES"/>
        </w:rPr>
        <w:t>Ի</w:t>
      </w:r>
      <w:r w:rsidRPr="00976578">
        <w:rPr>
          <w:rFonts w:ascii="GHEA Grapalat" w:hAnsi="GHEA Grapalat"/>
          <w:b/>
          <w:i/>
          <w:lang w:val="af-ZA"/>
        </w:rPr>
        <w:t xml:space="preserve"> </w:t>
      </w:r>
      <w:r w:rsidR="000E16AA" w:rsidRPr="00976578">
        <w:rPr>
          <w:rFonts w:ascii="GHEA Grapalat" w:hAnsi="GHEA Grapalat" w:cs="Sylfaen"/>
        </w:rPr>
        <w:t>ՁԵՌՔԲԵՐՄԱՆ</w:t>
      </w:r>
      <w:r w:rsidR="000E16AA" w:rsidRPr="00976578">
        <w:rPr>
          <w:rFonts w:ascii="GHEA Grapalat" w:hAnsi="GHEA Grapalat" w:cs="Times Armenian"/>
          <w:lang w:val="af-ZA"/>
        </w:rPr>
        <w:t xml:space="preserve"> </w:t>
      </w:r>
      <w:r w:rsidR="000E16AA" w:rsidRPr="00976578">
        <w:rPr>
          <w:rFonts w:ascii="GHEA Grapalat" w:hAnsi="GHEA Grapalat" w:cs="Sylfaen"/>
        </w:rPr>
        <w:t>ՆՊԱՏԱԿՈՎ</w:t>
      </w:r>
      <w:r w:rsidR="000E16AA" w:rsidRPr="00976578">
        <w:rPr>
          <w:rFonts w:ascii="GHEA Grapalat" w:hAnsi="GHEA Grapalat" w:cs="Times Armenian"/>
          <w:lang w:val="af-ZA"/>
        </w:rPr>
        <w:t xml:space="preserve"> </w:t>
      </w:r>
      <w:r w:rsidR="000E16AA" w:rsidRPr="00976578">
        <w:rPr>
          <w:rFonts w:ascii="GHEA Grapalat" w:hAnsi="GHEA Grapalat" w:cs="Sylfaen"/>
        </w:rPr>
        <w:t>ՀԱՅՏԱՐԱՐՎԱԾ</w:t>
      </w:r>
      <w:r w:rsidR="000E16AA" w:rsidRPr="00976578">
        <w:rPr>
          <w:rFonts w:ascii="GHEA Grapalat" w:hAnsi="GHEA Grapalat" w:cs="Times Armenian"/>
          <w:lang w:val="af-ZA"/>
        </w:rPr>
        <w:t xml:space="preserve"> </w:t>
      </w:r>
      <w:r w:rsidR="000E16AA" w:rsidRPr="00976578">
        <w:rPr>
          <w:rFonts w:ascii="GHEA Grapalat" w:hAnsi="GHEA Grapalat" w:cs="Sylfaen"/>
        </w:rPr>
        <w:t>ԳՆԱՆՇՄԱՆ</w:t>
      </w:r>
      <w:r w:rsidR="000E16AA" w:rsidRPr="00976578">
        <w:rPr>
          <w:rFonts w:ascii="GHEA Grapalat" w:hAnsi="GHEA Grapalat" w:cs="Sylfaen"/>
          <w:lang w:val="af-ZA"/>
        </w:rPr>
        <w:t xml:space="preserve"> </w:t>
      </w:r>
      <w:r w:rsidR="000E16AA" w:rsidRPr="00976578">
        <w:rPr>
          <w:rFonts w:ascii="GHEA Grapalat" w:hAnsi="GHEA Grapalat" w:cs="Sylfaen"/>
        </w:rPr>
        <w:t>ՀԱՐՑՄԱՆ</w:t>
      </w:r>
    </w:p>
    <w:p w14:paraId="708069FB" w14:textId="77777777" w:rsidR="000E16AA" w:rsidRPr="00976578" w:rsidRDefault="000E16AA" w:rsidP="00976578">
      <w:pPr>
        <w:pStyle w:val="BodyText"/>
        <w:spacing w:after="0"/>
        <w:ind w:right="-7"/>
        <w:jc w:val="center"/>
        <w:rPr>
          <w:rFonts w:ascii="GHEA Grapalat" w:hAnsi="GHEA Grapalat"/>
          <w:szCs w:val="22"/>
          <w:lang w:val="af-ZA"/>
        </w:rPr>
      </w:pPr>
    </w:p>
    <w:p w14:paraId="096EAC5C" w14:textId="77777777" w:rsidR="000E16AA" w:rsidRPr="00976578" w:rsidRDefault="000E16AA" w:rsidP="00976578">
      <w:pPr>
        <w:pStyle w:val="BodyText"/>
        <w:spacing w:after="0"/>
        <w:ind w:right="-7" w:firstLine="567"/>
        <w:jc w:val="center"/>
        <w:rPr>
          <w:rFonts w:ascii="GHEA Grapalat" w:hAnsi="GHEA Grapalat"/>
          <w:lang w:val="af-ZA"/>
        </w:rPr>
      </w:pPr>
    </w:p>
    <w:p w14:paraId="75D707BB" w14:textId="77777777" w:rsidR="000E16AA" w:rsidRPr="00976578" w:rsidRDefault="000E16AA" w:rsidP="00976578">
      <w:pPr>
        <w:pStyle w:val="BodyText"/>
        <w:spacing w:after="0"/>
        <w:ind w:right="-7" w:firstLine="567"/>
        <w:jc w:val="center"/>
        <w:rPr>
          <w:rFonts w:ascii="GHEA Grapalat" w:hAnsi="GHEA Grapalat"/>
          <w:lang w:val="af-ZA"/>
        </w:rPr>
      </w:pPr>
    </w:p>
    <w:p w14:paraId="5550879E" w14:textId="77777777" w:rsidR="000E16AA" w:rsidRPr="00976578" w:rsidRDefault="000E16AA" w:rsidP="00976578">
      <w:pPr>
        <w:pStyle w:val="BodyText"/>
        <w:spacing w:after="0"/>
        <w:ind w:right="-7" w:firstLine="567"/>
        <w:jc w:val="center"/>
        <w:rPr>
          <w:rFonts w:ascii="GHEA Grapalat" w:hAnsi="GHEA Grapalat"/>
          <w:lang w:val="af-ZA"/>
        </w:rPr>
      </w:pPr>
    </w:p>
    <w:p w14:paraId="0D6FADD1" w14:textId="77777777" w:rsidR="000E16AA" w:rsidRPr="00976578" w:rsidRDefault="000E16AA" w:rsidP="00976578">
      <w:pPr>
        <w:pStyle w:val="BodyText"/>
        <w:spacing w:after="0"/>
        <w:ind w:right="-7" w:firstLine="567"/>
        <w:jc w:val="center"/>
        <w:rPr>
          <w:rFonts w:ascii="GHEA Grapalat" w:hAnsi="GHEA Grapalat"/>
          <w:lang w:val="af-ZA"/>
        </w:rPr>
      </w:pPr>
    </w:p>
    <w:p w14:paraId="106BD03E" w14:textId="77777777" w:rsidR="000E16AA" w:rsidRPr="00976578" w:rsidRDefault="000E16AA" w:rsidP="00976578">
      <w:pPr>
        <w:pStyle w:val="BodyText"/>
        <w:spacing w:after="0"/>
        <w:ind w:right="-7" w:firstLine="567"/>
        <w:jc w:val="center"/>
        <w:rPr>
          <w:rFonts w:ascii="GHEA Grapalat" w:hAnsi="GHEA Grapalat"/>
          <w:lang w:val="af-ZA"/>
        </w:rPr>
      </w:pPr>
    </w:p>
    <w:p w14:paraId="13209F89" w14:textId="77777777" w:rsidR="000E16AA" w:rsidRPr="00976578" w:rsidRDefault="000E16AA" w:rsidP="00976578">
      <w:pPr>
        <w:pStyle w:val="BodyText"/>
        <w:spacing w:after="0"/>
        <w:ind w:right="-7" w:firstLine="567"/>
        <w:jc w:val="center"/>
        <w:rPr>
          <w:rFonts w:ascii="GHEA Grapalat" w:hAnsi="GHEA Grapalat"/>
          <w:lang w:val="af-ZA"/>
        </w:rPr>
      </w:pPr>
    </w:p>
    <w:p w14:paraId="65950968" w14:textId="77777777" w:rsidR="000E16AA" w:rsidRPr="00976578" w:rsidRDefault="000E16AA" w:rsidP="00976578">
      <w:pPr>
        <w:pStyle w:val="BodyText"/>
        <w:spacing w:after="0"/>
        <w:ind w:right="-7" w:firstLine="567"/>
        <w:jc w:val="center"/>
        <w:rPr>
          <w:rFonts w:ascii="GHEA Grapalat" w:hAnsi="GHEA Grapalat"/>
          <w:lang w:val="af-ZA"/>
        </w:rPr>
      </w:pPr>
    </w:p>
    <w:p w14:paraId="2196D54B" w14:textId="77777777" w:rsidR="000E16AA" w:rsidRPr="00976578" w:rsidRDefault="000E16AA" w:rsidP="00976578">
      <w:pPr>
        <w:pStyle w:val="BodyText"/>
        <w:spacing w:after="0"/>
        <w:ind w:right="-7" w:firstLine="567"/>
        <w:jc w:val="center"/>
        <w:rPr>
          <w:rFonts w:ascii="GHEA Grapalat" w:hAnsi="GHEA Grapalat"/>
          <w:lang w:val="af-ZA"/>
        </w:rPr>
      </w:pPr>
    </w:p>
    <w:p w14:paraId="3281510C" w14:textId="77777777" w:rsidR="000E16AA" w:rsidRPr="00976578" w:rsidRDefault="000E16AA" w:rsidP="00976578">
      <w:pPr>
        <w:pStyle w:val="BodyText"/>
        <w:spacing w:after="0"/>
        <w:ind w:right="-7" w:firstLine="567"/>
        <w:jc w:val="center"/>
        <w:rPr>
          <w:rFonts w:ascii="GHEA Grapalat" w:hAnsi="GHEA Grapalat"/>
          <w:lang w:val="af-ZA"/>
        </w:rPr>
      </w:pPr>
    </w:p>
    <w:p w14:paraId="260F190B" w14:textId="77777777" w:rsidR="000E16AA" w:rsidRPr="00976578" w:rsidRDefault="000E16AA" w:rsidP="00976578">
      <w:pPr>
        <w:pStyle w:val="BodyText"/>
        <w:spacing w:after="0"/>
        <w:ind w:right="-7" w:firstLine="567"/>
        <w:jc w:val="center"/>
        <w:rPr>
          <w:rFonts w:ascii="GHEA Grapalat" w:hAnsi="GHEA Grapalat"/>
          <w:lang w:val="af-ZA"/>
        </w:rPr>
      </w:pPr>
    </w:p>
    <w:p w14:paraId="2C40931D" w14:textId="77777777" w:rsidR="000E16AA" w:rsidRPr="00976578" w:rsidRDefault="000E16AA" w:rsidP="00976578">
      <w:pPr>
        <w:pStyle w:val="BodyText"/>
        <w:spacing w:after="0"/>
        <w:ind w:right="-7" w:firstLine="567"/>
        <w:jc w:val="center"/>
        <w:rPr>
          <w:rFonts w:ascii="GHEA Grapalat" w:hAnsi="GHEA Grapalat"/>
          <w:lang w:val="af-ZA"/>
        </w:rPr>
      </w:pPr>
    </w:p>
    <w:p w14:paraId="44588A63" w14:textId="77777777" w:rsidR="000E16AA" w:rsidRPr="00976578" w:rsidRDefault="000E16AA" w:rsidP="00976578">
      <w:pPr>
        <w:pStyle w:val="BodyText"/>
        <w:spacing w:after="0"/>
        <w:ind w:right="-7" w:firstLine="567"/>
        <w:jc w:val="center"/>
        <w:rPr>
          <w:rFonts w:ascii="GHEA Grapalat" w:hAnsi="GHEA Grapalat"/>
          <w:lang w:val="af-ZA"/>
        </w:rPr>
      </w:pPr>
    </w:p>
    <w:p w14:paraId="13C1E36A" w14:textId="77777777" w:rsidR="000E16AA" w:rsidRPr="00976578" w:rsidRDefault="000E16AA" w:rsidP="00976578">
      <w:pPr>
        <w:pStyle w:val="BodyText"/>
        <w:spacing w:after="0"/>
        <w:ind w:right="-7" w:firstLine="567"/>
        <w:jc w:val="center"/>
        <w:rPr>
          <w:rFonts w:ascii="GHEA Grapalat" w:hAnsi="GHEA Grapalat"/>
          <w:lang w:val="af-ZA"/>
        </w:rPr>
      </w:pPr>
    </w:p>
    <w:p w14:paraId="103E1F1F" w14:textId="77777777" w:rsidR="000E16AA" w:rsidRPr="00976578" w:rsidRDefault="000E16AA" w:rsidP="00976578">
      <w:pPr>
        <w:pStyle w:val="BodyText"/>
        <w:spacing w:after="0"/>
        <w:ind w:right="-7" w:firstLine="567"/>
        <w:jc w:val="center"/>
        <w:rPr>
          <w:rFonts w:ascii="GHEA Grapalat" w:hAnsi="GHEA Grapalat"/>
          <w:lang w:val="af-ZA"/>
        </w:rPr>
      </w:pPr>
    </w:p>
    <w:p w14:paraId="3A3C91EC" w14:textId="77777777" w:rsidR="000E16AA" w:rsidRPr="00976578" w:rsidRDefault="000E16AA" w:rsidP="00976578">
      <w:pPr>
        <w:spacing w:after="0"/>
        <w:ind w:firstLine="567"/>
        <w:jc w:val="both"/>
        <w:rPr>
          <w:rFonts w:ascii="GHEA Grapalat" w:hAnsi="GHEA Grapalat" w:cs="Sylfaen"/>
          <w:i/>
          <w:lang w:val="af-ZA"/>
        </w:rPr>
      </w:pPr>
      <w:r w:rsidRPr="00976578">
        <w:rPr>
          <w:rFonts w:ascii="GHEA Grapalat" w:hAnsi="GHEA Grapalat" w:cs="Sylfaen"/>
          <w:i/>
          <w:lang w:val="af-ZA"/>
        </w:rPr>
        <w:br w:type="page"/>
      </w:r>
      <w:r w:rsidRPr="00976578">
        <w:rPr>
          <w:rFonts w:ascii="GHEA Grapalat" w:hAnsi="GHEA Grapalat" w:cs="Sylfaen"/>
          <w:i/>
        </w:rPr>
        <w:lastRenderedPageBreak/>
        <w:t>Հարգելի</w:t>
      </w:r>
      <w:r w:rsidRPr="00976578">
        <w:rPr>
          <w:rFonts w:ascii="GHEA Grapalat" w:hAnsi="GHEA Grapalat" w:cs="Times Armenian"/>
          <w:i/>
          <w:lang w:val="af-ZA"/>
        </w:rPr>
        <w:t xml:space="preserve"> </w:t>
      </w:r>
      <w:r w:rsidRPr="00976578">
        <w:rPr>
          <w:rFonts w:ascii="GHEA Grapalat" w:hAnsi="GHEA Grapalat" w:cs="Sylfaen"/>
          <w:i/>
        </w:rPr>
        <w:t>մասնակից</w:t>
      </w:r>
      <w:r w:rsidRPr="00976578">
        <w:rPr>
          <w:rFonts w:ascii="GHEA Grapalat" w:hAnsi="GHEA Grapalat" w:cs="Sylfaen"/>
          <w:i/>
          <w:lang w:val="af-ZA"/>
        </w:rPr>
        <w:t xml:space="preserve"> </w:t>
      </w:r>
      <w:r w:rsidRPr="00976578">
        <w:rPr>
          <w:rFonts w:ascii="GHEA Grapalat" w:hAnsi="GHEA Grapalat" w:cs="Sylfaen"/>
          <w:i/>
        </w:rPr>
        <w:t>նախքան</w:t>
      </w:r>
      <w:r w:rsidRPr="00976578">
        <w:rPr>
          <w:rFonts w:ascii="GHEA Grapalat" w:hAnsi="GHEA Grapalat" w:cs="Times Armenian"/>
          <w:i/>
          <w:lang w:val="af-ZA"/>
        </w:rPr>
        <w:t xml:space="preserve"> </w:t>
      </w:r>
      <w:r w:rsidRPr="00976578">
        <w:rPr>
          <w:rFonts w:ascii="GHEA Grapalat" w:hAnsi="GHEA Grapalat" w:cs="Sylfaen"/>
          <w:i/>
        </w:rPr>
        <w:t>հայտ</w:t>
      </w:r>
      <w:r w:rsidRPr="00976578">
        <w:rPr>
          <w:rFonts w:ascii="GHEA Grapalat" w:hAnsi="GHEA Grapalat" w:cs="Times Armenian"/>
          <w:i/>
          <w:lang w:val="af-ZA"/>
        </w:rPr>
        <w:t xml:space="preserve"> </w:t>
      </w:r>
      <w:r w:rsidRPr="00976578">
        <w:rPr>
          <w:rFonts w:ascii="GHEA Grapalat" w:hAnsi="GHEA Grapalat" w:cs="Sylfaen"/>
          <w:i/>
        </w:rPr>
        <w:t>կազմելը</w:t>
      </w:r>
      <w:r w:rsidRPr="00976578">
        <w:rPr>
          <w:rFonts w:ascii="GHEA Grapalat" w:hAnsi="GHEA Grapalat" w:cs="Times Armenian"/>
          <w:i/>
          <w:lang w:val="af-ZA"/>
        </w:rPr>
        <w:t xml:space="preserve"> </w:t>
      </w:r>
      <w:r w:rsidRPr="00976578">
        <w:rPr>
          <w:rFonts w:ascii="GHEA Grapalat" w:hAnsi="GHEA Grapalat" w:cs="Sylfaen"/>
          <w:i/>
        </w:rPr>
        <w:t>և</w:t>
      </w:r>
      <w:r w:rsidRPr="00976578">
        <w:rPr>
          <w:rFonts w:ascii="GHEA Grapalat" w:hAnsi="GHEA Grapalat" w:cs="Times Armenian"/>
          <w:i/>
          <w:lang w:val="af-ZA"/>
        </w:rPr>
        <w:t xml:space="preserve"> </w:t>
      </w:r>
      <w:r w:rsidRPr="00976578">
        <w:rPr>
          <w:rFonts w:ascii="GHEA Grapalat" w:hAnsi="GHEA Grapalat" w:cs="Sylfaen"/>
          <w:i/>
        </w:rPr>
        <w:t>ներկայացնելը</w:t>
      </w:r>
      <w:r w:rsidRPr="00976578">
        <w:rPr>
          <w:rFonts w:ascii="GHEA Grapalat" w:hAnsi="GHEA Grapalat" w:cs="Times Armenian"/>
          <w:i/>
          <w:lang w:val="af-ZA"/>
        </w:rPr>
        <w:t xml:space="preserve"> </w:t>
      </w:r>
      <w:r w:rsidRPr="00976578">
        <w:rPr>
          <w:rFonts w:ascii="GHEA Grapalat" w:hAnsi="GHEA Grapalat" w:cs="Sylfaen"/>
          <w:i/>
        </w:rPr>
        <w:t>խնդրում</w:t>
      </w:r>
      <w:r w:rsidRPr="00976578">
        <w:rPr>
          <w:rFonts w:ascii="GHEA Grapalat" w:hAnsi="GHEA Grapalat" w:cs="Times Armenian"/>
          <w:i/>
          <w:lang w:val="af-ZA"/>
        </w:rPr>
        <w:t xml:space="preserve"> </w:t>
      </w:r>
      <w:r w:rsidRPr="00976578">
        <w:rPr>
          <w:rFonts w:ascii="GHEA Grapalat" w:hAnsi="GHEA Grapalat" w:cs="Sylfaen"/>
          <w:i/>
        </w:rPr>
        <w:t>ենք</w:t>
      </w:r>
      <w:r w:rsidRPr="00976578">
        <w:rPr>
          <w:rFonts w:ascii="GHEA Grapalat" w:hAnsi="GHEA Grapalat" w:cs="Times Armenian"/>
          <w:i/>
          <w:lang w:val="af-ZA"/>
        </w:rPr>
        <w:t xml:space="preserve"> </w:t>
      </w:r>
      <w:r w:rsidRPr="00976578">
        <w:rPr>
          <w:rFonts w:ascii="GHEA Grapalat" w:hAnsi="GHEA Grapalat" w:cs="Sylfaen"/>
          <w:i/>
        </w:rPr>
        <w:t>մանրամասնորեն</w:t>
      </w:r>
      <w:r w:rsidRPr="00976578">
        <w:rPr>
          <w:rFonts w:ascii="GHEA Grapalat" w:hAnsi="GHEA Grapalat" w:cs="Times Armenian"/>
          <w:i/>
          <w:lang w:val="af-ZA"/>
        </w:rPr>
        <w:t xml:space="preserve"> </w:t>
      </w:r>
      <w:r w:rsidRPr="00976578">
        <w:rPr>
          <w:rFonts w:ascii="GHEA Grapalat" w:hAnsi="GHEA Grapalat" w:cs="Sylfaen"/>
          <w:i/>
        </w:rPr>
        <w:t>ուսումնասիրել</w:t>
      </w:r>
      <w:r w:rsidRPr="00976578">
        <w:rPr>
          <w:rFonts w:ascii="GHEA Grapalat" w:hAnsi="GHEA Grapalat" w:cs="Times Armenian"/>
          <w:i/>
          <w:lang w:val="af-ZA"/>
        </w:rPr>
        <w:t xml:space="preserve"> </w:t>
      </w:r>
      <w:r w:rsidRPr="00976578">
        <w:rPr>
          <w:rFonts w:ascii="GHEA Grapalat" w:hAnsi="GHEA Grapalat" w:cs="Sylfaen"/>
          <w:i/>
        </w:rPr>
        <w:t>սույն</w:t>
      </w:r>
      <w:r w:rsidRPr="00976578">
        <w:rPr>
          <w:rFonts w:ascii="GHEA Grapalat" w:hAnsi="GHEA Grapalat" w:cs="Times Armenian"/>
          <w:i/>
          <w:lang w:val="af-ZA"/>
        </w:rPr>
        <w:t xml:space="preserve"> </w:t>
      </w:r>
      <w:r w:rsidRPr="00976578">
        <w:rPr>
          <w:rFonts w:ascii="GHEA Grapalat" w:hAnsi="GHEA Grapalat" w:cs="Sylfaen"/>
          <w:i/>
        </w:rPr>
        <w:t>հրավերը</w:t>
      </w:r>
      <w:r w:rsidRPr="00976578">
        <w:rPr>
          <w:rFonts w:ascii="GHEA Grapalat" w:hAnsi="GHEA Grapalat" w:cs="Times Armenian"/>
          <w:i/>
          <w:lang w:val="af-ZA"/>
        </w:rPr>
        <w:t xml:space="preserve">, </w:t>
      </w:r>
      <w:r w:rsidRPr="00976578">
        <w:rPr>
          <w:rFonts w:ascii="GHEA Grapalat" w:hAnsi="GHEA Grapalat" w:cs="Sylfaen"/>
          <w:i/>
        </w:rPr>
        <w:t>քանի</w:t>
      </w:r>
      <w:r w:rsidRPr="00976578">
        <w:rPr>
          <w:rFonts w:ascii="GHEA Grapalat" w:hAnsi="GHEA Grapalat" w:cs="Times Armenian"/>
          <w:i/>
          <w:lang w:val="af-ZA"/>
        </w:rPr>
        <w:t xml:space="preserve"> </w:t>
      </w:r>
      <w:r w:rsidRPr="00976578">
        <w:rPr>
          <w:rFonts w:ascii="GHEA Grapalat" w:hAnsi="GHEA Grapalat" w:cs="Sylfaen"/>
          <w:i/>
        </w:rPr>
        <w:t>որ</w:t>
      </w:r>
      <w:r w:rsidRPr="00976578">
        <w:rPr>
          <w:rFonts w:ascii="GHEA Grapalat" w:hAnsi="GHEA Grapalat" w:cs="Times Armenian"/>
          <w:i/>
          <w:lang w:val="af-ZA"/>
        </w:rPr>
        <w:t xml:space="preserve"> </w:t>
      </w:r>
      <w:r w:rsidRPr="00976578">
        <w:rPr>
          <w:rFonts w:ascii="GHEA Grapalat" w:hAnsi="GHEA Grapalat" w:cs="Sylfaen"/>
          <w:i/>
        </w:rPr>
        <w:t>հրավերին</w:t>
      </w:r>
      <w:r w:rsidRPr="00976578">
        <w:rPr>
          <w:rFonts w:ascii="GHEA Grapalat" w:hAnsi="GHEA Grapalat" w:cs="Times Armenian"/>
          <w:i/>
          <w:lang w:val="af-ZA"/>
        </w:rPr>
        <w:t xml:space="preserve"> </w:t>
      </w:r>
      <w:r w:rsidRPr="00976578">
        <w:rPr>
          <w:rFonts w:ascii="GHEA Grapalat" w:hAnsi="GHEA Grapalat" w:cs="Sylfaen"/>
          <w:i/>
        </w:rPr>
        <w:t>չհամապատասխանող</w:t>
      </w:r>
      <w:r w:rsidRPr="00976578">
        <w:rPr>
          <w:rFonts w:ascii="GHEA Grapalat" w:hAnsi="GHEA Grapalat" w:cs="Times Armenian"/>
          <w:i/>
          <w:lang w:val="af-ZA"/>
        </w:rPr>
        <w:t xml:space="preserve"> </w:t>
      </w:r>
      <w:r w:rsidRPr="00976578">
        <w:rPr>
          <w:rFonts w:ascii="GHEA Grapalat" w:hAnsi="GHEA Grapalat" w:cs="Sylfaen"/>
          <w:i/>
        </w:rPr>
        <w:t>հայտերը</w:t>
      </w:r>
      <w:r w:rsidRPr="00976578">
        <w:rPr>
          <w:rFonts w:ascii="GHEA Grapalat" w:hAnsi="GHEA Grapalat" w:cs="Times Armenian"/>
          <w:i/>
          <w:lang w:val="af-ZA"/>
        </w:rPr>
        <w:t xml:space="preserve"> </w:t>
      </w:r>
      <w:r w:rsidRPr="00976578">
        <w:rPr>
          <w:rFonts w:ascii="GHEA Grapalat" w:hAnsi="GHEA Grapalat" w:cs="Sylfaen"/>
          <w:i/>
        </w:rPr>
        <w:t>ենթակա</w:t>
      </w:r>
      <w:r w:rsidRPr="00976578">
        <w:rPr>
          <w:rFonts w:ascii="GHEA Grapalat" w:hAnsi="GHEA Grapalat" w:cs="Times Armenian"/>
          <w:i/>
          <w:lang w:val="af-ZA"/>
        </w:rPr>
        <w:t xml:space="preserve"> </w:t>
      </w:r>
      <w:r w:rsidRPr="00976578">
        <w:rPr>
          <w:rFonts w:ascii="GHEA Grapalat" w:hAnsi="GHEA Grapalat" w:cs="Sylfaen"/>
          <w:i/>
        </w:rPr>
        <w:t>են</w:t>
      </w:r>
      <w:r w:rsidRPr="00976578">
        <w:rPr>
          <w:rFonts w:ascii="GHEA Grapalat" w:hAnsi="GHEA Grapalat" w:cs="Times Armenian"/>
          <w:i/>
          <w:lang w:val="af-ZA"/>
        </w:rPr>
        <w:t xml:space="preserve"> </w:t>
      </w:r>
      <w:r w:rsidRPr="00976578">
        <w:rPr>
          <w:rFonts w:ascii="GHEA Grapalat" w:hAnsi="GHEA Grapalat" w:cs="Sylfaen"/>
          <w:i/>
        </w:rPr>
        <w:t>մերժման</w:t>
      </w:r>
      <w:r w:rsidRPr="00976578">
        <w:rPr>
          <w:rFonts w:ascii="GHEA Grapalat" w:hAnsi="GHEA Grapalat" w:cs="Sylfaen"/>
          <w:i/>
          <w:lang w:val="af-ZA"/>
        </w:rPr>
        <w:t xml:space="preserve">: </w:t>
      </w:r>
    </w:p>
    <w:p w14:paraId="40B6E446" w14:textId="77777777" w:rsidR="000E16AA" w:rsidRPr="00976578" w:rsidRDefault="000E16AA" w:rsidP="00976578">
      <w:pPr>
        <w:spacing w:after="0"/>
        <w:ind w:firstLine="567"/>
        <w:jc w:val="both"/>
        <w:rPr>
          <w:rFonts w:ascii="GHEA Grapalat" w:hAnsi="GHEA Grapalat"/>
          <w:i/>
          <w:sz w:val="20"/>
          <w:lang w:val="af-ZA"/>
        </w:rPr>
      </w:pPr>
    </w:p>
    <w:p w14:paraId="43602D97" w14:textId="77777777" w:rsidR="000E16AA" w:rsidRPr="00976578" w:rsidRDefault="000E16AA" w:rsidP="00976578">
      <w:pPr>
        <w:spacing w:after="0"/>
        <w:ind w:firstLine="567"/>
        <w:jc w:val="center"/>
        <w:rPr>
          <w:rFonts w:ascii="GHEA Grapalat" w:hAnsi="GHEA Grapalat"/>
          <w:b/>
          <w:sz w:val="20"/>
          <w:lang w:val="af-ZA"/>
        </w:rPr>
      </w:pPr>
    </w:p>
    <w:p w14:paraId="5BC1E3BA" w14:textId="77777777" w:rsidR="000E16AA" w:rsidRPr="00976578" w:rsidRDefault="000E16AA" w:rsidP="00976578">
      <w:pPr>
        <w:spacing w:after="0"/>
        <w:ind w:firstLine="567"/>
        <w:jc w:val="center"/>
        <w:rPr>
          <w:rFonts w:ascii="GHEA Grapalat" w:hAnsi="GHEA Grapalat" w:cs="Sylfaen"/>
          <w:b/>
          <w:lang w:val="af-ZA"/>
        </w:rPr>
      </w:pPr>
    </w:p>
    <w:p w14:paraId="384A49A9" w14:textId="77777777" w:rsidR="000E16AA" w:rsidRPr="00976578" w:rsidRDefault="000E16AA" w:rsidP="00976578">
      <w:pPr>
        <w:spacing w:after="0"/>
        <w:ind w:firstLine="567"/>
        <w:jc w:val="center"/>
        <w:rPr>
          <w:rFonts w:ascii="GHEA Grapalat" w:hAnsi="GHEA Grapalat"/>
          <w:b/>
          <w:sz w:val="20"/>
          <w:szCs w:val="20"/>
          <w:lang w:val="af-ZA"/>
        </w:rPr>
      </w:pPr>
      <w:r w:rsidRPr="00976578">
        <w:rPr>
          <w:rFonts w:ascii="GHEA Grapalat" w:hAnsi="GHEA Grapalat" w:cs="Sylfaen"/>
          <w:b/>
          <w:sz w:val="20"/>
          <w:szCs w:val="20"/>
        </w:rPr>
        <w:t>ԲՈՎԱՆԴԱԿՈւԹՅՈւՆ</w:t>
      </w:r>
    </w:p>
    <w:p w14:paraId="14F8B23D" w14:textId="77777777" w:rsidR="000E16AA" w:rsidRPr="00976578" w:rsidRDefault="000E16AA" w:rsidP="00976578">
      <w:pPr>
        <w:spacing w:after="0"/>
        <w:ind w:firstLine="567"/>
        <w:jc w:val="center"/>
        <w:rPr>
          <w:rFonts w:ascii="GHEA Grapalat" w:hAnsi="GHEA Grapalat"/>
          <w:i/>
          <w:sz w:val="20"/>
          <w:lang w:val="af-ZA"/>
        </w:rPr>
      </w:pPr>
    </w:p>
    <w:p w14:paraId="23DA7979" w14:textId="48F5C96E" w:rsidR="000E16AA" w:rsidRPr="00976578" w:rsidRDefault="000E16AA" w:rsidP="00976578">
      <w:pPr>
        <w:spacing w:after="0"/>
        <w:jc w:val="center"/>
        <w:rPr>
          <w:rFonts w:ascii="GHEA Grapalat" w:hAnsi="GHEA Grapalat"/>
          <w:b/>
          <w:sz w:val="20"/>
          <w:lang w:val="af-ZA"/>
        </w:rPr>
      </w:pPr>
      <w:r w:rsidRPr="00976578">
        <w:rPr>
          <w:rFonts w:ascii="GHEA Grapalat" w:hAnsi="GHEA Grapalat"/>
          <w:b/>
          <w:sz w:val="20"/>
          <w:lang w:val="af-ZA"/>
        </w:rPr>
        <w:t xml:space="preserve">«ՓԱՐԿԻՆԳ ՍԻԹԻ ՍԵՐՎԻՍ» ՓԲԸ ԿԱՐԻՔՆԵՐԻ </w:t>
      </w:r>
      <w:r w:rsidR="00292DAD" w:rsidRPr="00976578">
        <w:rPr>
          <w:rFonts w:ascii="GHEA Grapalat" w:hAnsi="GHEA Grapalat"/>
          <w:b/>
          <w:sz w:val="20"/>
          <w:lang w:val="af-ZA"/>
        </w:rPr>
        <w:t xml:space="preserve">ՀԱՄԱՐ ՕՊՏԻԿԱՄԱՆՐԱԹԵԼԱՅԻՆ, ՑԱՆՑԱՅԻՆ </w:t>
      </w:r>
      <w:r w:rsidR="00292DAD" w:rsidRPr="00976578">
        <w:rPr>
          <w:rFonts w:ascii="GHEA Grapalat" w:hAnsi="GHEA Grapalat"/>
          <w:b/>
          <w:sz w:val="20"/>
          <w:lang w:val="hy-AM"/>
        </w:rPr>
        <w:t>ԵՎ</w:t>
      </w:r>
      <w:r w:rsidR="00292DAD" w:rsidRPr="00976578">
        <w:rPr>
          <w:rFonts w:ascii="GHEA Grapalat" w:hAnsi="GHEA Grapalat"/>
          <w:b/>
          <w:sz w:val="20"/>
          <w:lang w:val="af-ZA"/>
        </w:rPr>
        <w:t xml:space="preserve"> ՊՂՆՁՅԱ ՄԱԼՈՒԽՆԵՐԻ ՍՊԱՍԱՐԿՄԱՆ ԾԱՌԱՅՈՒԹՅՈՒՆՆԵՐԻ ՁԵՌՔԲԵՐՄԱՆ</w:t>
      </w:r>
      <w:r w:rsidRPr="00976578">
        <w:rPr>
          <w:rFonts w:ascii="GHEA Grapalat" w:hAnsi="GHEA Grapalat"/>
          <w:b/>
          <w:sz w:val="20"/>
          <w:lang w:val="af-ZA"/>
        </w:rPr>
        <w:t xml:space="preserve"> ՆՊԱՏԱԿՈՎ ՀԱՅՏԱՐԱՐՎԱԾ ԳՆԱՆՇՄԱՆ ՀԱՐՑՄԱՆ ՀՐԱՎԵՐԻ</w:t>
      </w:r>
    </w:p>
    <w:p w14:paraId="0F72C9FD" w14:textId="77777777" w:rsidR="000E16AA" w:rsidRPr="00976578" w:rsidRDefault="000E16AA" w:rsidP="00976578">
      <w:pPr>
        <w:spacing w:after="0"/>
        <w:ind w:firstLine="567"/>
        <w:jc w:val="center"/>
        <w:rPr>
          <w:rFonts w:ascii="GHEA Grapalat" w:hAnsi="GHEA Grapalat" w:cs="Sylfaen"/>
          <w:b/>
          <w:sz w:val="20"/>
          <w:lang w:val="af-ZA"/>
        </w:rPr>
      </w:pPr>
    </w:p>
    <w:p w14:paraId="41BB96C6" w14:textId="77777777" w:rsidR="000E16AA" w:rsidRPr="00976578" w:rsidRDefault="000E16AA" w:rsidP="00976578">
      <w:pPr>
        <w:spacing w:after="0"/>
        <w:ind w:firstLine="567"/>
        <w:jc w:val="center"/>
        <w:rPr>
          <w:rFonts w:ascii="GHEA Grapalat" w:hAnsi="GHEA Grapalat" w:cs="Sylfaen"/>
          <w:b/>
          <w:sz w:val="20"/>
          <w:lang w:val="af-ZA"/>
        </w:rPr>
      </w:pPr>
    </w:p>
    <w:p w14:paraId="5493F5AE" w14:textId="77777777" w:rsidR="000E16AA" w:rsidRPr="00976578" w:rsidRDefault="000E16AA" w:rsidP="00976578">
      <w:pPr>
        <w:spacing w:after="0"/>
        <w:ind w:firstLine="567"/>
        <w:jc w:val="center"/>
        <w:rPr>
          <w:rFonts w:ascii="GHEA Grapalat" w:hAnsi="GHEA Grapalat"/>
          <w:sz w:val="20"/>
          <w:lang w:val="af-ZA"/>
        </w:rPr>
      </w:pPr>
      <w:r w:rsidRPr="00976578">
        <w:rPr>
          <w:rFonts w:ascii="GHEA Grapalat" w:hAnsi="GHEA Grapalat" w:cs="Sylfaen"/>
          <w:b/>
          <w:sz w:val="20"/>
        </w:rPr>
        <w:t>ՄԱՍ</w:t>
      </w:r>
      <w:r w:rsidRPr="00976578">
        <w:rPr>
          <w:rFonts w:ascii="GHEA Grapalat" w:hAnsi="GHEA Grapalat" w:cs="Times Armenian"/>
          <w:b/>
          <w:sz w:val="20"/>
          <w:lang w:val="af-ZA"/>
        </w:rPr>
        <w:t xml:space="preserve"> I.</w:t>
      </w:r>
    </w:p>
    <w:p w14:paraId="4B45068D" w14:textId="77777777" w:rsidR="000E16AA" w:rsidRPr="00976578" w:rsidRDefault="000E16AA" w:rsidP="00976578">
      <w:pPr>
        <w:spacing w:after="0"/>
        <w:ind w:firstLine="567"/>
        <w:jc w:val="both"/>
        <w:rPr>
          <w:rFonts w:ascii="GHEA Grapalat" w:hAnsi="GHEA Grapalat"/>
          <w:sz w:val="20"/>
          <w:lang w:val="af-ZA"/>
        </w:rPr>
      </w:pPr>
    </w:p>
    <w:p w14:paraId="3219301B"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1.  </w:t>
      </w:r>
      <w:r w:rsidRPr="00976578">
        <w:rPr>
          <w:rFonts w:ascii="GHEA Grapalat" w:hAnsi="GHEA Grapalat" w:cs="Sylfaen"/>
          <w:sz w:val="20"/>
        </w:rPr>
        <w:t>Գնման</w:t>
      </w:r>
      <w:r w:rsidRPr="00976578">
        <w:rPr>
          <w:rFonts w:ascii="GHEA Grapalat" w:hAnsi="GHEA Grapalat" w:cs="Times Armenian"/>
          <w:sz w:val="20"/>
          <w:lang w:val="af-ZA"/>
        </w:rPr>
        <w:t xml:space="preserve"> </w:t>
      </w:r>
      <w:r w:rsidRPr="00976578">
        <w:rPr>
          <w:rFonts w:ascii="GHEA Grapalat" w:hAnsi="GHEA Grapalat" w:cs="Sylfaen"/>
          <w:sz w:val="20"/>
        </w:rPr>
        <w:t>առարկայի</w:t>
      </w:r>
      <w:r w:rsidRPr="00976578">
        <w:rPr>
          <w:rFonts w:ascii="GHEA Grapalat" w:hAnsi="GHEA Grapalat"/>
          <w:sz w:val="20"/>
          <w:lang w:val="af-ZA"/>
        </w:rPr>
        <w:t xml:space="preserve"> </w:t>
      </w:r>
      <w:r w:rsidRPr="00976578">
        <w:rPr>
          <w:rFonts w:ascii="GHEA Grapalat" w:hAnsi="GHEA Grapalat" w:cs="Sylfaen"/>
          <w:sz w:val="20"/>
        </w:rPr>
        <w:t>բնութա</w:t>
      </w:r>
      <w:r w:rsidRPr="00976578">
        <w:rPr>
          <w:rFonts w:ascii="GHEA Grapalat" w:hAnsi="GHEA Grapalat" w:cs="Times Armenian"/>
          <w:sz w:val="20"/>
        </w:rPr>
        <w:t>գ</w:t>
      </w:r>
      <w:r w:rsidRPr="00976578">
        <w:rPr>
          <w:rFonts w:ascii="GHEA Grapalat" w:hAnsi="GHEA Grapalat" w:cs="Sylfaen"/>
          <w:sz w:val="20"/>
        </w:rPr>
        <w:t>իրը</w:t>
      </w:r>
      <w:r w:rsidRPr="00976578">
        <w:rPr>
          <w:rFonts w:ascii="GHEA Grapalat" w:hAnsi="GHEA Grapalat" w:cs="Times Armenian"/>
          <w:sz w:val="20"/>
          <w:lang w:val="af-ZA"/>
        </w:rPr>
        <w:tab/>
        <w:t xml:space="preserve"> </w:t>
      </w:r>
    </w:p>
    <w:p w14:paraId="0B575055"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2. </w:t>
      </w:r>
      <w:r w:rsidRPr="00976578">
        <w:rPr>
          <w:rFonts w:ascii="GHEA Grapalat" w:hAnsi="GHEA Grapalat" w:cs="Sylfaen"/>
          <w:sz w:val="20"/>
        </w:rPr>
        <w:t>Մասնակցի</w:t>
      </w:r>
      <w:r w:rsidRPr="00976578">
        <w:rPr>
          <w:rFonts w:ascii="GHEA Grapalat" w:hAnsi="GHEA Grapalat" w:cs="Times Armenian"/>
          <w:sz w:val="20"/>
          <w:lang w:val="af-ZA"/>
        </w:rPr>
        <w:t xml:space="preserve"> </w:t>
      </w:r>
      <w:r w:rsidRPr="00976578">
        <w:rPr>
          <w:rFonts w:ascii="GHEA Grapalat" w:hAnsi="GHEA Grapalat" w:cs="Sylfaen"/>
          <w:sz w:val="20"/>
        </w:rPr>
        <w:t>մասնակցության</w:t>
      </w:r>
      <w:r w:rsidRPr="00976578">
        <w:rPr>
          <w:rFonts w:ascii="GHEA Grapalat" w:hAnsi="GHEA Grapalat" w:cs="Times Armenian"/>
          <w:sz w:val="20"/>
          <w:lang w:val="af-ZA"/>
        </w:rPr>
        <w:t xml:space="preserve"> </w:t>
      </w:r>
      <w:r w:rsidRPr="00976578">
        <w:rPr>
          <w:rFonts w:ascii="GHEA Grapalat" w:hAnsi="GHEA Grapalat" w:cs="Sylfaen"/>
          <w:sz w:val="20"/>
        </w:rPr>
        <w:t>իրավունքի</w:t>
      </w:r>
      <w:r w:rsidRPr="00976578">
        <w:rPr>
          <w:rFonts w:ascii="GHEA Grapalat" w:hAnsi="GHEA Grapalat" w:cs="Times Armenian"/>
          <w:sz w:val="20"/>
          <w:lang w:val="af-ZA"/>
        </w:rPr>
        <w:t xml:space="preserve"> </w:t>
      </w:r>
      <w:r w:rsidRPr="00976578">
        <w:rPr>
          <w:rFonts w:ascii="GHEA Grapalat" w:hAnsi="GHEA Grapalat" w:cs="Sylfaen"/>
          <w:sz w:val="20"/>
        </w:rPr>
        <w:t>պահանջները</w:t>
      </w:r>
      <w:r w:rsidRPr="00976578">
        <w:rPr>
          <w:rFonts w:ascii="GHEA Grapalat" w:hAnsi="GHEA Grapalat" w:cs="Sylfaen"/>
          <w:sz w:val="20"/>
          <w:lang w:val="af-ZA"/>
        </w:rPr>
        <w:t xml:space="preserve"> </w:t>
      </w:r>
      <w:r w:rsidRPr="00976578">
        <w:rPr>
          <w:rFonts w:ascii="GHEA Grapalat" w:hAnsi="GHEA Grapalat" w:cs="Sylfaen"/>
          <w:sz w:val="20"/>
        </w:rPr>
        <w:t>և</w:t>
      </w:r>
      <w:r w:rsidRPr="00976578">
        <w:rPr>
          <w:rFonts w:ascii="GHEA Grapalat" w:hAnsi="GHEA Grapalat" w:cs="Sylfaen"/>
          <w:sz w:val="20"/>
          <w:lang w:val="af-ZA"/>
        </w:rPr>
        <w:t xml:space="preserve"> </w:t>
      </w:r>
      <w:r w:rsidRPr="00976578">
        <w:rPr>
          <w:rFonts w:ascii="GHEA Grapalat" w:hAnsi="GHEA Grapalat" w:cs="Sylfaen"/>
          <w:sz w:val="20"/>
        </w:rPr>
        <w:t>դրանց</w:t>
      </w:r>
      <w:r w:rsidRPr="00976578">
        <w:rPr>
          <w:rFonts w:ascii="GHEA Grapalat" w:hAnsi="GHEA Grapalat" w:cs="Sylfaen"/>
          <w:sz w:val="20"/>
          <w:lang w:val="af-ZA"/>
        </w:rPr>
        <w:t xml:space="preserve"> </w:t>
      </w:r>
      <w:r w:rsidRPr="00976578">
        <w:rPr>
          <w:rFonts w:ascii="GHEA Grapalat" w:hAnsi="GHEA Grapalat" w:cs="Sylfaen"/>
          <w:sz w:val="20"/>
        </w:rPr>
        <w:t>գնահատման</w:t>
      </w:r>
      <w:r w:rsidRPr="00976578">
        <w:rPr>
          <w:rFonts w:ascii="GHEA Grapalat" w:hAnsi="GHEA Grapalat" w:cs="Sylfaen"/>
          <w:sz w:val="20"/>
          <w:lang w:val="af-ZA"/>
        </w:rPr>
        <w:t xml:space="preserve"> </w:t>
      </w:r>
      <w:r w:rsidRPr="00976578">
        <w:rPr>
          <w:rFonts w:ascii="GHEA Grapalat" w:hAnsi="GHEA Grapalat" w:cs="Sylfaen"/>
          <w:sz w:val="20"/>
        </w:rPr>
        <w:t>կարգը</w:t>
      </w:r>
      <w:r w:rsidRPr="00976578">
        <w:rPr>
          <w:rFonts w:ascii="GHEA Grapalat" w:hAnsi="GHEA Grapalat" w:cs="Times Armenian"/>
          <w:sz w:val="20"/>
          <w:lang w:val="af-ZA"/>
        </w:rPr>
        <w:t xml:space="preserve">, ընտրված մասնակից ճանաչվելու դեպքում </w:t>
      </w:r>
      <w:r w:rsidRPr="00976578">
        <w:rPr>
          <w:rFonts w:ascii="GHEA Grapalat" w:hAnsi="GHEA Grapalat" w:cs="Sylfaen"/>
          <w:sz w:val="20"/>
        </w:rPr>
        <w:t>որակավորման</w:t>
      </w:r>
      <w:r w:rsidRPr="00976578">
        <w:rPr>
          <w:rFonts w:ascii="GHEA Grapalat" w:hAnsi="GHEA Grapalat" w:cs="Times Armenian"/>
          <w:sz w:val="20"/>
          <w:lang w:val="af-ZA"/>
        </w:rPr>
        <w:t xml:space="preserve"> ապահովում ներկայացնելու պայմանները </w:t>
      </w:r>
    </w:p>
    <w:p w14:paraId="2FB17C29"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3. </w:t>
      </w:r>
      <w:r w:rsidRPr="00976578">
        <w:rPr>
          <w:rFonts w:ascii="GHEA Grapalat" w:hAnsi="GHEA Grapalat" w:cs="Sylfaen"/>
          <w:sz w:val="20"/>
        </w:rPr>
        <w:t>Հրավերի</w:t>
      </w:r>
      <w:r w:rsidRPr="00976578">
        <w:rPr>
          <w:rFonts w:ascii="GHEA Grapalat" w:hAnsi="GHEA Grapalat" w:cs="Times Armenian"/>
          <w:sz w:val="20"/>
          <w:lang w:val="af-ZA"/>
        </w:rPr>
        <w:t xml:space="preserve"> </w:t>
      </w:r>
      <w:r w:rsidRPr="00976578">
        <w:rPr>
          <w:rFonts w:ascii="GHEA Grapalat" w:hAnsi="GHEA Grapalat" w:cs="Sylfaen"/>
          <w:sz w:val="20"/>
        </w:rPr>
        <w:t>պարզաբանումը</w:t>
      </w:r>
      <w:r w:rsidRPr="00976578">
        <w:rPr>
          <w:rFonts w:ascii="GHEA Grapalat" w:hAnsi="GHEA Grapalat" w:cs="Times Armenian"/>
          <w:sz w:val="20"/>
          <w:lang w:val="af-ZA"/>
        </w:rPr>
        <w:t xml:space="preserve"> </w:t>
      </w:r>
      <w:r w:rsidRPr="00976578">
        <w:rPr>
          <w:rFonts w:ascii="GHEA Grapalat" w:hAnsi="GHEA Grapalat" w:cs="Sylfaen"/>
          <w:sz w:val="20"/>
        </w:rPr>
        <w:t>և</w:t>
      </w:r>
      <w:r w:rsidRPr="00976578">
        <w:rPr>
          <w:rFonts w:ascii="GHEA Grapalat" w:hAnsi="GHEA Grapalat" w:cs="Times Armenian"/>
          <w:sz w:val="20"/>
          <w:lang w:val="af-ZA"/>
        </w:rPr>
        <w:t xml:space="preserve"> </w:t>
      </w:r>
      <w:r w:rsidRPr="00976578">
        <w:rPr>
          <w:rFonts w:ascii="GHEA Grapalat" w:hAnsi="GHEA Grapalat" w:cs="Sylfaen"/>
          <w:sz w:val="20"/>
        </w:rPr>
        <w:t>հրավերում</w:t>
      </w:r>
      <w:r w:rsidRPr="00976578">
        <w:rPr>
          <w:rFonts w:ascii="GHEA Grapalat" w:hAnsi="GHEA Grapalat" w:cs="Times Armenian"/>
          <w:sz w:val="20"/>
          <w:lang w:val="af-ZA"/>
        </w:rPr>
        <w:t xml:space="preserve"> </w:t>
      </w:r>
      <w:r w:rsidRPr="00976578">
        <w:rPr>
          <w:rFonts w:ascii="GHEA Grapalat" w:hAnsi="GHEA Grapalat" w:cs="Sylfaen"/>
          <w:sz w:val="20"/>
        </w:rPr>
        <w:t>փոփոխություն</w:t>
      </w:r>
      <w:r w:rsidRPr="00976578">
        <w:rPr>
          <w:rFonts w:ascii="GHEA Grapalat" w:hAnsi="GHEA Grapalat" w:cs="Times Armenian"/>
          <w:sz w:val="20"/>
          <w:lang w:val="af-ZA"/>
        </w:rPr>
        <w:t xml:space="preserve"> </w:t>
      </w:r>
      <w:r w:rsidRPr="00976578">
        <w:rPr>
          <w:rFonts w:ascii="GHEA Grapalat" w:hAnsi="GHEA Grapalat" w:cs="Sylfaen"/>
          <w:sz w:val="20"/>
        </w:rPr>
        <w:t>կատարելու</w:t>
      </w:r>
      <w:r w:rsidRPr="00976578">
        <w:rPr>
          <w:rFonts w:ascii="GHEA Grapalat" w:hAnsi="GHEA Grapalat" w:cs="Times Armenian"/>
          <w:sz w:val="20"/>
          <w:lang w:val="af-ZA"/>
        </w:rPr>
        <w:t xml:space="preserve"> </w:t>
      </w:r>
      <w:r w:rsidRPr="00976578">
        <w:rPr>
          <w:rFonts w:ascii="GHEA Grapalat" w:hAnsi="GHEA Grapalat" w:cs="Sylfaen"/>
          <w:sz w:val="20"/>
        </w:rPr>
        <w:t>կար</w:t>
      </w:r>
      <w:r w:rsidRPr="00976578">
        <w:rPr>
          <w:rFonts w:ascii="GHEA Grapalat" w:hAnsi="GHEA Grapalat" w:cs="Times Armenian"/>
          <w:sz w:val="20"/>
        </w:rPr>
        <w:t>գ</w:t>
      </w:r>
      <w:r w:rsidRPr="00976578">
        <w:rPr>
          <w:rFonts w:ascii="GHEA Grapalat" w:hAnsi="GHEA Grapalat" w:cs="Sylfaen"/>
          <w:sz w:val="20"/>
        </w:rPr>
        <w:t>ը</w:t>
      </w:r>
      <w:r w:rsidRPr="00976578">
        <w:rPr>
          <w:rFonts w:ascii="GHEA Grapalat" w:hAnsi="GHEA Grapalat" w:cs="Times Armenian"/>
          <w:sz w:val="20"/>
          <w:lang w:val="af-ZA"/>
        </w:rPr>
        <w:tab/>
      </w:r>
    </w:p>
    <w:p w14:paraId="46F4FBF9" w14:textId="77777777" w:rsidR="000E16AA" w:rsidRPr="00976578" w:rsidRDefault="000E16AA" w:rsidP="00976578">
      <w:pPr>
        <w:spacing w:after="0"/>
        <w:ind w:firstLine="1134"/>
        <w:jc w:val="both"/>
        <w:rPr>
          <w:rFonts w:ascii="GHEA Grapalat" w:hAnsi="GHEA Grapalat" w:cs="Sylfaen"/>
          <w:sz w:val="20"/>
          <w:lang w:val="af-ZA"/>
        </w:rPr>
      </w:pPr>
      <w:r w:rsidRPr="00976578">
        <w:rPr>
          <w:rFonts w:ascii="GHEA Grapalat" w:hAnsi="GHEA Grapalat"/>
          <w:sz w:val="20"/>
          <w:lang w:val="af-ZA"/>
        </w:rPr>
        <w:t xml:space="preserve">4. </w:t>
      </w:r>
      <w:r w:rsidRPr="00976578">
        <w:rPr>
          <w:rFonts w:ascii="GHEA Grapalat" w:hAnsi="GHEA Grapalat" w:cs="Sylfaen"/>
          <w:sz w:val="20"/>
        </w:rPr>
        <w:t>Հայտը</w:t>
      </w:r>
      <w:r w:rsidRPr="00976578">
        <w:rPr>
          <w:rFonts w:ascii="GHEA Grapalat" w:hAnsi="GHEA Grapalat" w:cs="Times Armenian"/>
          <w:sz w:val="20"/>
          <w:lang w:val="af-ZA"/>
        </w:rPr>
        <w:t xml:space="preserve"> </w:t>
      </w:r>
      <w:r w:rsidRPr="00976578">
        <w:rPr>
          <w:rFonts w:ascii="GHEA Grapalat" w:hAnsi="GHEA Grapalat" w:cs="Sylfaen"/>
          <w:sz w:val="20"/>
        </w:rPr>
        <w:t>ներկայացնելու</w:t>
      </w:r>
      <w:r w:rsidRPr="00976578">
        <w:rPr>
          <w:rFonts w:ascii="GHEA Grapalat" w:hAnsi="GHEA Grapalat" w:cs="Times Armenian"/>
          <w:sz w:val="20"/>
          <w:lang w:val="af-ZA"/>
        </w:rPr>
        <w:t xml:space="preserve"> </w:t>
      </w:r>
      <w:r w:rsidRPr="00976578">
        <w:rPr>
          <w:rFonts w:ascii="GHEA Grapalat" w:hAnsi="GHEA Grapalat" w:cs="Sylfaen"/>
          <w:sz w:val="20"/>
        </w:rPr>
        <w:t>կար</w:t>
      </w:r>
      <w:r w:rsidRPr="00976578">
        <w:rPr>
          <w:rFonts w:ascii="GHEA Grapalat" w:hAnsi="GHEA Grapalat" w:cs="Times Armenian"/>
          <w:sz w:val="20"/>
        </w:rPr>
        <w:t>գ</w:t>
      </w:r>
      <w:r w:rsidRPr="00976578">
        <w:rPr>
          <w:rFonts w:ascii="GHEA Grapalat" w:hAnsi="GHEA Grapalat" w:cs="Sylfaen"/>
          <w:sz w:val="20"/>
        </w:rPr>
        <w:t>ը</w:t>
      </w:r>
    </w:p>
    <w:p w14:paraId="3F735972"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5.</w:t>
      </w:r>
      <w:r w:rsidRPr="00976578">
        <w:rPr>
          <w:rFonts w:ascii="GHEA Grapalat" w:hAnsi="GHEA Grapalat"/>
          <w:sz w:val="20"/>
          <w:lang w:val="af-ZA"/>
        </w:rPr>
        <w:tab/>
      </w:r>
      <w:r w:rsidRPr="00976578">
        <w:rPr>
          <w:rFonts w:ascii="GHEA Grapalat" w:hAnsi="GHEA Grapalat" w:cs="Sylfaen"/>
          <w:sz w:val="20"/>
        </w:rPr>
        <w:t>Հայտի</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նային</w:t>
      </w:r>
      <w:r w:rsidRPr="00976578">
        <w:rPr>
          <w:rFonts w:ascii="GHEA Grapalat" w:hAnsi="GHEA Grapalat" w:cs="Times Armenian"/>
          <w:sz w:val="20"/>
          <w:lang w:val="af-ZA"/>
        </w:rPr>
        <w:t xml:space="preserve"> </w:t>
      </w:r>
      <w:r w:rsidRPr="00976578">
        <w:rPr>
          <w:rFonts w:ascii="GHEA Grapalat" w:hAnsi="GHEA Grapalat" w:cs="Sylfaen"/>
          <w:sz w:val="20"/>
        </w:rPr>
        <w:t>առաջարկը</w:t>
      </w:r>
      <w:r w:rsidRPr="00976578">
        <w:rPr>
          <w:rFonts w:ascii="GHEA Grapalat" w:hAnsi="GHEA Grapalat" w:cs="Times Armenian"/>
          <w:sz w:val="20"/>
          <w:lang w:val="af-ZA"/>
        </w:rPr>
        <w:tab/>
        <w:t xml:space="preserve"> </w:t>
      </w:r>
    </w:p>
    <w:p w14:paraId="473B4A06"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6. </w:t>
      </w:r>
      <w:r w:rsidRPr="00976578">
        <w:rPr>
          <w:rFonts w:ascii="GHEA Grapalat" w:hAnsi="GHEA Grapalat" w:cs="Sylfaen"/>
          <w:sz w:val="20"/>
        </w:rPr>
        <w:t>Հայտի</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ործողության</w:t>
      </w:r>
      <w:r w:rsidRPr="00976578">
        <w:rPr>
          <w:rFonts w:ascii="GHEA Grapalat" w:hAnsi="GHEA Grapalat" w:cs="Times Armenian"/>
          <w:sz w:val="20"/>
          <w:lang w:val="af-ZA"/>
        </w:rPr>
        <w:t xml:space="preserve"> </w:t>
      </w:r>
      <w:r w:rsidRPr="00976578">
        <w:rPr>
          <w:rFonts w:ascii="GHEA Grapalat" w:hAnsi="GHEA Grapalat" w:cs="Sylfaen"/>
          <w:sz w:val="20"/>
        </w:rPr>
        <w:t>ժամկետը</w:t>
      </w:r>
      <w:r w:rsidRPr="00976578">
        <w:rPr>
          <w:rFonts w:ascii="GHEA Grapalat" w:hAnsi="GHEA Grapalat" w:cs="Times Armenian"/>
          <w:sz w:val="20"/>
          <w:lang w:val="af-ZA"/>
        </w:rPr>
        <w:t xml:space="preserve">, </w:t>
      </w:r>
      <w:r w:rsidRPr="00976578">
        <w:rPr>
          <w:rFonts w:ascii="GHEA Grapalat" w:hAnsi="GHEA Grapalat" w:cs="Sylfaen"/>
          <w:sz w:val="20"/>
        </w:rPr>
        <w:t>հայտերում</w:t>
      </w:r>
      <w:r w:rsidRPr="00976578">
        <w:rPr>
          <w:rFonts w:ascii="GHEA Grapalat" w:hAnsi="GHEA Grapalat" w:cs="Times Armenian"/>
          <w:sz w:val="20"/>
          <w:lang w:val="af-ZA"/>
        </w:rPr>
        <w:t xml:space="preserve"> </w:t>
      </w:r>
      <w:r w:rsidRPr="00976578">
        <w:rPr>
          <w:rFonts w:ascii="GHEA Grapalat" w:hAnsi="GHEA Grapalat" w:cs="Sylfaen"/>
          <w:sz w:val="20"/>
        </w:rPr>
        <w:t>փոփոխություն</w:t>
      </w:r>
      <w:r w:rsidRPr="00976578">
        <w:rPr>
          <w:rFonts w:ascii="GHEA Grapalat" w:hAnsi="GHEA Grapalat" w:cs="Times Armenian"/>
          <w:sz w:val="20"/>
          <w:lang w:val="af-ZA"/>
        </w:rPr>
        <w:t xml:space="preserve"> </w:t>
      </w:r>
      <w:r w:rsidRPr="00976578">
        <w:rPr>
          <w:rFonts w:ascii="GHEA Grapalat" w:hAnsi="GHEA Grapalat" w:cs="Sylfaen"/>
          <w:sz w:val="20"/>
        </w:rPr>
        <w:t>կատարելու</w:t>
      </w:r>
      <w:r w:rsidRPr="00976578">
        <w:rPr>
          <w:rFonts w:ascii="GHEA Grapalat" w:hAnsi="GHEA Grapalat" w:cs="Times Armenian"/>
          <w:sz w:val="20"/>
          <w:lang w:val="af-ZA"/>
        </w:rPr>
        <w:t xml:space="preserve"> </w:t>
      </w:r>
      <w:r w:rsidRPr="00976578">
        <w:rPr>
          <w:rFonts w:ascii="GHEA Grapalat" w:hAnsi="GHEA Grapalat" w:cs="Sylfaen"/>
          <w:sz w:val="20"/>
        </w:rPr>
        <w:t>և</w:t>
      </w:r>
      <w:r w:rsidRPr="00976578">
        <w:rPr>
          <w:rFonts w:ascii="GHEA Grapalat" w:hAnsi="GHEA Grapalat" w:cs="Times Armenian"/>
          <w:sz w:val="20"/>
          <w:lang w:val="af-ZA"/>
        </w:rPr>
        <w:t xml:space="preserve"> </w:t>
      </w:r>
      <w:r w:rsidRPr="00976578">
        <w:rPr>
          <w:rFonts w:ascii="GHEA Grapalat" w:hAnsi="GHEA Grapalat" w:cs="Sylfaen"/>
          <w:sz w:val="20"/>
        </w:rPr>
        <w:t>դրանք</w:t>
      </w:r>
      <w:r w:rsidRPr="00976578">
        <w:rPr>
          <w:rFonts w:ascii="GHEA Grapalat" w:hAnsi="GHEA Grapalat" w:cs="Times Armenian"/>
          <w:sz w:val="20"/>
          <w:lang w:val="af-ZA"/>
        </w:rPr>
        <w:t xml:space="preserve"> </w:t>
      </w:r>
      <w:r w:rsidRPr="00976578">
        <w:rPr>
          <w:rFonts w:ascii="GHEA Grapalat" w:hAnsi="GHEA Grapalat" w:cs="Sylfaen"/>
          <w:sz w:val="20"/>
        </w:rPr>
        <w:t>հետ</w:t>
      </w:r>
      <w:r w:rsidRPr="00976578">
        <w:rPr>
          <w:rFonts w:ascii="GHEA Grapalat" w:hAnsi="GHEA Grapalat" w:cs="Times Armenian"/>
          <w:sz w:val="20"/>
          <w:lang w:val="af-ZA"/>
        </w:rPr>
        <w:t xml:space="preserve"> </w:t>
      </w:r>
      <w:r w:rsidRPr="00976578">
        <w:rPr>
          <w:rFonts w:ascii="GHEA Grapalat" w:hAnsi="GHEA Grapalat" w:cs="Sylfaen"/>
          <w:sz w:val="20"/>
        </w:rPr>
        <w:t>վերցնելու</w:t>
      </w:r>
      <w:r w:rsidRPr="00976578">
        <w:rPr>
          <w:rFonts w:ascii="GHEA Grapalat" w:hAnsi="GHEA Grapalat" w:cs="Times Armenian"/>
          <w:sz w:val="20"/>
          <w:lang w:val="af-ZA"/>
        </w:rPr>
        <w:t xml:space="preserve"> </w:t>
      </w:r>
      <w:r w:rsidRPr="00976578">
        <w:rPr>
          <w:rFonts w:ascii="GHEA Grapalat" w:hAnsi="GHEA Grapalat" w:cs="Sylfaen"/>
          <w:sz w:val="20"/>
        </w:rPr>
        <w:t>կար</w:t>
      </w:r>
      <w:r w:rsidRPr="00976578">
        <w:rPr>
          <w:rFonts w:ascii="GHEA Grapalat" w:hAnsi="GHEA Grapalat" w:cs="Times Armenian"/>
          <w:sz w:val="20"/>
        </w:rPr>
        <w:t>գ</w:t>
      </w:r>
      <w:r w:rsidRPr="00976578">
        <w:rPr>
          <w:rFonts w:ascii="GHEA Grapalat" w:hAnsi="GHEA Grapalat" w:cs="Sylfaen"/>
          <w:sz w:val="20"/>
        </w:rPr>
        <w:t>ը</w:t>
      </w:r>
      <w:r w:rsidRPr="00976578">
        <w:rPr>
          <w:rFonts w:ascii="GHEA Grapalat" w:hAnsi="GHEA Grapalat" w:cs="Times Armenian"/>
          <w:sz w:val="20"/>
          <w:lang w:val="af-ZA"/>
        </w:rPr>
        <w:tab/>
        <w:t xml:space="preserve"> </w:t>
      </w:r>
    </w:p>
    <w:p w14:paraId="48939954" w14:textId="77777777" w:rsidR="000E16AA" w:rsidRPr="00976578" w:rsidRDefault="000E16AA" w:rsidP="00976578">
      <w:pPr>
        <w:spacing w:after="0"/>
        <w:ind w:firstLine="1134"/>
        <w:jc w:val="both"/>
        <w:rPr>
          <w:rFonts w:ascii="GHEA Grapalat" w:hAnsi="GHEA Grapalat" w:cs="Sylfaen"/>
          <w:sz w:val="20"/>
          <w:lang w:val="af-ZA"/>
        </w:rPr>
      </w:pPr>
      <w:r w:rsidRPr="00976578">
        <w:rPr>
          <w:rFonts w:ascii="GHEA Grapalat" w:hAnsi="GHEA Grapalat"/>
          <w:sz w:val="20"/>
          <w:lang w:val="af-ZA"/>
        </w:rPr>
        <w:t>8. Հ</w:t>
      </w:r>
      <w:r w:rsidRPr="00976578">
        <w:rPr>
          <w:rFonts w:ascii="GHEA Grapalat" w:hAnsi="GHEA Grapalat" w:cs="Sylfaen"/>
          <w:sz w:val="20"/>
        </w:rPr>
        <w:t>այտերի</w:t>
      </w:r>
      <w:r w:rsidRPr="00976578">
        <w:rPr>
          <w:rFonts w:ascii="GHEA Grapalat" w:hAnsi="GHEA Grapalat" w:cs="Sylfaen"/>
          <w:sz w:val="20"/>
          <w:lang w:val="af-ZA"/>
        </w:rPr>
        <w:t xml:space="preserve"> </w:t>
      </w:r>
      <w:r w:rsidRPr="00976578">
        <w:rPr>
          <w:rFonts w:ascii="GHEA Grapalat" w:hAnsi="GHEA Grapalat" w:cs="Sylfaen"/>
          <w:sz w:val="20"/>
        </w:rPr>
        <w:t>բացումը</w:t>
      </w:r>
      <w:r w:rsidRPr="00976578">
        <w:rPr>
          <w:rFonts w:ascii="GHEA Grapalat" w:hAnsi="GHEA Grapalat" w:cs="Sylfaen"/>
          <w:sz w:val="20"/>
          <w:lang w:val="af-ZA"/>
        </w:rPr>
        <w:t xml:space="preserve">, </w:t>
      </w:r>
      <w:r w:rsidRPr="00976578">
        <w:rPr>
          <w:rFonts w:ascii="GHEA Grapalat" w:hAnsi="GHEA Grapalat" w:cs="Sylfaen"/>
          <w:sz w:val="20"/>
        </w:rPr>
        <w:t>գնահատումը</w:t>
      </w:r>
      <w:r w:rsidRPr="00976578">
        <w:rPr>
          <w:rFonts w:ascii="GHEA Grapalat" w:hAnsi="GHEA Grapalat" w:cs="Sylfaen"/>
          <w:sz w:val="20"/>
          <w:lang w:val="af-ZA"/>
        </w:rPr>
        <w:t xml:space="preserve">  </w:t>
      </w:r>
      <w:r w:rsidRPr="00976578">
        <w:rPr>
          <w:rFonts w:ascii="GHEA Grapalat" w:hAnsi="GHEA Grapalat" w:cs="Sylfaen"/>
          <w:sz w:val="20"/>
        </w:rPr>
        <w:t>և</w:t>
      </w:r>
      <w:r w:rsidRPr="00976578">
        <w:rPr>
          <w:rFonts w:ascii="GHEA Grapalat" w:hAnsi="GHEA Grapalat" w:cs="Sylfaen"/>
          <w:sz w:val="20"/>
          <w:lang w:val="af-ZA"/>
        </w:rPr>
        <w:t xml:space="preserve"> </w:t>
      </w:r>
      <w:r w:rsidRPr="00976578">
        <w:rPr>
          <w:rFonts w:ascii="GHEA Grapalat" w:hAnsi="GHEA Grapalat" w:cs="Sylfaen"/>
          <w:sz w:val="20"/>
        </w:rPr>
        <w:t>արդյունքների</w:t>
      </w:r>
      <w:r w:rsidRPr="00976578">
        <w:rPr>
          <w:rFonts w:ascii="GHEA Grapalat" w:hAnsi="GHEA Grapalat" w:cs="Sylfaen"/>
          <w:sz w:val="20"/>
          <w:lang w:val="af-ZA"/>
        </w:rPr>
        <w:t xml:space="preserve"> </w:t>
      </w:r>
      <w:r w:rsidRPr="00976578">
        <w:rPr>
          <w:rFonts w:ascii="GHEA Grapalat" w:hAnsi="GHEA Grapalat" w:cs="Sylfaen"/>
          <w:sz w:val="20"/>
        </w:rPr>
        <w:t>ամփոփումը</w:t>
      </w:r>
      <w:r w:rsidRPr="00976578">
        <w:rPr>
          <w:rFonts w:ascii="GHEA Grapalat" w:hAnsi="GHEA Grapalat" w:cs="Sylfaen"/>
          <w:sz w:val="20"/>
          <w:lang w:val="af-ZA"/>
        </w:rPr>
        <w:tab/>
      </w:r>
    </w:p>
    <w:p w14:paraId="616DFA7D"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9. </w:t>
      </w:r>
      <w:r w:rsidRPr="00976578">
        <w:rPr>
          <w:rFonts w:ascii="GHEA Grapalat" w:hAnsi="GHEA Grapalat" w:cs="Sylfaen"/>
          <w:sz w:val="20"/>
        </w:rPr>
        <w:t>Պայմանա</w:t>
      </w:r>
      <w:r w:rsidRPr="00976578">
        <w:rPr>
          <w:rFonts w:ascii="GHEA Grapalat" w:hAnsi="GHEA Grapalat" w:cs="Times Armenian"/>
          <w:sz w:val="20"/>
        </w:rPr>
        <w:t>գ</w:t>
      </w:r>
      <w:r w:rsidRPr="00976578">
        <w:rPr>
          <w:rFonts w:ascii="GHEA Grapalat" w:hAnsi="GHEA Grapalat" w:cs="Sylfaen"/>
          <w:sz w:val="20"/>
        </w:rPr>
        <w:t>րի</w:t>
      </w:r>
      <w:r w:rsidRPr="00976578">
        <w:rPr>
          <w:rFonts w:ascii="GHEA Grapalat" w:hAnsi="GHEA Grapalat" w:cs="Times Armenian"/>
          <w:sz w:val="20"/>
          <w:lang w:val="af-ZA"/>
        </w:rPr>
        <w:t xml:space="preserve"> </w:t>
      </w:r>
      <w:r w:rsidRPr="00976578">
        <w:rPr>
          <w:rFonts w:ascii="GHEA Grapalat" w:hAnsi="GHEA Grapalat" w:cs="Sylfaen"/>
          <w:sz w:val="20"/>
        </w:rPr>
        <w:t>կնքումը</w:t>
      </w:r>
      <w:r w:rsidRPr="00976578">
        <w:rPr>
          <w:rFonts w:ascii="GHEA Grapalat" w:hAnsi="GHEA Grapalat" w:cs="Times Armenian"/>
          <w:sz w:val="20"/>
          <w:lang w:val="af-ZA"/>
        </w:rPr>
        <w:tab/>
      </w:r>
    </w:p>
    <w:p w14:paraId="532F787B"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10. Որակավորման և </w:t>
      </w:r>
      <w:r w:rsidRPr="00976578">
        <w:rPr>
          <w:rFonts w:ascii="GHEA Grapalat" w:hAnsi="GHEA Grapalat" w:cs="Sylfaen"/>
          <w:sz w:val="20"/>
        </w:rPr>
        <w:t>պայմանա</w:t>
      </w:r>
      <w:r w:rsidRPr="00976578">
        <w:rPr>
          <w:rFonts w:ascii="GHEA Grapalat" w:hAnsi="GHEA Grapalat" w:cs="Times Armenian"/>
          <w:sz w:val="20"/>
        </w:rPr>
        <w:t>գ</w:t>
      </w:r>
      <w:r w:rsidRPr="00976578">
        <w:rPr>
          <w:rFonts w:ascii="GHEA Grapalat" w:hAnsi="GHEA Grapalat" w:cs="Sylfaen"/>
          <w:sz w:val="20"/>
        </w:rPr>
        <w:t>րի</w:t>
      </w:r>
      <w:r w:rsidRPr="00976578">
        <w:rPr>
          <w:rFonts w:ascii="GHEA Grapalat" w:hAnsi="GHEA Grapalat" w:cs="Times Armenian"/>
          <w:sz w:val="20"/>
          <w:lang w:val="af-ZA"/>
        </w:rPr>
        <w:t xml:space="preserve"> </w:t>
      </w:r>
      <w:r w:rsidRPr="00976578">
        <w:rPr>
          <w:rFonts w:ascii="GHEA Grapalat" w:hAnsi="GHEA Grapalat" w:cs="Sylfaen"/>
          <w:sz w:val="20"/>
        </w:rPr>
        <w:t>ապահովումները</w:t>
      </w:r>
      <w:r w:rsidRPr="00976578">
        <w:rPr>
          <w:rFonts w:ascii="GHEA Grapalat" w:hAnsi="GHEA Grapalat" w:cs="Times Armenian"/>
          <w:sz w:val="20"/>
          <w:lang w:val="af-ZA"/>
        </w:rPr>
        <w:tab/>
        <w:t xml:space="preserve"> </w:t>
      </w:r>
    </w:p>
    <w:p w14:paraId="5F2DF62D"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11.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ը</w:t>
      </w:r>
      <w:r w:rsidRPr="00976578">
        <w:rPr>
          <w:rFonts w:ascii="GHEA Grapalat" w:hAnsi="GHEA Grapalat" w:cs="Times Armenian"/>
          <w:sz w:val="20"/>
          <w:lang w:val="af-ZA"/>
        </w:rPr>
        <w:t xml:space="preserve"> </w:t>
      </w:r>
      <w:r w:rsidRPr="00976578">
        <w:rPr>
          <w:rFonts w:ascii="GHEA Grapalat" w:hAnsi="GHEA Grapalat" w:cs="Sylfaen"/>
          <w:sz w:val="20"/>
        </w:rPr>
        <w:t>չկայացած</w:t>
      </w:r>
      <w:r w:rsidRPr="00976578">
        <w:rPr>
          <w:rFonts w:ascii="GHEA Grapalat" w:hAnsi="GHEA Grapalat" w:cs="Times Armenian"/>
          <w:sz w:val="20"/>
          <w:lang w:val="af-ZA"/>
        </w:rPr>
        <w:t xml:space="preserve"> </w:t>
      </w:r>
      <w:r w:rsidRPr="00976578">
        <w:rPr>
          <w:rFonts w:ascii="GHEA Grapalat" w:hAnsi="GHEA Grapalat" w:cs="Sylfaen"/>
          <w:sz w:val="20"/>
        </w:rPr>
        <w:t>հայտարարելը</w:t>
      </w:r>
      <w:r w:rsidRPr="00976578">
        <w:rPr>
          <w:rFonts w:ascii="GHEA Grapalat" w:hAnsi="GHEA Grapalat" w:cs="Times Armenian"/>
          <w:sz w:val="20"/>
          <w:lang w:val="af-ZA"/>
        </w:rPr>
        <w:tab/>
        <w:t xml:space="preserve"> </w:t>
      </w:r>
    </w:p>
    <w:p w14:paraId="014A00FB"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 xml:space="preserve">12. </w:t>
      </w:r>
      <w:r w:rsidRPr="00976578">
        <w:rPr>
          <w:rFonts w:ascii="GHEA Grapalat" w:hAnsi="GHEA Grapalat" w:cs="Sylfaen"/>
          <w:sz w:val="20"/>
        </w:rPr>
        <w:t>Գնման</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ործընթացի</w:t>
      </w:r>
      <w:r w:rsidRPr="00976578">
        <w:rPr>
          <w:rFonts w:ascii="GHEA Grapalat" w:hAnsi="GHEA Grapalat" w:cs="Times Armenian"/>
          <w:sz w:val="20"/>
          <w:lang w:val="af-ZA"/>
        </w:rPr>
        <w:t xml:space="preserve"> </w:t>
      </w:r>
      <w:r w:rsidRPr="00976578">
        <w:rPr>
          <w:rFonts w:ascii="GHEA Grapalat" w:hAnsi="GHEA Grapalat" w:cs="Sylfaen"/>
          <w:sz w:val="20"/>
        </w:rPr>
        <w:t>հետ</w:t>
      </w:r>
      <w:r w:rsidRPr="00976578">
        <w:rPr>
          <w:rFonts w:ascii="GHEA Grapalat" w:hAnsi="GHEA Grapalat" w:cs="Times Armenian"/>
          <w:sz w:val="20"/>
          <w:lang w:val="af-ZA"/>
        </w:rPr>
        <w:t xml:space="preserve"> </w:t>
      </w:r>
      <w:r w:rsidRPr="00976578">
        <w:rPr>
          <w:rFonts w:ascii="GHEA Grapalat" w:hAnsi="GHEA Grapalat" w:cs="Sylfaen"/>
          <w:sz w:val="20"/>
        </w:rPr>
        <w:t>կապված</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ործողությունները</w:t>
      </w:r>
      <w:r w:rsidRPr="00976578">
        <w:rPr>
          <w:rFonts w:ascii="GHEA Grapalat" w:hAnsi="GHEA Grapalat" w:cs="Times Armenian"/>
          <w:sz w:val="20"/>
          <w:lang w:val="af-ZA"/>
        </w:rPr>
        <w:t xml:space="preserve"> </w:t>
      </w:r>
      <w:r w:rsidRPr="00976578">
        <w:rPr>
          <w:rFonts w:ascii="GHEA Grapalat" w:hAnsi="GHEA Grapalat" w:cs="Sylfaen"/>
          <w:sz w:val="20"/>
        </w:rPr>
        <w:t>և</w:t>
      </w:r>
      <w:r w:rsidRPr="00976578">
        <w:rPr>
          <w:rFonts w:ascii="GHEA Grapalat" w:hAnsi="GHEA Grapalat" w:cs="Times Armenian"/>
          <w:sz w:val="20"/>
          <w:lang w:val="af-ZA"/>
        </w:rPr>
        <w:t xml:space="preserve"> (</w:t>
      </w:r>
      <w:r w:rsidRPr="00976578">
        <w:rPr>
          <w:rFonts w:ascii="GHEA Grapalat" w:hAnsi="GHEA Grapalat" w:cs="Sylfaen"/>
          <w:sz w:val="20"/>
        </w:rPr>
        <w:t>կամ</w:t>
      </w:r>
      <w:r w:rsidRPr="00976578">
        <w:rPr>
          <w:rFonts w:ascii="GHEA Grapalat" w:hAnsi="GHEA Grapalat" w:cs="Times Armenian"/>
          <w:sz w:val="20"/>
          <w:lang w:val="af-ZA"/>
        </w:rPr>
        <w:t xml:space="preserve">) </w:t>
      </w:r>
      <w:r w:rsidRPr="00976578">
        <w:rPr>
          <w:rFonts w:ascii="GHEA Grapalat" w:hAnsi="GHEA Grapalat" w:cs="Sylfaen"/>
          <w:sz w:val="20"/>
        </w:rPr>
        <w:t>ընդունված</w:t>
      </w:r>
      <w:r w:rsidRPr="00976578">
        <w:rPr>
          <w:rFonts w:ascii="GHEA Grapalat" w:hAnsi="GHEA Grapalat" w:cs="Times Armenian"/>
          <w:sz w:val="20"/>
          <w:lang w:val="af-ZA"/>
        </w:rPr>
        <w:t xml:space="preserve"> </w:t>
      </w:r>
      <w:r w:rsidRPr="00976578">
        <w:rPr>
          <w:rFonts w:ascii="GHEA Grapalat" w:hAnsi="GHEA Grapalat" w:cs="Sylfaen"/>
          <w:sz w:val="20"/>
        </w:rPr>
        <w:t>որոշումները</w:t>
      </w:r>
      <w:r w:rsidRPr="00976578">
        <w:rPr>
          <w:rFonts w:ascii="GHEA Grapalat" w:hAnsi="GHEA Grapalat" w:cs="Times Armenian"/>
          <w:sz w:val="20"/>
          <w:lang w:val="af-ZA"/>
        </w:rPr>
        <w:t xml:space="preserve"> </w:t>
      </w:r>
      <w:r w:rsidRPr="00976578">
        <w:rPr>
          <w:rFonts w:ascii="GHEA Grapalat" w:hAnsi="GHEA Grapalat" w:cs="Sylfaen"/>
          <w:sz w:val="20"/>
        </w:rPr>
        <w:t>բողոքարկելու</w:t>
      </w:r>
      <w:r w:rsidRPr="00976578">
        <w:rPr>
          <w:rFonts w:ascii="GHEA Grapalat" w:hAnsi="GHEA Grapalat" w:cs="Times Armenian"/>
          <w:sz w:val="20"/>
          <w:lang w:val="af-ZA"/>
        </w:rPr>
        <w:t xml:space="preserve"> </w:t>
      </w:r>
      <w:r w:rsidRPr="00976578">
        <w:rPr>
          <w:rFonts w:ascii="GHEA Grapalat" w:hAnsi="GHEA Grapalat" w:cs="Sylfaen"/>
          <w:sz w:val="20"/>
        </w:rPr>
        <w:t>մասնակցի</w:t>
      </w:r>
      <w:r w:rsidRPr="00976578">
        <w:rPr>
          <w:rFonts w:ascii="GHEA Grapalat" w:hAnsi="GHEA Grapalat" w:cs="Times Armenian"/>
          <w:sz w:val="20"/>
          <w:lang w:val="af-ZA"/>
        </w:rPr>
        <w:t xml:space="preserve"> </w:t>
      </w:r>
      <w:r w:rsidRPr="00976578">
        <w:rPr>
          <w:rFonts w:ascii="GHEA Grapalat" w:hAnsi="GHEA Grapalat" w:cs="Sylfaen"/>
          <w:sz w:val="20"/>
        </w:rPr>
        <w:t>իրավունքը</w:t>
      </w:r>
      <w:r w:rsidRPr="00976578">
        <w:rPr>
          <w:rFonts w:ascii="GHEA Grapalat" w:hAnsi="GHEA Grapalat" w:cs="Times Armenian"/>
          <w:sz w:val="20"/>
          <w:lang w:val="af-ZA"/>
        </w:rPr>
        <w:t xml:space="preserve"> </w:t>
      </w:r>
      <w:r w:rsidRPr="00976578">
        <w:rPr>
          <w:rFonts w:ascii="GHEA Grapalat" w:hAnsi="GHEA Grapalat" w:cs="Sylfaen"/>
          <w:sz w:val="20"/>
        </w:rPr>
        <w:t>և</w:t>
      </w:r>
      <w:r w:rsidRPr="00976578">
        <w:rPr>
          <w:rFonts w:ascii="GHEA Grapalat" w:hAnsi="GHEA Grapalat" w:cs="Times Armenian"/>
          <w:sz w:val="20"/>
          <w:lang w:val="af-ZA"/>
        </w:rPr>
        <w:t xml:space="preserve"> </w:t>
      </w:r>
      <w:r w:rsidRPr="00976578">
        <w:rPr>
          <w:rFonts w:ascii="GHEA Grapalat" w:hAnsi="GHEA Grapalat" w:cs="Sylfaen"/>
          <w:sz w:val="20"/>
        </w:rPr>
        <w:t>կար</w:t>
      </w:r>
      <w:r w:rsidRPr="00976578">
        <w:rPr>
          <w:rFonts w:ascii="GHEA Grapalat" w:hAnsi="GHEA Grapalat" w:cs="Times Armenian"/>
          <w:sz w:val="20"/>
        </w:rPr>
        <w:t>գ</w:t>
      </w:r>
      <w:r w:rsidRPr="00976578">
        <w:rPr>
          <w:rFonts w:ascii="GHEA Grapalat" w:hAnsi="GHEA Grapalat" w:cs="Sylfaen"/>
          <w:sz w:val="20"/>
        </w:rPr>
        <w:t>ը</w:t>
      </w:r>
      <w:r w:rsidRPr="00976578">
        <w:rPr>
          <w:rFonts w:ascii="GHEA Grapalat" w:hAnsi="GHEA Grapalat" w:cs="Times Armenian"/>
          <w:sz w:val="20"/>
          <w:lang w:val="af-ZA"/>
        </w:rPr>
        <w:tab/>
      </w:r>
    </w:p>
    <w:p w14:paraId="1913D8D2" w14:textId="77777777" w:rsidR="000E16AA" w:rsidRPr="00976578" w:rsidRDefault="000E16AA" w:rsidP="00976578">
      <w:pPr>
        <w:spacing w:after="0"/>
        <w:ind w:firstLine="567"/>
        <w:jc w:val="both"/>
        <w:rPr>
          <w:rFonts w:ascii="GHEA Grapalat" w:hAnsi="GHEA Grapalat"/>
          <w:sz w:val="20"/>
          <w:lang w:val="af-ZA"/>
        </w:rPr>
      </w:pPr>
    </w:p>
    <w:p w14:paraId="2971B33D" w14:textId="77777777" w:rsidR="000E16AA" w:rsidRPr="00976578" w:rsidRDefault="000E16AA" w:rsidP="00976578">
      <w:pPr>
        <w:spacing w:after="0"/>
        <w:ind w:firstLine="567"/>
        <w:jc w:val="center"/>
        <w:rPr>
          <w:rFonts w:ascii="GHEA Grapalat" w:hAnsi="GHEA Grapalat"/>
          <w:b/>
          <w:sz w:val="20"/>
          <w:lang w:val="af-ZA"/>
        </w:rPr>
      </w:pPr>
      <w:r w:rsidRPr="00976578">
        <w:rPr>
          <w:rFonts w:ascii="GHEA Grapalat" w:hAnsi="GHEA Grapalat" w:cs="Sylfaen"/>
          <w:b/>
          <w:sz w:val="20"/>
        </w:rPr>
        <w:t>ՄԱՍ</w:t>
      </w:r>
      <w:r w:rsidRPr="00976578">
        <w:rPr>
          <w:rFonts w:ascii="GHEA Grapalat" w:hAnsi="GHEA Grapalat" w:cs="Times Armenian"/>
          <w:b/>
          <w:sz w:val="20"/>
          <w:lang w:val="af-ZA"/>
        </w:rPr>
        <w:t xml:space="preserve"> II.  </w:t>
      </w:r>
      <w:r w:rsidRPr="00976578">
        <w:rPr>
          <w:rFonts w:ascii="GHEA Grapalat" w:hAnsi="GHEA Grapalat" w:cs="Sylfaen"/>
          <w:b/>
          <w:sz w:val="20"/>
        </w:rPr>
        <w:t>ԳՆԱՆՇՄԱՆ</w:t>
      </w:r>
      <w:r w:rsidRPr="00976578">
        <w:rPr>
          <w:rFonts w:ascii="GHEA Grapalat" w:hAnsi="GHEA Grapalat" w:cs="Sylfaen"/>
          <w:b/>
          <w:sz w:val="20"/>
          <w:lang w:val="af-ZA"/>
        </w:rPr>
        <w:t xml:space="preserve"> </w:t>
      </w:r>
      <w:r w:rsidRPr="00976578">
        <w:rPr>
          <w:rFonts w:ascii="GHEA Grapalat" w:hAnsi="GHEA Grapalat" w:cs="Sylfaen"/>
          <w:b/>
          <w:sz w:val="20"/>
        </w:rPr>
        <w:t>ՀԱՐՑՄԱՆ</w:t>
      </w:r>
      <w:r w:rsidRPr="00976578">
        <w:rPr>
          <w:rFonts w:ascii="GHEA Grapalat" w:hAnsi="GHEA Grapalat" w:cs="Times Armenian"/>
          <w:b/>
          <w:sz w:val="20"/>
          <w:lang w:val="af-ZA"/>
        </w:rPr>
        <w:t xml:space="preserve"> </w:t>
      </w:r>
      <w:r w:rsidRPr="00976578">
        <w:rPr>
          <w:rFonts w:ascii="GHEA Grapalat" w:hAnsi="GHEA Grapalat" w:cs="Sylfaen"/>
          <w:b/>
          <w:sz w:val="20"/>
        </w:rPr>
        <w:t>ՀԱՅՏԸ</w:t>
      </w:r>
      <w:r w:rsidRPr="00976578">
        <w:rPr>
          <w:rFonts w:ascii="GHEA Grapalat" w:hAnsi="GHEA Grapalat" w:cs="Times Armenian"/>
          <w:b/>
          <w:sz w:val="20"/>
          <w:lang w:val="af-ZA"/>
        </w:rPr>
        <w:t xml:space="preserve"> </w:t>
      </w:r>
      <w:r w:rsidRPr="00976578">
        <w:rPr>
          <w:rFonts w:ascii="GHEA Grapalat" w:hAnsi="GHEA Grapalat" w:cs="Sylfaen"/>
          <w:b/>
          <w:sz w:val="20"/>
        </w:rPr>
        <w:t>ՊԱՏՐԱՍՏԵԼՈՒ</w:t>
      </w:r>
      <w:r w:rsidRPr="00976578">
        <w:rPr>
          <w:rFonts w:ascii="GHEA Grapalat" w:hAnsi="GHEA Grapalat" w:cs="Times Armenian"/>
          <w:b/>
          <w:sz w:val="20"/>
          <w:lang w:val="af-ZA"/>
        </w:rPr>
        <w:t xml:space="preserve"> </w:t>
      </w:r>
      <w:r w:rsidRPr="00976578">
        <w:rPr>
          <w:rFonts w:ascii="GHEA Grapalat" w:hAnsi="GHEA Grapalat" w:cs="Sylfaen"/>
          <w:b/>
          <w:sz w:val="20"/>
        </w:rPr>
        <w:t>ՀՐԱՀԱՆԳ</w:t>
      </w:r>
    </w:p>
    <w:p w14:paraId="09F5FD2C" w14:textId="77777777" w:rsidR="000E16AA" w:rsidRPr="00976578" w:rsidRDefault="000E16AA" w:rsidP="00976578">
      <w:pPr>
        <w:spacing w:after="0"/>
        <w:ind w:firstLine="567"/>
        <w:jc w:val="both"/>
        <w:rPr>
          <w:rFonts w:ascii="GHEA Grapalat" w:hAnsi="GHEA Grapalat"/>
          <w:sz w:val="20"/>
          <w:lang w:val="af-ZA"/>
        </w:rPr>
      </w:pPr>
    </w:p>
    <w:p w14:paraId="3CFE4030"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1.</w:t>
      </w:r>
      <w:r w:rsidRPr="00976578">
        <w:rPr>
          <w:rFonts w:ascii="GHEA Grapalat" w:hAnsi="GHEA Grapalat"/>
          <w:sz w:val="20"/>
          <w:lang w:val="af-ZA"/>
        </w:rPr>
        <w:tab/>
      </w:r>
      <w:r w:rsidRPr="00976578">
        <w:rPr>
          <w:rFonts w:ascii="GHEA Grapalat" w:hAnsi="GHEA Grapalat" w:cs="Sylfaen"/>
          <w:sz w:val="20"/>
        </w:rPr>
        <w:t>Ընդհանուր</w:t>
      </w:r>
      <w:r w:rsidRPr="00976578">
        <w:rPr>
          <w:rFonts w:ascii="GHEA Grapalat" w:hAnsi="GHEA Grapalat" w:cs="Times Armenian"/>
          <w:sz w:val="20"/>
          <w:lang w:val="af-ZA"/>
        </w:rPr>
        <w:t xml:space="preserve"> </w:t>
      </w:r>
      <w:r w:rsidRPr="00976578">
        <w:rPr>
          <w:rFonts w:ascii="GHEA Grapalat" w:hAnsi="GHEA Grapalat" w:cs="Sylfaen"/>
          <w:sz w:val="20"/>
        </w:rPr>
        <w:t>դրույթներ</w:t>
      </w:r>
      <w:r w:rsidRPr="00976578">
        <w:rPr>
          <w:rFonts w:ascii="GHEA Grapalat" w:hAnsi="GHEA Grapalat" w:cs="Times Armenian"/>
          <w:sz w:val="20"/>
          <w:lang w:val="af-ZA"/>
        </w:rPr>
        <w:tab/>
      </w:r>
    </w:p>
    <w:p w14:paraId="00F1404E" w14:textId="77777777" w:rsidR="000E16AA" w:rsidRPr="00976578" w:rsidRDefault="000E16AA" w:rsidP="00976578">
      <w:pPr>
        <w:spacing w:after="0"/>
        <w:ind w:firstLine="1134"/>
        <w:jc w:val="both"/>
        <w:rPr>
          <w:rFonts w:ascii="GHEA Grapalat" w:hAnsi="GHEA Grapalat"/>
          <w:sz w:val="20"/>
          <w:lang w:val="af-ZA"/>
        </w:rPr>
      </w:pPr>
      <w:r w:rsidRPr="00976578">
        <w:rPr>
          <w:rFonts w:ascii="GHEA Grapalat" w:hAnsi="GHEA Grapalat"/>
          <w:sz w:val="20"/>
          <w:lang w:val="af-ZA"/>
        </w:rPr>
        <w:t>2.</w:t>
      </w:r>
      <w:r w:rsidRPr="00976578">
        <w:rPr>
          <w:rFonts w:ascii="GHEA Grapalat" w:hAnsi="GHEA Grapalat"/>
          <w:sz w:val="20"/>
          <w:lang w:val="af-ZA"/>
        </w:rPr>
        <w:tab/>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հայտը</w:t>
      </w:r>
      <w:r w:rsidRPr="00976578">
        <w:rPr>
          <w:rFonts w:ascii="GHEA Grapalat" w:hAnsi="GHEA Grapalat" w:cs="Times Armenian"/>
          <w:sz w:val="20"/>
          <w:lang w:val="af-ZA"/>
        </w:rPr>
        <w:tab/>
      </w:r>
    </w:p>
    <w:p w14:paraId="423C9773" w14:textId="77777777" w:rsidR="000E16AA" w:rsidRPr="00976578" w:rsidRDefault="000E16AA" w:rsidP="00976578">
      <w:pPr>
        <w:spacing w:after="0"/>
        <w:ind w:firstLine="1134"/>
        <w:jc w:val="both"/>
        <w:rPr>
          <w:rFonts w:ascii="GHEA Grapalat" w:hAnsi="GHEA Grapalat" w:cs="Times Armenian"/>
          <w:sz w:val="20"/>
          <w:lang w:val="af-ZA"/>
        </w:rPr>
      </w:pPr>
      <w:r w:rsidRPr="00976578">
        <w:rPr>
          <w:rFonts w:ascii="GHEA Grapalat" w:hAnsi="GHEA Grapalat"/>
          <w:sz w:val="20"/>
          <w:lang w:val="af-ZA"/>
        </w:rPr>
        <w:t>3.</w:t>
      </w:r>
      <w:r w:rsidRPr="00976578">
        <w:rPr>
          <w:rFonts w:ascii="GHEA Grapalat" w:hAnsi="GHEA Grapalat"/>
          <w:sz w:val="20"/>
          <w:lang w:val="af-ZA"/>
        </w:rPr>
        <w:tab/>
      </w:r>
      <w:r w:rsidRPr="00976578">
        <w:rPr>
          <w:rFonts w:ascii="GHEA Grapalat" w:hAnsi="GHEA Grapalat" w:cs="Sylfaen"/>
          <w:sz w:val="20"/>
        </w:rPr>
        <w:t>Հավելվածներ</w:t>
      </w:r>
      <w:r w:rsidRPr="00976578">
        <w:rPr>
          <w:rFonts w:ascii="GHEA Grapalat" w:hAnsi="GHEA Grapalat" w:cs="Times Armenian"/>
          <w:sz w:val="20"/>
          <w:lang w:val="af-ZA"/>
        </w:rPr>
        <w:t xml:space="preserve"> 1-6</w:t>
      </w:r>
      <w:r w:rsidRPr="00976578">
        <w:rPr>
          <w:rFonts w:ascii="GHEA Grapalat" w:hAnsi="GHEA Grapalat" w:cs="Times Armenian"/>
          <w:sz w:val="20"/>
          <w:lang w:val="af-ZA"/>
        </w:rPr>
        <w:tab/>
      </w:r>
    </w:p>
    <w:p w14:paraId="298AE993" w14:textId="77777777" w:rsidR="000E16AA" w:rsidRPr="00976578" w:rsidRDefault="000E16AA" w:rsidP="00976578">
      <w:pPr>
        <w:spacing w:after="0"/>
        <w:ind w:firstLine="1134"/>
        <w:jc w:val="both"/>
        <w:rPr>
          <w:rFonts w:ascii="GHEA Grapalat" w:hAnsi="GHEA Grapalat" w:cs="Times Armenian"/>
          <w:sz w:val="20"/>
          <w:lang w:val="af-ZA"/>
        </w:rPr>
      </w:pPr>
    </w:p>
    <w:p w14:paraId="512F86B1" w14:textId="77777777" w:rsidR="000E16AA" w:rsidRPr="00976578" w:rsidRDefault="000E16AA" w:rsidP="00976578">
      <w:pPr>
        <w:spacing w:after="0"/>
        <w:ind w:firstLine="1134"/>
        <w:jc w:val="both"/>
        <w:rPr>
          <w:rFonts w:ascii="GHEA Grapalat" w:hAnsi="GHEA Grapalat" w:cs="Times Armenian"/>
          <w:sz w:val="20"/>
          <w:lang w:val="af-ZA"/>
        </w:rPr>
      </w:pPr>
    </w:p>
    <w:p w14:paraId="274F096C" w14:textId="77777777" w:rsidR="000E16AA" w:rsidRPr="00976578" w:rsidRDefault="000E16AA" w:rsidP="00976578">
      <w:pPr>
        <w:spacing w:after="0"/>
        <w:ind w:firstLine="1134"/>
        <w:jc w:val="both"/>
        <w:rPr>
          <w:rFonts w:ascii="GHEA Grapalat" w:hAnsi="GHEA Grapalat" w:cs="Times Armenian"/>
          <w:sz w:val="20"/>
          <w:lang w:val="af-ZA"/>
        </w:rPr>
      </w:pPr>
    </w:p>
    <w:p w14:paraId="1E2934E6" w14:textId="77777777" w:rsidR="000E16AA" w:rsidRPr="00976578" w:rsidRDefault="000E16AA" w:rsidP="00976578">
      <w:pPr>
        <w:spacing w:after="0"/>
        <w:ind w:firstLine="1134"/>
        <w:jc w:val="both"/>
        <w:rPr>
          <w:rFonts w:ascii="GHEA Grapalat" w:hAnsi="GHEA Grapalat" w:cs="Times Armenian"/>
          <w:sz w:val="20"/>
          <w:lang w:val="af-ZA"/>
        </w:rPr>
      </w:pPr>
    </w:p>
    <w:p w14:paraId="2DDF2C07" w14:textId="77777777" w:rsidR="000E16AA" w:rsidRPr="00976578" w:rsidRDefault="000E16AA" w:rsidP="00976578">
      <w:pPr>
        <w:spacing w:after="0"/>
        <w:ind w:firstLine="1134"/>
        <w:jc w:val="both"/>
        <w:rPr>
          <w:rFonts w:ascii="GHEA Grapalat" w:hAnsi="GHEA Grapalat" w:cs="Times Armenian"/>
          <w:sz w:val="20"/>
          <w:lang w:val="af-ZA"/>
        </w:rPr>
      </w:pPr>
    </w:p>
    <w:p w14:paraId="65A8E587" w14:textId="77777777" w:rsidR="000E16AA" w:rsidRPr="00976578" w:rsidRDefault="000E16AA" w:rsidP="00976578">
      <w:pPr>
        <w:spacing w:after="0"/>
        <w:ind w:firstLine="1134"/>
        <w:jc w:val="both"/>
        <w:rPr>
          <w:rFonts w:ascii="GHEA Grapalat" w:hAnsi="GHEA Grapalat" w:cs="Times Armenian"/>
          <w:sz w:val="20"/>
          <w:lang w:val="af-ZA"/>
        </w:rPr>
      </w:pPr>
      <w:r w:rsidRPr="00976578">
        <w:rPr>
          <w:rFonts w:ascii="GHEA Grapalat" w:hAnsi="GHEA Grapalat" w:cs="Times Armenian"/>
          <w:sz w:val="20"/>
          <w:lang w:val="af-ZA"/>
        </w:rPr>
        <w:t xml:space="preserve"> </w:t>
      </w:r>
      <w:r w:rsidRPr="00976578">
        <w:rPr>
          <w:rFonts w:ascii="GHEA Grapalat" w:hAnsi="GHEA Grapalat" w:cs="Times Armenian"/>
          <w:sz w:val="20"/>
          <w:lang w:val="af-ZA"/>
        </w:rPr>
        <w:br w:type="page"/>
      </w:r>
      <w:r w:rsidRPr="00976578">
        <w:rPr>
          <w:rFonts w:ascii="GHEA Grapalat" w:hAnsi="GHEA Grapalat" w:cs="Times Armenian"/>
          <w:sz w:val="20"/>
          <w:lang w:val="af-ZA"/>
        </w:rPr>
        <w:lastRenderedPageBreak/>
        <w:tab/>
      </w:r>
    </w:p>
    <w:p w14:paraId="1B7A55D8" w14:textId="326BCA80" w:rsidR="000E16AA" w:rsidRPr="00976578" w:rsidRDefault="000E16AA" w:rsidP="00976578">
      <w:pPr>
        <w:spacing w:after="0"/>
        <w:ind w:firstLine="540"/>
        <w:jc w:val="both"/>
        <w:rPr>
          <w:rFonts w:ascii="GHEA Grapalat" w:hAnsi="GHEA Grapalat"/>
          <w:sz w:val="20"/>
          <w:lang w:val="af-ZA"/>
        </w:rPr>
      </w:pPr>
      <w:r w:rsidRPr="00976578">
        <w:rPr>
          <w:rFonts w:ascii="GHEA Grapalat" w:hAnsi="GHEA Grapalat" w:cs="Sylfaen"/>
          <w:sz w:val="20"/>
        </w:rPr>
        <w:t>Սույն</w:t>
      </w:r>
      <w:r w:rsidRPr="00976578">
        <w:rPr>
          <w:rFonts w:ascii="GHEA Grapalat" w:hAnsi="GHEA Grapalat" w:cs="Times Armenian"/>
          <w:sz w:val="20"/>
          <w:lang w:val="af-ZA"/>
        </w:rPr>
        <w:t xml:space="preserve"> </w:t>
      </w:r>
      <w:r w:rsidRPr="00976578">
        <w:rPr>
          <w:rFonts w:ascii="GHEA Grapalat" w:hAnsi="GHEA Grapalat" w:cs="Sylfaen"/>
          <w:sz w:val="20"/>
        </w:rPr>
        <w:t>հրավերը</w:t>
      </w:r>
      <w:r w:rsidRPr="00976578">
        <w:rPr>
          <w:rFonts w:ascii="GHEA Grapalat" w:hAnsi="GHEA Grapalat" w:cs="Times Armenian"/>
          <w:sz w:val="20"/>
          <w:lang w:val="af-ZA"/>
        </w:rPr>
        <w:t xml:space="preserve"> </w:t>
      </w:r>
      <w:r w:rsidRPr="00976578">
        <w:rPr>
          <w:rFonts w:ascii="GHEA Grapalat" w:hAnsi="GHEA Grapalat" w:cs="Sylfaen"/>
          <w:sz w:val="20"/>
        </w:rPr>
        <w:t>տրամադրվում</w:t>
      </w:r>
      <w:r w:rsidRPr="00976578">
        <w:rPr>
          <w:rFonts w:ascii="GHEA Grapalat" w:hAnsi="GHEA Grapalat" w:cs="Times Armenian"/>
          <w:sz w:val="20"/>
          <w:lang w:val="af-ZA"/>
        </w:rPr>
        <w:t xml:space="preserve"> </w:t>
      </w:r>
      <w:r w:rsidRPr="00976578">
        <w:rPr>
          <w:rFonts w:ascii="GHEA Grapalat" w:hAnsi="GHEA Grapalat" w:cs="Sylfaen"/>
          <w:sz w:val="20"/>
        </w:rPr>
        <w:t>է</w:t>
      </w:r>
      <w:r w:rsidRPr="00976578">
        <w:rPr>
          <w:rFonts w:ascii="GHEA Grapalat" w:hAnsi="GHEA Grapalat" w:cs="Times Armenian"/>
          <w:sz w:val="20"/>
          <w:lang w:val="af-ZA"/>
        </w:rPr>
        <w:t xml:space="preserve"> </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լրումն</w:t>
      </w:r>
      <w:r w:rsidRPr="00976578">
        <w:rPr>
          <w:rFonts w:ascii="GHEA Grapalat" w:hAnsi="GHEA Grapalat"/>
          <w:sz w:val="20"/>
          <w:lang w:val="af-ZA"/>
        </w:rPr>
        <w:t xml:space="preserve"> </w:t>
      </w:r>
      <w:r w:rsidR="00526FC0" w:rsidRPr="00976578">
        <w:rPr>
          <w:rFonts w:ascii="GHEA Grapalat" w:hAnsi="GHEA Grapalat" w:cs="Times Armenian"/>
          <w:b/>
          <w:sz w:val="20"/>
          <w:lang w:val="af-ZA"/>
        </w:rPr>
        <w:t>ՓՍՍ-ԳՀԾՁԲ-2021/13</w:t>
      </w:r>
      <w:r w:rsidRPr="00976578">
        <w:rPr>
          <w:rFonts w:ascii="GHEA Grapalat" w:hAnsi="GHEA Grapalat" w:cs="Times Armenian"/>
          <w:sz w:val="20"/>
          <w:lang w:val="af-ZA"/>
        </w:rPr>
        <w:t xml:space="preserve"> </w:t>
      </w:r>
      <w:r w:rsidRPr="00976578">
        <w:rPr>
          <w:rFonts w:ascii="GHEA Grapalat" w:hAnsi="GHEA Grapalat" w:cs="Sylfaen"/>
          <w:sz w:val="20"/>
        </w:rPr>
        <w:t>ծածկա</w:t>
      </w:r>
      <w:r w:rsidRPr="00976578">
        <w:rPr>
          <w:rFonts w:ascii="GHEA Grapalat" w:hAnsi="GHEA Grapalat" w:cs="Times Armenian"/>
          <w:sz w:val="20"/>
        </w:rPr>
        <w:t>գ</w:t>
      </w:r>
      <w:r w:rsidRPr="00976578">
        <w:rPr>
          <w:rFonts w:ascii="GHEA Grapalat" w:hAnsi="GHEA Grapalat" w:cs="Sylfaen"/>
          <w:sz w:val="20"/>
        </w:rPr>
        <w:t>րով</w:t>
      </w:r>
      <w:r w:rsidRPr="00976578">
        <w:rPr>
          <w:rFonts w:ascii="GHEA Grapalat" w:hAnsi="GHEA Grapalat"/>
          <w:sz w:val="20"/>
          <w:lang w:val="af-ZA"/>
        </w:rPr>
        <w:t xml:space="preserve"> </w:t>
      </w:r>
      <w:r w:rsidRPr="00976578">
        <w:rPr>
          <w:rFonts w:ascii="GHEA Grapalat" w:hAnsi="GHEA Grapalat" w:cs="Sylfaen"/>
          <w:sz w:val="20"/>
        </w:rPr>
        <w:t>անցկացվող</w:t>
      </w:r>
      <w:r w:rsidRPr="00976578">
        <w:rPr>
          <w:rFonts w:ascii="GHEA Grapalat" w:hAnsi="GHEA Grapalat" w:cs="Times Armenian"/>
          <w:sz w:val="20"/>
          <w:lang w:val="af-ZA"/>
        </w:rPr>
        <w:t xml:space="preserve"> </w:t>
      </w:r>
      <w:r w:rsidRPr="00976578">
        <w:rPr>
          <w:rFonts w:ascii="GHEA Grapalat" w:hAnsi="GHEA Grapalat" w:cs="Sylfaen"/>
          <w:sz w:val="20"/>
        </w:rPr>
        <w:t>գնանշման</w:t>
      </w:r>
      <w:r w:rsidRPr="00976578">
        <w:rPr>
          <w:rFonts w:ascii="GHEA Grapalat" w:hAnsi="GHEA Grapalat" w:cs="Sylfaen"/>
          <w:sz w:val="20"/>
          <w:lang w:val="af-ZA"/>
        </w:rPr>
        <w:t xml:space="preserve"> </w:t>
      </w:r>
      <w:r w:rsidRPr="00976578">
        <w:rPr>
          <w:rFonts w:ascii="GHEA Grapalat" w:hAnsi="GHEA Grapalat" w:cs="Sylfaen"/>
          <w:sz w:val="20"/>
        </w:rPr>
        <w:t>հարցման</w:t>
      </w:r>
      <w:r w:rsidRPr="00976578">
        <w:rPr>
          <w:rFonts w:ascii="GHEA Grapalat" w:hAnsi="GHEA Grapalat" w:cs="Times Armenian"/>
          <w:sz w:val="20"/>
          <w:lang w:val="af-ZA"/>
        </w:rPr>
        <w:t xml:space="preserve"> (</w:t>
      </w:r>
      <w:r w:rsidRPr="00976578">
        <w:rPr>
          <w:rFonts w:ascii="GHEA Grapalat" w:hAnsi="GHEA Grapalat" w:cs="Sylfaen"/>
          <w:sz w:val="20"/>
        </w:rPr>
        <w:t>այսուհետև</w:t>
      </w:r>
      <w:r w:rsidRPr="00976578">
        <w:rPr>
          <w:rFonts w:ascii="GHEA Grapalat" w:hAnsi="GHEA Grapalat" w:cs="Times Armenian"/>
          <w:sz w:val="20"/>
          <w:lang w:val="af-ZA"/>
        </w:rPr>
        <w:t xml:space="preserve">`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Times Armenian"/>
          <w:sz w:val="20"/>
          <w:lang w:val="af-ZA"/>
        </w:rPr>
        <w:t xml:space="preserve">) </w:t>
      </w:r>
      <w:r w:rsidRPr="00976578">
        <w:rPr>
          <w:rFonts w:ascii="GHEA Grapalat" w:hAnsi="GHEA Grapalat" w:cs="Sylfaen"/>
          <w:sz w:val="20"/>
        </w:rPr>
        <w:t>հայտարարության</w:t>
      </w:r>
      <w:r w:rsidRPr="00976578">
        <w:rPr>
          <w:rFonts w:ascii="GHEA Grapalat" w:hAnsi="GHEA Grapalat" w:cs="Times Armenian"/>
          <w:sz w:val="20"/>
          <w:lang w:val="af-ZA"/>
        </w:rPr>
        <w:t>։</w:t>
      </w:r>
    </w:p>
    <w:p w14:paraId="3F3C053A" w14:textId="77777777" w:rsidR="000E16AA" w:rsidRPr="00976578" w:rsidRDefault="000E16AA" w:rsidP="00976578">
      <w:pPr>
        <w:spacing w:after="0"/>
        <w:ind w:firstLine="540"/>
        <w:jc w:val="both"/>
        <w:rPr>
          <w:rFonts w:ascii="GHEA Grapalat" w:hAnsi="GHEA Grapalat"/>
          <w:sz w:val="20"/>
          <w:lang w:val="af-ZA"/>
        </w:rPr>
      </w:pPr>
      <w:r w:rsidRPr="00976578">
        <w:rPr>
          <w:rFonts w:ascii="GHEA Grapalat" w:hAnsi="GHEA Grapalat" w:cs="Sylfaen"/>
          <w:sz w:val="20"/>
        </w:rPr>
        <w:t>Սույն</w:t>
      </w:r>
      <w:r w:rsidRPr="00976578">
        <w:rPr>
          <w:rFonts w:ascii="GHEA Grapalat" w:hAnsi="GHEA Grapalat" w:cs="Times Armenian"/>
          <w:sz w:val="20"/>
          <w:lang w:val="af-ZA"/>
        </w:rPr>
        <w:t xml:space="preserve"> </w:t>
      </w:r>
      <w:r w:rsidRPr="00976578">
        <w:rPr>
          <w:rFonts w:ascii="GHEA Grapalat" w:hAnsi="GHEA Grapalat" w:cs="Sylfaen"/>
          <w:sz w:val="20"/>
        </w:rPr>
        <w:t>հրավերը</w:t>
      </w:r>
      <w:r w:rsidRPr="00976578">
        <w:rPr>
          <w:rFonts w:ascii="GHEA Grapalat" w:hAnsi="GHEA Grapalat" w:cs="Times Armenian"/>
          <w:sz w:val="20"/>
          <w:lang w:val="af-ZA"/>
        </w:rPr>
        <w:t xml:space="preserve"> </w:t>
      </w:r>
      <w:r w:rsidRPr="00976578">
        <w:rPr>
          <w:rFonts w:ascii="GHEA Grapalat" w:hAnsi="GHEA Grapalat" w:cs="Sylfaen"/>
          <w:sz w:val="20"/>
        </w:rPr>
        <w:t>կազմվել</w:t>
      </w:r>
      <w:r w:rsidRPr="00976578">
        <w:rPr>
          <w:rFonts w:ascii="GHEA Grapalat" w:hAnsi="GHEA Grapalat" w:cs="Times Armenian"/>
          <w:sz w:val="20"/>
          <w:lang w:val="af-ZA"/>
        </w:rPr>
        <w:t xml:space="preserve"> </w:t>
      </w:r>
      <w:r w:rsidRPr="00976578">
        <w:rPr>
          <w:rFonts w:ascii="GHEA Grapalat" w:hAnsi="GHEA Grapalat" w:cs="Sylfaen"/>
          <w:sz w:val="20"/>
        </w:rPr>
        <w:t>է</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նումների</w:t>
      </w:r>
      <w:r w:rsidRPr="00976578">
        <w:rPr>
          <w:rFonts w:ascii="GHEA Grapalat" w:hAnsi="GHEA Grapalat" w:cs="Times Armenian"/>
          <w:sz w:val="20"/>
          <w:lang w:val="af-ZA"/>
        </w:rPr>
        <w:t xml:space="preserve"> </w:t>
      </w:r>
      <w:r w:rsidRPr="00976578">
        <w:rPr>
          <w:rFonts w:ascii="GHEA Grapalat" w:hAnsi="GHEA Grapalat" w:cs="Sylfaen"/>
          <w:sz w:val="20"/>
        </w:rPr>
        <w:t>մասին</w:t>
      </w:r>
      <w:r w:rsidRPr="00976578">
        <w:rPr>
          <w:rFonts w:ascii="GHEA Grapalat" w:hAnsi="GHEA Grapalat" w:cs="Sylfaen"/>
          <w:sz w:val="20"/>
          <w:lang w:val="af-ZA"/>
        </w:rPr>
        <w:t xml:space="preserve"> </w:t>
      </w:r>
      <w:r w:rsidRPr="00976578">
        <w:rPr>
          <w:rFonts w:ascii="GHEA Grapalat" w:hAnsi="GHEA Grapalat" w:cs="Sylfaen"/>
          <w:sz w:val="20"/>
        </w:rPr>
        <w:t>ՀՀ</w:t>
      </w:r>
      <w:r w:rsidRPr="00976578">
        <w:rPr>
          <w:rFonts w:ascii="GHEA Grapalat" w:hAnsi="GHEA Grapalat" w:cs="Times Armenian"/>
          <w:sz w:val="20"/>
          <w:lang w:val="af-ZA"/>
        </w:rPr>
        <w:t xml:space="preserve"> </w:t>
      </w:r>
      <w:r w:rsidRPr="00976578">
        <w:rPr>
          <w:rFonts w:ascii="GHEA Grapalat" w:hAnsi="GHEA Grapalat" w:cs="Sylfaen"/>
          <w:sz w:val="20"/>
        </w:rPr>
        <w:t>օրենսդրության</w:t>
      </w:r>
      <w:r w:rsidRPr="00976578">
        <w:rPr>
          <w:rFonts w:ascii="GHEA Grapalat" w:hAnsi="GHEA Grapalat" w:cs="Times Armenian"/>
          <w:sz w:val="20"/>
          <w:lang w:val="af-ZA"/>
        </w:rPr>
        <w:t xml:space="preserve">, </w:t>
      </w:r>
      <w:r w:rsidRPr="00976578">
        <w:rPr>
          <w:rFonts w:ascii="GHEA Grapalat" w:hAnsi="GHEA Grapalat" w:cs="Sylfaen"/>
          <w:sz w:val="20"/>
        </w:rPr>
        <w:t>այդ</w:t>
      </w:r>
      <w:r w:rsidRPr="00976578">
        <w:rPr>
          <w:rFonts w:ascii="GHEA Grapalat" w:hAnsi="GHEA Grapalat" w:cs="Times Armenian"/>
          <w:sz w:val="20"/>
          <w:lang w:val="af-ZA"/>
        </w:rPr>
        <w:t xml:space="preserve"> </w:t>
      </w:r>
      <w:r w:rsidRPr="00976578">
        <w:rPr>
          <w:rFonts w:ascii="GHEA Grapalat" w:hAnsi="GHEA Grapalat" w:cs="Sylfaen"/>
          <w:sz w:val="20"/>
        </w:rPr>
        <w:t>թվում</w:t>
      </w:r>
      <w:r w:rsidRPr="00976578">
        <w:rPr>
          <w:rFonts w:ascii="GHEA Grapalat" w:hAnsi="GHEA Grapalat" w:cs="Times Armenian"/>
          <w:sz w:val="20"/>
          <w:lang w:val="af-ZA"/>
        </w:rPr>
        <w:t>`</w:t>
      </w:r>
      <w:r w:rsidRPr="00976578">
        <w:rPr>
          <w:rFonts w:ascii="GHEA Grapalat" w:hAnsi="GHEA Grapalat"/>
          <w:sz w:val="20"/>
          <w:lang w:val="af-ZA"/>
        </w:rPr>
        <w:t xml:space="preserve"> «</w:t>
      </w:r>
      <w:r w:rsidRPr="00976578">
        <w:rPr>
          <w:rFonts w:ascii="GHEA Grapalat" w:hAnsi="GHEA Grapalat" w:cs="Sylfaen"/>
          <w:sz w:val="20"/>
        </w:rPr>
        <w:t>Գնումների</w:t>
      </w:r>
      <w:r w:rsidRPr="00976578">
        <w:rPr>
          <w:rFonts w:ascii="GHEA Grapalat" w:hAnsi="GHEA Grapalat" w:cs="Times Armenian"/>
          <w:sz w:val="20"/>
          <w:lang w:val="af-ZA"/>
        </w:rPr>
        <w:t xml:space="preserve"> </w:t>
      </w:r>
      <w:r w:rsidRPr="00976578">
        <w:rPr>
          <w:rFonts w:ascii="GHEA Grapalat" w:hAnsi="GHEA Grapalat" w:cs="Sylfaen"/>
          <w:sz w:val="20"/>
        </w:rPr>
        <w:t>մասին</w:t>
      </w:r>
      <w:r w:rsidRPr="00976578">
        <w:rPr>
          <w:rFonts w:ascii="GHEA Grapalat" w:hAnsi="GHEA Grapalat"/>
          <w:sz w:val="20"/>
          <w:lang w:val="af-ZA"/>
        </w:rPr>
        <w:t xml:space="preserve">» </w:t>
      </w:r>
      <w:r w:rsidRPr="00976578">
        <w:rPr>
          <w:rFonts w:ascii="GHEA Grapalat" w:hAnsi="GHEA Grapalat" w:cs="Sylfaen"/>
          <w:sz w:val="20"/>
        </w:rPr>
        <w:t>ՀՀ</w:t>
      </w:r>
      <w:r w:rsidRPr="00976578">
        <w:rPr>
          <w:rFonts w:ascii="GHEA Grapalat" w:hAnsi="GHEA Grapalat" w:cs="Times Armenian"/>
          <w:sz w:val="20"/>
          <w:lang w:val="af-ZA"/>
        </w:rPr>
        <w:t xml:space="preserve"> </w:t>
      </w:r>
      <w:r w:rsidRPr="00976578">
        <w:rPr>
          <w:rFonts w:ascii="GHEA Grapalat" w:hAnsi="GHEA Grapalat" w:cs="Sylfaen"/>
          <w:sz w:val="20"/>
        </w:rPr>
        <w:t>օրենքի</w:t>
      </w:r>
      <w:r w:rsidRPr="00976578">
        <w:rPr>
          <w:rFonts w:ascii="GHEA Grapalat" w:hAnsi="GHEA Grapalat" w:cs="Times Armenian"/>
          <w:sz w:val="20"/>
          <w:lang w:val="af-ZA"/>
        </w:rPr>
        <w:t xml:space="preserve"> (</w:t>
      </w:r>
      <w:r w:rsidRPr="00976578">
        <w:rPr>
          <w:rFonts w:ascii="GHEA Grapalat" w:hAnsi="GHEA Grapalat" w:cs="Sylfaen"/>
          <w:sz w:val="20"/>
        </w:rPr>
        <w:t>այսուհետ</w:t>
      </w:r>
      <w:r w:rsidRPr="00976578">
        <w:rPr>
          <w:rFonts w:ascii="GHEA Grapalat" w:hAnsi="GHEA Grapalat" w:cs="Times Armenian"/>
          <w:sz w:val="20"/>
          <w:lang w:val="af-ZA"/>
        </w:rPr>
        <w:t xml:space="preserve">` </w:t>
      </w:r>
      <w:r w:rsidRPr="00976578">
        <w:rPr>
          <w:rFonts w:ascii="GHEA Grapalat" w:hAnsi="GHEA Grapalat" w:cs="Sylfaen"/>
          <w:sz w:val="20"/>
        </w:rPr>
        <w:t>Օրենք</w:t>
      </w:r>
      <w:r w:rsidRPr="00976578">
        <w:rPr>
          <w:rFonts w:ascii="GHEA Grapalat" w:hAnsi="GHEA Grapalat" w:cs="Times Armenian"/>
          <w:sz w:val="20"/>
          <w:lang w:val="af-ZA"/>
        </w:rPr>
        <w:t xml:space="preserve">), </w:t>
      </w:r>
      <w:r w:rsidRPr="00976578">
        <w:rPr>
          <w:rFonts w:ascii="GHEA Grapalat" w:hAnsi="GHEA Grapalat" w:cs="Sylfaen"/>
          <w:sz w:val="20"/>
        </w:rPr>
        <w:t>ՀՀ</w:t>
      </w:r>
      <w:r w:rsidRPr="00976578">
        <w:rPr>
          <w:rFonts w:ascii="GHEA Grapalat" w:hAnsi="GHEA Grapalat" w:cs="Times Armenian"/>
          <w:sz w:val="20"/>
          <w:lang w:val="af-ZA"/>
        </w:rPr>
        <w:t xml:space="preserve"> </w:t>
      </w:r>
      <w:r w:rsidRPr="00976578">
        <w:rPr>
          <w:rFonts w:ascii="GHEA Grapalat" w:hAnsi="GHEA Grapalat" w:cs="Sylfaen"/>
          <w:sz w:val="20"/>
        </w:rPr>
        <w:t>կառավարության</w:t>
      </w:r>
      <w:r w:rsidRPr="00976578">
        <w:rPr>
          <w:rFonts w:ascii="GHEA Grapalat" w:hAnsi="GHEA Grapalat" w:cs="Times Armenian"/>
          <w:sz w:val="20"/>
          <w:lang w:val="af-ZA"/>
        </w:rPr>
        <w:t xml:space="preserve"> 2017</w:t>
      </w:r>
      <w:r w:rsidRPr="00976578">
        <w:rPr>
          <w:rFonts w:ascii="GHEA Grapalat" w:hAnsi="GHEA Grapalat" w:cs="Sylfaen"/>
          <w:sz w:val="20"/>
        </w:rPr>
        <w:t>թ</w:t>
      </w:r>
      <w:r w:rsidRPr="00976578">
        <w:rPr>
          <w:rFonts w:ascii="GHEA Grapalat" w:hAnsi="GHEA Grapalat" w:cs="Times Armenian"/>
          <w:sz w:val="20"/>
          <w:lang w:val="af-ZA"/>
        </w:rPr>
        <w:t>. մայիսի 4-ի N 526-</w:t>
      </w:r>
      <w:r w:rsidRPr="00976578">
        <w:rPr>
          <w:rFonts w:ascii="GHEA Grapalat" w:hAnsi="GHEA Grapalat" w:cs="Sylfaen"/>
          <w:sz w:val="20"/>
        </w:rPr>
        <w:t>Ն</w:t>
      </w:r>
      <w:r w:rsidRPr="00976578">
        <w:rPr>
          <w:rFonts w:ascii="GHEA Grapalat" w:hAnsi="GHEA Grapalat" w:cs="Times Armenian"/>
          <w:sz w:val="20"/>
          <w:lang w:val="af-ZA"/>
        </w:rPr>
        <w:t xml:space="preserve"> </w:t>
      </w:r>
      <w:r w:rsidRPr="00976578">
        <w:rPr>
          <w:rFonts w:ascii="GHEA Grapalat" w:hAnsi="GHEA Grapalat" w:cs="Sylfaen"/>
          <w:sz w:val="20"/>
        </w:rPr>
        <w:t>որոշմամբ</w:t>
      </w:r>
      <w:r w:rsidRPr="00976578">
        <w:rPr>
          <w:rFonts w:ascii="GHEA Grapalat" w:hAnsi="GHEA Grapalat" w:cs="Times Armenian"/>
          <w:sz w:val="20"/>
          <w:lang w:val="af-ZA"/>
        </w:rPr>
        <w:t xml:space="preserve"> </w:t>
      </w:r>
      <w:r w:rsidRPr="00976578">
        <w:rPr>
          <w:rFonts w:ascii="GHEA Grapalat" w:hAnsi="GHEA Grapalat" w:cs="Sylfaen"/>
          <w:sz w:val="20"/>
        </w:rPr>
        <w:t>հաստատված</w:t>
      </w:r>
      <w:r w:rsidRPr="00976578">
        <w:rPr>
          <w:rFonts w:ascii="GHEA Grapalat" w:hAnsi="GHEA Grapalat" w:cs="Times Armenian"/>
          <w:sz w:val="20"/>
          <w:lang w:val="af-ZA"/>
        </w:rPr>
        <w:t xml:space="preserve"> «</w:t>
      </w:r>
      <w:r w:rsidRPr="00976578">
        <w:rPr>
          <w:rFonts w:ascii="GHEA Grapalat" w:hAnsi="GHEA Grapalat" w:cs="Sylfaen"/>
          <w:sz w:val="20"/>
        </w:rPr>
        <w:t>Գնումների</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ործընթացի</w:t>
      </w:r>
      <w:r w:rsidRPr="00976578">
        <w:rPr>
          <w:rFonts w:ascii="GHEA Grapalat" w:hAnsi="GHEA Grapalat" w:cs="Times Armenian"/>
          <w:sz w:val="20"/>
          <w:lang w:val="af-ZA"/>
        </w:rPr>
        <w:t xml:space="preserve"> </w:t>
      </w:r>
      <w:r w:rsidRPr="00976578">
        <w:rPr>
          <w:rFonts w:ascii="GHEA Grapalat" w:hAnsi="GHEA Grapalat" w:cs="Sylfaen"/>
          <w:sz w:val="20"/>
        </w:rPr>
        <w:t>կազմակերպման</w:t>
      </w:r>
      <w:r w:rsidRPr="00976578">
        <w:rPr>
          <w:rFonts w:ascii="GHEA Grapalat" w:hAnsi="GHEA Grapalat"/>
          <w:sz w:val="20"/>
          <w:lang w:val="af-ZA"/>
        </w:rPr>
        <w:t xml:space="preserve">» </w:t>
      </w:r>
      <w:r w:rsidRPr="00976578">
        <w:rPr>
          <w:rFonts w:ascii="GHEA Grapalat" w:hAnsi="GHEA Grapalat" w:cs="Sylfaen"/>
          <w:sz w:val="20"/>
        </w:rPr>
        <w:t>կար</w:t>
      </w:r>
      <w:r w:rsidRPr="00976578">
        <w:rPr>
          <w:rFonts w:ascii="GHEA Grapalat" w:hAnsi="GHEA Grapalat" w:cs="Times Armenian"/>
          <w:sz w:val="20"/>
        </w:rPr>
        <w:t>գ</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այսուհետ</w:t>
      </w:r>
      <w:r w:rsidRPr="00976578">
        <w:rPr>
          <w:rFonts w:ascii="GHEA Grapalat" w:hAnsi="GHEA Grapalat" w:cs="Times Armenian"/>
          <w:sz w:val="20"/>
          <w:lang w:val="af-ZA"/>
        </w:rPr>
        <w:t xml:space="preserve">` </w:t>
      </w:r>
      <w:r w:rsidRPr="00976578">
        <w:rPr>
          <w:rFonts w:ascii="GHEA Grapalat" w:hAnsi="GHEA Grapalat" w:cs="Sylfaen"/>
          <w:sz w:val="20"/>
        </w:rPr>
        <w:t>Կար</w:t>
      </w:r>
      <w:r w:rsidRPr="00976578">
        <w:rPr>
          <w:rFonts w:ascii="GHEA Grapalat" w:hAnsi="GHEA Grapalat" w:cs="Times Armenian"/>
          <w:sz w:val="20"/>
        </w:rPr>
        <w:t>գ</w:t>
      </w:r>
      <w:r w:rsidRPr="00976578">
        <w:rPr>
          <w:rFonts w:ascii="GHEA Grapalat" w:hAnsi="GHEA Grapalat" w:cs="Times Armenian"/>
          <w:sz w:val="20"/>
          <w:lang w:val="af-ZA"/>
        </w:rPr>
        <w:t xml:space="preserve">) </w:t>
      </w:r>
      <w:r w:rsidRPr="00976578">
        <w:rPr>
          <w:rFonts w:ascii="GHEA Grapalat" w:hAnsi="GHEA Grapalat" w:cs="Sylfaen"/>
          <w:sz w:val="20"/>
        </w:rPr>
        <w:t>և</w:t>
      </w:r>
      <w:r w:rsidRPr="00976578">
        <w:rPr>
          <w:rFonts w:ascii="GHEA Grapalat" w:hAnsi="GHEA Grapalat" w:cs="Times Armenian"/>
          <w:sz w:val="20"/>
          <w:lang w:val="af-ZA"/>
        </w:rPr>
        <w:t xml:space="preserve"> </w:t>
      </w:r>
      <w:r w:rsidRPr="00976578">
        <w:rPr>
          <w:rFonts w:ascii="GHEA Grapalat" w:hAnsi="GHEA Grapalat" w:cs="Sylfaen"/>
          <w:sz w:val="20"/>
        </w:rPr>
        <w:t>այլ</w:t>
      </w:r>
      <w:r w:rsidRPr="00976578">
        <w:rPr>
          <w:rFonts w:ascii="GHEA Grapalat" w:hAnsi="GHEA Grapalat" w:cs="Times Armenian"/>
          <w:sz w:val="20"/>
          <w:lang w:val="af-ZA"/>
        </w:rPr>
        <w:t xml:space="preserve"> </w:t>
      </w:r>
      <w:r w:rsidRPr="00976578">
        <w:rPr>
          <w:rFonts w:ascii="GHEA Grapalat" w:hAnsi="GHEA Grapalat" w:cs="Sylfaen"/>
          <w:sz w:val="20"/>
        </w:rPr>
        <w:t>իրավական</w:t>
      </w:r>
      <w:r w:rsidRPr="00976578">
        <w:rPr>
          <w:rFonts w:ascii="GHEA Grapalat" w:hAnsi="GHEA Grapalat" w:cs="Times Armenian"/>
          <w:sz w:val="20"/>
          <w:lang w:val="af-ZA"/>
        </w:rPr>
        <w:t xml:space="preserve"> </w:t>
      </w:r>
      <w:r w:rsidRPr="00976578">
        <w:rPr>
          <w:rFonts w:ascii="GHEA Grapalat" w:hAnsi="GHEA Grapalat" w:cs="Sylfaen"/>
          <w:sz w:val="20"/>
        </w:rPr>
        <w:t>ակտերի</w:t>
      </w:r>
      <w:r w:rsidRPr="00976578">
        <w:rPr>
          <w:rFonts w:ascii="GHEA Grapalat" w:hAnsi="GHEA Grapalat" w:cs="Times Armenian"/>
          <w:sz w:val="20"/>
          <w:lang w:val="af-ZA"/>
        </w:rPr>
        <w:t xml:space="preserve"> </w:t>
      </w:r>
      <w:r w:rsidRPr="00976578">
        <w:rPr>
          <w:rFonts w:ascii="GHEA Grapalat" w:hAnsi="GHEA Grapalat" w:cs="Sylfaen"/>
          <w:sz w:val="20"/>
        </w:rPr>
        <w:t>պահանջներին</w:t>
      </w:r>
      <w:r w:rsidRPr="00976578">
        <w:rPr>
          <w:rFonts w:ascii="GHEA Grapalat" w:hAnsi="GHEA Grapalat" w:cs="Times Armenian"/>
          <w:sz w:val="20"/>
          <w:lang w:val="af-ZA"/>
        </w:rPr>
        <w:t xml:space="preserve"> </w:t>
      </w:r>
      <w:r w:rsidRPr="00976578">
        <w:rPr>
          <w:rFonts w:ascii="GHEA Grapalat" w:hAnsi="GHEA Grapalat" w:cs="Sylfaen"/>
          <w:sz w:val="20"/>
        </w:rPr>
        <w:t>համապատասխան</w:t>
      </w:r>
      <w:r w:rsidRPr="00976578">
        <w:rPr>
          <w:rFonts w:ascii="GHEA Grapalat" w:hAnsi="GHEA Grapalat" w:cs="Times Armenian"/>
          <w:sz w:val="20"/>
          <w:lang w:val="af-ZA"/>
        </w:rPr>
        <w:t xml:space="preserve"> </w:t>
      </w:r>
      <w:r w:rsidRPr="00976578">
        <w:rPr>
          <w:rFonts w:ascii="GHEA Grapalat" w:hAnsi="GHEA Grapalat" w:cs="Sylfaen"/>
          <w:sz w:val="20"/>
        </w:rPr>
        <w:t>և</w:t>
      </w:r>
      <w:r w:rsidRPr="00976578">
        <w:rPr>
          <w:rFonts w:ascii="GHEA Grapalat" w:hAnsi="GHEA Grapalat" w:cs="Times Armenian"/>
          <w:sz w:val="20"/>
          <w:lang w:val="af-ZA"/>
        </w:rPr>
        <w:t xml:space="preserve"> </w:t>
      </w:r>
      <w:r w:rsidRPr="00976578">
        <w:rPr>
          <w:rFonts w:ascii="GHEA Grapalat" w:hAnsi="GHEA Grapalat" w:cs="Sylfaen"/>
          <w:sz w:val="20"/>
        </w:rPr>
        <w:t>նպատակ</w:t>
      </w:r>
      <w:r w:rsidRPr="00976578">
        <w:rPr>
          <w:rFonts w:ascii="GHEA Grapalat" w:hAnsi="GHEA Grapalat" w:cs="Times Armenian"/>
          <w:sz w:val="20"/>
          <w:lang w:val="af-ZA"/>
        </w:rPr>
        <w:t xml:space="preserve"> </w:t>
      </w:r>
      <w:r w:rsidRPr="00976578">
        <w:rPr>
          <w:rFonts w:ascii="GHEA Grapalat" w:hAnsi="GHEA Grapalat" w:cs="Sylfaen"/>
          <w:sz w:val="20"/>
        </w:rPr>
        <w:t>ունի</w:t>
      </w:r>
      <w:r w:rsidRPr="00976578">
        <w:rPr>
          <w:rFonts w:ascii="GHEA Grapalat" w:hAnsi="GHEA Grapalat" w:cs="Times Armenian"/>
          <w:sz w:val="20"/>
          <w:lang w:val="af-ZA"/>
        </w:rPr>
        <w:t xml:space="preserve"> </w:t>
      </w:r>
      <w:r w:rsidRPr="00976578">
        <w:rPr>
          <w:rFonts w:ascii="GHEA Grapalat" w:hAnsi="GHEA Grapalat"/>
          <w:sz w:val="20"/>
          <w:lang w:val="hy-AM"/>
        </w:rPr>
        <w:t>«</w:t>
      </w:r>
      <w:r w:rsidRPr="00976578">
        <w:rPr>
          <w:rFonts w:ascii="GHEA Grapalat" w:hAnsi="GHEA Grapalat"/>
          <w:sz w:val="20"/>
          <w:lang w:val="es-ES"/>
        </w:rPr>
        <w:t>Փարկինգ Սիթի Սերվիս</w:t>
      </w:r>
      <w:r w:rsidRPr="00976578">
        <w:rPr>
          <w:rFonts w:ascii="GHEA Grapalat" w:hAnsi="GHEA Grapalat"/>
          <w:sz w:val="20"/>
          <w:lang w:val="hy-AM"/>
        </w:rPr>
        <w:t xml:space="preserve">» </w:t>
      </w:r>
      <w:r w:rsidRPr="00976578">
        <w:rPr>
          <w:rFonts w:ascii="GHEA Grapalat" w:hAnsi="GHEA Grapalat"/>
          <w:sz w:val="20"/>
          <w:lang w:val="es-ES"/>
        </w:rPr>
        <w:t>ՓԲԸ</w:t>
      </w:r>
      <w:r w:rsidRPr="00976578">
        <w:rPr>
          <w:rFonts w:ascii="GHEA Grapalat" w:hAnsi="GHEA Grapalat"/>
          <w:sz w:val="20"/>
          <w:lang w:val="af-ZA"/>
        </w:rPr>
        <w:t>-</w:t>
      </w:r>
      <w:r w:rsidRPr="00976578">
        <w:rPr>
          <w:rFonts w:ascii="GHEA Grapalat" w:hAnsi="GHEA Grapalat"/>
          <w:sz w:val="20"/>
        </w:rPr>
        <w:t>ի</w:t>
      </w:r>
      <w:r w:rsidRPr="00976578">
        <w:rPr>
          <w:rFonts w:ascii="GHEA Grapalat" w:hAnsi="GHEA Grapalat"/>
          <w:sz w:val="20"/>
          <w:lang w:val="af-ZA"/>
        </w:rPr>
        <w:t xml:space="preserve"> </w:t>
      </w:r>
      <w:r w:rsidRPr="00976578">
        <w:rPr>
          <w:rFonts w:ascii="GHEA Grapalat" w:hAnsi="GHEA Grapalat" w:cs="Times Armenian"/>
          <w:sz w:val="20"/>
          <w:lang w:val="af-ZA"/>
        </w:rPr>
        <w:t>(</w:t>
      </w:r>
      <w:r w:rsidRPr="00976578">
        <w:rPr>
          <w:rFonts w:ascii="GHEA Grapalat" w:hAnsi="GHEA Grapalat" w:cs="Sylfaen"/>
          <w:sz w:val="20"/>
        </w:rPr>
        <w:t>այսուհետ</w:t>
      </w:r>
      <w:r w:rsidRPr="00976578">
        <w:rPr>
          <w:rFonts w:ascii="GHEA Grapalat" w:hAnsi="GHEA Grapalat" w:cs="Times Armenian"/>
          <w:sz w:val="20"/>
          <w:lang w:val="af-ZA"/>
        </w:rPr>
        <w:t xml:space="preserve">` </w:t>
      </w:r>
      <w:r w:rsidRPr="00976578">
        <w:rPr>
          <w:rFonts w:ascii="GHEA Grapalat" w:hAnsi="GHEA Grapalat" w:cs="Sylfaen"/>
          <w:sz w:val="20"/>
        </w:rPr>
        <w:t>պատվիրատու</w:t>
      </w:r>
      <w:r w:rsidRPr="00976578">
        <w:rPr>
          <w:rFonts w:ascii="GHEA Grapalat" w:hAnsi="GHEA Grapalat" w:cs="Times Armenian"/>
          <w:sz w:val="20"/>
          <w:lang w:val="af-ZA"/>
        </w:rPr>
        <w:t xml:space="preserve">) </w:t>
      </w:r>
      <w:r w:rsidRPr="00976578">
        <w:rPr>
          <w:rFonts w:ascii="GHEA Grapalat" w:hAnsi="GHEA Grapalat" w:cs="Sylfaen"/>
          <w:sz w:val="20"/>
        </w:rPr>
        <w:t>կողմից</w:t>
      </w:r>
      <w:r w:rsidRPr="00976578">
        <w:rPr>
          <w:rFonts w:ascii="GHEA Grapalat" w:hAnsi="GHEA Grapalat" w:cs="Times Armenian"/>
          <w:sz w:val="20"/>
          <w:lang w:val="af-ZA"/>
        </w:rPr>
        <w:t xml:space="preserve"> </w:t>
      </w:r>
      <w:r w:rsidRPr="00976578">
        <w:rPr>
          <w:rFonts w:ascii="GHEA Grapalat" w:hAnsi="GHEA Grapalat" w:cs="Sylfaen"/>
          <w:sz w:val="20"/>
        </w:rPr>
        <w:t>հայտարարված</w:t>
      </w:r>
      <w:r w:rsidRPr="00976578">
        <w:rPr>
          <w:rFonts w:ascii="GHEA Grapalat" w:hAnsi="GHEA Grapalat" w:cs="Times Armenian"/>
          <w:sz w:val="20"/>
          <w:lang w:val="af-ZA"/>
        </w:rPr>
        <w:t xml:space="preserve">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ին</w:t>
      </w:r>
      <w:r w:rsidRPr="00976578">
        <w:rPr>
          <w:rFonts w:ascii="GHEA Grapalat" w:hAnsi="GHEA Grapalat" w:cs="Sylfaen"/>
          <w:sz w:val="20"/>
          <w:lang w:val="af-ZA"/>
        </w:rPr>
        <w:t xml:space="preserve"> </w:t>
      </w:r>
      <w:r w:rsidRPr="00976578">
        <w:rPr>
          <w:rFonts w:ascii="GHEA Grapalat" w:hAnsi="GHEA Grapalat" w:cs="Sylfaen"/>
          <w:sz w:val="20"/>
        </w:rPr>
        <w:t>մասնակցելու</w:t>
      </w:r>
      <w:r w:rsidRPr="00976578">
        <w:rPr>
          <w:rFonts w:ascii="GHEA Grapalat" w:hAnsi="GHEA Grapalat" w:cs="Times Armenian"/>
          <w:sz w:val="20"/>
          <w:lang w:val="af-ZA"/>
        </w:rPr>
        <w:t xml:space="preserve"> </w:t>
      </w:r>
      <w:r w:rsidRPr="00976578">
        <w:rPr>
          <w:rFonts w:ascii="GHEA Grapalat" w:hAnsi="GHEA Grapalat" w:cs="Sylfaen"/>
          <w:sz w:val="20"/>
        </w:rPr>
        <w:t>մտադրություն</w:t>
      </w:r>
      <w:r w:rsidRPr="00976578">
        <w:rPr>
          <w:rFonts w:ascii="GHEA Grapalat" w:hAnsi="GHEA Grapalat" w:cs="Times Armenian"/>
          <w:sz w:val="20"/>
          <w:lang w:val="af-ZA"/>
        </w:rPr>
        <w:t xml:space="preserve"> </w:t>
      </w:r>
      <w:r w:rsidRPr="00976578">
        <w:rPr>
          <w:rFonts w:ascii="GHEA Grapalat" w:hAnsi="GHEA Grapalat" w:cs="Sylfaen"/>
          <w:sz w:val="20"/>
        </w:rPr>
        <w:t>ունեցող</w:t>
      </w:r>
      <w:r w:rsidRPr="00976578">
        <w:rPr>
          <w:rFonts w:ascii="GHEA Grapalat" w:hAnsi="GHEA Grapalat" w:cs="Times Armenian"/>
          <w:sz w:val="20"/>
          <w:lang w:val="af-ZA"/>
        </w:rPr>
        <w:t xml:space="preserve"> </w:t>
      </w:r>
      <w:r w:rsidRPr="00976578">
        <w:rPr>
          <w:rFonts w:ascii="GHEA Grapalat" w:hAnsi="GHEA Grapalat" w:cs="Sylfaen"/>
          <w:sz w:val="20"/>
        </w:rPr>
        <w:t>անձանց</w:t>
      </w:r>
      <w:r w:rsidRPr="00976578">
        <w:rPr>
          <w:rFonts w:ascii="GHEA Grapalat" w:hAnsi="GHEA Grapalat" w:cs="Times Armenian"/>
          <w:sz w:val="20"/>
          <w:lang w:val="af-ZA"/>
        </w:rPr>
        <w:t xml:space="preserve"> (</w:t>
      </w:r>
      <w:r w:rsidRPr="00976578">
        <w:rPr>
          <w:rFonts w:ascii="GHEA Grapalat" w:hAnsi="GHEA Grapalat" w:cs="Sylfaen"/>
          <w:sz w:val="20"/>
        </w:rPr>
        <w:t>այսուհետ</w:t>
      </w:r>
      <w:r w:rsidRPr="00976578">
        <w:rPr>
          <w:rFonts w:ascii="GHEA Grapalat" w:hAnsi="GHEA Grapalat" w:cs="Times Armenian"/>
          <w:sz w:val="20"/>
          <w:lang w:val="af-ZA"/>
        </w:rPr>
        <w:t xml:space="preserve">`  </w:t>
      </w:r>
      <w:r w:rsidRPr="00976578">
        <w:rPr>
          <w:rFonts w:ascii="GHEA Grapalat" w:hAnsi="GHEA Grapalat" w:cs="Sylfaen"/>
          <w:sz w:val="20"/>
        </w:rPr>
        <w:t>մասնակից</w:t>
      </w:r>
      <w:r w:rsidRPr="00976578">
        <w:rPr>
          <w:rFonts w:ascii="GHEA Grapalat" w:hAnsi="GHEA Grapalat" w:cs="Times Armenian"/>
          <w:sz w:val="20"/>
          <w:lang w:val="af-ZA"/>
        </w:rPr>
        <w:t xml:space="preserve">) </w:t>
      </w:r>
      <w:r w:rsidRPr="00976578">
        <w:rPr>
          <w:rFonts w:ascii="GHEA Grapalat" w:hAnsi="GHEA Grapalat" w:cs="Sylfaen"/>
          <w:sz w:val="20"/>
        </w:rPr>
        <w:t>տեղեկացնելու</w:t>
      </w:r>
      <w:r w:rsidRPr="00976578">
        <w:rPr>
          <w:rFonts w:ascii="GHEA Grapalat" w:hAnsi="GHEA Grapalat" w:cs="Times Armenian"/>
          <w:sz w:val="20"/>
          <w:lang w:val="af-ZA"/>
        </w:rPr>
        <w:t xml:space="preserve">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պայմանների</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նման</w:t>
      </w:r>
      <w:r w:rsidRPr="00976578">
        <w:rPr>
          <w:rFonts w:ascii="GHEA Grapalat" w:hAnsi="GHEA Grapalat" w:cs="Times Armenian"/>
          <w:sz w:val="20"/>
          <w:lang w:val="af-ZA"/>
        </w:rPr>
        <w:t xml:space="preserve"> </w:t>
      </w:r>
      <w:r w:rsidRPr="00976578">
        <w:rPr>
          <w:rFonts w:ascii="GHEA Grapalat" w:hAnsi="GHEA Grapalat" w:cs="Sylfaen"/>
          <w:sz w:val="20"/>
        </w:rPr>
        <w:t>առարկայի</w:t>
      </w:r>
      <w:r w:rsidRPr="00976578">
        <w:rPr>
          <w:rFonts w:ascii="GHEA Grapalat" w:hAnsi="GHEA Grapalat" w:cs="Times Armenian"/>
          <w:sz w:val="20"/>
          <w:lang w:val="af-ZA"/>
        </w:rPr>
        <w:t xml:space="preserve">,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անցկացման</w:t>
      </w:r>
      <w:r w:rsidRPr="00976578">
        <w:rPr>
          <w:rFonts w:ascii="GHEA Grapalat" w:hAnsi="GHEA Grapalat" w:cs="Times Armenian"/>
          <w:sz w:val="20"/>
          <w:lang w:val="af-ZA"/>
        </w:rPr>
        <w:t xml:space="preserve">, </w:t>
      </w:r>
      <w:r w:rsidRPr="00976578">
        <w:rPr>
          <w:rFonts w:ascii="GHEA Grapalat" w:hAnsi="GHEA Grapalat" w:cs="Sylfaen"/>
          <w:sz w:val="20"/>
          <w:lang w:val="hy-AM"/>
        </w:rPr>
        <w:t>ընտրված մասնակցին</w:t>
      </w:r>
      <w:r w:rsidRPr="00976578">
        <w:rPr>
          <w:rFonts w:ascii="GHEA Grapalat" w:hAnsi="GHEA Grapalat" w:cs="Times Armenian"/>
          <w:sz w:val="20"/>
          <w:lang w:val="af-ZA"/>
        </w:rPr>
        <w:t xml:space="preserve"> </w:t>
      </w:r>
      <w:r w:rsidRPr="00976578">
        <w:rPr>
          <w:rFonts w:ascii="GHEA Grapalat" w:hAnsi="GHEA Grapalat" w:cs="Sylfaen"/>
          <w:sz w:val="20"/>
        </w:rPr>
        <w:t>որոշելու</w:t>
      </w:r>
      <w:r w:rsidRPr="00976578">
        <w:rPr>
          <w:rFonts w:ascii="GHEA Grapalat" w:hAnsi="GHEA Grapalat" w:cs="Times Armenian"/>
          <w:sz w:val="20"/>
          <w:lang w:val="af-ZA"/>
        </w:rPr>
        <w:t xml:space="preserve"> </w:t>
      </w:r>
      <w:r w:rsidRPr="00976578">
        <w:rPr>
          <w:rFonts w:ascii="GHEA Grapalat" w:hAnsi="GHEA Grapalat" w:cs="Sylfaen"/>
          <w:sz w:val="20"/>
        </w:rPr>
        <w:t>և</w:t>
      </w:r>
      <w:r w:rsidRPr="00976578">
        <w:rPr>
          <w:rFonts w:ascii="GHEA Grapalat" w:hAnsi="GHEA Grapalat" w:cs="Times Armenian"/>
          <w:sz w:val="20"/>
          <w:lang w:val="af-ZA"/>
        </w:rPr>
        <w:t xml:space="preserve"> </w:t>
      </w:r>
      <w:r w:rsidRPr="00976578">
        <w:rPr>
          <w:rFonts w:ascii="GHEA Grapalat" w:hAnsi="GHEA Grapalat" w:cs="Sylfaen"/>
          <w:sz w:val="20"/>
        </w:rPr>
        <w:t>նրա</w:t>
      </w:r>
      <w:r w:rsidRPr="00976578">
        <w:rPr>
          <w:rFonts w:ascii="GHEA Grapalat" w:hAnsi="GHEA Grapalat" w:cs="Times Armenian"/>
          <w:sz w:val="20"/>
          <w:lang w:val="af-ZA"/>
        </w:rPr>
        <w:t xml:space="preserve"> </w:t>
      </w:r>
      <w:r w:rsidRPr="00976578">
        <w:rPr>
          <w:rFonts w:ascii="GHEA Grapalat" w:hAnsi="GHEA Grapalat" w:cs="Sylfaen"/>
          <w:sz w:val="20"/>
        </w:rPr>
        <w:t>հետ</w:t>
      </w:r>
      <w:r w:rsidRPr="00976578">
        <w:rPr>
          <w:rFonts w:ascii="GHEA Grapalat" w:hAnsi="GHEA Grapalat" w:cs="Times Armenian"/>
          <w:sz w:val="20"/>
          <w:lang w:val="af-ZA"/>
        </w:rPr>
        <w:t xml:space="preserve"> </w:t>
      </w:r>
      <w:r w:rsidRPr="00976578">
        <w:rPr>
          <w:rFonts w:ascii="GHEA Grapalat" w:hAnsi="GHEA Grapalat" w:cs="Sylfaen"/>
          <w:sz w:val="20"/>
        </w:rPr>
        <w:t>պայմանա</w:t>
      </w:r>
      <w:r w:rsidRPr="00976578">
        <w:rPr>
          <w:rFonts w:ascii="GHEA Grapalat" w:hAnsi="GHEA Grapalat" w:cs="Times Armenian"/>
          <w:sz w:val="20"/>
        </w:rPr>
        <w:t>գ</w:t>
      </w:r>
      <w:r w:rsidRPr="00976578">
        <w:rPr>
          <w:rFonts w:ascii="GHEA Grapalat" w:hAnsi="GHEA Grapalat" w:cs="Sylfaen"/>
          <w:sz w:val="20"/>
        </w:rPr>
        <w:t>իր</w:t>
      </w:r>
      <w:r w:rsidRPr="00976578">
        <w:rPr>
          <w:rFonts w:ascii="GHEA Grapalat" w:hAnsi="GHEA Grapalat" w:cs="Times Armenian"/>
          <w:sz w:val="20"/>
          <w:lang w:val="af-ZA"/>
        </w:rPr>
        <w:t xml:space="preserve"> </w:t>
      </w:r>
      <w:r w:rsidRPr="00976578">
        <w:rPr>
          <w:rFonts w:ascii="GHEA Grapalat" w:hAnsi="GHEA Grapalat" w:cs="Sylfaen"/>
          <w:sz w:val="20"/>
        </w:rPr>
        <w:t>կնքելու</w:t>
      </w:r>
      <w:r w:rsidRPr="00976578">
        <w:rPr>
          <w:rFonts w:ascii="GHEA Grapalat" w:hAnsi="GHEA Grapalat" w:cs="Times Armenian"/>
          <w:sz w:val="20"/>
          <w:lang w:val="af-ZA"/>
        </w:rPr>
        <w:t xml:space="preserve"> </w:t>
      </w:r>
      <w:r w:rsidRPr="00976578">
        <w:rPr>
          <w:rFonts w:ascii="GHEA Grapalat" w:hAnsi="GHEA Grapalat" w:cs="Sylfaen"/>
          <w:sz w:val="20"/>
        </w:rPr>
        <w:t>մասին</w:t>
      </w:r>
      <w:r w:rsidRPr="00976578">
        <w:rPr>
          <w:rFonts w:ascii="GHEA Grapalat" w:hAnsi="GHEA Grapalat" w:cs="Times Armenian"/>
          <w:sz w:val="20"/>
          <w:lang w:val="af-ZA"/>
        </w:rPr>
        <w:t xml:space="preserve">, </w:t>
      </w:r>
      <w:r w:rsidRPr="00976578">
        <w:rPr>
          <w:rFonts w:ascii="GHEA Grapalat" w:hAnsi="GHEA Grapalat" w:cs="Sylfaen"/>
          <w:sz w:val="20"/>
        </w:rPr>
        <w:t>ինչպես</w:t>
      </w:r>
      <w:r w:rsidRPr="00976578">
        <w:rPr>
          <w:rFonts w:ascii="GHEA Grapalat" w:hAnsi="GHEA Grapalat" w:cs="Times Armenian"/>
          <w:sz w:val="20"/>
          <w:lang w:val="af-ZA"/>
        </w:rPr>
        <w:t xml:space="preserve"> </w:t>
      </w:r>
      <w:r w:rsidRPr="00976578">
        <w:rPr>
          <w:rFonts w:ascii="GHEA Grapalat" w:hAnsi="GHEA Grapalat" w:cs="Sylfaen"/>
          <w:sz w:val="20"/>
        </w:rPr>
        <w:t>նաև</w:t>
      </w:r>
      <w:r w:rsidRPr="00976578">
        <w:rPr>
          <w:rFonts w:ascii="GHEA Grapalat" w:hAnsi="GHEA Grapalat" w:cs="Times Armenian"/>
          <w:sz w:val="20"/>
          <w:lang w:val="af-ZA"/>
        </w:rPr>
        <w:t xml:space="preserve"> </w:t>
      </w:r>
      <w:r w:rsidRPr="00976578">
        <w:rPr>
          <w:rFonts w:ascii="GHEA Grapalat" w:hAnsi="GHEA Grapalat" w:cs="Sylfaen"/>
          <w:sz w:val="20"/>
        </w:rPr>
        <w:t>օժանդակելու</w:t>
      </w:r>
      <w:r w:rsidRPr="00976578">
        <w:rPr>
          <w:rFonts w:ascii="GHEA Grapalat" w:hAnsi="GHEA Grapalat" w:cs="Times Armenian"/>
          <w:sz w:val="20"/>
          <w:lang w:val="af-ZA"/>
        </w:rPr>
        <w:t xml:space="preserve">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հայտը</w:t>
      </w:r>
      <w:r w:rsidRPr="00976578">
        <w:rPr>
          <w:rFonts w:ascii="GHEA Grapalat" w:hAnsi="GHEA Grapalat" w:cs="Times Armenian"/>
          <w:sz w:val="20"/>
          <w:lang w:val="af-ZA"/>
        </w:rPr>
        <w:t xml:space="preserve"> </w:t>
      </w:r>
      <w:r w:rsidRPr="00976578">
        <w:rPr>
          <w:rFonts w:ascii="GHEA Grapalat" w:hAnsi="GHEA Grapalat" w:cs="Sylfaen"/>
          <w:sz w:val="20"/>
        </w:rPr>
        <w:t>պատրաստելիս</w:t>
      </w:r>
      <w:r w:rsidRPr="00976578">
        <w:rPr>
          <w:rFonts w:ascii="GHEA Grapalat" w:hAnsi="GHEA Grapalat" w:cs="Times Armenian"/>
          <w:sz w:val="20"/>
          <w:lang w:val="af-ZA"/>
        </w:rPr>
        <w:t>։</w:t>
      </w:r>
    </w:p>
    <w:p w14:paraId="7CA16007" w14:textId="77777777" w:rsidR="000E16AA" w:rsidRPr="00976578" w:rsidRDefault="000E16AA" w:rsidP="00976578">
      <w:pPr>
        <w:spacing w:after="0"/>
        <w:ind w:firstLine="540"/>
        <w:jc w:val="both"/>
        <w:rPr>
          <w:rFonts w:ascii="GHEA Grapalat" w:hAnsi="GHEA Grapalat"/>
          <w:sz w:val="20"/>
          <w:lang w:val="af-ZA"/>
        </w:rPr>
      </w:pPr>
      <w:r w:rsidRPr="00976578">
        <w:rPr>
          <w:rFonts w:ascii="GHEA Grapalat" w:hAnsi="GHEA Grapalat" w:cs="Sylfaen"/>
          <w:sz w:val="20"/>
        </w:rPr>
        <w:t>Հայտեր</w:t>
      </w:r>
      <w:r w:rsidRPr="00976578">
        <w:rPr>
          <w:rFonts w:ascii="GHEA Grapalat" w:hAnsi="GHEA Grapalat" w:cs="Times Armenian"/>
          <w:sz w:val="20"/>
          <w:lang w:val="af-ZA"/>
        </w:rPr>
        <w:t xml:space="preserve"> </w:t>
      </w:r>
      <w:r w:rsidRPr="00976578">
        <w:rPr>
          <w:rFonts w:ascii="GHEA Grapalat" w:hAnsi="GHEA Grapalat" w:cs="Sylfaen"/>
          <w:sz w:val="20"/>
        </w:rPr>
        <w:t>կարող</w:t>
      </w:r>
      <w:r w:rsidRPr="00976578">
        <w:rPr>
          <w:rFonts w:ascii="GHEA Grapalat" w:hAnsi="GHEA Grapalat" w:cs="Times Armenian"/>
          <w:sz w:val="20"/>
          <w:lang w:val="af-ZA"/>
        </w:rPr>
        <w:t xml:space="preserve"> </w:t>
      </w:r>
      <w:r w:rsidRPr="00976578">
        <w:rPr>
          <w:rFonts w:ascii="GHEA Grapalat" w:hAnsi="GHEA Grapalat" w:cs="Sylfaen"/>
          <w:sz w:val="20"/>
        </w:rPr>
        <w:t>են</w:t>
      </w:r>
      <w:r w:rsidRPr="00976578">
        <w:rPr>
          <w:rFonts w:ascii="GHEA Grapalat" w:hAnsi="GHEA Grapalat" w:cs="Times Armenian"/>
          <w:sz w:val="20"/>
          <w:lang w:val="af-ZA"/>
        </w:rPr>
        <w:t xml:space="preserve"> </w:t>
      </w:r>
      <w:r w:rsidRPr="00976578">
        <w:rPr>
          <w:rFonts w:ascii="GHEA Grapalat" w:hAnsi="GHEA Grapalat" w:cs="Sylfaen"/>
          <w:sz w:val="20"/>
        </w:rPr>
        <w:t>ներկայացնել</w:t>
      </w:r>
      <w:r w:rsidRPr="00976578">
        <w:rPr>
          <w:rFonts w:ascii="GHEA Grapalat" w:hAnsi="GHEA Grapalat" w:cs="Times Armenian"/>
          <w:sz w:val="20"/>
          <w:lang w:val="af-ZA"/>
        </w:rPr>
        <w:t xml:space="preserve"> </w:t>
      </w:r>
      <w:r w:rsidRPr="00976578">
        <w:rPr>
          <w:rFonts w:ascii="GHEA Grapalat" w:hAnsi="GHEA Grapalat" w:cs="Sylfaen"/>
          <w:sz w:val="20"/>
        </w:rPr>
        <w:t>բոլոր</w:t>
      </w:r>
      <w:r w:rsidRPr="00976578">
        <w:rPr>
          <w:rFonts w:ascii="GHEA Grapalat" w:hAnsi="GHEA Grapalat" w:cs="Sylfaen"/>
          <w:sz w:val="20"/>
          <w:lang w:val="af-ZA"/>
        </w:rPr>
        <w:t xml:space="preserve"> </w:t>
      </w:r>
      <w:r w:rsidRPr="00976578">
        <w:rPr>
          <w:rFonts w:ascii="GHEA Grapalat" w:hAnsi="GHEA Grapalat" w:cs="Sylfaen"/>
          <w:sz w:val="20"/>
        </w:rPr>
        <w:t>անձիք</w:t>
      </w:r>
      <w:r w:rsidRPr="00976578">
        <w:rPr>
          <w:rFonts w:ascii="GHEA Grapalat" w:hAnsi="GHEA Grapalat" w:cs="Times Armenian"/>
          <w:sz w:val="20"/>
          <w:lang w:val="af-ZA"/>
        </w:rPr>
        <w:t xml:space="preserve">, </w:t>
      </w:r>
      <w:r w:rsidRPr="00976578">
        <w:rPr>
          <w:rFonts w:ascii="GHEA Grapalat" w:hAnsi="GHEA Grapalat" w:cs="Sylfaen"/>
          <w:sz w:val="20"/>
        </w:rPr>
        <w:t>անկախ</w:t>
      </w:r>
      <w:r w:rsidRPr="00976578">
        <w:rPr>
          <w:rFonts w:ascii="GHEA Grapalat" w:hAnsi="GHEA Grapalat" w:cs="Times Armenian"/>
          <w:sz w:val="20"/>
          <w:lang w:val="af-ZA"/>
        </w:rPr>
        <w:t xml:space="preserve"> </w:t>
      </w:r>
      <w:r w:rsidRPr="00976578">
        <w:rPr>
          <w:rFonts w:ascii="GHEA Grapalat" w:hAnsi="GHEA Grapalat" w:cs="Sylfaen"/>
          <w:sz w:val="20"/>
        </w:rPr>
        <w:t>նրանց</w:t>
      </w:r>
      <w:r w:rsidRPr="00976578">
        <w:rPr>
          <w:rFonts w:ascii="GHEA Grapalat" w:hAnsi="GHEA Grapalat" w:cs="Times Armenian"/>
          <w:sz w:val="20"/>
          <w:lang w:val="af-ZA"/>
        </w:rPr>
        <w:t xml:space="preserve">` </w:t>
      </w:r>
      <w:r w:rsidRPr="00976578">
        <w:rPr>
          <w:rFonts w:ascii="GHEA Grapalat" w:hAnsi="GHEA Grapalat" w:cs="Sylfaen"/>
          <w:sz w:val="20"/>
        </w:rPr>
        <w:t>օտարերկրյա</w:t>
      </w:r>
      <w:r w:rsidRPr="00976578">
        <w:rPr>
          <w:rFonts w:ascii="GHEA Grapalat" w:hAnsi="GHEA Grapalat" w:cs="Times Armenian"/>
          <w:sz w:val="20"/>
          <w:lang w:val="af-ZA"/>
        </w:rPr>
        <w:t xml:space="preserve"> </w:t>
      </w:r>
      <w:r w:rsidRPr="00976578">
        <w:rPr>
          <w:rFonts w:ascii="GHEA Grapalat" w:hAnsi="GHEA Grapalat" w:cs="Sylfaen"/>
          <w:sz w:val="20"/>
        </w:rPr>
        <w:t>ֆիզիկական</w:t>
      </w:r>
      <w:r w:rsidRPr="00976578">
        <w:rPr>
          <w:rFonts w:ascii="GHEA Grapalat" w:hAnsi="GHEA Grapalat" w:cs="Times Armenian"/>
          <w:sz w:val="20"/>
          <w:lang w:val="af-ZA"/>
        </w:rPr>
        <w:t xml:space="preserve"> </w:t>
      </w:r>
      <w:r w:rsidRPr="00976578">
        <w:rPr>
          <w:rFonts w:ascii="GHEA Grapalat" w:hAnsi="GHEA Grapalat" w:cs="Sylfaen"/>
          <w:sz w:val="20"/>
        </w:rPr>
        <w:t>անձ</w:t>
      </w:r>
      <w:r w:rsidRPr="00976578">
        <w:rPr>
          <w:rFonts w:ascii="GHEA Grapalat" w:hAnsi="GHEA Grapalat" w:cs="Times Armenian"/>
          <w:sz w:val="20"/>
          <w:lang w:val="af-ZA"/>
        </w:rPr>
        <w:t xml:space="preserve">, </w:t>
      </w:r>
      <w:r w:rsidRPr="00976578">
        <w:rPr>
          <w:rFonts w:ascii="GHEA Grapalat" w:hAnsi="GHEA Grapalat" w:cs="Sylfaen"/>
          <w:sz w:val="20"/>
        </w:rPr>
        <w:t>կազմակերպություն</w:t>
      </w:r>
      <w:r w:rsidRPr="00976578">
        <w:rPr>
          <w:rFonts w:ascii="GHEA Grapalat" w:hAnsi="GHEA Grapalat" w:cs="Times Armenian"/>
          <w:sz w:val="20"/>
          <w:lang w:val="af-ZA"/>
        </w:rPr>
        <w:t xml:space="preserve">, </w:t>
      </w:r>
      <w:r w:rsidRPr="00976578">
        <w:rPr>
          <w:rFonts w:ascii="GHEA Grapalat" w:hAnsi="GHEA Grapalat" w:cs="Sylfaen"/>
          <w:sz w:val="20"/>
        </w:rPr>
        <w:t>քաղաքացիություն</w:t>
      </w:r>
      <w:r w:rsidRPr="00976578">
        <w:rPr>
          <w:rFonts w:ascii="GHEA Grapalat" w:hAnsi="GHEA Grapalat" w:cs="Times Armenian"/>
          <w:sz w:val="20"/>
          <w:lang w:val="af-ZA"/>
        </w:rPr>
        <w:t xml:space="preserve"> </w:t>
      </w:r>
      <w:r w:rsidRPr="00976578">
        <w:rPr>
          <w:rFonts w:ascii="GHEA Grapalat" w:hAnsi="GHEA Grapalat" w:cs="Sylfaen"/>
          <w:sz w:val="20"/>
        </w:rPr>
        <w:t>չունեցող</w:t>
      </w:r>
      <w:r w:rsidRPr="00976578">
        <w:rPr>
          <w:rFonts w:ascii="GHEA Grapalat" w:hAnsi="GHEA Grapalat" w:cs="Times Armenian"/>
          <w:sz w:val="20"/>
          <w:lang w:val="af-ZA"/>
        </w:rPr>
        <w:t xml:space="preserve"> </w:t>
      </w:r>
      <w:r w:rsidRPr="00976578">
        <w:rPr>
          <w:rFonts w:ascii="GHEA Grapalat" w:hAnsi="GHEA Grapalat" w:cs="Sylfaen"/>
          <w:sz w:val="20"/>
        </w:rPr>
        <w:t>անձ</w:t>
      </w:r>
      <w:r w:rsidRPr="00976578">
        <w:rPr>
          <w:rFonts w:ascii="GHEA Grapalat" w:hAnsi="GHEA Grapalat" w:cs="Times Armenian"/>
          <w:sz w:val="20"/>
          <w:lang w:val="af-ZA"/>
        </w:rPr>
        <w:t xml:space="preserve"> </w:t>
      </w:r>
      <w:r w:rsidRPr="00976578">
        <w:rPr>
          <w:rFonts w:ascii="GHEA Grapalat" w:hAnsi="GHEA Grapalat" w:cs="Sylfaen"/>
          <w:sz w:val="20"/>
        </w:rPr>
        <w:t>լինելու</w:t>
      </w:r>
      <w:r w:rsidRPr="00976578">
        <w:rPr>
          <w:rFonts w:ascii="GHEA Grapalat" w:hAnsi="GHEA Grapalat" w:cs="Times Armenian"/>
          <w:sz w:val="20"/>
          <w:lang w:val="af-ZA"/>
        </w:rPr>
        <w:t xml:space="preserve"> </w:t>
      </w:r>
      <w:r w:rsidRPr="00976578">
        <w:rPr>
          <w:rFonts w:ascii="GHEA Grapalat" w:hAnsi="GHEA Grapalat" w:cs="Sylfaen"/>
          <w:sz w:val="20"/>
        </w:rPr>
        <w:t>հան</w:t>
      </w:r>
      <w:r w:rsidRPr="00976578">
        <w:rPr>
          <w:rFonts w:ascii="GHEA Grapalat" w:hAnsi="GHEA Grapalat" w:cs="Times Armenian"/>
          <w:sz w:val="20"/>
        </w:rPr>
        <w:t>գ</w:t>
      </w:r>
      <w:r w:rsidRPr="00976578">
        <w:rPr>
          <w:rFonts w:ascii="GHEA Grapalat" w:hAnsi="GHEA Grapalat" w:cs="Sylfaen"/>
          <w:sz w:val="20"/>
        </w:rPr>
        <w:t>ամանքից</w:t>
      </w:r>
      <w:r w:rsidRPr="00976578">
        <w:rPr>
          <w:rFonts w:ascii="GHEA Grapalat" w:hAnsi="GHEA Grapalat" w:cs="Times Armenian"/>
          <w:sz w:val="20"/>
          <w:lang w:val="af-ZA"/>
        </w:rPr>
        <w:t>։</w:t>
      </w:r>
    </w:p>
    <w:p w14:paraId="55EDE434" w14:textId="77777777" w:rsidR="000E16AA" w:rsidRPr="00976578" w:rsidRDefault="000E16AA" w:rsidP="00976578">
      <w:pPr>
        <w:spacing w:after="0"/>
        <w:ind w:firstLine="540"/>
        <w:jc w:val="both"/>
        <w:rPr>
          <w:rFonts w:ascii="GHEA Grapalat" w:hAnsi="GHEA Grapalat" w:cs="Times Armenian"/>
          <w:sz w:val="20"/>
          <w:lang w:val="af-ZA"/>
        </w:rPr>
      </w:pPr>
      <w:r w:rsidRPr="00976578">
        <w:rPr>
          <w:rFonts w:ascii="GHEA Grapalat" w:hAnsi="GHEA Grapalat" w:cs="Sylfaen"/>
          <w:sz w:val="20"/>
        </w:rPr>
        <w:t>Սույն</w:t>
      </w:r>
      <w:r w:rsidRPr="00976578">
        <w:rPr>
          <w:rFonts w:ascii="GHEA Grapalat" w:hAnsi="GHEA Grapalat" w:cs="Times Armenian"/>
          <w:sz w:val="20"/>
          <w:lang w:val="af-ZA"/>
        </w:rPr>
        <w:t xml:space="preserve">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հետ</w:t>
      </w:r>
      <w:r w:rsidRPr="00976578">
        <w:rPr>
          <w:rFonts w:ascii="GHEA Grapalat" w:hAnsi="GHEA Grapalat" w:cs="Times Armenian"/>
          <w:sz w:val="20"/>
          <w:lang w:val="af-ZA"/>
        </w:rPr>
        <w:t xml:space="preserve"> </w:t>
      </w:r>
      <w:r w:rsidRPr="00976578">
        <w:rPr>
          <w:rFonts w:ascii="GHEA Grapalat" w:hAnsi="GHEA Grapalat" w:cs="Sylfaen"/>
          <w:sz w:val="20"/>
        </w:rPr>
        <w:t>կապված</w:t>
      </w:r>
      <w:r w:rsidRPr="00976578">
        <w:rPr>
          <w:rFonts w:ascii="GHEA Grapalat" w:hAnsi="GHEA Grapalat" w:cs="Times Armenian"/>
          <w:sz w:val="20"/>
          <w:lang w:val="af-ZA"/>
        </w:rPr>
        <w:t xml:space="preserve"> </w:t>
      </w:r>
      <w:r w:rsidRPr="00976578">
        <w:rPr>
          <w:rFonts w:ascii="GHEA Grapalat" w:hAnsi="GHEA Grapalat" w:cs="Sylfaen"/>
          <w:sz w:val="20"/>
        </w:rPr>
        <w:t>հարաբերությունների</w:t>
      </w:r>
      <w:r w:rsidRPr="00976578">
        <w:rPr>
          <w:rFonts w:ascii="GHEA Grapalat" w:hAnsi="GHEA Grapalat" w:cs="Times Armenian"/>
          <w:sz w:val="20"/>
          <w:lang w:val="af-ZA"/>
        </w:rPr>
        <w:t xml:space="preserve"> </w:t>
      </w:r>
      <w:r w:rsidRPr="00976578">
        <w:rPr>
          <w:rFonts w:ascii="GHEA Grapalat" w:hAnsi="GHEA Grapalat" w:cs="Sylfaen"/>
          <w:sz w:val="20"/>
        </w:rPr>
        <w:t>նկատմամբ</w:t>
      </w:r>
      <w:r w:rsidRPr="00976578">
        <w:rPr>
          <w:rFonts w:ascii="GHEA Grapalat" w:hAnsi="GHEA Grapalat" w:cs="Times Armenian"/>
          <w:sz w:val="20"/>
          <w:lang w:val="af-ZA"/>
        </w:rPr>
        <w:t xml:space="preserve"> </w:t>
      </w:r>
      <w:r w:rsidRPr="00976578">
        <w:rPr>
          <w:rFonts w:ascii="GHEA Grapalat" w:hAnsi="GHEA Grapalat" w:cs="Sylfaen"/>
          <w:sz w:val="20"/>
        </w:rPr>
        <w:t>կիրառվում</w:t>
      </w:r>
      <w:r w:rsidRPr="00976578">
        <w:rPr>
          <w:rFonts w:ascii="GHEA Grapalat" w:hAnsi="GHEA Grapalat" w:cs="Times Armenian"/>
          <w:sz w:val="20"/>
          <w:lang w:val="af-ZA"/>
        </w:rPr>
        <w:t xml:space="preserve"> </w:t>
      </w:r>
      <w:r w:rsidRPr="00976578">
        <w:rPr>
          <w:rFonts w:ascii="GHEA Grapalat" w:hAnsi="GHEA Grapalat" w:cs="Sylfaen"/>
          <w:sz w:val="20"/>
        </w:rPr>
        <w:t>է</w:t>
      </w:r>
      <w:r w:rsidRPr="00976578">
        <w:rPr>
          <w:rFonts w:ascii="GHEA Grapalat" w:hAnsi="GHEA Grapalat" w:cs="Times Armenian"/>
          <w:sz w:val="20"/>
          <w:lang w:val="af-ZA"/>
        </w:rPr>
        <w:t xml:space="preserve"> </w:t>
      </w:r>
      <w:r w:rsidRPr="00976578">
        <w:rPr>
          <w:rFonts w:ascii="GHEA Grapalat" w:hAnsi="GHEA Grapalat" w:cs="Sylfaen"/>
          <w:sz w:val="20"/>
        </w:rPr>
        <w:t>Հայաստանի</w:t>
      </w:r>
      <w:r w:rsidRPr="00976578">
        <w:rPr>
          <w:rFonts w:ascii="GHEA Grapalat" w:hAnsi="GHEA Grapalat" w:cs="Times Armenian"/>
          <w:sz w:val="20"/>
          <w:lang w:val="af-ZA"/>
        </w:rPr>
        <w:t xml:space="preserve"> </w:t>
      </w:r>
      <w:r w:rsidRPr="00976578">
        <w:rPr>
          <w:rFonts w:ascii="GHEA Grapalat" w:hAnsi="GHEA Grapalat" w:cs="Sylfaen"/>
          <w:sz w:val="20"/>
        </w:rPr>
        <w:t>Հանրապետության</w:t>
      </w:r>
      <w:r w:rsidRPr="00976578">
        <w:rPr>
          <w:rFonts w:ascii="GHEA Grapalat" w:hAnsi="GHEA Grapalat" w:cs="Times Armenian"/>
          <w:sz w:val="20"/>
          <w:lang w:val="af-ZA"/>
        </w:rPr>
        <w:t xml:space="preserve"> </w:t>
      </w:r>
      <w:r w:rsidRPr="00976578">
        <w:rPr>
          <w:rFonts w:ascii="GHEA Grapalat" w:hAnsi="GHEA Grapalat" w:cs="Sylfaen"/>
          <w:sz w:val="20"/>
        </w:rPr>
        <w:t>իրավունքը</w:t>
      </w:r>
      <w:r w:rsidRPr="00976578">
        <w:rPr>
          <w:rFonts w:ascii="GHEA Grapalat" w:hAnsi="GHEA Grapalat" w:cs="Times Armenian"/>
          <w:sz w:val="20"/>
          <w:lang w:val="af-ZA"/>
        </w:rPr>
        <w:t xml:space="preserve">։ </w:t>
      </w:r>
      <w:r w:rsidRPr="00976578">
        <w:rPr>
          <w:rFonts w:ascii="GHEA Grapalat" w:hAnsi="GHEA Grapalat" w:cs="Sylfaen"/>
          <w:sz w:val="20"/>
        </w:rPr>
        <w:t>Սույն</w:t>
      </w:r>
      <w:r w:rsidRPr="00976578">
        <w:rPr>
          <w:rFonts w:ascii="GHEA Grapalat" w:hAnsi="GHEA Grapalat" w:cs="Times Armenian"/>
          <w:sz w:val="20"/>
          <w:lang w:val="af-ZA"/>
        </w:rPr>
        <w:t xml:space="preserve"> </w:t>
      </w:r>
      <w:r w:rsidRPr="00976578">
        <w:rPr>
          <w:rFonts w:ascii="GHEA Grapalat" w:hAnsi="GHEA Grapalat" w:cs="Sylfaen"/>
          <w:sz w:val="20"/>
        </w:rPr>
        <w:t>ընթացակար</w:t>
      </w:r>
      <w:r w:rsidRPr="00976578">
        <w:rPr>
          <w:rFonts w:ascii="GHEA Grapalat" w:hAnsi="GHEA Grapalat" w:cs="Times Armenian"/>
          <w:sz w:val="20"/>
        </w:rPr>
        <w:t>գ</w:t>
      </w:r>
      <w:r w:rsidRPr="00976578">
        <w:rPr>
          <w:rFonts w:ascii="GHEA Grapalat" w:hAnsi="GHEA Grapalat" w:cs="Sylfaen"/>
          <w:sz w:val="20"/>
        </w:rPr>
        <w:t>ի</w:t>
      </w:r>
      <w:r w:rsidRPr="00976578">
        <w:rPr>
          <w:rFonts w:ascii="GHEA Grapalat" w:hAnsi="GHEA Grapalat" w:cs="Times Armenian"/>
          <w:sz w:val="20"/>
          <w:lang w:val="af-ZA"/>
        </w:rPr>
        <w:t xml:space="preserve"> </w:t>
      </w:r>
      <w:r w:rsidRPr="00976578">
        <w:rPr>
          <w:rFonts w:ascii="GHEA Grapalat" w:hAnsi="GHEA Grapalat" w:cs="Sylfaen"/>
          <w:sz w:val="20"/>
        </w:rPr>
        <w:t>հետ</w:t>
      </w:r>
      <w:r w:rsidRPr="00976578">
        <w:rPr>
          <w:rFonts w:ascii="GHEA Grapalat" w:hAnsi="GHEA Grapalat" w:cs="Times Armenian"/>
          <w:sz w:val="20"/>
          <w:lang w:val="af-ZA"/>
        </w:rPr>
        <w:t xml:space="preserve"> </w:t>
      </w:r>
      <w:r w:rsidRPr="00976578">
        <w:rPr>
          <w:rFonts w:ascii="GHEA Grapalat" w:hAnsi="GHEA Grapalat" w:cs="Sylfaen"/>
          <w:sz w:val="20"/>
        </w:rPr>
        <w:t>կապված</w:t>
      </w:r>
      <w:r w:rsidRPr="00976578">
        <w:rPr>
          <w:rFonts w:ascii="GHEA Grapalat" w:hAnsi="GHEA Grapalat" w:cs="Times Armenian"/>
          <w:sz w:val="20"/>
          <w:lang w:val="af-ZA"/>
        </w:rPr>
        <w:t xml:space="preserve"> </w:t>
      </w:r>
      <w:r w:rsidRPr="00976578">
        <w:rPr>
          <w:rFonts w:ascii="GHEA Grapalat" w:hAnsi="GHEA Grapalat" w:cs="Sylfaen"/>
          <w:sz w:val="20"/>
        </w:rPr>
        <w:t>վեճերը</w:t>
      </w:r>
      <w:r w:rsidRPr="00976578">
        <w:rPr>
          <w:rFonts w:ascii="GHEA Grapalat" w:hAnsi="GHEA Grapalat" w:cs="Times Armenian"/>
          <w:sz w:val="20"/>
          <w:lang w:val="af-ZA"/>
        </w:rPr>
        <w:t xml:space="preserve"> </w:t>
      </w:r>
      <w:r w:rsidRPr="00976578">
        <w:rPr>
          <w:rFonts w:ascii="GHEA Grapalat" w:hAnsi="GHEA Grapalat" w:cs="Sylfaen"/>
          <w:sz w:val="20"/>
        </w:rPr>
        <w:t>ենթակա</w:t>
      </w:r>
      <w:r w:rsidRPr="00976578">
        <w:rPr>
          <w:rFonts w:ascii="GHEA Grapalat" w:hAnsi="GHEA Grapalat" w:cs="Times Armenian"/>
          <w:sz w:val="20"/>
          <w:lang w:val="af-ZA"/>
        </w:rPr>
        <w:t xml:space="preserve"> </w:t>
      </w:r>
      <w:r w:rsidRPr="00976578">
        <w:rPr>
          <w:rFonts w:ascii="GHEA Grapalat" w:hAnsi="GHEA Grapalat" w:cs="Sylfaen"/>
          <w:sz w:val="20"/>
        </w:rPr>
        <w:t>են</w:t>
      </w:r>
      <w:r w:rsidRPr="00976578">
        <w:rPr>
          <w:rFonts w:ascii="GHEA Grapalat" w:hAnsi="GHEA Grapalat" w:cs="Times Armenian"/>
          <w:sz w:val="20"/>
          <w:lang w:val="af-ZA"/>
        </w:rPr>
        <w:t xml:space="preserve"> </w:t>
      </w:r>
      <w:r w:rsidRPr="00976578">
        <w:rPr>
          <w:rFonts w:ascii="GHEA Grapalat" w:hAnsi="GHEA Grapalat" w:cs="Sylfaen"/>
          <w:sz w:val="20"/>
        </w:rPr>
        <w:t>քննության</w:t>
      </w:r>
      <w:r w:rsidRPr="00976578">
        <w:rPr>
          <w:rFonts w:ascii="GHEA Grapalat" w:hAnsi="GHEA Grapalat" w:cs="Times Armenian"/>
          <w:sz w:val="20"/>
          <w:lang w:val="af-ZA"/>
        </w:rPr>
        <w:t xml:space="preserve"> </w:t>
      </w:r>
      <w:r w:rsidRPr="00976578">
        <w:rPr>
          <w:rFonts w:ascii="GHEA Grapalat" w:hAnsi="GHEA Grapalat" w:cs="Sylfaen"/>
          <w:sz w:val="20"/>
        </w:rPr>
        <w:t>Հայաստանի</w:t>
      </w:r>
      <w:r w:rsidRPr="00976578">
        <w:rPr>
          <w:rFonts w:ascii="GHEA Grapalat" w:hAnsi="GHEA Grapalat" w:cs="Times Armenian"/>
          <w:sz w:val="20"/>
          <w:lang w:val="af-ZA"/>
        </w:rPr>
        <w:t xml:space="preserve"> </w:t>
      </w:r>
      <w:r w:rsidRPr="00976578">
        <w:rPr>
          <w:rFonts w:ascii="GHEA Grapalat" w:hAnsi="GHEA Grapalat" w:cs="Sylfaen"/>
          <w:sz w:val="20"/>
        </w:rPr>
        <w:t>Հանրապետության</w:t>
      </w:r>
      <w:r w:rsidRPr="00976578">
        <w:rPr>
          <w:rFonts w:ascii="GHEA Grapalat" w:hAnsi="GHEA Grapalat" w:cs="Times Armenian"/>
          <w:sz w:val="20"/>
          <w:lang w:val="af-ZA"/>
        </w:rPr>
        <w:t xml:space="preserve"> </w:t>
      </w:r>
      <w:r w:rsidRPr="00976578">
        <w:rPr>
          <w:rFonts w:ascii="GHEA Grapalat" w:hAnsi="GHEA Grapalat" w:cs="Sylfaen"/>
          <w:sz w:val="20"/>
        </w:rPr>
        <w:t>դատարաններում</w:t>
      </w:r>
      <w:r w:rsidRPr="00976578">
        <w:rPr>
          <w:rFonts w:ascii="GHEA Grapalat" w:hAnsi="GHEA Grapalat" w:cs="Times Armenian"/>
          <w:sz w:val="20"/>
          <w:lang w:val="af-ZA"/>
        </w:rPr>
        <w:t xml:space="preserve">։ </w:t>
      </w:r>
    </w:p>
    <w:p w14:paraId="22587BE1" w14:textId="77777777" w:rsidR="000E16AA" w:rsidRPr="00976578" w:rsidRDefault="000E16AA" w:rsidP="00976578">
      <w:pPr>
        <w:spacing w:after="0"/>
        <w:ind w:firstLine="540"/>
        <w:jc w:val="both"/>
        <w:rPr>
          <w:rFonts w:ascii="GHEA Grapalat" w:hAnsi="GHEA Grapalat" w:cs="Times Armenian"/>
          <w:sz w:val="20"/>
          <w:lang w:val="af-ZA"/>
        </w:rPr>
      </w:pPr>
      <w:r w:rsidRPr="00976578">
        <w:rPr>
          <w:rFonts w:ascii="GHEA Grapalat" w:hAnsi="GHEA Grapalat" w:cs="Sylfaen"/>
          <w:sz w:val="20"/>
        </w:rPr>
        <w:t>Գնահատող</w:t>
      </w:r>
      <w:r w:rsidRPr="00976578">
        <w:rPr>
          <w:rFonts w:ascii="GHEA Grapalat" w:hAnsi="GHEA Grapalat" w:cs="Sylfaen"/>
          <w:sz w:val="20"/>
          <w:lang w:val="af-ZA"/>
        </w:rPr>
        <w:t xml:space="preserve"> </w:t>
      </w:r>
      <w:r w:rsidRPr="00976578">
        <w:rPr>
          <w:rFonts w:ascii="GHEA Grapalat" w:hAnsi="GHEA Grapalat" w:cs="Sylfaen"/>
          <w:sz w:val="20"/>
        </w:rPr>
        <w:t>հանձնաժողովի</w:t>
      </w:r>
      <w:r w:rsidRPr="00976578">
        <w:rPr>
          <w:rFonts w:ascii="GHEA Grapalat" w:hAnsi="GHEA Grapalat" w:cs="Sylfaen"/>
          <w:sz w:val="20"/>
          <w:lang w:val="af-ZA"/>
        </w:rPr>
        <w:t xml:space="preserve"> </w:t>
      </w:r>
      <w:r w:rsidRPr="00976578">
        <w:rPr>
          <w:rFonts w:ascii="GHEA Grapalat" w:hAnsi="GHEA Grapalat" w:cs="Sylfaen"/>
          <w:sz w:val="20"/>
        </w:rPr>
        <w:t>քարտուղարի</w:t>
      </w:r>
      <w:r w:rsidRPr="00976578">
        <w:rPr>
          <w:rFonts w:ascii="GHEA Grapalat" w:hAnsi="GHEA Grapalat" w:cs="Sylfaen"/>
          <w:sz w:val="20"/>
          <w:lang w:val="af-ZA"/>
        </w:rPr>
        <w:t xml:space="preserve"> </w:t>
      </w:r>
      <w:r w:rsidRPr="00976578">
        <w:rPr>
          <w:rFonts w:ascii="GHEA Grapalat" w:hAnsi="GHEA Grapalat" w:cs="Sylfaen"/>
          <w:sz w:val="20"/>
        </w:rPr>
        <w:t>էլեկտրոնային</w:t>
      </w:r>
      <w:r w:rsidRPr="00976578">
        <w:rPr>
          <w:rFonts w:ascii="GHEA Grapalat" w:hAnsi="GHEA Grapalat" w:cs="Sylfaen"/>
          <w:sz w:val="20"/>
          <w:lang w:val="af-ZA"/>
        </w:rPr>
        <w:t xml:space="preserve"> </w:t>
      </w:r>
      <w:r w:rsidRPr="00976578">
        <w:rPr>
          <w:rFonts w:ascii="GHEA Grapalat" w:hAnsi="GHEA Grapalat" w:cs="Sylfaen"/>
          <w:sz w:val="20"/>
        </w:rPr>
        <w:t>փոստի</w:t>
      </w:r>
      <w:r w:rsidRPr="00976578">
        <w:rPr>
          <w:rFonts w:ascii="GHEA Grapalat" w:hAnsi="GHEA Grapalat" w:cs="Sylfaen"/>
          <w:sz w:val="20"/>
          <w:lang w:val="af-ZA"/>
        </w:rPr>
        <w:t xml:space="preserve"> </w:t>
      </w:r>
      <w:r w:rsidRPr="00976578">
        <w:rPr>
          <w:rFonts w:ascii="GHEA Grapalat" w:hAnsi="GHEA Grapalat" w:cs="Sylfaen"/>
          <w:sz w:val="20"/>
        </w:rPr>
        <w:t>հասցեն</w:t>
      </w:r>
      <w:r w:rsidRPr="00976578">
        <w:rPr>
          <w:rFonts w:ascii="GHEA Grapalat" w:hAnsi="GHEA Grapalat" w:cs="Sylfaen"/>
          <w:sz w:val="20"/>
          <w:lang w:val="af-ZA"/>
        </w:rPr>
        <w:t xml:space="preserve"> </w:t>
      </w:r>
      <w:r w:rsidRPr="00976578">
        <w:rPr>
          <w:rFonts w:ascii="GHEA Grapalat" w:hAnsi="GHEA Grapalat" w:cs="Sylfaen"/>
          <w:sz w:val="20"/>
        </w:rPr>
        <w:t>է</w:t>
      </w:r>
      <w:r w:rsidRPr="00976578">
        <w:rPr>
          <w:rFonts w:ascii="GHEA Grapalat" w:hAnsi="GHEA Grapalat" w:cs="Sylfaen"/>
          <w:sz w:val="20"/>
          <w:lang w:val="af-ZA"/>
        </w:rPr>
        <w:t>`</w:t>
      </w:r>
      <w:r w:rsidRPr="00976578">
        <w:rPr>
          <w:rFonts w:ascii="GHEA Grapalat" w:hAnsi="GHEA Grapalat"/>
          <w:lang w:val="af-ZA"/>
        </w:rPr>
        <w:t xml:space="preserve"> «</w:t>
      </w:r>
      <w:hyperlink r:id="rId12" w:history="1">
        <w:r w:rsidRPr="00976578">
          <w:rPr>
            <w:rFonts w:ascii="GHEA Grapalat" w:hAnsi="GHEA Grapalat"/>
            <w:sz w:val="20"/>
            <w:szCs w:val="20"/>
            <w:u w:val="single"/>
            <w:lang w:val="hy-AM"/>
          </w:rPr>
          <w:t>info@epromotion.am</w:t>
        </w:r>
      </w:hyperlink>
      <w:r w:rsidRPr="00976578">
        <w:rPr>
          <w:rFonts w:ascii="GHEA Grapalat" w:hAnsi="GHEA Grapalat"/>
          <w:lang w:val="af-ZA"/>
        </w:rPr>
        <w:t>»:</w:t>
      </w:r>
    </w:p>
    <w:p w14:paraId="37952A2D" w14:textId="77777777" w:rsidR="000E16AA" w:rsidRPr="00976578" w:rsidRDefault="000E16AA" w:rsidP="00976578">
      <w:pPr>
        <w:spacing w:after="0"/>
        <w:jc w:val="center"/>
        <w:rPr>
          <w:rFonts w:ascii="GHEA Grapalat" w:hAnsi="GHEA Grapalat"/>
          <w:lang w:val="af-ZA"/>
        </w:rPr>
      </w:pPr>
      <w:r w:rsidRPr="00976578">
        <w:rPr>
          <w:rFonts w:ascii="GHEA Grapalat" w:hAnsi="GHEA Grapalat"/>
          <w:sz w:val="16"/>
          <w:szCs w:val="16"/>
          <w:lang w:val="af-ZA"/>
        </w:rPr>
        <w:br w:type="page"/>
      </w:r>
      <w:r w:rsidRPr="00976578">
        <w:rPr>
          <w:rFonts w:ascii="GHEA Grapalat" w:hAnsi="GHEA Grapalat" w:cs="Sylfaen"/>
        </w:rPr>
        <w:lastRenderedPageBreak/>
        <w:t>ՄԱՍ</w:t>
      </w:r>
      <w:r w:rsidRPr="00976578">
        <w:rPr>
          <w:rFonts w:ascii="GHEA Grapalat" w:hAnsi="GHEA Grapalat" w:cs="Times Armenian"/>
          <w:lang w:val="af-ZA"/>
        </w:rPr>
        <w:t xml:space="preserve"> I</w:t>
      </w:r>
    </w:p>
    <w:p w14:paraId="707FC61A" w14:textId="77777777" w:rsidR="000E16AA" w:rsidRPr="00976578" w:rsidRDefault="000E16AA" w:rsidP="00976578">
      <w:pPr>
        <w:pStyle w:val="Heading3"/>
        <w:spacing w:before="0" w:line="240" w:lineRule="auto"/>
        <w:ind w:firstLine="567"/>
        <w:rPr>
          <w:rFonts w:ascii="GHEA Grapalat" w:hAnsi="GHEA Grapalat"/>
          <w:color w:val="auto"/>
          <w:szCs w:val="22"/>
          <w:lang w:val="af-ZA"/>
        </w:rPr>
      </w:pPr>
    </w:p>
    <w:p w14:paraId="70DFD7C4" w14:textId="77777777" w:rsidR="000E16AA" w:rsidRPr="00976578" w:rsidRDefault="000E16AA" w:rsidP="00976578">
      <w:pPr>
        <w:numPr>
          <w:ilvl w:val="0"/>
          <w:numId w:val="1"/>
        </w:numPr>
        <w:tabs>
          <w:tab w:val="clear" w:pos="720"/>
          <w:tab w:val="left" w:pos="270"/>
          <w:tab w:val="num" w:pos="990"/>
        </w:tabs>
        <w:spacing w:after="0" w:line="240" w:lineRule="auto"/>
        <w:ind w:left="0" w:firstLine="0"/>
        <w:jc w:val="center"/>
        <w:rPr>
          <w:rFonts w:ascii="GHEA Grapalat" w:hAnsi="GHEA Grapalat" w:cs="Sylfaen"/>
          <w:b/>
          <w:sz w:val="20"/>
        </w:rPr>
      </w:pPr>
      <w:r w:rsidRPr="00976578">
        <w:rPr>
          <w:rFonts w:ascii="GHEA Grapalat" w:hAnsi="GHEA Grapalat" w:cs="Sylfaen"/>
          <w:b/>
          <w:sz w:val="20"/>
        </w:rPr>
        <w:t>ԳՆՄԱՆ  ԱՌԱՐԿԱՅԻ  ԲՆՈՒԹԱԳԻՐԸ</w:t>
      </w:r>
    </w:p>
    <w:p w14:paraId="56657203" w14:textId="77777777" w:rsidR="000E16AA" w:rsidRPr="00976578" w:rsidRDefault="000E16AA" w:rsidP="00976578">
      <w:pPr>
        <w:spacing w:after="0"/>
        <w:ind w:left="360"/>
        <w:jc w:val="center"/>
        <w:rPr>
          <w:rFonts w:ascii="GHEA Grapalat" w:hAnsi="GHEA Grapalat" w:cs="Sylfaen"/>
          <w:b/>
          <w:sz w:val="20"/>
        </w:rPr>
      </w:pPr>
    </w:p>
    <w:p w14:paraId="0CD3C804" w14:textId="13646B52" w:rsidR="000E16AA" w:rsidRPr="00976578" w:rsidRDefault="000E16AA" w:rsidP="00976578">
      <w:pPr>
        <w:pStyle w:val="Heading3"/>
        <w:spacing w:before="0" w:line="240" w:lineRule="auto"/>
        <w:ind w:firstLine="567"/>
        <w:jc w:val="both"/>
        <w:rPr>
          <w:rFonts w:ascii="GHEA Grapalat" w:hAnsi="GHEA Grapalat"/>
          <w:color w:val="auto"/>
          <w:sz w:val="20"/>
          <w:szCs w:val="20"/>
          <w:lang w:val="af-ZA"/>
        </w:rPr>
      </w:pPr>
      <w:r w:rsidRPr="00976578">
        <w:rPr>
          <w:rFonts w:ascii="GHEA Grapalat" w:hAnsi="GHEA Grapalat" w:cs="Sylfaen"/>
          <w:color w:val="auto"/>
          <w:sz w:val="20"/>
          <w:szCs w:val="20"/>
        </w:rPr>
        <w:t>1.1 Գնման</w:t>
      </w:r>
      <w:r w:rsidRPr="00976578">
        <w:rPr>
          <w:rFonts w:ascii="GHEA Grapalat" w:hAnsi="GHEA Grapalat" w:cs="Sylfaen"/>
          <w:color w:val="auto"/>
          <w:sz w:val="20"/>
          <w:szCs w:val="20"/>
          <w:lang w:val="af-ZA"/>
        </w:rPr>
        <w:t xml:space="preserve"> </w:t>
      </w:r>
      <w:r w:rsidRPr="00976578">
        <w:rPr>
          <w:rFonts w:ascii="GHEA Grapalat" w:hAnsi="GHEA Grapalat" w:cs="Sylfaen"/>
          <w:color w:val="auto"/>
          <w:sz w:val="20"/>
          <w:szCs w:val="20"/>
        </w:rPr>
        <w:t>առարկա</w:t>
      </w:r>
      <w:r w:rsidRPr="00976578">
        <w:rPr>
          <w:rFonts w:ascii="GHEA Grapalat" w:hAnsi="GHEA Grapalat" w:cs="Sylfaen"/>
          <w:color w:val="auto"/>
          <w:sz w:val="20"/>
          <w:szCs w:val="20"/>
          <w:lang w:val="af-ZA"/>
        </w:rPr>
        <w:t xml:space="preserve"> </w:t>
      </w:r>
      <w:r w:rsidRPr="00976578">
        <w:rPr>
          <w:rFonts w:ascii="GHEA Grapalat" w:hAnsi="GHEA Grapalat" w:cs="Sylfaen"/>
          <w:color w:val="auto"/>
          <w:sz w:val="20"/>
          <w:szCs w:val="20"/>
        </w:rPr>
        <w:t>է</w:t>
      </w:r>
      <w:r w:rsidRPr="00976578">
        <w:rPr>
          <w:rFonts w:ascii="GHEA Grapalat" w:hAnsi="GHEA Grapalat" w:cs="Sylfaen"/>
          <w:color w:val="auto"/>
          <w:sz w:val="20"/>
          <w:szCs w:val="20"/>
          <w:lang w:val="af-ZA"/>
        </w:rPr>
        <w:t xml:space="preserve"> </w:t>
      </w:r>
      <w:r w:rsidRPr="00976578">
        <w:rPr>
          <w:rFonts w:ascii="GHEA Grapalat" w:hAnsi="GHEA Grapalat" w:cs="Sylfaen"/>
          <w:color w:val="auto"/>
          <w:sz w:val="20"/>
          <w:szCs w:val="20"/>
        </w:rPr>
        <w:t>հանդիսանում</w:t>
      </w:r>
      <w:r w:rsidRPr="00976578">
        <w:rPr>
          <w:rFonts w:ascii="GHEA Grapalat" w:hAnsi="GHEA Grapalat" w:cs="Sylfaen"/>
          <w:color w:val="auto"/>
          <w:sz w:val="20"/>
          <w:szCs w:val="20"/>
          <w:lang w:val="af-ZA"/>
        </w:rPr>
        <w:t xml:space="preserve"> </w:t>
      </w:r>
      <w:r w:rsidRPr="00976578">
        <w:rPr>
          <w:rFonts w:ascii="GHEA Grapalat" w:hAnsi="GHEA Grapalat" w:cs="Sylfaen"/>
          <w:color w:val="auto"/>
          <w:sz w:val="20"/>
          <w:szCs w:val="20"/>
          <w:lang w:val="hy-AM"/>
        </w:rPr>
        <w:t>«</w:t>
      </w:r>
      <w:r w:rsidRPr="00976578">
        <w:rPr>
          <w:rFonts w:ascii="GHEA Grapalat" w:hAnsi="GHEA Grapalat" w:cs="Sylfaen"/>
          <w:color w:val="auto"/>
          <w:sz w:val="20"/>
          <w:szCs w:val="20"/>
          <w:lang w:val="es-ES"/>
        </w:rPr>
        <w:t>Փարկինգ Սիթի Սերվիս</w:t>
      </w:r>
      <w:r w:rsidRPr="00976578">
        <w:rPr>
          <w:rFonts w:ascii="GHEA Grapalat" w:hAnsi="GHEA Grapalat" w:cs="Sylfaen"/>
          <w:color w:val="auto"/>
          <w:sz w:val="20"/>
          <w:szCs w:val="20"/>
          <w:lang w:val="hy-AM"/>
        </w:rPr>
        <w:t xml:space="preserve">» </w:t>
      </w:r>
      <w:r w:rsidRPr="00976578">
        <w:rPr>
          <w:rFonts w:ascii="GHEA Grapalat" w:hAnsi="GHEA Grapalat" w:cs="Sylfaen"/>
          <w:color w:val="auto"/>
          <w:sz w:val="20"/>
          <w:szCs w:val="20"/>
          <w:lang w:val="es-ES"/>
        </w:rPr>
        <w:t>ՓԲԸ-ի</w:t>
      </w:r>
      <w:r w:rsidRPr="00976578">
        <w:rPr>
          <w:rFonts w:ascii="GHEA Grapalat" w:hAnsi="GHEA Grapalat"/>
          <w:color w:val="auto"/>
          <w:sz w:val="20"/>
          <w:szCs w:val="20"/>
          <w:lang w:val="af-ZA"/>
        </w:rPr>
        <w:t xml:space="preserve"> </w:t>
      </w:r>
      <w:r w:rsidRPr="00976578">
        <w:rPr>
          <w:rFonts w:ascii="GHEA Grapalat" w:hAnsi="GHEA Grapalat" w:cs="Sylfaen"/>
          <w:color w:val="auto"/>
          <w:sz w:val="20"/>
          <w:szCs w:val="20"/>
        </w:rPr>
        <w:t>կարիքների</w:t>
      </w:r>
      <w:r w:rsidRPr="00976578">
        <w:rPr>
          <w:rFonts w:ascii="GHEA Grapalat" w:hAnsi="GHEA Grapalat" w:cs="Times Armenian"/>
          <w:color w:val="auto"/>
          <w:sz w:val="20"/>
          <w:szCs w:val="20"/>
          <w:lang w:val="af-ZA"/>
        </w:rPr>
        <w:t xml:space="preserve"> </w:t>
      </w:r>
      <w:r w:rsidRPr="00976578">
        <w:rPr>
          <w:rFonts w:ascii="GHEA Grapalat" w:hAnsi="GHEA Grapalat" w:cs="Sylfaen"/>
          <w:color w:val="auto"/>
          <w:sz w:val="20"/>
          <w:szCs w:val="20"/>
        </w:rPr>
        <w:t>համար</w:t>
      </w:r>
      <w:r w:rsidRPr="00976578">
        <w:rPr>
          <w:rFonts w:ascii="GHEA Grapalat" w:hAnsi="GHEA Grapalat" w:cs="Times Armenian"/>
          <w:color w:val="auto"/>
          <w:sz w:val="20"/>
          <w:szCs w:val="20"/>
          <w:lang w:val="af-ZA"/>
        </w:rPr>
        <w:t xml:space="preserve">` </w:t>
      </w:r>
      <w:r w:rsidRPr="00976578">
        <w:rPr>
          <w:rFonts w:ascii="GHEA Grapalat" w:hAnsi="GHEA Grapalat"/>
          <w:color w:val="auto"/>
          <w:sz w:val="20"/>
          <w:szCs w:val="20"/>
          <w:lang w:val="af-ZA"/>
        </w:rPr>
        <w:t>«</w:t>
      </w:r>
      <w:r w:rsidR="00292DAD" w:rsidRPr="00976578">
        <w:rPr>
          <w:rFonts w:ascii="GHEA Grapalat" w:hAnsi="GHEA Grapalat"/>
          <w:b/>
          <w:color w:val="auto"/>
          <w:sz w:val="20"/>
          <w:szCs w:val="20"/>
          <w:lang w:val="es-ES"/>
        </w:rPr>
        <w:t>օպտիկամանրաթելային, ցանցային և պղնձյա մալուխների սպասարկման ծառայությունների</w:t>
      </w:r>
      <w:r w:rsidRPr="00976578">
        <w:rPr>
          <w:rFonts w:ascii="GHEA Grapalat" w:hAnsi="GHEA Grapalat"/>
          <w:color w:val="auto"/>
          <w:sz w:val="20"/>
          <w:szCs w:val="20"/>
          <w:lang w:val="af-ZA"/>
        </w:rPr>
        <w:t xml:space="preserve">» </w:t>
      </w:r>
      <w:r w:rsidRPr="00976578">
        <w:rPr>
          <w:rFonts w:ascii="GHEA Grapalat" w:hAnsi="GHEA Grapalat"/>
          <w:color w:val="auto"/>
          <w:sz w:val="20"/>
          <w:szCs w:val="20"/>
        </w:rPr>
        <w:t>ձեռքբերումը (այսուհետ` նաև ծառայություն)</w:t>
      </w:r>
      <w:r w:rsidRPr="00976578">
        <w:rPr>
          <w:rFonts w:ascii="GHEA Grapalat" w:hAnsi="GHEA Grapalat"/>
          <w:color w:val="auto"/>
          <w:sz w:val="20"/>
          <w:szCs w:val="20"/>
          <w:lang w:val="af-ZA"/>
        </w:rPr>
        <w:t xml:space="preserve">, </w:t>
      </w:r>
      <w:r w:rsidRPr="00976578">
        <w:rPr>
          <w:rFonts w:ascii="GHEA Grapalat" w:hAnsi="GHEA Grapalat"/>
          <w:color w:val="auto"/>
          <w:sz w:val="20"/>
          <w:szCs w:val="20"/>
        </w:rPr>
        <w:t>որոնք</w:t>
      </w:r>
      <w:r w:rsidRPr="00976578">
        <w:rPr>
          <w:rFonts w:ascii="GHEA Grapalat" w:hAnsi="GHEA Grapalat"/>
          <w:color w:val="auto"/>
          <w:sz w:val="20"/>
          <w:szCs w:val="20"/>
          <w:lang w:val="af-ZA"/>
        </w:rPr>
        <w:t xml:space="preserve"> </w:t>
      </w:r>
      <w:r w:rsidRPr="00976578">
        <w:rPr>
          <w:rFonts w:ascii="GHEA Grapalat" w:hAnsi="GHEA Grapalat" w:cs="Sylfaen"/>
          <w:color w:val="auto"/>
          <w:sz w:val="20"/>
          <w:szCs w:val="20"/>
        </w:rPr>
        <w:t>խմբավորված են «1» չափաբաժ/իններ/ում</w:t>
      </w:r>
      <w:r w:rsidRPr="00976578">
        <w:rPr>
          <w:rFonts w:ascii="GHEA Grapalat" w:hAnsi="GHEA Grapalat" w:cs="Times Armenian"/>
          <w:color w:val="auto"/>
          <w:sz w:val="20"/>
          <w:szCs w:val="20"/>
          <w:lang w:val="af-ZA"/>
        </w:rPr>
        <w:t>`</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7"/>
        <w:gridCol w:w="8640"/>
      </w:tblGrid>
      <w:tr w:rsidR="00976578" w:rsidRPr="00976578" w14:paraId="5B5B2C7A" w14:textId="77777777" w:rsidTr="005C3E3E">
        <w:trPr>
          <w:trHeight w:val="414"/>
          <w:jc w:val="center"/>
        </w:trPr>
        <w:tc>
          <w:tcPr>
            <w:tcW w:w="1497" w:type="dxa"/>
            <w:vAlign w:val="center"/>
          </w:tcPr>
          <w:p w14:paraId="33ACFCA6" w14:textId="77777777" w:rsidR="000E16AA" w:rsidRPr="00976578" w:rsidRDefault="000E16AA" w:rsidP="00976578">
            <w:pPr>
              <w:pStyle w:val="BodyTextIndent2"/>
              <w:spacing w:before="0" w:after="0" w:line="240" w:lineRule="auto"/>
              <w:ind w:left="60"/>
              <w:jc w:val="center"/>
              <w:rPr>
                <w:rFonts w:ascii="GHEA Grapalat" w:hAnsi="GHEA Grapalat"/>
                <w:b/>
                <w:bCs/>
                <w:i/>
                <w:iCs/>
                <w:sz w:val="20"/>
              </w:rPr>
            </w:pPr>
            <w:r w:rsidRPr="00976578">
              <w:rPr>
                <w:rFonts w:ascii="GHEA Grapalat" w:hAnsi="GHEA Grapalat"/>
                <w:b/>
                <w:bCs/>
                <w:i/>
                <w:iCs/>
                <w:sz w:val="20"/>
              </w:rPr>
              <w:t>Չափաբաժինների համարները</w:t>
            </w:r>
          </w:p>
        </w:tc>
        <w:tc>
          <w:tcPr>
            <w:tcW w:w="8640" w:type="dxa"/>
            <w:vAlign w:val="center"/>
          </w:tcPr>
          <w:p w14:paraId="0E6532D1" w14:textId="77777777" w:rsidR="000E16AA" w:rsidRPr="00976578" w:rsidRDefault="000E16AA" w:rsidP="00976578">
            <w:pPr>
              <w:pStyle w:val="BodyTextIndent2"/>
              <w:spacing w:before="0" w:after="0" w:line="240" w:lineRule="auto"/>
              <w:jc w:val="center"/>
              <w:rPr>
                <w:rFonts w:ascii="GHEA Grapalat" w:hAnsi="GHEA Grapalat"/>
                <w:b/>
                <w:bCs/>
                <w:i/>
                <w:iCs/>
                <w:sz w:val="20"/>
              </w:rPr>
            </w:pPr>
            <w:r w:rsidRPr="00976578">
              <w:rPr>
                <w:rFonts w:ascii="GHEA Grapalat" w:hAnsi="GHEA Grapalat"/>
                <w:b/>
                <w:bCs/>
                <w:i/>
                <w:iCs/>
                <w:sz w:val="20"/>
              </w:rPr>
              <w:t>Չափաբաժնի անվանումը</w:t>
            </w:r>
          </w:p>
        </w:tc>
      </w:tr>
      <w:tr w:rsidR="00976578" w:rsidRPr="00976578" w14:paraId="414268B4" w14:textId="77777777" w:rsidTr="005C3E3E">
        <w:trPr>
          <w:trHeight w:val="328"/>
          <w:jc w:val="center"/>
        </w:trPr>
        <w:tc>
          <w:tcPr>
            <w:tcW w:w="1497" w:type="dxa"/>
            <w:vAlign w:val="center"/>
          </w:tcPr>
          <w:p w14:paraId="53C63922" w14:textId="77777777" w:rsidR="000E16AA" w:rsidRPr="00976578" w:rsidRDefault="000E16AA" w:rsidP="00976578">
            <w:pPr>
              <w:pStyle w:val="BodyTextIndent2"/>
              <w:spacing w:before="0" w:after="0" w:line="240" w:lineRule="auto"/>
              <w:jc w:val="center"/>
              <w:rPr>
                <w:rFonts w:ascii="GHEA Grapalat" w:hAnsi="GHEA Grapalat"/>
                <w:sz w:val="20"/>
              </w:rPr>
            </w:pPr>
            <w:r w:rsidRPr="00976578">
              <w:rPr>
                <w:rFonts w:ascii="GHEA Grapalat" w:hAnsi="GHEA Grapalat"/>
                <w:sz w:val="20"/>
              </w:rPr>
              <w:t>1</w:t>
            </w:r>
          </w:p>
        </w:tc>
        <w:tc>
          <w:tcPr>
            <w:tcW w:w="8640" w:type="dxa"/>
            <w:vAlign w:val="center"/>
          </w:tcPr>
          <w:p w14:paraId="768AAE02" w14:textId="7F76636D" w:rsidR="000E16AA" w:rsidRPr="00976578" w:rsidRDefault="00292DAD" w:rsidP="00976578">
            <w:pPr>
              <w:pStyle w:val="BodyTextIndent2"/>
              <w:spacing w:before="0" w:after="0" w:line="240" w:lineRule="auto"/>
              <w:rPr>
                <w:rFonts w:ascii="GHEA Grapalat" w:hAnsi="GHEA Grapalat"/>
                <w:sz w:val="20"/>
                <w:vertAlign w:val="subscript"/>
              </w:rPr>
            </w:pPr>
            <w:r w:rsidRPr="00976578">
              <w:rPr>
                <w:rFonts w:ascii="GHEA Grapalat" w:hAnsi="GHEA Grapalat"/>
                <w:sz w:val="20"/>
                <w:lang w:val="es-ES"/>
              </w:rPr>
              <w:t>Երևան քաղաքում տեղակայված «Փարկինգ Սիթի Սերվիս» ՓԲ ընկերությանը պատկանող և քաղաքի փողոցների լուսավորության հենասյուներով անցնող օպտիկամանրաթելային, ցանցային և պղնձյա մալուխների սպասարկման ծառայություններ</w:t>
            </w:r>
          </w:p>
        </w:tc>
      </w:tr>
    </w:tbl>
    <w:p w14:paraId="2BB7A379" w14:textId="77777777" w:rsidR="000E16AA" w:rsidRPr="00976578" w:rsidRDefault="000E16AA" w:rsidP="00976578">
      <w:pPr>
        <w:pStyle w:val="BodyTextIndent2"/>
        <w:spacing w:before="0" w:after="0" w:line="240" w:lineRule="auto"/>
        <w:ind w:firstLine="567"/>
        <w:rPr>
          <w:rFonts w:ascii="GHEA Grapalat" w:hAnsi="GHEA Grapalat"/>
          <w:sz w:val="20"/>
          <w:lang w:val="af-ZA"/>
        </w:rPr>
      </w:pPr>
      <w:r w:rsidRPr="00976578">
        <w:rPr>
          <w:rFonts w:ascii="GHEA Grapalat" w:hAnsi="GHEA Grapalat"/>
          <w:sz w:val="20"/>
        </w:rPr>
        <w:t>Ծառայության</w:t>
      </w:r>
      <w:r w:rsidRPr="00976578">
        <w:rPr>
          <w:rFonts w:ascii="GHEA Grapalat" w:hAnsi="GHEA Grapalat"/>
          <w:sz w:val="20"/>
          <w:lang w:val="af-ZA"/>
        </w:rPr>
        <w:t xml:space="preserve"> </w:t>
      </w:r>
      <w:r w:rsidRPr="00976578">
        <w:rPr>
          <w:rFonts w:ascii="GHEA Grapalat" w:hAnsi="GHEA Grapalat"/>
          <w:sz w:val="20"/>
        </w:rPr>
        <w:t>տեխնիկական</w:t>
      </w:r>
      <w:r w:rsidRPr="00976578">
        <w:rPr>
          <w:rFonts w:ascii="GHEA Grapalat" w:hAnsi="GHEA Grapalat"/>
          <w:sz w:val="20"/>
          <w:lang w:val="af-ZA"/>
        </w:rPr>
        <w:t xml:space="preserve"> </w:t>
      </w:r>
      <w:r w:rsidRPr="00976578">
        <w:rPr>
          <w:rFonts w:ascii="GHEA Grapalat" w:hAnsi="GHEA Grapalat"/>
          <w:sz w:val="20"/>
        </w:rPr>
        <w:t>բնութագրերը</w:t>
      </w:r>
      <w:r w:rsidRPr="00976578">
        <w:rPr>
          <w:rFonts w:ascii="GHEA Grapalat" w:hAnsi="GHEA Grapalat"/>
          <w:sz w:val="20"/>
          <w:lang w:val="af-ZA"/>
        </w:rPr>
        <w:t xml:space="preserve">, </w:t>
      </w:r>
      <w:r w:rsidRPr="00976578">
        <w:rPr>
          <w:rFonts w:ascii="GHEA Grapalat" w:hAnsi="GHEA Grapalat"/>
          <w:sz w:val="20"/>
        </w:rPr>
        <w:t>ինչպես</w:t>
      </w:r>
      <w:r w:rsidRPr="00976578">
        <w:rPr>
          <w:rFonts w:ascii="GHEA Grapalat" w:hAnsi="GHEA Grapalat"/>
          <w:sz w:val="20"/>
          <w:lang w:val="af-ZA"/>
        </w:rPr>
        <w:t xml:space="preserve"> </w:t>
      </w:r>
      <w:r w:rsidRPr="00976578">
        <w:rPr>
          <w:rFonts w:ascii="GHEA Grapalat" w:hAnsi="GHEA Grapalat"/>
          <w:sz w:val="20"/>
        </w:rPr>
        <w:t>նաև</w:t>
      </w:r>
      <w:r w:rsidRPr="00976578">
        <w:rPr>
          <w:rFonts w:ascii="GHEA Grapalat" w:hAnsi="GHEA Grapalat"/>
          <w:sz w:val="20"/>
          <w:lang w:val="af-ZA"/>
        </w:rPr>
        <w:t xml:space="preserve"> </w:t>
      </w:r>
      <w:r w:rsidRPr="00976578">
        <w:rPr>
          <w:rFonts w:ascii="GHEA Grapalat" w:hAnsi="GHEA Grapalat"/>
          <w:sz w:val="20"/>
        </w:rPr>
        <w:t>մասնագիրը</w:t>
      </w:r>
      <w:r w:rsidRPr="00976578">
        <w:rPr>
          <w:rFonts w:ascii="GHEA Grapalat" w:hAnsi="GHEA Grapalat"/>
          <w:sz w:val="20"/>
          <w:lang w:val="af-ZA"/>
        </w:rPr>
        <w:t xml:space="preserve">, </w:t>
      </w:r>
      <w:r w:rsidRPr="00976578">
        <w:rPr>
          <w:rFonts w:ascii="GHEA Grapalat" w:hAnsi="GHEA Grapalat"/>
          <w:sz w:val="20"/>
        </w:rPr>
        <w:t>տեխնիկական</w:t>
      </w:r>
      <w:r w:rsidRPr="00976578">
        <w:rPr>
          <w:rFonts w:ascii="GHEA Grapalat" w:hAnsi="GHEA Grapalat"/>
          <w:sz w:val="20"/>
          <w:lang w:val="af-ZA"/>
        </w:rPr>
        <w:t xml:space="preserve"> </w:t>
      </w:r>
      <w:r w:rsidRPr="00976578">
        <w:rPr>
          <w:rFonts w:ascii="GHEA Grapalat" w:hAnsi="GHEA Grapalat"/>
          <w:sz w:val="20"/>
        </w:rPr>
        <w:t>տվյալները</w:t>
      </w:r>
      <w:r w:rsidRPr="00976578">
        <w:rPr>
          <w:rFonts w:ascii="GHEA Grapalat" w:hAnsi="GHEA Grapalat"/>
          <w:sz w:val="20"/>
          <w:lang w:val="af-ZA"/>
        </w:rPr>
        <w:t xml:space="preserve"> </w:t>
      </w:r>
      <w:r w:rsidRPr="00976578">
        <w:rPr>
          <w:rFonts w:ascii="GHEA Grapalat" w:hAnsi="GHEA Grapalat"/>
          <w:sz w:val="20"/>
        </w:rPr>
        <w:t>և</w:t>
      </w:r>
      <w:r w:rsidRPr="00976578">
        <w:rPr>
          <w:rFonts w:ascii="GHEA Grapalat" w:hAnsi="GHEA Grapalat"/>
          <w:sz w:val="20"/>
          <w:lang w:val="af-ZA"/>
        </w:rPr>
        <w:t xml:space="preserve"> </w:t>
      </w:r>
      <w:r w:rsidRPr="00976578">
        <w:rPr>
          <w:rFonts w:ascii="GHEA Grapalat" w:hAnsi="GHEA Grapalat"/>
          <w:sz w:val="20"/>
        </w:rPr>
        <w:t>այլ</w:t>
      </w:r>
      <w:r w:rsidRPr="00976578">
        <w:rPr>
          <w:rFonts w:ascii="GHEA Grapalat" w:hAnsi="GHEA Grapalat"/>
          <w:sz w:val="20"/>
          <w:lang w:val="af-ZA"/>
        </w:rPr>
        <w:t xml:space="preserve"> </w:t>
      </w:r>
      <w:r w:rsidRPr="00976578">
        <w:rPr>
          <w:rFonts w:ascii="GHEA Grapalat" w:hAnsi="GHEA Grapalat"/>
          <w:sz w:val="20"/>
        </w:rPr>
        <w:t>ոչ</w:t>
      </w:r>
      <w:r w:rsidRPr="00976578">
        <w:rPr>
          <w:rFonts w:ascii="GHEA Grapalat" w:hAnsi="GHEA Grapalat"/>
          <w:sz w:val="20"/>
          <w:lang w:val="af-ZA"/>
        </w:rPr>
        <w:t xml:space="preserve"> </w:t>
      </w:r>
      <w:r w:rsidRPr="00976578">
        <w:rPr>
          <w:rFonts w:ascii="GHEA Grapalat" w:hAnsi="GHEA Grapalat"/>
          <w:sz w:val="20"/>
        </w:rPr>
        <w:t>գնային</w:t>
      </w:r>
      <w:r w:rsidRPr="00976578">
        <w:rPr>
          <w:rFonts w:ascii="GHEA Grapalat" w:hAnsi="GHEA Grapalat"/>
          <w:sz w:val="20"/>
          <w:lang w:val="af-ZA"/>
        </w:rPr>
        <w:t xml:space="preserve"> </w:t>
      </w:r>
      <w:r w:rsidRPr="00976578">
        <w:rPr>
          <w:rFonts w:ascii="GHEA Grapalat" w:hAnsi="GHEA Grapalat"/>
          <w:sz w:val="20"/>
        </w:rPr>
        <w:t>պայմանների</w:t>
      </w:r>
      <w:r w:rsidRPr="00976578">
        <w:rPr>
          <w:rFonts w:ascii="GHEA Grapalat" w:hAnsi="GHEA Grapalat"/>
          <w:sz w:val="20"/>
          <w:lang w:val="af-ZA"/>
        </w:rPr>
        <w:t xml:space="preserve"> </w:t>
      </w:r>
      <w:r w:rsidRPr="00976578">
        <w:rPr>
          <w:rFonts w:ascii="GHEA Grapalat" w:hAnsi="GHEA Grapalat"/>
          <w:sz w:val="20"/>
        </w:rPr>
        <w:t>ամբողջական</w:t>
      </w:r>
      <w:r w:rsidRPr="00976578">
        <w:rPr>
          <w:rFonts w:ascii="GHEA Grapalat" w:hAnsi="GHEA Grapalat"/>
          <w:sz w:val="20"/>
          <w:lang w:val="af-ZA"/>
        </w:rPr>
        <w:t xml:space="preserve"> </w:t>
      </w:r>
      <w:r w:rsidRPr="00976578">
        <w:rPr>
          <w:rFonts w:ascii="GHEA Grapalat" w:hAnsi="GHEA Grapalat"/>
          <w:sz w:val="20"/>
        </w:rPr>
        <w:t>և</w:t>
      </w:r>
      <w:r w:rsidRPr="00976578">
        <w:rPr>
          <w:rFonts w:ascii="GHEA Grapalat" w:hAnsi="GHEA Grapalat"/>
          <w:sz w:val="20"/>
          <w:lang w:val="af-ZA"/>
        </w:rPr>
        <w:t xml:space="preserve"> </w:t>
      </w:r>
      <w:r w:rsidRPr="00976578">
        <w:rPr>
          <w:rFonts w:ascii="GHEA Grapalat" w:hAnsi="GHEA Grapalat"/>
          <w:sz w:val="20"/>
        </w:rPr>
        <w:t>համարժեք</w:t>
      </w:r>
      <w:r w:rsidRPr="00976578">
        <w:rPr>
          <w:rFonts w:ascii="GHEA Grapalat" w:hAnsi="GHEA Grapalat"/>
          <w:sz w:val="20"/>
          <w:lang w:val="af-ZA"/>
        </w:rPr>
        <w:t xml:space="preserve"> </w:t>
      </w:r>
      <w:r w:rsidRPr="00976578">
        <w:rPr>
          <w:rFonts w:ascii="GHEA Grapalat" w:hAnsi="GHEA Grapalat"/>
          <w:sz w:val="20"/>
        </w:rPr>
        <w:t>նկարագրությունը</w:t>
      </w:r>
      <w:r w:rsidRPr="00976578">
        <w:rPr>
          <w:rFonts w:ascii="GHEA Grapalat" w:hAnsi="GHEA Grapalat"/>
          <w:sz w:val="20"/>
          <w:lang w:val="af-ZA"/>
        </w:rPr>
        <w:t xml:space="preserve"> </w:t>
      </w:r>
      <w:r w:rsidRPr="00976578">
        <w:rPr>
          <w:rFonts w:ascii="GHEA Grapalat" w:hAnsi="GHEA Grapalat"/>
          <w:sz w:val="20"/>
        </w:rPr>
        <w:t>կազմում</w:t>
      </w:r>
      <w:r w:rsidRPr="00976578">
        <w:rPr>
          <w:rFonts w:ascii="GHEA Grapalat" w:hAnsi="GHEA Grapalat"/>
          <w:sz w:val="20"/>
          <w:lang w:val="af-ZA"/>
        </w:rPr>
        <w:t xml:space="preserve"> </w:t>
      </w:r>
      <w:r w:rsidRPr="00976578">
        <w:rPr>
          <w:rFonts w:ascii="GHEA Grapalat" w:hAnsi="GHEA Grapalat"/>
          <w:sz w:val="20"/>
        </w:rPr>
        <w:t>են</w:t>
      </w:r>
      <w:r w:rsidRPr="00976578">
        <w:rPr>
          <w:rFonts w:ascii="GHEA Grapalat" w:hAnsi="GHEA Grapalat"/>
          <w:sz w:val="20"/>
          <w:lang w:val="af-ZA"/>
        </w:rPr>
        <w:t xml:space="preserve"> </w:t>
      </w:r>
      <w:r w:rsidRPr="00976578">
        <w:rPr>
          <w:rFonts w:ascii="GHEA Grapalat" w:hAnsi="GHEA Grapalat"/>
          <w:sz w:val="20"/>
        </w:rPr>
        <w:t>կնքվելիք</w:t>
      </w:r>
      <w:r w:rsidRPr="00976578">
        <w:rPr>
          <w:rFonts w:ascii="GHEA Grapalat" w:hAnsi="GHEA Grapalat"/>
          <w:sz w:val="20"/>
          <w:lang w:val="af-ZA"/>
        </w:rPr>
        <w:t xml:space="preserve"> </w:t>
      </w:r>
      <w:r w:rsidRPr="00976578">
        <w:rPr>
          <w:rFonts w:ascii="GHEA Grapalat" w:hAnsi="GHEA Grapalat"/>
          <w:sz w:val="20"/>
        </w:rPr>
        <w:t>պայմանագրի</w:t>
      </w:r>
      <w:r w:rsidRPr="00976578">
        <w:rPr>
          <w:rFonts w:ascii="GHEA Grapalat" w:hAnsi="GHEA Grapalat"/>
          <w:sz w:val="20"/>
          <w:lang w:val="af-ZA"/>
        </w:rPr>
        <w:t xml:space="preserve"> </w:t>
      </w:r>
      <w:r w:rsidRPr="00976578">
        <w:rPr>
          <w:rFonts w:ascii="GHEA Grapalat" w:hAnsi="GHEA Grapalat"/>
          <w:sz w:val="20"/>
        </w:rPr>
        <w:t>անբաժանելի</w:t>
      </w:r>
      <w:r w:rsidRPr="00976578">
        <w:rPr>
          <w:rFonts w:ascii="GHEA Grapalat" w:hAnsi="GHEA Grapalat"/>
          <w:sz w:val="20"/>
          <w:lang w:val="af-ZA"/>
        </w:rPr>
        <w:t xml:space="preserve"> </w:t>
      </w:r>
      <w:r w:rsidRPr="00976578">
        <w:rPr>
          <w:rFonts w:ascii="GHEA Grapalat" w:hAnsi="GHEA Grapalat"/>
          <w:sz w:val="20"/>
        </w:rPr>
        <w:t>մասը</w:t>
      </w:r>
      <w:r w:rsidRPr="00976578">
        <w:rPr>
          <w:rFonts w:ascii="GHEA Grapalat" w:hAnsi="GHEA Grapalat"/>
          <w:sz w:val="20"/>
          <w:lang w:val="af-ZA"/>
        </w:rPr>
        <w:t xml:space="preserve">, </w:t>
      </w:r>
      <w:r w:rsidRPr="00976578">
        <w:rPr>
          <w:rFonts w:ascii="GHEA Grapalat" w:hAnsi="GHEA Grapalat"/>
          <w:sz w:val="20"/>
        </w:rPr>
        <w:t>որի</w:t>
      </w:r>
      <w:r w:rsidRPr="00976578">
        <w:rPr>
          <w:rFonts w:ascii="GHEA Grapalat" w:hAnsi="GHEA Grapalat"/>
          <w:sz w:val="20"/>
          <w:lang w:val="af-ZA"/>
        </w:rPr>
        <w:t xml:space="preserve"> </w:t>
      </w:r>
      <w:r w:rsidRPr="00976578">
        <w:rPr>
          <w:rFonts w:ascii="GHEA Grapalat" w:hAnsi="GHEA Grapalat"/>
          <w:sz w:val="20"/>
        </w:rPr>
        <w:t>նախագիծը</w:t>
      </w:r>
      <w:r w:rsidRPr="00976578">
        <w:rPr>
          <w:rFonts w:ascii="GHEA Grapalat" w:hAnsi="GHEA Grapalat"/>
          <w:sz w:val="20"/>
          <w:lang w:val="af-ZA"/>
        </w:rPr>
        <w:t xml:space="preserve"> </w:t>
      </w:r>
      <w:r w:rsidRPr="00976578">
        <w:rPr>
          <w:rFonts w:ascii="GHEA Grapalat" w:hAnsi="GHEA Grapalat"/>
          <w:sz w:val="20"/>
        </w:rPr>
        <w:t>ներկայացված</w:t>
      </w:r>
      <w:r w:rsidRPr="00976578">
        <w:rPr>
          <w:rFonts w:ascii="GHEA Grapalat" w:hAnsi="GHEA Grapalat"/>
          <w:sz w:val="20"/>
          <w:lang w:val="af-ZA"/>
        </w:rPr>
        <w:t xml:space="preserve"> </w:t>
      </w:r>
      <w:r w:rsidRPr="00976578">
        <w:rPr>
          <w:rFonts w:ascii="GHEA Grapalat" w:hAnsi="GHEA Grapalat"/>
          <w:sz w:val="20"/>
        </w:rPr>
        <w:t>է</w:t>
      </w:r>
      <w:r w:rsidRPr="00976578">
        <w:rPr>
          <w:rFonts w:ascii="GHEA Grapalat" w:hAnsi="GHEA Grapalat"/>
          <w:sz w:val="20"/>
          <w:lang w:val="af-ZA"/>
        </w:rPr>
        <w:t xml:space="preserve"> </w:t>
      </w:r>
      <w:r w:rsidRPr="00976578">
        <w:rPr>
          <w:rFonts w:ascii="GHEA Grapalat" w:hAnsi="GHEA Grapalat"/>
          <w:sz w:val="20"/>
        </w:rPr>
        <w:t>սույն</w:t>
      </w:r>
      <w:r w:rsidRPr="00976578">
        <w:rPr>
          <w:rFonts w:ascii="GHEA Grapalat" w:hAnsi="GHEA Grapalat"/>
          <w:sz w:val="20"/>
          <w:lang w:val="af-ZA"/>
        </w:rPr>
        <w:t xml:space="preserve"> </w:t>
      </w:r>
      <w:r w:rsidRPr="00976578">
        <w:rPr>
          <w:rFonts w:ascii="GHEA Grapalat" w:hAnsi="GHEA Grapalat"/>
          <w:sz w:val="20"/>
        </w:rPr>
        <w:t>հրավերի</w:t>
      </w:r>
      <w:r w:rsidRPr="00976578">
        <w:rPr>
          <w:rFonts w:ascii="GHEA Grapalat" w:hAnsi="GHEA Grapalat"/>
          <w:sz w:val="20"/>
          <w:lang w:val="af-ZA"/>
        </w:rPr>
        <w:t xml:space="preserve"> N 6 </w:t>
      </w:r>
      <w:r w:rsidRPr="00976578">
        <w:rPr>
          <w:rFonts w:ascii="GHEA Grapalat" w:hAnsi="GHEA Grapalat"/>
          <w:sz w:val="20"/>
        </w:rPr>
        <w:t>հավելվածում։</w:t>
      </w:r>
    </w:p>
    <w:p w14:paraId="10DE7D2D" w14:textId="77777777" w:rsidR="000E16AA" w:rsidRPr="00976578" w:rsidRDefault="000E16AA" w:rsidP="00976578">
      <w:pPr>
        <w:spacing w:after="0"/>
        <w:ind w:firstLine="567"/>
        <w:rPr>
          <w:rFonts w:ascii="GHEA Grapalat" w:hAnsi="GHEA Grapalat" w:cs="Sylfaen"/>
          <w:i/>
          <w:sz w:val="20"/>
          <w:lang w:val="es-ES"/>
        </w:rPr>
      </w:pPr>
    </w:p>
    <w:p w14:paraId="4274D20F" w14:textId="4B7D4AED" w:rsidR="000E16AA" w:rsidRPr="00976578" w:rsidRDefault="000E16AA" w:rsidP="00976578">
      <w:pPr>
        <w:spacing w:after="0"/>
        <w:jc w:val="center"/>
        <w:rPr>
          <w:rFonts w:ascii="GHEA Grapalat" w:hAnsi="GHEA Grapalat"/>
          <w:b/>
          <w:sz w:val="20"/>
          <w:lang w:val="es-ES"/>
        </w:rPr>
      </w:pPr>
      <w:r w:rsidRPr="00976578">
        <w:rPr>
          <w:rFonts w:ascii="GHEA Grapalat" w:hAnsi="GHEA Grapalat"/>
          <w:b/>
          <w:sz w:val="20"/>
          <w:lang w:val="es-ES"/>
        </w:rPr>
        <w:t xml:space="preserve">2.  </w:t>
      </w:r>
      <w:r w:rsidRPr="00976578">
        <w:rPr>
          <w:rFonts w:ascii="GHEA Grapalat" w:hAnsi="GHEA Grapalat" w:cs="Sylfaen"/>
          <w:b/>
          <w:sz w:val="20"/>
        </w:rPr>
        <w:t>ՄԱՍՆԱԿՑԻ</w:t>
      </w:r>
      <w:r w:rsidRPr="00976578">
        <w:rPr>
          <w:rFonts w:ascii="GHEA Grapalat" w:hAnsi="GHEA Grapalat"/>
          <w:b/>
          <w:sz w:val="20"/>
          <w:lang w:val="es-ES"/>
        </w:rPr>
        <w:t xml:space="preserve"> </w:t>
      </w:r>
      <w:r w:rsidRPr="00976578">
        <w:rPr>
          <w:rFonts w:ascii="GHEA Grapalat" w:hAnsi="GHEA Grapalat" w:cs="Sylfaen"/>
          <w:b/>
          <w:sz w:val="20"/>
        </w:rPr>
        <w:t>ՄԱՍՆԱԿՑՈՒԹՅԱՆ</w:t>
      </w:r>
      <w:r w:rsidRPr="00976578">
        <w:rPr>
          <w:rFonts w:ascii="GHEA Grapalat" w:hAnsi="GHEA Grapalat"/>
          <w:b/>
          <w:sz w:val="20"/>
          <w:lang w:val="es-ES"/>
        </w:rPr>
        <w:t xml:space="preserve"> </w:t>
      </w:r>
      <w:r w:rsidRPr="00976578">
        <w:rPr>
          <w:rFonts w:ascii="GHEA Grapalat" w:hAnsi="GHEA Grapalat" w:cs="Sylfaen"/>
          <w:b/>
          <w:sz w:val="20"/>
        </w:rPr>
        <w:t>ԻՐԱՎՈՒՆՔԻ</w:t>
      </w:r>
      <w:r w:rsidRPr="00976578">
        <w:rPr>
          <w:rFonts w:ascii="GHEA Grapalat" w:hAnsi="GHEA Grapalat"/>
          <w:b/>
          <w:sz w:val="20"/>
          <w:lang w:val="es-ES"/>
        </w:rPr>
        <w:t xml:space="preserve"> </w:t>
      </w:r>
      <w:r w:rsidRPr="00976578">
        <w:rPr>
          <w:rFonts w:ascii="GHEA Grapalat" w:hAnsi="GHEA Grapalat" w:cs="Sylfaen"/>
          <w:b/>
          <w:sz w:val="20"/>
        </w:rPr>
        <w:t>ՊԱՀԱՆՋՆԵՐԸ</w:t>
      </w:r>
      <w:r w:rsidRPr="00976578">
        <w:rPr>
          <w:rFonts w:ascii="GHEA Grapalat" w:hAnsi="GHEA Grapalat"/>
          <w:b/>
          <w:sz w:val="20"/>
          <w:lang w:val="es-ES"/>
        </w:rPr>
        <w:t xml:space="preserve">, </w:t>
      </w:r>
      <w:r w:rsidRPr="00976578">
        <w:rPr>
          <w:rFonts w:ascii="GHEA Grapalat" w:hAnsi="GHEA Grapalat" w:cs="Sylfaen"/>
          <w:b/>
          <w:sz w:val="20"/>
        </w:rPr>
        <w:t>ՈՐԱԿԱՎՈՐՄԱՆ</w:t>
      </w:r>
      <w:r w:rsidRPr="00976578">
        <w:rPr>
          <w:rFonts w:ascii="GHEA Grapalat" w:hAnsi="GHEA Grapalat"/>
          <w:b/>
          <w:sz w:val="20"/>
          <w:lang w:val="es-ES"/>
        </w:rPr>
        <w:t xml:space="preserve"> </w:t>
      </w:r>
      <w:r w:rsidR="000F1E25" w:rsidRPr="00976578">
        <w:rPr>
          <w:rFonts w:ascii="GHEA Grapalat" w:hAnsi="GHEA Grapalat" w:cs="Sylfaen"/>
          <w:b/>
          <w:sz w:val="20"/>
        </w:rPr>
        <w:t>ՉԱՓԱՆԻՇՆԵՐԸ</w:t>
      </w:r>
      <w:r w:rsidR="000F1E25" w:rsidRPr="00976578">
        <w:rPr>
          <w:rFonts w:ascii="GHEA Grapalat" w:hAnsi="GHEA Grapalat"/>
          <w:b/>
          <w:sz w:val="20"/>
          <w:lang w:val="es-ES"/>
        </w:rPr>
        <w:t xml:space="preserve"> ԵՎ</w:t>
      </w:r>
      <w:r w:rsidRPr="00976578">
        <w:rPr>
          <w:rFonts w:ascii="GHEA Grapalat" w:hAnsi="GHEA Grapalat"/>
          <w:b/>
          <w:sz w:val="20"/>
          <w:lang w:val="es-ES"/>
        </w:rPr>
        <w:t xml:space="preserve"> </w:t>
      </w:r>
      <w:r w:rsidRPr="00976578">
        <w:rPr>
          <w:rFonts w:ascii="GHEA Grapalat" w:hAnsi="GHEA Grapalat" w:cs="Sylfaen"/>
          <w:b/>
          <w:sz w:val="20"/>
        </w:rPr>
        <w:t>ԴՐԱՆՑ</w:t>
      </w:r>
      <w:r w:rsidRPr="00976578">
        <w:rPr>
          <w:rFonts w:ascii="GHEA Grapalat" w:hAnsi="GHEA Grapalat"/>
          <w:b/>
          <w:sz w:val="20"/>
          <w:lang w:val="es-ES"/>
        </w:rPr>
        <w:t xml:space="preserve"> </w:t>
      </w:r>
      <w:r w:rsidRPr="00976578">
        <w:rPr>
          <w:rFonts w:ascii="GHEA Grapalat" w:hAnsi="GHEA Grapalat" w:cs="Sylfaen"/>
          <w:b/>
          <w:sz w:val="20"/>
          <w:lang w:val="es-ES"/>
        </w:rPr>
        <w:t>Գ</w:t>
      </w:r>
      <w:r w:rsidRPr="00976578">
        <w:rPr>
          <w:rFonts w:ascii="GHEA Grapalat" w:hAnsi="GHEA Grapalat" w:cs="Sylfaen"/>
          <w:b/>
          <w:sz w:val="20"/>
        </w:rPr>
        <w:t>ՆԱՀԱՏՄԱՆ</w:t>
      </w:r>
      <w:r w:rsidRPr="00976578">
        <w:rPr>
          <w:rFonts w:ascii="GHEA Grapalat" w:hAnsi="GHEA Grapalat"/>
          <w:b/>
          <w:sz w:val="20"/>
          <w:lang w:val="es-ES"/>
        </w:rPr>
        <w:t xml:space="preserve"> </w:t>
      </w:r>
      <w:r w:rsidRPr="00976578">
        <w:rPr>
          <w:rFonts w:ascii="GHEA Grapalat" w:hAnsi="GHEA Grapalat" w:cs="Sylfaen"/>
          <w:b/>
          <w:sz w:val="20"/>
        </w:rPr>
        <w:t>ԿԱՐ</w:t>
      </w:r>
      <w:r w:rsidRPr="00976578">
        <w:rPr>
          <w:rFonts w:ascii="GHEA Grapalat" w:hAnsi="GHEA Grapalat" w:cs="Sylfaen"/>
          <w:b/>
          <w:sz w:val="20"/>
          <w:lang w:val="es-ES"/>
        </w:rPr>
        <w:t>Գ</w:t>
      </w:r>
      <w:r w:rsidRPr="00976578">
        <w:rPr>
          <w:rFonts w:ascii="GHEA Grapalat" w:hAnsi="GHEA Grapalat" w:cs="Sylfaen"/>
          <w:b/>
          <w:sz w:val="20"/>
        </w:rPr>
        <w:t>Ը</w:t>
      </w:r>
      <w:r w:rsidRPr="00976578">
        <w:rPr>
          <w:rFonts w:ascii="GHEA Grapalat" w:hAnsi="GHEA Grapalat"/>
          <w:b/>
          <w:sz w:val="20"/>
          <w:lang w:val="es-ES"/>
        </w:rPr>
        <w:t xml:space="preserve"> </w:t>
      </w:r>
    </w:p>
    <w:p w14:paraId="16AB5175" w14:textId="77777777" w:rsidR="000E16AA" w:rsidRPr="00976578" w:rsidRDefault="000E16AA" w:rsidP="00976578">
      <w:pPr>
        <w:spacing w:after="0"/>
        <w:ind w:firstLine="567"/>
        <w:jc w:val="both"/>
        <w:rPr>
          <w:rFonts w:ascii="GHEA Grapalat" w:hAnsi="GHEA Grapalat"/>
          <w:lang w:val="es-ES"/>
        </w:rPr>
      </w:pPr>
    </w:p>
    <w:p w14:paraId="4560BE56" w14:textId="20B03393" w:rsidR="000E16AA" w:rsidRPr="00976578" w:rsidRDefault="000E16AA" w:rsidP="00976578">
      <w:pPr>
        <w:spacing w:after="0"/>
        <w:ind w:firstLine="567"/>
        <w:jc w:val="both"/>
        <w:rPr>
          <w:rFonts w:ascii="GHEA Grapalat" w:hAnsi="GHEA Grapalat" w:cs="Arial Armenian"/>
          <w:sz w:val="20"/>
          <w:lang w:val="es-ES"/>
        </w:rPr>
      </w:pPr>
      <w:r w:rsidRPr="00976578">
        <w:rPr>
          <w:rFonts w:ascii="GHEA Grapalat" w:hAnsi="GHEA Grapalat" w:cs="Arial Armenian"/>
          <w:sz w:val="20"/>
          <w:lang w:val="es-ES"/>
        </w:rPr>
        <w:t xml:space="preserve">2.1 </w:t>
      </w:r>
      <w:r w:rsidRPr="00976578">
        <w:rPr>
          <w:rFonts w:ascii="GHEA Grapalat" w:hAnsi="GHEA Grapalat" w:cs="Sylfaen"/>
          <w:sz w:val="20"/>
          <w:lang w:val="ru-RU"/>
        </w:rPr>
        <w:t>Սույն</w:t>
      </w:r>
      <w:r w:rsidRPr="00976578">
        <w:rPr>
          <w:rFonts w:ascii="GHEA Grapalat" w:hAnsi="GHEA Grapalat" w:cs="Arial Armenian"/>
          <w:sz w:val="20"/>
          <w:lang w:val="es-ES"/>
        </w:rPr>
        <w:t xml:space="preserve"> ընթացակարգին </w:t>
      </w:r>
      <w:r w:rsidRPr="00976578">
        <w:rPr>
          <w:rFonts w:ascii="GHEA Grapalat" w:hAnsi="GHEA Grapalat" w:cs="Sylfaen"/>
          <w:sz w:val="20"/>
          <w:lang w:val="ru-RU"/>
        </w:rPr>
        <w:t>մասնակցելու</w:t>
      </w:r>
      <w:r w:rsidRPr="00976578">
        <w:rPr>
          <w:rFonts w:ascii="GHEA Grapalat" w:hAnsi="GHEA Grapalat" w:cs="Arial Armenian"/>
          <w:sz w:val="20"/>
          <w:lang w:val="es-ES"/>
        </w:rPr>
        <w:t xml:space="preserve"> </w:t>
      </w:r>
      <w:r w:rsidRPr="00976578">
        <w:rPr>
          <w:rFonts w:ascii="GHEA Grapalat" w:hAnsi="GHEA Grapalat" w:cs="Sylfaen"/>
          <w:sz w:val="20"/>
          <w:lang w:val="ru-RU"/>
        </w:rPr>
        <w:t>իրավունք</w:t>
      </w:r>
      <w:r w:rsidRPr="00976578">
        <w:rPr>
          <w:rFonts w:ascii="GHEA Grapalat" w:hAnsi="GHEA Grapalat" w:cs="Arial Armenian"/>
          <w:sz w:val="20"/>
          <w:lang w:val="es-ES"/>
        </w:rPr>
        <w:t xml:space="preserve"> </w:t>
      </w:r>
      <w:r w:rsidRPr="00976578">
        <w:rPr>
          <w:rFonts w:ascii="GHEA Grapalat" w:hAnsi="GHEA Grapalat" w:cs="Sylfaen"/>
          <w:sz w:val="20"/>
          <w:lang w:val="ru-RU"/>
        </w:rPr>
        <w:t>չունեն</w:t>
      </w:r>
      <w:r w:rsidRPr="00976578">
        <w:rPr>
          <w:rFonts w:ascii="GHEA Grapalat" w:hAnsi="GHEA Grapalat" w:cs="Arial Armenian"/>
          <w:sz w:val="20"/>
          <w:lang w:val="es-ES"/>
        </w:rPr>
        <w:t xml:space="preserve"> </w:t>
      </w:r>
      <w:r w:rsidRPr="00976578">
        <w:rPr>
          <w:rFonts w:ascii="GHEA Grapalat" w:hAnsi="GHEA Grapalat" w:cs="Sylfaen"/>
          <w:sz w:val="20"/>
          <w:lang w:val="ru-RU"/>
        </w:rPr>
        <w:t>անձինք</w:t>
      </w:r>
      <w:r w:rsidRPr="00976578">
        <w:rPr>
          <w:rFonts w:ascii="GHEA Grapalat" w:hAnsi="GHEA Grapalat" w:cs="Sylfaen"/>
          <w:sz w:val="20"/>
          <w:lang w:val="es-ES"/>
        </w:rPr>
        <w:t>.</w:t>
      </w:r>
    </w:p>
    <w:p w14:paraId="2B72B200" w14:textId="77777777" w:rsidR="000E16AA" w:rsidRPr="00976578" w:rsidRDefault="000E16AA" w:rsidP="00976578">
      <w:pPr>
        <w:spacing w:after="0"/>
        <w:ind w:firstLine="567"/>
        <w:jc w:val="both"/>
        <w:rPr>
          <w:rFonts w:ascii="GHEA Grapalat" w:hAnsi="GHEA Grapalat"/>
          <w:sz w:val="20"/>
          <w:szCs w:val="20"/>
          <w:lang w:val="es-ES"/>
        </w:rPr>
      </w:pPr>
      <w:r w:rsidRPr="00976578">
        <w:rPr>
          <w:rFonts w:ascii="GHEA Grapalat" w:hAnsi="GHEA Grapalat"/>
          <w:sz w:val="20"/>
          <w:szCs w:val="20"/>
          <w:lang w:val="es-ES"/>
        </w:rPr>
        <w:t xml:space="preserve">1) </w:t>
      </w:r>
      <w:r w:rsidRPr="00976578">
        <w:rPr>
          <w:rFonts w:ascii="GHEA Grapalat" w:hAnsi="GHEA Grapalat" w:cs="Sylfaen"/>
          <w:sz w:val="20"/>
          <w:szCs w:val="20"/>
        </w:rPr>
        <w:t>որոնք</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հայտը</w:t>
      </w:r>
      <w:r w:rsidRPr="00976578">
        <w:rPr>
          <w:rFonts w:ascii="GHEA Grapalat" w:hAnsi="GHEA Grapalat" w:cs="Sylfaen"/>
          <w:sz w:val="20"/>
          <w:szCs w:val="20"/>
          <w:lang w:val="es-ES"/>
        </w:rPr>
        <w:t xml:space="preserve"> </w:t>
      </w:r>
      <w:r w:rsidRPr="00976578">
        <w:rPr>
          <w:rFonts w:ascii="GHEA Grapalat" w:hAnsi="GHEA Grapalat" w:cs="Sylfaen"/>
          <w:sz w:val="20"/>
          <w:szCs w:val="20"/>
        </w:rPr>
        <w:t>ներկայացնելու</w:t>
      </w:r>
      <w:r w:rsidRPr="00976578">
        <w:rPr>
          <w:rFonts w:ascii="GHEA Grapalat" w:hAnsi="GHEA Grapalat" w:cs="Sylfaen"/>
          <w:sz w:val="20"/>
          <w:szCs w:val="20"/>
          <w:lang w:val="es-ES"/>
        </w:rPr>
        <w:t xml:space="preserve"> </w:t>
      </w:r>
      <w:r w:rsidRPr="00976578">
        <w:rPr>
          <w:rFonts w:ascii="GHEA Grapalat" w:hAnsi="GHEA Grapalat" w:cs="Sylfaen"/>
          <w:sz w:val="20"/>
          <w:szCs w:val="20"/>
        </w:rPr>
        <w:t>օրվա</w:t>
      </w:r>
      <w:r w:rsidRPr="00976578">
        <w:rPr>
          <w:rFonts w:ascii="GHEA Grapalat" w:hAnsi="GHEA Grapalat" w:cs="Sylfaen"/>
          <w:sz w:val="20"/>
          <w:szCs w:val="20"/>
          <w:lang w:val="es-ES"/>
        </w:rPr>
        <w:t xml:space="preserve"> </w:t>
      </w:r>
      <w:r w:rsidRPr="00976578">
        <w:rPr>
          <w:rFonts w:ascii="GHEA Grapalat" w:hAnsi="GHEA Grapalat" w:cs="Sylfaen"/>
          <w:sz w:val="20"/>
          <w:szCs w:val="20"/>
        </w:rPr>
        <w:t>դրությամբ</w:t>
      </w:r>
      <w:r w:rsidRPr="00976578">
        <w:rPr>
          <w:rFonts w:ascii="GHEA Grapalat" w:hAnsi="GHEA Grapalat" w:cs="Sylfaen"/>
          <w:sz w:val="20"/>
          <w:szCs w:val="20"/>
          <w:lang w:val="es-ES"/>
        </w:rPr>
        <w:t xml:space="preserve"> </w:t>
      </w:r>
      <w:r w:rsidRPr="00976578">
        <w:rPr>
          <w:rFonts w:ascii="GHEA Grapalat" w:hAnsi="GHEA Grapalat" w:cs="Sylfaen"/>
          <w:sz w:val="20"/>
          <w:szCs w:val="20"/>
        </w:rPr>
        <w:t>դատական</w:t>
      </w:r>
      <w:r w:rsidRPr="00976578">
        <w:rPr>
          <w:rFonts w:ascii="GHEA Grapalat" w:hAnsi="GHEA Grapalat"/>
          <w:sz w:val="20"/>
          <w:szCs w:val="20"/>
          <w:lang w:val="es-ES"/>
        </w:rPr>
        <w:t xml:space="preserve"> </w:t>
      </w:r>
      <w:r w:rsidRPr="00976578">
        <w:rPr>
          <w:rFonts w:ascii="GHEA Grapalat" w:hAnsi="GHEA Grapalat" w:cs="Sylfaen"/>
          <w:sz w:val="20"/>
          <w:szCs w:val="20"/>
        </w:rPr>
        <w:t>կարգով</w:t>
      </w:r>
      <w:r w:rsidRPr="00976578">
        <w:rPr>
          <w:rFonts w:ascii="GHEA Grapalat" w:hAnsi="GHEA Grapalat"/>
          <w:sz w:val="20"/>
          <w:szCs w:val="20"/>
          <w:lang w:val="es-ES"/>
        </w:rPr>
        <w:t xml:space="preserve"> </w:t>
      </w:r>
      <w:r w:rsidRPr="00976578">
        <w:rPr>
          <w:rFonts w:ascii="GHEA Grapalat" w:hAnsi="GHEA Grapalat" w:cs="Sylfaen"/>
          <w:sz w:val="20"/>
          <w:szCs w:val="20"/>
        </w:rPr>
        <w:t>ճանաչվել</w:t>
      </w:r>
      <w:r w:rsidRPr="00976578">
        <w:rPr>
          <w:rFonts w:ascii="GHEA Grapalat" w:hAnsi="GHEA Grapalat"/>
          <w:sz w:val="20"/>
          <w:szCs w:val="20"/>
          <w:lang w:val="es-ES"/>
        </w:rPr>
        <w:t xml:space="preserve"> </w:t>
      </w:r>
      <w:r w:rsidRPr="00976578">
        <w:rPr>
          <w:rFonts w:ascii="GHEA Grapalat" w:hAnsi="GHEA Grapalat" w:cs="Sylfaen"/>
          <w:sz w:val="20"/>
          <w:szCs w:val="20"/>
        </w:rPr>
        <w:t>են</w:t>
      </w:r>
      <w:r w:rsidRPr="00976578">
        <w:rPr>
          <w:rFonts w:ascii="GHEA Grapalat" w:hAnsi="GHEA Grapalat"/>
          <w:sz w:val="20"/>
          <w:szCs w:val="20"/>
          <w:lang w:val="es-ES"/>
        </w:rPr>
        <w:t xml:space="preserve"> </w:t>
      </w:r>
      <w:r w:rsidRPr="00976578">
        <w:rPr>
          <w:rFonts w:ascii="GHEA Grapalat" w:hAnsi="GHEA Grapalat" w:cs="Sylfaen"/>
          <w:sz w:val="20"/>
          <w:szCs w:val="20"/>
        </w:rPr>
        <w:t>սնանկ</w:t>
      </w:r>
      <w:r w:rsidRPr="00976578">
        <w:rPr>
          <w:rFonts w:ascii="GHEA Grapalat" w:hAnsi="GHEA Grapalat"/>
          <w:sz w:val="20"/>
          <w:szCs w:val="20"/>
          <w:lang w:val="es-ES"/>
        </w:rPr>
        <w:t xml:space="preserve">. </w:t>
      </w:r>
    </w:p>
    <w:p w14:paraId="6A236BC9" w14:textId="77777777" w:rsidR="000E16AA" w:rsidRPr="00976578" w:rsidRDefault="000E16AA" w:rsidP="00976578">
      <w:pPr>
        <w:tabs>
          <w:tab w:val="left" w:pos="7200"/>
        </w:tabs>
        <w:spacing w:after="0"/>
        <w:ind w:firstLine="567"/>
        <w:jc w:val="both"/>
        <w:rPr>
          <w:rFonts w:ascii="GHEA Grapalat" w:hAnsi="GHEA Grapalat"/>
          <w:sz w:val="20"/>
          <w:szCs w:val="20"/>
          <w:lang w:val="es-ES"/>
        </w:rPr>
      </w:pPr>
      <w:r w:rsidRPr="00976578">
        <w:rPr>
          <w:rFonts w:ascii="GHEA Grapalat" w:hAnsi="GHEA Grapalat"/>
          <w:sz w:val="20"/>
          <w:szCs w:val="20"/>
          <w:lang w:val="es-ES"/>
        </w:rPr>
        <w:t xml:space="preserve">2) </w:t>
      </w:r>
      <w:r w:rsidRPr="00976578">
        <w:rPr>
          <w:rFonts w:ascii="GHEA Grapalat" w:hAnsi="GHEA Grapalat" w:cs="Sylfaen"/>
          <w:sz w:val="20"/>
          <w:szCs w:val="20"/>
        </w:rPr>
        <w:t>որոնք</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հայտը</w:t>
      </w:r>
      <w:r w:rsidRPr="00976578">
        <w:rPr>
          <w:rFonts w:ascii="GHEA Grapalat" w:hAnsi="GHEA Grapalat" w:cs="Sylfaen"/>
          <w:sz w:val="20"/>
          <w:szCs w:val="20"/>
          <w:lang w:val="es-ES"/>
        </w:rPr>
        <w:t xml:space="preserve"> </w:t>
      </w:r>
      <w:r w:rsidRPr="00976578">
        <w:rPr>
          <w:rFonts w:ascii="GHEA Grapalat" w:hAnsi="GHEA Grapalat" w:cs="Sylfaen"/>
          <w:sz w:val="20"/>
          <w:szCs w:val="20"/>
        </w:rPr>
        <w:t>ներկայացնելու</w:t>
      </w:r>
      <w:r w:rsidRPr="00976578">
        <w:rPr>
          <w:rFonts w:ascii="GHEA Grapalat" w:hAnsi="GHEA Grapalat" w:cs="Sylfaen"/>
          <w:sz w:val="20"/>
          <w:szCs w:val="20"/>
          <w:lang w:val="es-ES"/>
        </w:rPr>
        <w:t xml:space="preserve"> </w:t>
      </w:r>
      <w:r w:rsidRPr="00976578">
        <w:rPr>
          <w:rFonts w:ascii="GHEA Grapalat" w:hAnsi="GHEA Grapalat" w:cs="Sylfaen"/>
          <w:sz w:val="20"/>
          <w:szCs w:val="20"/>
        </w:rPr>
        <w:t>օրվա</w:t>
      </w:r>
      <w:r w:rsidRPr="00976578">
        <w:rPr>
          <w:rFonts w:ascii="GHEA Grapalat" w:hAnsi="GHEA Grapalat" w:cs="Sylfaen"/>
          <w:sz w:val="20"/>
          <w:szCs w:val="20"/>
          <w:lang w:val="es-ES"/>
        </w:rPr>
        <w:t xml:space="preserve"> </w:t>
      </w:r>
      <w:r w:rsidRPr="00976578">
        <w:rPr>
          <w:rFonts w:ascii="GHEA Grapalat" w:hAnsi="GHEA Grapalat" w:cs="Sylfaen"/>
          <w:sz w:val="20"/>
          <w:szCs w:val="20"/>
        </w:rPr>
        <w:t>դրությամբ</w:t>
      </w:r>
      <w:r w:rsidRPr="00976578">
        <w:rPr>
          <w:rFonts w:ascii="GHEA Grapalat" w:hAnsi="GHEA Grapalat" w:cs="Sylfaen"/>
          <w:sz w:val="20"/>
          <w:szCs w:val="20"/>
          <w:lang w:val="es-ES"/>
        </w:rPr>
        <w:t xml:space="preserve"> </w:t>
      </w:r>
      <w:r w:rsidRPr="00976578">
        <w:rPr>
          <w:rFonts w:ascii="GHEA Grapalat" w:hAnsi="GHEA Grapalat"/>
          <w:sz w:val="20"/>
          <w:szCs w:val="20"/>
        </w:rPr>
        <w:t>հարկային</w:t>
      </w:r>
      <w:r w:rsidRPr="00976578">
        <w:rPr>
          <w:rFonts w:ascii="GHEA Grapalat" w:hAnsi="GHEA Grapalat"/>
          <w:sz w:val="20"/>
          <w:szCs w:val="20"/>
          <w:lang w:val="es-ES"/>
        </w:rPr>
        <w:t xml:space="preserve"> </w:t>
      </w:r>
      <w:r w:rsidRPr="00976578">
        <w:rPr>
          <w:rFonts w:ascii="GHEA Grapalat" w:hAnsi="GHEA Grapalat"/>
          <w:sz w:val="20"/>
          <w:szCs w:val="20"/>
        </w:rPr>
        <w:t>մարմնի</w:t>
      </w:r>
      <w:r w:rsidRPr="00976578">
        <w:rPr>
          <w:rFonts w:ascii="GHEA Grapalat" w:hAnsi="GHEA Grapalat"/>
          <w:sz w:val="20"/>
          <w:szCs w:val="20"/>
          <w:lang w:val="es-ES"/>
        </w:rPr>
        <w:t xml:space="preserve"> </w:t>
      </w:r>
      <w:r w:rsidRPr="00976578">
        <w:rPr>
          <w:rFonts w:ascii="GHEA Grapalat" w:hAnsi="GHEA Grapalat"/>
          <w:sz w:val="20"/>
          <w:szCs w:val="20"/>
        </w:rPr>
        <w:t>կողմից</w:t>
      </w:r>
      <w:r w:rsidRPr="00976578">
        <w:rPr>
          <w:rFonts w:ascii="GHEA Grapalat" w:hAnsi="GHEA Grapalat"/>
          <w:sz w:val="20"/>
          <w:szCs w:val="20"/>
          <w:lang w:val="es-ES"/>
        </w:rPr>
        <w:t xml:space="preserve"> </w:t>
      </w:r>
      <w:r w:rsidRPr="00976578">
        <w:rPr>
          <w:rFonts w:ascii="GHEA Grapalat" w:hAnsi="GHEA Grapalat"/>
          <w:sz w:val="20"/>
          <w:szCs w:val="20"/>
        </w:rPr>
        <w:t>վերահսկվող</w:t>
      </w:r>
      <w:r w:rsidRPr="00976578">
        <w:rPr>
          <w:rFonts w:ascii="GHEA Grapalat" w:hAnsi="GHEA Grapalat"/>
          <w:sz w:val="20"/>
          <w:szCs w:val="20"/>
          <w:lang w:val="es-ES"/>
        </w:rPr>
        <w:t xml:space="preserve"> </w:t>
      </w:r>
      <w:r w:rsidRPr="00976578">
        <w:rPr>
          <w:rFonts w:ascii="GHEA Grapalat" w:hAnsi="GHEA Grapalat"/>
          <w:sz w:val="20"/>
          <w:szCs w:val="20"/>
        </w:rPr>
        <w:t>եկամուտների</w:t>
      </w:r>
      <w:r w:rsidRPr="00976578">
        <w:rPr>
          <w:rFonts w:ascii="GHEA Grapalat" w:hAnsi="GHEA Grapalat"/>
          <w:sz w:val="20"/>
          <w:szCs w:val="20"/>
          <w:lang w:val="es-ES"/>
        </w:rPr>
        <w:t xml:space="preserve"> </w:t>
      </w:r>
      <w:r w:rsidRPr="00976578">
        <w:rPr>
          <w:rFonts w:ascii="GHEA Grapalat" w:hAnsi="GHEA Grapalat"/>
          <w:sz w:val="20"/>
          <w:szCs w:val="20"/>
        </w:rPr>
        <w:t>գծով</w:t>
      </w:r>
      <w:r w:rsidRPr="00976578">
        <w:rPr>
          <w:rFonts w:ascii="GHEA Grapalat" w:hAnsi="GHEA Grapalat"/>
          <w:sz w:val="20"/>
          <w:szCs w:val="20"/>
          <w:lang w:val="es-ES"/>
        </w:rPr>
        <w:t xml:space="preserve"> </w:t>
      </w:r>
      <w:r w:rsidRPr="00976578">
        <w:rPr>
          <w:rFonts w:ascii="GHEA Grapalat" w:hAnsi="GHEA Grapalat" w:cs="Sylfaen"/>
          <w:sz w:val="20"/>
          <w:szCs w:val="20"/>
        </w:rPr>
        <w:t>ունեն</w:t>
      </w:r>
      <w:r w:rsidRPr="00976578">
        <w:rPr>
          <w:rFonts w:ascii="GHEA Grapalat" w:hAnsi="GHEA Grapalat"/>
          <w:sz w:val="20"/>
          <w:szCs w:val="20"/>
          <w:lang w:val="es-ES"/>
        </w:rPr>
        <w:t xml:space="preserve"> </w:t>
      </w:r>
      <w:r w:rsidRPr="00976578">
        <w:rPr>
          <w:rFonts w:ascii="GHEA Grapalat" w:hAnsi="GHEA Grapalat" w:cs="Sylfaen"/>
          <w:sz w:val="20"/>
          <w:szCs w:val="20"/>
        </w:rPr>
        <w:t>իրենց</w:t>
      </w:r>
      <w:r w:rsidRPr="00976578">
        <w:rPr>
          <w:rFonts w:ascii="GHEA Grapalat" w:hAnsi="GHEA Grapalat" w:cs="Sylfaen"/>
          <w:sz w:val="20"/>
          <w:szCs w:val="20"/>
          <w:lang w:val="es-ES"/>
        </w:rPr>
        <w:t xml:space="preserve"> </w:t>
      </w:r>
      <w:r w:rsidRPr="00976578">
        <w:rPr>
          <w:rFonts w:ascii="GHEA Grapalat" w:hAnsi="GHEA Grapalat" w:cs="Sylfaen"/>
          <w:sz w:val="20"/>
          <w:szCs w:val="20"/>
        </w:rPr>
        <w:t>ներկայացրած</w:t>
      </w:r>
      <w:r w:rsidRPr="00976578">
        <w:rPr>
          <w:rFonts w:ascii="GHEA Grapalat" w:hAnsi="GHEA Grapalat" w:cs="Sylfaen"/>
          <w:sz w:val="20"/>
          <w:szCs w:val="20"/>
          <w:lang w:val="es-ES"/>
        </w:rPr>
        <w:t xml:space="preserve"> </w:t>
      </w:r>
      <w:r w:rsidRPr="00976578">
        <w:rPr>
          <w:rFonts w:ascii="GHEA Grapalat" w:hAnsi="GHEA Grapalat" w:cs="Sylfaen"/>
          <w:sz w:val="20"/>
          <w:szCs w:val="20"/>
        </w:rPr>
        <w:t>գնային</w:t>
      </w:r>
      <w:r w:rsidRPr="00976578">
        <w:rPr>
          <w:rFonts w:ascii="GHEA Grapalat" w:hAnsi="GHEA Grapalat" w:cs="Sylfaen"/>
          <w:sz w:val="20"/>
          <w:szCs w:val="20"/>
          <w:lang w:val="es-ES"/>
        </w:rPr>
        <w:t xml:space="preserve"> </w:t>
      </w:r>
      <w:r w:rsidRPr="00976578">
        <w:rPr>
          <w:rFonts w:ascii="GHEA Grapalat" w:hAnsi="GHEA Grapalat" w:cs="Sylfaen"/>
          <w:sz w:val="20"/>
          <w:szCs w:val="20"/>
        </w:rPr>
        <w:t>առաջարկի</w:t>
      </w:r>
      <w:r w:rsidRPr="00976578">
        <w:rPr>
          <w:rFonts w:ascii="GHEA Grapalat" w:hAnsi="GHEA Grapalat" w:cs="Sylfaen"/>
          <w:sz w:val="20"/>
          <w:szCs w:val="20"/>
          <w:lang w:val="es-ES"/>
        </w:rPr>
        <w:t xml:space="preserve"> </w:t>
      </w:r>
      <w:r w:rsidRPr="00976578">
        <w:rPr>
          <w:rFonts w:ascii="GHEA Grapalat" w:hAnsi="GHEA Grapalat" w:cs="Sylfaen"/>
          <w:sz w:val="20"/>
          <w:szCs w:val="20"/>
        </w:rPr>
        <w:t>մինչև</w:t>
      </w:r>
      <w:r w:rsidRPr="00976578">
        <w:rPr>
          <w:rFonts w:ascii="GHEA Grapalat" w:hAnsi="GHEA Grapalat" w:cs="Sylfaen"/>
          <w:sz w:val="20"/>
          <w:szCs w:val="20"/>
          <w:lang w:val="es-ES"/>
        </w:rPr>
        <w:t xml:space="preserve"> </w:t>
      </w:r>
      <w:r w:rsidRPr="00976578">
        <w:rPr>
          <w:rFonts w:ascii="GHEA Grapalat" w:hAnsi="GHEA Grapalat" w:cs="Sylfaen"/>
          <w:sz w:val="20"/>
          <w:szCs w:val="20"/>
        </w:rPr>
        <w:t>մեկ</w:t>
      </w:r>
      <w:r w:rsidRPr="00976578">
        <w:rPr>
          <w:rFonts w:ascii="GHEA Grapalat" w:hAnsi="GHEA Grapalat" w:cs="Sylfaen"/>
          <w:sz w:val="20"/>
          <w:szCs w:val="20"/>
          <w:lang w:val="es-ES"/>
        </w:rPr>
        <w:t xml:space="preserve"> </w:t>
      </w:r>
      <w:r w:rsidRPr="00976578">
        <w:rPr>
          <w:rFonts w:ascii="GHEA Grapalat" w:hAnsi="GHEA Grapalat" w:cs="Sylfaen"/>
          <w:sz w:val="20"/>
          <w:szCs w:val="20"/>
        </w:rPr>
        <w:t>տոկոսը</w:t>
      </w:r>
      <w:r w:rsidRPr="00976578">
        <w:rPr>
          <w:rFonts w:ascii="GHEA Grapalat" w:hAnsi="GHEA Grapalat" w:cs="Sylfaen"/>
          <w:sz w:val="20"/>
          <w:szCs w:val="20"/>
          <w:lang w:val="es-ES"/>
        </w:rPr>
        <w:t xml:space="preserve">, </w:t>
      </w:r>
      <w:r w:rsidRPr="00976578">
        <w:rPr>
          <w:rFonts w:ascii="GHEA Grapalat" w:hAnsi="GHEA Grapalat" w:cs="Sylfaen"/>
          <w:sz w:val="20"/>
          <w:szCs w:val="20"/>
        </w:rPr>
        <w:t>բայց</w:t>
      </w:r>
      <w:r w:rsidRPr="00976578">
        <w:rPr>
          <w:rFonts w:ascii="GHEA Grapalat" w:hAnsi="GHEA Grapalat" w:cs="Sylfaen"/>
          <w:sz w:val="20"/>
          <w:szCs w:val="20"/>
          <w:lang w:val="es-ES"/>
        </w:rPr>
        <w:t xml:space="preserve"> </w:t>
      </w:r>
      <w:r w:rsidRPr="00976578">
        <w:rPr>
          <w:rFonts w:ascii="GHEA Grapalat" w:hAnsi="GHEA Grapalat" w:cs="Sylfaen"/>
          <w:sz w:val="20"/>
          <w:szCs w:val="20"/>
        </w:rPr>
        <w:t>ոչ</w:t>
      </w:r>
      <w:r w:rsidRPr="00976578">
        <w:rPr>
          <w:rFonts w:ascii="GHEA Grapalat" w:hAnsi="GHEA Grapalat" w:cs="Sylfaen"/>
          <w:sz w:val="20"/>
          <w:szCs w:val="20"/>
          <w:lang w:val="es-ES"/>
        </w:rPr>
        <w:t xml:space="preserve"> </w:t>
      </w:r>
      <w:r w:rsidRPr="00976578">
        <w:rPr>
          <w:rFonts w:ascii="GHEA Grapalat" w:hAnsi="GHEA Grapalat" w:cs="Sylfaen"/>
          <w:sz w:val="20"/>
          <w:szCs w:val="20"/>
        </w:rPr>
        <w:t>ավելի</w:t>
      </w:r>
      <w:r w:rsidRPr="00976578">
        <w:rPr>
          <w:rFonts w:ascii="GHEA Grapalat" w:hAnsi="GHEA Grapalat" w:cs="Sylfaen"/>
          <w:sz w:val="20"/>
          <w:szCs w:val="20"/>
          <w:lang w:val="es-ES"/>
        </w:rPr>
        <w:t xml:space="preserve">, </w:t>
      </w:r>
      <w:r w:rsidRPr="00976578">
        <w:rPr>
          <w:rFonts w:ascii="GHEA Grapalat" w:hAnsi="GHEA Grapalat" w:cs="Sylfaen"/>
          <w:sz w:val="20"/>
          <w:szCs w:val="20"/>
        </w:rPr>
        <w:t>քան</w:t>
      </w:r>
      <w:r w:rsidRPr="00976578">
        <w:rPr>
          <w:rFonts w:ascii="GHEA Grapalat" w:hAnsi="GHEA Grapalat" w:cs="Sylfaen"/>
          <w:sz w:val="20"/>
          <w:szCs w:val="20"/>
          <w:lang w:val="es-ES"/>
        </w:rPr>
        <w:t xml:space="preserve"> </w:t>
      </w:r>
      <w:r w:rsidRPr="00976578">
        <w:rPr>
          <w:rFonts w:ascii="GHEA Grapalat" w:hAnsi="GHEA Grapalat" w:cs="Sylfaen"/>
          <w:sz w:val="20"/>
          <w:szCs w:val="20"/>
        </w:rPr>
        <w:t>հիսուն</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հազար</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Հայաստանի</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Հանրապետության</w:t>
      </w:r>
      <w:r w:rsidRPr="00976578">
        <w:rPr>
          <w:rFonts w:ascii="GHEA Grapalat" w:hAnsi="GHEA Grapalat" w:cs="Sylfaen"/>
          <w:sz w:val="20"/>
          <w:szCs w:val="20"/>
          <w:lang w:val="es-ES"/>
        </w:rPr>
        <w:t xml:space="preserve"> </w:t>
      </w:r>
      <w:r w:rsidRPr="00976578">
        <w:rPr>
          <w:rFonts w:ascii="GHEA Grapalat" w:hAnsi="GHEA Grapalat" w:cs="Sylfaen"/>
          <w:sz w:val="20"/>
          <w:szCs w:val="20"/>
        </w:rPr>
        <w:t>դրամը</w:t>
      </w:r>
      <w:r w:rsidRPr="00976578">
        <w:rPr>
          <w:rFonts w:ascii="GHEA Grapalat" w:hAnsi="GHEA Grapalat" w:cs="Sylfaen"/>
          <w:sz w:val="20"/>
          <w:szCs w:val="20"/>
          <w:lang w:val="es-ES"/>
        </w:rPr>
        <w:t xml:space="preserve"> </w:t>
      </w:r>
      <w:r w:rsidRPr="00976578">
        <w:rPr>
          <w:rFonts w:ascii="GHEA Grapalat" w:hAnsi="GHEA Grapalat"/>
          <w:sz w:val="20"/>
          <w:szCs w:val="20"/>
        </w:rPr>
        <w:t>գերազանցող</w:t>
      </w:r>
      <w:r w:rsidRPr="00976578">
        <w:rPr>
          <w:rFonts w:ascii="GHEA Grapalat" w:hAnsi="GHEA Grapalat"/>
          <w:sz w:val="20"/>
          <w:szCs w:val="20"/>
          <w:lang w:val="es-ES"/>
        </w:rPr>
        <w:t xml:space="preserve"> </w:t>
      </w:r>
      <w:r w:rsidRPr="00976578">
        <w:rPr>
          <w:rFonts w:ascii="GHEA Grapalat" w:hAnsi="GHEA Grapalat"/>
          <w:sz w:val="20"/>
          <w:szCs w:val="20"/>
        </w:rPr>
        <w:t>ժամկետանց</w:t>
      </w:r>
      <w:r w:rsidRPr="00976578">
        <w:rPr>
          <w:rFonts w:ascii="GHEA Grapalat" w:hAnsi="GHEA Grapalat"/>
          <w:sz w:val="20"/>
          <w:szCs w:val="20"/>
          <w:lang w:val="es-ES"/>
        </w:rPr>
        <w:t xml:space="preserve"> </w:t>
      </w:r>
      <w:r w:rsidRPr="00976578">
        <w:rPr>
          <w:rFonts w:ascii="GHEA Grapalat" w:hAnsi="GHEA Grapalat"/>
          <w:sz w:val="20"/>
          <w:szCs w:val="20"/>
        </w:rPr>
        <w:t>պարտավորություններ</w:t>
      </w:r>
      <w:r w:rsidRPr="00976578">
        <w:rPr>
          <w:rFonts w:ascii="GHEA Grapalat" w:hAnsi="GHEA Grapalat"/>
          <w:sz w:val="20"/>
          <w:szCs w:val="20"/>
          <w:lang w:val="es-ES"/>
        </w:rPr>
        <w:t>.</w:t>
      </w:r>
    </w:p>
    <w:p w14:paraId="6BEAEA4A" w14:textId="77777777" w:rsidR="000E16AA" w:rsidRPr="00976578" w:rsidRDefault="000E16AA" w:rsidP="00976578">
      <w:pPr>
        <w:spacing w:after="0"/>
        <w:ind w:firstLine="567"/>
        <w:jc w:val="both"/>
        <w:rPr>
          <w:rFonts w:ascii="GHEA Grapalat" w:hAnsi="GHEA Grapalat"/>
          <w:sz w:val="20"/>
          <w:szCs w:val="20"/>
          <w:lang w:val="es-ES"/>
        </w:rPr>
      </w:pPr>
      <w:r w:rsidRPr="00976578">
        <w:rPr>
          <w:rFonts w:ascii="GHEA Grapalat" w:hAnsi="GHEA Grapalat"/>
          <w:sz w:val="20"/>
          <w:szCs w:val="20"/>
          <w:lang w:val="es-ES"/>
        </w:rPr>
        <w:t xml:space="preserve">3) </w:t>
      </w:r>
      <w:r w:rsidRPr="00976578">
        <w:rPr>
          <w:rFonts w:ascii="GHEA Grapalat" w:hAnsi="GHEA Grapalat"/>
          <w:sz w:val="20"/>
          <w:szCs w:val="20"/>
        </w:rPr>
        <w:t>որոնք</w:t>
      </w:r>
      <w:r w:rsidRPr="00976578">
        <w:rPr>
          <w:rFonts w:ascii="GHEA Grapalat" w:hAnsi="GHEA Grapalat"/>
          <w:sz w:val="20"/>
          <w:szCs w:val="20"/>
          <w:lang w:val="es-ES"/>
        </w:rPr>
        <w:t xml:space="preserve"> </w:t>
      </w:r>
      <w:r w:rsidRPr="00976578">
        <w:rPr>
          <w:rFonts w:ascii="GHEA Grapalat" w:hAnsi="GHEA Grapalat"/>
          <w:sz w:val="20"/>
          <w:szCs w:val="20"/>
        </w:rPr>
        <w:t>կամ</w:t>
      </w:r>
      <w:r w:rsidRPr="00976578">
        <w:rPr>
          <w:rFonts w:ascii="GHEA Grapalat" w:hAnsi="GHEA Grapalat"/>
          <w:sz w:val="20"/>
          <w:szCs w:val="20"/>
          <w:lang w:val="es-ES"/>
        </w:rPr>
        <w:t xml:space="preserve"> </w:t>
      </w:r>
      <w:r w:rsidRPr="00976578">
        <w:rPr>
          <w:rFonts w:ascii="GHEA Grapalat" w:hAnsi="GHEA Grapalat"/>
          <w:sz w:val="20"/>
          <w:szCs w:val="20"/>
        </w:rPr>
        <w:t>որոնց</w:t>
      </w:r>
      <w:r w:rsidRPr="00976578">
        <w:rPr>
          <w:rFonts w:ascii="GHEA Grapalat" w:hAnsi="GHEA Grapalat"/>
          <w:sz w:val="20"/>
          <w:szCs w:val="20"/>
          <w:lang w:val="es-ES"/>
        </w:rPr>
        <w:t xml:space="preserve"> </w:t>
      </w:r>
      <w:r w:rsidRPr="00976578">
        <w:rPr>
          <w:rFonts w:ascii="GHEA Grapalat" w:hAnsi="GHEA Grapalat" w:cs="Sylfaen"/>
          <w:sz w:val="20"/>
          <w:szCs w:val="20"/>
        </w:rPr>
        <w:t>գործադիր</w:t>
      </w:r>
      <w:r w:rsidRPr="00976578">
        <w:rPr>
          <w:rFonts w:ascii="GHEA Grapalat" w:hAnsi="GHEA Grapalat"/>
          <w:sz w:val="20"/>
          <w:szCs w:val="20"/>
          <w:lang w:val="es-ES"/>
        </w:rPr>
        <w:t xml:space="preserve"> </w:t>
      </w:r>
      <w:r w:rsidRPr="00976578">
        <w:rPr>
          <w:rFonts w:ascii="GHEA Grapalat" w:hAnsi="GHEA Grapalat" w:cs="Sylfaen"/>
          <w:sz w:val="20"/>
          <w:szCs w:val="20"/>
        </w:rPr>
        <w:t>մարմնի</w:t>
      </w:r>
      <w:r w:rsidRPr="00976578">
        <w:rPr>
          <w:rFonts w:ascii="GHEA Grapalat" w:hAnsi="GHEA Grapalat"/>
          <w:sz w:val="20"/>
          <w:szCs w:val="20"/>
          <w:lang w:val="es-ES"/>
        </w:rPr>
        <w:t xml:space="preserve"> </w:t>
      </w:r>
      <w:r w:rsidRPr="00976578">
        <w:rPr>
          <w:rFonts w:ascii="GHEA Grapalat" w:hAnsi="GHEA Grapalat" w:cs="Sylfaen"/>
          <w:sz w:val="20"/>
          <w:szCs w:val="20"/>
        </w:rPr>
        <w:t>ներկայացուցիչը</w:t>
      </w:r>
      <w:r w:rsidRPr="00976578">
        <w:rPr>
          <w:rFonts w:ascii="GHEA Grapalat" w:hAnsi="GHEA Grapalat"/>
          <w:sz w:val="20"/>
          <w:szCs w:val="20"/>
          <w:lang w:val="es-ES"/>
        </w:rPr>
        <w:t xml:space="preserve"> </w:t>
      </w:r>
      <w:r w:rsidRPr="00976578">
        <w:rPr>
          <w:rFonts w:ascii="GHEA Grapalat" w:hAnsi="GHEA Grapalat" w:cs="Sylfaen"/>
          <w:sz w:val="20"/>
          <w:szCs w:val="20"/>
        </w:rPr>
        <w:t>հայտը</w:t>
      </w:r>
      <w:r w:rsidRPr="00976578">
        <w:rPr>
          <w:rFonts w:ascii="GHEA Grapalat" w:hAnsi="GHEA Grapalat"/>
          <w:sz w:val="20"/>
          <w:szCs w:val="20"/>
          <w:lang w:val="es-ES"/>
        </w:rPr>
        <w:t xml:space="preserve"> </w:t>
      </w:r>
      <w:r w:rsidRPr="00976578">
        <w:rPr>
          <w:rFonts w:ascii="GHEA Grapalat" w:hAnsi="GHEA Grapalat" w:cs="Sylfaen"/>
          <w:sz w:val="20"/>
          <w:szCs w:val="20"/>
        </w:rPr>
        <w:t>ներկայացնելու</w:t>
      </w:r>
      <w:r w:rsidRPr="00976578">
        <w:rPr>
          <w:rFonts w:ascii="GHEA Grapalat" w:hAnsi="GHEA Grapalat"/>
          <w:sz w:val="20"/>
          <w:szCs w:val="20"/>
          <w:lang w:val="es-ES"/>
        </w:rPr>
        <w:t xml:space="preserve"> </w:t>
      </w:r>
      <w:r w:rsidRPr="00976578">
        <w:rPr>
          <w:rFonts w:ascii="GHEA Grapalat" w:hAnsi="GHEA Grapalat" w:cs="Sylfaen"/>
          <w:sz w:val="20"/>
          <w:szCs w:val="20"/>
        </w:rPr>
        <w:t>օրվան</w:t>
      </w:r>
      <w:r w:rsidRPr="00976578">
        <w:rPr>
          <w:rFonts w:ascii="GHEA Grapalat" w:hAnsi="GHEA Grapalat"/>
          <w:sz w:val="20"/>
          <w:szCs w:val="20"/>
          <w:lang w:val="es-ES"/>
        </w:rPr>
        <w:t xml:space="preserve"> </w:t>
      </w:r>
      <w:r w:rsidRPr="00976578">
        <w:rPr>
          <w:rFonts w:ascii="GHEA Grapalat" w:hAnsi="GHEA Grapalat" w:cs="Sylfaen"/>
          <w:sz w:val="20"/>
          <w:szCs w:val="20"/>
        </w:rPr>
        <w:t>նախորդող</w:t>
      </w:r>
      <w:r w:rsidRPr="00976578">
        <w:rPr>
          <w:rFonts w:ascii="GHEA Grapalat" w:hAnsi="GHEA Grapalat"/>
          <w:sz w:val="20"/>
          <w:szCs w:val="20"/>
          <w:lang w:val="es-ES"/>
        </w:rPr>
        <w:t xml:space="preserve"> </w:t>
      </w:r>
      <w:r w:rsidRPr="00976578">
        <w:rPr>
          <w:rFonts w:ascii="GHEA Grapalat" w:hAnsi="GHEA Grapalat" w:cs="Sylfaen"/>
          <w:sz w:val="20"/>
          <w:szCs w:val="20"/>
        </w:rPr>
        <w:t>երեք</w:t>
      </w:r>
      <w:r w:rsidRPr="00976578">
        <w:rPr>
          <w:rFonts w:ascii="GHEA Grapalat" w:hAnsi="GHEA Grapalat"/>
          <w:sz w:val="20"/>
          <w:szCs w:val="20"/>
          <w:lang w:val="es-ES"/>
        </w:rPr>
        <w:t xml:space="preserve"> </w:t>
      </w:r>
      <w:r w:rsidRPr="00976578">
        <w:rPr>
          <w:rFonts w:ascii="GHEA Grapalat" w:hAnsi="GHEA Grapalat" w:cs="Sylfaen"/>
          <w:sz w:val="20"/>
          <w:szCs w:val="20"/>
        </w:rPr>
        <w:t>տարիների</w:t>
      </w:r>
      <w:r w:rsidRPr="00976578">
        <w:rPr>
          <w:rFonts w:ascii="GHEA Grapalat" w:hAnsi="GHEA Grapalat"/>
          <w:sz w:val="20"/>
          <w:szCs w:val="20"/>
          <w:lang w:val="es-ES"/>
        </w:rPr>
        <w:t xml:space="preserve"> </w:t>
      </w:r>
      <w:r w:rsidRPr="00976578">
        <w:rPr>
          <w:rFonts w:ascii="GHEA Grapalat" w:hAnsi="GHEA Grapalat" w:cs="Sylfaen"/>
          <w:sz w:val="20"/>
          <w:szCs w:val="20"/>
        </w:rPr>
        <w:t>ընթացքում</w:t>
      </w:r>
      <w:r w:rsidRPr="00976578">
        <w:rPr>
          <w:rFonts w:ascii="GHEA Grapalat" w:hAnsi="GHEA Grapalat"/>
          <w:sz w:val="20"/>
          <w:szCs w:val="20"/>
          <w:lang w:val="es-ES"/>
        </w:rPr>
        <w:t xml:space="preserve"> </w:t>
      </w:r>
      <w:r w:rsidRPr="00976578">
        <w:rPr>
          <w:rFonts w:ascii="GHEA Grapalat" w:hAnsi="GHEA Grapalat" w:cs="Sylfaen"/>
          <w:sz w:val="20"/>
          <w:szCs w:val="20"/>
        </w:rPr>
        <w:t>դատապարտված</w:t>
      </w:r>
      <w:r w:rsidRPr="00976578">
        <w:rPr>
          <w:rFonts w:ascii="GHEA Grapalat" w:hAnsi="GHEA Grapalat"/>
          <w:sz w:val="20"/>
          <w:szCs w:val="20"/>
          <w:lang w:val="es-ES"/>
        </w:rPr>
        <w:t xml:space="preserve"> </w:t>
      </w:r>
      <w:r w:rsidRPr="00976578">
        <w:rPr>
          <w:rFonts w:ascii="GHEA Grapalat" w:hAnsi="GHEA Grapalat" w:cs="Sylfaen"/>
          <w:sz w:val="20"/>
          <w:szCs w:val="20"/>
        </w:rPr>
        <w:t>է</w:t>
      </w:r>
      <w:r w:rsidRPr="00976578">
        <w:rPr>
          <w:rFonts w:ascii="GHEA Grapalat" w:hAnsi="GHEA Grapalat"/>
          <w:sz w:val="20"/>
          <w:szCs w:val="20"/>
          <w:lang w:val="es-ES"/>
        </w:rPr>
        <w:t xml:space="preserve"> </w:t>
      </w:r>
      <w:r w:rsidRPr="00976578">
        <w:rPr>
          <w:rFonts w:ascii="GHEA Grapalat" w:hAnsi="GHEA Grapalat" w:cs="Sylfaen"/>
          <w:sz w:val="20"/>
          <w:szCs w:val="20"/>
        </w:rPr>
        <w:t>եղել</w:t>
      </w:r>
      <w:r w:rsidRPr="00976578">
        <w:rPr>
          <w:rFonts w:ascii="GHEA Grapalat" w:hAnsi="GHEA Grapalat"/>
          <w:sz w:val="20"/>
          <w:szCs w:val="20"/>
          <w:lang w:val="es-ES"/>
        </w:rPr>
        <w:t xml:space="preserve"> </w:t>
      </w:r>
      <w:r w:rsidRPr="00976578">
        <w:rPr>
          <w:rFonts w:ascii="GHEA Grapalat" w:hAnsi="GHEA Grapalat"/>
          <w:sz w:val="20"/>
          <w:szCs w:val="20"/>
        </w:rPr>
        <w:t>ահաբեկչության</w:t>
      </w:r>
      <w:r w:rsidRPr="00976578">
        <w:rPr>
          <w:rFonts w:ascii="GHEA Grapalat" w:hAnsi="GHEA Grapalat"/>
          <w:sz w:val="20"/>
          <w:szCs w:val="20"/>
          <w:lang w:val="es-ES"/>
        </w:rPr>
        <w:t xml:space="preserve"> </w:t>
      </w:r>
      <w:r w:rsidRPr="00976578">
        <w:rPr>
          <w:rFonts w:ascii="GHEA Grapalat" w:hAnsi="GHEA Grapalat"/>
          <w:sz w:val="20"/>
          <w:szCs w:val="20"/>
        </w:rPr>
        <w:t>ֆինանսավորման</w:t>
      </w:r>
      <w:r w:rsidRPr="00976578">
        <w:rPr>
          <w:rFonts w:ascii="GHEA Grapalat" w:hAnsi="GHEA Grapalat"/>
          <w:sz w:val="20"/>
          <w:szCs w:val="20"/>
          <w:lang w:val="es-ES"/>
        </w:rPr>
        <w:t xml:space="preserve">, </w:t>
      </w:r>
      <w:r w:rsidRPr="00976578">
        <w:rPr>
          <w:rFonts w:ascii="GHEA Grapalat" w:hAnsi="GHEA Grapalat"/>
          <w:sz w:val="20"/>
          <w:szCs w:val="20"/>
        </w:rPr>
        <w:t>երեխայի</w:t>
      </w:r>
      <w:r w:rsidRPr="00976578">
        <w:rPr>
          <w:rFonts w:ascii="GHEA Grapalat" w:hAnsi="GHEA Grapalat"/>
          <w:sz w:val="20"/>
          <w:szCs w:val="20"/>
          <w:lang w:val="es-ES"/>
        </w:rPr>
        <w:t xml:space="preserve"> </w:t>
      </w:r>
      <w:r w:rsidRPr="00976578">
        <w:rPr>
          <w:rFonts w:ascii="GHEA Grapalat" w:hAnsi="GHEA Grapalat"/>
          <w:sz w:val="20"/>
          <w:szCs w:val="20"/>
        </w:rPr>
        <w:t>շահագործման</w:t>
      </w:r>
      <w:r w:rsidRPr="00976578">
        <w:rPr>
          <w:rFonts w:ascii="GHEA Grapalat" w:hAnsi="GHEA Grapalat"/>
          <w:sz w:val="20"/>
          <w:szCs w:val="20"/>
          <w:lang w:val="es-ES"/>
        </w:rPr>
        <w:t xml:space="preserve"> </w:t>
      </w:r>
      <w:r w:rsidRPr="00976578">
        <w:rPr>
          <w:rFonts w:ascii="GHEA Grapalat" w:hAnsi="GHEA Grapalat"/>
          <w:sz w:val="20"/>
          <w:szCs w:val="20"/>
        </w:rPr>
        <w:t>կամ</w:t>
      </w:r>
      <w:r w:rsidRPr="00976578">
        <w:rPr>
          <w:rFonts w:ascii="GHEA Grapalat" w:hAnsi="GHEA Grapalat"/>
          <w:sz w:val="20"/>
          <w:szCs w:val="20"/>
          <w:lang w:val="es-ES"/>
        </w:rPr>
        <w:t xml:space="preserve"> </w:t>
      </w:r>
      <w:r w:rsidRPr="00976578">
        <w:rPr>
          <w:rFonts w:ascii="GHEA Grapalat" w:hAnsi="GHEA Grapalat"/>
          <w:sz w:val="20"/>
          <w:szCs w:val="20"/>
        </w:rPr>
        <w:t>մարդկային</w:t>
      </w:r>
      <w:r w:rsidRPr="00976578">
        <w:rPr>
          <w:rFonts w:ascii="GHEA Grapalat" w:hAnsi="GHEA Grapalat"/>
          <w:sz w:val="20"/>
          <w:szCs w:val="20"/>
          <w:lang w:val="es-ES"/>
        </w:rPr>
        <w:t xml:space="preserve"> </w:t>
      </w:r>
      <w:r w:rsidRPr="00976578">
        <w:rPr>
          <w:rFonts w:ascii="GHEA Grapalat" w:hAnsi="GHEA Grapalat"/>
          <w:sz w:val="20"/>
          <w:szCs w:val="20"/>
        </w:rPr>
        <w:t>թրաֆիքինգ</w:t>
      </w:r>
      <w:r w:rsidRPr="00976578">
        <w:rPr>
          <w:rFonts w:ascii="GHEA Grapalat" w:hAnsi="GHEA Grapalat"/>
          <w:sz w:val="20"/>
          <w:szCs w:val="20"/>
          <w:lang w:val="es-ES"/>
        </w:rPr>
        <w:t xml:space="preserve"> </w:t>
      </w:r>
      <w:r w:rsidRPr="00976578">
        <w:rPr>
          <w:rFonts w:ascii="GHEA Grapalat" w:hAnsi="GHEA Grapalat"/>
          <w:sz w:val="20"/>
          <w:szCs w:val="20"/>
        </w:rPr>
        <w:t>ներառող</w:t>
      </w:r>
      <w:r w:rsidRPr="00976578">
        <w:rPr>
          <w:rFonts w:ascii="GHEA Grapalat" w:hAnsi="GHEA Grapalat"/>
          <w:sz w:val="20"/>
          <w:szCs w:val="20"/>
          <w:lang w:val="es-ES"/>
        </w:rPr>
        <w:t xml:space="preserve"> </w:t>
      </w:r>
      <w:r w:rsidRPr="00976578">
        <w:rPr>
          <w:rFonts w:ascii="GHEA Grapalat" w:hAnsi="GHEA Grapalat"/>
          <w:sz w:val="20"/>
          <w:szCs w:val="20"/>
        </w:rPr>
        <w:t>հանցագործության</w:t>
      </w:r>
      <w:r w:rsidRPr="00976578">
        <w:rPr>
          <w:rFonts w:ascii="GHEA Grapalat" w:hAnsi="GHEA Grapalat"/>
          <w:sz w:val="20"/>
          <w:szCs w:val="20"/>
          <w:lang w:val="es-ES"/>
        </w:rPr>
        <w:t xml:space="preserve">, </w:t>
      </w:r>
      <w:r w:rsidRPr="00976578">
        <w:rPr>
          <w:rFonts w:ascii="GHEA Grapalat" w:hAnsi="GHEA Grapalat" w:cs="Sylfaen"/>
          <w:sz w:val="20"/>
          <w:szCs w:val="20"/>
        </w:rPr>
        <w:t>հանցավոր</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համագործակցություն</w:t>
      </w:r>
      <w:r w:rsidRPr="00976578">
        <w:rPr>
          <w:rFonts w:ascii="GHEA Grapalat" w:hAnsi="GHEA Grapalat" w:cs="Sylfaen"/>
          <w:sz w:val="20"/>
          <w:szCs w:val="20"/>
          <w:lang w:val="es-ES"/>
        </w:rPr>
        <w:t xml:space="preserve"> </w:t>
      </w:r>
      <w:r w:rsidRPr="00976578">
        <w:rPr>
          <w:rFonts w:ascii="GHEA Grapalat" w:hAnsi="GHEA Grapalat" w:cs="Sylfaen"/>
          <w:sz w:val="20"/>
          <w:szCs w:val="20"/>
        </w:rPr>
        <w:t>ստեղծելու</w:t>
      </w:r>
      <w:r w:rsidRPr="00976578">
        <w:rPr>
          <w:rFonts w:ascii="GHEA Grapalat" w:hAnsi="GHEA Grapalat" w:cs="Sylfaen"/>
          <w:sz w:val="20"/>
          <w:szCs w:val="20"/>
          <w:lang w:val="es-ES"/>
        </w:rPr>
        <w:t xml:space="preserve"> </w:t>
      </w:r>
      <w:r w:rsidRPr="00976578">
        <w:rPr>
          <w:rFonts w:ascii="GHEA Grapalat" w:hAnsi="GHEA Grapalat" w:cs="Sylfaen"/>
          <w:sz w:val="20"/>
          <w:szCs w:val="20"/>
        </w:rPr>
        <w:t>կամ</w:t>
      </w:r>
      <w:r w:rsidRPr="00976578">
        <w:rPr>
          <w:rFonts w:ascii="GHEA Grapalat" w:hAnsi="GHEA Grapalat" w:cs="Sylfaen"/>
          <w:sz w:val="20"/>
          <w:szCs w:val="20"/>
          <w:lang w:val="es-ES"/>
        </w:rPr>
        <w:t xml:space="preserve"> </w:t>
      </w:r>
      <w:r w:rsidRPr="00976578">
        <w:rPr>
          <w:rFonts w:ascii="GHEA Grapalat" w:hAnsi="GHEA Grapalat" w:cs="Sylfaen"/>
          <w:sz w:val="20"/>
          <w:szCs w:val="20"/>
        </w:rPr>
        <w:t>դրան</w:t>
      </w:r>
      <w:r w:rsidRPr="00976578">
        <w:rPr>
          <w:rFonts w:ascii="GHEA Grapalat" w:hAnsi="GHEA Grapalat" w:cs="Sylfaen"/>
          <w:sz w:val="20"/>
          <w:szCs w:val="20"/>
          <w:lang w:val="es-ES"/>
        </w:rPr>
        <w:t xml:space="preserve"> </w:t>
      </w:r>
      <w:r w:rsidRPr="00976578">
        <w:rPr>
          <w:rFonts w:ascii="GHEA Grapalat" w:hAnsi="GHEA Grapalat" w:cs="Sylfaen"/>
          <w:sz w:val="20"/>
          <w:szCs w:val="20"/>
        </w:rPr>
        <w:t>մասնակցելու</w:t>
      </w:r>
      <w:r w:rsidRPr="00976578">
        <w:rPr>
          <w:rFonts w:ascii="GHEA Grapalat" w:hAnsi="GHEA Grapalat" w:cs="Sylfaen"/>
          <w:sz w:val="20"/>
          <w:szCs w:val="20"/>
          <w:lang w:val="es-ES"/>
        </w:rPr>
        <w:t xml:space="preserve">, </w:t>
      </w:r>
      <w:r w:rsidRPr="00976578">
        <w:rPr>
          <w:rFonts w:ascii="GHEA Grapalat" w:hAnsi="GHEA Grapalat" w:cs="Sylfaen"/>
          <w:sz w:val="20"/>
          <w:szCs w:val="20"/>
        </w:rPr>
        <w:t>կաշառք</w:t>
      </w:r>
      <w:r w:rsidRPr="00976578">
        <w:rPr>
          <w:rFonts w:ascii="GHEA Grapalat" w:hAnsi="GHEA Grapalat" w:cs="Sylfaen"/>
          <w:sz w:val="20"/>
          <w:szCs w:val="20"/>
          <w:lang w:val="es-ES"/>
        </w:rPr>
        <w:t xml:space="preserve"> </w:t>
      </w:r>
      <w:r w:rsidRPr="00976578">
        <w:rPr>
          <w:rFonts w:ascii="GHEA Grapalat" w:hAnsi="GHEA Grapalat" w:cs="Sylfaen"/>
          <w:sz w:val="20"/>
          <w:szCs w:val="20"/>
        </w:rPr>
        <w:t>ստանալու</w:t>
      </w:r>
      <w:r w:rsidRPr="00976578">
        <w:rPr>
          <w:rFonts w:ascii="GHEA Grapalat" w:hAnsi="GHEA Grapalat"/>
          <w:sz w:val="20"/>
          <w:szCs w:val="20"/>
          <w:lang w:val="es-ES"/>
        </w:rPr>
        <w:t xml:space="preserve">, </w:t>
      </w:r>
      <w:r w:rsidRPr="00976578">
        <w:rPr>
          <w:rFonts w:ascii="GHEA Grapalat" w:hAnsi="GHEA Grapalat"/>
          <w:sz w:val="20"/>
          <w:szCs w:val="20"/>
        </w:rPr>
        <w:t>կաշառք</w:t>
      </w:r>
      <w:r w:rsidRPr="00976578">
        <w:rPr>
          <w:rFonts w:ascii="GHEA Grapalat" w:hAnsi="GHEA Grapalat"/>
          <w:sz w:val="20"/>
          <w:szCs w:val="20"/>
          <w:lang w:val="es-ES"/>
        </w:rPr>
        <w:t xml:space="preserve"> </w:t>
      </w:r>
      <w:r w:rsidRPr="00976578">
        <w:rPr>
          <w:rFonts w:ascii="GHEA Grapalat" w:hAnsi="GHEA Grapalat"/>
          <w:sz w:val="20"/>
          <w:szCs w:val="20"/>
        </w:rPr>
        <w:t>տալու</w:t>
      </w:r>
      <w:r w:rsidRPr="00976578">
        <w:rPr>
          <w:rFonts w:ascii="GHEA Grapalat" w:hAnsi="GHEA Grapalat"/>
          <w:sz w:val="20"/>
          <w:szCs w:val="20"/>
          <w:lang w:val="es-ES"/>
        </w:rPr>
        <w:t xml:space="preserve"> </w:t>
      </w:r>
      <w:r w:rsidRPr="00976578">
        <w:rPr>
          <w:rFonts w:ascii="GHEA Grapalat" w:hAnsi="GHEA Grapalat"/>
          <w:sz w:val="20"/>
          <w:szCs w:val="20"/>
        </w:rPr>
        <w:t>կամ</w:t>
      </w:r>
      <w:r w:rsidRPr="00976578">
        <w:rPr>
          <w:rFonts w:ascii="GHEA Grapalat" w:hAnsi="GHEA Grapalat"/>
          <w:sz w:val="20"/>
          <w:szCs w:val="20"/>
          <w:lang w:val="es-ES"/>
        </w:rPr>
        <w:t xml:space="preserve"> </w:t>
      </w:r>
      <w:r w:rsidRPr="00976578">
        <w:rPr>
          <w:rFonts w:ascii="GHEA Grapalat" w:hAnsi="GHEA Grapalat"/>
          <w:sz w:val="20"/>
          <w:szCs w:val="20"/>
        </w:rPr>
        <w:t>կաշառքի</w:t>
      </w:r>
      <w:r w:rsidRPr="00976578">
        <w:rPr>
          <w:rFonts w:ascii="GHEA Grapalat" w:hAnsi="GHEA Grapalat"/>
          <w:sz w:val="20"/>
          <w:szCs w:val="20"/>
          <w:lang w:val="es-ES"/>
        </w:rPr>
        <w:t xml:space="preserve"> </w:t>
      </w:r>
      <w:r w:rsidRPr="00976578">
        <w:rPr>
          <w:rFonts w:ascii="GHEA Grapalat" w:hAnsi="GHEA Grapalat"/>
          <w:sz w:val="20"/>
          <w:szCs w:val="20"/>
        </w:rPr>
        <w:t>միջնորդության</w:t>
      </w:r>
      <w:r w:rsidRPr="00976578">
        <w:rPr>
          <w:rFonts w:ascii="GHEA Grapalat" w:hAnsi="GHEA Grapalat"/>
          <w:sz w:val="20"/>
          <w:szCs w:val="20"/>
          <w:lang w:val="es-ES"/>
        </w:rPr>
        <w:t xml:space="preserve"> </w:t>
      </w:r>
      <w:r w:rsidRPr="00976578">
        <w:rPr>
          <w:rFonts w:ascii="GHEA Grapalat" w:hAnsi="GHEA Grapalat"/>
          <w:sz w:val="20"/>
          <w:szCs w:val="20"/>
        </w:rPr>
        <w:t>և</w:t>
      </w:r>
      <w:r w:rsidRPr="00976578">
        <w:rPr>
          <w:rFonts w:ascii="GHEA Grapalat" w:hAnsi="GHEA Grapalat"/>
          <w:sz w:val="20"/>
          <w:szCs w:val="20"/>
          <w:lang w:val="es-ES"/>
        </w:rPr>
        <w:t xml:space="preserve"> </w:t>
      </w:r>
      <w:r w:rsidRPr="00976578">
        <w:rPr>
          <w:rFonts w:ascii="GHEA Grapalat" w:hAnsi="GHEA Grapalat"/>
          <w:sz w:val="20"/>
          <w:szCs w:val="20"/>
        </w:rPr>
        <w:t>օրենքով</w:t>
      </w:r>
      <w:r w:rsidRPr="00976578">
        <w:rPr>
          <w:rFonts w:ascii="GHEA Grapalat" w:hAnsi="GHEA Grapalat"/>
          <w:sz w:val="20"/>
          <w:szCs w:val="20"/>
          <w:lang w:val="es-ES"/>
        </w:rPr>
        <w:t xml:space="preserve"> </w:t>
      </w:r>
      <w:r w:rsidRPr="00976578">
        <w:rPr>
          <w:rFonts w:ascii="GHEA Grapalat" w:hAnsi="GHEA Grapalat"/>
          <w:sz w:val="20"/>
          <w:szCs w:val="20"/>
        </w:rPr>
        <w:t>նախատեսված</w:t>
      </w:r>
      <w:r w:rsidRPr="00976578">
        <w:rPr>
          <w:rFonts w:ascii="GHEA Grapalat" w:hAnsi="GHEA Grapalat"/>
          <w:sz w:val="20"/>
          <w:szCs w:val="20"/>
          <w:lang w:val="es-ES"/>
        </w:rPr>
        <w:t xml:space="preserve"> </w:t>
      </w:r>
      <w:r w:rsidRPr="00976578">
        <w:rPr>
          <w:rFonts w:ascii="GHEA Grapalat" w:hAnsi="GHEA Grapalat"/>
          <w:sz w:val="20"/>
          <w:szCs w:val="20"/>
        </w:rPr>
        <w:t>տնտեսական</w:t>
      </w:r>
      <w:r w:rsidRPr="00976578">
        <w:rPr>
          <w:rFonts w:ascii="GHEA Grapalat" w:hAnsi="GHEA Grapalat"/>
          <w:sz w:val="20"/>
          <w:szCs w:val="20"/>
          <w:lang w:val="es-ES"/>
        </w:rPr>
        <w:t xml:space="preserve"> </w:t>
      </w:r>
      <w:r w:rsidRPr="00976578">
        <w:rPr>
          <w:rFonts w:ascii="GHEA Grapalat" w:hAnsi="GHEA Grapalat"/>
          <w:sz w:val="20"/>
          <w:szCs w:val="20"/>
        </w:rPr>
        <w:t>գործունեության</w:t>
      </w:r>
      <w:r w:rsidRPr="00976578">
        <w:rPr>
          <w:rFonts w:ascii="GHEA Grapalat" w:hAnsi="GHEA Grapalat"/>
          <w:sz w:val="20"/>
          <w:szCs w:val="20"/>
          <w:lang w:val="es-ES"/>
        </w:rPr>
        <w:t xml:space="preserve"> </w:t>
      </w:r>
      <w:r w:rsidRPr="00976578">
        <w:rPr>
          <w:rFonts w:ascii="GHEA Grapalat" w:hAnsi="GHEA Grapalat"/>
          <w:sz w:val="20"/>
          <w:szCs w:val="20"/>
        </w:rPr>
        <w:t>դեմ</w:t>
      </w:r>
      <w:r w:rsidRPr="00976578">
        <w:rPr>
          <w:rFonts w:ascii="GHEA Grapalat" w:hAnsi="GHEA Grapalat"/>
          <w:sz w:val="20"/>
          <w:szCs w:val="20"/>
          <w:lang w:val="es-ES"/>
        </w:rPr>
        <w:t xml:space="preserve"> </w:t>
      </w:r>
      <w:r w:rsidRPr="00976578">
        <w:rPr>
          <w:rFonts w:ascii="GHEA Grapalat" w:hAnsi="GHEA Grapalat"/>
          <w:sz w:val="20"/>
          <w:szCs w:val="20"/>
        </w:rPr>
        <w:t>ուղղված</w:t>
      </w:r>
      <w:r w:rsidRPr="00976578">
        <w:rPr>
          <w:rFonts w:ascii="GHEA Grapalat" w:hAnsi="GHEA Grapalat"/>
          <w:sz w:val="20"/>
          <w:szCs w:val="20"/>
          <w:lang w:val="es-ES"/>
        </w:rPr>
        <w:t xml:space="preserve"> </w:t>
      </w:r>
      <w:r w:rsidRPr="00976578">
        <w:rPr>
          <w:rFonts w:ascii="GHEA Grapalat" w:hAnsi="GHEA Grapalat"/>
          <w:sz w:val="20"/>
          <w:szCs w:val="20"/>
        </w:rPr>
        <w:t>հանցագործությունների</w:t>
      </w:r>
      <w:r w:rsidRPr="00976578">
        <w:rPr>
          <w:rFonts w:ascii="GHEA Grapalat" w:hAnsi="GHEA Grapalat"/>
          <w:sz w:val="20"/>
          <w:szCs w:val="20"/>
          <w:lang w:val="es-ES"/>
        </w:rPr>
        <w:t xml:space="preserve"> </w:t>
      </w:r>
      <w:r w:rsidRPr="00976578">
        <w:rPr>
          <w:rFonts w:ascii="GHEA Grapalat" w:hAnsi="GHEA Grapalat"/>
          <w:sz w:val="20"/>
          <w:szCs w:val="20"/>
        </w:rPr>
        <w:t>համար</w:t>
      </w:r>
      <w:r w:rsidRPr="00976578">
        <w:rPr>
          <w:rFonts w:ascii="GHEA Grapalat" w:hAnsi="GHEA Grapalat"/>
          <w:sz w:val="20"/>
          <w:szCs w:val="20"/>
          <w:lang w:val="es-ES"/>
        </w:rPr>
        <w:t>,</w:t>
      </w:r>
      <w:r w:rsidRPr="00976578">
        <w:rPr>
          <w:rFonts w:ascii="GHEA Grapalat" w:hAnsi="GHEA Grapalat" w:cs="Sylfaen"/>
          <w:sz w:val="20"/>
          <w:szCs w:val="20"/>
          <w:lang w:val="es-ES"/>
        </w:rPr>
        <w:t xml:space="preserve"> </w:t>
      </w:r>
      <w:r w:rsidRPr="00976578">
        <w:rPr>
          <w:rFonts w:ascii="GHEA Grapalat" w:hAnsi="GHEA Grapalat" w:cs="Sylfaen"/>
          <w:sz w:val="20"/>
          <w:szCs w:val="20"/>
        </w:rPr>
        <w:t>բացառությամբ</w:t>
      </w:r>
      <w:r w:rsidRPr="00976578">
        <w:rPr>
          <w:rFonts w:ascii="GHEA Grapalat" w:hAnsi="GHEA Grapalat"/>
          <w:sz w:val="20"/>
          <w:szCs w:val="20"/>
          <w:lang w:val="es-ES"/>
        </w:rPr>
        <w:t xml:space="preserve"> </w:t>
      </w:r>
      <w:r w:rsidRPr="00976578">
        <w:rPr>
          <w:rFonts w:ascii="GHEA Grapalat" w:hAnsi="GHEA Grapalat" w:cs="Sylfaen"/>
          <w:sz w:val="20"/>
          <w:szCs w:val="20"/>
        </w:rPr>
        <w:t>այն</w:t>
      </w:r>
      <w:r w:rsidRPr="00976578">
        <w:rPr>
          <w:rFonts w:ascii="GHEA Grapalat" w:hAnsi="GHEA Grapalat"/>
          <w:sz w:val="20"/>
          <w:szCs w:val="20"/>
          <w:lang w:val="es-ES"/>
        </w:rPr>
        <w:t xml:space="preserve"> </w:t>
      </w:r>
      <w:r w:rsidRPr="00976578">
        <w:rPr>
          <w:rFonts w:ascii="GHEA Grapalat" w:hAnsi="GHEA Grapalat" w:cs="Sylfaen"/>
          <w:sz w:val="20"/>
          <w:szCs w:val="20"/>
        </w:rPr>
        <w:t>դեպքերի</w:t>
      </w:r>
      <w:r w:rsidRPr="00976578">
        <w:rPr>
          <w:rFonts w:ascii="GHEA Grapalat" w:hAnsi="GHEA Grapalat"/>
          <w:sz w:val="20"/>
          <w:szCs w:val="20"/>
          <w:lang w:val="es-ES"/>
        </w:rPr>
        <w:t xml:space="preserve">, </w:t>
      </w:r>
      <w:r w:rsidRPr="00976578">
        <w:rPr>
          <w:rFonts w:ascii="GHEA Grapalat" w:hAnsi="GHEA Grapalat" w:cs="Sylfaen"/>
          <w:sz w:val="20"/>
          <w:szCs w:val="20"/>
        </w:rPr>
        <w:t>երբ</w:t>
      </w:r>
      <w:r w:rsidRPr="00976578">
        <w:rPr>
          <w:rFonts w:ascii="GHEA Grapalat" w:hAnsi="GHEA Grapalat"/>
          <w:sz w:val="20"/>
          <w:szCs w:val="20"/>
          <w:lang w:val="es-ES"/>
        </w:rPr>
        <w:t xml:space="preserve"> </w:t>
      </w:r>
      <w:r w:rsidRPr="00976578">
        <w:rPr>
          <w:rFonts w:ascii="GHEA Grapalat" w:hAnsi="GHEA Grapalat" w:cs="Sylfaen"/>
          <w:sz w:val="20"/>
          <w:szCs w:val="20"/>
        </w:rPr>
        <w:t>դատվածությունը</w:t>
      </w:r>
      <w:r w:rsidRPr="00976578">
        <w:rPr>
          <w:rFonts w:ascii="GHEA Grapalat" w:hAnsi="GHEA Grapalat"/>
          <w:sz w:val="20"/>
          <w:szCs w:val="20"/>
          <w:lang w:val="es-ES"/>
        </w:rPr>
        <w:t xml:space="preserve"> </w:t>
      </w:r>
      <w:r w:rsidRPr="00976578">
        <w:rPr>
          <w:rFonts w:ascii="GHEA Grapalat" w:hAnsi="GHEA Grapalat" w:cs="Sylfaen"/>
          <w:sz w:val="20"/>
          <w:szCs w:val="20"/>
        </w:rPr>
        <w:t>օրենքով</w:t>
      </w:r>
      <w:r w:rsidRPr="00976578">
        <w:rPr>
          <w:rFonts w:ascii="GHEA Grapalat" w:hAnsi="GHEA Grapalat"/>
          <w:sz w:val="20"/>
          <w:szCs w:val="20"/>
          <w:lang w:val="es-ES"/>
        </w:rPr>
        <w:t xml:space="preserve"> </w:t>
      </w:r>
      <w:r w:rsidRPr="00976578">
        <w:rPr>
          <w:rFonts w:ascii="GHEA Grapalat" w:hAnsi="GHEA Grapalat" w:cs="Sylfaen"/>
          <w:sz w:val="20"/>
          <w:szCs w:val="20"/>
        </w:rPr>
        <w:t>սահմանված</w:t>
      </w:r>
      <w:r w:rsidRPr="00976578">
        <w:rPr>
          <w:rFonts w:ascii="GHEA Grapalat" w:hAnsi="GHEA Grapalat"/>
          <w:sz w:val="20"/>
          <w:szCs w:val="20"/>
          <w:lang w:val="es-ES"/>
        </w:rPr>
        <w:t xml:space="preserve"> </w:t>
      </w:r>
      <w:r w:rsidRPr="00976578">
        <w:rPr>
          <w:rFonts w:ascii="GHEA Grapalat" w:hAnsi="GHEA Grapalat" w:cs="Sylfaen"/>
          <w:sz w:val="20"/>
          <w:szCs w:val="20"/>
        </w:rPr>
        <w:t>կարգով</w:t>
      </w:r>
      <w:r w:rsidRPr="00976578">
        <w:rPr>
          <w:rFonts w:ascii="GHEA Grapalat" w:hAnsi="GHEA Grapalat"/>
          <w:sz w:val="20"/>
          <w:szCs w:val="20"/>
          <w:lang w:val="es-ES"/>
        </w:rPr>
        <w:t xml:space="preserve"> </w:t>
      </w:r>
      <w:r w:rsidRPr="00976578">
        <w:rPr>
          <w:rFonts w:ascii="GHEA Grapalat" w:hAnsi="GHEA Grapalat" w:cs="Sylfaen"/>
          <w:sz w:val="20"/>
          <w:szCs w:val="20"/>
        </w:rPr>
        <w:t>հանված</w:t>
      </w:r>
      <w:r w:rsidRPr="00976578">
        <w:rPr>
          <w:rFonts w:ascii="GHEA Grapalat" w:hAnsi="GHEA Grapalat"/>
          <w:sz w:val="20"/>
          <w:szCs w:val="20"/>
          <w:lang w:val="es-ES"/>
        </w:rPr>
        <w:t xml:space="preserve"> </w:t>
      </w:r>
      <w:r w:rsidRPr="00976578">
        <w:rPr>
          <w:rFonts w:ascii="GHEA Grapalat" w:hAnsi="GHEA Grapalat" w:cs="Sylfaen"/>
          <w:sz w:val="20"/>
          <w:szCs w:val="20"/>
        </w:rPr>
        <w:t>կամ</w:t>
      </w:r>
      <w:r w:rsidRPr="00976578">
        <w:rPr>
          <w:rFonts w:ascii="GHEA Grapalat" w:hAnsi="GHEA Grapalat"/>
          <w:sz w:val="20"/>
          <w:szCs w:val="20"/>
          <w:lang w:val="es-ES"/>
        </w:rPr>
        <w:t xml:space="preserve"> </w:t>
      </w:r>
      <w:r w:rsidRPr="00976578">
        <w:rPr>
          <w:rFonts w:ascii="GHEA Grapalat" w:hAnsi="GHEA Grapalat" w:cs="Sylfaen"/>
          <w:sz w:val="20"/>
          <w:szCs w:val="20"/>
        </w:rPr>
        <w:t>մարված</w:t>
      </w:r>
      <w:r w:rsidRPr="00976578">
        <w:rPr>
          <w:rFonts w:ascii="GHEA Grapalat" w:hAnsi="GHEA Grapalat"/>
          <w:sz w:val="20"/>
          <w:szCs w:val="20"/>
          <w:lang w:val="es-ES"/>
        </w:rPr>
        <w:t xml:space="preserve"> </w:t>
      </w:r>
      <w:r w:rsidRPr="00976578">
        <w:rPr>
          <w:rFonts w:ascii="GHEA Grapalat" w:hAnsi="GHEA Grapalat" w:cs="Sylfaen"/>
          <w:sz w:val="20"/>
          <w:szCs w:val="20"/>
        </w:rPr>
        <w:t>է</w:t>
      </w:r>
      <w:r w:rsidRPr="00976578">
        <w:rPr>
          <w:rFonts w:ascii="GHEA Grapalat" w:hAnsi="GHEA Grapalat"/>
          <w:sz w:val="20"/>
          <w:szCs w:val="20"/>
          <w:lang w:val="es-ES"/>
        </w:rPr>
        <w:t xml:space="preserve">.  </w:t>
      </w:r>
    </w:p>
    <w:p w14:paraId="2E2B04C8" w14:textId="77777777" w:rsidR="000E16AA" w:rsidRPr="00976578" w:rsidRDefault="000E16AA" w:rsidP="00976578">
      <w:pPr>
        <w:spacing w:after="0"/>
        <w:ind w:firstLine="567"/>
        <w:jc w:val="both"/>
        <w:rPr>
          <w:rFonts w:ascii="GHEA Grapalat" w:hAnsi="GHEA Grapalat"/>
          <w:sz w:val="20"/>
          <w:szCs w:val="20"/>
          <w:lang w:val="es-ES"/>
        </w:rPr>
      </w:pPr>
      <w:r w:rsidRPr="00976578">
        <w:rPr>
          <w:rFonts w:ascii="GHEA Grapalat" w:hAnsi="GHEA Grapalat" w:cs="Sylfaen"/>
          <w:sz w:val="20"/>
          <w:szCs w:val="20"/>
          <w:lang w:val="es-ES"/>
        </w:rPr>
        <w:t>4)</w:t>
      </w:r>
      <w:r w:rsidRPr="00976578">
        <w:rPr>
          <w:rFonts w:ascii="GHEA Grapalat" w:hAnsi="GHEA Grapalat"/>
          <w:sz w:val="20"/>
          <w:szCs w:val="20"/>
          <w:lang w:val="es-ES"/>
        </w:rPr>
        <w:t xml:space="preserve"> </w:t>
      </w:r>
      <w:r w:rsidRPr="00976578">
        <w:rPr>
          <w:rFonts w:ascii="GHEA Grapalat" w:hAnsi="GHEA Grapalat"/>
          <w:sz w:val="20"/>
          <w:szCs w:val="20"/>
        </w:rPr>
        <w:t>որոնց</w:t>
      </w:r>
      <w:r w:rsidRPr="00976578">
        <w:rPr>
          <w:rFonts w:ascii="GHEA Grapalat" w:hAnsi="GHEA Grapalat"/>
          <w:sz w:val="20"/>
          <w:szCs w:val="20"/>
          <w:lang w:val="es-ES"/>
        </w:rPr>
        <w:t xml:space="preserve"> </w:t>
      </w:r>
      <w:r w:rsidRPr="00976578">
        <w:rPr>
          <w:rFonts w:ascii="GHEA Grapalat" w:hAnsi="GHEA Grapalat"/>
          <w:sz w:val="20"/>
          <w:szCs w:val="20"/>
        </w:rPr>
        <w:t>վերաբերյալ</w:t>
      </w:r>
      <w:r w:rsidRPr="00976578">
        <w:rPr>
          <w:rFonts w:ascii="GHEA Grapalat" w:hAnsi="GHEA Grapalat"/>
          <w:sz w:val="20"/>
          <w:szCs w:val="20"/>
          <w:lang w:val="es-ES"/>
        </w:rPr>
        <w:t xml:space="preserve"> </w:t>
      </w:r>
      <w:r w:rsidRPr="00976578">
        <w:rPr>
          <w:rFonts w:ascii="GHEA Grapalat" w:hAnsi="GHEA Grapalat"/>
          <w:sz w:val="20"/>
          <w:szCs w:val="20"/>
        </w:rPr>
        <w:t>հայտը</w:t>
      </w:r>
      <w:r w:rsidRPr="00976578">
        <w:rPr>
          <w:rFonts w:ascii="GHEA Grapalat" w:hAnsi="GHEA Grapalat"/>
          <w:sz w:val="20"/>
          <w:szCs w:val="20"/>
          <w:lang w:val="es-ES"/>
        </w:rPr>
        <w:t xml:space="preserve"> </w:t>
      </w:r>
      <w:r w:rsidRPr="00976578">
        <w:rPr>
          <w:rFonts w:ascii="GHEA Grapalat" w:hAnsi="GHEA Grapalat"/>
          <w:sz w:val="20"/>
          <w:szCs w:val="20"/>
        </w:rPr>
        <w:t>ներկայացվելու</w:t>
      </w:r>
      <w:r w:rsidRPr="00976578">
        <w:rPr>
          <w:rFonts w:ascii="GHEA Grapalat" w:hAnsi="GHEA Grapalat"/>
          <w:sz w:val="20"/>
          <w:szCs w:val="20"/>
          <w:lang w:val="es-ES"/>
        </w:rPr>
        <w:t xml:space="preserve"> </w:t>
      </w:r>
      <w:r w:rsidRPr="00976578">
        <w:rPr>
          <w:rFonts w:ascii="GHEA Grapalat" w:hAnsi="GHEA Grapalat"/>
          <w:sz w:val="20"/>
          <w:szCs w:val="20"/>
        </w:rPr>
        <w:t>օրվան</w:t>
      </w:r>
      <w:r w:rsidRPr="00976578">
        <w:rPr>
          <w:rFonts w:ascii="GHEA Grapalat" w:hAnsi="GHEA Grapalat"/>
          <w:sz w:val="20"/>
          <w:szCs w:val="20"/>
          <w:lang w:val="es-ES"/>
        </w:rPr>
        <w:t xml:space="preserve"> </w:t>
      </w:r>
      <w:r w:rsidRPr="00976578">
        <w:rPr>
          <w:rFonts w:ascii="GHEA Grapalat" w:hAnsi="GHEA Grapalat"/>
          <w:sz w:val="20"/>
          <w:szCs w:val="20"/>
        </w:rPr>
        <w:t>նախորդող</w:t>
      </w:r>
      <w:r w:rsidRPr="00976578">
        <w:rPr>
          <w:rFonts w:ascii="GHEA Grapalat" w:hAnsi="GHEA Grapalat"/>
          <w:sz w:val="20"/>
          <w:szCs w:val="20"/>
          <w:lang w:val="es-ES"/>
        </w:rPr>
        <w:t xml:space="preserve"> </w:t>
      </w:r>
      <w:r w:rsidRPr="00976578">
        <w:rPr>
          <w:rFonts w:ascii="GHEA Grapalat" w:hAnsi="GHEA Grapalat"/>
          <w:sz w:val="20"/>
          <w:szCs w:val="20"/>
        </w:rPr>
        <w:t>մեկ</w:t>
      </w:r>
      <w:r w:rsidRPr="00976578">
        <w:rPr>
          <w:rFonts w:ascii="GHEA Grapalat" w:hAnsi="GHEA Grapalat"/>
          <w:sz w:val="20"/>
          <w:szCs w:val="20"/>
          <w:lang w:val="es-ES"/>
        </w:rPr>
        <w:t xml:space="preserve"> </w:t>
      </w:r>
      <w:r w:rsidRPr="00976578">
        <w:rPr>
          <w:rFonts w:ascii="GHEA Grapalat" w:hAnsi="GHEA Grapalat"/>
          <w:sz w:val="20"/>
          <w:szCs w:val="20"/>
        </w:rPr>
        <w:t>տարվա</w:t>
      </w:r>
      <w:r w:rsidRPr="00976578">
        <w:rPr>
          <w:rFonts w:ascii="GHEA Grapalat" w:hAnsi="GHEA Grapalat"/>
          <w:sz w:val="20"/>
          <w:szCs w:val="20"/>
          <w:lang w:val="es-ES"/>
        </w:rPr>
        <w:t xml:space="preserve"> </w:t>
      </w:r>
      <w:r w:rsidRPr="00976578">
        <w:rPr>
          <w:rFonts w:ascii="GHEA Grapalat" w:hAnsi="GHEA Grapalat"/>
          <w:sz w:val="20"/>
          <w:szCs w:val="20"/>
        </w:rPr>
        <w:t>ընթացքում</w:t>
      </w:r>
      <w:r w:rsidRPr="00976578">
        <w:rPr>
          <w:rFonts w:ascii="GHEA Grapalat" w:hAnsi="GHEA Grapalat"/>
          <w:sz w:val="20"/>
          <w:szCs w:val="20"/>
          <w:lang w:val="es-ES"/>
        </w:rPr>
        <w:t xml:space="preserve"> </w:t>
      </w:r>
      <w:r w:rsidRPr="00976578">
        <w:rPr>
          <w:rFonts w:ascii="GHEA Grapalat" w:hAnsi="GHEA Grapalat"/>
          <w:sz w:val="20"/>
          <w:szCs w:val="20"/>
        </w:rPr>
        <w:t>առկա</w:t>
      </w:r>
      <w:r w:rsidRPr="00976578">
        <w:rPr>
          <w:rFonts w:ascii="GHEA Grapalat" w:hAnsi="GHEA Grapalat"/>
          <w:sz w:val="20"/>
          <w:szCs w:val="20"/>
          <w:lang w:val="es-ES"/>
        </w:rPr>
        <w:t xml:space="preserve"> </w:t>
      </w:r>
      <w:r w:rsidRPr="00976578">
        <w:rPr>
          <w:rFonts w:ascii="GHEA Grapalat" w:hAnsi="GHEA Grapalat"/>
          <w:sz w:val="20"/>
          <w:szCs w:val="20"/>
        </w:rPr>
        <w:t>է</w:t>
      </w:r>
      <w:r w:rsidRPr="00976578">
        <w:rPr>
          <w:rFonts w:ascii="GHEA Grapalat" w:hAnsi="GHEA Grapalat"/>
          <w:sz w:val="20"/>
          <w:szCs w:val="20"/>
          <w:lang w:val="es-ES"/>
        </w:rPr>
        <w:t xml:space="preserve"> </w:t>
      </w:r>
      <w:r w:rsidRPr="00976578">
        <w:rPr>
          <w:rFonts w:ascii="GHEA Grapalat" w:hAnsi="GHEA Grapalat"/>
          <w:sz w:val="20"/>
          <w:szCs w:val="20"/>
        </w:rPr>
        <w:t>օրենքով</w:t>
      </w:r>
      <w:r w:rsidRPr="00976578">
        <w:rPr>
          <w:rFonts w:ascii="GHEA Grapalat" w:hAnsi="GHEA Grapalat"/>
          <w:sz w:val="20"/>
          <w:szCs w:val="20"/>
          <w:lang w:val="es-ES"/>
        </w:rPr>
        <w:t xml:space="preserve"> </w:t>
      </w:r>
      <w:r w:rsidRPr="00976578">
        <w:rPr>
          <w:rFonts w:ascii="GHEA Grapalat" w:hAnsi="GHEA Grapalat"/>
          <w:sz w:val="20"/>
          <w:szCs w:val="20"/>
        </w:rPr>
        <w:t>սահմանված</w:t>
      </w:r>
      <w:r w:rsidRPr="00976578">
        <w:rPr>
          <w:rFonts w:ascii="GHEA Grapalat" w:hAnsi="GHEA Grapalat"/>
          <w:sz w:val="20"/>
          <w:szCs w:val="20"/>
          <w:lang w:val="es-ES"/>
        </w:rPr>
        <w:t xml:space="preserve"> </w:t>
      </w:r>
      <w:r w:rsidRPr="00976578">
        <w:rPr>
          <w:rFonts w:ascii="GHEA Grapalat" w:hAnsi="GHEA Grapalat"/>
          <w:sz w:val="20"/>
          <w:szCs w:val="20"/>
        </w:rPr>
        <w:t>կարգով</w:t>
      </w:r>
      <w:r w:rsidRPr="00976578">
        <w:rPr>
          <w:rFonts w:ascii="GHEA Grapalat" w:hAnsi="GHEA Grapalat"/>
          <w:sz w:val="20"/>
          <w:szCs w:val="20"/>
          <w:lang w:val="es-ES"/>
        </w:rPr>
        <w:t xml:space="preserve"> </w:t>
      </w:r>
      <w:r w:rsidRPr="00976578">
        <w:rPr>
          <w:rFonts w:ascii="GHEA Grapalat" w:hAnsi="GHEA Grapalat"/>
          <w:sz w:val="20"/>
          <w:szCs w:val="20"/>
        </w:rPr>
        <w:t>կայացված</w:t>
      </w:r>
      <w:r w:rsidRPr="00976578">
        <w:rPr>
          <w:rFonts w:ascii="GHEA Grapalat" w:hAnsi="GHEA Grapalat"/>
          <w:sz w:val="20"/>
          <w:szCs w:val="20"/>
          <w:lang w:val="es-ES"/>
        </w:rPr>
        <w:t xml:space="preserve"> </w:t>
      </w:r>
      <w:r w:rsidRPr="00976578">
        <w:rPr>
          <w:rFonts w:ascii="GHEA Grapalat" w:hAnsi="GHEA Grapalat"/>
          <w:sz w:val="20"/>
          <w:szCs w:val="20"/>
        </w:rPr>
        <w:t>անբողոքարկելի</w:t>
      </w:r>
      <w:r w:rsidRPr="00976578">
        <w:rPr>
          <w:rFonts w:ascii="GHEA Grapalat" w:hAnsi="GHEA Grapalat"/>
          <w:sz w:val="20"/>
          <w:szCs w:val="20"/>
          <w:lang w:val="es-ES"/>
        </w:rPr>
        <w:t xml:space="preserve"> </w:t>
      </w:r>
      <w:r w:rsidRPr="00976578">
        <w:rPr>
          <w:rFonts w:ascii="GHEA Grapalat" w:hAnsi="GHEA Grapalat"/>
          <w:sz w:val="20"/>
          <w:szCs w:val="20"/>
        </w:rPr>
        <w:t>վարչական</w:t>
      </w:r>
      <w:r w:rsidRPr="00976578">
        <w:rPr>
          <w:rFonts w:ascii="GHEA Grapalat" w:hAnsi="GHEA Grapalat"/>
          <w:sz w:val="20"/>
          <w:szCs w:val="20"/>
          <w:lang w:val="es-ES"/>
        </w:rPr>
        <w:t xml:space="preserve"> </w:t>
      </w:r>
      <w:r w:rsidRPr="00976578">
        <w:rPr>
          <w:rFonts w:ascii="GHEA Grapalat" w:hAnsi="GHEA Grapalat"/>
          <w:sz w:val="20"/>
          <w:szCs w:val="20"/>
        </w:rPr>
        <w:t>ակտ</w:t>
      </w:r>
      <w:r w:rsidRPr="00976578">
        <w:rPr>
          <w:rFonts w:ascii="GHEA Grapalat" w:hAnsi="GHEA Grapalat"/>
          <w:sz w:val="20"/>
          <w:szCs w:val="20"/>
          <w:lang w:val="es-ES"/>
        </w:rPr>
        <w:t xml:space="preserve">` </w:t>
      </w:r>
      <w:r w:rsidRPr="00976578">
        <w:rPr>
          <w:rFonts w:ascii="GHEA Grapalat" w:hAnsi="GHEA Grapalat"/>
          <w:sz w:val="20"/>
          <w:szCs w:val="20"/>
        </w:rPr>
        <w:t>գնումների</w:t>
      </w:r>
      <w:r w:rsidRPr="00976578">
        <w:rPr>
          <w:rFonts w:ascii="GHEA Grapalat" w:hAnsi="GHEA Grapalat"/>
          <w:sz w:val="20"/>
          <w:szCs w:val="20"/>
          <w:lang w:val="es-ES"/>
        </w:rPr>
        <w:t xml:space="preserve"> </w:t>
      </w:r>
      <w:r w:rsidRPr="00976578">
        <w:rPr>
          <w:rFonts w:ascii="GHEA Grapalat" w:hAnsi="GHEA Grapalat"/>
          <w:sz w:val="20"/>
          <w:szCs w:val="20"/>
        </w:rPr>
        <w:t>ոլորտում</w:t>
      </w:r>
      <w:r w:rsidRPr="00976578">
        <w:rPr>
          <w:rFonts w:ascii="GHEA Grapalat" w:hAnsi="GHEA Grapalat"/>
          <w:sz w:val="20"/>
          <w:szCs w:val="20"/>
          <w:lang w:val="es-ES"/>
        </w:rPr>
        <w:t xml:space="preserve"> </w:t>
      </w:r>
      <w:r w:rsidRPr="00976578">
        <w:rPr>
          <w:rFonts w:ascii="GHEA Grapalat" w:hAnsi="GHEA Grapalat" w:cs="Sylfaen"/>
          <w:sz w:val="20"/>
          <w:szCs w:val="20"/>
        </w:rPr>
        <w:t>հակամրցակցային</w:t>
      </w:r>
      <w:r w:rsidRPr="00976578">
        <w:rPr>
          <w:rFonts w:ascii="GHEA Grapalat" w:hAnsi="GHEA Grapalat"/>
          <w:sz w:val="20"/>
          <w:szCs w:val="20"/>
          <w:lang w:val="es-ES"/>
        </w:rPr>
        <w:t xml:space="preserve"> </w:t>
      </w:r>
      <w:r w:rsidRPr="00976578">
        <w:rPr>
          <w:rFonts w:ascii="GHEA Grapalat" w:hAnsi="GHEA Grapalat" w:cs="Sylfaen"/>
          <w:sz w:val="20"/>
          <w:szCs w:val="20"/>
        </w:rPr>
        <w:t>համաձայնության</w:t>
      </w:r>
      <w:r w:rsidRPr="00976578">
        <w:rPr>
          <w:rFonts w:ascii="GHEA Grapalat" w:hAnsi="GHEA Grapalat"/>
          <w:sz w:val="20"/>
          <w:szCs w:val="20"/>
          <w:lang w:val="es-ES"/>
        </w:rPr>
        <w:t xml:space="preserve"> </w:t>
      </w:r>
      <w:r w:rsidRPr="00976578">
        <w:rPr>
          <w:rFonts w:ascii="GHEA Grapalat" w:hAnsi="GHEA Grapalat" w:cs="Sylfaen"/>
          <w:sz w:val="20"/>
          <w:szCs w:val="20"/>
        </w:rPr>
        <w:t>կամ</w:t>
      </w:r>
      <w:r w:rsidRPr="00976578">
        <w:rPr>
          <w:rFonts w:ascii="GHEA Grapalat" w:hAnsi="GHEA Grapalat"/>
          <w:sz w:val="20"/>
          <w:szCs w:val="20"/>
          <w:lang w:val="es-ES"/>
        </w:rPr>
        <w:t xml:space="preserve"> </w:t>
      </w:r>
      <w:r w:rsidRPr="00976578">
        <w:rPr>
          <w:rFonts w:ascii="GHEA Grapalat" w:hAnsi="GHEA Grapalat" w:cs="Sylfaen"/>
          <w:sz w:val="20"/>
          <w:szCs w:val="20"/>
        </w:rPr>
        <w:t>գերիշխող</w:t>
      </w:r>
      <w:r w:rsidRPr="00976578">
        <w:rPr>
          <w:rFonts w:ascii="GHEA Grapalat" w:hAnsi="GHEA Grapalat"/>
          <w:sz w:val="20"/>
          <w:szCs w:val="20"/>
          <w:lang w:val="es-ES"/>
        </w:rPr>
        <w:t xml:space="preserve"> </w:t>
      </w:r>
      <w:r w:rsidRPr="00976578">
        <w:rPr>
          <w:rFonts w:ascii="GHEA Grapalat" w:hAnsi="GHEA Grapalat" w:cs="Sylfaen"/>
          <w:sz w:val="20"/>
          <w:szCs w:val="20"/>
        </w:rPr>
        <w:t>դիրքի</w:t>
      </w:r>
      <w:r w:rsidRPr="00976578">
        <w:rPr>
          <w:rFonts w:ascii="GHEA Grapalat" w:hAnsi="GHEA Grapalat"/>
          <w:sz w:val="20"/>
          <w:szCs w:val="20"/>
          <w:lang w:val="es-ES"/>
        </w:rPr>
        <w:t xml:space="preserve"> </w:t>
      </w:r>
      <w:r w:rsidRPr="00976578">
        <w:rPr>
          <w:rFonts w:ascii="GHEA Grapalat" w:hAnsi="GHEA Grapalat" w:cs="Sylfaen"/>
          <w:sz w:val="20"/>
          <w:szCs w:val="20"/>
        </w:rPr>
        <w:t>չարաշահման</w:t>
      </w:r>
      <w:r w:rsidRPr="00976578">
        <w:rPr>
          <w:rFonts w:ascii="GHEA Grapalat" w:hAnsi="GHEA Grapalat"/>
          <w:sz w:val="20"/>
          <w:szCs w:val="20"/>
          <w:lang w:val="es-ES"/>
        </w:rPr>
        <w:t xml:space="preserve"> </w:t>
      </w:r>
      <w:r w:rsidRPr="00976578">
        <w:rPr>
          <w:rFonts w:ascii="GHEA Grapalat" w:hAnsi="GHEA Grapalat" w:cs="Sylfaen"/>
          <w:sz w:val="20"/>
          <w:szCs w:val="20"/>
        </w:rPr>
        <w:t>համար</w:t>
      </w:r>
      <w:r w:rsidRPr="00976578">
        <w:rPr>
          <w:rFonts w:ascii="GHEA Grapalat" w:hAnsi="GHEA Grapalat" w:cs="Sylfaen"/>
          <w:sz w:val="20"/>
          <w:szCs w:val="20"/>
          <w:lang w:val="es-ES"/>
        </w:rPr>
        <w:t>.</w:t>
      </w:r>
    </w:p>
    <w:p w14:paraId="436335B6" w14:textId="77777777" w:rsidR="000E16AA" w:rsidRPr="00976578" w:rsidRDefault="000E16AA" w:rsidP="00976578">
      <w:pPr>
        <w:spacing w:after="0"/>
        <w:ind w:firstLine="567"/>
        <w:jc w:val="both"/>
        <w:rPr>
          <w:rFonts w:ascii="GHEA Grapalat" w:hAnsi="GHEA Grapalat"/>
          <w:sz w:val="20"/>
          <w:szCs w:val="20"/>
          <w:lang w:val="es-ES"/>
        </w:rPr>
      </w:pPr>
      <w:r w:rsidRPr="00976578">
        <w:rPr>
          <w:rFonts w:ascii="GHEA Grapalat" w:hAnsi="GHEA Grapalat" w:cs="Sylfaen"/>
          <w:sz w:val="20"/>
          <w:szCs w:val="20"/>
          <w:lang w:val="es-ES"/>
        </w:rPr>
        <w:t xml:space="preserve">5) </w:t>
      </w:r>
      <w:r w:rsidRPr="00976578">
        <w:rPr>
          <w:rFonts w:ascii="GHEA Grapalat" w:hAnsi="GHEA Grapalat" w:cs="Sylfaen"/>
          <w:sz w:val="20"/>
          <w:szCs w:val="20"/>
        </w:rPr>
        <w:t>որոնք</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հայտը</w:t>
      </w:r>
      <w:r w:rsidRPr="00976578">
        <w:rPr>
          <w:rFonts w:ascii="GHEA Grapalat" w:hAnsi="GHEA Grapalat" w:cs="Sylfaen"/>
          <w:sz w:val="20"/>
          <w:szCs w:val="20"/>
          <w:lang w:val="es-ES"/>
        </w:rPr>
        <w:t xml:space="preserve"> </w:t>
      </w:r>
      <w:r w:rsidRPr="00976578">
        <w:rPr>
          <w:rFonts w:ascii="GHEA Grapalat" w:hAnsi="GHEA Grapalat" w:cs="Sylfaen"/>
          <w:sz w:val="20"/>
          <w:szCs w:val="20"/>
        </w:rPr>
        <w:t>ներկայացնելու</w:t>
      </w:r>
      <w:r w:rsidRPr="00976578">
        <w:rPr>
          <w:rFonts w:ascii="GHEA Grapalat" w:hAnsi="GHEA Grapalat" w:cs="Sylfaen"/>
          <w:sz w:val="20"/>
          <w:szCs w:val="20"/>
          <w:lang w:val="es-ES"/>
        </w:rPr>
        <w:t xml:space="preserve"> </w:t>
      </w:r>
      <w:r w:rsidRPr="00976578">
        <w:rPr>
          <w:rFonts w:ascii="GHEA Grapalat" w:hAnsi="GHEA Grapalat" w:cs="Sylfaen"/>
          <w:sz w:val="20"/>
          <w:szCs w:val="20"/>
        </w:rPr>
        <w:t>օրվա</w:t>
      </w:r>
      <w:r w:rsidRPr="00976578">
        <w:rPr>
          <w:rFonts w:ascii="GHEA Grapalat" w:hAnsi="GHEA Grapalat" w:cs="Sylfaen"/>
          <w:sz w:val="20"/>
          <w:szCs w:val="20"/>
          <w:lang w:val="es-ES"/>
        </w:rPr>
        <w:t xml:space="preserve"> </w:t>
      </w:r>
      <w:r w:rsidRPr="00976578">
        <w:rPr>
          <w:rFonts w:ascii="GHEA Grapalat" w:hAnsi="GHEA Grapalat" w:cs="Sylfaen"/>
          <w:sz w:val="20"/>
          <w:szCs w:val="20"/>
        </w:rPr>
        <w:t>դրությամբ</w:t>
      </w:r>
      <w:r w:rsidRPr="00976578">
        <w:rPr>
          <w:rFonts w:ascii="GHEA Grapalat" w:hAnsi="GHEA Grapalat" w:cs="Sylfaen"/>
          <w:sz w:val="20"/>
          <w:szCs w:val="20"/>
          <w:lang w:val="es-ES"/>
        </w:rPr>
        <w:t xml:space="preserve"> </w:t>
      </w:r>
      <w:r w:rsidRPr="00976578">
        <w:rPr>
          <w:rFonts w:ascii="GHEA Grapalat" w:hAnsi="GHEA Grapalat" w:cs="Sylfaen"/>
          <w:sz w:val="20"/>
          <w:szCs w:val="20"/>
        </w:rPr>
        <w:t>ներառված</w:t>
      </w:r>
      <w:r w:rsidRPr="00976578">
        <w:rPr>
          <w:rFonts w:ascii="GHEA Grapalat" w:hAnsi="GHEA Grapalat" w:cs="Sylfaen"/>
          <w:sz w:val="20"/>
          <w:szCs w:val="20"/>
          <w:lang w:val="es-ES"/>
        </w:rPr>
        <w:t xml:space="preserve"> </w:t>
      </w:r>
      <w:r w:rsidRPr="00976578">
        <w:rPr>
          <w:rFonts w:ascii="GHEA Grapalat" w:hAnsi="GHEA Grapalat" w:cs="Sylfaen"/>
          <w:sz w:val="20"/>
          <w:szCs w:val="20"/>
        </w:rPr>
        <w:t>են</w:t>
      </w:r>
      <w:r w:rsidRPr="00976578">
        <w:rPr>
          <w:rFonts w:ascii="GHEA Grapalat" w:hAnsi="GHEA Grapalat" w:cs="Sylfaen"/>
          <w:sz w:val="20"/>
          <w:szCs w:val="20"/>
          <w:lang w:val="es-ES"/>
        </w:rPr>
        <w:t xml:space="preserve"> </w:t>
      </w:r>
      <w:r w:rsidRPr="00976578">
        <w:rPr>
          <w:rFonts w:ascii="GHEA Grapalat" w:hAnsi="GHEA Grapalat" w:cs="Sylfaen"/>
          <w:sz w:val="20"/>
          <w:szCs w:val="20"/>
        </w:rPr>
        <w:t>Եվրասիական</w:t>
      </w:r>
      <w:r w:rsidRPr="00976578">
        <w:rPr>
          <w:rFonts w:ascii="GHEA Grapalat" w:hAnsi="GHEA Grapalat" w:cs="Sylfaen"/>
          <w:sz w:val="20"/>
          <w:szCs w:val="20"/>
          <w:lang w:val="es-ES"/>
        </w:rPr>
        <w:t xml:space="preserve"> </w:t>
      </w:r>
      <w:r w:rsidRPr="00976578">
        <w:rPr>
          <w:rFonts w:ascii="GHEA Grapalat" w:hAnsi="GHEA Grapalat" w:cs="Sylfaen"/>
          <w:sz w:val="20"/>
          <w:szCs w:val="20"/>
        </w:rPr>
        <w:t>տնտեսական</w:t>
      </w:r>
      <w:r w:rsidRPr="00976578">
        <w:rPr>
          <w:rFonts w:ascii="GHEA Grapalat" w:hAnsi="GHEA Grapalat" w:cs="Sylfaen"/>
          <w:sz w:val="20"/>
          <w:szCs w:val="20"/>
          <w:lang w:val="es-ES"/>
        </w:rPr>
        <w:t xml:space="preserve"> </w:t>
      </w:r>
      <w:r w:rsidRPr="00976578">
        <w:rPr>
          <w:rFonts w:ascii="GHEA Grapalat" w:hAnsi="GHEA Grapalat" w:cs="Sylfaen"/>
          <w:sz w:val="20"/>
          <w:szCs w:val="20"/>
        </w:rPr>
        <w:t>միությանն</w:t>
      </w:r>
      <w:r w:rsidRPr="00976578">
        <w:rPr>
          <w:rFonts w:ascii="GHEA Grapalat" w:hAnsi="GHEA Grapalat" w:cs="Sylfaen"/>
          <w:sz w:val="20"/>
          <w:szCs w:val="20"/>
          <w:lang w:val="es-ES"/>
        </w:rPr>
        <w:t xml:space="preserve"> </w:t>
      </w:r>
      <w:r w:rsidRPr="00976578">
        <w:rPr>
          <w:rFonts w:ascii="GHEA Grapalat" w:hAnsi="GHEA Grapalat" w:cs="Sylfaen"/>
          <w:sz w:val="20"/>
          <w:szCs w:val="20"/>
        </w:rPr>
        <w:t>անդամակցող</w:t>
      </w:r>
      <w:r w:rsidRPr="00976578">
        <w:rPr>
          <w:rFonts w:ascii="GHEA Grapalat" w:hAnsi="GHEA Grapalat" w:cs="Sylfaen"/>
          <w:sz w:val="20"/>
          <w:szCs w:val="20"/>
          <w:lang w:val="es-ES"/>
        </w:rPr>
        <w:t xml:space="preserve"> </w:t>
      </w:r>
      <w:r w:rsidRPr="00976578">
        <w:rPr>
          <w:rFonts w:ascii="GHEA Grapalat" w:hAnsi="GHEA Grapalat" w:cs="Sylfaen"/>
          <w:sz w:val="20"/>
          <w:szCs w:val="20"/>
        </w:rPr>
        <w:t>երկրների</w:t>
      </w:r>
      <w:r w:rsidRPr="00976578">
        <w:rPr>
          <w:rFonts w:ascii="GHEA Grapalat" w:hAnsi="GHEA Grapalat" w:cs="Sylfaen"/>
          <w:sz w:val="20"/>
          <w:szCs w:val="20"/>
          <w:lang w:val="es-ES"/>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es-ES"/>
        </w:rPr>
        <w:t xml:space="preserve"> </w:t>
      </w:r>
      <w:r w:rsidRPr="00976578">
        <w:rPr>
          <w:rFonts w:ascii="GHEA Grapalat" w:hAnsi="GHEA Grapalat" w:cs="Sylfaen"/>
          <w:sz w:val="20"/>
          <w:szCs w:val="20"/>
        </w:rPr>
        <w:t>մասին</w:t>
      </w:r>
      <w:r w:rsidRPr="00976578">
        <w:rPr>
          <w:rFonts w:ascii="GHEA Grapalat" w:hAnsi="GHEA Grapalat" w:cs="Sylfaen"/>
          <w:sz w:val="20"/>
          <w:szCs w:val="20"/>
          <w:lang w:val="es-ES"/>
        </w:rPr>
        <w:t xml:space="preserve"> </w:t>
      </w:r>
      <w:r w:rsidRPr="00976578">
        <w:rPr>
          <w:rFonts w:ascii="GHEA Grapalat" w:hAnsi="GHEA Grapalat" w:cs="Sylfaen"/>
          <w:sz w:val="20"/>
          <w:szCs w:val="20"/>
        </w:rPr>
        <w:t>օրենսդրության</w:t>
      </w:r>
      <w:r w:rsidRPr="00976578">
        <w:rPr>
          <w:rFonts w:ascii="GHEA Grapalat" w:hAnsi="GHEA Grapalat" w:cs="Sylfaen"/>
          <w:sz w:val="20"/>
          <w:szCs w:val="20"/>
          <w:lang w:val="es-ES"/>
        </w:rPr>
        <w:t xml:space="preserve"> </w:t>
      </w:r>
      <w:r w:rsidRPr="00976578">
        <w:rPr>
          <w:rFonts w:ascii="GHEA Grapalat" w:hAnsi="GHEA Grapalat" w:cs="Sylfaen"/>
          <w:sz w:val="20"/>
          <w:szCs w:val="20"/>
        </w:rPr>
        <w:t>համաձայն</w:t>
      </w:r>
      <w:r w:rsidRPr="00976578">
        <w:rPr>
          <w:rFonts w:ascii="GHEA Grapalat" w:hAnsi="GHEA Grapalat" w:cs="Sylfaen"/>
          <w:sz w:val="20"/>
          <w:szCs w:val="20"/>
          <w:lang w:val="es-ES"/>
        </w:rPr>
        <w:t xml:space="preserve"> </w:t>
      </w:r>
      <w:r w:rsidRPr="00976578">
        <w:rPr>
          <w:rFonts w:ascii="GHEA Grapalat" w:hAnsi="GHEA Grapalat" w:cs="Sylfaen"/>
          <w:sz w:val="20"/>
          <w:szCs w:val="20"/>
        </w:rPr>
        <w:t>հրապարակված</w:t>
      </w:r>
      <w:r w:rsidRPr="00976578">
        <w:rPr>
          <w:rFonts w:ascii="GHEA Grapalat" w:hAnsi="GHEA Grapalat" w:cs="Sylfaen"/>
          <w:sz w:val="20"/>
          <w:szCs w:val="20"/>
          <w:lang w:val="es-ES"/>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es-ES"/>
        </w:rPr>
        <w:t xml:space="preserve"> </w:t>
      </w:r>
      <w:r w:rsidRPr="00976578">
        <w:rPr>
          <w:rFonts w:ascii="GHEA Grapalat" w:hAnsi="GHEA Grapalat" w:cs="Sylfaen"/>
          <w:sz w:val="20"/>
          <w:szCs w:val="20"/>
        </w:rPr>
        <w:t>գործընթացին</w:t>
      </w:r>
      <w:r w:rsidRPr="00976578">
        <w:rPr>
          <w:rFonts w:ascii="GHEA Grapalat" w:hAnsi="GHEA Grapalat"/>
          <w:sz w:val="20"/>
          <w:szCs w:val="20"/>
          <w:lang w:val="es-ES"/>
        </w:rPr>
        <w:t xml:space="preserve"> </w:t>
      </w:r>
      <w:r w:rsidRPr="00976578">
        <w:rPr>
          <w:rFonts w:ascii="GHEA Grapalat" w:hAnsi="GHEA Grapalat" w:cs="Sylfaen"/>
          <w:sz w:val="20"/>
          <w:szCs w:val="20"/>
        </w:rPr>
        <w:t>մասնակցելու</w:t>
      </w:r>
      <w:r w:rsidRPr="00976578">
        <w:rPr>
          <w:rFonts w:ascii="GHEA Grapalat" w:hAnsi="GHEA Grapalat"/>
          <w:sz w:val="20"/>
          <w:szCs w:val="20"/>
          <w:lang w:val="es-ES"/>
        </w:rPr>
        <w:t xml:space="preserve"> </w:t>
      </w:r>
      <w:r w:rsidRPr="00976578">
        <w:rPr>
          <w:rFonts w:ascii="GHEA Grapalat" w:hAnsi="GHEA Grapalat" w:cs="Sylfaen"/>
          <w:sz w:val="20"/>
          <w:szCs w:val="20"/>
        </w:rPr>
        <w:t>իրավունք</w:t>
      </w:r>
      <w:r w:rsidRPr="00976578">
        <w:rPr>
          <w:rFonts w:ascii="GHEA Grapalat" w:hAnsi="GHEA Grapalat"/>
          <w:sz w:val="20"/>
          <w:szCs w:val="20"/>
          <w:lang w:val="es-ES"/>
        </w:rPr>
        <w:t xml:space="preserve"> </w:t>
      </w:r>
      <w:r w:rsidRPr="00976578">
        <w:rPr>
          <w:rFonts w:ascii="GHEA Grapalat" w:hAnsi="GHEA Grapalat" w:cs="Sylfaen"/>
          <w:sz w:val="20"/>
          <w:szCs w:val="20"/>
        </w:rPr>
        <w:t>չունեցող</w:t>
      </w:r>
      <w:r w:rsidRPr="00976578">
        <w:rPr>
          <w:rFonts w:ascii="GHEA Grapalat" w:hAnsi="GHEA Grapalat"/>
          <w:sz w:val="20"/>
          <w:szCs w:val="20"/>
          <w:lang w:val="es-ES"/>
        </w:rPr>
        <w:t xml:space="preserve"> </w:t>
      </w:r>
      <w:r w:rsidRPr="00976578">
        <w:rPr>
          <w:rFonts w:ascii="GHEA Grapalat" w:hAnsi="GHEA Grapalat" w:cs="Sylfaen"/>
          <w:sz w:val="20"/>
          <w:szCs w:val="20"/>
        </w:rPr>
        <w:t>մասնակիցների</w:t>
      </w:r>
      <w:r w:rsidRPr="00976578">
        <w:rPr>
          <w:rFonts w:ascii="GHEA Grapalat" w:hAnsi="GHEA Grapalat"/>
          <w:sz w:val="20"/>
          <w:szCs w:val="20"/>
          <w:lang w:val="es-ES"/>
        </w:rPr>
        <w:t xml:space="preserve"> </w:t>
      </w:r>
      <w:r w:rsidRPr="00976578">
        <w:rPr>
          <w:rFonts w:ascii="GHEA Grapalat" w:hAnsi="GHEA Grapalat" w:cs="Sylfaen"/>
          <w:sz w:val="20"/>
          <w:szCs w:val="20"/>
        </w:rPr>
        <w:t>ցուցակում</w:t>
      </w:r>
      <w:r w:rsidRPr="00976578">
        <w:rPr>
          <w:rFonts w:ascii="GHEA Grapalat" w:hAnsi="GHEA Grapalat" w:cs="Sylfaen"/>
          <w:sz w:val="20"/>
          <w:szCs w:val="20"/>
          <w:lang w:val="es-ES"/>
        </w:rPr>
        <w:t xml:space="preserve">. </w:t>
      </w:r>
    </w:p>
    <w:p w14:paraId="501064C7" w14:textId="77777777" w:rsidR="000E16AA" w:rsidRPr="00976578" w:rsidRDefault="000E16AA" w:rsidP="00976578">
      <w:pPr>
        <w:spacing w:after="0"/>
        <w:ind w:firstLine="567"/>
        <w:jc w:val="both"/>
        <w:rPr>
          <w:rFonts w:ascii="GHEA Grapalat" w:hAnsi="GHEA Grapalat"/>
          <w:sz w:val="20"/>
          <w:szCs w:val="20"/>
          <w:lang w:val="es-ES"/>
        </w:rPr>
      </w:pPr>
      <w:r w:rsidRPr="00976578">
        <w:rPr>
          <w:rFonts w:ascii="GHEA Grapalat" w:hAnsi="GHEA Grapalat"/>
          <w:sz w:val="20"/>
          <w:szCs w:val="20"/>
          <w:lang w:val="es-ES"/>
        </w:rPr>
        <w:t xml:space="preserve">6) </w:t>
      </w:r>
      <w:r w:rsidRPr="00976578">
        <w:rPr>
          <w:rFonts w:ascii="GHEA Grapalat" w:hAnsi="GHEA Grapalat"/>
          <w:sz w:val="20"/>
          <w:szCs w:val="20"/>
        </w:rPr>
        <w:t>որոնք</w:t>
      </w:r>
      <w:r w:rsidRPr="00976578">
        <w:rPr>
          <w:rFonts w:ascii="GHEA Grapalat" w:hAnsi="GHEA Grapalat"/>
          <w:sz w:val="20"/>
          <w:szCs w:val="20"/>
          <w:lang w:val="es-ES"/>
        </w:rPr>
        <w:t xml:space="preserve"> </w:t>
      </w:r>
      <w:r w:rsidRPr="00976578">
        <w:rPr>
          <w:rFonts w:ascii="GHEA Grapalat" w:hAnsi="GHEA Grapalat"/>
          <w:sz w:val="20"/>
          <w:szCs w:val="20"/>
        </w:rPr>
        <w:t>հայտը</w:t>
      </w:r>
      <w:r w:rsidRPr="00976578">
        <w:rPr>
          <w:rFonts w:ascii="GHEA Grapalat" w:hAnsi="GHEA Grapalat"/>
          <w:sz w:val="20"/>
          <w:szCs w:val="20"/>
          <w:lang w:val="es-ES"/>
        </w:rPr>
        <w:t xml:space="preserve"> </w:t>
      </w:r>
      <w:r w:rsidRPr="00976578">
        <w:rPr>
          <w:rFonts w:ascii="GHEA Grapalat" w:hAnsi="GHEA Grapalat"/>
          <w:sz w:val="20"/>
          <w:szCs w:val="20"/>
        </w:rPr>
        <w:t>ներկայացնելու</w:t>
      </w:r>
      <w:r w:rsidRPr="00976578">
        <w:rPr>
          <w:rFonts w:ascii="GHEA Grapalat" w:hAnsi="GHEA Grapalat"/>
          <w:sz w:val="20"/>
          <w:szCs w:val="20"/>
          <w:lang w:val="es-ES"/>
        </w:rPr>
        <w:t xml:space="preserve"> </w:t>
      </w:r>
      <w:r w:rsidRPr="00976578">
        <w:rPr>
          <w:rFonts w:ascii="GHEA Grapalat" w:hAnsi="GHEA Grapalat"/>
          <w:sz w:val="20"/>
          <w:szCs w:val="20"/>
        </w:rPr>
        <w:t>օրվա</w:t>
      </w:r>
      <w:r w:rsidRPr="00976578">
        <w:rPr>
          <w:rFonts w:ascii="GHEA Grapalat" w:hAnsi="GHEA Grapalat"/>
          <w:sz w:val="20"/>
          <w:szCs w:val="20"/>
          <w:lang w:val="es-ES"/>
        </w:rPr>
        <w:t xml:space="preserve"> </w:t>
      </w:r>
      <w:r w:rsidRPr="00976578">
        <w:rPr>
          <w:rFonts w:ascii="GHEA Grapalat" w:hAnsi="GHEA Grapalat"/>
          <w:sz w:val="20"/>
          <w:szCs w:val="20"/>
        </w:rPr>
        <w:t>դրությամբ</w:t>
      </w:r>
      <w:r w:rsidRPr="00976578">
        <w:rPr>
          <w:rFonts w:ascii="GHEA Grapalat" w:hAnsi="GHEA Grapalat"/>
          <w:sz w:val="20"/>
          <w:szCs w:val="20"/>
          <w:lang w:val="es-ES"/>
        </w:rPr>
        <w:t xml:space="preserve"> </w:t>
      </w:r>
      <w:r w:rsidRPr="00976578">
        <w:rPr>
          <w:rFonts w:ascii="GHEA Grapalat" w:hAnsi="GHEA Grapalat" w:cs="Sylfaen"/>
          <w:sz w:val="20"/>
          <w:szCs w:val="20"/>
        </w:rPr>
        <w:t>ներառված</w:t>
      </w:r>
      <w:r w:rsidRPr="00976578">
        <w:rPr>
          <w:rFonts w:ascii="GHEA Grapalat" w:hAnsi="GHEA Grapalat"/>
          <w:sz w:val="20"/>
          <w:szCs w:val="20"/>
          <w:lang w:val="es-ES"/>
        </w:rPr>
        <w:t xml:space="preserve"> </w:t>
      </w:r>
      <w:r w:rsidRPr="00976578">
        <w:rPr>
          <w:rFonts w:ascii="GHEA Grapalat" w:hAnsi="GHEA Grapalat" w:cs="Sylfaen"/>
          <w:sz w:val="20"/>
          <w:szCs w:val="20"/>
        </w:rPr>
        <w:t>են</w:t>
      </w:r>
      <w:r w:rsidRPr="00976578">
        <w:rPr>
          <w:rFonts w:ascii="GHEA Grapalat" w:hAnsi="GHEA Grapalat"/>
          <w:sz w:val="20"/>
          <w:szCs w:val="20"/>
          <w:lang w:val="es-ES"/>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es-ES"/>
        </w:rPr>
        <w:t xml:space="preserve"> </w:t>
      </w:r>
      <w:r w:rsidRPr="00976578">
        <w:rPr>
          <w:rFonts w:ascii="GHEA Grapalat" w:hAnsi="GHEA Grapalat" w:cs="Sylfaen"/>
          <w:sz w:val="20"/>
          <w:szCs w:val="20"/>
        </w:rPr>
        <w:t>գործընթացին</w:t>
      </w:r>
      <w:r w:rsidRPr="00976578">
        <w:rPr>
          <w:rFonts w:ascii="GHEA Grapalat" w:hAnsi="GHEA Grapalat"/>
          <w:sz w:val="20"/>
          <w:szCs w:val="20"/>
          <w:lang w:val="es-ES"/>
        </w:rPr>
        <w:t xml:space="preserve"> </w:t>
      </w:r>
      <w:r w:rsidRPr="00976578">
        <w:rPr>
          <w:rFonts w:ascii="GHEA Grapalat" w:hAnsi="GHEA Grapalat" w:cs="Sylfaen"/>
          <w:sz w:val="20"/>
          <w:szCs w:val="20"/>
        </w:rPr>
        <w:t>մասնակցելու</w:t>
      </w:r>
      <w:r w:rsidRPr="00976578">
        <w:rPr>
          <w:rFonts w:ascii="GHEA Grapalat" w:hAnsi="GHEA Grapalat"/>
          <w:sz w:val="20"/>
          <w:szCs w:val="20"/>
          <w:lang w:val="es-ES"/>
        </w:rPr>
        <w:t xml:space="preserve"> </w:t>
      </w:r>
      <w:r w:rsidRPr="00976578">
        <w:rPr>
          <w:rFonts w:ascii="GHEA Grapalat" w:hAnsi="GHEA Grapalat" w:cs="Sylfaen"/>
          <w:sz w:val="20"/>
          <w:szCs w:val="20"/>
        </w:rPr>
        <w:t>իրավունք</w:t>
      </w:r>
      <w:r w:rsidRPr="00976578">
        <w:rPr>
          <w:rFonts w:ascii="GHEA Grapalat" w:hAnsi="GHEA Grapalat"/>
          <w:sz w:val="20"/>
          <w:szCs w:val="20"/>
          <w:lang w:val="es-ES"/>
        </w:rPr>
        <w:t xml:space="preserve"> </w:t>
      </w:r>
      <w:r w:rsidRPr="00976578">
        <w:rPr>
          <w:rFonts w:ascii="GHEA Grapalat" w:hAnsi="GHEA Grapalat" w:cs="Sylfaen"/>
          <w:sz w:val="20"/>
          <w:szCs w:val="20"/>
        </w:rPr>
        <w:t>չունեցող</w:t>
      </w:r>
      <w:r w:rsidRPr="00976578">
        <w:rPr>
          <w:rFonts w:ascii="GHEA Grapalat" w:hAnsi="GHEA Grapalat"/>
          <w:sz w:val="20"/>
          <w:szCs w:val="20"/>
          <w:lang w:val="es-ES"/>
        </w:rPr>
        <w:t xml:space="preserve"> </w:t>
      </w:r>
      <w:r w:rsidRPr="00976578">
        <w:rPr>
          <w:rFonts w:ascii="GHEA Grapalat" w:hAnsi="GHEA Grapalat" w:cs="Sylfaen"/>
          <w:sz w:val="20"/>
          <w:szCs w:val="20"/>
        </w:rPr>
        <w:t>մասնակիցների</w:t>
      </w:r>
      <w:r w:rsidRPr="00976578">
        <w:rPr>
          <w:rFonts w:ascii="GHEA Grapalat" w:hAnsi="GHEA Grapalat"/>
          <w:sz w:val="20"/>
          <w:szCs w:val="20"/>
          <w:lang w:val="es-ES"/>
        </w:rPr>
        <w:t xml:space="preserve"> </w:t>
      </w:r>
      <w:r w:rsidRPr="00976578">
        <w:rPr>
          <w:rFonts w:ascii="GHEA Grapalat" w:hAnsi="GHEA Grapalat" w:cs="Sylfaen"/>
          <w:sz w:val="20"/>
          <w:szCs w:val="20"/>
        </w:rPr>
        <w:t>ցուցակում</w:t>
      </w:r>
      <w:r w:rsidRPr="00976578">
        <w:rPr>
          <w:rFonts w:ascii="GHEA Grapalat" w:hAnsi="GHEA Grapalat"/>
          <w:sz w:val="20"/>
          <w:szCs w:val="20"/>
          <w:lang w:val="es-ES"/>
        </w:rPr>
        <w:t>:</w:t>
      </w:r>
    </w:p>
    <w:p w14:paraId="1FF70215" w14:textId="77777777" w:rsidR="000E16AA" w:rsidRPr="00976578" w:rsidRDefault="000E16AA" w:rsidP="00976578">
      <w:pPr>
        <w:spacing w:after="0"/>
        <w:ind w:firstLine="567"/>
        <w:jc w:val="both"/>
        <w:rPr>
          <w:rFonts w:ascii="GHEA Grapalat" w:hAnsi="GHEA Grapalat" w:cs="Sylfaen"/>
          <w:sz w:val="20"/>
          <w:lang w:val="es-ES"/>
        </w:rPr>
      </w:pPr>
      <w:r w:rsidRPr="0097657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217A6A9" w14:textId="77777777" w:rsidR="000E16AA" w:rsidRPr="00976578" w:rsidRDefault="000E16AA" w:rsidP="00976578">
      <w:pPr>
        <w:spacing w:after="0"/>
        <w:ind w:firstLine="567"/>
        <w:jc w:val="both"/>
        <w:rPr>
          <w:rFonts w:ascii="GHEA Grapalat" w:hAnsi="GHEA Grapalat" w:cs="Sylfaen"/>
          <w:sz w:val="20"/>
          <w:lang w:val="es-ES"/>
        </w:rPr>
      </w:pPr>
      <w:r w:rsidRPr="0097657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976578">
        <w:rPr>
          <w:rFonts w:ascii="GHEA Grapalat" w:hAnsi="GHEA Grapalat" w:cs="Arial"/>
          <w:sz w:val="20"/>
          <w:lang w:val="es-ES"/>
        </w:rPr>
        <w:t xml:space="preserve"> </w:t>
      </w:r>
      <w:r w:rsidRPr="00976578">
        <w:rPr>
          <w:rFonts w:ascii="GHEA Grapalat" w:hAnsi="GHEA Grapalat" w:cs="Sylfaen"/>
          <w:sz w:val="20"/>
          <w:lang w:val="es-ES"/>
        </w:rPr>
        <w:t>հրավերի</w:t>
      </w:r>
      <w:r w:rsidRPr="00976578">
        <w:rPr>
          <w:rFonts w:ascii="GHEA Grapalat" w:hAnsi="GHEA Grapalat" w:cs="Arial"/>
          <w:sz w:val="20"/>
          <w:lang w:val="es-ES"/>
        </w:rPr>
        <w:t xml:space="preserve"> 2-րդ </w:t>
      </w:r>
      <w:r w:rsidRPr="00976578">
        <w:rPr>
          <w:rFonts w:ascii="GHEA Grapalat" w:hAnsi="GHEA Grapalat" w:cs="Sylfaen"/>
          <w:sz w:val="20"/>
          <w:lang w:val="es-ES"/>
        </w:rPr>
        <w:t>մասի</w:t>
      </w:r>
      <w:r w:rsidRPr="00976578">
        <w:rPr>
          <w:rFonts w:ascii="GHEA Grapalat" w:hAnsi="GHEA Grapalat" w:cs="Arial"/>
          <w:sz w:val="20"/>
          <w:lang w:val="es-ES"/>
        </w:rPr>
        <w:t xml:space="preserve"> 2.2 </w:t>
      </w:r>
      <w:r w:rsidRPr="00976578">
        <w:rPr>
          <w:rFonts w:ascii="GHEA Grapalat" w:hAnsi="GHEA Grapalat" w:cs="Sylfaen"/>
          <w:sz w:val="20"/>
          <w:lang w:val="es-ES"/>
        </w:rPr>
        <w:t>կետով</w:t>
      </w:r>
      <w:r w:rsidRPr="00976578">
        <w:rPr>
          <w:rFonts w:ascii="GHEA Grapalat" w:hAnsi="GHEA Grapalat" w:cs="Arial"/>
          <w:sz w:val="20"/>
          <w:lang w:val="es-ES"/>
        </w:rPr>
        <w:t xml:space="preserve"> </w:t>
      </w:r>
      <w:r w:rsidRPr="00976578">
        <w:rPr>
          <w:rFonts w:ascii="GHEA Grapalat" w:hAnsi="GHEA Grapalat" w:cs="Sylfaen"/>
          <w:sz w:val="20"/>
          <w:lang w:val="es-ES"/>
        </w:rPr>
        <w:t>նախատեսված</w:t>
      </w:r>
      <w:r w:rsidRPr="00976578">
        <w:rPr>
          <w:rFonts w:ascii="GHEA Grapalat" w:hAnsi="GHEA Grapalat" w:cs="Arial"/>
          <w:sz w:val="20"/>
          <w:lang w:val="es-ES"/>
        </w:rPr>
        <w:t xml:space="preserve"> </w:t>
      </w:r>
      <w:r w:rsidRPr="00976578">
        <w:rPr>
          <w:rFonts w:ascii="GHEA Grapalat" w:hAnsi="GHEA Grapalat" w:cs="Sylfaen"/>
          <w:sz w:val="20"/>
          <w:lang w:val="es-ES"/>
        </w:rPr>
        <w:t>գրավոր</w:t>
      </w:r>
      <w:r w:rsidRPr="00976578">
        <w:rPr>
          <w:rFonts w:ascii="GHEA Grapalat" w:hAnsi="GHEA Grapalat" w:cs="Arial"/>
          <w:sz w:val="20"/>
          <w:lang w:val="es-ES"/>
        </w:rPr>
        <w:t xml:space="preserve"> </w:t>
      </w:r>
      <w:r w:rsidRPr="00976578">
        <w:rPr>
          <w:rFonts w:ascii="GHEA Grapalat" w:hAnsi="GHEA Grapalat" w:cs="Sylfaen"/>
          <w:sz w:val="20"/>
          <w:lang w:val="es-ES"/>
        </w:rPr>
        <w:t xml:space="preserve">հայտարարություն: </w:t>
      </w:r>
      <w:r w:rsidRPr="00976578">
        <w:rPr>
          <w:rFonts w:ascii="GHEA Grapalat" w:hAnsi="GHEA Grapalat" w:cs="Sylfaen"/>
          <w:sz w:val="20"/>
        </w:rPr>
        <w:t>Բացի</w:t>
      </w:r>
      <w:r w:rsidRPr="00976578">
        <w:rPr>
          <w:rFonts w:ascii="GHEA Grapalat" w:hAnsi="GHEA Grapalat" w:cs="Sylfaen"/>
          <w:sz w:val="20"/>
          <w:lang w:val="es-ES"/>
        </w:rPr>
        <w:t xml:space="preserve"> </w:t>
      </w:r>
      <w:r w:rsidRPr="00976578">
        <w:rPr>
          <w:rFonts w:ascii="GHEA Grapalat" w:hAnsi="GHEA Grapalat" w:cs="Sylfaen"/>
          <w:sz w:val="20"/>
        </w:rPr>
        <w:t>սույն</w:t>
      </w:r>
      <w:r w:rsidRPr="00976578">
        <w:rPr>
          <w:rFonts w:ascii="GHEA Grapalat" w:hAnsi="GHEA Grapalat" w:cs="Sylfaen"/>
          <w:sz w:val="20"/>
          <w:lang w:val="es-ES"/>
        </w:rPr>
        <w:t xml:space="preserve"> </w:t>
      </w:r>
      <w:r w:rsidRPr="00976578">
        <w:rPr>
          <w:rFonts w:ascii="GHEA Grapalat" w:hAnsi="GHEA Grapalat" w:cs="Sylfaen"/>
          <w:sz w:val="20"/>
        </w:rPr>
        <w:t>կետով</w:t>
      </w:r>
      <w:r w:rsidRPr="00976578">
        <w:rPr>
          <w:rFonts w:ascii="GHEA Grapalat" w:hAnsi="GHEA Grapalat" w:cs="Sylfaen"/>
          <w:sz w:val="20"/>
          <w:lang w:val="es-ES"/>
        </w:rPr>
        <w:t xml:space="preserve"> </w:t>
      </w:r>
      <w:r w:rsidRPr="00976578">
        <w:rPr>
          <w:rFonts w:ascii="GHEA Grapalat" w:hAnsi="GHEA Grapalat" w:cs="Sylfaen"/>
          <w:sz w:val="20"/>
        </w:rPr>
        <w:t>նախատեսված</w:t>
      </w:r>
      <w:r w:rsidRPr="00976578">
        <w:rPr>
          <w:rFonts w:ascii="GHEA Grapalat" w:hAnsi="GHEA Grapalat" w:cs="Sylfaen"/>
          <w:sz w:val="20"/>
          <w:lang w:val="es-ES"/>
        </w:rPr>
        <w:t xml:space="preserve"> </w:t>
      </w:r>
      <w:r w:rsidRPr="00976578">
        <w:rPr>
          <w:rFonts w:ascii="GHEA Grapalat" w:hAnsi="GHEA Grapalat" w:cs="Sylfaen"/>
          <w:sz w:val="20"/>
        </w:rPr>
        <w:t>հայտարարությունից</w:t>
      </w:r>
      <w:r w:rsidRPr="00976578">
        <w:rPr>
          <w:rFonts w:ascii="GHEA Grapalat" w:hAnsi="GHEA Grapalat" w:cs="Sylfaen"/>
          <w:sz w:val="20"/>
          <w:lang w:val="es-ES"/>
        </w:rPr>
        <w:t xml:space="preserve"> </w:t>
      </w:r>
      <w:r w:rsidRPr="00976578">
        <w:rPr>
          <w:rFonts w:ascii="GHEA Grapalat" w:hAnsi="GHEA Grapalat" w:cs="Sylfaen"/>
          <w:sz w:val="20"/>
        </w:rPr>
        <w:t>մասնակցության</w:t>
      </w:r>
      <w:r w:rsidRPr="00976578">
        <w:rPr>
          <w:rFonts w:ascii="GHEA Grapalat" w:hAnsi="GHEA Grapalat" w:cs="Sylfaen"/>
          <w:sz w:val="20"/>
          <w:lang w:val="es-ES"/>
        </w:rPr>
        <w:t xml:space="preserve"> </w:t>
      </w:r>
      <w:r w:rsidRPr="00976578">
        <w:rPr>
          <w:rFonts w:ascii="GHEA Grapalat" w:hAnsi="GHEA Grapalat" w:cs="Sylfaen"/>
          <w:sz w:val="20"/>
        </w:rPr>
        <w:t>իրավունքի</w:t>
      </w:r>
      <w:r w:rsidRPr="00976578">
        <w:rPr>
          <w:rFonts w:ascii="GHEA Grapalat" w:hAnsi="GHEA Grapalat" w:cs="Sylfaen"/>
          <w:sz w:val="20"/>
          <w:lang w:val="es-ES"/>
        </w:rPr>
        <w:t xml:space="preserve"> </w:t>
      </w:r>
      <w:r w:rsidRPr="00976578">
        <w:rPr>
          <w:rFonts w:ascii="GHEA Grapalat" w:hAnsi="GHEA Grapalat" w:cs="Sylfaen"/>
          <w:sz w:val="20"/>
        </w:rPr>
        <w:t>գնահատման</w:t>
      </w:r>
      <w:r w:rsidRPr="00976578">
        <w:rPr>
          <w:rFonts w:ascii="GHEA Grapalat" w:hAnsi="GHEA Grapalat" w:cs="Sylfaen"/>
          <w:sz w:val="20"/>
          <w:lang w:val="es-ES"/>
        </w:rPr>
        <w:t xml:space="preserve"> </w:t>
      </w:r>
      <w:r w:rsidRPr="00976578">
        <w:rPr>
          <w:rFonts w:ascii="GHEA Grapalat" w:hAnsi="GHEA Grapalat" w:cs="Sylfaen"/>
          <w:sz w:val="20"/>
        </w:rPr>
        <w:t>համար</w:t>
      </w:r>
      <w:r w:rsidRPr="00976578">
        <w:rPr>
          <w:rFonts w:ascii="GHEA Grapalat" w:hAnsi="GHEA Grapalat" w:cs="Sylfaen"/>
          <w:sz w:val="20"/>
          <w:lang w:val="es-ES"/>
        </w:rPr>
        <w:t xml:space="preserve"> </w:t>
      </w:r>
      <w:r w:rsidRPr="00976578">
        <w:rPr>
          <w:rFonts w:ascii="GHEA Grapalat" w:hAnsi="GHEA Grapalat" w:cs="Sylfaen"/>
          <w:sz w:val="20"/>
        </w:rPr>
        <w:t>մասնակցից</w:t>
      </w:r>
      <w:r w:rsidRPr="00976578">
        <w:rPr>
          <w:rFonts w:ascii="GHEA Grapalat" w:hAnsi="GHEA Grapalat" w:cs="Sylfaen"/>
          <w:sz w:val="20"/>
          <w:lang w:val="es-ES"/>
        </w:rPr>
        <w:t xml:space="preserve">, </w:t>
      </w:r>
      <w:r w:rsidRPr="00976578">
        <w:rPr>
          <w:rFonts w:ascii="GHEA Grapalat" w:hAnsi="GHEA Grapalat" w:cs="Sylfaen"/>
          <w:sz w:val="20"/>
        </w:rPr>
        <w:t>այդ</w:t>
      </w:r>
      <w:r w:rsidRPr="00976578">
        <w:rPr>
          <w:rFonts w:ascii="GHEA Grapalat" w:hAnsi="GHEA Grapalat" w:cs="Sylfaen"/>
          <w:sz w:val="20"/>
          <w:lang w:val="es-ES"/>
        </w:rPr>
        <w:t xml:space="preserve"> </w:t>
      </w:r>
      <w:r w:rsidRPr="00976578">
        <w:rPr>
          <w:rFonts w:ascii="GHEA Grapalat" w:hAnsi="GHEA Grapalat" w:cs="Sylfaen"/>
          <w:sz w:val="20"/>
        </w:rPr>
        <w:t>թվում</w:t>
      </w:r>
      <w:r w:rsidRPr="00976578">
        <w:rPr>
          <w:rFonts w:ascii="GHEA Grapalat" w:hAnsi="GHEA Grapalat" w:cs="Sylfaen"/>
          <w:sz w:val="20"/>
          <w:lang w:val="es-ES"/>
        </w:rPr>
        <w:t xml:space="preserve"> </w:t>
      </w:r>
      <w:r w:rsidRPr="00976578">
        <w:rPr>
          <w:rFonts w:ascii="GHEA Grapalat" w:hAnsi="GHEA Grapalat" w:cs="Sylfaen"/>
          <w:sz w:val="20"/>
        </w:rPr>
        <w:t>ընտրված</w:t>
      </w:r>
      <w:r w:rsidRPr="00976578">
        <w:rPr>
          <w:rFonts w:ascii="GHEA Grapalat" w:hAnsi="GHEA Grapalat" w:cs="Sylfaen"/>
          <w:sz w:val="20"/>
          <w:lang w:val="es-ES"/>
        </w:rPr>
        <w:t xml:space="preserve"> </w:t>
      </w:r>
      <w:r w:rsidRPr="00976578">
        <w:rPr>
          <w:rFonts w:ascii="GHEA Grapalat" w:hAnsi="GHEA Grapalat" w:cs="Sylfaen"/>
          <w:sz w:val="20"/>
        </w:rPr>
        <w:t>մասնակցից</w:t>
      </w:r>
      <w:r w:rsidRPr="00976578">
        <w:rPr>
          <w:rFonts w:ascii="GHEA Grapalat" w:hAnsi="GHEA Grapalat" w:cs="Sylfaen"/>
          <w:sz w:val="20"/>
          <w:lang w:val="es-ES"/>
        </w:rPr>
        <w:t xml:space="preserve"> </w:t>
      </w:r>
      <w:r w:rsidRPr="00976578">
        <w:rPr>
          <w:rFonts w:ascii="GHEA Grapalat" w:hAnsi="GHEA Grapalat" w:cs="Sylfaen"/>
          <w:sz w:val="20"/>
        </w:rPr>
        <w:t>այլ</w:t>
      </w:r>
      <w:r w:rsidRPr="00976578">
        <w:rPr>
          <w:rFonts w:ascii="GHEA Grapalat" w:hAnsi="GHEA Grapalat" w:cs="Sylfaen"/>
          <w:sz w:val="20"/>
          <w:lang w:val="es-ES"/>
        </w:rPr>
        <w:t xml:space="preserve"> </w:t>
      </w:r>
      <w:r w:rsidRPr="00976578">
        <w:rPr>
          <w:rFonts w:ascii="GHEA Grapalat" w:hAnsi="GHEA Grapalat" w:cs="Sylfaen"/>
          <w:sz w:val="20"/>
        </w:rPr>
        <w:t>փաստաթղթեր</w:t>
      </w:r>
      <w:r w:rsidRPr="00976578">
        <w:rPr>
          <w:rFonts w:ascii="GHEA Grapalat" w:hAnsi="GHEA Grapalat" w:cs="Sylfaen"/>
          <w:sz w:val="20"/>
          <w:lang w:val="es-ES"/>
        </w:rPr>
        <w:t xml:space="preserve"> </w:t>
      </w:r>
      <w:r w:rsidRPr="00976578">
        <w:rPr>
          <w:rFonts w:ascii="GHEA Grapalat" w:hAnsi="GHEA Grapalat" w:cs="Sylfaen"/>
          <w:sz w:val="20"/>
        </w:rPr>
        <w:t>կամ</w:t>
      </w:r>
      <w:r w:rsidRPr="00976578">
        <w:rPr>
          <w:rFonts w:ascii="GHEA Grapalat" w:hAnsi="GHEA Grapalat" w:cs="Sylfaen"/>
          <w:sz w:val="20"/>
          <w:lang w:val="es-ES"/>
        </w:rPr>
        <w:t xml:space="preserve"> </w:t>
      </w:r>
      <w:r w:rsidRPr="00976578">
        <w:rPr>
          <w:rFonts w:ascii="GHEA Grapalat" w:hAnsi="GHEA Grapalat" w:cs="Sylfaen"/>
          <w:sz w:val="20"/>
        </w:rPr>
        <w:t>հիմնավորումներ</w:t>
      </w:r>
      <w:r w:rsidRPr="00976578">
        <w:rPr>
          <w:rFonts w:ascii="GHEA Grapalat" w:hAnsi="GHEA Grapalat" w:cs="Sylfaen"/>
          <w:sz w:val="20"/>
          <w:lang w:val="es-ES"/>
        </w:rPr>
        <w:t xml:space="preserve"> </w:t>
      </w:r>
      <w:r w:rsidRPr="00976578">
        <w:rPr>
          <w:rFonts w:ascii="GHEA Grapalat" w:hAnsi="GHEA Grapalat" w:cs="Sylfaen"/>
          <w:sz w:val="20"/>
        </w:rPr>
        <w:t>չեն</w:t>
      </w:r>
      <w:r w:rsidRPr="00976578">
        <w:rPr>
          <w:rFonts w:ascii="GHEA Grapalat" w:hAnsi="GHEA Grapalat" w:cs="Sylfaen"/>
          <w:sz w:val="20"/>
          <w:lang w:val="es-ES"/>
        </w:rPr>
        <w:t xml:space="preserve"> </w:t>
      </w:r>
      <w:r w:rsidRPr="00976578">
        <w:rPr>
          <w:rFonts w:ascii="GHEA Grapalat" w:hAnsi="GHEA Grapalat" w:cs="Sylfaen"/>
          <w:sz w:val="20"/>
        </w:rPr>
        <w:t>կարող</w:t>
      </w:r>
      <w:r w:rsidRPr="00976578">
        <w:rPr>
          <w:rFonts w:ascii="GHEA Grapalat" w:hAnsi="GHEA Grapalat" w:cs="Sylfaen"/>
          <w:sz w:val="20"/>
          <w:lang w:val="es-ES"/>
        </w:rPr>
        <w:t xml:space="preserve"> </w:t>
      </w:r>
      <w:r w:rsidRPr="00976578">
        <w:rPr>
          <w:rFonts w:ascii="GHEA Grapalat" w:hAnsi="GHEA Grapalat" w:cs="Sylfaen"/>
          <w:sz w:val="20"/>
        </w:rPr>
        <w:t>պահանջվել</w:t>
      </w:r>
      <w:r w:rsidRPr="00976578">
        <w:rPr>
          <w:rFonts w:ascii="GHEA Grapalat" w:hAnsi="GHEA Grapalat" w:cs="Sylfaen"/>
          <w:sz w:val="20"/>
          <w:lang w:val="es-ES"/>
        </w:rPr>
        <w:t>:</w:t>
      </w:r>
      <w:r w:rsidRPr="00976578">
        <w:rPr>
          <w:rFonts w:ascii="GHEA Grapalat" w:hAnsi="GHEA Grapalat" w:cs="Tahoma"/>
          <w:sz w:val="20"/>
          <w:lang w:val="hy-AM"/>
        </w:rPr>
        <w:t xml:space="preserve"> </w:t>
      </w:r>
      <w:r w:rsidRPr="00976578">
        <w:rPr>
          <w:rFonts w:ascii="GHEA Grapalat" w:hAnsi="GHEA Grapalat" w:cs="Tahoma"/>
          <w:sz w:val="20"/>
        </w:rPr>
        <w:t>Մասնակցի</w:t>
      </w:r>
      <w:r w:rsidRPr="00976578">
        <w:rPr>
          <w:rFonts w:ascii="GHEA Grapalat" w:hAnsi="GHEA Grapalat" w:cs="Tahoma"/>
          <w:sz w:val="20"/>
          <w:lang w:val="es-ES"/>
        </w:rPr>
        <w:t xml:space="preserve"> </w:t>
      </w:r>
      <w:r w:rsidRPr="00976578">
        <w:rPr>
          <w:rFonts w:ascii="GHEA Grapalat" w:hAnsi="GHEA Grapalat" w:cs="Tahoma"/>
          <w:sz w:val="20"/>
        </w:rPr>
        <w:t>հայտարարության</w:t>
      </w:r>
      <w:r w:rsidRPr="00976578">
        <w:rPr>
          <w:rFonts w:ascii="GHEA Grapalat" w:hAnsi="GHEA Grapalat" w:cs="Tahoma"/>
          <w:sz w:val="20"/>
          <w:lang w:val="es-ES"/>
        </w:rPr>
        <w:t xml:space="preserve"> </w:t>
      </w:r>
      <w:r w:rsidRPr="00976578">
        <w:rPr>
          <w:rFonts w:ascii="GHEA Grapalat" w:hAnsi="GHEA Grapalat" w:cs="Tahoma"/>
          <w:sz w:val="20"/>
        </w:rPr>
        <w:t>իսկությունը</w:t>
      </w:r>
      <w:r w:rsidRPr="00976578">
        <w:rPr>
          <w:rFonts w:ascii="GHEA Grapalat" w:hAnsi="GHEA Grapalat" w:cs="Tahoma"/>
          <w:sz w:val="20"/>
          <w:lang w:val="es-ES"/>
        </w:rPr>
        <w:t xml:space="preserve"> </w:t>
      </w:r>
      <w:r w:rsidRPr="00976578">
        <w:rPr>
          <w:rFonts w:ascii="GHEA Grapalat" w:hAnsi="GHEA Grapalat" w:cs="Tahoma"/>
          <w:sz w:val="20"/>
        </w:rPr>
        <w:t>գնահատող</w:t>
      </w:r>
      <w:r w:rsidRPr="00976578">
        <w:rPr>
          <w:rFonts w:ascii="GHEA Grapalat" w:hAnsi="GHEA Grapalat" w:cs="Tahoma"/>
          <w:sz w:val="20"/>
          <w:lang w:val="es-ES"/>
        </w:rPr>
        <w:t xml:space="preserve"> </w:t>
      </w:r>
      <w:r w:rsidRPr="00976578">
        <w:rPr>
          <w:rFonts w:ascii="GHEA Grapalat" w:hAnsi="GHEA Grapalat" w:cs="Tahoma"/>
          <w:sz w:val="20"/>
        </w:rPr>
        <w:t>հանձնաժողովը</w:t>
      </w:r>
      <w:r w:rsidRPr="00976578">
        <w:rPr>
          <w:rFonts w:ascii="GHEA Grapalat" w:hAnsi="GHEA Grapalat" w:cs="Tahoma"/>
          <w:sz w:val="20"/>
          <w:lang w:val="es-ES"/>
        </w:rPr>
        <w:t xml:space="preserve"> (</w:t>
      </w:r>
      <w:r w:rsidRPr="00976578">
        <w:rPr>
          <w:rFonts w:ascii="GHEA Grapalat" w:hAnsi="GHEA Grapalat" w:cs="Tahoma"/>
          <w:sz w:val="20"/>
        </w:rPr>
        <w:t>այսուհետ</w:t>
      </w:r>
      <w:r w:rsidRPr="00976578">
        <w:rPr>
          <w:rFonts w:ascii="GHEA Grapalat" w:hAnsi="GHEA Grapalat" w:cs="Tahoma"/>
          <w:sz w:val="20"/>
          <w:lang w:val="es-ES"/>
        </w:rPr>
        <w:t xml:space="preserve">` </w:t>
      </w:r>
      <w:r w:rsidRPr="00976578">
        <w:rPr>
          <w:rFonts w:ascii="GHEA Grapalat" w:hAnsi="GHEA Grapalat" w:cs="Tahoma"/>
          <w:sz w:val="20"/>
        </w:rPr>
        <w:t>հանձնաժողով</w:t>
      </w:r>
      <w:r w:rsidRPr="00976578">
        <w:rPr>
          <w:rFonts w:ascii="GHEA Grapalat" w:hAnsi="GHEA Grapalat" w:cs="Tahoma"/>
          <w:sz w:val="20"/>
          <w:lang w:val="es-ES"/>
        </w:rPr>
        <w:t xml:space="preserve">) </w:t>
      </w:r>
      <w:r w:rsidRPr="00976578">
        <w:rPr>
          <w:rFonts w:ascii="GHEA Grapalat" w:hAnsi="GHEA Grapalat" w:cs="Tahoma"/>
          <w:sz w:val="20"/>
        </w:rPr>
        <w:t>գնահատում</w:t>
      </w:r>
      <w:r w:rsidRPr="00976578">
        <w:rPr>
          <w:rFonts w:ascii="GHEA Grapalat" w:hAnsi="GHEA Grapalat" w:cs="Tahoma"/>
          <w:sz w:val="20"/>
          <w:lang w:val="es-ES"/>
        </w:rPr>
        <w:t xml:space="preserve"> </w:t>
      </w:r>
      <w:r w:rsidRPr="00976578">
        <w:rPr>
          <w:rFonts w:ascii="GHEA Grapalat" w:hAnsi="GHEA Grapalat" w:cs="Tahoma"/>
          <w:sz w:val="20"/>
        </w:rPr>
        <w:t>է</w:t>
      </w:r>
      <w:r w:rsidRPr="00976578">
        <w:rPr>
          <w:rFonts w:ascii="GHEA Grapalat" w:hAnsi="GHEA Grapalat" w:cs="Tahoma"/>
          <w:sz w:val="20"/>
          <w:lang w:val="es-ES"/>
        </w:rPr>
        <w:t xml:space="preserve"> </w:t>
      </w:r>
      <w:r w:rsidRPr="00976578">
        <w:rPr>
          <w:rFonts w:ascii="GHEA Grapalat" w:hAnsi="GHEA Grapalat" w:cs="Tahoma"/>
          <w:sz w:val="20"/>
        </w:rPr>
        <w:t>սույն</w:t>
      </w:r>
      <w:r w:rsidRPr="00976578">
        <w:rPr>
          <w:rFonts w:ascii="GHEA Grapalat" w:hAnsi="GHEA Grapalat" w:cs="Tahoma"/>
          <w:sz w:val="20"/>
          <w:lang w:val="es-ES"/>
        </w:rPr>
        <w:t xml:space="preserve"> </w:t>
      </w:r>
      <w:r w:rsidRPr="00976578">
        <w:rPr>
          <w:rFonts w:ascii="GHEA Grapalat" w:hAnsi="GHEA Grapalat" w:cs="Tahoma"/>
          <w:sz w:val="20"/>
        </w:rPr>
        <w:t>հրավերով</w:t>
      </w:r>
      <w:r w:rsidRPr="00976578">
        <w:rPr>
          <w:rFonts w:ascii="GHEA Grapalat" w:hAnsi="GHEA Grapalat" w:cs="Tahoma"/>
          <w:sz w:val="20"/>
          <w:lang w:val="es-ES"/>
        </w:rPr>
        <w:t xml:space="preserve"> </w:t>
      </w:r>
      <w:r w:rsidRPr="00976578">
        <w:rPr>
          <w:rFonts w:ascii="GHEA Grapalat" w:hAnsi="GHEA Grapalat" w:cs="Tahoma"/>
          <w:sz w:val="20"/>
        </w:rPr>
        <w:t>սահմանված</w:t>
      </w:r>
      <w:r w:rsidRPr="00976578">
        <w:rPr>
          <w:rFonts w:ascii="GHEA Grapalat" w:hAnsi="GHEA Grapalat" w:cs="Tahoma"/>
          <w:sz w:val="20"/>
          <w:lang w:val="es-ES"/>
        </w:rPr>
        <w:t xml:space="preserve"> </w:t>
      </w:r>
      <w:r w:rsidRPr="00976578">
        <w:rPr>
          <w:rFonts w:ascii="GHEA Grapalat" w:hAnsi="GHEA Grapalat" w:cs="Tahoma"/>
          <w:sz w:val="20"/>
        </w:rPr>
        <w:t>պայմաններով</w:t>
      </w:r>
      <w:r w:rsidRPr="00976578">
        <w:rPr>
          <w:rFonts w:ascii="GHEA Grapalat" w:hAnsi="GHEA Grapalat" w:cs="Tahoma"/>
          <w:sz w:val="20"/>
          <w:lang w:val="es-ES"/>
        </w:rPr>
        <w:t>:</w:t>
      </w:r>
    </w:p>
    <w:p w14:paraId="406182BA" w14:textId="77777777" w:rsidR="000E16AA" w:rsidRPr="00976578" w:rsidRDefault="000E16AA" w:rsidP="00976578">
      <w:pPr>
        <w:spacing w:after="0"/>
        <w:ind w:firstLine="567"/>
        <w:jc w:val="both"/>
        <w:rPr>
          <w:rFonts w:ascii="GHEA Grapalat" w:hAnsi="GHEA Grapalat"/>
          <w:sz w:val="20"/>
          <w:szCs w:val="20"/>
          <w:lang w:val="es-ES"/>
        </w:rPr>
      </w:pPr>
      <w:r w:rsidRPr="00976578">
        <w:rPr>
          <w:rFonts w:ascii="GHEA Grapalat" w:hAnsi="GHEA Grapalat" w:cs="Tahoma"/>
          <w:sz w:val="20"/>
          <w:szCs w:val="20"/>
          <w:lang w:val="es-ES"/>
        </w:rPr>
        <w:t xml:space="preserve">2.3 </w:t>
      </w:r>
      <w:r w:rsidRPr="00976578">
        <w:rPr>
          <w:rFonts w:ascii="GHEA Grapalat" w:hAnsi="GHEA Grapalat" w:cs="Sylfaen"/>
          <w:sz w:val="20"/>
          <w:szCs w:val="20"/>
        </w:rPr>
        <w:t>Արգելվում</w:t>
      </w:r>
      <w:r w:rsidRPr="00976578">
        <w:rPr>
          <w:rFonts w:ascii="GHEA Grapalat" w:hAnsi="GHEA Grapalat"/>
          <w:sz w:val="20"/>
          <w:szCs w:val="20"/>
          <w:lang w:val="es-ES"/>
        </w:rPr>
        <w:t xml:space="preserve"> </w:t>
      </w:r>
      <w:r w:rsidRPr="00976578">
        <w:rPr>
          <w:rFonts w:ascii="GHEA Grapalat" w:hAnsi="GHEA Grapalat" w:cs="Sylfaen"/>
          <w:sz w:val="20"/>
          <w:szCs w:val="20"/>
        </w:rPr>
        <w:t>է</w:t>
      </w:r>
      <w:r w:rsidRPr="00976578">
        <w:rPr>
          <w:rFonts w:ascii="GHEA Grapalat" w:hAnsi="GHEA Grapalat"/>
          <w:sz w:val="20"/>
          <w:szCs w:val="20"/>
          <w:lang w:val="es-ES"/>
        </w:rPr>
        <w:t xml:space="preserve"> </w:t>
      </w:r>
      <w:r w:rsidRPr="00976578">
        <w:rPr>
          <w:rFonts w:ascii="GHEA Grapalat" w:hAnsi="GHEA Grapalat"/>
          <w:sz w:val="20"/>
          <w:szCs w:val="20"/>
        </w:rPr>
        <w:t>սույն</w:t>
      </w:r>
      <w:r w:rsidRPr="00976578">
        <w:rPr>
          <w:rFonts w:ascii="GHEA Grapalat" w:hAnsi="GHEA Grapalat"/>
          <w:sz w:val="20"/>
          <w:szCs w:val="20"/>
          <w:lang w:val="es-ES"/>
        </w:rPr>
        <w:t xml:space="preserve"> </w:t>
      </w:r>
      <w:r w:rsidRPr="00976578">
        <w:rPr>
          <w:rFonts w:ascii="GHEA Grapalat" w:hAnsi="GHEA Grapalat"/>
          <w:sz w:val="20"/>
          <w:szCs w:val="20"/>
        </w:rPr>
        <w:t>կետով</w:t>
      </w:r>
      <w:r w:rsidRPr="00976578">
        <w:rPr>
          <w:rFonts w:ascii="GHEA Grapalat" w:hAnsi="GHEA Grapalat"/>
          <w:sz w:val="20"/>
          <w:szCs w:val="20"/>
          <w:lang w:val="es-ES"/>
        </w:rPr>
        <w:t xml:space="preserve"> </w:t>
      </w:r>
      <w:r w:rsidRPr="00976578">
        <w:rPr>
          <w:rFonts w:ascii="GHEA Grapalat" w:hAnsi="GHEA Grapalat"/>
          <w:sz w:val="20"/>
          <w:szCs w:val="20"/>
        </w:rPr>
        <w:t>սահմանված</w:t>
      </w:r>
      <w:r w:rsidRPr="00976578">
        <w:rPr>
          <w:rFonts w:ascii="GHEA Grapalat" w:hAnsi="GHEA Grapalat"/>
          <w:sz w:val="20"/>
          <w:szCs w:val="20"/>
          <w:lang w:val="es-ES"/>
        </w:rPr>
        <w:t xml:space="preserve"> </w:t>
      </w:r>
      <w:r w:rsidRPr="00976578">
        <w:rPr>
          <w:rFonts w:ascii="GHEA Grapalat" w:hAnsi="GHEA Grapalat"/>
          <w:sz w:val="20"/>
          <w:szCs w:val="20"/>
        </w:rPr>
        <w:t>փոխկապակցված</w:t>
      </w:r>
      <w:r w:rsidRPr="00976578">
        <w:rPr>
          <w:rFonts w:ascii="GHEA Grapalat" w:hAnsi="GHEA Grapalat"/>
          <w:sz w:val="20"/>
          <w:szCs w:val="20"/>
          <w:lang w:val="es-ES"/>
        </w:rPr>
        <w:t xml:space="preserve"> </w:t>
      </w:r>
      <w:r w:rsidRPr="00976578">
        <w:rPr>
          <w:rFonts w:ascii="GHEA Grapalat" w:hAnsi="GHEA Grapalat"/>
          <w:sz w:val="20"/>
          <w:szCs w:val="20"/>
        </w:rPr>
        <w:t>անձանց</w:t>
      </w:r>
      <w:r w:rsidRPr="00976578">
        <w:rPr>
          <w:rFonts w:ascii="GHEA Grapalat" w:hAnsi="GHEA Grapalat"/>
          <w:sz w:val="20"/>
          <w:szCs w:val="20"/>
          <w:lang w:val="es-ES"/>
        </w:rPr>
        <w:t xml:space="preserve"> </w:t>
      </w:r>
      <w:r w:rsidRPr="00976578">
        <w:rPr>
          <w:rFonts w:ascii="GHEA Grapalat" w:hAnsi="GHEA Grapalat"/>
          <w:sz w:val="20"/>
          <w:szCs w:val="20"/>
        </w:rPr>
        <w:t>և</w:t>
      </w:r>
      <w:r w:rsidRPr="00976578">
        <w:rPr>
          <w:rFonts w:ascii="GHEA Grapalat" w:hAnsi="GHEA Grapalat"/>
          <w:sz w:val="20"/>
          <w:szCs w:val="20"/>
          <w:lang w:val="es-ES"/>
        </w:rPr>
        <w:t xml:space="preserve"> (</w:t>
      </w:r>
      <w:r w:rsidRPr="00976578">
        <w:rPr>
          <w:rFonts w:ascii="GHEA Grapalat" w:hAnsi="GHEA Grapalat"/>
          <w:sz w:val="20"/>
          <w:szCs w:val="20"/>
        </w:rPr>
        <w:t>կամ</w:t>
      </w:r>
      <w:r w:rsidRPr="00976578">
        <w:rPr>
          <w:rFonts w:ascii="GHEA Grapalat" w:hAnsi="GHEA Grapalat"/>
          <w:sz w:val="20"/>
          <w:szCs w:val="20"/>
          <w:lang w:val="es-ES"/>
        </w:rPr>
        <w:t xml:space="preserve">) </w:t>
      </w:r>
      <w:r w:rsidRPr="00976578">
        <w:rPr>
          <w:rFonts w:ascii="GHEA Grapalat" w:hAnsi="GHEA Grapalat" w:cs="Sylfaen"/>
          <w:sz w:val="20"/>
          <w:szCs w:val="20"/>
        </w:rPr>
        <w:t>միևնույն</w:t>
      </w:r>
      <w:r w:rsidRPr="00976578">
        <w:rPr>
          <w:rFonts w:ascii="GHEA Grapalat" w:hAnsi="GHEA Grapalat"/>
          <w:sz w:val="20"/>
          <w:szCs w:val="20"/>
          <w:lang w:val="es-ES"/>
        </w:rPr>
        <w:t xml:space="preserve"> </w:t>
      </w:r>
      <w:r w:rsidRPr="00976578">
        <w:rPr>
          <w:rFonts w:ascii="GHEA Grapalat" w:hAnsi="GHEA Grapalat" w:cs="Sylfaen"/>
          <w:sz w:val="20"/>
          <w:szCs w:val="20"/>
        </w:rPr>
        <w:t>անձի</w:t>
      </w:r>
      <w:r w:rsidRPr="00976578">
        <w:rPr>
          <w:rFonts w:ascii="GHEA Grapalat" w:hAnsi="GHEA Grapalat"/>
          <w:sz w:val="20"/>
          <w:szCs w:val="20"/>
          <w:lang w:val="es-ES"/>
        </w:rPr>
        <w:t xml:space="preserve"> (</w:t>
      </w:r>
      <w:r w:rsidRPr="00976578">
        <w:rPr>
          <w:rFonts w:ascii="GHEA Grapalat" w:hAnsi="GHEA Grapalat" w:cs="Sylfaen"/>
          <w:sz w:val="20"/>
          <w:szCs w:val="20"/>
        </w:rPr>
        <w:t>անձանց</w:t>
      </w:r>
      <w:r w:rsidRPr="00976578">
        <w:rPr>
          <w:rFonts w:ascii="GHEA Grapalat" w:hAnsi="GHEA Grapalat"/>
          <w:sz w:val="20"/>
          <w:szCs w:val="20"/>
          <w:lang w:val="es-ES"/>
        </w:rPr>
        <w:t xml:space="preserve">) </w:t>
      </w:r>
      <w:r w:rsidRPr="00976578">
        <w:rPr>
          <w:rFonts w:ascii="GHEA Grapalat" w:hAnsi="GHEA Grapalat" w:cs="Sylfaen"/>
          <w:sz w:val="20"/>
          <w:szCs w:val="20"/>
        </w:rPr>
        <w:t>կողմից</w:t>
      </w:r>
      <w:r w:rsidRPr="00976578">
        <w:rPr>
          <w:rFonts w:ascii="GHEA Grapalat" w:hAnsi="GHEA Grapalat"/>
          <w:sz w:val="20"/>
          <w:szCs w:val="20"/>
          <w:lang w:val="es-ES"/>
        </w:rPr>
        <w:t xml:space="preserve"> </w:t>
      </w:r>
      <w:r w:rsidRPr="00976578">
        <w:rPr>
          <w:rFonts w:ascii="GHEA Grapalat" w:hAnsi="GHEA Grapalat" w:cs="Sylfaen"/>
          <w:sz w:val="20"/>
          <w:szCs w:val="20"/>
        </w:rPr>
        <w:t>հիմնադրված</w:t>
      </w:r>
      <w:r w:rsidRPr="00976578">
        <w:rPr>
          <w:rFonts w:ascii="GHEA Grapalat" w:hAnsi="GHEA Grapalat"/>
          <w:sz w:val="20"/>
          <w:szCs w:val="20"/>
          <w:lang w:val="es-ES"/>
        </w:rPr>
        <w:t xml:space="preserve"> </w:t>
      </w:r>
      <w:r w:rsidRPr="00976578">
        <w:rPr>
          <w:rFonts w:ascii="GHEA Grapalat" w:hAnsi="GHEA Grapalat" w:cs="Sylfaen"/>
          <w:sz w:val="20"/>
          <w:szCs w:val="20"/>
        </w:rPr>
        <w:t>կամ</w:t>
      </w:r>
      <w:r w:rsidRPr="00976578">
        <w:rPr>
          <w:rFonts w:ascii="GHEA Grapalat" w:hAnsi="GHEA Grapalat"/>
          <w:sz w:val="20"/>
          <w:szCs w:val="20"/>
          <w:lang w:val="es-ES"/>
        </w:rPr>
        <w:t xml:space="preserve"> </w:t>
      </w:r>
      <w:r w:rsidRPr="00976578">
        <w:rPr>
          <w:rFonts w:ascii="GHEA Grapalat" w:hAnsi="GHEA Grapalat" w:cs="Sylfaen"/>
          <w:sz w:val="20"/>
          <w:szCs w:val="20"/>
        </w:rPr>
        <w:t>ավելի</w:t>
      </w:r>
      <w:r w:rsidRPr="00976578">
        <w:rPr>
          <w:rFonts w:ascii="GHEA Grapalat" w:hAnsi="GHEA Grapalat"/>
          <w:sz w:val="20"/>
          <w:szCs w:val="20"/>
          <w:lang w:val="es-ES"/>
        </w:rPr>
        <w:t xml:space="preserve"> </w:t>
      </w:r>
      <w:r w:rsidRPr="00976578">
        <w:rPr>
          <w:rFonts w:ascii="GHEA Grapalat" w:hAnsi="GHEA Grapalat" w:cs="Sylfaen"/>
          <w:sz w:val="20"/>
          <w:szCs w:val="20"/>
        </w:rPr>
        <w:t>քան</w:t>
      </w:r>
      <w:r w:rsidRPr="00976578">
        <w:rPr>
          <w:rFonts w:ascii="GHEA Grapalat" w:hAnsi="GHEA Grapalat"/>
          <w:sz w:val="20"/>
          <w:szCs w:val="20"/>
          <w:lang w:val="es-ES"/>
        </w:rPr>
        <w:t xml:space="preserve"> </w:t>
      </w:r>
      <w:r w:rsidRPr="00976578">
        <w:rPr>
          <w:rFonts w:ascii="GHEA Grapalat" w:hAnsi="GHEA Grapalat" w:cs="Sylfaen"/>
          <w:sz w:val="20"/>
          <w:szCs w:val="20"/>
        </w:rPr>
        <w:t>հիսուն</w:t>
      </w:r>
      <w:r w:rsidRPr="00976578">
        <w:rPr>
          <w:rFonts w:ascii="GHEA Grapalat" w:hAnsi="GHEA Grapalat"/>
          <w:sz w:val="20"/>
          <w:szCs w:val="20"/>
          <w:lang w:val="es-ES"/>
        </w:rPr>
        <w:t xml:space="preserve"> </w:t>
      </w:r>
      <w:r w:rsidRPr="00976578">
        <w:rPr>
          <w:rFonts w:ascii="GHEA Grapalat" w:hAnsi="GHEA Grapalat" w:cs="Sylfaen"/>
          <w:sz w:val="20"/>
          <w:szCs w:val="20"/>
        </w:rPr>
        <w:t>տոկոս</w:t>
      </w:r>
      <w:r w:rsidRPr="00976578">
        <w:rPr>
          <w:rFonts w:ascii="GHEA Grapalat" w:hAnsi="GHEA Grapalat"/>
          <w:sz w:val="20"/>
          <w:szCs w:val="20"/>
          <w:lang w:val="es-ES"/>
        </w:rPr>
        <w:t xml:space="preserve"> </w:t>
      </w:r>
      <w:r w:rsidRPr="00976578">
        <w:rPr>
          <w:rFonts w:ascii="GHEA Grapalat" w:hAnsi="GHEA Grapalat" w:cs="Sylfaen"/>
          <w:sz w:val="20"/>
          <w:szCs w:val="20"/>
        </w:rPr>
        <w:t>միևնույն</w:t>
      </w:r>
      <w:r w:rsidRPr="00976578">
        <w:rPr>
          <w:rFonts w:ascii="GHEA Grapalat" w:hAnsi="GHEA Grapalat"/>
          <w:sz w:val="20"/>
          <w:szCs w:val="20"/>
          <w:lang w:val="es-ES"/>
        </w:rPr>
        <w:t xml:space="preserve"> </w:t>
      </w:r>
      <w:r w:rsidRPr="00976578">
        <w:rPr>
          <w:rFonts w:ascii="GHEA Grapalat" w:hAnsi="GHEA Grapalat" w:cs="Sylfaen"/>
          <w:sz w:val="20"/>
          <w:szCs w:val="20"/>
        </w:rPr>
        <w:t>անձի</w:t>
      </w:r>
      <w:r w:rsidRPr="00976578">
        <w:rPr>
          <w:rFonts w:ascii="GHEA Grapalat" w:hAnsi="GHEA Grapalat"/>
          <w:sz w:val="20"/>
          <w:szCs w:val="20"/>
          <w:lang w:val="es-ES"/>
        </w:rPr>
        <w:t xml:space="preserve"> (</w:t>
      </w:r>
      <w:r w:rsidRPr="00976578">
        <w:rPr>
          <w:rFonts w:ascii="GHEA Grapalat" w:hAnsi="GHEA Grapalat" w:cs="Sylfaen"/>
          <w:sz w:val="20"/>
          <w:szCs w:val="20"/>
        </w:rPr>
        <w:t>անձանց</w:t>
      </w:r>
      <w:r w:rsidRPr="00976578">
        <w:rPr>
          <w:rFonts w:ascii="GHEA Grapalat" w:hAnsi="GHEA Grapalat"/>
          <w:sz w:val="20"/>
          <w:szCs w:val="20"/>
          <w:lang w:val="es-ES"/>
        </w:rPr>
        <w:t xml:space="preserve">) </w:t>
      </w:r>
      <w:r w:rsidRPr="00976578">
        <w:rPr>
          <w:rFonts w:ascii="GHEA Grapalat" w:hAnsi="GHEA Grapalat" w:cs="Sylfaen"/>
          <w:sz w:val="20"/>
          <w:szCs w:val="20"/>
        </w:rPr>
        <w:t>պատկանող</w:t>
      </w:r>
      <w:r w:rsidRPr="00976578">
        <w:rPr>
          <w:rFonts w:ascii="GHEA Grapalat" w:hAnsi="GHEA Grapalat"/>
          <w:sz w:val="20"/>
          <w:szCs w:val="20"/>
          <w:lang w:val="es-ES"/>
        </w:rPr>
        <w:t xml:space="preserve"> </w:t>
      </w:r>
      <w:r w:rsidRPr="00976578">
        <w:rPr>
          <w:rFonts w:ascii="GHEA Grapalat" w:hAnsi="GHEA Grapalat" w:cs="Sylfaen"/>
          <w:sz w:val="20"/>
          <w:szCs w:val="20"/>
        </w:rPr>
        <w:t>բաժնեմաս</w:t>
      </w:r>
      <w:r w:rsidRPr="00976578">
        <w:rPr>
          <w:rFonts w:ascii="GHEA Grapalat" w:hAnsi="GHEA Grapalat"/>
          <w:sz w:val="20"/>
          <w:szCs w:val="20"/>
          <w:lang w:val="es-ES"/>
        </w:rPr>
        <w:t xml:space="preserve"> (</w:t>
      </w:r>
      <w:r w:rsidRPr="00976578">
        <w:rPr>
          <w:rFonts w:ascii="GHEA Grapalat" w:hAnsi="GHEA Grapalat"/>
          <w:sz w:val="20"/>
          <w:szCs w:val="20"/>
        </w:rPr>
        <w:t>փայաբաժին</w:t>
      </w:r>
      <w:r w:rsidRPr="00976578">
        <w:rPr>
          <w:rFonts w:ascii="GHEA Grapalat" w:hAnsi="GHEA Grapalat"/>
          <w:sz w:val="20"/>
          <w:szCs w:val="20"/>
          <w:lang w:val="es-ES"/>
        </w:rPr>
        <w:t xml:space="preserve">) </w:t>
      </w:r>
      <w:r w:rsidRPr="00976578">
        <w:rPr>
          <w:rFonts w:ascii="GHEA Grapalat" w:hAnsi="GHEA Grapalat" w:cs="Sylfaen"/>
          <w:sz w:val="20"/>
          <w:szCs w:val="20"/>
        </w:rPr>
        <w:t>ունեցող</w:t>
      </w:r>
      <w:r w:rsidRPr="00976578">
        <w:rPr>
          <w:rFonts w:ascii="GHEA Grapalat" w:hAnsi="GHEA Grapalat"/>
          <w:sz w:val="20"/>
          <w:szCs w:val="20"/>
          <w:lang w:val="es-ES"/>
        </w:rPr>
        <w:t xml:space="preserve"> </w:t>
      </w:r>
      <w:r w:rsidRPr="00976578">
        <w:rPr>
          <w:rFonts w:ascii="GHEA Grapalat" w:hAnsi="GHEA Grapalat" w:cs="Sylfaen"/>
          <w:sz w:val="20"/>
          <w:szCs w:val="20"/>
        </w:rPr>
        <w:t>կազմակերպությունների</w:t>
      </w:r>
      <w:r w:rsidRPr="00976578">
        <w:rPr>
          <w:rFonts w:ascii="GHEA Grapalat" w:hAnsi="GHEA Grapalat"/>
          <w:sz w:val="20"/>
          <w:szCs w:val="20"/>
          <w:lang w:val="es-ES"/>
        </w:rPr>
        <w:t xml:space="preserve"> </w:t>
      </w:r>
      <w:r w:rsidRPr="00976578">
        <w:rPr>
          <w:rFonts w:ascii="GHEA Grapalat" w:hAnsi="GHEA Grapalat" w:cs="Sylfaen"/>
          <w:sz w:val="20"/>
          <w:szCs w:val="20"/>
        </w:rPr>
        <w:t>միաժամանակյա</w:t>
      </w:r>
      <w:r w:rsidRPr="00976578">
        <w:rPr>
          <w:rFonts w:ascii="GHEA Grapalat" w:hAnsi="GHEA Grapalat"/>
          <w:sz w:val="20"/>
          <w:szCs w:val="20"/>
          <w:lang w:val="es-ES"/>
        </w:rPr>
        <w:t xml:space="preserve"> </w:t>
      </w:r>
      <w:r w:rsidRPr="00976578">
        <w:rPr>
          <w:rFonts w:ascii="GHEA Grapalat" w:hAnsi="GHEA Grapalat" w:cs="Sylfaen"/>
          <w:sz w:val="20"/>
          <w:szCs w:val="20"/>
        </w:rPr>
        <w:t>մասնակցությունը</w:t>
      </w:r>
      <w:r w:rsidRPr="00976578">
        <w:rPr>
          <w:rFonts w:ascii="GHEA Grapalat" w:hAnsi="GHEA Grapalat"/>
          <w:sz w:val="20"/>
          <w:szCs w:val="20"/>
          <w:lang w:val="es-ES"/>
        </w:rPr>
        <w:t xml:space="preserve"> </w:t>
      </w:r>
      <w:r w:rsidRPr="00976578">
        <w:rPr>
          <w:rFonts w:ascii="GHEA Grapalat" w:hAnsi="GHEA Grapalat"/>
          <w:sz w:val="20"/>
          <w:szCs w:val="20"/>
        </w:rPr>
        <w:t>սույն</w:t>
      </w:r>
      <w:r w:rsidRPr="00976578">
        <w:rPr>
          <w:rFonts w:ascii="GHEA Grapalat" w:hAnsi="GHEA Grapalat"/>
          <w:sz w:val="20"/>
          <w:szCs w:val="20"/>
          <w:lang w:val="es-ES"/>
        </w:rPr>
        <w:t xml:space="preserve"> </w:t>
      </w:r>
      <w:r w:rsidRPr="00976578">
        <w:rPr>
          <w:rFonts w:ascii="GHEA Grapalat" w:hAnsi="GHEA Grapalat"/>
          <w:sz w:val="20"/>
          <w:szCs w:val="20"/>
        </w:rPr>
        <w:t>ընթացակարգին</w:t>
      </w:r>
      <w:r w:rsidRPr="00976578">
        <w:rPr>
          <w:rFonts w:ascii="GHEA Grapalat" w:hAnsi="GHEA Grapalat"/>
          <w:sz w:val="20"/>
          <w:szCs w:val="20"/>
          <w:lang w:val="hy-AM"/>
        </w:rPr>
        <w:t xml:space="preserve"> </w:t>
      </w:r>
      <w:r w:rsidRPr="00976578">
        <w:rPr>
          <w:rFonts w:ascii="GHEA Grapalat" w:hAnsi="GHEA Grapalat" w:cs="Sylfaen"/>
          <w:sz w:val="20"/>
          <w:szCs w:val="20"/>
          <w:lang w:val="es-ES"/>
        </w:rPr>
        <w:lastRenderedPageBreak/>
        <w:t>(</w:t>
      </w:r>
      <w:r w:rsidRPr="00976578">
        <w:rPr>
          <w:rFonts w:ascii="GHEA Grapalat" w:hAnsi="GHEA Grapalat" w:cs="Sylfaen"/>
          <w:sz w:val="20"/>
          <w:szCs w:val="20"/>
        </w:rPr>
        <w:t>միևնույն</w:t>
      </w:r>
      <w:r w:rsidRPr="00976578">
        <w:rPr>
          <w:rFonts w:ascii="GHEA Grapalat" w:hAnsi="GHEA Grapalat" w:cs="Sylfaen"/>
          <w:sz w:val="20"/>
          <w:szCs w:val="20"/>
          <w:lang w:val="es-ES"/>
        </w:rPr>
        <w:t xml:space="preserve"> </w:t>
      </w:r>
      <w:r w:rsidRPr="00976578">
        <w:rPr>
          <w:rFonts w:ascii="GHEA Grapalat" w:hAnsi="GHEA Grapalat" w:cs="Sylfaen"/>
          <w:sz w:val="20"/>
          <w:szCs w:val="20"/>
        </w:rPr>
        <w:t>չափաբաժնին</w:t>
      </w:r>
      <w:r w:rsidRPr="00976578">
        <w:rPr>
          <w:rFonts w:ascii="GHEA Grapalat" w:hAnsi="GHEA Grapalat" w:cs="Sylfaen"/>
          <w:sz w:val="20"/>
          <w:szCs w:val="20"/>
          <w:lang w:val="es-ES"/>
        </w:rPr>
        <w:t xml:space="preserve">), </w:t>
      </w:r>
      <w:r w:rsidRPr="00976578">
        <w:rPr>
          <w:rFonts w:ascii="GHEA Grapalat" w:hAnsi="GHEA Grapalat" w:cs="Sylfaen"/>
          <w:sz w:val="20"/>
          <w:szCs w:val="20"/>
        </w:rPr>
        <w:t>բացառությամբ</w:t>
      </w:r>
      <w:r w:rsidRPr="00976578">
        <w:rPr>
          <w:rFonts w:ascii="GHEA Grapalat" w:hAnsi="GHEA Grapalat"/>
          <w:sz w:val="20"/>
          <w:szCs w:val="20"/>
          <w:lang w:val="es-ES"/>
        </w:rPr>
        <w:t xml:space="preserve"> </w:t>
      </w:r>
      <w:r w:rsidRPr="00976578">
        <w:rPr>
          <w:rFonts w:ascii="GHEA Grapalat" w:hAnsi="GHEA Grapalat" w:cs="Sylfaen"/>
          <w:sz w:val="20"/>
          <w:szCs w:val="20"/>
        </w:rPr>
        <w:t>պետության</w:t>
      </w:r>
      <w:r w:rsidRPr="00976578">
        <w:rPr>
          <w:rFonts w:ascii="GHEA Grapalat" w:hAnsi="GHEA Grapalat"/>
          <w:sz w:val="20"/>
          <w:szCs w:val="20"/>
          <w:lang w:val="es-ES"/>
        </w:rPr>
        <w:t xml:space="preserve"> </w:t>
      </w:r>
      <w:r w:rsidRPr="00976578">
        <w:rPr>
          <w:rFonts w:ascii="GHEA Grapalat" w:hAnsi="GHEA Grapalat" w:cs="Sylfaen"/>
          <w:sz w:val="20"/>
          <w:szCs w:val="20"/>
        </w:rPr>
        <w:t>կամ</w:t>
      </w:r>
      <w:r w:rsidRPr="00976578">
        <w:rPr>
          <w:rFonts w:ascii="GHEA Grapalat" w:hAnsi="GHEA Grapalat"/>
          <w:sz w:val="20"/>
          <w:szCs w:val="20"/>
          <w:lang w:val="es-ES"/>
        </w:rPr>
        <w:t xml:space="preserve"> </w:t>
      </w:r>
      <w:r w:rsidRPr="00976578">
        <w:rPr>
          <w:rFonts w:ascii="GHEA Grapalat" w:hAnsi="GHEA Grapalat" w:cs="Sylfaen"/>
          <w:sz w:val="20"/>
          <w:szCs w:val="20"/>
        </w:rPr>
        <w:t>համայնքների</w:t>
      </w:r>
      <w:r w:rsidRPr="00976578">
        <w:rPr>
          <w:rFonts w:ascii="GHEA Grapalat" w:hAnsi="GHEA Grapalat"/>
          <w:sz w:val="20"/>
          <w:szCs w:val="20"/>
          <w:lang w:val="es-ES"/>
        </w:rPr>
        <w:t xml:space="preserve"> </w:t>
      </w:r>
      <w:r w:rsidRPr="00976578">
        <w:rPr>
          <w:rFonts w:ascii="GHEA Grapalat" w:hAnsi="GHEA Grapalat" w:cs="Sylfaen"/>
          <w:sz w:val="20"/>
          <w:szCs w:val="20"/>
        </w:rPr>
        <w:t>կողմից</w:t>
      </w:r>
      <w:r w:rsidRPr="00976578">
        <w:rPr>
          <w:rFonts w:ascii="GHEA Grapalat" w:hAnsi="GHEA Grapalat"/>
          <w:sz w:val="20"/>
          <w:szCs w:val="20"/>
          <w:lang w:val="es-ES"/>
        </w:rPr>
        <w:t xml:space="preserve"> </w:t>
      </w:r>
      <w:r w:rsidRPr="00976578">
        <w:rPr>
          <w:rFonts w:ascii="GHEA Grapalat" w:hAnsi="GHEA Grapalat" w:cs="Sylfaen"/>
          <w:sz w:val="20"/>
          <w:szCs w:val="20"/>
        </w:rPr>
        <w:t>հիմնադրված</w:t>
      </w:r>
      <w:r w:rsidRPr="00976578">
        <w:rPr>
          <w:rFonts w:ascii="GHEA Grapalat" w:hAnsi="GHEA Grapalat"/>
          <w:sz w:val="20"/>
          <w:szCs w:val="20"/>
          <w:lang w:val="es-ES"/>
        </w:rPr>
        <w:t xml:space="preserve"> </w:t>
      </w:r>
      <w:r w:rsidRPr="00976578">
        <w:rPr>
          <w:rFonts w:ascii="GHEA Grapalat" w:hAnsi="GHEA Grapalat" w:cs="Sylfaen"/>
          <w:sz w:val="20"/>
          <w:szCs w:val="20"/>
        </w:rPr>
        <w:t>կազմակերպությունների</w:t>
      </w:r>
      <w:r w:rsidRPr="00976578">
        <w:rPr>
          <w:rFonts w:ascii="GHEA Grapalat" w:hAnsi="GHEA Grapalat" w:cs="Sylfaen"/>
          <w:sz w:val="20"/>
          <w:szCs w:val="20"/>
          <w:lang w:val="es-ES"/>
        </w:rPr>
        <w:t xml:space="preserve"> </w:t>
      </w:r>
      <w:r w:rsidRPr="00976578">
        <w:rPr>
          <w:rFonts w:ascii="GHEA Grapalat" w:hAnsi="GHEA Grapalat" w:cs="Sylfaen"/>
          <w:sz w:val="20"/>
          <w:szCs w:val="20"/>
        </w:rPr>
        <w:t>և</w:t>
      </w:r>
      <w:r w:rsidRPr="00976578">
        <w:rPr>
          <w:rFonts w:ascii="GHEA Grapalat" w:hAnsi="GHEA Grapalat" w:cs="Sylfaen"/>
          <w:sz w:val="20"/>
          <w:szCs w:val="20"/>
          <w:lang w:val="es-ES"/>
        </w:rPr>
        <w:t xml:space="preserve"> (</w:t>
      </w:r>
      <w:r w:rsidRPr="00976578">
        <w:rPr>
          <w:rFonts w:ascii="GHEA Grapalat" w:hAnsi="GHEA Grapalat" w:cs="Sylfaen"/>
          <w:sz w:val="20"/>
          <w:szCs w:val="20"/>
        </w:rPr>
        <w:t>կամ</w:t>
      </w:r>
      <w:r w:rsidRPr="00976578">
        <w:rPr>
          <w:rFonts w:ascii="GHEA Grapalat" w:hAnsi="GHEA Grapalat" w:cs="Sylfaen"/>
          <w:sz w:val="20"/>
          <w:szCs w:val="20"/>
          <w:lang w:val="es-ES"/>
        </w:rPr>
        <w:t xml:space="preserve">) </w:t>
      </w:r>
      <w:r w:rsidRPr="00976578">
        <w:rPr>
          <w:rFonts w:ascii="GHEA Grapalat" w:hAnsi="GHEA Grapalat" w:cs="Sylfaen"/>
          <w:sz w:val="20"/>
        </w:rPr>
        <w:t>համատեղ</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ործունեության</w:t>
      </w:r>
      <w:r w:rsidRPr="00976578">
        <w:rPr>
          <w:rFonts w:ascii="GHEA Grapalat" w:hAnsi="GHEA Grapalat" w:cs="Times Armenian"/>
          <w:sz w:val="20"/>
          <w:lang w:val="af-ZA"/>
        </w:rPr>
        <w:t xml:space="preserve"> </w:t>
      </w:r>
      <w:r w:rsidRPr="00976578">
        <w:rPr>
          <w:rFonts w:ascii="GHEA Grapalat" w:hAnsi="GHEA Grapalat" w:cs="Sylfaen"/>
          <w:sz w:val="20"/>
        </w:rPr>
        <w:t>կար</w:t>
      </w:r>
      <w:r w:rsidRPr="00976578">
        <w:rPr>
          <w:rFonts w:ascii="GHEA Grapalat" w:hAnsi="GHEA Grapalat" w:cs="Times Armenian"/>
          <w:sz w:val="20"/>
        </w:rPr>
        <w:t>գ</w:t>
      </w:r>
      <w:r w:rsidRPr="00976578">
        <w:rPr>
          <w:rFonts w:ascii="GHEA Grapalat" w:hAnsi="GHEA Grapalat" w:cs="Sylfaen"/>
          <w:sz w:val="20"/>
        </w:rPr>
        <w:t>ով</w:t>
      </w:r>
      <w:r w:rsidRPr="00976578">
        <w:rPr>
          <w:rFonts w:ascii="GHEA Grapalat" w:hAnsi="GHEA Grapalat" w:cs="Sylfaen"/>
          <w:sz w:val="20"/>
          <w:lang w:val="af-ZA"/>
        </w:rPr>
        <w:t xml:space="preserve"> </w:t>
      </w:r>
      <w:r w:rsidRPr="00976578">
        <w:rPr>
          <w:rFonts w:ascii="GHEA Grapalat" w:hAnsi="GHEA Grapalat" w:cs="Times Armenian"/>
          <w:sz w:val="20"/>
          <w:lang w:val="af-ZA"/>
        </w:rPr>
        <w:t>(</w:t>
      </w:r>
      <w:r w:rsidRPr="00976578">
        <w:rPr>
          <w:rFonts w:ascii="GHEA Grapalat" w:hAnsi="GHEA Grapalat" w:cs="Sylfaen"/>
          <w:sz w:val="20"/>
        </w:rPr>
        <w:t>կոնսորցիումով</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նումների</w:t>
      </w:r>
      <w:r w:rsidRPr="00976578">
        <w:rPr>
          <w:rFonts w:ascii="GHEA Grapalat" w:hAnsi="GHEA Grapalat" w:cs="Times Armenian"/>
          <w:sz w:val="20"/>
          <w:lang w:val="af-ZA"/>
        </w:rPr>
        <w:t xml:space="preserve"> </w:t>
      </w:r>
      <w:r w:rsidRPr="00976578">
        <w:rPr>
          <w:rFonts w:ascii="GHEA Grapalat" w:hAnsi="GHEA Grapalat" w:cs="Times Armenian"/>
          <w:sz w:val="20"/>
        </w:rPr>
        <w:t>գ</w:t>
      </w:r>
      <w:r w:rsidRPr="00976578">
        <w:rPr>
          <w:rFonts w:ascii="GHEA Grapalat" w:hAnsi="GHEA Grapalat" w:cs="Sylfaen"/>
          <w:sz w:val="20"/>
        </w:rPr>
        <w:t>ործընթացին</w:t>
      </w:r>
      <w:r w:rsidRPr="00976578">
        <w:rPr>
          <w:rFonts w:ascii="GHEA Grapalat" w:hAnsi="GHEA Grapalat" w:cs="Sylfaen"/>
          <w:sz w:val="20"/>
          <w:lang w:val="es-ES"/>
        </w:rPr>
        <w:t xml:space="preserve"> </w:t>
      </w:r>
      <w:r w:rsidRPr="00976578">
        <w:rPr>
          <w:rFonts w:ascii="GHEA Grapalat" w:hAnsi="GHEA Grapalat" w:cs="Sylfaen"/>
          <w:sz w:val="20"/>
          <w:szCs w:val="20"/>
        </w:rPr>
        <w:t>մասնակցության</w:t>
      </w:r>
      <w:r w:rsidRPr="00976578">
        <w:rPr>
          <w:rFonts w:ascii="GHEA Grapalat" w:hAnsi="GHEA Grapalat" w:cs="Sylfaen"/>
          <w:sz w:val="20"/>
          <w:szCs w:val="20"/>
          <w:lang w:val="es-ES"/>
        </w:rPr>
        <w:t xml:space="preserve"> </w:t>
      </w:r>
      <w:r w:rsidRPr="00976578">
        <w:rPr>
          <w:rFonts w:ascii="GHEA Grapalat" w:hAnsi="GHEA Grapalat" w:cs="Sylfaen"/>
          <w:sz w:val="20"/>
          <w:szCs w:val="20"/>
        </w:rPr>
        <w:t>դեպքերի</w:t>
      </w:r>
      <w:r w:rsidRPr="00976578">
        <w:rPr>
          <w:rFonts w:ascii="GHEA Grapalat" w:hAnsi="GHEA Grapalat" w:cs="Sylfaen"/>
          <w:sz w:val="20"/>
          <w:szCs w:val="20"/>
          <w:lang w:val="es-ES"/>
        </w:rPr>
        <w:t>:</w:t>
      </w:r>
    </w:p>
    <w:p w14:paraId="77E0F188"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rPr>
        <w:t>Կարգի</w:t>
      </w:r>
      <w:r w:rsidRPr="00976578">
        <w:rPr>
          <w:rFonts w:ascii="GHEA Grapalat" w:hAnsi="GHEA Grapalat"/>
          <w:sz w:val="20"/>
          <w:szCs w:val="20"/>
          <w:lang w:val="es-ES"/>
        </w:rPr>
        <w:t xml:space="preserve"> 119-</w:t>
      </w:r>
      <w:r w:rsidRPr="00976578">
        <w:rPr>
          <w:rFonts w:ascii="GHEA Grapalat" w:hAnsi="GHEA Grapalat"/>
          <w:sz w:val="20"/>
          <w:szCs w:val="20"/>
        </w:rPr>
        <w:t>րդ</w:t>
      </w:r>
      <w:r w:rsidRPr="00976578">
        <w:rPr>
          <w:rFonts w:ascii="GHEA Grapalat" w:hAnsi="GHEA Grapalat"/>
          <w:sz w:val="20"/>
          <w:szCs w:val="20"/>
          <w:lang w:val="es-ES"/>
        </w:rPr>
        <w:t xml:space="preserve"> </w:t>
      </w:r>
      <w:r w:rsidRPr="00976578">
        <w:rPr>
          <w:rFonts w:ascii="GHEA Grapalat" w:hAnsi="GHEA Grapalat"/>
          <w:sz w:val="20"/>
          <w:szCs w:val="20"/>
        </w:rPr>
        <w:t>կետի</w:t>
      </w:r>
      <w:r w:rsidRPr="00976578">
        <w:rPr>
          <w:rFonts w:ascii="GHEA Grapalat" w:hAnsi="GHEA Grapalat"/>
          <w:sz w:val="20"/>
          <w:szCs w:val="20"/>
          <w:lang w:val="es-ES"/>
        </w:rPr>
        <w:t xml:space="preserve"> </w:t>
      </w:r>
      <w:r w:rsidRPr="00976578">
        <w:rPr>
          <w:rFonts w:ascii="GHEA Grapalat" w:hAnsi="GHEA Grapalat"/>
          <w:sz w:val="20"/>
          <w:szCs w:val="20"/>
          <w:lang w:val="hy-AM"/>
        </w:rPr>
        <w:t>իմաստով`</w:t>
      </w:r>
    </w:p>
    <w:p w14:paraId="0B9EF80E"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 xml:space="preserve">1) ֆիզիկական </w:t>
      </w:r>
      <w:r w:rsidRPr="00976578">
        <w:rPr>
          <w:rFonts w:ascii="GHEA Grapalat" w:hAnsi="GHEA Grapalat" w:cs="GHEA Grapalat"/>
          <w:sz w:val="20"/>
          <w:szCs w:val="20"/>
          <w:lang w:val="hy-AM"/>
        </w:rPr>
        <w:t xml:space="preserve">անձինք համարվում են փոխկապակցված, </w:t>
      </w:r>
      <w:r w:rsidRPr="00976578">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C9ED81F"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24D60F74"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ա. տվյալ իրավաբանական անձի բաժնետոմսերի տաս տոկոսից ավելին տնօրինող մասնակից.</w:t>
      </w:r>
    </w:p>
    <w:p w14:paraId="431BA816"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70C30C2"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49B73102"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DFEBDA"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067C0AC"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77573BFB"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8A5008C" w14:textId="77777777" w:rsidR="000E16AA" w:rsidRPr="00976578" w:rsidRDefault="000E16AA" w:rsidP="00976578">
      <w:pPr>
        <w:pStyle w:val="NormalWeb"/>
        <w:spacing w:before="0" w:beforeAutospacing="0" w:after="0" w:afterAutospacing="0"/>
        <w:ind w:firstLine="567"/>
        <w:jc w:val="both"/>
        <w:rPr>
          <w:rFonts w:ascii="Sylfaen" w:hAnsi="Sylfaen"/>
          <w:sz w:val="20"/>
          <w:szCs w:val="20"/>
          <w:lang w:val="hy-AM"/>
        </w:rPr>
      </w:pPr>
      <w:r w:rsidRPr="00976578">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D12D826" w14:textId="77777777" w:rsidR="000E16AA" w:rsidRPr="00976578" w:rsidRDefault="000E16AA" w:rsidP="00976578">
      <w:pPr>
        <w:pStyle w:val="NormalWeb"/>
        <w:spacing w:before="0" w:beforeAutospacing="0" w:after="0" w:afterAutospacing="0"/>
        <w:ind w:firstLine="567"/>
        <w:jc w:val="both"/>
        <w:rPr>
          <w:rFonts w:ascii="GHEA Grapalat" w:hAnsi="GHEA Grapalat"/>
          <w:sz w:val="20"/>
          <w:szCs w:val="20"/>
          <w:lang w:val="hy-AM"/>
        </w:rPr>
      </w:pPr>
      <w:r w:rsidRPr="00976578">
        <w:rPr>
          <w:rFonts w:ascii="GHEA Grapalat" w:hAnsi="GHEA Grapalat"/>
          <w:sz w:val="20"/>
          <w:szCs w:val="20"/>
          <w:lang w:val="hy-AM"/>
        </w:rPr>
        <w:t>դ. նրանք գործել կամ գործում են համաձայնեցված՝ ելնելով ընդհանուր տնտեսական շահերից.</w:t>
      </w:r>
    </w:p>
    <w:p w14:paraId="76FAE2BF" w14:textId="77777777" w:rsidR="000E16AA" w:rsidRPr="00976578" w:rsidRDefault="000E16AA" w:rsidP="00976578">
      <w:pPr>
        <w:spacing w:after="0"/>
        <w:ind w:firstLine="567"/>
        <w:jc w:val="both"/>
        <w:rPr>
          <w:rFonts w:ascii="GHEA Grapalat" w:hAnsi="GHEA Grapalat"/>
          <w:sz w:val="20"/>
          <w:szCs w:val="20"/>
          <w:lang w:val="hy-AM"/>
        </w:rPr>
      </w:pPr>
      <w:r w:rsidRPr="00976578">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11D9BB64"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Arial Armenian"/>
          <w:sz w:val="20"/>
          <w:lang w:val="hy-AM"/>
        </w:rPr>
        <w:t xml:space="preserve">2.4 </w:t>
      </w:r>
      <w:r w:rsidRPr="00976578">
        <w:rPr>
          <w:rFonts w:ascii="GHEA Grapalat" w:hAnsi="GHEA Grapalat" w:cs="Sylfaen"/>
          <w:sz w:val="20"/>
          <w:lang w:val="hy-AM"/>
        </w:rPr>
        <w:t>Մասնակիցը</w:t>
      </w:r>
      <w:r w:rsidRPr="00976578">
        <w:rPr>
          <w:rFonts w:ascii="GHEA Grapalat" w:hAnsi="GHEA Grapalat" w:cs="Arial"/>
          <w:sz w:val="20"/>
          <w:lang w:val="hy-AM"/>
        </w:rPr>
        <w:t xml:space="preserve"> ընտրված մասնակից ճանաչվելու դեպքում, Օրենքի 35-րդ հոդվածով սահմանված ժամկետում </w:t>
      </w:r>
      <w:r w:rsidRPr="00976578">
        <w:rPr>
          <w:rFonts w:ascii="GHEA Grapalat" w:hAnsi="GHEA Grapalat" w:cs="Sylfaen"/>
          <w:sz w:val="20"/>
          <w:lang w:val="hy-AM"/>
        </w:rPr>
        <w:t>ներկայացնում է որակավորման ապահովում՝ սույն հրավերով սահմանված կարգով և չափով:</w:t>
      </w:r>
    </w:p>
    <w:p w14:paraId="68F6A47F"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2.5 Սույն ընթացակարգի շրջանակում կնքվելիք պայմանագիրը կարող է իրականացվել գործակալության պայմանագիր կնքելու միջոցով։ Գործակալության պայմանագրի կողմ չի կարող հանդիսանալ սույն ընթացակարգին (միևնույն չափաբաժնին) մասնակցելու նպատակով հայտ ներկայացրած մասնակիցը: </w:t>
      </w:r>
    </w:p>
    <w:p w14:paraId="59118CAE"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 2.6 Մասնակիցները կարող են սույն ընթացակարգին մասնակցել համատեղ գործունեության կարգով (կոնսորցիումով)։ Նման դեպքում`</w:t>
      </w:r>
    </w:p>
    <w:p w14:paraId="114EC24F"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5811509"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1410C6ED" w14:textId="77777777" w:rsidR="000E16AA" w:rsidRPr="00976578" w:rsidRDefault="000E16AA" w:rsidP="00976578">
      <w:pPr>
        <w:spacing w:after="0"/>
        <w:ind w:firstLine="567"/>
        <w:jc w:val="both"/>
        <w:rPr>
          <w:rFonts w:ascii="GHEA Grapalat" w:hAnsi="GHEA Grapalat"/>
          <w:b/>
          <w:sz w:val="20"/>
          <w:lang w:val="af-ZA"/>
        </w:rPr>
      </w:pPr>
    </w:p>
    <w:p w14:paraId="62AC1E9A" w14:textId="77777777" w:rsidR="000E16AA" w:rsidRPr="00976578" w:rsidRDefault="000E16AA" w:rsidP="00976578">
      <w:pPr>
        <w:spacing w:after="0"/>
        <w:ind w:firstLine="567"/>
        <w:jc w:val="both"/>
        <w:rPr>
          <w:rFonts w:ascii="GHEA Grapalat" w:hAnsi="GHEA Grapalat"/>
          <w:b/>
          <w:sz w:val="20"/>
          <w:lang w:val="af-ZA"/>
        </w:rPr>
      </w:pPr>
    </w:p>
    <w:p w14:paraId="001EF61B" w14:textId="77777777" w:rsidR="000E16AA" w:rsidRPr="00976578" w:rsidRDefault="000E16AA" w:rsidP="00976578">
      <w:pPr>
        <w:spacing w:after="0"/>
        <w:ind w:firstLine="567"/>
        <w:jc w:val="center"/>
        <w:rPr>
          <w:rFonts w:ascii="GHEA Grapalat" w:hAnsi="GHEA Grapalat" w:cs="Arial"/>
          <w:b/>
          <w:sz w:val="20"/>
          <w:lang w:val="af-ZA"/>
        </w:rPr>
      </w:pPr>
      <w:r w:rsidRPr="00976578">
        <w:rPr>
          <w:rFonts w:ascii="GHEA Grapalat" w:hAnsi="GHEA Grapalat"/>
          <w:b/>
          <w:sz w:val="20"/>
          <w:lang w:val="af-ZA"/>
        </w:rPr>
        <w:t xml:space="preserve">3.  </w:t>
      </w:r>
      <w:r w:rsidRPr="00976578">
        <w:rPr>
          <w:rFonts w:ascii="GHEA Grapalat" w:hAnsi="GHEA Grapalat" w:cs="Sylfaen"/>
          <w:b/>
          <w:sz w:val="20"/>
        </w:rPr>
        <w:t>ՀՐԱՎԵՐԻ</w:t>
      </w:r>
      <w:r w:rsidRPr="00976578">
        <w:rPr>
          <w:rFonts w:ascii="GHEA Grapalat" w:hAnsi="GHEA Grapalat" w:cs="Arial"/>
          <w:b/>
          <w:sz w:val="20"/>
          <w:lang w:val="af-ZA"/>
        </w:rPr>
        <w:t xml:space="preserve"> </w:t>
      </w:r>
      <w:r w:rsidRPr="00976578">
        <w:rPr>
          <w:rFonts w:ascii="GHEA Grapalat" w:hAnsi="GHEA Grapalat" w:cs="Sylfaen"/>
          <w:b/>
          <w:sz w:val="20"/>
        </w:rPr>
        <w:t>ՊԱՐԶԱԲԱՆՈՒՄԸ</w:t>
      </w:r>
      <w:r w:rsidRPr="00976578">
        <w:rPr>
          <w:rFonts w:ascii="GHEA Grapalat" w:hAnsi="GHEA Grapalat" w:cs="Arial"/>
          <w:b/>
          <w:sz w:val="20"/>
          <w:lang w:val="af-ZA"/>
        </w:rPr>
        <w:t xml:space="preserve"> </w:t>
      </w:r>
      <w:r w:rsidRPr="00976578">
        <w:rPr>
          <w:rFonts w:ascii="GHEA Grapalat" w:hAnsi="GHEA Grapalat" w:cs="Arial"/>
          <w:b/>
          <w:sz w:val="20"/>
        </w:rPr>
        <w:t>ԵՎ</w:t>
      </w:r>
      <w:r w:rsidRPr="00976578">
        <w:rPr>
          <w:rFonts w:ascii="GHEA Grapalat" w:hAnsi="GHEA Grapalat" w:cs="Arial"/>
          <w:b/>
          <w:sz w:val="20"/>
          <w:lang w:val="af-ZA"/>
        </w:rPr>
        <w:t xml:space="preserve"> </w:t>
      </w:r>
      <w:r w:rsidRPr="00976578">
        <w:rPr>
          <w:rFonts w:ascii="GHEA Grapalat" w:hAnsi="GHEA Grapalat" w:cs="Sylfaen"/>
          <w:b/>
          <w:sz w:val="20"/>
        </w:rPr>
        <w:t>ՀՐԱՎԵՐՈՒՄ</w:t>
      </w:r>
      <w:r w:rsidRPr="00976578">
        <w:rPr>
          <w:rFonts w:ascii="GHEA Grapalat" w:hAnsi="GHEA Grapalat" w:cs="Arial"/>
          <w:b/>
          <w:sz w:val="20"/>
          <w:lang w:val="af-ZA"/>
        </w:rPr>
        <w:t xml:space="preserve"> </w:t>
      </w:r>
      <w:r w:rsidRPr="00976578">
        <w:rPr>
          <w:rFonts w:ascii="GHEA Grapalat" w:hAnsi="GHEA Grapalat" w:cs="Sylfaen"/>
          <w:b/>
          <w:sz w:val="20"/>
        </w:rPr>
        <w:t>ՓՈՓՈԽՈՒԹՅՈՒՆ</w:t>
      </w:r>
      <w:r w:rsidRPr="00976578">
        <w:rPr>
          <w:rFonts w:ascii="GHEA Grapalat" w:hAnsi="GHEA Grapalat" w:cs="Arial"/>
          <w:b/>
          <w:sz w:val="20"/>
          <w:lang w:val="af-ZA"/>
        </w:rPr>
        <w:t xml:space="preserve"> </w:t>
      </w:r>
      <w:r w:rsidRPr="00976578">
        <w:rPr>
          <w:rFonts w:ascii="GHEA Grapalat" w:hAnsi="GHEA Grapalat" w:cs="Sylfaen"/>
          <w:b/>
          <w:sz w:val="20"/>
        </w:rPr>
        <w:t>ԿԱՏԱՐԵԼՈՒ</w:t>
      </w:r>
      <w:r w:rsidRPr="00976578">
        <w:rPr>
          <w:rFonts w:ascii="GHEA Grapalat" w:hAnsi="GHEA Grapalat" w:cs="Arial"/>
          <w:b/>
          <w:sz w:val="20"/>
          <w:lang w:val="af-ZA"/>
        </w:rPr>
        <w:t xml:space="preserve"> </w:t>
      </w:r>
      <w:r w:rsidRPr="00976578">
        <w:rPr>
          <w:rFonts w:ascii="GHEA Grapalat" w:hAnsi="GHEA Grapalat" w:cs="Sylfaen"/>
          <w:b/>
          <w:sz w:val="20"/>
        </w:rPr>
        <w:t>ԿԱՐԳԸ</w:t>
      </w:r>
      <w:r w:rsidRPr="00976578">
        <w:rPr>
          <w:rFonts w:ascii="GHEA Grapalat" w:hAnsi="GHEA Grapalat" w:cs="Arial"/>
          <w:b/>
          <w:sz w:val="20"/>
          <w:lang w:val="af-ZA"/>
        </w:rPr>
        <w:t xml:space="preserve"> </w:t>
      </w:r>
    </w:p>
    <w:p w14:paraId="3ED41C76" w14:textId="77777777" w:rsidR="000E16AA" w:rsidRPr="00976578" w:rsidRDefault="000E16AA" w:rsidP="00976578">
      <w:pPr>
        <w:spacing w:after="0"/>
        <w:ind w:firstLine="567"/>
        <w:jc w:val="center"/>
        <w:rPr>
          <w:rFonts w:ascii="GHEA Grapalat" w:hAnsi="GHEA Grapalat"/>
          <w:b/>
          <w:sz w:val="20"/>
          <w:lang w:val="af-ZA"/>
        </w:rPr>
      </w:pPr>
    </w:p>
    <w:p w14:paraId="6A54AC9D" w14:textId="77777777" w:rsidR="000E16AA" w:rsidRPr="00976578" w:rsidRDefault="000E16AA" w:rsidP="00976578">
      <w:pPr>
        <w:spacing w:after="0"/>
        <w:ind w:firstLine="567"/>
        <w:jc w:val="both"/>
        <w:rPr>
          <w:rFonts w:ascii="GHEA Grapalat" w:hAnsi="GHEA Grapalat"/>
          <w:sz w:val="20"/>
          <w:lang w:val="af-ZA"/>
        </w:rPr>
      </w:pPr>
      <w:r w:rsidRPr="00976578">
        <w:rPr>
          <w:rFonts w:ascii="GHEA Grapalat" w:hAnsi="GHEA Grapalat"/>
          <w:sz w:val="20"/>
          <w:lang w:val="af-ZA"/>
        </w:rPr>
        <w:t xml:space="preserve">3.1 </w:t>
      </w:r>
      <w:r w:rsidRPr="00976578">
        <w:rPr>
          <w:rFonts w:ascii="GHEA Grapalat" w:hAnsi="GHEA Grapalat" w:cs="Sylfaen"/>
          <w:sz w:val="20"/>
        </w:rPr>
        <w:t>Օրենքի</w:t>
      </w:r>
      <w:r w:rsidRPr="00976578">
        <w:rPr>
          <w:rFonts w:ascii="GHEA Grapalat" w:hAnsi="GHEA Grapalat" w:cs="Arial"/>
          <w:sz w:val="20"/>
          <w:lang w:val="af-ZA"/>
        </w:rPr>
        <w:t xml:space="preserve"> 29-</w:t>
      </w:r>
      <w:r w:rsidRPr="00976578">
        <w:rPr>
          <w:rFonts w:ascii="GHEA Grapalat" w:hAnsi="GHEA Grapalat" w:cs="Sylfaen"/>
          <w:sz w:val="20"/>
        </w:rPr>
        <w:t>րդ</w:t>
      </w:r>
      <w:r w:rsidRPr="00976578">
        <w:rPr>
          <w:rFonts w:ascii="GHEA Grapalat" w:hAnsi="GHEA Grapalat" w:cs="Arial"/>
          <w:sz w:val="20"/>
          <w:lang w:val="af-ZA"/>
        </w:rPr>
        <w:t xml:space="preserve"> </w:t>
      </w:r>
      <w:r w:rsidRPr="00976578">
        <w:rPr>
          <w:rFonts w:ascii="GHEA Grapalat" w:hAnsi="GHEA Grapalat" w:cs="Sylfaen"/>
          <w:sz w:val="20"/>
        </w:rPr>
        <w:t>հոդվածի</w:t>
      </w:r>
      <w:r w:rsidRPr="00976578">
        <w:rPr>
          <w:rFonts w:ascii="GHEA Grapalat" w:hAnsi="GHEA Grapalat" w:cs="Arial"/>
          <w:sz w:val="20"/>
          <w:lang w:val="af-ZA"/>
        </w:rPr>
        <w:t xml:space="preserve"> </w:t>
      </w:r>
      <w:r w:rsidRPr="00976578">
        <w:rPr>
          <w:rFonts w:ascii="GHEA Grapalat" w:hAnsi="GHEA Grapalat" w:cs="Sylfaen"/>
          <w:sz w:val="20"/>
        </w:rPr>
        <w:t>համաձայն</w:t>
      </w:r>
      <w:r w:rsidRPr="00976578">
        <w:rPr>
          <w:rFonts w:ascii="GHEA Grapalat" w:hAnsi="GHEA Grapalat" w:cs="Arial"/>
          <w:sz w:val="20"/>
          <w:lang w:val="af-ZA"/>
        </w:rPr>
        <w:t xml:space="preserve">` </w:t>
      </w:r>
      <w:r w:rsidRPr="00976578">
        <w:rPr>
          <w:rFonts w:ascii="GHEA Grapalat" w:hAnsi="GHEA Grapalat" w:cs="Arial"/>
          <w:sz w:val="20"/>
        </w:rPr>
        <w:t>մ</w:t>
      </w:r>
      <w:r w:rsidRPr="00976578">
        <w:rPr>
          <w:rFonts w:ascii="GHEA Grapalat" w:hAnsi="GHEA Grapalat" w:cs="Sylfaen"/>
          <w:sz w:val="20"/>
        </w:rPr>
        <w:t>ասնակիցն</w:t>
      </w:r>
      <w:r w:rsidRPr="00976578">
        <w:rPr>
          <w:rFonts w:ascii="GHEA Grapalat" w:hAnsi="GHEA Grapalat" w:cs="Arial"/>
          <w:sz w:val="20"/>
          <w:lang w:val="af-ZA"/>
        </w:rPr>
        <w:t xml:space="preserve"> </w:t>
      </w:r>
      <w:r w:rsidRPr="00976578">
        <w:rPr>
          <w:rFonts w:ascii="GHEA Grapalat" w:hAnsi="GHEA Grapalat" w:cs="Sylfaen"/>
          <w:sz w:val="20"/>
        </w:rPr>
        <w:t>իրավունք</w:t>
      </w:r>
      <w:r w:rsidRPr="00976578">
        <w:rPr>
          <w:rFonts w:ascii="GHEA Grapalat" w:hAnsi="GHEA Grapalat" w:cs="Arial"/>
          <w:sz w:val="20"/>
          <w:lang w:val="af-ZA"/>
        </w:rPr>
        <w:t xml:space="preserve"> </w:t>
      </w:r>
      <w:r w:rsidRPr="00976578">
        <w:rPr>
          <w:rFonts w:ascii="GHEA Grapalat" w:hAnsi="GHEA Grapalat" w:cs="Sylfaen"/>
          <w:sz w:val="20"/>
        </w:rPr>
        <w:t>ունի</w:t>
      </w:r>
      <w:r w:rsidRPr="00976578">
        <w:rPr>
          <w:rFonts w:ascii="GHEA Grapalat" w:hAnsi="GHEA Grapalat" w:cs="Arial"/>
          <w:sz w:val="20"/>
          <w:lang w:val="af-ZA"/>
        </w:rPr>
        <w:t xml:space="preserve"> </w:t>
      </w:r>
      <w:r w:rsidRPr="00976578">
        <w:rPr>
          <w:rFonts w:ascii="GHEA Grapalat" w:hAnsi="GHEA Grapalat" w:cs="Sylfaen"/>
          <w:sz w:val="20"/>
        </w:rPr>
        <w:t>պատվիրատուից</w:t>
      </w:r>
      <w:r w:rsidRPr="00976578">
        <w:rPr>
          <w:rFonts w:ascii="GHEA Grapalat" w:hAnsi="GHEA Grapalat" w:cs="Arial"/>
          <w:sz w:val="20"/>
          <w:lang w:val="af-ZA"/>
        </w:rPr>
        <w:t xml:space="preserve"> </w:t>
      </w:r>
      <w:r w:rsidRPr="00976578">
        <w:rPr>
          <w:rFonts w:ascii="GHEA Grapalat" w:hAnsi="GHEA Grapalat" w:cs="Sylfaen"/>
          <w:sz w:val="20"/>
        </w:rPr>
        <w:t>պահանջել</w:t>
      </w:r>
      <w:r w:rsidRPr="00976578">
        <w:rPr>
          <w:rFonts w:ascii="GHEA Grapalat" w:hAnsi="GHEA Grapalat" w:cs="Arial"/>
          <w:sz w:val="20"/>
          <w:lang w:val="af-ZA"/>
        </w:rPr>
        <w:t xml:space="preserve"> </w:t>
      </w:r>
      <w:r w:rsidRPr="00976578">
        <w:rPr>
          <w:rFonts w:ascii="GHEA Grapalat" w:hAnsi="GHEA Grapalat" w:cs="Sylfaen"/>
          <w:sz w:val="20"/>
        </w:rPr>
        <w:t>հրավերի</w:t>
      </w:r>
      <w:r w:rsidRPr="00976578">
        <w:rPr>
          <w:rFonts w:ascii="GHEA Grapalat" w:hAnsi="GHEA Grapalat" w:cs="Arial"/>
          <w:sz w:val="20"/>
          <w:lang w:val="af-ZA"/>
        </w:rPr>
        <w:t xml:space="preserve"> </w:t>
      </w:r>
      <w:r w:rsidRPr="00976578">
        <w:rPr>
          <w:rFonts w:ascii="GHEA Grapalat" w:hAnsi="GHEA Grapalat" w:cs="Sylfaen"/>
          <w:sz w:val="20"/>
        </w:rPr>
        <w:t>պարզաբանում</w:t>
      </w:r>
      <w:r w:rsidRPr="00976578">
        <w:rPr>
          <w:rFonts w:ascii="GHEA Grapalat" w:hAnsi="GHEA Grapalat" w:cs="Tahoma"/>
          <w:sz w:val="20"/>
        </w:rPr>
        <w:t>։</w:t>
      </w:r>
    </w:p>
    <w:p w14:paraId="4D6EF1C7" w14:textId="77777777" w:rsidR="000E16AA" w:rsidRPr="00976578" w:rsidRDefault="000E16AA" w:rsidP="00976578">
      <w:pPr>
        <w:autoSpaceDE w:val="0"/>
        <w:autoSpaceDN w:val="0"/>
        <w:adjustRightInd w:val="0"/>
        <w:spacing w:after="0"/>
        <w:ind w:firstLine="567"/>
        <w:jc w:val="both"/>
        <w:rPr>
          <w:rFonts w:ascii="GHEA Grapalat" w:hAnsi="GHEA Grapalat"/>
          <w:sz w:val="20"/>
          <w:lang w:val="af-ZA"/>
        </w:rPr>
      </w:pPr>
      <w:r w:rsidRPr="00976578">
        <w:rPr>
          <w:rFonts w:ascii="GHEA Grapalat" w:hAnsi="GHEA Grapalat" w:cs="Sylfaen"/>
          <w:sz w:val="20"/>
        </w:rPr>
        <w:t>Մասնակիցն</w:t>
      </w:r>
      <w:r w:rsidRPr="00976578">
        <w:rPr>
          <w:rFonts w:ascii="GHEA Grapalat" w:hAnsi="GHEA Grapalat" w:cs="Arial"/>
          <w:sz w:val="20"/>
          <w:lang w:val="af-ZA"/>
        </w:rPr>
        <w:t xml:space="preserve"> </w:t>
      </w:r>
      <w:r w:rsidRPr="00976578">
        <w:rPr>
          <w:rFonts w:ascii="GHEA Grapalat" w:hAnsi="GHEA Grapalat" w:cs="Sylfaen"/>
          <w:sz w:val="20"/>
        </w:rPr>
        <w:t>իրավունք</w:t>
      </w:r>
      <w:r w:rsidRPr="00976578">
        <w:rPr>
          <w:rFonts w:ascii="GHEA Grapalat" w:hAnsi="GHEA Grapalat" w:cs="Arial"/>
          <w:sz w:val="20"/>
          <w:lang w:val="af-ZA"/>
        </w:rPr>
        <w:t xml:space="preserve"> </w:t>
      </w:r>
      <w:r w:rsidRPr="00976578">
        <w:rPr>
          <w:rFonts w:ascii="GHEA Grapalat" w:hAnsi="GHEA Grapalat" w:cs="Sylfaen"/>
          <w:sz w:val="20"/>
        </w:rPr>
        <w:t>ունի</w:t>
      </w:r>
      <w:r w:rsidRPr="00976578">
        <w:rPr>
          <w:rFonts w:ascii="GHEA Grapalat" w:hAnsi="GHEA Grapalat" w:cs="Arial"/>
          <w:sz w:val="20"/>
          <w:lang w:val="af-ZA"/>
        </w:rPr>
        <w:t xml:space="preserve"> </w:t>
      </w:r>
      <w:r w:rsidRPr="00976578">
        <w:rPr>
          <w:rFonts w:ascii="GHEA Grapalat" w:hAnsi="GHEA Grapalat" w:cs="Sylfaen"/>
          <w:sz w:val="20"/>
        </w:rPr>
        <w:t>հայտերի</w:t>
      </w:r>
      <w:r w:rsidRPr="00976578">
        <w:rPr>
          <w:rFonts w:ascii="GHEA Grapalat" w:hAnsi="GHEA Grapalat" w:cs="Arial"/>
          <w:sz w:val="20"/>
          <w:lang w:val="af-ZA"/>
        </w:rPr>
        <w:t xml:space="preserve"> </w:t>
      </w:r>
      <w:r w:rsidRPr="00976578">
        <w:rPr>
          <w:rFonts w:ascii="GHEA Grapalat" w:hAnsi="GHEA Grapalat" w:cs="Sylfaen"/>
          <w:sz w:val="20"/>
        </w:rPr>
        <w:t>ներկայացման</w:t>
      </w:r>
      <w:r w:rsidRPr="00976578">
        <w:rPr>
          <w:rFonts w:ascii="GHEA Grapalat" w:hAnsi="GHEA Grapalat" w:cs="Arial"/>
          <w:sz w:val="20"/>
          <w:lang w:val="af-ZA"/>
        </w:rPr>
        <w:t xml:space="preserve"> </w:t>
      </w:r>
      <w:r w:rsidRPr="00976578">
        <w:rPr>
          <w:rFonts w:ascii="GHEA Grapalat" w:hAnsi="GHEA Grapalat" w:cs="Sylfaen"/>
          <w:sz w:val="20"/>
        </w:rPr>
        <w:t>վերջնաժամկետը</w:t>
      </w:r>
      <w:r w:rsidRPr="00976578">
        <w:rPr>
          <w:rFonts w:ascii="GHEA Grapalat" w:hAnsi="GHEA Grapalat" w:cs="Arial"/>
          <w:sz w:val="20"/>
          <w:lang w:val="af-ZA"/>
        </w:rPr>
        <w:t xml:space="preserve"> </w:t>
      </w:r>
      <w:r w:rsidRPr="00976578">
        <w:rPr>
          <w:rFonts w:ascii="GHEA Grapalat" w:hAnsi="GHEA Grapalat" w:cs="Sylfaen"/>
          <w:sz w:val="20"/>
        </w:rPr>
        <w:t>լրանալուց</w:t>
      </w:r>
      <w:r w:rsidRPr="00976578">
        <w:rPr>
          <w:rFonts w:ascii="GHEA Grapalat" w:hAnsi="GHEA Grapalat" w:cs="Arial"/>
          <w:sz w:val="20"/>
          <w:lang w:val="af-ZA"/>
        </w:rPr>
        <w:t xml:space="preserve"> </w:t>
      </w:r>
      <w:r w:rsidRPr="00976578">
        <w:rPr>
          <w:rFonts w:ascii="GHEA Grapalat" w:hAnsi="GHEA Grapalat" w:cs="Sylfaen"/>
          <w:sz w:val="20"/>
        </w:rPr>
        <w:t>առնվազն</w:t>
      </w:r>
      <w:r w:rsidRPr="00976578">
        <w:rPr>
          <w:rFonts w:ascii="GHEA Grapalat" w:hAnsi="GHEA Grapalat" w:cs="Arial"/>
          <w:sz w:val="20"/>
          <w:lang w:val="af-ZA"/>
        </w:rPr>
        <w:t xml:space="preserve"> </w:t>
      </w:r>
      <w:r w:rsidRPr="00976578">
        <w:rPr>
          <w:rFonts w:ascii="GHEA Grapalat" w:hAnsi="GHEA Grapalat" w:cs="Sylfaen"/>
          <w:sz w:val="20"/>
        </w:rPr>
        <w:t>հինգ</w:t>
      </w:r>
      <w:r w:rsidRPr="00976578">
        <w:rPr>
          <w:rFonts w:ascii="GHEA Grapalat" w:hAnsi="GHEA Grapalat" w:cs="Arial"/>
          <w:sz w:val="20"/>
          <w:lang w:val="af-ZA"/>
        </w:rPr>
        <w:t xml:space="preserve"> </w:t>
      </w:r>
      <w:r w:rsidRPr="00976578">
        <w:rPr>
          <w:rFonts w:ascii="GHEA Grapalat" w:hAnsi="GHEA Grapalat" w:cs="Sylfaen"/>
          <w:sz w:val="20"/>
        </w:rPr>
        <w:t>օրացուցային</w:t>
      </w:r>
      <w:r w:rsidRPr="00976578">
        <w:rPr>
          <w:rFonts w:ascii="GHEA Grapalat" w:hAnsi="GHEA Grapalat" w:cs="Arial"/>
          <w:sz w:val="20"/>
          <w:lang w:val="af-ZA"/>
        </w:rPr>
        <w:t xml:space="preserve"> </w:t>
      </w:r>
      <w:r w:rsidRPr="00976578">
        <w:rPr>
          <w:rFonts w:ascii="GHEA Grapalat" w:hAnsi="GHEA Grapalat" w:cs="Sylfaen"/>
          <w:sz w:val="20"/>
        </w:rPr>
        <w:t>օր</w:t>
      </w:r>
      <w:r w:rsidRPr="00976578">
        <w:rPr>
          <w:rFonts w:ascii="GHEA Grapalat" w:hAnsi="GHEA Grapalat" w:cs="Sylfaen"/>
          <w:sz w:val="20"/>
          <w:lang w:val="af-ZA"/>
        </w:rPr>
        <w:t xml:space="preserve"> </w:t>
      </w:r>
      <w:r w:rsidRPr="00976578">
        <w:rPr>
          <w:rFonts w:ascii="GHEA Grapalat" w:hAnsi="GHEA Grapalat" w:cs="Sylfaen"/>
          <w:sz w:val="20"/>
        </w:rPr>
        <w:t>առաջ</w:t>
      </w:r>
      <w:r w:rsidRPr="00976578">
        <w:rPr>
          <w:rFonts w:ascii="GHEA Grapalat" w:hAnsi="GHEA Grapalat" w:cs="Arial"/>
          <w:sz w:val="20"/>
          <w:lang w:val="af-ZA"/>
        </w:rPr>
        <w:t xml:space="preserve"> գրավոր </w:t>
      </w:r>
      <w:r w:rsidRPr="00976578">
        <w:rPr>
          <w:rFonts w:ascii="GHEA Grapalat" w:hAnsi="GHEA Grapalat" w:cs="Sylfaen"/>
          <w:sz w:val="20"/>
        </w:rPr>
        <w:t>հանձնաժողովից</w:t>
      </w:r>
      <w:r w:rsidRPr="00976578">
        <w:rPr>
          <w:rFonts w:ascii="GHEA Grapalat" w:hAnsi="GHEA Grapalat" w:cs="Sylfaen"/>
          <w:sz w:val="20"/>
          <w:lang w:val="af-ZA"/>
        </w:rPr>
        <w:t xml:space="preserve"> </w:t>
      </w:r>
      <w:r w:rsidRPr="00976578">
        <w:rPr>
          <w:rFonts w:ascii="GHEA Grapalat" w:hAnsi="GHEA Grapalat" w:cs="Sylfaen"/>
          <w:sz w:val="20"/>
        </w:rPr>
        <w:t>պահանջելու</w:t>
      </w:r>
      <w:r w:rsidRPr="00976578">
        <w:rPr>
          <w:rFonts w:ascii="GHEA Grapalat" w:hAnsi="GHEA Grapalat" w:cs="Arial"/>
          <w:sz w:val="20"/>
          <w:lang w:val="af-ZA"/>
        </w:rPr>
        <w:t xml:space="preserve"> </w:t>
      </w:r>
      <w:r w:rsidRPr="00976578">
        <w:rPr>
          <w:rFonts w:ascii="GHEA Grapalat" w:hAnsi="GHEA Grapalat" w:cs="Sylfaen"/>
          <w:sz w:val="20"/>
        </w:rPr>
        <w:t>հրավերի</w:t>
      </w:r>
      <w:r w:rsidRPr="00976578">
        <w:rPr>
          <w:rFonts w:ascii="GHEA Grapalat" w:hAnsi="GHEA Grapalat" w:cs="Arial"/>
          <w:sz w:val="20"/>
          <w:lang w:val="af-ZA"/>
        </w:rPr>
        <w:t xml:space="preserve"> </w:t>
      </w:r>
      <w:r w:rsidRPr="00976578">
        <w:rPr>
          <w:rFonts w:ascii="GHEA Grapalat" w:hAnsi="GHEA Grapalat" w:cs="Sylfaen"/>
          <w:sz w:val="20"/>
        </w:rPr>
        <w:t>պարզաբանում</w:t>
      </w:r>
      <w:r w:rsidRPr="00976578">
        <w:rPr>
          <w:rFonts w:ascii="GHEA Grapalat" w:hAnsi="GHEA Grapalat" w:cs="Tahoma"/>
          <w:sz w:val="20"/>
        </w:rPr>
        <w:t>։</w:t>
      </w:r>
      <w:r w:rsidRPr="00976578">
        <w:rPr>
          <w:rFonts w:ascii="GHEA Grapalat" w:hAnsi="GHEA Grapalat"/>
          <w:sz w:val="20"/>
          <w:lang w:val="af-ZA"/>
        </w:rPr>
        <w:t xml:space="preserve"> </w:t>
      </w:r>
      <w:r w:rsidRPr="00976578">
        <w:rPr>
          <w:rFonts w:ascii="GHEA Grapalat" w:hAnsi="GHEA Grapalat"/>
          <w:sz w:val="20"/>
        </w:rPr>
        <w:t>Հանձնաժողովը</w:t>
      </w:r>
      <w:r w:rsidRPr="00976578">
        <w:rPr>
          <w:rFonts w:ascii="GHEA Grapalat" w:hAnsi="GHEA Grapalat"/>
          <w:sz w:val="20"/>
          <w:lang w:val="af-ZA"/>
        </w:rPr>
        <w:t xml:space="preserve"> </w:t>
      </w:r>
      <w:r w:rsidRPr="00976578">
        <w:rPr>
          <w:rFonts w:ascii="GHEA Grapalat" w:hAnsi="GHEA Grapalat" w:cs="Sylfaen"/>
          <w:sz w:val="20"/>
        </w:rPr>
        <w:t>հարցումը</w:t>
      </w:r>
      <w:r w:rsidRPr="00976578">
        <w:rPr>
          <w:rFonts w:ascii="GHEA Grapalat" w:hAnsi="GHEA Grapalat" w:cs="Arial"/>
          <w:sz w:val="20"/>
          <w:lang w:val="af-ZA"/>
        </w:rPr>
        <w:t xml:space="preserve"> </w:t>
      </w:r>
      <w:r w:rsidRPr="00976578">
        <w:rPr>
          <w:rFonts w:ascii="GHEA Grapalat" w:hAnsi="GHEA Grapalat" w:cs="Sylfaen"/>
          <w:sz w:val="20"/>
        </w:rPr>
        <w:t>կատարած</w:t>
      </w:r>
      <w:r w:rsidRPr="00976578">
        <w:rPr>
          <w:rFonts w:ascii="GHEA Grapalat" w:hAnsi="GHEA Grapalat" w:cs="Arial"/>
          <w:sz w:val="20"/>
          <w:lang w:val="af-ZA"/>
        </w:rPr>
        <w:t xml:space="preserve"> </w:t>
      </w:r>
      <w:r w:rsidRPr="00976578">
        <w:rPr>
          <w:rFonts w:ascii="GHEA Grapalat" w:hAnsi="GHEA Grapalat" w:cs="Arial"/>
          <w:sz w:val="20"/>
        </w:rPr>
        <w:t>մ</w:t>
      </w:r>
      <w:r w:rsidRPr="00976578">
        <w:rPr>
          <w:rFonts w:ascii="GHEA Grapalat" w:hAnsi="GHEA Grapalat" w:cs="Sylfaen"/>
          <w:sz w:val="20"/>
        </w:rPr>
        <w:t>ասնակցին</w:t>
      </w:r>
      <w:r w:rsidRPr="00976578">
        <w:rPr>
          <w:rFonts w:ascii="GHEA Grapalat" w:hAnsi="GHEA Grapalat" w:cs="Arial"/>
          <w:sz w:val="20"/>
          <w:lang w:val="af-ZA"/>
        </w:rPr>
        <w:t xml:space="preserve"> </w:t>
      </w:r>
      <w:r w:rsidRPr="00976578">
        <w:rPr>
          <w:rFonts w:ascii="GHEA Grapalat" w:hAnsi="GHEA Grapalat" w:cs="Sylfaen"/>
          <w:sz w:val="20"/>
        </w:rPr>
        <w:t>պարզաբանումը</w:t>
      </w:r>
      <w:r w:rsidRPr="00976578">
        <w:rPr>
          <w:rFonts w:ascii="GHEA Grapalat" w:hAnsi="GHEA Grapalat" w:cs="Arial"/>
          <w:sz w:val="20"/>
          <w:lang w:val="af-ZA"/>
        </w:rPr>
        <w:t xml:space="preserve"> </w:t>
      </w:r>
      <w:r w:rsidRPr="00976578">
        <w:rPr>
          <w:rFonts w:ascii="GHEA Grapalat" w:hAnsi="GHEA Grapalat" w:cs="Sylfaen"/>
          <w:sz w:val="20"/>
        </w:rPr>
        <w:t>տրամադրում</w:t>
      </w:r>
      <w:r w:rsidRPr="00976578">
        <w:rPr>
          <w:rFonts w:ascii="GHEA Grapalat" w:hAnsi="GHEA Grapalat" w:cs="Arial"/>
          <w:sz w:val="20"/>
          <w:lang w:val="af-ZA"/>
        </w:rPr>
        <w:t xml:space="preserve"> </w:t>
      </w:r>
      <w:r w:rsidRPr="00976578">
        <w:rPr>
          <w:rFonts w:ascii="GHEA Grapalat" w:hAnsi="GHEA Grapalat" w:cs="Sylfaen"/>
          <w:sz w:val="20"/>
        </w:rPr>
        <w:t>է</w:t>
      </w:r>
      <w:r w:rsidRPr="00976578">
        <w:rPr>
          <w:rFonts w:ascii="GHEA Grapalat" w:hAnsi="GHEA Grapalat" w:cs="Sylfaen"/>
          <w:sz w:val="20"/>
          <w:lang w:val="af-ZA"/>
        </w:rPr>
        <w:t xml:space="preserve"> գրավոր</w:t>
      </w:r>
      <w:r w:rsidRPr="00976578" w:rsidDel="00A3468D">
        <w:rPr>
          <w:rFonts w:ascii="GHEA Grapalat" w:hAnsi="GHEA Grapalat" w:cs="Sylfaen"/>
          <w:sz w:val="20"/>
          <w:lang w:val="af-ZA"/>
        </w:rPr>
        <w:t xml:space="preserve"> </w:t>
      </w:r>
      <w:r w:rsidRPr="00976578">
        <w:rPr>
          <w:rFonts w:ascii="GHEA Grapalat" w:hAnsi="GHEA Grapalat" w:cs="Sylfaen"/>
          <w:sz w:val="20"/>
          <w:lang w:val="af-ZA"/>
        </w:rPr>
        <w:t xml:space="preserve">` </w:t>
      </w:r>
      <w:r w:rsidRPr="00976578">
        <w:rPr>
          <w:rFonts w:ascii="GHEA Grapalat" w:hAnsi="GHEA Grapalat" w:cs="Sylfaen"/>
          <w:sz w:val="20"/>
        </w:rPr>
        <w:t>հարցումը</w:t>
      </w:r>
      <w:r w:rsidRPr="00976578">
        <w:rPr>
          <w:rFonts w:ascii="GHEA Grapalat" w:hAnsi="GHEA Grapalat" w:cs="Arial"/>
          <w:sz w:val="20"/>
          <w:lang w:val="af-ZA"/>
        </w:rPr>
        <w:t xml:space="preserve"> </w:t>
      </w:r>
      <w:r w:rsidRPr="00976578">
        <w:rPr>
          <w:rFonts w:ascii="GHEA Grapalat" w:hAnsi="GHEA Grapalat" w:cs="Sylfaen"/>
          <w:sz w:val="20"/>
        </w:rPr>
        <w:t>ստանալու</w:t>
      </w:r>
      <w:r w:rsidRPr="00976578">
        <w:rPr>
          <w:rFonts w:ascii="GHEA Grapalat" w:hAnsi="GHEA Grapalat" w:cs="Arial"/>
          <w:sz w:val="20"/>
          <w:lang w:val="af-ZA"/>
        </w:rPr>
        <w:t xml:space="preserve"> </w:t>
      </w:r>
      <w:r w:rsidRPr="00976578">
        <w:rPr>
          <w:rFonts w:ascii="GHEA Grapalat" w:hAnsi="GHEA Grapalat" w:cs="Sylfaen"/>
          <w:sz w:val="20"/>
        </w:rPr>
        <w:t>օրվան</w:t>
      </w:r>
      <w:r w:rsidRPr="00976578">
        <w:rPr>
          <w:rFonts w:ascii="GHEA Grapalat" w:hAnsi="GHEA Grapalat" w:cs="Arial"/>
          <w:sz w:val="20"/>
          <w:lang w:val="af-ZA"/>
        </w:rPr>
        <w:t xml:space="preserve"> </w:t>
      </w:r>
      <w:r w:rsidRPr="00976578">
        <w:rPr>
          <w:rFonts w:ascii="GHEA Grapalat" w:hAnsi="GHEA Grapalat" w:cs="Sylfaen"/>
          <w:sz w:val="20"/>
        </w:rPr>
        <w:t>հաջորդող</w:t>
      </w:r>
      <w:r w:rsidRPr="00976578">
        <w:rPr>
          <w:rFonts w:ascii="GHEA Grapalat" w:hAnsi="GHEA Grapalat" w:cs="Arial"/>
          <w:sz w:val="20"/>
          <w:lang w:val="af-ZA"/>
        </w:rPr>
        <w:t xml:space="preserve"> </w:t>
      </w:r>
      <w:r w:rsidRPr="00976578">
        <w:rPr>
          <w:rFonts w:ascii="GHEA Grapalat" w:hAnsi="GHEA Grapalat" w:cs="Sylfaen"/>
          <w:sz w:val="20"/>
        </w:rPr>
        <w:t>երկու</w:t>
      </w:r>
      <w:r w:rsidRPr="00976578">
        <w:rPr>
          <w:rFonts w:ascii="GHEA Grapalat" w:hAnsi="GHEA Grapalat" w:cs="Arial"/>
          <w:sz w:val="20"/>
          <w:lang w:val="af-ZA"/>
        </w:rPr>
        <w:t xml:space="preserve"> </w:t>
      </w:r>
      <w:r w:rsidRPr="00976578">
        <w:rPr>
          <w:rFonts w:ascii="GHEA Grapalat" w:hAnsi="GHEA Grapalat" w:cs="Sylfaen"/>
          <w:sz w:val="20"/>
        </w:rPr>
        <w:t>օրացուցային</w:t>
      </w:r>
      <w:r w:rsidRPr="00976578">
        <w:rPr>
          <w:rFonts w:ascii="GHEA Grapalat" w:hAnsi="GHEA Grapalat" w:cs="Arial"/>
          <w:sz w:val="20"/>
          <w:lang w:val="af-ZA"/>
        </w:rPr>
        <w:t xml:space="preserve"> </w:t>
      </w:r>
      <w:r w:rsidRPr="00976578">
        <w:rPr>
          <w:rFonts w:ascii="GHEA Grapalat" w:hAnsi="GHEA Grapalat" w:cs="Sylfaen"/>
          <w:sz w:val="20"/>
        </w:rPr>
        <w:t>օրվա</w:t>
      </w:r>
      <w:r w:rsidRPr="00976578">
        <w:rPr>
          <w:rFonts w:ascii="GHEA Grapalat" w:hAnsi="GHEA Grapalat" w:cs="Arial"/>
          <w:sz w:val="20"/>
          <w:lang w:val="af-ZA"/>
        </w:rPr>
        <w:t xml:space="preserve"> </w:t>
      </w:r>
      <w:r w:rsidRPr="00976578">
        <w:rPr>
          <w:rFonts w:ascii="GHEA Grapalat" w:hAnsi="GHEA Grapalat" w:cs="Sylfaen"/>
          <w:sz w:val="20"/>
        </w:rPr>
        <w:t>ընթացքում</w:t>
      </w:r>
      <w:r w:rsidRPr="00976578">
        <w:rPr>
          <w:rFonts w:ascii="GHEA Grapalat" w:hAnsi="GHEA Grapalat" w:cs="Tahoma"/>
          <w:sz w:val="20"/>
        </w:rPr>
        <w:t>։</w:t>
      </w:r>
      <w:r w:rsidRPr="00976578">
        <w:rPr>
          <w:rFonts w:ascii="GHEA Grapalat" w:hAnsi="GHEA Grapalat" w:cs="Tahoma"/>
          <w:sz w:val="20"/>
          <w:lang w:val="af-ZA"/>
        </w:rPr>
        <w:t xml:space="preserve"> </w:t>
      </w:r>
      <w:r w:rsidRPr="00976578">
        <w:rPr>
          <w:rFonts w:ascii="GHEA Grapalat" w:hAnsi="GHEA Grapalat"/>
          <w:sz w:val="20"/>
          <w:lang w:val="af-ZA"/>
        </w:rPr>
        <w:t xml:space="preserve"> </w:t>
      </w:r>
    </w:p>
    <w:p w14:paraId="343E4AF7" w14:textId="77777777" w:rsidR="000E16AA" w:rsidRPr="00976578" w:rsidRDefault="000E16AA" w:rsidP="00976578">
      <w:pPr>
        <w:spacing w:after="0"/>
        <w:ind w:firstLine="567"/>
        <w:jc w:val="both"/>
        <w:rPr>
          <w:rFonts w:ascii="GHEA Grapalat" w:hAnsi="GHEA Grapalat"/>
          <w:sz w:val="20"/>
          <w:szCs w:val="20"/>
          <w:lang w:val="af-ZA"/>
        </w:rPr>
      </w:pPr>
      <w:r w:rsidRPr="00976578">
        <w:rPr>
          <w:rFonts w:ascii="GHEA Grapalat" w:hAnsi="GHEA Grapalat"/>
          <w:sz w:val="20"/>
          <w:lang w:val="af-ZA"/>
        </w:rPr>
        <w:t xml:space="preserve">3.2 </w:t>
      </w:r>
      <w:r w:rsidRPr="00976578">
        <w:rPr>
          <w:rFonts w:ascii="GHEA Grapalat" w:hAnsi="GHEA Grapalat" w:cs="Sylfaen"/>
          <w:sz w:val="20"/>
        </w:rPr>
        <w:t>Հարցման</w:t>
      </w:r>
      <w:r w:rsidRPr="00976578">
        <w:rPr>
          <w:rFonts w:ascii="GHEA Grapalat" w:hAnsi="GHEA Grapalat" w:cs="Arial"/>
          <w:sz w:val="20"/>
          <w:lang w:val="af-ZA"/>
        </w:rPr>
        <w:t xml:space="preserve"> </w:t>
      </w:r>
      <w:r w:rsidRPr="00976578">
        <w:rPr>
          <w:rFonts w:ascii="GHEA Grapalat" w:hAnsi="GHEA Grapalat" w:cs="Sylfaen"/>
          <w:sz w:val="20"/>
        </w:rPr>
        <w:t>և</w:t>
      </w:r>
      <w:r w:rsidRPr="00976578">
        <w:rPr>
          <w:rFonts w:ascii="GHEA Grapalat" w:hAnsi="GHEA Grapalat" w:cs="Arial"/>
          <w:sz w:val="20"/>
          <w:lang w:val="af-ZA"/>
        </w:rPr>
        <w:t xml:space="preserve"> </w:t>
      </w:r>
      <w:r w:rsidRPr="00976578">
        <w:rPr>
          <w:rFonts w:ascii="GHEA Grapalat" w:hAnsi="GHEA Grapalat" w:cs="Sylfaen"/>
          <w:sz w:val="20"/>
        </w:rPr>
        <w:t>պարզաբանումների</w:t>
      </w:r>
      <w:r w:rsidRPr="00976578">
        <w:rPr>
          <w:rFonts w:ascii="GHEA Grapalat" w:hAnsi="GHEA Grapalat" w:cs="Arial"/>
          <w:sz w:val="20"/>
          <w:lang w:val="af-ZA"/>
        </w:rPr>
        <w:t xml:space="preserve"> </w:t>
      </w:r>
      <w:r w:rsidRPr="00976578">
        <w:rPr>
          <w:rFonts w:ascii="GHEA Grapalat" w:hAnsi="GHEA Grapalat" w:cs="Sylfaen"/>
          <w:sz w:val="20"/>
        </w:rPr>
        <w:t>բովանդակության</w:t>
      </w:r>
      <w:r w:rsidRPr="00976578">
        <w:rPr>
          <w:rFonts w:ascii="GHEA Grapalat" w:hAnsi="GHEA Grapalat" w:cs="Arial"/>
          <w:sz w:val="20"/>
          <w:lang w:val="af-ZA"/>
        </w:rPr>
        <w:t xml:space="preserve"> </w:t>
      </w:r>
      <w:r w:rsidRPr="00976578">
        <w:rPr>
          <w:rFonts w:ascii="GHEA Grapalat" w:hAnsi="GHEA Grapalat" w:cs="Sylfaen"/>
          <w:sz w:val="20"/>
        </w:rPr>
        <w:t>մասին</w:t>
      </w:r>
      <w:r w:rsidRPr="00976578">
        <w:rPr>
          <w:rFonts w:ascii="GHEA Grapalat" w:hAnsi="GHEA Grapalat" w:cs="Arial"/>
          <w:sz w:val="20"/>
          <w:lang w:val="af-ZA"/>
        </w:rPr>
        <w:t xml:space="preserve"> </w:t>
      </w:r>
      <w:r w:rsidRPr="00976578">
        <w:rPr>
          <w:rFonts w:ascii="GHEA Grapalat" w:hAnsi="GHEA Grapalat" w:cs="Sylfaen"/>
          <w:sz w:val="20"/>
        </w:rPr>
        <w:t>հայտարարությունը</w:t>
      </w:r>
      <w:r w:rsidRPr="00976578">
        <w:rPr>
          <w:rFonts w:ascii="GHEA Grapalat" w:hAnsi="GHEA Grapalat" w:cs="Arial"/>
          <w:sz w:val="20"/>
          <w:lang w:val="af-ZA"/>
        </w:rPr>
        <w:t xml:space="preserve"> </w:t>
      </w:r>
      <w:r w:rsidRPr="00976578">
        <w:rPr>
          <w:rFonts w:ascii="GHEA Grapalat" w:hAnsi="GHEA Grapalat" w:cs="Arial"/>
          <w:sz w:val="20"/>
        </w:rPr>
        <w:t>պարզաբանումը</w:t>
      </w:r>
      <w:r w:rsidRPr="00976578">
        <w:rPr>
          <w:rFonts w:ascii="GHEA Grapalat" w:hAnsi="GHEA Grapalat" w:cs="Arial"/>
          <w:sz w:val="20"/>
          <w:lang w:val="af-ZA"/>
        </w:rPr>
        <w:t xml:space="preserve"> </w:t>
      </w:r>
      <w:r w:rsidRPr="00976578">
        <w:rPr>
          <w:rFonts w:ascii="GHEA Grapalat" w:hAnsi="GHEA Grapalat" w:cs="Arial"/>
          <w:sz w:val="20"/>
        </w:rPr>
        <w:t>տրամադրելու</w:t>
      </w:r>
      <w:r w:rsidRPr="00976578">
        <w:rPr>
          <w:rFonts w:ascii="GHEA Grapalat" w:hAnsi="GHEA Grapalat" w:cs="Arial"/>
          <w:sz w:val="20"/>
          <w:lang w:val="af-ZA"/>
        </w:rPr>
        <w:t xml:space="preserve"> </w:t>
      </w:r>
      <w:r w:rsidRPr="00976578">
        <w:rPr>
          <w:rFonts w:ascii="GHEA Grapalat" w:hAnsi="GHEA Grapalat" w:cs="Arial"/>
          <w:sz w:val="20"/>
        </w:rPr>
        <w:t>օրը</w:t>
      </w:r>
      <w:r w:rsidRPr="00976578">
        <w:rPr>
          <w:rFonts w:ascii="GHEA Grapalat" w:hAnsi="GHEA Grapalat" w:cs="Arial"/>
          <w:sz w:val="20"/>
          <w:lang w:val="af-ZA"/>
        </w:rPr>
        <w:t xml:space="preserve"> </w:t>
      </w:r>
      <w:r w:rsidRPr="00976578">
        <w:rPr>
          <w:rFonts w:ascii="GHEA Grapalat" w:hAnsi="GHEA Grapalat" w:cs="Sylfaen"/>
          <w:sz w:val="20"/>
        </w:rPr>
        <w:t>հրապարակվում</w:t>
      </w:r>
      <w:r w:rsidRPr="00976578">
        <w:rPr>
          <w:rFonts w:ascii="GHEA Grapalat" w:hAnsi="GHEA Grapalat" w:cs="Arial"/>
          <w:sz w:val="20"/>
          <w:lang w:val="af-ZA"/>
        </w:rPr>
        <w:t xml:space="preserve"> </w:t>
      </w:r>
      <w:r w:rsidRPr="00976578">
        <w:rPr>
          <w:rFonts w:ascii="GHEA Grapalat" w:hAnsi="GHEA Grapalat" w:cs="Sylfaen"/>
          <w:sz w:val="20"/>
        </w:rPr>
        <w:t>է</w:t>
      </w:r>
      <w:r w:rsidRPr="00976578">
        <w:rPr>
          <w:rFonts w:ascii="GHEA Grapalat" w:hAnsi="GHEA Grapalat" w:cs="Arial"/>
          <w:sz w:val="20"/>
          <w:lang w:val="af-ZA"/>
        </w:rPr>
        <w:t xml:space="preserve"> </w:t>
      </w:r>
      <w:r w:rsidRPr="00976578">
        <w:rPr>
          <w:rFonts w:ascii="GHEA Grapalat" w:hAnsi="GHEA Grapalat" w:cs="Sylfaen"/>
          <w:sz w:val="20"/>
          <w:lang w:val="af-ZA"/>
        </w:rPr>
        <w:t xml:space="preserve">www.procurement.am </w:t>
      </w:r>
      <w:r w:rsidRPr="00976578">
        <w:rPr>
          <w:rFonts w:ascii="GHEA Grapalat" w:hAnsi="GHEA Grapalat" w:cs="Sylfaen"/>
          <w:sz w:val="20"/>
          <w:lang w:val="ru-RU"/>
        </w:rPr>
        <w:t>հասցեով</w:t>
      </w:r>
      <w:r w:rsidRPr="00976578">
        <w:rPr>
          <w:rFonts w:ascii="GHEA Grapalat" w:hAnsi="GHEA Grapalat" w:cs="Sylfaen"/>
          <w:sz w:val="20"/>
          <w:lang w:val="af-ZA"/>
        </w:rPr>
        <w:t xml:space="preserve"> </w:t>
      </w:r>
      <w:r w:rsidRPr="00976578">
        <w:rPr>
          <w:rFonts w:ascii="GHEA Grapalat" w:hAnsi="GHEA Grapalat" w:cs="Sylfaen"/>
          <w:sz w:val="20"/>
        </w:rPr>
        <w:t>գործող</w:t>
      </w:r>
      <w:r w:rsidRPr="00976578">
        <w:rPr>
          <w:rFonts w:ascii="GHEA Grapalat" w:hAnsi="GHEA Grapalat" w:cs="Sylfaen"/>
          <w:sz w:val="20"/>
          <w:lang w:val="af-ZA"/>
        </w:rPr>
        <w:t xml:space="preserve"> </w:t>
      </w:r>
      <w:r w:rsidRPr="00976578">
        <w:rPr>
          <w:rFonts w:ascii="GHEA Grapalat" w:hAnsi="GHEA Grapalat" w:cs="Sylfaen"/>
          <w:sz w:val="20"/>
          <w:lang w:val="ru-RU"/>
        </w:rPr>
        <w:t>տեղեկագր</w:t>
      </w:r>
      <w:r w:rsidRPr="00976578">
        <w:rPr>
          <w:rFonts w:ascii="GHEA Grapalat" w:hAnsi="GHEA Grapalat" w:cs="Sylfaen"/>
          <w:sz w:val="20"/>
        </w:rPr>
        <w:t>ի</w:t>
      </w:r>
      <w:r w:rsidRPr="00976578">
        <w:rPr>
          <w:rFonts w:ascii="GHEA Grapalat" w:hAnsi="GHEA Grapalat" w:cs="Sylfaen"/>
          <w:sz w:val="20"/>
          <w:lang w:val="af-ZA"/>
        </w:rPr>
        <w:t xml:space="preserve"> (</w:t>
      </w:r>
      <w:r w:rsidRPr="00976578">
        <w:rPr>
          <w:rFonts w:ascii="GHEA Grapalat" w:hAnsi="GHEA Grapalat" w:cs="Sylfaen"/>
          <w:sz w:val="20"/>
          <w:lang w:val="ru-RU"/>
        </w:rPr>
        <w:t>այսուհետ</w:t>
      </w:r>
      <w:r w:rsidRPr="00976578">
        <w:rPr>
          <w:rFonts w:ascii="GHEA Grapalat" w:hAnsi="GHEA Grapalat" w:cs="Sylfaen"/>
          <w:sz w:val="20"/>
          <w:lang w:val="af-ZA"/>
        </w:rPr>
        <w:t xml:space="preserve">` </w:t>
      </w:r>
      <w:r w:rsidRPr="00976578">
        <w:rPr>
          <w:rFonts w:ascii="GHEA Grapalat" w:hAnsi="GHEA Grapalat" w:cs="Sylfaen"/>
          <w:sz w:val="20"/>
          <w:lang w:val="ru-RU"/>
        </w:rPr>
        <w:t>տեղեկագիր</w:t>
      </w:r>
      <w:r w:rsidRPr="00976578">
        <w:rPr>
          <w:rFonts w:ascii="GHEA Grapalat" w:hAnsi="GHEA Grapalat" w:cs="Sylfaen"/>
          <w:sz w:val="20"/>
          <w:lang w:val="af-ZA"/>
        </w:rPr>
        <w:t xml:space="preserve">) </w:t>
      </w:r>
      <w:r w:rsidRPr="00976578">
        <w:rPr>
          <w:rFonts w:ascii="GHEA Grapalat" w:hAnsi="GHEA Grapalat"/>
          <w:lang w:val="af-ZA"/>
        </w:rPr>
        <w:t>«</w:t>
      </w:r>
      <w:r w:rsidRPr="00976578">
        <w:rPr>
          <w:rFonts w:ascii="GHEA Grapalat" w:hAnsi="GHEA Grapalat" w:cs="Sylfaen"/>
          <w:sz w:val="20"/>
        </w:rPr>
        <w:t>Գնումների</w:t>
      </w:r>
      <w:r w:rsidRPr="00976578">
        <w:rPr>
          <w:rFonts w:ascii="GHEA Grapalat" w:hAnsi="GHEA Grapalat" w:cs="Sylfaen"/>
          <w:sz w:val="20"/>
          <w:lang w:val="af-ZA"/>
        </w:rPr>
        <w:t xml:space="preserve"> </w:t>
      </w:r>
      <w:r w:rsidRPr="00976578">
        <w:rPr>
          <w:rFonts w:ascii="GHEA Grapalat" w:hAnsi="GHEA Grapalat" w:cs="Sylfaen"/>
          <w:sz w:val="20"/>
        </w:rPr>
        <w:t>հայտարարություններ</w:t>
      </w:r>
      <w:r w:rsidRPr="00976578">
        <w:rPr>
          <w:rFonts w:ascii="GHEA Grapalat" w:hAnsi="GHEA Grapalat"/>
          <w:lang w:val="af-ZA"/>
        </w:rPr>
        <w:t>»</w:t>
      </w:r>
      <w:r w:rsidRPr="00976578">
        <w:rPr>
          <w:rFonts w:ascii="GHEA Grapalat" w:hAnsi="GHEA Grapalat" w:cs="Sylfaen"/>
          <w:sz w:val="20"/>
          <w:lang w:val="af-ZA"/>
        </w:rPr>
        <w:t xml:space="preserve"> </w:t>
      </w:r>
      <w:r w:rsidRPr="00976578">
        <w:rPr>
          <w:rFonts w:ascii="GHEA Grapalat" w:hAnsi="GHEA Grapalat" w:cs="Sylfaen"/>
          <w:sz w:val="20"/>
        </w:rPr>
        <w:t>բաժնի</w:t>
      </w:r>
      <w:r w:rsidRPr="00976578">
        <w:rPr>
          <w:rFonts w:ascii="GHEA Grapalat" w:hAnsi="GHEA Grapalat" w:cs="Sylfaen"/>
          <w:sz w:val="20"/>
          <w:lang w:val="af-ZA"/>
        </w:rPr>
        <w:t xml:space="preserve"> </w:t>
      </w:r>
      <w:r w:rsidRPr="00976578">
        <w:rPr>
          <w:rFonts w:ascii="GHEA Grapalat" w:hAnsi="GHEA Grapalat"/>
          <w:lang w:val="af-ZA"/>
        </w:rPr>
        <w:t>«</w:t>
      </w:r>
      <w:r w:rsidRPr="00976578">
        <w:rPr>
          <w:rFonts w:ascii="GHEA Grapalat" w:hAnsi="GHEA Grapalat" w:cs="Sylfaen"/>
          <w:sz w:val="20"/>
        </w:rPr>
        <w:t>Հրավերների</w:t>
      </w:r>
      <w:r w:rsidRPr="00976578">
        <w:rPr>
          <w:rFonts w:ascii="GHEA Grapalat" w:hAnsi="GHEA Grapalat" w:cs="Sylfaen"/>
          <w:sz w:val="20"/>
          <w:lang w:val="af-ZA"/>
        </w:rPr>
        <w:t xml:space="preserve"> </w:t>
      </w:r>
      <w:r w:rsidRPr="00976578">
        <w:rPr>
          <w:rFonts w:ascii="GHEA Grapalat" w:hAnsi="GHEA Grapalat" w:cs="Sylfaen"/>
          <w:sz w:val="20"/>
        </w:rPr>
        <w:t>պարզաբանումների</w:t>
      </w:r>
      <w:r w:rsidRPr="00976578">
        <w:rPr>
          <w:rFonts w:ascii="GHEA Grapalat" w:hAnsi="GHEA Grapalat" w:cs="Sylfaen"/>
          <w:sz w:val="20"/>
          <w:lang w:val="af-ZA"/>
        </w:rPr>
        <w:t xml:space="preserve"> </w:t>
      </w:r>
      <w:r w:rsidRPr="00976578">
        <w:rPr>
          <w:rFonts w:ascii="GHEA Grapalat" w:hAnsi="GHEA Grapalat" w:cs="Sylfaen"/>
          <w:sz w:val="20"/>
        </w:rPr>
        <w:t>վերաբերյալ</w:t>
      </w:r>
      <w:r w:rsidRPr="00976578">
        <w:rPr>
          <w:rFonts w:ascii="GHEA Grapalat" w:hAnsi="GHEA Grapalat" w:cs="Sylfaen"/>
          <w:sz w:val="20"/>
          <w:lang w:val="af-ZA"/>
        </w:rPr>
        <w:t xml:space="preserve"> </w:t>
      </w:r>
      <w:r w:rsidRPr="00976578">
        <w:rPr>
          <w:rFonts w:ascii="GHEA Grapalat" w:hAnsi="GHEA Grapalat" w:cs="Sylfaen"/>
          <w:sz w:val="20"/>
        </w:rPr>
        <w:t>հայտարարություններ</w:t>
      </w:r>
      <w:r w:rsidRPr="00976578">
        <w:rPr>
          <w:rFonts w:ascii="GHEA Grapalat" w:hAnsi="GHEA Grapalat"/>
          <w:lang w:val="af-ZA"/>
        </w:rPr>
        <w:t>»</w:t>
      </w:r>
      <w:r w:rsidRPr="00976578">
        <w:rPr>
          <w:rFonts w:ascii="GHEA Grapalat" w:hAnsi="GHEA Grapalat" w:cs="Sylfaen"/>
          <w:sz w:val="20"/>
          <w:lang w:val="af-ZA"/>
        </w:rPr>
        <w:t xml:space="preserve"> </w:t>
      </w:r>
      <w:r w:rsidRPr="00976578">
        <w:rPr>
          <w:rFonts w:ascii="GHEA Grapalat" w:hAnsi="GHEA Grapalat" w:cs="Sylfaen"/>
          <w:sz w:val="20"/>
        </w:rPr>
        <w:t>ենթաբաբաժնում</w:t>
      </w:r>
      <w:r w:rsidRPr="00976578">
        <w:rPr>
          <w:rFonts w:ascii="GHEA Grapalat" w:hAnsi="GHEA Grapalat" w:cs="Sylfaen"/>
          <w:sz w:val="20"/>
          <w:lang w:val="af-ZA"/>
        </w:rPr>
        <w:t xml:space="preserve">` </w:t>
      </w:r>
      <w:r w:rsidRPr="00976578">
        <w:rPr>
          <w:rFonts w:ascii="GHEA Grapalat" w:hAnsi="GHEA Grapalat" w:cs="Sylfaen"/>
          <w:sz w:val="20"/>
        </w:rPr>
        <w:t>առանց</w:t>
      </w:r>
      <w:r w:rsidRPr="00976578">
        <w:rPr>
          <w:rFonts w:ascii="GHEA Grapalat" w:hAnsi="GHEA Grapalat" w:cs="Arial"/>
          <w:sz w:val="20"/>
          <w:lang w:val="af-ZA"/>
        </w:rPr>
        <w:t xml:space="preserve"> </w:t>
      </w:r>
      <w:r w:rsidRPr="00976578">
        <w:rPr>
          <w:rFonts w:ascii="GHEA Grapalat" w:hAnsi="GHEA Grapalat" w:cs="Sylfaen"/>
          <w:sz w:val="20"/>
        </w:rPr>
        <w:t>նշելու</w:t>
      </w:r>
      <w:r w:rsidRPr="00976578">
        <w:rPr>
          <w:rFonts w:ascii="GHEA Grapalat" w:hAnsi="GHEA Grapalat" w:cs="Arial"/>
          <w:sz w:val="20"/>
          <w:lang w:val="af-ZA"/>
        </w:rPr>
        <w:t xml:space="preserve"> </w:t>
      </w:r>
      <w:r w:rsidRPr="00976578">
        <w:rPr>
          <w:rFonts w:ascii="GHEA Grapalat" w:hAnsi="GHEA Grapalat" w:cs="Sylfaen"/>
          <w:sz w:val="20"/>
        </w:rPr>
        <w:t>հարցումը</w:t>
      </w:r>
      <w:r w:rsidRPr="00976578">
        <w:rPr>
          <w:rFonts w:ascii="GHEA Grapalat" w:hAnsi="GHEA Grapalat" w:cs="Arial"/>
          <w:sz w:val="20"/>
          <w:lang w:val="af-ZA"/>
        </w:rPr>
        <w:t xml:space="preserve"> </w:t>
      </w:r>
      <w:r w:rsidRPr="00976578">
        <w:rPr>
          <w:rFonts w:ascii="GHEA Grapalat" w:hAnsi="GHEA Grapalat" w:cs="Sylfaen"/>
          <w:sz w:val="20"/>
        </w:rPr>
        <w:t>կատարած</w:t>
      </w:r>
      <w:r w:rsidRPr="00976578">
        <w:rPr>
          <w:rFonts w:ascii="GHEA Grapalat" w:hAnsi="GHEA Grapalat" w:cs="Arial"/>
          <w:sz w:val="20"/>
          <w:lang w:val="af-ZA"/>
        </w:rPr>
        <w:t xml:space="preserve"> </w:t>
      </w:r>
      <w:r w:rsidRPr="00976578">
        <w:rPr>
          <w:rFonts w:ascii="GHEA Grapalat" w:hAnsi="GHEA Grapalat" w:cs="Arial"/>
          <w:sz w:val="20"/>
        </w:rPr>
        <w:t>մ</w:t>
      </w:r>
      <w:r w:rsidRPr="00976578">
        <w:rPr>
          <w:rFonts w:ascii="GHEA Grapalat" w:hAnsi="GHEA Grapalat" w:cs="Sylfaen"/>
          <w:sz w:val="20"/>
        </w:rPr>
        <w:t>ասնակցի</w:t>
      </w:r>
      <w:r w:rsidRPr="00976578">
        <w:rPr>
          <w:rFonts w:ascii="GHEA Grapalat" w:hAnsi="GHEA Grapalat" w:cs="Arial"/>
          <w:sz w:val="20"/>
          <w:lang w:val="af-ZA"/>
        </w:rPr>
        <w:t xml:space="preserve"> </w:t>
      </w:r>
      <w:r w:rsidRPr="00976578">
        <w:rPr>
          <w:rFonts w:ascii="GHEA Grapalat" w:hAnsi="GHEA Grapalat" w:cs="Sylfaen"/>
          <w:sz w:val="20"/>
        </w:rPr>
        <w:t>տվյալները</w:t>
      </w:r>
      <w:r w:rsidRPr="00976578">
        <w:rPr>
          <w:rFonts w:ascii="GHEA Grapalat" w:hAnsi="GHEA Grapalat" w:cs="Tahoma"/>
          <w:sz w:val="20"/>
        </w:rPr>
        <w:t>։</w:t>
      </w:r>
      <w:r w:rsidRPr="00976578">
        <w:rPr>
          <w:rFonts w:ascii="GHEA Grapalat" w:hAnsi="GHEA Grapalat" w:cs="Tahoma"/>
          <w:sz w:val="20"/>
          <w:lang w:val="af-ZA"/>
        </w:rPr>
        <w:t xml:space="preserve"> </w:t>
      </w:r>
    </w:p>
    <w:p w14:paraId="54CEC03E" w14:textId="77777777" w:rsidR="000E16AA" w:rsidRPr="00976578" w:rsidRDefault="000E16AA" w:rsidP="00976578">
      <w:pPr>
        <w:autoSpaceDE w:val="0"/>
        <w:autoSpaceDN w:val="0"/>
        <w:adjustRightInd w:val="0"/>
        <w:spacing w:after="0"/>
        <w:ind w:firstLine="567"/>
        <w:jc w:val="both"/>
        <w:rPr>
          <w:rFonts w:ascii="GHEA Grapalat" w:hAnsi="GHEA Grapalat" w:cs="Arial Unicode"/>
          <w:sz w:val="20"/>
          <w:lang w:val="af-ZA"/>
        </w:rPr>
      </w:pPr>
      <w:r w:rsidRPr="00976578">
        <w:rPr>
          <w:rFonts w:ascii="GHEA Grapalat" w:hAnsi="GHEA Grapalat" w:cs="Arial Unicode"/>
          <w:sz w:val="20"/>
          <w:lang w:val="af-ZA"/>
        </w:rPr>
        <w:t xml:space="preserve">3.3 </w:t>
      </w:r>
      <w:r w:rsidRPr="00976578">
        <w:rPr>
          <w:rFonts w:ascii="GHEA Grapalat" w:hAnsi="GHEA Grapalat" w:cs="Sylfaen"/>
          <w:sz w:val="20"/>
          <w:lang w:val="ru-RU"/>
        </w:rPr>
        <w:t>Պարզաբանում</w:t>
      </w:r>
      <w:r w:rsidRPr="00976578">
        <w:rPr>
          <w:rFonts w:ascii="GHEA Grapalat" w:hAnsi="GHEA Grapalat" w:cs="Arial Unicode"/>
          <w:sz w:val="20"/>
          <w:lang w:val="af-ZA"/>
        </w:rPr>
        <w:t xml:space="preserve"> </w:t>
      </w:r>
      <w:r w:rsidRPr="00976578">
        <w:rPr>
          <w:rFonts w:ascii="GHEA Grapalat" w:hAnsi="GHEA Grapalat" w:cs="Sylfaen"/>
          <w:sz w:val="20"/>
          <w:lang w:val="ru-RU"/>
        </w:rPr>
        <w:t>չի</w:t>
      </w:r>
      <w:r w:rsidRPr="00976578">
        <w:rPr>
          <w:rFonts w:ascii="GHEA Grapalat" w:hAnsi="GHEA Grapalat" w:cs="Arial Unicode"/>
          <w:sz w:val="20"/>
          <w:lang w:val="af-ZA"/>
        </w:rPr>
        <w:t xml:space="preserve"> </w:t>
      </w:r>
      <w:r w:rsidRPr="00976578">
        <w:rPr>
          <w:rFonts w:ascii="GHEA Grapalat" w:hAnsi="GHEA Grapalat" w:cs="Sylfaen"/>
          <w:sz w:val="20"/>
          <w:lang w:val="ru-RU"/>
        </w:rPr>
        <w:t>տրամադրվում</w:t>
      </w:r>
      <w:r w:rsidRPr="00976578">
        <w:rPr>
          <w:rFonts w:ascii="GHEA Grapalat" w:hAnsi="GHEA Grapalat" w:cs="Arial Unicode"/>
          <w:sz w:val="20"/>
          <w:lang w:val="af-ZA"/>
        </w:rPr>
        <w:t xml:space="preserve">, </w:t>
      </w:r>
      <w:r w:rsidRPr="00976578">
        <w:rPr>
          <w:rFonts w:ascii="GHEA Grapalat" w:hAnsi="GHEA Grapalat" w:cs="Sylfaen"/>
          <w:sz w:val="20"/>
          <w:lang w:val="ru-RU"/>
        </w:rPr>
        <w:t>եթե</w:t>
      </w:r>
      <w:r w:rsidRPr="00976578">
        <w:rPr>
          <w:rFonts w:ascii="GHEA Grapalat" w:hAnsi="GHEA Grapalat" w:cs="Arial Unicode"/>
          <w:sz w:val="20"/>
          <w:lang w:val="af-ZA"/>
        </w:rPr>
        <w:t xml:space="preserve"> </w:t>
      </w:r>
      <w:r w:rsidRPr="00976578">
        <w:rPr>
          <w:rFonts w:ascii="GHEA Grapalat" w:hAnsi="GHEA Grapalat" w:cs="Sylfaen"/>
          <w:sz w:val="20"/>
          <w:lang w:val="ru-RU"/>
        </w:rPr>
        <w:t>հարցումը</w:t>
      </w:r>
      <w:r w:rsidRPr="00976578">
        <w:rPr>
          <w:rFonts w:ascii="GHEA Grapalat" w:hAnsi="GHEA Grapalat" w:cs="Arial Unicode"/>
          <w:sz w:val="20"/>
          <w:lang w:val="af-ZA"/>
        </w:rPr>
        <w:t xml:space="preserve"> </w:t>
      </w:r>
      <w:r w:rsidRPr="00976578">
        <w:rPr>
          <w:rFonts w:ascii="GHEA Grapalat" w:hAnsi="GHEA Grapalat" w:cs="Sylfaen"/>
          <w:sz w:val="20"/>
          <w:lang w:val="ru-RU"/>
        </w:rPr>
        <w:t>կատարվել</w:t>
      </w:r>
      <w:r w:rsidRPr="00976578">
        <w:rPr>
          <w:rFonts w:ascii="GHEA Grapalat" w:hAnsi="GHEA Grapalat" w:cs="Arial Unicode"/>
          <w:sz w:val="20"/>
          <w:lang w:val="af-ZA"/>
        </w:rPr>
        <w:t xml:space="preserve"> </w:t>
      </w:r>
      <w:r w:rsidRPr="00976578">
        <w:rPr>
          <w:rFonts w:ascii="GHEA Grapalat" w:hAnsi="GHEA Grapalat" w:cs="Sylfaen"/>
          <w:sz w:val="20"/>
          <w:lang w:val="ru-RU"/>
        </w:rPr>
        <w:t>է</w:t>
      </w:r>
      <w:r w:rsidRPr="00976578">
        <w:rPr>
          <w:rFonts w:ascii="GHEA Grapalat" w:hAnsi="GHEA Grapalat" w:cs="Arial Unicode"/>
          <w:sz w:val="20"/>
          <w:lang w:val="af-ZA"/>
        </w:rPr>
        <w:t xml:space="preserve"> </w:t>
      </w:r>
      <w:r w:rsidRPr="00976578">
        <w:rPr>
          <w:rFonts w:ascii="GHEA Grapalat" w:hAnsi="GHEA Grapalat" w:cs="Sylfaen"/>
          <w:sz w:val="20"/>
          <w:lang w:val="ru-RU"/>
        </w:rPr>
        <w:t>սույն</w:t>
      </w:r>
      <w:r w:rsidRPr="00976578">
        <w:rPr>
          <w:rFonts w:ascii="GHEA Grapalat" w:hAnsi="GHEA Grapalat" w:cs="Arial Unicode"/>
          <w:sz w:val="20"/>
          <w:lang w:val="af-ZA"/>
        </w:rPr>
        <w:t xml:space="preserve"> </w:t>
      </w:r>
      <w:r w:rsidRPr="00976578">
        <w:rPr>
          <w:rFonts w:ascii="GHEA Grapalat" w:hAnsi="GHEA Grapalat" w:cs="Sylfaen"/>
          <w:sz w:val="20"/>
        </w:rPr>
        <w:t>բաժն</w:t>
      </w:r>
      <w:r w:rsidRPr="00976578">
        <w:rPr>
          <w:rFonts w:ascii="GHEA Grapalat" w:hAnsi="GHEA Grapalat" w:cs="Sylfaen"/>
          <w:sz w:val="20"/>
          <w:lang w:val="ru-RU"/>
        </w:rPr>
        <w:t>ով</w:t>
      </w:r>
      <w:r w:rsidRPr="00976578">
        <w:rPr>
          <w:rFonts w:ascii="GHEA Grapalat" w:hAnsi="GHEA Grapalat" w:cs="Arial Unicode"/>
          <w:sz w:val="20"/>
          <w:lang w:val="af-ZA"/>
        </w:rPr>
        <w:t xml:space="preserve"> </w:t>
      </w:r>
      <w:r w:rsidRPr="00976578">
        <w:rPr>
          <w:rFonts w:ascii="GHEA Grapalat" w:hAnsi="GHEA Grapalat" w:cs="Sylfaen"/>
          <w:sz w:val="20"/>
          <w:lang w:val="ru-RU"/>
        </w:rPr>
        <w:t>սահմանված</w:t>
      </w:r>
      <w:r w:rsidRPr="00976578">
        <w:rPr>
          <w:rFonts w:ascii="GHEA Grapalat" w:hAnsi="GHEA Grapalat" w:cs="Arial Unicode"/>
          <w:sz w:val="20"/>
          <w:lang w:val="af-ZA"/>
        </w:rPr>
        <w:t xml:space="preserve"> </w:t>
      </w:r>
      <w:r w:rsidRPr="00976578">
        <w:rPr>
          <w:rFonts w:ascii="GHEA Grapalat" w:hAnsi="GHEA Grapalat" w:cs="Sylfaen"/>
          <w:sz w:val="20"/>
          <w:lang w:val="ru-RU"/>
        </w:rPr>
        <w:t>ժամկետի</w:t>
      </w:r>
      <w:r w:rsidRPr="00976578">
        <w:rPr>
          <w:rFonts w:ascii="GHEA Grapalat" w:hAnsi="GHEA Grapalat" w:cs="Arial Unicode"/>
          <w:sz w:val="20"/>
          <w:lang w:val="af-ZA"/>
        </w:rPr>
        <w:t xml:space="preserve"> </w:t>
      </w:r>
      <w:r w:rsidRPr="00976578">
        <w:rPr>
          <w:rFonts w:ascii="GHEA Grapalat" w:hAnsi="GHEA Grapalat" w:cs="Sylfaen"/>
          <w:sz w:val="20"/>
          <w:lang w:val="ru-RU"/>
        </w:rPr>
        <w:t>խախտմամբ</w:t>
      </w:r>
      <w:r w:rsidRPr="00976578">
        <w:rPr>
          <w:rFonts w:ascii="GHEA Grapalat" w:hAnsi="GHEA Grapalat" w:cs="Arial Unicode"/>
          <w:sz w:val="20"/>
          <w:lang w:val="af-ZA"/>
        </w:rPr>
        <w:t xml:space="preserve">, </w:t>
      </w:r>
      <w:r w:rsidRPr="00976578">
        <w:rPr>
          <w:rFonts w:ascii="GHEA Grapalat" w:hAnsi="GHEA Grapalat" w:cs="Sylfaen"/>
          <w:sz w:val="20"/>
          <w:lang w:val="ru-RU"/>
        </w:rPr>
        <w:t>ինչպես</w:t>
      </w:r>
      <w:r w:rsidRPr="00976578">
        <w:rPr>
          <w:rFonts w:ascii="GHEA Grapalat" w:hAnsi="GHEA Grapalat" w:cs="Arial Unicode"/>
          <w:sz w:val="20"/>
          <w:lang w:val="af-ZA"/>
        </w:rPr>
        <w:t xml:space="preserve"> </w:t>
      </w:r>
      <w:r w:rsidRPr="00976578">
        <w:rPr>
          <w:rFonts w:ascii="GHEA Grapalat" w:hAnsi="GHEA Grapalat" w:cs="Sylfaen"/>
          <w:sz w:val="20"/>
          <w:lang w:val="ru-RU"/>
        </w:rPr>
        <w:t>նաև</w:t>
      </w:r>
      <w:r w:rsidRPr="00976578">
        <w:rPr>
          <w:rFonts w:ascii="GHEA Grapalat" w:hAnsi="GHEA Grapalat" w:cs="Arial Unicode"/>
          <w:sz w:val="20"/>
          <w:lang w:val="af-ZA"/>
        </w:rPr>
        <w:t xml:space="preserve">, </w:t>
      </w:r>
      <w:r w:rsidRPr="00976578">
        <w:rPr>
          <w:rFonts w:ascii="GHEA Grapalat" w:hAnsi="GHEA Grapalat" w:cs="Sylfaen"/>
          <w:sz w:val="20"/>
          <w:lang w:val="ru-RU"/>
        </w:rPr>
        <w:t>եթե</w:t>
      </w:r>
      <w:r w:rsidRPr="00976578">
        <w:rPr>
          <w:rFonts w:ascii="GHEA Grapalat" w:hAnsi="GHEA Grapalat" w:cs="Arial Unicode"/>
          <w:sz w:val="20"/>
          <w:lang w:val="af-ZA"/>
        </w:rPr>
        <w:t xml:space="preserve"> </w:t>
      </w:r>
      <w:r w:rsidRPr="00976578">
        <w:rPr>
          <w:rFonts w:ascii="GHEA Grapalat" w:hAnsi="GHEA Grapalat" w:cs="Sylfaen"/>
          <w:sz w:val="20"/>
          <w:lang w:val="ru-RU"/>
        </w:rPr>
        <w:t>հարցումը</w:t>
      </w:r>
      <w:r w:rsidRPr="00976578">
        <w:rPr>
          <w:rFonts w:ascii="GHEA Grapalat" w:hAnsi="GHEA Grapalat" w:cs="Arial Unicode"/>
          <w:sz w:val="20"/>
          <w:lang w:val="af-ZA"/>
        </w:rPr>
        <w:t xml:space="preserve"> </w:t>
      </w:r>
      <w:r w:rsidRPr="00976578">
        <w:rPr>
          <w:rFonts w:ascii="GHEA Grapalat" w:hAnsi="GHEA Grapalat" w:cs="Sylfaen"/>
          <w:sz w:val="20"/>
          <w:lang w:val="ru-RU"/>
        </w:rPr>
        <w:t>դուրս</w:t>
      </w:r>
      <w:r w:rsidRPr="00976578">
        <w:rPr>
          <w:rFonts w:ascii="GHEA Grapalat" w:hAnsi="GHEA Grapalat" w:cs="Arial Unicode"/>
          <w:sz w:val="20"/>
          <w:lang w:val="af-ZA"/>
        </w:rPr>
        <w:t xml:space="preserve"> </w:t>
      </w:r>
      <w:r w:rsidRPr="00976578">
        <w:rPr>
          <w:rFonts w:ascii="GHEA Grapalat" w:hAnsi="GHEA Grapalat" w:cs="Sylfaen"/>
          <w:sz w:val="20"/>
          <w:lang w:val="ru-RU"/>
        </w:rPr>
        <w:t>է</w:t>
      </w:r>
      <w:r w:rsidRPr="00976578">
        <w:rPr>
          <w:rFonts w:ascii="GHEA Grapalat" w:hAnsi="GHEA Grapalat" w:cs="Arial Unicode"/>
          <w:sz w:val="20"/>
          <w:lang w:val="af-ZA"/>
        </w:rPr>
        <w:t xml:space="preserve"> </w:t>
      </w:r>
      <w:r w:rsidRPr="00976578">
        <w:rPr>
          <w:rFonts w:ascii="GHEA Grapalat" w:hAnsi="GHEA Grapalat" w:cs="Arial Unicode"/>
          <w:sz w:val="20"/>
        </w:rPr>
        <w:t>սույն</w:t>
      </w:r>
      <w:r w:rsidRPr="00976578">
        <w:rPr>
          <w:rFonts w:ascii="GHEA Grapalat" w:hAnsi="GHEA Grapalat" w:cs="Arial Unicode"/>
          <w:sz w:val="20"/>
          <w:lang w:val="af-ZA"/>
        </w:rPr>
        <w:t xml:space="preserve"> </w:t>
      </w:r>
      <w:r w:rsidRPr="00976578">
        <w:rPr>
          <w:rFonts w:ascii="GHEA Grapalat" w:hAnsi="GHEA Grapalat" w:cs="Sylfaen"/>
          <w:sz w:val="20"/>
          <w:lang w:val="ru-RU"/>
        </w:rPr>
        <w:t>հրավերի</w:t>
      </w:r>
      <w:r w:rsidRPr="00976578">
        <w:rPr>
          <w:rFonts w:ascii="GHEA Grapalat" w:hAnsi="GHEA Grapalat" w:cs="Arial Unicode"/>
          <w:sz w:val="20"/>
          <w:lang w:val="af-ZA"/>
        </w:rPr>
        <w:t xml:space="preserve"> </w:t>
      </w:r>
      <w:r w:rsidRPr="00976578">
        <w:rPr>
          <w:rFonts w:ascii="GHEA Grapalat" w:hAnsi="GHEA Grapalat" w:cs="Sylfaen"/>
          <w:sz w:val="20"/>
          <w:lang w:val="ru-RU"/>
        </w:rPr>
        <w:t>բովանդակության</w:t>
      </w:r>
      <w:r w:rsidRPr="00976578">
        <w:rPr>
          <w:rFonts w:ascii="GHEA Grapalat" w:hAnsi="GHEA Grapalat" w:cs="Arial Unicode"/>
          <w:sz w:val="20"/>
          <w:lang w:val="af-ZA"/>
        </w:rPr>
        <w:t xml:space="preserve"> </w:t>
      </w:r>
      <w:r w:rsidRPr="00976578">
        <w:rPr>
          <w:rFonts w:ascii="GHEA Grapalat" w:hAnsi="GHEA Grapalat" w:cs="Sylfaen"/>
          <w:sz w:val="20"/>
          <w:lang w:val="ru-RU"/>
        </w:rPr>
        <w:t>շրջանակից</w:t>
      </w:r>
      <w:r w:rsidRPr="00976578">
        <w:rPr>
          <w:rFonts w:ascii="GHEA Grapalat" w:hAnsi="GHEA Grapalat" w:cs="Tahoma"/>
          <w:sz w:val="20"/>
        </w:rPr>
        <w:t>։</w:t>
      </w:r>
      <w:r w:rsidRPr="00976578">
        <w:rPr>
          <w:rFonts w:ascii="GHEA Grapalat" w:hAnsi="GHEA Grapalat" w:cs="Arial Unicode"/>
          <w:sz w:val="20"/>
          <w:lang w:val="af-ZA"/>
        </w:rPr>
        <w:t xml:space="preserve"> </w:t>
      </w:r>
      <w:r w:rsidRPr="00976578">
        <w:rPr>
          <w:rFonts w:ascii="GHEA Grapalat" w:hAnsi="GHEA Grapalat"/>
          <w:sz w:val="20"/>
          <w:szCs w:val="20"/>
        </w:rPr>
        <w:t>Ընդ</w:t>
      </w:r>
      <w:r w:rsidRPr="00976578">
        <w:rPr>
          <w:rFonts w:ascii="GHEA Grapalat" w:hAnsi="GHEA Grapalat"/>
          <w:sz w:val="20"/>
          <w:szCs w:val="20"/>
          <w:lang w:val="af-ZA"/>
        </w:rPr>
        <w:t xml:space="preserve"> </w:t>
      </w:r>
      <w:r w:rsidRPr="00976578">
        <w:rPr>
          <w:rFonts w:ascii="GHEA Grapalat" w:hAnsi="GHEA Grapalat"/>
          <w:sz w:val="20"/>
          <w:szCs w:val="20"/>
        </w:rPr>
        <w:t>որում</w:t>
      </w:r>
      <w:r w:rsidRPr="00976578">
        <w:rPr>
          <w:rFonts w:ascii="GHEA Grapalat" w:hAnsi="GHEA Grapalat"/>
          <w:sz w:val="20"/>
          <w:szCs w:val="20"/>
          <w:lang w:val="af-ZA"/>
        </w:rPr>
        <w:t xml:space="preserve">, </w:t>
      </w:r>
      <w:r w:rsidRPr="00976578">
        <w:rPr>
          <w:rFonts w:ascii="GHEA Grapalat" w:hAnsi="GHEA Grapalat"/>
          <w:sz w:val="20"/>
          <w:szCs w:val="20"/>
        </w:rPr>
        <w:t>մասնակիցը</w:t>
      </w:r>
      <w:r w:rsidRPr="00976578">
        <w:rPr>
          <w:rFonts w:ascii="GHEA Grapalat" w:hAnsi="GHEA Grapalat"/>
          <w:sz w:val="20"/>
          <w:szCs w:val="20"/>
          <w:lang w:val="af-ZA"/>
        </w:rPr>
        <w:t xml:space="preserve"> </w:t>
      </w:r>
      <w:r w:rsidRPr="00976578">
        <w:rPr>
          <w:rFonts w:ascii="GHEA Grapalat" w:hAnsi="GHEA Grapalat"/>
          <w:sz w:val="20"/>
          <w:szCs w:val="20"/>
        </w:rPr>
        <w:t>գրավոր</w:t>
      </w:r>
      <w:r w:rsidRPr="00976578">
        <w:rPr>
          <w:rFonts w:ascii="GHEA Grapalat" w:hAnsi="GHEA Grapalat"/>
          <w:sz w:val="20"/>
          <w:szCs w:val="20"/>
          <w:lang w:val="af-ZA"/>
        </w:rPr>
        <w:t xml:space="preserve"> </w:t>
      </w:r>
      <w:r w:rsidRPr="00976578">
        <w:rPr>
          <w:rFonts w:ascii="GHEA Grapalat" w:hAnsi="GHEA Grapalat"/>
          <w:sz w:val="20"/>
          <w:szCs w:val="20"/>
        </w:rPr>
        <w:t>ծանուցվում</w:t>
      </w:r>
      <w:r w:rsidRPr="00976578">
        <w:rPr>
          <w:rFonts w:ascii="GHEA Grapalat" w:hAnsi="GHEA Grapalat"/>
          <w:sz w:val="20"/>
          <w:szCs w:val="20"/>
          <w:lang w:val="af-ZA"/>
        </w:rPr>
        <w:t xml:space="preserve"> </w:t>
      </w:r>
      <w:r w:rsidRPr="00976578">
        <w:rPr>
          <w:rFonts w:ascii="GHEA Grapalat" w:hAnsi="GHEA Grapalat"/>
          <w:sz w:val="20"/>
          <w:szCs w:val="20"/>
        </w:rPr>
        <w:t>է</w:t>
      </w:r>
      <w:r w:rsidRPr="00976578">
        <w:rPr>
          <w:rFonts w:ascii="GHEA Grapalat" w:hAnsi="GHEA Grapalat"/>
          <w:sz w:val="20"/>
          <w:szCs w:val="20"/>
          <w:lang w:val="af-ZA"/>
        </w:rPr>
        <w:t xml:space="preserve"> </w:t>
      </w:r>
      <w:r w:rsidRPr="00976578">
        <w:rPr>
          <w:rFonts w:ascii="GHEA Grapalat" w:hAnsi="GHEA Grapalat"/>
          <w:sz w:val="20"/>
          <w:szCs w:val="20"/>
        </w:rPr>
        <w:t>պարզաբանում</w:t>
      </w:r>
      <w:r w:rsidRPr="00976578">
        <w:rPr>
          <w:rFonts w:ascii="GHEA Grapalat" w:hAnsi="GHEA Grapalat"/>
          <w:sz w:val="20"/>
          <w:szCs w:val="20"/>
          <w:lang w:val="af-ZA"/>
        </w:rPr>
        <w:t xml:space="preserve"> </w:t>
      </w:r>
      <w:r w:rsidRPr="00976578">
        <w:rPr>
          <w:rFonts w:ascii="GHEA Grapalat" w:hAnsi="GHEA Grapalat"/>
          <w:sz w:val="20"/>
          <w:szCs w:val="20"/>
        </w:rPr>
        <w:t>չտրամադրելու</w:t>
      </w:r>
      <w:r w:rsidRPr="00976578">
        <w:rPr>
          <w:rFonts w:ascii="GHEA Grapalat" w:hAnsi="GHEA Grapalat"/>
          <w:sz w:val="20"/>
          <w:szCs w:val="20"/>
          <w:lang w:val="af-ZA"/>
        </w:rPr>
        <w:t xml:space="preserve"> </w:t>
      </w:r>
      <w:r w:rsidRPr="00976578">
        <w:rPr>
          <w:rFonts w:ascii="GHEA Grapalat" w:hAnsi="GHEA Grapalat"/>
          <w:sz w:val="20"/>
          <w:szCs w:val="20"/>
        </w:rPr>
        <w:t>հիմքերի</w:t>
      </w:r>
      <w:r w:rsidRPr="00976578">
        <w:rPr>
          <w:rFonts w:ascii="GHEA Grapalat" w:hAnsi="GHEA Grapalat"/>
          <w:sz w:val="20"/>
          <w:szCs w:val="20"/>
          <w:lang w:val="af-ZA"/>
        </w:rPr>
        <w:t xml:space="preserve"> </w:t>
      </w:r>
      <w:r w:rsidRPr="00976578">
        <w:rPr>
          <w:rFonts w:ascii="GHEA Grapalat" w:hAnsi="GHEA Grapalat"/>
          <w:sz w:val="20"/>
          <w:szCs w:val="20"/>
        </w:rPr>
        <w:t>մասին</w:t>
      </w:r>
      <w:r w:rsidRPr="00976578">
        <w:rPr>
          <w:rFonts w:ascii="GHEA Grapalat" w:hAnsi="GHEA Grapalat"/>
          <w:sz w:val="20"/>
          <w:szCs w:val="20"/>
          <w:lang w:val="af-ZA"/>
        </w:rPr>
        <w:t xml:space="preserve">` </w:t>
      </w:r>
      <w:r w:rsidRPr="00976578">
        <w:rPr>
          <w:rFonts w:ascii="GHEA Grapalat" w:hAnsi="GHEA Grapalat" w:cs="Sylfaen"/>
          <w:sz w:val="20"/>
          <w:szCs w:val="20"/>
        </w:rPr>
        <w:t>հարցումը</w:t>
      </w:r>
      <w:r w:rsidRPr="00976578">
        <w:rPr>
          <w:rFonts w:ascii="GHEA Grapalat" w:hAnsi="GHEA Grapalat"/>
          <w:sz w:val="20"/>
          <w:szCs w:val="20"/>
          <w:lang w:val="af-ZA"/>
        </w:rPr>
        <w:t xml:space="preserve"> </w:t>
      </w:r>
      <w:r w:rsidRPr="00976578">
        <w:rPr>
          <w:rFonts w:ascii="GHEA Grapalat" w:hAnsi="GHEA Grapalat" w:cs="Sylfaen"/>
          <w:sz w:val="20"/>
          <w:szCs w:val="20"/>
        </w:rPr>
        <w:t>ստանալու</w:t>
      </w:r>
      <w:r w:rsidRPr="00976578">
        <w:rPr>
          <w:rFonts w:ascii="GHEA Grapalat" w:hAnsi="GHEA Grapalat"/>
          <w:sz w:val="20"/>
          <w:szCs w:val="20"/>
          <w:lang w:val="af-ZA"/>
        </w:rPr>
        <w:t xml:space="preserve"> </w:t>
      </w:r>
      <w:r w:rsidRPr="00976578">
        <w:rPr>
          <w:rFonts w:ascii="GHEA Grapalat" w:hAnsi="GHEA Grapalat" w:cs="Sylfaen"/>
          <w:sz w:val="20"/>
          <w:szCs w:val="20"/>
        </w:rPr>
        <w:t>օրվան</w:t>
      </w:r>
      <w:r w:rsidRPr="00976578">
        <w:rPr>
          <w:rFonts w:ascii="GHEA Grapalat" w:hAnsi="GHEA Grapalat"/>
          <w:sz w:val="20"/>
          <w:szCs w:val="20"/>
          <w:lang w:val="af-ZA"/>
        </w:rPr>
        <w:t xml:space="preserve"> </w:t>
      </w:r>
      <w:r w:rsidRPr="00976578">
        <w:rPr>
          <w:rFonts w:ascii="GHEA Grapalat" w:hAnsi="GHEA Grapalat" w:cs="Sylfaen"/>
          <w:sz w:val="20"/>
          <w:szCs w:val="20"/>
        </w:rPr>
        <w:t>հաջորդող</w:t>
      </w:r>
      <w:r w:rsidRPr="00976578">
        <w:rPr>
          <w:rFonts w:ascii="GHEA Grapalat" w:hAnsi="GHEA Grapalat"/>
          <w:sz w:val="20"/>
          <w:szCs w:val="20"/>
          <w:lang w:val="af-ZA"/>
        </w:rPr>
        <w:t xml:space="preserve"> </w:t>
      </w:r>
      <w:r w:rsidRPr="00976578">
        <w:rPr>
          <w:rFonts w:ascii="GHEA Grapalat" w:hAnsi="GHEA Grapalat" w:cs="Sylfaen"/>
          <w:sz w:val="20"/>
          <w:szCs w:val="20"/>
        </w:rPr>
        <w:t>երկու</w:t>
      </w:r>
      <w:r w:rsidRPr="00976578">
        <w:rPr>
          <w:rFonts w:ascii="GHEA Grapalat" w:hAnsi="GHEA Grapalat" w:cs="Sylfaen"/>
          <w:sz w:val="20"/>
          <w:szCs w:val="20"/>
          <w:lang w:val="af-ZA"/>
        </w:rPr>
        <w:t xml:space="preserve"> </w:t>
      </w:r>
      <w:r w:rsidRPr="00976578">
        <w:rPr>
          <w:rFonts w:ascii="GHEA Grapalat" w:hAnsi="GHEA Grapalat" w:cs="Sylfaen"/>
          <w:sz w:val="20"/>
          <w:szCs w:val="20"/>
        </w:rPr>
        <w:t>օրացուցային</w:t>
      </w:r>
      <w:r w:rsidRPr="00976578">
        <w:rPr>
          <w:rFonts w:ascii="GHEA Grapalat" w:hAnsi="GHEA Grapalat"/>
          <w:sz w:val="20"/>
          <w:szCs w:val="20"/>
          <w:lang w:val="af-ZA"/>
        </w:rPr>
        <w:t xml:space="preserve"> </w:t>
      </w:r>
      <w:r w:rsidRPr="00976578">
        <w:rPr>
          <w:rFonts w:ascii="GHEA Grapalat" w:hAnsi="GHEA Grapalat" w:cs="Sylfaen"/>
          <w:sz w:val="20"/>
          <w:szCs w:val="20"/>
        </w:rPr>
        <w:t>օրվա</w:t>
      </w:r>
      <w:r w:rsidRPr="00976578">
        <w:rPr>
          <w:rFonts w:ascii="GHEA Grapalat" w:hAnsi="GHEA Grapalat"/>
          <w:sz w:val="20"/>
          <w:szCs w:val="20"/>
          <w:lang w:val="af-ZA"/>
        </w:rPr>
        <w:t xml:space="preserve"> </w:t>
      </w:r>
      <w:r w:rsidRPr="00976578">
        <w:rPr>
          <w:rFonts w:ascii="GHEA Grapalat" w:hAnsi="GHEA Grapalat" w:cs="Sylfaen"/>
          <w:sz w:val="20"/>
          <w:szCs w:val="20"/>
        </w:rPr>
        <w:t>ընթացքում</w:t>
      </w:r>
      <w:r w:rsidRPr="00976578">
        <w:rPr>
          <w:rFonts w:ascii="GHEA Grapalat" w:hAnsi="GHEA Grapalat"/>
          <w:sz w:val="20"/>
          <w:szCs w:val="20"/>
          <w:lang w:val="af-ZA"/>
        </w:rPr>
        <w:t>:</w:t>
      </w:r>
    </w:p>
    <w:p w14:paraId="1AB1F48D" w14:textId="77777777" w:rsidR="000E16AA" w:rsidRPr="00976578" w:rsidRDefault="000E16AA" w:rsidP="00976578">
      <w:pPr>
        <w:autoSpaceDE w:val="0"/>
        <w:autoSpaceDN w:val="0"/>
        <w:adjustRightInd w:val="0"/>
        <w:spacing w:after="0"/>
        <w:ind w:firstLine="567"/>
        <w:jc w:val="both"/>
        <w:rPr>
          <w:rFonts w:ascii="GHEA Grapalat" w:hAnsi="GHEA Grapalat" w:cs="Arial Unicode"/>
          <w:sz w:val="20"/>
          <w:lang w:val="hy-AM"/>
        </w:rPr>
      </w:pPr>
      <w:r w:rsidRPr="00976578">
        <w:rPr>
          <w:rFonts w:ascii="GHEA Grapalat" w:hAnsi="GHEA Grapalat" w:cs="Arial Unicode"/>
          <w:sz w:val="20"/>
          <w:lang w:val="af-ZA"/>
        </w:rPr>
        <w:t xml:space="preserve">3.4 </w:t>
      </w:r>
      <w:r w:rsidRPr="00976578">
        <w:rPr>
          <w:rFonts w:ascii="GHEA Grapalat" w:hAnsi="GHEA Grapalat" w:cs="Sylfaen"/>
          <w:sz w:val="20"/>
          <w:lang w:val="ru-RU"/>
        </w:rPr>
        <w:t>Հայտերի</w:t>
      </w:r>
      <w:r w:rsidRPr="00976578">
        <w:rPr>
          <w:rFonts w:ascii="GHEA Grapalat" w:hAnsi="GHEA Grapalat" w:cs="Arial Unicode"/>
          <w:sz w:val="20"/>
          <w:lang w:val="af-ZA"/>
        </w:rPr>
        <w:t xml:space="preserve"> </w:t>
      </w:r>
      <w:r w:rsidRPr="00976578">
        <w:rPr>
          <w:rFonts w:ascii="GHEA Grapalat" w:hAnsi="GHEA Grapalat" w:cs="Sylfaen"/>
          <w:sz w:val="20"/>
          <w:lang w:val="ru-RU"/>
        </w:rPr>
        <w:t>ներկայացման</w:t>
      </w:r>
      <w:r w:rsidRPr="00976578">
        <w:rPr>
          <w:rFonts w:ascii="GHEA Grapalat" w:hAnsi="GHEA Grapalat" w:cs="Arial Unicode"/>
          <w:sz w:val="20"/>
          <w:lang w:val="af-ZA"/>
        </w:rPr>
        <w:t xml:space="preserve"> </w:t>
      </w:r>
      <w:r w:rsidRPr="00976578">
        <w:rPr>
          <w:rFonts w:ascii="GHEA Grapalat" w:hAnsi="GHEA Grapalat" w:cs="Sylfaen"/>
          <w:sz w:val="20"/>
          <w:lang w:val="ru-RU"/>
        </w:rPr>
        <w:t>վերջնաժամկետը</w:t>
      </w:r>
      <w:r w:rsidRPr="00976578">
        <w:rPr>
          <w:rFonts w:ascii="GHEA Grapalat" w:hAnsi="GHEA Grapalat" w:cs="Arial Unicode"/>
          <w:sz w:val="20"/>
          <w:lang w:val="af-ZA"/>
        </w:rPr>
        <w:t xml:space="preserve"> </w:t>
      </w:r>
      <w:r w:rsidRPr="00976578">
        <w:rPr>
          <w:rFonts w:ascii="GHEA Grapalat" w:hAnsi="GHEA Grapalat" w:cs="Sylfaen"/>
          <w:sz w:val="20"/>
          <w:lang w:val="ru-RU"/>
        </w:rPr>
        <w:t>լրանալուց</w:t>
      </w:r>
      <w:r w:rsidRPr="00976578">
        <w:rPr>
          <w:rFonts w:ascii="GHEA Grapalat" w:hAnsi="GHEA Grapalat" w:cs="Arial Unicode"/>
          <w:sz w:val="20"/>
          <w:lang w:val="af-ZA"/>
        </w:rPr>
        <w:t xml:space="preserve"> </w:t>
      </w:r>
      <w:r w:rsidRPr="00976578">
        <w:rPr>
          <w:rFonts w:ascii="GHEA Grapalat" w:hAnsi="GHEA Grapalat" w:cs="Sylfaen"/>
          <w:sz w:val="20"/>
          <w:lang w:val="ru-RU"/>
        </w:rPr>
        <w:t>առնվազն</w:t>
      </w:r>
      <w:r w:rsidRPr="00976578">
        <w:rPr>
          <w:rFonts w:ascii="GHEA Grapalat" w:hAnsi="GHEA Grapalat" w:cs="Arial Unicode"/>
          <w:sz w:val="20"/>
          <w:lang w:val="af-ZA"/>
        </w:rPr>
        <w:t xml:space="preserve"> </w:t>
      </w:r>
      <w:r w:rsidRPr="00976578">
        <w:rPr>
          <w:rFonts w:ascii="GHEA Grapalat" w:hAnsi="GHEA Grapalat" w:cs="Sylfaen"/>
          <w:sz w:val="20"/>
          <w:lang w:val="ru-RU"/>
        </w:rPr>
        <w:t>հինգ</w:t>
      </w:r>
      <w:r w:rsidRPr="00976578">
        <w:rPr>
          <w:rFonts w:ascii="GHEA Grapalat" w:hAnsi="GHEA Grapalat" w:cs="Arial Unicode"/>
          <w:sz w:val="20"/>
          <w:lang w:val="af-ZA"/>
        </w:rPr>
        <w:t xml:space="preserve"> </w:t>
      </w:r>
      <w:r w:rsidRPr="00976578">
        <w:rPr>
          <w:rFonts w:ascii="GHEA Grapalat" w:hAnsi="GHEA Grapalat" w:cs="Sylfaen"/>
          <w:sz w:val="20"/>
          <w:lang w:val="ru-RU"/>
        </w:rPr>
        <w:t>օրացուցային</w:t>
      </w:r>
      <w:r w:rsidRPr="00976578">
        <w:rPr>
          <w:rFonts w:ascii="GHEA Grapalat" w:hAnsi="GHEA Grapalat" w:cs="Arial Unicode"/>
          <w:sz w:val="20"/>
          <w:lang w:val="af-ZA"/>
        </w:rPr>
        <w:t xml:space="preserve"> </w:t>
      </w:r>
      <w:r w:rsidRPr="00976578">
        <w:rPr>
          <w:rFonts w:ascii="GHEA Grapalat" w:hAnsi="GHEA Grapalat" w:cs="Sylfaen"/>
          <w:sz w:val="20"/>
          <w:lang w:val="ru-RU"/>
        </w:rPr>
        <w:t>օր</w:t>
      </w:r>
      <w:r w:rsidRPr="00976578">
        <w:rPr>
          <w:rFonts w:ascii="GHEA Grapalat" w:hAnsi="GHEA Grapalat" w:cs="Arial Unicode"/>
          <w:sz w:val="20"/>
          <w:lang w:val="af-ZA"/>
        </w:rPr>
        <w:t xml:space="preserve"> </w:t>
      </w:r>
      <w:r w:rsidRPr="00976578">
        <w:rPr>
          <w:rFonts w:ascii="GHEA Grapalat" w:hAnsi="GHEA Grapalat" w:cs="Sylfaen"/>
          <w:sz w:val="20"/>
          <w:lang w:val="ru-RU"/>
        </w:rPr>
        <w:t>առաջ</w:t>
      </w:r>
      <w:r w:rsidRPr="00976578">
        <w:rPr>
          <w:rFonts w:ascii="GHEA Grapalat" w:hAnsi="GHEA Grapalat" w:cs="Arial Unicode"/>
          <w:sz w:val="20"/>
          <w:lang w:val="af-ZA"/>
        </w:rPr>
        <w:t xml:space="preserve"> </w:t>
      </w:r>
      <w:r w:rsidRPr="00976578">
        <w:rPr>
          <w:rFonts w:ascii="GHEA Grapalat" w:hAnsi="GHEA Grapalat" w:cs="Sylfaen"/>
          <w:sz w:val="20"/>
          <w:lang w:val="ru-RU"/>
        </w:rPr>
        <w:t>հրավերում</w:t>
      </w:r>
      <w:r w:rsidRPr="00976578">
        <w:rPr>
          <w:rFonts w:ascii="GHEA Grapalat" w:hAnsi="GHEA Grapalat" w:cs="Arial Unicode"/>
          <w:sz w:val="20"/>
          <w:lang w:val="af-ZA"/>
        </w:rPr>
        <w:t xml:space="preserve"> </w:t>
      </w:r>
      <w:r w:rsidRPr="00976578">
        <w:rPr>
          <w:rFonts w:ascii="GHEA Grapalat" w:hAnsi="GHEA Grapalat" w:cs="Sylfaen"/>
          <w:sz w:val="20"/>
          <w:lang w:val="ru-RU"/>
        </w:rPr>
        <w:t>կարող</w:t>
      </w:r>
      <w:r w:rsidRPr="00976578">
        <w:rPr>
          <w:rFonts w:ascii="GHEA Grapalat" w:hAnsi="GHEA Grapalat" w:cs="Arial Unicode"/>
          <w:sz w:val="20"/>
          <w:lang w:val="af-ZA"/>
        </w:rPr>
        <w:t xml:space="preserve"> </w:t>
      </w:r>
      <w:r w:rsidRPr="00976578">
        <w:rPr>
          <w:rFonts w:ascii="GHEA Grapalat" w:hAnsi="GHEA Grapalat" w:cs="Sylfaen"/>
          <w:sz w:val="20"/>
          <w:lang w:val="ru-RU"/>
        </w:rPr>
        <w:t>են</w:t>
      </w:r>
      <w:r w:rsidRPr="00976578">
        <w:rPr>
          <w:rFonts w:ascii="GHEA Grapalat" w:hAnsi="GHEA Grapalat" w:cs="Arial Unicode"/>
          <w:sz w:val="20"/>
          <w:lang w:val="af-ZA"/>
        </w:rPr>
        <w:t xml:space="preserve"> </w:t>
      </w:r>
      <w:r w:rsidRPr="00976578">
        <w:rPr>
          <w:rFonts w:ascii="GHEA Grapalat" w:hAnsi="GHEA Grapalat" w:cs="Sylfaen"/>
          <w:sz w:val="20"/>
          <w:lang w:val="ru-RU"/>
        </w:rPr>
        <w:t>կատարվել</w:t>
      </w:r>
      <w:r w:rsidRPr="00976578">
        <w:rPr>
          <w:rFonts w:ascii="GHEA Grapalat" w:hAnsi="GHEA Grapalat" w:cs="Arial Unicode"/>
          <w:sz w:val="20"/>
          <w:lang w:val="af-ZA"/>
        </w:rPr>
        <w:t xml:space="preserve"> </w:t>
      </w:r>
      <w:r w:rsidRPr="00976578">
        <w:rPr>
          <w:rFonts w:ascii="GHEA Grapalat" w:hAnsi="GHEA Grapalat" w:cs="Sylfaen"/>
          <w:sz w:val="20"/>
          <w:lang w:val="ru-RU"/>
        </w:rPr>
        <w:t>փոփոխություններ</w:t>
      </w:r>
      <w:r w:rsidRPr="00976578">
        <w:rPr>
          <w:rFonts w:ascii="GHEA Grapalat" w:hAnsi="GHEA Grapalat" w:cs="Tahoma"/>
          <w:sz w:val="20"/>
        </w:rPr>
        <w:t>։</w:t>
      </w:r>
      <w:r w:rsidRPr="00976578">
        <w:rPr>
          <w:rFonts w:ascii="GHEA Grapalat" w:hAnsi="GHEA Grapalat" w:cs="Arial Unicode"/>
          <w:sz w:val="20"/>
          <w:lang w:val="af-ZA"/>
        </w:rPr>
        <w:t xml:space="preserve"> </w:t>
      </w:r>
      <w:r w:rsidRPr="00976578">
        <w:rPr>
          <w:rFonts w:ascii="GHEA Grapalat" w:hAnsi="GHEA Grapalat" w:cs="Sylfaen"/>
          <w:sz w:val="20"/>
        </w:rPr>
        <w:t>Փ</w:t>
      </w:r>
      <w:r w:rsidRPr="00976578">
        <w:rPr>
          <w:rFonts w:ascii="GHEA Grapalat" w:hAnsi="GHEA Grapalat" w:cs="Sylfaen"/>
          <w:sz w:val="20"/>
          <w:lang w:val="ru-RU"/>
        </w:rPr>
        <w:t>ոփոխություն</w:t>
      </w:r>
      <w:r w:rsidRPr="00976578">
        <w:rPr>
          <w:rFonts w:ascii="GHEA Grapalat" w:hAnsi="GHEA Grapalat" w:cs="Arial Unicode"/>
          <w:sz w:val="20"/>
          <w:lang w:val="af-ZA"/>
        </w:rPr>
        <w:t xml:space="preserve"> </w:t>
      </w:r>
      <w:r w:rsidRPr="00976578">
        <w:rPr>
          <w:rFonts w:ascii="GHEA Grapalat" w:hAnsi="GHEA Grapalat" w:cs="Sylfaen"/>
          <w:sz w:val="20"/>
          <w:lang w:val="ru-RU"/>
        </w:rPr>
        <w:t>կատարելու</w:t>
      </w:r>
      <w:r w:rsidRPr="00976578">
        <w:rPr>
          <w:rFonts w:ascii="GHEA Grapalat" w:hAnsi="GHEA Grapalat" w:cs="Arial Unicode"/>
          <w:sz w:val="20"/>
          <w:lang w:val="af-ZA"/>
        </w:rPr>
        <w:t xml:space="preserve"> </w:t>
      </w:r>
      <w:r w:rsidRPr="00976578">
        <w:rPr>
          <w:rFonts w:ascii="GHEA Grapalat" w:hAnsi="GHEA Grapalat" w:cs="Sylfaen"/>
          <w:sz w:val="20"/>
          <w:lang w:val="ru-RU"/>
        </w:rPr>
        <w:t>օրվան</w:t>
      </w:r>
      <w:r w:rsidRPr="00976578">
        <w:rPr>
          <w:rFonts w:ascii="GHEA Grapalat" w:hAnsi="GHEA Grapalat" w:cs="Arial Unicode"/>
          <w:sz w:val="20"/>
          <w:lang w:val="af-ZA"/>
        </w:rPr>
        <w:t xml:space="preserve"> </w:t>
      </w:r>
      <w:r w:rsidRPr="00976578">
        <w:rPr>
          <w:rFonts w:ascii="GHEA Grapalat" w:hAnsi="GHEA Grapalat" w:cs="Sylfaen"/>
          <w:sz w:val="20"/>
          <w:lang w:val="ru-RU"/>
        </w:rPr>
        <w:t>հաջորդող</w:t>
      </w:r>
      <w:r w:rsidRPr="00976578">
        <w:rPr>
          <w:rFonts w:ascii="GHEA Grapalat" w:hAnsi="GHEA Grapalat" w:cs="Arial Unicode"/>
          <w:sz w:val="20"/>
          <w:lang w:val="af-ZA"/>
        </w:rPr>
        <w:t xml:space="preserve"> </w:t>
      </w:r>
      <w:r w:rsidRPr="00976578">
        <w:rPr>
          <w:rFonts w:ascii="GHEA Grapalat" w:hAnsi="GHEA Grapalat" w:cs="Sylfaen"/>
          <w:sz w:val="20"/>
          <w:lang w:val="ru-RU"/>
        </w:rPr>
        <w:t>երեք</w:t>
      </w:r>
      <w:r w:rsidRPr="00976578">
        <w:rPr>
          <w:rFonts w:ascii="GHEA Grapalat" w:hAnsi="GHEA Grapalat" w:cs="Arial Unicode"/>
          <w:sz w:val="20"/>
          <w:lang w:val="af-ZA"/>
        </w:rPr>
        <w:t xml:space="preserve"> </w:t>
      </w:r>
      <w:r w:rsidRPr="00976578">
        <w:rPr>
          <w:rFonts w:ascii="GHEA Grapalat" w:hAnsi="GHEA Grapalat" w:cs="Sylfaen"/>
          <w:sz w:val="20"/>
          <w:lang w:val="ru-RU"/>
        </w:rPr>
        <w:t>օրացուցային</w:t>
      </w:r>
      <w:r w:rsidRPr="00976578">
        <w:rPr>
          <w:rFonts w:ascii="GHEA Grapalat" w:hAnsi="GHEA Grapalat" w:cs="Arial Unicode"/>
          <w:sz w:val="20"/>
          <w:lang w:val="af-ZA"/>
        </w:rPr>
        <w:t xml:space="preserve"> </w:t>
      </w:r>
      <w:r w:rsidRPr="00976578">
        <w:rPr>
          <w:rFonts w:ascii="GHEA Grapalat" w:hAnsi="GHEA Grapalat" w:cs="Sylfaen"/>
          <w:sz w:val="20"/>
          <w:lang w:val="ru-RU"/>
        </w:rPr>
        <w:t>օրվա</w:t>
      </w:r>
      <w:r w:rsidRPr="00976578">
        <w:rPr>
          <w:rFonts w:ascii="GHEA Grapalat" w:hAnsi="GHEA Grapalat" w:cs="Arial Unicode"/>
          <w:sz w:val="20"/>
          <w:lang w:val="af-ZA"/>
        </w:rPr>
        <w:t xml:space="preserve"> </w:t>
      </w:r>
      <w:r w:rsidRPr="00976578">
        <w:rPr>
          <w:rFonts w:ascii="GHEA Grapalat" w:hAnsi="GHEA Grapalat" w:cs="Sylfaen"/>
          <w:sz w:val="20"/>
          <w:lang w:val="ru-RU"/>
        </w:rPr>
        <w:t>ընթացքում</w:t>
      </w:r>
      <w:r w:rsidRPr="00976578">
        <w:rPr>
          <w:rFonts w:ascii="GHEA Grapalat" w:hAnsi="GHEA Grapalat" w:cs="Arial Unicode"/>
          <w:sz w:val="20"/>
          <w:lang w:val="af-ZA"/>
        </w:rPr>
        <w:t xml:space="preserve"> </w:t>
      </w:r>
      <w:r w:rsidRPr="00976578">
        <w:rPr>
          <w:rFonts w:ascii="GHEA Grapalat" w:hAnsi="GHEA Grapalat" w:cs="Sylfaen"/>
          <w:sz w:val="20"/>
          <w:lang w:val="ru-RU"/>
        </w:rPr>
        <w:t>փոփոխություն</w:t>
      </w:r>
      <w:r w:rsidRPr="00976578">
        <w:rPr>
          <w:rFonts w:ascii="GHEA Grapalat" w:hAnsi="GHEA Grapalat" w:cs="Arial Unicode"/>
          <w:sz w:val="20"/>
          <w:lang w:val="af-ZA"/>
        </w:rPr>
        <w:t xml:space="preserve"> </w:t>
      </w:r>
      <w:r w:rsidRPr="00976578">
        <w:rPr>
          <w:rFonts w:ascii="GHEA Grapalat" w:hAnsi="GHEA Grapalat" w:cs="Sylfaen"/>
          <w:sz w:val="20"/>
          <w:lang w:val="ru-RU"/>
        </w:rPr>
        <w:t>կատարելու</w:t>
      </w:r>
      <w:r w:rsidRPr="00976578">
        <w:rPr>
          <w:rFonts w:ascii="GHEA Grapalat" w:hAnsi="GHEA Grapalat" w:cs="Arial Unicode"/>
          <w:sz w:val="20"/>
          <w:lang w:val="af-ZA"/>
        </w:rPr>
        <w:t xml:space="preserve"> </w:t>
      </w:r>
      <w:r w:rsidRPr="00976578">
        <w:rPr>
          <w:rFonts w:ascii="GHEA Grapalat" w:hAnsi="GHEA Grapalat" w:cs="Sylfaen"/>
          <w:sz w:val="20"/>
          <w:lang w:val="ru-RU"/>
        </w:rPr>
        <w:t>և</w:t>
      </w:r>
      <w:r w:rsidRPr="00976578">
        <w:rPr>
          <w:rFonts w:ascii="GHEA Grapalat" w:hAnsi="GHEA Grapalat" w:cs="Arial Unicode"/>
          <w:sz w:val="20"/>
          <w:lang w:val="af-ZA"/>
        </w:rPr>
        <w:t xml:space="preserve"> </w:t>
      </w:r>
      <w:r w:rsidRPr="00976578">
        <w:rPr>
          <w:rFonts w:ascii="GHEA Grapalat" w:hAnsi="GHEA Grapalat" w:cs="Sylfaen"/>
          <w:sz w:val="20"/>
          <w:lang w:val="ru-RU"/>
        </w:rPr>
        <w:t>դրանք</w:t>
      </w:r>
      <w:r w:rsidRPr="00976578">
        <w:rPr>
          <w:rFonts w:ascii="GHEA Grapalat" w:hAnsi="GHEA Grapalat" w:cs="Arial Unicode"/>
          <w:sz w:val="20"/>
          <w:lang w:val="af-ZA"/>
        </w:rPr>
        <w:t xml:space="preserve"> </w:t>
      </w:r>
      <w:r w:rsidRPr="00976578">
        <w:rPr>
          <w:rFonts w:ascii="GHEA Grapalat" w:hAnsi="GHEA Grapalat" w:cs="Sylfaen"/>
          <w:sz w:val="20"/>
          <w:lang w:val="ru-RU"/>
        </w:rPr>
        <w:t>տրամադրելու</w:t>
      </w:r>
      <w:r w:rsidRPr="00976578">
        <w:rPr>
          <w:rFonts w:ascii="GHEA Grapalat" w:hAnsi="GHEA Grapalat" w:cs="Arial Unicode"/>
          <w:sz w:val="20"/>
          <w:lang w:val="af-ZA"/>
        </w:rPr>
        <w:t xml:space="preserve"> </w:t>
      </w:r>
      <w:r w:rsidRPr="00976578">
        <w:rPr>
          <w:rFonts w:ascii="GHEA Grapalat" w:hAnsi="GHEA Grapalat" w:cs="Sylfaen"/>
          <w:sz w:val="20"/>
          <w:lang w:val="ru-RU"/>
        </w:rPr>
        <w:t>պայմանների</w:t>
      </w:r>
      <w:r w:rsidRPr="00976578">
        <w:rPr>
          <w:rFonts w:ascii="GHEA Grapalat" w:hAnsi="GHEA Grapalat" w:cs="Arial Unicode"/>
          <w:sz w:val="20"/>
          <w:lang w:val="af-ZA"/>
        </w:rPr>
        <w:t xml:space="preserve"> </w:t>
      </w:r>
      <w:r w:rsidRPr="00976578">
        <w:rPr>
          <w:rFonts w:ascii="GHEA Grapalat" w:hAnsi="GHEA Grapalat" w:cs="Sylfaen"/>
          <w:sz w:val="20"/>
          <w:lang w:val="ru-RU"/>
        </w:rPr>
        <w:t>մասին</w:t>
      </w:r>
      <w:r w:rsidRPr="00976578">
        <w:rPr>
          <w:rFonts w:ascii="GHEA Grapalat" w:hAnsi="GHEA Grapalat" w:cs="Arial Unicode"/>
          <w:sz w:val="20"/>
          <w:lang w:val="af-ZA"/>
        </w:rPr>
        <w:t xml:space="preserve"> </w:t>
      </w:r>
      <w:r w:rsidRPr="00976578">
        <w:rPr>
          <w:rFonts w:ascii="GHEA Grapalat" w:hAnsi="GHEA Grapalat" w:cs="Sylfaen"/>
          <w:sz w:val="20"/>
          <w:lang w:val="ru-RU"/>
        </w:rPr>
        <w:t>հայտարարություն</w:t>
      </w:r>
      <w:r w:rsidRPr="00976578">
        <w:rPr>
          <w:rFonts w:ascii="GHEA Grapalat" w:hAnsi="GHEA Grapalat" w:cs="Arial Unicode"/>
          <w:sz w:val="20"/>
          <w:lang w:val="af-ZA"/>
        </w:rPr>
        <w:t xml:space="preserve"> </w:t>
      </w:r>
      <w:r w:rsidRPr="00976578">
        <w:rPr>
          <w:rFonts w:ascii="GHEA Grapalat" w:hAnsi="GHEA Grapalat" w:cs="Sylfaen"/>
          <w:sz w:val="20"/>
          <w:lang w:val="ru-RU"/>
        </w:rPr>
        <w:t>է</w:t>
      </w:r>
      <w:r w:rsidRPr="00976578">
        <w:rPr>
          <w:rFonts w:ascii="GHEA Grapalat" w:hAnsi="GHEA Grapalat" w:cs="Arial Unicode"/>
          <w:sz w:val="20"/>
          <w:lang w:val="af-ZA"/>
        </w:rPr>
        <w:t xml:space="preserve"> </w:t>
      </w:r>
      <w:r w:rsidRPr="00976578">
        <w:rPr>
          <w:rFonts w:ascii="GHEA Grapalat" w:hAnsi="GHEA Grapalat" w:cs="Sylfaen"/>
          <w:sz w:val="20"/>
          <w:lang w:val="ru-RU"/>
        </w:rPr>
        <w:t>հրապարակվում</w:t>
      </w:r>
      <w:r w:rsidRPr="00976578">
        <w:rPr>
          <w:rFonts w:ascii="GHEA Grapalat" w:hAnsi="GHEA Grapalat" w:cs="Arial Unicode"/>
          <w:sz w:val="20"/>
          <w:lang w:val="af-ZA"/>
        </w:rPr>
        <w:t xml:space="preserve"> </w:t>
      </w:r>
      <w:r w:rsidRPr="00976578">
        <w:rPr>
          <w:rFonts w:ascii="GHEA Grapalat" w:hAnsi="GHEA Grapalat" w:cs="Sylfaen"/>
          <w:sz w:val="20"/>
          <w:lang w:val="ru-RU"/>
        </w:rPr>
        <w:t>տեղեկագրում</w:t>
      </w:r>
      <w:r w:rsidRPr="00976578">
        <w:rPr>
          <w:rFonts w:ascii="GHEA Grapalat" w:hAnsi="GHEA Grapalat" w:cs="Tahoma"/>
          <w:sz w:val="20"/>
        </w:rPr>
        <w:t>։</w:t>
      </w:r>
      <w:r w:rsidRPr="00976578">
        <w:rPr>
          <w:rFonts w:ascii="GHEA Grapalat" w:hAnsi="GHEA Grapalat" w:cs="Arial Unicode"/>
          <w:sz w:val="20"/>
          <w:lang w:val="af-ZA"/>
        </w:rPr>
        <w:t xml:space="preserve"> </w:t>
      </w:r>
    </w:p>
    <w:p w14:paraId="37FF7986" w14:textId="77777777" w:rsidR="000E16AA" w:rsidRPr="00976578" w:rsidRDefault="000E16AA" w:rsidP="00976578">
      <w:pPr>
        <w:autoSpaceDE w:val="0"/>
        <w:autoSpaceDN w:val="0"/>
        <w:adjustRightInd w:val="0"/>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5EE5DB46" w14:textId="77777777" w:rsidR="000E16AA" w:rsidRPr="00976578" w:rsidRDefault="000E16AA" w:rsidP="00976578">
      <w:pPr>
        <w:autoSpaceDE w:val="0"/>
        <w:autoSpaceDN w:val="0"/>
        <w:adjustRightInd w:val="0"/>
        <w:spacing w:after="0"/>
        <w:ind w:firstLine="567"/>
        <w:jc w:val="both"/>
        <w:rPr>
          <w:rFonts w:ascii="GHEA Grapalat" w:hAnsi="GHEA Grapalat" w:cs="Arial Unicode"/>
          <w:sz w:val="20"/>
          <w:lang w:val="hy-AM"/>
        </w:rPr>
      </w:pPr>
      <w:r w:rsidRPr="00976578">
        <w:rPr>
          <w:rFonts w:ascii="GHEA Grapalat" w:hAnsi="GHEA Grapalat" w:cs="Arial Unicode"/>
          <w:sz w:val="20"/>
          <w:lang w:val="hy-AM"/>
        </w:rPr>
        <w:t xml:space="preserve">3.6 </w:t>
      </w:r>
      <w:r w:rsidRPr="00976578">
        <w:rPr>
          <w:rFonts w:ascii="GHEA Grapalat" w:hAnsi="GHEA Grapalat" w:cs="Sylfaen"/>
          <w:sz w:val="20"/>
          <w:lang w:val="hy-AM"/>
        </w:rPr>
        <w:t>Հրավերում</w:t>
      </w:r>
      <w:r w:rsidRPr="00976578">
        <w:rPr>
          <w:rFonts w:ascii="GHEA Grapalat" w:hAnsi="GHEA Grapalat" w:cs="Arial Unicode"/>
          <w:sz w:val="20"/>
          <w:lang w:val="hy-AM"/>
        </w:rPr>
        <w:t xml:space="preserve"> </w:t>
      </w:r>
      <w:r w:rsidRPr="00976578">
        <w:rPr>
          <w:rFonts w:ascii="GHEA Grapalat" w:hAnsi="GHEA Grapalat" w:cs="Sylfaen"/>
          <w:sz w:val="20"/>
          <w:lang w:val="hy-AM"/>
        </w:rPr>
        <w:t>փոփոխություններ</w:t>
      </w:r>
      <w:r w:rsidRPr="00976578">
        <w:rPr>
          <w:rFonts w:ascii="GHEA Grapalat" w:hAnsi="GHEA Grapalat" w:cs="Arial Unicode"/>
          <w:sz w:val="20"/>
          <w:lang w:val="hy-AM"/>
        </w:rPr>
        <w:t xml:space="preserve"> </w:t>
      </w:r>
      <w:r w:rsidRPr="00976578">
        <w:rPr>
          <w:rFonts w:ascii="GHEA Grapalat" w:hAnsi="GHEA Grapalat" w:cs="Sylfaen"/>
          <w:sz w:val="20"/>
          <w:lang w:val="hy-AM"/>
        </w:rPr>
        <w:t>կատարվելու</w:t>
      </w:r>
      <w:r w:rsidRPr="00976578">
        <w:rPr>
          <w:rFonts w:ascii="GHEA Grapalat" w:hAnsi="GHEA Grapalat" w:cs="Arial Unicode"/>
          <w:sz w:val="20"/>
          <w:lang w:val="hy-AM"/>
        </w:rPr>
        <w:t xml:space="preserve"> </w:t>
      </w:r>
      <w:r w:rsidRPr="00976578">
        <w:rPr>
          <w:rFonts w:ascii="GHEA Grapalat" w:hAnsi="GHEA Grapalat" w:cs="Sylfaen"/>
          <w:sz w:val="20"/>
          <w:lang w:val="hy-AM"/>
        </w:rPr>
        <w:t>դեպքում</w:t>
      </w:r>
      <w:r w:rsidRPr="00976578">
        <w:rPr>
          <w:rFonts w:ascii="GHEA Grapalat" w:hAnsi="GHEA Grapalat" w:cs="Arial Unicode"/>
          <w:sz w:val="20"/>
          <w:lang w:val="hy-AM"/>
        </w:rPr>
        <w:t xml:space="preserve"> </w:t>
      </w:r>
      <w:r w:rsidRPr="00976578">
        <w:rPr>
          <w:rFonts w:ascii="GHEA Grapalat" w:hAnsi="GHEA Grapalat" w:cs="Sylfaen"/>
          <w:sz w:val="20"/>
          <w:lang w:val="hy-AM"/>
        </w:rPr>
        <w:t>հայտերը</w:t>
      </w:r>
      <w:r w:rsidRPr="00976578">
        <w:rPr>
          <w:rFonts w:ascii="GHEA Grapalat" w:hAnsi="GHEA Grapalat" w:cs="Arial Unicode"/>
          <w:sz w:val="20"/>
          <w:lang w:val="hy-AM"/>
        </w:rPr>
        <w:t xml:space="preserve"> </w:t>
      </w:r>
      <w:r w:rsidRPr="00976578">
        <w:rPr>
          <w:rFonts w:ascii="GHEA Grapalat" w:hAnsi="GHEA Grapalat" w:cs="Sylfaen"/>
          <w:sz w:val="20"/>
          <w:lang w:val="hy-AM"/>
        </w:rPr>
        <w:t>ներկայացնելու</w:t>
      </w:r>
      <w:r w:rsidRPr="00976578">
        <w:rPr>
          <w:rFonts w:ascii="GHEA Grapalat" w:hAnsi="GHEA Grapalat" w:cs="Arial Unicode"/>
          <w:sz w:val="20"/>
          <w:lang w:val="hy-AM"/>
        </w:rPr>
        <w:t xml:space="preserve"> </w:t>
      </w:r>
      <w:r w:rsidRPr="00976578">
        <w:rPr>
          <w:rFonts w:ascii="GHEA Grapalat" w:hAnsi="GHEA Grapalat" w:cs="Sylfaen"/>
          <w:sz w:val="20"/>
          <w:lang w:val="hy-AM"/>
        </w:rPr>
        <w:t>վերջնաժամկետը</w:t>
      </w:r>
      <w:r w:rsidRPr="00976578">
        <w:rPr>
          <w:rFonts w:ascii="GHEA Grapalat" w:hAnsi="GHEA Grapalat" w:cs="Arial Unicode"/>
          <w:sz w:val="20"/>
          <w:lang w:val="hy-AM"/>
        </w:rPr>
        <w:t xml:space="preserve"> </w:t>
      </w:r>
      <w:r w:rsidRPr="00976578">
        <w:rPr>
          <w:rFonts w:ascii="GHEA Grapalat" w:hAnsi="GHEA Grapalat" w:cs="Sylfaen"/>
          <w:sz w:val="20"/>
          <w:lang w:val="hy-AM"/>
        </w:rPr>
        <w:t>հաշվվում</w:t>
      </w:r>
      <w:r w:rsidRPr="00976578">
        <w:rPr>
          <w:rFonts w:ascii="GHEA Grapalat" w:hAnsi="GHEA Grapalat" w:cs="Arial Unicode"/>
          <w:sz w:val="20"/>
          <w:lang w:val="hy-AM"/>
        </w:rPr>
        <w:t xml:space="preserve"> </w:t>
      </w:r>
      <w:r w:rsidRPr="00976578">
        <w:rPr>
          <w:rFonts w:ascii="GHEA Grapalat" w:hAnsi="GHEA Grapalat" w:cs="Sylfaen"/>
          <w:sz w:val="20"/>
          <w:lang w:val="hy-AM"/>
        </w:rPr>
        <w:t>է</w:t>
      </w:r>
      <w:r w:rsidRPr="00976578">
        <w:rPr>
          <w:rFonts w:ascii="GHEA Grapalat" w:hAnsi="GHEA Grapalat" w:cs="Arial Unicode"/>
          <w:sz w:val="20"/>
          <w:lang w:val="hy-AM"/>
        </w:rPr>
        <w:t xml:space="preserve"> </w:t>
      </w:r>
      <w:r w:rsidRPr="00976578">
        <w:rPr>
          <w:rFonts w:ascii="GHEA Grapalat" w:hAnsi="GHEA Grapalat" w:cs="Sylfaen"/>
          <w:sz w:val="20"/>
          <w:lang w:val="hy-AM"/>
        </w:rPr>
        <w:t>այդ</w:t>
      </w:r>
      <w:r w:rsidRPr="00976578">
        <w:rPr>
          <w:rFonts w:ascii="GHEA Grapalat" w:hAnsi="GHEA Grapalat" w:cs="Arial Unicode"/>
          <w:sz w:val="20"/>
          <w:lang w:val="hy-AM"/>
        </w:rPr>
        <w:t xml:space="preserve"> </w:t>
      </w:r>
      <w:r w:rsidRPr="00976578">
        <w:rPr>
          <w:rFonts w:ascii="GHEA Grapalat" w:hAnsi="GHEA Grapalat" w:cs="Sylfaen"/>
          <w:sz w:val="20"/>
          <w:lang w:val="hy-AM"/>
        </w:rPr>
        <w:t>փոփոխությունների</w:t>
      </w:r>
      <w:r w:rsidRPr="00976578">
        <w:rPr>
          <w:rFonts w:ascii="GHEA Grapalat" w:hAnsi="GHEA Grapalat" w:cs="Arial Unicode"/>
          <w:sz w:val="20"/>
          <w:lang w:val="hy-AM"/>
        </w:rPr>
        <w:t xml:space="preserve"> </w:t>
      </w:r>
      <w:r w:rsidRPr="00976578">
        <w:rPr>
          <w:rFonts w:ascii="GHEA Grapalat" w:hAnsi="GHEA Grapalat" w:cs="Sylfaen"/>
          <w:sz w:val="20"/>
          <w:lang w:val="hy-AM"/>
        </w:rPr>
        <w:t>մասին</w:t>
      </w:r>
      <w:r w:rsidRPr="00976578">
        <w:rPr>
          <w:rFonts w:ascii="GHEA Grapalat" w:hAnsi="GHEA Grapalat" w:cs="Arial Unicode"/>
          <w:sz w:val="20"/>
          <w:lang w:val="hy-AM"/>
        </w:rPr>
        <w:t xml:space="preserve"> </w:t>
      </w:r>
      <w:r w:rsidRPr="00976578">
        <w:rPr>
          <w:rFonts w:ascii="GHEA Grapalat" w:hAnsi="GHEA Grapalat" w:cs="Sylfaen"/>
          <w:sz w:val="20"/>
          <w:lang w:val="hy-AM"/>
        </w:rPr>
        <w:t>տեղեկագրում</w:t>
      </w:r>
      <w:r w:rsidRPr="00976578">
        <w:rPr>
          <w:rFonts w:ascii="GHEA Grapalat" w:hAnsi="GHEA Grapalat" w:cs="Arial"/>
          <w:sz w:val="20"/>
          <w:lang w:val="hy-AM"/>
        </w:rPr>
        <w:t xml:space="preserve"> </w:t>
      </w:r>
      <w:r w:rsidRPr="00976578">
        <w:rPr>
          <w:rFonts w:ascii="GHEA Grapalat" w:hAnsi="GHEA Grapalat" w:cs="Sylfaen"/>
          <w:sz w:val="20"/>
          <w:lang w:val="hy-AM"/>
        </w:rPr>
        <w:t>հայտարարության</w:t>
      </w:r>
      <w:r w:rsidRPr="00976578">
        <w:rPr>
          <w:rFonts w:ascii="GHEA Grapalat" w:hAnsi="GHEA Grapalat" w:cs="Arial Unicode"/>
          <w:sz w:val="20"/>
          <w:lang w:val="hy-AM"/>
        </w:rPr>
        <w:t xml:space="preserve"> </w:t>
      </w:r>
      <w:r w:rsidRPr="00976578">
        <w:rPr>
          <w:rFonts w:ascii="GHEA Grapalat" w:hAnsi="GHEA Grapalat" w:cs="Sylfaen"/>
          <w:sz w:val="20"/>
          <w:lang w:val="hy-AM"/>
        </w:rPr>
        <w:t>հրապարակման</w:t>
      </w:r>
      <w:r w:rsidRPr="00976578">
        <w:rPr>
          <w:rFonts w:ascii="GHEA Grapalat" w:hAnsi="GHEA Grapalat" w:cs="Arial Unicode"/>
          <w:sz w:val="20"/>
          <w:lang w:val="hy-AM"/>
        </w:rPr>
        <w:t xml:space="preserve"> </w:t>
      </w:r>
      <w:r w:rsidRPr="00976578">
        <w:rPr>
          <w:rFonts w:ascii="GHEA Grapalat" w:hAnsi="GHEA Grapalat" w:cs="Sylfaen"/>
          <w:sz w:val="20"/>
          <w:lang w:val="hy-AM"/>
        </w:rPr>
        <w:t>օրվանից</w:t>
      </w:r>
      <w:r w:rsidRPr="00976578">
        <w:rPr>
          <w:rFonts w:ascii="GHEA Grapalat" w:hAnsi="GHEA Grapalat" w:cs="Tahoma"/>
          <w:sz w:val="20"/>
          <w:lang w:val="hy-AM"/>
        </w:rPr>
        <w:t>։</w:t>
      </w:r>
    </w:p>
    <w:p w14:paraId="331A0537" w14:textId="77777777" w:rsidR="000E16AA" w:rsidRPr="00976578" w:rsidRDefault="000E16AA" w:rsidP="00976578">
      <w:pPr>
        <w:spacing w:after="0"/>
        <w:ind w:firstLine="567"/>
        <w:jc w:val="both"/>
        <w:rPr>
          <w:rFonts w:ascii="GHEA Grapalat" w:hAnsi="GHEA Grapalat" w:cs="Sylfaen"/>
          <w:sz w:val="20"/>
          <w:lang w:val="af-ZA"/>
        </w:rPr>
      </w:pPr>
    </w:p>
    <w:p w14:paraId="0846E155" w14:textId="77777777" w:rsidR="000E16AA" w:rsidRPr="00976578" w:rsidRDefault="000E16AA" w:rsidP="00976578">
      <w:pPr>
        <w:spacing w:after="0"/>
        <w:jc w:val="center"/>
        <w:rPr>
          <w:rFonts w:ascii="GHEA Grapalat" w:hAnsi="GHEA Grapalat" w:cs="Arial"/>
          <w:b/>
          <w:sz w:val="20"/>
          <w:lang w:val="hy-AM"/>
        </w:rPr>
      </w:pPr>
      <w:r w:rsidRPr="00976578">
        <w:rPr>
          <w:rFonts w:ascii="GHEA Grapalat" w:hAnsi="GHEA Grapalat"/>
          <w:b/>
          <w:sz w:val="20"/>
          <w:lang w:val="hy-AM"/>
        </w:rPr>
        <w:t xml:space="preserve">4.  </w:t>
      </w:r>
      <w:r w:rsidRPr="00976578">
        <w:rPr>
          <w:rFonts w:ascii="GHEA Grapalat" w:hAnsi="GHEA Grapalat" w:cs="Sylfaen"/>
          <w:b/>
          <w:sz w:val="20"/>
          <w:lang w:val="hy-AM"/>
        </w:rPr>
        <w:t>ՀԱՅՏԸ</w:t>
      </w:r>
      <w:r w:rsidRPr="00976578">
        <w:rPr>
          <w:rFonts w:ascii="GHEA Grapalat" w:hAnsi="GHEA Grapalat" w:cs="Arial"/>
          <w:b/>
          <w:sz w:val="20"/>
          <w:lang w:val="hy-AM"/>
        </w:rPr>
        <w:t xml:space="preserve"> </w:t>
      </w:r>
      <w:r w:rsidRPr="00976578">
        <w:rPr>
          <w:rFonts w:ascii="GHEA Grapalat" w:hAnsi="GHEA Grapalat" w:cs="Sylfaen"/>
          <w:b/>
          <w:sz w:val="20"/>
          <w:lang w:val="hy-AM"/>
        </w:rPr>
        <w:t>ՆԵՐԿԱՅԱՑՆԵԼՈՒ</w:t>
      </w:r>
      <w:r w:rsidRPr="00976578">
        <w:rPr>
          <w:rFonts w:ascii="GHEA Grapalat" w:hAnsi="GHEA Grapalat" w:cs="Arial"/>
          <w:b/>
          <w:sz w:val="20"/>
          <w:lang w:val="hy-AM"/>
        </w:rPr>
        <w:t xml:space="preserve"> </w:t>
      </w:r>
      <w:r w:rsidRPr="00976578">
        <w:rPr>
          <w:rFonts w:ascii="GHEA Grapalat" w:hAnsi="GHEA Grapalat" w:cs="Sylfaen"/>
          <w:b/>
          <w:sz w:val="20"/>
          <w:lang w:val="hy-AM"/>
        </w:rPr>
        <w:t>ԿԱՐԳԸ</w:t>
      </w:r>
    </w:p>
    <w:p w14:paraId="223F1EE5" w14:textId="77777777" w:rsidR="000E16AA" w:rsidRPr="00976578" w:rsidRDefault="000E16AA" w:rsidP="00976578">
      <w:pPr>
        <w:spacing w:after="0"/>
        <w:jc w:val="center"/>
        <w:rPr>
          <w:rFonts w:ascii="GHEA Grapalat" w:hAnsi="GHEA Grapalat"/>
          <w:b/>
          <w:sz w:val="20"/>
          <w:lang w:val="hy-AM"/>
        </w:rPr>
      </w:pPr>
      <w:r w:rsidRPr="00976578">
        <w:rPr>
          <w:rFonts w:ascii="GHEA Grapalat" w:hAnsi="GHEA Grapalat"/>
          <w:b/>
          <w:sz w:val="20"/>
          <w:lang w:val="hy-AM"/>
        </w:rPr>
        <w:t xml:space="preserve">  </w:t>
      </w:r>
    </w:p>
    <w:p w14:paraId="6A9106B0"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sz w:val="20"/>
          <w:lang w:val="hy-AM"/>
        </w:rPr>
        <w:t>4</w:t>
      </w:r>
      <w:r w:rsidRPr="00976578">
        <w:rPr>
          <w:rFonts w:ascii="GHEA Grapalat" w:hAnsi="GHEA Grapalat" w:cs="Sylfaen"/>
          <w:sz w:val="20"/>
          <w:lang w:val="hy-AM"/>
        </w:rPr>
        <w:t>.1 Սույն</w:t>
      </w:r>
      <w:r w:rsidRPr="00976578">
        <w:rPr>
          <w:rFonts w:ascii="GHEA Grapalat" w:hAnsi="GHEA Grapalat" w:cs="Sylfaen"/>
          <w:sz w:val="20"/>
          <w:lang w:val="af-ZA"/>
        </w:rPr>
        <w:t xml:space="preserve"> </w:t>
      </w:r>
      <w:r w:rsidRPr="00976578">
        <w:rPr>
          <w:rFonts w:ascii="GHEA Grapalat" w:hAnsi="GHEA Grapalat" w:cs="Sylfaen"/>
          <w:sz w:val="20"/>
          <w:lang w:val="hy-AM"/>
        </w:rPr>
        <w:t>ընթացակարգին</w:t>
      </w:r>
      <w:r w:rsidRPr="00976578">
        <w:rPr>
          <w:rFonts w:ascii="GHEA Grapalat" w:hAnsi="GHEA Grapalat" w:cs="Sylfaen"/>
          <w:sz w:val="20"/>
          <w:lang w:val="af-ZA"/>
        </w:rPr>
        <w:t xml:space="preserve"> </w:t>
      </w:r>
      <w:r w:rsidRPr="00976578">
        <w:rPr>
          <w:rFonts w:ascii="GHEA Grapalat" w:hAnsi="GHEA Grapalat" w:cs="Sylfaen"/>
          <w:sz w:val="20"/>
          <w:lang w:val="hy-AM"/>
        </w:rPr>
        <w:t>մասնակցելու</w:t>
      </w:r>
      <w:r w:rsidRPr="00976578">
        <w:rPr>
          <w:rFonts w:ascii="GHEA Grapalat" w:hAnsi="GHEA Grapalat" w:cs="Sylfaen"/>
          <w:sz w:val="20"/>
          <w:lang w:val="af-ZA"/>
        </w:rPr>
        <w:t xml:space="preserve"> </w:t>
      </w:r>
      <w:r w:rsidRPr="00976578">
        <w:rPr>
          <w:rFonts w:ascii="GHEA Grapalat" w:hAnsi="GHEA Grapalat" w:cs="Sylfaen"/>
          <w:sz w:val="20"/>
          <w:lang w:val="hy-AM"/>
        </w:rPr>
        <w:t>համար</w:t>
      </w:r>
      <w:r w:rsidRPr="00976578">
        <w:rPr>
          <w:rFonts w:ascii="GHEA Grapalat" w:hAnsi="GHEA Grapalat" w:cs="Sylfaen"/>
          <w:sz w:val="20"/>
          <w:lang w:val="af-ZA"/>
        </w:rPr>
        <w:t xml:space="preserve"> </w:t>
      </w:r>
      <w:r w:rsidRPr="00976578">
        <w:rPr>
          <w:rFonts w:ascii="GHEA Grapalat" w:hAnsi="GHEA Grapalat" w:cs="Sylfaen"/>
          <w:sz w:val="20"/>
          <w:lang w:val="hy-AM"/>
        </w:rPr>
        <w:t>մասնակիցը</w:t>
      </w:r>
      <w:r w:rsidRPr="00976578">
        <w:rPr>
          <w:rFonts w:ascii="GHEA Grapalat" w:hAnsi="GHEA Grapalat" w:cs="Sylfaen"/>
          <w:sz w:val="20"/>
          <w:lang w:val="af-ZA"/>
        </w:rPr>
        <w:t xml:space="preserve"> </w:t>
      </w:r>
      <w:r w:rsidRPr="00976578">
        <w:rPr>
          <w:rFonts w:ascii="GHEA Grapalat" w:hAnsi="GHEA Grapalat" w:cs="Sylfaen"/>
          <w:sz w:val="20"/>
          <w:lang w:val="hy-AM"/>
        </w:rPr>
        <w:t>հանձնաժողովին</w:t>
      </w:r>
      <w:r w:rsidRPr="00976578">
        <w:rPr>
          <w:rFonts w:ascii="GHEA Grapalat" w:hAnsi="GHEA Grapalat" w:cs="Sylfaen"/>
          <w:sz w:val="20"/>
          <w:lang w:val="af-ZA"/>
        </w:rPr>
        <w:t xml:space="preserve"> </w:t>
      </w:r>
      <w:r w:rsidRPr="00976578">
        <w:rPr>
          <w:rFonts w:ascii="GHEA Grapalat" w:hAnsi="GHEA Grapalat" w:cs="Sylfaen"/>
          <w:sz w:val="20"/>
          <w:lang w:val="hy-AM"/>
        </w:rPr>
        <w:t>ներկայացնում</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lang w:val="hy-AM"/>
        </w:rPr>
        <w:t>հայտ</w:t>
      </w:r>
      <w:r w:rsidRPr="00976578">
        <w:rPr>
          <w:rFonts w:ascii="GHEA Grapalat" w:hAnsi="GHEA Grapalat" w:cs="Tahoma"/>
          <w:sz w:val="20"/>
          <w:lang w:val="hy-AM"/>
        </w:rPr>
        <w:t>։</w:t>
      </w:r>
      <w:r w:rsidRPr="00976578">
        <w:rPr>
          <w:rFonts w:ascii="GHEA Grapalat" w:hAnsi="GHEA Grapalat"/>
          <w:sz w:val="20"/>
          <w:lang w:val="af-ZA"/>
        </w:rPr>
        <w:t xml:space="preserve"> </w:t>
      </w:r>
      <w:r w:rsidRPr="00976578">
        <w:rPr>
          <w:rFonts w:ascii="GHEA Grapalat" w:hAnsi="GHEA Grapalat" w:cs="Sylfaen"/>
          <w:sz w:val="20"/>
        </w:rPr>
        <w:t>Հայտը</w:t>
      </w:r>
      <w:r w:rsidRPr="00976578">
        <w:rPr>
          <w:rFonts w:ascii="GHEA Grapalat" w:hAnsi="GHEA Grapalat" w:cs="Sylfaen"/>
          <w:sz w:val="20"/>
          <w:lang w:val="af-ZA"/>
        </w:rPr>
        <w:t xml:space="preserve"> </w:t>
      </w:r>
      <w:r w:rsidRPr="00976578">
        <w:rPr>
          <w:rFonts w:ascii="GHEA Grapalat" w:hAnsi="GHEA Grapalat" w:cs="Sylfaen"/>
          <w:sz w:val="20"/>
        </w:rPr>
        <w:t>սույն</w:t>
      </w:r>
      <w:r w:rsidRPr="00976578">
        <w:rPr>
          <w:rFonts w:ascii="GHEA Grapalat" w:hAnsi="GHEA Grapalat" w:cs="Sylfaen"/>
          <w:sz w:val="20"/>
          <w:lang w:val="af-ZA"/>
        </w:rPr>
        <w:t xml:space="preserve"> </w:t>
      </w:r>
      <w:r w:rsidRPr="00976578">
        <w:rPr>
          <w:rFonts w:ascii="GHEA Grapalat" w:hAnsi="GHEA Grapalat" w:cs="Sylfaen"/>
          <w:sz w:val="20"/>
        </w:rPr>
        <w:t>հրավերի</w:t>
      </w:r>
      <w:r w:rsidRPr="00976578">
        <w:rPr>
          <w:rFonts w:ascii="GHEA Grapalat" w:hAnsi="GHEA Grapalat" w:cs="Sylfaen"/>
          <w:sz w:val="20"/>
          <w:lang w:val="af-ZA"/>
        </w:rPr>
        <w:t xml:space="preserve"> </w:t>
      </w:r>
      <w:r w:rsidRPr="00976578">
        <w:rPr>
          <w:rFonts w:ascii="GHEA Grapalat" w:hAnsi="GHEA Grapalat" w:cs="Sylfaen"/>
          <w:sz w:val="20"/>
          <w:lang w:val="hy-AM"/>
        </w:rPr>
        <w:t>հիման վրա մասնակցի կողմից ներկայացվող առաջարկն է:</w:t>
      </w:r>
    </w:p>
    <w:p w14:paraId="58BA836D"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Մասնակիցը կարող է հայտ ներկայացնել ինչպես յուրաքանչյուր չափաբաժնի, այնպես էլ մի քանի կամ բոլոր չափաբաժինների համար։  </w:t>
      </w:r>
    </w:p>
    <w:p w14:paraId="0650BF3F"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Հայտը ներկայացվում է մինչև դրա համար սույն հրավերով սահմանված ժամկետի ավարտը։</w:t>
      </w:r>
    </w:p>
    <w:p w14:paraId="62C594C6"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Հայտի պատրաստման կարգը նկարագրված է սույն հրավերի 2-րդ մասում` գնանշման հարցման հայտերը պատրաստելու հրահանգում։</w:t>
      </w:r>
    </w:p>
    <w:p w14:paraId="50E9554F" w14:textId="4FC6C49D"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7D03C5" w:rsidRPr="00976578">
        <w:rPr>
          <w:rFonts w:ascii="GHEA Grapalat" w:hAnsi="GHEA Grapalat" w:cs="Sylfaen"/>
          <w:sz w:val="20"/>
          <w:lang w:val="hy-AM"/>
        </w:rPr>
        <w:t>10:00</w:t>
      </w:r>
      <w:r w:rsidRPr="00976578">
        <w:rPr>
          <w:rFonts w:ascii="GHEA Grapalat" w:hAnsi="GHEA Grapalat" w:cs="Sylfaen"/>
          <w:sz w:val="20"/>
          <w:lang w:val="hy-AM"/>
        </w:rPr>
        <w:t>»-ն, «ՀՀ, ք. Երևան, Բյուզանդի 1/3, 205 սենյակ» հասցեով:</w:t>
      </w:r>
    </w:p>
    <w:p w14:paraId="227A8853" w14:textId="75F4A662"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Ընթացակարգի հայտերը ստանում և հայտերի գրանցամատյանում գրանցում է հանձնաժողովի քարտուղար </w:t>
      </w:r>
      <w:r w:rsidR="00122CE4" w:rsidRPr="00976578">
        <w:rPr>
          <w:rFonts w:ascii="GHEA Grapalat" w:hAnsi="GHEA Grapalat" w:cs="Sylfaen"/>
          <w:sz w:val="20"/>
          <w:lang w:val="hy-AM"/>
        </w:rPr>
        <w:t>Մ. Ղազարյանը</w:t>
      </w:r>
      <w:r w:rsidRPr="00976578">
        <w:rPr>
          <w:rFonts w:ascii="GHEA Grapalat" w:hAnsi="GHEA Grapalat" w:cs="Sylfaen"/>
          <w:sz w:val="20"/>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51CC9CB6"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4.3 Մասնակիցը հայտով ներկայացնում է`</w:t>
      </w:r>
    </w:p>
    <w:p w14:paraId="31A4D3AD" w14:textId="77777777" w:rsidR="000E16AA" w:rsidRPr="00976578" w:rsidRDefault="000E16AA" w:rsidP="00976578">
      <w:pPr>
        <w:spacing w:after="0"/>
        <w:ind w:firstLine="567"/>
        <w:jc w:val="both"/>
        <w:rPr>
          <w:rFonts w:ascii="GHEA Grapalat" w:hAnsi="GHEA Grapalat" w:cs="Sylfaen"/>
          <w:sz w:val="20"/>
          <w:lang w:val="hy-AM"/>
        </w:rPr>
      </w:pPr>
      <w:bookmarkStart w:id="0" w:name="_Hlk9261647"/>
      <w:r w:rsidRPr="00976578">
        <w:rPr>
          <w:rFonts w:ascii="GHEA Grapalat" w:hAnsi="GHEA Grapalat" w:cs="Sylfaen"/>
          <w:sz w:val="20"/>
          <w:lang w:val="hy-AM"/>
        </w:rPr>
        <w:lastRenderedPageBreak/>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1B595A5C"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ա) հավաստում սույն հրավերով սահմանված մասնակ</w:t>
      </w:r>
      <w:r w:rsidRPr="00976578">
        <w:rPr>
          <w:rFonts w:ascii="GHEA Grapalat" w:hAnsi="GHEA Grapalat" w:cs="Sylfaen"/>
          <w:sz w:val="20"/>
          <w:lang w:val="hy-AM"/>
        </w:rPr>
        <w:softHyphen/>
        <w:t>ցության իրավունքի պահանջներին իր տվյալների համապատասխանության մասին.</w:t>
      </w:r>
    </w:p>
    <w:p w14:paraId="4DEC2BFA"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բ) 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785FE444"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11C50BBA" w14:textId="77777777" w:rsidR="000E16AA" w:rsidRPr="00976578" w:rsidRDefault="000E16AA" w:rsidP="00976578">
      <w:pPr>
        <w:spacing w:after="0"/>
        <w:ind w:firstLine="567"/>
        <w:jc w:val="both"/>
        <w:rPr>
          <w:rFonts w:ascii="GHEA Grapalat" w:hAnsi="GHEA Grapalat" w:cs="Sylfaen"/>
          <w:sz w:val="20"/>
          <w:lang w:val="hy-AM"/>
        </w:rPr>
      </w:pPr>
      <w:bookmarkStart w:id="1" w:name="_Hlk9261892"/>
      <w:bookmarkEnd w:id="0"/>
      <w:r w:rsidRPr="00976578">
        <w:rPr>
          <w:rFonts w:ascii="GHEA Grapalat" w:hAnsi="GHEA Grapalat" w:cs="Sylfaen"/>
          <w:sz w:val="20"/>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F5F9E55"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xml:space="preserve">ե)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 Ընդ որում եթե մասնակիցը հայտարարվում է ըտրված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 </w:t>
      </w:r>
    </w:p>
    <w:bookmarkEnd w:id="1"/>
    <w:p w14:paraId="224A12D3"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2) իր կողմից հաստատված գնային առաջարկ.</w:t>
      </w:r>
    </w:p>
    <w:p w14:paraId="0EC0EA5E"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4) գործակալության պայմանագրի պատճենը և դրա կողմ հանդիսացող անձի տվյալները,  եթե կնքվելիք պայմանագիրն իրականացվելու է գործակալության միջոցով:</w:t>
      </w:r>
    </w:p>
    <w:p w14:paraId="19EBD717" w14:textId="77777777" w:rsidR="000E16AA" w:rsidRPr="00976578" w:rsidRDefault="000E16AA" w:rsidP="00976578">
      <w:pPr>
        <w:pStyle w:val="norm"/>
        <w:spacing w:line="240" w:lineRule="auto"/>
        <w:rPr>
          <w:rFonts w:ascii="GHEA Grapalat" w:hAnsi="GHEA Grapalat" w:cs="Sylfaen"/>
          <w:sz w:val="20"/>
          <w:szCs w:val="24"/>
          <w:lang w:val="hy-AM" w:eastAsia="en-US"/>
        </w:rPr>
      </w:pPr>
      <w:r w:rsidRPr="00976578">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A75704" w14:textId="77777777" w:rsidR="000E16AA" w:rsidRPr="00976578" w:rsidRDefault="000E16AA" w:rsidP="00976578">
      <w:pPr>
        <w:pStyle w:val="norm"/>
        <w:spacing w:line="240" w:lineRule="auto"/>
        <w:rPr>
          <w:rFonts w:ascii="GHEA Grapalat" w:hAnsi="GHEA Grapalat" w:cs="Sylfaen"/>
          <w:sz w:val="20"/>
          <w:szCs w:val="24"/>
          <w:lang w:val="hy-AM" w:eastAsia="en-US"/>
        </w:rPr>
      </w:pPr>
      <w:bookmarkStart w:id="2" w:name="_Hlk9262052"/>
      <w:r w:rsidRPr="0097657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9C1D6C5" w14:textId="77777777" w:rsidR="000E16AA" w:rsidRPr="00976578" w:rsidRDefault="000E16AA" w:rsidP="00976578">
      <w:pPr>
        <w:pStyle w:val="norm"/>
        <w:numPr>
          <w:ilvl w:val="0"/>
          <w:numId w:val="5"/>
        </w:numPr>
        <w:spacing w:line="240" w:lineRule="auto"/>
        <w:ind w:left="0" w:firstLine="810"/>
        <w:rPr>
          <w:rFonts w:ascii="GHEA Grapalat" w:hAnsi="GHEA Grapalat" w:cs="Sylfaen"/>
          <w:sz w:val="20"/>
          <w:szCs w:val="24"/>
          <w:lang w:val="hy-AM" w:eastAsia="en-US"/>
        </w:rPr>
      </w:pPr>
      <w:r w:rsidRPr="0097657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C5924BF" w14:textId="77777777" w:rsidR="000E16AA" w:rsidRPr="00976578" w:rsidRDefault="000E16AA" w:rsidP="00976578">
      <w:pPr>
        <w:pStyle w:val="norm"/>
        <w:numPr>
          <w:ilvl w:val="0"/>
          <w:numId w:val="5"/>
        </w:numPr>
        <w:spacing w:line="240" w:lineRule="auto"/>
        <w:ind w:left="0" w:firstLine="810"/>
        <w:rPr>
          <w:rFonts w:ascii="GHEA Grapalat" w:hAnsi="GHEA Grapalat" w:cs="Sylfaen"/>
          <w:sz w:val="20"/>
          <w:szCs w:val="24"/>
          <w:lang w:val="hy-AM" w:eastAsia="en-US"/>
        </w:rPr>
      </w:pPr>
      <w:r w:rsidRPr="0097657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
    <w:p w14:paraId="62E3A3C7" w14:textId="77777777" w:rsidR="000E16AA" w:rsidRPr="00976578" w:rsidRDefault="000E16AA" w:rsidP="00976578">
      <w:pPr>
        <w:pStyle w:val="norm"/>
        <w:spacing w:line="240" w:lineRule="auto"/>
        <w:rPr>
          <w:rFonts w:ascii="GHEA Grapalat" w:hAnsi="GHEA Grapalat" w:cs="Sylfaen"/>
          <w:sz w:val="20"/>
          <w:szCs w:val="24"/>
          <w:lang w:val="hy-AM" w:eastAsia="en-US"/>
        </w:rPr>
      </w:pPr>
    </w:p>
    <w:p w14:paraId="520EF4D0" w14:textId="77777777" w:rsidR="000E16AA" w:rsidRPr="00976578" w:rsidRDefault="000E16AA" w:rsidP="00976578">
      <w:pPr>
        <w:spacing w:after="0"/>
        <w:jc w:val="center"/>
        <w:rPr>
          <w:rFonts w:ascii="GHEA Grapalat" w:hAnsi="GHEA Grapalat" w:cs="Arial"/>
          <w:b/>
          <w:sz w:val="20"/>
          <w:lang w:val="es-ES"/>
        </w:rPr>
      </w:pPr>
      <w:r w:rsidRPr="00976578">
        <w:rPr>
          <w:rFonts w:ascii="GHEA Grapalat" w:hAnsi="GHEA Grapalat"/>
          <w:b/>
          <w:sz w:val="20"/>
          <w:lang w:val="es-ES"/>
        </w:rPr>
        <w:t xml:space="preserve">5.   </w:t>
      </w:r>
      <w:r w:rsidRPr="00976578">
        <w:rPr>
          <w:rFonts w:ascii="GHEA Grapalat" w:hAnsi="GHEA Grapalat" w:cs="Sylfaen"/>
          <w:b/>
          <w:sz w:val="20"/>
          <w:lang w:val="es-ES"/>
        </w:rPr>
        <w:t>ՀԱՅՏԻ</w:t>
      </w:r>
      <w:r w:rsidRPr="00976578">
        <w:rPr>
          <w:rFonts w:ascii="GHEA Grapalat" w:hAnsi="GHEA Grapalat" w:cs="Arial"/>
          <w:b/>
          <w:sz w:val="20"/>
          <w:lang w:val="es-ES"/>
        </w:rPr>
        <w:t xml:space="preserve"> </w:t>
      </w:r>
      <w:r w:rsidRPr="00976578">
        <w:rPr>
          <w:rFonts w:ascii="GHEA Grapalat" w:hAnsi="GHEA Grapalat" w:cs="Sylfaen"/>
          <w:b/>
          <w:sz w:val="20"/>
          <w:lang w:val="es-ES"/>
        </w:rPr>
        <w:t>ԳՆԱՅԻՆ</w:t>
      </w:r>
      <w:r w:rsidRPr="00976578">
        <w:rPr>
          <w:rFonts w:ascii="GHEA Grapalat" w:hAnsi="GHEA Grapalat" w:cs="Arial"/>
          <w:b/>
          <w:sz w:val="20"/>
          <w:lang w:val="es-ES"/>
        </w:rPr>
        <w:t xml:space="preserve"> </w:t>
      </w:r>
      <w:r w:rsidRPr="00976578">
        <w:rPr>
          <w:rFonts w:ascii="GHEA Grapalat" w:hAnsi="GHEA Grapalat" w:cs="Sylfaen"/>
          <w:b/>
          <w:sz w:val="20"/>
          <w:lang w:val="es-ES"/>
        </w:rPr>
        <w:t>ԱՌԱՋԱՐԿԸ</w:t>
      </w:r>
      <w:r w:rsidRPr="00976578">
        <w:rPr>
          <w:rFonts w:ascii="GHEA Grapalat" w:hAnsi="GHEA Grapalat" w:cs="Arial"/>
          <w:b/>
          <w:sz w:val="20"/>
          <w:lang w:val="es-ES"/>
        </w:rPr>
        <w:t xml:space="preserve"> </w:t>
      </w:r>
    </w:p>
    <w:p w14:paraId="22D2C281" w14:textId="77777777" w:rsidR="000E16AA" w:rsidRPr="00976578" w:rsidRDefault="000E16AA" w:rsidP="00976578">
      <w:pPr>
        <w:spacing w:after="0"/>
        <w:jc w:val="center"/>
        <w:rPr>
          <w:rFonts w:ascii="GHEA Grapalat" w:hAnsi="GHEA Grapalat" w:cs="Arial"/>
          <w:b/>
          <w:sz w:val="20"/>
          <w:lang w:val="es-ES"/>
        </w:rPr>
      </w:pPr>
    </w:p>
    <w:p w14:paraId="0A7C9AC5" w14:textId="77777777" w:rsidR="000E16AA" w:rsidRPr="00976578" w:rsidRDefault="000E16AA" w:rsidP="00976578">
      <w:pPr>
        <w:spacing w:after="0"/>
        <w:ind w:firstLine="567"/>
        <w:jc w:val="both"/>
        <w:rPr>
          <w:rFonts w:ascii="GHEA Grapalat" w:hAnsi="GHEA Grapalat"/>
          <w:sz w:val="20"/>
          <w:lang w:val="es-ES"/>
        </w:rPr>
      </w:pPr>
      <w:r w:rsidRPr="00976578">
        <w:rPr>
          <w:rFonts w:ascii="GHEA Grapalat" w:hAnsi="GHEA Grapalat" w:cs="Sylfaen"/>
          <w:sz w:val="20"/>
          <w:lang w:val="es-ES"/>
        </w:rPr>
        <w:t xml:space="preserve">5.1 </w:t>
      </w:r>
      <w:r w:rsidRPr="00976578">
        <w:rPr>
          <w:rFonts w:ascii="GHEA Grapalat" w:hAnsi="GHEA Grapalat" w:cs="Sylfaen"/>
          <w:sz w:val="20"/>
          <w:lang w:val="hy-AM"/>
        </w:rPr>
        <w:t>Առաջարկվող</w:t>
      </w:r>
      <w:r w:rsidRPr="00976578">
        <w:rPr>
          <w:rFonts w:ascii="GHEA Grapalat" w:hAnsi="GHEA Grapalat" w:cs="Sylfaen"/>
          <w:sz w:val="20"/>
          <w:lang w:val="es-ES"/>
        </w:rPr>
        <w:t xml:space="preserve"> </w:t>
      </w:r>
      <w:r w:rsidRPr="00976578">
        <w:rPr>
          <w:rFonts w:ascii="GHEA Grapalat" w:hAnsi="GHEA Grapalat" w:cs="Sylfaen"/>
          <w:sz w:val="20"/>
          <w:lang w:val="hy-AM"/>
        </w:rPr>
        <w:t>գինը</w:t>
      </w:r>
      <w:r w:rsidRPr="00976578">
        <w:rPr>
          <w:rFonts w:ascii="GHEA Grapalat" w:hAnsi="GHEA Grapalat" w:cs="Sylfaen"/>
          <w:sz w:val="20"/>
          <w:lang w:val="es-ES"/>
        </w:rPr>
        <w:t xml:space="preserve"> ծառայության </w:t>
      </w:r>
      <w:r w:rsidRPr="00976578">
        <w:rPr>
          <w:rFonts w:ascii="GHEA Grapalat" w:hAnsi="GHEA Grapalat" w:cs="Sylfaen"/>
          <w:sz w:val="20"/>
          <w:lang w:val="hy-AM"/>
        </w:rPr>
        <w:t>արժեքից</w:t>
      </w:r>
      <w:r w:rsidRPr="00976578">
        <w:rPr>
          <w:rFonts w:ascii="GHEA Grapalat" w:hAnsi="GHEA Grapalat" w:cs="Sylfaen"/>
          <w:sz w:val="20"/>
          <w:lang w:val="es-ES"/>
        </w:rPr>
        <w:t xml:space="preserve"> </w:t>
      </w:r>
      <w:r w:rsidRPr="00976578">
        <w:rPr>
          <w:rFonts w:ascii="GHEA Grapalat" w:hAnsi="GHEA Grapalat" w:cs="Sylfaen"/>
          <w:sz w:val="20"/>
          <w:lang w:val="hy-AM"/>
        </w:rPr>
        <w:t>բացի</w:t>
      </w:r>
      <w:r w:rsidRPr="00976578">
        <w:rPr>
          <w:rFonts w:ascii="GHEA Grapalat" w:hAnsi="GHEA Grapalat" w:cs="Sylfaen"/>
          <w:sz w:val="20"/>
          <w:lang w:val="es-ES"/>
        </w:rPr>
        <w:t xml:space="preserve"> </w:t>
      </w:r>
      <w:r w:rsidRPr="00976578">
        <w:rPr>
          <w:rFonts w:ascii="GHEA Grapalat" w:hAnsi="GHEA Grapalat" w:cs="Sylfaen"/>
          <w:sz w:val="20"/>
          <w:lang w:val="hy-AM"/>
        </w:rPr>
        <w:t>ներառում</w:t>
      </w:r>
      <w:r w:rsidRPr="00976578">
        <w:rPr>
          <w:rFonts w:ascii="GHEA Grapalat" w:hAnsi="GHEA Grapalat" w:cs="Sylfaen"/>
          <w:sz w:val="20"/>
          <w:lang w:val="es-ES"/>
        </w:rPr>
        <w:t xml:space="preserve"> </w:t>
      </w:r>
      <w:r w:rsidRPr="00976578">
        <w:rPr>
          <w:rFonts w:ascii="GHEA Grapalat" w:hAnsi="GHEA Grapalat" w:cs="Sylfaen"/>
          <w:sz w:val="20"/>
          <w:lang w:val="hy-AM"/>
        </w:rPr>
        <w:t>է</w:t>
      </w:r>
      <w:r w:rsidRPr="00976578">
        <w:rPr>
          <w:rFonts w:ascii="GHEA Grapalat" w:hAnsi="GHEA Grapalat" w:cs="Sylfaen"/>
          <w:sz w:val="20"/>
          <w:lang w:val="es-ES"/>
        </w:rPr>
        <w:t xml:space="preserve"> </w:t>
      </w:r>
      <w:r w:rsidRPr="00976578">
        <w:rPr>
          <w:rFonts w:ascii="GHEA Grapalat" w:hAnsi="GHEA Grapalat" w:cs="Sylfaen"/>
          <w:sz w:val="20"/>
          <w:lang w:val="hy-AM"/>
        </w:rPr>
        <w:t>փոխադրման</w:t>
      </w:r>
      <w:r w:rsidRPr="00976578">
        <w:rPr>
          <w:rFonts w:ascii="GHEA Grapalat" w:hAnsi="GHEA Grapalat" w:cs="Sylfaen"/>
          <w:sz w:val="20"/>
          <w:lang w:val="es-ES"/>
        </w:rPr>
        <w:t xml:space="preserve">, </w:t>
      </w:r>
      <w:r w:rsidRPr="00976578">
        <w:rPr>
          <w:rFonts w:ascii="GHEA Grapalat" w:hAnsi="GHEA Grapalat" w:cs="Sylfaen"/>
          <w:sz w:val="20"/>
          <w:lang w:val="hy-AM"/>
        </w:rPr>
        <w:t>ապահովագրման</w:t>
      </w:r>
      <w:r w:rsidRPr="00976578">
        <w:rPr>
          <w:rFonts w:ascii="GHEA Grapalat" w:hAnsi="GHEA Grapalat" w:cs="Sylfaen"/>
          <w:sz w:val="20"/>
          <w:lang w:val="es-ES"/>
        </w:rPr>
        <w:t xml:space="preserve">, </w:t>
      </w:r>
      <w:r w:rsidRPr="00976578">
        <w:rPr>
          <w:rFonts w:ascii="GHEA Grapalat" w:hAnsi="GHEA Grapalat" w:cs="Sylfaen"/>
          <w:sz w:val="20"/>
          <w:lang w:val="hy-AM"/>
        </w:rPr>
        <w:t>տուրքերի</w:t>
      </w:r>
      <w:r w:rsidRPr="00976578">
        <w:rPr>
          <w:rFonts w:ascii="GHEA Grapalat" w:hAnsi="GHEA Grapalat" w:cs="Sylfaen"/>
          <w:sz w:val="20"/>
          <w:lang w:val="es-ES"/>
        </w:rPr>
        <w:t xml:space="preserve">, </w:t>
      </w:r>
      <w:r w:rsidRPr="00976578">
        <w:rPr>
          <w:rFonts w:ascii="GHEA Grapalat" w:hAnsi="GHEA Grapalat" w:cs="Sylfaen"/>
          <w:sz w:val="20"/>
          <w:lang w:val="hy-AM"/>
        </w:rPr>
        <w:t>հարկերի</w:t>
      </w:r>
      <w:r w:rsidRPr="00976578">
        <w:rPr>
          <w:rFonts w:ascii="GHEA Grapalat" w:hAnsi="GHEA Grapalat" w:cs="Sylfaen"/>
          <w:sz w:val="20"/>
          <w:lang w:val="es-ES"/>
        </w:rPr>
        <w:t xml:space="preserve">, </w:t>
      </w:r>
      <w:r w:rsidRPr="00976578">
        <w:rPr>
          <w:rFonts w:ascii="GHEA Grapalat" w:hAnsi="GHEA Grapalat" w:cs="Sylfaen"/>
          <w:sz w:val="20"/>
          <w:lang w:val="hy-AM"/>
        </w:rPr>
        <w:t>այլ</w:t>
      </w:r>
      <w:r w:rsidRPr="00976578">
        <w:rPr>
          <w:rFonts w:ascii="GHEA Grapalat" w:hAnsi="GHEA Grapalat" w:cs="Sylfaen"/>
          <w:sz w:val="20"/>
          <w:lang w:val="es-ES"/>
        </w:rPr>
        <w:t xml:space="preserve"> </w:t>
      </w:r>
      <w:r w:rsidRPr="00976578">
        <w:rPr>
          <w:rFonts w:ascii="GHEA Grapalat" w:hAnsi="GHEA Grapalat" w:cs="Sylfaen"/>
          <w:sz w:val="20"/>
          <w:lang w:val="hy-AM"/>
        </w:rPr>
        <w:t>վճարումների</w:t>
      </w:r>
      <w:r w:rsidRPr="00976578">
        <w:rPr>
          <w:rFonts w:ascii="GHEA Grapalat" w:hAnsi="GHEA Grapalat" w:cs="Sylfaen"/>
          <w:sz w:val="20"/>
          <w:lang w:val="es-ES"/>
        </w:rPr>
        <w:t xml:space="preserve"> </w:t>
      </w:r>
      <w:r w:rsidRPr="00976578">
        <w:rPr>
          <w:rFonts w:ascii="GHEA Grapalat" w:hAnsi="GHEA Grapalat" w:cs="Sylfaen"/>
          <w:sz w:val="20"/>
          <w:lang w:val="hy-AM"/>
        </w:rPr>
        <w:t>գծով</w:t>
      </w:r>
      <w:r w:rsidRPr="00976578">
        <w:rPr>
          <w:rFonts w:ascii="GHEA Grapalat" w:hAnsi="GHEA Grapalat" w:cs="Sylfaen"/>
          <w:sz w:val="20"/>
          <w:lang w:val="es-ES"/>
        </w:rPr>
        <w:t xml:space="preserve"> </w:t>
      </w:r>
      <w:r w:rsidRPr="00976578">
        <w:rPr>
          <w:rFonts w:ascii="GHEA Grapalat" w:hAnsi="GHEA Grapalat" w:cs="Sylfaen"/>
          <w:sz w:val="20"/>
          <w:lang w:val="hy-AM"/>
        </w:rPr>
        <w:t>ծախսերը</w:t>
      </w:r>
      <w:r w:rsidRPr="00976578">
        <w:rPr>
          <w:rFonts w:ascii="GHEA Grapalat" w:hAnsi="GHEA Grapalat" w:cs="Sylfaen"/>
          <w:sz w:val="20"/>
          <w:lang w:val="es-ES"/>
        </w:rPr>
        <w:t xml:space="preserve"> </w:t>
      </w:r>
      <w:r w:rsidRPr="00976578">
        <w:rPr>
          <w:rFonts w:ascii="GHEA Grapalat" w:hAnsi="GHEA Grapalat" w:cs="Sylfaen"/>
          <w:sz w:val="20"/>
          <w:lang w:val="hy-AM"/>
        </w:rPr>
        <w:t>և</w:t>
      </w:r>
      <w:r w:rsidRPr="00976578">
        <w:rPr>
          <w:rFonts w:ascii="GHEA Grapalat" w:hAnsi="GHEA Grapalat" w:cs="Sylfaen"/>
          <w:sz w:val="20"/>
          <w:lang w:val="es-ES"/>
        </w:rPr>
        <w:t xml:space="preserve"> </w:t>
      </w:r>
      <w:r w:rsidRPr="00976578">
        <w:rPr>
          <w:rFonts w:ascii="GHEA Grapalat" w:hAnsi="GHEA Grapalat" w:cs="Sylfaen"/>
          <w:sz w:val="20"/>
          <w:lang w:val="hy-AM"/>
        </w:rPr>
        <w:t>չի</w:t>
      </w:r>
      <w:r w:rsidRPr="00976578">
        <w:rPr>
          <w:rFonts w:ascii="GHEA Grapalat" w:hAnsi="GHEA Grapalat" w:cs="Sylfaen"/>
          <w:sz w:val="20"/>
          <w:lang w:val="es-ES"/>
        </w:rPr>
        <w:t xml:space="preserve"> </w:t>
      </w:r>
      <w:r w:rsidRPr="00976578">
        <w:rPr>
          <w:rFonts w:ascii="GHEA Grapalat" w:hAnsi="GHEA Grapalat" w:cs="Sylfaen"/>
          <w:sz w:val="20"/>
          <w:lang w:val="hy-AM"/>
        </w:rPr>
        <w:t>կարող</w:t>
      </w:r>
      <w:r w:rsidRPr="00976578">
        <w:rPr>
          <w:rFonts w:ascii="GHEA Grapalat" w:hAnsi="GHEA Grapalat" w:cs="Sylfaen"/>
          <w:sz w:val="20"/>
          <w:lang w:val="es-ES"/>
        </w:rPr>
        <w:t xml:space="preserve"> </w:t>
      </w:r>
      <w:r w:rsidRPr="00976578">
        <w:rPr>
          <w:rFonts w:ascii="GHEA Grapalat" w:hAnsi="GHEA Grapalat" w:cs="Sylfaen"/>
          <w:sz w:val="20"/>
          <w:lang w:val="hy-AM"/>
        </w:rPr>
        <w:t>պակաս</w:t>
      </w:r>
      <w:r w:rsidRPr="00976578">
        <w:rPr>
          <w:rFonts w:ascii="GHEA Grapalat" w:hAnsi="GHEA Grapalat" w:cs="Sylfaen"/>
          <w:sz w:val="20"/>
          <w:lang w:val="es-ES"/>
        </w:rPr>
        <w:t xml:space="preserve"> </w:t>
      </w:r>
      <w:r w:rsidRPr="00976578">
        <w:rPr>
          <w:rFonts w:ascii="GHEA Grapalat" w:hAnsi="GHEA Grapalat" w:cs="Sylfaen"/>
          <w:sz w:val="20"/>
          <w:lang w:val="hy-AM"/>
        </w:rPr>
        <w:t>լինել</w:t>
      </w:r>
      <w:r w:rsidRPr="00976578">
        <w:rPr>
          <w:rFonts w:ascii="GHEA Grapalat" w:hAnsi="GHEA Grapalat" w:cs="Sylfaen"/>
          <w:sz w:val="20"/>
          <w:lang w:val="es-ES"/>
        </w:rPr>
        <w:t xml:space="preserve"> </w:t>
      </w:r>
      <w:r w:rsidRPr="00976578">
        <w:rPr>
          <w:rFonts w:ascii="GHEA Grapalat" w:hAnsi="GHEA Grapalat" w:cs="Sylfaen"/>
          <w:sz w:val="20"/>
          <w:lang w:val="hy-AM"/>
        </w:rPr>
        <w:t>դրանց</w:t>
      </w:r>
      <w:r w:rsidRPr="00976578">
        <w:rPr>
          <w:rFonts w:ascii="GHEA Grapalat" w:hAnsi="GHEA Grapalat" w:cs="Sylfaen"/>
          <w:sz w:val="20"/>
          <w:lang w:val="es-ES"/>
        </w:rPr>
        <w:t xml:space="preserve"> </w:t>
      </w:r>
      <w:r w:rsidRPr="00976578">
        <w:rPr>
          <w:rFonts w:ascii="GHEA Grapalat" w:hAnsi="GHEA Grapalat" w:cs="Sylfaen"/>
          <w:sz w:val="20"/>
          <w:lang w:val="hy-AM"/>
        </w:rPr>
        <w:t>ինքնարժեքից</w:t>
      </w:r>
      <w:r w:rsidRPr="00976578">
        <w:rPr>
          <w:rFonts w:ascii="GHEA Grapalat" w:hAnsi="GHEA Grapalat" w:cs="Sylfaen"/>
          <w:sz w:val="20"/>
          <w:lang w:val="es-ES"/>
        </w:rPr>
        <w:t xml:space="preserve">: </w:t>
      </w:r>
      <w:r w:rsidRPr="00976578">
        <w:rPr>
          <w:rFonts w:ascii="GHEA Grapalat" w:hAnsi="GHEA Grapalat" w:cs="Sylfaen"/>
          <w:sz w:val="20"/>
          <w:lang w:val="hy-AM"/>
        </w:rPr>
        <w:t>Առաջարկվող</w:t>
      </w:r>
      <w:r w:rsidRPr="00976578">
        <w:rPr>
          <w:rFonts w:ascii="GHEA Grapalat" w:hAnsi="GHEA Grapalat" w:cs="Sylfaen"/>
          <w:sz w:val="20"/>
          <w:lang w:val="es-ES"/>
        </w:rPr>
        <w:t xml:space="preserve"> </w:t>
      </w:r>
      <w:proofErr w:type="gramStart"/>
      <w:r w:rsidRPr="00976578">
        <w:rPr>
          <w:rFonts w:ascii="GHEA Grapalat" w:hAnsi="GHEA Grapalat" w:cs="Sylfaen"/>
          <w:sz w:val="20"/>
          <w:lang w:val="hy-AM"/>
        </w:rPr>
        <w:t>գնի</w:t>
      </w:r>
      <w:r w:rsidRPr="00976578">
        <w:rPr>
          <w:rFonts w:ascii="GHEA Grapalat" w:hAnsi="GHEA Grapalat" w:cs="Sylfaen"/>
          <w:sz w:val="20"/>
          <w:lang w:val="es-ES"/>
        </w:rPr>
        <w:t xml:space="preserve">  </w:t>
      </w:r>
      <w:r w:rsidRPr="00976578">
        <w:rPr>
          <w:rFonts w:ascii="GHEA Grapalat" w:hAnsi="GHEA Grapalat" w:cs="Sylfaen"/>
          <w:sz w:val="20"/>
          <w:lang w:val="hy-AM"/>
        </w:rPr>
        <w:t>հաշվարկը</w:t>
      </w:r>
      <w:proofErr w:type="gramEnd"/>
      <w:r w:rsidRPr="00976578">
        <w:rPr>
          <w:rFonts w:ascii="GHEA Grapalat" w:hAnsi="GHEA Grapalat" w:cs="Sylfaen"/>
          <w:sz w:val="20"/>
          <w:lang w:val="es-ES"/>
        </w:rPr>
        <w:t xml:space="preserve"> </w:t>
      </w:r>
      <w:r w:rsidRPr="00976578">
        <w:rPr>
          <w:rFonts w:ascii="GHEA Grapalat" w:hAnsi="GHEA Grapalat" w:cs="Sylfaen"/>
          <w:sz w:val="20"/>
          <w:lang w:val="hy-AM"/>
        </w:rPr>
        <w:t>պետք</w:t>
      </w:r>
      <w:r w:rsidRPr="00976578">
        <w:rPr>
          <w:rFonts w:ascii="GHEA Grapalat" w:hAnsi="GHEA Grapalat" w:cs="Sylfaen"/>
          <w:sz w:val="20"/>
          <w:lang w:val="es-ES"/>
        </w:rPr>
        <w:t xml:space="preserve"> </w:t>
      </w:r>
      <w:r w:rsidRPr="00976578">
        <w:rPr>
          <w:rFonts w:ascii="GHEA Grapalat" w:hAnsi="GHEA Grapalat" w:cs="Sylfaen"/>
          <w:sz w:val="20"/>
          <w:lang w:val="hy-AM"/>
        </w:rPr>
        <w:t>է</w:t>
      </w:r>
      <w:r w:rsidRPr="00976578">
        <w:rPr>
          <w:rFonts w:ascii="GHEA Grapalat" w:hAnsi="GHEA Grapalat" w:cs="Sylfaen"/>
          <w:sz w:val="20"/>
          <w:lang w:val="es-ES"/>
        </w:rPr>
        <w:t xml:space="preserve"> </w:t>
      </w:r>
      <w:r w:rsidRPr="00976578">
        <w:rPr>
          <w:rFonts w:ascii="GHEA Grapalat" w:hAnsi="GHEA Grapalat" w:cs="Sylfaen"/>
          <w:sz w:val="20"/>
          <w:lang w:val="hy-AM"/>
        </w:rPr>
        <w:t>ներկայացվի</w:t>
      </w:r>
      <w:r w:rsidRPr="00976578">
        <w:rPr>
          <w:rFonts w:ascii="GHEA Grapalat" w:hAnsi="GHEA Grapalat" w:cs="Sylfaen"/>
          <w:sz w:val="20"/>
          <w:lang w:val="es-ES"/>
        </w:rPr>
        <w:t xml:space="preserve"> </w:t>
      </w:r>
      <w:r w:rsidRPr="00976578">
        <w:rPr>
          <w:rFonts w:ascii="GHEA Grapalat" w:hAnsi="GHEA Grapalat" w:cs="Sylfaen"/>
          <w:sz w:val="20"/>
          <w:lang w:val="hy-AM"/>
        </w:rPr>
        <w:t>հայտով</w:t>
      </w:r>
      <w:r w:rsidRPr="00976578">
        <w:rPr>
          <w:rFonts w:ascii="GHEA Grapalat" w:hAnsi="GHEA Grapalat"/>
          <w:sz w:val="20"/>
          <w:lang w:val="es-ES"/>
        </w:rPr>
        <w:t>:</w:t>
      </w:r>
    </w:p>
    <w:p w14:paraId="694A2B1D" w14:textId="77777777" w:rsidR="000E16AA" w:rsidRPr="00976578" w:rsidRDefault="000E16AA" w:rsidP="00976578">
      <w:pPr>
        <w:pStyle w:val="norm"/>
        <w:spacing w:line="240" w:lineRule="auto"/>
        <w:ind w:firstLine="567"/>
        <w:rPr>
          <w:rFonts w:ascii="GHEA Grapalat" w:hAnsi="GHEA Grapalat" w:cs="Sylfaen"/>
          <w:sz w:val="20"/>
          <w:szCs w:val="24"/>
          <w:lang w:val="es-ES" w:eastAsia="en-US"/>
        </w:rPr>
      </w:pPr>
      <w:r w:rsidRPr="00976578">
        <w:rPr>
          <w:rFonts w:ascii="GHEA Grapalat" w:hAnsi="GHEA Grapalat"/>
          <w:sz w:val="20"/>
          <w:lang w:val="es-ES"/>
        </w:rPr>
        <w:t>5.</w:t>
      </w:r>
      <w:r w:rsidRPr="00976578">
        <w:rPr>
          <w:rFonts w:ascii="GHEA Grapalat" w:hAnsi="GHEA Grapalat"/>
          <w:sz w:val="20"/>
          <w:lang w:val="hy-AM"/>
        </w:rPr>
        <w:t>2</w:t>
      </w:r>
      <w:r w:rsidRPr="00976578">
        <w:rPr>
          <w:rFonts w:ascii="GHEA Grapalat" w:hAnsi="GHEA Grapalat" w:cs="Sylfaen"/>
          <w:sz w:val="20"/>
          <w:lang w:val="es-ES"/>
        </w:rPr>
        <w:t xml:space="preserve"> Մ</w:t>
      </w:r>
      <w:r w:rsidRPr="00976578">
        <w:rPr>
          <w:rFonts w:ascii="GHEA Grapalat" w:hAnsi="GHEA Grapalat" w:cs="Sylfaen"/>
          <w:sz w:val="20"/>
          <w:szCs w:val="24"/>
          <w:lang w:val="hy-AM" w:eastAsia="en-US"/>
        </w:rPr>
        <w:t xml:space="preserve">ասնակիցը գնային առաջարկը ներկայացնում է </w:t>
      </w:r>
      <w:r w:rsidRPr="00976578">
        <w:rPr>
          <w:rFonts w:ascii="GHEA Grapalat" w:hAnsi="GHEA Grapalat" w:cs="Sylfaen"/>
          <w:sz w:val="20"/>
          <w:lang w:val="hy-AM"/>
        </w:rPr>
        <w:t>արժեք</w:t>
      </w:r>
      <w:r w:rsidRPr="00976578">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 </w:t>
      </w:r>
      <w:r w:rsidRPr="00976578">
        <w:rPr>
          <w:rFonts w:ascii="GHEA Grapalat" w:hAnsi="GHEA Grapalat" w:cs="Sylfaen"/>
          <w:sz w:val="20"/>
          <w:szCs w:val="24"/>
          <w:lang w:eastAsia="en-US"/>
        </w:rPr>
        <w:t>Ա</w:t>
      </w:r>
      <w:r w:rsidRPr="00976578">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76578">
        <w:rPr>
          <w:rFonts w:ascii="GHEA Grapalat" w:hAnsi="GHEA Grapalat" w:cs="Sylfaen"/>
          <w:sz w:val="20"/>
          <w:szCs w:val="24"/>
          <w:lang w:eastAsia="en-US"/>
        </w:rPr>
        <w:t>մ</w:t>
      </w:r>
      <w:r w:rsidRPr="0097657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76578">
        <w:rPr>
          <w:rFonts w:ascii="GHEA Grapalat" w:hAnsi="GHEA Grapalat" w:cs="Sylfaen"/>
          <w:sz w:val="20"/>
          <w:szCs w:val="24"/>
          <w:lang w:val="es-ES" w:eastAsia="en-US"/>
        </w:rPr>
        <w:t xml:space="preserve"> </w:t>
      </w:r>
      <w:r w:rsidRPr="00976578">
        <w:rPr>
          <w:rFonts w:ascii="GHEA Grapalat" w:hAnsi="GHEA Grapalat" w:cs="Sylfaen"/>
          <w:sz w:val="20"/>
          <w:lang w:val="ru-RU"/>
        </w:rPr>
        <w:t>ներկայաց</w:t>
      </w:r>
      <w:r w:rsidRPr="00976578">
        <w:rPr>
          <w:rFonts w:ascii="GHEA Grapalat" w:hAnsi="GHEA Grapalat" w:cs="Sylfaen"/>
          <w:sz w:val="20"/>
        </w:rPr>
        <w:t>վող</w:t>
      </w:r>
      <w:r w:rsidRPr="00976578">
        <w:rPr>
          <w:rFonts w:ascii="GHEA Grapalat" w:hAnsi="GHEA Grapalat" w:cs="Sylfaen"/>
          <w:sz w:val="20"/>
          <w:lang w:val="es-ES"/>
        </w:rPr>
        <w:t xml:space="preserve"> </w:t>
      </w:r>
      <w:r w:rsidRPr="00976578">
        <w:rPr>
          <w:rFonts w:ascii="GHEA Grapalat" w:hAnsi="GHEA Grapalat" w:cs="Sylfaen"/>
          <w:sz w:val="20"/>
          <w:lang w:val="ru-RU"/>
        </w:rPr>
        <w:t>գնային</w:t>
      </w:r>
      <w:r w:rsidRPr="00976578">
        <w:rPr>
          <w:rFonts w:ascii="GHEA Grapalat" w:hAnsi="GHEA Grapalat" w:cs="Sylfaen"/>
          <w:sz w:val="20"/>
          <w:lang w:val="es-ES"/>
        </w:rPr>
        <w:t xml:space="preserve"> </w:t>
      </w:r>
      <w:r w:rsidRPr="00976578">
        <w:rPr>
          <w:rFonts w:ascii="GHEA Grapalat" w:hAnsi="GHEA Grapalat" w:cs="Sylfaen"/>
          <w:sz w:val="20"/>
          <w:lang w:val="ru-RU"/>
        </w:rPr>
        <w:t>առաջարկում</w:t>
      </w:r>
      <w:r w:rsidRPr="0097657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76578">
        <w:rPr>
          <w:rFonts w:ascii="GHEA Grapalat" w:hAnsi="GHEA Grapalat" w:cs="Sylfaen"/>
          <w:sz w:val="20"/>
          <w:szCs w:val="24"/>
          <w:lang w:val="es-ES" w:eastAsia="en-US"/>
        </w:rPr>
        <w:t xml:space="preserve"> Ընդ որում՝</w:t>
      </w:r>
    </w:p>
    <w:p w14:paraId="7DDD5CF0" w14:textId="77777777" w:rsidR="001B255E" w:rsidRPr="00976578" w:rsidRDefault="001B255E" w:rsidP="00976578">
      <w:pPr>
        <w:pStyle w:val="norm"/>
        <w:spacing w:line="240" w:lineRule="auto"/>
        <w:ind w:firstLine="567"/>
        <w:rPr>
          <w:rFonts w:ascii="GHEA Grapalat" w:hAnsi="GHEA Grapalat" w:cs="Sylfaen"/>
          <w:sz w:val="20"/>
          <w:szCs w:val="24"/>
          <w:lang w:val="es-ES" w:eastAsia="en-US"/>
        </w:rPr>
      </w:pPr>
      <w:r w:rsidRPr="00976578">
        <w:rPr>
          <w:rFonts w:ascii="GHEA Grapalat" w:hAnsi="GHEA Grapalat" w:cs="Sylfaen"/>
          <w:sz w:val="20"/>
          <w:szCs w:val="24"/>
          <w:lang w:eastAsia="en-US"/>
        </w:rPr>
        <w:lastRenderedPageBreak/>
        <w:t>ա</w:t>
      </w:r>
      <w:r w:rsidRPr="00976578">
        <w:rPr>
          <w:rFonts w:ascii="GHEA Grapalat" w:hAnsi="GHEA Grapalat" w:cs="Sylfaen"/>
          <w:sz w:val="20"/>
          <w:szCs w:val="24"/>
          <w:lang w:val="es-ES" w:eastAsia="en-US"/>
        </w:rPr>
        <w:t xml:space="preserve">) </w:t>
      </w:r>
      <w:proofErr w:type="gramStart"/>
      <w:r w:rsidRPr="00976578">
        <w:rPr>
          <w:rFonts w:ascii="GHEA Grapalat" w:hAnsi="GHEA Grapalat" w:cs="Sylfaen"/>
          <w:sz w:val="20"/>
          <w:szCs w:val="24"/>
          <w:lang w:eastAsia="en-US"/>
        </w:rPr>
        <w:t>մ</w:t>
      </w:r>
      <w:r w:rsidRPr="00976578">
        <w:rPr>
          <w:rFonts w:ascii="GHEA Grapalat" w:hAnsi="GHEA Grapalat" w:cs="Sylfaen"/>
          <w:sz w:val="20"/>
          <w:szCs w:val="24"/>
          <w:lang w:val="hy-AM" w:eastAsia="en-US"/>
        </w:rPr>
        <w:t>ասնակիցների</w:t>
      </w:r>
      <w:proofErr w:type="gramEnd"/>
      <w:r w:rsidRPr="00976578">
        <w:rPr>
          <w:rFonts w:ascii="GHEA Grapalat" w:hAnsi="GHEA Grapalat" w:cs="Sylfaen"/>
          <w:sz w:val="20"/>
          <w:szCs w:val="24"/>
          <w:lang w:val="hy-AM" w:eastAsia="en-US"/>
        </w:rPr>
        <w:t xml:space="preserve"> գնային առաջարկների գնահատում</w:t>
      </w:r>
      <w:r w:rsidRPr="00976578">
        <w:rPr>
          <w:rFonts w:ascii="GHEA Grapalat" w:hAnsi="GHEA Grapalat" w:cs="Sylfaen"/>
          <w:sz w:val="20"/>
          <w:szCs w:val="24"/>
          <w:lang w:eastAsia="en-US"/>
        </w:rPr>
        <w:t>ն</w:t>
      </w:r>
      <w:r w:rsidRPr="00976578">
        <w:rPr>
          <w:rFonts w:ascii="GHEA Grapalat" w:hAnsi="GHEA Grapalat" w:cs="Sylfaen"/>
          <w:sz w:val="20"/>
          <w:szCs w:val="24"/>
          <w:lang w:val="hy-AM" w:eastAsia="en-US"/>
        </w:rPr>
        <w:t xml:space="preserve"> </w:t>
      </w:r>
      <w:r w:rsidRPr="00976578">
        <w:rPr>
          <w:rFonts w:ascii="GHEA Grapalat" w:hAnsi="GHEA Grapalat" w:cs="Sylfaen"/>
          <w:sz w:val="20"/>
          <w:szCs w:val="24"/>
          <w:lang w:eastAsia="en-US"/>
        </w:rPr>
        <w:t>ու</w:t>
      </w:r>
      <w:r w:rsidRPr="00976578">
        <w:rPr>
          <w:rFonts w:ascii="GHEA Grapalat" w:hAnsi="GHEA Grapalat" w:cs="Sylfaen"/>
          <w:sz w:val="20"/>
          <w:szCs w:val="24"/>
          <w:lang w:val="hy-AM" w:eastAsia="en-US"/>
        </w:rPr>
        <w:t xml:space="preserve"> համեմատումն իրականացվում </w:t>
      </w:r>
      <w:r w:rsidRPr="00976578">
        <w:rPr>
          <w:rFonts w:ascii="GHEA Grapalat" w:hAnsi="GHEA Grapalat" w:cs="Sylfaen"/>
          <w:sz w:val="20"/>
          <w:szCs w:val="24"/>
          <w:lang w:eastAsia="en-US"/>
        </w:rPr>
        <w:t>են</w:t>
      </w:r>
      <w:r w:rsidRPr="00976578">
        <w:rPr>
          <w:rFonts w:ascii="GHEA Grapalat" w:hAnsi="GHEA Grapalat" w:cs="Sylfaen"/>
          <w:sz w:val="20"/>
          <w:szCs w:val="24"/>
          <w:lang w:val="hy-AM" w:eastAsia="en-US"/>
        </w:rPr>
        <w:t xml:space="preserve"> առանց սույն կետում նշված հարկի գումարի հաշվարկման</w:t>
      </w:r>
      <w:r w:rsidRPr="00976578">
        <w:rPr>
          <w:rFonts w:ascii="GHEA Grapalat" w:hAnsi="GHEA Grapalat" w:cs="Sylfaen"/>
          <w:sz w:val="20"/>
          <w:szCs w:val="24"/>
          <w:lang w:val="es-ES" w:eastAsia="en-US"/>
        </w:rPr>
        <w:t>.</w:t>
      </w:r>
    </w:p>
    <w:p w14:paraId="5D64F68A" w14:textId="5D7B8C73" w:rsidR="000E16AA" w:rsidRPr="00976578" w:rsidRDefault="000E16AA" w:rsidP="00976578">
      <w:pPr>
        <w:pStyle w:val="norm"/>
        <w:spacing w:line="240" w:lineRule="auto"/>
        <w:ind w:firstLine="540"/>
        <w:rPr>
          <w:rFonts w:ascii="GHEA Grapalat" w:hAnsi="GHEA Grapalat" w:cs="Sylfaen"/>
          <w:sz w:val="20"/>
          <w:szCs w:val="24"/>
          <w:lang w:val="es-ES" w:eastAsia="en-US"/>
        </w:rPr>
      </w:pPr>
      <w:r w:rsidRPr="00976578">
        <w:rPr>
          <w:rFonts w:ascii="GHEA Grapalat" w:hAnsi="GHEA Grapalat" w:cs="Sylfaen"/>
          <w:sz w:val="20"/>
          <w:szCs w:val="24"/>
          <w:lang w:val="es-ES" w:eastAsia="en-US"/>
        </w:rPr>
        <w:t>Մ</w:t>
      </w:r>
      <w:r w:rsidRPr="00976578">
        <w:rPr>
          <w:rFonts w:ascii="GHEA Grapalat" w:hAnsi="GHEA Grapalat" w:cs="Sylfaen"/>
          <w:sz w:val="20"/>
          <w:szCs w:val="24"/>
          <w:lang w:val="hy-AM" w:eastAsia="en-US"/>
        </w:rPr>
        <w:t>ասնակիցների գնային առաջարկների գնահատում</w:t>
      </w:r>
      <w:r w:rsidRPr="00976578">
        <w:rPr>
          <w:rFonts w:ascii="GHEA Grapalat" w:hAnsi="GHEA Grapalat" w:cs="Sylfaen"/>
          <w:sz w:val="20"/>
          <w:szCs w:val="24"/>
          <w:lang w:eastAsia="en-US"/>
        </w:rPr>
        <w:t>ն</w:t>
      </w:r>
      <w:r w:rsidRPr="00976578">
        <w:rPr>
          <w:rFonts w:ascii="GHEA Grapalat" w:hAnsi="GHEA Grapalat" w:cs="Sylfaen"/>
          <w:sz w:val="20"/>
          <w:szCs w:val="24"/>
          <w:lang w:val="hy-AM" w:eastAsia="en-US"/>
        </w:rPr>
        <w:t xml:space="preserve"> </w:t>
      </w:r>
      <w:r w:rsidRPr="00976578">
        <w:rPr>
          <w:rFonts w:ascii="GHEA Grapalat" w:hAnsi="GHEA Grapalat" w:cs="Sylfaen"/>
          <w:sz w:val="20"/>
          <w:szCs w:val="24"/>
          <w:lang w:eastAsia="en-US"/>
        </w:rPr>
        <w:t>ու</w:t>
      </w:r>
      <w:r w:rsidRPr="00976578">
        <w:rPr>
          <w:rFonts w:ascii="GHEA Grapalat" w:hAnsi="GHEA Grapalat" w:cs="Sylfaen"/>
          <w:sz w:val="20"/>
          <w:szCs w:val="24"/>
          <w:lang w:val="hy-AM" w:eastAsia="en-US"/>
        </w:rPr>
        <w:t xml:space="preserve"> համեմատումն իրականացվում </w:t>
      </w:r>
      <w:r w:rsidRPr="00976578">
        <w:rPr>
          <w:rFonts w:ascii="GHEA Grapalat" w:hAnsi="GHEA Grapalat" w:cs="Sylfaen"/>
          <w:sz w:val="20"/>
          <w:szCs w:val="24"/>
          <w:lang w:eastAsia="en-US"/>
        </w:rPr>
        <w:t>են</w:t>
      </w:r>
      <w:r w:rsidRPr="00976578">
        <w:rPr>
          <w:rFonts w:ascii="GHEA Grapalat" w:hAnsi="GHEA Grapalat" w:cs="Sylfaen"/>
          <w:sz w:val="20"/>
          <w:szCs w:val="24"/>
          <w:lang w:val="hy-AM" w:eastAsia="en-US"/>
        </w:rPr>
        <w:t xml:space="preserve"> առանց սույն կետում նշված հարկի գումարի հաշվարկման</w:t>
      </w:r>
      <w:r w:rsidRPr="00976578">
        <w:rPr>
          <w:rFonts w:ascii="GHEA Grapalat" w:hAnsi="GHEA Grapalat" w:cs="Sylfaen"/>
          <w:sz w:val="20"/>
          <w:szCs w:val="24"/>
          <w:lang w:val="es-ES" w:eastAsia="en-US"/>
        </w:rPr>
        <w:t>.</w:t>
      </w:r>
    </w:p>
    <w:p w14:paraId="0552E168" w14:textId="77777777" w:rsidR="000E16AA" w:rsidRPr="00976578" w:rsidRDefault="000E16AA" w:rsidP="00976578">
      <w:pPr>
        <w:pStyle w:val="norm"/>
        <w:spacing w:line="240" w:lineRule="auto"/>
        <w:ind w:firstLine="540"/>
        <w:rPr>
          <w:rFonts w:ascii="GHEA Grapalat" w:hAnsi="GHEA Grapalat" w:cs="Sylfaen"/>
          <w:sz w:val="20"/>
          <w:szCs w:val="24"/>
          <w:lang w:val="hy-AM" w:eastAsia="en-US"/>
        </w:rPr>
      </w:pPr>
      <w:r w:rsidRPr="00976578">
        <w:rPr>
          <w:rFonts w:ascii="GHEA Grapalat" w:hAnsi="GHEA Grapalat" w:cs="Sylfaen"/>
          <w:sz w:val="20"/>
          <w:szCs w:val="24"/>
          <w:lang w:val="hy-AM" w:eastAsia="en-US"/>
        </w:rPr>
        <w:t>Մասնակցի հայտը ենթակա չէ մերժման, եթե`</w:t>
      </w:r>
    </w:p>
    <w:p w14:paraId="579DFB04" w14:textId="77777777" w:rsidR="000E16AA" w:rsidRPr="00976578" w:rsidRDefault="000E16AA" w:rsidP="00976578">
      <w:pPr>
        <w:pStyle w:val="norm"/>
        <w:spacing w:line="240" w:lineRule="auto"/>
        <w:ind w:firstLine="540"/>
        <w:rPr>
          <w:rFonts w:ascii="GHEA Grapalat" w:hAnsi="GHEA Grapalat" w:cs="Sylfaen"/>
          <w:sz w:val="20"/>
          <w:szCs w:val="24"/>
          <w:lang w:val="hy-AM" w:eastAsia="en-US"/>
        </w:rPr>
      </w:pPr>
      <w:r w:rsidRPr="00976578">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62B3B70C" w14:textId="77777777" w:rsidR="000E16AA" w:rsidRPr="00976578" w:rsidRDefault="000E16AA" w:rsidP="00976578">
      <w:pPr>
        <w:pStyle w:val="norm"/>
        <w:spacing w:line="240" w:lineRule="auto"/>
        <w:ind w:firstLine="540"/>
        <w:rPr>
          <w:rFonts w:ascii="GHEA Grapalat" w:hAnsi="GHEA Grapalat" w:cs="Sylfaen"/>
          <w:sz w:val="20"/>
          <w:szCs w:val="24"/>
          <w:lang w:val="hy-AM" w:eastAsia="en-US"/>
        </w:rPr>
      </w:pPr>
      <w:r w:rsidRPr="00976578">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3822519" w14:textId="77777777" w:rsidR="000E16AA" w:rsidRPr="00976578" w:rsidRDefault="000E16AA" w:rsidP="00976578">
      <w:pPr>
        <w:pStyle w:val="norm"/>
        <w:spacing w:line="240" w:lineRule="auto"/>
        <w:ind w:firstLine="540"/>
        <w:rPr>
          <w:rFonts w:ascii="GHEA Grapalat" w:hAnsi="GHEA Grapalat" w:cs="Sylfaen"/>
          <w:sz w:val="20"/>
          <w:szCs w:val="24"/>
          <w:lang w:val="hy-AM" w:eastAsia="en-US"/>
        </w:rPr>
      </w:pPr>
      <w:r w:rsidRPr="0097657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52D5EC79"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 xml:space="preserve">դ. գնային առաջարկի արժեք,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14:paraId="73DDC73A" w14:textId="77777777" w:rsidR="000E16AA" w:rsidRPr="00976578" w:rsidRDefault="000E16AA" w:rsidP="00976578">
      <w:pPr>
        <w:tabs>
          <w:tab w:val="left" w:pos="0"/>
        </w:tabs>
        <w:spacing w:after="0"/>
        <w:ind w:firstLine="540"/>
        <w:jc w:val="both"/>
        <w:rPr>
          <w:rFonts w:ascii="GHEA Grapalat" w:hAnsi="GHEA Grapalat" w:cs="Sylfaen"/>
          <w:sz w:val="20"/>
          <w:lang w:val="hy-AM"/>
        </w:rPr>
      </w:pPr>
      <w:r w:rsidRPr="00976578">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E310424" w14:textId="77777777" w:rsidR="000E16AA" w:rsidRPr="00976578" w:rsidRDefault="000E16AA" w:rsidP="00976578">
      <w:pPr>
        <w:pStyle w:val="norm"/>
        <w:spacing w:line="240" w:lineRule="auto"/>
        <w:ind w:firstLine="540"/>
        <w:rPr>
          <w:rFonts w:ascii="GHEA Grapalat" w:hAnsi="GHEA Grapalat" w:cs="Sylfaen"/>
          <w:sz w:val="20"/>
          <w:szCs w:val="24"/>
          <w:lang w:val="hy-AM" w:eastAsia="en-US"/>
        </w:rPr>
      </w:pPr>
      <w:r w:rsidRPr="00976578">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5978AD85" w14:textId="77777777" w:rsidR="000E16AA" w:rsidRPr="00976578" w:rsidRDefault="000E16AA" w:rsidP="00976578">
      <w:pPr>
        <w:pStyle w:val="norm"/>
        <w:spacing w:line="240" w:lineRule="auto"/>
        <w:ind w:firstLine="540"/>
        <w:rPr>
          <w:rFonts w:ascii="GHEA Grapalat" w:hAnsi="GHEA Grapalat"/>
          <w:sz w:val="20"/>
          <w:lang w:val="es-ES"/>
        </w:rPr>
      </w:pPr>
      <w:r w:rsidRPr="00976578">
        <w:rPr>
          <w:rFonts w:ascii="GHEA Grapalat" w:hAnsi="GHEA Grapalat"/>
          <w:sz w:val="20"/>
          <w:lang w:val="es-ES"/>
        </w:rPr>
        <w:t>5.</w:t>
      </w:r>
      <w:r w:rsidRPr="00976578">
        <w:rPr>
          <w:rFonts w:ascii="GHEA Grapalat" w:hAnsi="GHEA Grapalat"/>
          <w:sz w:val="20"/>
          <w:lang w:val="hy-AM"/>
        </w:rPr>
        <w:t>3</w:t>
      </w:r>
      <w:r w:rsidRPr="0097657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05A5BC5C" w14:textId="77777777" w:rsidR="000E16AA" w:rsidRPr="00976578" w:rsidRDefault="000E16AA" w:rsidP="00976578">
      <w:pPr>
        <w:pStyle w:val="BodyTextIndent2"/>
        <w:spacing w:before="0" w:after="0" w:line="240" w:lineRule="auto"/>
        <w:ind w:firstLine="567"/>
        <w:rPr>
          <w:rFonts w:ascii="GHEA Grapalat" w:hAnsi="GHEA Grapalat"/>
          <w:lang w:val="es-ES"/>
        </w:rPr>
      </w:pPr>
    </w:p>
    <w:p w14:paraId="4237BE42" w14:textId="77777777" w:rsidR="000E16AA" w:rsidRPr="00976578" w:rsidRDefault="000E16AA" w:rsidP="00976578">
      <w:pPr>
        <w:spacing w:after="0"/>
        <w:jc w:val="center"/>
        <w:rPr>
          <w:rFonts w:ascii="GHEA Grapalat" w:hAnsi="GHEA Grapalat"/>
          <w:b/>
          <w:sz w:val="20"/>
          <w:lang w:val="es-ES"/>
        </w:rPr>
      </w:pPr>
      <w:r w:rsidRPr="00976578">
        <w:rPr>
          <w:rFonts w:ascii="GHEA Grapalat" w:hAnsi="GHEA Grapalat"/>
          <w:b/>
          <w:sz w:val="20"/>
          <w:lang w:val="es-ES"/>
        </w:rPr>
        <w:t xml:space="preserve">6. </w:t>
      </w:r>
      <w:r w:rsidRPr="00976578">
        <w:rPr>
          <w:rFonts w:ascii="GHEA Grapalat" w:hAnsi="GHEA Grapalat"/>
          <w:b/>
          <w:sz w:val="20"/>
        </w:rPr>
        <w:t>ՀԱՅՏԻ</w:t>
      </w:r>
      <w:r w:rsidRPr="00976578">
        <w:rPr>
          <w:rFonts w:ascii="GHEA Grapalat" w:hAnsi="GHEA Grapalat"/>
          <w:b/>
          <w:sz w:val="20"/>
          <w:lang w:val="es-ES"/>
        </w:rPr>
        <w:t xml:space="preserve"> </w:t>
      </w:r>
      <w:r w:rsidRPr="00976578">
        <w:rPr>
          <w:rFonts w:ascii="GHEA Grapalat" w:hAnsi="GHEA Grapalat"/>
          <w:b/>
          <w:sz w:val="20"/>
        </w:rPr>
        <w:t>ԳՈՐԾՈՂՈՒԹՅԱՆ</w:t>
      </w:r>
      <w:r w:rsidRPr="00976578">
        <w:rPr>
          <w:rFonts w:ascii="GHEA Grapalat" w:hAnsi="GHEA Grapalat"/>
          <w:b/>
          <w:sz w:val="20"/>
          <w:lang w:val="es-ES"/>
        </w:rPr>
        <w:t xml:space="preserve"> </w:t>
      </w:r>
      <w:r w:rsidRPr="00976578">
        <w:rPr>
          <w:rFonts w:ascii="GHEA Grapalat" w:hAnsi="GHEA Grapalat"/>
          <w:b/>
          <w:sz w:val="20"/>
        </w:rPr>
        <w:t>ԺԱՄԿԵՏԸ</w:t>
      </w:r>
      <w:r w:rsidRPr="00976578">
        <w:rPr>
          <w:rFonts w:ascii="GHEA Grapalat" w:hAnsi="GHEA Grapalat"/>
          <w:b/>
          <w:sz w:val="20"/>
          <w:lang w:val="es-ES"/>
        </w:rPr>
        <w:t xml:space="preserve">, </w:t>
      </w:r>
      <w:r w:rsidRPr="00976578">
        <w:rPr>
          <w:rFonts w:ascii="GHEA Grapalat" w:hAnsi="GHEA Grapalat"/>
          <w:b/>
          <w:sz w:val="20"/>
        </w:rPr>
        <w:t>ՀԱՅՏԵՐՈՒՄ</w:t>
      </w:r>
      <w:r w:rsidRPr="00976578">
        <w:rPr>
          <w:rFonts w:ascii="GHEA Grapalat" w:hAnsi="GHEA Grapalat"/>
          <w:b/>
          <w:sz w:val="20"/>
          <w:lang w:val="es-ES"/>
        </w:rPr>
        <w:t xml:space="preserve"> </w:t>
      </w:r>
      <w:r w:rsidRPr="00976578">
        <w:rPr>
          <w:rFonts w:ascii="GHEA Grapalat" w:hAnsi="GHEA Grapalat"/>
          <w:b/>
          <w:sz w:val="20"/>
        </w:rPr>
        <w:t>ՓՈՓՈԽՈՒԹՅՈՒՆ</w:t>
      </w:r>
      <w:r w:rsidRPr="00976578">
        <w:rPr>
          <w:rFonts w:ascii="GHEA Grapalat" w:hAnsi="GHEA Grapalat"/>
          <w:b/>
          <w:sz w:val="20"/>
          <w:lang w:val="es-ES"/>
        </w:rPr>
        <w:t xml:space="preserve"> </w:t>
      </w:r>
      <w:r w:rsidRPr="00976578">
        <w:rPr>
          <w:rFonts w:ascii="GHEA Grapalat" w:hAnsi="GHEA Grapalat"/>
          <w:b/>
          <w:sz w:val="20"/>
        </w:rPr>
        <w:t>ԿԱՏԱՐԵԼՈՒ</w:t>
      </w:r>
    </w:p>
    <w:p w14:paraId="6F8AC397" w14:textId="77777777" w:rsidR="000E16AA" w:rsidRPr="00976578" w:rsidRDefault="000E16AA" w:rsidP="00976578">
      <w:pPr>
        <w:spacing w:after="0"/>
        <w:jc w:val="center"/>
        <w:rPr>
          <w:rFonts w:ascii="GHEA Grapalat" w:hAnsi="GHEA Grapalat"/>
          <w:b/>
          <w:sz w:val="20"/>
          <w:lang w:val="es-ES"/>
        </w:rPr>
      </w:pPr>
      <w:r w:rsidRPr="00976578">
        <w:rPr>
          <w:rFonts w:ascii="GHEA Grapalat" w:hAnsi="GHEA Grapalat"/>
          <w:b/>
          <w:sz w:val="20"/>
        </w:rPr>
        <w:t>ԵՎ</w:t>
      </w:r>
      <w:r w:rsidRPr="00976578">
        <w:rPr>
          <w:rFonts w:ascii="GHEA Grapalat" w:hAnsi="GHEA Grapalat"/>
          <w:b/>
          <w:sz w:val="20"/>
          <w:lang w:val="es-ES"/>
        </w:rPr>
        <w:t xml:space="preserve"> </w:t>
      </w:r>
      <w:r w:rsidRPr="00976578">
        <w:rPr>
          <w:rFonts w:ascii="GHEA Grapalat" w:hAnsi="GHEA Grapalat"/>
          <w:b/>
          <w:sz w:val="20"/>
        </w:rPr>
        <w:t>ԴՐԱՆՔ</w:t>
      </w:r>
      <w:r w:rsidRPr="00976578">
        <w:rPr>
          <w:rFonts w:ascii="GHEA Grapalat" w:hAnsi="GHEA Grapalat"/>
          <w:b/>
          <w:sz w:val="20"/>
          <w:lang w:val="es-ES"/>
        </w:rPr>
        <w:t xml:space="preserve"> </w:t>
      </w:r>
      <w:r w:rsidRPr="00976578">
        <w:rPr>
          <w:rFonts w:ascii="GHEA Grapalat" w:hAnsi="GHEA Grapalat"/>
          <w:b/>
          <w:sz w:val="20"/>
        </w:rPr>
        <w:t>ՀԵՏ</w:t>
      </w:r>
      <w:r w:rsidRPr="00976578">
        <w:rPr>
          <w:rFonts w:ascii="GHEA Grapalat" w:hAnsi="GHEA Grapalat"/>
          <w:b/>
          <w:sz w:val="20"/>
          <w:lang w:val="es-ES"/>
        </w:rPr>
        <w:t xml:space="preserve"> </w:t>
      </w:r>
      <w:r w:rsidRPr="00976578">
        <w:rPr>
          <w:rFonts w:ascii="GHEA Grapalat" w:hAnsi="GHEA Grapalat"/>
          <w:b/>
          <w:sz w:val="20"/>
        </w:rPr>
        <w:t>ՎԵՐՑՆԵԼՈՒ</w:t>
      </w:r>
      <w:r w:rsidRPr="00976578">
        <w:rPr>
          <w:rFonts w:ascii="GHEA Grapalat" w:hAnsi="GHEA Grapalat"/>
          <w:b/>
          <w:sz w:val="20"/>
          <w:lang w:val="es-ES"/>
        </w:rPr>
        <w:t xml:space="preserve"> </w:t>
      </w:r>
      <w:r w:rsidRPr="00976578">
        <w:rPr>
          <w:rFonts w:ascii="GHEA Grapalat" w:hAnsi="GHEA Grapalat"/>
          <w:b/>
          <w:sz w:val="20"/>
        </w:rPr>
        <w:t>ԿԱՐԳԸ</w:t>
      </w:r>
    </w:p>
    <w:p w14:paraId="397E5AFD" w14:textId="77777777" w:rsidR="000E16AA" w:rsidRPr="00976578" w:rsidRDefault="000E16AA" w:rsidP="00976578">
      <w:pPr>
        <w:pStyle w:val="BodyTextIndent"/>
        <w:spacing w:line="240" w:lineRule="auto"/>
        <w:ind w:firstLine="567"/>
        <w:rPr>
          <w:rFonts w:ascii="GHEA Grapalat" w:hAnsi="GHEA Grapalat"/>
          <w:b/>
          <w:lang w:val="af-ZA"/>
        </w:rPr>
      </w:pPr>
    </w:p>
    <w:p w14:paraId="3F755B60" w14:textId="77777777" w:rsidR="000E16AA" w:rsidRPr="00976578" w:rsidRDefault="000E16AA" w:rsidP="00976578">
      <w:pPr>
        <w:pStyle w:val="BodyTextIndent"/>
        <w:spacing w:line="240" w:lineRule="auto"/>
        <w:ind w:firstLine="567"/>
        <w:rPr>
          <w:rFonts w:ascii="GHEA Grapalat" w:hAnsi="GHEA Grapalat" w:cs="Sylfaen"/>
          <w:i w:val="0"/>
          <w:szCs w:val="24"/>
          <w:lang w:val="af-ZA"/>
        </w:rPr>
      </w:pPr>
      <w:r w:rsidRPr="00976578">
        <w:rPr>
          <w:rFonts w:ascii="GHEA Grapalat" w:hAnsi="GHEA Grapalat"/>
          <w:i w:val="0"/>
          <w:lang w:val="af-ZA"/>
        </w:rPr>
        <w:t>6.1</w:t>
      </w:r>
      <w:r w:rsidRPr="00976578">
        <w:rPr>
          <w:rFonts w:ascii="GHEA Grapalat" w:hAnsi="GHEA Grapalat"/>
          <w:lang w:val="af-ZA"/>
        </w:rPr>
        <w:t xml:space="preserve"> </w:t>
      </w:r>
      <w:r w:rsidRPr="00976578">
        <w:rPr>
          <w:rFonts w:ascii="GHEA Grapalat" w:hAnsi="GHEA Grapalat" w:cs="Sylfaen"/>
          <w:i w:val="0"/>
          <w:szCs w:val="24"/>
          <w:lang w:val="ru-RU"/>
        </w:rPr>
        <w:t>Օրենքի</w:t>
      </w:r>
      <w:r w:rsidRPr="00976578">
        <w:rPr>
          <w:rFonts w:ascii="GHEA Grapalat" w:hAnsi="GHEA Grapalat" w:cs="Sylfaen"/>
          <w:i w:val="0"/>
          <w:szCs w:val="24"/>
          <w:lang w:val="af-ZA"/>
        </w:rPr>
        <w:t xml:space="preserve"> 31-</w:t>
      </w:r>
      <w:r w:rsidRPr="00976578">
        <w:rPr>
          <w:rFonts w:ascii="GHEA Grapalat" w:hAnsi="GHEA Grapalat" w:cs="Sylfaen"/>
          <w:i w:val="0"/>
          <w:szCs w:val="24"/>
          <w:lang w:val="ru-RU"/>
        </w:rPr>
        <w:t>րդ</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հոդվածի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համաձայն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հայտը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վավեր</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է</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մինչև</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Օրենքին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համապատասխան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պայմանագրի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կնքումը</w:t>
      </w:r>
      <w:r w:rsidRPr="00976578">
        <w:rPr>
          <w:rFonts w:ascii="GHEA Grapalat" w:hAnsi="GHEA Grapalat" w:cs="Sylfaen"/>
          <w:i w:val="0"/>
          <w:szCs w:val="24"/>
          <w:lang w:val="af-ZA"/>
        </w:rPr>
        <w:t xml:space="preserve">, </w:t>
      </w:r>
      <w:r w:rsidRPr="00976578">
        <w:rPr>
          <w:rFonts w:ascii="GHEA Grapalat" w:hAnsi="GHEA Grapalat" w:cs="Sylfaen"/>
          <w:i w:val="0"/>
          <w:szCs w:val="24"/>
          <w:lang w:val="en-US"/>
        </w:rPr>
        <w:t>մ</w:t>
      </w:r>
      <w:r w:rsidRPr="00976578">
        <w:rPr>
          <w:rFonts w:ascii="GHEA Grapalat" w:hAnsi="GHEA Grapalat" w:cs="Sylfaen"/>
          <w:i w:val="0"/>
          <w:szCs w:val="24"/>
          <w:lang w:val="ru-RU"/>
        </w:rPr>
        <w:t>ասնակցի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կողմից</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հայտի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հետ</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վերցնելը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հայտի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մերժումը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կամ</w:t>
      </w:r>
      <w:r w:rsidRPr="00976578">
        <w:rPr>
          <w:rFonts w:ascii="GHEA Grapalat" w:hAnsi="GHEA Grapalat" w:cs="Sylfaen"/>
          <w:i w:val="0"/>
          <w:szCs w:val="24"/>
          <w:lang w:val="af-ZA"/>
        </w:rPr>
        <w:t xml:space="preserve"> սույն </w:t>
      </w:r>
      <w:r w:rsidRPr="00976578">
        <w:rPr>
          <w:rFonts w:ascii="GHEA Grapalat" w:hAnsi="GHEA Grapalat" w:cs="Sylfaen"/>
          <w:i w:val="0"/>
          <w:szCs w:val="24"/>
          <w:lang w:val="ru-RU"/>
        </w:rPr>
        <w:t>ընթացակարգը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չկայացած</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հայտարարվելը։</w:t>
      </w:r>
    </w:p>
    <w:p w14:paraId="143F45F3" w14:textId="77777777" w:rsidR="000E16AA" w:rsidRPr="00976578" w:rsidRDefault="000E16AA" w:rsidP="00976578">
      <w:pPr>
        <w:pStyle w:val="BodyTextIndent"/>
        <w:spacing w:line="240" w:lineRule="auto"/>
        <w:ind w:firstLine="567"/>
        <w:rPr>
          <w:rFonts w:ascii="GHEA Grapalat" w:hAnsi="GHEA Grapalat" w:cs="Sylfaen"/>
          <w:i w:val="0"/>
          <w:szCs w:val="24"/>
          <w:lang w:val="af-ZA"/>
        </w:rPr>
      </w:pPr>
      <w:r w:rsidRPr="00976578">
        <w:rPr>
          <w:rFonts w:ascii="GHEA Grapalat" w:hAnsi="GHEA Grapalat" w:cs="Sylfaen"/>
          <w:i w:val="0"/>
          <w:szCs w:val="24"/>
          <w:lang w:val="af-ZA"/>
        </w:rPr>
        <w:t xml:space="preserve">6.2  </w:t>
      </w:r>
      <w:r w:rsidRPr="00976578">
        <w:rPr>
          <w:rFonts w:ascii="GHEA Grapalat" w:hAnsi="GHEA Grapalat" w:cs="Sylfaen"/>
          <w:i w:val="0"/>
          <w:szCs w:val="24"/>
          <w:lang w:val="ru-RU"/>
        </w:rPr>
        <w:t>Օրենքի</w:t>
      </w:r>
      <w:r w:rsidRPr="00976578">
        <w:rPr>
          <w:rFonts w:ascii="GHEA Grapalat" w:hAnsi="GHEA Grapalat" w:cs="Sylfaen"/>
          <w:i w:val="0"/>
          <w:szCs w:val="24"/>
          <w:lang w:val="af-ZA"/>
        </w:rPr>
        <w:t xml:space="preserve"> 31-</w:t>
      </w:r>
      <w:r w:rsidRPr="00976578">
        <w:rPr>
          <w:rFonts w:ascii="GHEA Grapalat" w:hAnsi="GHEA Grapalat" w:cs="Sylfaen"/>
          <w:i w:val="0"/>
          <w:szCs w:val="24"/>
          <w:lang w:val="ru-RU"/>
        </w:rPr>
        <w:t>րդ</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հոդվածի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համաձայն</w:t>
      </w:r>
      <w:r w:rsidRPr="00976578">
        <w:rPr>
          <w:rFonts w:ascii="GHEA Grapalat" w:hAnsi="GHEA Grapalat" w:cs="Sylfaen"/>
          <w:i w:val="0"/>
          <w:szCs w:val="24"/>
          <w:lang w:val="af-ZA"/>
        </w:rPr>
        <w:t xml:space="preserve">` </w:t>
      </w:r>
      <w:r w:rsidRPr="00976578">
        <w:rPr>
          <w:rFonts w:ascii="GHEA Grapalat" w:hAnsi="GHEA Grapalat" w:cs="Sylfaen"/>
          <w:i w:val="0"/>
          <w:szCs w:val="24"/>
          <w:lang w:val="en-US"/>
        </w:rPr>
        <w:t>մ</w:t>
      </w:r>
      <w:r w:rsidRPr="00976578">
        <w:rPr>
          <w:rFonts w:ascii="GHEA Grapalat" w:hAnsi="GHEA Grapalat" w:cs="Sylfaen"/>
          <w:i w:val="0"/>
          <w:szCs w:val="24"/>
          <w:lang w:val="ru-RU"/>
        </w:rPr>
        <w:t>ասնակիցը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մինչև</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սույն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հրավերի</w:t>
      </w:r>
      <w:r w:rsidRPr="00976578">
        <w:rPr>
          <w:rFonts w:ascii="GHEA Grapalat" w:hAnsi="GHEA Grapalat" w:cs="Sylfaen"/>
          <w:i w:val="0"/>
          <w:szCs w:val="24"/>
          <w:lang w:val="af-ZA"/>
        </w:rPr>
        <w:t xml:space="preserve"> 1-ին մասի 4.2 </w:t>
      </w:r>
      <w:r w:rsidRPr="00976578">
        <w:rPr>
          <w:rFonts w:ascii="GHEA Grapalat" w:hAnsi="GHEA Grapalat" w:cs="Sylfaen"/>
          <w:i w:val="0"/>
          <w:szCs w:val="24"/>
          <w:lang w:val="ru-RU"/>
        </w:rPr>
        <w:t>կետում</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նշված</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հայտերի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ներկայացման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վերջնաժամկետը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կարող</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է</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փոփոխել</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կամ</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հետ</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վերցնել</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իր</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հայտը։</w:t>
      </w:r>
    </w:p>
    <w:p w14:paraId="5A6B271C" w14:textId="77777777" w:rsidR="000E16AA" w:rsidRPr="00976578" w:rsidRDefault="000E16AA" w:rsidP="00976578">
      <w:pPr>
        <w:spacing w:after="0"/>
        <w:ind w:firstLine="567"/>
        <w:jc w:val="center"/>
        <w:rPr>
          <w:rFonts w:ascii="GHEA Grapalat" w:hAnsi="GHEA Grapalat"/>
          <w:b/>
          <w:sz w:val="20"/>
          <w:lang w:val="af-ZA"/>
        </w:rPr>
      </w:pPr>
    </w:p>
    <w:p w14:paraId="5BC840FA" w14:textId="77777777" w:rsidR="000E16AA" w:rsidRPr="00976578" w:rsidRDefault="000E16AA" w:rsidP="00976578">
      <w:pPr>
        <w:spacing w:after="0"/>
        <w:ind w:firstLine="567"/>
        <w:jc w:val="both"/>
        <w:rPr>
          <w:rFonts w:ascii="GHEA Grapalat" w:hAnsi="GHEA Grapalat" w:cs="Sylfaen"/>
          <w:sz w:val="20"/>
          <w:lang w:val="af-ZA"/>
        </w:rPr>
      </w:pPr>
    </w:p>
    <w:p w14:paraId="2C718E90" w14:textId="77777777" w:rsidR="000E16AA" w:rsidRPr="00976578" w:rsidRDefault="000E16AA" w:rsidP="00976578">
      <w:pPr>
        <w:spacing w:after="0"/>
        <w:ind w:firstLine="567"/>
        <w:jc w:val="center"/>
        <w:rPr>
          <w:rFonts w:ascii="GHEA Grapalat" w:hAnsi="GHEA Grapalat"/>
          <w:b/>
          <w:sz w:val="20"/>
          <w:lang w:val="hy-AM"/>
        </w:rPr>
      </w:pPr>
      <w:r w:rsidRPr="00976578">
        <w:rPr>
          <w:rFonts w:ascii="GHEA Grapalat" w:hAnsi="GHEA Grapalat"/>
          <w:b/>
          <w:sz w:val="20"/>
          <w:lang w:val="af-ZA"/>
        </w:rPr>
        <w:t>8.  ՀԱՅՏԵՐԻ ԲԱՑՈՒՄԸ</w:t>
      </w:r>
      <w:r w:rsidRPr="00976578">
        <w:rPr>
          <w:rFonts w:ascii="GHEA Grapalat" w:hAnsi="GHEA Grapalat"/>
          <w:b/>
          <w:sz w:val="20"/>
          <w:lang w:val="hy-AM"/>
        </w:rPr>
        <w:t xml:space="preserve">, </w:t>
      </w:r>
      <w:r w:rsidRPr="00976578">
        <w:rPr>
          <w:rFonts w:ascii="GHEA Grapalat" w:hAnsi="GHEA Grapalat"/>
          <w:b/>
          <w:sz w:val="20"/>
          <w:lang w:val="af-ZA"/>
        </w:rPr>
        <w:t xml:space="preserve">ԳՆԱՀԱՏՈՒՄԸ  ԵՎ  </w:t>
      </w:r>
    </w:p>
    <w:p w14:paraId="1B76F8B1" w14:textId="77777777" w:rsidR="000E16AA" w:rsidRPr="00976578" w:rsidRDefault="000E16AA" w:rsidP="00976578">
      <w:pPr>
        <w:spacing w:after="0"/>
        <w:ind w:firstLine="567"/>
        <w:jc w:val="center"/>
        <w:rPr>
          <w:rFonts w:ascii="GHEA Grapalat" w:hAnsi="GHEA Grapalat"/>
          <w:b/>
          <w:sz w:val="20"/>
          <w:lang w:val="af-ZA"/>
        </w:rPr>
      </w:pPr>
      <w:r w:rsidRPr="00976578">
        <w:rPr>
          <w:rFonts w:ascii="GHEA Grapalat" w:hAnsi="GHEA Grapalat"/>
          <w:b/>
          <w:sz w:val="20"/>
          <w:lang w:val="af-ZA"/>
        </w:rPr>
        <w:t xml:space="preserve">ԱՐԴՅՈՒՆՔՆԵՐԻ ԱՄՓՈՓՈՒՄԸ </w:t>
      </w:r>
    </w:p>
    <w:p w14:paraId="3E2F51A1" w14:textId="77777777" w:rsidR="000E16AA" w:rsidRPr="00976578" w:rsidRDefault="000E16AA" w:rsidP="00976578">
      <w:pPr>
        <w:spacing w:after="0"/>
        <w:ind w:firstLine="567"/>
        <w:jc w:val="both"/>
        <w:rPr>
          <w:rFonts w:ascii="GHEA Grapalat" w:hAnsi="GHEA Grapalat"/>
          <w:b/>
          <w:sz w:val="20"/>
          <w:lang w:val="af-ZA"/>
        </w:rPr>
      </w:pPr>
    </w:p>
    <w:p w14:paraId="385B5139" w14:textId="7E51A58C"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8.1 </w:t>
      </w:r>
      <w:r w:rsidRPr="00976578">
        <w:rPr>
          <w:rFonts w:ascii="GHEA Grapalat" w:hAnsi="GHEA Grapalat" w:cs="Sylfaen"/>
          <w:sz w:val="20"/>
        </w:rPr>
        <w:t>Հայտերի</w:t>
      </w:r>
      <w:r w:rsidRPr="00976578">
        <w:rPr>
          <w:rFonts w:ascii="GHEA Grapalat" w:hAnsi="GHEA Grapalat" w:cs="Sylfaen"/>
          <w:sz w:val="20"/>
          <w:lang w:val="af-ZA"/>
        </w:rPr>
        <w:t xml:space="preserve"> </w:t>
      </w:r>
      <w:r w:rsidRPr="00976578">
        <w:rPr>
          <w:rFonts w:ascii="GHEA Grapalat" w:hAnsi="GHEA Grapalat" w:cs="Sylfaen"/>
          <w:sz w:val="20"/>
        </w:rPr>
        <w:t>բացումը</w:t>
      </w:r>
      <w:r w:rsidRPr="00976578">
        <w:rPr>
          <w:rFonts w:ascii="GHEA Grapalat" w:hAnsi="GHEA Grapalat" w:cs="Sylfaen"/>
          <w:sz w:val="20"/>
          <w:lang w:val="af-ZA"/>
        </w:rPr>
        <w:t xml:space="preserve"> </w:t>
      </w:r>
      <w:r w:rsidRPr="00976578">
        <w:rPr>
          <w:rFonts w:ascii="GHEA Grapalat" w:hAnsi="GHEA Grapalat" w:cs="Sylfaen"/>
          <w:sz w:val="20"/>
        </w:rPr>
        <w:t>կկատարվի</w:t>
      </w:r>
      <w:r w:rsidRPr="00976578">
        <w:rPr>
          <w:rFonts w:ascii="GHEA Grapalat" w:hAnsi="GHEA Grapalat" w:cs="Sylfaen"/>
          <w:sz w:val="20"/>
          <w:lang w:val="af-ZA"/>
        </w:rPr>
        <w:t xml:space="preserve"> </w:t>
      </w:r>
      <w:r w:rsidRPr="00976578">
        <w:rPr>
          <w:rFonts w:ascii="GHEA Grapalat" w:hAnsi="GHEA Grapalat" w:cs="Sylfaen"/>
          <w:sz w:val="20"/>
        </w:rPr>
        <w:t>հանձնաժողովի</w:t>
      </w:r>
      <w:r w:rsidRPr="00976578">
        <w:rPr>
          <w:rFonts w:ascii="GHEA Grapalat" w:hAnsi="GHEA Grapalat" w:cs="Sylfaen"/>
          <w:sz w:val="20"/>
          <w:lang w:val="af-ZA"/>
        </w:rPr>
        <w:t xml:space="preserve"> </w:t>
      </w:r>
      <w:r w:rsidRPr="00976578">
        <w:rPr>
          <w:rFonts w:ascii="GHEA Grapalat" w:hAnsi="GHEA Grapalat" w:cs="Sylfaen"/>
          <w:sz w:val="20"/>
        </w:rPr>
        <w:t>հայտերի</w:t>
      </w:r>
      <w:r w:rsidRPr="00976578">
        <w:rPr>
          <w:rFonts w:ascii="GHEA Grapalat" w:hAnsi="GHEA Grapalat" w:cs="Sylfaen"/>
          <w:sz w:val="20"/>
          <w:lang w:val="af-ZA"/>
        </w:rPr>
        <w:t xml:space="preserve"> </w:t>
      </w:r>
      <w:r w:rsidRPr="00976578">
        <w:rPr>
          <w:rFonts w:ascii="GHEA Grapalat" w:hAnsi="GHEA Grapalat" w:cs="Sylfaen"/>
          <w:sz w:val="20"/>
        </w:rPr>
        <w:t>բացման</w:t>
      </w:r>
      <w:r w:rsidRPr="00976578">
        <w:rPr>
          <w:rFonts w:ascii="GHEA Grapalat" w:hAnsi="GHEA Grapalat" w:cs="Sylfaen"/>
          <w:sz w:val="20"/>
          <w:lang w:val="af-ZA"/>
        </w:rPr>
        <w:t xml:space="preserve"> </w:t>
      </w:r>
      <w:r w:rsidRPr="00976578">
        <w:rPr>
          <w:rFonts w:ascii="GHEA Grapalat" w:hAnsi="GHEA Grapalat" w:cs="Sylfaen"/>
          <w:sz w:val="20"/>
        </w:rPr>
        <w:t>նիստում</w:t>
      </w:r>
      <w:r w:rsidRPr="00976578">
        <w:rPr>
          <w:rFonts w:ascii="GHEA Grapalat" w:hAnsi="GHEA Grapalat" w:cs="Sylfaen"/>
          <w:sz w:val="20"/>
          <w:lang w:val="af-ZA"/>
        </w:rPr>
        <w:t xml:space="preserve">` </w:t>
      </w:r>
      <w:r w:rsidRPr="00976578">
        <w:rPr>
          <w:rFonts w:ascii="GHEA Grapalat" w:hAnsi="GHEA Grapalat" w:cs="Sylfaen"/>
          <w:sz w:val="20"/>
        </w:rPr>
        <w:t>սույն</w:t>
      </w:r>
      <w:r w:rsidRPr="00976578">
        <w:rPr>
          <w:rFonts w:ascii="GHEA Grapalat" w:hAnsi="GHEA Grapalat" w:cs="Sylfaen"/>
          <w:sz w:val="20"/>
          <w:lang w:val="af-ZA"/>
        </w:rPr>
        <w:t xml:space="preserve"> </w:t>
      </w:r>
      <w:r w:rsidRPr="00976578">
        <w:rPr>
          <w:rFonts w:ascii="GHEA Grapalat" w:hAnsi="GHEA Grapalat" w:cs="Sylfaen"/>
          <w:sz w:val="20"/>
        </w:rPr>
        <w:t>ընթացակարգի</w:t>
      </w:r>
      <w:r w:rsidRPr="00976578">
        <w:rPr>
          <w:rFonts w:ascii="GHEA Grapalat" w:hAnsi="GHEA Grapalat" w:cs="Sylfaen"/>
          <w:sz w:val="20"/>
          <w:lang w:val="af-ZA"/>
        </w:rPr>
        <w:t xml:space="preserve"> </w:t>
      </w:r>
      <w:r w:rsidRPr="00976578">
        <w:rPr>
          <w:rFonts w:ascii="GHEA Grapalat" w:hAnsi="GHEA Grapalat" w:cs="Sylfaen"/>
          <w:sz w:val="20"/>
        </w:rPr>
        <w:t>հայտարարությունը</w:t>
      </w:r>
      <w:r w:rsidRPr="00976578">
        <w:rPr>
          <w:rFonts w:ascii="GHEA Grapalat" w:hAnsi="GHEA Grapalat" w:cs="Sylfaen"/>
          <w:sz w:val="20"/>
          <w:lang w:val="af-ZA"/>
        </w:rPr>
        <w:t xml:space="preserve"> </w:t>
      </w:r>
      <w:r w:rsidRPr="00976578">
        <w:rPr>
          <w:rFonts w:ascii="GHEA Grapalat" w:hAnsi="GHEA Grapalat" w:cs="Sylfaen"/>
          <w:sz w:val="20"/>
        </w:rPr>
        <w:t>և</w:t>
      </w:r>
      <w:r w:rsidRPr="00976578">
        <w:rPr>
          <w:rFonts w:ascii="GHEA Grapalat" w:hAnsi="GHEA Grapalat" w:cs="Sylfaen"/>
          <w:sz w:val="20"/>
          <w:lang w:val="af-ZA"/>
        </w:rPr>
        <w:t xml:space="preserve"> </w:t>
      </w:r>
      <w:r w:rsidRPr="00976578">
        <w:rPr>
          <w:rFonts w:ascii="GHEA Grapalat" w:hAnsi="GHEA Grapalat" w:cs="Sylfaen"/>
          <w:sz w:val="20"/>
        </w:rPr>
        <w:t>հրավերը</w:t>
      </w:r>
      <w:r w:rsidRPr="00976578">
        <w:rPr>
          <w:rFonts w:ascii="GHEA Grapalat" w:hAnsi="GHEA Grapalat" w:cs="Sylfaen"/>
          <w:sz w:val="20"/>
          <w:lang w:val="af-ZA"/>
        </w:rPr>
        <w:t xml:space="preserve"> </w:t>
      </w:r>
      <w:r w:rsidRPr="00976578">
        <w:rPr>
          <w:rFonts w:ascii="GHEA Grapalat" w:hAnsi="GHEA Grapalat" w:cs="Sylfaen"/>
          <w:sz w:val="20"/>
        </w:rPr>
        <w:t>տեղեկագրում</w:t>
      </w:r>
      <w:r w:rsidRPr="00976578">
        <w:rPr>
          <w:rFonts w:ascii="GHEA Grapalat" w:hAnsi="GHEA Grapalat" w:cs="Sylfaen"/>
          <w:sz w:val="20"/>
          <w:lang w:val="af-ZA"/>
        </w:rPr>
        <w:t xml:space="preserve"> </w:t>
      </w:r>
      <w:r w:rsidRPr="00976578">
        <w:rPr>
          <w:rFonts w:ascii="GHEA Grapalat" w:hAnsi="GHEA Grapalat" w:cs="Sylfaen"/>
          <w:sz w:val="20"/>
        </w:rPr>
        <w:t>հրապարակվելու</w:t>
      </w:r>
      <w:r w:rsidRPr="00976578">
        <w:rPr>
          <w:rFonts w:ascii="GHEA Grapalat" w:hAnsi="GHEA Grapalat" w:cs="Sylfaen"/>
          <w:sz w:val="20"/>
          <w:lang w:val="af-ZA"/>
        </w:rPr>
        <w:t xml:space="preserve"> </w:t>
      </w:r>
      <w:r w:rsidRPr="00976578">
        <w:rPr>
          <w:rFonts w:ascii="GHEA Grapalat" w:hAnsi="GHEA Grapalat" w:cs="Sylfaen"/>
          <w:sz w:val="20"/>
        </w:rPr>
        <w:t>օրվանից</w:t>
      </w:r>
      <w:r w:rsidRPr="00976578">
        <w:rPr>
          <w:rFonts w:ascii="GHEA Grapalat" w:hAnsi="GHEA Grapalat" w:cs="Sylfaen"/>
          <w:sz w:val="20"/>
          <w:lang w:val="af-ZA"/>
        </w:rPr>
        <w:t xml:space="preserve"> </w:t>
      </w:r>
      <w:r w:rsidRPr="00976578">
        <w:rPr>
          <w:rFonts w:ascii="GHEA Grapalat" w:hAnsi="GHEA Grapalat" w:cs="Sylfaen"/>
          <w:sz w:val="20"/>
        </w:rPr>
        <w:t>հաշված</w:t>
      </w:r>
      <w:r w:rsidRPr="00976578">
        <w:rPr>
          <w:rFonts w:ascii="GHEA Grapalat" w:hAnsi="GHEA Grapalat" w:cs="Sylfaen"/>
          <w:sz w:val="20"/>
          <w:lang w:val="af-ZA"/>
        </w:rPr>
        <w:t xml:space="preserve"> «7»</w:t>
      </w:r>
      <w:r w:rsidRPr="00976578">
        <w:rPr>
          <w:rFonts w:ascii="GHEA Grapalat" w:hAnsi="GHEA Grapalat" w:cs="Sylfaen"/>
          <w:sz w:val="20"/>
        </w:rPr>
        <w:t>րդ</w:t>
      </w:r>
      <w:r w:rsidRPr="00976578">
        <w:rPr>
          <w:rFonts w:ascii="GHEA Grapalat" w:hAnsi="GHEA Grapalat" w:cs="Sylfaen"/>
          <w:sz w:val="20"/>
          <w:lang w:val="af-ZA"/>
        </w:rPr>
        <w:t xml:space="preserve"> </w:t>
      </w:r>
      <w:r w:rsidRPr="00976578">
        <w:rPr>
          <w:rFonts w:ascii="GHEA Grapalat" w:hAnsi="GHEA Grapalat" w:cs="Sylfaen"/>
          <w:sz w:val="20"/>
        </w:rPr>
        <w:t>օրվա</w:t>
      </w:r>
      <w:r w:rsidRPr="00976578">
        <w:rPr>
          <w:rFonts w:ascii="GHEA Grapalat" w:hAnsi="GHEA Grapalat" w:cs="Sylfaen"/>
          <w:sz w:val="20"/>
          <w:lang w:val="af-ZA"/>
        </w:rPr>
        <w:t xml:space="preserve"> </w:t>
      </w:r>
      <w:r w:rsidRPr="00976578">
        <w:rPr>
          <w:rFonts w:ascii="GHEA Grapalat" w:hAnsi="GHEA Grapalat" w:cs="Sylfaen"/>
          <w:sz w:val="20"/>
        </w:rPr>
        <w:t>ժամը</w:t>
      </w:r>
      <w:r w:rsidRPr="00976578">
        <w:rPr>
          <w:rFonts w:ascii="GHEA Grapalat" w:hAnsi="GHEA Grapalat" w:cs="Sylfaen"/>
          <w:sz w:val="20"/>
          <w:lang w:val="af-ZA"/>
        </w:rPr>
        <w:t xml:space="preserve"> «</w:t>
      </w:r>
      <w:r w:rsidR="007D03C5" w:rsidRPr="00976578">
        <w:rPr>
          <w:rFonts w:ascii="GHEA Grapalat" w:hAnsi="GHEA Grapalat" w:cs="Sylfaen"/>
          <w:sz w:val="20"/>
          <w:lang w:val="af-ZA"/>
        </w:rPr>
        <w:t>10:00</w:t>
      </w:r>
      <w:r w:rsidRPr="00976578">
        <w:rPr>
          <w:rFonts w:ascii="GHEA Grapalat" w:hAnsi="GHEA Grapalat" w:cs="Sylfaen"/>
          <w:sz w:val="20"/>
          <w:lang w:val="af-ZA"/>
        </w:rPr>
        <w:t>»-</w:t>
      </w:r>
      <w:r w:rsidRPr="00976578">
        <w:rPr>
          <w:rFonts w:ascii="GHEA Grapalat" w:hAnsi="GHEA Grapalat" w:cs="Sylfaen"/>
          <w:sz w:val="20"/>
        </w:rPr>
        <w:t>ին։</w:t>
      </w:r>
      <w:r w:rsidRPr="00976578">
        <w:rPr>
          <w:rFonts w:ascii="GHEA Grapalat" w:hAnsi="GHEA Grapalat" w:cs="Sylfaen"/>
          <w:sz w:val="20"/>
          <w:lang w:val="af-ZA"/>
        </w:rPr>
        <w:t xml:space="preserve"> </w:t>
      </w:r>
    </w:p>
    <w:p w14:paraId="2247D957"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rPr>
        <w:t>Հայտերի</w:t>
      </w:r>
      <w:r w:rsidRPr="00976578">
        <w:rPr>
          <w:rFonts w:ascii="GHEA Grapalat" w:hAnsi="GHEA Grapalat" w:cs="Sylfaen"/>
          <w:sz w:val="20"/>
          <w:lang w:val="af-ZA"/>
        </w:rPr>
        <w:t xml:space="preserve"> </w:t>
      </w:r>
      <w:r w:rsidRPr="00976578">
        <w:rPr>
          <w:rFonts w:ascii="GHEA Grapalat" w:hAnsi="GHEA Grapalat" w:cs="Sylfaen"/>
          <w:sz w:val="20"/>
        </w:rPr>
        <w:t>բացման</w:t>
      </w:r>
      <w:r w:rsidRPr="00976578">
        <w:rPr>
          <w:rFonts w:ascii="GHEA Grapalat" w:hAnsi="GHEA Grapalat" w:cs="Sylfaen"/>
          <w:sz w:val="20"/>
          <w:lang w:val="af-ZA"/>
        </w:rPr>
        <w:t xml:space="preserve"> </w:t>
      </w:r>
      <w:r w:rsidRPr="00976578">
        <w:rPr>
          <w:rFonts w:ascii="GHEA Grapalat" w:hAnsi="GHEA Grapalat" w:cs="Sylfaen"/>
          <w:sz w:val="20"/>
        </w:rPr>
        <w:t>և</w:t>
      </w:r>
      <w:r w:rsidRPr="00976578">
        <w:rPr>
          <w:rFonts w:ascii="GHEA Grapalat" w:hAnsi="GHEA Grapalat" w:cs="Sylfaen"/>
          <w:sz w:val="20"/>
          <w:lang w:val="af-ZA"/>
        </w:rPr>
        <w:t xml:space="preserve"> </w:t>
      </w:r>
      <w:r w:rsidRPr="00976578">
        <w:rPr>
          <w:rFonts w:ascii="GHEA Grapalat" w:hAnsi="GHEA Grapalat" w:cs="Sylfaen"/>
          <w:sz w:val="20"/>
        </w:rPr>
        <w:t>գնահատման</w:t>
      </w:r>
      <w:r w:rsidRPr="00976578">
        <w:rPr>
          <w:rFonts w:ascii="GHEA Grapalat" w:hAnsi="GHEA Grapalat" w:cs="Sylfaen"/>
          <w:sz w:val="20"/>
          <w:lang w:val="af-ZA"/>
        </w:rPr>
        <w:t xml:space="preserve"> </w:t>
      </w:r>
      <w:r w:rsidRPr="00976578">
        <w:rPr>
          <w:rFonts w:ascii="GHEA Grapalat" w:hAnsi="GHEA Grapalat" w:cs="Sylfaen"/>
          <w:sz w:val="20"/>
        </w:rPr>
        <w:t>նիստում՝</w:t>
      </w:r>
    </w:p>
    <w:p w14:paraId="3969AC15"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1) </w:t>
      </w:r>
      <w:r w:rsidRPr="00976578">
        <w:rPr>
          <w:rFonts w:ascii="GHEA Grapalat" w:hAnsi="GHEA Grapalat" w:cs="Sylfaen"/>
          <w:sz w:val="20"/>
        </w:rPr>
        <w:t>հանձնաժողովի</w:t>
      </w:r>
      <w:r w:rsidRPr="00976578">
        <w:rPr>
          <w:rFonts w:ascii="GHEA Grapalat" w:hAnsi="GHEA Grapalat" w:cs="Sylfaen"/>
          <w:sz w:val="20"/>
          <w:lang w:val="af-ZA"/>
        </w:rPr>
        <w:t xml:space="preserve"> </w:t>
      </w:r>
      <w:r w:rsidRPr="00976578">
        <w:rPr>
          <w:rFonts w:ascii="GHEA Grapalat" w:hAnsi="GHEA Grapalat" w:cs="Sylfaen"/>
          <w:sz w:val="20"/>
        </w:rPr>
        <w:t>նախագահը</w:t>
      </w:r>
      <w:r w:rsidRPr="00976578">
        <w:rPr>
          <w:rFonts w:ascii="GHEA Grapalat" w:hAnsi="GHEA Grapalat" w:cs="Sylfaen"/>
          <w:sz w:val="20"/>
          <w:lang w:val="af-ZA"/>
        </w:rPr>
        <w:t xml:space="preserve"> (</w:t>
      </w:r>
      <w:r w:rsidRPr="00976578">
        <w:rPr>
          <w:rFonts w:ascii="GHEA Grapalat" w:hAnsi="GHEA Grapalat" w:cs="Sylfaen"/>
          <w:sz w:val="20"/>
          <w:lang w:val="hy-AM"/>
        </w:rPr>
        <w:t>նիստը</w:t>
      </w:r>
      <w:r w:rsidRPr="00976578">
        <w:rPr>
          <w:rFonts w:ascii="GHEA Grapalat" w:hAnsi="GHEA Grapalat" w:cs="Sylfaen"/>
          <w:sz w:val="20"/>
          <w:lang w:val="af-ZA"/>
        </w:rPr>
        <w:t xml:space="preserve"> </w:t>
      </w:r>
      <w:r w:rsidRPr="00976578">
        <w:rPr>
          <w:rFonts w:ascii="GHEA Grapalat" w:hAnsi="GHEA Grapalat" w:cs="Sylfaen"/>
          <w:sz w:val="20"/>
          <w:lang w:val="hy-AM"/>
        </w:rPr>
        <w:t>նախագահողը</w:t>
      </w:r>
      <w:r w:rsidRPr="00976578">
        <w:rPr>
          <w:rFonts w:ascii="GHEA Grapalat" w:hAnsi="GHEA Grapalat" w:cs="Sylfaen"/>
          <w:sz w:val="20"/>
          <w:lang w:val="af-ZA"/>
        </w:rPr>
        <w:t xml:space="preserve">) </w:t>
      </w:r>
      <w:r w:rsidRPr="00976578">
        <w:rPr>
          <w:rFonts w:ascii="GHEA Grapalat" w:hAnsi="GHEA Grapalat" w:cs="Sylfaen"/>
          <w:sz w:val="20"/>
          <w:lang w:val="hy-AM"/>
        </w:rPr>
        <w:t>նիստը</w:t>
      </w:r>
      <w:r w:rsidRPr="00976578">
        <w:rPr>
          <w:rFonts w:ascii="GHEA Grapalat" w:hAnsi="GHEA Grapalat" w:cs="Sylfaen"/>
          <w:sz w:val="20"/>
          <w:lang w:val="af-ZA"/>
        </w:rPr>
        <w:t xml:space="preserve"> </w:t>
      </w:r>
      <w:r w:rsidRPr="00976578">
        <w:rPr>
          <w:rFonts w:ascii="GHEA Grapalat" w:hAnsi="GHEA Grapalat" w:cs="Sylfaen"/>
          <w:sz w:val="20"/>
          <w:lang w:val="hy-AM"/>
        </w:rPr>
        <w:t>հայտարարում</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lang w:val="hy-AM"/>
        </w:rPr>
        <w:t>բացված</w:t>
      </w:r>
      <w:r w:rsidRPr="00976578">
        <w:rPr>
          <w:rFonts w:ascii="GHEA Grapalat" w:hAnsi="GHEA Grapalat" w:cs="Sylfaen"/>
          <w:sz w:val="20"/>
          <w:lang w:val="af-ZA"/>
        </w:rPr>
        <w:t xml:space="preserve"> </w:t>
      </w:r>
      <w:r w:rsidRPr="00976578">
        <w:rPr>
          <w:rFonts w:ascii="GHEA Grapalat" w:hAnsi="GHEA Grapalat" w:cs="Sylfaen"/>
          <w:sz w:val="20"/>
          <w:lang w:val="hy-AM"/>
        </w:rPr>
        <w:t>և</w:t>
      </w:r>
      <w:r w:rsidRPr="00976578">
        <w:rPr>
          <w:rFonts w:ascii="GHEA Grapalat" w:hAnsi="GHEA Grapalat" w:cs="Sylfaen"/>
          <w:sz w:val="20"/>
          <w:lang w:val="af-ZA"/>
        </w:rPr>
        <w:t xml:space="preserve"> </w:t>
      </w:r>
      <w:r w:rsidRPr="00976578">
        <w:rPr>
          <w:rFonts w:ascii="GHEA Grapalat" w:hAnsi="GHEA Grapalat" w:cs="Sylfaen"/>
          <w:sz w:val="20"/>
          <w:lang w:val="hy-AM"/>
        </w:rPr>
        <w:t>հրապա</w:t>
      </w:r>
      <w:r w:rsidRPr="00976578">
        <w:rPr>
          <w:rFonts w:ascii="GHEA Grapalat" w:hAnsi="GHEA Grapalat" w:cs="Sylfaen"/>
          <w:sz w:val="20"/>
          <w:lang w:val="hy-AM"/>
        </w:rPr>
        <w:softHyphen/>
        <w:t>րակում է գնման հայտով սահմանված</w:t>
      </w:r>
      <w:r w:rsidRPr="00976578">
        <w:rPr>
          <w:rFonts w:ascii="GHEA Grapalat" w:hAnsi="GHEA Grapalat" w:cs="Sylfaen"/>
          <w:sz w:val="20"/>
          <w:lang w:val="af-ZA"/>
        </w:rPr>
        <w:t>`</w:t>
      </w:r>
      <w:r w:rsidRPr="00976578">
        <w:rPr>
          <w:rFonts w:ascii="GHEA Grapalat" w:hAnsi="GHEA Grapalat" w:cs="Sylfaen"/>
          <w:sz w:val="20"/>
          <w:lang w:val="hy-AM"/>
        </w:rPr>
        <w:t xml:space="preserve"> </w:t>
      </w:r>
      <w:r w:rsidRPr="00976578">
        <w:rPr>
          <w:rFonts w:ascii="GHEA Grapalat" w:hAnsi="GHEA Grapalat" w:cs="Sylfaen"/>
          <w:sz w:val="20"/>
        </w:rPr>
        <w:t>սույն</w:t>
      </w:r>
      <w:r w:rsidRPr="00976578">
        <w:rPr>
          <w:rFonts w:ascii="GHEA Grapalat" w:hAnsi="GHEA Grapalat" w:cs="Sylfaen"/>
          <w:sz w:val="20"/>
          <w:lang w:val="af-ZA"/>
        </w:rPr>
        <w:t xml:space="preserve"> </w:t>
      </w:r>
      <w:r w:rsidRPr="00976578">
        <w:rPr>
          <w:rFonts w:ascii="GHEA Grapalat" w:hAnsi="GHEA Grapalat" w:cs="Sylfaen"/>
          <w:sz w:val="20"/>
        </w:rPr>
        <w:t>ընթացակարգի</w:t>
      </w:r>
      <w:r w:rsidRPr="00976578">
        <w:rPr>
          <w:rFonts w:ascii="GHEA Grapalat" w:hAnsi="GHEA Grapalat" w:cs="Sylfaen"/>
          <w:sz w:val="20"/>
          <w:lang w:val="af-ZA"/>
        </w:rPr>
        <w:t xml:space="preserve"> </w:t>
      </w:r>
      <w:r w:rsidRPr="00976578">
        <w:rPr>
          <w:rFonts w:ascii="GHEA Grapalat" w:hAnsi="GHEA Grapalat" w:cs="Sylfaen"/>
          <w:sz w:val="20"/>
        </w:rPr>
        <w:t>շրջանակում</w:t>
      </w:r>
      <w:r w:rsidRPr="00976578">
        <w:rPr>
          <w:rFonts w:ascii="GHEA Grapalat" w:hAnsi="GHEA Grapalat" w:cs="Sylfaen"/>
          <w:sz w:val="20"/>
          <w:lang w:val="af-ZA"/>
        </w:rPr>
        <w:t xml:space="preserve"> </w:t>
      </w:r>
      <w:r w:rsidRPr="00976578">
        <w:rPr>
          <w:rFonts w:ascii="GHEA Grapalat" w:hAnsi="GHEA Grapalat" w:cs="Sylfaen"/>
          <w:sz w:val="20"/>
        </w:rPr>
        <w:t>գնվելիք</w:t>
      </w:r>
      <w:r w:rsidRPr="00976578">
        <w:rPr>
          <w:rFonts w:ascii="GHEA Grapalat" w:hAnsi="GHEA Grapalat" w:cs="Sylfaen"/>
          <w:sz w:val="20"/>
          <w:lang w:val="af-ZA"/>
        </w:rPr>
        <w:t xml:space="preserve"> </w:t>
      </w:r>
      <w:r w:rsidRPr="00976578">
        <w:rPr>
          <w:rFonts w:ascii="GHEA Grapalat" w:hAnsi="GHEA Grapalat" w:cs="Sylfaen"/>
          <w:sz w:val="20"/>
        </w:rPr>
        <w:t>ծառայությունների</w:t>
      </w:r>
      <w:r w:rsidRPr="00976578">
        <w:rPr>
          <w:rFonts w:ascii="GHEA Grapalat" w:hAnsi="GHEA Grapalat" w:cs="Sylfaen"/>
          <w:sz w:val="20"/>
          <w:lang w:val="af-ZA"/>
        </w:rPr>
        <w:t xml:space="preserve"> </w:t>
      </w:r>
      <w:r w:rsidRPr="00976578">
        <w:rPr>
          <w:rFonts w:ascii="GHEA Grapalat" w:hAnsi="GHEA Grapalat" w:cs="Sylfaen"/>
          <w:sz w:val="20"/>
          <w:lang w:val="hy-AM"/>
        </w:rPr>
        <w:t>գինը՝</w:t>
      </w:r>
      <w:r w:rsidRPr="00976578">
        <w:rPr>
          <w:rFonts w:ascii="GHEA Grapalat" w:hAnsi="GHEA Grapalat" w:cs="Sylfaen"/>
          <w:sz w:val="20"/>
          <w:lang w:val="af-ZA"/>
        </w:rPr>
        <w:t xml:space="preserve"> </w:t>
      </w:r>
      <w:r w:rsidRPr="00976578">
        <w:rPr>
          <w:rFonts w:ascii="GHEA Grapalat" w:hAnsi="GHEA Grapalat" w:cs="Sylfaen"/>
          <w:sz w:val="20"/>
          <w:lang w:val="hy-AM"/>
        </w:rPr>
        <w:t>մեկ</w:t>
      </w:r>
      <w:r w:rsidRPr="00976578">
        <w:rPr>
          <w:rFonts w:ascii="GHEA Grapalat" w:hAnsi="GHEA Grapalat" w:cs="Sylfaen"/>
          <w:sz w:val="20"/>
          <w:lang w:val="af-ZA"/>
        </w:rPr>
        <w:t xml:space="preserve"> </w:t>
      </w:r>
      <w:r w:rsidRPr="00976578">
        <w:rPr>
          <w:rFonts w:ascii="GHEA Grapalat" w:hAnsi="GHEA Grapalat" w:cs="Sylfaen"/>
          <w:sz w:val="20"/>
          <w:lang w:val="hy-AM"/>
        </w:rPr>
        <w:t>թվով</w:t>
      </w:r>
      <w:r w:rsidRPr="00976578">
        <w:rPr>
          <w:rFonts w:ascii="GHEA Grapalat" w:hAnsi="GHEA Grapalat" w:cs="Sylfaen"/>
          <w:sz w:val="20"/>
          <w:lang w:val="af-ZA"/>
        </w:rPr>
        <w:t xml:space="preserve"> </w:t>
      </w:r>
      <w:r w:rsidRPr="00976578">
        <w:rPr>
          <w:rFonts w:ascii="GHEA Grapalat" w:hAnsi="GHEA Grapalat" w:cs="Sylfaen"/>
          <w:sz w:val="20"/>
          <w:lang w:val="hy-AM"/>
        </w:rPr>
        <w:t>արտահայտված</w:t>
      </w:r>
      <w:r w:rsidRPr="00976578">
        <w:rPr>
          <w:rFonts w:ascii="GHEA Grapalat" w:hAnsi="GHEA Grapalat" w:cs="Sylfaen"/>
          <w:sz w:val="20"/>
          <w:lang w:val="af-ZA"/>
        </w:rPr>
        <w:t xml:space="preserve">, </w:t>
      </w:r>
      <w:r w:rsidRPr="00976578">
        <w:rPr>
          <w:rFonts w:ascii="GHEA Grapalat" w:hAnsi="GHEA Grapalat" w:cs="Sylfaen"/>
          <w:sz w:val="20"/>
        </w:rPr>
        <w:t>ինչպես</w:t>
      </w:r>
      <w:r w:rsidRPr="00976578">
        <w:rPr>
          <w:rFonts w:ascii="GHEA Grapalat" w:hAnsi="GHEA Grapalat" w:cs="Sylfaen"/>
          <w:sz w:val="20"/>
          <w:lang w:val="af-ZA"/>
        </w:rPr>
        <w:t xml:space="preserve"> </w:t>
      </w:r>
      <w:r w:rsidRPr="00976578">
        <w:rPr>
          <w:rFonts w:ascii="GHEA Grapalat" w:hAnsi="GHEA Grapalat" w:cs="Sylfaen"/>
          <w:sz w:val="20"/>
        </w:rPr>
        <w:t>նաև</w:t>
      </w:r>
      <w:r w:rsidRPr="00976578">
        <w:rPr>
          <w:rFonts w:ascii="GHEA Grapalat" w:hAnsi="GHEA Grapalat" w:cs="Sylfaen"/>
          <w:sz w:val="20"/>
          <w:lang w:val="af-ZA"/>
        </w:rPr>
        <w:t xml:space="preserve"> </w:t>
      </w:r>
      <w:r w:rsidRPr="0097657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976578">
        <w:rPr>
          <w:rFonts w:ascii="GHEA Grapalat" w:hAnsi="GHEA Grapalat" w:cs="Sylfaen"/>
          <w:sz w:val="20"/>
          <w:lang w:val="af-ZA"/>
        </w:rPr>
        <w:t>.</w:t>
      </w:r>
    </w:p>
    <w:p w14:paraId="25FB746D" w14:textId="77777777" w:rsidR="000E16AA" w:rsidRPr="00976578" w:rsidRDefault="000E16AA" w:rsidP="00976578">
      <w:pPr>
        <w:spacing w:after="0"/>
        <w:ind w:firstLine="567"/>
        <w:jc w:val="both"/>
        <w:rPr>
          <w:rFonts w:ascii="GHEA Grapalat" w:hAnsi="GHEA Grapalat"/>
          <w:sz w:val="20"/>
          <w:szCs w:val="20"/>
          <w:lang w:val="hy-AM"/>
        </w:rPr>
      </w:pPr>
      <w:r w:rsidRPr="00976578">
        <w:rPr>
          <w:rFonts w:ascii="GHEA Grapalat" w:hAnsi="GHEA Grapalat"/>
          <w:sz w:val="20"/>
          <w:szCs w:val="20"/>
          <w:lang w:val="hy-AM"/>
        </w:rPr>
        <w:t xml:space="preserve">2) </w:t>
      </w:r>
      <w:r w:rsidRPr="00976578">
        <w:rPr>
          <w:rFonts w:ascii="GHEA Grapalat" w:hAnsi="GHEA Grapalat" w:cs="Sylfaen"/>
          <w:sz w:val="20"/>
          <w:szCs w:val="20"/>
          <w:lang w:val="hy-AM"/>
        </w:rPr>
        <w:t>սույն</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կետի</w:t>
      </w:r>
      <w:r w:rsidRPr="00976578">
        <w:rPr>
          <w:rFonts w:ascii="GHEA Grapalat" w:hAnsi="GHEA Grapalat"/>
          <w:sz w:val="20"/>
          <w:szCs w:val="20"/>
          <w:lang w:val="hy-AM"/>
        </w:rPr>
        <w:t xml:space="preserve"> 1-</w:t>
      </w:r>
      <w:r w:rsidRPr="00976578">
        <w:rPr>
          <w:rFonts w:ascii="GHEA Grapalat" w:hAnsi="GHEA Grapalat" w:cs="Sylfaen"/>
          <w:sz w:val="20"/>
          <w:szCs w:val="20"/>
          <w:lang w:val="hy-AM"/>
        </w:rPr>
        <w:t>ին</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ենթակետում</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նշված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փաստաթղթերը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նախագահին</w:t>
      </w:r>
      <w:r w:rsidRPr="00976578">
        <w:rPr>
          <w:rFonts w:ascii="GHEA Grapalat" w:hAnsi="GHEA Grapalat"/>
          <w:sz w:val="20"/>
          <w:szCs w:val="20"/>
          <w:lang w:val="hy-AM"/>
        </w:rPr>
        <w:t xml:space="preserve"> (նիստը նախագահողին) </w:t>
      </w:r>
      <w:r w:rsidRPr="00976578">
        <w:rPr>
          <w:rFonts w:ascii="GHEA Grapalat" w:hAnsi="GHEA Grapalat" w:cs="Sylfaen"/>
          <w:sz w:val="20"/>
          <w:szCs w:val="20"/>
          <w:lang w:val="hy-AM"/>
        </w:rPr>
        <w:t>փոխանցվելուց</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հետո</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հանձնաժողովը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գնահատում</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է</w:t>
      </w:r>
      <w:r w:rsidRPr="00976578">
        <w:rPr>
          <w:rFonts w:ascii="GHEA Grapalat" w:hAnsi="GHEA Grapalat"/>
          <w:sz w:val="20"/>
          <w:szCs w:val="20"/>
          <w:lang w:val="hy-AM"/>
        </w:rPr>
        <w:t>`</w:t>
      </w:r>
    </w:p>
    <w:p w14:paraId="3AAE486C" w14:textId="77777777" w:rsidR="000E16AA" w:rsidRPr="00976578" w:rsidRDefault="000E16AA" w:rsidP="00976578">
      <w:pPr>
        <w:spacing w:after="0"/>
        <w:ind w:firstLine="567"/>
        <w:jc w:val="both"/>
        <w:rPr>
          <w:rFonts w:ascii="GHEA Grapalat" w:hAnsi="GHEA Grapalat"/>
          <w:sz w:val="20"/>
          <w:szCs w:val="20"/>
          <w:lang w:val="hy-AM"/>
        </w:rPr>
      </w:pPr>
      <w:r w:rsidRPr="00976578">
        <w:rPr>
          <w:rFonts w:ascii="GHEA Grapalat" w:hAnsi="GHEA Grapalat" w:cs="Sylfaen"/>
          <w:sz w:val="20"/>
          <w:szCs w:val="20"/>
          <w:lang w:val="hy-AM"/>
        </w:rPr>
        <w:t>ա</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հայտեր</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պարունակող</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ծրարները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կազմելու</w:t>
      </w:r>
      <w:r w:rsidRPr="00976578">
        <w:rPr>
          <w:rFonts w:ascii="GHEA Grapalat" w:hAnsi="GHEA Grapalat"/>
          <w:sz w:val="20"/>
          <w:szCs w:val="20"/>
          <w:lang w:val="hy-AM"/>
        </w:rPr>
        <w:t xml:space="preserve"> </w:t>
      </w:r>
      <w:r w:rsidRPr="00976578">
        <w:rPr>
          <w:rFonts w:ascii="GHEA Grapalat" w:hAnsi="GHEA Grapalat" w:cs="Sylfaen"/>
          <w:sz w:val="20"/>
          <w:szCs w:val="20"/>
          <w:lang w:val="hy-AM"/>
        </w:rPr>
        <w:t>և</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ներկայացնելու</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համապատասխանությունը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սահմանված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կարգին</w:t>
      </w:r>
      <w:r w:rsidRPr="00976578">
        <w:rPr>
          <w:rFonts w:ascii="GHEA Grapalat" w:hAnsi="GHEA Grapalat"/>
          <w:sz w:val="20"/>
          <w:szCs w:val="20"/>
          <w:lang w:val="hy-AM"/>
        </w:rPr>
        <w:t xml:space="preserve"> </w:t>
      </w:r>
      <w:r w:rsidRPr="00976578">
        <w:rPr>
          <w:rFonts w:ascii="GHEA Grapalat" w:hAnsi="GHEA Grapalat" w:cs="Sylfaen"/>
          <w:sz w:val="20"/>
          <w:szCs w:val="20"/>
          <w:lang w:val="hy-AM"/>
        </w:rPr>
        <w:t>և</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բացում</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համապատասխանող</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գնահատված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հայտերը</w:t>
      </w:r>
      <w:r w:rsidRPr="00976578">
        <w:rPr>
          <w:rFonts w:ascii="GHEA Grapalat" w:hAnsi="GHEA Grapalat"/>
          <w:sz w:val="20"/>
          <w:szCs w:val="20"/>
          <w:lang w:val="hy-AM"/>
        </w:rPr>
        <w:t>,</w:t>
      </w:r>
    </w:p>
    <w:p w14:paraId="4B1D345F" w14:textId="77777777" w:rsidR="000E16AA" w:rsidRPr="00976578" w:rsidRDefault="000E16AA" w:rsidP="00976578">
      <w:pPr>
        <w:spacing w:after="0"/>
        <w:ind w:firstLine="567"/>
        <w:jc w:val="both"/>
        <w:rPr>
          <w:rFonts w:ascii="GHEA Grapalat" w:hAnsi="GHEA Grapalat"/>
          <w:sz w:val="20"/>
          <w:szCs w:val="20"/>
          <w:lang w:val="hy-AM"/>
        </w:rPr>
      </w:pPr>
      <w:r w:rsidRPr="00976578">
        <w:rPr>
          <w:rFonts w:ascii="GHEA Grapalat" w:hAnsi="GHEA Grapalat" w:cs="Sylfaen"/>
          <w:sz w:val="20"/>
          <w:szCs w:val="20"/>
          <w:lang w:val="hy-AM"/>
        </w:rPr>
        <w:t>բ</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բացված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յուրաքանչյուր</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ծրարում</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պահանջվող</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նախատեսված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փաստաթղթերի</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առկայությունը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և</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դրանց</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կազմման</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համապատասխանությունը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հրավերով</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սահմանված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վավերապայմաններին</w:t>
      </w:r>
      <w:r w:rsidRPr="00976578">
        <w:rPr>
          <w:rFonts w:ascii="GHEA Grapalat" w:hAnsi="GHEA Grapalat"/>
          <w:sz w:val="20"/>
          <w:szCs w:val="20"/>
          <w:lang w:val="hy-AM"/>
        </w:rPr>
        <w:t>.</w:t>
      </w:r>
    </w:p>
    <w:p w14:paraId="3A6EF1E2"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sz w:val="20"/>
          <w:szCs w:val="20"/>
          <w:lang w:val="hy-AM"/>
        </w:rPr>
        <w:lastRenderedPageBreak/>
        <w:t xml:space="preserve">3) </w:t>
      </w:r>
      <w:r w:rsidRPr="00976578">
        <w:rPr>
          <w:rFonts w:ascii="GHEA Grapalat" w:hAnsi="GHEA Grapalat" w:cs="Sylfaen"/>
          <w:sz w:val="20"/>
          <w:szCs w:val="20"/>
          <w:lang w:val="hy-AM"/>
        </w:rPr>
        <w:t>հանձնաժողովի</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նախագահը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հայտարարում</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է</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հայտեր</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ներկայացրած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մասնակիցների</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գնային</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առաջարկները՝</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մեկ</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թվով</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արտահայտված,</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հիմք</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ընդունելով</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տառերով</w:t>
      </w:r>
      <w:r w:rsidRPr="00976578">
        <w:rPr>
          <w:rFonts w:ascii="GHEA Grapalat" w:hAnsi="GHEA Grapalat"/>
          <w:sz w:val="20"/>
          <w:szCs w:val="20"/>
          <w:lang w:val="hy-AM"/>
        </w:rPr>
        <w:t xml:space="preserve"> </w:t>
      </w:r>
      <w:r w:rsidRPr="00976578">
        <w:rPr>
          <w:rFonts w:ascii="GHEA Grapalat" w:hAnsi="GHEA Grapalat" w:cs="Sylfaen"/>
          <w:sz w:val="20"/>
          <w:szCs w:val="20"/>
          <w:lang w:val="hy-AM"/>
        </w:rPr>
        <w:t>գրվածը:</w:t>
      </w:r>
    </w:p>
    <w:p w14:paraId="4D424EFB"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8.2 </w:t>
      </w:r>
      <w:r w:rsidRPr="00976578">
        <w:rPr>
          <w:rFonts w:ascii="GHEA Grapalat" w:hAnsi="GHEA Grapalat" w:cs="Sylfaen"/>
          <w:sz w:val="20"/>
          <w:lang w:val="hy-AM"/>
        </w:rPr>
        <w:t>Հայտերը</w:t>
      </w:r>
      <w:r w:rsidRPr="00976578">
        <w:rPr>
          <w:rFonts w:ascii="GHEA Grapalat" w:hAnsi="GHEA Grapalat" w:cs="Sylfaen"/>
          <w:sz w:val="20"/>
          <w:lang w:val="af-ZA"/>
        </w:rPr>
        <w:t xml:space="preserve"> </w:t>
      </w:r>
      <w:r w:rsidRPr="00976578">
        <w:rPr>
          <w:rFonts w:ascii="GHEA Grapalat" w:hAnsi="GHEA Grapalat" w:cs="Sylfaen"/>
          <w:sz w:val="20"/>
          <w:lang w:val="hy-AM"/>
        </w:rPr>
        <w:t>գնահատվում</w:t>
      </w:r>
      <w:r w:rsidRPr="00976578">
        <w:rPr>
          <w:rFonts w:ascii="GHEA Grapalat" w:hAnsi="GHEA Grapalat" w:cs="Sylfaen"/>
          <w:sz w:val="20"/>
          <w:lang w:val="af-ZA"/>
        </w:rPr>
        <w:t xml:space="preserve"> </w:t>
      </w:r>
      <w:r w:rsidRPr="00976578">
        <w:rPr>
          <w:rFonts w:ascii="GHEA Grapalat" w:hAnsi="GHEA Grapalat" w:cs="Sylfaen"/>
          <w:sz w:val="20"/>
          <w:lang w:val="hy-AM"/>
        </w:rPr>
        <w:t>են</w:t>
      </w:r>
      <w:r w:rsidRPr="00976578">
        <w:rPr>
          <w:rFonts w:ascii="GHEA Grapalat" w:hAnsi="GHEA Grapalat" w:cs="Sylfaen"/>
          <w:sz w:val="20"/>
          <w:lang w:val="af-ZA"/>
        </w:rPr>
        <w:t xml:space="preserve"> </w:t>
      </w:r>
      <w:r w:rsidRPr="00976578">
        <w:rPr>
          <w:rFonts w:ascii="GHEA Grapalat" w:hAnsi="GHEA Grapalat" w:cs="Sylfaen"/>
          <w:sz w:val="20"/>
          <w:lang w:val="hy-AM"/>
        </w:rPr>
        <w:t>սույն</w:t>
      </w:r>
      <w:r w:rsidRPr="00976578">
        <w:rPr>
          <w:rFonts w:ascii="GHEA Grapalat" w:hAnsi="GHEA Grapalat" w:cs="Sylfaen"/>
          <w:sz w:val="20"/>
          <w:lang w:val="af-ZA"/>
        </w:rPr>
        <w:t xml:space="preserve"> </w:t>
      </w:r>
      <w:r w:rsidRPr="00976578">
        <w:rPr>
          <w:rFonts w:ascii="GHEA Grapalat" w:hAnsi="GHEA Grapalat" w:cs="Sylfaen"/>
          <w:sz w:val="20"/>
          <w:lang w:val="hy-AM"/>
        </w:rPr>
        <w:t>հրավերով</w:t>
      </w:r>
      <w:r w:rsidRPr="00976578">
        <w:rPr>
          <w:rFonts w:ascii="GHEA Grapalat" w:hAnsi="GHEA Grapalat" w:cs="Sylfaen"/>
          <w:sz w:val="20"/>
          <w:lang w:val="af-ZA"/>
        </w:rPr>
        <w:t xml:space="preserve"> </w:t>
      </w:r>
      <w:r w:rsidRPr="00976578">
        <w:rPr>
          <w:rFonts w:ascii="GHEA Grapalat" w:hAnsi="GHEA Grapalat" w:cs="Sylfaen"/>
          <w:sz w:val="20"/>
          <w:lang w:val="hy-AM"/>
        </w:rPr>
        <w:t>սահմանված</w:t>
      </w:r>
      <w:r w:rsidRPr="00976578">
        <w:rPr>
          <w:rFonts w:ascii="GHEA Grapalat" w:hAnsi="GHEA Grapalat" w:cs="Sylfaen"/>
          <w:sz w:val="20"/>
          <w:lang w:val="af-ZA"/>
        </w:rPr>
        <w:t xml:space="preserve"> </w:t>
      </w:r>
      <w:r w:rsidRPr="00976578">
        <w:rPr>
          <w:rFonts w:ascii="GHEA Grapalat" w:hAnsi="GHEA Grapalat" w:cs="Sylfaen"/>
          <w:sz w:val="20"/>
          <w:lang w:val="hy-AM"/>
        </w:rPr>
        <w:t>կարգով</w:t>
      </w:r>
      <w:r w:rsidRPr="00976578">
        <w:rPr>
          <w:rFonts w:ascii="GHEA Grapalat" w:hAnsi="GHEA Grapalat" w:cs="Sylfaen"/>
          <w:sz w:val="20"/>
          <w:lang w:val="af-ZA"/>
        </w:rPr>
        <w:t xml:space="preserve">: </w:t>
      </w:r>
    </w:p>
    <w:p w14:paraId="03DCD1E6"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rPr>
        <w:t>Գնման</w:t>
      </w:r>
      <w:r w:rsidRPr="00976578">
        <w:rPr>
          <w:rFonts w:ascii="GHEA Grapalat" w:hAnsi="GHEA Grapalat" w:cs="Sylfaen"/>
          <w:sz w:val="20"/>
          <w:lang w:val="af-ZA"/>
        </w:rPr>
        <w:t xml:space="preserve"> </w:t>
      </w:r>
      <w:r w:rsidRPr="00976578">
        <w:rPr>
          <w:rFonts w:ascii="GHEA Grapalat" w:hAnsi="GHEA Grapalat" w:cs="Sylfaen"/>
          <w:sz w:val="20"/>
        </w:rPr>
        <w:t>ընթացակարգի</w:t>
      </w:r>
      <w:r w:rsidRPr="00976578">
        <w:rPr>
          <w:rFonts w:ascii="GHEA Grapalat" w:hAnsi="GHEA Grapalat" w:cs="Sylfaen"/>
          <w:sz w:val="20"/>
          <w:lang w:val="af-ZA"/>
        </w:rPr>
        <w:t xml:space="preserve"> </w:t>
      </w:r>
      <w:r w:rsidRPr="00976578">
        <w:rPr>
          <w:rFonts w:ascii="GHEA Grapalat" w:hAnsi="GHEA Grapalat" w:cs="Sylfaen"/>
          <w:sz w:val="20"/>
        </w:rPr>
        <w:t>չափաբաժինների</w:t>
      </w:r>
      <w:r w:rsidRPr="00976578">
        <w:rPr>
          <w:rFonts w:ascii="GHEA Grapalat" w:hAnsi="GHEA Grapalat" w:cs="Sylfaen"/>
          <w:sz w:val="20"/>
          <w:lang w:val="af-ZA"/>
        </w:rPr>
        <w:t xml:space="preserve"> </w:t>
      </w:r>
      <w:r w:rsidRPr="00976578">
        <w:rPr>
          <w:rFonts w:ascii="GHEA Grapalat" w:hAnsi="GHEA Grapalat" w:cs="Sylfaen"/>
          <w:sz w:val="20"/>
        </w:rPr>
        <w:t>քանակը</w:t>
      </w:r>
      <w:r w:rsidRPr="00976578">
        <w:rPr>
          <w:rFonts w:ascii="GHEA Grapalat" w:hAnsi="GHEA Grapalat" w:cs="Sylfaen"/>
          <w:sz w:val="20"/>
          <w:lang w:val="af-ZA"/>
        </w:rPr>
        <w:t xml:space="preserve"> </w:t>
      </w:r>
      <w:r w:rsidRPr="00976578">
        <w:rPr>
          <w:rFonts w:ascii="GHEA Grapalat" w:hAnsi="GHEA Grapalat" w:cs="Sylfaen"/>
          <w:sz w:val="20"/>
        </w:rPr>
        <w:t>յոթանասունհինգը</w:t>
      </w:r>
      <w:r w:rsidRPr="00976578">
        <w:rPr>
          <w:rFonts w:ascii="GHEA Grapalat" w:hAnsi="GHEA Grapalat" w:cs="Sylfaen"/>
          <w:sz w:val="20"/>
          <w:lang w:val="af-ZA"/>
        </w:rPr>
        <w:t xml:space="preserve"> </w:t>
      </w:r>
      <w:r w:rsidRPr="00976578">
        <w:rPr>
          <w:rFonts w:ascii="GHEA Grapalat" w:hAnsi="GHEA Grapalat" w:cs="Sylfaen"/>
          <w:sz w:val="20"/>
        </w:rPr>
        <w:t>չգերազանցելու</w:t>
      </w:r>
      <w:r w:rsidRPr="00976578">
        <w:rPr>
          <w:rFonts w:ascii="GHEA Grapalat" w:hAnsi="GHEA Grapalat" w:cs="Sylfaen"/>
          <w:sz w:val="20"/>
          <w:lang w:val="af-ZA"/>
        </w:rPr>
        <w:t xml:space="preserve"> </w:t>
      </w:r>
      <w:r w:rsidRPr="00976578">
        <w:rPr>
          <w:rFonts w:ascii="GHEA Grapalat" w:hAnsi="GHEA Grapalat" w:cs="Sylfaen"/>
          <w:sz w:val="20"/>
        </w:rPr>
        <w:t>դեպքում</w:t>
      </w:r>
      <w:r w:rsidRPr="00976578">
        <w:rPr>
          <w:rFonts w:ascii="GHEA Grapalat" w:hAnsi="GHEA Grapalat" w:cs="Sylfaen"/>
          <w:sz w:val="20"/>
          <w:lang w:val="af-ZA"/>
        </w:rPr>
        <w:t xml:space="preserve"> </w:t>
      </w:r>
      <w:r w:rsidRPr="00976578">
        <w:rPr>
          <w:rFonts w:ascii="GHEA Grapalat" w:hAnsi="GHEA Grapalat" w:cs="Sylfaen"/>
          <w:sz w:val="20"/>
        </w:rPr>
        <w:t>հայտերի</w:t>
      </w:r>
      <w:r w:rsidRPr="00976578">
        <w:rPr>
          <w:rFonts w:ascii="GHEA Grapalat" w:hAnsi="GHEA Grapalat" w:cs="Sylfaen"/>
          <w:sz w:val="20"/>
          <w:lang w:val="af-ZA"/>
        </w:rPr>
        <w:t xml:space="preserve"> </w:t>
      </w:r>
      <w:r w:rsidRPr="00976578">
        <w:rPr>
          <w:rFonts w:ascii="GHEA Grapalat" w:hAnsi="GHEA Grapalat" w:cs="Sylfaen"/>
          <w:sz w:val="20"/>
        </w:rPr>
        <w:t>գնահատումն</w:t>
      </w:r>
      <w:r w:rsidRPr="00976578">
        <w:rPr>
          <w:rFonts w:ascii="GHEA Grapalat" w:hAnsi="GHEA Grapalat" w:cs="Sylfaen"/>
          <w:sz w:val="20"/>
          <w:lang w:val="af-ZA"/>
        </w:rPr>
        <w:t xml:space="preserve"> </w:t>
      </w:r>
      <w:r w:rsidRPr="00976578">
        <w:rPr>
          <w:rFonts w:ascii="GHEA Grapalat" w:hAnsi="GHEA Grapalat" w:cs="Sylfaen"/>
          <w:sz w:val="20"/>
        </w:rPr>
        <w:t>իրականացվում</w:t>
      </w:r>
      <w:r w:rsidRPr="00976578">
        <w:rPr>
          <w:rFonts w:ascii="GHEA Grapalat" w:hAnsi="GHEA Grapalat" w:cs="Sylfaen"/>
          <w:sz w:val="20"/>
          <w:lang w:val="af-ZA"/>
        </w:rPr>
        <w:t xml:space="preserve"> </w:t>
      </w:r>
      <w:r w:rsidRPr="00976578">
        <w:rPr>
          <w:rFonts w:ascii="GHEA Grapalat" w:hAnsi="GHEA Grapalat" w:cs="Sylfaen"/>
          <w:sz w:val="20"/>
        </w:rPr>
        <w:t>է</w:t>
      </w:r>
      <w:r w:rsidRPr="00976578">
        <w:rPr>
          <w:rFonts w:ascii="GHEA Grapalat" w:hAnsi="GHEA Grapalat" w:cs="Sylfaen"/>
          <w:sz w:val="20"/>
          <w:lang w:val="af-ZA"/>
        </w:rPr>
        <w:t xml:space="preserve"> </w:t>
      </w:r>
      <w:r w:rsidRPr="00976578">
        <w:rPr>
          <w:rFonts w:ascii="GHEA Grapalat" w:hAnsi="GHEA Grapalat" w:cs="Sylfaen"/>
          <w:sz w:val="20"/>
        </w:rPr>
        <w:t>դրանց</w:t>
      </w:r>
      <w:r w:rsidRPr="00976578">
        <w:rPr>
          <w:rFonts w:ascii="GHEA Grapalat" w:hAnsi="GHEA Grapalat" w:cs="Sylfaen"/>
          <w:sz w:val="20"/>
          <w:lang w:val="af-ZA"/>
        </w:rPr>
        <w:t xml:space="preserve"> </w:t>
      </w:r>
      <w:r w:rsidRPr="00976578">
        <w:rPr>
          <w:rFonts w:ascii="GHEA Grapalat" w:hAnsi="GHEA Grapalat" w:cs="Sylfaen"/>
          <w:sz w:val="20"/>
        </w:rPr>
        <w:t>ներկայացման</w:t>
      </w:r>
      <w:r w:rsidRPr="00976578">
        <w:rPr>
          <w:rFonts w:ascii="GHEA Grapalat" w:hAnsi="GHEA Grapalat" w:cs="Sylfaen"/>
          <w:sz w:val="20"/>
          <w:lang w:val="af-ZA"/>
        </w:rPr>
        <w:t xml:space="preserve"> </w:t>
      </w:r>
      <w:r w:rsidRPr="00976578">
        <w:rPr>
          <w:rFonts w:ascii="GHEA Grapalat" w:hAnsi="GHEA Grapalat" w:cs="Sylfaen"/>
          <w:sz w:val="20"/>
        </w:rPr>
        <w:t>վերջնաժամկետը</w:t>
      </w:r>
      <w:r w:rsidRPr="00976578">
        <w:rPr>
          <w:rFonts w:ascii="GHEA Grapalat" w:hAnsi="GHEA Grapalat" w:cs="Sylfaen"/>
          <w:sz w:val="20"/>
          <w:lang w:val="af-ZA"/>
        </w:rPr>
        <w:t xml:space="preserve"> </w:t>
      </w:r>
      <w:r w:rsidRPr="00976578">
        <w:rPr>
          <w:rFonts w:ascii="GHEA Grapalat" w:hAnsi="GHEA Grapalat" w:cs="Sylfaen"/>
          <w:sz w:val="20"/>
        </w:rPr>
        <w:t>լրանալու</w:t>
      </w:r>
      <w:r w:rsidRPr="00976578">
        <w:rPr>
          <w:rFonts w:ascii="GHEA Grapalat" w:hAnsi="GHEA Grapalat" w:cs="Sylfaen"/>
          <w:sz w:val="20"/>
          <w:lang w:val="af-ZA"/>
        </w:rPr>
        <w:t xml:space="preserve"> </w:t>
      </w:r>
      <w:r w:rsidRPr="00976578">
        <w:rPr>
          <w:rFonts w:ascii="GHEA Grapalat" w:hAnsi="GHEA Grapalat" w:cs="Sylfaen"/>
          <w:sz w:val="20"/>
        </w:rPr>
        <w:t>օրվանից</w:t>
      </w:r>
      <w:r w:rsidRPr="00976578">
        <w:rPr>
          <w:rFonts w:ascii="GHEA Grapalat" w:hAnsi="GHEA Grapalat" w:cs="Sylfaen"/>
          <w:sz w:val="20"/>
          <w:lang w:val="af-ZA"/>
        </w:rPr>
        <w:t xml:space="preserve"> </w:t>
      </w:r>
      <w:r w:rsidRPr="00976578">
        <w:rPr>
          <w:rFonts w:ascii="GHEA Grapalat" w:hAnsi="GHEA Grapalat" w:cs="Sylfaen"/>
          <w:sz w:val="20"/>
        </w:rPr>
        <w:t>հաշված</w:t>
      </w:r>
      <w:r w:rsidRPr="00976578">
        <w:rPr>
          <w:rFonts w:ascii="GHEA Grapalat" w:hAnsi="GHEA Grapalat" w:cs="Sylfaen"/>
          <w:sz w:val="20"/>
          <w:lang w:val="af-ZA"/>
        </w:rPr>
        <w:t xml:space="preserve"> </w:t>
      </w:r>
      <w:r w:rsidRPr="00976578">
        <w:rPr>
          <w:rFonts w:ascii="GHEA Grapalat" w:hAnsi="GHEA Grapalat" w:cs="Sylfaen"/>
          <w:sz w:val="20"/>
        </w:rPr>
        <w:t>տաս</w:t>
      </w:r>
      <w:r w:rsidRPr="00976578">
        <w:rPr>
          <w:rFonts w:ascii="GHEA Grapalat" w:hAnsi="GHEA Grapalat" w:cs="Sylfaen"/>
          <w:sz w:val="20"/>
          <w:lang w:val="af-ZA"/>
        </w:rPr>
        <w:t xml:space="preserve">, </w:t>
      </w:r>
      <w:r w:rsidRPr="00976578">
        <w:rPr>
          <w:rFonts w:ascii="GHEA Grapalat" w:hAnsi="GHEA Grapalat" w:cs="Sylfaen"/>
          <w:sz w:val="20"/>
        </w:rPr>
        <w:t>իսկ</w:t>
      </w:r>
      <w:r w:rsidRPr="00976578">
        <w:rPr>
          <w:rFonts w:ascii="GHEA Grapalat" w:hAnsi="GHEA Grapalat" w:cs="Sylfaen"/>
          <w:sz w:val="20"/>
          <w:lang w:val="af-ZA"/>
        </w:rPr>
        <w:t xml:space="preserve"> </w:t>
      </w:r>
      <w:r w:rsidRPr="00976578">
        <w:rPr>
          <w:rFonts w:ascii="GHEA Grapalat" w:hAnsi="GHEA Grapalat" w:cs="Sylfaen"/>
          <w:sz w:val="20"/>
        </w:rPr>
        <w:t>գերազանցելու</w:t>
      </w:r>
      <w:r w:rsidRPr="00976578">
        <w:rPr>
          <w:rFonts w:ascii="GHEA Grapalat" w:hAnsi="GHEA Grapalat" w:cs="Sylfaen"/>
          <w:sz w:val="20"/>
          <w:lang w:val="af-ZA"/>
        </w:rPr>
        <w:t xml:space="preserve"> </w:t>
      </w:r>
      <w:r w:rsidRPr="00976578">
        <w:rPr>
          <w:rFonts w:ascii="GHEA Grapalat" w:hAnsi="GHEA Grapalat" w:cs="Sylfaen"/>
          <w:sz w:val="20"/>
        </w:rPr>
        <w:t>դեպքում՝</w:t>
      </w:r>
      <w:r w:rsidRPr="00976578">
        <w:rPr>
          <w:rFonts w:ascii="GHEA Grapalat" w:hAnsi="GHEA Grapalat" w:cs="Sylfaen"/>
          <w:sz w:val="20"/>
          <w:lang w:val="af-ZA"/>
        </w:rPr>
        <w:t xml:space="preserve"> տասնհինգ </w:t>
      </w:r>
      <w:r w:rsidRPr="00976578">
        <w:rPr>
          <w:rFonts w:ascii="GHEA Grapalat" w:hAnsi="GHEA Grapalat" w:cs="Sylfaen"/>
          <w:sz w:val="20"/>
        </w:rPr>
        <w:t>աշխատանքային</w:t>
      </w:r>
      <w:r w:rsidRPr="00976578">
        <w:rPr>
          <w:rFonts w:ascii="GHEA Grapalat" w:hAnsi="GHEA Grapalat" w:cs="Sylfaen"/>
          <w:sz w:val="20"/>
          <w:lang w:val="af-ZA"/>
        </w:rPr>
        <w:t xml:space="preserve"> </w:t>
      </w:r>
      <w:r w:rsidRPr="00976578">
        <w:rPr>
          <w:rFonts w:ascii="GHEA Grapalat" w:hAnsi="GHEA Grapalat" w:cs="Sylfaen"/>
          <w:sz w:val="20"/>
        </w:rPr>
        <w:t>օրվա</w:t>
      </w:r>
      <w:r w:rsidRPr="00976578">
        <w:rPr>
          <w:rFonts w:ascii="GHEA Grapalat" w:hAnsi="GHEA Grapalat" w:cs="Sylfaen"/>
          <w:sz w:val="20"/>
          <w:lang w:val="af-ZA"/>
        </w:rPr>
        <w:t xml:space="preserve"> </w:t>
      </w:r>
      <w:r w:rsidRPr="00976578">
        <w:rPr>
          <w:rFonts w:ascii="GHEA Grapalat" w:hAnsi="GHEA Grapalat" w:cs="Sylfaen"/>
          <w:sz w:val="20"/>
        </w:rPr>
        <w:t>ընթացքում</w:t>
      </w:r>
      <w:r w:rsidRPr="00976578">
        <w:rPr>
          <w:rFonts w:ascii="GHEA Grapalat" w:hAnsi="GHEA Grapalat" w:cs="Sylfaen"/>
          <w:sz w:val="20"/>
          <w:lang w:val="af-ZA"/>
        </w:rPr>
        <w:t xml:space="preserve">: </w:t>
      </w:r>
    </w:p>
    <w:p w14:paraId="496D0872"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rPr>
        <w:t>Բավարար</w:t>
      </w:r>
      <w:r w:rsidRPr="00976578">
        <w:rPr>
          <w:rFonts w:ascii="GHEA Grapalat" w:hAnsi="GHEA Grapalat" w:cs="Sylfaen"/>
          <w:sz w:val="20"/>
          <w:lang w:val="af-ZA"/>
        </w:rPr>
        <w:t xml:space="preserve"> </w:t>
      </w:r>
      <w:r w:rsidRPr="00976578">
        <w:rPr>
          <w:rFonts w:ascii="GHEA Grapalat" w:hAnsi="GHEA Grapalat" w:cs="Sylfaen"/>
          <w:sz w:val="20"/>
        </w:rPr>
        <w:t>են</w:t>
      </w:r>
      <w:r w:rsidRPr="00976578">
        <w:rPr>
          <w:rFonts w:ascii="GHEA Grapalat" w:hAnsi="GHEA Grapalat" w:cs="Sylfaen"/>
          <w:sz w:val="20"/>
          <w:lang w:val="af-ZA"/>
        </w:rPr>
        <w:t xml:space="preserve"> </w:t>
      </w:r>
      <w:r w:rsidRPr="00976578">
        <w:rPr>
          <w:rFonts w:ascii="GHEA Grapalat" w:hAnsi="GHEA Grapalat" w:cs="Sylfaen"/>
          <w:sz w:val="20"/>
        </w:rPr>
        <w:t>գնահատվում</w:t>
      </w:r>
      <w:r w:rsidRPr="00976578">
        <w:rPr>
          <w:rFonts w:ascii="GHEA Grapalat" w:hAnsi="GHEA Grapalat" w:cs="Sylfaen"/>
          <w:sz w:val="20"/>
          <w:lang w:val="af-ZA"/>
        </w:rPr>
        <w:t xml:space="preserve"> </w:t>
      </w:r>
      <w:r w:rsidRPr="00976578">
        <w:rPr>
          <w:rFonts w:ascii="GHEA Grapalat" w:hAnsi="GHEA Grapalat" w:cs="Sylfaen"/>
          <w:sz w:val="20"/>
        </w:rPr>
        <w:t>սույն</w:t>
      </w:r>
      <w:r w:rsidRPr="00976578">
        <w:rPr>
          <w:rFonts w:ascii="GHEA Grapalat" w:hAnsi="GHEA Grapalat" w:cs="Sylfaen"/>
          <w:sz w:val="20"/>
          <w:lang w:val="af-ZA"/>
        </w:rPr>
        <w:t xml:space="preserve"> </w:t>
      </w:r>
      <w:r w:rsidRPr="00976578">
        <w:rPr>
          <w:rFonts w:ascii="GHEA Grapalat" w:hAnsi="GHEA Grapalat" w:cs="Sylfaen"/>
          <w:sz w:val="20"/>
        </w:rPr>
        <w:t>հրավերով</w:t>
      </w:r>
      <w:r w:rsidRPr="00976578">
        <w:rPr>
          <w:rFonts w:ascii="GHEA Grapalat" w:hAnsi="GHEA Grapalat" w:cs="Sylfaen"/>
          <w:sz w:val="20"/>
          <w:lang w:val="af-ZA"/>
        </w:rPr>
        <w:t xml:space="preserve"> </w:t>
      </w:r>
      <w:r w:rsidRPr="00976578">
        <w:rPr>
          <w:rFonts w:ascii="GHEA Grapalat" w:hAnsi="GHEA Grapalat" w:cs="Sylfaen"/>
          <w:sz w:val="20"/>
        </w:rPr>
        <w:t>նախատեսված</w:t>
      </w:r>
      <w:r w:rsidRPr="00976578">
        <w:rPr>
          <w:rFonts w:ascii="GHEA Grapalat" w:hAnsi="GHEA Grapalat" w:cs="Sylfaen"/>
          <w:sz w:val="20"/>
          <w:lang w:val="af-ZA"/>
        </w:rPr>
        <w:t xml:space="preserve"> </w:t>
      </w:r>
      <w:r w:rsidRPr="00976578">
        <w:rPr>
          <w:rFonts w:ascii="GHEA Grapalat" w:hAnsi="GHEA Grapalat" w:cs="Sylfaen"/>
          <w:sz w:val="20"/>
        </w:rPr>
        <w:t>պայմաններին</w:t>
      </w:r>
      <w:r w:rsidRPr="00976578">
        <w:rPr>
          <w:rFonts w:ascii="GHEA Grapalat" w:hAnsi="GHEA Grapalat" w:cs="Sylfaen"/>
          <w:sz w:val="20"/>
          <w:lang w:val="af-ZA"/>
        </w:rPr>
        <w:t xml:space="preserve"> </w:t>
      </w:r>
      <w:r w:rsidRPr="00976578">
        <w:rPr>
          <w:rFonts w:ascii="GHEA Grapalat" w:hAnsi="GHEA Grapalat" w:cs="Sylfaen"/>
          <w:sz w:val="20"/>
        </w:rPr>
        <w:t>համապատասխանող</w:t>
      </w:r>
      <w:r w:rsidRPr="00976578">
        <w:rPr>
          <w:rFonts w:ascii="GHEA Grapalat" w:hAnsi="GHEA Grapalat" w:cs="Sylfaen"/>
          <w:sz w:val="20"/>
          <w:lang w:val="af-ZA"/>
        </w:rPr>
        <w:t xml:space="preserve"> </w:t>
      </w:r>
      <w:r w:rsidRPr="00976578">
        <w:rPr>
          <w:rFonts w:ascii="GHEA Grapalat" w:hAnsi="GHEA Grapalat" w:cs="Sylfaen"/>
          <w:sz w:val="20"/>
        </w:rPr>
        <w:t>հայտերը</w:t>
      </w:r>
      <w:r w:rsidRPr="00976578">
        <w:rPr>
          <w:rFonts w:ascii="GHEA Grapalat" w:hAnsi="GHEA Grapalat" w:cs="Sylfaen"/>
          <w:sz w:val="20"/>
          <w:lang w:val="af-ZA"/>
        </w:rPr>
        <w:t xml:space="preserve">, </w:t>
      </w:r>
      <w:r w:rsidRPr="00976578">
        <w:rPr>
          <w:rFonts w:ascii="GHEA Grapalat" w:hAnsi="GHEA Grapalat" w:cs="Sylfaen"/>
          <w:sz w:val="20"/>
        </w:rPr>
        <w:t>հակառակ</w:t>
      </w:r>
      <w:r w:rsidRPr="00976578">
        <w:rPr>
          <w:rFonts w:ascii="GHEA Grapalat" w:hAnsi="GHEA Grapalat" w:cs="Sylfaen"/>
          <w:sz w:val="20"/>
          <w:lang w:val="af-ZA"/>
        </w:rPr>
        <w:t xml:space="preserve"> </w:t>
      </w:r>
      <w:r w:rsidRPr="00976578">
        <w:rPr>
          <w:rFonts w:ascii="GHEA Grapalat" w:hAnsi="GHEA Grapalat" w:cs="Sylfaen"/>
          <w:sz w:val="20"/>
        </w:rPr>
        <w:t>դեպքում</w:t>
      </w:r>
      <w:r w:rsidRPr="00976578">
        <w:rPr>
          <w:rFonts w:ascii="GHEA Grapalat" w:hAnsi="GHEA Grapalat" w:cs="Sylfaen"/>
          <w:sz w:val="20"/>
          <w:lang w:val="af-ZA"/>
        </w:rPr>
        <w:t xml:space="preserve"> </w:t>
      </w:r>
      <w:r w:rsidRPr="00976578">
        <w:rPr>
          <w:rFonts w:ascii="GHEA Grapalat" w:hAnsi="GHEA Grapalat" w:cs="Sylfaen"/>
          <w:sz w:val="20"/>
        </w:rPr>
        <w:t>հայտերը</w:t>
      </w:r>
      <w:r w:rsidRPr="00976578">
        <w:rPr>
          <w:rFonts w:ascii="GHEA Grapalat" w:hAnsi="GHEA Grapalat" w:cs="Sylfaen"/>
          <w:sz w:val="20"/>
          <w:lang w:val="af-ZA"/>
        </w:rPr>
        <w:t xml:space="preserve"> </w:t>
      </w:r>
      <w:r w:rsidRPr="00976578">
        <w:rPr>
          <w:rFonts w:ascii="GHEA Grapalat" w:hAnsi="GHEA Grapalat" w:cs="Sylfaen"/>
          <w:sz w:val="20"/>
        </w:rPr>
        <w:t>գնահատվում</w:t>
      </w:r>
      <w:r w:rsidRPr="00976578">
        <w:rPr>
          <w:rFonts w:ascii="GHEA Grapalat" w:hAnsi="GHEA Grapalat" w:cs="Sylfaen"/>
          <w:sz w:val="20"/>
          <w:lang w:val="af-ZA"/>
        </w:rPr>
        <w:t xml:space="preserve"> </w:t>
      </w:r>
      <w:r w:rsidRPr="00976578">
        <w:rPr>
          <w:rFonts w:ascii="GHEA Grapalat" w:hAnsi="GHEA Grapalat" w:cs="Sylfaen"/>
          <w:sz w:val="20"/>
        </w:rPr>
        <w:t>են</w:t>
      </w:r>
      <w:r w:rsidRPr="00976578">
        <w:rPr>
          <w:rFonts w:ascii="GHEA Grapalat" w:hAnsi="GHEA Grapalat" w:cs="Sylfaen"/>
          <w:sz w:val="20"/>
          <w:lang w:val="af-ZA"/>
        </w:rPr>
        <w:t xml:space="preserve"> </w:t>
      </w:r>
      <w:r w:rsidRPr="00976578">
        <w:rPr>
          <w:rFonts w:ascii="GHEA Grapalat" w:hAnsi="GHEA Grapalat" w:cs="Sylfaen"/>
          <w:sz w:val="20"/>
        </w:rPr>
        <w:t>անբավարար</w:t>
      </w:r>
      <w:r w:rsidRPr="00976578">
        <w:rPr>
          <w:rFonts w:ascii="GHEA Grapalat" w:hAnsi="GHEA Grapalat" w:cs="Sylfaen"/>
          <w:sz w:val="20"/>
          <w:lang w:val="af-ZA"/>
        </w:rPr>
        <w:t xml:space="preserve"> </w:t>
      </w:r>
      <w:r w:rsidRPr="00976578">
        <w:rPr>
          <w:rFonts w:ascii="GHEA Grapalat" w:hAnsi="GHEA Grapalat" w:cs="Sylfaen"/>
          <w:sz w:val="20"/>
        </w:rPr>
        <w:t>և</w:t>
      </w:r>
      <w:r w:rsidRPr="00976578">
        <w:rPr>
          <w:rFonts w:ascii="GHEA Grapalat" w:hAnsi="GHEA Grapalat" w:cs="Sylfaen"/>
          <w:sz w:val="20"/>
          <w:lang w:val="af-ZA"/>
        </w:rPr>
        <w:t xml:space="preserve"> </w:t>
      </w:r>
      <w:r w:rsidRPr="00976578">
        <w:rPr>
          <w:rFonts w:ascii="GHEA Grapalat" w:hAnsi="GHEA Grapalat" w:cs="Sylfaen"/>
          <w:sz w:val="20"/>
        </w:rPr>
        <w:t>մերժվում</w:t>
      </w:r>
      <w:r w:rsidRPr="00976578">
        <w:rPr>
          <w:rFonts w:ascii="GHEA Grapalat" w:hAnsi="GHEA Grapalat" w:cs="Sylfaen"/>
          <w:sz w:val="20"/>
          <w:lang w:val="af-ZA"/>
        </w:rPr>
        <w:t xml:space="preserve"> </w:t>
      </w:r>
      <w:r w:rsidRPr="00976578">
        <w:rPr>
          <w:rFonts w:ascii="GHEA Grapalat" w:hAnsi="GHEA Grapalat" w:cs="Sylfaen"/>
          <w:sz w:val="20"/>
        </w:rPr>
        <w:t>են</w:t>
      </w:r>
      <w:r w:rsidRPr="00976578">
        <w:rPr>
          <w:rFonts w:ascii="GHEA Grapalat" w:hAnsi="GHEA Grapalat" w:cs="Sylfaen"/>
          <w:sz w:val="20"/>
          <w:lang w:val="af-ZA"/>
        </w:rPr>
        <w:t xml:space="preserve">: </w:t>
      </w:r>
      <w:r w:rsidRPr="00976578">
        <w:rPr>
          <w:rFonts w:ascii="GHEA Grapalat" w:hAnsi="GHEA Grapalat" w:cs="Sylfaen"/>
          <w:sz w:val="20"/>
        </w:rPr>
        <w:t>Ընդ</w:t>
      </w:r>
      <w:r w:rsidRPr="00976578">
        <w:rPr>
          <w:rFonts w:ascii="GHEA Grapalat" w:hAnsi="GHEA Grapalat" w:cs="Sylfaen"/>
          <w:sz w:val="20"/>
          <w:lang w:val="af-ZA"/>
        </w:rPr>
        <w:t xml:space="preserve"> որում հայտերի բացման և գնահատման նիստում հանձնաժողովը մերժում է այն հայտերը, որոնցում բացակայում է գնային առաջարկները կամ դրանք ներկայացված են հրավերի պահանջներին անհամապատասխան:</w:t>
      </w:r>
    </w:p>
    <w:p w14:paraId="76E9D77A"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8.3 Ընտրված մասնակիցը որոշվում է` բավարար գնահատված հայտեր ներկայացրած մասնակիցների թվից` նվազագույն գնային առաջարկ ներկայացրած մասնակցին նախապատվություն տալու սկզբունքով։ Ընդ որում, հանձնաժողովի կողմից ընտրված և հաջորդաբար տեղեր զբաղեցրած մասնակիցներին որոշելիս գնային առաջարկների գնահատումը և համեմատումն իրականացվում է առանց սույն հրավերի 1-ին մասի 5.2-րդ կետում նշված հարկի գումարի հաշվարկման:</w:t>
      </w:r>
    </w:p>
    <w:p w14:paraId="03FC49E7"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8.4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ՀՀ Կենտրոնական բանկի կողմից տվյալ օրվա դրությամբ սահմանված փոխարժեքով։ </w:t>
      </w:r>
    </w:p>
    <w:p w14:paraId="00ABC9A9"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8.5 Հանձնաժողովի, պատվիրատուի և մասնակիցների միջև բանակցություններն արգելվում են, բացառությամբ`</w:t>
      </w:r>
    </w:p>
    <w:p w14:paraId="59640859"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1) երբ ընթացակարգին մասնակցել է մեկ մասնակից, որի ներկայացրած հայտը համապատասխանում է հրավերի պահանջներին կամ հայտերի գնահատման արդյունքում հրավերի պահանջներին համապատասխան է գնահատվել միայն մեկ մասնակցի հայտ կամ առաջարկված նվազագույն գների հավասարության դեպքում, կամ եթե ոչ գնային պայմանները բավարարող գնահատված հայտեր ներկայացրած բոլոր մասնակիցների ներկայացրած գնային առաջարկները գերազանցում են այդ գնումը կատարելու համար նախատեսված` սույն հրավերի 1-ին մասի 8.1 կետի 2-րդ պարբերությամբ նախատեսված ֆինանսական միջոցները կամ գնումն իրականացվում է Օրենքի 15-րդ հոդվածի 6-րդ մասի հիման վրա։ Սույն կետի համաձայն վարվող բանակցությունները կարող են հանգեցնել միայն առաջարկված գնի նվազեցմանը կամ վճարման պայմանների փոփոխությանը, իսկ բանակցությունները վարվում են միաժամանակյա` բոլոր մասնակիցների հետ.</w:t>
      </w:r>
    </w:p>
    <w:p w14:paraId="6DA121C3" w14:textId="77777777" w:rsidR="000E16AA" w:rsidRPr="00976578" w:rsidDel="00992C40"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2)  Օրենքով նախատեսված այլ դեպքերի։</w:t>
      </w:r>
    </w:p>
    <w:p w14:paraId="59991C91"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8.6 Հանձնաժողովը հրավերի պահանջների նկատմամբ բավարար գնահատված հայտեր ներկայացրած մասնակիցներից որոշում և հայտարարում է ընտրված և հաջորդաբար տեղեր զբաղեցրած մասնակիցներին: Առաջարկված նվազագույն գների հավասարության դեպքում կամ եթե ոչ գնային պայմաններին բավարարող գնահատված հայտեր ներկայացրած բոլոր մասնակիցների ներկայացրած գնային առաջարկները գերազանցում են սույն ընթացակարգի շրջանակում գնվելիք ծառայությունների գնման հայտով սահմանված գինը կամ գնումն իրականացվում է Օրենքի 15-րդ հոդվածի 6-րդ մասի հիման վրա՝ </w:t>
      </w:r>
    </w:p>
    <w:p w14:paraId="61E9C1B6"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ա. ընտրված և հաջորդաբար տեղեր զբաղեցրած մասնակիցներին որոշելու նպատակով հանձնաժողովի նիստում առաջարկված գների նվազեցման նպատակով ոչ գնային պայման</w:t>
      </w:r>
      <w:r w:rsidRPr="00976578">
        <w:rPr>
          <w:rFonts w:ascii="GHEA Grapalat" w:hAnsi="GHEA Grapalat" w:cs="Sylfaen"/>
          <w:sz w:val="20"/>
          <w:lang w:val="af-ZA"/>
        </w:rPr>
        <w:softHyphen/>
        <w:t>ները բավարարող գնահատված բոլոր մասնակիցների հետ վարվում են միաժամանակյա բանակցություններ, եթե նիստին ներկա են բոլոր մասնակիցները (համապատասխան լիազորություն ունեցող ներկայացուցիչները),</w:t>
      </w:r>
    </w:p>
    <w:p w14:paraId="5FB9578E"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բ. հակառակ դեպքում հանձնաժողովի նիստը կասեցվում է, և մեկ աշխատանքային օրվա ընթացքում հանձնաժողովի քարտուղարը բավարար գնահատված հայտեր ներկայացրած բոլոր մասնակիցներին էլեկտրոնային եղանակով միաժամանակ ծանուցում է գների նվազեցման շուրջ միաժամանակյա բանակցությունների վարման օրվա, ժամի և վայրի մասին,</w:t>
      </w:r>
    </w:p>
    <w:p w14:paraId="6460C6C3"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գ. բանակցությունները վարվում են ոչ շուտ, քան ծանուցումն ուղարկվելու օրվան հաջորդող օրվանից երկրորդ և ոչ ուշ, քան հինգերորդ աշխատանքային օրը, </w:t>
      </w:r>
    </w:p>
    <w:p w14:paraId="6FB6216C" w14:textId="77777777" w:rsidR="000E16AA" w:rsidRPr="00976578" w:rsidRDefault="000E16AA" w:rsidP="00976578">
      <w:pPr>
        <w:pStyle w:val="norm"/>
        <w:spacing w:line="240" w:lineRule="auto"/>
        <w:ind w:firstLine="567"/>
        <w:rPr>
          <w:rFonts w:ascii="GHEA Grapalat" w:hAnsi="GHEA Grapalat" w:cs="Sylfaen"/>
          <w:sz w:val="20"/>
          <w:szCs w:val="24"/>
          <w:lang w:val="af-ZA" w:eastAsia="en-US"/>
        </w:rPr>
      </w:pPr>
      <w:r w:rsidRPr="00976578">
        <w:rPr>
          <w:rFonts w:ascii="GHEA Grapalat" w:hAnsi="GHEA Grapalat" w:cs="Sylfaen"/>
          <w:sz w:val="20"/>
          <w:szCs w:val="24"/>
          <w:lang w:val="ru-RU" w:eastAsia="en-US"/>
        </w:rPr>
        <w:t>դ</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յուրաքանչյուր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մա</w:t>
      </w:r>
      <w:r w:rsidRPr="00976578">
        <w:rPr>
          <w:rFonts w:ascii="GHEA Grapalat" w:hAnsi="GHEA Grapalat" w:cs="Sylfaen"/>
          <w:sz w:val="20"/>
          <w:szCs w:val="24"/>
          <w:lang w:val="ru-RU" w:eastAsia="en-US"/>
        </w:rPr>
        <w:t>սնակցի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տվյալ</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պահին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ներկայացրած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գնային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առաջարկը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հրապարակվում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մյուս</w:t>
      </w:r>
      <w:r w:rsidRPr="00976578">
        <w:rPr>
          <w:rFonts w:ascii="GHEA Grapalat" w:hAnsi="GHEA Grapalat" w:cs="Sylfaen"/>
          <w:sz w:val="20"/>
          <w:szCs w:val="24"/>
          <w:lang w:val="af-ZA" w:eastAsia="en-US"/>
        </w:rPr>
        <w:t xml:space="preserve"> մ</w:t>
      </w:r>
      <w:r w:rsidRPr="00976578">
        <w:rPr>
          <w:rFonts w:ascii="GHEA Grapalat" w:hAnsi="GHEA Grapalat" w:cs="Sylfaen"/>
          <w:sz w:val="20"/>
          <w:szCs w:val="24"/>
          <w:lang w:val="ru-RU" w:eastAsia="en-US"/>
        </w:rPr>
        <w:t>ասնակիցների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համար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և</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մինչև</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բանակցությունների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համար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նախատեսված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վերջնաժամկետի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ավարտը</w:t>
      </w:r>
      <w:r w:rsidRPr="00976578">
        <w:rPr>
          <w:rFonts w:ascii="GHEA Grapalat" w:hAnsi="GHEA Grapalat" w:cs="Sylfaen"/>
          <w:sz w:val="20"/>
          <w:szCs w:val="24"/>
          <w:lang w:val="af-ZA" w:eastAsia="en-US"/>
        </w:rPr>
        <w:t xml:space="preserve"> մ</w:t>
      </w:r>
      <w:r w:rsidRPr="00976578">
        <w:rPr>
          <w:rFonts w:ascii="GHEA Grapalat" w:hAnsi="GHEA Grapalat" w:cs="Sylfaen"/>
          <w:sz w:val="20"/>
          <w:szCs w:val="24"/>
          <w:lang w:val="ru-RU" w:eastAsia="en-US"/>
        </w:rPr>
        <w:t>ասնակիցը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կարող</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վերանայել</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իր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գնային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առաջարկը</w:t>
      </w:r>
      <w:r w:rsidRPr="00976578">
        <w:rPr>
          <w:rFonts w:ascii="GHEA Grapalat" w:hAnsi="GHEA Grapalat" w:cs="Sylfaen"/>
          <w:sz w:val="20"/>
          <w:szCs w:val="24"/>
          <w:lang w:val="af-ZA" w:eastAsia="en-US"/>
        </w:rPr>
        <w:t>,</w:t>
      </w:r>
    </w:p>
    <w:p w14:paraId="392D0C5E" w14:textId="77777777" w:rsidR="000E16AA" w:rsidRPr="00976578" w:rsidRDefault="000E16AA" w:rsidP="00976578">
      <w:pPr>
        <w:pStyle w:val="norm"/>
        <w:spacing w:line="240" w:lineRule="auto"/>
        <w:ind w:firstLine="567"/>
        <w:rPr>
          <w:rFonts w:ascii="GHEA Grapalat" w:hAnsi="GHEA Grapalat" w:cs="Sylfaen"/>
          <w:sz w:val="20"/>
          <w:szCs w:val="24"/>
          <w:lang w:val="af-ZA" w:eastAsia="en-US"/>
        </w:rPr>
      </w:pPr>
      <w:r w:rsidRPr="00976578">
        <w:rPr>
          <w:rFonts w:ascii="GHEA Grapalat" w:hAnsi="GHEA Grapalat" w:cs="Sylfaen"/>
          <w:sz w:val="20"/>
          <w:szCs w:val="24"/>
          <w:lang w:val="ru-RU" w:eastAsia="en-US"/>
        </w:rPr>
        <w:lastRenderedPageBreak/>
        <w:t>ե</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բանակցությունների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համար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սահմանված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վերջնաժամկետը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լրանալու</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պահին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ըստ</w:t>
      </w:r>
      <w:r w:rsidRPr="00976578">
        <w:rPr>
          <w:rFonts w:ascii="GHEA Grapalat" w:hAnsi="GHEA Grapalat" w:cs="Sylfaen"/>
          <w:sz w:val="20"/>
          <w:szCs w:val="24"/>
          <w:lang w:val="hy-AM" w:eastAsia="en-US"/>
        </w:rPr>
        <w:t xml:space="preserve"> դրան ներկա</w:t>
      </w:r>
      <w:r w:rsidRPr="00976578">
        <w:rPr>
          <w:rFonts w:ascii="GHEA Grapalat" w:hAnsi="GHEA Grapalat" w:cs="Sylfaen"/>
          <w:sz w:val="20"/>
          <w:szCs w:val="24"/>
          <w:lang w:val="af-ZA" w:eastAsia="en-US"/>
        </w:rPr>
        <w:t xml:space="preserve"> մ</w:t>
      </w:r>
      <w:r w:rsidRPr="00976578">
        <w:rPr>
          <w:rFonts w:ascii="GHEA Grapalat" w:hAnsi="GHEA Grapalat" w:cs="Sylfaen"/>
          <w:sz w:val="20"/>
          <w:szCs w:val="24"/>
          <w:lang w:val="ru-RU" w:eastAsia="en-US"/>
        </w:rPr>
        <w:t>ասնակիցների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ներկայացրած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գների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որոնք չեն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գերազանցում</w:t>
      </w:r>
      <w:r w:rsidRPr="00976578">
        <w:rPr>
          <w:rFonts w:ascii="GHEA Grapalat" w:hAnsi="GHEA Grapalat" w:cs="Sylfaen"/>
          <w:sz w:val="20"/>
          <w:szCs w:val="24"/>
          <w:lang w:val="hy-AM" w:eastAsia="en-US"/>
        </w:rPr>
        <w:t xml:space="preserve"> գնման հայտով սահմանված գինը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որոշվում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և</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հայտարարվում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են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ընտրված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և</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հաջորդաբար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տեղերը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ru-RU" w:eastAsia="en-US"/>
        </w:rPr>
        <w:t>զբաղեցրած</w:t>
      </w:r>
      <w:r w:rsidRPr="00976578">
        <w:rPr>
          <w:rFonts w:ascii="GHEA Grapalat" w:hAnsi="GHEA Grapalat" w:cs="Sylfaen"/>
          <w:sz w:val="20"/>
          <w:szCs w:val="24"/>
          <w:lang w:val="af-ZA" w:eastAsia="en-US"/>
        </w:rPr>
        <w:t xml:space="preserve"> մ</w:t>
      </w:r>
      <w:r w:rsidRPr="00976578">
        <w:rPr>
          <w:rFonts w:ascii="GHEA Grapalat" w:hAnsi="GHEA Grapalat" w:cs="Sylfaen"/>
          <w:sz w:val="20"/>
          <w:szCs w:val="24"/>
          <w:lang w:val="ru-RU" w:eastAsia="en-US"/>
        </w:rPr>
        <w:t>ասնակիցները</w:t>
      </w:r>
      <w:r w:rsidRPr="00976578">
        <w:rPr>
          <w:rFonts w:ascii="GHEA Grapalat" w:hAnsi="GHEA Grapalat" w:cs="Sylfaen"/>
          <w:sz w:val="20"/>
          <w:szCs w:val="24"/>
          <w:lang w:val="af-ZA" w:eastAsia="en-US"/>
        </w:rPr>
        <w:t>,</w:t>
      </w:r>
    </w:p>
    <w:p w14:paraId="10404DCA"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ru-RU"/>
        </w:rPr>
        <w:t>զ</w:t>
      </w:r>
      <w:r w:rsidRPr="00976578">
        <w:rPr>
          <w:rFonts w:ascii="GHEA Grapalat" w:hAnsi="GHEA Grapalat" w:cs="Sylfaen"/>
          <w:sz w:val="20"/>
          <w:lang w:val="af-ZA"/>
        </w:rPr>
        <w:t xml:space="preserve">. </w:t>
      </w:r>
      <w:r w:rsidRPr="00976578">
        <w:rPr>
          <w:rFonts w:ascii="GHEA Grapalat" w:hAnsi="GHEA Grapalat" w:cs="Sylfaen"/>
          <w:sz w:val="20"/>
          <w:lang w:val="ru-RU"/>
        </w:rPr>
        <w:t>բանակցությունների</w:t>
      </w:r>
      <w:r w:rsidRPr="00976578">
        <w:rPr>
          <w:rFonts w:ascii="GHEA Grapalat" w:hAnsi="GHEA Grapalat" w:cs="Sylfaen"/>
          <w:sz w:val="20"/>
          <w:lang w:val="af-ZA"/>
        </w:rPr>
        <w:t xml:space="preserve"> </w:t>
      </w:r>
      <w:r w:rsidRPr="00976578">
        <w:rPr>
          <w:rFonts w:ascii="GHEA Grapalat" w:hAnsi="GHEA Grapalat" w:cs="Sylfaen"/>
          <w:sz w:val="20"/>
          <w:lang w:val="ru-RU"/>
        </w:rPr>
        <w:t>համար</w:t>
      </w:r>
      <w:r w:rsidRPr="00976578">
        <w:rPr>
          <w:rFonts w:ascii="GHEA Grapalat" w:hAnsi="GHEA Grapalat" w:cs="Sylfaen"/>
          <w:sz w:val="20"/>
          <w:lang w:val="af-ZA"/>
        </w:rPr>
        <w:t xml:space="preserve"> </w:t>
      </w:r>
      <w:r w:rsidRPr="00976578">
        <w:rPr>
          <w:rFonts w:ascii="GHEA Grapalat" w:hAnsi="GHEA Grapalat" w:cs="Sylfaen"/>
          <w:sz w:val="20"/>
          <w:lang w:val="ru-RU"/>
        </w:rPr>
        <w:t>սահմանված</w:t>
      </w:r>
      <w:r w:rsidRPr="00976578">
        <w:rPr>
          <w:rFonts w:ascii="GHEA Grapalat" w:hAnsi="GHEA Grapalat" w:cs="Sylfaen"/>
          <w:sz w:val="20"/>
          <w:lang w:val="af-ZA"/>
        </w:rPr>
        <w:t xml:space="preserve"> </w:t>
      </w:r>
      <w:r w:rsidRPr="00976578">
        <w:rPr>
          <w:rFonts w:ascii="GHEA Grapalat" w:hAnsi="GHEA Grapalat" w:cs="Sylfaen"/>
          <w:sz w:val="20"/>
          <w:lang w:val="ru-RU"/>
        </w:rPr>
        <w:t>վերջնաժամկետը</w:t>
      </w:r>
      <w:r w:rsidRPr="00976578">
        <w:rPr>
          <w:rFonts w:ascii="GHEA Grapalat" w:hAnsi="GHEA Grapalat" w:cs="Sylfaen"/>
          <w:sz w:val="20"/>
          <w:lang w:val="af-ZA"/>
        </w:rPr>
        <w:t xml:space="preserve"> </w:t>
      </w:r>
      <w:r w:rsidRPr="00976578">
        <w:rPr>
          <w:rFonts w:ascii="GHEA Grapalat" w:hAnsi="GHEA Grapalat" w:cs="Sylfaen"/>
          <w:sz w:val="20"/>
          <w:lang w:val="ru-RU"/>
        </w:rPr>
        <w:t>լրանալու</w:t>
      </w:r>
      <w:r w:rsidRPr="00976578">
        <w:rPr>
          <w:rFonts w:ascii="GHEA Grapalat" w:hAnsi="GHEA Grapalat" w:cs="Sylfaen"/>
          <w:sz w:val="20"/>
          <w:lang w:val="af-ZA"/>
        </w:rPr>
        <w:t xml:space="preserve"> </w:t>
      </w:r>
      <w:r w:rsidRPr="00976578">
        <w:rPr>
          <w:rFonts w:ascii="GHEA Grapalat" w:hAnsi="GHEA Grapalat" w:cs="Sylfaen"/>
          <w:sz w:val="20"/>
          <w:lang w:val="ru-RU"/>
        </w:rPr>
        <w:t>պահին</w:t>
      </w:r>
      <w:r w:rsidRPr="00976578">
        <w:rPr>
          <w:rFonts w:ascii="GHEA Grapalat" w:hAnsi="GHEA Grapalat" w:cs="Sylfaen"/>
          <w:sz w:val="20"/>
          <w:lang w:val="af-ZA"/>
        </w:rPr>
        <w:t xml:space="preserve">, </w:t>
      </w:r>
      <w:r w:rsidRPr="00976578">
        <w:rPr>
          <w:rFonts w:ascii="GHEA Grapalat" w:hAnsi="GHEA Grapalat" w:cs="Sylfaen"/>
          <w:sz w:val="20"/>
          <w:lang w:val="ru-RU"/>
        </w:rPr>
        <w:t>եթե</w:t>
      </w:r>
      <w:r w:rsidRPr="00976578">
        <w:rPr>
          <w:rFonts w:ascii="GHEA Grapalat" w:hAnsi="GHEA Grapalat" w:cs="Sylfaen"/>
          <w:sz w:val="20"/>
          <w:lang w:val="af-ZA"/>
        </w:rPr>
        <w:t xml:space="preserve"> </w:t>
      </w:r>
      <w:r w:rsidRPr="00976578">
        <w:rPr>
          <w:rFonts w:ascii="GHEA Grapalat" w:hAnsi="GHEA Grapalat" w:cs="Sylfaen"/>
          <w:sz w:val="20"/>
          <w:lang w:val="hy-AM"/>
        </w:rPr>
        <w:t xml:space="preserve">դրան ներկա </w:t>
      </w:r>
      <w:r w:rsidRPr="00976578">
        <w:rPr>
          <w:rFonts w:ascii="GHEA Grapalat" w:hAnsi="GHEA Grapalat" w:cs="Sylfaen"/>
          <w:sz w:val="20"/>
          <w:lang w:val="af-ZA"/>
        </w:rPr>
        <w:t>մ</w:t>
      </w:r>
      <w:r w:rsidRPr="00976578">
        <w:rPr>
          <w:rFonts w:ascii="GHEA Grapalat" w:hAnsi="GHEA Grapalat" w:cs="Sylfaen"/>
          <w:sz w:val="20"/>
          <w:lang w:val="ru-RU"/>
        </w:rPr>
        <w:t>ասնակիցների</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ներկայացրած</w:t>
      </w:r>
      <w:r w:rsidRPr="00976578">
        <w:rPr>
          <w:rFonts w:ascii="GHEA Grapalat" w:hAnsi="GHEA Grapalat" w:cs="Sylfaen"/>
          <w:sz w:val="20"/>
          <w:lang w:val="af-ZA"/>
        </w:rPr>
        <w:t xml:space="preserve"> </w:t>
      </w:r>
      <w:r w:rsidRPr="00976578">
        <w:rPr>
          <w:rFonts w:ascii="GHEA Grapalat" w:hAnsi="GHEA Grapalat" w:cs="Sylfaen"/>
          <w:sz w:val="20"/>
          <w:lang w:val="ru-RU"/>
        </w:rPr>
        <w:t>գները</w:t>
      </w:r>
      <w:r w:rsidRPr="00976578">
        <w:rPr>
          <w:rFonts w:ascii="GHEA Grapalat" w:hAnsi="GHEA Grapalat" w:cs="Sylfaen"/>
          <w:sz w:val="20"/>
          <w:lang w:val="af-ZA"/>
        </w:rPr>
        <w:t xml:space="preserve"> </w:t>
      </w:r>
      <w:r w:rsidRPr="00976578">
        <w:rPr>
          <w:rFonts w:ascii="GHEA Grapalat" w:hAnsi="GHEA Grapalat" w:cs="Sylfaen"/>
          <w:sz w:val="20"/>
          <w:lang w:val="ru-RU"/>
        </w:rPr>
        <w:t>գերազանցում</w:t>
      </w:r>
      <w:r w:rsidRPr="00976578">
        <w:rPr>
          <w:rFonts w:ascii="GHEA Grapalat" w:hAnsi="GHEA Grapalat" w:cs="Sylfaen"/>
          <w:sz w:val="20"/>
          <w:lang w:val="af-ZA"/>
        </w:rPr>
        <w:t xml:space="preserve"> </w:t>
      </w:r>
      <w:r w:rsidRPr="00976578">
        <w:rPr>
          <w:rFonts w:ascii="GHEA Grapalat" w:hAnsi="GHEA Grapalat" w:cs="Sylfaen"/>
          <w:sz w:val="20"/>
          <w:lang w:val="ru-RU"/>
        </w:rPr>
        <w:t>են</w:t>
      </w:r>
      <w:r w:rsidRPr="00976578">
        <w:rPr>
          <w:rFonts w:ascii="GHEA Grapalat" w:hAnsi="GHEA Grapalat" w:cs="Sylfaen"/>
          <w:sz w:val="20"/>
          <w:lang w:val="af-ZA"/>
        </w:rPr>
        <w:t xml:space="preserve"> </w:t>
      </w:r>
      <w:r w:rsidRPr="00976578">
        <w:rPr>
          <w:rFonts w:ascii="GHEA Grapalat" w:hAnsi="GHEA Grapalat" w:cs="Sylfaen"/>
          <w:sz w:val="20"/>
          <w:lang w:val="ru-RU"/>
        </w:rPr>
        <w:t>գնման</w:t>
      </w:r>
      <w:r w:rsidRPr="00976578">
        <w:rPr>
          <w:rFonts w:ascii="GHEA Grapalat" w:hAnsi="GHEA Grapalat" w:cs="Sylfaen"/>
          <w:sz w:val="20"/>
          <w:lang w:val="af-ZA"/>
        </w:rPr>
        <w:t xml:space="preserve"> </w:t>
      </w:r>
      <w:r w:rsidRPr="00976578">
        <w:rPr>
          <w:rFonts w:ascii="GHEA Grapalat" w:hAnsi="GHEA Grapalat" w:cs="Sylfaen"/>
          <w:sz w:val="20"/>
          <w:lang w:val="ru-RU"/>
        </w:rPr>
        <w:t>հայտով</w:t>
      </w:r>
      <w:r w:rsidRPr="00976578">
        <w:rPr>
          <w:rFonts w:ascii="GHEA Grapalat" w:hAnsi="GHEA Grapalat" w:cs="Sylfaen"/>
          <w:sz w:val="20"/>
          <w:lang w:val="af-ZA"/>
        </w:rPr>
        <w:t xml:space="preserve"> </w:t>
      </w:r>
      <w:r w:rsidRPr="00976578">
        <w:rPr>
          <w:rFonts w:ascii="GHEA Grapalat" w:hAnsi="GHEA Grapalat" w:cs="Sylfaen"/>
          <w:sz w:val="20"/>
          <w:lang w:val="ru-RU"/>
        </w:rPr>
        <w:t>սահմանված</w:t>
      </w:r>
      <w:r w:rsidRPr="00976578">
        <w:rPr>
          <w:rFonts w:ascii="GHEA Grapalat" w:hAnsi="GHEA Grapalat" w:cs="Sylfaen"/>
          <w:sz w:val="20"/>
          <w:lang w:val="af-ZA"/>
        </w:rPr>
        <w:t xml:space="preserve"> </w:t>
      </w:r>
      <w:r w:rsidRPr="00976578">
        <w:rPr>
          <w:rFonts w:ascii="GHEA Grapalat" w:hAnsi="GHEA Grapalat" w:cs="Sylfaen"/>
          <w:sz w:val="20"/>
          <w:lang w:val="ru-RU"/>
        </w:rPr>
        <w:t>գինը</w:t>
      </w:r>
      <w:r w:rsidRPr="00976578">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14:paraId="0DF4F77B"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14:paraId="09C6ECE6"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աշխատանքի կատարման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14:paraId="2F7AE469" w14:textId="77777777" w:rsidR="000E16AA" w:rsidRPr="00976578" w:rsidRDefault="000E16AA"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976578">
        <w:rPr>
          <w:rFonts w:ascii="GHEA Grapalat" w:hAnsi="GHEA Grapalat" w:cs="Sylfaen"/>
          <w:sz w:val="20"/>
          <w:lang w:val="af-ZA"/>
        </w:rPr>
        <w:t xml:space="preserve"> </w:t>
      </w:r>
      <w:r w:rsidRPr="00976578">
        <w:rPr>
          <w:rFonts w:ascii="GHEA Grapalat" w:hAnsi="GHEA Grapalat" w:cs="Sylfaen"/>
          <w:sz w:val="20"/>
          <w:lang w:val="hy-AM"/>
        </w:rPr>
        <w:t>նվազագույն</w:t>
      </w:r>
      <w:r w:rsidRPr="00976578">
        <w:rPr>
          <w:rFonts w:ascii="GHEA Grapalat" w:hAnsi="GHEA Grapalat" w:cs="Sylfaen"/>
          <w:sz w:val="20"/>
          <w:lang w:val="af-ZA"/>
        </w:rPr>
        <w:t xml:space="preserve"> </w:t>
      </w:r>
      <w:r w:rsidRPr="00976578">
        <w:rPr>
          <w:rFonts w:ascii="GHEA Grapalat" w:hAnsi="GHEA Grapalat" w:cs="Sylfaen"/>
          <w:sz w:val="20"/>
          <w:lang w:val="hy-AM"/>
        </w:rPr>
        <w:t>գները</w:t>
      </w:r>
      <w:r w:rsidRPr="00976578">
        <w:rPr>
          <w:rFonts w:ascii="GHEA Grapalat" w:hAnsi="GHEA Grapalat" w:cs="Sylfaen"/>
          <w:sz w:val="20"/>
          <w:lang w:val="af-ZA"/>
        </w:rPr>
        <w:t xml:space="preserve"> </w:t>
      </w:r>
      <w:r w:rsidRPr="00976578">
        <w:rPr>
          <w:rFonts w:ascii="GHEA Grapalat" w:hAnsi="GHEA Grapalat" w:cs="Sylfaen"/>
          <w:sz w:val="20"/>
          <w:lang w:val="hy-AM"/>
        </w:rPr>
        <w:t>հավասար</w:t>
      </w:r>
      <w:r w:rsidRPr="00976578">
        <w:rPr>
          <w:rFonts w:ascii="GHEA Grapalat" w:hAnsi="GHEA Grapalat" w:cs="Sylfaen"/>
          <w:sz w:val="20"/>
          <w:lang w:val="af-ZA"/>
        </w:rPr>
        <w:t xml:space="preserve"> </w:t>
      </w:r>
      <w:r w:rsidRPr="00976578">
        <w:rPr>
          <w:rFonts w:ascii="GHEA Grapalat" w:hAnsi="GHEA Grapalat" w:cs="Sylfaen"/>
          <w:sz w:val="20"/>
          <w:lang w:val="hy-AM"/>
        </w:rPr>
        <w:t>են</w:t>
      </w:r>
      <w:r w:rsidRPr="00976578">
        <w:rPr>
          <w:rFonts w:ascii="GHEA Grapalat" w:hAnsi="GHEA Grapalat" w:cs="Sylfaen"/>
          <w:sz w:val="20"/>
          <w:lang w:val="af-ZA"/>
        </w:rPr>
        <w:t xml:space="preserve">, </w:t>
      </w:r>
      <w:r w:rsidRPr="00976578">
        <w:rPr>
          <w:rFonts w:ascii="GHEA Grapalat" w:hAnsi="GHEA Grapalat" w:cs="Sylfaen"/>
          <w:sz w:val="20"/>
          <w:lang w:val="hy-AM"/>
        </w:rPr>
        <w:t>գնման</w:t>
      </w:r>
      <w:r w:rsidRPr="00976578">
        <w:rPr>
          <w:rFonts w:ascii="GHEA Grapalat" w:hAnsi="GHEA Grapalat" w:cs="Sylfaen"/>
          <w:sz w:val="20"/>
          <w:lang w:val="af-ZA"/>
        </w:rPr>
        <w:t xml:space="preserve"> </w:t>
      </w:r>
      <w:r w:rsidRPr="00976578">
        <w:rPr>
          <w:rFonts w:ascii="GHEA Grapalat" w:hAnsi="GHEA Grapalat" w:cs="Sylfaen"/>
          <w:sz w:val="20"/>
          <w:lang w:val="hy-AM"/>
        </w:rPr>
        <w:t>ընթացակարգը</w:t>
      </w:r>
      <w:r w:rsidRPr="00976578">
        <w:rPr>
          <w:rFonts w:ascii="GHEA Grapalat" w:hAnsi="GHEA Grapalat" w:cs="Sylfaen"/>
          <w:sz w:val="20"/>
          <w:lang w:val="af-ZA"/>
        </w:rPr>
        <w:t xml:space="preserve"> </w:t>
      </w:r>
      <w:r w:rsidRPr="00976578">
        <w:rPr>
          <w:rFonts w:ascii="GHEA Grapalat" w:hAnsi="GHEA Grapalat" w:cs="Sylfaen"/>
          <w:sz w:val="20"/>
          <w:lang w:val="hy-AM"/>
        </w:rPr>
        <w:t>Օրենքի</w:t>
      </w:r>
      <w:r w:rsidRPr="00976578">
        <w:rPr>
          <w:rFonts w:ascii="GHEA Grapalat" w:hAnsi="GHEA Grapalat" w:cs="Sylfaen"/>
          <w:sz w:val="20"/>
          <w:lang w:val="af-ZA"/>
        </w:rPr>
        <w:t xml:space="preserve"> 37-</w:t>
      </w:r>
      <w:r w:rsidRPr="00976578">
        <w:rPr>
          <w:rFonts w:ascii="GHEA Grapalat" w:hAnsi="GHEA Grapalat" w:cs="Sylfaen"/>
          <w:sz w:val="20"/>
          <w:lang w:val="hy-AM"/>
        </w:rPr>
        <w:t>րդ</w:t>
      </w:r>
      <w:r w:rsidRPr="00976578">
        <w:rPr>
          <w:rFonts w:ascii="GHEA Grapalat" w:hAnsi="GHEA Grapalat" w:cs="Sylfaen"/>
          <w:sz w:val="20"/>
          <w:lang w:val="af-ZA"/>
        </w:rPr>
        <w:t xml:space="preserve"> </w:t>
      </w:r>
      <w:r w:rsidRPr="00976578">
        <w:rPr>
          <w:rFonts w:ascii="GHEA Grapalat" w:hAnsi="GHEA Grapalat" w:cs="Sylfaen"/>
          <w:sz w:val="20"/>
          <w:lang w:val="hy-AM"/>
        </w:rPr>
        <w:t>հոդվածի</w:t>
      </w:r>
      <w:r w:rsidRPr="00976578">
        <w:rPr>
          <w:rFonts w:ascii="GHEA Grapalat" w:hAnsi="GHEA Grapalat" w:cs="Sylfaen"/>
          <w:sz w:val="20"/>
          <w:lang w:val="af-ZA"/>
        </w:rPr>
        <w:t xml:space="preserve"> 1-</w:t>
      </w:r>
      <w:r w:rsidRPr="00976578">
        <w:rPr>
          <w:rFonts w:ascii="GHEA Grapalat" w:hAnsi="GHEA Grapalat" w:cs="Sylfaen"/>
          <w:sz w:val="20"/>
          <w:lang w:val="hy-AM"/>
        </w:rPr>
        <w:t>ին</w:t>
      </w:r>
      <w:r w:rsidRPr="00976578">
        <w:rPr>
          <w:rFonts w:ascii="GHEA Grapalat" w:hAnsi="GHEA Grapalat" w:cs="Sylfaen"/>
          <w:sz w:val="20"/>
          <w:lang w:val="af-ZA"/>
        </w:rPr>
        <w:t xml:space="preserve"> </w:t>
      </w:r>
      <w:r w:rsidRPr="00976578">
        <w:rPr>
          <w:rFonts w:ascii="GHEA Grapalat" w:hAnsi="GHEA Grapalat" w:cs="Sylfaen"/>
          <w:sz w:val="20"/>
          <w:lang w:val="hy-AM"/>
        </w:rPr>
        <w:t>մասի</w:t>
      </w:r>
      <w:r w:rsidRPr="00976578">
        <w:rPr>
          <w:rFonts w:ascii="GHEA Grapalat" w:hAnsi="GHEA Grapalat" w:cs="Sylfaen"/>
          <w:sz w:val="20"/>
          <w:lang w:val="af-ZA"/>
        </w:rPr>
        <w:t xml:space="preserve"> 1-</w:t>
      </w:r>
      <w:r w:rsidRPr="00976578">
        <w:rPr>
          <w:rFonts w:ascii="GHEA Grapalat" w:hAnsi="GHEA Grapalat" w:cs="Sylfaen"/>
          <w:sz w:val="20"/>
          <w:lang w:val="hy-AM"/>
        </w:rPr>
        <w:t>ին</w:t>
      </w:r>
      <w:r w:rsidRPr="00976578">
        <w:rPr>
          <w:rFonts w:ascii="GHEA Grapalat" w:hAnsi="GHEA Grapalat" w:cs="Sylfaen"/>
          <w:sz w:val="20"/>
          <w:lang w:val="af-ZA"/>
        </w:rPr>
        <w:t xml:space="preserve"> </w:t>
      </w:r>
      <w:r w:rsidRPr="00976578">
        <w:rPr>
          <w:rFonts w:ascii="GHEA Grapalat" w:hAnsi="GHEA Grapalat" w:cs="Sylfaen"/>
          <w:sz w:val="20"/>
          <w:lang w:val="hy-AM"/>
        </w:rPr>
        <w:t>կետի</w:t>
      </w:r>
      <w:r w:rsidRPr="00976578">
        <w:rPr>
          <w:rFonts w:ascii="GHEA Grapalat" w:hAnsi="GHEA Grapalat" w:cs="Sylfaen"/>
          <w:sz w:val="20"/>
          <w:lang w:val="af-ZA"/>
        </w:rPr>
        <w:t xml:space="preserve"> </w:t>
      </w:r>
      <w:r w:rsidRPr="00976578">
        <w:rPr>
          <w:rFonts w:ascii="GHEA Grapalat" w:hAnsi="GHEA Grapalat" w:cs="Sylfaen"/>
          <w:sz w:val="20"/>
          <w:lang w:val="hy-AM"/>
        </w:rPr>
        <w:t>հիման</w:t>
      </w:r>
      <w:r w:rsidRPr="00976578">
        <w:rPr>
          <w:rFonts w:ascii="GHEA Grapalat" w:hAnsi="GHEA Grapalat" w:cs="Sylfaen"/>
          <w:sz w:val="20"/>
          <w:lang w:val="af-ZA"/>
        </w:rPr>
        <w:t xml:space="preserve"> </w:t>
      </w:r>
      <w:r w:rsidRPr="00976578">
        <w:rPr>
          <w:rFonts w:ascii="GHEA Grapalat" w:hAnsi="GHEA Grapalat" w:cs="Sylfaen"/>
          <w:sz w:val="20"/>
          <w:lang w:val="hy-AM"/>
        </w:rPr>
        <w:t>վրա</w:t>
      </w:r>
      <w:r w:rsidRPr="00976578">
        <w:rPr>
          <w:rFonts w:ascii="GHEA Grapalat" w:hAnsi="GHEA Grapalat" w:cs="Sylfaen"/>
          <w:sz w:val="20"/>
          <w:lang w:val="af-ZA"/>
        </w:rPr>
        <w:t xml:space="preserve"> </w:t>
      </w:r>
      <w:r w:rsidRPr="00976578">
        <w:rPr>
          <w:rFonts w:ascii="GHEA Grapalat" w:hAnsi="GHEA Grapalat" w:cs="Sylfaen"/>
          <w:sz w:val="20"/>
          <w:lang w:val="hy-AM"/>
        </w:rPr>
        <w:t>հայտարարվում</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lang w:val="hy-AM"/>
        </w:rPr>
        <w:t>չկայացած, բացառությամբ սույն ենթակետի «զ» պարբերությամբ նախատեսված դեպքի:</w:t>
      </w:r>
    </w:p>
    <w:p w14:paraId="1899541B" w14:textId="77777777" w:rsidR="000E16AA" w:rsidRPr="00976578" w:rsidRDefault="000E16AA" w:rsidP="00976578">
      <w:pPr>
        <w:spacing w:after="0"/>
        <w:ind w:firstLine="567"/>
        <w:jc w:val="both"/>
        <w:rPr>
          <w:rFonts w:ascii="GHEA Grapalat" w:hAnsi="GHEA Grapalat"/>
          <w:sz w:val="20"/>
          <w:szCs w:val="20"/>
          <w:lang w:val="hy-AM" w:eastAsia="x-none"/>
        </w:rPr>
      </w:pPr>
      <w:r w:rsidRPr="00976578">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976578">
        <w:rPr>
          <w:rFonts w:ascii="GHEA Grapalat" w:hAnsi="GHEA Grapalat"/>
          <w:sz w:val="20"/>
          <w:szCs w:val="20"/>
          <w:lang w:val="hy-AM" w:eastAsia="x-none"/>
        </w:rPr>
        <w:t xml:space="preserve"> </w:t>
      </w:r>
      <w:r w:rsidRPr="00976578">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76578">
        <w:rPr>
          <w:rFonts w:ascii="GHEA Grapalat" w:hAnsi="GHEA Grapalat"/>
          <w:sz w:val="20"/>
          <w:szCs w:val="20"/>
          <w:lang w:val="hy-AM" w:eastAsia="x-none"/>
        </w:rPr>
        <w:t xml:space="preserve">հայտում ներառված </w:t>
      </w:r>
      <w:r w:rsidRPr="00976578">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76578">
        <w:rPr>
          <w:rFonts w:ascii="GHEA Grapalat" w:hAnsi="GHEA Grapalat"/>
          <w:sz w:val="20"/>
          <w:szCs w:val="20"/>
          <w:lang w:val="hy-AM" w:eastAsia="x-none"/>
        </w:rPr>
        <w:t>:</w:t>
      </w:r>
    </w:p>
    <w:p w14:paraId="4D3C5FFB" w14:textId="77777777" w:rsidR="000E16AA" w:rsidRPr="00976578" w:rsidRDefault="000E16AA" w:rsidP="00976578">
      <w:pPr>
        <w:pStyle w:val="norm"/>
        <w:spacing w:line="240" w:lineRule="auto"/>
        <w:ind w:firstLine="567"/>
        <w:rPr>
          <w:rFonts w:ascii="GHEA Grapalat" w:hAnsi="GHEA Grapalat" w:cs="Sylfaen"/>
          <w:sz w:val="20"/>
          <w:szCs w:val="24"/>
          <w:lang w:val="af-ZA" w:eastAsia="en-US"/>
        </w:rPr>
      </w:pPr>
      <w:r w:rsidRPr="00976578">
        <w:rPr>
          <w:rFonts w:ascii="GHEA Grapalat" w:hAnsi="GHEA Grapalat"/>
          <w:sz w:val="20"/>
          <w:lang w:val="af-ZA" w:eastAsia="x-none"/>
        </w:rPr>
        <w:t>8.8 Եթե հայտերի բացման</w:t>
      </w:r>
      <w:r w:rsidRPr="00976578">
        <w:rPr>
          <w:rFonts w:ascii="GHEA Grapalat" w:hAnsi="GHEA Grapalat"/>
          <w:sz w:val="20"/>
          <w:lang w:val="hy-AM" w:eastAsia="x-none"/>
        </w:rPr>
        <w:t xml:space="preserve"> և գնահատման</w:t>
      </w:r>
      <w:r w:rsidRPr="00976578">
        <w:rPr>
          <w:rFonts w:ascii="GHEA Grapalat" w:hAnsi="GHEA Grapalat"/>
          <w:sz w:val="20"/>
          <w:lang w:val="af-ZA" w:eastAsia="x-none"/>
        </w:rPr>
        <w:t xml:space="preserve"> նիստի ընթացքում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իրականացված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գնահատման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արդյուն</w:t>
      </w:r>
      <w:r w:rsidRPr="00976578">
        <w:rPr>
          <w:rFonts w:ascii="GHEA Grapalat" w:hAnsi="GHEA Grapalat" w:cs="Sylfaen"/>
          <w:sz w:val="20"/>
          <w:szCs w:val="24"/>
          <w:lang w:val="af-ZA" w:eastAsia="en-US"/>
        </w:rPr>
        <w:softHyphen/>
      </w:r>
      <w:r w:rsidRPr="00976578">
        <w:rPr>
          <w:rFonts w:ascii="GHEA Grapalat" w:hAnsi="GHEA Grapalat" w:cs="Sylfaen"/>
          <w:sz w:val="20"/>
          <w:szCs w:val="24"/>
          <w:lang w:val="hy-AM" w:eastAsia="en-US"/>
        </w:rPr>
        <w:t>քում</w:t>
      </w:r>
      <w:r w:rsidRPr="00976578">
        <w:rPr>
          <w:rFonts w:ascii="GHEA Grapalat" w:hAnsi="GHEA Grapalat" w:cs="Sylfaen"/>
          <w:sz w:val="20"/>
          <w:szCs w:val="24"/>
          <w:lang w:val="af-ZA" w:eastAsia="en-US"/>
        </w:rPr>
        <w:t xml:space="preserve"> մասնակցի </w:t>
      </w:r>
      <w:r w:rsidRPr="00976578">
        <w:rPr>
          <w:rFonts w:ascii="GHEA Grapalat" w:hAnsi="GHEA Grapalat" w:cs="Sylfaen"/>
          <w:sz w:val="20"/>
          <w:szCs w:val="24"/>
          <w:lang w:val="hy-AM" w:eastAsia="en-US"/>
        </w:rPr>
        <w:t>հայտում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արձանագրվում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են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անհամապատասխանություններ՝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հրավերի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պահանջների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նկատմամբ</w:t>
      </w:r>
      <w:r w:rsidRPr="00976578">
        <w:rPr>
          <w:rFonts w:ascii="GHEA Grapalat" w:hAnsi="GHEA Grapalat" w:cs="Sylfaen"/>
          <w:sz w:val="20"/>
          <w:szCs w:val="24"/>
          <w:lang w:val="af-ZA" w:eastAsia="en-US"/>
        </w:rPr>
        <w:t>,</w:t>
      </w:r>
      <w:bookmarkStart w:id="3" w:name="_Hlk9262487"/>
      <w:r w:rsidRPr="00976578">
        <w:rPr>
          <w:rFonts w:ascii="GHEA Grapalat" w:hAnsi="GHEA Grapalat" w:cs="Sylfaen"/>
          <w:sz w:val="20"/>
          <w:szCs w:val="24"/>
          <w:lang w:val="hy-AM" w:eastAsia="en-US"/>
        </w:rPr>
        <w:t xml:space="preserve"> </w:t>
      </w:r>
      <w:bookmarkEnd w:id="3"/>
      <w:r w:rsidRPr="00976578">
        <w:rPr>
          <w:rFonts w:ascii="GHEA Grapalat" w:hAnsi="GHEA Grapalat" w:cs="Sylfaen"/>
          <w:sz w:val="20"/>
          <w:szCs w:val="24"/>
          <w:lang w:val="hy-AM" w:eastAsia="en-US"/>
        </w:rPr>
        <w:t>ապա</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հանձնաժողովը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մեկ</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աշխատանքային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օրով</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կասեցնում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նիստը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իսկ</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հանձնաժողովի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քարտուղարը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նույն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օրը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դրա</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մասին</w:t>
      </w:r>
      <w:r w:rsidRPr="00976578">
        <w:rPr>
          <w:rFonts w:ascii="GHEA Grapalat" w:hAnsi="GHEA Grapalat" w:cs="Sylfaen"/>
          <w:sz w:val="20"/>
          <w:szCs w:val="24"/>
          <w:lang w:val="af-ZA" w:eastAsia="en-US"/>
        </w:rPr>
        <w:t xml:space="preserve"> էլեկտրոնային եղանակով </w:t>
      </w:r>
      <w:r w:rsidRPr="00976578">
        <w:rPr>
          <w:rFonts w:ascii="GHEA Grapalat" w:hAnsi="GHEA Grapalat" w:cs="Sylfaen"/>
          <w:sz w:val="20"/>
          <w:szCs w:val="24"/>
          <w:lang w:val="hy-AM" w:eastAsia="en-US"/>
        </w:rPr>
        <w:t>տեղեկացնում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է</w:t>
      </w:r>
      <w:r w:rsidRPr="00976578">
        <w:rPr>
          <w:rFonts w:ascii="GHEA Grapalat" w:hAnsi="GHEA Grapalat" w:cs="Sylfaen"/>
          <w:sz w:val="20"/>
          <w:szCs w:val="24"/>
          <w:lang w:val="af-ZA" w:eastAsia="en-US"/>
        </w:rPr>
        <w:t xml:space="preserve"> մ</w:t>
      </w:r>
      <w:r w:rsidRPr="00976578">
        <w:rPr>
          <w:rFonts w:ascii="GHEA Grapalat" w:hAnsi="GHEA Grapalat" w:cs="Sylfaen"/>
          <w:sz w:val="20"/>
          <w:szCs w:val="24"/>
          <w:lang w:val="hy-AM" w:eastAsia="en-US"/>
        </w:rPr>
        <w:t>ասնակցին՝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առաջարկելով</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մինչև</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կասեցման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ժամկետի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ավարտը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շտկել</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անհամապատասխանությունը</w:t>
      </w:r>
      <w:r w:rsidRPr="00976578">
        <w:rPr>
          <w:rFonts w:ascii="GHEA Grapalat" w:hAnsi="GHEA Grapalat" w:cs="Sylfaen"/>
          <w:sz w:val="20"/>
          <w:szCs w:val="24"/>
          <w:lang w:val="af-ZA" w:eastAsia="en-US"/>
        </w:rPr>
        <w:t>:</w:t>
      </w:r>
    </w:p>
    <w:p w14:paraId="203B07A9" w14:textId="77777777" w:rsidR="000E16AA" w:rsidRPr="00976578" w:rsidRDefault="000E16AA" w:rsidP="00976578">
      <w:pPr>
        <w:pStyle w:val="norm"/>
        <w:spacing w:line="240" w:lineRule="auto"/>
        <w:ind w:firstLine="567"/>
        <w:rPr>
          <w:rFonts w:ascii="GHEA Grapalat" w:hAnsi="GHEA Grapalat" w:cs="Sylfaen"/>
          <w:sz w:val="20"/>
          <w:szCs w:val="24"/>
          <w:lang w:val="hy-AM" w:eastAsia="en-US"/>
        </w:rPr>
      </w:pPr>
      <w:r w:rsidRPr="00976578">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976578">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976578">
        <w:rPr>
          <w:rFonts w:ascii="GHEA Grapalat" w:hAnsi="GHEA Grapalat" w:cs="Sylfaen"/>
          <w:sz w:val="20"/>
          <w:szCs w:val="24"/>
          <w:lang w:eastAsia="en-US"/>
        </w:rPr>
        <w:t>ա</w:t>
      </w:r>
      <w:r w:rsidRPr="00976578">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3A1B251" w14:textId="77777777" w:rsidR="000E16AA" w:rsidRPr="00976578" w:rsidRDefault="000E16AA" w:rsidP="00976578">
      <w:pPr>
        <w:pStyle w:val="norm"/>
        <w:spacing w:line="240" w:lineRule="auto"/>
        <w:ind w:firstLine="567"/>
        <w:rPr>
          <w:rFonts w:ascii="GHEA Grapalat" w:hAnsi="GHEA Grapalat" w:cs="Sylfaen"/>
          <w:sz w:val="20"/>
          <w:szCs w:val="24"/>
          <w:lang w:val="hy-AM" w:eastAsia="en-US"/>
        </w:rPr>
      </w:pPr>
      <w:r w:rsidRPr="00976578">
        <w:rPr>
          <w:rFonts w:ascii="GHEA Grapalat" w:hAnsi="GHEA Grapalat" w:cs="Sylfaen"/>
          <w:sz w:val="20"/>
          <w:szCs w:val="24"/>
          <w:lang w:val="af-ZA" w:eastAsia="en-US"/>
        </w:rPr>
        <w:t xml:space="preserve">8.9 </w:t>
      </w:r>
      <w:r w:rsidRPr="00976578">
        <w:rPr>
          <w:rFonts w:ascii="GHEA Grapalat" w:hAnsi="GHEA Grapalat" w:cs="Sylfaen"/>
          <w:sz w:val="20"/>
          <w:szCs w:val="24"/>
          <w:lang w:val="hy-AM" w:eastAsia="en-US"/>
        </w:rPr>
        <w:t>Եթե</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սույն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հրավերի</w:t>
      </w:r>
      <w:r w:rsidRPr="00976578">
        <w:rPr>
          <w:rFonts w:ascii="GHEA Grapalat" w:hAnsi="GHEA Grapalat" w:cs="Sylfaen"/>
          <w:sz w:val="20"/>
          <w:szCs w:val="24"/>
          <w:lang w:val="af-ZA" w:eastAsia="en-US"/>
        </w:rPr>
        <w:t xml:space="preserve"> 8.8-</w:t>
      </w:r>
      <w:r w:rsidRPr="00976578">
        <w:rPr>
          <w:rFonts w:ascii="GHEA Grapalat" w:hAnsi="GHEA Grapalat" w:cs="Sylfaen"/>
          <w:sz w:val="20"/>
          <w:szCs w:val="24"/>
          <w:lang w:val="hy-AM" w:eastAsia="en-US"/>
        </w:rPr>
        <w:t>րդ</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կետով</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սահմանված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ժամկետում</w:t>
      </w:r>
      <w:r w:rsidRPr="00976578">
        <w:rPr>
          <w:rFonts w:ascii="GHEA Grapalat" w:hAnsi="GHEA Grapalat" w:cs="Sylfaen"/>
          <w:sz w:val="20"/>
          <w:szCs w:val="24"/>
          <w:lang w:val="af-ZA" w:eastAsia="en-US"/>
        </w:rPr>
        <w:t xml:space="preserve"> մ</w:t>
      </w:r>
      <w:r w:rsidRPr="00976578">
        <w:rPr>
          <w:rFonts w:ascii="GHEA Grapalat" w:hAnsi="GHEA Grapalat" w:cs="Sylfaen"/>
          <w:sz w:val="20"/>
          <w:szCs w:val="24"/>
          <w:lang w:val="hy-AM" w:eastAsia="en-US"/>
        </w:rPr>
        <w:t>ասնակիցը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շտկում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արձանագրված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անհամապատասխանությունը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ապա</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վերջինիս</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հայտը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գնահատվում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բավարար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Հակառակ</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դեպքում տվյալ մասնակցի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հայտը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գնահատվում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անբավարար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և</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մերժվում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val="hy-AM" w:eastAsia="en-US"/>
        </w:rPr>
        <w:t>է, իսկ ընտրված մասնակից է ճանաչվում հաջորդող տեղ զբաղեցրած մասնակիցը:</w:t>
      </w:r>
    </w:p>
    <w:p w14:paraId="3D4291B0" w14:textId="77777777" w:rsidR="000E16AA" w:rsidRPr="00976578" w:rsidRDefault="000E16AA" w:rsidP="00976578">
      <w:pPr>
        <w:pStyle w:val="norm"/>
        <w:spacing w:line="240" w:lineRule="auto"/>
        <w:ind w:firstLine="567"/>
        <w:rPr>
          <w:rFonts w:ascii="GHEA Grapalat" w:hAnsi="GHEA Grapalat" w:cs="Sylfaen"/>
          <w:sz w:val="20"/>
          <w:szCs w:val="24"/>
          <w:lang w:val="hy-AM" w:eastAsia="en-US"/>
        </w:rPr>
      </w:pPr>
      <w:r w:rsidRPr="00976578">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14:paraId="3DDBD29F" w14:textId="77777777" w:rsidR="000E16AA" w:rsidRPr="00976578" w:rsidRDefault="000E16AA" w:rsidP="00976578">
      <w:pPr>
        <w:pStyle w:val="norm"/>
        <w:spacing w:line="240" w:lineRule="auto"/>
        <w:ind w:firstLine="567"/>
        <w:rPr>
          <w:rFonts w:ascii="GHEA Grapalat" w:hAnsi="GHEA Grapalat" w:cs="Sylfaen"/>
          <w:sz w:val="20"/>
          <w:szCs w:val="24"/>
          <w:lang w:val="hy-AM" w:eastAsia="en-US"/>
        </w:rPr>
      </w:pPr>
      <w:r w:rsidRPr="00976578">
        <w:rPr>
          <w:rFonts w:ascii="GHEA Grapalat" w:hAnsi="GHEA Grapalat" w:cs="Sylfaen"/>
          <w:sz w:val="20"/>
          <w:szCs w:val="24"/>
          <w:lang w:val="hy-AM" w:eastAsia="en-US"/>
        </w:rPr>
        <w:t xml:space="preserve">8.10 Հանձնաժողովի անդամը կամ քարտուղարը չի կարող մասնակցել հանձնաժողովի աշխատանքներին, եթե հայտերի բացման նիստում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w:t>
      </w:r>
      <w:r w:rsidRPr="00976578">
        <w:rPr>
          <w:rFonts w:ascii="GHEA Grapalat" w:hAnsi="GHEA Grapalat" w:cs="Sylfaen"/>
          <w:sz w:val="20"/>
          <w:szCs w:val="24"/>
          <w:lang w:val="hy-AM" w:eastAsia="en-US"/>
        </w:rPr>
        <w:lastRenderedPageBreak/>
        <w:t xml:space="preserve">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 </w:t>
      </w:r>
    </w:p>
    <w:p w14:paraId="352BF4C1" w14:textId="77777777" w:rsidR="000E16AA" w:rsidRPr="00976578" w:rsidRDefault="000E16AA" w:rsidP="00976578">
      <w:pPr>
        <w:pStyle w:val="norm"/>
        <w:spacing w:line="240" w:lineRule="auto"/>
        <w:ind w:firstLine="567"/>
        <w:rPr>
          <w:rFonts w:ascii="GHEA Grapalat" w:hAnsi="GHEA Grapalat" w:cs="Sylfaen"/>
          <w:sz w:val="20"/>
          <w:szCs w:val="24"/>
          <w:lang w:val="hy-AM" w:eastAsia="en-US"/>
        </w:rPr>
      </w:pPr>
      <w:r w:rsidRPr="00976578">
        <w:rPr>
          <w:rFonts w:ascii="GHEA Grapalat" w:hAnsi="GHEA Grapalat" w:cs="Sylfaen"/>
          <w:sz w:val="20"/>
          <w:szCs w:val="24"/>
          <w:lang w:val="hy-AM" w:eastAsia="en-US"/>
        </w:rPr>
        <w:t xml:space="preserve">8.11 Հայտերը բացվելուց և գնահատվելուց հետո հետո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 8.12 Հանձնաժողովի քարտուղարը հայտերի բացման և գնահատման նիստի ավարտից հետո ոչ ուշ քան  հաջորդող աշխատանքային օրը` </w:t>
      </w:r>
    </w:p>
    <w:p w14:paraId="72596587" w14:textId="77777777" w:rsidR="000E16AA" w:rsidRPr="00976578" w:rsidRDefault="000E16AA" w:rsidP="00976578">
      <w:pPr>
        <w:pStyle w:val="norm"/>
        <w:spacing w:line="240" w:lineRule="auto"/>
        <w:ind w:firstLine="567"/>
        <w:rPr>
          <w:rFonts w:ascii="GHEA Grapalat" w:hAnsi="GHEA Grapalat" w:cs="Sylfaen"/>
          <w:sz w:val="20"/>
          <w:szCs w:val="24"/>
          <w:lang w:val="hy-AM" w:eastAsia="en-US"/>
        </w:rPr>
      </w:pPr>
      <w:r w:rsidRPr="00976578">
        <w:rPr>
          <w:rFonts w:ascii="GHEA Grapalat" w:hAnsi="GHEA Grapalat" w:cs="Sylfaen"/>
          <w:sz w:val="20"/>
          <w:szCs w:val="24"/>
          <w:lang w:val="hy-AM" w:eastAsia="en-US"/>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A98EEF1" w14:textId="77777777" w:rsidR="000E16AA" w:rsidRPr="00976578" w:rsidRDefault="000E16AA" w:rsidP="00976578">
      <w:pPr>
        <w:pStyle w:val="norm"/>
        <w:spacing w:line="240" w:lineRule="auto"/>
        <w:ind w:firstLine="567"/>
        <w:rPr>
          <w:rFonts w:ascii="GHEA Grapalat" w:hAnsi="GHEA Grapalat" w:cs="Sylfaen"/>
          <w:sz w:val="20"/>
          <w:szCs w:val="24"/>
          <w:lang w:val="hy-AM" w:eastAsia="en-US"/>
        </w:rPr>
      </w:pPr>
      <w:r w:rsidRPr="00976578">
        <w:rPr>
          <w:rFonts w:ascii="GHEA Grapalat" w:hAnsi="GHEA Grapalat" w:cs="Sylfaen"/>
          <w:sz w:val="20"/>
          <w:szCs w:val="24"/>
          <w:lang w:val="hy-AM" w:eastAsia="en-US"/>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81379FB" w14:textId="77777777" w:rsidR="000E16AA" w:rsidRPr="00976578" w:rsidRDefault="000E16AA" w:rsidP="00976578">
      <w:pPr>
        <w:pStyle w:val="norm"/>
        <w:spacing w:line="240" w:lineRule="auto"/>
        <w:ind w:firstLine="567"/>
        <w:rPr>
          <w:rFonts w:ascii="GHEA Grapalat" w:hAnsi="GHEA Grapalat" w:cs="Sylfaen"/>
          <w:sz w:val="20"/>
          <w:lang w:val="af-ZA"/>
        </w:rPr>
      </w:pPr>
      <w:r w:rsidRPr="00976578">
        <w:rPr>
          <w:rFonts w:ascii="GHEA Grapalat" w:hAnsi="GHEA Grapalat" w:cs="Sylfaen"/>
          <w:sz w:val="20"/>
          <w:szCs w:val="24"/>
          <w:lang w:val="hy-AM" w:eastAsia="en-US"/>
        </w:rPr>
        <w:t xml:space="preserve">8.12 Օրենքի 6-րդ հոդվածի 1-ին մասի 6-րդ կետով նախատեսված հիմքերն ի հայտ գալու օրվան հաջորդող հինգ աշխատանքային օրվա ընթացքում պատվիրատուն տվյալ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4" w:name="_Hlk9262748"/>
      <w:r w:rsidRPr="00976578">
        <w:rPr>
          <w:rFonts w:ascii="GHEA Grapalat" w:hAnsi="GHEA Grapalat" w:cs="Sylfaen"/>
          <w:sz w:val="20"/>
          <w:szCs w:val="24"/>
          <w:lang w:val="hy-AM" w:eastAsia="en-US"/>
        </w:rPr>
        <w:t>նախաձեռնում է տվյալ մասնակցին գնումների գործընթացին մասնակցելու իրավունք չունեցող մասնակիցների ցուցակում ներառելու ընթացակարգ</w:t>
      </w:r>
      <w:bookmarkEnd w:id="4"/>
      <w:r w:rsidRPr="00976578">
        <w:rPr>
          <w:rFonts w:ascii="GHEA Grapalat" w:hAnsi="GHEA Grapalat" w:cs="Sylfaen"/>
          <w:sz w:val="20"/>
          <w:szCs w:val="24"/>
          <w:lang w:val="hy-AM" w:eastAsia="en-US"/>
        </w:rPr>
        <w:t>:</w:t>
      </w:r>
      <w:r w:rsidRPr="00976578">
        <w:rPr>
          <w:rFonts w:ascii="GHEA Grapalat" w:hAnsi="GHEA Grapalat" w:cs="Sylfaen"/>
          <w:sz w:val="20"/>
          <w:lang w:val="af-ZA"/>
        </w:rPr>
        <w:t xml:space="preserve"> </w:t>
      </w:r>
      <w:r w:rsidRPr="00976578">
        <w:rPr>
          <w:rFonts w:ascii="GHEA Grapalat" w:hAnsi="GHEA Grapalat" w:cs="Sylfaen"/>
          <w:sz w:val="20"/>
          <w:lang w:val="hy-AM"/>
        </w:rPr>
        <w:t>Ընդ</w:t>
      </w:r>
      <w:r w:rsidRPr="00976578">
        <w:rPr>
          <w:rFonts w:ascii="GHEA Grapalat" w:hAnsi="GHEA Grapalat" w:cs="Sylfaen"/>
          <w:sz w:val="20"/>
          <w:lang w:val="af-ZA"/>
        </w:rPr>
        <w:t xml:space="preserve"> </w:t>
      </w:r>
      <w:r w:rsidRPr="00976578">
        <w:rPr>
          <w:rFonts w:ascii="GHEA Grapalat" w:hAnsi="GHEA Grapalat" w:cs="Sylfaen"/>
          <w:sz w:val="20"/>
          <w:lang w:val="hy-AM"/>
        </w:rPr>
        <w:t>որում</w:t>
      </w:r>
      <w:r w:rsidRPr="00976578">
        <w:rPr>
          <w:rFonts w:ascii="GHEA Grapalat" w:hAnsi="GHEA Grapalat" w:cs="Sylfaen"/>
          <w:sz w:val="20"/>
          <w:lang w:val="af-ZA"/>
        </w:rPr>
        <w:t xml:space="preserve">, </w:t>
      </w:r>
      <w:r w:rsidRPr="00976578">
        <w:rPr>
          <w:rFonts w:ascii="GHEA Grapalat" w:hAnsi="GHEA Grapalat" w:cs="Sylfaen"/>
          <w:sz w:val="20"/>
          <w:lang w:val="hy-AM"/>
        </w:rPr>
        <w:t>եթե</w:t>
      </w:r>
      <w:r w:rsidRPr="00976578">
        <w:rPr>
          <w:rFonts w:ascii="GHEA Grapalat" w:hAnsi="GHEA Grapalat" w:cs="Sylfaen"/>
          <w:sz w:val="20"/>
          <w:lang w:val="af-ZA"/>
        </w:rPr>
        <w:t xml:space="preserve"> </w:t>
      </w:r>
      <w:r w:rsidRPr="00976578">
        <w:rPr>
          <w:rFonts w:ascii="GHEA Grapalat" w:hAnsi="GHEA Grapalat" w:cs="Sylfaen"/>
          <w:sz w:val="20"/>
          <w:lang w:val="hy-AM"/>
        </w:rPr>
        <w:t>մասնակցի</w:t>
      </w:r>
      <w:r w:rsidRPr="00976578">
        <w:rPr>
          <w:rFonts w:ascii="GHEA Grapalat" w:hAnsi="GHEA Grapalat" w:cs="Sylfaen"/>
          <w:sz w:val="20"/>
          <w:lang w:val="af-ZA"/>
        </w:rPr>
        <w:t xml:space="preserve"> </w:t>
      </w:r>
      <w:r w:rsidRPr="00976578">
        <w:rPr>
          <w:rFonts w:ascii="GHEA Grapalat" w:hAnsi="GHEA Grapalat" w:cs="Sylfaen"/>
          <w:sz w:val="20"/>
          <w:lang w:val="hy-AM"/>
        </w:rPr>
        <w:t>գնումներին</w:t>
      </w:r>
      <w:r w:rsidRPr="00976578">
        <w:rPr>
          <w:rFonts w:ascii="GHEA Grapalat" w:hAnsi="GHEA Grapalat" w:cs="Sylfaen"/>
          <w:sz w:val="20"/>
          <w:lang w:val="af-ZA"/>
        </w:rPr>
        <w:t xml:space="preserve"> </w:t>
      </w:r>
      <w:r w:rsidRPr="00976578">
        <w:rPr>
          <w:rFonts w:ascii="GHEA Grapalat" w:hAnsi="GHEA Grapalat" w:cs="Sylfaen"/>
          <w:sz w:val="20"/>
          <w:lang w:val="hy-AM"/>
        </w:rPr>
        <w:t>մասնակցելու</w:t>
      </w:r>
      <w:r w:rsidRPr="00976578">
        <w:rPr>
          <w:rFonts w:ascii="GHEA Grapalat" w:hAnsi="GHEA Grapalat" w:cs="Sylfaen"/>
          <w:sz w:val="20"/>
          <w:lang w:val="af-ZA"/>
        </w:rPr>
        <w:t xml:space="preserve"> </w:t>
      </w:r>
      <w:r w:rsidRPr="00976578">
        <w:rPr>
          <w:rFonts w:ascii="GHEA Grapalat" w:hAnsi="GHEA Grapalat" w:cs="Sylfaen"/>
          <w:sz w:val="20"/>
          <w:lang w:val="hy-AM"/>
        </w:rPr>
        <w:t>իրավունք</w:t>
      </w:r>
      <w:r w:rsidRPr="00976578">
        <w:rPr>
          <w:rFonts w:ascii="GHEA Grapalat" w:hAnsi="GHEA Grapalat" w:cs="Sylfaen"/>
          <w:sz w:val="20"/>
          <w:lang w:val="af-ZA"/>
        </w:rPr>
        <w:t xml:space="preserve"> </w:t>
      </w:r>
      <w:r w:rsidRPr="00976578">
        <w:rPr>
          <w:rFonts w:ascii="GHEA Grapalat" w:hAnsi="GHEA Grapalat" w:cs="Sylfaen"/>
          <w:sz w:val="20"/>
          <w:lang w:val="hy-AM"/>
        </w:rPr>
        <w:t>ունենալու մասին հավաստումը</w:t>
      </w:r>
      <w:r w:rsidRPr="00976578">
        <w:rPr>
          <w:rFonts w:ascii="GHEA Grapalat" w:hAnsi="GHEA Grapalat" w:cs="Sylfaen"/>
          <w:sz w:val="20"/>
          <w:lang w:val="af-ZA"/>
        </w:rPr>
        <w:t xml:space="preserve"> </w:t>
      </w:r>
      <w:r w:rsidRPr="00976578">
        <w:rPr>
          <w:rFonts w:ascii="GHEA Grapalat" w:hAnsi="GHEA Grapalat" w:cs="Sylfaen"/>
          <w:sz w:val="20"/>
          <w:lang w:val="hy-AM"/>
        </w:rPr>
        <w:t>որակվում</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lang w:val="hy-AM"/>
        </w:rPr>
        <w:t>որպես</w:t>
      </w:r>
      <w:r w:rsidRPr="00976578">
        <w:rPr>
          <w:rFonts w:ascii="GHEA Grapalat" w:hAnsi="GHEA Grapalat" w:cs="Sylfaen"/>
          <w:sz w:val="20"/>
          <w:lang w:val="af-ZA"/>
        </w:rPr>
        <w:t xml:space="preserve"> </w:t>
      </w:r>
      <w:r w:rsidRPr="00976578">
        <w:rPr>
          <w:rFonts w:ascii="GHEA Grapalat" w:hAnsi="GHEA Grapalat" w:cs="Sylfaen"/>
          <w:sz w:val="20"/>
          <w:lang w:val="hy-AM"/>
        </w:rPr>
        <w:t>իրականությանը</w:t>
      </w:r>
      <w:r w:rsidRPr="00976578">
        <w:rPr>
          <w:rFonts w:ascii="GHEA Grapalat" w:hAnsi="GHEA Grapalat" w:cs="Sylfaen"/>
          <w:sz w:val="20"/>
          <w:lang w:val="af-ZA"/>
        </w:rPr>
        <w:t xml:space="preserve"> </w:t>
      </w:r>
      <w:r w:rsidRPr="00976578">
        <w:rPr>
          <w:rFonts w:ascii="GHEA Grapalat" w:hAnsi="GHEA Grapalat" w:cs="Sylfaen"/>
          <w:sz w:val="20"/>
          <w:lang w:val="hy-AM"/>
        </w:rPr>
        <w:t>չհամապատասխանող</w:t>
      </w:r>
      <w:r w:rsidRPr="00976578">
        <w:rPr>
          <w:rFonts w:ascii="GHEA Grapalat" w:hAnsi="GHEA Grapalat" w:cs="Sylfaen"/>
          <w:sz w:val="20"/>
          <w:lang w:val="af-ZA"/>
        </w:rPr>
        <w:t xml:space="preserve"> </w:t>
      </w:r>
      <w:r w:rsidRPr="00976578">
        <w:rPr>
          <w:rFonts w:ascii="GHEA Grapalat" w:hAnsi="GHEA Grapalat" w:cs="Sylfaen"/>
          <w:sz w:val="20"/>
          <w:lang w:val="hy-AM"/>
        </w:rPr>
        <w:t>կամ</w:t>
      </w:r>
      <w:r w:rsidRPr="00976578">
        <w:rPr>
          <w:rFonts w:ascii="GHEA Grapalat" w:hAnsi="GHEA Grapalat" w:cs="Sylfaen"/>
          <w:sz w:val="20"/>
          <w:lang w:val="af-ZA"/>
        </w:rPr>
        <w:t xml:space="preserve"> </w:t>
      </w:r>
      <w:r w:rsidRPr="00976578">
        <w:rPr>
          <w:rFonts w:ascii="GHEA Grapalat" w:hAnsi="GHEA Grapalat" w:cs="Sylfaen"/>
          <w:sz w:val="20"/>
          <w:lang w:val="hy-AM"/>
        </w:rPr>
        <w:t>մասնակիցը</w:t>
      </w:r>
      <w:r w:rsidRPr="00976578">
        <w:rPr>
          <w:rFonts w:ascii="GHEA Grapalat" w:hAnsi="GHEA Grapalat" w:cs="Sylfaen"/>
          <w:sz w:val="20"/>
          <w:lang w:val="af-ZA"/>
        </w:rPr>
        <w:t xml:space="preserve"> սույն </w:t>
      </w:r>
      <w:r w:rsidRPr="00976578">
        <w:rPr>
          <w:rFonts w:ascii="GHEA Grapalat" w:hAnsi="GHEA Grapalat" w:cs="Sylfaen"/>
          <w:sz w:val="20"/>
          <w:lang w:val="hy-AM"/>
        </w:rPr>
        <w:t>հրավերով</w:t>
      </w:r>
      <w:r w:rsidRPr="00976578">
        <w:rPr>
          <w:rFonts w:ascii="GHEA Grapalat" w:hAnsi="GHEA Grapalat" w:cs="Sylfaen"/>
          <w:sz w:val="20"/>
          <w:lang w:val="af-ZA"/>
        </w:rPr>
        <w:t xml:space="preserve"> </w:t>
      </w:r>
      <w:r w:rsidRPr="00976578">
        <w:rPr>
          <w:rFonts w:ascii="GHEA Grapalat" w:hAnsi="GHEA Grapalat" w:cs="Sylfaen"/>
          <w:sz w:val="20"/>
          <w:lang w:val="hy-AM"/>
        </w:rPr>
        <w:t>սահմանված</w:t>
      </w:r>
      <w:r w:rsidRPr="00976578">
        <w:rPr>
          <w:rFonts w:ascii="GHEA Grapalat" w:hAnsi="GHEA Grapalat" w:cs="Sylfaen"/>
          <w:sz w:val="20"/>
          <w:lang w:val="af-ZA"/>
        </w:rPr>
        <w:t xml:space="preserve"> </w:t>
      </w:r>
      <w:r w:rsidRPr="00976578">
        <w:rPr>
          <w:rFonts w:ascii="GHEA Grapalat" w:hAnsi="GHEA Grapalat" w:cs="Sylfaen"/>
          <w:sz w:val="20"/>
          <w:lang w:val="hy-AM"/>
        </w:rPr>
        <w:t>կարգով</w:t>
      </w:r>
      <w:r w:rsidRPr="00976578">
        <w:rPr>
          <w:rFonts w:ascii="GHEA Grapalat" w:hAnsi="GHEA Grapalat" w:cs="Sylfaen"/>
          <w:sz w:val="20"/>
          <w:lang w:val="af-ZA"/>
        </w:rPr>
        <w:t xml:space="preserve"> </w:t>
      </w:r>
      <w:r w:rsidRPr="00976578">
        <w:rPr>
          <w:rFonts w:ascii="GHEA Grapalat" w:hAnsi="GHEA Grapalat" w:cs="Sylfaen"/>
          <w:sz w:val="20"/>
          <w:lang w:val="hy-AM"/>
        </w:rPr>
        <w:t>և</w:t>
      </w:r>
      <w:r w:rsidRPr="00976578">
        <w:rPr>
          <w:rFonts w:ascii="GHEA Grapalat" w:hAnsi="GHEA Grapalat" w:cs="Sylfaen"/>
          <w:sz w:val="20"/>
          <w:lang w:val="af-ZA"/>
        </w:rPr>
        <w:t xml:space="preserve"> </w:t>
      </w:r>
      <w:r w:rsidRPr="00976578">
        <w:rPr>
          <w:rFonts w:ascii="GHEA Grapalat" w:hAnsi="GHEA Grapalat" w:cs="Sylfaen"/>
          <w:sz w:val="20"/>
          <w:lang w:val="hy-AM"/>
        </w:rPr>
        <w:t>ժամկետներում</w:t>
      </w:r>
      <w:r w:rsidRPr="00976578">
        <w:rPr>
          <w:rFonts w:ascii="GHEA Grapalat" w:hAnsi="GHEA Grapalat" w:cs="Sylfaen"/>
          <w:sz w:val="20"/>
          <w:lang w:val="af-ZA"/>
        </w:rPr>
        <w:t xml:space="preserve"> </w:t>
      </w:r>
      <w:r w:rsidRPr="00976578">
        <w:rPr>
          <w:rFonts w:ascii="GHEA Grapalat" w:hAnsi="GHEA Grapalat" w:cs="Sylfaen"/>
          <w:sz w:val="20"/>
          <w:lang w:val="hy-AM"/>
        </w:rPr>
        <w:t>չի</w:t>
      </w:r>
      <w:r w:rsidRPr="00976578">
        <w:rPr>
          <w:rFonts w:ascii="GHEA Grapalat" w:hAnsi="GHEA Grapalat" w:cs="Sylfaen"/>
          <w:sz w:val="20"/>
          <w:lang w:val="af-ZA"/>
        </w:rPr>
        <w:t xml:space="preserve"> </w:t>
      </w:r>
      <w:r w:rsidRPr="00976578">
        <w:rPr>
          <w:rFonts w:ascii="GHEA Grapalat" w:hAnsi="GHEA Grapalat" w:cs="Sylfaen"/>
          <w:sz w:val="20"/>
          <w:lang w:val="hy-AM"/>
        </w:rPr>
        <w:t>ներկայացնում</w:t>
      </w:r>
      <w:r w:rsidRPr="00976578">
        <w:rPr>
          <w:rFonts w:ascii="GHEA Grapalat" w:hAnsi="GHEA Grapalat" w:cs="Sylfaen"/>
          <w:sz w:val="20"/>
          <w:lang w:val="af-ZA"/>
        </w:rPr>
        <w:t xml:space="preserve"> </w:t>
      </w:r>
      <w:r w:rsidRPr="00976578">
        <w:rPr>
          <w:rFonts w:ascii="GHEA Grapalat" w:hAnsi="GHEA Grapalat" w:cs="Sylfaen"/>
          <w:sz w:val="20"/>
          <w:lang w:val="hy-AM"/>
        </w:rPr>
        <w:t>հրավերով</w:t>
      </w:r>
      <w:r w:rsidRPr="00976578">
        <w:rPr>
          <w:rFonts w:ascii="GHEA Grapalat" w:hAnsi="GHEA Grapalat" w:cs="Sylfaen"/>
          <w:sz w:val="20"/>
          <w:lang w:val="af-ZA"/>
        </w:rPr>
        <w:t xml:space="preserve"> </w:t>
      </w:r>
      <w:r w:rsidRPr="00976578">
        <w:rPr>
          <w:rFonts w:ascii="GHEA Grapalat" w:hAnsi="GHEA Grapalat" w:cs="Sylfaen"/>
          <w:sz w:val="20"/>
          <w:lang w:val="hy-AM"/>
        </w:rPr>
        <w:t>նախատեսված</w:t>
      </w:r>
      <w:r w:rsidRPr="00976578">
        <w:rPr>
          <w:rFonts w:ascii="GHEA Grapalat" w:hAnsi="GHEA Grapalat" w:cs="Sylfaen"/>
          <w:sz w:val="20"/>
          <w:lang w:val="af-ZA"/>
        </w:rPr>
        <w:t xml:space="preserve"> </w:t>
      </w:r>
      <w:r w:rsidRPr="00976578">
        <w:rPr>
          <w:rFonts w:ascii="GHEA Grapalat" w:hAnsi="GHEA Grapalat" w:cs="Sylfaen"/>
          <w:sz w:val="20"/>
          <w:lang w:val="hy-AM"/>
        </w:rPr>
        <w:t>փաստաթղթերը</w:t>
      </w:r>
      <w:r w:rsidRPr="00976578">
        <w:rPr>
          <w:rFonts w:ascii="GHEA Grapalat" w:hAnsi="GHEA Grapalat" w:cs="Sylfaen"/>
          <w:sz w:val="20"/>
          <w:lang w:val="af-ZA"/>
        </w:rPr>
        <w:t xml:space="preserve">, </w:t>
      </w:r>
      <w:r w:rsidRPr="00976578">
        <w:rPr>
          <w:rFonts w:ascii="GHEA Grapalat" w:hAnsi="GHEA Grapalat" w:cs="Sylfaen"/>
          <w:sz w:val="20"/>
          <w:lang w:val="hy-AM"/>
        </w:rPr>
        <w:t>կամ</w:t>
      </w:r>
      <w:r w:rsidRPr="00976578">
        <w:rPr>
          <w:rFonts w:ascii="GHEA Grapalat" w:hAnsi="GHEA Grapalat" w:cs="Sylfaen"/>
          <w:sz w:val="20"/>
          <w:lang w:val="af-ZA"/>
        </w:rPr>
        <w:t xml:space="preserve"> </w:t>
      </w:r>
      <w:r w:rsidRPr="00976578">
        <w:rPr>
          <w:rFonts w:ascii="GHEA Grapalat" w:hAnsi="GHEA Grapalat" w:cs="Sylfaen"/>
          <w:sz w:val="20"/>
          <w:lang w:val="hy-AM"/>
        </w:rPr>
        <w:t>ընտրված</w:t>
      </w:r>
      <w:r w:rsidRPr="00976578">
        <w:rPr>
          <w:rFonts w:ascii="GHEA Grapalat" w:hAnsi="GHEA Grapalat" w:cs="Sylfaen"/>
          <w:sz w:val="20"/>
          <w:lang w:val="af-ZA"/>
        </w:rPr>
        <w:t xml:space="preserve"> </w:t>
      </w:r>
      <w:r w:rsidRPr="00976578">
        <w:rPr>
          <w:rFonts w:ascii="GHEA Grapalat" w:hAnsi="GHEA Grapalat" w:cs="Sylfaen"/>
          <w:sz w:val="20"/>
          <w:lang w:val="hy-AM"/>
        </w:rPr>
        <w:t>մասնակիցը</w:t>
      </w:r>
      <w:r w:rsidRPr="00976578">
        <w:rPr>
          <w:rFonts w:ascii="GHEA Grapalat" w:hAnsi="GHEA Grapalat" w:cs="Sylfaen"/>
          <w:sz w:val="20"/>
          <w:lang w:val="af-ZA"/>
        </w:rPr>
        <w:t xml:space="preserve"> </w:t>
      </w:r>
      <w:r w:rsidRPr="00976578">
        <w:rPr>
          <w:rFonts w:ascii="GHEA Grapalat" w:hAnsi="GHEA Grapalat" w:cs="Sylfaen"/>
          <w:sz w:val="20"/>
          <w:lang w:val="hy-AM"/>
        </w:rPr>
        <w:t>չի</w:t>
      </w:r>
      <w:r w:rsidRPr="00976578">
        <w:rPr>
          <w:rFonts w:ascii="GHEA Grapalat" w:hAnsi="GHEA Grapalat" w:cs="Sylfaen"/>
          <w:sz w:val="20"/>
          <w:lang w:val="af-ZA"/>
        </w:rPr>
        <w:t xml:space="preserve"> </w:t>
      </w:r>
      <w:r w:rsidRPr="00976578">
        <w:rPr>
          <w:rFonts w:ascii="GHEA Grapalat" w:hAnsi="GHEA Grapalat" w:cs="Sylfaen"/>
          <w:sz w:val="20"/>
          <w:lang w:val="hy-AM"/>
        </w:rPr>
        <w:t>ներկայացնում</w:t>
      </w:r>
      <w:r w:rsidRPr="00976578">
        <w:rPr>
          <w:rFonts w:ascii="GHEA Grapalat" w:hAnsi="GHEA Grapalat" w:cs="Sylfaen"/>
          <w:sz w:val="20"/>
          <w:lang w:val="af-ZA"/>
        </w:rPr>
        <w:t xml:space="preserve"> </w:t>
      </w:r>
      <w:r w:rsidRPr="00976578">
        <w:rPr>
          <w:rFonts w:ascii="GHEA Grapalat" w:hAnsi="GHEA Grapalat" w:cs="Sylfaen"/>
          <w:sz w:val="20"/>
          <w:lang w:val="hy-AM"/>
        </w:rPr>
        <w:t>որակավորման</w:t>
      </w:r>
      <w:r w:rsidRPr="00976578">
        <w:rPr>
          <w:rFonts w:ascii="GHEA Grapalat" w:hAnsi="GHEA Grapalat" w:cs="Sylfaen"/>
          <w:sz w:val="20"/>
          <w:lang w:val="af-ZA"/>
        </w:rPr>
        <w:t xml:space="preserve"> </w:t>
      </w:r>
      <w:r w:rsidRPr="00976578">
        <w:rPr>
          <w:rFonts w:ascii="GHEA Grapalat" w:hAnsi="GHEA Grapalat" w:cs="Sylfaen"/>
          <w:sz w:val="20"/>
          <w:lang w:val="hy-AM"/>
        </w:rPr>
        <w:t>ապահովումը</w:t>
      </w:r>
      <w:r w:rsidRPr="00976578">
        <w:rPr>
          <w:rFonts w:ascii="GHEA Grapalat" w:hAnsi="GHEA Grapalat" w:cs="Sylfaen"/>
          <w:sz w:val="20"/>
          <w:lang w:val="af-ZA"/>
        </w:rPr>
        <w:t xml:space="preserve">, </w:t>
      </w:r>
      <w:r w:rsidRPr="00976578">
        <w:rPr>
          <w:rFonts w:ascii="GHEA Grapalat" w:hAnsi="GHEA Grapalat" w:cs="Sylfaen"/>
          <w:sz w:val="20"/>
          <w:lang w:val="hy-AM"/>
        </w:rPr>
        <w:t>ապա</w:t>
      </w:r>
      <w:r w:rsidRPr="00976578">
        <w:rPr>
          <w:rFonts w:ascii="GHEA Grapalat" w:hAnsi="GHEA Grapalat" w:cs="Sylfaen"/>
          <w:sz w:val="20"/>
          <w:lang w:val="af-ZA"/>
        </w:rPr>
        <w:t xml:space="preserve"> </w:t>
      </w:r>
      <w:r w:rsidRPr="00976578">
        <w:rPr>
          <w:rFonts w:ascii="GHEA Grapalat" w:hAnsi="GHEA Grapalat" w:cs="Sylfaen"/>
          <w:sz w:val="20"/>
          <w:lang w:val="hy-AM"/>
        </w:rPr>
        <w:t>այդ</w:t>
      </w:r>
      <w:r w:rsidRPr="00976578">
        <w:rPr>
          <w:rFonts w:ascii="GHEA Grapalat" w:hAnsi="GHEA Grapalat" w:cs="Sylfaen"/>
          <w:sz w:val="20"/>
          <w:lang w:val="af-ZA"/>
        </w:rPr>
        <w:t xml:space="preserve"> </w:t>
      </w:r>
      <w:r w:rsidRPr="00976578">
        <w:rPr>
          <w:rFonts w:ascii="GHEA Grapalat" w:hAnsi="GHEA Grapalat" w:cs="Sylfaen"/>
          <w:sz w:val="20"/>
          <w:lang w:val="hy-AM"/>
        </w:rPr>
        <w:t>հանգամանքը</w:t>
      </w:r>
      <w:r w:rsidRPr="00976578">
        <w:rPr>
          <w:rFonts w:ascii="GHEA Grapalat" w:hAnsi="GHEA Grapalat" w:cs="Sylfaen"/>
          <w:sz w:val="20"/>
          <w:lang w:val="af-ZA"/>
        </w:rPr>
        <w:t xml:space="preserve"> </w:t>
      </w:r>
      <w:r w:rsidRPr="00976578">
        <w:rPr>
          <w:rFonts w:ascii="GHEA Grapalat" w:hAnsi="GHEA Grapalat" w:cs="Sylfaen"/>
          <w:sz w:val="20"/>
          <w:lang w:val="hy-AM"/>
        </w:rPr>
        <w:t>համարվում</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lang w:val="hy-AM"/>
        </w:rPr>
        <w:t>որպես</w:t>
      </w:r>
      <w:r w:rsidRPr="00976578">
        <w:rPr>
          <w:rFonts w:ascii="GHEA Grapalat" w:hAnsi="GHEA Grapalat" w:cs="Sylfaen"/>
          <w:sz w:val="20"/>
          <w:lang w:val="af-ZA"/>
        </w:rPr>
        <w:t xml:space="preserve"> </w:t>
      </w:r>
      <w:r w:rsidRPr="00976578">
        <w:rPr>
          <w:rFonts w:ascii="GHEA Grapalat" w:hAnsi="GHEA Grapalat" w:cs="Sylfaen"/>
          <w:sz w:val="20"/>
          <w:lang w:val="hy-AM"/>
        </w:rPr>
        <w:t>գնման</w:t>
      </w:r>
      <w:r w:rsidRPr="00976578">
        <w:rPr>
          <w:rFonts w:ascii="GHEA Grapalat" w:hAnsi="GHEA Grapalat" w:cs="Sylfaen"/>
          <w:sz w:val="20"/>
          <w:lang w:val="af-ZA"/>
        </w:rPr>
        <w:t xml:space="preserve"> </w:t>
      </w:r>
      <w:r w:rsidRPr="00976578">
        <w:rPr>
          <w:rFonts w:ascii="GHEA Grapalat" w:hAnsi="GHEA Grapalat" w:cs="Sylfaen"/>
          <w:sz w:val="20"/>
          <w:lang w:val="hy-AM"/>
        </w:rPr>
        <w:t>գործընթացի</w:t>
      </w:r>
      <w:r w:rsidRPr="00976578">
        <w:rPr>
          <w:rFonts w:ascii="GHEA Grapalat" w:hAnsi="GHEA Grapalat" w:cs="Sylfaen"/>
          <w:sz w:val="20"/>
          <w:lang w:val="af-ZA"/>
        </w:rPr>
        <w:t xml:space="preserve"> </w:t>
      </w:r>
      <w:r w:rsidRPr="00976578">
        <w:rPr>
          <w:rFonts w:ascii="GHEA Grapalat" w:hAnsi="GHEA Grapalat" w:cs="Sylfaen"/>
          <w:sz w:val="20"/>
          <w:lang w:val="hy-AM"/>
        </w:rPr>
        <w:t>շրջանակում</w:t>
      </w:r>
      <w:r w:rsidRPr="00976578">
        <w:rPr>
          <w:rFonts w:ascii="GHEA Grapalat" w:hAnsi="GHEA Grapalat" w:cs="Sylfaen"/>
          <w:sz w:val="20"/>
          <w:lang w:val="af-ZA"/>
        </w:rPr>
        <w:t xml:space="preserve"> </w:t>
      </w:r>
      <w:r w:rsidRPr="00976578">
        <w:rPr>
          <w:rFonts w:ascii="GHEA Grapalat" w:hAnsi="GHEA Grapalat" w:cs="Sylfaen"/>
          <w:sz w:val="20"/>
          <w:lang w:val="hy-AM"/>
        </w:rPr>
        <w:t>ստանձնված</w:t>
      </w:r>
      <w:r w:rsidRPr="00976578">
        <w:rPr>
          <w:rFonts w:ascii="GHEA Grapalat" w:hAnsi="GHEA Grapalat" w:cs="Sylfaen"/>
          <w:sz w:val="20"/>
          <w:lang w:val="af-ZA"/>
        </w:rPr>
        <w:t xml:space="preserve"> </w:t>
      </w:r>
      <w:r w:rsidRPr="00976578">
        <w:rPr>
          <w:rFonts w:ascii="GHEA Grapalat" w:hAnsi="GHEA Grapalat" w:cs="Sylfaen"/>
          <w:sz w:val="20"/>
          <w:lang w:val="hy-AM"/>
        </w:rPr>
        <w:t>պարտավորության</w:t>
      </w:r>
      <w:r w:rsidRPr="00976578">
        <w:rPr>
          <w:rFonts w:ascii="GHEA Grapalat" w:hAnsi="GHEA Grapalat" w:cs="Sylfaen"/>
          <w:sz w:val="20"/>
          <w:lang w:val="af-ZA"/>
        </w:rPr>
        <w:t xml:space="preserve"> խախտում: </w:t>
      </w:r>
    </w:p>
    <w:p w14:paraId="6E3B5145" w14:textId="77777777" w:rsidR="000E16AA" w:rsidRPr="00976578" w:rsidRDefault="000E16AA" w:rsidP="00976578">
      <w:pPr>
        <w:pStyle w:val="norm"/>
        <w:spacing w:line="240" w:lineRule="auto"/>
        <w:ind w:firstLine="567"/>
        <w:rPr>
          <w:rFonts w:ascii="GHEA Grapalat" w:hAnsi="GHEA Grapalat" w:cs="Sylfaen"/>
          <w:sz w:val="20"/>
          <w:lang w:val="hy-AM"/>
        </w:rPr>
      </w:pPr>
      <w:r w:rsidRPr="00976578">
        <w:rPr>
          <w:rFonts w:ascii="GHEA Grapalat" w:hAnsi="GHEA Grapalat"/>
          <w:sz w:val="20"/>
          <w:lang w:val="af-ZA"/>
        </w:rPr>
        <w:t xml:space="preserve">8.13 </w:t>
      </w:r>
      <w:r w:rsidRPr="00976578">
        <w:rPr>
          <w:rFonts w:ascii="GHEA Grapalat" w:hAnsi="GHEA Grapalat"/>
          <w:sz w:val="20"/>
        </w:rPr>
        <w:t>Ե</w:t>
      </w:r>
      <w:r w:rsidRPr="00976578">
        <w:rPr>
          <w:rFonts w:ascii="GHEA Grapalat" w:hAnsi="GHEA Grapalat"/>
          <w:sz w:val="20"/>
          <w:lang w:val="hy-AM"/>
        </w:rPr>
        <w:t>թե մասնակից</w:t>
      </w:r>
      <w:r w:rsidRPr="00976578">
        <w:rPr>
          <w:rFonts w:ascii="GHEA Grapalat" w:hAnsi="GHEA Grapalat"/>
          <w:sz w:val="20"/>
        </w:rPr>
        <w:t>ն</w:t>
      </w:r>
      <w:r w:rsidRPr="00976578">
        <w:rPr>
          <w:rFonts w:ascii="GHEA Grapalat" w:hAnsi="GHEA Grapalat"/>
          <w:sz w:val="20"/>
          <w:lang w:val="hy-AM"/>
        </w:rPr>
        <w:t xml:space="preserve"> </w:t>
      </w:r>
      <w:r w:rsidRPr="00976578">
        <w:rPr>
          <w:rFonts w:ascii="GHEA Grapalat" w:hAnsi="GHEA Grapalat"/>
          <w:sz w:val="20"/>
        </w:rPr>
        <w:t>Օ</w:t>
      </w:r>
      <w:r w:rsidRPr="00976578">
        <w:rPr>
          <w:rFonts w:ascii="GHEA Grapalat" w:hAnsi="GHEA Grapalat"/>
          <w:sz w:val="20"/>
          <w:lang w:val="hy-AM"/>
        </w:rPr>
        <w:t xml:space="preserve">րենքի 6-րդ </w:t>
      </w:r>
      <w:r w:rsidRPr="00976578">
        <w:rPr>
          <w:rFonts w:ascii="GHEA Grapalat" w:hAnsi="GHEA Grapalat" w:cs="Sylfaen"/>
          <w:sz w:val="20"/>
          <w:lang w:val="hy-AM"/>
        </w:rPr>
        <w:t>հոդվածի 1-ին մասի 5-րդ և 6-րդ մասերով նախատեսված ցուցակներում ներառվել է հայտը ներկայացնելու օրվանից հետո, ապա նրա տվյալ հայտը ենթակա չէ մերժման:</w:t>
      </w:r>
    </w:p>
    <w:p w14:paraId="74A9C205" w14:textId="77777777" w:rsidR="000E16AA" w:rsidRPr="00976578" w:rsidRDefault="000E16AA" w:rsidP="00976578">
      <w:pPr>
        <w:pStyle w:val="norm"/>
        <w:spacing w:line="240" w:lineRule="auto"/>
        <w:ind w:firstLine="567"/>
        <w:rPr>
          <w:rFonts w:ascii="GHEA Grapalat" w:hAnsi="GHEA Grapalat" w:cs="Sylfaen"/>
          <w:sz w:val="20"/>
          <w:lang w:val="hy-AM"/>
        </w:rPr>
      </w:pPr>
      <w:r w:rsidRPr="00976578">
        <w:rPr>
          <w:rFonts w:ascii="GHEA Grapalat" w:hAnsi="GHEA Grapalat" w:cs="Sylfaen"/>
          <w:sz w:val="20"/>
          <w:lang w:val="hy-AM"/>
        </w:rPr>
        <w:t>8.14 Սույն հրավերի 1-ին մասի 8.8 և 8.9 կետերում նշված փաստաթղթերը մասնակիցը սահմանված ժամկետում հանձնա</w:t>
      </w:r>
      <w:r w:rsidRPr="00976578">
        <w:rPr>
          <w:rFonts w:ascii="GHEA Grapalat" w:hAnsi="GHEA Grapalat" w:cs="Sylfaen"/>
          <w:sz w:val="20"/>
          <w:lang w:val="hy-AM"/>
        </w:rPr>
        <w:softHyphen/>
        <w:t>ժողովի քարտուղարին ներկայացնում է վերջինիս՝ սույն հրավերով նախատեսված էլեկտրոնային փոստին ուղարկելու միջոցով: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2F8520B2" w14:textId="77777777" w:rsidR="000E16AA" w:rsidRPr="00976578" w:rsidRDefault="000E16AA" w:rsidP="00976578">
      <w:pPr>
        <w:pStyle w:val="norm"/>
        <w:spacing w:line="240" w:lineRule="auto"/>
        <w:ind w:firstLine="567"/>
        <w:rPr>
          <w:rFonts w:ascii="GHEA Grapalat" w:hAnsi="GHEA Grapalat" w:cs="Sylfaen"/>
          <w:sz w:val="20"/>
          <w:lang w:val="hy-AM"/>
        </w:rPr>
      </w:pPr>
      <w:r w:rsidRPr="00976578">
        <w:rPr>
          <w:rFonts w:ascii="GHEA Grapalat" w:hAnsi="GHEA Grapalat" w:cs="Sylfaen"/>
          <w:sz w:val="20"/>
          <w:lang w:val="hy-AM"/>
        </w:rPr>
        <w:t>8.15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14:paraId="21440F47" w14:textId="77777777" w:rsidR="000E16AA" w:rsidRPr="00976578" w:rsidRDefault="000E16AA" w:rsidP="00976578">
      <w:pPr>
        <w:pStyle w:val="norm"/>
        <w:spacing w:line="240" w:lineRule="auto"/>
        <w:ind w:firstLine="567"/>
        <w:rPr>
          <w:rFonts w:ascii="GHEA Grapalat" w:hAnsi="GHEA Grapalat" w:cs="Sylfaen"/>
          <w:sz w:val="20"/>
          <w:lang w:val="hy-AM"/>
        </w:rPr>
      </w:pPr>
      <w:r w:rsidRPr="00976578">
        <w:rPr>
          <w:rFonts w:ascii="GHEA Grapalat" w:hAnsi="GHEA Grapalat" w:cs="Sylfaen"/>
          <w:sz w:val="20"/>
          <w:lang w:val="hy-AM"/>
        </w:rPr>
        <w:t>8.16 Հանձնաժողովի և (կամ) պատվիրատուի կողմից էլեկտրոնային ծանուցումներն ուղարկվում են մասնակցի հայտում նշված էլեկտրոնային փոստին ուղարկելու միջոցով, իսկ մասնակցի կողմից` իր հայտում նշված էլեկտրոնային փոստից սույն հրավերում նշված` հանձնաժողովի քարտուղարի էլեկտրոնային փոստին ուղարկվելու միջոցով:</w:t>
      </w:r>
    </w:p>
    <w:p w14:paraId="4B0ADCA0" w14:textId="77777777" w:rsidR="000E16AA" w:rsidRPr="00976578" w:rsidRDefault="000E16AA" w:rsidP="00976578">
      <w:pPr>
        <w:spacing w:after="0"/>
        <w:ind w:firstLine="567"/>
        <w:jc w:val="both"/>
        <w:rPr>
          <w:rFonts w:ascii="GHEA Grapalat" w:hAnsi="GHEA Grapalat"/>
          <w:sz w:val="20"/>
          <w:szCs w:val="20"/>
          <w:lang w:val="af-ZA" w:eastAsia="x-none"/>
        </w:rPr>
      </w:pPr>
      <w:r w:rsidRPr="00976578">
        <w:rPr>
          <w:rFonts w:ascii="GHEA Grapalat" w:hAnsi="GHEA Grapalat" w:cs="Sylfaen"/>
          <w:sz w:val="20"/>
          <w:szCs w:val="20"/>
          <w:lang w:val="hy-AM" w:eastAsia="ru-RU"/>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w:t>
      </w:r>
      <w:r w:rsidRPr="00976578">
        <w:rPr>
          <w:rFonts w:ascii="GHEA Grapalat" w:hAnsi="GHEA Grapalat"/>
          <w:sz w:val="20"/>
          <w:szCs w:val="20"/>
          <w:lang w:val="af-ZA" w:eastAsia="x-none"/>
        </w:rPr>
        <w:t>սկանավորված) տարբերակով:</w:t>
      </w:r>
    </w:p>
    <w:p w14:paraId="7ABECB0D" w14:textId="77777777" w:rsidR="000E16AA" w:rsidRPr="00976578" w:rsidRDefault="000E16AA" w:rsidP="00976578">
      <w:pPr>
        <w:spacing w:after="0"/>
        <w:ind w:firstLine="567"/>
        <w:jc w:val="both"/>
        <w:rPr>
          <w:rFonts w:ascii="GHEA Grapalat" w:hAnsi="GHEA Grapalat"/>
          <w:sz w:val="20"/>
          <w:szCs w:val="20"/>
          <w:lang w:val="af-ZA" w:eastAsia="x-none"/>
        </w:rPr>
      </w:pPr>
      <w:r w:rsidRPr="00976578">
        <w:rPr>
          <w:rFonts w:ascii="GHEA Grapalat" w:hAnsi="GHEA Grapalat"/>
          <w:sz w:val="20"/>
          <w:szCs w:val="20"/>
          <w:lang w:val="af-ZA" w:eastAsia="x-none"/>
        </w:rPr>
        <w:t xml:space="preserve">8.17 Հայտերի գնահատումը և ընտրված մասնակցի որոշումն իրականացվում է ըստ առանձին չափաբաժինների, եթե գնման ընթացակարգը կազմակերպվում է չափաբաժիններով։ </w:t>
      </w:r>
    </w:p>
    <w:p w14:paraId="0480A544" w14:textId="77777777" w:rsidR="000E16AA" w:rsidRPr="00976578" w:rsidRDefault="000E16AA" w:rsidP="00976578">
      <w:pPr>
        <w:spacing w:after="0"/>
        <w:ind w:firstLine="567"/>
        <w:jc w:val="both"/>
        <w:rPr>
          <w:rFonts w:ascii="GHEA Grapalat" w:hAnsi="GHEA Grapalat"/>
          <w:sz w:val="20"/>
          <w:szCs w:val="20"/>
          <w:lang w:val="af-ZA" w:eastAsia="x-none"/>
        </w:rPr>
      </w:pPr>
      <w:r w:rsidRPr="00976578">
        <w:rPr>
          <w:rFonts w:ascii="GHEA Grapalat" w:hAnsi="GHEA Grapalat"/>
          <w:sz w:val="20"/>
          <w:szCs w:val="20"/>
          <w:lang w:val="af-ZA" w:eastAsia="x-none"/>
        </w:rPr>
        <w:t>8.18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հրավերի 1-ին մասի 8.12-ից 8.19րդ կետերով սահմանված ընթացակարգի կիրառմամբ:</w:t>
      </w:r>
    </w:p>
    <w:p w14:paraId="5650D8C6" w14:textId="77777777" w:rsidR="000E16AA" w:rsidRPr="00976578" w:rsidRDefault="000E16AA" w:rsidP="00976578">
      <w:pPr>
        <w:spacing w:after="0"/>
        <w:ind w:firstLine="567"/>
        <w:jc w:val="both"/>
        <w:rPr>
          <w:rFonts w:ascii="GHEA Grapalat" w:hAnsi="GHEA Grapalat"/>
          <w:sz w:val="20"/>
          <w:szCs w:val="20"/>
          <w:lang w:val="af-ZA" w:eastAsia="x-none"/>
        </w:rPr>
      </w:pPr>
      <w:r w:rsidRPr="00976578">
        <w:rPr>
          <w:rFonts w:ascii="GHEA Grapalat" w:hAnsi="GHEA Grapalat"/>
          <w:sz w:val="20"/>
          <w:szCs w:val="20"/>
          <w:lang w:val="af-ZA" w:eastAsia="x-none"/>
        </w:rPr>
        <w:lastRenderedPageBreak/>
        <w:t>8.19 Մասնակիցն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7699112C" w14:textId="77777777" w:rsidR="000E16AA" w:rsidRPr="00976578" w:rsidRDefault="000E16AA" w:rsidP="00976578">
      <w:pPr>
        <w:spacing w:after="0"/>
        <w:ind w:firstLine="567"/>
        <w:jc w:val="both"/>
        <w:rPr>
          <w:rFonts w:ascii="GHEA Grapalat" w:hAnsi="GHEA Grapalat"/>
          <w:sz w:val="20"/>
          <w:szCs w:val="20"/>
          <w:lang w:val="af-ZA" w:eastAsia="x-none"/>
        </w:rPr>
      </w:pPr>
      <w:r w:rsidRPr="00976578">
        <w:rPr>
          <w:rFonts w:ascii="GHEA Grapalat" w:hAnsi="GHEA Grapalat"/>
          <w:sz w:val="20"/>
          <w:szCs w:val="20"/>
          <w:lang w:val="af-ZA" w:eastAsia="x-none"/>
        </w:rPr>
        <w:t>Հանձնաժողովը կարող է ստուգել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մասնակցի ներկայացրած տվյալների իսկության ստուգման արդյունքում տվյալները որակվում են իրականությանը չհամապա</w:t>
      </w:r>
      <w:r w:rsidRPr="00976578">
        <w:rPr>
          <w:rFonts w:ascii="GHEA Grapalat" w:hAnsi="GHEA Grapalat"/>
          <w:sz w:val="20"/>
          <w:szCs w:val="20"/>
          <w:lang w:val="af-ZA" w:eastAsia="x-none"/>
        </w:rPr>
        <w:softHyphen/>
        <w:t>տասխանող, ապա տվյալ մասնակցի հայտը մերժվում է:</w:t>
      </w:r>
    </w:p>
    <w:p w14:paraId="6934BEBE" w14:textId="77777777" w:rsidR="000E16AA" w:rsidRPr="00976578" w:rsidRDefault="000E16AA" w:rsidP="00976578">
      <w:pPr>
        <w:spacing w:after="0"/>
        <w:ind w:firstLine="567"/>
        <w:jc w:val="both"/>
        <w:rPr>
          <w:rFonts w:ascii="GHEA Grapalat" w:hAnsi="GHEA Grapalat"/>
          <w:sz w:val="20"/>
          <w:szCs w:val="20"/>
          <w:lang w:val="af-ZA" w:eastAsia="x-none"/>
        </w:rPr>
      </w:pPr>
      <w:r w:rsidRPr="00976578">
        <w:rPr>
          <w:rFonts w:ascii="GHEA Grapalat" w:hAnsi="GHEA Grapalat"/>
          <w:sz w:val="20"/>
          <w:szCs w:val="20"/>
          <w:lang w:val="af-ZA" w:eastAsia="x-none"/>
        </w:rPr>
        <w:t>8.20 Սույն հրավերի 1-ին մասի 8.20 կետի կիրառման նպատակով կարող է հրավիրվել հանձնաժողովի արտահերթ նիստ։</w:t>
      </w:r>
    </w:p>
    <w:p w14:paraId="27865F4F" w14:textId="77777777" w:rsidR="000E16AA" w:rsidRPr="00976578" w:rsidRDefault="000E16AA" w:rsidP="00976578">
      <w:pPr>
        <w:spacing w:after="0"/>
        <w:ind w:firstLine="567"/>
        <w:jc w:val="both"/>
        <w:rPr>
          <w:rFonts w:ascii="GHEA Grapalat" w:hAnsi="GHEA Grapalat" w:cs="Tahoma"/>
          <w:sz w:val="20"/>
          <w:lang w:val="hy-AM"/>
        </w:rPr>
      </w:pPr>
      <w:r w:rsidRPr="00976578">
        <w:rPr>
          <w:rFonts w:ascii="GHEA Grapalat" w:hAnsi="GHEA Grapalat"/>
          <w:sz w:val="20"/>
          <w:szCs w:val="20"/>
          <w:lang w:val="af-ZA" w:eastAsia="x-none"/>
        </w:rPr>
        <w:t>8.21 Մինչև պայմանագիր կնքելը պատվիրատուն տեղեկագրում հրապարակում է հայտարարություն</w:t>
      </w:r>
      <w:r w:rsidRPr="00976578">
        <w:rPr>
          <w:rFonts w:ascii="GHEA Grapalat" w:hAnsi="GHEA Grapalat" w:cs="Tahoma"/>
          <w:sz w:val="20"/>
          <w:lang w:val="hy-AM"/>
        </w:rPr>
        <w:t xml:space="preserve"> պայմանագիր կնքելու որոշման մասին ոչ ուշ, քան ընտրված մասնակցի մասին որոշման ընդունմանը հաջորդող առաջին աշխատանքային օրը:</w:t>
      </w:r>
      <w:r w:rsidRPr="00976578">
        <w:rPr>
          <w:rFonts w:ascii="GHEA Grapalat" w:hAnsi="GHEA Grapalat" w:cs="Sylfaen"/>
          <w:lang w:val="hy-AM"/>
        </w:rPr>
        <w:t xml:space="preserve"> </w:t>
      </w:r>
      <w:r w:rsidRPr="0097657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9031CD5" w14:textId="77777777" w:rsidR="000E16AA" w:rsidRPr="00976578" w:rsidRDefault="000E16AA" w:rsidP="00976578">
      <w:pPr>
        <w:spacing w:after="0"/>
        <w:ind w:firstLine="567"/>
        <w:jc w:val="both"/>
        <w:rPr>
          <w:rFonts w:ascii="GHEA Grapalat" w:hAnsi="GHEA Grapalat" w:cs="Tahoma"/>
          <w:sz w:val="20"/>
          <w:lang w:val="hy-AM"/>
        </w:rPr>
      </w:pPr>
      <w:r w:rsidRPr="00976578">
        <w:rPr>
          <w:rFonts w:ascii="GHEA Grapalat" w:hAnsi="GHEA Grapalat" w:cs="Tahoma"/>
          <w:sz w:val="20"/>
          <w:lang w:val="hy-AM"/>
        </w:rPr>
        <w:t>8.22 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37760DFE" w14:textId="77777777" w:rsidR="000E16AA" w:rsidRPr="00976578" w:rsidRDefault="000E16AA" w:rsidP="00976578">
      <w:pPr>
        <w:spacing w:after="0"/>
        <w:ind w:firstLine="567"/>
        <w:jc w:val="both"/>
        <w:rPr>
          <w:rFonts w:ascii="GHEA Grapalat" w:hAnsi="GHEA Grapalat" w:cs="Tahoma"/>
          <w:sz w:val="20"/>
          <w:lang w:val="hy-AM"/>
        </w:rPr>
      </w:pPr>
      <w:r w:rsidRPr="00976578">
        <w:rPr>
          <w:rFonts w:ascii="GHEA Grapalat" w:hAnsi="GHEA Grapalat" w:cs="Tahoma"/>
          <w:sz w:val="20"/>
          <w:lang w:val="hy-AM"/>
        </w:rPr>
        <w:t>Անգործության ժամկետը սույն ընթացակարգի դեպքում «5» օրացուցային օր է։ Անգործության ժամկետը կիրառելի չէ, եթե միայն մեկ մասնակից է հայտ ներկայացրել, որի հետ կնքվում է պայմանագիր:</w:t>
      </w:r>
    </w:p>
    <w:p w14:paraId="4703915B" w14:textId="77777777" w:rsidR="000E16AA" w:rsidRPr="00976578" w:rsidRDefault="000E16AA" w:rsidP="00976578">
      <w:pPr>
        <w:spacing w:after="0"/>
        <w:ind w:firstLine="567"/>
        <w:jc w:val="both"/>
        <w:rPr>
          <w:rFonts w:ascii="GHEA Grapalat" w:hAnsi="GHEA Grapalat" w:cs="Tahoma"/>
          <w:sz w:val="20"/>
          <w:lang w:val="hy-AM"/>
        </w:rPr>
      </w:pPr>
      <w:r w:rsidRPr="00976578">
        <w:rPr>
          <w:rFonts w:ascii="GHEA Grapalat" w:hAnsi="GHEA Grapalat" w:cs="Tahoma"/>
          <w:sz w:val="20"/>
          <w:lang w:val="hy-AM"/>
        </w:rPr>
        <w:t>Պատվիրատուն պայմանագիրը կնքում է, եթե սույն կետով նախատեսված անգործության ժամկետում որևէ մասնակից գնումների հետ կապված բողոքներ քննող անձին չի բողոքարկում պայմանագիր կնքելու մասին որոշումը։ Մինչև անգործության ժամկետը լրանալը կամ առանց պայմանագիր կնքելու մասին հայտարարության հրապարակման կնքված պայմանագիրն առ ոչինչ է։</w:t>
      </w:r>
    </w:p>
    <w:p w14:paraId="6EEC1FDB" w14:textId="77777777" w:rsidR="000E16AA" w:rsidRPr="00976578" w:rsidRDefault="000E16AA" w:rsidP="00976578">
      <w:pPr>
        <w:spacing w:after="0"/>
        <w:ind w:firstLine="567"/>
        <w:jc w:val="both"/>
        <w:rPr>
          <w:rFonts w:ascii="GHEA Grapalat" w:hAnsi="GHEA Grapalat" w:cs="Tahoma"/>
          <w:sz w:val="20"/>
          <w:lang w:val="hy-AM"/>
        </w:rPr>
      </w:pPr>
    </w:p>
    <w:p w14:paraId="738EFF8E" w14:textId="77777777" w:rsidR="000E16AA" w:rsidRPr="00976578" w:rsidRDefault="000E16AA" w:rsidP="00976578">
      <w:pPr>
        <w:spacing w:after="0"/>
        <w:ind w:firstLine="567"/>
        <w:jc w:val="both"/>
        <w:rPr>
          <w:rFonts w:ascii="GHEA Grapalat" w:hAnsi="GHEA Grapalat" w:cs="Tahoma"/>
          <w:sz w:val="20"/>
          <w:lang w:val="hy-AM"/>
        </w:rPr>
      </w:pPr>
    </w:p>
    <w:p w14:paraId="4FEED31C" w14:textId="30FB70CC" w:rsidR="000E16AA" w:rsidRPr="00976578" w:rsidRDefault="000E16AA" w:rsidP="00976578">
      <w:pPr>
        <w:spacing w:after="0"/>
        <w:ind w:firstLine="567"/>
        <w:jc w:val="center"/>
        <w:rPr>
          <w:rFonts w:ascii="GHEA Grapalat" w:hAnsi="GHEA Grapalat" w:cs="Tahoma"/>
          <w:b/>
          <w:sz w:val="20"/>
          <w:lang w:val="hy-AM"/>
        </w:rPr>
      </w:pPr>
      <w:r w:rsidRPr="00976578">
        <w:rPr>
          <w:rFonts w:ascii="GHEA Grapalat" w:hAnsi="GHEA Grapalat" w:cs="Tahoma"/>
          <w:b/>
          <w:sz w:val="20"/>
          <w:lang w:val="hy-AM"/>
        </w:rPr>
        <w:t>9. ՊԱՅՄԱՆԱԳՐԻ ԿՆՔՈՒՄԸ</w:t>
      </w:r>
    </w:p>
    <w:p w14:paraId="1825C200" w14:textId="77777777" w:rsidR="000E16AA" w:rsidRPr="00976578" w:rsidRDefault="000E16AA" w:rsidP="00976578">
      <w:pPr>
        <w:spacing w:after="0"/>
        <w:jc w:val="center"/>
        <w:rPr>
          <w:rFonts w:ascii="GHEA Grapalat" w:hAnsi="GHEA Grapalat"/>
          <w:b/>
          <w:iCs/>
          <w:sz w:val="20"/>
          <w:lang w:val="af-ZA"/>
        </w:rPr>
      </w:pPr>
    </w:p>
    <w:p w14:paraId="7B9031E5"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iCs/>
          <w:sz w:val="20"/>
          <w:lang w:val="es-ES"/>
        </w:rPr>
        <w:t>9</w:t>
      </w:r>
      <w:r w:rsidRPr="00976578">
        <w:rPr>
          <w:rFonts w:ascii="GHEA Grapalat" w:hAnsi="GHEA Grapalat"/>
          <w:iCs/>
          <w:sz w:val="20"/>
          <w:lang w:val="af-ZA"/>
        </w:rPr>
        <w:t xml:space="preserve">.1 </w:t>
      </w:r>
      <w:r w:rsidRPr="00976578">
        <w:rPr>
          <w:rFonts w:ascii="GHEA Grapalat" w:hAnsi="GHEA Grapalat" w:cs="Sylfaen"/>
          <w:sz w:val="20"/>
          <w:lang w:val="hy-AM"/>
        </w:rPr>
        <w:t>Պայմանագիր</w:t>
      </w:r>
      <w:r w:rsidRPr="00976578">
        <w:rPr>
          <w:rFonts w:ascii="GHEA Grapalat" w:hAnsi="GHEA Grapalat" w:cs="Sylfaen"/>
          <w:sz w:val="20"/>
          <w:lang w:val="af-ZA"/>
        </w:rPr>
        <w:t xml:space="preserve"> </w:t>
      </w:r>
      <w:r w:rsidRPr="00976578">
        <w:rPr>
          <w:rFonts w:ascii="GHEA Grapalat" w:hAnsi="GHEA Grapalat" w:cs="Sylfaen"/>
          <w:sz w:val="20"/>
          <w:lang w:val="hy-AM"/>
        </w:rPr>
        <w:t>կնքվում</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lang w:val="hy-AM"/>
        </w:rPr>
        <w:t>հանձնաժողովի</w:t>
      </w:r>
      <w:r w:rsidRPr="00976578">
        <w:rPr>
          <w:rFonts w:ascii="GHEA Grapalat" w:hAnsi="GHEA Grapalat" w:cs="Sylfaen"/>
          <w:sz w:val="20"/>
          <w:lang w:val="af-ZA"/>
        </w:rPr>
        <w:t xml:space="preserve"> </w:t>
      </w:r>
      <w:r w:rsidRPr="00976578">
        <w:rPr>
          <w:rFonts w:ascii="GHEA Grapalat" w:hAnsi="GHEA Grapalat" w:cs="Sylfaen"/>
          <w:sz w:val="20"/>
          <w:lang w:val="hy-AM"/>
        </w:rPr>
        <w:t>որոշման</w:t>
      </w:r>
      <w:r w:rsidRPr="00976578">
        <w:rPr>
          <w:rFonts w:ascii="GHEA Grapalat" w:hAnsi="GHEA Grapalat" w:cs="Sylfaen"/>
          <w:sz w:val="20"/>
          <w:lang w:val="af-ZA"/>
        </w:rPr>
        <w:t xml:space="preserve"> </w:t>
      </w:r>
      <w:r w:rsidRPr="00976578">
        <w:rPr>
          <w:rFonts w:ascii="GHEA Grapalat" w:hAnsi="GHEA Grapalat" w:cs="Sylfaen"/>
          <w:sz w:val="20"/>
          <w:lang w:val="hy-AM"/>
        </w:rPr>
        <w:t>հիման</w:t>
      </w:r>
      <w:r w:rsidRPr="00976578">
        <w:rPr>
          <w:rFonts w:ascii="GHEA Grapalat" w:hAnsi="GHEA Grapalat" w:cs="Sylfaen"/>
          <w:sz w:val="20"/>
          <w:lang w:val="af-ZA"/>
        </w:rPr>
        <w:t xml:space="preserve"> </w:t>
      </w:r>
      <w:r w:rsidRPr="00976578">
        <w:rPr>
          <w:rFonts w:ascii="GHEA Grapalat" w:hAnsi="GHEA Grapalat" w:cs="Sylfaen"/>
          <w:sz w:val="20"/>
          <w:lang w:val="hy-AM"/>
        </w:rPr>
        <w:t>վրա</w:t>
      </w:r>
      <w:r w:rsidRPr="00976578">
        <w:rPr>
          <w:rFonts w:ascii="GHEA Grapalat" w:hAnsi="GHEA Grapalat" w:cs="Sylfaen"/>
          <w:sz w:val="20"/>
          <w:lang w:val="af-ZA"/>
        </w:rPr>
        <w:t xml:space="preserve">` </w:t>
      </w:r>
      <w:r w:rsidRPr="00976578">
        <w:rPr>
          <w:rFonts w:ascii="GHEA Grapalat" w:hAnsi="GHEA Grapalat" w:cs="Sylfaen"/>
          <w:sz w:val="20"/>
          <w:lang w:val="hy-AM"/>
        </w:rPr>
        <w:t>պատվիրատուի</w:t>
      </w:r>
      <w:r w:rsidRPr="00976578">
        <w:rPr>
          <w:rFonts w:ascii="GHEA Grapalat" w:hAnsi="GHEA Grapalat" w:cs="Sylfaen"/>
          <w:sz w:val="20"/>
          <w:lang w:val="af-ZA"/>
        </w:rPr>
        <w:t xml:space="preserve"> </w:t>
      </w:r>
      <w:r w:rsidRPr="00976578">
        <w:rPr>
          <w:rFonts w:ascii="GHEA Grapalat" w:hAnsi="GHEA Grapalat" w:cs="Sylfaen"/>
          <w:sz w:val="20"/>
          <w:lang w:val="hy-AM"/>
        </w:rPr>
        <w:t>կողմից։</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Պայմանագիրը</w:t>
      </w:r>
      <w:r w:rsidRPr="00976578">
        <w:rPr>
          <w:rFonts w:ascii="GHEA Grapalat" w:hAnsi="GHEA Grapalat" w:cs="Sylfaen"/>
          <w:sz w:val="20"/>
          <w:lang w:val="af-ZA"/>
        </w:rPr>
        <w:t xml:space="preserve"> </w:t>
      </w:r>
      <w:r w:rsidRPr="00976578">
        <w:rPr>
          <w:rFonts w:ascii="GHEA Grapalat" w:hAnsi="GHEA Grapalat" w:cs="Sylfaen"/>
          <w:sz w:val="20"/>
          <w:lang w:val="ru-RU"/>
        </w:rPr>
        <w:t>կնքվում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գրավոր</w:t>
      </w:r>
      <w:r w:rsidRPr="00976578">
        <w:rPr>
          <w:rFonts w:ascii="GHEA Grapalat" w:hAnsi="GHEA Grapalat" w:cs="Sylfaen"/>
          <w:sz w:val="20"/>
          <w:lang w:val="af-ZA"/>
        </w:rPr>
        <w:t xml:space="preserve">` </w:t>
      </w:r>
      <w:r w:rsidRPr="00976578">
        <w:rPr>
          <w:rFonts w:ascii="GHEA Grapalat" w:hAnsi="GHEA Grapalat" w:cs="Sylfaen"/>
          <w:sz w:val="20"/>
          <w:lang w:val="ru-RU"/>
        </w:rPr>
        <w:t>մեկ</w:t>
      </w:r>
      <w:r w:rsidRPr="00976578">
        <w:rPr>
          <w:rFonts w:ascii="GHEA Grapalat" w:hAnsi="GHEA Grapalat" w:cs="Sylfaen"/>
          <w:sz w:val="20"/>
          <w:lang w:val="af-ZA"/>
        </w:rPr>
        <w:t xml:space="preserve"> </w:t>
      </w:r>
      <w:r w:rsidRPr="00976578">
        <w:rPr>
          <w:rFonts w:ascii="GHEA Grapalat" w:hAnsi="GHEA Grapalat" w:cs="Sylfaen"/>
          <w:sz w:val="20"/>
          <w:lang w:val="ru-RU"/>
        </w:rPr>
        <w:t>փաստաթուղթ</w:t>
      </w:r>
      <w:r w:rsidRPr="00976578">
        <w:rPr>
          <w:rFonts w:ascii="GHEA Grapalat" w:hAnsi="GHEA Grapalat" w:cs="Sylfaen"/>
          <w:sz w:val="20"/>
          <w:lang w:val="af-ZA"/>
        </w:rPr>
        <w:t xml:space="preserve"> </w:t>
      </w:r>
      <w:r w:rsidRPr="00976578">
        <w:rPr>
          <w:rFonts w:ascii="GHEA Grapalat" w:hAnsi="GHEA Grapalat" w:cs="Sylfaen"/>
          <w:sz w:val="20"/>
          <w:lang w:val="ru-RU"/>
        </w:rPr>
        <w:t>կազմելու</w:t>
      </w:r>
      <w:r w:rsidRPr="00976578">
        <w:rPr>
          <w:rFonts w:ascii="GHEA Grapalat" w:hAnsi="GHEA Grapalat" w:cs="Sylfaen"/>
          <w:sz w:val="20"/>
          <w:lang w:val="af-ZA"/>
        </w:rPr>
        <w:t xml:space="preserve"> </w:t>
      </w:r>
      <w:r w:rsidRPr="00976578">
        <w:rPr>
          <w:rFonts w:ascii="GHEA Grapalat" w:hAnsi="GHEA Grapalat" w:cs="Sylfaen"/>
          <w:sz w:val="20"/>
          <w:lang w:val="ru-RU"/>
        </w:rPr>
        <w:t>միջոցով։</w:t>
      </w:r>
    </w:p>
    <w:p w14:paraId="65D70B5C"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9.2 </w:t>
      </w:r>
      <w:r w:rsidRPr="00976578">
        <w:rPr>
          <w:rFonts w:ascii="GHEA Grapalat" w:hAnsi="GHEA Grapalat" w:cs="Sylfaen"/>
          <w:sz w:val="20"/>
          <w:lang w:val="ru-RU"/>
        </w:rPr>
        <w:t>Սույն</w:t>
      </w:r>
      <w:r w:rsidRPr="00976578">
        <w:rPr>
          <w:rFonts w:ascii="GHEA Grapalat" w:hAnsi="GHEA Grapalat" w:cs="Sylfaen"/>
          <w:sz w:val="20"/>
          <w:lang w:val="af-ZA"/>
        </w:rPr>
        <w:t xml:space="preserve"> </w:t>
      </w:r>
      <w:r w:rsidRPr="00976578">
        <w:rPr>
          <w:rFonts w:ascii="GHEA Grapalat" w:hAnsi="GHEA Grapalat" w:cs="Sylfaen"/>
          <w:sz w:val="20"/>
          <w:lang w:val="ru-RU"/>
        </w:rPr>
        <w:t>հրավերի</w:t>
      </w:r>
      <w:r w:rsidRPr="00976578">
        <w:rPr>
          <w:rFonts w:ascii="GHEA Grapalat" w:hAnsi="GHEA Grapalat" w:cs="Sylfaen"/>
          <w:sz w:val="20"/>
          <w:lang w:val="af-ZA"/>
        </w:rPr>
        <w:t xml:space="preserve"> 1-</w:t>
      </w:r>
      <w:r w:rsidRPr="00976578">
        <w:rPr>
          <w:rFonts w:ascii="GHEA Grapalat" w:hAnsi="GHEA Grapalat" w:cs="Sylfaen"/>
          <w:sz w:val="20"/>
        </w:rPr>
        <w:t>ին</w:t>
      </w:r>
      <w:r w:rsidRPr="00976578">
        <w:rPr>
          <w:rFonts w:ascii="GHEA Grapalat" w:hAnsi="GHEA Grapalat" w:cs="Sylfaen"/>
          <w:sz w:val="20"/>
          <w:lang w:val="af-ZA"/>
        </w:rPr>
        <w:t xml:space="preserve"> </w:t>
      </w:r>
      <w:r w:rsidRPr="00976578">
        <w:rPr>
          <w:rFonts w:ascii="GHEA Grapalat" w:hAnsi="GHEA Grapalat" w:cs="Sylfaen"/>
          <w:sz w:val="20"/>
        </w:rPr>
        <w:t>մասի</w:t>
      </w:r>
      <w:r w:rsidRPr="00976578">
        <w:rPr>
          <w:rFonts w:ascii="GHEA Grapalat" w:hAnsi="GHEA Grapalat" w:cs="Sylfaen"/>
          <w:sz w:val="20"/>
          <w:lang w:val="af-ZA"/>
        </w:rPr>
        <w:t xml:space="preserve"> 8</w:t>
      </w:r>
      <w:r w:rsidRPr="00976578">
        <w:rPr>
          <w:rFonts w:ascii="GHEA Grapalat" w:hAnsi="GHEA Grapalat" w:cs="Sylfaen"/>
          <w:sz w:val="20"/>
          <w:lang w:val="hy-AM"/>
        </w:rPr>
        <w:t>.</w:t>
      </w:r>
      <w:r w:rsidRPr="00976578">
        <w:rPr>
          <w:rFonts w:ascii="GHEA Grapalat" w:hAnsi="GHEA Grapalat" w:cs="Sylfaen"/>
          <w:sz w:val="20"/>
          <w:lang w:val="af-ZA"/>
        </w:rPr>
        <w:t xml:space="preserve">22 </w:t>
      </w:r>
      <w:r w:rsidRPr="00976578">
        <w:rPr>
          <w:rFonts w:ascii="GHEA Grapalat" w:hAnsi="GHEA Grapalat" w:cs="Sylfaen"/>
          <w:sz w:val="20"/>
          <w:lang w:val="ru-RU"/>
        </w:rPr>
        <w:t>կետով</w:t>
      </w:r>
      <w:r w:rsidRPr="00976578">
        <w:rPr>
          <w:rFonts w:ascii="GHEA Grapalat" w:hAnsi="GHEA Grapalat" w:cs="Sylfaen"/>
          <w:sz w:val="20"/>
          <w:lang w:val="af-ZA"/>
        </w:rPr>
        <w:t xml:space="preserve"> </w:t>
      </w:r>
      <w:r w:rsidRPr="00976578">
        <w:rPr>
          <w:rFonts w:ascii="GHEA Grapalat" w:hAnsi="GHEA Grapalat" w:cs="Sylfaen"/>
          <w:sz w:val="20"/>
          <w:lang w:val="ru-RU"/>
        </w:rPr>
        <w:t>սահմանված</w:t>
      </w:r>
      <w:r w:rsidRPr="00976578">
        <w:rPr>
          <w:rFonts w:ascii="GHEA Grapalat" w:hAnsi="GHEA Grapalat" w:cs="Sylfaen"/>
          <w:sz w:val="20"/>
          <w:lang w:val="af-ZA"/>
        </w:rPr>
        <w:t xml:space="preserve"> </w:t>
      </w:r>
      <w:r w:rsidRPr="00976578">
        <w:rPr>
          <w:rFonts w:ascii="GHEA Grapalat" w:hAnsi="GHEA Grapalat" w:cs="Sylfaen"/>
          <w:sz w:val="20"/>
          <w:lang w:val="ru-RU"/>
        </w:rPr>
        <w:t>անգործության</w:t>
      </w:r>
      <w:r w:rsidRPr="00976578">
        <w:rPr>
          <w:rFonts w:ascii="GHEA Grapalat" w:hAnsi="GHEA Grapalat" w:cs="Sylfaen"/>
          <w:sz w:val="20"/>
          <w:lang w:val="af-ZA"/>
        </w:rPr>
        <w:t xml:space="preserve"> </w:t>
      </w:r>
      <w:r w:rsidRPr="00976578">
        <w:rPr>
          <w:rFonts w:ascii="GHEA Grapalat" w:hAnsi="GHEA Grapalat" w:cs="Sylfaen"/>
          <w:sz w:val="20"/>
          <w:lang w:val="ru-RU"/>
        </w:rPr>
        <w:t>ժամկետը</w:t>
      </w:r>
      <w:r w:rsidRPr="00976578">
        <w:rPr>
          <w:rFonts w:ascii="GHEA Grapalat" w:hAnsi="GHEA Grapalat" w:cs="Sylfaen"/>
          <w:sz w:val="20"/>
          <w:lang w:val="af-ZA"/>
        </w:rPr>
        <w:t xml:space="preserve"> </w:t>
      </w:r>
      <w:r w:rsidRPr="00976578">
        <w:rPr>
          <w:rFonts w:ascii="GHEA Grapalat" w:hAnsi="GHEA Grapalat" w:cs="Sylfaen"/>
          <w:sz w:val="20"/>
          <w:lang w:val="ru-RU"/>
        </w:rPr>
        <w:t>լրանալուն</w:t>
      </w:r>
      <w:r w:rsidRPr="00976578">
        <w:rPr>
          <w:rFonts w:ascii="GHEA Grapalat" w:hAnsi="GHEA Grapalat" w:cs="Sylfaen"/>
          <w:sz w:val="20"/>
          <w:lang w:val="af-ZA"/>
        </w:rPr>
        <w:t xml:space="preserve"> </w:t>
      </w:r>
      <w:r w:rsidRPr="00976578">
        <w:rPr>
          <w:rFonts w:ascii="GHEA Grapalat" w:hAnsi="GHEA Grapalat" w:cs="Sylfaen"/>
          <w:sz w:val="20"/>
          <w:lang w:val="ru-RU"/>
        </w:rPr>
        <w:t>հաջորդող</w:t>
      </w:r>
      <w:r w:rsidRPr="00976578">
        <w:rPr>
          <w:rFonts w:ascii="GHEA Grapalat" w:hAnsi="GHEA Grapalat" w:cs="Sylfaen"/>
          <w:sz w:val="20"/>
          <w:lang w:val="af-ZA"/>
        </w:rPr>
        <w:t xml:space="preserve"> </w:t>
      </w:r>
      <w:r w:rsidRPr="00976578">
        <w:rPr>
          <w:rFonts w:ascii="GHEA Grapalat" w:hAnsi="GHEA Grapalat" w:cs="Sylfaen"/>
          <w:sz w:val="20"/>
          <w:lang w:val="ru-RU"/>
        </w:rPr>
        <w:t>չորս</w:t>
      </w:r>
      <w:r w:rsidRPr="00976578">
        <w:rPr>
          <w:rFonts w:ascii="GHEA Grapalat" w:hAnsi="GHEA Grapalat" w:cs="Sylfaen"/>
          <w:sz w:val="20"/>
          <w:lang w:val="af-ZA"/>
        </w:rPr>
        <w:t xml:space="preserve"> </w:t>
      </w:r>
      <w:r w:rsidRPr="00976578">
        <w:rPr>
          <w:rFonts w:ascii="GHEA Grapalat" w:hAnsi="GHEA Grapalat" w:cs="Sylfaen"/>
          <w:sz w:val="20"/>
          <w:lang w:val="ru-RU"/>
        </w:rPr>
        <w:t>աշխատանքային</w:t>
      </w:r>
      <w:r w:rsidRPr="00976578">
        <w:rPr>
          <w:rFonts w:ascii="GHEA Grapalat" w:hAnsi="GHEA Grapalat" w:cs="Sylfaen"/>
          <w:sz w:val="20"/>
          <w:lang w:val="af-ZA"/>
        </w:rPr>
        <w:t xml:space="preserve"> </w:t>
      </w:r>
      <w:r w:rsidRPr="00976578">
        <w:rPr>
          <w:rFonts w:ascii="GHEA Grapalat" w:hAnsi="GHEA Grapalat" w:cs="Sylfaen"/>
          <w:sz w:val="20"/>
          <w:lang w:val="ru-RU"/>
        </w:rPr>
        <w:t>օրվա</w:t>
      </w:r>
      <w:r w:rsidRPr="00976578">
        <w:rPr>
          <w:rFonts w:ascii="GHEA Grapalat" w:hAnsi="GHEA Grapalat" w:cs="Sylfaen"/>
          <w:sz w:val="20"/>
          <w:lang w:val="af-ZA"/>
        </w:rPr>
        <w:t xml:space="preserve"> </w:t>
      </w:r>
      <w:r w:rsidRPr="00976578">
        <w:rPr>
          <w:rFonts w:ascii="GHEA Grapalat" w:hAnsi="GHEA Grapalat" w:cs="Sylfaen"/>
          <w:sz w:val="20"/>
          <w:lang w:val="ru-RU"/>
        </w:rPr>
        <w:t>ընթացքում</w:t>
      </w:r>
      <w:r w:rsidRPr="00976578">
        <w:rPr>
          <w:rFonts w:ascii="GHEA Grapalat" w:hAnsi="GHEA Grapalat" w:cs="Sylfaen"/>
          <w:sz w:val="20"/>
          <w:lang w:val="af-ZA"/>
        </w:rPr>
        <w:t xml:space="preserve"> </w:t>
      </w:r>
      <w:r w:rsidRPr="00976578">
        <w:rPr>
          <w:rFonts w:ascii="GHEA Grapalat" w:hAnsi="GHEA Grapalat" w:cs="Sylfaen"/>
          <w:sz w:val="20"/>
        </w:rPr>
        <w:t>պ</w:t>
      </w:r>
      <w:r w:rsidRPr="00976578">
        <w:rPr>
          <w:rFonts w:ascii="GHEA Grapalat" w:hAnsi="GHEA Grapalat" w:cs="Sylfaen"/>
          <w:sz w:val="20"/>
          <w:lang w:val="ru-RU"/>
        </w:rPr>
        <w:t>ատվիրատուն</w:t>
      </w:r>
      <w:r w:rsidRPr="00976578">
        <w:rPr>
          <w:rFonts w:ascii="GHEA Grapalat" w:hAnsi="GHEA Grapalat" w:cs="Sylfaen"/>
          <w:sz w:val="20"/>
          <w:lang w:val="af-ZA"/>
        </w:rPr>
        <w:t xml:space="preserve"> </w:t>
      </w:r>
      <w:r w:rsidRPr="00976578">
        <w:rPr>
          <w:rFonts w:ascii="GHEA Grapalat" w:hAnsi="GHEA Grapalat" w:cs="Sylfaen"/>
          <w:sz w:val="20"/>
          <w:lang w:val="ru-RU"/>
        </w:rPr>
        <w:t>ծանուցում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ընտրված</w:t>
      </w:r>
      <w:r w:rsidRPr="00976578">
        <w:rPr>
          <w:rFonts w:ascii="GHEA Grapalat" w:hAnsi="GHEA Grapalat" w:cs="Sylfaen"/>
          <w:sz w:val="20"/>
          <w:lang w:val="af-ZA"/>
        </w:rPr>
        <w:t xml:space="preserve"> </w:t>
      </w:r>
      <w:r w:rsidRPr="00976578">
        <w:rPr>
          <w:rFonts w:ascii="GHEA Grapalat" w:hAnsi="GHEA Grapalat" w:cs="Sylfaen"/>
          <w:sz w:val="20"/>
        </w:rPr>
        <w:t>մ</w:t>
      </w:r>
      <w:r w:rsidRPr="00976578">
        <w:rPr>
          <w:rFonts w:ascii="GHEA Grapalat" w:hAnsi="GHEA Grapalat" w:cs="Sylfaen"/>
          <w:sz w:val="20"/>
          <w:lang w:val="ru-RU"/>
        </w:rPr>
        <w:t>ասնակցին</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ներկայացնելով</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պայմանագիր</w:t>
      </w:r>
      <w:r w:rsidRPr="00976578">
        <w:rPr>
          <w:rFonts w:ascii="GHEA Grapalat" w:hAnsi="GHEA Grapalat" w:cs="Sylfaen"/>
          <w:sz w:val="20"/>
          <w:lang w:val="af-ZA"/>
        </w:rPr>
        <w:t xml:space="preserve"> </w:t>
      </w:r>
      <w:r w:rsidRPr="00976578">
        <w:rPr>
          <w:rFonts w:ascii="GHEA Grapalat" w:hAnsi="GHEA Grapalat" w:cs="Sylfaen"/>
          <w:sz w:val="20"/>
          <w:lang w:val="ru-RU"/>
        </w:rPr>
        <w:t>կնքելու</w:t>
      </w:r>
      <w:r w:rsidRPr="00976578">
        <w:rPr>
          <w:rFonts w:ascii="GHEA Grapalat" w:hAnsi="GHEA Grapalat" w:cs="Sylfaen"/>
          <w:sz w:val="20"/>
          <w:lang w:val="af-ZA"/>
        </w:rPr>
        <w:t xml:space="preserve"> </w:t>
      </w:r>
      <w:r w:rsidRPr="00976578">
        <w:rPr>
          <w:rFonts w:ascii="GHEA Grapalat" w:hAnsi="GHEA Grapalat" w:cs="Sylfaen"/>
          <w:sz w:val="20"/>
          <w:lang w:val="ru-RU"/>
        </w:rPr>
        <w:t>առաջարկը</w:t>
      </w:r>
      <w:r w:rsidRPr="00976578">
        <w:rPr>
          <w:rFonts w:ascii="GHEA Grapalat" w:hAnsi="GHEA Grapalat" w:cs="Sylfaen"/>
          <w:sz w:val="20"/>
          <w:lang w:val="af-ZA"/>
        </w:rPr>
        <w:t xml:space="preserve"> </w:t>
      </w:r>
      <w:r w:rsidRPr="00976578">
        <w:rPr>
          <w:rFonts w:ascii="GHEA Grapalat" w:hAnsi="GHEA Grapalat" w:cs="Sylfaen"/>
          <w:sz w:val="20"/>
          <w:lang w:val="ru-RU"/>
        </w:rPr>
        <w:t>և</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պայմանագրի</w:t>
      </w:r>
      <w:r w:rsidRPr="00976578">
        <w:rPr>
          <w:rFonts w:ascii="GHEA Grapalat" w:hAnsi="GHEA Grapalat" w:cs="Sylfaen"/>
          <w:sz w:val="20"/>
          <w:lang w:val="af-ZA"/>
        </w:rPr>
        <w:t xml:space="preserve"> </w:t>
      </w:r>
      <w:r w:rsidRPr="00976578">
        <w:rPr>
          <w:rFonts w:ascii="GHEA Grapalat" w:hAnsi="GHEA Grapalat" w:cs="Sylfaen"/>
          <w:sz w:val="20"/>
          <w:lang w:val="ru-RU"/>
        </w:rPr>
        <w:t>նախագիծը</w:t>
      </w:r>
      <w:r w:rsidRPr="00976578">
        <w:rPr>
          <w:rFonts w:ascii="GHEA Grapalat" w:hAnsi="GHEA Grapalat" w:cs="Sylfaen"/>
          <w:sz w:val="20"/>
          <w:lang w:val="af-ZA"/>
        </w:rPr>
        <w:t xml:space="preserve">: </w:t>
      </w:r>
      <w:r w:rsidRPr="00976578">
        <w:rPr>
          <w:rFonts w:ascii="GHEA Grapalat" w:hAnsi="GHEA Grapalat" w:cs="Sylfaen"/>
          <w:sz w:val="20"/>
          <w:lang w:val="ru-RU"/>
        </w:rPr>
        <w:t>Ընդ</w:t>
      </w:r>
      <w:r w:rsidRPr="00976578">
        <w:rPr>
          <w:rFonts w:ascii="GHEA Grapalat" w:hAnsi="GHEA Grapalat" w:cs="Sylfaen"/>
          <w:sz w:val="20"/>
          <w:lang w:val="af-ZA"/>
        </w:rPr>
        <w:t xml:space="preserve"> </w:t>
      </w:r>
      <w:r w:rsidRPr="00976578">
        <w:rPr>
          <w:rFonts w:ascii="GHEA Grapalat" w:hAnsi="GHEA Grapalat" w:cs="Sylfaen"/>
          <w:sz w:val="20"/>
          <w:lang w:val="ru-RU"/>
        </w:rPr>
        <w:t>որում</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պայմանագիրը</w:t>
      </w:r>
      <w:r w:rsidRPr="00976578">
        <w:rPr>
          <w:rFonts w:ascii="GHEA Grapalat" w:hAnsi="GHEA Grapalat" w:cs="Sylfaen"/>
          <w:sz w:val="20"/>
          <w:lang w:val="af-ZA"/>
        </w:rPr>
        <w:t xml:space="preserve"> </w:t>
      </w:r>
      <w:r w:rsidRPr="00976578">
        <w:rPr>
          <w:rFonts w:ascii="GHEA Grapalat" w:hAnsi="GHEA Grapalat" w:cs="Sylfaen"/>
          <w:sz w:val="20"/>
          <w:lang w:val="ru-RU"/>
        </w:rPr>
        <w:t>կարող</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կնքվել</w:t>
      </w:r>
      <w:r w:rsidRPr="00976578">
        <w:rPr>
          <w:rFonts w:ascii="GHEA Grapalat" w:hAnsi="GHEA Grapalat" w:cs="Sylfaen"/>
          <w:sz w:val="20"/>
          <w:lang w:val="af-ZA"/>
        </w:rPr>
        <w:t xml:space="preserve"> </w:t>
      </w:r>
      <w:r w:rsidRPr="00976578">
        <w:rPr>
          <w:rFonts w:ascii="GHEA Grapalat" w:hAnsi="GHEA Grapalat" w:cs="Sylfaen"/>
          <w:sz w:val="20"/>
          <w:lang w:val="ru-RU"/>
        </w:rPr>
        <w:t>ոչ</w:t>
      </w:r>
      <w:r w:rsidRPr="00976578">
        <w:rPr>
          <w:rFonts w:ascii="GHEA Grapalat" w:hAnsi="GHEA Grapalat" w:cs="Sylfaen"/>
          <w:sz w:val="20"/>
          <w:lang w:val="af-ZA"/>
        </w:rPr>
        <w:t xml:space="preserve"> </w:t>
      </w:r>
      <w:r w:rsidRPr="00976578">
        <w:rPr>
          <w:rFonts w:ascii="GHEA Grapalat" w:hAnsi="GHEA Grapalat" w:cs="Sylfaen"/>
          <w:sz w:val="20"/>
          <w:lang w:val="ru-RU"/>
        </w:rPr>
        <w:t>շուտ</w:t>
      </w:r>
      <w:r w:rsidRPr="00976578">
        <w:rPr>
          <w:rFonts w:ascii="GHEA Grapalat" w:hAnsi="GHEA Grapalat" w:cs="Sylfaen"/>
          <w:sz w:val="20"/>
          <w:lang w:val="af-ZA"/>
        </w:rPr>
        <w:t xml:space="preserve">, </w:t>
      </w:r>
      <w:r w:rsidRPr="00976578">
        <w:rPr>
          <w:rFonts w:ascii="GHEA Grapalat" w:hAnsi="GHEA Grapalat" w:cs="Sylfaen"/>
          <w:sz w:val="20"/>
          <w:lang w:val="ru-RU"/>
        </w:rPr>
        <w:t>քան</w:t>
      </w:r>
      <w:r w:rsidRPr="00976578">
        <w:rPr>
          <w:rFonts w:ascii="GHEA Grapalat" w:hAnsi="GHEA Grapalat" w:cs="Sylfaen"/>
          <w:sz w:val="20"/>
          <w:lang w:val="af-ZA"/>
        </w:rPr>
        <w:t xml:space="preserve"> </w:t>
      </w:r>
      <w:r w:rsidRPr="00976578">
        <w:rPr>
          <w:rFonts w:ascii="GHEA Grapalat" w:hAnsi="GHEA Grapalat" w:cs="Sylfaen"/>
          <w:sz w:val="20"/>
          <w:lang w:val="ru-RU"/>
        </w:rPr>
        <w:t>սույն</w:t>
      </w:r>
      <w:r w:rsidRPr="00976578">
        <w:rPr>
          <w:rFonts w:ascii="GHEA Grapalat" w:hAnsi="GHEA Grapalat" w:cs="Sylfaen"/>
          <w:sz w:val="20"/>
          <w:lang w:val="af-ZA"/>
        </w:rPr>
        <w:t xml:space="preserve"> </w:t>
      </w:r>
      <w:r w:rsidRPr="00976578">
        <w:rPr>
          <w:rFonts w:ascii="GHEA Grapalat" w:hAnsi="GHEA Grapalat" w:cs="Sylfaen"/>
          <w:sz w:val="20"/>
          <w:lang w:val="ru-RU"/>
        </w:rPr>
        <w:t>հրավերի</w:t>
      </w:r>
      <w:r w:rsidRPr="00976578">
        <w:rPr>
          <w:rFonts w:ascii="GHEA Grapalat" w:hAnsi="GHEA Grapalat" w:cs="Sylfaen"/>
          <w:sz w:val="20"/>
          <w:lang w:val="af-ZA"/>
        </w:rPr>
        <w:t xml:space="preserve"> 1-</w:t>
      </w:r>
      <w:r w:rsidRPr="00976578">
        <w:rPr>
          <w:rFonts w:ascii="GHEA Grapalat" w:hAnsi="GHEA Grapalat" w:cs="Sylfaen"/>
          <w:sz w:val="20"/>
        </w:rPr>
        <w:t>ին</w:t>
      </w:r>
      <w:r w:rsidRPr="00976578">
        <w:rPr>
          <w:rFonts w:ascii="GHEA Grapalat" w:hAnsi="GHEA Grapalat" w:cs="Sylfaen"/>
          <w:sz w:val="20"/>
          <w:lang w:val="af-ZA"/>
        </w:rPr>
        <w:t xml:space="preserve"> </w:t>
      </w:r>
      <w:r w:rsidRPr="00976578">
        <w:rPr>
          <w:rFonts w:ascii="GHEA Grapalat" w:hAnsi="GHEA Grapalat" w:cs="Sylfaen"/>
          <w:sz w:val="20"/>
        </w:rPr>
        <w:t>մասի</w:t>
      </w:r>
      <w:r w:rsidRPr="00976578">
        <w:rPr>
          <w:rFonts w:ascii="GHEA Grapalat" w:hAnsi="GHEA Grapalat" w:cs="Sylfaen"/>
          <w:sz w:val="20"/>
          <w:lang w:val="af-ZA"/>
        </w:rPr>
        <w:t xml:space="preserve"> 8</w:t>
      </w:r>
      <w:r w:rsidRPr="00976578">
        <w:rPr>
          <w:rFonts w:ascii="GHEA Grapalat" w:hAnsi="GHEA Grapalat" w:cs="Sylfaen"/>
          <w:sz w:val="20"/>
          <w:lang w:val="hy-AM"/>
        </w:rPr>
        <w:t>.</w:t>
      </w:r>
      <w:r w:rsidRPr="00976578">
        <w:rPr>
          <w:rFonts w:ascii="GHEA Grapalat" w:hAnsi="GHEA Grapalat" w:cs="Sylfaen"/>
          <w:sz w:val="20"/>
          <w:lang w:val="af-ZA"/>
        </w:rPr>
        <w:t xml:space="preserve">22 </w:t>
      </w:r>
      <w:r w:rsidRPr="00976578">
        <w:rPr>
          <w:rFonts w:ascii="GHEA Grapalat" w:hAnsi="GHEA Grapalat" w:cs="Sylfaen"/>
          <w:sz w:val="20"/>
          <w:lang w:val="ru-RU"/>
        </w:rPr>
        <w:t>կետով</w:t>
      </w:r>
      <w:r w:rsidRPr="00976578">
        <w:rPr>
          <w:rFonts w:ascii="GHEA Grapalat" w:hAnsi="GHEA Grapalat" w:cs="Sylfaen"/>
          <w:sz w:val="20"/>
          <w:lang w:val="af-ZA"/>
        </w:rPr>
        <w:t xml:space="preserve"> </w:t>
      </w:r>
      <w:r w:rsidRPr="00976578">
        <w:rPr>
          <w:rFonts w:ascii="GHEA Grapalat" w:hAnsi="GHEA Grapalat" w:cs="Sylfaen"/>
          <w:sz w:val="20"/>
          <w:lang w:val="ru-RU"/>
        </w:rPr>
        <w:t>սահմանված</w:t>
      </w:r>
      <w:r w:rsidRPr="00976578">
        <w:rPr>
          <w:rFonts w:ascii="GHEA Grapalat" w:hAnsi="GHEA Grapalat" w:cs="Sylfaen"/>
          <w:sz w:val="20"/>
          <w:lang w:val="af-ZA"/>
        </w:rPr>
        <w:t xml:space="preserve"> </w:t>
      </w:r>
      <w:r w:rsidRPr="00976578">
        <w:rPr>
          <w:rFonts w:ascii="GHEA Grapalat" w:hAnsi="GHEA Grapalat" w:cs="Sylfaen"/>
          <w:sz w:val="20"/>
          <w:lang w:val="ru-RU"/>
        </w:rPr>
        <w:t>անգործության</w:t>
      </w:r>
      <w:r w:rsidRPr="00976578">
        <w:rPr>
          <w:rFonts w:ascii="GHEA Grapalat" w:hAnsi="GHEA Grapalat" w:cs="Sylfaen"/>
          <w:sz w:val="20"/>
          <w:lang w:val="af-ZA"/>
        </w:rPr>
        <w:t xml:space="preserve"> </w:t>
      </w:r>
      <w:r w:rsidRPr="00976578">
        <w:rPr>
          <w:rFonts w:ascii="GHEA Grapalat" w:hAnsi="GHEA Grapalat" w:cs="Sylfaen"/>
          <w:sz w:val="20"/>
          <w:lang w:val="ru-RU"/>
        </w:rPr>
        <w:t>ժամկետը</w:t>
      </w:r>
      <w:r w:rsidRPr="00976578">
        <w:rPr>
          <w:rFonts w:ascii="GHEA Grapalat" w:hAnsi="GHEA Grapalat" w:cs="Sylfaen"/>
          <w:sz w:val="20"/>
          <w:lang w:val="af-ZA"/>
        </w:rPr>
        <w:t xml:space="preserve"> </w:t>
      </w:r>
      <w:r w:rsidRPr="00976578">
        <w:rPr>
          <w:rFonts w:ascii="GHEA Grapalat" w:hAnsi="GHEA Grapalat" w:cs="Sylfaen"/>
          <w:sz w:val="20"/>
          <w:lang w:val="ru-RU"/>
        </w:rPr>
        <w:t>լրանալու</w:t>
      </w:r>
      <w:r w:rsidRPr="00976578">
        <w:rPr>
          <w:rFonts w:ascii="GHEA Grapalat" w:hAnsi="GHEA Grapalat" w:cs="Sylfaen"/>
          <w:sz w:val="20"/>
          <w:lang w:val="af-ZA"/>
        </w:rPr>
        <w:t xml:space="preserve"> </w:t>
      </w:r>
      <w:r w:rsidRPr="00976578">
        <w:rPr>
          <w:rFonts w:ascii="GHEA Grapalat" w:hAnsi="GHEA Grapalat" w:cs="Sylfaen"/>
          <w:sz w:val="20"/>
          <w:lang w:val="ru-RU"/>
        </w:rPr>
        <w:t>օրվան</w:t>
      </w:r>
      <w:r w:rsidRPr="00976578">
        <w:rPr>
          <w:rFonts w:ascii="GHEA Grapalat" w:hAnsi="GHEA Grapalat" w:cs="Sylfaen"/>
          <w:sz w:val="20"/>
          <w:lang w:val="af-ZA"/>
        </w:rPr>
        <w:t xml:space="preserve"> </w:t>
      </w:r>
      <w:r w:rsidRPr="00976578">
        <w:rPr>
          <w:rFonts w:ascii="GHEA Grapalat" w:hAnsi="GHEA Grapalat" w:cs="Sylfaen"/>
          <w:sz w:val="20"/>
          <w:lang w:val="ru-RU"/>
        </w:rPr>
        <w:t>հաջորդող</w:t>
      </w:r>
      <w:r w:rsidRPr="00976578">
        <w:rPr>
          <w:rFonts w:ascii="GHEA Grapalat" w:hAnsi="GHEA Grapalat" w:cs="Sylfaen"/>
          <w:sz w:val="20"/>
          <w:lang w:val="af-ZA"/>
        </w:rPr>
        <w:t xml:space="preserve"> </w:t>
      </w:r>
      <w:r w:rsidRPr="00976578">
        <w:rPr>
          <w:rFonts w:ascii="GHEA Grapalat" w:hAnsi="GHEA Grapalat" w:cs="Sylfaen"/>
          <w:sz w:val="20"/>
          <w:lang w:val="ru-RU"/>
        </w:rPr>
        <w:t>երկրորդ</w:t>
      </w:r>
      <w:r w:rsidRPr="00976578">
        <w:rPr>
          <w:rFonts w:ascii="GHEA Grapalat" w:hAnsi="GHEA Grapalat" w:cs="Sylfaen"/>
          <w:sz w:val="20"/>
          <w:lang w:val="af-ZA"/>
        </w:rPr>
        <w:t xml:space="preserve"> </w:t>
      </w:r>
      <w:r w:rsidRPr="00976578">
        <w:rPr>
          <w:rFonts w:ascii="GHEA Grapalat" w:hAnsi="GHEA Grapalat" w:cs="Sylfaen"/>
          <w:sz w:val="20"/>
          <w:lang w:val="ru-RU"/>
        </w:rPr>
        <w:t>աշխատանքային</w:t>
      </w:r>
      <w:r w:rsidRPr="00976578">
        <w:rPr>
          <w:rFonts w:ascii="GHEA Grapalat" w:hAnsi="GHEA Grapalat" w:cs="Sylfaen"/>
          <w:sz w:val="20"/>
          <w:lang w:val="af-ZA"/>
        </w:rPr>
        <w:t xml:space="preserve"> </w:t>
      </w:r>
      <w:r w:rsidRPr="00976578">
        <w:rPr>
          <w:rFonts w:ascii="GHEA Grapalat" w:hAnsi="GHEA Grapalat" w:cs="Sylfaen"/>
          <w:sz w:val="20"/>
          <w:lang w:val="ru-RU"/>
        </w:rPr>
        <w:t>օրը</w:t>
      </w:r>
      <w:r w:rsidRPr="00976578">
        <w:rPr>
          <w:rFonts w:ascii="GHEA Grapalat" w:hAnsi="GHEA Grapalat" w:cs="Sylfaen"/>
          <w:sz w:val="20"/>
          <w:lang w:val="af-ZA"/>
        </w:rPr>
        <w:t>:</w:t>
      </w:r>
    </w:p>
    <w:p w14:paraId="05DBBB4A"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9</w:t>
      </w:r>
      <w:r w:rsidRPr="00976578">
        <w:rPr>
          <w:rFonts w:ascii="GHEA Grapalat" w:hAnsi="GHEA Grapalat" w:cs="Sylfaen"/>
          <w:sz w:val="20"/>
          <w:lang w:val="hy-AM"/>
        </w:rPr>
        <w:t>.3</w:t>
      </w:r>
      <w:r w:rsidRPr="00976578">
        <w:rPr>
          <w:rFonts w:ascii="GHEA Grapalat" w:hAnsi="GHEA Grapalat" w:cs="Sylfaen"/>
          <w:sz w:val="20"/>
          <w:lang w:val="af-ZA"/>
        </w:rPr>
        <w:t xml:space="preserve"> </w:t>
      </w:r>
      <w:r w:rsidRPr="00976578">
        <w:rPr>
          <w:rFonts w:ascii="GHEA Grapalat" w:hAnsi="GHEA Grapalat" w:cs="Sylfaen"/>
          <w:sz w:val="20"/>
          <w:lang w:val="ru-RU"/>
        </w:rPr>
        <w:t>Ընտրված</w:t>
      </w:r>
      <w:r w:rsidRPr="00976578">
        <w:rPr>
          <w:rFonts w:ascii="GHEA Grapalat" w:hAnsi="GHEA Grapalat" w:cs="Sylfaen"/>
          <w:sz w:val="20"/>
          <w:lang w:val="af-ZA"/>
        </w:rPr>
        <w:t xml:space="preserve"> </w:t>
      </w:r>
      <w:r w:rsidRPr="00976578">
        <w:rPr>
          <w:rFonts w:ascii="GHEA Grapalat" w:hAnsi="GHEA Grapalat" w:cs="Sylfaen"/>
          <w:sz w:val="20"/>
        </w:rPr>
        <w:t>մ</w:t>
      </w:r>
      <w:r w:rsidRPr="00976578">
        <w:rPr>
          <w:rFonts w:ascii="GHEA Grapalat" w:hAnsi="GHEA Grapalat" w:cs="Sylfaen"/>
          <w:sz w:val="20"/>
          <w:lang w:val="ru-RU"/>
        </w:rPr>
        <w:t>ասնակցին</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պայմանագիր</w:t>
      </w:r>
      <w:r w:rsidRPr="00976578">
        <w:rPr>
          <w:rFonts w:ascii="GHEA Grapalat" w:hAnsi="GHEA Grapalat" w:cs="Sylfaen"/>
          <w:sz w:val="20"/>
          <w:lang w:val="af-ZA"/>
        </w:rPr>
        <w:t xml:space="preserve"> </w:t>
      </w:r>
      <w:r w:rsidRPr="00976578">
        <w:rPr>
          <w:rFonts w:ascii="GHEA Grapalat" w:hAnsi="GHEA Grapalat" w:cs="Sylfaen"/>
          <w:sz w:val="20"/>
          <w:lang w:val="ru-RU"/>
        </w:rPr>
        <w:t>կնքելու</w:t>
      </w:r>
      <w:r w:rsidRPr="00976578">
        <w:rPr>
          <w:rFonts w:ascii="GHEA Grapalat" w:hAnsi="GHEA Grapalat" w:cs="Sylfaen"/>
          <w:sz w:val="20"/>
          <w:lang w:val="af-ZA"/>
        </w:rPr>
        <w:t xml:space="preserve"> </w:t>
      </w:r>
      <w:r w:rsidRPr="00976578">
        <w:rPr>
          <w:rFonts w:ascii="GHEA Grapalat" w:hAnsi="GHEA Grapalat" w:cs="Sylfaen"/>
          <w:sz w:val="20"/>
          <w:lang w:val="ru-RU"/>
        </w:rPr>
        <w:t>առաջարկը</w:t>
      </w:r>
      <w:r w:rsidRPr="00976578">
        <w:rPr>
          <w:rFonts w:ascii="GHEA Grapalat" w:hAnsi="GHEA Grapalat" w:cs="Sylfaen"/>
          <w:sz w:val="20"/>
          <w:lang w:val="af-ZA"/>
        </w:rPr>
        <w:t xml:space="preserve"> </w:t>
      </w:r>
      <w:r w:rsidRPr="00976578">
        <w:rPr>
          <w:rFonts w:ascii="GHEA Grapalat" w:hAnsi="GHEA Grapalat" w:cs="Sylfaen"/>
          <w:sz w:val="20"/>
          <w:lang w:val="ru-RU"/>
        </w:rPr>
        <w:t>և</w:t>
      </w:r>
      <w:r w:rsidRPr="00976578">
        <w:rPr>
          <w:rFonts w:ascii="GHEA Grapalat" w:hAnsi="GHEA Grapalat" w:cs="Sylfaen"/>
          <w:sz w:val="20"/>
          <w:lang w:val="af-ZA"/>
        </w:rPr>
        <w:t xml:space="preserve"> </w:t>
      </w:r>
      <w:r w:rsidRPr="00976578">
        <w:rPr>
          <w:rFonts w:ascii="GHEA Grapalat" w:hAnsi="GHEA Grapalat" w:cs="Sylfaen"/>
          <w:sz w:val="20"/>
          <w:lang w:val="ru-RU"/>
        </w:rPr>
        <w:t>կնքվելիք</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պայմանագրի</w:t>
      </w:r>
      <w:r w:rsidRPr="00976578">
        <w:rPr>
          <w:rFonts w:ascii="GHEA Grapalat" w:hAnsi="GHEA Grapalat" w:cs="Sylfaen"/>
          <w:sz w:val="20"/>
          <w:lang w:val="af-ZA"/>
        </w:rPr>
        <w:t xml:space="preserve"> </w:t>
      </w:r>
      <w:r w:rsidRPr="00976578">
        <w:rPr>
          <w:rFonts w:ascii="GHEA Grapalat" w:hAnsi="GHEA Grapalat" w:cs="Sylfaen"/>
          <w:sz w:val="20"/>
          <w:lang w:val="ru-RU"/>
        </w:rPr>
        <w:t>նախագիծը</w:t>
      </w:r>
      <w:r w:rsidRPr="00976578">
        <w:rPr>
          <w:rFonts w:ascii="GHEA Grapalat" w:hAnsi="GHEA Grapalat" w:cs="Sylfaen"/>
          <w:sz w:val="20"/>
          <w:lang w:val="af-ZA"/>
        </w:rPr>
        <w:t xml:space="preserve"> </w:t>
      </w:r>
      <w:r w:rsidRPr="00976578">
        <w:rPr>
          <w:rFonts w:ascii="GHEA Grapalat" w:hAnsi="GHEA Grapalat" w:cs="Sylfaen"/>
          <w:sz w:val="20"/>
          <w:lang w:val="ru-RU"/>
        </w:rPr>
        <w:t>հանձնաժողովի</w:t>
      </w:r>
      <w:r w:rsidRPr="00976578">
        <w:rPr>
          <w:rFonts w:ascii="GHEA Grapalat" w:hAnsi="GHEA Grapalat" w:cs="Sylfaen"/>
          <w:sz w:val="20"/>
          <w:lang w:val="af-ZA"/>
        </w:rPr>
        <w:t xml:space="preserve"> </w:t>
      </w:r>
      <w:r w:rsidRPr="00976578">
        <w:rPr>
          <w:rFonts w:ascii="GHEA Grapalat" w:hAnsi="GHEA Grapalat" w:cs="Sylfaen"/>
          <w:sz w:val="20"/>
          <w:lang w:val="ru-RU"/>
        </w:rPr>
        <w:t>քարտուղարը</w:t>
      </w:r>
      <w:r w:rsidRPr="00976578">
        <w:rPr>
          <w:rFonts w:ascii="GHEA Grapalat" w:hAnsi="GHEA Grapalat" w:cs="Sylfaen"/>
          <w:sz w:val="20"/>
          <w:lang w:val="af-ZA"/>
        </w:rPr>
        <w:t xml:space="preserve"> </w:t>
      </w:r>
      <w:r w:rsidRPr="00976578">
        <w:rPr>
          <w:rFonts w:ascii="GHEA Grapalat" w:hAnsi="GHEA Grapalat" w:cs="Sylfaen"/>
          <w:sz w:val="20"/>
          <w:lang w:val="ru-RU"/>
        </w:rPr>
        <w:t>տրամադրում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էլեկտրոնային</w:t>
      </w:r>
      <w:r w:rsidRPr="00976578">
        <w:rPr>
          <w:rFonts w:ascii="GHEA Grapalat" w:hAnsi="GHEA Grapalat" w:cs="Sylfaen"/>
          <w:sz w:val="20"/>
          <w:lang w:val="af-ZA"/>
        </w:rPr>
        <w:t xml:space="preserve"> </w:t>
      </w:r>
      <w:r w:rsidRPr="00976578">
        <w:rPr>
          <w:rFonts w:ascii="GHEA Grapalat" w:hAnsi="GHEA Grapalat" w:cs="Sylfaen"/>
          <w:sz w:val="20"/>
          <w:lang w:val="ru-RU"/>
        </w:rPr>
        <w:t>եղանակով</w:t>
      </w:r>
      <w:r w:rsidRPr="00976578">
        <w:rPr>
          <w:rFonts w:ascii="GHEA Grapalat" w:hAnsi="GHEA Grapalat" w:cs="Sylfaen"/>
          <w:sz w:val="20"/>
          <w:lang w:val="af-ZA"/>
        </w:rPr>
        <w:t xml:space="preserve">: </w:t>
      </w:r>
    </w:p>
    <w:p w14:paraId="59ACCAD1"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9</w:t>
      </w:r>
      <w:r w:rsidRPr="00976578">
        <w:rPr>
          <w:rFonts w:ascii="GHEA Grapalat" w:hAnsi="GHEA Grapalat" w:cs="Sylfaen"/>
          <w:sz w:val="20"/>
          <w:lang w:val="hy-AM"/>
        </w:rPr>
        <w:t>.</w:t>
      </w:r>
      <w:r w:rsidRPr="00976578">
        <w:rPr>
          <w:rFonts w:ascii="GHEA Grapalat" w:hAnsi="GHEA Grapalat" w:cs="Sylfaen"/>
          <w:sz w:val="20"/>
          <w:lang w:val="af-ZA"/>
        </w:rPr>
        <w:t xml:space="preserve">4 </w:t>
      </w:r>
      <w:r w:rsidRPr="00976578">
        <w:rPr>
          <w:rFonts w:ascii="GHEA Grapalat" w:hAnsi="GHEA Grapalat" w:cs="Sylfaen"/>
          <w:sz w:val="20"/>
          <w:lang w:val="hy-AM"/>
        </w:rPr>
        <w:t>Եթե</w:t>
      </w:r>
      <w:r w:rsidRPr="00976578">
        <w:rPr>
          <w:rFonts w:ascii="GHEA Grapalat" w:hAnsi="GHEA Grapalat" w:cs="Sylfaen"/>
          <w:sz w:val="20"/>
          <w:lang w:val="af-ZA"/>
        </w:rPr>
        <w:t xml:space="preserve"> </w:t>
      </w:r>
      <w:r w:rsidRPr="00976578">
        <w:rPr>
          <w:rFonts w:ascii="GHEA Grapalat" w:hAnsi="GHEA Grapalat" w:cs="Sylfaen"/>
          <w:sz w:val="20"/>
          <w:lang w:val="hy-AM"/>
        </w:rPr>
        <w:t>ընտրված</w:t>
      </w:r>
      <w:r w:rsidRPr="00976578">
        <w:rPr>
          <w:rFonts w:ascii="GHEA Grapalat" w:hAnsi="GHEA Grapalat" w:cs="Sylfaen"/>
          <w:sz w:val="20"/>
          <w:lang w:val="af-ZA"/>
        </w:rPr>
        <w:t xml:space="preserve"> </w:t>
      </w:r>
      <w:r w:rsidRPr="00976578">
        <w:rPr>
          <w:rFonts w:ascii="GHEA Grapalat" w:hAnsi="GHEA Grapalat" w:cs="Sylfaen"/>
          <w:sz w:val="20"/>
          <w:lang w:val="hy-AM"/>
        </w:rPr>
        <w:t>մասնակիցը</w:t>
      </w:r>
      <w:r w:rsidRPr="00976578">
        <w:rPr>
          <w:rFonts w:ascii="GHEA Grapalat" w:hAnsi="GHEA Grapalat" w:cs="Sylfaen"/>
          <w:sz w:val="20"/>
          <w:lang w:val="af-ZA"/>
        </w:rPr>
        <w:t xml:space="preserve"> </w:t>
      </w:r>
      <w:r w:rsidRPr="00976578">
        <w:rPr>
          <w:rFonts w:ascii="GHEA Grapalat" w:hAnsi="GHEA Grapalat" w:cs="Sylfaen"/>
          <w:sz w:val="20"/>
          <w:lang w:val="hy-AM"/>
        </w:rPr>
        <w:t>պայմանագիր</w:t>
      </w:r>
      <w:r w:rsidRPr="00976578">
        <w:rPr>
          <w:rFonts w:ascii="GHEA Grapalat" w:hAnsi="GHEA Grapalat" w:cs="Sylfaen"/>
          <w:sz w:val="20"/>
          <w:lang w:val="af-ZA"/>
        </w:rPr>
        <w:t xml:space="preserve"> </w:t>
      </w:r>
      <w:r w:rsidRPr="00976578">
        <w:rPr>
          <w:rFonts w:ascii="GHEA Grapalat" w:hAnsi="GHEA Grapalat" w:cs="Sylfaen"/>
          <w:sz w:val="20"/>
          <w:lang w:val="hy-AM"/>
        </w:rPr>
        <w:t>կնքելու</w:t>
      </w:r>
      <w:r w:rsidRPr="00976578">
        <w:rPr>
          <w:rFonts w:ascii="GHEA Grapalat" w:hAnsi="GHEA Grapalat" w:cs="Sylfaen"/>
          <w:sz w:val="20"/>
          <w:lang w:val="af-ZA"/>
        </w:rPr>
        <w:t xml:space="preserve"> </w:t>
      </w:r>
      <w:r w:rsidRPr="00976578">
        <w:rPr>
          <w:rFonts w:ascii="GHEA Grapalat" w:hAnsi="GHEA Grapalat" w:cs="Sylfaen"/>
          <w:sz w:val="20"/>
          <w:lang w:val="hy-AM"/>
        </w:rPr>
        <w:t>մասին</w:t>
      </w:r>
      <w:r w:rsidRPr="00976578">
        <w:rPr>
          <w:rFonts w:ascii="GHEA Grapalat" w:hAnsi="GHEA Grapalat" w:cs="Sylfaen"/>
          <w:sz w:val="20"/>
          <w:lang w:val="af-ZA"/>
        </w:rPr>
        <w:t xml:space="preserve"> </w:t>
      </w:r>
      <w:r w:rsidRPr="00976578">
        <w:rPr>
          <w:rFonts w:ascii="GHEA Grapalat" w:hAnsi="GHEA Grapalat" w:cs="Sylfaen"/>
          <w:sz w:val="20"/>
          <w:lang w:val="hy-AM"/>
        </w:rPr>
        <w:t>ծանուցումը</w:t>
      </w:r>
      <w:r w:rsidRPr="00976578">
        <w:rPr>
          <w:rFonts w:ascii="GHEA Grapalat" w:hAnsi="GHEA Grapalat" w:cs="Sylfaen"/>
          <w:sz w:val="20"/>
          <w:lang w:val="af-ZA"/>
        </w:rPr>
        <w:t xml:space="preserve"> </w:t>
      </w:r>
      <w:r w:rsidRPr="00976578">
        <w:rPr>
          <w:rFonts w:ascii="GHEA Grapalat" w:hAnsi="GHEA Grapalat" w:cs="Sylfaen"/>
          <w:sz w:val="20"/>
          <w:lang w:val="hy-AM"/>
        </w:rPr>
        <w:t>և</w:t>
      </w:r>
      <w:r w:rsidRPr="00976578">
        <w:rPr>
          <w:rFonts w:ascii="GHEA Grapalat" w:hAnsi="GHEA Grapalat" w:cs="Sylfaen"/>
          <w:sz w:val="20"/>
          <w:lang w:val="af-ZA"/>
        </w:rPr>
        <w:t xml:space="preserve"> </w:t>
      </w:r>
      <w:r w:rsidRPr="00976578">
        <w:rPr>
          <w:rFonts w:ascii="GHEA Grapalat" w:hAnsi="GHEA Grapalat" w:cs="Sylfaen"/>
          <w:sz w:val="20"/>
          <w:lang w:val="hy-AM"/>
        </w:rPr>
        <w:t>պայմանագրի</w:t>
      </w:r>
      <w:r w:rsidRPr="00976578">
        <w:rPr>
          <w:rFonts w:ascii="GHEA Grapalat" w:hAnsi="GHEA Grapalat" w:cs="Sylfaen"/>
          <w:sz w:val="20"/>
          <w:lang w:val="af-ZA"/>
        </w:rPr>
        <w:t xml:space="preserve"> </w:t>
      </w:r>
      <w:r w:rsidRPr="00976578">
        <w:rPr>
          <w:rFonts w:ascii="GHEA Grapalat" w:hAnsi="GHEA Grapalat" w:cs="Sylfaen"/>
          <w:sz w:val="20"/>
          <w:lang w:val="hy-AM"/>
        </w:rPr>
        <w:t>նախագիծ</w:t>
      </w:r>
      <w:r w:rsidRPr="00976578">
        <w:rPr>
          <w:rFonts w:ascii="GHEA Grapalat" w:hAnsi="GHEA Grapalat" w:cs="Sylfaen"/>
          <w:sz w:val="20"/>
        </w:rPr>
        <w:t>ն</w:t>
      </w:r>
      <w:r w:rsidRPr="00976578">
        <w:rPr>
          <w:rFonts w:ascii="GHEA Grapalat" w:hAnsi="GHEA Grapalat" w:cs="Sylfaen"/>
          <w:sz w:val="20"/>
          <w:lang w:val="af-ZA"/>
        </w:rPr>
        <w:t xml:space="preserve"> </w:t>
      </w:r>
      <w:r w:rsidRPr="00976578">
        <w:rPr>
          <w:rFonts w:ascii="GHEA Grapalat" w:hAnsi="GHEA Grapalat" w:cs="Sylfaen"/>
          <w:sz w:val="20"/>
          <w:lang w:val="hy-AM"/>
        </w:rPr>
        <w:t>ստանալուց</w:t>
      </w:r>
      <w:r w:rsidRPr="00976578">
        <w:rPr>
          <w:rFonts w:ascii="GHEA Grapalat" w:hAnsi="GHEA Grapalat" w:cs="Sylfaen"/>
          <w:sz w:val="20"/>
          <w:lang w:val="af-ZA"/>
        </w:rPr>
        <w:t xml:space="preserve"> </w:t>
      </w:r>
      <w:r w:rsidRPr="00976578">
        <w:rPr>
          <w:rFonts w:ascii="GHEA Grapalat" w:hAnsi="GHEA Grapalat" w:cs="Sylfaen"/>
          <w:sz w:val="20"/>
          <w:lang w:val="hy-AM"/>
        </w:rPr>
        <w:t>հետո</w:t>
      </w:r>
      <w:r w:rsidRPr="00976578">
        <w:rPr>
          <w:rFonts w:ascii="GHEA Grapalat" w:hAnsi="GHEA Grapalat" w:cs="Sylfaen"/>
          <w:sz w:val="20"/>
          <w:lang w:val="af-ZA"/>
        </w:rPr>
        <w:t xml:space="preserve">` 10 </w:t>
      </w:r>
      <w:r w:rsidRPr="00976578">
        <w:rPr>
          <w:rFonts w:ascii="GHEA Grapalat" w:hAnsi="GHEA Grapalat" w:cs="Sylfaen"/>
          <w:sz w:val="20"/>
        </w:rPr>
        <w:t>աշխատանքային</w:t>
      </w:r>
      <w:r w:rsidRPr="00976578">
        <w:rPr>
          <w:rFonts w:ascii="GHEA Grapalat" w:hAnsi="GHEA Grapalat" w:cs="Sylfaen"/>
          <w:sz w:val="20"/>
          <w:lang w:val="af-ZA"/>
        </w:rPr>
        <w:t xml:space="preserve"> </w:t>
      </w:r>
      <w:r w:rsidRPr="00976578">
        <w:rPr>
          <w:rFonts w:ascii="GHEA Grapalat" w:hAnsi="GHEA Grapalat" w:cs="Sylfaen"/>
          <w:sz w:val="20"/>
          <w:lang w:val="hy-AM"/>
        </w:rPr>
        <w:t>օրվա</w:t>
      </w:r>
      <w:r w:rsidRPr="00976578">
        <w:rPr>
          <w:rFonts w:ascii="GHEA Grapalat" w:hAnsi="GHEA Grapalat" w:cs="Sylfaen"/>
          <w:sz w:val="20"/>
          <w:lang w:val="af-ZA"/>
        </w:rPr>
        <w:t xml:space="preserve"> </w:t>
      </w:r>
      <w:r w:rsidRPr="00976578">
        <w:rPr>
          <w:rFonts w:ascii="GHEA Grapalat" w:hAnsi="GHEA Grapalat" w:cs="Sylfaen"/>
          <w:sz w:val="20"/>
          <w:lang w:val="hy-AM"/>
        </w:rPr>
        <w:t>ընթացքում</w:t>
      </w:r>
      <w:r w:rsidRPr="00976578">
        <w:rPr>
          <w:rFonts w:ascii="GHEA Grapalat" w:hAnsi="GHEA Grapalat" w:cs="Sylfaen"/>
          <w:sz w:val="20"/>
          <w:lang w:val="af-ZA"/>
        </w:rPr>
        <w:t xml:space="preserve"> </w:t>
      </w:r>
      <w:r w:rsidRPr="00976578">
        <w:rPr>
          <w:rFonts w:ascii="GHEA Grapalat" w:hAnsi="GHEA Grapalat" w:cs="Sylfaen"/>
          <w:sz w:val="20"/>
          <w:lang w:val="hy-AM"/>
        </w:rPr>
        <w:t>չի</w:t>
      </w:r>
      <w:r w:rsidRPr="00976578">
        <w:rPr>
          <w:rFonts w:ascii="GHEA Grapalat" w:hAnsi="GHEA Grapalat" w:cs="Sylfaen"/>
          <w:sz w:val="20"/>
          <w:lang w:val="af-ZA"/>
        </w:rPr>
        <w:t xml:space="preserve"> </w:t>
      </w:r>
      <w:r w:rsidRPr="00976578">
        <w:rPr>
          <w:rFonts w:ascii="GHEA Grapalat" w:hAnsi="GHEA Grapalat" w:cs="Sylfaen"/>
          <w:sz w:val="20"/>
          <w:lang w:val="hy-AM"/>
        </w:rPr>
        <w:t>ստորագրում</w:t>
      </w:r>
      <w:r w:rsidRPr="00976578">
        <w:rPr>
          <w:rFonts w:ascii="GHEA Grapalat" w:hAnsi="GHEA Grapalat" w:cs="Sylfaen"/>
          <w:sz w:val="20"/>
          <w:lang w:val="af-ZA"/>
        </w:rPr>
        <w:t xml:space="preserve"> </w:t>
      </w:r>
      <w:r w:rsidRPr="00976578">
        <w:rPr>
          <w:rFonts w:ascii="GHEA Grapalat" w:hAnsi="GHEA Grapalat" w:cs="Sylfaen"/>
          <w:sz w:val="20"/>
          <w:lang w:val="hy-AM"/>
        </w:rPr>
        <w:t>պայմանագիրը</w:t>
      </w:r>
      <w:r w:rsidRPr="00976578">
        <w:rPr>
          <w:rFonts w:ascii="GHEA Grapalat" w:hAnsi="GHEA Grapalat" w:cs="Sylfaen"/>
          <w:sz w:val="20"/>
          <w:lang w:val="af-ZA"/>
        </w:rPr>
        <w:t xml:space="preserve"> </w:t>
      </w:r>
      <w:r w:rsidRPr="00976578">
        <w:rPr>
          <w:rFonts w:ascii="GHEA Grapalat" w:hAnsi="GHEA Grapalat" w:cs="Sylfaen"/>
          <w:sz w:val="20"/>
          <w:lang w:val="hy-AM"/>
        </w:rPr>
        <w:t>և</w:t>
      </w:r>
      <w:r w:rsidRPr="00976578">
        <w:rPr>
          <w:rFonts w:ascii="GHEA Grapalat" w:hAnsi="GHEA Grapalat" w:cs="Sylfaen"/>
          <w:sz w:val="20"/>
          <w:lang w:val="af-ZA"/>
        </w:rPr>
        <w:t xml:space="preserve"> պ</w:t>
      </w:r>
      <w:r w:rsidRPr="00976578">
        <w:rPr>
          <w:rFonts w:ascii="GHEA Grapalat" w:hAnsi="GHEA Grapalat" w:cs="Sylfaen"/>
          <w:sz w:val="20"/>
          <w:lang w:val="ru-RU"/>
        </w:rPr>
        <w:t>ատվիրատուին</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ներկայացնում</w:t>
      </w:r>
      <w:r w:rsidRPr="00976578">
        <w:rPr>
          <w:rFonts w:ascii="GHEA Grapalat" w:hAnsi="GHEA Grapalat" w:cs="Sylfaen"/>
          <w:sz w:val="20"/>
          <w:lang w:val="af-ZA"/>
        </w:rPr>
        <w:t xml:space="preserve"> որակավորման և </w:t>
      </w:r>
      <w:r w:rsidRPr="00976578">
        <w:rPr>
          <w:rFonts w:ascii="GHEA Grapalat" w:hAnsi="GHEA Grapalat" w:cs="Sylfaen"/>
          <w:sz w:val="20"/>
          <w:lang w:val="ru-RU"/>
        </w:rPr>
        <w:t>պայմանագրի</w:t>
      </w:r>
      <w:r w:rsidRPr="00976578">
        <w:rPr>
          <w:rFonts w:ascii="GHEA Grapalat" w:hAnsi="GHEA Grapalat" w:cs="Sylfaen"/>
          <w:sz w:val="20"/>
          <w:lang w:val="af-ZA"/>
        </w:rPr>
        <w:t xml:space="preserve"> </w:t>
      </w:r>
      <w:r w:rsidRPr="00976578">
        <w:rPr>
          <w:rFonts w:ascii="GHEA Grapalat" w:hAnsi="GHEA Grapalat" w:cs="Sylfaen"/>
          <w:sz w:val="20"/>
        </w:rPr>
        <w:t>ապահովումը</w:t>
      </w:r>
      <w:r w:rsidRPr="00976578">
        <w:rPr>
          <w:rFonts w:ascii="GHEA Grapalat" w:hAnsi="GHEA Grapalat" w:cs="Sylfaen"/>
          <w:sz w:val="20"/>
          <w:lang w:val="af-ZA"/>
        </w:rPr>
        <w:t>,</w:t>
      </w:r>
      <w:r w:rsidRPr="00976578">
        <w:rPr>
          <w:rFonts w:ascii="GHEA Grapalat" w:hAnsi="GHEA Grapalat" w:cs="Sylfaen"/>
          <w:i/>
          <w:sz w:val="20"/>
          <w:lang w:val="af-ZA"/>
        </w:rPr>
        <w:t xml:space="preserve"> </w:t>
      </w:r>
      <w:r w:rsidRPr="00976578">
        <w:rPr>
          <w:rFonts w:ascii="GHEA Grapalat" w:hAnsi="GHEA Grapalat" w:cs="Sylfaen"/>
          <w:sz w:val="20"/>
          <w:lang w:val="hy-AM"/>
        </w:rPr>
        <w:t>ապա նա զրկվում է պայմանագիրը ստորագրելու իրավունքից։</w:t>
      </w:r>
      <w:r w:rsidRPr="00976578">
        <w:rPr>
          <w:rFonts w:ascii="GHEA Grapalat" w:hAnsi="GHEA Grapalat" w:cs="Sylfaen"/>
          <w:sz w:val="20"/>
          <w:lang w:val="af-ZA"/>
        </w:rPr>
        <w:t xml:space="preserve"> </w:t>
      </w:r>
      <w:r w:rsidRPr="0097657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14:paraId="54ED91F6" w14:textId="77777777" w:rsidR="000E16AA" w:rsidRPr="00976578" w:rsidRDefault="000E16AA" w:rsidP="00976578">
      <w:pPr>
        <w:spacing w:after="0"/>
        <w:ind w:firstLine="567"/>
        <w:jc w:val="both"/>
        <w:rPr>
          <w:rFonts w:ascii="GHEA Grapalat" w:hAnsi="GHEA Grapalat" w:cs="Sylfaen"/>
          <w:sz w:val="20"/>
          <w:lang w:val="af-ZA"/>
        </w:rPr>
      </w:pPr>
      <w:r w:rsidRPr="00976578">
        <w:rPr>
          <w:rFonts w:ascii="GHEA Grapalat" w:hAnsi="GHEA Grapalat" w:cs="Sylfaen"/>
          <w:sz w:val="20"/>
          <w:lang w:val="hy-AM"/>
        </w:rPr>
        <w:t>Ընդ</w:t>
      </w:r>
      <w:r w:rsidRPr="00976578">
        <w:rPr>
          <w:rFonts w:ascii="GHEA Grapalat" w:hAnsi="GHEA Grapalat" w:cs="Sylfaen"/>
          <w:sz w:val="20"/>
          <w:lang w:val="af-ZA"/>
        </w:rPr>
        <w:t xml:space="preserve"> </w:t>
      </w:r>
      <w:r w:rsidRPr="00976578">
        <w:rPr>
          <w:rFonts w:ascii="GHEA Grapalat" w:hAnsi="GHEA Grapalat" w:cs="Sylfaen"/>
          <w:sz w:val="20"/>
          <w:lang w:val="hy-AM"/>
        </w:rPr>
        <w:t>որում</w:t>
      </w:r>
      <w:r w:rsidRPr="00976578">
        <w:rPr>
          <w:rFonts w:ascii="GHEA Grapalat" w:hAnsi="GHEA Grapalat" w:cs="Sylfaen"/>
          <w:sz w:val="20"/>
          <w:lang w:val="af-ZA"/>
        </w:rPr>
        <w:t xml:space="preserve"> </w:t>
      </w:r>
      <w:r w:rsidRPr="00976578">
        <w:rPr>
          <w:rFonts w:ascii="GHEA Grapalat" w:hAnsi="GHEA Grapalat" w:cs="Sylfaen"/>
          <w:sz w:val="20"/>
          <w:lang w:val="hy-AM"/>
        </w:rPr>
        <w:t xml:space="preserve">ընտրված մասնակցի կողմից հաստատված պայմանագրի նախագիծը </w:t>
      </w:r>
      <w:r w:rsidRPr="00976578">
        <w:rPr>
          <w:rFonts w:ascii="GHEA Grapalat" w:hAnsi="GHEA Grapalat" w:cs="Sylfaen"/>
          <w:sz w:val="20"/>
        </w:rPr>
        <w:t>պ</w:t>
      </w:r>
      <w:r w:rsidRPr="00976578">
        <w:rPr>
          <w:rFonts w:ascii="GHEA Grapalat" w:hAnsi="GHEA Grapalat" w:cs="Sylfaen"/>
          <w:sz w:val="20"/>
          <w:lang w:val="hy-AM"/>
        </w:rPr>
        <w:t xml:space="preserve">ատվիրատուին ներկայացվում է գրավոր և դրա ներկայացման գրությունը հաշվառվում է </w:t>
      </w:r>
      <w:r w:rsidRPr="00976578">
        <w:rPr>
          <w:rFonts w:ascii="GHEA Grapalat" w:hAnsi="GHEA Grapalat" w:cs="Sylfaen"/>
          <w:sz w:val="20"/>
        </w:rPr>
        <w:t>պ</w:t>
      </w:r>
      <w:r w:rsidRPr="00976578">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976578">
        <w:rPr>
          <w:rFonts w:ascii="GHEA Grapalat" w:hAnsi="GHEA Grapalat" w:cs="Sylfaen"/>
          <w:sz w:val="20"/>
          <w:lang w:val="af-ZA"/>
        </w:rPr>
        <w:t xml:space="preserve"> </w:t>
      </w:r>
      <w:r w:rsidRPr="00976578">
        <w:rPr>
          <w:rFonts w:ascii="GHEA Grapalat" w:hAnsi="GHEA Grapalat" w:cs="Sylfaen"/>
          <w:sz w:val="20"/>
        </w:rPr>
        <w:t>և</w:t>
      </w:r>
      <w:r w:rsidRPr="00976578">
        <w:rPr>
          <w:rFonts w:ascii="GHEA Grapalat" w:hAnsi="GHEA Grapalat" w:cs="Sylfaen"/>
          <w:sz w:val="20"/>
          <w:lang w:val="af-ZA"/>
        </w:rPr>
        <w:t xml:space="preserve"> </w:t>
      </w:r>
      <w:r w:rsidRPr="00976578">
        <w:rPr>
          <w:rFonts w:ascii="GHEA Grapalat" w:hAnsi="GHEA Grapalat" w:cs="Sylfaen"/>
          <w:sz w:val="20"/>
        </w:rPr>
        <w:t>հաստատմանը</w:t>
      </w:r>
      <w:r w:rsidRPr="00976578">
        <w:rPr>
          <w:rFonts w:ascii="GHEA Grapalat" w:hAnsi="GHEA Grapalat" w:cs="Sylfaen"/>
          <w:sz w:val="20"/>
          <w:lang w:val="af-ZA"/>
        </w:rPr>
        <w:t xml:space="preserve"> </w:t>
      </w:r>
      <w:r w:rsidRPr="00976578">
        <w:rPr>
          <w:rFonts w:ascii="GHEA Grapalat" w:hAnsi="GHEA Grapalat" w:cs="Sylfaen"/>
          <w:sz w:val="20"/>
        </w:rPr>
        <w:t>հաջորդող</w:t>
      </w:r>
      <w:r w:rsidRPr="00976578">
        <w:rPr>
          <w:rFonts w:ascii="GHEA Grapalat" w:hAnsi="GHEA Grapalat" w:cs="Sylfaen"/>
          <w:sz w:val="20"/>
          <w:lang w:val="af-ZA"/>
        </w:rPr>
        <w:t xml:space="preserve"> </w:t>
      </w:r>
      <w:r w:rsidRPr="00976578">
        <w:rPr>
          <w:rFonts w:ascii="GHEA Grapalat" w:hAnsi="GHEA Grapalat" w:cs="Sylfaen"/>
          <w:sz w:val="20"/>
        </w:rPr>
        <w:t>աշխատանքային</w:t>
      </w:r>
      <w:r w:rsidRPr="00976578">
        <w:rPr>
          <w:rFonts w:ascii="GHEA Grapalat" w:hAnsi="GHEA Grapalat" w:cs="Sylfaen"/>
          <w:sz w:val="20"/>
          <w:lang w:val="af-ZA"/>
        </w:rPr>
        <w:t xml:space="preserve"> </w:t>
      </w:r>
      <w:r w:rsidRPr="00976578">
        <w:rPr>
          <w:rFonts w:ascii="GHEA Grapalat" w:hAnsi="GHEA Grapalat" w:cs="Sylfaen"/>
          <w:sz w:val="20"/>
        </w:rPr>
        <w:t>օրը</w:t>
      </w:r>
      <w:r w:rsidRPr="00976578">
        <w:rPr>
          <w:rFonts w:ascii="GHEA Grapalat" w:hAnsi="GHEA Grapalat" w:cs="Sylfaen"/>
          <w:sz w:val="20"/>
          <w:lang w:val="af-ZA"/>
        </w:rPr>
        <w:t xml:space="preserve"> </w:t>
      </w:r>
      <w:r w:rsidRPr="00976578">
        <w:rPr>
          <w:rFonts w:ascii="GHEA Grapalat" w:hAnsi="GHEA Grapalat" w:cs="Sylfaen"/>
          <w:sz w:val="20"/>
        </w:rPr>
        <w:t>ուղեկցող</w:t>
      </w:r>
      <w:r w:rsidRPr="00976578">
        <w:rPr>
          <w:rFonts w:ascii="GHEA Grapalat" w:hAnsi="GHEA Grapalat" w:cs="Sylfaen"/>
          <w:sz w:val="20"/>
          <w:lang w:val="af-ZA"/>
        </w:rPr>
        <w:t xml:space="preserve"> </w:t>
      </w:r>
      <w:r w:rsidRPr="00976578">
        <w:rPr>
          <w:rFonts w:ascii="GHEA Grapalat" w:hAnsi="GHEA Grapalat" w:cs="Sylfaen"/>
          <w:sz w:val="20"/>
        </w:rPr>
        <w:t>գրությամբ</w:t>
      </w:r>
      <w:r w:rsidRPr="00976578">
        <w:rPr>
          <w:rFonts w:ascii="GHEA Grapalat" w:hAnsi="GHEA Grapalat" w:cs="Sylfaen"/>
          <w:sz w:val="20"/>
          <w:lang w:val="af-ZA"/>
        </w:rPr>
        <w:t xml:space="preserve"> </w:t>
      </w:r>
      <w:r w:rsidRPr="00976578">
        <w:rPr>
          <w:rFonts w:ascii="GHEA Grapalat" w:hAnsi="GHEA Grapalat" w:cs="Sylfaen"/>
          <w:sz w:val="20"/>
        </w:rPr>
        <w:t>տրամադրվում</w:t>
      </w:r>
      <w:r w:rsidRPr="00976578">
        <w:rPr>
          <w:rFonts w:ascii="GHEA Grapalat" w:hAnsi="GHEA Grapalat" w:cs="Sylfaen"/>
          <w:sz w:val="20"/>
          <w:lang w:val="af-ZA"/>
        </w:rPr>
        <w:t xml:space="preserve"> </w:t>
      </w:r>
      <w:r w:rsidRPr="00976578">
        <w:rPr>
          <w:rFonts w:ascii="GHEA Grapalat" w:hAnsi="GHEA Grapalat" w:cs="Sylfaen"/>
          <w:sz w:val="20"/>
        </w:rPr>
        <w:t>է</w:t>
      </w:r>
      <w:r w:rsidRPr="00976578">
        <w:rPr>
          <w:rFonts w:ascii="GHEA Grapalat" w:hAnsi="GHEA Grapalat" w:cs="Sylfaen"/>
          <w:sz w:val="20"/>
          <w:lang w:val="af-ZA"/>
        </w:rPr>
        <w:t xml:space="preserve"> </w:t>
      </w:r>
      <w:r w:rsidRPr="00976578">
        <w:rPr>
          <w:rFonts w:ascii="GHEA Grapalat" w:hAnsi="GHEA Grapalat" w:cs="Sylfaen"/>
          <w:sz w:val="20"/>
        </w:rPr>
        <w:t>ընտրված</w:t>
      </w:r>
      <w:r w:rsidRPr="00976578">
        <w:rPr>
          <w:rFonts w:ascii="GHEA Grapalat" w:hAnsi="GHEA Grapalat" w:cs="Sylfaen"/>
          <w:sz w:val="20"/>
          <w:lang w:val="af-ZA"/>
        </w:rPr>
        <w:t xml:space="preserve"> </w:t>
      </w:r>
      <w:r w:rsidRPr="00976578">
        <w:rPr>
          <w:rFonts w:ascii="GHEA Grapalat" w:hAnsi="GHEA Grapalat" w:cs="Sylfaen"/>
          <w:sz w:val="20"/>
        </w:rPr>
        <w:t>մասնակցին</w:t>
      </w:r>
      <w:r w:rsidRPr="00976578">
        <w:rPr>
          <w:rFonts w:ascii="GHEA Grapalat" w:hAnsi="GHEA Grapalat" w:cs="Sylfaen"/>
          <w:sz w:val="20"/>
          <w:lang w:val="hy-AM"/>
        </w:rPr>
        <w:t>:</w:t>
      </w:r>
    </w:p>
    <w:p w14:paraId="390562A2" w14:textId="77777777" w:rsidR="000E16AA" w:rsidRPr="00976578" w:rsidRDefault="000E16AA" w:rsidP="00976578">
      <w:pPr>
        <w:pStyle w:val="BodyTextIndent"/>
        <w:spacing w:line="240" w:lineRule="auto"/>
        <w:ind w:firstLine="567"/>
        <w:rPr>
          <w:rFonts w:ascii="GHEA Grapalat" w:hAnsi="GHEA Grapalat" w:cs="Sylfaen"/>
          <w:i w:val="0"/>
          <w:szCs w:val="24"/>
          <w:lang w:val="af-ZA"/>
        </w:rPr>
      </w:pPr>
      <w:r w:rsidRPr="00976578">
        <w:rPr>
          <w:rFonts w:ascii="GHEA Grapalat" w:hAnsi="GHEA Grapalat" w:cs="Sylfaen"/>
          <w:i w:val="0"/>
          <w:szCs w:val="24"/>
          <w:lang w:val="af-ZA"/>
        </w:rPr>
        <w:t xml:space="preserve">9.5 </w:t>
      </w:r>
      <w:r w:rsidRPr="00976578">
        <w:rPr>
          <w:rFonts w:ascii="GHEA Grapalat" w:hAnsi="GHEA Grapalat" w:cs="Sylfaen"/>
          <w:i w:val="0"/>
          <w:szCs w:val="24"/>
          <w:lang w:val="ru-RU"/>
        </w:rPr>
        <w:t>Մինչև</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սույն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հրավերի</w:t>
      </w:r>
      <w:r w:rsidRPr="00976578">
        <w:rPr>
          <w:rFonts w:ascii="GHEA Grapalat" w:hAnsi="GHEA Grapalat" w:cs="Sylfaen"/>
          <w:i w:val="0"/>
          <w:szCs w:val="24"/>
          <w:lang w:val="af-ZA"/>
        </w:rPr>
        <w:t xml:space="preserve"> 1-ին մասի 9</w:t>
      </w:r>
      <w:r w:rsidRPr="00976578">
        <w:rPr>
          <w:rFonts w:ascii="GHEA Grapalat" w:hAnsi="GHEA Grapalat" w:cs="Sylfaen"/>
          <w:i w:val="0"/>
          <w:szCs w:val="24"/>
          <w:lang w:val="hy-AM"/>
        </w:rPr>
        <w:t>.</w:t>
      </w:r>
      <w:r w:rsidRPr="00976578">
        <w:rPr>
          <w:rFonts w:ascii="GHEA Grapalat" w:hAnsi="GHEA Grapalat" w:cs="Sylfaen"/>
          <w:i w:val="0"/>
          <w:szCs w:val="24"/>
          <w:lang w:val="af-ZA"/>
        </w:rPr>
        <w:t xml:space="preserve">4 </w:t>
      </w:r>
      <w:r w:rsidRPr="00976578">
        <w:rPr>
          <w:rFonts w:ascii="GHEA Grapalat" w:hAnsi="GHEA Grapalat" w:cs="Sylfaen"/>
          <w:i w:val="0"/>
          <w:szCs w:val="24"/>
          <w:lang w:val="ru-RU"/>
        </w:rPr>
        <w:t>կետով</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նախատեսված</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ժամկետի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ավարտը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կողմերի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համաձայնությամբ</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կարող</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են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պայմանագրի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նախագծում</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կատարվել</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փոփոխություններ</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սակայն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դրանք</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չեն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կարող</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lastRenderedPageBreak/>
        <w:t>հանգեցնել</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գնման</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առարկայի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բնութագրերի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փոփոխմանը</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ներառյալ</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ընտրված</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մասնակցի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առաջարկած</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գնի</w:t>
      </w:r>
      <w:r w:rsidRPr="00976578">
        <w:rPr>
          <w:rFonts w:ascii="GHEA Grapalat" w:hAnsi="GHEA Grapalat" w:cs="Sylfaen"/>
          <w:i w:val="0"/>
          <w:szCs w:val="24"/>
          <w:lang w:val="af-ZA"/>
        </w:rPr>
        <w:t xml:space="preserve"> </w:t>
      </w:r>
      <w:r w:rsidRPr="00976578">
        <w:rPr>
          <w:rFonts w:ascii="GHEA Grapalat" w:hAnsi="GHEA Grapalat" w:cs="Sylfaen"/>
          <w:i w:val="0"/>
          <w:szCs w:val="24"/>
          <w:lang w:val="ru-RU"/>
        </w:rPr>
        <w:t>ավելացմանը։</w:t>
      </w:r>
      <w:r w:rsidRPr="00976578">
        <w:rPr>
          <w:rFonts w:ascii="GHEA Mariam" w:hAnsi="GHEA Mariam"/>
          <w:spacing w:val="-8"/>
          <w:lang w:val="af-ZA"/>
        </w:rPr>
        <w:t xml:space="preserve"> </w:t>
      </w:r>
    </w:p>
    <w:p w14:paraId="1EA5B9A5" w14:textId="77777777" w:rsidR="000E16AA" w:rsidRPr="00976578" w:rsidRDefault="000E16AA" w:rsidP="00976578">
      <w:pPr>
        <w:spacing w:after="0"/>
        <w:jc w:val="center"/>
        <w:rPr>
          <w:rFonts w:ascii="GHEA Grapalat" w:hAnsi="GHEA Grapalat"/>
          <w:b/>
          <w:iCs/>
          <w:sz w:val="20"/>
          <w:lang w:val="af-ZA"/>
        </w:rPr>
      </w:pPr>
    </w:p>
    <w:p w14:paraId="56CFABC8" w14:textId="77777777" w:rsidR="000E16AA" w:rsidRPr="00976578" w:rsidRDefault="000E16AA" w:rsidP="00976578">
      <w:pPr>
        <w:spacing w:after="0"/>
        <w:jc w:val="center"/>
        <w:rPr>
          <w:rFonts w:ascii="GHEA Grapalat" w:hAnsi="GHEA Grapalat"/>
          <w:b/>
          <w:iCs/>
          <w:sz w:val="20"/>
          <w:lang w:val="af-ZA"/>
        </w:rPr>
      </w:pPr>
    </w:p>
    <w:p w14:paraId="1758E9FF" w14:textId="77777777" w:rsidR="00172EBE" w:rsidRPr="00976578" w:rsidRDefault="00172EBE" w:rsidP="00976578">
      <w:pPr>
        <w:spacing w:after="0"/>
        <w:jc w:val="center"/>
        <w:rPr>
          <w:rFonts w:ascii="GHEA Grapalat" w:hAnsi="GHEA Grapalat" w:cs="Arial"/>
          <w:b/>
          <w:iCs/>
          <w:sz w:val="20"/>
          <w:lang w:val="af-ZA"/>
        </w:rPr>
      </w:pPr>
      <w:r w:rsidRPr="00976578">
        <w:rPr>
          <w:rFonts w:ascii="GHEA Grapalat" w:hAnsi="GHEA Grapalat"/>
          <w:b/>
          <w:iCs/>
          <w:sz w:val="20"/>
          <w:lang w:val="af-ZA"/>
        </w:rPr>
        <w:t xml:space="preserve">10. </w:t>
      </w:r>
      <w:r w:rsidRPr="00976578">
        <w:rPr>
          <w:rFonts w:ascii="GHEA Grapalat" w:hAnsi="GHEA Grapalat" w:cs="Sylfaen"/>
          <w:b/>
          <w:iCs/>
          <w:sz w:val="20"/>
          <w:lang w:val="hy-AM"/>
        </w:rPr>
        <w:t>ՈՐԱԿԱՎՈՐՄԱՆ</w:t>
      </w:r>
      <w:r w:rsidRPr="00976578">
        <w:rPr>
          <w:rFonts w:ascii="GHEA Grapalat" w:hAnsi="GHEA Grapalat" w:cs="Arial"/>
          <w:b/>
          <w:iCs/>
          <w:sz w:val="20"/>
          <w:lang w:val="af-ZA"/>
        </w:rPr>
        <w:t xml:space="preserve"> </w:t>
      </w:r>
      <w:r w:rsidRPr="00976578">
        <w:rPr>
          <w:rFonts w:ascii="GHEA Grapalat" w:hAnsi="GHEA Grapalat" w:cs="Sylfaen"/>
          <w:b/>
          <w:iCs/>
          <w:sz w:val="20"/>
          <w:lang w:val="hy-AM"/>
        </w:rPr>
        <w:t>ԵՎ</w:t>
      </w:r>
      <w:r w:rsidRPr="00976578">
        <w:rPr>
          <w:rFonts w:ascii="GHEA Grapalat" w:hAnsi="GHEA Grapalat" w:cs="Sylfaen"/>
          <w:b/>
          <w:iCs/>
          <w:sz w:val="20"/>
          <w:lang w:val="af-ZA"/>
        </w:rPr>
        <w:t xml:space="preserve"> ՊԱՅՄԱՆԱԳՐԻ</w:t>
      </w:r>
      <w:r w:rsidRPr="00976578">
        <w:rPr>
          <w:rFonts w:ascii="GHEA Grapalat" w:hAnsi="GHEA Grapalat" w:cs="Sylfaen"/>
          <w:b/>
          <w:iCs/>
          <w:sz w:val="20"/>
          <w:lang w:val="hy-AM"/>
        </w:rPr>
        <w:t xml:space="preserve"> </w:t>
      </w:r>
      <w:r w:rsidRPr="00976578">
        <w:rPr>
          <w:rFonts w:ascii="GHEA Grapalat" w:hAnsi="GHEA Grapalat" w:cs="Sylfaen"/>
          <w:b/>
          <w:iCs/>
          <w:sz w:val="20"/>
          <w:lang w:val="af-ZA"/>
        </w:rPr>
        <w:t>ԱՊԱՀՈՎՈՒՄ</w:t>
      </w:r>
      <w:r w:rsidRPr="00976578">
        <w:rPr>
          <w:rFonts w:ascii="GHEA Grapalat" w:hAnsi="GHEA Grapalat" w:cs="Sylfaen"/>
          <w:b/>
          <w:iCs/>
          <w:sz w:val="20"/>
          <w:lang w:val="hy-AM"/>
        </w:rPr>
        <w:t>ՆԵՐ</w:t>
      </w:r>
      <w:r w:rsidRPr="00976578">
        <w:rPr>
          <w:rFonts w:ascii="GHEA Grapalat" w:hAnsi="GHEA Grapalat" w:cs="Sylfaen"/>
          <w:b/>
          <w:iCs/>
          <w:sz w:val="20"/>
          <w:lang w:val="af-ZA"/>
        </w:rPr>
        <w:t>Ը</w:t>
      </w:r>
      <w:r w:rsidRPr="00976578">
        <w:rPr>
          <w:rFonts w:ascii="GHEA Grapalat" w:hAnsi="GHEA Grapalat" w:cs="Arial"/>
          <w:b/>
          <w:iCs/>
          <w:sz w:val="20"/>
          <w:lang w:val="af-ZA"/>
        </w:rPr>
        <w:t xml:space="preserve"> </w:t>
      </w:r>
    </w:p>
    <w:p w14:paraId="49159E79" w14:textId="77777777" w:rsidR="00172EBE" w:rsidRPr="00976578" w:rsidRDefault="00172EBE" w:rsidP="00976578">
      <w:pPr>
        <w:spacing w:after="0"/>
        <w:jc w:val="center"/>
        <w:rPr>
          <w:rFonts w:ascii="GHEA Grapalat" w:hAnsi="GHEA Grapalat"/>
          <w:b/>
          <w:iCs/>
          <w:sz w:val="20"/>
          <w:lang w:val="af-ZA"/>
        </w:rPr>
      </w:pPr>
    </w:p>
    <w:p w14:paraId="0D2AF21F"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iCs/>
          <w:sz w:val="20"/>
          <w:lang w:val="af-ZA"/>
        </w:rPr>
        <w:t>10.</w:t>
      </w:r>
      <w:r w:rsidRPr="00976578">
        <w:rPr>
          <w:rFonts w:ascii="GHEA Grapalat" w:hAnsi="GHEA Grapalat" w:cs="Sylfaen"/>
          <w:sz w:val="20"/>
          <w:lang w:val="af-ZA"/>
        </w:rPr>
        <w:t xml:space="preserve">1 </w:t>
      </w:r>
      <w:r w:rsidRPr="00976578">
        <w:rPr>
          <w:rFonts w:ascii="GHEA Grapalat" w:hAnsi="GHEA Grapalat" w:cs="Sylfaen"/>
          <w:sz w:val="20"/>
          <w:lang w:val="hy-AM"/>
        </w:rPr>
        <w:t>Որակավորման</w:t>
      </w:r>
      <w:r w:rsidRPr="00976578">
        <w:rPr>
          <w:rFonts w:ascii="GHEA Grapalat" w:hAnsi="GHEA Grapalat" w:cs="Sylfaen"/>
          <w:sz w:val="20"/>
          <w:lang w:val="af-ZA"/>
        </w:rPr>
        <w:t xml:space="preserve"> </w:t>
      </w:r>
      <w:r w:rsidRPr="00976578">
        <w:rPr>
          <w:rFonts w:ascii="GHEA Grapalat" w:hAnsi="GHEA Grapalat" w:cs="Sylfaen"/>
          <w:sz w:val="20"/>
          <w:lang w:val="hy-AM"/>
        </w:rPr>
        <w:t>և</w:t>
      </w:r>
      <w:r w:rsidRPr="00976578">
        <w:rPr>
          <w:rFonts w:ascii="GHEA Grapalat" w:hAnsi="GHEA Grapalat" w:cs="Sylfaen"/>
          <w:sz w:val="20"/>
          <w:lang w:val="af-ZA"/>
        </w:rPr>
        <w:t xml:space="preserve"> </w:t>
      </w:r>
      <w:r w:rsidRPr="00976578">
        <w:rPr>
          <w:rFonts w:ascii="GHEA Grapalat" w:hAnsi="GHEA Grapalat" w:cs="Sylfaen"/>
          <w:sz w:val="20"/>
          <w:lang w:val="hy-AM"/>
        </w:rPr>
        <w:t>պ</w:t>
      </w:r>
      <w:r w:rsidRPr="00976578">
        <w:rPr>
          <w:rFonts w:ascii="GHEA Grapalat" w:hAnsi="GHEA Grapalat" w:cs="Sylfaen"/>
          <w:sz w:val="20"/>
          <w:lang w:val="ru-RU"/>
        </w:rPr>
        <w:t>այմանագրի</w:t>
      </w:r>
      <w:r w:rsidRPr="00976578">
        <w:rPr>
          <w:rFonts w:ascii="GHEA Grapalat" w:hAnsi="GHEA Grapalat" w:cs="Sylfaen"/>
          <w:sz w:val="20"/>
          <w:lang w:val="hy-AM"/>
        </w:rPr>
        <w:t xml:space="preserve"> </w:t>
      </w:r>
      <w:r w:rsidRPr="00976578">
        <w:rPr>
          <w:rFonts w:ascii="GHEA Grapalat" w:hAnsi="GHEA Grapalat" w:cs="Sylfaen"/>
          <w:sz w:val="20"/>
          <w:lang w:val="ru-RU"/>
        </w:rPr>
        <w:t>ապահովում</w:t>
      </w:r>
      <w:r w:rsidRPr="00976578">
        <w:rPr>
          <w:rFonts w:ascii="GHEA Grapalat" w:hAnsi="GHEA Grapalat" w:cs="Sylfaen"/>
          <w:sz w:val="20"/>
          <w:lang w:val="hy-AM"/>
        </w:rPr>
        <w:t>ները</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ներկայացնելու</w:t>
      </w:r>
      <w:r w:rsidRPr="00976578">
        <w:rPr>
          <w:rFonts w:ascii="GHEA Grapalat" w:hAnsi="GHEA Grapalat" w:cs="Sylfaen"/>
          <w:sz w:val="20"/>
          <w:lang w:val="af-ZA"/>
        </w:rPr>
        <w:t xml:space="preserve"> </w:t>
      </w:r>
      <w:r w:rsidRPr="00976578">
        <w:rPr>
          <w:rFonts w:ascii="GHEA Grapalat" w:hAnsi="GHEA Grapalat" w:cs="Sylfaen"/>
          <w:sz w:val="20"/>
          <w:lang w:val="ru-RU"/>
        </w:rPr>
        <w:t>պահանջի</w:t>
      </w:r>
      <w:r w:rsidRPr="00976578">
        <w:rPr>
          <w:rFonts w:ascii="GHEA Grapalat" w:hAnsi="GHEA Grapalat" w:cs="Sylfaen"/>
          <w:sz w:val="20"/>
          <w:lang w:val="af-ZA"/>
        </w:rPr>
        <w:t xml:space="preserve"> </w:t>
      </w:r>
      <w:r w:rsidRPr="00976578">
        <w:rPr>
          <w:rFonts w:ascii="GHEA Grapalat" w:hAnsi="GHEA Grapalat" w:cs="Sylfaen"/>
          <w:sz w:val="20"/>
          <w:lang w:val="ru-RU"/>
        </w:rPr>
        <w:t>հիման</w:t>
      </w:r>
      <w:r w:rsidRPr="00976578">
        <w:rPr>
          <w:rFonts w:ascii="GHEA Grapalat" w:hAnsi="GHEA Grapalat" w:cs="Sylfaen"/>
          <w:sz w:val="20"/>
          <w:lang w:val="af-ZA"/>
        </w:rPr>
        <w:t xml:space="preserve"> </w:t>
      </w:r>
      <w:r w:rsidRPr="00976578">
        <w:rPr>
          <w:rFonts w:ascii="GHEA Grapalat" w:hAnsi="GHEA Grapalat" w:cs="Sylfaen"/>
          <w:sz w:val="20"/>
          <w:lang w:val="ru-RU"/>
        </w:rPr>
        <w:t>վրա</w:t>
      </w:r>
      <w:r w:rsidRPr="00976578">
        <w:rPr>
          <w:rFonts w:ascii="GHEA Grapalat" w:hAnsi="GHEA Grapalat" w:cs="Sylfaen"/>
          <w:sz w:val="20"/>
          <w:lang w:val="af-ZA"/>
        </w:rPr>
        <w:t xml:space="preserve">, </w:t>
      </w:r>
      <w:r w:rsidRPr="00976578">
        <w:rPr>
          <w:rFonts w:ascii="GHEA Grapalat" w:hAnsi="GHEA Grapalat" w:cs="Sylfaen"/>
          <w:sz w:val="20"/>
          <w:lang w:val="ru-RU"/>
        </w:rPr>
        <w:t>այն</w:t>
      </w:r>
      <w:r w:rsidRPr="00976578">
        <w:rPr>
          <w:rFonts w:ascii="GHEA Grapalat" w:hAnsi="GHEA Grapalat" w:cs="Sylfaen"/>
          <w:sz w:val="20"/>
          <w:lang w:val="af-ZA"/>
        </w:rPr>
        <w:t xml:space="preserve"> </w:t>
      </w:r>
      <w:r w:rsidRPr="00976578">
        <w:rPr>
          <w:rFonts w:ascii="GHEA Grapalat" w:hAnsi="GHEA Grapalat" w:cs="Sylfaen"/>
          <w:sz w:val="20"/>
          <w:lang w:val="ru-RU"/>
        </w:rPr>
        <w:t>ստանալու</w:t>
      </w:r>
      <w:r w:rsidRPr="00976578">
        <w:rPr>
          <w:rFonts w:ascii="GHEA Grapalat" w:hAnsi="GHEA Grapalat" w:cs="Sylfaen"/>
          <w:sz w:val="20"/>
          <w:lang w:val="af-ZA"/>
        </w:rPr>
        <w:t xml:space="preserve"> </w:t>
      </w:r>
      <w:r w:rsidRPr="00976578">
        <w:rPr>
          <w:rFonts w:ascii="GHEA Grapalat" w:hAnsi="GHEA Grapalat" w:cs="Sylfaen"/>
          <w:sz w:val="20"/>
          <w:lang w:val="ru-RU"/>
        </w:rPr>
        <w:t>օրվանից</w:t>
      </w:r>
      <w:r w:rsidRPr="00976578">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976578">
        <w:rPr>
          <w:rFonts w:ascii="GHEA Grapalat" w:hAnsi="GHEA Grapalat" w:cs="Sylfaen"/>
          <w:sz w:val="20"/>
          <w:lang w:val="ru-RU"/>
        </w:rPr>
        <w:t>օրվա</w:t>
      </w:r>
      <w:r w:rsidRPr="00976578">
        <w:rPr>
          <w:rFonts w:ascii="GHEA Grapalat" w:hAnsi="GHEA Grapalat" w:cs="Sylfaen"/>
          <w:sz w:val="20"/>
          <w:lang w:val="af-ZA"/>
        </w:rPr>
        <w:t xml:space="preserve"> </w:t>
      </w:r>
      <w:r w:rsidRPr="00976578">
        <w:rPr>
          <w:rFonts w:ascii="GHEA Grapalat" w:hAnsi="GHEA Grapalat" w:cs="Sylfaen"/>
          <w:sz w:val="20"/>
          <w:lang w:val="ru-RU"/>
        </w:rPr>
        <w:t>ընթացքում</w:t>
      </w:r>
      <w:r w:rsidRPr="00976578">
        <w:rPr>
          <w:rFonts w:ascii="GHEA Grapalat" w:hAnsi="GHEA Grapalat" w:cs="Sylfaen"/>
          <w:sz w:val="20"/>
          <w:lang w:val="af-ZA"/>
        </w:rPr>
        <w:t xml:space="preserve">, </w:t>
      </w:r>
      <w:r w:rsidRPr="00976578">
        <w:rPr>
          <w:rFonts w:ascii="GHEA Grapalat" w:hAnsi="GHEA Grapalat" w:cs="Sylfaen"/>
          <w:sz w:val="20"/>
          <w:lang w:val="ru-RU"/>
        </w:rPr>
        <w:t>ընտրված</w:t>
      </w:r>
      <w:r w:rsidRPr="00976578">
        <w:rPr>
          <w:rFonts w:ascii="GHEA Grapalat" w:hAnsi="GHEA Grapalat" w:cs="Sylfaen"/>
          <w:sz w:val="20"/>
          <w:lang w:val="af-ZA"/>
        </w:rPr>
        <w:t xml:space="preserve"> </w:t>
      </w:r>
      <w:r w:rsidRPr="00976578">
        <w:rPr>
          <w:rFonts w:ascii="GHEA Grapalat" w:hAnsi="GHEA Grapalat" w:cs="Sylfaen"/>
          <w:sz w:val="20"/>
          <w:lang w:val="ru-RU"/>
        </w:rPr>
        <w:t>մասնակիցը</w:t>
      </w:r>
      <w:r w:rsidRPr="00976578">
        <w:rPr>
          <w:rFonts w:ascii="GHEA Grapalat" w:hAnsi="GHEA Grapalat" w:cs="Sylfaen"/>
          <w:sz w:val="20"/>
          <w:lang w:val="af-ZA"/>
        </w:rPr>
        <w:t xml:space="preserve"> </w:t>
      </w:r>
      <w:r w:rsidRPr="00976578">
        <w:rPr>
          <w:rFonts w:ascii="GHEA Grapalat" w:hAnsi="GHEA Grapalat" w:cs="Sylfaen"/>
          <w:sz w:val="20"/>
          <w:lang w:val="ru-RU"/>
        </w:rPr>
        <w:t>պարտավոր</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ներկայացնել</w:t>
      </w:r>
      <w:r w:rsidRPr="00976578">
        <w:rPr>
          <w:rFonts w:ascii="GHEA Grapalat" w:hAnsi="GHEA Grapalat" w:cs="Sylfaen"/>
          <w:sz w:val="20"/>
          <w:lang w:val="af-ZA"/>
        </w:rPr>
        <w:t xml:space="preserve"> </w:t>
      </w:r>
      <w:r w:rsidRPr="00976578">
        <w:rPr>
          <w:rFonts w:ascii="GHEA Grapalat" w:hAnsi="GHEA Grapalat" w:cs="Sylfaen"/>
          <w:sz w:val="20"/>
          <w:lang w:val="hy-AM"/>
        </w:rPr>
        <w:t>որակավորման</w:t>
      </w:r>
      <w:r w:rsidRPr="00976578">
        <w:rPr>
          <w:rFonts w:ascii="GHEA Grapalat" w:hAnsi="GHEA Grapalat" w:cs="Sylfaen"/>
          <w:sz w:val="20"/>
          <w:lang w:val="af-ZA"/>
        </w:rPr>
        <w:t xml:space="preserve"> </w:t>
      </w:r>
      <w:r w:rsidRPr="00976578">
        <w:rPr>
          <w:rFonts w:ascii="GHEA Grapalat" w:hAnsi="GHEA Grapalat" w:cs="Sylfaen"/>
          <w:sz w:val="20"/>
          <w:lang w:val="hy-AM"/>
        </w:rPr>
        <w:t>և</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պայմանագրի</w:t>
      </w:r>
      <w:r w:rsidRPr="00976578">
        <w:rPr>
          <w:rFonts w:ascii="GHEA Grapalat" w:hAnsi="GHEA Grapalat" w:cs="Sylfaen"/>
          <w:sz w:val="20"/>
          <w:lang w:val="hy-AM"/>
        </w:rPr>
        <w:t xml:space="preserve"> </w:t>
      </w:r>
      <w:r w:rsidRPr="00976578">
        <w:rPr>
          <w:rFonts w:ascii="GHEA Grapalat" w:hAnsi="GHEA Grapalat" w:cs="Sylfaen"/>
          <w:sz w:val="20"/>
          <w:lang w:val="ru-RU"/>
        </w:rPr>
        <w:t>ապահովում</w:t>
      </w:r>
      <w:r w:rsidRPr="00976578">
        <w:rPr>
          <w:rFonts w:ascii="GHEA Grapalat" w:hAnsi="GHEA Grapalat" w:cs="Sylfaen"/>
          <w:sz w:val="20"/>
          <w:lang w:val="hy-AM"/>
        </w:rPr>
        <w:t>ներ</w:t>
      </w:r>
      <w:r w:rsidRPr="00976578">
        <w:rPr>
          <w:rFonts w:ascii="GHEA Grapalat" w:hAnsi="GHEA Grapalat" w:cs="Sylfaen"/>
          <w:sz w:val="20"/>
          <w:lang w:val="ru-RU"/>
        </w:rPr>
        <w:t>։</w:t>
      </w:r>
      <w:r w:rsidRPr="00976578">
        <w:rPr>
          <w:rFonts w:ascii="GHEA Grapalat" w:hAnsi="GHEA Grapalat" w:cs="Sylfaen"/>
          <w:sz w:val="20"/>
          <w:lang w:val="af-ZA"/>
        </w:rPr>
        <w:t xml:space="preserve"> </w:t>
      </w:r>
      <w:r w:rsidRPr="00976578">
        <w:rPr>
          <w:rFonts w:ascii="GHEA Grapalat" w:hAnsi="GHEA Grapalat" w:cs="Sylfaen"/>
          <w:sz w:val="20"/>
          <w:lang w:val="ru-RU"/>
        </w:rPr>
        <w:t>Ընտրված</w:t>
      </w:r>
      <w:r w:rsidRPr="00976578">
        <w:rPr>
          <w:rFonts w:ascii="GHEA Grapalat" w:hAnsi="GHEA Grapalat" w:cs="Sylfaen"/>
          <w:sz w:val="20"/>
          <w:lang w:val="af-ZA"/>
        </w:rPr>
        <w:t xml:space="preserve"> </w:t>
      </w:r>
      <w:r w:rsidRPr="00976578">
        <w:rPr>
          <w:rFonts w:ascii="GHEA Grapalat" w:hAnsi="GHEA Grapalat" w:cs="Sylfaen"/>
          <w:sz w:val="20"/>
          <w:lang w:val="ru-RU"/>
        </w:rPr>
        <w:t>մասնակցի</w:t>
      </w:r>
      <w:r w:rsidRPr="00976578">
        <w:rPr>
          <w:rFonts w:ascii="GHEA Grapalat" w:hAnsi="GHEA Grapalat" w:cs="Sylfaen"/>
          <w:sz w:val="20"/>
          <w:lang w:val="af-ZA"/>
        </w:rPr>
        <w:t xml:space="preserve"> </w:t>
      </w:r>
      <w:r w:rsidRPr="00976578">
        <w:rPr>
          <w:rFonts w:ascii="GHEA Grapalat" w:hAnsi="GHEA Grapalat" w:cs="Sylfaen"/>
          <w:sz w:val="20"/>
          <w:lang w:val="ru-RU"/>
        </w:rPr>
        <w:t>հետ</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պայմանագիր</w:t>
      </w:r>
      <w:r w:rsidRPr="00976578">
        <w:rPr>
          <w:rFonts w:ascii="GHEA Grapalat" w:hAnsi="GHEA Grapalat" w:cs="Sylfaen"/>
          <w:sz w:val="20"/>
          <w:lang w:val="af-ZA"/>
        </w:rPr>
        <w:t xml:space="preserve"> </w:t>
      </w:r>
      <w:r w:rsidRPr="00976578">
        <w:rPr>
          <w:rFonts w:ascii="GHEA Grapalat" w:hAnsi="GHEA Grapalat" w:cs="Sylfaen"/>
          <w:sz w:val="20"/>
          <w:lang w:val="ru-RU"/>
        </w:rPr>
        <w:t>կնքվում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եթե</w:t>
      </w:r>
      <w:r w:rsidRPr="00976578">
        <w:rPr>
          <w:rFonts w:ascii="GHEA Grapalat" w:hAnsi="GHEA Grapalat" w:cs="Sylfaen"/>
          <w:sz w:val="20"/>
          <w:lang w:val="af-ZA"/>
        </w:rPr>
        <w:t xml:space="preserve"> </w:t>
      </w:r>
      <w:r w:rsidRPr="00976578">
        <w:rPr>
          <w:rFonts w:ascii="GHEA Grapalat" w:hAnsi="GHEA Grapalat" w:cs="Sylfaen"/>
          <w:sz w:val="20"/>
          <w:lang w:val="ru-RU"/>
        </w:rPr>
        <w:t>վերջինս</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ներկայացնում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hy-AM"/>
        </w:rPr>
        <w:t>որակավորման և</w:t>
      </w:r>
      <w:r w:rsidRPr="00976578">
        <w:rPr>
          <w:rFonts w:ascii="GHEA Grapalat" w:hAnsi="GHEA Grapalat" w:cs="Sylfaen"/>
          <w:sz w:val="20"/>
          <w:lang w:val="af-ZA"/>
        </w:rPr>
        <w:t xml:space="preserve"> </w:t>
      </w:r>
      <w:r w:rsidRPr="00976578">
        <w:rPr>
          <w:rFonts w:ascii="GHEA Grapalat" w:hAnsi="GHEA Grapalat" w:cs="Sylfaen"/>
          <w:sz w:val="20"/>
          <w:lang w:val="ru-RU"/>
        </w:rPr>
        <w:t>պայմանագրի</w:t>
      </w:r>
      <w:r w:rsidRPr="00976578">
        <w:rPr>
          <w:rFonts w:ascii="GHEA Grapalat" w:hAnsi="GHEA Grapalat" w:cs="Sylfaen"/>
          <w:sz w:val="20"/>
          <w:lang w:val="hy-AM"/>
        </w:rPr>
        <w:t xml:space="preserve"> </w:t>
      </w:r>
      <w:r w:rsidRPr="00976578">
        <w:rPr>
          <w:rFonts w:ascii="GHEA Grapalat" w:hAnsi="GHEA Grapalat" w:cs="Sylfaen"/>
          <w:sz w:val="20"/>
          <w:lang w:val="ru-RU"/>
        </w:rPr>
        <w:t>ապահովում</w:t>
      </w:r>
      <w:r w:rsidRPr="00976578">
        <w:rPr>
          <w:rFonts w:ascii="GHEA Grapalat" w:hAnsi="GHEA Grapalat" w:cs="Sylfaen"/>
          <w:sz w:val="20"/>
          <w:lang w:val="hy-AM"/>
        </w:rPr>
        <w:t>ներ</w:t>
      </w:r>
      <w:r w:rsidRPr="00976578">
        <w:rPr>
          <w:rFonts w:ascii="GHEA Grapalat" w:hAnsi="GHEA Grapalat" w:cs="Sylfaen"/>
          <w:sz w:val="20"/>
        </w:rPr>
        <w:t>ը</w:t>
      </w:r>
      <w:r w:rsidRPr="00976578">
        <w:rPr>
          <w:rFonts w:ascii="GHEA Grapalat" w:hAnsi="GHEA Grapalat" w:cs="Sylfaen"/>
          <w:sz w:val="20"/>
          <w:lang w:val="ru-RU"/>
        </w:rPr>
        <w:t>։</w:t>
      </w:r>
    </w:p>
    <w:p w14:paraId="43973F5E" w14:textId="7AC0591C"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cs="Arial"/>
          <w:sz w:val="20"/>
          <w:lang w:val="hy-AM"/>
        </w:rPr>
        <w:t>10.2 Որակավորման ապահովման չափը հավասար է ընտրված մասնակցի գնային առաջարկի չափին: Որակավորման ապահովումը ներկայացվում է բանկային երաշխիքի կամ կանխիկ փողի ձևով: Ընդ որում  ապահովումը պետք է վավեր լինի առնվազն մինչև պայմանագրի կատարման արդյունքը պատվիրատուից կողմից ամբողջական ընդունվելու օրվան հաջորդող 90-րդ աշխատանքային օրը ներառյալ, իսկ շինարարական ծրագրերի կատարման տեխնիկական հսկողության ծառայությունների մատուցման դեպքում՝ պայմանագրով ստանձնված պարտավորությունների ամբողջական կատարման օրվան հաջորդող 90-րդ աշխատանքային օրը ներառյալ:</w:t>
      </w:r>
    </w:p>
    <w:p w14:paraId="1C66C427"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կամ կանխիկ փողի ձևով՝ պայմանագրի ընդհանուր գնի չափով: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p>
    <w:p w14:paraId="2D7FDF31" w14:textId="77777777" w:rsidR="00C74CCD" w:rsidRPr="00976578" w:rsidRDefault="00C74CCD" w:rsidP="00976578">
      <w:pPr>
        <w:pStyle w:val="NormalWeb"/>
        <w:spacing w:before="0" w:beforeAutospacing="0" w:after="0" w:afterAutospacing="0"/>
        <w:ind w:firstLine="375"/>
        <w:jc w:val="both"/>
        <w:rPr>
          <w:rFonts w:ascii="GHEA Grapalat" w:hAnsi="GHEA Grapalat" w:cs="Arial"/>
          <w:sz w:val="20"/>
          <w:lang w:val="hy-AM"/>
        </w:rPr>
      </w:pPr>
      <w:r w:rsidRPr="00976578">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իսկ շինարարական ծրագրերի կատարման տեխնիկական հսկողության ծառայությունների մատուցման  դեպքում՝ պայմանագրով ստանձնված պարտավորությունների ամբողջական կատարման օրվան հաջորդող հինգ աշխատանքային օրվա ընթացքում:</w:t>
      </w:r>
    </w:p>
    <w:p w14:paraId="1DA2182B" w14:textId="77777777" w:rsidR="00C74CCD" w:rsidRPr="00976578" w:rsidRDefault="00C74CCD" w:rsidP="00976578">
      <w:pPr>
        <w:pStyle w:val="NormalWeb"/>
        <w:spacing w:before="0" w:beforeAutospacing="0" w:after="0" w:afterAutospacing="0"/>
        <w:ind w:firstLine="375"/>
        <w:jc w:val="both"/>
        <w:rPr>
          <w:rFonts w:ascii="GHEA Grapalat" w:hAnsi="GHEA Grapalat" w:cs="Arial"/>
          <w:sz w:val="20"/>
          <w:lang w:val="hy-AM"/>
        </w:rPr>
      </w:pPr>
      <w:r w:rsidRPr="00976578">
        <w:rPr>
          <w:rFonts w:ascii="GHEA Grapalat" w:hAnsi="GHEA Grapalat" w:cs="Arial"/>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գումարի չափով:</w:t>
      </w:r>
    </w:p>
    <w:p w14:paraId="6E85FA64" w14:textId="77777777" w:rsidR="00C74CCD" w:rsidRPr="00976578" w:rsidRDefault="00C74CCD" w:rsidP="00976578">
      <w:pPr>
        <w:pStyle w:val="NormalWeb"/>
        <w:spacing w:before="0" w:beforeAutospacing="0" w:after="0" w:afterAutospacing="0"/>
        <w:ind w:firstLine="375"/>
        <w:jc w:val="both"/>
        <w:rPr>
          <w:rFonts w:ascii="GHEA Grapalat" w:hAnsi="GHEA Grapalat" w:cs="Arial"/>
          <w:sz w:val="20"/>
          <w:lang w:val="hy-AM"/>
        </w:rPr>
      </w:pPr>
      <w:r w:rsidRPr="00976578">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p>
    <w:p w14:paraId="24E3C730" w14:textId="77777777" w:rsidR="00C74CCD" w:rsidRPr="00976578" w:rsidRDefault="00C74CCD" w:rsidP="00976578">
      <w:pPr>
        <w:pStyle w:val="NormalWeb"/>
        <w:spacing w:before="0" w:beforeAutospacing="0" w:after="0" w:afterAutospacing="0"/>
        <w:ind w:firstLine="375"/>
        <w:jc w:val="both"/>
        <w:rPr>
          <w:rFonts w:ascii="GHEA Grapalat" w:hAnsi="GHEA Grapalat" w:cs="Arial"/>
          <w:sz w:val="20"/>
          <w:lang w:val="hy-AM"/>
        </w:rPr>
      </w:pPr>
      <w:r w:rsidRPr="00976578">
        <w:rPr>
          <w:rFonts w:ascii="GHEA Grapalat" w:hAnsi="GHEA Grapalat" w:cs="Arial"/>
          <w:sz w:val="20"/>
          <w:lang w:val="hy-AM"/>
        </w:rPr>
        <w:t>Պայմանագրի կատարման յուրաքանչյուր փուլի արդյունքն ընդունվելուց հետո որակավորման ապահովման գումարը նվազեցվում է այդ գումարի չափով: Բանկային երաշխիքի ձևով որակավորման ապահովումը ընտրված մասնակիցը ներկայացնում է 4.1 հավելվածի համաձայն։</w:t>
      </w:r>
    </w:p>
    <w:p w14:paraId="515D55D4"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4B2743F" w14:textId="2A7D0686" w:rsidR="00C74CCD" w:rsidRPr="00976578" w:rsidRDefault="00C74CCD" w:rsidP="00976578">
      <w:pPr>
        <w:spacing w:after="0"/>
        <w:ind w:firstLine="567"/>
        <w:jc w:val="both"/>
        <w:rPr>
          <w:rFonts w:ascii="GHEA Grapalat" w:hAnsi="GHEA Grapalat" w:cs="Sylfaen"/>
          <w:sz w:val="20"/>
          <w:lang w:val="hy-AM"/>
        </w:rPr>
      </w:pPr>
      <w:r w:rsidRPr="00976578">
        <w:rPr>
          <w:rFonts w:ascii="GHEA Grapalat" w:hAnsi="GHEA Grapalat" w:cs="Sylfaen"/>
          <w:sz w:val="20"/>
          <w:lang w:val="hy-AM"/>
        </w:rPr>
        <w:t>10.3. Պայմանագրի</w:t>
      </w:r>
      <w:r w:rsidRPr="00976578">
        <w:rPr>
          <w:rFonts w:ascii="GHEA Grapalat" w:hAnsi="GHEA Grapalat" w:cs="Sylfaen"/>
          <w:sz w:val="20"/>
          <w:lang w:val="af-ZA"/>
        </w:rPr>
        <w:t xml:space="preserve"> </w:t>
      </w:r>
      <w:r w:rsidRPr="00976578">
        <w:rPr>
          <w:rFonts w:ascii="GHEA Grapalat" w:hAnsi="GHEA Grapalat" w:cs="Sylfaen"/>
          <w:sz w:val="20"/>
          <w:lang w:val="hy-AM"/>
        </w:rPr>
        <w:t>ապահովման</w:t>
      </w:r>
      <w:r w:rsidRPr="00976578">
        <w:rPr>
          <w:rFonts w:ascii="GHEA Grapalat" w:hAnsi="GHEA Grapalat" w:cs="Sylfaen"/>
          <w:sz w:val="20"/>
          <w:lang w:val="af-ZA"/>
        </w:rPr>
        <w:t xml:space="preserve"> </w:t>
      </w:r>
      <w:r w:rsidRPr="00976578">
        <w:rPr>
          <w:rFonts w:ascii="GHEA Grapalat" w:hAnsi="GHEA Grapalat" w:cs="Sylfaen"/>
          <w:sz w:val="20"/>
          <w:lang w:val="hy-AM"/>
        </w:rPr>
        <w:t>չափը</w:t>
      </w:r>
      <w:r w:rsidRPr="00976578">
        <w:rPr>
          <w:rFonts w:ascii="GHEA Grapalat" w:hAnsi="GHEA Grapalat" w:cs="Sylfaen"/>
          <w:sz w:val="20"/>
          <w:lang w:val="af-ZA"/>
        </w:rPr>
        <w:t xml:space="preserve"> </w:t>
      </w:r>
      <w:r w:rsidRPr="00976578">
        <w:rPr>
          <w:rFonts w:ascii="GHEA Grapalat" w:hAnsi="GHEA Grapalat" w:cs="Sylfaen"/>
          <w:sz w:val="20"/>
          <w:lang w:val="hy-AM"/>
        </w:rPr>
        <w:t>կազմում է կնքվելիք պայմանագրի գնի 10 տոկոսը: Պայմանագրի ապահովումը ներկայացվում է բանկային երախիքի (հավելված 5) կամ կանխիկ փողի ձևով:</w:t>
      </w:r>
    </w:p>
    <w:p w14:paraId="4D223A47"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կամ կանխիկ փողի ձևով՝ պայմանագրի ընդհանուր գնի չափով:</w:t>
      </w:r>
    </w:p>
    <w:p w14:paraId="352281C5" w14:textId="77777777" w:rsidR="00C74CCD" w:rsidRPr="00976578" w:rsidRDefault="00C74CCD" w:rsidP="00976578">
      <w:pPr>
        <w:spacing w:after="0"/>
        <w:ind w:firstLine="567"/>
        <w:jc w:val="both"/>
        <w:rPr>
          <w:rFonts w:ascii="GHEA Grapalat" w:hAnsi="GHEA Grapalat"/>
          <w:sz w:val="20"/>
          <w:szCs w:val="20"/>
          <w:lang w:val="hy-AM"/>
        </w:rPr>
      </w:pPr>
      <w:r w:rsidRPr="00976578">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97657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7D94374"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sz w:val="20"/>
          <w:szCs w:val="20"/>
          <w:lang w:val="hy-AM"/>
        </w:rPr>
        <w:t>Կանխիկ</w:t>
      </w:r>
      <w:r w:rsidRPr="00976578">
        <w:rPr>
          <w:rFonts w:ascii="GHEA Grapalat" w:hAnsi="GHEA Grapalat"/>
          <w:sz w:val="20"/>
          <w:szCs w:val="20"/>
          <w:lang w:val="af-ZA"/>
        </w:rPr>
        <w:t xml:space="preserve"> </w:t>
      </w:r>
      <w:r w:rsidRPr="00976578">
        <w:rPr>
          <w:rFonts w:ascii="GHEA Grapalat" w:hAnsi="GHEA Grapalat"/>
          <w:sz w:val="20"/>
          <w:szCs w:val="20"/>
          <w:lang w:val="hy-AM"/>
        </w:rPr>
        <w:t>փողի</w:t>
      </w:r>
      <w:r w:rsidRPr="00976578">
        <w:rPr>
          <w:rFonts w:ascii="GHEA Grapalat" w:hAnsi="GHEA Grapalat"/>
          <w:sz w:val="20"/>
          <w:szCs w:val="20"/>
          <w:lang w:val="af-ZA"/>
        </w:rPr>
        <w:t xml:space="preserve"> </w:t>
      </w:r>
      <w:r w:rsidRPr="00976578">
        <w:rPr>
          <w:rFonts w:ascii="GHEA Grapalat" w:hAnsi="GHEA Grapalat"/>
          <w:sz w:val="20"/>
          <w:szCs w:val="20"/>
          <w:lang w:val="hy-AM"/>
        </w:rPr>
        <w:t>ձևով</w:t>
      </w:r>
      <w:r w:rsidRPr="00976578">
        <w:rPr>
          <w:rFonts w:ascii="GHEA Grapalat" w:hAnsi="GHEA Grapalat"/>
          <w:sz w:val="20"/>
          <w:szCs w:val="20"/>
          <w:lang w:val="af-ZA"/>
        </w:rPr>
        <w:t xml:space="preserve"> </w:t>
      </w:r>
      <w:r w:rsidRPr="00976578">
        <w:rPr>
          <w:rFonts w:ascii="GHEA Grapalat" w:hAnsi="GHEA Grapalat"/>
          <w:sz w:val="20"/>
          <w:szCs w:val="20"/>
          <w:lang w:val="hy-AM"/>
        </w:rPr>
        <w:t>ներկայացված</w:t>
      </w:r>
      <w:r w:rsidRPr="00976578">
        <w:rPr>
          <w:rFonts w:ascii="GHEA Grapalat" w:hAnsi="GHEA Grapalat"/>
          <w:sz w:val="20"/>
          <w:szCs w:val="20"/>
          <w:lang w:val="af-ZA"/>
        </w:rPr>
        <w:t xml:space="preserve"> </w:t>
      </w:r>
      <w:r w:rsidRPr="0097657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4FD674C"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cs="Sylfaen"/>
          <w:sz w:val="20"/>
          <w:lang w:val="hy-AM"/>
        </w:rPr>
        <w:lastRenderedPageBreak/>
        <w:t xml:space="preserve">10.4 </w:t>
      </w:r>
      <w:r w:rsidRPr="00976578">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7870A440"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կամ կանխիկ փողի ձևով, իսկ հետագայում պահանջվող ֆինանսական միջոցների մասով՝ միակողմանի հաստատված հայտարարության` տուժանքի կամ կանխիկ փողի ձևով: </w:t>
      </w:r>
    </w:p>
    <w:p w14:paraId="145A1CB2" w14:textId="77777777" w:rsidR="00C74CCD" w:rsidRPr="00976578" w:rsidRDefault="00C74CCD" w:rsidP="00976578">
      <w:pPr>
        <w:spacing w:after="0"/>
        <w:ind w:firstLine="567"/>
        <w:jc w:val="both"/>
        <w:rPr>
          <w:rFonts w:ascii="GHEA Grapalat" w:hAnsi="GHEA Grapalat" w:cs="Arial"/>
          <w:sz w:val="20"/>
          <w:lang w:val="hy-AM"/>
        </w:rPr>
      </w:pPr>
      <w:r w:rsidRPr="00976578">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00B8C70" w14:textId="77777777" w:rsidR="00C74CCD" w:rsidRPr="00976578" w:rsidRDefault="00C74CCD" w:rsidP="00976578">
      <w:pPr>
        <w:spacing w:after="0"/>
        <w:ind w:firstLine="567"/>
        <w:jc w:val="both"/>
        <w:rPr>
          <w:rFonts w:ascii="GHEA Grapalat" w:hAnsi="GHEA Grapalat" w:cs="Sylfaen"/>
          <w:i/>
          <w:sz w:val="20"/>
          <w:lang w:val="af-ZA"/>
        </w:rPr>
      </w:pPr>
      <w:r w:rsidRPr="00976578">
        <w:rPr>
          <w:rFonts w:ascii="GHEA Grapalat" w:hAnsi="GHEA Grapalat" w:cs="Sylfaen"/>
          <w:sz w:val="20"/>
          <w:lang w:val="hy-AM"/>
        </w:rPr>
        <w:t>10</w:t>
      </w:r>
      <w:r w:rsidRPr="00976578">
        <w:rPr>
          <w:rFonts w:ascii="GHEA Grapalat" w:hAnsi="GHEA Grapalat" w:cs="Sylfaen"/>
          <w:sz w:val="20"/>
          <w:lang w:val="af-ZA"/>
        </w:rPr>
        <w:t xml:space="preserve">.5 </w:t>
      </w:r>
      <w:r w:rsidRPr="00976578">
        <w:rPr>
          <w:rFonts w:ascii="GHEA Grapalat" w:hAnsi="GHEA Grapalat" w:cs="Sylfaen"/>
          <w:sz w:val="20"/>
          <w:lang w:val="hy-AM"/>
        </w:rPr>
        <w:t>Պայմանագրով</w:t>
      </w:r>
      <w:r w:rsidRPr="00976578">
        <w:rPr>
          <w:rFonts w:ascii="GHEA Grapalat" w:hAnsi="GHEA Grapalat" w:cs="Sylfaen"/>
          <w:sz w:val="20"/>
          <w:lang w:val="af-ZA"/>
        </w:rPr>
        <w:t xml:space="preserve"> պ</w:t>
      </w:r>
      <w:r w:rsidRPr="00976578">
        <w:rPr>
          <w:rFonts w:ascii="GHEA Grapalat" w:hAnsi="GHEA Grapalat" w:cs="Sylfaen"/>
          <w:sz w:val="20"/>
          <w:lang w:val="hy-AM"/>
        </w:rPr>
        <w:t>ատվիրատուի</w:t>
      </w:r>
      <w:r w:rsidRPr="00976578">
        <w:rPr>
          <w:rFonts w:ascii="GHEA Grapalat" w:hAnsi="GHEA Grapalat" w:cs="Sylfaen"/>
          <w:sz w:val="20"/>
          <w:lang w:val="af-ZA"/>
        </w:rPr>
        <w:t xml:space="preserve"> </w:t>
      </w:r>
      <w:r w:rsidRPr="00976578">
        <w:rPr>
          <w:rFonts w:ascii="GHEA Grapalat" w:hAnsi="GHEA Grapalat" w:cs="Sylfaen"/>
          <w:sz w:val="20"/>
          <w:lang w:val="hy-AM"/>
        </w:rPr>
        <w:t>կողմից</w:t>
      </w:r>
      <w:r w:rsidRPr="00976578">
        <w:rPr>
          <w:rFonts w:ascii="GHEA Grapalat" w:hAnsi="GHEA Grapalat" w:cs="Sylfaen"/>
          <w:sz w:val="20"/>
          <w:lang w:val="af-ZA"/>
        </w:rPr>
        <w:t xml:space="preserve"> </w:t>
      </w:r>
      <w:r w:rsidRPr="00976578">
        <w:rPr>
          <w:rFonts w:ascii="GHEA Grapalat" w:hAnsi="GHEA Grapalat" w:cs="Sylfaen"/>
          <w:sz w:val="20"/>
          <w:lang w:val="hy-AM"/>
        </w:rPr>
        <w:t>կանխավճար</w:t>
      </w:r>
      <w:r w:rsidRPr="00976578">
        <w:rPr>
          <w:rFonts w:ascii="GHEA Grapalat" w:hAnsi="GHEA Grapalat" w:cs="Sylfaen"/>
          <w:sz w:val="20"/>
          <w:lang w:val="af-ZA"/>
        </w:rPr>
        <w:t xml:space="preserve"> </w:t>
      </w:r>
      <w:r w:rsidRPr="00976578">
        <w:rPr>
          <w:rFonts w:ascii="GHEA Grapalat" w:hAnsi="GHEA Grapalat" w:cs="Sylfaen"/>
          <w:sz w:val="20"/>
          <w:lang w:val="hy-AM"/>
        </w:rPr>
        <w:t>հատկացվելու</w:t>
      </w:r>
      <w:r w:rsidRPr="00976578">
        <w:rPr>
          <w:rFonts w:ascii="GHEA Grapalat" w:hAnsi="GHEA Grapalat" w:cs="Sylfaen"/>
          <w:sz w:val="20"/>
          <w:lang w:val="af-ZA"/>
        </w:rPr>
        <w:t xml:space="preserve"> </w:t>
      </w:r>
      <w:r w:rsidRPr="00976578">
        <w:rPr>
          <w:rFonts w:ascii="GHEA Grapalat" w:hAnsi="GHEA Grapalat" w:cs="Sylfaen"/>
          <w:sz w:val="20"/>
          <w:lang w:val="hy-AM"/>
        </w:rPr>
        <w:t>պայման</w:t>
      </w:r>
      <w:r w:rsidRPr="00976578">
        <w:rPr>
          <w:rFonts w:ascii="GHEA Grapalat" w:hAnsi="GHEA Grapalat" w:cs="Sylfaen"/>
          <w:sz w:val="20"/>
          <w:lang w:val="af-ZA"/>
        </w:rPr>
        <w:t xml:space="preserve"> </w:t>
      </w:r>
      <w:r w:rsidRPr="00976578">
        <w:rPr>
          <w:rFonts w:ascii="GHEA Grapalat" w:hAnsi="GHEA Grapalat" w:cs="Sylfaen"/>
          <w:sz w:val="20"/>
          <w:lang w:val="hy-AM"/>
        </w:rPr>
        <w:t>նախատեսվելու</w:t>
      </w:r>
      <w:r w:rsidRPr="00976578">
        <w:rPr>
          <w:rFonts w:ascii="GHEA Grapalat" w:hAnsi="GHEA Grapalat" w:cs="Sylfaen"/>
          <w:sz w:val="20"/>
          <w:lang w:val="af-ZA"/>
        </w:rPr>
        <w:t xml:space="preserve"> </w:t>
      </w:r>
      <w:r w:rsidRPr="00976578">
        <w:rPr>
          <w:rFonts w:ascii="GHEA Grapalat" w:hAnsi="GHEA Grapalat" w:cs="Sylfaen"/>
          <w:sz w:val="20"/>
          <w:lang w:val="hy-AM"/>
        </w:rPr>
        <w:t>դեպքում</w:t>
      </w:r>
      <w:r w:rsidRPr="00976578">
        <w:rPr>
          <w:rFonts w:ascii="GHEA Grapalat" w:hAnsi="GHEA Grapalat" w:cs="Sylfaen"/>
          <w:sz w:val="20"/>
          <w:lang w:val="af-ZA"/>
        </w:rPr>
        <w:t xml:space="preserve"> </w:t>
      </w:r>
      <w:r w:rsidRPr="00976578">
        <w:rPr>
          <w:rFonts w:ascii="GHEA Grapalat" w:hAnsi="GHEA Grapalat" w:cs="Sylfaen"/>
          <w:sz w:val="20"/>
          <w:lang w:val="hy-AM"/>
        </w:rPr>
        <w:t>ընտրված</w:t>
      </w:r>
      <w:r w:rsidRPr="00976578">
        <w:rPr>
          <w:rFonts w:ascii="GHEA Grapalat" w:hAnsi="GHEA Grapalat" w:cs="Sylfaen"/>
          <w:sz w:val="20"/>
          <w:lang w:val="af-ZA"/>
        </w:rPr>
        <w:t xml:space="preserve"> </w:t>
      </w:r>
      <w:r w:rsidRPr="00976578">
        <w:rPr>
          <w:rFonts w:ascii="GHEA Grapalat" w:hAnsi="GHEA Grapalat" w:cs="Sylfaen"/>
          <w:sz w:val="20"/>
          <w:lang w:val="hy-AM"/>
        </w:rPr>
        <w:t>մասնակիցը</w:t>
      </w:r>
      <w:r w:rsidRPr="00976578">
        <w:rPr>
          <w:rFonts w:ascii="GHEA Grapalat" w:hAnsi="GHEA Grapalat" w:cs="Sylfaen"/>
          <w:sz w:val="20"/>
          <w:lang w:val="af-ZA"/>
        </w:rPr>
        <w:t xml:space="preserve"> պ</w:t>
      </w:r>
      <w:r w:rsidRPr="00976578">
        <w:rPr>
          <w:rFonts w:ascii="GHEA Grapalat" w:hAnsi="GHEA Grapalat" w:cs="Sylfaen"/>
          <w:sz w:val="20"/>
          <w:lang w:val="hy-AM"/>
        </w:rPr>
        <w:t>ատվիրատուին</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lang w:val="hy-AM"/>
        </w:rPr>
        <w:t>ներկայացնում</w:t>
      </w:r>
      <w:r w:rsidRPr="00976578">
        <w:rPr>
          <w:rFonts w:ascii="GHEA Grapalat" w:hAnsi="GHEA Grapalat" w:cs="Sylfaen"/>
          <w:sz w:val="20"/>
          <w:lang w:val="af-ZA"/>
        </w:rPr>
        <w:t xml:space="preserve"> նաև </w:t>
      </w:r>
      <w:r w:rsidRPr="00976578">
        <w:rPr>
          <w:rFonts w:ascii="GHEA Grapalat" w:hAnsi="GHEA Grapalat" w:cs="Sylfaen"/>
          <w:sz w:val="20"/>
          <w:lang w:val="hy-AM"/>
        </w:rPr>
        <w:t>կանխավճարի</w:t>
      </w:r>
      <w:r w:rsidRPr="00976578">
        <w:rPr>
          <w:rFonts w:ascii="GHEA Grapalat" w:hAnsi="GHEA Grapalat" w:cs="Sylfaen"/>
          <w:sz w:val="20"/>
          <w:lang w:val="af-ZA"/>
        </w:rPr>
        <w:t xml:space="preserve"> </w:t>
      </w:r>
      <w:r w:rsidRPr="00976578">
        <w:rPr>
          <w:rFonts w:ascii="GHEA Grapalat" w:hAnsi="GHEA Grapalat" w:cs="Sylfaen"/>
          <w:sz w:val="20"/>
          <w:lang w:val="hy-AM"/>
        </w:rPr>
        <w:t>ապահովում</w:t>
      </w:r>
      <w:r w:rsidRPr="00976578">
        <w:rPr>
          <w:rFonts w:ascii="GHEA Grapalat" w:hAnsi="GHEA Grapalat" w:cs="Sylfaen"/>
          <w:sz w:val="20"/>
          <w:lang w:val="af-ZA"/>
        </w:rPr>
        <w:t xml:space="preserve">` </w:t>
      </w:r>
      <w:r w:rsidRPr="00976578">
        <w:rPr>
          <w:rFonts w:ascii="GHEA Grapalat" w:hAnsi="GHEA Grapalat" w:cs="Sylfaen"/>
          <w:sz w:val="20"/>
          <w:lang w:val="hy-AM"/>
        </w:rPr>
        <w:t>կանխավճարի</w:t>
      </w:r>
      <w:r w:rsidRPr="00976578">
        <w:rPr>
          <w:rFonts w:ascii="GHEA Grapalat" w:hAnsi="GHEA Grapalat" w:cs="Sylfaen"/>
          <w:sz w:val="20"/>
          <w:lang w:val="af-ZA"/>
        </w:rPr>
        <w:t xml:space="preserve"> </w:t>
      </w:r>
      <w:r w:rsidRPr="00976578">
        <w:rPr>
          <w:rFonts w:ascii="GHEA Grapalat" w:hAnsi="GHEA Grapalat" w:cs="Sylfaen"/>
          <w:sz w:val="20"/>
          <w:lang w:val="hy-AM"/>
        </w:rPr>
        <w:t>չափով</w:t>
      </w:r>
      <w:r w:rsidRPr="00976578">
        <w:rPr>
          <w:rFonts w:ascii="GHEA Grapalat" w:hAnsi="GHEA Grapalat" w:cs="Sylfaen"/>
          <w:sz w:val="20"/>
          <w:lang w:val="af-ZA"/>
        </w:rPr>
        <w:t xml:space="preserve">, բանկային </w:t>
      </w:r>
      <w:r w:rsidRPr="00976578">
        <w:rPr>
          <w:rFonts w:ascii="GHEA Grapalat" w:hAnsi="GHEA Grapalat" w:cs="Sylfaen"/>
          <w:sz w:val="20"/>
          <w:lang w:val="hy-AM"/>
        </w:rPr>
        <w:t>երաշխիքի</w:t>
      </w:r>
      <w:r w:rsidRPr="00976578">
        <w:rPr>
          <w:rFonts w:ascii="GHEA Grapalat" w:hAnsi="GHEA Grapalat" w:cs="Sylfaen"/>
          <w:sz w:val="20"/>
          <w:lang w:val="af-ZA"/>
        </w:rPr>
        <w:t xml:space="preserve"> </w:t>
      </w:r>
      <w:r w:rsidRPr="00976578">
        <w:rPr>
          <w:rFonts w:ascii="GHEA Grapalat" w:hAnsi="GHEA Grapalat" w:cs="Sylfaen"/>
          <w:sz w:val="20"/>
          <w:lang w:val="hy-AM"/>
        </w:rPr>
        <w:t>ձև</w:t>
      </w:r>
      <w:r w:rsidRPr="00976578">
        <w:rPr>
          <w:rFonts w:ascii="GHEA Grapalat" w:hAnsi="GHEA Grapalat" w:cs="Arial"/>
          <w:sz w:val="20"/>
          <w:lang w:val="hy-AM"/>
        </w:rPr>
        <w:t>ով (հավելված՝ 5</w:t>
      </w:r>
      <w:r w:rsidRPr="00976578">
        <w:rPr>
          <w:rFonts w:ascii="Cambria Math" w:hAnsi="Cambria Math" w:cs="Cambria Math"/>
          <w:sz w:val="20"/>
          <w:lang w:val="hy-AM"/>
        </w:rPr>
        <w:t>․</w:t>
      </w:r>
      <w:r w:rsidRPr="00976578">
        <w:rPr>
          <w:rFonts w:ascii="GHEA Grapalat" w:hAnsi="GHEA Grapalat" w:cs="Arial"/>
          <w:sz w:val="20"/>
          <w:lang w:val="hy-AM"/>
        </w:rPr>
        <w:t>2):</w:t>
      </w:r>
      <w:r w:rsidRPr="00976578">
        <w:rPr>
          <w:rFonts w:ascii="GHEA Grapalat" w:hAnsi="GHEA Grapalat" w:cs="Sylfaen"/>
          <w:i/>
          <w:sz w:val="20"/>
          <w:lang w:val="af-ZA"/>
        </w:rPr>
        <w:t xml:space="preserve"> </w:t>
      </w:r>
    </w:p>
    <w:p w14:paraId="3B9989FD" w14:textId="3617923C" w:rsidR="00172EBE" w:rsidRPr="00976578" w:rsidRDefault="00C74CCD"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14:paraId="0C4F7439" w14:textId="77777777" w:rsidR="00172EBE" w:rsidRPr="00976578" w:rsidRDefault="00172EBE" w:rsidP="00976578">
      <w:pPr>
        <w:spacing w:after="0"/>
        <w:jc w:val="center"/>
        <w:rPr>
          <w:rFonts w:ascii="GHEA Grapalat" w:hAnsi="GHEA Grapalat"/>
          <w:b/>
          <w:lang w:val="af-ZA"/>
        </w:rPr>
      </w:pPr>
    </w:p>
    <w:p w14:paraId="5F2A62DB" w14:textId="77777777" w:rsidR="00172EBE" w:rsidRPr="00976578" w:rsidRDefault="00172EBE" w:rsidP="00976578">
      <w:pPr>
        <w:spacing w:after="0"/>
        <w:jc w:val="center"/>
        <w:rPr>
          <w:rFonts w:ascii="GHEA Grapalat" w:hAnsi="GHEA Grapalat" w:cs="Arial"/>
          <w:b/>
          <w:sz w:val="20"/>
          <w:lang w:val="af-ZA"/>
        </w:rPr>
      </w:pPr>
      <w:r w:rsidRPr="00976578">
        <w:rPr>
          <w:rFonts w:ascii="GHEA Grapalat" w:hAnsi="GHEA Grapalat"/>
          <w:b/>
          <w:sz w:val="20"/>
          <w:lang w:val="af-ZA"/>
        </w:rPr>
        <w:t xml:space="preserve">11. </w:t>
      </w:r>
      <w:r w:rsidRPr="00976578">
        <w:rPr>
          <w:rFonts w:ascii="GHEA Grapalat" w:hAnsi="GHEA Grapalat" w:cs="Sylfaen"/>
          <w:b/>
          <w:sz w:val="20"/>
          <w:lang w:val="af-ZA"/>
        </w:rPr>
        <w:t>ԸՆԹԱՑԱԿԱՐԳԸ</w:t>
      </w:r>
      <w:r w:rsidRPr="00976578">
        <w:rPr>
          <w:rFonts w:ascii="GHEA Grapalat" w:hAnsi="GHEA Grapalat" w:cs="Arial"/>
          <w:b/>
          <w:sz w:val="20"/>
          <w:lang w:val="af-ZA"/>
        </w:rPr>
        <w:t xml:space="preserve"> </w:t>
      </w:r>
      <w:r w:rsidRPr="00976578">
        <w:rPr>
          <w:rFonts w:ascii="GHEA Grapalat" w:hAnsi="GHEA Grapalat" w:cs="Sylfaen"/>
          <w:b/>
          <w:sz w:val="20"/>
          <w:lang w:val="af-ZA"/>
        </w:rPr>
        <w:t>ՉԿԱՅԱՑԱԾ</w:t>
      </w:r>
      <w:r w:rsidRPr="00976578">
        <w:rPr>
          <w:rFonts w:ascii="GHEA Grapalat" w:hAnsi="GHEA Grapalat" w:cs="Arial"/>
          <w:b/>
          <w:sz w:val="20"/>
          <w:lang w:val="af-ZA"/>
        </w:rPr>
        <w:t xml:space="preserve"> </w:t>
      </w:r>
      <w:r w:rsidRPr="00976578">
        <w:rPr>
          <w:rFonts w:ascii="GHEA Grapalat" w:hAnsi="GHEA Grapalat" w:cs="Sylfaen"/>
          <w:b/>
          <w:sz w:val="20"/>
          <w:lang w:val="af-ZA"/>
        </w:rPr>
        <w:t>ՀԱՅՏԱՐԱՐԵԼԸ</w:t>
      </w:r>
    </w:p>
    <w:p w14:paraId="781F5594" w14:textId="77777777" w:rsidR="00172EBE" w:rsidRPr="00976578" w:rsidRDefault="00172EBE" w:rsidP="00976578">
      <w:pPr>
        <w:spacing w:after="0"/>
        <w:jc w:val="center"/>
        <w:rPr>
          <w:rFonts w:ascii="GHEA Grapalat" w:hAnsi="GHEA Grapalat"/>
          <w:b/>
          <w:sz w:val="20"/>
          <w:lang w:val="af-ZA"/>
        </w:rPr>
      </w:pPr>
    </w:p>
    <w:p w14:paraId="65230FCA" w14:textId="77777777" w:rsidR="00172EBE" w:rsidRPr="00976578" w:rsidRDefault="00172EBE" w:rsidP="00976578">
      <w:pPr>
        <w:spacing w:after="0"/>
        <w:ind w:firstLine="567"/>
        <w:jc w:val="both"/>
        <w:rPr>
          <w:rFonts w:ascii="GHEA Grapalat" w:hAnsi="GHEA Grapalat" w:cs="Sylfaen"/>
          <w:sz w:val="20"/>
          <w:lang w:val="af-ZA"/>
        </w:rPr>
      </w:pPr>
      <w:r w:rsidRPr="00976578">
        <w:rPr>
          <w:rFonts w:ascii="GHEA Grapalat" w:hAnsi="GHEA Grapalat"/>
          <w:sz w:val="20"/>
          <w:lang w:val="af-ZA"/>
        </w:rPr>
        <w:t>11.</w:t>
      </w:r>
      <w:r w:rsidRPr="00976578">
        <w:rPr>
          <w:rFonts w:ascii="GHEA Grapalat" w:hAnsi="GHEA Grapalat" w:cs="Sylfaen"/>
          <w:sz w:val="20"/>
          <w:lang w:val="af-ZA"/>
        </w:rPr>
        <w:t xml:space="preserve">1 </w:t>
      </w:r>
      <w:r w:rsidRPr="00976578">
        <w:rPr>
          <w:rFonts w:ascii="GHEA Grapalat" w:hAnsi="GHEA Grapalat" w:cs="Sylfaen"/>
          <w:sz w:val="20"/>
          <w:lang w:val="ru-RU"/>
        </w:rPr>
        <w:t>Օրենքի</w:t>
      </w:r>
      <w:r w:rsidRPr="00976578">
        <w:rPr>
          <w:rFonts w:ascii="GHEA Grapalat" w:hAnsi="GHEA Grapalat" w:cs="Sylfaen"/>
          <w:sz w:val="20"/>
          <w:lang w:val="af-ZA"/>
        </w:rPr>
        <w:t xml:space="preserve"> 37-</w:t>
      </w:r>
      <w:r w:rsidRPr="00976578">
        <w:rPr>
          <w:rFonts w:ascii="GHEA Grapalat" w:hAnsi="GHEA Grapalat" w:cs="Sylfaen"/>
          <w:sz w:val="20"/>
          <w:lang w:val="ru-RU"/>
        </w:rPr>
        <w:t>րդ</w:t>
      </w:r>
      <w:r w:rsidRPr="00976578">
        <w:rPr>
          <w:rFonts w:ascii="GHEA Grapalat" w:hAnsi="GHEA Grapalat" w:cs="Sylfaen"/>
          <w:sz w:val="20"/>
          <w:lang w:val="af-ZA"/>
        </w:rPr>
        <w:t xml:space="preserve"> </w:t>
      </w:r>
      <w:r w:rsidRPr="00976578">
        <w:rPr>
          <w:rFonts w:ascii="GHEA Grapalat" w:hAnsi="GHEA Grapalat" w:cs="Sylfaen"/>
          <w:sz w:val="20"/>
          <w:lang w:val="ru-RU"/>
        </w:rPr>
        <w:t>հոդվածի</w:t>
      </w:r>
      <w:r w:rsidRPr="00976578">
        <w:rPr>
          <w:rFonts w:ascii="GHEA Grapalat" w:hAnsi="GHEA Grapalat" w:cs="Sylfaen"/>
          <w:sz w:val="20"/>
          <w:lang w:val="af-ZA"/>
        </w:rPr>
        <w:t xml:space="preserve"> </w:t>
      </w:r>
      <w:r w:rsidRPr="00976578">
        <w:rPr>
          <w:rFonts w:ascii="GHEA Grapalat" w:hAnsi="GHEA Grapalat" w:cs="Sylfaen"/>
          <w:sz w:val="20"/>
          <w:lang w:val="ru-RU"/>
        </w:rPr>
        <w:t>համաձայն</w:t>
      </w:r>
      <w:r w:rsidRPr="00976578">
        <w:rPr>
          <w:rFonts w:ascii="GHEA Grapalat" w:hAnsi="GHEA Grapalat" w:cs="Sylfaen"/>
          <w:sz w:val="20"/>
          <w:lang w:val="af-ZA"/>
        </w:rPr>
        <w:t xml:space="preserve">` </w:t>
      </w:r>
      <w:r w:rsidRPr="00976578">
        <w:rPr>
          <w:rFonts w:ascii="GHEA Grapalat" w:hAnsi="GHEA Grapalat" w:cs="Sylfaen"/>
          <w:sz w:val="20"/>
          <w:lang w:val="ru-RU"/>
        </w:rPr>
        <w:t>հանձնաժողովը</w:t>
      </w:r>
      <w:r w:rsidRPr="00976578">
        <w:rPr>
          <w:rFonts w:ascii="GHEA Grapalat" w:hAnsi="GHEA Grapalat" w:cs="Sylfaen"/>
          <w:sz w:val="20"/>
          <w:lang w:val="af-ZA"/>
        </w:rPr>
        <w:t xml:space="preserve"> </w:t>
      </w:r>
      <w:r w:rsidRPr="00976578">
        <w:rPr>
          <w:rFonts w:ascii="GHEA Grapalat" w:hAnsi="GHEA Grapalat" w:cs="Sylfaen"/>
          <w:sz w:val="20"/>
          <w:lang w:val="ru-RU"/>
        </w:rPr>
        <w:t>սույն</w:t>
      </w:r>
      <w:r w:rsidRPr="00976578">
        <w:rPr>
          <w:rFonts w:ascii="GHEA Grapalat" w:hAnsi="GHEA Grapalat" w:cs="Sylfaen"/>
          <w:sz w:val="20"/>
          <w:lang w:val="af-ZA"/>
        </w:rPr>
        <w:t xml:space="preserve"> </w:t>
      </w:r>
      <w:r w:rsidRPr="00976578">
        <w:rPr>
          <w:rFonts w:ascii="GHEA Grapalat" w:hAnsi="GHEA Grapalat" w:cs="Sylfaen"/>
          <w:sz w:val="20"/>
          <w:lang w:val="ru-RU"/>
        </w:rPr>
        <w:t>ընթացակարգը</w:t>
      </w:r>
      <w:r w:rsidRPr="00976578">
        <w:rPr>
          <w:rFonts w:ascii="GHEA Grapalat" w:hAnsi="GHEA Grapalat" w:cs="Sylfaen"/>
          <w:sz w:val="20"/>
          <w:lang w:val="af-ZA"/>
        </w:rPr>
        <w:t xml:space="preserve"> </w:t>
      </w:r>
      <w:r w:rsidRPr="00976578">
        <w:rPr>
          <w:rFonts w:ascii="GHEA Grapalat" w:hAnsi="GHEA Grapalat" w:cs="Sylfaen"/>
          <w:sz w:val="20"/>
          <w:lang w:val="ru-RU"/>
        </w:rPr>
        <w:t>չկայացած</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հայտարարում</w:t>
      </w:r>
      <w:r w:rsidRPr="00976578">
        <w:rPr>
          <w:rFonts w:ascii="GHEA Grapalat" w:hAnsi="GHEA Grapalat" w:cs="Sylfaen"/>
          <w:sz w:val="20"/>
          <w:lang w:val="af-ZA"/>
        </w:rPr>
        <w:t xml:space="preserve">, </w:t>
      </w:r>
      <w:r w:rsidRPr="00976578">
        <w:rPr>
          <w:rFonts w:ascii="GHEA Grapalat" w:hAnsi="GHEA Grapalat" w:cs="Sylfaen"/>
          <w:sz w:val="20"/>
          <w:lang w:val="ru-RU"/>
        </w:rPr>
        <w:t>եթե</w:t>
      </w:r>
      <w:r w:rsidRPr="00976578">
        <w:rPr>
          <w:rFonts w:ascii="GHEA Grapalat" w:hAnsi="GHEA Grapalat" w:cs="Sylfaen"/>
          <w:sz w:val="20"/>
          <w:lang w:val="af-ZA"/>
        </w:rPr>
        <w:t>`</w:t>
      </w:r>
    </w:p>
    <w:p w14:paraId="0D21B07F" w14:textId="77777777" w:rsidR="00172EBE" w:rsidRPr="00976578" w:rsidRDefault="00172EBE"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1) </w:t>
      </w:r>
      <w:r w:rsidRPr="00976578">
        <w:rPr>
          <w:rFonts w:ascii="GHEA Grapalat" w:hAnsi="GHEA Grapalat" w:cs="Sylfaen"/>
          <w:sz w:val="20"/>
          <w:lang w:val="ru-RU"/>
        </w:rPr>
        <w:t>հայտերից</w:t>
      </w:r>
      <w:r w:rsidRPr="00976578">
        <w:rPr>
          <w:rFonts w:ascii="GHEA Grapalat" w:hAnsi="GHEA Grapalat" w:cs="Sylfaen"/>
          <w:sz w:val="20"/>
          <w:lang w:val="af-ZA"/>
        </w:rPr>
        <w:t xml:space="preserve"> </w:t>
      </w:r>
      <w:r w:rsidRPr="00976578">
        <w:rPr>
          <w:rFonts w:ascii="GHEA Grapalat" w:hAnsi="GHEA Grapalat" w:cs="Sylfaen"/>
          <w:sz w:val="20"/>
          <w:lang w:val="ru-RU"/>
        </w:rPr>
        <w:t>ոչ</w:t>
      </w:r>
      <w:r w:rsidRPr="00976578">
        <w:rPr>
          <w:rFonts w:ascii="GHEA Grapalat" w:hAnsi="GHEA Grapalat" w:cs="Sylfaen"/>
          <w:sz w:val="20"/>
          <w:lang w:val="af-ZA"/>
        </w:rPr>
        <w:t xml:space="preserve"> </w:t>
      </w:r>
      <w:r w:rsidRPr="00976578">
        <w:rPr>
          <w:rFonts w:ascii="GHEA Grapalat" w:hAnsi="GHEA Grapalat" w:cs="Sylfaen"/>
          <w:sz w:val="20"/>
          <w:lang w:val="ru-RU"/>
        </w:rPr>
        <w:t>մեկը</w:t>
      </w:r>
      <w:r w:rsidRPr="00976578">
        <w:rPr>
          <w:rFonts w:ascii="GHEA Grapalat" w:hAnsi="GHEA Grapalat" w:cs="Sylfaen"/>
          <w:sz w:val="20"/>
          <w:lang w:val="af-ZA"/>
        </w:rPr>
        <w:t xml:space="preserve"> </w:t>
      </w:r>
      <w:r w:rsidRPr="00976578">
        <w:rPr>
          <w:rFonts w:ascii="GHEA Grapalat" w:hAnsi="GHEA Grapalat" w:cs="Sylfaen"/>
          <w:sz w:val="20"/>
          <w:lang w:val="ru-RU"/>
        </w:rPr>
        <w:t>չի</w:t>
      </w:r>
      <w:r w:rsidRPr="00976578">
        <w:rPr>
          <w:rFonts w:ascii="GHEA Grapalat" w:hAnsi="GHEA Grapalat" w:cs="Sylfaen"/>
          <w:sz w:val="20"/>
          <w:lang w:val="af-ZA"/>
        </w:rPr>
        <w:t xml:space="preserve"> </w:t>
      </w:r>
      <w:r w:rsidRPr="00976578">
        <w:rPr>
          <w:rFonts w:ascii="GHEA Grapalat" w:hAnsi="GHEA Grapalat" w:cs="Sylfaen"/>
          <w:sz w:val="20"/>
          <w:lang w:val="ru-RU"/>
        </w:rPr>
        <w:t>համապատասխանում</w:t>
      </w:r>
      <w:r w:rsidRPr="00976578">
        <w:rPr>
          <w:rFonts w:ascii="GHEA Grapalat" w:hAnsi="GHEA Grapalat" w:cs="Sylfaen"/>
          <w:sz w:val="20"/>
          <w:lang w:val="af-ZA"/>
        </w:rPr>
        <w:t xml:space="preserve"> </w:t>
      </w:r>
      <w:r w:rsidRPr="00976578">
        <w:rPr>
          <w:rFonts w:ascii="GHEA Grapalat" w:hAnsi="GHEA Grapalat" w:cs="Sylfaen"/>
          <w:sz w:val="20"/>
          <w:lang w:val="ru-RU"/>
        </w:rPr>
        <w:t>հրավերի</w:t>
      </w:r>
      <w:r w:rsidRPr="00976578">
        <w:rPr>
          <w:rFonts w:ascii="GHEA Grapalat" w:hAnsi="GHEA Grapalat" w:cs="Sylfaen"/>
          <w:sz w:val="20"/>
          <w:lang w:val="af-ZA"/>
        </w:rPr>
        <w:t xml:space="preserve"> </w:t>
      </w:r>
      <w:r w:rsidRPr="00976578">
        <w:rPr>
          <w:rFonts w:ascii="GHEA Grapalat" w:hAnsi="GHEA Grapalat" w:cs="Sylfaen"/>
          <w:sz w:val="20"/>
          <w:lang w:val="ru-RU"/>
        </w:rPr>
        <w:t>պայմաններին</w:t>
      </w:r>
      <w:r w:rsidRPr="00976578">
        <w:rPr>
          <w:rFonts w:ascii="GHEA Grapalat" w:hAnsi="GHEA Grapalat" w:cs="Sylfaen"/>
          <w:sz w:val="20"/>
          <w:lang w:val="af-ZA"/>
        </w:rPr>
        <w:t>.</w:t>
      </w:r>
    </w:p>
    <w:p w14:paraId="607CB221" w14:textId="77777777" w:rsidR="00172EBE" w:rsidRPr="00976578" w:rsidRDefault="00172EBE" w:rsidP="00976578">
      <w:pPr>
        <w:spacing w:after="0"/>
        <w:ind w:firstLine="567"/>
        <w:jc w:val="both"/>
        <w:rPr>
          <w:rFonts w:ascii="GHEA Grapalat" w:hAnsi="GHEA Grapalat" w:cs="Sylfaen"/>
          <w:sz w:val="20"/>
          <w:lang w:val="hy-AM"/>
        </w:rPr>
      </w:pPr>
      <w:r w:rsidRPr="00976578">
        <w:rPr>
          <w:rFonts w:ascii="GHEA Grapalat" w:hAnsi="GHEA Grapalat" w:cs="Sylfaen"/>
          <w:sz w:val="20"/>
          <w:lang w:val="af-ZA"/>
        </w:rPr>
        <w:t xml:space="preserve">2) </w:t>
      </w:r>
      <w:r w:rsidRPr="00976578">
        <w:rPr>
          <w:rFonts w:ascii="GHEA Grapalat" w:hAnsi="GHEA Grapalat" w:cs="Sylfaen"/>
          <w:sz w:val="20"/>
          <w:lang w:val="ru-RU"/>
        </w:rPr>
        <w:t>դադարում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գոյություն</w:t>
      </w:r>
      <w:r w:rsidRPr="00976578">
        <w:rPr>
          <w:rFonts w:ascii="GHEA Grapalat" w:hAnsi="GHEA Grapalat" w:cs="Sylfaen"/>
          <w:sz w:val="20"/>
          <w:lang w:val="af-ZA"/>
        </w:rPr>
        <w:t xml:space="preserve"> </w:t>
      </w:r>
      <w:r w:rsidRPr="00976578">
        <w:rPr>
          <w:rFonts w:ascii="GHEA Grapalat" w:hAnsi="GHEA Grapalat" w:cs="Sylfaen"/>
          <w:sz w:val="20"/>
          <w:lang w:val="ru-RU"/>
        </w:rPr>
        <w:t>ունենալ</w:t>
      </w:r>
      <w:r w:rsidRPr="00976578">
        <w:rPr>
          <w:rFonts w:ascii="GHEA Grapalat" w:hAnsi="GHEA Grapalat" w:cs="Sylfaen"/>
          <w:sz w:val="20"/>
          <w:lang w:val="af-ZA"/>
        </w:rPr>
        <w:t xml:space="preserve"> </w:t>
      </w:r>
      <w:r w:rsidRPr="00976578">
        <w:rPr>
          <w:rFonts w:ascii="GHEA Grapalat" w:hAnsi="GHEA Grapalat" w:cs="Sylfaen"/>
          <w:sz w:val="20"/>
          <w:lang w:val="ru-RU"/>
        </w:rPr>
        <w:t>գնման</w:t>
      </w:r>
      <w:r w:rsidRPr="00976578">
        <w:rPr>
          <w:rFonts w:ascii="GHEA Grapalat" w:hAnsi="GHEA Grapalat" w:cs="Sylfaen"/>
          <w:sz w:val="20"/>
          <w:lang w:val="af-ZA"/>
        </w:rPr>
        <w:t xml:space="preserve"> </w:t>
      </w:r>
      <w:r w:rsidRPr="00976578">
        <w:rPr>
          <w:rFonts w:ascii="GHEA Grapalat" w:hAnsi="GHEA Grapalat" w:cs="Sylfaen"/>
          <w:sz w:val="20"/>
          <w:lang w:val="ru-RU"/>
        </w:rPr>
        <w:t>պահանջը</w:t>
      </w:r>
      <w:r w:rsidRPr="00976578">
        <w:rPr>
          <w:rFonts w:ascii="GHEA Grapalat" w:hAnsi="GHEA Grapalat" w:cs="Sylfaen"/>
          <w:sz w:val="20"/>
          <w:lang w:val="hy-AM"/>
        </w:rPr>
        <w:t>: Ընդ որում պ</w:t>
      </w:r>
      <w:r w:rsidRPr="00976578">
        <w:rPr>
          <w:rFonts w:ascii="GHEA Grapalat" w:hAnsi="GHEA Grapalat" w:cs="Sylfaen"/>
          <w:sz w:val="20"/>
          <w:lang w:val="ru-RU"/>
        </w:rPr>
        <w:t>ետության</w:t>
      </w:r>
      <w:r w:rsidRPr="00976578">
        <w:rPr>
          <w:rFonts w:ascii="GHEA Grapalat" w:hAnsi="GHEA Grapalat" w:cs="Sylfaen"/>
          <w:sz w:val="20"/>
          <w:lang w:val="af-ZA"/>
        </w:rPr>
        <w:t xml:space="preserve"> </w:t>
      </w:r>
      <w:r w:rsidRPr="00976578">
        <w:rPr>
          <w:rFonts w:ascii="GHEA Grapalat" w:hAnsi="GHEA Grapalat" w:cs="Sylfaen"/>
          <w:sz w:val="20"/>
          <w:lang w:val="ru-RU"/>
        </w:rPr>
        <w:t>կամ</w:t>
      </w:r>
      <w:r w:rsidRPr="00976578">
        <w:rPr>
          <w:rFonts w:ascii="GHEA Grapalat" w:hAnsi="GHEA Grapalat" w:cs="Sylfaen"/>
          <w:sz w:val="20"/>
          <w:lang w:val="af-ZA"/>
        </w:rPr>
        <w:t xml:space="preserve"> </w:t>
      </w:r>
      <w:r w:rsidRPr="00976578">
        <w:rPr>
          <w:rFonts w:ascii="GHEA Grapalat" w:hAnsi="GHEA Grapalat" w:cs="Sylfaen"/>
          <w:sz w:val="20"/>
          <w:lang w:val="ru-RU"/>
        </w:rPr>
        <w:t>համայնքների</w:t>
      </w:r>
      <w:r w:rsidRPr="00976578">
        <w:rPr>
          <w:rFonts w:ascii="GHEA Grapalat" w:hAnsi="GHEA Grapalat" w:cs="Sylfaen"/>
          <w:sz w:val="20"/>
          <w:lang w:val="af-ZA"/>
        </w:rPr>
        <w:t xml:space="preserve"> </w:t>
      </w:r>
      <w:r w:rsidRPr="00976578">
        <w:rPr>
          <w:rFonts w:ascii="GHEA Grapalat" w:hAnsi="GHEA Grapalat" w:cs="Sylfaen"/>
          <w:sz w:val="20"/>
          <w:lang w:val="ru-RU"/>
        </w:rPr>
        <w:t>կարիքների</w:t>
      </w:r>
      <w:r w:rsidRPr="00976578">
        <w:rPr>
          <w:rFonts w:ascii="GHEA Grapalat" w:hAnsi="GHEA Grapalat" w:cs="Sylfaen"/>
          <w:sz w:val="20"/>
          <w:lang w:val="af-ZA"/>
        </w:rPr>
        <w:t xml:space="preserve"> </w:t>
      </w:r>
      <w:r w:rsidRPr="00976578">
        <w:rPr>
          <w:rFonts w:ascii="GHEA Grapalat" w:hAnsi="GHEA Grapalat" w:cs="Sylfaen"/>
          <w:sz w:val="20"/>
          <w:lang w:val="ru-RU"/>
        </w:rPr>
        <w:t>համար</w:t>
      </w:r>
      <w:r w:rsidRPr="00976578">
        <w:rPr>
          <w:rFonts w:ascii="GHEA Grapalat" w:hAnsi="GHEA Grapalat" w:cs="Sylfaen"/>
          <w:sz w:val="20"/>
          <w:lang w:val="af-ZA"/>
        </w:rPr>
        <w:t xml:space="preserve"> </w:t>
      </w:r>
      <w:r w:rsidRPr="00976578">
        <w:rPr>
          <w:rFonts w:ascii="GHEA Grapalat" w:hAnsi="GHEA Grapalat" w:cs="Sylfaen"/>
          <w:sz w:val="20"/>
          <w:lang w:val="ru-RU"/>
        </w:rPr>
        <w:t>կազմակերպված</w:t>
      </w:r>
      <w:r w:rsidRPr="00976578">
        <w:rPr>
          <w:rFonts w:ascii="GHEA Grapalat" w:hAnsi="GHEA Grapalat" w:cs="Sylfaen"/>
          <w:sz w:val="20"/>
          <w:lang w:val="af-ZA"/>
        </w:rPr>
        <w:t xml:space="preserve"> </w:t>
      </w:r>
      <w:r w:rsidRPr="00976578">
        <w:rPr>
          <w:rFonts w:ascii="GHEA Grapalat" w:hAnsi="GHEA Grapalat" w:cs="Sylfaen"/>
          <w:sz w:val="20"/>
          <w:lang w:val="ru-RU"/>
        </w:rPr>
        <w:t>գնման</w:t>
      </w:r>
      <w:r w:rsidRPr="00976578">
        <w:rPr>
          <w:rFonts w:ascii="GHEA Grapalat" w:hAnsi="GHEA Grapalat" w:cs="Sylfaen"/>
          <w:sz w:val="20"/>
          <w:lang w:val="af-ZA"/>
        </w:rPr>
        <w:t xml:space="preserve"> </w:t>
      </w:r>
      <w:r w:rsidRPr="00976578">
        <w:rPr>
          <w:rFonts w:ascii="GHEA Grapalat" w:hAnsi="GHEA Grapalat" w:cs="Sylfaen"/>
          <w:sz w:val="20"/>
          <w:lang w:val="ru-RU"/>
        </w:rPr>
        <w:t>ընթացակարգը</w:t>
      </w:r>
      <w:r w:rsidRPr="00976578">
        <w:rPr>
          <w:rFonts w:ascii="GHEA Grapalat" w:hAnsi="GHEA Grapalat" w:cs="Sylfaen"/>
          <w:sz w:val="20"/>
          <w:lang w:val="af-ZA"/>
        </w:rPr>
        <w:t xml:space="preserve"> </w:t>
      </w:r>
      <w:r w:rsidRPr="00976578">
        <w:rPr>
          <w:rFonts w:ascii="GHEA Grapalat" w:hAnsi="GHEA Grapalat" w:cs="Sylfaen"/>
          <w:sz w:val="20"/>
          <w:lang w:val="ru-RU"/>
        </w:rPr>
        <w:t>կարող</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ամբողջությամբ</w:t>
      </w:r>
      <w:r w:rsidRPr="00976578">
        <w:rPr>
          <w:rFonts w:ascii="GHEA Grapalat" w:hAnsi="GHEA Grapalat" w:cs="Sylfaen"/>
          <w:sz w:val="20"/>
          <w:lang w:val="af-ZA"/>
        </w:rPr>
        <w:t xml:space="preserve"> </w:t>
      </w:r>
      <w:r w:rsidRPr="00976578">
        <w:rPr>
          <w:rFonts w:ascii="GHEA Grapalat" w:hAnsi="GHEA Grapalat" w:cs="Sylfaen"/>
          <w:sz w:val="20"/>
          <w:lang w:val="ru-RU"/>
        </w:rPr>
        <w:t>կամ</w:t>
      </w:r>
      <w:r w:rsidRPr="00976578">
        <w:rPr>
          <w:rFonts w:ascii="GHEA Grapalat" w:hAnsi="GHEA Grapalat" w:cs="Sylfaen"/>
          <w:sz w:val="20"/>
          <w:lang w:val="af-ZA"/>
        </w:rPr>
        <w:t xml:space="preserve"> </w:t>
      </w:r>
      <w:r w:rsidRPr="00976578">
        <w:rPr>
          <w:rFonts w:ascii="GHEA Grapalat" w:hAnsi="GHEA Grapalat" w:cs="Sylfaen"/>
          <w:sz w:val="20"/>
          <w:lang w:val="ru-RU"/>
        </w:rPr>
        <w:t>մասնակի</w:t>
      </w:r>
      <w:r w:rsidRPr="00976578">
        <w:rPr>
          <w:rFonts w:ascii="GHEA Grapalat" w:hAnsi="GHEA Grapalat" w:cs="Sylfaen"/>
          <w:sz w:val="20"/>
          <w:lang w:val="af-ZA"/>
        </w:rPr>
        <w:t xml:space="preserve"> </w:t>
      </w:r>
      <w:r w:rsidRPr="00976578">
        <w:rPr>
          <w:rFonts w:ascii="GHEA Grapalat" w:hAnsi="GHEA Grapalat" w:cs="Sylfaen"/>
          <w:sz w:val="20"/>
          <w:lang w:val="ru-RU"/>
        </w:rPr>
        <w:t>չկայացած</w:t>
      </w:r>
      <w:r w:rsidRPr="00976578">
        <w:rPr>
          <w:rFonts w:ascii="GHEA Grapalat" w:hAnsi="GHEA Grapalat" w:cs="Sylfaen"/>
          <w:sz w:val="20"/>
          <w:lang w:val="af-ZA"/>
        </w:rPr>
        <w:t xml:space="preserve"> </w:t>
      </w:r>
      <w:r w:rsidRPr="00976578">
        <w:rPr>
          <w:rFonts w:ascii="GHEA Grapalat" w:hAnsi="GHEA Grapalat" w:cs="Sylfaen"/>
          <w:sz w:val="20"/>
          <w:lang w:val="ru-RU"/>
        </w:rPr>
        <w:t>հայտարարվել</w:t>
      </w:r>
      <w:r w:rsidRPr="00976578">
        <w:rPr>
          <w:rFonts w:ascii="GHEA Grapalat" w:hAnsi="GHEA Grapalat" w:cs="Sylfaen"/>
          <w:sz w:val="20"/>
          <w:lang w:val="af-ZA"/>
        </w:rPr>
        <w:t xml:space="preserve"> </w:t>
      </w:r>
      <w:r w:rsidRPr="00976578">
        <w:rPr>
          <w:rFonts w:ascii="GHEA Grapalat" w:hAnsi="GHEA Grapalat" w:cs="Sylfaen"/>
          <w:sz w:val="20"/>
          <w:lang w:val="ru-RU"/>
        </w:rPr>
        <w:t>համապատասխանաբար</w:t>
      </w:r>
      <w:r w:rsidRPr="00976578">
        <w:rPr>
          <w:rFonts w:ascii="GHEA Grapalat" w:hAnsi="GHEA Grapalat" w:cs="Sylfaen"/>
          <w:sz w:val="20"/>
          <w:lang w:val="af-ZA"/>
        </w:rPr>
        <w:t xml:space="preserve"> </w:t>
      </w:r>
      <w:r w:rsidRPr="00976578">
        <w:rPr>
          <w:rFonts w:ascii="GHEA Grapalat" w:hAnsi="GHEA Grapalat" w:cs="Sylfaen"/>
          <w:sz w:val="20"/>
          <w:lang w:val="ru-RU"/>
        </w:rPr>
        <w:t>Հայաստանի</w:t>
      </w:r>
      <w:r w:rsidRPr="00976578">
        <w:rPr>
          <w:rFonts w:ascii="GHEA Grapalat" w:hAnsi="GHEA Grapalat" w:cs="Sylfaen"/>
          <w:sz w:val="20"/>
          <w:lang w:val="af-ZA"/>
        </w:rPr>
        <w:t xml:space="preserve"> </w:t>
      </w:r>
      <w:r w:rsidRPr="00976578">
        <w:rPr>
          <w:rFonts w:ascii="GHEA Grapalat" w:hAnsi="GHEA Grapalat" w:cs="Sylfaen"/>
          <w:sz w:val="20"/>
          <w:lang w:val="ru-RU"/>
        </w:rPr>
        <w:t>Հանրապետության</w:t>
      </w:r>
      <w:r w:rsidRPr="00976578">
        <w:rPr>
          <w:rFonts w:ascii="GHEA Grapalat" w:hAnsi="GHEA Grapalat" w:cs="Sylfaen"/>
          <w:sz w:val="20"/>
          <w:lang w:val="af-ZA"/>
        </w:rPr>
        <w:t xml:space="preserve"> </w:t>
      </w:r>
      <w:r w:rsidRPr="00976578">
        <w:rPr>
          <w:rFonts w:ascii="GHEA Grapalat" w:hAnsi="GHEA Grapalat" w:cs="Sylfaen"/>
          <w:sz w:val="20"/>
          <w:lang w:val="ru-RU"/>
        </w:rPr>
        <w:t>կառավարության</w:t>
      </w:r>
      <w:r w:rsidRPr="00976578">
        <w:rPr>
          <w:rFonts w:ascii="GHEA Grapalat" w:hAnsi="GHEA Grapalat" w:cs="Sylfaen"/>
          <w:sz w:val="20"/>
          <w:lang w:val="af-ZA"/>
        </w:rPr>
        <w:t xml:space="preserve"> </w:t>
      </w:r>
      <w:r w:rsidRPr="00976578">
        <w:rPr>
          <w:rFonts w:ascii="GHEA Grapalat" w:hAnsi="GHEA Grapalat" w:cs="Sylfaen"/>
          <w:sz w:val="20"/>
          <w:lang w:val="ru-RU"/>
        </w:rPr>
        <w:t>կամ</w:t>
      </w:r>
      <w:r w:rsidRPr="00976578">
        <w:rPr>
          <w:rFonts w:ascii="GHEA Grapalat" w:hAnsi="GHEA Grapalat" w:cs="Sylfaen"/>
          <w:sz w:val="20"/>
          <w:lang w:val="af-ZA"/>
        </w:rPr>
        <w:t xml:space="preserve"> </w:t>
      </w:r>
      <w:r w:rsidRPr="00976578">
        <w:rPr>
          <w:rFonts w:ascii="GHEA Grapalat" w:hAnsi="GHEA Grapalat" w:cs="Sylfaen"/>
          <w:sz w:val="20"/>
          <w:lang w:val="ru-RU"/>
        </w:rPr>
        <w:t>համայնքի</w:t>
      </w:r>
      <w:r w:rsidRPr="00976578">
        <w:rPr>
          <w:rFonts w:ascii="GHEA Grapalat" w:hAnsi="GHEA Grapalat" w:cs="Sylfaen"/>
          <w:sz w:val="20"/>
          <w:lang w:val="af-ZA"/>
        </w:rPr>
        <w:t xml:space="preserve"> </w:t>
      </w:r>
      <w:r w:rsidRPr="00976578">
        <w:rPr>
          <w:rFonts w:ascii="GHEA Grapalat" w:hAnsi="GHEA Grapalat" w:cs="Sylfaen"/>
          <w:sz w:val="20"/>
          <w:lang w:val="ru-RU"/>
        </w:rPr>
        <w:t>ավագանու</w:t>
      </w:r>
      <w:r w:rsidRPr="00976578">
        <w:rPr>
          <w:rFonts w:ascii="GHEA Grapalat" w:hAnsi="GHEA Grapalat" w:cs="Sylfaen"/>
          <w:sz w:val="20"/>
          <w:lang w:val="af-ZA"/>
        </w:rPr>
        <w:t xml:space="preserve">, </w:t>
      </w:r>
      <w:r w:rsidRPr="00976578">
        <w:rPr>
          <w:rFonts w:ascii="GHEA Grapalat" w:hAnsi="GHEA Grapalat" w:cs="Sylfaen"/>
          <w:sz w:val="20"/>
          <w:lang w:val="ru-RU"/>
        </w:rPr>
        <w:t>այլ</w:t>
      </w:r>
      <w:r w:rsidRPr="00976578">
        <w:rPr>
          <w:rFonts w:ascii="GHEA Grapalat" w:hAnsi="GHEA Grapalat" w:cs="Sylfaen"/>
          <w:sz w:val="20"/>
          <w:lang w:val="af-ZA"/>
        </w:rPr>
        <w:t xml:space="preserve"> </w:t>
      </w:r>
      <w:r w:rsidRPr="00976578">
        <w:rPr>
          <w:rFonts w:ascii="GHEA Grapalat" w:hAnsi="GHEA Grapalat" w:cs="Sylfaen"/>
          <w:sz w:val="20"/>
          <w:lang w:val="ru-RU"/>
        </w:rPr>
        <w:t>պատվիրատուների</w:t>
      </w:r>
      <w:r w:rsidRPr="00976578">
        <w:rPr>
          <w:rFonts w:ascii="GHEA Grapalat" w:hAnsi="GHEA Grapalat" w:cs="Sylfaen"/>
          <w:sz w:val="20"/>
          <w:lang w:val="af-ZA"/>
        </w:rPr>
        <w:t xml:space="preserve"> </w:t>
      </w:r>
      <w:r w:rsidRPr="00976578">
        <w:rPr>
          <w:rFonts w:ascii="GHEA Grapalat" w:hAnsi="GHEA Grapalat" w:cs="Sylfaen"/>
          <w:sz w:val="20"/>
          <w:lang w:val="ru-RU"/>
        </w:rPr>
        <w:t>դեպքում</w:t>
      </w:r>
      <w:r w:rsidRPr="00976578">
        <w:rPr>
          <w:rFonts w:ascii="GHEA Grapalat" w:hAnsi="GHEA Grapalat" w:cs="Sylfaen"/>
          <w:sz w:val="20"/>
          <w:lang w:val="af-ZA"/>
        </w:rPr>
        <w:t xml:space="preserve">` </w:t>
      </w:r>
      <w:r w:rsidRPr="00976578">
        <w:rPr>
          <w:rFonts w:ascii="GHEA Grapalat" w:hAnsi="GHEA Grapalat" w:cs="Sylfaen"/>
          <w:sz w:val="20"/>
          <w:lang w:val="ru-RU"/>
        </w:rPr>
        <w:t>ընդհանուր</w:t>
      </w:r>
      <w:r w:rsidRPr="00976578">
        <w:rPr>
          <w:rFonts w:ascii="GHEA Grapalat" w:hAnsi="GHEA Grapalat" w:cs="Sylfaen"/>
          <w:sz w:val="20"/>
          <w:lang w:val="af-ZA"/>
        </w:rPr>
        <w:t xml:space="preserve"> </w:t>
      </w:r>
      <w:r w:rsidRPr="00976578">
        <w:rPr>
          <w:rFonts w:ascii="GHEA Grapalat" w:hAnsi="GHEA Grapalat" w:cs="Sylfaen"/>
          <w:sz w:val="20"/>
          <w:lang w:val="ru-RU"/>
        </w:rPr>
        <w:t>կառավարումն</w:t>
      </w:r>
      <w:r w:rsidRPr="00976578">
        <w:rPr>
          <w:rFonts w:ascii="GHEA Grapalat" w:hAnsi="GHEA Grapalat" w:cs="Sylfaen"/>
          <w:sz w:val="20"/>
          <w:lang w:val="af-ZA"/>
        </w:rPr>
        <w:t xml:space="preserve"> </w:t>
      </w:r>
      <w:r w:rsidRPr="00976578">
        <w:rPr>
          <w:rFonts w:ascii="GHEA Grapalat" w:hAnsi="GHEA Grapalat" w:cs="Sylfaen"/>
          <w:sz w:val="20"/>
          <w:lang w:val="ru-RU"/>
        </w:rPr>
        <w:t>իրականացնող</w:t>
      </w:r>
      <w:r w:rsidRPr="00976578">
        <w:rPr>
          <w:rFonts w:ascii="GHEA Grapalat" w:hAnsi="GHEA Grapalat" w:cs="Sylfaen"/>
          <w:sz w:val="20"/>
          <w:lang w:val="af-ZA"/>
        </w:rPr>
        <w:t xml:space="preserve"> </w:t>
      </w:r>
      <w:r w:rsidRPr="00976578">
        <w:rPr>
          <w:rFonts w:ascii="GHEA Grapalat" w:hAnsi="GHEA Grapalat" w:cs="Sylfaen"/>
          <w:sz w:val="20"/>
          <w:lang w:val="ru-RU"/>
        </w:rPr>
        <w:t>լիազորված</w:t>
      </w:r>
      <w:r w:rsidRPr="00976578">
        <w:rPr>
          <w:rFonts w:ascii="GHEA Grapalat" w:hAnsi="GHEA Grapalat" w:cs="Sylfaen"/>
          <w:sz w:val="20"/>
          <w:lang w:val="af-ZA"/>
        </w:rPr>
        <w:t xml:space="preserve"> </w:t>
      </w:r>
      <w:r w:rsidRPr="00976578">
        <w:rPr>
          <w:rFonts w:ascii="GHEA Grapalat" w:hAnsi="GHEA Grapalat" w:cs="Sylfaen"/>
          <w:sz w:val="20"/>
          <w:lang w:val="ru-RU"/>
        </w:rPr>
        <w:t>մարմնի</w:t>
      </w:r>
      <w:r w:rsidRPr="00976578">
        <w:rPr>
          <w:rFonts w:ascii="GHEA Grapalat" w:hAnsi="GHEA Grapalat" w:cs="Sylfaen"/>
          <w:sz w:val="20"/>
          <w:lang w:val="af-ZA"/>
        </w:rPr>
        <w:t xml:space="preserve"> </w:t>
      </w:r>
      <w:r w:rsidRPr="00976578">
        <w:rPr>
          <w:rFonts w:ascii="GHEA Grapalat" w:hAnsi="GHEA Grapalat" w:cs="Sylfaen"/>
          <w:sz w:val="20"/>
          <w:lang w:val="ru-RU"/>
        </w:rPr>
        <w:t>ղեկավարի</w:t>
      </w:r>
      <w:r w:rsidRPr="00976578">
        <w:rPr>
          <w:rFonts w:ascii="GHEA Grapalat" w:hAnsi="GHEA Grapalat" w:cs="Sylfaen"/>
          <w:sz w:val="20"/>
          <w:lang w:val="af-ZA"/>
        </w:rPr>
        <w:t xml:space="preserve">, </w:t>
      </w:r>
      <w:r w:rsidRPr="00976578">
        <w:rPr>
          <w:rFonts w:ascii="GHEA Grapalat" w:hAnsi="GHEA Grapalat" w:cs="Sylfaen"/>
          <w:sz w:val="20"/>
        </w:rPr>
        <w:t>իսկ</w:t>
      </w:r>
      <w:r w:rsidRPr="00976578">
        <w:rPr>
          <w:rFonts w:ascii="GHEA Grapalat" w:hAnsi="GHEA Grapalat" w:cs="Sylfaen"/>
          <w:sz w:val="20"/>
          <w:lang w:val="af-ZA"/>
        </w:rPr>
        <w:t xml:space="preserve"> </w:t>
      </w:r>
      <w:r w:rsidRPr="00976578">
        <w:rPr>
          <w:rFonts w:ascii="GHEA Grapalat" w:hAnsi="GHEA Grapalat" w:cs="Sylfaen"/>
          <w:sz w:val="20"/>
        </w:rPr>
        <w:t>հիմնադրամների</w:t>
      </w:r>
      <w:r w:rsidRPr="00976578">
        <w:rPr>
          <w:rFonts w:ascii="GHEA Grapalat" w:hAnsi="GHEA Grapalat" w:cs="Sylfaen"/>
          <w:sz w:val="20"/>
          <w:lang w:val="af-ZA"/>
        </w:rPr>
        <w:t xml:space="preserve"> </w:t>
      </w:r>
      <w:r w:rsidRPr="00976578">
        <w:rPr>
          <w:rFonts w:ascii="GHEA Grapalat" w:hAnsi="GHEA Grapalat" w:cs="Sylfaen"/>
          <w:sz w:val="20"/>
        </w:rPr>
        <w:t>դեպքում</w:t>
      </w:r>
      <w:r w:rsidRPr="00976578">
        <w:rPr>
          <w:rFonts w:ascii="GHEA Grapalat" w:hAnsi="GHEA Grapalat" w:cs="Sylfaen"/>
          <w:sz w:val="20"/>
          <w:lang w:val="af-ZA"/>
        </w:rPr>
        <w:t xml:space="preserve"> </w:t>
      </w:r>
      <w:r w:rsidRPr="00976578">
        <w:rPr>
          <w:rFonts w:ascii="GHEA Grapalat" w:hAnsi="GHEA Grapalat" w:cs="Sylfaen"/>
          <w:sz w:val="20"/>
        </w:rPr>
        <w:t>հոգաբարձուների</w:t>
      </w:r>
      <w:r w:rsidRPr="00976578">
        <w:rPr>
          <w:rFonts w:ascii="GHEA Grapalat" w:hAnsi="GHEA Grapalat" w:cs="Sylfaen"/>
          <w:sz w:val="20"/>
          <w:lang w:val="af-ZA"/>
        </w:rPr>
        <w:t xml:space="preserve"> </w:t>
      </w:r>
      <w:r w:rsidRPr="00976578">
        <w:rPr>
          <w:rFonts w:ascii="GHEA Grapalat" w:hAnsi="GHEA Grapalat" w:cs="Sylfaen"/>
          <w:sz w:val="20"/>
        </w:rPr>
        <w:t>խորհրդի</w:t>
      </w:r>
      <w:r w:rsidRPr="00976578">
        <w:rPr>
          <w:rFonts w:ascii="GHEA Grapalat" w:hAnsi="GHEA Grapalat" w:cs="Sylfaen"/>
          <w:sz w:val="20"/>
          <w:lang w:val="af-ZA"/>
        </w:rPr>
        <w:t xml:space="preserve"> </w:t>
      </w:r>
      <w:r w:rsidRPr="00976578">
        <w:rPr>
          <w:rFonts w:ascii="GHEA Grapalat" w:hAnsi="GHEA Grapalat" w:cs="Sylfaen"/>
          <w:sz w:val="20"/>
        </w:rPr>
        <w:t>որոշման</w:t>
      </w:r>
      <w:r w:rsidRPr="00976578">
        <w:rPr>
          <w:rFonts w:ascii="GHEA Grapalat" w:hAnsi="GHEA Grapalat" w:cs="Sylfaen"/>
          <w:sz w:val="20"/>
          <w:lang w:val="af-ZA"/>
        </w:rPr>
        <w:t xml:space="preserve"> </w:t>
      </w:r>
      <w:r w:rsidRPr="00976578">
        <w:rPr>
          <w:rFonts w:ascii="GHEA Grapalat" w:hAnsi="GHEA Grapalat" w:cs="Sylfaen"/>
          <w:sz w:val="20"/>
        </w:rPr>
        <w:t>հիման</w:t>
      </w:r>
      <w:r w:rsidRPr="00976578">
        <w:rPr>
          <w:rFonts w:ascii="GHEA Grapalat" w:hAnsi="GHEA Grapalat" w:cs="Sylfaen"/>
          <w:sz w:val="20"/>
          <w:lang w:val="af-ZA"/>
        </w:rPr>
        <w:t xml:space="preserve"> </w:t>
      </w:r>
      <w:r w:rsidRPr="00976578">
        <w:rPr>
          <w:rFonts w:ascii="GHEA Grapalat" w:hAnsi="GHEA Grapalat" w:cs="Sylfaen"/>
          <w:sz w:val="20"/>
        </w:rPr>
        <w:t>վրա</w:t>
      </w:r>
    </w:p>
    <w:p w14:paraId="2ACA8C75" w14:textId="77777777" w:rsidR="00172EBE" w:rsidRPr="00976578" w:rsidRDefault="00172EBE"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3) </w:t>
      </w:r>
      <w:r w:rsidRPr="00976578">
        <w:rPr>
          <w:rFonts w:ascii="GHEA Grapalat" w:hAnsi="GHEA Grapalat" w:cs="Sylfaen"/>
          <w:sz w:val="20"/>
          <w:lang w:val="hy-AM"/>
        </w:rPr>
        <w:t>ոչ</w:t>
      </w:r>
      <w:r w:rsidRPr="00976578">
        <w:rPr>
          <w:rFonts w:ascii="GHEA Grapalat" w:hAnsi="GHEA Grapalat" w:cs="Sylfaen"/>
          <w:sz w:val="20"/>
          <w:lang w:val="af-ZA"/>
        </w:rPr>
        <w:t xml:space="preserve"> </w:t>
      </w:r>
      <w:r w:rsidRPr="00976578">
        <w:rPr>
          <w:rFonts w:ascii="GHEA Grapalat" w:hAnsi="GHEA Grapalat" w:cs="Sylfaen"/>
          <w:sz w:val="20"/>
          <w:lang w:val="hy-AM"/>
        </w:rPr>
        <w:t>մի</w:t>
      </w:r>
      <w:r w:rsidRPr="00976578">
        <w:rPr>
          <w:rFonts w:ascii="GHEA Grapalat" w:hAnsi="GHEA Grapalat" w:cs="Sylfaen"/>
          <w:sz w:val="20"/>
          <w:lang w:val="af-ZA"/>
        </w:rPr>
        <w:t xml:space="preserve"> </w:t>
      </w:r>
      <w:r w:rsidRPr="00976578">
        <w:rPr>
          <w:rFonts w:ascii="GHEA Grapalat" w:hAnsi="GHEA Grapalat" w:cs="Sylfaen"/>
          <w:sz w:val="20"/>
          <w:lang w:val="hy-AM"/>
        </w:rPr>
        <w:t>հայտ</w:t>
      </w:r>
      <w:r w:rsidRPr="00976578">
        <w:rPr>
          <w:rFonts w:ascii="GHEA Grapalat" w:hAnsi="GHEA Grapalat" w:cs="Sylfaen"/>
          <w:sz w:val="20"/>
          <w:lang w:val="af-ZA"/>
        </w:rPr>
        <w:t xml:space="preserve"> </w:t>
      </w:r>
      <w:r w:rsidRPr="00976578">
        <w:rPr>
          <w:rFonts w:ascii="GHEA Grapalat" w:hAnsi="GHEA Grapalat" w:cs="Sylfaen"/>
          <w:sz w:val="20"/>
          <w:lang w:val="hy-AM"/>
        </w:rPr>
        <w:t>չի</w:t>
      </w:r>
      <w:r w:rsidRPr="00976578">
        <w:rPr>
          <w:rFonts w:ascii="GHEA Grapalat" w:hAnsi="GHEA Grapalat" w:cs="Sylfaen"/>
          <w:sz w:val="20"/>
          <w:lang w:val="af-ZA"/>
        </w:rPr>
        <w:t xml:space="preserve"> </w:t>
      </w:r>
      <w:r w:rsidRPr="00976578">
        <w:rPr>
          <w:rFonts w:ascii="GHEA Grapalat" w:hAnsi="GHEA Grapalat" w:cs="Sylfaen"/>
          <w:sz w:val="20"/>
          <w:lang w:val="hy-AM"/>
        </w:rPr>
        <w:t>ներկայացվել</w:t>
      </w:r>
      <w:r w:rsidRPr="00976578">
        <w:rPr>
          <w:rFonts w:ascii="GHEA Grapalat" w:hAnsi="GHEA Grapalat" w:cs="Sylfaen"/>
          <w:sz w:val="20"/>
          <w:lang w:val="af-ZA"/>
        </w:rPr>
        <w:t>.</w:t>
      </w:r>
    </w:p>
    <w:p w14:paraId="377B30A2" w14:textId="77777777" w:rsidR="00172EBE" w:rsidRPr="00976578" w:rsidRDefault="00172EBE"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 xml:space="preserve">4) </w:t>
      </w:r>
      <w:r w:rsidRPr="00976578">
        <w:rPr>
          <w:rFonts w:ascii="GHEA Grapalat" w:hAnsi="GHEA Grapalat" w:cs="Sylfaen"/>
          <w:sz w:val="20"/>
          <w:lang w:val="ru-RU"/>
        </w:rPr>
        <w:t>պայմանագիր</w:t>
      </w:r>
      <w:r w:rsidRPr="00976578">
        <w:rPr>
          <w:rFonts w:ascii="GHEA Grapalat" w:hAnsi="GHEA Grapalat" w:cs="Sylfaen"/>
          <w:sz w:val="20"/>
          <w:lang w:val="af-ZA"/>
        </w:rPr>
        <w:t xml:space="preserve"> </w:t>
      </w:r>
      <w:r w:rsidRPr="00976578">
        <w:rPr>
          <w:rFonts w:ascii="GHEA Grapalat" w:hAnsi="GHEA Grapalat" w:cs="Sylfaen"/>
          <w:sz w:val="20"/>
          <w:lang w:val="ru-RU"/>
        </w:rPr>
        <w:t>չի</w:t>
      </w:r>
      <w:r w:rsidRPr="00976578">
        <w:rPr>
          <w:rFonts w:ascii="GHEA Grapalat" w:hAnsi="GHEA Grapalat" w:cs="Sylfaen"/>
          <w:sz w:val="20"/>
          <w:lang w:val="af-ZA"/>
        </w:rPr>
        <w:t xml:space="preserve"> </w:t>
      </w:r>
      <w:r w:rsidRPr="00976578">
        <w:rPr>
          <w:rFonts w:ascii="GHEA Grapalat" w:hAnsi="GHEA Grapalat" w:cs="Sylfaen"/>
          <w:sz w:val="20"/>
          <w:lang w:val="ru-RU"/>
        </w:rPr>
        <w:t>կնքվում։</w:t>
      </w:r>
    </w:p>
    <w:p w14:paraId="0C057F50" w14:textId="77777777" w:rsidR="00172EBE" w:rsidRPr="00976578" w:rsidRDefault="00172EBE" w:rsidP="00976578">
      <w:pPr>
        <w:spacing w:after="0"/>
        <w:ind w:firstLine="567"/>
        <w:jc w:val="both"/>
        <w:rPr>
          <w:rFonts w:ascii="GHEA Grapalat" w:hAnsi="GHEA Grapalat" w:cs="Sylfaen"/>
          <w:sz w:val="20"/>
          <w:lang w:val="af-ZA"/>
        </w:rPr>
      </w:pPr>
      <w:r w:rsidRPr="00976578">
        <w:rPr>
          <w:rFonts w:ascii="GHEA Grapalat" w:hAnsi="GHEA Grapalat" w:cs="Sylfaen"/>
          <w:sz w:val="20"/>
        </w:rPr>
        <w:t>Սույն</w:t>
      </w:r>
      <w:r w:rsidRPr="00976578">
        <w:rPr>
          <w:rFonts w:ascii="GHEA Grapalat" w:hAnsi="GHEA Grapalat" w:cs="Sylfaen"/>
          <w:sz w:val="20"/>
          <w:lang w:val="af-ZA"/>
        </w:rPr>
        <w:t xml:space="preserve"> </w:t>
      </w:r>
      <w:r w:rsidRPr="00976578">
        <w:rPr>
          <w:rFonts w:ascii="GHEA Grapalat" w:hAnsi="GHEA Grapalat" w:cs="Sylfaen"/>
          <w:sz w:val="20"/>
        </w:rPr>
        <w:t>ընթացակարգը</w:t>
      </w:r>
      <w:r w:rsidRPr="00976578">
        <w:rPr>
          <w:rFonts w:ascii="GHEA Grapalat" w:hAnsi="GHEA Grapalat" w:cs="Sylfaen"/>
          <w:sz w:val="20"/>
          <w:lang w:val="af-ZA"/>
        </w:rPr>
        <w:t xml:space="preserve"> </w:t>
      </w:r>
      <w:r w:rsidRPr="00976578">
        <w:rPr>
          <w:rFonts w:ascii="GHEA Grapalat" w:hAnsi="GHEA Grapalat" w:cs="Sylfaen"/>
          <w:sz w:val="20"/>
        </w:rPr>
        <w:t>Օրենքի</w:t>
      </w:r>
      <w:r w:rsidRPr="00976578">
        <w:rPr>
          <w:rFonts w:ascii="GHEA Grapalat" w:hAnsi="GHEA Grapalat" w:cs="Sylfaen"/>
          <w:sz w:val="20"/>
          <w:lang w:val="af-ZA"/>
        </w:rPr>
        <w:t xml:space="preserve"> 3</w:t>
      </w:r>
      <w:r w:rsidRPr="00976578">
        <w:rPr>
          <w:rFonts w:ascii="GHEA Grapalat" w:hAnsi="GHEA Grapalat" w:cs="Sylfaen"/>
          <w:sz w:val="20"/>
          <w:lang w:val="hy-AM"/>
        </w:rPr>
        <w:t>7</w:t>
      </w:r>
      <w:r w:rsidRPr="00976578">
        <w:rPr>
          <w:rFonts w:ascii="GHEA Grapalat" w:hAnsi="GHEA Grapalat" w:cs="Sylfaen"/>
          <w:sz w:val="20"/>
          <w:lang w:val="af-ZA"/>
        </w:rPr>
        <w:t>-</w:t>
      </w:r>
      <w:r w:rsidRPr="00976578">
        <w:rPr>
          <w:rFonts w:ascii="GHEA Grapalat" w:hAnsi="GHEA Grapalat" w:cs="Sylfaen"/>
          <w:sz w:val="20"/>
        </w:rPr>
        <w:t>րդ</w:t>
      </w:r>
      <w:r w:rsidRPr="00976578">
        <w:rPr>
          <w:rFonts w:ascii="GHEA Grapalat" w:hAnsi="GHEA Grapalat" w:cs="Sylfaen"/>
          <w:sz w:val="20"/>
          <w:lang w:val="af-ZA"/>
        </w:rPr>
        <w:t xml:space="preserve"> </w:t>
      </w:r>
      <w:r w:rsidRPr="00976578">
        <w:rPr>
          <w:rFonts w:ascii="GHEA Grapalat" w:hAnsi="GHEA Grapalat" w:cs="Sylfaen"/>
          <w:sz w:val="20"/>
        </w:rPr>
        <w:t>հոդվածի</w:t>
      </w:r>
      <w:r w:rsidRPr="00976578">
        <w:rPr>
          <w:rFonts w:ascii="GHEA Grapalat" w:hAnsi="GHEA Grapalat" w:cs="Sylfaen"/>
          <w:sz w:val="20"/>
          <w:lang w:val="af-ZA"/>
        </w:rPr>
        <w:t xml:space="preserve"> 1-</w:t>
      </w:r>
      <w:r w:rsidRPr="00976578">
        <w:rPr>
          <w:rFonts w:ascii="GHEA Grapalat" w:hAnsi="GHEA Grapalat" w:cs="Sylfaen"/>
          <w:sz w:val="20"/>
        </w:rPr>
        <w:t>ին</w:t>
      </w:r>
      <w:r w:rsidRPr="00976578">
        <w:rPr>
          <w:rFonts w:ascii="GHEA Grapalat" w:hAnsi="GHEA Grapalat" w:cs="Sylfaen"/>
          <w:sz w:val="20"/>
          <w:lang w:val="af-ZA"/>
        </w:rPr>
        <w:t xml:space="preserve"> </w:t>
      </w:r>
      <w:r w:rsidRPr="00976578">
        <w:rPr>
          <w:rFonts w:ascii="GHEA Grapalat" w:hAnsi="GHEA Grapalat" w:cs="Sylfaen"/>
          <w:sz w:val="20"/>
        </w:rPr>
        <w:t>մասի</w:t>
      </w:r>
      <w:r w:rsidRPr="00976578">
        <w:rPr>
          <w:rFonts w:ascii="GHEA Grapalat" w:hAnsi="GHEA Grapalat" w:cs="Sylfaen"/>
          <w:sz w:val="20"/>
          <w:lang w:val="af-ZA"/>
        </w:rPr>
        <w:t xml:space="preserve"> 4-</w:t>
      </w:r>
      <w:r w:rsidRPr="00976578">
        <w:rPr>
          <w:rFonts w:ascii="GHEA Grapalat" w:hAnsi="GHEA Grapalat" w:cs="Sylfaen"/>
          <w:sz w:val="20"/>
        </w:rPr>
        <w:t>րդ</w:t>
      </w:r>
      <w:r w:rsidRPr="00976578">
        <w:rPr>
          <w:rFonts w:ascii="GHEA Grapalat" w:hAnsi="GHEA Grapalat" w:cs="Sylfaen"/>
          <w:sz w:val="20"/>
          <w:lang w:val="af-ZA"/>
        </w:rPr>
        <w:t xml:space="preserve"> </w:t>
      </w:r>
      <w:r w:rsidRPr="00976578">
        <w:rPr>
          <w:rFonts w:ascii="GHEA Grapalat" w:hAnsi="GHEA Grapalat" w:cs="Sylfaen"/>
          <w:sz w:val="20"/>
        </w:rPr>
        <w:t>կետի</w:t>
      </w:r>
      <w:r w:rsidRPr="00976578">
        <w:rPr>
          <w:rFonts w:ascii="GHEA Grapalat" w:hAnsi="GHEA Grapalat" w:cs="Sylfaen"/>
          <w:sz w:val="20"/>
          <w:lang w:val="af-ZA"/>
        </w:rPr>
        <w:t xml:space="preserve"> </w:t>
      </w:r>
      <w:r w:rsidRPr="00976578">
        <w:rPr>
          <w:rFonts w:ascii="GHEA Grapalat" w:hAnsi="GHEA Grapalat" w:cs="Sylfaen"/>
          <w:sz w:val="20"/>
        </w:rPr>
        <w:t>հիման</w:t>
      </w:r>
      <w:r w:rsidRPr="00976578">
        <w:rPr>
          <w:rFonts w:ascii="GHEA Grapalat" w:hAnsi="GHEA Grapalat" w:cs="Sylfaen"/>
          <w:sz w:val="20"/>
          <w:lang w:val="af-ZA"/>
        </w:rPr>
        <w:t xml:space="preserve"> </w:t>
      </w:r>
      <w:r w:rsidRPr="00976578">
        <w:rPr>
          <w:rFonts w:ascii="GHEA Grapalat" w:hAnsi="GHEA Grapalat" w:cs="Sylfaen"/>
          <w:sz w:val="20"/>
        </w:rPr>
        <w:t>վրա</w:t>
      </w:r>
      <w:r w:rsidRPr="00976578">
        <w:rPr>
          <w:rFonts w:ascii="GHEA Grapalat" w:hAnsi="GHEA Grapalat" w:cs="Sylfaen"/>
          <w:sz w:val="20"/>
          <w:lang w:val="af-ZA"/>
        </w:rPr>
        <w:t xml:space="preserve"> </w:t>
      </w:r>
      <w:r w:rsidRPr="00976578">
        <w:rPr>
          <w:rFonts w:ascii="GHEA Grapalat" w:hAnsi="GHEA Grapalat" w:cs="Sylfaen"/>
          <w:sz w:val="20"/>
        </w:rPr>
        <w:t>հայտարարվում</w:t>
      </w:r>
      <w:r w:rsidRPr="00976578">
        <w:rPr>
          <w:rFonts w:ascii="GHEA Grapalat" w:hAnsi="GHEA Grapalat" w:cs="Sylfaen"/>
          <w:sz w:val="20"/>
          <w:lang w:val="af-ZA"/>
        </w:rPr>
        <w:t xml:space="preserve"> </w:t>
      </w:r>
      <w:r w:rsidRPr="00976578">
        <w:rPr>
          <w:rFonts w:ascii="GHEA Grapalat" w:hAnsi="GHEA Grapalat" w:cs="Sylfaen"/>
          <w:sz w:val="20"/>
        </w:rPr>
        <w:t>է</w:t>
      </w:r>
      <w:r w:rsidRPr="00976578">
        <w:rPr>
          <w:rFonts w:ascii="GHEA Grapalat" w:hAnsi="GHEA Grapalat" w:cs="Sylfaen"/>
          <w:sz w:val="20"/>
          <w:lang w:val="af-ZA"/>
        </w:rPr>
        <w:t xml:space="preserve"> </w:t>
      </w:r>
      <w:r w:rsidRPr="00976578">
        <w:rPr>
          <w:rFonts w:ascii="GHEA Grapalat" w:hAnsi="GHEA Grapalat" w:cs="Sylfaen"/>
          <w:sz w:val="20"/>
        </w:rPr>
        <w:t>չկայացած</w:t>
      </w:r>
      <w:r w:rsidRPr="00976578">
        <w:rPr>
          <w:rFonts w:ascii="GHEA Grapalat" w:hAnsi="GHEA Grapalat" w:cs="Sylfaen"/>
          <w:sz w:val="20"/>
          <w:lang w:val="af-ZA"/>
        </w:rPr>
        <w:t xml:space="preserve">, </w:t>
      </w:r>
      <w:r w:rsidRPr="00976578">
        <w:rPr>
          <w:rFonts w:ascii="GHEA Grapalat" w:hAnsi="GHEA Grapalat" w:cs="Sylfaen"/>
          <w:sz w:val="20"/>
        </w:rPr>
        <w:t>եթե</w:t>
      </w:r>
      <w:r w:rsidRPr="00976578">
        <w:rPr>
          <w:rFonts w:ascii="GHEA Grapalat" w:hAnsi="GHEA Grapalat" w:cs="Sylfaen"/>
          <w:sz w:val="20"/>
          <w:lang w:val="af-ZA"/>
        </w:rPr>
        <w:t xml:space="preserve"> </w:t>
      </w:r>
      <w:r w:rsidRPr="00976578">
        <w:rPr>
          <w:rFonts w:ascii="GHEA Grapalat" w:hAnsi="GHEA Grapalat" w:cs="Sylfaen"/>
          <w:sz w:val="20"/>
        </w:rPr>
        <w:t>սույն</w:t>
      </w:r>
      <w:r w:rsidRPr="00976578">
        <w:rPr>
          <w:rFonts w:ascii="GHEA Grapalat" w:hAnsi="GHEA Grapalat" w:cs="Sylfaen"/>
          <w:sz w:val="20"/>
          <w:lang w:val="af-ZA"/>
        </w:rPr>
        <w:t xml:space="preserve"> </w:t>
      </w:r>
      <w:r w:rsidRPr="00976578">
        <w:rPr>
          <w:rFonts w:ascii="GHEA Grapalat" w:hAnsi="GHEA Grapalat" w:cs="Sylfaen"/>
          <w:sz w:val="20"/>
        </w:rPr>
        <w:t>ընթացակարգի</w:t>
      </w:r>
      <w:r w:rsidRPr="00976578">
        <w:rPr>
          <w:rFonts w:ascii="GHEA Grapalat" w:hAnsi="GHEA Grapalat" w:cs="Sylfaen"/>
          <w:sz w:val="20"/>
          <w:lang w:val="af-ZA"/>
        </w:rPr>
        <w:t xml:space="preserve"> </w:t>
      </w:r>
      <w:r w:rsidRPr="00976578">
        <w:rPr>
          <w:rFonts w:ascii="GHEA Grapalat" w:hAnsi="GHEA Grapalat" w:cs="Sylfaen"/>
          <w:sz w:val="20"/>
        </w:rPr>
        <w:t>շրջանակում</w:t>
      </w:r>
      <w:r w:rsidRPr="00976578">
        <w:rPr>
          <w:rFonts w:ascii="GHEA Grapalat" w:hAnsi="GHEA Grapalat" w:cs="Sylfaen"/>
          <w:sz w:val="20"/>
          <w:lang w:val="af-ZA"/>
        </w:rPr>
        <w:t xml:space="preserve"> </w:t>
      </w:r>
      <w:r w:rsidRPr="00976578">
        <w:rPr>
          <w:rFonts w:ascii="GHEA Grapalat" w:hAnsi="GHEA Grapalat" w:cs="Sylfaen"/>
          <w:sz w:val="20"/>
        </w:rPr>
        <w:t>սահմանված</w:t>
      </w:r>
      <w:r w:rsidRPr="00976578">
        <w:rPr>
          <w:rFonts w:ascii="GHEA Grapalat" w:hAnsi="GHEA Grapalat" w:cs="Sylfaen"/>
          <w:sz w:val="20"/>
          <w:lang w:val="af-ZA"/>
        </w:rPr>
        <w:t xml:space="preserve"> </w:t>
      </w:r>
      <w:r w:rsidRPr="00976578">
        <w:rPr>
          <w:rFonts w:ascii="GHEA Grapalat" w:hAnsi="GHEA Grapalat" w:cs="Sylfaen"/>
          <w:sz w:val="20"/>
        </w:rPr>
        <w:t>հայտերի</w:t>
      </w:r>
      <w:r w:rsidRPr="00976578">
        <w:rPr>
          <w:rFonts w:ascii="GHEA Grapalat" w:hAnsi="GHEA Grapalat" w:cs="Sylfaen"/>
          <w:sz w:val="20"/>
          <w:lang w:val="af-ZA"/>
        </w:rPr>
        <w:t xml:space="preserve"> </w:t>
      </w:r>
      <w:r w:rsidRPr="00976578">
        <w:rPr>
          <w:rFonts w:ascii="GHEA Grapalat" w:hAnsi="GHEA Grapalat" w:cs="Sylfaen"/>
          <w:sz w:val="20"/>
        </w:rPr>
        <w:t>ներկայացման</w:t>
      </w:r>
      <w:r w:rsidRPr="00976578">
        <w:rPr>
          <w:rFonts w:ascii="GHEA Grapalat" w:hAnsi="GHEA Grapalat" w:cs="Sylfaen"/>
          <w:sz w:val="20"/>
          <w:lang w:val="af-ZA"/>
        </w:rPr>
        <w:t xml:space="preserve"> </w:t>
      </w:r>
      <w:r w:rsidRPr="00976578">
        <w:rPr>
          <w:rFonts w:ascii="GHEA Grapalat" w:hAnsi="GHEA Grapalat" w:cs="Sylfaen"/>
          <w:sz w:val="20"/>
        </w:rPr>
        <w:t>վերջնաժամկետը</w:t>
      </w:r>
      <w:r w:rsidRPr="00976578">
        <w:rPr>
          <w:rFonts w:ascii="GHEA Grapalat" w:hAnsi="GHEA Grapalat" w:cs="Sylfaen"/>
          <w:sz w:val="20"/>
          <w:lang w:val="af-ZA"/>
        </w:rPr>
        <w:t xml:space="preserve"> </w:t>
      </w:r>
      <w:r w:rsidRPr="00976578">
        <w:rPr>
          <w:rFonts w:ascii="GHEA Grapalat" w:hAnsi="GHEA Grapalat" w:cs="Sylfaen"/>
          <w:sz w:val="20"/>
        </w:rPr>
        <w:t>լրանալու</w:t>
      </w:r>
      <w:r w:rsidRPr="00976578">
        <w:rPr>
          <w:rFonts w:ascii="GHEA Grapalat" w:hAnsi="GHEA Grapalat" w:cs="Sylfaen"/>
          <w:sz w:val="20"/>
          <w:lang w:val="af-ZA"/>
        </w:rPr>
        <w:t xml:space="preserve"> </w:t>
      </w:r>
      <w:r w:rsidRPr="00976578">
        <w:rPr>
          <w:rFonts w:ascii="GHEA Grapalat" w:hAnsi="GHEA Grapalat" w:cs="Sylfaen"/>
          <w:sz w:val="20"/>
        </w:rPr>
        <w:t>պահի</w:t>
      </w:r>
      <w:r w:rsidRPr="00976578">
        <w:rPr>
          <w:rFonts w:ascii="GHEA Grapalat" w:hAnsi="GHEA Grapalat" w:cs="Sylfaen"/>
          <w:sz w:val="20"/>
          <w:lang w:val="af-ZA"/>
        </w:rPr>
        <w:t xml:space="preserve"> </w:t>
      </w:r>
      <w:r w:rsidRPr="00976578">
        <w:rPr>
          <w:rFonts w:ascii="GHEA Grapalat" w:hAnsi="GHEA Grapalat" w:cs="Sylfaen"/>
          <w:sz w:val="20"/>
        </w:rPr>
        <w:t>դրությամբ</w:t>
      </w:r>
      <w:r w:rsidRPr="00976578">
        <w:rPr>
          <w:rFonts w:ascii="GHEA Grapalat" w:hAnsi="GHEA Grapalat" w:cs="Sylfaen"/>
          <w:sz w:val="20"/>
          <w:lang w:val="af-ZA"/>
        </w:rPr>
        <w:t xml:space="preserve"> </w:t>
      </w:r>
      <w:r w:rsidRPr="00976578">
        <w:rPr>
          <w:rFonts w:ascii="GHEA Grapalat" w:hAnsi="GHEA Grapalat" w:cs="Sylfaen"/>
          <w:sz w:val="20"/>
        </w:rPr>
        <w:t>էլեկտրոնային</w:t>
      </w:r>
      <w:r w:rsidRPr="00976578">
        <w:rPr>
          <w:rFonts w:ascii="GHEA Grapalat" w:hAnsi="GHEA Grapalat" w:cs="Sylfaen"/>
          <w:sz w:val="20"/>
          <w:lang w:val="af-ZA"/>
        </w:rPr>
        <w:t xml:space="preserve"> </w:t>
      </w:r>
      <w:r w:rsidRPr="00976578">
        <w:rPr>
          <w:rFonts w:ascii="GHEA Grapalat" w:hAnsi="GHEA Grapalat" w:cs="Sylfaen"/>
          <w:sz w:val="20"/>
        </w:rPr>
        <w:t>գնումների</w:t>
      </w:r>
      <w:r w:rsidRPr="00976578">
        <w:rPr>
          <w:rFonts w:ascii="GHEA Grapalat" w:hAnsi="GHEA Grapalat" w:cs="Sylfaen"/>
          <w:sz w:val="20"/>
          <w:lang w:val="af-ZA"/>
        </w:rPr>
        <w:t xml:space="preserve"> </w:t>
      </w:r>
      <w:r w:rsidRPr="00976578">
        <w:rPr>
          <w:rFonts w:ascii="GHEA Grapalat" w:hAnsi="GHEA Grapalat" w:cs="Sylfaen"/>
          <w:sz w:val="20"/>
        </w:rPr>
        <w:t>համակարգը</w:t>
      </w:r>
      <w:r w:rsidRPr="00976578">
        <w:rPr>
          <w:rFonts w:ascii="GHEA Grapalat" w:hAnsi="GHEA Grapalat" w:cs="Sylfaen"/>
          <w:sz w:val="20"/>
          <w:lang w:val="af-ZA"/>
        </w:rPr>
        <w:t xml:space="preserve"> </w:t>
      </w:r>
      <w:r w:rsidRPr="00976578">
        <w:rPr>
          <w:rFonts w:ascii="GHEA Grapalat" w:hAnsi="GHEA Grapalat" w:cs="Sylfaen"/>
          <w:sz w:val="20"/>
        </w:rPr>
        <w:t>խափանված</w:t>
      </w:r>
      <w:r w:rsidRPr="00976578">
        <w:rPr>
          <w:rFonts w:ascii="GHEA Grapalat" w:hAnsi="GHEA Grapalat" w:cs="Sylfaen"/>
          <w:sz w:val="20"/>
          <w:lang w:val="af-ZA"/>
        </w:rPr>
        <w:t xml:space="preserve"> </w:t>
      </w:r>
      <w:r w:rsidRPr="00976578">
        <w:rPr>
          <w:rFonts w:ascii="GHEA Grapalat" w:hAnsi="GHEA Grapalat" w:cs="Sylfaen"/>
          <w:sz w:val="20"/>
        </w:rPr>
        <w:t>է</w:t>
      </w:r>
      <w:r w:rsidRPr="00976578">
        <w:rPr>
          <w:rFonts w:ascii="GHEA Grapalat" w:hAnsi="GHEA Grapalat" w:cs="Sylfaen"/>
          <w:sz w:val="20"/>
          <w:lang w:val="af-ZA"/>
        </w:rPr>
        <w:t xml:space="preserve">:  </w:t>
      </w:r>
    </w:p>
    <w:p w14:paraId="49F1C5FA" w14:textId="77777777" w:rsidR="00172EBE" w:rsidRPr="00976578" w:rsidRDefault="00172EBE" w:rsidP="00976578">
      <w:pPr>
        <w:spacing w:after="0"/>
        <w:ind w:firstLine="567"/>
        <w:jc w:val="both"/>
        <w:rPr>
          <w:rFonts w:ascii="GHEA Grapalat" w:hAnsi="GHEA Grapalat" w:cs="Sylfaen"/>
          <w:sz w:val="20"/>
          <w:lang w:val="af-ZA"/>
        </w:rPr>
      </w:pPr>
      <w:r w:rsidRPr="00976578">
        <w:rPr>
          <w:rFonts w:ascii="GHEA Grapalat" w:hAnsi="GHEA Grapalat" w:cs="Sylfaen"/>
          <w:sz w:val="20"/>
          <w:lang w:val="af-ZA"/>
        </w:rPr>
        <w:t>11.2 Գ</w:t>
      </w:r>
      <w:r w:rsidRPr="00976578">
        <w:rPr>
          <w:rFonts w:ascii="GHEA Grapalat" w:hAnsi="GHEA Grapalat" w:cs="Sylfaen"/>
          <w:sz w:val="20"/>
          <w:lang w:val="ru-RU"/>
        </w:rPr>
        <w:t>նման</w:t>
      </w:r>
      <w:r w:rsidRPr="00976578">
        <w:rPr>
          <w:rFonts w:ascii="GHEA Grapalat" w:hAnsi="GHEA Grapalat" w:cs="Sylfaen"/>
          <w:sz w:val="20"/>
          <w:lang w:val="af-ZA"/>
        </w:rPr>
        <w:t xml:space="preserve"> </w:t>
      </w:r>
      <w:r w:rsidRPr="00976578">
        <w:rPr>
          <w:rFonts w:ascii="GHEA Grapalat" w:hAnsi="GHEA Grapalat" w:cs="Sylfaen"/>
          <w:sz w:val="20"/>
          <w:lang w:val="ru-RU"/>
        </w:rPr>
        <w:t>ընթացակարգը</w:t>
      </w:r>
      <w:r w:rsidRPr="00976578">
        <w:rPr>
          <w:rFonts w:ascii="GHEA Grapalat" w:hAnsi="GHEA Grapalat" w:cs="Sylfaen"/>
          <w:sz w:val="20"/>
          <w:lang w:val="af-ZA"/>
        </w:rPr>
        <w:t xml:space="preserve"> </w:t>
      </w:r>
      <w:r w:rsidRPr="00976578">
        <w:rPr>
          <w:rFonts w:ascii="GHEA Grapalat" w:hAnsi="GHEA Grapalat" w:cs="Sylfaen"/>
          <w:sz w:val="20"/>
          <w:lang w:val="ru-RU"/>
        </w:rPr>
        <w:t>չկայացած</w:t>
      </w:r>
      <w:r w:rsidRPr="00976578">
        <w:rPr>
          <w:rFonts w:ascii="GHEA Grapalat" w:hAnsi="GHEA Grapalat" w:cs="Sylfaen"/>
          <w:sz w:val="20"/>
          <w:lang w:val="af-ZA"/>
        </w:rPr>
        <w:t xml:space="preserve"> </w:t>
      </w:r>
      <w:r w:rsidRPr="00976578">
        <w:rPr>
          <w:rFonts w:ascii="GHEA Grapalat" w:hAnsi="GHEA Grapalat" w:cs="Sylfaen"/>
          <w:sz w:val="20"/>
          <w:lang w:val="ru-RU"/>
        </w:rPr>
        <w:t>հայտարարվելու</w:t>
      </w:r>
      <w:r w:rsidRPr="00976578">
        <w:rPr>
          <w:rFonts w:ascii="GHEA Grapalat" w:hAnsi="GHEA Grapalat" w:cs="Sylfaen"/>
          <w:sz w:val="20"/>
        </w:rPr>
        <w:t>ն</w:t>
      </w:r>
      <w:r w:rsidRPr="00976578">
        <w:rPr>
          <w:rFonts w:ascii="GHEA Grapalat" w:hAnsi="GHEA Grapalat" w:cs="Sylfaen"/>
          <w:sz w:val="20"/>
          <w:lang w:val="af-ZA"/>
        </w:rPr>
        <w:t xml:space="preserve"> </w:t>
      </w:r>
      <w:r w:rsidRPr="00976578">
        <w:rPr>
          <w:rFonts w:ascii="GHEA Grapalat" w:hAnsi="GHEA Grapalat" w:cs="Sylfaen"/>
          <w:sz w:val="20"/>
        </w:rPr>
        <w:t>հաջորդող</w:t>
      </w:r>
      <w:r w:rsidRPr="00976578">
        <w:rPr>
          <w:rFonts w:ascii="GHEA Grapalat" w:hAnsi="GHEA Grapalat" w:cs="Sylfaen"/>
          <w:sz w:val="20"/>
          <w:lang w:val="af-ZA"/>
        </w:rPr>
        <w:t xml:space="preserve"> </w:t>
      </w:r>
      <w:r w:rsidRPr="00976578">
        <w:rPr>
          <w:rFonts w:ascii="GHEA Grapalat" w:hAnsi="GHEA Grapalat" w:cs="Sylfaen"/>
          <w:sz w:val="20"/>
        </w:rPr>
        <w:t>աշխատանքային</w:t>
      </w:r>
      <w:r w:rsidRPr="00976578">
        <w:rPr>
          <w:rFonts w:ascii="GHEA Grapalat" w:hAnsi="GHEA Grapalat" w:cs="Sylfaen"/>
          <w:sz w:val="20"/>
          <w:lang w:val="af-ZA"/>
        </w:rPr>
        <w:t xml:space="preserve"> </w:t>
      </w:r>
      <w:r w:rsidRPr="00976578">
        <w:rPr>
          <w:rFonts w:ascii="GHEA Grapalat" w:hAnsi="GHEA Grapalat" w:cs="Sylfaen"/>
          <w:sz w:val="20"/>
          <w:lang w:val="ru-RU"/>
        </w:rPr>
        <w:t>օրվա</w:t>
      </w:r>
      <w:r w:rsidRPr="00976578">
        <w:rPr>
          <w:rFonts w:ascii="GHEA Grapalat" w:hAnsi="GHEA Grapalat" w:cs="Sylfaen"/>
          <w:sz w:val="20"/>
          <w:lang w:val="af-ZA"/>
        </w:rPr>
        <w:t xml:space="preserve"> </w:t>
      </w:r>
      <w:r w:rsidRPr="00976578">
        <w:rPr>
          <w:rFonts w:ascii="GHEA Grapalat" w:hAnsi="GHEA Grapalat" w:cs="Sylfaen"/>
          <w:sz w:val="20"/>
          <w:lang w:val="ru-RU"/>
        </w:rPr>
        <w:t>ընթացքում</w:t>
      </w:r>
      <w:r w:rsidRPr="00976578">
        <w:rPr>
          <w:rFonts w:ascii="GHEA Grapalat" w:hAnsi="GHEA Grapalat" w:cs="Sylfaen"/>
          <w:sz w:val="20"/>
          <w:lang w:val="af-ZA"/>
        </w:rPr>
        <w:t>, պ</w:t>
      </w:r>
      <w:r w:rsidRPr="00976578">
        <w:rPr>
          <w:rFonts w:ascii="GHEA Grapalat" w:hAnsi="GHEA Grapalat" w:cs="Sylfaen"/>
          <w:sz w:val="20"/>
          <w:lang w:val="ru-RU"/>
        </w:rPr>
        <w:t>ատվիրատուն</w:t>
      </w:r>
      <w:r w:rsidRPr="00976578">
        <w:rPr>
          <w:rFonts w:ascii="GHEA Grapalat" w:hAnsi="GHEA Grapalat" w:cs="Sylfaen"/>
          <w:sz w:val="20"/>
          <w:lang w:val="af-ZA"/>
        </w:rPr>
        <w:t xml:space="preserve"> տեղեկագրում հրապարակում է </w:t>
      </w:r>
      <w:r w:rsidRPr="00976578">
        <w:rPr>
          <w:rFonts w:ascii="GHEA Grapalat" w:hAnsi="GHEA Grapalat" w:cs="Sylfaen"/>
          <w:sz w:val="20"/>
          <w:lang w:val="ru-RU"/>
        </w:rPr>
        <w:t>հայտարարություն</w:t>
      </w:r>
      <w:r w:rsidRPr="00976578">
        <w:rPr>
          <w:rFonts w:ascii="GHEA Grapalat" w:hAnsi="GHEA Grapalat" w:cs="Sylfaen"/>
          <w:sz w:val="20"/>
          <w:lang w:val="af-ZA"/>
        </w:rPr>
        <w:t xml:space="preserve">, </w:t>
      </w:r>
      <w:r w:rsidRPr="00976578">
        <w:rPr>
          <w:rFonts w:ascii="GHEA Grapalat" w:hAnsi="GHEA Grapalat" w:cs="Sylfaen"/>
          <w:sz w:val="20"/>
          <w:lang w:val="ru-RU"/>
        </w:rPr>
        <w:t>որում</w:t>
      </w:r>
      <w:r w:rsidRPr="00976578">
        <w:rPr>
          <w:rFonts w:ascii="GHEA Grapalat" w:hAnsi="GHEA Grapalat" w:cs="Sylfaen"/>
          <w:sz w:val="20"/>
          <w:lang w:val="af-ZA"/>
        </w:rPr>
        <w:t xml:space="preserve"> </w:t>
      </w:r>
      <w:r w:rsidRPr="00976578">
        <w:rPr>
          <w:rFonts w:ascii="GHEA Grapalat" w:hAnsi="GHEA Grapalat" w:cs="Sylfaen"/>
          <w:sz w:val="20"/>
          <w:lang w:val="ru-RU"/>
        </w:rPr>
        <w:t>նշվում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գնման</w:t>
      </w:r>
      <w:r w:rsidRPr="00976578">
        <w:rPr>
          <w:rFonts w:ascii="GHEA Grapalat" w:hAnsi="GHEA Grapalat" w:cs="Sylfaen"/>
          <w:sz w:val="20"/>
          <w:lang w:val="af-ZA"/>
        </w:rPr>
        <w:t xml:space="preserve"> </w:t>
      </w:r>
      <w:r w:rsidRPr="00976578">
        <w:rPr>
          <w:rFonts w:ascii="GHEA Grapalat" w:hAnsi="GHEA Grapalat" w:cs="Sylfaen"/>
          <w:sz w:val="20"/>
          <w:lang w:val="ru-RU"/>
        </w:rPr>
        <w:t>ընթացակարգը</w:t>
      </w:r>
      <w:r w:rsidRPr="00976578">
        <w:rPr>
          <w:rFonts w:ascii="GHEA Grapalat" w:hAnsi="GHEA Grapalat" w:cs="Sylfaen"/>
          <w:sz w:val="20"/>
          <w:lang w:val="af-ZA"/>
        </w:rPr>
        <w:t xml:space="preserve"> </w:t>
      </w:r>
      <w:r w:rsidRPr="00976578">
        <w:rPr>
          <w:rFonts w:ascii="GHEA Grapalat" w:hAnsi="GHEA Grapalat" w:cs="Sylfaen"/>
          <w:sz w:val="20"/>
          <w:lang w:val="ru-RU"/>
        </w:rPr>
        <w:t>չկայացած</w:t>
      </w:r>
      <w:r w:rsidRPr="00976578">
        <w:rPr>
          <w:rFonts w:ascii="GHEA Grapalat" w:hAnsi="GHEA Grapalat" w:cs="Sylfaen"/>
          <w:sz w:val="20"/>
          <w:lang w:val="af-ZA"/>
        </w:rPr>
        <w:t xml:space="preserve"> </w:t>
      </w:r>
      <w:r w:rsidRPr="00976578">
        <w:rPr>
          <w:rFonts w:ascii="GHEA Grapalat" w:hAnsi="GHEA Grapalat" w:cs="Sylfaen"/>
          <w:sz w:val="20"/>
          <w:lang w:val="ru-RU"/>
        </w:rPr>
        <w:t>հայտարարվելու</w:t>
      </w:r>
      <w:r w:rsidRPr="00976578">
        <w:rPr>
          <w:rFonts w:ascii="GHEA Grapalat" w:hAnsi="GHEA Grapalat" w:cs="Sylfaen"/>
          <w:sz w:val="20"/>
          <w:lang w:val="af-ZA"/>
        </w:rPr>
        <w:t xml:space="preserve"> </w:t>
      </w:r>
      <w:r w:rsidRPr="00976578">
        <w:rPr>
          <w:rFonts w:ascii="GHEA Grapalat" w:hAnsi="GHEA Grapalat" w:cs="Sylfaen"/>
          <w:sz w:val="20"/>
          <w:lang w:val="ru-RU"/>
        </w:rPr>
        <w:t>հիմնավորումը։</w:t>
      </w:r>
      <w:r w:rsidRPr="00976578">
        <w:rPr>
          <w:rFonts w:ascii="GHEA Grapalat" w:hAnsi="GHEA Grapalat" w:cs="Sylfaen"/>
          <w:sz w:val="20"/>
          <w:lang w:val="af-ZA"/>
        </w:rPr>
        <w:t xml:space="preserve"> </w:t>
      </w:r>
    </w:p>
    <w:p w14:paraId="3796AD79" w14:textId="77777777" w:rsidR="000E16AA" w:rsidRPr="00976578" w:rsidRDefault="000E16AA" w:rsidP="00976578">
      <w:pPr>
        <w:spacing w:after="0"/>
        <w:ind w:firstLine="567"/>
        <w:jc w:val="both"/>
        <w:rPr>
          <w:rFonts w:ascii="GHEA Grapalat" w:hAnsi="GHEA Grapalat" w:cs="Sylfaen"/>
          <w:sz w:val="20"/>
          <w:lang w:val="af-ZA"/>
        </w:rPr>
      </w:pPr>
    </w:p>
    <w:p w14:paraId="2A89D074" w14:textId="77777777" w:rsidR="000E16AA" w:rsidRPr="00976578" w:rsidRDefault="000E16AA" w:rsidP="00976578">
      <w:pPr>
        <w:pStyle w:val="BodyTextIndent"/>
        <w:spacing w:line="240" w:lineRule="auto"/>
        <w:rPr>
          <w:rFonts w:ascii="GHEA Grapalat" w:hAnsi="GHEA Grapalat"/>
          <w:i w:val="0"/>
          <w:sz w:val="18"/>
          <w:szCs w:val="18"/>
          <w:u w:val="single"/>
          <w:lang w:val="af-ZA"/>
        </w:rPr>
      </w:pPr>
    </w:p>
    <w:p w14:paraId="040EAF49" w14:textId="77777777" w:rsidR="000E16AA" w:rsidRPr="00976578" w:rsidRDefault="000E16AA" w:rsidP="00976578">
      <w:pPr>
        <w:spacing w:after="0"/>
        <w:jc w:val="center"/>
        <w:rPr>
          <w:rFonts w:ascii="GHEA Grapalat" w:hAnsi="GHEA Grapalat"/>
          <w:b/>
          <w:sz w:val="20"/>
          <w:lang w:val="af-ZA"/>
        </w:rPr>
      </w:pPr>
      <w:r w:rsidRPr="00976578">
        <w:rPr>
          <w:rFonts w:ascii="GHEA Grapalat" w:hAnsi="GHEA Grapalat"/>
          <w:b/>
          <w:sz w:val="20"/>
          <w:lang w:val="af-ZA"/>
        </w:rPr>
        <w:t xml:space="preserve">12. ԳՆՄԱՆ ԳՈՐԾԸՆԹԱՑԻ ՀԵՏ ԿԱՊՎԱԾ ԳՈՐԾՈՂՈՒԹՅՈՒՆՆԵՐԸ ԵՎ (ԿԱՄ) </w:t>
      </w:r>
    </w:p>
    <w:p w14:paraId="42673F63" w14:textId="77777777" w:rsidR="000E16AA" w:rsidRPr="00976578" w:rsidRDefault="000E16AA" w:rsidP="00976578">
      <w:pPr>
        <w:spacing w:after="0"/>
        <w:jc w:val="center"/>
        <w:rPr>
          <w:rFonts w:ascii="GHEA Grapalat" w:hAnsi="GHEA Grapalat"/>
          <w:b/>
          <w:sz w:val="20"/>
          <w:lang w:val="af-ZA"/>
        </w:rPr>
      </w:pPr>
      <w:r w:rsidRPr="00976578">
        <w:rPr>
          <w:rFonts w:ascii="GHEA Grapalat" w:hAnsi="GHEA Grapalat"/>
          <w:b/>
          <w:sz w:val="20"/>
          <w:lang w:val="af-ZA"/>
        </w:rPr>
        <w:t xml:space="preserve">ԸՆԴՈՒՆՎԱԾ ՈՐՈՇՈՒՄՆԵՐԸ ԲՈՂՈՔԱՐԿԵԼՈՒ ՄԱՍՆԱԿՑԻ </w:t>
      </w:r>
    </w:p>
    <w:p w14:paraId="0DF797D4" w14:textId="77777777" w:rsidR="000E16AA" w:rsidRPr="00976578" w:rsidRDefault="000E16AA" w:rsidP="00976578">
      <w:pPr>
        <w:spacing w:after="0"/>
        <w:jc w:val="center"/>
        <w:rPr>
          <w:rFonts w:ascii="GHEA Grapalat" w:hAnsi="GHEA Grapalat"/>
          <w:b/>
          <w:sz w:val="20"/>
          <w:lang w:val="af-ZA"/>
        </w:rPr>
      </w:pPr>
      <w:r w:rsidRPr="00976578">
        <w:rPr>
          <w:rFonts w:ascii="GHEA Grapalat" w:hAnsi="GHEA Grapalat"/>
          <w:b/>
          <w:sz w:val="20"/>
          <w:lang w:val="af-ZA"/>
        </w:rPr>
        <w:t>ԻՐԱՎՈՒՆՔԸ ԵՎ ԿԱՐԳԸ</w:t>
      </w:r>
    </w:p>
    <w:p w14:paraId="6E8851D7" w14:textId="77777777" w:rsidR="000E16AA" w:rsidRPr="00976578" w:rsidRDefault="000E16AA" w:rsidP="00976578">
      <w:pPr>
        <w:spacing w:after="0"/>
        <w:jc w:val="center"/>
        <w:rPr>
          <w:rFonts w:ascii="GHEA Grapalat" w:hAnsi="GHEA Grapalat"/>
          <w:b/>
          <w:sz w:val="20"/>
          <w:lang w:val="af-ZA"/>
        </w:rPr>
      </w:pPr>
    </w:p>
    <w:p w14:paraId="7EB89D49"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12.1</w:t>
      </w:r>
      <w:r w:rsidRPr="00976578">
        <w:rPr>
          <w:rFonts w:ascii="GHEA Grapalat" w:hAnsi="GHEA Grapalat"/>
          <w:sz w:val="20"/>
          <w:szCs w:val="20"/>
          <w:lang w:val="af-ZA"/>
        </w:rPr>
        <w:t xml:space="preserve">  </w:t>
      </w:r>
      <w:r w:rsidRPr="00976578">
        <w:rPr>
          <w:rFonts w:ascii="GHEA Grapalat" w:hAnsi="GHEA Grapalat" w:cs="Sylfaen"/>
          <w:sz w:val="20"/>
          <w:szCs w:val="20"/>
          <w:lang w:val="ru-RU"/>
        </w:rPr>
        <w:t>Յուրաքանչյուր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իրավունք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բողոքարկելու</w:t>
      </w:r>
      <w:r w:rsidRPr="00976578">
        <w:rPr>
          <w:rFonts w:ascii="GHEA Grapalat" w:hAnsi="GHEA Grapalat" w:cs="Sylfaen"/>
          <w:sz w:val="20"/>
          <w:szCs w:val="20"/>
          <w:lang w:val="af-ZA"/>
        </w:rPr>
        <w:t xml:space="preserve"> պ</w:t>
      </w:r>
      <w:r w:rsidRPr="00976578">
        <w:rPr>
          <w:rFonts w:ascii="GHEA Grapalat" w:hAnsi="GHEA Grapalat" w:cs="Sylfaen"/>
          <w:sz w:val="20"/>
          <w:szCs w:val="20"/>
          <w:lang w:val="ru-RU"/>
        </w:rPr>
        <w:t>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հանձնաժողովի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Mariam" w:hAnsi="GHEA Mariam" w:cs="Sylfaen"/>
          <w:sz w:val="20"/>
          <w:szCs w:val="20"/>
          <w:lang w:val="af-ZA"/>
        </w:rPr>
        <w:t xml:space="preserve"> </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գործողությունները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անգործությունը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որոշումները։</w:t>
      </w:r>
    </w:p>
    <w:p w14:paraId="0B770736"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12.2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թվում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հարաբերությունները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վարչական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հարաբերություններ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չեն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դրանք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կարգավորվում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Հայաստանի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Հանարապետության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քաղաքացիաիրավական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հարաբերությունները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կարգավորող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օրենսդրությամբ։</w:t>
      </w:r>
    </w:p>
    <w:p w14:paraId="705C68AC"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12.3  </w:t>
      </w:r>
      <w:r w:rsidRPr="00976578">
        <w:rPr>
          <w:rFonts w:ascii="GHEA Grapalat" w:hAnsi="GHEA Grapalat" w:cs="Sylfaen"/>
          <w:sz w:val="20"/>
          <w:szCs w:val="20"/>
          <w:lang w:val="ru-RU"/>
        </w:rPr>
        <w:t>Յուրաքանչյուր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իրավունք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Օրենքի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համաձայն</w:t>
      </w:r>
      <w:r w:rsidRPr="00976578">
        <w:rPr>
          <w:rFonts w:ascii="GHEA Grapalat" w:hAnsi="GHEA Grapalat" w:cs="Sylfaen"/>
          <w:sz w:val="20"/>
          <w:szCs w:val="20"/>
          <w:lang w:val="af-ZA"/>
        </w:rPr>
        <w:t>`</w:t>
      </w:r>
    </w:p>
    <w:p w14:paraId="24288852"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lastRenderedPageBreak/>
        <w:t xml:space="preserve">1) </w:t>
      </w:r>
      <w:r w:rsidRPr="00976578">
        <w:rPr>
          <w:rFonts w:ascii="GHEA Grapalat" w:hAnsi="GHEA Grapalat" w:cs="Sylfaen"/>
          <w:sz w:val="20"/>
          <w:szCs w:val="20"/>
          <w:lang w:val="ru-RU"/>
        </w:rPr>
        <w:t>նախքան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պայմանագրի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կնքումը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բողոքարկելու</w:t>
      </w:r>
      <w:r w:rsidRPr="00976578">
        <w:rPr>
          <w:rFonts w:ascii="GHEA Grapalat" w:hAnsi="GHEA Grapalat" w:cs="Sylfaen"/>
          <w:sz w:val="20"/>
          <w:szCs w:val="20"/>
          <w:lang w:val="af-ZA"/>
        </w:rPr>
        <w:t xml:space="preserve"> պ</w:t>
      </w:r>
      <w:r w:rsidRPr="00976578">
        <w:rPr>
          <w:rFonts w:ascii="GHEA Grapalat" w:hAnsi="GHEA Grapalat" w:cs="Sylfaen"/>
          <w:sz w:val="20"/>
          <w:szCs w:val="20"/>
          <w:lang w:val="ru-RU"/>
        </w:rPr>
        <w:t>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հանձնաժողովի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գործողությունները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անգործությունը</w:t>
      </w:r>
      <w:r w:rsidRPr="00976578">
        <w:rPr>
          <w:rFonts w:ascii="GHEA Grapalat" w:hAnsi="GHEA Grapalat" w:cs="Sylfaen"/>
          <w:sz w:val="20"/>
          <w:szCs w:val="20"/>
          <w:lang w:val="af-ZA"/>
        </w:rPr>
        <w:t xml:space="preserve">) և </w:t>
      </w:r>
      <w:r w:rsidRPr="00976578">
        <w:rPr>
          <w:rFonts w:ascii="GHEA Grapalat" w:hAnsi="GHEA Grapalat" w:cs="Sylfaen"/>
          <w:sz w:val="20"/>
          <w:szCs w:val="20"/>
          <w:lang w:val="ru-RU"/>
        </w:rPr>
        <w:t>որոշումները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w:t>
      </w:r>
    </w:p>
    <w:p w14:paraId="420272C1" w14:textId="77777777" w:rsidR="000E16AA" w:rsidRPr="00976578" w:rsidRDefault="000E16AA" w:rsidP="00976578">
      <w:pPr>
        <w:spacing w:after="0"/>
        <w:ind w:firstLine="567"/>
        <w:jc w:val="both"/>
        <w:rPr>
          <w:rFonts w:ascii="GHEA Grapalat" w:hAnsi="GHEA Grapalat" w:cs="Sylfaen"/>
          <w:sz w:val="20"/>
          <w:szCs w:val="20"/>
          <w:lang w:val="af-ZA"/>
        </w:rPr>
      </w:pPr>
      <w:bookmarkStart w:id="5" w:name="_Hlk9264573"/>
      <w:r w:rsidRPr="0097657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5"/>
    <w:p w14:paraId="72F91C18"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2) </w:t>
      </w:r>
      <w:r w:rsidRPr="00976578">
        <w:rPr>
          <w:rFonts w:ascii="GHEA Grapalat" w:hAnsi="GHEA Grapalat" w:cs="Sylfaen"/>
          <w:sz w:val="20"/>
          <w:szCs w:val="20"/>
          <w:lang w:val="ru-RU"/>
        </w:rPr>
        <w:t>դատական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կարգով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պ</w:t>
      </w:r>
      <w:r w:rsidRPr="00976578">
        <w:rPr>
          <w:rFonts w:ascii="GHEA Grapalat" w:hAnsi="GHEA Grapalat" w:cs="Sylfaen"/>
          <w:sz w:val="20"/>
          <w:szCs w:val="20"/>
          <w:lang w:val="ru-RU"/>
        </w:rPr>
        <w:t>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հանձնաժողովի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գործողությունները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անգործությունը</w:t>
      </w:r>
      <w:r w:rsidRPr="00976578">
        <w:rPr>
          <w:rFonts w:ascii="GHEA Grapalat" w:hAnsi="GHEA Grapalat" w:cs="Sylfaen"/>
          <w:sz w:val="20"/>
          <w:szCs w:val="20"/>
          <w:lang w:val="af-ZA"/>
        </w:rPr>
        <w:t xml:space="preserve">) և </w:t>
      </w:r>
      <w:r w:rsidRPr="00976578">
        <w:rPr>
          <w:rFonts w:ascii="GHEA Grapalat" w:hAnsi="GHEA Grapalat" w:cs="Sylfaen"/>
          <w:sz w:val="20"/>
          <w:szCs w:val="20"/>
          <w:lang w:val="ru-RU"/>
        </w:rPr>
        <w:t>որոշումները։</w:t>
      </w:r>
    </w:p>
    <w:p w14:paraId="59B7B795"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12.4  </w:t>
      </w:r>
      <w:r w:rsidRPr="00976578">
        <w:rPr>
          <w:rFonts w:ascii="GHEA Grapalat" w:hAnsi="GHEA Grapalat" w:cs="Sylfaen"/>
          <w:sz w:val="20"/>
          <w:szCs w:val="20"/>
          <w:lang w:val="ru-RU"/>
        </w:rPr>
        <w:t>Եթե</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w:t>
      </w:r>
    </w:p>
    <w:p w14:paraId="780ABA80"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 </w:t>
      </w:r>
      <w:r w:rsidRPr="00976578">
        <w:rPr>
          <w:rFonts w:ascii="GHEA Grapalat" w:hAnsi="GHEA Grapalat" w:cs="Sylfaen"/>
          <w:sz w:val="20"/>
          <w:szCs w:val="20"/>
          <w:lang w:val="ru-RU"/>
        </w:rPr>
        <w:t>պայմանագիր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կնքելու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ապա</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w:t>
      </w:r>
      <w:r w:rsidRPr="00976578">
        <w:rPr>
          <w:rFonts w:ascii="GHEA Grapalat" w:hAnsi="GHEA Grapalat" w:cs="Sylfaen"/>
          <w:sz w:val="20"/>
          <w:szCs w:val="20"/>
        </w:rPr>
        <w:t>ն</w:t>
      </w:r>
      <w:r w:rsidRPr="00976578">
        <w:rPr>
          <w:rFonts w:ascii="GHEA Grapalat" w:hAnsi="GHEA Grapalat" w:cs="Sylfaen"/>
          <w:sz w:val="20"/>
          <w:szCs w:val="20"/>
          <w:lang w:val="ru-RU"/>
        </w:rPr>
        <w:t>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հրավերի</w:t>
      </w:r>
      <w:r w:rsidRPr="00976578">
        <w:rPr>
          <w:rFonts w:ascii="GHEA Grapalat" w:hAnsi="GHEA Grapalat" w:cs="Sylfaen"/>
          <w:sz w:val="20"/>
          <w:szCs w:val="20"/>
          <w:lang w:val="af-ZA"/>
        </w:rPr>
        <w:t xml:space="preserve"> 1-</w:t>
      </w:r>
      <w:r w:rsidRPr="00976578">
        <w:rPr>
          <w:rFonts w:ascii="GHEA Grapalat" w:hAnsi="GHEA Grapalat" w:cs="Sylfaen"/>
          <w:sz w:val="20"/>
          <w:szCs w:val="20"/>
        </w:rPr>
        <w:t>ին</w:t>
      </w:r>
      <w:r w:rsidRPr="00976578">
        <w:rPr>
          <w:rFonts w:ascii="GHEA Grapalat" w:hAnsi="GHEA Grapalat" w:cs="Sylfaen"/>
          <w:sz w:val="20"/>
          <w:szCs w:val="20"/>
          <w:lang w:val="af-ZA"/>
        </w:rPr>
        <w:t xml:space="preserve"> </w:t>
      </w:r>
      <w:r w:rsidRPr="00976578">
        <w:rPr>
          <w:rFonts w:ascii="GHEA Grapalat" w:hAnsi="GHEA Grapalat" w:cs="Sylfaen"/>
          <w:sz w:val="20"/>
          <w:szCs w:val="20"/>
        </w:rPr>
        <w:t>մասի</w:t>
      </w:r>
      <w:r w:rsidRPr="00976578">
        <w:rPr>
          <w:rFonts w:ascii="GHEA Grapalat" w:hAnsi="GHEA Grapalat" w:cs="Sylfaen"/>
          <w:sz w:val="20"/>
          <w:szCs w:val="20"/>
          <w:lang w:val="af-ZA"/>
        </w:rPr>
        <w:t xml:space="preserve"> 8.28-</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կետով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նախատեսված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անգործության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ժամանակահատվածում</w:t>
      </w:r>
      <w:r w:rsidRPr="00976578">
        <w:rPr>
          <w:rFonts w:ascii="GHEA Grapalat" w:hAnsi="GHEA Grapalat" w:cs="Sylfaen"/>
          <w:sz w:val="20"/>
          <w:szCs w:val="20"/>
          <w:lang w:val="af-ZA"/>
        </w:rPr>
        <w:t>.</w:t>
      </w:r>
    </w:p>
    <w:p w14:paraId="4EA1A581"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2) </w:t>
      </w:r>
      <w:r w:rsidRPr="00976578">
        <w:rPr>
          <w:rFonts w:ascii="GHEA Grapalat" w:hAnsi="GHEA Grapalat" w:cs="Sylfaen"/>
          <w:sz w:val="20"/>
          <w:szCs w:val="20"/>
          <w:lang w:val="ru-RU"/>
        </w:rPr>
        <w:t>գնման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առարկայի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բնութագրերը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հրավերի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պահանջները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ապա</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w:t>
      </w:r>
      <w:r w:rsidRPr="00976578">
        <w:rPr>
          <w:rFonts w:ascii="GHEA Grapalat" w:hAnsi="GHEA Grapalat" w:cs="Sylfaen"/>
          <w:sz w:val="20"/>
          <w:szCs w:val="20"/>
        </w:rPr>
        <w:t>ն</w:t>
      </w:r>
      <w:r w:rsidRPr="00976578">
        <w:rPr>
          <w:rFonts w:ascii="GHEA Grapalat" w:hAnsi="GHEA Grapalat" w:cs="Sylfaen"/>
          <w:sz w:val="20"/>
          <w:szCs w:val="20"/>
          <w:lang w:val="ru-RU"/>
        </w:rPr>
        <w:t>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մինչև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հայտերի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վերջնաժամկետը</w:t>
      </w:r>
      <w:r w:rsidRPr="00976578">
        <w:rPr>
          <w:rFonts w:ascii="GHEA Grapalat" w:hAnsi="GHEA Grapalat" w:cs="Sylfaen"/>
          <w:sz w:val="20"/>
          <w:szCs w:val="20"/>
          <w:lang w:val="af-ZA"/>
        </w:rPr>
        <w:t xml:space="preserve"> </w:t>
      </w:r>
      <w:r w:rsidRPr="00976578">
        <w:rPr>
          <w:rFonts w:ascii="GHEA Grapalat" w:hAnsi="GHEA Grapalat" w:cs="Sylfaen"/>
          <w:sz w:val="20"/>
          <w:szCs w:val="20"/>
        </w:rPr>
        <w:t>լրանալը</w:t>
      </w:r>
      <w:r w:rsidRPr="00976578">
        <w:rPr>
          <w:rFonts w:ascii="GHEA Grapalat" w:hAnsi="GHEA Grapalat" w:cs="Sylfaen"/>
          <w:sz w:val="20"/>
          <w:szCs w:val="20"/>
          <w:lang w:val="af-ZA"/>
        </w:rPr>
        <w:t xml:space="preserve">:  </w:t>
      </w:r>
    </w:p>
    <w:p w14:paraId="2A571A02"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12.5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գրավոր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ստորագրված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դրանում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ներառելով</w:t>
      </w:r>
      <w:r w:rsidRPr="00976578">
        <w:rPr>
          <w:rFonts w:ascii="GHEA Grapalat" w:hAnsi="GHEA Grapalat" w:cs="Sylfaen"/>
          <w:sz w:val="20"/>
          <w:szCs w:val="20"/>
          <w:lang w:val="af-ZA"/>
        </w:rPr>
        <w:t>`</w:t>
      </w:r>
    </w:p>
    <w:p w14:paraId="6A8D97E4"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անվանումը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անունը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ազգանունը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հաստատող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պատճենը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հասցեն</w:t>
      </w:r>
      <w:r w:rsidRPr="00976578">
        <w:rPr>
          <w:rFonts w:ascii="GHEA Grapalat" w:hAnsi="GHEA Grapalat" w:cs="Sylfaen"/>
          <w:sz w:val="20"/>
          <w:szCs w:val="20"/>
          <w:lang w:val="af-ZA"/>
        </w:rPr>
        <w:t>.</w:t>
      </w:r>
    </w:p>
    <w:p w14:paraId="5508E583"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2) պ</w:t>
      </w:r>
      <w:r w:rsidRPr="00976578">
        <w:rPr>
          <w:rFonts w:ascii="GHEA Grapalat" w:hAnsi="GHEA Grapalat" w:cs="Sylfaen"/>
          <w:sz w:val="20"/>
          <w:szCs w:val="20"/>
          <w:lang w:val="ru-RU"/>
        </w:rPr>
        <w:t>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անվանումը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հասցեն</w:t>
      </w:r>
      <w:r w:rsidRPr="00976578">
        <w:rPr>
          <w:rFonts w:ascii="GHEA Grapalat" w:hAnsi="GHEA Grapalat" w:cs="Sylfaen"/>
          <w:sz w:val="20"/>
          <w:szCs w:val="20"/>
          <w:lang w:val="af-ZA"/>
        </w:rPr>
        <w:t>.</w:t>
      </w:r>
    </w:p>
    <w:p w14:paraId="5159AAB4"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3) </w:t>
      </w:r>
      <w:r w:rsidRPr="00976578">
        <w:rPr>
          <w:rFonts w:ascii="GHEA Grapalat" w:hAnsi="GHEA Grapalat" w:cs="Sylfaen"/>
          <w:sz w:val="20"/>
          <w:szCs w:val="20"/>
          <w:lang w:val="ru-RU"/>
        </w:rPr>
        <w:t>բողոքարկվող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ընթացակարգի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ծածկագիրը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առարկան</w:t>
      </w:r>
      <w:r w:rsidRPr="00976578">
        <w:rPr>
          <w:rFonts w:ascii="GHEA Grapalat" w:hAnsi="GHEA Grapalat" w:cs="Sylfaen"/>
          <w:sz w:val="20"/>
          <w:szCs w:val="20"/>
          <w:lang w:val="af-ZA"/>
        </w:rPr>
        <w:t>.</w:t>
      </w:r>
    </w:p>
    <w:p w14:paraId="77F6AC9B"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4) </w:t>
      </w:r>
      <w:r w:rsidRPr="00976578">
        <w:rPr>
          <w:rFonts w:ascii="GHEA Grapalat" w:hAnsi="GHEA Grapalat" w:cs="Sylfaen"/>
          <w:sz w:val="20"/>
          <w:szCs w:val="20"/>
          <w:lang w:val="ru-RU"/>
        </w:rPr>
        <w:t>վեճի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առարկան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պահանջը</w:t>
      </w:r>
      <w:r w:rsidRPr="00976578">
        <w:rPr>
          <w:rFonts w:ascii="GHEA Grapalat" w:hAnsi="GHEA Grapalat" w:cs="Sylfaen"/>
          <w:sz w:val="20"/>
          <w:szCs w:val="20"/>
          <w:lang w:val="af-ZA"/>
        </w:rPr>
        <w:t>.</w:t>
      </w:r>
    </w:p>
    <w:p w14:paraId="4D48A1C1"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5)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փաստացի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հիմքերը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ապացույցները</w:t>
      </w:r>
      <w:r w:rsidRPr="00976578">
        <w:rPr>
          <w:rFonts w:ascii="GHEA Grapalat" w:hAnsi="GHEA Grapalat" w:cs="Sylfaen"/>
          <w:sz w:val="20"/>
          <w:szCs w:val="20"/>
          <w:lang w:val="af-ZA"/>
        </w:rPr>
        <w:t>.</w:t>
      </w:r>
    </w:p>
    <w:p w14:paraId="7672553B" w14:textId="77777777" w:rsidR="000E16AA" w:rsidRPr="00976578" w:rsidRDefault="000E16AA" w:rsidP="00976578">
      <w:pPr>
        <w:spacing w:after="0"/>
        <w:ind w:firstLine="567"/>
        <w:jc w:val="both"/>
        <w:rPr>
          <w:rFonts w:ascii="GHEA Grapalat" w:hAnsi="GHEA Grapalat" w:cs="Sylfaen"/>
          <w:sz w:val="20"/>
          <w:szCs w:val="20"/>
          <w:lang w:val="af-ZA" w:eastAsia="ru-RU"/>
        </w:rPr>
      </w:pPr>
      <w:r w:rsidRPr="00976578">
        <w:rPr>
          <w:rFonts w:ascii="GHEA Grapalat" w:hAnsi="GHEA Grapalat" w:cs="Sylfaen"/>
          <w:sz w:val="20"/>
          <w:szCs w:val="20"/>
          <w:lang w:val="af-ZA"/>
        </w:rPr>
        <w:t xml:space="preserve">6) </w:t>
      </w:r>
      <w:r w:rsidRPr="00976578">
        <w:rPr>
          <w:rFonts w:ascii="GHEA Grapalat" w:hAnsi="GHEA Grapalat" w:cs="Sylfaen"/>
          <w:sz w:val="20"/>
          <w:szCs w:val="20"/>
          <w:lang w:val="ru-RU"/>
        </w:rPr>
        <w:t>բողոքարկման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վճարը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կատարած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լինելը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հիմնավորող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պատճենը</w:t>
      </w:r>
      <w:r w:rsidRPr="00976578">
        <w:rPr>
          <w:rFonts w:ascii="GHEA Grapalat" w:hAnsi="GHEA Grapalat" w:cs="Sylfaen"/>
          <w:sz w:val="20"/>
          <w:szCs w:val="20"/>
          <w:lang w:val="af-ZA"/>
        </w:rPr>
        <w:t xml:space="preserve">: </w:t>
      </w:r>
      <w:r w:rsidRPr="00976578">
        <w:rPr>
          <w:rFonts w:ascii="GHEA Grapalat" w:hAnsi="GHEA Grapalat" w:cs="Sylfaen"/>
          <w:sz w:val="20"/>
          <w:szCs w:val="20"/>
        </w:rPr>
        <w:t>Ը</w:t>
      </w:r>
      <w:r w:rsidRPr="00976578">
        <w:rPr>
          <w:rFonts w:ascii="GHEA Grapalat" w:hAnsi="GHEA Grapalat" w:cs="Sylfaen"/>
          <w:sz w:val="20"/>
          <w:szCs w:val="20"/>
          <w:lang w:val="ru-RU"/>
        </w:rPr>
        <w:t>նդ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վճարի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չափը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կազմում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30 </w:t>
      </w:r>
      <w:r w:rsidRPr="00976578">
        <w:rPr>
          <w:rFonts w:ascii="GHEA Grapalat" w:hAnsi="GHEA Grapalat" w:cs="Sylfaen"/>
          <w:sz w:val="20"/>
          <w:szCs w:val="20"/>
          <w:lang w:val="ru-RU"/>
        </w:rPr>
        <w:t>հազար</w:t>
      </w:r>
      <w:r w:rsidRPr="00976578">
        <w:rPr>
          <w:rFonts w:ascii="GHEA Grapalat" w:hAnsi="GHEA Grapalat" w:cs="Sylfaen"/>
          <w:sz w:val="20"/>
          <w:szCs w:val="20"/>
          <w:lang w:val="af-ZA"/>
        </w:rPr>
        <w:t xml:space="preserve"> ՀՀ </w:t>
      </w:r>
      <w:r w:rsidRPr="00976578">
        <w:rPr>
          <w:rFonts w:ascii="GHEA Grapalat" w:hAnsi="GHEA Grapalat" w:cs="Sylfaen"/>
          <w:sz w:val="20"/>
          <w:szCs w:val="20"/>
          <w:lang w:val="ru-RU"/>
        </w:rPr>
        <w:t>դրամ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վճարվում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ՀՀ</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պետական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բյուջե</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նպատակով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լիազորված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մարմնի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անվամբ</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բացված</w:t>
      </w:r>
      <w:r w:rsidRPr="00976578">
        <w:rPr>
          <w:rFonts w:ascii="GHEA Grapalat" w:hAnsi="GHEA Grapalat" w:cs="Sylfaen"/>
          <w:sz w:val="20"/>
          <w:szCs w:val="20"/>
          <w:lang w:val="af-ZA"/>
        </w:rPr>
        <w:t xml:space="preserve"> </w:t>
      </w:r>
      <w:r w:rsidRPr="00976578">
        <w:rPr>
          <w:rFonts w:ascii="GHEA Grapalat" w:hAnsi="GHEA Grapalat"/>
          <w:sz w:val="20"/>
          <w:szCs w:val="20"/>
          <w:lang w:val="af-ZA"/>
        </w:rPr>
        <w:t>«</w:t>
      </w:r>
      <w:r w:rsidRPr="00976578">
        <w:rPr>
          <w:rFonts w:ascii="GHEA Grapalat" w:hAnsi="GHEA Grapalat" w:cs="Sylfaen"/>
          <w:sz w:val="20"/>
          <w:szCs w:val="20"/>
          <w:lang w:val="af-ZA"/>
        </w:rPr>
        <w:t>900008000482</w:t>
      </w:r>
      <w:r w:rsidRPr="00976578">
        <w:rPr>
          <w:rFonts w:ascii="GHEA Grapalat" w:hAnsi="GHEA Grapalat"/>
          <w:sz w:val="20"/>
          <w:szCs w:val="20"/>
          <w:lang w:val="af-ZA"/>
        </w:rPr>
        <w:t>»</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գանձապետական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հաշվին</w:t>
      </w:r>
      <w:r w:rsidRPr="00976578">
        <w:rPr>
          <w:rFonts w:ascii="GHEA Grapalat" w:hAnsi="GHEA Grapalat" w:cs="Sylfaen"/>
          <w:sz w:val="20"/>
          <w:szCs w:val="20"/>
          <w:lang w:val="af-ZA"/>
        </w:rPr>
        <w:t>:</w:t>
      </w:r>
      <w:r w:rsidRPr="00976578">
        <w:rPr>
          <w:rFonts w:ascii="GHEA Grapalat" w:hAnsi="GHEA Grapalat" w:cs="Sylfaen"/>
          <w:sz w:val="20"/>
          <w:szCs w:val="20"/>
          <w:lang w:val="af-ZA" w:eastAsia="ru-RU"/>
        </w:rPr>
        <w:t xml:space="preserve"> </w:t>
      </w:r>
    </w:p>
    <w:p w14:paraId="1B3CBCC2"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7) </w:t>
      </w:r>
      <w:r w:rsidRPr="00976578">
        <w:rPr>
          <w:rFonts w:ascii="GHEA Grapalat" w:hAnsi="GHEA Grapalat" w:cs="Sylfaen"/>
          <w:sz w:val="20"/>
          <w:szCs w:val="20"/>
          <w:lang w:val="ru-RU"/>
        </w:rPr>
        <w:t>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բանկի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անվանումը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հաշվեհամարը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որի</w:t>
      </w:r>
      <w:r w:rsidRPr="00976578">
        <w:rPr>
          <w:rFonts w:ascii="GHEA Grapalat" w:hAnsi="GHEA Grapalat" w:cs="Sylfaen"/>
          <w:sz w:val="20"/>
          <w:szCs w:val="20"/>
        </w:rPr>
        <w:t>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բավարարվելու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դեպքում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պետք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փոխանցվի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վճարը</w:t>
      </w:r>
      <w:r w:rsidRPr="00976578">
        <w:rPr>
          <w:rFonts w:ascii="GHEA Grapalat" w:hAnsi="GHEA Grapalat" w:cs="Sylfaen"/>
          <w:sz w:val="20"/>
          <w:szCs w:val="20"/>
          <w:lang w:val="af-ZA"/>
        </w:rPr>
        <w:t>.</w:t>
      </w:r>
    </w:p>
    <w:p w14:paraId="04222FED"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8) </w:t>
      </w:r>
      <w:r w:rsidRPr="00976578">
        <w:rPr>
          <w:rFonts w:ascii="GHEA Grapalat" w:hAnsi="GHEA Grapalat" w:cs="Sylfaen"/>
          <w:sz w:val="20"/>
          <w:szCs w:val="20"/>
          <w:lang w:val="ru-RU"/>
        </w:rPr>
        <w:t>այլ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անհրաժեշտ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տեղեկություններ։</w:t>
      </w:r>
    </w:p>
    <w:p w14:paraId="2E955B95"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976578">
        <w:rPr>
          <w:rFonts w:ascii="Calibri" w:hAnsi="Calibri" w:cs="Calibri"/>
          <w:sz w:val="20"/>
          <w:szCs w:val="20"/>
          <w:lang w:val="af-ZA"/>
        </w:rPr>
        <w:t> </w:t>
      </w:r>
      <w:r w:rsidRPr="00976578">
        <w:rPr>
          <w:rFonts w:ascii="GHEA Grapalat" w:hAnsi="GHEA Grapalat" w:cs="Sylfaen"/>
          <w:sz w:val="20"/>
          <w:szCs w:val="20"/>
          <w:lang w:val="af-ZA"/>
        </w:rPr>
        <w:t xml:space="preserve">  12.7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թվում</w:t>
      </w:r>
      <w:r w:rsidRPr="00976578">
        <w:rPr>
          <w:rFonts w:ascii="GHEA Grapalat" w:hAnsi="GHEA Grapalat" w:cs="Sylfaen"/>
          <w:sz w:val="20"/>
          <w:szCs w:val="20"/>
        </w:rPr>
        <w:t>՝</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մասնակի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բավարարվելու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մասին</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կողմից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տեղեկագրում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հրապարակվելուն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հաջորդող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աշխատանքային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տվյալ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կայացրած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գրավոր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լիազորված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մարմնին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տրամադրում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վճարը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կատարած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լինելը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հավաստող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պատճենը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բանկի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անվանումը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հաշվեհամարը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պետք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փոխանցվի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վերադարձվող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գումարը</w:t>
      </w:r>
      <w:r w:rsidRPr="00976578">
        <w:rPr>
          <w:rFonts w:ascii="GHEA Grapalat" w:hAnsi="GHEA Grapalat" w:cs="Sylfaen"/>
          <w:sz w:val="20"/>
          <w:szCs w:val="20"/>
          <w:lang w:val="af-ZA"/>
        </w:rPr>
        <w:t xml:space="preserve">: </w:t>
      </w:r>
      <w:r w:rsidRPr="00976578">
        <w:rPr>
          <w:rFonts w:ascii="GHEA Grapalat" w:hAnsi="GHEA Grapalat" w:cs="Sylfaen"/>
          <w:sz w:val="20"/>
          <w:szCs w:val="20"/>
        </w:rPr>
        <w:t>Լ</w:t>
      </w:r>
      <w:r w:rsidRPr="00976578">
        <w:rPr>
          <w:rFonts w:ascii="GHEA Grapalat" w:hAnsi="GHEA Grapalat" w:cs="Sylfaen"/>
          <w:sz w:val="20"/>
          <w:szCs w:val="20"/>
          <w:lang w:val="ru-RU"/>
        </w:rPr>
        <w:t>իազորված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մարմինը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կետում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նշված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պատճենը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ստանալու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հաջորդող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հինգ</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աշխատանքային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վճարը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փոխանցում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վճարած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բանկային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հաշվին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փոխանցելու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միջոցով</w:t>
      </w:r>
      <w:r w:rsidRPr="00976578">
        <w:rPr>
          <w:rFonts w:ascii="GHEA Grapalat" w:hAnsi="GHEA Grapalat" w:cs="Sylfaen"/>
          <w:sz w:val="20"/>
          <w:szCs w:val="20"/>
          <w:lang w:val="af-ZA"/>
        </w:rPr>
        <w:t>:</w:t>
      </w:r>
    </w:p>
    <w:p w14:paraId="32E73DB8"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12.8 </w:t>
      </w:r>
      <w:bookmarkStart w:id="6" w:name="_Hlk9264773"/>
      <w:r w:rsidRPr="0097657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6"/>
      <w:r w:rsidRPr="00976578">
        <w:rPr>
          <w:rFonts w:ascii="GHEA Grapalat" w:hAnsi="GHEA Grapalat" w:cs="Sylfaen"/>
          <w:sz w:val="20"/>
          <w:szCs w:val="20"/>
          <w:lang w:val="ru-RU"/>
        </w:rPr>
        <w:t>Ընդ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եթե</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հրավերի</w:t>
      </w:r>
      <w:r w:rsidRPr="00976578">
        <w:rPr>
          <w:rFonts w:ascii="GHEA Grapalat" w:hAnsi="GHEA Grapalat" w:cs="Sylfaen"/>
          <w:sz w:val="20"/>
          <w:szCs w:val="20"/>
          <w:lang w:val="af-ZA"/>
        </w:rPr>
        <w:t xml:space="preserve"> 1-</w:t>
      </w:r>
      <w:r w:rsidRPr="00976578">
        <w:rPr>
          <w:rFonts w:ascii="GHEA Grapalat" w:hAnsi="GHEA Grapalat" w:cs="Sylfaen"/>
          <w:sz w:val="20"/>
          <w:szCs w:val="20"/>
        </w:rPr>
        <w:t>ին</w:t>
      </w:r>
      <w:r w:rsidRPr="00976578">
        <w:rPr>
          <w:rFonts w:ascii="GHEA Grapalat" w:hAnsi="GHEA Grapalat" w:cs="Sylfaen"/>
          <w:sz w:val="20"/>
          <w:szCs w:val="20"/>
          <w:lang w:val="af-ZA"/>
        </w:rPr>
        <w:t xml:space="preserve"> </w:t>
      </w:r>
      <w:r w:rsidRPr="00976578">
        <w:rPr>
          <w:rFonts w:ascii="GHEA Grapalat" w:hAnsi="GHEA Grapalat" w:cs="Sylfaen"/>
          <w:sz w:val="20"/>
          <w:szCs w:val="20"/>
        </w:rPr>
        <w:t>մասի</w:t>
      </w:r>
      <w:r w:rsidRPr="00976578">
        <w:rPr>
          <w:rFonts w:ascii="GHEA Grapalat" w:hAnsi="GHEA Grapalat" w:cs="Sylfaen"/>
          <w:sz w:val="20"/>
          <w:szCs w:val="20"/>
          <w:lang w:val="af-ZA"/>
        </w:rPr>
        <w:t xml:space="preserve"> 12.4 </w:t>
      </w:r>
      <w:r w:rsidRPr="00976578">
        <w:rPr>
          <w:rFonts w:ascii="GHEA Grapalat" w:hAnsi="GHEA Grapalat" w:cs="Sylfaen"/>
          <w:sz w:val="20"/>
          <w:szCs w:val="20"/>
          <w:lang w:val="ru-RU"/>
        </w:rPr>
        <w:t>կետի</w:t>
      </w:r>
      <w:r w:rsidRPr="00976578">
        <w:rPr>
          <w:rFonts w:ascii="GHEA Grapalat" w:hAnsi="GHEA Grapalat" w:cs="Sylfaen"/>
          <w:sz w:val="20"/>
          <w:szCs w:val="20"/>
          <w:lang w:val="af-ZA"/>
        </w:rPr>
        <w:t xml:space="preserve"> 2-</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ենթակետով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սահմանված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ժամկետում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չի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բավարարել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Օրենքի</w:t>
      </w:r>
      <w:r w:rsidRPr="00976578">
        <w:rPr>
          <w:rFonts w:ascii="GHEA Grapalat" w:hAnsi="GHEA Grapalat" w:cs="Sylfaen"/>
          <w:sz w:val="20"/>
          <w:szCs w:val="20"/>
          <w:lang w:val="af-ZA"/>
        </w:rPr>
        <w:t xml:space="preserve"> 50-</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հոդվածի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պահանջները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ապա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կետով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սահմանված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ժամկետում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շտկված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համարվում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սահմանված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ժամկետում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ներկայացված</w:t>
      </w:r>
      <w:r w:rsidRPr="00976578">
        <w:rPr>
          <w:rFonts w:ascii="GHEA Grapalat" w:hAnsi="GHEA Grapalat" w:cs="Sylfaen"/>
          <w:sz w:val="20"/>
          <w:szCs w:val="20"/>
          <w:lang w:val="af-ZA"/>
        </w:rPr>
        <w:t>:</w:t>
      </w:r>
    </w:p>
    <w:p w14:paraId="6C378678"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12.9</w:t>
      </w:r>
      <w:bookmarkStart w:id="7" w:name="_Hlk9264833"/>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վարույթ</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ընդունելու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մեկ</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աշխատանքային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դրա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հայտարարությունը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տեղեկագրում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հայտարարության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մեջ</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նշվում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նպատակով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հրավիրվող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նիստերին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առցանց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հետևելու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համացանցային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հղումը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համարվում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վարույթ</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ընդունված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արձանագրված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թերությունների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վերացման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հրավերի</w:t>
      </w:r>
      <w:r w:rsidRPr="00976578">
        <w:rPr>
          <w:rFonts w:ascii="GHEA Grapalat" w:hAnsi="GHEA Grapalat" w:cs="Sylfaen"/>
          <w:sz w:val="20"/>
          <w:szCs w:val="20"/>
          <w:lang w:val="af-ZA"/>
        </w:rPr>
        <w:t xml:space="preserve"> 12.8 </w:t>
      </w:r>
      <w:r w:rsidRPr="00976578">
        <w:rPr>
          <w:rFonts w:ascii="GHEA Grapalat" w:hAnsi="GHEA Grapalat" w:cs="Sylfaen"/>
          <w:sz w:val="20"/>
          <w:szCs w:val="20"/>
          <w:lang w:val="ru-RU"/>
        </w:rPr>
        <w:t>կետով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նախատեսված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ժամկետը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լրանալու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իսկ</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թերությունները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վերացված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դեպքում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տրամադրվելու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օրվանից</w:t>
      </w:r>
      <w:r w:rsidRPr="00976578">
        <w:rPr>
          <w:rFonts w:ascii="GHEA Grapalat" w:hAnsi="GHEA Grapalat" w:cs="Sylfaen"/>
          <w:sz w:val="20"/>
          <w:szCs w:val="20"/>
          <w:lang w:val="af-ZA"/>
        </w:rPr>
        <w:t>:</w:t>
      </w:r>
    </w:p>
    <w:p w14:paraId="292EA680"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lastRenderedPageBreak/>
        <w:t xml:space="preserve">12.10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վարույթ</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ընդունվելու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երկու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աշխատանքային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գրությամբ</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դիմում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պատվիրատուին՝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գրավոր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դիրքորոշում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ինչպես</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նաև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անհրաժեշտ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գրությամբ</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նշված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պահանջով՝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կցելով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պատճենը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առկայության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դեպքում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դիրքորոշումը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պահանջված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փաստաթղթեր</w:t>
      </w:r>
      <w:r w:rsidRPr="00976578">
        <w:rPr>
          <w:rFonts w:ascii="GHEA Grapalat" w:hAnsi="GHEA Grapalat" w:cs="Sylfaen"/>
          <w:sz w:val="20"/>
          <w:szCs w:val="20"/>
        </w:rPr>
        <w:t>ը</w:t>
      </w:r>
      <w:r w:rsidRPr="00976578">
        <w:rPr>
          <w:rFonts w:ascii="GHEA Grapalat" w:hAnsi="GHEA Grapalat" w:cs="Sylfaen"/>
          <w:sz w:val="20"/>
          <w:szCs w:val="20"/>
          <w:lang w:val="af-ZA"/>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ա</w:t>
      </w:r>
      <w:r w:rsidRPr="00976578">
        <w:rPr>
          <w:rFonts w:ascii="GHEA Grapalat" w:hAnsi="GHEA Grapalat" w:cs="Sylfaen"/>
          <w:sz w:val="20"/>
          <w:szCs w:val="20"/>
          <w:lang w:val="ru-RU"/>
        </w:rPr>
        <w:t>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գրավոր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դրանց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բնօրինակից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արտատպված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սկանավորված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ձևով</w:t>
      </w:r>
      <w:r w:rsidRPr="00976578">
        <w:rPr>
          <w:rFonts w:ascii="GHEA Grapalat" w:hAnsi="GHEA Grapalat" w:cs="Sylfaen"/>
          <w:sz w:val="20"/>
          <w:szCs w:val="20"/>
        </w:rPr>
        <w:t>՝</w:t>
      </w:r>
      <w:r w:rsidRPr="00976578">
        <w:rPr>
          <w:rFonts w:ascii="GHEA Grapalat" w:hAnsi="GHEA Grapalat" w:cs="Sylfaen"/>
          <w:sz w:val="20"/>
          <w:szCs w:val="20"/>
          <w:lang w:val="af-ZA"/>
        </w:rPr>
        <w:t xml:space="preserve"> </w:t>
      </w:r>
      <w:r w:rsidRPr="00976578">
        <w:rPr>
          <w:rFonts w:ascii="GHEA Grapalat" w:hAnsi="GHEA Grapalat" w:cs="Sylfaen"/>
          <w:sz w:val="20"/>
          <w:szCs w:val="20"/>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rPr>
        <w:t>հրավերի</w:t>
      </w:r>
      <w:r w:rsidRPr="00976578">
        <w:rPr>
          <w:rFonts w:ascii="GHEA Grapalat" w:hAnsi="GHEA Grapalat" w:cs="Sylfaen"/>
          <w:sz w:val="20"/>
          <w:szCs w:val="20"/>
          <w:lang w:val="af-ZA"/>
        </w:rPr>
        <w:t xml:space="preserve"> 12.5 </w:t>
      </w:r>
      <w:r w:rsidRPr="00976578">
        <w:rPr>
          <w:rFonts w:ascii="GHEA Grapalat" w:hAnsi="GHEA Grapalat" w:cs="Sylfaen"/>
          <w:sz w:val="20"/>
          <w:szCs w:val="20"/>
        </w:rPr>
        <w:t>կետում</w:t>
      </w:r>
      <w:r w:rsidRPr="00976578">
        <w:rPr>
          <w:rFonts w:ascii="GHEA Grapalat" w:hAnsi="GHEA Grapalat" w:cs="Sylfaen"/>
          <w:sz w:val="20"/>
          <w:szCs w:val="20"/>
          <w:lang w:val="af-ZA"/>
        </w:rPr>
        <w:t xml:space="preserve"> </w:t>
      </w:r>
      <w:r w:rsidRPr="00976578">
        <w:rPr>
          <w:rFonts w:ascii="GHEA Grapalat" w:hAnsi="GHEA Grapalat" w:cs="Sylfaen"/>
          <w:sz w:val="20"/>
          <w:szCs w:val="20"/>
        </w:rPr>
        <w:t>նշված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էլեկտրոնային</w:t>
      </w:r>
      <w:r w:rsidRPr="00976578">
        <w:rPr>
          <w:rFonts w:ascii="GHEA Grapalat" w:hAnsi="GHEA Grapalat" w:cs="Sylfaen"/>
          <w:sz w:val="20"/>
          <w:szCs w:val="20"/>
          <w:lang w:val="af-ZA"/>
        </w:rPr>
        <w:t xml:space="preserve"> </w:t>
      </w:r>
      <w:r w:rsidRPr="00976578">
        <w:rPr>
          <w:rFonts w:ascii="GHEA Grapalat" w:hAnsi="GHEA Grapalat" w:cs="Sylfaen"/>
          <w:sz w:val="20"/>
          <w:szCs w:val="20"/>
        </w:rPr>
        <w:t>փոստին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ուղարկվելու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միջոցով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կետում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նշված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փաստաթղթերը</w:t>
      </w:r>
      <w:r w:rsidRPr="00976578">
        <w:rPr>
          <w:rFonts w:ascii="GHEA Grapalat" w:hAnsi="GHEA Grapalat" w:cs="Sylfaen"/>
          <w:sz w:val="20"/>
          <w:szCs w:val="20"/>
          <w:lang w:val="af-ZA"/>
        </w:rPr>
        <w:t xml:space="preserve"> </w:t>
      </w:r>
      <w:r w:rsidRPr="00976578">
        <w:rPr>
          <w:rFonts w:ascii="GHEA Grapalat" w:hAnsi="GHEA Grapalat" w:cs="Sylfaen"/>
          <w:sz w:val="20"/>
          <w:szCs w:val="20"/>
        </w:rPr>
        <w:t>պ</w:t>
      </w:r>
      <w:r w:rsidRPr="00976578">
        <w:rPr>
          <w:rFonts w:ascii="GHEA Grapalat" w:hAnsi="GHEA Grapalat" w:cs="Sylfaen"/>
          <w:sz w:val="20"/>
          <w:szCs w:val="20"/>
          <w:lang w:val="ru-RU"/>
        </w:rPr>
        <w:t>ատվիրատուն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ներկայացնում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պահանջ</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ստանալու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հաշված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երկու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աշխատանքային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ընթացքում</w:t>
      </w:r>
      <w:r w:rsidRPr="00976578">
        <w:rPr>
          <w:rFonts w:ascii="GHEA Grapalat" w:hAnsi="GHEA Grapalat" w:cs="Sylfaen"/>
          <w:sz w:val="20"/>
          <w:szCs w:val="20"/>
          <w:lang w:val="af-ZA"/>
        </w:rPr>
        <w:t>:</w:t>
      </w:r>
    </w:p>
    <w:bookmarkEnd w:id="7"/>
    <w:p w14:paraId="7DB64E8B"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12.11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այնպիսի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ընթացակարգով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համաձայն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պ</w:t>
      </w:r>
      <w:r w:rsidRPr="00976578">
        <w:rPr>
          <w:rFonts w:ascii="GHEA Grapalat" w:hAnsi="GHEA Grapalat" w:cs="Sylfaen"/>
          <w:sz w:val="20"/>
          <w:szCs w:val="20"/>
          <w:lang w:val="ru-RU"/>
        </w:rPr>
        <w:t>ատվիրատուն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ներգրավված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բոլոր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կողմերն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իրավունք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ունենան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w:t>
      </w:r>
      <w:r w:rsidRPr="00976578">
        <w:rPr>
          <w:rFonts w:ascii="GHEA Grapalat" w:hAnsi="GHEA Grapalat" w:cs="Sylfaen"/>
          <w:sz w:val="20"/>
          <w:szCs w:val="20"/>
          <w:lang w:val="af-ZA"/>
        </w:rPr>
        <w:t xml:space="preserve"> լինելու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նպատակով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հրավիրված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նիստերին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իրենց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տեսակետները։</w:t>
      </w:r>
    </w:p>
    <w:p w14:paraId="55F026BA"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12.12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քննությունն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իրականացվում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վարույթն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ընդունվելու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ոչ</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ուշ</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քսան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օրացուցային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Նշված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ժամկետը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երկարաձգվել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մեկ</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անգամ՝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մինչև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տասն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w:t>
      </w:r>
      <w:r w:rsidRPr="00976578">
        <w:rPr>
          <w:rFonts w:ascii="GHEA Grapalat" w:hAnsi="GHEA Grapalat" w:cs="Sylfaen"/>
          <w:sz w:val="20"/>
          <w:szCs w:val="20"/>
        </w:rPr>
        <w:t>ա</w:t>
      </w:r>
      <w:r w:rsidRPr="00976578">
        <w:rPr>
          <w:rFonts w:ascii="GHEA Grapalat" w:hAnsi="GHEA Grapalat" w:cs="Sylfaen"/>
          <w:sz w:val="20"/>
          <w:szCs w:val="20"/>
          <w:lang w:val="ru-RU"/>
        </w:rPr>
        <w:t>ցուցային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օրով՝</w:t>
      </w:r>
      <w:r w:rsidRPr="00976578">
        <w:rPr>
          <w:rFonts w:ascii="GHEA Grapalat" w:hAnsi="GHEA Grapalat" w:cs="Sylfaen"/>
          <w:sz w:val="20"/>
          <w:szCs w:val="20"/>
          <w:lang w:val="af-ZA"/>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ա</w:t>
      </w:r>
      <w:r w:rsidRPr="00976578">
        <w:rPr>
          <w:rFonts w:ascii="GHEA Grapalat" w:hAnsi="GHEA Grapalat" w:cs="Sylfaen"/>
          <w:sz w:val="20"/>
          <w:szCs w:val="20"/>
          <w:lang w:val="ru-RU"/>
        </w:rPr>
        <w:t>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պատճառաբանված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միջանկյալ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որոշմամբ</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միջանկյալ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օրը</w:t>
      </w:r>
      <w:r w:rsidRPr="00976578">
        <w:rPr>
          <w:rFonts w:ascii="GHEA Grapalat" w:hAnsi="GHEA Grapalat" w:cs="Sylfaen"/>
          <w:sz w:val="20"/>
          <w:szCs w:val="20"/>
          <w:lang w:val="af-ZA"/>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ա</w:t>
      </w:r>
      <w:r w:rsidRPr="00976578">
        <w:rPr>
          <w:rFonts w:ascii="GHEA Grapalat" w:hAnsi="GHEA Grapalat" w:cs="Sylfaen"/>
          <w:sz w:val="20"/>
          <w:szCs w:val="20"/>
          <w:lang w:val="ru-RU"/>
        </w:rPr>
        <w:t>նձն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ապահովում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դրա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համապատասխան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հայտարարության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տեղեկագրում</w:t>
      </w:r>
      <w:r w:rsidRPr="00976578">
        <w:rPr>
          <w:rFonts w:ascii="GHEA Grapalat" w:hAnsi="GHEA Grapalat" w:cs="Sylfaen"/>
          <w:sz w:val="20"/>
          <w:szCs w:val="20"/>
          <w:lang w:val="af-ZA"/>
        </w:rPr>
        <w:t>:</w:t>
      </w:r>
    </w:p>
    <w:p w14:paraId="790A8DB3"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իրավապարտադիր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փոփոխվել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վերացվել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թվում՝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մասնակի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դատարանի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կողմից</w:t>
      </w:r>
      <w:r w:rsidRPr="00976578">
        <w:rPr>
          <w:rFonts w:ascii="GHEA Grapalat" w:hAnsi="GHEA Grapalat" w:cs="Sylfaen"/>
          <w:sz w:val="20"/>
          <w:szCs w:val="20"/>
          <w:lang w:val="af-ZA"/>
        </w:rPr>
        <w:t>:</w:t>
      </w:r>
    </w:p>
    <w:p w14:paraId="24EB0DF4"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12.13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w:t>
      </w:r>
    </w:p>
    <w:p w14:paraId="68832247"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 </w:t>
      </w:r>
      <w:r w:rsidRPr="00976578">
        <w:rPr>
          <w:rFonts w:ascii="GHEA Grapalat" w:hAnsi="GHEA Grapalat" w:cs="Sylfaen"/>
          <w:sz w:val="20"/>
          <w:szCs w:val="20"/>
        </w:rPr>
        <w:t>իրավունք</w:t>
      </w:r>
      <w:r w:rsidRPr="00976578">
        <w:rPr>
          <w:rFonts w:ascii="GHEA Grapalat" w:hAnsi="GHEA Grapalat" w:cs="Sylfaen"/>
          <w:sz w:val="20"/>
          <w:szCs w:val="20"/>
          <w:lang w:val="af-ZA"/>
        </w:rPr>
        <w:t xml:space="preserve"> </w:t>
      </w:r>
      <w:r w:rsidRPr="00976578">
        <w:rPr>
          <w:rFonts w:ascii="GHEA Grapalat" w:hAnsi="GHEA Grapalat" w:cs="Sylfaen"/>
          <w:sz w:val="20"/>
          <w:szCs w:val="20"/>
        </w:rPr>
        <w:t>ունի</w:t>
      </w:r>
      <w:r w:rsidRPr="00976578" w:rsidDel="00B90C4B">
        <w:rPr>
          <w:rFonts w:ascii="GHEA Grapalat" w:hAnsi="GHEA Grapalat" w:cs="Sylfaen"/>
          <w:sz w:val="20"/>
          <w:szCs w:val="20"/>
          <w:lang w:val="af-ZA"/>
        </w:rPr>
        <w:t xml:space="preserve"> </w:t>
      </w:r>
      <w:r w:rsidRPr="00976578">
        <w:rPr>
          <w:rFonts w:ascii="GHEA Grapalat" w:hAnsi="GHEA Grapalat" w:cs="Sylfaen"/>
          <w:sz w:val="20"/>
          <w:szCs w:val="20"/>
        </w:rPr>
        <w:t>պատվիրատուի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rPr>
        <w:t>և</w:t>
      </w:r>
      <w:r w:rsidRPr="00976578">
        <w:rPr>
          <w:rFonts w:ascii="GHEA Grapalat" w:hAnsi="GHEA Grapalat" w:cs="Sylfaen"/>
          <w:sz w:val="20"/>
          <w:szCs w:val="20"/>
          <w:lang w:val="af-ZA"/>
        </w:rPr>
        <w:t xml:space="preserve"> </w:t>
      </w:r>
      <w:r w:rsidRPr="00976578">
        <w:rPr>
          <w:rFonts w:ascii="GHEA Grapalat" w:hAnsi="GHEA Grapalat" w:cs="Sylfaen"/>
          <w:sz w:val="20"/>
          <w:szCs w:val="20"/>
        </w:rPr>
        <w:t>հանձնաժողովի</w:t>
      </w:r>
      <w:r w:rsidRPr="00976578">
        <w:rPr>
          <w:rFonts w:ascii="GHEA Grapalat" w:hAnsi="GHEA Grapalat" w:cs="Sylfaen"/>
          <w:sz w:val="20"/>
          <w:szCs w:val="20"/>
          <w:lang w:val="af-ZA"/>
        </w:rPr>
        <w:t xml:space="preserve"> </w:t>
      </w:r>
      <w:r w:rsidRPr="00976578">
        <w:rPr>
          <w:rFonts w:ascii="GHEA Grapalat" w:hAnsi="GHEA Grapalat" w:cs="Sylfaen"/>
          <w:sz w:val="20"/>
          <w:szCs w:val="20"/>
        </w:rPr>
        <w:t>գործողությունների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rPr>
        <w:t>անգործության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rPr>
        <w:t>ընդունելու</w:t>
      </w:r>
      <w:r w:rsidRPr="00976578">
        <w:rPr>
          <w:rFonts w:ascii="GHEA Grapalat" w:hAnsi="GHEA Grapalat" w:cs="Sylfaen"/>
          <w:sz w:val="20"/>
          <w:szCs w:val="20"/>
          <w:lang w:val="af-ZA"/>
        </w:rPr>
        <w:t xml:space="preserve"> </w:t>
      </w:r>
      <w:r w:rsidRPr="00976578">
        <w:rPr>
          <w:rFonts w:ascii="GHEA Grapalat" w:hAnsi="GHEA Grapalat" w:cs="Sylfaen"/>
          <w:sz w:val="20"/>
          <w:szCs w:val="20"/>
        </w:rPr>
        <w:t>հետևյալ</w:t>
      </w:r>
      <w:r w:rsidRPr="00976578">
        <w:rPr>
          <w:rFonts w:ascii="GHEA Grapalat" w:hAnsi="GHEA Grapalat" w:cs="Sylfaen"/>
          <w:sz w:val="20"/>
          <w:szCs w:val="20"/>
          <w:lang w:val="af-ZA"/>
        </w:rPr>
        <w:t xml:space="preserve"> </w:t>
      </w:r>
      <w:r w:rsidRPr="00976578">
        <w:rPr>
          <w:rFonts w:ascii="GHEA Grapalat" w:hAnsi="GHEA Grapalat" w:cs="Sylfaen"/>
          <w:sz w:val="20"/>
          <w:szCs w:val="20"/>
        </w:rPr>
        <w:t>որոշումները</w:t>
      </w:r>
      <w:r w:rsidRPr="00976578">
        <w:rPr>
          <w:rFonts w:ascii="GHEA Grapalat" w:hAnsi="GHEA Grapalat" w:cs="Sylfaen"/>
          <w:sz w:val="20"/>
          <w:szCs w:val="20"/>
          <w:lang w:val="af-ZA"/>
        </w:rPr>
        <w:t>.</w:t>
      </w:r>
    </w:p>
    <w:p w14:paraId="09C6F96E"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rPr>
        <w:t>ա</w:t>
      </w:r>
      <w:r w:rsidRPr="00976578">
        <w:rPr>
          <w:rFonts w:ascii="GHEA Grapalat" w:hAnsi="GHEA Grapalat" w:cs="Sylfaen"/>
          <w:sz w:val="20"/>
          <w:szCs w:val="20"/>
          <w:lang w:val="af-ZA"/>
        </w:rPr>
        <w:t xml:space="preserve">. </w:t>
      </w:r>
      <w:proofErr w:type="gramStart"/>
      <w:r w:rsidRPr="00976578">
        <w:rPr>
          <w:rFonts w:ascii="GHEA Grapalat" w:hAnsi="GHEA Grapalat" w:cs="Sylfaen"/>
          <w:sz w:val="20"/>
          <w:szCs w:val="20"/>
        </w:rPr>
        <w:t>արգելելու</w:t>
      </w:r>
      <w:proofErr w:type="gramEnd"/>
      <w:r w:rsidRPr="00976578">
        <w:rPr>
          <w:rFonts w:ascii="GHEA Grapalat" w:hAnsi="GHEA Grapalat" w:cs="Sylfaen"/>
          <w:sz w:val="20"/>
          <w:szCs w:val="20"/>
          <w:lang w:val="af-ZA"/>
        </w:rPr>
        <w:t xml:space="preserve"> </w:t>
      </w:r>
      <w:r w:rsidRPr="00976578">
        <w:rPr>
          <w:rFonts w:ascii="GHEA Grapalat" w:hAnsi="GHEA Grapalat" w:cs="Sylfaen"/>
          <w:sz w:val="20"/>
          <w:szCs w:val="20"/>
        </w:rPr>
        <w:t>կատարել</w:t>
      </w:r>
      <w:r w:rsidRPr="00976578">
        <w:rPr>
          <w:rFonts w:ascii="GHEA Grapalat" w:hAnsi="GHEA Grapalat" w:cs="Sylfaen"/>
          <w:sz w:val="20"/>
          <w:szCs w:val="20"/>
          <w:lang w:val="af-ZA"/>
        </w:rPr>
        <w:t xml:space="preserve"> </w:t>
      </w:r>
      <w:r w:rsidRPr="00976578">
        <w:rPr>
          <w:rFonts w:ascii="GHEA Grapalat" w:hAnsi="GHEA Grapalat" w:cs="Sylfaen"/>
          <w:sz w:val="20"/>
          <w:szCs w:val="20"/>
        </w:rPr>
        <w:t>որոշակի</w:t>
      </w:r>
      <w:r w:rsidRPr="00976578">
        <w:rPr>
          <w:rFonts w:ascii="GHEA Grapalat" w:hAnsi="GHEA Grapalat" w:cs="Sylfaen"/>
          <w:sz w:val="20"/>
          <w:szCs w:val="20"/>
          <w:lang w:val="af-ZA"/>
        </w:rPr>
        <w:t xml:space="preserve"> </w:t>
      </w:r>
      <w:r w:rsidRPr="00976578">
        <w:rPr>
          <w:rFonts w:ascii="GHEA Grapalat" w:hAnsi="GHEA Grapalat" w:cs="Sylfaen"/>
          <w:sz w:val="20"/>
          <w:szCs w:val="20"/>
        </w:rPr>
        <w:t>գործողություններ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և</w:t>
      </w:r>
      <w:r w:rsidRPr="00976578">
        <w:rPr>
          <w:rFonts w:ascii="GHEA Grapalat" w:hAnsi="GHEA Grapalat" w:cs="Sylfaen"/>
          <w:sz w:val="20"/>
          <w:szCs w:val="20"/>
          <w:lang w:val="af-ZA"/>
        </w:rPr>
        <w:t xml:space="preserve"> </w:t>
      </w:r>
      <w:r w:rsidRPr="00976578">
        <w:rPr>
          <w:rFonts w:ascii="GHEA Grapalat" w:hAnsi="GHEA Grapalat" w:cs="Sylfaen"/>
          <w:sz w:val="20"/>
          <w:szCs w:val="20"/>
        </w:rPr>
        <w:t>ընդունել</w:t>
      </w:r>
      <w:r w:rsidRPr="00976578">
        <w:rPr>
          <w:rFonts w:ascii="GHEA Grapalat" w:hAnsi="GHEA Grapalat" w:cs="Sylfaen"/>
          <w:sz w:val="20"/>
          <w:szCs w:val="20"/>
          <w:lang w:val="af-ZA"/>
        </w:rPr>
        <w:t xml:space="preserve"> </w:t>
      </w:r>
      <w:r w:rsidRPr="00976578">
        <w:rPr>
          <w:rFonts w:ascii="GHEA Grapalat" w:hAnsi="GHEA Grapalat" w:cs="Sylfaen"/>
          <w:sz w:val="20"/>
          <w:szCs w:val="20"/>
        </w:rPr>
        <w:t>որոշումներ</w:t>
      </w:r>
      <w:r w:rsidRPr="00976578">
        <w:rPr>
          <w:rFonts w:ascii="GHEA Grapalat" w:hAnsi="GHEA Grapalat" w:cs="Sylfaen"/>
          <w:sz w:val="20"/>
          <w:szCs w:val="20"/>
          <w:lang w:val="af-ZA"/>
        </w:rPr>
        <w:t>,</w:t>
      </w:r>
    </w:p>
    <w:p w14:paraId="315B9933"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rPr>
        <w:t>բ</w:t>
      </w:r>
      <w:r w:rsidRPr="00976578">
        <w:rPr>
          <w:rFonts w:ascii="GHEA Grapalat" w:hAnsi="GHEA Grapalat" w:cs="Sylfaen"/>
          <w:sz w:val="20"/>
          <w:szCs w:val="20"/>
          <w:lang w:val="af-ZA"/>
        </w:rPr>
        <w:t xml:space="preserve">. </w:t>
      </w:r>
      <w:proofErr w:type="gramStart"/>
      <w:r w:rsidRPr="00976578">
        <w:rPr>
          <w:rFonts w:ascii="GHEA Grapalat" w:hAnsi="GHEA Grapalat" w:cs="Sylfaen"/>
          <w:sz w:val="20"/>
          <w:szCs w:val="20"/>
        </w:rPr>
        <w:t>պարտավորեցնելու</w:t>
      </w:r>
      <w:proofErr w:type="gramEnd"/>
      <w:r w:rsidRPr="00976578">
        <w:rPr>
          <w:rFonts w:ascii="GHEA Grapalat" w:hAnsi="GHEA Grapalat" w:cs="Sylfaen"/>
          <w:sz w:val="20"/>
          <w:szCs w:val="20"/>
          <w:lang w:val="af-ZA"/>
        </w:rPr>
        <w:t xml:space="preserve"> </w:t>
      </w:r>
      <w:r w:rsidRPr="00976578">
        <w:rPr>
          <w:rFonts w:ascii="GHEA Grapalat" w:hAnsi="GHEA Grapalat" w:cs="Sylfaen"/>
          <w:sz w:val="20"/>
          <w:szCs w:val="20"/>
        </w:rPr>
        <w:t>ընդունել</w:t>
      </w:r>
      <w:r w:rsidRPr="00976578">
        <w:rPr>
          <w:rFonts w:ascii="GHEA Grapalat" w:hAnsi="GHEA Grapalat" w:cs="Sylfaen"/>
          <w:sz w:val="20"/>
          <w:szCs w:val="20"/>
          <w:lang w:val="af-ZA"/>
        </w:rPr>
        <w:t xml:space="preserve"> </w:t>
      </w:r>
      <w:r w:rsidRPr="00976578">
        <w:rPr>
          <w:rFonts w:ascii="GHEA Grapalat" w:hAnsi="GHEA Grapalat" w:cs="Sylfaen"/>
          <w:sz w:val="20"/>
          <w:szCs w:val="20"/>
        </w:rPr>
        <w:t>համապատասխան</w:t>
      </w:r>
      <w:r w:rsidRPr="00976578">
        <w:rPr>
          <w:rFonts w:ascii="GHEA Grapalat" w:hAnsi="GHEA Grapalat" w:cs="Sylfaen"/>
          <w:sz w:val="20"/>
          <w:szCs w:val="20"/>
          <w:lang w:val="af-ZA"/>
        </w:rPr>
        <w:t xml:space="preserve"> </w:t>
      </w:r>
      <w:r w:rsidRPr="00976578">
        <w:rPr>
          <w:rFonts w:ascii="GHEA Grapalat" w:hAnsi="GHEA Grapalat" w:cs="Sylfaen"/>
          <w:sz w:val="20"/>
          <w:szCs w:val="20"/>
        </w:rPr>
        <w:t>որոշումներ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ներառյալ՝</w:t>
      </w:r>
      <w:r w:rsidRPr="00976578">
        <w:rPr>
          <w:rFonts w:ascii="GHEA Grapalat" w:hAnsi="GHEA Grapalat" w:cs="Sylfaen"/>
          <w:sz w:val="20"/>
          <w:szCs w:val="20"/>
          <w:lang w:val="af-ZA"/>
        </w:rPr>
        <w:t xml:space="preserve"> </w:t>
      </w:r>
      <w:r w:rsidRPr="00976578">
        <w:rPr>
          <w:rFonts w:ascii="GHEA Grapalat" w:hAnsi="GHEA Grapalat" w:cs="Sylfaen"/>
          <w:sz w:val="20"/>
          <w:szCs w:val="20"/>
        </w:rPr>
        <w:t>չկայացած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հայտարարելու</w:t>
      </w:r>
      <w:r w:rsidRPr="00976578">
        <w:rPr>
          <w:rFonts w:ascii="GHEA Grapalat" w:hAnsi="GHEA Grapalat" w:cs="Sylfaen"/>
          <w:sz w:val="20"/>
          <w:szCs w:val="20"/>
          <w:lang w:val="af-ZA"/>
        </w:rPr>
        <w:t xml:space="preserve"> </w:t>
      </w:r>
      <w:r w:rsidRPr="00976578">
        <w:rPr>
          <w:rFonts w:ascii="GHEA Grapalat" w:hAnsi="GHEA Grapalat" w:cs="Sylfaen"/>
          <w:sz w:val="20"/>
          <w:szCs w:val="20"/>
        </w:rPr>
        <w:t>գնման</w:t>
      </w:r>
      <w:r w:rsidRPr="00976578">
        <w:rPr>
          <w:rFonts w:ascii="GHEA Grapalat" w:hAnsi="GHEA Grapalat" w:cs="Sylfaen"/>
          <w:sz w:val="20"/>
          <w:szCs w:val="20"/>
          <w:lang w:val="af-ZA"/>
        </w:rPr>
        <w:t xml:space="preserve"> </w:t>
      </w:r>
      <w:r w:rsidRPr="00976578">
        <w:rPr>
          <w:rFonts w:ascii="GHEA Grapalat" w:hAnsi="GHEA Grapalat" w:cs="Sylfaen"/>
          <w:sz w:val="20"/>
          <w:szCs w:val="20"/>
        </w:rPr>
        <w:t>ընթացակարգը</w:t>
      </w:r>
      <w:r w:rsidRPr="00976578">
        <w:rPr>
          <w:rFonts w:ascii="GHEA Grapalat" w:hAnsi="GHEA Grapalat" w:cs="Sylfaen"/>
          <w:sz w:val="20"/>
          <w:szCs w:val="20"/>
          <w:lang w:val="af-ZA"/>
        </w:rPr>
        <w:t xml:space="preserve">, </w:t>
      </w:r>
      <w:r w:rsidRPr="00976578">
        <w:rPr>
          <w:rFonts w:ascii="GHEA Grapalat" w:hAnsi="GHEA Grapalat" w:cs="Sylfaen"/>
          <w:sz w:val="20"/>
          <w:szCs w:val="20"/>
        </w:rPr>
        <w:t>բացառությամբ</w:t>
      </w:r>
      <w:r w:rsidRPr="00976578">
        <w:rPr>
          <w:rFonts w:ascii="GHEA Grapalat" w:hAnsi="GHEA Grapalat" w:cs="Sylfaen"/>
          <w:sz w:val="20"/>
          <w:szCs w:val="20"/>
          <w:lang w:val="af-ZA"/>
        </w:rPr>
        <w:t xml:space="preserve"> </w:t>
      </w:r>
      <w:r w:rsidRPr="00976578">
        <w:rPr>
          <w:rFonts w:ascii="GHEA Grapalat" w:hAnsi="GHEA Grapalat" w:cs="Sylfaen"/>
          <w:sz w:val="20"/>
          <w:szCs w:val="20"/>
        </w:rPr>
        <w:t>պայմանագիրը</w:t>
      </w:r>
      <w:r w:rsidRPr="00976578">
        <w:rPr>
          <w:rFonts w:ascii="GHEA Grapalat" w:hAnsi="GHEA Grapalat" w:cs="Sylfaen"/>
          <w:sz w:val="20"/>
          <w:szCs w:val="20"/>
          <w:lang w:val="af-ZA"/>
        </w:rPr>
        <w:t xml:space="preserve"> </w:t>
      </w:r>
      <w:r w:rsidRPr="00976578">
        <w:rPr>
          <w:rFonts w:ascii="GHEA Grapalat" w:hAnsi="GHEA Grapalat" w:cs="Sylfaen"/>
          <w:sz w:val="20"/>
          <w:szCs w:val="20"/>
        </w:rPr>
        <w:t>անվավեր</w:t>
      </w:r>
      <w:r w:rsidRPr="00976578">
        <w:rPr>
          <w:rFonts w:ascii="GHEA Grapalat" w:hAnsi="GHEA Grapalat" w:cs="Sylfaen"/>
          <w:sz w:val="20"/>
          <w:szCs w:val="20"/>
          <w:lang w:val="af-ZA"/>
        </w:rPr>
        <w:t xml:space="preserve"> </w:t>
      </w:r>
      <w:r w:rsidRPr="00976578">
        <w:rPr>
          <w:rFonts w:ascii="GHEA Grapalat" w:hAnsi="GHEA Grapalat" w:cs="Sylfaen"/>
          <w:sz w:val="20"/>
          <w:szCs w:val="20"/>
        </w:rPr>
        <w:t>ճանաչելու</w:t>
      </w:r>
      <w:r w:rsidRPr="00976578">
        <w:rPr>
          <w:rFonts w:ascii="GHEA Grapalat" w:hAnsi="GHEA Grapalat" w:cs="Sylfaen"/>
          <w:sz w:val="20"/>
          <w:szCs w:val="20"/>
          <w:lang w:val="af-ZA"/>
        </w:rPr>
        <w:t xml:space="preserve"> </w:t>
      </w:r>
      <w:r w:rsidRPr="00976578">
        <w:rPr>
          <w:rFonts w:ascii="GHEA Grapalat" w:hAnsi="GHEA Grapalat" w:cs="Sylfaen"/>
          <w:sz w:val="20"/>
          <w:szCs w:val="20"/>
        </w:rPr>
        <w:t>մասին</w:t>
      </w:r>
      <w:r w:rsidRPr="00976578">
        <w:rPr>
          <w:rFonts w:ascii="GHEA Grapalat" w:hAnsi="GHEA Grapalat" w:cs="Sylfaen"/>
          <w:sz w:val="20"/>
          <w:szCs w:val="20"/>
          <w:lang w:val="af-ZA"/>
        </w:rPr>
        <w:t xml:space="preserve"> </w:t>
      </w:r>
      <w:r w:rsidRPr="00976578">
        <w:rPr>
          <w:rFonts w:ascii="GHEA Grapalat" w:hAnsi="GHEA Grapalat" w:cs="Sylfaen"/>
          <w:sz w:val="20"/>
          <w:szCs w:val="20"/>
        </w:rPr>
        <w:t>որոշման</w:t>
      </w:r>
      <w:r w:rsidRPr="00976578">
        <w:rPr>
          <w:rFonts w:ascii="GHEA Grapalat" w:hAnsi="GHEA Grapalat" w:cs="Sylfaen"/>
          <w:sz w:val="20"/>
          <w:szCs w:val="20"/>
          <w:lang w:val="af-ZA"/>
        </w:rPr>
        <w:t>.</w:t>
      </w:r>
    </w:p>
    <w:p w14:paraId="221101C3"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2) </w:t>
      </w:r>
      <w:r w:rsidRPr="00976578">
        <w:rPr>
          <w:rFonts w:ascii="GHEA Grapalat" w:hAnsi="GHEA Grapalat" w:cs="Sylfaen"/>
          <w:sz w:val="20"/>
          <w:szCs w:val="20"/>
        </w:rPr>
        <w:t>որոշում</w:t>
      </w:r>
      <w:r w:rsidRPr="00976578">
        <w:rPr>
          <w:rFonts w:ascii="GHEA Grapalat" w:hAnsi="GHEA Grapalat" w:cs="Sylfaen"/>
          <w:sz w:val="20"/>
          <w:szCs w:val="20"/>
          <w:lang w:val="af-ZA"/>
        </w:rPr>
        <w:t xml:space="preserve"> </w:t>
      </w:r>
      <w:r w:rsidRPr="00976578">
        <w:rPr>
          <w:rFonts w:ascii="GHEA Grapalat" w:hAnsi="GHEA Grapalat" w:cs="Sylfaen"/>
          <w:sz w:val="20"/>
          <w:szCs w:val="20"/>
        </w:rPr>
        <w:t>է</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կայացնում</w:t>
      </w:r>
      <w:r w:rsidRPr="00976578">
        <w:rPr>
          <w:rFonts w:ascii="GHEA Grapalat" w:hAnsi="GHEA Grapalat" w:cs="Sylfaen"/>
          <w:sz w:val="20"/>
          <w:szCs w:val="20"/>
          <w:lang w:val="af-ZA"/>
        </w:rPr>
        <w:t xml:space="preserve"> </w:t>
      </w:r>
      <w:r w:rsidRPr="00976578">
        <w:rPr>
          <w:rFonts w:ascii="GHEA Grapalat" w:hAnsi="GHEA Grapalat" w:cs="Sylfaen"/>
          <w:sz w:val="20"/>
          <w:szCs w:val="20"/>
        </w:rPr>
        <w:t>մասնակցին</w:t>
      </w:r>
      <w:r w:rsidRPr="00976578">
        <w:rPr>
          <w:rFonts w:ascii="GHEA Grapalat" w:hAnsi="GHEA Grapalat" w:cs="Sylfaen"/>
          <w:sz w:val="20"/>
          <w:szCs w:val="20"/>
          <w:lang w:val="af-ZA"/>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գործընթացին</w:t>
      </w:r>
      <w:r w:rsidRPr="00976578">
        <w:rPr>
          <w:rFonts w:ascii="GHEA Grapalat" w:hAnsi="GHEA Grapalat" w:cs="Sylfaen"/>
          <w:sz w:val="20"/>
          <w:szCs w:val="20"/>
          <w:lang w:val="af-ZA"/>
        </w:rPr>
        <w:t xml:space="preserve"> </w:t>
      </w:r>
      <w:r w:rsidRPr="00976578">
        <w:rPr>
          <w:rFonts w:ascii="GHEA Grapalat" w:hAnsi="GHEA Grapalat" w:cs="Sylfaen"/>
          <w:sz w:val="20"/>
          <w:szCs w:val="20"/>
        </w:rPr>
        <w:t>մասնակցելու</w:t>
      </w:r>
      <w:r w:rsidRPr="00976578">
        <w:rPr>
          <w:rFonts w:ascii="GHEA Grapalat" w:hAnsi="GHEA Grapalat" w:cs="Sylfaen"/>
          <w:sz w:val="20"/>
          <w:szCs w:val="20"/>
          <w:lang w:val="af-ZA"/>
        </w:rPr>
        <w:t xml:space="preserve"> </w:t>
      </w:r>
      <w:r w:rsidRPr="00976578">
        <w:rPr>
          <w:rFonts w:ascii="GHEA Grapalat" w:hAnsi="GHEA Grapalat" w:cs="Sylfaen"/>
          <w:sz w:val="20"/>
          <w:szCs w:val="20"/>
        </w:rPr>
        <w:t>իրավունք</w:t>
      </w:r>
      <w:r w:rsidRPr="00976578">
        <w:rPr>
          <w:rFonts w:ascii="GHEA Grapalat" w:hAnsi="GHEA Grapalat" w:cs="Sylfaen"/>
          <w:sz w:val="20"/>
          <w:szCs w:val="20"/>
          <w:lang w:val="af-ZA"/>
        </w:rPr>
        <w:t xml:space="preserve"> </w:t>
      </w:r>
      <w:r w:rsidRPr="00976578">
        <w:rPr>
          <w:rFonts w:ascii="GHEA Grapalat" w:hAnsi="GHEA Grapalat" w:cs="Sylfaen"/>
          <w:sz w:val="20"/>
          <w:szCs w:val="20"/>
        </w:rPr>
        <w:t>չունեցող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մասնակիցների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ցուցակում</w:t>
      </w:r>
      <w:r w:rsidRPr="00976578">
        <w:rPr>
          <w:rFonts w:ascii="GHEA Grapalat" w:hAnsi="GHEA Grapalat" w:cs="Sylfaen"/>
          <w:sz w:val="20"/>
          <w:szCs w:val="20"/>
          <w:lang w:val="af-ZA"/>
        </w:rPr>
        <w:t xml:space="preserve"> </w:t>
      </w:r>
      <w:r w:rsidRPr="00976578">
        <w:rPr>
          <w:rFonts w:ascii="GHEA Grapalat" w:hAnsi="GHEA Grapalat" w:cs="Sylfaen"/>
          <w:sz w:val="20"/>
          <w:szCs w:val="20"/>
        </w:rPr>
        <w:t>ներառելու</w:t>
      </w:r>
      <w:r w:rsidRPr="00976578">
        <w:rPr>
          <w:rFonts w:ascii="GHEA Grapalat" w:hAnsi="GHEA Grapalat" w:cs="Sylfaen"/>
          <w:sz w:val="20"/>
          <w:szCs w:val="20"/>
          <w:lang w:val="af-ZA"/>
        </w:rPr>
        <w:t xml:space="preserve"> </w:t>
      </w:r>
      <w:r w:rsidRPr="00976578">
        <w:rPr>
          <w:rFonts w:ascii="GHEA Grapalat" w:hAnsi="GHEA Grapalat" w:cs="Sylfaen"/>
          <w:sz w:val="20"/>
          <w:szCs w:val="20"/>
        </w:rPr>
        <w:t>մասին</w:t>
      </w:r>
      <w:r w:rsidRPr="00976578">
        <w:rPr>
          <w:rFonts w:ascii="GHEA Grapalat" w:hAnsi="GHEA Grapalat" w:cs="Sylfaen"/>
          <w:sz w:val="20"/>
          <w:szCs w:val="20"/>
          <w:lang w:val="af-ZA"/>
        </w:rPr>
        <w:t>.</w:t>
      </w:r>
    </w:p>
    <w:p w14:paraId="017D4D37"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3) </w:t>
      </w:r>
      <w:r w:rsidRPr="00976578">
        <w:rPr>
          <w:rFonts w:ascii="GHEA Grapalat" w:hAnsi="GHEA Grapalat" w:cs="Sylfaen"/>
          <w:sz w:val="20"/>
          <w:szCs w:val="20"/>
        </w:rPr>
        <w:t>հաշվառում</w:t>
      </w:r>
      <w:r w:rsidRPr="00976578">
        <w:rPr>
          <w:rFonts w:ascii="GHEA Grapalat" w:hAnsi="GHEA Grapalat" w:cs="Sylfaen"/>
          <w:sz w:val="20"/>
          <w:szCs w:val="20"/>
          <w:lang w:val="af-ZA"/>
        </w:rPr>
        <w:t xml:space="preserve"> </w:t>
      </w:r>
      <w:r w:rsidRPr="00976578">
        <w:rPr>
          <w:rFonts w:ascii="GHEA Grapalat" w:hAnsi="GHEA Grapalat" w:cs="Sylfaen"/>
          <w:sz w:val="20"/>
          <w:szCs w:val="20"/>
        </w:rPr>
        <w:t>է</w:t>
      </w:r>
      <w:r w:rsidRPr="00976578">
        <w:rPr>
          <w:rFonts w:ascii="GHEA Grapalat" w:hAnsi="GHEA Grapalat" w:cs="Sylfaen"/>
          <w:sz w:val="20"/>
          <w:szCs w:val="20"/>
          <w:lang w:val="af-ZA"/>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rPr>
        <w:t>կողմից</w:t>
      </w:r>
      <w:r w:rsidRPr="00976578">
        <w:rPr>
          <w:rFonts w:ascii="GHEA Grapalat" w:hAnsi="GHEA Grapalat" w:cs="Sylfaen"/>
          <w:sz w:val="20"/>
          <w:szCs w:val="20"/>
          <w:lang w:val="af-ZA"/>
        </w:rPr>
        <w:t xml:space="preserve"> </w:t>
      </w:r>
      <w:r w:rsidRPr="00976578">
        <w:rPr>
          <w:rFonts w:ascii="GHEA Grapalat" w:hAnsi="GHEA Grapalat" w:cs="Sylfaen"/>
          <w:sz w:val="20"/>
          <w:szCs w:val="20"/>
        </w:rPr>
        <w:t>ընդունված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որոշումները</w:t>
      </w:r>
      <w:r w:rsidRPr="00976578">
        <w:rPr>
          <w:rFonts w:ascii="GHEA Grapalat" w:hAnsi="GHEA Grapalat" w:cs="Sylfaen"/>
          <w:sz w:val="20"/>
          <w:szCs w:val="20"/>
          <w:lang w:val="af-ZA"/>
        </w:rPr>
        <w:t xml:space="preserve"> </w:t>
      </w:r>
      <w:r w:rsidRPr="00976578">
        <w:rPr>
          <w:rFonts w:ascii="GHEA Grapalat" w:hAnsi="GHEA Grapalat" w:cs="Sylfaen"/>
          <w:sz w:val="20"/>
          <w:szCs w:val="20"/>
        </w:rPr>
        <w:t>և</w:t>
      </w:r>
      <w:r w:rsidRPr="00976578">
        <w:rPr>
          <w:rFonts w:ascii="GHEA Grapalat" w:hAnsi="GHEA Grapalat" w:cs="Sylfaen"/>
          <w:sz w:val="20"/>
          <w:szCs w:val="20"/>
          <w:lang w:val="af-ZA"/>
        </w:rPr>
        <w:t xml:space="preserve"> </w:t>
      </w:r>
      <w:r w:rsidRPr="00976578">
        <w:rPr>
          <w:rFonts w:ascii="GHEA Grapalat" w:hAnsi="GHEA Grapalat" w:cs="Sylfaen"/>
          <w:sz w:val="20"/>
          <w:szCs w:val="20"/>
        </w:rPr>
        <w:t>դրանց</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կատարման</w:t>
      </w:r>
      <w:r w:rsidRPr="00976578">
        <w:rPr>
          <w:rFonts w:ascii="GHEA Grapalat" w:hAnsi="GHEA Grapalat" w:cs="Sylfaen"/>
          <w:sz w:val="20"/>
          <w:szCs w:val="20"/>
          <w:lang w:val="af-ZA"/>
        </w:rPr>
        <w:t xml:space="preserve"> </w:t>
      </w:r>
      <w:r w:rsidRPr="00976578">
        <w:rPr>
          <w:rFonts w:ascii="GHEA Grapalat" w:hAnsi="GHEA Grapalat" w:cs="Sylfaen"/>
          <w:sz w:val="20"/>
          <w:szCs w:val="20"/>
        </w:rPr>
        <w:t>նկատմամբ</w:t>
      </w:r>
      <w:r w:rsidRPr="00976578">
        <w:rPr>
          <w:rFonts w:ascii="GHEA Grapalat" w:hAnsi="GHEA Grapalat" w:cs="Sylfaen"/>
          <w:sz w:val="20"/>
          <w:szCs w:val="20"/>
          <w:lang w:val="af-ZA"/>
        </w:rPr>
        <w:t xml:space="preserve"> </w:t>
      </w:r>
      <w:r w:rsidRPr="00976578">
        <w:rPr>
          <w:rFonts w:ascii="GHEA Grapalat" w:hAnsi="GHEA Grapalat" w:cs="Sylfaen"/>
          <w:sz w:val="20"/>
          <w:szCs w:val="20"/>
        </w:rPr>
        <w:t>իրականացնում</w:t>
      </w:r>
      <w:r w:rsidRPr="00976578">
        <w:rPr>
          <w:rFonts w:ascii="GHEA Grapalat" w:hAnsi="GHEA Grapalat" w:cs="Sylfaen"/>
          <w:sz w:val="20"/>
          <w:szCs w:val="20"/>
          <w:lang w:val="af-ZA"/>
        </w:rPr>
        <w:t xml:space="preserve"> </w:t>
      </w:r>
      <w:r w:rsidRPr="00976578">
        <w:rPr>
          <w:rFonts w:ascii="GHEA Grapalat" w:hAnsi="GHEA Grapalat" w:cs="Sylfaen"/>
          <w:sz w:val="20"/>
          <w:szCs w:val="20"/>
        </w:rPr>
        <w:t>է</w:t>
      </w:r>
      <w:r w:rsidRPr="00976578">
        <w:rPr>
          <w:rFonts w:ascii="GHEA Grapalat" w:hAnsi="GHEA Grapalat" w:cs="Sylfaen"/>
          <w:sz w:val="20"/>
          <w:szCs w:val="20"/>
          <w:lang w:val="af-ZA"/>
        </w:rPr>
        <w:t xml:space="preserve"> </w:t>
      </w:r>
      <w:r w:rsidRPr="00976578">
        <w:rPr>
          <w:rFonts w:ascii="GHEA Grapalat" w:hAnsi="GHEA Grapalat" w:cs="Sylfaen"/>
          <w:sz w:val="20"/>
          <w:szCs w:val="20"/>
        </w:rPr>
        <w:t>հսկողություն</w:t>
      </w:r>
      <w:r w:rsidRPr="00976578">
        <w:rPr>
          <w:rFonts w:ascii="GHEA Grapalat" w:hAnsi="GHEA Grapalat" w:cs="Sylfaen"/>
          <w:sz w:val="20"/>
          <w:szCs w:val="20"/>
          <w:lang w:val="af-ZA"/>
        </w:rPr>
        <w:t>:</w:t>
      </w:r>
    </w:p>
    <w:p w14:paraId="3F07F360"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12.14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կողմից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բավարարվելու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դեպքում</w:t>
      </w:r>
      <w:r w:rsidRPr="00976578">
        <w:rPr>
          <w:rFonts w:ascii="GHEA Grapalat" w:hAnsi="GHEA Grapalat" w:cs="Sylfaen"/>
          <w:sz w:val="20"/>
          <w:szCs w:val="20"/>
          <w:lang w:val="af-ZA"/>
        </w:rPr>
        <w:t xml:space="preserve"> պ</w:t>
      </w:r>
      <w:r w:rsidRPr="00976578">
        <w:rPr>
          <w:rFonts w:ascii="GHEA Grapalat" w:hAnsi="GHEA Grapalat" w:cs="Sylfaen"/>
          <w:sz w:val="20"/>
          <w:szCs w:val="20"/>
          <w:lang w:val="ru-RU"/>
        </w:rPr>
        <w:t>ատվիրատուն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պատասխանատվություն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պատճառված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սահմանված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կարգով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հիմնավորված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վնասի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հատուցման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համար։</w:t>
      </w:r>
    </w:p>
    <w:p w14:paraId="2F106CCA" w14:textId="77777777" w:rsidR="000E16AA" w:rsidRPr="00976578" w:rsidRDefault="000E16AA" w:rsidP="00976578">
      <w:pPr>
        <w:pStyle w:val="NormalWeb"/>
        <w:spacing w:before="0" w:beforeAutospacing="0" w:after="0" w:afterAutospacing="0"/>
        <w:ind w:firstLine="567"/>
        <w:jc w:val="both"/>
        <w:rPr>
          <w:rFonts w:ascii="Arial Unicode" w:hAnsi="Arial Unicode"/>
          <w:sz w:val="21"/>
          <w:szCs w:val="21"/>
          <w:lang w:val="af-ZA"/>
        </w:rPr>
      </w:pPr>
      <w:r w:rsidRPr="00976578">
        <w:rPr>
          <w:rFonts w:ascii="GHEA Grapalat" w:hAnsi="GHEA Grapalat" w:cs="Sylfaen"/>
          <w:sz w:val="20"/>
          <w:szCs w:val="20"/>
          <w:lang w:val="af-ZA"/>
        </w:rPr>
        <w:t xml:space="preserve">12.15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քննությունը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բաց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հանրության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համար</w:t>
      </w:r>
      <w:r w:rsidRPr="00976578">
        <w:rPr>
          <w:rFonts w:ascii="GHEA Grapalat" w:hAnsi="GHEA Grapalat" w:cs="Sylfaen"/>
          <w:sz w:val="20"/>
          <w:szCs w:val="20"/>
          <w:lang w:val="af-ZA"/>
        </w:rPr>
        <w:t xml:space="preserve">: </w:t>
      </w:r>
      <w:bookmarkStart w:id="8" w:name="_Hlk9265079"/>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քննությունն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իրականացվում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նիստերի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միջոցով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Նիստերը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ձայնագրվում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մեկտեղ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տեղեկագրում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Ձայնագրման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անհնարինության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դեպքում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նիստերը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սղագրվում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Նիստերը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առցանց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հեռարձակվում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նաև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համացանցում</w:t>
      </w:r>
      <w:r w:rsidRPr="00976578">
        <w:rPr>
          <w:rFonts w:ascii="GHEA Grapalat" w:hAnsi="GHEA Grapalat" w:cs="Sylfaen"/>
          <w:sz w:val="20"/>
          <w:szCs w:val="20"/>
          <w:lang w:val="af-ZA"/>
        </w:rPr>
        <w:t>:</w:t>
      </w:r>
    </w:p>
    <w:bookmarkEnd w:id="8"/>
    <w:p w14:paraId="242A4831" w14:textId="77777777" w:rsidR="000E16AA" w:rsidRPr="00976578" w:rsidRDefault="000E16AA" w:rsidP="00976578">
      <w:pPr>
        <w:spacing w:after="0"/>
        <w:ind w:firstLine="567"/>
        <w:jc w:val="both"/>
        <w:rPr>
          <w:rFonts w:ascii="GHEA Grapalat" w:hAnsi="GHEA Grapalat" w:cs="Sylfaen"/>
          <w:sz w:val="20"/>
          <w:szCs w:val="20"/>
          <w:lang w:val="af-ZA"/>
        </w:rPr>
      </w:pPr>
      <w:r w:rsidRPr="00976578" w:rsidDel="00714C96">
        <w:rPr>
          <w:rFonts w:ascii="GHEA Grapalat" w:hAnsi="GHEA Grapalat" w:cs="Sylfaen"/>
          <w:sz w:val="20"/>
          <w:szCs w:val="20"/>
          <w:lang w:val="af-ZA"/>
        </w:rPr>
        <w:t xml:space="preserve"> </w:t>
      </w:r>
      <w:r w:rsidRPr="00976578">
        <w:rPr>
          <w:rFonts w:ascii="GHEA Grapalat" w:hAnsi="GHEA Grapalat" w:cs="Sylfaen"/>
          <w:sz w:val="20"/>
          <w:szCs w:val="20"/>
          <w:lang w:val="af-ZA"/>
        </w:rPr>
        <w:t xml:space="preserve">12.16 </w:t>
      </w:r>
      <w:r w:rsidRPr="00976578">
        <w:rPr>
          <w:rFonts w:ascii="GHEA Grapalat" w:hAnsi="GHEA Grapalat" w:cs="Sylfaen"/>
          <w:sz w:val="20"/>
          <w:szCs w:val="20"/>
          <w:lang w:val="ru-RU"/>
        </w:rPr>
        <w:t>Յուրաքանչյուր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շահերը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խախտվել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խախտվել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հիմք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ծառայած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գործողությունների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արդյունքում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իրավունք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մասնակցելու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ընթացակարգին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մինչև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վերաբերյալ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ընդունելու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ժամկետը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ներկայացնելով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Օրենքի</w:t>
      </w:r>
      <w:r w:rsidRPr="00976578">
        <w:rPr>
          <w:rFonts w:ascii="GHEA Grapalat" w:hAnsi="GHEA Grapalat" w:cs="Sylfaen"/>
          <w:sz w:val="20"/>
          <w:szCs w:val="20"/>
          <w:lang w:val="af-ZA"/>
        </w:rPr>
        <w:t xml:space="preserve"> 50-</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հոդվածի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համաձայն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բողոքարկման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ընթացակարգին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չմասնակցած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զրկվում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իրավունքից։</w:t>
      </w:r>
    </w:p>
    <w:p w14:paraId="05204C3B"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12.17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w:t>
      </w:r>
      <w:r w:rsidRPr="00976578">
        <w:rPr>
          <w:rFonts w:ascii="GHEA Grapalat" w:hAnsi="GHEA Grapalat" w:cs="Sylfaen"/>
          <w:sz w:val="20"/>
          <w:szCs w:val="20"/>
          <w:lang w:val="af-ZA"/>
        </w:rPr>
        <w:t xml:space="preserve"> </w:t>
      </w:r>
      <w:r w:rsidRPr="00976578">
        <w:rPr>
          <w:rFonts w:ascii="GHEA Grapalat" w:hAnsi="GHEA Grapalat" w:cs="Sylfaen"/>
          <w:sz w:val="20"/>
          <w:szCs w:val="20"/>
        </w:rPr>
        <w:t>հաջորդող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երկու</w:t>
      </w:r>
      <w:r w:rsidRPr="00976578">
        <w:rPr>
          <w:rFonts w:ascii="GHEA Grapalat" w:hAnsi="GHEA Grapalat" w:cs="Sylfaen"/>
          <w:sz w:val="20"/>
          <w:szCs w:val="20"/>
          <w:lang w:val="af-ZA"/>
        </w:rPr>
        <w:t xml:space="preserve"> </w:t>
      </w:r>
      <w:r w:rsidRPr="00976578">
        <w:rPr>
          <w:rFonts w:ascii="GHEA Grapalat" w:hAnsi="GHEA Grapalat" w:cs="Sylfaen"/>
          <w:sz w:val="20"/>
          <w:szCs w:val="20"/>
        </w:rPr>
        <w:t>աշխատանքային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ընթացքում</w:t>
      </w:r>
      <w:r w:rsidRPr="00976578">
        <w:rPr>
          <w:rFonts w:ascii="GHEA Grapalat" w:hAnsi="GHEA Grapalat" w:cs="Sylfaen"/>
          <w:sz w:val="20"/>
          <w:szCs w:val="20"/>
          <w:lang w:val="af-ZA"/>
        </w:rPr>
        <w:t xml:space="preserve"> </w:t>
      </w:r>
      <w:r w:rsidRPr="00976578">
        <w:rPr>
          <w:rFonts w:ascii="GHEA Grapalat" w:hAnsi="GHEA Grapalat" w:cs="Sylfaen"/>
          <w:sz w:val="20"/>
          <w:szCs w:val="20"/>
        </w:rPr>
        <w:t>որոշումը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տեղեկագրում` նշելով հրապարակման ամսաթիվը</w:t>
      </w:r>
      <w:r w:rsidRPr="00976578">
        <w:rPr>
          <w:rFonts w:ascii="GHEA Grapalat" w:hAnsi="GHEA Grapalat" w:cs="Sylfaen"/>
          <w:sz w:val="20"/>
          <w:szCs w:val="20"/>
          <w:lang w:val="ru-RU"/>
        </w:rPr>
        <w:t>։</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ուժի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մեջ</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մտնում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տեղե</w:t>
      </w:r>
      <w:r w:rsidRPr="00976578">
        <w:rPr>
          <w:rFonts w:ascii="GHEA Grapalat" w:hAnsi="GHEA Grapalat" w:cs="Sylfaen"/>
          <w:sz w:val="20"/>
          <w:szCs w:val="20"/>
        </w:rPr>
        <w:t>կ</w:t>
      </w:r>
      <w:r w:rsidRPr="00976578">
        <w:rPr>
          <w:rFonts w:ascii="GHEA Grapalat" w:hAnsi="GHEA Grapalat" w:cs="Sylfaen"/>
          <w:sz w:val="20"/>
          <w:szCs w:val="20"/>
          <w:lang w:val="ru-RU"/>
        </w:rPr>
        <w:t>ագրում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հրապարակելուն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հաջորդող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օրը</w:t>
      </w:r>
      <w:r w:rsidRPr="00976578">
        <w:rPr>
          <w:rFonts w:ascii="GHEA Grapalat" w:hAnsi="GHEA Grapalat" w:cs="Sylfaen"/>
          <w:sz w:val="20"/>
          <w:szCs w:val="20"/>
          <w:lang w:val="af-ZA"/>
        </w:rPr>
        <w:t>:</w:t>
      </w:r>
    </w:p>
    <w:p w14:paraId="43193166"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t xml:space="preserve">12.18 </w:t>
      </w:r>
      <w:r w:rsidRPr="00976578">
        <w:rPr>
          <w:rFonts w:ascii="GHEA Grapalat" w:hAnsi="GHEA Grapalat" w:cs="Sylfaen"/>
          <w:sz w:val="20"/>
          <w:szCs w:val="20"/>
          <w:lang w:val="ru-RU"/>
        </w:rPr>
        <w:t>Յուրաքանչյուր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շահագրգռված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կոնկրետ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գործարքի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կնքման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հարցում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վնասներ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կրել</w:t>
      </w:r>
      <w:r w:rsidRPr="00976578">
        <w:rPr>
          <w:rFonts w:ascii="GHEA Grapalat" w:hAnsi="GHEA Grapalat" w:cs="Sylfaen"/>
          <w:sz w:val="20"/>
          <w:szCs w:val="20"/>
          <w:lang w:val="af-ZA"/>
        </w:rPr>
        <w:t xml:space="preserve"> </w:t>
      </w:r>
      <w:r w:rsidRPr="00976578">
        <w:rPr>
          <w:rFonts w:ascii="GHEA Grapalat" w:hAnsi="GHEA Grapalat" w:cs="Sylfaen"/>
          <w:sz w:val="20"/>
          <w:szCs w:val="20"/>
        </w:rPr>
        <w:t>պ</w:t>
      </w:r>
      <w:r w:rsidRPr="00976578">
        <w:rPr>
          <w:rFonts w:ascii="GHEA Grapalat" w:hAnsi="GHEA Grapalat" w:cs="Sylfaen"/>
          <w:sz w:val="20"/>
          <w:szCs w:val="20"/>
          <w:lang w:val="ru-RU"/>
        </w:rPr>
        <w:t>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հանձնաժողովի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կատարած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գործողության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անգործության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հետևանքով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իրավունք</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դատական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կարգով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պահանջելու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վնասների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փոխհատուցում։</w:t>
      </w:r>
    </w:p>
    <w:p w14:paraId="3888F836"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af-ZA"/>
        </w:rPr>
        <w:lastRenderedPageBreak/>
        <w:t xml:space="preserve">12.19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անձին</w:t>
      </w:r>
      <w:r w:rsidRPr="00976578">
        <w:rPr>
          <w:rFonts w:ascii="GHEA Mariam" w:hAnsi="GHEA Mariam" w:cs="Sylfaen"/>
          <w:sz w:val="20"/>
          <w:szCs w:val="20"/>
          <w:lang w:val="af-ZA"/>
        </w:rPr>
        <w:t xml:space="preserve"> </w:t>
      </w:r>
      <w:r w:rsidRPr="00976578">
        <w:rPr>
          <w:rFonts w:ascii="GHEA Grapalat" w:hAnsi="GHEA Grapalat" w:cs="Sylfaen"/>
          <w:sz w:val="20"/>
          <w:szCs w:val="20"/>
          <w:lang w:val="ru-RU"/>
        </w:rPr>
        <w:t>ներկայացված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ինքնաբերաբար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կասեցնում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գործընթացը</w:t>
      </w:r>
      <w:r w:rsidRPr="00976578">
        <w:rPr>
          <w:rFonts w:ascii="GHEA Grapalat" w:hAnsi="GHEA Grapalat" w:cs="Sylfaen"/>
          <w:sz w:val="20"/>
          <w:szCs w:val="20"/>
          <w:lang w:val="af-ZA"/>
        </w:rPr>
        <w:t xml:space="preserve">` </w:t>
      </w:r>
      <w:r w:rsidRPr="00976578">
        <w:rPr>
          <w:rFonts w:ascii="GHEA Grapalat" w:hAnsi="GHEA Grapalat" w:cs="Sylfaen"/>
          <w:sz w:val="20"/>
          <w:szCs w:val="20"/>
        </w:rPr>
        <w:t>Օ</w:t>
      </w:r>
      <w:r w:rsidRPr="00976578">
        <w:rPr>
          <w:rFonts w:ascii="GHEA Grapalat" w:hAnsi="GHEA Grapalat" w:cs="Sylfaen"/>
          <w:sz w:val="20"/>
          <w:szCs w:val="20"/>
          <w:lang w:val="ru-RU"/>
        </w:rPr>
        <w:t>րենքի</w:t>
      </w:r>
      <w:r w:rsidRPr="00976578">
        <w:rPr>
          <w:rFonts w:ascii="GHEA Grapalat" w:hAnsi="GHEA Grapalat" w:cs="Sylfaen"/>
          <w:sz w:val="20"/>
          <w:szCs w:val="20"/>
          <w:lang w:val="af-ZA"/>
        </w:rPr>
        <w:t xml:space="preserve"> 50-</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հոդվածի</w:t>
      </w:r>
      <w:r w:rsidRPr="00976578">
        <w:rPr>
          <w:rFonts w:ascii="GHEA Grapalat" w:hAnsi="GHEA Grapalat" w:cs="Sylfaen"/>
          <w:sz w:val="20"/>
          <w:szCs w:val="20"/>
          <w:lang w:val="af-ZA"/>
        </w:rPr>
        <w:t xml:space="preserve"> 9-</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նախատեսված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հայտարարությունը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հրապարակվելու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մինչև</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բողոքի</w:t>
      </w:r>
      <w:r w:rsidRPr="00976578">
        <w:rPr>
          <w:rFonts w:ascii="GHEA Grapalat" w:hAnsi="GHEA Grapalat" w:cs="Sylfaen"/>
          <w:sz w:val="20"/>
          <w:szCs w:val="20"/>
          <w:lang w:val="af-ZA"/>
        </w:rPr>
        <w:t xml:space="preserve"> </w:t>
      </w:r>
      <w:r w:rsidRPr="00976578">
        <w:rPr>
          <w:rFonts w:ascii="GHEA Grapalat" w:hAnsi="GHEA Grapalat" w:cs="Sylfaen"/>
          <w:sz w:val="20"/>
          <w:szCs w:val="20"/>
        </w:rPr>
        <w:t>քննության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rPr>
        <w:t>արդյունքներով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ընդունված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ուժի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մեջ</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մտնելու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օրը</w:t>
      </w:r>
      <w:r w:rsidRPr="00976578">
        <w:rPr>
          <w:rFonts w:ascii="GHEA Grapalat" w:hAnsi="GHEA Grapalat" w:cs="Sylfaen"/>
          <w:sz w:val="20"/>
          <w:szCs w:val="20"/>
          <w:lang w:val="af-ZA"/>
        </w:rPr>
        <w:t xml:space="preserve">:  </w:t>
      </w:r>
    </w:p>
    <w:p w14:paraId="79A70781" w14:textId="77777777" w:rsidR="000E16AA" w:rsidRPr="00976578" w:rsidRDefault="000E16AA" w:rsidP="00976578">
      <w:pPr>
        <w:spacing w:after="0"/>
        <w:ind w:firstLine="567"/>
        <w:jc w:val="both"/>
        <w:rPr>
          <w:rFonts w:ascii="GHEA Grapalat" w:hAnsi="GHEA Grapalat" w:cs="Sylfaen"/>
          <w:sz w:val="20"/>
          <w:szCs w:val="20"/>
          <w:lang w:val="af-ZA"/>
        </w:rPr>
      </w:pPr>
      <w:r w:rsidRPr="00976578">
        <w:rPr>
          <w:rFonts w:ascii="GHEA Grapalat" w:hAnsi="GHEA Grapalat" w:cs="Sylfaen"/>
          <w:sz w:val="20"/>
          <w:szCs w:val="20"/>
          <w:lang w:val="ru-RU"/>
        </w:rPr>
        <w:t>Օրենքի</w:t>
      </w:r>
      <w:r w:rsidRPr="00976578">
        <w:rPr>
          <w:rFonts w:ascii="GHEA Grapalat" w:hAnsi="GHEA Grapalat" w:cs="Sylfaen"/>
          <w:sz w:val="20"/>
          <w:szCs w:val="20"/>
          <w:lang w:val="af-ZA"/>
        </w:rPr>
        <w:t xml:space="preserve"> 51-</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հոդվածի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համաձայն</w:t>
      </w:r>
      <w:r w:rsidRPr="00976578">
        <w:rPr>
          <w:rFonts w:ascii="GHEA Grapalat" w:hAnsi="GHEA Grapalat" w:cs="Sylfaen"/>
          <w:sz w:val="20"/>
          <w:szCs w:val="20"/>
          <w:lang w:val="af-ZA"/>
        </w:rPr>
        <w:t xml:space="preserve"> </w:t>
      </w:r>
      <w:r w:rsidRPr="00976578">
        <w:rPr>
          <w:rFonts w:ascii="GHEA Grapalat" w:hAnsi="GHEA Grapalat" w:cs="Sylfaen"/>
          <w:sz w:val="20"/>
          <w:szCs w:val="20"/>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rPr>
        <w:t>ա</w:t>
      </w:r>
      <w:r w:rsidRPr="00976578">
        <w:rPr>
          <w:rFonts w:ascii="GHEA Grapalat" w:hAnsi="GHEA Grapalat" w:cs="Sylfaen"/>
          <w:sz w:val="20"/>
          <w:szCs w:val="20"/>
          <w:lang w:val="ru-RU"/>
        </w:rPr>
        <w:t>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կայացնում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գործընթացի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կասեցումը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եթե</w:t>
      </w:r>
      <w:r w:rsidRPr="00976578">
        <w:rPr>
          <w:rFonts w:ascii="GHEA Grapalat" w:hAnsi="GHEA Grapalat" w:cs="Sylfaen"/>
          <w:sz w:val="20"/>
          <w:szCs w:val="20"/>
          <w:lang w:val="af-ZA"/>
        </w:rPr>
        <w:t xml:space="preserve"> </w:t>
      </w:r>
      <w:r w:rsidRPr="00976578">
        <w:rPr>
          <w:rFonts w:ascii="GHEA Grapalat" w:hAnsi="GHEA Grapalat" w:cs="Sylfaen"/>
          <w:sz w:val="20"/>
          <w:szCs w:val="20"/>
        </w:rPr>
        <w:t>օրենքի</w:t>
      </w:r>
      <w:r w:rsidRPr="00976578">
        <w:rPr>
          <w:rFonts w:ascii="GHEA Grapalat" w:hAnsi="GHEA Grapalat" w:cs="Sylfaen"/>
          <w:sz w:val="20"/>
          <w:szCs w:val="20"/>
          <w:lang w:val="af-ZA"/>
        </w:rPr>
        <w:t xml:space="preserve"> 2-</w:t>
      </w:r>
      <w:r w:rsidRPr="00976578">
        <w:rPr>
          <w:rFonts w:ascii="GHEA Grapalat" w:hAnsi="GHEA Grapalat" w:cs="Sylfaen"/>
          <w:sz w:val="20"/>
          <w:szCs w:val="20"/>
          <w:lang w:val="ru-RU"/>
        </w:rPr>
        <w:t>րդ</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հոդվածի</w:t>
      </w:r>
      <w:r w:rsidRPr="00976578">
        <w:rPr>
          <w:rFonts w:ascii="GHEA Grapalat" w:hAnsi="GHEA Grapalat" w:cs="Sylfaen"/>
          <w:sz w:val="20"/>
          <w:szCs w:val="20"/>
          <w:lang w:val="af-ZA"/>
        </w:rPr>
        <w:t xml:space="preserve"> 1-</w:t>
      </w:r>
      <w:r w:rsidRPr="00976578">
        <w:rPr>
          <w:rFonts w:ascii="GHEA Grapalat" w:hAnsi="GHEA Grapalat" w:cs="Sylfaen"/>
          <w:sz w:val="20"/>
          <w:szCs w:val="20"/>
          <w:lang w:val="ru-RU"/>
        </w:rPr>
        <w:t>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մասով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սահմանված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մարմինների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ղեկավարները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իսկ</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իրավաբանական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անձանց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դեպքում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գործադիր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մարմնի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ղեկավարը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գրավոր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հայտնում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հանրային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պաշտպանության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ազգային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անվտանգության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շահերից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ելնելով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անհրաժեշտ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շարունակել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գործընթացը</w:t>
      </w:r>
      <w:r w:rsidRPr="00976578">
        <w:rPr>
          <w:rFonts w:ascii="GHEA Grapalat" w:hAnsi="GHEA Grapalat" w:cs="Sylfaen"/>
          <w:sz w:val="20"/>
          <w:szCs w:val="20"/>
          <w:lang w:val="af-ZA"/>
        </w:rPr>
        <w:t>:</w:t>
      </w:r>
    </w:p>
    <w:p w14:paraId="17D7E28A" w14:textId="77777777" w:rsidR="000E16AA" w:rsidRPr="00976578" w:rsidRDefault="000E16AA" w:rsidP="00976578">
      <w:pPr>
        <w:spacing w:after="0"/>
        <w:ind w:firstLine="567"/>
        <w:jc w:val="both"/>
        <w:rPr>
          <w:rFonts w:ascii="GHEA Grapalat" w:hAnsi="GHEA Grapalat" w:cs="Sylfaen"/>
          <w:b/>
          <w:sz w:val="20"/>
          <w:szCs w:val="20"/>
          <w:lang w:val="es-ES"/>
        </w:rPr>
      </w:pP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որոշմամբ</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կասեցումը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կարող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հանվել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եթե</w:t>
      </w:r>
      <w:r w:rsidRPr="00976578">
        <w:rPr>
          <w:rFonts w:ascii="GHEA Grapalat" w:hAnsi="GHEA Grapalat" w:cs="Sylfaen"/>
          <w:sz w:val="20"/>
          <w:szCs w:val="20"/>
          <w:lang w:val="af-ZA"/>
        </w:rPr>
        <w:t xml:space="preserve"> </w:t>
      </w:r>
      <w:r w:rsidRPr="00976578">
        <w:rPr>
          <w:rFonts w:ascii="GHEA Grapalat" w:hAnsi="GHEA Grapalat" w:cs="Sylfaen"/>
          <w:sz w:val="20"/>
          <w:szCs w:val="20"/>
        </w:rPr>
        <w:t>պ</w:t>
      </w:r>
      <w:r w:rsidRPr="00976578">
        <w:rPr>
          <w:rFonts w:ascii="GHEA Grapalat" w:hAnsi="GHEA Grapalat" w:cs="Sylfaen"/>
          <w:sz w:val="20"/>
          <w:szCs w:val="20"/>
          <w:lang w:val="ru-RU"/>
        </w:rPr>
        <w:t>ատվիրատուի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ներկայացրած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հիմնավորումների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համաձայն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հանրային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պաշտպանության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և</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ազգային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անվտանգության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շահերից</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ելնելով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անհրաժեշտ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շարունակել</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գնման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գործընթացը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af-ZA"/>
        </w:rPr>
        <w:t xml:space="preserve"> </w:t>
      </w:r>
      <w:r w:rsidRPr="00976578">
        <w:rPr>
          <w:rFonts w:ascii="GHEA Grapalat" w:hAnsi="GHEA Grapalat" w:cs="Sylfaen"/>
          <w:sz w:val="20"/>
          <w:szCs w:val="20"/>
        </w:rPr>
        <w:t>կետ</w:t>
      </w:r>
      <w:r w:rsidRPr="00976578">
        <w:rPr>
          <w:rFonts w:ascii="GHEA Grapalat" w:hAnsi="GHEA Grapalat" w:cs="Sylfaen"/>
          <w:sz w:val="20"/>
          <w:szCs w:val="20"/>
          <w:lang w:val="ru-RU"/>
        </w:rPr>
        <w:t>ով</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նախատեսված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որոշումը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գնումների</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հետ</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կապված</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բողոքներ</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քննող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անձը</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հրապարակում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տեղեկագրում</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այն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կայացնելու</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օրվան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հաջորդող</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աշխատանքային</w:t>
      </w:r>
      <w:r w:rsidRPr="00976578">
        <w:rPr>
          <w:rFonts w:ascii="GHEA Grapalat" w:hAnsi="GHEA Grapalat" w:cs="Sylfaen"/>
          <w:sz w:val="20"/>
          <w:szCs w:val="20"/>
          <w:lang w:val="af-ZA"/>
        </w:rPr>
        <w:t xml:space="preserve"> </w:t>
      </w:r>
      <w:r w:rsidRPr="00976578">
        <w:rPr>
          <w:rFonts w:ascii="GHEA Grapalat" w:hAnsi="GHEA Grapalat" w:cs="Sylfaen"/>
          <w:sz w:val="20"/>
          <w:szCs w:val="20"/>
          <w:lang w:val="ru-RU"/>
        </w:rPr>
        <w:t>օրը</w:t>
      </w:r>
      <w:r w:rsidRPr="00976578">
        <w:rPr>
          <w:rFonts w:ascii="GHEA Grapalat" w:hAnsi="GHEA Grapalat" w:cs="Sylfaen"/>
          <w:sz w:val="20"/>
          <w:szCs w:val="20"/>
          <w:lang w:val="af-ZA"/>
        </w:rPr>
        <w:t>:</w:t>
      </w:r>
    </w:p>
    <w:p w14:paraId="501A9994" w14:textId="77777777" w:rsidR="000E16AA" w:rsidRPr="00976578" w:rsidRDefault="000E16AA" w:rsidP="00976578">
      <w:pPr>
        <w:spacing w:after="0"/>
        <w:ind w:firstLine="567"/>
        <w:jc w:val="center"/>
        <w:rPr>
          <w:rFonts w:ascii="GHEA Grapalat" w:hAnsi="GHEA Grapalat" w:cs="Sylfaen"/>
          <w:b/>
          <w:lang w:val="es-ES"/>
        </w:rPr>
      </w:pPr>
    </w:p>
    <w:p w14:paraId="2782AD9D" w14:textId="77777777" w:rsidR="000E16AA" w:rsidRPr="00976578" w:rsidRDefault="000E16AA" w:rsidP="00976578">
      <w:pPr>
        <w:spacing w:after="0"/>
        <w:ind w:firstLine="567"/>
        <w:jc w:val="center"/>
        <w:rPr>
          <w:rFonts w:ascii="GHEA Grapalat" w:hAnsi="GHEA Grapalat" w:cs="Sylfaen"/>
          <w:b/>
          <w:lang w:val="es-ES"/>
        </w:rPr>
      </w:pPr>
    </w:p>
    <w:p w14:paraId="5B4B3A9F" w14:textId="77777777" w:rsidR="000E16AA" w:rsidRPr="00976578" w:rsidRDefault="000E16AA" w:rsidP="00976578">
      <w:pPr>
        <w:spacing w:after="0"/>
        <w:jc w:val="center"/>
        <w:rPr>
          <w:rFonts w:ascii="GHEA Grapalat" w:hAnsi="GHEA Grapalat"/>
          <w:b/>
          <w:lang w:val="af-ZA"/>
        </w:rPr>
      </w:pPr>
      <w:r w:rsidRPr="00976578">
        <w:rPr>
          <w:rFonts w:ascii="GHEA Grapalat" w:hAnsi="GHEA Grapalat" w:cs="Sylfaen"/>
          <w:b/>
          <w:lang w:val="es-ES"/>
        </w:rPr>
        <w:br w:type="page"/>
      </w:r>
      <w:proofErr w:type="gramStart"/>
      <w:r w:rsidRPr="00976578">
        <w:rPr>
          <w:rFonts w:ascii="GHEA Grapalat" w:hAnsi="GHEA Grapalat" w:cs="Sylfaen"/>
          <w:b/>
          <w:lang w:val="es-ES"/>
        </w:rPr>
        <w:lastRenderedPageBreak/>
        <w:t>ՄԱՍ</w:t>
      </w:r>
      <w:r w:rsidRPr="00976578">
        <w:rPr>
          <w:rFonts w:ascii="GHEA Grapalat" w:hAnsi="GHEA Grapalat"/>
          <w:b/>
          <w:lang w:val="af-ZA"/>
        </w:rPr>
        <w:t xml:space="preserve">  II</w:t>
      </w:r>
      <w:proofErr w:type="gramEnd"/>
    </w:p>
    <w:p w14:paraId="7014D6C0" w14:textId="77777777" w:rsidR="000E16AA" w:rsidRPr="00976578" w:rsidRDefault="000E16AA" w:rsidP="00976578">
      <w:pPr>
        <w:pStyle w:val="BodyText"/>
        <w:spacing w:after="0"/>
        <w:ind w:right="-7"/>
        <w:jc w:val="center"/>
        <w:rPr>
          <w:rFonts w:ascii="GHEA Grapalat" w:hAnsi="GHEA Grapalat"/>
          <w:b/>
          <w:szCs w:val="22"/>
          <w:lang w:val="af-ZA"/>
        </w:rPr>
      </w:pPr>
      <w:r w:rsidRPr="00976578">
        <w:rPr>
          <w:rFonts w:ascii="GHEA Grapalat" w:hAnsi="GHEA Grapalat" w:cs="Sylfaen"/>
          <w:b/>
          <w:szCs w:val="22"/>
          <w:lang w:val="es-ES"/>
        </w:rPr>
        <w:t>Հ</w:t>
      </w:r>
      <w:r w:rsidRPr="00976578">
        <w:rPr>
          <w:rFonts w:ascii="GHEA Grapalat" w:hAnsi="GHEA Grapalat"/>
          <w:b/>
          <w:szCs w:val="22"/>
          <w:lang w:val="af-ZA"/>
        </w:rPr>
        <w:t xml:space="preserve"> </w:t>
      </w:r>
      <w:r w:rsidRPr="00976578">
        <w:rPr>
          <w:rFonts w:ascii="GHEA Grapalat" w:hAnsi="GHEA Grapalat" w:cs="Sylfaen"/>
          <w:b/>
          <w:szCs w:val="22"/>
          <w:lang w:val="es-ES"/>
        </w:rPr>
        <w:t>Ր</w:t>
      </w:r>
      <w:r w:rsidRPr="00976578">
        <w:rPr>
          <w:rFonts w:ascii="GHEA Grapalat" w:hAnsi="GHEA Grapalat"/>
          <w:b/>
          <w:szCs w:val="22"/>
          <w:lang w:val="af-ZA"/>
        </w:rPr>
        <w:t xml:space="preserve"> </w:t>
      </w:r>
      <w:r w:rsidRPr="00976578">
        <w:rPr>
          <w:rFonts w:ascii="GHEA Grapalat" w:hAnsi="GHEA Grapalat" w:cs="Sylfaen"/>
          <w:b/>
          <w:szCs w:val="22"/>
          <w:lang w:val="es-ES"/>
        </w:rPr>
        <w:t>Ա</w:t>
      </w:r>
      <w:r w:rsidRPr="00976578">
        <w:rPr>
          <w:rFonts w:ascii="GHEA Grapalat" w:hAnsi="GHEA Grapalat"/>
          <w:b/>
          <w:szCs w:val="22"/>
          <w:lang w:val="af-ZA"/>
        </w:rPr>
        <w:t xml:space="preserve"> </w:t>
      </w:r>
      <w:r w:rsidRPr="00976578">
        <w:rPr>
          <w:rFonts w:ascii="GHEA Grapalat" w:hAnsi="GHEA Grapalat" w:cs="Sylfaen"/>
          <w:b/>
          <w:szCs w:val="22"/>
          <w:lang w:val="es-ES"/>
        </w:rPr>
        <w:t>Հ</w:t>
      </w:r>
      <w:r w:rsidRPr="00976578">
        <w:rPr>
          <w:rFonts w:ascii="GHEA Grapalat" w:hAnsi="GHEA Grapalat"/>
          <w:b/>
          <w:szCs w:val="22"/>
          <w:lang w:val="af-ZA"/>
        </w:rPr>
        <w:t xml:space="preserve"> </w:t>
      </w:r>
      <w:r w:rsidRPr="00976578">
        <w:rPr>
          <w:rFonts w:ascii="GHEA Grapalat" w:hAnsi="GHEA Grapalat" w:cs="Sylfaen"/>
          <w:b/>
          <w:szCs w:val="22"/>
          <w:lang w:val="es-ES"/>
        </w:rPr>
        <w:t>Ա</w:t>
      </w:r>
      <w:r w:rsidRPr="00976578">
        <w:rPr>
          <w:rFonts w:ascii="GHEA Grapalat" w:hAnsi="GHEA Grapalat"/>
          <w:b/>
          <w:szCs w:val="22"/>
          <w:lang w:val="af-ZA"/>
        </w:rPr>
        <w:t xml:space="preserve"> </w:t>
      </w:r>
      <w:r w:rsidRPr="00976578">
        <w:rPr>
          <w:rFonts w:ascii="GHEA Grapalat" w:hAnsi="GHEA Grapalat" w:cs="Sylfaen"/>
          <w:b/>
          <w:szCs w:val="22"/>
          <w:lang w:val="es-ES"/>
        </w:rPr>
        <w:t>Ն</w:t>
      </w:r>
      <w:r w:rsidRPr="00976578">
        <w:rPr>
          <w:rFonts w:ascii="GHEA Grapalat" w:hAnsi="GHEA Grapalat"/>
          <w:b/>
          <w:szCs w:val="22"/>
          <w:lang w:val="af-ZA"/>
        </w:rPr>
        <w:t xml:space="preserve"> </w:t>
      </w:r>
      <w:r w:rsidRPr="00976578">
        <w:rPr>
          <w:rFonts w:ascii="GHEA Grapalat" w:hAnsi="GHEA Grapalat" w:cs="Sylfaen"/>
          <w:b/>
          <w:szCs w:val="22"/>
          <w:lang w:val="es-ES"/>
        </w:rPr>
        <w:t>Գ</w:t>
      </w:r>
    </w:p>
    <w:p w14:paraId="6A7F80A7" w14:textId="77777777" w:rsidR="000E16AA" w:rsidRPr="00976578" w:rsidRDefault="000E16AA" w:rsidP="00976578">
      <w:pPr>
        <w:pStyle w:val="BodyText"/>
        <w:spacing w:after="0"/>
        <w:ind w:right="-7"/>
        <w:jc w:val="center"/>
        <w:rPr>
          <w:rFonts w:ascii="GHEA Grapalat" w:hAnsi="GHEA Grapalat"/>
          <w:b/>
          <w:szCs w:val="22"/>
          <w:lang w:val="af-ZA"/>
        </w:rPr>
      </w:pPr>
      <w:r w:rsidRPr="00976578">
        <w:rPr>
          <w:rFonts w:ascii="GHEA Grapalat" w:hAnsi="GHEA Grapalat" w:cs="Sylfaen"/>
          <w:b/>
          <w:szCs w:val="22"/>
          <w:lang w:val="es-ES"/>
        </w:rPr>
        <w:t>Գ</w:t>
      </w:r>
      <w:r w:rsidRPr="00976578">
        <w:rPr>
          <w:rFonts w:ascii="GHEA Grapalat" w:hAnsi="GHEA Grapalat"/>
          <w:b/>
          <w:szCs w:val="22"/>
          <w:lang w:val="af-ZA"/>
        </w:rPr>
        <w:t xml:space="preserve"> </w:t>
      </w:r>
      <w:r w:rsidRPr="00976578">
        <w:rPr>
          <w:rFonts w:ascii="GHEA Grapalat" w:hAnsi="GHEA Grapalat" w:cs="Sylfaen"/>
          <w:b/>
          <w:szCs w:val="22"/>
          <w:lang w:val="es-ES"/>
        </w:rPr>
        <w:t>Ն</w:t>
      </w:r>
      <w:r w:rsidRPr="00976578">
        <w:rPr>
          <w:rFonts w:ascii="GHEA Grapalat" w:hAnsi="GHEA Grapalat"/>
          <w:b/>
          <w:szCs w:val="22"/>
          <w:lang w:val="af-ZA"/>
        </w:rPr>
        <w:t xml:space="preserve"> </w:t>
      </w:r>
      <w:r w:rsidRPr="00976578">
        <w:rPr>
          <w:rFonts w:ascii="GHEA Grapalat" w:hAnsi="GHEA Grapalat" w:cs="Sylfaen"/>
          <w:b/>
          <w:szCs w:val="22"/>
          <w:lang w:val="es-ES"/>
        </w:rPr>
        <w:t>Ա Ն Շ Մ Ա Ն   Հ Ա Ր Ց Մ Ա Ն</w:t>
      </w:r>
      <w:r w:rsidRPr="00976578">
        <w:rPr>
          <w:rFonts w:ascii="GHEA Grapalat" w:hAnsi="GHEA Grapalat"/>
          <w:b/>
          <w:szCs w:val="22"/>
          <w:lang w:val="af-ZA"/>
        </w:rPr>
        <w:t xml:space="preserve">   </w:t>
      </w:r>
      <w:r w:rsidRPr="00976578">
        <w:rPr>
          <w:rFonts w:ascii="GHEA Grapalat" w:hAnsi="GHEA Grapalat" w:cs="Sylfaen"/>
          <w:b/>
          <w:szCs w:val="22"/>
          <w:lang w:val="es-ES"/>
        </w:rPr>
        <w:t>Հ</w:t>
      </w:r>
      <w:r w:rsidRPr="00976578">
        <w:rPr>
          <w:rFonts w:ascii="GHEA Grapalat" w:hAnsi="GHEA Grapalat"/>
          <w:b/>
          <w:szCs w:val="22"/>
          <w:lang w:val="af-ZA"/>
        </w:rPr>
        <w:t xml:space="preserve"> </w:t>
      </w:r>
      <w:r w:rsidRPr="00976578">
        <w:rPr>
          <w:rFonts w:ascii="GHEA Grapalat" w:hAnsi="GHEA Grapalat" w:cs="Sylfaen"/>
          <w:b/>
          <w:szCs w:val="22"/>
          <w:lang w:val="es-ES"/>
        </w:rPr>
        <w:t>Ա</w:t>
      </w:r>
      <w:r w:rsidRPr="00976578">
        <w:rPr>
          <w:rFonts w:ascii="GHEA Grapalat" w:hAnsi="GHEA Grapalat"/>
          <w:b/>
          <w:szCs w:val="22"/>
          <w:lang w:val="af-ZA"/>
        </w:rPr>
        <w:t xml:space="preserve"> </w:t>
      </w:r>
      <w:r w:rsidRPr="00976578">
        <w:rPr>
          <w:rFonts w:ascii="GHEA Grapalat" w:hAnsi="GHEA Grapalat" w:cs="Sylfaen"/>
          <w:b/>
          <w:szCs w:val="22"/>
          <w:lang w:val="es-ES"/>
        </w:rPr>
        <w:t>Յ</w:t>
      </w:r>
      <w:r w:rsidRPr="00976578">
        <w:rPr>
          <w:rFonts w:ascii="GHEA Grapalat" w:hAnsi="GHEA Grapalat"/>
          <w:b/>
          <w:szCs w:val="22"/>
          <w:lang w:val="af-ZA"/>
        </w:rPr>
        <w:t xml:space="preserve"> </w:t>
      </w:r>
      <w:r w:rsidRPr="00976578">
        <w:rPr>
          <w:rFonts w:ascii="GHEA Grapalat" w:hAnsi="GHEA Grapalat" w:cs="Sylfaen"/>
          <w:b/>
          <w:szCs w:val="22"/>
          <w:lang w:val="es-ES"/>
        </w:rPr>
        <w:t>Տ</w:t>
      </w:r>
      <w:r w:rsidRPr="00976578">
        <w:rPr>
          <w:rFonts w:ascii="GHEA Grapalat" w:hAnsi="GHEA Grapalat"/>
          <w:b/>
          <w:szCs w:val="22"/>
          <w:lang w:val="af-ZA"/>
        </w:rPr>
        <w:t xml:space="preserve"> </w:t>
      </w:r>
      <w:r w:rsidRPr="00976578">
        <w:rPr>
          <w:rFonts w:ascii="GHEA Grapalat" w:hAnsi="GHEA Grapalat" w:cs="Sylfaen"/>
          <w:b/>
          <w:szCs w:val="22"/>
          <w:lang w:val="es-ES"/>
        </w:rPr>
        <w:t>Ը</w:t>
      </w:r>
      <w:r w:rsidRPr="00976578">
        <w:rPr>
          <w:rFonts w:ascii="GHEA Grapalat" w:hAnsi="GHEA Grapalat"/>
          <w:b/>
          <w:szCs w:val="22"/>
          <w:lang w:val="af-ZA"/>
        </w:rPr>
        <w:t xml:space="preserve">   </w:t>
      </w:r>
      <w:r w:rsidRPr="00976578">
        <w:rPr>
          <w:rFonts w:ascii="GHEA Grapalat" w:hAnsi="GHEA Grapalat" w:cs="Sylfaen"/>
          <w:b/>
          <w:szCs w:val="22"/>
          <w:lang w:val="es-ES"/>
        </w:rPr>
        <w:t>Պ</w:t>
      </w:r>
      <w:r w:rsidRPr="00976578">
        <w:rPr>
          <w:rFonts w:ascii="GHEA Grapalat" w:hAnsi="GHEA Grapalat"/>
          <w:b/>
          <w:szCs w:val="22"/>
          <w:lang w:val="af-ZA"/>
        </w:rPr>
        <w:t xml:space="preserve"> </w:t>
      </w:r>
      <w:r w:rsidRPr="00976578">
        <w:rPr>
          <w:rFonts w:ascii="GHEA Grapalat" w:hAnsi="GHEA Grapalat" w:cs="Sylfaen"/>
          <w:b/>
          <w:szCs w:val="22"/>
          <w:lang w:val="es-ES"/>
        </w:rPr>
        <w:t>Ա</w:t>
      </w:r>
      <w:r w:rsidRPr="00976578">
        <w:rPr>
          <w:rFonts w:ascii="GHEA Grapalat" w:hAnsi="GHEA Grapalat"/>
          <w:b/>
          <w:szCs w:val="22"/>
          <w:lang w:val="af-ZA"/>
        </w:rPr>
        <w:t xml:space="preserve"> </w:t>
      </w:r>
      <w:r w:rsidRPr="00976578">
        <w:rPr>
          <w:rFonts w:ascii="GHEA Grapalat" w:hAnsi="GHEA Grapalat" w:cs="Sylfaen"/>
          <w:b/>
          <w:szCs w:val="22"/>
          <w:lang w:val="es-ES"/>
        </w:rPr>
        <w:t>Տ</w:t>
      </w:r>
      <w:r w:rsidRPr="00976578">
        <w:rPr>
          <w:rFonts w:ascii="GHEA Grapalat" w:hAnsi="GHEA Grapalat"/>
          <w:b/>
          <w:szCs w:val="22"/>
          <w:lang w:val="af-ZA"/>
        </w:rPr>
        <w:t xml:space="preserve"> </w:t>
      </w:r>
      <w:r w:rsidRPr="00976578">
        <w:rPr>
          <w:rFonts w:ascii="GHEA Grapalat" w:hAnsi="GHEA Grapalat" w:cs="Sylfaen"/>
          <w:b/>
          <w:szCs w:val="22"/>
          <w:lang w:val="es-ES"/>
        </w:rPr>
        <w:t>Ր</w:t>
      </w:r>
      <w:r w:rsidRPr="00976578">
        <w:rPr>
          <w:rFonts w:ascii="GHEA Grapalat" w:hAnsi="GHEA Grapalat"/>
          <w:b/>
          <w:szCs w:val="22"/>
          <w:lang w:val="af-ZA"/>
        </w:rPr>
        <w:t xml:space="preserve"> </w:t>
      </w:r>
      <w:r w:rsidRPr="00976578">
        <w:rPr>
          <w:rFonts w:ascii="GHEA Grapalat" w:hAnsi="GHEA Grapalat" w:cs="Sylfaen"/>
          <w:b/>
          <w:szCs w:val="22"/>
          <w:lang w:val="es-ES"/>
        </w:rPr>
        <w:t>Ա</w:t>
      </w:r>
      <w:r w:rsidRPr="00976578">
        <w:rPr>
          <w:rFonts w:ascii="GHEA Grapalat" w:hAnsi="GHEA Grapalat"/>
          <w:b/>
          <w:szCs w:val="22"/>
          <w:lang w:val="af-ZA"/>
        </w:rPr>
        <w:t xml:space="preserve"> </w:t>
      </w:r>
      <w:r w:rsidRPr="00976578">
        <w:rPr>
          <w:rFonts w:ascii="GHEA Grapalat" w:hAnsi="GHEA Grapalat" w:cs="Sylfaen"/>
          <w:b/>
          <w:szCs w:val="22"/>
          <w:lang w:val="es-ES"/>
        </w:rPr>
        <w:t>Ս</w:t>
      </w:r>
      <w:r w:rsidRPr="00976578">
        <w:rPr>
          <w:rFonts w:ascii="GHEA Grapalat" w:hAnsi="GHEA Grapalat"/>
          <w:b/>
          <w:szCs w:val="22"/>
          <w:lang w:val="af-ZA"/>
        </w:rPr>
        <w:t xml:space="preserve"> </w:t>
      </w:r>
      <w:r w:rsidRPr="00976578">
        <w:rPr>
          <w:rFonts w:ascii="GHEA Grapalat" w:hAnsi="GHEA Grapalat" w:cs="Sylfaen"/>
          <w:b/>
          <w:szCs w:val="22"/>
          <w:lang w:val="es-ES"/>
        </w:rPr>
        <w:t>Տ</w:t>
      </w:r>
      <w:r w:rsidRPr="00976578">
        <w:rPr>
          <w:rFonts w:ascii="GHEA Grapalat" w:hAnsi="GHEA Grapalat"/>
          <w:b/>
          <w:szCs w:val="22"/>
          <w:lang w:val="af-ZA"/>
        </w:rPr>
        <w:t xml:space="preserve"> </w:t>
      </w:r>
      <w:r w:rsidRPr="00976578">
        <w:rPr>
          <w:rFonts w:ascii="GHEA Grapalat" w:hAnsi="GHEA Grapalat" w:cs="Sylfaen"/>
          <w:b/>
          <w:szCs w:val="22"/>
          <w:lang w:val="es-ES"/>
        </w:rPr>
        <w:t>Ե</w:t>
      </w:r>
      <w:r w:rsidRPr="00976578">
        <w:rPr>
          <w:rFonts w:ascii="GHEA Grapalat" w:hAnsi="GHEA Grapalat"/>
          <w:b/>
          <w:szCs w:val="22"/>
          <w:lang w:val="af-ZA"/>
        </w:rPr>
        <w:t xml:space="preserve"> </w:t>
      </w:r>
      <w:r w:rsidRPr="00976578">
        <w:rPr>
          <w:rFonts w:ascii="GHEA Grapalat" w:hAnsi="GHEA Grapalat" w:cs="Sylfaen"/>
          <w:b/>
          <w:szCs w:val="22"/>
          <w:lang w:val="es-ES"/>
        </w:rPr>
        <w:t>Լ</w:t>
      </w:r>
      <w:r w:rsidRPr="00976578">
        <w:rPr>
          <w:rFonts w:ascii="GHEA Grapalat" w:hAnsi="GHEA Grapalat"/>
          <w:b/>
          <w:szCs w:val="22"/>
          <w:lang w:val="af-ZA"/>
        </w:rPr>
        <w:t xml:space="preserve"> </w:t>
      </w:r>
      <w:r w:rsidRPr="00976578">
        <w:rPr>
          <w:rFonts w:ascii="GHEA Grapalat" w:hAnsi="GHEA Grapalat" w:cs="Sylfaen"/>
          <w:b/>
          <w:szCs w:val="22"/>
          <w:lang w:val="es-ES"/>
        </w:rPr>
        <w:t>ՈՒ</w:t>
      </w:r>
    </w:p>
    <w:p w14:paraId="38777F14" w14:textId="77777777" w:rsidR="000E16AA" w:rsidRPr="00976578" w:rsidRDefault="000E16AA" w:rsidP="00976578">
      <w:pPr>
        <w:spacing w:after="0"/>
        <w:ind w:firstLine="567"/>
        <w:jc w:val="center"/>
        <w:rPr>
          <w:rFonts w:ascii="GHEA Grapalat" w:hAnsi="GHEA Grapalat"/>
          <w:lang w:val="af-ZA"/>
        </w:rPr>
      </w:pPr>
    </w:p>
    <w:p w14:paraId="5B52F822" w14:textId="77777777" w:rsidR="000E16AA" w:rsidRPr="00976578" w:rsidRDefault="000E16AA" w:rsidP="00976578">
      <w:pPr>
        <w:spacing w:after="0"/>
        <w:jc w:val="center"/>
        <w:rPr>
          <w:rFonts w:ascii="GHEA Grapalat" w:hAnsi="GHEA Grapalat"/>
          <w:b/>
          <w:sz w:val="20"/>
          <w:lang w:val="af-ZA"/>
        </w:rPr>
      </w:pPr>
      <w:r w:rsidRPr="00976578">
        <w:rPr>
          <w:rFonts w:ascii="GHEA Grapalat" w:hAnsi="GHEA Grapalat"/>
          <w:b/>
          <w:sz w:val="20"/>
          <w:lang w:val="af-ZA"/>
        </w:rPr>
        <w:t xml:space="preserve">1. </w:t>
      </w:r>
      <w:r w:rsidRPr="00976578">
        <w:rPr>
          <w:rFonts w:ascii="GHEA Grapalat" w:hAnsi="GHEA Grapalat" w:cs="Sylfaen"/>
          <w:b/>
          <w:sz w:val="20"/>
          <w:lang w:val="es-ES"/>
        </w:rPr>
        <w:t>ԸՆԴՀԱՆՈՒՐ</w:t>
      </w:r>
      <w:r w:rsidRPr="00976578">
        <w:rPr>
          <w:rFonts w:ascii="GHEA Grapalat" w:hAnsi="GHEA Grapalat"/>
          <w:b/>
          <w:sz w:val="20"/>
          <w:lang w:val="af-ZA"/>
        </w:rPr>
        <w:t xml:space="preserve"> </w:t>
      </w:r>
      <w:r w:rsidRPr="00976578">
        <w:rPr>
          <w:rFonts w:ascii="GHEA Grapalat" w:hAnsi="GHEA Grapalat" w:cs="Sylfaen"/>
          <w:b/>
          <w:sz w:val="20"/>
          <w:lang w:val="es-ES"/>
        </w:rPr>
        <w:t>ԴՐՈՒՅԹՆԵՐ</w:t>
      </w:r>
    </w:p>
    <w:p w14:paraId="19061056" w14:textId="77777777" w:rsidR="000E16AA" w:rsidRPr="00976578" w:rsidRDefault="000E16AA" w:rsidP="00976578">
      <w:pPr>
        <w:spacing w:after="0"/>
        <w:ind w:firstLine="567"/>
        <w:jc w:val="both"/>
        <w:rPr>
          <w:rFonts w:ascii="GHEA Grapalat" w:hAnsi="GHEA Grapalat"/>
          <w:lang w:val="af-ZA"/>
        </w:rPr>
      </w:pPr>
      <w:r w:rsidRPr="00976578">
        <w:rPr>
          <w:rFonts w:ascii="GHEA Grapalat" w:hAnsi="GHEA Grapalat"/>
          <w:lang w:val="af-ZA"/>
        </w:rPr>
        <w:t xml:space="preserve"> </w:t>
      </w:r>
    </w:p>
    <w:p w14:paraId="18AD80DF" w14:textId="77777777" w:rsidR="000E16AA" w:rsidRPr="00976578" w:rsidRDefault="000E16AA" w:rsidP="00976578">
      <w:pPr>
        <w:spacing w:after="0" w:line="240" w:lineRule="auto"/>
        <w:ind w:firstLine="567"/>
        <w:jc w:val="both"/>
        <w:rPr>
          <w:rFonts w:ascii="GHEA Grapalat" w:hAnsi="GHEA Grapalat" w:cs="Sylfaen"/>
          <w:sz w:val="20"/>
          <w:lang w:val="af-ZA"/>
        </w:rPr>
      </w:pPr>
      <w:r w:rsidRPr="00976578">
        <w:rPr>
          <w:rFonts w:ascii="GHEA Grapalat" w:hAnsi="GHEA Grapalat" w:cs="Sylfaen"/>
          <w:sz w:val="20"/>
          <w:lang w:val="af-ZA"/>
        </w:rPr>
        <w:t xml:space="preserve">1.1 </w:t>
      </w:r>
      <w:r w:rsidRPr="00976578">
        <w:rPr>
          <w:rFonts w:ascii="GHEA Grapalat" w:hAnsi="GHEA Grapalat" w:cs="Sylfaen"/>
          <w:sz w:val="20"/>
          <w:lang w:val="ru-RU"/>
        </w:rPr>
        <w:t>Սույն</w:t>
      </w:r>
      <w:r w:rsidRPr="00976578">
        <w:rPr>
          <w:rFonts w:ascii="GHEA Grapalat" w:hAnsi="GHEA Grapalat" w:cs="Sylfaen"/>
          <w:sz w:val="20"/>
          <w:lang w:val="af-ZA"/>
        </w:rPr>
        <w:t xml:space="preserve"> </w:t>
      </w:r>
      <w:r w:rsidRPr="00976578">
        <w:rPr>
          <w:rFonts w:ascii="GHEA Grapalat" w:hAnsi="GHEA Grapalat" w:cs="Sylfaen"/>
          <w:sz w:val="20"/>
          <w:lang w:val="ru-RU"/>
        </w:rPr>
        <w:t>հրահանգը</w:t>
      </w:r>
      <w:r w:rsidRPr="00976578">
        <w:rPr>
          <w:rFonts w:ascii="GHEA Grapalat" w:hAnsi="GHEA Grapalat" w:cs="Sylfaen"/>
          <w:sz w:val="20"/>
          <w:lang w:val="af-ZA"/>
        </w:rPr>
        <w:t xml:space="preserve"> </w:t>
      </w:r>
      <w:r w:rsidRPr="00976578">
        <w:rPr>
          <w:rFonts w:ascii="GHEA Grapalat" w:hAnsi="GHEA Grapalat" w:cs="Sylfaen"/>
          <w:sz w:val="20"/>
          <w:lang w:val="ru-RU"/>
        </w:rPr>
        <w:t>նպատակ</w:t>
      </w:r>
      <w:r w:rsidRPr="00976578">
        <w:rPr>
          <w:rFonts w:ascii="GHEA Grapalat" w:hAnsi="GHEA Grapalat" w:cs="Sylfaen"/>
          <w:sz w:val="20"/>
          <w:lang w:val="af-ZA"/>
        </w:rPr>
        <w:t xml:space="preserve"> </w:t>
      </w:r>
      <w:r w:rsidRPr="00976578">
        <w:rPr>
          <w:rFonts w:ascii="GHEA Grapalat" w:hAnsi="GHEA Grapalat" w:cs="Sylfaen"/>
          <w:sz w:val="20"/>
          <w:lang w:val="ru-RU"/>
        </w:rPr>
        <w:t>ունի</w:t>
      </w:r>
      <w:r w:rsidRPr="00976578">
        <w:rPr>
          <w:rFonts w:ascii="GHEA Grapalat" w:hAnsi="GHEA Grapalat" w:cs="Sylfaen"/>
          <w:sz w:val="20"/>
          <w:lang w:val="af-ZA"/>
        </w:rPr>
        <w:t xml:space="preserve"> </w:t>
      </w:r>
      <w:r w:rsidRPr="00976578">
        <w:rPr>
          <w:rFonts w:ascii="GHEA Grapalat" w:hAnsi="GHEA Grapalat" w:cs="Sylfaen"/>
          <w:sz w:val="20"/>
          <w:lang w:val="ru-RU"/>
        </w:rPr>
        <w:t>օժանդակել</w:t>
      </w:r>
      <w:r w:rsidRPr="00976578">
        <w:rPr>
          <w:rFonts w:ascii="GHEA Grapalat" w:hAnsi="GHEA Grapalat" w:cs="Sylfaen"/>
          <w:sz w:val="20"/>
          <w:lang w:val="af-ZA"/>
        </w:rPr>
        <w:t xml:space="preserve"> մ</w:t>
      </w:r>
      <w:r w:rsidRPr="00976578">
        <w:rPr>
          <w:rFonts w:ascii="GHEA Grapalat" w:hAnsi="GHEA Grapalat" w:cs="Sylfaen"/>
          <w:sz w:val="20"/>
          <w:lang w:val="ru-RU"/>
        </w:rPr>
        <w:t>ասնակիցներին</w:t>
      </w:r>
      <w:r w:rsidRPr="00976578">
        <w:rPr>
          <w:rFonts w:ascii="GHEA Grapalat" w:hAnsi="GHEA Grapalat" w:cs="Sylfaen"/>
          <w:sz w:val="20"/>
          <w:lang w:val="af-ZA"/>
        </w:rPr>
        <w:t xml:space="preserve"> </w:t>
      </w:r>
      <w:r w:rsidRPr="00976578">
        <w:rPr>
          <w:rFonts w:ascii="GHEA Grapalat" w:hAnsi="GHEA Grapalat" w:cs="Sylfaen"/>
          <w:sz w:val="20"/>
          <w:lang w:val="ru-RU"/>
        </w:rPr>
        <w:t>հայտը</w:t>
      </w:r>
      <w:r w:rsidRPr="00976578">
        <w:rPr>
          <w:rFonts w:ascii="GHEA Grapalat" w:hAnsi="GHEA Grapalat" w:cs="Sylfaen"/>
          <w:sz w:val="20"/>
          <w:lang w:val="af-ZA"/>
        </w:rPr>
        <w:t xml:space="preserve"> </w:t>
      </w:r>
      <w:r w:rsidRPr="00976578">
        <w:rPr>
          <w:rFonts w:ascii="GHEA Grapalat" w:hAnsi="GHEA Grapalat" w:cs="Sylfaen"/>
          <w:sz w:val="20"/>
          <w:lang w:val="ru-RU"/>
        </w:rPr>
        <w:t>պատրաստելիս։</w:t>
      </w:r>
    </w:p>
    <w:p w14:paraId="5335A561" w14:textId="77777777" w:rsidR="000E16AA" w:rsidRPr="00976578" w:rsidRDefault="000E16AA" w:rsidP="00976578">
      <w:pPr>
        <w:spacing w:after="0" w:line="240" w:lineRule="auto"/>
        <w:ind w:firstLine="567"/>
        <w:jc w:val="both"/>
        <w:rPr>
          <w:rFonts w:ascii="GHEA Grapalat" w:hAnsi="GHEA Grapalat" w:cs="Sylfaen"/>
          <w:sz w:val="20"/>
          <w:lang w:val="af-ZA"/>
        </w:rPr>
      </w:pPr>
      <w:r w:rsidRPr="00976578">
        <w:rPr>
          <w:rFonts w:ascii="GHEA Grapalat" w:hAnsi="GHEA Grapalat" w:cs="Sylfaen"/>
          <w:sz w:val="20"/>
          <w:lang w:val="af-ZA"/>
        </w:rPr>
        <w:t xml:space="preserve">1.2 </w:t>
      </w:r>
      <w:r w:rsidRPr="00976578">
        <w:rPr>
          <w:rFonts w:ascii="GHEA Grapalat" w:hAnsi="GHEA Grapalat" w:cs="Sylfaen"/>
          <w:sz w:val="20"/>
          <w:lang w:val="ru-RU"/>
        </w:rPr>
        <w:t>Նպատակահարմարության</w:t>
      </w:r>
      <w:r w:rsidRPr="00976578">
        <w:rPr>
          <w:rFonts w:ascii="GHEA Grapalat" w:hAnsi="GHEA Grapalat" w:cs="Sylfaen"/>
          <w:sz w:val="20"/>
          <w:lang w:val="af-ZA"/>
        </w:rPr>
        <w:t xml:space="preserve"> </w:t>
      </w:r>
      <w:r w:rsidRPr="00976578">
        <w:rPr>
          <w:rFonts w:ascii="GHEA Grapalat" w:hAnsi="GHEA Grapalat" w:cs="Sylfaen"/>
          <w:sz w:val="20"/>
          <w:lang w:val="ru-RU"/>
        </w:rPr>
        <w:t>դեպքում</w:t>
      </w:r>
      <w:r w:rsidRPr="00976578">
        <w:rPr>
          <w:rFonts w:ascii="GHEA Grapalat" w:hAnsi="GHEA Grapalat" w:cs="Sylfaen"/>
          <w:sz w:val="20"/>
          <w:lang w:val="af-ZA"/>
        </w:rPr>
        <w:t xml:space="preserve"> մ</w:t>
      </w:r>
      <w:r w:rsidRPr="00976578">
        <w:rPr>
          <w:rFonts w:ascii="GHEA Grapalat" w:hAnsi="GHEA Grapalat" w:cs="Sylfaen"/>
          <w:sz w:val="20"/>
          <w:lang w:val="ru-RU"/>
        </w:rPr>
        <w:t>ասնակիցը</w:t>
      </w:r>
      <w:r w:rsidRPr="00976578">
        <w:rPr>
          <w:rFonts w:ascii="GHEA Grapalat" w:hAnsi="GHEA Grapalat" w:cs="Sylfaen"/>
          <w:sz w:val="20"/>
          <w:lang w:val="af-ZA"/>
        </w:rPr>
        <w:t xml:space="preserve"> </w:t>
      </w:r>
      <w:r w:rsidRPr="00976578">
        <w:rPr>
          <w:rFonts w:ascii="GHEA Grapalat" w:hAnsi="GHEA Grapalat" w:cs="Sylfaen"/>
          <w:sz w:val="20"/>
          <w:lang w:val="ru-RU"/>
        </w:rPr>
        <w:t>պահանջվող</w:t>
      </w:r>
      <w:r w:rsidRPr="00976578">
        <w:rPr>
          <w:rFonts w:ascii="GHEA Grapalat" w:hAnsi="GHEA Grapalat" w:cs="Sylfaen"/>
          <w:sz w:val="20"/>
          <w:lang w:val="af-ZA"/>
        </w:rPr>
        <w:t xml:space="preserve"> </w:t>
      </w:r>
      <w:r w:rsidRPr="00976578">
        <w:rPr>
          <w:rFonts w:ascii="GHEA Grapalat" w:hAnsi="GHEA Grapalat" w:cs="Sylfaen"/>
          <w:sz w:val="20"/>
          <w:lang w:val="ru-RU"/>
        </w:rPr>
        <w:t>տեղեկությունները</w:t>
      </w:r>
      <w:r w:rsidRPr="00976578">
        <w:rPr>
          <w:rFonts w:ascii="GHEA Grapalat" w:hAnsi="GHEA Grapalat" w:cs="Sylfaen"/>
          <w:sz w:val="20"/>
          <w:lang w:val="af-ZA"/>
        </w:rPr>
        <w:t xml:space="preserve"> </w:t>
      </w:r>
      <w:r w:rsidRPr="00976578">
        <w:rPr>
          <w:rFonts w:ascii="GHEA Grapalat" w:hAnsi="GHEA Grapalat" w:cs="Sylfaen"/>
          <w:sz w:val="20"/>
          <w:lang w:val="ru-RU"/>
        </w:rPr>
        <w:t>կարող</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ներկայացնել</w:t>
      </w:r>
      <w:r w:rsidRPr="00976578">
        <w:rPr>
          <w:rFonts w:ascii="GHEA Grapalat" w:hAnsi="GHEA Grapalat" w:cs="Sylfaen"/>
          <w:sz w:val="20"/>
          <w:lang w:val="af-ZA"/>
        </w:rPr>
        <w:t xml:space="preserve"> </w:t>
      </w:r>
      <w:r w:rsidRPr="00976578">
        <w:rPr>
          <w:rFonts w:ascii="GHEA Grapalat" w:hAnsi="GHEA Grapalat" w:cs="Sylfaen"/>
          <w:sz w:val="20"/>
          <w:lang w:val="ru-RU"/>
        </w:rPr>
        <w:t>սույն</w:t>
      </w:r>
      <w:r w:rsidRPr="00976578">
        <w:rPr>
          <w:rFonts w:ascii="GHEA Grapalat" w:hAnsi="GHEA Grapalat" w:cs="Sylfaen"/>
          <w:sz w:val="20"/>
          <w:lang w:val="af-ZA"/>
        </w:rPr>
        <w:t xml:space="preserve"> </w:t>
      </w:r>
      <w:r w:rsidRPr="00976578">
        <w:rPr>
          <w:rFonts w:ascii="GHEA Grapalat" w:hAnsi="GHEA Grapalat" w:cs="Sylfaen"/>
          <w:sz w:val="20"/>
          <w:lang w:val="ru-RU"/>
        </w:rPr>
        <w:t>հրահանգով</w:t>
      </w:r>
      <w:r w:rsidRPr="00976578">
        <w:rPr>
          <w:rFonts w:ascii="GHEA Grapalat" w:hAnsi="GHEA Grapalat" w:cs="Sylfaen"/>
          <w:sz w:val="20"/>
          <w:lang w:val="af-ZA"/>
        </w:rPr>
        <w:t xml:space="preserve"> </w:t>
      </w:r>
      <w:r w:rsidRPr="00976578">
        <w:rPr>
          <w:rFonts w:ascii="GHEA Grapalat" w:hAnsi="GHEA Grapalat" w:cs="Sylfaen"/>
          <w:sz w:val="20"/>
          <w:lang w:val="ru-RU"/>
        </w:rPr>
        <w:t>առաջարկվող</w:t>
      </w:r>
      <w:r w:rsidRPr="00976578">
        <w:rPr>
          <w:rFonts w:ascii="GHEA Grapalat" w:hAnsi="GHEA Grapalat" w:cs="Sylfaen"/>
          <w:sz w:val="20"/>
          <w:lang w:val="af-ZA"/>
        </w:rPr>
        <w:t xml:space="preserve"> </w:t>
      </w:r>
      <w:r w:rsidRPr="00976578">
        <w:rPr>
          <w:rFonts w:ascii="GHEA Grapalat" w:hAnsi="GHEA Grapalat" w:cs="Sylfaen"/>
          <w:sz w:val="20"/>
          <w:lang w:val="ru-RU"/>
        </w:rPr>
        <w:t>ձևերից</w:t>
      </w:r>
      <w:r w:rsidRPr="00976578">
        <w:rPr>
          <w:rFonts w:ascii="GHEA Grapalat" w:hAnsi="GHEA Grapalat" w:cs="Sylfaen"/>
          <w:sz w:val="20"/>
          <w:lang w:val="af-ZA"/>
        </w:rPr>
        <w:t xml:space="preserve"> </w:t>
      </w:r>
      <w:r w:rsidRPr="00976578">
        <w:rPr>
          <w:rFonts w:ascii="GHEA Grapalat" w:hAnsi="GHEA Grapalat" w:cs="Sylfaen"/>
          <w:sz w:val="20"/>
          <w:lang w:val="ru-RU"/>
        </w:rPr>
        <w:t>տարբերվող</w:t>
      </w:r>
      <w:r w:rsidRPr="00976578">
        <w:rPr>
          <w:rFonts w:ascii="GHEA Grapalat" w:hAnsi="GHEA Grapalat" w:cs="Sylfaen"/>
          <w:sz w:val="20"/>
          <w:lang w:val="af-ZA"/>
        </w:rPr>
        <w:t xml:space="preserve">` </w:t>
      </w:r>
      <w:r w:rsidRPr="00976578">
        <w:rPr>
          <w:rFonts w:ascii="GHEA Grapalat" w:hAnsi="GHEA Grapalat" w:cs="Sylfaen"/>
          <w:sz w:val="20"/>
          <w:lang w:val="ru-RU"/>
        </w:rPr>
        <w:t>այլ</w:t>
      </w:r>
      <w:r w:rsidRPr="00976578">
        <w:rPr>
          <w:rFonts w:ascii="GHEA Grapalat" w:hAnsi="GHEA Grapalat" w:cs="Sylfaen"/>
          <w:sz w:val="20"/>
          <w:lang w:val="af-ZA"/>
        </w:rPr>
        <w:t xml:space="preserve"> </w:t>
      </w:r>
      <w:r w:rsidRPr="00976578">
        <w:rPr>
          <w:rFonts w:ascii="GHEA Grapalat" w:hAnsi="GHEA Grapalat" w:cs="Sylfaen"/>
          <w:sz w:val="20"/>
          <w:lang w:val="ru-RU"/>
        </w:rPr>
        <w:t>ձևերով</w:t>
      </w:r>
      <w:r w:rsidRPr="00976578">
        <w:rPr>
          <w:rFonts w:ascii="GHEA Grapalat" w:hAnsi="GHEA Grapalat" w:cs="Sylfaen"/>
          <w:sz w:val="20"/>
          <w:lang w:val="af-ZA"/>
        </w:rPr>
        <w:t xml:space="preserve">` </w:t>
      </w:r>
      <w:r w:rsidRPr="00976578">
        <w:rPr>
          <w:rFonts w:ascii="GHEA Grapalat" w:hAnsi="GHEA Grapalat" w:cs="Sylfaen"/>
          <w:sz w:val="20"/>
          <w:lang w:val="ru-RU"/>
        </w:rPr>
        <w:t>պահպանելով</w:t>
      </w:r>
      <w:r w:rsidRPr="00976578">
        <w:rPr>
          <w:rFonts w:ascii="GHEA Grapalat" w:hAnsi="GHEA Grapalat" w:cs="Sylfaen"/>
          <w:sz w:val="20"/>
          <w:lang w:val="af-ZA"/>
        </w:rPr>
        <w:t xml:space="preserve"> </w:t>
      </w:r>
      <w:r w:rsidRPr="00976578">
        <w:rPr>
          <w:rFonts w:ascii="GHEA Grapalat" w:hAnsi="GHEA Grapalat" w:cs="Sylfaen"/>
          <w:sz w:val="20"/>
          <w:lang w:val="ru-RU"/>
        </w:rPr>
        <w:t>պահանջվող</w:t>
      </w:r>
      <w:r w:rsidRPr="00976578">
        <w:rPr>
          <w:rFonts w:ascii="GHEA Grapalat" w:hAnsi="GHEA Grapalat" w:cs="Sylfaen"/>
          <w:sz w:val="20"/>
          <w:lang w:val="af-ZA"/>
        </w:rPr>
        <w:t xml:space="preserve"> </w:t>
      </w:r>
      <w:r w:rsidRPr="00976578">
        <w:rPr>
          <w:rFonts w:ascii="GHEA Grapalat" w:hAnsi="GHEA Grapalat" w:cs="Sylfaen"/>
          <w:sz w:val="20"/>
          <w:lang w:val="ru-RU"/>
        </w:rPr>
        <w:t>վավերապայմանները։</w:t>
      </w:r>
    </w:p>
    <w:p w14:paraId="4C16672F" w14:textId="77777777" w:rsidR="000E16AA" w:rsidRPr="00976578" w:rsidRDefault="000E16AA" w:rsidP="00976578">
      <w:pPr>
        <w:spacing w:after="0" w:line="240" w:lineRule="auto"/>
        <w:ind w:firstLine="567"/>
        <w:jc w:val="both"/>
        <w:rPr>
          <w:rFonts w:ascii="GHEA Grapalat" w:hAnsi="GHEA Grapalat" w:cs="Sylfaen"/>
          <w:sz w:val="20"/>
          <w:lang w:val="af-ZA"/>
        </w:rPr>
      </w:pPr>
      <w:r w:rsidRPr="00976578">
        <w:rPr>
          <w:rFonts w:ascii="GHEA Grapalat" w:hAnsi="GHEA Grapalat" w:cs="Sylfaen"/>
          <w:sz w:val="20"/>
          <w:lang w:val="af-ZA"/>
        </w:rPr>
        <w:t xml:space="preserve">1.3 </w:t>
      </w:r>
      <w:r w:rsidRPr="00976578">
        <w:rPr>
          <w:rFonts w:ascii="GHEA Grapalat" w:hAnsi="GHEA Grapalat" w:cs="Sylfaen"/>
          <w:sz w:val="20"/>
          <w:lang w:val="ru-RU"/>
        </w:rPr>
        <w:t>Հայտերը</w:t>
      </w:r>
      <w:r w:rsidRPr="00976578">
        <w:rPr>
          <w:rFonts w:ascii="GHEA Grapalat" w:hAnsi="GHEA Grapalat" w:cs="Sylfaen"/>
          <w:sz w:val="20"/>
          <w:lang w:val="af-ZA"/>
        </w:rPr>
        <w:t xml:space="preserve">, </w:t>
      </w:r>
      <w:r w:rsidRPr="00976578">
        <w:rPr>
          <w:rFonts w:ascii="GHEA Grapalat" w:hAnsi="GHEA Grapalat" w:cs="Sylfaen"/>
          <w:sz w:val="20"/>
          <w:lang w:val="ru-RU"/>
        </w:rPr>
        <w:t>հայերենից</w:t>
      </w:r>
      <w:r w:rsidRPr="00976578">
        <w:rPr>
          <w:rFonts w:ascii="GHEA Grapalat" w:hAnsi="GHEA Grapalat" w:cs="Sylfaen"/>
          <w:sz w:val="20"/>
          <w:lang w:val="af-ZA"/>
        </w:rPr>
        <w:t xml:space="preserve"> </w:t>
      </w:r>
      <w:r w:rsidRPr="00976578">
        <w:rPr>
          <w:rFonts w:ascii="GHEA Grapalat" w:hAnsi="GHEA Grapalat" w:cs="Sylfaen"/>
          <w:sz w:val="20"/>
          <w:lang w:val="ru-RU"/>
        </w:rPr>
        <w:t>բացի</w:t>
      </w:r>
      <w:r w:rsidRPr="00976578">
        <w:rPr>
          <w:rFonts w:ascii="GHEA Grapalat" w:hAnsi="GHEA Grapalat" w:cs="Sylfaen"/>
          <w:sz w:val="20"/>
          <w:lang w:val="af-ZA"/>
        </w:rPr>
        <w:t xml:space="preserve">, </w:t>
      </w:r>
      <w:r w:rsidRPr="00976578">
        <w:rPr>
          <w:rFonts w:ascii="GHEA Grapalat" w:hAnsi="GHEA Grapalat" w:cs="Sylfaen"/>
          <w:sz w:val="20"/>
          <w:lang w:val="ru-RU"/>
        </w:rPr>
        <w:t>կարող</w:t>
      </w:r>
      <w:r w:rsidRPr="00976578">
        <w:rPr>
          <w:rFonts w:ascii="GHEA Grapalat" w:hAnsi="GHEA Grapalat" w:cs="Sylfaen"/>
          <w:sz w:val="20"/>
          <w:lang w:val="af-ZA"/>
        </w:rPr>
        <w:t xml:space="preserve"> </w:t>
      </w:r>
      <w:r w:rsidRPr="00976578">
        <w:rPr>
          <w:rFonts w:ascii="GHEA Grapalat" w:hAnsi="GHEA Grapalat" w:cs="Sylfaen"/>
          <w:sz w:val="20"/>
          <w:lang w:val="ru-RU"/>
        </w:rPr>
        <w:t>են</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ներկայացվել</w:t>
      </w:r>
      <w:r w:rsidRPr="00976578">
        <w:rPr>
          <w:rFonts w:ascii="GHEA Grapalat" w:hAnsi="GHEA Grapalat" w:cs="Sylfaen"/>
          <w:sz w:val="20"/>
          <w:lang w:val="af-ZA"/>
        </w:rPr>
        <w:t xml:space="preserve"> </w:t>
      </w:r>
      <w:r w:rsidRPr="00976578">
        <w:rPr>
          <w:rFonts w:ascii="GHEA Grapalat" w:hAnsi="GHEA Grapalat" w:cs="Sylfaen"/>
          <w:sz w:val="20"/>
          <w:lang w:val="ru-RU"/>
        </w:rPr>
        <w:t>նաև</w:t>
      </w:r>
      <w:r w:rsidRPr="00976578">
        <w:rPr>
          <w:rFonts w:ascii="GHEA Grapalat" w:hAnsi="GHEA Grapalat" w:cs="Sylfaen"/>
          <w:sz w:val="20"/>
          <w:lang w:val="af-ZA"/>
        </w:rPr>
        <w:t xml:space="preserve"> </w:t>
      </w:r>
      <w:r w:rsidRPr="00976578">
        <w:rPr>
          <w:rFonts w:ascii="GHEA Grapalat" w:hAnsi="GHEA Grapalat" w:cs="Sylfaen"/>
          <w:sz w:val="20"/>
          <w:lang w:val="ru-RU"/>
        </w:rPr>
        <w:t>անգլերեն</w:t>
      </w:r>
      <w:r w:rsidRPr="00976578">
        <w:rPr>
          <w:rFonts w:ascii="GHEA Grapalat" w:hAnsi="GHEA Grapalat" w:cs="Sylfaen"/>
          <w:sz w:val="20"/>
          <w:lang w:val="af-ZA"/>
        </w:rPr>
        <w:t xml:space="preserve"> </w:t>
      </w:r>
      <w:r w:rsidRPr="00976578">
        <w:rPr>
          <w:rFonts w:ascii="GHEA Grapalat" w:hAnsi="GHEA Grapalat" w:cs="Sylfaen"/>
          <w:sz w:val="20"/>
          <w:lang w:val="ru-RU"/>
        </w:rPr>
        <w:t>կամ</w:t>
      </w:r>
      <w:r w:rsidRPr="00976578">
        <w:rPr>
          <w:rFonts w:ascii="GHEA Grapalat" w:hAnsi="GHEA Grapalat" w:cs="Sylfaen"/>
          <w:sz w:val="20"/>
          <w:lang w:val="af-ZA"/>
        </w:rPr>
        <w:t xml:space="preserve"> </w:t>
      </w:r>
      <w:r w:rsidRPr="00976578">
        <w:rPr>
          <w:rFonts w:ascii="GHEA Grapalat" w:hAnsi="GHEA Grapalat" w:cs="Sylfaen"/>
          <w:sz w:val="20"/>
          <w:lang w:val="ru-RU"/>
        </w:rPr>
        <w:t>ռուսերեն։</w:t>
      </w:r>
      <w:r w:rsidRPr="00976578">
        <w:rPr>
          <w:rFonts w:ascii="GHEA Grapalat" w:hAnsi="GHEA Grapalat" w:cs="Sylfaen"/>
          <w:sz w:val="20"/>
          <w:lang w:val="af-ZA"/>
        </w:rPr>
        <w:t xml:space="preserve"> </w:t>
      </w:r>
    </w:p>
    <w:p w14:paraId="128153F6" w14:textId="77777777" w:rsidR="000E16AA" w:rsidRPr="00976578" w:rsidRDefault="000E16AA" w:rsidP="00976578">
      <w:pPr>
        <w:spacing w:after="0" w:line="240" w:lineRule="auto"/>
        <w:jc w:val="center"/>
        <w:rPr>
          <w:rFonts w:ascii="GHEA Grapalat" w:hAnsi="GHEA Grapalat"/>
          <w:b/>
          <w:lang w:val="af-ZA"/>
        </w:rPr>
      </w:pPr>
    </w:p>
    <w:p w14:paraId="067ECEB3" w14:textId="77777777" w:rsidR="000E16AA" w:rsidRPr="00976578" w:rsidRDefault="000E16AA" w:rsidP="00976578">
      <w:pPr>
        <w:spacing w:after="0" w:line="240" w:lineRule="auto"/>
        <w:jc w:val="center"/>
        <w:rPr>
          <w:rFonts w:ascii="GHEA Grapalat" w:hAnsi="GHEA Grapalat"/>
          <w:b/>
          <w:sz w:val="20"/>
          <w:lang w:val="af-ZA"/>
        </w:rPr>
      </w:pPr>
      <w:r w:rsidRPr="00976578">
        <w:rPr>
          <w:rFonts w:ascii="GHEA Grapalat" w:hAnsi="GHEA Grapalat"/>
          <w:b/>
          <w:sz w:val="20"/>
          <w:lang w:val="af-ZA"/>
        </w:rPr>
        <w:t xml:space="preserve">2. </w:t>
      </w:r>
      <w:r w:rsidRPr="00976578">
        <w:rPr>
          <w:rFonts w:ascii="GHEA Grapalat" w:hAnsi="GHEA Grapalat" w:cs="Sylfaen"/>
          <w:b/>
          <w:sz w:val="20"/>
          <w:lang w:val="es-ES"/>
        </w:rPr>
        <w:t>ԸՆԹԱՑԱԿԱՐԳԻ</w:t>
      </w:r>
      <w:r w:rsidRPr="00976578">
        <w:rPr>
          <w:rFonts w:ascii="GHEA Grapalat" w:hAnsi="GHEA Grapalat"/>
          <w:b/>
          <w:sz w:val="20"/>
          <w:lang w:val="af-ZA"/>
        </w:rPr>
        <w:t xml:space="preserve"> </w:t>
      </w:r>
      <w:r w:rsidRPr="00976578">
        <w:rPr>
          <w:rFonts w:ascii="GHEA Grapalat" w:hAnsi="GHEA Grapalat" w:cs="Sylfaen"/>
          <w:b/>
          <w:sz w:val="20"/>
          <w:lang w:val="es-ES"/>
        </w:rPr>
        <w:t>ՀԱՅՏԸ</w:t>
      </w:r>
    </w:p>
    <w:p w14:paraId="49CC63B2" w14:textId="77777777" w:rsidR="000E16AA" w:rsidRPr="00976578" w:rsidRDefault="000E16AA" w:rsidP="00976578">
      <w:pPr>
        <w:spacing w:after="0" w:line="240" w:lineRule="auto"/>
        <w:ind w:firstLine="720"/>
        <w:jc w:val="center"/>
        <w:rPr>
          <w:rFonts w:ascii="GHEA Grapalat" w:hAnsi="GHEA Grapalat"/>
          <w:lang w:val="af-ZA"/>
        </w:rPr>
      </w:pPr>
    </w:p>
    <w:p w14:paraId="4119861F" w14:textId="77777777" w:rsidR="000E16AA" w:rsidRPr="00976578" w:rsidRDefault="000E16AA" w:rsidP="00976578">
      <w:pPr>
        <w:spacing w:after="0" w:line="240" w:lineRule="auto"/>
        <w:ind w:firstLine="567"/>
        <w:jc w:val="both"/>
        <w:rPr>
          <w:rFonts w:ascii="GHEA Grapalat" w:hAnsi="GHEA Grapalat"/>
          <w:sz w:val="20"/>
          <w:szCs w:val="20"/>
          <w:lang w:val="es-ES"/>
        </w:rPr>
      </w:pPr>
      <w:r w:rsidRPr="00976578">
        <w:rPr>
          <w:rFonts w:ascii="GHEA Grapalat" w:hAnsi="GHEA Grapalat"/>
          <w:sz w:val="20"/>
          <w:szCs w:val="20"/>
          <w:lang w:val="hy-AM"/>
        </w:rPr>
        <w:t xml:space="preserve">Ընթացակարգին մասնակցելու համար </w:t>
      </w:r>
      <w:r w:rsidRPr="00976578">
        <w:rPr>
          <w:rFonts w:ascii="GHEA Grapalat" w:hAnsi="GHEA Grapalat"/>
          <w:sz w:val="20"/>
          <w:szCs w:val="20"/>
        </w:rPr>
        <w:t>մ</w:t>
      </w:r>
      <w:r w:rsidRPr="00976578">
        <w:rPr>
          <w:rFonts w:ascii="GHEA Grapalat" w:hAnsi="GHEA Grapalat"/>
          <w:sz w:val="20"/>
          <w:szCs w:val="20"/>
          <w:lang w:val="hy-AM"/>
        </w:rPr>
        <w:t xml:space="preserve">ասնակիցը </w:t>
      </w:r>
      <w:r w:rsidRPr="00976578">
        <w:rPr>
          <w:rFonts w:ascii="GHEA Grapalat" w:hAnsi="GHEA Grapalat"/>
          <w:sz w:val="20"/>
          <w:szCs w:val="20"/>
        </w:rPr>
        <w:t>սույն</w:t>
      </w:r>
      <w:r w:rsidRPr="00976578">
        <w:rPr>
          <w:rFonts w:ascii="GHEA Grapalat" w:hAnsi="GHEA Grapalat"/>
          <w:sz w:val="20"/>
          <w:szCs w:val="20"/>
          <w:lang w:val="af-ZA"/>
        </w:rPr>
        <w:t xml:space="preserve"> </w:t>
      </w:r>
      <w:r w:rsidRPr="00976578">
        <w:rPr>
          <w:rFonts w:ascii="GHEA Grapalat" w:hAnsi="GHEA Grapalat"/>
          <w:sz w:val="20"/>
          <w:szCs w:val="20"/>
        </w:rPr>
        <w:t>հրավերի</w:t>
      </w:r>
      <w:r w:rsidRPr="00976578">
        <w:rPr>
          <w:rFonts w:ascii="GHEA Grapalat" w:hAnsi="GHEA Grapalat"/>
          <w:sz w:val="20"/>
          <w:szCs w:val="20"/>
          <w:lang w:val="af-ZA"/>
        </w:rPr>
        <w:t xml:space="preserve"> 2-</w:t>
      </w:r>
      <w:r w:rsidRPr="00976578">
        <w:rPr>
          <w:rFonts w:ascii="GHEA Grapalat" w:hAnsi="GHEA Grapalat"/>
          <w:sz w:val="20"/>
          <w:szCs w:val="20"/>
        </w:rPr>
        <w:t>րդ</w:t>
      </w:r>
      <w:r w:rsidRPr="00976578">
        <w:rPr>
          <w:rFonts w:ascii="GHEA Grapalat" w:hAnsi="GHEA Grapalat"/>
          <w:sz w:val="20"/>
          <w:szCs w:val="20"/>
          <w:lang w:val="af-ZA"/>
        </w:rPr>
        <w:t xml:space="preserve"> </w:t>
      </w:r>
      <w:r w:rsidRPr="00976578">
        <w:rPr>
          <w:rFonts w:ascii="GHEA Grapalat" w:hAnsi="GHEA Grapalat"/>
          <w:sz w:val="20"/>
          <w:szCs w:val="20"/>
        </w:rPr>
        <w:t>մասի</w:t>
      </w:r>
      <w:r w:rsidRPr="00976578">
        <w:rPr>
          <w:rFonts w:ascii="GHEA Grapalat" w:hAnsi="GHEA Grapalat"/>
          <w:sz w:val="20"/>
          <w:szCs w:val="20"/>
          <w:lang w:val="af-ZA"/>
        </w:rPr>
        <w:t xml:space="preserve"> 3-</w:t>
      </w:r>
      <w:r w:rsidRPr="00976578">
        <w:rPr>
          <w:rFonts w:ascii="GHEA Grapalat" w:hAnsi="GHEA Grapalat"/>
          <w:sz w:val="20"/>
          <w:szCs w:val="20"/>
        </w:rPr>
        <w:t>րդ</w:t>
      </w:r>
      <w:r w:rsidRPr="00976578">
        <w:rPr>
          <w:rFonts w:ascii="GHEA Grapalat" w:hAnsi="GHEA Grapalat"/>
          <w:sz w:val="20"/>
          <w:szCs w:val="20"/>
          <w:lang w:val="af-ZA"/>
        </w:rPr>
        <w:t xml:space="preserve"> </w:t>
      </w:r>
      <w:r w:rsidRPr="00976578">
        <w:rPr>
          <w:rFonts w:ascii="GHEA Grapalat" w:hAnsi="GHEA Grapalat"/>
          <w:sz w:val="20"/>
          <w:szCs w:val="20"/>
        </w:rPr>
        <w:t>բաժնով</w:t>
      </w:r>
      <w:r w:rsidRPr="00976578">
        <w:rPr>
          <w:rFonts w:ascii="GHEA Grapalat" w:hAnsi="GHEA Grapalat"/>
          <w:sz w:val="20"/>
          <w:szCs w:val="20"/>
          <w:lang w:val="af-ZA"/>
        </w:rPr>
        <w:t xml:space="preserve"> </w:t>
      </w:r>
      <w:r w:rsidRPr="00976578">
        <w:rPr>
          <w:rFonts w:ascii="GHEA Grapalat" w:hAnsi="GHEA Grapalat"/>
          <w:sz w:val="20"/>
          <w:szCs w:val="20"/>
        </w:rPr>
        <w:t>սահմանված</w:t>
      </w:r>
      <w:r w:rsidRPr="00976578">
        <w:rPr>
          <w:rFonts w:ascii="GHEA Grapalat" w:hAnsi="GHEA Grapalat"/>
          <w:sz w:val="20"/>
          <w:szCs w:val="20"/>
          <w:lang w:val="af-ZA"/>
        </w:rPr>
        <w:t xml:space="preserve"> </w:t>
      </w:r>
      <w:r w:rsidRPr="00976578">
        <w:rPr>
          <w:rFonts w:ascii="GHEA Grapalat" w:hAnsi="GHEA Grapalat"/>
          <w:sz w:val="20"/>
          <w:szCs w:val="20"/>
        </w:rPr>
        <w:t>կարգով</w:t>
      </w:r>
      <w:r w:rsidRPr="0097657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976578">
        <w:rPr>
          <w:rFonts w:ascii="GHEA Grapalat" w:hAnsi="GHEA Grapalat"/>
          <w:sz w:val="20"/>
          <w:szCs w:val="20"/>
          <w:lang w:val="es-ES"/>
        </w:rPr>
        <w:t>ը (տեղեկությունները):</w:t>
      </w:r>
    </w:p>
    <w:p w14:paraId="0B3B20AB" w14:textId="77777777" w:rsidR="000E16AA" w:rsidRPr="00976578" w:rsidRDefault="000E16AA" w:rsidP="00976578">
      <w:pPr>
        <w:spacing w:after="0" w:line="240" w:lineRule="auto"/>
        <w:ind w:firstLine="567"/>
        <w:jc w:val="both"/>
        <w:rPr>
          <w:rFonts w:ascii="GHEA Grapalat" w:hAnsi="GHEA Grapalat" w:cs="Sylfaen"/>
          <w:sz w:val="20"/>
          <w:lang w:val="es-ES"/>
        </w:rPr>
      </w:pPr>
      <w:r w:rsidRPr="00976578">
        <w:rPr>
          <w:rFonts w:ascii="GHEA Grapalat" w:hAnsi="GHEA Grapalat" w:cs="Sylfaen"/>
          <w:sz w:val="20"/>
        </w:rPr>
        <w:t>Մասնակիցը</w:t>
      </w:r>
      <w:r w:rsidRPr="00976578">
        <w:rPr>
          <w:rFonts w:ascii="GHEA Grapalat" w:hAnsi="GHEA Grapalat" w:cs="Sylfaen"/>
          <w:sz w:val="20"/>
          <w:lang w:val="es-ES"/>
        </w:rPr>
        <w:t xml:space="preserve"> </w:t>
      </w:r>
      <w:r w:rsidRPr="00976578">
        <w:rPr>
          <w:rFonts w:ascii="GHEA Grapalat" w:hAnsi="GHEA Grapalat" w:cs="Sylfaen"/>
          <w:sz w:val="20"/>
        </w:rPr>
        <w:t>հայտով</w:t>
      </w:r>
      <w:r w:rsidRPr="00976578">
        <w:rPr>
          <w:rFonts w:ascii="GHEA Grapalat" w:hAnsi="GHEA Grapalat" w:cs="Sylfaen"/>
          <w:sz w:val="20"/>
          <w:lang w:val="es-ES"/>
        </w:rPr>
        <w:t xml:space="preserve"> </w:t>
      </w:r>
      <w:r w:rsidRPr="00976578">
        <w:rPr>
          <w:rFonts w:ascii="GHEA Grapalat" w:hAnsi="GHEA Grapalat" w:cs="Sylfaen"/>
          <w:sz w:val="20"/>
        </w:rPr>
        <w:t>ներկայացնում</w:t>
      </w:r>
      <w:r w:rsidRPr="00976578">
        <w:rPr>
          <w:rFonts w:ascii="GHEA Grapalat" w:hAnsi="GHEA Grapalat" w:cs="Sylfaen"/>
          <w:sz w:val="20"/>
          <w:lang w:val="es-ES"/>
        </w:rPr>
        <w:t xml:space="preserve"> </w:t>
      </w:r>
      <w:r w:rsidRPr="00976578">
        <w:rPr>
          <w:rFonts w:ascii="GHEA Grapalat" w:hAnsi="GHEA Grapalat" w:cs="Sylfaen"/>
          <w:sz w:val="20"/>
        </w:rPr>
        <w:t>է</w:t>
      </w:r>
      <w:r w:rsidRPr="00976578">
        <w:rPr>
          <w:rFonts w:ascii="GHEA Grapalat" w:hAnsi="GHEA Grapalat" w:cs="Sylfaen"/>
          <w:sz w:val="20"/>
          <w:lang w:val="es-ES"/>
        </w:rPr>
        <w:t xml:space="preserve"> </w:t>
      </w:r>
      <w:r w:rsidRPr="00976578">
        <w:rPr>
          <w:rFonts w:ascii="GHEA Grapalat" w:hAnsi="GHEA Grapalat" w:cs="Sylfaen"/>
          <w:sz w:val="20"/>
        </w:rPr>
        <w:t>իր</w:t>
      </w:r>
      <w:r w:rsidRPr="00976578">
        <w:rPr>
          <w:rFonts w:ascii="GHEA Grapalat" w:hAnsi="GHEA Grapalat" w:cs="Sylfaen"/>
          <w:sz w:val="20"/>
          <w:lang w:val="es-ES"/>
        </w:rPr>
        <w:t xml:space="preserve"> </w:t>
      </w:r>
      <w:r w:rsidRPr="00976578">
        <w:rPr>
          <w:rFonts w:ascii="GHEA Grapalat" w:hAnsi="GHEA Grapalat" w:cs="Sylfaen"/>
          <w:sz w:val="20"/>
        </w:rPr>
        <w:t>կողմից</w:t>
      </w:r>
      <w:r w:rsidRPr="00976578">
        <w:rPr>
          <w:rFonts w:ascii="GHEA Grapalat" w:hAnsi="GHEA Grapalat" w:cs="Sylfaen"/>
          <w:sz w:val="20"/>
          <w:lang w:val="es-ES"/>
        </w:rPr>
        <w:t xml:space="preserve"> </w:t>
      </w:r>
      <w:r w:rsidRPr="00976578">
        <w:rPr>
          <w:rFonts w:ascii="GHEA Grapalat" w:hAnsi="GHEA Grapalat" w:cs="Sylfaen"/>
          <w:sz w:val="20"/>
        </w:rPr>
        <w:t>հաստատված</w:t>
      </w:r>
      <w:r w:rsidRPr="00976578">
        <w:rPr>
          <w:rFonts w:ascii="GHEA Grapalat" w:hAnsi="GHEA Grapalat" w:cs="Sylfaen"/>
          <w:sz w:val="20"/>
          <w:lang w:val="es-ES"/>
        </w:rPr>
        <w:t>`</w:t>
      </w:r>
    </w:p>
    <w:p w14:paraId="7660E595" w14:textId="77777777" w:rsidR="000E16AA" w:rsidRPr="00976578" w:rsidRDefault="000E16AA" w:rsidP="00976578">
      <w:pPr>
        <w:spacing w:after="0" w:line="240" w:lineRule="auto"/>
        <w:ind w:firstLine="567"/>
        <w:jc w:val="both"/>
        <w:rPr>
          <w:rFonts w:ascii="GHEA Grapalat" w:hAnsi="GHEA Grapalat" w:cs="Sylfaen"/>
          <w:sz w:val="20"/>
          <w:lang w:val="es-ES"/>
        </w:rPr>
      </w:pPr>
      <w:r w:rsidRPr="00976578">
        <w:rPr>
          <w:rFonts w:ascii="GHEA Grapalat" w:hAnsi="GHEA Grapalat" w:cs="Sylfaen"/>
          <w:sz w:val="20"/>
          <w:lang w:val="es-ES"/>
        </w:rPr>
        <w:t xml:space="preserve">2.1 </w:t>
      </w:r>
      <w:r w:rsidRPr="00976578">
        <w:rPr>
          <w:rFonts w:ascii="GHEA Grapalat" w:hAnsi="GHEA Grapalat" w:cs="Sylfaen"/>
          <w:sz w:val="20"/>
          <w:lang w:val="ru-RU"/>
        </w:rPr>
        <w:t>ընթացակարգին</w:t>
      </w:r>
      <w:r w:rsidRPr="00976578">
        <w:rPr>
          <w:rFonts w:ascii="GHEA Grapalat" w:hAnsi="GHEA Grapalat" w:cs="Sylfaen"/>
          <w:sz w:val="20"/>
          <w:lang w:val="af-ZA"/>
        </w:rPr>
        <w:t xml:space="preserve"> </w:t>
      </w:r>
      <w:r w:rsidRPr="00976578">
        <w:rPr>
          <w:rFonts w:ascii="GHEA Grapalat" w:hAnsi="GHEA Grapalat" w:cs="Sylfaen"/>
          <w:sz w:val="20"/>
          <w:lang w:val="ru-RU"/>
        </w:rPr>
        <w:t>մասնակցելու</w:t>
      </w:r>
      <w:r w:rsidRPr="00976578">
        <w:rPr>
          <w:rFonts w:ascii="GHEA Grapalat" w:hAnsi="GHEA Grapalat" w:cs="Sylfaen"/>
          <w:sz w:val="20"/>
          <w:lang w:val="af-ZA"/>
        </w:rPr>
        <w:t xml:space="preserve"> </w:t>
      </w:r>
      <w:r w:rsidRPr="00976578">
        <w:rPr>
          <w:rFonts w:ascii="GHEA Grapalat" w:hAnsi="GHEA Grapalat" w:cs="Sylfaen"/>
          <w:sz w:val="20"/>
          <w:lang w:val="ru-RU"/>
        </w:rPr>
        <w:t>դիմում</w:t>
      </w:r>
      <w:r w:rsidRPr="00976578">
        <w:rPr>
          <w:rFonts w:ascii="GHEA Grapalat" w:hAnsi="GHEA Grapalat" w:cs="Sylfaen"/>
          <w:sz w:val="20"/>
          <w:lang w:val="es-ES"/>
        </w:rPr>
        <w:t>-</w:t>
      </w:r>
      <w:r w:rsidRPr="00976578">
        <w:rPr>
          <w:rFonts w:ascii="GHEA Grapalat" w:hAnsi="GHEA Grapalat" w:cs="Sylfaen"/>
          <w:sz w:val="20"/>
        </w:rPr>
        <w:t>հայտարարություն</w:t>
      </w:r>
      <w:r w:rsidRPr="00976578">
        <w:rPr>
          <w:rFonts w:ascii="GHEA Grapalat" w:hAnsi="GHEA Grapalat" w:cs="Sylfaen"/>
          <w:sz w:val="20"/>
          <w:lang w:val="af-ZA"/>
        </w:rPr>
        <w:t xml:space="preserve">` համաձայն </w:t>
      </w:r>
      <w:r w:rsidRPr="00976578">
        <w:rPr>
          <w:rFonts w:ascii="GHEA Grapalat" w:hAnsi="GHEA Grapalat" w:cs="Sylfaen"/>
          <w:b/>
          <w:sz w:val="20"/>
          <w:lang w:val="af-ZA"/>
        </w:rPr>
        <w:t>հ</w:t>
      </w:r>
      <w:r w:rsidRPr="00976578">
        <w:rPr>
          <w:rFonts w:ascii="GHEA Grapalat" w:hAnsi="GHEA Grapalat" w:cs="Sylfaen"/>
          <w:b/>
          <w:sz w:val="20"/>
          <w:lang w:val="ru-RU"/>
        </w:rPr>
        <w:t>ավելված</w:t>
      </w:r>
      <w:r w:rsidRPr="00976578">
        <w:rPr>
          <w:rFonts w:ascii="GHEA Grapalat" w:hAnsi="GHEA Grapalat" w:cs="Sylfaen"/>
          <w:b/>
          <w:sz w:val="20"/>
          <w:lang w:val="af-ZA"/>
        </w:rPr>
        <w:t xml:space="preserve"> N 1-ի</w:t>
      </w:r>
      <w:r w:rsidRPr="00976578">
        <w:rPr>
          <w:rFonts w:ascii="GHEA Grapalat" w:hAnsi="GHEA Grapalat" w:cs="Sylfaen"/>
          <w:b/>
          <w:sz w:val="20"/>
          <w:lang w:val="es-ES"/>
        </w:rPr>
        <w:t>.</w:t>
      </w:r>
    </w:p>
    <w:p w14:paraId="7E547E6F" w14:textId="77777777" w:rsidR="000E16AA" w:rsidRPr="00976578" w:rsidRDefault="000E16AA" w:rsidP="00976578">
      <w:pPr>
        <w:pStyle w:val="norm"/>
        <w:spacing w:line="240" w:lineRule="auto"/>
        <w:ind w:firstLine="567"/>
        <w:rPr>
          <w:rFonts w:ascii="GHEA Grapalat" w:hAnsi="GHEA Grapalat" w:cs="Sylfaen"/>
          <w:sz w:val="20"/>
          <w:szCs w:val="24"/>
          <w:lang w:val="af-ZA" w:eastAsia="en-US"/>
        </w:rPr>
      </w:pPr>
      <w:r w:rsidRPr="00976578">
        <w:rPr>
          <w:rFonts w:ascii="GHEA Grapalat" w:hAnsi="GHEA Grapalat" w:cs="Sylfaen"/>
          <w:sz w:val="20"/>
          <w:lang w:val="af-ZA"/>
        </w:rPr>
        <w:t xml:space="preserve">2.2 </w:t>
      </w:r>
      <w:r w:rsidRPr="00976578">
        <w:rPr>
          <w:rFonts w:ascii="GHEA Grapalat" w:hAnsi="GHEA Grapalat" w:cs="Sylfaen"/>
          <w:sz w:val="20"/>
          <w:szCs w:val="24"/>
          <w:lang w:eastAsia="en-US"/>
        </w:rPr>
        <w:t>գործակալության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պայմանագրի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պատճենը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և</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դրա</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կողմ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հանդիսացող</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անձի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տվյալները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եթե</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պայմանագիրն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իրականացվելու</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գործակալության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միջոցով</w:t>
      </w:r>
      <w:r w:rsidRPr="00976578">
        <w:rPr>
          <w:rFonts w:ascii="GHEA Grapalat" w:hAnsi="GHEA Grapalat" w:cs="Sylfaen"/>
          <w:sz w:val="20"/>
          <w:szCs w:val="24"/>
          <w:lang w:val="af-ZA" w:eastAsia="en-US"/>
        </w:rPr>
        <w:t>.</w:t>
      </w:r>
    </w:p>
    <w:p w14:paraId="0A836B87" w14:textId="77777777" w:rsidR="000E16AA" w:rsidRPr="00976578" w:rsidRDefault="000E16AA" w:rsidP="00976578">
      <w:pPr>
        <w:pStyle w:val="norm"/>
        <w:spacing w:line="240" w:lineRule="auto"/>
        <w:ind w:firstLine="567"/>
        <w:rPr>
          <w:rFonts w:ascii="GHEA Grapalat" w:hAnsi="GHEA Grapalat" w:cs="Sylfaen"/>
          <w:sz w:val="20"/>
          <w:szCs w:val="24"/>
          <w:lang w:val="af-ZA" w:eastAsia="en-US"/>
        </w:rPr>
      </w:pPr>
      <w:r w:rsidRPr="00976578">
        <w:rPr>
          <w:rFonts w:ascii="GHEA Grapalat" w:hAnsi="GHEA Grapalat" w:cs="Sylfaen"/>
          <w:sz w:val="20"/>
          <w:szCs w:val="24"/>
          <w:lang w:val="af-ZA" w:eastAsia="en-US"/>
        </w:rPr>
        <w:t xml:space="preserve">2.3 </w:t>
      </w:r>
      <w:r w:rsidRPr="00976578">
        <w:rPr>
          <w:rFonts w:ascii="GHEA Grapalat" w:hAnsi="GHEA Grapalat" w:cs="Sylfaen"/>
          <w:sz w:val="20"/>
          <w:szCs w:val="24"/>
          <w:lang w:eastAsia="en-US"/>
        </w:rPr>
        <w:t>համատեղ</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գործունեության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պայմանագիրը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եթե</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մասնակիցները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գնման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ընթացակարգին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մասնակցում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են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համատեղ</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գործունեության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կարգով</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կոնսորցիումով</w:t>
      </w:r>
      <w:r w:rsidRPr="00976578">
        <w:rPr>
          <w:rFonts w:ascii="GHEA Grapalat" w:hAnsi="GHEA Grapalat" w:cs="Sylfaen"/>
          <w:sz w:val="20"/>
          <w:szCs w:val="24"/>
          <w:lang w:val="af-ZA" w:eastAsia="en-US"/>
        </w:rPr>
        <w:t xml:space="preserve">), ընդ </w:t>
      </w:r>
      <w:r w:rsidRPr="00976578">
        <w:rPr>
          <w:rFonts w:ascii="GHEA Grapalat" w:hAnsi="GHEA Grapalat" w:cs="Sylfaen"/>
          <w:sz w:val="20"/>
          <w:szCs w:val="24"/>
          <w:lang w:eastAsia="en-US"/>
        </w:rPr>
        <w:t>որում՝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համատեղ</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գործունեության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կարգով</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կոնսորցիումով</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մասնակցելու</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դեպքում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հայտում</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ներառվող</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մասնակցի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կողմից</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հաստատվող</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փաստաթղթերը</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պետք</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է</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հաստատված</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լինեն</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կոնսորցիումի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բոլոր</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անդամների</w:t>
      </w:r>
      <w:r w:rsidRPr="00976578">
        <w:rPr>
          <w:rFonts w:ascii="GHEA Grapalat" w:hAnsi="GHEA Grapalat" w:cs="Sylfaen"/>
          <w:sz w:val="20"/>
          <w:szCs w:val="24"/>
          <w:lang w:val="af-ZA" w:eastAsia="en-US"/>
        </w:rPr>
        <w:t xml:space="preserve"> </w:t>
      </w:r>
      <w:r w:rsidRPr="00976578">
        <w:rPr>
          <w:rFonts w:ascii="GHEA Grapalat" w:hAnsi="GHEA Grapalat" w:cs="Sylfaen"/>
          <w:sz w:val="20"/>
          <w:szCs w:val="24"/>
          <w:lang w:eastAsia="en-US"/>
        </w:rPr>
        <w:t>կողմից</w:t>
      </w:r>
      <w:r w:rsidRPr="00976578">
        <w:rPr>
          <w:rFonts w:ascii="GHEA Grapalat" w:hAnsi="GHEA Grapalat" w:cs="Sylfaen"/>
          <w:sz w:val="20"/>
          <w:szCs w:val="24"/>
          <w:lang w:val="af-ZA" w:eastAsia="en-US"/>
        </w:rPr>
        <w:t>:</w:t>
      </w:r>
    </w:p>
    <w:p w14:paraId="6EC0CF9D" w14:textId="77777777" w:rsidR="000E16AA" w:rsidRPr="00976578" w:rsidRDefault="000E16AA" w:rsidP="00976578">
      <w:pPr>
        <w:spacing w:after="0" w:line="240" w:lineRule="auto"/>
        <w:ind w:firstLine="567"/>
        <w:jc w:val="both"/>
        <w:rPr>
          <w:rFonts w:ascii="GHEA Grapalat" w:hAnsi="GHEA Grapalat" w:cs="Sylfaen"/>
          <w:sz w:val="20"/>
          <w:lang w:val="af-ZA"/>
        </w:rPr>
      </w:pPr>
      <w:r w:rsidRPr="00976578">
        <w:rPr>
          <w:rFonts w:ascii="GHEA Grapalat" w:hAnsi="GHEA Grapalat" w:cs="Sylfaen"/>
          <w:sz w:val="20"/>
          <w:lang w:val="af-ZA"/>
        </w:rPr>
        <w:t xml:space="preserve">2.5 </w:t>
      </w:r>
      <w:r w:rsidRPr="00976578">
        <w:rPr>
          <w:rFonts w:ascii="GHEA Grapalat" w:hAnsi="GHEA Grapalat" w:cs="Sylfaen"/>
          <w:sz w:val="20"/>
          <w:lang w:val="hy-AM"/>
        </w:rPr>
        <w:t>գնային</w:t>
      </w:r>
      <w:r w:rsidRPr="00976578">
        <w:rPr>
          <w:rFonts w:ascii="GHEA Grapalat" w:hAnsi="GHEA Grapalat" w:cs="Sylfaen"/>
          <w:sz w:val="20"/>
          <w:lang w:val="af-ZA"/>
        </w:rPr>
        <w:t xml:space="preserve"> </w:t>
      </w:r>
      <w:r w:rsidRPr="00976578">
        <w:rPr>
          <w:rFonts w:ascii="GHEA Grapalat" w:hAnsi="GHEA Grapalat" w:cs="Sylfaen"/>
          <w:sz w:val="20"/>
          <w:lang w:val="hy-AM"/>
        </w:rPr>
        <w:t>առաջարկ</w:t>
      </w:r>
      <w:r w:rsidRPr="00976578">
        <w:rPr>
          <w:rFonts w:ascii="GHEA Grapalat" w:hAnsi="GHEA Grapalat" w:cs="Sylfaen"/>
          <w:sz w:val="20"/>
          <w:lang w:val="af-ZA"/>
        </w:rPr>
        <w:t xml:space="preserve">` </w:t>
      </w:r>
      <w:r w:rsidRPr="00976578">
        <w:rPr>
          <w:rFonts w:ascii="GHEA Grapalat" w:hAnsi="GHEA Grapalat" w:cs="Sylfaen"/>
          <w:sz w:val="20"/>
          <w:lang w:val="hy-AM"/>
        </w:rPr>
        <w:t>համաձայն</w:t>
      </w:r>
      <w:r w:rsidRPr="00976578">
        <w:rPr>
          <w:rFonts w:ascii="GHEA Grapalat" w:hAnsi="GHEA Grapalat" w:cs="Sylfaen"/>
          <w:sz w:val="20"/>
          <w:lang w:val="af-ZA"/>
        </w:rPr>
        <w:t xml:space="preserve"> </w:t>
      </w:r>
      <w:r w:rsidRPr="00976578">
        <w:rPr>
          <w:rFonts w:ascii="GHEA Grapalat" w:hAnsi="GHEA Grapalat" w:cs="Sylfaen"/>
          <w:b/>
          <w:sz w:val="20"/>
          <w:lang w:val="hy-AM"/>
        </w:rPr>
        <w:t>հավելված</w:t>
      </w:r>
      <w:r w:rsidRPr="00976578">
        <w:rPr>
          <w:rFonts w:ascii="GHEA Grapalat" w:hAnsi="GHEA Grapalat" w:cs="Sylfaen"/>
          <w:b/>
          <w:sz w:val="20"/>
          <w:lang w:val="af-ZA"/>
        </w:rPr>
        <w:t xml:space="preserve"> N 2-</w:t>
      </w:r>
      <w:r w:rsidRPr="00976578">
        <w:rPr>
          <w:rFonts w:ascii="GHEA Grapalat" w:hAnsi="GHEA Grapalat" w:cs="Sylfaen"/>
          <w:b/>
          <w:sz w:val="20"/>
          <w:lang w:val="hy-AM"/>
        </w:rPr>
        <w:t>ի</w:t>
      </w:r>
      <w:r w:rsidRPr="00976578">
        <w:rPr>
          <w:rFonts w:ascii="GHEA Grapalat" w:hAnsi="GHEA Grapalat" w:cs="Sylfaen"/>
          <w:b/>
          <w:sz w:val="20"/>
          <w:lang w:val="af-ZA"/>
        </w:rPr>
        <w:t xml:space="preserve"> </w:t>
      </w:r>
      <w:r w:rsidRPr="00976578">
        <w:rPr>
          <w:rFonts w:ascii="GHEA Grapalat" w:hAnsi="GHEA Grapalat" w:cs="Sylfaen"/>
          <w:b/>
          <w:sz w:val="20"/>
        </w:rPr>
        <w:t>և</w:t>
      </w:r>
      <w:r w:rsidRPr="00976578">
        <w:rPr>
          <w:rFonts w:ascii="GHEA Grapalat" w:hAnsi="GHEA Grapalat" w:cs="Sylfaen"/>
          <w:b/>
          <w:sz w:val="20"/>
          <w:lang w:val="af-ZA"/>
        </w:rPr>
        <w:t xml:space="preserve"> </w:t>
      </w:r>
      <w:r w:rsidRPr="00976578">
        <w:rPr>
          <w:rFonts w:ascii="GHEA Grapalat" w:hAnsi="GHEA Grapalat" w:cs="Sylfaen"/>
          <w:b/>
          <w:sz w:val="20"/>
          <w:lang w:val="hy-AM"/>
        </w:rPr>
        <w:t>հավելված</w:t>
      </w:r>
      <w:r w:rsidRPr="00976578">
        <w:rPr>
          <w:rFonts w:ascii="GHEA Grapalat" w:hAnsi="GHEA Grapalat" w:cs="Sylfaen"/>
          <w:b/>
          <w:sz w:val="20"/>
          <w:lang w:val="af-ZA"/>
        </w:rPr>
        <w:t xml:space="preserve"> N 2.1-</w:t>
      </w:r>
      <w:r w:rsidRPr="00976578">
        <w:rPr>
          <w:rFonts w:ascii="GHEA Grapalat" w:hAnsi="GHEA Grapalat" w:cs="Sylfaen"/>
          <w:b/>
          <w:sz w:val="20"/>
          <w:lang w:val="hy-AM"/>
        </w:rPr>
        <w:t>ի</w:t>
      </w:r>
      <w:r w:rsidRPr="00976578">
        <w:rPr>
          <w:rFonts w:ascii="GHEA Grapalat" w:hAnsi="GHEA Grapalat" w:cs="Sylfaen"/>
          <w:b/>
          <w:sz w:val="20"/>
          <w:lang w:val="af-ZA"/>
        </w:rPr>
        <w:t>:</w:t>
      </w:r>
      <w:r w:rsidRPr="00976578">
        <w:rPr>
          <w:rFonts w:ascii="GHEA Grapalat" w:hAnsi="GHEA Grapalat" w:cs="Sylfaen"/>
          <w:sz w:val="20"/>
          <w:lang w:val="af-ZA"/>
        </w:rPr>
        <w:t xml:space="preserve"> Գնային առաջարկը </w:t>
      </w:r>
      <w:r w:rsidRPr="00976578">
        <w:rPr>
          <w:rFonts w:ascii="GHEA Grapalat" w:hAnsi="GHEA Grapalat" w:cs="Sylfaen"/>
          <w:sz w:val="20"/>
          <w:lang w:val="hy-AM"/>
        </w:rPr>
        <w:t>ներկայացվում</w:t>
      </w:r>
      <w:r w:rsidRPr="00976578">
        <w:rPr>
          <w:rFonts w:ascii="GHEA Grapalat" w:hAnsi="GHEA Grapalat" w:cs="Sylfaen"/>
          <w:sz w:val="20"/>
          <w:lang w:val="af-ZA"/>
        </w:rPr>
        <w:t xml:space="preserve"> </w:t>
      </w:r>
      <w:r w:rsidRPr="00976578">
        <w:rPr>
          <w:rFonts w:ascii="GHEA Grapalat" w:hAnsi="GHEA Grapalat" w:cs="Sylfaen"/>
          <w:sz w:val="20"/>
          <w:lang w:val="hy-AM"/>
        </w:rPr>
        <w:t>է</w:t>
      </w:r>
      <w:r w:rsidRPr="00976578">
        <w:rPr>
          <w:rFonts w:ascii="GHEA Grapalat" w:hAnsi="GHEA Grapalat" w:cs="Sylfaen"/>
          <w:sz w:val="20"/>
          <w:lang w:val="af-ZA"/>
        </w:rPr>
        <w:t xml:space="preserve"> </w:t>
      </w:r>
      <w:r w:rsidRPr="00976578">
        <w:rPr>
          <w:rFonts w:ascii="GHEA Grapalat" w:hAnsi="GHEA Grapalat" w:cs="Sylfaen"/>
          <w:sz w:val="20"/>
          <w:szCs w:val="20"/>
          <w:lang w:val="hy-AM"/>
        </w:rPr>
        <w:t xml:space="preserve">արժեք, </w:t>
      </w:r>
      <w:r w:rsidRPr="00976578">
        <w:rPr>
          <w:rFonts w:ascii="GHEA Grapalat" w:hAnsi="GHEA Grapalat" w:cs="Sylfaen"/>
          <w:sz w:val="20"/>
          <w:lang w:val="af-ZA"/>
        </w:rPr>
        <w:t xml:space="preserve">(ինքնարժեքի և կանխատեսվող շահույթի հանրագումարը) </w:t>
      </w:r>
      <w:r w:rsidRPr="00976578">
        <w:rPr>
          <w:rFonts w:ascii="GHEA Grapalat" w:hAnsi="GHEA Grapalat" w:cs="Sylfaen"/>
          <w:sz w:val="20"/>
          <w:lang w:val="hy-AM"/>
        </w:rPr>
        <w:t>և</w:t>
      </w:r>
      <w:r w:rsidRPr="00976578">
        <w:rPr>
          <w:rFonts w:ascii="GHEA Grapalat" w:hAnsi="GHEA Grapalat" w:cs="Sylfaen"/>
          <w:sz w:val="20"/>
          <w:lang w:val="af-ZA"/>
        </w:rPr>
        <w:t xml:space="preserve"> </w:t>
      </w:r>
      <w:r w:rsidRPr="00976578">
        <w:rPr>
          <w:rFonts w:ascii="GHEA Grapalat" w:hAnsi="GHEA Grapalat" w:cs="Sylfaen"/>
          <w:sz w:val="20"/>
          <w:lang w:val="hy-AM"/>
        </w:rPr>
        <w:t>ավելացված</w:t>
      </w:r>
      <w:r w:rsidRPr="00976578">
        <w:rPr>
          <w:rFonts w:ascii="GHEA Grapalat" w:hAnsi="GHEA Grapalat" w:cs="Sylfaen"/>
          <w:sz w:val="20"/>
          <w:lang w:val="af-ZA"/>
        </w:rPr>
        <w:t xml:space="preserve"> </w:t>
      </w:r>
      <w:r w:rsidRPr="00976578">
        <w:rPr>
          <w:rFonts w:ascii="GHEA Grapalat" w:hAnsi="GHEA Grapalat" w:cs="Sylfaen"/>
          <w:sz w:val="20"/>
          <w:lang w:val="hy-AM"/>
        </w:rPr>
        <w:t>արժեքի</w:t>
      </w:r>
      <w:r w:rsidRPr="00976578">
        <w:rPr>
          <w:rFonts w:ascii="GHEA Grapalat" w:hAnsi="GHEA Grapalat" w:cs="Sylfaen"/>
          <w:sz w:val="20"/>
          <w:lang w:val="af-ZA"/>
        </w:rPr>
        <w:t xml:space="preserve"> </w:t>
      </w:r>
      <w:r w:rsidRPr="00976578">
        <w:rPr>
          <w:rFonts w:ascii="GHEA Grapalat" w:hAnsi="GHEA Grapalat" w:cs="Sylfaen"/>
          <w:sz w:val="20"/>
          <w:lang w:val="hy-AM"/>
        </w:rPr>
        <w:t>հարկ</w:t>
      </w:r>
      <w:r w:rsidRPr="00976578" w:rsidDel="001A1F55">
        <w:rPr>
          <w:rFonts w:ascii="GHEA Grapalat" w:hAnsi="GHEA Grapalat" w:cs="Sylfaen"/>
          <w:sz w:val="20"/>
          <w:lang w:val="af-ZA"/>
        </w:rPr>
        <w:t xml:space="preserve"> </w:t>
      </w:r>
      <w:r w:rsidRPr="00976578">
        <w:rPr>
          <w:rFonts w:ascii="GHEA Grapalat" w:hAnsi="GHEA Grapalat" w:cs="Sylfaen"/>
          <w:sz w:val="20"/>
          <w:lang w:val="hy-AM"/>
        </w:rPr>
        <w:t>ընդհանրական</w:t>
      </w:r>
      <w:r w:rsidRPr="00976578">
        <w:rPr>
          <w:rFonts w:ascii="GHEA Grapalat" w:hAnsi="GHEA Grapalat" w:cs="Sylfaen"/>
          <w:sz w:val="20"/>
          <w:lang w:val="af-ZA"/>
        </w:rPr>
        <w:t xml:space="preserve"> </w:t>
      </w:r>
      <w:r w:rsidRPr="00976578">
        <w:rPr>
          <w:rFonts w:ascii="GHEA Grapalat" w:hAnsi="GHEA Grapalat" w:cs="Sylfaen"/>
          <w:sz w:val="20"/>
          <w:lang w:val="hy-AM"/>
        </w:rPr>
        <w:t>բաղադրիչներից</w:t>
      </w:r>
      <w:r w:rsidRPr="00976578">
        <w:rPr>
          <w:rFonts w:ascii="GHEA Grapalat" w:hAnsi="GHEA Grapalat" w:cs="Sylfaen"/>
          <w:sz w:val="20"/>
          <w:lang w:val="af-ZA"/>
        </w:rPr>
        <w:t xml:space="preserve"> </w:t>
      </w:r>
      <w:r w:rsidRPr="00976578">
        <w:rPr>
          <w:rFonts w:ascii="GHEA Grapalat" w:hAnsi="GHEA Grapalat" w:cs="Sylfaen"/>
          <w:sz w:val="20"/>
          <w:lang w:val="hy-AM"/>
        </w:rPr>
        <w:t>բաղկացած</w:t>
      </w:r>
      <w:r w:rsidRPr="00976578">
        <w:rPr>
          <w:rFonts w:ascii="GHEA Grapalat" w:hAnsi="GHEA Grapalat" w:cs="Sylfaen"/>
          <w:sz w:val="20"/>
          <w:lang w:val="af-ZA"/>
        </w:rPr>
        <w:t xml:space="preserve"> </w:t>
      </w:r>
      <w:r w:rsidRPr="00976578">
        <w:rPr>
          <w:rFonts w:ascii="GHEA Grapalat" w:hAnsi="GHEA Grapalat" w:cs="Sylfaen"/>
          <w:sz w:val="20"/>
          <w:lang w:val="hy-AM"/>
        </w:rPr>
        <w:t>հաշվարկի</w:t>
      </w:r>
      <w:r w:rsidRPr="00976578">
        <w:rPr>
          <w:rFonts w:ascii="GHEA Grapalat" w:hAnsi="GHEA Grapalat" w:cs="Sylfaen"/>
          <w:sz w:val="20"/>
          <w:lang w:val="af-ZA"/>
        </w:rPr>
        <w:t xml:space="preserve"> </w:t>
      </w:r>
      <w:r w:rsidRPr="00976578">
        <w:rPr>
          <w:rFonts w:ascii="GHEA Grapalat" w:hAnsi="GHEA Grapalat" w:cs="Sylfaen"/>
          <w:sz w:val="20"/>
          <w:lang w:val="hy-AM"/>
        </w:rPr>
        <w:t>ձևով։</w:t>
      </w:r>
      <w:r w:rsidRPr="00976578">
        <w:rPr>
          <w:rFonts w:ascii="GHEA Grapalat" w:hAnsi="GHEA Grapalat" w:cs="Sylfaen"/>
          <w:sz w:val="20"/>
          <w:lang w:val="af-ZA"/>
        </w:rPr>
        <w:t xml:space="preserve"> </w:t>
      </w:r>
      <w:r w:rsidRPr="00976578">
        <w:rPr>
          <w:rFonts w:ascii="GHEA Grapalat" w:hAnsi="GHEA Grapalat" w:cs="Sylfaen"/>
          <w:sz w:val="20"/>
        </w:rPr>
        <w:t>Ա</w:t>
      </w:r>
      <w:r w:rsidRPr="00976578">
        <w:rPr>
          <w:rFonts w:ascii="GHEA Grapalat" w:hAnsi="GHEA Grapalat" w:cs="Sylfaen"/>
          <w:sz w:val="20"/>
          <w:lang w:val="hy-AM"/>
        </w:rPr>
        <w:t>րժեքի</w:t>
      </w:r>
      <w:r w:rsidRPr="00976578">
        <w:rPr>
          <w:rFonts w:ascii="GHEA Grapalat" w:hAnsi="GHEA Grapalat" w:cs="Sylfaen"/>
          <w:sz w:val="20"/>
          <w:lang w:val="af-ZA"/>
        </w:rPr>
        <w:t xml:space="preserve"> </w:t>
      </w:r>
      <w:r w:rsidRPr="00976578">
        <w:rPr>
          <w:rFonts w:ascii="GHEA Grapalat" w:hAnsi="GHEA Grapalat" w:cs="Sylfaen"/>
          <w:sz w:val="20"/>
          <w:lang w:val="ru-RU"/>
        </w:rPr>
        <w:t>բաղադրիչների</w:t>
      </w:r>
      <w:r w:rsidRPr="00976578">
        <w:rPr>
          <w:rFonts w:ascii="GHEA Grapalat" w:hAnsi="GHEA Grapalat" w:cs="Sylfaen"/>
          <w:sz w:val="20"/>
          <w:lang w:val="af-ZA"/>
        </w:rPr>
        <w:t xml:space="preserve"> </w:t>
      </w:r>
      <w:r w:rsidRPr="00976578">
        <w:rPr>
          <w:rFonts w:ascii="GHEA Grapalat" w:hAnsi="GHEA Grapalat" w:cs="Sylfaen"/>
          <w:sz w:val="20"/>
          <w:lang w:val="ru-RU"/>
        </w:rPr>
        <w:t>հաշվարկ</w:t>
      </w:r>
      <w:r w:rsidRPr="00976578">
        <w:rPr>
          <w:rFonts w:ascii="GHEA Grapalat" w:hAnsi="GHEA Grapalat" w:cs="Sylfaen"/>
          <w:sz w:val="20"/>
          <w:lang w:val="af-ZA"/>
        </w:rPr>
        <w:t xml:space="preserve">` </w:t>
      </w:r>
      <w:r w:rsidRPr="00976578">
        <w:rPr>
          <w:rFonts w:ascii="GHEA Grapalat" w:hAnsi="GHEA Grapalat" w:cs="Sylfaen"/>
          <w:sz w:val="20"/>
          <w:lang w:val="ru-RU"/>
        </w:rPr>
        <w:t>բացվածք</w:t>
      </w:r>
      <w:r w:rsidRPr="00976578">
        <w:rPr>
          <w:rFonts w:ascii="GHEA Grapalat" w:hAnsi="GHEA Grapalat" w:cs="Sylfaen"/>
          <w:sz w:val="20"/>
          <w:lang w:val="af-ZA"/>
        </w:rPr>
        <w:t xml:space="preserve"> </w:t>
      </w:r>
      <w:r w:rsidRPr="00976578">
        <w:rPr>
          <w:rFonts w:ascii="GHEA Grapalat" w:hAnsi="GHEA Grapalat" w:cs="Sylfaen"/>
          <w:sz w:val="20"/>
          <w:lang w:val="ru-RU"/>
        </w:rPr>
        <w:t>կամ</w:t>
      </w:r>
      <w:r w:rsidRPr="00976578">
        <w:rPr>
          <w:rFonts w:ascii="GHEA Grapalat" w:hAnsi="GHEA Grapalat" w:cs="Sylfaen"/>
          <w:sz w:val="20"/>
          <w:lang w:val="af-ZA"/>
        </w:rPr>
        <w:t xml:space="preserve"> </w:t>
      </w:r>
      <w:r w:rsidRPr="00976578">
        <w:rPr>
          <w:rFonts w:ascii="GHEA Grapalat" w:hAnsi="GHEA Grapalat" w:cs="Sylfaen"/>
          <w:sz w:val="20"/>
          <w:lang w:val="ru-RU"/>
        </w:rPr>
        <w:t>այլ</w:t>
      </w:r>
      <w:r w:rsidRPr="00976578">
        <w:rPr>
          <w:rFonts w:ascii="GHEA Grapalat" w:hAnsi="GHEA Grapalat" w:cs="Sylfaen"/>
          <w:sz w:val="20"/>
          <w:lang w:val="af-ZA"/>
        </w:rPr>
        <w:t xml:space="preserve"> </w:t>
      </w:r>
      <w:r w:rsidRPr="00976578">
        <w:rPr>
          <w:rFonts w:ascii="GHEA Grapalat" w:hAnsi="GHEA Grapalat" w:cs="Sylfaen"/>
          <w:sz w:val="20"/>
          <w:lang w:val="ru-RU"/>
        </w:rPr>
        <w:t>մանրամասներ</w:t>
      </w:r>
      <w:r w:rsidRPr="00976578">
        <w:rPr>
          <w:rFonts w:ascii="GHEA Grapalat" w:hAnsi="GHEA Grapalat" w:cs="Sylfaen"/>
          <w:sz w:val="20"/>
          <w:lang w:val="af-ZA"/>
        </w:rPr>
        <w:t xml:space="preserve"> </w:t>
      </w:r>
      <w:r w:rsidRPr="00976578">
        <w:rPr>
          <w:rFonts w:ascii="GHEA Grapalat" w:hAnsi="GHEA Grapalat" w:cs="Sylfaen"/>
          <w:sz w:val="20"/>
          <w:lang w:val="ru-RU"/>
        </w:rPr>
        <w:t>չեն</w:t>
      </w:r>
      <w:r w:rsidRPr="00976578">
        <w:rPr>
          <w:rFonts w:ascii="GHEA Grapalat" w:hAnsi="GHEA Grapalat" w:cs="Sylfaen"/>
          <w:sz w:val="20"/>
          <w:lang w:val="af-ZA"/>
        </w:rPr>
        <w:t xml:space="preserve"> </w:t>
      </w:r>
      <w:r w:rsidRPr="00976578">
        <w:rPr>
          <w:rFonts w:ascii="GHEA Grapalat" w:hAnsi="GHEA Grapalat" w:cs="Sylfaen"/>
          <w:sz w:val="20"/>
          <w:lang w:val="ru-RU"/>
        </w:rPr>
        <w:t>պահանջվում</w:t>
      </w:r>
      <w:r w:rsidRPr="00976578">
        <w:rPr>
          <w:rFonts w:ascii="GHEA Grapalat" w:hAnsi="GHEA Grapalat" w:cs="Sylfaen"/>
          <w:sz w:val="20"/>
          <w:lang w:val="af-ZA"/>
        </w:rPr>
        <w:t xml:space="preserve"> </w:t>
      </w:r>
      <w:r w:rsidRPr="00976578">
        <w:rPr>
          <w:rFonts w:ascii="GHEA Grapalat" w:hAnsi="GHEA Grapalat" w:cs="Sylfaen"/>
          <w:sz w:val="20"/>
          <w:lang w:val="ru-RU"/>
        </w:rPr>
        <w:t>և</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ներկայացվում</w:t>
      </w:r>
      <w:r w:rsidRPr="00976578">
        <w:rPr>
          <w:rFonts w:ascii="GHEA Grapalat" w:hAnsi="GHEA Grapalat" w:cs="Sylfaen"/>
          <w:sz w:val="20"/>
          <w:lang w:val="af-ZA"/>
        </w:rPr>
        <w:t>: Ը</w:t>
      </w:r>
      <w:r w:rsidRPr="00976578">
        <w:rPr>
          <w:rFonts w:ascii="GHEA Grapalat" w:hAnsi="GHEA Grapalat" w:cs="Sylfaen"/>
          <w:sz w:val="20"/>
          <w:lang w:val="ru-RU"/>
        </w:rPr>
        <w:t>նդ</w:t>
      </w:r>
      <w:r w:rsidRPr="00976578">
        <w:rPr>
          <w:rFonts w:ascii="GHEA Grapalat" w:hAnsi="GHEA Grapalat" w:cs="Sylfaen"/>
          <w:sz w:val="20"/>
          <w:lang w:val="af-ZA"/>
        </w:rPr>
        <w:t xml:space="preserve"> </w:t>
      </w:r>
      <w:r w:rsidRPr="00976578">
        <w:rPr>
          <w:rFonts w:ascii="GHEA Grapalat" w:hAnsi="GHEA Grapalat" w:cs="Sylfaen"/>
          <w:sz w:val="20"/>
          <w:lang w:val="ru-RU"/>
        </w:rPr>
        <w:t>որում</w:t>
      </w:r>
      <w:r w:rsidRPr="00976578">
        <w:rPr>
          <w:rFonts w:ascii="GHEA Grapalat" w:hAnsi="GHEA Grapalat" w:cs="Sylfaen"/>
          <w:sz w:val="20"/>
          <w:lang w:val="af-ZA"/>
        </w:rPr>
        <w:t xml:space="preserve"> </w:t>
      </w:r>
      <w:r w:rsidRPr="00976578">
        <w:rPr>
          <w:rFonts w:ascii="GHEA Grapalat" w:hAnsi="GHEA Grapalat" w:cs="Sylfaen"/>
          <w:sz w:val="20"/>
          <w:lang w:val="ru-RU"/>
        </w:rPr>
        <w:t>Հավելված</w:t>
      </w:r>
      <w:r w:rsidRPr="00976578">
        <w:rPr>
          <w:rFonts w:ascii="GHEA Grapalat" w:hAnsi="GHEA Grapalat" w:cs="Sylfaen"/>
          <w:sz w:val="20"/>
          <w:lang w:val="af-ZA"/>
        </w:rPr>
        <w:t xml:space="preserve"> N 2-</w:t>
      </w:r>
      <w:r w:rsidRPr="00976578">
        <w:rPr>
          <w:rFonts w:ascii="GHEA Grapalat" w:hAnsi="GHEA Grapalat" w:cs="Sylfaen"/>
          <w:sz w:val="20"/>
          <w:lang w:val="ru-RU"/>
        </w:rPr>
        <w:t>ում</w:t>
      </w:r>
      <w:r w:rsidRPr="00976578">
        <w:rPr>
          <w:rFonts w:ascii="GHEA Grapalat" w:hAnsi="GHEA Grapalat" w:cs="Sylfaen"/>
          <w:sz w:val="20"/>
          <w:lang w:val="af-ZA"/>
        </w:rPr>
        <w:t xml:space="preserve"> </w:t>
      </w:r>
      <w:r w:rsidRPr="00976578">
        <w:rPr>
          <w:rFonts w:ascii="GHEA Grapalat" w:hAnsi="GHEA Grapalat" w:cs="Sylfaen"/>
          <w:sz w:val="20"/>
          <w:lang w:val="ru-RU"/>
        </w:rPr>
        <w:t>լրացվում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Հավելված</w:t>
      </w:r>
      <w:r w:rsidRPr="00976578">
        <w:rPr>
          <w:rFonts w:ascii="GHEA Grapalat" w:hAnsi="GHEA Grapalat" w:cs="Sylfaen"/>
          <w:sz w:val="20"/>
          <w:lang w:val="af-ZA"/>
        </w:rPr>
        <w:t xml:space="preserve"> 2.1-</w:t>
      </w:r>
      <w:r w:rsidRPr="00976578">
        <w:rPr>
          <w:rFonts w:ascii="GHEA Grapalat" w:hAnsi="GHEA Grapalat" w:cs="Sylfaen"/>
          <w:sz w:val="20"/>
          <w:lang w:val="ru-RU"/>
        </w:rPr>
        <w:t>ի</w:t>
      </w:r>
      <w:r w:rsidRPr="00976578">
        <w:rPr>
          <w:rFonts w:ascii="GHEA Grapalat" w:hAnsi="GHEA Grapalat" w:cs="Sylfaen"/>
          <w:sz w:val="20"/>
          <w:lang w:val="af-ZA"/>
        </w:rPr>
        <w:t xml:space="preserve"> </w:t>
      </w:r>
      <w:r w:rsidRPr="00976578">
        <w:rPr>
          <w:rFonts w:ascii="GHEA Grapalat" w:hAnsi="GHEA Grapalat" w:cs="Sylfaen"/>
          <w:sz w:val="20"/>
          <w:lang w:val="ru-RU"/>
        </w:rPr>
        <w:t>ըստ</w:t>
      </w:r>
      <w:r w:rsidRPr="00976578">
        <w:rPr>
          <w:rFonts w:ascii="GHEA Grapalat" w:hAnsi="GHEA Grapalat" w:cs="Sylfaen"/>
          <w:sz w:val="20"/>
          <w:lang w:val="af-ZA"/>
        </w:rPr>
        <w:t xml:space="preserve"> </w:t>
      </w:r>
      <w:r w:rsidRPr="00976578">
        <w:rPr>
          <w:rFonts w:ascii="GHEA Grapalat" w:hAnsi="GHEA Grapalat" w:cs="Sylfaen"/>
          <w:sz w:val="20"/>
          <w:lang w:val="ru-RU"/>
        </w:rPr>
        <w:t>չափաբաժնի</w:t>
      </w:r>
      <w:r w:rsidRPr="00976578">
        <w:rPr>
          <w:rFonts w:ascii="GHEA Grapalat" w:hAnsi="GHEA Grapalat" w:cs="Sylfaen"/>
          <w:sz w:val="20"/>
          <w:lang w:val="af-ZA"/>
        </w:rPr>
        <w:t xml:space="preserve"> </w:t>
      </w:r>
      <w:r w:rsidRPr="00976578">
        <w:rPr>
          <w:rFonts w:ascii="GHEA Grapalat" w:hAnsi="GHEA Grapalat" w:cs="Sylfaen"/>
          <w:sz w:val="20"/>
          <w:lang w:val="ru-RU"/>
        </w:rPr>
        <w:t>ընդամենը</w:t>
      </w:r>
      <w:r w:rsidRPr="00976578">
        <w:rPr>
          <w:rFonts w:ascii="GHEA Grapalat" w:hAnsi="GHEA Grapalat" w:cs="Sylfaen"/>
          <w:sz w:val="20"/>
          <w:lang w:val="af-ZA"/>
        </w:rPr>
        <w:t xml:space="preserve"> </w:t>
      </w:r>
      <w:r w:rsidRPr="00976578">
        <w:rPr>
          <w:rFonts w:ascii="GHEA Grapalat" w:hAnsi="GHEA Grapalat" w:cs="Sylfaen"/>
          <w:sz w:val="20"/>
          <w:lang w:val="ru-RU"/>
        </w:rPr>
        <w:t>ստացվող</w:t>
      </w:r>
      <w:r w:rsidRPr="00976578">
        <w:rPr>
          <w:rFonts w:ascii="GHEA Grapalat" w:hAnsi="GHEA Grapalat" w:cs="Sylfaen"/>
          <w:sz w:val="20"/>
          <w:lang w:val="af-ZA"/>
        </w:rPr>
        <w:t xml:space="preserve"> </w:t>
      </w:r>
      <w:r w:rsidRPr="00976578">
        <w:rPr>
          <w:rFonts w:ascii="GHEA Grapalat" w:hAnsi="GHEA Grapalat" w:cs="Sylfaen"/>
          <w:sz w:val="20"/>
          <w:lang w:val="ru-RU"/>
        </w:rPr>
        <w:t>Միավոր</w:t>
      </w:r>
      <w:r w:rsidRPr="00976578">
        <w:rPr>
          <w:rFonts w:ascii="GHEA Grapalat" w:hAnsi="GHEA Grapalat" w:cs="Sylfaen"/>
          <w:sz w:val="20"/>
          <w:lang w:val="af-ZA"/>
        </w:rPr>
        <w:t xml:space="preserve"> </w:t>
      </w:r>
      <w:r w:rsidRPr="00976578">
        <w:rPr>
          <w:rFonts w:ascii="GHEA Grapalat" w:hAnsi="GHEA Grapalat" w:cs="Sylfaen"/>
          <w:sz w:val="20"/>
          <w:lang w:val="ru-RU"/>
        </w:rPr>
        <w:t>գների</w:t>
      </w:r>
      <w:r w:rsidRPr="00976578">
        <w:rPr>
          <w:rFonts w:ascii="GHEA Grapalat" w:hAnsi="GHEA Grapalat" w:cs="Sylfaen"/>
          <w:sz w:val="20"/>
          <w:lang w:val="af-ZA"/>
        </w:rPr>
        <w:t xml:space="preserve"> </w:t>
      </w:r>
      <w:r w:rsidRPr="00976578">
        <w:rPr>
          <w:rFonts w:ascii="GHEA Grapalat" w:hAnsi="GHEA Grapalat" w:cs="Sylfaen"/>
          <w:sz w:val="20"/>
          <w:lang w:val="ru-RU"/>
        </w:rPr>
        <w:t>հանրագումարը։</w:t>
      </w:r>
      <w:r w:rsidRPr="00976578">
        <w:rPr>
          <w:rFonts w:ascii="GHEA Grapalat" w:hAnsi="GHEA Grapalat" w:cs="Sylfaen"/>
          <w:sz w:val="20"/>
          <w:lang w:val="af-ZA"/>
        </w:rPr>
        <w:t xml:space="preserve"> </w:t>
      </w:r>
      <w:r w:rsidRPr="00976578">
        <w:rPr>
          <w:rFonts w:ascii="GHEA Grapalat" w:hAnsi="GHEA Grapalat" w:cs="Sylfaen"/>
          <w:sz w:val="20"/>
          <w:lang w:val="ru-RU"/>
        </w:rPr>
        <w:t>Հավելված</w:t>
      </w:r>
      <w:r w:rsidRPr="00976578">
        <w:rPr>
          <w:rFonts w:ascii="GHEA Grapalat" w:hAnsi="GHEA Grapalat" w:cs="Sylfaen"/>
          <w:sz w:val="20"/>
          <w:lang w:val="af-ZA"/>
        </w:rPr>
        <w:t xml:space="preserve"> 2.1–</w:t>
      </w:r>
      <w:r w:rsidRPr="00976578">
        <w:rPr>
          <w:rFonts w:ascii="GHEA Grapalat" w:hAnsi="GHEA Grapalat" w:cs="Sylfaen"/>
          <w:sz w:val="20"/>
          <w:lang w:val="ru-RU"/>
        </w:rPr>
        <w:t>ը</w:t>
      </w:r>
      <w:r w:rsidRPr="00976578">
        <w:rPr>
          <w:rFonts w:ascii="GHEA Grapalat" w:hAnsi="GHEA Grapalat" w:cs="Sylfaen"/>
          <w:sz w:val="20"/>
          <w:lang w:val="af-ZA"/>
        </w:rPr>
        <w:t xml:space="preserve"> </w:t>
      </w:r>
      <w:r w:rsidRPr="00976578">
        <w:rPr>
          <w:rFonts w:ascii="GHEA Grapalat" w:hAnsi="GHEA Grapalat" w:cs="Sylfaen"/>
          <w:sz w:val="20"/>
          <w:lang w:val="ru-RU"/>
        </w:rPr>
        <w:t>պարտադիր</w:t>
      </w:r>
      <w:r w:rsidRPr="00976578">
        <w:rPr>
          <w:rFonts w:ascii="GHEA Grapalat" w:hAnsi="GHEA Grapalat" w:cs="Sylfaen"/>
          <w:sz w:val="20"/>
          <w:lang w:val="af-ZA"/>
        </w:rPr>
        <w:t xml:space="preserve"> </w:t>
      </w:r>
      <w:r w:rsidRPr="00976578">
        <w:rPr>
          <w:rFonts w:ascii="GHEA Grapalat" w:hAnsi="GHEA Grapalat" w:cs="Sylfaen"/>
          <w:sz w:val="20"/>
          <w:lang w:val="ru-RU"/>
        </w:rPr>
        <w:t>լրացվում</w:t>
      </w:r>
      <w:r w:rsidRPr="00976578">
        <w:rPr>
          <w:rFonts w:ascii="GHEA Grapalat" w:hAnsi="GHEA Grapalat" w:cs="Sylfaen"/>
          <w:sz w:val="20"/>
          <w:lang w:val="af-ZA"/>
        </w:rPr>
        <w:t xml:space="preserve"> </w:t>
      </w:r>
      <w:r w:rsidRPr="00976578">
        <w:rPr>
          <w:rFonts w:ascii="GHEA Grapalat" w:hAnsi="GHEA Grapalat" w:cs="Sylfaen"/>
          <w:sz w:val="20"/>
          <w:lang w:val="ru-RU"/>
        </w:rPr>
        <w:t>և</w:t>
      </w:r>
      <w:r w:rsidRPr="00976578">
        <w:rPr>
          <w:rFonts w:ascii="GHEA Grapalat" w:hAnsi="GHEA Grapalat" w:cs="Sylfaen"/>
          <w:sz w:val="20"/>
          <w:lang w:val="af-ZA"/>
        </w:rPr>
        <w:t xml:space="preserve"> </w:t>
      </w:r>
      <w:r w:rsidRPr="00976578">
        <w:rPr>
          <w:rFonts w:ascii="GHEA Grapalat" w:hAnsi="GHEA Grapalat" w:cs="Sylfaen"/>
          <w:sz w:val="20"/>
          <w:lang w:val="ru-RU"/>
        </w:rPr>
        <w:t>կցվում</w:t>
      </w:r>
      <w:r w:rsidRPr="00976578">
        <w:rPr>
          <w:rFonts w:ascii="GHEA Grapalat" w:hAnsi="GHEA Grapalat" w:cs="Sylfaen"/>
          <w:sz w:val="20"/>
          <w:lang w:val="af-ZA"/>
        </w:rPr>
        <w:t xml:space="preserve"> </w:t>
      </w:r>
      <w:r w:rsidRPr="00976578">
        <w:rPr>
          <w:rFonts w:ascii="GHEA Grapalat" w:hAnsi="GHEA Grapalat" w:cs="Sylfaen"/>
          <w:sz w:val="20"/>
          <w:lang w:val="ru-RU"/>
        </w:rPr>
        <w:t>է</w:t>
      </w:r>
      <w:r w:rsidRPr="00976578">
        <w:rPr>
          <w:rFonts w:ascii="GHEA Grapalat" w:hAnsi="GHEA Grapalat" w:cs="Sylfaen"/>
          <w:sz w:val="20"/>
          <w:lang w:val="af-ZA"/>
        </w:rPr>
        <w:t xml:space="preserve"> </w:t>
      </w:r>
      <w:r w:rsidRPr="00976578">
        <w:rPr>
          <w:rFonts w:ascii="GHEA Grapalat" w:hAnsi="GHEA Grapalat" w:cs="Sylfaen"/>
          <w:sz w:val="20"/>
          <w:lang w:val="ru-RU"/>
        </w:rPr>
        <w:t>Հավելված</w:t>
      </w:r>
      <w:r w:rsidRPr="00976578">
        <w:rPr>
          <w:rFonts w:ascii="GHEA Grapalat" w:hAnsi="GHEA Grapalat" w:cs="Sylfaen"/>
          <w:sz w:val="20"/>
          <w:lang w:val="af-ZA"/>
        </w:rPr>
        <w:t xml:space="preserve"> 2-</w:t>
      </w:r>
      <w:r w:rsidRPr="00976578">
        <w:rPr>
          <w:rFonts w:ascii="GHEA Grapalat" w:hAnsi="GHEA Grapalat" w:cs="Sylfaen"/>
          <w:sz w:val="20"/>
          <w:lang w:val="ru-RU"/>
        </w:rPr>
        <w:t>ին։</w:t>
      </w:r>
      <w:r w:rsidRPr="00976578">
        <w:rPr>
          <w:rFonts w:ascii="GHEA Grapalat" w:hAnsi="GHEA Grapalat" w:cs="Sylfaen"/>
          <w:sz w:val="20"/>
          <w:lang w:val="af-ZA"/>
        </w:rPr>
        <w:t xml:space="preserve"> </w:t>
      </w:r>
      <w:r w:rsidRPr="00976578">
        <w:rPr>
          <w:rFonts w:ascii="GHEA Grapalat" w:hAnsi="GHEA Grapalat" w:cs="Sylfaen"/>
          <w:sz w:val="20"/>
          <w:lang w:val="ru-RU"/>
        </w:rPr>
        <w:t>Եթե</w:t>
      </w:r>
      <w:r w:rsidRPr="00976578">
        <w:rPr>
          <w:rFonts w:ascii="GHEA Grapalat" w:hAnsi="GHEA Grapalat" w:cs="Sylfaen"/>
          <w:sz w:val="20"/>
          <w:lang w:val="af-ZA"/>
        </w:rPr>
        <w:t xml:space="preserve"> </w:t>
      </w:r>
      <w:r w:rsidRPr="00976578">
        <w:rPr>
          <w:rFonts w:ascii="GHEA Grapalat" w:hAnsi="GHEA Grapalat" w:cs="Sylfaen"/>
          <w:sz w:val="20"/>
          <w:lang w:val="ru-RU"/>
        </w:rPr>
        <w:t>մասնակցի</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ներկայացրած</w:t>
      </w:r>
      <w:r w:rsidRPr="00976578">
        <w:rPr>
          <w:rFonts w:ascii="GHEA Grapalat" w:hAnsi="GHEA Grapalat" w:cs="Sylfaen"/>
          <w:sz w:val="20"/>
          <w:lang w:val="af-ZA"/>
        </w:rPr>
        <w:t xml:space="preserve"> </w:t>
      </w:r>
      <w:r w:rsidRPr="00976578">
        <w:rPr>
          <w:rFonts w:ascii="GHEA Grapalat" w:hAnsi="GHEA Grapalat" w:cs="Sylfaen"/>
          <w:sz w:val="20"/>
          <w:lang w:val="ru-RU"/>
        </w:rPr>
        <w:t>չափաբաժնում</w:t>
      </w:r>
      <w:r w:rsidRPr="00976578">
        <w:rPr>
          <w:rFonts w:ascii="GHEA Grapalat" w:hAnsi="GHEA Grapalat" w:cs="Sylfaen"/>
          <w:sz w:val="20"/>
          <w:lang w:val="af-ZA"/>
        </w:rPr>
        <w:t xml:space="preserve"> </w:t>
      </w:r>
      <w:r w:rsidRPr="00976578">
        <w:rPr>
          <w:rFonts w:ascii="GHEA Grapalat" w:hAnsi="GHEA Grapalat" w:cs="Sylfaen"/>
          <w:sz w:val="20"/>
          <w:lang w:val="ru-RU"/>
        </w:rPr>
        <w:t>ներառված</w:t>
      </w:r>
      <w:r w:rsidRPr="00976578">
        <w:rPr>
          <w:rFonts w:ascii="GHEA Grapalat" w:hAnsi="GHEA Grapalat" w:cs="Sylfaen"/>
          <w:sz w:val="20"/>
          <w:lang w:val="af-ZA"/>
        </w:rPr>
        <w:t xml:space="preserve"> </w:t>
      </w:r>
      <w:r w:rsidRPr="00976578">
        <w:rPr>
          <w:rFonts w:ascii="GHEA Grapalat" w:hAnsi="GHEA Grapalat" w:cs="Sylfaen"/>
          <w:sz w:val="20"/>
          <w:lang w:val="ru-RU"/>
        </w:rPr>
        <w:t>ծառայությունների</w:t>
      </w:r>
      <w:r w:rsidRPr="00976578">
        <w:rPr>
          <w:rFonts w:ascii="GHEA Grapalat" w:hAnsi="GHEA Grapalat" w:cs="Sylfaen"/>
          <w:sz w:val="20"/>
          <w:lang w:val="af-ZA"/>
        </w:rPr>
        <w:t xml:space="preserve"> </w:t>
      </w:r>
      <w:r w:rsidRPr="00976578">
        <w:rPr>
          <w:rFonts w:ascii="GHEA Grapalat" w:hAnsi="GHEA Grapalat" w:cs="Sylfaen"/>
          <w:sz w:val="20"/>
          <w:lang w:val="ru-RU"/>
        </w:rPr>
        <w:t>գները</w:t>
      </w:r>
      <w:r w:rsidRPr="00976578">
        <w:rPr>
          <w:rFonts w:ascii="GHEA Grapalat" w:hAnsi="GHEA Grapalat" w:cs="Sylfaen"/>
          <w:sz w:val="20"/>
          <w:lang w:val="af-ZA"/>
        </w:rPr>
        <w:t xml:space="preserve"> </w:t>
      </w:r>
      <w:r w:rsidRPr="00976578">
        <w:rPr>
          <w:rFonts w:ascii="GHEA Grapalat" w:hAnsi="GHEA Grapalat" w:cs="Sylfaen"/>
          <w:sz w:val="20"/>
          <w:lang w:val="ru-RU"/>
        </w:rPr>
        <w:t>կգերազանցեն</w:t>
      </w:r>
      <w:r w:rsidRPr="00976578">
        <w:rPr>
          <w:rFonts w:ascii="GHEA Grapalat" w:hAnsi="GHEA Grapalat" w:cs="Sylfaen"/>
          <w:sz w:val="20"/>
          <w:lang w:val="af-ZA"/>
        </w:rPr>
        <w:t xml:space="preserve"> </w:t>
      </w:r>
      <w:r w:rsidRPr="00976578">
        <w:rPr>
          <w:rFonts w:ascii="GHEA Grapalat" w:hAnsi="GHEA Grapalat" w:cs="Sylfaen"/>
          <w:sz w:val="20"/>
          <w:lang w:val="ru-RU"/>
        </w:rPr>
        <w:t>տվյալ</w:t>
      </w:r>
      <w:r w:rsidRPr="00976578">
        <w:rPr>
          <w:rFonts w:ascii="GHEA Grapalat" w:hAnsi="GHEA Grapalat" w:cs="Sylfaen"/>
          <w:sz w:val="20"/>
          <w:lang w:val="af-ZA"/>
        </w:rPr>
        <w:t xml:space="preserve"> </w:t>
      </w:r>
      <w:r w:rsidRPr="00976578">
        <w:rPr>
          <w:rFonts w:ascii="GHEA Grapalat" w:hAnsi="GHEA Grapalat" w:cs="Sylfaen"/>
          <w:sz w:val="20"/>
          <w:lang w:val="ru-RU"/>
        </w:rPr>
        <w:t>տողի</w:t>
      </w:r>
      <w:r w:rsidRPr="00976578">
        <w:rPr>
          <w:rFonts w:ascii="GHEA Grapalat" w:hAnsi="GHEA Grapalat" w:cs="Sylfaen"/>
          <w:sz w:val="20"/>
          <w:lang w:val="af-ZA"/>
        </w:rPr>
        <w:t xml:space="preserve"> </w:t>
      </w:r>
      <w:r w:rsidRPr="00976578">
        <w:rPr>
          <w:rFonts w:ascii="GHEA Grapalat" w:hAnsi="GHEA Grapalat" w:cs="Sylfaen"/>
          <w:sz w:val="20"/>
          <w:lang w:val="ru-RU"/>
        </w:rPr>
        <w:t>համար</w:t>
      </w:r>
      <w:r w:rsidRPr="00976578">
        <w:rPr>
          <w:rFonts w:ascii="GHEA Grapalat" w:hAnsi="GHEA Grapalat" w:cs="Sylfaen"/>
          <w:sz w:val="20"/>
          <w:lang w:val="af-ZA"/>
        </w:rPr>
        <w:t xml:space="preserve"> </w:t>
      </w:r>
      <w:r w:rsidRPr="00976578">
        <w:rPr>
          <w:rFonts w:ascii="GHEA Grapalat" w:hAnsi="GHEA Grapalat" w:cs="Sylfaen"/>
          <w:sz w:val="20"/>
          <w:lang w:val="ru-RU"/>
        </w:rPr>
        <w:t>հատկացված</w:t>
      </w:r>
      <w:r w:rsidRPr="00976578">
        <w:rPr>
          <w:rFonts w:ascii="GHEA Grapalat" w:hAnsi="GHEA Grapalat" w:cs="Sylfaen"/>
          <w:sz w:val="20"/>
          <w:lang w:val="af-ZA"/>
        </w:rPr>
        <w:t xml:space="preserve"> </w:t>
      </w:r>
      <w:r w:rsidRPr="00976578">
        <w:rPr>
          <w:rFonts w:ascii="GHEA Grapalat" w:hAnsi="GHEA Grapalat" w:cs="Sylfaen"/>
          <w:sz w:val="20"/>
          <w:lang w:val="ru-RU"/>
        </w:rPr>
        <w:t>ֆինանսական</w:t>
      </w:r>
      <w:r w:rsidRPr="00976578">
        <w:rPr>
          <w:rFonts w:ascii="GHEA Grapalat" w:hAnsi="GHEA Grapalat" w:cs="Sylfaen"/>
          <w:sz w:val="20"/>
          <w:lang w:val="af-ZA"/>
        </w:rPr>
        <w:t xml:space="preserve"> </w:t>
      </w:r>
      <w:r w:rsidRPr="00976578">
        <w:rPr>
          <w:rFonts w:ascii="GHEA Grapalat" w:hAnsi="GHEA Grapalat" w:cs="Sylfaen"/>
          <w:sz w:val="20"/>
          <w:lang w:val="ru-RU"/>
        </w:rPr>
        <w:t>միջոցների</w:t>
      </w:r>
      <w:r w:rsidRPr="00976578">
        <w:rPr>
          <w:rFonts w:ascii="GHEA Grapalat" w:hAnsi="GHEA Grapalat" w:cs="Sylfaen"/>
          <w:sz w:val="20"/>
          <w:lang w:val="af-ZA"/>
        </w:rPr>
        <w:t xml:space="preserve"> </w:t>
      </w:r>
      <w:r w:rsidRPr="00976578">
        <w:rPr>
          <w:rFonts w:ascii="GHEA Grapalat" w:hAnsi="GHEA Grapalat" w:cs="Sylfaen"/>
          <w:sz w:val="20"/>
          <w:lang w:val="ru-RU"/>
        </w:rPr>
        <w:t>չափը</w:t>
      </w:r>
      <w:r w:rsidRPr="00976578">
        <w:rPr>
          <w:rFonts w:ascii="GHEA Grapalat" w:hAnsi="GHEA Grapalat" w:cs="Sylfaen"/>
          <w:sz w:val="20"/>
          <w:lang w:val="af-ZA"/>
        </w:rPr>
        <w:t xml:space="preserve">, </w:t>
      </w:r>
      <w:r w:rsidRPr="00976578">
        <w:rPr>
          <w:rFonts w:ascii="GHEA Grapalat" w:hAnsi="GHEA Grapalat" w:cs="Sylfaen"/>
          <w:sz w:val="20"/>
          <w:lang w:val="ru-RU"/>
        </w:rPr>
        <w:t>ապա</w:t>
      </w:r>
      <w:r w:rsidRPr="00976578">
        <w:rPr>
          <w:rFonts w:ascii="GHEA Grapalat" w:hAnsi="GHEA Grapalat" w:cs="Sylfaen"/>
          <w:sz w:val="20"/>
          <w:lang w:val="af-ZA"/>
        </w:rPr>
        <w:t xml:space="preserve"> </w:t>
      </w:r>
      <w:r w:rsidRPr="00976578">
        <w:rPr>
          <w:rFonts w:ascii="GHEA Grapalat" w:hAnsi="GHEA Grapalat" w:cs="Sylfaen"/>
          <w:sz w:val="20"/>
          <w:lang w:val="ru-RU"/>
        </w:rPr>
        <w:t>մասնակցի</w:t>
      </w:r>
      <w:r w:rsidRPr="00976578">
        <w:rPr>
          <w:rFonts w:ascii="GHEA Grapalat" w:hAnsi="GHEA Grapalat" w:cs="Sylfaen"/>
          <w:sz w:val="20"/>
          <w:lang w:val="af-ZA"/>
        </w:rPr>
        <w:t xml:space="preserve"> </w:t>
      </w:r>
      <w:r w:rsidRPr="00976578">
        <w:rPr>
          <w:rFonts w:ascii="GHEA Grapalat" w:hAnsi="GHEA Grapalat" w:cs="Sylfaen"/>
          <w:sz w:val="20"/>
          <w:lang w:val="ru-RU"/>
        </w:rPr>
        <w:t>հայտը</w:t>
      </w:r>
      <w:r w:rsidRPr="00976578">
        <w:rPr>
          <w:rFonts w:ascii="GHEA Grapalat" w:hAnsi="GHEA Grapalat" w:cs="Sylfaen"/>
          <w:sz w:val="20"/>
          <w:lang w:val="af-ZA"/>
        </w:rPr>
        <w:t xml:space="preserve"> </w:t>
      </w:r>
      <w:r w:rsidRPr="00976578">
        <w:rPr>
          <w:rFonts w:ascii="GHEA Grapalat" w:hAnsi="GHEA Grapalat" w:cs="Sylfaen"/>
          <w:sz w:val="20"/>
          <w:lang w:val="ru-RU"/>
        </w:rPr>
        <w:t>կգնահատվի</w:t>
      </w:r>
      <w:r w:rsidRPr="00976578">
        <w:rPr>
          <w:rFonts w:ascii="GHEA Grapalat" w:hAnsi="GHEA Grapalat" w:cs="Sylfaen"/>
          <w:sz w:val="20"/>
          <w:lang w:val="af-ZA"/>
        </w:rPr>
        <w:t xml:space="preserve"> </w:t>
      </w:r>
      <w:r w:rsidRPr="00976578">
        <w:rPr>
          <w:rFonts w:ascii="GHEA Grapalat" w:hAnsi="GHEA Grapalat" w:cs="Sylfaen"/>
          <w:sz w:val="20"/>
          <w:lang w:val="ru-RU"/>
        </w:rPr>
        <w:t>ոչ</w:t>
      </w:r>
      <w:r w:rsidRPr="00976578">
        <w:rPr>
          <w:rFonts w:ascii="GHEA Grapalat" w:hAnsi="GHEA Grapalat" w:cs="Sylfaen"/>
          <w:sz w:val="20"/>
          <w:lang w:val="af-ZA"/>
        </w:rPr>
        <w:t xml:space="preserve"> </w:t>
      </w:r>
      <w:r w:rsidRPr="00976578">
        <w:rPr>
          <w:rFonts w:ascii="GHEA Grapalat" w:hAnsi="GHEA Grapalat" w:cs="Sylfaen"/>
          <w:sz w:val="20"/>
          <w:lang w:val="ru-RU"/>
        </w:rPr>
        <w:t>շահավետ</w:t>
      </w:r>
      <w:r w:rsidRPr="00976578">
        <w:rPr>
          <w:rFonts w:ascii="GHEA Grapalat" w:hAnsi="GHEA Grapalat" w:cs="Sylfaen"/>
          <w:sz w:val="20"/>
          <w:lang w:val="af-ZA"/>
        </w:rPr>
        <w:t xml:space="preserve">, </w:t>
      </w:r>
      <w:r w:rsidRPr="00976578">
        <w:rPr>
          <w:rFonts w:ascii="GHEA Grapalat" w:hAnsi="GHEA Grapalat" w:cs="Sylfaen"/>
          <w:sz w:val="20"/>
          <w:lang w:val="ru-RU"/>
        </w:rPr>
        <w:t>եթե</w:t>
      </w:r>
      <w:r w:rsidRPr="00976578">
        <w:rPr>
          <w:rFonts w:ascii="GHEA Grapalat" w:hAnsi="GHEA Grapalat" w:cs="Sylfaen"/>
          <w:sz w:val="20"/>
          <w:lang w:val="af-ZA"/>
        </w:rPr>
        <w:t xml:space="preserve"> </w:t>
      </w:r>
      <w:r w:rsidRPr="00976578">
        <w:rPr>
          <w:rFonts w:ascii="GHEA Grapalat" w:hAnsi="GHEA Grapalat" w:cs="Sylfaen"/>
          <w:sz w:val="20"/>
          <w:lang w:val="ru-RU"/>
        </w:rPr>
        <w:t>առկա</w:t>
      </w:r>
      <w:r w:rsidRPr="00976578">
        <w:rPr>
          <w:rFonts w:ascii="GHEA Grapalat" w:hAnsi="GHEA Grapalat" w:cs="Sylfaen"/>
          <w:sz w:val="20"/>
          <w:lang w:val="af-ZA"/>
        </w:rPr>
        <w:t xml:space="preserve"> </w:t>
      </w:r>
      <w:r w:rsidRPr="00976578">
        <w:rPr>
          <w:rFonts w:ascii="GHEA Grapalat" w:hAnsi="GHEA Grapalat" w:cs="Sylfaen"/>
          <w:sz w:val="20"/>
          <w:lang w:val="ru-RU"/>
        </w:rPr>
        <w:t>կլինի</w:t>
      </w:r>
      <w:r w:rsidRPr="00976578">
        <w:rPr>
          <w:rFonts w:ascii="GHEA Grapalat" w:hAnsi="GHEA Grapalat" w:cs="Sylfaen"/>
          <w:sz w:val="20"/>
          <w:lang w:val="af-ZA"/>
        </w:rPr>
        <w:t xml:space="preserve"> </w:t>
      </w:r>
      <w:r w:rsidRPr="00976578">
        <w:rPr>
          <w:rFonts w:ascii="GHEA Grapalat" w:hAnsi="GHEA Grapalat" w:cs="Sylfaen"/>
          <w:sz w:val="20"/>
          <w:lang w:val="ru-RU"/>
        </w:rPr>
        <w:t>շահավետ</w:t>
      </w:r>
      <w:r w:rsidRPr="00976578">
        <w:rPr>
          <w:rFonts w:ascii="GHEA Grapalat" w:hAnsi="GHEA Grapalat" w:cs="Sylfaen"/>
          <w:sz w:val="20"/>
          <w:lang w:val="af-ZA"/>
        </w:rPr>
        <w:t xml:space="preserve"> </w:t>
      </w:r>
      <w:r w:rsidRPr="00976578">
        <w:rPr>
          <w:rFonts w:ascii="GHEA Grapalat" w:hAnsi="GHEA Grapalat" w:cs="Sylfaen"/>
          <w:sz w:val="20"/>
          <w:lang w:val="ru-RU"/>
        </w:rPr>
        <w:t>առաջարկ</w:t>
      </w:r>
      <w:r w:rsidRPr="00976578">
        <w:rPr>
          <w:rFonts w:ascii="GHEA Grapalat" w:hAnsi="GHEA Grapalat" w:cs="Sylfaen"/>
          <w:sz w:val="20"/>
          <w:lang w:val="af-ZA"/>
        </w:rPr>
        <w:t>:</w:t>
      </w:r>
    </w:p>
    <w:p w14:paraId="75E9B55D" w14:textId="77777777" w:rsidR="000E16AA" w:rsidRPr="00976578" w:rsidRDefault="000E16AA" w:rsidP="00976578">
      <w:pPr>
        <w:spacing w:after="0" w:line="240" w:lineRule="auto"/>
        <w:ind w:firstLine="567"/>
        <w:jc w:val="both"/>
        <w:rPr>
          <w:rFonts w:ascii="GHEA Grapalat" w:hAnsi="GHEA Grapalat" w:cs="Sylfaen"/>
          <w:sz w:val="20"/>
          <w:lang w:val="af-ZA"/>
        </w:rPr>
      </w:pPr>
    </w:p>
    <w:p w14:paraId="21DFB064" w14:textId="77777777" w:rsidR="000E16AA" w:rsidRPr="00976578" w:rsidRDefault="000E16AA" w:rsidP="00976578">
      <w:pPr>
        <w:spacing w:after="0" w:line="240" w:lineRule="auto"/>
        <w:jc w:val="center"/>
        <w:rPr>
          <w:rFonts w:ascii="GHEA Grapalat" w:hAnsi="GHEA Grapalat" w:cs="Sylfaen"/>
          <w:b/>
          <w:sz w:val="20"/>
          <w:lang w:val="es-ES"/>
        </w:rPr>
      </w:pPr>
      <w:r w:rsidRPr="00976578">
        <w:rPr>
          <w:rFonts w:ascii="GHEA Grapalat" w:hAnsi="GHEA Grapalat"/>
          <w:b/>
          <w:sz w:val="20"/>
          <w:lang w:val="es-ES"/>
        </w:rPr>
        <w:t xml:space="preserve">3. </w:t>
      </w:r>
      <w:proofErr w:type="gramStart"/>
      <w:r w:rsidRPr="00976578">
        <w:rPr>
          <w:rFonts w:ascii="GHEA Grapalat" w:hAnsi="GHEA Grapalat" w:cs="Sylfaen"/>
          <w:b/>
          <w:sz w:val="20"/>
          <w:lang w:val="es-ES"/>
        </w:rPr>
        <w:t>ՀԱՅՏԸ</w:t>
      </w:r>
      <w:r w:rsidRPr="00976578">
        <w:rPr>
          <w:rFonts w:ascii="GHEA Grapalat" w:hAnsi="GHEA Grapalat" w:cs="Arial"/>
          <w:b/>
          <w:sz w:val="20"/>
          <w:lang w:val="es-ES"/>
        </w:rPr>
        <w:t xml:space="preserve">  </w:t>
      </w:r>
      <w:r w:rsidRPr="00976578">
        <w:rPr>
          <w:rFonts w:ascii="GHEA Grapalat" w:hAnsi="GHEA Grapalat" w:cs="Sylfaen"/>
          <w:b/>
          <w:sz w:val="20"/>
          <w:lang w:val="es-ES"/>
        </w:rPr>
        <w:t>ՊԱՏՐԱՍՏԵԼՈՒ</w:t>
      </w:r>
      <w:proofErr w:type="gramEnd"/>
      <w:r w:rsidRPr="00976578">
        <w:rPr>
          <w:rFonts w:ascii="GHEA Grapalat" w:hAnsi="GHEA Grapalat" w:cs="Arial"/>
          <w:b/>
          <w:sz w:val="20"/>
          <w:lang w:val="es-ES"/>
        </w:rPr>
        <w:t xml:space="preserve">  </w:t>
      </w:r>
      <w:r w:rsidRPr="00976578">
        <w:rPr>
          <w:rFonts w:ascii="GHEA Grapalat" w:hAnsi="GHEA Grapalat" w:cs="Sylfaen"/>
          <w:b/>
          <w:sz w:val="20"/>
          <w:lang w:val="es-ES"/>
        </w:rPr>
        <w:t>ԿԱՐԳԸ</w:t>
      </w:r>
    </w:p>
    <w:p w14:paraId="1D7EACB2" w14:textId="77777777" w:rsidR="000E16AA" w:rsidRPr="00976578" w:rsidRDefault="000E16AA" w:rsidP="00976578">
      <w:pPr>
        <w:spacing w:after="0" w:line="240" w:lineRule="auto"/>
        <w:jc w:val="center"/>
        <w:rPr>
          <w:rFonts w:ascii="GHEA Grapalat" w:hAnsi="GHEA Grapalat" w:cs="Sylfaen"/>
          <w:b/>
          <w:sz w:val="20"/>
          <w:lang w:val="es-ES"/>
        </w:rPr>
      </w:pPr>
    </w:p>
    <w:p w14:paraId="1FB3DD44" w14:textId="77777777" w:rsidR="000E16AA" w:rsidRPr="00976578" w:rsidRDefault="000E16AA" w:rsidP="00976578">
      <w:pPr>
        <w:spacing w:after="0" w:line="240" w:lineRule="auto"/>
        <w:ind w:firstLine="567"/>
        <w:jc w:val="both"/>
        <w:rPr>
          <w:rFonts w:ascii="GHEA Grapalat" w:hAnsi="GHEA Grapalat" w:cs="Sylfaen"/>
          <w:sz w:val="20"/>
          <w:szCs w:val="20"/>
          <w:lang w:val="es-ES"/>
        </w:rPr>
      </w:pPr>
      <w:r w:rsidRPr="00976578">
        <w:rPr>
          <w:rFonts w:ascii="GHEA Grapalat" w:hAnsi="GHEA Grapalat"/>
          <w:sz w:val="20"/>
          <w:szCs w:val="20"/>
          <w:lang w:val="es-ES"/>
        </w:rPr>
        <w:t xml:space="preserve">3.1 </w:t>
      </w:r>
      <w:r w:rsidRPr="00976578">
        <w:rPr>
          <w:rFonts w:ascii="GHEA Grapalat" w:hAnsi="GHEA Grapalat" w:cs="Sylfaen"/>
          <w:sz w:val="20"/>
          <w:szCs w:val="20"/>
          <w:lang w:val="ru-RU"/>
        </w:rPr>
        <w:t>Մասնակիցը</w:t>
      </w:r>
      <w:r w:rsidRPr="00976578">
        <w:rPr>
          <w:rFonts w:ascii="GHEA Grapalat" w:hAnsi="GHEA Grapalat" w:cs="Sylfaen"/>
          <w:sz w:val="20"/>
          <w:szCs w:val="20"/>
          <w:lang w:val="es-ES"/>
        </w:rPr>
        <w:t xml:space="preserve"> </w:t>
      </w:r>
      <w:r w:rsidRPr="00976578">
        <w:rPr>
          <w:rFonts w:ascii="GHEA Grapalat" w:hAnsi="GHEA Grapalat" w:cs="Sylfaen"/>
          <w:sz w:val="20"/>
          <w:szCs w:val="20"/>
          <w:lang w:val="ru-RU"/>
        </w:rPr>
        <w:t>հայտը</w:t>
      </w:r>
      <w:r w:rsidRPr="00976578">
        <w:rPr>
          <w:rFonts w:ascii="GHEA Grapalat" w:hAnsi="GHEA Grapalat" w:cs="Sylfaen"/>
          <w:sz w:val="20"/>
          <w:szCs w:val="20"/>
          <w:lang w:val="es-ES"/>
        </w:rPr>
        <w:t xml:space="preserve"> </w:t>
      </w:r>
      <w:r w:rsidRPr="00976578">
        <w:rPr>
          <w:rFonts w:ascii="GHEA Grapalat" w:hAnsi="GHEA Grapalat" w:cs="Sylfaen"/>
          <w:sz w:val="20"/>
          <w:szCs w:val="20"/>
          <w:lang w:val="ru-RU"/>
        </w:rPr>
        <w:t>ներկայացնում</w:t>
      </w:r>
      <w:r w:rsidRPr="00976578">
        <w:rPr>
          <w:rFonts w:ascii="GHEA Grapalat" w:hAnsi="GHEA Grapalat" w:cs="Sylfaen"/>
          <w:sz w:val="20"/>
          <w:szCs w:val="20"/>
          <w:lang w:val="es-ES"/>
        </w:rPr>
        <w:t xml:space="preserve"> </w:t>
      </w:r>
      <w:r w:rsidRPr="00976578">
        <w:rPr>
          <w:rFonts w:ascii="GHEA Grapalat" w:hAnsi="GHEA Grapalat" w:cs="Sylfaen"/>
          <w:sz w:val="20"/>
          <w:szCs w:val="20"/>
          <w:lang w:val="ru-RU"/>
        </w:rPr>
        <w:t>է</w:t>
      </w:r>
      <w:r w:rsidRPr="00976578">
        <w:rPr>
          <w:rFonts w:ascii="GHEA Grapalat" w:hAnsi="GHEA Grapalat" w:cs="Sylfaen"/>
          <w:sz w:val="20"/>
          <w:szCs w:val="20"/>
          <w:lang w:val="es-ES"/>
        </w:rPr>
        <w:t xml:space="preserve"> </w:t>
      </w:r>
      <w:r w:rsidRPr="00976578">
        <w:rPr>
          <w:rFonts w:ascii="GHEA Grapalat" w:hAnsi="GHEA Grapalat" w:cs="Sylfaen"/>
          <w:sz w:val="20"/>
          <w:szCs w:val="20"/>
          <w:lang w:val="ru-RU"/>
        </w:rPr>
        <w:t>սույն</w:t>
      </w:r>
      <w:r w:rsidRPr="00976578">
        <w:rPr>
          <w:rFonts w:ascii="GHEA Grapalat" w:hAnsi="GHEA Grapalat" w:cs="Sylfaen"/>
          <w:sz w:val="20"/>
          <w:szCs w:val="20"/>
          <w:lang w:val="es-ES"/>
        </w:rPr>
        <w:t xml:space="preserve"> </w:t>
      </w:r>
      <w:r w:rsidRPr="00976578">
        <w:rPr>
          <w:rFonts w:ascii="GHEA Grapalat" w:hAnsi="GHEA Grapalat" w:cs="Sylfaen"/>
          <w:sz w:val="20"/>
          <w:szCs w:val="20"/>
          <w:lang w:val="ru-RU"/>
        </w:rPr>
        <w:t>հրավերով</w:t>
      </w:r>
      <w:r w:rsidRPr="00976578">
        <w:rPr>
          <w:rFonts w:ascii="GHEA Grapalat" w:hAnsi="GHEA Grapalat" w:cs="Sylfaen"/>
          <w:sz w:val="20"/>
          <w:szCs w:val="20"/>
          <w:lang w:val="es-ES"/>
        </w:rPr>
        <w:t xml:space="preserve"> </w:t>
      </w:r>
      <w:r w:rsidRPr="00976578">
        <w:rPr>
          <w:rFonts w:ascii="GHEA Grapalat" w:hAnsi="GHEA Grapalat" w:cs="Sylfaen"/>
          <w:sz w:val="20"/>
          <w:szCs w:val="20"/>
          <w:lang w:val="ru-RU"/>
        </w:rPr>
        <w:t>սահմանված</w:t>
      </w:r>
      <w:r w:rsidRPr="00976578">
        <w:rPr>
          <w:rFonts w:ascii="GHEA Grapalat" w:hAnsi="GHEA Grapalat" w:cs="Sylfaen"/>
          <w:sz w:val="20"/>
          <w:szCs w:val="20"/>
          <w:lang w:val="es-ES"/>
        </w:rPr>
        <w:t xml:space="preserve"> </w:t>
      </w:r>
      <w:r w:rsidRPr="00976578">
        <w:rPr>
          <w:rFonts w:ascii="GHEA Grapalat" w:hAnsi="GHEA Grapalat" w:cs="Sylfaen"/>
          <w:sz w:val="20"/>
          <w:szCs w:val="20"/>
          <w:lang w:val="ru-RU"/>
        </w:rPr>
        <w:t>կարգով։</w:t>
      </w:r>
      <w:r w:rsidRPr="00976578">
        <w:rPr>
          <w:rFonts w:ascii="GHEA Grapalat" w:hAnsi="GHEA Grapalat" w:cs="Sylfaen"/>
          <w:sz w:val="20"/>
          <w:szCs w:val="20"/>
          <w:lang w:val="es-ES"/>
        </w:rPr>
        <w:t xml:space="preserve"> </w:t>
      </w:r>
    </w:p>
    <w:p w14:paraId="523C40CF" w14:textId="77777777" w:rsidR="000E16AA" w:rsidRPr="00976578" w:rsidRDefault="000E16AA" w:rsidP="00976578">
      <w:pPr>
        <w:spacing w:after="0" w:line="240" w:lineRule="auto"/>
        <w:ind w:firstLine="567"/>
        <w:jc w:val="both"/>
        <w:rPr>
          <w:rFonts w:ascii="GHEA Grapalat" w:hAnsi="GHEA Grapalat" w:cs="Sylfaen"/>
          <w:sz w:val="20"/>
          <w:lang w:val="af-ZA"/>
        </w:rPr>
      </w:pPr>
      <w:proofErr w:type="gramStart"/>
      <w:r w:rsidRPr="00976578">
        <w:rPr>
          <w:rFonts w:ascii="GHEA Grapalat" w:hAnsi="GHEA Grapalat"/>
          <w:sz w:val="20"/>
          <w:szCs w:val="20"/>
        </w:rPr>
        <w:t>Մ</w:t>
      </w:r>
      <w:r w:rsidRPr="00976578">
        <w:rPr>
          <w:rFonts w:ascii="GHEA Grapalat" w:hAnsi="GHEA Grapalat" w:cs="Sylfaen"/>
          <w:sz w:val="20"/>
          <w:szCs w:val="20"/>
        </w:rPr>
        <w:t>ասնակցի</w:t>
      </w:r>
      <w:r w:rsidRPr="00976578">
        <w:rPr>
          <w:rFonts w:ascii="GHEA Grapalat" w:hAnsi="GHEA Grapalat"/>
          <w:sz w:val="20"/>
          <w:szCs w:val="20"/>
          <w:lang w:val="es-ES"/>
        </w:rPr>
        <w:t xml:space="preserve"> </w:t>
      </w:r>
      <w:r w:rsidRPr="00976578">
        <w:rPr>
          <w:rFonts w:ascii="GHEA Grapalat" w:hAnsi="GHEA Grapalat" w:cs="Sylfaen"/>
          <w:sz w:val="20"/>
          <w:szCs w:val="20"/>
        </w:rPr>
        <w:t>առաջարկները</w:t>
      </w:r>
      <w:r w:rsidRPr="00976578">
        <w:rPr>
          <w:rFonts w:ascii="GHEA Grapalat" w:hAnsi="GHEA Grapalat"/>
          <w:sz w:val="20"/>
          <w:szCs w:val="20"/>
          <w:lang w:val="es-ES"/>
        </w:rPr>
        <w:t xml:space="preserve">, </w:t>
      </w:r>
      <w:r w:rsidRPr="00976578">
        <w:rPr>
          <w:rFonts w:ascii="GHEA Grapalat" w:hAnsi="GHEA Grapalat" w:cs="Sylfaen"/>
          <w:sz w:val="20"/>
          <w:szCs w:val="20"/>
        </w:rPr>
        <w:t>դրանց</w:t>
      </w:r>
      <w:r w:rsidRPr="00976578">
        <w:rPr>
          <w:rFonts w:ascii="GHEA Grapalat" w:hAnsi="GHEA Grapalat"/>
          <w:sz w:val="20"/>
          <w:szCs w:val="20"/>
          <w:lang w:val="es-ES"/>
        </w:rPr>
        <w:t xml:space="preserve"> </w:t>
      </w:r>
      <w:r w:rsidRPr="00976578">
        <w:rPr>
          <w:rFonts w:ascii="GHEA Grapalat" w:hAnsi="GHEA Grapalat" w:cs="Sylfaen"/>
          <w:sz w:val="20"/>
          <w:szCs w:val="20"/>
        </w:rPr>
        <w:t>վերաբերող</w:t>
      </w:r>
      <w:r w:rsidRPr="00976578">
        <w:rPr>
          <w:rFonts w:ascii="GHEA Grapalat" w:hAnsi="GHEA Grapalat"/>
          <w:sz w:val="20"/>
          <w:szCs w:val="20"/>
          <w:lang w:val="es-ES"/>
        </w:rPr>
        <w:t xml:space="preserve"> </w:t>
      </w:r>
      <w:r w:rsidRPr="00976578">
        <w:rPr>
          <w:rFonts w:ascii="GHEA Grapalat" w:hAnsi="GHEA Grapalat" w:cs="Sylfaen"/>
          <w:sz w:val="20"/>
          <w:szCs w:val="20"/>
        </w:rPr>
        <w:t>փաստաթղթերը</w:t>
      </w:r>
      <w:r w:rsidRPr="00976578">
        <w:rPr>
          <w:rFonts w:ascii="GHEA Grapalat" w:hAnsi="GHEA Grapalat"/>
          <w:sz w:val="20"/>
          <w:szCs w:val="20"/>
          <w:lang w:val="es-ES"/>
        </w:rPr>
        <w:t xml:space="preserve"> </w:t>
      </w:r>
      <w:r w:rsidRPr="00976578">
        <w:rPr>
          <w:rFonts w:ascii="GHEA Grapalat" w:hAnsi="GHEA Grapalat" w:cs="Sylfaen"/>
          <w:sz w:val="20"/>
          <w:szCs w:val="20"/>
        </w:rPr>
        <w:t>դրվում</w:t>
      </w:r>
      <w:r w:rsidRPr="00976578">
        <w:rPr>
          <w:rFonts w:ascii="GHEA Grapalat" w:hAnsi="GHEA Grapalat"/>
          <w:sz w:val="20"/>
          <w:szCs w:val="20"/>
          <w:lang w:val="es-ES"/>
        </w:rPr>
        <w:t xml:space="preserve"> </w:t>
      </w:r>
      <w:r w:rsidRPr="00976578">
        <w:rPr>
          <w:rFonts w:ascii="GHEA Grapalat" w:hAnsi="GHEA Grapalat" w:cs="Sylfaen"/>
          <w:sz w:val="20"/>
          <w:szCs w:val="20"/>
        </w:rPr>
        <w:t>են</w:t>
      </w:r>
      <w:r w:rsidRPr="00976578">
        <w:rPr>
          <w:rFonts w:ascii="GHEA Grapalat" w:hAnsi="GHEA Grapalat"/>
          <w:sz w:val="20"/>
          <w:szCs w:val="20"/>
          <w:lang w:val="es-ES"/>
        </w:rPr>
        <w:t xml:space="preserve"> </w:t>
      </w:r>
      <w:r w:rsidRPr="00976578">
        <w:rPr>
          <w:rFonts w:ascii="GHEA Grapalat" w:hAnsi="GHEA Grapalat" w:cs="Sylfaen"/>
          <w:sz w:val="20"/>
          <w:szCs w:val="20"/>
        </w:rPr>
        <w:t>ծրարի</w:t>
      </w:r>
      <w:r w:rsidRPr="00976578">
        <w:rPr>
          <w:rFonts w:ascii="GHEA Grapalat" w:hAnsi="GHEA Grapalat"/>
          <w:sz w:val="20"/>
          <w:szCs w:val="20"/>
          <w:lang w:val="es-ES"/>
        </w:rPr>
        <w:t xml:space="preserve"> </w:t>
      </w:r>
      <w:r w:rsidRPr="00976578">
        <w:rPr>
          <w:rFonts w:ascii="GHEA Grapalat" w:hAnsi="GHEA Grapalat" w:cs="Sylfaen"/>
          <w:sz w:val="20"/>
          <w:szCs w:val="20"/>
        </w:rPr>
        <w:t>մեջ</w:t>
      </w:r>
      <w:r w:rsidRPr="00976578">
        <w:rPr>
          <w:rFonts w:ascii="GHEA Grapalat" w:hAnsi="GHEA Grapalat"/>
          <w:sz w:val="20"/>
          <w:szCs w:val="20"/>
          <w:lang w:val="es-ES"/>
        </w:rPr>
        <w:t xml:space="preserve">, </w:t>
      </w:r>
      <w:r w:rsidRPr="00976578">
        <w:rPr>
          <w:rFonts w:ascii="GHEA Grapalat" w:hAnsi="GHEA Grapalat" w:cs="Sylfaen"/>
          <w:sz w:val="20"/>
          <w:szCs w:val="20"/>
        </w:rPr>
        <w:t>որը</w:t>
      </w:r>
      <w:r w:rsidRPr="00976578">
        <w:rPr>
          <w:rFonts w:ascii="GHEA Grapalat" w:hAnsi="GHEA Grapalat"/>
          <w:sz w:val="20"/>
          <w:szCs w:val="20"/>
          <w:lang w:val="es-ES"/>
        </w:rPr>
        <w:t xml:space="preserve"> </w:t>
      </w:r>
      <w:r w:rsidRPr="00976578">
        <w:rPr>
          <w:rFonts w:ascii="GHEA Grapalat" w:hAnsi="GHEA Grapalat" w:cs="Sylfaen"/>
          <w:sz w:val="20"/>
          <w:szCs w:val="20"/>
        </w:rPr>
        <w:t>սոսնձում</w:t>
      </w:r>
      <w:r w:rsidRPr="00976578">
        <w:rPr>
          <w:rFonts w:ascii="GHEA Grapalat" w:hAnsi="GHEA Grapalat"/>
          <w:sz w:val="20"/>
          <w:szCs w:val="20"/>
          <w:lang w:val="es-ES"/>
        </w:rPr>
        <w:t xml:space="preserve"> </w:t>
      </w:r>
      <w:r w:rsidRPr="00976578">
        <w:rPr>
          <w:rFonts w:ascii="GHEA Grapalat" w:hAnsi="GHEA Grapalat" w:cs="Sylfaen"/>
          <w:sz w:val="20"/>
          <w:szCs w:val="20"/>
        </w:rPr>
        <w:t>է</w:t>
      </w:r>
      <w:r w:rsidRPr="00976578">
        <w:rPr>
          <w:rFonts w:ascii="GHEA Grapalat" w:hAnsi="GHEA Grapalat"/>
          <w:sz w:val="20"/>
          <w:szCs w:val="20"/>
          <w:lang w:val="es-ES"/>
        </w:rPr>
        <w:t xml:space="preserve"> </w:t>
      </w:r>
      <w:r w:rsidRPr="00976578">
        <w:rPr>
          <w:rFonts w:ascii="GHEA Grapalat" w:hAnsi="GHEA Grapalat" w:cs="Sylfaen"/>
          <w:sz w:val="20"/>
          <w:szCs w:val="20"/>
        </w:rPr>
        <w:t>այն</w:t>
      </w:r>
      <w:r w:rsidRPr="00976578">
        <w:rPr>
          <w:rFonts w:ascii="GHEA Grapalat" w:hAnsi="GHEA Grapalat"/>
          <w:sz w:val="20"/>
          <w:szCs w:val="20"/>
          <w:lang w:val="es-ES"/>
        </w:rPr>
        <w:t xml:space="preserve"> </w:t>
      </w:r>
      <w:r w:rsidRPr="00976578">
        <w:rPr>
          <w:rFonts w:ascii="GHEA Grapalat" w:hAnsi="GHEA Grapalat" w:cs="Sylfaen"/>
          <w:sz w:val="20"/>
          <w:szCs w:val="20"/>
        </w:rPr>
        <w:t>ներկայացնողը</w:t>
      </w:r>
      <w:r w:rsidRPr="00976578">
        <w:rPr>
          <w:rFonts w:ascii="GHEA Grapalat" w:hAnsi="GHEA Grapalat"/>
          <w:sz w:val="20"/>
          <w:szCs w:val="20"/>
          <w:lang w:val="es-ES"/>
        </w:rPr>
        <w:t xml:space="preserve">: </w:t>
      </w:r>
      <w:r w:rsidRPr="00976578">
        <w:rPr>
          <w:rFonts w:ascii="GHEA Grapalat" w:hAnsi="GHEA Grapalat" w:cs="Sylfaen"/>
          <w:b/>
          <w:sz w:val="20"/>
          <w:szCs w:val="20"/>
        </w:rPr>
        <w:t>Ծրարում</w:t>
      </w:r>
      <w:r w:rsidRPr="00976578">
        <w:rPr>
          <w:rFonts w:ascii="GHEA Grapalat" w:hAnsi="GHEA Grapalat"/>
          <w:b/>
          <w:sz w:val="20"/>
          <w:szCs w:val="20"/>
          <w:lang w:val="es-ES"/>
        </w:rPr>
        <w:t xml:space="preserve"> </w:t>
      </w:r>
      <w:r w:rsidRPr="00976578">
        <w:rPr>
          <w:rFonts w:ascii="GHEA Grapalat" w:hAnsi="GHEA Grapalat" w:cs="Sylfaen"/>
          <w:b/>
          <w:sz w:val="20"/>
          <w:szCs w:val="20"/>
        </w:rPr>
        <w:t>ներառված</w:t>
      </w:r>
      <w:r w:rsidRPr="00976578">
        <w:rPr>
          <w:rFonts w:ascii="GHEA Grapalat" w:hAnsi="GHEA Grapalat"/>
          <w:b/>
          <w:sz w:val="20"/>
          <w:szCs w:val="20"/>
          <w:lang w:val="es-ES"/>
        </w:rPr>
        <w:t xml:space="preserve"> </w:t>
      </w:r>
      <w:r w:rsidRPr="00976578">
        <w:rPr>
          <w:rFonts w:ascii="GHEA Grapalat" w:hAnsi="GHEA Grapalat" w:cs="Sylfaen"/>
          <w:b/>
          <w:sz w:val="20"/>
          <w:szCs w:val="20"/>
        </w:rPr>
        <w:t>փաստաթղթերը</w:t>
      </w:r>
      <w:r w:rsidRPr="00976578">
        <w:rPr>
          <w:rFonts w:ascii="GHEA Grapalat" w:hAnsi="GHEA Grapalat" w:cs="Sylfaen"/>
          <w:b/>
          <w:sz w:val="20"/>
          <w:szCs w:val="20"/>
          <w:lang w:val="es-ES"/>
        </w:rPr>
        <w:t xml:space="preserve">, </w:t>
      </w:r>
      <w:r w:rsidRPr="00976578">
        <w:rPr>
          <w:rFonts w:ascii="GHEA Grapalat" w:hAnsi="GHEA Grapalat" w:cs="Sylfaen"/>
          <w:b/>
          <w:sz w:val="20"/>
          <w:szCs w:val="20"/>
        </w:rPr>
        <w:t>կազմվում</w:t>
      </w:r>
      <w:r w:rsidRPr="00976578">
        <w:rPr>
          <w:rFonts w:ascii="GHEA Grapalat" w:hAnsi="GHEA Grapalat"/>
          <w:b/>
          <w:sz w:val="20"/>
          <w:szCs w:val="20"/>
          <w:lang w:val="es-ES"/>
        </w:rPr>
        <w:t xml:space="preserve"> </w:t>
      </w:r>
      <w:r w:rsidRPr="00976578">
        <w:rPr>
          <w:rFonts w:ascii="GHEA Grapalat" w:hAnsi="GHEA Grapalat" w:cs="Sylfaen"/>
          <w:b/>
          <w:sz w:val="20"/>
          <w:szCs w:val="20"/>
        </w:rPr>
        <w:t>են</w:t>
      </w:r>
      <w:r w:rsidRPr="00976578">
        <w:rPr>
          <w:rFonts w:ascii="GHEA Grapalat" w:hAnsi="GHEA Grapalat"/>
          <w:b/>
          <w:sz w:val="20"/>
          <w:szCs w:val="20"/>
          <w:lang w:val="es-ES"/>
        </w:rPr>
        <w:t xml:space="preserve"> </w:t>
      </w:r>
      <w:r w:rsidRPr="00976578">
        <w:rPr>
          <w:rFonts w:ascii="GHEA Grapalat" w:hAnsi="GHEA Grapalat" w:cs="Sylfaen"/>
          <w:b/>
          <w:sz w:val="20"/>
          <w:szCs w:val="20"/>
        </w:rPr>
        <w:t>բնօրինակից</w:t>
      </w:r>
      <w:r w:rsidRPr="00976578">
        <w:rPr>
          <w:rFonts w:ascii="GHEA Grapalat" w:hAnsi="GHEA Grapalat"/>
          <w:sz w:val="20"/>
          <w:szCs w:val="20"/>
          <w:lang w:val="es-ES"/>
        </w:rPr>
        <w:t xml:space="preserve"> </w:t>
      </w:r>
      <w:r w:rsidRPr="0097657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76578">
        <w:rPr>
          <w:rFonts w:ascii="GHEA Grapalat" w:hAnsi="GHEA Grapalat" w:cs="Sylfaen"/>
          <w:b/>
          <w:sz w:val="20"/>
          <w:szCs w:val="20"/>
        </w:rPr>
        <w:t>և</w:t>
      </w:r>
      <w:r w:rsidRPr="00976578">
        <w:rPr>
          <w:rFonts w:ascii="GHEA Grapalat" w:hAnsi="GHEA Grapalat"/>
          <w:b/>
          <w:sz w:val="20"/>
          <w:szCs w:val="20"/>
          <w:lang w:val="es-ES"/>
        </w:rPr>
        <w:t xml:space="preserve"> 1 </w:t>
      </w:r>
      <w:r w:rsidRPr="00976578">
        <w:rPr>
          <w:rFonts w:ascii="GHEA Grapalat" w:hAnsi="GHEA Grapalat"/>
          <w:b/>
          <w:sz w:val="20"/>
          <w:szCs w:val="20"/>
        </w:rPr>
        <w:t>օրինակ</w:t>
      </w:r>
      <w:r w:rsidRPr="00976578">
        <w:rPr>
          <w:rFonts w:ascii="GHEA Grapalat" w:hAnsi="GHEA Grapalat"/>
          <w:b/>
          <w:sz w:val="20"/>
          <w:szCs w:val="20"/>
          <w:lang w:val="es-ES"/>
        </w:rPr>
        <w:t xml:space="preserve"> </w:t>
      </w:r>
      <w:r w:rsidRPr="00976578">
        <w:rPr>
          <w:rFonts w:ascii="GHEA Grapalat" w:hAnsi="GHEA Grapalat" w:cs="Sylfaen"/>
          <w:b/>
          <w:sz w:val="20"/>
          <w:szCs w:val="20"/>
        </w:rPr>
        <w:t>պատճեններից</w:t>
      </w:r>
      <w:r w:rsidRPr="00976578">
        <w:rPr>
          <w:rFonts w:ascii="GHEA Grapalat" w:hAnsi="GHEA Grapalat"/>
          <w:sz w:val="20"/>
          <w:szCs w:val="20"/>
          <w:lang w:val="es-ES"/>
        </w:rPr>
        <w:t xml:space="preserve">: </w:t>
      </w:r>
      <w:r w:rsidRPr="00976578">
        <w:rPr>
          <w:rFonts w:ascii="GHEA Grapalat" w:hAnsi="GHEA Grapalat" w:cs="Sylfaen"/>
          <w:b/>
          <w:sz w:val="20"/>
          <w:szCs w:val="20"/>
        </w:rPr>
        <w:t>Փաստաթղթերի</w:t>
      </w:r>
      <w:r w:rsidRPr="00976578">
        <w:rPr>
          <w:rFonts w:ascii="GHEA Grapalat" w:hAnsi="GHEA Grapalat"/>
          <w:b/>
          <w:sz w:val="20"/>
          <w:szCs w:val="20"/>
          <w:lang w:val="es-ES"/>
        </w:rPr>
        <w:t xml:space="preserve"> </w:t>
      </w:r>
      <w:r w:rsidRPr="00976578">
        <w:rPr>
          <w:rFonts w:ascii="GHEA Grapalat" w:hAnsi="GHEA Grapalat" w:cs="Sylfaen"/>
          <w:b/>
          <w:sz w:val="20"/>
          <w:szCs w:val="20"/>
        </w:rPr>
        <w:t>փաթեթների</w:t>
      </w:r>
      <w:r w:rsidRPr="00976578">
        <w:rPr>
          <w:rFonts w:ascii="GHEA Grapalat" w:hAnsi="GHEA Grapalat"/>
          <w:b/>
          <w:sz w:val="20"/>
          <w:szCs w:val="20"/>
          <w:lang w:val="es-ES"/>
        </w:rPr>
        <w:t xml:space="preserve"> </w:t>
      </w:r>
      <w:r w:rsidRPr="00976578">
        <w:rPr>
          <w:rFonts w:ascii="GHEA Grapalat" w:hAnsi="GHEA Grapalat" w:cs="Sylfaen"/>
          <w:b/>
          <w:sz w:val="20"/>
          <w:szCs w:val="20"/>
        </w:rPr>
        <w:t>վրա</w:t>
      </w:r>
      <w:r w:rsidRPr="00976578">
        <w:rPr>
          <w:rFonts w:ascii="GHEA Grapalat" w:hAnsi="GHEA Grapalat"/>
          <w:b/>
          <w:sz w:val="20"/>
          <w:szCs w:val="20"/>
          <w:lang w:val="es-ES"/>
        </w:rPr>
        <w:t xml:space="preserve"> </w:t>
      </w:r>
      <w:r w:rsidRPr="00976578">
        <w:rPr>
          <w:rFonts w:ascii="GHEA Grapalat" w:hAnsi="GHEA Grapalat" w:cs="Sylfaen"/>
          <w:b/>
          <w:sz w:val="20"/>
          <w:szCs w:val="20"/>
        </w:rPr>
        <w:t>համապատասխանաբար</w:t>
      </w:r>
      <w:r w:rsidRPr="00976578">
        <w:rPr>
          <w:rFonts w:ascii="GHEA Grapalat" w:hAnsi="GHEA Grapalat"/>
          <w:b/>
          <w:sz w:val="20"/>
          <w:szCs w:val="20"/>
          <w:lang w:val="es-ES"/>
        </w:rPr>
        <w:t xml:space="preserve"> </w:t>
      </w:r>
      <w:r w:rsidRPr="00976578">
        <w:rPr>
          <w:rFonts w:ascii="GHEA Grapalat" w:hAnsi="GHEA Grapalat" w:cs="Sylfaen"/>
          <w:b/>
          <w:sz w:val="20"/>
          <w:szCs w:val="20"/>
        </w:rPr>
        <w:t>գրվում</w:t>
      </w:r>
      <w:r w:rsidRPr="00976578">
        <w:rPr>
          <w:rFonts w:ascii="GHEA Grapalat" w:hAnsi="GHEA Grapalat"/>
          <w:b/>
          <w:sz w:val="20"/>
          <w:szCs w:val="20"/>
          <w:lang w:val="es-ES"/>
        </w:rPr>
        <w:t xml:space="preserve"> </w:t>
      </w:r>
      <w:r w:rsidRPr="00976578">
        <w:rPr>
          <w:rFonts w:ascii="GHEA Grapalat" w:hAnsi="GHEA Grapalat" w:cs="Sylfaen"/>
          <w:b/>
          <w:sz w:val="20"/>
          <w:szCs w:val="20"/>
        </w:rPr>
        <w:t>են</w:t>
      </w:r>
      <w:r w:rsidRPr="00976578">
        <w:rPr>
          <w:rFonts w:ascii="GHEA Grapalat" w:hAnsi="GHEA Grapalat"/>
          <w:b/>
          <w:sz w:val="20"/>
          <w:szCs w:val="20"/>
          <w:lang w:val="es-ES"/>
        </w:rPr>
        <w:t xml:space="preserve"> «</w:t>
      </w:r>
      <w:r w:rsidRPr="00976578">
        <w:rPr>
          <w:rFonts w:ascii="GHEA Grapalat" w:hAnsi="GHEA Grapalat" w:cs="Sylfaen"/>
          <w:b/>
          <w:sz w:val="20"/>
          <w:szCs w:val="20"/>
        </w:rPr>
        <w:t>բնօրինակ</w:t>
      </w:r>
      <w:r w:rsidRPr="00976578">
        <w:rPr>
          <w:rFonts w:ascii="GHEA Grapalat" w:hAnsi="GHEA Grapalat"/>
          <w:b/>
          <w:sz w:val="20"/>
          <w:szCs w:val="20"/>
          <w:lang w:val="es-ES"/>
        </w:rPr>
        <w:t xml:space="preserve">» </w:t>
      </w:r>
      <w:r w:rsidRPr="00976578">
        <w:rPr>
          <w:rFonts w:ascii="GHEA Grapalat" w:hAnsi="GHEA Grapalat" w:cs="Sylfaen"/>
          <w:b/>
          <w:sz w:val="20"/>
          <w:szCs w:val="20"/>
        </w:rPr>
        <w:t>և</w:t>
      </w:r>
      <w:r w:rsidRPr="00976578">
        <w:rPr>
          <w:rFonts w:ascii="GHEA Grapalat" w:hAnsi="GHEA Grapalat"/>
          <w:b/>
          <w:sz w:val="20"/>
          <w:szCs w:val="20"/>
          <w:lang w:val="es-ES"/>
        </w:rPr>
        <w:t xml:space="preserve"> «</w:t>
      </w:r>
      <w:r w:rsidRPr="00976578">
        <w:rPr>
          <w:rFonts w:ascii="GHEA Grapalat" w:hAnsi="GHEA Grapalat" w:cs="Sylfaen"/>
          <w:b/>
          <w:sz w:val="20"/>
          <w:szCs w:val="20"/>
        </w:rPr>
        <w:t>պատճեն</w:t>
      </w:r>
      <w:r w:rsidRPr="00976578">
        <w:rPr>
          <w:rFonts w:ascii="GHEA Grapalat" w:hAnsi="GHEA Grapalat"/>
          <w:b/>
          <w:sz w:val="20"/>
          <w:szCs w:val="20"/>
          <w:lang w:val="es-ES"/>
        </w:rPr>
        <w:t xml:space="preserve">» </w:t>
      </w:r>
      <w:r w:rsidRPr="00976578">
        <w:rPr>
          <w:rFonts w:ascii="GHEA Grapalat" w:hAnsi="GHEA Grapalat" w:cs="Sylfaen"/>
          <w:b/>
          <w:sz w:val="20"/>
          <w:szCs w:val="20"/>
        </w:rPr>
        <w:t>բառերը</w:t>
      </w:r>
      <w:r w:rsidRPr="00976578">
        <w:rPr>
          <w:rFonts w:ascii="GHEA Grapalat" w:hAnsi="GHEA Grapalat"/>
          <w:b/>
          <w:sz w:val="20"/>
          <w:szCs w:val="20"/>
          <w:lang w:val="es-ES"/>
        </w:rPr>
        <w:t>:</w:t>
      </w:r>
      <w:r w:rsidRPr="00976578">
        <w:rPr>
          <w:rFonts w:ascii="GHEA Grapalat" w:hAnsi="GHEA Grapalat"/>
          <w:sz w:val="20"/>
          <w:szCs w:val="20"/>
          <w:lang w:val="es-ES"/>
        </w:rPr>
        <w:t xml:space="preserve"> </w:t>
      </w:r>
      <w:r w:rsidRPr="00976578">
        <w:rPr>
          <w:rFonts w:ascii="GHEA Grapalat" w:hAnsi="GHEA Grapalat" w:cs="Sylfaen"/>
          <w:sz w:val="20"/>
          <w:lang w:val="ru-RU"/>
        </w:rPr>
        <w:t>Հայտում</w:t>
      </w:r>
      <w:r w:rsidRPr="00976578">
        <w:rPr>
          <w:rFonts w:ascii="GHEA Grapalat" w:hAnsi="GHEA Grapalat" w:cs="Sylfaen"/>
          <w:sz w:val="20"/>
          <w:lang w:val="af-ZA"/>
        </w:rPr>
        <w:t xml:space="preserve"> </w:t>
      </w:r>
      <w:r w:rsidRPr="00976578">
        <w:rPr>
          <w:rFonts w:ascii="GHEA Grapalat" w:hAnsi="GHEA Grapalat" w:cs="Sylfaen"/>
          <w:sz w:val="20"/>
          <w:lang w:val="ru-RU"/>
        </w:rPr>
        <w:t>ներառվող</w:t>
      </w:r>
      <w:r w:rsidRPr="00976578">
        <w:rPr>
          <w:rFonts w:ascii="GHEA Grapalat" w:hAnsi="GHEA Grapalat" w:cs="Sylfaen"/>
          <w:sz w:val="20"/>
          <w:lang w:val="af-ZA"/>
        </w:rPr>
        <w:t xml:space="preserve"> </w:t>
      </w:r>
      <w:r w:rsidRPr="00976578">
        <w:rPr>
          <w:rFonts w:ascii="GHEA Grapalat" w:hAnsi="GHEA Grapalat" w:cs="Sylfaen"/>
          <w:sz w:val="20"/>
          <w:lang w:val="ru-RU"/>
        </w:rPr>
        <w:t>բնօրինակ</w:t>
      </w:r>
      <w:r w:rsidRPr="00976578">
        <w:rPr>
          <w:rFonts w:ascii="GHEA Grapalat" w:hAnsi="GHEA Grapalat" w:cs="Sylfaen"/>
          <w:sz w:val="20"/>
          <w:lang w:val="af-ZA"/>
        </w:rPr>
        <w:t xml:space="preserve"> </w:t>
      </w:r>
      <w:r w:rsidRPr="00976578">
        <w:rPr>
          <w:rFonts w:ascii="GHEA Grapalat" w:hAnsi="GHEA Grapalat" w:cs="Sylfaen"/>
          <w:sz w:val="20"/>
          <w:lang w:val="ru-RU"/>
        </w:rPr>
        <w:t>փաստաթղթերի</w:t>
      </w:r>
      <w:r w:rsidRPr="00976578">
        <w:rPr>
          <w:rFonts w:ascii="GHEA Grapalat" w:hAnsi="GHEA Grapalat" w:cs="Sylfaen"/>
          <w:sz w:val="20"/>
          <w:lang w:val="af-ZA"/>
        </w:rPr>
        <w:t xml:space="preserve"> </w:t>
      </w:r>
      <w:r w:rsidRPr="00976578">
        <w:rPr>
          <w:rFonts w:ascii="GHEA Grapalat" w:hAnsi="GHEA Grapalat" w:cs="Sylfaen"/>
          <w:sz w:val="20"/>
          <w:lang w:val="ru-RU"/>
        </w:rPr>
        <w:t>փոխարեն</w:t>
      </w:r>
      <w:r w:rsidRPr="00976578">
        <w:rPr>
          <w:rFonts w:ascii="GHEA Grapalat" w:hAnsi="GHEA Grapalat" w:cs="Sylfaen"/>
          <w:sz w:val="20"/>
          <w:lang w:val="af-ZA"/>
        </w:rPr>
        <w:t xml:space="preserve"> </w:t>
      </w:r>
      <w:r w:rsidRPr="00976578">
        <w:rPr>
          <w:rFonts w:ascii="GHEA Grapalat" w:hAnsi="GHEA Grapalat" w:cs="Sylfaen"/>
          <w:sz w:val="20"/>
          <w:lang w:val="ru-RU"/>
        </w:rPr>
        <w:t>կարող</w:t>
      </w:r>
      <w:r w:rsidRPr="00976578">
        <w:rPr>
          <w:rFonts w:ascii="GHEA Grapalat" w:hAnsi="GHEA Grapalat" w:cs="Sylfaen"/>
          <w:sz w:val="20"/>
          <w:lang w:val="af-ZA"/>
        </w:rPr>
        <w:t xml:space="preserve"> </w:t>
      </w:r>
      <w:r w:rsidRPr="00976578">
        <w:rPr>
          <w:rFonts w:ascii="GHEA Grapalat" w:hAnsi="GHEA Grapalat" w:cs="Sylfaen"/>
          <w:sz w:val="20"/>
          <w:lang w:val="ru-RU"/>
        </w:rPr>
        <w:t>են</w:t>
      </w:r>
      <w:r w:rsidRPr="00976578">
        <w:rPr>
          <w:rFonts w:ascii="GHEA Grapalat" w:hAnsi="GHEA Grapalat" w:cs="Sylfaen"/>
          <w:sz w:val="20"/>
          <w:lang w:val="af-ZA"/>
        </w:rPr>
        <w:t xml:space="preserve"> </w:t>
      </w:r>
      <w:r w:rsidRPr="00976578">
        <w:rPr>
          <w:rFonts w:ascii="GHEA Grapalat" w:hAnsi="GHEA Grapalat" w:cs="Sylfaen"/>
          <w:sz w:val="20"/>
          <w:lang w:val="ru-RU"/>
        </w:rPr>
        <w:t>ներկայացվել</w:t>
      </w:r>
      <w:r w:rsidRPr="00976578">
        <w:rPr>
          <w:rFonts w:ascii="GHEA Grapalat" w:hAnsi="GHEA Grapalat" w:cs="Sylfaen"/>
          <w:sz w:val="20"/>
          <w:lang w:val="af-ZA"/>
        </w:rPr>
        <w:t xml:space="preserve"> </w:t>
      </w:r>
      <w:r w:rsidRPr="00976578">
        <w:rPr>
          <w:rFonts w:ascii="GHEA Grapalat" w:hAnsi="GHEA Grapalat" w:cs="Sylfaen"/>
          <w:sz w:val="20"/>
          <w:lang w:val="ru-RU"/>
        </w:rPr>
        <w:t>դրանց</w:t>
      </w:r>
      <w:r w:rsidRPr="00976578">
        <w:rPr>
          <w:rFonts w:ascii="GHEA Grapalat" w:hAnsi="GHEA Grapalat" w:cs="Sylfaen"/>
          <w:sz w:val="20"/>
          <w:lang w:val="af-ZA"/>
        </w:rPr>
        <w:t xml:space="preserve"> </w:t>
      </w:r>
      <w:r w:rsidRPr="00976578">
        <w:rPr>
          <w:rFonts w:ascii="GHEA Grapalat" w:hAnsi="GHEA Grapalat" w:cs="Sylfaen"/>
          <w:sz w:val="20"/>
          <w:lang w:val="ru-RU"/>
        </w:rPr>
        <w:t>նոտարական</w:t>
      </w:r>
      <w:r w:rsidRPr="00976578">
        <w:rPr>
          <w:rFonts w:ascii="GHEA Grapalat" w:hAnsi="GHEA Grapalat" w:cs="Sylfaen"/>
          <w:sz w:val="20"/>
          <w:lang w:val="af-ZA"/>
        </w:rPr>
        <w:t xml:space="preserve"> </w:t>
      </w:r>
      <w:r w:rsidRPr="00976578">
        <w:rPr>
          <w:rFonts w:ascii="GHEA Grapalat" w:hAnsi="GHEA Grapalat" w:cs="Sylfaen"/>
          <w:sz w:val="20"/>
          <w:lang w:val="ru-RU"/>
        </w:rPr>
        <w:t>կարգով</w:t>
      </w:r>
      <w:r w:rsidRPr="00976578">
        <w:rPr>
          <w:rFonts w:ascii="GHEA Grapalat" w:hAnsi="GHEA Grapalat" w:cs="Sylfaen"/>
          <w:sz w:val="20"/>
          <w:lang w:val="af-ZA"/>
        </w:rPr>
        <w:t xml:space="preserve"> </w:t>
      </w:r>
      <w:r w:rsidRPr="00976578">
        <w:rPr>
          <w:rFonts w:ascii="GHEA Grapalat" w:hAnsi="GHEA Grapalat" w:cs="Sylfaen"/>
          <w:sz w:val="20"/>
          <w:lang w:val="ru-RU"/>
        </w:rPr>
        <w:t>վավերացված</w:t>
      </w:r>
      <w:r w:rsidRPr="00976578">
        <w:rPr>
          <w:rFonts w:ascii="GHEA Grapalat" w:hAnsi="GHEA Grapalat" w:cs="Sylfaen"/>
          <w:sz w:val="20"/>
          <w:lang w:val="af-ZA"/>
        </w:rPr>
        <w:t xml:space="preserve"> </w:t>
      </w:r>
      <w:r w:rsidRPr="00976578">
        <w:rPr>
          <w:rFonts w:ascii="GHEA Grapalat" w:hAnsi="GHEA Grapalat" w:cs="Sylfaen"/>
          <w:sz w:val="20"/>
          <w:lang w:val="ru-RU"/>
        </w:rPr>
        <w:t>օրինակները։</w:t>
      </w:r>
      <w:proofErr w:type="gramEnd"/>
    </w:p>
    <w:p w14:paraId="6C8F2D7F" w14:textId="77777777" w:rsidR="000E16AA" w:rsidRPr="00976578" w:rsidRDefault="000E16AA" w:rsidP="00976578">
      <w:pPr>
        <w:spacing w:after="0" w:line="240" w:lineRule="auto"/>
        <w:ind w:firstLine="567"/>
        <w:jc w:val="both"/>
        <w:rPr>
          <w:rFonts w:ascii="GHEA Grapalat" w:hAnsi="GHEA Grapalat"/>
          <w:sz w:val="20"/>
          <w:szCs w:val="20"/>
          <w:lang w:val="af-ZA"/>
        </w:rPr>
      </w:pPr>
      <w:r w:rsidRPr="00976578">
        <w:rPr>
          <w:rFonts w:ascii="GHEA Grapalat" w:hAnsi="GHEA Grapalat" w:cs="Sylfaen"/>
          <w:sz w:val="20"/>
          <w:szCs w:val="20"/>
        </w:rPr>
        <w:t>Ծրարը</w:t>
      </w:r>
      <w:r w:rsidRPr="00976578">
        <w:rPr>
          <w:rFonts w:ascii="GHEA Grapalat" w:hAnsi="GHEA Grapalat"/>
          <w:sz w:val="20"/>
          <w:szCs w:val="20"/>
          <w:lang w:val="af-ZA"/>
        </w:rPr>
        <w:t xml:space="preserve"> </w:t>
      </w:r>
      <w:r w:rsidRPr="00976578">
        <w:rPr>
          <w:rFonts w:ascii="GHEA Grapalat" w:hAnsi="GHEA Grapalat" w:cs="Sylfaen"/>
          <w:sz w:val="20"/>
          <w:szCs w:val="20"/>
        </w:rPr>
        <w:t>և</w:t>
      </w:r>
      <w:r w:rsidRPr="00976578">
        <w:rPr>
          <w:rFonts w:ascii="GHEA Grapalat" w:hAnsi="GHEA Grapalat"/>
          <w:sz w:val="20"/>
          <w:szCs w:val="20"/>
          <w:lang w:val="af-ZA"/>
        </w:rPr>
        <w:t xml:space="preserve"> </w:t>
      </w:r>
      <w:r w:rsidRPr="00976578">
        <w:rPr>
          <w:rFonts w:ascii="GHEA Grapalat" w:hAnsi="GHEA Grapalat"/>
          <w:sz w:val="20"/>
          <w:szCs w:val="20"/>
        </w:rPr>
        <w:t>սույն</w:t>
      </w:r>
      <w:r w:rsidRPr="00976578">
        <w:rPr>
          <w:rFonts w:ascii="GHEA Grapalat" w:hAnsi="GHEA Grapalat"/>
          <w:sz w:val="20"/>
          <w:szCs w:val="20"/>
          <w:lang w:val="af-ZA"/>
        </w:rPr>
        <w:t xml:space="preserve"> </w:t>
      </w:r>
      <w:r w:rsidRPr="00976578">
        <w:rPr>
          <w:rFonts w:ascii="GHEA Grapalat" w:hAnsi="GHEA Grapalat" w:cs="Sylfaen"/>
          <w:sz w:val="20"/>
          <w:szCs w:val="20"/>
        </w:rPr>
        <w:t>հրավերով</w:t>
      </w:r>
      <w:r w:rsidRPr="00976578">
        <w:rPr>
          <w:rFonts w:ascii="GHEA Grapalat" w:hAnsi="GHEA Grapalat"/>
          <w:sz w:val="20"/>
          <w:szCs w:val="20"/>
          <w:lang w:val="af-ZA"/>
        </w:rPr>
        <w:t xml:space="preserve"> </w:t>
      </w:r>
      <w:r w:rsidRPr="00976578">
        <w:rPr>
          <w:rFonts w:ascii="GHEA Grapalat" w:hAnsi="GHEA Grapalat" w:cs="Sylfaen"/>
          <w:sz w:val="20"/>
          <w:szCs w:val="20"/>
        </w:rPr>
        <w:t>նախատեսված</w:t>
      </w:r>
      <w:r w:rsidRPr="00976578">
        <w:rPr>
          <w:rFonts w:ascii="GHEA Grapalat" w:hAnsi="GHEA Grapalat"/>
          <w:sz w:val="20"/>
          <w:szCs w:val="20"/>
          <w:lang w:val="af-ZA"/>
        </w:rPr>
        <w:t xml:space="preserve">` </w:t>
      </w:r>
      <w:r w:rsidRPr="00976578">
        <w:rPr>
          <w:rFonts w:ascii="GHEA Grapalat" w:hAnsi="GHEA Grapalat"/>
          <w:sz w:val="20"/>
          <w:szCs w:val="20"/>
        </w:rPr>
        <w:t>մ</w:t>
      </w:r>
      <w:r w:rsidRPr="00976578">
        <w:rPr>
          <w:rFonts w:ascii="GHEA Grapalat" w:hAnsi="GHEA Grapalat" w:cs="Sylfaen"/>
          <w:sz w:val="20"/>
          <w:szCs w:val="20"/>
        </w:rPr>
        <w:t>ասնակցի</w:t>
      </w:r>
      <w:r w:rsidRPr="00976578">
        <w:rPr>
          <w:rFonts w:ascii="GHEA Grapalat" w:hAnsi="GHEA Grapalat"/>
          <w:sz w:val="20"/>
          <w:szCs w:val="20"/>
          <w:lang w:val="af-ZA"/>
        </w:rPr>
        <w:t xml:space="preserve"> </w:t>
      </w:r>
      <w:r w:rsidRPr="00976578">
        <w:rPr>
          <w:rFonts w:ascii="GHEA Grapalat" w:hAnsi="GHEA Grapalat" w:cs="Sylfaen"/>
          <w:sz w:val="20"/>
          <w:szCs w:val="20"/>
        </w:rPr>
        <w:t>կազմած</w:t>
      </w:r>
      <w:r w:rsidRPr="00976578">
        <w:rPr>
          <w:rFonts w:ascii="GHEA Grapalat" w:hAnsi="GHEA Grapalat"/>
          <w:sz w:val="20"/>
          <w:szCs w:val="20"/>
          <w:lang w:val="af-ZA"/>
        </w:rPr>
        <w:t xml:space="preserve"> </w:t>
      </w:r>
      <w:r w:rsidRPr="00976578">
        <w:rPr>
          <w:rFonts w:ascii="GHEA Grapalat" w:hAnsi="GHEA Grapalat" w:cs="Sylfaen"/>
          <w:sz w:val="20"/>
          <w:szCs w:val="20"/>
        </w:rPr>
        <w:t>փաստաթղթերն</w:t>
      </w:r>
      <w:r w:rsidRPr="00976578">
        <w:rPr>
          <w:rFonts w:ascii="GHEA Grapalat" w:hAnsi="GHEA Grapalat"/>
          <w:sz w:val="20"/>
          <w:szCs w:val="20"/>
          <w:lang w:val="af-ZA"/>
        </w:rPr>
        <w:t xml:space="preserve"> </w:t>
      </w:r>
      <w:r w:rsidRPr="00976578">
        <w:rPr>
          <w:rFonts w:ascii="GHEA Grapalat" w:hAnsi="GHEA Grapalat" w:cs="Sylfaen"/>
          <w:sz w:val="20"/>
          <w:szCs w:val="20"/>
        </w:rPr>
        <w:t>ստորագրում</w:t>
      </w:r>
      <w:r w:rsidRPr="00976578">
        <w:rPr>
          <w:rFonts w:ascii="GHEA Grapalat" w:hAnsi="GHEA Grapalat"/>
          <w:sz w:val="20"/>
          <w:szCs w:val="20"/>
          <w:lang w:val="af-ZA"/>
        </w:rPr>
        <w:t xml:space="preserve"> </w:t>
      </w:r>
      <w:r w:rsidRPr="00976578">
        <w:rPr>
          <w:rFonts w:ascii="GHEA Grapalat" w:hAnsi="GHEA Grapalat" w:cs="Sylfaen"/>
          <w:sz w:val="20"/>
          <w:szCs w:val="20"/>
        </w:rPr>
        <w:t>է</w:t>
      </w:r>
      <w:r w:rsidRPr="00976578">
        <w:rPr>
          <w:rFonts w:ascii="GHEA Grapalat" w:hAnsi="GHEA Grapalat"/>
          <w:sz w:val="20"/>
          <w:szCs w:val="20"/>
          <w:lang w:val="af-ZA"/>
        </w:rPr>
        <w:t xml:space="preserve"> </w:t>
      </w:r>
      <w:r w:rsidRPr="00976578">
        <w:rPr>
          <w:rFonts w:ascii="GHEA Grapalat" w:hAnsi="GHEA Grapalat" w:cs="Sylfaen"/>
          <w:sz w:val="20"/>
          <w:szCs w:val="20"/>
        </w:rPr>
        <w:t>դրանք</w:t>
      </w:r>
      <w:r w:rsidRPr="00976578">
        <w:rPr>
          <w:rFonts w:ascii="GHEA Grapalat" w:hAnsi="GHEA Grapalat"/>
          <w:sz w:val="20"/>
          <w:szCs w:val="20"/>
          <w:lang w:val="af-ZA"/>
        </w:rPr>
        <w:t xml:space="preserve"> </w:t>
      </w:r>
      <w:r w:rsidRPr="00976578">
        <w:rPr>
          <w:rFonts w:ascii="GHEA Grapalat" w:hAnsi="GHEA Grapalat" w:cs="Sylfaen"/>
          <w:sz w:val="20"/>
          <w:szCs w:val="20"/>
        </w:rPr>
        <w:t>ներկայացնող</w:t>
      </w:r>
      <w:r w:rsidRPr="00976578">
        <w:rPr>
          <w:rFonts w:ascii="GHEA Grapalat" w:hAnsi="GHEA Grapalat"/>
          <w:sz w:val="20"/>
          <w:szCs w:val="20"/>
          <w:lang w:val="af-ZA"/>
        </w:rPr>
        <w:t xml:space="preserve"> </w:t>
      </w:r>
      <w:r w:rsidRPr="00976578">
        <w:rPr>
          <w:rFonts w:ascii="GHEA Grapalat" w:hAnsi="GHEA Grapalat" w:cs="Sylfaen"/>
          <w:sz w:val="20"/>
          <w:szCs w:val="20"/>
        </w:rPr>
        <w:t>անձը</w:t>
      </w:r>
      <w:r w:rsidRPr="00976578">
        <w:rPr>
          <w:rFonts w:ascii="GHEA Grapalat" w:hAnsi="GHEA Grapalat"/>
          <w:sz w:val="20"/>
          <w:szCs w:val="20"/>
          <w:lang w:val="af-ZA"/>
        </w:rPr>
        <w:t xml:space="preserve"> </w:t>
      </w:r>
      <w:r w:rsidRPr="00976578">
        <w:rPr>
          <w:rFonts w:ascii="GHEA Grapalat" w:hAnsi="GHEA Grapalat" w:cs="Sylfaen"/>
          <w:sz w:val="20"/>
          <w:szCs w:val="20"/>
        </w:rPr>
        <w:t>կամ</w:t>
      </w:r>
      <w:r w:rsidRPr="00976578">
        <w:rPr>
          <w:rFonts w:ascii="GHEA Grapalat" w:hAnsi="GHEA Grapalat"/>
          <w:sz w:val="20"/>
          <w:szCs w:val="20"/>
          <w:lang w:val="af-ZA"/>
        </w:rPr>
        <w:t xml:space="preserve"> </w:t>
      </w:r>
      <w:r w:rsidRPr="00976578">
        <w:rPr>
          <w:rFonts w:ascii="GHEA Grapalat" w:hAnsi="GHEA Grapalat" w:cs="Sylfaen"/>
          <w:sz w:val="20"/>
          <w:szCs w:val="20"/>
        </w:rPr>
        <w:t>վերջինիս</w:t>
      </w:r>
      <w:r w:rsidRPr="00976578">
        <w:rPr>
          <w:rFonts w:ascii="GHEA Grapalat" w:hAnsi="GHEA Grapalat"/>
          <w:sz w:val="20"/>
          <w:szCs w:val="20"/>
          <w:lang w:val="af-ZA"/>
        </w:rPr>
        <w:t xml:space="preserve"> </w:t>
      </w:r>
      <w:r w:rsidRPr="00976578">
        <w:rPr>
          <w:rFonts w:ascii="GHEA Grapalat" w:hAnsi="GHEA Grapalat" w:cs="Sylfaen"/>
          <w:sz w:val="20"/>
          <w:szCs w:val="20"/>
        </w:rPr>
        <w:t>լիազորված</w:t>
      </w:r>
      <w:r w:rsidRPr="00976578">
        <w:rPr>
          <w:rFonts w:ascii="GHEA Grapalat" w:hAnsi="GHEA Grapalat"/>
          <w:sz w:val="20"/>
          <w:szCs w:val="20"/>
          <w:lang w:val="af-ZA"/>
        </w:rPr>
        <w:t xml:space="preserve"> </w:t>
      </w:r>
      <w:r w:rsidRPr="00976578">
        <w:rPr>
          <w:rFonts w:ascii="GHEA Grapalat" w:hAnsi="GHEA Grapalat" w:cs="Sylfaen"/>
          <w:sz w:val="20"/>
          <w:szCs w:val="20"/>
        </w:rPr>
        <w:t>անձը</w:t>
      </w:r>
      <w:r w:rsidRPr="00976578">
        <w:rPr>
          <w:rFonts w:ascii="GHEA Grapalat" w:hAnsi="GHEA Grapalat"/>
          <w:sz w:val="20"/>
          <w:szCs w:val="20"/>
          <w:lang w:val="af-ZA"/>
        </w:rPr>
        <w:t xml:space="preserve"> (</w:t>
      </w:r>
      <w:r w:rsidRPr="00976578">
        <w:rPr>
          <w:rFonts w:ascii="GHEA Grapalat" w:hAnsi="GHEA Grapalat" w:cs="Sylfaen"/>
          <w:sz w:val="20"/>
          <w:szCs w:val="20"/>
        </w:rPr>
        <w:t>այսուհետ</w:t>
      </w:r>
      <w:r w:rsidRPr="00976578">
        <w:rPr>
          <w:rFonts w:ascii="GHEA Grapalat" w:hAnsi="GHEA Grapalat"/>
          <w:sz w:val="20"/>
          <w:szCs w:val="20"/>
          <w:lang w:val="af-ZA"/>
        </w:rPr>
        <w:t xml:space="preserve">` </w:t>
      </w:r>
      <w:r w:rsidRPr="00976578">
        <w:rPr>
          <w:rFonts w:ascii="GHEA Grapalat" w:hAnsi="GHEA Grapalat" w:cs="Sylfaen"/>
          <w:sz w:val="20"/>
          <w:szCs w:val="20"/>
        </w:rPr>
        <w:t>գործակալ</w:t>
      </w:r>
      <w:r w:rsidRPr="00976578">
        <w:rPr>
          <w:rFonts w:ascii="GHEA Grapalat" w:hAnsi="GHEA Grapalat"/>
          <w:sz w:val="20"/>
          <w:szCs w:val="20"/>
          <w:lang w:val="af-ZA"/>
        </w:rPr>
        <w:t xml:space="preserve">): </w:t>
      </w:r>
      <w:r w:rsidRPr="00976578">
        <w:rPr>
          <w:rFonts w:ascii="GHEA Grapalat" w:hAnsi="GHEA Grapalat" w:cs="Sylfaen"/>
          <w:sz w:val="20"/>
          <w:szCs w:val="20"/>
        </w:rPr>
        <w:t>Եթե</w:t>
      </w:r>
      <w:r w:rsidRPr="00976578">
        <w:rPr>
          <w:rFonts w:ascii="GHEA Grapalat" w:hAnsi="GHEA Grapalat"/>
          <w:sz w:val="20"/>
          <w:szCs w:val="20"/>
          <w:lang w:val="af-ZA"/>
        </w:rPr>
        <w:t xml:space="preserve"> </w:t>
      </w:r>
      <w:r w:rsidRPr="00976578">
        <w:rPr>
          <w:rFonts w:ascii="GHEA Grapalat" w:hAnsi="GHEA Grapalat" w:cs="Sylfaen"/>
          <w:sz w:val="20"/>
          <w:szCs w:val="20"/>
        </w:rPr>
        <w:t>հայտը</w:t>
      </w:r>
      <w:r w:rsidRPr="00976578">
        <w:rPr>
          <w:rFonts w:ascii="GHEA Grapalat" w:hAnsi="GHEA Grapalat"/>
          <w:sz w:val="20"/>
          <w:szCs w:val="20"/>
          <w:lang w:val="af-ZA"/>
        </w:rPr>
        <w:t xml:space="preserve"> </w:t>
      </w:r>
      <w:r w:rsidRPr="00976578">
        <w:rPr>
          <w:rFonts w:ascii="GHEA Grapalat" w:hAnsi="GHEA Grapalat" w:cs="Sylfaen"/>
          <w:sz w:val="20"/>
          <w:szCs w:val="20"/>
        </w:rPr>
        <w:t>ներկայացնում</w:t>
      </w:r>
      <w:r w:rsidRPr="00976578">
        <w:rPr>
          <w:rFonts w:ascii="GHEA Grapalat" w:hAnsi="GHEA Grapalat"/>
          <w:sz w:val="20"/>
          <w:szCs w:val="20"/>
          <w:lang w:val="af-ZA"/>
        </w:rPr>
        <w:t xml:space="preserve"> </w:t>
      </w:r>
      <w:r w:rsidRPr="00976578">
        <w:rPr>
          <w:rFonts w:ascii="GHEA Grapalat" w:hAnsi="GHEA Grapalat" w:cs="Sylfaen"/>
          <w:sz w:val="20"/>
          <w:szCs w:val="20"/>
        </w:rPr>
        <w:t>է</w:t>
      </w:r>
      <w:r w:rsidRPr="00976578">
        <w:rPr>
          <w:rFonts w:ascii="GHEA Grapalat" w:hAnsi="GHEA Grapalat"/>
          <w:sz w:val="20"/>
          <w:szCs w:val="20"/>
          <w:lang w:val="af-ZA"/>
        </w:rPr>
        <w:t xml:space="preserve"> </w:t>
      </w:r>
      <w:r w:rsidRPr="00976578">
        <w:rPr>
          <w:rFonts w:ascii="GHEA Grapalat" w:hAnsi="GHEA Grapalat" w:cs="Sylfaen"/>
          <w:sz w:val="20"/>
          <w:szCs w:val="20"/>
        </w:rPr>
        <w:t>գործակալը</w:t>
      </w:r>
      <w:r w:rsidRPr="00976578">
        <w:rPr>
          <w:rFonts w:ascii="GHEA Grapalat" w:hAnsi="GHEA Grapalat"/>
          <w:sz w:val="20"/>
          <w:szCs w:val="20"/>
          <w:lang w:val="af-ZA"/>
        </w:rPr>
        <w:t xml:space="preserve">, </w:t>
      </w:r>
      <w:r w:rsidRPr="00976578">
        <w:rPr>
          <w:rFonts w:ascii="GHEA Grapalat" w:hAnsi="GHEA Grapalat" w:cs="Sylfaen"/>
          <w:sz w:val="20"/>
          <w:szCs w:val="20"/>
        </w:rPr>
        <w:t>ապա</w:t>
      </w:r>
      <w:r w:rsidRPr="00976578">
        <w:rPr>
          <w:rFonts w:ascii="GHEA Grapalat" w:hAnsi="GHEA Grapalat"/>
          <w:sz w:val="20"/>
          <w:szCs w:val="20"/>
          <w:lang w:val="af-ZA"/>
        </w:rPr>
        <w:t xml:space="preserve"> </w:t>
      </w:r>
      <w:r w:rsidRPr="00976578">
        <w:rPr>
          <w:rFonts w:ascii="GHEA Grapalat" w:hAnsi="GHEA Grapalat" w:cs="Sylfaen"/>
          <w:sz w:val="20"/>
          <w:szCs w:val="20"/>
        </w:rPr>
        <w:t>հայտով</w:t>
      </w:r>
      <w:r w:rsidRPr="00976578">
        <w:rPr>
          <w:rFonts w:ascii="GHEA Grapalat" w:hAnsi="GHEA Grapalat"/>
          <w:sz w:val="20"/>
          <w:szCs w:val="20"/>
          <w:lang w:val="af-ZA"/>
        </w:rPr>
        <w:t xml:space="preserve"> </w:t>
      </w:r>
      <w:r w:rsidRPr="00976578">
        <w:rPr>
          <w:rFonts w:ascii="GHEA Grapalat" w:hAnsi="GHEA Grapalat" w:cs="Sylfaen"/>
          <w:sz w:val="20"/>
          <w:szCs w:val="20"/>
        </w:rPr>
        <w:t>ներկայացվում</w:t>
      </w:r>
      <w:r w:rsidRPr="00976578">
        <w:rPr>
          <w:rFonts w:ascii="GHEA Grapalat" w:hAnsi="GHEA Grapalat"/>
          <w:sz w:val="20"/>
          <w:szCs w:val="20"/>
          <w:lang w:val="af-ZA"/>
        </w:rPr>
        <w:t xml:space="preserve"> </w:t>
      </w:r>
      <w:r w:rsidRPr="00976578">
        <w:rPr>
          <w:rFonts w:ascii="GHEA Grapalat" w:hAnsi="GHEA Grapalat" w:cs="Sylfaen"/>
          <w:sz w:val="20"/>
          <w:szCs w:val="20"/>
        </w:rPr>
        <w:t>է</w:t>
      </w:r>
      <w:r w:rsidRPr="00976578">
        <w:rPr>
          <w:rFonts w:ascii="GHEA Grapalat" w:hAnsi="GHEA Grapalat"/>
          <w:sz w:val="20"/>
          <w:szCs w:val="20"/>
          <w:lang w:val="af-ZA"/>
        </w:rPr>
        <w:t xml:space="preserve"> </w:t>
      </w:r>
      <w:r w:rsidRPr="00976578">
        <w:rPr>
          <w:rFonts w:ascii="GHEA Grapalat" w:hAnsi="GHEA Grapalat" w:cs="Sylfaen"/>
          <w:sz w:val="20"/>
          <w:szCs w:val="20"/>
        </w:rPr>
        <w:t>վերջինիս</w:t>
      </w:r>
      <w:r w:rsidRPr="00976578">
        <w:rPr>
          <w:rFonts w:ascii="GHEA Grapalat" w:hAnsi="GHEA Grapalat"/>
          <w:sz w:val="20"/>
          <w:szCs w:val="20"/>
          <w:lang w:val="af-ZA"/>
        </w:rPr>
        <w:t xml:space="preserve"> </w:t>
      </w:r>
      <w:r w:rsidRPr="00976578">
        <w:rPr>
          <w:rFonts w:ascii="GHEA Grapalat" w:hAnsi="GHEA Grapalat" w:cs="Sylfaen"/>
          <w:sz w:val="20"/>
          <w:szCs w:val="20"/>
        </w:rPr>
        <w:t>այդ</w:t>
      </w:r>
      <w:r w:rsidRPr="00976578">
        <w:rPr>
          <w:rFonts w:ascii="GHEA Grapalat" w:hAnsi="GHEA Grapalat"/>
          <w:sz w:val="20"/>
          <w:szCs w:val="20"/>
          <w:lang w:val="af-ZA"/>
        </w:rPr>
        <w:t xml:space="preserve"> </w:t>
      </w:r>
      <w:r w:rsidRPr="00976578">
        <w:rPr>
          <w:rFonts w:ascii="GHEA Grapalat" w:hAnsi="GHEA Grapalat" w:cs="Sylfaen"/>
          <w:sz w:val="20"/>
          <w:szCs w:val="20"/>
        </w:rPr>
        <w:t>լիազորությունը</w:t>
      </w:r>
      <w:r w:rsidRPr="00976578">
        <w:rPr>
          <w:rFonts w:ascii="GHEA Grapalat" w:hAnsi="GHEA Grapalat"/>
          <w:sz w:val="20"/>
          <w:szCs w:val="20"/>
          <w:lang w:val="af-ZA"/>
        </w:rPr>
        <w:t xml:space="preserve"> </w:t>
      </w:r>
      <w:r w:rsidRPr="00976578">
        <w:rPr>
          <w:rFonts w:ascii="GHEA Grapalat" w:hAnsi="GHEA Grapalat" w:cs="Sylfaen"/>
          <w:sz w:val="20"/>
          <w:szCs w:val="20"/>
        </w:rPr>
        <w:t>վերապահված</w:t>
      </w:r>
      <w:r w:rsidRPr="00976578">
        <w:rPr>
          <w:rFonts w:ascii="GHEA Grapalat" w:hAnsi="GHEA Grapalat"/>
          <w:sz w:val="20"/>
          <w:szCs w:val="20"/>
          <w:lang w:val="af-ZA"/>
        </w:rPr>
        <w:t xml:space="preserve"> </w:t>
      </w:r>
      <w:r w:rsidRPr="00976578">
        <w:rPr>
          <w:rFonts w:ascii="GHEA Grapalat" w:hAnsi="GHEA Grapalat" w:cs="Sylfaen"/>
          <w:sz w:val="20"/>
          <w:szCs w:val="20"/>
        </w:rPr>
        <w:t>լինելու</w:t>
      </w:r>
      <w:r w:rsidRPr="00976578">
        <w:rPr>
          <w:rFonts w:ascii="GHEA Grapalat" w:hAnsi="GHEA Grapalat"/>
          <w:sz w:val="20"/>
          <w:szCs w:val="20"/>
          <w:lang w:val="af-ZA"/>
        </w:rPr>
        <w:t xml:space="preserve"> </w:t>
      </w:r>
      <w:r w:rsidRPr="00976578">
        <w:rPr>
          <w:rFonts w:ascii="GHEA Grapalat" w:hAnsi="GHEA Grapalat" w:cs="Sylfaen"/>
          <w:sz w:val="20"/>
          <w:szCs w:val="20"/>
        </w:rPr>
        <w:t>մասին</w:t>
      </w:r>
      <w:r w:rsidRPr="00976578">
        <w:rPr>
          <w:rFonts w:ascii="GHEA Grapalat" w:hAnsi="GHEA Grapalat" w:cs="Sylfaen"/>
          <w:sz w:val="20"/>
          <w:szCs w:val="20"/>
          <w:lang w:val="af-ZA"/>
        </w:rPr>
        <w:t xml:space="preserve"> </w:t>
      </w:r>
      <w:r w:rsidRPr="00976578">
        <w:rPr>
          <w:rFonts w:ascii="GHEA Grapalat" w:hAnsi="GHEA Grapalat" w:cs="Sylfaen"/>
          <w:sz w:val="20"/>
          <w:szCs w:val="20"/>
        </w:rPr>
        <w:t>փաստաթուղթ</w:t>
      </w:r>
      <w:r w:rsidRPr="00976578">
        <w:rPr>
          <w:rFonts w:ascii="GHEA Grapalat" w:hAnsi="GHEA Grapalat" w:cs="Sylfaen"/>
          <w:sz w:val="20"/>
          <w:szCs w:val="20"/>
          <w:lang w:val="af-ZA"/>
        </w:rPr>
        <w:t>:</w:t>
      </w:r>
    </w:p>
    <w:p w14:paraId="4BD15B58" w14:textId="77777777" w:rsidR="000E16AA" w:rsidRPr="00976578" w:rsidRDefault="000E16AA" w:rsidP="00976578">
      <w:pPr>
        <w:spacing w:after="0" w:line="240" w:lineRule="auto"/>
        <w:ind w:firstLine="567"/>
        <w:jc w:val="both"/>
        <w:rPr>
          <w:rFonts w:ascii="GHEA Grapalat" w:hAnsi="GHEA Grapalat"/>
          <w:b/>
          <w:sz w:val="20"/>
          <w:szCs w:val="20"/>
          <w:lang w:val="af-ZA"/>
        </w:rPr>
      </w:pPr>
      <w:r w:rsidRPr="00976578">
        <w:rPr>
          <w:rFonts w:ascii="GHEA Grapalat" w:hAnsi="GHEA Grapalat"/>
          <w:b/>
          <w:sz w:val="20"/>
          <w:szCs w:val="20"/>
          <w:lang w:val="af-ZA"/>
        </w:rPr>
        <w:t xml:space="preserve">3.2 </w:t>
      </w:r>
      <w:r w:rsidRPr="00976578">
        <w:rPr>
          <w:rFonts w:ascii="GHEA Grapalat" w:hAnsi="GHEA Grapalat" w:cs="Sylfaen"/>
          <w:b/>
          <w:sz w:val="20"/>
          <w:szCs w:val="20"/>
        </w:rPr>
        <w:t>Սույն</w:t>
      </w:r>
      <w:r w:rsidRPr="00976578">
        <w:rPr>
          <w:rFonts w:ascii="GHEA Grapalat" w:hAnsi="GHEA Grapalat"/>
          <w:b/>
          <w:sz w:val="20"/>
          <w:szCs w:val="20"/>
          <w:lang w:val="af-ZA"/>
        </w:rPr>
        <w:t xml:space="preserve"> </w:t>
      </w:r>
      <w:r w:rsidRPr="00976578">
        <w:rPr>
          <w:rFonts w:ascii="GHEA Grapalat" w:hAnsi="GHEA Grapalat"/>
          <w:b/>
          <w:sz w:val="20"/>
          <w:szCs w:val="20"/>
        </w:rPr>
        <w:t>հրահանգի</w:t>
      </w:r>
      <w:r w:rsidRPr="00976578">
        <w:rPr>
          <w:rFonts w:ascii="GHEA Grapalat" w:hAnsi="GHEA Grapalat"/>
          <w:b/>
          <w:sz w:val="20"/>
          <w:szCs w:val="20"/>
          <w:lang w:val="af-ZA"/>
        </w:rPr>
        <w:t xml:space="preserve"> 3.1 </w:t>
      </w:r>
      <w:r w:rsidRPr="00976578">
        <w:rPr>
          <w:rFonts w:ascii="GHEA Grapalat" w:hAnsi="GHEA Grapalat"/>
          <w:b/>
          <w:sz w:val="20"/>
          <w:szCs w:val="20"/>
        </w:rPr>
        <w:t>կետում</w:t>
      </w:r>
      <w:r w:rsidRPr="00976578">
        <w:rPr>
          <w:rFonts w:ascii="GHEA Grapalat" w:hAnsi="GHEA Grapalat"/>
          <w:b/>
          <w:sz w:val="20"/>
          <w:szCs w:val="20"/>
          <w:lang w:val="af-ZA"/>
        </w:rPr>
        <w:t xml:space="preserve"> </w:t>
      </w:r>
      <w:r w:rsidRPr="00976578">
        <w:rPr>
          <w:rFonts w:ascii="GHEA Grapalat" w:hAnsi="GHEA Grapalat" w:cs="Sylfaen"/>
          <w:b/>
          <w:sz w:val="20"/>
          <w:szCs w:val="20"/>
        </w:rPr>
        <w:t>նշված</w:t>
      </w:r>
      <w:r w:rsidRPr="00976578">
        <w:rPr>
          <w:rFonts w:ascii="GHEA Grapalat" w:hAnsi="GHEA Grapalat"/>
          <w:b/>
          <w:sz w:val="20"/>
          <w:szCs w:val="20"/>
          <w:lang w:val="af-ZA"/>
        </w:rPr>
        <w:t xml:space="preserve"> </w:t>
      </w:r>
      <w:r w:rsidRPr="00976578">
        <w:rPr>
          <w:rFonts w:ascii="GHEA Grapalat" w:hAnsi="GHEA Grapalat" w:cs="Sylfaen"/>
          <w:b/>
          <w:sz w:val="20"/>
          <w:szCs w:val="20"/>
        </w:rPr>
        <w:t>ծրարի</w:t>
      </w:r>
      <w:r w:rsidRPr="00976578">
        <w:rPr>
          <w:rFonts w:ascii="GHEA Grapalat" w:hAnsi="GHEA Grapalat"/>
          <w:b/>
          <w:sz w:val="20"/>
          <w:szCs w:val="20"/>
          <w:lang w:val="af-ZA"/>
        </w:rPr>
        <w:t xml:space="preserve"> </w:t>
      </w:r>
      <w:r w:rsidRPr="00976578">
        <w:rPr>
          <w:rFonts w:ascii="GHEA Grapalat" w:hAnsi="GHEA Grapalat" w:cs="Sylfaen"/>
          <w:b/>
          <w:sz w:val="20"/>
          <w:szCs w:val="20"/>
        </w:rPr>
        <w:t>վրա</w:t>
      </w:r>
      <w:r w:rsidRPr="00976578">
        <w:rPr>
          <w:rFonts w:ascii="GHEA Grapalat" w:hAnsi="GHEA Grapalat"/>
          <w:b/>
          <w:sz w:val="20"/>
          <w:szCs w:val="20"/>
          <w:lang w:val="af-ZA"/>
        </w:rPr>
        <w:t xml:space="preserve"> </w:t>
      </w:r>
      <w:r w:rsidRPr="00976578">
        <w:rPr>
          <w:rFonts w:ascii="GHEA Grapalat" w:hAnsi="GHEA Grapalat" w:cs="Sylfaen"/>
          <w:b/>
          <w:sz w:val="20"/>
          <w:szCs w:val="20"/>
        </w:rPr>
        <w:t>հայտը</w:t>
      </w:r>
      <w:r w:rsidRPr="00976578">
        <w:rPr>
          <w:rFonts w:ascii="GHEA Grapalat" w:hAnsi="GHEA Grapalat"/>
          <w:b/>
          <w:sz w:val="20"/>
          <w:szCs w:val="20"/>
          <w:lang w:val="af-ZA"/>
        </w:rPr>
        <w:t xml:space="preserve"> </w:t>
      </w:r>
      <w:r w:rsidRPr="00976578">
        <w:rPr>
          <w:rFonts w:ascii="GHEA Grapalat" w:hAnsi="GHEA Grapalat" w:cs="Sylfaen"/>
          <w:b/>
          <w:sz w:val="20"/>
          <w:szCs w:val="20"/>
        </w:rPr>
        <w:t>կազմելու</w:t>
      </w:r>
      <w:r w:rsidRPr="00976578">
        <w:rPr>
          <w:rFonts w:ascii="GHEA Grapalat" w:hAnsi="GHEA Grapalat"/>
          <w:b/>
          <w:sz w:val="20"/>
          <w:szCs w:val="20"/>
          <w:lang w:val="af-ZA"/>
        </w:rPr>
        <w:t xml:space="preserve"> </w:t>
      </w:r>
      <w:r w:rsidRPr="00976578">
        <w:rPr>
          <w:rFonts w:ascii="GHEA Grapalat" w:hAnsi="GHEA Grapalat" w:cs="Sylfaen"/>
          <w:b/>
          <w:sz w:val="20"/>
          <w:szCs w:val="20"/>
        </w:rPr>
        <w:t>լեզվով</w:t>
      </w:r>
      <w:r w:rsidRPr="00976578">
        <w:rPr>
          <w:rFonts w:ascii="GHEA Grapalat" w:hAnsi="GHEA Grapalat"/>
          <w:b/>
          <w:sz w:val="20"/>
          <w:szCs w:val="20"/>
          <w:lang w:val="af-ZA"/>
        </w:rPr>
        <w:t xml:space="preserve"> </w:t>
      </w:r>
      <w:r w:rsidRPr="00976578">
        <w:rPr>
          <w:rFonts w:ascii="GHEA Grapalat" w:hAnsi="GHEA Grapalat" w:cs="Sylfaen"/>
          <w:b/>
          <w:sz w:val="20"/>
          <w:szCs w:val="20"/>
        </w:rPr>
        <w:t>նշվում</w:t>
      </w:r>
      <w:r w:rsidRPr="00976578">
        <w:rPr>
          <w:rFonts w:ascii="GHEA Grapalat" w:hAnsi="GHEA Grapalat"/>
          <w:b/>
          <w:sz w:val="20"/>
          <w:szCs w:val="20"/>
          <w:lang w:val="af-ZA"/>
        </w:rPr>
        <w:t xml:space="preserve"> </w:t>
      </w:r>
      <w:r w:rsidRPr="00976578">
        <w:rPr>
          <w:rFonts w:ascii="GHEA Grapalat" w:hAnsi="GHEA Grapalat" w:cs="Sylfaen"/>
          <w:b/>
          <w:sz w:val="20"/>
          <w:szCs w:val="20"/>
        </w:rPr>
        <w:t>են</w:t>
      </w:r>
      <w:r w:rsidRPr="00976578">
        <w:rPr>
          <w:rFonts w:ascii="GHEA Grapalat" w:hAnsi="GHEA Grapalat"/>
          <w:b/>
          <w:sz w:val="20"/>
          <w:szCs w:val="20"/>
          <w:lang w:val="af-ZA"/>
        </w:rPr>
        <w:t xml:space="preserve">` </w:t>
      </w:r>
    </w:p>
    <w:p w14:paraId="39AA22B3" w14:textId="77777777" w:rsidR="000E16AA" w:rsidRPr="00976578" w:rsidRDefault="000E16AA" w:rsidP="00976578">
      <w:pPr>
        <w:spacing w:after="0" w:line="240" w:lineRule="auto"/>
        <w:ind w:firstLine="567"/>
        <w:rPr>
          <w:rFonts w:ascii="GHEA Grapalat" w:hAnsi="GHEA Grapalat"/>
          <w:sz w:val="20"/>
          <w:szCs w:val="20"/>
          <w:lang w:val="af-ZA"/>
        </w:rPr>
      </w:pPr>
      <w:r w:rsidRPr="00976578">
        <w:rPr>
          <w:rFonts w:ascii="GHEA Grapalat" w:hAnsi="GHEA Grapalat"/>
          <w:sz w:val="20"/>
          <w:szCs w:val="20"/>
          <w:lang w:val="af-ZA"/>
        </w:rPr>
        <w:t xml:space="preserve">1) </w:t>
      </w:r>
      <w:r w:rsidRPr="00976578">
        <w:rPr>
          <w:rFonts w:ascii="GHEA Grapalat" w:hAnsi="GHEA Grapalat"/>
          <w:sz w:val="20"/>
          <w:szCs w:val="20"/>
        </w:rPr>
        <w:t>պ</w:t>
      </w:r>
      <w:r w:rsidRPr="00976578">
        <w:rPr>
          <w:rFonts w:ascii="GHEA Grapalat" w:hAnsi="GHEA Grapalat" w:cs="Sylfaen"/>
          <w:sz w:val="20"/>
          <w:szCs w:val="20"/>
        </w:rPr>
        <w:t>ատվիրատուի</w:t>
      </w:r>
      <w:r w:rsidRPr="00976578">
        <w:rPr>
          <w:rFonts w:ascii="GHEA Grapalat" w:hAnsi="GHEA Grapalat"/>
          <w:sz w:val="20"/>
          <w:szCs w:val="20"/>
          <w:lang w:val="af-ZA"/>
        </w:rPr>
        <w:t xml:space="preserve"> </w:t>
      </w:r>
      <w:r w:rsidRPr="00976578">
        <w:rPr>
          <w:rFonts w:ascii="GHEA Grapalat" w:hAnsi="GHEA Grapalat" w:cs="Sylfaen"/>
          <w:sz w:val="20"/>
          <w:szCs w:val="20"/>
        </w:rPr>
        <w:t>անվանումը</w:t>
      </w:r>
      <w:r w:rsidRPr="00976578">
        <w:rPr>
          <w:rFonts w:ascii="GHEA Grapalat" w:hAnsi="GHEA Grapalat"/>
          <w:sz w:val="20"/>
          <w:szCs w:val="20"/>
          <w:lang w:val="af-ZA"/>
        </w:rPr>
        <w:t xml:space="preserve"> </w:t>
      </w:r>
      <w:r w:rsidRPr="00976578">
        <w:rPr>
          <w:rFonts w:ascii="GHEA Grapalat" w:hAnsi="GHEA Grapalat" w:cs="Sylfaen"/>
          <w:sz w:val="20"/>
          <w:szCs w:val="20"/>
        </w:rPr>
        <w:t>և</w:t>
      </w:r>
      <w:r w:rsidRPr="00976578">
        <w:rPr>
          <w:rFonts w:ascii="GHEA Grapalat" w:hAnsi="GHEA Grapalat"/>
          <w:sz w:val="20"/>
          <w:szCs w:val="20"/>
          <w:lang w:val="af-ZA"/>
        </w:rPr>
        <w:t xml:space="preserve"> </w:t>
      </w:r>
      <w:r w:rsidRPr="00976578">
        <w:rPr>
          <w:rFonts w:ascii="GHEA Grapalat" w:hAnsi="GHEA Grapalat" w:cs="Sylfaen"/>
          <w:sz w:val="20"/>
          <w:szCs w:val="20"/>
        </w:rPr>
        <w:t>հայտի</w:t>
      </w:r>
      <w:r w:rsidRPr="00976578">
        <w:rPr>
          <w:rFonts w:ascii="GHEA Grapalat" w:hAnsi="GHEA Grapalat"/>
          <w:sz w:val="20"/>
          <w:szCs w:val="20"/>
          <w:lang w:val="af-ZA"/>
        </w:rPr>
        <w:t xml:space="preserve"> </w:t>
      </w:r>
      <w:r w:rsidRPr="00976578">
        <w:rPr>
          <w:rFonts w:ascii="GHEA Grapalat" w:hAnsi="GHEA Grapalat" w:cs="Sylfaen"/>
          <w:sz w:val="20"/>
          <w:szCs w:val="20"/>
        </w:rPr>
        <w:t>ներկայացման</w:t>
      </w:r>
      <w:r w:rsidRPr="00976578">
        <w:rPr>
          <w:rFonts w:ascii="GHEA Grapalat" w:hAnsi="GHEA Grapalat"/>
          <w:sz w:val="20"/>
          <w:szCs w:val="20"/>
          <w:lang w:val="af-ZA"/>
        </w:rPr>
        <w:t xml:space="preserve"> </w:t>
      </w:r>
      <w:r w:rsidRPr="00976578">
        <w:rPr>
          <w:rFonts w:ascii="GHEA Grapalat" w:hAnsi="GHEA Grapalat" w:cs="Sylfaen"/>
          <w:sz w:val="20"/>
          <w:szCs w:val="20"/>
        </w:rPr>
        <w:t>վայրը</w:t>
      </w:r>
      <w:r w:rsidRPr="00976578">
        <w:rPr>
          <w:rFonts w:ascii="GHEA Grapalat" w:hAnsi="GHEA Grapalat"/>
          <w:sz w:val="20"/>
          <w:szCs w:val="20"/>
          <w:lang w:val="af-ZA"/>
        </w:rPr>
        <w:t xml:space="preserve"> (</w:t>
      </w:r>
      <w:r w:rsidRPr="00976578">
        <w:rPr>
          <w:rFonts w:ascii="GHEA Grapalat" w:hAnsi="GHEA Grapalat" w:cs="Sylfaen"/>
          <w:sz w:val="20"/>
          <w:szCs w:val="20"/>
        </w:rPr>
        <w:t>հասցեն</w:t>
      </w:r>
      <w:r w:rsidRPr="00976578">
        <w:rPr>
          <w:rFonts w:ascii="GHEA Grapalat" w:hAnsi="GHEA Grapalat"/>
          <w:sz w:val="20"/>
          <w:szCs w:val="20"/>
          <w:lang w:val="af-ZA"/>
        </w:rPr>
        <w:t>).</w:t>
      </w:r>
    </w:p>
    <w:p w14:paraId="4F01FDCD" w14:textId="77777777" w:rsidR="000E16AA" w:rsidRPr="00976578" w:rsidRDefault="000E16AA" w:rsidP="00976578">
      <w:pPr>
        <w:spacing w:after="0" w:line="240" w:lineRule="auto"/>
        <w:ind w:firstLine="567"/>
        <w:rPr>
          <w:rFonts w:ascii="GHEA Grapalat" w:hAnsi="GHEA Grapalat"/>
          <w:sz w:val="20"/>
          <w:szCs w:val="20"/>
          <w:lang w:val="af-ZA"/>
        </w:rPr>
      </w:pPr>
      <w:r w:rsidRPr="00976578">
        <w:rPr>
          <w:rFonts w:ascii="GHEA Grapalat" w:hAnsi="GHEA Grapalat"/>
          <w:sz w:val="20"/>
          <w:szCs w:val="20"/>
          <w:lang w:val="af-ZA"/>
        </w:rPr>
        <w:t xml:space="preserve">2) </w:t>
      </w:r>
      <w:r w:rsidRPr="00976578">
        <w:rPr>
          <w:rFonts w:ascii="GHEA Grapalat" w:hAnsi="GHEA Grapalat"/>
          <w:sz w:val="20"/>
          <w:szCs w:val="20"/>
        </w:rPr>
        <w:t>ընթացակարգի</w:t>
      </w:r>
      <w:r w:rsidRPr="00976578">
        <w:rPr>
          <w:rFonts w:ascii="GHEA Grapalat" w:hAnsi="GHEA Grapalat" w:cs="Sylfaen"/>
          <w:sz w:val="20"/>
          <w:szCs w:val="20"/>
          <w:lang w:val="af-ZA"/>
        </w:rPr>
        <w:t xml:space="preserve"> </w:t>
      </w:r>
      <w:r w:rsidRPr="00976578">
        <w:rPr>
          <w:rFonts w:ascii="GHEA Grapalat" w:hAnsi="GHEA Grapalat" w:cs="Sylfaen"/>
          <w:sz w:val="20"/>
          <w:szCs w:val="20"/>
        </w:rPr>
        <w:t>ծածկագիրը</w:t>
      </w:r>
      <w:r w:rsidRPr="00976578">
        <w:rPr>
          <w:rFonts w:ascii="GHEA Grapalat" w:hAnsi="GHEA Grapalat"/>
          <w:sz w:val="20"/>
          <w:szCs w:val="20"/>
          <w:lang w:val="af-ZA"/>
        </w:rPr>
        <w:t>.</w:t>
      </w:r>
    </w:p>
    <w:p w14:paraId="1A7273F9" w14:textId="77777777" w:rsidR="000E16AA" w:rsidRPr="00976578" w:rsidRDefault="000E16AA" w:rsidP="00976578">
      <w:pPr>
        <w:spacing w:after="0" w:line="240" w:lineRule="auto"/>
        <w:ind w:firstLine="567"/>
        <w:rPr>
          <w:rFonts w:ascii="GHEA Grapalat" w:hAnsi="GHEA Grapalat"/>
          <w:sz w:val="20"/>
          <w:szCs w:val="20"/>
          <w:lang w:val="af-ZA"/>
        </w:rPr>
      </w:pPr>
      <w:r w:rsidRPr="00976578">
        <w:rPr>
          <w:rFonts w:ascii="GHEA Grapalat" w:hAnsi="GHEA Grapalat"/>
          <w:sz w:val="20"/>
          <w:szCs w:val="20"/>
          <w:lang w:val="af-ZA"/>
        </w:rPr>
        <w:t>3) «</w:t>
      </w:r>
      <w:r w:rsidRPr="00976578">
        <w:rPr>
          <w:rFonts w:ascii="GHEA Grapalat" w:hAnsi="GHEA Grapalat" w:cs="Sylfaen"/>
          <w:sz w:val="20"/>
          <w:szCs w:val="20"/>
        </w:rPr>
        <w:t>չբացել</w:t>
      </w:r>
      <w:r w:rsidRPr="00976578">
        <w:rPr>
          <w:rFonts w:ascii="GHEA Grapalat" w:hAnsi="GHEA Grapalat"/>
          <w:sz w:val="20"/>
          <w:szCs w:val="20"/>
          <w:lang w:val="af-ZA"/>
        </w:rPr>
        <w:t xml:space="preserve"> </w:t>
      </w:r>
      <w:r w:rsidRPr="00976578">
        <w:rPr>
          <w:rFonts w:ascii="GHEA Grapalat" w:hAnsi="GHEA Grapalat" w:cs="Sylfaen"/>
          <w:sz w:val="20"/>
          <w:szCs w:val="20"/>
        </w:rPr>
        <w:t>մինչև</w:t>
      </w:r>
      <w:r w:rsidRPr="00976578">
        <w:rPr>
          <w:rFonts w:ascii="GHEA Grapalat" w:hAnsi="GHEA Grapalat"/>
          <w:sz w:val="20"/>
          <w:szCs w:val="20"/>
          <w:lang w:val="af-ZA"/>
        </w:rPr>
        <w:t xml:space="preserve"> </w:t>
      </w:r>
      <w:r w:rsidRPr="00976578">
        <w:rPr>
          <w:rFonts w:ascii="GHEA Grapalat" w:hAnsi="GHEA Grapalat" w:cs="Sylfaen"/>
          <w:sz w:val="20"/>
          <w:szCs w:val="20"/>
        </w:rPr>
        <w:t>հայտերի</w:t>
      </w:r>
      <w:r w:rsidRPr="00976578">
        <w:rPr>
          <w:rFonts w:ascii="GHEA Grapalat" w:hAnsi="GHEA Grapalat"/>
          <w:sz w:val="20"/>
          <w:szCs w:val="20"/>
          <w:lang w:val="af-ZA"/>
        </w:rPr>
        <w:t xml:space="preserve"> </w:t>
      </w:r>
      <w:r w:rsidRPr="00976578">
        <w:rPr>
          <w:rFonts w:ascii="GHEA Grapalat" w:hAnsi="GHEA Grapalat" w:cs="Sylfaen"/>
          <w:sz w:val="20"/>
          <w:szCs w:val="20"/>
        </w:rPr>
        <w:t>բացման</w:t>
      </w:r>
      <w:r w:rsidRPr="00976578">
        <w:rPr>
          <w:rFonts w:ascii="GHEA Grapalat" w:hAnsi="GHEA Grapalat"/>
          <w:sz w:val="20"/>
          <w:szCs w:val="20"/>
          <w:lang w:val="af-ZA"/>
        </w:rPr>
        <w:t xml:space="preserve"> </w:t>
      </w:r>
      <w:r w:rsidRPr="00976578">
        <w:rPr>
          <w:rFonts w:ascii="GHEA Grapalat" w:hAnsi="GHEA Grapalat" w:cs="Sylfaen"/>
          <w:sz w:val="20"/>
          <w:szCs w:val="20"/>
        </w:rPr>
        <w:t>նիստը</w:t>
      </w:r>
      <w:r w:rsidRPr="00976578">
        <w:rPr>
          <w:rFonts w:ascii="GHEA Grapalat" w:hAnsi="GHEA Grapalat"/>
          <w:sz w:val="20"/>
          <w:szCs w:val="20"/>
          <w:lang w:val="af-ZA"/>
        </w:rPr>
        <w:t xml:space="preserve">» </w:t>
      </w:r>
      <w:r w:rsidRPr="00976578">
        <w:rPr>
          <w:rFonts w:ascii="GHEA Grapalat" w:hAnsi="GHEA Grapalat" w:cs="Sylfaen"/>
          <w:sz w:val="20"/>
          <w:szCs w:val="20"/>
        </w:rPr>
        <w:t>բառերը</w:t>
      </w:r>
      <w:r w:rsidRPr="00976578">
        <w:rPr>
          <w:rFonts w:ascii="GHEA Grapalat" w:hAnsi="GHEA Grapalat"/>
          <w:sz w:val="20"/>
          <w:szCs w:val="20"/>
          <w:lang w:val="af-ZA"/>
        </w:rPr>
        <w:t>.</w:t>
      </w:r>
    </w:p>
    <w:p w14:paraId="33D7CA69" w14:textId="77777777" w:rsidR="000E16AA" w:rsidRPr="00976578" w:rsidRDefault="000E16AA" w:rsidP="00976578">
      <w:pPr>
        <w:spacing w:after="0" w:line="240" w:lineRule="auto"/>
        <w:ind w:firstLine="567"/>
        <w:rPr>
          <w:rFonts w:ascii="GHEA Grapalat" w:hAnsi="GHEA Grapalat"/>
          <w:sz w:val="20"/>
          <w:szCs w:val="20"/>
          <w:lang w:val="af-ZA"/>
        </w:rPr>
      </w:pPr>
      <w:r w:rsidRPr="00976578">
        <w:rPr>
          <w:rFonts w:ascii="GHEA Grapalat" w:hAnsi="GHEA Grapalat"/>
          <w:sz w:val="20"/>
          <w:szCs w:val="20"/>
          <w:lang w:val="af-ZA"/>
        </w:rPr>
        <w:t xml:space="preserve">4) </w:t>
      </w:r>
      <w:r w:rsidRPr="00976578">
        <w:rPr>
          <w:rFonts w:ascii="GHEA Grapalat" w:hAnsi="GHEA Grapalat"/>
          <w:sz w:val="20"/>
          <w:szCs w:val="20"/>
        </w:rPr>
        <w:t>մ</w:t>
      </w:r>
      <w:r w:rsidRPr="00976578">
        <w:rPr>
          <w:rFonts w:ascii="GHEA Grapalat" w:hAnsi="GHEA Grapalat" w:cs="Sylfaen"/>
          <w:sz w:val="20"/>
          <w:szCs w:val="20"/>
        </w:rPr>
        <w:t>ասնակցի</w:t>
      </w:r>
      <w:r w:rsidRPr="00976578">
        <w:rPr>
          <w:rFonts w:ascii="GHEA Grapalat" w:hAnsi="GHEA Grapalat"/>
          <w:sz w:val="20"/>
          <w:szCs w:val="20"/>
          <w:lang w:val="af-ZA"/>
        </w:rPr>
        <w:t xml:space="preserve"> </w:t>
      </w:r>
      <w:r w:rsidRPr="00976578">
        <w:rPr>
          <w:rFonts w:ascii="GHEA Grapalat" w:hAnsi="GHEA Grapalat" w:cs="Sylfaen"/>
          <w:sz w:val="20"/>
          <w:szCs w:val="20"/>
        </w:rPr>
        <w:t>անվանումը</w:t>
      </w:r>
      <w:r w:rsidRPr="00976578">
        <w:rPr>
          <w:rFonts w:ascii="GHEA Grapalat" w:hAnsi="GHEA Grapalat"/>
          <w:sz w:val="20"/>
          <w:szCs w:val="20"/>
          <w:lang w:val="af-ZA"/>
        </w:rPr>
        <w:t xml:space="preserve"> (</w:t>
      </w:r>
      <w:r w:rsidRPr="00976578">
        <w:rPr>
          <w:rFonts w:ascii="GHEA Grapalat" w:hAnsi="GHEA Grapalat" w:cs="Sylfaen"/>
          <w:sz w:val="20"/>
          <w:szCs w:val="20"/>
        </w:rPr>
        <w:t>անունը</w:t>
      </w:r>
      <w:r w:rsidRPr="00976578">
        <w:rPr>
          <w:rFonts w:ascii="GHEA Grapalat" w:hAnsi="GHEA Grapalat"/>
          <w:sz w:val="20"/>
          <w:szCs w:val="20"/>
          <w:lang w:val="af-ZA"/>
        </w:rPr>
        <w:t xml:space="preserve">), </w:t>
      </w:r>
      <w:r w:rsidRPr="00976578">
        <w:rPr>
          <w:rFonts w:ascii="GHEA Grapalat" w:hAnsi="GHEA Grapalat" w:cs="Sylfaen"/>
          <w:sz w:val="20"/>
          <w:szCs w:val="20"/>
        </w:rPr>
        <w:t>գտնվելու</w:t>
      </w:r>
      <w:r w:rsidRPr="00976578">
        <w:rPr>
          <w:rFonts w:ascii="GHEA Grapalat" w:hAnsi="GHEA Grapalat"/>
          <w:sz w:val="20"/>
          <w:szCs w:val="20"/>
          <w:lang w:val="af-ZA"/>
        </w:rPr>
        <w:t xml:space="preserve"> </w:t>
      </w:r>
      <w:r w:rsidRPr="00976578">
        <w:rPr>
          <w:rFonts w:ascii="GHEA Grapalat" w:hAnsi="GHEA Grapalat" w:cs="Sylfaen"/>
          <w:sz w:val="20"/>
          <w:szCs w:val="20"/>
        </w:rPr>
        <w:t>վայրը</w:t>
      </w:r>
      <w:r w:rsidRPr="00976578">
        <w:rPr>
          <w:rFonts w:ascii="GHEA Grapalat" w:hAnsi="GHEA Grapalat"/>
          <w:sz w:val="20"/>
          <w:szCs w:val="20"/>
          <w:lang w:val="af-ZA"/>
        </w:rPr>
        <w:t xml:space="preserve"> </w:t>
      </w:r>
      <w:r w:rsidRPr="00976578">
        <w:rPr>
          <w:rFonts w:ascii="GHEA Grapalat" w:hAnsi="GHEA Grapalat" w:cs="Sylfaen"/>
          <w:sz w:val="20"/>
          <w:szCs w:val="20"/>
        </w:rPr>
        <w:t>և</w:t>
      </w:r>
      <w:r w:rsidRPr="00976578">
        <w:rPr>
          <w:rFonts w:ascii="GHEA Grapalat" w:hAnsi="GHEA Grapalat"/>
          <w:sz w:val="20"/>
          <w:szCs w:val="20"/>
          <w:lang w:val="af-ZA"/>
        </w:rPr>
        <w:t xml:space="preserve"> </w:t>
      </w:r>
      <w:r w:rsidRPr="00976578">
        <w:rPr>
          <w:rFonts w:ascii="GHEA Grapalat" w:hAnsi="GHEA Grapalat" w:cs="Sylfaen"/>
          <w:sz w:val="20"/>
          <w:szCs w:val="20"/>
        </w:rPr>
        <w:t>հեռախոսահամարը</w:t>
      </w:r>
      <w:r w:rsidRPr="00976578">
        <w:rPr>
          <w:rFonts w:ascii="GHEA Grapalat" w:hAnsi="GHEA Grapalat"/>
          <w:sz w:val="20"/>
          <w:szCs w:val="20"/>
          <w:lang w:val="af-ZA"/>
        </w:rPr>
        <w:t>:</w:t>
      </w:r>
    </w:p>
    <w:p w14:paraId="6946E994" w14:textId="19AFB060" w:rsidR="005C3E3E" w:rsidRPr="00976578" w:rsidRDefault="000E16AA" w:rsidP="00976578">
      <w:pPr>
        <w:spacing w:after="0" w:line="240" w:lineRule="auto"/>
        <w:ind w:firstLine="567"/>
        <w:jc w:val="both"/>
        <w:rPr>
          <w:rFonts w:ascii="GHEA Grapalat" w:hAnsi="GHEA Grapalat"/>
          <w:b/>
          <w:sz w:val="20"/>
          <w:lang w:val="af-ZA"/>
        </w:rPr>
      </w:pPr>
      <w:r w:rsidRPr="00976578">
        <w:rPr>
          <w:rFonts w:ascii="GHEA Grapalat" w:hAnsi="GHEA Grapalat" w:cs="Sylfaen"/>
          <w:b/>
          <w:sz w:val="20"/>
          <w:szCs w:val="20"/>
          <w:lang w:val="af-ZA"/>
        </w:rPr>
        <w:t xml:space="preserve">3.3 </w:t>
      </w:r>
      <w:r w:rsidRPr="00976578">
        <w:rPr>
          <w:rFonts w:ascii="GHEA Grapalat" w:hAnsi="GHEA Grapalat" w:cs="Sylfaen"/>
          <w:b/>
          <w:sz w:val="20"/>
          <w:szCs w:val="20"/>
        </w:rPr>
        <w:t>Սույն</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հրահանգի</w:t>
      </w:r>
      <w:r w:rsidRPr="00976578">
        <w:rPr>
          <w:rFonts w:ascii="GHEA Grapalat" w:hAnsi="GHEA Grapalat" w:cs="Sylfaen"/>
          <w:b/>
          <w:sz w:val="20"/>
          <w:szCs w:val="20"/>
          <w:lang w:val="af-ZA"/>
        </w:rPr>
        <w:t xml:space="preserve"> 3.1 </w:t>
      </w:r>
      <w:r w:rsidRPr="00976578">
        <w:rPr>
          <w:rFonts w:ascii="GHEA Grapalat" w:hAnsi="GHEA Grapalat" w:cs="Sylfaen"/>
          <w:b/>
          <w:sz w:val="20"/>
          <w:szCs w:val="20"/>
        </w:rPr>
        <w:t>և</w:t>
      </w:r>
      <w:r w:rsidRPr="00976578">
        <w:rPr>
          <w:rFonts w:ascii="GHEA Grapalat" w:hAnsi="GHEA Grapalat" w:cs="Sylfaen"/>
          <w:b/>
          <w:sz w:val="20"/>
          <w:szCs w:val="20"/>
          <w:lang w:val="af-ZA"/>
        </w:rPr>
        <w:t xml:space="preserve"> 3.2 </w:t>
      </w:r>
      <w:r w:rsidRPr="00976578">
        <w:rPr>
          <w:rFonts w:ascii="GHEA Grapalat" w:hAnsi="GHEA Grapalat" w:cs="Sylfaen"/>
          <w:b/>
          <w:sz w:val="20"/>
          <w:szCs w:val="20"/>
        </w:rPr>
        <w:t>կետերի</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պահանջներին</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չհամապատասխանող</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հայտերը</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հանձնաժողովը</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հայտերի</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բացման</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նիստում</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մերժում</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է</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և</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նույնությամբ</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վերադարձնում</w:t>
      </w:r>
      <w:r w:rsidRPr="00976578">
        <w:rPr>
          <w:rFonts w:ascii="GHEA Grapalat" w:hAnsi="GHEA Grapalat" w:cs="Sylfaen"/>
          <w:b/>
          <w:sz w:val="20"/>
          <w:szCs w:val="20"/>
          <w:lang w:val="af-ZA"/>
        </w:rPr>
        <w:t xml:space="preserve"> </w:t>
      </w:r>
      <w:r w:rsidRPr="00976578">
        <w:rPr>
          <w:rFonts w:ascii="GHEA Grapalat" w:hAnsi="GHEA Grapalat" w:cs="Sylfaen"/>
          <w:b/>
          <w:sz w:val="20"/>
          <w:szCs w:val="20"/>
        </w:rPr>
        <w:t>ներկայացնողին</w:t>
      </w:r>
      <w:r w:rsidRPr="00976578">
        <w:rPr>
          <w:rFonts w:ascii="GHEA Grapalat" w:hAnsi="GHEA Grapalat" w:cs="Sylfaen"/>
          <w:b/>
          <w:sz w:val="20"/>
          <w:szCs w:val="20"/>
          <w:lang w:val="af-ZA"/>
        </w:rPr>
        <w:t>:</w:t>
      </w:r>
      <w:r w:rsidR="005C3E3E" w:rsidRPr="00976578">
        <w:rPr>
          <w:rFonts w:ascii="GHEA Grapalat" w:hAnsi="GHEA Grapalat"/>
          <w:b/>
          <w:lang w:val="af-ZA"/>
        </w:rPr>
        <w:br w:type="page"/>
      </w:r>
    </w:p>
    <w:p w14:paraId="005449F7" w14:textId="2AFA8ED9" w:rsidR="000E16AA" w:rsidRPr="00976578" w:rsidRDefault="000E16AA" w:rsidP="00976578">
      <w:pPr>
        <w:pStyle w:val="BodyTextIndent3"/>
        <w:spacing w:line="240" w:lineRule="auto"/>
        <w:jc w:val="right"/>
        <w:rPr>
          <w:rFonts w:ascii="GHEA Grapalat" w:hAnsi="GHEA Grapalat" w:cs="Sylfaen"/>
          <w:b/>
          <w:lang w:val="es-ES"/>
        </w:rPr>
      </w:pPr>
      <w:proofErr w:type="gramStart"/>
      <w:r w:rsidRPr="00976578">
        <w:rPr>
          <w:rFonts w:ascii="GHEA Grapalat" w:hAnsi="GHEA Grapalat" w:cs="Sylfaen"/>
          <w:b/>
          <w:lang w:val="es-ES"/>
        </w:rPr>
        <w:lastRenderedPageBreak/>
        <w:t>Հավելված  N</w:t>
      </w:r>
      <w:proofErr w:type="gramEnd"/>
      <w:r w:rsidRPr="00976578">
        <w:rPr>
          <w:rFonts w:ascii="GHEA Grapalat" w:hAnsi="GHEA Grapalat" w:cs="Sylfaen"/>
          <w:b/>
          <w:lang w:val="es-ES"/>
        </w:rPr>
        <w:t xml:space="preserve"> 1</w:t>
      </w:r>
    </w:p>
    <w:p w14:paraId="3CA63C82" w14:textId="1662EC48" w:rsidR="000E16AA" w:rsidRPr="00976578" w:rsidRDefault="00526FC0" w:rsidP="00976578">
      <w:pPr>
        <w:pStyle w:val="BodyTextIndent3"/>
        <w:spacing w:line="240" w:lineRule="auto"/>
        <w:jc w:val="right"/>
        <w:rPr>
          <w:rFonts w:ascii="GHEA Grapalat" w:hAnsi="GHEA Grapalat" w:cs="Sylfaen"/>
          <w:b/>
          <w:lang w:val="es-ES"/>
        </w:rPr>
      </w:pPr>
      <w:r w:rsidRPr="00976578">
        <w:rPr>
          <w:rFonts w:ascii="GHEA Grapalat" w:hAnsi="GHEA Grapalat" w:cs="Sylfaen"/>
          <w:b/>
          <w:lang w:val="es-ES"/>
        </w:rPr>
        <w:t>ՓՍՍ-ԳՀԾՁԲ-2021/13</w:t>
      </w:r>
      <w:r w:rsidR="000E16AA" w:rsidRPr="00976578">
        <w:rPr>
          <w:rFonts w:ascii="GHEA Grapalat" w:hAnsi="GHEA Grapalat" w:cs="Sylfaen"/>
          <w:b/>
          <w:lang w:val="es-ES"/>
        </w:rPr>
        <w:t xml:space="preserve"> ծածկագրով</w:t>
      </w:r>
    </w:p>
    <w:p w14:paraId="506C0E69" w14:textId="77777777" w:rsidR="000E16AA" w:rsidRPr="00976578" w:rsidRDefault="000E16AA" w:rsidP="00976578">
      <w:pPr>
        <w:pStyle w:val="BodyTextIndent3"/>
        <w:spacing w:line="240" w:lineRule="auto"/>
        <w:jc w:val="right"/>
        <w:rPr>
          <w:rFonts w:ascii="GHEA Grapalat" w:hAnsi="GHEA Grapalat" w:cs="Arial"/>
          <w:b/>
          <w:lang w:val="es-ES"/>
        </w:rPr>
      </w:pPr>
      <w:r w:rsidRPr="00976578">
        <w:rPr>
          <w:rFonts w:ascii="GHEA Grapalat" w:hAnsi="GHEA Grapalat" w:cs="Sylfaen"/>
          <w:b/>
          <w:lang w:val="es-ES"/>
        </w:rPr>
        <w:t>գնանշման հարցման հրավերի</w:t>
      </w:r>
    </w:p>
    <w:p w14:paraId="5C71A96F" w14:textId="77777777" w:rsidR="000E16AA" w:rsidRPr="00976578" w:rsidRDefault="000E16AA" w:rsidP="00976578">
      <w:pPr>
        <w:spacing w:after="0"/>
        <w:jc w:val="center"/>
        <w:rPr>
          <w:rFonts w:ascii="GHEA Grapalat" w:hAnsi="GHEA Grapalat" w:cs="Sylfaen"/>
          <w:b/>
          <w:lang w:val="es-ES"/>
        </w:rPr>
      </w:pPr>
    </w:p>
    <w:p w14:paraId="0F7DF89E" w14:textId="77777777" w:rsidR="000E16AA" w:rsidRPr="00976578" w:rsidRDefault="000E16AA" w:rsidP="00976578">
      <w:pPr>
        <w:spacing w:after="0"/>
        <w:jc w:val="center"/>
        <w:rPr>
          <w:rFonts w:ascii="GHEA Grapalat" w:hAnsi="GHEA Grapalat" w:cs="Arial"/>
          <w:b/>
          <w:lang w:val="es-ES"/>
        </w:rPr>
      </w:pPr>
      <w:r w:rsidRPr="00976578">
        <w:rPr>
          <w:rFonts w:ascii="GHEA Grapalat" w:hAnsi="GHEA Grapalat" w:cs="Sylfaen"/>
          <w:b/>
          <w:lang w:val="es-ES"/>
        </w:rPr>
        <w:t>ԴԻՄՈՒՄ ՀԱՅՏԱՐԱՐՈՒԹՅՈՒՆ</w:t>
      </w:r>
    </w:p>
    <w:p w14:paraId="6EB79173" w14:textId="77777777" w:rsidR="000E16AA" w:rsidRPr="00976578" w:rsidRDefault="000E16AA" w:rsidP="00976578">
      <w:pPr>
        <w:pStyle w:val="Heading6"/>
        <w:jc w:val="center"/>
        <w:rPr>
          <w:rFonts w:ascii="GHEA Grapalat" w:hAnsi="GHEA Grapalat" w:cs="Arial"/>
          <w:color w:val="auto"/>
          <w:sz w:val="24"/>
          <w:szCs w:val="24"/>
          <w:lang w:val="es-ES"/>
        </w:rPr>
      </w:pPr>
      <w:r w:rsidRPr="00976578">
        <w:rPr>
          <w:rFonts w:ascii="GHEA Grapalat" w:hAnsi="GHEA Grapalat" w:cs="Sylfaen"/>
          <w:color w:val="auto"/>
          <w:sz w:val="24"/>
          <w:szCs w:val="24"/>
          <w:lang w:val="es-ES"/>
        </w:rPr>
        <w:t>գնանշման հարցմանն մասնակցելու</w:t>
      </w:r>
      <w:r w:rsidRPr="00976578">
        <w:rPr>
          <w:rFonts w:ascii="GHEA Grapalat" w:hAnsi="GHEA Grapalat" w:cs="Arial"/>
          <w:color w:val="auto"/>
          <w:sz w:val="24"/>
          <w:szCs w:val="24"/>
          <w:lang w:val="es-ES"/>
        </w:rPr>
        <w:t xml:space="preserve">  </w:t>
      </w:r>
    </w:p>
    <w:p w14:paraId="1353D0A2" w14:textId="77777777" w:rsidR="000E16AA" w:rsidRPr="00976578" w:rsidRDefault="000E16AA" w:rsidP="00976578">
      <w:pPr>
        <w:spacing w:after="0"/>
        <w:rPr>
          <w:lang w:val="es-ES" w:eastAsia="ru-RU"/>
        </w:rPr>
      </w:pPr>
    </w:p>
    <w:p w14:paraId="1177810A" w14:textId="21BDAF86" w:rsidR="000E16AA" w:rsidRPr="00976578" w:rsidRDefault="000E16AA" w:rsidP="00976578">
      <w:pPr>
        <w:spacing w:after="0"/>
        <w:ind w:firstLine="708"/>
        <w:jc w:val="both"/>
        <w:rPr>
          <w:rFonts w:ascii="GHEA Grapalat" w:hAnsi="GHEA Grapalat" w:cs="Arial"/>
          <w:sz w:val="20"/>
          <w:szCs w:val="20"/>
          <w:lang w:val="es-ES"/>
        </w:rPr>
      </w:pPr>
      <w:r w:rsidRPr="00976578">
        <w:rPr>
          <w:rFonts w:ascii="GHEA Grapalat" w:hAnsi="GHEA Grapalat"/>
          <w:u w:val="single"/>
          <w:lang w:val="es-ES"/>
        </w:rPr>
        <w:t xml:space="preserve">         </w:t>
      </w:r>
      <w:r w:rsidRPr="00976578">
        <w:rPr>
          <w:rFonts w:ascii="GHEA Grapalat" w:hAnsi="GHEA Grapalat" w:cs="Sylfaen"/>
          <w:vertAlign w:val="superscript"/>
          <w:lang w:val="es-ES"/>
        </w:rPr>
        <w:t>մասնակցի</w:t>
      </w:r>
      <w:r w:rsidRPr="00976578">
        <w:rPr>
          <w:rFonts w:ascii="GHEA Grapalat" w:hAnsi="GHEA Grapalat" w:cs="Arial"/>
          <w:vertAlign w:val="superscript"/>
          <w:lang w:val="es-ES"/>
        </w:rPr>
        <w:t xml:space="preserve"> </w:t>
      </w:r>
      <w:r w:rsidRPr="00976578">
        <w:rPr>
          <w:rFonts w:ascii="GHEA Grapalat" w:hAnsi="GHEA Grapalat" w:cs="Sylfaen"/>
          <w:vertAlign w:val="superscript"/>
          <w:lang w:val="es-ES"/>
        </w:rPr>
        <w:t>անվանումը</w:t>
      </w:r>
      <w:r w:rsidRPr="00976578">
        <w:rPr>
          <w:rFonts w:ascii="GHEA Grapalat" w:hAnsi="GHEA Grapalat"/>
          <w:u w:val="single"/>
          <w:lang w:val="es-ES"/>
        </w:rPr>
        <w:t xml:space="preserve">       </w:t>
      </w:r>
      <w:r w:rsidRPr="00976578">
        <w:rPr>
          <w:rFonts w:ascii="GHEA Grapalat" w:hAnsi="GHEA Grapalat"/>
          <w:lang w:val="es-ES"/>
        </w:rPr>
        <w:t xml:space="preserve"> </w:t>
      </w:r>
      <w:r w:rsidRPr="00976578">
        <w:rPr>
          <w:rFonts w:ascii="GHEA Grapalat" w:hAnsi="GHEA Grapalat" w:cs="Sylfaen"/>
          <w:sz w:val="20"/>
          <w:szCs w:val="20"/>
          <w:lang w:val="es-ES"/>
        </w:rPr>
        <w:t>հայտնում</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է</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որ</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ցանկություն</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ունի</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մասնակցել</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 xml:space="preserve">«Փարկինգ Սիթի Սերվիս» ՓԲԸ-ի կողմից </w:t>
      </w:r>
      <w:r w:rsidR="00526FC0" w:rsidRPr="00976578">
        <w:rPr>
          <w:rFonts w:ascii="GHEA Grapalat" w:hAnsi="GHEA Grapalat" w:cs="Sylfaen"/>
          <w:sz w:val="20"/>
          <w:szCs w:val="20"/>
          <w:lang w:val="es-ES"/>
        </w:rPr>
        <w:t>ՓՍՍ-ԳՀԾՁԲ-2021/13</w:t>
      </w:r>
      <w:r w:rsidRPr="00976578">
        <w:rPr>
          <w:rFonts w:ascii="GHEA Grapalat" w:hAnsi="GHEA Grapalat" w:cs="Sylfaen"/>
          <w:sz w:val="20"/>
          <w:szCs w:val="20"/>
          <w:lang w:val="es-ES"/>
        </w:rPr>
        <w:t xml:space="preserve"> ծածկագրով հայտարարված</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գնանշման հարցման</w:t>
      </w:r>
      <w:r w:rsidRPr="00976578">
        <w:rPr>
          <w:rFonts w:ascii="GHEA Grapalat" w:hAnsi="GHEA Grapalat" w:cs="Arial"/>
          <w:sz w:val="16"/>
          <w:szCs w:val="16"/>
          <w:lang w:val="es-ES"/>
        </w:rPr>
        <w:t xml:space="preserve"> </w:t>
      </w:r>
      <w:r w:rsidRPr="00976578">
        <w:rPr>
          <w:rFonts w:ascii="GHEA Grapalat" w:hAnsi="GHEA Grapalat"/>
          <w:u w:val="single"/>
          <w:lang w:val="es-ES"/>
        </w:rPr>
        <w:tab/>
      </w:r>
      <w:proofErr w:type="gramStart"/>
      <w:r w:rsidRPr="00976578">
        <w:rPr>
          <w:rFonts w:ascii="GHEA Grapalat" w:hAnsi="GHEA Grapalat" w:cs="Sylfaen"/>
          <w:vertAlign w:val="superscript"/>
          <w:lang w:val="es-ES"/>
        </w:rPr>
        <w:t>չափաբաժնի</w:t>
      </w:r>
      <w:r w:rsidRPr="00976578">
        <w:rPr>
          <w:rFonts w:ascii="GHEA Grapalat" w:hAnsi="GHEA Grapalat" w:cs="Arial"/>
          <w:vertAlign w:val="superscript"/>
          <w:lang w:val="es-ES"/>
        </w:rPr>
        <w:t xml:space="preserve">  (</w:t>
      </w:r>
      <w:proofErr w:type="gramEnd"/>
      <w:r w:rsidRPr="00976578">
        <w:rPr>
          <w:rFonts w:ascii="GHEA Grapalat" w:hAnsi="GHEA Grapalat" w:cs="Sylfaen"/>
          <w:vertAlign w:val="superscript"/>
          <w:lang w:val="es-ES"/>
        </w:rPr>
        <w:t>չափաբաժինների</w:t>
      </w:r>
      <w:r w:rsidRPr="00976578">
        <w:rPr>
          <w:rFonts w:ascii="GHEA Grapalat" w:hAnsi="GHEA Grapalat" w:cs="Arial"/>
          <w:vertAlign w:val="superscript"/>
          <w:lang w:val="es-ES"/>
        </w:rPr>
        <w:t xml:space="preserve">) </w:t>
      </w:r>
      <w:r w:rsidRPr="00976578">
        <w:rPr>
          <w:rFonts w:ascii="GHEA Grapalat" w:hAnsi="GHEA Grapalat" w:cs="Sylfaen"/>
          <w:vertAlign w:val="superscript"/>
          <w:lang w:val="es-ES"/>
        </w:rPr>
        <w:t>համարը</w:t>
      </w:r>
      <w:r w:rsidRPr="00976578">
        <w:rPr>
          <w:rFonts w:ascii="GHEA Grapalat" w:hAnsi="GHEA Grapalat"/>
          <w:u w:val="single"/>
          <w:lang w:val="es-ES"/>
        </w:rPr>
        <w:t xml:space="preserve">     </w:t>
      </w:r>
      <w:r w:rsidRPr="00976578">
        <w:rPr>
          <w:rFonts w:ascii="GHEA Grapalat" w:hAnsi="GHEA Grapalat" w:cs="Sylfaen"/>
          <w:sz w:val="20"/>
          <w:szCs w:val="20"/>
          <w:lang w:val="es-ES"/>
        </w:rPr>
        <w:t xml:space="preserve"> չափաբաժնին</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չափաբաժիններին</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և</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հրավերի պահանջներին համապատասխան</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ներկայացնում</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է</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հայտ:</w:t>
      </w:r>
    </w:p>
    <w:p w14:paraId="309E1A3A" w14:textId="77777777" w:rsidR="000E16AA" w:rsidRPr="00976578" w:rsidRDefault="000E16AA" w:rsidP="00976578">
      <w:pPr>
        <w:spacing w:after="0"/>
        <w:ind w:firstLine="708"/>
        <w:jc w:val="both"/>
        <w:rPr>
          <w:rFonts w:ascii="GHEA Grapalat" w:hAnsi="GHEA Grapalat" w:cs="Sylfaen"/>
          <w:sz w:val="20"/>
          <w:szCs w:val="20"/>
          <w:lang w:val="es-ES"/>
        </w:rPr>
      </w:pPr>
      <w:r w:rsidRPr="00976578">
        <w:rPr>
          <w:rFonts w:ascii="GHEA Grapalat" w:hAnsi="GHEA Grapalat"/>
          <w:u w:val="single"/>
          <w:lang w:val="es-ES"/>
        </w:rPr>
        <w:t xml:space="preserve">            </w:t>
      </w:r>
      <w:r w:rsidRPr="00976578">
        <w:rPr>
          <w:rFonts w:ascii="GHEA Grapalat" w:hAnsi="GHEA Grapalat" w:cs="Sylfaen"/>
          <w:vertAlign w:val="superscript"/>
          <w:lang w:val="es-ES"/>
        </w:rPr>
        <w:t>մասնակցի</w:t>
      </w:r>
      <w:r w:rsidRPr="00976578">
        <w:rPr>
          <w:rFonts w:ascii="GHEA Grapalat" w:hAnsi="GHEA Grapalat" w:cs="Arial"/>
          <w:vertAlign w:val="superscript"/>
          <w:lang w:val="es-ES"/>
        </w:rPr>
        <w:t xml:space="preserve"> </w:t>
      </w:r>
      <w:r w:rsidRPr="00976578">
        <w:rPr>
          <w:rFonts w:ascii="GHEA Grapalat" w:hAnsi="GHEA Grapalat" w:cs="Sylfaen"/>
          <w:vertAlign w:val="superscript"/>
          <w:lang w:val="es-ES"/>
        </w:rPr>
        <w:t>անվանումը</w:t>
      </w:r>
      <w:r w:rsidRPr="00976578">
        <w:rPr>
          <w:rFonts w:ascii="GHEA Grapalat" w:hAnsi="GHEA Grapalat"/>
          <w:u w:val="single"/>
          <w:lang w:val="es-ES"/>
        </w:rPr>
        <w:tab/>
        <w:t xml:space="preserve">   </w:t>
      </w:r>
      <w:r w:rsidRPr="00976578">
        <w:rPr>
          <w:rFonts w:ascii="GHEA Grapalat" w:hAnsi="GHEA Grapalat"/>
          <w:lang w:val="es-ES"/>
        </w:rPr>
        <w:t>-</w:t>
      </w:r>
      <w:r w:rsidRPr="00976578">
        <w:rPr>
          <w:rFonts w:ascii="GHEA Grapalat" w:hAnsi="GHEA Grapalat" w:cs="Sylfaen"/>
          <w:sz w:val="20"/>
          <w:szCs w:val="20"/>
          <w:lang w:val="es-ES"/>
        </w:rPr>
        <w:t>ն</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հայտնում</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և</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հավաստում</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է</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 xml:space="preserve">որ հանդիսանում է </w:t>
      </w:r>
      <w:r w:rsidRPr="00976578">
        <w:rPr>
          <w:rFonts w:ascii="GHEA Grapalat" w:hAnsi="GHEA Grapalat" w:cs="Sylfaen"/>
          <w:sz w:val="20"/>
          <w:szCs w:val="20"/>
          <w:u w:val="single"/>
          <w:lang w:val="es-ES"/>
        </w:rPr>
        <w:tab/>
      </w:r>
      <w:r w:rsidRPr="00976578">
        <w:rPr>
          <w:rFonts w:ascii="GHEA Grapalat" w:hAnsi="GHEA Grapalat" w:cs="Sylfaen"/>
          <w:sz w:val="20"/>
          <w:szCs w:val="20"/>
          <w:u w:val="single"/>
          <w:lang w:val="es-ES"/>
        </w:rPr>
        <w:tab/>
      </w:r>
      <w:r w:rsidRPr="00976578">
        <w:rPr>
          <w:rFonts w:ascii="GHEA Grapalat" w:hAnsi="GHEA Grapalat" w:cs="Arial"/>
          <w:vertAlign w:val="superscript"/>
          <w:lang w:val="es-ES"/>
        </w:rPr>
        <w:t>երկրի անվանումը</w:t>
      </w:r>
      <w:r w:rsidRPr="00976578">
        <w:rPr>
          <w:rFonts w:ascii="GHEA Grapalat" w:hAnsi="GHEA Grapalat" w:cs="Sylfaen"/>
          <w:sz w:val="20"/>
          <w:szCs w:val="20"/>
          <w:u w:val="single"/>
          <w:lang w:val="es-ES"/>
        </w:rPr>
        <w:tab/>
      </w:r>
      <w:r w:rsidRPr="00976578">
        <w:rPr>
          <w:rFonts w:ascii="GHEA Grapalat" w:hAnsi="GHEA Grapalat" w:cs="Sylfaen"/>
          <w:sz w:val="20"/>
          <w:szCs w:val="20"/>
          <w:lang w:val="es-ES"/>
        </w:rPr>
        <w:t xml:space="preserve">ռեզիդենտ: </w:t>
      </w:r>
    </w:p>
    <w:p w14:paraId="3C60E263" w14:textId="77777777" w:rsidR="000E16AA" w:rsidRPr="00976578" w:rsidRDefault="000E16AA" w:rsidP="00976578">
      <w:pPr>
        <w:spacing w:after="0"/>
        <w:ind w:firstLine="360"/>
        <w:jc w:val="both"/>
        <w:rPr>
          <w:rFonts w:ascii="GHEA Grapalat" w:hAnsi="GHEA Grapalat" w:cs="Sylfaen"/>
          <w:sz w:val="20"/>
          <w:szCs w:val="20"/>
          <w:lang w:val="es-ES"/>
        </w:rPr>
      </w:pPr>
      <w:r w:rsidRPr="00976578">
        <w:rPr>
          <w:rFonts w:ascii="GHEA Grapalat" w:hAnsi="GHEA Grapalat"/>
          <w:sz w:val="20"/>
          <w:szCs w:val="20"/>
          <w:u w:val="single"/>
          <w:lang w:val="es-ES"/>
        </w:rPr>
        <w:t xml:space="preserve">       </w:t>
      </w:r>
      <w:r w:rsidRPr="00976578">
        <w:rPr>
          <w:rFonts w:ascii="GHEA Grapalat" w:hAnsi="GHEA Grapalat" w:cs="Sylfaen"/>
          <w:vertAlign w:val="superscript"/>
          <w:lang w:val="es-ES"/>
        </w:rPr>
        <w:t>մասնակցի</w:t>
      </w:r>
      <w:r w:rsidRPr="00976578">
        <w:rPr>
          <w:rFonts w:ascii="GHEA Grapalat" w:hAnsi="GHEA Grapalat" w:cs="Arial"/>
          <w:vertAlign w:val="superscript"/>
          <w:lang w:val="es-ES"/>
        </w:rPr>
        <w:t xml:space="preserve"> </w:t>
      </w:r>
      <w:r w:rsidRPr="00976578">
        <w:rPr>
          <w:rFonts w:ascii="GHEA Grapalat" w:hAnsi="GHEA Grapalat" w:cs="Sylfaen"/>
          <w:vertAlign w:val="superscript"/>
          <w:lang w:val="es-ES"/>
        </w:rPr>
        <w:t>անվանումը</w:t>
      </w:r>
      <w:r w:rsidRPr="00976578">
        <w:rPr>
          <w:rFonts w:ascii="GHEA Grapalat" w:hAnsi="GHEA Grapalat"/>
          <w:sz w:val="20"/>
          <w:szCs w:val="20"/>
          <w:u w:val="single"/>
          <w:lang w:val="es-ES"/>
        </w:rPr>
        <w:t xml:space="preserve">        </w:t>
      </w:r>
      <w:r w:rsidRPr="00976578">
        <w:rPr>
          <w:rFonts w:ascii="GHEA Grapalat" w:hAnsi="GHEA Grapalat"/>
          <w:sz w:val="20"/>
          <w:szCs w:val="20"/>
          <w:lang w:val="es-ES"/>
        </w:rPr>
        <w:t>-</w:t>
      </w:r>
      <w:r w:rsidRPr="00976578">
        <w:rPr>
          <w:rFonts w:ascii="GHEA Grapalat" w:hAnsi="GHEA Grapalat" w:cs="Sylfaen"/>
          <w:sz w:val="20"/>
          <w:szCs w:val="20"/>
          <w:lang w:val="es-ES"/>
        </w:rPr>
        <w:t>ի՝</w:t>
      </w:r>
    </w:p>
    <w:p w14:paraId="6BD9B618" w14:textId="77777777" w:rsidR="000E16AA" w:rsidRPr="00976578" w:rsidRDefault="000E16AA" w:rsidP="00976578">
      <w:pPr>
        <w:numPr>
          <w:ilvl w:val="0"/>
          <w:numId w:val="5"/>
        </w:numPr>
        <w:spacing w:after="0" w:line="240" w:lineRule="auto"/>
        <w:jc w:val="both"/>
        <w:rPr>
          <w:rFonts w:ascii="GHEA Grapalat" w:hAnsi="GHEA Grapalat" w:cs="Arial"/>
          <w:u w:val="single"/>
          <w:lang w:val="es-ES"/>
        </w:rPr>
      </w:pPr>
      <w:r w:rsidRPr="00976578">
        <w:rPr>
          <w:rFonts w:ascii="GHEA Grapalat" w:hAnsi="GHEA Grapalat" w:cs="Arial"/>
          <w:sz w:val="20"/>
          <w:szCs w:val="20"/>
          <w:lang w:val="es-ES"/>
        </w:rPr>
        <w:t xml:space="preserve">հարկ վճարողի հաշվառման համարն </w:t>
      </w:r>
      <w:r w:rsidRPr="00976578">
        <w:rPr>
          <w:rFonts w:ascii="GHEA Grapalat" w:hAnsi="GHEA Grapalat" w:cs="Sylfaen"/>
          <w:sz w:val="20"/>
          <w:szCs w:val="20"/>
          <w:lang w:val="es-ES"/>
        </w:rPr>
        <w:t>է</w:t>
      </w:r>
      <w:r w:rsidRPr="00976578">
        <w:rPr>
          <w:rFonts w:ascii="GHEA Grapalat" w:hAnsi="GHEA Grapalat" w:cs="Arial"/>
          <w:sz w:val="20"/>
          <w:szCs w:val="20"/>
          <w:lang w:val="es-ES"/>
        </w:rPr>
        <w:t>`</w:t>
      </w:r>
      <w:r w:rsidRPr="00976578">
        <w:rPr>
          <w:rFonts w:ascii="GHEA Grapalat" w:hAnsi="GHEA Grapalat" w:cs="Arial"/>
          <w:lang w:val="es-ES"/>
        </w:rPr>
        <w:t xml:space="preserve"> </w:t>
      </w:r>
      <w:r w:rsidRPr="00976578">
        <w:rPr>
          <w:rFonts w:ascii="GHEA Grapalat" w:hAnsi="GHEA Grapalat" w:cs="Arial"/>
          <w:u w:val="single"/>
          <w:lang w:val="es-ES"/>
        </w:rPr>
        <w:tab/>
      </w:r>
      <w:r w:rsidRPr="00976578">
        <w:rPr>
          <w:rFonts w:ascii="GHEA Grapalat" w:hAnsi="GHEA Grapalat" w:cs="Arial"/>
          <w:vertAlign w:val="superscript"/>
          <w:lang w:val="es-ES"/>
        </w:rPr>
        <w:t>հարկի վճարողի հաշվառման համարը</w:t>
      </w:r>
      <w:r w:rsidRPr="00976578">
        <w:rPr>
          <w:rFonts w:ascii="GHEA Grapalat" w:hAnsi="GHEA Grapalat" w:cs="Arial"/>
          <w:u w:val="single"/>
          <w:lang w:val="es-ES"/>
        </w:rPr>
        <w:tab/>
        <w:t>.</w:t>
      </w:r>
    </w:p>
    <w:p w14:paraId="1A2BB786" w14:textId="77777777" w:rsidR="000E16AA" w:rsidRPr="00976578" w:rsidRDefault="000E16AA" w:rsidP="00976578">
      <w:pPr>
        <w:numPr>
          <w:ilvl w:val="0"/>
          <w:numId w:val="5"/>
        </w:numPr>
        <w:spacing w:after="0" w:line="240" w:lineRule="auto"/>
        <w:jc w:val="both"/>
        <w:rPr>
          <w:rFonts w:ascii="GHEA Grapalat" w:hAnsi="GHEA Grapalat"/>
          <w:u w:val="single"/>
          <w:lang w:val="es-ES"/>
        </w:rPr>
      </w:pPr>
      <w:r w:rsidRPr="00976578">
        <w:rPr>
          <w:rFonts w:ascii="GHEA Grapalat" w:hAnsi="GHEA Grapalat" w:cs="Sylfaen"/>
          <w:sz w:val="20"/>
          <w:szCs w:val="20"/>
          <w:lang w:val="es-ES"/>
        </w:rPr>
        <w:t>էլեկտրոնային</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փոստի</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հասցեն</w:t>
      </w:r>
      <w:r w:rsidRPr="00976578">
        <w:rPr>
          <w:rFonts w:ascii="GHEA Grapalat" w:hAnsi="GHEA Grapalat" w:cs="Arial"/>
          <w:sz w:val="20"/>
          <w:szCs w:val="20"/>
          <w:lang w:val="es-ES"/>
        </w:rPr>
        <w:t xml:space="preserve"> </w:t>
      </w:r>
      <w:r w:rsidRPr="00976578">
        <w:rPr>
          <w:rFonts w:ascii="GHEA Grapalat" w:hAnsi="GHEA Grapalat" w:cs="Sylfaen"/>
          <w:sz w:val="20"/>
          <w:szCs w:val="20"/>
          <w:lang w:val="es-ES"/>
        </w:rPr>
        <w:t>է</w:t>
      </w:r>
      <w:r w:rsidRPr="00976578">
        <w:rPr>
          <w:rFonts w:ascii="GHEA Grapalat" w:hAnsi="GHEA Grapalat" w:cs="Arial"/>
          <w:sz w:val="20"/>
          <w:szCs w:val="20"/>
          <w:lang w:val="es-ES"/>
        </w:rPr>
        <w:t>`</w:t>
      </w:r>
      <w:r w:rsidRPr="00976578">
        <w:rPr>
          <w:rFonts w:ascii="GHEA Grapalat" w:hAnsi="GHEA Grapalat" w:cs="Arial"/>
          <w:lang w:val="es-ES"/>
        </w:rPr>
        <w:t xml:space="preserve"> </w:t>
      </w:r>
      <w:r w:rsidRPr="00976578">
        <w:rPr>
          <w:rFonts w:ascii="GHEA Grapalat" w:hAnsi="GHEA Grapalat"/>
          <w:u w:val="single"/>
          <w:lang w:val="es-ES"/>
        </w:rPr>
        <w:tab/>
      </w:r>
      <w:r w:rsidRPr="00976578">
        <w:rPr>
          <w:rFonts w:ascii="GHEA Grapalat" w:hAnsi="GHEA Grapalat" w:cs="Arial"/>
          <w:vertAlign w:val="superscript"/>
          <w:lang w:val="es-ES"/>
        </w:rPr>
        <w:t>էլեկտրոնային փոստի հասցեն</w:t>
      </w:r>
      <w:r w:rsidRPr="00976578">
        <w:rPr>
          <w:rFonts w:ascii="GHEA Grapalat" w:hAnsi="GHEA Grapalat"/>
          <w:u w:val="single"/>
          <w:lang w:val="es-ES"/>
        </w:rPr>
        <w:tab/>
        <w:t>.</w:t>
      </w:r>
    </w:p>
    <w:p w14:paraId="1A2C4C73" w14:textId="77777777" w:rsidR="000E16AA" w:rsidRPr="00976578" w:rsidRDefault="000E16AA" w:rsidP="00976578">
      <w:pPr>
        <w:numPr>
          <w:ilvl w:val="0"/>
          <w:numId w:val="5"/>
        </w:numPr>
        <w:spacing w:after="0" w:line="240" w:lineRule="auto"/>
        <w:jc w:val="both"/>
        <w:rPr>
          <w:rFonts w:ascii="GHEA Grapalat" w:hAnsi="GHEA Grapalat"/>
          <w:u w:val="single"/>
          <w:lang w:val="es-ES"/>
        </w:rPr>
      </w:pPr>
      <w:r w:rsidRPr="00976578">
        <w:rPr>
          <w:rFonts w:ascii="GHEA Grapalat" w:hAnsi="GHEA Grapalat"/>
          <w:sz w:val="20"/>
          <w:szCs w:val="20"/>
          <w:lang w:val="hy-AM"/>
        </w:rPr>
        <w:t>գործունեության հասցեն է՝ --------</w:t>
      </w:r>
      <w:r w:rsidRPr="00976578">
        <w:rPr>
          <w:rFonts w:ascii="GHEA Grapalat" w:hAnsi="GHEA Grapalat"/>
          <w:sz w:val="16"/>
          <w:szCs w:val="16"/>
          <w:lang w:val="hy-AM"/>
        </w:rPr>
        <w:t xml:space="preserve"> </w:t>
      </w:r>
      <w:r w:rsidRPr="00976578">
        <w:rPr>
          <w:rFonts w:ascii="GHEA Grapalat" w:hAnsi="GHEA Grapalat"/>
          <w:sz w:val="14"/>
          <w:szCs w:val="16"/>
          <w:lang w:val="hy-AM"/>
        </w:rPr>
        <w:t>գործունեության հասցեն</w:t>
      </w:r>
      <w:r w:rsidRPr="00976578">
        <w:rPr>
          <w:rFonts w:ascii="GHEA Grapalat" w:hAnsi="GHEA Grapalat"/>
          <w:sz w:val="20"/>
          <w:szCs w:val="20"/>
          <w:lang w:val="hy-AM"/>
        </w:rPr>
        <w:t xml:space="preserve"> -------.</w:t>
      </w:r>
      <w:r w:rsidRPr="00976578">
        <w:rPr>
          <w:rFonts w:ascii="GHEA Grapalat" w:hAnsi="GHEA Grapalat"/>
          <w:sz w:val="20"/>
          <w:szCs w:val="20"/>
          <w:lang w:val="es-ES"/>
        </w:rPr>
        <w:t xml:space="preserve">                                     </w:t>
      </w:r>
    </w:p>
    <w:p w14:paraId="6003AEC9" w14:textId="77777777" w:rsidR="00175013" w:rsidRPr="00976578" w:rsidRDefault="00175013" w:rsidP="00976578">
      <w:pPr>
        <w:numPr>
          <w:ilvl w:val="0"/>
          <w:numId w:val="5"/>
        </w:numPr>
        <w:spacing w:after="0" w:line="240" w:lineRule="auto"/>
        <w:jc w:val="both"/>
        <w:rPr>
          <w:rFonts w:ascii="GHEA Grapalat" w:hAnsi="GHEA Grapalat"/>
          <w:sz w:val="20"/>
          <w:szCs w:val="20"/>
          <w:lang w:val="hy-AM"/>
        </w:rPr>
      </w:pPr>
      <w:r w:rsidRPr="00976578">
        <w:rPr>
          <w:rFonts w:ascii="GHEA Grapalat" w:hAnsi="GHEA Grapalat"/>
          <w:sz w:val="20"/>
          <w:szCs w:val="20"/>
          <w:lang w:val="hy-AM"/>
        </w:rPr>
        <w:t>սպասարկող բանկի անվանումը</w:t>
      </w:r>
      <w:r w:rsidRPr="00976578">
        <w:rPr>
          <w:rFonts w:ascii="GHEA Grapalat" w:hAnsi="GHEA Grapalat"/>
          <w:sz w:val="20"/>
          <w:szCs w:val="20"/>
          <w:u w:val="single"/>
          <w:lang w:val="hy-AM"/>
        </w:rPr>
        <w:tab/>
      </w:r>
      <w:r w:rsidRPr="00976578">
        <w:rPr>
          <w:rFonts w:ascii="GHEA Grapalat" w:hAnsi="GHEA Grapalat"/>
          <w:sz w:val="20"/>
          <w:szCs w:val="20"/>
          <w:u w:val="single"/>
          <w:vertAlign w:val="subscript"/>
          <w:lang w:val="hy-AM"/>
        </w:rPr>
        <w:t>սպասարկող բանկի անվանումը</w:t>
      </w:r>
      <w:r w:rsidRPr="00976578">
        <w:rPr>
          <w:rFonts w:ascii="GHEA Grapalat" w:hAnsi="GHEA Grapalat"/>
          <w:sz w:val="20"/>
          <w:szCs w:val="20"/>
          <w:u w:val="single"/>
          <w:vertAlign w:val="subscript"/>
          <w:lang w:val="hy-AM"/>
        </w:rPr>
        <w:tab/>
        <w:t xml:space="preserve"> </w:t>
      </w:r>
    </w:p>
    <w:p w14:paraId="085545B7" w14:textId="77777777" w:rsidR="00175013" w:rsidRPr="00976578" w:rsidRDefault="00175013" w:rsidP="00976578">
      <w:pPr>
        <w:numPr>
          <w:ilvl w:val="0"/>
          <w:numId w:val="5"/>
        </w:numPr>
        <w:spacing w:after="0" w:line="240" w:lineRule="auto"/>
        <w:jc w:val="both"/>
        <w:rPr>
          <w:rFonts w:ascii="GHEA Grapalat" w:hAnsi="GHEA Grapalat"/>
          <w:sz w:val="20"/>
          <w:szCs w:val="20"/>
          <w:lang w:val="hy-AM"/>
        </w:rPr>
      </w:pPr>
      <w:r w:rsidRPr="00976578">
        <w:rPr>
          <w:rFonts w:ascii="GHEA Grapalat" w:hAnsi="GHEA Grapalat"/>
          <w:sz w:val="20"/>
          <w:szCs w:val="20"/>
          <w:lang w:val="hy-AM"/>
        </w:rPr>
        <w:t>բանկային հաշվեհամարը</w:t>
      </w:r>
      <w:r w:rsidRPr="00976578">
        <w:rPr>
          <w:rFonts w:ascii="GHEA Grapalat" w:hAnsi="GHEA Grapalat"/>
          <w:sz w:val="20"/>
          <w:szCs w:val="20"/>
          <w:u w:val="single"/>
          <w:lang w:val="hy-AM"/>
        </w:rPr>
        <w:tab/>
      </w:r>
      <w:r w:rsidRPr="00976578">
        <w:rPr>
          <w:rFonts w:ascii="GHEA Grapalat" w:hAnsi="GHEA Grapalat"/>
          <w:sz w:val="20"/>
          <w:szCs w:val="20"/>
          <w:u w:val="single"/>
          <w:vertAlign w:val="subscript"/>
          <w:lang w:val="hy-AM"/>
        </w:rPr>
        <w:t>բանկային հաշվեհամարը</w:t>
      </w:r>
      <w:r w:rsidRPr="00976578">
        <w:rPr>
          <w:rFonts w:ascii="GHEA Grapalat" w:hAnsi="GHEA Grapalat"/>
          <w:sz w:val="20"/>
          <w:szCs w:val="20"/>
          <w:u w:val="single"/>
          <w:vertAlign w:val="subscript"/>
          <w:lang w:val="hy-AM"/>
        </w:rPr>
        <w:tab/>
      </w:r>
      <w:r w:rsidRPr="00976578">
        <w:rPr>
          <w:rFonts w:ascii="GHEA Grapalat" w:hAnsi="GHEA Grapalat"/>
          <w:sz w:val="20"/>
          <w:szCs w:val="20"/>
          <w:u w:val="single"/>
          <w:vertAlign w:val="subscript"/>
          <w:lang w:val="hy-AM"/>
        </w:rPr>
        <w:tab/>
        <w:t xml:space="preserve"> </w:t>
      </w:r>
    </w:p>
    <w:p w14:paraId="307D972B" w14:textId="27160396" w:rsidR="000E16AA" w:rsidRPr="00976578" w:rsidRDefault="000E16AA" w:rsidP="00976578">
      <w:pPr>
        <w:numPr>
          <w:ilvl w:val="0"/>
          <w:numId w:val="5"/>
        </w:numPr>
        <w:spacing w:after="0" w:line="240" w:lineRule="auto"/>
        <w:jc w:val="both"/>
        <w:rPr>
          <w:rFonts w:ascii="GHEA Grapalat" w:hAnsi="GHEA Grapalat"/>
          <w:u w:val="single"/>
          <w:lang w:val="es-ES"/>
        </w:rPr>
      </w:pPr>
      <w:r w:rsidRPr="00976578">
        <w:rPr>
          <w:rFonts w:ascii="GHEA Grapalat" w:hAnsi="GHEA Grapalat"/>
          <w:sz w:val="20"/>
          <w:szCs w:val="20"/>
          <w:lang w:val="hy-AM"/>
        </w:rPr>
        <w:t>հեռախոսահամարն է՝ ---------</w:t>
      </w:r>
      <w:r w:rsidRPr="00976578">
        <w:rPr>
          <w:rFonts w:ascii="GHEA Grapalat" w:hAnsi="GHEA Grapalat"/>
          <w:sz w:val="16"/>
          <w:szCs w:val="16"/>
          <w:lang w:val="hy-AM"/>
        </w:rPr>
        <w:t xml:space="preserve"> </w:t>
      </w:r>
      <w:r w:rsidRPr="00976578">
        <w:rPr>
          <w:rFonts w:ascii="GHEA Grapalat" w:hAnsi="GHEA Grapalat"/>
          <w:sz w:val="14"/>
          <w:szCs w:val="16"/>
          <w:lang w:val="hy-AM"/>
        </w:rPr>
        <w:t>հեռախոսի համարը</w:t>
      </w:r>
      <w:r w:rsidRPr="00976578">
        <w:rPr>
          <w:rFonts w:ascii="GHEA Grapalat" w:hAnsi="GHEA Grapalat"/>
          <w:sz w:val="20"/>
          <w:szCs w:val="20"/>
          <w:lang w:val="hy-AM"/>
        </w:rPr>
        <w:t xml:space="preserve"> ---------</w:t>
      </w:r>
      <w:r w:rsidRPr="00976578">
        <w:rPr>
          <w:rFonts w:ascii="GHEA Grapalat" w:hAnsi="GHEA Grapalat"/>
          <w:sz w:val="20"/>
          <w:szCs w:val="20"/>
        </w:rPr>
        <w:t>.</w:t>
      </w:r>
      <w:r w:rsidRPr="00976578">
        <w:rPr>
          <w:rFonts w:ascii="GHEA Grapalat" w:hAnsi="GHEA Grapalat"/>
          <w:sz w:val="20"/>
          <w:szCs w:val="20"/>
          <w:lang w:val="es-ES"/>
        </w:rPr>
        <w:t xml:space="preserve">                                     </w:t>
      </w:r>
    </w:p>
    <w:p w14:paraId="5D1D19B9" w14:textId="311437B6" w:rsidR="000E16AA" w:rsidRPr="00976578" w:rsidRDefault="000E16AA" w:rsidP="00976578">
      <w:pPr>
        <w:spacing w:after="0"/>
        <w:ind w:firstLine="709"/>
        <w:jc w:val="both"/>
        <w:rPr>
          <w:rFonts w:ascii="GHEA Grapalat" w:hAnsi="GHEA Grapalat"/>
          <w:sz w:val="20"/>
          <w:lang w:val="es-ES"/>
        </w:rPr>
      </w:pPr>
      <w:r w:rsidRPr="00976578">
        <w:rPr>
          <w:rFonts w:ascii="GHEA Grapalat" w:hAnsi="GHEA Grapalat" w:cs="Arial"/>
          <w:sz w:val="20"/>
          <w:szCs w:val="20"/>
          <w:lang w:val="es-ES"/>
        </w:rPr>
        <w:t>Սույնով</w:t>
      </w:r>
      <w:r w:rsidRPr="00976578">
        <w:rPr>
          <w:rFonts w:ascii="GHEA Grapalat" w:hAnsi="GHEA Grapalat"/>
          <w:sz w:val="20"/>
          <w:lang w:val="hy-AM"/>
        </w:rPr>
        <w:t xml:space="preserve">  </w:t>
      </w:r>
      <w:r w:rsidRPr="00976578">
        <w:rPr>
          <w:rFonts w:ascii="GHEA Grapalat" w:hAnsi="GHEA Grapalat"/>
          <w:sz w:val="20"/>
          <w:u w:val="single"/>
          <w:lang w:val="hy-AM"/>
        </w:rPr>
        <w:t xml:space="preserve">           </w:t>
      </w:r>
      <w:r w:rsidRPr="00976578">
        <w:rPr>
          <w:rFonts w:ascii="GHEA Grapalat" w:hAnsi="GHEA Grapalat" w:cs="Sylfaen"/>
          <w:vertAlign w:val="superscript"/>
          <w:lang w:val="hy-AM"/>
        </w:rPr>
        <w:t>մասնակցի անվանում</w:t>
      </w:r>
      <w:r w:rsidRPr="00976578">
        <w:rPr>
          <w:rFonts w:ascii="GHEA Grapalat" w:hAnsi="GHEA Grapalat"/>
          <w:sz w:val="20"/>
          <w:u w:val="single"/>
          <w:lang w:val="hy-AM"/>
        </w:rPr>
        <w:t xml:space="preserve">          </w:t>
      </w:r>
      <w:r w:rsidRPr="00976578">
        <w:rPr>
          <w:rFonts w:ascii="GHEA Grapalat" w:hAnsi="GHEA Grapalat"/>
          <w:lang w:val="hy-AM"/>
        </w:rPr>
        <w:t>-</w:t>
      </w:r>
      <w:r w:rsidRPr="00976578">
        <w:rPr>
          <w:rFonts w:ascii="GHEA Grapalat" w:hAnsi="GHEA Grapalat" w:cs="Arial"/>
          <w:sz w:val="20"/>
          <w:szCs w:val="20"/>
          <w:lang w:val="es-ES"/>
        </w:rPr>
        <w:t>ն հայտարարում և հավաստում է, որ՝</w:t>
      </w:r>
      <w:r w:rsidRPr="00976578">
        <w:rPr>
          <w:rFonts w:ascii="GHEA Grapalat" w:hAnsi="GHEA Grapalat" w:cs="Arial"/>
          <w:lang w:val="hy-AM"/>
        </w:rPr>
        <w:t xml:space="preserve"> </w:t>
      </w:r>
    </w:p>
    <w:p w14:paraId="4070A486" w14:textId="6D345A8C" w:rsidR="000E16AA" w:rsidRPr="00976578" w:rsidRDefault="000E16AA" w:rsidP="00976578">
      <w:pPr>
        <w:spacing w:after="0"/>
        <w:ind w:firstLine="708"/>
        <w:jc w:val="both"/>
        <w:rPr>
          <w:rFonts w:ascii="GHEA Grapalat" w:hAnsi="GHEA Grapalat" w:cs="Sylfaen"/>
          <w:sz w:val="20"/>
          <w:lang w:val="hy-AM"/>
        </w:rPr>
      </w:pPr>
      <w:r w:rsidRPr="00976578">
        <w:rPr>
          <w:rFonts w:ascii="GHEA Grapalat" w:hAnsi="GHEA Grapalat" w:cs="Arial"/>
          <w:sz w:val="20"/>
          <w:szCs w:val="20"/>
          <w:lang w:val="es-ES"/>
        </w:rPr>
        <w:t xml:space="preserve">1) բավարարում է </w:t>
      </w:r>
      <w:r w:rsidR="00526FC0" w:rsidRPr="00976578">
        <w:rPr>
          <w:rFonts w:ascii="GHEA Grapalat" w:hAnsi="GHEA Grapalat" w:cs="Arial"/>
          <w:sz w:val="20"/>
          <w:szCs w:val="20"/>
          <w:lang w:val="es-ES"/>
        </w:rPr>
        <w:t>ՓՍՍ-ԳՀԾՁԲ-2021/</w:t>
      </w:r>
      <w:proofErr w:type="gramStart"/>
      <w:r w:rsidR="00526FC0" w:rsidRPr="00976578">
        <w:rPr>
          <w:rFonts w:ascii="GHEA Grapalat" w:hAnsi="GHEA Grapalat" w:cs="Arial"/>
          <w:sz w:val="20"/>
          <w:szCs w:val="20"/>
          <w:lang w:val="es-ES"/>
        </w:rPr>
        <w:t>13</w:t>
      </w:r>
      <w:r w:rsidRPr="00976578">
        <w:rPr>
          <w:rFonts w:ascii="GHEA Grapalat" w:hAnsi="GHEA Grapalat" w:cs="Arial"/>
          <w:sz w:val="20"/>
          <w:szCs w:val="20"/>
          <w:lang w:val="es-ES"/>
        </w:rPr>
        <w:t xml:space="preserve">  ծածկագրով</w:t>
      </w:r>
      <w:proofErr w:type="gramEnd"/>
      <w:r w:rsidRPr="00976578">
        <w:rPr>
          <w:rFonts w:ascii="GHEA Grapalat" w:hAnsi="GHEA Grapalat" w:cs="Arial"/>
          <w:sz w:val="20"/>
          <w:szCs w:val="20"/>
          <w:lang w:val="es-ES"/>
        </w:rPr>
        <w:t xml:space="preserve">  գնանշման հարցման հրավերով սահմանված մասնակցության իրավունքի պահանջներին </w:t>
      </w:r>
      <w:r w:rsidRPr="00976578">
        <w:rPr>
          <w:rFonts w:ascii="GHEA Grapalat" w:hAnsi="GHEA Grapalat" w:cs="Arial"/>
          <w:sz w:val="20"/>
          <w:szCs w:val="20"/>
          <w:lang w:val="hy-AM"/>
        </w:rPr>
        <w:t xml:space="preserve"> և </w:t>
      </w:r>
      <w:r w:rsidRPr="00976578">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976578">
        <w:rPr>
          <w:rFonts w:ascii="GHEA Grapalat" w:hAnsi="GHEA Grapalat" w:cs="Sylfaen"/>
          <w:sz w:val="20"/>
          <w:lang w:val="es-ES"/>
        </w:rPr>
        <w:t>.</w:t>
      </w:r>
      <w:r w:rsidRPr="00976578">
        <w:rPr>
          <w:rFonts w:ascii="GHEA Grapalat" w:hAnsi="GHEA Grapalat" w:cs="Sylfaen"/>
          <w:sz w:val="20"/>
          <w:lang w:val="hy-AM"/>
        </w:rPr>
        <w:t xml:space="preserve"> </w:t>
      </w:r>
    </w:p>
    <w:p w14:paraId="3C648C1C" w14:textId="07288AC2" w:rsidR="000E16AA" w:rsidRPr="00976578" w:rsidRDefault="000E16AA" w:rsidP="00976578">
      <w:pPr>
        <w:spacing w:after="0"/>
        <w:ind w:firstLine="708"/>
        <w:jc w:val="both"/>
        <w:rPr>
          <w:rFonts w:ascii="GHEA Grapalat" w:hAnsi="GHEA Grapalat" w:cs="Arial"/>
          <w:lang w:val="es-ES"/>
        </w:rPr>
      </w:pPr>
      <w:r w:rsidRPr="00976578">
        <w:rPr>
          <w:rFonts w:ascii="GHEA Grapalat" w:hAnsi="GHEA Grapalat" w:cs="Arial"/>
          <w:sz w:val="20"/>
          <w:szCs w:val="20"/>
          <w:lang w:val="hy-AM"/>
        </w:rPr>
        <w:t>2</w:t>
      </w:r>
      <w:r w:rsidRPr="00976578">
        <w:rPr>
          <w:rFonts w:ascii="GHEA Grapalat" w:hAnsi="GHEA Grapalat" w:cs="Arial"/>
          <w:sz w:val="20"/>
          <w:szCs w:val="20"/>
          <w:lang w:val="es-ES"/>
        </w:rPr>
        <w:t xml:space="preserve">) </w:t>
      </w:r>
      <w:r w:rsidR="00526FC0" w:rsidRPr="00976578">
        <w:rPr>
          <w:rFonts w:ascii="GHEA Grapalat" w:hAnsi="GHEA Grapalat" w:cs="Arial"/>
          <w:sz w:val="20"/>
          <w:szCs w:val="20"/>
          <w:lang w:val="es-ES"/>
        </w:rPr>
        <w:t>ՓՍՍ-ԳՀԾՁԲ-2021/13</w:t>
      </w:r>
      <w:r w:rsidRPr="00976578">
        <w:rPr>
          <w:rFonts w:ascii="GHEA Grapalat" w:hAnsi="GHEA Grapalat" w:cs="Arial"/>
          <w:sz w:val="20"/>
          <w:szCs w:val="20"/>
          <w:lang w:val="es-ES"/>
        </w:rPr>
        <w:t xml:space="preserve">  ծածկագրով գնանշման հարցմանն մասնակցելու շրջանակում`</w:t>
      </w:r>
      <w:r w:rsidRPr="00976578">
        <w:rPr>
          <w:rFonts w:ascii="GHEA Grapalat" w:hAnsi="GHEA Grapalat" w:cs="Sylfaen"/>
          <w:lang w:val="es-ES"/>
        </w:rPr>
        <w:t xml:space="preserve">  </w:t>
      </w:r>
    </w:p>
    <w:p w14:paraId="785FE96E" w14:textId="77777777" w:rsidR="000E16AA" w:rsidRPr="00976578" w:rsidRDefault="000E16AA" w:rsidP="00976578">
      <w:pPr>
        <w:numPr>
          <w:ilvl w:val="0"/>
          <w:numId w:val="5"/>
        </w:numPr>
        <w:spacing w:after="0" w:line="240" w:lineRule="auto"/>
        <w:ind w:left="0" w:firstLine="720"/>
        <w:jc w:val="both"/>
        <w:rPr>
          <w:rFonts w:ascii="GHEA Grapalat" w:hAnsi="GHEA Grapalat" w:cs="Arial"/>
          <w:sz w:val="20"/>
          <w:szCs w:val="20"/>
          <w:lang w:val="es-ES"/>
        </w:rPr>
      </w:pPr>
      <w:r w:rsidRPr="00976578">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14:paraId="128B2A4F" w14:textId="77777777" w:rsidR="000E16AA" w:rsidRPr="00976578" w:rsidRDefault="000E16AA" w:rsidP="00976578">
      <w:pPr>
        <w:numPr>
          <w:ilvl w:val="0"/>
          <w:numId w:val="5"/>
        </w:numPr>
        <w:spacing w:after="0" w:line="240" w:lineRule="auto"/>
        <w:ind w:left="0" w:firstLine="720"/>
        <w:jc w:val="both"/>
        <w:rPr>
          <w:rFonts w:ascii="GHEA Grapalat" w:hAnsi="GHEA Grapalat"/>
          <w:u w:val="single"/>
          <w:lang w:val="es-ES"/>
        </w:rPr>
      </w:pPr>
      <w:r w:rsidRPr="00976578">
        <w:rPr>
          <w:rFonts w:ascii="GHEA Grapalat" w:hAnsi="GHEA Grapalat" w:cs="Arial"/>
          <w:sz w:val="20"/>
          <w:szCs w:val="20"/>
          <w:lang w:val="es-ES"/>
        </w:rPr>
        <w:t>բացակայում է հրավերով սահմանված`</w:t>
      </w:r>
      <w:r w:rsidRPr="00976578">
        <w:rPr>
          <w:rFonts w:ascii="GHEA Grapalat" w:hAnsi="GHEA Grapalat"/>
          <w:lang w:val="es-ES"/>
        </w:rPr>
        <w:t xml:space="preserve"> </w:t>
      </w:r>
      <w:r w:rsidRPr="00976578">
        <w:rPr>
          <w:rFonts w:ascii="GHEA Grapalat" w:hAnsi="GHEA Grapalat"/>
          <w:u w:val="single"/>
          <w:lang w:val="es-ES"/>
        </w:rPr>
        <w:tab/>
      </w:r>
      <w:r w:rsidRPr="00976578">
        <w:rPr>
          <w:rFonts w:ascii="GHEA Grapalat" w:hAnsi="GHEA Grapalat" w:cs="Sylfaen"/>
          <w:vertAlign w:val="superscript"/>
          <w:lang w:val="hy-AM"/>
        </w:rPr>
        <w:t>մասնակցի</w:t>
      </w:r>
      <w:r w:rsidRPr="00976578">
        <w:rPr>
          <w:rFonts w:ascii="GHEA Grapalat" w:hAnsi="GHEA Grapalat" w:cs="Arial"/>
          <w:vertAlign w:val="superscript"/>
          <w:lang w:val="hy-AM"/>
        </w:rPr>
        <w:t xml:space="preserve"> </w:t>
      </w:r>
      <w:r w:rsidRPr="00976578">
        <w:rPr>
          <w:rFonts w:ascii="GHEA Grapalat" w:hAnsi="GHEA Grapalat" w:cs="Sylfaen"/>
          <w:vertAlign w:val="superscript"/>
          <w:lang w:val="hy-AM"/>
        </w:rPr>
        <w:t>անվանումը</w:t>
      </w:r>
      <w:r w:rsidRPr="00976578">
        <w:rPr>
          <w:rFonts w:ascii="GHEA Grapalat" w:hAnsi="GHEA Grapalat"/>
          <w:u w:val="single"/>
          <w:lang w:val="es-ES"/>
        </w:rPr>
        <w:tab/>
      </w:r>
      <w:r w:rsidRPr="00976578">
        <w:rPr>
          <w:rFonts w:ascii="GHEA Grapalat" w:hAnsi="GHEA Grapalat" w:cs="Arial"/>
          <w:sz w:val="20"/>
          <w:szCs w:val="20"/>
          <w:lang w:val="es-ES"/>
        </w:rPr>
        <w:t>-ին</w:t>
      </w:r>
      <w:r w:rsidRPr="00976578">
        <w:rPr>
          <w:rFonts w:ascii="GHEA Grapalat" w:hAnsi="GHEA Grapalat"/>
          <w:lang w:val="es-ES"/>
        </w:rPr>
        <w:t xml:space="preserve"> </w:t>
      </w:r>
      <w:r w:rsidRPr="00976578">
        <w:rPr>
          <w:rFonts w:ascii="GHEA Grapalat" w:hAnsi="GHEA Grapalat" w:cs="Arial"/>
          <w:sz w:val="20"/>
          <w:szCs w:val="20"/>
          <w:lang w:val="es-ES"/>
        </w:rPr>
        <w:t>փոխկապակցված անձանց և (կամ)</w:t>
      </w:r>
      <w:r w:rsidRPr="00976578">
        <w:rPr>
          <w:rFonts w:ascii="GHEA Grapalat" w:hAnsi="GHEA Grapalat"/>
          <w:lang w:val="es-ES"/>
        </w:rPr>
        <w:t xml:space="preserve"> </w:t>
      </w:r>
      <w:r w:rsidRPr="00976578">
        <w:rPr>
          <w:rFonts w:ascii="GHEA Grapalat" w:hAnsi="GHEA Grapalat"/>
          <w:u w:val="single"/>
          <w:lang w:val="es-ES"/>
        </w:rPr>
        <w:tab/>
      </w:r>
      <w:r w:rsidRPr="00976578">
        <w:rPr>
          <w:rFonts w:ascii="GHEA Grapalat" w:hAnsi="GHEA Grapalat"/>
          <w:u w:val="single"/>
          <w:lang w:val="es-ES"/>
        </w:rPr>
        <w:tab/>
      </w:r>
      <w:r w:rsidRPr="00976578">
        <w:rPr>
          <w:rFonts w:ascii="GHEA Grapalat" w:hAnsi="GHEA Grapalat" w:cs="Sylfaen"/>
          <w:vertAlign w:val="superscript"/>
          <w:lang w:val="hy-AM"/>
        </w:rPr>
        <w:t>մասնակցի</w:t>
      </w:r>
      <w:r w:rsidRPr="00976578">
        <w:rPr>
          <w:rFonts w:ascii="GHEA Grapalat" w:hAnsi="GHEA Grapalat" w:cs="Arial"/>
          <w:vertAlign w:val="superscript"/>
          <w:lang w:val="hy-AM"/>
        </w:rPr>
        <w:t xml:space="preserve"> </w:t>
      </w:r>
      <w:r w:rsidRPr="00976578">
        <w:rPr>
          <w:rFonts w:ascii="GHEA Grapalat" w:hAnsi="GHEA Grapalat" w:cs="Sylfaen"/>
          <w:vertAlign w:val="superscript"/>
          <w:lang w:val="hy-AM"/>
        </w:rPr>
        <w:t>անվանումը</w:t>
      </w:r>
      <w:r w:rsidRPr="00976578">
        <w:rPr>
          <w:rFonts w:ascii="GHEA Grapalat" w:hAnsi="GHEA Grapalat"/>
          <w:u w:val="single"/>
          <w:lang w:val="es-ES"/>
        </w:rPr>
        <w:t xml:space="preserve">           </w:t>
      </w:r>
      <w:r w:rsidRPr="00976578">
        <w:rPr>
          <w:rFonts w:ascii="GHEA Grapalat" w:hAnsi="GHEA Grapalat" w:cs="Arial"/>
          <w:sz w:val="20"/>
          <w:szCs w:val="20"/>
          <w:lang w:val="es-ES"/>
        </w:rPr>
        <w:t>-ի</w:t>
      </w:r>
      <w:r w:rsidRPr="00976578">
        <w:rPr>
          <w:rFonts w:ascii="GHEA Grapalat" w:hAnsi="GHEA Grapalat"/>
          <w:lang w:val="es-ES"/>
        </w:rPr>
        <w:t xml:space="preserve">   </w:t>
      </w:r>
      <w:r w:rsidRPr="00976578">
        <w:rPr>
          <w:rFonts w:ascii="GHEA Grapalat" w:hAnsi="GHEA Grapalat" w:cs="Arial"/>
          <w:sz w:val="20"/>
          <w:szCs w:val="20"/>
          <w:lang w:val="es-ES"/>
        </w:rPr>
        <w:t>կողմից հիմնադրված կամ ավելի քան հիսուն տոկոս</w:t>
      </w:r>
      <w:r w:rsidRPr="00976578">
        <w:rPr>
          <w:rFonts w:ascii="GHEA Grapalat" w:hAnsi="GHEA Grapalat"/>
          <w:lang w:val="es-ES"/>
        </w:rPr>
        <w:t xml:space="preserve"> </w:t>
      </w:r>
      <w:r w:rsidRPr="00976578">
        <w:rPr>
          <w:rFonts w:ascii="GHEA Grapalat" w:hAnsi="GHEA Grapalat"/>
          <w:u w:val="single"/>
          <w:lang w:val="es-ES"/>
        </w:rPr>
        <w:tab/>
      </w:r>
      <w:r w:rsidRPr="00976578">
        <w:rPr>
          <w:rFonts w:ascii="GHEA Grapalat" w:hAnsi="GHEA Grapalat"/>
          <w:u w:val="single"/>
          <w:lang w:val="es-ES"/>
        </w:rPr>
        <w:tab/>
      </w:r>
      <w:r w:rsidRPr="00976578">
        <w:rPr>
          <w:rFonts w:ascii="GHEA Grapalat" w:hAnsi="GHEA Grapalat" w:cs="Sylfaen"/>
          <w:vertAlign w:val="superscript"/>
          <w:lang w:val="hy-AM"/>
        </w:rPr>
        <w:t>մասնակցի</w:t>
      </w:r>
      <w:r w:rsidRPr="00976578">
        <w:rPr>
          <w:rFonts w:ascii="GHEA Grapalat" w:hAnsi="GHEA Grapalat" w:cs="Arial"/>
          <w:vertAlign w:val="superscript"/>
          <w:lang w:val="hy-AM"/>
        </w:rPr>
        <w:t xml:space="preserve"> </w:t>
      </w:r>
      <w:r w:rsidRPr="00976578">
        <w:rPr>
          <w:rFonts w:ascii="GHEA Grapalat" w:hAnsi="GHEA Grapalat" w:cs="Sylfaen"/>
          <w:vertAlign w:val="superscript"/>
          <w:lang w:val="hy-AM"/>
        </w:rPr>
        <w:t>անվանումը</w:t>
      </w:r>
      <w:r w:rsidRPr="00976578">
        <w:rPr>
          <w:rFonts w:ascii="GHEA Grapalat" w:hAnsi="GHEA Grapalat"/>
          <w:u w:val="single"/>
          <w:lang w:val="es-ES"/>
        </w:rPr>
        <w:t xml:space="preserve">            </w:t>
      </w:r>
      <w:r w:rsidRPr="00976578">
        <w:rPr>
          <w:rFonts w:ascii="GHEA Grapalat" w:hAnsi="GHEA Grapalat" w:cs="Arial"/>
          <w:sz w:val="20"/>
          <w:szCs w:val="20"/>
          <w:lang w:val="es-ES"/>
        </w:rPr>
        <w:t>-ին</w:t>
      </w:r>
      <w:r w:rsidRPr="00976578">
        <w:rPr>
          <w:rFonts w:ascii="GHEA Grapalat" w:hAnsi="GHEA Grapalat"/>
          <w:lang w:val="es-ES"/>
        </w:rPr>
        <w:t xml:space="preserve"> </w:t>
      </w:r>
      <w:r w:rsidRPr="0097657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FE2CA39" w14:textId="77777777" w:rsidR="000E16AA" w:rsidRPr="00976578" w:rsidRDefault="000E16AA" w:rsidP="00976578">
      <w:pPr>
        <w:numPr>
          <w:ilvl w:val="0"/>
          <w:numId w:val="5"/>
        </w:numPr>
        <w:spacing w:after="0" w:line="240" w:lineRule="auto"/>
        <w:ind w:left="0" w:firstLine="720"/>
        <w:jc w:val="both"/>
        <w:rPr>
          <w:rFonts w:ascii="GHEA Grapalat" w:hAnsi="GHEA Grapalat" w:cs="Sylfaen"/>
          <w:sz w:val="20"/>
          <w:lang w:val="es-ES"/>
        </w:rPr>
      </w:pPr>
      <w:r w:rsidRPr="00976578">
        <w:rPr>
          <w:rFonts w:ascii="GHEA Grapalat" w:hAnsi="GHEA Grapalat" w:cs="Arial"/>
          <w:sz w:val="20"/>
          <w:szCs w:val="20"/>
          <w:lang w:val="es-ES"/>
        </w:rPr>
        <w:t>ստորև ներկայացնում է հայտը ներկայացնելու օրվա դրությամբ ա</w:t>
      </w:r>
      <w:r w:rsidRPr="00976578">
        <w:rPr>
          <w:rFonts w:ascii="GHEA Grapalat" w:hAnsi="GHEA Grapalat" w:cs="Sylfaen"/>
          <w:sz w:val="20"/>
        </w:rPr>
        <w:t>յն</w:t>
      </w:r>
      <w:r w:rsidRPr="00976578">
        <w:rPr>
          <w:rFonts w:ascii="GHEA Grapalat" w:hAnsi="GHEA Grapalat" w:cs="Sylfaen"/>
          <w:sz w:val="20"/>
          <w:lang w:val="es-ES"/>
        </w:rPr>
        <w:t xml:space="preserve"> </w:t>
      </w:r>
      <w:r w:rsidRPr="00976578">
        <w:rPr>
          <w:rFonts w:ascii="GHEA Grapalat" w:hAnsi="GHEA Grapalat" w:cs="Sylfaen"/>
          <w:sz w:val="20"/>
        </w:rPr>
        <w:t>ֆիզիկական</w:t>
      </w:r>
      <w:r w:rsidRPr="00976578">
        <w:rPr>
          <w:rFonts w:ascii="GHEA Grapalat" w:hAnsi="GHEA Grapalat" w:cs="Sylfaen"/>
          <w:sz w:val="20"/>
          <w:lang w:val="es-ES"/>
        </w:rPr>
        <w:t xml:space="preserve"> </w:t>
      </w:r>
      <w:r w:rsidRPr="00976578">
        <w:rPr>
          <w:rFonts w:ascii="GHEA Grapalat" w:hAnsi="GHEA Grapalat" w:cs="Sylfaen"/>
          <w:sz w:val="20"/>
        </w:rPr>
        <w:t>անձի</w:t>
      </w:r>
      <w:r w:rsidRPr="00976578">
        <w:rPr>
          <w:rFonts w:ascii="GHEA Grapalat" w:hAnsi="GHEA Grapalat" w:cs="Sylfaen"/>
          <w:sz w:val="20"/>
          <w:lang w:val="es-ES"/>
        </w:rPr>
        <w:t xml:space="preserve"> (</w:t>
      </w:r>
      <w:r w:rsidRPr="00976578">
        <w:rPr>
          <w:rFonts w:ascii="GHEA Grapalat" w:hAnsi="GHEA Grapalat" w:cs="Sylfaen"/>
          <w:sz w:val="20"/>
        </w:rPr>
        <w:t>անձանց</w:t>
      </w:r>
      <w:r w:rsidRPr="00976578">
        <w:rPr>
          <w:rFonts w:ascii="GHEA Grapalat" w:hAnsi="GHEA Grapalat" w:cs="Sylfaen"/>
          <w:sz w:val="20"/>
          <w:lang w:val="es-ES"/>
        </w:rPr>
        <w:t xml:space="preserve">) </w:t>
      </w:r>
      <w:r w:rsidRPr="00976578">
        <w:rPr>
          <w:rFonts w:ascii="GHEA Grapalat" w:hAnsi="GHEA Grapalat" w:cs="Sylfaen"/>
          <w:sz w:val="20"/>
        </w:rPr>
        <w:t>տվյալները</w:t>
      </w:r>
      <w:r w:rsidRPr="00976578">
        <w:rPr>
          <w:rFonts w:ascii="GHEA Grapalat" w:hAnsi="GHEA Grapalat" w:cs="Sylfaen"/>
          <w:sz w:val="20"/>
          <w:lang w:val="es-ES"/>
        </w:rPr>
        <w:t xml:space="preserve">, </w:t>
      </w:r>
      <w:r w:rsidRPr="00976578">
        <w:rPr>
          <w:rFonts w:ascii="GHEA Grapalat" w:hAnsi="GHEA Grapalat" w:cs="Sylfaen"/>
          <w:sz w:val="20"/>
        </w:rPr>
        <w:t>ով</w:t>
      </w:r>
      <w:r w:rsidRPr="00976578">
        <w:rPr>
          <w:rFonts w:ascii="GHEA Grapalat" w:hAnsi="GHEA Grapalat" w:cs="Sylfaen"/>
          <w:sz w:val="20"/>
          <w:lang w:val="es-ES"/>
        </w:rPr>
        <w:t xml:space="preserve"> </w:t>
      </w:r>
      <w:r w:rsidRPr="00976578">
        <w:rPr>
          <w:rFonts w:ascii="GHEA Grapalat" w:hAnsi="GHEA Grapalat" w:cs="Sylfaen"/>
          <w:sz w:val="20"/>
        </w:rPr>
        <w:t>ուղղակի</w:t>
      </w:r>
      <w:r w:rsidRPr="00976578">
        <w:rPr>
          <w:rFonts w:ascii="GHEA Grapalat" w:hAnsi="GHEA Grapalat" w:cs="Sylfaen"/>
          <w:sz w:val="20"/>
          <w:lang w:val="es-ES"/>
        </w:rPr>
        <w:t xml:space="preserve"> </w:t>
      </w:r>
      <w:r w:rsidRPr="00976578">
        <w:rPr>
          <w:rFonts w:ascii="GHEA Grapalat" w:hAnsi="GHEA Grapalat" w:cs="Sylfaen"/>
          <w:sz w:val="20"/>
        </w:rPr>
        <w:t>կամ</w:t>
      </w:r>
      <w:r w:rsidRPr="00976578">
        <w:rPr>
          <w:rFonts w:ascii="GHEA Grapalat" w:hAnsi="GHEA Grapalat" w:cs="Sylfaen"/>
          <w:sz w:val="20"/>
          <w:lang w:val="es-ES"/>
        </w:rPr>
        <w:t xml:space="preserve"> </w:t>
      </w:r>
      <w:r w:rsidRPr="00976578">
        <w:rPr>
          <w:rFonts w:ascii="GHEA Grapalat" w:hAnsi="GHEA Grapalat" w:cs="Sylfaen"/>
          <w:sz w:val="20"/>
        </w:rPr>
        <w:t>անուղղակի</w:t>
      </w:r>
      <w:r w:rsidRPr="00976578">
        <w:rPr>
          <w:rFonts w:ascii="GHEA Grapalat" w:hAnsi="GHEA Grapalat" w:cs="Sylfaen"/>
          <w:sz w:val="20"/>
          <w:lang w:val="es-ES"/>
        </w:rPr>
        <w:t xml:space="preserve"> </w:t>
      </w:r>
      <w:r w:rsidRPr="00976578">
        <w:rPr>
          <w:rFonts w:ascii="GHEA Grapalat" w:hAnsi="GHEA Grapalat" w:cs="Sylfaen"/>
          <w:sz w:val="20"/>
        </w:rPr>
        <w:t>ունի</w:t>
      </w:r>
      <w:r w:rsidRPr="00976578">
        <w:rPr>
          <w:rFonts w:ascii="GHEA Grapalat" w:hAnsi="GHEA Grapalat" w:cs="Sylfaen"/>
          <w:sz w:val="20"/>
          <w:lang w:val="es-ES"/>
        </w:rPr>
        <w:t xml:space="preserve"> </w:t>
      </w:r>
      <w:r w:rsidRPr="00976578">
        <w:rPr>
          <w:rFonts w:ascii="GHEA Grapalat" w:hAnsi="GHEA Grapalat" w:cs="Sylfaen"/>
          <w:sz w:val="20"/>
        </w:rPr>
        <w:t>մասնակցի</w:t>
      </w:r>
      <w:r w:rsidRPr="00976578">
        <w:rPr>
          <w:rFonts w:ascii="GHEA Grapalat" w:hAnsi="GHEA Grapalat" w:cs="Sylfaen"/>
          <w:sz w:val="20"/>
          <w:lang w:val="es-ES"/>
        </w:rPr>
        <w:t xml:space="preserve"> </w:t>
      </w:r>
      <w:r w:rsidRPr="00976578">
        <w:rPr>
          <w:rFonts w:ascii="GHEA Grapalat" w:hAnsi="GHEA Grapalat" w:cs="Sylfaen"/>
          <w:sz w:val="20"/>
        </w:rPr>
        <w:t>կանոնադրական</w:t>
      </w:r>
      <w:r w:rsidRPr="00976578">
        <w:rPr>
          <w:rFonts w:ascii="GHEA Grapalat" w:hAnsi="GHEA Grapalat" w:cs="Sylfaen"/>
          <w:sz w:val="20"/>
          <w:lang w:val="es-ES"/>
        </w:rPr>
        <w:t xml:space="preserve"> </w:t>
      </w:r>
      <w:r w:rsidRPr="00976578">
        <w:rPr>
          <w:rFonts w:ascii="GHEA Grapalat" w:hAnsi="GHEA Grapalat" w:cs="Sylfaen"/>
          <w:sz w:val="20"/>
        </w:rPr>
        <w:t>կապիտալում</w:t>
      </w:r>
      <w:r w:rsidRPr="00976578">
        <w:rPr>
          <w:rFonts w:ascii="GHEA Grapalat" w:hAnsi="GHEA Grapalat" w:cs="Sylfaen"/>
          <w:sz w:val="20"/>
          <w:lang w:val="es-ES"/>
        </w:rPr>
        <w:t xml:space="preserve"> </w:t>
      </w:r>
      <w:r w:rsidRPr="00976578">
        <w:rPr>
          <w:rFonts w:ascii="GHEA Grapalat" w:hAnsi="GHEA Grapalat" w:cs="Sylfaen"/>
          <w:sz w:val="20"/>
        </w:rPr>
        <w:t>քվեարկող</w:t>
      </w:r>
      <w:r w:rsidRPr="00976578">
        <w:rPr>
          <w:rFonts w:ascii="GHEA Grapalat" w:hAnsi="GHEA Grapalat" w:cs="Sylfaen"/>
          <w:sz w:val="20"/>
          <w:lang w:val="es-ES"/>
        </w:rPr>
        <w:t xml:space="preserve"> </w:t>
      </w:r>
      <w:r w:rsidRPr="00976578">
        <w:rPr>
          <w:rFonts w:ascii="GHEA Grapalat" w:hAnsi="GHEA Grapalat" w:cs="Sylfaen"/>
          <w:sz w:val="20"/>
        </w:rPr>
        <w:t>բաժնետոմսերի</w:t>
      </w:r>
      <w:r w:rsidRPr="00976578">
        <w:rPr>
          <w:rFonts w:ascii="GHEA Grapalat" w:hAnsi="GHEA Grapalat" w:cs="Sylfaen"/>
          <w:sz w:val="20"/>
          <w:lang w:val="es-ES"/>
        </w:rPr>
        <w:t xml:space="preserve"> (</w:t>
      </w:r>
      <w:r w:rsidRPr="00976578">
        <w:rPr>
          <w:rFonts w:ascii="GHEA Grapalat" w:hAnsi="GHEA Grapalat" w:cs="Sylfaen"/>
          <w:sz w:val="20"/>
        </w:rPr>
        <w:t>բաժնեմասերի</w:t>
      </w:r>
      <w:r w:rsidRPr="00976578">
        <w:rPr>
          <w:rFonts w:ascii="GHEA Grapalat" w:hAnsi="GHEA Grapalat" w:cs="Sylfaen"/>
          <w:sz w:val="20"/>
          <w:lang w:val="es-ES"/>
        </w:rPr>
        <w:t xml:space="preserve">, </w:t>
      </w:r>
      <w:r w:rsidRPr="00976578">
        <w:rPr>
          <w:rFonts w:ascii="GHEA Grapalat" w:hAnsi="GHEA Grapalat" w:cs="Sylfaen"/>
          <w:sz w:val="20"/>
        </w:rPr>
        <w:t>փայերի</w:t>
      </w:r>
      <w:r w:rsidRPr="00976578">
        <w:rPr>
          <w:rFonts w:ascii="GHEA Grapalat" w:hAnsi="GHEA Grapalat" w:cs="Sylfaen"/>
          <w:sz w:val="20"/>
          <w:lang w:val="es-ES"/>
        </w:rPr>
        <w:t xml:space="preserve">) </w:t>
      </w:r>
      <w:r w:rsidRPr="00976578">
        <w:rPr>
          <w:rFonts w:ascii="GHEA Grapalat" w:hAnsi="GHEA Grapalat" w:cs="Sylfaen"/>
          <w:sz w:val="20"/>
        </w:rPr>
        <w:t>ավել</w:t>
      </w:r>
      <w:r w:rsidRPr="00976578">
        <w:rPr>
          <w:rFonts w:ascii="GHEA Grapalat" w:hAnsi="GHEA Grapalat" w:cs="Sylfaen"/>
          <w:sz w:val="20"/>
          <w:lang w:val="es-ES"/>
        </w:rPr>
        <w:t xml:space="preserve"> </w:t>
      </w:r>
      <w:r w:rsidRPr="00976578">
        <w:rPr>
          <w:rFonts w:ascii="GHEA Grapalat" w:hAnsi="GHEA Grapalat" w:cs="Sylfaen"/>
          <w:sz w:val="20"/>
        </w:rPr>
        <w:t>քան</w:t>
      </w:r>
      <w:r w:rsidRPr="00976578">
        <w:rPr>
          <w:rFonts w:ascii="GHEA Grapalat" w:hAnsi="GHEA Grapalat" w:cs="Sylfaen"/>
          <w:sz w:val="20"/>
          <w:lang w:val="es-ES"/>
        </w:rPr>
        <w:t xml:space="preserve"> </w:t>
      </w:r>
      <w:r w:rsidRPr="00976578">
        <w:rPr>
          <w:rFonts w:ascii="GHEA Grapalat" w:hAnsi="GHEA Grapalat" w:cs="Sylfaen"/>
          <w:sz w:val="20"/>
        </w:rPr>
        <w:t>տաս</w:t>
      </w:r>
      <w:r w:rsidRPr="00976578">
        <w:rPr>
          <w:rFonts w:ascii="GHEA Grapalat" w:hAnsi="GHEA Grapalat" w:cs="Sylfaen"/>
          <w:sz w:val="20"/>
          <w:lang w:val="es-ES"/>
        </w:rPr>
        <w:t xml:space="preserve"> </w:t>
      </w:r>
      <w:r w:rsidRPr="00976578">
        <w:rPr>
          <w:rFonts w:ascii="GHEA Grapalat" w:hAnsi="GHEA Grapalat" w:cs="Sylfaen"/>
          <w:sz w:val="20"/>
        </w:rPr>
        <w:t>տոկոսը</w:t>
      </w:r>
      <w:r w:rsidRPr="00976578">
        <w:rPr>
          <w:rFonts w:ascii="GHEA Grapalat" w:hAnsi="GHEA Grapalat" w:cs="Sylfaen"/>
          <w:sz w:val="20"/>
          <w:lang w:val="es-ES"/>
        </w:rPr>
        <w:t xml:space="preserve">, </w:t>
      </w:r>
      <w:r w:rsidRPr="00976578">
        <w:rPr>
          <w:rFonts w:ascii="GHEA Grapalat" w:hAnsi="GHEA Grapalat" w:cs="Sylfaen"/>
          <w:sz w:val="20"/>
        </w:rPr>
        <w:t>ներառյալ</w:t>
      </w:r>
      <w:r w:rsidRPr="00976578">
        <w:rPr>
          <w:rFonts w:ascii="GHEA Grapalat" w:hAnsi="GHEA Grapalat" w:cs="Sylfaen"/>
          <w:sz w:val="20"/>
          <w:lang w:val="es-ES"/>
        </w:rPr>
        <w:t xml:space="preserve"> </w:t>
      </w:r>
      <w:r w:rsidRPr="00976578">
        <w:rPr>
          <w:rFonts w:ascii="GHEA Grapalat" w:hAnsi="GHEA Grapalat" w:cs="Sylfaen"/>
          <w:sz w:val="20"/>
        </w:rPr>
        <w:t>ըստ</w:t>
      </w:r>
      <w:r w:rsidRPr="00976578">
        <w:rPr>
          <w:rFonts w:ascii="GHEA Grapalat" w:hAnsi="GHEA Grapalat" w:cs="Sylfaen"/>
          <w:sz w:val="20"/>
          <w:lang w:val="es-ES"/>
        </w:rPr>
        <w:t xml:space="preserve"> </w:t>
      </w:r>
      <w:r w:rsidRPr="00976578">
        <w:rPr>
          <w:rFonts w:ascii="GHEA Grapalat" w:hAnsi="GHEA Grapalat" w:cs="Sylfaen"/>
          <w:sz w:val="20"/>
        </w:rPr>
        <w:t>ներկայացնողի</w:t>
      </w:r>
      <w:r w:rsidRPr="00976578">
        <w:rPr>
          <w:rFonts w:ascii="GHEA Grapalat" w:hAnsi="GHEA Grapalat" w:cs="Sylfaen"/>
          <w:sz w:val="20"/>
          <w:lang w:val="es-ES"/>
        </w:rPr>
        <w:t xml:space="preserve"> </w:t>
      </w:r>
      <w:r w:rsidRPr="00976578">
        <w:rPr>
          <w:rFonts w:ascii="GHEA Grapalat" w:hAnsi="GHEA Grapalat" w:cs="Sylfaen"/>
          <w:sz w:val="20"/>
        </w:rPr>
        <w:t>բաժնետոմսերը</w:t>
      </w:r>
      <w:r w:rsidRPr="00976578">
        <w:rPr>
          <w:rFonts w:ascii="GHEA Grapalat" w:hAnsi="GHEA Grapalat" w:cs="Sylfaen"/>
          <w:sz w:val="20"/>
          <w:lang w:val="es-ES"/>
        </w:rPr>
        <w:t xml:space="preserve">, </w:t>
      </w:r>
      <w:r w:rsidRPr="00976578">
        <w:rPr>
          <w:rFonts w:ascii="GHEA Grapalat" w:hAnsi="GHEA Grapalat" w:cs="Sylfaen"/>
          <w:sz w:val="20"/>
        </w:rPr>
        <w:t>կամ</w:t>
      </w:r>
      <w:r w:rsidRPr="00976578">
        <w:rPr>
          <w:rFonts w:ascii="GHEA Grapalat" w:hAnsi="GHEA Grapalat" w:cs="Sylfaen"/>
          <w:sz w:val="20"/>
          <w:lang w:val="es-ES"/>
        </w:rPr>
        <w:t xml:space="preserve"> </w:t>
      </w:r>
      <w:r w:rsidRPr="00976578">
        <w:rPr>
          <w:rFonts w:ascii="GHEA Grapalat" w:hAnsi="GHEA Grapalat" w:cs="Sylfaen"/>
          <w:sz w:val="20"/>
        </w:rPr>
        <w:t>այն</w:t>
      </w:r>
      <w:r w:rsidRPr="00976578">
        <w:rPr>
          <w:rFonts w:ascii="GHEA Grapalat" w:hAnsi="GHEA Grapalat" w:cs="Sylfaen"/>
          <w:sz w:val="20"/>
          <w:lang w:val="es-ES"/>
        </w:rPr>
        <w:t xml:space="preserve"> </w:t>
      </w:r>
      <w:r w:rsidRPr="00976578">
        <w:rPr>
          <w:rFonts w:ascii="GHEA Grapalat" w:hAnsi="GHEA Grapalat" w:cs="Sylfaen"/>
          <w:sz w:val="20"/>
        </w:rPr>
        <w:t>անձի</w:t>
      </w:r>
      <w:r w:rsidRPr="00976578">
        <w:rPr>
          <w:rFonts w:ascii="GHEA Grapalat" w:hAnsi="GHEA Grapalat" w:cs="Sylfaen"/>
          <w:sz w:val="20"/>
          <w:lang w:val="es-ES"/>
        </w:rPr>
        <w:t xml:space="preserve"> (</w:t>
      </w:r>
      <w:r w:rsidRPr="00976578">
        <w:rPr>
          <w:rFonts w:ascii="GHEA Grapalat" w:hAnsi="GHEA Grapalat" w:cs="Sylfaen"/>
          <w:sz w:val="20"/>
        </w:rPr>
        <w:t>անձանց</w:t>
      </w:r>
      <w:r w:rsidRPr="00976578">
        <w:rPr>
          <w:rFonts w:ascii="GHEA Grapalat" w:hAnsi="GHEA Grapalat" w:cs="Sylfaen"/>
          <w:sz w:val="20"/>
          <w:lang w:val="es-ES"/>
        </w:rPr>
        <w:t xml:space="preserve">) </w:t>
      </w:r>
      <w:r w:rsidRPr="00976578">
        <w:rPr>
          <w:rFonts w:ascii="GHEA Grapalat" w:hAnsi="GHEA Grapalat" w:cs="Sylfaen"/>
          <w:sz w:val="20"/>
        </w:rPr>
        <w:t>տվյալները</w:t>
      </w:r>
      <w:r w:rsidRPr="00976578">
        <w:rPr>
          <w:rFonts w:ascii="GHEA Grapalat" w:hAnsi="GHEA Grapalat" w:cs="Sylfaen"/>
          <w:sz w:val="20"/>
          <w:lang w:val="es-ES"/>
        </w:rPr>
        <w:t xml:space="preserve">, </w:t>
      </w:r>
      <w:r w:rsidRPr="00976578">
        <w:rPr>
          <w:rFonts w:ascii="GHEA Grapalat" w:hAnsi="GHEA Grapalat" w:cs="Sylfaen"/>
          <w:sz w:val="20"/>
        </w:rPr>
        <w:t>ով</w:t>
      </w:r>
      <w:r w:rsidRPr="00976578">
        <w:rPr>
          <w:rFonts w:ascii="GHEA Grapalat" w:hAnsi="GHEA Grapalat" w:cs="Sylfaen"/>
          <w:sz w:val="20"/>
          <w:lang w:val="es-ES"/>
        </w:rPr>
        <w:t xml:space="preserve"> </w:t>
      </w:r>
      <w:r w:rsidRPr="00976578">
        <w:rPr>
          <w:rFonts w:ascii="GHEA Grapalat" w:hAnsi="GHEA Grapalat" w:cs="Sylfaen"/>
          <w:sz w:val="20"/>
        </w:rPr>
        <w:t>իրավունք</w:t>
      </w:r>
      <w:r w:rsidRPr="00976578">
        <w:rPr>
          <w:rFonts w:ascii="GHEA Grapalat" w:hAnsi="GHEA Grapalat" w:cs="Sylfaen"/>
          <w:sz w:val="20"/>
          <w:lang w:val="es-ES"/>
        </w:rPr>
        <w:t xml:space="preserve"> </w:t>
      </w:r>
      <w:r w:rsidRPr="00976578">
        <w:rPr>
          <w:rFonts w:ascii="GHEA Grapalat" w:hAnsi="GHEA Grapalat" w:cs="Sylfaen"/>
          <w:sz w:val="20"/>
        </w:rPr>
        <w:t>ունի</w:t>
      </w:r>
      <w:r w:rsidRPr="00976578">
        <w:rPr>
          <w:rFonts w:ascii="GHEA Grapalat" w:hAnsi="GHEA Grapalat" w:cs="Sylfaen"/>
          <w:sz w:val="20"/>
          <w:lang w:val="es-ES"/>
        </w:rPr>
        <w:t xml:space="preserve"> </w:t>
      </w:r>
      <w:r w:rsidRPr="00976578">
        <w:rPr>
          <w:rFonts w:ascii="GHEA Grapalat" w:hAnsi="GHEA Grapalat" w:cs="Sylfaen"/>
          <w:sz w:val="20"/>
        </w:rPr>
        <w:t>նշանակելու</w:t>
      </w:r>
      <w:r w:rsidRPr="00976578">
        <w:rPr>
          <w:rFonts w:ascii="GHEA Grapalat" w:hAnsi="GHEA Grapalat" w:cs="Sylfaen"/>
          <w:sz w:val="20"/>
          <w:lang w:val="es-ES"/>
        </w:rPr>
        <w:t xml:space="preserve"> </w:t>
      </w:r>
      <w:r w:rsidRPr="00976578">
        <w:rPr>
          <w:rFonts w:ascii="GHEA Grapalat" w:hAnsi="GHEA Grapalat" w:cs="Sylfaen"/>
          <w:sz w:val="20"/>
        </w:rPr>
        <w:t>կամ</w:t>
      </w:r>
      <w:r w:rsidRPr="00976578">
        <w:rPr>
          <w:rFonts w:ascii="GHEA Grapalat" w:hAnsi="GHEA Grapalat" w:cs="Sylfaen"/>
          <w:sz w:val="20"/>
          <w:lang w:val="es-ES"/>
        </w:rPr>
        <w:t xml:space="preserve"> </w:t>
      </w:r>
      <w:r w:rsidRPr="00976578">
        <w:rPr>
          <w:rFonts w:ascii="GHEA Grapalat" w:hAnsi="GHEA Grapalat" w:cs="Sylfaen"/>
          <w:sz w:val="20"/>
        </w:rPr>
        <w:t>ազատելու</w:t>
      </w:r>
      <w:r w:rsidRPr="00976578">
        <w:rPr>
          <w:rFonts w:ascii="GHEA Grapalat" w:hAnsi="GHEA Grapalat" w:cs="Sylfaen"/>
          <w:sz w:val="20"/>
          <w:lang w:val="es-ES"/>
        </w:rPr>
        <w:t xml:space="preserve"> </w:t>
      </w:r>
      <w:r w:rsidRPr="00976578">
        <w:rPr>
          <w:rFonts w:ascii="GHEA Grapalat" w:hAnsi="GHEA Grapalat" w:cs="Sylfaen"/>
          <w:sz w:val="20"/>
        </w:rPr>
        <w:t>մասնակցի</w:t>
      </w:r>
      <w:r w:rsidRPr="00976578">
        <w:rPr>
          <w:rFonts w:ascii="GHEA Grapalat" w:hAnsi="GHEA Grapalat" w:cs="Sylfaen"/>
          <w:sz w:val="20"/>
          <w:lang w:val="es-ES"/>
        </w:rPr>
        <w:t xml:space="preserve"> </w:t>
      </w:r>
      <w:r w:rsidRPr="00976578">
        <w:rPr>
          <w:rFonts w:ascii="GHEA Grapalat" w:hAnsi="GHEA Grapalat" w:cs="Sylfaen"/>
          <w:sz w:val="20"/>
        </w:rPr>
        <w:t>գործադիր</w:t>
      </w:r>
      <w:r w:rsidRPr="00976578">
        <w:rPr>
          <w:rFonts w:ascii="GHEA Grapalat" w:hAnsi="GHEA Grapalat" w:cs="Sylfaen"/>
          <w:sz w:val="20"/>
          <w:lang w:val="es-ES"/>
        </w:rPr>
        <w:t xml:space="preserve"> </w:t>
      </w:r>
      <w:r w:rsidRPr="00976578">
        <w:rPr>
          <w:rFonts w:ascii="GHEA Grapalat" w:hAnsi="GHEA Grapalat" w:cs="Sylfaen"/>
          <w:sz w:val="20"/>
        </w:rPr>
        <w:t>մարմնի</w:t>
      </w:r>
      <w:r w:rsidRPr="00976578">
        <w:rPr>
          <w:rFonts w:ascii="GHEA Grapalat" w:hAnsi="GHEA Grapalat" w:cs="Sylfaen"/>
          <w:sz w:val="20"/>
          <w:lang w:val="es-ES"/>
        </w:rPr>
        <w:t xml:space="preserve"> </w:t>
      </w:r>
      <w:r w:rsidRPr="00976578">
        <w:rPr>
          <w:rFonts w:ascii="GHEA Grapalat" w:hAnsi="GHEA Grapalat" w:cs="Sylfaen"/>
          <w:sz w:val="20"/>
        </w:rPr>
        <w:t>անդամներին</w:t>
      </w:r>
      <w:r w:rsidRPr="00976578">
        <w:rPr>
          <w:rFonts w:ascii="GHEA Grapalat" w:hAnsi="GHEA Grapalat" w:cs="Sylfaen"/>
          <w:sz w:val="20"/>
          <w:lang w:val="es-ES"/>
        </w:rPr>
        <w:t xml:space="preserve">, </w:t>
      </w:r>
      <w:r w:rsidRPr="00976578">
        <w:rPr>
          <w:rFonts w:ascii="GHEA Grapalat" w:hAnsi="GHEA Grapalat" w:cs="Sylfaen"/>
          <w:sz w:val="20"/>
        </w:rPr>
        <w:t>կամ</w:t>
      </w:r>
      <w:r w:rsidRPr="00976578">
        <w:rPr>
          <w:rFonts w:ascii="GHEA Grapalat" w:hAnsi="GHEA Grapalat" w:cs="Sylfaen"/>
          <w:sz w:val="20"/>
          <w:lang w:val="es-ES"/>
        </w:rPr>
        <w:t xml:space="preserve"> </w:t>
      </w:r>
      <w:r w:rsidRPr="00976578">
        <w:rPr>
          <w:rFonts w:ascii="GHEA Grapalat" w:hAnsi="GHEA Grapalat" w:cs="Sylfaen"/>
          <w:sz w:val="20"/>
        </w:rPr>
        <w:t>ստանում</w:t>
      </w:r>
      <w:r w:rsidRPr="00976578">
        <w:rPr>
          <w:rFonts w:ascii="GHEA Grapalat" w:hAnsi="GHEA Grapalat" w:cs="Sylfaen"/>
          <w:sz w:val="20"/>
          <w:lang w:val="es-ES"/>
        </w:rPr>
        <w:t xml:space="preserve"> </w:t>
      </w:r>
      <w:r w:rsidRPr="00976578">
        <w:rPr>
          <w:rFonts w:ascii="GHEA Grapalat" w:hAnsi="GHEA Grapalat" w:cs="Sylfaen"/>
          <w:sz w:val="20"/>
        </w:rPr>
        <w:t>է</w:t>
      </w:r>
      <w:r w:rsidRPr="00976578">
        <w:rPr>
          <w:rFonts w:ascii="GHEA Grapalat" w:hAnsi="GHEA Grapalat" w:cs="Sylfaen"/>
          <w:sz w:val="20"/>
          <w:lang w:val="es-ES"/>
        </w:rPr>
        <w:t xml:space="preserve"> </w:t>
      </w:r>
      <w:r w:rsidRPr="00976578">
        <w:rPr>
          <w:rFonts w:ascii="GHEA Grapalat" w:hAnsi="GHEA Grapalat" w:cs="Sylfaen"/>
          <w:sz w:val="20"/>
        </w:rPr>
        <w:t>մասնակցի</w:t>
      </w:r>
      <w:r w:rsidRPr="00976578">
        <w:rPr>
          <w:rFonts w:ascii="GHEA Grapalat" w:hAnsi="GHEA Grapalat" w:cs="Sylfaen"/>
          <w:sz w:val="20"/>
          <w:lang w:val="es-ES"/>
        </w:rPr>
        <w:t xml:space="preserve"> </w:t>
      </w:r>
      <w:r w:rsidRPr="00976578">
        <w:rPr>
          <w:rFonts w:ascii="GHEA Grapalat" w:hAnsi="GHEA Grapalat" w:cs="Sylfaen"/>
          <w:sz w:val="20"/>
        </w:rPr>
        <w:t>կողմից</w:t>
      </w:r>
      <w:r w:rsidRPr="00976578">
        <w:rPr>
          <w:rFonts w:ascii="GHEA Grapalat" w:hAnsi="GHEA Grapalat" w:cs="Sylfaen"/>
          <w:sz w:val="20"/>
          <w:lang w:val="es-ES"/>
        </w:rPr>
        <w:t xml:space="preserve"> </w:t>
      </w:r>
      <w:r w:rsidRPr="00976578">
        <w:rPr>
          <w:rFonts w:ascii="GHEA Grapalat" w:hAnsi="GHEA Grapalat" w:cs="Sylfaen"/>
          <w:sz w:val="20"/>
        </w:rPr>
        <w:t>իրականացվող</w:t>
      </w:r>
      <w:r w:rsidRPr="00976578">
        <w:rPr>
          <w:rFonts w:ascii="GHEA Grapalat" w:hAnsi="GHEA Grapalat" w:cs="Sylfaen"/>
          <w:sz w:val="20"/>
          <w:lang w:val="es-ES"/>
        </w:rPr>
        <w:t xml:space="preserve"> </w:t>
      </w:r>
      <w:r w:rsidRPr="00976578">
        <w:rPr>
          <w:rFonts w:ascii="GHEA Grapalat" w:hAnsi="GHEA Grapalat" w:cs="Sylfaen"/>
          <w:sz w:val="20"/>
        </w:rPr>
        <w:t>ձեռնարկատիրական</w:t>
      </w:r>
      <w:r w:rsidRPr="00976578">
        <w:rPr>
          <w:rFonts w:ascii="GHEA Grapalat" w:hAnsi="GHEA Grapalat" w:cs="Sylfaen"/>
          <w:sz w:val="20"/>
          <w:lang w:val="es-ES"/>
        </w:rPr>
        <w:t xml:space="preserve"> </w:t>
      </w:r>
      <w:r w:rsidRPr="00976578">
        <w:rPr>
          <w:rFonts w:ascii="GHEA Grapalat" w:hAnsi="GHEA Grapalat" w:cs="Sylfaen"/>
          <w:sz w:val="20"/>
        </w:rPr>
        <w:t>կամ</w:t>
      </w:r>
      <w:r w:rsidRPr="00976578">
        <w:rPr>
          <w:rFonts w:ascii="GHEA Grapalat" w:hAnsi="GHEA Grapalat" w:cs="Sylfaen"/>
          <w:sz w:val="20"/>
          <w:lang w:val="es-ES"/>
        </w:rPr>
        <w:t xml:space="preserve"> </w:t>
      </w:r>
      <w:r w:rsidRPr="00976578">
        <w:rPr>
          <w:rFonts w:ascii="GHEA Grapalat" w:hAnsi="GHEA Grapalat" w:cs="Sylfaen"/>
          <w:sz w:val="20"/>
        </w:rPr>
        <w:t>այլ</w:t>
      </w:r>
      <w:r w:rsidRPr="00976578">
        <w:rPr>
          <w:rFonts w:ascii="GHEA Grapalat" w:hAnsi="GHEA Grapalat" w:cs="Sylfaen"/>
          <w:sz w:val="20"/>
          <w:lang w:val="es-ES"/>
        </w:rPr>
        <w:t xml:space="preserve"> </w:t>
      </w:r>
      <w:r w:rsidRPr="00976578">
        <w:rPr>
          <w:rFonts w:ascii="GHEA Grapalat" w:hAnsi="GHEA Grapalat" w:cs="Sylfaen"/>
          <w:sz w:val="20"/>
        </w:rPr>
        <w:t>գործունեության</w:t>
      </w:r>
      <w:r w:rsidRPr="00976578">
        <w:rPr>
          <w:rFonts w:ascii="GHEA Grapalat" w:hAnsi="GHEA Grapalat" w:cs="Sylfaen"/>
          <w:sz w:val="20"/>
          <w:lang w:val="es-ES"/>
        </w:rPr>
        <w:t xml:space="preserve"> </w:t>
      </w:r>
      <w:r w:rsidRPr="00976578">
        <w:rPr>
          <w:rFonts w:ascii="GHEA Grapalat" w:hAnsi="GHEA Grapalat" w:cs="Sylfaen"/>
          <w:sz w:val="20"/>
        </w:rPr>
        <w:t>արդյունքում</w:t>
      </w:r>
      <w:r w:rsidRPr="00976578">
        <w:rPr>
          <w:rFonts w:ascii="GHEA Grapalat" w:hAnsi="GHEA Grapalat" w:cs="Sylfaen"/>
          <w:sz w:val="20"/>
          <w:lang w:val="es-ES"/>
        </w:rPr>
        <w:t xml:space="preserve"> </w:t>
      </w:r>
      <w:r w:rsidRPr="00976578">
        <w:rPr>
          <w:rFonts w:ascii="GHEA Grapalat" w:hAnsi="GHEA Grapalat" w:cs="Sylfaen"/>
          <w:sz w:val="20"/>
        </w:rPr>
        <w:t>ստացված</w:t>
      </w:r>
      <w:r w:rsidRPr="00976578">
        <w:rPr>
          <w:rFonts w:ascii="GHEA Grapalat" w:hAnsi="GHEA Grapalat" w:cs="Sylfaen"/>
          <w:sz w:val="20"/>
          <w:lang w:val="es-ES"/>
        </w:rPr>
        <w:t xml:space="preserve"> </w:t>
      </w:r>
      <w:r w:rsidRPr="00976578">
        <w:rPr>
          <w:rFonts w:ascii="GHEA Grapalat" w:hAnsi="GHEA Grapalat" w:cs="Sylfaen"/>
          <w:sz w:val="20"/>
        </w:rPr>
        <w:t>շահույթի</w:t>
      </w:r>
      <w:r w:rsidRPr="00976578">
        <w:rPr>
          <w:rFonts w:ascii="GHEA Grapalat" w:hAnsi="GHEA Grapalat" w:cs="Sylfaen"/>
          <w:sz w:val="20"/>
          <w:lang w:val="es-ES"/>
        </w:rPr>
        <w:t xml:space="preserve"> </w:t>
      </w:r>
      <w:r w:rsidRPr="00976578">
        <w:rPr>
          <w:rFonts w:ascii="GHEA Grapalat" w:hAnsi="GHEA Grapalat" w:cs="Sylfaen"/>
          <w:sz w:val="20"/>
        </w:rPr>
        <w:t>տասնհինգ</w:t>
      </w:r>
      <w:r w:rsidRPr="00976578">
        <w:rPr>
          <w:rFonts w:ascii="GHEA Grapalat" w:hAnsi="GHEA Grapalat" w:cs="Sylfaen"/>
          <w:sz w:val="20"/>
          <w:lang w:val="es-ES"/>
        </w:rPr>
        <w:t xml:space="preserve"> </w:t>
      </w:r>
      <w:r w:rsidRPr="00976578">
        <w:rPr>
          <w:rFonts w:ascii="GHEA Grapalat" w:hAnsi="GHEA Grapalat" w:cs="Sylfaen"/>
          <w:sz w:val="20"/>
        </w:rPr>
        <w:t>տոկոսից</w:t>
      </w:r>
      <w:r w:rsidRPr="00976578">
        <w:rPr>
          <w:rFonts w:ascii="GHEA Grapalat" w:hAnsi="GHEA Grapalat" w:cs="Sylfaen"/>
          <w:sz w:val="20"/>
          <w:lang w:val="es-ES"/>
        </w:rPr>
        <w:t xml:space="preserve"> </w:t>
      </w:r>
      <w:r w:rsidRPr="00976578">
        <w:rPr>
          <w:rFonts w:ascii="GHEA Grapalat" w:hAnsi="GHEA Grapalat" w:cs="Sylfaen"/>
          <w:sz w:val="20"/>
        </w:rPr>
        <w:t>ավելին</w:t>
      </w:r>
      <w:r w:rsidRPr="00976578">
        <w:rPr>
          <w:rFonts w:ascii="GHEA Grapalat" w:hAnsi="GHEA Grapalat" w:cs="Sylfaen"/>
          <w:sz w:val="20"/>
          <w:lang w:val="es-ES"/>
        </w:rPr>
        <w:t xml:space="preserve"> (</w:t>
      </w:r>
      <w:r w:rsidRPr="00976578">
        <w:rPr>
          <w:rFonts w:ascii="GHEA Grapalat" w:hAnsi="GHEA Grapalat" w:cs="Sylfaen"/>
          <w:sz w:val="20"/>
        </w:rPr>
        <w:t>իրական</w:t>
      </w:r>
      <w:r w:rsidRPr="00976578">
        <w:rPr>
          <w:rFonts w:ascii="GHEA Grapalat" w:hAnsi="GHEA Grapalat" w:cs="Sylfaen"/>
          <w:sz w:val="20"/>
          <w:lang w:val="es-ES"/>
        </w:rPr>
        <w:t xml:space="preserve"> </w:t>
      </w:r>
      <w:r w:rsidRPr="00976578">
        <w:rPr>
          <w:rFonts w:ascii="GHEA Grapalat" w:hAnsi="GHEA Grapalat" w:cs="Sylfaen"/>
          <w:sz w:val="20"/>
        </w:rPr>
        <w:t>շահառուներ</w:t>
      </w:r>
      <w:r w:rsidRPr="00976578">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976578" w:rsidRPr="00985B84" w14:paraId="706D3AD7" w14:textId="77777777" w:rsidTr="005C3E3E">
        <w:trPr>
          <w:jc w:val="center"/>
        </w:trPr>
        <w:tc>
          <w:tcPr>
            <w:tcW w:w="2570" w:type="dxa"/>
            <w:vAlign w:val="center"/>
          </w:tcPr>
          <w:p w14:paraId="3A74EF62" w14:textId="77777777" w:rsidR="000E16AA" w:rsidRPr="00976578" w:rsidRDefault="000E16AA" w:rsidP="00976578">
            <w:pPr>
              <w:pStyle w:val="BodyTextIndent3"/>
              <w:spacing w:line="240" w:lineRule="auto"/>
              <w:ind w:firstLine="0"/>
              <w:jc w:val="center"/>
              <w:rPr>
                <w:rFonts w:ascii="GHEA Grapalat" w:hAnsi="GHEA Grapalat"/>
                <w:sz w:val="18"/>
                <w:lang w:val="es-ES"/>
              </w:rPr>
            </w:pPr>
            <w:r w:rsidRPr="00976578">
              <w:rPr>
                <w:rFonts w:ascii="GHEA Grapalat" w:hAnsi="GHEA Grapalat"/>
                <w:sz w:val="18"/>
              </w:rPr>
              <w:t>Անունը</w:t>
            </w:r>
            <w:r w:rsidRPr="00976578">
              <w:rPr>
                <w:rFonts w:ascii="GHEA Grapalat" w:hAnsi="GHEA Grapalat"/>
                <w:sz w:val="18"/>
                <w:lang w:val="es-ES"/>
              </w:rPr>
              <w:t xml:space="preserve"> </w:t>
            </w:r>
            <w:r w:rsidRPr="00976578">
              <w:rPr>
                <w:rFonts w:ascii="GHEA Grapalat" w:hAnsi="GHEA Grapalat"/>
                <w:sz w:val="18"/>
              </w:rPr>
              <w:t>Ազգանունը</w:t>
            </w:r>
            <w:r w:rsidRPr="00976578">
              <w:rPr>
                <w:rFonts w:ascii="GHEA Grapalat" w:hAnsi="GHEA Grapalat"/>
                <w:sz w:val="18"/>
                <w:lang w:val="es-ES"/>
              </w:rPr>
              <w:t xml:space="preserve"> </w:t>
            </w:r>
            <w:r w:rsidRPr="00976578">
              <w:rPr>
                <w:rFonts w:ascii="GHEA Grapalat" w:hAnsi="GHEA Grapalat"/>
                <w:sz w:val="18"/>
              </w:rPr>
              <w:t>Հայրանունը</w:t>
            </w:r>
          </w:p>
        </w:tc>
        <w:tc>
          <w:tcPr>
            <w:tcW w:w="3960" w:type="dxa"/>
            <w:vAlign w:val="center"/>
          </w:tcPr>
          <w:p w14:paraId="3310540D" w14:textId="77777777" w:rsidR="000E16AA" w:rsidRPr="00976578" w:rsidRDefault="000E16AA" w:rsidP="00976578">
            <w:pPr>
              <w:pStyle w:val="BodyTextIndent3"/>
              <w:spacing w:line="240" w:lineRule="auto"/>
              <w:ind w:firstLine="0"/>
              <w:jc w:val="center"/>
              <w:rPr>
                <w:rFonts w:ascii="GHEA Grapalat" w:hAnsi="GHEA Grapalat"/>
                <w:sz w:val="18"/>
                <w:lang w:val="es-ES"/>
              </w:rPr>
            </w:pPr>
            <w:r w:rsidRPr="00976578">
              <w:rPr>
                <w:rFonts w:ascii="GHEA Grapalat" w:hAnsi="GHEA Grapalat"/>
                <w:sz w:val="18"/>
              </w:rPr>
              <w:t>ՀՀ</w:t>
            </w:r>
            <w:r w:rsidRPr="00976578">
              <w:rPr>
                <w:rFonts w:ascii="GHEA Grapalat" w:hAnsi="GHEA Grapalat"/>
                <w:sz w:val="18"/>
                <w:lang w:val="es-ES"/>
              </w:rPr>
              <w:t xml:space="preserve"> </w:t>
            </w:r>
            <w:r w:rsidRPr="00976578">
              <w:rPr>
                <w:rFonts w:ascii="GHEA Grapalat" w:hAnsi="GHEA Grapalat"/>
                <w:sz w:val="18"/>
              </w:rPr>
              <w:t>քաղաքացիների</w:t>
            </w:r>
            <w:r w:rsidRPr="00976578">
              <w:rPr>
                <w:rFonts w:ascii="GHEA Grapalat" w:hAnsi="GHEA Grapalat"/>
                <w:sz w:val="18"/>
                <w:lang w:val="es-ES"/>
              </w:rPr>
              <w:t xml:space="preserve"> </w:t>
            </w:r>
            <w:r w:rsidRPr="00976578">
              <w:rPr>
                <w:rFonts w:ascii="GHEA Grapalat" w:hAnsi="GHEA Grapalat"/>
                <w:sz w:val="18"/>
              </w:rPr>
              <w:t>համար</w:t>
            </w:r>
            <w:r w:rsidRPr="00976578">
              <w:rPr>
                <w:rFonts w:ascii="GHEA Grapalat" w:hAnsi="GHEA Grapalat"/>
                <w:sz w:val="18"/>
                <w:lang w:val="es-ES"/>
              </w:rPr>
              <w:t xml:space="preserve">` </w:t>
            </w:r>
            <w:r w:rsidRPr="00976578">
              <w:rPr>
                <w:rFonts w:ascii="GHEA Grapalat" w:hAnsi="GHEA Grapalat"/>
                <w:sz w:val="18"/>
              </w:rPr>
              <w:t>նույնականացման</w:t>
            </w:r>
            <w:r w:rsidRPr="00976578">
              <w:rPr>
                <w:rFonts w:ascii="GHEA Grapalat" w:hAnsi="GHEA Grapalat"/>
                <w:sz w:val="18"/>
                <w:lang w:val="es-ES"/>
              </w:rPr>
              <w:t xml:space="preserve"> </w:t>
            </w:r>
            <w:r w:rsidRPr="00976578">
              <w:rPr>
                <w:rFonts w:ascii="GHEA Grapalat" w:hAnsi="GHEA Grapalat"/>
                <w:sz w:val="18"/>
              </w:rPr>
              <w:t>քարտի</w:t>
            </w:r>
            <w:r w:rsidRPr="00976578">
              <w:rPr>
                <w:rFonts w:ascii="GHEA Grapalat" w:hAnsi="GHEA Grapalat"/>
                <w:sz w:val="18"/>
                <w:lang w:val="es-ES"/>
              </w:rPr>
              <w:t xml:space="preserve"> </w:t>
            </w:r>
            <w:r w:rsidRPr="00976578">
              <w:rPr>
                <w:rFonts w:ascii="GHEA Grapalat" w:hAnsi="GHEA Grapalat"/>
                <w:sz w:val="18"/>
              </w:rPr>
              <w:t>կամ</w:t>
            </w:r>
            <w:r w:rsidRPr="00976578">
              <w:rPr>
                <w:rFonts w:ascii="GHEA Grapalat" w:hAnsi="GHEA Grapalat"/>
                <w:sz w:val="18"/>
                <w:lang w:val="es-ES"/>
              </w:rPr>
              <w:t xml:space="preserve"> </w:t>
            </w:r>
            <w:r w:rsidRPr="00976578">
              <w:rPr>
                <w:rFonts w:ascii="GHEA Grapalat" w:hAnsi="GHEA Grapalat"/>
                <w:sz w:val="18"/>
              </w:rPr>
              <w:t>անձնագրի</w:t>
            </w:r>
            <w:r w:rsidRPr="00976578">
              <w:rPr>
                <w:rFonts w:ascii="GHEA Grapalat" w:hAnsi="GHEA Grapalat"/>
                <w:sz w:val="18"/>
                <w:lang w:val="es-ES"/>
              </w:rPr>
              <w:t xml:space="preserve"> </w:t>
            </w:r>
            <w:r w:rsidRPr="00976578">
              <w:rPr>
                <w:rFonts w:ascii="GHEA Grapalat" w:hAnsi="GHEA Grapalat"/>
                <w:sz w:val="18"/>
              </w:rPr>
              <w:t>կամ</w:t>
            </w:r>
            <w:r w:rsidRPr="00976578">
              <w:rPr>
                <w:rFonts w:ascii="GHEA Grapalat" w:hAnsi="GHEA Grapalat"/>
                <w:sz w:val="18"/>
                <w:lang w:val="es-ES"/>
              </w:rPr>
              <w:t xml:space="preserve"> </w:t>
            </w:r>
            <w:r w:rsidRPr="00976578">
              <w:rPr>
                <w:rFonts w:ascii="GHEA Grapalat" w:hAnsi="GHEA Grapalat"/>
                <w:sz w:val="18"/>
              </w:rPr>
              <w:t>ՀՀ</w:t>
            </w:r>
            <w:r w:rsidRPr="00976578">
              <w:rPr>
                <w:rFonts w:ascii="GHEA Grapalat" w:hAnsi="GHEA Grapalat"/>
                <w:sz w:val="18"/>
                <w:lang w:val="es-ES"/>
              </w:rPr>
              <w:t xml:space="preserve"> </w:t>
            </w:r>
            <w:r w:rsidRPr="00976578">
              <w:rPr>
                <w:rFonts w:ascii="GHEA Grapalat" w:hAnsi="GHEA Grapalat"/>
                <w:sz w:val="18"/>
              </w:rPr>
              <w:t>օրենսդրությամբ</w:t>
            </w:r>
            <w:r w:rsidRPr="00976578">
              <w:rPr>
                <w:rFonts w:ascii="GHEA Grapalat" w:hAnsi="GHEA Grapalat"/>
                <w:sz w:val="18"/>
                <w:lang w:val="es-ES"/>
              </w:rPr>
              <w:t xml:space="preserve"> </w:t>
            </w:r>
            <w:r w:rsidRPr="00976578">
              <w:rPr>
                <w:rFonts w:ascii="GHEA Grapalat" w:hAnsi="GHEA Grapalat"/>
                <w:sz w:val="18"/>
              </w:rPr>
              <w:t>նախատեսված</w:t>
            </w:r>
            <w:r w:rsidRPr="00976578">
              <w:rPr>
                <w:rFonts w:ascii="GHEA Grapalat" w:hAnsi="GHEA Grapalat"/>
                <w:sz w:val="18"/>
                <w:lang w:val="es-ES"/>
              </w:rPr>
              <w:t xml:space="preserve"> </w:t>
            </w:r>
            <w:r w:rsidRPr="00976578">
              <w:rPr>
                <w:rFonts w:ascii="GHEA Grapalat" w:hAnsi="GHEA Grapalat"/>
                <w:sz w:val="18"/>
              </w:rPr>
              <w:t>անձը</w:t>
            </w:r>
            <w:r w:rsidRPr="00976578">
              <w:rPr>
                <w:rFonts w:ascii="GHEA Grapalat" w:hAnsi="GHEA Grapalat"/>
                <w:sz w:val="18"/>
                <w:lang w:val="es-ES"/>
              </w:rPr>
              <w:t xml:space="preserve"> </w:t>
            </w:r>
            <w:r w:rsidRPr="00976578">
              <w:rPr>
                <w:rFonts w:ascii="GHEA Grapalat" w:hAnsi="GHEA Grapalat"/>
                <w:sz w:val="18"/>
              </w:rPr>
              <w:t>հաստատող</w:t>
            </w:r>
            <w:r w:rsidRPr="00976578">
              <w:rPr>
                <w:rFonts w:ascii="GHEA Grapalat" w:hAnsi="GHEA Grapalat"/>
                <w:sz w:val="18"/>
                <w:lang w:val="es-ES"/>
              </w:rPr>
              <w:t xml:space="preserve"> </w:t>
            </w:r>
            <w:r w:rsidRPr="00976578">
              <w:rPr>
                <w:rFonts w:ascii="GHEA Grapalat" w:hAnsi="GHEA Grapalat"/>
                <w:sz w:val="18"/>
              </w:rPr>
              <w:t>փաստաթղթի</w:t>
            </w:r>
            <w:r w:rsidRPr="00976578">
              <w:rPr>
                <w:rFonts w:ascii="GHEA Grapalat" w:hAnsi="GHEA Grapalat"/>
                <w:sz w:val="18"/>
                <w:lang w:val="es-ES"/>
              </w:rPr>
              <w:t xml:space="preserve"> </w:t>
            </w:r>
            <w:r w:rsidRPr="00976578">
              <w:rPr>
                <w:rFonts w:ascii="GHEA Grapalat" w:hAnsi="GHEA Grapalat"/>
                <w:sz w:val="18"/>
              </w:rPr>
              <w:t>տեսակը</w:t>
            </w:r>
            <w:r w:rsidRPr="00976578">
              <w:rPr>
                <w:rFonts w:ascii="GHEA Grapalat" w:hAnsi="GHEA Grapalat"/>
                <w:sz w:val="18"/>
                <w:lang w:val="es-ES"/>
              </w:rPr>
              <w:t xml:space="preserve"> </w:t>
            </w:r>
            <w:r w:rsidRPr="00976578">
              <w:rPr>
                <w:rFonts w:ascii="GHEA Grapalat" w:hAnsi="GHEA Grapalat"/>
                <w:sz w:val="18"/>
              </w:rPr>
              <w:t>և</w:t>
            </w:r>
            <w:r w:rsidRPr="00976578">
              <w:rPr>
                <w:rFonts w:ascii="GHEA Grapalat" w:hAnsi="GHEA Grapalat"/>
                <w:sz w:val="18"/>
                <w:lang w:val="es-ES"/>
              </w:rPr>
              <w:t xml:space="preserve"> </w:t>
            </w:r>
            <w:r w:rsidRPr="00976578">
              <w:rPr>
                <w:rFonts w:ascii="GHEA Grapalat" w:hAnsi="GHEA Grapalat"/>
                <w:sz w:val="18"/>
              </w:rPr>
              <w:t>համարը</w:t>
            </w:r>
            <w:r w:rsidRPr="00976578">
              <w:rPr>
                <w:rFonts w:ascii="GHEA Grapalat" w:hAnsi="GHEA Grapalat"/>
                <w:sz w:val="18"/>
                <w:lang w:val="es-ES"/>
              </w:rPr>
              <w:t xml:space="preserve"> </w:t>
            </w:r>
          </w:p>
        </w:tc>
        <w:tc>
          <w:tcPr>
            <w:tcW w:w="3370" w:type="dxa"/>
          </w:tcPr>
          <w:p w14:paraId="14753B36" w14:textId="77777777" w:rsidR="000E16AA" w:rsidRPr="00976578" w:rsidRDefault="000E16AA" w:rsidP="00976578">
            <w:pPr>
              <w:pStyle w:val="BodyTextIndent3"/>
              <w:spacing w:line="240" w:lineRule="auto"/>
              <w:ind w:firstLine="0"/>
              <w:jc w:val="center"/>
              <w:rPr>
                <w:rFonts w:ascii="GHEA Grapalat" w:hAnsi="GHEA Grapalat"/>
                <w:sz w:val="18"/>
                <w:lang w:val="es-ES"/>
              </w:rPr>
            </w:pPr>
            <w:r w:rsidRPr="00976578">
              <w:rPr>
                <w:rFonts w:ascii="GHEA Grapalat" w:hAnsi="GHEA Grapalat"/>
                <w:sz w:val="18"/>
              </w:rPr>
              <w:t>Օտարերկրյա</w:t>
            </w:r>
            <w:r w:rsidRPr="00976578">
              <w:rPr>
                <w:rFonts w:ascii="GHEA Grapalat" w:hAnsi="GHEA Grapalat"/>
                <w:sz w:val="18"/>
                <w:lang w:val="es-ES"/>
              </w:rPr>
              <w:t xml:space="preserve"> </w:t>
            </w:r>
            <w:r w:rsidRPr="00976578">
              <w:rPr>
                <w:rFonts w:ascii="GHEA Grapalat" w:hAnsi="GHEA Grapalat"/>
                <w:sz w:val="18"/>
              </w:rPr>
              <w:t>քաղաքացիների</w:t>
            </w:r>
            <w:r w:rsidRPr="00976578">
              <w:rPr>
                <w:rFonts w:ascii="GHEA Grapalat" w:hAnsi="GHEA Grapalat"/>
                <w:sz w:val="18"/>
                <w:lang w:val="es-ES"/>
              </w:rPr>
              <w:t xml:space="preserve"> </w:t>
            </w:r>
            <w:r w:rsidRPr="00976578">
              <w:rPr>
                <w:rFonts w:ascii="GHEA Grapalat" w:hAnsi="GHEA Grapalat"/>
                <w:sz w:val="18"/>
              </w:rPr>
              <w:t>համար</w:t>
            </w:r>
            <w:r w:rsidRPr="00976578">
              <w:rPr>
                <w:rFonts w:ascii="GHEA Grapalat" w:hAnsi="GHEA Grapalat"/>
                <w:sz w:val="18"/>
                <w:lang w:val="es-ES"/>
              </w:rPr>
              <w:t xml:space="preserve"> </w:t>
            </w:r>
            <w:r w:rsidRPr="00976578">
              <w:rPr>
                <w:rFonts w:ascii="GHEA Grapalat" w:hAnsi="GHEA Grapalat"/>
                <w:sz w:val="18"/>
              </w:rPr>
              <w:t>համապատասխան</w:t>
            </w:r>
            <w:r w:rsidRPr="00976578">
              <w:rPr>
                <w:rFonts w:ascii="GHEA Grapalat" w:hAnsi="GHEA Grapalat"/>
                <w:sz w:val="18"/>
                <w:lang w:val="es-ES"/>
              </w:rPr>
              <w:t xml:space="preserve"> </w:t>
            </w:r>
            <w:r w:rsidRPr="00976578">
              <w:rPr>
                <w:rFonts w:ascii="GHEA Grapalat" w:hAnsi="GHEA Grapalat"/>
                <w:sz w:val="18"/>
              </w:rPr>
              <w:t>երկրի</w:t>
            </w:r>
            <w:r w:rsidRPr="00976578">
              <w:rPr>
                <w:rFonts w:ascii="GHEA Grapalat" w:hAnsi="GHEA Grapalat"/>
                <w:sz w:val="18"/>
                <w:lang w:val="es-ES"/>
              </w:rPr>
              <w:t xml:space="preserve"> </w:t>
            </w:r>
            <w:r w:rsidRPr="00976578">
              <w:rPr>
                <w:rFonts w:ascii="GHEA Grapalat" w:hAnsi="GHEA Grapalat"/>
                <w:sz w:val="18"/>
              </w:rPr>
              <w:t>օրենսդրությամբ</w:t>
            </w:r>
            <w:r w:rsidRPr="00976578">
              <w:rPr>
                <w:rFonts w:ascii="GHEA Grapalat" w:hAnsi="GHEA Grapalat"/>
                <w:sz w:val="18"/>
                <w:lang w:val="es-ES"/>
              </w:rPr>
              <w:t xml:space="preserve"> </w:t>
            </w:r>
            <w:r w:rsidRPr="00976578">
              <w:rPr>
                <w:rFonts w:ascii="GHEA Grapalat" w:hAnsi="GHEA Grapalat"/>
                <w:sz w:val="18"/>
              </w:rPr>
              <w:t>նախատեսված</w:t>
            </w:r>
            <w:r w:rsidRPr="00976578">
              <w:rPr>
                <w:rFonts w:ascii="GHEA Grapalat" w:hAnsi="GHEA Grapalat"/>
                <w:sz w:val="18"/>
                <w:lang w:val="es-ES"/>
              </w:rPr>
              <w:t xml:space="preserve"> </w:t>
            </w:r>
            <w:r w:rsidRPr="00976578">
              <w:rPr>
                <w:rFonts w:ascii="GHEA Grapalat" w:hAnsi="GHEA Grapalat"/>
                <w:sz w:val="18"/>
              </w:rPr>
              <w:t>անձը</w:t>
            </w:r>
            <w:r w:rsidRPr="00976578">
              <w:rPr>
                <w:rFonts w:ascii="GHEA Grapalat" w:hAnsi="GHEA Grapalat"/>
                <w:sz w:val="18"/>
                <w:lang w:val="es-ES"/>
              </w:rPr>
              <w:t xml:space="preserve"> </w:t>
            </w:r>
            <w:r w:rsidRPr="00976578">
              <w:rPr>
                <w:rFonts w:ascii="GHEA Grapalat" w:hAnsi="GHEA Grapalat"/>
                <w:sz w:val="18"/>
              </w:rPr>
              <w:t>հաստատող</w:t>
            </w:r>
            <w:r w:rsidRPr="00976578">
              <w:rPr>
                <w:rFonts w:ascii="GHEA Grapalat" w:hAnsi="GHEA Grapalat"/>
                <w:sz w:val="18"/>
                <w:lang w:val="es-ES"/>
              </w:rPr>
              <w:t xml:space="preserve"> </w:t>
            </w:r>
            <w:r w:rsidRPr="00976578">
              <w:rPr>
                <w:rFonts w:ascii="GHEA Grapalat" w:hAnsi="GHEA Grapalat"/>
                <w:sz w:val="18"/>
              </w:rPr>
              <w:t>փաստաթղթի</w:t>
            </w:r>
            <w:r w:rsidRPr="00976578">
              <w:rPr>
                <w:rFonts w:ascii="GHEA Grapalat" w:hAnsi="GHEA Grapalat"/>
                <w:sz w:val="18"/>
                <w:lang w:val="es-ES"/>
              </w:rPr>
              <w:t xml:space="preserve"> </w:t>
            </w:r>
            <w:r w:rsidRPr="00976578">
              <w:rPr>
                <w:rFonts w:ascii="GHEA Grapalat" w:hAnsi="GHEA Grapalat"/>
                <w:sz w:val="18"/>
              </w:rPr>
              <w:t>տեսակը</w:t>
            </w:r>
            <w:r w:rsidRPr="00976578">
              <w:rPr>
                <w:rFonts w:ascii="GHEA Grapalat" w:hAnsi="GHEA Grapalat"/>
                <w:sz w:val="18"/>
                <w:lang w:val="es-ES"/>
              </w:rPr>
              <w:t xml:space="preserve"> </w:t>
            </w:r>
            <w:r w:rsidRPr="00976578">
              <w:rPr>
                <w:rFonts w:ascii="GHEA Grapalat" w:hAnsi="GHEA Grapalat"/>
                <w:sz w:val="18"/>
              </w:rPr>
              <w:t>և</w:t>
            </w:r>
            <w:r w:rsidRPr="00976578">
              <w:rPr>
                <w:rFonts w:ascii="GHEA Grapalat" w:hAnsi="GHEA Grapalat"/>
                <w:sz w:val="18"/>
                <w:lang w:val="es-ES"/>
              </w:rPr>
              <w:t xml:space="preserve"> </w:t>
            </w:r>
            <w:r w:rsidRPr="00976578">
              <w:rPr>
                <w:rFonts w:ascii="GHEA Grapalat" w:hAnsi="GHEA Grapalat"/>
                <w:sz w:val="18"/>
              </w:rPr>
              <w:t>համարը</w:t>
            </w:r>
            <w:r w:rsidRPr="00976578">
              <w:rPr>
                <w:rFonts w:ascii="GHEA Grapalat" w:hAnsi="GHEA Grapalat"/>
                <w:sz w:val="18"/>
                <w:lang w:val="es-ES"/>
              </w:rPr>
              <w:t xml:space="preserve"> </w:t>
            </w:r>
          </w:p>
        </w:tc>
      </w:tr>
      <w:tr w:rsidR="00976578" w:rsidRPr="00985B84" w14:paraId="2D28CDFC" w14:textId="77777777" w:rsidTr="005C3E3E">
        <w:trPr>
          <w:jc w:val="center"/>
        </w:trPr>
        <w:tc>
          <w:tcPr>
            <w:tcW w:w="2570" w:type="dxa"/>
            <w:vAlign w:val="center"/>
          </w:tcPr>
          <w:p w14:paraId="29773B19" w14:textId="77777777" w:rsidR="000E16AA" w:rsidRPr="00976578" w:rsidRDefault="000E16AA" w:rsidP="00976578">
            <w:pPr>
              <w:pStyle w:val="BodyTextIndent3"/>
              <w:spacing w:line="240" w:lineRule="auto"/>
              <w:ind w:firstLine="0"/>
              <w:jc w:val="center"/>
              <w:rPr>
                <w:rFonts w:ascii="Sylfaen" w:hAnsi="Sylfaen"/>
                <w:sz w:val="26"/>
                <w:vertAlign w:val="superscript"/>
                <w:lang w:val="hy-AM"/>
              </w:rPr>
            </w:pPr>
          </w:p>
        </w:tc>
        <w:tc>
          <w:tcPr>
            <w:tcW w:w="3960" w:type="dxa"/>
            <w:vAlign w:val="center"/>
          </w:tcPr>
          <w:p w14:paraId="5E23049F"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c>
          <w:tcPr>
            <w:tcW w:w="3370" w:type="dxa"/>
          </w:tcPr>
          <w:p w14:paraId="0075401A"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r>
      <w:tr w:rsidR="00976578" w:rsidRPr="00985B84" w14:paraId="78F205B6" w14:textId="77777777" w:rsidTr="005C3E3E">
        <w:trPr>
          <w:jc w:val="center"/>
        </w:trPr>
        <w:tc>
          <w:tcPr>
            <w:tcW w:w="2570" w:type="dxa"/>
            <w:vAlign w:val="center"/>
          </w:tcPr>
          <w:p w14:paraId="1172FA4B"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02F8C1A4"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c>
          <w:tcPr>
            <w:tcW w:w="3370" w:type="dxa"/>
          </w:tcPr>
          <w:p w14:paraId="1C2956C2"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r>
      <w:tr w:rsidR="00976578" w:rsidRPr="00985B84" w14:paraId="4BB52707" w14:textId="77777777" w:rsidTr="005C3E3E">
        <w:trPr>
          <w:jc w:val="center"/>
        </w:trPr>
        <w:tc>
          <w:tcPr>
            <w:tcW w:w="2570" w:type="dxa"/>
            <w:vAlign w:val="center"/>
          </w:tcPr>
          <w:p w14:paraId="77D21D46"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52B9FC4B"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c>
          <w:tcPr>
            <w:tcW w:w="3370" w:type="dxa"/>
          </w:tcPr>
          <w:p w14:paraId="44109872" w14:textId="77777777" w:rsidR="000E16AA" w:rsidRPr="00976578" w:rsidRDefault="000E16AA" w:rsidP="00976578">
            <w:pPr>
              <w:pStyle w:val="BodyTextIndent3"/>
              <w:spacing w:line="240" w:lineRule="auto"/>
              <w:ind w:firstLine="0"/>
              <w:jc w:val="center"/>
              <w:rPr>
                <w:rFonts w:ascii="GHEA Grapalat" w:hAnsi="GHEA Grapalat"/>
                <w:sz w:val="26"/>
                <w:vertAlign w:val="superscript"/>
                <w:lang w:val="es-ES"/>
              </w:rPr>
            </w:pPr>
          </w:p>
        </w:tc>
      </w:tr>
    </w:tbl>
    <w:p w14:paraId="7FA71AAB" w14:textId="77777777" w:rsidR="000E16AA" w:rsidRPr="00976578" w:rsidRDefault="000E16AA" w:rsidP="00976578">
      <w:pPr>
        <w:spacing w:after="0"/>
        <w:jc w:val="right"/>
        <w:rPr>
          <w:rFonts w:ascii="GHEA Grapalat" w:hAnsi="GHEA Grapalat"/>
          <w:sz w:val="10"/>
          <w:szCs w:val="10"/>
          <w:lang w:val="es-ES"/>
        </w:rPr>
      </w:pPr>
    </w:p>
    <w:p w14:paraId="340FD76A" w14:textId="77777777" w:rsidR="000E16AA" w:rsidRPr="00976578" w:rsidRDefault="000E16AA" w:rsidP="00976578">
      <w:pPr>
        <w:spacing w:after="0"/>
        <w:jc w:val="both"/>
        <w:rPr>
          <w:rFonts w:ascii="GHEA Grapalat" w:hAnsi="GHEA Grapalat"/>
          <w:sz w:val="20"/>
          <w:lang w:val="es-ES"/>
        </w:rPr>
      </w:pPr>
    </w:p>
    <w:p w14:paraId="5EC7BB66" w14:textId="77777777" w:rsidR="000E16AA" w:rsidRPr="00976578" w:rsidRDefault="000E16AA" w:rsidP="00976578">
      <w:pPr>
        <w:spacing w:after="0"/>
        <w:jc w:val="both"/>
        <w:rPr>
          <w:rFonts w:ascii="GHEA Grapalat" w:hAnsi="GHEA Grapalat" w:cs="Arial"/>
          <w:sz w:val="20"/>
          <w:vertAlign w:val="superscript"/>
          <w:lang w:val="hy-AM"/>
        </w:rPr>
      </w:pPr>
      <w:r w:rsidRPr="00976578">
        <w:rPr>
          <w:rFonts w:ascii="GHEA Grapalat" w:hAnsi="GHEA Grapalat"/>
          <w:sz w:val="20"/>
          <w:lang w:val="es-ES"/>
        </w:rPr>
        <w:t xml:space="preserve">   </w:t>
      </w:r>
      <w:r w:rsidRPr="00976578">
        <w:rPr>
          <w:rFonts w:ascii="GHEA Grapalat" w:hAnsi="GHEA Grapalat"/>
          <w:sz w:val="20"/>
          <w:lang w:val="hy-AM"/>
        </w:rPr>
        <w:t xml:space="preserve">___________________________________________________ </w:t>
      </w:r>
      <w:r w:rsidRPr="00976578">
        <w:rPr>
          <w:rFonts w:ascii="GHEA Grapalat" w:hAnsi="GHEA Grapalat"/>
          <w:sz w:val="20"/>
          <w:lang w:val="hy-AM"/>
        </w:rPr>
        <w:tab/>
        <w:t xml:space="preserve">                _____________</w:t>
      </w:r>
      <w:r w:rsidRPr="00976578">
        <w:rPr>
          <w:rFonts w:ascii="GHEA Grapalat" w:hAnsi="GHEA Grapalat"/>
          <w:sz w:val="20"/>
          <w:u w:val="single"/>
          <w:lang w:val="es-ES"/>
        </w:rPr>
        <w:tab/>
      </w:r>
      <w:r w:rsidRPr="00976578">
        <w:rPr>
          <w:rFonts w:ascii="GHEA Grapalat" w:hAnsi="GHEA Grapalat"/>
          <w:sz w:val="20"/>
          <w:u w:val="single"/>
          <w:lang w:val="es-ES"/>
        </w:rPr>
        <w:tab/>
      </w:r>
      <w:r w:rsidRPr="00976578">
        <w:rPr>
          <w:rFonts w:ascii="GHEA Grapalat" w:hAnsi="GHEA Grapalat"/>
          <w:sz w:val="20"/>
          <w:lang w:val="es-ES"/>
        </w:rPr>
        <w:tab/>
      </w:r>
      <w:r w:rsidRPr="00976578">
        <w:rPr>
          <w:rFonts w:ascii="GHEA Grapalat" w:hAnsi="GHEA Grapalat"/>
          <w:sz w:val="20"/>
          <w:lang w:val="es-ES"/>
        </w:rPr>
        <w:tab/>
      </w:r>
      <w:r w:rsidRPr="00976578">
        <w:rPr>
          <w:rFonts w:ascii="GHEA Grapalat" w:hAnsi="GHEA Grapalat"/>
          <w:sz w:val="20"/>
          <w:lang w:val="hy-AM"/>
        </w:rPr>
        <w:t xml:space="preserve"> </w:t>
      </w:r>
      <w:r w:rsidRPr="00976578">
        <w:rPr>
          <w:rFonts w:ascii="GHEA Grapalat" w:hAnsi="GHEA Grapalat" w:cs="Sylfaen"/>
          <w:sz w:val="20"/>
          <w:vertAlign w:val="superscript"/>
          <w:lang w:val="hy-AM"/>
        </w:rPr>
        <w:t>Մասնակցի</w:t>
      </w:r>
      <w:r w:rsidRPr="00976578">
        <w:rPr>
          <w:rFonts w:ascii="GHEA Grapalat" w:hAnsi="GHEA Grapalat" w:cs="Arial"/>
          <w:sz w:val="20"/>
          <w:vertAlign w:val="superscript"/>
          <w:lang w:val="hy-AM"/>
        </w:rPr>
        <w:t xml:space="preserve"> </w:t>
      </w:r>
      <w:r w:rsidRPr="00976578">
        <w:rPr>
          <w:rFonts w:ascii="GHEA Grapalat" w:hAnsi="GHEA Grapalat" w:cs="Sylfaen"/>
          <w:sz w:val="20"/>
          <w:vertAlign w:val="superscript"/>
          <w:lang w:val="hy-AM"/>
        </w:rPr>
        <w:t>անվանումը</w:t>
      </w:r>
      <w:r w:rsidRPr="00976578">
        <w:rPr>
          <w:rFonts w:ascii="GHEA Grapalat" w:hAnsi="GHEA Grapalat" w:cs="Arial"/>
          <w:sz w:val="20"/>
          <w:vertAlign w:val="superscript"/>
          <w:lang w:val="hy-AM"/>
        </w:rPr>
        <w:t xml:space="preserve"> </w:t>
      </w:r>
      <w:r w:rsidRPr="00976578">
        <w:rPr>
          <w:rFonts w:ascii="GHEA Grapalat" w:hAnsi="GHEA Grapalat"/>
          <w:sz w:val="20"/>
          <w:vertAlign w:val="superscript"/>
          <w:lang w:val="hy-AM"/>
        </w:rPr>
        <w:t xml:space="preserve"> (</w:t>
      </w:r>
      <w:r w:rsidRPr="00976578">
        <w:rPr>
          <w:rFonts w:ascii="GHEA Grapalat" w:hAnsi="GHEA Grapalat" w:cs="Sylfaen"/>
          <w:sz w:val="20"/>
          <w:vertAlign w:val="superscript"/>
          <w:lang w:val="hy-AM"/>
        </w:rPr>
        <w:t>ղեկավարի</w:t>
      </w:r>
      <w:r w:rsidRPr="00976578">
        <w:rPr>
          <w:rFonts w:ascii="GHEA Grapalat" w:hAnsi="GHEA Grapalat" w:cs="Arial"/>
          <w:sz w:val="20"/>
          <w:vertAlign w:val="superscript"/>
          <w:lang w:val="hy-AM"/>
        </w:rPr>
        <w:t xml:space="preserve"> </w:t>
      </w:r>
      <w:r w:rsidRPr="00976578">
        <w:rPr>
          <w:rFonts w:ascii="GHEA Grapalat" w:hAnsi="GHEA Grapalat" w:cs="Sylfaen"/>
          <w:sz w:val="20"/>
          <w:vertAlign w:val="superscript"/>
          <w:lang w:val="hy-AM"/>
        </w:rPr>
        <w:t>պաշտոնը</w:t>
      </w:r>
      <w:r w:rsidRPr="00976578">
        <w:rPr>
          <w:rFonts w:ascii="GHEA Grapalat" w:hAnsi="GHEA Grapalat" w:cs="Arial"/>
          <w:sz w:val="20"/>
          <w:vertAlign w:val="superscript"/>
          <w:lang w:val="hy-AM"/>
        </w:rPr>
        <w:t xml:space="preserve">, </w:t>
      </w:r>
      <w:r w:rsidRPr="00976578">
        <w:rPr>
          <w:rFonts w:ascii="GHEA Grapalat" w:hAnsi="GHEA Grapalat" w:cs="Arial"/>
          <w:sz w:val="20"/>
          <w:vertAlign w:val="superscript"/>
        </w:rPr>
        <w:t>ա</w:t>
      </w:r>
      <w:r w:rsidRPr="00976578">
        <w:rPr>
          <w:rFonts w:ascii="GHEA Grapalat" w:hAnsi="GHEA Grapalat" w:cs="Sylfaen"/>
          <w:sz w:val="20"/>
          <w:vertAlign w:val="superscript"/>
          <w:lang w:val="hy-AM"/>
        </w:rPr>
        <w:t>նուն</w:t>
      </w:r>
      <w:r w:rsidRPr="00976578">
        <w:rPr>
          <w:rFonts w:ascii="GHEA Grapalat" w:hAnsi="GHEA Grapalat" w:cs="Arial"/>
          <w:sz w:val="20"/>
          <w:vertAlign w:val="superscript"/>
          <w:lang w:val="hy-AM"/>
        </w:rPr>
        <w:t xml:space="preserve"> </w:t>
      </w:r>
      <w:r w:rsidRPr="00976578">
        <w:rPr>
          <w:rFonts w:ascii="GHEA Grapalat" w:hAnsi="GHEA Grapalat" w:cs="Sylfaen"/>
          <w:sz w:val="20"/>
          <w:vertAlign w:val="superscript"/>
        </w:rPr>
        <w:t>ա</w:t>
      </w:r>
      <w:r w:rsidRPr="00976578">
        <w:rPr>
          <w:rFonts w:ascii="GHEA Grapalat" w:hAnsi="GHEA Grapalat" w:cs="Sylfaen"/>
          <w:sz w:val="20"/>
          <w:vertAlign w:val="superscript"/>
          <w:lang w:val="hy-AM"/>
        </w:rPr>
        <w:t>զգանունը</w:t>
      </w:r>
      <w:r w:rsidRPr="00976578">
        <w:rPr>
          <w:rFonts w:ascii="GHEA Grapalat" w:hAnsi="GHEA Grapalat" w:cs="Arial"/>
          <w:sz w:val="20"/>
          <w:vertAlign w:val="superscript"/>
          <w:lang w:val="hy-AM"/>
        </w:rPr>
        <w:t xml:space="preserve">)                                             </w:t>
      </w:r>
      <w:r w:rsidRPr="00976578">
        <w:rPr>
          <w:rFonts w:ascii="GHEA Grapalat" w:hAnsi="GHEA Grapalat" w:cs="Arial"/>
          <w:sz w:val="20"/>
          <w:vertAlign w:val="superscript"/>
          <w:lang w:val="es-ES"/>
        </w:rPr>
        <w:t xml:space="preserve">               </w:t>
      </w:r>
      <w:r w:rsidRPr="00976578">
        <w:rPr>
          <w:rFonts w:ascii="GHEA Grapalat" w:hAnsi="GHEA Grapalat" w:cs="Sylfaen"/>
          <w:sz w:val="20"/>
          <w:vertAlign w:val="superscript"/>
          <w:lang w:val="hy-AM"/>
        </w:rPr>
        <w:t>ստորագրությունը</w:t>
      </w:r>
      <w:r w:rsidRPr="00976578">
        <w:rPr>
          <w:rFonts w:ascii="GHEA Grapalat" w:hAnsi="GHEA Grapalat" w:cs="Arial"/>
          <w:sz w:val="20"/>
          <w:vertAlign w:val="superscript"/>
          <w:lang w:val="hy-AM"/>
        </w:rPr>
        <w:t>)</w:t>
      </w:r>
    </w:p>
    <w:p w14:paraId="2C7C1CB5" w14:textId="40591161" w:rsidR="000E16AA" w:rsidRPr="00976578" w:rsidRDefault="000E16AA" w:rsidP="00976578">
      <w:pPr>
        <w:spacing w:after="0"/>
        <w:jc w:val="right"/>
        <w:rPr>
          <w:rFonts w:ascii="GHEA Grapalat" w:hAnsi="GHEA Grapalat"/>
          <w:b/>
          <w:lang w:val="hy-AM"/>
        </w:rPr>
      </w:pPr>
      <w:r w:rsidRPr="00976578">
        <w:rPr>
          <w:rFonts w:ascii="GHEA Grapalat" w:hAnsi="GHEA Grapalat" w:cs="Sylfaen"/>
          <w:sz w:val="20"/>
          <w:lang w:val="hy-AM"/>
        </w:rPr>
        <w:t>Կ</w:t>
      </w:r>
      <w:r w:rsidRPr="00976578">
        <w:rPr>
          <w:rFonts w:ascii="GHEA Grapalat" w:hAnsi="GHEA Grapalat" w:cs="Arial"/>
          <w:sz w:val="20"/>
          <w:lang w:val="hy-AM"/>
        </w:rPr>
        <w:t xml:space="preserve">. </w:t>
      </w:r>
      <w:r w:rsidRPr="00976578">
        <w:rPr>
          <w:rFonts w:ascii="GHEA Grapalat" w:hAnsi="GHEA Grapalat" w:cs="Sylfaen"/>
          <w:sz w:val="20"/>
          <w:lang w:val="hy-AM"/>
        </w:rPr>
        <w:t>Տ</w:t>
      </w:r>
      <w:r w:rsidRPr="00976578">
        <w:rPr>
          <w:rFonts w:ascii="GHEA Grapalat" w:hAnsi="GHEA Grapalat" w:cs="Arial"/>
          <w:sz w:val="20"/>
          <w:lang w:val="hy-AM"/>
        </w:rPr>
        <w:t>.</w:t>
      </w:r>
    </w:p>
    <w:p w14:paraId="306620B9"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br w:type="page"/>
      </w:r>
      <w:r w:rsidRPr="00976578">
        <w:rPr>
          <w:rFonts w:ascii="GHEA Grapalat" w:hAnsi="GHEA Grapalat" w:cs="Sylfaen"/>
          <w:b/>
          <w:lang w:val="hy-AM"/>
        </w:rPr>
        <w:lastRenderedPageBreak/>
        <w:t xml:space="preserve"> </w:t>
      </w:r>
    </w:p>
    <w:p w14:paraId="5902324C"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Հավելված 2</w:t>
      </w:r>
    </w:p>
    <w:p w14:paraId="44506653" w14:textId="32408B8F" w:rsidR="000E16AA" w:rsidRPr="00976578" w:rsidRDefault="00526FC0"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ՓՍՍ-ԳՀԾՁԲ-2021/13</w:t>
      </w:r>
      <w:r w:rsidR="000E16AA" w:rsidRPr="00976578">
        <w:rPr>
          <w:rFonts w:ascii="GHEA Grapalat" w:hAnsi="GHEA Grapalat" w:cs="Sylfaen"/>
          <w:b/>
          <w:lang w:val="hy-AM"/>
        </w:rPr>
        <w:t xml:space="preserve"> ծածկագրով</w:t>
      </w:r>
    </w:p>
    <w:p w14:paraId="5B725A63"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գնանշման հարցման հրավերի</w:t>
      </w:r>
    </w:p>
    <w:p w14:paraId="4D0278CE" w14:textId="77777777" w:rsidR="000E16AA" w:rsidRPr="00976578" w:rsidRDefault="000E16AA" w:rsidP="00976578">
      <w:pPr>
        <w:spacing w:after="0"/>
        <w:rPr>
          <w:rFonts w:ascii="GHEA Grapalat" w:hAnsi="GHEA Grapalat"/>
          <w:lang w:val="hy-AM"/>
        </w:rPr>
      </w:pPr>
    </w:p>
    <w:p w14:paraId="72E165CD" w14:textId="77777777" w:rsidR="000E16AA" w:rsidRPr="00976578" w:rsidRDefault="000E16AA" w:rsidP="00976578">
      <w:pPr>
        <w:spacing w:after="0"/>
        <w:ind w:firstLine="567"/>
        <w:jc w:val="center"/>
        <w:rPr>
          <w:rFonts w:ascii="GHEA Grapalat" w:hAnsi="GHEA Grapalat"/>
          <w:sz w:val="20"/>
          <w:lang w:val="hy-AM"/>
        </w:rPr>
      </w:pPr>
    </w:p>
    <w:p w14:paraId="4C0B6A0D" w14:textId="3B22E821" w:rsidR="000E16AA" w:rsidRPr="00976578" w:rsidRDefault="000E16AA" w:rsidP="00976578">
      <w:pPr>
        <w:spacing w:after="0"/>
        <w:ind w:left="-66"/>
        <w:jc w:val="center"/>
        <w:rPr>
          <w:rFonts w:ascii="GHEA Grapalat" w:hAnsi="GHEA Grapalat"/>
          <w:b/>
          <w:sz w:val="20"/>
          <w:lang w:val="hy-AM"/>
        </w:rPr>
      </w:pPr>
      <w:r w:rsidRPr="00976578">
        <w:rPr>
          <w:rFonts w:ascii="GHEA Grapalat" w:hAnsi="GHEA Grapalat"/>
          <w:b/>
          <w:sz w:val="20"/>
          <w:lang w:val="hy-AM"/>
        </w:rPr>
        <w:t>Գ Ն Ա Յ Ի Ն   Ա Ռ Ա Ջ Ա Ր Կ</w:t>
      </w:r>
      <w:r w:rsidR="00172EBE" w:rsidRPr="00976578">
        <w:rPr>
          <w:rFonts w:ascii="GHEA Grapalat" w:hAnsi="GHEA Grapalat"/>
          <w:b/>
          <w:sz w:val="20"/>
          <w:lang w:val="hy-AM"/>
        </w:rPr>
        <w:t>*</w:t>
      </w:r>
    </w:p>
    <w:p w14:paraId="6CF042DF" w14:textId="77777777" w:rsidR="000E16AA" w:rsidRPr="00976578" w:rsidRDefault="000E16AA" w:rsidP="00976578">
      <w:pPr>
        <w:spacing w:after="0"/>
        <w:ind w:firstLine="567"/>
        <w:rPr>
          <w:rFonts w:ascii="GHEA Grapalat" w:hAnsi="GHEA Grapalat"/>
          <w:lang w:val="hy-AM"/>
        </w:rPr>
      </w:pPr>
    </w:p>
    <w:p w14:paraId="58425028" w14:textId="5D2D2849" w:rsidR="000E16AA" w:rsidRPr="00976578" w:rsidRDefault="000E16AA" w:rsidP="00976578">
      <w:pPr>
        <w:spacing w:after="0"/>
        <w:ind w:firstLine="567"/>
        <w:jc w:val="both"/>
        <w:rPr>
          <w:rFonts w:ascii="GHEA Grapalat" w:hAnsi="GHEA Grapalat" w:cs="Arial"/>
          <w:lang w:val="hy-AM"/>
        </w:rPr>
      </w:pPr>
      <w:r w:rsidRPr="00976578">
        <w:rPr>
          <w:rFonts w:ascii="GHEA Grapalat" w:hAnsi="GHEA Grapalat" w:cs="Arial"/>
          <w:sz w:val="20"/>
          <w:szCs w:val="20"/>
          <w:lang w:val="es-ES"/>
        </w:rPr>
        <w:t xml:space="preserve">Ուսումնասիրելով </w:t>
      </w:r>
      <w:r w:rsidR="00526FC0" w:rsidRPr="00976578">
        <w:rPr>
          <w:rFonts w:ascii="GHEA Grapalat" w:hAnsi="GHEA Grapalat" w:cs="Arial"/>
          <w:b/>
          <w:sz w:val="20"/>
          <w:szCs w:val="20"/>
          <w:lang w:val="es-ES"/>
        </w:rPr>
        <w:t>ՓՍՍ-ԳՀԾՁԲ-2021/13</w:t>
      </w:r>
      <w:r w:rsidRPr="00976578">
        <w:rPr>
          <w:rFonts w:ascii="GHEA Grapalat" w:hAnsi="GHEA Grapalat" w:cs="Arial"/>
          <w:sz w:val="20"/>
          <w:szCs w:val="20"/>
          <w:lang w:val="es-ES"/>
        </w:rPr>
        <w:t xml:space="preserve"> ծածկագրով գնանշման հարցման հրավերը, այդ թվում </w:t>
      </w:r>
      <w:proofErr w:type="gramStart"/>
      <w:r w:rsidRPr="00976578">
        <w:rPr>
          <w:rFonts w:ascii="GHEA Grapalat" w:hAnsi="GHEA Grapalat" w:cs="Arial"/>
          <w:sz w:val="20"/>
          <w:szCs w:val="20"/>
          <w:lang w:val="es-ES"/>
        </w:rPr>
        <w:t>կնքվելիք  պայմանագրի</w:t>
      </w:r>
      <w:proofErr w:type="gramEnd"/>
      <w:r w:rsidRPr="00976578">
        <w:rPr>
          <w:rFonts w:ascii="GHEA Grapalat" w:hAnsi="GHEA Grapalat" w:cs="Arial"/>
          <w:sz w:val="20"/>
          <w:szCs w:val="20"/>
          <w:lang w:val="es-ES"/>
        </w:rPr>
        <w:t xml:space="preserve"> նախագիծը</w:t>
      </w:r>
      <w:r w:rsidRPr="00976578">
        <w:rPr>
          <w:rFonts w:ascii="GHEA Grapalat" w:hAnsi="GHEA Grapalat" w:cs="Arial"/>
          <w:lang w:val="hy-AM"/>
        </w:rPr>
        <w:t xml:space="preserve">, </w:t>
      </w:r>
      <w:r w:rsidRPr="00976578">
        <w:rPr>
          <w:rFonts w:ascii="GHEA Grapalat" w:hAnsi="GHEA Grapalat"/>
          <w:sz w:val="20"/>
          <w:u w:val="single"/>
          <w:lang w:val="hy-AM"/>
        </w:rPr>
        <w:t xml:space="preserve">             </w:t>
      </w:r>
      <w:r w:rsidRPr="00976578">
        <w:rPr>
          <w:rFonts w:ascii="GHEA Grapalat" w:hAnsi="GHEA Grapalat" w:cs="Sylfaen"/>
          <w:vertAlign w:val="superscript"/>
          <w:lang w:val="hy-AM"/>
        </w:rPr>
        <w:t>մասնակցի անվանումը</w:t>
      </w:r>
      <w:r w:rsidRPr="00976578">
        <w:rPr>
          <w:rFonts w:ascii="GHEA Grapalat" w:hAnsi="GHEA Grapalat"/>
          <w:sz w:val="20"/>
          <w:u w:val="single"/>
          <w:lang w:val="hy-AM"/>
        </w:rPr>
        <w:t xml:space="preserve">           </w:t>
      </w:r>
      <w:r w:rsidRPr="00976578">
        <w:rPr>
          <w:rFonts w:ascii="GHEA Grapalat" w:hAnsi="GHEA Grapalat" w:cs="Arial"/>
          <w:sz w:val="20"/>
          <w:szCs w:val="20"/>
          <w:lang w:val="es-ES"/>
        </w:rPr>
        <w:t>-ն առաջարկում է</w:t>
      </w:r>
      <w:r w:rsidRPr="00976578">
        <w:rPr>
          <w:rFonts w:ascii="GHEA Grapalat" w:hAnsi="GHEA Grapalat" w:cs="Arial"/>
          <w:lang w:val="hy-AM"/>
        </w:rPr>
        <w:t xml:space="preserve">   </w:t>
      </w:r>
      <w:r w:rsidRPr="00976578">
        <w:rPr>
          <w:rFonts w:ascii="GHEA Grapalat" w:hAnsi="GHEA Grapalat" w:cs="Arial"/>
          <w:sz w:val="20"/>
          <w:szCs w:val="20"/>
          <w:lang w:val="es-ES"/>
        </w:rPr>
        <w:t>պայմանագիրը կատարել ներքոհիշյալ ընդհանուր գներով.</w:t>
      </w:r>
    </w:p>
    <w:p w14:paraId="030A0526" w14:textId="77777777" w:rsidR="000E16AA" w:rsidRPr="00976578" w:rsidRDefault="000E16AA" w:rsidP="00976578">
      <w:pPr>
        <w:spacing w:after="0"/>
        <w:jc w:val="right"/>
        <w:rPr>
          <w:rFonts w:ascii="GHEA Grapalat" w:hAnsi="GHEA Grapalat"/>
          <w:sz w:val="20"/>
          <w:lang w:val="hy-AM"/>
        </w:rPr>
      </w:pPr>
      <w:r w:rsidRPr="00976578">
        <w:rPr>
          <w:rFonts w:ascii="GHEA Grapalat" w:hAnsi="GHEA Grapalat"/>
          <w:sz w:val="20"/>
          <w:szCs w:val="20"/>
          <w:lang w:val="es-ES"/>
        </w:rPr>
        <w:t xml:space="preserve">                                                                                                                                   </w:t>
      </w:r>
      <w:r w:rsidRPr="00976578">
        <w:rPr>
          <w:rFonts w:ascii="GHEA Grapalat" w:hAnsi="GHEA Grapalat"/>
          <w:sz w:val="20"/>
          <w:lang w:val="es-ES"/>
        </w:rPr>
        <w:t>ՀՀ դրամ</w:t>
      </w:r>
    </w:p>
    <w:tbl>
      <w:tblPr>
        <w:tblW w:w="101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43"/>
        <w:gridCol w:w="2907"/>
        <w:gridCol w:w="2572"/>
        <w:gridCol w:w="1767"/>
        <w:gridCol w:w="1529"/>
      </w:tblGrid>
      <w:tr w:rsidR="00976578" w:rsidRPr="00985B84" w14:paraId="7D7213D8" w14:textId="77777777" w:rsidTr="005C3E3E">
        <w:trPr>
          <w:cantSplit/>
          <w:trHeight w:val="919"/>
          <w:jc w:val="center"/>
        </w:trPr>
        <w:tc>
          <w:tcPr>
            <w:tcW w:w="1343" w:type="dxa"/>
            <w:tcBorders>
              <w:top w:val="single" w:sz="4" w:space="0" w:color="auto"/>
              <w:left w:val="single" w:sz="4" w:space="0" w:color="auto"/>
              <w:right w:val="single" w:sz="4" w:space="0" w:color="auto"/>
            </w:tcBorders>
            <w:vAlign w:val="center"/>
          </w:tcPr>
          <w:p w14:paraId="32742486"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Չափա-</w:t>
            </w:r>
          </w:p>
          <w:p w14:paraId="2CA9F87B" w14:textId="77777777" w:rsidR="000E16AA" w:rsidRPr="00976578" w:rsidRDefault="000E16AA" w:rsidP="00976578">
            <w:pPr>
              <w:spacing w:after="0"/>
              <w:jc w:val="center"/>
              <w:rPr>
                <w:rFonts w:ascii="GHEA Grapalat" w:hAnsi="GHEA Grapalat"/>
                <w:b/>
                <w:bCs/>
                <w:sz w:val="16"/>
                <w:lang w:val="es-ES"/>
              </w:rPr>
            </w:pPr>
            <w:r w:rsidRPr="00976578">
              <w:rPr>
                <w:rFonts w:ascii="GHEA Grapalat" w:hAnsi="GHEA Grapalat"/>
                <w:b/>
                <w:bCs/>
                <w:sz w:val="16"/>
                <w:szCs w:val="18"/>
                <w:lang w:val="es-ES"/>
              </w:rPr>
              <w:t>բաժինների համարները</w:t>
            </w:r>
          </w:p>
        </w:tc>
        <w:tc>
          <w:tcPr>
            <w:tcW w:w="2907" w:type="dxa"/>
            <w:tcBorders>
              <w:top w:val="single" w:sz="4" w:space="0" w:color="auto"/>
              <w:left w:val="single" w:sz="4" w:space="0" w:color="auto"/>
              <w:right w:val="single" w:sz="4" w:space="0" w:color="auto"/>
            </w:tcBorders>
            <w:vAlign w:val="center"/>
          </w:tcPr>
          <w:p w14:paraId="0FAE6253"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Ծառայության անվանումը</w:t>
            </w:r>
          </w:p>
        </w:tc>
        <w:tc>
          <w:tcPr>
            <w:tcW w:w="2572" w:type="dxa"/>
            <w:tcBorders>
              <w:top w:val="single" w:sz="4" w:space="0" w:color="auto"/>
              <w:left w:val="single" w:sz="4" w:space="0" w:color="auto"/>
              <w:right w:val="single" w:sz="4" w:space="0" w:color="auto"/>
            </w:tcBorders>
            <w:vAlign w:val="center"/>
          </w:tcPr>
          <w:p w14:paraId="2FFEC340"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 xml:space="preserve">Արժեք </w:t>
            </w:r>
          </w:p>
          <w:p w14:paraId="5B953176" w14:textId="77777777" w:rsidR="000E16AA" w:rsidRPr="00976578" w:rsidRDefault="000E16AA" w:rsidP="00976578">
            <w:pPr>
              <w:spacing w:after="0"/>
              <w:jc w:val="center"/>
              <w:rPr>
                <w:rFonts w:ascii="GHEA Grapalat" w:hAnsi="GHEA Grapalat"/>
                <w:bCs/>
                <w:sz w:val="16"/>
                <w:szCs w:val="18"/>
                <w:lang w:val="es-ES"/>
              </w:rPr>
            </w:pPr>
            <w:r w:rsidRPr="00976578">
              <w:rPr>
                <w:rFonts w:ascii="GHEA Grapalat" w:hAnsi="GHEA Grapalat"/>
                <w:bCs/>
                <w:sz w:val="16"/>
                <w:szCs w:val="18"/>
                <w:lang w:val="es-ES"/>
              </w:rPr>
              <w:t>(ինքնարժեքի և կանխատեսվող շահույթի հանրագումարը)</w:t>
            </w:r>
          </w:p>
          <w:p w14:paraId="05975316"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 xml:space="preserve"> /տառերով և թվերով/</w:t>
            </w:r>
          </w:p>
        </w:tc>
        <w:tc>
          <w:tcPr>
            <w:tcW w:w="1767" w:type="dxa"/>
            <w:tcBorders>
              <w:top w:val="single" w:sz="4" w:space="0" w:color="auto"/>
              <w:left w:val="single" w:sz="4" w:space="0" w:color="auto"/>
              <w:right w:val="single" w:sz="4" w:space="0" w:color="auto"/>
            </w:tcBorders>
            <w:vAlign w:val="center"/>
          </w:tcPr>
          <w:p w14:paraId="195B36F4"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ԱԱՀ**</w:t>
            </w:r>
          </w:p>
          <w:p w14:paraId="5B57FED0"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/տառերով և թվերով/</w:t>
            </w:r>
          </w:p>
        </w:tc>
        <w:tc>
          <w:tcPr>
            <w:tcW w:w="1529" w:type="dxa"/>
            <w:tcBorders>
              <w:top w:val="single" w:sz="4" w:space="0" w:color="auto"/>
              <w:left w:val="single" w:sz="4" w:space="0" w:color="auto"/>
              <w:right w:val="single" w:sz="4" w:space="0" w:color="auto"/>
            </w:tcBorders>
            <w:vAlign w:val="center"/>
          </w:tcPr>
          <w:p w14:paraId="59D7590A"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Ընդհանուր գինը</w:t>
            </w:r>
          </w:p>
          <w:p w14:paraId="357FA88E" w14:textId="77777777" w:rsidR="000E16AA" w:rsidRPr="00976578" w:rsidRDefault="000E16AA" w:rsidP="00976578">
            <w:pPr>
              <w:spacing w:after="0"/>
              <w:jc w:val="center"/>
              <w:rPr>
                <w:rFonts w:ascii="GHEA Grapalat" w:hAnsi="GHEA Grapalat"/>
                <w:b/>
                <w:bCs/>
                <w:sz w:val="16"/>
                <w:szCs w:val="18"/>
                <w:lang w:val="es-ES"/>
              </w:rPr>
            </w:pPr>
            <w:r w:rsidRPr="00976578">
              <w:rPr>
                <w:rFonts w:ascii="GHEA Grapalat" w:hAnsi="GHEA Grapalat"/>
                <w:b/>
                <w:bCs/>
                <w:sz w:val="16"/>
                <w:szCs w:val="18"/>
                <w:lang w:val="es-ES"/>
              </w:rPr>
              <w:t xml:space="preserve"> /տառերով և թվերով/</w:t>
            </w:r>
          </w:p>
        </w:tc>
      </w:tr>
      <w:tr w:rsidR="00976578" w:rsidRPr="00976578" w14:paraId="252C2625" w14:textId="77777777" w:rsidTr="005C3E3E">
        <w:trPr>
          <w:trHeight w:val="210"/>
          <w:jc w:val="center"/>
        </w:trPr>
        <w:tc>
          <w:tcPr>
            <w:tcW w:w="1343" w:type="dxa"/>
            <w:tcBorders>
              <w:top w:val="single" w:sz="4" w:space="0" w:color="auto"/>
              <w:left w:val="single" w:sz="4" w:space="0" w:color="auto"/>
              <w:bottom w:val="single" w:sz="4" w:space="0" w:color="auto"/>
              <w:right w:val="single" w:sz="4" w:space="0" w:color="auto"/>
            </w:tcBorders>
            <w:shd w:val="clear" w:color="auto" w:fill="99CCFF"/>
            <w:vAlign w:val="center"/>
          </w:tcPr>
          <w:p w14:paraId="1C703185" w14:textId="77777777" w:rsidR="000E16AA" w:rsidRPr="00976578" w:rsidRDefault="000E16AA" w:rsidP="00976578">
            <w:pPr>
              <w:spacing w:after="0"/>
              <w:jc w:val="center"/>
              <w:rPr>
                <w:rFonts w:ascii="GHEA Grapalat" w:hAnsi="GHEA Grapalat"/>
                <w:b/>
                <w:i/>
                <w:sz w:val="16"/>
                <w:lang w:val="es-ES"/>
              </w:rPr>
            </w:pPr>
            <w:r w:rsidRPr="00976578">
              <w:rPr>
                <w:rFonts w:ascii="GHEA Grapalat" w:hAnsi="GHEA Grapalat"/>
                <w:b/>
                <w:i/>
                <w:sz w:val="16"/>
                <w:lang w:val="es-ES"/>
              </w:rPr>
              <w:t>1</w:t>
            </w:r>
          </w:p>
        </w:tc>
        <w:tc>
          <w:tcPr>
            <w:tcW w:w="2907" w:type="dxa"/>
            <w:tcBorders>
              <w:top w:val="single" w:sz="4" w:space="0" w:color="auto"/>
              <w:left w:val="single" w:sz="4" w:space="0" w:color="auto"/>
              <w:bottom w:val="single" w:sz="4" w:space="0" w:color="auto"/>
              <w:right w:val="single" w:sz="4" w:space="0" w:color="auto"/>
            </w:tcBorders>
            <w:shd w:val="clear" w:color="auto" w:fill="99CCFF"/>
          </w:tcPr>
          <w:p w14:paraId="17286C19" w14:textId="77777777" w:rsidR="000E16AA" w:rsidRPr="00976578" w:rsidRDefault="000E16AA" w:rsidP="00976578">
            <w:pPr>
              <w:spacing w:after="0"/>
              <w:jc w:val="center"/>
              <w:rPr>
                <w:rFonts w:ascii="GHEA Grapalat" w:hAnsi="GHEA Grapalat"/>
                <w:b/>
                <w:i/>
                <w:sz w:val="16"/>
                <w:lang w:val="es-ES"/>
              </w:rPr>
            </w:pPr>
            <w:r w:rsidRPr="00976578">
              <w:rPr>
                <w:rFonts w:ascii="GHEA Grapalat" w:hAnsi="GHEA Grapalat"/>
                <w:b/>
                <w:i/>
                <w:sz w:val="16"/>
                <w:lang w:val="es-ES"/>
              </w:rPr>
              <w:t>2</w:t>
            </w:r>
          </w:p>
        </w:tc>
        <w:tc>
          <w:tcPr>
            <w:tcW w:w="2572" w:type="dxa"/>
            <w:tcBorders>
              <w:top w:val="single" w:sz="4" w:space="0" w:color="auto"/>
              <w:left w:val="single" w:sz="4" w:space="0" w:color="auto"/>
              <w:bottom w:val="single" w:sz="4" w:space="0" w:color="auto"/>
              <w:right w:val="single" w:sz="4" w:space="0" w:color="auto"/>
            </w:tcBorders>
            <w:shd w:val="clear" w:color="auto" w:fill="99CCFF"/>
          </w:tcPr>
          <w:p w14:paraId="04C7B814" w14:textId="77777777" w:rsidR="000E16AA" w:rsidRPr="00976578" w:rsidRDefault="000E16AA" w:rsidP="00976578">
            <w:pPr>
              <w:spacing w:after="0"/>
              <w:jc w:val="center"/>
              <w:rPr>
                <w:rFonts w:ascii="GHEA Grapalat" w:hAnsi="GHEA Grapalat"/>
                <w:i/>
                <w:sz w:val="16"/>
                <w:lang w:val="es-ES"/>
              </w:rPr>
            </w:pPr>
            <w:r w:rsidRPr="00976578">
              <w:rPr>
                <w:rFonts w:ascii="GHEA Grapalat" w:hAnsi="GHEA Grapalat"/>
                <w:b/>
                <w:i/>
                <w:sz w:val="16"/>
                <w:lang w:val="es-ES"/>
              </w:rPr>
              <w:t>3</w:t>
            </w:r>
          </w:p>
        </w:tc>
        <w:tc>
          <w:tcPr>
            <w:tcW w:w="1767" w:type="dxa"/>
            <w:tcBorders>
              <w:top w:val="single" w:sz="4" w:space="0" w:color="auto"/>
              <w:left w:val="single" w:sz="4" w:space="0" w:color="auto"/>
              <w:bottom w:val="single" w:sz="4" w:space="0" w:color="auto"/>
              <w:right w:val="single" w:sz="4" w:space="0" w:color="auto"/>
            </w:tcBorders>
            <w:shd w:val="clear" w:color="auto" w:fill="99CCFF"/>
          </w:tcPr>
          <w:p w14:paraId="7CED8531" w14:textId="77777777" w:rsidR="000E16AA" w:rsidRPr="00976578" w:rsidRDefault="000E16AA" w:rsidP="00976578">
            <w:pPr>
              <w:spacing w:after="0"/>
              <w:jc w:val="center"/>
              <w:rPr>
                <w:rFonts w:ascii="GHEA Grapalat" w:hAnsi="GHEA Grapalat"/>
                <w:i/>
                <w:sz w:val="16"/>
                <w:lang w:val="es-ES"/>
              </w:rPr>
            </w:pPr>
            <w:r w:rsidRPr="00976578">
              <w:rPr>
                <w:rFonts w:ascii="GHEA Grapalat" w:hAnsi="GHEA Grapalat"/>
                <w:b/>
                <w:i/>
                <w:sz w:val="16"/>
                <w:lang w:val="es-ES"/>
              </w:rPr>
              <w:t>4</w:t>
            </w:r>
          </w:p>
        </w:tc>
        <w:tc>
          <w:tcPr>
            <w:tcW w:w="1529" w:type="dxa"/>
            <w:tcBorders>
              <w:top w:val="single" w:sz="4" w:space="0" w:color="auto"/>
              <w:left w:val="single" w:sz="4" w:space="0" w:color="auto"/>
              <w:bottom w:val="single" w:sz="4" w:space="0" w:color="auto"/>
              <w:right w:val="single" w:sz="4" w:space="0" w:color="auto"/>
            </w:tcBorders>
            <w:shd w:val="clear" w:color="auto" w:fill="99CCFF"/>
          </w:tcPr>
          <w:p w14:paraId="3F1BB644" w14:textId="77777777" w:rsidR="000E16AA" w:rsidRPr="00976578" w:rsidRDefault="000E16AA" w:rsidP="00976578">
            <w:pPr>
              <w:spacing w:after="0"/>
              <w:jc w:val="center"/>
              <w:rPr>
                <w:rFonts w:ascii="GHEA Grapalat" w:hAnsi="GHEA Grapalat"/>
                <w:i/>
                <w:sz w:val="16"/>
                <w:lang w:val="es-ES"/>
              </w:rPr>
            </w:pPr>
            <w:r w:rsidRPr="00976578">
              <w:rPr>
                <w:rFonts w:ascii="GHEA Grapalat" w:hAnsi="GHEA Grapalat"/>
                <w:b/>
                <w:i/>
                <w:sz w:val="16"/>
                <w:lang w:val="es-ES"/>
              </w:rPr>
              <w:t>5=3+4</w:t>
            </w:r>
          </w:p>
        </w:tc>
      </w:tr>
      <w:tr w:rsidR="00976578" w:rsidRPr="00985B84" w14:paraId="1FB2E8E1" w14:textId="77777777" w:rsidTr="005C3E3E">
        <w:trPr>
          <w:trHeight w:val="20"/>
          <w:jc w:val="center"/>
        </w:trPr>
        <w:tc>
          <w:tcPr>
            <w:tcW w:w="1343" w:type="dxa"/>
            <w:tcBorders>
              <w:top w:val="single" w:sz="4" w:space="0" w:color="auto"/>
              <w:left w:val="single" w:sz="4" w:space="0" w:color="auto"/>
              <w:bottom w:val="single" w:sz="4" w:space="0" w:color="auto"/>
              <w:right w:val="single" w:sz="4" w:space="0" w:color="auto"/>
            </w:tcBorders>
            <w:vAlign w:val="center"/>
          </w:tcPr>
          <w:p w14:paraId="29C0324F" w14:textId="77777777" w:rsidR="000E16AA" w:rsidRPr="00976578" w:rsidRDefault="000E16AA" w:rsidP="00976578">
            <w:pPr>
              <w:spacing w:after="0"/>
              <w:jc w:val="center"/>
              <w:rPr>
                <w:rFonts w:ascii="GHEA Grapalat" w:hAnsi="GHEA Grapalat"/>
                <w:b/>
                <w:bCs/>
                <w:sz w:val="18"/>
                <w:lang w:val="es-ES"/>
              </w:rPr>
            </w:pPr>
            <w:r w:rsidRPr="00976578">
              <w:rPr>
                <w:rFonts w:ascii="GHEA Grapalat" w:hAnsi="GHEA Grapalat"/>
                <w:b/>
                <w:bCs/>
                <w:sz w:val="18"/>
                <w:lang w:val="es-ES"/>
              </w:rPr>
              <w:t>1</w:t>
            </w:r>
          </w:p>
        </w:tc>
        <w:tc>
          <w:tcPr>
            <w:tcW w:w="2907" w:type="dxa"/>
            <w:tcBorders>
              <w:top w:val="single" w:sz="4" w:space="0" w:color="auto"/>
              <w:left w:val="single" w:sz="4" w:space="0" w:color="auto"/>
              <w:bottom w:val="single" w:sz="4" w:space="0" w:color="auto"/>
              <w:right w:val="single" w:sz="4" w:space="0" w:color="auto"/>
            </w:tcBorders>
            <w:vAlign w:val="center"/>
          </w:tcPr>
          <w:p w14:paraId="4D56C482" w14:textId="74BBD495" w:rsidR="000E16AA" w:rsidRPr="00976578" w:rsidRDefault="00252953" w:rsidP="00976578">
            <w:pPr>
              <w:spacing w:after="0"/>
              <w:jc w:val="center"/>
              <w:rPr>
                <w:rFonts w:ascii="GHEA Grapalat" w:hAnsi="GHEA Grapalat"/>
                <w:bCs/>
                <w:sz w:val="18"/>
                <w:lang w:val="es-ES"/>
              </w:rPr>
            </w:pPr>
            <w:r w:rsidRPr="00976578">
              <w:rPr>
                <w:rFonts w:ascii="GHEA Grapalat" w:hAnsi="GHEA Grapalat"/>
                <w:bCs/>
                <w:sz w:val="18"/>
                <w:lang w:val="es-ES"/>
              </w:rPr>
              <w:t>Երևան քաղաքում տեղակայված «Փարկինգ Սիթի Սերվիս» ՓԲ ընկերությանը պատկանող և քաղաքի փողոցների լուսավորության հենասյուներով անցնող օպտիկամանրաթելային, ցանցային և պղնձյա մալուխների սպասարկման ծառայություններ</w:t>
            </w:r>
          </w:p>
        </w:tc>
        <w:tc>
          <w:tcPr>
            <w:tcW w:w="2572" w:type="dxa"/>
            <w:tcBorders>
              <w:top w:val="single" w:sz="4" w:space="0" w:color="auto"/>
              <w:left w:val="single" w:sz="4" w:space="0" w:color="auto"/>
              <w:bottom w:val="single" w:sz="4" w:space="0" w:color="auto"/>
              <w:right w:val="single" w:sz="4" w:space="0" w:color="auto"/>
            </w:tcBorders>
            <w:shd w:val="clear" w:color="auto" w:fill="auto"/>
          </w:tcPr>
          <w:p w14:paraId="14BD97D4" w14:textId="77777777" w:rsidR="000E16AA" w:rsidRPr="00976578" w:rsidRDefault="000E16AA" w:rsidP="00976578">
            <w:pPr>
              <w:spacing w:after="0"/>
              <w:jc w:val="center"/>
              <w:rPr>
                <w:rFonts w:ascii="GHEA Grapalat" w:hAnsi="GHEA Grapalat"/>
                <w:lang w:val="es-ES"/>
              </w:rPr>
            </w:pPr>
          </w:p>
        </w:tc>
        <w:tc>
          <w:tcPr>
            <w:tcW w:w="1767" w:type="dxa"/>
            <w:tcBorders>
              <w:top w:val="single" w:sz="4" w:space="0" w:color="auto"/>
              <w:left w:val="single" w:sz="4" w:space="0" w:color="auto"/>
              <w:bottom w:val="single" w:sz="4" w:space="0" w:color="auto"/>
              <w:right w:val="single" w:sz="4" w:space="0" w:color="auto"/>
            </w:tcBorders>
            <w:shd w:val="clear" w:color="auto" w:fill="auto"/>
          </w:tcPr>
          <w:p w14:paraId="4876695F" w14:textId="77777777" w:rsidR="000E16AA" w:rsidRPr="00976578" w:rsidRDefault="000E16AA" w:rsidP="00976578">
            <w:pPr>
              <w:spacing w:after="0"/>
              <w:jc w:val="center"/>
              <w:rPr>
                <w:rFonts w:ascii="GHEA Grapalat" w:hAnsi="GHEA Grapalat"/>
                <w:lang w:val="es-ES"/>
              </w:rPr>
            </w:pPr>
          </w:p>
        </w:tc>
        <w:tc>
          <w:tcPr>
            <w:tcW w:w="1529" w:type="dxa"/>
            <w:tcBorders>
              <w:top w:val="single" w:sz="4" w:space="0" w:color="auto"/>
              <w:left w:val="single" w:sz="4" w:space="0" w:color="auto"/>
              <w:bottom w:val="single" w:sz="4" w:space="0" w:color="auto"/>
              <w:right w:val="single" w:sz="4" w:space="0" w:color="auto"/>
            </w:tcBorders>
            <w:shd w:val="clear" w:color="auto" w:fill="auto"/>
          </w:tcPr>
          <w:p w14:paraId="01B534B0" w14:textId="77777777" w:rsidR="000E16AA" w:rsidRPr="00976578" w:rsidRDefault="000E16AA" w:rsidP="00976578">
            <w:pPr>
              <w:spacing w:after="0"/>
              <w:jc w:val="center"/>
              <w:rPr>
                <w:rFonts w:ascii="GHEA Grapalat" w:hAnsi="GHEA Grapalat"/>
                <w:lang w:val="es-ES"/>
              </w:rPr>
            </w:pPr>
          </w:p>
        </w:tc>
      </w:tr>
    </w:tbl>
    <w:p w14:paraId="723733DE" w14:textId="77777777" w:rsidR="000E16AA" w:rsidRPr="00976578" w:rsidRDefault="000E16AA" w:rsidP="00976578">
      <w:pPr>
        <w:spacing w:after="0"/>
        <w:rPr>
          <w:rFonts w:ascii="GHEA Grapalat" w:hAnsi="GHEA Grapalat"/>
          <w:sz w:val="18"/>
          <w:szCs w:val="18"/>
          <w:lang w:val="es-ES"/>
        </w:rPr>
      </w:pPr>
    </w:p>
    <w:p w14:paraId="4ACDBBF7" w14:textId="77777777" w:rsidR="000E16AA" w:rsidRPr="00976578" w:rsidRDefault="000E16AA" w:rsidP="00976578">
      <w:pPr>
        <w:spacing w:after="0"/>
        <w:rPr>
          <w:rFonts w:ascii="GHEA Grapalat" w:hAnsi="GHEA Grapalat"/>
          <w:sz w:val="18"/>
          <w:szCs w:val="18"/>
          <w:lang w:val="es-ES"/>
        </w:rPr>
      </w:pPr>
    </w:p>
    <w:p w14:paraId="51B0D75C" w14:textId="77777777" w:rsidR="000E16AA" w:rsidRPr="00976578" w:rsidRDefault="000E16AA" w:rsidP="00976578">
      <w:pPr>
        <w:spacing w:after="0"/>
        <w:rPr>
          <w:rFonts w:ascii="GHEA Grapalat" w:hAnsi="GHEA Grapalat"/>
          <w:sz w:val="18"/>
          <w:szCs w:val="18"/>
          <w:lang w:val="hy-AM"/>
        </w:rPr>
      </w:pPr>
    </w:p>
    <w:p w14:paraId="0842BC17" w14:textId="77777777" w:rsidR="000E16AA" w:rsidRPr="00976578" w:rsidRDefault="000E16AA" w:rsidP="00976578">
      <w:pPr>
        <w:spacing w:after="0"/>
        <w:ind w:left="720" w:firstLine="720"/>
        <w:jc w:val="both"/>
        <w:rPr>
          <w:rFonts w:ascii="GHEA Grapalat" w:hAnsi="GHEA Grapalat"/>
          <w:sz w:val="20"/>
          <w:lang w:val="hy-AM"/>
        </w:rPr>
      </w:pPr>
      <w:r w:rsidRPr="00976578">
        <w:rPr>
          <w:rFonts w:ascii="GHEA Grapalat" w:hAnsi="GHEA Grapalat"/>
          <w:sz w:val="20"/>
          <w:lang w:val="hy-AM"/>
        </w:rPr>
        <w:t xml:space="preserve">     ___________________________________________ </w:t>
      </w:r>
      <w:r w:rsidRPr="00976578">
        <w:rPr>
          <w:rFonts w:ascii="GHEA Grapalat" w:hAnsi="GHEA Grapalat"/>
          <w:sz w:val="20"/>
          <w:lang w:val="hy-AM"/>
        </w:rPr>
        <w:tab/>
        <w:t xml:space="preserve">                       _____________ </w:t>
      </w:r>
    </w:p>
    <w:p w14:paraId="033685C4" w14:textId="77777777" w:rsidR="000E16AA" w:rsidRPr="00976578" w:rsidRDefault="000E16AA" w:rsidP="00976578">
      <w:pPr>
        <w:spacing w:after="0"/>
        <w:jc w:val="both"/>
        <w:rPr>
          <w:rFonts w:ascii="GHEA Grapalat" w:hAnsi="GHEA Grapalat"/>
          <w:sz w:val="20"/>
          <w:vertAlign w:val="superscript"/>
          <w:lang w:val="hy-AM"/>
        </w:rPr>
      </w:pPr>
      <w:r w:rsidRPr="0097657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76578">
        <w:rPr>
          <w:rFonts w:ascii="GHEA Grapalat" w:hAnsi="GHEA Grapalat"/>
          <w:sz w:val="20"/>
          <w:vertAlign w:val="superscript"/>
          <w:lang w:val="hy-AM"/>
        </w:rPr>
        <w:tab/>
      </w:r>
    </w:p>
    <w:p w14:paraId="5DB667A6" w14:textId="77777777" w:rsidR="000E16AA" w:rsidRPr="00976578" w:rsidRDefault="000E16AA" w:rsidP="00976578">
      <w:pPr>
        <w:spacing w:after="0"/>
        <w:jc w:val="right"/>
        <w:rPr>
          <w:rFonts w:ascii="GHEA Grapalat" w:hAnsi="GHEA Grapalat"/>
          <w:sz w:val="20"/>
          <w:lang w:val="hy-AM"/>
        </w:rPr>
      </w:pPr>
      <w:r w:rsidRPr="00976578">
        <w:rPr>
          <w:rFonts w:ascii="GHEA Grapalat" w:hAnsi="GHEA Grapalat"/>
          <w:sz w:val="20"/>
          <w:lang w:val="hy-AM"/>
        </w:rPr>
        <w:t xml:space="preserve">    </w:t>
      </w:r>
    </w:p>
    <w:p w14:paraId="39B33508" w14:textId="77777777" w:rsidR="000E16AA" w:rsidRPr="00976578" w:rsidRDefault="000E16AA" w:rsidP="00976578">
      <w:pPr>
        <w:spacing w:after="0"/>
        <w:jc w:val="right"/>
        <w:rPr>
          <w:rFonts w:ascii="GHEA Grapalat" w:hAnsi="GHEA Grapalat"/>
          <w:sz w:val="20"/>
          <w:lang w:val="hy-AM"/>
        </w:rPr>
      </w:pPr>
      <w:r w:rsidRPr="00976578">
        <w:rPr>
          <w:rFonts w:ascii="GHEA Grapalat" w:hAnsi="GHEA Grapalat"/>
          <w:sz w:val="20"/>
          <w:lang w:val="hy-AM"/>
        </w:rPr>
        <w:t>Կ. Տ.</w:t>
      </w:r>
      <w:r w:rsidRPr="00976578">
        <w:rPr>
          <w:rStyle w:val="FootnoteReference"/>
          <w:rFonts w:ascii="GHEA Grapalat" w:hAnsi="GHEA Grapalat"/>
          <w:lang w:val="hy-AM"/>
        </w:rPr>
        <w:footnoteReference w:id="1"/>
      </w:r>
      <w:r w:rsidRPr="00976578">
        <w:rPr>
          <w:rFonts w:ascii="GHEA Grapalat" w:hAnsi="GHEA Grapalat"/>
          <w:sz w:val="20"/>
          <w:lang w:val="hy-AM"/>
        </w:rPr>
        <w:tab/>
      </w:r>
      <w:r w:rsidRPr="00976578">
        <w:rPr>
          <w:rFonts w:ascii="GHEA Grapalat" w:hAnsi="GHEA Grapalat"/>
          <w:sz w:val="20"/>
          <w:lang w:val="hy-AM"/>
        </w:rPr>
        <w:tab/>
        <w:t xml:space="preserve"> </w:t>
      </w:r>
    </w:p>
    <w:p w14:paraId="121468A3" w14:textId="77777777" w:rsidR="000E16AA" w:rsidRPr="00976578" w:rsidRDefault="000E16AA" w:rsidP="00976578">
      <w:pPr>
        <w:spacing w:after="0"/>
        <w:jc w:val="both"/>
        <w:rPr>
          <w:rFonts w:ascii="GHEA Grapalat" w:hAnsi="GHEA Grapalat" w:cs="Sylfaen"/>
          <w:b/>
          <w:i/>
          <w:sz w:val="18"/>
          <w:szCs w:val="16"/>
          <w:lang w:val="hy-AM" w:eastAsia="ru-RU"/>
        </w:rPr>
      </w:pPr>
    </w:p>
    <w:p w14:paraId="33FEF7C1" w14:textId="77777777" w:rsidR="000E16AA" w:rsidRPr="00976578" w:rsidRDefault="000E16AA" w:rsidP="00976578">
      <w:pPr>
        <w:spacing w:after="0"/>
        <w:jc w:val="both"/>
        <w:rPr>
          <w:rFonts w:ascii="GHEA Grapalat" w:hAnsi="GHEA Grapalat" w:cs="Sylfaen"/>
          <w:b/>
          <w:i/>
          <w:sz w:val="18"/>
          <w:szCs w:val="16"/>
          <w:lang w:val="hy-AM" w:eastAsia="ru-RU"/>
        </w:rPr>
      </w:pPr>
    </w:p>
    <w:p w14:paraId="577365FA" w14:textId="146DCA1A" w:rsidR="000E16AA" w:rsidRPr="00976578" w:rsidRDefault="000E16AA" w:rsidP="00976578">
      <w:pPr>
        <w:spacing w:after="0"/>
        <w:jc w:val="both"/>
        <w:rPr>
          <w:rFonts w:ascii="GHEA Grapalat" w:hAnsi="GHEA Grapalat" w:cs="Sylfaen"/>
          <w:b/>
          <w:i/>
          <w:sz w:val="18"/>
          <w:szCs w:val="16"/>
          <w:lang w:val="hy-AM" w:eastAsia="ru-RU"/>
        </w:rPr>
      </w:pPr>
      <w:r w:rsidRPr="00976578">
        <w:rPr>
          <w:rFonts w:ascii="GHEA Grapalat" w:hAnsi="GHEA Grapalat" w:cs="Sylfaen"/>
          <w:b/>
          <w:bCs/>
          <w:i/>
          <w:sz w:val="18"/>
          <w:szCs w:val="16"/>
          <w:lang w:val="es-ES" w:eastAsia="ru-RU"/>
        </w:rPr>
        <w:t>*Մասնակիցը գնային առաջարկը ներկայացնում է</w:t>
      </w:r>
      <w:r w:rsidRPr="00976578">
        <w:rPr>
          <w:rFonts w:ascii="GHEA Grapalat" w:hAnsi="GHEA Grapalat" w:cs="Sylfaen"/>
          <w:b/>
          <w:i/>
          <w:sz w:val="18"/>
          <w:szCs w:val="16"/>
          <w:lang w:val="es-ES" w:eastAsia="ru-RU"/>
        </w:rPr>
        <w:t xml:space="preserve"> չափաբաժնի համար</w:t>
      </w:r>
      <w:r w:rsidRPr="00976578">
        <w:rPr>
          <w:rFonts w:ascii="GHEA Grapalat" w:hAnsi="GHEA Grapalat" w:cs="Sylfaen"/>
          <w:b/>
          <w:bCs/>
          <w:i/>
          <w:sz w:val="18"/>
          <w:szCs w:val="16"/>
          <w:lang w:val="es-ES" w:eastAsia="ru-RU"/>
        </w:rPr>
        <w:t xml:space="preserve"> մեկ </w:t>
      </w:r>
      <w:r w:rsidR="00391EEB" w:rsidRPr="00976578">
        <w:rPr>
          <w:rFonts w:ascii="GHEA Grapalat" w:hAnsi="GHEA Grapalat" w:cs="Sylfaen"/>
          <w:b/>
          <w:bCs/>
          <w:i/>
          <w:sz w:val="18"/>
          <w:szCs w:val="16"/>
          <w:lang w:val="es-ES" w:eastAsia="ru-RU"/>
        </w:rPr>
        <w:t>թվով</w:t>
      </w:r>
      <w:r w:rsidRPr="00976578">
        <w:rPr>
          <w:rFonts w:ascii="GHEA Grapalat" w:hAnsi="GHEA Grapalat" w:cs="Sylfaen"/>
          <w:b/>
          <w:bCs/>
          <w:i/>
          <w:sz w:val="18"/>
          <w:szCs w:val="16"/>
          <w:lang w:val="es-ES" w:eastAsia="ru-RU"/>
        </w:rPr>
        <w:t xml:space="preserve">, ընդ որում Հավելված N 2-ում լրացվում է Հավելված 2.1-ի ընդամենը ստացվող Միավոր գների հանրագումարը։ Հավելված 2.1–ը պարտադիր լրացվում և կցվում է Հավելված 2-ին։ </w:t>
      </w:r>
    </w:p>
    <w:p w14:paraId="011C10E0" w14:textId="77777777" w:rsidR="000E16AA" w:rsidRPr="00976578" w:rsidRDefault="000E16AA" w:rsidP="00976578">
      <w:pPr>
        <w:spacing w:after="0"/>
        <w:rPr>
          <w:rFonts w:ascii="GHEA Grapalat" w:hAnsi="GHEA Grapalat" w:cs="Sylfaen"/>
          <w:i/>
          <w:sz w:val="16"/>
          <w:szCs w:val="16"/>
          <w:lang w:val="hy-AM" w:eastAsia="ru-RU"/>
        </w:rPr>
      </w:pPr>
    </w:p>
    <w:p w14:paraId="2CC007D1" w14:textId="77777777" w:rsidR="000E16AA" w:rsidRPr="00976578" w:rsidRDefault="000E16AA" w:rsidP="00976578">
      <w:pPr>
        <w:pStyle w:val="BodyTextIndent3"/>
        <w:spacing w:line="240" w:lineRule="auto"/>
        <w:jc w:val="right"/>
        <w:rPr>
          <w:rFonts w:ascii="GHEA Grapalat" w:hAnsi="GHEA Grapalat"/>
          <w:i/>
          <w:lang w:val="hy-AM"/>
        </w:rPr>
      </w:pPr>
    </w:p>
    <w:p w14:paraId="5DF8975F" w14:textId="77777777" w:rsidR="000E16AA" w:rsidRPr="00976578" w:rsidRDefault="000E16AA" w:rsidP="00976578">
      <w:pPr>
        <w:pStyle w:val="BodyTextIndent3"/>
        <w:spacing w:line="240" w:lineRule="auto"/>
        <w:jc w:val="right"/>
        <w:rPr>
          <w:rFonts w:ascii="GHEA Grapalat" w:hAnsi="GHEA Grapalat"/>
          <w:i/>
          <w:lang w:val="hy-AM"/>
        </w:rPr>
      </w:pPr>
    </w:p>
    <w:p w14:paraId="24D3F091" w14:textId="77777777" w:rsidR="000E16AA" w:rsidRPr="00976578" w:rsidRDefault="000E16AA" w:rsidP="00976578">
      <w:pPr>
        <w:pStyle w:val="BodyTextIndent3"/>
        <w:spacing w:line="240" w:lineRule="auto"/>
        <w:jc w:val="right"/>
        <w:rPr>
          <w:rFonts w:ascii="GHEA Grapalat" w:hAnsi="GHEA Grapalat"/>
          <w:i/>
          <w:lang w:val="hy-AM"/>
        </w:rPr>
      </w:pPr>
    </w:p>
    <w:p w14:paraId="71C0ACC3" w14:textId="77777777" w:rsidR="000E16AA" w:rsidRPr="00976578" w:rsidRDefault="000E16AA" w:rsidP="00976578">
      <w:pPr>
        <w:pStyle w:val="BodyTextIndent3"/>
        <w:spacing w:line="240" w:lineRule="auto"/>
        <w:jc w:val="right"/>
        <w:rPr>
          <w:rFonts w:ascii="GHEA Grapalat" w:hAnsi="GHEA Grapalat"/>
          <w:i/>
          <w:lang w:val="es-ES" w:eastAsia="ru-RU"/>
        </w:rPr>
      </w:pPr>
    </w:p>
    <w:p w14:paraId="7516CF7B" w14:textId="77777777" w:rsidR="00AE0BFD" w:rsidRPr="00976578" w:rsidRDefault="000E16AA" w:rsidP="00976578">
      <w:pPr>
        <w:pStyle w:val="BodyTextIndent3"/>
        <w:spacing w:line="240" w:lineRule="auto"/>
        <w:jc w:val="right"/>
        <w:rPr>
          <w:rFonts w:ascii="GHEA Grapalat" w:hAnsi="GHEA Grapalat"/>
          <w:i/>
          <w:lang w:val="es-ES" w:eastAsia="ru-RU"/>
        </w:rPr>
        <w:sectPr w:rsidR="00AE0BFD" w:rsidRPr="00976578" w:rsidSect="009027E1">
          <w:headerReference w:type="even" r:id="rId13"/>
          <w:headerReference w:type="default" r:id="rId14"/>
          <w:footerReference w:type="even" r:id="rId15"/>
          <w:footerReference w:type="default" r:id="rId16"/>
          <w:headerReference w:type="first" r:id="rId17"/>
          <w:footerReference w:type="first" r:id="rId18"/>
          <w:pgSz w:w="11906" w:h="16838" w:code="9"/>
          <w:pgMar w:top="720" w:right="720" w:bottom="720" w:left="720" w:header="144" w:footer="288" w:gutter="0"/>
          <w:cols w:space="720"/>
          <w:docGrid w:linePitch="360"/>
        </w:sectPr>
      </w:pPr>
      <w:r w:rsidRPr="00976578">
        <w:rPr>
          <w:rFonts w:ascii="GHEA Grapalat" w:hAnsi="GHEA Grapalat"/>
          <w:i/>
          <w:lang w:val="es-ES" w:eastAsia="ru-RU"/>
        </w:rPr>
        <w:br w:type="page"/>
      </w:r>
    </w:p>
    <w:p w14:paraId="07B096A0" w14:textId="24ED2C8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lastRenderedPageBreak/>
        <w:t>Հավելված 2</w:t>
      </w:r>
      <w:r w:rsidRPr="00976578">
        <w:rPr>
          <w:rFonts w:ascii="GHEA Grapalat" w:hAnsi="GHEA Grapalat" w:cs="Sylfaen"/>
          <w:b/>
          <w:lang w:val="es-ES"/>
        </w:rPr>
        <w:t>.1</w:t>
      </w:r>
      <w:r w:rsidR="00BF3934" w:rsidRPr="00976578">
        <w:rPr>
          <w:rFonts w:ascii="GHEA Grapalat" w:hAnsi="GHEA Grapalat" w:cs="Sylfaen"/>
          <w:b/>
          <w:lang w:val="hy-AM"/>
        </w:rPr>
        <w:t>*</w:t>
      </w:r>
    </w:p>
    <w:p w14:paraId="1C8F2D40" w14:textId="3586D9F9" w:rsidR="000E16AA" w:rsidRPr="00976578" w:rsidRDefault="00526FC0"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ՓՍՍ-ԳՀԾՁԲ-2021/13</w:t>
      </w:r>
      <w:r w:rsidR="000E16AA" w:rsidRPr="00976578">
        <w:rPr>
          <w:rFonts w:ascii="GHEA Grapalat" w:hAnsi="GHEA Grapalat" w:cs="Sylfaen"/>
          <w:b/>
          <w:lang w:val="hy-AM"/>
        </w:rPr>
        <w:t xml:space="preserve"> ծածկագրով</w:t>
      </w:r>
    </w:p>
    <w:p w14:paraId="3BC7C1C6"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գնանշման հարցման հրավերի</w:t>
      </w:r>
    </w:p>
    <w:p w14:paraId="6097FC22" w14:textId="5D5BC6F9" w:rsidR="00172EBE" w:rsidRPr="00976578" w:rsidRDefault="00AE0BFD" w:rsidP="00976578">
      <w:pPr>
        <w:jc w:val="center"/>
        <w:rPr>
          <w:rFonts w:ascii="GHEA Grapalat" w:hAnsi="GHEA Grapalat"/>
          <w:b/>
          <w:sz w:val="20"/>
          <w:lang w:val="hy-AM"/>
        </w:rPr>
      </w:pPr>
      <w:r w:rsidRPr="00976578">
        <w:rPr>
          <w:rFonts w:ascii="GHEA Grapalat" w:hAnsi="GHEA Grapalat"/>
          <w:b/>
          <w:sz w:val="20"/>
          <w:lang w:val="hy-AM"/>
        </w:rPr>
        <w:t xml:space="preserve">ԳՆԱՑՈՒՑԱԿ </w:t>
      </w:r>
      <w:r w:rsidR="008A7480" w:rsidRPr="00976578">
        <w:rPr>
          <w:rFonts w:ascii="GHEA Grapalat" w:hAnsi="GHEA Grapalat"/>
          <w:b/>
          <w:sz w:val="20"/>
          <w:lang w:val="hy-AM"/>
        </w:rPr>
        <w:t>*</w:t>
      </w:r>
      <w:r w:rsidR="00BF3934" w:rsidRPr="00976578">
        <w:rPr>
          <w:rFonts w:ascii="GHEA Grapalat" w:hAnsi="GHEA Grapalat"/>
          <w:b/>
          <w:sz w:val="20"/>
          <w:lang w:val="hy-AM"/>
        </w:rPr>
        <w:t>*</w:t>
      </w:r>
    </w:p>
    <w:tbl>
      <w:tblPr>
        <w:tblStyle w:val="TableGrid"/>
        <w:tblW w:w="14328" w:type="dxa"/>
        <w:jc w:val="center"/>
        <w:tblLook w:val="04A0" w:firstRow="1" w:lastRow="0" w:firstColumn="1" w:lastColumn="0" w:noHBand="0" w:noVBand="1"/>
      </w:tblPr>
      <w:tblGrid>
        <w:gridCol w:w="561"/>
        <w:gridCol w:w="2269"/>
        <w:gridCol w:w="9214"/>
        <w:gridCol w:w="2284"/>
      </w:tblGrid>
      <w:tr w:rsidR="00976578" w:rsidRPr="00976578" w14:paraId="6B3B7E56" w14:textId="77777777" w:rsidTr="004D4E2B">
        <w:trPr>
          <w:jc w:val="center"/>
        </w:trPr>
        <w:tc>
          <w:tcPr>
            <w:tcW w:w="561" w:type="dxa"/>
            <w:vAlign w:val="center"/>
          </w:tcPr>
          <w:p w14:paraId="50C23FCD" w14:textId="77777777" w:rsidR="00305509" w:rsidRPr="00976578" w:rsidRDefault="00305509"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lang w:val="pt-BR"/>
              </w:rPr>
              <w:t>Չ/Հ</w:t>
            </w:r>
          </w:p>
        </w:tc>
        <w:tc>
          <w:tcPr>
            <w:tcW w:w="2269" w:type="dxa"/>
            <w:vAlign w:val="center"/>
          </w:tcPr>
          <w:p w14:paraId="47167DB4" w14:textId="77777777" w:rsidR="00305509" w:rsidRPr="00976578" w:rsidRDefault="00305509"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lang w:val="pt-BR"/>
              </w:rPr>
              <w:t>Ծառայության անվանումը</w:t>
            </w:r>
          </w:p>
        </w:tc>
        <w:tc>
          <w:tcPr>
            <w:tcW w:w="9214" w:type="dxa"/>
            <w:vAlign w:val="center"/>
          </w:tcPr>
          <w:p w14:paraId="44E14140" w14:textId="77777777" w:rsidR="00305509" w:rsidRPr="00976578" w:rsidRDefault="00305509"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rPr>
              <w:t>Ծառայությունների նկարագրեր</w:t>
            </w:r>
          </w:p>
        </w:tc>
        <w:tc>
          <w:tcPr>
            <w:tcW w:w="2284" w:type="dxa"/>
            <w:vAlign w:val="center"/>
          </w:tcPr>
          <w:p w14:paraId="10910C72" w14:textId="77777777" w:rsidR="00305509" w:rsidRPr="00976578" w:rsidRDefault="00305509" w:rsidP="00976578">
            <w:pPr>
              <w:spacing w:after="0"/>
              <w:contextualSpacing/>
              <w:jc w:val="center"/>
              <w:rPr>
                <w:rFonts w:ascii="GHEA Grapalat" w:eastAsia="Calibri" w:hAnsi="GHEA Grapalat"/>
                <w:b/>
                <w:sz w:val="18"/>
                <w:szCs w:val="18"/>
                <w:lang w:val="pt-BR"/>
              </w:rPr>
            </w:pPr>
            <w:r w:rsidRPr="00976578">
              <w:rPr>
                <w:rFonts w:ascii="GHEA Grapalat" w:eastAsia="Calibri" w:hAnsi="GHEA Grapalat"/>
                <w:b/>
                <w:sz w:val="18"/>
                <w:szCs w:val="18"/>
                <w:lang w:val="pt-BR"/>
              </w:rPr>
              <w:t>Մասնակցի կողմից ծառայության համար առաջարկվող գինը՝միավորի համար*</w:t>
            </w:r>
          </w:p>
          <w:p w14:paraId="27971CE0" w14:textId="77777777" w:rsidR="00305509" w:rsidRPr="00976578" w:rsidRDefault="00305509"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lang w:val="pt-BR"/>
              </w:rPr>
              <w:t>(ՀՀ դրամ)</w:t>
            </w:r>
          </w:p>
        </w:tc>
      </w:tr>
      <w:tr w:rsidR="00976578" w:rsidRPr="00976578" w14:paraId="46EF3277" w14:textId="77777777" w:rsidTr="004D4E2B">
        <w:trPr>
          <w:jc w:val="center"/>
        </w:trPr>
        <w:tc>
          <w:tcPr>
            <w:tcW w:w="561" w:type="dxa"/>
            <w:shd w:val="clear" w:color="auto" w:fill="D9D9D9" w:themeFill="background1" w:themeFillShade="D9"/>
            <w:vAlign w:val="center"/>
          </w:tcPr>
          <w:p w14:paraId="646A9596" w14:textId="77777777" w:rsidR="00305509" w:rsidRPr="00976578" w:rsidRDefault="00305509"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1</w:t>
            </w:r>
          </w:p>
        </w:tc>
        <w:tc>
          <w:tcPr>
            <w:tcW w:w="2269" w:type="dxa"/>
            <w:shd w:val="clear" w:color="auto" w:fill="D9D9D9" w:themeFill="background1" w:themeFillShade="D9"/>
            <w:vAlign w:val="center"/>
          </w:tcPr>
          <w:p w14:paraId="67F98E81" w14:textId="77777777" w:rsidR="00305509" w:rsidRPr="00976578" w:rsidRDefault="00305509"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2</w:t>
            </w:r>
          </w:p>
        </w:tc>
        <w:tc>
          <w:tcPr>
            <w:tcW w:w="9214" w:type="dxa"/>
            <w:shd w:val="clear" w:color="auto" w:fill="D9D9D9" w:themeFill="background1" w:themeFillShade="D9"/>
            <w:vAlign w:val="center"/>
          </w:tcPr>
          <w:p w14:paraId="6BDCE418" w14:textId="77777777" w:rsidR="00305509" w:rsidRPr="00976578" w:rsidRDefault="00305509"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3</w:t>
            </w:r>
          </w:p>
        </w:tc>
        <w:tc>
          <w:tcPr>
            <w:tcW w:w="2284" w:type="dxa"/>
            <w:shd w:val="clear" w:color="auto" w:fill="D9D9D9" w:themeFill="background1" w:themeFillShade="D9"/>
            <w:vAlign w:val="center"/>
          </w:tcPr>
          <w:p w14:paraId="142768E1" w14:textId="77777777" w:rsidR="00305509" w:rsidRPr="00976578" w:rsidRDefault="00305509"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4</w:t>
            </w:r>
          </w:p>
        </w:tc>
      </w:tr>
      <w:tr w:rsidR="00F015C6" w:rsidRPr="00985B84" w14:paraId="24CE25DC" w14:textId="77777777" w:rsidTr="004D4E2B">
        <w:trPr>
          <w:jc w:val="center"/>
        </w:trPr>
        <w:tc>
          <w:tcPr>
            <w:tcW w:w="561" w:type="dxa"/>
            <w:vMerge w:val="restart"/>
            <w:vAlign w:val="center"/>
          </w:tcPr>
          <w:p w14:paraId="616FD7F2" w14:textId="77777777" w:rsidR="00F015C6" w:rsidRPr="00976578" w:rsidRDefault="00F015C6" w:rsidP="00F015C6">
            <w:pPr>
              <w:pStyle w:val="ListParagraph"/>
              <w:tabs>
                <w:tab w:val="left" w:pos="1080"/>
              </w:tabs>
              <w:ind w:left="0"/>
              <w:jc w:val="center"/>
              <w:rPr>
                <w:rFonts w:ascii="GHEA Grapalat" w:hAnsi="GHEA Grapalat"/>
                <w:b/>
                <w:sz w:val="18"/>
                <w:szCs w:val="18"/>
                <w:lang w:val="hy-AM"/>
              </w:rPr>
            </w:pPr>
            <w:r w:rsidRPr="00976578">
              <w:rPr>
                <w:rFonts w:ascii="GHEA Grapalat" w:hAnsi="GHEA Grapalat"/>
                <w:b/>
                <w:sz w:val="18"/>
                <w:szCs w:val="18"/>
                <w:lang w:val="hy-AM"/>
              </w:rPr>
              <w:t>1</w:t>
            </w:r>
          </w:p>
        </w:tc>
        <w:tc>
          <w:tcPr>
            <w:tcW w:w="2269" w:type="dxa"/>
            <w:vMerge w:val="restart"/>
            <w:vAlign w:val="center"/>
          </w:tcPr>
          <w:p w14:paraId="1ABC3B27" w14:textId="77777777" w:rsidR="00F015C6" w:rsidRPr="00976578" w:rsidRDefault="00F015C6" w:rsidP="00F015C6">
            <w:pPr>
              <w:pStyle w:val="ListParagraph"/>
              <w:tabs>
                <w:tab w:val="left" w:pos="1080"/>
              </w:tabs>
              <w:ind w:left="0"/>
              <w:jc w:val="center"/>
              <w:rPr>
                <w:rFonts w:ascii="GHEA Grapalat" w:hAnsi="GHEA Grapalat"/>
                <w:sz w:val="18"/>
                <w:szCs w:val="18"/>
                <w:lang w:val="hy-AM"/>
              </w:rPr>
            </w:pPr>
            <w:r w:rsidRPr="00976578">
              <w:rPr>
                <w:rFonts w:ascii="GHEA Grapalat" w:hAnsi="GHEA Grapalat"/>
                <w:sz w:val="18"/>
                <w:szCs w:val="18"/>
                <w:lang w:val="hy-AM"/>
              </w:rPr>
              <w:t>Երևան քաղաքում տեղակայված «Փարկինգ Սիթի Սերվիս» ՓԲ ընկերությանը պատկանող և քաղաքի փողոցների լուսավորության հենասյուներով անցնող օպտիկամանրաթելային, ցանցային և պղնձյա մալուխների սպասարկման ծառայություններ</w:t>
            </w:r>
          </w:p>
        </w:tc>
        <w:tc>
          <w:tcPr>
            <w:tcW w:w="9214" w:type="dxa"/>
            <w:vAlign w:val="center"/>
          </w:tcPr>
          <w:p w14:paraId="423611A6" w14:textId="4FBC6125" w:rsidR="00F015C6" w:rsidRPr="00976578" w:rsidRDefault="00F015C6" w:rsidP="00F015C6">
            <w:pPr>
              <w:pStyle w:val="ListParagraph"/>
              <w:tabs>
                <w:tab w:val="left" w:pos="1080"/>
              </w:tabs>
              <w:ind w:left="0"/>
              <w:jc w:val="both"/>
              <w:rPr>
                <w:rFonts w:ascii="GHEA Grapalat" w:hAnsi="GHEA Grapalat"/>
                <w:b/>
                <w:sz w:val="18"/>
                <w:szCs w:val="18"/>
                <w:lang w:val="hy-AM"/>
              </w:rPr>
            </w:pPr>
            <w:r w:rsidRPr="00EA1D8F">
              <w:rPr>
                <w:rFonts w:ascii="GHEA Grapalat" w:hAnsi="GHEA Grapalat"/>
                <w:sz w:val="18"/>
                <w:szCs w:val="18"/>
                <w:lang w:val="hy-AM"/>
              </w:rPr>
              <w:t>Հենասյուներով անցնող օպտիկական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մոնտաժ</w:t>
            </w:r>
            <w:r>
              <w:rPr>
                <w:rFonts w:ascii="GHEA Grapalat" w:hAnsi="GHEA Grapalat"/>
                <w:sz w:val="18"/>
                <w:szCs w:val="18"/>
                <w:lang w:val="hy-AM"/>
              </w:rPr>
              <w:t>ու</w:t>
            </w:r>
            <w:r w:rsidRPr="00EA1D8F">
              <w:rPr>
                <w:rFonts w:ascii="GHEA Grapalat" w:hAnsi="GHEA Grapalat"/>
                <w:sz w:val="18"/>
                <w:szCs w:val="18"/>
                <w:lang w:val="hy-AM"/>
              </w:rPr>
              <w:t xml:space="preserve">մ </w:t>
            </w:r>
          </w:p>
        </w:tc>
        <w:tc>
          <w:tcPr>
            <w:tcW w:w="2284" w:type="dxa"/>
            <w:vAlign w:val="center"/>
          </w:tcPr>
          <w:p w14:paraId="2F4FD5E9"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r>
      <w:tr w:rsidR="00F015C6" w:rsidRPr="00985B84" w14:paraId="3405E735" w14:textId="77777777" w:rsidTr="004D4E2B">
        <w:trPr>
          <w:jc w:val="center"/>
        </w:trPr>
        <w:tc>
          <w:tcPr>
            <w:tcW w:w="561" w:type="dxa"/>
            <w:vMerge/>
            <w:vAlign w:val="center"/>
          </w:tcPr>
          <w:p w14:paraId="138F3713"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c>
          <w:tcPr>
            <w:tcW w:w="2269" w:type="dxa"/>
            <w:vMerge/>
            <w:vAlign w:val="center"/>
          </w:tcPr>
          <w:p w14:paraId="784098AF"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c>
          <w:tcPr>
            <w:tcW w:w="9214" w:type="dxa"/>
            <w:vAlign w:val="center"/>
          </w:tcPr>
          <w:p w14:paraId="612E6809" w14:textId="08E79F70" w:rsidR="00F015C6" w:rsidRPr="00976578" w:rsidRDefault="00F015C6" w:rsidP="00F015C6">
            <w:pPr>
              <w:pStyle w:val="ListParagraph"/>
              <w:tabs>
                <w:tab w:val="left" w:pos="1080"/>
              </w:tabs>
              <w:ind w:left="0"/>
              <w:jc w:val="both"/>
              <w:rPr>
                <w:rFonts w:ascii="GHEA Grapalat" w:hAnsi="GHEA Grapalat"/>
                <w:b/>
                <w:sz w:val="18"/>
                <w:szCs w:val="18"/>
                <w:lang w:val="hy-AM"/>
              </w:rPr>
            </w:pPr>
            <w:r w:rsidRPr="00EA1D8F">
              <w:rPr>
                <w:rFonts w:ascii="GHEA Grapalat" w:hAnsi="GHEA Grapalat"/>
                <w:sz w:val="18"/>
                <w:szCs w:val="18"/>
                <w:lang w:val="hy-AM"/>
              </w:rPr>
              <w:t>Հենասյուներով անցնող ցանցային պղնձյա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284" w:type="dxa"/>
            <w:vAlign w:val="center"/>
          </w:tcPr>
          <w:p w14:paraId="4C5A01DA"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r>
      <w:tr w:rsidR="00F015C6" w:rsidRPr="00985B84" w14:paraId="477ADBE2" w14:textId="77777777" w:rsidTr="004D4E2B">
        <w:trPr>
          <w:jc w:val="center"/>
        </w:trPr>
        <w:tc>
          <w:tcPr>
            <w:tcW w:w="561" w:type="dxa"/>
            <w:vMerge/>
            <w:vAlign w:val="center"/>
          </w:tcPr>
          <w:p w14:paraId="61839C04"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c>
          <w:tcPr>
            <w:tcW w:w="2269" w:type="dxa"/>
            <w:vMerge/>
            <w:vAlign w:val="center"/>
          </w:tcPr>
          <w:p w14:paraId="11053566"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c>
          <w:tcPr>
            <w:tcW w:w="9214" w:type="dxa"/>
            <w:vAlign w:val="center"/>
          </w:tcPr>
          <w:p w14:paraId="0FDE4BC5" w14:textId="38DC3ABE" w:rsidR="00F015C6" w:rsidRPr="00976578" w:rsidRDefault="00F015C6" w:rsidP="00F015C6">
            <w:pPr>
              <w:pStyle w:val="ListParagraph"/>
              <w:tabs>
                <w:tab w:val="left" w:pos="1080"/>
              </w:tabs>
              <w:ind w:left="0"/>
              <w:jc w:val="both"/>
              <w:rPr>
                <w:rFonts w:ascii="GHEA Grapalat" w:hAnsi="GHEA Grapalat"/>
                <w:b/>
                <w:sz w:val="18"/>
                <w:szCs w:val="18"/>
                <w:lang w:val="hy-AM"/>
              </w:rPr>
            </w:pPr>
            <w:r w:rsidRPr="00EA1D8F">
              <w:rPr>
                <w:rFonts w:ascii="GHEA Grapalat" w:hAnsi="GHEA Grapalat"/>
                <w:sz w:val="18"/>
                <w:szCs w:val="18"/>
                <w:lang w:val="hy-AM"/>
              </w:rPr>
              <w:t>Հենասյուներով անցնող հոսանքի պղնձյա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284" w:type="dxa"/>
            <w:vAlign w:val="center"/>
          </w:tcPr>
          <w:p w14:paraId="5E0D8381"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r>
      <w:tr w:rsidR="00F015C6" w:rsidRPr="00985B84" w14:paraId="7DCA88F3" w14:textId="77777777" w:rsidTr="004D4E2B">
        <w:trPr>
          <w:jc w:val="center"/>
        </w:trPr>
        <w:tc>
          <w:tcPr>
            <w:tcW w:w="561" w:type="dxa"/>
            <w:vMerge/>
            <w:vAlign w:val="center"/>
          </w:tcPr>
          <w:p w14:paraId="4F5235C8"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c>
          <w:tcPr>
            <w:tcW w:w="2269" w:type="dxa"/>
            <w:vMerge/>
            <w:vAlign w:val="center"/>
          </w:tcPr>
          <w:p w14:paraId="1FE61AD7" w14:textId="77777777" w:rsidR="00F015C6" w:rsidRPr="00976578" w:rsidRDefault="00F015C6" w:rsidP="00F015C6">
            <w:pPr>
              <w:pStyle w:val="ListParagraph"/>
              <w:tabs>
                <w:tab w:val="left" w:pos="1080"/>
              </w:tabs>
              <w:ind w:left="0"/>
              <w:jc w:val="both"/>
              <w:rPr>
                <w:rFonts w:ascii="GHEA Grapalat" w:hAnsi="GHEA Grapalat"/>
                <w:b/>
                <w:sz w:val="18"/>
                <w:szCs w:val="18"/>
                <w:lang w:val="hy-AM"/>
              </w:rPr>
            </w:pPr>
          </w:p>
        </w:tc>
        <w:tc>
          <w:tcPr>
            <w:tcW w:w="9214" w:type="dxa"/>
            <w:vAlign w:val="center"/>
          </w:tcPr>
          <w:p w14:paraId="59A07422" w14:textId="73C6678F" w:rsidR="00F015C6" w:rsidRPr="00976578" w:rsidRDefault="00F015C6" w:rsidP="00F015C6">
            <w:pPr>
              <w:pStyle w:val="ListParagraph"/>
              <w:tabs>
                <w:tab w:val="left" w:pos="1080"/>
              </w:tabs>
              <w:ind w:left="0"/>
              <w:jc w:val="both"/>
              <w:rPr>
                <w:rFonts w:ascii="GHEA Grapalat" w:hAnsi="GHEA Grapalat"/>
                <w:b/>
                <w:sz w:val="18"/>
                <w:szCs w:val="18"/>
              </w:rPr>
            </w:pPr>
            <w:r w:rsidRPr="00EA1D8F">
              <w:rPr>
                <w:rFonts w:ascii="GHEA Grapalat" w:hAnsi="GHEA Grapalat"/>
                <w:sz w:val="18"/>
                <w:szCs w:val="18"/>
                <w:lang w:val="hy-AM"/>
              </w:rPr>
              <w:t>Հենասյուներով անցնող օպտիկական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w:t>
            </w:r>
            <w:r>
              <w:rPr>
                <w:rFonts w:ascii="GHEA Grapalat" w:hAnsi="GHEA Grapalat"/>
                <w:sz w:val="18"/>
                <w:szCs w:val="18"/>
                <w:lang w:val="hy-AM"/>
              </w:rPr>
              <w:t xml:space="preserve"> և </w:t>
            </w:r>
            <w:r w:rsidRPr="00EA1D8F">
              <w:rPr>
                <w:rFonts w:ascii="GHEA Grapalat" w:hAnsi="GHEA Grapalat"/>
                <w:sz w:val="18"/>
                <w:szCs w:val="18"/>
                <w:lang w:val="hy-AM"/>
              </w:rPr>
              <w:t>ստորգետյա խողովակով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284" w:type="dxa"/>
            <w:vAlign w:val="center"/>
          </w:tcPr>
          <w:p w14:paraId="7B9427DF"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r w:rsidR="00F015C6" w:rsidRPr="00976578" w14:paraId="2A75266D" w14:textId="77777777" w:rsidTr="004D4E2B">
        <w:trPr>
          <w:jc w:val="center"/>
        </w:trPr>
        <w:tc>
          <w:tcPr>
            <w:tcW w:w="561" w:type="dxa"/>
            <w:vMerge/>
            <w:vAlign w:val="center"/>
          </w:tcPr>
          <w:p w14:paraId="5DF4C4B1"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2269" w:type="dxa"/>
            <w:vMerge/>
            <w:vAlign w:val="center"/>
          </w:tcPr>
          <w:p w14:paraId="122AA23B"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9214" w:type="dxa"/>
            <w:vAlign w:val="center"/>
          </w:tcPr>
          <w:p w14:paraId="089E6271" w14:textId="1D7FBF4E" w:rsidR="00F015C6" w:rsidRPr="00976578" w:rsidRDefault="00F015C6" w:rsidP="00F015C6">
            <w:pPr>
              <w:pStyle w:val="ListParagraph"/>
              <w:tabs>
                <w:tab w:val="left" w:pos="1080"/>
              </w:tabs>
              <w:ind w:left="0"/>
              <w:jc w:val="both"/>
              <w:rPr>
                <w:rFonts w:ascii="GHEA Grapalat" w:hAnsi="GHEA Grapalat"/>
                <w:b/>
                <w:sz w:val="18"/>
                <w:szCs w:val="18"/>
              </w:rPr>
            </w:pPr>
            <w:r w:rsidRPr="00EA1D8F">
              <w:rPr>
                <w:rFonts w:ascii="GHEA Grapalat" w:hAnsi="GHEA Grapalat"/>
                <w:sz w:val="18"/>
                <w:szCs w:val="18"/>
                <w:lang w:val="hy-AM"/>
              </w:rPr>
              <w:t>Հենասյուներով անցնող ցանցային պղնձյա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ստորգետյա խողովակով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284" w:type="dxa"/>
            <w:vAlign w:val="center"/>
          </w:tcPr>
          <w:p w14:paraId="3F333496"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r w:rsidR="00F015C6" w:rsidRPr="00976578" w14:paraId="651CC4B5" w14:textId="77777777" w:rsidTr="004D4E2B">
        <w:trPr>
          <w:jc w:val="center"/>
        </w:trPr>
        <w:tc>
          <w:tcPr>
            <w:tcW w:w="561" w:type="dxa"/>
            <w:vMerge/>
            <w:vAlign w:val="center"/>
          </w:tcPr>
          <w:p w14:paraId="6B4FE575"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2269" w:type="dxa"/>
            <w:vMerge/>
            <w:vAlign w:val="center"/>
          </w:tcPr>
          <w:p w14:paraId="7322ACBE"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9214" w:type="dxa"/>
            <w:vAlign w:val="center"/>
          </w:tcPr>
          <w:p w14:paraId="1449DCF4" w14:textId="48DACB9B" w:rsidR="00F015C6" w:rsidRPr="00976578" w:rsidRDefault="00F015C6" w:rsidP="00F015C6">
            <w:pPr>
              <w:pStyle w:val="ListParagraph"/>
              <w:tabs>
                <w:tab w:val="left" w:pos="1080"/>
              </w:tabs>
              <w:ind w:left="0"/>
              <w:jc w:val="both"/>
              <w:rPr>
                <w:rFonts w:ascii="GHEA Grapalat" w:hAnsi="GHEA Grapalat"/>
                <w:sz w:val="18"/>
                <w:szCs w:val="18"/>
                <w:lang w:val="hy-AM"/>
              </w:rPr>
            </w:pPr>
            <w:r w:rsidRPr="00EA1D8F">
              <w:rPr>
                <w:rFonts w:ascii="GHEA Grapalat" w:hAnsi="GHEA Grapalat"/>
                <w:sz w:val="18"/>
                <w:szCs w:val="18"/>
                <w:lang w:val="hy-AM"/>
              </w:rPr>
              <w:t xml:space="preserve">Հենասյուներով անցնող հոսանքի պղնձյա մալուխի 1 մետր </w:t>
            </w:r>
            <w:r>
              <w:rPr>
                <w:rFonts w:ascii="GHEA Grapalat" w:hAnsi="GHEA Grapalat"/>
                <w:sz w:val="18"/>
                <w:szCs w:val="18"/>
                <w:lang w:val="hy-AM"/>
              </w:rPr>
              <w:t>ապամո</w:t>
            </w:r>
            <w:r w:rsidRPr="00EA1D8F">
              <w:rPr>
                <w:rFonts w:ascii="GHEA Grapalat" w:hAnsi="GHEA Grapalat"/>
                <w:sz w:val="18"/>
                <w:szCs w:val="18"/>
                <w:lang w:val="hy-AM"/>
              </w:rPr>
              <w:t>նտաժ</w:t>
            </w:r>
            <w:r>
              <w:rPr>
                <w:rFonts w:ascii="GHEA Grapalat" w:hAnsi="GHEA Grapalat"/>
                <w:sz w:val="18"/>
                <w:szCs w:val="18"/>
                <w:lang w:val="hy-AM"/>
              </w:rPr>
              <w:t>ու</w:t>
            </w:r>
            <w:r w:rsidRPr="00EA1D8F">
              <w:rPr>
                <w:rFonts w:ascii="GHEA Grapalat" w:hAnsi="GHEA Grapalat"/>
                <w:sz w:val="18"/>
                <w:szCs w:val="18"/>
                <w:lang w:val="hy-AM"/>
              </w:rPr>
              <w:t>մ և ստորգետյա խողովակով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284" w:type="dxa"/>
            <w:vAlign w:val="center"/>
          </w:tcPr>
          <w:p w14:paraId="70AE2DB7"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r w:rsidR="00F015C6" w:rsidRPr="00976578" w14:paraId="462DC4F8" w14:textId="77777777" w:rsidTr="004D4E2B">
        <w:trPr>
          <w:jc w:val="center"/>
        </w:trPr>
        <w:tc>
          <w:tcPr>
            <w:tcW w:w="561" w:type="dxa"/>
            <w:vMerge/>
            <w:vAlign w:val="center"/>
          </w:tcPr>
          <w:p w14:paraId="1BB33E14"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2269" w:type="dxa"/>
            <w:vMerge/>
            <w:vAlign w:val="center"/>
          </w:tcPr>
          <w:p w14:paraId="46615570"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9214" w:type="dxa"/>
            <w:vAlign w:val="center"/>
          </w:tcPr>
          <w:p w14:paraId="1F17912A" w14:textId="0CC1E2F6" w:rsidR="00F015C6" w:rsidRPr="00976578" w:rsidRDefault="00F015C6" w:rsidP="00F015C6">
            <w:pPr>
              <w:pStyle w:val="ListParagraph"/>
              <w:tabs>
                <w:tab w:val="left" w:pos="1080"/>
              </w:tabs>
              <w:ind w:left="0"/>
              <w:jc w:val="both"/>
              <w:rPr>
                <w:rFonts w:ascii="GHEA Grapalat" w:hAnsi="GHEA Grapalat"/>
                <w:sz w:val="18"/>
                <w:szCs w:val="18"/>
                <w:lang w:val="hy-AM"/>
              </w:rPr>
            </w:pPr>
            <w:r w:rsidRPr="00EA1D8F">
              <w:rPr>
                <w:rFonts w:ascii="GHEA Grapalat" w:hAnsi="GHEA Grapalat"/>
                <w:sz w:val="18"/>
                <w:szCs w:val="18"/>
                <w:lang w:val="hy-AM"/>
              </w:rPr>
              <w:t>Օպտիկական մալուխի մեկ ջիլի զոդ</w:t>
            </w:r>
            <w:r>
              <w:rPr>
                <w:rFonts w:ascii="GHEA Grapalat" w:hAnsi="GHEA Grapalat"/>
                <w:sz w:val="18"/>
                <w:szCs w:val="18"/>
                <w:lang w:val="hy-AM"/>
              </w:rPr>
              <w:t>ու</w:t>
            </w:r>
            <w:r w:rsidRPr="00EA1D8F">
              <w:rPr>
                <w:rFonts w:ascii="GHEA Grapalat" w:hAnsi="GHEA Grapalat"/>
                <w:sz w:val="18"/>
                <w:szCs w:val="18"/>
                <w:lang w:val="hy-AM"/>
              </w:rPr>
              <w:t>մ</w:t>
            </w:r>
          </w:p>
        </w:tc>
        <w:tc>
          <w:tcPr>
            <w:tcW w:w="2284" w:type="dxa"/>
            <w:vAlign w:val="center"/>
          </w:tcPr>
          <w:p w14:paraId="6628CC2D"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r w:rsidR="00F015C6" w:rsidRPr="00976578" w14:paraId="6819907C" w14:textId="77777777" w:rsidTr="004D4E2B">
        <w:trPr>
          <w:jc w:val="center"/>
        </w:trPr>
        <w:tc>
          <w:tcPr>
            <w:tcW w:w="561" w:type="dxa"/>
            <w:vMerge/>
            <w:vAlign w:val="center"/>
          </w:tcPr>
          <w:p w14:paraId="64EA4A23"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2269" w:type="dxa"/>
            <w:vMerge/>
            <w:vAlign w:val="center"/>
          </w:tcPr>
          <w:p w14:paraId="0B2B1E13"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9214" w:type="dxa"/>
            <w:vAlign w:val="center"/>
          </w:tcPr>
          <w:p w14:paraId="102D6DF6" w14:textId="052CAF31" w:rsidR="00F015C6" w:rsidRPr="00976578" w:rsidRDefault="00F015C6" w:rsidP="00F015C6">
            <w:pPr>
              <w:pStyle w:val="ListParagraph"/>
              <w:tabs>
                <w:tab w:val="left" w:pos="1080"/>
              </w:tabs>
              <w:ind w:left="0"/>
              <w:jc w:val="both"/>
              <w:rPr>
                <w:rFonts w:ascii="GHEA Grapalat" w:hAnsi="GHEA Grapalat"/>
                <w:sz w:val="18"/>
                <w:szCs w:val="18"/>
                <w:lang w:val="hy-AM"/>
              </w:rPr>
            </w:pPr>
            <w:r w:rsidRPr="00EA1D8F">
              <w:rPr>
                <w:rFonts w:ascii="GHEA Grapalat" w:hAnsi="GHEA Grapalat"/>
                <w:sz w:val="18"/>
                <w:szCs w:val="18"/>
                <w:lang w:val="hy-AM"/>
              </w:rPr>
              <w:t>Օպտիկական մալուխի մեկ չափում</w:t>
            </w:r>
            <w:r>
              <w:rPr>
                <w:rFonts w:ascii="GHEA Grapalat" w:hAnsi="GHEA Grapalat"/>
                <w:sz w:val="18"/>
                <w:szCs w:val="18"/>
                <w:lang w:val="hy-AM"/>
              </w:rPr>
              <w:t>ի</w:t>
            </w:r>
            <w:r w:rsidRPr="00EA1D8F">
              <w:rPr>
                <w:rFonts w:ascii="GHEA Grapalat" w:hAnsi="GHEA Grapalat"/>
                <w:sz w:val="18"/>
                <w:szCs w:val="18"/>
                <w:lang w:val="hy-AM"/>
              </w:rPr>
              <w:t xml:space="preserve"> </w:t>
            </w:r>
            <w:r>
              <w:rPr>
                <w:rFonts w:ascii="GHEA Grapalat" w:hAnsi="GHEA Grapalat"/>
                <w:sz w:val="18"/>
                <w:szCs w:val="18"/>
                <w:lang w:val="hy-AM"/>
              </w:rPr>
              <w:t>իրականացում</w:t>
            </w:r>
          </w:p>
        </w:tc>
        <w:tc>
          <w:tcPr>
            <w:tcW w:w="2284" w:type="dxa"/>
            <w:vAlign w:val="center"/>
          </w:tcPr>
          <w:p w14:paraId="39E02C8B"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r w:rsidR="00F015C6" w:rsidRPr="00976578" w14:paraId="20D9A3E7" w14:textId="77777777" w:rsidTr="004D4E2B">
        <w:trPr>
          <w:jc w:val="center"/>
        </w:trPr>
        <w:tc>
          <w:tcPr>
            <w:tcW w:w="561" w:type="dxa"/>
            <w:vMerge/>
            <w:vAlign w:val="center"/>
          </w:tcPr>
          <w:p w14:paraId="37C8C388"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2269" w:type="dxa"/>
            <w:vMerge/>
            <w:vAlign w:val="center"/>
          </w:tcPr>
          <w:p w14:paraId="2C02141F"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9214" w:type="dxa"/>
            <w:vAlign w:val="center"/>
          </w:tcPr>
          <w:p w14:paraId="66CAA953" w14:textId="1E49AAA4" w:rsidR="00F015C6" w:rsidRPr="00976578" w:rsidRDefault="00F015C6" w:rsidP="00F015C6">
            <w:pPr>
              <w:pStyle w:val="ListParagraph"/>
              <w:tabs>
                <w:tab w:val="left" w:pos="1080"/>
              </w:tabs>
              <w:ind w:left="0"/>
              <w:jc w:val="both"/>
              <w:rPr>
                <w:rFonts w:ascii="GHEA Grapalat" w:hAnsi="GHEA Grapalat"/>
                <w:sz w:val="18"/>
                <w:szCs w:val="18"/>
                <w:lang w:val="hy-AM"/>
              </w:rPr>
            </w:pPr>
            <w:r w:rsidRPr="00EA1D8F">
              <w:rPr>
                <w:rFonts w:ascii="GHEA Grapalat" w:hAnsi="GHEA Grapalat"/>
                <w:sz w:val="18"/>
                <w:szCs w:val="18"/>
                <w:lang w:val="hy-AM"/>
              </w:rPr>
              <w:t>Ցանցային պղձյա մալուխի մեկ չափում</w:t>
            </w:r>
            <w:r>
              <w:rPr>
                <w:rFonts w:ascii="GHEA Grapalat" w:hAnsi="GHEA Grapalat"/>
                <w:sz w:val="18"/>
                <w:szCs w:val="18"/>
                <w:lang w:val="hy-AM"/>
              </w:rPr>
              <w:t>ի</w:t>
            </w:r>
            <w:r w:rsidRPr="00EA1D8F">
              <w:rPr>
                <w:rFonts w:ascii="GHEA Grapalat" w:hAnsi="GHEA Grapalat"/>
                <w:sz w:val="18"/>
                <w:szCs w:val="18"/>
                <w:lang w:val="hy-AM"/>
              </w:rPr>
              <w:t xml:space="preserve"> իրականաց</w:t>
            </w:r>
            <w:r>
              <w:rPr>
                <w:rFonts w:ascii="GHEA Grapalat" w:hAnsi="GHEA Grapalat"/>
                <w:sz w:val="18"/>
                <w:szCs w:val="18"/>
                <w:lang w:val="hy-AM"/>
              </w:rPr>
              <w:t>ում</w:t>
            </w:r>
          </w:p>
        </w:tc>
        <w:tc>
          <w:tcPr>
            <w:tcW w:w="2284" w:type="dxa"/>
            <w:vAlign w:val="center"/>
          </w:tcPr>
          <w:p w14:paraId="07CEBA9C"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r w:rsidR="00F015C6" w:rsidRPr="00976578" w14:paraId="34B6D6FE" w14:textId="77777777" w:rsidTr="004D4E2B">
        <w:trPr>
          <w:jc w:val="center"/>
        </w:trPr>
        <w:tc>
          <w:tcPr>
            <w:tcW w:w="561" w:type="dxa"/>
            <w:vMerge/>
            <w:vAlign w:val="center"/>
          </w:tcPr>
          <w:p w14:paraId="5871955B"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2269" w:type="dxa"/>
            <w:vMerge/>
            <w:vAlign w:val="center"/>
          </w:tcPr>
          <w:p w14:paraId="187BA5FE"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9214" w:type="dxa"/>
            <w:vAlign w:val="center"/>
          </w:tcPr>
          <w:p w14:paraId="5A9BC442" w14:textId="0B242621" w:rsidR="00F015C6" w:rsidRPr="00976578" w:rsidRDefault="00F015C6" w:rsidP="00F015C6">
            <w:pPr>
              <w:pStyle w:val="ListParagraph"/>
              <w:tabs>
                <w:tab w:val="left" w:pos="1080"/>
              </w:tabs>
              <w:ind w:left="0"/>
              <w:jc w:val="both"/>
              <w:rPr>
                <w:rFonts w:ascii="GHEA Grapalat" w:hAnsi="GHEA Grapalat"/>
                <w:sz w:val="18"/>
                <w:szCs w:val="18"/>
                <w:lang w:val="hy-AM"/>
              </w:rPr>
            </w:pPr>
            <w:r w:rsidRPr="00EA1D8F">
              <w:rPr>
                <w:rFonts w:ascii="GHEA Grapalat" w:hAnsi="GHEA Grapalat"/>
                <w:sz w:val="18"/>
                <w:szCs w:val="18"/>
                <w:lang w:val="hy-AM"/>
              </w:rPr>
              <w:t>Հենասյուներով անցնող 1 մետր մալուխի կարգաբեր</w:t>
            </w:r>
            <w:r>
              <w:rPr>
                <w:rFonts w:ascii="GHEA Grapalat" w:hAnsi="GHEA Grapalat"/>
                <w:sz w:val="18"/>
                <w:szCs w:val="18"/>
                <w:lang w:val="hy-AM"/>
              </w:rPr>
              <w:t>ու</w:t>
            </w:r>
            <w:r w:rsidRPr="00EA1D8F">
              <w:rPr>
                <w:rFonts w:ascii="GHEA Grapalat" w:hAnsi="GHEA Grapalat"/>
                <w:sz w:val="18"/>
                <w:szCs w:val="18"/>
                <w:lang w:val="hy-AM"/>
              </w:rPr>
              <w:t>մ</w:t>
            </w:r>
          </w:p>
        </w:tc>
        <w:tc>
          <w:tcPr>
            <w:tcW w:w="2284" w:type="dxa"/>
            <w:vAlign w:val="center"/>
          </w:tcPr>
          <w:p w14:paraId="24C500A7"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r w:rsidR="00F015C6" w:rsidRPr="00976578" w14:paraId="01ED1C51" w14:textId="77777777" w:rsidTr="004D4E2B">
        <w:trPr>
          <w:jc w:val="center"/>
        </w:trPr>
        <w:tc>
          <w:tcPr>
            <w:tcW w:w="561" w:type="dxa"/>
            <w:vAlign w:val="center"/>
          </w:tcPr>
          <w:p w14:paraId="0068B3AB"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2269" w:type="dxa"/>
            <w:vAlign w:val="center"/>
          </w:tcPr>
          <w:p w14:paraId="4BC15953" w14:textId="77777777" w:rsidR="00F015C6" w:rsidRPr="00976578" w:rsidRDefault="00F015C6" w:rsidP="00F015C6">
            <w:pPr>
              <w:pStyle w:val="ListParagraph"/>
              <w:tabs>
                <w:tab w:val="left" w:pos="1080"/>
              </w:tabs>
              <w:ind w:left="0"/>
              <w:jc w:val="both"/>
              <w:rPr>
                <w:rFonts w:ascii="GHEA Grapalat" w:hAnsi="GHEA Grapalat"/>
                <w:b/>
                <w:sz w:val="18"/>
                <w:szCs w:val="18"/>
              </w:rPr>
            </w:pPr>
          </w:p>
        </w:tc>
        <w:tc>
          <w:tcPr>
            <w:tcW w:w="9214" w:type="dxa"/>
            <w:vAlign w:val="center"/>
          </w:tcPr>
          <w:p w14:paraId="538C9374" w14:textId="008CADA9" w:rsidR="00F015C6" w:rsidRPr="00976578" w:rsidRDefault="00F015C6" w:rsidP="00F015C6">
            <w:pPr>
              <w:pStyle w:val="ListParagraph"/>
              <w:tabs>
                <w:tab w:val="left" w:pos="1080"/>
              </w:tabs>
              <w:ind w:left="0"/>
              <w:jc w:val="both"/>
              <w:rPr>
                <w:rFonts w:ascii="GHEA Grapalat" w:hAnsi="GHEA Grapalat"/>
                <w:b/>
                <w:sz w:val="18"/>
                <w:szCs w:val="18"/>
                <w:lang w:val="hy-AM"/>
              </w:rPr>
            </w:pPr>
            <w:r w:rsidRPr="00976578">
              <w:rPr>
                <w:rFonts w:ascii="GHEA Grapalat" w:hAnsi="GHEA Grapalat"/>
                <w:b/>
                <w:sz w:val="18"/>
                <w:szCs w:val="18"/>
                <w:lang w:val="hy-AM"/>
              </w:rPr>
              <w:t>Ընդամենը</w:t>
            </w:r>
          </w:p>
        </w:tc>
        <w:tc>
          <w:tcPr>
            <w:tcW w:w="2284" w:type="dxa"/>
            <w:vAlign w:val="center"/>
          </w:tcPr>
          <w:p w14:paraId="5301AA3F" w14:textId="77777777" w:rsidR="00F015C6" w:rsidRPr="00976578" w:rsidRDefault="00F015C6" w:rsidP="00F015C6">
            <w:pPr>
              <w:pStyle w:val="ListParagraph"/>
              <w:tabs>
                <w:tab w:val="left" w:pos="1080"/>
              </w:tabs>
              <w:ind w:left="0"/>
              <w:jc w:val="both"/>
              <w:rPr>
                <w:rFonts w:ascii="GHEA Grapalat" w:hAnsi="GHEA Grapalat"/>
                <w:b/>
                <w:sz w:val="18"/>
                <w:szCs w:val="18"/>
              </w:rPr>
            </w:pPr>
          </w:p>
        </w:tc>
      </w:tr>
    </w:tbl>
    <w:p w14:paraId="0A264737" w14:textId="39D20A5D" w:rsidR="006C0C15" w:rsidRPr="00976578" w:rsidRDefault="006C0C15" w:rsidP="00976578">
      <w:pPr>
        <w:pStyle w:val="BodyTextIndent3"/>
        <w:spacing w:line="240" w:lineRule="auto"/>
        <w:rPr>
          <w:rFonts w:ascii="GHEA Grapalat" w:hAnsi="GHEA Grapalat" w:cs="Sylfaen"/>
          <w:b/>
          <w:lang w:val="hy-AM"/>
        </w:rPr>
      </w:pPr>
    </w:p>
    <w:p w14:paraId="771D0810" w14:textId="5DC92B56" w:rsidR="00BF3934" w:rsidRPr="00976578" w:rsidRDefault="00BF3934" w:rsidP="00976578">
      <w:pPr>
        <w:pStyle w:val="BodyTextIndent3"/>
        <w:spacing w:line="240" w:lineRule="auto"/>
        <w:rPr>
          <w:rFonts w:ascii="GHEA Grapalat" w:hAnsi="GHEA Grapalat"/>
          <w:sz w:val="16"/>
          <w:szCs w:val="14"/>
          <w:lang w:val="es-ES" w:eastAsia="x-none"/>
        </w:rPr>
      </w:pPr>
      <w:r w:rsidRPr="00976578">
        <w:rPr>
          <w:rFonts w:ascii="GHEA Grapalat" w:hAnsi="GHEA Grapalat"/>
          <w:sz w:val="16"/>
          <w:szCs w:val="14"/>
          <w:lang w:val="hy-AM" w:eastAsia="x-none"/>
        </w:rPr>
        <w:t>*Սույն</w:t>
      </w:r>
      <w:r w:rsidRPr="00976578">
        <w:rPr>
          <w:rFonts w:ascii="GHEA Grapalat" w:hAnsi="GHEA Grapalat"/>
          <w:sz w:val="16"/>
          <w:szCs w:val="14"/>
          <w:lang w:val="es-ES" w:eastAsia="x-none"/>
        </w:rPr>
        <w:t xml:space="preserve"> </w:t>
      </w:r>
      <w:r w:rsidRPr="00976578">
        <w:rPr>
          <w:rFonts w:ascii="GHEA Grapalat" w:hAnsi="GHEA Grapalat"/>
          <w:sz w:val="16"/>
          <w:szCs w:val="14"/>
          <w:lang w:val="hy-AM" w:eastAsia="x-none"/>
        </w:rPr>
        <w:t>հավելվածը</w:t>
      </w:r>
      <w:r w:rsidRPr="00976578">
        <w:rPr>
          <w:rFonts w:ascii="GHEA Grapalat" w:hAnsi="GHEA Grapalat"/>
          <w:sz w:val="16"/>
          <w:szCs w:val="14"/>
          <w:lang w:val="es-ES" w:eastAsia="x-none"/>
        </w:rPr>
        <w:t xml:space="preserve"> </w:t>
      </w:r>
      <w:r w:rsidRPr="00976578">
        <w:rPr>
          <w:rFonts w:ascii="GHEA Grapalat" w:hAnsi="GHEA Grapalat"/>
          <w:sz w:val="16"/>
          <w:szCs w:val="14"/>
          <w:lang w:val="hy-AM" w:eastAsia="x-none"/>
        </w:rPr>
        <w:t>պարտադիր</w:t>
      </w:r>
      <w:r w:rsidRPr="00976578">
        <w:rPr>
          <w:rFonts w:ascii="GHEA Grapalat" w:hAnsi="GHEA Grapalat"/>
          <w:sz w:val="16"/>
          <w:szCs w:val="14"/>
          <w:lang w:val="es-ES" w:eastAsia="x-none"/>
        </w:rPr>
        <w:t xml:space="preserve"> </w:t>
      </w:r>
      <w:r w:rsidRPr="00976578">
        <w:rPr>
          <w:rFonts w:ascii="GHEA Grapalat" w:hAnsi="GHEA Grapalat"/>
          <w:sz w:val="16"/>
          <w:szCs w:val="14"/>
          <w:lang w:val="hy-AM" w:eastAsia="x-none"/>
        </w:rPr>
        <w:t>լրացվում</w:t>
      </w:r>
      <w:r w:rsidRPr="00976578">
        <w:rPr>
          <w:rFonts w:ascii="GHEA Grapalat" w:hAnsi="GHEA Grapalat"/>
          <w:sz w:val="16"/>
          <w:szCs w:val="14"/>
          <w:lang w:val="es-ES" w:eastAsia="x-none"/>
        </w:rPr>
        <w:t xml:space="preserve"> և ներկայացվում </w:t>
      </w:r>
      <w:r w:rsidRPr="00976578">
        <w:rPr>
          <w:rFonts w:ascii="GHEA Grapalat" w:hAnsi="GHEA Grapalat"/>
          <w:sz w:val="16"/>
          <w:szCs w:val="14"/>
          <w:lang w:val="hy-AM" w:eastAsia="x-none"/>
        </w:rPr>
        <w:t>է</w:t>
      </w:r>
      <w:r w:rsidRPr="00976578">
        <w:rPr>
          <w:rFonts w:ascii="GHEA Grapalat" w:hAnsi="GHEA Grapalat"/>
          <w:sz w:val="16"/>
          <w:szCs w:val="14"/>
          <w:lang w:val="es-ES" w:eastAsia="x-none"/>
        </w:rPr>
        <w:t xml:space="preserve"> </w:t>
      </w:r>
      <w:r w:rsidRPr="00976578">
        <w:rPr>
          <w:rFonts w:ascii="GHEA Grapalat" w:hAnsi="GHEA Grapalat"/>
          <w:sz w:val="16"/>
          <w:szCs w:val="14"/>
          <w:lang w:val="hy-AM" w:eastAsia="x-none"/>
        </w:rPr>
        <w:t>մասնակցի</w:t>
      </w:r>
      <w:r w:rsidRPr="00976578">
        <w:rPr>
          <w:rFonts w:ascii="GHEA Grapalat" w:hAnsi="GHEA Grapalat"/>
          <w:sz w:val="16"/>
          <w:szCs w:val="14"/>
          <w:lang w:val="es-ES" w:eastAsia="x-none"/>
        </w:rPr>
        <w:t xml:space="preserve"> </w:t>
      </w:r>
      <w:r w:rsidRPr="00976578">
        <w:rPr>
          <w:rFonts w:ascii="GHEA Grapalat" w:hAnsi="GHEA Grapalat"/>
          <w:sz w:val="16"/>
          <w:szCs w:val="14"/>
          <w:lang w:val="hy-AM" w:eastAsia="x-none"/>
        </w:rPr>
        <w:t>կողմից հրավերով նախատեսված գնային առաջարկի (Հավելված N 2) հետ միասին: Սույն հավելվածով ներկայացված աղյուսակի «Ընդամենը» դաշտում ներկայացվող հանրագումարը պետք է համապատասխանի մասնակցի կողմից ծառայության մատուցման համար գնային առաջարկով առաջարկվող</w:t>
      </w:r>
      <w:r w:rsidRPr="00976578">
        <w:rPr>
          <w:rFonts w:ascii="GHEA Grapalat" w:hAnsi="GHEA Grapalat"/>
          <w:sz w:val="16"/>
          <w:szCs w:val="14"/>
          <w:lang w:val="es-ES" w:eastAsia="x-none"/>
        </w:rPr>
        <w:t xml:space="preserve"> «Ընդհանուր գնին»: </w:t>
      </w:r>
      <w:r w:rsidR="000E16AA" w:rsidRPr="00976578">
        <w:rPr>
          <w:rFonts w:ascii="GHEA Grapalat" w:hAnsi="GHEA Grapalat"/>
          <w:sz w:val="16"/>
          <w:szCs w:val="14"/>
          <w:lang w:val="es-ES" w:eastAsia="x-none"/>
        </w:rPr>
        <w:t>Վանդակներից որևէ մեկը չլրացվելու դեպքում մասնակցի հայտը մերժվում է:</w:t>
      </w:r>
    </w:p>
    <w:p w14:paraId="2881AAF8" w14:textId="77777777" w:rsidR="00BF3934" w:rsidRPr="00976578" w:rsidRDefault="00BF3934" w:rsidP="00976578">
      <w:pPr>
        <w:pStyle w:val="BodyTextIndent3"/>
        <w:spacing w:line="240" w:lineRule="auto"/>
        <w:rPr>
          <w:rFonts w:ascii="GHEA Grapalat" w:hAnsi="GHEA Grapalat"/>
          <w:sz w:val="16"/>
          <w:szCs w:val="14"/>
          <w:lang w:val="es-ES" w:eastAsia="x-none"/>
        </w:rPr>
      </w:pPr>
    </w:p>
    <w:p w14:paraId="10F2B726" w14:textId="1AB80F07" w:rsidR="000E16AA" w:rsidRPr="00976578" w:rsidRDefault="00BF3934" w:rsidP="00976578">
      <w:pPr>
        <w:pStyle w:val="BodyTextIndent3"/>
        <w:spacing w:line="240" w:lineRule="auto"/>
        <w:rPr>
          <w:rFonts w:ascii="GHEA Grapalat" w:hAnsi="GHEA Grapalat"/>
          <w:sz w:val="16"/>
          <w:szCs w:val="14"/>
          <w:lang w:val="es-ES" w:eastAsia="x-none"/>
        </w:rPr>
      </w:pPr>
      <w:r w:rsidRPr="00976578">
        <w:rPr>
          <w:rFonts w:ascii="GHEA Grapalat" w:hAnsi="GHEA Grapalat"/>
          <w:sz w:val="16"/>
          <w:szCs w:val="14"/>
          <w:lang w:val="es-ES" w:eastAsia="x-none"/>
        </w:rPr>
        <w:t>**</w:t>
      </w:r>
      <w:r w:rsidR="008A7480" w:rsidRPr="00976578">
        <w:rPr>
          <w:rFonts w:ascii="GHEA Grapalat" w:hAnsi="GHEA Grapalat"/>
          <w:sz w:val="16"/>
          <w:szCs w:val="14"/>
          <w:lang w:val="es-ES" w:eastAsia="x-none"/>
        </w:rPr>
        <w:t xml:space="preserve"> Գինն իր մեջ ներառում է նաև ծառայության մատուցման համար անհրաժեշտ բոլոր միջոցները, այդ թվում պահեստամասեր, դետալներ, գործիքներ, սարքեր և այլ անհրաժեշտ նյութեր, որոնք պետք է լինեն նոր, չօգտագործված:</w:t>
      </w:r>
    </w:p>
    <w:p w14:paraId="5F1E9DF0" w14:textId="77777777" w:rsidR="00391EEB" w:rsidRPr="00976578" w:rsidRDefault="00391EEB" w:rsidP="00976578">
      <w:pPr>
        <w:spacing w:after="0" w:line="360" w:lineRule="auto"/>
        <w:ind w:firstLine="567"/>
        <w:jc w:val="both"/>
        <w:rPr>
          <w:rFonts w:ascii="GHEA Grapalat" w:hAnsi="GHEA Grapalat"/>
          <w:b/>
          <w:sz w:val="20"/>
          <w:szCs w:val="14"/>
          <w:lang w:val="es-ES" w:eastAsia="x-none"/>
        </w:rPr>
      </w:pPr>
    </w:p>
    <w:p w14:paraId="4A68F4CF" w14:textId="77777777" w:rsidR="000E16AA" w:rsidRPr="00976578" w:rsidRDefault="000E16AA" w:rsidP="00976578">
      <w:pPr>
        <w:spacing w:after="0"/>
        <w:ind w:left="720" w:firstLine="720"/>
        <w:jc w:val="both"/>
        <w:rPr>
          <w:rFonts w:ascii="GHEA Grapalat" w:hAnsi="GHEA Grapalat"/>
          <w:sz w:val="20"/>
          <w:lang w:val="hy-AM"/>
        </w:rPr>
      </w:pPr>
      <w:r w:rsidRPr="00976578">
        <w:rPr>
          <w:rFonts w:ascii="GHEA Grapalat" w:hAnsi="GHEA Grapalat"/>
          <w:sz w:val="20"/>
          <w:lang w:val="hy-AM"/>
        </w:rPr>
        <w:t xml:space="preserve">___________________________________________ </w:t>
      </w:r>
      <w:r w:rsidRPr="00976578">
        <w:rPr>
          <w:rFonts w:ascii="GHEA Grapalat" w:hAnsi="GHEA Grapalat"/>
          <w:sz w:val="20"/>
          <w:lang w:val="hy-AM"/>
        </w:rPr>
        <w:tab/>
        <w:t xml:space="preserve">                </w:t>
      </w:r>
      <w:r w:rsidRPr="00976578">
        <w:rPr>
          <w:rFonts w:ascii="GHEA Grapalat" w:hAnsi="GHEA Grapalat"/>
          <w:sz w:val="20"/>
          <w:lang w:val="es-ES"/>
        </w:rPr>
        <w:t xml:space="preserve">       </w:t>
      </w:r>
      <w:r w:rsidRPr="00976578">
        <w:rPr>
          <w:rFonts w:ascii="GHEA Grapalat" w:hAnsi="GHEA Grapalat"/>
          <w:sz w:val="20"/>
          <w:lang w:val="hy-AM"/>
        </w:rPr>
        <w:t xml:space="preserve">_____________ </w:t>
      </w:r>
    </w:p>
    <w:p w14:paraId="37849865" w14:textId="40338FF1" w:rsidR="000E16AA" w:rsidRPr="00976578" w:rsidRDefault="000E16AA" w:rsidP="00976578">
      <w:pPr>
        <w:spacing w:after="0"/>
        <w:jc w:val="both"/>
        <w:rPr>
          <w:rFonts w:ascii="GHEA Grapalat" w:hAnsi="GHEA Grapalat"/>
          <w:sz w:val="20"/>
          <w:vertAlign w:val="superscript"/>
          <w:lang w:val="hy-AM"/>
        </w:rPr>
      </w:pPr>
      <w:r w:rsidRPr="00976578">
        <w:rPr>
          <w:rFonts w:ascii="GHEA Grapalat" w:hAnsi="GHEA Grapalat"/>
          <w:sz w:val="20"/>
          <w:vertAlign w:val="superscript"/>
          <w:lang w:val="hy-AM"/>
        </w:rPr>
        <w:t xml:space="preserve">                                                      մասնակցի անվանումը (ղեկավարի պաշտոնը, անուն ազգանունը)                                                      </w:t>
      </w:r>
      <w:r w:rsidR="00252953" w:rsidRPr="00976578">
        <w:rPr>
          <w:rFonts w:ascii="GHEA Grapalat" w:hAnsi="GHEA Grapalat"/>
          <w:sz w:val="20"/>
          <w:vertAlign w:val="superscript"/>
          <w:lang w:val="hy-AM"/>
        </w:rPr>
        <w:tab/>
      </w:r>
      <w:r w:rsidRPr="00976578">
        <w:rPr>
          <w:rFonts w:ascii="GHEA Grapalat" w:hAnsi="GHEA Grapalat"/>
          <w:sz w:val="20"/>
          <w:vertAlign w:val="superscript"/>
          <w:lang w:val="hy-AM"/>
        </w:rPr>
        <w:t xml:space="preserve"> ստորագրությունը</w:t>
      </w:r>
      <w:r w:rsidRPr="00976578">
        <w:rPr>
          <w:rFonts w:ascii="GHEA Grapalat" w:hAnsi="GHEA Grapalat"/>
          <w:sz w:val="20"/>
          <w:vertAlign w:val="superscript"/>
          <w:lang w:val="hy-AM"/>
        </w:rPr>
        <w:tab/>
      </w:r>
    </w:p>
    <w:p w14:paraId="5430EFAA" w14:textId="3561245F" w:rsidR="00AE0BFD" w:rsidRPr="00976578" w:rsidRDefault="00172EBE" w:rsidP="00976578">
      <w:pPr>
        <w:pStyle w:val="BodyTextIndent3"/>
        <w:spacing w:line="240" w:lineRule="auto"/>
        <w:jc w:val="right"/>
        <w:rPr>
          <w:rFonts w:ascii="GHEA Grapalat" w:hAnsi="GHEA Grapalat" w:cs="Sylfaen"/>
          <w:b/>
          <w:lang w:val="hy-AM"/>
        </w:rPr>
        <w:sectPr w:rsidR="00AE0BFD" w:rsidRPr="00976578" w:rsidSect="00AE0BFD">
          <w:pgSz w:w="16838" w:h="11906" w:orient="landscape" w:code="9"/>
          <w:pgMar w:top="720" w:right="720" w:bottom="720" w:left="720" w:header="144" w:footer="288" w:gutter="0"/>
          <w:cols w:space="720"/>
          <w:docGrid w:linePitch="360"/>
        </w:sectPr>
      </w:pPr>
      <w:r w:rsidRPr="00976578">
        <w:rPr>
          <w:rFonts w:ascii="GHEA Grapalat" w:hAnsi="GHEA Grapalat" w:cs="Sylfaen"/>
          <w:b/>
          <w:lang w:val="hy-AM"/>
        </w:rPr>
        <w:t>Կ.Տ.</w:t>
      </w:r>
    </w:p>
    <w:p w14:paraId="3FF87764" w14:textId="3132A022"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lastRenderedPageBreak/>
        <w:t>Հավելված 4.2</w:t>
      </w:r>
    </w:p>
    <w:p w14:paraId="3A091E6E" w14:textId="6B7D4E73" w:rsidR="000E16AA" w:rsidRPr="00976578" w:rsidRDefault="00526FC0"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ՓՍՍ-ԳՀԾՁԲ-2021/13</w:t>
      </w:r>
      <w:r w:rsidR="000E16AA" w:rsidRPr="00976578">
        <w:rPr>
          <w:rFonts w:ascii="GHEA Grapalat" w:hAnsi="GHEA Grapalat" w:cs="Sylfaen"/>
          <w:b/>
          <w:lang w:val="hy-AM"/>
        </w:rPr>
        <w:t xml:space="preserve"> ծածկագրով</w:t>
      </w:r>
    </w:p>
    <w:p w14:paraId="0AE13968"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գնանշման հարցման հրավերի</w:t>
      </w:r>
    </w:p>
    <w:p w14:paraId="7D63FD48" w14:textId="77777777" w:rsidR="000E16AA" w:rsidRPr="00976578" w:rsidRDefault="000E16AA" w:rsidP="00976578">
      <w:pPr>
        <w:pStyle w:val="BodyTextIndent3"/>
        <w:spacing w:line="240" w:lineRule="auto"/>
        <w:jc w:val="right"/>
        <w:rPr>
          <w:rFonts w:ascii="GHEA Grapalat" w:hAnsi="GHEA Grapalat" w:cs="Sylfaen"/>
          <w:b/>
          <w:lang w:val="hy-AM"/>
        </w:rPr>
      </w:pPr>
    </w:p>
    <w:p w14:paraId="7FF89D53" w14:textId="77777777" w:rsidR="000E16AA" w:rsidRPr="00976578" w:rsidRDefault="000E16AA" w:rsidP="00976578">
      <w:pPr>
        <w:spacing w:after="0"/>
        <w:jc w:val="center"/>
        <w:rPr>
          <w:rFonts w:ascii="GHEA Grapalat" w:hAnsi="GHEA Grapalat" w:cs="GHEA Grapalat"/>
          <w:b/>
          <w:sz w:val="20"/>
          <w:szCs w:val="20"/>
          <w:lang w:val="hy-AM"/>
        </w:rPr>
      </w:pPr>
      <w:r w:rsidRPr="00976578">
        <w:rPr>
          <w:rFonts w:ascii="GHEA Grapalat" w:hAnsi="GHEA Grapalat" w:cs="GHEA Grapalat"/>
          <w:b/>
          <w:sz w:val="18"/>
          <w:szCs w:val="18"/>
          <w:lang w:val="hy-AM"/>
        </w:rPr>
        <w:t xml:space="preserve">       </w:t>
      </w:r>
      <w:r w:rsidRPr="00976578">
        <w:rPr>
          <w:rFonts w:ascii="GHEA Grapalat" w:hAnsi="GHEA Grapalat" w:cs="GHEA Grapalat"/>
          <w:b/>
          <w:sz w:val="20"/>
          <w:szCs w:val="20"/>
          <w:lang w:val="hy-AM"/>
        </w:rPr>
        <w:t xml:space="preserve">ՏՈւԺԱՆՔԻ ՄԱՍԻՆ ՀԱՄԱՁԱՅՆԱԳԻՐ </w:t>
      </w:r>
    </w:p>
    <w:p w14:paraId="7FB88830" w14:textId="77777777" w:rsidR="000E16AA" w:rsidRPr="00976578" w:rsidRDefault="000E16AA" w:rsidP="00976578">
      <w:pPr>
        <w:spacing w:after="0"/>
        <w:jc w:val="center"/>
        <w:rPr>
          <w:rFonts w:ascii="GHEA Grapalat" w:hAnsi="GHEA Grapalat" w:cs="GHEA Grapalat"/>
          <w:b/>
          <w:sz w:val="20"/>
          <w:szCs w:val="20"/>
          <w:lang w:val="hy-AM"/>
        </w:rPr>
      </w:pPr>
      <w:r w:rsidRPr="00976578">
        <w:rPr>
          <w:rFonts w:ascii="GHEA Grapalat" w:hAnsi="GHEA Grapalat" w:cs="GHEA Grapalat"/>
          <w:b/>
          <w:sz w:val="18"/>
          <w:szCs w:val="18"/>
          <w:lang w:val="hy-AM"/>
        </w:rPr>
        <w:t xml:space="preserve">         (որակավորման ապահովում)</w:t>
      </w:r>
    </w:p>
    <w:p w14:paraId="654D9032" w14:textId="77777777" w:rsidR="000E16AA" w:rsidRPr="00976578" w:rsidRDefault="000E16AA" w:rsidP="00976578">
      <w:pPr>
        <w:spacing w:after="0"/>
        <w:rPr>
          <w:rFonts w:ascii="GHEA Grapalat" w:hAnsi="GHEA Grapalat" w:cs="GHEA Grapalat"/>
          <w:b/>
          <w:sz w:val="20"/>
          <w:szCs w:val="20"/>
          <w:lang w:val="hy-AM"/>
        </w:rPr>
      </w:pPr>
      <w:r w:rsidRPr="00976578">
        <w:rPr>
          <w:rFonts w:ascii="GHEA Grapalat" w:hAnsi="GHEA Grapalat" w:cs="GHEA Grapalat"/>
          <w:sz w:val="20"/>
          <w:szCs w:val="20"/>
          <w:shd w:val="clear" w:color="auto" w:fill="92CDDC"/>
          <w:lang w:val="hy-AM"/>
        </w:rPr>
        <w:t xml:space="preserve">                                                              </w:t>
      </w:r>
    </w:p>
    <w:p w14:paraId="6BA1CA9E" w14:textId="4F7F8FD1" w:rsidR="000E16AA" w:rsidRPr="00976578" w:rsidRDefault="000E16AA" w:rsidP="00976578">
      <w:pPr>
        <w:spacing w:after="0"/>
        <w:rPr>
          <w:rFonts w:ascii="GHEA Grapalat" w:hAnsi="GHEA Grapalat" w:cs="GHEA Grapalat"/>
          <w:sz w:val="20"/>
          <w:szCs w:val="20"/>
          <w:lang w:val="hy-AM"/>
        </w:rPr>
      </w:pPr>
      <w:r w:rsidRPr="00976578">
        <w:rPr>
          <w:rFonts w:ascii="GHEA Grapalat" w:hAnsi="GHEA Grapalat" w:cs="GHEA Grapalat"/>
          <w:sz w:val="20"/>
          <w:szCs w:val="20"/>
          <w:lang w:val="hy-AM"/>
        </w:rPr>
        <w:t xml:space="preserve">     ք. Երևան</w:t>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t xml:space="preserve">            </w:t>
      </w:r>
      <w:r w:rsidRPr="00976578">
        <w:rPr>
          <w:rFonts w:ascii="GHEA Grapalat" w:hAnsi="GHEA Grapalat"/>
          <w:sz w:val="20"/>
          <w:szCs w:val="20"/>
          <w:lang w:val="hy-AM"/>
        </w:rPr>
        <w:t>«</w:t>
      </w:r>
      <w:r w:rsidRPr="00976578">
        <w:rPr>
          <w:rFonts w:ascii="GHEA Grapalat" w:hAnsi="GHEA Grapalat" w:cs="GHEA Grapalat"/>
          <w:sz w:val="20"/>
          <w:szCs w:val="20"/>
          <w:u w:val="single"/>
          <w:lang w:val="hy-AM"/>
        </w:rPr>
        <w:t xml:space="preserve">         </w:t>
      </w:r>
      <w:r w:rsidRPr="00976578">
        <w:rPr>
          <w:rFonts w:ascii="GHEA Grapalat" w:hAnsi="GHEA Grapalat"/>
          <w:sz w:val="20"/>
          <w:szCs w:val="20"/>
          <w:lang w:val="hy-AM"/>
        </w:rPr>
        <w:t>»</w:t>
      </w:r>
      <w:r w:rsidRPr="00976578">
        <w:rPr>
          <w:rFonts w:ascii="GHEA Grapalat" w:hAnsi="GHEA Grapalat" w:cs="GHEA Grapalat"/>
          <w:sz w:val="20"/>
          <w:szCs w:val="20"/>
          <w:u w:val="single"/>
          <w:lang w:val="hy-AM"/>
        </w:rPr>
        <w:t xml:space="preserve"> </w:t>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lang w:val="hy-AM"/>
        </w:rPr>
        <w:t xml:space="preserve"> 202</w:t>
      </w:r>
      <w:r w:rsidR="00985B84">
        <w:rPr>
          <w:rFonts w:ascii="GHEA Grapalat" w:hAnsi="GHEA Grapalat" w:cs="GHEA Grapalat"/>
          <w:sz w:val="20"/>
          <w:szCs w:val="20"/>
          <w:lang w:val="hy-AM"/>
        </w:rPr>
        <w:t>1</w:t>
      </w:r>
      <w:r w:rsidRPr="00976578">
        <w:rPr>
          <w:rFonts w:ascii="GHEA Grapalat" w:hAnsi="GHEA Grapalat" w:cs="GHEA Grapalat"/>
          <w:sz w:val="20"/>
          <w:szCs w:val="20"/>
          <w:lang w:val="hy-AM"/>
        </w:rPr>
        <w:t>թ.**</w:t>
      </w:r>
    </w:p>
    <w:p w14:paraId="38E7044A" w14:textId="77777777" w:rsidR="000E16AA" w:rsidRPr="00976578" w:rsidRDefault="000E16AA" w:rsidP="00976578">
      <w:pPr>
        <w:spacing w:after="0"/>
        <w:rPr>
          <w:rFonts w:ascii="GHEA Grapalat" w:hAnsi="GHEA Grapalat" w:cs="GHEA Grapalat"/>
          <w:sz w:val="20"/>
          <w:szCs w:val="20"/>
          <w:lang w:val="hy-AM"/>
        </w:rPr>
      </w:pPr>
    </w:p>
    <w:p w14:paraId="119C4C26" w14:textId="77777777" w:rsidR="000E16AA" w:rsidRPr="00976578" w:rsidRDefault="000E16AA" w:rsidP="00976578">
      <w:pPr>
        <w:spacing w:after="0"/>
        <w:jc w:val="both"/>
        <w:rPr>
          <w:rFonts w:ascii="GHEA Grapalat" w:hAnsi="GHEA Grapalat" w:cs="GHEA Grapalat"/>
          <w:sz w:val="20"/>
          <w:szCs w:val="20"/>
          <w:u w:val="single"/>
          <w:vertAlign w:val="subscript"/>
          <w:lang w:val="hy-AM"/>
        </w:rPr>
      </w:pPr>
      <w:r w:rsidRPr="00976578">
        <w:rPr>
          <w:rFonts w:ascii="GHEA Grapalat" w:hAnsi="GHEA Grapalat" w:cs="GHEA Grapalat"/>
          <w:sz w:val="20"/>
          <w:szCs w:val="20"/>
          <w:u w:val="single"/>
          <w:vertAlign w:val="subscript"/>
          <w:lang w:val="hy-AM"/>
        </w:rPr>
        <w:tab/>
      </w:r>
      <w:r w:rsidRPr="00976578">
        <w:rPr>
          <w:rFonts w:ascii="GHEA Grapalat" w:hAnsi="GHEA Grapalat" w:cs="GHEA Grapalat"/>
          <w:sz w:val="20"/>
          <w:szCs w:val="20"/>
          <w:u w:val="single"/>
          <w:vertAlign w:val="subscript"/>
          <w:lang w:val="hy-AM"/>
        </w:rPr>
        <w:tab/>
      </w:r>
      <w:r w:rsidRPr="00976578">
        <w:rPr>
          <w:rFonts w:ascii="GHEA Grapalat" w:hAnsi="GHEA Grapalat" w:cs="GHEA Grapalat"/>
          <w:sz w:val="20"/>
          <w:szCs w:val="20"/>
          <w:u w:val="single"/>
          <w:vertAlign w:val="subscript"/>
          <w:lang w:val="hy-AM"/>
        </w:rPr>
        <w:tab/>
      </w:r>
      <w:r w:rsidRPr="00976578">
        <w:rPr>
          <w:rFonts w:ascii="GHEA Grapalat" w:hAnsi="GHEA Grapalat" w:cs="GHEA Grapalat"/>
          <w:sz w:val="20"/>
          <w:szCs w:val="20"/>
          <w:vertAlign w:val="subscript"/>
          <w:lang w:val="hy-AM"/>
        </w:rPr>
        <w:t xml:space="preserve">, </w:t>
      </w:r>
      <w:r w:rsidRPr="00976578">
        <w:rPr>
          <w:rFonts w:ascii="GHEA Grapalat" w:hAnsi="GHEA Grapalat" w:cs="GHEA Grapalat"/>
          <w:sz w:val="20"/>
          <w:szCs w:val="20"/>
          <w:lang w:val="hy-AM"/>
        </w:rPr>
        <w:t xml:space="preserve">ի դեմս Ընկերության տնօրեն </w:t>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p>
    <w:p w14:paraId="3422094C" w14:textId="77777777" w:rsidR="000E16AA" w:rsidRPr="00976578" w:rsidRDefault="000E16AA" w:rsidP="00976578">
      <w:pPr>
        <w:spacing w:after="0"/>
        <w:jc w:val="both"/>
        <w:rPr>
          <w:rFonts w:ascii="GHEA Grapalat" w:hAnsi="GHEA Grapalat" w:cs="GHEA Grapalat"/>
          <w:sz w:val="20"/>
          <w:szCs w:val="20"/>
          <w:lang w:val="hy-AM"/>
        </w:rPr>
      </w:pPr>
      <w:r w:rsidRPr="00976578">
        <w:rPr>
          <w:rFonts w:ascii="GHEA Grapalat" w:hAnsi="GHEA Grapalat"/>
          <w:sz w:val="20"/>
          <w:szCs w:val="20"/>
          <w:vertAlign w:val="superscript"/>
          <w:lang w:val="hy-AM"/>
        </w:rPr>
        <w:t xml:space="preserve">       Ընկերության անվանումը</w:t>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t xml:space="preserve">    </w:t>
      </w:r>
      <w:r w:rsidRPr="00976578">
        <w:rPr>
          <w:rFonts w:ascii="GHEA Grapalat" w:hAnsi="GHEA Grapalat"/>
          <w:sz w:val="20"/>
          <w:szCs w:val="20"/>
          <w:vertAlign w:val="superscript"/>
          <w:lang w:val="hy-AM"/>
        </w:rPr>
        <w:t>Ընկերության տնօրենի անուն ազգանունը, անձնագրային տվյալները</w:t>
      </w:r>
      <w:r w:rsidRPr="00976578">
        <w:rPr>
          <w:rFonts w:ascii="GHEA Grapalat" w:hAnsi="GHEA Grapalat" w:cs="GHEA Grapalat"/>
          <w:sz w:val="20"/>
          <w:szCs w:val="20"/>
          <w:vertAlign w:val="subscript"/>
          <w:lang w:val="hy-AM"/>
        </w:rPr>
        <w:t xml:space="preserve">, </w:t>
      </w:r>
      <w:r w:rsidRPr="0097657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bookmarkStart w:id="10" w:name="_GoBack"/>
      <w:bookmarkEnd w:id="10"/>
    </w:p>
    <w:p w14:paraId="18CB8AFE" w14:textId="77777777" w:rsidR="000E16AA" w:rsidRPr="00976578" w:rsidRDefault="000E16AA" w:rsidP="00976578">
      <w:pPr>
        <w:spacing w:after="0"/>
        <w:ind w:firstLine="708"/>
        <w:jc w:val="both"/>
        <w:rPr>
          <w:rFonts w:ascii="GHEA Grapalat" w:hAnsi="GHEA Grapalat" w:cs="GHEA Grapalat"/>
          <w:sz w:val="20"/>
          <w:szCs w:val="20"/>
          <w:lang w:val="hy-AM"/>
        </w:rPr>
      </w:pPr>
    </w:p>
    <w:p w14:paraId="539FF8B5" w14:textId="77777777" w:rsidR="000E16AA" w:rsidRPr="00976578" w:rsidRDefault="000E16AA" w:rsidP="00976578">
      <w:pPr>
        <w:numPr>
          <w:ilvl w:val="0"/>
          <w:numId w:val="2"/>
        </w:numPr>
        <w:spacing w:after="0" w:line="240" w:lineRule="auto"/>
        <w:jc w:val="center"/>
        <w:rPr>
          <w:rFonts w:ascii="GHEA Grapalat" w:hAnsi="GHEA Grapalat" w:cs="GHEA Grapalat"/>
          <w:b/>
          <w:bCs/>
          <w:sz w:val="20"/>
          <w:szCs w:val="20"/>
          <w:lang w:val="pt-BR"/>
        </w:rPr>
      </w:pPr>
      <w:r w:rsidRPr="00976578">
        <w:rPr>
          <w:rFonts w:ascii="GHEA Grapalat" w:hAnsi="GHEA Grapalat" w:cs="GHEA Grapalat"/>
          <w:b/>
          <w:sz w:val="20"/>
          <w:szCs w:val="20"/>
          <w:lang w:val="hy-AM"/>
        </w:rPr>
        <w:t xml:space="preserve"> Հ</w:t>
      </w:r>
      <w:r w:rsidRPr="00976578">
        <w:rPr>
          <w:rFonts w:ascii="GHEA Grapalat" w:hAnsi="GHEA Grapalat" w:cs="GHEA Grapalat"/>
          <w:b/>
          <w:sz w:val="20"/>
          <w:szCs w:val="20"/>
        </w:rPr>
        <w:t>ամաձայնության առարկան</w:t>
      </w:r>
    </w:p>
    <w:p w14:paraId="3B1507B4" w14:textId="77777777" w:rsidR="000E16AA" w:rsidRPr="00976578" w:rsidRDefault="000E16AA" w:rsidP="00976578">
      <w:pPr>
        <w:spacing w:after="0"/>
        <w:jc w:val="both"/>
        <w:rPr>
          <w:rFonts w:ascii="GHEA Grapalat" w:hAnsi="GHEA Grapalat" w:cs="GHEA Grapalat"/>
          <w:b/>
          <w:bCs/>
          <w:sz w:val="20"/>
          <w:szCs w:val="20"/>
          <w:lang w:val="pt-BR"/>
        </w:rPr>
      </w:pPr>
      <w:r w:rsidRPr="00976578">
        <w:rPr>
          <w:rFonts w:ascii="GHEA Grapalat" w:hAnsi="GHEA Grapalat" w:cs="GHEA Grapalat"/>
          <w:sz w:val="20"/>
          <w:szCs w:val="20"/>
          <w:lang w:val="pt-BR"/>
        </w:rPr>
        <w:tab/>
      </w:r>
      <w:r w:rsidRPr="00976578">
        <w:rPr>
          <w:rFonts w:ascii="GHEA Grapalat" w:hAnsi="GHEA Grapalat" w:cs="GHEA Grapalat"/>
          <w:sz w:val="20"/>
          <w:szCs w:val="20"/>
          <w:lang w:val="pt-BR"/>
        </w:rPr>
        <w:tab/>
        <w:t xml:space="preserve">                               </w:t>
      </w:r>
    </w:p>
    <w:p w14:paraId="30D556F6" w14:textId="0AE56793" w:rsidR="000E16AA" w:rsidRPr="00976578" w:rsidRDefault="000E16AA" w:rsidP="00976578">
      <w:pPr>
        <w:numPr>
          <w:ilvl w:val="1"/>
          <w:numId w:val="3"/>
        </w:numPr>
        <w:spacing w:after="0" w:line="240" w:lineRule="auto"/>
        <w:ind w:left="0" w:firstLine="426"/>
        <w:jc w:val="both"/>
        <w:rPr>
          <w:rFonts w:ascii="GHEA Grapalat" w:hAnsi="GHEA Grapalat" w:cs="GHEA Grapalat"/>
          <w:sz w:val="20"/>
          <w:szCs w:val="20"/>
          <w:lang w:val="pt-BR"/>
        </w:rPr>
      </w:pPr>
      <w:r w:rsidRPr="00976578">
        <w:rPr>
          <w:rFonts w:ascii="GHEA Grapalat" w:hAnsi="GHEA Grapalat" w:cs="GHEA Grapalat"/>
          <w:sz w:val="20"/>
          <w:szCs w:val="20"/>
          <w:lang w:val="pt-BR"/>
        </w:rPr>
        <w:t>Ընկերությունը մասնակցում է «Փարկինգ Սիթի Սերվիս» ՓԲԸ-ի  (այսուհետ` Պատվիրատու) կողմից կազմակերպված</w:t>
      </w:r>
      <w:r w:rsidRPr="00976578">
        <w:rPr>
          <w:rFonts w:ascii="GHEA Grapalat" w:hAnsi="GHEA Grapalat" w:cs="Sylfaen"/>
          <w:b/>
          <w:sz w:val="20"/>
          <w:szCs w:val="20"/>
          <w:lang w:val="hy-AM"/>
        </w:rPr>
        <w:t xml:space="preserve"> </w:t>
      </w:r>
      <w:r w:rsidR="00526FC0" w:rsidRPr="00976578">
        <w:rPr>
          <w:rFonts w:ascii="GHEA Grapalat" w:hAnsi="GHEA Grapalat" w:cs="Sylfaen"/>
          <w:b/>
          <w:sz w:val="20"/>
          <w:szCs w:val="20"/>
          <w:lang w:val="hy-AM"/>
        </w:rPr>
        <w:t>ՓՍՍ-ԳՀԾՁԲ-2021/13</w:t>
      </w:r>
      <w:r w:rsidRPr="00976578">
        <w:rPr>
          <w:rFonts w:ascii="GHEA Grapalat" w:hAnsi="GHEA Grapalat" w:cs="GHEA Grapalat"/>
          <w:sz w:val="20"/>
          <w:szCs w:val="20"/>
          <w:lang w:val="pt-BR"/>
        </w:rPr>
        <w:t xml:space="preserve"> ծածկագրով գնման ընթացակարգին:</w:t>
      </w:r>
    </w:p>
    <w:p w14:paraId="0375FBA7" w14:textId="77777777" w:rsidR="000E16AA" w:rsidRPr="00976578" w:rsidRDefault="000E16AA" w:rsidP="00976578">
      <w:pPr>
        <w:spacing w:after="0"/>
        <w:ind w:firstLine="360"/>
        <w:jc w:val="both"/>
        <w:rPr>
          <w:rFonts w:ascii="GHEA Grapalat" w:hAnsi="GHEA Grapalat" w:cs="GHEA Grapalat"/>
          <w:sz w:val="20"/>
          <w:szCs w:val="20"/>
          <w:lang w:val="hy-AM"/>
        </w:rPr>
      </w:pPr>
      <w:r w:rsidRPr="00976578">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043F8CD" w14:textId="77777777" w:rsidR="000E16AA" w:rsidRPr="00976578" w:rsidRDefault="000E16AA" w:rsidP="00976578">
      <w:pPr>
        <w:spacing w:after="0"/>
        <w:ind w:firstLine="360"/>
        <w:jc w:val="both"/>
        <w:rPr>
          <w:rFonts w:ascii="GHEA Grapalat" w:hAnsi="GHEA Grapalat" w:cs="GHEA Grapalat"/>
          <w:sz w:val="20"/>
          <w:szCs w:val="20"/>
          <w:lang w:val="pt-BR"/>
        </w:rPr>
      </w:pPr>
      <w:r w:rsidRPr="00976578">
        <w:rPr>
          <w:rFonts w:ascii="GHEA Grapalat" w:hAnsi="GHEA Grapalat" w:cs="GHEA Grapalat"/>
          <w:sz w:val="20"/>
          <w:szCs w:val="20"/>
          <w:lang w:val="pt-BR"/>
        </w:rPr>
        <w:t>1.3 Ընկերությունը</w:t>
      </w:r>
      <w:r w:rsidRPr="00976578">
        <w:rPr>
          <w:rFonts w:ascii="GHEA Grapalat" w:hAnsi="GHEA Grapalat" w:cs="GHEA Grapalat"/>
          <w:sz w:val="20"/>
          <w:szCs w:val="20"/>
          <w:lang w:val="hy-AM"/>
        </w:rPr>
        <w:t xml:space="preserve"> սույն </w:t>
      </w:r>
      <w:r w:rsidRPr="00976578">
        <w:rPr>
          <w:rFonts w:ascii="GHEA Grapalat" w:hAnsi="GHEA Grapalat" w:cs="GHEA Grapalat"/>
          <w:sz w:val="20"/>
          <w:szCs w:val="20"/>
          <w:lang w:val="pt-BR"/>
        </w:rPr>
        <w:t>տուժանքի համաձայնագ</w:t>
      </w:r>
      <w:r w:rsidRPr="00976578">
        <w:rPr>
          <w:rFonts w:ascii="GHEA Grapalat" w:hAnsi="GHEA Grapalat" w:cs="GHEA Grapalat"/>
          <w:sz w:val="20"/>
          <w:szCs w:val="20"/>
          <w:lang w:val="hy-AM"/>
        </w:rPr>
        <w:t>ր</w:t>
      </w:r>
      <w:r w:rsidRPr="00976578">
        <w:rPr>
          <w:rFonts w:ascii="GHEA Grapalat" w:hAnsi="GHEA Grapalat" w:cs="GHEA Grapalat"/>
          <w:sz w:val="20"/>
          <w:szCs w:val="20"/>
          <w:lang w:val="pt-BR"/>
        </w:rPr>
        <w:t>ի</w:t>
      </w:r>
      <w:r w:rsidRPr="00976578">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AACC716"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15E5F13"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76578">
        <w:rPr>
          <w:rFonts w:ascii="GHEA Grapalat" w:hAnsi="GHEA Grapalat" w:cs="GHEA Grapalat"/>
          <w:sz w:val="20"/>
          <w:szCs w:val="20"/>
          <w:lang w:val="pt-BR"/>
        </w:rPr>
        <w:t>Ընկերության</w:t>
      </w:r>
      <w:r w:rsidRPr="00976578">
        <w:rPr>
          <w:rFonts w:ascii="GHEA Grapalat" w:hAnsi="GHEA Grapalat" w:cs="GHEA Grapalat"/>
          <w:sz w:val="20"/>
          <w:szCs w:val="20"/>
          <w:lang w:val="hy-AM"/>
        </w:rPr>
        <w:t xml:space="preserve"> հաշվից  գանձելու համար՝ առանց լրացուցիչ ակցեպտավորման: </w:t>
      </w:r>
    </w:p>
    <w:p w14:paraId="5C722BB3"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գ)  </w:t>
      </w:r>
      <w:r w:rsidRPr="00976578">
        <w:rPr>
          <w:rFonts w:ascii="GHEA Grapalat" w:hAnsi="GHEA Grapalat" w:cs="GHEA Grapalat"/>
          <w:sz w:val="20"/>
          <w:szCs w:val="20"/>
          <w:lang w:val="pt-BR"/>
        </w:rPr>
        <w:t>Ընկերությունը</w:t>
      </w:r>
      <w:r w:rsidRPr="00976578">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3035D07" w14:textId="77777777" w:rsidR="000E16AA" w:rsidRPr="00976578" w:rsidRDefault="000E16AA" w:rsidP="00976578">
      <w:pPr>
        <w:spacing w:after="0"/>
        <w:ind w:left="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դ) </w:t>
      </w:r>
      <w:r w:rsidRPr="00976578">
        <w:rPr>
          <w:rFonts w:ascii="GHEA Grapalat" w:hAnsi="GHEA Grapalat" w:cs="GHEA Grapalat"/>
          <w:sz w:val="20"/>
          <w:szCs w:val="20"/>
          <w:lang w:val="pt-BR"/>
        </w:rPr>
        <w:t>Ընկերությունը</w:t>
      </w:r>
      <w:r w:rsidRPr="00976578">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531497B4"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80CBD24" w14:textId="77777777" w:rsidR="000E16AA" w:rsidRPr="00976578" w:rsidRDefault="000E16AA" w:rsidP="00976578">
      <w:pPr>
        <w:spacing w:after="0"/>
        <w:ind w:firstLine="426"/>
        <w:jc w:val="both"/>
        <w:rPr>
          <w:rFonts w:ascii="GHEA Grapalat" w:hAnsi="GHEA Grapalat" w:cs="GHEA Grapalat"/>
          <w:sz w:val="20"/>
          <w:szCs w:val="20"/>
          <w:lang w:val="pt-BR"/>
        </w:rPr>
      </w:pPr>
      <w:r w:rsidRPr="00976578">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76578">
        <w:rPr>
          <w:rFonts w:ascii="GHEA Grapalat" w:hAnsi="GHEA Grapalat" w:cs="GHEA Grapalat"/>
          <w:sz w:val="20"/>
          <w:szCs w:val="20"/>
          <w:lang w:val="hy-AM"/>
        </w:rPr>
        <w:t xml:space="preserve">Պահանջագիրը բնօրինակներով </w:t>
      </w:r>
      <w:r w:rsidRPr="00976578">
        <w:rPr>
          <w:rFonts w:ascii="GHEA Grapalat" w:hAnsi="GHEA Grapalat" w:cs="GHEA Grapalat"/>
          <w:sz w:val="20"/>
          <w:szCs w:val="20"/>
          <w:lang w:val="pt-BR"/>
        </w:rPr>
        <w:t xml:space="preserve">ներկայացնում է </w:t>
      </w:r>
      <w:r w:rsidRPr="00976578">
        <w:rPr>
          <w:rFonts w:ascii="GHEA Grapalat" w:hAnsi="GHEA Grapalat" w:cs="GHEA Grapalat"/>
          <w:sz w:val="20"/>
          <w:szCs w:val="20"/>
          <w:lang w:val="hy-AM"/>
        </w:rPr>
        <w:t>Վճարող Բանկին</w:t>
      </w:r>
      <w:r w:rsidRPr="0097657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76578">
        <w:rPr>
          <w:rFonts w:ascii="GHEA Grapalat" w:hAnsi="GHEA Grapalat" w:cs="GHEA Grapalat"/>
          <w:sz w:val="20"/>
          <w:szCs w:val="20"/>
          <w:lang w:val="hy-AM"/>
        </w:rPr>
        <w:t>Պահանջագիրը</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էլեկտրոնային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թվային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ստորագրությամբ</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հաստատված</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լինելու</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դեպքում</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դրանք</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Վճարող</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Բանկին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են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ներկայացվում</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էլեկտրոնային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կրիչներով</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ինչպես</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նաև</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դրանցից</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արտատպված</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թղթային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տարբերակներով</w:t>
      </w:r>
      <w:r w:rsidRPr="00976578">
        <w:rPr>
          <w:rFonts w:ascii="GHEA Grapalat" w:hAnsi="GHEA Grapalat" w:cs="GHEA Grapalat"/>
          <w:sz w:val="20"/>
          <w:szCs w:val="20"/>
          <w:lang w:val="pt-BR"/>
        </w:rPr>
        <w:t>:</w:t>
      </w:r>
    </w:p>
    <w:p w14:paraId="7BC0E55E" w14:textId="77777777" w:rsidR="000E16AA" w:rsidRPr="00976578" w:rsidRDefault="000E16AA" w:rsidP="00976578">
      <w:pPr>
        <w:numPr>
          <w:ilvl w:val="1"/>
          <w:numId w:val="6"/>
        </w:numPr>
        <w:spacing w:after="0" w:line="240" w:lineRule="auto"/>
        <w:jc w:val="both"/>
        <w:rPr>
          <w:rFonts w:ascii="GHEA Grapalat" w:hAnsi="GHEA Grapalat" w:cs="GHEA Grapalat"/>
          <w:sz w:val="20"/>
          <w:szCs w:val="20"/>
          <w:lang w:val="hy-AM"/>
        </w:rPr>
      </w:pPr>
      <w:r w:rsidRPr="00976578">
        <w:rPr>
          <w:rFonts w:ascii="GHEA Grapalat" w:hAnsi="GHEA Grapalat" w:cs="GHEA Grapalat"/>
          <w:sz w:val="20"/>
          <w:szCs w:val="20"/>
          <w:lang w:val="hy-AM"/>
        </w:rPr>
        <w:t>Պատվիրատուն Վճարող բանկին կարող է ներկայացնել այլ լրացուցիչ փաստաթղթեր:</w:t>
      </w:r>
    </w:p>
    <w:p w14:paraId="322C3871" w14:textId="77777777" w:rsidR="000E16AA" w:rsidRPr="00976578" w:rsidRDefault="000E16AA" w:rsidP="00976578">
      <w:pPr>
        <w:spacing w:after="0"/>
        <w:ind w:firstLine="426"/>
        <w:jc w:val="both"/>
        <w:rPr>
          <w:rFonts w:ascii="GHEA Grapalat" w:hAnsi="GHEA Grapalat" w:cs="GHEA Grapalat"/>
          <w:sz w:val="20"/>
          <w:szCs w:val="20"/>
          <w:lang w:val="pt-BR"/>
        </w:rPr>
      </w:pPr>
      <w:r w:rsidRPr="00976578">
        <w:rPr>
          <w:rFonts w:ascii="GHEA Grapalat" w:hAnsi="GHEA Grapalat" w:cs="GHEA Grapalat"/>
          <w:sz w:val="20"/>
          <w:szCs w:val="20"/>
          <w:lang w:val="hy-AM"/>
        </w:rPr>
        <w:t>1.6 Վճարող Բանկի կողմից Պ</w:t>
      </w:r>
      <w:r w:rsidRPr="00976578">
        <w:rPr>
          <w:rFonts w:ascii="GHEA Grapalat" w:hAnsi="GHEA Grapalat" w:cs="GHEA Grapalat"/>
          <w:sz w:val="20"/>
          <w:szCs w:val="20"/>
          <w:lang w:val="pt-BR"/>
        </w:rPr>
        <w:t xml:space="preserve">ահանջագրում նշված գումարի վճարման հետևանքով </w:t>
      </w:r>
      <w:r w:rsidRPr="00976578">
        <w:rPr>
          <w:rFonts w:ascii="GHEA Grapalat" w:hAnsi="GHEA Grapalat" w:cs="GHEA Grapalat"/>
          <w:sz w:val="20"/>
          <w:szCs w:val="20"/>
          <w:lang w:val="hy-AM"/>
        </w:rPr>
        <w:t xml:space="preserve">Ընկերության </w:t>
      </w:r>
      <w:r w:rsidRPr="00976578">
        <w:rPr>
          <w:rFonts w:ascii="GHEA Grapalat" w:hAnsi="GHEA Grapalat" w:cs="GHEA Grapalat"/>
          <w:sz w:val="20"/>
          <w:szCs w:val="20"/>
          <w:lang w:val="pt-BR"/>
        </w:rPr>
        <w:t xml:space="preserve">առաջացած ռիսկերի (Ընկերության կրած վնասների) </w:t>
      </w:r>
      <w:r w:rsidRPr="00976578">
        <w:rPr>
          <w:rFonts w:ascii="GHEA Grapalat" w:hAnsi="GHEA Grapalat" w:cs="GHEA Grapalat"/>
          <w:sz w:val="20"/>
          <w:szCs w:val="20"/>
          <w:lang w:val="hy-AM"/>
        </w:rPr>
        <w:t xml:space="preserve">և բացասական հետևանքների </w:t>
      </w:r>
      <w:r w:rsidRPr="00976578">
        <w:rPr>
          <w:rFonts w:ascii="GHEA Grapalat" w:hAnsi="GHEA Grapalat" w:cs="GHEA Grapalat"/>
          <w:sz w:val="20"/>
          <w:szCs w:val="20"/>
          <w:lang w:val="pt-BR"/>
        </w:rPr>
        <w:t>համար Բանկը</w:t>
      </w:r>
      <w:r w:rsidRPr="00976578">
        <w:rPr>
          <w:rFonts w:ascii="GHEA Grapalat" w:hAnsi="GHEA Grapalat" w:cs="GHEA Grapalat"/>
          <w:sz w:val="20"/>
          <w:szCs w:val="20"/>
          <w:lang w:val="hy-AM"/>
        </w:rPr>
        <w:t xml:space="preserve"> որևէ</w:t>
      </w:r>
      <w:r w:rsidRPr="00976578">
        <w:rPr>
          <w:rFonts w:ascii="GHEA Grapalat" w:hAnsi="GHEA Grapalat" w:cs="GHEA Grapalat"/>
          <w:sz w:val="20"/>
          <w:szCs w:val="20"/>
          <w:lang w:val="pt-BR"/>
        </w:rPr>
        <w:t xml:space="preserve"> պատասխանատվություն չի կրում</w:t>
      </w:r>
      <w:r w:rsidRPr="00976578">
        <w:rPr>
          <w:rFonts w:ascii="GHEA Grapalat" w:hAnsi="GHEA Grapalat" w:cs="GHEA Grapalat"/>
          <w:sz w:val="20"/>
          <w:szCs w:val="20"/>
          <w:lang w:val="hy-AM"/>
        </w:rPr>
        <w:t>:</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57E131A" w14:textId="77777777" w:rsidR="000E16AA" w:rsidRPr="00976578" w:rsidRDefault="000E16AA" w:rsidP="00976578">
      <w:pPr>
        <w:spacing w:after="0"/>
        <w:ind w:firstLine="426"/>
        <w:jc w:val="both"/>
        <w:rPr>
          <w:rFonts w:ascii="GHEA Grapalat" w:hAnsi="GHEA Grapalat" w:cs="GHEA Grapalat"/>
          <w:sz w:val="20"/>
          <w:szCs w:val="20"/>
          <w:lang w:val="pt-BR"/>
        </w:rPr>
      </w:pPr>
      <w:r w:rsidRPr="00976578">
        <w:rPr>
          <w:rFonts w:ascii="GHEA Grapalat" w:hAnsi="GHEA Grapalat" w:cs="GHEA Grapalat"/>
          <w:sz w:val="20"/>
          <w:szCs w:val="20"/>
          <w:lang w:val="pt-BR"/>
        </w:rPr>
        <w:lastRenderedPageBreak/>
        <w:t xml:space="preserve">1.7 </w:t>
      </w:r>
      <w:r w:rsidRPr="00976578">
        <w:rPr>
          <w:rFonts w:ascii="GHEA Grapalat" w:hAnsi="GHEA Grapalat" w:cs="GHEA Grapalat"/>
          <w:sz w:val="20"/>
          <w:szCs w:val="20"/>
          <w:lang w:val="hy-AM"/>
        </w:rPr>
        <w:t>Այն դեպքում</w:t>
      </w:r>
      <w:r w:rsidRPr="00976578">
        <w:rPr>
          <w:rFonts w:ascii="GHEA Grapalat" w:hAnsi="GHEA Grapalat" w:cs="GHEA Grapalat"/>
          <w:sz w:val="20"/>
          <w:szCs w:val="20"/>
          <w:lang w:val="pt-BR"/>
        </w:rPr>
        <w:t>,</w:t>
      </w:r>
      <w:r w:rsidRPr="00976578">
        <w:rPr>
          <w:rFonts w:ascii="GHEA Grapalat" w:hAnsi="GHEA Grapalat" w:cs="GHEA Grapalat"/>
          <w:sz w:val="20"/>
          <w:szCs w:val="20"/>
          <w:lang w:val="hy-AM"/>
        </w:rPr>
        <w:t xml:space="preserve"> երբ Ընկերության հաշվի միջոցները չեն բավարարում</w:t>
      </w:r>
      <w:r w:rsidRPr="00976578">
        <w:rPr>
          <w:rFonts w:ascii="GHEA Grapalat" w:hAnsi="GHEA Grapalat" w:cs="GHEA Grapalat"/>
          <w:sz w:val="20"/>
          <w:szCs w:val="20"/>
        </w:rPr>
        <w:t>՝</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Վճարող</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բանկը</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վճարման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պահանջագիրը</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ստանալուց</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հետո՝</w:t>
      </w:r>
      <w:r w:rsidRPr="00976578">
        <w:rPr>
          <w:rFonts w:ascii="GHEA Grapalat" w:hAnsi="GHEA Grapalat" w:cs="GHEA Grapalat"/>
          <w:sz w:val="20"/>
          <w:szCs w:val="20"/>
          <w:lang w:val="pt-BR"/>
        </w:rPr>
        <w:t xml:space="preserve"> 2 (</w:t>
      </w:r>
      <w:r w:rsidRPr="00976578">
        <w:rPr>
          <w:rFonts w:ascii="GHEA Grapalat" w:hAnsi="GHEA Grapalat" w:cs="GHEA Grapalat"/>
          <w:sz w:val="20"/>
          <w:szCs w:val="20"/>
        </w:rPr>
        <w:t>երկու</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աշխատանքային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օրվա</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ընթացքում</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պետք</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է</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տեղեկացնի</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Պատվիրատուին՝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գրավոր</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ձևով</w:t>
      </w:r>
      <w:r w:rsidRPr="00976578">
        <w:rPr>
          <w:rFonts w:ascii="GHEA Grapalat" w:hAnsi="GHEA Grapalat" w:cs="GHEA Grapalat"/>
          <w:sz w:val="20"/>
          <w:szCs w:val="20"/>
          <w:lang w:val="pt-BR"/>
        </w:rPr>
        <w:t>:</w:t>
      </w:r>
    </w:p>
    <w:p w14:paraId="30AFB44C" w14:textId="77777777" w:rsidR="000E16AA" w:rsidRPr="00976578" w:rsidRDefault="000E16AA" w:rsidP="00976578">
      <w:pPr>
        <w:spacing w:after="0"/>
        <w:ind w:firstLine="360"/>
        <w:jc w:val="both"/>
        <w:rPr>
          <w:rFonts w:ascii="GHEA Grapalat" w:hAnsi="GHEA Grapalat" w:cs="GHEA Grapalat"/>
          <w:sz w:val="20"/>
          <w:szCs w:val="20"/>
          <w:lang w:val="pt-BR"/>
        </w:rPr>
      </w:pPr>
      <w:r w:rsidRPr="00976578">
        <w:rPr>
          <w:rFonts w:ascii="GHEA Grapalat" w:hAnsi="GHEA Grapalat" w:cs="GHEA Grapalat"/>
          <w:sz w:val="20"/>
          <w:szCs w:val="20"/>
          <w:lang w:val="pt-BR"/>
        </w:rPr>
        <w:t xml:space="preserve">1.8 Սույն համաձայնագիրը և կից </w:t>
      </w:r>
      <w:r w:rsidRPr="00976578">
        <w:rPr>
          <w:rFonts w:ascii="GHEA Grapalat" w:hAnsi="GHEA Grapalat" w:cs="GHEA Grapalat"/>
          <w:sz w:val="20"/>
          <w:szCs w:val="20"/>
          <w:lang w:val="hy-AM"/>
        </w:rPr>
        <w:t>Պ</w:t>
      </w:r>
      <w:r w:rsidRPr="0097657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A49801" w14:textId="77777777" w:rsidR="000E16AA" w:rsidRPr="00976578" w:rsidRDefault="000E16AA" w:rsidP="00976578">
      <w:pPr>
        <w:spacing w:after="0"/>
        <w:jc w:val="both"/>
        <w:rPr>
          <w:rFonts w:ascii="GHEA Grapalat" w:hAnsi="GHEA Grapalat" w:cs="GHEA Grapalat"/>
          <w:sz w:val="20"/>
          <w:szCs w:val="20"/>
          <w:lang w:val="hy-AM"/>
        </w:rPr>
      </w:pPr>
    </w:p>
    <w:p w14:paraId="48685ABE" w14:textId="77777777" w:rsidR="000E16AA" w:rsidRPr="00976578" w:rsidRDefault="000E16AA" w:rsidP="00976578">
      <w:pPr>
        <w:numPr>
          <w:ilvl w:val="0"/>
          <w:numId w:val="2"/>
        </w:numPr>
        <w:spacing w:after="0" w:line="240" w:lineRule="auto"/>
        <w:jc w:val="center"/>
        <w:rPr>
          <w:rFonts w:ascii="GHEA Grapalat" w:hAnsi="GHEA Grapalat" w:cs="GHEA Grapalat"/>
          <w:b/>
          <w:bCs/>
          <w:sz w:val="20"/>
          <w:szCs w:val="20"/>
        </w:rPr>
      </w:pPr>
      <w:r w:rsidRPr="00976578">
        <w:rPr>
          <w:rFonts w:ascii="GHEA Grapalat" w:hAnsi="GHEA Grapalat" w:cs="GHEA Grapalat"/>
          <w:b/>
          <w:bCs/>
          <w:sz w:val="20"/>
          <w:szCs w:val="20"/>
        </w:rPr>
        <w:t>Այլ պայմաններ</w:t>
      </w:r>
    </w:p>
    <w:p w14:paraId="666E18F1" w14:textId="77777777" w:rsidR="000E16AA" w:rsidRPr="00976578" w:rsidRDefault="000E16AA" w:rsidP="00976578">
      <w:pPr>
        <w:spacing w:after="0"/>
        <w:ind w:firstLine="567"/>
        <w:jc w:val="both"/>
        <w:rPr>
          <w:rFonts w:ascii="GHEA Grapalat" w:hAnsi="GHEA Grapalat" w:cs="GHEA Grapalat"/>
          <w:sz w:val="20"/>
          <w:szCs w:val="20"/>
          <w:lang w:val="hy-AM"/>
        </w:rPr>
      </w:pPr>
      <w:proofErr w:type="gramStart"/>
      <w:r w:rsidRPr="00976578">
        <w:rPr>
          <w:rFonts w:ascii="GHEA Grapalat" w:hAnsi="GHEA Grapalat" w:cs="GHEA Grapalat"/>
          <w:sz w:val="20"/>
          <w:szCs w:val="20"/>
        </w:rPr>
        <w:t>2.1</w:t>
      </w:r>
      <w:proofErr w:type="gramEnd"/>
      <w:r w:rsidRPr="00976578">
        <w:rPr>
          <w:rFonts w:ascii="GHEA Grapalat" w:hAnsi="GHEA Grapalat" w:cs="GHEA Grapalat"/>
          <w:sz w:val="20"/>
          <w:szCs w:val="20"/>
        </w:rPr>
        <w:t xml:space="preserve"> Սույն համաձայնագիրը</w:t>
      </w:r>
      <w:r w:rsidRPr="00976578">
        <w:rPr>
          <w:rFonts w:ascii="GHEA Grapalat" w:hAnsi="GHEA Grapalat" w:cs="GHEA Grapalat"/>
          <w:sz w:val="20"/>
          <w:szCs w:val="20"/>
          <w:lang w:val="hy-AM"/>
        </w:rPr>
        <w:t xml:space="preserve"> և Պահանջագիրը անհետկանչելի են,</w:t>
      </w:r>
      <w:r w:rsidRPr="00976578">
        <w:rPr>
          <w:rFonts w:ascii="GHEA Grapalat" w:hAnsi="GHEA Grapalat" w:cs="GHEA Grapalat"/>
          <w:sz w:val="20"/>
          <w:szCs w:val="20"/>
        </w:rPr>
        <w:t xml:space="preserve"> ուժի մեջ </w:t>
      </w:r>
      <w:r w:rsidRPr="00976578">
        <w:rPr>
          <w:rFonts w:ascii="GHEA Grapalat" w:hAnsi="GHEA Grapalat" w:cs="GHEA Grapalat"/>
          <w:sz w:val="20"/>
          <w:szCs w:val="20"/>
          <w:lang w:val="hy-AM"/>
        </w:rPr>
        <w:t>են</w:t>
      </w:r>
      <w:r w:rsidRPr="00976578">
        <w:rPr>
          <w:rFonts w:ascii="GHEA Grapalat" w:hAnsi="GHEA Grapalat" w:cs="GHEA Grapalat"/>
          <w:sz w:val="20"/>
          <w:szCs w:val="20"/>
        </w:rPr>
        <w:t xml:space="preserve"> մտնում Ընկերության կողմից վավերացման պահից և ուժի մեջ</w:t>
      </w:r>
      <w:r w:rsidRPr="00976578">
        <w:rPr>
          <w:rFonts w:ascii="GHEA Grapalat" w:hAnsi="GHEA Grapalat" w:cs="GHEA Grapalat"/>
          <w:sz w:val="20"/>
          <w:szCs w:val="20"/>
          <w:lang w:val="hy-AM"/>
        </w:rPr>
        <w:t xml:space="preserve"> են մինչև </w:t>
      </w:r>
      <w:r w:rsidRPr="00976578">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8BFC14D" w14:textId="77777777" w:rsidR="000E16AA" w:rsidRPr="00976578"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676217" w14:textId="77777777" w:rsidR="000E16AA" w:rsidRPr="00976578"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C2AF243" w14:textId="77777777" w:rsidR="000E16AA" w:rsidRPr="00976578" w:rsidDel="00A13215"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69CA904" w14:textId="77777777" w:rsidR="000E16AA" w:rsidRPr="00976578"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0CCC88" w14:textId="77777777" w:rsidR="000E16AA" w:rsidRPr="00976578" w:rsidRDefault="000E16AA" w:rsidP="00976578">
      <w:pPr>
        <w:spacing w:after="0"/>
        <w:ind w:firstLine="567"/>
        <w:jc w:val="both"/>
        <w:rPr>
          <w:rFonts w:ascii="GHEA Grapalat" w:hAnsi="GHEA Grapalat" w:cs="GHEA Grapalat"/>
          <w:sz w:val="20"/>
          <w:szCs w:val="20"/>
          <w:lang w:val="hy-AM"/>
        </w:rPr>
      </w:pPr>
    </w:p>
    <w:p w14:paraId="0D0F3B3A" w14:textId="77777777" w:rsidR="000E16AA" w:rsidRPr="00976578" w:rsidRDefault="000E16AA" w:rsidP="00976578">
      <w:pPr>
        <w:spacing w:after="0"/>
        <w:ind w:firstLine="567"/>
        <w:jc w:val="center"/>
        <w:rPr>
          <w:rFonts w:ascii="GHEA Grapalat" w:hAnsi="GHEA Grapalat" w:cs="GHEA Grapalat"/>
          <w:sz w:val="20"/>
          <w:szCs w:val="20"/>
          <w:lang w:val="hy-AM"/>
        </w:rPr>
      </w:pPr>
      <w:r w:rsidRPr="00976578">
        <w:rPr>
          <w:rFonts w:ascii="GHEA Grapalat" w:hAnsi="GHEA Grapalat" w:cs="GHEA Grapalat"/>
          <w:b/>
          <w:sz w:val="20"/>
          <w:szCs w:val="20"/>
          <w:lang w:val="hy-AM"/>
        </w:rPr>
        <w:t>3. Ընկերության հասցեն, բանկային վավերապայմանները`</w:t>
      </w:r>
    </w:p>
    <w:p w14:paraId="1C5FCDEE" w14:textId="77777777" w:rsidR="000E16AA" w:rsidRPr="00976578" w:rsidRDefault="000E16AA" w:rsidP="00976578">
      <w:pPr>
        <w:spacing w:after="0"/>
        <w:jc w:val="both"/>
        <w:rPr>
          <w:rFonts w:ascii="GHEA Grapalat" w:hAnsi="GHEA Grapalat" w:cs="GHEA Grapalat"/>
          <w:sz w:val="20"/>
          <w:szCs w:val="20"/>
          <w:u w:val="single"/>
          <w:lang w:val="hy-AM"/>
        </w:rPr>
      </w:pP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p>
    <w:p w14:paraId="226BDD3C"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անվանումը</w:t>
      </w:r>
    </w:p>
    <w:p w14:paraId="1F12FC00" w14:textId="77777777" w:rsidR="000E16AA" w:rsidRPr="00976578" w:rsidRDefault="000E16AA" w:rsidP="00976578">
      <w:pPr>
        <w:spacing w:after="0"/>
        <w:jc w:val="both"/>
        <w:rPr>
          <w:rFonts w:ascii="GHEA Grapalat" w:hAnsi="GHEA Grapalat"/>
          <w:sz w:val="20"/>
          <w:szCs w:val="20"/>
          <w:u w:val="single"/>
          <w:vertAlign w:val="superscript"/>
          <w:lang w:val="hy-AM"/>
        </w:rPr>
      </w:pPr>
      <w:r w:rsidRPr="00976578">
        <w:rPr>
          <w:rFonts w:ascii="GHEA Grapalat" w:hAnsi="GHEA Grapalat"/>
          <w:sz w:val="20"/>
          <w:szCs w:val="20"/>
          <w:vertAlign w:val="superscript"/>
          <w:lang w:val="hy-AM"/>
        </w:rPr>
        <w:t xml:space="preserve"> </w:t>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365A3E21"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հասցեն</w:t>
      </w:r>
    </w:p>
    <w:p w14:paraId="3F0E3F52" w14:textId="77777777" w:rsidR="000E16AA" w:rsidRPr="00976578" w:rsidRDefault="000E16AA" w:rsidP="00976578">
      <w:pPr>
        <w:spacing w:after="0"/>
        <w:jc w:val="both"/>
        <w:rPr>
          <w:rFonts w:ascii="GHEA Grapalat" w:hAnsi="GHEA Grapalat"/>
          <w:sz w:val="20"/>
          <w:szCs w:val="20"/>
          <w:u w:val="single"/>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20A003A2"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ընկերությանը սպասարկող բանկի անվանումը</w:t>
      </w:r>
    </w:p>
    <w:p w14:paraId="35B82556"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747D12A8"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բանկային հաշվեհամարը</w:t>
      </w:r>
    </w:p>
    <w:p w14:paraId="7D419CA1"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5922D861"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հարկ վճարողի հաշվառման համարը</w:t>
      </w:r>
    </w:p>
    <w:p w14:paraId="28D3DFE0" w14:textId="77777777" w:rsidR="000E16AA" w:rsidRPr="00976578" w:rsidRDefault="000E16AA" w:rsidP="00976578">
      <w:pPr>
        <w:spacing w:after="0"/>
        <w:jc w:val="both"/>
        <w:rPr>
          <w:rFonts w:ascii="GHEA Grapalat" w:hAnsi="GHEA Grapalat"/>
          <w:sz w:val="20"/>
          <w:szCs w:val="20"/>
          <w:u w:val="single"/>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634057A9"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տնօրենի անունը, ազգանունը և ստորագրությունը</w:t>
      </w:r>
    </w:p>
    <w:p w14:paraId="366FCC95" w14:textId="77777777" w:rsidR="000E16AA" w:rsidRPr="00976578" w:rsidRDefault="000E16AA" w:rsidP="00976578">
      <w:pPr>
        <w:spacing w:after="0"/>
        <w:jc w:val="both"/>
        <w:rPr>
          <w:rFonts w:ascii="GHEA Grapalat" w:hAnsi="GHEA Grapalat"/>
          <w:sz w:val="20"/>
          <w:szCs w:val="20"/>
          <w:lang w:val="hy-AM"/>
        </w:rPr>
      </w:pPr>
      <w:r w:rsidRPr="00976578">
        <w:rPr>
          <w:rFonts w:ascii="GHEA Grapalat" w:hAnsi="GHEA Grapalat"/>
          <w:sz w:val="20"/>
          <w:szCs w:val="20"/>
          <w:lang w:val="hy-AM"/>
        </w:rPr>
        <w:t>Կ.Տ</w:t>
      </w:r>
    </w:p>
    <w:p w14:paraId="7A082FF7" w14:textId="77777777" w:rsidR="000E16AA" w:rsidRPr="00976578" w:rsidRDefault="000E16AA" w:rsidP="00976578">
      <w:pPr>
        <w:spacing w:after="0"/>
        <w:jc w:val="both"/>
        <w:rPr>
          <w:rFonts w:ascii="GHEA Grapalat" w:hAnsi="GHEA Grapalat"/>
          <w:sz w:val="20"/>
          <w:szCs w:val="20"/>
          <w:lang w:val="hy-AM"/>
        </w:rPr>
      </w:pPr>
    </w:p>
    <w:p w14:paraId="27250DA5" w14:textId="77777777" w:rsidR="000E16AA" w:rsidRPr="00976578" w:rsidRDefault="000E16AA" w:rsidP="00976578">
      <w:pPr>
        <w:spacing w:after="0"/>
        <w:jc w:val="both"/>
        <w:rPr>
          <w:rFonts w:ascii="GHEA Grapalat" w:hAnsi="GHEA Grapalat"/>
          <w:sz w:val="18"/>
          <w:szCs w:val="18"/>
          <w:vertAlign w:val="superscript"/>
          <w:lang w:val="hy-AM"/>
        </w:rPr>
      </w:pPr>
      <w:r w:rsidRPr="00976578">
        <w:rPr>
          <w:rFonts w:ascii="GHEA Grapalat" w:hAnsi="GHEA Grapalat"/>
          <w:sz w:val="20"/>
          <w:szCs w:val="20"/>
          <w:lang w:val="hy-AM"/>
        </w:rPr>
        <w:t>Օր/ամիս/տարի</w:t>
      </w:r>
    </w:p>
    <w:p w14:paraId="5389309B" w14:textId="77777777" w:rsidR="000E16AA" w:rsidRPr="00976578" w:rsidRDefault="000E16AA" w:rsidP="00976578">
      <w:pPr>
        <w:pStyle w:val="BodyTextIndent3"/>
        <w:spacing w:line="240" w:lineRule="auto"/>
        <w:jc w:val="right"/>
        <w:rPr>
          <w:rFonts w:ascii="GHEA Grapalat" w:hAnsi="GHEA Grapalat"/>
          <w:b/>
          <w:lang w:val="hy-AM"/>
        </w:rPr>
      </w:pPr>
      <w:r w:rsidRPr="0097657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76578" w:rsidRPr="00976578" w14:paraId="041DF705" w14:textId="77777777" w:rsidTr="005C3E3E">
        <w:trPr>
          <w:trHeight w:val="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1A96F4" w14:textId="77777777" w:rsidR="000E16AA" w:rsidRPr="00976578" w:rsidRDefault="000E16AA" w:rsidP="00976578">
            <w:pPr>
              <w:spacing w:after="0"/>
              <w:rPr>
                <w:rFonts w:ascii="GHEA Grapalat" w:hAnsi="GHEA Grapalat" w:cs="Sylfaen"/>
                <w:b/>
                <w:bCs/>
                <w:sz w:val="20"/>
                <w:szCs w:val="20"/>
                <w:lang w:val="hy-AM"/>
              </w:rPr>
            </w:pPr>
            <w:r w:rsidRPr="00976578">
              <w:rPr>
                <w:rFonts w:ascii="GHEA Grapalat" w:hAnsi="GHEA Grapalat" w:cs="Sylfaen"/>
                <w:sz w:val="20"/>
                <w:szCs w:val="20"/>
              </w:rPr>
              <w:lastRenderedPageBreak/>
              <w:t xml:space="preserve">1.                                                              </w:t>
            </w:r>
            <w:r w:rsidRPr="00976578">
              <w:rPr>
                <w:rFonts w:ascii="GHEA Grapalat" w:hAnsi="GHEA Grapalat" w:cs="Sylfaen"/>
                <w:b/>
                <w:bCs/>
                <w:sz w:val="20"/>
                <w:szCs w:val="20"/>
              </w:rPr>
              <w:t>ՎՃԱՐՄԱՆ</w:t>
            </w:r>
            <w:r w:rsidRPr="00976578">
              <w:rPr>
                <w:rFonts w:ascii="GHEA Grapalat" w:hAnsi="GHEA Grapalat" w:cs="Arial"/>
                <w:b/>
                <w:bCs/>
                <w:sz w:val="20"/>
                <w:szCs w:val="20"/>
              </w:rPr>
              <w:t xml:space="preserve"> </w:t>
            </w:r>
            <w:r w:rsidRPr="00976578">
              <w:rPr>
                <w:rFonts w:ascii="GHEA Grapalat" w:hAnsi="GHEA Grapalat" w:cs="Sylfaen"/>
                <w:b/>
                <w:bCs/>
                <w:sz w:val="20"/>
                <w:szCs w:val="20"/>
              </w:rPr>
              <w:t xml:space="preserve">ՊԱՀԱՆՋԱԳԻՐ* </w:t>
            </w:r>
          </w:p>
        </w:tc>
      </w:tr>
      <w:tr w:rsidR="00976578" w:rsidRPr="00976578" w14:paraId="1214233D"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A2F45" w14:textId="77777777" w:rsidR="000E16AA" w:rsidRPr="00976578" w:rsidRDefault="000E16AA" w:rsidP="00976578">
            <w:pPr>
              <w:spacing w:after="0"/>
              <w:rPr>
                <w:rFonts w:ascii="GHEA Grapalat" w:hAnsi="GHEA Grapalat" w:cs="Sylfaen"/>
                <w:sz w:val="20"/>
                <w:szCs w:val="20"/>
                <w:lang w:val="hy-AM"/>
              </w:rPr>
            </w:pPr>
            <w:r w:rsidRPr="00976578">
              <w:rPr>
                <w:rFonts w:ascii="GHEA Grapalat" w:hAnsi="GHEA Grapalat" w:cs="Sylfaen"/>
                <w:sz w:val="20"/>
                <w:szCs w:val="20"/>
                <w:lang w:val="hy-AM"/>
              </w:rPr>
              <w:t>2</w:t>
            </w:r>
            <w:r w:rsidRPr="00976578">
              <w:rPr>
                <w:rFonts w:ascii="GHEA Grapalat" w:hAnsi="GHEA Grapalat" w:cs="Sylfaen"/>
                <w:sz w:val="20"/>
                <w:szCs w:val="20"/>
              </w:rPr>
              <w:t>.</w:t>
            </w:r>
            <w:r w:rsidRPr="00976578">
              <w:rPr>
                <w:rFonts w:ascii="GHEA Grapalat" w:hAnsi="GHEA Grapalat" w:cs="Sylfaen"/>
                <w:sz w:val="20"/>
                <w:szCs w:val="20"/>
                <w:lang w:val="hy-AM"/>
              </w:rPr>
              <w:t xml:space="preserve"> Թիվ </w:t>
            </w:r>
          </w:p>
        </w:tc>
      </w:tr>
      <w:tr w:rsidR="00976578" w:rsidRPr="00976578" w14:paraId="600BCDB3"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98A557"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lang w:val="hy-AM"/>
              </w:rPr>
              <w:t>3</w:t>
            </w:r>
            <w:r w:rsidRPr="00976578">
              <w:rPr>
                <w:rFonts w:ascii="GHEA Grapalat" w:hAnsi="GHEA Grapalat" w:cs="Sylfaen"/>
                <w:sz w:val="20"/>
                <w:szCs w:val="20"/>
              </w:rPr>
              <w:t>.                                                         Ներկայացման</w:t>
            </w:r>
            <w:r w:rsidRPr="00976578">
              <w:rPr>
                <w:rFonts w:ascii="GHEA Grapalat" w:hAnsi="GHEA Grapalat" w:cs="Arial"/>
                <w:sz w:val="20"/>
                <w:szCs w:val="20"/>
              </w:rPr>
              <w:t xml:space="preserve"> </w:t>
            </w:r>
            <w:r w:rsidRPr="00976578">
              <w:rPr>
                <w:rFonts w:ascii="GHEA Grapalat" w:hAnsi="GHEA Grapalat" w:cs="Sylfaen"/>
                <w:sz w:val="20"/>
                <w:szCs w:val="20"/>
              </w:rPr>
              <w:t>ամսաթիվը</w:t>
            </w:r>
            <w:r w:rsidRPr="00976578">
              <w:rPr>
                <w:rFonts w:ascii="GHEA Grapalat" w:hAnsi="GHEA Grapalat" w:cs="Arial"/>
                <w:sz w:val="20"/>
                <w:szCs w:val="20"/>
              </w:rPr>
              <w:t xml:space="preserve">` </w:t>
            </w:r>
            <w:r w:rsidRPr="00976578">
              <w:rPr>
                <w:rFonts w:ascii="GHEA Grapalat" w:hAnsi="GHEA Grapalat" w:cs="Tahoma"/>
                <w:sz w:val="20"/>
                <w:szCs w:val="20"/>
              </w:rPr>
              <w:t xml:space="preserve">"___" </w:t>
            </w:r>
            <w:r w:rsidRPr="00976578">
              <w:rPr>
                <w:rFonts w:ascii="GHEA Grapalat" w:hAnsi="GHEA Grapalat" w:cs="Sylfaen"/>
                <w:sz w:val="20"/>
                <w:szCs w:val="20"/>
              </w:rPr>
              <w:t xml:space="preserve">___ </w:t>
            </w:r>
            <w:r w:rsidRPr="00976578">
              <w:rPr>
                <w:rFonts w:ascii="GHEA Grapalat" w:hAnsi="GHEA Grapalat" w:cs="Tahoma"/>
                <w:sz w:val="20"/>
                <w:szCs w:val="20"/>
              </w:rPr>
              <w:t>20___</w:t>
            </w:r>
            <w:r w:rsidRPr="00976578">
              <w:rPr>
                <w:rFonts w:ascii="GHEA Grapalat" w:hAnsi="GHEA Grapalat" w:cs="Sylfaen"/>
                <w:sz w:val="20"/>
                <w:szCs w:val="20"/>
              </w:rPr>
              <w:t>թ.</w:t>
            </w:r>
          </w:p>
        </w:tc>
      </w:tr>
      <w:tr w:rsidR="00976578" w:rsidRPr="00976578" w14:paraId="71434A38" w14:textId="77777777" w:rsidTr="005C3E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DF36BA"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4</w:t>
            </w:r>
            <w:r w:rsidRPr="00976578">
              <w:rPr>
                <w:rFonts w:ascii="GHEA Grapalat" w:hAnsi="GHEA Grapalat" w:cs="Sylfaen"/>
                <w:sz w:val="20"/>
                <w:szCs w:val="20"/>
              </w:rPr>
              <w:t xml:space="preserve">. </w:t>
            </w:r>
            <w:r w:rsidRPr="00976578">
              <w:rPr>
                <w:rFonts w:ascii="GHEA Grapalat" w:hAnsi="GHEA Grapalat" w:cs="Sylfaen"/>
                <w:sz w:val="20"/>
                <w:szCs w:val="20"/>
                <w:lang w:val="hy-AM"/>
              </w:rPr>
              <w:t>Վճարողի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 </w:t>
            </w:r>
            <w:r w:rsidRPr="00976578">
              <w:rPr>
                <w:rFonts w:ascii="GHEA Grapalat" w:hAnsi="GHEA Grapalat" w:cs="Sylfaen"/>
                <w:sz w:val="20"/>
                <w:szCs w:val="20"/>
              </w:rPr>
              <w:t>(Ընկերություն)</w:t>
            </w:r>
            <w:r w:rsidRPr="00976578">
              <w:rPr>
                <w:rFonts w:ascii="GHEA Grapalat" w:hAnsi="GHEA Grapalat" w:cs="Arial"/>
                <w:sz w:val="20"/>
                <w:szCs w:val="20"/>
              </w:rPr>
              <w:t>`</w:t>
            </w:r>
          </w:p>
        </w:tc>
      </w:tr>
      <w:tr w:rsidR="00976578" w:rsidRPr="00976578" w14:paraId="6F2AE6B5"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33F94"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5</w:t>
            </w:r>
            <w:r w:rsidRPr="00976578">
              <w:rPr>
                <w:rFonts w:ascii="GHEA Grapalat" w:hAnsi="GHEA Grapalat" w:cs="Sylfaen"/>
                <w:sz w:val="20"/>
                <w:szCs w:val="20"/>
              </w:rPr>
              <w:t>. Վճարողի</w:t>
            </w:r>
            <w:r w:rsidRPr="00976578">
              <w:rPr>
                <w:rFonts w:ascii="GHEA Grapalat" w:hAnsi="GHEA Grapalat" w:cs="Sylfaen"/>
                <w:sz w:val="20"/>
                <w:szCs w:val="20"/>
                <w:lang w:val="hy-AM"/>
              </w:rPr>
              <w:t xml:space="preserve">ն սպասարկող Ֆինանսական կազմակերպություն </w:t>
            </w:r>
            <w:r w:rsidRPr="00976578">
              <w:rPr>
                <w:rFonts w:ascii="GHEA Grapalat" w:hAnsi="GHEA Grapalat" w:cs="Sylfaen"/>
                <w:sz w:val="20"/>
                <w:szCs w:val="20"/>
              </w:rPr>
              <w:t>(բանկ)</w:t>
            </w:r>
            <w:r w:rsidRPr="00976578">
              <w:rPr>
                <w:rFonts w:ascii="GHEA Grapalat" w:hAnsi="GHEA Grapalat" w:cs="Arial"/>
                <w:sz w:val="20"/>
                <w:szCs w:val="20"/>
              </w:rPr>
              <w:t>`</w:t>
            </w:r>
          </w:p>
        </w:tc>
      </w:tr>
      <w:tr w:rsidR="00976578" w:rsidRPr="00976578" w14:paraId="7812AD68"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E194B4"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6</w:t>
            </w:r>
            <w:r w:rsidRPr="00976578">
              <w:rPr>
                <w:rFonts w:ascii="GHEA Grapalat" w:hAnsi="GHEA Grapalat" w:cs="Sylfaen"/>
                <w:sz w:val="20"/>
                <w:szCs w:val="20"/>
              </w:rPr>
              <w:t>. Վճարողի</w:t>
            </w:r>
            <w:r w:rsidRPr="00976578">
              <w:rPr>
                <w:rFonts w:ascii="GHEA Grapalat" w:hAnsi="GHEA Grapalat" w:cs="Sylfaen"/>
                <w:sz w:val="20"/>
                <w:szCs w:val="20"/>
                <w:lang w:val="hy-AM"/>
              </w:rPr>
              <w:t xml:space="preserve"> </w:t>
            </w:r>
            <w:r w:rsidRPr="00976578">
              <w:rPr>
                <w:rFonts w:ascii="GHEA Grapalat" w:hAnsi="GHEA Grapalat" w:cs="Sylfaen"/>
                <w:sz w:val="20"/>
                <w:szCs w:val="20"/>
              </w:rPr>
              <w:t>հաշվի</w:t>
            </w:r>
            <w:r w:rsidRPr="00976578">
              <w:rPr>
                <w:rFonts w:ascii="GHEA Grapalat" w:hAnsi="GHEA Grapalat" w:cs="Arial"/>
                <w:sz w:val="20"/>
                <w:szCs w:val="20"/>
              </w:rPr>
              <w:t xml:space="preserve"> </w:t>
            </w:r>
            <w:r w:rsidRPr="00976578">
              <w:rPr>
                <w:rFonts w:ascii="GHEA Grapalat" w:hAnsi="GHEA Grapalat" w:cs="Sylfaen"/>
                <w:sz w:val="20"/>
                <w:szCs w:val="20"/>
              </w:rPr>
              <w:t>համարը</w:t>
            </w:r>
            <w:r w:rsidRPr="00976578">
              <w:rPr>
                <w:rFonts w:ascii="GHEA Grapalat" w:hAnsi="GHEA Grapalat" w:cs="Arial"/>
                <w:sz w:val="20"/>
                <w:szCs w:val="20"/>
              </w:rPr>
              <w:t>`</w:t>
            </w:r>
          </w:p>
        </w:tc>
      </w:tr>
      <w:tr w:rsidR="00976578" w:rsidRPr="00976578" w14:paraId="538348FC"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35DD2"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7</w:t>
            </w:r>
            <w:r w:rsidRPr="00976578">
              <w:rPr>
                <w:rFonts w:ascii="GHEA Grapalat" w:hAnsi="GHEA Grapalat" w:cs="Sylfaen"/>
                <w:sz w:val="20"/>
                <w:szCs w:val="20"/>
              </w:rPr>
              <w:t>. Վճարողի</w:t>
            </w:r>
            <w:r w:rsidRPr="00976578">
              <w:rPr>
                <w:rFonts w:ascii="GHEA Grapalat" w:hAnsi="GHEA Grapalat" w:cs="Arial"/>
                <w:sz w:val="20"/>
                <w:szCs w:val="20"/>
              </w:rPr>
              <w:t xml:space="preserve"> </w:t>
            </w:r>
            <w:r w:rsidRPr="00976578">
              <w:rPr>
                <w:rFonts w:ascii="GHEA Grapalat" w:hAnsi="GHEA Grapalat" w:cs="Sylfaen"/>
                <w:sz w:val="20"/>
                <w:szCs w:val="20"/>
              </w:rPr>
              <w:t>ՀՎՀՀ</w:t>
            </w:r>
            <w:r w:rsidRPr="00976578">
              <w:rPr>
                <w:rFonts w:ascii="GHEA Grapalat" w:hAnsi="GHEA Grapalat" w:cs="Arial"/>
                <w:sz w:val="20"/>
                <w:szCs w:val="20"/>
              </w:rPr>
              <w:t>`</w:t>
            </w:r>
          </w:p>
        </w:tc>
      </w:tr>
      <w:tr w:rsidR="00976578" w:rsidRPr="00976578" w14:paraId="35C33BBE" w14:textId="77777777" w:rsidTr="005C3E3E">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93C396"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8</w:t>
            </w:r>
            <w:r w:rsidRPr="00976578">
              <w:rPr>
                <w:rFonts w:ascii="GHEA Grapalat" w:hAnsi="GHEA Grapalat" w:cs="Sylfaen"/>
                <w:sz w:val="20"/>
                <w:szCs w:val="20"/>
              </w:rPr>
              <w:t>. Վճարողի</w:t>
            </w:r>
            <w:r w:rsidRPr="00976578">
              <w:rPr>
                <w:rFonts w:ascii="GHEA Grapalat" w:hAnsi="GHEA Grapalat" w:cs="Arial"/>
                <w:sz w:val="20"/>
                <w:szCs w:val="20"/>
              </w:rPr>
              <w:t xml:space="preserve"> </w:t>
            </w:r>
            <w:r w:rsidRPr="00976578">
              <w:rPr>
                <w:rFonts w:ascii="GHEA Grapalat" w:hAnsi="GHEA Grapalat" w:cs="Sylfaen"/>
                <w:sz w:val="20"/>
                <w:szCs w:val="20"/>
              </w:rPr>
              <w:t>ՀԾՀ</w:t>
            </w:r>
            <w:r w:rsidRPr="00976578">
              <w:rPr>
                <w:rFonts w:ascii="GHEA Grapalat" w:hAnsi="GHEA Grapalat" w:cs="Arial"/>
                <w:sz w:val="20"/>
                <w:szCs w:val="20"/>
              </w:rPr>
              <w:t>`</w:t>
            </w:r>
          </w:p>
        </w:tc>
      </w:tr>
      <w:tr w:rsidR="00976578" w:rsidRPr="00976578" w14:paraId="76BCA968"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D7B161"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9</w:t>
            </w:r>
            <w:r w:rsidRPr="00976578">
              <w:rPr>
                <w:rFonts w:ascii="GHEA Grapalat" w:hAnsi="GHEA Grapalat" w:cs="Sylfaen"/>
                <w:sz w:val="20"/>
                <w:szCs w:val="20"/>
              </w:rPr>
              <w:t>. Շահառու</w:t>
            </w:r>
            <w:r w:rsidRPr="00976578">
              <w:rPr>
                <w:rFonts w:ascii="GHEA Grapalat" w:hAnsi="GHEA Grapalat" w:cs="Sylfaen"/>
                <w:sz w:val="20"/>
                <w:szCs w:val="20"/>
                <w:lang w:val="hy-AM"/>
              </w:rPr>
              <w:t>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w:t>
            </w:r>
            <w:r w:rsidRPr="00976578">
              <w:rPr>
                <w:rFonts w:ascii="GHEA Grapalat" w:hAnsi="GHEA Grapalat" w:cs="Arial"/>
                <w:sz w:val="20"/>
                <w:szCs w:val="20"/>
              </w:rPr>
              <w:t xml:space="preserve">` </w:t>
            </w:r>
            <w:r w:rsidRPr="00976578">
              <w:rPr>
                <w:rFonts w:ascii="GHEA Grapalat" w:hAnsi="GHEA Grapalat" w:cs="Arial"/>
                <w:sz w:val="20"/>
                <w:szCs w:val="20"/>
                <w:lang w:val="hy-AM"/>
              </w:rPr>
              <w:t>«Փարկինգ Սիթի Սերվիս» ՓԲԸ</w:t>
            </w:r>
          </w:p>
        </w:tc>
      </w:tr>
      <w:tr w:rsidR="00976578" w:rsidRPr="00976578" w14:paraId="4A6AC062"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BEC73" w14:textId="77777777" w:rsidR="000E16AA" w:rsidRPr="00976578" w:rsidRDefault="000E16AA" w:rsidP="00976578">
            <w:pPr>
              <w:spacing w:after="0"/>
              <w:rPr>
                <w:rFonts w:ascii="GHEA Grapalat" w:hAnsi="GHEA Grapalat" w:cs="Sylfaen"/>
                <w:sz w:val="20"/>
                <w:szCs w:val="20"/>
                <w:lang w:val="ru-RU"/>
              </w:rPr>
            </w:pPr>
            <w:r w:rsidRPr="00976578">
              <w:rPr>
                <w:rFonts w:ascii="GHEA Grapalat" w:hAnsi="GHEA Grapalat" w:cs="Sylfaen"/>
                <w:sz w:val="20"/>
                <w:szCs w:val="20"/>
                <w:lang w:val="ru-RU"/>
              </w:rPr>
              <w:t xml:space="preserve">10. </w:t>
            </w:r>
            <w:r w:rsidRPr="00976578">
              <w:rPr>
                <w:rFonts w:ascii="GHEA Grapalat" w:hAnsi="GHEA Grapalat" w:cs="Sylfaen"/>
                <w:sz w:val="20"/>
                <w:szCs w:val="20"/>
              </w:rPr>
              <w:t xml:space="preserve"> Շահառուի</w:t>
            </w:r>
            <w:r w:rsidRPr="00976578">
              <w:rPr>
                <w:rFonts w:ascii="GHEA Grapalat" w:hAnsi="GHEA Grapalat" w:cs="Arial"/>
                <w:sz w:val="20"/>
                <w:szCs w:val="20"/>
              </w:rPr>
              <w:t xml:space="preserve"> </w:t>
            </w:r>
            <w:r w:rsidRPr="00976578">
              <w:rPr>
                <w:rFonts w:ascii="GHEA Grapalat" w:hAnsi="GHEA Grapalat" w:cs="Sylfaen"/>
                <w:sz w:val="20"/>
                <w:szCs w:val="20"/>
              </w:rPr>
              <w:t xml:space="preserve"> ՀԾՀ</w:t>
            </w:r>
            <w:r w:rsidRPr="00976578">
              <w:rPr>
                <w:rFonts w:ascii="GHEA Grapalat" w:hAnsi="GHEA Grapalat" w:cs="Sylfaen"/>
                <w:sz w:val="20"/>
                <w:szCs w:val="20"/>
                <w:lang w:val="ru-RU"/>
              </w:rPr>
              <w:t xml:space="preserve"> (</w:t>
            </w:r>
            <w:r w:rsidRPr="00976578">
              <w:rPr>
                <w:rFonts w:ascii="GHEA Grapalat" w:hAnsi="GHEA Grapalat" w:cs="Sylfaen"/>
                <w:sz w:val="20"/>
                <w:szCs w:val="20"/>
                <w:lang w:val="hy-AM"/>
              </w:rPr>
              <w:t>չի լրացվում</w:t>
            </w:r>
            <w:r w:rsidRPr="00976578">
              <w:rPr>
                <w:rFonts w:ascii="GHEA Grapalat" w:hAnsi="GHEA Grapalat" w:cs="Sylfaen"/>
                <w:sz w:val="20"/>
                <w:szCs w:val="20"/>
                <w:lang w:val="ru-RU"/>
              </w:rPr>
              <w:t>)</w:t>
            </w:r>
          </w:p>
        </w:tc>
      </w:tr>
      <w:tr w:rsidR="00976578" w:rsidRPr="00976578" w14:paraId="0813A514"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6349D0"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11</w:t>
            </w:r>
            <w:r w:rsidRPr="00976578">
              <w:rPr>
                <w:rFonts w:ascii="GHEA Grapalat" w:hAnsi="GHEA Grapalat" w:cs="Sylfaen"/>
                <w:sz w:val="20"/>
                <w:szCs w:val="20"/>
              </w:rPr>
              <w:t>. Շահառուի</w:t>
            </w:r>
            <w:r w:rsidRPr="00976578">
              <w:rPr>
                <w:rFonts w:ascii="GHEA Grapalat" w:hAnsi="GHEA Grapalat" w:cs="Arial"/>
                <w:sz w:val="20"/>
                <w:szCs w:val="20"/>
              </w:rPr>
              <w:t xml:space="preserve"> </w:t>
            </w:r>
            <w:r w:rsidRPr="00976578">
              <w:rPr>
                <w:rFonts w:ascii="GHEA Grapalat" w:hAnsi="GHEA Grapalat" w:cs="Sylfaen"/>
                <w:sz w:val="20"/>
                <w:szCs w:val="20"/>
              </w:rPr>
              <w:t>ՀՎՀՀ</w:t>
            </w:r>
            <w:r w:rsidRPr="00976578">
              <w:rPr>
                <w:rFonts w:ascii="GHEA Grapalat" w:hAnsi="GHEA Grapalat" w:cs="Arial"/>
                <w:sz w:val="20"/>
                <w:szCs w:val="20"/>
              </w:rPr>
              <w:t xml:space="preserve">` </w:t>
            </w:r>
            <w:r w:rsidRPr="00976578">
              <w:rPr>
                <w:rFonts w:ascii="GHEA Grapalat" w:hAnsi="GHEA Grapalat" w:cs="Arial"/>
                <w:sz w:val="20"/>
                <w:szCs w:val="20"/>
                <w:lang w:val="hy-AM"/>
              </w:rPr>
              <w:t>00117375</w:t>
            </w:r>
          </w:p>
        </w:tc>
      </w:tr>
      <w:tr w:rsidR="00976578" w:rsidRPr="00976578" w14:paraId="3A2163B1" w14:textId="77777777" w:rsidTr="005C3E3E">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0B51F"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2</w:t>
            </w:r>
            <w:r w:rsidRPr="00976578">
              <w:rPr>
                <w:rFonts w:ascii="GHEA Grapalat" w:hAnsi="GHEA Grapalat" w:cs="Sylfaen"/>
                <w:sz w:val="20"/>
                <w:szCs w:val="20"/>
              </w:rPr>
              <w:t>.Շահառուի</w:t>
            </w:r>
            <w:r w:rsidRPr="00976578">
              <w:rPr>
                <w:rFonts w:ascii="GHEA Grapalat" w:hAnsi="GHEA Grapalat" w:cs="Sylfaen"/>
                <w:sz w:val="20"/>
                <w:szCs w:val="20"/>
                <w:lang w:val="hy-AM"/>
              </w:rPr>
              <w:t>ն</w:t>
            </w:r>
            <w:r w:rsidRPr="00976578">
              <w:rPr>
                <w:rFonts w:ascii="GHEA Grapalat" w:hAnsi="GHEA Grapalat" w:cs="Arial"/>
                <w:sz w:val="20"/>
                <w:szCs w:val="20"/>
              </w:rPr>
              <w:t xml:space="preserve"> </w:t>
            </w:r>
            <w:r w:rsidRPr="00976578">
              <w:rPr>
                <w:rFonts w:ascii="GHEA Grapalat" w:hAnsi="GHEA Grapalat" w:cs="Sylfaen"/>
                <w:sz w:val="20"/>
                <w:szCs w:val="20"/>
                <w:lang w:val="hy-AM"/>
              </w:rPr>
              <w:t xml:space="preserve"> սպասարկող Ֆինանսական կազմակերպություն</w:t>
            </w:r>
            <w:r w:rsidRPr="00976578">
              <w:rPr>
                <w:rFonts w:ascii="GHEA Grapalat" w:hAnsi="GHEA Grapalat" w:cs="Sylfaen"/>
                <w:sz w:val="20"/>
                <w:szCs w:val="20"/>
              </w:rPr>
              <w:t xml:space="preserve"> (բանկ)</w:t>
            </w:r>
            <w:r w:rsidRPr="00976578">
              <w:rPr>
                <w:rFonts w:ascii="GHEA Grapalat" w:hAnsi="GHEA Grapalat" w:cs="Arial"/>
                <w:sz w:val="20"/>
                <w:szCs w:val="20"/>
              </w:rPr>
              <w:t xml:space="preserve">` </w:t>
            </w:r>
            <w:r w:rsidRPr="00976578">
              <w:rPr>
                <w:rFonts w:ascii="GHEA Grapalat" w:hAnsi="GHEA Grapalat" w:cs="Arial"/>
                <w:sz w:val="20"/>
                <w:szCs w:val="20"/>
                <w:lang w:val="hy-AM"/>
              </w:rPr>
              <w:t>«Արդշինինվեստբանկ» ՓԲԸ</w:t>
            </w:r>
          </w:p>
        </w:tc>
      </w:tr>
      <w:tr w:rsidR="00976578" w:rsidRPr="00976578" w14:paraId="78554D17"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A59D7"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3</w:t>
            </w:r>
            <w:r w:rsidRPr="00976578">
              <w:rPr>
                <w:rFonts w:ascii="GHEA Grapalat" w:hAnsi="GHEA Grapalat" w:cs="Sylfaen"/>
                <w:sz w:val="20"/>
                <w:szCs w:val="20"/>
              </w:rPr>
              <w:t>.Շահառուի</w:t>
            </w:r>
            <w:r w:rsidRPr="00976578">
              <w:rPr>
                <w:rFonts w:ascii="GHEA Grapalat" w:hAnsi="GHEA Grapalat" w:cs="Arial"/>
                <w:sz w:val="20"/>
                <w:szCs w:val="20"/>
              </w:rPr>
              <w:t xml:space="preserve"> </w:t>
            </w:r>
            <w:r w:rsidRPr="00976578">
              <w:rPr>
                <w:rFonts w:ascii="GHEA Grapalat" w:hAnsi="GHEA Grapalat" w:cs="Sylfaen"/>
                <w:sz w:val="20"/>
                <w:szCs w:val="20"/>
              </w:rPr>
              <w:t>հաշվի</w:t>
            </w:r>
            <w:r w:rsidRPr="00976578">
              <w:rPr>
                <w:rFonts w:ascii="GHEA Grapalat" w:hAnsi="GHEA Grapalat" w:cs="Arial"/>
                <w:sz w:val="20"/>
                <w:szCs w:val="20"/>
              </w:rPr>
              <w:t xml:space="preserve"> </w:t>
            </w:r>
            <w:r w:rsidRPr="00976578">
              <w:rPr>
                <w:rFonts w:ascii="GHEA Grapalat" w:hAnsi="GHEA Grapalat" w:cs="Sylfaen"/>
                <w:sz w:val="20"/>
                <w:szCs w:val="20"/>
              </w:rPr>
              <w:t>համարը</w:t>
            </w:r>
            <w:r w:rsidRPr="00976578">
              <w:rPr>
                <w:rFonts w:ascii="GHEA Grapalat" w:hAnsi="GHEA Grapalat" w:cs="Arial"/>
                <w:sz w:val="20"/>
                <w:szCs w:val="20"/>
              </w:rPr>
              <w:t xml:space="preserve"> (</w:t>
            </w:r>
            <w:r w:rsidRPr="00976578">
              <w:rPr>
                <w:rFonts w:ascii="GHEA Grapalat" w:hAnsi="GHEA Grapalat" w:cs="Sylfaen"/>
                <w:sz w:val="20"/>
                <w:szCs w:val="20"/>
              </w:rPr>
              <w:t>հշ</w:t>
            </w:r>
            <w:r w:rsidRPr="00976578">
              <w:rPr>
                <w:rFonts w:ascii="GHEA Grapalat" w:hAnsi="GHEA Grapalat" w:cs="Arial"/>
                <w:sz w:val="20"/>
                <w:szCs w:val="20"/>
              </w:rPr>
              <w:t xml:space="preserve">.N) </w:t>
            </w:r>
            <w:r w:rsidRPr="00976578">
              <w:rPr>
                <w:rFonts w:ascii="GHEA Grapalat" w:hAnsi="GHEA Grapalat"/>
                <w:sz w:val="20"/>
                <w:lang w:val="hy-AM"/>
              </w:rPr>
              <w:t>2470103051800000</w:t>
            </w:r>
          </w:p>
        </w:tc>
      </w:tr>
      <w:tr w:rsidR="00976578" w:rsidRPr="00976578" w14:paraId="498C56AD" w14:textId="77777777" w:rsidTr="005C3E3E">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7B7033"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4</w:t>
            </w:r>
            <w:r w:rsidRPr="00976578">
              <w:rPr>
                <w:rFonts w:ascii="GHEA Grapalat" w:hAnsi="GHEA Grapalat" w:cs="Sylfaen"/>
                <w:sz w:val="20"/>
                <w:szCs w:val="20"/>
              </w:rPr>
              <w:t>.Գումարը</w:t>
            </w:r>
            <w:r w:rsidRPr="00976578">
              <w:rPr>
                <w:rFonts w:ascii="GHEA Grapalat" w:hAnsi="GHEA Grapalat" w:cs="Arial"/>
                <w:sz w:val="20"/>
                <w:szCs w:val="20"/>
              </w:rPr>
              <w:t xml:space="preserve"> </w:t>
            </w:r>
            <w:r w:rsidRPr="00976578">
              <w:rPr>
                <w:rFonts w:ascii="GHEA Grapalat" w:hAnsi="GHEA Grapalat" w:cs="Arial"/>
                <w:sz w:val="20"/>
                <w:szCs w:val="20"/>
                <w:lang w:val="ru-RU"/>
              </w:rPr>
              <w:t>(</w:t>
            </w:r>
            <w:r w:rsidRPr="00976578">
              <w:rPr>
                <w:rFonts w:ascii="GHEA Grapalat" w:hAnsi="GHEA Grapalat" w:cs="Sylfaen"/>
                <w:sz w:val="20"/>
                <w:szCs w:val="20"/>
              </w:rPr>
              <w:t>թվերով</w:t>
            </w:r>
            <w:r w:rsidRPr="00976578">
              <w:rPr>
                <w:rFonts w:ascii="GHEA Grapalat" w:hAnsi="GHEA Grapalat" w:cs="Arial"/>
                <w:sz w:val="20"/>
                <w:szCs w:val="20"/>
              </w:rPr>
              <w:t xml:space="preserve"> </w:t>
            </w:r>
            <w:r w:rsidRPr="00976578">
              <w:rPr>
                <w:rFonts w:ascii="GHEA Grapalat" w:hAnsi="GHEA Grapalat" w:cs="Sylfaen"/>
                <w:sz w:val="20"/>
                <w:szCs w:val="20"/>
              </w:rPr>
              <w:t>և</w:t>
            </w:r>
            <w:r w:rsidRPr="00976578">
              <w:rPr>
                <w:rFonts w:ascii="GHEA Grapalat" w:hAnsi="GHEA Grapalat" w:cs="Arial"/>
                <w:sz w:val="20"/>
                <w:szCs w:val="20"/>
              </w:rPr>
              <w:t xml:space="preserve"> </w:t>
            </w:r>
            <w:r w:rsidRPr="00976578">
              <w:rPr>
                <w:rFonts w:ascii="GHEA Grapalat" w:hAnsi="GHEA Grapalat" w:cs="Sylfaen"/>
                <w:sz w:val="20"/>
                <w:szCs w:val="20"/>
              </w:rPr>
              <w:t>բառերով</w:t>
            </w:r>
            <w:r w:rsidRPr="00976578">
              <w:rPr>
                <w:rFonts w:ascii="GHEA Grapalat" w:hAnsi="GHEA Grapalat" w:cs="Sylfaen"/>
                <w:sz w:val="20"/>
                <w:szCs w:val="20"/>
                <w:lang w:val="ru-RU"/>
              </w:rPr>
              <w:t>)</w:t>
            </w:r>
            <w:r w:rsidRPr="00976578">
              <w:rPr>
                <w:rFonts w:ascii="GHEA Grapalat" w:hAnsi="GHEA Grapalat" w:cs="Arial"/>
                <w:sz w:val="20"/>
                <w:szCs w:val="20"/>
              </w:rPr>
              <w:t>`</w:t>
            </w:r>
          </w:p>
        </w:tc>
      </w:tr>
      <w:tr w:rsidR="00976578" w:rsidRPr="00976578" w14:paraId="413FC3BA" w14:textId="77777777" w:rsidTr="005C3E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61852"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15. </w:t>
            </w:r>
            <w:r w:rsidRPr="00976578">
              <w:rPr>
                <w:rFonts w:ascii="GHEA Grapalat" w:hAnsi="GHEA Grapalat" w:cs="Sylfaen"/>
                <w:sz w:val="20"/>
                <w:szCs w:val="20"/>
                <w:lang w:val="hy-AM"/>
              </w:rPr>
              <w:t xml:space="preserve">Ակցեպտավորված գումարը՝ </w:t>
            </w:r>
            <w:r w:rsidRPr="00976578">
              <w:rPr>
                <w:rFonts w:ascii="GHEA Grapalat" w:hAnsi="GHEA Grapalat" w:cs="Sylfaen"/>
                <w:sz w:val="20"/>
                <w:szCs w:val="20"/>
              </w:rPr>
              <w:t xml:space="preserve"> (թվերով</w:t>
            </w:r>
            <w:r w:rsidRPr="00976578">
              <w:rPr>
                <w:rFonts w:ascii="GHEA Grapalat" w:hAnsi="GHEA Grapalat" w:cs="Arial"/>
                <w:sz w:val="20"/>
                <w:szCs w:val="20"/>
              </w:rPr>
              <w:t xml:space="preserve"> </w:t>
            </w:r>
            <w:r w:rsidRPr="00976578">
              <w:rPr>
                <w:rFonts w:ascii="GHEA Grapalat" w:hAnsi="GHEA Grapalat" w:cs="Sylfaen"/>
                <w:sz w:val="20"/>
                <w:szCs w:val="20"/>
              </w:rPr>
              <w:t>և</w:t>
            </w:r>
            <w:r w:rsidRPr="00976578">
              <w:rPr>
                <w:rFonts w:ascii="GHEA Grapalat" w:hAnsi="GHEA Grapalat" w:cs="Arial"/>
                <w:sz w:val="20"/>
                <w:szCs w:val="20"/>
              </w:rPr>
              <w:t xml:space="preserve"> </w:t>
            </w:r>
            <w:r w:rsidRPr="00976578">
              <w:rPr>
                <w:rFonts w:ascii="GHEA Grapalat" w:hAnsi="GHEA Grapalat" w:cs="Sylfaen"/>
                <w:sz w:val="20"/>
                <w:szCs w:val="20"/>
              </w:rPr>
              <w:t>բառերով)</w:t>
            </w:r>
            <w:r w:rsidRPr="00976578">
              <w:rPr>
                <w:rFonts w:ascii="GHEA Grapalat" w:hAnsi="GHEA Grapalat" w:cs="Sylfaen"/>
                <w:sz w:val="20"/>
                <w:szCs w:val="20"/>
                <w:lang w:val="hy-AM"/>
              </w:rPr>
              <w:t xml:space="preserve">  </w:t>
            </w:r>
            <w:r w:rsidRPr="00976578">
              <w:rPr>
                <w:rFonts w:ascii="GHEA Grapalat" w:hAnsi="GHEA Grapalat" w:cs="Sylfaen"/>
                <w:sz w:val="20"/>
                <w:szCs w:val="20"/>
              </w:rPr>
              <w:t>(</w:t>
            </w:r>
            <w:r w:rsidRPr="00976578">
              <w:rPr>
                <w:rFonts w:ascii="GHEA Grapalat" w:hAnsi="GHEA Grapalat" w:cs="Sylfaen"/>
                <w:sz w:val="20"/>
                <w:szCs w:val="20"/>
                <w:lang w:val="hy-AM"/>
              </w:rPr>
              <w:t>նախատեսված է նշված գումարի մասնակի ակցեպտի համար, որը չի կիրառվում</w:t>
            </w:r>
            <w:r w:rsidRPr="00976578">
              <w:rPr>
                <w:rFonts w:ascii="GHEA Grapalat" w:hAnsi="GHEA Grapalat" w:cs="Sylfaen"/>
                <w:sz w:val="20"/>
                <w:szCs w:val="20"/>
              </w:rPr>
              <w:t>)</w:t>
            </w:r>
          </w:p>
        </w:tc>
      </w:tr>
      <w:tr w:rsidR="00976578" w:rsidRPr="00976578" w14:paraId="4E7EE829"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448A6A"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ru-RU"/>
              </w:rPr>
              <w:t>6</w:t>
            </w:r>
            <w:r w:rsidRPr="00976578">
              <w:rPr>
                <w:rFonts w:ascii="GHEA Grapalat" w:hAnsi="GHEA Grapalat" w:cs="Sylfaen"/>
                <w:sz w:val="20"/>
                <w:szCs w:val="20"/>
              </w:rPr>
              <w:t>.Արժույթը</w:t>
            </w:r>
            <w:r w:rsidRPr="00976578">
              <w:rPr>
                <w:rFonts w:ascii="GHEA Grapalat" w:hAnsi="GHEA Grapalat" w:cs="Arial"/>
                <w:sz w:val="20"/>
                <w:szCs w:val="20"/>
              </w:rPr>
              <w:t xml:space="preserve"> (</w:t>
            </w:r>
            <w:r w:rsidRPr="00976578">
              <w:rPr>
                <w:rFonts w:ascii="GHEA Grapalat" w:hAnsi="GHEA Grapalat" w:cs="Sylfaen"/>
                <w:sz w:val="20"/>
                <w:szCs w:val="20"/>
              </w:rPr>
              <w:t>բառերով</w:t>
            </w:r>
            <w:r w:rsidRPr="00976578">
              <w:rPr>
                <w:rFonts w:ascii="GHEA Grapalat" w:hAnsi="GHEA Grapalat" w:cs="Arial"/>
                <w:sz w:val="20"/>
                <w:szCs w:val="20"/>
              </w:rPr>
              <w:t xml:space="preserve"> </w:t>
            </w:r>
            <w:r w:rsidRPr="00976578">
              <w:rPr>
                <w:rFonts w:ascii="GHEA Grapalat" w:hAnsi="GHEA Grapalat" w:cs="Sylfaen"/>
                <w:sz w:val="20"/>
                <w:szCs w:val="20"/>
              </w:rPr>
              <w:t>և</w:t>
            </w:r>
            <w:r w:rsidRPr="00976578">
              <w:rPr>
                <w:rFonts w:ascii="GHEA Grapalat" w:hAnsi="GHEA Grapalat" w:cs="Arial"/>
                <w:sz w:val="20"/>
                <w:szCs w:val="20"/>
              </w:rPr>
              <w:t xml:space="preserve"> </w:t>
            </w:r>
            <w:r w:rsidRPr="00976578">
              <w:rPr>
                <w:rFonts w:ascii="GHEA Grapalat" w:hAnsi="GHEA Grapalat" w:cs="Sylfaen"/>
                <w:sz w:val="20"/>
                <w:szCs w:val="20"/>
              </w:rPr>
              <w:t>կոդով</w:t>
            </w:r>
            <w:r w:rsidRPr="00976578">
              <w:rPr>
                <w:rFonts w:ascii="GHEA Grapalat" w:hAnsi="GHEA Grapalat" w:cs="Arial"/>
                <w:sz w:val="20"/>
                <w:szCs w:val="20"/>
              </w:rPr>
              <w:t>)`</w:t>
            </w:r>
          </w:p>
        </w:tc>
      </w:tr>
      <w:tr w:rsidR="00976578" w:rsidRPr="00976578" w14:paraId="3108056E"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9D5D0F" w14:textId="77777777" w:rsidR="000E16AA" w:rsidRPr="00976578" w:rsidRDefault="000E16AA" w:rsidP="00976578">
            <w:pPr>
              <w:spacing w:after="0"/>
              <w:rPr>
                <w:rFonts w:ascii="GHEA Grapalat" w:hAnsi="GHEA Grapalat" w:cs="Arial"/>
                <w:sz w:val="20"/>
                <w:szCs w:val="20"/>
                <w:lang w:val="hy-AM"/>
              </w:rPr>
            </w:pPr>
            <w:r w:rsidRPr="00976578">
              <w:rPr>
                <w:rFonts w:ascii="GHEA Grapalat" w:hAnsi="GHEA Grapalat" w:cs="Sylfaen"/>
                <w:sz w:val="20"/>
                <w:szCs w:val="20"/>
              </w:rPr>
              <w:t>1</w:t>
            </w:r>
            <w:r w:rsidRPr="00976578">
              <w:rPr>
                <w:rFonts w:ascii="GHEA Grapalat" w:hAnsi="GHEA Grapalat" w:cs="Sylfaen"/>
                <w:sz w:val="20"/>
                <w:szCs w:val="20"/>
                <w:lang w:val="hy-AM"/>
              </w:rPr>
              <w:t>7</w:t>
            </w:r>
            <w:r w:rsidRPr="00976578">
              <w:rPr>
                <w:rFonts w:ascii="GHEA Grapalat" w:hAnsi="GHEA Grapalat" w:cs="Sylfaen"/>
                <w:sz w:val="20"/>
                <w:szCs w:val="20"/>
              </w:rPr>
              <w:t>.Գործարքի</w:t>
            </w:r>
            <w:r w:rsidRPr="00976578">
              <w:rPr>
                <w:rFonts w:ascii="GHEA Grapalat" w:hAnsi="GHEA Grapalat" w:cs="Arial"/>
                <w:sz w:val="20"/>
                <w:szCs w:val="20"/>
              </w:rPr>
              <w:t xml:space="preserve"> (</w:t>
            </w:r>
            <w:r w:rsidRPr="00976578">
              <w:rPr>
                <w:rFonts w:ascii="GHEA Grapalat" w:hAnsi="GHEA Grapalat" w:cs="Sylfaen"/>
                <w:sz w:val="20"/>
                <w:szCs w:val="20"/>
              </w:rPr>
              <w:t>վճարման</w:t>
            </w:r>
            <w:r w:rsidRPr="00976578">
              <w:rPr>
                <w:rFonts w:ascii="GHEA Grapalat" w:hAnsi="GHEA Grapalat" w:cs="Arial"/>
                <w:sz w:val="20"/>
                <w:szCs w:val="20"/>
              </w:rPr>
              <w:t xml:space="preserve">) </w:t>
            </w:r>
            <w:r w:rsidRPr="00976578">
              <w:rPr>
                <w:rFonts w:ascii="GHEA Grapalat" w:hAnsi="GHEA Grapalat" w:cs="Sylfaen"/>
                <w:sz w:val="20"/>
                <w:szCs w:val="20"/>
              </w:rPr>
              <w:t>նպատակը</w:t>
            </w:r>
            <w:r w:rsidRPr="00976578">
              <w:rPr>
                <w:rFonts w:ascii="GHEA Grapalat" w:hAnsi="GHEA Grapalat" w:cs="Arial"/>
                <w:sz w:val="20"/>
                <w:szCs w:val="20"/>
              </w:rPr>
              <w:t>`</w:t>
            </w:r>
            <w:r w:rsidRPr="00976578">
              <w:rPr>
                <w:rFonts w:ascii="GHEA Grapalat" w:hAnsi="GHEA Grapalat" w:cs="Arial"/>
                <w:sz w:val="20"/>
                <w:szCs w:val="20"/>
                <w:lang w:val="hy-AM"/>
              </w:rPr>
              <w:t xml:space="preserve">  </w:t>
            </w:r>
            <w:r w:rsidRPr="00976578">
              <w:rPr>
                <w:rFonts w:ascii="GHEA Grapalat" w:hAnsi="GHEA Grapalat" w:cs="Sylfaen"/>
                <w:bCs/>
                <w:i/>
                <w:sz w:val="20"/>
                <w:szCs w:val="20"/>
              </w:rPr>
              <w:t>(որակավորման ապահովմ</w:t>
            </w:r>
            <w:r w:rsidRPr="00976578">
              <w:rPr>
                <w:rFonts w:ascii="GHEA Grapalat" w:hAnsi="GHEA Grapalat" w:cs="Sylfaen"/>
                <w:bCs/>
                <w:i/>
                <w:sz w:val="20"/>
                <w:szCs w:val="20"/>
                <w:lang w:val="hy-AM"/>
              </w:rPr>
              <w:t>ան համար</w:t>
            </w:r>
            <w:r w:rsidRPr="00976578">
              <w:rPr>
                <w:rFonts w:ascii="GHEA Grapalat" w:hAnsi="GHEA Grapalat" w:cs="Sylfaen"/>
                <w:bCs/>
                <w:i/>
                <w:sz w:val="20"/>
                <w:szCs w:val="20"/>
              </w:rPr>
              <w:t>)</w:t>
            </w:r>
          </w:p>
        </w:tc>
      </w:tr>
      <w:tr w:rsidR="00976578" w:rsidRPr="00976578" w14:paraId="754BD9B2" w14:textId="77777777" w:rsidTr="005C3E3E">
        <w:trPr>
          <w:trHeight w:val="424"/>
        </w:trPr>
        <w:tc>
          <w:tcPr>
            <w:tcW w:w="10980" w:type="dxa"/>
            <w:gridSpan w:val="2"/>
            <w:tcBorders>
              <w:top w:val="single" w:sz="4" w:space="0" w:color="auto"/>
              <w:left w:val="single" w:sz="4" w:space="0" w:color="auto"/>
              <w:right w:val="single" w:sz="4" w:space="0" w:color="000000"/>
            </w:tcBorders>
            <w:noWrap/>
            <w:vAlign w:val="bottom"/>
          </w:tcPr>
          <w:p w14:paraId="1BC525E7"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8</w:t>
            </w:r>
            <w:r w:rsidRPr="00976578">
              <w:rPr>
                <w:rFonts w:ascii="GHEA Grapalat" w:hAnsi="GHEA Grapalat" w:cs="Sylfaen"/>
                <w:sz w:val="20"/>
                <w:szCs w:val="20"/>
              </w:rPr>
              <w:t xml:space="preserve">. </w:t>
            </w:r>
            <w:r w:rsidRPr="00976578">
              <w:rPr>
                <w:rFonts w:ascii="GHEA Grapalat" w:hAnsi="GHEA Grapalat" w:cs="Sylfaen"/>
                <w:sz w:val="20"/>
                <w:szCs w:val="20"/>
                <w:lang w:val="hy-AM"/>
              </w:rPr>
              <w:t xml:space="preserve">Վճարման կատարման հիմքերը՝ </w:t>
            </w:r>
            <w:r w:rsidRPr="00976578">
              <w:rPr>
                <w:rFonts w:ascii="GHEA Grapalat" w:hAnsi="GHEA Grapalat" w:cs="Sylfaen"/>
                <w:sz w:val="20"/>
                <w:szCs w:val="20"/>
              </w:rPr>
              <w:t>(</w:t>
            </w:r>
            <w:r w:rsidRPr="00976578">
              <w:rPr>
                <w:rFonts w:ascii="GHEA Grapalat" w:hAnsi="GHEA Grapalat" w:cs="Sylfaen"/>
                <w:sz w:val="20"/>
                <w:szCs w:val="20"/>
                <w:lang w:val="hy-AM"/>
              </w:rPr>
              <w:t>Փաստաթղթերի</w:t>
            </w:r>
            <w:r w:rsidRPr="00976578">
              <w:rPr>
                <w:rFonts w:ascii="GHEA Grapalat" w:hAnsi="GHEA Grapalat" w:cs="Arial"/>
                <w:sz w:val="20"/>
                <w:szCs w:val="20"/>
                <w:lang w:val="hy-AM"/>
              </w:rPr>
              <w:t xml:space="preserve"> անվանումը</w:t>
            </w:r>
            <w:r w:rsidRPr="00976578">
              <w:rPr>
                <w:rFonts w:ascii="GHEA Grapalat" w:hAnsi="GHEA Grapalat" w:cs="Arial"/>
                <w:sz w:val="20"/>
                <w:szCs w:val="20"/>
              </w:rPr>
              <w:t>,</w:t>
            </w:r>
            <w:r w:rsidRPr="00976578">
              <w:rPr>
                <w:rFonts w:ascii="GHEA Grapalat" w:hAnsi="GHEA Grapalat" w:cs="Arial"/>
                <w:sz w:val="20"/>
                <w:szCs w:val="20"/>
                <w:lang w:val="hy-AM"/>
              </w:rPr>
              <w:t xml:space="preserve"> այդ թվում՝ տուժանքի մասին համաձայնագիրը, </w:t>
            </w:r>
            <w:r w:rsidRPr="00976578">
              <w:rPr>
                <w:rFonts w:ascii="GHEA Grapalat" w:hAnsi="GHEA Grapalat" w:cs="Sylfaen"/>
                <w:sz w:val="20"/>
                <w:szCs w:val="20"/>
                <w:lang w:val="hy-AM"/>
              </w:rPr>
              <w:t>դրանց</w:t>
            </w:r>
            <w:r w:rsidRPr="00976578">
              <w:rPr>
                <w:rFonts w:ascii="GHEA Grapalat" w:hAnsi="GHEA Grapalat" w:cs="Arial"/>
                <w:sz w:val="20"/>
                <w:szCs w:val="20"/>
                <w:lang w:val="hy-AM"/>
              </w:rPr>
              <w:t xml:space="preserve"> </w:t>
            </w:r>
            <w:r w:rsidRPr="00976578">
              <w:rPr>
                <w:rFonts w:ascii="GHEA Grapalat" w:hAnsi="GHEA Grapalat" w:cs="Sylfaen"/>
                <w:sz w:val="20"/>
                <w:szCs w:val="20"/>
                <w:lang w:val="hy-AM"/>
              </w:rPr>
              <w:t>համարները</w:t>
            </w:r>
            <w:r w:rsidRPr="00976578">
              <w:rPr>
                <w:rFonts w:ascii="GHEA Grapalat" w:hAnsi="GHEA Grapalat" w:cs="Arial"/>
                <w:sz w:val="20"/>
                <w:szCs w:val="20"/>
                <w:lang w:val="hy-AM"/>
              </w:rPr>
              <w:t>,</w:t>
            </w:r>
            <w:r w:rsidRPr="00976578">
              <w:rPr>
                <w:rFonts w:ascii="GHEA Grapalat" w:hAnsi="GHEA Grapalat" w:cs="Arial"/>
                <w:sz w:val="20"/>
                <w:szCs w:val="20"/>
              </w:rPr>
              <w:t xml:space="preserve"> </w:t>
            </w:r>
            <w:r w:rsidRPr="00976578">
              <w:rPr>
                <w:rFonts w:ascii="GHEA Grapalat" w:hAnsi="GHEA Grapalat" w:cs="Sylfaen"/>
                <w:sz w:val="20"/>
                <w:szCs w:val="20"/>
                <w:lang w:val="hy-AM"/>
              </w:rPr>
              <w:t>պ</w:t>
            </w:r>
            <w:r w:rsidRPr="00976578">
              <w:rPr>
                <w:rFonts w:ascii="GHEA Grapalat" w:hAnsi="GHEA Grapalat" w:cs="Sylfaen"/>
                <w:sz w:val="20"/>
                <w:szCs w:val="20"/>
              </w:rPr>
              <w:t xml:space="preserve">այմանագրի </w:t>
            </w:r>
            <w:r w:rsidRPr="00976578">
              <w:rPr>
                <w:rFonts w:ascii="GHEA Grapalat" w:hAnsi="GHEA Grapalat" w:cs="Arial"/>
                <w:sz w:val="20"/>
                <w:szCs w:val="20"/>
              </w:rPr>
              <w:t xml:space="preserve"> </w:t>
            </w:r>
            <w:r w:rsidRPr="00976578">
              <w:rPr>
                <w:rFonts w:ascii="GHEA Grapalat" w:hAnsi="GHEA Grapalat" w:cs="Sylfaen"/>
                <w:sz w:val="20"/>
                <w:szCs w:val="20"/>
              </w:rPr>
              <w:t>ծածկագիրը</w:t>
            </w:r>
            <w:r w:rsidRPr="00976578">
              <w:rPr>
                <w:rFonts w:ascii="GHEA Grapalat" w:hAnsi="GHEA Grapalat" w:cs="Arial"/>
                <w:sz w:val="20"/>
                <w:szCs w:val="20"/>
                <w:lang w:val="hy-AM"/>
              </w:rPr>
              <w:t xml:space="preserve"> որի հիման վրա կատարվում է  գանձումը</w:t>
            </w:r>
            <w:r w:rsidRPr="00976578">
              <w:rPr>
                <w:rFonts w:ascii="GHEA Grapalat" w:hAnsi="GHEA Grapalat" w:cs="Arial"/>
                <w:sz w:val="20"/>
                <w:szCs w:val="20"/>
              </w:rPr>
              <w:t>)</w:t>
            </w:r>
            <w:r w:rsidRPr="00976578">
              <w:rPr>
                <w:rFonts w:ascii="GHEA Grapalat" w:hAnsi="GHEA Grapalat" w:cs="Sylfaen"/>
                <w:sz w:val="20"/>
                <w:szCs w:val="20"/>
              </w:rPr>
              <w:t>`</w:t>
            </w:r>
          </w:p>
        </w:tc>
      </w:tr>
      <w:tr w:rsidR="00976578" w:rsidRPr="00976578" w14:paraId="56BA633F" w14:textId="77777777" w:rsidTr="005C3E3E">
        <w:trPr>
          <w:trHeight w:val="80"/>
        </w:trPr>
        <w:tc>
          <w:tcPr>
            <w:tcW w:w="10980" w:type="dxa"/>
            <w:gridSpan w:val="2"/>
            <w:tcBorders>
              <w:left w:val="single" w:sz="4" w:space="0" w:color="auto"/>
              <w:bottom w:val="single" w:sz="4" w:space="0" w:color="auto"/>
              <w:right w:val="single" w:sz="4" w:space="0" w:color="000000"/>
            </w:tcBorders>
            <w:noWrap/>
            <w:vAlign w:val="bottom"/>
          </w:tcPr>
          <w:p w14:paraId="79EB6624" w14:textId="77777777" w:rsidR="000E16AA" w:rsidRPr="00976578" w:rsidRDefault="000E16AA" w:rsidP="00976578">
            <w:pPr>
              <w:spacing w:after="0"/>
              <w:rPr>
                <w:rFonts w:ascii="GHEA Grapalat" w:hAnsi="GHEA Grapalat" w:cs="Arial"/>
                <w:sz w:val="20"/>
                <w:szCs w:val="20"/>
                <w:lang w:val="hy-AM"/>
              </w:rPr>
            </w:pPr>
          </w:p>
        </w:tc>
      </w:tr>
      <w:tr w:rsidR="00976578" w:rsidRPr="00976578" w14:paraId="513393AC"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7E3E94" w14:textId="77777777" w:rsidR="000E16AA" w:rsidRPr="00976578" w:rsidRDefault="000E16AA" w:rsidP="00976578">
            <w:pPr>
              <w:spacing w:after="0"/>
              <w:rPr>
                <w:rFonts w:ascii="GHEA Grapalat" w:hAnsi="GHEA Grapalat" w:cs="Sylfaen"/>
                <w:sz w:val="20"/>
                <w:szCs w:val="20"/>
                <w:lang w:val="hy-AM"/>
              </w:rPr>
            </w:pPr>
            <w:r w:rsidRPr="00976578">
              <w:rPr>
                <w:rFonts w:ascii="GHEA Grapalat" w:hAnsi="GHEA Grapalat" w:cs="Sylfaen"/>
                <w:sz w:val="20"/>
                <w:szCs w:val="20"/>
                <w:lang w:val="hy-AM"/>
              </w:rPr>
              <w:t>19. Վճարման պայմանները՝                                &lt;ակցեպտավորված վճարում&gt;</w:t>
            </w:r>
          </w:p>
        </w:tc>
      </w:tr>
      <w:tr w:rsidR="00976578" w:rsidRPr="00976578" w14:paraId="38C6ABB8"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B51A81"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lang w:val="hy-AM"/>
              </w:rPr>
              <w:t xml:space="preserve">20. Առդիր էջերի քանակը՝    </w:t>
            </w:r>
            <w:r w:rsidRPr="00976578">
              <w:rPr>
                <w:rFonts w:ascii="GHEA Grapalat" w:hAnsi="GHEA Grapalat" w:cs="Arial"/>
                <w:sz w:val="20"/>
                <w:szCs w:val="20"/>
              </w:rPr>
              <w:t xml:space="preserve">--- </w:t>
            </w:r>
            <w:r w:rsidRPr="00976578">
              <w:rPr>
                <w:rFonts w:ascii="GHEA Grapalat" w:hAnsi="GHEA Grapalat" w:cs="Arial"/>
                <w:sz w:val="20"/>
                <w:szCs w:val="20"/>
                <w:lang w:val="hy-AM"/>
              </w:rPr>
              <w:t xml:space="preserve">    </w:t>
            </w:r>
            <w:r w:rsidRPr="00976578">
              <w:rPr>
                <w:rFonts w:ascii="GHEA Grapalat" w:hAnsi="GHEA Grapalat" w:cs="Sylfaen"/>
                <w:sz w:val="20"/>
                <w:szCs w:val="20"/>
              </w:rPr>
              <w:t>էջ</w:t>
            </w:r>
          </w:p>
        </w:tc>
      </w:tr>
      <w:tr w:rsidR="00976578" w:rsidRPr="00976578" w14:paraId="6DFAB322" w14:textId="77777777" w:rsidTr="005C3E3E">
        <w:trPr>
          <w:trHeight w:val="110"/>
        </w:trPr>
        <w:tc>
          <w:tcPr>
            <w:tcW w:w="5616" w:type="dxa"/>
            <w:tcBorders>
              <w:top w:val="nil"/>
              <w:left w:val="single" w:sz="4" w:space="0" w:color="auto"/>
              <w:bottom w:val="single" w:sz="4" w:space="0" w:color="auto"/>
              <w:right w:val="single" w:sz="4" w:space="0" w:color="auto"/>
            </w:tcBorders>
            <w:noWrap/>
            <w:vAlign w:val="bottom"/>
          </w:tcPr>
          <w:p w14:paraId="38B6780D" w14:textId="77777777" w:rsidR="000E16AA" w:rsidRPr="00976578" w:rsidRDefault="000E16AA" w:rsidP="00976578">
            <w:pPr>
              <w:spacing w:after="0"/>
              <w:rPr>
                <w:rFonts w:ascii="GHEA Grapalat" w:hAnsi="GHEA Grapalat" w:cs="Sylfaen"/>
                <w:sz w:val="20"/>
                <w:szCs w:val="20"/>
              </w:rPr>
            </w:pPr>
            <w:r w:rsidRPr="00976578">
              <w:rPr>
                <w:rFonts w:ascii="Courier New" w:hAnsi="Courier New" w:cs="Courier New"/>
                <w:sz w:val="20"/>
                <w:szCs w:val="20"/>
              </w:rPr>
              <w:t> </w:t>
            </w:r>
            <w:r w:rsidRPr="00976578">
              <w:rPr>
                <w:rFonts w:ascii="GHEA Grapalat" w:hAnsi="GHEA Grapalat" w:cs="Arial"/>
                <w:sz w:val="20"/>
                <w:szCs w:val="20"/>
                <w:lang w:val="hy-AM"/>
              </w:rPr>
              <w:t>22</w:t>
            </w:r>
            <w:r w:rsidRPr="00976578">
              <w:rPr>
                <w:rFonts w:ascii="GHEA Grapalat" w:hAnsi="GHEA Grapalat" w:cs="Arial"/>
                <w:sz w:val="20"/>
                <w:szCs w:val="20"/>
              </w:rPr>
              <w:t>.</w:t>
            </w:r>
            <w:r w:rsidRPr="00976578">
              <w:rPr>
                <w:rFonts w:ascii="GHEA Grapalat" w:hAnsi="GHEA Grapalat" w:cs="Sylfaen"/>
                <w:sz w:val="20"/>
                <w:szCs w:val="20"/>
              </w:rPr>
              <w:t>ա. Շահառուի ստորագրությունները</w:t>
            </w:r>
          </w:p>
          <w:p w14:paraId="4B286C21" w14:textId="77777777" w:rsidR="000E16AA" w:rsidRPr="00976578" w:rsidRDefault="000E16AA" w:rsidP="00976578">
            <w:pPr>
              <w:spacing w:after="0"/>
              <w:rPr>
                <w:rFonts w:ascii="GHEA Grapalat" w:hAnsi="GHEA Grapalat" w:cs="Sylfaen"/>
                <w:sz w:val="20"/>
                <w:szCs w:val="20"/>
              </w:rPr>
            </w:pPr>
          </w:p>
          <w:p w14:paraId="68C90CEC" w14:textId="77777777" w:rsidR="000E16AA" w:rsidRPr="00976578" w:rsidRDefault="000E16AA" w:rsidP="00976578">
            <w:pPr>
              <w:spacing w:after="0"/>
              <w:jc w:val="right"/>
              <w:rPr>
                <w:rFonts w:ascii="GHEA Grapalat" w:hAnsi="GHEA Grapalat" w:cs="Tahoma"/>
                <w:sz w:val="20"/>
                <w:szCs w:val="20"/>
              </w:rPr>
            </w:pPr>
            <w:r w:rsidRPr="00976578">
              <w:rPr>
                <w:rFonts w:ascii="GHEA Grapalat" w:hAnsi="GHEA Grapalat" w:cs="Tahoma"/>
                <w:sz w:val="20"/>
                <w:szCs w:val="20"/>
              </w:rPr>
              <w:t>/____________________/</w:t>
            </w:r>
          </w:p>
          <w:p w14:paraId="040198E6" w14:textId="77777777" w:rsidR="000E16AA" w:rsidRPr="00976578" w:rsidRDefault="000E16AA" w:rsidP="00976578">
            <w:pPr>
              <w:spacing w:after="0"/>
              <w:rPr>
                <w:rFonts w:ascii="GHEA Grapalat" w:hAnsi="GHEA Grapalat" w:cs="Tahoma"/>
                <w:sz w:val="20"/>
                <w:szCs w:val="20"/>
              </w:rPr>
            </w:pPr>
          </w:p>
          <w:p w14:paraId="4C5356E4" w14:textId="77777777" w:rsidR="000E16AA" w:rsidRPr="00976578" w:rsidRDefault="000E16AA" w:rsidP="00976578">
            <w:pPr>
              <w:spacing w:after="0"/>
              <w:rPr>
                <w:rFonts w:ascii="GHEA Grapalat" w:hAnsi="GHEA Grapalat" w:cs="Sylfaen"/>
                <w:sz w:val="20"/>
                <w:szCs w:val="20"/>
              </w:rPr>
            </w:pPr>
          </w:p>
          <w:p w14:paraId="34395088" w14:textId="77777777" w:rsidR="000E16AA" w:rsidRPr="00976578" w:rsidRDefault="000E16AA" w:rsidP="00976578">
            <w:pPr>
              <w:spacing w:after="0"/>
              <w:jc w:val="right"/>
              <w:rPr>
                <w:rFonts w:ascii="GHEA Grapalat" w:hAnsi="GHEA Grapalat" w:cs="Sylfaen"/>
                <w:sz w:val="20"/>
                <w:szCs w:val="20"/>
              </w:rPr>
            </w:pPr>
            <w:r w:rsidRPr="00976578">
              <w:rPr>
                <w:rFonts w:ascii="GHEA Grapalat" w:hAnsi="GHEA Grapalat" w:cs="Tahoma"/>
                <w:sz w:val="20"/>
                <w:szCs w:val="20"/>
              </w:rPr>
              <w:t>/____________________/</w:t>
            </w:r>
          </w:p>
          <w:p w14:paraId="15D333DF" w14:textId="77777777" w:rsidR="000E16AA" w:rsidRPr="00976578" w:rsidRDefault="000E16AA" w:rsidP="00976578">
            <w:pPr>
              <w:spacing w:after="0"/>
              <w:rPr>
                <w:rFonts w:ascii="GHEA Grapalat" w:hAnsi="GHEA Grapalat" w:cs="Sylfaen"/>
                <w:sz w:val="20"/>
                <w:szCs w:val="20"/>
              </w:rPr>
            </w:pPr>
          </w:p>
          <w:p w14:paraId="6279A9E8"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lang w:val="hy-AM"/>
              </w:rPr>
              <w:t>22</w:t>
            </w:r>
            <w:r w:rsidRPr="00976578">
              <w:rPr>
                <w:rFonts w:ascii="GHEA Grapalat" w:hAnsi="GHEA Grapalat" w:cs="Sylfaen"/>
                <w:sz w:val="20"/>
                <w:szCs w:val="20"/>
              </w:rPr>
              <w:t>.բ.</w:t>
            </w:r>
          </w:p>
          <w:p w14:paraId="70781673"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4A022C91"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Arial"/>
                <w:sz w:val="20"/>
                <w:szCs w:val="20"/>
                <w:lang w:val="hy-AM"/>
              </w:rPr>
              <w:t>2</w:t>
            </w:r>
            <w:r w:rsidRPr="00976578">
              <w:rPr>
                <w:rFonts w:ascii="GHEA Grapalat" w:hAnsi="GHEA Grapalat" w:cs="Arial"/>
                <w:sz w:val="20"/>
                <w:szCs w:val="20"/>
              </w:rPr>
              <w:t>1.</w:t>
            </w:r>
            <w:r w:rsidRPr="00976578">
              <w:rPr>
                <w:rFonts w:ascii="GHEA Grapalat" w:hAnsi="GHEA Grapalat" w:cs="Sylfaen"/>
                <w:sz w:val="20"/>
                <w:szCs w:val="20"/>
              </w:rPr>
              <w:t xml:space="preserve">ա. </w:t>
            </w:r>
            <w:r w:rsidRPr="00976578">
              <w:rPr>
                <w:rFonts w:ascii="Courier New" w:hAnsi="Courier New" w:cs="Courier New"/>
                <w:sz w:val="20"/>
                <w:szCs w:val="20"/>
              </w:rPr>
              <w:t> </w:t>
            </w:r>
            <w:r w:rsidRPr="00976578">
              <w:rPr>
                <w:rFonts w:ascii="GHEA Grapalat" w:hAnsi="GHEA Grapalat" w:cs="Sylfaen"/>
                <w:sz w:val="20"/>
                <w:szCs w:val="20"/>
              </w:rPr>
              <w:t>Վճարողի ստորագրությունները`</w:t>
            </w:r>
          </w:p>
          <w:p w14:paraId="50749B01" w14:textId="77777777" w:rsidR="000E16AA" w:rsidRPr="00976578" w:rsidRDefault="000E16AA" w:rsidP="00976578">
            <w:pPr>
              <w:spacing w:after="0"/>
              <w:jc w:val="right"/>
              <w:rPr>
                <w:rFonts w:ascii="GHEA Grapalat" w:hAnsi="GHEA Grapalat" w:cs="Sylfaen"/>
                <w:sz w:val="20"/>
                <w:szCs w:val="20"/>
              </w:rPr>
            </w:pPr>
          </w:p>
          <w:p w14:paraId="246B5785"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Tahoma"/>
                <w:sz w:val="20"/>
                <w:szCs w:val="20"/>
              </w:rPr>
              <w:t xml:space="preserve">                                               /____________________/</w:t>
            </w:r>
          </w:p>
          <w:p w14:paraId="45096135" w14:textId="77777777" w:rsidR="000E16AA" w:rsidRPr="00976578" w:rsidRDefault="000E16AA" w:rsidP="00976578">
            <w:pPr>
              <w:spacing w:after="0"/>
              <w:jc w:val="right"/>
              <w:rPr>
                <w:rFonts w:ascii="GHEA Grapalat" w:hAnsi="GHEA Grapalat" w:cs="Tahoma"/>
                <w:sz w:val="20"/>
                <w:szCs w:val="20"/>
              </w:rPr>
            </w:pPr>
          </w:p>
          <w:p w14:paraId="13E30A92" w14:textId="77777777" w:rsidR="000E16AA" w:rsidRPr="00976578" w:rsidRDefault="000E16AA" w:rsidP="00976578">
            <w:pPr>
              <w:spacing w:after="0"/>
              <w:jc w:val="right"/>
              <w:rPr>
                <w:rFonts w:ascii="GHEA Grapalat" w:hAnsi="GHEA Grapalat" w:cs="Tahoma"/>
                <w:sz w:val="20"/>
                <w:szCs w:val="20"/>
              </w:rPr>
            </w:pPr>
          </w:p>
          <w:p w14:paraId="08192E20" w14:textId="77777777" w:rsidR="000E16AA" w:rsidRPr="00976578" w:rsidRDefault="000E16AA" w:rsidP="00976578">
            <w:pPr>
              <w:spacing w:after="0"/>
              <w:jc w:val="right"/>
              <w:rPr>
                <w:rFonts w:ascii="GHEA Grapalat" w:hAnsi="GHEA Grapalat" w:cs="Sylfaen"/>
                <w:sz w:val="20"/>
                <w:szCs w:val="20"/>
              </w:rPr>
            </w:pPr>
            <w:r w:rsidRPr="00976578">
              <w:rPr>
                <w:rFonts w:ascii="GHEA Grapalat" w:hAnsi="GHEA Grapalat" w:cs="Tahoma"/>
                <w:sz w:val="20"/>
                <w:szCs w:val="20"/>
              </w:rPr>
              <w:t>/____________________/</w:t>
            </w:r>
          </w:p>
          <w:p w14:paraId="490B461C" w14:textId="77777777" w:rsidR="000E16AA" w:rsidRPr="00976578" w:rsidRDefault="000E16AA" w:rsidP="00976578">
            <w:pPr>
              <w:spacing w:after="0"/>
              <w:jc w:val="right"/>
              <w:rPr>
                <w:rFonts w:ascii="GHEA Grapalat" w:hAnsi="GHEA Grapalat" w:cs="Sylfaen"/>
                <w:sz w:val="20"/>
                <w:szCs w:val="20"/>
              </w:rPr>
            </w:pPr>
          </w:p>
          <w:p w14:paraId="508D7AC2" w14:textId="77777777" w:rsidR="000E16AA" w:rsidRPr="00976578" w:rsidRDefault="000E16AA" w:rsidP="00976578">
            <w:pPr>
              <w:spacing w:after="0"/>
              <w:jc w:val="right"/>
              <w:rPr>
                <w:rFonts w:ascii="GHEA Grapalat" w:hAnsi="GHEA Grapalat" w:cs="Sylfaen"/>
                <w:sz w:val="20"/>
                <w:szCs w:val="20"/>
              </w:rPr>
            </w:pPr>
            <w:r w:rsidRPr="00976578">
              <w:rPr>
                <w:rFonts w:ascii="GHEA Grapalat" w:hAnsi="GHEA Grapalat" w:cs="Sylfaen"/>
                <w:sz w:val="20"/>
                <w:szCs w:val="20"/>
                <w:lang w:val="hy-AM"/>
              </w:rPr>
              <w:t>2</w:t>
            </w:r>
            <w:r w:rsidRPr="00976578">
              <w:rPr>
                <w:rFonts w:ascii="GHEA Grapalat" w:hAnsi="GHEA Grapalat" w:cs="Sylfaen"/>
                <w:sz w:val="20"/>
                <w:szCs w:val="20"/>
              </w:rPr>
              <w:t>1.բ.                                                                    Կ.Տ.</w:t>
            </w:r>
          </w:p>
          <w:p w14:paraId="5EAB5578" w14:textId="77777777" w:rsidR="000E16AA" w:rsidRPr="00976578" w:rsidRDefault="000E16AA" w:rsidP="00976578">
            <w:pPr>
              <w:spacing w:after="0"/>
              <w:jc w:val="right"/>
              <w:rPr>
                <w:rFonts w:ascii="GHEA Grapalat" w:hAnsi="GHEA Grapalat" w:cs="Sylfaen"/>
                <w:sz w:val="20"/>
                <w:szCs w:val="20"/>
              </w:rPr>
            </w:pPr>
          </w:p>
        </w:tc>
      </w:tr>
      <w:tr w:rsidR="00976578" w:rsidRPr="00976578" w14:paraId="27CA8E24" w14:textId="77777777" w:rsidTr="005C3E3E">
        <w:trPr>
          <w:trHeight w:val="2058"/>
        </w:trPr>
        <w:tc>
          <w:tcPr>
            <w:tcW w:w="5616" w:type="dxa"/>
            <w:tcBorders>
              <w:top w:val="single" w:sz="4" w:space="0" w:color="auto"/>
              <w:left w:val="single" w:sz="4" w:space="0" w:color="auto"/>
              <w:right w:val="single" w:sz="4" w:space="0" w:color="auto"/>
            </w:tcBorders>
            <w:noWrap/>
            <w:vAlign w:val="bottom"/>
          </w:tcPr>
          <w:p w14:paraId="45B717B0" w14:textId="77777777" w:rsidR="000E16AA" w:rsidRPr="00976578" w:rsidRDefault="000E16AA" w:rsidP="00976578">
            <w:pPr>
              <w:spacing w:after="0"/>
              <w:rPr>
                <w:rFonts w:ascii="GHEA Grapalat" w:hAnsi="GHEA Grapalat" w:cs="Tahoma"/>
                <w:sz w:val="20"/>
                <w:szCs w:val="20"/>
              </w:rPr>
            </w:pPr>
            <w:r w:rsidRPr="00976578">
              <w:rPr>
                <w:rFonts w:ascii="GHEA Grapalat" w:hAnsi="GHEA Grapalat" w:cs="Tahoma"/>
                <w:sz w:val="20"/>
                <w:szCs w:val="20"/>
              </w:rPr>
              <w:t>2</w:t>
            </w:r>
            <w:r w:rsidRPr="00976578">
              <w:rPr>
                <w:rFonts w:ascii="GHEA Grapalat" w:hAnsi="GHEA Grapalat" w:cs="Tahoma"/>
                <w:sz w:val="20"/>
                <w:szCs w:val="20"/>
                <w:lang w:val="hy-AM"/>
              </w:rPr>
              <w:t>4</w:t>
            </w:r>
            <w:r w:rsidRPr="00976578">
              <w:rPr>
                <w:rFonts w:ascii="GHEA Grapalat" w:hAnsi="GHEA Grapalat" w:cs="Tahoma"/>
                <w:sz w:val="20"/>
                <w:szCs w:val="20"/>
              </w:rPr>
              <w:t xml:space="preserve">.ա.   </w:t>
            </w:r>
            <w:r w:rsidRPr="00976578">
              <w:rPr>
                <w:rFonts w:ascii="GHEA Grapalat" w:hAnsi="GHEA Grapalat" w:cs="Tahoma"/>
                <w:sz w:val="20"/>
                <w:szCs w:val="20"/>
                <w:lang w:val="hy-AM"/>
              </w:rPr>
              <w:t>Շահառուին  սպասարկող ֆինանսական կազմակերպություն</w:t>
            </w:r>
            <w:r w:rsidRPr="00976578">
              <w:rPr>
                <w:rFonts w:ascii="GHEA Grapalat" w:hAnsi="GHEA Grapalat" w:cs="Tahoma"/>
                <w:sz w:val="20"/>
                <w:szCs w:val="20"/>
              </w:rPr>
              <w:t xml:space="preserve"> </w:t>
            </w:r>
          </w:p>
          <w:p w14:paraId="1C1489FD" w14:textId="77777777" w:rsidR="000E16AA" w:rsidRPr="00976578" w:rsidRDefault="000E16AA" w:rsidP="00976578">
            <w:pPr>
              <w:spacing w:after="0"/>
              <w:rPr>
                <w:rFonts w:ascii="GHEA Grapalat" w:hAnsi="GHEA Grapalat" w:cs="Tahoma"/>
                <w:sz w:val="20"/>
                <w:szCs w:val="20"/>
                <w:lang w:val="hy-AM"/>
              </w:rPr>
            </w:pPr>
            <w:r w:rsidRPr="00976578">
              <w:rPr>
                <w:rFonts w:ascii="GHEA Grapalat" w:hAnsi="GHEA Grapalat" w:cs="Tahoma"/>
                <w:sz w:val="20"/>
                <w:szCs w:val="20"/>
              </w:rPr>
              <w:t xml:space="preserve">                             </w:t>
            </w:r>
            <w:r w:rsidRPr="00976578">
              <w:rPr>
                <w:rFonts w:ascii="GHEA Grapalat" w:hAnsi="GHEA Grapalat" w:cs="Tahoma"/>
                <w:sz w:val="20"/>
                <w:szCs w:val="20"/>
                <w:lang w:val="hy-AM"/>
              </w:rPr>
              <w:t xml:space="preserve">                 </w:t>
            </w:r>
          </w:p>
          <w:p w14:paraId="5AFE7A96" w14:textId="77777777" w:rsidR="000E16AA" w:rsidRPr="00976578" w:rsidRDefault="000E16AA" w:rsidP="00976578">
            <w:pPr>
              <w:spacing w:after="0"/>
              <w:rPr>
                <w:rFonts w:ascii="GHEA Grapalat" w:hAnsi="GHEA Grapalat" w:cs="Tahoma"/>
                <w:sz w:val="20"/>
                <w:szCs w:val="20"/>
              </w:rPr>
            </w:pPr>
            <w:r w:rsidRPr="00976578">
              <w:rPr>
                <w:rFonts w:ascii="GHEA Grapalat" w:hAnsi="GHEA Grapalat" w:cs="Tahoma"/>
                <w:sz w:val="20"/>
                <w:szCs w:val="20"/>
                <w:lang w:val="hy-AM"/>
              </w:rPr>
              <w:t xml:space="preserve">                                                 </w:t>
            </w:r>
            <w:r w:rsidRPr="00976578">
              <w:rPr>
                <w:rFonts w:ascii="GHEA Grapalat" w:hAnsi="GHEA Grapalat" w:cs="Tahoma"/>
                <w:sz w:val="20"/>
                <w:szCs w:val="20"/>
              </w:rPr>
              <w:t xml:space="preserve">   /____________________/</w:t>
            </w:r>
          </w:p>
          <w:p w14:paraId="6FB1B7DD"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w:t>
            </w:r>
          </w:p>
          <w:p w14:paraId="0FE77E4B"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/ստորագրություն/</w:t>
            </w:r>
          </w:p>
          <w:p w14:paraId="3EE4B107" w14:textId="77777777" w:rsidR="000E16AA" w:rsidRPr="00976578" w:rsidRDefault="000E16AA" w:rsidP="00976578">
            <w:pPr>
              <w:spacing w:after="0"/>
              <w:rPr>
                <w:rFonts w:ascii="GHEA Grapalat" w:hAnsi="GHEA Grapalat" w:cs="Tahoma"/>
                <w:sz w:val="20"/>
                <w:szCs w:val="20"/>
              </w:rPr>
            </w:pPr>
          </w:p>
          <w:p w14:paraId="666832B5" w14:textId="77777777" w:rsidR="000E16AA" w:rsidRPr="00976578" w:rsidRDefault="000E16AA" w:rsidP="00976578">
            <w:pPr>
              <w:spacing w:after="0"/>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66E2970" w14:textId="77777777" w:rsidR="000E16AA" w:rsidRPr="00976578" w:rsidRDefault="000E16AA" w:rsidP="00976578">
            <w:pPr>
              <w:spacing w:after="0"/>
              <w:rPr>
                <w:rFonts w:ascii="GHEA Grapalat" w:hAnsi="GHEA Grapalat" w:cs="Tahoma"/>
                <w:sz w:val="20"/>
                <w:szCs w:val="20"/>
              </w:rPr>
            </w:pPr>
            <w:r w:rsidRPr="00976578">
              <w:rPr>
                <w:rFonts w:ascii="GHEA Grapalat" w:hAnsi="GHEA Grapalat" w:cs="Tahoma"/>
                <w:sz w:val="20"/>
                <w:szCs w:val="20"/>
              </w:rPr>
              <w:t>2</w:t>
            </w:r>
            <w:r w:rsidRPr="00976578">
              <w:rPr>
                <w:rFonts w:ascii="GHEA Grapalat" w:hAnsi="GHEA Grapalat" w:cs="Tahoma"/>
                <w:sz w:val="20"/>
                <w:szCs w:val="20"/>
                <w:lang w:val="hy-AM"/>
              </w:rPr>
              <w:t>3</w:t>
            </w:r>
            <w:r w:rsidRPr="00976578">
              <w:rPr>
                <w:rFonts w:ascii="GHEA Grapalat" w:hAnsi="GHEA Grapalat" w:cs="Tahoma"/>
                <w:sz w:val="20"/>
                <w:szCs w:val="20"/>
              </w:rPr>
              <w:t xml:space="preserve">.ա.   </w:t>
            </w:r>
            <w:r w:rsidRPr="00976578">
              <w:rPr>
                <w:rFonts w:ascii="GHEA Grapalat" w:hAnsi="GHEA Grapalat" w:cs="Tahoma"/>
                <w:sz w:val="20"/>
                <w:szCs w:val="20"/>
                <w:lang w:val="hy-AM"/>
              </w:rPr>
              <w:t>Վճարողին  սպասարկող ֆինանսական կազմակերպություն</w:t>
            </w:r>
            <w:r w:rsidRPr="00976578">
              <w:rPr>
                <w:rFonts w:ascii="GHEA Grapalat" w:hAnsi="GHEA Grapalat" w:cs="Tahoma"/>
                <w:sz w:val="20"/>
                <w:szCs w:val="20"/>
              </w:rPr>
              <w:t xml:space="preserve"> </w:t>
            </w:r>
          </w:p>
          <w:p w14:paraId="0B3885CF" w14:textId="77777777" w:rsidR="000E16AA" w:rsidRPr="00976578" w:rsidRDefault="000E16AA" w:rsidP="00976578">
            <w:pPr>
              <w:spacing w:after="0"/>
              <w:jc w:val="right"/>
              <w:rPr>
                <w:rFonts w:ascii="GHEA Grapalat" w:hAnsi="GHEA Grapalat" w:cs="Tahoma"/>
                <w:sz w:val="20"/>
                <w:szCs w:val="20"/>
              </w:rPr>
            </w:pPr>
          </w:p>
          <w:p w14:paraId="1271FAB1" w14:textId="77777777" w:rsidR="000E16AA" w:rsidRPr="00976578" w:rsidRDefault="000E16AA" w:rsidP="00976578">
            <w:pPr>
              <w:spacing w:after="0"/>
              <w:jc w:val="right"/>
              <w:rPr>
                <w:rFonts w:ascii="GHEA Grapalat" w:hAnsi="GHEA Grapalat" w:cs="Tahoma"/>
                <w:sz w:val="20"/>
                <w:szCs w:val="20"/>
              </w:rPr>
            </w:pPr>
          </w:p>
          <w:p w14:paraId="39AB1D63" w14:textId="77777777" w:rsidR="000E16AA" w:rsidRPr="00976578" w:rsidRDefault="000E16AA" w:rsidP="00976578">
            <w:pPr>
              <w:spacing w:after="0"/>
              <w:jc w:val="right"/>
              <w:rPr>
                <w:rFonts w:ascii="GHEA Grapalat" w:hAnsi="GHEA Grapalat" w:cs="Tahoma"/>
                <w:sz w:val="20"/>
                <w:szCs w:val="20"/>
              </w:rPr>
            </w:pPr>
            <w:r w:rsidRPr="00976578">
              <w:rPr>
                <w:rFonts w:ascii="GHEA Grapalat" w:hAnsi="GHEA Grapalat" w:cs="Tahoma"/>
                <w:sz w:val="20"/>
                <w:szCs w:val="20"/>
              </w:rPr>
              <w:t>/____________________/</w:t>
            </w:r>
          </w:p>
          <w:p w14:paraId="74932492" w14:textId="77777777" w:rsidR="000E16AA" w:rsidRPr="00976578" w:rsidRDefault="000E16AA" w:rsidP="00976578">
            <w:pPr>
              <w:spacing w:after="0"/>
              <w:jc w:val="center"/>
              <w:rPr>
                <w:rFonts w:ascii="GHEA Grapalat" w:hAnsi="GHEA Grapalat" w:cs="Sylfaen"/>
                <w:sz w:val="20"/>
                <w:szCs w:val="20"/>
              </w:rPr>
            </w:pPr>
            <w:r w:rsidRPr="00976578">
              <w:rPr>
                <w:rFonts w:ascii="GHEA Grapalat" w:hAnsi="GHEA Grapalat" w:cs="Tahoma"/>
                <w:sz w:val="20"/>
                <w:szCs w:val="20"/>
              </w:rPr>
              <w:t xml:space="preserve">                                                   </w:t>
            </w:r>
            <w:r w:rsidRPr="00976578">
              <w:rPr>
                <w:rFonts w:ascii="GHEA Grapalat" w:hAnsi="GHEA Grapalat" w:cs="Sylfaen"/>
                <w:sz w:val="20"/>
                <w:szCs w:val="20"/>
              </w:rPr>
              <w:t>/ստորագրություն/</w:t>
            </w:r>
          </w:p>
          <w:p w14:paraId="4BEEEB6D" w14:textId="77777777" w:rsidR="000E16AA" w:rsidRPr="00976578" w:rsidRDefault="000E16AA" w:rsidP="00976578">
            <w:pPr>
              <w:spacing w:after="0"/>
              <w:jc w:val="right"/>
              <w:rPr>
                <w:rFonts w:ascii="GHEA Grapalat" w:hAnsi="GHEA Grapalat" w:cs="Arial"/>
                <w:sz w:val="20"/>
                <w:szCs w:val="20"/>
                <w:lang w:val="hy-AM"/>
              </w:rPr>
            </w:pPr>
          </w:p>
        </w:tc>
      </w:tr>
      <w:tr w:rsidR="00976578" w:rsidRPr="00976578" w14:paraId="41609EB5" w14:textId="77777777" w:rsidTr="005C3E3E">
        <w:trPr>
          <w:trHeight w:val="80"/>
        </w:trPr>
        <w:tc>
          <w:tcPr>
            <w:tcW w:w="5616" w:type="dxa"/>
            <w:tcBorders>
              <w:top w:val="nil"/>
              <w:left w:val="single" w:sz="4" w:space="0" w:color="auto"/>
              <w:bottom w:val="single" w:sz="4" w:space="0" w:color="auto"/>
              <w:right w:val="single" w:sz="4" w:space="0" w:color="auto"/>
            </w:tcBorders>
            <w:noWrap/>
            <w:vAlign w:val="bottom"/>
          </w:tcPr>
          <w:p w14:paraId="20BBB0E1"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24.բ.                                                       Կ.Տ.</w:t>
            </w:r>
          </w:p>
          <w:p w14:paraId="5B7D6B3F" w14:textId="77777777" w:rsidR="000E16AA" w:rsidRPr="00976578" w:rsidRDefault="000E16AA" w:rsidP="00976578">
            <w:pPr>
              <w:spacing w:after="0"/>
              <w:rPr>
                <w:rFonts w:ascii="GHEA Grapalat" w:hAnsi="GHEA Grapalat" w:cs="Sylfaen"/>
                <w:sz w:val="20"/>
                <w:szCs w:val="20"/>
              </w:rPr>
            </w:pPr>
          </w:p>
          <w:p w14:paraId="758842F9" w14:textId="77777777" w:rsidR="000E16AA" w:rsidRPr="00976578" w:rsidRDefault="000E16AA" w:rsidP="00976578">
            <w:pPr>
              <w:spacing w:after="0"/>
              <w:rPr>
                <w:rFonts w:ascii="GHEA Grapalat" w:hAnsi="GHEA Grapalat" w:cs="Sylfaen"/>
                <w:sz w:val="20"/>
                <w:szCs w:val="20"/>
              </w:rPr>
            </w:pPr>
          </w:p>
          <w:p w14:paraId="077E4AAA"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Tahoma"/>
                <w:sz w:val="20"/>
                <w:szCs w:val="20"/>
              </w:rPr>
              <w:t xml:space="preserve"> </w:t>
            </w:r>
            <w:r w:rsidRPr="00976578">
              <w:rPr>
                <w:rFonts w:ascii="GHEA Grapalat" w:hAnsi="GHEA Grapalat" w:cs="Sylfaen"/>
                <w:sz w:val="20"/>
                <w:szCs w:val="20"/>
              </w:rPr>
              <w:t>2</w:t>
            </w:r>
            <w:r w:rsidRPr="00976578">
              <w:rPr>
                <w:rFonts w:ascii="GHEA Grapalat" w:hAnsi="GHEA Grapalat" w:cs="Sylfaen"/>
                <w:sz w:val="20"/>
                <w:szCs w:val="20"/>
                <w:lang w:val="hy-AM"/>
              </w:rPr>
              <w:t>4</w:t>
            </w:r>
            <w:r w:rsidRPr="00976578">
              <w:rPr>
                <w:rFonts w:ascii="GHEA Grapalat" w:hAnsi="GHEA Grapalat" w:cs="Sylfaen"/>
                <w:sz w:val="20"/>
                <w:szCs w:val="20"/>
              </w:rPr>
              <w:t>.</w:t>
            </w:r>
            <w:r w:rsidRPr="00976578">
              <w:rPr>
                <w:rFonts w:ascii="GHEA Grapalat" w:hAnsi="GHEA Grapalat" w:cs="Sylfaen"/>
                <w:sz w:val="20"/>
                <w:szCs w:val="20"/>
                <w:lang w:val="hy-AM"/>
              </w:rPr>
              <w:t>գ</w:t>
            </w:r>
            <w:r w:rsidRPr="00976578">
              <w:rPr>
                <w:rFonts w:ascii="GHEA Grapalat" w:hAnsi="GHEA Grapalat" w:cs="Tahoma"/>
                <w:sz w:val="20"/>
                <w:szCs w:val="20"/>
              </w:rPr>
              <w:t xml:space="preserve">                                                 "___" </w:t>
            </w:r>
            <w:r w:rsidRPr="00976578">
              <w:rPr>
                <w:rFonts w:ascii="GHEA Grapalat" w:hAnsi="GHEA Grapalat" w:cs="Sylfaen"/>
                <w:sz w:val="20"/>
                <w:szCs w:val="20"/>
              </w:rPr>
              <w:t xml:space="preserve">___ </w:t>
            </w:r>
            <w:r w:rsidRPr="00976578">
              <w:rPr>
                <w:rFonts w:ascii="GHEA Grapalat" w:hAnsi="GHEA Grapalat" w:cs="Tahoma"/>
                <w:sz w:val="20"/>
                <w:szCs w:val="20"/>
              </w:rPr>
              <w:t xml:space="preserve">20___ </w:t>
            </w:r>
            <w:r w:rsidRPr="00976578">
              <w:rPr>
                <w:rFonts w:ascii="GHEA Grapalat" w:hAnsi="GHEA Grapalat" w:cs="Sylfaen"/>
                <w:sz w:val="20"/>
                <w:szCs w:val="20"/>
              </w:rPr>
              <w:t xml:space="preserve">թ. </w:t>
            </w:r>
          </w:p>
          <w:p w14:paraId="13030725" w14:textId="77777777" w:rsidR="000E16AA" w:rsidRPr="00976578" w:rsidRDefault="000E16AA" w:rsidP="00976578">
            <w:pPr>
              <w:spacing w:after="0"/>
              <w:rPr>
                <w:rFonts w:ascii="GHEA Grapalat" w:hAnsi="GHEA Grapalat" w:cs="Sylfaen"/>
                <w:sz w:val="20"/>
                <w:szCs w:val="20"/>
              </w:rPr>
            </w:pPr>
          </w:p>
          <w:p w14:paraId="7635D06F"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w:t>
            </w:r>
          </w:p>
          <w:p w14:paraId="098A22CC" w14:textId="77777777" w:rsidR="000E16AA" w:rsidRPr="00976578" w:rsidRDefault="000E16AA" w:rsidP="00976578">
            <w:pPr>
              <w:spacing w:after="0"/>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36591F4"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23.բ.                                                                 Կ.Տ.    </w:t>
            </w:r>
          </w:p>
          <w:p w14:paraId="3A9CE6B4" w14:textId="77777777" w:rsidR="000E16AA" w:rsidRPr="00976578" w:rsidRDefault="000E16AA" w:rsidP="00976578">
            <w:pPr>
              <w:spacing w:after="0"/>
              <w:rPr>
                <w:rFonts w:ascii="GHEA Grapalat" w:hAnsi="GHEA Grapalat" w:cs="Sylfaen"/>
                <w:sz w:val="20"/>
                <w:szCs w:val="20"/>
              </w:rPr>
            </w:pPr>
          </w:p>
          <w:p w14:paraId="304B4F8C"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w:t>
            </w:r>
          </w:p>
          <w:p w14:paraId="543784A0"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23.</w:t>
            </w:r>
            <w:r w:rsidRPr="00976578">
              <w:rPr>
                <w:rFonts w:ascii="GHEA Grapalat" w:hAnsi="GHEA Grapalat" w:cs="Sylfaen"/>
                <w:sz w:val="20"/>
                <w:szCs w:val="20"/>
                <w:lang w:val="hy-AM"/>
              </w:rPr>
              <w:t>գ</w:t>
            </w:r>
            <w:r w:rsidRPr="00976578">
              <w:rPr>
                <w:rFonts w:ascii="GHEA Grapalat" w:hAnsi="GHEA Grapalat" w:cs="Sylfaen"/>
                <w:sz w:val="20"/>
                <w:szCs w:val="20"/>
              </w:rPr>
              <w:t xml:space="preserve">.Կատարման ամսաթիվը`           </w:t>
            </w:r>
            <w:r w:rsidRPr="00976578">
              <w:rPr>
                <w:rFonts w:ascii="GHEA Grapalat" w:hAnsi="GHEA Grapalat" w:cs="Tahoma"/>
                <w:sz w:val="20"/>
                <w:szCs w:val="20"/>
              </w:rPr>
              <w:t xml:space="preserve">"___" </w:t>
            </w:r>
            <w:r w:rsidRPr="00976578">
              <w:rPr>
                <w:rFonts w:ascii="GHEA Grapalat" w:hAnsi="GHEA Grapalat" w:cs="Sylfaen"/>
                <w:sz w:val="20"/>
                <w:szCs w:val="20"/>
              </w:rPr>
              <w:t xml:space="preserve">___ </w:t>
            </w:r>
            <w:r w:rsidRPr="00976578">
              <w:rPr>
                <w:rFonts w:ascii="GHEA Grapalat" w:hAnsi="GHEA Grapalat" w:cs="Tahoma"/>
                <w:sz w:val="20"/>
                <w:szCs w:val="20"/>
              </w:rPr>
              <w:t>20___</w:t>
            </w:r>
            <w:r w:rsidRPr="00976578">
              <w:rPr>
                <w:rFonts w:ascii="GHEA Grapalat" w:hAnsi="GHEA Grapalat" w:cs="Sylfaen"/>
                <w:sz w:val="20"/>
                <w:szCs w:val="20"/>
              </w:rPr>
              <w:t>թ.</w:t>
            </w:r>
          </w:p>
          <w:p w14:paraId="70E7D500" w14:textId="77777777" w:rsidR="000E16AA" w:rsidRPr="00976578" w:rsidRDefault="000E16AA" w:rsidP="00976578">
            <w:pPr>
              <w:spacing w:after="0"/>
              <w:rPr>
                <w:rFonts w:ascii="GHEA Grapalat" w:hAnsi="GHEA Grapalat" w:cs="Sylfaen"/>
                <w:sz w:val="20"/>
                <w:szCs w:val="20"/>
              </w:rPr>
            </w:pPr>
          </w:p>
          <w:p w14:paraId="08E349E7" w14:textId="77777777" w:rsidR="000E16AA" w:rsidRPr="00976578" w:rsidRDefault="000E16AA" w:rsidP="00976578">
            <w:pPr>
              <w:spacing w:after="0"/>
              <w:rPr>
                <w:rFonts w:ascii="GHEA Grapalat" w:hAnsi="GHEA Grapalat" w:cs="Sylfaen"/>
                <w:sz w:val="20"/>
                <w:szCs w:val="20"/>
              </w:rPr>
            </w:pPr>
          </w:p>
          <w:p w14:paraId="1296E1C9" w14:textId="77777777" w:rsidR="000E16AA" w:rsidRPr="00976578" w:rsidRDefault="000E16AA" w:rsidP="00976578">
            <w:pPr>
              <w:spacing w:after="0"/>
              <w:jc w:val="right"/>
              <w:rPr>
                <w:rFonts w:ascii="GHEA Grapalat" w:hAnsi="GHEA Grapalat" w:cs="Arial"/>
                <w:sz w:val="20"/>
                <w:szCs w:val="20"/>
              </w:rPr>
            </w:pPr>
          </w:p>
        </w:tc>
      </w:tr>
    </w:tbl>
    <w:p w14:paraId="4B8E04E5" w14:textId="181783FA" w:rsidR="000E16AA" w:rsidRPr="00976578" w:rsidRDefault="000E16AA" w:rsidP="00976578">
      <w:pPr>
        <w:tabs>
          <w:tab w:val="left" w:pos="540"/>
        </w:tabs>
        <w:autoSpaceDE w:val="0"/>
        <w:autoSpaceDN w:val="0"/>
        <w:adjustRightInd w:val="0"/>
        <w:spacing w:after="0"/>
        <w:contextualSpacing/>
        <w:jc w:val="both"/>
        <w:rPr>
          <w:rFonts w:ascii="GHEA Grapalat" w:hAnsi="GHEA Grapalat" w:cs="Sylfaen"/>
          <w:sz w:val="18"/>
          <w:szCs w:val="20"/>
          <w:lang w:val="hy-AM"/>
        </w:rPr>
      </w:pPr>
      <w:r w:rsidRPr="00976578">
        <w:rPr>
          <w:rFonts w:ascii="GHEA Grapalat" w:hAnsi="GHEA Grapalat"/>
          <w:i/>
          <w:sz w:val="14"/>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25E937E" w14:textId="77777777" w:rsidR="000E16AA" w:rsidRPr="00976578" w:rsidRDefault="000E16AA" w:rsidP="00976578">
      <w:pPr>
        <w:spacing w:after="0"/>
        <w:jc w:val="center"/>
        <w:rPr>
          <w:rFonts w:ascii="GHEA Grapalat" w:hAnsi="GHEA Grapalat"/>
          <w:b/>
          <w:lang w:val="nl-NL"/>
        </w:rPr>
      </w:pPr>
      <w:r w:rsidRPr="00976578">
        <w:rPr>
          <w:rFonts w:ascii="GHEA Grapalat" w:hAnsi="GHEA Grapalat"/>
          <w:b/>
          <w:lang w:val="hy-AM"/>
        </w:rPr>
        <w:br w:type="page"/>
      </w:r>
      <w:r w:rsidRPr="00976578">
        <w:rPr>
          <w:rFonts w:ascii="GHEA Grapalat" w:hAnsi="GHEA Grapalat"/>
          <w:b/>
          <w:lang w:val="hy-AM"/>
        </w:rPr>
        <w:lastRenderedPageBreak/>
        <w:t>Վճարման</w:t>
      </w:r>
      <w:r w:rsidRPr="00976578">
        <w:rPr>
          <w:rFonts w:ascii="GHEA Grapalat" w:hAnsi="GHEA Grapalat"/>
          <w:b/>
          <w:lang w:val="nl-NL"/>
        </w:rPr>
        <w:t xml:space="preserve"> </w:t>
      </w:r>
      <w:r w:rsidRPr="00976578">
        <w:rPr>
          <w:rFonts w:ascii="GHEA Grapalat" w:hAnsi="GHEA Grapalat"/>
          <w:b/>
          <w:lang w:val="hy-AM"/>
        </w:rPr>
        <w:t>պահանջագրի</w:t>
      </w:r>
      <w:r w:rsidRPr="00976578">
        <w:rPr>
          <w:rFonts w:ascii="GHEA Grapalat" w:hAnsi="GHEA Grapalat"/>
          <w:b/>
          <w:lang w:val="nl-NL"/>
        </w:rPr>
        <w:t xml:space="preserve"> </w:t>
      </w:r>
      <w:r w:rsidRPr="00976578">
        <w:rPr>
          <w:rFonts w:ascii="GHEA Grapalat" w:hAnsi="GHEA Grapalat"/>
          <w:b/>
          <w:lang w:val="hy-AM"/>
        </w:rPr>
        <w:t>պարտադիր</w:t>
      </w:r>
      <w:r w:rsidRPr="00976578">
        <w:rPr>
          <w:rFonts w:ascii="GHEA Grapalat" w:hAnsi="GHEA Grapalat"/>
          <w:b/>
          <w:lang w:val="nl-NL"/>
        </w:rPr>
        <w:t xml:space="preserve"> </w:t>
      </w:r>
      <w:r w:rsidRPr="00976578">
        <w:rPr>
          <w:rFonts w:ascii="GHEA Grapalat" w:hAnsi="GHEA Grapalat"/>
          <w:b/>
          <w:lang w:val="hy-AM"/>
        </w:rPr>
        <w:t>վավերապայմանները</w:t>
      </w:r>
      <w:r w:rsidRPr="00976578">
        <w:rPr>
          <w:rFonts w:ascii="GHEA Grapalat" w:hAnsi="GHEA Grapalat"/>
          <w:b/>
          <w:lang w:val="nl-NL"/>
        </w:rPr>
        <w:t xml:space="preserve"> </w:t>
      </w:r>
      <w:r w:rsidRPr="00976578">
        <w:rPr>
          <w:rFonts w:ascii="GHEA Grapalat" w:hAnsi="GHEA Grapalat"/>
          <w:b/>
          <w:lang w:val="hy-AM"/>
        </w:rPr>
        <w:t>և</w:t>
      </w:r>
      <w:r w:rsidRPr="00976578">
        <w:rPr>
          <w:rFonts w:ascii="GHEA Grapalat" w:hAnsi="GHEA Grapalat"/>
          <w:b/>
          <w:lang w:val="nl-NL"/>
        </w:rPr>
        <w:t xml:space="preserve"> </w:t>
      </w:r>
      <w:r w:rsidRPr="00976578">
        <w:rPr>
          <w:rFonts w:ascii="GHEA Grapalat" w:hAnsi="GHEA Grapalat"/>
          <w:b/>
          <w:lang w:val="hy-AM"/>
        </w:rPr>
        <w:t>լրացման</w:t>
      </w:r>
      <w:r w:rsidRPr="00976578">
        <w:rPr>
          <w:rFonts w:ascii="GHEA Grapalat" w:hAnsi="GHEA Grapalat"/>
          <w:b/>
          <w:lang w:val="nl-NL"/>
        </w:rPr>
        <w:t xml:space="preserve"> </w:t>
      </w:r>
      <w:r w:rsidRPr="00976578">
        <w:rPr>
          <w:rFonts w:ascii="GHEA Grapalat" w:hAnsi="GHEA Grapalat"/>
          <w:b/>
          <w:lang w:val="hy-AM"/>
        </w:rPr>
        <w:t>ուղեցույցը</w:t>
      </w:r>
    </w:p>
    <w:p w14:paraId="214D1B7F" w14:textId="77777777" w:rsidR="000E16AA" w:rsidRPr="00976578" w:rsidRDefault="000E16AA" w:rsidP="00976578">
      <w:pPr>
        <w:spacing w:after="0"/>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76578" w:rsidRPr="00976578" w14:paraId="5FFC9DC5" w14:textId="77777777" w:rsidTr="005C3E3E">
        <w:tc>
          <w:tcPr>
            <w:tcW w:w="720" w:type="dxa"/>
            <w:tcBorders>
              <w:top w:val="single" w:sz="4" w:space="0" w:color="auto"/>
              <w:left w:val="single" w:sz="4" w:space="0" w:color="auto"/>
              <w:bottom w:val="single" w:sz="4" w:space="0" w:color="auto"/>
              <w:right w:val="single" w:sz="4" w:space="0" w:color="auto"/>
            </w:tcBorders>
          </w:tcPr>
          <w:p w14:paraId="26249EFF"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5F45787"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69CECD67"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Նշված դաշտի/</w:t>
            </w:r>
          </w:p>
          <w:p w14:paraId="3DAACFD2"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CF3783D" w14:textId="77777777" w:rsidR="000E16AA" w:rsidRPr="00976578" w:rsidRDefault="000E16AA" w:rsidP="00976578">
            <w:pPr>
              <w:spacing w:after="0"/>
              <w:jc w:val="center"/>
              <w:rPr>
                <w:rFonts w:ascii="GHEA Grapalat" w:hAnsi="GHEA Grapalat"/>
                <w:b/>
                <w:sz w:val="20"/>
                <w:szCs w:val="20"/>
                <w:lang w:val="hy-AM"/>
              </w:rPr>
            </w:pPr>
            <w:r w:rsidRPr="00976578">
              <w:rPr>
                <w:rFonts w:ascii="GHEA Grapalat" w:hAnsi="GHEA Grapalat"/>
                <w:b/>
                <w:sz w:val="20"/>
                <w:szCs w:val="20"/>
              </w:rPr>
              <w:t>Վավերապայմանի լրացման պահանջը</w:t>
            </w:r>
            <w:r w:rsidRPr="00976578">
              <w:rPr>
                <w:rFonts w:ascii="GHEA Grapalat" w:hAnsi="GHEA Grapalat"/>
                <w:b/>
                <w:sz w:val="20"/>
                <w:szCs w:val="20"/>
                <w:lang w:val="hy-AM"/>
              </w:rPr>
              <w:t xml:space="preserve"> </w:t>
            </w:r>
          </w:p>
          <w:p w14:paraId="0358AAE8"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w:t>
            </w:r>
            <w:r w:rsidRPr="00976578">
              <w:rPr>
                <w:rFonts w:ascii="GHEA Grapalat" w:hAnsi="GHEA Grapalat"/>
                <w:b/>
                <w:sz w:val="20"/>
                <w:szCs w:val="20"/>
                <w:lang w:val="hy-AM"/>
              </w:rPr>
              <w:t>գնումների գործընթացի հետ կապված</w:t>
            </w:r>
            <w:r w:rsidRPr="0097657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A14B96"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Վավերապայմանը</w:t>
            </w:r>
          </w:p>
          <w:p w14:paraId="75DDBA5E"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 xml:space="preserve">լրացնող կողմը` </w:t>
            </w:r>
          </w:p>
          <w:p w14:paraId="5643922C"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շահառուն կամ վճարողը</w:t>
            </w:r>
          </w:p>
          <w:p w14:paraId="794B7CB8"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w:t>
            </w:r>
            <w:r w:rsidRPr="00976578">
              <w:rPr>
                <w:rFonts w:ascii="GHEA Grapalat" w:hAnsi="GHEA Grapalat"/>
                <w:b/>
                <w:sz w:val="20"/>
                <w:szCs w:val="20"/>
                <w:lang w:val="hy-AM"/>
              </w:rPr>
              <w:t>գնումների գործընթացի հետ կապված</w:t>
            </w:r>
            <w:r w:rsidRPr="00976578">
              <w:rPr>
                <w:rFonts w:ascii="GHEA Grapalat" w:hAnsi="GHEA Grapalat"/>
                <w:b/>
                <w:sz w:val="20"/>
                <w:szCs w:val="20"/>
              </w:rPr>
              <w:t>)</w:t>
            </w:r>
          </w:p>
        </w:tc>
      </w:tr>
      <w:tr w:rsidR="00976578" w:rsidRPr="00976578" w14:paraId="68F8B402" w14:textId="77777777" w:rsidTr="005C3E3E">
        <w:tc>
          <w:tcPr>
            <w:tcW w:w="720" w:type="dxa"/>
            <w:tcBorders>
              <w:top w:val="single" w:sz="4" w:space="0" w:color="auto"/>
              <w:left w:val="single" w:sz="4" w:space="0" w:color="auto"/>
              <w:bottom w:val="single" w:sz="4" w:space="0" w:color="auto"/>
              <w:right w:val="single" w:sz="4" w:space="0" w:color="auto"/>
            </w:tcBorders>
          </w:tcPr>
          <w:p w14:paraId="793D8360"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7E600E5"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DBD3751"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000E5E"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034143A"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5</w:t>
            </w:r>
          </w:p>
        </w:tc>
      </w:tr>
      <w:tr w:rsidR="00976578" w:rsidRPr="00976578" w14:paraId="1DD19C66" w14:textId="77777777" w:rsidTr="005C3E3E">
        <w:tc>
          <w:tcPr>
            <w:tcW w:w="720" w:type="dxa"/>
            <w:tcBorders>
              <w:top w:val="single" w:sz="4" w:space="0" w:color="auto"/>
              <w:left w:val="single" w:sz="4" w:space="0" w:color="auto"/>
              <w:bottom w:val="single" w:sz="4" w:space="0" w:color="auto"/>
              <w:right w:val="single" w:sz="4" w:space="0" w:color="auto"/>
            </w:tcBorders>
          </w:tcPr>
          <w:p w14:paraId="281EA0BF"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A099674"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CDDBC8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965F7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D8F23C"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Փաստաթղթի վրա նախապես լրացված է &lt;Վճարման պահանջագիր&gt;</w:t>
            </w:r>
          </w:p>
        </w:tc>
      </w:tr>
      <w:tr w:rsidR="00976578" w:rsidRPr="00976578" w14:paraId="03799C32" w14:textId="77777777" w:rsidTr="005C3E3E">
        <w:tc>
          <w:tcPr>
            <w:tcW w:w="720" w:type="dxa"/>
            <w:tcBorders>
              <w:top w:val="single" w:sz="4" w:space="0" w:color="auto"/>
              <w:left w:val="single" w:sz="4" w:space="0" w:color="auto"/>
              <w:bottom w:val="single" w:sz="4" w:space="0" w:color="auto"/>
              <w:right w:val="single" w:sz="4" w:space="0" w:color="auto"/>
            </w:tcBorders>
          </w:tcPr>
          <w:p w14:paraId="0D69C7AA" w14:textId="77777777" w:rsidR="000E16AA" w:rsidRPr="00976578" w:rsidRDefault="000E16AA" w:rsidP="00976578">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E1D7E57"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C84ACE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EAF61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EEFD5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 կողմից` վճարողի բանկին վճարման պահանջագիրը ներկայացնելիս</w:t>
            </w:r>
          </w:p>
        </w:tc>
      </w:tr>
      <w:tr w:rsidR="00976578" w:rsidRPr="00976578" w14:paraId="68EC8D2B" w14:textId="77777777" w:rsidTr="005C3E3E">
        <w:tc>
          <w:tcPr>
            <w:tcW w:w="720" w:type="dxa"/>
            <w:tcBorders>
              <w:top w:val="single" w:sz="4" w:space="0" w:color="auto"/>
              <w:left w:val="single" w:sz="4" w:space="0" w:color="auto"/>
              <w:bottom w:val="single" w:sz="4" w:space="0" w:color="auto"/>
              <w:right w:val="single" w:sz="4" w:space="0" w:color="auto"/>
            </w:tcBorders>
          </w:tcPr>
          <w:p w14:paraId="6B69D672" w14:textId="77777777" w:rsidR="000E16AA" w:rsidRPr="00976578" w:rsidRDefault="000E16AA" w:rsidP="0097657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654BAAA"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B89F14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FA5C1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30AB4DF3" w14:textId="77777777" w:rsidR="000E16AA" w:rsidRPr="00976578" w:rsidRDefault="000E16AA" w:rsidP="00976578">
            <w:pPr>
              <w:spacing w:after="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6DA1F39" w14:textId="77777777" w:rsidR="000E16AA" w:rsidRPr="00976578" w:rsidRDefault="000E16AA" w:rsidP="00976578">
            <w:pPr>
              <w:spacing w:after="0"/>
              <w:ind w:left="132" w:hanging="132"/>
              <w:jc w:val="center"/>
              <w:rPr>
                <w:rFonts w:ascii="GHEA Grapalat" w:hAnsi="GHEA Grapalat"/>
                <w:sz w:val="20"/>
                <w:szCs w:val="20"/>
                <w:lang w:val="hy-AM"/>
              </w:rPr>
            </w:pPr>
            <w:r w:rsidRPr="00976578">
              <w:rPr>
                <w:rFonts w:ascii="GHEA Grapalat" w:hAnsi="GHEA Grapalat"/>
                <w:sz w:val="20"/>
                <w:szCs w:val="20"/>
              </w:rPr>
              <w:t>լրացվում է շահառուի կողմից` վճարողի բանկին վճարման պահանջագրի ներկայացման օրը</w:t>
            </w:r>
            <w:r w:rsidRPr="00976578">
              <w:rPr>
                <w:rFonts w:ascii="GHEA Grapalat" w:hAnsi="GHEA Grapalat"/>
                <w:sz w:val="20"/>
                <w:szCs w:val="20"/>
                <w:lang w:val="hy-AM"/>
              </w:rPr>
              <w:t xml:space="preserve">: </w:t>
            </w:r>
          </w:p>
        </w:tc>
      </w:tr>
      <w:tr w:rsidR="00976578" w:rsidRPr="00976578" w14:paraId="79805AF4" w14:textId="77777777" w:rsidTr="005C3E3E">
        <w:tc>
          <w:tcPr>
            <w:tcW w:w="720" w:type="dxa"/>
            <w:tcBorders>
              <w:top w:val="single" w:sz="4" w:space="0" w:color="auto"/>
              <w:left w:val="single" w:sz="4" w:space="0" w:color="auto"/>
              <w:bottom w:val="single" w:sz="4" w:space="0" w:color="auto"/>
              <w:right w:val="single" w:sz="4" w:space="0" w:color="auto"/>
            </w:tcBorders>
          </w:tcPr>
          <w:p w14:paraId="55F0A50E" w14:textId="77777777" w:rsidR="000E16AA" w:rsidRPr="00976578" w:rsidRDefault="000E16AA" w:rsidP="00976578">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BF8DC49"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cs="Sylfaen"/>
                <w:sz w:val="20"/>
                <w:szCs w:val="20"/>
                <w:lang w:val="hy-AM"/>
              </w:rPr>
              <w:t>Վճարողի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52799F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4A4A1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2C09E28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76578">
              <w:rPr>
                <w:rFonts w:ascii="GHEA Grapalat" w:hAnsi="GHEA Grapalat"/>
                <w:sz w:val="20"/>
                <w:szCs w:val="20"/>
                <w:lang w:val="hy-AM"/>
              </w:rPr>
              <w:t xml:space="preserve"> </w:t>
            </w:r>
            <w:r w:rsidRPr="0097657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244EE8D" w14:textId="77777777" w:rsidR="000E16AA" w:rsidRPr="00976578" w:rsidRDefault="000E16AA" w:rsidP="00976578">
            <w:pPr>
              <w:spacing w:after="0"/>
              <w:ind w:left="252" w:hanging="252"/>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14427C9D" w14:textId="77777777" w:rsidTr="005C3E3E">
        <w:tc>
          <w:tcPr>
            <w:tcW w:w="720" w:type="dxa"/>
            <w:tcBorders>
              <w:top w:val="single" w:sz="4" w:space="0" w:color="auto"/>
              <w:left w:val="single" w:sz="4" w:space="0" w:color="auto"/>
              <w:bottom w:val="single" w:sz="4" w:space="0" w:color="auto"/>
              <w:right w:val="single" w:sz="4" w:space="0" w:color="auto"/>
            </w:tcBorders>
          </w:tcPr>
          <w:p w14:paraId="4C2E4AA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6F21CC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14664F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9C48C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AA1979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07073E3D" w14:textId="77777777" w:rsidTr="005C3E3E">
        <w:tc>
          <w:tcPr>
            <w:tcW w:w="720" w:type="dxa"/>
            <w:tcBorders>
              <w:top w:val="single" w:sz="4" w:space="0" w:color="auto"/>
              <w:left w:val="single" w:sz="4" w:space="0" w:color="auto"/>
              <w:bottom w:val="single" w:sz="4" w:space="0" w:color="auto"/>
              <w:right w:val="single" w:sz="4" w:space="0" w:color="auto"/>
            </w:tcBorders>
          </w:tcPr>
          <w:p w14:paraId="55B3624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CF514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56E162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552F6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2E07B29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C467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548FDC99" w14:textId="77777777" w:rsidTr="005C3E3E">
        <w:tc>
          <w:tcPr>
            <w:tcW w:w="720" w:type="dxa"/>
            <w:tcBorders>
              <w:top w:val="single" w:sz="4" w:space="0" w:color="auto"/>
              <w:left w:val="single" w:sz="4" w:space="0" w:color="auto"/>
              <w:bottom w:val="single" w:sz="4" w:space="0" w:color="auto"/>
              <w:right w:val="single" w:sz="4" w:space="0" w:color="auto"/>
            </w:tcBorders>
          </w:tcPr>
          <w:p w14:paraId="3BEB4DE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4D18630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B9C8BD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AC9D3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1C17AA4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2EC76A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01FC58EB" w14:textId="77777777" w:rsidTr="005C3E3E">
        <w:tc>
          <w:tcPr>
            <w:tcW w:w="720" w:type="dxa"/>
            <w:tcBorders>
              <w:top w:val="single" w:sz="4" w:space="0" w:color="auto"/>
              <w:left w:val="single" w:sz="4" w:space="0" w:color="auto"/>
              <w:bottom w:val="single" w:sz="4" w:space="0" w:color="auto"/>
              <w:right w:val="single" w:sz="4" w:space="0" w:color="auto"/>
            </w:tcBorders>
          </w:tcPr>
          <w:p w14:paraId="2E0EB8D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5D4FE9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737F0C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1DAB5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4541D07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8E6314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001B56FF" w14:textId="77777777" w:rsidTr="005C3E3E">
        <w:tc>
          <w:tcPr>
            <w:tcW w:w="720" w:type="dxa"/>
            <w:tcBorders>
              <w:top w:val="single" w:sz="4" w:space="0" w:color="auto"/>
              <w:left w:val="single" w:sz="4" w:space="0" w:color="auto"/>
              <w:bottom w:val="single" w:sz="4" w:space="0" w:color="auto"/>
              <w:right w:val="single" w:sz="4" w:space="0" w:color="auto"/>
            </w:tcBorders>
          </w:tcPr>
          <w:p w14:paraId="48EBDBB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B595CC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w:t>
            </w:r>
            <w:r w:rsidRPr="00976578">
              <w:rPr>
                <w:rFonts w:ascii="GHEA Grapalat" w:hAnsi="GHEA Grapalat" w:cs="Sylfaen"/>
                <w:sz w:val="20"/>
                <w:szCs w:val="20"/>
                <w:lang w:val="hy-AM"/>
              </w:rPr>
              <w:t>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E49A9A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FDE6D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798EE13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963AE1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52333E53" w14:textId="77777777" w:rsidTr="005C3E3E">
        <w:tc>
          <w:tcPr>
            <w:tcW w:w="720" w:type="dxa"/>
            <w:tcBorders>
              <w:top w:val="single" w:sz="4" w:space="0" w:color="auto"/>
              <w:left w:val="single" w:sz="4" w:space="0" w:color="auto"/>
              <w:bottom w:val="single" w:sz="4" w:space="0" w:color="auto"/>
              <w:right w:val="single" w:sz="4" w:space="0" w:color="auto"/>
            </w:tcBorders>
          </w:tcPr>
          <w:p w14:paraId="33E51AA0"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73B497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Հ</w:t>
            </w:r>
            <w:r w:rsidRPr="0097657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87F0EB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642EE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076895D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rPr>
              <w:t xml:space="preserve"> (</w:t>
            </w:r>
            <w:r w:rsidRPr="00976578">
              <w:rPr>
                <w:rFonts w:ascii="GHEA Grapalat" w:hAnsi="GHEA Grapalat" w:cs="Sylfaen"/>
                <w:sz w:val="20"/>
                <w:szCs w:val="20"/>
                <w:lang w:val="hy-AM"/>
              </w:rPr>
              <w:t>գնումների հետ կապված գործընթացում չի լրացվում</w:t>
            </w:r>
            <w:r w:rsidRPr="009765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248E98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lang w:val="ru-RU"/>
              </w:rPr>
              <w:t>(</w:t>
            </w:r>
            <w:r w:rsidRPr="00976578">
              <w:rPr>
                <w:rFonts w:ascii="GHEA Grapalat" w:hAnsi="GHEA Grapalat" w:cs="Sylfaen"/>
                <w:sz w:val="20"/>
                <w:szCs w:val="20"/>
                <w:lang w:val="hy-AM"/>
              </w:rPr>
              <w:t>չի լրացվում</w:t>
            </w:r>
            <w:r w:rsidRPr="00976578">
              <w:rPr>
                <w:rFonts w:ascii="GHEA Grapalat" w:hAnsi="GHEA Grapalat" w:cs="Sylfaen"/>
                <w:sz w:val="20"/>
                <w:szCs w:val="20"/>
                <w:lang w:val="ru-RU"/>
              </w:rPr>
              <w:t>)</w:t>
            </w:r>
          </w:p>
        </w:tc>
      </w:tr>
      <w:tr w:rsidR="00976578" w:rsidRPr="00976578" w14:paraId="31924CC0" w14:textId="77777777" w:rsidTr="005C3E3E">
        <w:tc>
          <w:tcPr>
            <w:tcW w:w="720" w:type="dxa"/>
            <w:tcBorders>
              <w:top w:val="single" w:sz="4" w:space="0" w:color="auto"/>
              <w:left w:val="single" w:sz="4" w:space="0" w:color="auto"/>
              <w:bottom w:val="single" w:sz="4" w:space="0" w:color="auto"/>
              <w:right w:val="single" w:sz="4" w:space="0" w:color="auto"/>
            </w:tcBorders>
          </w:tcPr>
          <w:p w14:paraId="12EADA0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6BB439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91DCEA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8DB6B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52A80A8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13A8109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09570795" w14:textId="77777777" w:rsidTr="005C3E3E">
        <w:tc>
          <w:tcPr>
            <w:tcW w:w="720" w:type="dxa"/>
            <w:tcBorders>
              <w:top w:val="single" w:sz="4" w:space="0" w:color="auto"/>
              <w:left w:val="single" w:sz="4" w:space="0" w:color="auto"/>
              <w:bottom w:val="single" w:sz="4" w:space="0" w:color="auto"/>
              <w:right w:val="single" w:sz="4" w:space="0" w:color="auto"/>
            </w:tcBorders>
          </w:tcPr>
          <w:p w14:paraId="549722F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5242C1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7BBBB6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114AD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70ED9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2B65A46B" w14:textId="77777777" w:rsidTr="005C3E3E">
        <w:tc>
          <w:tcPr>
            <w:tcW w:w="720" w:type="dxa"/>
            <w:tcBorders>
              <w:top w:val="single" w:sz="4" w:space="0" w:color="auto"/>
              <w:left w:val="single" w:sz="4" w:space="0" w:color="auto"/>
              <w:bottom w:val="single" w:sz="4" w:space="0" w:color="auto"/>
              <w:right w:val="single" w:sz="4" w:space="0" w:color="auto"/>
            </w:tcBorders>
          </w:tcPr>
          <w:p w14:paraId="6ACA972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9166E1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C8A52F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9E2CF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7C2EF79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 այն բանկային (</w:t>
            </w:r>
            <w:r w:rsidRPr="00976578">
              <w:rPr>
                <w:rFonts w:ascii="GHEA Grapalat" w:hAnsi="GHEA Grapalat"/>
                <w:sz w:val="20"/>
                <w:szCs w:val="20"/>
                <w:lang w:val="hy-AM"/>
              </w:rPr>
              <w:t>գանձապետական</w:t>
            </w:r>
            <w:r w:rsidRPr="0097657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0DD0DC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6AAF7857" w14:textId="77777777" w:rsidTr="005C3E3E">
        <w:tc>
          <w:tcPr>
            <w:tcW w:w="720" w:type="dxa"/>
            <w:tcBorders>
              <w:top w:val="single" w:sz="4" w:space="0" w:color="auto"/>
              <w:left w:val="single" w:sz="4" w:space="0" w:color="auto"/>
              <w:bottom w:val="single" w:sz="4" w:space="0" w:color="auto"/>
              <w:right w:val="single" w:sz="4" w:space="0" w:color="auto"/>
            </w:tcBorders>
          </w:tcPr>
          <w:p w14:paraId="756167A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4D22FC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E7FFBD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ECA44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2766C40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2C7A4B82"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լրացվում է վճարողի կողմից</w:t>
            </w:r>
            <w:r w:rsidRPr="00976578">
              <w:rPr>
                <w:rFonts w:ascii="GHEA Grapalat" w:hAnsi="GHEA Grapalat"/>
                <w:sz w:val="20"/>
                <w:szCs w:val="20"/>
                <w:lang w:val="hy-AM"/>
              </w:rPr>
              <w:t xml:space="preserve"> </w:t>
            </w:r>
          </w:p>
        </w:tc>
      </w:tr>
      <w:tr w:rsidR="00976578" w:rsidRPr="00985B84" w14:paraId="0DE0A441" w14:textId="77777777" w:rsidTr="005C3E3E">
        <w:tc>
          <w:tcPr>
            <w:tcW w:w="720" w:type="dxa"/>
            <w:tcBorders>
              <w:top w:val="single" w:sz="4" w:space="0" w:color="auto"/>
              <w:left w:val="single" w:sz="4" w:space="0" w:color="auto"/>
              <w:bottom w:val="single" w:sz="4" w:space="0" w:color="auto"/>
              <w:right w:val="single" w:sz="4" w:space="0" w:color="auto"/>
            </w:tcBorders>
          </w:tcPr>
          <w:p w14:paraId="68A891B2"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5EA4FAE"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t>Ակցեպտավորված գումարը՝  (թվերով</w:t>
            </w:r>
            <w:r w:rsidRPr="00976578">
              <w:rPr>
                <w:rFonts w:ascii="GHEA Grapalat" w:hAnsi="GHEA Grapalat" w:cs="Arial"/>
                <w:sz w:val="20"/>
                <w:szCs w:val="20"/>
                <w:lang w:val="hy-AM"/>
              </w:rPr>
              <w:t xml:space="preserve"> </w:t>
            </w:r>
            <w:r w:rsidRPr="00976578">
              <w:rPr>
                <w:rFonts w:ascii="GHEA Grapalat" w:hAnsi="GHEA Grapalat" w:cs="Sylfaen"/>
                <w:sz w:val="20"/>
                <w:szCs w:val="20"/>
                <w:lang w:val="hy-AM"/>
              </w:rPr>
              <w:t>և</w:t>
            </w:r>
            <w:r w:rsidRPr="00976578">
              <w:rPr>
                <w:rFonts w:ascii="GHEA Grapalat" w:hAnsi="GHEA Grapalat" w:cs="Arial"/>
                <w:sz w:val="20"/>
                <w:szCs w:val="20"/>
                <w:lang w:val="hy-AM"/>
              </w:rPr>
              <w:t xml:space="preserve"> </w:t>
            </w:r>
            <w:r w:rsidRPr="0097657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8FF7CE9"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67C10C"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ոչ պարտադիր</w:t>
            </w:r>
          </w:p>
          <w:p w14:paraId="6365D15C"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t xml:space="preserve">(նախատեսված է նշված գումարի մասնակի ակցեպտի համար, որը </w:t>
            </w:r>
            <w:r w:rsidRPr="00976578">
              <w:rPr>
                <w:rFonts w:ascii="GHEA Grapalat" w:hAnsi="GHEA Grapalat" w:cs="Sylfaen"/>
                <w:sz w:val="20"/>
                <w:szCs w:val="20"/>
                <w:lang w:val="hy-AM"/>
              </w:rPr>
              <w:lastRenderedPageBreak/>
              <w:t>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41D94C1"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lastRenderedPageBreak/>
              <w:t>(չի լրացվում եւ չի կիրառվում)</w:t>
            </w:r>
          </w:p>
        </w:tc>
      </w:tr>
      <w:tr w:rsidR="00976578" w:rsidRPr="00976578" w14:paraId="540E375D" w14:textId="77777777" w:rsidTr="005C3E3E">
        <w:tc>
          <w:tcPr>
            <w:tcW w:w="720" w:type="dxa"/>
            <w:tcBorders>
              <w:top w:val="single" w:sz="4" w:space="0" w:color="auto"/>
              <w:left w:val="single" w:sz="4" w:space="0" w:color="auto"/>
              <w:bottom w:val="single" w:sz="4" w:space="0" w:color="auto"/>
              <w:right w:val="single" w:sz="4" w:space="0" w:color="auto"/>
            </w:tcBorders>
          </w:tcPr>
          <w:p w14:paraId="7E0A19EA"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491311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114848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2D656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798980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85B84" w14:paraId="393836D0" w14:textId="77777777" w:rsidTr="005C3E3E">
        <w:tc>
          <w:tcPr>
            <w:tcW w:w="720" w:type="dxa"/>
            <w:tcBorders>
              <w:top w:val="single" w:sz="4" w:space="0" w:color="auto"/>
              <w:left w:val="single" w:sz="4" w:space="0" w:color="auto"/>
              <w:bottom w:val="single" w:sz="4" w:space="0" w:color="auto"/>
              <w:right w:val="single" w:sz="4" w:space="0" w:color="auto"/>
            </w:tcBorders>
          </w:tcPr>
          <w:p w14:paraId="406EC24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420E3C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CD03BE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965C97"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 xml:space="preserve">Պարտադիր </w:t>
            </w:r>
            <w:r w:rsidRPr="00976578">
              <w:rPr>
                <w:rFonts w:ascii="GHEA Grapalat" w:hAnsi="GHEA Grapalat"/>
                <w:sz w:val="20"/>
                <w:szCs w:val="20"/>
                <w:lang w:val="hy-AM"/>
              </w:rPr>
              <w:t xml:space="preserve">լրացվում է </w:t>
            </w:r>
            <w:r w:rsidRPr="00976578">
              <w:rPr>
                <w:rFonts w:ascii="GHEA Grapalat" w:hAnsi="GHEA Grapalat"/>
                <w:sz w:val="20"/>
                <w:szCs w:val="20"/>
              </w:rPr>
              <w:t>«</w:t>
            </w:r>
            <w:r w:rsidRPr="00976578">
              <w:rPr>
                <w:rFonts w:ascii="GHEA Grapalat" w:hAnsi="GHEA Grapalat"/>
                <w:sz w:val="20"/>
                <w:szCs w:val="20"/>
                <w:lang w:val="hy-AM"/>
              </w:rPr>
              <w:t>պայմանագրի կատարման ապահովման համար</w:t>
            </w:r>
            <w:r w:rsidRPr="00976578">
              <w:rPr>
                <w:rFonts w:ascii="GHEA Grapalat" w:hAnsi="GHEA Grapalat"/>
                <w:sz w:val="20"/>
                <w:szCs w:val="20"/>
              </w:rPr>
              <w:t>»</w:t>
            </w:r>
            <w:r w:rsidRPr="0097657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26AE0A0"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նախապես լրացվում է շահառուի կողմից` հրավերով</w:t>
            </w:r>
          </w:p>
        </w:tc>
      </w:tr>
      <w:tr w:rsidR="00976578" w:rsidRPr="00976578" w14:paraId="126954C0" w14:textId="77777777" w:rsidTr="005C3E3E">
        <w:tc>
          <w:tcPr>
            <w:tcW w:w="720" w:type="dxa"/>
            <w:tcBorders>
              <w:top w:val="single" w:sz="4" w:space="0" w:color="auto"/>
              <w:left w:val="single" w:sz="4" w:space="0" w:color="auto"/>
              <w:bottom w:val="single" w:sz="4" w:space="0" w:color="auto"/>
              <w:right w:val="single" w:sz="4" w:space="0" w:color="auto"/>
            </w:tcBorders>
          </w:tcPr>
          <w:p w14:paraId="3C9B977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0F6CA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C81F2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5F146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649D631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76578">
              <w:rPr>
                <w:rFonts w:ascii="GHEA Grapalat" w:hAnsi="GHEA Grapalat"/>
                <w:sz w:val="20"/>
                <w:szCs w:val="20"/>
                <w:lang w:val="hy-AM"/>
              </w:rPr>
              <w:t>,</w:t>
            </w:r>
            <w:r w:rsidRPr="00976578">
              <w:rPr>
                <w:rFonts w:ascii="GHEA Grapalat" w:hAnsi="GHEA Grapalat" w:cs="Arial"/>
                <w:sz w:val="20"/>
                <w:szCs w:val="20"/>
                <w:lang w:val="hy-AM"/>
              </w:rPr>
              <w:t xml:space="preserve"> </w:t>
            </w:r>
            <w:r w:rsidRPr="00976578">
              <w:rPr>
                <w:rFonts w:ascii="GHEA Grapalat" w:hAnsi="GHEA Grapalat"/>
                <w:sz w:val="20"/>
                <w:szCs w:val="20"/>
              </w:rPr>
              <w:t xml:space="preserve"> գնման ընթացակարգի ծածկագիրը</w:t>
            </w:r>
            <w:r w:rsidRPr="0097657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4F0513D"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 xml:space="preserve">լրացվում է </w:t>
            </w:r>
            <w:r w:rsidRPr="00976578">
              <w:rPr>
                <w:rFonts w:ascii="GHEA Grapalat" w:hAnsi="GHEA Grapalat"/>
                <w:sz w:val="20"/>
                <w:szCs w:val="20"/>
                <w:lang w:val="hy-AM"/>
              </w:rPr>
              <w:t>շահառու</w:t>
            </w:r>
            <w:r w:rsidRPr="00976578">
              <w:rPr>
                <w:rFonts w:ascii="GHEA Grapalat" w:hAnsi="GHEA Grapalat"/>
                <w:sz w:val="20"/>
                <w:szCs w:val="20"/>
              </w:rPr>
              <w:t>ի կողմից</w:t>
            </w:r>
          </w:p>
        </w:tc>
      </w:tr>
      <w:tr w:rsidR="00976578" w:rsidRPr="00985B84" w14:paraId="6A7115F3" w14:textId="77777777" w:rsidTr="005C3E3E">
        <w:tc>
          <w:tcPr>
            <w:tcW w:w="720" w:type="dxa"/>
            <w:tcBorders>
              <w:top w:val="single" w:sz="4" w:space="0" w:color="auto"/>
              <w:left w:val="single" w:sz="4" w:space="0" w:color="auto"/>
              <w:bottom w:val="single" w:sz="4" w:space="0" w:color="auto"/>
              <w:right w:val="single" w:sz="4" w:space="0" w:color="auto"/>
            </w:tcBorders>
          </w:tcPr>
          <w:p w14:paraId="6DE4F714" w14:textId="77777777" w:rsidR="000E16AA" w:rsidRPr="00976578" w:rsidDel="0010680B"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3E7B65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4B466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1D7CD1B" w14:textId="77777777" w:rsidR="000E16AA" w:rsidRPr="00976578" w:rsidRDefault="000E16AA" w:rsidP="00976578">
            <w:pPr>
              <w:spacing w:after="0"/>
              <w:jc w:val="center"/>
              <w:rPr>
                <w:rFonts w:ascii="GHEA Grapalat" w:hAnsi="GHEA Grapalat" w:cs="Sylfaen"/>
                <w:sz w:val="20"/>
                <w:szCs w:val="20"/>
                <w:lang w:val="hy-AM"/>
              </w:rPr>
            </w:pPr>
            <w:r w:rsidRPr="00976578">
              <w:rPr>
                <w:rFonts w:ascii="GHEA Grapalat" w:hAnsi="GHEA Grapalat"/>
                <w:sz w:val="20"/>
                <w:szCs w:val="20"/>
              </w:rPr>
              <w:t>պարտադիր</w:t>
            </w:r>
            <w:r w:rsidRPr="00976578">
              <w:rPr>
                <w:rFonts w:ascii="GHEA Grapalat" w:hAnsi="GHEA Grapalat" w:cs="Sylfaen"/>
                <w:sz w:val="20"/>
                <w:szCs w:val="20"/>
                <w:lang w:val="hy-AM"/>
              </w:rPr>
              <w:t xml:space="preserve"> </w:t>
            </w:r>
          </w:p>
          <w:p w14:paraId="0EE464F2" w14:textId="77777777" w:rsidR="000E16AA" w:rsidRPr="00976578" w:rsidRDefault="000E16AA" w:rsidP="00976578">
            <w:pPr>
              <w:spacing w:after="0"/>
              <w:jc w:val="center"/>
              <w:rPr>
                <w:rFonts w:ascii="GHEA Grapalat" w:hAnsi="GHEA Grapalat" w:cs="Sylfaen"/>
                <w:sz w:val="20"/>
                <w:szCs w:val="20"/>
                <w:lang w:val="hy-AM"/>
              </w:rPr>
            </w:pPr>
            <w:r w:rsidRPr="00976578">
              <w:rPr>
                <w:rFonts w:ascii="GHEA Grapalat" w:hAnsi="GHEA Grapalat" w:cs="Sylfaen"/>
                <w:sz w:val="20"/>
                <w:szCs w:val="20"/>
                <w:lang w:val="hy-AM"/>
              </w:rPr>
              <w:t xml:space="preserve">լրացվում է &lt;ակցեպտավորված վճարում&gt; բառերը, </w:t>
            </w:r>
          </w:p>
          <w:p w14:paraId="6B014D1C"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BF82A07"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 xml:space="preserve">նախապես լրացվում է շահառուի կողմից </w:t>
            </w:r>
          </w:p>
        </w:tc>
      </w:tr>
      <w:tr w:rsidR="00976578" w:rsidRPr="00976578" w14:paraId="581507CA" w14:textId="77777777" w:rsidTr="005C3E3E">
        <w:tc>
          <w:tcPr>
            <w:tcW w:w="720" w:type="dxa"/>
            <w:tcBorders>
              <w:top w:val="single" w:sz="4" w:space="0" w:color="auto"/>
              <w:left w:val="single" w:sz="4" w:space="0" w:color="auto"/>
              <w:bottom w:val="single" w:sz="4" w:space="0" w:color="auto"/>
              <w:right w:val="single" w:sz="4" w:space="0" w:color="auto"/>
            </w:tcBorders>
          </w:tcPr>
          <w:p w14:paraId="0F63E917"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6F1DAB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76083A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A6BFE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441E04B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76578">
              <w:rPr>
                <w:rFonts w:ascii="GHEA Grapalat" w:hAnsi="GHEA Grapalat"/>
                <w:sz w:val="20"/>
                <w:szCs w:val="20"/>
                <w:lang w:val="hy-AM"/>
              </w:rPr>
              <w:t xml:space="preserve"> </w:t>
            </w:r>
            <w:r w:rsidRPr="00976578">
              <w:rPr>
                <w:rFonts w:ascii="GHEA Grapalat" w:hAnsi="GHEA Grapalat"/>
                <w:sz w:val="20"/>
                <w:szCs w:val="20"/>
              </w:rPr>
              <w:t>(</w:t>
            </w:r>
            <w:r w:rsidRPr="00976578">
              <w:rPr>
                <w:rFonts w:ascii="GHEA Grapalat" w:hAnsi="GHEA Grapalat"/>
                <w:sz w:val="20"/>
                <w:szCs w:val="20"/>
                <w:lang w:val="hy-AM"/>
              </w:rPr>
              <w:t>վճարողի բանկին</w:t>
            </w:r>
            <w:r w:rsidRPr="00976578">
              <w:rPr>
                <w:rFonts w:ascii="GHEA Grapalat" w:hAnsi="GHEA Grapalat"/>
                <w:sz w:val="20"/>
                <w:szCs w:val="20"/>
              </w:rPr>
              <w:t>)</w:t>
            </w:r>
          </w:p>
          <w:p w14:paraId="4EA8F3D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Եթ ե լրացվել է &lt;</w:t>
            </w:r>
            <w:r w:rsidRPr="00976578">
              <w:rPr>
                <w:rFonts w:ascii="GHEA Grapalat" w:hAnsi="GHEA Grapalat" w:cs="Sylfaen"/>
                <w:sz w:val="20"/>
                <w:szCs w:val="20"/>
                <w:lang w:val="hy-AM"/>
              </w:rPr>
              <w:t>Վճարման կատարման հիմքեր&gt; դաշտը ապա այս տվյալը պարտադիր լրացվում է</w:t>
            </w:r>
            <w:r w:rsidRPr="009765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29E905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w:t>
            </w:r>
            <w:r w:rsidRPr="00976578">
              <w:rPr>
                <w:rFonts w:ascii="GHEA Grapalat" w:hAnsi="GHEA Grapalat"/>
                <w:sz w:val="20"/>
                <w:szCs w:val="20"/>
                <w:lang w:val="hy-AM"/>
              </w:rPr>
              <w:t xml:space="preserve"> </w:t>
            </w:r>
            <w:r w:rsidRPr="00976578">
              <w:rPr>
                <w:rFonts w:ascii="GHEA Grapalat" w:hAnsi="GHEA Grapalat"/>
                <w:sz w:val="20"/>
                <w:szCs w:val="20"/>
              </w:rPr>
              <w:t>կողմից</w:t>
            </w:r>
          </w:p>
        </w:tc>
      </w:tr>
      <w:tr w:rsidR="00976578" w:rsidRPr="00985B84" w14:paraId="29E0EE00" w14:textId="77777777" w:rsidTr="005C3E3E">
        <w:tc>
          <w:tcPr>
            <w:tcW w:w="720" w:type="dxa"/>
            <w:tcBorders>
              <w:top w:val="single" w:sz="4" w:space="0" w:color="auto"/>
              <w:left w:val="single" w:sz="4" w:space="0" w:color="auto"/>
              <w:bottom w:val="single" w:sz="4" w:space="0" w:color="auto"/>
              <w:right w:val="single" w:sz="4" w:space="0" w:color="auto"/>
            </w:tcBorders>
          </w:tcPr>
          <w:p w14:paraId="39D8BF9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2</w:t>
            </w:r>
            <w:r w:rsidRPr="0097657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B3A598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892B7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55608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2363FA66"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այս դաշտը լրացվում</w:t>
            </w:r>
            <w:r w:rsidRPr="00976578">
              <w:rPr>
                <w:rFonts w:ascii="GHEA Grapalat" w:hAnsi="GHEA Grapalat"/>
                <w:sz w:val="20"/>
                <w:szCs w:val="20"/>
                <w:lang w:val="hy-AM"/>
              </w:rPr>
              <w:t xml:space="preserve"> է վճարողի կողմից պահանջագրի ներկայացման դեպքում: Ընդ որում</w:t>
            </w:r>
            <w:r w:rsidRPr="00976578">
              <w:rPr>
                <w:rFonts w:ascii="GHEA Grapalat" w:hAnsi="GHEA Grapalat"/>
                <w:sz w:val="20"/>
                <w:szCs w:val="20"/>
              </w:rPr>
              <w:t xml:space="preserve"> եթե </w:t>
            </w:r>
            <w:r w:rsidRPr="00976578">
              <w:rPr>
                <w:rFonts w:ascii="GHEA Grapalat" w:hAnsi="GHEA Grapalat" w:cs="Sylfaen"/>
                <w:sz w:val="20"/>
                <w:szCs w:val="20"/>
                <w:lang w:val="hy-AM"/>
              </w:rPr>
              <w:t xml:space="preserve">Վճարման պայմաններ դաշտում </w:t>
            </w:r>
            <w:r w:rsidRPr="00976578">
              <w:rPr>
                <w:rFonts w:ascii="GHEA Grapalat" w:hAnsi="GHEA Grapalat"/>
                <w:sz w:val="20"/>
                <w:szCs w:val="20"/>
                <w:lang w:val="hy-AM"/>
              </w:rPr>
              <w:t xml:space="preserve">նշված է &lt;ակցեպտավորված վճարում&gt; </w:t>
            </w:r>
            <w:r w:rsidRPr="00976578">
              <w:rPr>
                <w:rFonts w:ascii="GHEA Grapalat" w:hAnsi="GHEA Grapalat"/>
                <w:sz w:val="20"/>
                <w:szCs w:val="20"/>
                <w:lang w:val="hy-AM"/>
              </w:rPr>
              <w:lastRenderedPageBreak/>
              <w:t>ապա</w:t>
            </w:r>
            <w:r w:rsidRPr="00976578">
              <w:rPr>
                <w:rFonts w:ascii="GHEA Grapalat" w:hAnsi="GHEA Grapalat" w:cs="Sylfaen"/>
                <w:sz w:val="20"/>
                <w:szCs w:val="20"/>
                <w:lang w:val="hy-AM"/>
              </w:rPr>
              <w:t xml:space="preserve"> </w:t>
            </w:r>
            <w:r w:rsidRPr="00976578">
              <w:rPr>
                <w:rFonts w:ascii="GHEA Grapalat" w:hAnsi="GHEA Grapalat"/>
                <w:sz w:val="20"/>
                <w:szCs w:val="20"/>
              </w:rPr>
              <w:t>վճարող</w:t>
            </w:r>
            <w:r w:rsidRPr="00976578">
              <w:rPr>
                <w:rFonts w:ascii="GHEA Grapalat" w:hAnsi="GHEA Grapalat"/>
                <w:sz w:val="20"/>
                <w:szCs w:val="20"/>
                <w:lang w:val="hy-AM"/>
              </w:rPr>
              <w:t xml:space="preserve">ը ստորագրելով՝ </w:t>
            </w:r>
            <w:r w:rsidRPr="00976578">
              <w:rPr>
                <w:rFonts w:ascii="GHEA Grapalat" w:hAnsi="GHEA Grapalat" w:cs="Sylfaen"/>
                <w:sz w:val="20"/>
                <w:szCs w:val="20"/>
                <w:lang w:val="hy-AM"/>
              </w:rPr>
              <w:t xml:space="preserve">նախապես </w:t>
            </w:r>
            <w:r w:rsidRPr="00976578">
              <w:rPr>
                <w:rFonts w:ascii="GHEA Grapalat" w:hAnsi="GHEA Grapalat"/>
                <w:sz w:val="20"/>
                <w:szCs w:val="20"/>
                <w:lang w:val="hy-AM"/>
              </w:rPr>
              <w:t xml:space="preserve">համաձայնվում  </w:t>
            </w:r>
            <w:r w:rsidRPr="00976578">
              <w:rPr>
                <w:rFonts w:ascii="GHEA Grapalat" w:hAnsi="GHEA Grapalat" w:cs="Sylfaen"/>
                <w:sz w:val="20"/>
                <w:szCs w:val="20"/>
                <w:lang w:val="hy-AM"/>
              </w:rPr>
              <w:t xml:space="preserve">  </w:t>
            </w:r>
            <w:r w:rsidRPr="0097657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D89E41C" w14:textId="77777777" w:rsidR="000E16AA" w:rsidRPr="00976578" w:rsidRDefault="000E16AA" w:rsidP="00976578">
            <w:pPr>
              <w:spacing w:after="0"/>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E00E3D5"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lastRenderedPageBreak/>
              <w:t xml:space="preserve">ստորագրվում է վճարողի կողմից կամ </w:t>
            </w:r>
          </w:p>
          <w:p w14:paraId="43313E2B"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դրվում է վճարողի էլեկտրոնային ստորագրությունը</w:t>
            </w:r>
          </w:p>
          <w:p w14:paraId="532ABEA7" w14:textId="77777777" w:rsidR="000E16AA" w:rsidRPr="00976578" w:rsidRDefault="000E16AA" w:rsidP="00976578">
            <w:pPr>
              <w:spacing w:after="0"/>
              <w:jc w:val="center"/>
              <w:rPr>
                <w:rFonts w:ascii="GHEA Grapalat" w:hAnsi="GHEA Grapalat"/>
                <w:sz w:val="20"/>
                <w:szCs w:val="20"/>
                <w:lang w:val="hy-AM"/>
              </w:rPr>
            </w:pPr>
          </w:p>
        </w:tc>
      </w:tr>
      <w:tr w:rsidR="00976578" w:rsidRPr="00985B84" w14:paraId="6C752FF6" w14:textId="77777777" w:rsidTr="005C3E3E">
        <w:tc>
          <w:tcPr>
            <w:tcW w:w="720" w:type="dxa"/>
            <w:tcBorders>
              <w:top w:val="single" w:sz="4" w:space="0" w:color="auto"/>
              <w:left w:val="single" w:sz="4" w:space="0" w:color="auto"/>
              <w:bottom w:val="single" w:sz="4" w:space="0" w:color="auto"/>
              <w:right w:val="single" w:sz="4" w:space="0" w:color="auto"/>
            </w:tcBorders>
            <w:vAlign w:val="center"/>
          </w:tcPr>
          <w:p w14:paraId="35174DF8" w14:textId="77777777" w:rsidR="000E16AA" w:rsidRPr="00976578" w:rsidRDefault="000E16AA" w:rsidP="00976578">
            <w:pPr>
              <w:spacing w:after="0"/>
              <w:rPr>
                <w:rFonts w:ascii="GHEA Grapalat" w:hAnsi="GHEA Grapalat"/>
                <w:sz w:val="20"/>
                <w:szCs w:val="20"/>
              </w:rPr>
            </w:pPr>
            <w:r w:rsidRPr="00976578">
              <w:rPr>
                <w:rFonts w:ascii="GHEA Grapalat" w:hAnsi="GHEA Grapalat"/>
                <w:sz w:val="20"/>
                <w:szCs w:val="20"/>
                <w:lang w:val="hy-AM"/>
              </w:rPr>
              <w:t>2</w:t>
            </w:r>
            <w:r w:rsidRPr="0097657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A16E00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A9CA06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C2EDB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պարտադիր` </w:t>
            </w:r>
          </w:p>
          <w:p w14:paraId="4226F600"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կնիքի առկայության դեպքում</w:t>
            </w:r>
            <w:r w:rsidRPr="0097657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BB83A62"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 xml:space="preserve">կնքվում է վճարողի կողմից </w:t>
            </w:r>
          </w:p>
          <w:p w14:paraId="15A4C062"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թղթային եղանակով ներկայացնելիս</w:t>
            </w:r>
          </w:p>
        </w:tc>
      </w:tr>
      <w:tr w:rsidR="00976578" w:rsidRPr="00976578" w14:paraId="22B3EEA3" w14:textId="77777777" w:rsidTr="005C3E3E">
        <w:tc>
          <w:tcPr>
            <w:tcW w:w="720" w:type="dxa"/>
            <w:tcBorders>
              <w:top w:val="single" w:sz="4" w:space="0" w:color="auto"/>
              <w:left w:val="single" w:sz="4" w:space="0" w:color="auto"/>
              <w:bottom w:val="single" w:sz="4" w:space="0" w:color="auto"/>
              <w:right w:val="single" w:sz="4" w:space="0" w:color="auto"/>
            </w:tcBorders>
          </w:tcPr>
          <w:p w14:paraId="66BDF1B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22</w:t>
            </w:r>
            <w:r w:rsidRPr="009765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FEE00E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A62D9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30854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r w:rsidRPr="00976578">
              <w:rPr>
                <w:rFonts w:ascii="GHEA Grapalat" w:hAnsi="GHEA Grapalat"/>
                <w:sz w:val="20"/>
                <w:szCs w:val="20"/>
                <w:lang w:val="hy-AM"/>
              </w:rPr>
              <w:t>՝</w:t>
            </w:r>
            <w:r w:rsidRPr="00976578">
              <w:rPr>
                <w:rFonts w:ascii="GHEA Grapalat" w:hAnsi="GHEA Grapalat"/>
                <w:sz w:val="20"/>
                <w:szCs w:val="20"/>
              </w:rPr>
              <w:t xml:space="preserve"> </w:t>
            </w:r>
          </w:p>
          <w:p w14:paraId="6275B2D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85A7E8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ստորագրվում է շահառուի կողմից</w:t>
            </w:r>
          </w:p>
        </w:tc>
      </w:tr>
      <w:tr w:rsidR="00976578" w:rsidRPr="00976578" w14:paraId="40DED401" w14:textId="77777777" w:rsidTr="005C3E3E">
        <w:tc>
          <w:tcPr>
            <w:tcW w:w="720" w:type="dxa"/>
            <w:tcBorders>
              <w:top w:val="single" w:sz="4" w:space="0" w:color="auto"/>
              <w:left w:val="single" w:sz="4" w:space="0" w:color="auto"/>
              <w:bottom w:val="single" w:sz="4" w:space="0" w:color="auto"/>
              <w:right w:val="single" w:sz="4" w:space="0" w:color="auto"/>
            </w:tcBorders>
            <w:vAlign w:val="center"/>
          </w:tcPr>
          <w:p w14:paraId="6BD69989" w14:textId="77777777" w:rsidR="000E16AA" w:rsidRPr="00976578" w:rsidRDefault="000E16AA" w:rsidP="00976578">
            <w:pPr>
              <w:spacing w:after="0"/>
              <w:rPr>
                <w:rFonts w:ascii="GHEA Grapalat" w:hAnsi="GHEA Grapalat"/>
                <w:sz w:val="20"/>
                <w:szCs w:val="20"/>
              </w:rPr>
            </w:pPr>
            <w:r w:rsidRPr="00976578">
              <w:rPr>
                <w:rFonts w:ascii="GHEA Grapalat" w:hAnsi="GHEA Grapalat"/>
                <w:sz w:val="20"/>
                <w:szCs w:val="20"/>
                <w:lang w:val="hy-AM"/>
              </w:rPr>
              <w:t>22</w:t>
            </w:r>
            <w:r w:rsidRPr="009765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2CD110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01442B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4F5CC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պարտադիր` </w:t>
            </w:r>
          </w:p>
          <w:p w14:paraId="43A6843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62B6150"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կնքվում է շահառուի կողմից</w:t>
            </w:r>
            <w:r w:rsidRPr="00976578">
              <w:rPr>
                <w:rFonts w:ascii="GHEA Grapalat" w:hAnsi="GHEA Grapalat"/>
                <w:sz w:val="20"/>
                <w:szCs w:val="20"/>
                <w:lang w:val="hy-AM"/>
              </w:rPr>
              <w:t xml:space="preserve"> </w:t>
            </w:r>
          </w:p>
          <w:p w14:paraId="29411567"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թղթային եղանակով բանկ ներկայացնելիս</w:t>
            </w:r>
          </w:p>
        </w:tc>
      </w:tr>
      <w:tr w:rsidR="00976578" w:rsidRPr="00976578" w14:paraId="17A074DD" w14:textId="77777777" w:rsidTr="005C3E3E">
        <w:tc>
          <w:tcPr>
            <w:tcW w:w="720" w:type="dxa"/>
            <w:tcBorders>
              <w:top w:val="single" w:sz="4" w:space="0" w:color="auto"/>
              <w:left w:val="single" w:sz="4" w:space="0" w:color="auto"/>
              <w:bottom w:val="single" w:sz="4" w:space="0" w:color="auto"/>
              <w:right w:val="single" w:sz="4" w:space="0" w:color="auto"/>
            </w:tcBorders>
          </w:tcPr>
          <w:p w14:paraId="3F77FE0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3</w:t>
            </w:r>
            <w:r w:rsidRPr="009765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5A5B2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A6852A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38401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1BFE8CC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վճարման պահանջագիրը վճարողին սպասարկող ֆինանսական կազմակերպության</w:t>
            </w:r>
            <w:r w:rsidRPr="00976578">
              <w:rPr>
                <w:rFonts w:ascii="GHEA Grapalat" w:hAnsi="GHEA Grapalat"/>
                <w:sz w:val="20"/>
                <w:szCs w:val="20"/>
                <w:lang w:val="hy-AM"/>
              </w:rPr>
              <w:t>ը</w:t>
            </w:r>
            <w:r w:rsidRPr="00976578">
              <w:rPr>
                <w:rFonts w:ascii="GHEA Grapalat" w:hAnsi="GHEA Grapalat"/>
                <w:sz w:val="20"/>
                <w:szCs w:val="20"/>
              </w:rPr>
              <w:t xml:space="preserve"> թղթային եղանակով </w:t>
            </w:r>
            <w:r w:rsidRPr="00976578">
              <w:rPr>
                <w:rFonts w:ascii="GHEA Grapalat" w:hAnsi="GHEA Grapalat"/>
                <w:sz w:val="20"/>
                <w:szCs w:val="20"/>
                <w:lang w:val="hy-AM"/>
              </w:rPr>
              <w:t xml:space="preserve"> </w:t>
            </w:r>
            <w:r w:rsidRPr="00976578">
              <w:rPr>
                <w:rFonts w:ascii="GHEA Grapalat" w:hAnsi="GHEA Grapalat"/>
                <w:sz w:val="20"/>
                <w:szCs w:val="20"/>
              </w:rPr>
              <w:t>ներկայաց</w:t>
            </w:r>
            <w:r w:rsidRPr="00976578">
              <w:rPr>
                <w:rFonts w:ascii="GHEA Grapalat" w:hAnsi="GHEA Grapalat"/>
                <w:sz w:val="20"/>
                <w:szCs w:val="20"/>
                <w:lang w:val="hy-AM"/>
              </w:rPr>
              <w:t>ված լի</w:t>
            </w:r>
            <w:r w:rsidRPr="009765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F6B04B6" w14:textId="77777777" w:rsidR="000E16AA" w:rsidRPr="00976578" w:rsidRDefault="000E16AA" w:rsidP="00976578">
            <w:pPr>
              <w:spacing w:after="0"/>
              <w:jc w:val="center"/>
              <w:rPr>
                <w:rFonts w:ascii="GHEA Grapalat" w:hAnsi="GHEA Grapalat"/>
                <w:sz w:val="20"/>
                <w:szCs w:val="20"/>
              </w:rPr>
            </w:pPr>
          </w:p>
        </w:tc>
      </w:tr>
      <w:tr w:rsidR="00976578" w:rsidRPr="00976578" w14:paraId="555FC6AA" w14:textId="77777777" w:rsidTr="005C3E3E">
        <w:tc>
          <w:tcPr>
            <w:tcW w:w="720" w:type="dxa"/>
            <w:tcBorders>
              <w:top w:val="single" w:sz="4" w:space="0" w:color="auto"/>
              <w:left w:val="single" w:sz="4" w:space="0" w:color="auto"/>
              <w:bottom w:val="single" w:sz="4" w:space="0" w:color="auto"/>
              <w:right w:val="single" w:sz="4" w:space="0" w:color="auto"/>
            </w:tcBorders>
            <w:vAlign w:val="center"/>
          </w:tcPr>
          <w:p w14:paraId="01B0055A" w14:textId="77777777" w:rsidR="000E16AA" w:rsidRPr="00976578" w:rsidRDefault="000E16AA" w:rsidP="00976578">
            <w:pPr>
              <w:spacing w:after="0"/>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3</w:t>
            </w:r>
            <w:r w:rsidRPr="009765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8C9F09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վճարողին սպասարկող ֆինանսական կազմակերպության (մասնաճյուղի) </w:t>
            </w:r>
            <w:r w:rsidRPr="00976578">
              <w:rPr>
                <w:rFonts w:ascii="GHEA Grapalat" w:hAnsi="GHEA Grapalat"/>
                <w:sz w:val="20"/>
                <w:szCs w:val="20"/>
                <w:lang w:val="hy-AM"/>
              </w:rPr>
              <w:t>դրոշմա</w:t>
            </w:r>
            <w:r w:rsidRPr="0097657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5620833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57A19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14DEDCF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վճարման պահանջագիրը վճարողին սպասարկող ֆինանսական կազմակերպության</w:t>
            </w:r>
            <w:r w:rsidRPr="00976578">
              <w:rPr>
                <w:rFonts w:ascii="GHEA Grapalat" w:hAnsi="GHEA Grapalat"/>
                <w:sz w:val="20"/>
                <w:szCs w:val="20"/>
                <w:lang w:val="hy-AM"/>
              </w:rPr>
              <w:t>ը</w:t>
            </w:r>
            <w:r w:rsidRPr="00976578">
              <w:rPr>
                <w:rFonts w:ascii="GHEA Grapalat" w:hAnsi="GHEA Grapalat"/>
                <w:sz w:val="20"/>
                <w:szCs w:val="20"/>
              </w:rPr>
              <w:t xml:space="preserve"> թղթային եղանակով ներկայաց</w:t>
            </w:r>
            <w:r w:rsidRPr="00976578">
              <w:rPr>
                <w:rFonts w:ascii="GHEA Grapalat" w:hAnsi="GHEA Grapalat"/>
                <w:sz w:val="20"/>
                <w:szCs w:val="20"/>
                <w:lang w:val="hy-AM"/>
              </w:rPr>
              <w:t>ված լի</w:t>
            </w:r>
            <w:r w:rsidRPr="009765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4CF0781" w14:textId="77777777" w:rsidR="000E16AA" w:rsidRPr="00976578" w:rsidRDefault="000E16AA" w:rsidP="00976578">
            <w:pPr>
              <w:spacing w:after="0"/>
              <w:jc w:val="center"/>
              <w:rPr>
                <w:rFonts w:ascii="GHEA Grapalat" w:hAnsi="GHEA Grapalat"/>
                <w:sz w:val="20"/>
                <w:szCs w:val="20"/>
              </w:rPr>
            </w:pPr>
          </w:p>
        </w:tc>
      </w:tr>
      <w:tr w:rsidR="00976578" w:rsidRPr="00976578" w14:paraId="4CB0D0DE" w14:textId="77777777" w:rsidTr="005C3E3E">
        <w:tc>
          <w:tcPr>
            <w:tcW w:w="720" w:type="dxa"/>
            <w:tcBorders>
              <w:top w:val="single" w:sz="4" w:space="0" w:color="auto"/>
              <w:left w:val="single" w:sz="4" w:space="0" w:color="auto"/>
              <w:bottom w:val="single" w:sz="4" w:space="0" w:color="auto"/>
              <w:right w:val="single" w:sz="4" w:space="0" w:color="auto"/>
            </w:tcBorders>
          </w:tcPr>
          <w:p w14:paraId="565549B0"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2</w:t>
            </w:r>
            <w:r w:rsidRPr="00976578">
              <w:rPr>
                <w:rFonts w:ascii="GHEA Grapalat" w:hAnsi="GHEA Grapalat"/>
                <w:sz w:val="20"/>
                <w:szCs w:val="20"/>
                <w:lang w:val="hy-AM"/>
              </w:rPr>
              <w:t>3</w:t>
            </w:r>
            <w:r w:rsidRPr="00976578">
              <w:rPr>
                <w:rFonts w:ascii="GHEA Grapalat" w:hAnsi="GHEA Grapalat"/>
                <w:sz w:val="20"/>
                <w:szCs w:val="20"/>
              </w:rPr>
              <w:t>.</w:t>
            </w:r>
            <w:r w:rsidRPr="0097657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0F8CE4A"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0EAF3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63E17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0CCE477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098458B" w14:textId="77777777" w:rsidR="000E16AA" w:rsidRPr="00976578" w:rsidRDefault="000E16AA" w:rsidP="00976578">
            <w:pPr>
              <w:spacing w:after="0"/>
              <w:jc w:val="center"/>
              <w:rPr>
                <w:rFonts w:ascii="GHEA Grapalat" w:hAnsi="GHEA Grapalat"/>
                <w:sz w:val="20"/>
                <w:szCs w:val="20"/>
              </w:rPr>
            </w:pPr>
          </w:p>
        </w:tc>
      </w:tr>
      <w:tr w:rsidR="00976578" w:rsidRPr="00976578" w14:paraId="3CCF7978" w14:textId="77777777" w:rsidTr="005C3E3E">
        <w:tc>
          <w:tcPr>
            <w:tcW w:w="720" w:type="dxa"/>
            <w:tcBorders>
              <w:top w:val="single" w:sz="4" w:space="0" w:color="auto"/>
              <w:left w:val="single" w:sz="4" w:space="0" w:color="auto"/>
              <w:bottom w:val="single" w:sz="4" w:space="0" w:color="auto"/>
              <w:right w:val="single" w:sz="4" w:space="0" w:color="auto"/>
            </w:tcBorders>
          </w:tcPr>
          <w:p w14:paraId="3649B9A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4</w:t>
            </w:r>
            <w:r w:rsidRPr="009765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5640FD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շահառուին սպասարկող ֆինանսական կազմակերպության (մասնաճյուղի) </w:t>
            </w:r>
            <w:r w:rsidRPr="00976578">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BF77B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E60FA4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396D67B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լրացվում է </w:t>
            </w:r>
            <w:r w:rsidRPr="00976578">
              <w:rPr>
                <w:rFonts w:ascii="GHEA Grapalat" w:hAnsi="GHEA Grapalat"/>
                <w:sz w:val="20"/>
                <w:szCs w:val="20"/>
              </w:rPr>
              <w:t>վճարման պահանջագիրը շահառուին սպասարկող ֆինանսական կազմակերպության</w:t>
            </w:r>
            <w:r w:rsidRPr="00976578">
              <w:rPr>
                <w:rFonts w:ascii="GHEA Grapalat" w:hAnsi="GHEA Grapalat"/>
                <w:sz w:val="20"/>
                <w:szCs w:val="20"/>
                <w:lang w:val="hy-AM"/>
              </w:rPr>
              <w:t xml:space="preserve">ը </w:t>
            </w:r>
            <w:r w:rsidRPr="00976578">
              <w:rPr>
                <w:rFonts w:ascii="GHEA Grapalat" w:hAnsi="GHEA Grapalat"/>
                <w:sz w:val="20"/>
                <w:szCs w:val="20"/>
              </w:rPr>
              <w:t xml:space="preserve"> </w:t>
            </w:r>
            <w:r w:rsidRPr="00976578">
              <w:rPr>
                <w:rFonts w:ascii="GHEA Grapalat" w:hAnsi="GHEA Grapalat"/>
                <w:sz w:val="20"/>
                <w:szCs w:val="20"/>
              </w:rPr>
              <w:lastRenderedPageBreak/>
              <w:t>ներկայաց</w:t>
            </w:r>
            <w:r w:rsidRPr="00976578">
              <w:rPr>
                <w:rFonts w:ascii="GHEA Grapalat" w:hAnsi="GHEA Grapalat"/>
                <w:sz w:val="20"/>
                <w:szCs w:val="20"/>
                <w:lang w:val="hy-AM"/>
              </w:rPr>
              <w:t>վ</w:t>
            </w:r>
            <w:r w:rsidRPr="00976578">
              <w:rPr>
                <w:rFonts w:ascii="GHEA Grapalat" w:hAnsi="GHEA Grapalat"/>
                <w:sz w:val="20"/>
                <w:szCs w:val="20"/>
              </w:rPr>
              <w:t>ելու դեպքում</w:t>
            </w:r>
            <w:r w:rsidRPr="00976578">
              <w:rPr>
                <w:rFonts w:ascii="GHEA Grapalat" w:hAnsi="GHEA Grapalat"/>
                <w:sz w:val="20"/>
                <w:szCs w:val="20"/>
                <w:lang w:val="hy-AM"/>
              </w:rPr>
              <w:t xml:space="preserve">, որտեղ </w:t>
            </w:r>
            <w:r w:rsidRPr="00976578" w:rsidDel="00DF049B">
              <w:rPr>
                <w:rFonts w:ascii="GHEA Grapalat" w:hAnsi="GHEA Grapalat"/>
                <w:sz w:val="20"/>
                <w:szCs w:val="20"/>
                <w:lang w:val="hy-AM"/>
              </w:rPr>
              <w:t xml:space="preserve"> </w:t>
            </w:r>
            <w:r w:rsidRPr="00976578">
              <w:rPr>
                <w:rFonts w:ascii="GHEA Grapalat" w:hAnsi="GHEA Grapalat"/>
                <w:sz w:val="20"/>
                <w:szCs w:val="20"/>
                <w:lang w:val="hy-AM"/>
              </w:rPr>
              <w:t xml:space="preserve"> </w:t>
            </w:r>
            <w:r w:rsidRPr="00976578">
              <w:rPr>
                <w:rFonts w:ascii="GHEA Grapalat" w:hAnsi="GHEA Grapalat"/>
                <w:sz w:val="20"/>
                <w:szCs w:val="20"/>
              </w:rPr>
              <w:t xml:space="preserve">աշխատակցի ստորագրությունը </w:t>
            </w:r>
            <w:r w:rsidRPr="00976578">
              <w:rPr>
                <w:rFonts w:ascii="GHEA Grapalat" w:hAnsi="GHEA Grapalat"/>
                <w:sz w:val="20"/>
                <w:szCs w:val="20"/>
                <w:lang w:val="hy-AM"/>
              </w:rPr>
              <w:t xml:space="preserve">դրվում է </w:t>
            </w:r>
            <w:r w:rsidRPr="00976578">
              <w:rPr>
                <w:rFonts w:ascii="GHEA Grapalat" w:hAnsi="GHEA Grapalat"/>
                <w:sz w:val="20"/>
                <w:szCs w:val="20"/>
              </w:rPr>
              <w:t>թղթային եղանակով ներկայաց</w:t>
            </w:r>
            <w:r w:rsidRPr="009765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5313BCA" w14:textId="77777777" w:rsidR="000E16AA" w:rsidRPr="00976578" w:rsidRDefault="000E16AA" w:rsidP="00976578">
            <w:pPr>
              <w:spacing w:after="0"/>
              <w:jc w:val="center"/>
              <w:rPr>
                <w:rFonts w:ascii="GHEA Grapalat" w:hAnsi="GHEA Grapalat"/>
                <w:sz w:val="20"/>
                <w:szCs w:val="20"/>
              </w:rPr>
            </w:pPr>
          </w:p>
        </w:tc>
      </w:tr>
      <w:tr w:rsidR="00976578" w:rsidRPr="00976578" w14:paraId="6B1C1F98" w14:textId="77777777" w:rsidTr="005C3E3E">
        <w:tc>
          <w:tcPr>
            <w:tcW w:w="720" w:type="dxa"/>
            <w:tcBorders>
              <w:top w:val="single" w:sz="4" w:space="0" w:color="auto"/>
              <w:left w:val="single" w:sz="4" w:space="0" w:color="auto"/>
              <w:bottom w:val="single" w:sz="4" w:space="0" w:color="auto"/>
              <w:right w:val="single" w:sz="4" w:space="0" w:color="auto"/>
            </w:tcBorders>
          </w:tcPr>
          <w:p w14:paraId="7E73B63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4</w:t>
            </w:r>
            <w:r w:rsidRPr="009765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821B8E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շահառռւին սպասարկող ֆինանսական կազմակերպության (մասնաճյուղի) </w:t>
            </w:r>
            <w:r w:rsidRPr="00976578">
              <w:rPr>
                <w:rFonts w:ascii="GHEA Grapalat" w:hAnsi="GHEA Grapalat"/>
                <w:sz w:val="20"/>
                <w:szCs w:val="20"/>
                <w:lang w:val="hy-AM"/>
              </w:rPr>
              <w:t>դրոշմա</w:t>
            </w:r>
            <w:r w:rsidRPr="0097657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0BFC28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97510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ոչ </w:t>
            </w:r>
            <w:r w:rsidRPr="00976578">
              <w:rPr>
                <w:rFonts w:ascii="GHEA Grapalat" w:hAnsi="GHEA Grapalat"/>
                <w:sz w:val="20"/>
                <w:szCs w:val="20"/>
              </w:rPr>
              <w:t>պարտադիր</w:t>
            </w:r>
          </w:p>
          <w:p w14:paraId="630C16B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լրացվում է </w:t>
            </w:r>
            <w:r w:rsidRPr="00976578">
              <w:rPr>
                <w:rFonts w:ascii="GHEA Grapalat" w:hAnsi="GHEA Grapalat"/>
                <w:sz w:val="20"/>
                <w:szCs w:val="20"/>
              </w:rPr>
              <w:t xml:space="preserve">վճարման պահանջագիրը </w:t>
            </w:r>
            <w:r w:rsidRPr="00976578">
              <w:rPr>
                <w:rFonts w:ascii="GHEA Grapalat" w:hAnsi="GHEA Grapalat"/>
                <w:sz w:val="20"/>
                <w:szCs w:val="20"/>
                <w:lang w:val="hy-AM"/>
              </w:rPr>
              <w:t xml:space="preserve">վերջինիս </w:t>
            </w:r>
            <w:r w:rsidRPr="00976578">
              <w:rPr>
                <w:rFonts w:ascii="GHEA Grapalat" w:hAnsi="GHEA Grapalat"/>
                <w:sz w:val="20"/>
                <w:szCs w:val="20"/>
              </w:rPr>
              <w:t>ներկայաց</w:t>
            </w:r>
            <w:r w:rsidRPr="00976578">
              <w:rPr>
                <w:rFonts w:ascii="GHEA Grapalat" w:hAnsi="GHEA Grapalat"/>
                <w:sz w:val="20"/>
                <w:szCs w:val="20"/>
                <w:lang w:val="hy-AM"/>
              </w:rPr>
              <w:t>վ</w:t>
            </w:r>
            <w:r w:rsidRPr="00976578">
              <w:rPr>
                <w:rFonts w:ascii="GHEA Grapalat" w:hAnsi="GHEA Grapalat"/>
                <w:sz w:val="20"/>
                <w:szCs w:val="20"/>
              </w:rPr>
              <w:t>ելու դեպքում</w:t>
            </w:r>
            <w:r w:rsidRPr="00976578">
              <w:rPr>
                <w:rFonts w:ascii="GHEA Grapalat" w:hAnsi="GHEA Grapalat"/>
                <w:sz w:val="20"/>
                <w:szCs w:val="20"/>
                <w:lang w:val="hy-AM"/>
              </w:rPr>
              <w:t xml:space="preserve">, որտեղ </w:t>
            </w:r>
            <w:r w:rsidRPr="00976578" w:rsidDel="00DF049B">
              <w:rPr>
                <w:rFonts w:ascii="GHEA Grapalat" w:hAnsi="GHEA Grapalat"/>
                <w:sz w:val="20"/>
                <w:szCs w:val="20"/>
                <w:lang w:val="hy-AM"/>
              </w:rPr>
              <w:t xml:space="preserve"> </w:t>
            </w:r>
            <w:r w:rsidRPr="00976578">
              <w:rPr>
                <w:rFonts w:ascii="GHEA Grapalat" w:hAnsi="GHEA Grapalat"/>
                <w:sz w:val="20"/>
                <w:szCs w:val="20"/>
                <w:lang w:val="hy-AM"/>
              </w:rPr>
              <w:t xml:space="preserve"> դրոշմակնիքը</w:t>
            </w:r>
            <w:r w:rsidRPr="00976578">
              <w:rPr>
                <w:rFonts w:ascii="GHEA Grapalat" w:hAnsi="GHEA Grapalat"/>
                <w:sz w:val="20"/>
                <w:szCs w:val="20"/>
              </w:rPr>
              <w:t xml:space="preserve"> </w:t>
            </w:r>
            <w:r w:rsidRPr="00976578">
              <w:rPr>
                <w:rFonts w:ascii="GHEA Grapalat" w:hAnsi="GHEA Grapalat"/>
                <w:sz w:val="20"/>
                <w:szCs w:val="20"/>
                <w:lang w:val="hy-AM"/>
              </w:rPr>
              <w:t xml:space="preserve">դրվում է </w:t>
            </w:r>
            <w:r w:rsidRPr="00976578">
              <w:rPr>
                <w:rFonts w:ascii="GHEA Grapalat" w:hAnsi="GHEA Grapalat"/>
                <w:sz w:val="20"/>
                <w:szCs w:val="20"/>
              </w:rPr>
              <w:t>թղթային եղանակով ներկայաց</w:t>
            </w:r>
            <w:r w:rsidRPr="009765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CF5C7D" w14:textId="77777777" w:rsidR="000E16AA" w:rsidRPr="00976578" w:rsidRDefault="000E16AA" w:rsidP="00976578">
            <w:pPr>
              <w:spacing w:after="0"/>
              <w:jc w:val="center"/>
              <w:rPr>
                <w:rFonts w:ascii="GHEA Grapalat" w:hAnsi="GHEA Grapalat"/>
                <w:sz w:val="20"/>
                <w:szCs w:val="20"/>
              </w:rPr>
            </w:pPr>
          </w:p>
        </w:tc>
      </w:tr>
      <w:tr w:rsidR="00976578" w:rsidRPr="00976578" w14:paraId="2FD1DC6C" w14:textId="77777777" w:rsidTr="005C3E3E">
        <w:tc>
          <w:tcPr>
            <w:tcW w:w="720" w:type="dxa"/>
            <w:tcBorders>
              <w:top w:val="single" w:sz="4" w:space="0" w:color="auto"/>
              <w:left w:val="single" w:sz="4" w:space="0" w:color="auto"/>
              <w:bottom w:val="single" w:sz="4" w:space="0" w:color="auto"/>
              <w:right w:val="single" w:sz="4" w:space="0" w:color="auto"/>
            </w:tcBorders>
          </w:tcPr>
          <w:p w14:paraId="30F4F18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4</w:t>
            </w:r>
            <w:r w:rsidRPr="0097657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FE34DE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E3103D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6D364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ոչ </w:t>
            </w:r>
            <w:r w:rsidRPr="00976578">
              <w:rPr>
                <w:rFonts w:ascii="GHEA Grapalat" w:hAnsi="GHEA Grapalat"/>
                <w:sz w:val="20"/>
                <w:szCs w:val="20"/>
              </w:rPr>
              <w:t>պարտադիր</w:t>
            </w:r>
          </w:p>
          <w:p w14:paraId="3DC8469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լրացվում է </w:t>
            </w:r>
            <w:r w:rsidRPr="00976578">
              <w:rPr>
                <w:rFonts w:ascii="GHEA Grapalat" w:hAnsi="GHEA Grapalat"/>
                <w:sz w:val="20"/>
                <w:szCs w:val="20"/>
              </w:rPr>
              <w:t xml:space="preserve">վճարման պահանջագիրը </w:t>
            </w:r>
            <w:r w:rsidRPr="00976578">
              <w:rPr>
                <w:rFonts w:ascii="GHEA Grapalat" w:hAnsi="GHEA Grapalat"/>
                <w:sz w:val="20"/>
                <w:szCs w:val="20"/>
                <w:lang w:val="hy-AM"/>
              </w:rPr>
              <w:t xml:space="preserve">վերջինիս </w:t>
            </w:r>
            <w:r w:rsidRPr="00976578">
              <w:rPr>
                <w:rFonts w:ascii="GHEA Grapalat" w:hAnsi="GHEA Grapalat"/>
                <w:sz w:val="20"/>
                <w:szCs w:val="20"/>
              </w:rPr>
              <w:t>ներկայաց</w:t>
            </w:r>
            <w:r w:rsidRPr="00976578">
              <w:rPr>
                <w:rFonts w:ascii="GHEA Grapalat" w:hAnsi="GHEA Grapalat"/>
                <w:sz w:val="20"/>
                <w:szCs w:val="20"/>
                <w:lang w:val="hy-AM"/>
              </w:rPr>
              <w:t>վ</w:t>
            </w:r>
            <w:r w:rsidRPr="00976578">
              <w:rPr>
                <w:rFonts w:ascii="GHEA Grapalat" w:hAnsi="GHEA Grapalat"/>
                <w:sz w:val="20"/>
                <w:szCs w:val="20"/>
              </w:rPr>
              <w:t>ելու դեպքում</w:t>
            </w:r>
            <w:r w:rsidRPr="00976578">
              <w:rPr>
                <w:rFonts w:ascii="GHEA Grapalat" w:hAnsi="GHEA Grapalat"/>
                <w:sz w:val="20"/>
                <w:szCs w:val="20"/>
                <w:lang w:val="hy-AM"/>
              </w:rPr>
              <w:t xml:space="preserve">,   որտեղ </w:t>
            </w:r>
            <w:r w:rsidRPr="00976578" w:rsidDel="00DF049B">
              <w:rPr>
                <w:rFonts w:ascii="GHEA Grapalat" w:hAnsi="GHEA Grapalat"/>
                <w:sz w:val="20"/>
                <w:szCs w:val="20"/>
                <w:lang w:val="hy-AM"/>
              </w:rPr>
              <w:t xml:space="preserve"> </w:t>
            </w:r>
            <w:r w:rsidRPr="00976578">
              <w:rPr>
                <w:rFonts w:ascii="GHEA Grapalat" w:hAnsi="GHEA Grapalat"/>
                <w:sz w:val="20"/>
                <w:szCs w:val="20"/>
                <w:lang w:val="hy-AM"/>
              </w:rPr>
              <w:t xml:space="preserve"> սույն տվյալները</w:t>
            </w:r>
            <w:r w:rsidRPr="00976578">
              <w:rPr>
                <w:rFonts w:ascii="GHEA Grapalat" w:hAnsi="GHEA Grapalat"/>
                <w:sz w:val="20"/>
                <w:szCs w:val="20"/>
              </w:rPr>
              <w:t xml:space="preserve"> </w:t>
            </w:r>
            <w:r w:rsidRPr="00976578">
              <w:rPr>
                <w:rFonts w:ascii="GHEA Grapalat" w:hAnsi="GHEA Grapalat"/>
                <w:sz w:val="20"/>
                <w:szCs w:val="20"/>
                <w:lang w:val="hy-AM"/>
              </w:rPr>
              <w:t xml:space="preserve">դրվում են </w:t>
            </w:r>
            <w:r w:rsidRPr="00976578">
              <w:rPr>
                <w:rFonts w:ascii="GHEA Grapalat" w:hAnsi="GHEA Grapalat"/>
                <w:sz w:val="20"/>
                <w:szCs w:val="20"/>
              </w:rPr>
              <w:t>թղթային եղանակով ներկայաց</w:t>
            </w:r>
            <w:r w:rsidRPr="009765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747FD6B" w14:textId="77777777" w:rsidR="000E16AA" w:rsidRPr="00976578" w:rsidRDefault="000E16AA" w:rsidP="00976578">
            <w:pPr>
              <w:spacing w:after="0"/>
              <w:jc w:val="center"/>
              <w:rPr>
                <w:rFonts w:ascii="GHEA Grapalat" w:hAnsi="GHEA Grapalat"/>
                <w:sz w:val="20"/>
                <w:szCs w:val="20"/>
              </w:rPr>
            </w:pPr>
          </w:p>
        </w:tc>
      </w:tr>
    </w:tbl>
    <w:p w14:paraId="2101D9F4" w14:textId="77777777" w:rsidR="000E16AA" w:rsidRPr="00976578" w:rsidRDefault="000E16AA" w:rsidP="00976578">
      <w:pPr>
        <w:pStyle w:val="BodyTextIndent"/>
        <w:jc w:val="right"/>
        <w:rPr>
          <w:rFonts w:ascii="GHEA Grapalat" w:hAnsi="GHEA Grapalat" w:cs="Sylfaen"/>
          <w:i w:val="0"/>
          <w:lang w:val="en-US"/>
        </w:rPr>
      </w:pPr>
    </w:p>
    <w:p w14:paraId="5F131A63" w14:textId="77777777" w:rsidR="000E16AA" w:rsidRPr="00976578" w:rsidRDefault="000E16AA" w:rsidP="00976578">
      <w:pPr>
        <w:pStyle w:val="BodyTextIndent"/>
        <w:jc w:val="right"/>
        <w:rPr>
          <w:rFonts w:ascii="GHEA Grapalat" w:hAnsi="GHEA Grapalat" w:cs="Sylfaen"/>
          <w:i w:val="0"/>
          <w:lang w:val="en-US"/>
        </w:rPr>
      </w:pPr>
    </w:p>
    <w:p w14:paraId="7AE8435E" w14:textId="77777777" w:rsidR="000E16AA" w:rsidRPr="00976578" w:rsidRDefault="000E16AA" w:rsidP="00976578">
      <w:pPr>
        <w:pStyle w:val="BodyTextIndent"/>
        <w:jc w:val="right"/>
        <w:rPr>
          <w:rFonts w:ascii="GHEA Grapalat" w:hAnsi="GHEA Grapalat" w:cs="Sylfaen"/>
          <w:i w:val="0"/>
          <w:lang w:val="en-US"/>
        </w:rPr>
      </w:pPr>
    </w:p>
    <w:p w14:paraId="3B6D7392" w14:textId="77777777" w:rsidR="000E16AA" w:rsidRPr="00976578" w:rsidRDefault="000E16AA" w:rsidP="00976578">
      <w:pPr>
        <w:pStyle w:val="BodyTextIndent"/>
        <w:jc w:val="right"/>
        <w:rPr>
          <w:rFonts w:ascii="GHEA Grapalat" w:hAnsi="GHEA Grapalat" w:cs="Sylfaen"/>
          <w:i w:val="0"/>
          <w:lang w:val="en-US"/>
        </w:rPr>
      </w:pPr>
    </w:p>
    <w:p w14:paraId="70F77CC8" w14:textId="77777777" w:rsidR="000E16AA" w:rsidRPr="00976578" w:rsidRDefault="000E16AA" w:rsidP="00976578">
      <w:pPr>
        <w:pStyle w:val="BodyTextIndent"/>
        <w:jc w:val="right"/>
        <w:rPr>
          <w:rFonts w:ascii="GHEA Grapalat" w:hAnsi="GHEA Grapalat" w:cs="Sylfaen"/>
          <w:i w:val="0"/>
          <w:lang w:val="en-US"/>
        </w:rPr>
      </w:pPr>
    </w:p>
    <w:p w14:paraId="617AEF34" w14:textId="77777777" w:rsidR="000E16AA" w:rsidRPr="00976578" w:rsidRDefault="000E16AA" w:rsidP="00976578">
      <w:pPr>
        <w:spacing w:after="0"/>
        <w:rPr>
          <w:rFonts w:ascii="GHEA Grapalat" w:hAnsi="GHEA Grapalat"/>
        </w:rPr>
      </w:pPr>
    </w:p>
    <w:p w14:paraId="4437831E" w14:textId="77777777" w:rsidR="000E16AA" w:rsidRPr="00976578" w:rsidRDefault="000E16AA" w:rsidP="00976578">
      <w:pPr>
        <w:spacing w:after="0"/>
        <w:jc w:val="center"/>
        <w:rPr>
          <w:rFonts w:ascii="GHEA Grapalat" w:hAnsi="GHEA Grapalat" w:cs="GHEA Grapalat"/>
          <w:lang w:val="hy-AM"/>
        </w:rPr>
      </w:pPr>
    </w:p>
    <w:p w14:paraId="20ADFEF3"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b/>
          <w:lang w:val="hy-AM"/>
        </w:rPr>
        <w:br w:type="page"/>
      </w:r>
      <w:r w:rsidRPr="00976578">
        <w:rPr>
          <w:rFonts w:ascii="GHEA Grapalat" w:hAnsi="GHEA Grapalat" w:cs="Sylfaen"/>
          <w:b/>
          <w:lang w:val="hy-AM"/>
        </w:rPr>
        <w:lastRenderedPageBreak/>
        <w:t>Հավելված 5.1</w:t>
      </w:r>
    </w:p>
    <w:p w14:paraId="4E1A7D14" w14:textId="61A26524" w:rsidR="000E16AA" w:rsidRPr="00976578" w:rsidRDefault="00526FC0"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ՓՍՍ-ԳՀԾՁԲ-2021/13</w:t>
      </w:r>
      <w:r w:rsidR="000E16AA" w:rsidRPr="00976578">
        <w:rPr>
          <w:rFonts w:ascii="GHEA Grapalat" w:hAnsi="GHEA Grapalat" w:cs="Sylfaen"/>
          <w:b/>
          <w:lang w:val="hy-AM"/>
        </w:rPr>
        <w:t xml:space="preserve"> ծածկագրով</w:t>
      </w:r>
    </w:p>
    <w:p w14:paraId="693D4912"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գնանշման հարցման հրավերի</w:t>
      </w:r>
    </w:p>
    <w:p w14:paraId="6F292B73" w14:textId="77777777" w:rsidR="000E16AA" w:rsidRPr="00976578" w:rsidRDefault="000E16AA" w:rsidP="00976578">
      <w:pPr>
        <w:spacing w:after="0"/>
        <w:jc w:val="center"/>
        <w:rPr>
          <w:rFonts w:ascii="GHEA Grapalat" w:hAnsi="GHEA Grapalat" w:cs="GHEA Grapalat"/>
          <w:b/>
          <w:sz w:val="18"/>
          <w:szCs w:val="18"/>
          <w:lang w:val="hy-AM"/>
        </w:rPr>
      </w:pPr>
      <w:r w:rsidRPr="00976578">
        <w:rPr>
          <w:rFonts w:ascii="GHEA Grapalat" w:hAnsi="GHEA Grapalat" w:cs="GHEA Grapalat"/>
          <w:b/>
          <w:sz w:val="18"/>
          <w:szCs w:val="18"/>
          <w:lang w:val="hy-AM"/>
        </w:rPr>
        <w:t xml:space="preserve">      </w:t>
      </w:r>
    </w:p>
    <w:p w14:paraId="1974DAE8" w14:textId="77777777" w:rsidR="000E16AA" w:rsidRPr="00976578" w:rsidRDefault="000E16AA" w:rsidP="00976578">
      <w:pPr>
        <w:spacing w:after="0"/>
        <w:jc w:val="center"/>
        <w:rPr>
          <w:rFonts w:ascii="GHEA Grapalat" w:hAnsi="GHEA Grapalat" w:cs="GHEA Grapalat"/>
          <w:b/>
          <w:sz w:val="20"/>
          <w:szCs w:val="20"/>
          <w:lang w:val="hy-AM"/>
        </w:rPr>
      </w:pPr>
      <w:r w:rsidRPr="00976578">
        <w:rPr>
          <w:rFonts w:ascii="GHEA Grapalat" w:hAnsi="GHEA Grapalat" w:cs="GHEA Grapalat"/>
          <w:b/>
          <w:sz w:val="18"/>
          <w:szCs w:val="18"/>
          <w:lang w:val="hy-AM"/>
        </w:rPr>
        <w:t xml:space="preserve"> </w:t>
      </w:r>
      <w:r w:rsidRPr="00976578">
        <w:rPr>
          <w:rFonts w:ascii="GHEA Grapalat" w:hAnsi="GHEA Grapalat" w:cs="GHEA Grapalat"/>
          <w:b/>
          <w:sz w:val="20"/>
          <w:szCs w:val="20"/>
          <w:lang w:val="hy-AM"/>
        </w:rPr>
        <w:t xml:space="preserve">ՏՈւԺԱՆՔԻ ՄԱՍԻՆ ՀԱՄԱՁԱՅՆԱԳԻՐ </w:t>
      </w:r>
    </w:p>
    <w:p w14:paraId="32FEC123" w14:textId="77AC121D" w:rsidR="000E16AA" w:rsidRPr="00976578" w:rsidRDefault="000E16AA" w:rsidP="00976578">
      <w:pPr>
        <w:spacing w:after="0"/>
        <w:jc w:val="center"/>
        <w:rPr>
          <w:rFonts w:ascii="GHEA Grapalat" w:hAnsi="GHEA Grapalat" w:cs="GHEA Grapalat"/>
          <w:b/>
          <w:sz w:val="20"/>
          <w:szCs w:val="20"/>
          <w:lang w:val="hy-AM"/>
        </w:rPr>
      </w:pPr>
      <w:r w:rsidRPr="00976578">
        <w:rPr>
          <w:rFonts w:ascii="GHEA Grapalat" w:hAnsi="GHEA Grapalat" w:cs="GHEA Grapalat"/>
          <w:sz w:val="20"/>
          <w:szCs w:val="20"/>
          <w:lang w:val="hy-AM"/>
        </w:rPr>
        <w:t xml:space="preserve">  </w:t>
      </w:r>
      <w:r w:rsidRPr="00976578">
        <w:rPr>
          <w:rFonts w:ascii="GHEA Grapalat" w:hAnsi="GHEA Grapalat" w:cs="GHEA Grapalat"/>
          <w:b/>
          <w:sz w:val="20"/>
          <w:szCs w:val="20"/>
          <w:lang w:val="hy-AM"/>
        </w:rPr>
        <w:t xml:space="preserve"> </w:t>
      </w:r>
      <w:r w:rsidRPr="00976578">
        <w:rPr>
          <w:rFonts w:ascii="GHEA Grapalat" w:hAnsi="GHEA Grapalat" w:cs="GHEA Grapalat"/>
          <w:b/>
          <w:sz w:val="18"/>
          <w:szCs w:val="18"/>
          <w:lang w:val="hy-AM"/>
        </w:rPr>
        <w:t xml:space="preserve">  (պայմանագրի </w:t>
      </w:r>
      <w:r w:rsidR="00252953" w:rsidRPr="00976578">
        <w:rPr>
          <w:rFonts w:ascii="GHEA Grapalat" w:hAnsi="GHEA Grapalat" w:cs="GHEA Grapalat"/>
          <w:b/>
          <w:sz w:val="18"/>
          <w:szCs w:val="18"/>
          <w:lang w:val="hy-AM"/>
        </w:rPr>
        <w:t xml:space="preserve">կատարման </w:t>
      </w:r>
      <w:r w:rsidRPr="00976578">
        <w:rPr>
          <w:rFonts w:ascii="GHEA Grapalat" w:hAnsi="GHEA Grapalat" w:cs="GHEA Grapalat"/>
          <w:b/>
          <w:sz w:val="18"/>
          <w:szCs w:val="18"/>
          <w:lang w:val="hy-AM"/>
        </w:rPr>
        <w:t>ապահովում)</w:t>
      </w:r>
    </w:p>
    <w:p w14:paraId="724420CC" w14:textId="77777777" w:rsidR="000E16AA" w:rsidRPr="00976578" w:rsidRDefault="000E16AA" w:rsidP="00976578">
      <w:pPr>
        <w:spacing w:after="0"/>
        <w:rPr>
          <w:rFonts w:ascii="GHEA Grapalat" w:hAnsi="GHEA Grapalat" w:cs="GHEA Grapalat"/>
          <w:b/>
          <w:sz w:val="20"/>
          <w:szCs w:val="20"/>
          <w:lang w:val="hy-AM"/>
        </w:rPr>
      </w:pPr>
    </w:p>
    <w:p w14:paraId="3AAB1E15" w14:textId="77777777" w:rsidR="000E16AA" w:rsidRPr="00976578" w:rsidRDefault="000E16AA" w:rsidP="00976578">
      <w:pPr>
        <w:spacing w:after="0"/>
        <w:rPr>
          <w:rFonts w:ascii="GHEA Grapalat" w:hAnsi="GHEA Grapalat" w:cs="GHEA Grapalat"/>
          <w:sz w:val="20"/>
          <w:szCs w:val="20"/>
          <w:lang w:val="hy-AM"/>
        </w:rPr>
      </w:pPr>
      <w:r w:rsidRPr="00976578">
        <w:rPr>
          <w:rFonts w:ascii="GHEA Grapalat" w:hAnsi="GHEA Grapalat" w:cs="GHEA Grapalat"/>
          <w:sz w:val="20"/>
          <w:szCs w:val="20"/>
          <w:lang w:val="hy-AM"/>
        </w:rPr>
        <w:t xml:space="preserve">     ք. Երևան</w:t>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r>
      <w:r w:rsidRPr="00976578">
        <w:rPr>
          <w:rFonts w:ascii="GHEA Grapalat" w:hAnsi="GHEA Grapalat" w:cs="GHEA Grapalat"/>
          <w:sz w:val="20"/>
          <w:szCs w:val="20"/>
          <w:lang w:val="hy-AM"/>
        </w:rPr>
        <w:tab/>
        <w:t xml:space="preserve">            </w:t>
      </w:r>
      <w:r w:rsidRPr="00976578">
        <w:rPr>
          <w:rFonts w:ascii="GHEA Grapalat" w:hAnsi="GHEA Grapalat"/>
          <w:sz w:val="20"/>
          <w:szCs w:val="20"/>
          <w:lang w:val="hy-AM"/>
        </w:rPr>
        <w:t>«</w:t>
      </w:r>
      <w:r w:rsidRPr="00976578">
        <w:rPr>
          <w:rFonts w:ascii="GHEA Grapalat" w:hAnsi="GHEA Grapalat" w:cs="GHEA Grapalat"/>
          <w:sz w:val="20"/>
          <w:szCs w:val="20"/>
          <w:u w:val="single"/>
          <w:lang w:val="hy-AM"/>
        </w:rPr>
        <w:t xml:space="preserve">         </w:t>
      </w:r>
      <w:r w:rsidRPr="00976578">
        <w:rPr>
          <w:rFonts w:ascii="GHEA Grapalat" w:hAnsi="GHEA Grapalat"/>
          <w:sz w:val="20"/>
          <w:szCs w:val="20"/>
          <w:lang w:val="hy-AM"/>
        </w:rPr>
        <w:t>»</w:t>
      </w:r>
      <w:r w:rsidRPr="00976578">
        <w:rPr>
          <w:rFonts w:ascii="GHEA Grapalat" w:hAnsi="GHEA Grapalat" w:cs="GHEA Grapalat"/>
          <w:sz w:val="20"/>
          <w:szCs w:val="20"/>
          <w:u w:val="single"/>
          <w:lang w:val="hy-AM"/>
        </w:rPr>
        <w:t xml:space="preserve"> </w:t>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lang w:val="hy-AM"/>
        </w:rPr>
        <w:t xml:space="preserve"> 20   թ.**</w:t>
      </w:r>
    </w:p>
    <w:p w14:paraId="51ADDBBA" w14:textId="77777777" w:rsidR="000E16AA" w:rsidRPr="00976578" w:rsidRDefault="000E16AA" w:rsidP="00976578">
      <w:pPr>
        <w:spacing w:after="0"/>
        <w:rPr>
          <w:rFonts w:ascii="GHEA Grapalat" w:hAnsi="GHEA Grapalat" w:cs="GHEA Grapalat"/>
          <w:sz w:val="20"/>
          <w:szCs w:val="20"/>
          <w:lang w:val="hy-AM"/>
        </w:rPr>
      </w:pPr>
    </w:p>
    <w:p w14:paraId="15D34F15" w14:textId="77777777" w:rsidR="000E16AA" w:rsidRPr="00976578" w:rsidRDefault="000E16AA" w:rsidP="00976578">
      <w:pPr>
        <w:spacing w:after="0"/>
        <w:jc w:val="both"/>
        <w:rPr>
          <w:rFonts w:ascii="GHEA Grapalat" w:hAnsi="GHEA Grapalat" w:cs="GHEA Grapalat"/>
          <w:sz w:val="20"/>
          <w:szCs w:val="20"/>
          <w:u w:val="single"/>
          <w:vertAlign w:val="subscript"/>
          <w:lang w:val="hy-AM"/>
        </w:rPr>
      </w:pPr>
      <w:r w:rsidRPr="00976578">
        <w:rPr>
          <w:rFonts w:ascii="GHEA Grapalat" w:hAnsi="GHEA Grapalat" w:cs="GHEA Grapalat"/>
          <w:sz w:val="20"/>
          <w:szCs w:val="20"/>
          <w:u w:val="single"/>
          <w:vertAlign w:val="subscript"/>
          <w:lang w:val="hy-AM"/>
        </w:rPr>
        <w:tab/>
      </w:r>
      <w:r w:rsidRPr="00976578">
        <w:rPr>
          <w:rFonts w:ascii="GHEA Grapalat" w:hAnsi="GHEA Grapalat" w:cs="GHEA Grapalat"/>
          <w:sz w:val="20"/>
          <w:szCs w:val="20"/>
          <w:u w:val="single"/>
          <w:vertAlign w:val="subscript"/>
          <w:lang w:val="hy-AM"/>
        </w:rPr>
        <w:tab/>
      </w:r>
      <w:r w:rsidRPr="00976578">
        <w:rPr>
          <w:rFonts w:ascii="GHEA Grapalat" w:hAnsi="GHEA Grapalat" w:cs="GHEA Grapalat"/>
          <w:sz w:val="20"/>
          <w:szCs w:val="20"/>
          <w:u w:val="single"/>
          <w:vertAlign w:val="subscript"/>
          <w:lang w:val="hy-AM"/>
        </w:rPr>
        <w:tab/>
      </w:r>
      <w:r w:rsidRPr="00976578">
        <w:rPr>
          <w:rFonts w:ascii="GHEA Grapalat" w:hAnsi="GHEA Grapalat" w:cs="GHEA Grapalat"/>
          <w:sz w:val="20"/>
          <w:szCs w:val="20"/>
          <w:vertAlign w:val="subscript"/>
          <w:lang w:val="hy-AM"/>
        </w:rPr>
        <w:t xml:space="preserve">, </w:t>
      </w:r>
      <w:r w:rsidRPr="00976578">
        <w:rPr>
          <w:rFonts w:ascii="GHEA Grapalat" w:hAnsi="GHEA Grapalat" w:cs="GHEA Grapalat"/>
          <w:sz w:val="20"/>
          <w:szCs w:val="20"/>
          <w:lang w:val="hy-AM"/>
        </w:rPr>
        <w:t xml:space="preserve">ի դեմս Ընկերության տնօրեն </w:t>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p>
    <w:p w14:paraId="668D8A4E" w14:textId="77777777" w:rsidR="000E16AA" w:rsidRPr="00976578" w:rsidRDefault="000E16AA" w:rsidP="00976578">
      <w:pPr>
        <w:spacing w:after="0"/>
        <w:jc w:val="both"/>
        <w:rPr>
          <w:rFonts w:ascii="GHEA Grapalat" w:hAnsi="GHEA Grapalat" w:cs="GHEA Grapalat"/>
          <w:sz w:val="20"/>
          <w:szCs w:val="20"/>
          <w:lang w:val="hy-AM"/>
        </w:rPr>
      </w:pPr>
      <w:r w:rsidRPr="00976578">
        <w:rPr>
          <w:rFonts w:ascii="GHEA Grapalat" w:hAnsi="GHEA Grapalat"/>
          <w:sz w:val="20"/>
          <w:szCs w:val="20"/>
          <w:vertAlign w:val="superscript"/>
          <w:lang w:val="hy-AM"/>
        </w:rPr>
        <w:t xml:space="preserve">       Ընկերության անվանումը</w:t>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r>
      <w:r w:rsidRPr="00976578">
        <w:rPr>
          <w:rFonts w:ascii="GHEA Grapalat" w:hAnsi="GHEA Grapalat" w:cs="GHEA Grapalat"/>
          <w:sz w:val="20"/>
          <w:szCs w:val="20"/>
          <w:vertAlign w:val="subscript"/>
          <w:lang w:val="hy-AM"/>
        </w:rPr>
        <w:tab/>
        <w:t xml:space="preserve">    </w:t>
      </w:r>
      <w:r w:rsidRPr="00976578">
        <w:rPr>
          <w:rFonts w:ascii="GHEA Grapalat" w:hAnsi="GHEA Grapalat"/>
          <w:sz w:val="20"/>
          <w:szCs w:val="20"/>
          <w:vertAlign w:val="superscript"/>
          <w:lang w:val="hy-AM"/>
        </w:rPr>
        <w:t>Ընկերության տնօրենի անուն ազգանունը, անձնագրային տվյալները</w:t>
      </w:r>
      <w:r w:rsidRPr="00976578">
        <w:rPr>
          <w:rFonts w:ascii="GHEA Grapalat" w:hAnsi="GHEA Grapalat" w:cs="GHEA Grapalat"/>
          <w:sz w:val="20"/>
          <w:szCs w:val="20"/>
          <w:vertAlign w:val="subscript"/>
          <w:lang w:val="hy-AM"/>
        </w:rPr>
        <w:t xml:space="preserve">, </w:t>
      </w:r>
      <w:r w:rsidRPr="0097657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EFFBC95" w14:textId="77777777" w:rsidR="000E16AA" w:rsidRPr="00976578" w:rsidRDefault="000E16AA" w:rsidP="00976578">
      <w:pPr>
        <w:spacing w:after="0"/>
        <w:ind w:firstLine="708"/>
        <w:jc w:val="both"/>
        <w:rPr>
          <w:rFonts w:ascii="GHEA Grapalat" w:hAnsi="GHEA Grapalat" w:cs="GHEA Grapalat"/>
          <w:sz w:val="20"/>
          <w:szCs w:val="20"/>
          <w:lang w:val="hy-AM"/>
        </w:rPr>
      </w:pPr>
    </w:p>
    <w:p w14:paraId="13F28FB3" w14:textId="77777777" w:rsidR="000E16AA" w:rsidRPr="00976578" w:rsidRDefault="000E16AA" w:rsidP="00976578">
      <w:pPr>
        <w:numPr>
          <w:ilvl w:val="0"/>
          <w:numId w:val="2"/>
        </w:numPr>
        <w:spacing w:after="0" w:line="240" w:lineRule="auto"/>
        <w:jc w:val="center"/>
        <w:rPr>
          <w:rFonts w:ascii="GHEA Grapalat" w:hAnsi="GHEA Grapalat" w:cs="GHEA Grapalat"/>
          <w:b/>
          <w:bCs/>
          <w:sz w:val="20"/>
          <w:szCs w:val="20"/>
          <w:lang w:val="pt-BR"/>
        </w:rPr>
      </w:pPr>
      <w:r w:rsidRPr="00976578">
        <w:rPr>
          <w:rFonts w:ascii="GHEA Grapalat" w:hAnsi="GHEA Grapalat" w:cs="GHEA Grapalat"/>
          <w:b/>
          <w:sz w:val="20"/>
          <w:szCs w:val="20"/>
          <w:lang w:val="hy-AM"/>
        </w:rPr>
        <w:t xml:space="preserve"> Հ</w:t>
      </w:r>
      <w:r w:rsidRPr="00976578">
        <w:rPr>
          <w:rFonts w:ascii="GHEA Grapalat" w:hAnsi="GHEA Grapalat" w:cs="GHEA Grapalat"/>
          <w:b/>
          <w:sz w:val="20"/>
          <w:szCs w:val="20"/>
        </w:rPr>
        <w:t>ամաձայնության առարկան</w:t>
      </w:r>
    </w:p>
    <w:p w14:paraId="5B7F8B42" w14:textId="77777777" w:rsidR="000E16AA" w:rsidRPr="00976578" w:rsidRDefault="000E16AA" w:rsidP="00976578">
      <w:pPr>
        <w:spacing w:after="0"/>
        <w:jc w:val="both"/>
        <w:rPr>
          <w:rFonts w:ascii="GHEA Grapalat" w:hAnsi="GHEA Grapalat" w:cs="GHEA Grapalat"/>
          <w:b/>
          <w:bCs/>
          <w:sz w:val="20"/>
          <w:szCs w:val="20"/>
          <w:lang w:val="pt-BR"/>
        </w:rPr>
      </w:pPr>
      <w:r w:rsidRPr="00976578">
        <w:rPr>
          <w:rFonts w:ascii="GHEA Grapalat" w:hAnsi="GHEA Grapalat" w:cs="GHEA Grapalat"/>
          <w:sz w:val="20"/>
          <w:szCs w:val="20"/>
          <w:lang w:val="pt-BR"/>
        </w:rPr>
        <w:tab/>
      </w:r>
      <w:r w:rsidRPr="00976578">
        <w:rPr>
          <w:rFonts w:ascii="GHEA Grapalat" w:hAnsi="GHEA Grapalat" w:cs="GHEA Grapalat"/>
          <w:sz w:val="20"/>
          <w:szCs w:val="20"/>
          <w:lang w:val="pt-BR"/>
        </w:rPr>
        <w:tab/>
        <w:t xml:space="preserve">                               </w:t>
      </w:r>
    </w:p>
    <w:p w14:paraId="470E5CE3" w14:textId="1349C02B" w:rsidR="000E16AA" w:rsidRPr="00976578" w:rsidRDefault="000E16AA" w:rsidP="00976578">
      <w:pPr>
        <w:spacing w:after="0"/>
        <w:ind w:firstLine="426"/>
        <w:jc w:val="both"/>
        <w:rPr>
          <w:rFonts w:ascii="GHEA Grapalat" w:hAnsi="GHEA Grapalat" w:cs="GHEA Grapalat"/>
          <w:sz w:val="20"/>
          <w:szCs w:val="20"/>
          <w:lang w:val="pt-BR"/>
        </w:rPr>
      </w:pPr>
      <w:r w:rsidRPr="00976578">
        <w:rPr>
          <w:rFonts w:ascii="GHEA Grapalat" w:hAnsi="GHEA Grapalat" w:cs="GHEA Grapalat"/>
          <w:sz w:val="20"/>
          <w:szCs w:val="20"/>
          <w:lang w:val="pt-BR"/>
        </w:rPr>
        <w:t xml:space="preserve">1.1 Ընկերությունը մասնակցում է «Փարկինգ Սիթի Սերվիս» ՓԲԸ (այսուհետ` Պատվիրատու) կողմից կազմակերպված` </w:t>
      </w:r>
      <w:r w:rsidR="00526FC0" w:rsidRPr="00976578">
        <w:rPr>
          <w:rFonts w:ascii="GHEA Grapalat" w:hAnsi="GHEA Grapalat" w:cs="GHEA Grapalat"/>
          <w:sz w:val="20"/>
          <w:szCs w:val="20"/>
          <w:lang w:val="pt-BR"/>
        </w:rPr>
        <w:t>ՓՍՍ-ԳՀԾՁԲ-2021/13</w:t>
      </w:r>
      <w:r w:rsidRPr="00976578">
        <w:rPr>
          <w:rFonts w:ascii="GHEA Grapalat" w:hAnsi="GHEA Grapalat" w:cs="GHEA Grapalat"/>
          <w:sz w:val="20"/>
          <w:szCs w:val="20"/>
          <w:lang w:val="pt-BR"/>
        </w:rPr>
        <w:t xml:space="preserve"> ծածկագրով գնման ընթացակարգին:</w:t>
      </w:r>
    </w:p>
    <w:p w14:paraId="0D0E3840"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590A32C" w14:textId="77777777" w:rsidR="000E16AA" w:rsidRPr="00976578" w:rsidRDefault="000E16AA" w:rsidP="00976578">
      <w:pPr>
        <w:spacing w:after="0"/>
        <w:ind w:firstLine="426"/>
        <w:jc w:val="both"/>
        <w:rPr>
          <w:rFonts w:ascii="GHEA Grapalat" w:hAnsi="GHEA Grapalat" w:cs="GHEA Grapalat"/>
          <w:sz w:val="20"/>
          <w:szCs w:val="20"/>
          <w:lang w:val="pt-BR"/>
        </w:rPr>
      </w:pPr>
      <w:r w:rsidRPr="00976578">
        <w:rPr>
          <w:rFonts w:ascii="GHEA Grapalat" w:hAnsi="GHEA Grapalat" w:cs="GHEA Grapalat"/>
          <w:sz w:val="20"/>
          <w:szCs w:val="20"/>
          <w:lang w:val="pt-BR"/>
        </w:rPr>
        <w:t>1.3 Ընկերությունը</w:t>
      </w:r>
      <w:r w:rsidRPr="00976578">
        <w:rPr>
          <w:rFonts w:ascii="GHEA Grapalat" w:hAnsi="GHEA Grapalat" w:cs="GHEA Grapalat"/>
          <w:sz w:val="20"/>
          <w:szCs w:val="20"/>
          <w:lang w:val="hy-AM"/>
        </w:rPr>
        <w:t xml:space="preserve"> սույն </w:t>
      </w:r>
      <w:r w:rsidRPr="00976578">
        <w:rPr>
          <w:rFonts w:ascii="GHEA Grapalat" w:hAnsi="GHEA Grapalat" w:cs="GHEA Grapalat"/>
          <w:sz w:val="20"/>
          <w:szCs w:val="20"/>
          <w:lang w:val="pt-BR"/>
        </w:rPr>
        <w:t>տուժանքի համաձայնագ</w:t>
      </w:r>
      <w:r w:rsidRPr="00976578">
        <w:rPr>
          <w:rFonts w:ascii="GHEA Grapalat" w:hAnsi="GHEA Grapalat" w:cs="GHEA Grapalat"/>
          <w:sz w:val="20"/>
          <w:szCs w:val="20"/>
          <w:lang w:val="hy-AM"/>
        </w:rPr>
        <w:t>ր</w:t>
      </w:r>
      <w:r w:rsidRPr="00976578">
        <w:rPr>
          <w:rFonts w:ascii="GHEA Grapalat" w:hAnsi="GHEA Grapalat" w:cs="GHEA Grapalat"/>
          <w:sz w:val="20"/>
          <w:szCs w:val="20"/>
          <w:lang w:val="pt-BR"/>
        </w:rPr>
        <w:t>ի</w:t>
      </w:r>
      <w:r w:rsidRPr="00976578">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8D0CA77"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CF41E43"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76578">
        <w:rPr>
          <w:rFonts w:ascii="GHEA Grapalat" w:hAnsi="GHEA Grapalat" w:cs="GHEA Grapalat"/>
          <w:sz w:val="20"/>
          <w:szCs w:val="20"/>
          <w:lang w:val="pt-BR"/>
        </w:rPr>
        <w:t>Ընկերության</w:t>
      </w:r>
      <w:r w:rsidRPr="00976578">
        <w:rPr>
          <w:rFonts w:ascii="GHEA Grapalat" w:hAnsi="GHEA Grapalat" w:cs="GHEA Grapalat"/>
          <w:sz w:val="20"/>
          <w:szCs w:val="20"/>
          <w:lang w:val="hy-AM"/>
        </w:rPr>
        <w:t xml:space="preserve"> հաշվից  գանձելու համար՝ առանց լրացուցիչ ակցեպտավորման: </w:t>
      </w:r>
    </w:p>
    <w:p w14:paraId="0C399A74"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գ)  </w:t>
      </w:r>
      <w:r w:rsidRPr="00976578">
        <w:rPr>
          <w:rFonts w:ascii="GHEA Grapalat" w:hAnsi="GHEA Grapalat" w:cs="GHEA Grapalat"/>
          <w:sz w:val="20"/>
          <w:szCs w:val="20"/>
          <w:lang w:val="pt-BR"/>
        </w:rPr>
        <w:t>Ընկերությունը</w:t>
      </w:r>
      <w:r w:rsidRPr="00976578">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8E70AC4" w14:textId="77777777" w:rsidR="000E16AA" w:rsidRPr="00976578" w:rsidRDefault="000E16AA" w:rsidP="00976578">
      <w:pPr>
        <w:spacing w:after="0"/>
        <w:ind w:left="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դ) </w:t>
      </w:r>
      <w:r w:rsidRPr="00976578">
        <w:rPr>
          <w:rFonts w:ascii="GHEA Grapalat" w:hAnsi="GHEA Grapalat" w:cs="GHEA Grapalat"/>
          <w:sz w:val="20"/>
          <w:szCs w:val="20"/>
          <w:lang w:val="pt-BR"/>
        </w:rPr>
        <w:t>Ընկերությունը</w:t>
      </w:r>
      <w:r w:rsidRPr="00976578">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7294C4A3" w14:textId="77777777" w:rsidR="000E16AA" w:rsidRPr="00976578" w:rsidRDefault="000E16AA" w:rsidP="00976578">
      <w:pPr>
        <w:spacing w:after="0"/>
        <w:ind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0488D56" w14:textId="77777777" w:rsidR="000E16AA" w:rsidRPr="00976578" w:rsidRDefault="000E16AA" w:rsidP="00976578">
      <w:pPr>
        <w:numPr>
          <w:ilvl w:val="1"/>
          <w:numId w:val="6"/>
        </w:numPr>
        <w:spacing w:after="0" w:line="240" w:lineRule="auto"/>
        <w:ind w:left="0" w:firstLine="426"/>
        <w:jc w:val="both"/>
        <w:rPr>
          <w:rFonts w:ascii="GHEA Grapalat" w:hAnsi="GHEA Grapalat" w:cs="GHEA Grapalat"/>
          <w:sz w:val="20"/>
          <w:szCs w:val="20"/>
          <w:lang w:val="pt-BR"/>
        </w:rPr>
      </w:pPr>
      <w:r w:rsidRPr="0097657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76578">
        <w:rPr>
          <w:rFonts w:ascii="GHEA Grapalat" w:hAnsi="GHEA Grapalat" w:cs="GHEA Grapalat"/>
          <w:sz w:val="20"/>
          <w:szCs w:val="20"/>
          <w:lang w:val="hy-AM"/>
        </w:rPr>
        <w:t xml:space="preserve">Պահանջագիրը բնօրինակներով </w:t>
      </w:r>
      <w:r w:rsidRPr="00976578">
        <w:rPr>
          <w:rFonts w:ascii="GHEA Grapalat" w:hAnsi="GHEA Grapalat" w:cs="GHEA Grapalat"/>
          <w:sz w:val="20"/>
          <w:szCs w:val="20"/>
          <w:lang w:val="pt-BR"/>
        </w:rPr>
        <w:t xml:space="preserve">ներկայացնում է </w:t>
      </w:r>
      <w:r w:rsidRPr="00976578">
        <w:rPr>
          <w:rFonts w:ascii="GHEA Grapalat" w:hAnsi="GHEA Grapalat" w:cs="GHEA Grapalat"/>
          <w:sz w:val="20"/>
          <w:szCs w:val="20"/>
          <w:lang w:val="hy-AM"/>
        </w:rPr>
        <w:t>Վճարող Բանկին</w:t>
      </w:r>
      <w:r w:rsidRPr="0097657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76578">
        <w:rPr>
          <w:rFonts w:ascii="GHEA Grapalat" w:hAnsi="GHEA Grapalat" w:cs="GHEA Grapalat"/>
          <w:sz w:val="20"/>
          <w:szCs w:val="20"/>
          <w:lang w:val="hy-AM"/>
        </w:rPr>
        <w:t>Պահանջագիրը</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էլեկտրոնային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թվային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ստորագրությամբ</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հաստատված</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լինելու</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դեպքում</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դրանք</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Վճարող</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Բանկին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են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ներկայացվում</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էլեկտրոնային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կրիչներով</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ինչպես</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նաև</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դրանցից</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արտատպված</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թղթային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տարբերակներով</w:t>
      </w:r>
      <w:r w:rsidRPr="00976578">
        <w:rPr>
          <w:rFonts w:ascii="GHEA Grapalat" w:hAnsi="GHEA Grapalat" w:cs="GHEA Grapalat"/>
          <w:sz w:val="20"/>
          <w:szCs w:val="20"/>
          <w:lang w:val="pt-BR"/>
        </w:rPr>
        <w:t>:</w:t>
      </w:r>
    </w:p>
    <w:p w14:paraId="0A62FA48" w14:textId="77777777" w:rsidR="000E16AA" w:rsidRPr="00976578" w:rsidRDefault="000E16AA" w:rsidP="00976578">
      <w:pPr>
        <w:numPr>
          <w:ilvl w:val="1"/>
          <w:numId w:val="6"/>
        </w:numPr>
        <w:spacing w:after="0" w:line="240" w:lineRule="auto"/>
        <w:ind w:left="0" w:firstLine="426"/>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2284E10" w14:textId="77777777" w:rsidR="000E16AA" w:rsidRPr="00976578" w:rsidRDefault="000E16AA" w:rsidP="00976578">
      <w:pPr>
        <w:numPr>
          <w:ilvl w:val="1"/>
          <w:numId w:val="6"/>
        </w:numPr>
        <w:spacing w:after="0" w:line="240" w:lineRule="auto"/>
        <w:ind w:left="0" w:firstLine="426"/>
        <w:jc w:val="both"/>
        <w:rPr>
          <w:rFonts w:ascii="GHEA Grapalat" w:hAnsi="GHEA Grapalat" w:cs="GHEA Grapalat"/>
          <w:sz w:val="20"/>
          <w:szCs w:val="20"/>
          <w:lang w:val="pt-BR"/>
        </w:rPr>
      </w:pPr>
      <w:r w:rsidRPr="00976578">
        <w:rPr>
          <w:rFonts w:ascii="GHEA Grapalat" w:hAnsi="GHEA Grapalat" w:cs="GHEA Grapalat"/>
          <w:sz w:val="20"/>
          <w:szCs w:val="20"/>
          <w:lang w:val="hy-AM"/>
        </w:rPr>
        <w:t>Վճարող Բանկի կողմից Պ</w:t>
      </w:r>
      <w:r w:rsidRPr="00976578">
        <w:rPr>
          <w:rFonts w:ascii="GHEA Grapalat" w:hAnsi="GHEA Grapalat" w:cs="GHEA Grapalat"/>
          <w:sz w:val="20"/>
          <w:szCs w:val="20"/>
          <w:lang w:val="pt-BR"/>
        </w:rPr>
        <w:t xml:space="preserve">ահանջագրում նշված գումարի վճարման հետևանքով </w:t>
      </w:r>
      <w:r w:rsidRPr="00976578">
        <w:rPr>
          <w:rFonts w:ascii="GHEA Grapalat" w:hAnsi="GHEA Grapalat" w:cs="GHEA Grapalat"/>
          <w:sz w:val="20"/>
          <w:szCs w:val="20"/>
          <w:lang w:val="hy-AM"/>
        </w:rPr>
        <w:t xml:space="preserve">Ընկերության </w:t>
      </w:r>
      <w:r w:rsidRPr="00976578">
        <w:rPr>
          <w:rFonts w:ascii="GHEA Grapalat" w:hAnsi="GHEA Grapalat" w:cs="GHEA Grapalat"/>
          <w:sz w:val="20"/>
          <w:szCs w:val="20"/>
          <w:lang w:val="pt-BR"/>
        </w:rPr>
        <w:t xml:space="preserve">առաջացած ռիսկերի (Ընկերության կրած վնասների) </w:t>
      </w:r>
      <w:r w:rsidRPr="00976578">
        <w:rPr>
          <w:rFonts w:ascii="GHEA Grapalat" w:hAnsi="GHEA Grapalat" w:cs="GHEA Grapalat"/>
          <w:sz w:val="20"/>
          <w:szCs w:val="20"/>
          <w:lang w:val="hy-AM"/>
        </w:rPr>
        <w:t xml:space="preserve">և բացասական հետևանքների </w:t>
      </w:r>
      <w:r w:rsidRPr="00976578">
        <w:rPr>
          <w:rFonts w:ascii="GHEA Grapalat" w:hAnsi="GHEA Grapalat" w:cs="GHEA Grapalat"/>
          <w:sz w:val="20"/>
          <w:szCs w:val="20"/>
          <w:lang w:val="pt-BR"/>
        </w:rPr>
        <w:t>համար Բանկը</w:t>
      </w:r>
      <w:r w:rsidRPr="00976578">
        <w:rPr>
          <w:rFonts w:ascii="GHEA Grapalat" w:hAnsi="GHEA Grapalat" w:cs="GHEA Grapalat"/>
          <w:sz w:val="20"/>
          <w:szCs w:val="20"/>
          <w:lang w:val="hy-AM"/>
        </w:rPr>
        <w:t xml:space="preserve"> որևէ</w:t>
      </w:r>
      <w:r w:rsidRPr="00976578">
        <w:rPr>
          <w:rFonts w:ascii="GHEA Grapalat" w:hAnsi="GHEA Grapalat" w:cs="GHEA Grapalat"/>
          <w:sz w:val="20"/>
          <w:szCs w:val="20"/>
          <w:lang w:val="pt-BR"/>
        </w:rPr>
        <w:t xml:space="preserve"> պատասխանատվություն չի կրում</w:t>
      </w:r>
      <w:r w:rsidRPr="00976578">
        <w:rPr>
          <w:rFonts w:ascii="GHEA Grapalat" w:hAnsi="GHEA Grapalat" w:cs="GHEA Grapalat"/>
          <w:sz w:val="20"/>
          <w:szCs w:val="20"/>
          <w:lang w:val="hy-AM"/>
        </w:rPr>
        <w:t>:</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476E3E" w14:textId="77777777" w:rsidR="000E16AA" w:rsidRPr="00976578" w:rsidRDefault="000E16AA" w:rsidP="00976578">
      <w:pPr>
        <w:numPr>
          <w:ilvl w:val="1"/>
          <w:numId w:val="6"/>
        </w:numPr>
        <w:spacing w:after="0" w:line="240" w:lineRule="auto"/>
        <w:ind w:left="0" w:firstLine="426"/>
        <w:jc w:val="both"/>
        <w:rPr>
          <w:rFonts w:ascii="GHEA Grapalat" w:hAnsi="GHEA Grapalat" w:cs="GHEA Grapalat"/>
          <w:sz w:val="20"/>
          <w:szCs w:val="20"/>
          <w:lang w:val="pt-BR"/>
        </w:rPr>
      </w:pPr>
      <w:r w:rsidRPr="00976578">
        <w:rPr>
          <w:rFonts w:ascii="GHEA Grapalat" w:hAnsi="GHEA Grapalat" w:cs="GHEA Grapalat"/>
          <w:sz w:val="20"/>
          <w:szCs w:val="20"/>
          <w:lang w:val="hy-AM"/>
        </w:rPr>
        <w:t>Այն դեպքում</w:t>
      </w:r>
      <w:r w:rsidRPr="00976578">
        <w:rPr>
          <w:rFonts w:ascii="GHEA Grapalat" w:hAnsi="GHEA Grapalat" w:cs="GHEA Grapalat"/>
          <w:sz w:val="20"/>
          <w:szCs w:val="20"/>
          <w:lang w:val="pt-BR"/>
        </w:rPr>
        <w:t>,</w:t>
      </w:r>
      <w:r w:rsidRPr="00976578">
        <w:rPr>
          <w:rFonts w:ascii="GHEA Grapalat" w:hAnsi="GHEA Grapalat" w:cs="GHEA Grapalat"/>
          <w:sz w:val="20"/>
          <w:szCs w:val="20"/>
          <w:lang w:val="hy-AM"/>
        </w:rPr>
        <w:t xml:space="preserve"> երբ Ընկերության հաշվի միջոցները չեն բավարարում</w:t>
      </w:r>
      <w:r w:rsidRPr="00976578">
        <w:rPr>
          <w:rFonts w:ascii="GHEA Grapalat" w:hAnsi="GHEA Grapalat" w:cs="GHEA Grapalat"/>
          <w:sz w:val="20"/>
          <w:szCs w:val="20"/>
        </w:rPr>
        <w:t>՝</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Վճարող</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բանկը</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վճարման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պահանջագիրը</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ստանալուց</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հետո՝</w:t>
      </w:r>
      <w:r w:rsidRPr="00976578">
        <w:rPr>
          <w:rFonts w:ascii="GHEA Grapalat" w:hAnsi="GHEA Grapalat" w:cs="GHEA Grapalat"/>
          <w:sz w:val="20"/>
          <w:szCs w:val="20"/>
          <w:lang w:val="pt-BR"/>
        </w:rPr>
        <w:t xml:space="preserve"> 2 (</w:t>
      </w:r>
      <w:r w:rsidRPr="00976578">
        <w:rPr>
          <w:rFonts w:ascii="GHEA Grapalat" w:hAnsi="GHEA Grapalat" w:cs="GHEA Grapalat"/>
          <w:sz w:val="20"/>
          <w:szCs w:val="20"/>
        </w:rPr>
        <w:t>երկու</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աշխատանքային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օրվա</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ընթացքում</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պետք</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է</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տեղեկացնի</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Պատվիրատուին՝</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գրավոր</w:t>
      </w:r>
      <w:r w:rsidRPr="00976578">
        <w:rPr>
          <w:rFonts w:ascii="GHEA Grapalat" w:hAnsi="GHEA Grapalat" w:cs="GHEA Grapalat"/>
          <w:sz w:val="20"/>
          <w:szCs w:val="20"/>
          <w:lang w:val="pt-BR"/>
        </w:rPr>
        <w:t xml:space="preserve"> </w:t>
      </w:r>
      <w:r w:rsidRPr="00976578">
        <w:rPr>
          <w:rFonts w:ascii="GHEA Grapalat" w:hAnsi="GHEA Grapalat" w:cs="GHEA Grapalat"/>
          <w:sz w:val="20"/>
          <w:szCs w:val="20"/>
        </w:rPr>
        <w:t>ձևով</w:t>
      </w:r>
      <w:r w:rsidRPr="00976578">
        <w:rPr>
          <w:rFonts w:ascii="GHEA Grapalat" w:hAnsi="GHEA Grapalat" w:cs="GHEA Grapalat"/>
          <w:sz w:val="20"/>
          <w:szCs w:val="20"/>
          <w:lang w:val="pt-BR"/>
        </w:rPr>
        <w:t>:</w:t>
      </w:r>
    </w:p>
    <w:p w14:paraId="625CFD5D" w14:textId="77777777" w:rsidR="000E16AA" w:rsidRPr="00976578" w:rsidRDefault="000E16AA" w:rsidP="00976578">
      <w:pPr>
        <w:numPr>
          <w:ilvl w:val="1"/>
          <w:numId w:val="6"/>
        </w:numPr>
        <w:spacing w:after="0" w:line="240" w:lineRule="auto"/>
        <w:ind w:left="0" w:firstLine="426"/>
        <w:jc w:val="both"/>
        <w:rPr>
          <w:rFonts w:ascii="GHEA Grapalat" w:hAnsi="GHEA Grapalat" w:cs="GHEA Grapalat"/>
          <w:sz w:val="20"/>
          <w:szCs w:val="20"/>
          <w:lang w:val="pt-BR"/>
        </w:rPr>
      </w:pPr>
      <w:r w:rsidRPr="00976578">
        <w:rPr>
          <w:rFonts w:ascii="GHEA Grapalat" w:hAnsi="GHEA Grapalat" w:cs="GHEA Grapalat"/>
          <w:sz w:val="20"/>
          <w:szCs w:val="20"/>
          <w:lang w:val="pt-BR"/>
        </w:rPr>
        <w:lastRenderedPageBreak/>
        <w:t xml:space="preserve"> Սույն համաձայնագիրը և կից </w:t>
      </w:r>
      <w:r w:rsidRPr="00976578">
        <w:rPr>
          <w:rFonts w:ascii="GHEA Grapalat" w:hAnsi="GHEA Grapalat" w:cs="GHEA Grapalat"/>
          <w:sz w:val="20"/>
          <w:szCs w:val="20"/>
          <w:lang w:val="hy-AM"/>
        </w:rPr>
        <w:t>Պ</w:t>
      </w:r>
      <w:r w:rsidRPr="0097657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470C582" w14:textId="77777777" w:rsidR="000E16AA" w:rsidRPr="00976578" w:rsidRDefault="000E16AA" w:rsidP="00976578">
      <w:pPr>
        <w:spacing w:after="0"/>
        <w:jc w:val="both"/>
        <w:rPr>
          <w:rFonts w:ascii="GHEA Grapalat" w:hAnsi="GHEA Grapalat" w:cs="GHEA Grapalat"/>
          <w:sz w:val="20"/>
          <w:szCs w:val="20"/>
          <w:lang w:val="hy-AM"/>
        </w:rPr>
      </w:pPr>
    </w:p>
    <w:p w14:paraId="1555D536" w14:textId="77777777" w:rsidR="000E16AA" w:rsidRPr="00976578" w:rsidRDefault="000E16AA" w:rsidP="00976578">
      <w:pPr>
        <w:numPr>
          <w:ilvl w:val="0"/>
          <w:numId w:val="2"/>
        </w:numPr>
        <w:spacing w:after="0" w:line="240" w:lineRule="auto"/>
        <w:jc w:val="center"/>
        <w:rPr>
          <w:rFonts w:ascii="GHEA Grapalat" w:hAnsi="GHEA Grapalat" w:cs="GHEA Grapalat"/>
          <w:b/>
          <w:bCs/>
          <w:sz w:val="20"/>
          <w:szCs w:val="20"/>
        </w:rPr>
      </w:pPr>
      <w:r w:rsidRPr="00976578">
        <w:rPr>
          <w:rFonts w:ascii="GHEA Grapalat" w:hAnsi="GHEA Grapalat" w:cs="GHEA Grapalat"/>
          <w:b/>
          <w:bCs/>
          <w:sz w:val="20"/>
          <w:szCs w:val="20"/>
        </w:rPr>
        <w:t>Այլ պայմաններ</w:t>
      </w:r>
    </w:p>
    <w:p w14:paraId="18E128F3" w14:textId="77777777" w:rsidR="000E16AA" w:rsidRPr="00976578" w:rsidRDefault="000E16AA" w:rsidP="00976578">
      <w:pPr>
        <w:spacing w:after="0"/>
        <w:ind w:firstLine="567"/>
        <w:jc w:val="both"/>
        <w:rPr>
          <w:rFonts w:ascii="GHEA Grapalat" w:hAnsi="GHEA Grapalat" w:cs="GHEA Grapalat"/>
          <w:sz w:val="20"/>
          <w:szCs w:val="20"/>
        </w:rPr>
      </w:pPr>
      <w:proofErr w:type="gramStart"/>
      <w:r w:rsidRPr="00976578">
        <w:rPr>
          <w:rFonts w:ascii="GHEA Grapalat" w:hAnsi="GHEA Grapalat" w:cs="GHEA Grapalat"/>
          <w:sz w:val="20"/>
          <w:szCs w:val="20"/>
        </w:rPr>
        <w:t>2.1</w:t>
      </w:r>
      <w:proofErr w:type="gramEnd"/>
      <w:r w:rsidRPr="00976578">
        <w:rPr>
          <w:rFonts w:ascii="GHEA Grapalat" w:hAnsi="GHEA Grapalat" w:cs="GHEA Grapalat"/>
          <w:sz w:val="20"/>
          <w:szCs w:val="20"/>
        </w:rPr>
        <w:t xml:space="preserve"> Սույն համաձայնագիրը</w:t>
      </w:r>
      <w:r w:rsidRPr="00976578">
        <w:rPr>
          <w:rFonts w:ascii="GHEA Grapalat" w:hAnsi="GHEA Grapalat" w:cs="GHEA Grapalat"/>
          <w:sz w:val="20"/>
          <w:szCs w:val="20"/>
          <w:lang w:val="hy-AM"/>
        </w:rPr>
        <w:t xml:space="preserve"> և Պահանջագիրը անհետկանչելի են,</w:t>
      </w:r>
      <w:r w:rsidRPr="00976578">
        <w:rPr>
          <w:rFonts w:ascii="GHEA Grapalat" w:hAnsi="GHEA Grapalat" w:cs="GHEA Grapalat"/>
          <w:sz w:val="20"/>
          <w:szCs w:val="20"/>
        </w:rPr>
        <w:t xml:space="preserve"> ուժի մեջ </w:t>
      </w:r>
      <w:r w:rsidRPr="00976578">
        <w:rPr>
          <w:rFonts w:ascii="GHEA Grapalat" w:hAnsi="GHEA Grapalat" w:cs="GHEA Grapalat"/>
          <w:sz w:val="20"/>
          <w:szCs w:val="20"/>
          <w:lang w:val="hy-AM"/>
        </w:rPr>
        <w:t>են</w:t>
      </w:r>
      <w:r w:rsidRPr="00976578">
        <w:rPr>
          <w:rFonts w:ascii="GHEA Grapalat" w:hAnsi="GHEA Grapalat" w:cs="GHEA Grapalat"/>
          <w:sz w:val="20"/>
          <w:szCs w:val="20"/>
        </w:rPr>
        <w:t xml:space="preserve"> մտնում Ընկերության կողմից վավերացման պահից և ուժի մեջ</w:t>
      </w:r>
      <w:r w:rsidRPr="00976578">
        <w:rPr>
          <w:rFonts w:ascii="GHEA Grapalat" w:hAnsi="GHEA Grapalat" w:cs="GHEA Grapalat"/>
          <w:sz w:val="20"/>
          <w:szCs w:val="20"/>
          <w:lang w:val="hy-AM"/>
        </w:rPr>
        <w:t xml:space="preserve"> են մինչև </w:t>
      </w:r>
      <w:r w:rsidRPr="00976578">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10ECABD3" w14:textId="77777777" w:rsidR="000E16AA" w:rsidRPr="00976578"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288844F" w14:textId="77777777" w:rsidR="000E16AA" w:rsidRPr="00976578"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A48AF8E" w14:textId="77777777" w:rsidR="000E16AA" w:rsidRPr="00976578" w:rsidDel="00A13215"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183A0CB" w14:textId="77777777" w:rsidR="000E16AA" w:rsidRPr="00976578" w:rsidRDefault="000E16AA" w:rsidP="00976578">
      <w:pPr>
        <w:spacing w:after="0"/>
        <w:ind w:firstLine="567"/>
        <w:jc w:val="both"/>
        <w:rPr>
          <w:rFonts w:ascii="GHEA Grapalat" w:hAnsi="GHEA Grapalat" w:cs="GHEA Grapalat"/>
          <w:sz w:val="20"/>
          <w:szCs w:val="20"/>
          <w:lang w:val="hy-AM"/>
        </w:rPr>
      </w:pPr>
      <w:r w:rsidRPr="0097657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1BC6D26" w14:textId="77777777" w:rsidR="000E16AA" w:rsidRPr="00976578" w:rsidRDefault="000E16AA" w:rsidP="00976578">
      <w:pPr>
        <w:spacing w:after="0"/>
        <w:ind w:firstLine="567"/>
        <w:jc w:val="both"/>
        <w:rPr>
          <w:rFonts w:ascii="GHEA Grapalat" w:hAnsi="GHEA Grapalat" w:cs="GHEA Grapalat"/>
          <w:sz w:val="20"/>
          <w:szCs w:val="20"/>
          <w:lang w:val="hy-AM"/>
        </w:rPr>
      </w:pPr>
    </w:p>
    <w:p w14:paraId="64B4501A" w14:textId="77777777" w:rsidR="000E16AA" w:rsidRPr="00976578" w:rsidRDefault="000E16AA" w:rsidP="00976578">
      <w:pPr>
        <w:spacing w:after="0"/>
        <w:ind w:firstLine="567"/>
        <w:jc w:val="center"/>
        <w:rPr>
          <w:rFonts w:ascii="GHEA Grapalat" w:hAnsi="GHEA Grapalat" w:cs="GHEA Grapalat"/>
          <w:sz w:val="20"/>
          <w:szCs w:val="20"/>
          <w:lang w:val="hy-AM"/>
        </w:rPr>
      </w:pPr>
      <w:r w:rsidRPr="00976578">
        <w:rPr>
          <w:rFonts w:ascii="GHEA Grapalat" w:hAnsi="GHEA Grapalat" w:cs="GHEA Grapalat"/>
          <w:b/>
          <w:sz w:val="20"/>
          <w:szCs w:val="20"/>
          <w:lang w:val="hy-AM"/>
        </w:rPr>
        <w:t>3. Ընկերության հասցեն, բանկային վավերապայմանները`</w:t>
      </w:r>
    </w:p>
    <w:p w14:paraId="7471D4AD" w14:textId="77777777" w:rsidR="000E16AA" w:rsidRPr="00976578" w:rsidRDefault="000E16AA" w:rsidP="00976578">
      <w:pPr>
        <w:spacing w:after="0"/>
        <w:jc w:val="both"/>
        <w:rPr>
          <w:rFonts w:ascii="GHEA Grapalat" w:hAnsi="GHEA Grapalat" w:cs="GHEA Grapalat"/>
          <w:sz w:val="20"/>
          <w:szCs w:val="20"/>
          <w:u w:val="single"/>
          <w:lang w:val="hy-AM"/>
        </w:rPr>
      </w:pP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r w:rsidRPr="00976578">
        <w:rPr>
          <w:rFonts w:ascii="GHEA Grapalat" w:hAnsi="GHEA Grapalat" w:cs="GHEA Grapalat"/>
          <w:sz w:val="20"/>
          <w:szCs w:val="20"/>
          <w:u w:val="single"/>
          <w:lang w:val="hy-AM"/>
        </w:rPr>
        <w:tab/>
      </w:r>
    </w:p>
    <w:p w14:paraId="4DF8EBE1"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անվանումը</w:t>
      </w:r>
    </w:p>
    <w:p w14:paraId="617DFA77" w14:textId="77777777" w:rsidR="000E16AA" w:rsidRPr="00976578" w:rsidRDefault="000E16AA" w:rsidP="00976578">
      <w:pPr>
        <w:spacing w:after="0"/>
        <w:jc w:val="both"/>
        <w:rPr>
          <w:rFonts w:ascii="GHEA Grapalat" w:hAnsi="GHEA Grapalat"/>
          <w:sz w:val="20"/>
          <w:szCs w:val="20"/>
          <w:u w:val="single"/>
          <w:vertAlign w:val="superscript"/>
          <w:lang w:val="hy-AM"/>
        </w:rPr>
      </w:pPr>
      <w:r w:rsidRPr="00976578">
        <w:rPr>
          <w:rFonts w:ascii="GHEA Grapalat" w:hAnsi="GHEA Grapalat"/>
          <w:sz w:val="20"/>
          <w:szCs w:val="20"/>
          <w:vertAlign w:val="superscript"/>
          <w:lang w:val="hy-AM"/>
        </w:rPr>
        <w:t xml:space="preserve"> </w:t>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38FE9E5E"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հասցեն</w:t>
      </w:r>
    </w:p>
    <w:p w14:paraId="1B0E4EA6" w14:textId="77777777" w:rsidR="000E16AA" w:rsidRPr="00976578" w:rsidRDefault="000E16AA" w:rsidP="00976578">
      <w:pPr>
        <w:spacing w:after="0"/>
        <w:jc w:val="both"/>
        <w:rPr>
          <w:rFonts w:ascii="GHEA Grapalat" w:hAnsi="GHEA Grapalat"/>
          <w:sz w:val="20"/>
          <w:szCs w:val="20"/>
          <w:u w:val="single"/>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0EEBE942"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ընկերությանը սպասարկող բանկի անվանումը</w:t>
      </w:r>
    </w:p>
    <w:p w14:paraId="0B60503D"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08F2DDAD"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բանկային հաշվեհամարը</w:t>
      </w:r>
    </w:p>
    <w:p w14:paraId="682EDB16"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6897BF65"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հարկ վճարողի հաշվառման համարը</w:t>
      </w:r>
    </w:p>
    <w:p w14:paraId="20966ED1" w14:textId="77777777" w:rsidR="000E16AA" w:rsidRPr="00976578" w:rsidRDefault="000E16AA" w:rsidP="00976578">
      <w:pPr>
        <w:spacing w:after="0"/>
        <w:jc w:val="both"/>
        <w:rPr>
          <w:rFonts w:ascii="GHEA Grapalat" w:hAnsi="GHEA Grapalat"/>
          <w:sz w:val="20"/>
          <w:szCs w:val="20"/>
          <w:u w:val="single"/>
          <w:vertAlign w:val="superscript"/>
          <w:lang w:val="hy-AM"/>
        </w:rPr>
      </w:pP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r w:rsidRPr="00976578">
        <w:rPr>
          <w:rFonts w:ascii="GHEA Grapalat" w:hAnsi="GHEA Grapalat"/>
          <w:sz w:val="20"/>
          <w:szCs w:val="20"/>
          <w:u w:val="single"/>
          <w:vertAlign w:val="superscript"/>
          <w:lang w:val="hy-AM"/>
        </w:rPr>
        <w:tab/>
      </w:r>
    </w:p>
    <w:p w14:paraId="46261BB2" w14:textId="77777777" w:rsidR="000E16AA" w:rsidRPr="00976578" w:rsidRDefault="000E16AA" w:rsidP="00976578">
      <w:pPr>
        <w:spacing w:after="0"/>
        <w:jc w:val="both"/>
        <w:rPr>
          <w:rFonts w:ascii="GHEA Grapalat" w:hAnsi="GHEA Grapalat"/>
          <w:sz w:val="20"/>
          <w:szCs w:val="20"/>
          <w:vertAlign w:val="superscript"/>
          <w:lang w:val="hy-AM"/>
        </w:rPr>
      </w:pPr>
      <w:r w:rsidRPr="00976578">
        <w:rPr>
          <w:rFonts w:ascii="GHEA Grapalat" w:hAnsi="GHEA Grapalat"/>
          <w:sz w:val="20"/>
          <w:szCs w:val="20"/>
          <w:vertAlign w:val="superscript"/>
          <w:lang w:val="hy-AM"/>
        </w:rPr>
        <w:t xml:space="preserve">       ընկերության տնօրենի անունը, ազգանունը և ստորագրությունը</w:t>
      </w:r>
    </w:p>
    <w:p w14:paraId="3F01585A" w14:textId="77777777" w:rsidR="000E16AA" w:rsidRPr="00976578" w:rsidRDefault="000E16AA" w:rsidP="00976578">
      <w:pPr>
        <w:spacing w:after="0"/>
        <w:jc w:val="both"/>
        <w:rPr>
          <w:rFonts w:ascii="GHEA Grapalat" w:hAnsi="GHEA Grapalat"/>
          <w:sz w:val="20"/>
          <w:szCs w:val="20"/>
          <w:lang w:val="hy-AM"/>
        </w:rPr>
      </w:pPr>
      <w:r w:rsidRPr="00976578">
        <w:rPr>
          <w:rFonts w:ascii="GHEA Grapalat" w:hAnsi="GHEA Grapalat"/>
          <w:sz w:val="20"/>
          <w:szCs w:val="20"/>
          <w:lang w:val="hy-AM"/>
        </w:rPr>
        <w:t>Կ.Տ</w:t>
      </w:r>
    </w:p>
    <w:p w14:paraId="31A7429F" w14:textId="77777777" w:rsidR="000E16AA" w:rsidRPr="00976578" w:rsidRDefault="000E16AA" w:rsidP="00976578">
      <w:pPr>
        <w:spacing w:after="0"/>
        <w:jc w:val="both"/>
        <w:rPr>
          <w:rFonts w:ascii="GHEA Grapalat" w:hAnsi="GHEA Grapalat"/>
          <w:sz w:val="20"/>
          <w:szCs w:val="20"/>
          <w:lang w:val="hy-AM"/>
        </w:rPr>
      </w:pPr>
    </w:p>
    <w:p w14:paraId="78B3A400" w14:textId="77777777" w:rsidR="000E16AA" w:rsidRPr="00976578" w:rsidRDefault="000E16AA" w:rsidP="00976578">
      <w:pPr>
        <w:spacing w:after="0"/>
        <w:jc w:val="both"/>
        <w:rPr>
          <w:rFonts w:ascii="GHEA Grapalat" w:hAnsi="GHEA Grapalat"/>
          <w:sz w:val="20"/>
          <w:szCs w:val="20"/>
          <w:lang w:val="hy-AM"/>
        </w:rPr>
      </w:pPr>
      <w:r w:rsidRPr="00976578">
        <w:rPr>
          <w:rFonts w:ascii="GHEA Grapalat" w:hAnsi="GHEA Grapalat"/>
          <w:sz w:val="20"/>
          <w:szCs w:val="20"/>
          <w:lang w:val="hy-AM"/>
        </w:rPr>
        <w:t>Օր/ամիս/տարի</w:t>
      </w:r>
    </w:p>
    <w:p w14:paraId="1EA796D4" w14:textId="77777777" w:rsidR="000E16AA" w:rsidRPr="00976578" w:rsidRDefault="000E16AA" w:rsidP="00976578">
      <w:pPr>
        <w:spacing w:after="0"/>
        <w:jc w:val="center"/>
        <w:rPr>
          <w:rFonts w:ascii="GHEA Grapalat" w:hAnsi="GHEA Grapalat" w:cs="GHEA Grapalat"/>
          <w:sz w:val="20"/>
          <w:szCs w:val="20"/>
          <w:lang w:val="hy-AM"/>
        </w:rPr>
      </w:pPr>
    </w:p>
    <w:p w14:paraId="1E51FC30" w14:textId="77777777" w:rsidR="000E16AA" w:rsidRPr="00976578" w:rsidRDefault="000E16AA" w:rsidP="00976578">
      <w:pPr>
        <w:pStyle w:val="BodyTextIndent3"/>
        <w:spacing w:line="240" w:lineRule="auto"/>
        <w:jc w:val="center"/>
        <w:rPr>
          <w:rFonts w:ascii="GHEA Grapalat" w:hAnsi="GHEA Grapalat"/>
          <w:i/>
          <w:sz w:val="16"/>
          <w:lang w:val="hy-AM"/>
        </w:rPr>
      </w:pPr>
      <w:r w:rsidRPr="0097657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76578" w:rsidRPr="00976578" w14:paraId="42138B7E" w14:textId="77777777" w:rsidTr="005C3E3E">
        <w:trPr>
          <w:trHeight w:val="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44879E" w14:textId="77777777" w:rsidR="000E16AA" w:rsidRPr="00976578" w:rsidRDefault="000E16AA" w:rsidP="00976578">
            <w:pPr>
              <w:spacing w:after="0"/>
              <w:rPr>
                <w:rFonts w:ascii="GHEA Grapalat" w:hAnsi="GHEA Grapalat" w:cs="Sylfaen"/>
                <w:b/>
                <w:bCs/>
                <w:sz w:val="20"/>
                <w:szCs w:val="20"/>
                <w:lang w:val="hy-AM"/>
              </w:rPr>
            </w:pPr>
            <w:r w:rsidRPr="00976578">
              <w:rPr>
                <w:rFonts w:ascii="GHEA Grapalat" w:hAnsi="GHEA Grapalat" w:cs="Sylfaen"/>
                <w:sz w:val="20"/>
                <w:szCs w:val="20"/>
              </w:rPr>
              <w:lastRenderedPageBreak/>
              <w:t xml:space="preserve">1.                                                              </w:t>
            </w:r>
            <w:r w:rsidRPr="00976578">
              <w:rPr>
                <w:rFonts w:ascii="GHEA Grapalat" w:hAnsi="GHEA Grapalat" w:cs="Sylfaen"/>
                <w:b/>
                <w:bCs/>
                <w:sz w:val="20"/>
                <w:szCs w:val="20"/>
              </w:rPr>
              <w:t>ՎՃԱՐՄԱՆ</w:t>
            </w:r>
            <w:r w:rsidRPr="00976578">
              <w:rPr>
                <w:rFonts w:ascii="GHEA Grapalat" w:hAnsi="GHEA Grapalat" w:cs="Arial"/>
                <w:b/>
                <w:bCs/>
                <w:sz w:val="20"/>
                <w:szCs w:val="20"/>
              </w:rPr>
              <w:t xml:space="preserve"> </w:t>
            </w:r>
            <w:r w:rsidRPr="00976578">
              <w:rPr>
                <w:rFonts w:ascii="GHEA Grapalat" w:hAnsi="GHEA Grapalat" w:cs="Sylfaen"/>
                <w:b/>
                <w:bCs/>
                <w:sz w:val="20"/>
                <w:szCs w:val="20"/>
              </w:rPr>
              <w:t xml:space="preserve">ՊԱՀԱՆՋԱԳԻՐ* </w:t>
            </w:r>
          </w:p>
        </w:tc>
      </w:tr>
      <w:tr w:rsidR="00976578" w:rsidRPr="00976578" w14:paraId="31EB2D9C"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DB4B7A" w14:textId="77777777" w:rsidR="000E16AA" w:rsidRPr="00976578" w:rsidRDefault="000E16AA" w:rsidP="00976578">
            <w:pPr>
              <w:spacing w:after="0"/>
              <w:rPr>
                <w:rFonts w:ascii="GHEA Grapalat" w:hAnsi="GHEA Grapalat" w:cs="Sylfaen"/>
                <w:sz w:val="20"/>
                <w:szCs w:val="20"/>
                <w:lang w:val="hy-AM"/>
              </w:rPr>
            </w:pPr>
            <w:r w:rsidRPr="00976578">
              <w:rPr>
                <w:rFonts w:ascii="GHEA Grapalat" w:hAnsi="GHEA Grapalat" w:cs="Sylfaen"/>
                <w:sz w:val="20"/>
                <w:szCs w:val="20"/>
                <w:lang w:val="hy-AM"/>
              </w:rPr>
              <w:t>2</w:t>
            </w:r>
            <w:r w:rsidRPr="00976578">
              <w:rPr>
                <w:rFonts w:ascii="GHEA Grapalat" w:hAnsi="GHEA Grapalat" w:cs="Sylfaen"/>
                <w:sz w:val="20"/>
                <w:szCs w:val="20"/>
              </w:rPr>
              <w:t>.</w:t>
            </w:r>
            <w:r w:rsidRPr="00976578">
              <w:rPr>
                <w:rFonts w:ascii="GHEA Grapalat" w:hAnsi="GHEA Grapalat" w:cs="Sylfaen"/>
                <w:sz w:val="20"/>
                <w:szCs w:val="20"/>
                <w:lang w:val="hy-AM"/>
              </w:rPr>
              <w:t xml:space="preserve"> Թիվ </w:t>
            </w:r>
          </w:p>
        </w:tc>
      </w:tr>
      <w:tr w:rsidR="00976578" w:rsidRPr="00976578" w14:paraId="3BB99D4B"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18C8C"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lang w:val="hy-AM"/>
              </w:rPr>
              <w:t>3</w:t>
            </w:r>
            <w:r w:rsidRPr="00976578">
              <w:rPr>
                <w:rFonts w:ascii="GHEA Grapalat" w:hAnsi="GHEA Grapalat" w:cs="Sylfaen"/>
                <w:sz w:val="20"/>
                <w:szCs w:val="20"/>
              </w:rPr>
              <w:t>.                                                         Ներկայացման</w:t>
            </w:r>
            <w:r w:rsidRPr="00976578">
              <w:rPr>
                <w:rFonts w:ascii="GHEA Grapalat" w:hAnsi="GHEA Grapalat" w:cs="Arial"/>
                <w:sz w:val="20"/>
                <w:szCs w:val="20"/>
              </w:rPr>
              <w:t xml:space="preserve"> </w:t>
            </w:r>
            <w:r w:rsidRPr="00976578">
              <w:rPr>
                <w:rFonts w:ascii="GHEA Grapalat" w:hAnsi="GHEA Grapalat" w:cs="Sylfaen"/>
                <w:sz w:val="20"/>
                <w:szCs w:val="20"/>
              </w:rPr>
              <w:t>ամսաթիվը</w:t>
            </w:r>
            <w:r w:rsidRPr="00976578">
              <w:rPr>
                <w:rFonts w:ascii="GHEA Grapalat" w:hAnsi="GHEA Grapalat" w:cs="Arial"/>
                <w:sz w:val="20"/>
                <w:szCs w:val="20"/>
              </w:rPr>
              <w:t xml:space="preserve">` </w:t>
            </w:r>
            <w:r w:rsidRPr="00976578">
              <w:rPr>
                <w:rFonts w:ascii="GHEA Grapalat" w:hAnsi="GHEA Grapalat" w:cs="Tahoma"/>
                <w:sz w:val="20"/>
                <w:szCs w:val="20"/>
              </w:rPr>
              <w:t xml:space="preserve">"___" </w:t>
            </w:r>
            <w:r w:rsidRPr="00976578">
              <w:rPr>
                <w:rFonts w:ascii="GHEA Grapalat" w:hAnsi="GHEA Grapalat" w:cs="Sylfaen"/>
                <w:sz w:val="20"/>
                <w:szCs w:val="20"/>
              </w:rPr>
              <w:t xml:space="preserve">___ </w:t>
            </w:r>
            <w:r w:rsidRPr="00976578">
              <w:rPr>
                <w:rFonts w:ascii="GHEA Grapalat" w:hAnsi="GHEA Grapalat" w:cs="Tahoma"/>
                <w:sz w:val="20"/>
                <w:szCs w:val="20"/>
              </w:rPr>
              <w:t>20___</w:t>
            </w:r>
            <w:r w:rsidRPr="00976578">
              <w:rPr>
                <w:rFonts w:ascii="GHEA Grapalat" w:hAnsi="GHEA Grapalat" w:cs="Sylfaen"/>
                <w:sz w:val="20"/>
                <w:szCs w:val="20"/>
              </w:rPr>
              <w:t>թ.</w:t>
            </w:r>
          </w:p>
        </w:tc>
      </w:tr>
      <w:tr w:rsidR="00976578" w:rsidRPr="00976578" w14:paraId="15644EBD"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41631"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4</w:t>
            </w:r>
            <w:r w:rsidRPr="00976578">
              <w:rPr>
                <w:rFonts w:ascii="GHEA Grapalat" w:hAnsi="GHEA Grapalat" w:cs="Sylfaen"/>
                <w:sz w:val="20"/>
                <w:szCs w:val="20"/>
              </w:rPr>
              <w:t xml:space="preserve">. </w:t>
            </w:r>
            <w:r w:rsidRPr="00976578">
              <w:rPr>
                <w:rFonts w:ascii="GHEA Grapalat" w:hAnsi="GHEA Grapalat" w:cs="Sylfaen"/>
                <w:sz w:val="20"/>
                <w:szCs w:val="20"/>
                <w:lang w:val="hy-AM"/>
              </w:rPr>
              <w:t>Վճարողի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 </w:t>
            </w:r>
            <w:r w:rsidRPr="00976578">
              <w:rPr>
                <w:rFonts w:ascii="GHEA Grapalat" w:hAnsi="GHEA Grapalat" w:cs="Sylfaen"/>
                <w:sz w:val="20"/>
                <w:szCs w:val="20"/>
              </w:rPr>
              <w:t>(Ընկերություն)</w:t>
            </w:r>
            <w:r w:rsidRPr="00976578">
              <w:rPr>
                <w:rFonts w:ascii="GHEA Grapalat" w:hAnsi="GHEA Grapalat" w:cs="Arial"/>
                <w:sz w:val="20"/>
                <w:szCs w:val="20"/>
              </w:rPr>
              <w:t>`</w:t>
            </w:r>
          </w:p>
        </w:tc>
      </w:tr>
      <w:tr w:rsidR="00976578" w:rsidRPr="00976578" w14:paraId="1C2BB144"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2D6294"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5</w:t>
            </w:r>
            <w:r w:rsidRPr="00976578">
              <w:rPr>
                <w:rFonts w:ascii="GHEA Grapalat" w:hAnsi="GHEA Grapalat" w:cs="Sylfaen"/>
                <w:sz w:val="20"/>
                <w:szCs w:val="20"/>
              </w:rPr>
              <w:t>. Վճարողի</w:t>
            </w:r>
            <w:r w:rsidRPr="00976578">
              <w:rPr>
                <w:rFonts w:ascii="GHEA Grapalat" w:hAnsi="GHEA Grapalat" w:cs="Sylfaen"/>
                <w:sz w:val="20"/>
                <w:szCs w:val="20"/>
                <w:lang w:val="hy-AM"/>
              </w:rPr>
              <w:t xml:space="preserve">ն սպասարկող Ֆինանսական կազմակերպություն </w:t>
            </w:r>
            <w:r w:rsidRPr="00976578">
              <w:rPr>
                <w:rFonts w:ascii="GHEA Grapalat" w:hAnsi="GHEA Grapalat" w:cs="Sylfaen"/>
                <w:sz w:val="20"/>
                <w:szCs w:val="20"/>
              </w:rPr>
              <w:t>(բանկ)</w:t>
            </w:r>
            <w:r w:rsidRPr="00976578">
              <w:rPr>
                <w:rFonts w:ascii="GHEA Grapalat" w:hAnsi="GHEA Grapalat" w:cs="Arial"/>
                <w:sz w:val="20"/>
                <w:szCs w:val="20"/>
              </w:rPr>
              <w:t>`</w:t>
            </w:r>
          </w:p>
        </w:tc>
      </w:tr>
      <w:tr w:rsidR="00976578" w:rsidRPr="00976578" w14:paraId="4B8751B9"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3C4DF3"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6</w:t>
            </w:r>
            <w:r w:rsidRPr="00976578">
              <w:rPr>
                <w:rFonts w:ascii="GHEA Grapalat" w:hAnsi="GHEA Grapalat" w:cs="Sylfaen"/>
                <w:sz w:val="20"/>
                <w:szCs w:val="20"/>
              </w:rPr>
              <w:t>. Վճարողի</w:t>
            </w:r>
            <w:r w:rsidRPr="00976578">
              <w:rPr>
                <w:rFonts w:ascii="GHEA Grapalat" w:hAnsi="GHEA Grapalat" w:cs="Sylfaen"/>
                <w:sz w:val="20"/>
                <w:szCs w:val="20"/>
                <w:lang w:val="hy-AM"/>
              </w:rPr>
              <w:t xml:space="preserve"> </w:t>
            </w:r>
            <w:r w:rsidRPr="00976578">
              <w:rPr>
                <w:rFonts w:ascii="GHEA Grapalat" w:hAnsi="GHEA Grapalat" w:cs="Sylfaen"/>
                <w:sz w:val="20"/>
                <w:szCs w:val="20"/>
              </w:rPr>
              <w:t>հաշվի</w:t>
            </w:r>
            <w:r w:rsidRPr="00976578">
              <w:rPr>
                <w:rFonts w:ascii="GHEA Grapalat" w:hAnsi="GHEA Grapalat" w:cs="Arial"/>
                <w:sz w:val="20"/>
                <w:szCs w:val="20"/>
              </w:rPr>
              <w:t xml:space="preserve"> </w:t>
            </w:r>
            <w:r w:rsidRPr="00976578">
              <w:rPr>
                <w:rFonts w:ascii="GHEA Grapalat" w:hAnsi="GHEA Grapalat" w:cs="Sylfaen"/>
                <w:sz w:val="20"/>
                <w:szCs w:val="20"/>
              </w:rPr>
              <w:t>համարը</w:t>
            </w:r>
            <w:r w:rsidRPr="00976578">
              <w:rPr>
                <w:rFonts w:ascii="GHEA Grapalat" w:hAnsi="GHEA Grapalat" w:cs="Arial"/>
                <w:sz w:val="20"/>
                <w:szCs w:val="20"/>
              </w:rPr>
              <w:t>`</w:t>
            </w:r>
          </w:p>
        </w:tc>
      </w:tr>
      <w:tr w:rsidR="00976578" w:rsidRPr="00976578" w14:paraId="20286F5D"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56F602"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7</w:t>
            </w:r>
            <w:r w:rsidRPr="00976578">
              <w:rPr>
                <w:rFonts w:ascii="GHEA Grapalat" w:hAnsi="GHEA Grapalat" w:cs="Sylfaen"/>
                <w:sz w:val="20"/>
                <w:szCs w:val="20"/>
              </w:rPr>
              <w:t>. Վճարողի</w:t>
            </w:r>
            <w:r w:rsidRPr="00976578">
              <w:rPr>
                <w:rFonts w:ascii="GHEA Grapalat" w:hAnsi="GHEA Grapalat" w:cs="Arial"/>
                <w:sz w:val="20"/>
                <w:szCs w:val="20"/>
              </w:rPr>
              <w:t xml:space="preserve"> </w:t>
            </w:r>
            <w:r w:rsidRPr="00976578">
              <w:rPr>
                <w:rFonts w:ascii="GHEA Grapalat" w:hAnsi="GHEA Grapalat" w:cs="Sylfaen"/>
                <w:sz w:val="20"/>
                <w:szCs w:val="20"/>
              </w:rPr>
              <w:t>ՀՎՀՀ</w:t>
            </w:r>
            <w:r w:rsidRPr="00976578">
              <w:rPr>
                <w:rFonts w:ascii="GHEA Grapalat" w:hAnsi="GHEA Grapalat" w:cs="Arial"/>
                <w:sz w:val="20"/>
                <w:szCs w:val="20"/>
              </w:rPr>
              <w:t>`</w:t>
            </w:r>
          </w:p>
        </w:tc>
      </w:tr>
      <w:tr w:rsidR="00976578" w:rsidRPr="00976578" w14:paraId="54DBA0AA" w14:textId="77777777" w:rsidTr="005C3E3E">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4504F2"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8</w:t>
            </w:r>
            <w:r w:rsidRPr="00976578">
              <w:rPr>
                <w:rFonts w:ascii="GHEA Grapalat" w:hAnsi="GHEA Grapalat" w:cs="Sylfaen"/>
                <w:sz w:val="20"/>
                <w:szCs w:val="20"/>
              </w:rPr>
              <w:t>. Վճարողի</w:t>
            </w:r>
            <w:r w:rsidRPr="00976578">
              <w:rPr>
                <w:rFonts w:ascii="GHEA Grapalat" w:hAnsi="GHEA Grapalat" w:cs="Arial"/>
                <w:sz w:val="20"/>
                <w:szCs w:val="20"/>
              </w:rPr>
              <w:t xml:space="preserve"> </w:t>
            </w:r>
            <w:r w:rsidRPr="00976578">
              <w:rPr>
                <w:rFonts w:ascii="GHEA Grapalat" w:hAnsi="GHEA Grapalat" w:cs="Sylfaen"/>
                <w:sz w:val="20"/>
                <w:szCs w:val="20"/>
              </w:rPr>
              <w:t>ՀԾՀ</w:t>
            </w:r>
            <w:r w:rsidRPr="00976578">
              <w:rPr>
                <w:rFonts w:ascii="GHEA Grapalat" w:hAnsi="GHEA Grapalat" w:cs="Arial"/>
                <w:sz w:val="20"/>
                <w:szCs w:val="20"/>
              </w:rPr>
              <w:t>`</w:t>
            </w:r>
          </w:p>
        </w:tc>
      </w:tr>
      <w:tr w:rsidR="00976578" w:rsidRPr="00976578" w14:paraId="4D90CAA7"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F710E"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9</w:t>
            </w:r>
            <w:r w:rsidRPr="00976578">
              <w:rPr>
                <w:rFonts w:ascii="GHEA Grapalat" w:hAnsi="GHEA Grapalat" w:cs="Sylfaen"/>
                <w:sz w:val="20"/>
                <w:szCs w:val="20"/>
              </w:rPr>
              <w:t>. Շահառու</w:t>
            </w:r>
            <w:r w:rsidRPr="00976578">
              <w:rPr>
                <w:rFonts w:ascii="GHEA Grapalat" w:hAnsi="GHEA Grapalat" w:cs="Sylfaen"/>
                <w:sz w:val="20"/>
                <w:szCs w:val="20"/>
                <w:lang w:val="hy-AM"/>
              </w:rPr>
              <w:t>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w:t>
            </w:r>
            <w:r w:rsidRPr="00976578">
              <w:rPr>
                <w:rFonts w:ascii="GHEA Grapalat" w:hAnsi="GHEA Grapalat" w:cs="Arial"/>
                <w:sz w:val="20"/>
                <w:szCs w:val="20"/>
              </w:rPr>
              <w:t xml:space="preserve">` </w:t>
            </w:r>
            <w:r w:rsidRPr="00976578">
              <w:rPr>
                <w:rFonts w:ascii="GHEA Grapalat" w:hAnsi="GHEA Grapalat" w:cs="Arial"/>
                <w:sz w:val="20"/>
                <w:szCs w:val="20"/>
                <w:lang w:val="hy-AM"/>
              </w:rPr>
              <w:t>«Փարկինգ Սիթի Սերվիս» ՓԲԸ</w:t>
            </w:r>
          </w:p>
        </w:tc>
      </w:tr>
      <w:tr w:rsidR="00976578" w:rsidRPr="00976578" w14:paraId="16E25EB2"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BB34B8" w14:textId="77777777" w:rsidR="000E16AA" w:rsidRPr="00976578" w:rsidRDefault="000E16AA" w:rsidP="00976578">
            <w:pPr>
              <w:spacing w:after="0"/>
              <w:rPr>
                <w:rFonts w:ascii="GHEA Grapalat" w:hAnsi="GHEA Grapalat" w:cs="Sylfaen"/>
                <w:sz w:val="20"/>
                <w:szCs w:val="20"/>
                <w:lang w:val="ru-RU"/>
              </w:rPr>
            </w:pPr>
            <w:r w:rsidRPr="00976578">
              <w:rPr>
                <w:rFonts w:ascii="GHEA Grapalat" w:hAnsi="GHEA Grapalat" w:cs="Sylfaen"/>
                <w:sz w:val="20"/>
                <w:szCs w:val="20"/>
                <w:lang w:val="ru-RU"/>
              </w:rPr>
              <w:t xml:space="preserve">10. </w:t>
            </w:r>
            <w:r w:rsidRPr="00976578">
              <w:rPr>
                <w:rFonts w:ascii="GHEA Grapalat" w:hAnsi="GHEA Grapalat" w:cs="Sylfaen"/>
                <w:sz w:val="20"/>
                <w:szCs w:val="20"/>
              </w:rPr>
              <w:t xml:space="preserve"> Շահառուի</w:t>
            </w:r>
            <w:r w:rsidRPr="00976578">
              <w:rPr>
                <w:rFonts w:ascii="GHEA Grapalat" w:hAnsi="GHEA Grapalat" w:cs="Arial"/>
                <w:sz w:val="20"/>
                <w:szCs w:val="20"/>
              </w:rPr>
              <w:t xml:space="preserve"> </w:t>
            </w:r>
            <w:r w:rsidRPr="00976578">
              <w:rPr>
                <w:rFonts w:ascii="GHEA Grapalat" w:hAnsi="GHEA Grapalat" w:cs="Sylfaen"/>
                <w:sz w:val="20"/>
                <w:szCs w:val="20"/>
              </w:rPr>
              <w:t xml:space="preserve"> ՀԾՀ</w:t>
            </w:r>
            <w:r w:rsidRPr="00976578">
              <w:rPr>
                <w:rFonts w:ascii="GHEA Grapalat" w:hAnsi="GHEA Grapalat" w:cs="Sylfaen"/>
                <w:sz w:val="20"/>
                <w:szCs w:val="20"/>
                <w:lang w:val="ru-RU"/>
              </w:rPr>
              <w:t xml:space="preserve"> (</w:t>
            </w:r>
            <w:r w:rsidRPr="00976578">
              <w:rPr>
                <w:rFonts w:ascii="GHEA Grapalat" w:hAnsi="GHEA Grapalat" w:cs="Sylfaen"/>
                <w:sz w:val="20"/>
                <w:szCs w:val="20"/>
                <w:lang w:val="hy-AM"/>
              </w:rPr>
              <w:t>չի լրացվում</w:t>
            </w:r>
            <w:r w:rsidRPr="00976578">
              <w:rPr>
                <w:rFonts w:ascii="GHEA Grapalat" w:hAnsi="GHEA Grapalat" w:cs="Sylfaen"/>
                <w:sz w:val="20"/>
                <w:szCs w:val="20"/>
                <w:lang w:val="ru-RU"/>
              </w:rPr>
              <w:t>)</w:t>
            </w:r>
          </w:p>
        </w:tc>
      </w:tr>
      <w:tr w:rsidR="00976578" w:rsidRPr="00976578" w14:paraId="0E1772D5"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7A311"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lang w:val="hy-AM"/>
              </w:rPr>
              <w:t>11</w:t>
            </w:r>
            <w:r w:rsidRPr="00976578">
              <w:rPr>
                <w:rFonts w:ascii="GHEA Grapalat" w:hAnsi="GHEA Grapalat" w:cs="Sylfaen"/>
                <w:sz w:val="20"/>
                <w:szCs w:val="20"/>
              </w:rPr>
              <w:t>. Շահառուի</w:t>
            </w:r>
            <w:r w:rsidRPr="00976578">
              <w:rPr>
                <w:rFonts w:ascii="GHEA Grapalat" w:hAnsi="GHEA Grapalat" w:cs="Arial"/>
                <w:sz w:val="20"/>
                <w:szCs w:val="20"/>
              </w:rPr>
              <w:t xml:space="preserve"> </w:t>
            </w:r>
            <w:r w:rsidRPr="00976578">
              <w:rPr>
                <w:rFonts w:ascii="GHEA Grapalat" w:hAnsi="GHEA Grapalat" w:cs="Sylfaen"/>
                <w:sz w:val="20"/>
                <w:szCs w:val="20"/>
              </w:rPr>
              <w:t>ՀՎՀՀ</w:t>
            </w:r>
            <w:r w:rsidRPr="00976578">
              <w:rPr>
                <w:rFonts w:ascii="GHEA Grapalat" w:hAnsi="GHEA Grapalat" w:cs="Arial"/>
                <w:sz w:val="20"/>
                <w:szCs w:val="20"/>
              </w:rPr>
              <w:t xml:space="preserve">` </w:t>
            </w:r>
            <w:r w:rsidRPr="00976578">
              <w:rPr>
                <w:rFonts w:ascii="GHEA Grapalat" w:hAnsi="GHEA Grapalat" w:cs="Arial"/>
                <w:sz w:val="20"/>
                <w:szCs w:val="20"/>
                <w:lang w:val="hy-AM"/>
              </w:rPr>
              <w:t>00117375</w:t>
            </w:r>
          </w:p>
        </w:tc>
      </w:tr>
      <w:tr w:rsidR="00976578" w:rsidRPr="00976578" w14:paraId="0A6BE893" w14:textId="77777777" w:rsidTr="005C3E3E">
        <w:trPr>
          <w:trHeight w:val="12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D1CF0"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2</w:t>
            </w:r>
            <w:r w:rsidRPr="00976578">
              <w:rPr>
                <w:rFonts w:ascii="GHEA Grapalat" w:hAnsi="GHEA Grapalat" w:cs="Sylfaen"/>
                <w:sz w:val="20"/>
                <w:szCs w:val="20"/>
              </w:rPr>
              <w:t>.Շահառուի</w:t>
            </w:r>
            <w:r w:rsidRPr="00976578">
              <w:rPr>
                <w:rFonts w:ascii="GHEA Grapalat" w:hAnsi="GHEA Grapalat" w:cs="Sylfaen"/>
                <w:sz w:val="20"/>
                <w:szCs w:val="20"/>
                <w:lang w:val="hy-AM"/>
              </w:rPr>
              <w:t>ն</w:t>
            </w:r>
            <w:r w:rsidRPr="00976578">
              <w:rPr>
                <w:rFonts w:ascii="GHEA Grapalat" w:hAnsi="GHEA Grapalat" w:cs="Arial"/>
                <w:sz w:val="20"/>
                <w:szCs w:val="20"/>
              </w:rPr>
              <w:t xml:space="preserve"> </w:t>
            </w:r>
            <w:r w:rsidRPr="00976578">
              <w:rPr>
                <w:rFonts w:ascii="GHEA Grapalat" w:hAnsi="GHEA Grapalat" w:cs="Sylfaen"/>
                <w:sz w:val="20"/>
                <w:szCs w:val="20"/>
                <w:lang w:val="hy-AM"/>
              </w:rPr>
              <w:t xml:space="preserve"> սպասարկող Ֆինանսական կազմակերպություն</w:t>
            </w:r>
            <w:r w:rsidRPr="00976578">
              <w:rPr>
                <w:rFonts w:ascii="GHEA Grapalat" w:hAnsi="GHEA Grapalat" w:cs="Sylfaen"/>
                <w:sz w:val="20"/>
                <w:szCs w:val="20"/>
              </w:rPr>
              <w:t xml:space="preserve"> (բանկ)</w:t>
            </w:r>
            <w:r w:rsidRPr="00976578">
              <w:rPr>
                <w:rFonts w:ascii="GHEA Grapalat" w:hAnsi="GHEA Grapalat" w:cs="Arial"/>
                <w:sz w:val="20"/>
                <w:szCs w:val="20"/>
              </w:rPr>
              <w:t xml:space="preserve">` </w:t>
            </w:r>
            <w:r w:rsidRPr="00976578">
              <w:rPr>
                <w:rFonts w:ascii="GHEA Grapalat" w:hAnsi="GHEA Grapalat" w:cs="Arial"/>
                <w:sz w:val="20"/>
                <w:szCs w:val="20"/>
                <w:lang w:val="hy-AM"/>
              </w:rPr>
              <w:t>«Արդշինինվեստբանկ» ՓԲԸ</w:t>
            </w:r>
          </w:p>
        </w:tc>
      </w:tr>
      <w:tr w:rsidR="00976578" w:rsidRPr="00976578" w14:paraId="108E7639"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C60A85"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3</w:t>
            </w:r>
            <w:r w:rsidRPr="00976578">
              <w:rPr>
                <w:rFonts w:ascii="GHEA Grapalat" w:hAnsi="GHEA Grapalat" w:cs="Sylfaen"/>
                <w:sz w:val="20"/>
                <w:szCs w:val="20"/>
              </w:rPr>
              <w:t>.Շահառուի</w:t>
            </w:r>
            <w:r w:rsidRPr="00976578">
              <w:rPr>
                <w:rFonts w:ascii="GHEA Grapalat" w:hAnsi="GHEA Grapalat" w:cs="Arial"/>
                <w:sz w:val="20"/>
                <w:szCs w:val="20"/>
              </w:rPr>
              <w:t xml:space="preserve"> </w:t>
            </w:r>
            <w:r w:rsidRPr="00976578">
              <w:rPr>
                <w:rFonts w:ascii="GHEA Grapalat" w:hAnsi="GHEA Grapalat" w:cs="Sylfaen"/>
                <w:sz w:val="20"/>
                <w:szCs w:val="20"/>
              </w:rPr>
              <w:t>հաշվի</w:t>
            </w:r>
            <w:r w:rsidRPr="00976578">
              <w:rPr>
                <w:rFonts w:ascii="GHEA Grapalat" w:hAnsi="GHEA Grapalat" w:cs="Arial"/>
                <w:sz w:val="20"/>
                <w:szCs w:val="20"/>
              </w:rPr>
              <w:t xml:space="preserve"> </w:t>
            </w:r>
            <w:r w:rsidRPr="00976578">
              <w:rPr>
                <w:rFonts w:ascii="GHEA Grapalat" w:hAnsi="GHEA Grapalat" w:cs="Sylfaen"/>
                <w:sz w:val="20"/>
                <w:szCs w:val="20"/>
              </w:rPr>
              <w:t>համարը</w:t>
            </w:r>
            <w:r w:rsidRPr="00976578">
              <w:rPr>
                <w:rFonts w:ascii="GHEA Grapalat" w:hAnsi="GHEA Grapalat" w:cs="Arial"/>
                <w:sz w:val="20"/>
                <w:szCs w:val="20"/>
              </w:rPr>
              <w:t xml:space="preserve"> (</w:t>
            </w:r>
            <w:r w:rsidRPr="00976578">
              <w:rPr>
                <w:rFonts w:ascii="GHEA Grapalat" w:hAnsi="GHEA Grapalat" w:cs="Sylfaen"/>
                <w:sz w:val="20"/>
                <w:szCs w:val="20"/>
              </w:rPr>
              <w:t>հշ</w:t>
            </w:r>
            <w:r w:rsidRPr="00976578">
              <w:rPr>
                <w:rFonts w:ascii="GHEA Grapalat" w:hAnsi="GHEA Grapalat" w:cs="Arial"/>
                <w:sz w:val="20"/>
                <w:szCs w:val="20"/>
              </w:rPr>
              <w:t xml:space="preserve">.N) </w:t>
            </w:r>
            <w:r w:rsidRPr="00976578">
              <w:rPr>
                <w:rFonts w:ascii="GHEA Grapalat" w:hAnsi="GHEA Grapalat"/>
                <w:sz w:val="20"/>
                <w:lang w:val="hy-AM"/>
              </w:rPr>
              <w:t>2470103051800000</w:t>
            </w:r>
          </w:p>
        </w:tc>
      </w:tr>
      <w:tr w:rsidR="00976578" w:rsidRPr="00976578" w14:paraId="502606AD" w14:textId="77777777" w:rsidTr="005C3E3E">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5A1D62"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4</w:t>
            </w:r>
            <w:r w:rsidRPr="00976578">
              <w:rPr>
                <w:rFonts w:ascii="GHEA Grapalat" w:hAnsi="GHEA Grapalat" w:cs="Sylfaen"/>
                <w:sz w:val="20"/>
                <w:szCs w:val="20"/>
              </w:rPr>
              <w:t>.Գումարը</w:t>
            </w:r>
            <w:r w:rsidRPr="00976578">
              <w:rPr>
                <w:rFonts w:ascii="GHEA Grapalat" w:hAnsi="GHEA Grapalat" w:cs="Arial"/>
                <w:sz w:val="20"/>
                <w:szCs w:val="20"/>
              </w:rPr>
              <w:t xml:space="preserve"> </w:t>
            </w:r>
            <w:r w:rsidRPr="00976578">
              <w:rPr>
                <w:rFonts w:ascii="GHEA Grapalat" w:hAnsi="GHEA Grapalat" w:cs="Arial"/>
                <w:sz w:val="20"/>
                <w:szCs w:val="20"/>
                <w:lang w:val="ru-RU"/>
              </w:rPr>
              <w:t>(</w:t>
            </w:r>
            <w:r w:rsidRPr="00976578">
              <w:rPr>
                <w:rFonts w:ascii="GHEA Grapalat" w:hAnsi="GHEA Grapalat" w:cs="Sylfaen"/>
                <w:sz w:val="20"/>
                <w:szCs w:val="20"/>
              </w:rPr>
              <w:t>թվերով</w:t>
            </w:r>
            <w:r w:rsidRPr="00976578">
              <w:rPr>
                <w:rFonts w:ascii="GHEA Grapalat" w:hAnsi="GHEA Grapalat" w:cs="Arial"/>
                <w:sz w:val="20"/>
                <w:szCs w:val="20"/>
              </w:rPr>
              <w:t xml:space="preserve"> </w:t>
            </w:r>
            <w:r w:rsidRPr="00976578">
              <w:rPr>
                <w:rFonts w:ascii="GHEA Grapalat" w:hAnsi="GHEA Grapalat" w:cs="Sylfaen"/>
                <w:sz w:val="20"/>
                <w:szCs w:val="20"/>
              </w:rPr>
              <w:t>և</w:t>
            </w:r>
            <w:r w:rsidRPr="00976578">
              <w:rPr>
                <w:rFonts w:ascii="GHEA Grapalat" w:hAnsi="GHEA Grapalat" w:cs="Arial"/>
                <w:sz w:val="20"/>
                <w:szCs w:val="20"/>
              </w:rPr>
              <w:t xml:space="preserve"> </w:t>
            </w:r>
            <w:r w:rsidRPr="00976578">
              <w:rPr>
                <w:rFonts w:ascii="GHEA Grapalat" w:hAnsi="GHEA Grapalat" w:cs="Sylfaen"/>
                <w:sz w:val="20"/>
                <w:szCs w:val="20"/>
              </w:rPr>
              <w:t>բառերով</w:t>
            </w:r>
            <w:r w:rsidRPr="00976578">
              <w:rPr>
                <w:rFonts w:ascii="GHEA Grapalat" w:hAnsi="GHEA Grapalat" w:cs="Sylfaen"/>
                <w:sz w:val="20"/>
                <w:szCs w:val="20"/>
                <w:lang w:val="ru-RU"/>
              </w:rPr>
              <w:t>)</w:t>
            </w:r>
            <w:r w:rsidRPr="00976578">
              <w:rPr>
                <w:rFonts w:ascii="GHEA Grapalat" w:hAnsi="GHEA Grapalat" w:cs="Arial"/>
                <w:sz w:val="20"/>
                <w:szCs w:val="20"/>
              </w:rPr>
              <w:t>`</w:t>
            </w:r>
          </w:p>
        </w:tc>
      </w:tr>
      <w:tr w:rsidR="00976578" w:rsidRPr="00976578" w14:paraId="357683C3" w14:textId="77777777" w:rsidTr="005C3E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AFF06"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15. </w:t>
            </w:r>
            <w:r w:rsidRPr="00976578">
              <w:rPr>
                <w:rFonts w:ascii="GHEA Grapalat" w:hAnsi="GHEA Grapalat" w:cs="Sylfaen"/>
                <w:sz w:val="20"/>
                <w:szCs w:val="20"/>
                <w:lang w:val="hy-AM"/>
              </w:rPr>
              <w:t xml:space="preserve">Ակցեպտավորված գումարը՝ </w:t>
            </w:r>
            <w:r w:rsidRPr="00976578">
              <w:rPr>
                <w:rFonts w:ascii="GHEA Grapalat" w:hAnsi="GHEA Grapalat" w:cs="Sylfaen"/>
                <w:sz w:val="20"/>
                <w:szCs w:val="20"/>
              </w:rPr>
              <w:t xml:space="preserve"> (թվերով</w:t>
            </w:r>
            <w:r w:rsidRPr="00976578">
              <w:rPr>
                <w:rFonts w:ascii="GHEA Grapalat" w:hAnsi="GHEA Grapalat" w:cs="Arial"/>
                <w:sz w:val="20"/>
                <w:szCs w:val="20"/>
              </w:rPr>
              <w:t xml:space="preserve"> </w:t>
            </w:r>
            <w:r w:rsidRPr="00976578">
              <w:rPr>
                <w:rFonts w:ascii="GHEA Grapalat" w:hAnsi="GHEA Grapalat" w:cs="Sylfaen"/>
                <w:sz w:val="20"/>
                <w:szCs w:val="20"/>
              </w:rPr>
              <w:t>և</w:t>
            </w:r>
            <w:r w:rsidRPr="00976578">
              <w:rPr>
                <w:rFonts w:ascii="GHEA Grapalat" w:hAnsi="GHEA Grapalat" w:cs="Arial"/>
                <w:sz w:val="20"/>
                <w:szCs w:val="20"/>
              </w:rPr>
              <w:t xml:space="preserve"> </w:t>
            </w:r>
            <w:r w:rsidRPr="00976578">
              <w:rPr>
                <w:rFonts w:ascii="GHEA Grapalat" w:hAnsi="GHEA Grapalat" w:cs="Sylfaen"/>
                <w:sz w:val="20"/>
                <w:szCs w:val="20"/>
              </w:rPr>
              <w:t>բառերով)</w:t>
            </w:r>
            <w:r w:rsidRPr="00976578">
              <w:rPr>
                <w:rFonts w:ascii="GHEA Grapalat" w:hAnsi="GHEA Grapalat" w:cs="Sylfaen"/>
                <w:sz w:val="20"/>
                <w:szCs w:val="20"/>
                <w:lang w:val="hy-AM"/>
              </w:rPr>
              <w:t xml:space="preserve">  </w:t>
            </w:r>
            <w:r w:rsidRPr="00976578">
              <w:rPr>
                <w:rFonts w:ascii="GHEA Grapalat" w:hAnsi="GHEA Grapalat" w:cs="Sylfaen"/>
                <w:sz w:val="20"/>
                <w:szCs w:val="20"/>
              </w:rPr>
              <w:t>(</w:t>
            </w:r>
            <w:r w:rsidRPr="00976578">
              <w:rPr>
                <w:rFonts w:ascii="GHEA Grapalat" w:hAnsi="GHEA Grapalat" w:cs="Sylfaen"/>
                <w:sz w:val="20"/>
                <w:szCs w:val="20"/>
                <w:lang w:val="hy-AM"/>
              </w:rPr>
              <w:t>նախատեսված է նշված գումարի մասնակի ակցեպտի համար, որը չի կիրառվում</w:t>
            </w:r>
            <w:r w:rsidRPr="00976578">
              <w:rPr>
                <w:rFonts w:ascii="GHEA Grapalat" w:hAnsi="GHEA Grapalat" w:cs="Sylfaen"/>
                <w:sz w:val="20"/>
                <w:szCs w:val="20"/>
              </w:rPr>
              <w:t>)</w:t>
            </w:r>
          </w:p>
        </w:tc>
      </w:tr>
      <w:tr w:rsidR="00976578" w:rsidRPr="00976578" w14:paraId="6ED0BF04"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9AFFA"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ru-RU"/>
              </w:rPr>
              <w:t>6</w:t>
            </w:r>
            <w:r w:rsidRPr="00976578">
              <w:rPr>
                <w:rFonts w:ascii="GHEA Grapalat" w:hAnsi="GHEA Grapalat" w:cs="Sylfaen"/>
                <w:sz w:val="20"/>
                <w:szCs w:val="20"/>
              </w:rPr>
              <w:t>.Արժույթը</w:t>
            </w:r>
            <w:r w:rsidRPr="00976578">
              <w:rPr>
                <w:rFonts w:ascii="GHEA Grapalat" w:hAnsi="GHEA Grapalat" w:cs="Arial"/>
                <w:sz w:val="20"/>
                <w:szCs w:val="20"/>
              </w:rPr>
              <w:t xml:space="preserve"> (</w:t>
            </w:r>
            <w:r w:rsidRPr="00976578">
              <w:rPr>
                <w:rFonts w:ascii="GHEA Grapalat" w:hAnsi="GHEA Grapalat" w:cs="Sylfaen"/>
                <w:sz w:val="20"/>
                <w:szCs w:val="20"/>
              </w:rPr>
              <w:t>բառերով</w:t>
            </w:r>
            <w:r w:rsidRPr="00976578">
              <w:rPr>
                <w:rFonts w:ascii="GHEA Grapalat" w:hAnsi="GHEA Grapalat" w:cs="Arial"/>
                <w:sz w:val="20"/>
                <w:szCs w:val="20"/>
              </w:rPr>
              <w:t xml:space="preserve"> </w:t>
            </w:r>
            <w:r w:rsidRPr="00976578">
              <w:rPr>
                <w:rFonts w:ascii="GHEA Grapalat" w:hAnsi="GHEA Grapalat" w:cs="Sylfaen"/>
                <w:sz w:val="20"/>
                <w:szCs w:val="20"/>
              </w:rPr>
              <w:t>և</w:t>
            </w:r>
            <w:r w:rsidRPr="00976578">
              <w:rPr>
                <w:rFonts w:ascii="GHEA Grapalat" w:hAnsi="GHEA Grapalat" w:cs="Arial"/>
                <w:sz w:val="20"/>
                <w:szCs w:val="20"/>
              </w:rPr>
              <w:t xml:space="preserve"> </w:t>
            </w:r>
            <w:r w:rsidRPr="00976578">
              <w:rPr>
                <w:rFonts w:ascii="GHEA Grapalat" w:hAnsi="GHEA Grapalat" w:cs="Sylfaen"/>
                <w:sz w:val="20"/>
                <w:szCs w:val="20"/>
              </w:rPr>
              <w:t>կոդով</w:t>
            </w:r>
            <w:r w:rsidRPr="00976578">
              <w:rPr>
                <w:rFonts w:ascii="GHEA Grapalat" w:hAnsi="GHEA Grapalat" w:cs="Arial"/>
                <w:sz w:val="20"/>
                <w:szCs w:val="20"/>
              </w:rPr>
              <w:t>)`</w:t>
            </w:r>
          </w:p>
        </w:tc>
      </w:tr>
      <w:tr w:rsidR="00976578" w:rsidRPr="00976578" w14:paraId="1381CD1C"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CFB4E" w14:textId="77777777" w:rsidR="000E16AA" w:rsidRPr="00976578" w:rsidRDefault="000E16AA" w:rsidP="00976578">
            <w:pPr>
              <w:spacing w:after="0"/>
              <w:rPr>
                <w:rFonts w:ascii="GHEA Grapalat" w:hAnsi="GHEA Grapalat" w:cs="Arial"/>
                <w:sz w:val="20"/>
                <w:szCs w:val="20"/>
                <w:lang w:val="hy-AM"/>
              </w:rPr>
            </w:pPr>
            <w:r w:rsidRPr="00976578">
              <w:rPr>
                <w:rFonts w:ascii="GHEA Grapalat" w:hAnsi="GHEA Grapalat" w:cs="Sylfaen"/>
                <w:sz w:val="20"/>
                <w:szCs w:val="20"/>
              </w:rPr>
              <w:t>1</w:t>
            </w:r>
            <w:r w:rsidRPr="00976578">
              <w:rPr>
                <w:rFonts w:ascii="GHEA Grapalat" w:hAnsi="GHEA Grapalat" w:cs="Sylfaen"/>
                <w:sz w:val="20"/>
                <w:szCs w:val="20"/>
                <w:lang w:val="hy-AM"/>
              </w:rPr>
              <w:t>7</w:t>
            </w:r>
            <w:r w:rsidRPr="00976578">
              <w:rPr>
                <w:rFonts w:ascii="GHEA Grapalat" w:hAnsi="GHEA Grapalat" w:cs="Sylfaen"/>
                <w:sz w:val="20"/>
                <w:szCs w:val="20"/>
              </w:rPr>
              <w:t>.Գործարքի</w:t>
            </w:r>
            <w:r w:rsidRPr="00976578">
              <w:rPr>
                <w:rFonts w:ascii="GHEA Grapalat" w:hAnsi="GHEA Grapalat" w:cs="Arial"/>
                <w:sz w:val="20"/>
                <w:szCs w:val="20"/>
              </w:rPr>
              <w:t xml:space="preserve"> (</w:t>
            </w:r>
            <w:r w:rsidRPr="00976578">
              <w:rPr>
                <w:rFonts w:ascii="GHEA Grapalat" w:hAnsi="GHEA Grapalat" w:cs="Sylfaen"/>
                <w:sz w:val="20"/>
                <w:szCs w:val="20"/>
              </w:rPr>
              <w:t>վճարման</w:t>
            </w:r>
            <w:r w:rsidRPr="00976578">
              <w:rPr>
                <w:rFonts w:ascii="GHEA Grapalat" w:hAnsi="GHEA Grapalat" w:cs="Arial"/>
                <w:sz w:val="20"/>
                <w:szCs w:val="20"/>
              </w:rPr>
              <w:t xml:space="preserve">) </w:t>
            </w:r>
            <w:r w:rsidRPr="00976578">
              <w:rPr>
                <w:rFonts w:ascii="GHEA Grapalat" w:hAnsi="GHEA Grapalat" w:cs="Sylfaen"/>
                <w:sz w:val="20"/>
                <w:szCs w:val="20"/>
              </w:rPr>
              <w:t>նպատակը</w:t>
            </w:r>
            <w:r w:rsidRPr="00976578">
              <w:rPr>
                <w:rFonts w:ascii="GHEA Grapalat" w:hAnsi="GHEA Grapalat" w:cs="Arial"/>
                <w:sz w:val="20"/>
                <w:szCs w:val="20"/>
              </w:rPr>
              <w:t>`</w:t>
            </w:r>
            <w:r w:rsidRPr="00976578">
              <w:rPr>
                <w:rFonts w:ascii="GHEA Grapalat" w:hAnsi="GHEA Grapalat" w:cs="Arial"/>
                <w:sz w:val="20"/>
                <w:szCs w:val="20"/>
                <w:lang w:val="hy-AM"/>
              </w:rPr>
              <w:t xml:space="preserve">  </w:t>
            </w:r>
            <w:r w:rsidRPr="00976578">
              <w:rPr>
                <w:rFonts w:ascii="GHEA Grapalat" w:hAnsi="GHEA Grapalat" w:cs="Sylfaen"/>
                <w:bCs/>
                <w:i/>
                <w:sz w:val="20"/>
                <w:szCs w:val="20"/>
              </w:rPr>
              <w:t>(պայմանագրի կատարման ապահովման համար)</w:t>
            </w:r>
          </w:p>
        </w:tc>
      </w:tr>
      <w:tr w:rsidR="00976578" w:rsidRPr="00976578" w14:paraId="0B223120" w14:textId="77777777" w:rsidTr="005C3E3E">
        <w:trPr>
          <w:trHeight w:val="424"/>
        </w:trPr>
        <w:tc>
          <w:tcPr>
            <w:tcW w:w="10980" w:type="dxa"/>
            <w:gridSpan w:val="2"/>
            <w:tcBorders>
              <w:top w:val="single" w:sz="4" w:space="0" w:color="auto"/>
              <w:left w:val="single" w:sz="4" w:space="0" w:color="auto"/>
              <w:right w:val="single" w:sz="4" w:space="0" w:color="000000"/>
            </w:tcBorders>
            <w:noWrap/>
            <w:vAlign w:val="bottom"/>
          </w:tcPr>
          <w:p w14:paraId="75A6629E" w14:textId="77777777" w:rsidR="000E16AA" w:rsidRPr="00976578" w:rsidRDefault="000E16AA" w:rsidP="00976578">
            <w:pPr>
              <w:spacing w:after="0"/>
              <w:rPr>
                <w:rFonts w:ascii="GHEA Grapalat" w:hAnsi="GHEA Grapalat" w:cs="Arial"/>
                <w:sz w:val="20"/>
                <w:szCs w:val="20"/>
              </w:rPr>
            </w:pPr>
            <w:r w:rsidRPr="00976578">
              <w:rPr>
                <w:rFonts w:ascii="GHEA Grapalat" w:hAnsi="GHEA Grapalat" w:cs="Sylfaen"/>
                <w:sz w:val="20"/>
                <w:szCs w:val="20"/>
              </w:rPr>
              <w:t>1</w:t>
            </w:r>
            <w:r w:rsidRPr="00976578">
              <w:rPr>
                <w:rFonts w:ascii="GHEA Grapalat" w:hAnsi="GHEA Grapalat" w:cs="Sylfaen"/>
                <w:sz w:val="20"/>
                <w:szCs w:val="20"/>
                <w:lang w:val="hy-AM"/>
              </w:rPr>
              <w:t>8</w:t>
            </w:r>
            <w:r w:rsidRPr="00976578">
              <w:rPr>
                <w:rFonts w:ascii="GHEA Grapalat" w:hAnsi="GHEA Grapalat" w:cs="Sylfaen"/>
                <w:sz w:val="20"/>
                <w:szCs w:val="20"/>
              </w:rPr>
              <w:t xml:space="preserve">. </w:t>
            </w:r>
            <w:r w:rsidRPr="00976578">
              <w:rPr>
                <w:rFonts w:ascii="GHEA Grapalat" w:hAnsi="GHEA Grapalat" w:cs="Sylfaen"/>
                <w:sz w:val="20"/>
                <w:szCs w:val="20"/>
                <w:lang w:val="hy-AM"/>
              </w:rPr>
              <w:t xml:space="preserve">Վճարման կատարման հիմքերը՝ </w:t>
            </w:r>
            <w:r w:rsidRPr="00976578">
              <w:rPr>
                <w:rFonts w:ascii="GHEA Grapalat" w:hAnsi="GHEA Grapalat" w:cs="Sylfaen"/>
                <w:sz w:val="20"/>
                <w:szCs w:val="20"/>
              </w:rPr>
              <w:t>(</w:t>
            </w:r>
            <w:r w:rsidRPr="00976578">
              <w:rPr>
                <w:rFonts w:ascii="GHEA Grapalat" w:hAnsi="GHEA Grapalat" w:cs="Sylfaen"/>
                <w:sz w:val="20"/>
                <w:szCs w:val="20"/>
                <w:lang w:val="hy-AM"/>
              </w:rPr>
              <w:t>Փաստաթղթերի</w:t>
            </w:r>
            <w:r w:rsidRPr="00976578">
              <w:rPr>
                <w:rFonts w:ascii="GHEA Grapalat" w:hAnsi="GHEA Grapalat" w:cs="Arial"/>
                <w:sz w:val="20"/>
                <w:szCs w:val="20"/>
                <w:lang w:val="hy-AM"/>
              </w:rPr>
              <w:t xml:space="preserve"> անվանումը</w:t>
            </w:r>
            <w:r w:rsidRPr="00976578">
              <w:rPr>
                <w:rFonts w:ascii="GHEA Grapalat" w:hAnsi="GHEA Grapalat" w:cs="Arial"/>
                <w:sz w:val="20"/>
                <w:szCs w:val="20"/>
              </w:rPr>
              <w:t>,</w:t>
            </w:r>
            <w:r w:rsidRPr="00976578">
              <w:rPr>
                <w:rFonts w:ascii="GHEA Grapalat" w:hAnsi="GHEA Grapalat" w:cs="Arial"/>
                <w:sz w:val="20"/>
                <w:szCs w:val="20"/>
                <w:lang w:val="hy-AM"/>
              </w:rPr>
              <w:t xml:space="preserve"> այդ թվում՝ տուժանքի մասին համաձայնագիրը, </w:t>
            </w:r>
            <w:r w:rsidRPr="00976578">
              <w:rPr>
                <w:rFonts w:ascii="GHEA Grapalat" w:hAnsi="GHEA Grapalat" w:cs="Sylfaen"/>
                <w:sz w:val="20"/>
                <w:szCs w:val="20"/>
                <w:lang w:val="hy-AM"/>
              </w:rPr>
              <w:t>դրանց</w:t>
            </w:r>
            <w:r w:rsidRPr="00976578">
              <w:rPr>
                <w:rFonts w:ascii="GHEA Grapalat" w:hAnsi="GHEA Grapalat" w:cs="Arial"/>
                <w:sz w:val="20"/>
                <w:szCs w:val="20"/>
                <w:lang w:val="hy-AM"/>
              </w:rPr>
              <w:t xml:space="preserve"> </w:t>
            </w:r>
            <w:r w:rsidRPr="00976578">
              <w:rPr>
                <w:rFonts w:ascii="GHEA Grapalat" w:hAnsi="GHEA Grapalat" w:cs="Sylfaen"/>
                <w:sz w:val="20"/>
                <w:szCs w:val="20"/>
                <w:lang w:val="hy-AM"/>
              </w:rPr>
              <w:t>համարները</w:t>
            </w:r>
            <w:r w:rsidRPr="00976578">
              <w:rPr>
                <w:rFonts w:ascii="GHEA Grapalat" w:hAnsi="GHEA Grapalat" w:cs="Arial"/>
                <w:sz w:val="20"/>
                <w:szCs w:val="20"/>
                <w:lang w:val="hy-AM"/>
              </w:rPr>
              <w:t>,</w:t>
            </w:r>
            <w:r w:rsidRPr="00976578">
              <w:rPr>
                <w:rFonts w:ascii="GHEA Grapalat" w:hAnsi="GHEA Grapalat" w:cs="Arial"/>
                <w:sz w:val="20"/>
                <w:szCs w:val="20"/>
              </w:rPr>
              <w:t xml:space="preserve"> </w:t>
            </w:r>
            <w:r w:rsidRPr="00976578">
              <w:rPr>
                <w:rFonts w:ascii="GHEA Grapalat" w:hAnsi="GHEA Grapalat" w:cs="Sylfaen"/>
                <w:sz w:val="20"/>
                <w:szCs w:val="20"/>
                <w:lang w:val="hy-AM"/>
              </w:rPr>
              <w:t>պ</w:t>
            </w:r>
            <w:r w:rsidRPr="00976578">
              <w:rPr>
                <w:rFonts w:ascii="GHEA Grapalat" w:hAnsi="GHEA Grapalat" w:cs="Sylfaen"/>
                <w:sz w:val="20"/>
                <w:szCs w:val="20"/>
              </w:rPr>
              <w:t xml:space="preserve">այմանագրի </w:t>
            </w:r>
            <w:r w:rsidRPr="00976578">
              <w:rPr>
                <w:rFonts w:ascii="GHEA Grapalat" w:hAnsi="GHEA Grapalat" w:cs="Arial"/>
                <w:sz w:val="20"/>
                <w:szCs w:val="20"/>
              </w:rPr>
              <w:t xml:space="preserve"> </w:t>
            </w:r>
            <w:r w:rsidRPr="00976578">
              <w:rPr>
                <w:rFonts w:ascii="GHEA Grapalat" w:hAnsi="GHEA Grapalat" w:cs="Sylfaen"/>
                <w:sz w:val="20"/>
                <w:szCs w:val="20"/>
              </w:rPr>
              <w:t>ծածկագիրը</w:t>
            </w:r>
            <w:r w:rsidRPr="00976578">
              <w:rPr>
                <w:rFonts w:ascii="GHEA Grapalat" w:hAnsi="GHEA Grapalat" w:cs="Arial"/>
                <w:sz w:val="20"/>
                <w:szCs w:val="20"/>
                <w:lang w:val="hy-AM"/>
              </w:rPr>
              <w:t xml:space="preserve"> որի հիման վրա կատարվում է  գանձումը</w:t>
            </w:r>
            <w:r w:rsidRPr="00976578">
              <w:rPr>
                <w:rFonts w:ascii="GHEA Grapalat" w:hAnsi="GHEA Grapalat" w:cs="Arial"/>
                <w:sz w:val="20"/>
                <w:szCs w:val="20"/>
              </w:rPr>
              <w:t>)</w:t>
            </w:r>
            <w:r w:rsidRPr="00976578">
              <w:rPr>
                <w:rFonts w:ascii="GHEA Grapalat" w:hAnsi="GHEA Grapalat" w:cs="Sylfaen"/>
                <w:sz w:val="20"/>
                <w:szCs w:val="20"/>
              </w:rPr>
              <w:t>`</w:t>
            </w:r>
          </w:p>
        </w:tc>
      </w:tr>
      <w:tr w:rsidR="00976578" w:rsidRPr="00976578" w14:paraId="16003F76" w14:textId="77777777" w:rsidTr="005C3E3E">
        <w:trPr>
          <w:trHeight w:val="80"/>
        </w:trPr>
        <w:tc>
          <w:tcPr>
            <w:tcW w:w="10980" w:type="dxa"/>
            <w:gridSpan w:val="2"/>
            <w:tcBorders>
              <w:left w:val="single" w:sz="4" w:space="0" w:color="auto"/>
              <w:bottom w:val="single" w:sz="4" w:space="0" w:color="auto"/>
              <w:right w:val="single" w:sz="4" w:space="0" w:color="000000"/>
            </w:tcBorders>
            <w:noWrap/>
            <w:vAlign w:val="bottom"/>
          </w:tcPr>
          <w:p w14:paraId="39C3577E" w14:textId="77777777" w:rsidR="000E16AA" w:rsidRPr="00976578" w:rsidRDefault="000E16AA" w:rsidP="00976578">
            <w:pPr>
              <w:spacing w:after="0"/>
              <w:rPr>
                <w:rFonts w:ascii="GHEA Grapalat" w:hAnsi="GHEA Grapalat" w:cs="Arial"/>
                <w:sz w:val="20"/>
                <w:szCs w:val="20"/>
                <w:lang w:val="hy-AM"/>
              </w:rPr>
            </w:pPr>
          </w:p>
        </w:tc>
      </w:tr>
      <w:tr w:rsidR="00976578" w:rsidRPr="00976578" w14:paraId="712FA6ED"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F5EAC" w14:textId="77777777" w:rsidR="000E16AA" w:rsidRPr="00976578" w:rsidRDefault="000E16AA" w:rsidP="00976578">
            <w:pPr>
              <w:spacing w:after="0"/>
              <w:rPr>
                <w:rFonts w:ascii="GHEA Grapalat" w:hAnsi="GHEA Grapalat" w:cs="Sylfaen"/>
                <w:sz w:val="20"/>
                <w:szCs w:val="20"/>
                <w:lang w:val="hy-AM"/>
              </w:rPr>
            </w:pPr>
            <w:r w:rsidRPr="00976578">
              <w:rPr>
                <w:rFonts w:ascii="GHEA Grapalat" w:hAnsi="GHEA Grapalat" w:cs="Sylfaen"/>
                <w:sz w:val="20"/>
                <w:szCs w:val="20"/>
                <w:lang w:val="hy-AM"/>
              </w:rPr>
              <w:t>19. Վճարման պայմանները՝                                &lt;ակցեպտավորված վճարում&gt;</w:t>
            </w:r>
          </w:p>
        </w:tc>
      </w:tr>
      <w:tr w:rsidR="00976578" w:rsidRPr="00976578" w14:paraId="13703AEF" w14:textId="77777777" w:rsidTr="005C3E3E">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23C603"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lang w:val="hy-AM"/>
              </w:rPr>
              <w:t xml:space="preserve">20. Առդիր էջերի քանակը՝    </w:t>
            </w:r>
            <w:r w:rsidRPr="00976578">
              <w:rPr>
                <w:rFonts w:ascii="GHEA Grapalat" w:hAnsi="GHEA Grapalat" w:cs="Arial"/>
                <w:sz w:val="20"/>
                <w:szCs w:val="20"/>
              </w:rPr>
              <w:t xml:space="preserve">--- </w:t>
            </w:r>
            <w:r w:rsidRPr="00976578">
              <w:rPr>
                <w:rFonts w:ascii="GHEA Grapalat" w:hAnsi="GHEA Grapalat" w:cs="Arial"/>
                <w:sz w:val="20"/>
                <w:szCs w:val="20"/>
                <w:lang w:val="hy-AM"/>
              </w:rPr>
              <w:t xml:space="preserve">    </w:t>
            </w:r>
            <w:r w:rsidRPr="00976578">
              <w:rPr>
                <w:rFonts w:ascii="GHEA Grapalat" w:hAnsi="GHEA Grapalat" w:cs="Sylfaen"/>
                <w:sz w:val="20"/>
                <w:szCs w:val="20"/>
              </w:rPr>
              <w:t>էջ</w:t>
            </w:r>
          </w:p>
        </w:tc>
      </w:tr>
      <w:tr w:rsidR="00976578" w:rsidRPr="00976578" w14:paraId="04330B5B" w14:textId="77777777" w:rsidTr="005C3E3E">
        <w:trPr>
          <w:trHeight w:val="110"/>
        </w:trPr>
        <w:tc>
          <w:tcPr>
            <w:tcW w:w="5616" w:type="dxa"/>
            <w:tcBorders>
              <w:top w:val="nil"/>
              <w:left w:val="single" w:sz="4" w:space="0" w:color="auto"/>
              <w:bottom w:val="single" w:sz="4" w:space="0" w:color="auto"/>
              <w:right w:val="single" w:sz="4" w:space="0" w:color="auto"/>
            </w:tcBorders>
            <w:noWrap/>
            <w:vAlign w:val="bottom"/>
          </w:tcPr>
          <w:p w14:paraId="53918E22" w14:textId="77777777" w:rsidR="000E16AA" w:rsidRPr="00976578" w:rsidRDefault="000E16AA" w:rsidP="00976578">
            <w:pPr>
              <w:spacing w:after="0"/>
              <w:rPr>
                <w:rFonts w:ascii="GHEA Grapalat" w:hAnsi="GHEA Grapalat" w:cs="Sylfaen"/>
                <w:sz w:val="20"/>
                <w:szCs w:val="20"/>
              </w:rPr>
            </w:pPr>
            <w:r w:rsidRPr="00976578">
              <w:rPr>
                <w:rFonts w:ascii="Courier New" w:hAnsi="Courier New" w:cs="Courier New"/>
                <w:sz w:val="20"/>
                <w:szCs w:val="20"/>
              </w:rPr>
              <w:t> </w:t>
            </w:r>
            <w:r w:rsidRPr="00976578">
              <w:rPr>
                <w:rFonts w:ascii="GHEA Grapalat" w:hAnsi="GHEA Grapalat" w:cs="Arial"/>
                <w:sz w:val="20"/>
                <w:szCs w:val="20"/>
                <w:lang w:val="hy-AM"/>
              </w:rPr>
              <w:t>22</w:t>
            </w:r>
            <w:r w:rsidRPr="00976578">
              <w:rPr>
                <w:rFonts w:ascii="GHEA Grapalat" w:hAnsi="GHEA Grapalat" w:cs="Arial"/>
                <w:sz w:val="20"/>
                <w:szCs w:val="20"/>
              </w:rPr>
              <w:t>.</w:t>
            </w:r>
            <w:r w:rsidRPr="00976578">
              <w:rPr>
                <w:rFonts w:ascii="GHEA Grapalat" w:hAnsi="GHEA Grapalat" w:cs="Sylfaen"/>
                <w:sz w:val="20"/>
                <w:szCs w:val="20"/>
              </w:rPr>
              <w:t>ա. Շահառուի ստորագրությունները</w:t>
            </w:r>
          </w:p>
          <w:p w14:paraId="120687BF" w14:textId="77777777" w:rsidR="000E16AA" w:rsidRPr="00976578" w:rsidRDefault="000E16AA" w:rsidP="00976578">
            <w:pPr>
              <w:spacing w:after="0"/>
              <w:rPr>
                <w:rFonts w:ascii="GHEA Grapalat" w:hAnsi="GHEA Grapalat" w:cs="Sylfaen"/>
                <w:sz w:val="20"/>
                <w:szCs w:val="20"/>
              </w:rPr>
            </w:pPr>
          </w:p>
          <w:p w14:paraId="1F925240" w14:textId="77777777" w:rsidR="000E16AA" w:rsidRPr="00976578" w:rsidRDefault="000E16AA" w:rsidP="00976578">
            <w:pPr>
              <w:spacing w:after="0"/>
              <w:jc w:val="right"/>
              <w:rPr>
                <w:rFonts w:ascii="GHEA Grapalat" w:hAnsi="GHEA Grapalat" w:cs="Tahoma"/>
                <w:sz w:val="20"/>
                <w:szCs w:val="20"/>
              </w:rPr>
            </w:pPr>
            <w:r w:rsidRPr="00976578">
              <w:rPr>
                <w:rFonts w:ascii="GHEA Grapalat" w:hAnsi="GHEA Grapalat" w:cs="Tahoma"/>
                <w:sz w:val="20"/>
                <w:szCs w:val="20"/>
              </w:rPr>
              <w:t>/____________________/</w:t>
            </w:r>
          </w:p>
          <w:p w14:paraId="4B6A2D01" w14:textId="77777777" w:rsidR="000E16AA" w:rsidRPr="00976578" w:rsidRDefault="000E16AA" w:rsidP="00976578">
            <w:pPr>
              <w:spacing w:after="0"/>
              <w:rPr>
                <w:rFonts w:ascii="GHEA Grapalat" w:hAnsi="GHEA Grapalat" w:cs="Tahoma"/>
                <w:sz w:val="20"/>
                <w:szCs w:val="20"/>
              </w:rPr>
            </w:pPr>
          </w:p>
          <w:p w14:paraId="434D4B57" w14:textId="77777777" w:rsidR="000E16AA" w:rsidRPr="00976578" w:rsidRDefault="000E16AA" w:rsidP="00976578">
            <w:pPr>
              <w:spacing w:after="0"/>
              <w:rPr>
                <w:rFonts w:ascii="GHEA Grapalat" w:hAnsi="GHEA Grapalat" w:cs="Sylfaen"/>
                <w:sz w:val="20"/>
                <w:szCs w:val="20"/>
              </w:rPr>
            </w:pPr>
          </w:p>
          <w:p w14:paraId="0750297E" w14:textId="77777777" w:rsidR="000E16AA" w:rsidRPr="00976578" w:rsidRDefault="000E16AA" w:rsidP="00976578">
            <w:pPr>
              <w:spacing w:after="0"/>
              <w:jc w:val="right"/>
              <w:rPr>
                <w:rFonts w:ascii="GHEA Grapalat" w:hAnsi="GHEA Grapalat" w:cs="Sylfaen"/>
                <w:sz w:val="20"/>
                <w:szCs w:val="20"/>
              </w:rPr>
            </w:pPr>
            <w:r w:rsidRPr="00976578">
              <w:rPr>
                <w:rFonts w:ascii="GHEA Grapalat" w:hAnsi="GHEA Grapalat" w:cs="Tahoma"/>
                <w:sz w:val="20"/>
                <w:szCs w:val="20"/>
              </w:rPr>
              <w:t>/____________________/</w:t>
            </w:r>
          </w:p>
          <w:p w14:paraId="295474EE" w14:textId="77777777" w:rsidR="000E16AA" w:rsidRPr="00976578" w:rsidRDefault="000E16AA" w:rsidP="00976578">
            <w:pPr>
              <w:spacing w:after="0"/>
              <w:rPr>
                <w:rFonts w:ascii="GHEA Grapalat" w:hAnsi="GHEA Grapalat" w:cs="Sylfaen"/>
                <w:sz w:val="20"/>
                <w:szCs w:val="20"/>
              </w:rPr>
            </w:pPr>
          </w:p>
          <w:p w14:paraId="2816A41B"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lang w:val="hy-AM"/>
              </w:rPr>
              <w:t>22</w:t>
            </w:r>
            <w:r w:rsidRPr="00976578">
              <w:rPr>
                <w:rFonts w:ascii="GHEA Grapalat" w:hAnsi="GHEA Grapalat" w:cs="Sylfaen"/>
                <w:sz w:val="20"/>
                <w:szCs w:val="20"/>
              </w:rPr>
              <w:t>.բ.</w:t>
            </w:r>
          </w:p>
          <w:p w14:paraId="07A26AE4"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7CEB6073"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Arial"/>
                <w:sz w:val="20"/>
                <w:szCs w:val="20"/>
                <w:lang w:val="hy-AM"/>
              </w:rPr>
              <w:t>2</w:t>
            </w:r>
            <w:r w:rsidRPr="00976578">
              <w:rPr>
                <w:rFonts w:ascii="GHEA Grapalat" w:hAnsi="GHEA Grapalat" w:cs="Arial"/>
                <w:sz w:val="20"/>
                <w:szCs w:val="20"/>
              </w:rPr>
              <w:t>1.</w:t>
            </w:r>
            <w:r w:rsidRPr="00976578">
              <w:rPr>
                <w:rFonts w:ascii="GHEA Grapalat" w:hAnsi="GHEA Grapalat" w:cs="Sylfaen"/>
                <w:sz w:val="20"/>
                <w:szCs w:val="20"/>
              </w:rPr>
              <w:t xml:space="preserve">ա. </w:t>
            </w:r>
            <w:r w:rsidRPr="00976578">
              <w:rPr>
                <w:rFonts w:ascii="Courier New" w:hAnsi="Courier New" w:cs="Courier New"/>
                <w:sz w:val="20"/>
                <w:szCs w:val="20"/>
              </w:rPr>
              <w:t> </w:t>
            </w:r>
            <w:r w:rsidRPr="00976578">
              <w:rPr>
                <w:rFonts w:ascii="GHEA Grapalat" w:hAnsi="GHEA Grapalat" w:cs="Sylfaen"/>
                <w:sz w:val="20"/>
                <w:szCs w:val="20"/>
              </w:rPr>
              <w:t>Վճարողի ստորագրությունները`</w:t>
            </w:r>
          </w:p>
          <w:p w14:paraId="6CE021BF" w14:textId="77777777" w:rsidR="000E16AA" w:rsidRPr="00976578" w:rsidRDefault="000E16AA" w:rsidP="00976578">
            <w:pPr>
              <w:spacing w:after="0"/>
              <w:jc w:val="right"/>
              <w:rPr>
                <w:rFonts w:ascii="GHEA Grapalat" w:hAnsi="GHEA Grapalat" w:cs="Sylfaen"/>
                <w:sz w:val="20"/>
                <w:szCs w:val="20"/>
              </w:rPr>
            </w:pPr>
          </w:p>
          <w:p w14:paraId="6D7B93E5"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Tahoma"/>
                <w:sz w:val="20"/>
                <w:szCs w:val="20"/>
              </w:rPr>
              <w:t xml:space="preserve">                                               /____________________/</w:t>
            </w:r>
          </w:p>
          <w:p w14:paraId="38E5AD9B" w14:textId="77777777" w:rsidR="000E16AA" w:rsidRPr="00976578" w:rsidRDefault="000E16AA" w:rsidP="00976578">
            <w:pPr>
              <w:spacing w:after="0"/>
              <w:jc w:val="right"/>
              <w:rPr>
                <w:rFonts w:ascii="GHEA Grapalat" w:hAnsi="GHEA Grapalat" w:cs="Tahoma"/>
                <w:sz w:val="20"/>
                <w:szCs w:val="20"/>
              </w:rPr>
            </w:pPr>
          </w:p>
          <w:p w14:paraId="5E41DF0F" w14:textId="77777777" w:rsidR="000E16AA" w:rsidRPr="00976578" w:rsidRDefault="000E16AA" w:rsidP="00976578">
            <w:pPr>
              <w:spacing w:after="0"/>
              <w:jc w:val="right"/>
              <w:rPr>
                <w:rFonts w:ascii="GHEA Grapalat" w:hAnsi="GHEA Grapalat" w:cs="Tahoma"/>
                <w:sz w:val="20"/>
                <w:szCs w:val="20"/>
              </w:rPr>
            </w:pPr>
          </w:p>
          <w:p w14:paraId="201734CB" w14:textId="77777777" w:rsidR="000E16AA" w:rsidRPr="00976578" w:rsidRDefault="000E16AA" w:rsidP="00976578">
            <w:pPr>
              <w:spacing w:after="0"/>
              <w:jc w:val="right"/>
              <w:rPr>
                <w:rFonts w:ascii="GHEA Grapalat" w:hAnsi="GHEA Grapalat" w:cs="Sylfaen"/>
                <w:sz w:val="20"/>
                <w:szCs w:val="20"/>
              </w:rPr>
            </w:pPr>
            <w:r w:rsidRPr="00976578">
              <w:rPr>
                <w:rFonts w:ascii="GHEA Grapalat" w:hAnsi="GHEA Grapalat" w:cs="Tahoma"/>
                <w:sz w:val="20"/>
                <w:szCs w:val="20"/>
              </w:rPr>
              <w:t>/____________________/</w:t>
            </w:r>
          </w:p>
          <w:p w14:paraId="35510A44" w14:textId="77777777" w:rsidR="000E16AA" w:rsidRPr="00976578" w:rsidRDefault="000E16AA" w:rsidP="00976578">
            <w:pPr>
              <w:spacing w:after="0"/>
              <w:jc w:val="right"/>
              <w:rPr>
                <w:rFonts w:ascii="GHEA Grapalat" w:hAnsi="GHEA Grapalat" w:cs="Sylfaen"/>
                <w:sz w:val="20"/>
                <w:szCs w:val="20"/>
              </w:rPr>
            </w:pPr>
          </w:p>
          <w:p w14:paraId="0103A73A" w14:textId="77777777" w:rsidR="000E16AA" w:rsidRPr="00976578" w:rsidRDefault="000E16AA" w:rsidP="00976578">
            <w:pPr>
              <w:spacing w:after="0"/>
              <w:jc w:val="right"/>
              <w:rPr>
                <w:rFonts w:ascii="GHEA Grapalat" w:hAnsi="GHEA Grapalat" w:cs="Sylfaen"/>
                <w:sz w:val="20"/>
                <w:szCs w:val="20"/>
              </w:rPr>
            </w:pPr>
            <w:r w:rsidRPr="00976578">
              <w:rPr>
                <w:rFonts w:ascii="GHEA Grapalat" w:hAnsi="GHEA Grapalat" w:cs="Sylfaen"/>
                <w:sz w:val="20"/>
                <w:szCs w:val="20"/>
                <w:lang w:val="hy-AM"/>
              </w:rPr>
              <w:t>2</w:t>
            </w:r>
            <w:r w:rsidRPr="00976578">
              <w:rPr>
                <w:rFonts w:ascii="GHEA Grapalat" w:hAnsi="GHEA Grapalat" w:cs="Sylfaen"/>
                <w:sz w:val="20"/>
                <w:szCs w:val="20"/>
              </w:rPr>
              <w:t>1.բ.                                                                    Կ.Տ.</w:t>
            </w:r>
          </w:p>
        </w:tc>
      </w:tr>
      <w:tr w:rsidR="00976578" w:rsidRPr="00976578" w14:paraId="7C34A185" w14:textId="77777777" w:rsidTr="005C3E3E">
        <w:trPr>
          <w:trHeight w:val="2058"/>
        </w:trPr>
        <w:tc>
          <w:tcPr>
            <w:tcW w:w="5616" w:type="dxa"/>
            <w:tcBorders>
              <w:top w:val="single" w:sz="4" w:space="0" w:color="auto"/>
              <w:left w:val="single" w:sz="4" w:space="0" w:color="auto"/>
              <w:right w:val="single" w:sz="4" w:space="0" w:color="auto"/>
            </w:tcBorders>
            <w:noWrap/>
            <w:vAlign w:val="bottom"/>
          </w:tcPr>
          <w:p w14:paraId="354746C7" w14:textId="77777777" w:rsidR="000E16AA" w:rsidRPr="00976578" w:rsidRDefault="000E16AA" w:rsidP="00976578">
            <w:pPr>
              <w:spacing w:after="0"/>
              <w:rPr>
                <w:rFonts w:ascii="GHEA Grapalat" w:hAnsi="GHEA Grapalat" w:cs="Tahoma"/>
                <w:sz w:val="20"/>
                <w:szCs w:val="20"/>
              </w:rPr>
            </w:pPr>
            <w:r w:rsidRPr="00976578">
              <w:rPr>
                <w:rFonts w:ascii="GHEA Grapalat" w:hAnsi="GHEA Grapalat" w:cs="Tahoma"/>
                <w:sz w:val="20"/>
                <w:szCs w:val="20"/>
              </w:rPr>
              <w:t>2</w:t>
            </w:r>
            <w:r w:rsidRPr="00976578">
              <w:rPr>
                <w:rFonts w:ascii="GHEA Grapalat" w:hAnsi="GHEA Grapalat" w:cs="Tahoma"/>
                <w:sz w:val="20"/>
                <w:szCs w:val="20"/>
                <w:lang w:val="hy-AM"/>
              </w:rPr>
              <w:t>4</w:t>
            </w:r>
            <w:r w:rsidRPr="00976578">
              <w:rPr>
                <w:rFonts w:ascii="GHEA Grapalat" w:hAnsi="GHEA Grapalat" w:cs="Tahoma"/>
                <w:sz w:val="20"/>
                <w:szCs w:val="20"/>
              </w:rPr>
              <w:t xml:space="preserve">.ա.   </w:t>
            </w:r>
            <w:r w:rsidRPr="00976578">
              <w:rPr>
                <w:rFonts w:ascii="GHEA Grapalat" w:hAnsi="GHEA Grapalat" w:cs="Tahoma"/>
                <w:sz w:val="20"/>
                <w:szCs w:val="20"/>
                <w:lang w:val="hy-AM"/>
              </w:rPr>
              <w:t>Շահառուին  սպասարկող ֆինանսական կազմակերպություն</w:t>
            </w:r>
            <w:r w:rsidRPr="00976578">
              <w:rPr>
                <w:rFonts w:ascii="GHEA Grapalat" w:hAnsi="GHEA Grapalat" w:cs="Tahoma"/>
                <w:sz w:val="20"/>
                <w:szCs w:val="20"/>
              </w:rPr>
              <w:t xml:space="preserve"> </w:t>
            </w:r>
          </w:p>
          <w:p w14:paraId="0A72FF6B" w14:textId="77777777" w:rsidR="000E16AA" w:rsidRPr="00976578" w:rsidRDefault="000E16AA" w:rsidP="00976578">
            <w:pPr>
              <w:spacing w:after="0"/>
              <w:rPr>
                <w:rFonts w:ascii="GHEA Grapalat" w:hAnsi="GHEA Grapalat" w:cs="Tahoma"/>
                <w:sz w:val="20"/>
                <w:szCs w:val="20"/>
                <w:lang w:val="hy-AM"/>
              </w:rPr>
            </w:pPr>
            <w:r w:rsidRPr="00976578">
              <w:rPr>
                <w:rFonts w:ascii="GHEA Grapalat" w:hAnsi="GHEA Grapalat" w:cs="Tahoma"/>
                <w:sz w:val="20"/>
                <w:szCs w:val="20"/>
              </w:rPr>
              <w:t xml:space="preserve">                             </w:t>
            </w:r>
            <w:r w:rsidRPr="00976578">
              <w:rPr>
                <w:rFonts w:ascii="GHEA Grapalat" w:hAnsi="GHEA Grapalat" w:cs="Tahoma"/>
                <w:sz w:val="20"/>
                <w:szCs w:val="20"/>
                <w:lang w:val="hy-AM"/>
              </w:rPr>
              <w:t xml:space="preserve">                 </w:t>
            </w:r>
          </w:p>
          <w:p w14:paraId="78BD6C1E" w14:textId="77777777" w:rsidR="000E16AA" w:rsidRPr="00976578" w:rsidRDefault="000E16AA" w:rsidP="00976578">
            <w:pPr>
              <w:spacing w:after="0"/>
              <w:rPr>
                <w:rFonts w:ascii="GHEA Grapalat" w:hAnsi="GHEA Grapalat" w:cs="Tahoma"/>
                <w:sz w:val="20"/>
                <w:szCs w:val="20"/>
              </w:rPr>
            </w:pPr>
            <w:r w:rsidRPr="00976578">
              <w:rPr>
                <w:rFonts w:ascii="GHEA Grapalat" w:hAnsi="GHEA Grapalat" w:cs="Tahoma"/>
                <w:sz w:val="20"/>
                <w:szCs w:val="20"/>
                <w:lang w:val="hy-AM"/>
              </w:rPr>
              <w:t xml:space="preserve">                                                 </w:t>
            </w:r>
            <w:r w:rsidRPr="00976578">
              <w:rPr>
                <w:rFonts w:ascii="GHEA Grapalat" w:hAnsi="GHEA Grapalat" w:cs="Tahoma"/>
                <w:sz w:val="20"/>
                <w:szCs w:val="20"/>
              </w:rPr>
              <w:t xml:space="preserve">   /____________________/</w:t>
            </w:r>
          </w:p>
          <w:p w14:paraId="15E9C4F5"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w:t>
            </w:r>
          </w:p>
          <w:p w14:paraId="4435A539"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/ստորագրություն/</w:t>
            </w:r>
          </w:p>
          <w:p w14:paraId="59105AB7" w14:textId="77777777" w:rsidR="000E16AA" w:rsidRPr="00976578" w:rsidRDefault="000E16AA" w:rsidP="00976578">
            <w:pPr>
              <w:spacing w:after="0"/>
              <w:rPr>
                <w:rFonts w:ascii="GHEA Grapalat" w:hAnsi="GHEA Grapalat" w:cs="Tahoma"/>
                <w:sz w:val="20"/>
                <w:szCs w:val="20"/>
              </w:rPr>
            </w:pPr>
          </w:p>
          <w:p w14:paraId="6375049B" w14:textId="77777777" w:rsidR="000E16AA" w:rsidRPr="00976578" w:rsidRDefault="000E16AA" w:rsidP="00976578">
            <w:pPr>
              <w:spacing w:after="0"/>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B3E9E41" w14:textId="77777777" w:rsidR="000E16AA" w:rsidRPr="00976578" w:rsidRDefault="000E16AA" w:rsidP="00976578">
            <w:pPr>
              <w:spacing w:after="0"/>
              <w:rPr>
                <w:rFonts w:ascii="GHEA Grapalat" w:hAnsi="GHEA Grapalat" w:cs="Tahoma"/>
                <w:sz w:val="20"/>
                <w:szCs w:val="20"/>
              </w:rPr>
            </w:pPr>
            <w:r w:rsidRPr="00976578">
              <w:rPr>
                <w:rFonts w:ascii="GHEA Grapalat" w:hAnsi="GHEA Grapalat" w:cs="Tahoma"/>
                <w:sz w:val="20"/>
                <w:szCs w:val="20"/>
              </w:rPr>
              <w:t>2</w:t>
            </w:r>
            <w:r w:rsidRPr="00976578">
              <w:rPr>
                <w:rFonts w:ascii="GHEA Grapalat" w:hAnsi="GHEA Grapalat" w:cs="Tahoma"/>
                <w:sz w:val="20"/>
                <w:szCs w:val="20"/>
                <w:lang w:val="hy-AM"/>
              </w:rPr>
              <w:t>3</w:t>
            </w:r>
            <w:r w:rsidRPr="00976578">
              <w:rPr>
                <w:rFonts w:ascii="GHEA Grapalat" w:hAnsi="GHEA Grapalat" w:cs="Tahoma"/>
                <w:sz w:val="20"/>
                <w:szCs w:val="20"/>
              </w:rPr>
              <w:t xml:space="preserve">.ա.   </w:t>
            </w:r>
            <w:r w:rsidRPr="00976578">
              <w:rPr>
                <w:rFonts w:ascii="GHEA Grapalat" w:hAnsi="GHEA Grapalat" w:cs="Tahoma"/>
                <w:sz w:val="20"/>
                <w:szCs w:val="20"/>
                <w:lang w:val="hy-AM"/>
              </w:rPr>
              <w:t>Վճարողին  սպասարկող ֆինանսական կազմակերպություն</w:t>
            </w:r>
            <w:r w:rsidRPr="00976578">
              <w:rPr>
                <w:rFonts w:ascii="GHEA Grapalat" w:hAnsi="GHEA Grapalat" w:cs="Tahoma"/>
                <w:sz w:val="20"/>
                <w:szCs w:val="20"/>
              </w:rPr>
              <w:t xml:space="preserve"> </w:t>
            </w:r>
          </w:p>
          <w:p w14:paraId="4C49E553" w14:textId="77777777" w:rsidR="000E16AA" w:rsidRPr="00976578" w:rsidRDefault="000E16AA" w:rsidP="00976578">
            <w:pPr>
              <w:spacing w:after="0"/>
              <w:jc w:val="right"/>
              <w:rPr>
                <w:rFonts w:ascii="GHEA Grapalat" w:hAnsi="GHEA Grapalat" w:cs="Tahoma"/>
                <w:sz w:val="20"/>
                <w:szCs w:val="20"/>
              </w:rPr>
            </w:pPr>
          </w:p>
          <w:p w14:paraId="49EF8675" w14:textId="77777777" w:rsidR="000E16AA" w:rsidRPr="00976578" w:rsidRDefault="000E16AA" w:rsidP="00976578">
            <w:pPr>
              <w:spacing w:after="0"/>
              <w:jc w:val="right"/>
              <w:rPr>
                <w:rFonts w:ascii="GHEA Grapalat" w:hAnsi="GHEA Grapalat" w:cs="Tahoma"/>
                <w:sz w:val="20"/>
                <w:szCs w:val="20"/>
              </w:rPr>
            </w:pPr>
          </w:p>
          <w:p w14:paraId="0506002A" w14:textId="77777777" w:rsidR="000E16AA" w:rsidRPr="00976578" w:rsidRDefault="000E16AA" w:rsidP="00976578">
            <w:pPr>
              <w:spacing w:after="0"/>
              <w:jc w:val="right"/>
              <w:rPr>
                <w:rFonts w:ascii="GHEA Grapalat" w:hAnsi="GHEA Grapalat" w:cs="Tahoma"/>
                <w:sz w:val="20"/>
                <w:szCs w:val="20"/>
              </w:rPr>
            </w:pPr>
            <w:r w:rsidRPr="00976578">
              <w:rPr>
                <w:rFonts w:ascii="GHEA Grapalat" w:hAnsi="GHEA Grapalat" w:cs="Tahoma"/>
                <w:sz w:val="20"/>
                <w:szCs w:val="20"/>
              </w:rPr>
              <w:t>/____________________/</w:t>
            </w:r>
          </w:p>
          <w:p w14:paraId="5240ED93" w14:textId="77777777" w:rsidR="000E16AA" w:rsidRPr="00976578" w:rsidRDefault="000E16AA" w:rsidP="00976578">
            <w:pPr>
              <w:spacing w:after="0"/>
              <w:jc w:val="center"/>
              <w:rPr>
                <w:rFonts w:ascii="GHEA Grapalat" w:hAnsi="GHEA Grapalat" w:cs="Sylfaen"/>
                <w:sz w:val="20"/>
                <w:szCs w:val="20"/>
              </w:rPr>
            </w:pPr>
            <w:r w:rsidRPr="00976578">
              <w:rPr>
                <w:rFonts w:ascii="GHEA Grapalat" w:hAnsi="GHEA Grapalat" w:cs="Tahoma"/>
                <w:sz w:val="20"/>
                <w:szCs w:val="20"/>
              </w:rPr>
              <w:t xml:space="preserve">                                                   </w:t>
            </w:r>
            <w:r w:rsidRPr="00976578">
              <w:rPr>
                <w:rFonts w:ascii="GHEA Grapalat" w:hAnsi="GHEA Grapalat" w:cs="Sylfaen"/>
                <w:sz w:val="20"/>
                <w:szCs w:val="20"/>
              </w:rPr>
              <w:t>/ստորագրություն/</w:t>
            </w:r>
          </w:p>
          <w:p w14:paraId="1FE70196" w14:textId="77777777" w:rsidR="000E16AA" w:rsidRPr="00976578" w:rsidRDefault="000E16AA" w:rsidP="00976578">
            <w:pPr>
              <w:spacing w:after="0"/>
              <w:jc w:val="right"/>
              <w:rPr>
                <w:rFonts w:ascii="GHEA Grapalat" w:hAnsi="GHEA Grapalat" w:cs="Arial"/>
                <w:sz w:val="20"/>
                <w:szCs w:val="20"/>
                <w:lang w:val="hy-AM"/>
              </w:rPr>
            </w:pPr>
          </w:p>
        </w:tc>
      </w:tr>
      <w:tr w:rsidR="00976578" w:rsidRPr="00976578" w14:paraId="6797B702" w14:textId="77777777" w:rsidTr="005C3E3E">
        <w:trPr>
          <w:trHeight w:val="80"/>
        </w:trPr>
        <w:tc>
          <w:tcPr>
            <w:tcW w:w="5616" w:type="dxa"/>
            <w:tcBorders>
              <w:top w:val="nil"/>
              <w:left w:val="single" w:sz="4" w:space="0" w:color="auto"/>
              <w:bottom w:val="single" w:sz="4" w:space="0" w:color="auto"/>
              <w:right w:val="single" w:sz="4" w:space="0" w:color="auto"/>
            </w:tcBorders>
            <w:noWrap/>
            <w:vAlign w:val="bottom"/>
          </w:tcPr>
          <w:p w14:paraId="0A2556D8"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24.բ.                                                       Կ.Տ.</w:t>
            </w:r>
          </w:p>
          <w:p w14:paraId="558142C2" w14:textId="77777777" w:rsidR="000E16AA" w:rsidRPr="00976578" w:rsidRDefault="000E16AA" w:rsidP="00976578">
            <w:pPr>
              <w:spacing w:after="0"/>
              <w:rPr>
                <w:rFonts w:ascii="GHEA Grapalat" w:hAnsi="GHEA Grapalat" w:cs="Sylfaen"/>
                <w:sz w:val="20"/>
                <w:szCs w:val="20"/>
              </w:rPr>
            </w:pPr>
          </w:p>
          <w:p w14:paraId="5AEADF59" w14:textId="77777777" w:rsidR="000E16AA" w:rsidRPr="00976578" w:rsidRDefault="000E16AA" w:rsidP="00976578">
            <w:pPr>
              <w:spacing w:after="0"/>
              <w:rPr>
                <w:rFonts w:ascii="GHEA Grapalat" w:hAnsi="GHEA Grapalat" w:cs="Sylfaen"/>
                <w:sz w:val="20"/>
                <w:szCs w:val="20"/>
              </w:rPr>
            </w:pPr>
          </w:p>
          <w:p w14:paraId="7F872F1F"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Tahoma"/>
                <w:sz w:val="20"/>
                <w:szCs w:val="20"/>
              </w:rPr>
              <w:t xml:space="preserve"> </w:t>
            </w:r>
            <w:r w:rsidRPr="00976578">
              <w:rPr>
                <w:rFonts w:ascii="GHEA Grapalat" w:hAnsi="GHEA Grapalat" w:cs="Sylfaen"/>
                <w:sz w:val="20"/>
                <w:szCs w:val="20"/>
              </w:rPr>
              <w:t>2</w:t>
            </w:r>
            <w:r w:rsidRPr="00976578">
              <w:rPr>
                <w:rFonts w:ascii="GHEA Grapalat" w:hAnsi="GHEA Grapalat" w:cs="Sylfaen"/>
                <w:sz w:val="20"/>
                <w:szCs w:val="20"/>
                <w:lang w:val="hy-AM"/>
              </w:rPr>
              <w:t>4</w:t>
            </w:r>
            <w:r w:rsidRPr="00976578">
              <w:rPr>
                <w:rFonts w:ascii="GHEA Grapalat" w:hAnsi="GHEA Grapalat" w:cs="Sylfaen"/>
                <w:sz w:val="20"/>
                <w:szCs w:val="20"/>
              </w:rPr>
              <w:t>.</w:t>
            </w:r>
            <w:r w:rsidRPr="00976578">
              <w:rPr>
                <w:rFonts w:ascii="GHEA Grapalat" w:hAnsi="GHEA Grapalat" w:cs="Sylfaen"/>
                <w:sz w:val="20"/>
                <w:szCs w:val="20"/>
                <w:lang w:val="hy-AM"/>
              </w:rPr>
              <w:t>գ</w:t>
            </w:r>
            <w:r w:rsidRPr="00976578">
              <w:rPr>
                <w:rFonts w:ascii="GHEA Grapalat" w:hAnsi="GHEA Grapalat" w:cs="Tahoma"/>
                <w:sz w:val="20"/>
                <w:szCs w:val="20"/>
              </w:rPr>
              <w:t xml:space="preserve">                                                 "___" </w:t>
            </w:r>
            <w:r w:rsidRPr="00976578">
              <w:rPr>
                <w:rFonts w:ascii="GHEA Grapalat" w:hAnsi="GHEA Grapalat" w:cs="Sylfaen"/>
                <w:sz w:val="20"/>
                <w:szCs w:val="20"/>
              </w:rPr>
              <w:t xml:space="preserve">___ </w:t>
            </w:r>
            <w:r w:rsidRPr="00976578">
              <w:rPr>
                <w:rFonts w:ascii="GHEA Grapalat" w:hAnsi="GHEA Grapalat" w:cs="Tahoma"/>
                <w:sz w:val="20"/>
                <w:szCs w:val="20"/>
              </w:rPr>
              <w:t xml:space="preserve">20___ </w:t>
            </w:r>
            <w:r w:rsidRPr="00976578">
              <w:rPr>
                <w:rFonts w:ascii="GHEA Grapalat" w:hAnsi="GHEA Grapalat" w:cs="Sylfaen"/>
                <w:sz w:val="20"/>
                <w:szCs w:val="20"/>
              </w:rPr>
              <w:t xml:space="preserve">թ. </w:t>
            </w:r>
          </w:p>
        </w:tc>
        <w:tc>
          <w:tcPr>
            <w:tcW w:w="5364" w:type="dxa"/>
            <w:tcBorders>
              <w:top w:val="nil"/>
              <w:left w:val="nil"/>
              <w:bottom w:val="single" w:sz="4" w:space="0" w:color="auto"/>
              <w:right w:val="single" w:sz="4" w:space="0" w:color="auto"/>
            </w:tcBorders>
            <w:noWrap/>
            <w:vAlign w:val="bottom"/>
          </w:tcPr>
          <w:p w14:paraId="0027B7A5"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23.բ.                                                                 Կ.Տ.    </w:t>
            </w:r>
          </w:p>
          <w:p w14:paraId="0EBCE054" w14:textId="77777777" w:rsidR="000E16AA" w:rsidRPr="00976578" w:rsidRDefault="000E16AA" w:rsidP="00976578">
            <w:pPr>
              <w:spacing w:after="0"/>
              <w:rPr>
                <w:rFonts w:ascii="GHEA Grapalat" w:hAnsi="GHEA Grapalat" w:cs="Sylfaen"/>
                <w:sz w:val="20"/>
                <w:szCs w:val="20"/>
              </w:rPr>
            </w:pPr>
          </w:p>
          <w:p w14:paraId="7EF6B082"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 xml:space="preserve">                     </w:t>
            </w:r>
          </w:p>
          <w:p w14:paraId="58DE6A0F" w14:textId="77777777" w:rsidR="000E16AA" w:rsidRPr="00976578" w:rsidRDefault="000E16AA" w:rsidP="00976578">
            <w:pPr>
              <w:spacing w:after="0"/>
              <w:rPr>
                <w:rFonts w:ascii="GHEA Grapalat" w:hAnsi="GHEA Grapalat" w:cs="Sylfaen"/>
                <w:sz w:val="20"/>
                <w:szCs w:val="20"/>
              </w:rPr>
            </w:pPr>
            <w:r w:rsidRPr="00976578">
              <w:rPr>
                <w:rFonts w:ascii="GHEA Grapalat" w:hAnsi="GHEA Grapalat" w:cs="Sylfaen"/>
                <w:sz w:val="20"/>
                <w:szCs w:val="20"/>
              </w:rPr>
              <w:t>23.</w:t>
            </w:r>
            <w:r w:rsidRPr="00976578">
              <w:rPr>
                <w:rFonts w:ascii="GHEA Grapalat" w:hAnsi="GHEA Grapalat" w:cs="Sylfaen"/>
                <w:sz w:val="20"/>
                <w:szCs w:val="20"/>
                <w:lang w:val="hy-AM"/>
              </w:rPr>
              <w:t>գ</w:t>
            </w:r>
            <w:r w:rsidRPr="00976578">
              <w:rPr>
                <w:rFonts w:ascii="GHEA Grapalat" w:hAnsi="GHEA Grapalat" w:cs="Sylfaen"/>
                <w:sz w:val="20"/>
                <w:szCs w:val="20"/>
              </w:rPr>
              <w:t xml:space="preserve">.Կատարման ամսաթիվը`           </w:t>
            </w:r>
            <w:r w:rsidRPr="00976578">
              <w:rPr>
                <w:rFonts w:ascii="GHEA Grapalat" w:hAnsi="GHEA Grapalat" w:cs="Tahoma"/>
                <w:sz w:val="20"/>
                <w:szCs w:val="20"/>
              </w:rPr>
              <w:t xml:space="preserve">"___" </w:t>
            </w:r>
            <w:r w:rsidRPr="00976578">
              <w:rPr>
                <w:rFonts w:ascii="GHEA Grapalat" w:hAnsi="GHEA Grapalat" w:cs="Sylfaen"/>
                <w:sz w:val="20"/>
                <w:szCs w:val="20"/>
              </w:rPr>
              <w:t xml:space="preserve">___ </w:t>
            </w:r>
            <w:r w:rsidRPr="00976578">
              <w:rPr>
                <w:rFonts w:ascii="GHEA Grapalat" w:hAnsi="GHEA Grapalat" w:cs="Tahoma"/>
                <w:sz w:val="20"/>
                <w:szCs w:val="20"/>
              </w:rPr>
              <w:t>20___</w:t>
            </w:r>
            <w:r w:rsidRPr="00976578">
              <w:rPr>
                <w:rFonts w:ascii="GHEA Grapalat" w:hAnsi="GHEA Grapalat" w:cs="Sylfaen"/>
                <w:sz w:val="20"/>
                <w:szCs w:val="20"/>
              </w:rPr>
              <w:t>թ.</w:t>
            </w:r>
          </w:p>
        </w:tc>
      </w:tr>
    </w:tbl>
    <w:p w14:paraId="4254C7B4" w14:textId="77777777" w:rsidR="000E16AA" w:rsidRPr="00976578" w:rsidRDefault="000E16AA" w:rsidP="00976578">
      <w:pPr>
        <w:tabs>
          <w:tab w:val="left" w:pos="540"/>
        </w:tabs>
        <w:autoSpaceDE w:val="0"/>
        <w:autoSpaceDN w:val="0"/>
        <w:adjustRightInd w:val="0"/>
        <w:spacing w:after="0"/>
        <w:contextualSpacing/>
        <w:jc w:val="both"/>
        <w:rPr>
          <w:rFonts w:ascii="GHEA Grapalat" w:hAnsi="GHEA Grapalat"/>
          <w:i/>
          <w:sz w:val="16"/>
        </w:rPr>
      </w:pPr>
    </w:p>
    <w:p w14:paraId="497E2785" w14:textId="77777777" w:rsidR="000E16AA" w:rsidRPr="00976578" w:rsidRDefault="000E16AA" w:rsidP="00976578">
      <w:pPr>
        <w:tabs>
          <w:tab w:val="left" w:pos="540"/>
        </w:tabs>
        <w:autoSpaceDE w:val="0"/>
        <w:autoSpaceDN w:val="0"/>
        <w:adjustRightInd w:val="0"/>
        <w:spacing w:after="0"/>
        <w:contextualSpacing/>
        <w:jc w:val="both"/>
        <w:rPr>
          <w:rFonts w:ascii="GHEA Grapalat" w:hAnsi="GHEA Grapalat"/>
          <w:i/>
          <w:sz w:val="16"/>
          <w:lang w:val="hy-AM"/>
        </w:rPr>
      </w:pPr>
    </w:p>
    <w:p w14:paraId="07BEFF13" w14:textId="77777777" w:rsidR="000E16AA" w:rsidRPr="00976578" w:rsidRDefault="000E16AA" w:rsidP="00976578">
      <w:pPr>
        <w:tabs>
          <w:tab w:val="left" w:pos="540"/>
        </w:tabs>
        <w:autoSpaceDE w:val="0"/>
        <w:autoSpaceDN w:val="0"/>
        <w:adjustRightInd w:val="0"/>
        <w:spacing w:after="0"/>
        <w:contextualSpacing/>
        <w:jc w:val="both"/>
        <w:rPr>
          <w:rFonts w:ascii="GHEA Grapalat" w:hAnsi="GHEA Grapalat" w:cs="Sylfaen"/>
          <w:sz w:val="20"/>
          <w:szCs w:val="20"/>
          <w:lang w:val="hy-AM"/>
        </w:rPr>
      </w:pPr>
      <w:r w:rsidRPr="00976578">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4C22A4" w14:textId="77777777" w:rsidR="000E16AA" w:rsidRPr="00976578" w:rsidRDefault="000E16AA" w:rsidP="00976578">
      <w:pPr>
        <w:spacing w:after="0"/>
        <w:jc w:val="center"/>
        <w:rPr>
          <w:rFonts w:ascii="GHEA Grapalat" w:hAnsi="GHEA Grapalat"/>
          <w:b/>
          <w:lang w:val="nl-NL"/>
        </w:rPr>
      </w:pPr>
      <w:r w:rsidRPr="00976578">
        <w:rPr>
          <w:rFonts w:ascii="GHEA Grapalat" w:hAnsi="GHEA Grapalat"/>
          <w:b/>
          <w:lang w:val="hy-AM"/>
        </w:rPr>
        <w:br w:type="page"/>
      </w:r>
      <w:r w:rsidRPr="00976578">
        <w:rPr>
          <w:rFonts w:ascii="GHEA Grapalat" w:hAnsi="GHEA Grapalat"/>
          <w:b/>
          <w:lang w:val="hy-AM"/>
        </w:rPr>
        <w:lastRenderedPageBreak/>
        <w:t>Վճարման</w:t>
      </w:r>
      <w:r w:rsidRPr="00976578">
        <w:rPr>
          <w:rFonts w:ascii="GHEA Grapalat" w:hAnsi="GHEA Grapalat"/>
          <w:b/>
          <w:lang w:val="nl-NL"/>
        </w:rPr>
        <w:t xml:space="preserve"> </w:t>
      </w:r>
      <w:r w:rsidRPr="00976578">
        <w:rPr>
          <w:rFonts w:ascii="GHEA Grapalat" w:hAnsi="GHEA Grapalat"/>
          <w:b/>
          <w:lang w:val="hy-AM"/>
        </w:rPr>
        <w:t>պահանջագրի</w:t>
      </w:r>
      <w:r w:rsidRPr="00976578">
        <w:rPr>
          <w:rFonts w:ascii="GHEA Grapalat" w:hAnsi="GHEA Grapalat"/>
          <w:b/>
          <w:lang w:val="nl-NL"/>
        </w:rPr>
        <w:t xml:space="preserve"> </w:t>
      </w:r>
      <w:r w:rsidRPr="00976578">
        <w:rPr>
          <w:rFonts w:ascii="GHEA Grapalat" w:hAnsi="GHEA Grapalat"/>
          <w:b/>
          <w:lang w:val="hy-AM"/>
        </w:rPr>
        <w:t>պարտադիր</w:t>
      </w:r>
      <w:r w:rsidRPr="00976578">
        <w:rPr>
          <w:rFonts w:ascii="GHEA Grapalat" w:hAnsi="GHEA Grapalat"/>
          <w:b/>
          <w:lang w:val="nl-NL"/>
        </w:rPr>
        <w:t xml:space="preserve"> </w:t>
      </w:r>
      <w:r w:rsidRPr="00976578">
        <w:rPr>
          <w:rFonts w:ascii="GHEA Grapalat" w:hAnsi="GHEA Grapalat"/>
          <w:b/>
          <w:lang w:val="hy-AM"/>
        </w:rPr>
        <w:t>վավերապայմանները</w:t>
      </w:r>
      <w:r w:rsidRPr="00976578">
        <w:rPr>
          <w:rFonts w:ascii="GHEA Grapalat" w:hAnsi="GHEA Grapalat"/>
          <w:b/>
          <w:lang w:val="nl-NL"/>
        </w:rPr>
        <w:t xml:space="preserve"> </w:t>
      </w:r>
      <w:r w:rsidRPr="00976578">
        <w:rPr>
          <w:rFonts w:ascii="GHEA Grapalat" w:hAnsi="GHEA Grapalat"/>
          <w:b/>
          <w:lang w:val="hy-AM"/>
        </w:rPr>
        <w:t>և</w:t>
      </w:r>
      <w:r w:rsidRPr="00976578">
        <w:rPr>
          <w:rFonts w:ascii="GHEA Grapalat" w:hAnsi="GHEA Grapalat"/>
          <w:b/>
          <w:lang w:val="nl-NL"/>
        </w:rPr>
        <w:t xml:space="preserve"> </w:t>
      </w:r>
      <w:r w:rsidRPr="00976578">
        <w:rPr>
          <w:rFonts w:ascii="GHEA Grapalat" w:hAnsi="GHEA Grapalat"/>
          <w:b/>
          <w:lang w:val="hy-AM"/>
        </w:rPr>
        <w:t>լրացման</w:t>
      </w:r>
      <w:r w:rsidRPr="00976578">
        <w:rPr>
          <w:rFonts w:ascii="GHEA Grapalat" w:hAnsi="GHEA Grapalat"/>
          <w:b/>
          <w:lang w:val="nl-NL"/>
        </w:rPr>
        <w:t xml:space="preserve"> </w:t>
      </w:r>
      <w:r w:rsidRPr="00976578">
        <w:rPr>
          <w:rFonts w:ascii="GHEA Grapalat" w:hAnsi="GHEA Grapalat"/>
          <w:b/>
          <w:lang w:val="hy-AM"/>
        </w:rPr>
        <w:t>ուղեցույցը</w:t>
      </w:r>
    </w:p>
    <w:p w14:paraId="14D9C3E6" w14:textId="77777777" w:rsidR="000E16AA" w:rsidRPr="00976578" w:rsidRDefault="000E16AA" w:rsidP="00976578">
      <w:pPr>
        <w:spacing w:after="0"/>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76578" w:rsidRPr="00976578" w14:paraId="341C8A0E" w14:textId="77777777" w:rsidTr="005C3E3E">
        <w:tc>
          <w:tcPr>
            <w:tcW w:w="720" w:type="dxa"/>
            <w:tcBorders>
              <w:top w:val="single" w:sz="4" w:space="0" w:color="auto"/>
              <w:left w:val="single" w:sz="4" w:space="0" w:color="auto"/>
              <w:bottom w:val="single" w:sz="4" w:space="0" w:color="auto"/>
              <w:right w:val="single" w:sz="4" w:space="0" w:color="auto"/>
            </w:tcBorders>
          </w:tcPr>
          <w:p w14:paraId="013D0BA0"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DF3AE07"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867FF2A"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Նշված դաշտի/</w:t>
            </w:r>
          </w:p>
          <w:p w14:paraId="38B4AB36"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6191A9D" w14:textId="77777777" w:rsidR="000E16AA" w:rsidRPr="00976578" w:rsidRDefault="000E16AA" w:rsidP="00976578">
            <w:pPr>
              <w:spacing w:after="0"/>
              <w:jc w:val="center"/>
              <w:rPr>
                <w:rFonts w:ascii="GHEA Grapalat" w:hAnsi="GHEA Grapalat"/>
                <w:b/>
                <w:sz w:val="20"/>
                <w:szCs w:val="20"/>
                <w:lang w:val="hy-AM"/>
              </w:rPr>
            </w:pPr>
            <w:r w:rsidRPr="00976578">
              <w:rPr>
                <w:rFonts w:ascii="GHEA Grapalat" w:hAnsi="GHEA Grapalat"/>
                <w:b/>
                <w:sz w:val="20"/>
                <w:szCs w:val="20"/>
              </w:rPr>
              <w:t>Վավերապայմանի լրացման պահանջը</w:t>
            </w:r>
            <w:r w:rsidRPr="00976578">
              <w:rPr>
                <w:rFonts w:ascii="GHEA Grapalat" w:hAnsi="GHEA Grapalat"/>
                <w:b/>
                <w:sz w:val="20"/>
                <w:szCs w:val="20"/>
                <w:lang w:val="hy-AM"/>
              </w:rPr>
              <w:t xml:space="preserve"> </w:t>
            </w:r>
          </w:p>
          <w:p w14:paraId="0C1EA8B1"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w:t>
            </w:r>
            <w:r w:rsidRPr="00976578">
              <w:rPr>
                <w:rFonts w:ascii="GHEA Grapalat" w:hAnsi="GHEA Grapalat"/>
                <w:b/>
                <w:sz w:val="20"/>
                <w:szCs w:val="20"/>
                <w:lang w:val="hy-AM"/>
              </w:rPr>
              <w:t>գնումների գործընթացի հետ կապված</w:t>
            </w:r>
            <w:r w:rsidRPr="0097657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3A55DC"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Վավերապայմանը</w:t>
            </w:r>
          </w:p>
          <w:p w14:paraId="4BFC9E4E"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 xml:space="preserve">լրացնող կողմը` </w:t>
            </w:r>
          </w:p>
          <w:p w14:paraId="3551F7D2"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շահառուն կամ վճարողը</w:t>
            </w:r>
          </w:p>
          <w:p w14:paraId="249CF2D5" w14:textId="77777777" w:rsidR="000E16AA" w:rsidRPr="00976578" w:rsidRDefault="000E16AA" w:rsidP="00976578">
            <w:pPr>
              <w:spacing w:after="0"/>
              <w:ind w:left="-588" w:firstLine="588"/>
              <w:jc w:val="center"/>
              <w:rPr>
                <w:rFonts w:ascii="GHEA Grapalat" w:hAnsi="GHEA Grapalat"/>
                <w:b/>
                <w:sz w:val="20"/>
                <w:szCs w:val="20"/>
              </w:rPr>
            </w:pPr>
            <w:r w:rsidRPr="00976578">
              <w:rPr>
                <w:rFonts w:ascii="GHEA Grapalat" w:hAnsi="GHEA Grapalat"/>
                <w:b/>
                <w:sz w:val="20"/>
                <w:szCs w:val="20"/>
              </w:rPr>
              <w:t>(</w:t>
            </w:r>
            <w:r w:rsidRPr="00976578">
              <w:rPr>
                <w:rFonts w:ascii="GHEA Grapalat" w:hAnsi="GHEA Grapalat"/>
                <w:b/>
                <w:sz w:val="20"/>
                <w:szCs w:val="20"/>
                <w:lang w:val="hy-AM"/>
              </w:rPr>
              <w:t>գնումների գործընթացի հետ կապված</w:t>
            </w:r>
            <w:r w:rsidRPr="00976578">
              <w:rPr>
                <w:rFonts w:ascii="GHEA Grapalat" w:hAnsi="GHEA Grapalat"/>
                <w:b/>
                <w:sz w:val="20"/>
                <w:szCs w:val="20"/>
              </w:rPr>
              <w:t>)</w:t>
            </w:r>
          </w:p>
        </w:tc>
      </w:tr>
      <w:tr w:rsidR="00976578" w:rsidRPr="00976578" w14:paraId="40E437F9" w14:textId="77777777" w:rsidTr="005C3E3E">
        <w:tc>
          <w:tcPr>
            <w:tcW w:w="720" w:type="dxa"/>
            <w:tcBorders>
              <w:top w:val="single" w:sz="4" w:space="0" w:color="auto"/>
              <w:left w:val="single" w:sz="4" w:space="0" w:color="auto"/>
              <w:bottom w:val="single" w:sz="4" w:space="0" w:color="auto"/>
              <w:right w:val="single" w:sz="4" w:space="0" w:color="auto"/>
            </w:tcBorders>
          </w:tcPr>
          <w:p w14:paraId="45E90929"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8114E14"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AED031F"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9D9C66"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685AA54" w14:textId="77777777" w:rsidR="000E16AA" w:rsidRPr="00976578" w:rsidRDefault="000E16AA" w:rsidP="00976578">
            <w:pPr>
              <w:spacing w:after="0"/>
              <w:jc w:val="center"/>
              <w:rPr>
                <w:rFonts w:ascii="GHEA Grapalat" w:hAnsi="GHEA Grapalat"/>
                <w:b/>
                <w:sz w:val="20"/>
                <w:szCs w:val="20"/>
              </w:rPr>
            </w:pPr>
            <w:r w:rsidRPr="00976578">
              <w:rPr>
                <w:rFonts w:ascii="GHEA Grapalat" w:hAnsi="GHEA Grapalat"/>
                <w:b/>
                <w:sz w:val="20"/>
                <w:szCs w:val="20"/>
              </w:rPr>
              <w:t>5</w:t>
            </w:r>
          </w:p>
        </w:tc>
      </w:tr>
      <w:tr w:rsidR="00976578" w:rsidRPr="00976578" w14:paraId="27612EB8" w14:textId="77777777" w:rsidTr="005C3E3E">
        <w:tc>
          <w:tcPr>
            <w:tcW w:w="720" w:type="dxa"/>
            <w:tcBorders>
              <w:top w:val="single" w:sz="4" w:space="0" w:color="auto"/>
              <w:left w:val="single" w:sz="4" w:space="0" w:color="auto"/>
              <w:bottom w:val="single" w:sz="4" w:space="0" w:color="auto"/>
              <w:right w:val="single" w:sz="4" w:space="0" w:color="auto"/>
            </w:tcBorders>
          </w:tcPr>
          <w:p w14:paraId="0E443509"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9B34B1F"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E55CE9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E320A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069013D"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Փաստաթղթի վրա նախապես լրացված է &lt;Վճարման պահանջագիր&gt;</w:t>
            </w:r>
          </w:p>
        </w:tc>
      </w:tr>
      <w:tr w:rsidR="00976578" w:rsidRPr="00976578" w14:paraId="2EA3B9DA" w14:textId="77777777" w:rsidTr="005C3E3E">
        <w:tc>
          <w:tcPr>
            <w:tcW w:w="720" w:type="dxa"/>
            <w:tcBorders>
              <w:top w:val="single" w:sz="4" w:space="0" w:color="auto"/>
              <w:left w:val="single" w:sz="4" w:space="0" w:color="auto"/>
              <w:bottom w:val="single" w:sz="4" w:space="0" w:color="auto"/>
              <w:right w:val="single" w:sz="4" w:space="0" w:color="auto"/>
            </w:tcBorders>
          </w:tcPr>
          <w:p w14:paraId="564A0D1A" w14:textId="77777777" w:rsidR="000E16AA" w:rsidRPr="00976578" w:rsidRDefault="000E16AA" w:rsidP="00976578">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1E58A7D"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DFEDAC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1B66B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73F9E2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 կողմից` վճարողի բանկին վճարման պահանջագիրը ներկայացնելիս</w:t>
            </w:r>
          </w:p>
        </w:tc>
      </w:tr>
      <w:tr w:rsidR="00976578" w:rsidRPr="00976578" w14:paraId="29028D38" w14:textId="77777777" w:rsidTr="005C3E3E">
        <w:tc>
          <w:tcPr>
            <w:tcW w:w="720" w:type="dxa"/>
            <w:tcBorders>
              <w:top w:val="single" w:sz="4" w:space="0" w:color="auto"/>
              <w:left w:val="single" w:sz="4" w:space="0" w:color="auto"/>
              <w:bottom w:val="single" w:sz="4" w:space="0" w:color="auto"/>
              <w:right w:val="single" w:sz="4" w:space="0" w:color="auto"/>
            </w:tcBorders>
          </w:tcPr>
          <w:p w14:paraId="5A1DBF0E" w14:textId="77777777" w:rsidR="000E16AA" w:rsidRPr="00976578" w:rsidRDefault="000E16AA" w:rsidP="00976578">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2375447"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FA8F99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7CE35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022B2CC6" w14:textId="77777777" w:rsidR="000E16AA" w:rsidRPr="00976578" w:rsidRDefault="000E16AA" w:rsidP="00976578">
            <w:pPr>
              <w:spacing w:after="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D614E38" w14:textId="77777777" w:rsidR="000E16AA" w:rsidRPr="00976578" w:rsidRDefault="000E16AA" w:rsidP="00976578">
            <w:pPr>
              <w:spacing w:after="0"/>
              <w:ind w:left="132" w:hanging="132"/>
              <w:jc w:val="center"/>
              <w:rPr>
                <w:rFonts w:ascii="GHEA Grapalat" w:hAnsi="GHEA Grapalat"/>
                <w:sz w:val="20"/>
                <w:szCs w:val="20"/>
                <w:lang w:val="hy-AM"/>
              </w:rPr>
            </w:pPr>
            <w:r w:rsidRPr="00976578">
              <w:rPr>
                <w:rFonts w:ascii="GHEA Grapalat" w:hAnsi="GHEA Grapalat"/>
                <w:sz w:val="20"/>
                <w:szCs w:val="20"/>
              </w:rPr>
              <w:t>լրացվում է շահառուի կողմից` վճարողի բանկին վճարման պահանջագրի ներկայացման օրը</w:t>
            </w:r>
            <w:r w:rsidRPr="00976578">
              <w:rPr>
                <w:rFonts w:ascii="GHEA Grapalat" w:hAnsi="GHEA Grapalat"/>
                <w:sz w:val="20"/>
                <w:szCs w:val="20"/>
                <w:lang w:val="hy-AM"/>
              </w:rPr>
              <w:t xml:space="preserve">: </w:t>
            </w:r>
          </w:p>
        </w:tc>
      </w:tr>
      <w:tr w:rsidR="00976578" w:rsidRPr="00976578" w14:paraId="769173D4" w14:textId="77777777" w:rsidTr="005C3E3E">
        <w:tc>
          <w:tcPr>
            <w:tcW w:w="720" w:type="dxa"/>
            <w:tcBorders>
              <w:top w:val="single" w:sz="4" w:space="0" w:color="auto"/>
              <w:left w:val="single" w:sz="4" w:space="0" w:color="auto"/>
              <w:bottom w:val="single" w:sz="4" w:space="0" w:color="auto"/>
              <w:right w:val="single" w:sz="4" w:space="0" w:color="auto"/>
            </w:tcBorders>
          </w:tcPr>
          <w:p w14:paraId="61F063C6" w14:textId="77777777" w:rsidR="000E16AA" w:rsidRPr="00976578" w:rsidRDefault="000E16AA" w:rsidP="00976578">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E30993D" w14:textId="77777777" w:rsidR="000E16AA" w:rsidRPr="00976578" w:rsidRDefault="000E16AA" w:rsidP="00976578">
            <w:pPr>
              <w:spacing w:after="0"/>
              <w:jc w:val="both"/>
              <w:rPr>
                <w:rFonts w:ascii="GHEA Grapalat" w:hAnsi="GHEA Grapalat"/>
                <w:sz w:val="20"/>
                <w:szCs w:val="20"/>
              </w:rPr>
            </w:pPr>
            <w:r w:rsidRPr="00976578">
              <w:rPr>
                <w:rFonts w:ascii="GHEA Grapalat" w:hAnsi="GHEA Grapalat" w:cs="Sylfaen"/>
                <w:sz w:val="20"/>
                <w:szCs w:val="20"/>
                <w:lang w:val="hy-AM"/>
              </w:rPr>
              <w:t>Վճարողի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973B21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84230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063FA08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76578">
              <w:rPr>
                <w:rFonts w:ascii="GHEA Grapalat" w:hAnsi="GHEA Grapalat"/>
                <w:sz w:val="20"/>
                <w:szCs w:val="20"/>
                <w:lang w:val="hy-AM"/>
              </w:rPr>
              <w:t xml:space="preserve"> </w:t>
            </w:r>
            <w:r w:rsidRPr="0097657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1FD1EBF" w14:textId="77777777" w:rsidR="000E16AA" w:rsidRPr="00976578" w:rsidRDefault="000E16AA" w:rsidP="00976578">
            <w:pPr>
              <w:spacing w:after="0"/>
              <w:ind w:left="252" w:hanging="252"/>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4C7496B3" w14:textId="77777777" w:rsidTr="005C3E3E">
        <w:tc>
          <w:tcPr>
            <w:tcW w:w="720" w:type="dxa"/>
            <w:tcBorders>
              <w:top w:val="single" w:sz="4" w:space="0" w:color="auto"/>
              <w:left w:val="single" w:sz="4" w:space="0" w:color="auto"/>
              <w:bottom w:val="single" w:sz="4" w:space="0" w:color="auto"/>
              <w:right w:val="single" w:sz="4" w:space="0" w:color="auto"/>
            </w:tcBorders>
          </w:tcPr>
          <w:p w14:paraId="4515822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52FE36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9346F5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A1276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071E54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46BDA5B9" w14:textId="77777777" w:rsidTr="005C3E3E">
        <w:tc>
          <w:tcPr>
            <w:tcW w:w="720" w:type="dxa"/>
            <w:tcBorders>
              <w:top w:val="single" w:sz="4" w:space="0" w:color="auto"/>
              <w:left w:val="single" w:sz="4" w:space="0" w:color="auto"/>
              <w:bottom w:val="single" w:sz="4" w:space="0" w:color="auto"/>
              <w:right w:val="single" w:sz="4" w:space="0" w:color="auto"/>
            </w:tcBorders>
          </w:tcPr>
          <w:p w14:paraId="2FC631B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16CEC8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ABBBF3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A4046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52492E8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C8A752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43F223D7" w14:textId="77777777" w:rsidTr="005C3E3E">
        <w:tc>
          <w:tcPr>
            <w:tcW w:w="720" w:type="dxa"/>
            <w:tcBorders>
              <w:top w:val="single" w:sz="4" w:space="0" w:color="auto"/>
              <w:left w:val="single" w:sz="4" w:space="0" w:color="auto"/>
              <w:bottom w:val="single" w:sz="4" w:space="0" w:color="auto"/>
              <w:right w:val="single" w:sz="4" w:space="0" w:color="auto"/>
            </w:tcBorders>
          </w:tcPr>
          <w:p w14:paraId="748B7F6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26A35A0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3C2711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578C34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74E7C79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AE1CFE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417D6136" w14:textId="77777777" w:rsidTr="005C3E3E">
        <w:tc>
          <w:tcPr>
            <w:tcW w:w="720" w:type="dxa"/>
            <w:tcBorders>
              <w:top w:val="single" w:sz="4" w:space="0" w:color="auto"/>
              <w:left w:val="single" w:sz="4" w:space="0" w:color="auto"/>
              <w:bottom w:val="single" w:sz="4" w:space="0" w:color="auto"/>
              <w:right w:val="single" w:sz="4" w:space="0" w:color="auto"/>
            </w:tcBorders>
          </w:tcPr>
          <w:p w14:paraId="3B55D53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6E2286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D33D2F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30999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1B80B2C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35791B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76578" w14:paraId="15786F55" w14:textId="77777777" w:rsidTr="005C3E3E">
        <w:tc>
          <w:tcPr>
            <w:tcW w:w="720" w:type="dxa"/>
            <w:tcBorders>
              <w:top w:val="single" w:sz="4" w:space="0" w:color="auto"/>
              <w:left w:val="single" w:sz="4" w:space="0" w:color="auto"/>
              <w:bottom w:val="single" w:sz="4" w:space="0" w:color="auto"/>
              <w:right w:val="single" w:sz="4" w:space="0" w:color="auto"/>
            </w:tcBorders>
          </w:tcPr>
          <w:p w14:paraId="02071EA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62F8B7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w:t>
            </w:r>
            <w:r w:rsidRPr="00976578">
              <w:rPr>
                <w:rFonts w:ascii="GHEA Grapalat" w:hAnsi="GHEA Grapalat" w:cs="Sylfaen"/>
                <w:sz w:val="20"/>
                <w:szCs w:val="20"/>
                <w:lang w:val="hy-AM"/>
              </w:rPr>
              <w:t>ի  անվանումը</w:t>
            </w:r>
            <w:r w:rsidRPr="00976578">
              <w:rPr>
                <w:rFonts w:ascii="GHEA Grapalat" w:hAnsi="GHEA Grapalat" w:cs="Sylfaen"/>
                <w:sz w:val="20"/>
                <w:szCs w:val="20"/>
              </w:rPr>
              <w:t>,</w:t>
            </w:r>
            <w:r w:rsidRPr="0097657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0620C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25881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39E344A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CDBA7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21CFF5C2" w14:textId="77777777" w:rsidTr="005C3E3E">
        <w:tc>
          <w:tcPr>
            <w:tcW w:w="720" w:type="dxa"/>
            <w:tcBorders>
              <w:top w:val="single" w:sz="4" w:space="0" w:color="auto"/>
              <w:left w:val="single" w:sz="4" w:space="0" w:color="auto"/>
              <w:bottom w:val="single" w:sz="4" w:space="0" w:color="auto"/>
              <w:right w:val="single" w:sz="4" w:space="0" w:color="auto"/>
            </w:tcBorders>
          </w:tcPr>
          <w:p w14:paraId="4853D783"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37F88F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Հ</w:t>
            </w:r>
            <w:r w:rsidRPr="0097657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EB562E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A06AE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7832B73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rPr>
              <w:t xml:space="preserve"> (</w:t>
            </w:r>
            <w:r w:rsidRPr="00976578">
              <w:rPr>
                <w:rFonts w:ascii="GHEA Grapalat" w:hAnsi="GHEA Grapalat" w:cs="Sylfaen"/>
                <w:sz w:val="20"/>
                <w:szCs w:val="20"/>
                <w:lang w:val="hy-AM"/>
              </w:rPr>
              <w:t>գնումների հետ կապված գործընթացում չի լրացվում</w:t>
            </w:r>
            <w:r w:rsidRPr="009765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ACF21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lang w:val="ru-RU"/>
              </w:rPr>
              <w:t>(</w:t>
            </w:r>
            <w:r w:rsidRPr="00976578">
              <w:rPr>
                <w:rFonts w:ascii="GHEA Grapalat" w:hAnsi="GHEA Grapalat" w:cs="Sylfaen"/>
                <w:sz w:val="20"/>
                <w:szCs w:val="20"/>
                <w:lang w:val="hy-AM"/>
              </w:rPr>
              <w:t>չի լրացվում</w:t>
            </w:r>
            <w:r w:rsidRPr="00976578">
              <w:rPr>
                <w:rFonts w:ascii="GHEA Grapalat" w:hAnsi="GHEA Grapalat" w:cs="Sylfaen"/>
                <w:sz w:val="20"/>
                <w:szCs w:val="20"/>
                <w:lang w:val="ru-RU"/>
              </w:rPr>
              <w:t>)</w:t>
            </w:r>
          </w:p>
        </w:tc>
      </w:tr>
      <w:tr w:rsidR="00976578" w:rsidRPr="00976578" w14:paraId="531523A3" w14:textId="77777777" w:rsidTr="005C3E3E">
        <w:tc>
          <w:tcPr>
            <w:tcW w:w="720" w:type="dxa"/>
            <w:tcBorders>
              <w:top w:val="single" w:sz="4" w:space="0" w:color="auto"/>
              <w:left w:val="single" w:sz="4" w:space="0" w:color="auto"/>
              <w:bottom w:val="single" w:sz="4" w:space="0" w:color="auto"/>
              <w:right w:val="single" w:sz="4" w:space="0" w:color="auto"/>
            </w:tcBorders>
          </w:tcPr>
          <w:p w14:paraId="4213DD0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F144A2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86DEC3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C0B2A2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635E15C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B756E4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64362854" w14:textId="77777777" w:rsidTr="005C3E3E">
        <w:tc>
          <w:tcPr>
            <w:tcW w:w="720" w:type="dxa"/>
            <w:tcBorders>
              <w:top w:val="single" w:sz="4" w:space="0" w:color="auto"/>
              <w:left w:val="single" w:sz="4" w:space="0" w:color="auto"/>
              <w:bottom w:val="single" w:sz="4" w:space="0" w:color="auto"/>
              <w:right w:val="single" w:sz="4" w:space="0" w:color="auto"/>
            </w:tcBorders>
          </w:tcPr>
          <w:p w14:paraId="6D050FB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9923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9ABFA3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AAD18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53598D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6B2429EB" w14:textId="77777777" w:rsidTr="005C3E3E">
        <w:tc>
          <w:tcPr>
            <w:tcW w:w="720" w:type="dxa"/>
            <w:tcBorders>
              <w:top w:val="single" w:sz="4" w:space="0" w:color="auto"/>
              <w:left w:val="single" w:sz="4" w:space="0" w:color="auto"/>
              <w:bottom w:val="single" w:sz="4" w:space="0" w:color="auto"/>
              <w:right w:val="single" w:sz="4" w:space="0" w:color="auto"/>
            </w:tcBorders>
          </w:tcPr>
          <w:p w14:paraId="0CB61AC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12CF15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434972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96FA7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5B12D46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 այն բանկային (</w:t>
            </w:r>
            <w:r w:rsidRPr="00976578">
              <w:rPr>
                <w:rFonts w:ascii="GHEA Grapalat" w:hAnsi="GHEA Grapalat"/>
                <w:sz w:val="20"/>
                <w:szCs w:val="20"/>
                <w:lang w:val="hy-AM"/>
              </w:rPr>
              <w:t>գանձապետական</w:t>
            </w:r>
            <w:r w:rsidRPr="0097657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7C6C8B2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նախապես լրացվում է շահառուի կողմից` հրավերով</w:t>
            </w:r>
          </w:p>
        </w:tc>
      </w:tr>
      <w:tr w:rsidR="00976578" w:rsidRPr="00976578" w14:paraId="1FD7C62F" w14:textId="77777777" w:rsidTr="005C3E3E">
        <w:tc>
          <w:tcPr>
            <w:tcW w:w="720" w:type="dxa"/>
            <w:tcBorders>
              <w:top w:val="single" w:sz="4" w:space="0" w:color="auto"/>
              <w:left w:val="single" w:sz="4" w:space="0" w:color="auto"/>
              <w:bottom w:val="single" w:sz="4" w:space="0" w:color="auto"/>
              <w:right w:val="single" w:sz="4" w:space="0" w:color="auto"/>
            </w:tcBorders>
          </w:tcPr>
          <w:p w14:paraId="6568FDD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7DF7A2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35ECBF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C4993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3F372AA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26B0CD3"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լրացվում է վճարողի կողմից</w:t>
            </w:r>
            <w:r w:rsidRPr="00976578">
              <w:rPr>
                <w:rFonts w:ascii="GHEA Grapalat" w:hAnsi="GHEA Grapalat"/>
                <w:sz w:val="20"/>
                <w:szCs w:val="20"/>
                <w:lang w:val="hy-AM"/>
              </w:rPr>
              <w:t xml:space="preserve"> </w:t>
            </w:r>
          </w:p>
        </w:tc>
      </w:tr>
      <w:tr w:rsidR="00976578" w:rsidRPr="00985B84" w14:paraId="7D85796D" w14:textId="77777777" w:rsidTr="005C3E3E">
        <w:tc>
          <w:tcPr>
            <w:tcW w:w="720" w:type="dxa"/>
            <w:tcBorders>
              <w:top w:val="single" w:sz="4" w:space="0" w:color="auto"/>
              <w:left w:val="single" w:sz="4" w:space="0" w:color="auto"/>
              <w:bottom w:val="single" w:sz="4" w:space="0" w:color="auto"/>
              <w:right w:val="single" w:sz="4" w:space="0" w:color="auto"/>
            </w:tcBorders>
          </w:tcPr>
          <w:p w14:paraId="33DAB026"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7A468AF"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t>Ակցեպտավորված գումարը՝  (թվերով</w:t>
            </w:r>
            <w:r w:rsidRPr="00976578">
              <w:rPr>
                <w:rFonts w:ascii="GHEA Grapalat" w:hAnsi="GHEA Grapalat" w:cs="Arial"/>
                <w:sz w:val="20"/>
                <w:szCs w:val="20"/>
                <w:lang w:val="hy-AM"/>
              </w:rPr>
              <w:t xml:space="preserve"> </w:t>
            </w:r>
            <w:r w:rsidRPr="00976578">
              <w:rPr>
                <w:rFonts w:ascii="GHEA Grapalat" w:hAnsi="GHEA Grapalat" w:cs="Sylfaen"/>
                <w:sz w:val="20"/>
                <w:szCs w:val="20"/>
                <w:lang w:val="hy-AM"/>
              </w:rPr>
              <w:t>և</w:t>
            </w:r>
            <w:r w:rsidRPr="00976578">
              <w:rPr>
                <w:rFonts w:ascii="GHEA Grapalat" w:hAnsi="GHEA Grapalat" w:cs="Arial"/>
                <w:sz w:val="20"/>
                <w:szCs w:val="20"/>
                <w:lang w:val="hy-AM"/>
              </w:rPr>
              <w:t xml:space="preserve"> </w:t>
            </w:r>
            <w:r w:rsidRPr="0097657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950FB56"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6CC17"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ոչ պարտադիր</w:t>
            </w:r>
          </w:p>
          <w:p w14:paraId="3F904A86"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t xml:space="preserve">(նախատեսված է նշված գումարի մասնակի ակցեպտի համար, որը </w:t>
            </w:r>
            <w:r w:rsidRPr="00976578">
              <w:rPr>
                <w:rFonts w:ascii="GHEA Grapalat" w:hAnsi="GHEA Grapalat" w:cs="Sylfaen"/>
                <w:sz w:val="20"/>
                <w:szCs w:val="20"/>
                <w:lang w:val="hy-AM"/>
              </w:rPr>
              <w:lastRenderedPageBreak/>
              <w:t>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D87CB0D"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lastRenderedPageBreak/>
              <w:t>(չի լրացվում եւ չի կիրառվում)</w:t>
            </w:r>
          </w:p>
        </w:tc>
      </w:tr>
      <w:tr w:rsidR="00976578" w:rsidRPr="00976578" w14:paraId="577503EE" w14:textId="77777777" w:rsidTr="005C3E3E">
        <w:tc>
          <w:tcPr>
            <w:tcW w:w="720" w:type="dxa"/>
            <w:tcBorders>
              <w:top w:val="single" w:sz="4" w:space="0" w:color="auto"/>
              <w:left w:val="single" w:sz="4" w:space="0" w:color="auto"/>
              <w:bottom w:val="single" w:sz="4" w:space="0" w:color="auto"/>
              <w:right w:val="single" w:sz="4" w:space="0" w:color="auto"/>
            </w:tcBorders>
          </w:tcPr>
          <w:p w14:paraId="04904449"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D98576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85DA45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7697F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FB0A9F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վճարողի կողմից</w:t>
            </w:r>
          </w:p>
        </w:tc>
      </w:tr>
      <w:tr w:rsidR="00976578" w:rsidRPr="00985B84" w14:paraId="7A73A760" w14:textId="77777777" w:rsidTr="005C3E3E">
        <w:tc>
          <w:tcPr>
            <w:tcW w:w="720" w:type="dxa"/>
            <w:tcBorders>
              <w:top w:val="single" w:sz="4" w:space="0" w:color="auto"/>
              <w:left w:val="single" w:sz="4" w:space="0" w:color="auto"/>
              <w:bottom w:val="single" w:sz="4" w:space="0" w:color="auto"/>
              <w:right w:val="single" w:sz="4" w:space="0" w:color="auto"/>
            </w:tcBorders>
          </w:tcPr>
          <w:p w14:paraId="3F2498D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A07CEE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1899AEF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D91569"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 xml:space="preserve">Պարտադիր </w:t>
            </w:r>
            <w:r w:rsidRPr="00976578">
              <w:rPr>
                <w:rFonts w:ascii="GHEA Grapalat" w:hAnsi="GHEA Grapalat"/>
                <w:sz w:val="20"/>
                <w:szCs w:val="20"/>
                <w:lang w:val="hy-AM"/>
              </w:rPr>
              <w:t xml:space="preserve">լրացվում է </w:t>
            </w:r>
            <w:r w:rsidRPr="00976578">
              <w:rPr>
                <w:rFonts w:ascii="GHEA Grapalat" w:hAnsi="GHEA Grapalat"/>
                <w:sz w:val="20"/>
                <w:szCs w:val="20"/>
              </w:rPr>
              <w:t>«</w:t>
            </w:r>
            <w:r w:rsidRPr="00976578">
              <w:rPr>
                <w:rFonts w:ascii="GHEA Grapalat" w:hAnsi="GHEA Grapalat"/>
                <w:sz w:val="20"/>
                <w:szCs w:val="20"/>
                <w:lang w:val="hy-AM"/>
              </w:rPr>
              <w:t>պայմանագրի կատարման ապահովման համար</w:t>
            </w:r>
            <w:r w:rsidRPr="00976578">
              <w:rPr>
                <w:rFonts w:ascii="GHEA Grapalat" w:hAnsi="GHEA Grapalat"/>
                <w:sz w:val="20"/>
                <w:szCs w:val="20"/>
              </w:rPr>
              <w:t>»</w:t>
            </w:r>
            <w:r w:rsidRPr="0097657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5175062"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նախապես լրացվում է շահառուի կողմից` հրավերով</w:t>
            </w:r>
          </w:p>
        </w:tc>
      </w:tr>
      <w:tr w:rsidR="00976578" w:rsidRPr="00976578" w14:paraId="6CA9465F" w14:textId="77777777" w:rsidTr="005C3E3E">
        <w:tc>
          <w:tcPr>
            <w:tcW w:w="720" w:type="dxa"/>
            <w:tcBorders>
              <w:top w:val="single" w:sz="4" w:space="0" w:color="auto"/>
              <w:left w:val="single" w:sz="4" w:space="0" w:color="auto"/>
              <w:bottom w:val="single" w:sz="4" w:space="0" w:color="auto"/>
              <w:right w:val="single" w:sz="4" w:space="0" w:color="auto"/>
            </w:tcBorders>
          </w:tcPr>
          <w:p w14:paraId="41E8FDA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58634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3E4C88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ED859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352A9B3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76578">
              <w:rPr>
                <w:rFonts w:ascii="GHEA Grapalat" w:hAnsi="GHEA Grapalat"/>
                <w:sz w:val="20"/>
                <w:szCs w:val="20"/>
                <w:lang w:val="hy-AM"/>
              </w:rPr>
              <w:t>,</w:t>
            </w:r>
            <w:r w:rsidRPr="00976578">
              <w:rPr>
                <w:rFonts w:ascii="GHEA Grapalat" w:hAnsi="GHEA Grapalat" w:cs="Arial"/>
                <w:sz w:val="20"/>
                <w:szCs w:val="20"/>
                <w:lang w:val="hy-AM"/>
              </w:rPr>
              <w:t xml:space="preserve"> </w:t>
            </w:r>
            <w:r w:rsidRPr="00976578">
              <w:rPr>
                <w:rFonts w:ascii="GHEA Grapalat" w:hAnsi="GHEA Grapalat"/>
                <w:sz w:val="20"/>
                <w:szCs w:val="20"/>
              </w:rPr>
              <w:t xml:space="preserve"> գնման ընթացակարգի ծածկագիրը</w:t>
            </w:r>
            <w:r w:rsidRPr="0097657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E917103"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 xml:space="preserve">լրացվում է </w:t>
            </w:r>
            <w:r w:rsidRPr="00976578">
              <w:rPr>
                <w:rFonts w:ascii="GHEA Grapalat" w:hAnsi="GHEA Grapalat"/>
                <w:sz w:val="20"/>
                <w:szCs w:val="20"/>
                <w:lang w:val="hy-AM"/>
              </w:rPr>
              <w:t>շահառու</w:t>
            </w:r>
            <w:r w:rsidRPr="00976578">
              <w:rPr>
                <w:rFonts w:ascii="GHEA Grapalat" w:hAnsi="GHEA Grapalat"/>
                <w:sz w:val="20"/>
                <w:szCs w:val="20"/>
              </w:rPr>
              <w:t>ի կողմից</w:t>
            </w:r>
          </w:p>
        </w:tc>
      </w:tr>
      <w:tr w:rsidR="00976578" w:rsidRPr="00985B84" w14:paraId="62899A06" w14:textId="77777777" w:rsidTr="005C3E3E">
        <w:tc>
          <w:tcPr>
            <w:tcW w:w="720" w:type="dxa"/>
            <w:tcBorders>
              <w:top w:val="single" w:sz="4" w:space="0" w:color="auto"/>
              <w:left w:val="single" w:sz="4" w:space="0" w:color="auto"/>
              <w:bottom w:val="single" w:sz="4" w:space="0" w:color="auto"/>
              <w:right w:val="single" w:sz="4" w:space="0" w:color="auto"/>
            </w:tcBorders>
          </w:tcPr>
          <w:p w14:paraId="34FD92E3" w14:textId="77777777" w:rsidR="000E16AA" w:rsidRPr="00976578" w:rsidDel="0010680B"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EF8E95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1D083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D05296" w14:textId="77777777" w:rsidR="000E16AA" w:rsidRPr="00976578" w:rsidRDefault="000E16AA" w:rsidP="00976578">
            <w:pPr>
              <w:spacing w:after="0"/>
              <w:jc w:val="center"/>
              <w:rPr>
                <w:rFonts w:ascii="GHEA Grapalat" w:hAnsi="GHEA Grapalat" w:cs="Sylfaen"/>
                <w:sz w:val="20"/>
                <w:szCs w:val="20"/>
                <w:lang w:val="hy-AM"/>
              </w:rPr>
            </w:pPr>
            <w:r w:rsidRPr="00976578">
              <w:rPr>
                <w:rFonts w:ascii="GHEA Grapalat" w:hAnsi="GHEA Grapalat"/>
                <w:sz w:val="20"/>
                <w:szCs w:val="20"/>
              </w:rPr>
              <w:t>պարտադիր</w:t>
            </w:r>
            <w:r w:rsidRPr="00976578">
              <w:rPr>
                <w:rFonts w:ascii="GHEA Grapalat" w:hAnsi="GHEA Grapalat" w:cs="Sylfaen"/>
                <w:sz w:val="20"/>
                <w:szCs w:val="20"/>
                <w:lang w:val="hy-AM"/>
              </w:rPr>
              <w:t xml:space="preserve"> </w:t>
            </w:r>
          </w:p>
          <w:p w14:paraId="14FD17F7" w14:textId="77777777" w:rsidR="000E16AA" w:rsidRPr="00976578" w:rsidRDefault="000E16AA" w:rsidP="00976578">
            <w:pPr>
              <w:spacing w:after="0"/>
              <w:jc w:val="center"/>
              <w:rPr>
                <w:rFonts w:ascii="GHEA Grapalat" w:hAnsi="GHEA Grapalat" w:cs="Sylfaen"/>
                <w:sz w:val="20"/>
                <w:szCs w:val="20"/>
                <w:lang w:val="hy-AM"/>
              </w:rPr>
            </w:pPr>
            <w:r w:rsidRPr="00976578">
              <w:rPr>
                <w:rFonts w:ascii="GHEA Grapalat" w:hAnsi="GHEA Grapalat" w:cs="Sylfaen"/>
                <w:sz w:val="20"/>
                <w:szCs w:val="20"/>
                <w:lang w:val="hy-AM"/>
              </w:rPr>
              <w:t xml:space="preserve">լրացվում է &lt;ակցեպտավորված վճարում&gt; բառերը, </w:t>
            </w:r>
          </w:p>
          <w:p w14:paraId="4C8D1F8B"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CFFF5E8"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 xml:space="preserve">նախապես լրացվում է շահառուի կողմից </w:t>
            </w:r>
          </w:p>
        </w:tc>
      </w:tr>
      <w:tr w:rsidR="00976578" w:rsidRPr="00976578" w14:paraId="3E30C2B1" w14:textId="77777777" w:rsidTr="005C3E3E">
        <w:tc>
          <w:tcPr>
            <w:tcW w:w="720" w:type="dxa"/>
            <w:tcBorders>
              <w:top w:val="single" w:sz="4" w:space="0" w:color="auto"/>
              <w:left w:val="single" w:sz="4" w:space="0" w:color="auto"/>
              <w:bottom w:val="single" w:sz="4" w:space="0" w:color="auto"/>
              <w:right w:val="single" w:sz="4" w:space="0" w:color="auto"/>
            </w:tcBorders>
          </w:tcPr>
          <w:p w14:paraId="53E6C2BA"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6C93EA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175416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5B7AE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72874310"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76578">
              <w:rPr>
                <w:rFonts w:ascii="GHEA Grapalat" w:hAnsi="GHEA Grapalat"/>
                <w:sz w:val="20"/>
                <w:szCs w:val="20"/>
                <w:lang w:val="hy-AM"/>
              </w:rPr>
              <w:t xml:space="preserve"> </w:t>
            </w:r>
            <w:r w:rsidRPr="00976578">
              <w:rPr>
                <w:rFonts w:ascii="GHEA Grapalat" w:hAnsi="GHEA Grapalat"/>
                <w:sz w:val="20"/>
                <w:szCs w:val="20"/>
              </w:rPr>
              <w:t>(</w:t>
            </w:r>
            <w:r w:rsidRPr="00976578">
              <w:rPr>
                <w:rFonts w:ascii="GHEA Grapalat" w:hAnsi="GHEA Grapalat"/>
                <w:sz w:val="20"/>
                <w:szCs w:val="20"/>
                <w:lang w:val="hy-AM"/>
              </w:rPr>
              <w:t>վճարողի բանկին</w:t>
            </w:r>
            <w:r w:rsidRPr="00976578">
              <w:rPr>
                <w:rFonts w:ascii="GHEA Grapalat" w:hAnsi="GHEA Grapalat"/>
                <w:sz w:val="20"/>
                <w:szCs w:val="20"/>
              </w:rPr>
              <w:t>)</w:t>
            </w:r>
          </w:p>
          <w:p w14:paraId="4A24C34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Եթ ե լրացվել է &lt;</w:t>
            </w:r>
            <w:r w:rsidRPr="00976578">
              <w:rPr>
                <w:rFonts w:ascii="GHEA Grapalat" w:hAnsi="GHEA Grapalat" w:cs="Sylfaen"/>
                <w:sz w:val="20"/>
                <w:szCs w:val="20"/>
                <w:lang w:val="hy-AM"/>
              </w:rPr>
              <w:t>Վճարման կատարման հիմքեր&gt; դաշտը ապա այս տվյալը պարտադիր լրացվում է</w:t>
            </w:r>
            <w:r w:rsidRPr="0097657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F64196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շահառուի</w:t>
            </w:r>
            <w:r w:rsidRPr="00976578">
              <w:rPr>
                <w:rFonts w:ascii="GHEA Grapalat" w:hAnsi="GHEA Grapalat"/>
                <w:sz w:val="20"/>
                <w:szCs w:val="20"/>
                <w:lang w:val="hy-AM"/>
              </w:rPr>
              <w:t xml:space="preserve"> </w:t>
            </w:r>
            <w:r w:rsidRPr="00976578">
              <w:rPr>
                <w:rFonts w:ascii="GHEA Grapalat" w:hAnsi="GHEA Grapalat"/>
                <w:sz w:val="20"/>
                <w:szCs w:val="20"/>
              </w:rPr>
              <w:t>կողմից</w:t>
            </w:r>
          </w:p>
        </w:tc>
      </w:tr>
      <w:tr w:rsidR="00976578" w:rsidRPr="00985B84" w14:paraId="7CFDDDF7" w14:textId="77777777" w:rsidTr="005C3E3E">
        <w:tc>
          <w:tcPr>
            <w:tcW w:w="720" w:type="dxa"/>
            <w:tcBorders>
              <w:top w:val="single" w:sz="4" w:space="0" w:color="auto"/>
              <w:left w:val="single" w:sz="4" w:space="0" w:color="auto"/>
              <w:bottom w:val="single" w:sz="4" w:space="0" w:color="auto"/>
              <w:right w:val="single" w:sz="4" w:space="0" w:color="auto"/>
            </w:tcBorders>
          </w:tcPr>
          <w:p w14:paraId="6FA9D47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2</w:t>
            </w:r>
            <w:r w:rsidRPr="0097657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147F294"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31F79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F48EA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3C10C5D4"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այս դաշտը լրացվում</w:t>
            </w:r>
            <w:r w:rsidRPr="00976578">
              <w:rPr>
                <w:rFonts w:ascii="GHEA Grapalat" w:hAnsi="GHEA Grapalat"/>
                <w:sz w:val="20"/>
                <w:szCs w:val="20"/>
                <w:lang w:val="hy-AM"/>
              </w:rPr>
              <w:t xml:space="preserve"> է վճարողի կողմից պահանջագրի ներկայացման դեպքում: Ընդ որում</w:t>
            </w:r>
            <w:r w:rsidRPr="00976578">
              <w:rPr>
                <w:rFonts w:ascii="GHEA Grapalat" w:hAnsi="GHEA Grapalat"/>
                <w:sz w:val="20"/>
                <w:szCs w:val="20"/>
              </w:rPr>
              <w:t xml:space="preserve"> եթե </w:t>
            </w:r>
            <w:r w:rsidRPr="00976578">
              <w:rPr>
                <w:rFonts w:ascii="GHEA Grapalat" w:hAnsi="GHEA Grapalat" w:cs="Sylfaen"/>
                <w:sz w:val="20"/>
                <w:szCs w:val="20"/>
                <w:lang w:val="hy-AM"/>
              </w:rPr>
              <w:t xml:space="preserve">Վճարման պայմաններ դաշտում </w:t>
            </w:r>
            <w:r w:rsidRPr="00976578">
              <w:rPr>
                <w:rFonts w:ascii="GHEA Grapalat" w:hAnsi="GHEA Grapalat"/>
                <w:sz w:val="20"/>
                <w:szCs w:val="20"/>
                <w:lang w:val="hy-AM"/>
              </w:rPr>
              <w:t xml:space="preserve">նշված է &lt;ակցեպտավորված վճարում&gt; </w:t>
            </w:r>
            <w:r w:rsidRPr="00976578">
              <w:rPr>
                <w:rFonts w:ascii="GHEA Grapalat" w:hAnsi="GHEA Grapalat"/>
                <w:sz w:val="20"/>
                <w:szCs w:val="20"/>
                <w:lang w:val="hy-AM"/>
              </w:rPr>
              <w:lastRenderedPageBreak/>
              <w:t>ապա</w:t>
            </w:r>
            <w:r w:rsidRPr="00976578">
              <w:rPr>
                <w:rFonts w:ascii="GHEA Grapalat" w:hAnsi="GHEA Grapalat" w:cs="Sylfaen"/>
                <w:sz w:val="20"/>
                <w:szCs w:val="20"/>
                <w:lang w:val="hy-AM"/>
              </w:rPr>
              <w:t xml:space="preserve"> </w:t>
            </w:r>
            <w:r w:rsidRPr="00976578">
              <w:rPr>
                <w:rFonts w:ascii="GHEA Grapalat" w:hAnsi="GHEA Grapalat"/>
                <w:sz w:val="20"/>
                <w:szCs w:val="20"/>
              </w:rPr>
              <w:t>վճարող</w:t>
            </w:r>
            <w:r w:rsidRPr="00976578">
              <w:rPr>
                <w:rFonts w:ascii="GHEA Grapalat" w:hAnsi="GHEA Grapalat"/>
                <w:sz w:val="20"/>
                <w:szCs w:val="20"/>
                <w:lang w:val="hy-AM"/>
              </w:rPr>
              <w:t xml:space="preserve">ը ստորագրելով՝ </w:t>
            </w:r>
            <w:r w:rsidRPr="00976578">
              <w:rPr>
                <w:rFonts w:ascii="GHEA Grapalat" w:hAnsi="GHEA Grapalat" w:cs="Sylfaen"/>
                <w:sz w:val="20"/>
                <w:szCs w:val="20"/>
                <w:lang w:val="hy-AM"/>
              </w:rPr>
              <w:t xml:space="preserve">նախապես </w:t>
            </w:r>
            <w:r w:rsidRPr="00976578">
              <w:rPr>
                <w:rFonts w:ascii="GHEA Grapalat" w:hAnsi="GHEA Grapalat"/>
                <w:sz w:val="20"/>
                <w:szCs w:val="20"/>
                <w:lang w:val="hy-AM"/>
              </w:rPr>
              <w:t xml:space="preserve">համաձայնվում  </w:t>
            </w:r>
            <w:r w:rsidRPr="00976578">
              <w:rPr>
                <w:rFonts w:ascii="GHEA Grapalat" w:hAnsi="GHEA Grapalat" w:cs="Sylfaen"/>
                <w:sz w:val="20"/>
                <w:szCs w:val="20"/>
                <w:lang w:val="hy-AM"/>
              </w:rPr>
              <w:t xml:space="preserve">  </w:t>
            </w:r>
            <w:r w:rsidRPr="0097657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A821BD9" w14:textId="77777777" w:rsidR="000E16AA" w:rsidRPr="00976578" w:rsidRDefault="000E16AA" w:rsidP="00976578">
            <w:pPr>
              <w:spacing w:after="0"/>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C7338C3"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lastRenderedPageBreak/>
              <w:t xml:space="preserve">ստորագրվում է վճարողի կողմից կամ </w:t>
            </w:r>
          </w:p>
          <w:p w14:paraId="0B555E05"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դրվում է վճարողի էլեկտրոնային ստորագրությունը</w:t>
            </w:r>
          </w:p>
          <w:p w14:paraId="65049CBD" w14:textId="77777777" w:rsidR="000E16AA" w:rsidRPr="00976578" w:rsidRDefault="000E16AA" w:rsidP="00976578">
            <w:pPr>
              <w:spacing w:after="0"/>
              <w:jc w:val="center"/>
              <w:rPr>
                <w:rFonts w:ascii="GHEA Grapalat" w:hAnsi="GHEA Grapalat"/>
                <w:sz w:val="20"/>
                <w:szCs w:val="20"/>
                <w:lang w:val="hy-AM"/>
              </w:rPr>
            </w:pPr>
          </w:p>
        </w:tc>
      </w:tr>
      <w:tr w:rsidR="00976578" w:rsidRPr="00985B84" w14:paraId="5C00EE6A" w14:textId="77777777" w:rsidTr="005C3E3E">
        <w:tc>
          <w:tcPr>
            <w:tcW w:w="720" w:type="dxa"/>
            <w:tcBorders>
              <w:top w:val="single" w:sz="4" w:space="0" w:color="auto"/>
              <w:left w:val="single" w:sz="4" w:space="0" w:color="auto"/>
              <w:bottom w:val="single" w:sz="4" w:space="0" w:color="auto"/>
              <w:right w:val="single" w:sz="4" w:space="0" w:color="auto"/>
            </w:tcBorders>
            <w:vAlign w:val="center"/>
          </w:tcPr>
          <w:p w14:paraId="32394EBB" w14:textId="77777777" w:rsidR="000E16AA" w:rsidRPr="00976578" w:rsidRDefault="000E16AA" w:rsidP="00976578">
            <w:pPr>
              <w:spacing w:after="0"/>
              <w:rPr>
                <w:rFonts w:ascii="GHEA Grapalat" w:hAnsi="GHEA Grapalat"/>
                <w:sz w:val="20"/>
                <w:szCs w:val="20"/>
              </w:rPr>
            </w:pPr>
            <w:r w:rsidRPr="00976578">
              <w:rPr>
                <w:rFonts w:ascii="GHEA Grapalat" w:hAnsi="GHEA Grapalat"/>
                <w:sz w:val="20"/>
                <w:szCs w:val="20"/>
                <w:lang w:val="hy-AM"/>
              </w:rPr>
              <w:t>2</w:t>
            </w:r>
            <w:r w:rsidRPr="0097657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B8E3B7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A8C34C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D1630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պարտադիր` </w:t>
            </w:r>
          </w:p>
          <w:p w14:paraId="4ED0C7F4"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կնիքի առկայության դեպքում</w:t>
            </w:r>
            <w:r w:rsidRPr="0097657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A93AF56"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 xml:space="preserve">կնքվում է վճարողի կողմից </w:t>
            </w:r>
          </w:p>
          <w:p w14:paraId="4EBA4BF6"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թղթային եղանակով ներկայացնելիս</w:t>
            </w:r>
          </w:p>
        </w:tc>
      </w:tr>
      <w:tr w:rsidR="00976578" w:rsidRPr="00976578" w14:paraId="3966E4A4" w14:textId="77777777" w:rsidTr="005C3E3E">
        <w:tc>
          <w:tcPr>
            <w:tcW w:w="720" w:type="dxa"/>
            <w:tcBorders>
              <w:top w:val="single" w:sz="4" w:space="0" w:color="auto"/>
              <w:left w:val="single" w:sz="4" w:space="0" w:color="auto"/>
              <w:bottom w:val="single" w:sz="4" w:space="0" w:color="auto"/>
              <w:right w:val="single" w:sz="4" w:space="0" w:color="auto"/>
            </w:tcBorders>
          </w:tcPr>
          <w:p w14:paraId="2AC72E6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22</w:t>
            </w:r>
            <w:r w:rsidRPr="009765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64AF8D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539DD8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F5249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r w:rsidRPr="00976578">
              <w:rPr>
                <w:rFonts w:ascii="GHEA Grapalat" w:hAnsi="GHEA Grapalat"/>
                <w:sz w:val="20"/>
                <w:szCs w:val="20"/>
                <w:lang w:val="hy-AM"/>
              </w:rPr>
              <w:t>՝</w:t>
            </w:r>
            <w:r w:rsidRPr="00976578">
              <w:rPr>
                <w:rFonts w:ascii="GHEA Grapalat" w:hAnsi="GHEA Grapalat"/>
                <w:sz w:val="20"/>
                <w:szCs w:val="20"/>
              </w:rPr>
              <w:t xml:space="preserve"> </w:t>
            </w:r>
          </w:p>
          <w:p w14:paraId="2289A1E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513F33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ստորագրվում է շահառուի կողմից</w:t>
            </w:r>
          </w:p>
        </w:tc>
      </w:tr>
      <w:tr w:rsidR="00976578" w:rsidRPr="00976578" w14:paraId="47D7199F" w14:textId="77777777" w:rsidTr="005C3E3E">
        <w:tc>
          <w:tcPr>
            <w:tcW w:w="720" w:type="dxa"/>
            <w:tcBorders>
              <w:top w:val="single" w:sz="4" w:space="0" w:color="auto"/>
              <w:left w:val="single" w:sz="4" w:space="0" w:color="auto"/>
              <w:bottom w:val="single" w:sz="4" w:space="0" w:color="auto"/>
              <w:right w:val="single" w:sz="4" w:space="0" w:color="auto"/>
            </w:tcBorders>
            <w:vAlign w:val="center"/>
          </w:tcPr>
          <w:p w14:paraId="3B5E48FC" w14:textId="77777777" w:rsidR="000E16AA" w:rsidRPr="00976578" w:rsidRDefault="000E16AA" w:rsidP="00976578">
            <w:pPr>
              <w:spacing w:after="0"/>
              <w:rPr>
                <w:rFonts w:ascii="GHEA Grapalat" w:hAnsi="GHEA Grapalat"/>
                <w:sz w:val="20"/>
                <w:szCs w:val="20"/>
              </w:rPr>
            </w:pPr>
            <w:r w:rsidRPr="00976578">
              <w:rPr>
                <w:rFonts w:ascii="GHEA Grapalat" w:hAnsi="GHEA Grapalat"/>
                <w:sz w:val="20"/>
                <w:szCs w:val="20"/>
                <w:lang w:val="hy-AM"/>
              </w:rPr>
              <w:t>22</w:t>
            </w:r>
            <w:r w:rsidRPr="009765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22CA7C"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0BEAFD7"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6CBF2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պարտադիր` </w:t>
            </w:r>
          </w:p>
          <w:p w14:paraId="0CEEBC6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DBE5E7C"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կնքվում է շահառուի կողմից</w:t>
            </w:r>
            <w:r w:rsidRPr="00976578">
              <w:rPr>
                <w:rFonts w:ascii="GHEA Grapalat" w:hAnsi="GHEA Grapalat"/>
                <w:sz w:val="20"/>
                <w:szCs w:val="20"/>
                <w:lang w:val="hy-AM"/>
              </w:rPr>
              <w:t xml:space="preserve"> </w:t>
            </w:r>
          </w:p>
          <w:p w14:paraId="4B3B952F"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թղթային եղանակով բանկ ներկայացնելիս</w:t>
            </w:r>
          </w:p>
        </w:tc>
      </w:tr>
      <w:tr w:rsidR="00976578" w:rsidRPr="00976578" w14:paraId="020E5A2A" w14:textId="77777777" w:rsidTr="005C3E3E">
        <w:tc>
          <w:tcPr>
            <w:tcW w:w="720" w:type="dxa"/>
            <w:tcBorders>
              <w:top w:val="single" w:sz="4" w:space="0" w:color="auto"/>
              <w:left w:val="single" w:sz="4" w:space="0" w:color="auto"/>
              <w:bottom w:val="single" w:sz="4" w:space="0" w:color="auto"/>
              <w:right w:val="single" w:sz="4" w:space="0" w:color="auto"/>
            </w:tcBorders>
          </w:tcPr>
          <w:p w14:paraId="21FEB1A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3</w:t>
            </w:r>
            <w:r w:rsidRPr="009765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F2BCD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5438E7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BE8AC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17DF032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վճարման պահանջագիրը վճարողին սպասարկող ֆինանսական կազմակերպության</w:t>
            </w:r>
            <w:r w:rsidRPr="00976578">
              <w:rPr>
                <w:rFonts w:ascii="GHEA Grapalat" w:hAnsi="GHEA Grapalat"/>
                <w:sz w:val="20"/>
                <w:szCs w:val="20"/>
                <w:lang w:val="hy-AM"/>
              </w:rPr>
              <w:t>ը</w:t>
            </w:r>
            <w:r w:rsidRPr="00976578">
              <w:rPr>
                <w:rFonts w:ascii="GHEA Grapalat" w:hAnsi="GHEA Grapalat"/>
                <w:sz w:val="20"/>
                <w:szCs w:val="20"/>
              </w:rPr>
              <w:t xml:space="preserve"> թղթային եղանակով </w:t>
            </w:r>
            <w:r w:rsidRPr="00976578">
              <w:rPr>
                <w:rFonts w:ascii="GHEA Grapalat" w:hAnsi="GHEA Grapalat"/>
                <w:sz w:val="20"/>
                <w:szCs w:val="20"/>
                <w:lang w:val="hy-AM"/>
              </w:rPr>
              <w:t xml:space="preserve"> </w:t>
            </w:r>
            <w:r w:rsidRPr="00976578">
              <w:rPr>
                <w:rFonts w:ascii="GHEA Grapalat" w:hAnsi="GHEA Grapalat"/>
                <w:sz w:val="20"/>
                <w:szCs w:val="20"/>
              </w:rPr>
              <w:t>ներկայաց</w:t>
            </w:r>
            <w:r w:rsidRPr="00976578">
              <w:rPr>
                <w:rFonts w:ascii="GHEA Grapalat" w:hAnsi="GHEA Grapalat"/>
                <w:sz w:val="20"/>
                <w:szCs w:val="20"/>
                <w:lang w:val="hy-AM"/>
              </w:rPr>
              <w:t>ված լի</w:t>
            </w:r>
            <w:r w:rsidRPr="009765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189E475" w14:textId="77777777" w:rsidR="000E16AA" w:rsidRPr="00976578" w:rsidRDefault="000E16AA" w:rsidP="00976578">
            <w:pPr>
              <w:spacing w:after="0"/>
              <w:jc w:val="center"/>
              <w:rPr>
                <w:rFonts w:ascii="GHEA Grapalat" w:hAnsi="GHEA Grapalat"/>
                <w:sz w:val="20"/>
                <w:szCs w:val="20"/>
              </w:rPr>
            </w:pPr>
          </w:p>
        </w:tc>
      </w:tr>
      <w:tr w:rsidR="00976578" w:rsidRPr="00976578" w14:paraId="4606F226" w14:textId="77777777" w:rsidTr="005C3E3E">
        <w:tc>
          <w:tcPr>
            <w:tcW w:w="720" w:type="dxa"/>
            <w:tcBorders>
              <w:top w:val="single" w:sz="4" w:space="0" w:color="auto"/>
              <w:left w:val="single" w:sz="4" w:space="0" w:color="auto"/>
              <w:bottom w:val="single" w:sz="4" w:space="0" w:color="auto"/>
              <w:right w:val="single" w:sz="4" w:space="0" w:color="auto"/>
            </w:tcBorders>
            <w:vAlign w:val="center"/>
          </w:tcPr>
          <w:p w14:paraId="7BA5A1D2" w14:textId="77777777" w:rsidR="000E16AA" w:rsidRPr="00976578" w:rsidRDefault="000E16AA" w:rsidP="00976578">
            <w:pPr>
              <w:spacing w:after="0"/>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3</w:t>
            </w:r>
            <w:r w:rsidRPr="009765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C3DE7B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վճարողին սպասարկող ֆինանսական կազմակերպության (մասնաճյուղի) </w:t>
            </w:r>
            <w:r w:rsidRPr="00976578">
              <w:rPr>
                <w:rFonts w:ascii="GHEA Grapalat" w:hAnsi="GHEA Grapalat"/>
                <w:sz w:val="20"/>
                <w:szCs w:val="20"/>
                <w:lang w:val="hy-AM"/>
              </w:rPr>
              <w:t>դրոշմա</w:t>
            </w:r>
            <w:r w:rsidRPr="0097657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DEEE33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90AF3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699ECE2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վճարման պահանջագիրը վճարողին սպասարկող ֆինանսական կազմակերպության</w:t>
            </w:r>
            <w:r w:rsidRPr="00976578">
              <w:rPr>
                <w:rFonts w:ascii="GHEA Grapalat" w:hAnsi="GHEA Grapalat"/>
                <w:sz w:val="20"/>
                <w:szCs w:val="20"/>
                <w:lang w:val="hy-AM"/>
              </w:rPr>
              <w:t>ը</w:t>
            </w:r>
            <w:r w:rsidRPr="00976578">
              <w:rPr>
                <w:rFonts w:ascii="GHEA Grapalat" w:hAnsi="GHEA Grapalat"/>
                <w:sz w:val="20"/>
                <w:szCs w:val="20"/>
              </w:rPr>
              <w:t xml:space="preserve"> թղթային եղանակով ներկայաց</w:t>
            </w:r>
            <w:r w:rsidRPr="00976578">
              <w:rPr>
                <w:rFonts w:ascii="GHEA Grapalat" w:hAnsi="GHEA Grapalat"/>
                <w:sz w:val="20"/>
                <w:szCs w:val="20"/>
                <w:lang w:val="hy-AM"/>
              </w:rPr>
              <w:t>ված լի</w:t>
            </w:r>
            <w:r w:rsidRPr="0097657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C58CEEC" w14:textId="77777777" w:rsidR="000E16AA" w:rsidRPr="00976578" w:rsidRDefault="000E16AA" w:rsidP="00976578">
            <w:pPr>
              <w:spacing w:after="0"/>
              <w:jc w:val="center"/>
              <w:rPr>
                <w:rFonts w:ascii="GHEA Grapalat" w:hAnsi="GHEA Grapalat"/>
                <w:sz w:val="20"/>
                <w:szCs w:val="20"/>
              </w:rPr>
            </w:pPr>
          </w:p>
        </w:tc>
      </w:tr>
      <w:tr w:rsidR="00976578" w:rsidRPr="00976578" w14:paraId="49CB6D9C" w14:textId="77777777" w:rsidTr="005C3E3E">
        <w:tc>
          <w:tcPr>
            <w:tcW w:w="720" w:type="dxa"/>
            <w:tcBorders>
              <w:top w:val="single" w:sz="4" w:space="0" w:color="auto"/>
              <w:left w:val="single" w:sz="4" w:space="0" w:color="auto"/>
              <w:bottom w:val="single" w:sz="4" w:space="0" w:color="auto"/>
              <w:right w:val="single" w:sz="4" w:space="0" w:color="auto"/>
            </w:tcBorders>
          </w:tcPr>
          <w:p w14:paraId="13848169"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rPr>
              <w:t>2</w:t>
            </w:r>
            <w:r w:rsidRPr="00976578">
              <w:rPr>
                <w:rFonts w:ascii="GHEA Grapalat" w:hAnsi="GHEA Grapalat"/>
                <w:sz w:val="20"/>
                <w:szCs w:val="20"/>
                <w:lang w:val="hy-AM"/>
              </w:rPr>
              <w:t>3</w:t>
            </w:r>
            <w:r w:rsidRPr="00976578">
              <w:rPr>
                <w:rFonts w:ascii="GHEA Grapalat" w:hAnsi="GHEA Grapalat"/>
                <w:sz w:val="20"/>
                <w:szCs w:val="20"/>
              </w:rPr>
              <w:t>.</w:t>
            </w:r>
            <w:r w:rsidRPr="0097657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65584F" w14:textId="77777777" w:rsidR="000E16AA" w:rsidRPr="00976578" w:rsidRDefault="000E16AA" w:rsidP="00976578">
            <w:pPr>
              <w:spacing w:after="0"/>
              <w:jc w:val="center"/>
              <w:rPr>
                <w:rFonts w:ascii="GHEA Grapalat" w:hAnsi="GHEA Grapalat"/>
                <w:sz w:val="20"/>
                <w:szCs w:val="20"/>
                <w:lang w:val="hy-AM"/>
              </w:rPr>
            </w:pPr>
            <w:r w:rsidRPr="0097657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3F9AD43"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89FA8"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p w14:paraId="6A91D256"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73F1311" w14:textId="77777777" w:rsidR="000E16AA" w:rsidRPr="00976578" w:rsidRDefault="000E16AA" w:rsidP="00976578">
            <w:pPr>
              <w:spacing w:after="0"/>
              <w:jc w:val="center"/>
              <w:rPr>
                <w:rFonts w:ascii="GHEA Grapalat" w:hAnsi="GHEA Grapalat"/>
                <w:sz w:val="20"/>
                <w:szCs w:val="20"/>
              </w:rPr>
            </w:pPr>
          </w:p>
        </w:tc>
      </w:tr>
      <w:tr w:rsidR="00976578" w:rsidRPr="00976578" w14:paraId="4C30F08A" w14:textId="77777777" w:rsidTr="005C3E3E">
        <w:tc>
          <w:tcPr>
            <w:tcW w:w="720" w:type="dxa"/>
            <w:tcBorders>
              <w:top w:val="single" w:sz="4" w:space="0" w:color="auto"/>
              <w:left w:val="single" w:sz="4" w:space="0" w:color="auto"/>
              <w:bottom w:val="single" w:sz="4" w:space="0" w:color="auto"/>
              <w:right w:val="single" w:sz="4" w:space="0" w:color="auto"/>
            </w:tcBorders>
          </w:tcPr>
          <w:p w14:paraId="1C38CC05"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4</w:t>
            </w:r>
            <w:r w:rsidRPr="0097657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9F7A73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շահառուին սպասարկող ֆինանսական կազմակերպության (մասնաճյուղի) </w:t>
            </w:r>
            <w:r w:rsidRPr="00976578">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CD5F8A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B160E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ոչ պարտադիր</w:t>
            </w:r>
          </w:p>
          <w:p w14:paraId="6ADE90B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լրացվում է </w:t>
            </w:r>
            <w:r w:rsidRPr="00976578">
              <w:rPr>
                <w:rFonts w:ascii="GHEA Grapalat" w:hAnsi="GHEA Grapalat"/>
                <w:sz w:val="20"/>
                <w:szCs w:val="20"/>
              </w:rPr>
              <w:t>վճարման պահանջագիրը շահառուին սպասարկող ֆինանսական կազմակերպության</w:t>
            </w:r>
            <w:r w:rsidRPr="00976578">
              <w:rPr>
                <w:rFonts w:ascii="GHEA Grapalat" w:hAnsi="GHEA Grapalat"/>
                <w:sz w:val="20"/>
                <w:szCs w:val="20"/>
                <w:lang w:val="hy-AM"/>
              </w:rPr>
              <w:t xml:space="preserve">ը </w:t>
            </w:r>
            <w:r w:rsidRPr="00976578">
              <w:rPr>
                <w:rFonts w:ascii="GHEA Grapalat" w:hAnsi="GHEA Grapalat"/>
                <w:sz w:val="20"/>
                <w:szCs w:val="20"/>
              </w:rPr>
              <w:t xml:space="preserve"> </w:t>
            </w:r>
            <w:r w:rsidRPr="00976578">
              <w:rPr>
                <w:rFonts w:ascii="GHEA Grapalat" w:hAnsi="GHEA Grapalat"/>
                <w:sz w:val="20"/>
                <w:szCs w:val="20"/>
              </w:rPr>
              <w:lastRenderedPageBreak/>
              <w:t>ներկայաց</w:t>
            </w:r>
            <w:r w:rsidRPr="00976578">
              <w:rPr>
                <w:rFonts w:ascii="GHEA Grapalat" w:hAnsi="GHEA Grapalat"/>
                <w:sz w:val="20"/>
                <w:szCs w:val="20"/>
                <w:lang w:val="hy-AM"/>
              </w:rPr>
              <w:t>վ</w:t>
            </w:r>
            <w:r w:rsidRPr="00976578">
              <w:rPr>
                <w:rFonts w:ascii="GHEA Grapalat" w:hAnsi="GHEA Grapalat"/>
                <w:sz w:val="20"/>
                <w:szCs w:val="20"/>
              </w:rPr>
              <w:t>ելու դեպքում</w:t>
            </w:r>
            <w:r w:rsidRPr="00976578">
              <w:rPr>
                <w:rFonts w:ascii="GHEA Grapalat" w:hAnsi="GHEA Grapalat"/>
                <w:sz w:val="20"/>
                <w:szCs w:val="20"/>
                <w:lang w:val="hy-AM"/>
              </w:rPr>
              <w:t xml:space="preserve">, որտեղ </w:t>
            </w:r>
            <w:r w:rsidRPr="00976578" w:rsidDel="00DF049B">
              <w:rPr>
                <w:rFonts w:ascii="GHEA Grapalat" w:hAnsi="GHEA Grapalat"/>
                <w:sz w:val="20"/>
                <w:szCs w:val="20"/>
                <w:lang w:val="hy-AM"/>
              </w:rPr>
              <w:t xml:space="preserve"> </w:t>
            </w:r>
            <w:r w:rsidRPr="00976578">
              <w:rPr>
                <w:rFonts w:ascii="GHEA Grapalat" w:hAnsi="GHEA Grapalat"/>
                <w:sz w:val="20"/>
                <w:szCs w:val="20"/>
                <w:lang w:val="hy-AM"/>
              </w:rPr>
              <w:t xml:space="preserve"> </w:t>
            </w:r>
            <w:r w:rsidRPr="00976578">
              <w:rPr>
                <w:rFonts w:ascii="GHEA Grapalat" w:hAnsi="GHEA Grapalat"/>
                <w:sz w:val="20"/>
                <w:szCs w:val="20"/>
              </w:rPr>
              <w:t xml:space="preserve">աշխատակցի ստորագրությունը </w:t>
            </w:r>
            <w:r w:rsidRPr="00976578">
              <w:rPr>
                <w:rFonts w:ascii="GHEA Grapalat" w:hAnsi="GHEA Grapalat"/>
                <w:sz w:val="20"/>
                <w:szCs w:val="20"/>
                <w:lang w:val="hy-AM"/>
              </w:rPr>
              <w:t xml:space="preserve">դրվում է </w:t>
            </w:r>
            <w:r w:rsidRPr="00976578">
              <w:rPr>
                <w:rFonts w:ascii="GHEA Grapalat" w:hAnsi="GHEA Grapalat"/>
                <w:sz w:val="20"/>
                <w:szCs w:val="20"/>
              </w:rPr>
              <w:t>թղթային եղանակով ներկայաց</w:t>
            </w:r>
            <w:r w:rsidRPr="009765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63D6B6" w14:textId="77777777" w:rsidR="000E16AA" w:rsidRPr="00976578" w:rsidRDefault="000E16AA" w:rsidP="00976578">
            <w:pPr>
              <w:spacing w:after="0"/>
              <w:jc w:val="center"/>
              <w:rPr>
                <w:rFonts w:ascii="GHEA Grapalat" w:hAnsi="GHEA Grapalat"/>
                <w:sz w:val="20"/>
                <w:szCs w:val="20"/>
              </w:rPr>
            </w:pPr>
          </w:p>
        </w:tc>
      </w:tr>
      <w:tr w:rsidR="00976578" w:rsidRPr="00976578" w14:paraId="1B8192CB" w14:textId="77777777" w:rsidTr="005C3E3E">
        <w:tc>
          <w:tcPr>
            <w:tcW w:w="720" w:type="dxa"/>
            <w:tcBorders>
              <w:top w:val="single" w:sz="4" w:space="0" w:color="auto"/>
              <w:left w:val="single" w:sz="4" w:space="0" w:color="auto"/>
              <w:bottom w:val="single" w:sz="4" w:space="0" w:color="auto"/>
              <w:right w:val="single" w:sz="4" w:space="0" w:color="auto"/>
            </w:tcBorders>
          </w:tcPr>
          <w:p w14:paraId="0C88B1AE"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4</w:t>
            </w:r>
            <w:r w:rsidRPr="0097657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1527F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 xml:space="preserve">շահառռւին սպասարկող ֆինանսական կազմակերպության (մասնաճյուղի) </w:t>
            </w:r>
            <w:r w:rsidRPr="00976578">
              <w:rPr>
                <w:rFonts w:ascii="GHEA Grapalat" w:hAnsi="GHEA Grapalat"/>
                <w:sz w:val="20"/>
                <w:szCs w:val="20"/>
                <w:lang w:val="hy-AM"/>
              </w:rPr>
              <w:t>դրոշմա</w:t>
            </w:r>
            <w:r w:rsidRPr="0097657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DAC1591"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C40A82"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ոչ </w:t>
            </w:r>
            <w:r w:rsidRPr="00976578">
              <w:rPr>
                <w:rFonts w:ascii="GHEA Grapalat" w:hAnsi="GHEA Grapalat"/>
                <w:sz w:val="20"/>
                <w:szCs w:val="20"/>
              </w:rPr>
              <w:t>պարտադիր</w:t>
            </w:r>
          </w:p>
          <w:p w14:paraId="04D3E4D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լրացվում է </w:t>
            </w:r>
            <w:r w:rsidRPr="00976578">
              <w:rPr>
                <w:rFonts w:ascii="GHEA Grapalat" w:hAnsi="GHEA Grapalat"/>
                <w:sz w:val="20"/>
                <w:szCs w:val="20"/>
              </w:rPr>
              <w:t xml:space="preserve">վճարման պահանջագիրը </w:t>
            </w:r>
            <w:r w:rsidRPr="00976578">
              <w:rPr>
                <w:rFonts w:ascii="GHEA Grapalat" w:hAnsi="GHEA Grapalat"/>
                <w:sz w:val="20"/>
                <w:szCs w:val="20"/>
                <w:lang w:val="hy-AM"/>
              </w:rPr>
              <w:t xml:space="preserve">վերջինիս </w:t>
            </w:r>
            <w:r w:rsidRPr="00976578">
              <w:rPr>
                <w:rFonts w:ascii="GHEA Grapalat" w:hAnsi="GHEA Grapalat"/>
                <w:sz w:val="20"/>
                <w:szCs w:val="20"/>
              </w:rPr>
              <w:t>ներկայաց</w:t>
            </w:r>
            <w:r w:rsidRPr="00976578">
              <w:rPr>
                <w:rFonts w:ascii="GHEA Grapalat" w:hAnsi="GHEA Grapalat"/>
                <w:sz w:val="20"/>
                <w:szCs w:val="20"/>
                <w:lang w:val="hy-AM"/>
              </w:rPr>
              <w:t>վ</w:t>
            </w:r>
            <w:r w:rsidRPr="00976578">
              <w:rPr>
                <w:rFonts w:ascii="GHEA Grapalat" w:hAnsi="GHEA Grapalat"/>
                <w:sz w:val="20"/>
                <w:szCs w:val="20"/>
              </w:rPr>
              <w:t>ելու դեպքում</w:t>
            </w:r>
            <w:r w:rsidRPr="00976578">
              <w:rPr>
                <w:rFonts w:ascii="GHEA Grapalat" w:hAnsi="GHEA Grapalat"/>
                <w:sz w:val="20"/>
                <w:szCs w:val="20"/>
                <w:lang w:val="hy-AM"/>
              </w:rPr>
              <w:t xml:space="preserve">, որտեղ </w:t>
            </w:r>
            <w:r w:rsidRPr="00976578" w:rsidDel="00DF049B">
              <w:rPr>
                <w:rFonts w:ascii="GHEA Grapalat" w:hAnsi="GHEA Grapalat"/>
                <w:sz w:val="20"/>
                <w:szCs w:val="20"/>
                <w:lang w:val="hy-AM"/>
              </w:rPr>
              <w:t xml:space="preserve"> </w:t>
            </w:r>
            <w:r w:rsidRPr="00976578">
              <w:rPr>
                <w:rFonts w:ascii="GHEA Grapalat" w:hAnsi="GHEA Grapalat"/>
                <w:sz w:val="20"/>
                <w:szCs w:val="20"/>
                <w:lang w:val="hy-AM"/>
              </w:rPr>
              <w:t xml:space="preserve"> դրոշմակնիքը</w:t>
            </w:r>
            <w:r w:rsidRPr="00976578">
              <w:rPr>
                <w:rFonts w:ascii="GHEA Grapalat" w:hAnsi="GHEA Grapalat"/>
                <w:sz w:val="20"/>
                <w:szCs w:val="20"/>
              </w:rPr>
              <w:t xml:space="preserve"> </w:t>
            </w:r>
            <w:r w:rsidRPr="00976578">
              <w:rPr>
                <w:rFonts w:ascii="GHEA Grapalat" w:hAnsi="GHEA Grapalat"/>
                <w:sz w:val="20"/>
                <w:szCs w:val="20"/>
                <w:lang w:val="hy-AM"/>
              </w:rPr>
              <w:t xml:space="preserve">դրվում է </w:t>
            </w:r>
            <w:r w:rsidRPr="00976578">
              <w:rPr>
                <w:rFonts w:ascii="GHEA Grapalat" w:hAnsi="GHEA Grapalat"/>
                <w:sz w:val="20"/>
                <w:szCs w:val="20"/>
              </w:rPr>
              <w:t>թղթային եղանակով ներկայաց</w:t>
            </w:r>
            <w:r w:rsidRPr="009765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FF9846" w14:textId="77777777" w:rsidR="000E16AA" w:rsidRPr="00976578" w:rsidRDefault="000E16AA" w:rsidP="00976578">
            <w:pPr>
              <w:spacing w:after="0"/>
              <w:jc w:val="center"/>
              <w:rPr>
                <w:rFonts w:ascii="GHEA Grapalat" w:hAnsi="GHEA Grapalat"/>
                <w:sz w:val="20"/>
                <w:szCs w:val="20"/>
              </w:rPr>
            </w:pPr>
          </w:p>
        </w:tc>
      </w:tr>
      <w:tr w:rsidR="00976578" w:rsidRPr="00976578" w14:paraId="0E2AD853" w14:textId="77777777" w:rsidTr="005C3E3E">
        <w:tc>
          <w:tcPr>
            <w:tcW w:w="720" w:type="dxa"/>
            <w:tcBorders>
              <w:top w:val="single" w:sz="4" w:space="0" w:color="auto"/>
              <w:left w:val="single" w:sz="4" w:space="0" w:color="auto"/>
              <w:bottom w:val="single" w:sz="4" w:space="0" w:color="auto"/>
              <w:right w:val="single" w:sz="4" w:space="0" w:color="auto"/>
            </w:tcBorders>
          </w:tcPr>
          <w:p w14:paraId="54E935A9"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2</w:t>
            </w:r>
            <w:r w:rsidRPr="00976578">
              <w:rPr>
                <w:rFonts w:ascii="GHEA Grapalat" w:hAnsi="GHEA Grapalat"/>
                <w:sz w:val="20"/>
                <w:szCs w:val="20"/>
                <w:lang w:val="hy-AM"/>
              </w:rPr>
              <w:t>4</w:t>
            </w:r>
            <w:r w:rsidRPr="0097657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1BC6BEA"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84A97B"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66935F"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ոչ </w:t>
            </w:r>
            <w:r w:rsidRPr="00976578">
              <w:rPr>
                <w:rFonts w:ascii="GHEA Grapalat" w:hAnsi="GHEA Grapalat"/>
                <w:sz w:val="20"/>
                <w:szCs w:val="20"/>
              </w:rPr>
              <w:t>պարտադիր</w:t>
            </w:r>
          </w:p>
          <w:p w14:paraId="2A308C7D" w14:textId="77777777" w:rsidR="000E16AA" w:rsidRPr="00976578" w:rsidRDefault="000E16AA" w:rsidP="00976578">
            <w:pPr>
              <w:spacing w:after="0"/>
              <w:jc w:val="center"/>
              <w:rPr>
                <w:rFonts w:ascii="GHEA Grapalat" w:hAnsi="GHEA Grapalat"/>
                <w:sz w:val="20"/>
                <w:szCs w:val="20"/>
              </w:rPr>
            </w:pPr>
            <w:r w:rsidRPr="00976578">
              <w:rPr>
                <w:rFonts w:ascii="GHEA Grapalat" w:hAnsi="GHEA Grapalat"/>
                <w:sz w:val="20"/>
                <w:szCs w:val="20"/>
                <w:lang w:val="hy-AM"/>
              </w:rPr>
              <w:t xml:space="preserve">լրացվում է </w:t>
            </w:r>
            <w:r w:rsidRPr="00976578">
              <w:rPr>
                <w:rFonts w:ascii="GHEA Grapalat" w:hAnsi="GHEA Grapalat"/>
                <w:sz w:val="20"/>
                <w:szCs w:val="20"/>
              </w:rPr>
              <w:t xml:space="preserve">վճարման պահանջագիրը </w:t>
            </w:r>
            <w:r w:rsidRPr="00976578">
              <w:rPr>
                <w:rFonts w:ascii="GHEA Grapalat" w:hAnsi="GHEA Grapalat"/>
                <w:sz w:val="20"/>
                <w:szCs w:val="20"/>
                <w:lang w:val="hy-AM"/>
              </w:rPr>
              <w:t xml:space="preserve">վերջինիս </w:t>
            </w:r>
            <w:r w:rsidRPr="00976578">
              <w:rPr>
                <w:rFonts w:ascii="GHEA Grapalat" w:hAnsi="GHEA Grapalat"/>
                <w:sz w:val="20"/>
                <w:szCs w:val="20"/>
              </w:rPr>
              <w:t>ներկայաց</w:t>
            </w:r>
            <w:r w:rsidRPr="00976578">
              <w:rPr>
                <w:rFonts w:ascii="GHEA Grapalat" w:hAnsi="GHEA Grapalat"/>
                <w:sz w:val="20"/>
                <w:szCs w:val="20"/>
                <w:lang w:val="hy-AM"/>
              </w:rPr>
              <w:t>վ</w:t>
            </w:r>
            <w:r w:rsidRPr="00976578">
              <w:rPr>
                <w:rFonts w:ascii="GHEA Grapalat" w:hAnsi="GHEA Grapalat"/>
                <w:sz w:val="20"/>
                <w:szCs w:val="20"/>
              </w:rPr>
              <w:t>ելու դեպքում</w:t>
            </w:r>
            <w:r w:rsidRPr="00976578">
              <w:rPr>
                <w:rFonts w:ascii="GHEA Grapalat" w:hAnsi="GHEA Grapalat"/>
                <w:sz w:val="20"/>
                <w:szCs w:val="20"/>
                <w:lang w:val="hy-AM"/>
              </w:rPr>
              <w:t xml:space="preserve">,   որտեղ </w:t>
            </w:r>
            <w:r w:rsidRPr="00976578" w:rsidDel="00DF049B">
              <w:rPr>
                <w:rFonts w:ascii="GHEA Grapalat" w:hAnsi="GHEA Grapalat"/>
                <w:sz w:val="20"/>
                <w:szCs w:val="20"/>
                <w:lang w:val="hy-AM"/>
              </w:rPr>
              <w:t xml:space="preserve"> </w:t>
            </w:r>
            <w:r w:rsidRPr="00976578">
              <w:rPr>
                <w:rFonts w:ascii="GHEA Grapalat" w:hAnsi="GHEA Grapalat"/>
                <w:sz w:val="20"/>
                <w:szCs w:val="20"/>
                <w:lang w:val="hy-AM"/>
              </w:rPr>
              <w:t xml:space="preserve"> սույն տվյալները</w:t>
            </w:r>
            <w:r w:rsidRPr="00976578">
              <w:rPr>
                <w:rFonts w:ascii="GHEA Grapalat" w:hAnsi="GHEA Grapalat"/>
                <w:sz w:val="20"/>
                <w:szCs w:val="20"/>
              </w:rPr>
              <w:t xml:space="preserve"> </w:t>
            </w:r>
            <w:r w:rsidRPr="00976578">
              <w:rPr>
                <w:rFonts w:ascii="GHEA Grapalat" w:hAnsi="GHEA Grapalat"/>
                <w:sz w:val="20"/>
                <w:szCs w:val="20"/>
                <w:lang w:val="hy-AM"/>
              </w:rPr>
              <w:t xml:space="preserve">դրվում են </w:t>
            </w:r>
            <w:r w:rsidRPr="00976578">
              <w:rPr>
                <w:rFonts w:ascii="GHEA Grapalat" w:hAnsi="GHEA Grapalat"/>
                <w:sz w:val="20"/>
                <w:szCs w:val="20"/>
              </w:rPr>
              <w:t>թղթային եղանակով ներկայաց</w:t>
            </w:r>
            <w:r w:rsidRPr="0097657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8A5D52" w14:textId="77777777" w:rsidR="000E16AA" w:rsidRPr="00976578" w:rsidRDefault="000E16AA" w:rsidP="00976578">
            <w:pPr>
              <w:spacing w:after="0"/>
              <w:jc w:val="center"/>
              <w:rPr>
                <w:rFonts w:ascii="GHEA Grapalat" w:hAnsi="GHEA Grapalat"/>
                <w:sz w:val="20"/>
                <w:szCs w:val="20"/>
              </w:rPr>
            </w:pPr>
          </w:p>
        </w:tc>
      </w:tr>
    </w:tbl>
    <w:p w14:paraId="1CB9B136" w14:textId="77777777" w:rsidR="000E16AA" w:rsidRPr="00976578" w:rsidRDefault="000E16AA" w:rsidP="00976578">
      <w:pPr>
        <w:pStyle w:val="BodyTextIndent"/>
        <w:jc w:val="right"/>
        <w:rPr>
          <w:rFonts w:ascii="GHEA Grapalat" w:hAnsi="GHEA Grapalat" w:cs="Sylfaen"/>
          <w:i w:val="0"/>
          <w:lang w:val="en-US"/>
        </w:rPr>
      </w:pPr>
    </w:p>
    <w:p w14:paraId="1AD01BEB" w14:textId="77777777" w:rsidR="000E16AA" w:rsidRPr="00976578" w:rsidRDefault="000E16AA" w:rsidP="00976578">
      <w:pPr>
        <w:pStyle w:val="BodyTextIndent"/>
        <w:jc w:val="right"/>
        <w:rPr>
          <w:rFonts w:ascii="GHEA Grapalat" w:hAnsi="GHEA Grapalat" w:cs="Sylfaen"/>
          <w:i w:val="0"/>
          <w:lang w:val="en-US"/>
        </w:rPr>
      </w:pPr>
    </w:p>
    <w:p w14:paraId="3CCBBBCC" w14:textId="77777777" w:rsidR="000E16AA" w:rsidRPr="00976578" w:rsidRDefault="000E16AA" w:rsidP="00976578">
      <w:pPr>
        <w:pStyle w:val="BodyTextIndent"/>
        <w:jc w:val="right"/>
        <w:rPr>
          <w:rFonts w:ascii="GHEA Grapalat" w:hAnsi="GHEA Grapalat" w:cs="Sylfaen"/>
          <w:i w:val="0"/>
          <w:lang w:val="en-US"/>
        </w:rPr>
      </w:pPr>
    </w:p>
    <w:p w14:paraId="6EF04824" w14:textId="77777777" w:rsidR="000E16AA" w:rsidRPr="00976578" w:rsidRDefault="000E16AA" w:rsidP="00976578">
      <w:pPr>
        <w:pStyle w:val="BodyTextIndent"/>
        <w:jc w:val="right"/>
        <w:rPr>
          <w:rFonts w:ascii="GHEA Grapalat" w:hAnsi="GHEA Grapalat" w:cs="Sylfaen"/>
          <w:i w:val="0"/>
          <w:lang w:val="en-US"/>
        </w:rPr>
      </w:pPr>
    </w:p>
    <w:p w14:paraId="130C6E6A"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 xml:space="preserve"> </w:t>
      </w:r>
    </w:p>
    <w:p w14:paraId="5EF48A2F"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br w:type="page"/>
      </w:r>
      <w:r w:rsidRPr="00976578">
        <w:rPr>
          <w:rFonts w:ascii="GHEA Grapalat" w:hAnsi="GHEA Grapalat" w:cs="Sylfaen"/>
          <w:b/>
          <w:lang w:val="hy-AM"/>
        </w:rPr>
        <w:lastRenderedPageBreak/>
        <w:t>Հավելված 6</w:t>
      </w:r>
    </w:p>
    <w:p w14:paraId="66661752" w14:textId="219D9113" w:rsidR="000E16AA" w:rsidRPr="00976578" w:rsidRDefault="00526FC0"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ՓՍՍ-ԳՀԾՁԲ-2021/13</w:t>
      </w:r>
      <w:r w:rsidR="000E16AA" w:rsidRPr="00976578">
        <w:rPr>
          <w:rFonts w:ascii="GHEA Grapalat" w:hAnsi="GHEA Grapalat" w:cs="Sylfaen"/>
          <w:b/>
          <w:lang w:val="hy-AM"/>
        </w:rPr>
        <w:t xml:space="preserve"> ծածկագրով</w:t>
      </w:r>
    </w:p>
    <w:p w14:paraId="7599945B" w14:textId="77777777" w:rsidR="000E16AA" w:rsidRPr="00976578" w:rsidRDefault="000E16AA" w:rsidP="00976578">
      <w:pPr>
        <w:pStyle w:val="BodyTextIndent3"/>
        <w:spacing w:line="240" w:lineRule="auto"/>
        <w:jc w:val="right"/>
        <w:rPr>
          <w:rFonts w:ascii="GHEA Grapalat" w:hAnsi="GHEA Grapalat" w:cs="Sylfaen"/>
          <w:b/>
          <w:lang w:val="hy-AM"/>
        </w:rPr>
      </w:pPr>
      <w:r w:rsidRPr="00976578">
        <w:rPr>
          <w:rFonts w:ascii="GHEA Grapalat" w:hAnsi="GHEA Grapalat" w:cs="Sylfaen"/>
          <w:b/>
          <w:lang w:val="hy-AM"/>
        </w:rPr>
        <w:t>գնանշման հարցման հրավերի</w:t>
      </w:r>
    </w:p>
    <w:p w14:paraId="1FDD52A8" w14:textId="77777777" w:rsidR="000E16AA" w:rsidRPr="00976578" w:rsidRDefault="000E16AA" w:rsidP="00976578">
      <w:pPr>
        <w:spacing w:after="0"/>
        <w:ind w:left="-142" w:firstLine="142"/>
        <w:jc w:val="center"/>
        <w:rPr>
          <w:rFonts w:ascii="GHEA Grapalat" w:hAnsi="GHEA Grapalat" w:cs="Sylfaen"/>
          <w:b/>
          <w:lang w:val="hy-AM"/>
        </w:rPr>
      </w:pPr>
    </w:p>
    <w:p w14:paraId="08B8CA94" w14:textId="68E22263" w:rsidR="000E16AA" w:rsidRPr="00976578" w:rsidRDefault="000E16AA" w:rsidP="00976578">
      <w:pPr>
        <w:spacing w:after="0"/>
        <w:ind w:left="-142" w:firstLine="142"/>
        <w:jc w:val="center"/>
        <w:rPr>
          <w:rFonts w:ascii="GHEA Grapalat" w:hAnsi="GHEA Grapalat" w:cs="Times Armenian"/>
          <w:b/>
          <w:lang w:val="hy-AM"/>
        </w:rPr>
      </w:pPr>
      <w:r w:rsidRPr="00976578">
        <w:rPr>
          <w:rFonts w:ascii="GHEA Grapalat" w:hAnsi="GHEA Grapalat" w:cs="Sylfaen"/>
          <w:b/>
          <w:lang w:val="af-ZA"/>
        </w:rPr>
        <w:t>«ՓԱՐԿԻՆԳ ՍԻԹԻ ՍԵՐՎԻՍ» ՓԲԸ-Ի</w:t>
      </w:r>
      <w:r w:rsidRPr="00976578">
        <w:rPr>
          <w:rFonts w:ascii="GHEA Grapalat" w:hAnsi="GHEA Grapalat" w:cs="Times Armenian"/>
          <w:b/>
          <w:lang w:val="hy-AM"/>
        </w:rPr>
        <w:t xml:space="preserve"> </w:t>
      </w:r>
      <w:r w:rsidRPr="00976578">
        <w:rPr>
          <w:rFonts w:ascii="GHEA Grapalat" w:hAnsi="GHEA Grapalat" w:cs="Sylfaen"/>
          <w:b/>
          <w:lang w:val="hy-AM"/>
        </w:rPr>
        <w:t>ԿԱՐԻՔՆԵՐԻ</w:t>
      </w:r>
      <w:r w:rsidRPr="00976578">
        <w:rPr>
          <w:rFonts w:ascii="GHEA Grapalat" w:hAnsi="GHEA Grapalat" w:cs="Times Armenian"/>
          <w:b/>
          <w:lang w:val="hy-AM"/>
        </w:rPr>
        <w:t xml:space="preserve"> </w:t>
      </w:r>
      <w:r w:rsidR="00252953" w:rsidRPr="00976578">
        <w:rPr>
          <w:rFonts w:ascii="GHEA Grapalat" w:hAnsi="GHEA Grapalat" w:cs="Sylfaen"/>
          <w:b/>
          <w:lang w:val="hy-AM"/>
        </w:rPr>
        <w:t>ՀԱՄԱՐ</w:t>
      </w:r>
      <w:r w:rsidR="00252953" w:rsidRPr="00976578">
        <w:rPr>
          <w:rFonts w:ascii="GHEA Grapalat" w:hAnsi="GHEA Grapalat" w:cs="Times Armenian"/>
          <w:b/>
          <w:lang w:val="hy-AM"/>
        </w:rPr>
        <w:t xml:space="preserve"> </w:t>
      </w:r>
      <w:r w:rsidR="00252953" w:rsidRPr="00976578">
        <w:rPr>
          <w:rFonts w:ascii="GHEA Grapalat" w:hAnsi="GHEA Grapalat" w:cs="Sylfaen"/>
          <w:b/>
          <w:lang w:val="es-ES"/>
        </w:rPr>
        <w:t xml:space="preserve">ՕՊՏԻԿԱՄԱՆՐԱԹԵԼԱՅԻՆ, ՑԱՆՑԱՅԻՆ </w:t>
      </w:r>
      <w:r w:rsidR="00252953" w:rsidRPr="00976578">
        <w:rPr>
          <w:rFonts w:ascii="GHEA Grapalat" w:hAnsi="GHEA Grapalat" w:cs="Sylfaen"/>
          <w:b/>
          <w:lang w:val="hy-AM"/>
        </w:rPr>
        <w:t>ԵՎ</w:t>
      </w:r>
      <w:r w:rsidR="00252953" w:rsidRPr="00976578">
        <w:rPr>
          <w:rFonts w:ascii="GHEA Grapalat" w:hAnsi="GHEA Grapalat" w:cs="Sylfaen"/>
          <w:b/>
          <w:lang w:val="es-ES"/>
        </w:rPr>
        <w:t xml:space="preserve"> ՊՂՆՁՅԱ ՄԱԼՈՒԽՆԵՐԻ ՍՊԱՍԱՐԿՄԱՆ ԾԱՌԱՅՈՒԹՅՈՒՆՆԵՐԻ</w:t>
      </w:r>
      <w:r w:rsidR="00252953" w:rsidRPr="00976578">
        <w:rPr>
          <w:rFonts w:ascii="GHEA Grapalat" w:hAnsi="GHEA Grapalat" w:cs="Sylfaen"/>
          <w:b/>
          <w:lang w:val="hy-AM"/>
        </w:rPr>
        <w:t xml:space="preserve"> </w:t>
      </w:r>
      <w:r w:rsidRPr="00976578">
        <w:rPr>
          <w:rFonts w:ascii="GHEA Grapalat" w:hAnsi="GHEA Grapalat" w:cs="Sylfaen"/>
          <w:b/>
          <w:lang w:val="hy-AM"/>
        </w:rPr>
        <w:t>ՊԵՏԱԿԱՆ</w:t>
      </w:r>
      <w:r w:rsidRPr="00976578">
        <w:rPr>
          <w:rFonts w:ascii="GHEA Grapalat" w:hAnsi="GHEA Grapalat" w:cs="Times Armenian"/>
          <w:b/>
          <w:lang w:val="hy-AM"/>
        </w:rPr>
        <w:t xml:space="preserve">  </w:t>
      </w:r>
      <w:r w:rsidRPr="00976578">
        <w:rPr>
          <w:rFonts w:ascii="GHEA Grapalat" w:hAnsi="GHEA Grapalat" w:cs="Sylfaen"/>
          <w:b/>
          <w:lang w:val="hy-AM"/>
        </w:rPr>
        <w:t>ԳՆՄԱՆ</w:t>
      </w:r>
      <w:r w:rsidRPr="00976578">
        <w:rPr>
          <w:rFonts w:ascii="GHEA Grapalat" w:hAnsi="GHEA Grapalat" w:cs="Times Armenian"/>
          <w:b/>
          <w:lang w:val="hy-AM"/>
        </w:rPr>
        <w:t xml:space="preserve">  </w:t>
      </w:r>
      <w:r w:rsidRPr="00976578">
        <w:rPr>
          <w:rFonts w:ascii="GHEA Grapalat" w:hAnsi="GHEA Grapalat" w:cs="Sylfaen"/>
          <w:b/>
          <w:lang w:val="hy-AM"/>
        </w:rPr>
        <w:t>ՊԱՅՄԱՆԱԳԻՐ</w:t>
      </w:r>
      <w:r w:rsidRPr="00976578">
        <w:rPr>
          <w:rFonts w:ascii="GHEA Grapalat" w:hAnsi="GHEA Grapalat" w:cs="Times Armenian"/>
          <w:b/>
          <w:lang w:val="hy-AM"/>
        </w:rPr>
        <w:t xml:space="preserve">   </w:t>
      </w:r>
    </w:p>
    <w:p w14:paraId="3440578C" w14:textId="270DA73F" w:rsidR="000E16AA" w:rsidRPr="00976578" w:rsidRDefault="000E16AA" w:rsidP="00976578">
      <w:pPr>
        <w:spacing w:after="0"/>
        <w:ind w:left="-142" w:firstLine="142"/>
        <w:jc w:val="center"/>
        <w:rPr>
          <w:rFonts w:ascii="GHEA Grapalat" w:hAnsi="GHEA Grapalat"/>
          <w:b/>
          <w:u w:val="single"/>
          <w:lang w:val="hy-AM"/>
        </w:rPr>
      </w:pPr>
      <w:r w:rsidRPr="00976578">
        <w:rPr>
          <w:rFonts w:ascii="GHEA Grapalat" w:hAnsi="GHEA Grapalat"/>
          <w:b/>
          <w:lang w:val="hy-AM"/>
        </w:rPr>
        <w:t xml:space="preserve">N </w:t>
      </w:r>
      <w:r w:rsidR="00526FC0" w:rsidRPr="00976578">
        <w:rPr>
          <w:rFonts w:ascii="GHEA Grapalat" w:hAnsi="GHEA Grapalat"/>
          <w:b/>
          <w:lang w:val="hy-AM"/>
        </w:rPr>
        <w:t>ՓՍՍ-ԳՀԾՁԲ-2021/13</w:t>
      </w:r>
    </w:p>
    <w:p w14:paraId="236B7026" w14:textId="215A76B9" w:rsidR="000E16AA" w:rsidRPr="00976578" w:rsidRDefault="000E16AA" w:rsidP="00976578">
      <w:pPr>
        <w:tabs>
          <w:tab w:val="left" w:pos="720"/>
          <w:tab w:val="left" w:pos="1440"/>
          <w:tab w:val="left" w:pos="8865"/>
        </w:tabs>
        <w:spacing w:after="0"/>
        <w:jc w:val="both"/>
        <w:rPr>
          <w:rFonts w:ascii="GHEA Grapalat" w:hAnsi="GHEA Grapalat" w:cs="Sylfaen"/>
          <w:sz w:val="20"/>
          <w:lang w:val="hy-AM"/>
        </w:rPr>
      </w:pPr>
      <w:r w:rsidRPr="00976578">
        <w:rPr>
          <w:rFonts w:ascii="GHEA Grapalat" w:hAnsi="GHEA Grapalat" w:cs="Sylfaen"/>
          <w:sz w:val="20"/>
          <w:lang w:val="hy-AM"/>
        </w:rPr>
        <w:t xml:space="preserve">         ք. Երևան                                                                                                     </w:t>
      </w:r>
      <w:r w:rsidRPr="00976578">
        <w:rPr>
          <w:rFonts w:ascii="GHEA Grapalat" w:hAnsi="GHEA Grapalat"/>
          <w:lang w:val="hy-AM"/>
        </w:rPr>
        <w:t>«</w:t>
      </w:r>
      <w:r w:rsidRPr="00976578">
        <w:rPr>
          <w:rFonts w:ascii="GHEA Grapalat" w:hAnsi="GHEA Grapalat"/>
          <w:u w:val="single"/>
          <w:lang w:val="hy-AM"/>
        </w:rPr>
        <w:t xml:space="preserve">     </w:t>
      </w:r>
      <w:r w:rsidRPr="00976578">
        <w:rPr>
          <w:rFonts w:ascii="GHEA Grapalat" w:hAnsi="GHEA Grapalat"/>
          <w:lang w:val="hy-AM"/>
        </w:rPr>
        <w:t xml:space="preserve">» </w:t>
      </w:r>
      <w:r w:rsidRPr="00976578">
        <w:rPr>
          <w:rFonts w:ascii="GHEA Grapalat" w:hAnsi="GHEA Grapalat"/>
          <w:u w:val="single"/>
          <w:lang w:val="hy-AM"/>
        </w:rPr>
        <w:t xml:space="preserve">          </w:t>
      </w:r>
      <w:r w:rsidRPr="00976578">
        <w:rPr>
          <w:rFonts w:ascii="GHEA Grapalat" w:hAnsi="GHEA Grapalat"/>
          <w:lang w:val="hy-AM"/>
        </w:rPr>
        <w:t xml:space="preserve"> </w:t>
      </w:r>
      <w:r w:rsidR="00985B84">
        <w:rPr>
          <w:rFonts w:ascii="GHEA Grapalat" w:hAnsi="GHEA Grapalat" w:cs="Sylfaen"/>
          <w:sz w:val="20"/>
          <w:lang w:val="hy-AM"/>
        </w:rPr>
        <w:t>2021</w:t>
      </w:r>
      <w:r w:rsidRPr="00976578">
        <w:rPr>
          <w:rFonts w:ascii="GHEA Grapalat" w:hAnsi="GHEA Grapalat" w:cs="Sylfaen"/>
          <w:sz w:val="20"/>
          <w:lang w:val="hy-AM"/>
        </w:rPr>
        <w:t>թ.</w:t>
      </w:r>
    </w:p>
    <w:p w14:paraId="6BBA36EC" w14:textId="77777777" w:rsidR="000E16AA" w:rsidRPr="00976578" w:rsidRDefault="000E16AA" w:rsidP="00976578">
      <w:pPr>
        <w:tabs>
          <w:tab w:val="left" w:pos="720"/>
          <w:tab w:val="left" w:pos="1440"/>
          <w:tab w:val="left" w:pos="8865"/>
        </w:tabs>
        <w:spacing w:after="0"/>
        <w:jc w:val="both"/>
        <w:rPr>
          <w:rFonts w:ascii="GHEA Grapalat" w:hAnsi="GHEA Grapalat" w:cs="Sylfaen"/>
          <w:sz w:val="20"/>
          <w:lang w:val="hy-AM"/>
        </w:rPr>
      </w:pPr>
    </w:p>
    <w:p w14:paraId="61D9E2C2"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sz w:val="20"/>
          <w:lang w:val="af-ZA"/>
        </w:rPr>
        <w:t>«Փարկինգ Սիթի Սերվիս» ՓԲԸ-ն,</w:t>
      </w:r>
      <w:r w:rsidRPr="00976578">
        <w:rPr>
          <w:rFonts w:ascii="GHEA Grapalat" w:hAnsi="GHEA Grapalat"/>
          <w:sz w:val="16"/>
          <w:lang w:val="hy-AM"/>
        </w:rPr>
        <w:t xml:space="preserve"> </w:t>
      </w:r>
      <w:r w:rsidRPr="00976578">
        <w:rPr>
          <w:rFonts w:ascii="GHEA Grapalat" w:hAnsi="GHEA Grapalat"/>
          <w:sz w:val="20"/>
          <w:lang w:val="hy-AM"/>
        </w:rPr>
        <w:t>ի դեմս տնօրեն՝ Վ.Հարությունյանի</w:t>
      </w:r>
      <w:r w:rsidRPr="00976578">
        <w:rPr>
          <w:rFonts w:ascii="GHEA Grapalat" w:hAnsi="GHEA Grapalat" w:cs="Times Armenian"/>
          <w:sz w:val="20"/>
          <w:lang w:val="hy-AM"/>
        </w:rPr>
        <w:t xml:space="preserve">, </w:t>
      </w:r>
      <w:r w:rsidRPr="00976578">
        <w:rPr>
          <w:rFonts w:ascii="GHEA Grapalat" w:hAnsi="GHEA Grapalat" w:cs="Sylfaen"/>
          <w:sz w:val="20"/>
          <w:lang w:val="hy-AM"/>
        </w:rPr>
        <w:t>ով</w:t>
      </w:r>
      <w:r w:rsidRPr="00976578">
        <w:rPr>
          <w:rFonts w:ascii="GHEA Grapalat" w:hAnsi="GHEA Grapalat" w:cs="Times Armenian"/>
          <w:sz w:val="20"/>
          <w:lang w:val="hy-AM"/>
        </w:rPr>
        <w:t xml:space="preserve"> </w:t>
      </w:r>
      <w:r w:rsidRPr="00976578">
        <w:rPr>
          <w:rFonts w:ascii="GHEA Grapalat" w:hAnsi="GHEA Grapalat" w:cs="Sylfaen"/>
          <w:sz w:val="20"/>
          <w:lang w:val="hy-AM"/>
        </w:rPr>
        <w:t>գործում</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sz w:val="20"/>
          <w:lang w:val="hy-AM"/>
        </w:rPr>
        <w:t>ընկերության</w:t>
      </w:r>
      <w:r w:rsidRPr="00976578">
        <w:rPr>
          <w:rFonts w:ascii="GHEA Grapalat" w:hAnsi="GHEA Grapalat" w:cs="Sylfaen"/>
          <w:sz w:val="20"/>
          <w:lang w:val="hy-AM"/>
        </w:rPr>
        <w:t xml:space="preserve"> կանոնադրության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հիման</w:t>
      </w:r>
      <w:r w:rsidRPr="00976578">
        <w:rPr>
          <w:rFonts w:ascii="GHEA Grapalat" w:hAnsi="GHEA Grapalat" w:cs="Times Armenian"/>
          <w:sz w:val="20"/>
          <w:lang w:val="hy-AM"/>
        </w:rPr>
        <w:t xml:space="preserve"> </w:t>
      </w:r>
      <w:r w:rsidRPr="00976578">
        <w:rPr>
          <w:rFonts w:ascii="GHEA Grapalat" w:hAnsi="GHEA Grapalat" w:cs="Sylfaen"/>
          <w:sz w:val="20"/>
          <w:lang w:val="hy-AM"/>
        </w:rPr>
        <w:t>վրա</w:t>
      </w:r>
      <w:r w:rsidRPr="00976578">
        <w:rPr>
          <w:rFonts w:ascii="GHEA Grapalat" w:hAnsi="GHEA Grapalat" w:cs="Times Armenian"/>
          <w:sz w:val="20"/>
          <w:lang w:val="hy-AM"/>
        </w:rPr>
        <w:t xml:space="preserve"> (</w:t>
      </w:r>
      <w:r w:rsidRPr="00976578">
        <w:rPr>
          <w:rFonts w:ascii="GHEA Grapalat" w:hAnsi="GHEA Grapalat" w:cs="Sylfaen"/>
          <w:sz w:val="20"/>
          <w:lang w:val="hy-AM"/>
        </w:rPr>
        <w:t>այսուհետ՝</w:t>
      </w:r>
      <w:r w:rsidRPr="00976578">
        <w:rPr>
          <w:rFonts w:ascii="GHEA Grapalat" w:hAnsi="GHEA Grapalat" w:cs="Times Armenian"/>
          <w:sz w:val="20"/>
          <w:lang w:val="hy-AM"/>
        </w:rPr>
        <w:t xml:space="preserve"> </w:t>
      </w:r>
      <w:r w:rsidRPr="00976578">
        <w:rPr>
          <w:rFonts w:ascii="GHEA Grapalat" w:hAnsi="GHEA Grapalat" w:cs="Sylfaen"/>
          <w:sz w:val="20"/>
          <w:lang w:val="hy-AM"/>
        </w:rPr>
        <w:t>Պատվիրատու</w:t>
      </w:r>
      <w:r w:rsidRPr="00976578">
        <w:rPr>
          <w:rFonts w:ascii="GHEA Grapalat" w:hAnsi="GHEA Grapalat" w:cs="Times Armenian"/>
          <w:sz w:val="20"/>
          <w:lang w:val="hy-AM"/>
        </w:rPr>
        <w:t xml:space="preserve">), </w:t>
      </w:r>
      <w:r w:rsidRPr="00976578">
        <w:rPr>
          <w:rFonts w:ascii="GHEA Grapalat" w:hAnsi="GHEA Grapalat" w:cs="Sylfaen"/>
          <w:sz w:val="20"/>
          <w:lang w:val="hy-AM"/>
        </w:rPr>
        <w:t>մի</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կողմից</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ն</w:t>
      </w:r>
      <w:r w:rsidRPr="00976578">
        <w:rPr>
          <w:rFonts w:ascii="GHEA Grapalat" w:hAnsi="GHEA Grapalat" w:cs="Times Armenian"/>
          <w:sz w:val="20"/>
          <w:lang w:val="hy-AM"/>
        </w:rPr>
        <w:t>,</w:t>
      </w:r>
      <w:r w:rsidRPr="00976578">
        <w:rPr>
          <w:rFonts w:ascii="GHEA Grapalat" w:hAnsi="GHEA Grapalat"/>
          <w:sz w:val="20"/>
          <w:lang w:val="hy-AM"/>
        </w:rPr>
        <w:t xml:space="preserve"> </w:t>
      </w:r>
      <w:r w:rsidRPr="00976578">
        <w:rPr>
          <w:rFonts w:ascii="GHEA Grapalat" w:hAnsi="GHEA Grapalat" w:cs="Sylfaen"/>
          <w:sz w:val="20"/>
          <w:lang w:val="hy-AM"/>
        </w:rPr>
        <w:t>ի</w:t>
      </w:r>
      <w:r w:rsidRPr="00976578">
        <w:rPr>
          <w:rFonts w:ascii="GHEA Grapalat" w:hAnsi="GHEA Grapalat" w:cs="Times Armenian"/>
          <w:sz w:val="20"/>
          <w:lang w:val="hy-AM"/>
        </w:rPr>
        <w:t xml:space="preserve"> </w:t>
      </w:r>
      <w:r w:rsidRPr="00976578">
        <w:rPr>
          <w:rFonts w:ascii="GHEA Grapalat" w:hAnsi="GHEA Grapalat" w:cs="Sylfaen"/>
          <w:sz w:val="20"/>
          <w:lang w:val="hy-AM"/>
        </w:rPr>
        <w:t>դեմս</w:t>
      </w:r>
      <w:r w:rsidRPr="00976578">
        <w:rPr>
          <w:rFonts w:ascii="GHEA Grapalat" w:hAnsi="GHEA Grapalat" w:cs="Times Armenian"/>
          <w:sz w:val="20"/>
          <w:lang w:val="hy-AM"/>
        </w:rPr>
        <w:t xml:space="preserve"> </w:t>
      </w:r>
      <w:r w:rsidRPr="00976578">
        <w:rPr>
          <w:rFonts w:ascii="GHEA Grapalat" w:hAnsi="GHEA Grapalat" w:cs="Sylfaen"/>
          <w:sz w:val="20"/>
          <w:lang w:val="hy-AM"/>
        </w:rPr>
        <w:t>տնօրեն՝</w:t>
      </w:r>
      <w:r w:rsidRPr="00976578">
        <w:rPr>
          <w:rFonts w:ascii="GHEA Grapalat" w:hAnsi="GHEA Grapalat" w:cs="Times Armenian"/>
          <w:sz w:val="20"/>
          <w:lang w:val="hy-AM"/>
        </w:rPr>
        <w:t xml:space="preserve"> ------------------------</w:t>
      </w:r>
      <w:r w:rsidRPr="00976578">
        <w:rPr>
          <w:rFonts w:ascii="GHEA Grapalat" w:hAnsi="GHEA Grapalat" w:cs="Sylfaen"/>
          <w:sz w:val="20"/>
          <w:lang w:val="hy-AM"/>
        </w:rPr>
        <w:t>ի, ով</w:t>
      </w:r>
      <w:r w:rsidRPr="00976578">
        <w:rPr>
          <w:rFonts w:ascii="GHEA Grapalat" w:hAnsi="GHEA Grapalat" w:cs="Times Armenian"/>
          <w:sz w:val="20"/>
          <w:lang w:val="hy-AM"/>
        </w:rPr>
        <w:t xml:space="preserve"> </w:t>
      </w:r>
      <w:r w:rsidRPr="00976578">
        <w:rPr>
          <w:rFonts w:ascii="GHEA Grapalat" w:hAnsi="GHEA Grapalat" w:cs="Sylfaen"/>
          <w:sz w:val="20"/>
          <w:lang w:val="hy-AM"/>
        </w:rPr>
        <w:t>գործում</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 </w:t>
      </w:r>
      <w:r w:rsidRPr="00976578">
        <w:rPr>
          <w:rFonts w:ascii="GHEA Grapalat" w:hAnsi="GHEA Grapalat" w:cs="Sylfaen"/>
          <w:sz w:val="20"/>
          <w:lang w:val="hy-AM"/>
        </w:rPr>
        <w:t>կանոնադրության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հիման</w:t>
      </w:r>
      <w:r w:rsidRPr="00976578">
        <w:rPr>
          <w:rFonts w:ascii="GHEA Grapalat" w:hAnsi="GHEA Grapalat" w:cs="Times Armenian"/>
          <w:sz w:val="20"/>
          <w:lang w:val="hy-AM"/>
        </w:rPr>
        <w:t xml:space="preserve"> </w:t>
      </w:r>
      <w:r w:rsidRPr="00976578">
        <w:rPr>
          <w:rFonts w:ascii="GHEA Grapalat" w:hAnsi="GHEA Grapalat" w:cs="Sylfaen"/>
          <w:sz w:val="20"/>
          <w:lang w:val="hy-AM"/>
        </w:rPr>
        <w:t>վրա</w:t>
      </w:r>
      <w:r w:rsidRPr="00976578">
        <w:rPr>
          <w:rFonts w:ascii="GHEA Grapalat" w:hAnsi="GHEA Grapalat" w:cs="Times Armenian"/>
          <w:sz w:val="20"/>
          <w:lang w:val="hy-AM"/>
        </w:rPr>
        <w:t xml:space="preserve"> (</w:t>
      </w:r>
      <w:r w:rsidRPr="00976578">
        <w:rPr>
          <w:rFonts w:ascii="GHEA Grapalat" w:hAnsi="GHEA Grapalat" w:cs="Sylfaen"/>
          <w:sz w:val="20"/>
          <w:lang w:val="hy-AM"/>
        </w:rPr>
        <w:t>այսուհետ՝</w:t>
      </w:r>
      <w:r w:rsidRPr="00976578">
        <w:rPr>
          <w:rFonts w:ascii="GHEA Grapalat" w:hAnsi="GHEA Grapalat" w:cs="Times Armenian"/>
          <w:sz w:val="20"/>
          <w:lang w:val="hy-AM"/>
        </w:rPr>
        <w:t xml:space="preserve"> </w:t>
      </w:r>
      <w:r w:rsidRPr="00976578">
        <w:rPr>
          <w:rFonts w:ascii="GHEA Grapalat" w:hAnsi="GHEA Grapalat" w:cs="Sylfaen"/>
          <w:sz w:val="20"/>
          <w:lang w:val="hy-AM"/>
        </w:rPr>
        <w:t>Կատարող</w:t>
      </w:r>
      <w:r w:rsidRPr="00976578">
        <w:rPr>
          <w:rFonts w:ascii="GHEA Grapalat" w:hAnsi="GHEA Grapalat" w:cs="Times Armenian"/>
          <w:sz w:val="20"/>
          <w:lang w:val="hy-AM"/>
        </w:rPr>
        <w:t xml:space="preserve">), </w:t>
      </w:r>
      <w:r w:rsidRPr="00976578">
        <w:rPr>
          <w:rFonts w:ascii="GHEA Grapalat" w:hAnsi="GHEA Grapalat" w:cs="Sylfaen"/>
          <w:sz w:val="20"/>
          <w:lang w:val="hy-AM"/>
        </w:rPr>
        <w:t>մյուս</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կողմից</w:t>
      </w:r>
      <w:r w:rsidRPr="00976578">
        <w:rPr>
          <w:rFonts w:ascii="GHEA Grapalat" w:hAnsi="GHEA Grapalat" w:cs="Times Armenian"/>
          <w:sz w:val="20"/>
          <w:lang w:val="hy-AM"/>
        </w:rPr>
        <w:t xml:space="preserve">, </w:t>
      </w:r>
      <w:r w:rsidRPr="00976578">
        <w:rPr>
          <w:rFonts w:ascii="GHEA Grapalat" w:hAnsi="GHEA Grapalat" w:cs="Sylfaen"/>
          <w:sz w:val="20"/>
          <w:lang w:val="hy-AM"/>
        </w:rPr>
        <w:t>կնքեցին</w:t>
      </w:r>
      <w:r w:rsidRPr="00976578">
        <w:rPr>
          <w:rFonts w:ascii="GHEA Grapalat" w:hAnsi="GHEA Grapalat" w:cs="Times Armenian"/>
          <w:sz w:val="20"/>
          <w:lang w:val="hy-AM"/>
        </w:rPr>
        <w:t xml:space="preserve"> </w:t>
      </w: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հետևյալի</w:t>
      </w:r>
      <w:r w:rsidRPr="00976578">
        <w:rPr>
          <w:rFonts w:ascii="GHEA Grapalat" w:hAnsi="GHEA Grapalat" w:cs="Times Armenian"/>
          <w:sz w:val="20"/>
          <w:lang w:val="hy-AM"/>
        </w:rPr>
        <w:t xml:space="preserve"> </w:t>
      </w:r>
      <w:r w:rsidRPr="00976578">
        <w:rPr>
          <w:rFonts w:ascii="GHEA Grapalat" w:hAnsi="GHEA Grapalat" w:cs="Sylfaen"/>
          <w:sz w:val="20"/>
          <w:lang w:val="hy-AM"/>
        </w:rPr>
        <w:t>մասին</w:t>
      </w:r>
      <w:r w:rsidRPr="00976578">
        <w:rPr>
          <w:rFonts w:ascii="GHEA Grapalat" w:hAnsi="GHEA Grapalat" w:cs="Times Armenian"/>
          <w:sz w:val="20"/>
          <w:lang w:val="hy-AM"/>
        </w:rPr>
        <w:t>։</w:t>
      </w:r>
    </w:p>
    <w:p w14:paraId="7EDD2362" w14:textId="77777777" w:rsidR="000E16AA" w:rsidRPr="00976578" w:rsidRDefault="000E16AA" w:rsidP="00976578">
      <w:pPr>
        <w:spacing w:after="0"/>
        <w:ind w:firstLine="540"/>
        <w:jc w:val="both"/>
        <w:rPr>
          <w:rFonts w:ascii="GHEA Grapalat" w:hAnsi="GHEA Grapalat"/>
          <w:i/>
          <w:sz w:val="20"/>
          <w:lang w:val="hy-AM" w:eastAsia="zh-CN"/>
        </w:rPr>
      </w:pPr>
    </w:p>
    <w:p w14:paraId="04A370EC" w14:textId="77777777" w:rsidR="000E16AA" w:rsidRPr="00976578" w:rsidRDefault="000E16AA" w:rsidP="00976578">
      <w:pPr>
        <w:spacing w:after="0"/>
        <w:ind w:firstLine="540"/>
        <w:jc w:val="both"/>
        <w:rPr>
          <w:rFonts w:ascii="GHEA Grapalat" w:hAnsi="GHEA Grapalat" w:cs="Sylfaen"/>
          <w:b/>
          <w:smallCaps/>
          <w:sz w:val="20"/>
          <w:lang w:val="hy-AM"/>
        </w:rPr>
      </w:pPr>
      <w:r w:rsidRPr="00976578">
        <w:rPr>
          <w:rFonts w:ascii="GHEA Grapalat" w:hAnsi="GHEA Grapalat" w:cs="Sylfaen"/>
          <w:b/>
          <w:smallCaps/>
          <w:sz w:val="20"/>
          <w:lang w:val="hy-AM"/>
        </w:rPr>
        <w:t>1. Պ</w:t>
      </w:r>
      <w:r w:rsidRPr="00976578">
        <w:rPr>
          <w:rFonts w:ascii="GHEA Grapalat" w:hAnsi="GHEA Grapalat" w:cs="Sylfaen"/>
          <w:b/>
          <w:smallCaps/>
          <w:lang w:val="hy-AM"/>
        </w:rPr>
        <w:t>այմանագրի առարկան</w:t>
      </w:r>
    </w:p>
    <w:p w14:paraId="0D2FCD34" w14:textId="04BE53C6"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 xml:space="preserve">1.1 Պատվիրատուն հանձնարարում է, իսկ Կատարողը ստանձնում է </w:t>
      </w:r>
      <w:r w:rsidR="00252953" w:rsidRPr="00976578">
        <w:rPr>
          <w:rFonts w:ascii="GHEA Grapalat" w:hAnsi="GHEA Grapalat" w:cs="Sylfaen"/>
          <w:b/>
          <w:sz w:val="20"/>
          <w:lang w:val="es-ES"/>
        </w:rPr>
        <w:t>օպտիկամանրաթելային, ցանցային և պղնձյա մալուխների սպասարկման</w:t>
      </w:r>
      <w:r w:rsidR="005C3E3E" w:rsidRPr="00976578">
        <w:rPr>
          <w:rFonts w:ascii="GHEA Grapalat" w:hAnsi="GHEA Grapalat" w:cs="Sylfaen"/>
          <w:b/>
          <w:sz w:val="20"/>
          <w:lang w:val="es-ES"/>
        </w:rPr>
        <w:t xml:space="preserve"> ծառայությունների</w:t>
      </w:r>
      <w:r w:rsidRPr="00976578">
        <w:rPr>
          <w:rFonts w:ascii="GHEA Grapalat" w:hAnsi="GHEA Grapalat" w:cs="Sylfaen"/>
          <w:sz w:val="20"/>
          <w:lang w:val="af-ZA"/>
        </w:rPr>
        <w:t xml:space="preserve"> մատուցման</w:t>
      </w:r>
      <w:r w:rsidRPr="00976578">
        <w:rPr>
          <w:rFonts w:ascii="GHEA Grapalat" w:hAnsi="GHEA Grapalat" w:cs="Sylfaen"/>
          <w:sz w:val="20"/>
          <w:lang w:val="hy-AM"/>
        </w:rPr>
        <w:t xml:space="preserve">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976578">
        <w:rPr>
          <w:rFonts w:ascii="GHEA Grapalat" w:hAnsi="GHEA Grapalat"/>
          <w:sz w:val="20"/>
          <w:lang w:val="hy-AM"/>
        </w:rPr>
        <w:t>գնման ժամանակացույցի</w:t>
      </w:r>
      <w:r w:rsidRPr="00976578">
        <w:rPr>
          <w:rFonts w:ascii="GHEA Grapalat" w:hAnsi="GHEA Grapalat" w:cs="Sylfaen"/>
          <w:sz w:val="20"/>
          <w:lang w:val="hy-AM"/>
        </w:rPr>
        <w:t xml:space="preserve"> պահանջների։</w:t>
      </w:r>
    </w:p>
    <w:p w14:paraId="7DDFF198"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t xml:space="preserve">1.2 </w:t>
      </w:r>
      <w:r w:rsidRPr="00976578">
        <w:rPr>
          <w:rFonts w:ascii="GHEA Grapalat" w:hAnsi="GHEA Grapalat"/>
          <w:sz w:val="20"/>
          <w:lang w:val="hy-AM"/>
        </w:rPr>
        <w:t xml:space="preserve">Ծառայությունը մատուցվում է պայմանագրի N 1 հավելվածով սահմանված </w:t>
      </w:r>
      <w:r w:rsidRPr="00976578">
        <w:rPr>
          <w:rFonts w:ascii="GHEA Grapalat" w:hAnsi="GHEA Grapalat" w:cs="Sylfaen"/>
          <w:sz w:val="20"/>
          <w:lang w:val="hy-AM"/>
        </w:rPr>
        <w:t>Տեխնիկական բնութագիր-</w:t>
      </w:r>
      <w:r w:rsidRPr="00976578">
        <w:rPr>
          <w:rFonts w:ascii="GHEA Grapalat" w:hAnsi="GHEA Grapalat"/>
          <w:sz w:val="20"/>
          <w:lang w:val="hy-AM"/>
        </w:rPr>
        <w:t>գնման ժամանակացույցին համապատասխան և սահմանված ժամկետներով։</w:t>
      </w:r>
    </w:p>
    <w:p w14:paraId="13444CC8" w14:textId="77777777" w:rsidR="000E16AA" w:rsidRPr="00976578" w:rsidRDefault="000E16AA" w:rsidP="00976578">
      <w:pPr>
        <w:spacing w:after="0"/>
        <w:ind w:firstLine="540"/>
        <w:jc w:val="both"/>
        <w:rPr>
          <w:rFonts w:ascii="GHEA Grapalat" w:hAnsi="GHEA Grapalat" w:cs="Sylfaen"/>
          <w:sz w:val="20"/>
          <w:lang w:val="hy-AM"/>
        </w:rPr>
      </w:pPr>
    </w:p>
    <w:p w14:paraId="3E42522C" w14:textId="77777777" w:rsidR="000E16AA" w:rsidRPr="00976578" w:rsidRDefault="000E16AA" w:rsidP="00976578">
      <w:pPr>
        <w:spacing w:after="0"/>
        <w:ind w:firstLine="540"/>
        <w:jc w:val="both"/>
        <w:rPr>
          <w:rFonts w:ascii="GHEA Grapalat" w:hAnsi="GHEA Grapalat" w:cs="Sylfaen"/>
          <w:b/>
          <w:smallCaps/>
          <w:sz w:val="20"/>
          <w:lang w:val="hy-AM"/>
        </w:rPr>
      </w:pPr>
      <w:r w:rsidRPr="00976578">
        <w:rPr>
          <w:rFonts w:ascii="GHEA Grapalat" w:hAnsi="GHEA Grapalat" w:cs="Sylfaen"/>
          <w:b/>
          <w:smallCaps/>
          <w:sz w:val="20"/>
          <w:lang w:val="hy-AM"/>
        </w:rPr>
        <w:t>2. ԿՈՂՄԵՐԻ ԻՐԱՎՈՒՆՔՆԵՐԸ ԵՎ ՊԱՐՏԱԿԱՆՈՒԹՅՈՒՆՆԵՐԸ</w:t>
      </w:r>
    </w:p>
    <w:p w14:paraId="115740B2"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t>2.1 Պատվիրատուն իրավունք ունի`</w:t>
      </w:r>
    </w:p>
    <w:p w14:paraId="5B59B6EB"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1BCB2F70"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t>2.1.2 Եթե</w:t>
      </w:r>
      <w:r w:rsidRPr="00976578">
        <w:rPr>
          <w:rFonts w:ascii="GHEA Grapalat" w:hAnsi="GHEA Grapalat" w:cs="Times Armenian"/>
          <w:sz w:val="20"/>
          <w:lang w:val="hy-AM"/>
        </w:rPr>
        <w:t xml:space="preserve"> մատուցվել է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N 1 հավելվածում </w:t>
      </w:r>
      <w:r w:rsidRPr="00976578">
        <w:rPr>
          <w:rFonts w:ascii="GHEA Grapalat" w:hAnsi="GHEA Grapalat" w:cs="Sylfaen"/>
          <w:sz w:val="20"/>
          <w:lang w:val="hy-AM"/>
        </w:rPr>
        <w:t>նշված</w:t>
      </w:r>
      <w:r w:rsidRPr="00976578">
        <w:rPr>
          <w:rFonts w:ascii="GHEA Grapalat" w:hAnsi="GHEA Grapalat" w:cs="Times Armenian"/>
          <w:sz w:val="20"/>
          <w:lang w:val="hy-AM"/>
        </w:rPr>
        <w:t xml:space="preserve"> </w:t>
      </w:r>
      <w:r w:rsidRPr="00976578">
        <w:rPr>
          <w:rFonts w:ascii="GHEA Grapalat" w:hAnsi="GHEA Grapalat" w:cs="Sylfaen"/>
          <w:sz w:val="20"/>
          <w:lang w:val="hy-AM"/>
        </w:rPr>
        <w:t>Տեխնիկական բնութագիր-</w:t>
      </w:r>
      <w:r w:rsidRPr="00976578">
        <w:rPr>
          <w:rFonts w:ascii="GHEA Grapalat" w:hAnsi="GHEA Grapalat"/>
          <w:sz w:val="20"/>
          <w:lang w:val="hy-AM"/>
        </w:rPr>
        <w:t>գնման ժամանակացույցի</w:t>
      </w:r>
      <w:r w:rsidRPr="00976578">
        <w:rPr>
          <w:rFonts w:ascii="GHEA Grapalat" w:hAnsi="GHEA Grapalat" w:cs="Sylfaen"/>
          <w:sz w:val="20"/>
          <w:lang w:val="hy-AM"/>
        </w:rPr>
        <w:t>ն</w:t>
      </w:r>
      <w:r w:rsidRPr="00976578">
        <w:rPr>
          <w:rFonts w:ascii="GHEA Grapalat" w:hAnsi="GHEA Grapalat" w:cs="Times Armenian"/>
          <w:sz w:val="20"/>
          <w:lang w:val="hy-AM"/>
        </w:rPr>
        <w:t xml:space="preserve"> </w:t>
      </w:r>
      <w:r w:rsidRPr="00976578">
        <w:rPr>
          <w:rFonts w:ascii="GHEA Grapalat" w:hAnsi="GHEA Grapalat" w:cs="Sylfaen"/>
          <w:sz w:val="20"/>
          <w:lang w:val="hy-AM"/>
        </w:rPr>
        <w:t>չհամապատասխանող</w:t>
      </w:r>
      <w:r w:rsidRPr="00976578">
        <w:rPr>
          <w:rFonts w:ascii="GHEA Grapalat" w:hAnsi="GHEA Grapalat" w:cs="Times Armenian"/>
          <w:sz w:val="20"/>
          <w:lang w:val="hy-AM"/>
        </w:rPr>
        <w:t xml:space="preserve"> ծառայություն.</w:t>
      </w:r>
      <w:r w:rsidRPr="00976578">
        <w:rPr>
          <w:rFonts w:ascii="GHEA Grapalat" w:hAnsi="GHEA Grapalat"/>
          <w:sz w:val="20"/>
          <w:lang w:val="hy-AM"/>
        </w:rPr>
        <w:t xml:space="preserve"> </w:t>
      </w:r>
    </w:p>
    <w:p w14:paraId="5CE79BE6"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t>ա</w:t>
      </w:r>
      <w:r w:rsidRPr="00976578">
        <w:rPr>
          <w:rFonts w:ascii="GHEA Grapalat" w:hAnsi="GHEA Grapalat" w:cs="Times Armenian"/>
          <w:sz w:val="20"/>
          <w:lang w:val="hy-AM"/>
        </w:rPr>
        <w:t xml:space="preserve">) </w:t>
      </w:r>
      <w:r w:rsidRPr="00976578">
        <w:rPr>
          <w:rFonts w:ascii="GHEA Grapalat" w:hAnsi="GHEA Grapalat" w:cs="Sylfaen"/>
          <w:sz w:val="20"/>
          <w:lang w:val="hy-AM"/>
        </w:rPr>
        <w:t>Չընդունել</w:t>
      </w:r>
      <w:r w:rsidRPr="00976578">
        <w:rPr>
          <w:rFonts w:ascii="GHEA Grapalat" w:hAnsi="GHEA Grapalat" w:cs="Times Armenian"/>
          <w:sz w:val="20"/>
          <w:lang w:val="hy-AM"/>
        </w:rPr>
        <w:t xml:space="preserve"> ծառայությունը</w:t>
      </w:r>
      <w:r w:rsidRPr="00976578">
        <w:rPr>
          <w:rFonts w:ascii="GHEA Grapalat" w:hAnsi="GHEA Grapalat" w:cs="Sylfaen"/>
          <w:sz w:val="20"/>
          <w:lang w:val="hy-AM"/>
        </w:rPr>
        <w:t>՝ իր</w:t>
      </w:r>
      <w:r w:rsidRPr="00976578">
        <w:rPr>
          <w:rFonts w:ascii="GHEA Grapalat" w:hAnsi="GHEA Grapalat" w:cs="Times Armenian"/>
          <w:sz w:val="20"/>
          <w:lang w:val="hy-AM"/>
        </w:rPr>
        <w:t xml:space="preserve"> </w:t>
      </w:r>
      <w:r w:rsidRPr="00976578">
        <w:rPr>
          <w:rFonts w:ascii="GHEA Grapalat" w:hAnsi="GHEA Grapalat" w:cs="Sylfaen"/>
          <w:sz w:val="20"/>
          <w:lang w:val="hy-AM"/>
        </w:rPr>
        <w:t>հայեցողությամբ</w:t>
      </w:r>
      <w:r w:rsidRPr="00976578">
        <w:rPr>
          <w:rFonts w:ascii="GHEA Grapalat" w:hAnsi="GHEA Grapalat" w:cs="Times Armenian"/>
          <w:sz w:val="20"/>
          <w:lang w:val="hy-AM"/>
        </w:rPr>
        <w:t xml:space="preserve"> </w:t>
      </w:r>
      <w:r w:rsidRPr="00976578">
        <w:rPr>
          <w:rFonts w:ascii="GHEA Grapalat" w:hAnsi="GHEA Grapalat" w:cs="Sylfaen"/>
          <w:sz w:val="20"/>
          <w:lang w:val="hy-AM"/>
        </w:rPr>
        <w:t>սահմանելով</w:t>
      </w:r>
      <w:r w:rsidRPr="00976578">
        <w:rPr>
          <w:rFonts w:ascii="GHEA Grapalat" w:hAnsi="GHEA Grapalat" w:cs="Times Armenian"/>
          <w:sz w:val="20"/>
          <w:lang w:val="hy-AM"/>
        </w:rPr>
        <w:t xml:space="preserve"> </w:t>
      </w:r>
      <w:r w:rsidRPr="00976578">
        <w:rPr>
          <w:rFonts w:ascii="GHEA Grapalat" w:hAnsi="GHEA Grapalat" w:cs="Sylfaen"/>
          <w:sz w:val="20"/>
          <w:lang w:val="hy-AM"/>
        </w:rPr>
        <w:t>անպատշաճ</w:t>
      </w:r>
      <w:r w:rsidRPr="00976578">
        <w:rPr>
          <w:rFonts w:ascii="GHEA Grapalat" w:hAnsi="GHEA Grapalat" w:cs="Times Armenian"/>
          <w:sz w:val="20"/>
          <w:lang w:val="hy-AM"/>
        </w:rPr>
        <w:t xml:space="preserve"> </w:t>
      </w:r>
      <w:r w:rsidRPr="00976578">
        <w:rPr>
          <w:rFonts w:ascii="GHEA Grapalat" w:hAnsi="GHEA Grapalat" w:cs="Sylfaen"/>
          <w:sz w:val="20"/>
          <w:lang w:val="hy-AM"/>
        </w:rPr>
        <w:t>որակի</w:t>
      </w:r>
      <w:r w:rsidRPr="00976578">
        <w:rPr>
          <w:rFonts w:ascii="GHEA Grapalat" w:hAnsi="GHEA Grapalat" w:cs="Times Armenian"/>
          <w:sz w:val="20"/>
          <w:lang w:val="hy-AM"/>
        </w:rPr>
        <w:t xml:space="preserve"> ծառայությունը  </w:t>
      </w:r>
      <w:r w:rsidRPr="00976578">
        <w:rPr>
          <w:rFonts w:ascii="GHEA Grapalat" w:hAnsi="GHEA Grapalat" w:cs="Sylfaen"/>
          <w:sz w:val="20"/>
          <w:lang w:val="hy-AM"/>
        </w:rPr>
        <w:t>պայմանագրին</w:t>
      </w:r>
      <w:r w:rsidRPr="00976578">
        <w:rPr>
          <w:rFonts w:ascii="GHEA Grapalat" w:hAnsi="GHEA Grapalat" w:cs="Times Armenian"/>
          <w:sz w:val="20"/>
          <w:lang w:val="hy-AM"/>
        </w:rPr>
        <w:t xml:space="preserve"> </w:t>
      </w:r>
      <w:r w:rsidRPr="00976578">
        <w:rPr>
          <w:rFonts w:ascii="GHEA Grapalat" w:hAnsi="GHEA Grapalat" w:cs="Sylfaen"/>
          <w:sz w:val="20"/>
          <w:lang w:val="hy-AM"/>
        </w:rPr>
        <w:t>համապատասխանող</w:t>
      </w:r>
      <w:r w:rsidRPr="00976578">
        <w:rPr>
          <w:rFonts w:ascii="GHEA Grapalat" w:hAnsi="GHEA Grapalat" w:cs="Times Armenian"/>
          <w:sz w:val="20"/>
          <w:lang w:val="hy-AM"/>
        </w:rPr>
        <w:t xml:space="preserve"> ծ</w:t>
      </w:r>
      <w:r w:rsidRPr="00976578">
        <w:rPr>
          <w:rFonts w:ascii="GHEA Grapalat" w:hAnsi="GHEA Grapalat" w:cs="Sylfaen"/>
          <w:sz w:val="20"/>
          <w:lang w:val="hy-AM"/>
        </w:rPr>
        <w:t>առայությամբ</w:t>
      </w:r>
      <w:r w:rsidRPr="00976578">
        <w:rPr>
          <w:rFonts w:ascii="GHEA Grapalat" w:hAnsi="GHEA Grapalat" w:cs="Times Armenian"/>
          <w:sz w:val="20"/>
          <w:lang w:val="hy-AM"/>
        </w:rPr>
        <w:t xml:space="preserve"> </w:t>
      </w:r>
      <w:r w:rsidRPr="00976578">
        <w:rPr>
          <w:rFonts w:ascii="GHEA Grapalat" w:hAnsi="GHEA Grapalat" w:cs="Sylfaen"/>
          <w:sz w:val="20"/>
          <w:lang w:val="hy-AM"/>
        </w:rPr>
        <w:t>անհատույց</w:t>
      </w:r>
      <w:r w:rsidRPr="00976578">
        <w:rPr>
          <w:rFonts w:ascii="GHEA Grapalat" w:hAnsi="GHEA Grapalat" w:cs="Times Armenian"/>
          <w:sz w:val="20"/>
          <w:lang w:val="hy-AM"/>
        </w:rPr>
        <w:t xml:space="preserve"> </w:t>
      </w:r>
      <w:r w:rsidRPr="00976578">
        <w:rPr>
          <w:rFonts w:ascii="GHEA Grapalat" w:hAnsi="GHEA Grapalat" w:cs="Sylfaen"/>
          <w:sz w:val="20"/>
          <w:lang w:val="hy-AM"/>
        </w:rPr>
        <w:t>փոխարինման</w:t>
      </w:r>
      <w:r w:rsidRPr="00976578">
        <w:rPr>
          <w:rFonts w:ascii="GHEA Grapalat" w:hAnsi="GHEA Grapalat" w:cs="Times Armenian"/>
          <w:sz w:val="20"/>
          <w:lang w:val="hy-AM"/>
        </w:rPr>
        <w:t xml:space="preserve"> </w:t>
      </w:r>
      <w:r w:rsidRPr="00976578">
        <w:rPr>
          <w:rFonts w:ascii="GHEA Grapalat" w:hAnsi="GHEA Grapalat" w:cs="Sylfaen"/>
          <w:sz w:val="20"/>
          <w:lang w:val="hy-AM"/>
        </w:rPr>
        <w:t>ողջամիտ</w:t>
      </w:r>
      <w:r w:rsidRPr="00976578">
        <w:rPr>
          <w:rFonts w:ascii="GHEA Grapalat" w:hAnsi="GHEA Grapalat" w:cs="Times Armenian"/>
          <w:sz w:val="20"/>
          <w:lang w:val="hy-AM"/>
        </w:rPr>
        <w:t xml:space="preserve"> </w:t>
      </w:r>
      <w:r w:rsidRPr="00976578">
        <w:rPr>
          <w:rFonts w:ascii="GHEA Grapalat" w:hAnsi="GHEA Grapalat" w:cs="Sylfaen"/>
          <w:sz w:val="20"/>
          <w:lang w:val="hy-AM"/>
        </w:rPr>
        <w:t>ժամկետ և</w:t>
      </w:r>
      <w:r w:rsidRPr="00976578">
        <w:rPr>
          <w:rFonts w:ascii="GHEA Grapalat" w:hAnsi="GHEA Grapalat" w:cs="Times Armenian"/>
          <w:sz w:val="20"/>
          <w:lang w:val="hy-AM"/>
        </w:rPr>
        <w:t xml:space="preserve"> </w:t>
      </w:r>
      <w:r w:rsidRPr="00976578">
        <w:rPr>
          <w:rFonts w:ascii="GHEA Grapalat" w:hAnsi="GHEA Grapalat" w:cs="Sylfaen"/>
          <w:sz w:val="20"/>
          <w:lang w:val="hy-AM"/>
        </w:rPr>
        <w:t>պահանջել</w:t>
      </w:r>
      <w:r w:rsidRPr="00976578">
        <w:rPr>
          <w:rFonts w:ascii="GHEA Grapalat" w:hAnsi="GHEA Grapalat" w:cs="Times Armenian"/>
          <w:sz w:val="20"/>
          <w:lang w:val="hy-AM"/>
        </w:rPr>
        <w:t xml:space="preserve"> Կատարողից </w:t>
      </w:r>
      <w:r w:rsidRPr="00976578">
        <w:rPr>
          <w:rFonts w:ascii="GHEA Grapalat" w:hAnsi="GHEA Grapalat" w:cs="Sylfaen"/>
          <w:sz w:val="20"/>
          <w:lang w:val="hy-AM"/>
        </w:rPr>
        <w:t>վճարելու</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5.2 </w:t>
      </w:r>
      <w:r w:rsidRPr="00976578">
        <w:rPr>
          <w:rFonts w:ascii="GHEA Grapalat" w:hAnsi="GHEA Grapalat" w:cs="Sylfaen"/>
          <w:sz w:val="20"/>
          <w:lang w:val="hy-AM"/>
        </w:rPr>
        <w:t>կետով</w:t>
      </w:r>
      <w:r w:rsidRPr="00976578">
        <w:rPr>
          <w:rFonts w:ascii="GHEA Grapalat" w:hAnsi="GHEA Grapalat" w:cs="Times Armenian"/>
          <w:sz w:val="20"/>
          <w:lang w:val="hy-AM"/>
        </w:rPr>
        <w:t xml:space="preserve"> </w:t>
      </w:r>
      <w:r w:rsidRPr="00976578">
        <w:rPr>
          <w:rFonts w:ascii="GHEA Grapalat" w:hAnsi="GHEA Grapalat" w:cs="Sylfaen"/>
          <w:sz w:val="20"/>
          <w:lang w:val="hy-AM"/>
        </w:rPr>
        <w:t>նախատեսված</w:t>
      </w:r>
      <w:r w:rsidRPr="00976578">
        <w:rPr>
          <w:rFonts w:ascii="GHEA Grapalat" w:hAnsi="GHEA Grapalat" w:cs="Times Armenian"/>
          <w:sz w:val="20"/>
          <w:lang w:val="hy-AM"/>
        </w:rPr>
        <w:t xml:space="preserve"> </w:t>
      </w:r>
      <w:r w:rsidRPr="00976578">
        <w:rPr>
          <w:rFonts w:ascii="GHEA Grapalat" w:hAnsi="GHEA Grapalat" w:cs="Sylfaen"/>
          <w:sz w:val="20"/>
          <w:lang w:val="hy-AM"/>
        </w:rPr>
        <w:t>տուգանքը, ինչպես նաև 5.3 կետով նախատեսված տույժը</w:t>
      </w:r>
      <w:r w:rsidRPr="00976578">
        <w:rPr>
          <w:rFonts w:ascii="GHEA Grapalat" w:hAnsi="GHEA Grapalat" w:cs="Times Armenian"/>
          <w:sz w:val="20"/>
          <w:lang w:val="hy-AM"/>
        </w:rPr>
        <w:t>.</w:t>
      </w:r>
      <w:r w:rsidRPr="00976578">
        <w:rPr>
          <w:rFonts w:ascii="GHEA Grapalat" w:hAnsi="GHEA Grapalat"/>
          <w:sz w:val="20"/>
          <w:lang w:val="hy-AM"/>
        </w:rPr>
        <w:t xml:space="preserve"> </w:t>
      </w:r>
    </w:p>
    <w:p w14:paraId="3C54B9F2" w14:textId="01A16DD2" w:rsidR="000E16AA" w:rsidRPr="00976578" w:rsidRDefault="000E16AA" w:rsidP="00976578">
      <w:pPr>
        <w:tabs>
          <w:tab w:val="left" w:pos="1080"/>
        </w:tabs>
        <w:spacing w:after="0"/>
        <w:ind w:firstLine="540"/>
        <w:jc w:val="both"/>
        <w:rPr>
          <w:rFonts w:ascii="GHEA Grapalat" w:hAnsi="GHEA Grapalat"/>
          <w:sz w:val="20"/>
          <w:lang w:val="hy-AM"/>
        </w:rPr>
      </w:pPr>
      <w:r w:rsidRPr="00976578">
        <w:rPr>
          <w:rFonts w:ascii="GHEA Grapalat" w:hAnsi="GHEA Grapalat" w:cs="Sylfaen"/>
          <w:sz w:val="20"/>
          <w:lang w:val="hy-AM"/>
        </w:rPr>
        <w:t>բ</w:t>
      </w:r>
      <w:r w:rsidRPr="00976578">
        <w:rPr>
          <w:rFonts w:ascii="GHEA Grapalat" w:hAnsi="GHEA Grapalat"/>
          <w:sz w:val="20"/>
          <w:lang w:val="hy-AM"/>
        </w:rPr>
        <w:t>)</w:t>
      </w:r>
      <w:r w:rsidRPr="00976578">
        <w:rPr>
          <w:rFonts w:ascii="GHEA Grapalat" w:hAnsi="GHEA Grapalat"/>
          <w:sz w:val="20"/>
          <w:lang w:val="hy-AM"/>
        </w:rPr>
        <w:tab/>
      </w:r>
      <w:r w:rsidRPr="00976578">
        <w:rPr>
          <w:rFonts w:ascii="GHEA Grapalat" w:hAnsi="GHEA Grapalat" w:cs="Sylfaen"/>
          <w:sz w:val="20"/>
          <w:lang w:val="hy-AM"/>
        </w:rPr>
        <w:t>Հրաժարվել</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կատարելուց</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պահանջել</w:t>
      </w:r>
      <w:r w:rsidRPr="00976578">
        <w:rPr>
          <w:rFonts w:ascii="GHEA Grapalat" w:hAnsi="GHEA Grapalat" w:cs="Times Armenian"/>
          <w:sz w:val="20"/>
          <w:lang w:val="hy-AM"/>
        </w:rPr>
        <w:t xml:space="preserve"> </w:t>
      </w:r>
      <w:r w:rsidRPr="00976578">
        <w:rPr>
          <w:rFonts w:ascii="GHEA Grapalat" w:hAnsi="GHEA Grapalat" w:cs="Sylfaen"/>
          <w:sz w:val="20"/>
          <w:lang w:val="hy-AM"/>
        </w:rPr>
        <w:t>վերադարձնելու</w:t>
      </w:r>
      <w:r w:rsidRPr="00976578">
        <w:rPr>
          <w:rFonts w:ascii="GHEA Grapalat" w:hAnsi="GHEA Grapalat" w:cs="Times Armenian"/>
          <w:sz w:val="20"/>
          <w:lang w:val="hy-AM"/>
        </w:rPr>
        <w:t xml:space="preserve"> ծառայության </w:t>
      </w:r>
      <w:r w:rsidRPr="00976578">
        <w:rPr>
          <w:rFonts w:ascii="GHEA Grapalat" w:hAnsi="GHEA Grapalat" w:cs="Sylfaen"/>
          <w:sz w:val="20"/>
          <w:lang w:val="hy-AM"/>
        </w:rPr>
        <w:t>համար</w:t>
      </w:r>
      <w:r w:rsidRPr="00976578">
        <w:rPr>
          <w:rFonts w:ascii="GHEA Grapalat" w:hAnsi="GHEA Grapalat" w:cs="Times Armenian"/>
          <w:sz w:val="20"/>
          <w:lang w:val="hy-AM"/>
        </w:rPr>
        <w:t xml:space="preserve"> </w:t>
      </w:r>
      <w:r w:rsidRPr="00976578">
        <w:rPr>
          <w:rFonts w:ascii="GHEA Grapalat" w:hAnsi="GHEA Grapalat" w:cs="Sylfaen"/>
          <w:sz w:val="20"/>
          <w:lang w:val="hy-AM"/>
        </w:rPr>
        <w:t>վճարված</w:t>
      </w:r>
      <w:r w:rsidRPr="00976578">
        <w:rPr>
          <w:rFonts w:ascii="GHEA Grapalat" w:hAnsi="GHEA Grapalat" w:cs="Times Armenian"/>
          <w:sz w:val="20"/>
          <w:lang w:val="hy-AM"/>
        </w:rPr>
        <w:t xml:space="preserve"> </w:t>
      </w:r>
      <w:r w:rsidRPr="00976578">
        <w:rPr>
          <w:rFonts w:ascii="GHEA Grapalat" w:hAnsi="GHEA Grapalat" w:cs="Sylfaen"/>
          <w:sz w:val="20"/>
          <w:lang w:val="hy-AM"/>
        </w:rPr>
        <w:t>գումարը և պահանջել</w:t>
      </w:r>
      <w:r w:rsidRPr="00976578">
        <w:rPr>
          <w:rFonts w:ascii="GHEA Grapalat" w:hAnsi="GHEA Grapalat" w:cs="Times Armenian"/>
          <w:sz w:val="20"/>
          <w:lang w:val="hy-AM"/>
        </w:rPr>
        <w:t xml:space="preserve"> Կատարողից </w:t>
      </w:r>
      <w:r w:rsidRPr="00976578">
        <w:rPr>
          <w:rFonts w:ascii="GHEA Grapalat" w:hAnsi="GHEA Grapalat" w:cs="Sylfaen"/>
          <w:sz w:val="20"/>
          <w:lang w:val="hy-AM"/>
        </w:rPr>
        <w:t>վճարելու</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5.2 </w:t>
      </w:r>
      <w:r w:rsidRPr="00976578">
        <w:rPr>
          <w:rFonts w:ascii="GHEA Grapalat" w:hAnsi="GHEA Grapalat" w:cs="Sylfaen"/>
          <w:sz w:val="20"/>
          <w:lang w:val="hy-AM"/>
        </w:rPr>
        <w:t>կետով</w:t>
      </w:r>
      <w:r w:rsidRPr="00976578">
        <w:rPr>
          <w:rFonts w:ascii="GHEA Grapalat" w:hAnsi="GHEA Grapalat" w:cs="Times Armenian"/>
          <w:sz w:val="20"/>
          <w:lang w:val="hy-AM"/>
        </w:rPr>
        <w:t xml:space="preserve"> </w:t>
      </w:r>
      <w:r w:rsidRPr="00976578">
        <w:rPr>
          <w:rFonts w:ascii="GHEA Grapalat" w:hAnsi="GHEA Grapalat" w:cs="Sylfaen"/>
          <w:sz w:val="20"/>
          <w:lang w:val="hy-AM"/>
        </w:rPr>
        <w:t>նախատեսված</w:t>
      </w:r>
      <w:r w:rsidRPr="00976578">
        <w:rPr>
          <w:rFonts w:ascii="GHEA Grapalat" w:hAnsi="GHEA Grapalat" w:cs="Times Armenian"/>
          <w:sz w:val="20"/>
          <w:lang w:val="hy-AM"/>
        </w:rPr>
        <w:t xml:space="preserve"> </w:t>
      </w:r>
      <w:r w:rsidRPr="00976578">
        <w:rPr>
          <w:rFonts w:ascii="GHEA Grapalat" w:hAnsi="GHEA Grapalat" w:cs="Sylfaen"/>
          <w:sz w:val="20"/>
          <w:lang w:val="hy-AM"/>
        </w:rPr>
        <w:t>տուգանքը</w:t>
      </w:r>
      <w:r w:rsidR="00D772E4" w:rsidRPr="00976578">
        <w:rPr>
          <w:rFonts w:ascii="GHEA Grapalat" w:hAnsi="GHEA Grapalat" w:cs="Sylfaen"/>
          <w:sz w:val="20"/>
          <w:lang w:val="hy-AM"/>
        </w:rPr>
        <w:t xml:space="preserve"> և 5.2.1 կետով նախա</w:t>
      </w:r>
      <w:r w:rsidR="00032343" w:rsidRPr="00976578">
        <w:rPr>
          <w:rFonts w:ascii="GHEA Grapalat" w:hAnsi="GHEA Grapalat" w:cs="Sylfaen"/>
          <w:sz w:val="20"/>
          <w:lang w:val="hy-AM"/>
        </w:rPr>
        <w:t>տ</w:t>
      </w:r>
      <w:r w:rsidR="00D772E4" w:rsidRPr="00976578">
        <w:rPr>
          <w:rFonts w:ascii="GHEA Grapalat" w:hAnsi="GHEA Grapalat" w:cs="Sylfaen"/>
          <w:sz w:val="20"/>
          <w:lang w:val="hy-AM"/>
        </w:rPr>
        <w:t>եսված տույժը</w:t>
      </w:r>
      <w:r w:rsidRPr="00976578">
        <w:rPr>
          <w:rFonts w:ascii="GHEA Grapalat" w:hAnsi="GHEA Grapalat" w:cs="Times Armenian"/>
          <w:sz w:val="20"/>
          <w:lang w:val="hy-AM"/>
        </w:rPr>
        <w:t>.</w:t>
      </w:r>
      <w:r w:rsidRPr="00976578">
        <w:rPr>
          <w:rFonts w:ascii="GHEA Grapalat" w:hAnsi="GHEA Grapalat"/>
          <w:sz w:val="20"/>
          <w:lang w:val="hy-AM"/>
        </w:rPr>
        <w:t xml:space="preserve"> </w:t>
      </w:r>
    </w:p>
    <w:p w14:paraId="196E4844"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t>2.1.3 Միակողմանի</w:t>
      </w:r>
      <w:r w:rsidRPr="00976578">
        <w:rPr>
          <w:rFonts w:ascii="GHEA Grapalat" w:hAnsi="GHEA Grapalat" w:cs="Times Armenian"/>
          <w:sz w:val="20"/>
          <w:lang w:val="hy-AM"/>
        </w:rPr>
        <w:t xml:space="preserve"> </w:t>
      </w:r>
      <w:r w:rsidRPr="00976578">
        <w:rPr>
          <w:rFonts w:ascii="GHEA Grapalat" w:hAnsi="GHEA Grapalat" w:cs="Sylfaen"/>
          <w:sz w:val="20"/>
          <w:lang w:val="hy-AM"/>
        </w:rPr>
        <w:t>լուծել</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եթե</w:t>
      </w:r>
      <w:r w:rsidRPr="00976578">
        <w:rPr>
          <w:rFonts w:ascii="GHEA Grapalat" w:hAnsi="GHEA Grapalat" w:cs="Times Armenian"/>
          <w:sz w:val="20"/>
          <w:lang w:val="hy-AM"/>
        </w:rPr>
        <w:t xml:space="preserve"> Կատարող</w:t>
      </w:r>
      <w:r w:rsidRPr="00976578">
        <w:rPr>
          <w:rFonts w:ascii="GHEA Grapalat" w:hAnsi="GHEA Grapalat" w:cs="Sylfaen"/>
          <w:sz w:val="20"/>
          <w:lang w:val="hy-AM"/>
        </w:rPr>
        <w:t>ն</w:t>
      </w:r>
      <w:r w:rsidRPr="00976578">
        <w:rPr>
          <w:rFonts w:ascii="GHEA Grapalat" w:hAnsi="GHEA Grapalat" w:cs="Times Armenian"/>
          <w:sz w:val="20"/>
          <w:lang w:val="hy-AM"/>
        </w:rPr>
        <w:t xml:space="preserve"> </w:t>
      </w:r>
      <w:r w:rsidRPr="00976578">
        <w:rPr>
          <w:rFonts w:ascii="GHEA Grapalat" w:hAnsi="GHEA Grapalat" w:cs="Sylfaen"/>
          <w:sz w:val="20"/>
          <w:lang w:val="hy-AM"/>
        </w:rPr>
        <w:t>էականորեն</w:t>
      </w:r>
      <w:r w:rsidRPr="00976578">
        <w:rPr>
          <w:rFonts w:ascii="GHEA Grapalat" w:hAnsi="GHEA Grapalat" w:cs="Times Armenian"/>
          <w:sz w:val="20"/>
          <w:lang w:val="hy-AM"/>
        </w:rPr>
        <w:t xml:space="preserve"> </w:t>
      </w:r>
      <w:r w:rsidRPr="00976578">
        <w:rPr>
          <w:rFonts w:ascii="GHEA Grapalat" w:hAnsi="GHEA Grapalat" w:cs="Sylfaen"/>
          <w:sz w:val="20"/>
          <w:lang w:val="hy-AM"/>
        </w:rPr>
        <w:t>խախտել</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Կատարողի կողմից 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խախտելն</w:t>
      </w:r>
      <w:r w:rsidRPr="00976578">
        <w:rPr>
          <w:rFonts w:ascii="GHEA Grapalat" w:hAnsi="GHEA Grapalat" w:cs="Times Armenian"/>
          <w:sz w:val="20"/>
          <w:lang w:val="hy-AM"/>
        </w:rPr>
        <w:t xml:space="preserve"> </w:t>
      </w:r>
      <w:r w:rsidRPr="00976578">
        <w:rPr>
          <w:rFonts w:ascii="GHEA Grapalat" w:hAnsi="GHEA Grapalat" w:cs="Sylfaen"/>
          <w:sz w:val="20"/>
          <w:lang w:val="hy-AM"/>
        </w:rPr>
        <w:t>էական</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համարվում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եթե՝</w:t>
      </w:r>
    </w:p>
    <w:p w14:paraId="36D719E4"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t>ա</w:t>
      </w:r>
      <w:r w:rsidRPr="00976578">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976578">
        <w:rPr>
          <w:rFonts w:ascii="GHEA Grapalat" w:hAnsi="GHEA Grapalat" w:cs="Sylfaen"/>
          <w:sz w:val="20"/>
          <w:lang w:val="hy-AM"/>
        </w:rPr>
        <w:t>,</w:t>
      </w:r>
    </w:p>
    <w:p w14:paraId="436C0053" w14:textId="77777777" w:rsidR="00D772E4"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բ</w:t>
      </w:r>
      <w:r w:rsidRPr="00976578">
        <w:rPr>
          <w:rFonts w:ascii="GHEA Grapalat" w:hAnsi="GHEA Grapalat" w:cs="Times Armenian"/>
          <w:sz w:val="20"/>
          <w:lang w:val="hy-AM"/>
        </w:rPr>
        <w:t xml:space="preserve">) </w:t>
      </w:r>
      <w:r w:rsidRPr="00976578">
        <w:rPr>
          <w:rFonts w:ascii="GHEA Grapalat" w:hAnsi="GHEA Grapalat" w:cs="Sylfaen"/>
          <w:sz w:val="20"/>
          <w:lang w:val="hy-AM"/>
        </w:rPr>
        <w:t>խախտվել</w:t>
      </w:r>
      <w:r w:rsidRPr="00976578">
        <w:rPr>
          <w:rFonts w:ascii="GHEA Grapalat" w:hAnsi="GHEA Grapalat" w:cs="Times Armenian"/>
          <w:sz w:val="20"/>
          <w:lang w:val="hy-AM"/>
        </w:rPr>
        <w:t xml:space="preserve"> է ծառայության մատուցման </w:t>
      </w:r>
      <w:r w:rsidRPr="00976578">
        <w:rPr>
          <w:rFonts w:ascii="GHEA Grapalat" w:hAnsi="GHEA Grapalat" w:cs="Sylfaen"/>
          <w:sz w:val="20"/>
          <w:lang w:val="hy-AM"/>
        </w:rPr>
        <w:t>ժամկետը</w:t>
      </w:r>
      <w:r w:rsidR="00D772E4" w:rsidRPr="00976578">
        <w:rPr>
          <w:rFonts w:ascii="GHEA Grapalat" w:hAnsi="GHEA Grapalat" w:cs="Sylfaen"/>
          <w:sz w:val="20"/>
          <w:lang w:val="hy-AM"/>
        </w:rPr>
        <w:t>,</w:t>
      </w:r>
    </w:p>
    <w:p w14:paraId="75091AB7" w14:textId="2DD68097" w:rsidR="000E16AA" w:rsidRPr="00976578" w:rsidRDefault="00D772E4" w:rsidP="00976578">
      <w:pPr>
        <w:spacing w:after="0"/>
        <w:ind w:firstLine="540"/>
        <w:jc w:val="both"/>
        <w:rPr>
          <w:rFonts w:ascii="GHEA Grapalat" w:hAnsi="GHEA Grapalat"/>
          <w:sz w:val="20"/>
          <w:lang w:val="hy-AM"/>
        </w:rPr>
      </w:pPr>
      <w:r w:rsidRPr="00976578">
        <w:rPr>
          <w:rFonts w:ascii="GHEA Grapalat" w:hAnsi="GHEA Grapalat"/>
          <w:sz w:val="20"/>
          <w:lang w:val="hy-AM"/>
        </w:rPr>
        <w:t>գ)  Պայմանագրի N 1 հավելվածով սահմանված Արտակարգ միջադեպը սահմանված ժամկետում չի կարգավորվել։</w:t>
      </w:r>
    </w:p>
    <w:p w14:paraId="7952C4FB"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t>2.2 Պատվիրատուն պարտավոր է`</w:t>
      </w:r>
    </w:p>
    <w:p w14:paraId="775BBD9A"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2.2.1 Քննարկել և ընդունել Տեխնիկական բնութագիր-</w:t>
      </w:r>
      <w:r w:rsidRPr="00976578">
        <w:rPr>
          <w:rFonts w:ascii="GHEA Grapalat" w:hAnsi="GHEA Grapalat"/>
          <w:sz w:val="20"/>
          <w:lang w:val="hy-AM"/>
        </w:rPr>
        <w:t>գնման ժամանակացույցի</w:t>
      </w:r>
      <w:r w:rsidRPr="00976578">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1585B6DB"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45C4B76A"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lastRenderedPageBreak/>
        <w:t>2.3 Կատարողն իրավունք ունի`</w:t>
      </w:r>
    </w:p>
    <w:p w14:paraId="26BD3EC4"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451DB633"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t>2.4 Կատարողը պարտավոր է`</w:t>
      </w:r>
    </w:p>
    <w:p w14:paraId="1FE3A9EE" w14:textId="467DD35C"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64224B28" w14:textId="7DF6056D" w:rsidR="00252953" w:rsidRPr="00976578" w:rsidRDefault="00252953"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 xml:space="preserve">2.4.1.1 իրականացնել Պայմանագրի N 1 հավելվածով սահմանված միջադեպերի լուծումը </w:t>
      </w:r>
      <w:r w:rsidR="0074577B" w:rsidRPr="00976578">
        <w:rPr>
          <w:rFonts w:ascii="GHEA Grapalat" w:hAnsi="GHEA Grapalat" w:cs="Sylfaen"/>
          <w:sz w:val="20"/>
          <w:lang w:val="hy-AM"/>
        </w:rPr>
        <w:t xml:space="preserve">Պայմանագրի N 1 հավելվածով սահմանված </w:t>
      </w:r>
      <w:r w:rsidRPr="00976578">
        <w:rPr>
          <w:rFonts w:ascii="GHEA Grapalat" w:hAnsi="GHEA Grapalat" w:cs="Sylfaen"/>
          <w:sz w:val="20"/>
          <w:lang w:val="hy-AM"/>
        </w:rPr>
        <w:t xml:space="preserve">ժամկետներում: </w:t>
      </w:r>
    </w:p>
    <w:p w14:paraId="7BFADC69" w14:textId="34C0FAF1"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2.4.2 Պայմանագրով նախատեսված դեպքերում վճարել պայմանագրի 5.2</w:t>
      </w:r>
      <w:r w:rsidR="00032343" w:rsidRPr="00976578">
        <w:rPr>
          <w:rFonts w:ascii="GHEA Grapalat" w:hAnsi="GHEA Grapalat" w:cs="Sylfaen"/>
          <w:sz w:val="20"/>
          <w:lang w:val="hy-AM"/>
        </w:rPr>
        <w:t>, 5.2.1</w:t>
      </w:r>
      <w:r w:rsidRPr="00976578">
        <w:rPr>
          <w:rFonts w:ascii="GHEA Grapalat" w:hAnsi="GHEA Grapalat" w:cs="Sylfaen"/>
          <w:sz w:val="20"/>
          <w:lang w:val="hy-AM"/>
        </w:rPr>
        <w:t xml:space="preserve"> և 5.3 կետերով նախատեսված տույժը և տուգանքը։</w:t>
      </w:r>
    </w:p>
    <w:p w14:paraId="61E696E3"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6376E49" w14:textId="77777777" w:rsidR="000E16AA" w:rsidRPr="00976578" w:rsidRDefault="000E16AA" w:rsidP="00976578">
      <w:pPr>
        <w:spacing w:after="0"/>
        <w:ind w:firstLine="540"/>
        <w:jc w:val="both"/>
        <w:rPr>
          <w:rFonts w:ascii="GHEA Grapalat" w:hAnsi="GHEA Grapalat"/>
          <w:sz w:val="20"/>
          <w:lang w:val="hy-AM"/>
        </w:rPr>
      </w:pPr>
    </w:p>
    <w:p w14:paraId="778ECEF7"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t>3. ԾԱՌԱՅՈՒԹՅԱՆ ՀԱՆՁՆՄԱՆ ԵՎ ԸՆԴՈՒՆՄԱՆ ԿԱՐԳԸ</w:t>
      </w:r>
    </w:p>
    <w:p w14:paraId="3CA6E1E0"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sz w:val="20"/>
          <w:lang w:val="hy-AM"/>
        </w:rPr>
        <w:t xml:space="preserve">3.1 Մատուցված ծառայությունն </w:t>
      </w:r>
      <w:r w:rsidRPr="00976578">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693429DC" w14:textId="77777777" w:rsidR="000E16AA" w:rsidRPr="00976578" w:rsidRDefault="000E16AA" w:rsidP="00976578">
      <w:pPr>
        <w:spacing w:after="0"/>
        <w:ind w:firstLine="540"/>
        <w:jc w:val="both"/>
        <w:rPr>
          <w:rFonts w:ascii="GHEA Grapalat" w:hAnsi="GHEA Grapalat" w:cs="Sylfaen"/>
          <w:sz w:val="20"/>
          <w:szCs w:val="20"/>
          <w:lang w:val="hy-AM"/>
        </w:rPr>
      </w:pPr>
      <w:r w:rsidRPr="00976578">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976578">
        <w:rPr>
          <w:rFonts w:ascii="GHEA Grapalat" w:hAnsi="GHEA Grapalat" w:cs="Sylfaen"/>
          <w:sz w:val="20"/>
          <w:lang w:val="hy-AM"/>
        </w:rPr>
        <w:t>2 օրինակ</w:t>
      </w:r>
      <w:r w:rsidRPr="00976578">
        <w:rPr>
          <w:rFonts w:ascii="GHEA Grapalat" w:hAnsi="GHEA Grapalat" w:cs="Sylfaen"/>
          <w:sz w:val="20"/>
          <w:szCs w:val="20"/>
          <w:lang w:val="hy-AM"/>
        </w:rPr>
        <w:t xml:space="preserve"> (հավելված N 3): </w:t>
      </w:r>
    </w:p>
    <w:p w14:paraId="1136D4CF"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7F8ED4A6"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580E123"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5C49C6DE"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 xml:space="preserve">3.3 Պատվիրատուն </w:t>
      </w:r>
      <w:r w:rsidRPr="00976578">
        <w:rPr>
          <w:rFonts w:ascii="GHEA Grapalat" w:hAnsi="GHEA Grapalat" w:cs="Sylfaen"/>
          <w:sz w:val="20"/>
          <w:szCs w:val="20"/>
          <w:lang w:val="hy-AM"/>
        </w:rPr>
        <w:t>հանձնման-ընդունման</w:t>
      </w:r>
      <w:r w:rsidRPr="00976578">
        <w:rPr>
          <w:rFonts w:ascii="GHEA Grapalat" w:hAnsi="GHEA Grapalat" w:cs="Sylfaen"/>
          <w:sz w:val="20"/>
          <w:lang w:val="hy-AM"/>
        </w:rPr>
        <w:t xml:space="preserve"> արձանագրությունը ստանալու </w:t>
      </w:r>
      <w:r w:rsidRPr="00976578">
        <w:rPr>
          <w:rFonts w:ascii="GHEA Grapalat" w:hAnsi="GHEA Grapalat" w:cs="Sylfaen"/>
          <w:sz w:val="20"/>
          <w:szCs w:val="20"/>
          <w:lang w:val="hy-AM"/>
        </w:rPr>
        <w:t xml:space="preserve">օրվան հաջորդող աշխատանքային օրվանից </w:t>
      </w:r>
      <w:r w:rsidRPr="00976578">
        <w:rPr>
          <w:rFonts w:ascii="GHEA Grapalat" w:hAnsi="GHEA Grapalat" w:cs="Sylfaen"/>
          <w:sz w:val="20"/>
          <w:lang w:val="hy-AM"/>
        </w:rPr>
        <w:t>հաշված 10 աշխատանքային</w:t>
      </w:r>
      <w:r w:rsidRPr="00976578">
        <w:rPr>
          <w:rFonts w:ascii="GHEA Grapalat" w:hAnsi="GHEA Grapalat" w:cs="Sylfaen"/>
          <w:sz w:val="20"/>
          <w:szCs w:val="20"/>
          <w:lang w:val="hy-AM"/>
        </w:rPr>
        <w:t xml:space="preserve"> օրվա ընթացքում</w:t>
      </w:r>
      <w:r w:rsidRPr="00976578">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155F139C"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976578">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976578">
        <w:rPr>
          <w:rFonts w:ascii="GHEA Grapalat" w:hAnsi="GHEA Grapalat" w:cs="Sylfaen"/>
          <w:sz w:val="20"/>
          <w:lang w:val="hy-AM"/>
        </w:rPr>
        <w:softHyphen/>
        <w:t xml:space="preserve">գրությունը: </w:t>
      </w:r>
    </w:p>
    <w:p w14:paraId="7B7FFCCB" w14:textId="77777777" w:rsidR="000E16AA" w:rsidRPr="00976578" w:rsidRDefault="000E16AA" w:rsidP="00976578">
      <w:pPr>
        <w:spacing w:after="0"/>
        <w:ind w:firstLine="540"/>
        <w:jc w:val="both"/>
        <w:rPr>
          <w:rFonts w:ascii="GHEA Grapalat" w:hAnsi="GHEA Grapalat" w:cs="Sylfaen"/>
          <w:b/>
          <w:sz w:val="20"/>
          <w:lang w:val="hy-AM"/>
        </w:rPr>
      </w:pPr>
    </w:p>
    <w:p w14:paraId="7811EFA1"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t>4. ՊԱՅՄԱՆԱԳՐԻ ԳԻՆԸ</w:t>
      </w:r>
    </w:p>
    <w:p w14:paraId="6322E54D" w14:textId="7443ABD9"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 xml:space="preserve">4.1. Սույն պայմանագրով Կատարողի մատուցման ենթակա ծառայության </w:t>
      </w:r>
      <w:r w:rsidRPr="00976578">
        <w:rPr>
          <w:rFonts w:ascii="GHEA Grapalat" w:hAnsi="GHEA Grapalat" w:cs="Sylfaen"/>
          <w:b/>
          <w:sz w:val="20"/>
          <w:lang w:val="hy-AM"/>
        </w:rPr>
        <w:t xml:space="preserve">առավելագույն գինը կազմում է </w:t>
      </w:r>
      <w:r w:rsidR="00252953" w:rsidRPr="00976578">
        <w:rPr>
          <w:rFonts w:ascii="GHEA Grapalat" w:hAnsi="GHEA Grapalat" w:cs="Sylfaen"/>
          <w:b/>
          <w:sz w:val="20"/>
          <w:lang w:val="hy-AM"/>
        </w:rPr>
        <w:t>15000000</w:t>
      </w:r>
      <w:r w:rsidRPr="00976578">
        <w:rPr>
          <w:rFonts w:ascii="GHEA Grapalat" w:hAnsi="GHEA Grapalat" w:cs="Sylfaen"/>
          <w:b/>
          <w:sz w:val="20"/>
          <w:lang w:val="hy-AM"/>
        </w:rPr>
        <w:t xml:space="preserve"> (</w:t>
      </w:r>
      <w:r w:rsidR="00252953" w:rsidRPr="00976578">
        <w:rPr>
          <w:rFonts w:ascii="GHEA Grapalat" w:hAnsi="GHEA Grapalat" w:cs="Sylfaen"/>
          <w:b/>
          <w:sz w:val="20"/>
          <w:lang w:val="hy-AM"/>
        </w:rPr>
        <w:t>տասնհինգ միլիոն</w:t>
      </w:r>
      <w:r w:rsidRPr="00976578">
        <w:rPr>
          <w:rFonts w:ascii="GHEA Grapalat" w:hAnsi="GHEA Grapalat" w:cs="Sylfaen"/>
          <w:b/>
          <w:sz w:val="20"/>
          <w:lang w:val="hy-AM"/>
        </w:rPr>
        <w:t>) ՀՀ դրամ, ներառյալ ԱԱՀ-ն</w:t>
      </w:r>
      <w:r w:rsidRPr="00976578">
        <w:rPr>
          <w:rFonts w:ascii="GHEA Grapalat" w:hAnsi="GHEA Grapalat" w:cs="Sylfaen"/>
          <w:sz w:val="20"/>
          <w:lang w:val="hy-AM"/>
        </w:rPr>
        <w:t>:</w:t>
      </w:r>
      <w:r w:rsidRPr="00976578">
        <w:rPr>
          <w:rFonts w:ascii="GHEA Grapalat" w:hAnsi="GHEA Grapalat" w:cs="Sylfaen"/>
          <w:sz w:val="20"/>
          <w:vertAlign w:val="superscript"/>
          <w:lang w:val="hy-AM"/>
        </w:rPr>
        <w:t>179</w:t>
      </w:r>
      <w:r w:rsidRPr="00976578">
        <w:rPr>
          <w:rStyle w:val="FootnoteReference"/>
          <w:rFonts w:ascii="GHEA Grapalat" w:hAnsi="GHEA Grapalat" w:cs="Sylfaen"/>
          <w:lang w:val="hy-AM"/>
        </w:rPr>
        <w:footnoteReference w:id="2"/>
      </w:r>
    </w:p>
    <w:p w14:paraId="4CC3B7E1"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B7204B7" w14:textId="463C444A"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302B8905" w14:textId="57754B2E"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lastRenderedPageBreak/>
        <w:t>4.2 Պատվիրատուն իրեն մատուցած ծառայության</w:t>
      </w:r>
      <w:r w:rsidRPr="00976578">
        <w:rPr>
          <w:rFonts w:ascii="GHEA Grapalat" w:hAnsi="GHEA Grapalat"/>
          <w:sz w:val="20"/>
          <w:lang w:val="hy-AM"/>
        </w:rPr>
        <w:t xml:space="preserve"> դիմաց վճարում է ՀՀ դրամով անկանխիկ` դրամական միջոցները </w:t>
      </w:r>
      <w:r w:rsidRPr="00976578">
        <w:rPr>
          <w:rFonts w:ascii="GHEA Grapalat" w:hAnsi="GHEA Grapalat" w:cs="Sylfaen"/>
          <w:sz w:val="20"/>
          <w:lang w:val="hy-AM"/>
        </w:rPr>
        <w:t>Կատարողի</w:t>
      </w:r>
      <w:r w:rsidRPr="00976578">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w:t>
      </w:r>
    </w:p>
    <w:p w14:paraId="1134428F" w14:textId="4B5D34EB"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sz w:val="20"/>
          <w:lang w:val="hy-AM"/>
        </w:rPr>
        <w:t xml:space="preserve">4.3 </w:t>
      </w:r>
      <w:r w:rsidRPr="00976578">
        <w:rPr>
          <w:rFonts w:ascii="GHEA Grapalat" w:hAnsi="GHEA Grapalat" w:cs="Sylfaen"/>
          <w:b/>
          <w:sz w:val="20"/>
          <w:lang w:val="hy-AM"/>
        </w:rPr>
        <w:t>Ֆինանսական միջոցներ նախատեսվելու դեպքում Պատվիրատուն վճարումը կատարում է իրեն փաստացի մատուցած ծառայության դիմաց՝ հանձման-ընդունման արձանագրության հիման վրա, իսկ մինչև 30.12.2021 թվականը պահանջ չներկայացվելու դեպքում չկատարված գումարի չափով պայմանագիրը լուծվու</w:t>
      </w:r>
      <w:r w:rsidR="005634A5" w:rsidRPr="00976578">
        <w:rPr>
          <w:rFonts w:ascii="GHEA Grapalat" w:hAnsi="GHEA Grapalat" w:cs="Sylfaen"/>
          <w:b/>
          <w:sz w:val="20"/>
          <w:lang w:val="hy-AM"/>
        </w:rPr>
        <w:t>մ</w:t>
      </w:r>
      <w:r w:rsidRPr="00976578">
        <w:rPr>
          <w:rFonts w:ascii="GHEA Grapalat" w:hAnsi="GHEA Grapalat" w:cs="Sylfaen"/>
          <w:b/>
          <w:sz w:val="20"/>
          <w:lang w:val="hy-AM"/>
        </w:rPr>
        <w:t xml:space="preserve">  է, առանց որևէ իրավական պարտավորության:</w:t>
      </w:r>
    </w:p>
    <w:p w14:paraId="1CEA3534" w14:textId="77777777" w:rsidR="000E16AA" w:rsidRPr="00976578" w:rsidRDefault="000E16AA" w:rsidP="00976578">
      <w:pPr>
        <w:spacing w:after="0"/>
        <w:ind w:firstLine="540"/>
        <w:jc w:val="both"/>
        <w:rPr>
          <w:rFonts w:ascii="GHEA Grapalat" w:hAnsi="GHEA Grapalat" w:cs="Sylfaen"/>
          <w:sz w:val="20"/>
          <w:szCs w:val="20"/>
          <w:vertAlign w:val="superscript"/>
          <w:lang w:val="hy-AM"/>
        </w:rPr>
      </w:pPr>
    </w:p>
    <w:p w14:paraId="6007C9C8"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t>5. ԿՈՂՄԵՐԻ ՊԱՏԱՍԽԱՆԱՏՎՈՒԹՅՈՒՆԸ</w:t>
      </w:r>
    </w:p>
    <w:p w14:paraId="25D4D8D9"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18FB27A" w14:textId="2F038681"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t>5.2 Պայմանագրի</w:t>
      </w:r>
      <w:r w:rsidRPr="00976578">
        <w:rPr>
          <w:rFonts w:ascii="GHEA Grapalat" w:hAnsi="GHEA Grapalat" w:cs="Times Armenian"/>
          <w:sz w:val="20"/>
          <w:lang w:val="hy-AM"/>
        </w:rPr>
        <w:t xml:space="preserve"> N 1 հավելվածում </w:t>
      </w:r>
      <w:r w:rsidRPr="00976578">
        <w:rPr>
          <w:rFonts w:ascii="GHEA Grapalat" w:hAnsi="GHEA Grapalat" w:cs="Sylfaen"/>
          <w:sz w:val="20"/>
          <w:lang w:val="hy-AM"/>
        </w:rPr>
        <w:t>նշված</w:t>
      </w:r>
      <w:r w:rsidRPr="00976578">
        <w:rPr>
          <w:rFonts w:ascii="GHEA Grapalat" w:hAnsi="GHEA Grapalat" w:cs="Times Armenian"/>
          <w:sz w:val="20"/>
          <w:lang w:val="hy-AM"/>
        </w:rPr>
        <w:t xml:space="preserve"> տ</w:t>
      </w:r>
      <w:r w:rsidRPr="00976578">
        <w:rPr>
          <w:rFonts w:ascii="GHEA Grapalat" w:hAnsi="GHEA Grapalat" w:cs="Sylfaen"/>
          <w:sz w:val="20"/>
          <w:lang w:val="hy-AM"/>
        </w:rPr>
        <w:t>եխնիկական բնութագր</w:t>
      </w:r>
      <w:r w:rsidRPr="00976578">
        <w:rPr>
          <w:rFonts w:ascii="GHEA Grapalat" w:hAnsi="GHEA Grapalat"/>
          <w:sz w:val="20"/>
          <w:lang w:val="hy-AM"/>
        </w:rPr>
        <w:t>ի</w:t>
      </w:r>
      <w:r w:rsidRPr="00976578">
        <w:rPr>
          <w:rFonts w:ascii="GHEA Grapalat" w:hAnsi="GHEA Grapalat" w:cs="Sylfaen"/>
          <w:sz w:val="20"/>
          <w:lang w:val="hy-AM"/>
        </w:rPr>
        <w:t>ն</w:t>
      </w:r>
      <w:r w:rsidRPr="00976578">
        <w:rPr>
          <w:rFonts w:ascii="GHEA Grapalat" w:hAnsi="GHEA Grapalat" w:cs="Times Armenian"/>
          <w:sz w:val="20"/>
          <w:lang w:val="hy-AM"/>
        </w:rPr>
        <w:t xml:space="preserve"> </w:t>
      </w:r>
      <w:r w:rsidRPr="00976578">
        <w:rPr>
          <w:rFonts w:ascii="GHEA Grapalat" w:hAnsi="GHEA Grapalat" w:cs="Sylfaen"/>
          <w:sz w:val="20"/>
          <w:lang w:val="hy-AM"/>
        </w:rPr>
        <w:t>չհամապատասխանող</w:t>
      </w:r>
      <w:r w:rsidRPr="00976578">
        <w:rPr>
          <w:rFonts w:ascii="GHEA Grapalat" w:hAnsi="GHEA Grapalat" w:cs="Times Armenian"/>
          <w:sz w:val="20"/>
          <w:lang w:val="hy-AM"/>
        </w:rPr>
        <w:t xml:space="preserve"> ծառայություն</w:t>
      </w:r>
      <w:r w:rsidRPr="00976578">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976578">
        <w:rPr>
          <w:rFonts w:ascii="GHEA Grapalat" w:hAnsi="GHEA Grapalat" w:cs="Sylfaen"/>
          <w:sz w:val="20"/>
          <w:vertAlign w:val="superscript"/>
          <w:lang w:val="hy-AM"/>
        </w:rPr>
        <w:t xml:space="preserve"> </w:t>
      </w:r>
      <w:r w:rsidRPr="00976578">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75BA3759" w14:textId="7E068C47" w:rsidR="00D772E4" w:rsidRPr="00976578" w:rsidRDefault="00D772E4" w:rsidP="00976578">
      <w:pPr>
        <w:spacing w:after="0"/>
        <w:ind w:firstLine="567"/>
        <w:jc w:val="both"/>
        <w:rPr>
          <w:rFonts w:ascii="GHEA Grapalat" w:hAnsi="GHEA Grapalat"/>
          <w:sz w:val="20"/>
          <w:lang w:val="hy-AM"/>
        </w:rPr>
      </w:pPr>
      <w:r w:rsidRPr="00976578">
        <w:rPr>
          <w:rFonts w:ascii="GHEA Grapalat" w:hAnsi="GHEA Grapalat"/>
          <w:sz w:val="20"/>
          <w:lang w:val="hy-AM"/>
        </w:rPr>
        <w:t xml:space="preserve">5.2.1 </w:t>
      </w:r>
      <w:r w:rsidR="005A00A0" w:rsidRPr="00976578">
        <w:rPr>
          <w:rFonts w:ascii="GHEA Grapalat" w:hAnsi="GHEA Grapalat"/>
          <w:sz w:val="20"/>
          <w:lang w:val="hy-AM"/>
        </w:rPr>
        <w:t xml:space="preserve">Պայմանագրի N 1 հավելվածով սահմանված </w:t>
      </w:r>
      <w:r w:rsidRPr="00976578">
        <w:rPr>
          <w:rFonts w:ascii="GHEA Grapalat" w:hAnsi="GHEA Grapalat"/>
          <w:sz w:val="20"/>
          <w:lang w:val="hy-AM"/>
        </w:rPr>
        <w:t xml:space="preserve">միջադեպի </w:t>
      </w:r>
      <w:r w:rsidR="004D55E9" w:rsidRPr="00976578">
        <w:rPr>
          <w:rFonts w:ascii="GHEA Grapalat" w:hAnsi="GHEA Grapalat"/>
          <w:sz w:val="20"/>
          <w:lang w:val="hy-AM"/>
        </w:rPr>
        <w:t>Պայմանագրի N 1 հավելվածով սահմանված</w:t>
      </w:r>
      <w:r w:rsidRPr="00976578">
        <w:rPr>
          <w:rFonts w:ascii="GHEA Grapalat" w:hAnsi="GHEA Grapalat"/>
          <w:sz w:val="20"/>
          <w:lang w:val="hy-AM"/>
        </w:rPr>
        <w:t xml:space="preserve"> ժամկետից ուշ կարգավորման դեպքում կատարողը պարտավոր է վճարել Պատվիրատուին տույժ` ըստ միջադեպերի տեսակների</w:t>
      </w:r>
      <w:r w:rsidR="005A00A0" w:rsidRPr="00976578">
        <w:rPr>
          <w:rFonts w:ascii="GHEA Grapalat" w:hAnsi="GHEA Grapalat"/>
          <w:sz w:val="20"/>
          <w:lang w:val="hy-AM"/>
        </w:rPr>
        <w:t>, համապատասխանաբար</w:t>
      </w:r>
      <w:r w:rsidRPr="00976578">
        <w:rPr>
          <w:rFonts w:ascii="GHEA Grapalat" w:hAnsi="GHEA Grapalat"/>
          <w:sz w:val="20"/>
          <w:lang w:val="hy-AM"/>
        </w:rPr>
        <w:t>.</w:t>
      </w:r>
    </w:p>
    <w:p w14:paraId="03EA3F68" w14:textId="75C01F08" w:rsidR="00D772E4" w:rsidRPr="00976578" w:rsidRDefault="00D772E4" w:rsidP="00976578">
      <w:pPr>
        <w:pStyle w:val="ListParagraph"/>
        <w:numPr>
          <w:ilvl w:val="0"/>
          <w:numId w:val="9"/>
        </w:numPr>
        <w:tabs>
          <w:tab w:val="left" w:pos="851"/>
        </w:tabs>
        <w:ind w:left="0" w:firstLine="567"/>
        <w:contextualSpacing/>
        <w:jc w:val="both"/>
        <w:rPr>
          <w:rFonts w:ascii="GHEA Grapalat" w:hAnsi="GHEA Grapalat"/>
          <w:sz w:val="20"/>
        </w:rPr>
      </w:pPr>
      <w:r w:rsidRPr="00976578">
        <w:rPr>
          <w:rFonts w:ascii="GHEA Grapalat" w:hAnsi="GHEA Grapalat"/>
          <w:sz w:val="20"/>
        </w:rPr>
        <w:t>Արտակարգ կարևորության միջադեպի 1 ժամ ուշացրած լուծման համար – 50000</w:t>
      </w:r>
      <w:r w:rsidR="0074577B" w:rsidRPr="00976578">
        <w:rPr>
          <w:rFonts w:ascii="GHEA Grapalat" w:hAnsi="GHEA Grapalat"/>
          <w:sz w:val="20"/>
          <w:lang w:val="hy-AM"/>
        </w:rPr>
        <w:t xml:space="preserve"> (հիսուն հազար)</w:t>
      </w:r>
      <w:r w:rsidRPr="00976578">
        <w:rPr>
          <w:rFonts w:ascii="GHEA Grapalat" w:hAnsi="GHEA Grapalat"/>
          <w:sz w:val="20"/>
        </w:rPr>
        <w:t xml:space="preserve"> ՀՀ դրամ, </w:t>
      </w:r>
    </w:p>
    <w:p w14:paraId="4C8F25D0" w14:textId="2775EA3C" w:rsidR="00D772E4" w:rsidRPr="00976578" w:rsidRDefault="00D772E4" w:rsidP="00976578">
      <w:pPr>
        <w:pStyle w:val="ListParagraph"/>
        <w:numPr>
          <w:ilvl w:val="0"/>
          <w:numId w:val="9"/>
        </w:numPr>
        <w:tabs>
          <w:tab w:val="left" w:pos="851"/>
        </w:tabs>
        <w:ind w:left="0" w:firstLine="567"/>
        <w:contextualSpacing/>
        <w:jc w:val="both"/>
        <w:rPr>
          <w:rFonts w:ascii="GHEA Grapalat" w:hAnsi="GHEA Grapalat"/>
          <w:sz w:val="20"/>
        </w:rPr>
      </w:pPr>
      <w:r w:rsidRPr="00976578">
        <w:rPr>
          <w:rFonts w:ascii="GHEA Grapalat" w:hAnsi="GHEA Grapalat"/>
          <w:sz w:val="20"/>
        </w:rPr>
        <w:t xml:space="preserve">Բարձր կարևորության միջադեպի 1 </w:t>
      </w:r>
      <w:r w:rsidR="0074577B" w:rsidRPr="00976578">
        <w:rPr>
          <w:rFonts w:ascii="GHEA Grapalat" w:hAnsi="GHEA Grapalat"/>
          <w:sz w:val="20"/>
        </w:rPr>
        <w:t>ժամ ուշացրած լուծման համար – 30</w:t>
      </w:r>
      <w:r w:rsidRPr="00976578">
        <w:rPr>
          <w:rFonts w:ascii="GHEA Grapalat" w:hAnsi="GHEA Grapalat"/>
          <w:sz w:val="20"/>
        </w:rPr>
        <w:t xml:space="preserve">000 </w:t>
      </w:r>
      <w:r w:rsidR="0074577B" w:rsidRPr="00976578">
        <w:rPr>
          <w:rFonts w:ascii="GHEA Grapalat" w:hAnsi="GHEA Grapalat"/>
          <w:sz w:val="20"/>
          <w:lang w:val="en-US"/>
        </w:rPr>
        <w:t>(</w:t>
      </w:r>
      <w:r w:rsidR="0074577B" w:rsidRPr="00976578">
        <w:rPr>
          <w:rFonts w:ascii="GHEA Grapalat" w:hAnsi="GHEA Grapalat"/>
          <w:sz w:val="20"/>
          <w:lang w:val="hy-AM"/>
        </w:rPr>
        <w:t>երեսուն հազար</w:t>
      </w:r>
      <w:r w:rsidR="0074577B" w:rsidRPr="00976578">
        <w:rPr>
          <w:rFonts w:ascii="GHEA Grapalat" w:hAnsi="GHEA Grapalat"/>
          <w:sz w:val="20"/>
          <w:lang w:val="en-US"/>
        </w:rPr>
        <w:t xml:space="preserve">) </w:t>
      </w:r>
      <w:r w:rsidRPr="00976578">
        <w:rPr>
          <w:rFonts w:ascii="GHEA Grapalat" w:hAnsi="GHEA Grapalat"/>
          <w:sz w:val="20"/>
        </w:rPr>
        <w:t>ՀՀ դրամ,</w:t>
      </w:r>
    </w:p>
    <w:p w14:paraId="20A9518A" w14:textId="5CEAE3E9" w:rsidR="004D55E9" w:rsidRPr="00976578" w:rsidRDefault="00D772E4" w:rsidP="00976578">
      <w:pPr>
        <w:pStyle w:val="ListParagraph"/>
        <w:numPr>
          <w:ilvl w:val="0"/>
          <w:numId w:val="9"/>
        </w:numPr>
        <w:tabs>
          <w:tab w:val="left" w:pos="851"/>
        </w:tabs>
        <w:ind w:left="0" w:firstLine="567"/>
        <w:contextualSpacing/>
        <w:jc w:val="both"/>
        <w:rPr>
          <w:rFonts w:ascii="GHEA Grapalat" w:hAnsi="GHEA Grapalat"/>
          <w:sz w:val="20"/>
        </w:rPr>
      </w:pPr>
      <w:r w:rsidRPr="00976578">
        <w:rPr>
          <w:rFonts w:ascii="GHEA Grapalat" w:hAnsi="GHEA Grapalat"/>
          <w:sz w:val="20"/>
        </w:rPr>
        <w:t>Միջին կարևորության միջադեպի 1 ժամ ուշացրած</w:t>
      </w:r>
      <w:r w:rsidR="004D55E9" w:rsidRPr="00976578">
        <w:rPr>
          <w:rFonts w:ascii="GHEA Grapalat" w:hAnsi="GHEA Grapalat"/>
          <w:sz w:val="20"/>
        </w:rPr>
        <w:t xml:space="preserve"> լուծման համար – 20000 </w:t>
      </w:r>
      <w:r w:rsidR="0074577B" w:rsidRPr="00976578">
        <w:rPr>
          <w:rFonts w:ascii="GHEA Grapalat" w:hAnsi="GHEA Grapalat"/>
          <w:sz w:val="20"/>
          <w:lang w:val="en-US"/>
        </w:rPr>
        <w:t>(</w:t>
      </w:r>
      <w:r w:rsidR="0074577B" w:rsidRPr="00976578">
        <w:rPr>
          <w:rFonts w:ascii="GHEA Grapalat" w:hAnsi="GHEA Grapalat"/>
          <w:sz w:val="20"/>
          <w:lang w:val="hy-AM"/>
        </w:rPr>
        <w:t>քսան հազար</w:t>
      </w:r>
      <w:r w:rsidR="0074577B" w:rsidRPr="00976578">
        <w:rPr>
          <w:rFonts w:ascii="GHEA Grapalat" w:hAnsi="GHEA Grapalat"/>
          <w:sz w:val="20"/>
          <w:lang w:val="en-US"/>
        </w:rPr>
        <w:t xml:space="preserve">) </w:t>
      </w:r>
      <w:r w:rsidR="004D55E9" w:rsidRPr="00976578">
        <w:rPr>
          <w:rFonts w:ascii="GHEA Grapalat" w:hAnsi="GHEA Grapalat"/>
          <w:sz w:val="20"/>
        </w:rPr>
        <w:t>ՀՀ դրամ,</w:t>
      </w:r>
    </w:p>
    <w:p w14:paraId="69817418" w14:textId="2FCEA550" w:rsidR="00D772E4" w:rsidRPr="00976578" w:rsidRDefault="00D772E4" w:rsidP="00976578">
      <w:pPr>
        <w:pStyle w:val="ListParagraph"/>
        <w:numPr>
          <w:ilvl w:val="0"/>
          <w:numId w:val="9"/>
        </w:numPr>
        <w:tabs>
          <w:tab w:val="left" w:pos="851"/>
        </w:tabs>
        <w:ind w:left="0" w:firstLine="567"/>
        <w:contextualSpacing/>
        <w:jc w:val="both"/>
        <w:rPr>
          <w:rFonts w:ascii="GHEA Grapalat" w:hAnsi="GHEA Grapalat"/>
          <w:sz w:val="20"/>
        </w:rPr>
      </w:pPr>
      <w:r w:rsidRPr="00976578">
        <w:rPr>
          <w:rFonts w:ascii="GHEA Grapalat" w:hAnsi="GHEA Grapalat"/>
          <w:sz w:val="20"/>
        </w:rPr>
        <w:t xml:space="preserve">Ցածր կարևորության միջադեպի 1 ժամ ուշացրած լուծման համար – 10000 </w:t>
      </w:r>
      <w:r w:rsidR="0074577B" w:rsidRPr="00976578">
        <w:rPr>
          <w:rFonts w:ascii="GHEA Grapalat" w:hAnsi="GHEA Grapalat"/>
          <w:sz w:val="20"/>
          <w:lang w:val="en-US"/>
        </w:rPr>
        <w:t>(</w:t>
      </w:r>
      <w:r w:rsidR="0074577B" w:rsidRPr="00976578">
        <w:rPr>
          <w:rFonts w:ascii="GHEA Grapalat" w:hAnsi="GHEA Grapalat"/>
          <w:sz w:val="20"/>
          <w:lang w:val="hy-AM"/>
        </w:rPr>
        <w:t>տասը հազար</w:t>
      </w:r>
      <w:r w:rsidR="0074577B" w:rsidRPr="00976578">
        <w:rPr>
          <w:rFonts w:ascii="GHEA Grapalat" w:hAnsi="GHEA Grapalat"/>
          <w:sz w:val="20"/>
          <w:lang w:val="en-US"/>
        </w:rPr>
        <w:t xml:space="preserve">) </w:t>
      </w:r>
      <w:r w:rsidRPr="00976578">
        <w:rPr>
          <w:rFonts w:ascii="GHEA Grapalat" w:hAnsi="GHEA Grapalat"/>
          <w:sz w:val="20"/>
        </w:rPr>
        <w:t>ՀՀ դրամ:</w:t>
      </w:r>
    </w:p>
    <w:p w14:paraId="30BEF49F" w14:textId="4DA8F22D"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28BB4CCF"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347E5AE5"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6E71D7C8"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07016A2"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07210BD0" w14:textId="77777777" w:rsidR="000E16AA" w:rsidRPr="00976578" w:rsidRDefault="000E16AA" w:rsidP="00976578">
      <w:pPr>
        <w:spacing w:after="0"/>
        <w:ind w:firstLine="540"/>
        <w:jc w:val="both"/>
        <w:rPr>
          <w:rFonts w:ascii="GHEA Grapalat" w:hAnsi="GHEA Grapalat" w:cs="Sylfaen"/>
          <w:sz w:val="20"/>
          <w:lang w:val="hy-AM"/>
        </w:rPr>
      </w:pPr>
    </w:p>
    <w:p w14:paraId="19CEDE91"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b/>
          <w:sz w:val="20"/>
          <w:lang w:val="hy-AM"/>
        </w:rPr>
        <w:t>6. ԱՆՀԱՂԹԱՀԱՐԵԼԻ ՈՒԺԻ ԱԶԴԵՑՈՒԹՅՈՒՆ</w:t>
      </w:r>
      <w:r w:rsidRPr="00976578">
        <w:rPr>
          <w:rFonts w:ascii="GHEA Grapalat" w:hAnsi="GHEA Grapalat" w:cs="Sylfaen"/>
          <w:sz w:val="20"/>
          <w:lang w:val="hy-AM"/>
        </w:rPr>
        <w:t xml:space="preserve"> </w:t>
      </w:r>
      <w:r w:rsidRPr="00976578">
        <w:rPr>
          <w:rFonts w:ascii="GHEA Grapalat" w:hAnsi="GHEA Grapalat" w:cs="Times Armenian"/>
          <w:b/>
          <w:sz w:val="20"/>
          <w:lang w:val="hy-AM"/>
        </w:rPr>
        <w:t>(</w:t>
      </w:r>
      <w:r w:rsidRPr="00976578">
        <w:rPr>
          <w:rFonts w:ascii="GHEA Grapalat" w:hAnsi="GHEA Grapalat" w:cs="Sylfaen"/>
          <w:b/>
          <w:sz w:val="20"/>
          <w:lang w:val="hy-AM"/>
        </w:rPr>
        <w:t>ՖՈՐՍ</w:t>
      </w:r>
      <w:r w:rsidRPr="00976578">
        <w:rPr>
          <w:rFonts w:ascii="GHEA Grapalat" w:hAnsi="GHEA Grapalat" w:cs="Times Armenian"/>
          <w:b/>
          <w:sz w:val="20"/>
          <w:lang w:val="hy-AM"/>
        </w:rPr>
        <w:t>-</w:t>
      </w:r>
      <w:r w:rsidRPr="00976578">
        <w:rPr>
          <w:rFonts w:ascii="GHEA Grapalat" w:hAnsi="GHEA Grapalat" w:cs="Sylfaen"/>
          <w:b/>
          <w:sz w:val="20"/>
          <w:lang w:val="hy-AM"/>
        </w:rPr>
        <w:t>ՄԱԺՈՐ</w:t>
      </w:r>
      <w:r w:rsidRPr="00976578">
        <w:rPr>
          <w:rFonts w:ascii="GHEA Grapalat" w:hAnsi="GHEA Grapalat"/>
          <w:b/>
          <w:sz w:val="20"/>
          <w:lang w:val="hy-AM"/>
        </w:rPr>
        <w:t>)</w:t>
      </w:r>
    </w:p>
    <w:p w14:paraId="303D1667"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պայմանագրով</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w:t>
      </w:r>
      <w:r w:rsidRPr="00976578">
        <w:rPr>
          <w:rFonts w:ascii="GHEA Grapalat" w:hAnsi="GHEA Grapalat" w:cs="Sylfaen"/>
          <w:sz w:val="20"/>
          <w:lang w:val="hy-AM"/>
        </w:rPr>
        <w:t>հիման</w:t>
      </w:r>
      <w:r w:rsidRPr="00976578">
        <w:rPr>
          <w:rFonts w:ascii="GHEA Grapalat" w:hAnsi="GHEA Grapalat" w:cs="Times Armenian"/>
          <w:sz w:val="20"/>
          <w:lang w:val="hy-AM"/>
        </w:rPr>
        <w:t xml:space="preserve"> </w:t>
      </w:r>
      <w:r w:rsidRPr="00976578">
        <w:rPr>
          <w:rFonts w:ascii="GHEA Grapalat" w:hAnsi="GHEA Grapalat" w:cs="Sylfaen"/>
          <w:sz w:val="20"/>
          <w:lang w:val="hy-AM"/>
        </w:rPr>
        <w:t>վրա</w:t>
      </w:r>
      <w:r w:rsidRPr="00976578">
        <w:rPr>
          <w:rFonts w:ascii="GHEA Grapalat" w:hAnsi="GHEA Grapalat" w:cs="Times Armenian"/>
          <w:sz w:val="20"/>
          <w:lang w:val="hy-AM"/>
        </w:rPr>
        <w:t xml:space="preserve"> </w:t>
      </w:r>
      <w:r w:rsidRPr="00976578">
        <w:rPr>
          <w:rFonts w:ascii="GHEA Grapalat" w:hAnsi="GHEA Grapalat" w:cs="Sylfaen"/>
          <w:sz w:val="20"/>
          <w:lang w:val="hy-AM"/>
        </w:rPr>
        <w:t>կնքված</w:t>
      </w:r>
      <w:r w:rsidRPr="00976578">
        <w:rPr>
          <w:rFonts w:ascii="GHEA Grapalat" w:hAnsi="GHEA Grapalat" w:cs="Times Armenian"/>
          <w:sz w:val="20"/>
          <w:lang w:val="hy-AM"/>
        </w:rPr>
        <w:t xml:space="preserve"> հ</w:t>
      </w:r>
      <w:r w:rsidRPr="00976578">
        <w:rPr>
          <w:rFonts w:ascii="GHEA Grapalat" w:hAnsi="GHEA Grapalat" w:cs="Sylfaen"/>
          <w:sz w:val="20"/>
          <w:lang w:val="hy-AM"/>
        </w:rPr>
        <w:t>ամաձայնագրերով</w:t>
      </w:r>
      <w:r w:rsidRPr="00976578">
        <w:rPr>
          <w:rFonts w:ascii="GHEA Grapalat" w:hAnsi="GHEA Grapalat" w:cs="Times Armenian"/>
          <w:sz w:val="20"/>
          <w:lang w:val="hy-AM"/>
        </w:rPr>
        <w:t xml:space="preserve"> </w:t>
      </w:r>
      <w:r w:rsidRPr="00976578">
        <w:rPr>
          <w:rFonts w:ascii="GHEA Grapalat" w:hAnsi="GHEA Grapalat" w:cs="Sylfaen"/>
          <w:sz w:val="20"/>
          <w:lang w:val="hy-AM"/>
        </w:rPr>
        <w:t>պարտավորություններն</w:t>
      </w:r>
      <w:r w:rsidRPr="00976578">
        <w:rPr>
          <w:rFonts w:ascii="GHEA Grapalat" w:hAnsi="GHEA Grapalat" w:cs="Times Armenian"/>
          <w:sz w:val="20"/>
          <w:lang w:val="hy-AM"/>
        </w:rPr>
        <w:t xml:space="preserve"> </w:t>
      </w:r>
      <w:r w:rsidRPr="00976578">
        <w:rPr>
          <w:rFonts w:ascii="GHEA Grapalat" w:hAnsi="GHEA Grapalat" w:cs="Sylfaen"/>
          <w:sz w:val="20"/>
          <w:lang w:val="hy-AM"/>
        </w:rPr>
        <w:t>ամբողջությամբ</w:t>
      </w:r>
      <w:r w:rsidRPr="00976578">
        <w:rPr>
          <w:rFonts w:ascii="GHEA Grapalat" w:hAnsi="GHEA Grapalat" w:cs="Times Armenian"/>
          <w:sz w:val="20"/>
          <w:lang w:val="hy-AM"/>
        </w:rPr>
        <w:t xml:space="preserve"> </w:t>
      </w:r>
      <w:r w:rsidRPr="00976578">
        <w:rPr>
          <w:rFonts w:ascii="GHEA Grapalat" w:hAnsi="GHEA Grapalat" w:cs="Sylfaen"/>
          <w:sz w:val="20"/>
          <w:lang w:val="hy-AM"/>
        </w:rPr>
        <w:t>կամ</w:t>
      </w:r>
      <w:r w:rsidRPr="00976578">
        <w:rPr>
          <w:rFonts w:ascii="GHEA Grapalat" w:hAnsi="GHEA Grapalat" w:cs="Times Armenian"/>
          <w:sz w:val="20"/>
          <w:lang w:val="hy-AM"/>
        </w:rPr>
        <w:t xml:space="preserve"> </w:t>
      </w:r>
      <w:r w:rsidRPr="00976578">
        <w:rPr>
          <w:rFonts w:ascii="GHEA Grapalat" w:hAnsi="GHEA Grapalat" w:cs="Sylfaen"/>
          <w:sz w:val="20"/>
          <w:lang w:val="hy-AM"/>
        </w:rPr>
        <w:t>մասնակիորեն</w:t>
      </w:r>
      <w:r w:rsidRPr="00976578">
        <w:rPr>
          <w:rFonts w:ascii="GHEA Grapalat" w:hAnsi="GHEA Grapalat" w:cs="Times Armenian"/>
          <w:sz w:val="20"/>
          <w:lang w:val="hy-AM"/>
        </w:rPr>
        <w:t xml:space="preserve"> </w:t>
      </w:r>
      <w:r w:rsidRPr="00976578">
        <w:rPr>
          <w:rFonts w:ascii="GHEA Grapalat" w:hAnsi="GHEA Grapalat" w:cs="Sylfaen"/>
          <w:sz w:val="20"/>
          <w:lang w:val="hy-AM"/>
        </w:rPr>
        <w:t>չկատարելու</w:t>
      </w:r>
      <w:r w:rsidRPr="00976578">
        <w:rPr>
          <w:rFonts w:ascii="GHEA Grapalat" w:hAnsi="GHEA Grapalat" w:cs="Times Armenian"/>
          <w:sz w:val="20"/>
          <w:lang w:val="hy-AM"/>
        </w:rPr>
        <w:t xml:space="preserve"> </w:t>
      </w:r>
      <w:r w:rsidRPr="00976578">
        <w:rPr>
          <w:rFonts w:ascii="GHEA Grapalat" w:hAnsi="GHEA Grapalat" w:cs="Sylfaen"/>
          <w:sz w:val="20"/>
          <w:lang w:val="hy-AM"/>
        </w:rPr>
        <w:t>համար</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կողմերն</w:t>
      </w:r>
      <w:r w:rsidRPr="00976578">
        <w:rPr>
          <w:rFonts w:ascii="GHEA Grapalat" w:hAnsi="GHEA Grapalat" w:cs="Times Armenian"/>
          <w:sz w:val="20"/>
          <w:lang w:val="hy-AM"/>
        </w:rPr>
        <w:t xml:space="preserve"> </w:t>
      </w:r>
      <w:r w:rsidRPr="00976578">
        <w:rPr>
          <w:rFonts w:ascii="GHEA Grapalat" w:hAnsi="GHEA Grapalat" w:cs="Sylfaen"/>
          <w:sz w:val="20"/>
          <w:lang w:val="hy-AM"/>
        </w:rPr>
        <w:t>ազատվում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են</w:t>
      </w:r>
      <w:r w:rsidRPr="00976578">
        <w:rPr>
          <w:rFonts w:ascii="GHEA Grapalat" w:hAnsi="GHEA Grapalat" w:cs="Times Armenian"/>
          <w:sz w:val="20"/>
          <w:lang w:val="hy-AM"/>
        </w:rPr>
        <w:t xml:space="preserve"> </w:t>
      </w:r>
      <w:r w:rsidRPr="00976578">
        <w:rPr>
          <w:rFonts w:ascii="GHEA Grapalat" w:hAnsi="GHEA Grapalat" w:cs="Sylfaen"/>
          <w:sz w:val="20"/>
          <w:lang w:val="hy-AM"/>
        </w:rPr>
        <w:t>պատասխանատվությունից</w:t>
      </w:r>
      <w:r w:rsidRPr="00976578">
        <w:rPr>
          <w:rFonts w:ascii="GHEA Grapalat" w:hAnsi="GHEA Grapalat" w:cs="Times Armenian"/>
          <w:sz w:val="20"/>
          <w:lang w:val="hy-AM"/>
        </w:rPr>
        <w:t xml:space="preserve">, </w:t>
      </w:r>
      <w:r w:rsidRPr="00976578">
        <w:rPr>
          <w:rFonts w:ascii="GHEA Grapalat" w:hAnsi="GHEA Grapalat" w:cs="Sylfaen"/>
          <w:sz w:val="20"/>
          <w:lang w:val="hy-AM"/>
        </w:rPr>
        <w:t>եթե</w:t>
      </w:r>
      <w:r w:rsidRPr="00976578">
        <w:rPr>
          <w:rFonts w:ascii="GHEA Grapalat" w:hAnsi="GHEA Grapalat" w:cs="Times Armenian"/>
          <w:sz w:val="20"/>
          <w:lang w:val="hy-AM"/>
        </w:rPr>
        <w:t xml:space="preserve"> </w:t>
      </w:r>
      <w:r w:rsidRPr="00976578">
        <w:rPr>
          <w:rFonts w:ascii="GHEA Grapalat" w:hAnsi="GHEA Grapalat" w:cs="Sylfaen"/>
          <w:sz w:val="20"/>
          <w:lang w:val="hy-AM"/>
        </w:rPr>
        <w:t>դա</w:t>
      </w:r>
      <w:r w:rsidRPr="00976578">
        <w:rPr>
          <w:rFonts w:ascii="GHEA Grapalat" w:hAnsi="GHEA Grapalat" w:cs="Times Armenian"/>
          <w:sz w:val="20"/>
          <w:lang w:val="hy-AM"/>
        </w:rPr>
        <w:t xml:space="preserve"> </w:t>
      </w:r>
      <w:r w:rsidRPr="00976578">
        <w:rPr>
          <w:rFonts w:ascii="GHEA Grapalat" w:hAnsi="GHEA Grapalat" w:cs="Sylfaen"/>
          <w:sz w:val="20"/>
          <w:lang w:val="hy-AM"/>
        </w:rPr>
        <w:t>եղել</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անհաղթահարելի</w:t>
      </w:r>
      <w:r w:rsidRPr="00976578">
        <w:rPr>
          <w:rFonts w:ascii="GHEA Grapalat" w:hAnsi="GHEA Grapalat" w:cs="Times Armenian"/>
          <w:sz w:val="20"/>
          <w:lang w:val="hy-AM"/>
        </w:rPr>
        <w:t xml:space="preserve"> </w:t>
      </w:r>
      <w:r w:rsidRPr="00976578">
        <w:rPr>
          <w:rFonts w:ascii="GHEA Grapalat" w:hAnsi="GHEA Grapalat" w:cs="Sylfaen"/>
          <w:sz w:val="20"/>
          <w:lang w:val="hy-AM"/>
        </w:rPr>
        <w:t>ուժի</w:t>
      </w:r>
      <w:r w:rsidRPr="00976578">
        <w:rPr>
          <w:rFonts w:ascii="GHEA Grapalat" w:hAnsi="GHEA Grapalat" w:cs="Times Armenian"/>
          <w:sz w:val="20"/>
          <w:lang w:val="hy-AM"/>
        </w:rPr>
        <w:t xml:space="preserve"> </w:t>
      </w:r>
      <w:r w:rsidRPr="00976578">
        <w:rPr>
          <w:rFonts w:ascii="GHEA Grapalat" w:hAnsi="GHEA Grapalat" w:cs="Sylfaen"/>
          <w:sz w:val="20"/>
          <w:lang w:val="hy-AM"/>
        </w:rPr>
        <w:t>ազդեցության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հետևանքով</w:t>
      </w:r>
      <w:r w:rsidRPr="00976578">
        <w:rPr>
          <w:rFonts w:ascii="GHEA Grapalat" w:hAnsi="GHEA Grapalat" w:cs="Times Armenian"/>
          <w:sz w:val="20"/>
          <w:lang w:val="hy-AM"/>
        </w:rPr>
        <w:t xml:space="preserve">, </w:t>
      </w:r>
      <w:r w:rsidRPr="00976578">
        <w:rPr>
          <w:rFonts w:ascii="GHEA Grapalat" w:hAnsi="GHEA Grapalat" w:cs="Sylfaen"/>
          <w:sz w:val="20"/>
          <w:lang w:val="hy-AM"/>
        </w:rPr>
        <w:t>որը</w:t>
      </w:r>
      <w:r w:rsidRPr="00976578">
        <w:rPr>
          <w:rFonts w:ascii="GHEA Grapalat" w:hAnsi="GHEA Grapalat" w:cs="Times Armenian"/>
          <w:sz w:val="20"/>
          <w:lang w:val="hy-AM"/>
        </w:rPr>
        <w:t xml:space="preserve"> </w:t>
      </w:r>
      <w:r w:rsidRPr="00976578">
        <w:rPr>
          <w:rFonts w:ascii="GHEA Grapalat" w:hAnsi="GHEA Grapalat" w:cs="Sylfaen"/>
          <w:sz w:val="20"/>
          <w:lang w:val="hy-AM"/>
        </w:rPr>
        <w:t>ծագել</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կնքելուց</w:t>
      </w:r>
      <w:r w:rsidRPr="00976578">
        <w:rPr>
          <w:rFonts w:ascii="GHEA Grapalat" w:hAnsi="GHEA Grapalat" w:cs="Times Armenian"/>
          <w:sz w:val="20"/>
          <w:lang w:val="hy-AM"/>
        </w:rPr>
        <w:t xml:space="preserve"> </w:t>
      </w:r>
      <w:r w:rsidRPr="00976578">
        <w:rPr>
          <w:rFonts w:ascii="GHEA Grapalat" w:hAnsi="GHEA Grapalat" w:cs="Sylfaen"/>
          <w:sz w:val="20"/>
          <w:lang w:val="hy-AM"/>
        </w:rPr>
        <w:t>հետո</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որը</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կողմերը</w:t>
      </w:r>
      <w:r w:rsidRPr="00976578">
        <w:rPr>
          <w:rFonts w:ascii="GHEA Grapalat" w:hAnsi="GHEA Grapalat" w:cs="Times Armenian"/>
          <w:sz w:val="20"/>
          <w:lang w:val="hy-AM"/>
        </w:rPr>
        <w:t xml:space="preserve"> </w:t>
      </w:r>
      <w:r w:rsidRPr="00976578">
        <w:rPr>
          <w:rFonts w:ascii="GHEA Grapalat" w:hAnsi="GHEA Grapalat" w:cs="Sylfaen"/>
          <w:sz w:val="20"/>
          <w:lang w:val="hy-AM"/>
        </w:rPr>
        <w:t>չէին</w:t>
      </w:r>
      <w:r w:rsidRPr="00976578">
        <w:rPr>
          <w:rFonts w:ascii="GHEA Grapalat" w:hAnsi="GHEA Grapalat" w:cs="Times Armenian"/>
          <w:sz w:val="20"/>
          <w:lang w:val="hy-AM"/>
        </w:rPr>
        <w:t xml:space="preserve"> </w:t>
      </w:r>
      <w:r w:rsidRPr="00976578">
        <w:rPr>
          <w:rFonts w:ascii="GHEA Grapalat" w:hAnsi="GHEA Grapalat" w:cs="Sylfaen"/>
          <w:sz w:val="20"/>
          <w:lang w:val="hy-AM"/>
        </w:rPr>
        <w:t>կարող</w:t>
      </w:r>
      <w:r w:rsidRPr="00976578">
        <w:rPr>
          <w:rFonts w:ascii="GHEA Grapalat" w:hAnsi="GHEA Grapalat" w:cs="Times Armenian"/>
          <w:sz w:val="20"/>
          <w:lang w:val="hy-AM"/>
        </w:rPr>
        <w:t xml:space="preserve"> </w:t>
      </w:r>
      <w:r w:rsidRPr="00976578">
        <w:rPr>
          <w:rFonts w:ascii="GHEA Grapalat" w:hAnsi="GHEA Grapalat" w:cs="Sylfaen"/>
          <w:sz w:val="20"/>
          <w:lang w:val="hy-AM"/>
        </w:rPr>
        <w:t>կանխատեսել</w:t>
      </w:r>
      <w:r w:rsidRPr="00976578">
        <w:rPr>
          <w:rFonts w:ascii="GHEA Grapalat" w:hAnsi="GHEA Grapalat" w:cs="Times Armenian"/>
          <w:sz w:val="20"/>
          <w:lang w:val="hy-AM"/>
        </w:rPr>
        <w:t xml:space="preserve"> </w:t>
      </w:r>
      <w:r w:rsidRPr="00976578">
        <w:rPr>
          <w:rFonts w:ascii="GHEA Grapalat" w:hAnsi="GHEA Grapalat" w:cs="Sylfaen"/>
          <w:sz w:val="20"/>
          <w:lang w:val="hy-AM"/>
        </w:rPr>
        <w:t>կամ</w:t>
      </w:r>
      <w:r w:rsidRPr="00976578">
        <w:rPr>
          <w:rFonts w:ascii="GHEA Grapalat" w:hAnsi="GHEA Grapalat" w:cs="Times Armenian"/>
          <w:sz w:val="20"/>
          <w:lang w:val="hy-AM"/>
        </w:rPr>
        <w:t xml:space="preserve"> </w:t>
      </w:r>
      <w:r w:rsidRPr="00976578">
        <w:rPr>
          <w:rFonts w:ascii="GHEA Grapalat" w:hAnsi="GHEA Grapalat" w:cs="Sylfaen"/>
          <w:sz w:val="20"/>
          <w:lang w:val="hy-AM"/>
        </w:rPr>
        <w:t>կանխարգելել։</w:t>
      </w:r>
      <w:r w:rsidRPr="00976578">
        <w:rPr>
          <w:rFonts w:ascii="GHEA Grapalat" w:hAnsi="GHEA Grapalat" w:cs="Times Armenian"/>
          <w:sz w:val="20"/>
          <w:lang w:val="hy-AM"/>
        </w:rPr>
        <w:t xml:space="preserve"> </w:t>
      </w:r>
      <w:r w:rsidRPr="00976578">
        <w:rPr>
          <w:rFonts w:ascii="GHEA Grapalat" w:hAnsi="GHEA Grapalat" w:cs="Sylfaen"/>
          <w:sz w:val="20"/>
          <w:lang w:val="hy-AM"/>
        </w:rPr>
        <w:t>Այդպիսի</w:t>
      </w:r>
      <w:r w:rsidRPr="00976578">
        <w:rPr>
          <w:rFonts w:ascii="GHEA Grapalat" w:hAnsi="GHEA Grapalat" w:cs="Times Armenian"/>
          <w:sz w:val="20"/>
          <w:lang w:val="hy-AM"/>
        </w:rPr>
        <w:t xml:space="preserve"> </w:t>
      </w:r>
      <w:r w:rsidRPr="00976578">
        <w:rPr>
          <w:rFonts w:ascii="GHEA Grapalat" w:hAnsi="GHEA Grapalat" w:cs="Sylfaen"/>
          <w:sz w:val="20"/>
          <w:lang w:val="hy-AM"/>
        </w:rPr>
        <w:t>իրավիճակներ</w:t>
      </w:r>
      <w:r w:rsidRPr="00976578">
        <w:rPr>
          <w:rFonts w:ascii="GHEA Grapalat" w:hAnsi="GHEA Grapalat" w:cs="Times Armenian"/>
          <w:sz w:val="20"/>
          <w:lang w:val="hy-AM"/>
        </w:rPr>
        <w:t xml:space="preserve"> </w:t>
      </w:r>
      <w:r w:rsidRPr="00976578">
        <w:rPr>
          <w:rFonts w:ascii="GHEA Grapalat" w:hAnsi="GHEA Grapalat" w:cs="Sylfaen"/>
          <w:sz w:val="20"/>
          <w:lang w:val="hy-AM"/>
        </w:rPr>
        <w:t>են</w:t>
      </w:r>
      <w:r w:rsidRPr="00976578">
        <w:rPr>
          <w:rFonts w:ascii="GHEA Grapalat" w:hAnsi="GHEA Grapalat" w:cs="Times Armenian"/>
          <w:sz w:val="20"/>
          <w:lang w:val="hy-AM"/>
        </w:rPr>
        <w:t xml:space="preserve"> </w:t>
      </w:r>
      <w:r w:rsidRPr="00976578">
        <w:rPr>
          <w:rFonts w:ascii="GHEA Grapalat" w:hAnsi="GHEA Grapalat" w:cs="Sylfaen"/>
          <w:sz w:val="20"/>
          <w:lang w:val="hy-AM"/>
        </w:rPr>
        <w:t>երկրաշարժը</w:t>
      </w:r>
      <w:r w:rsidRPr="00976578">
        <w:rPr>
          <w:rFonts w:ascii="GHEA Grapalat" w:hAnsi="GHEA Grapalat" w:cs="Times Armenian"/>
          <w:sz w:val="20"/>
          <w:lang w:val="hy-AM"/>
        </w:rPr>
        <w:t xml:space="preserve">, </w:t>
      </w:r>
      <w:r w:rsidRPr="00976578">
        <w:rPr>
          <w:rFonts w:ascii="GHEA Grapalat" w:hAnsi="GHEA Grapalat" w:cs="Sylfaen"/>
          <w:sz w:val="20"/>
          <w:lang w:val="hy-AM"/>
        </w:rPr>
        <w:t>ջրհեղեղը</w:t>
      </w:r>
      <w:r w:rsidRPr="00976578">
        <w:rPr>
          <w:rFonts w:ascii="GHEA Grapalat" w:hAnsi="GHEA Grapalat" w:cs="Times Armenian"/>
          <w:sz w:val="20"/>
          <w:lang w:val="hy-AM"/>
        </w:rPr>
        <w:t xml:space="preserve">, </w:t>
      </w:r>
      <w:r w:rsidRPr="00976578">
        <w:rPr>
          <w:rFonts w:ascii="GHEA Grapalat" w:hAnsi="GHEA Grapalat" w:cs="Sylfaen"/>
          <w:sz w:val="20"/>
          <w:lang w:val="hy-AM"/>
        </w:rPr>
        <w:t>հրդեհը</w:t>
      </w:r>
      <w:r w:rsidRPr="00976578">
        <w:rPr>
          <w:rFonts w:ascii="GHEA Grapalat" w:hAnsi="GHEA Grapalat" w:cs="Times Armenian"/>
          <w:sz w:val="20"/>
          <w:lang w:val="hy-AM"/>
        </w:rPr>
        <w:t xml:space="preserve">, </w:t>
      </w:r>
      <w:r w:rsidRPr="00976578">
        <w:rPr>
          <w:rFonts w:ascii="GHEA Grapalat" w:hAnsi="GHEA Grapalat" w:cs="Sylfaen"/>
          <w:sz w:val="20"/>
          <w:lang w:val="hy-AM"/>
        </w:rPr>
        <w:t>պատերազմը</w:t>
      </w:r>
      <w:r w:rsidRPr="00976578">
        <w:rPr>
          <w:rFonts w:ascii="GHEA Grapalat" w:hAnsi="GHEA Grapalat" w:cs="Times Armenian"/>
          <w:sz w:val="20"/>
          <w:lang w:val="hy-AM"/>
        </w:rPr>
        <w:t xml:space="preserve">, </w:t>
      </w:r>
      <w:r w:rsidRPr="00976578">
        <w:rPr>
          <w:rFonts w:ascii="GHEA Grapalat" w:hAnsi="GHEA Grapalat" w:cs="Sylfaen"/>
          <w:sz w:val="20"/>
          <w:lang w:val="hy-AM"/>
        </w:rPr>
        <w:t>ռազմական</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արտակարգ</w:t>
      </w:r>
      <w:r w:rsidRPr="00976578">
        <w:rPr>
          <w:rFonts w:ascii="GHEA Grapalat" w:hAnsi="GHEA Grapalat" w:cs="Times Armenian"/>
          <w:sz w:val="20"/>
          <w:lang w:val="hy-AM"/>
        </w:rPr>
        <w:t xml:space="preserve"> </w:t>
      </w:r>
      <w:r w:rsidRPr="00976578">
        <w:rPr>
          <w:rFonts w:ascii="GHEA Grapalat" w:hAnsi="GHEA Grapalat" w:cs="Sylfaen"/>
          <w:sz w:val="20"/>
          <w:lang w:val="hy-AM"/>
        </w:rPr>
        <w:t>դրություն</w:t>
      </w:r>
      <w:r w:rsidRPr="00976578">
        <w:rPr>
          <w:rFonts w:ascii="GHEA Grapalat" w:hAnsi="GHEA Grapalat" w:cs="Times Armenian"/>
          <w:sz w:val="20"/>
          <w:lang w:val="hy-AM"/>
        </w:rPr>
        <w:t xml:space="preserve"> </w:t>
      </w:r>
      <w:r w:rsidRPr="00976578">
        <w:rPr>
          <w:rFonts w:ascii="GHEA Grapalat" w:hAnsi="GHEA Grapalat" w:cs="Sylfaen"/>
          <w:sz w:val="20"/>
          <w:lang w:val="hy-AM"/>
        </w:rPr>
        <w:t>հայտարարելը</w:t>
      </w:r>
      <w:r w:rsidRPr="00976578">
        <w:rPr>
          <w:rFonts w:ascii="GHEA Grapalat" w:hAnsi="GHEA Grapalat" w:cs="Times Armenian"/>
          <w:sz w:val="20"/>
          <w:lang w:val="hy-AM"/>
        </w:rPr>
        <w:t xml:space="preserve">, </w:t>
      </w:r>
      <w:r w:rsidRPr="00976578">
        <w:rPr>
          <w:rFonts w:ascii="GHEA Grapalat" w:hAnsi="GHEA Grapalat" w:cs="Sylfaen"/>
          <w:sz w:val="20"/>
          <w:lang w:val="hy-AM"/>
        </w:rPr>
        <w:t>քաղաքական</w:t>
      </w:r>
      <w:r w:rsidRPr="00976578">
        <w:rPr>
          <w:rFonts w:ascii="GHEA Grapalat" w:hAnsi="GHEA Grapalat" w:cs="Times Armenian"/>
          <w:sz w:val="20"/>
          <w:lang w:val="hy-AM"/>
        </w:rPr>
        <w:t xml:space="preserve"> </w:t>
      </w:r>
      <w:r w:rsidRPr="00976578">
        <w:rPr>
          <w:rFonts w:ascii="GHEA Grapalat" w:hAnsi="GHEA Grapalat" w:cs="Sylfaen"/>
          <w:sz w:val="20"/>
          <w:lang w:val="hy-AM"/>
        </w:rPr>
        <w:t>հուզումները</w:t>
      </w:r>
      <w:r w:rsidRPr="00976578">
        <w:rPr>
          <w:rFonts w:ascii="GHEA Grapalat" w:hAnsi="GHEA Grapalat"/>
          <w:sz w:val="20"/>
          <w:lang w:val="hy-AM"/>
        </w:rPr>
        <w:t xml:space="preserve">, </w:t>
      </w:r>
      <w:r w:rsidRPr="00976578">
        <w:rPr>
          <w:rFonts w:ascii="GHEA Grapalat" w:hAnsi="GHEA Grapalat" w:cs="Sylfaen"/>
          <w:sz w:val="20"/>
          <w:lang w:val="hy-AM"/>
        </w:rPr>
        <w:t>գործադուլները</w:t>
      </w:r>
      <w:r w:rsidRPr="00976578">
        <w:rPr>
          <w:rFonts w:ascii="GHEA Grapalat" w:hAnsi="GHEA Grapalat" w:cs="Times Armenian"/>
          <w:sz w:val="20"/>
          <w:lang w:val="hy-AM"/>
        </w:rPr>
        <w:t xml:space="preserve">, </w:t>
      </w:r>
      <w:r w:rsidRPr="00976578">
        <w:rPr>
          <w:rFonts w:ascii="GHEA Grapalat" w:hAnsi="GHEA Grapalat" w:cs="Sylfaen"/>
          <w:sz w:val="20"/>
          <w:lang w:val="hy-AM"/>
        </w:rPr>
        <w:t>հաղորդակցության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միջոցների</w:t>
      </w:r>
      <w:r w:rsidRPr="00976578">
        <w:rPr>
          <w:rFonts w:ascii="GHEA Grapalat" w:hAnsi="GHEA Grapalat" w:cs="Times Armenian"/>
          <w:sz w:val="20"/>
          <w:lang w:val="hy-AM"/>
        </w:rPr>
        <w:t xml:space="preserve"> </w:t>
      </w:r>
      <w:r w:rsidRPr="00976578">
        <w:rPr>
          <w:rFonts w:ascii="GHEA Grapalat" w:hAnsi="GHEA Grapalat" w:cs="Sylfaen"/>
          <w:sz w:val="20"/>
          <w:lang w:val="hy-AM"/>
        </w:rPr>
        <w:t>աշխատանքի</w:t>
      </w:r>
      <w:r w:rsidRPr="00976578">
        <w:rPr>
          <w:rFonts w:ascii="GHEA Grapalat" w:hAnsi="GHEA Grapalat" w:cs="Times Armenian"/>
          <w:sz w:val="20"/>
          <w:lang w:val="hy-AM"/>
        </w:rPr>
        <w:t xml:space="preserve"> </w:t>
      </w:r>
      <w:r w:rsidRPr="00976578">
        <w:rPr>
          <w:rFonts w:ascii="GHEA Grapalat" w:hAnsi="GHEA Grapalat" w:cs="Sylfaen"/>
          <w:sz w:val="20"/>
          <w:lang w:val="hy-AM"/>
        </w:rPr>
        <w:t>դադարեցումը</w:t>
      </w:r>
      <w:r w:rsidRPr="00976578">
        <w:rPr>
          <w:rFonts w:ascii="GHEA Grapalat" w:hAnsi="GHEA Grapalat" w:cs="Times Armenian"/>
          <w:sz w:val="20"/>
          <w:lang w:val="hy-AM"/>
        </w:rPr>
        <w:t xml:space="preserve">, </w:t>
      </w:r>
      <w:r w:rsidRPr="00976578">
        <w:rPr>
          <w:rFonts w:ascii="GHEA Grapalat" w:hAnsi="GHEA Grapalat" w:cs="Sylfaen"/>
          <w:sz w:val="20"/>
          <w:lang w:val="hy-AM"/>
        </w:rPr>
        <w:t>պետական</w:t>
      </w:r>
      <w:r w:rsidRPr="00976578">
        <w:rPr>
          <w:rFonts w:ascii="GHEA Grapalat" w:hAnsi="GHEA Grapalat" w:cs="Times Armenian"/>
          <w:sz w:val="20"/>
          <w:lang w:val="hy-AM"/>
        </w:rPr>
        <w:t xml:space="preserve"> </w:t>
      </w:r>
      <w:r w:rsidRPr="00976578">
        <w:rPr>
          <w:rFonts w:ascii="GHEA Grapalat" w:hAnsi="GHEA Grapalat" w:cs="Sylfaen"/>
          <w:sz w:val="20"/>
          <w:lang w:val="hy-AM"/>
        </w:rPr>
        <w:t>մարմինների</w:t>
      </w:r>
      <w:r w:rsidRPr="00976578">
        <w:rPr>
          <w:rFonts w:ascii="GHEA Grapalat" w:hAnsi="GHEA Grapalat" w:cs="Times Armenian"/>
          <w:sz w:val="20"/>
          <w:lang w:val="hy-AM"/>
        </w:rPr>
        <w:t xml:space="preserve"> </w:t>
      </w:r>
      <w:r w:rsidRPr="00976578">
        <w:rPr>
          <w:rFonts w:ascii="GHEA Grapalat" w:hAnsi="GHEA Grapalat" w:cs="Sylfaen"/>
          <w:sz w:val="20"/>
          <w:lang w:val="hy-AM"/>
        </w:rPr>
        <w:t>ակտերը</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այլն</w:t>
      </w:r>
      <w:r w:rsidRPr="00976578">
        <w:rPr>
          <w:rFonts w:ascii="GHEA Grapalat" w:hAnsi="GHEA Grapalat" w:cs="Times Armenian"/>
          <w:sz w:val="20"/>
          <w:lang w:val="hy-AM"/>
        </w:rPr>
        <w:t xml:space="preserve">, </w:t>
      </w:r>
      <w:r w:rsidRPr="00976578">
        <w:rPr>
          <w:rFonts w:ascii="GHEA Grapalat" w:hAnsi="GHEA Grapalat" w:cs="Sylfaen"/>
          <w:sz w:val="20"/>
          <w:lang w:val="hy-AM"/>
        </w:rPr>
        <w:t>որոնք</w:t>
      </w:r>
      <w:r w:rsidRPr="00976578">
        <w:rPr>
          <w:rFonts w:ascii="GHEA Grapalat" w:hAnsi="GHEA Grapalat" w:cs="Times Armenian"/>
          <w:sz w:val="20"/>
          <w:lang w:val="hy-AM"/>
        </w:rPr>
        <w:t xml:space="preserve"> </w:t>
      </w:r>
      <w:r w:rsidRPr="00976578">
        <w:rPr>
          <w:rFonts w:ascii="GHEA Grapalat" w:hAnsi="GHEA Grapalat" w:cs="Sylfaen"/>
          <w:sz w:val="20"/>
          <w:lang w:val="hy-AM"/>
        </w:rPr>
        <w:t>անհնարին</w:t>
      </w:r>
      <w:r w:rsidRPr="00976578">
        <w:rPr>
          <w:rFonts w:ascii="GHEA Grapalat" w:hAnsi="GHEA Grapalat" w:cs="Times Armenian"/>
          <w:sz w:val="20"/>
          <w:lang w:val="hy-AM"/>
        </w:rPr>
        <w:t xml:space="preserve"> </w:t>
      </w:r>
      <w:r w:rsidRPr="00976578">
        <w:rPr>
          <w:rFonts w:ascii="GHEA Grapalat" w:hAnsi="GHEA Grapalat" w:cs="Sylfaen"/>
          <w:sz w:val="20"/>
          <w:lang w:val="hy-AM"/>
        </w:rPr>
        <w:t>են</w:t>
      </w:r>
      <w:r w:rsidRPr="00976578">
        <w:rPr>
          <w:rFonts w:ascii="GHEA Grapalat" w:hAnsi="GHEA Grapalat" w:cs="Times Armenian"/>
          <w:sz w:val="20"/>
          <w:lang w:val="hy-AM"/>
        </w:rPr>
        <w:t xml:space="preserve"> </w:t>
      </w:r>
      <w:r w:rsidRPr="00976578">
        <w:rPr>
          <w:rFonts w:ascii="GHEA Grapalat" w:hAnsi="GHEA Grapalat" w:cs="Sylfaen"/>
          <w:sz w:val="20"/>
          <w:lang w:val="hy-AM"/>
        </w:rPr>
        <w:t>դարձնում</w:t>
      </w:r>
      <w:r w:rsidRPr="00976578">
        <w:rPr>
          <w:rFonts w:ascii="GHEA Grapalat" w:hAnsi="GHEA Grapalat" w:cs="Times Armenian"/>
          <w:sz w:val="20"/>
          <w:lang w:val="hy-AM"/>
        </w:rPr>
        <w:t xml:space="preserve"> </w:t>
      </w: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պայմանագրով</w:t>
      </w:r>
      <w:r w:rsidRPr="00976578">
        <w:rPr>
          <w:rFonts w:ascii="GHEA Grapalat" w:hAnsi="GHEA Grapalat" w:cs="Times Armenian"/>
          <w:sz w:val="20"/>
          <w:lang w:val="hy-AM"/>
        </w:rPr>
        <w:t xml:space="preserve"> </w:t>
      </w:r>
      <w:r w:rsidRPr="00976578">
        <w:rPr>
          <w:rFonts w:ascii="GHEA Grapalat" w:hAnsi="GHEA Grapalat" w:cs="Sylfaen"/>
          <w:sz w:val="20"/>
          <w:lang w:val="hy-AM"/>
        </w:rPr>
        <w:t>պարտավորությունների</w:t>
      </w:r>
      <w:r w:rsidRPr="00976578">
        <w:rPr>
          <w:rFonts w:ascii="GHEA Grapalat" w:hAnsi="GHEA Grapalat" w:cs="Times Armenian"/>
          <w:sz w:val="20"/>
          <w:lang w:val="hy-AM"/>
        </w:rPr>
        <w:t xml:space="preserve"> </w:t>
      </w:r>
      <w:r w:rsidRPr="00976578">
        <w:rPr>
          <w:rFonts w:ascii="GHEA Grapalat" w:hAnsi="GHEA Grapalat" w:cs="Sylfaen"/>
          <w:sz w:val="20"/>
          <w:lang w:val="hy-AM"/>
        </w:rPr>
        <w:t>կատարումը։</w:t>
      </w:r>
      <w:r w:rsidRPr="00976578">
        <w:rPr>
          <w:rFonts w:ascii="GHEA Grapalat" w:hAnsi="GHEA Grapalat" w:cs="Times Armenian"/>
          <w:sz w:val="20"/>
          <w:lang w:val="hy-AM"/>
        </w:rPr>
        <w:t xml:space="preserve"> </w:t>
      </w:r>
      <w:r w:rsidRPr="00976578">
        <w:rPr>
          <w:rFonts w:ascii="GHEA Grapalat" w:hAnsi="GHEA Grapalat" w:cs="Sylfaen"/>
          <w:sz w:val="20"/>
          <w:lang w:val="hy-AM"/>
        </w:rPr>
        <w:t>Եթե</w:t>
      </w:r>
      <w:r w:rsidRPr="00976578">
        <w:rPr>
          <w:rFonts w:ascii="GHEA Grapalat" w:hAnsi="GHEA Grapalat" w:cs="Times Armenian"/>
          <w:sz w:val="20"/>
          <w:lang w:val="hy-AM"/>
        </w:rPr>
        <w:t xml:space="preserve"> </w:t>
      </w:r>
      <w:r w:rsidRPr="00976578">
        <w:rPr>
          <w:rFonts w:ascii="GHEA Grapalat" w:hAnsi="GHEA Grapalat" w:cs="Sylfaen"/>
          <w:sz w:val="20"/>
          <w:lang w:val="hy-AM"/>
        </w:rPr>
        <w:t>արտակարգ</w:t>
      </w:r>
      <w:r w:rsidRPr="00976578">
        <w:rPr>
          <w:rFonts w:ascii="GHEA Grapalat" w:hAnsi="GHEA Grapalat" w:cs="Times Armenian"/>
          <w:sz w:val="20"/>
          <w:lang w:val="hy-AM"/>
        </w:rPr>
        <w:t xml:space="preserve"> </w:t>
      </w:r>
      <w:r w:rsidRPr="00976578">
        <w:rPr>
          <w:rFonts w:ascii="GHEA Grapalat" w:hAnsi="GHEA Grapalat" w:cs="Sylfaen"/>
          <w:sz w:val="20"/>
          <w:lang w:val="hy-AM"/>
        </w:rPr>
        <w:lastRenderedPageBreak/>
        <w:t>ուժի</w:t>
      </w:r>
      <w:r w:rsidRPr="00976578">
        <w:rPr>
          <w:rFonts w:ascii="GHEA Grapalat" w:hAnsi="GHEA Grapalat" w:cs="Times Armenian"/>
          <w:sz w:val="20"/>
          <w:lang w:val="hy-AM"/>
        </w:rPr>
        <w:t xml:space="preserve"> </w:t>
      </w:r>
      <w:r w:rsidRPr="00976578">
        <w:rPr>
          <w:rFonts w:ascii="GHEA Grapalat" w:hAnsi="GHEA Grapalat" w:cs="Sylfaen"/>
          <w:sz w:val="20"/>
          <w:lang w:val="hy-AM"/>
        </w:rPr>
        <w:t>ազդեցությունը</w:t>
      </w:r>
      <w:r w:rsidRPr="00976578">
        <w:rPr>
          <w:rFonts w:ascii="GHEA Grapalat" w:hAnsi="GHEA Grapalat" w:cs="Times Armenian"/>
          <w:sz w:val="20"/>
          <w:lang w:val="hy-AM"/>
        </w:rPr>
        <w:t xml:space="preserve"> </w:t>
      </w:r>
      <w:r w:rsidRPr="00976578">
        <w:rPr>
          <w:rFonts w:ascii="GHEA Grapalat" w:hAnsi="GHEA Grapalat" w:cs="Sylfaen"/>
          <w:sz w:val="20"/>
          <w:lang w:val="hy-AM"/>
        </w:rPr>
        <w:t>շարունակվում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3 (</w:t>
      </w:r>
      <w:r w:rsidRPr="00976578">
        <w:rPr>
          <w:rFonts w:ascii="GHEA Grapalat" w:hAnsi="GHEA Grapalat" w:cs="Sylfaen"/>
          <w:sz w:val="20"/>
          <w:lang w:val="hy-AM"/>
        </w:rPr>
        <w:t>երեք</w:t>
      </w:r>
      <w:r w:rsidRPr="00976578">
        <w:rPr>
          <w:rFonts w:ascii="GHEA Grapalat" w:hAnsi="GHEA Grapalat" w:cs="Times Armenian"/>
          <w:sz w:val="20"/>
          <w:lang w:val="hy-AM"/>
        </w:rPr>
        <w:t xml:space="preserve">) </w:t>
      </w:r>
      <w:r w:rsidRPr="00976578">
        <w:rPr>
          <w:rFonts w:ascii="GHEA Grapalat" w:hAnsi="GHEA Grapalat" w:cs="Sylfaen"/>
          <w:sz w:val="20"/>
          <w:lang w:val="hy-AM"/>
        </w:rPr>
        <w:t>ամսից</w:t>
      </w:r>
      <w:r w:rsidRPr="00976578">
        <w:rPr>
          <w:rFonts w:ascii="GHEA Grapalat" w:hAnsi="GHEA Grapalat" w:cs="Times Armenian"/>
          <w:sz w:val="20"/>
          <w:lang w:val="hy-AM"/>
        </w:rPr>
        <w:t xml:space="preserve"> </w:t>
      </w:r>
      <w:r w:rsidRPr="00976578">
        <w:rPr>
          <w:rFonts w:ascii="GHEA Grapalat" w:hAnsi="GHEA Grapalat" w:cs="Sylfaen"/>
          <w:sz w:val="20"/>
          <w:lang w:val="hy-AM"/>
        </w:rPr>
        <w:t>ավելի</w:t>
      </w:r>
      <w:r w:rsidRPr="00976578">
        <w:rPr>
          <w:rFonts w:ascii="GHEA Grapalat" w:hAnsi="GHEA Grapalat" w:cs="Times Armenian"/>
          <w:sz w:val="20"/>
          <w:lang w:val="hy-AM"/>
        </w:rPr>
        <w:t xml:space="preserve">, </w:t>
      </w:r>
      <w:r w:rsidRPr="00976578">
        <w:rPr>
          <w:rFonts w:ascii="GHEA Grapalat" w:hAnsi="GHEA Grapalat" w:cs="Sylfaen"/>
          <w:sz w:val="20"/>
          <w:lang w:val="hy-AM"/>
        </w:rPr>
        <w:t>ապա</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կողմերից</w:t>
      </w:r>
      <w:r w:rsidRPr="00976578">
        <w:rPr>
          <w:rFonts w:ascii="GHEA Grapalat" w:hAnsi="GHEA Grapalat" w:cs="Times Armenian"/>
          <w:sz w:val="20"/>
          <w:lang w:val="hy-AM"/>
        </w:rPr>
        <w:t xml:space="preserve"> </w:t>
      </w:r>
      <w:r w:rsidRPr="00976578">
        <w:rPr>
          <w:rFonts w:ascii="GHEA Grapalat" w:hAnsi="GHEA Grapalat" w:cs="Sylfaen"/>
          <w:sz w:val="20"/>
          <w:lang w:val="hy-AM"/>
        </w:rPr>
        <w:t>յուրաքանչյուրն</w:t>
      </w:r>
      <w:r w:rsidRPr="00976578">
        <w:rPr>
          <w:rFonts w:ascii="GHEA Grapalat" w:hAnsi="GHEA Grapalat" w:cs="Times Armenian"/>
          <w:sz w:val="20"/>
          <w:lang w:val="hy-AM"/>
        </w:rPr>
        <w:t xml:space="preserve"> </w:t>
      </w:r>
      <w:r w:rsidRPr="00976578">
        <w:rPr>
          <w:rFonts w:ascii="GHEA Grapalat" w:hAnsi="GHEA Grapalat" w:cs="Sylfaen"/>
          <w:sz w:val="20"/>
          <w:lang w:val="hy-AM"/>
        </w:rPr>
        <w:t>իրավունք</w:t>
      </w:r>
      <w:r w:rsidRPr="00976578">
        <w:rPr>
          <w:rFonts w:ascii="GHEA Grapalat" w:hAnsi="GHEA Grapalat" w:cs="Times Armenian"/>
          <w:sz w:val="20"/>
          <w:lang w:val="hy-AM"/>
        </w:rPr>
        <w:t xml:space="preserve"> </w:t>
      </w:r>
      <w:r w:rsidRPr="00976578">
        <w:rPr>
          <w:rFonts w:ascii="GHEA Grapalat" w:hAnsi="GHEA Grapalat" w:cs="Sylfaen"/>
          <w:sz w:val="20"/>
          <w:lang w:val="hy-AM"/>
        </w:rPr>
        <w:t>ունի</w:t>
      </w:r>
      <w:r w:rsidRPr="00976578">
        <w:rPr>
          <w:rFonts w:ascii="GHEA Grapalat" w:hAnsi="GHEA Grapalat" w:cs="Times Armenian"/>
          <w:sz w:val="20"/>
          <w:lang w:val="hy-AM"/>
        </w:rPr>
        <w:t xml:space="preserve"> </w:t>
      </w:r>
      <w:r w:rsidRPr="00976578">
        <w:rPr>
          <w:rFonts w:ascii="GHEA Grapalat" w:hAnsi="GHEA Grapalat" w:cs="Sylfaen"/>
          <w:sz w:val="20"/>
          <w:lang w:val="hy-AM"/>
        </w:rPr>
        <w:t>լուծել</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այդ</w:t>
      </w:r>
      <w:r w:rsidRPr="00976578">
        <w:rPr>
          <w:rFonts w:ascii="GHEA Grapalat" w:hAnsi="GHEA Grapalat" w:cs="Times Armenian"/>
          <w:sz w:val="20"/>
          <w:lang w:val="hy-AM"/>
        </w:rPr>
        <w:t xml:space="preserve"> </w:t>
      </w:r>
      <w:r w:rsidRPr="00976578">
        <w:rPr>
          <w:rFonts w:ascii="GHEA Grapalat" w:hAnsi="GHEA Grapalat" w:cs="Sylfaen"/>
          <w:sz w:val="20"/>
          <w:lang w:val="hy-AM"/>
        </w:rPr>
        <w:t>մասին</w:t>
      </w:r>
      <w:r w:rsidRPr="00976578">
        <w:rPr>
          <w:rFonts w:ascii="GHEA Grapalat" w:hAnsi="GHEA Grapalat" w:cs="Times Armenian"/>
          <w:sz w:val="20"/>
          <w:lang w:val="hy-AM"/>
        </w:rPr>
        <w:t xml:space="preserve"> </w:t>
      </w:r>
      <w:r w:rsidRPr="00976578">
        <w:rPr>
          <w:rFonts w:ascii="GHEA Grapalat" w:hAnsi="GHEA Grapalat" w:cs="Sylfaen"/>
          <w:sz w:val="20"/>
          <w:lang w:val="hy-AM"/>
        </w:rPr>
        <w:t>նախապես</w:t>
      </w:r>
      <w:r w:rsidRPr="00976578">
        <w:rPr>
          <w:rFonts w:ascii="GHEA Grapalat" w:hAnsi="GHEA Grapalat" w:cs="Times Armenian"/>
          <w:sz w:val="20"/>
          <w:lang w:val="hy-AM"/>
        </w:rPr>
        <w:t xml:space="preserve"> </w:t>
      </w:r>
      <w:r w:rsidRPr="00976578">
        <w:rPr>
          <w:rFonts w:ascii="GHEA Grapalat" w:hAnsi="GHEA Grapalat" w:cs="Sylfaen"/>
          <w:sz w:val="20"/>
          <w:lang w:val="hy-AM"/>
        </w:rPr>
        <w:t>տեղյակ</w:t>
      </w:r>
      <w:r w:rsidRPr="00976578">
        <w:rPr>
          <w:rFonts w:ascii="GHEA Grapalat" w:hAnsi="GHEA Grapalat" w:cs="Times Armenian"/>
          <w:sz w:val="20"/>
          <w:lang w:val="hy-AM"/>
        </w:rPr>
        <w:t xml:space="preserve"> </w:t>
      </w:r>
      <w:r w:rsidRPr="00976578">
        <w:rPr>
          <w:rFonts w:ascii="GHEA Grapalat" w:hAnsi="GHEA Grapalat" w:cs="Sylfaen"/>
          <w:sz w:val="20"/>
          <w:lang w:val="hy-AM"/>
        </w:rPr>
        <w:t>պահելով</w:t>
      </w:r>
      <w:r w:rsidRPr="00976578">
        <w:rPr>
          <w:rFonts w:ascii="GHEA Grapalat" w:hAnsi="GHEA Grapalat" w:cs="Times Armenian"/>
          <w:sz w:val="20"/>
          <w:lang w:val="hy-AM"/>
        </w:rPr>
        <w:t xml:space="preserve"> </w:t>
      </w:r>
      <w:r w:rsidRPr="00976578">
        <w:rPr>
          <w:rFonts w:ascii="GHEA Grapalat" w:hAnsi="GHEA Grapalat" w:cs="Sylfaen"/>
          <w:sz w:val="20"/>
          <w:lang w:val="hy-AM"/>
        </w:rPr>
        <w:t>մյուս</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կողմին</w:t>
      </w:r>
      <w:r w:rsidRPr="00976578">
        <w:rPr>
          <w:rFonts w:ascii="GHEA Grapalat" w:hAnsi="GHEA Grapalat" w:cs="Times Armenian"/>
          <w:sz w:val="20"/>
          <w:lang w:val="hy-AM"/>
        </w:rPr>
        <w:t>։</w:t>
      </w:r>
    </w:p>
    <w:p w14:paraId="329129F6" w14:textId="77777777" w:rsidR="000E16AA" w:rsidRPr="00976578" w:rsidRDefault="000E16AA" w:rsidP="00976578">
      <w:pPr>
        <w:spacing w:after="0"/>
        <w:ind w:firstLine="540"/>
        <w:jc w:val="both"/>
        <w:rPr>
          <w:rFonts w:ascii="GHEA Grapalat" w:hAnsi="GHEA Grapalat" w:cs="Sylfaen"/>
          <w:sz w:val="20"/>
          <w:lang w:val="hy-AM"/>
        </w:rPr>
      </w:pPr>
    </w:p>
    <w:p w14:paraId="06039338" w14:textId="77777777" w:rsidR="000E16AA" w:rsidRPr="00976578" w:rsidRDefault="000E16AA" w:rsidP="00976578">
      <w:pPr>
        <w:spacing w:after="0"/>
        <w:ind w:firstLine="540"/>
        <w:jc w:val="both"/>
        <w:rPr>
          <w:rFonts w:ascii="GHEA Grapalat" w:hAnsi="GHEA Grapalat" w:cs="Sylfaen"/>
          <w:b/>
          <w:sz w:val="20"/>
          <w:lang w:val="hy-AM"/>
        </w:rPr>
      </w:pPr>
      <w:r w:rsidRPr="00976578">
        <w:rPr>
          <w:rFonts w:ascii="GHEA Grapalat" w:hAnsi="GHEA Grapalat" w:cs="Sylfaen"/>
          <w:b/>
          <w:sz w:val="20"/>
          <w:lang w:val="hy-AM"/>
        </w:rPr>
        <w:t>7. ԱՅԼ ՊԱՅՄԱՆՆԵՐ</w:t>
      </w:r>
    </w:p>
    <w:p w14:paraId="52337E72"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sz w:val="20"/>
          <w:lang w:val="hy-AM"/>
        </w:rPr>
        <w:t>7.1 Պ</w:t>
      </w:r>
      <w:r w:rsidRPr="00976578">
        <w:rPr>
          <w:rFonts w:ascii="GHEA Grapalat" w:hAnsi="GHEA Grapalat" w:cs="Sylfaen"/>
          <w:sz w:val="20"/>
          <w:lang w:val="hy-AM"/>
        </w:rPr>
        <w:t>այմանագիրն</w:t>
      </w:r>
      <w:r w:rsidRPr="00976578">
        <w:rPr>
          <w:rFonts w:ascii="GHEA Grapalat" w:hAnsi="GHEA Grapalat" w:cs="Times Armenian"/>
          <w:sz w:val="20"/>
          <w:lang w:val="hy-AM"/>
        </w:rPr>
        <w:t xml:space="preserve"> </w:t>
      </w:r>
      <w:r w:rsidRPr="00976578">
        <w:rPr>
          <w:rFonts w:ascii="GHEA Grapalat" w:hAnsi="GHEA Grapalat" w:cs="Sylfaen"/>
          <w:sz w:val="20"/>
          <w:lang w:val="hy-AM"/>
        </w:rPr>
        <w:t>ուժի</w:t>
      </w:r>
      <w:r w:rsidRPr="00976578">
        <w:rPr>
          <w:rFonts w:ascii="GHEA Grapalat" w:hAnsi="GHEA Grapalat" w:cs="Times Armenian"/>
          <w:sz w:val="20"/>
          <w:lang w:val="hy-AM"/>
        </w:rPr>
        <w:t xml:space="preserve"> </w:t>
      </w:r>
      <w:r w:rsidRPr="00976578">
        <w:rPr>
          <w:rFonts w:ascii="GHEA Grapalat" w:hAnsi="GHEA Grapalat" w:cs="Sylfaen"/>
          <w:sz w:val="20"/>
          <w:lang w:val="hy-AM"/>
        </w:rPr>
        <w:t>մեջ</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մտնում</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կողմերի</w:t>
      </w:r>
      <w:r w:rsidRPr="00976578">
        <w:rPr>
          <w:rFonts w:ascii="GHEA Grapalat" w:hAnsi="GHEA Grapalat" w:cs="Times Armenian"/>
          <w:sz w:val="20"/>
          <w:lang w:val="hy-AM"/>
        </w:rPr>
        <w:t xml:space="preserve"> </w:t>
      </w:r>
      <w:r w:rsidRPr="00976578">
        <w:rPr>
          <w:rFonts w:ascii="GHEA Grapalat" w:hAnsi="GHEA Grapalat" w:cs="Sylfaen"/>
          <w:sz w:val="20"/>
          <w:lang w:val="hy-AM"/>
        </w:rPr>
        <w:t>ստորագրման</w:t>
      </w:r>
      <w:r w:rsidRPr="00976578">
        <w:rPr>
          <w:rFonts w:ascii="GHEA Grapalat" w:hAnsi="GHEA Grapalat" w:cs="Times Armenian"/>
          <w:sz w:val="20"/>
          <w:lang w:val="hy-AM"/>
        </w:rPr>
        <w:t xml:space="preserve"> </w:t>
      </w:r>
      <w:r w:rsidRPr="00976578">
        <w:rPr>
          <w:rFonts w:ascii="GHEA Grapalat" w:hAnsi="GHEA Grapalat" w:cs="Sylfaen"/>
          <w:sz w:val="20"/>
          <w:lang w:val="hy-AM"/>
        </w:rPr>
        <w:t>պահից և գործում է մինչև</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կողմերի պայմանագրով</w:t>
      </w:r>
      <w:r w:rsidRPr="00976578">
        <w:rPr>
          <w:rFonts w:ascii="GHEA Grapalat" w:hAnsi="GHEA Grapalat" w:cs="Times Armenian"/>
          <w:sz w:val="20"/>
          <w:lang w:val="hy-AM"/>
        </w:rPr>
        <w:t xml:space="preserve"> </w:t>
      </w:r>
      <w:r w:rsidRPr="00976578">
        <w:rPr>
          <w:rFonts w:ascii="GHEA Grapalat" w:hAnsi="GHEA Grapalat" w:cs="Sylfaen"/>
          <w:sz w:val="20"/>
          <w:lang w:val="hy-AM"/>
        </w:rPr>
        <w:t>ստանձնած</w:t>
      </w:r>
      <w:r w:rsidRPr="00976578">
        <w:rPr>
          <w:rFonts w:ascii="GHEA Grapalat" w:hAnsi="GHEA Grapalat" w:cs="Times Armenian"/>
          <w:sz w:val="20"/>
          <w:lang w:val="hy-AM"/>
        </w:rPr>
        <w:t xml:space="preserve"> </w:t>
      </w:r>
      <w:r w:rsidRPr="00976578">
        <w:rPr>
          <w:rFonts w:ascii="GHEA Grapalat" w:hAnsi="GHEA Grapalat" w:cs="Sylfaen"/>
          <w:sz w:val="20"/>
          <w:lang w:val="hy-AM"/>
        </w:rPr>
        <w:t>պարտավորությունների</w:t>
      </w:r>
      <w:r w:rsidRPr="00976578">
        <w:rPr>
          <w:rFonts w:ascii="GHEA Grapalat" w:hAnsi="GHEA Grapalat" w:cs="Times Armenian"/>
          <w:sz w:val="20"/>
          <w:lang w:val="hy-AM"/>
        </w:rPr>
        <w:t xml:space="preserve"> </w:t>
      </w:r>
      <w:r w:rsidRPr="00976578">
        <w:rPr>
          <w:rFonts w:ascii="GHEA Grapalat" w:hAnsi="GHEA Grapalat" w:cs="Sylfaen"/>
          <w:sz w:val="20"/>
          <w:lang w:val="hy-AM"/>
        </w:rPr>
        <w:t>ողջ</w:t>
      </w:r>
      <w:r w:rsidRPr="00976578">
        <w:rPr>
          <w:rFonts w:ascii="GHEA Grapalat" w:hAnsi="GHEA Grapalat" w:cs="Times Armenian"/>
          <w:sz w:val="20"/>
          <w:lang w:val="hy-AM"/>
        </w:rPr>
        <w:t xml:space="preserve"> </w:t>
      </w:r>
      <w:r w:rsidRPr="00976578">
        <w:rPr>
          <w:rFonts w:ascii="GHEA Grapalat" w:hAnsi="GHEA Grapalat" w:cs="Sylfaen"/>
          <w:sz w:val="20"/>
          <w:lang w:val="hy-AM"/>
        </w:rPr>
        <w:t>ծավալով</w:t>
      </w:r>
      <w:r w:rsidRPr="00976578">
        <w:rPr>
          <w:rFonts w:ascii="GHEA Grapalat" w:hAnsi="GHEA Grapalat" w:cs="Times Armenian"/>
          <w:sz w:val="20"/>
          <w:lang w:val="hy-AM"/>
        </w:rPr>
        <w:t xml:space="preserve"> </w:t>
      </w:r>
      <w:r w:rsidRPr="00976578">
        <w:rPr>
          <w:rFonts w:ascii="GHEA Grapalat" w:hAnsi="GHEA Grapalat" w:cs="Sylfaen"/>
          <w:sz w:val="20"/>
          <w:lang w:val="hy-AM"/>
        </w:rPr>
        <w:t>կատարումը</w:t>
      </w:r>
      <w:r w:rsidRPr="00976578">
        <w:rPr>
          <w:rFonts w:ascii="GHEA Grapalat" w:hAnsi="GHEA Grapalat" w:cs="Times Armenian"/>
          <w:sz w:val="20"/>
          <w:lang w:val="hy-AM"/>
        </w:rPr>
        <w:t>։</w:t>
      </w:r>
      <w:r w:rsidRPr="00976578">
        <w:rPr>
          <w:rFonts w:ascii="GHEA Grapalat" w:hAnsi="GHEA Grapalat"/>
          <w:sz w:val="20"/>
          <w:lang w:val="hy-AM"/>
        </w:rPr>
        <w:t xml:space="preserve"> </w:t>
      </w:r>
    </w:p>
    <w:p w14:paraId="1C86B09C"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sz w:val="20"/>
          <w:lang w:val="hy-AM"/>
        </w:rPr>
        <w:t>7.2 Պ</w:t>
      </w:r>
      <w:r w:rsidRPr="00976578">
        <w:rPr>
          <w:rFonts w:ascii="GHEA Grapalat" w:hAnsi="GHEA Grapalat" w:cs="Sylfaen"/>
          <w:sz w:val="20"/>
          <w:lang w:val="hy-AM"/>
        </w:rPr>
        <w:t>այմանագրից</w:t>
      </w:r>
      <w:r w:rsidRPr="00976578">
        <w:rPr>
          <w:rFonts w:ascii="GHEA Grapalat" w:hAnsi="GHEA Grapalat" w:cs="Times Armenian"/>
          <w:sz w:val="20"/>
          <w:lang w:val="hy-AM"/>
        </w:rPr>
        <w:t xml:space="preserve"> </w:t>
      </w:r>
      <w:r w:rsidRPr="00976578">
        <w:rPr>
          <w:rFonts w:ascii="GHEA Grapalat" w:hAnsi="GHEA Grapalat" w:cs="Sylfaen"/>
          <w:sz w:val="20"/>
          <w:lang w:val="hy-AM"/>
        </w:rPr>
        <w:t>ծագած</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կողմի</w:t>
      </w:r>
      <w:r w:rsidRPr="00976578">
        <w:rPr>
          <w:rFonts w:ascii="GHEA Grapalat" w:hAnsi="GHEA Grapalat" w:cs="Times Armenian"/>
          <w:sz w:val="20"/>
          <w:lang w:val="hy-AM"/>
        </w:rPr>
        <w:t xml:space="preserve"> </w:t>
      </w:r>
      <w:r w:rsidRPr="00976578">
        <w:rPr>
          <w:rFonts w:ascii="GHEA Grapalat" w:hAnsi="GHEA Grapalat" w:cs="Sylfaen"/>
          <w:sz w:val="20"/>
          <w:lang w:val="hy-AM"/>
        </w:rPr>
        <w:t>վճարային</w:t>
      </w:r>
      <w:r w:rsidRPr="00976578">
        <w:rPr>
          <w:rFonts w:ascii="GHEA Grapalat" w:hAnsi="GHEA Grapalat" w:cs="Times Armenian"/>
          <w:sz w:val="20"/>
          <w:lang w:val="hy-AM"/>
        </w:rPr>
        <w:t xml:space="preserve"> </w:t>
      </w:r>
      <w:r w:rsidRPr="00976578">
        <w:rPr>
          <w:rFonts w:ascii="GHEA Grapalat" w:hAnsi="GHEA Grapalat" w:cs="Sylfaen"/>
          <w:sz w:val="20"/>
          <w:lang w:val="hy-AM"/>
        </w:rPr>
        <w:t>պարտավորությունը</w:t>
      </w:r>
      <w:r w:rsidRPr="00976578">
        <w:rPr>
          <w:rFonts w:ascii="GHEA Grapalat" w:hAnsi="GHEA Grapalat" w:cs="Times Armenian"/>
          <w:sz w:val="20"/>
          <w:lang w:val="hy-AM"/>
        </w:rPr>
        <w:t xml:space="preserve"> </w:t>
      </w:r>
      <w:r w:rsidRPr="00976578">
        <w:rPr>
          <w:rFonts w:ascii="GHEA Grapalat" w:hAnsi="GHEA Grapalat" w:cs="Sylfaen"/>
          <w:sz w:val="20"/>
          <w:lang w:val="hy-AM"/>
        </w:rPr>
        <w:t>չի</w:t>
      </w:r>
      <w:r w:rsidRPr="00976578">
        <w:rPr>
          <w:rFonts w:ascii="GHEA Grapalat" w:hAnsi="GHEA Grapalat" w:cs="Times Armenian"/>
          <w:sz w:val="20"/>
          <w:lang w:val="hy-AM"/>
        </w:rPr>
        <w:t xml:space="preserve"> </w:t>
      </w:r>
      <w:r w:rsidRPr="00976578">
        <w:rPr>
          <w:rFonts w:ascii="GHEA Grapalat" w:hAnsi="GHEA Grapalat" w:cs="Sylfaen"/>
          <w:sz w:val="20"/>
          <w:lang w:val="hy-AM"/>
        </w:rPr>
        <w:t>կարող</w:t>
      </w:r>
      <w:r w:rsidRPr="00976578">
        <w:rPr>
          <w:rFonts w:ascii="GHEA Grapalat" w:hAnsi="GHEA Grapalat" w:cs="Times Armenian"/>
          <w:sz w:val="20"/>
          <w:lang w:val="hy-AM"/>
        </w:rPr>
        <w:t xml:space="preserve"> </w:t>
      </w:r>
      <w:r w:rsidRPr="00976578">
        <w:rPr>
          <w:rFonts w:ascii="GHEA Grapalat" w:hAnsi="GHEA Grapalat" w:cs="Sylfaen"/>
          <w:sz w:val="20"/>
          <w:lang w:val="hy-AM"/>
        </w:rPr>
        <w:t>դադարել</w:t>
      </w:r>
      <w:r w:rsidRPr="00976578">
        <w:rPr>
          <w:rFonts w:ascii="GHEA Grapalat" w:hAnsi="GHEA Grapalat" w:cs="Times Armenian"/>
          <w:sz w:val="20"/>
          <w:lang w:val="hy-AM"/>
        </w:rPr>
        <w:t xml:space="preserve"> </w:t>
      </w:r>
      <w:r w:rsidRPr="00976578">
        <w:rPr>
          <w:rFonts w:ascii="GHEA Grapalat" w:hAnsi="GHEA Grapalat" w:cs="Sylfaen"/>
          <w:sz w:val="20"/>
          <w:lang w:val="hy-AM"/>
        </w:rPr>
        <w:t>այլ</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պայմանագրից</w:t>
      </w:r>
      <w:r w:rsidRPr="00976578">
        <w:rPr>
          <w:rFonts w:ascii="GHEA Grapalat" w:hAnsi="GHEA Grapalat" w:cs="Times Armenian"/>
          <w:sz w:val="20"/>
          <w:lang w:val="hy-AM"/>
        </w:rPr>
        <w:t xml:space="preserve"> </w:t>
      </w:r>
      <w:r w:rsidRPr="00976578">
        <w:rPr>
          <w:rFonts w:ascii="GHEA Grapalat" w:hAnsi="GHEA Grapalat" w:cs="Sylfaen"/>
          <w:sz w:val="20"/>
          <w:lang w:val="hy-AM"/>
        </w:rPr>
        <w:t>ծագած՝</w:t>
      </w:r>
      <w:r w:rsidRPr="00976578">
        <w:rPr>
          <w:rFonts w:ascii="GHEA Grapalat" w:hAnsi="GHEA Grapalat" w:cs="Times Armenian"/>
          <w:sz w:val="20"/>
          <w:lang w:val="hy-AM"/>
        </w:rPr>
        <w:t xml:space="preserve"> </w:t>
      </w:r>
      <w:r w:rsidRPr="00976578">
        <w:rPr>
          <w:rFonts w:ascii="GHEA Grapalat" w:hAnsi="GHEA Grapalat" w:cs="Sylfaen"/>
          <w:sz w:val="20"/>
          <w:lang w:val="hy-AM"/>
        </w:rPr>
        <w:t>հակընդդեմ</w:t>
      </w:r>
      <w:r w:rsidRPr="00976578">
        <w:rPr>
          <w:rFonts w:ascii="GHEA Grapalat" w:hAnsi="GHEA Grapalat" w:cs="Times Armenian"/>
          <w:sz w:val="20"/>
          <w:lang w:val="hy-AM"/>
        </w:rPr>
        <w:t xml:space="preserve"> </w:t>
      </w:r>
      <w:r w:rsidRPr="00976578">
        <w:rPr>
          <w:rFonts w:ascii="GHEA Grapalat" w:hAnsi="GHEA Grapalat" w:cs="Sylfaen"/>
          <w:sz w:val="20"/>
          <w:lang w:val="hy-AM"/>
        </w:rPr>
        <w:t>պարտավորության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հաշվանցով</w:t>
      </w:r>
      <w:r w:rsidRPr="00976578">
        <w:rPr>
          <w:rFonts w:ascii="GHEA Grapalat" w:hAnsi="GHEA Grapalat" w:cs="Times Armenian"/>
          <w:sz w:val="20"/>
          <w:lang w:val="hy-AM"/>
        </w:rPr>
        <w:t xml:space="preserve">, </w:t>
      </w:r>
      <w:r w:rsidRPr="00976578">
        <w:rPr>
          <w:rFonts w:ascii="GHEA Grapalat" w:hAnsi="GHEA Grapalat" w:cs="Sylfaen"/>
          <w:sz w:val="20"/>
          <w:lang w:val="hy-AM"/>
        </w:rPr>
        <w:t>առանց</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կողմերի</w:t>
      </w:r>
      <w:r w:rsidRPr="00976578">
        <w:rPr>
          <w:rFonts w:ascii="GHEA Grapalat" w:hAnsi="GHEA Grapalat" w:cs="Times Armenian"/>
          <w:sz w:val="20"/>
          <w:lang w:val="hy-AM"/>
        </w:rPr>
        <w:t xml:space="preserve"> </w:t>
      </w:r>
      <w:r w:rsidRPr="00976578">
        <w:rPr>
          <w:rFonts w:ascii="GHEA Grapalat" w:hAnsi="GHEA Grapalat" w:cs="Sylfaen"/>
          <w:sz w:val="20"/>
          <w:lang w:val="hy-AM"/>
        </w:rPr>
        <w:t>գրավոր</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կնիքով</w:t>
      </w:r>
      <w:r w:rsidRPr="00976578">
        <w:rPr>
          <w:rFonts w:ascii="GHEA Grapalat" w:hAnsi="GHEA Grapalat" w:cs="Times Armenian"/>
          <w:sz w:val="20"/>
          <w:lang w:val="hy-AM"/>
        </w:rPr>
        <w:t xml:space="preserve"> </w:t>
      </w:r>
      <w:r w:rsidRPr="00976578">
        <w:rPr>
          <w:rFonts w:ascii="GHEA Grapalat" w:hAnsi="GHEA Grapalat" w:cs="Sylfaen"/>
          <w:sz w:val="20"/>
          <w:lang w:val="hy-AM"/>
        </w:rPr>
        <w:t>հաստատված</w:t>
      </w:r>
      <w:r w:rsidRPr="00976578">
        <w:rPr>
          <w:rFonts w:ascii="GHEA Grapalat" w:hAnsi="GHEA Grapalat" w:cs="Times Armenian"/>
          <w:sz w:val="20"/>
          <w:lang w:val="hy-AM"/>
        </w:rPr>
        <w:t xml:space="preserve"> </w:t>
      </w:r>
      <w:r w:rsidRPr="00976578">
        <w:rPr>
          <w:rFonts w:ascii="GHEA Grapalat" w:hAnsi="GHEA Grapalat" w:cs="Sylfaen"/>
          <w:sz w:val="20"/>
          <w:lang w:val="hy-AM"/>
        </w:rPr>
        <w:t>համաձայնության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Պայմանագրից</w:t>
      </w:r>
      <w:r w:rsidRPr="00976578">
        <w:rPr>
          <w:rFonts w:ascii="GHEA Grapalat" w:hAnsi="GHEA Grapalat" w:cs="Times Armenian"/>
          <w:sz w:val="20"/>
          <w:lang w:val="hy-AM"/>
        </w:rPr>
        <w:t xml:space="preserve"> </w:t>
      </w:r>
      <w:r w:rsidRPr="00976578">
        <w:rPr>
          <w:rFonts w:ascii="GHEA Grapalat" w:hAnsi="GHEA Grapalat" w:cs="Sylfaen"/>
          <w:sz w:val="20"/>
          <w:lang w:val="hy-AM"/>
        </w:rPr>
        <w:t>ծագած</w:t>
      </w:r>
      <w:r w:rsidRPr="00976578">
        <w:rPr>
          <w:rFonts w:ascii="GHEA Grapalat" w:hAnsi="GHEA Grapalat" w:cs="Times Armenian"/>
          <w:sz w:val="20"/>
          <w:lang w:val="hy-AM"/>
        </w:rPr>
        <w:t xml:space="preserve"> </w:t>
      </w:r>
      <w:r w:rsidRPr="00976578">
        <w:rPr>
          <w:rFonts w:ascii="GHEA Grapalat" w:hAnsi="GHEA Grapalat" w:cs="Sylfaen"/>
          <w:sz w:val="20"/>
          <w:lang w:val="hy-AM"/>
        </w:rPr>
        <w:t>պահանջի</w:t>
      </w:r>
      <w:r w:rsidRPr="00976578">
        <w:rPr>
          <w:rFonts w:ascii="GHEA Grapalat" w:hAnsi="GHEA Grapalat" w:cs="Times Armenian"/>
          <w:sz w:val="20"/>
          <w:lang w:val="hy-AM"/>
        </w:rPr>
        <w:t xml:space="preserve"> </w:t>
      </w:r>
      <w:r w:rsidRPr="00976578">
        <w:rPr>
          <w:rFonts w:ascii="GHEA Grapalat" w:hAnsi="GHEA Grapalat" w:cs="Sylfaen"/>
          <w:sz w:val="20"/>
          <w:lang w:val="hy-AM"/>
        </w:rPr>
        <w:t>իրավունքը</w:t>
      </w:r>
      <w:r w:rsidRPr="00976578">
        <w:rPr>
          <w:rFonts w:ascii="GHEA Grapalat" w:hAnsi="GHEA Grapalat" w:cs="Times Armenian"/>
          <w:sz w:val="20"/>
          <w:lang w:val="hy-AM"/>
        </w:rPr>
        <w:t xml:space="preserve"> </w:t>
      </w:r>
      <w:r w:rsidRPr="00976578">
        <w:rPr>
          <w:rFonts w:ascii="GHEA Grapalat" w:hAnsi="GHEA Grapalat" w:cs="Sylfaen"/>
          <w:sz w:val="20"/>
          <w:lang w:val="hy-AM"/>
        </w:rPr>
        <w:t>չի</w:t>
      </w:r>
      <w:r w:rsidRPr="00976578">
        <w:rPr>
          <w:rFonts w:ascii="GHEA Grapalat" w:hAnsi="GHEA Grapalat" w:cs="Times Armenian"/>
          <w:sz w:val="20"/>
          <w:lang w:val="hy-AM"/>
        </w:rPr>
        <w:t xml:space="preserve"> </w:t>
      </w:r>
      <w:r w:rsidRPr="00976578">
        <w:rPr>
          <w:rFonts w:ascii="GHEA Grapalat" w:hAnsi="GHEA Grapalat" w:cs="Sylfaen"/>
          <w:sz w:val="20"/>
          <w:lang w:val="hy-AM"/>
        </w:rPr>
        <w:t>կարող</w:t>
      </w:r>
      <w:r w:rsidRPr="00976578">
        <w:rPr>
          <w:rFonts w:ascii="GHEA Grapalat" w:hAnsi="GHEA Grapalat" w:cs="Times Armenian"/>
          <w:sz w:val="20"/>
          <w:lang w:val="hy-AM"/>
        </w:rPr>
        <w:t xml:space="preserve"> </w:t>
      </w:r>
      <w:r w:rsidRPr="00976578">
        <w:rPr>
          <w:rFonts w:ascii="GHEA Grapalat" w:hAnsi="GHEA Grapalat" w:cs="Sylfaen"/>
          <w:sz w:val="20"/>
          <w:lang w:val="hy-AM"/>
        </w:rPr>
        <w:t>փոխանցվել</w:t>
      </w:r>
      <w:r w:rsidRPr="00976578">
        <w:rPr>
          <w:rFonts w:ascii="GHEA Grapalat" w:hAnsi="GHEA Grapalat" w:cs="Times Armenian"/>
          <w:sz w:val="20"/>
          <w:lang w:val="hy-AM"/>
        </w:rPr>
        <w:t xml:space="preserve"> </w:t>
      </w:r>
      <w:r w:rsidRPr="00976578">
        <w:rPr>
          <w:rFonts w:ascii="GHEA Grapalat" w:hAnsi="GHEA Grapalat" w:cs="Sylfaen"/>
          <w:sz w:val="20"/>
          <w:lang w:val="hy-AM"/>
        </w:rPr>
        <w:t>այլ</w:t>
      </w:r>
      <w:r w:rsidRPr="00976578">
        <w:rPr>
          <w:rFonts w:ascii="GHEA Grapalat" w:hAnsi="GHEA Grapalat" w:cs="Times Armenian"/>
          <w:sz w:val="20"/>
          <w:lang w:val="hy-AM"/>
        </w:rPr>
        <w:t xml:space="preserve"> </w:t>
      </w:r>
      <w:r w:rsidRPr="00976578">
        <w:rPr>
          <w:rFonts w:ascii="GHEA Grapalat" w:hAnsi="GHEA Grapalat" w:cs="Sylfaen"/>
          <w:sz w:val="20"/>
          <w:lang w:val="hy-AM"/>
        </w:rPr>
        <w:t>անձի</w:t>
      </w:r>
      <w:r w:rsidRPr="00976578">
        <w:rPr>
          <w:rFonts w:ascii="GHEA Grapalat" w:hAnsi="GHEA Grapalat" w:cs="Times Armenian"/>
          <w:sz w:val="20"/>
          <w:lang w:val="hy-AM"/>
        </w:rPr>
        <w:t xml:space="preserve">, </w:t>
      </w:r>
      <w:r w:rsidRPr="00976578">
        <w:rPr>
          <w:rFonts w:ascii="GHEA Grapalat" w:hAnsi="GHEA Grapalat" w:cs="Sylfaen"/>
          <w:sz w:val="20"/>
          <w:lang w:val="hy-AM"/>
        </w:rPr>
        <w:t>առանց</w:t>
      </w:r>
      <w:r w:rsidRPr="00976578">
        <w:rPr>
          <w:rFonts w:ascii="GHEA Grapalat" w:hAnsi="GHEA Grapalat" w:cs="Times Armenian"/>
          <w:sz w:val="20"/>
          <w:lang w:val="hy-AM"/>
        </w:rPr>
        <w:t xml:space="preserve"> </w:t>
      </w:r>
      <w:r w:rsidRPr="00976578">
        <w:rPr>
          <w:rFonts w:ascii="GHEA Grapalat" w:hAnsi="GHEA Grapalat" w:cs="Sylfaen"/>
          <w:sz w:val="20"/>
          <w:lang w:val="hy-AM"/>
        </w:rPr>
        <w:t>պարտապան</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կողմի</w:t>
      </w:r>
      <w:r w:rsidRPr="00976578">
        <w:rPr>
          <w:rFonts w:ascii="GHEA Grapalat" w:hAnsi="GHEA Grapalat" w:cs="Times Armenian"/>
          <w:sz w:val="20"/>
          <w:lang w:val="hy-AM"/>
        </w:rPr>
        <w:t xml:space="preserve"> </w:t>
      </w:r>
      <w:r w:rsidRPr="00976578">
        <w:rPr>
          <w:rFonts w:ascii="GHEA Grapalat" w:hAnsi="GHEA Grapalat" w:cs="Sylfaen"/>
          <w:sz w:val="20"/>
          <w:lang w:val="hy-AM"/>
        </w:rPr>
        <w:t>գրավոր</w:t>
      </w:r>
      <w:r w:rsidRPr="00976578">
        <w:rPr>
          <w:rFonts w:ascii="GHEA Grapalat" w:hAnsi="GHEA Grapalat" w:cs="Times Armenian"/>
          <w:sz w:val="20"/>
          <w:lang w:val="hy-AM"/>
        </w:rPr>
        <w:t xml:space="preserve"> </w:t>
      </w:r>
      <w:r w:rsidRPr="00976578">
        <w:rPr>
          <w:rFonts w:ascii="GHEA Grapalat" w:hAnsi="GHEA Grapalat" w:cs="Sylfaen"/>
          <w:sz w:val="20"/>
          <w:lang w:val="hy-AM"/>
        </w:rPr>
        <w:t>համաձայնության</w:t>
      </w:r>
      <w:r w:rsidRPr="00976578">
        <w:rPr>
          <w:rFonts w:ascii="GHEA Grapalat" w:hAnsi="GHEA Grapalat" w:cs="Times Armenian"/>
          <w:sz w:val="20"/>
          <w:lang w:val="hy-AM"/>
        </w:rPr>
        <w:t>։</w:t>
      </w:r>
      <w:r w:rsidRPr="00976578">
        <w:rPr>
          <w:rFonts w:ascii="GHEA Grapalat" w:hAnsi="GHEA Grapalat"/>
          <w:sz w:val="20"/>
          <w:lang w:val="hy-AM"/>
        </w:rPr>
        <w:t xml:space="preserve"> </w:t>
      </w:r>
    </w:p>
    <w:p w14:paraId="7632184D" w14:textId="77777777" w:rsidR="000E16AA" w:rsidRPr="00976578" w:rsidRDefault="000E16AA" w:rsidP="00976578">
      <w:pPr>
        <w:tabs>
          <w:tab w:val="left" w:pos="720"/>
        </w:tabs>
        <w:spacing w:after="0"/>
        <w:ind w:firstLine="540"/>
        <w:jc w:val="both"/>
        <w:rPr>
          <w:rFonts w:ascii="GHEA Grapalat" w:hAnsi="GHEA Grapalat"/>
          <w:sz w:val="20"/>
          <w:lang w:val="hy-AM"/>
        </w:rPr>
      </w:pPr>
      <w:r w:rsidRPr="00976578">
        <w:rPr>
          <w:rFonts w:ascii="GHEA Grapalat" w:hAnsi="GHEA Grapalat"/>
          <w:sz w:val="20"/>
          <w:lang w:val="hy-AM"/>
        </w:rPr>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7ADB34AF" w14:textId="77777777" w:rsidR="000E16AA" w:rsidRPr="00976578" w:rsidRDefault="000E16AA" w:rsidP="00976578">
      <w:pPr>
        <w:tabs>
          <w:tab w:val="left" w:pos="1276"/>
        </w:tabs>
        <w:spacing w:after="0"/>
        <w:ind w:firstLine="540"/>
        <w:jc w:val="both"/>
        <w:rPr>
          <w:rFonts w:ascii="GHEA Grapalat" w:hAnsi="GHEA Grapalat" w:cs="Sylfaen"/>
          <w:sz w:val="20"/>
          <w:lang w:val="hy-AM"/>
        </w:rPr>
      </w:pPr>
      <w:r w:rsidRPr="00976578">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4681215F" w14:textId="77777777" w:rsidR="000E16AA" w:rsidRPr="00976578" w:rsidRDefault="000E16AA" w:rsidP="00976578">
      <w:pPr>
        <w:tabs>
          <w:tab w:val="left" w:pos="720"/>
        </w:tabs>
        <w:spacing w:after="0"/>
        <w:ind w:firstLine="540"/>
        <w:jc w:val="both"/>
        <w:rPr>
          <w:rFonts w:ascii="GHEA Grapalat" w:hAnsi="GHEA Grapalat"/>
          <w:sz w:val="20"/>
          <w:lang w:val="hy-AM"/>
        </w:rPr>
      </w:pPr>
      <w:r w:rsidRPr="00976578">
        <w:rPr>
          <w:rFonts w:ascii="GHEA Grapalat" w:hAnsi="GHEA Grapalat"/>
          <w:sz w:val="20"/>
          <w:lang w:val="hy-AM"/>
        </w:rPr>
        <w:t xml:space="preserve">7.5 </w:t>
      </w:r>
      <w:r w:rsidRPr="00976578">
        <w:rPr>
          <w:rFonts w:ascii="GHEA Grapalat" w:hAnsi="GHEA Grapalat" w:cs="Sylfaen"/>
          <w:sz w:val="20"/>
          <w:lang w:val="hy-AM"/>
        </w:rPr>
        <w:t>Պայմանագրում</w:t>
      </w:r>
      <w:r w:rsidRPr="00976578">
        <w:rPr>
          <w:rFonts w:ascii="GHEA Grapalat" w:hAnsi="GHEA Grapalat" w:cs="Times Armenian"/>
          <w:sz w:val="20"/>
          <w:lang w:val="hy-AM"/>
        </w:rPr>
        <w:t xml:space="preserve"> </w:t>
      </w:r>
      <w:r w:rsidRPr="00976578">
        <w:rPr>
          <w:rFonts w:ascii="GHEA Grapalat" w:hAnsi="GHEA Grapalat" w:cs="Sylfaen"/>
          <w:sz w:val="20"/>
          <w:lang w:val="hy-AM"/>
        </w:rPr>
        <w:t>փոփոխություններ</w:t>
      </w:r>
      <w:r w:rsidRPr="00976578">
        <w:rPr>
          <w:rFonts w:ascii="GHEA Grapalat" w:hAnsi="GHEA Grapalat" w:cs="Times Armenian"/>
          <w:sz w:val="20"/>
          <w:lang w:val="hy-AM"/>
        </w:rPr>
        <w:t xml:space="preserve"> </w:t>
      </w:r>
      <w:r w:rsidRPr="00976578">
        <w:rPr>
          <w:rFonts w:ascii="GHEA Grapalat" w:hAnsi="GHEA Grapalat" w:cs="Sylfaen"/>
          <w:sz w:val="20"/>
          <w:lang w:val="hy-AM"/>
        </w:rPr>
        <w:t>և</w:t>
      </w:r>
      <w:r w:rsidRPr="00976578">
        <w:rPr>
          <w:rFonts w:ascii="GHEA Grapalat" w:hAnsi="GHEA Grapalat" w:cs="Times Armenian"/>
          <w:sz w:val="20"/>
          <w:lang w:val="hy-AM"/>
        </w:rPr>
        <w:t xml:space="preserve"> </w:t>
      </w:r>
      <w:r w:rsidRPr="00976578">
        <w:rPr>
          <w:rFonts w:ascii="GHEA Grapalat" w:hAnsi="GHEA Grapalat" w:cs="Sylfaen"/>
          <w:sz w:val="20"/>
          <w:lang w:val="hy-AM"/>
        </w:rPr>
        <w:t>լրացումներ</w:t>
      </w:r>
      <w:r w:rsidRPr="00976578">
        <w:rPr>
          <w:rFonts w:ascii="GHEA Grapalat" w:hAnsi="GHEA Grapalat" w:cs="Times Armenian"/>
          <w:sz w:val="20"/>
          <w:lang w:val="hy-AM"/>
        </w:rPr>
        <w:t xml:space="preserve"> </w:t>
      </w:r>
      <w:r w:rsidRPr="00976578">
        <w:rPr>
          <w:rFonts w:ascii="GHEA Grapalat" w:hAnsi="GHEA Grapalat" w:cs="Sylfaen"/>
          <w:sz w:val="20"/>
          <w:lang w:val="hy-AM"/>
        </w:rPr>
        <w:t>կարող</w:t>
      </w:r>
      <w:r w:rsidRPr="00976578">
        <w:rPr>
          <w:rFonts w:ascii="GHEA Grapalat" w:hAnsi="GHEA Grapalat" w:cs="Times Armenian"/>
          <w:sz w:val="20"/>
          <w:lang w:val="hy-AM"/>
        </w:rPr>
        <w:t xml:space="preserve"> </w:t>
      </w:r>
      <w:r w:rsidRPr="00976578">
        <w:rPr>
          <w:rFonts w:ascii="GHEA Grapalat" w:hAnsi="GHEA Grapalat" w:cs="Sylfaen"/>
          <w:sz w:val="20"/>
          <w:lang w:val="hy-AM"/>
        </w:rPr>
        <w:t>են</w:t>
      </w:r>
      <w:r w:rsidRPr="00976578">
        <w:rPr>
          <w:rFonts w:ascii="GHEA Grapalat" w:hAnsi="GHEA Grapalat" w:cs="Times Armenian"/>
          <w:sz w:val="20"/>
          <w:lang w:val="hy-AM"/>
        </w:rPr>
        <w:t xml:space="preserve"> </w:t>
      </w:r>
      <w:r w:rsidRPr="00976578">
        <w:rPr>
          <w:rFonts w:ascii="GHEA Grapalat" w:hAnsi="GHEA Grapalat" w:cs="Sylfaen"/>
          <w:sz w:val="20"/>
          <w:lang w:val="hy-AM"/>
        </w:rPr>
        <w:t>կատարվել</w:t>
      </w:r>
      <w:r w:rsidRPr="00976578">
        <w:rPr>
          <w:rFonts w:ascii="GHEA Grapalat" w:hAnsi="GHEA Grapalat" w:cs="Times Armenian"/>
          <w:sz w:val="20"/>
          <w:lang w:val="hy-AM"/>
        </w:rPr>
        <w:t xml:space="preserve"> </w:t>
      </w:r>
      <w:r w:rsidRPr="00976578">
        <w:rPr>
          <w:rFonts w:ascii="GHEA Grapalat" w:hAnsi="GHEA Grapalat" w:cs="Sylfaen"/>
          <w:sz w:val="20"/>
          <w:lang w:val="hy-AM"/>
        </w:rPr>
        <w:t>միայն</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Կողմերի</w:t>
      </w:r>
      <w:r w:rsidRPr="00976578">
        <w:rPr>
          <w:rFonts w:ascii="GHEA Grapalat" w:hAnsi="GHEA Grapalat" w:cs="Times Armenian"/>
          <w:sz w:val="20"/>
          <w:lang w:val="hy-AM"/>
        </w:rPr>
        <w:t xml:space="preserve"> </w:t>
      </w:r>
      <w:r w:rsidRPr="00976578">
        <w:rPr>
          <w:rFonts w:ascii="GHEA Grapalat" w:hAnsi="GHEA Grapalat" w:cs="Sylfaen"/>
          <w:sz w:val="20"/>
          <w:lang w:val="hy-AM"/>
        </w:rPr>
        <w:t>փոխադարձ</w:t>
      </w:r>
      <w:r w:rsidRPr="00976578">
        <w:rPr>
          <w:rFonts w:ascii="GHEA Grapalat" w:hAnsi="GHEA Grapalat" w:cs="Times Armenian"/>
          <w:sz w:val="20"/>
          <w:lang w:val="hy-AM"/>
        </w:rPr>
        <w:t xml:space="preserve"> </w:t>
      </w:r>
      <w:r w:rsidRPr="00976578">
        <w:rPr>
          <w:rFonts w:ascii="GHEA Grapalat" w:hAnsi="GHEA Grapalat" w:cs="Sylfaen"/>
          <w:sz w:val="20"/>
          <w:lang w:val="hy-AM"/>
        </w:rPr>
        <w:t>համաձայնությամբ՝</w:t>
      </w:r>
      <w:r w:rsidRPr="00976578">
        <w:rPr>
          <w:rFonts w:ascii="GHEA Grapalat" w:hAnsi="GHEA Grapalat" w:cs="Times Armenian"/>
          <w:sz w:val="20"/>
          <w:lang w:val="hy-AM"/>
        </w:rPr>
        <w:t xml:space="preserve"> </w:t>
      </w:r>
      <w:r w:rsidRPr="00976578">
        <w:rPr>
          <w:rFonts w:ascii="GHEA Grapalat" w:hAnsi="GHEA Grapalat" w:cs="Sylfaen"/>
          <w:sz w:val="20"/>
          <w:lang w:val="hy-AM"/>
        </w:rPr>
        <w:t>համաձայնագիր</w:t>
      </w:r>
      <w:r w:rsidRPr="00976578">
        <w:rPr>
          <w:rFonts w:ascii="GHEA Grapalat" w:hAnsi="GHEA Grapalat" w:cs="Times Armenian"/>
          <w:sz w:val="20"/>
          <w:lang w:val="hy-AM"/>
        </w:rPr>
        <w:t xml:space="preserve"> </w:t>
      </w:r>
      <w:r w:rsidRPr="00976578">
        <w:rPr>
          <w:rFonts w:ascii="GHEA Grapalat" w:hAnsi="GHEA Grapalat" w:cs="Sylfaen"/>
          <w:sz w:val="20"/>
          <w:lang w:val="hy-AM"/>
        </w:rPr>
        <w:t>կնքելու</w:t>
      </w:r>
      <w:r w:rsidRPr="00976578">
        <w:rPr>
          <w:rFonts w:ascii="GHEA Grapalat" w:hAnsi="GHEA Grapalat" w:cs="Times Armenian"/>
          <w:sz w:val="20"/>
          <w:lang w:val="hy-AM"/>
        </w:rPr>
        <w:t xml:space="preserve"> </w:t>
      </w:r>
      <w:r w:rsidRPr="00976578">
        <w:rPr>
          <w:rFonts w:ascii="GHEA Grapalat" w:hAnsi="GHEA Grapalat" w:cs="Sylfaen"/>
          <w:sz w:val="20"/>
          <w:lang w:val="hy-AM"/>
        </w:rPr>
        <w:t>միջոցով</w:t>
      </w:r>
      <w:r w:rsidRPr="00976578">
        <w:rPr>
          <w:rFonts w:ascii="GHEA Grapalat" w:hAnsi="GHEA Grapalat" w:cs="Times Armenian"/>
          <w:sz w:val="20"/>
          <w:lang w:val="hy-AM"/>
        </w:rPr>
        <w:t xml:space="preserve">, </w:t>
      </w:r>
      <w:r w:rsidRPr="00976578">
        <w:rPr>
          <w:rFonts w:ascii="GHEA Grapalat" w:hAnsi="GHEA Grapalat" w:cs="Sylfaen"/>
          <w:sz w:val="20"/>
          <w:lang w:val="hy-AM"/>
        </w:rPr>
        <w:t>որը</w:t>
      </w:r>
      <w:r w:rsidRPr="00976578">
        <w:rPr>
          <w:rFonts w:ascii="GHEA Grapalat" w:hAnsi="GHEA Grapalat" w:cs="Times Armenian"/>
          <w:sz w:val="20"/>
          <w:lang w:val="hy-AM"/>
        </w:rPr>
        <w:t xml:space="preserve"> </w:t>
      </w:r>
      <w:r w:rsidRPr="00976578">
        <w:rPr>
          <w:rFonts w:ascii="GHEA Grapalat" w:hAnsi="GHEA Grapalat" w:cs="Sylfaen"/>
          <w:sz w:val="20"/>
          <w:lang w:val="hy-AM"/>
        </w:rPr>
        <w:t>կհանդիսանա</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w:t>
      </w:r>
      <w:r w:rsidRPr="00976578">
        <w:rPr>
          <w:rFonts w:ascii="GHEA Grapalat" w:hAnsi="GHEA Grapalat" w:cs="Sylfaen"/>
          <w:sz w:val="20"/>
          <w:lang w:val="hy-AM"/>
        </w:rPr>
        <w:t>անբաժանելի</w:t>
      </w:r>
      <w:r w:rsidRPr="00976578">
        <w:rPr>
          <w:rFonts w:ascii="GHEA Grapalat" w:hAnsi="GHEA Grapalat" w:cs="Times Armenian"/>
          <w:sz w:val="20"/>
          <w:lang w:val="hy-AM"/>
        </w:rPr>
        <w:t xml:space="preserve"> </w:t>
      </w:r>
      <w:r w:rsidRPr="00976578">
        <w:rPr>
          <w:rFonts w:ascii="GHEA Grapalat" w:hAnsi="GHEA Grapalat" w:cs="Sylfaen"/>
          <w:sz w:val="20"/>
          <w:lang w:val="hy-AM"/>
        </w:rPr>
        <w:t>մասը</w:t>
      </w:r>
      <w:r w:rsidRPr="00976578">
        <w:rPr>
          <w:rFonts w:ascii="GHEA Grapalat" w:hAnsi="GHEA Grapalat"/>
          <w:sz w:val="20"/>
          <w:lang w:val="hy-AM"/>
        </w:rPr>
        <w:t>։</w:t>
      </w:r>
    </w:p>
    <w:p w14:paraId="62EA26D5"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sz w:val="20"/>
          <w:lang w:val="hy-AM"/>
        </w:rPr>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976578">
        <w:rPr>
          <w:rFonts w:ascii="GHEA Grapalat" w:hAnsi="GHEA Grapalat" w:cs="Sylfaen"/>
          <w:sz w:val="20"/>
          <w:lang w:val="hy-AM"/>
        </w:rPr>
        <w:t xml:space="preserve">ձեռք բերվող ծառայության միավորի գնի </w:t>
      </w:r>
      <w:r w:rsidRPr="00976578">
        <w:rPr>
          <w:rFonts w:ascii="GHEA Grapalat" w:hAnsi="GHEA Grapalat" w:cs="Times Armenian"/>
          <w:sz w:val="20"/>
          <w:lang w:val="hy-AM"/>
        </w:rPr>
        <w:t xml:space="preserve"> </w:t>
      </w:r>
      <w:r w:rsidRPr="00976578">
        <w:rPr>
          <w:rFonts w:ascii="GHEA Grapalat" w:hAnsi="GHEA Grapalat"/>
          <w:sz w:val="20"/>
          <w:lang w:val="hy-AM"/>
        </w:rPr>
        <w:t>կամ պայմանագրի գնի արհեստական փոփոխման։</w:t>
      </w:r>
    </w:p>
    <w:p w14:paraId="4BE093BE" w14:textId="77777777" w:rsidR="000E16AA" w:rsidRPr="00976578" w:rsidRDefault="000E16AA" w:rsidP="00976578">
      <w:pPr>
        <w:tabs>
          <w:tab w:val="left" w:pos="1276"/>
        </w:tabs>
        <w:spacing w:after="0"/>
        <w:ind w:firstLine="540"/>
        <w:jc w:val="both"/>
        <w:rPr>
          <w:rFonts w:ascii="GHEA Grapalat" w:hAnsi="GHEA Grapalat" w:cs="Times Armenian"/>
          <w:sz w:val="20"/>
          <w:lang w:val="hy-AM"/>
        </w:rPr>
      </w:pPr>
      <w:r w:rsidRPr="0097657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190BC1D" w14:textId="77777777" w:rsidR="000E16AA" w:rsidRPr="00976578" w:rsidRDefault="000E16AA" w:rsidP="00976578">
      <w:pPr>
        <w:tabs>
          <w:tab w:val="left" w:pos="1276"/>
        </w:tabs>
        <w:spacing w:after="0"/>
        <w:ind w:firstLine="540"/>
        <w:jc w:val="both"/>
        <w:rPr>
          <w:rFonts w:ascii="GHEA Grapalat" w:hAnsi="GHEA Grapalat"/>
          <w:sz w:val="20"/>
          <w:lang w:val="hy-AM"/>
        </w:rPr>
      </w:pPr>
      <w:r w:rsidRPr="00976578">
        <w:rPr>
          <w:rFonts w:ascii="GHEA Grapalat" w:hAnsi="GHEA Grapalat"/>
          <w:sz w:val="20"/>
          <w:lang w:val="pt-BR"/>
        </w:rPr>
        <w:t>7.6 Եթե պայմանագիրն  իրականացվ</w:t>
      </w:r>
      <w:r w:rsidRPr="00976578">
        <w:rPr>
          <w:rFonts w:ascii="GHEA Grapalat" w:hAnsi="GHEA Grapalat"/>
          <w:sz w:val="20"/>
          <w:lang w:val="hy-AM"/>
        </w:rPr>
        <w:t>ում է</w:t>
      </w:r>
      <w:r w:rsidRPr="00976578">
        <w:rPr>
          <w:rFonts w:ascii="GHEA Grapalat" w:hAnsi="GHEA Grapalat"/>
          <w:sz w:val="20"/>
          <w:lang w:val="pt-BR"/>
        </w:rPr>
        <w:t xml:space="preserve"> գործակալության պայմանագիր կնքելու միջոցով</w:t>
      </w:r>
    </w:p>
    <w:p w14:paraId="288D6114" w14:textId="77777777" w:rsidR="000E16AA" w:rsidRPr="00976578" w:rsidRDefault="000E16AA" w:rsidP="00976578">
      <w:pPr>
        <w:tabs>
          <w:tab w:val="left" w:pos="1276"/>
        </w:tabs>
        <w:spacing w:after="0"/>
        <w:ind w:firstLine="540"/>
        <w:jc w:val="both"/>
        <w:rPr>
          <w:rFonts w:ascii="GHEA Grapalat" w:hAnsi="GHEA Grapalat"/>
          <w:sz w:val="20"/>
          <w:lang w:val="pt-BR"/>
        </w:rPr>
      </w:pPr>
      <w:r w:rsidRPr="00976578">
        <w:rPr>
          <w:rFonts w:ascii="GHEA Grapalat" w:hAnsi="GHEA Grapalat"/>
          <w:sz w:val="20"/>
          <w:lang w:val="hy-AM"/>
        </w:rPr>
        <w:t>1)</w:t>
      </w:r>
      <w:r w:rsidRPr="00976578">
        <w:rPr>
          <w:rFonts w:ascii="GHEA Grapalat" w:hAnsi="GHEA Grapalat"/>
          <w:sz w:val="20"/>
          <w:lang w:val="pt-BR"/>
        </w:rPr>
        <w:t xml:space="preserve"> </w:t>
      </w:r>
      <w:r w:rsidRPr="00976578">
        <w:rPr>
          <w:rFonts w:ascii="GHEA Grapalat" w:hAnsi="GHEA Grapalat"/>
          <w:sz w:val="20"/>
          <w:lang w:val="hy-AM"/>
        </w:rPr>
        <w:t>Կատարողը</w:t>
      </w:r>
      <w:r w:rsidRPr="0097657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2D20D1D" w14:textId="77777777" w:rsidR="000E16AA" w:rsidRPr="00976578" w:rsidRDefault="000E16AA" w:rsidP="00976578">
      <w:pPr>
        <w:tabs>
          <w:tab w:val="left" w:pos="1276"/>
        </w:tabs>
        <w:spacing w:after="0"/>
        <w:ind w:firstLine="540"/>
        <w:jc w:val="both"/>
        <w:rPr>
          <w:rFonts w:ascii="GHEA Grapalat" w:hAnsi="GHEA Grapalat"/>
          <w:sz w:val="20"/>
          <w:lang w:val="pt-BR"/>
        </w:rPr>
      </w:pPr>
      <w:r w:rsidRPr="00976578">
        <w:rPr>
          <w:rFonts w:ascii="GHEA Grapalat" w:hAnsi="GHEA Grapalat"/>
          <w:sz w:val="20"/>
          <w:lang w:val="pt-BR"/>
        </w:rPr>
        <w:t xml:space="preserve">2) պայմանագրի կատարման ընթացքում գործակալի փոփոխման դեպքում </w:t>
      </w:r>
      <w:r w:rsidRPr="00976578">
        <w:rPr>
          <w:rFonts w:ascii="GHEA Grapalat" w:hAnsi="GHEA Grapalat"/>
          <w:sz w:val="20"/>
          <w:lang w:val="hy-AM"/>
        </w:rPr>
        <w:t>Կատարող</w:t>
      </w:r>
      <w:r w:rsidRPr="00976578">
        <w:rPr>
          <w:rFonts w:ascii="GHEA Grapalat" w:hAnsi="GHEA Grapalat"/>
          <w:sz w:val="20"/>
          <w:lang w:val="pt-BR"/>
        </w:rPr>
        <w:t xml:space="preserve">ը գրավոր տեղեկացնում է </w:t>
      </w:r>
      <w:r w:rsidRPr="00976578">
        <w:rPr>
          <w:rFonts w:ascii="GHEA Grapalat" w:hAnsi="GHEA Grapalat"/>
          <w:sz w:val="20"/>
          <w:lang w:val="hy-AM"/>
        </w:rPr>
        <w:t>Պ</w:t>
      </w:r>
      <w:r w:rsidRPr="00976578">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976578">
        <w:rPr>
          <w:rFonts w:ascii="GHEA Grapalat" w:hAnsi="GHEA Grapalat"/>
          <w:sz w:val="20"/>
          <w:vertAlign w:val="superscript"/>
          <w:lang w:val="pt-BR"/>
        </w:rPr>
        <w:t>22</w:t>
      </w:r>
    </w:p>
    <w:p w14:paraId="5F4DF680" w14:textId="77777777" w:rsidR="000E16AA" w:rsidRPr="00976578" w:rsidRDefault="000E16AA" w:rsidP="00976578">
      <w:pPr>
        <w:tabs>
          <w:tab w:val="left" w:pos="1276"/>
        </w:tabs>
        <w:spacing w:after="0"/>
        <w:ind w:firstLine="540"/>
        <w:jc w:val="both"/>
        <w:rPr>
          <w:rFonts w:ascii="GHEA Grapalat" w:hAnsi="GHEA Grapalat"/>
          <w:sz w:val="20"/>
          <w:lang w:val="pt-BR"/>
        </w:rPr>
      </w:pPr>
      <w:r w:rsidRPr="00976578">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976578">
        <w:rPr>
          <w:rFonts w:ascii="GHEA Grapalat" w:hAnsi="GHEA Grapalat"/>
          <w:sz w:val="20"/>
          <w:vertAlign w:val="superscript"/>
          <w:lang w:val="pt-BR"/>
        </w:rPr>
        <w:t>23</w:t>
      </w:r>
      <w:r w:rsidRPr="00976578">
        <w:rPr>
          <w:rStyle w:val="FootnoteReference"/>
          <w:rFonts w:ascii="GHEA Grapalat" w:hAnsi="GHEA Grapalat"/>
          <w:lang w:val="pt-BR"/>
        </w:rPr>
        <w:footnoteReference w:id="3"/>
      </w:r>
    </w:p>
    <w:p w14:paraId="4CF6704E" w14:textId="77777777" w:rsidR="000E16AA" w:rsidRPr="00976578" w:rsidRDefault="000E16AA" w:rsidP="00976578">
      <w:pPr>
        <w:tabs>
          <w:tab w:val="left" w:pos="1276"/>
        </w:tabs>
        <w:spacing w:after="0"/>
        <w:ind w:firstLine="540"/>
        <w:jc w:val="both"/>
        <w:rPr>
          <w:rFonts w:ascii="GHEA Grapalat" w:hAnsi="GHEA Grapalat"/>
          <w:sz w:val="20"/>
          <w:lang w:val="pt-BR"/>
        </w:rPr>
      </w:pPr>
      <w:r w:rsidRPr="00976578">
        <w:rPr>
          <w:rFonts w:ascii="GHEA Grapalat" w:hAnsi="GHEA Grapalat" w:cs="Times Armenian"/>
          <w:sz w:val="20"/>
          <w:lang w:val="pt-BR"/>
        </w:rPr>
        <w:lastRenderedPageBreak/>
        <w:t>7.8 Ծառայության</w:t>
      </w:r>
      <w:r w:rsidRPr="00976578">
        <w:rPr>
          <w:rFonts w:ascii="GHEA Grapalat" w:hAnsi="GHEA Grapalat" w:cs="Times Armenian"/>
          <w:sz w:val="20"/>
          <w:lang w:val="hy-AM"/>
        </w:rPr>
        <w:t xml:space="preserve"> </w:t>
      </w:r>
      <w:r w:rsidRPr="00976578">
        <w:rPr>
          <w:rFonts w:ascii="GHEA Grapalat" w:hAnsi="GHEA Grapalat" w:cs="Times Armenian"/>
          <w:sz w:val="20"/>
        </w:rPr>
        <w:t>մատուց</w:t>
      </w:r>
      <w:r w:rsidRPr="00976578">
        <w:rPr>
          <w:rFonts w:ascii="GHEA Grapalat" w:hAnsi="GHEA Grapalat" w:cs="Sylfaen"/>
          <w:sz w:val="20"/>
          <w:lang w:val="hy-AM"/>
        </w:rPr>
        <w:t>ման</w:t>
      </w:r>
      <w:r w:rsidRPr="00976578">
        <w:rPr>
          <w:rFonts w:ascii="GHEA Grapalat" w:hAnsi="GHEA Grapalat" w:cs="Times Armenian"/>
          <w:sz w:val="20"/>
          <w:lang w:val="hy-AM"/>
        </w:rPr>
        <w:t xml:space="preserve"> </w:t>
      </w:r>
      <w:r w:rsidRPr="00976578">
        <w:rPr>
          <w:rFonts w:ascii="GHEA Grapalat" w:hAnsi="GHEA Grapalat" w:cs="Sylfaen"/>
          <w:sz w:val="20"/>
          <w:lang w:val="hy-AM"/>
        </w:rPr>
        <w:t>ժամկետը</w:t>
      </w:r>
      <w:r w:rsidRPr="00976578">
        <w:rPr>
          <w:rFonts w:ascii="GHEA Grapalat" w:hAnsi="GHEA Grapalat" w:cs="Times Armenian"/>
          <w:sz w:val="20"/>
          <w:lang w:val="hy-AM"/>
        </w:rPr>
        <w:t xml:space="preserve"> </w:t>
      </w:r>
      <w:r w:rsidRPr="00976578">
        <w:rPr>
          <w:rFonts w:ascii="GHEA Grapalat" w:hAnsi="GHEA Grapalat" w:cs="Sylfaen"/>
          <w:sz w:val="20"/>
          <w:lang w:val="hy-AM"/>
        </w:rPr>
        <w:t>կարող</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երկարաձգվել</w:t>
      </w:r>
      <w:r w:rsidRPr="00976578">
        <w:rPr>
          <w:rFonts w:ascii="GHEA Grapalat" w:hAnsi="GHEA Grapalat" w:cs="Times Armenian"/>
          <w:sz w:val="20"/>
          <w:lang w:val="hy-AM"/>
        </w:rPr>
        <w:t xml:space="preserve"> </w:t>
      </w:r>
      <w:r w:rsidRPr="00976578">
        <w:rPr>
          <w:rFonts w:ascii="GHEA Grapalat" w:hAnsi="GHEA Grapalat" w:cs="Sylfaen"/>
          <w:sz w:val="20"/>
          <w:lang w:val="hy-AM"/>
        </w:rPr>
        <w:t>մինչև</w:t>
      </w:r>
      <w:r w:rsidRPr="00976578">
        <w:rPr>
          <w:rFonts w:ascii="GHEA Grapalat" w:hAnsi="GHEA Grapalat" w:cs="Times Armenian"/>
          <w:sz w:val="20"/>
          <w:lang w:val="hy-AM"/>
        </w:rPr>
        <w:t xml:space="preserve"> պայմանագրով </w:t>
      </w:r>
      <w:r w:rsidRPr="00976578">
        <w:rPr>
          <w:rFonts w:ascii="GHEA Grapalat" w:hAnsi="GHEA Grapalat" w:cs="Sylfaen"/>
          <w:sz w:val="20"/>
          <w:lang w:val="hy-AM"/>
        </w:rPr>
        <w:t>այդ</w:t>
      </w:r>
      <w:r w:rsidRPr="00976578">
        <w:rPr>
          <w:rFonts w:ascii="GHEA Grapalat" w:hAnsi="GHEA Grapalat" w:cs="Times Armenian"/>
          <w:sz w:val="20"/>
          <w:lang w:val="hy-AM"/>
        </w:rPr>
        <w:t xml:space="preserve"> </w:t>
      </w:r>
      <w:r w:rsidRPr="00976578">
        <w:rPr>
          <w:rFonts w:ascii="GHEA Grapalat" w:hAnsi="GHEA Grapalat" w:cs="Sylfaen"/>
          <w:sz w:val="20"/>
          <w:lang w:val="hy-AM"/>
        </w:rPr>
        <w:t>ժամկետը</w:t>
      </w:r>
      <w:r w:rsidRPr="00976578">
        <w:rPr>
          <w:rFonts w:ascii="GHEA Grapalat" w:hAnsi="GHEA Grapalat" w:cs="Times Armenian"/>
          <w:sz w:val="20"/>
          <w:lang w:val="hy-AM"/>
        </w:rPr>
        <w:t xml:space="preserve"> </w:t>
      </w:r>
      <w:r w:rsidRPr="00976578">
        <w:rPr>
          <w:rFonts w:ascii="GHEA Grapalat" w:hAnsi="GHEA Grapalat" w:cs="Sylfaen"/>
          <w:sz w:val="20"/>
          <w:lang w:val="hy-AM"/>
        </w:rPr>
        <w:t>լրանալը</w:t>
      </w:r>
      <w:r w:rsidRPr="00976578">
        <w:rPr>
          <w:rFonts w:ascii="GHEA Grapalat" w:hAnsi="GHEA Grapalat" w:cs="Sylfaen"/>
          <w:sz w:val="20"/>
          <w:lang w:val="pt-BR"/>
        </w:rPr>
        <w:t>`</w:t>
      </w:r>
      <w:r w:rsidRPr="00976578">
        <w:rPr>
          <w:rFonts w:ascii="GHEA Grapalat" w:hAnsi="GHEA Grapalat" w:cs="Times Armenian"/>
          <w:sz w:val="20"/>
          <w:lang w:val="hy-AM"/>
        </w:rPr>
        <w:t xml:space="preserve"> </w:t>
      </w:r>
      <w:r w:rsidRPr="00976578">
        <w:rPr>
          <w:rFonts w:ascii="GHEA Grapalat" w:hAnsi="GHEA Grapalat" w:cs="Times Armenian"/>
          <w:sz w:val="20"/>
        </w:rPr>
        <w:t>Կատարող</w:t>
      </w:r>
      <w:r w:rsidRPr="00976578">
        <w:rPr>
          <w:rFonts w:ascii="GHEA Grapalat" w:hAnsi="GHEA Grapalat" w:cs="Sylfaen"/>
          <w:sz w:val="20"/>
        </w:rPr>
        <w:t>ի</w:t>
      </w:r>
      <w:r w:rsidRPr="00976578">
        <w:rPr>
          <w:rFonts w:ascii="GHEA Grapalat" w:hAnsi="GHEA Grapalat" w:cs="Times Armenian"/>
          <w:sz w:val="20"/>
          <w:lang w:val="hy-AM"/>
        </w:rPr>
        <w:t xml:space="preserve"> </w:t>
      </w:r>
      <w:r w:rsidRPr="00976578">
        <w:rPr>
          <w:rFonts w:ascii="GHEA Grapalat" w:hAnsi="GHEA Grapalat" w:cs="Sylfaen"/>
          <w:sz w:val="20"/>
          <w:lang w:val="hy-AM"/>
        </w:rPr>
        <w:t>առաջարկության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առկայության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դեպքում</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պայմանով</w:t>
      </w:r>
      <w:r w:rsidRPr="00976578">
        <w:rPr>
          <w:rFonts w:ascii="GHEA Grapalat" w:hAnsi="GHEA Grapalat" w:cs="Times Armenian"/>
          <w:sz w:val="20"/>
          <w:lang w:val="hy-AM"/>
        </w:rPr>
        <w:t xml:space="preserve">, </w:t>
      </w:r>
      <w:r w:rsidRPr="00976578">
        <w:rPr>
          <w:rFonts w:ascii="GHEA Grapalat" w:hAnsi="GHEA Grapalat" w:cs="Sylfaen"/>
          <w:sz w:val="20"/>
          <w:lang w:val="hy-AM"/>
        </w:rPr>
        <w:t>որ</w:t>
      </w:r>
      <w:r w:rsidRPr="00976578">
        <w:rPr>
          <w:rFonts w:ascii="GHEA Grapalat" w:hAnsi="GHEA Grapalat" w:cs="Sylfaen"/>
          <w:sz w:val="20"/>
          <w:lang w:val="pt-BR"/>
        </w:rPr>
        <w:t xml:space="preserve"> </w:t>
      </w:r>
      <w:r w:rsidRPr="00976578">
        <w:rPr>
          <w:rFonts w:ascii="GHEA Grapalat" w:hAnsi="GHEA Grapalat"/>
          <w:sz w:val="20"/>
          <w:lang w:val="hy-AM"/>
        </w:rPr>
        <w:t>Պատվիրատուի</w:t>
      </w:r>
      <w:r w:rsidRPr="00976578">
        <w:rPr>
          <w:rFonts w:ascii="GHEA Grapalat" w:hAnsi="GHEA Grapalat" w:cs="Times Armenian"/>
          <w:sz w:val="20"/>
          <w:lang w:val="hy-AM"/>
        </w:rPr>
        <w:t xml:space="preserve"> </w:t>
      </w:r>
      <w:r w:rsidRPr="00976578">
        <w:rPr>
          <w:rFonts w:ascii="GHEA Grapalat" w:hAnsi="GHEA Grapalat" w:cs="Sylfaen"/>
          <w:sz w:val="20"/>
          <w:lang w:val="hy-AM"/>
        </w:rPr>
        <w:t>մոտ</w:t>
      </w:r>
      <w:r w:rsidRPr="00976578">
        <w:rPr>
          <w:rFonts w:ascii="GHEA Grapalat" w:hAnsi="GHEA Grapalat" w:cs="Times Armenian"/>
          <w:sz w:val="20"/>
          <w:lang w:val="hy-AM"/>
        </w:rPr>
        <w:t xml:space="preserve"> </w:t>
      </w:r>
      <w:r w:rsidRPr="00976578">
        <w:rPr>
          <w:rFonts w:ascii="GHEA Grapalat" w:hAnsi="GHEA Grapalat" w:cs="Sylfaen"/>
          <w:sz w:val="20"/>
          <w:lang w:val="hy-AM"/>
        </w:rPr>
        <w:t>չի</w:t>
      </w:r>
      <w:r w:rsidRPr="00976578">
        <w:rPr>
          <w:rFonts w:ascii="GHEA Grapalat" w:hAnsi="GHEA Grapalat" w:cs="Times Armenian"/>
          <w:sz w:val="20"/>
          <w:lang w:val="hy-AM"/>
        </w:rPr>
        <w:t xml:space="preserve"> </w:t>
      </w:r>
      <w:r w:rsidRPr="00976578">
        <w:rPr>
          <w:rFonts w:ascii="GHEA Grapalat" w:hAnsi="GHEA Grapalat" w:cs="Sylfaen"/>
          <w:sz w:val="20"/>
          <w:lang w:val="hy-AM"/>
        </w:rPr>
        <w:t>վերացել</w:t>
      </w:r>
      <w:r w:rsidRPr="00976578">
        <w:rPr>
          <w:rFonts w:ascii="GHEA Grapalat" w:hAnsi="GHEA Grapalat" w:cs="Times Armenian"/>
          <w:sz w:val="20"/>
          <w:lang w:val="hy-AM"/>
        </w:rPr>
        <w:t xml:space="preserve"> </w:t>
      </w:r>
      <w:r w:rsidRPr="00976578">
        <w:rPr>
          <w:rFonts w:ascii="GHEA Grapalat" w:hAnsi="GHEA Grapalat" w:cs="Times Armenian"/>
          <w:sz w:val="20"/>
        </w:rPr>
        <w:t>ծառայության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օգտագործման</w:t>
      </w:r>
      <w:r w:rsidRPr="00976578">
        <w:rPr>
          <w:rFonts w:ascii="GHEA Grapalat" w:hAnsi="GHEA Grapalat" w:cs="Times Armenian"/>
          <w:sz w:val="20"/>
          <w:lang w:val="hy-AM"/>
        </w:rPr>
        <w:t xml:space="preserve"> </w:t>
      </w:r>
      <w:r w:rsidRPr="00976578">
        <w:rPr>
          <w:rFonts w:ascii="GHEA Grapalat" w:hAnsi="GHEA Grapalat" w:cs="Sylfaen"/>
          <w:sz w:val="20"/>
          <w:lang w:val="hy-AM"/>
        </w:rPr>
        <w:t>պահանջը</w:t>
      </w:r>
      <w:r w:rsidRPr="00976578">
        <w:rPr>
          <w:rFonts w:ascii="GHEA Grapalat" w:hAnsi="GHEA Grapalat" w:cs="Sylfaen"/>
          <w:sz w:val="20"/>
          <w:lang w:val="pt-BR"/>
        </w:rPr>
        <w:t xml:space="preserve">, </w:t>
      </w:r>
      <w:r w:rsidRPr="00976578">
        <w:rPr>
          <w:rFonts w:ascii="GHEA Grapalat" w:hAnsi="GHEA Grapalat" w:cs="Sylfaen"/>
          <w:sz w:val="20"/>
        </w:rPr>
        <w:t>իսկ</w:t>
      </w:r>
      <w:r w:rsidRPr="00976578">
        <w:rPr>
          <w:rFonts w:ascii="GHEA Grapalat" w:hAnsi="GHEA Grapalat" w:cs="Sylfaen"/>
          <w:sz w:val="20"/>
          <w:lang w:val="pt-BR"/>
        </w:rPr>
        <w:t xml:space="preserve"> </w:t>
      </w:r>
      <w:r w:rsidRPr="00976578">
        <w:rPr>
          <w:rFonts w:ascii="GHEA Grapalat" w:hAnsi="GHEA Grapalat" w:cs="Sylfaen"/>
          <w:sz w:val="20"/>
        </w:rPr>
        <w:t>Կատարողի</w:t>
      </w:r>
      <w:r w:rsidRPr="00976578">
        <w:rPr>
          <w:rFonts w:ascii="GHEA Grapalat" w:hAnsi="GHEA Grapalat" w:cs="Sylfaen"/>
          <w:sz w:val="20"/>
          <w:lang w:val="pt-BR"/>
        </w:rPr>
        <w:t xml:space="preserve"> </w:t>
      </w:r>
      <w:r w:rsidRPr="00976578">
        <w:rPr>
          <w:rFonts w:ascii="GHEA Grapalat" w:hAnsi="GHEA Grapalat" w:cs="Sylfaen"/>
          <w:sz w:val="20"/>
        </w:rPr>
        <w:t>առաջարկությունը</w:t>
      </w:r>
      <w:r w:rsidRPr="00976578">
        <w:rPr>
          <w:rFonts w:ascii="GHEA Grapalat" w:hAnsi="GHEA Grapalat" w:cs="Sylfaen"/>
          <w:sz w:val="20"/>
          <w:lang w:val="pt-BR"/>
        </w:rPr>
        <w:t xml:space="preserve"> </w:t>
      </w:r>
      <w:r w:rsidRPr="00976578">
        <w:rPr>
          <w:rFonts w:ascii="GHEA Grapalat" w:hAnsi="GHEA Grapalat" w:cs="Sylfaen"/>
          <w:sz w:val="20"/>
        </w:rPr>
        <w:t>ներկայացվել</w:t>
      </w:r>
      <w:r w:rsidRPr="00976578">
        <w:rPr>
          <w:rFonts w:ascii="GHEA Grapalat" w:hAnsi="GHEA Grapalat" w:cs="Sylfaen"/>
          <w:sz w:val="20"/>
          <w:lang w:val="pt-BR"/>
        </w:rPr>
        <w:t xml:space="preserve"> </w:t>
      </w:r>
      <w:r w:rsidRPr="00976578">
        <w:rPr>
          <w:rFonts w:ascii="GHEA Grapalat" w:hAnsi="GHEA Grapalat" w:cs="Sylfaen"/>
          <w:sz w:val="20"/>
        </w:rPr>
        <w:t>է</w:t>
      </w:r>
      <w:r w:rsidRPr="00976578">
        <w:rPr>
          <w:rFonts w:ascii="GHEA Grapalat" w:hAnsi="GHEA Grapalat" w:cs="Sylfaen"/>
          <w:sz w:val="20"/>
          <w:lang w:val="pt-BR"/>
        </w:rPr>
        <w:t xml:space="preserve"> </w:t>
      </w:r>
      <w:r w:rsidRPr="00976578">
        <w:rPr>
          <w:rFonts w:ascii="GHEA Grapalat" w:hAnsi="GHEA Grapalat" w:cs="Sylfaen"/>
          <w:sz w:val="20"/>
        </w:rPr>
        <w:t>ոչ</w:t>
      </w:r>
      <w:r w:rsidRPr="00976578">
        <w:rPr>
          <w:rFonts w:ascii="GHEA Grapalat" w:hAnsi="GHEA Grapalat" w:cs="Sylfaen"/>
          <w:sz w:val="20"/>
          <w:lang w:val="pt-BR"/>
        </w:rPr>
        <w:t xml:space="preserve"> </w:t>
      </w:r>
      <w:r w:rsidRPr="00976578">
        <w:rPr>
          <w:rFonts w:ascii="GHEA Grapalat" w:hAnsi="GHEA Grapalat" w:cs="Sylfaen"/>
          <w:sz w:val="20"/>
        </w:rPr>
        <w:t>ուշ</w:t>
      </w:r>
      <w:r w:rsidRPr="00976578">
        <w:rPr>
          <w:rFonts w:ascii="GHEA Grapalat" w:hAnsi="GHEA Grapalat" w:cs="Sylfaen"/>
          <w:sz w:val="20"/>
          <w:lang w:val="pt-BR"/>
        </w:rPr>
        <w:t xml:space="preserve">, </w:t>
      </w:r>
      <w:r w:rsidRPr="00976578">
        <w:rPr>
          <w:rFonts w:ascii="GHEA Grapalat" w:hAnsi="GHEA Grapalat" w:cs="Sylfaen"/>
          <w:sz w:val="20"/>
        </w:rPr>
        <w:t>քան</w:t>
      </w:r>
      <w:r w:rsidRPr="00976578">
        <w:rPr>
          <w:rFonts w:ascii="GHEA Grapalat" w:hAnsi="GHEA Grapalat" w:cs="Sylfaen"/>
          <w:sz w:val="20"/>
          <w:lang w:val="pt-BR"/>
        </w:rPr>
        <w:t xml:space="preserve"> </w:t>
      </w:r>
      <w:r w:rsidRPr="00976578">
        <w:rPr>
          <w:rFonts w:ascii="GHEA Grapalat" w:hAnsi="GHEA Grapalat" w:cs="Sylfaen"/>
          <w:sz w:val="20"/>
        </w:rPr>
        <w:t>պայմանագրով</w:t>
      </w:r>
      <w:r w:rsidRPr="00976578">
        <w:rPr>
          <w:rFonts w:ascii="GHEA Grapalat" w:hAnsi="GHEA Grapalat" w:cs="Sylfaen"/>
          <w:sz w:val="20"/>
          <w:lang w:val="pt-BR"/>
        </w:rPr>
        <w:t xml:space="preserve"> </w:t>
      </w:r>
      <w:r w:rsidRPr="00976578">
        <w:rPr>
          <w:rFonts w:ascii="GHEA Grapalat" w:hAnsi="GHEA Grapalat" w:cs="Sylfaen"/>
          <w:sz w:val="20"/>
        </w:rPr>
        <w:t>ի</w:t>
      </w:r>
      <w:r w:rsidRPr="00976578">
        <w:rPr>
          <w:rFonts w:ascii="GHEA Grapalat" w:hAnsi="GHEA Grapalat" w:cs="Sylfaen"/>
          <w:sz w:val="20"/>
          <w:lang w:val="pt-BR"/>
        </w:rPr>
        <w:t xml:space="preserve"> </w:t>
      </w:r>
      <w:r w:rsidRPr="00976578">
        <w:rPr>
          <w:rFonts w:ascii="GHEA Grapalat" w:hAnsi="GHEA Grapalat" w:cs="Sylfaen"/>
          <w:sz w:val="20"/>
        </w:rPr>
        <w:t>սկզբանե</w:t>
      </w:r>
      <w:r w:rsidRPr="00976578">
        <w:rPr>
          <w:rFonts w:ascii="GHEA Grapalat" w:hAnsi="GHEA Grapalat" w:cs="Sylfaen"/>
          <w:sz w:val="20"/>
          <w:lang w:val="pt-BR"/>
        </w:rPr>
        <w:t xml:space="preserve"> </w:t>
      </w:r>
      <w:r w:rsidRPr="00976578">
        <w:rPr>
          <w:rFonts w:ascii="GHEA Grapalat" w:hAnsi="GHEA Grapalat" w:cs="Sylfaen"/>
          <w:sz w:val="20"/>
        </w:rPr>
        <w:t>ծառայությունների</w:t>
      </w:r>
      <w:r w:rsidRPr="00976578">
        <w:rPr>
          <w:rFonts w:ascii="GHEA Grapalat" w:hAnsi="GHEA Grapalat" w:cs="Sylfaen"/>
          <w:sz w:val="20"/>
          <w:lang w:val="pt-BR"/>
        </w:rPr>
        <w:t xml:space="preserve"> </w:t>
      </w:r>
      <w:r w:rsidRPr="00976578">
        <w:rPr>
          <w:rFonts w:ascii="GHEA Grapalat" w:hAnsi="GHEA Grapalat" w:cs="Sylfaen"/>
          <w:sz w:val="20"/>
        </w:rPr>
        <w:t>մատուցման</w:t>
      </w:r>
      <w:r w:rsidRPr="00976578">
        <w:rPr>
          <w:rFonts w:ascii="GHEA Grapalat" w:hAnsi="GHEA Grapalat" w:cs="Sylfaen"/>
          <w:sz w:val="20"/>
          <w:lang w:val="pt-BR"/>
        </w:rPr>
        <w:t xml:space="preserve"> </w:t>
      </w:r>
      <w:r w:rsidRPr="00976578">
        <w:rPr>
          <w:rFonts w:ascii="GHEA Grapalat" w:hAnsi="GHEA Grapalat" w:cs="Sylfaen"/>
          <w:sz w:val="20"/>
        </w:rPr>
        <w:t>համար</w:t>
      </w:r>
      <w:r w:rsidRPr="00976578">
        <w:rPr>
          <w:rFonts w:ascii="GHEA Grapalat" w:hAnsi="GHEA Grapalat" w:cs="Sylfaen"/>
          <w:sz w:val="20"/>
          <w:lang w:val="pt-BR"/>
        </w:rPr>
        <w:t xml:space="preserve"> </w:t>
      </w:r>
      <w:r w:rsidRPr="00976578">
        <w:rPr>
          <w:rFonts w:ascii="GHEA Grapalat" w:hAnsi="GHEA Grapalat" w:cs="Sylfaen"/>
          <w:sz w:val="20"/>
        </w:rPr>
        <w:t>սահմանված</w:t>
      </w:r>
      <w:r w:rsidRPr="00976578">
        <w:rPr>
          <w:rFonts w:ascii="GHEA Grapalat" w:hAnsi="GHEA Grapalat" w:cs="Sylfaen"/>
          <w:sz w:val="20"/>
          <w:lang w:val="pt-BR"/>
        </w:rPr>
        <w:t xml:space="preserve"> </w:t>
      </w:r>
      <w:r w:rsidRPr="00976578">
        <w:rPr>
          <w:rFonts w:ascii="GHEA Grapalat" w:hAnsi="GHEA Grapalat" w:cs="Sylfaen"/>
          <w:sz w:val="20"/>
        </w:rPr>
        <w:t>ժամկետը</w:t>
      </w:r>
      <w:r w:rsidRPr="00976578">
        <w:rPr>
          <w:rFonts w:ascii="GHEA Grapalat" w:hAnsi="GHEA Grapalat" w:cs="Sylfaen"/>
          <w:sz w:val="20"/>
          <w:lang w:val="pt-BR"/>
        </w:rPr>
        <w:t xml:space="preserve"> </w:t>
      </w:r>
      <w:r w:rsidRPr="00976578">
        <w:rPr>
          <w:rFonts w:ascii="GHEA Grapalat" w:hAnsi="GHEA Grapalat" w:cs="Sylfaen"/>
          <w:sz w:val="20"/>
        </w:rPr>
        <w:t>լրանալուց</w:t>
      </w:r>
      <w:r w:rsidRPr="00976578">
        <w:rPr>
          <w:rFonts w:ascii="GHEA Grapalat" w:hAnsi="GHEA Grapalat" w:cs="Sylfaen"/>
          <w:sz w:val="20"/>
          <w:lang w:val="pt-BR"/>
        </w:rPr>
        <w:t xml:space="preserve"> </w:t>
      </w:r>
      <w:r w:rsidRPr="00976578">
        <w:rPr>
          <w:rFonts w:ascii="GHEA Grapalat" w:hAnsi="GHEA Grapalat" w:cs="Sylfaen"/>
          <w:sz w:val="20"/>
        </w:rPr>
        <w:t>առնվազն</w:t>
      </w:r>
      <w:r w:rsidRPr="00976578">
        <w:rPr>
          <w:rFonts w:ascii="GHEA Grapalat" w:hAnsi="GHEA Grapalat" w:cs="Sylfaen"/>
          <w:sz w:val="20"/>
          <w:lang w:val="pt-BR"/>
        </w:rPr>
        <w:t xml:space="preserve"> 5 </w:t>
      </w:r>
      <w:r w:rsidRPr="00976578">
        <w:rPr>
          <w:rFonts w:ascii="GHEA Grapalat" w:hAnsi="GHEA Grapalat" w:cs="Sylfaen"/>
          <w:sz w:val="20"/>
        </w:rPr>
        <w:t>օրացուցային</w:t>
      </w:r>
      <w:r w:rsidRPr="00976578">
        <w:rPr>
          <w:rFonts w:ascii="GHEA Grapalat" w:hAnsi="GHEA Grapalat" w:cs="Sylfaen"/>
          <w:sz w:val="20"/>
          <w:lang w:val="pt-BR"/>
        </w:rPr>
        <w:t xml:space="preserve"> </w:t>
      </w:r>
      <w:r w:rsidRPr="00976578">
        <w:rPr>
          <w:rFonts w:ascii="GHEA Grapalat" w:hAnsi="GHEA Grapalat" w:cs="Sylfaen"/>
          <w:sz w:val="20"/>
        </w:rPr>
        <w:t>օր</w:t>
      </w:r>
      <w:r w:rsidRPr="00976578">
        <w:rPr>
          <w:rFonts w:ascii="GHEA Grapalat" w:hAnsi="GHEA Grapalat" w:cs="Sylfaen"/>
          <w:sz w:val="20"/>
          <w:lang w:val="pt-BR"/>
        </w:rPr>
        <w:t xml:space="preserve"> </w:t>
      </w:r>
      <w:r w:rsidRPr="00976578">
        <w:rPr>
          <w:rFonts w:ascii="GHEA Grapalat" w:hAnsi="GHEA Grapalat" w:cs="Sylfaen"/>
          <w:sz w:val="20"/>
        </w:rPr>
        <w:t>առաջ</w:t>
      </w:r>
      <w:r w:rsidRPr="00976578">
        <w:rPr>
          <w:rFonts w:ascii="GHEA Grapalat" w:hAnsi="GHEA Grapalat" w:cs="Sylfaen"/>
          <w:sz w:val="20"/>
          <w:lang w:val="pt-BR"/>
        </w:rPr>
        <w:t>: Ընդ որում սույն կետով սահմանված դեպքում ծ</w:t>
      </w:r>
      <w:r w:rsidRPr="00976578">
        <w:rPr>
          <w:rFonts w:ascii="GHEA Grapalat" w:hAnsi="GHEA Grapalat" w:cs="Times Armenian"/>
          <w:sz w:val="20"/>
          <w:lang w:val="pt-BR"/>
        </w:rPr>
        <w:t>առայության</w:t>
      </w:r>
      <w:r w:rsidRPr="00976578">
        <w:rPr>
          <w:rFonts w:ascii="GHEA Grapalat" w:hAnsi="GHEA Grapalat" w:cs="Times Armenian"/>
          <w:sz w:val="20"/>
          <w:lang w:val="hy-AM"/>
        </w:rPr>
        <w:t xml:space="preserve"> </w:t>
      </w:r>
      <w:r w:rsidRPr="00976578">
        <w:rPr>
          <w:rFonts w:ascii="GHEA Grapalat" w:hAnsi="GHEA Grapalat" w:cs="Times Armenian"/>
          <w:sz w:val="20"/>
        </w:rPr>
        <w:t>մատուց</w:t>
      </w:r>
      <w:r w:rsidRPr="00976578">
        <w:rPr>
          <w:rFonts w:ascii="GHEA Grapalat" w:hAnsi="GHEA Grapalat" w:cs="Sylfaen"/>
          <w:sz w:val="20"/>
          <w:lang w:val="hy-AM"/>
        </w:rPr>
        <w:t>ման</w:t>
      </w:r>
      <w:r w:rsidRPr="00976578">
        <w:rPr>
          <w:rFonts w:ascii="GHEA Grapalat" w:hAnsi="GHEA Grapalat" w:cs="Times Armenian"/>
          <w:sz w:val="20"/>
          <w:lang w:val="hy-AM"/>
        </w:rPr>
        <w:t xml:space="preserve"> </w:t>
      </w:r>
      <w:r w:rsidRPr="00976578">
        <w:rPr>
          <w:rFonts w:ascii="GHEA Grapalat" w:hAnsi="GHEA Grapalat" w:cs="Sylfaen"/>
          <w:sz w:val="20"/>
          <w:lang w:val="hy-AM"/>
        </w:rPr>
        <w:t>ժամկետը</w:t>
      </w:r>
      <w:r w:rsidRPr="00976578">
        <w:rPr>
          <w:rFonts w:ascii="GHEA Grapalat" w:hAnsi="GHEA Grapalat" w:cs="Times Armenian"/>
          <w:sz w:val="20"/>
          <w:lang w:val="hy-AM"/>
        </w:rPr>
        <w:t xml:space="preserve"> </w:t>
      </w:r>
      <w:r w:rsidRPr="00976578">
        <w:rPr>
          <w:rFonts w:ascii="GHEA Grapalat" w:hAnsi="GHEA Grapalat" w:cs="Sylfaen"/>
          <w:sz w:val="20"/>
          <w:lang w:val="hy-AM"/>
        </w:rPr>
        <w:t>կարող</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երկարաձգվել</w:t>
      </w:r>
      <w:r w:rsidRPr="00976578">
        <w:rPr>
          <w:rFonts w:ascii="GHEA Grapalat" w:hAnsi="GHEA Grapalat" w:cs="Times Armenian"/>
          <w:sz w:val="20"/>
          <w:lang w:val="hy-AM"/>
        </w:rPr>
        <w:t xml:space="preserve"> </w:t>
      </w:r>
      <w:r w:rsidRPr="00976578">
        <w:rPr>
          <w:rFonts w:ascii="GHEA Grapalat" w:hAnsi="GHEA Grapalat" w:cs="Times Armenian"/>
          <w:sz w:val="20"/>
        </w:rPr>
        <w:t>մեկ</w:t>
      </w:r>
      <w:r w:rsidRPr="00976578">
        <w:rPr>
          <w:rFonts w:ascii="GHEA Grapalat" w:hAnsi="GHEA Grapalat" w:cs="Times Armenian"/>
          <w:sz w:val="20"/>
          <w:lang w:val="pt-BR"/>
        </w:rPr>
        <w:t xml:space="preserve"> </w:t>
      </w:r>
      <w:r w:rsidRPr="00976578">
        <w:rPr>
          <w:rFonts w:ascii="GHEA Grapalat" w:hAnsi="GHEA Grapalat" w:cs="Times Armenian"/>
          <w:sz w:val="20"/>
        </w:rPr>
        <w:t>անգամ</w:t>
      </w:r>
      <w:r w:rsidRPr="00976578">
        <w:rPr>
          <w:rFonts w:ascii="GHEA Grapalat" w:hAnsi="GHEA Grapalat" w:cs="Times Armenian"/>
          <w:sz w:val="20"/>
          <w:lang w:val="pt-BR"/>
        </w:rPr>
        <w:t xml:space="preserve"> </w:t>
      </w:r>
      <w:r w:rsidRPr="00976578">
        <w:rPr>
          <w:rFonts w:ascii="GHEA Grapalat" w:hAnsi="GHEA Grapalat" w:cs="Sylfaen"/>
          <w:sz w:val="20"/>
          <w:lang w:val="hy-AM"/>
        </w:rPr>
        <w:t>մինչև</w:t>
      </w:r>
      <w:r w:rsidRPr="00976578">
        <w:rPr>
          <w:rFonts w:ascii="GHEA Grapalat" w:hAnsi="GHEA Grapalat" w:cs="Sylfaen"/>
          <w:sz w:val="20"/>
          <w:lang w:val="pt-BR"/>
        </w:rPr>
        <w:t xml:space="preserve"> 30 </w:t>
      </w:r>
      <w:r w:rsidRPr="00976578">
        <w:rPr>
          <w:rFonts w:ascii="GHEA Grapalat" w:hAnsi="GHEA Grapalat" w:cs="Sylfaen"/>
          <w:sz w:val="20"/>
        </w:rPr>
        <w:t>օրացուցային</w:t>
      </w:r>
      <w:r w:rsidRPr="00976578">
        <w:rPr>
          <w:rFonts w:ascii="GHEA Grapalat" w:hAnsi="GHEA Grapalat" w:cs="Sylfaen"/>
          <w:sz w:val="20"/>
          <w:lang w:val="pt-BR"/>
        </w:rPr>
        <w:t xml:space="preserve"> </w:t>
      </w:r>
      <w:r w:rsidRPr="00976578">
        <w:rPr>
          <w:rFonts w:ascii="GHEA Grapalat" w:hAnsi="GHEA Grapalat" w:cs="Sylfaen"/>
          <w:sz w:val="20"/>
        </w:rPr>
        <w:t>օրով</w:t>
      </w:r>
      <w:r w:rsidRPr="00976578">
        <w:rPr>
          <w:rFonts w:ascii="GHEA Grapalat" w:hAnsi="GHEA Grapalat" w:cs="Sylfaen"/>
          <w:sz w:val="20"/>
          <w:lang w:val="pt-BR"/>
        </w:rPr>
        <w:t>, բայց ոչ ավել քան  պայմանագրով սահմանված ժամկետն է:</w:t>
      </w:r>
    </w:p>
    <w:p w14:paraId="253F3814" w14:textId="77777777" w:rsidR="000E16AA" w:rsidRPr="00976578" w:rsidRDefault="000E16AA" w:rsidP="00976578">
      <w:pPr>
        <w:tabs>
          <w:tab w:val="left" w:pos="720"/>
        </w:tabs>
        <w:spacing w:after="0"/>
        <w:ind w:firstLine="540"/>
        <w:jc w:val="both"/>
        <w:rPr>
          <w:rFonts w:ascii="GHEA Grapalat" w:hAnsi="GHEA Grapalat"/>
          <w:sz w:val="20"/>
          <w:lang w:val="hy-AM"/>
        </w:rPr>
      </w:pPr>
      <w:r w:rsidRPr="00976578">
        <w:rPr>
          <w:rFonts w:ascii="GHEA Grapalat" w:hAnsi="GHEA Grapalat"/>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55725A5" w14:textId="77777777" w:rsidR="000E16AA" w:rsidRPr="00976578" w:rsidRDefault="000E16AA" w:rsidP="00976578">
      <w:pPr>
        <w:tabs>
          <w:tab w:val="left" w:pos="720"/>
        </w:tabs>
        <w:spacing w:after="0"/>
        <w:ind w:firstLine="540"/>
        <w:jc w:val="both"/>
        <w:rPr>
          <w:rFonts w:ascii="GHEA Grapalat" w:hAnsi="GHEA Grapalat"/>
          <w:sz w:val="20"/>
          <w:lang w:val="hy-AM"/>
        </w:rPr>
      </w:pPr>
      <w:r w:rsidRPr="00976578">
        <w:rPr>
          <w:rFonts w:ascii="GHEA Grapalat" w:hAnsi="GHEA Grapalat"/>
          <w:sz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B4BDE44" w14:textId="77777777" w:rsidR="000E16AA" w:rsidRPr="00976578" w:rsidRDefault="000E16AA" w:rsidP="00976578">
      <w:pPr>
        <w:spacing w:after="0"/>
        <w:ind w:firstLine="540"/>
        <w:jc w:val="both"/>
        <w:rPr>
          <w:rFonts w:ascii="GHEA Grapalat" w:hAnsi="GHEA Grapalat"/>
          <w:sz w:val="20"/>
          <w:szCs w:val="20"/>
          <w:lang w:val="hy-AM" w:eastAsia="ru-RU"/>
        </w:rPr>
      </w:pPr>
      <w:r w:rsidRPr="00976578">
        <w:rPr>
          <w:rFonts w:ascii="GHEA Grapalat" w:hAnsi="GHEA Grapalat"/>
          <w:sz w:val="20"/>
          <w:lang w:val="hy-AM"/>
        </w:rPr>
        <w:t>7.10 Պ</w:t>
      </w:r>
      <w:r w:rsidRPr="00976578">
        <w:rPr>
          <w:rFonts w:ascii="GHEA Grapalat" w:hAnsi="GHEA Grapalat"/>
          <w:spacing w:val="-4"/>
          <w:sz w:val="20"/>
          <w:szCs w:val="20"/>
          <w:lang w:val="hy-AM" w:eastAsia="ru-RU"/>
        </w:rPr>
        <w:t xml:space="preserve">այմանագիրը չի </w:t>
      </w:r>
      <w:r w:rsidRPr="00976578">
        <w:rPr>
          <w:rFonts w:ascii="GHEA Grapalat" w:hAnsi="GHEA Grapalat"/>
          <w:sz w:val="20"/>
          <w:szCs w:val="20"/>
          <w:lang w:val="hy-AM" w:eastAsia="ru-RU"/>
        </w:rPr>
        <w:t>կարող փոփոխվել կողմերի պարտա</w:t>
      </w:r>
      <w:r w:rsidRPr="00976578">
        <w:rPr>
          <w:rFonts w:ascii="GHEA Grapalat" w:hAnsi="GHEA Grapalat"/>
          <w:sz w:val="20"/>
          <w:szCs w:val="20"/>
          <w:lang w:val="hy-AM" w:eastAsia="ru-RU"/>
        </w:rPr>
        <w:softHyphen/>
        <w:t>վորու</w:t>
      </w:r>
      <w:r w:rsidRPr="00976578">
        <w:rPr>
          <w:rFonts w:ascii="GHEA Grapalat" w:hAnsi="GHEA Grapalat"/>
          <w:sz w:val="20"/>
          <w:szCs w:val="20"/>
          <w:lang w:val="hy-AM" w:eastAsia="ru-RU"/>
        </w:rPr>
        <w:softHyphen/>
        <w:t>թյունների մասնակի չկատարման հետևանքով</w:t>
      </w:r>
      <w:r w:rsidRPr="00976578" w:rsidDel="00591DE3">
        <w:rPr>
          <w:rFonts w:ascii="GHEA Grapalat" w:hAnsi="GHEA Grapalat"/>
          <w:sz w:val="20"/>
          <w:szCs w:val="20"/>
          <w:lang w:val="hy-AM" w:eastAsia="ru-RU"/>
        </w:rPr>
        <w:t xml:space="preserve"> </w:t>
      </w:r>
      <w:r w:rsidRPr="0097657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289AC0CE" w14:textId="77777777" w:rsidR="000E16AA" w:rsidRPr="00976578" w:rsidRDefault="000E16AA" w:rsidP="00976578">
      <w:pPr>
        <w:spacing w:after="0"/>
        <w:ind w:firstLine="540"/>
        <w:jc w:val="both"/>
        <w:rPr>
          <w:rFonts w:ascii="GHEA Grapalat" w:hAnsi="GHEA Grapalat"/>
          <w:sz w:val="20"/>
          <w:szCs w:val="20"/>
          <w:lang w:val="hy-AM" w:eastAsia="ru-RU"/>
        </w:rPr>
      </w:pPr>
      <w:r w:rsidRPr="00976578">
        <w:rPr>
          <w:rFonts w:ascii="GHEA Grapalat" w:hAnsi="GHEA Grapalat"/>
          <w:sz w:val="20"/>
          <w:szCs w:val="20"/>
          <w:lang w:val="hy-AM" w:eastAsia="ru-RU"/>
        </w:rPr>
        <w:t>7.11 Կատարողի կողմից ստանձնած պարտավորությունները չկատա</w:t>
      </w:r>
      <w:r w:rsidRPr="0097657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976578">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14:paraId="53E35A1A"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sz w:val="20"/>
          <w:lang w:val="hy-AM"/>
        </w:rPr>
        <w:t>7.12 Սույն պայմանագրի կապակցությամբ ծագած</w:t>
      </w:r>
      <w:r w:rsidRPr="00976578">
        <w:rPr>
          <w:rFonts w:ascii="GHEA Grapalat" w:hAnsi="GHEA Grapalat" w:cs="Times Armenian"/>
          <w:sz w:val="20"/>
          <w:lang w:val="hy-AM"/>
        </w:rPr>
        <w:t xml:space="preserve"> </w:t>
      </w:r>
      <w:r w:rsidRPr="00976578">
        <w:rPr>
          <w:rFonts w:ascii="GHEA Grapalat" w:hAnsi="GHEA Grapalat" w:cs="Sylfaen"/>
          <w:sz w:val="20"/>
          <w:lang w:val="hy-AM"/>
        </w:rPr>
        <w:t>վեճերը</w:t>
      </w:r>
      <w:r w:rsidRPr="00976578">
        <w:rPr>
          <w:rFonts w:ascii="GHEA Grapalat" w:hAnsi="GHEA Grapalat" w:cs="Times Armenian"/>
          <w:sz w:val="20"/>
          <w:lang w:val="hy-AM"/>
        </w:rPr>
        <w:t xml:space="preserve"> </w:t>
      </w:r>
      <w:r w:rsidRPr="00976578">
        <w:rPr>
          <w:rFonts w:ascii="GHEA Grapalat" w:hAnsi="GHEA Grapalat" w:cs="Sylfaen"/>
          <w:sz w:val="20"/>
          <w:lang w:val="hy-AM"/>
        </w:rPr>
        <w:t>լուծվում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են</w:t>
      </w:r>
      <w:r w:rsidRPr="00976578">
        <w:rPr>
          <w:rFonts w:ascii="GHEA Grapalat" w:hAnsi="GHEA Grapalat" w:cs="Times Armenian"/>
          <w:sz w:val="20"/>
          <w:lang w:val="hy-AM"/>
        </w:rPr>
        <w:t xml:space="preserve"> </w:t>
      </w:r>
      <w:r w:rsidRPr="00976578">
        <w:rPr>
          <w:rFonts w:ascii="GHEA Grapalat" w:hAnsi="GHEA Grapalat" w:cs="Sylfaen"/>
          <w:sz w:val="20"/>
          <w:lang w:val="hy-AM"/>
        </w:rPr>
        <w:t>բանակցությունների</w:t>
      </w:r>
      <w:r w:rsidRPr="00976578">
        <w:rPr>
          <w:rFonts w:ascii="GHEA Grapalat" w:hAnsi="GHEA Grapalat" w:cs="Times Armenian"/>
          <w:sz w:val="20"/>
          <w:lang w:val="hy-AM"/>
        </w:rPr>
        <w:t xml:space="preserve"> </w:t>
      </w:r>
      <w:r w:rsidRPr="00976578">
        <w:rPr>
          <w:rFonts w:ascii="GHEA Grapalat" w:hAnsi="GHEA Grapalat" w:cs="Sylfaen"/>
          <w:sz w:val="20"/>
          <w:lang w:val="hy-AM"/>
        </w:rPr>
        <w:t>միջոցով։</w:t>
      </w:r>
      <w:r w:rsidRPr="00976578">
        <w:rPr>
          <w:rFonts w:ascii="GHEA Grapalat" w:hAnsi="GHEA Grapalat" w:cs="Times Armenian"/>
          <w:sz w:val="20"/>
          <w:lang w:val="hy-AM"/>
        </w:rPr>
        <w:t xml:space="preserve"> </w:t>
      </w:r>
      <w:r w:rsidRPr="00976578">
        <w:rPr>
          <w:rFonts w:ascii="GHEA Grapalat" w:hAnsi="GHEA Grapalat" w:cs="Sylfaen"/>
          <w:sz w:val="20"/>
          <w:lang w:val="hy-AM"/>
        </w:rPr>
        <w:t>Համաձայնություն</w:t>
      </w:r>
      <w:r w:rsidRPr="00976578">
        <w:rPr>
          <w:rFonts w:ascii="GHEA Grapalat" w:hAnsi="GHEA Grapalat" w:cs="Times Armenian"/>
          <w:sz w:val="20"/>
          <w:lang w:val="hy-AM"/>
        </w:rPr>
        <w:t xml:space="preserve"> </w:t>
      </w:r>
      <w:r w:rsidRPr="00976578">
        <w:rPr>
          <w:rFonts w:ascii="GHEA Grapalat" w:hAnsi="GHEA Grapalat" w:cs="Sylfaen"/>
          <w:sz w:val="20"/>
          <w:lang w:val="hy-AM"/>
        </w:rPr>
        <w:t>ձեռք</w:t>
      </w:r>
      <w:r w:rsidRPr="00976578">
        <w:rPr>
          <w:rFonts w:ascii="GHEA Grapalat" w:hAnsi="GHEA Grapalat" w:cs="Times Armenian"/>
          <w:sz w:val="20"/>
          <w:lang w:val="hy-AM"/>
        </w:rPr>
        <w:t xml:space="preserve"> </w:t>
      </w:r>
      <w:r w:rsidRPr="00976578">
        <w:rPr>
          <w:rFonts w:ascii="GHEA Grapalat" w:hAnsi="GHEA Grapalat" w:cs="Sylfaen"/>
          <w:sz w:val="20"/>
          <w:lang w:val="hy-AM"/>
        </w:rPr>
        <w:t>չբերելու</w:t>
      </w:r>
      <w:r w:rsidRPr="00976578">
        <w:rPr>
          <w:rFonts w:ascii="GHEA Grapalat" w:hAnsi="GHEA Grapalat" w:cs="Times Armenian"/>
          <w:sz w:val="20"/>
          <w:lang w:val="hy-AM"/>
        </w:rPr>
        <w:t xml:space="preserve"> </w:t>
      </w:r>
      <w:r w:rsidRPr="00976578">
        <w:rPr>
          <w:rFonts w:ascii="GHEA Grapalat" w:hAnsi="GHEA Grapalat" w:cs="Sylfaen"/>
          <w:sz w:val="20"/>
          <w:lang w:val="hy-AM"/>
        </w:rPr>
        <w:t>դեպքում</w:t>
      </w:r>
      <w:r w:rsidRPr="00976578">
        <w:rPr>
          <w:rFonts w:ascii="GHEA Grapalat" w:hAnsi="GHEA Grapalat" w:cs="Times Armenian"/>
          <w:sz w:val="20"/>
          <w:lang w:val="hy-AM"/>
        </w:rPr>
        <w:t xml:space="preserve"> </w:t>
      </w:r>
      <w:r w:rsidRPr="00976578">
        <w:rPr>
          <w:rFonts w:ascii="GHEA Grapalat" w:hAnsi="GHEA Grapalat" w:cs="Sylfaen"/>
          <w:sz w:val="20"/>
          <w:lang w:val="hy-AM"/>
        </w:rPr>
        <w:t>վեճերը</w:t>
      </w:r>
      <w:r w:rsidRPr="00976578">
        <w:rPr>
          <w:rFonts w:ascii="GHEA Grapalat" w:hAnsi="GHEA Grapalat" w:cs="Times Armenian"/>
          <w:sz w:val="20"/>
          <w:lang w:val="hy-AM"/>
        </w:rPr>
        <w:t xml:space="preserve"> </w:t>
      </w:r>
      <w:r w:rsidRPr="00976578">
        <w:rPr>
          <w:rFonts w:ascii="GHEA Grapalat" w:hAnsi="GHEA Grapalat" w:cs="Sylfaen"/>
          <w:sz w:val="20"/>
          <w:lang w:val="hy-AM"/>
        </w:rPr>
        <w:t>լուծվում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են</w:t>
      </w:r>
      <w:r w:rsidRPr="00976578">
        <w:rPr>
          <w:rFonts w:ascii="GHEA Grapalat" w:hAnsi="GHEA Grapalat" w:cs="Times Armenian"/>
          <w:sz w:val="20"/>
          <w:lang w:val="hy-AM"/>
        </w:rPr>
        <w:t xml:space="preserve"> ՀՀ </w:t>
      </w:r>
      <w:r w:rsidRPr="00976578">
        <w:rPr>
          <w:rFonts w:ascii="GHEA Grapalat" w:hAnsi="GHEA Grapalat" w:cs="Sylfaen"/>
          <w:sz w:val="20"/>
          <w:lang w:val="hy-AM"/>
        </w:rPr>
        <w:t>դատարաններում</w:t>
      </w:r>
      <w:r w:rsidRPr="00976578">
        <w:rPr>
          <w:rFonts w:ascii="GHEA Grapalat" w:hAnsi="GHEA Grapalat"/>
          <w:sz w:val="20"/>
          <w:lang w:val="hy-AM"/>
        </w:rPr>
        <w:t>։</w:t>
      </w:r>
    </w:p>
    <w:p w14:paraId="54048B49" w14:textId="77777777" w:rsidR="000E16AA" w:rsidRPr="00976578" w:rsidRDefault="000E16AA" w:rsidP="00976578">
      <w:pPr>
        <w:spacing w:after="0"/>
        <w:ind w:firstLine="540"/>
        <w:jc w:val="both"/>
        <w:rPr>
          <w:rFonts w:ascii="GHEA Grapalat" w:hAnsi="GHEA Grapalat"/>
          <w:sz w:val="20"/>
          <w:lang w:val="hy-AM"/>
        </w:rPr>
      </w:pPr>
      <w:r w:rsidRPr="00976578">
        <w:rPr>
          <w:rFonts w:ascii="GHEA Grapalat" w:hAnsi="GHEA Grapalat"/>
          <w:sz w:val="20"/>
          <w:lang w:val="hy-AM"/>
        </w:rPr>
        <w:t xml:space="preserve">7.13 </w:t>
      </w: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պայմանագիրը</w:t>
      </w:r>
      <w:r w:rsidRPr="00976578">
        <w:rPr>
          <w:rFonts w:ascii="GHEA Grapalat" w:hAnsi="GHEA Grapalat" w:cs="Times Armenian"/>
          <w:sz w:val="20"/>
          <w:lang w:val="hy-AM"/>
        </w:rPr>
        <w:t xml:space="preserve"> </w:t>
      </w:r>
      <w:r w:rsidRPr="00976578">
        <w:rPr>
          <w:rFonts w:ascii="GHEA Grapalat" w:hAnsi="GHEA Grapalat" w:cs="Sylfaen"/>
          <w:sz w:val="20"/>
          <w:lang w:val="hy-AM"/>
        </w:rPr>
        <w:t>կազմված</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Times Armenian"/>
          <w:b/>
          <w:sz w:val="20"/>
          <w:lang w:val="hy-AM"/>
        </w:rPr>
        <w:t xml:space="preserve">____ </w:t>
      </w:r>
      <w:r w:rsidRPr="00976578">
        <w:rPr>
          <w:rFonts w:ascii="GHEA Grapalat" w:hAnsi="GHEA Grapalat" w:cs="Sylfaen"/>
          <w:sz w:val="20"/>
          <w:lang w:val="hy-AM"/>
        </w:rPr>
        <w:t>էջից</w:t>
      </w:r>
      <w:r w:rsidRPr="00976578">
        <w:rPr>
          <w:rFonts w:ascii="GHEA Grapalat" w:hAnsi="GHEA Grapalat" w:cs="Times Armenian"/>
          <w:sz w:val="20"/>
          <w:lang w:val="hy-AM"/>
        </w:rPr>
        <w:t xml:space="preserve">, </w:t>
      </w:r>
      <w:r w:rsidRPr="00976578">
        <w:rPr>
          <w:rFonts w:ascii="GHEA Grapalat" w:hAnsi="GHEA Grapalat" w:cs="Sylfaen"/>
          <w:sz w:val="20"/>
          <w:lang w:val="hy-AM"/>
        </w:rPr>
        <w:t>կնքվում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երկու</w:t>
      </w:r>
      <w:r w:rsidRPr="00976578">
        <w:rPr>
          <w:rFonts w:ascii="GHEA Grapalat" w:hAnsi="GHEA Grapalat" w:cs="Times Armenian"/>
          <w:sz w:val="20"/>
          <w:lang w:val="hy-AM"/>
        </w:rPr>
        <w:t xml:space="preserve"> </w:t>
      </w:r>
      <w:r w:rsidRPr="00976578">
        <w:rPr>
          <w:rFonts w:ascii="GHEA Grapalat" w:hAnsi="GHEA Grapalat" w:cs="Sylfaen"/>
          <w:sz w:val="20"/>
          <w:lang w:val="hy-AM"/>
        </w:rPr>
        <w:t>օրինակից</w:t>
      </w:r>
      <w:r w:rsidRPr="00976578">
        <w:rPr>
          <w:rFonts w:ascii="GHEA Grapalat" w:hAnsi="GHEA Grapalat" w:cs="Times Armenian"/>
          <w:sz w:val="20"/>
          <w:lang w:val="hy-AM"/>
        </w:rPr>
        <w:t xml:space="preserve">, </w:t>
      </w:r>
      <w:r w:rsidRPr="00976578">
        <w:rPr>
          <w:rFonts w:ascii="GHEA Grapalat" w:hAnsi="GHEA Grapalat" w:cs="Sylfaen"/>
          <w:sz w:val="20"/>
          <w:lang w:val="hy-AM"/>
        </w:rPr>
        <w:t>որոնք</w:t>
      </w:r>
      <w:r w:rsidRPr="00976578">
        <w:rPr>
          <w:rFonts w:ascii="GHEA Grapalat" w:hAnsi="GHEA Grapalat" w:cs="Times Armenian"/>
          <w:sz w:val="20"/>
          <w:lang w:val="hy-AM"/>
        </w:rPr>
        <w:t xml:space="preserve"> </w:t>
      </w:r>
      <w:r w:rsidRPr="00976578">
        <w:rPr>
          <w:rFonts w:ascii="GHEA Grapalat" w:hAnsi="GHEA Grapalat" w:cs="Sylfaen"/>
          <w:sz w:val="20"/>
          <w:lang w:val="hy-AM"/>
        </w:rPr>
        <w:t>ունեն</w:t>
      </w:r>
      <w:r w:rsidRPr="00976578">
        <w:rPr>
          <w:rFonts w:ascii="GHEA Grapalat" w:hAnsi="GHEA Grapalat" w:cs="Times Armenian"/>
          <w:sz w:val="20"/>
          <w:lang w:val="hy-AM"/>
        </w:rPr>
        <w:t xml:space="preserve"> </w:t>
      </w:r>
      <w:r w:rsidRPr="00976578">
        <w:rPr>
          <w:rFonts w:ascii="GHEA Grapalat" w:hAnsi="GHEA Grapalat" w:cs="Sylfaen"/>
          <w:sz w:val="20"/>
          <w:lang w:val="hy-AM"/>
        </w:rPr>
        <w:t>հավասարազոր</w:t>
      </w:r>
      <w:r w:rsidRPr="00976578">
        <w:rPr>
          <w:rFonts w:ascii="GHEA Grapalat" w:hAnsi="GHEA Grapalat" w:cs="Times Armenian"/>
          <w:sz w:val="20"/>
          <w:lang w:val="hy-AM"/>
        </w:rPr>
        <w:t xml:space="preserve"> </w:t>
      </w:r>
      <w:r w:rsidRPr="00976578">
        <w:rPr>
          <w:rFonts w:ascii="GHEA Grapalat" w:hAnsi="GHEA Grapalat" w:cs="Sylfaen"/>
          <w:sz w:val="20"/>
          <w:lang w:val="hy-AM"/>
        </w:rPr>
        <w:t>իրավաբանական</w:t>
      </w:r>
      <w:r w:rsidRPr="00976578">
        <w:rPr>
          <w:rFonts w:ascii="GHEA Grapalat" w:hAnsi="GHEA Grapalat" w:cs="Times Armenian"/>
          <w:sz w:val="20"/>
          <w:lang w:val="hy-AM"/>
        </w:rPr>
        <w:t xml:space="preserve"> </w:t>
      </w:r>
      <w:r w:rsidRPr="00976578">
        <w:rPr>
          <w:rFonts w:ascii="GHEA Grapalat" w:hAnsi="GHEA Grapalat" w:cs="Sylfaen"/>
          <w:sz w:val="20"/>
          <w:lang w:val="hy-AM"/>
        </w:rPr>
        <w:t>ուժ</w:t>
      </w:r>
      <w:r w:rsidRPr="00976578">
        <w:rPr>
          <w:rFonts w:ascii="GHEA Grapalat" w:hAnsi="GHEA Grapalat" w:cs="Times Armenian"/>
          <w:sz w:val="20"/>
          <w:lang w:val="hy-AM"/>
        </w:rPr>
        <w:t xml:space="preserve">։ </w:t>
      </w: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N 1, N 2, N 3 և N 3.1 </w:t>
      </w:r>
      <w:r w:rsidRPr="00976578">
        <w:rPr>
          <w:rFonts w:ascii="GHEA Grapalat" w:hAnsi="GHEA Grapalat" w:cs="Sylfaen"/>
          <w:sz w:val="20"/>
          <w:lang w:val="hy-AM"/>
        </w:rPr>
        <w:t>հավելվածները</w:t>
      </w:r>
      <w:r w:rsidRPr="00976578">
        <w:rPr>
          <w:rFonts w:ascii="GHEA Grapalat" w:hAnsi="GHEA Grapalat" w:cs="Times Armenian"/>
          <w:sz w:val="20"/>
          <w:lang w:val="hy-AM"/>
        </w:rPr>
        <w:t xml:space="preserve"> </w:t>
      </w:r>
      <w:r w:rsidRPr="00976578">
        <w:rPr>
          <w:rFonts w:ascii="GHEA Grapalat" w:hAnsi="GHEA Grapalat" w:cs="Sylfaen"/>
          <w:sz w:val="20"/>
          <w:lang w:val="hy-AM"/>
        </w:rPr>
        <w:t>հանդիսանում</w:t>
      </w:r>
      <w:r w:rsidRPr="00976578">
        <w:rPr>
          <w:rFonts w:ascii="GHEA Grapalat" w:hAnsi="GHEA Grapalat" w:cs="Times Armenian"/>
          <w:sz w:val="20"/>
          <w:lang w:val="hy-AM"/>
        </w:rPr>
        <w:t xml:space="preserve"> </w:t>
      </w:r>
      <w:r w:rsidRPr="00976578">
        <w:rPr>
          <w:rFonts w:ascii="GHEA Grapalat" w:hAnsi="GHEA Grapalat" w:cs="Sylfaen"/>
          <w:sz w:val="20"/>
          <w:lang w:val="hy-AM"/>
        </w:rPr>
        <w:t>են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w:t>
      </w:r>
      <w:r w:rsidRPr="00976578">
        <w:rPr>
          <w:rFonts w:ascii="GHEA Grapalat" w:hAnsi="GHEA Grapalat" w:cs="Sylfaen"/>
          <w:sz w:val="20"/>
          <w:lang w:val="hy-AM"/>
        </w:rPr>
        <w:t>անբաժանելի</w:t>
      </w:r>
      <w:r w:rsidRPr="00976578">
        <w:rPr>
          <w:rFonts w:ascii="GHEA Grapalat" w:hAnsi="GHEA Grapalat" w:cs="Times Armenian"/>
          <w:sz w:val="20"/>
          <w:lang w:val="hy-AM"/>
        </w:rPr>
        <w:t xml:space="preserve"> </w:t>
      </w:r>
      <w:r w:rsidRPr="00976578">
        <w:rPr>
          <w:rFonts w:ascii="GHEA Grapalat" w:hAnsi="GHEA Grapalat" w:cs="Sylfaen"/>
          <w:sz w:val="20"/>
          <w:lang w:val="hy-AM"/>
        </w:rPr>
        <w:t>մասը</w:t>
      </w:r>
      <w:r w:rsidRPr="00976578">
        <w:rPr>
          <w:rFonts w:ascii="GHEA Grapalat" w:hAnsi="GHEA Grapalat" w:cs="Times Armenian"/>
          <w:sz w:val="20"/>
          <w:lang w:val="hy-AM"/>
        </w:rPr>
        <w:t xml:space="preserve">, </w:t>
      </w:r>
      <w:r w:rsidRPr="00976578">
        <w:rPr>
          <w:rFonts w:ascii="GHEA Grapalat" w:hAnsi="GHEA Grapalat" w:cs="Sylfaen"/>
          <w:sz w:val="20"/>
          <w:lang w:val="hy-AM"/>
        </w:rPr>
        <w:t>յուրաքանչյուր</w:t>
      </w:r>
      <w:r w:rsidRPr="00976578">
        <w:rPr>
          <w:rFonts w:ascii="GHEA Grapalat" w:hAnsi="GHEA Grapalat" w:cs="Times Armenian"/>
          <w:sz w:val="20"/>
          <w:lang w:val="hy-AM"/>
        </w:rPr>
        <w:t xml:space="preserve"> </w:t>
      </w:r>
      <w:r w:rsidRPr="00976578">
        <w:rPr>
          <w:rFonts w:ascii="GHEA Grapalat" w:hAnsi="GHEA Grapalat" w:cs="Sylfaen"/>
          <w:sz w:val="20"/>
          <w:lang w:val="hy-AM"/>
        </w:rPr>
        <w:t>կողմին</w:t>
      </w:r>
      <w:r w:rsidRPr="00976578">
        <w:rPr>
          <w:rFonts w:ascii="GHEA Grapalat" w:hAnsi="GHEA Grapalat" w:cs="Times Armenian"/>
          <w:sz w:val="20"/>
          <w:lang w:val="hy-AM"/>
        </w:rPr>
        <w:t xml:space="preserve"> </w:t>
      </w:r>
      <w:r w:rsidRPr="00976578">
        <w:rPr>
          <w:rFonts w:ascii="GHEA Grapalat" w:hAnsi="GHEA Grapalat" w:cs="Sylfaen"/>
          <w:sz w:val="20"/>
          <w:lang w:val="hy-AM"/>
        </w:rPr>
        <w:t>տրվում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է պայմանագրի</w:t>
      </w:r>
      <w:r w:rsidRPr="00976578">
        <w:rPr>
          <w:rFonts w:ascii="GHEA Grapalat" w:hAnsi="GHEA Grapalat" w:cs="Times Armenian"/>
          <w:sz w:val="20"/>
          <w:lang w:val="hy-AM"/>
        </w:rPr>
        <w:t xml:space="preserve"> </w:t>
      </w:r>
      <w:r w:rsidRPr="00976578">
        <w:rPr>
          <w:rFonts w:ascii="GHEA Grapalat" w:hAnsi="GHEA Grapalat" w:cs="Sylfaen"/>
          <w:sz w:val="20"/>
          <w:lang w:val="hy-AM"/>
        </w:rPr>
        <w:t>մեկ</w:t>
      </w:r>
      <w:r w:rsidRPr="00976578">
        <w:rPr>
          <w:rFonts w:ascii="GHEA Grapalat" w:hAnsi="GHEA Grapalat" w:cs="Times Armenian"/>
          <w:sz w:val="20"/>
          <w:lang w:val="hy-AM"/>
        </w:rPr>
        <w:t xml:space="preserve"> </w:t>
      </w:r>
      <w:r w:rsidRPr="00976578">
        <w:rPr>
          <w:rFonts w:ascii="GHEA Grapalat" w:hAnsi="GHEA Grapalat" w:cs="Sylfaen"/>
          <w:sz w:val="20"/>
          <w:lang w:val="hy-AM"/>
        </w:rPr>
        <w:t>օրինակ</w:t>
      </w:r>
      <w:r w:rsidRPr="00976578">
        <w:rPr>
          <w:rFonts w:ascii="GHEA Grapalat" w:hAnsi="GHEA Grapalat"/>
          <w:sz w:val="20"/>
          <w:lang w:val="hy-AM"/>
        </w:rPr>
        <w:t>։</w:t>
      </w:r>
    </w:p>
    <w:p w14:paraId="4D604251" w14:textId="77777777" w:rsidR="000E16AA" w:rsidRPr="00976578" w:rsidRDefault="000E16AA" w:rsidP="00976578">
      <w:pPr>
        <w:spacing w:after="0"/>
        <w:ind w:firstLine="540"/>
        <w:jc w:val="both"/>
        <w:rPr>
          <w:rFonts w:ascii="GHEA Grapalat" w:hAnsi="GHEA Grapalat"/>
          <w:bCs/>
          <w:sz w:val="20"/>
          <w:lang w:val="hy-AM"/>
        </w:rPr>
      </w:pPr>
      <w:r w:rsidRPr="00976578">
        <w:rPr>
          <w:rFonts w:ascii="GHEA Grapalat" w:hAnsi="GHEA Grapalat"/>
          <w:sz w:val="20"/>
          <w:lang w:val="hy-AM"/>
        </w:rPr>
        <w:t xml:space="preserve">7.14 </w:t>
      </w:r>
      <w:r w:rsidRPr="00976578">
        <w:rPr>
          <w:rFonts w:ascii="GHEA Grapalat" w:hAnsi="GHEA Grapalat" w:cs="Sylfaen"/>
          <w:sz w:val="20"/>
          <w:lang w:val="hy-AM"/>
        </w:rPr>
        <w:t>Սույն</w:t>
      </w:r>
      <w:r w:rsidRPr="00976578">
        <w:rPr>
          <w:rFonts w:ascii="GHEA Grapalat" w:hAnsi="GHEA Grapalat" w:cs="Times Armenian"/>
          <w:sz w:val="20"/>
          <w:lang w:val="hy-AM"/>
        </w:rPr>
        <w:t xml:space="preserve"> </w:t>
      </w:r>
      <w:r w:rsidRPr="00976578">
        <w:rPr>
          <w:rFonts w:ascii="GHEA Grapalat" w:hAnsi="GHEA Grapalat" w:cs="Sylfaen"/>
          <w:sz w:val="20"/>
          <w:lang w:val="hy-AM"/>
        </w:rPr>
        <w:t>պայմանագրի</w:t>
      </w:r>
      <w:r w:rsidRPr="00976578">
        <w:rPr>
          <w:rFonts w:ascii="GHEA Grapalat" w:hAnsi="GHEA Grapalat" w:cs="Times Armenian"/>
          <w:sz w:val="20"/>
          <w:lang w:val="hy-AM"/>
        </w:rPr>
        <w:t xml:space="preserve"> </w:t>
      </w:r>
      <w:r w:rsidRPr="00976578">
        <w:rPr>
          <w:rFonts w:ascii="GHEA Grapalat" w:hAnsi="GHEA Grapalat" w:cs="Sylfaen"/>
          <w:sz w:val="20"/>
          <w:lang w:val="hy-AM"/>
        </w:rPr>
        <w:t>նկատմամբ</w:t>
      </w:r>
      <w:r w:rsidRPr="00976578">
        <w:rPr>
          <w:rFonts w:ascii="GHEA Grapalat" w:hAnsi="GHEA Grapalat" w:cs="Times Armenian"/>
          <w:sz w:val="20"/>
          <w:lang w:val="hy-AM"/>
        </w:rPr>
        <w:t xml:space="preserve"> </w:t>
      </w:r>
      <w:r w:rsidRPr="00976578">
        <w:rPr>
          <w:rFonts w:ascii="GHEA Grapalat" w:hAnsi="GHEA Grapalat" w:cs="Sylfaen"/>
          <w:sz w:val="20"/>
          <w:lang w:val="hy-AM"/>
        </w:rPr>
        <w:t>կիրառվում</w:t>
      </w:r>
      <w:r w:rsidRPr="00976578">
        <w:rPr>
          <w:rFonts w:ascii="GHEA Grapalat" w:hAnsi="GHEA Grapalat" w:cs="Times Armenian"/>
          <w:sz w:val="20"/>
          <w:lang w:val="hy-AM"/>
        </w:rPr>
        <w:t xml:space="preserve"> </w:t>
      </w:r>
      <w:r w:rsidRPr="00976578">
        <w:rPr>
          <w:rFonts w:ascii="GHEA Grapalat" w:hAnsi="GHEA Grapalat" w:cs="Sylfaen"/>
          <w:sz w:val="20"/>
          <w:lang w:val="hy-AM"/>
        </w:rPr>
        <w:t>է</w:t>
      </w:r>
      <w:r w:rsidRPr="00976578">
        <w:rPr>
          <w:rFonts w:ascii="GHEA Grapalat" w:hAnsi="GHEA Grapalat" w:cs="Times Armenian"/>
          <w:sz w:val="20"/>
          <w:lang w:val="hy-AM"/>
        </w:rPr>
        <w:t xml:space="preserve"> </w:t>
      </w:r>
      <w:r w:rsidRPr="00976578">
        <w:rPr>
          <w:rFonts w:ascii="GHEA Grapalat" w:hAnsi="GHEA Grapalat" w:cs="Sylfaen"/>
          <w:sz w:val="20"/>
          <w:lang w:val="hy-AM"/>
        </w:rPr>
        <w:t>Հայաստանի Հանրապետության</w:t>
      </w:r>
      <w:r w:rsidRPr="00976578">
        <w:rPr>
          <w:rFonts w:ascii="GHEA Grapalat" w:hAnsi="GHEA Grapalat" w:cs="Times Armenian"/>
          <w:sz w:val="20"/>
          <w:lang w:val="hy-AM"/>
        </w:rPr>
        <w:t xml:space="preserve"> </w:t>
      </w:r>
      <w:r w:rsidRPr="00976578">
        <w:rPr>
          <w:rFonts w:ascii="GHEA Grapalat" w:hAnsi="GHEA Grapalat" w:cs="Sylfaen"/>
          <w:sz w:val="20"/>
          <w:lang w:val="hy-AM"/>
        </w:rPr>
        <w:t>իրավունքը</w:t>
      </w:r>
      <w:r w:rsidRPr="00976578">
        <w:rPr>
          <w:rFonts w:ascii="GHEA Grapalat" w:hAnsi="GHEA Grapalat"/>
          <w:sz w:val="20"/>
          <w:lang w:val="hy-AM"/>
        </w:rPr>
        <w:t>։</w:t>
      </w:r>
    </w:p>
    <w:p w14:paraId="00DCEC41" w14:textId="77777777" w:rsidR="000E16AA" w:rsidRPr="00976578" w:rsidRDefault="000E16AA" w:rsidP="00976578">
      <w:pPr>
        <w:spacing w:after="0"/>
        <w:ind w:firstLine="540"/>
        <w:jc w:val="both"/>
        <w:rPr>
          <w:rFonts w:ascii="GHEA Grapalat" w:hAnsi="GHEA Grapalat"/>
          <w:sz w:val="20"/>
          <w:szCs w:val="20"/>
          <w:vertAlign w:val="superscript"/>
          <w:lang w:val="hy-AM" w:eastAsia="ru-RU"/>
        </w:rPr>
      </w:pPr>
      <w:r w:rsidRPr="00976578">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Պատվիրատուի կողմից համաձայնագիր կկնքվի, եթե Կատարողի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w:t>
      </w:r>
      <w:r w:rsidRPr="00976578">
        <w:rPr>
          <w:rFonts w:ascii="GHEA Grapalat" w:hAnsi="GHEA Grapalat"/>
          <w:sz w:val="20"/>
          <w:szCs w:val="20"/>
          <w:lang w:val="hy-AM" w:eastAsia="ru-RU"/>
        </w:rPr>
        <w:lastRenderedPageBreak/>
        <w:t>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976578">
        <w:rPr>
          <w:rFonts w:ascii="GHEA Grapalat" w:hAnsi="GHEA Grapalat"/>
          <w:sz w:val="20"/>
          <w:szCs w:val="20"/>
          <w:vertAlign w:val="superscript"/>
          <w:lang w:val="hy-AM" w:eastAsia="ru-RU"/>
        </w:rPr>
        <w:t>24</w:t>
      </w:r>
      <w:r w:rsidRPr="00976578">
        <w:rPr>
          <w:rStyle w:val="FootnoteReference"/>
          <w:rFonts w:ascii="GHEA Grapalat" w:hAnsi="GHEA Grapalat"/>
          <w:lang w:val="hy-AM" w:eastAsia="ru-RU"/>
        </w:rPr>
        <w:footnoteReference w:customMarkFollows="1" w:id="4"/>
        <w:t>24</w:t>
      </w:r>
      <w:r w:rsidRPr="00976578">
        <w:rPr>
          <w:rFonts w:ascii="GHEA Grapalat" w:hAnsi="GHEA Grapalat"/>
          <w:sz w:val="20"/>
          <w:szCs w:val="20"/>
          <w:vertAlign w:val="superscript"/>
          <w:lang w:val="hy-AM" w:eastAsia="ru-RU"/>
        </w:rPr>
        <w:t>36</w:t>
      </w:r>
    </w:p>
    <w:p w14:paraId="36603063" w14:textId="77777777" w:rsidR="000E16AA" w:rsidRPr="00976578" w:rsidRDefault="000E16AA" w:rsidP="00976578">
      <w:pPr>
        <w:spacing w:after="0"/>
        <w:jc w:val="both"/>
        <w:rPr>
          <w:rFonts w:ascii="GHEA Grapalat" w:hAnsi="GHEA Grapalat"/>
          <w:sz w:val="20"/>
          <w:szCs w:val="20"/>
          <w:lang w:val="hy-AM" w:eastAsia="ru-RU"/>
        </w:rPr>
      </w:pPr>
      <w:r w:rsidRPr="00976578">
        <w:rPr>
          <w:rStyle w:val="FootnoteReference"/>
          <w:rFonts w:ascii="GHEA Grapalat" w:hAnsi="GHEA Grapalat"/>
          <w:lang w:val="hy-AM" w:eastAsia="ru-RU"/>
        </w:rPr>
        <w:footnoteReference w:id="5"/>
      </w:r>
    </w:p>
    <w:p w14:paraId="13E52D97" w14:textId="77777777" w:rsidR="000E16AA" w:rsidRPr="00976578" w:rsidRDefault="000E16AA" w:rsidP="00976578">
      <w:pPr>
        <w:spacing w:after="0"/>
        <w:ind w:firstLine="540"/>
        <w:jc w:val="both"/>
        <w:rPr>
          <w:rFonts w:ascii="GHEA Grapalat" w:hAnsi="GHEA Grapalat" w:cs="Sylfaen"/>
          <w:sz w:val="20"/>
          <w:lang w:val="hy-AM"/>
        </w:rPr>
      </w:pPr>
      <w:r w:rsidRPr="00976578">
        <w:rPr>
          <w:rFonts w:ascii="GHEA Grapalat" w:hAnsi="GHEA Grapalat" w:cs="Sylfaen"/>
          <w:b/>
          <w:sz w:val="20"/>
          <w:lang w:val="hy-AM"/>
        </w:rPr>
        <w:t>8.</w:t>
      </w:r>
      <w:r w:rsidRPr="00976578">
        <w:rPr>
          <w:rFonts w:ascii="GHEA Grapalat" w:hAnsi="GHEA Grapalat" w:cs="Sylfaen"/>
          <w:sz w:val="20"/>
          <w:lang w:val="hy-AM"/>
        </w:rPr>
        <w:t xml:space="preserve"> </w:t>
      </w:r>
      <w:r w:rsidRPr="00976578">
        <w:rPr>
          <w:rFonts w:ascii="GHEA Grapalat" w:hAnsi="GHEA Grapalat" w:cs="Sylfaen"/>
          <w:b/>
          <w:sz w:val="20"/>
          <w:lang w:val="nb-NO"/>
        </w:rPr>
        <w:t>ԿՈՂՄԵՐԻ</w:t>
      </w:r>
      <w:r w:rsidRPr="00976578">
        <w:rPr>
          <w:rFonts w:ascii="GHEA Grapalat" w:hAnsi="GHEA Grapalat" w:cs="Times Armenian"/>
          <w:b/>
          <w:sz w:val="20"/>
          <w:lang w:val="nb-NO"/>
        </w:rPr>
        <w:t xml:space="preserve"> </w:t>
      </w:r>
      <w:r w:rsidRPr="00976578">
        <w:rPr>
          <w:rFonts w:ascii="GHEA Grapalat" w:hAnsi="GHEA Grapalat" w:cs="Sylfaen"/>
          <w:b/>
          <w:sz w:val="20"/>
          <w:lang w:val="nb-NO"/>
        </w:rPr>
        <w:t>ՀԱՍՑԵՆԵՐԸ</w:t>
      </w:r>
      <w:r w:rsidRPr="00976578">
        <w:rPr>
          <w:rFonts w:ascii="GHEA Grapalat" w:hAnsi="GHEA Grapalat" w:cs="Times Armenian"/>
          <w:b/>
          <w:sz w:val="20"/>
          <w:lang w:val="nb-NO"/>
        </w:rPr>
        <w:t xml:space="preserve">, </w:t>
      </w:r>
      <w:r w:rsidRPr="00976578">
        <w:rPr>
          <w:rFonts w:ascii="GHEA Grapalat" w:hAnsi="GHEA Grapalat" w:cs="Sylfaen"/>
          <w:b/>
          <w:sz w:val="20"/>
          <w:lang w:val="nb-NO"/>
        </w:rPr>
        <w:t>ԲԱՆԿԱՅԻՆ</w:t>
      </w:r>
      <w:r w:rsidRPr="00976578">
        <w:rPr>
          <w:rFonts w:ascii="GHEA Grapalat" w:hAnsi="GHEA Grapalat" w:cs="Times Armenian"/>
          <w:b/>
          <w:sz w:val="20"/>
          <w:lang w:val="nb-NO"/>
        </w:rPr>
        <w:t xml:space="preserve"> </w:t>
      </w:r>
      <w:r w:rsidRPr="00976578">
        <w:rPr>
          <w:rFonts w:ascii="GHEA Grapalat" w:hAnsi="GHEA Grapalat" w:cs="Sylfaen"/>
          <w:b/>
          <w:sz w:val="20"/>
          <w:lang w:val="nb-NO"/>
        </w:rPr>
        <w:t>ՎԱՎԵՐԱՊԱՅՄԱՆՆԵՐԸ</w:t>
      </w:r>
      <w:r w:rsidRPr="00976578">
        <w:rPr>
          <w:rFonts w:ascii="GHEA Grapalat" w:hAnsi="GHEA Grapalat" w:cs="Times Armenian"/>
          <w:b/>
          <w:sz w:val="20"/>
          <w:lang w:val="nb-NO"/>
        </w:rPr>
        <w:t xml:space="preserve"> </w:t>
      </w:r>
      <w:r w:rsidRPr="00976578">
        <w:rPr>
          <w:rFonts w:ascii="GHEA Grapalat" w:hAnsi="GHEA Grapalat" w:cs="Sylfaen"/>
          <w:b/>
          <w:sz w:val="20"/>
          <w:lang w:val="nb-NO"/>
        </w:rPr>
        <w:t>ԵՎ</w:t>
      </w:r>
      <w:r w:rsidRPr="00976578">
        <w:rPr>
          <w:rFonts w:ascii="GHEA Grapalat" w:hAnsi="GHEA Grapalat" w:cs="Times Armenian"/>
          <w:b/>
          <w:sz w:val="20"/>
          <w:lang w:val="nb-NO"/>
        </w:rPr>
        <w:t xml:space="preserve"> </w:t>
      </w:r>
      <w:r w:rsidRPr="00976578">
        <w:rPr>
          <w:rFonts w:ascii="GHEA Grapalat" w:hAnsi="GHEA Grapalat" w:cs="Sylfaen"/>
          <w:b/>
          <w:sz w:val="20"/>
          <w:lang w:val="nb-NO"/>
        </w:rPr>
        <w:t>ՍՏՈՐԱԳՐՈՒԹՅՈՒՆՆԵՐԸ</w:t>
      </w:r>
    </w:p>
    <w:p w14:paraId="5A12AA2F" w14:textId="77777777" w:rsidR="000E16AA" w:rsidRPr="00976578" w:rsidRDefault="000E16AA" w:rsidP="00976578">
      <w:pPr>
        <w:spacing w:after="0"/>
        <w:jc w:val="both"/>
        <w:rPr>
          <w:rFonts w:ascii="GHEA Grapalat" w:hAnsi="GHEA Grapalat" w:cs="TimesArmenianPSMT"/>
          <w:sz w:val="18"/>
          <w:szCs w:val="18"/>
          <w:lang w:val="hy-AM"/>
        </w:rPr>
      </w:pPr>
      <w:r w:rsidRPr="00976578">
        <w:rPr>
          <w:rFonts w:ascii="GHEA Grapalat" w:hAnsi="GHEA Grapalat"/>
          <w:i/>
          <w:sz w:val="20"/>
          <w:lang w:val="hy-AM" w:eastAsia="zh-CN"/>
        </w:rPr>
        <w:t xml:space="preserve"> </w:t>
      </w:r>
    </w:p>
    <w:p w14:paraId="1917ACFC" w14:textId="77777777" w:rsidR="000E16AA" w:rsidRPr="00976578" w:rsidRDefault="000E16AA" w:rsidP="00976578">
      <w:pPr>
        <w:spacing w:after="0"/>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0E16AA" w:rsidRPr="00976578" w14:paraId="5D5CE4B9" w14:textId="77777777" w:rsidTr="005C3E3E">
        <w:tc>
          <w:tcPr>
            <w:tcW w:w="4536" w:type="dxa"/>
          </w:tcPr>
          <w:p w14:paraId="3C540634" w14:textId="77777777" w:rsidR="000E16AA" w:rsidRPr="00976578" w:rsidRDefault="000E16AA" w:rsidP="00976578">
            <w:pPr>
              <w:spacing w:after="0"/>
              <w:jc w:val="center"/>
              <w:rPr>
                <w:rFonts w:ascii="GHEA Grapalat" w:hAnsi="GHEA Grapalat"/>
                <w:b/>
                <w:sz w:val="20"/>
                <w:lang w:val="hy-AM"/>
              </w:rPr>
            </w:pPr>
            <w:r w:rsidRPr="00976578">
              <w:rPr>
                <w:rFonts w:ascii="GHEA Grapalat" w:hAnsi="GHEA Grapalat"/>
                <w:b/>
                <w:sz w:val="20"/>
                <w:lang w:val="hy-AM"/>
              </w:rPr>
              <w:t>Պ Ա Տ Վ Ի Ր Ա Տ ՈՒ</w:t>
            </w:r>
          </w:p>
          <w:p w14:paraId="7E7EDDBE" w14:textId="77777777" w:rsidR="000E16AA" w:rsidRPr="00976578" w:rsidRDefault="000E16AA" w:rsidP="00976578">
            <w:pPr>
              <w:spacing w:after="0"/>
              <w:jc w:val="center"/>
              <w:rPr>
                <w:rFonts w:ascii="GHEA Grapalat" w:hAnsi="GHEA Grapalat"/>
                <w:b/>
                <w:sz w:val="20"/>
                <w:lang w:val="hy-AM"/>
              </w:rPr>
            </w:pPr>
          </w:p>
          <w:p w14:paraId="640DAE98"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«Փարկինգ Սիթի Սերվիս» ՓԲԸ</w:t>
            </w:r>
          </w:p>
          <w:p w14:paraId="7BEFDEB2"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ՀՀ, ք. Երևան, Բուզանդի 1/3</w:t>
            </w:r>
          </w:p>
          <w:p w14:paraId="3C3F5EEE"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«Արդշինինվեստբանկ» ՓԲԸ</w:t>
            </w:r>
          </w:p>
          <w:p w14:paraId="6629AB7F"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Հ/Հ 2470103051800000</w:t>
            </w:r>
          </w:p>
          <w:p w14:paraId="67A51B93"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ՀՎՀՀ 00117375</w:t>
            </w:r>
          </w:p>
          <w:p w14:paraId="441FBA95" w14:textId="77777777" w:rsidR="000E16AA" w:rsidRPr="00976578" w:rsidRDefault="000E16AA" w:rsidP="00976578">
            <w:pPr>
              <w:spacing w:after="0"/>
              <w:jc w:val="center"/>
              <w:rPr>
                <w:rFonts w:ascii="GHEA Grapalat" w:hAnsi="GHEA Grapalat"/>
                <w:sz w:val="20"/>
                <w:lang w:val="hy-AM"/>
              </w:rPr>
            </w:pPr>
          </w:p>
          <w:p w14:paraId="1045BA5A"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Տնօրեն՝------------------------Վ.Հարությունյան</w:t>
            </w:r>
          </w:p>
          <w:p w14:paraId="5E0AC877" w14:textId="77777777" w:rsidR="000E16AA" w:rsidRPr="00976578" w:rsidRDefault="000E16AA" w:rsidP="00976578">
            <w:pPr>
              <w:spacing w:after="0"/>
              <w:rPr>
                <w:rFonts w:ascii="GHEA Grapalat" w:hAnsi="GHEA Grapalat"/>
                <w:sz w:val="14"/>
                <w:lang w:val="hy-AM"/>
              </w:rPr>
            </w:pPr>
            <w:r w:rsidRPr="00976578">
              <w:rPr>
                <w:rFonts w:ascii="GHEA Grapalat" w:hAnsi="GHEA Grapalat"/>
                <w:sz w:val="14"/>
                <w:lang w:val="hy-AM"/>
              </w:rPr>
              <w:t xml:space="preserve">                          /ստորագրություն/</w:t>
            </w:r>
          </w:p>
          <w:p w14:paraId="5EB958CB" w14:textId="77777777" w:rsidR="000E16AA" w:rsidRPr="00976578" w:rsidRDefault="000E16AA" w:rsidP="00976578">
            <w:pPr>
              <w:spacing w:after="0"/>
              <w:jc w:val="center"/>
              <w:rPr>
                <w:rFonts w:ascii="GHEA Grapalat" w:hAnsi="GHEA Grapalat"/>
                <w:sz w:val="20"/>
                <w:lang w:val="hy-AM"/>
              </w:rPr>
            </w:pPr>
          </w:p>
          <w:p w14:paraId="07903C3D" w14:textId="77777777" w:rsidR="000E16AA" w:rsidRPr="00976578" w:rsidRDefault="000E16AA" w:rsidP="00976578">
            <w:pPr>
              <w:spacing w:after="0"/>
              <w:jc w:val="center"/>
              <w:rPr>
                <w:rFonts w:ascii="GHEA Grapalat" w:hAnsi="GHEA Grapalat"/>
                <w:sz w:val="20"/>
                <w:lang w:val="pt-BR"/>
              </w:rPr>
            </w:pPr>
            <w:r w:rsidRPr="00976578">
              <w:rPr>
                <w:rFonts w:ascii="GHEA Grapalat" w:hAnsi="GHEA Grapalat"/>
                <w:sz w:val="18"/>
                <w:lang w:val="hy-AM"/>
              </w:rPr>
              <w:t>Կ.Տ</w:t>
            </w:r>
          </w:p>
          <w:p w14:paraId="4363B77E" w14:textId="77777777" w:rsidR="000E16AA" w:rsidRPr="00976578" w:rsidRDefault="000E16AA" w:rsidP="00976578">
            <w:pPr>
              <w:spacing w:after="0"/>
              <w:rPr>
                <w:rFonts w:ascii="GHEA Grapalat" w:hAnsi="GHEA Grapalat"/>
                <w:sz w:val="20"/>
                <w:lang w:val="pt-BR"/>
              </w:rPr>
            </w:pPr>
          </w:p>
        </w:tc>
        <w:tc>
          <w:tcPr>
            <w:tcW w:w="4111" w:type="dxa"/>
          </w:tcPr>
          <w:p w14:paraId="6383339D" w14:textId="77777777" w:rsidR="000E16AA" w:rsidRPr="00976578" w:rsidRDefault="000E16AA" w:rsidP="00976578">
            <w:pPr>
              <w:spacing w:after="0" w:line="360" w:lineRule="auto"/>
              <w:jc w:val="center"/>
              <w:rPr>
                <w:rFonts w:ascii="GHEA Grapalat" w:hAnsi="GHEA Grapalat"/>
                <w:b/>
                <w:sz w:val="20"/>
                <w:lang w:val="nb-NO"/>
              </w:rPr>
            </w:pPr>
            <w:r w:rsidRPr="00976578">
              <w:rPr>
                <w:rFonts w:ascii="GHEA Grapalat" w:hAnsi="GHEA Grapalat"/>
                <w:b/>
                <w:sz w:val="20"/>
                <w:lang w:val="nb-NO"/>
              </w:rPr>
              <w:t>Կ Ա Տ Ա Ր Ո Ղ</w:t>
            </w:r>
          </w:p>
          <w:p w14:paraId="3B5FFBE1" w14:textId="77777777" w:rsidR="000E16AA" w:rsidRPr="00976578" w:rsidRDefault="000E16AA" w:rsidP="00976578">
            <w:pPr>
              <w:spacing w:after="0" w:line="360" w:lineRule="auto"/>
              <w:jc w:val="center"/>
              <w:rPr>
                <w:rFonts w:ascii="GHEA Grapalat" w:hAnsi="GHEA Grapalat"/>
                <w:b/>
                <w:sz w:val="20"/>
                <w:lang w:val="nb-NO"/>
              </w:rPr>
            </w:pPr>
          </w:p>
          <w:p w14:paraId="6C4ECB84" w14:textId="77777777" w:rsidR="000E16AA" w:rsidRPr="00976578" w:rsidRDefault="000E16AA" w:rsidP="00976578">
            <w:pPr>
              <w:spacing w:after="0"/>
              <w:rPr>
                <w:rFonts w:ascii="GHEA Grapalat" w:hAnsi="GHEA Grapalat"/>
                <w:sz w:val="20"/>
                <w:lang w:val="pt-BR"/>
              </w:rPr>
            </w:pPr>
            <w:r w:rsidRPr="00976578">
              <w:rPr>
                <w:rFonts w:ascii="GHEA Grapalat" w:hAnsi="GHEA Grapalat"/>
                <w:sz w:val="20"/>
                <w:lang w:val="pt-BR"/>
              </w:rPr>
              <w:t xml:space="preserve">       </w:t>
            </w:r>
          </w:p>
          <w:p w14:paraId="25E26C8F" w14:textId="77777777" w:rsidR="000E16AA" w:rsidRPr="00976578" w:rsidRDefault="000E16AA" w:rsidP="00976578">
            <w:pPr>
              <w:spacing w:after="0"/>
              <w:rPr>
                <w:rFonts w:ascii="GHEA Grapalat" w:hAnsi="GHEA Grapalat"/>
                <w:sz w:val="20"/>
                <w:lang w:val="pt-BR"/>
              </w:rPr>
            </w:pPr>
            <w:r w:rsidRPr="00976578">
              <w:rPr>
                <w:rFonts w:ascii="GHEA Grapalat" w:hAnsi="GHEA Grapalat"/>
                <w:sz w:val="20"/>
                <w:lang w:val="pt-BR"/>
              </w:rPr>
              <w:t xml:space="preserve">         --------------------------------------------</w:t>
            </w:r>
          </w:p>
          <w:p w14:paraId="7A6B691C" w14:textId="77777777" w:rsidR="000E16AA" w:rsidRPr="00976578" w:rsidRDefault="000E16AA" w:rsidP="00976578">
            <w:pPr>
              <w:spacing w:after="0"/>
              <w:rPr>
                <w:rFonts w:ascii="GHEA Grapalat" w:hAnsi="GHEA Grapalat"/>
                <w:sz w:val="16"/>
                <w:szCs w:val="16"/>
                <w:lang w:val="pt-BR"/>
              </w:rPr>
            </w:pPr>
            <w:r w:rsidRPr="00976578">
              <w:rPr>
                <w:rFonts w:ascii="GHEA Grapalat" w:hAnsi="GHEA Grapalat"/>
                <w:sz w:val="20"/>
                <w:lang w:val="pt-BR"/>
              </w:rPr>
              <w:t xml:space="preserve">                       </w:t>
            </w:r>
            <w:r w:rsidRPr="00976578">
              <w:rPr>
                <w:rFonts w:ascii="GHEA Grapalat" w:hAnsi="GHEA Grapalat"/>
                <w:sz w:val="16"/>
                <w:szCs w:val="16"/>
                <w:lang w:val="pt-BR"/>
              </w:rPr>
              <w:t>(ստորագրություն)</w:t>
            </w:r>
          </w:p>
          <w:p w14:paraId="05AC5C19" w14:textId="77777777" w:rsidR="000E16AA" w:rsidRPr="00976578" w:rsidRDefault="000E16AA" w:rsidP="00976578">
            <w:pPr>
              <w:spacing w:after="0"/>
              <w:rPr>
                <w:rFonts w:ascii="GHEA Grapalat" w:hAnsi="GHEA Grapalat"/>
                <w:sz w:val="16"/>
                <w:szCs w:val="16"/>
                <w:lang w:val="pt-BR"/>
              </w:rPr>
            </w:pPr>
            <w:r w:rsidRPr="00976578">
              <w:rPr>
                <w:rFonts w:ascii="GHEA Grapalat" w:hAnsi="GHEA Grapalat"/>
                <w:sz w:val="16"/>
                <w:szCs w:val="16"/>
                <w:lang w:val="pt-BR"/>
              </w:rPr>
              <w:t xml:space="preserve">                                  </w:t>
            </w:r>
          </w:p>
          <w:p w14:paraId="4055E78D" w14:textId="77777777" w:rsidR="000E16AA" w:rsidRPr="00976578" w:rsidRDefault="000E16AA" w:rsidP="00976578">
            <w:pPr>
              <w:spacing w:after="0"/>
              <w:rPr>
                <w:rFonts w:ascii="GHEA Grapalat" w:hAnsi="GHEA Grapalat"/>
                <w:sz w:val="16"/>
                <w:szCs w:val="16"/>
                <w:lang w:val="pt-BR"/>
              </w:rPr>
            </w:pPr>
            <w:r w:rsidRPr="00976578">
              <w:rPr>
                <w:rFonts w:ascii="GHEA Grapalat" w:hAnsi="GHEA Grapalat"/>
                <w:sz w:val="16"/>
                <w:szCs w:val="16"/>
                <w:lang w:val="pt-BR"/>
              </w:rPr>
              <w:t xml:space="preserve">                                        Կ.Տ.</w:t>
            </w:r>
          </w:p>
          <w:p w14:paraId="3AA0D61A" w14:textId="77777777" w:rsidR="000E16AA" w:rsidRPr="00976578" w:rsidRDefault="000E16AA" w:rsidP="00976578">
            <w:pPr>
              <w:spacing w:after="0"/>
              <w:rPr>
                <w:rFonts w:ascii="GHEA Grapalat" w:hAnsi="GHEA Grapalat"/>
                <w:sz w:val="20"/>
                <w:lang w:val="pt-BR"/>
              </w:rPr>
            </w:pPr>
          </w:p>
          <w:p w14:paraId="47428108" w14:textId="77777777" w:rsidR="000E16AA" w:rsidRPr="00976578" w:rsidRDefault="000E16AA" w:rsidP="00976578">
            <w:pPr>
              <w:spacing w:after="0" w:line="360" w:lineRule="auto"/>
              <w:jc w:val="center"/>
              <w:rPr>
                <w:rFonts w:ascii="GHEA Grapalat" w:hAnsi="GHEA Grapalat"/>
                <w:b/>
                <w:sz w:val="20"/>
                <w:lang w:val="nb-NO"/>
              </w:rPr>
            </w:pPr>
          </w:p>
        </w:tc>
      </w:tr>
    </w:tbl>
    <w:p w14:paraId="4FBF7EB9" w14:textId="77777777" w:rsidR="000E16AA" w:rsidRPr="00976578" w:rsidRDefault="000E16AA" w:rsidP="00976578">
      <w:pPr>
        <w:spacing w:after="0"/>
        <w:ind w:firstLine="709"/>
        <w:jc w:val="center"/>
        <w:rPr>
          <w:rFonts w:ascii="GHEA Grapalat" w:hAnsi="GHEA Grapalat"/>
          <w:b/>
          <w:sz w:val="20"/>
          <w:lang w:val="nb-NO"/>
        </w:rPr>
      </w:pPr>
    </w:p>
    <w:p w14:paraId="006D602B" w14:textId="77777777" w:rsidR="000E16AA" w:rsidRPr="00976578" w:rsidRDefault="000E16AA" w:rsidP="00976578">
      <w:pPr>
        <w:spacing w:after="0"/>
        <w:ind w:firstLine="709"/>
        <w:rPr>
          <w:rFonts w:ascii="GHEA Grapalat" w:hAnsi="GHEA Grapalat" w:cs="Sylfaen"/>
          <w:i/>
          <w:sz w:val="20"/>
          <w:szCs w:val="20"/>
          <w:lang w:val="nb-NO"/>
        </w:rPr>
      </w:pPr>
      <w:r w:rsidRPr="00976578">
        <w:rPr>
          <w:rFonts w:ascii="GHEA Grapalat" w:hAnsi="GHEA Grapalat" w:cs="Sylfaen"/>
          <w:i/>
          <w:sz w:val="20"/>
          <w:szCs w:val="20"/>
          <w:lang w:val="pt-BR"/>
        </w:rPr>
        <w:t>Անհրաժեշտության</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դեպքում</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պայմանագրում</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կարող</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են</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ներառվել</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ՀՀ</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օրենսդրությանը</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չհակասող</w:t>
      </w:r>
      <w:r w:rsidRPr="00976578">
        <w:rPr>
          <w:rFonts w:ascii="GHEA Grapalat" w:hAnsi="GHEA Grapalat" w:cs="Sylfaen"/>
          <w:i/>
          <w:sz w:val="20"/>
          <w:szCs w:val="20"/>
          <w:lang w:val="nb-NO"/>
        </w:rPr>
        <w:t xml:space="preserve"> </w:t>
      </w:r>
      <w:r w:rsidRPr="00976578">
        <w:rPr>
          <w:rFonts w:ascii="GHEA Grapalat" w:hAnsi="GHEA Grapalat" w:cs="Sylfaen"/>
          <w:i/>
          <w:sz w:val="20"/>
          <w:szCs w:val="20"/>
          <w:lang w:val="pt-BR"/>
        </w:rPr>
        <w:t>դրույթներ</w:t>
      </w:r>
      <w:r w:rsidRPr="00976578">
        <w:rPr>
          <w:rFonts w:ascii="GHEA Grapalat" w:hAnsi="GHEA Grapalat" w:cs="Sylfaen"/>
          <w:i/>
          <w:sz w:val="20"/>
          <w:szCs w:val="20"/>
          <w:lang w:val="nb-NO"/>
        </w:rPr>
        <w:t>։</w:t>
      </w:r>
    </w:p>
    <w:p w14:paraId="080DA0BD" w14:textId="77777777" w:rsidR="00B573AB" w:rsidRPr="00976578" w:rsidRDefault="00B573AB" w:rsidP="00976578">
      <w:pPr>
        <w:spacing w:after="0" w:line="240" w:lineRule="auto"/>
        <w:rPr>
          <w:rFonts w:ascii="GHEA Grapalat" w:hAnsi="GHEA Grapalat"/>
          <w:i/>
          <w:sz w:val="18"/>
          <w:lang w:val="hy-AM"/>
        </w:rPr>
      </w:pPr>
      <w:r w:rsidRPr="00976578">
        <w:rPr>
          <w:rFonts w:ascii="GHEA Grapalat" w:hAnsi="GHEA Grapalat"/>
          <w:i/>
          <w:sz w:val="18"/>
          <w:lang w:val="hy-AM"/>
        </w:rPr>
        <w:br w:type="page"/>
      </w:r>
    </w:p>
    <w:p w14:paraId="05CAFFAC" w14:textId="77777777" w:rsidR="00B573AB" w:rsidRPr="00976578" w:rsidRDefault="00B573AB" w:rsidP="00976578">
      <w:pPr>
        <w:spacing w:after="0"/>
        <w:ind w:right="188"/>
        <w:jc w:val="right"/>
        <w:rPr>
          <w:rFonts w:ascii="GHEA Grapalat" w:hAnsi="GHEA Grapalat"/>
          <w:i/>
          <w:sz w:val="18"/>
          <w:lang w:val="hy-AM"/>
        </w:rPr>
        <w:sectPr w:rsidR="00B573AB" w:rsidRPr="00976578" w:rsidSect="009027E1">
          <w:pgSz w:w="11906" w:h="16838" w:code="9"/>
          <w:pgMar w:top="720" w:right="720" w:bottom="720" w:left="720" w:header="144" w:footer="288" w:gutter="0"/>
          <w:cols w:space="720"/>
          <w:docGrid w:linePitch="360"/>
        </w:sectPr>
      </w:pPr>
    </w:p>
    <w:p w14:paraId="741727A2" w14:textId="511AA223" w:rsidR="000E16AA" w:rsidRPr="00976578" w:rsidRDefault="000E16AA" w:rsidP="00976578">
      <w:pPr>
        <w:spacing w:after="0"/>
        <w:ind w:right="188"/>
        <w:jc w:val="right"/>
        <w:rPr>
          <w:rFonts w:ascii="GHEA Grapalat" w:hAnsi="GHEA Grapalat"/>
          <w:i/>
          <w:sz w:val="18"/>
          <w:lang w:val="hy-AM"/>
        </w:rPr>
      </w:pPr>
      <w:r w:rsidRPr="00976578">
        <w:rPr>
          <w:rFonts w:ascii="GHEA Grapalat" w:hAnsi="GHEA Grapalat"/>
          <w:i/>
          <w:sz w:val="18"/>
          <w:lang w:val="hy-AM"/>
        </w:rPr>
        <w:lastRenderedPageBreak/>
        <w:t>Հավելված N 1</w:t>
      </w:r>
    </w:p>
    <w:p w14:paraId="37586DB5" w14:textId="77777777" w:rsidR="000E16AA" w:rsidRPr="00976578" w:rsidRDefault="000E16AA" w:rsidP="00976578">
      <w:pPr>
        <w:spacing w:after="0"/>
        <w:ind w:right="188"/>
        <w:jc w:val="right"/>
        <w:rPr>
          <w:rFonts w:ascii="GHEA Grapalat" w:hAnsi="GHEA Grapalat"/>
          <w:i/>
          <w:sz w:val="18"/>
          <w:lang w:val="hy-AM"/>
        </w:rPr>
      </w:pPr>
      <w:r w:rsidRPr="00976578">
        <w:rPr>
          <w:rFonts w:ascii="GHEA Grapalat" w:hAnsi="GHEA Grapalat"/>
          <w:i/>
          <w:sz w:val="18"/>
          <w:lang w:val="hy-AM"/>
        </w:rPr>
        <w:t xml:space="preserve">«         »              20  թ. կնքված </w:t>
      </w:r>
    </w:p>
    <w:p w14:paraId="56759C55" w14:textId="170D2015" w:rsidR="000E16AA" w:rsidRPr="00976578" w:rsidRDefault="000E16AA" w:rsidP="00976578">
      <w:pPr>
        <w:spacing w:after="0"/>
        <w:ind w:right="188"/>
        <w:jc w:val="right"/>
        <w:rPr>
          <w:rFonts w:ascii="GHEA Grapalat" w:hAnsi="GHEA Grapalat"/>
          <w:i/>
          <w:sz w:val="18"/>
          <w:lang w:val="hy-AM"/>
        </w:rPr>
      </w:pPr>
      <w:r w:rsidRPr="00976578">
        <w:rPr>
          <w:rFonts w:ascii="GHEA Grapalat" w:hAnsi="GHEA Grapalat"/>
          <w:i/>
          <w:sz w:val="18"/>
          <w:lang w:val="hy-AM"/>
        </w:rPr>
        <w:t xml:space="preserve">                     </w:t>
      </w:r>
      <w:r w:rsidR="00526FC0" w:rsidRPr="00976578">
        <w:rPr>
          <w:rFonts w:ascii="GHEA Grapalat" w:hAnsi="GHEA Grapalat"/>
          <w:b/>
          <w:i/>
          <w:sz w:val="18"/>
          <w:lang w:val="hy-AM"/>
        </w:rPr>
        <w:t>ՓՍՍ-ԳՀԾՁԲ-2021/13</w:t>
      </w:r>
      <w:r w:rsidRPr="00976578">
        <w:rPr>
          <w:rFonts w:ascii="GHEA Grapalat" w:hAnsi="GHEA Grapalat"/>
          <w:i/>
          <w:sz w:val="18"/>
          <w:lang w:val="hy-AM"/>
        </w:rPr>
        <w:t xml:space="preserve"> ծածկագրով պայմանագրի</w:t>
      </w:r>
    </w:p>
    <w:p w14:paraId="78FB5213" w14:textId="77777777" w:rsidR="000E16AA" w:rsidRPr="00976578" w:rsidRDefault="000E16AA" w:rsidP="00976578">
      <w:pPr>
        <w:spacing w:after="0"/>
        <w:ind w:right="188"/>
        <w:jc w:val="center"/>
        <w:rPr>
          <w:rFonts w:ascii="GHEA Grapalat" w:hAnsi="GHEA Grapalat"/>
          <w:sz w:val="18"/>
          <w:lang w:val="hy-AM"/>
        </w:rPr>
      </w:pPr>
    </w:p>
    <w:p w14:paraId="5C88A401" w14:textId="77777777" w:rsidR="000E16AA" w:rsidRPr="00976578" w:rsidRDefault="000E16AA" w:rsidP="00976578">
      <w:pPr>
        <w:spacing w:after="0"/>
        <w:ind w:right="188"/>
        <w:jc w:val="center"/>
        <w:rPr>
          <w:rFonts w:ascii="GHEA Grapalat" w:hAnsi="GHEA Grapalat"/>
          <w:sz w:val="20"/>
          <w:lang w:val="hy-AM"/>
        </w:rPr>
      </w:pPr>
    </w:p>
    <w:p w14:paraId="01089302" w14:textId="77777777" w:rsidR="000E16AA" w:rsidRPr="00976578" w:rsidRDefault="000E16AA" w:rsidP="00976578">
      <w:pPr>
        <w:spacing w:after="0"/>
        <w:ind w:right="188"/>
        <w:jc w:val="center"/>
        <w:rPr>
          <w:rFonts w:ascii="GHEA Grapalat" w:hAnsi="GHEA Grapalat"/>
          <w:sz w:val="20"/>
          <w:lang w:val="hy-AM"/>
        </w:rPr>
      </w:pPr>
      <w:r w:rsidRPr="00976578">
        <w:rPr>
          <w:rFonts w:ascii="GHEA Grapalat" w:hAnsi="GHEA Grapalat"/>
          <w:sz w:val="20"/>
          <w:lang w:val="hy-AM"/>
        </w:rPr>
        <w:t>ՏԵԽՆԻԿԱԿԱՆ ԲՆՈՒԹԱԳԻՐ - ԳՆՄԱՆ ԺԱՄԱՆԱԿԱՑՈՒՅՑ</w:t>
      </w:r>
    </w:p>
    <w:p w14:paraId="40FC62A2" w14:textId="77777777" w:rsidR="000E16AA" w:rsidRPr="00976578" w:rsidRDefault="000E16AA" w:rsidP="00976578">
      <w:pPr>
        <w:spacing w:after="0"/>
        <w:ind w:right="188"/>
        <w:jc w:val="right"/>
        <w:rPr>
          <w:rFonts w:ascii="GHEA Grapalat" w:hAnsi="GHEA Grapalat"/>
          <w:sz w:val="20"/>
          <w:lang w:val="hy-AM"/>
        </w:rPr>
      </w:pP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r>
      <w:r w:rsidRPr="00976578">
        <w:rPr>
          <w:rFonts w:ascii="GHEA Grapalat" w:hAnsi="GHEA Grapalat"/>
          <w:sz w:val="20"/>
          <w:lang w:val="hy-AM"/>
        </w:rPr>
        <w:tab/>
        <w:t xml:space="preserve">                                                                ՀՀ դրամ</w:t>
      </w:r>
    </w:p>
    <w:tbl>
      <w:tblPr>
        <w:tblW w:w="15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43"/>
        <w:gridCol w:w="2078"/>
        <w:gridCol w:w="1014"/>
        <w:gridCol w:w="1399"/>
        <w:gridCol w:w="1127"/>
        <w:gridCol w:w="1145"/>
        <w:gridCol w:w="5708"/>
      </w:tblGrid>
      <w:tr w:rsidR="00976578" w:rsidRPr="00976578" w14:paraId="7137C8D5" w14:textId="77777777" w:rsidTr="00B573AB">
        <w:trPr>
          <w:trHeight w:val="240"/>
          <w:jc w:val="center"/>
        </w:trPr>
        <w:tc>
          <w:tcPr>
            <w:tcW w:w="15565" w:type="dxa"/>
            <w:gridSpan w:val="8"/>
          </w:tcPr>
          <w:p w14:paraId="2D60AF74" w14:textId="77777777" w:rsidR="000E16AA" w:rsidRPr="00976578" w:rsidRDefault="000E16AA" w:rsidP="00976578">
            <w:pPr>
              <w:spacing w:after="0"/>
              <w:jc w:val="center"/>
              <w:rPr>
                <w:rFonts w:ascii="GHEA Grapalat" w:hAnsi="GHEA Grapalat"/>
                <w:sz w:val="18"/>
              </w:rPr>
            </w:pPr>
            <w:r w:rsidRPr="00976578">
              <w:rPr>
                <w:rFonts w:ascii="GHEA Grapalat" w:hAnsi="GHEA Grapalat"/>
                <w:sz w:val="18"/>
              </w:rPr>
              <w:t>Ծառայության*</w:t>
            </w:r>
          </w:p>
        </w:tc>
      </w:tr>
      <w:tr w:rsidR="00976578" w:rsidRPr="00976578" w14:paraId="55D71BCC" w14:textId="77777777" w:rsidTr="001916A5">
        <w:trPr>
          <w:trHeight w:val="219"/>
          <w:jc w:val="center"/>
        </w:trPr>
        <w:tc>
          <w:tcPr>
            <w:tcW w:w="1451" w:type="dxa"/>
            <w:vMerge w:val="restart"/>
            <w:vAlign w:val="center"/>
          </w:tcPr>
          <w:p w14:paraId="04208F77" w14:textId="77777777" w:rsidR="00646064" w:rsidRPr="00976578" w:rsidRDefault="00646064" w:rsidP="00976578">
            <w:pPr>
              <w:spacing w:after="0"/>
              <w:jc w:val="center"/>
              <w:rPr>
                <w:rFonts w:ascii="GHEA Grapalat" w:hAnsi="GHEA Grapalat"/>
                <w:sz w:val="18"/>
              </w:rPr>
            </w:pPr>
            <w:r w:rsidRPr="00976578">
              <w:rPr>
                <w:rFonts w:ascii="GHEA Grapalat" w:hAnsi="GHEA Grapalat"/>
                <w:sz w:val="18"/>
              </w:rPr>
              <w:t>հրավերով նախատեսված չափաբաժնի համարը</w:t>
            </w:r>
          </w:p>
        </w:tc>
        <w:tc>
          <w:tcPr>
            <w:tcW w:w="1643" w:type="dxa"/>
            <w:vMerge w:val="restart"/>
            <w:vAlign w:val="center"/>
          </w:tcPr>
          <w:p w14:paraId="702C73E9" w14:textId="77777777" w:rsidR="00646064" w:rsidRPr="00976578" w:rsidRDefault="00646064" w:rsidP="00976578">
            <w:pPr>
              <w:spacing w:after="0"/>
              <w:jc w:val="center"/>
              <w:rPr>
                <w:rFonts w:ascii="GHEA Grapalat" w:hAnsi="GHEA Grapalat"/>
                <w:sz w:val="18"/>
              </w:rPr>
            </w:pPr>
            <w:r w:rsidRPr="00976578">
              <w:rPr>
                <w:rFonts w:ascii="GHEA Grapalat" w:hAnsi="GHEA Grapalat"/>
                <w:sz w:val="18"/>
              </w:rPr>
              <w:t>գնումների պլանով նախատեսված միջանցիկ ծածկագիրը` ըստ ԳՄԱ դասակարգման (CPV)</w:t>
            </w:r>
          </w:p>
        </w:tc>
        <w:tc>
          <w:tcPr>
            <w:tcW w:w="2078" w:type="dxa"/>
            <w:vMerge w:val="restart"/>
            <w:vAlign w:val="center"/>
          </w:tcPr>
          <w:p w14:paraId="7467ADDF" w14:textId="77777777" w:rsidR="00646064" w:rsidRPr="00976578" w:rsidRDefault="00646064" w:rsidP="00976578">
            <w:pPr>
              <w:spacing w:after="0"/>
              <w:jc w:val="center"/>
              <w:rPr>
                <w:rFonts w:ascii="GHEA Grapalat" w:hAnsi="GHEA Grapalat"/>
                <w:sz w:val="18"/>
              </w:rPr>
            </w:pPr>
            <w:r w:rsidRPr="00976578">
              <w:rPr>
                <w:rFonts w:ascii="GHEA Grapalat" w:hAnsi="GHEA Grapalat"/>
                <w:sz w:val="18"/>
              </w:rPr>
              <w:t>տեխնիկական բնութագիրը</w:t>
            </w:r>
          </w:p>
        </w:tc>
        <w:tc>
          <w:tcPr>
            <w:tcW w:w="1014" w:type="dxa"/>
            <w:vMerge w:val="restart"/>
            <w:vAlign w:val="center"/>
          </w:tcPr>
          <w:p w14:paraId="48864A82" w14:textId="77777777" w:rsidR="00646064" w:rsidRPr="00976578" w:rsidRDefault="00646064" w:rsidP="00976578">
            <w:pPr>
              <w:spacing w:after="0"/>
              <w:jc w:val="center"/>
              <w:rPr>
                <w:rFonts w:ascii="GHEA Grapalat" w:hAnsi="GHEA Grapalat"/>
                <w:sz w:val="18"/>
              </w:rPr>
            </w:pPr>
            <w:r w:rsidRPr="00976578">
              <w:rPr>
                <w:rFonts w:ascii="GHEA Grapalat" w:hAnsi="GHEA Grapalat"/>
                <w:sz w:val="18"/>
              </w:rPr>
              <w:t>չափման միավորը</w:t>
            </w:r>
          </w:p>
        </w:tc>
        <w:tc>
          <w:tcPr>
            <w:tcW w:w="1399" w:type="dxa"/>
            <w:vMerge w:val="restart"/>
            <w:vAlign w:val="center"/>
          </w:tcPr>
          <w:p w14:paraId="62E538DD" w14:textId="4A633815" w:rsidR="00646064" w:rsidRPr="00976578" w:rsidRDefault="00646064" w:rsidP="00976578">
            <w:pPr>
              <w:spacing w:after="0"/>
              <w:jc w:val="center"/>
              <w:rPr>
                <w:rFonts w:ascii="GHEA Grapalat" w:hAnsi="GHEA Grapalat"/>
                <w:sz w:val="18"/>
              </w:rPr>
            </w:pPr>
            <w:r w:rsidRPr="00976578">
              <w:rPr>
                <w:rFonts w:ascii="GHEA Grapalat" w:hAnsi="GHEA Grapalat"/>
                <w:sz w:val="18"/>
              </w:rPr>
              <w:t>Առավելագույն ընդհանուր գինը / ՀՀ դրամ</w:t>
            </w:r>
          </w:p>
        </w:tc>
        <w:tc>
          <w:tcPr>
            <w:tcW w:w="1127" w:type="dxa"/>
            <w:vMerge w:val="restart"/>
            <w:vAlign w:val="center"/>
          </w:tcPr>
          <w:p w14:paraId="0EC355BF" w14:textId="77777777" w:rsidR="00646064" w:rsidRPr="00976578" w:rsidRDefault="00646064" w:rsidP="00976578">
            <w:pPr>
              <w:spacing w:after="0"/>
              <w:jc w:val="center"/>
              <w:rPr>
                <w:rFonts w:ascii="GHEA Grapalat" w:hAnsi="GHEA Grapalat"/>
                <w:sz w:val="18"/>
              </w:rPr>
            </w:pPr>
            <w:r w:rsidRPr="00976578">
              <w:rPr>
                <w:rFonts w:ascii="GHEA Grapalat" w:hAnsi="GHEA Grapalat"/>
                <w:sz w:val="18"/>
              </w:rPr>
              <w:t>ընդհանուր քանակը</w:t>
            </w:r>
          </w:p>
        </w:tc>
        <w:tc>
          <w:tcPr>
            <w:tcW w:w="6853" w:type="dxa"/>
            <w:gridSpan w:val="2"/>
            <w:vAlign w:val="center"/>
          </w:tcPr>
          <w:p w14:paraId="76BD4398" w14:textId="77777777" w:rsidR="00646064" w:rsidRPr="00976578" w:rsidRDefault="00646064" w:rsidP="00976578">
            <w:pPr>
              <w:spacing w:after="0"/>
              <w:jc w:val="center"/>
              <w:rPr>
                <w:rFonts w:ascii="GHEA Grapalat" w:hAnsi="GHEA Grapalat"/>
                <w:sz w:val="18"/>
              </w:rPr>
            </w:pPr>
            <w:r w:rsidRPr="00976578">
              <w:rPr>
                <w:rFonts w:ascii="GHEA Grapalat" w:hAnsi="GHEA Grapalat"/>
                <w:sz w:val="18"/>
              </w:rPr>
              <w:t>մատուցման</w:t>
            </w:r>
          </w:p>
        </w:tc>
      </w:tr>
      <w:tr w:rsidR="00976578" w:rsidRPr="00976578" w14:paraId="1D8E2346" w14:textId="77777777" w:rsidTr="001916A5">
        <w:trPr>
          <w:trHeight w:val="445"/>
          <w:jc w:val="center"/>
        </w:trPr>
        <w:tc>
          <w:tcPr>
            <w:tcW w:w="1451" w:type="dxa"/>
            <w:vMerge/>
            <w:vAlign w:val="center"/>
          </w:tcPr>
          <w:p w14:paraId="38524B6F" w14:textId="77777777" w:rsidR="000E16AA" w:rsidRPr="00976578" w:rsidRDefault="000E16AA" w:rsidP="00976578">
            <w:pPr>
              <w:spacing w:after="0"/>
              <w:jc w:val="center"/>
              <w:rPr>
                <w:rFonts w:ascii="GHEA Grapalat" w:hAnsi="GHEA Grapalat"/>
                <w:sz w:val="18"/>
              </w:rPr>
            </w:pPr>
          </w:p>
        </w:tc>
        <w:tc>
          <w:tcPr>
            <w:tcW w:w="1643" w:type="dxa"/>
            <w:vMerge/>
            <w:vAlign w:val="center"/>
          </w:tcPr>
          <w:p w14:paraId="4824B17F" w14:textId="77777777" w:rsidR="000E16AA" w:rsidRPr="00976578" w:rsidRDefault="000E16AA" w:rsidP="00976578">
            <w:pPr>
              <w:spacing w:after="0"/>
              <w:jc w:val="center"/>
              <w:rPr>
                <w:rFonts w:ascii="GHEA Grapalat" w:hAnsi="GHEA Grapalat"/>
                <w:sz w:val="18"/>
              </w:rPr>
            </w:pPr>
          </w:p>
        </w:tc>
        <w:tc>
          <w:tcPr>
            <w:tcW w:w="2078" w:type="dxa"/>
            <w:vMerge/>
            <w:vAlign w:val="center"/>
          </w:tcPr>
          <w:p w14:paraId="42BA3C9D" w14:textId="77777777" w:rsidR="000E16AA" w:rsidRPr="00976578" w:rsidRDefault="000E16AA" w:rsidP="00976578">
            <w:pPr>
              <w:spacing w:after="0"/>
              <w:jc w:val="center"/>
              <w:rPr>
                <w:rFonts w:ascii="GHEA Grapalat" w:hAnsi="GHEA Grapalat"/>
                <w:sz w:val="18"/>
              </w:rPr>
            </w:pPr>
          </w:p>
        </w:tc>
        <w:tc>
          <w:tcPr>
            <w:tcW w:w="1014" w:type="dxa"/>
            <w:vMerge/>
            <w:vAlign w:val="center"/>
          </w:tcPr>
          <w:p w14:paraId="7DB426F4" w14:textId="77777777" w:rsidR="000E16AA" w:rsidRPr="00976578" w:rsidRDefault="000E16AA" w:rsidP="00976578">
            <w:pPr>
              <w:spacing w:after="0"/>
              <w:jc w:val="center"/>
              <w:rPr>
                <w:rFonts w:ascii="GHEA Grapalat" w:hAnsi="GHEA Grapalat"/>
                <w:sz w:val="18"/>
              </w:rPr>
            </w:pPr>
          </w:p>
        </w:tc>
        <w:tc>
          <w:tcPr>
            <w:tcW w:w="1399" w:type="dxa"/>
            <w:vMerge/>
            <w:vAlign w:val="center"/>
          </w:tcPr>
          <w:p w14:paraId="03474945" w14:textId="77777777" w:rsidR="000E16AA" w:rsidRPr="00976578" w:rsidRDefault="000E16AA" w:rsidP="00976578">
            <w:pPr>
              <w:spacing w:after="0"/>
              <w:jc w:val="center"/>
              <w:rPr>
                <w:rFonts w:ascii="GHEA Grapalat" w:hAnsi="GHEA Grapalat"/>
                <w:sz w:val="18"/>
              </w:rPr>
            </w:pPr>
          </w:p>
        </w:tc>
        <w:tc>
          <w:tcPr>
            <w:tcW w:w="1127" w:type="dxa"/>
            <w:vMerge/>
            <w:vAlign w:val="center"/>
          </w:tcPr>
          <w:p w14:paraId="60D27B76" w14:textId="77777777" w:rsidR="000E16AA" w:rsidRPr="00976578" w:rsidRDefault="000E16AA" w:rsidP="00976578">
            <w:pPr>
              <w:spacing w:after="0"/>
              <w:jc w:val="center"/>
              <w:rPr>
                <w:rFonts w:ascii="GHEA Grapalat" w:hAnsi="GHEA Grapalat"/>
                <w:sz w:val="18"/>
              </w:rPr>
            </w:pPr>
          </w:p>
        </w:tc>
        <w:tc>
          <w:tcPr>
            <w:tcW w:w="1145" w:type="dxa"/>
            <w:vAlign w:val="center"/>
          </w:tcPr>
          <w:p w14:paraId="05D73BD5" w14:textId="77777777" w:rsidR="000E16AA" w:rsidRPr="00976578" w:rsidRDefault="000E16AA" w:rsidP="00976578">
            <w:pPr>
              <w:spacing w:after="0"/>
              <w:jc w:val="center"/>
              <w:rPr>
                <w:rFonts w:ascii="GHEA Grapalat" w:hAnsi="GHEA Grapalat"/>
                <w:sz w:val="18"/>
              </w:rPr>
            </w:pPr>
            <w:r w:rsidRPr="00976578">
              <w:rPr>
                <w:rFonts w:ascii="GHEA Grapalat" w:hAnsi="GHEA Grapalat"/>
                <w:sz w:val="18"/>
              </w:rPr>
              <w:t>հասցեն</w:t>
            </w:r>
          </w:p>
        </w:tc>
        <w:tc>
          <w:tcPr>
            <w:tcW w:w="5708" w:type="dxa"/>
            <w:vAlign w:val="center"/>
          </w:tcPr>
          <w:p w14:paraId="2D1F1C51" w14:textId="77777777" w:rsidR="000E16AA" w:rsidRPr="00976578" w:rsidRDefault="000E16AA" w:rsidP="00976578">
            <w:pPr>
              <w:spacing w:after="0"/>
              <w:jc w:val="center"/>
              <w:rPr>
                <w:rFonts w:ascii="GHEA Grapalat" w:hAnsi="GHEA Grapalat"/>
                <w:sz w:val="18"/>
              </w:rPr>
            </w:pPr>
            <w:r w:rsidRPr="00976578">
              <w:rPr>
                <w:rFonts w:ascii="GHEA Grapalat" w:hAnsi="GHEA Grapalat"/>
                <w:sz w:val="18"/>
              </w:rPr>
              <w:t>Ժամկետը**</w:t>
            </w:r>
          </w:p>
        </w:tc>
      </w:tr>
      <w:tr w:rsidR="00976578" w:rsidRPr="00976578" w14:paraId="3497BEDC" w14:textId="77777777" w:rsidTr="001916A5">
        <w:trPr>
          <w:trHeight w:val="246"/>
          <w:jc w:val="center"/>
        </w:trPr>
        <w:tc>
          <w:tcPr>
            <w:tcW w:w="1451" w:type="dxa"/>
            <w:vAlign w:val="center"/>
          </w:tcPr>
          <w:p w14:paraId="70EBF1B8" w14:textId="74AF5EE2" w:rsidR="001916A5" w:rsidRPr="00976578" w:rsidRDefault="001916A5" w:rsidP="00976578">
            <w:pPr>
              <w:spacing w:after="0"/>
              <w:jc w:val="center"/>
              <w:rPr>
                <w:rFonts w:ascii="GHEA Grapalat" w:hAnsi="GHEA Grapalat"/>
                <w:sz w:val="20"/>
              </w:rPr>
            </w:pPr>
            <w:r w:rsidRPr="00976578">
              <w:rPr>
                <w:rFonts w:ascii="GHEA Grapalat" w:hAnsi="GHEA Grapalat"/>
                <w:sz w:val="16"/>
                <w:szCs w:val="16"/>
              </w:rPr>
              <w:t>1</w:t>
            </w:r>
          </w:p>
        </w:tc>
        <w:tc>
          <w:tcPr>
            <w:tcW w:w="1643" w:type="dxa"/>
            <w:vAlign w:val="center"/>
          </w:tcPr>
          <w:p w14:paraId="26A51003" w14:textId="28DC2E11" w:rsidR="001916A5" w:rsidRPr="00976578" w:rsidRDefault="001916A5" w:rsidP="00976578">
            <w:pPr>
              <w:spacing w:after="0"/>
              <w:jc w:val="center"/>
              <w:rPr>
                <w:rFonts w:ascii="GHEA Grapalat" w:hAnsi="GHEA Grapalat" w:cs="Calibri"/>
              </w:rPr>
            </w:pPr>
            <w:r w:rsidRPr="00976578">
              <w:rPr>
                <w:rFonts w:ascii="GHEA Grapalat" w:hAnsi="GHEA Grapalat" w:cs="Calibri"/>
                <w:sz w:val="16"/>
                <w:szCs w:val="16"/>
              </w:rPr>
              <w:t>72721100</w:t>
            </w:r>
          </w:p>
        </w:tc>
        <w:tc>
          <w:tcPr>
            <w:tcW w:w="2078" w:type="dxa"/>
            <w:vAlign w:val="center"/>
          </w:tcPr>
          <w:p w14:paraId="0AC9E996" w14:textId="2FC5FA6E" w:rsidR="001916A5" w:rsidRPr="00976578" w:rsidRDefault="001916A5" w:rsidP="00976578">
            <w:pPr>
              <w:tabs>
                <w:tab w:val="left" w:pos="256"/>
              </w:tabs>
              <w:spacing w:after="0" w:line="259" w:lineRule="auto"/>
              <w:contextualSpacing/>
              <w:jc w:val="center"/>
              <w:rPr>
                <w:rFonts w:ascii="GHEA Grapalat" w:hAnsi="GHEA Grapalat"/>
                <w:sz w:val="20"/>
                <w:lang w:val="hy-AM"/>
              </w:rPr>
            </w:pPr>
            <w:r w:rsidRPr="00976578">
              <w:rPr>
                <w:rFonts w:ascii="GHEA Grapalat" w:hAnsi="GHEA Grapalat" w:cs="Sylfaen"/>
                <w:sz w:val="16"/>
                <w:szCs w:val="16"/>
                <w:lang w:val="hy-AM"/>
              </w:rPr>
              <w:t>տեխնիկական բնութագիրը ներկայացվում է</w:t>
            </w:r>
            <w:r w:rsidRPr="00976578">
              <w:rPr>
                <w:rFonts w:ascii="GHEA Grapalat" w:hAnsi="GHEA Grapalat" w:cs="Sylfaen"/>
                <w:sz w:val="16"/>
                <w:szCs w:val="16"/>
              </w:rPr>
              <w:t xml:space="preserve"> </w:t>
            </w:r>
            <w:r w:rsidRPr="00976578">
              <w:rPr>
                <w:rFonts w:ascii="GHEA Grapalat" w:hAnsi="GHEA Grapalat" w:cs="Sylfaen"/>
                <w:sz w:val="16"/>
                <w:szCs w:val="16"/>
                <w:lang w:val="hy-AM"/>
              </w:rPr>
              <w:t xml:space="preserve">սույն պայմանագրի Հավելված </w:t>
            </w:r>
            <w:r w:rsidRPr="00976578">
              <w:rPr>
                <w:rFonts w:ascii="GHEA Grapalat" w:hAnsi="GHEA Grapalat" w:cs="Sylfaen"/>
                <w:sz w:val="16"/>
                <w:szCs w:val="16"/>
              </w:rPr>
              <w:t>1</w:t>
            </w:r>
            <w:r w:rsidRPr="00976578">
              <w:rPr>
                <w:rFonts w:ascii="GHEA Grapalat" w:hAnsi="GHEA Grapalat" w:cs="Sylfaen"/>
                <w:sz w:val="16"/>
                <w:szCs w:val="16"/>
                <w:lang w:val="hy-AM"/>
              </w:rPr>
              <w:t>.1-ում:</w:t>
            </w:r>
          </w:p>
        </w:tc>
        <w:tc>
          <w:tcPr>
            <w:tcW w:w="1014" w:type="dxa"/>
            <w:vAlign w:val="center"/>
          </w:tcPr>
          <w:p w14:paraId="7F12DE5A" w14:textId="3F6BAD75" w:rsidR="001916A5" w:rsidRPr="00976578" w:rsidRDefault="001916A5" w:rsidP="00976578">
            <w:pPr>
              <w:spacing w:after="0"/>
              <w:jc w:val="center"/>
              <w:rPr>
                <w:rFonts w:ascii="GHEA Grapalat" w:hAnsi="GHEA Grapalat"/>
                <w:sz w:val="20"/>
              </w:rPr>
            </w:pPr>
            <w:r w:rsidRPr="00976578">
              <w:rPr>
                <w:rFonts w:ascii="GHEA Grapalat" w:hAnsi="GHEA Grapalat"/>
                <w:sz w:val="16"/>
                <w:szCs w:val="16"/>
              </w:rPr>
              <w:t>դրամ</w:t>
            </w:r>
          </w:p>
        </w:tc>
        <w:tc>
          <w:tcPr>
            <w:tcW w:w="1399" w:type="dxa"/>
            <w:vAlign w:val="center"/>
          </w:tcPr>
          <w:p w14:paraId="11E9321C" w14:textId="565DA058" w:rsidR="001916A5" w:rsidRPr="00976578" w:rsidRDefault="001916A5" w:rsidP="00976578">
            <w:pPr>
              <w:spacing w:after="0"/>
              <w:jc w:val="center"/>
              <w:rPr>
                <w:rFonts w:ascii="GHEA Grapalat" w:hAnsi="GHEA Grapalat"/>
                <w:sz w:val="20"/>
              </w:rPr>
            </w:pPr>
            <w:r w:rsidRPr="00976578">
              <w:rPr>
                <w:rFonts w:ascii="GHEA Grapalat" w:hAnsi="GHEA Grapalat"/>
                <w:sz w:val="16"/>
                <w:szCs w:val="16"/>
              </w:rPr>
              <w:t>15000000</w:t>
            </w:r>
          </w:p>
        </w:tc>
        <w:tc>
          <w:tcPr>
            <w:tcW w:w="1127" w:type="dxa"/>
            <w:vAlign w:val="center"/>
          </w:tcPr>
          <w:p w14:paraId="3A342920" w14:textId="22349DDF" w:rsidR="001916A5" w:rsidRPr="00976578" w:rsidRDefault="001916A5" w:rsidP="00976578">
            <w:pPr>
              <w:spacing w:after="0"/>
              <w:jc w:val="center"/>
              <w:rPr>
                <w:rFonts w:ascii="GHEA Grapalat" w:hAnsi="GHEA Grapalat"/>
                <w:sz w:val="20"/>
              </w:rPr>
            </w:pPr>
            <w:r w:rsidRPr="00976578">
              <w:rPr>
                <w:rFonts w:ascii="GHEA Grapalat" w:hAnsi="GHEA Grapalat"/>
                <w:sz w:val="16"/>
                <w:szCs w:val="16"/>
              </w:rPr>
              <w:t>1</w:t>
            </w:r>
          </w:p>
        </w:tc>
        <w:tc>
          <w:tcPr>
            <w:tcW w:w="1145" w:type="dxa"/>
            <w:vAlign w:val="center"/>
          </w:tcPr>
          <w:p w14:paraId="7E1A7901" w14:textId="29EE73B0" w:rsidR="001916A5" w:rsidRPr="00976578" w:rsidRDefault="001916A5" w:rsidP="00976578">
            <w:pPr>
              <w:spacing w:after="0"/>
              <w:jc w:val="center"/>
              <w:rPr>
                <w:rFonts w:ascii="GHEA Grapalat" w:hAnsi="GHEA Grapalat"/>
                <w:sz w:val="18"/>
              </w:rPr>
            </w:pPr>
            <w:r w:rsidRPr="00976578">
              <w:rPr>
                <w:rFonts w:ascii="GHEA Grapalat" w:hAnsi="GHEA Grapalat"/>
                <w:sz w:val="16"/>
                <w:szCs w:val="16"/>
              </w:rPr>
              <w:t>ՀՀ, ք. Երևան</w:t>
            </w:r>
          </w:p>
        </w:tc>
        <w:tc>
          <w:tcPr>
            <w:tcW w:w="5708" w:type="dxa"/>
            <w:vAlign w:val="center"/>
          </w:tcPr>
          <w:p w14:paraId="58A10709" w14:textId="0B2E4FF0" w:rsidR="001916A5" w:rsidRPr="00976578" w:rsidRDefault="001916A5" w:rsidP="00976578">
            <w:pPr>
              <w:spacing w:after="0"/>
              <w:jc w:val="center"/>
              <w:rPr>
                <w:rFonts w:ascii="GHEA Grapalat" w:hAnsi="GHEA Grapalat"/>
                <w:sz w:val="18"/>
              </w:rPr>
            </w:pPr>
            <w:r w:rsidRPr="00976578">
              <w:rPr>
                <w:rFonts w:ascii="GHEA Grapalat" w:hAnsi="GHEA Grapalat"/>
                <w:sz w:val="16"/>
                <w:szCs w:val="16"/>
              </w:rPr>
              <w:t>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ըստ Պատվիրատուի պահանջի:</w:t>
            </w:r>
          </w:p>
        </w:tc>
      </w:tr>
    </w:tbl>
    <w:p w14:paraId="4440565E" w14:textId="77777777" w:rsidR="001916A5" w:rsidRPr="00976578" w:rsidRDefault="001916A5" w:rsidP="00976578">
      <w:pPr>
        <w:spacing w:after="0" w:line="240" w:lineRule="auto"/>
        <w:ind w:right="89"/>
        <w:contextualSpacing/>
        <w:jc w:val="both"/>
        <w:rPr>
          <w:rFonts w:ascii="GHEA Grapalat" w:eastAsia="Calibri" w:hAnsi="GHEA Grapalat" w:cs="Times New Roman"/>
          <w:sz w:val="16"/>
          <w:szCs w:val="18"/>
          <w:lang w:val="pt-BR"/>
        </w:rPr>
      </w:pPr>
      <w:r w:rsidRPr="00976578">
        <w:rPr>
          <w:rFonts w:ascii="GHEA Grapalat" w:eastAsia="Calibri" w:hAnsi="GHEA Grapalat" w:cs="Times New Roman"/>
          <w:sz w:val="16"/>
          <w:szCs w:val="18"/>
          <w:lang w:val="pt-BR"/>
        </w:rPr>
        <w:t>*«</w:t>
      </w:r>
      <w:r w:rsidRPr="00976578">
        <w:rPr>
          <w:rFonts w:ascii="GHEA Grapalat" w:eastAsia="Calibri" w:hAnsi="GHEA Grapalat" w:cs="Times New Roman"/>
          <w:sz w:val="16"/>
          <w:szCs w:val="18"/>
          <w:lang w:val="hy-AM"/>
        </w:rPr>
        <w:t>Գնումների</w:t>
      </w:r>
      <w:r w:rsidRPr="00976578">
        <w:rPr>
          <w:rFonts w:ascii="GHEA Grapalat" w:eastAsia="Calibri" w:hAnsi="GHEA Grapalat" w:cs="Times New Roman"/>
          <w:sz w:val="16"/>
          <w:szCs w:val="18"/>
          <w:lang w:val="pt-BR"/>
        </w:rPr>
        <w:t xml:space="preserve"> </w:t>
      </w:r>
      <w:r w:rsidRPr="00976578">
        <w:rPr>
          <w:rFonts w:ascii="GHEA Grapalat" w:eastAsia="Calibri" w:hAnsi="GHEA Grapalat" w:cs="Times New Roman"/>
          <w:sz w:val="16"/>
          <w:szCs w:val="18"/>
          <w:lang w:val="hy-AM"/>
        </w:rPr>
        <w:t>մասին</w:t>
      </w:r>
      <w:r w:rsidRPr="00976578">
        <w:rPr>
          <w:rFonts w:ascii="GHEA Grapalat" w:eastAsia="Calibri" w:hAnsi="GHEA Grapalat" w:cs="Times New Roman"/>
          <w:sz w:val="16"/>
          <w:szCs w:val="18"/>
          <w:lang w:val="pt-BR"/>
        </w:rPr>
        <w:t xml:space="preserve">» </w:t>
      </w:r>
      <w:r w:rsidRPr="00976578">
        <w:rPr>
          <w:rFonts w:ascii="GHEA Grapalat" w:eastAsia="Calibri" w:hAnsi="GHEA Grapalat" w:cs="Times New Roman"/>
          <w:sz w:val="16"/>
          <w:szCs w:val="18"/>
          <w:lang w:val="hy-AM"/>
        </w:rPr>
        <w:t>ՀՀ</w:t>
      </w:r>
      <w:r w:rsidRPr="00976578">
        <w:rPr>
          <w:rFonts w:ascii="GHEA Grapalat" w:eastAsia="Calibri" w:hAnsi="GHEA Grapalat" w:cs="Times New Roman"/>
          <w:sz w:val="16"/>
          <w:szCs w:val="18"/>
          <w:lang w:val="pt-BR"/>
        </w:rPr>
        <w:t xml:space="preserve"> </w:t>
      </w:r>
      <w:r w:rsidRPr="00976578">
        <w:rPr>
          <w:rFonts w:ascii="GHEA Grapalat" w:eastAsia="Calibri" w:hAnsi="GHEA Grapalat" w:cs="Times New Roman"/>
          <w:sz w:val="16"/>
          <w:szCs w:val="18"/>
          <w:lang w:val="hy-AM"/>
        </w:rPr>
        <w:t>օրենքի</w:t>
      </w:r>
      <w:r w:rsidRPr="00976578">
        <w:rPr>
          <w:rFonts w:ascii="GHEA Grapalat" w:eastAsia="Calibri" w:hAnsi="GHEA Grapalat" w:cs="Times New Roman"/>
          <w:sz w:val="16"/>
          <w:szCs w:val="18"/>
          <w:lang w:val="pt-BR"/>
        </w:rPr>
        <w:t xml:space="preserve"> 13-</w:t>
      </w:r>
      <w:r w:rsidRPr="00976578">
        <w:rPr>
          <w:rFonts w:ascii="GHEA Grapalat" w:eastAsia="Calibri" w:hAnsi="GHEA Grapalat" w:cs="Times New Roman"/>
          <w:sz w:val="16"/>
          <w:szCs w:val="18"/>
          <w:lang w:val="hy-AM"/>
        </w:rPr>
        <w:t>րդ</w:t>
      </w:r>
      <w:r w:rsidRPr="00976578">
        <w:rPr>
          <w:rFonts w:ascii="GHEA Grapalat" w:eastAsia="Calibri" w:hAnsi="GHEA Grapalat" w:cs="Times New Roman"/>
          <w:sz w:val="16"/>
          <w:szCs w:val="18"/>
          <w:lang w:val="pt-BR"/>
        </w:rPr>
        <w:t xml:space="preserve"> </w:t>
      </w:r>
      <w:r w:rsidRPr="00976578">
        <w:rPr>
          <w:rFonts w:ascii="GHEA Grapalat" w:eastAsia="Calibri" w:hAnsi="GHEA Grapalat" w:cs="Times New Roman"/>
          <w:sz w:val="16"/>
          <w:szCs w:val="18"/>
          <w:lang w:val="hy-AM"/>
        </w:rPr>
        <w:t>հոդվածի</w:t>
      </w:r>
      <w:r w:rsidRPr="00976578">
        <w:rPr>
          <w:rFonts w:ascii="GHEA Grapalat" w:eastAsia="Calibri" w:hAnsi="GHEA Grapalat" w:cs="Times New Roman"/>
          <w:sz w:val="16"/>
          <w:szCs w:val="18"/>
          <w:lang w:val="pt-BR"/>
        </w:rPr>
        <w:t xml:space="preserve"> 5-</w:t>
      </w:r>
      <w:r w:rsidRPr="00976578">
        <w:rPr>
          <w:rFonts w:ascii="GHEA Grapalat" w:eastAsia="Calibri" w:hAnsi="GHEA Grapalat" w:cs="Times New Roman"/>
          <w:sz w:val="16"/>
          <w:szCs w:val="18"/>
          <w:lang w:val="hy-AM"/>
        </w:rPr>
        <w:t>րդ</w:t>
      </w:r>
      <w:r w:rsidRPr="00976578">
        <w:rPr>
          <w:rFonts w:ascii="GHEA Grapalat" w:eastAsia="Calibri" w:hAnsi="GHEA Grapalat" w:cs="Times New Roman"/>
          <w:sz w:val="16"/>
          <w:szCs w:val="18"/>
          <w:lang w:val="pt-BR"/>
        </w:rPr>
        <w:t xml:space="preserve"> </w:t>
      </w:r>
      <w:r w:rsidRPr="00976578">
        <w:rPr>
          <w:rFonts w:ascii="GHEA Grapalat" w:eastAsia="Calibri" w:hAnsi="GHEA Grapalat" w:cs="Times New Roman"/>
          <w:sz w:val="16"/>
          <w:szCs w:val="18"/>
          <w:lang w:val="hy-AM"/>
        </w:rPr>
        <w:t>կետ</w:t>
      </w:r>
      <w:r w:rsidRPr="00976578">
        <w:rPr>
          <w:rFonts w:ascii="GHEA Grapalat" w:eastAsia="Calibri" w:hAnsi="GHEA Grapalat" w:cs="Times New Roman"/>
          <w:sz w:val="16"/>
          <w:szCs w:val="18"/>
        </w:rPr>
        <w:t>ով</w:t>
      </w:r>
      <w:r w:rsidRPr="00976578">
        <w:rPr>
          <w:rFonts w:ascii="GHEA Grapalat" w:eastAsia="Calibri" w:hAnsi="GHEA Grapalat" w:cs="Times New Roman"/>
          <w:sz w:val="16"/>
          <w:szCs w:val="18"/>
          <w:lang w:val="pt-BR"/>
        </w:rPr>
        <w:t xml:space="preserve"> սահմանված պահանջներով ցանկացած հղման դեպքում կիրառելի է «կամ համարժեք» բառերը: </w:t>
      </w:r>
    </w:p>
    <w:p w14:paraId="733E2A8A" w14:textId="77777777" w:rsidR="001916A5" w:rsidRPr="00976578" w:rsidRDefault="001916A5" w:rsidP="00976578">
      <w:pPr>
        <w:spacing w:after="0" w:line="240" w:lineRule="auto"/>
        <w:ind w:right="89"/>
        <w:jc w:val="both"/>
        <w:rPr>
          <w:rFonts w:ascii="GHEA Grapalat" w:eastAsia="Calibri" w:hAnsi="GHEA Grapalat" w:cs="Times New Roman"/>
          <w:sz w:val="16"/>
          <w:szCs w:val="18"/>
          <w:lang w:val="pt-BR"/>
        </w:rPr>
      </w:pPr>
      <w:r w:rsidRPr="00976578">
        <w:rPr>
          <w:rFonts w:ascii="GHEA Grapalat" w:eastAsia="Calibri" w:hAnsi="GHEA Grapalat" w:cs="Times New Roman"/>
          <w:sz w:val="16"/>
          <w:szCs w:val="18"/>
          <w:lang w:val="pt-BR"/>
        </w:rPr>
        <w:t xml:space="preserve">** Ընթացակարգը իրականացվում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ուժի մեջ մտնելու օրվանից սկսած: </w:t>
      </w:r>
      <w:r w:rsidRPr="00976578">
        <w:rPr>
          <w:rFonts w:ascii="GHEA Grapalat" w:eastAsia="Calibri" w:hAnsi="GHEA Grapalat" w:cs="Times New Roman"/>
          <w:sz w:val="16"/>
          <w:szCs w:val="18"/>
          <w:lang w:val="hy-AM"/>
        </w:rPr>
        <w:t>Ծառայության մատուցման</w:t>
      </w:r>
      <w:r w:rsidRPr="00976578">
        <w:rPr>
          <w:rFonts w:ascii="GHEA Grapalat" w:eastAsia="Calibri" w:hAnsi="GHEA Grapalat" w:cs="Times New Roman"/>
          <w:sz w:val="16"/>
          <w:szCs w:val="18"/>
          <w:lang w:val="pt-BR"/>
        </w:rPr>
        <w:t xml:space="preserve"> ժամկետը, իսկ փուլային </w:t>
      </w:r>
      <w:r w:rsidRPr="00976578">
        <w:rPr>
          <w:rFonts w:ascii="GHEA Grapalat" w:eastAsia="Calibri" w:hAnsi="GHEA Grapalat" w:cs="Times New Roman"/>
          <w:sz w:val="16"/>
          <w:szCs w:val="18"/>
          <w:lang w:val="hy-AM"/>
        </w:rPr>
        <w:t>մատուցման</w:t>
      </w:r>
      <w:r w:rsidRPr="00976578">
        <w:rPr>
          <w:rFonts w:ascii="GHEA Grapalat" w:eastAsia="Calibri" w:hAnsi="GHEA Grapalat" w:cs="Times New Roman"/>
          <w:sz w:val="16"/>
          <w:szCs w:val="18"/>
          <w:lang w:val="pt-BR"/>
        </w:rPr>
        <w:t xml:space="preserve"> դեպքում` առաջին փուլի </w:t>
      </w:r>
      <w:r w:rsidRPr="00976578">
        <w:rPr>
          <w:rFonts w:ascii="GHEA Grapalat" w:eastAsia="Calibri" w:hAnsi="GHEA Grapalat" w:cs="Times New Roman"/>
          <w:sz w:val="16"/>
          <w:szCs w:val="18"/>
          <w:lang w:val="hy-AM"/>
        </w:rPr>
        <w:t>մատուցման</w:t>
      </w:r>
      <w:r w:rsidRPr="00976578">
        <w:rPr>
          <w:rFonts w:ascii="GHEA Grapalat" w:eastAsia="Calibri" w:hAnsi="GHEA Grapalat" w:cs="Times New Roman"/>
          <w:sz w:val="16"/>
          <w:szCs w:val="18"/>
          <w:lang w:val="pt-BR"/>
        </w:rPr>
        <w:t xml:space="preserve">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976578">
        <w:rPr>
          <w:rFonts w:ascii="GHEA Grapalat" w:eastAsia="Calibri" w:hAnsi="GHEA Grapalat" w:cs="Times New Roman"/>
          <w:sz w:val="16"/>
          <w:szCs w:val="18"/>
          <w:lang w:val="hy-AM"/>
        </w:rPr>
        <w:t>ծառայությունը մատուցել</w:t>
      </w:r>
      <w:r w:rsidRPr="00976578">
        <w:rPr>
          <w:rFonts w:ascii="GHEA Grapalat" w:eastAsia="Calibri" w:hAnsi="GHEA Grapalat" w:cs="Times New Roman"/>
          <w:sz w:val="16"/>
          <w:szCs w:val="18"/>
          <w:lang w:val="pt-BR"/>
        </w:rPr>
        <w:t xml:space="preserve"> ավելի կարճ ժամկետում: </w:t>
      </w:r>
      <w:r w:rsidRPr="00976578">
        <w:rPr>
          <w:rFonts w:ascii="GHEA Grapalat" w:eastAsia="Calibri" w:hAnsi="GHEA Grapalat" w:cs="Times New Roman"/>
          <w:sz w:val="16"/>
          <w:szCs w:val="18"/>
          <w:lang w:val="hy-AM"/>
        </w:rPr>
        <w:t>Մատուցման</w:t>
      </w:r>
      <w:r w:rsidRPr="00976578">
        <w:rPr>
          <w:rFonts w:ascii="GHEA Grapalat" w:eastAsia="Calibri" w:hAnsi="GHEA Grapalat" w:cs="Times New Roman"/>
          <w:sz w:val="16"/>
          <w:szCs w:val="18"/>
          <w:lang w:val="pt-BR"/>
        </w:rPr>
        <w:t xml:space="preserve"> վերջնաժամկետը չի կարող ավել լինել, քան ֆինանսական միջոցներ նախատեսվելու տարվա դեկտեմբերի </w:t>
      </w:r>
      <w:r w:rsidRPr="00976578">
        <w:rPr>
          <w:rFonts w:ascii="GHEA Grapalat" w:eastAsia="Calibri" w:hAnsi="GHEA Grapalat" w:cs="Times New Roman"/>
          <w:sz w:val="16"/>
          <w:szCs w:val="18"/>
          <w:lang w:val="hy-AM"/>
        </w:rPr>
        <w:t>30</w:t>
      </w:r>
      <w:r w:rsidRPr="00976578">
        <w:rPr>
          <w:rFonts w:ascii="GHEA Grapalat" w:eastAsia="Calibri" w:hAnsi="GHEA Grapalat" w:cs="Times New Roman"/>
          <w:sz w:val="16"/>
          <w:szCs w:val="18"/>
          <w:lang w:val="pt-BR"/>
        </w:rPr>
        <w:t>-ը:</w:t>
      </w:r>
    </w:p>
    <w:p w14:paraId="6D773AB6" w14:textId="714A237D" w:rsidR="001E4DF7" w:rsidRPr="00976578" w:rsidRDefault="001E4DF7" w:rsidP="00976578">
      <w:pPr>
        <w:spacing w:after="0"/>
        <w:ind w:left="180" w:right="188"/>
        <w:contextualSpacing/>
        <w:jc w:val="both"/>
        <w:rPr>
          <w:rFonts w:ascii="GHEA Grapalat" w:eastAsia="Calibri" w:hAnsi="GHEA Grapalat"/>
          <w:sz w:val="18"/>
          <w:szCs w:val="18"/>
          <w:lang w:val="pt-BR"/>
        </w:rPr>
      </w:pPr>
    </w:p>
    <w:tbl>
      <w:tblPr>
        <w:tblW w:w="0" w:type="auto"/>
        <w:jc w:val="center"/>
        <w:tblLayout w:type="fixed"/>
        <w:tblLook w:val="0000" w:firstRow="0" w:lastRow="0" w:firstColumn="0" w:lastColumn="0" w:noHBand="0" w:noVBand="0"/>
      </w:tblPr>
      <w:tblGrid>
        <w:gridCol w:w="4536"/>
        <w:gridCol w:w="4111"/>
      </w:tblGrid>
      <w:tr w:rsidR="009107C2" w:rsidRPr="00976578" w14:paraId="311B4357" w14:textId="77777777" w:rsidTr="00813843">
        <w:trPr>
          <w:jc w:val="center"/>
        </w:trPr>
        <w:tc>
          <w:tcPr>
            <w:tcW w:w="4536" w:type="dxa"/>
          </w:tcPr>
          <w:p w14:paraId="3FC02C09" w14:textId="7DF324A3" w:rsidR="009107C2" w:rsidRPr="00976578" w:rsidRDefault="00F27ACA" w:rsidP="00976578">
            <w:pPr>
              <w:spacing w:after="0"/>
              <w:jc w:val="center"/>
              <w:rPr>
                <w:rFonts w:ascii="GHEA Grapalat" w:hAnsi="GHEA Grapalat"/>
                <w:b/>
                <w:sz w:val="20"/>
                <w:lang w:val="hy-AM"/>
              </w:rPr>
            </w:pPr>
            <w:r w:rsidRPr="00976578">
              <w:rPr>
                <w:rFonts w:ascii="GHEA Grapalat" w:hAnsi="GHEA Grapalat"/>
                <w:i/>
                <w:sz w:val="18"/>
                <w:lang w:val="hy-AM"/>
              </w:rPr>
              <w:br w:type="page"/>
            </w:r>
            <w:r w:rsidR="009107C2" w:rsidRPr="00976578">
              <w:rPr>
                <w:rFonts w:ascii="GHEA Grapalat" w:hAnsi="GHEA Grapalat"/>
                <w:b/>
                <w:sz w:val="20"/>
                <w:lang w:val="hy-AM"/>
              </w:rPr>
              <w:t>Պ Ա Տ Վ Ի Ր Ա Տ ՈՒ</w:t>
            </w:r>
          </w:p>
          <w:p w14:paraId="4A661AA7" w14:textId="77777777" w:rsidR="009107C2" w:rsidRPr="00976578" w:rsidRDefault="009107C2" w:rsidP="00976578">
            <w:pPr>
              <w:spacing w:after="0"/>
              <w:jc w:val="center"/>
              <w:rPr>
                <w:rFonts w:ascii="GHEA Grapalat" w:hAnsi="GHEA Grapalat"/>
                <w:b/>
                <w:sz w:val="20"/>
                <w:lang w:val="hy-AM"/>
              </w:rPr>
            </w:pPr>
          </w:p>
          <w:p w14:paraId="4A195A26" w14:textId="77777777" w:rsidR="009107C2" w:rsidRPr="00976578" w:rsidRDefault="009107C2" w:rsidP="00976578">
            <w:pPr>
              <w:spacing w:after="0"/>
              <w:jc w:val="center"/>
              <w:rPr>
                <w:rFonts w:ascii="GHEA Grapalat" w:hAnsi="GHEA Grapalat"/>
                <w:sz w:val="20"/>
                <w:lang w:val="hy-AM"/>
              </w:rPr>
            </w:pPr>
            <w:r w:rsidRPr="00976578">
              <w:rPr>
                <w:rFonts w:ascii="GHEA Grapalat" w:hAnsi="GHEA Grapalat"/>
                <w:sz w:val="20"/>
                <w:lang w:val="hy-AM"/>
              </w:rPr>
              <w:t>«Փարկինգ Սիթի Սերվիս» ՓԲԸ</w:t>
            </w:r>
          </w:p>
          <w:p w14:paraId="49A449B5" w14:textId="77777777" w:rsidR="009107C2" w:rsidRPr="00976578" w:rsidRDefault="009107C2" w:rsidP="00976578">
            <w:pPr>
              <w:spacing w:after="0"/>
              <w:jc w:val="center"/>
              <w:rPr>
                <w:rFonts w:ascii="GHEA Grapalat" w:hAnsi="GHEA Grapalat"/>
                <w:sz w:val="20"/>
                <w:lang w:val="hy-AM"/>
              </w:rPr>
            </w:pPr>
            <w:r w:rsidRPr="00976578">
              <w:rPr>
                <w:rFonts w:ascii="GHEA Grapalat" w:hAnsi="GHEA Grapalat"/>
                <w:sz w:val="20"/>
                <w:lang w:val="hy-AM"/>
              </w:rPr>
              <w:t>ՀՀ, ք. Երևան, Բուզանդի 1/3</w:t>
            </w:r>
          </w:p>
          <w:p w14:paraId="3EAC7FCB" w14:textId="77777777" w:rsidR="009107C2" w:rsidRPr="00976578" w:rsidRDefault="009107C2" w:rsidP="00976578">
            <w:pPr>
              <w:spacing w:after="0"/>
              <w:jc w:val="center"/>
              <w:rPr>
                <w:rFonts w:ascii="GHEA Grapalat" w:hAnsi="GHEA Grapalat"/>
                <w:sz w:val="20"/>
                <w:lang w:val="hy-AM"/>
              </w:rPr>
            </w:pPr>
            <w:r w:rsidRPr="00976578">
              <w:rPr>
                <w:rFonts w:ascii="GHEA Grapalat" w:hAnsi="GHEA Grapalat"/>
                <w:sz w:val="20"/>
                <w:lang w:val="hy-AM"/>
              </w:rPr>
              <w:t>«Արդշինինվեստբանկ» ՓԲԸ</w:t>
            </w:r>
          </w:p>
          <w:p w14:paraId="7AAF5CD1" w14:textId="77777777" w:rsidR="009107C2" w:rsidRPr="00976578" w:rsidRDefault="009107C2" w:rsidP="00976578">
            <w:pPr>
              <w:spacing w:after="0"/>
              <w:jc w:val="center"/>
              <w:rPr>
                <w:rFonts w:ascii="GHEA Grapalat" w:hAnsi="GHEA Grapalat"/>
                <w:sz w:val="20"/>
                <w:lang w:val="hy-AM"/>
              </w:rPr>
            </w:pPr>
            <w:r w:rsidRPr="00976578">
              <w:rPr>
                <w:rFonts w:ascii="GHEA Grapalat" w:hAnsi="GHEA Grapalat"/>
                <w:sz w:val="20"/>
                <w:lang w:val="hy-AM"/>
              </w:rPr>
              <w:t>Հ/Հ 2470103051800000</w:t>
            </w:r>
          </w:p>
          <w:p w14:paraId="3488C878" w14:textId="77777777" w:rsidR="009107C2" w:rsidRPr="00976578" w:rsidRDefault="009107C2" w:rsidP="00976578">
            <w:pPr>
              <w:spacing w:after="0"/>
              <w:jc w:val="center"/>
              <w:rPr>
                <w:rFonts w:ascii="GHEA Grapalat" w:hAnsi="GHEA Grapalat"/>
                <w:sz w:val="20"/>
                <w:lang w:val="hy-AM"/>
              </w:rPr>
            </w:pPr>
            <w:r w:rsidRPr="00976578">
              <w:rPr>
                <w:rFonts w:ascii="GHEA Grapalat" w:hAnsi="GHEA Grapalat"/>
                <w:sz w:val="20"/>
                <w:lang w:val="hy-AM"/>
              </w:rPr>
              <w:t>ՀՎՀՀ 00117375</w:t>
            </w:r>
          </w:p>
          <w:p w14:paraId="7E7F77E2" w14:textId="77777777" w:rsidR="009107C2" w:rsidRPr="00976578" w:rsidRDefault="009107C2" w:rsidP="00976578">
            <w:pPr>
              <w:spacing w:after="0"/>
              <w:jc w:val="center"/>
              <w:rPr>
                <w:rFonts w:ascii="GHEA Grapalat" w:hAnsi="GHEA Grapalat"/>
                <w:sz w:val="20"/>
                <w:lang w:val="hy-AM"/>
              </w:rPr>
            </w:pPr>
          </w:p>
          <w:p w14:paraId="7B272690" w14:textId="77777777" w:rsidR="009107C2" w:rsidRPr="00976578" w:rsidRDefault="009107C2" w:rsidP="00976578">
            <w:pPr>
              <w:spacing w:after="0"/>
              <w:jc w:val="center"/>
              <w:rPr>
                <w:rFonts w:ascii="GHEA Grapalat" w:hAnsi="GHEA Grapalat"/>
                <w:sz w:val="20"/>
                <w:lang w:val="hy-AM"/>
              </w:rPr>
            </w:pPr>
            <w:r w:rsidRPr="00976578">
              <w:rPr>
                <w:rFonts w:ascii="GHEA Grapalat" w:hAnsi="GHEA Grapalat"/>
                <w:sz w:val="20"/>
                <w:lang w:val="hy-AM"/>
              </w:rPr>
              <w:t>Տնօրեն՝------------------------Վ.Հարությունյան</w:t>
            </w:r>
          </w:p>
          <w:p w14:paraId="27FF601E" w14:textId="77777777" w:rsidR="009107C2" w:rsidRPr="00976578" w:rsidRDefault="009107C2" w:rsidP="00976578">
            <w:pPr>
              <w:spacing w:after="0"/>
              <w:rPr>
                <w:rFonts w:ascii="GHEA Grapalat" w:hAnsi="GHEA Grapalat"/>
                <w:sz w:val="14"/>
                <w:lang w:val="hy-AM"/>
              </w:rPr>
            </w:pPr>
            <w:r w:rsidRPr="00976578">
              <w:rPr>
                <w:rFonts w:ascii="GHEA Grapalat" w:hAnsi="GHEA Grapalat"/>
                <w:sz w:val="14"/>
                <w:lang w:val="hy-AM"/>
              </w:rPr>
              <w:t xml:space="preserve">                          /ստորագրություն/</w:t>
            </w:r>
          </w:p>
          <w:p w14:paraId="0B1737D8" w14:textId="77777777" w:rsidR="009107C2" w:rsidRPr="00976578" w:rsidRDefault="009107C2" w:rsidP="00976578">
            <w:pPr>
              <w:spacing w:after="0"/>
              <w:jc w:val="center"/>
              <w:rPr>
                <w:rFonts w:ascii="GHEA Grapalat" w:hAnsi="GHEA Grapalat"/>
                <w:sz w:val="20"/>
                <w:lang w:val="hy-AM"/>
              </w:rPr>
            </w:pPr>
          </w:p>
          <w:p w14:paraId="14C5FDE3" w14:textId="77777777" w:rsidR="009107C2" w:rsidRPr="00976578" w:rsidRDefault="009107C2" w:rsidP="00976578">
            <w:pPr>
              <w:spacing w:after="0"/>
              <w:jc w:val="center"/>
              <w:rPr>
                <w:rFonts w:ascii="GHEA Grapalat" w:hAnsi="GHEA Grapalat"/>
                <w:sz w:val="20"/>
                <w:lang w:val="pt-BR"/>
              </w:rPr>
            </w:pPr>
            <w:r w:rsidRPr="00976578">
              <w:rPr>
                <w:rFonts w:ascii="GHEA Grapalat" w:hAnsi="GHEA Grapalat"/>
                <w:sz w:val="18"/>
                <w:lang w:val="hy-AM"/>
              </w:rPr>
              <w:t>Կ.Տ</w:t>
            </w:r>
          </w:p>
          <w:p w14:paraId="0AA9AB95" w14:textId="77777777" w:rsidR="009107C2" w:rsidRPr="00976578" w:rsidRDefault="009107C2" w:rsidP="00976578">
            <w:pPr>
              <w:spacing w:after="0"/>
              <w:rPr>
                <w:rFonts w:ascii="GHEA Grapalat" w:hAnsi="GHEA Grapalat"/>
                <w:sz w:val="20"/>
                <w:lang w:val="pt-BR"/>
              </w:rPr>
            </w:pPr>
          </w:p>
        </w:tc>
        <w:tc>
          <w:tcPr>
            <w:tcW w:w="4111" w:type="dxa"/>
          </w:tcPr>
          <w:p w14:paraId="2A283CDC" w14:textId="77777777" w:rsidR="009107C2" w:rsidRPr="00976578" w:rsidRDefault="009107C2" w:rsidP="00976578">
            <w:pPr>
              <w:spacing w:after="0" w:line="360" w:lineRule="auto"/>
              <w:jc w:val="center"/>
              <w:rPr>
                <w:rFonts w:ascii="GHEA Grapalat" w:hAnsi="GHEA Grapalat"/>
                <w:b/>
                <w:sz w:val="20"/>
                <w:lang w:val="nb-NO"/>
              </w:rPr>
            </w:pPr>
            <w:r w:rsidRPr="00976578">
              <w:rPr>
                <w:rFonts w:ascii="GHEA Grapalat" w:hAnsi="GHEA Grapalat"/>
                <w:b/>
                <w:sz w:val="20"/>
                <w:lang w:val="nb-NO"/>
              </w:rPr>
              <w:lastRenderedPageBreak/>
              <w:t>Կ Ա Տ Ա Ր Ո Ղ</w:t>
            </w:r>
          </w:p>
          <w:p w14:paraId="64B39392" w14:textId="77777777" w:rsidR="009107C2" w:rsidRPr="00976578" w:rsidRDefault="009107C2" w:rsidP="00976578">
            <w:pPr>
              <w:spacing w:after="0" w:line="360" w:lineRule="auto"/>
              <w:jc w:val="center"/>
              <w:rPr>
                <w:rFonts w:ascii="GHEA Grapalat" w:hAnsi="GHEA Grapalat"/>
                <w:b/>
                <w:sz w:val="20"/>
                <w:lang w:val="nb-NO"/>
              </w:rPr>
            </w:pPr>
          </w:p>
          <w:p w14:paraId="58312519" w14:textId="77777777" w:rsidR="009107C2" w:rsidRPr="00976578" w:rsidRDefault="009107C2" w:rsidP="00976578">
            <w:pPr>
              <w:spacing w:after="0"/>
              <w:rPr>
                <w:rFonts w:ascii="GHEA Grapalat" w:hAnsi="GHEA Grapalat"/>
                <w:sz w:val="20"/>
                <w:lang w:val="pt-BR"/>
              </w:rPr>
            </w:pPr>
            <w:r w:rsidRPr="00976578">
              <w:rPr>
                <w:rFonts w:ascii="GHEA Grapalat" w:hAnsi="GHEA Grapalat"/>
                <w:sz w:val="20"/>
                <w:lang w:val="pt-BR"/>
              </w:rPr>
              <w:t xml:space="preserve">       </w:t>
            </w:r>
          </w:p>
          <w:p w14:paraId="706920D9" w14:textId="77777777" w:rsidR="009107C2" w:rsidRPr="00976578" w:rsidRDefault="009107C2" w:rsidP="00976578">
            <w:pPr>
              <w:spacing w:after="0"/>
              <w:rPr>
                <w:rFonts w:ascii="GHEA Grapalat" w:hAnsi="GHEA Grapalat"/>
                <w:sz w:val="20"/>
                <w:lang w:val="pt-BR"/>
              </w:rPr>
            </w:pPr>
            <w:r w:rsidRPr="00976578">
              <w:rPr>
                <w:rFonts w:ascii="GHEA Grapalat" w:hAnsi="GHEA Grapalat"/>
                <w:sz w:val="20"/>
                <w:lang w:val="pt-BR"/>
              </w:rPr>
              <w:t xml:space="preserve">         --------------------------------------------</w:t>
            </w:r>
          </w:p>
          <w:p w14:paraId="0C1E0CD6" w14:textId="77777777" w:rsidR="009107C2" w:rsidRPr="00976578" w:rsidRDefault="009107C2" w:rsidP="00976578">
            <w:pPr>
              <w:spacing w:after="0"/>
              <w:rPr>
                <w:rFonts w:ascii="GHEA Grapalat" w:hAnsi="GHEA Grapalat"/>
                <w:sz w:val="16"/>
                <w:szCs w:val="16"/>
                <w:lang w:val="pt-BR"/>
              </w:rPr>
            </w:pPr>
            <w:r w:rsidRPr="00976578">
              <w:rPr>
                <w:rFonts w:ascii="GHEA Grapalat" w:hAnsi="GHEA Grapalat"/>
                <w:sz w:val="20"/>
                <w:lang w:val="pt-BR"/>
              </w:rPr>
              <w:t xml:space="preserve">                       </w:t>
            </w:r>
            <w:r w:rsidRPr="00976578">
              <w:rPr>
                <w:rFonts w:ascii="GHEA Grapalat" w:hAnsi="GHEA Grapalat"/>
                <w:sz w:val="16"/>
                <w:szCs w:val="16"/>
                <w:lang w:val="pt-BR"/>
              </w:rPr>
              <w:t>(ստորագրություն)</w:t>
            </w:r>
          </w:p>
          <w:p w14:paraId="77DF25B6" w14:textId="77777777" w:rsidR="009107C2" w:rsidRPr="00976578" w:rsidRDefault="009107C2" w:rsidP="00976578">
            <w:pPr>
              <w:spacing w:after="0"/>
              <w:rPr>
                <w:rFonts w:ascii="GHEA Grapalat" w:hAnsi="GHEA Grapalat"/>
                <w:sz w:val="16"/>
                <w:szCs w:val="16"/>
                <w:lang w:val="pt-BR"/>
              </w:rPr>
            </w:pPr>
            <w:r w:rsidRPr="00976578">
              <w:rPr>
                <w:rFonts w:ascii="GHEA Grapalat" w:hAnsi="GHEA Grapalat"/>
                <w:sz w:val="16"/>
                <w:szCs w:val="16"/>
                <w:lang w:val="pt-BR"/>
              </w:rPr>
              <w:t xml:space="preserve">                                  </w:t>
            </w:r>
          </w:p>
          <w:p w14:paraId="46B6AB42" w14:textId="77777777" w:rsidR="009107C2" w:rsidRPr="00976578" w:rsidRDefault="009107C2" w:rsidP="00976578">
            <w:pPr>
              <w:spacing w:after="0"/>
              <w:rPr>
                <w:rFonts w:ascii="GHEA Grapalat" w:hAnsi="GHEA Grapalat"/>
                <w:sz w:val="16"/>
                <w:szCs w:val="16"/>
                <w:lang w:val="pt-BR"/>
              </w:rPr>
            </w:pPr>
            <w:r w:rsidRPr="00976578">
              <w:rPr>
                <w:rFonts w:ascii="GHEA Grapalat" w:hAnsi="GHEA Grapalat"/>
                <w:sz w:val="16"/>
                <w:szCs w:val="16"/>
                <w:lang w:val="pt-BR"/>
              </w:rPr>
              <w:t xml:space="preserve">                                        Կ.Տ.</w:t>
            </w:r>
          </w:p>
          <w:p w14:paraId="68D4CB6E" w14:textId="77777777" w:rsidR="009107C2" w:rsidRPr="00976578" w:rsidRDefault="009107C2" w:rsidP="00976578">
            <w:pPr>
              <w:spacing w:after="0"/>
              <w:rPr>
                <w:rFonts w:ascii="GHEA Grapalat" w:hAnsi="GHEA Grapalat"/>
                <w:sz w:val="20"/>
                <w:lang w:val="pt-BR"/>
              </w:rPr>
            </w:pPr>
          </w:p>
          <w:p w14:paraId="468D2D9A" w14:textId="77777777" w:rsidR="009107C2" w:rsidRPr="00976578" w:rsidRDefault="009107C2" w:rsidP="00976578">
            <w:pPr>
              <w:spacing w:after="0" w:line="360" w:lineRule="auto"/>
              <w:jc w:val="center"/>
              <w:rPr>
                <w:rFonts w:ascii="GHEA Grapalat" w:hAnsi="GHEA Grapalat"/>
                <w:b/>
                <w:sz w:val="20"/>
                <w:lang w:val="nb-NO"/>
              </w:rPr>
            </w:pPr>
          </w:p>
        </w:tc>
      </w:tr>
    </w:tbl>
    <w:p w14:paraId="5102EFF7" w14:textId="6F34E0F1" w:rsidR="00F27ACA" w:rsidRPr="00976578" w:rsidRDefault="00F27ACA" w:rsidP="00976578">
      <w:pPr>
        <w:spacing w:after="0" w:line="240" w:lineRule="auto"/>
        <w:rPr>
          <w:rFonts w:ascii="GHEA Grapalat" w:hAnsi="GHEA Grapalat"/>
          <w:i/>
          <w:sz w:val="18"/>
          <w:lang w:val="hy-AM"/>
        </w:rPr>
      </w:pPr>
    </w:p>
    <w:p w14:paraId="6EC02AD1" w14:textId="77777777" w:rsidR="00E37BFF" w:rsidRPr="00976578" w:rsidRDefault="00E37BFF" w:rsidP="00976578">
      <w:pPr>
        <w:spacing w:after="0" w:line="240" w:lineRule="auto"/>
        <w:rPr>
          <w:rFonts w:ascii="GHEA Grapalat" w:hAnsi="GHEA Grapalat"/>
          <w:i/>
          <w:sz w:val="18"/>
          <w:lang w:val="hy-AM"/>
        </w:rPr>
      </w:pPr>
      <w:r w:rsidRPr="00976578">
        <w:rPr>
          <w:rFonts w:ascii="GHEA Grapalat" w:hAnsi="GHEA Grapalat"/>
          <w:i/>
          <w:sz w:val="18"/>
          <w:lang w:val="hy-AM"/>
        </w:rPr>
        <w:br w:type="page"/>
      </w:r>
    </w:p>
    <w:p w14:paraId="086F90C9" w14:textId="3E877C81" w:rsidR="00F27ACA" w:rsidRPr="00976578" w:rsidRDefault="00F27ACA" w:rsidP="00976578">
      <w:pPr>
        <w:spacing w:after="0"/>
        <w:jc w:val="right"/>
        <w:rPr>
          <w:rFonts w:ascii="GHEA Grapalat" w:hAnsi="GHEA Grapalat"/>
          <w:i/>
          <w:sz w:val="18"/>
          <w:lang w:val="pt-BR"/>
        </w:rPr>
      </w:pPr>
      <w:r w:rsidRPr="00976578">
        <w:rPr>
          <w:rFonts w:ascii="GHEA Grapalat" w:hAnsi="GHEA Grapalat"/>
          <w:i/>
          <w:sz w:val="18"/>
          <w:lang w:val="hy-AM"/>
        </w:rPr>
        <w:lastRenderedPageBreak/>
        <w:t>Հավելված N 1</w:t>
      </w:r>
      <w:r w:rsidRPr="00976578">
        <w:rPr>
          <w:rFonts w:ascii="GHEA Grapalat" w:hAnsi="GHEA Grapalat"/>
          <w:i/>
          <w:sz w:val="18"/>
          <w:lang w:val="pt-BR"/>
        </w:rPr>
        <w:t>.1</w:t>
      </w:r>
    </w:p>
    <w:p w14:paraId="3B1230E2" w14:textId="77777777" w:rsidR="00F27ACA" w:rsidRPr="00976578" w:rsidRDefault="00F27ACA" w:rsidP="00976578">
      <w:pPr>
        <w:spacing w:after="0"/>
        <w:jc w:val="right"/>
        <w:rPr>
          <w:rFonts w:ascii="GHEA Grapalat" w:hAnsi="GHEA Grapalat"/>
          <w:i/>
          <w:sz w:val="18"/>
          <w:lang w:val="hy-AM"/>
        </w:rPr>
      </w:pPr>
      <w:r w:rsidRPr="00976578">
        <w:rPr>
          <w:rFonts w:ascii="GHEA Grapalat" w:hAnsi="GHEA Grapalat"/>
          <w:i/>
          <w:sz w:val="18"/>
          <w:lang w:val="hy-AM"/>
        </w:rPr>
        <w:t xml:space="preserve">«         »              20  թ. կնքված </w:t>
      </w:r>
    </w:p>
    <w:p w14:paraId="43EA1AFA" w14:textId="77777777" w:rsidR="00F27ACA" w:rsidRPr="00976578" w:rsidRDefault="00F27ACA" w:rsidP="00976578">
      <w:pPr>
        <w:spacing w:after="0"/>
        <w:ind w:left="270"/>
        <w:jc w:val="right"/>
        <w:rPr>
          <w:rFonts w:ascii="GHEA Grapalat" w:hAnsi="GHEA Grapalat"/>
          <w:i/>
          <w:sz w:val="18"/>
          <w:lang w:val="hy-AM"/>
        </w:rPr>
      </w:pPr>
      <w:r w:rsidRPr="00976578">
        <w:rPr>
          <w:rFonts w:ascii="GHEA Grapalat" w:hAnsi="GHEA Grapalat"/>
          <w:i/>
          <w:sz w:val="18"/>
          <w:lang w:val="hy-AM"/>
        </w:rPr>
        <w:t xml:space="preserve">                     ծածկագրով պայմանագրի</w:t>
      </w:r>
    </w:p>
    <w:p w14:paraId="7C55C24E" w14:textId="2C886AA2" w:rsidR="00C22E60" w:rsidRPr="00976578" w:rsidRDefault="00C22E60" w:rsidP="00976578">
      <w:pPr>
        <w:spacing w:after="0" w:line="240" w:lineRule="auto"/>
        <w:jc w:val="right"/>
        <w:rPr>
          <w:rFonts w:ascii="GHEA Grapalat" w:hAnsi="GHEA Grapalat"/>
          <w:b/>
          <w:lang w:val="hy-AM"/>
        </w:rPr>
      </w:pPr>
    </w:p>
    <w:p w14:paraId="082F076E" w14:textId="77777777" w:rsidR="001916A5" w:rsidRPr="00976578" w:rsidRDefault="001916A5" w:rsidP="00976578">
      <w:pPr>
        <w:spacing w:after="0" w:line="240" w:lineRule="auto"/>
        <w:ind w:left="567" w:right="769"/>
        <w:jc w:val="center"/>
        <w:rPr>
          <w:rFonts w:ascii="GHEA Grapalat" w:hAnsi="GHEA Grapalat"/>
          <w:b/>
          <w:sz w:val="20"/>
          <w:lang w:val="pt-BR"/>
        </w:rPr>
      </w:pPr>
      <w:r w:rsidRPr="00976578">
        <w:rPr>
          <w:rFonts w:ascii="GHEA Grapalat" w:hAnsi="GHEA Grapalat"/>
          <w:b/>
          <w:sz w:val="20"/>
          <w:lang w:val="pt-BR"/>
        </w:rPr>
        <w:t>ԵՐ</w:t>
      </w:r>
      <w:r w:rsidRPr="00976578">
        <w:rPr>
          <w:rFonts w:ascii="GHEA Grapalat" w:hAnsi="GHEA Grapalat"/>
          <w:b/>
          <w:sz w:val="20"/>
          <w:lang w:val="hy-AM"/>
        </w:rPr>
        <w:t>ԵՎ</w:t>
      </w:r>
      <w:r w:rsidRPr="00976578">
        <w:rPr>
          <w:rFonts w:ascii="GHEA Grapalat" w:hAnsi="GHEA Grapalat"/>
          <w:b/>
          <w:sz w:val="20"/>
          <w:lang w:val="pt-BR"/>
        </w:rPr>
        <w:t>ԱՆ ՔԱՂԱՔՈՒՄ ՏԵՂԱԿԱՅՎԱԾ «</w:t>
      </w:r>
      <w:r w:rsidRPr="00976578">
        <w:rPr>
          <w:rFonts w:ascii="GHEA Grapalat" w:hAnsi="GHEA Grapalat"/>
          <w:b/>
          <w:sz w:val="20"/>
          <w:lang w:val="hy-AM"/>
        </w:rPr>
        <w:t>ՓԱՐԿԻՆԳ</w:t>
      </w:r>
      <w:r w:rsidRPr="00976578">
        <w:rPr>
          <w:rFonts w:ascii="GHEA Grapalat" w:hAnsi="GHEA Grapalat"/>
          <w:b/>
          <w:sz w:val="20"/>
          <w:lang w:val="pt-BR"/>
        </w:rPr>
        <w:t xml:space="preserve"> </w:t>
      </w:r>
      <w:r w:rsidRPr="00976578">
        <w:rPr>
          <w:rFonts w:ascii="GHEA Grapalat" w:hAnsi="GHEA Grapalat"/>
          <w:b/>
          <w:sz w:val="20"/>
          <w:lang w:val="hy-AM"/>
        </w:rPr>
        <w:t>ՍԻԹԻ</w:t>
      </w:r>
      <w:r w:rsidRPr="00976578">
        <w:rPr>
          <w:rFonts w:ascii="GHEA Grapalat" w:hAnsi="GHEA Grapalat"/>
          <w:b/>
          <w:sz w:val="20"/>
          <w:lang w:val="pt-BR"/>
        </w:rPr>
        <w:t xml:space="preserve"> </w:t>
      </w:r>
      <w:r w:rsidRPr="00976578">
        <w:rPr>
          <w:rFonts w:ascii="GHEA Grapalat" w:hAnsi="GHEA Grapalat"/>
          <w:b/>
          <w:sz w:val="20"/>
          <w:lang w:val="hy-AM"/>
        </w:rPr>
        <w:t>ՍԵՐՎԻՍ</w:t>
      </w:r>
      <w:r w:rsidRPr="00976578">
        <w:rPr>
          <w:rFonts w:ascii="GHEA Grapalat" w:hAnsi="GHEA Grapalat"/>
          <w:b/>
          <w:sz w:val="20"/>
          <w:lang w:val="pt-BR"/>
        </w:rPr>
        <w:t xml:space="preserve">» </w:t>
      </w:r>
      <w:r w:rsidRPr="00976578">
        <w:rPr>
          <w:rFonts w:ascii="GHEA Grapalat" w:hAnsi="GHEA Grapalat"/>
          <w:b/>
          <w:sz w:val="20"/>
          <w:lang w:val="hy-AM"/>
        </w:rPr>
        <w:t>ՓԲ</w:t>
      </w:r>
      <w:r w:rsidRPr="00976578">
        <w:rPr>
          <w:rFonts w:ascii="GHEA Grapalat" w:hAnsi="GHEA Grapalat"/>
          <w:b/>
          <w:sz w:val="20"/>
          <w:lang w:val="pt-BR"/>
        </w:rPr>
        <w:t xml:space="preserve"> </w:t>
      </w:r>
      <w:r w:rsidRPr="00976578">
        <w:rPr>
          <w:rFonts w:ascii="GHEA Grapalat" w:hAnsi="GHEA Grapalat"/>
          <w:b/>
          <w:sz w:val="20"/>
          <w:lang w:val="hy-AM"/>
        </w:rPr>
        <w:t>ԸՆԿԵՐՈՒԹՅԱՆԸ</w:t>
      </w:r>
      <w:r w:rsidRPr="00976578">
        <w:rPr>
          <w:rFonts w:ascii="GHEA Grapalat" w:hAnsi="GHEA Grapalat"/>
          <w:b/>
          <w:sz w:val="20"/>
          <w:lang w:val="pt-BR"/>
        </w:rPr>
        <w:t xml:space="preserve"> </w:t>
      </w:r>
      <w:r w:rsidRPr="00976578">
        <w:rPr>
          <w:rFonts w:ascii="GHEA Grapalat" w:hAnsi="GHEA Grapalat"/>
          <w:b/>
          <w:sz w:val="20"/>
          <w:lang w:val="hy-AM"/>
        </w:rPr>
        <w:t>ՊԱՏԿԱՆՈՂ</w:t>
      </w:r>
      <w:r w:rsidRPr="00976578">
        <w:rPr>
          <w:rFonts w:ascii="GHEA Grapalat" w:hAnsi="GHEA Grapalat"/>
          <w:b/>
          <w:sz w:val="20"/>
          <w:lang w:val="pt-BR"/>
        </w:rPr>
        <w:t xml:space="preserve"> </w:t>
      </w:r>
      <w:r w:rsidRPr="00976578">
        <w:rPr>
          <w:rFonts w:ascii="GHEA Grapalat" w:hAnsi="GHEA Grapalat"/>
          <w:b/>
          <w:sz w:val="20"/>
          <w:lang w:val="hy-AM"/>
        </w:rPr>
        <w:t>ԵՎ</w:t>
      </w:r>
      <w:r w:rsidRPr="00976578">
        <w:rPr>
          <w:rFonts w:ascii="GHEA Grapalat" w:hAnsi="GHEA Grapalat"/>
          <w:b/>
          <w:sz w:val="20"/>
          <w:lang w:val="pt-BR"/>
        </w:rPr>
        <w:t xml:space="preserve"> </w:t>
      </w:r>
      <w:r w:rsidRPr="00976578">
        <w:rPr>
          <w:rFonts w:ascii="GHEA Grapalat" w:hAnsi="GHEA Grapalat"/>
          <w:b/>
          <w:sz w:val="20"/>
          <w:lang w:val="hy-AM"/>
        </w:rPr>
        <w:t>ՔԱՂԱՔԻ</w:t>
      </w:r>
      <w:r w:rsidRPr="00976578">
        <w:rPr>
          <w:rFonts w:ascii="GHEA Grapalat" w:hAnsi="GHEA Grapalat"/>
          <w:b/>
          <w:sz w:val="20"/>
          <w:lang w:val="pt-BR"/>
        </w:rPr>
        <w:t xml:space="preserve"> </w:t>
      </w:r>
      <w:r w:rsidRPr="00976578">
        <w:rPr>
          <w:rFonts w:ascii="GHEA Grapalat" w:hAnsi="GHEA Grapalat"/>
          <w:b/>
          <w:sz w:val="20"/>
          <w:lang w:val="hy-AM"/>
        </w:rPr>
        <w:t>ՓՈՂՈՑՆԵՐԻ</w:t>
      </w:r>
      <w:r w:rsidRPr="00976578">
        <w:rPr>
          <w:rFonts w:ascii="GHEA Grapalat" w:hAnsi="GHEA Grapalat"/>
          <w:b/>
          <w:sz w:val="20"/>
          <w:lang w:val="pt-BR"/>
        </w:rPr>
        <w:t xml:space="preserve"> </w:t>
      </w:r>
      <w:r w:rsidRPr="00976578">
        <w:rPr>
          <w:rFonts w:ascii="GHEA Grapalat" w:hAnsi="GHEA Grapalat"/>
          <w:b/>
          <w:sz w:val="20"/>
          <w:lang w:val="hy-AM"/>
        </w:rPr>
        <w:t>ԼՈՒՍԱՎՈՐՈՒԹՅԱՆ</w:t>
      </w:r>
      <w:r w:rsidRPr="00976578">
        <w:rPr>
          <w:rFonts w:ascii="GHEA Grapalat" w:hAnsi="GHEA Grapalat"/>
          <w:b/>
          <w:sz w:val="20"/>
          <w:lang w:val="pt-BR"/>
        </w:rPr>
        <w:t xml:space="preserve"> </w:t>
      </w:r>
      <w:r w:rsidRPr="00976578">
        <w:rPr>
          <w:rFonts w:ascii="GHEA Grapalat" w:hAnsi="GHEA Grapalat"/>
          <w:b/>
          <w:sz w:val="20"/>
          <w:lang w:val="hy-AM"/>
        </w:rPr>
        <w:t>ՀԵՆԱՍՅՈՒՆԵՐՈՎ</w:t>
      </w:r>
      <w:r w:rsidRPr="00976578">
        <w:rPr>
          <w:rFonts w:ascii="GHEA Grapalat" w:hAnsi="GHEA Grapalat"/>
          <w:b/>
          <w:sz w:val="20"/>
          <w:lang w:val="pt-BR"/>
        </w:rPr>
        <w:t xml:space="preserve"> </w:t>
      </w:r>
      <w:r w:rsidRPr="00976578">
        <w:rPr>
          <w:rFonts w:ascii="GHEA Grapalat" w:hAnsi="GHEA Grapalat"/>
          <w:b/>
          <w:sz w:val="20"/>
          <w:lang w:val="hy-AM"/>
        </w:rPr>
        <w:t>ԱՆՑՆՈՂ</w:t>
      </w:r>
      <w:r w:rsidRPr="00976578">
        <w:rPr>
          <w:rFonts w:ascii="GHEA Grapalat" w:hAnsi="GHEA Grapalat"/>
          <w:b/>
          <w:sz w:val="20"/>
          <w:lang w:val="pt-BR"/>
        </w:rPr>
        <w:t xml:space="preserve"> </w:t>
      </w:r>
      <w:r w:rsidRPr="00976578">
        <w:rPr>
          <w:rFonts w:ascii="GHEA Grapalat" w:hAnsi="GHEA Grapalat"/>
          <w:b/>
          <w:sz w:val="20"/>
          <w:lang w:val="hy-AM"/>
        </w:rPr>
        <w:t>ՕՊՏԻԿԱՄԱՆՐԱԹԵԼԱՅԻՆ</w:t>
      </w:r>
      <w:r w:rsidRPr="00976578">
        <w:rPr>
          <w:rFonts w:ascii="GHEA Grapalat" w:hAnsi="GHEA Grapalat"/>
          <w:b/>
          <w:sz w:val="20"/>
          <w:lang w:val="pt-BR"/>
        </w:rPr>
        <w:t xml:space="preserve">, </w:t>
      </w:r>
      <w:r w:rsidRPr="00976578">
        <w:rPr>
          <w:rFonts w:ascii="GHEA Grapalat" w:hAnsi="GHEA Grapalat"/>
          <w:b/>
          <w:sz w:val="20"/>
          <w:lang w:val="hy-AM"/>
        </w:rPr>
        <w:t>ՑԱՆՑԱՅԻՆ</w:t>
      </w:r>
      <w:r w:rsidRPr="00976578">
        <w:rPr>
          <w:rFonts w:ascii="GHEA Grapalat" w:hAnsi="GHEA Grapalat"/>
          <w:b/>
          <w:sz w:val="20"/>
          <w:lang w:val="pt-BR"/>
        </w:rPr>
        <w:t xml:space="preserve"> </w:t>
      </w:r>
      <w:r w:rsidRPr="00976578">
        <w:rPr>
          <w:rFonts w:ascii="GHEA Grapalat" w:hAnsi="GHEA Grapalat"/>
          <w:b/>
          <w:sz w:val="20"/>
          <w:lang w:val="hy-AM"/>
        </w:rPr>
        <w:t>ԵՎ</w:t>
      </w:r>
      <w:r w:rsidRPr="00976578">
        <w:rPr>
          <w:rFonts w:ascii="GHEA Grapalat" w:hAnsi="GHEA Grapalat"/>
          <w:b/>
          <w:sz w:val="20"/>
          <w:lang w:val="pt-BR"/>
        </w:rPr>
        <w:t xml:space="preserve"> </w:t>
      </w:r>
      <w:r w:rsidRPr="00976578">
        <w:rPr>
          <w:rFonts w:ascii="GHEA Grapalat" w:hAnsi="GHEA Grapalat"/>
          <w:b/>
          <w:sz w:val="20"/>
          <w:lang w:val="hy-AM"/>
        </w:rPr>
        <w:t>ՊՂՆՁՅԱ</w:t>
      </w:r>
      <w:r w:rsidRPr="00976578">
        <w:rPr>
          <w:rFonts w:ascii="GHEA Grapalat" w:hAnsi="GHEA Grapalat"/>
          <w:b/>
          <w:sz w:val="20"/>
          <w:lang w:val="pt-BR"/>
        </w:rPr>
        <w:t xml:space="preserve"> </w:t>
      </w:r>
      <w:r w:rsidRPr="00976578">
        <w:rPr>
          <w:rFonts w:ascii="GHEA Grapalat" w:hAnsi="GHEA Grapalat"/>
          <w:b/>
          <w:sz w:val="20"/>
          <w:lang w:val="hy-AM"/>
        </w:rPr>
        <w:t>ՄԱԼՈՒԽՆԵՐԻ</w:t>
      </w:r>
      <w:r w:rsidRPr="00976578">
        <w:rPr>
          <w:rFonts w:ascii="GHEA Grapalat" w:hAnsi="GHEA Grapalat"/>
          <w:b/>
          <w:sz w:val="20"/>
          <w:lang w:val="pt-BR"/>
        </w:rPr>
        <w:t xml:space="preserve"> </w:t>
      </w:r>
      <w:r w:rsidRPr="00976578">
        <w:rPr>
          <w:rFonts w:ascii="GHEA Grapalat" w:hAnsi="GHEA Grapalat"/>
          <w:b/>
          <w:sz w:val="20"/>
          <w:lang w:val="hy-AM"/>
        </w:rPr>
        <w:t>ՍՊԱՍԱՐԿՄԱՆ</w:t>
      </w:r>
      <w:r w:rsidRPr="00976578">
        <w:rPr>
          <w:rFonts w:ascii="GHEA Grapalat" w:hAnsi="GHEA Grapalat"/>
          <w:b/>
          <w:sz w:val="20"/>
          <w:lang w:val="pt-BR"/>
        </w:rPr>
        <w:t xml:space="preserve"> </w:t>
      </w:r>
      <w:r w:rsidRPr="00976578">
        <w:rPr>
          <w:rFonts w:ascii="GHEA Grapalat" w:hAnsi="GHEA Grapalat"/>
          <w:b/>
          <w:sz w:val="20"/>
          <w:lang w:val="hy-AM"/>
        </w:rPr>
        <w:t>ԾԱՌԱՅՈՒԹՅՈՒՆՆԵՐԻ</w:t>
      </w:r>
      <w:r w:rsidRPr="00976578">
        <w:rPr>
          <w:rFonts w:ascii="GHEA Grapalat" w:hAnsi="GHEA Grapalat"/>
          <w:b/>
          <w:sz w:val="20"/>
          <w:lang w:val="pt-BR"/>
        </w:rPr>
        <w:t xml:space="preserve"> </w:t>
      </w:r>
      <w:r w:rsidRPr="00976578">
        <w:rPr>
          <w:rFonts w:ascii="GHEA Grapalat" w:hAnsi="GHEA Grapalat"/>
          <w:b/>
          <w:sz w:val="20"/>
          <w:lang w:val="hy-AM"/>
        </w:rPr>
        <w:t>ՄԱՏՈՒՑՄԱՆ</w:t>
      </w:r>
      <w:r w:rsidRPr="00976578">
        <w:rPr>
          <w:rFonts w:ascii="GHEA Grapalat" w:hAnsi="GHEA Grapalat"/>
          <w:b/>
          <w:sz w:val="20"/>
          <w:lang w:val="pt-BR"/>
        </w:rPr>
        <w:t xml:space="preserve"> </w:t>
      </w:r>
      <w:r w:rsidRPr="00976578">
        <w:rPr>
          <w:rFonts w:ascii="GHEA Grapalat" w:hAnsi="GHEA Grapalat"/>
          <w:b/>
          <w:sz w:val="20"/>
          <w:lang w:val="hy-AM"/>
        </w:rPr>
        <w:t>ՆԿԱՐԱԳԻՐ</w:t>
      </w:r>
    </w:p>
    <w:p w14:paraId="0F3CC60E" w14:textId="77777777" w:rsidR="001916A5" w:rsidRPr="00976578" w:rsidRDefault="001916A5" w:rsidP="00976578">
      <w:pPr>
        <w:spacing w:after="0"/>
        <w:ind w:firstLine="720"/>
        <w:jc w:val="both"/>
        <w:rPr>
          <w:rFonts w:ascii="GHEA Grapalat" w:hAnsi="GHEA Grapalat"/>
          <w:sz w:val="20"/>
          <w:lang w:val="pt-BR"/>
        </w:rPr>
      </w:pPr>
    </w:p>
    <w:p w14:paraId="2986B851" w14:textId="77777777" w:rsidR="001916A5" w:rsidRPr="00976578" w:rsidRDefault="001916A5" w:rsidP="00976578">
      <w:pPr>
        <w:spacing w:after="0"/>
        <w:ind w:firstLine="720"/>
        <w:jc w:val="both"/>
        <w:rPr>
          <w:rFonts w:ascii="GHEA Grapalat" w:hAnsi="GHEA Grapalat"/>
          <w:sz w:val="20"/>
          <w:lang w:val="pt-BR"/>
        </w:rPr>
      </w:pPr>
      <w:r w:rsidRPr="00976578">
        <w:rPr>
          <w:rFonts w:ascii="GHEA Grapalat" w:hAnsi="GHEA Grapalat"/>
          <w:sz w:val="20"/>
        </w:rPr>
        <w:t>Կատարողը</w:t>
      </w:r>
      <w:r w:rsidRPr="00976578">
        <w:rPr>
          <w:rFonts w:ascii="GHEA Grapalat" w:hAnsi="GHEA Grapalat"/>
          <w:sz w:val="20"/>
          <w:lang w:val="pt-BR"/>
        </w:rPr>
        <w:t xml:space="preserve"> </w:t>
      </w:r>
      <w:r w:rsidRPr="00976578">
        <w:rPr>
          <w:rFonts w:ascii="GHEA Grapalat" w:hAnsi="GHEA Grapalat"/>
          <w:sz w:val="20"/>
        </w:rPr>
        <w:t>պետք</w:t>
      </w:r>
      <w:r w:rsidRPr="00976578">
        <w:rPr>
          <w:rFonts w:ascii="GHEA Grapalat" w:hAnsi="GHEA Grapalat"/>
          <w:sz w:val="20"/>
          <w:lang w:val="pt-BR"/>
        </w:rPr>
        <w:t xml:space="preserve"> </w:t>
      </w:r>
      <w:r w:rsidRPr="00976578">
        <w:rPr>
          <w:rFonts w:ascii="GHEA Grapalat" w:hAnsi="GHEA Grapalat"/>
          <w:sz w:val="20"/>
        </w:rPr>
        <w:t>է</w:t>
      </w:r>
      <w:r w:rsidRPr="00976578">
        <w:rPr>
          <w:rFonts w:ascii="GHEA Grapalat" w:hAnsi="GHEA Grapalat"/>
          <w:sz w:val="20"/>
          <w:lang w:val="pt-BR"/>
        </w:rPr>
        <w:t xml:space="preserve"> </w:t>
      </w:r>
      <w:r w:rsidRPr="00976578">
        <w:rPr>
          <w:rFonts w:ascii="GHEA Grapalat" w:hAnsi="GHEA Grapalat"/>
          <w:sz w:val="20"/>
        </w:rPr>
        <w:t>իրականացնի</w:t>
      </w:r>
      <w:r w:rsidRPr="00976578">
        <w:rPr>
          <w:rFonts w:ascii="GHEA Grapalat" w:hAnsi="GHEA Grapalat"/>
          <w:sz w:val="20"/>
          <w:lang w:val="pt-BR"/>
        </w:rPr>
        <w:t xml:space="preserve"> </w:t>
      </w:r>
      <w:r w:rsidRPr="00976578">
        <w:rPr>
          <w:rFonts w:ascii="GHEA Grapalat" w:hAnsi="GHEA Grapalat"/>
          <w:sz w:val="20"/>
        </w:rPr>
        <w:t>Երևան</w:t>
      </w:r>
      <w:r w:rsidRPr="00976578">
        <w:rPr>
          <w:rFonts w:ascii="GHEA Grapalat" w:hAnsi="GHEA Grapalat"/>
          <w:sz w:val="20"/>
          <w:lang w:val="pt-BR"/>
        </w:rPr>
        <w:t xml:space="preserve"> </w:t>
      </w:r>
      <w:r w:rsidRPr="00976578">
        <w:rPr>
          <w:rFonts w:ascii="GHEA Grapalat" w:hAnsi="GHEA Grapalat"/>
          <w:sz w:val="20"/>
        </w:rPr>
        <w:t>քաղաքում</w:t>
      </w:r>
      <w:r w:rsidRPr="00976578">
        <w:rPr>
          <w:rFonts w:ascii="GHEA Grapalat" w:hAnsi="GHEA Grapalat"/>
          <w:sz w:val="20"/>
          <w:lang w:val="pt-BR"/>
        </w:rPr>
        <w:t xml:space="preserve"> </w:t>
      </w:r>
      <w:r w:rsidRPr="00976578">
        <w:rPr>
          <w:rFonts w:ascii="GHEA Grapalat" w:hAnsi="GHEA Grapalat"/>
          <w:sz w:val="20"/>
        </w:rPr>
        <w:t>տեղակայված</w:t>
      </w:r>
      <w:r w:rsidRPr="00976578">
        <w:rPr>
          <w:rFonts w:ascii="GHEA Grapalat" w:hAnsi="GHEA Grapalat"/>
          <w:sz w:val="20"/>
          <w:lang w:val="pt-BR"/>
        </w:rPr>
        <w:t xml:space="preserve"> «</w:t>
      </w:r>
      <w:r w:rsidRPr="00976578">
        <w:rPr>
          <w:rFonts w:ascii="GHEA Grapalat" w:hAnsi="GHEA Grapalat"/>
          <w:sz w:val="20"/>
        </w:rPr>
        <w:t>Փարկինգ</w:t>
      </w:r>
      <w:r w:rsidRPr="00976578">
        <w:rPr>
          <w:rFonts w:ascii="GHEA Grapalat" w:hAnsi="GHEA Grapalat"/>
          <w:sz w:val="20"/>
          <w:lang w:val="pt-BR"/>
        </w:rPr>
        <w:t xml:space="preserve"> </w:t>
      </w:r>
      <w:r w:rsidRPr="00976578">
        <w:rPr>
          <w:rFonts w:ascii="GHEA Grapalat" w:hAnsi="GHEA Grapalat"/>
          <w:sz w:val="20"/>
        </w:rPr>
        <w:t>Սիթի</w:t>
      </w:r>
      <w:r w:rsidRPr="00976578">
        <w:rPr>
          <w:rFonts w:ascii="GHEA Grapalat" w:hAnsi="GHEA Grapalat"/>
          <w:sz w:val="20"/>
          <w:lang w:val="pt-BR"/>
        </w:rPr>
        <w:t xml:space="preserve"> </w:t>
      </w:r>
      <w:r w:rsidRPr="00976578">
        <w:rPr>
          <w:rFonts w:ascii="GHEA Grapalat" w:hAnsi="GHEA Grapalat"/>
          <w:sz w:val="20"/>
        </w:rPr>
        <w:t>Սերվիս</w:t>
      </w:r>
      <w:r w:rsidRPr="00976578">
        <w:rPr>
          <w:rFonts w:ascii="GHEA Grapalat" w:hAnsi="GHEA Grapalat"/>
          <w:sz w:val="20"/>
          <w:lang w:val="pt-BR"/>
        </w:rPr>
        <w:t xml:space="preserve">» </w:t>
      </w:r>
      <w:r w:rsidRPr="00976578">
        <w:rPr>
          <w:rFonts w:ascii="GHEA Grapalat" w:hAnsi="GHEA Grapalat"/>
          <w:sz w:val="20"/>
        </w:rPr>
        <w:t>ՓԲ</w:t>
      </w:r>
      <w:r w:rsidRPr="00976578">
        <w:rPr>
          <w:rFonts w:ascii="GHEA Grapalat" w:hAnsi="GHEA Grapalat"/>
          <w:sz w:val="20"/>
          <w:lang w:val="pt-BR"/>
        </w:rPr>
        <w:t xml:space="preserve"> </w:t>
      </w:r>
      <w:r w:rsidRPr="00976578">
        <w:rPr>
          <w:rFonts w:ascii="GHEA Grapalat" w:hAnsi="GHEA Grapalat"/>
          <w:sz w:val="20"/>
        </w:rPr>
        <w:t>ընկերությանը</w:t>
      </w:r>
      <w:r w:rsidRPr="00976578">
        <w:rPr>
          <w:rFonts w:ascii="GHEA Grapalat" w:hAnsi="GHEA Grapalat"/>
          <w:sz w:val="20"/>
          <w:lang w:val="pt-BR"/>
        </w:rPr>
        <w:t xml:space="preserve"> </w:t>
      </w:r>
      <w:r w:rsidRPr="00976578">
        <w:rPr>
          <w:rFonts w:ascii="GHEA Grapalat" w:hAnsi="GHEA Grapalat"/>
          <w:sz w:val="20"/>
        </w:rPr>
        <w:t>պատկանող</w:t>
      </w:r>
      <w:r w:rsidRPr="00976578">
        <w:rPr>
          <w:rFonts w:ascii="GHEA Grapalat" w:hAnsi="GHEA Grapalat"/>
          <w:sz w:val="20"/>
          <w:lang w:val="pt-BR"/>
        </w:rPr>
        <w:t xml:space="preserve"> </w:t>
      </w:r>
      <w:r w:rsidRPr="00976578">
        <w:rPr>
          <w:rFonts w:ascii="GHEA Grapalat" w:hAnsi="GHEA Grapalat"/>
          <w:sz w:val="20"/>
        </w:rPr>
        <w:t>և</w:t>
      </w:r>
      <w:r w:rsidRPr="00976578">
        <w:rPr>
          <w:rFonts w:ascii="GHEA Grapalat" w:hAnsi="GHEA Grapalat"/>
          <w:sz w:val="20"/>
          <w:lang w:val="pt-BR"/>
        </w:rPr>
        <w:t xml:space="preserve"> </w:t>
      </w:r>
      <w:r w:rsidRPr="00976578">
        <w:rPr>
          <w:rFonts w:ascii="GHEA Grapalat" w:hAnsi="GHEA Grapalat"/>
          <w:sz w:val="20"/>
        </w:rPr>
        <w:t>քաղաքի</w:t>
      </w:r>
      <w:r w:rsidRPr="00976578">
        <w:rPr>
          <w:rFonts w:ascii="GHEA Grapalat" w:hAnsi="GHEA Grapalat"/>
          <w:sz w:val="20"/>
          <w:lang w:val="pt-BR"/>
        </w:rPr>
        <w:t xml:space="preserve"> </w:t>
      </w:r>
      <w:r w:rsidRPr="00976578">
        <w:rPr>
          <w:rFonts w:ascii="GHEA Grapalat" w:hAnsi="GHEA Grapalat"/>
          <w:sz w:val="20"/>
        </w:rPr>
        <w:t>փողոցների</w:t>
      </w:r>
      <w:r w:rsidRPr="00976578">
        <w:rPr>
          <w:rFonts w:ascii="GHEA Grapalat" w:hAnsi="GHEA Grapalat"/>
          <w:sz w:val="20"/>
          <w:lang w:val="pt-BR"/>
        </w:rPr>
        <w:t xml:space="preserve"> </w:t>
      </w:r>
      <w:r w:rsidRPr="00976578">
        <w:rPr>
          <w:rFonts w:ascii="GHEA Grapalat" w:hAnsi="GHEA Grapalat"/>
          <w:sz w:val="20"/>
        </w:rPr>
        <w:t>լուսավորության</w:t>
      </w:r>
      <w:r w:rsidRPr="00976578">
        <w:rPr>
          <w:rFonts w:ascii="GHEA Grapalat" w:hAnsi="GHEA Grapalat"/>
          <w:sz w:val="20"/>
          <w:lang w:val="pt-BR"/>
        </w:rPr>
        <w:t xml:space="preserve"> </w:t>
      </w:r>
      <w:r w:rsidRPr="00976578">
        <w:rPr>
          <w:rFonts w:ascii="GHEA Grapalat" w:hAnsi="GHEA Grapalat"/>
          <w:sz w:val="20"/>
        </w:rPr>
        <w:t>հենասյուներով</w:t>
      </w:r>
      <w:r w:rsidRPr="00976578">
        <w:rPr>
          <w:rFonts w:ascii="GHEA Grapalat" w:hAnsi="GHEA Grapalat"/>
          <w:sz w:val="20"/>
          <w:lang w:val="pt-BR"/>
        </w:rPr>
        <w:t xml:space="preserve"> </w:t>
      </w:r>
      <w:r w:rsidRPr="00976578">
        <w:rPr>
          <w:rFonts w:ascii="GHEA Grapalat" w:hAnsi="GHEA Grapalat"/>
          <w:sz w:val="20"/>
        </w:rPr>
        <w:t>անցնող</w:t>
      </w:r>
      <w:r w:rsidRPr="00976578">
        <w:rPr>
          <w:rFonts w:ascii="GHEA Grapalat" w:hAnsi="GHEA Grapalat"/>
          <w:sz w:val="20"/>
          <w:lang w:val="pt-BR"/>
        </w:rPr>
        <w:t xml:space="preserve"> </w:t>
      </w:r>
      <w:r w:rsidRPr="00976578">
        <w:rPr>
          <w:rFonts w:ascii="GHEA Grapalat" w:hAnsi="GHEA Grapalat"/>
          <w:sz w:val="20"/>
        </w:rPr>
        <w:t>օպտիկամանրաթելային</w:t>
      </w:r>
      <w:r w:rsidRPr="00976578">
        <w:rPr>
          <w:rFonts w:ascii="GHEA Grapalat" w:hAnsi="GHEA Grapalat"/>
          <w:sz w:val="20"/>
          <w:lang w:val="pt-BR"/>
        </w:rPr>
        <w:t xml:space="preserve">, </w:t>
      </w:r>
      <w:r w:rsidRPr="00976578">
        <w:rPr>
          <w:rFonts w:ascii="GHEA Grapalat" w:hAnsi="GHEA Grapalat"/>
          <w:sz w:val="20"/>
        </w:rPr>
        <w:t>ցանցային</w:t>
      </w:r>
      <w:r w:rsidRPr="00976578">
        <w:rPr>
          <w:rFonts w:ascii="GHEA Grapalat" w:hAnsi="GHEA Grapalat"/>
          <w:sz w:val="20"/>
          <w:lang w:val="pt-BR"/>
        </w:rPr>
        <w:t xml:space="preserve"> </w:t>
      </w:r>
      <w:r w:rsidRPr="00976578">
        <w:rPr>
          <w:rFonts w:ascii="GHEA Grapalat" w:hAnsi="GHEA Grapalat"/>
          <w:sz w:val="20"/>
        </w:rPr>
        <w:t>և</w:t>
      </w:r>
      <w:r w:rsidRPr="00976578">
        <w:rPr>
          <w:rFonts w:ascii="GHEA Grapalat" w:hAnsi="GHEA Grapalat"/>
          <w:sz w:val="20"/>
          <w:lang w:val="pt-BR"/>
        </w:rPr>
        <w:t xml:space="preserve"> </w:t>
      </w:r>
      <w:r w:rsidRPr="00976578">
        <w:rPr>
          <w:rFonts w:ascii="GHEA Grapalat" w:hAnsi="GHEA Grapalat"/>
          <w:sz w:val="20"/>
        </w:rPr>
        <w:t>պ</w:t>
      </w:r>
      <w:r w:rsidRPr="00976578">
        <w:rPr>
          <w:rFonts w:ascii="GHEA Grapalat" w:hAnsi="GHEA Grapalat"/>
          <w:sz w:val="20"/>
          <w:lang w:val="hy-AM"/>
        </w:rPr>
        <w:t>ղ</w:t>
      </w:r>
      <w:r w:rsidRPr="00976578">
        <w:rPr>
          <w:rFonts w:ascii="GHEA Grapalat" w:hAnsi="GHEA Grapalat"/>
          <w:sz w:val="20"/>
        </w:rPr>
        <w:t>նձյա</w:t>
      </w:r>
      <w:r w:rsidRPr="00976578">
        <w:rPr>
          <w:rFonts w:ascii="GHEA Grapalat" w:hAnsi="GHEA Grapalat"/>
          <w:sz w:val="20"/>
          <w:lang w:val="pt-BR"/>
        </w:rPr>
        <w:t xml:space="preserve"> </w:t>
      </w:r>
      <w:r w:rsidRPr="00976578">
        <w:rPr>
          <w:rFonts w:ascii="GHEA Grapalat" w:hAnsi="GHEA Grapalat"/>
          <w:sz w:val="20"/>
        </w:rPr>
        <w:t>մալուխների</w:t>
      </w:r>
      <w:r w:rsidRPr="00976578">
        <w:rPr>
          <w:rFonts w:ascii="GHEA Grapalat" w:hAnsi="GHEA Grapalat"/>
          <w:sz w:val="20"/>
          <w:lang w:val="pt-BR"/>
        </w:rPr>
        <w:t xml:space="preserve"> </w:t>
      </w:r>
      <w:r w:rsidRPr="00976578">
        <w:rPr>
          <w:rFonts w:ascii="GHEA Grapalat" w:hAnsi="GHEA Grapalat"/>
          <w:sz w:val="20"/>
        </w:rPr>
        <w:t>սպասարկման</w:t>
      </w:r>
      <w:r w:rsidRPr="00976578">
        <w:rPr>
          <w:rFonts w:ascii="GHEA Grapalat" w:hAnsi="GHEA Grapalat"/>
          <w:sz w:val="20"/>
          <w:lang w:val="pt-BR"/>
        </w:rPr>
        <w:t xml:space="preserve"> </w:t>
      </w:r>
      <w:r w:rsidRPr="00976578">
        <w:rPr>
          <w:rFonts w:ascii="GHEA Grapalat" w:hAnsi="GHEA Grapalat"/>
          <w:sz w:val="20"/>
        </w:rPr>
        <w:t>ծառայությունները</w:t>
      </w:r>
      <w:r w:rsidRPr="00976578">
        <w:rPr>
          <w:rFonts w:ascii="GHEA Grapalat" w:hAnsi="GHEA Grapalat"/>
          <w:sz w:val="20"/>
          <w:lang w:val="pt-BR"/>
        </w:rPr>
        <w:t xml:space="preserve"> (</w:t>
      </w:r>
      <w:r w:rsidRPr="00976578">
        <w:rPr>
          <w:rFonts w:ascii="GHEA Grapalat" w:hAnsi="GHEA Grapalat"/>
          <w:sz w:val="20"/>
        </w:rPr>
        <w:t>այսուհետ՝</w:t>
      </w:r>
      <w:r w:rsidRPr="00976578">
        <w:rPr>
          <w:rFonts w:ascii="GHEA Grapalat" w:hAnsi="GHEA Grapalat"/>
          <w:sz w:val="20"/>
          <w:lang w:val="pt-BR"/>
        </w:rPr>
        <w:t xml:space="preserve"> </w:t>
      </w:r>
      <w:r w:rsidRPr="00976578">
        <w:rPr>
          <w:rFonts w:ascii="GHEA Grapalat" w:hAnsi="GHEA Grapalat"/>
          <w:sz w:val="20"/>
        </w:rPr>
        <w:t>Ծառայություն</w:t>
      </w:r>
      <w:r w:rsidRPr="00976578">
        <w:rPr>
          <w:rFonts w:ascii="GHEA Grapalat" w:hAnsi="GHEA Grapalat"/>
          <w:sz w:val="20"/>
          <w:lang w:val="pt-BR"/>
        </w:rPr>
        <w:t>):</w:t>
      </w:r>
    </w:p>
    <w:p w14:paraId="3059BBDE" w14:textId="77777777" w:rsidR="001916A5" w:rsidRPr="00976578" w:rsidRDefault="001916A5" w:rsidP="00976578">
      <w:pPr>
        <w:pStyle w:val="ListParagraph"/>
        <w:tabs>
          <w:tab w:val="left" w:pos="1080"/>
        </w:tabs>
        <w:ind w:left="0" w:firstLine="720"/>
        <w:jc w:val="both"/>
        <w:rPr>
          <w:rFonts w:ascii="GHEA Grapalat" w:hAnsi="GHEA Grapalat"/>
          <w:b/>
          <w:sz w:val="20"/>
          <w:lang w:val="pt-BR"/>
        </w:rPr>
      </w:pPr>
    </w:p>
    <w:p w14:paraId="7D88EF37" w14:textId="77777777" w:rsidR="001916A5" w:rsidRPr="00976578" w:rsidRDefault="001916A5" w:rsidP="00976578">
      <w:pPr>
        <w:pStyle w:val="ListParagraph"/>
        <w:tabs>
          <w:tab w:val="left" w:pos="1080"/>
        </w:tabs>
        <w:ind w:left="0" w:firstLine="720"/>
        <w:jc w:val="both"/>
        <w:rPr>
          <w:rFonts w:ascii="GHEA Grapalat" w:hAnsi="GHEA Grapalat"/>
          <w:b/>
          <w:sz w:val="20"/>
          <w:lang w:val="pt-BR"/>
        </w:rPr>
      </w:pPr>
      <w:r w:rsidRPr="00976578">
        <w:rPr>
          <w:rFonts w:ascii="GHEA Grapalat" w:hAnsi="GHEA Grapalat"/>
          <w:b/>
          <w:sz w:val="20"/>
        </w:rPr>
        <w:t>Ծառայության</w:t>
      </w:r>
      <w:r w:rsidRPr="00976578">
        <w:rPr>
          <w:rFonts w:ascii="GHEA Grapalat" w:hAnsi="GHEA Grapalat"/>
          <w:b/>
          <w:sz w:val="20"/>
          <w:lang w:val="pt-BR"/>
        </w:rPr>
        <w:t xml:space="preserve"> </w:t>
      </w:r>
      <w:r w:rsidRPr="00976578">
        <w:rPr>
          <w:rFonts w:ascii="GHEA Grapalat" w:hAnsi="GHEA Grapalat"/>
          <w:b/>
          <w:sz w:val="20"/>
        </w:rPr>
        <w:t>մատուցման</w:t>
      </w:r>
      <w:r w:rsidRPr="00976578">
        <w:rPr>
          <w:rFonts w:ascii="GHEA Grapalat" w:hAnsi="GHEA Grapalat"/>
          <w:b/>
          <w:sz w:val="20"/>
          <w:lang w:val="pt-BR"/>
        </w:rPr>
        <w:t xml:space="preserve"> </w:t>
      </w:r>
      <w:r w:rsidRPr="00976578">
        <w:rPr>
          <w:rFonts w:ascii="GHEA Grapalat" w:hAnsi="GHEA Grapalat"/>
          <w:b/>
          <w:sz w:val="20"/>
        </w:rPr>
        <w:t>ընթացքում</w:t>
      </w:r>
      <w:r w:rsidRPr="00976578">
        <w:rPr>
          <w:rFonts w:ascii="GHEA Grapalat" w:hAnsi="GHEA Grapalat"/>
          <w:b/>
          <w:sz w:val="20"/>
          <w:lang w:val="pt-BR"/>
        </w:rPr>
        <w:t xml:space="preserve"> </w:t>
      </w:r>
      <w:r w:rsidRPr="00976578">
        <w:rPr>
          <w:rFonts w:ascii="GHEA Grapalat" w:hAnsi="GHEA Grapalat"/>
          <w:b/>
          <w:sz w:val="20"/>
        </w:rPr>
        <w:t>Կատարողը</w:t>
      </w:r>
      <w:r w:rsidRPr="00976578">
        <w:rPr>
          <w:rFonts w:ascii="GHEA Grapalat" w:hAnsi="GHEA Grapalat"/>
          <w:b/>
          <w:sz w:val="20"/>
          <w:lang w:val="pt-BR"/>
        </w:rPr>
        <w:t xml:space="preserve"> </w:t>
      </w:r>
      <w:r w:rsidRPr="00976578">
        <w:rPr>
          <w:rFonts w:ascii="GHEA Grapalat" w:hAnsi="GHEA Grapalat"/>
          <w:b/>
          <w:sz w:val="20"/>
        </w:rPr>
        <w:t>պետք</w:t>
      </w:r>
      <w:r w:rsidRPr="00976578">
        <w:rPr>
          <w:rFonts w:ascii="GHEA Grapalat" w:hAnsi="GHEA Grapalat"/>
          <w:b/>
          <w:sz w:val="20"/>
          <w:lang w:val="pt-BR"/>
        </w:rPr>
        <w:t xml:space="preserve"> </w:t>
      </w:r>
      <w:r w:rsidRPr="00976578">
        <w:rPr>
          <w:rFonts w:ascii="GHEA Grapalat" w:hAnsi="GHEA Grapalat"/>
          <w:b/>
          <w:sz w:val="20"/>
        </w:rPr>
        <w:t>է</w:t>
      </w:r>
      <w:r w:rsidRPr="00976578">
        <w:rPr>
          <w:rFonts w:ascii="GHEA Grapalat" w:hAnsi="GHEA Grapalat"/>
          <w:b/>
          <w:sz w:val="20"/>
          <w:lang w:val="pt-BR"/>
        </w:rPr>
        <w:t xml:space="preserve"> </w:t>
      </w:r>
      <w:r w:rsidRPr="00976578">
        <w:rPr>
          <w:rFonts w:ascii="GHEA Grapalat" w:hAnsi="GHEA Grapalat"/>
          <w:b/>
          <w:sz w:val="20"/>
        </w:rPr>
        <w:t>իրականացնի</w:t>
      </w:r>
      <w:r w:rsidRPr="00976578">
        <w:rPr>
          <w:rFonts w:ascii="GHEA Grapalat" w:hAnsi="GHEA Grapalat"/>
          <w:b/>
          <w:sz w:val="20"/>
          <w:lang w:val="pt-BR"/>
        </w:rPr>
        <w:t xml:space="preserve">. </w:t>
      </w:r>
    </w:p>
    <w:p w14:paraId="094DFA55" w14:textId="3939FBB5" w:rsidR="001916A5" w:rsidRPr="00976578" w:rsidRDefault="001916A5" w:rsidP="00976578">
      <w:pPr>
        <w:pStyle w:val="ListParagraph"/>
        <w:numPr>
          <w:ilvl w:val="0"/>
          <w:numId w:val="11"/>
        </w:numPr>
        <w:tabs>
          <w:tab w:val="left" w:pos="1080"/>
        </w:tabs>
        <w:ind w:left="0" w:firstLine="720"/>
        <w:contextualSpacing/>
        <w:jc w:val="both"/>
        <w:rPr>
          <w:rFonts w:ascii="GHEA Grapalat" w:hAnsi="GHEA Grapalat"/>
          <w:sz w:val="20"/>
          <w:lang w:val="pt-BR"/>
        </w:rPr>
      </w:pPr>
      <w:r w:rsidRPr="00976578">
        <w:rPr>
          <w:rFonts w:ascii="GHEA Grapalat" w:hAnsi="GHEA Grapalat"/>
          <w:sz w:val="20"/>
        </w:rPr>
        <w:t>Երևան</w:t>
      </w:r>
      <w:r w:rsidRPr="00976578">
        <w:rPr>
          <w:rFonts w:ascii="GHEA Grapalat" w:hAnsi="GHEA Grapalat"/>
          <w:sz w:val="20"/>
          <w:lang w:val="pt-BR"/>
        </w:rPr>
        <w:t xml:space="preserve"> </w:t>
      </w:r>
      <w:r w:rsidRPr="00976578">
        <w:rPr>
          <w:rFonts w:ascii="GHEA Grapalat" w:hAnsi="GHEA Grapalat"/>
          <w:sz w:val="20"/>
        </w:rPr>
        <w:t>քաղաքում</w:t>
      </w:r>
      <w:r w:rsidRPr="00976578">
        <w:rPr>
          <w:rFonts w:ascii="GHEA Grapalat" w:hAnsi="GHEA Grapalat"/>
          <w:sz w:val="20"/>
          <w:lang w:val="pt-BR"/>
        </w:rPr>
        <w:t xml:space="preserve"> </w:t>
      </w:r>
      <w:r w:rsidRPr="00976578">
        <w:rPr>
          <w:rFonts w:ascii="GHEA Grapalat" w:hAnsi="GHEA Grapalat"/>
          <w:sz w:val="20"/>
        </w:rPr>
        <w:t>տեղակայված</w:t>
      </w:r>
      <w:r w:rsidRPr="00976578">
        <w:rPr>
          <w:rFonts w:ascii="GHEA Grapalat" w:hAnsi="GHEA Grapalat"/>
          <w:sz w:val="20"/>
          <w:lang w:val="pt-BR"/>
        </w:rPr>
        <w:t xml:space="preserve"> </w:t>
      </w:r>
      <w:r w:rsidRPr="00976578">
        <w:rPr>
          <w:rFonts w:ascii="GHEA Grapalat" w:hAnsi="GHEA Grapalat"/>
          <w:sz w:val="20"/>
        </w:rPr>
        <w:t>վեց</w:t>
      </w:r>
      <w:r w:rsidRPr="00976578">
        <w:rPr>
          <w:rFonts w:ascii="GHEA Grapalat" w:hAnsi="GHEA Grapalat"/>
          <w:sz w:val="20"/>
          <w:lang w:val="pt-BR"/>
        </w:rPr>
        <w:t xml:space="preserve"> </w:t>
      </w:r>
      <w:r w:rsidRPr="00976578">
        <w:rPr>
          <w:rFonts w:ascii="GHEA Grapalat" w:hAnsi="GHEA Grapalat"/>
          <w:sz w:val="20"/>
        </w:rPr>
        <w:t>տեխնիկական</w:t>
      </w:r>
      <w:r w:rsidRPr="00976578">
        <w:rPr>
          <w:rFonts w:ascii="GHEA Grapalat" w:hAnsi="GHEA Grapalat"/>
          <w:sz w:val="20"/>
          <w:lang w:val="pt-BR"/>
        </w:rPr>
        <w:t xml:space="preserve"> </w:t>
      </w:r>
      <w:r w:rsidRPr="00976578">
        <w:rPr>
          <w:rFonts w:ascii="GHEA Grapalat" w:hAnsi="GHEA Grapalat"/>
          <w:sz w:val="20"/>
        </w:rPr>
        <w:t>սենյակների</w:t>
      </w:r>
      <w:r w:rsidRPr="00976578">
        <w:rPr>
          <w:rFonts w:ascii="GHEA Grapalat" w:hAnsi="GHEA Grapalat"/>
          <w:sz w:val="20"/>
          <w:lang w:val="pt-BR"/>
        </w:rPr>
        <w:t xml:space="preserve"> (NOD) </w:t>
      </w:r>
      <w:r w:rsidRPr="00976578">
        <w:rPr>
          <w:rFonts w:ascii="GHEA Grapalat" w:hAnsi="GHEA Grapalat"/>
          <w:sz w:val="20"/>
        </w:rPr>
        <w:t>և</w:t>
      </w:r>
      <w:r w:rsidRPr="00976578">
        <w:rPr>
          <w:rFonts w:ascii="GHEA Grapalat" w:hAnsi="GHEA Grapalat"/>
          <w:sz w:val="20"/>
          <w:lang w:val="pt-BR"/>
        </w:rPr>
        <w:t xml:space="preserve"> </w:t>
      </w:r>
      <w:r w:rsidRPr="00976578">
        <w:rPr>
          <w:rFonts w:ascii="GHEA Grapalat" w:hAnsi="GHEA Grapalat"/>
          <w:sz w:val="20"/>
        </w:rPr>
        <w:t>մեկ</w:t>
      </w:r>
      <w:r w:rsidRPr="00976578">
        <w:rPr>
          <w:rFonts w:ascii="GHEA Grapalat" w:hAnsi="GHEA Grapalat"/>
          <w:sz w:val="20"/>
          <w:lang w:val="pt-BR"/>
        </w:rPr>
        <w:t xml:space="preserve"> </w:t>
      </w:r>
      <w:r w:rsidRPr="00976578">
        <w:rPr>
          <w:rFonts w:ascii="GHEA Grapalat" w:hAnsi="GHEA Grapalat"/>
          <w:sz w:val="20"/>
        </w:rPr>
        <w:t>հիմանակնան</w:t>
      </w:r>
      <w:r w:rsidRPr="00976578">
        <w:rPr>
          <w:rFonts w:ascii="GHEA Grapalat" w:hAnsi="GHEA Grapalat"/>
          <w:sz w:val="20"/>
          <w:lang w:val="pt-BR"/>
        </w:rPr>
        <w:t xml:space="preserve"> (Datacenter) </w:t>
      </w:r>
      <w:r w:rsidRPr="00976578">
        <w:rPr>
          <w:rFonts w:ascii="GHEA Grapalat" w:hAnsi="GHEA Grapalat"/>
          <w:sz w:val="20"/>
        </w:rPr>
        <w:t>սենայկի</w:t>
      </w:r>
      <w:r w:rsidRPr="00976578">
        <w:rPr>
          <w:rFonts w:ascii="GHEA Grapalat" w:hAnsi="GHEA Grapalat"/>
          <w:sz w:val="20"/>
          <w:lang w:val="pt-BR"/>
        </w:rPr>
        <w:t xml:space="preserve"> </w:t>
      </w:r>
      <w:r w:rsidRPr="00976578">
        <w:rPr>
          <w:rFonts w:ascii="GHEA Grapalat" w:hAnsi="GHEA Grapalat"/>
          <w:sz w:val="20"/>
        </w:rPr>
        <w:t>սպասարկման</w:t>
      </w:r>
      <w:r w:rsidRPr="00976578">
        <w:rPr>
          <w:rFonts w:ascii="GHEA Grapalat" w:hAnsi="GHEA Grapalat"/>
          <w:sz w:val="20"/>
          <w:lang w:val="pt-BR"/>
        </w:rPr>
        <w:t xml:space="preserve"> </w:t>
      </w:r>
      <w:r w:rsidRPr="00976578">
        <w:rPr>
          <w:rFonts w:ascii="GHEA Grapalat" w:hAnsi="GHEA Grapalat"/>
          <w:sz w:val="20"/>
        </w:rPr>
        <w:t>ծառայություններ</w:t>
      </w:r>
      <w:r w:rsidRPr="00976578">
        <w:rPr>
          <w:rFonts w:ascii="GHEA Grapalat" w:hAnsi="GHEA Grapalat"/>
          <w:sz w:val="20"/>
          <w:lang w:val="pt-BR"/>
        </w:rPr>
        <w:t xml:space="preserve">, </w:t>
      </w:r>
      <w:r w:rsidRPr="00976578">
        <w:rPr>
          <w:rFonts w:ascii="GHEA Grapalat" w:hAnsi="GHEA Grapalat"/>
          <w:sz w:val="20"/>
        </w:rPr>
        <w:t>որն</w:t>
      </w:r>
      <w:r w:rsidRPr="00976578">
        <w:rPr>
          <w:rFonts w:ascii="GHEA Grapalat" w:hAnsi="GHEA Grapalat"/>
          <w:sz w:val="20"/>
          <w:lang w:val="pt-BR"/>
        </w:rPr>
        <w:t xml:space="preserve"> </w:t>
      </w:r>
      <w:r w:rsidRPr="00976578">
        <w:rPr>
          <w:rFonts w:ascii="GHEA Grapalat" w:hAnsi="GHEA Grapalat"/>
          <w:sz w:val="20"/>
        </w:rPr>
        <w:t>իր</w:t>
      </w:r>
      <w:r w:rsidRPr="00976578">
        <w:rPr>
          <w:rFonts w:ascii="GHEA Grapalat" w:hAnsi="GHEA Grapalat"/>
          <w:sz w:val="20"/>
          <w:lang w:val="pt-BR"/>
        </w:rPr>
        <w:t xml:space="preserve"> </w:t>
      </w:r>
      <w:r w:rsidRPr="00976578">
        <w:rPr>
          <w:rFonts w:ascii="GHEA Grapalat" w:hAnsi="GHEA Grapalat"/>
          <w:sz w:val="20"/>
        </w:rPr>
        <w:t>մեջ</w:t>
      </w:r>
      <w:r w:rsidRPr="00976578">
        <w:rPr>
          <w:rFonts w:ascii="GHEA Grapalat" w:hAnsi="GHEA Grapalat"/>
          <w:sz w:val="20"/>
          <w:lang w:val="pt-BR"/>
        </w:rPr>
        <w:t xml:space="preserve"> </w:t>
      </w:r>
      <w:r w:rsidRPr="00976578">
        <w:rPr>
          <w:rFonts w:ascii="GHEA Grapalat" w:hAnsi="GHEA Grapalat"/>
          <w:sz w:val="20"/>
        </w:rPr>
        <w:t>ներառում</w:t>
      </w:r>
      <w:r w:rsidRPr="00976578">
        <w:rPr>
          <w:rFonts w:ascii="GHEA Grapalat" w:hAnsi="GHEA Grapalat"/>
          <w:sz w:val="20"/>
          <w:lang w:val="pt-BR"/>
        </w:rPr>
        <w:t xml:space="preserve"> </w:t>
      </w:r>
      <w:r w:rsidRPr="00976578">
        <w:rPr>
          <w:rFonts w:ascii="GHEA Grapalat" w:hAnsi="GHEA Grapalat"/>
          <w:sz w:val="20"/>
        </w:rPr>
        <w:t>է</w:t>
      </w:r>
      <w:r w:rsidRPr="00976578">
        <w:rPr>
          <w:rFonts w:ascii="GHEA Grapalat" w:hAnsi="GHEA Grapalat"/>
          <w:sz w:val="20"/>
          <w:lang w:val="hy-AM"/>
        </w:rPr>
        <w:t xml:space="preserve"> </w:t>
      </w:r>
      <w:r w:rsidRPr="00976578">
        <w:rPr>
          <w:rFonts w:ascii="GHEA Grapalat" w:hAnsi="GHEA Grapalat"/>
          <w:sz w:val="20"/>
        </w:rPr>
        <w:t>շուրջ</w:t>
      </w:r>
      <w:r w:rsidRPr="00976578">
        <w:rPr>
          <w:rFonts w:ascii="GHEA Grapalat" w:hAnsi="GHEA Grapalat"/>
          <w:sz w:val="20"/>
          <w:lang w:val="pt-BR"/>
        </w:rPr>
        <w:t xml:space="preserve"> </w:t>
      </w:r>
      <w:r w:rsidRPr="00976578">
        <w:rPr>
          <w:rFonts w:ascii="GHEA Grapalat" w:hAnsi="GHEA Grapalat"/>
          <w:sz w:val="20"/>
        </w:rPr>
        <w:t>օպտիկական</w:t>
      </w:r>
      <w:r w:rsidRPr="00976578">
        <w:rPr>
          <w:rFonts w:ascii="GHEA Grapalat" w:hAnsi="GHEA Grapalat"/>
          <w:sz w:val="20"/>
          <w:lang w:val="pt-BR"/>
        </w:rPr>
        <w:t xml:space="preserve"> 48 </w:t>
      </w:r>
      <w:r w:rsidRPr="00976578">
        <w:rPr>
          <w:rFonts w:ascii="GHEA Grapalat" w:hAnsi="GHEA Grapalat"/>
          <w:sz w:val="20"/>
        </w:rPr>
        <w:t>մանրաթելից</w:t>
      </w:r>
      <w:r w:rsidRPr="00976578">
        <w:rPr>
          <w:rFonts w:ascii="GHEA Grapalat" w:hAnsi="GHEA Grapalat"/>
          <w:sz w:val="20"/>
          <w:lang w:val="pt-BR"/>
        </w:rPr>
        <w:t xml:space="preserve"> </w:t>
      </w:r>
      <w:r w:rsidRPr="00976578">
        <w:rPr>
          <w:rFonts w:ascii="GHEA Grapalat" w:hAnsi="GHEA Grapalat"/>
          <w:sz w:val="20"/>
        </w:rPr>
        <w:t>բաղկացած</w:t>
      </w:r>
      <w:r w:rsidRPr="00976578">
        <w:rPr>
          <w:rFonts w:ascii="GHEA Grapalat" w:hAnsi="GHEA Grapalat"/>
          <w:sz w:val="20"/>
          <w:lang w:val="pt-BR"/>
        </w:rPr>
        <w:t xml:space="preserve"> (</w:t>
      </w:r>
      <w:r w:rsidRPr="00976578">
        <w:rPr>
          <w:rFonts w:ascii="GHEA Grapalat" w:hAnsi="GHEA Grapalat"/>
          <w:sz w:val="20"/>
        </w:rPr>
        <w:t>քսան</w:t>
      </w:r>
      <w:r w:rsidRPr="00976578">
        <w:rPr>
          <w:rFonts w:ascii="GHEA Grapalat" w:hAnsi="GHEA Grapalat"/>
          <w:sz w:val="20"/>
          <w:lang w:val="pt-BR"/>
        </w:rPr>
        <w:t xml:space="preserve"> </w:t>
      </w:r>
      <w:r w:rsidRPr="00976578">
        <w:rPr>
          <w:rFonts w:ascii="GHEA Grapalat" w:hAnsi="GHEA Grapalat"/>
          <w:sz w:val="20"/>
        </w:rPr>
        <w:t>հազար</w:t>
      </w:r>
      <w:r w:rsidRPr="00976578">
        <w:rPr>
          <w:rFonts w:ascii="GHEA Grapalat" w:hAnsi="GHEA Grapalat"/>
          <w:sz w:val="20"/>
          <w:lang w:val="pt-BR"/>
        </w:rPr>
        <w:t xml:space="preserve"> </w:t>
      </w:r>
      <w:r w:rsidRPr="00976578">
        <w:rPr>
          <w:rFonts w:ascii="GHEA Grapalat" w:hAnsi="GHEA Grapalat"/>
          <w:sz w:val="20"/>
        </w:rPr>
        <w:t>մետր</w:t>
      </w:r>
      <w:r w:rsidRPr="00976578">
        <w:rPr>
          <w:rFonts w:ascii="GHEA Grapalat" w:hAnsi="GHEA Grapalat"/>
          <w:sz w:val="20"/>
          <w:lang w:val="pt-BR"/>
        </w:rPr>
        <w:t xml:space="preserve">), </w:t>
      </w:r>
      <w:r w:rsidRPr="00976578">
        <w:rPr>
          <w:rFonts w:ascii="GHEA Grapalat" w:hAnsi="GHEA Grapalat"/>
          <w:sz w:val="20"/>
        </w:rPr>
        <w:t>ութ</w:t>
      </w:r>
      <w:r w:rsidRPr="00976578">
        <w:rPr>
          <w:rFonts w:ascii="GHEA Grapalat" w:hAnsi="GHEA Grapalat"/>
          <w:sz w:val="20"/>
          <w:lang w:val="pt-BR"/>
        </w:rPr>
        <w:t xml:space="preserve"> </w:t>
      </w:r>
      <w:r w:rsidRPr="00976578">
        <w:rPr>
          <w:rFonts w:ascii="GHEA Grapalat" w:hAnsi="GHEA Grapalat"/>
          <w:sz w:val="20"/>
        </w:rPr>
        <w:t>մանրաթ</w:t>
      </w:r>
      <w:r w:rsidRPr="00976578">
        <w:rPr>
          <w:rFonts w:ascii="GHEA Grapalat" w:hAnsi="GHEA Grapalat"/>
          <w:sz w:val="20"/>
          <w:lang w:val="hy-AM"/>
        </w:rPr>
        <w:t>ե</w:t>
      </w:r>
      <w:r w:rsidRPr="00976578">
        <w:rPr>
          <w:rFonts w:ascii="GHEA Grapalat" w:hAnsi="GHEA Grapalat"/>
          <w:sz w:val="20"/>
        </w:rPr>
        <w:t>լից</w:t>
      </w:r>
      <w:r w:rsidRPr="00976578">
        <w:rPr>
          <w:rFonts w:ascii="GHEA Grapalat" w:hAnsi="GHEA Grapalat"/>
          <w:sz w:val="20"/>
          <w:lang w:val="pt-BR"/>
        </w:rPr>
        <w:t xml:space="preserve"> </w:t>
      </w:r>
      <w:r w:rsidRPr="00976578">
        <w:rPr>
          <w:rFonts w:ascii="GHEA Grapalat" w:hAnsi="GHEA Grapalat"/>
          <w:sz w:val="20"/>
        </w:rPr>
        <w:t>բաղկացա</w:t>
      </w:r>
      <w:r w:rsidRPr="00976578">
        <w:rPr>
          <w:rFonts w:ascii="GHEA Grapalat" w:hAnsi="GHEA Grapalat"/>
          <w:sz w:val="20"/>
          <w:lang w:val="hy-AM"/>
        </w:rPr>
        <w:t>ծ</w:t>
      </w:r>
      <w:r w:rsidRPr="00976578">
        <w:rPr>
          <w:rFonts w:ascii="GHEA Grapalat" w:hAnsi="GHEA Grapalat"/>
          <w:sz w:val="20"/>
          <w:lang w:val="pt-BR"/>
        </w:rPr>
        <w:t xml:space="preserve"> (</w:t>
      </w:r>
      <w:r w:rsidRPr="00976578">
        <w:rPr>
          <w:rFonts w:ascii="GHEA Grapalat" w:hAnsi="GHEA Grapalat"/>
          <w:sz w:val="20"/>
        </w:rPr>
        <w:t>երկու</w:t>
      </w:r>
      <w:r w:rsidRPr="00976578">
        <w:rPr>
          <w:rFonts w:ascii="GHEA Grapalat" w:hAnsi="GHEA Grapalat"/>
          <w:sz w:val="20"/>
          <w:lang w:val="pt-BR"/>
        </w:rPr>
        <w:t xml:space="preserve"> </w:t>
      </w:r>
      <w:r w:rsidRPr="00976578">
        <w:rPr>
          <w:rFonts w:ascii="GHEA Grapalat" w:hAnsi="GHEA Grapalat"/>
          <w:sz w:val="20"/>
        </w:rPr>
        <w:t>հարյուր</w:t>
      </w:r>
      <w:r w:rsidRPr="00976578">
        <w:rPr>
          <w:rFonts w:ascii="GHEA Grapalat" w:hAnsi="GHEA Grapalat"/>
          <w:sz w:val="20"/>
          <w:lang w:val="pt-BR"/>
        </w:rPr>
        <w:t xml:space="preserve"> </w:t>
      </w:r>
      <w:r w:rsidRPr="00976578">
        <w:rPr>
          <w:rFonts w:ascii="GHEA Grapalat" w:hAnsi="GHEA Grapalat"/>
          <w:sz w:val="20"/>
        </w:rPr>
        <w:t>հիսուն</w:t>
      </w:r>
      <w:r w:rsidRPr="00976578">
        <w:rPr>
          <w:rFonts w:ascii="GHEA Grapalat" w:hAnsi="GHEA Grapalat"/>
          <w:sz w:val="20"/>
          <w:lang w:val="pt-BR"/>
        </w:rPr>
        <w:t xml:space="preserve"> </w:t>
      </w:r>
      <w:r w:rsidRPr="00976578">
        <w:rPr>
          <w:rFonts w:ascii="GHEA Grapalat" w:hAnsi="GHEA Grapalat"/>
          <w:sz w:val="20"/>
        </w:rPr>
        <w:t>հազար</w:t>
      </w:r>
      <w:r w:rsidRPr="00976578">
        <w:rPr>
          <w:rFonts w:ascii="GHEA Grapalat" w:hAnsi="GHEA Grapalat"/>
          <w:sz w:val="20"/>
          <w:lang w:val="pt-BR"/>
        </w:rPr>
        <w:t xml:space="preserve"> </w:t>
      </w:r>
      <w:r w:rsidRPr="00976578">
        <w:rPr>
          <w:rFonts w:ascii="GHEA Grapalat" w:hAnsi="GHEA Grapalat"/>
          <w:sz w:val="20"/>
        </w:rPr>
        <w:t>մետր</w:t>
      </w:r>
      <w:r w:rsidRPr="00976578">
        <w:rPr>
          <w:rFonts w:ascii="GHEA Grapalat" w:hAnsi="GHEA Grapalat"/>
          <w:sz w:val="20"/>
          <w:lang w:val="pt-BR"/>
        </w:rPr>
        <w:t xml:space="preserve">), </w:t>
      </w:r>
      <w:r w:rsidRPr="00976578">
        <w:rPr>
          <w:rFonts w:ascii="GHEA Grapalat" w:hAnsi="GHEA Grapalat"/>
          <w:sz w:val="20"/>
        </w:rPr>
        <w:t>ութ</w:t>
      </w:r>
      <w:r w:rsidRPr="00976578">
        <w:rPr>
          <w:rFonts w:ascii="GHEA Grapalat" w:hAnsi="GHEA Grapalat"/>
          <w:sz w:val="20"/>
          <w:lang w:val="pt-BR"/>
        </w:rPr>
        <w:t xml:space="preserve"> </w:t>
      </w:r>
      <w:r w:rsidRPr="00976578">
        <w:rPr>
          <w:rFonts w:ascii="GHEA Grapalat" w:hAnsi="GHEA Grapalat"/>
          <w:sz w:val="20"/>
        </w:rPr>
        <w:t>զույգանի</w:t>
      </w:r>
      <w:r w:rsidRPr="00976578">
        <w:rPr>
          <w:rFonts w:ascii="GHEA Grapalat" w:hAnsi="GHEA Grapalat"/>
          <w:sz w:val="20"/>
          <w:lang w:val="pt-BR"/>
        </w:rPr>
        <w:t xml:space="preserve"> </w:t>
      </w:r>
      <w:r w:rsidRPr="00976578">
        <w:rPr>
          <w:rFonts w:ascii="GHEA Grapalat" w:hAnsi="GHEA Grapalat"/>
          <w:sz w:val="20"/>
        </w:rPr>
        <w:t>ցանցային</w:t>
      </w:r>
      <w:r w:rsidRPr="00976578">
        <w:rPr>
          <w:rFonts w:ascii="GHEA Grapalat" w:hAnsi="GHEA Grapalat"/>
          <w:sz w:val="20"/>
          <w:lang w:val="pt-BR"/>
        </w:rPr>
        <w:t xml:space="preserve"> </w:t>
      </w:r>
      <w:r w:rsidRPr="00976578">
        <w:rPr>
          <w:rFonts w:ascii="GHEA Grapalat" w:hAnsi="GHEA Grapalat"/>
          <w:sz w:val="20"/>
        </w:rPr>
        <w:t>պղնձյա</w:t>
      </w:r>
      <w:r w:rsidRPr="00976578">
        <w:rPr>
          <w:rFonts w:ascii="GHEA Grapalat" w:hAnsi="GHEA Grapalat"/>
          <w:sz w:val="20"/>
          <w:lang w:val="pt-BR"/>
        </w:rPr>
        <w:t xml:space="preserve"> </w:t>
      </w:r>
      <w:r w:rsidRPr="00976578">
        <w:rPr>
          <w:rFonts w:ascii="GHEA Grapalat" w:hAnsi="GHEA Grapalat"/>
          <w:sz w:val="20"/>
        </w:rPr>
        <w:t>ամրալարով</w:t>
      </w:r>
      <w:r w:rsidRPr="00976578">
        <w:rPr>
          <w:rFonts w:ascii="GHEA Grapalat" w:hAnsi="GHEA Grapalat"/>
          <w:sz w:val="20"/>
          <w:lang w:val="pt-BR"/>
        </w:rPr>
        <w:t xml:space="preserve"> (</w:t>
      </w:r>
      <w:r w:rsidRPr="00976578">
        <w:rPr>
          <w:rFonts w:ascii="GHEA Grapalat" w:hAnsi="GHEA Grapalat"/>
          <w:sz w:val="20"/>
        </w:rPr>
        <w:t>երկու</w:t>
      </w:r>
      <w:r w:rsidRPr="00976578">
        <w:rPr>
          <w:rFonts w:ascii="GHEA Grapalat" w:hAnsi="GHEA Grapalat"/>
          <w:sz w:val="20"/>
          <w:lang w:val="pt-BR"/>
        </w:rPr>
        <w:t xml:space="preserve"> </w:t>
      </w:r>
      <w:r w:rsidRPr="00976578">
        <w:rPr>
          <w:rFonts w:ascii="GHEA Grapalat" w:hAnsi="GHEA Grapalat"/>
          <w:sz w:val="20"/>
        </w:rPr>
        <w:t>հարյուր</w:t>
      </w:r>
      <w:r w:rsidRPr="00976578">
        <w:rPr>
          <w:rFonts w:ascii="GHEA Grapalat" w:hAnsi="GHEA Grapalat"/>
          <w:sz w:val="20"/>
          <w:lang w:val="pt-BR"/>
        </w:rPr>
        <w:t xml:space="preserve"> </w:t>
      </w:r>
      <w:r w:rsidRPr="00976578">
        <w:rPr>
          <w:rFonts w:ascii="GHEA Grapalat" w:hAnsi="GHEA Grapalat"/>
          <w:sz w:val="20"/>
        </w:rPr>
        <w:t>հիսուն</w:t>
      </w:r>
      <w:r w:rsidRPr="00976578">
        <w:rPr>
          <w:rFonts w:ascii="GHEA Grapalat" w:hAnsi="GHEA Grapalat"/>
          <w:sz w:val="20"/>
          <w:lang w:val="pt-BR"/>
        </w:rPr>
        <w:t xml:space="preserve"> </w:t>
      </w:r>
      <w:r w:rsidRPr="00976578">
        <w:rPr>
          <w:rFonts w:ascii="GHEA Grapalat" w:hAnsi="GHEA Grapalat"/>
          <w:sz w:val="20"/>
        </w:rPr>
        <w:t>հազար</w:t>
      </w:r>
      <w:r w:rsidRPr="00976578">
        <w:rPr>
          <w:rFonts w:ascii="GHEA Grapalat" w:hAnsi="GHEA Grapalat"/>
          <w:sz w:val="20"/>
          <w:lang w:val="pt-BR"/>
        </w:rPr>
        <w:t xml:space="preserve"> </w:t>
      </w:r>
      <w:r w:rsidRPr="00976578">
        <w:rPr>
          <w:rFonts w:ascii="GHEA Grapalat" w:hAnsi="GHEA Grapalat"/>
          <w:sz w:val="20"/>
        </w:rPr>
        <w:t>մետր</w:t>
      </w:r>
      <w:r w:rsidRPr="00976578">
        <w:rPr>
          <w:rFonts w:ascii="GHEA Grapalat" w:hAnsi="GHEA Grapalat"/>
          <w:sz w:val="20"/>
          <w:lang w:val="pt-BR"/>
        </w:rPr>
        <w:t xml:space="preserve">) </w:t>
      </w:r>
      <w:r w:rsidRPr="00976578">
        <w:rPr>
          <w:rFonts w:ascii="GHEA Grapalat" w:hAnsi="GHEA Grapalat"/>
          <w:sz w:val="20"/>
        </w:rPr>
        <w:t>և</w:t>
      </w:r>
      <w:r w:rsidRPr="00976578">
        <w:rPr>
          <w:rFonts w:ascii="GHEA Grapalat" w:hAnsi="GHEA Grapalat"/>
          <w:sz w:val="20"/>
          <w:lang w:val="pt-BR"/>
        </w:rPr>
        <w:t xml:space="preserve"> </w:t>
      </w:r>
      <w:r w:rsidRPr="00976578">
        <w:rPr>
          <w:rFonts w:ascii="GHEA Grapalat" w:hAnsi="GHEA Grapalat"/>
          <w:sz w:val="20"/>
        </w:rPr>
        <w:t>հոսանքի</w:t>
      </w:r>
      <w:r w:rsidRPr="00976578">
        <w:rPr>
          <w:rFonts w:ascii="GHEA Grapalat" w:hAnsi="GHEA Grapalat"/>
          <w:sz w:val="20"/>
          <w:lang w:val="pt-BR"/>
        </w:rPr>
        <w:t xml:space="preserve"> </w:t>
      </w:r>
      <w:r w:rsidRPr="00976578">
        <w:rPr>
          <w:rFonts w:ascii="GHEA Grapalat" w:hAnsi="GHEA Grapalat"/>
          <w:sz w:val="20"/>
        </w:rPr>
        <w:t>պղնաձյա</w:t>
      </w:r>
      <w:r w:rsidRPr="00976578">
        <w:rPr>
          <w:rFonts w:ascii="GHEA Grapalat" w:hAnsi="GHEA Grapalat"/>
          <w:sz w:val="20"/>
          <w:lang w:val="pt-BR"/>
        </w:rPr>
        <w:t xml:space="preserve"> (</w:t>
      </w:r>
      <w:r w:rsidRPr="00976578">
        <w:rPr>
          <w:rFonts w:ascii="GHEA Grapalat" w:hAnsi="GHEA Grapalat"/>
          <w:sz w:val="20"/>
        </w:rPr>
        <w:t>վաթսուն</w:t>
      </w:r>
      <w:r w:rsidRPr="00976578">
        <w:rPr>
          <w:rFonts w:ascii="GHEA Grapalat" w:hAnsi="GHEA Grapalat"/>
          <w:sz w:val="20"/>
          <w:lang w:val="pt-BR"/>
        </w:rPr>
        <w:t xml:space="preserve"> </w:t>
      </w:r>
      <w:r w:rsidRPr="00976578">
        <w:rPr>
          <w:rFonts w:ascii="GHEA Grapalat" w:hAnsi="GHEA Grapalat"/>
          <w:sz w:val="20"/>
        </w:rPr>
        <w:t>հինգ</w:t>
      </w:r>
      <w:r w:rsidRPr="00976578">
        <w:rPr>
          <w:rFonts w:ascii="GHEA Grapalat" w:hAnsi="GHEA Grapalat"/>
          <w:sz w:val="20"/>
          <w:lang w:val="pt-BR"/>
        </w:rPr>
        <w:t xml:space="preserve"> </w:t>
      </w:r>
      <w:r w:rsidRPr="00976578">
        <w:rPr>
          <w:rFonts w:ascii="GHEA Grapalat" w:hAnsi="GHEA Grapalat"/>
          <w:sz w:val="20"/>
        </w:rPr>
        <w:t>հազար</w:t>
      </w:r>
      <w:r w:rsidRPr="00976578">
        <w:rPr>
          <w:rFonts w:ascii="GHEA Grapalat" w:hAnsi="GHEA Grapalat"/>
          <w:sz w:val="20"/>
          <w:lang w:val="pt-BR"/>
        </w:rPr>
        <w:t xml:space="preserve"> </w:t>
      </w:r>
      <w:r w:rsidRPr="00976578">
        <w:rPr>
          <w:rFonts w:ascii="GHEA Grapalat" w:hAnsi="GHEA Grapalat"/>
          <w:sz w:val="20"/>
        </w:rPr>
        <w:t>մետր</w:t>
      </w:r>
      <w:r w:rsidRPr="00976578">
        <w:rPr>
          <w:rFonts w:ascii="GHEA Grapalat" w:hAnsi="GHEA Grapalat"/>
          <w:sz w:val="20"/>
          <w:lang w:val="pt-BR"/>
        </w:rPr>
        <w:t xml:space="preserve">) </w:t>
      </w:r>
      <w:r w:rsidRPr="00976578">
        <w:rPr>
          <w:rFonts w:ascii="GHEA Grapalat" w:hAnsi="GHEA Grapalat"/>
          <w:sz w:val="20"/>
        </w:rPr>
        <w:t>մալուխներ</w:t>
      </w:r>
      <w:r w:rsidRPr="00976578">
        <w:rPr>
          <w:rFonts w:ascii="GHEA Grapalat" w:hAnsi="GHEA Grapalat"/>
          <w:sz w:val="20"/>
          <w:lang w:val="pt-BR"/>
        </w:rPr>
        <w:t>:</w:t>
      </w:r>
    </w:p>
    <w:p w14:paraId="0F895158" w14:textId="77777777" w:rsidR="001916A5" w:rsidRPr="00976578" w:rsidRDefault="001916A5" w:rsidP="00976578">
      <w:pPr>
        <w:pStyle w:val="ListParagraph"/>
        <w:numPr>
          <w:ilvl w:val="0"/>
          <w:numId w:val="11"/>
        </w:numPr>
        <w:tabs>
          <w:tab w:val="left" w:pos="1080"/>
        </w:tabs>
        <w:ind w:left="0" w:firstLine="720"/>
        <w:contextualSpacing/>
        <w:jc w:val="both"/>
        <w:rPr>
          <w:rFonts w:ascii="GHEA Grapalat" w:hAnsi="GHEA Grapalat"/>
          <w:sz w:val="20"/>
          <w:lang w:val="pt-BR"/>
        </w:rPr>
      </w:pPr>
      <w:r w:rsidRPr="00976578">
        <w:rPr>
          <w:rFonts w:ascii="GHEA Grapalat" w:hAnsi="GHEA Grapalat"/>
          <w:sz w:val="20"/>
        </w:rPr>
        <w:t>Հենասյուների</w:t>
      </w:r>
      <w:r w:rsidRPr="00976578">
        <w:rPr>
          <w:rFonts w:ascii="GHEA Grapalat" w:hAnsi="GHEA Grapalat"/>
          <w:sz w:val="20"/>
          <w:lang w:val="pt-BR"/>
        </w:rPr>
        <w:t xml:space="preserve"> </w:t>
      </w:r>
      <w:r w:rsidRPr="00976578">
        <w:rPr>
          <w:rFonts w:ascii="GHEA Grapalat" w:hAnsi="GHEA Grapalat"/>
          <w:sz w:val="20"/>
        </w:rPr>
        <w:t>վրա</w:t>
      </w:r>
      <w:r w:rsidRPr="00976578">
        <w:rPr>
          <w:rFonts w:ascii="GHEA Grapalat" w:hAnsi="GHEA Grapalat"/>
          <w:sz w:val="20"/>
          <w:lang w:val="pt-BR"/>
        </w:rPr>
        <w:t xml:space="preserve"> </w:t>
      </w:r>
      <w:r w:rsidRPr="00976578">
        <w:rPr>
          <w:rFonts w:ascii="GHEA Grapalat" w:hAnsi="GHEA Grapalat"/>
          <w:sz w:val="20"/>
        </w:rPr>
        <w:t>ամրացված</w:t>
      </w:r>
      <w:r w:rsidRPr="00976578">
        <w:rPr>
          <w:rFonts w:ascii="GHEA Grapalat" w:hAnsi="GHEA Grapalat"/>
          <w:sz w:val="20"/>
          <w:lang w:val="pt-BR"/>
        </w:rPr>
        <w:t xml:space="preserve"> </w:t>
      </w:r>
      <w:r w:rsidRPr="00976578">
        <w:rPr>
          <w:rFonts w:ascii="GHEA Grapalat" w:hAnsi="GHEA Grapalat"/>
          <w:sz w:val="20"/>
        </w:rPr>
        <w:t>երկու</w:t>
      </w:r>
      <w:r w:rsidRPr="00976578">
        <w:rPr>
          <w:rFonts w:ascii="GHEA Grapalat" w:hAnsi="GHEA Grapalat"/>
          <w:sz w:val="20"/>
          <w:lang w:val="pt-BR"/>
        </w:rPr>
        <w:t xml:space="preserve"> </w:t>
      </w:r>
      <w:r w:rsidRPr="00976578">
        <w:rPr>
          <w:rFonts w:ascii="GHEA Grapalat" w:hAnsi="GHEA Grapalat"/>
          <w:sz w:val="20"/>
        </w:rPr>
        <w:t>հարյուր</w:t>
      </w:r>
      <w:r w:rsidRPr="00976578">
        <w:rPr>
          <w:rFonts w:ascii="GHEA Grapalat" w:hAnsi="GHEA Grapalat"/>
          <w:sz w:val="20"/>
          <w:lang w:val="pt-BR"/>
        </w:rPr>
        <w:t xml:space="preserve"> </w:t>
      </w:r>
      <w:r w:rsidRPr="00976578">
        <w:rPr>
          <w:rFonts w:ascii="GHEA Grapalat" w:hAnsi="GHEA Grapalat"/>
          <w:sz w:val="20"/>
        </w:rPr>
        <w:t>հիսուն</w:t>
      </w:r>
      <w:r w:rsidRPr="00976578">
        <w:rPr>
          <w:rFonts w:ascii="GHEA Grapalat" w:hAnsi="GHEA Grapalat"/>
          <w:sz w:val="20"/>
          <w:lang w:val="pt-BR"/>
        </w:rPr>
        <w:t xml:space="preserve"> </w:t>
      </w:r>
      <w:r w:rsidRPr="00976578">
        <w:rPr>
          <w:rFonts w:ascii="GHEA Grapalat" w:hAnsi="GHEA Grapalat"/>
          <w:sz w:val="20"/>
        </w:rPr>
        <w:t>մետաղական</w:t>
      </w:r>
      <w:r w:rsidRPr="00976578">
        <w:rPr>
          <w:rFonts w:ascii="GHEA Grapalat" w:hAnsi="GHEA Grapalat"/>
          <w:sz w:val="20"/>
          <w:lang w:val="pt-BR"/>
        </w:rPr>
        <w:t xml:space="preserve"> </w:t>
      </w:r>
      <w:r w:rsidRPr="00976578">
        <w:rPr>
          <w:rFonts w:ascii="GHEA Grapalat" w:hAnsi="GHEA Grapalat"/>
          <w:sz w:val="20"/>
        </w:rPr>
        <w:t>արկղերի</w:t>
      </w:r>
      <w:r w:rsidRPr="00976578">
        <w:rPr>
          <w:rFonts w:ascii="GHEA Grapalat" w:hAnsi="GHEA Grapalat"/>
          <w:sz w:val="20"/>
          <w:lang w:val="pt-BR"/>
        </w:rPr>
        <w:t xml:space="preserve"> </w:t>
      </w:r>
      <w:r w:rsidRPr="00976578">
        <w:rPr>
          <w:rFonts w:ascii="GHEA Grapalat" w:hAnsi="GHEA Grapalat"/>
          <w:sz w:val="20"/>
        </w:rPr>
        <w:t>մեջ</w:t>
      </w:r>
      <w:r w:rsidRPr="00976578">
        <w:rPr>
          <w:rFonts w:ascii="GHEA Grapalat" w:hAnsi="GHEA Grapalat"/>
          <w:sz w:val="20"/>
          <w:lang w:val="pt-BR"/>
        </w:rPr>
        <w:t xml:space="preserve"> </w:t>
      </w:r>
      <w:r w:rsidRPr="00976578">
        <w:rPr>
          <w:rFonts w:ascii="GHEA Grapalat" w:hAnsi="GHEA Grapalat"/>
          <w:sz w:val="20"/>
        </w:rPr>
        <w:t>ներառված</w:t>
      </w:r>
      <w:r w:rsidRPr="00976578">
        <w:rPr>
          <w:rFonts w:ascii="GHEA Grapalat" w:hAnsi="GHEA Grapalat"/>
          <w:sz w:val="20"/>
          <w:lang w:val="hy-AM"/>
        </w:rPr>
        <w:t xml:space="preserve"> </w:t>
      </w:r>
      <w:r w:rsidRPr="00976578">
        <w:rPr>
          <w:rFonts w:ascii="GHEA Grapalat" w:hAnsi="GHEA Grapalat"/>
          <w:sz w:val="20"/>
        </w:rPr>
        <w:t>շուրջ</w:t>
      </w:r>
      <w:r w:rsidRPr="00976578">
        <w:rPr>
          <w:rFonts w:ascii="GHEA Grapalat" w:hAnsi="GHEA Grapalat"/>
          <w:sz w:val="20"/>
          <w:lang w:val="pt-BR"/>
        </w:rPr>
        <w:t xml:space="preserve"> </w:t>
      </w:r>
      <w:r w:rsidRPr="00976578">
        <w:rPr>
          <w:rFonts w:ascii="GHEA Grapalat" w:hAnsi="GHEA Grapalat"/>
          <w:sz w:val="20"/>
        </w:rPr>
        <w:t>երկու</w:t>
      </w:r>
      <w:r w:rsidRPr="00976578">
        <w:rPr>
          <w:rFonts w:ascii="GHEA Grapalat" w:hAnsi="GHEA Grapalat"/>
          <w:sz w:val="20"/>
          <w:lang w:val="pt-BR"/>
        </w:rPr>
        <w:t xml:space="preserve"> </w:t>
      </w:r>
      <w:r w:rsidRPr="00976578">
        <w:rPr>
          <w:rFonts w:ascii="GHEA Grapalat" w:hAnsi="GHEA Grapalat"/>
          <w:sz w:val="20"/>
        </w:rPr>
        <w:t>հարյուր</w:t>
      </w:r>
      <w:r w:rsidRPr="00976578">
        <w:rPr>
          <w:rFonts w:ascii="GHEA Grapalat" w:hAnsi="GHEA Grapalat"/>
          <w:sz w:val="20"/>
          <w:lang w:val="pt-BR"/>
        </w:rPr>
        <w:t xml:space="preserve"> </w:t>
      </w:r>
      <w:r w:rsidRPr="00976578">
        <w:rPr>
          <w:rFonts w:ascii="GHEA Grapalat" w:hAnsi="GHEA Grapalat"/>
          <w:sz w:val="20"/>
        </w:rPr>
        <w:t>հիսուն</w:t>
      </w:r>
      <w:r w:rsidRPr="00976578">
        <w:rPr>
          <w:rFonts w:ascii="GHEA Grapalat" w:hAnsi="GHEA Grapalat"/>
          <w:sz w:val="20"/>
          <w:lang w:val="pt-BR"/>
        </w:rPr>
        <w:t xml:space="preserve"> </w:t>
      </w:r>
      <w:r w:rsidRPr="00976578">
        <w:rPr>
          <w:rFonts w:ascii="GHEA Grapalat" w:hAnsi="GHEA Grapalat"/>
          <w:sz w:val="20"/>
        </w:rPr>
        <w:t>կոմուտատորների</w:t>
      </w:r>
      <w:r w:rsidRPr="00976578">
        <w:rPr>
          <w:rFonts w:ascii="GHEA Grapalat" w:hAnsi="GHEA Grapalat"/>
          <w:sz w:val="20"/>
          <w:lang w:val="pt-BR"/>
        </w:rPr>
        <w:t xml:space="preserve">, </w:t>
      </w:r>
      <w:r w:rsidRPr="00976578">
        <w:rPr>
          <w:rFonts w:ascii="GHEA Grapalat" w:hAnsi="GHEA Grapalat"/>
          <w:sz w:val="20"/>
        </w:rPr>
        <w:t>երկու</w:t>
      </w:r>
      <w:r w:rsidRPr="00976578">
        <w:rPr>
          <w:rFonts w:ascii="GHEA Grapalat" w:hAnsi="GHEA Grapalat"/>
          <w:sz w:val="20"/>
          <w:lang w:val="pt-BR"/>
        </w:rPr>
        <w:t xml:space="preserve"> </w:t>
      </w:r>
      <w:r w:rsidRPr="00976578">
        <w:rPr>
          <w:rFonts w:ascii="GHEA Grapalat" w:hAnsi="GHEA Grapalat"/>
          <w:sz w:val="20"/>
        </w:rPr>
        <w:t>հարյուր</w:t>
      </w:r>
      <w:r w:rsidRPr="00976578">
        <w:rPr>
          <w:rFonts w:ascii="GHEA Grapalat" w:hAnsi="GHEA Grapalat"/>
          <w:sz w:val="20"/>
          <w:lang w:val="pt-BR"/>
        </w:rPr>
        <w:t xml:space="preserve"> </w:t>
      </w:r>
      <w:r w:rsidRPr="00976578">
        <w:rPr>
          <w:rFonts w:ascii="GHEA Grapalat" w:hAnsi="GHEA Grapalat"/>
          <w:sz w:val="20"/>
        </w:rPr>
        <w:t>հիսուն</w:t>
      </w:r>
      <w:r w:rsidRPr="00976578">
        <w:rPr>
          <w:rFonts w:ascii="GHEA Grapalat" w:hAnsi="GHEA Grapalat"/>
          <w:sz w:val="20"/>
          <w:lang w:val="pt-BR"/>
        </w:rPr>
        <w:t xml:space="preserve"> </w:t>
      </w:r>
      <w:r w:rsidRPr="00976578">
        <w:rPr>
          <w:rFonts w:ascii="GHEA Grapalat" w:hAnsi="GHEA Grapalat"/>
          <w:sz w:val="20"/>
        </w:rPr>
        <w:t>օպտիկական</w:t>
      </w:r>
      <w:r w:rsidRPr="00976578">
        <w:rPr>
          <w:rFonts w:ascii="GHEA Grapalat" w:hAnsi="GHEA Grapalat"/>
          <w:sz w:val="20"/>
          <w:lang w:val="pt-BR"/>
        </w:rPr>
        <w:t xml:space="preserve"> </w:t>
      </w:r>
      <w:r w:rsidRPr="00976578">
        <w:rPr>
          <w:rFonts w:ascii="GHEA Grapalat" w:hAnsi="GHEA Grapalat"/>
          <w:sz w:val="20"/>
        </w:rPr>
        <w:t>ութ</w:t>
      </w:r>
      <w:r w:rsidRPr="00976578">
        <w:rPr>
          <w:rFonts w:ascii="GHEA Grapalat" w:hAnsi="GHEA Grapalat"/>
          <w:sz w:val="20"/>
          <w:lang w:val="pt-BR"/>
        </w:rPr>
        <w:t xml:space="preserve"> </w:t>
      </w:r>
      <w:r w:rsidRPr="00976578">
        <w:rPr>
          <w:rFonts w:ascii="GHEA Grapalat" w:hAnsi="GHEA Grapalat"/>
          <w:sz w:val="20"/>
        </w:rPr>
        <w:t>մուտքանի</w:t>
      </w:r>
      <w:r w:rsidRPr="00976578">
        <w:rPr>
          <w:rFonts w:ascii="GHEA Grapalat" w:hAnsi="GHEA Grapalat"/>
          <w:sz w:val="20"/>
          <w:lang w:val="pt-BR"/>
        </w:rPr>
        <w:t xml:space="preserve"> </w:t>
      </w:r>
      <w:r w:rsidRPr="00976578">
        <w:rPr>
          <w:rFonts w:ascii="GHEA Grapalat" w:hAnsi="GHEA Grapalat"/>
          <w:sz w:val="20"/>
        </w:rPr>
        <w:t>արկղերի</w:t>
      </w:r>
      <w:r w:rsidRPr="00976578">
        <w:rPr>
          <w:rFonts w:ascii="GHEA Grapalat" w:hAnsi="GHEA Grapalat"/>
          <w:sz w:val="20"/>
          <w:lang w:val="pt-BR"/>
        </w:rPr>
        <w:t xml:space="preserve"> </w:t>
      </w:r>
      <w:r w:rsidRPr="00976578">
        <w:rPr>
          <w:rFonts w:ascii="GHEA Grapalat" w:hAnsi="GHEA Grapalat"/>
          <w:sz w:val="20"/>
        </w:rPr>
        <w:t>և</w:t>
      </w:r>
      <w:r w:rsidRPr="00976578">
        <w:rPr>
          <w:rFonts w:ascii="GHEA Grapalat" w:hAnsi="GHEA Grapalat"/>
          <w:sz w:val="20"/>
          <w:lang w:val="pt-BR"/>
        </w:rPr>
        <w:t xml:space="preserve"> </w:t>
      </w:r>
      <w:r w:rsidRPr="00976578">
        <w:rPr>
          <w:rFonts w:ascii="GHEA Grapalat" w:hAnsi="GHEA Grapalat"/>
          <w:sz w:val="20"/>
        </w:rPr>
        <w:t>իննսուն</w:t>
      </w:r>
      <w:r w:rsidRPr="00976578">
        <w:rPr>
          <w:rFonts w:ascii="GHEA Grapalat" w:hAnsi="GHEA Grapalat"/>
          <w:sz w:val="20"/>
          <w:lang w:val="pt-BR"/>
        </w:rPr>
        <w:t xml:space="preserve"> </w:t>
      </w:r>
      <w:r w:rsidRPr="00976578">
        <w:rPr>
          <w:rFonts w:ascii="GHEA Grapalat" w:hAnsi="GHEA Grapalat"/>
          <w:sz w:val="20"/>
        </w:rPr>
        <w:t>հենասյան</w:t>
      </w:r>
      <w:r w:rsidRPr="00976578">
        <w:rPr>
          <w:rFonts w:ascii="GHEA Grapalat" w:hAnsi="GHEA Grapalat"/>
          <w:sz w:val="20"/>
          <w:lang w:val="pt-BR"/>
        </w:rPr>
        <w:t xml:space="preserve"> </w:t>
      </w:r>
      <w:r w:rsidRPr="00976578">
        <w:rPr>
          <w:rFonts w:ascii="GHEA Grapalat" w:hAnsi="GHEA Grapalat"/>
          <w:sz w:val="20"/>
        </w:rPr>
        <w:t>վրա</w:t>
      </w:r>
      <w:r w:rsidRPr="00976578">
        <w:rPr>
          <w:rFonts w:ascii="GHEA Grapalat" w:hAnsi="GHEA Grapalat"/>
          <w:sz w:val="20"/>
          <w:lang w:val="pt-BR"/>
        </w:rPr>
        <w:t xml:space="preserve"> </w:t>
      </w:r>
      <w:r w:rsidRPr="00976578">
        <w:rPr>
          <w:rFonts w:ascii="GHEA Grapalat" w:hAnsi="GHEA Grapalat"/>
          <w:sz w:val="20"/>
        </w:rPr>
        <w:t>ամրացված</w:t>
      </w:r>
      <w:r w:rsidRPr="00976578">
        <w:rPr>
          <w:rFonts w:ascii="GHEA Grapalat" w:hAnsi="GHEA Grapalat"/>
          <w:sz w:val="20"/>
          <w:lang w:val="pt-BR"/>
        </w:rPr>
        <w:t xml:space="preserve"> </w:t>
      </w:r>
      <w:r w:rsidRPr="00976578">
        <w:rPr>
          <w:rFonts w:ascii="GHEA Grapalat" w:hAnsi="GHEA Grapalat"/>
          <w:sz w:val="20"/>
        </w:rPr>
        <w:t>մալուխների</w:t>
      </w:r>
      <w:r w:rsidRPr="00976578">
        <w:rPr>
          <w:rFonts w:ascii="GHEA Grapalat" w:hAnsi="GHEA Grapalat"/>
          <w:sz w:val="20"/>
          <w:lang w:val="pt-BR"/>
        </w:rPr>
        <w:t xml:space="preserve"> </w:t>
      </w:r>
      <w:r w:rsidRPr="00976578">
        <w:rPr>
          <w:rFonts w:ascii="GHEA Grapalat" w:hAnsi="GHEA Grapalat"/>
          <w:sz w:val="20"/>
        </w:rPr>
        <w:t>զոդման</w:t>
      </w:r>
      <w:r w:rsidRPr="00976578">
        <w:rPr>
          <w:rFonts w:ascii="GHEA Grapalat" w:hAnsi="GHEA Grapalat"/>
          <w:sz w:val="20"/>
          <w:lang w:val="pt-BR"/>
        </w:rPr>
        <w:t xml:space="preserve"> </w:t>
      </w:r>
      <w:r w:rsidRPr="00976578">
        <w:rPr>
          <w:rFonts w:ascii="GHEA Grapalat" w:hAnsi="GHEA Grapalat"/>
          <w:sz w:val="20"/>
        </w:rPr>
        <w:t>արկղերի</w:t>
      </w:r>
      <w:r w:rsidRPr="00976578">
        <w:rPr>
          <w:rFonts w:ascii="GHEA Grapalat" w:hAnsi="GHEA Grapalat"/>
          <w:sz w:val="20"/>
          <w:lang w:val="pt-BR"/>
        </w:rPr>
        <w:t xml:space="preserve"> (Muft) </w:t>
      </w:r>
      <w:r w:rsidRPr="00976578">
        <w:rPr>
          <w:rFonts w:ascii="GHEA Grapalat" w:hAnsi="GHEA Grapalat"/>
          <w:sz w:val="20"/>
        </w:rPr>
        <w:t>սպասարկում</w:t>
      </w:r>
      <w:r w:rsidRPr="00976578">
        <w:rPr>
          <w:rFonts w:ascii="GHEA Grapalat" w:hAnsi="GHEA Grapalat"/>
          <w:sz w:val="20"/>
          <w:lang w:val="pt-BR"/>
        </w:rPr>
        <w:t>:</w:t>
      </w:r>
    </w:p>
    <w:p w14:paraId="220254DE" w14:textId="77777777" w:rsidR="001916A5" w:rsidRPr="00976578" w:rsidRDefault="001916A5" w:rsidP="00976578">
      <w:pPr>
        <w:pStyle w:val="ListParagraph"/>
        <w:numPr>
          <w:ilvl w:val="0"/>
          <w:numId w:val="11"/>
        </w:numPr>
        <w:tabs>
          <w:tab w:val="left" w:pos="1080"/>
        </w:tabs>
        <w:ind w:left="0" w:firstLine="720"/>
        <w:contextualSpacing/>
        <w:jc w:val="both"/>
        <w:rPr>
          <w:rFonts w:ascii="GHEA Grapalat" w:hAnsi="GHEA Grapalat"/>
          <w:sz w:val="20"/>
          <w:lang w:val="pt-BR"/>
        </w:rPr>
      </w:pPr>
      <w:r w:rsidRPr="00976578">
        <w:rPr>
          <w:rFonts w:ascii="GHEA Grapalat" w:hAnsi="GHEA Grapalat"/>
          <w:sz w:val="20"/>
        </w:rPr>
        <w:t>Ցանցում</w:t>
      </w:r>
      <w:r w:rsidRPr="00976578">
        <w:rPr>
          <w:rFonts w:ascii="GHEA Grapalat" w:hAnsi="GHEA Grapalat"/>
          <w:sz w:val="20"/>
          <w:lang w:val="pt-BR"/>
        </w:rPr>
        <w:t xml:space="preserve"> </w:t>
      </w:r>
      <w:r w:rsidRPr="00976578">
        <w:rPr>
          <w:rFonts w:ascii="GHEA Grapalat" w:hAnsi="GHEA Grapalat"/>
          <w:sz w:val="20"/>
        </w:rPr>
        <w:t>առկա</w:t>
      </w:r>
      <w:r w:rsidRPr="00976578">
        <w:rPr>
          <w:rFonts w:ascii="GHEA Grapalat" w:hAnsi="GHEA Grapalat"/>
          <w:sz w:val="20"/>
          <w:lang w:val="pt-BR"/>
        </w:rPr>
        <w:t xml:space="preserve"> </w:t>
      </w:r>
      <w:r w:rsidRPr="00976578">
        <w:rPr>
          <w:rFonts w:ascii="GHEA Grapalat" w:hAnsi="GHEA Grapalat"/>
          <w:sz w:val="20"/>
        </w:rPr>
        <w:t>և</w:t>
      </w:r>
      <w:r w:rsidRPr="00976578">
        <w:rPr>
          <w:rFonts w:ascii="GHEA Grapalat" w:hAnsi="GHEA Grapalat"/>
          <w:sz w:val="20"/>
          <w:lang w:val="pt-BR"/>
        </w:rPr>
        <w:t xml:space="preserve"> </w:t>
      </w:r>
      <w:r w:rsidRPr="00976578">
        <w:rPr>
          <w:rFonts w:ascii="GHEA Grapalat" w:hAnsi="GHEA Grapalat"/>
          <w:sz w:val="20"/>
        </w:rPr>
        <w:t>հենասյուներով</w:t>
      </w:r>
      <w:r w:rsidRPr="00976578">
        <w:rPr>
          <w:rFonts w:ascii="GHEA Grapalat" w:hAnsi="GHEA Grapalat"/>
          <w:sz w:val="20"/>
          <w:lang w:val="pt-BR"/>
        </w:rPr>
        <w:t xml:space="preserve"> </w:t>
      </w:r>
      <w:r w:rsidRPr="00976578">
        <w:rPr>
          <w:rFonts w:ascii="GHEA Grapalat" w:hAnsi="GHEA Grapalat"/>
          <w:sz w:val="20"/>
        </w:rPr>
        <w:t>անցկացված</w:t>
      </w:r>
      <w:r w:rsidRPr="00976578">
        <w:rPr>
          <w:rFonts w:ascii="GHEA Grapalat" w:hAnsi="GHEA Grapalat"/>
          <w:sz w:val="20"/>
          <w:lang w:val="pt-BR"/>
        </w:rPr>
        <w:t xml:space="preserve"> </w:t>
      </w:r>
      <w:r w:rsidRPr="00976578">
        <w:rPr>
          <w:rFonts w:ascii="GHEA Grapalat" w:hAnsi="GHEA Grapalat"/>
          <w:sz w:val="20"/>
        </w:rPr>
        <w:t>մալուխների</w:t>
      </w:r>
      <w:r w:rsidRPr="00976578">
        <w:rPr>
          <w:rFonts w:ascii="GHEA Grapalat" w:hAnsi="GHEA Grapalat"/>
          <w:sz w:val="20"/>
          <w:lang w:val="pt-BR"/>
        </w:rPr>
        <w:t xml:space="preserve"> </w:t>
      </w:r>
      <w:r w:rsidRPr="00976578">
        <w:rPr>
          <w:rFonts w:ascii="GHEA Grapalat" w:hAnsi="GHEA Grapalat"/>
          <w:sz w:val="20"/>
        </w:rPr>
        <w:t>ամենօրյա</w:t>
      </w:r>
      <w:r w:rsidRPr="00976578">
        <w:rPr>
          <w:rFonts w:ascii="GHEA Grapalat" w:hAnsi="GHEA Grapalat"/>
          <w:sz w:val="20"/>
          <w:lang w:val="pt-BR"/>
        </w:rPr>
        <w:t xml:space="preserve"> </w:t>
      </w:r>
      <w:r w:rsidRPr="00976578">
        <w:rPr>
          <w:rFonts w:ascii="GHEA Grapalat" w:hAnsi="GHEA Grapalat"/>
          <w:sz w:val="20"/>
        </w:rPr>
        <w:t>զննում</w:t>
      </w:r>
      <w:r w:rsidRPr="00976578">
        <w:rPr>
          <w:rFonts w:ascii="GHEA Grapalat" w:hAnsi="GHEA Grapalat"/>
          <w:sz w:val="20"/>
          <w:lang w:val="pt-BR"/>
        </w:rPr>
        <w:t xml:space="preserve">, </w:t>
      </w:r>
      <w:r w:rsidRPr="00976578">
        <w:rPr>
          <w:rFonts w:ascii="GHEA Grapalat" w:hAnsi="GHEA Grapalat"/>
          <w:sz w:val="20"/>
        </w:rPr>
        <w:t>կարգաբերում</w:t>
      </w:r>
      <w:r w:rsidRPr="00976578">
        <w:rPr>
          <w:rFonts w:ascii="GHEA Grapalat" w:hAnsi="GHEA Grapalat"/>
          <w:sz w:val="20"/>
          <w:lang w:val="pt-BR"/>
        </w:rPr>
        <w:t xml:space="preserve">, </w:t>
      </w:r>
      <w:r w:rsidRPr="00976578">
        <w:rPr>
          <w:rFonts w:ascii="GHEA Grapalat" w:hAnsi="GHEA Grapalat"/>
          <w:sz w:val="20"/>
        </w:rPr>
        <w:t>հորիզոնական</w:t>
      </w:r>
      <w:r w:rsidRPr="00976578">
        <w:rPr>
          <w:rFonts w:ascii="GHEA Grapalat" w:hAnsi="GHEA Grapalat"/>
          <w:sz w:val="20"/>
          <w:lang w:val="pt-BR"/>
        </w:rPr>
        <w:t xml:space="preserve"> </w:t>
      </w:r>
      <w:r w:rsidRPr="00976578">
        <w:rPr>
          <w:rFonts w:ascii="GHEA Grapalat" w:hAnsi="GHEA Grapalat"/>
          <w:sz w:val="20"/>
        </w:rPr>
        <w:t>դիրքի</w:t>
      </w:r>
      <w:r w:rsidRPr="00976578">
        <w:rPr>
          <w:rFonts w:ascii="GHEA Grapalat" w:hAnsi="GHEA Grapalat"/>
          <w:sz w:val="20"/>
          <w:lang w:val="pt-BR"/>
        </w:rPr>
        <w:t xml:space="preserve"> </w:t>
      </w:r>
      <w:r w:rsidRPr="00976578">
        <w:rPr>
          <w:rFonts w:ascii="GHEA Grapalat" w:hAnsi="GHEA Grapalat"/>
          <w:sz w:val="20"/>
        </w:rPr>
        <w:t>բերում</w:t>
      </w:r>
      <w:r w:rsidRPr="00976578">
        <w:rPr>
          <w:rFonts w:ascii="GHEA Grapalat" w:hAnsi="GHEA Grapalat"/>
          <w:sz w:val="20"/>
          <w:lang w:val="pt-BR"/>
        </w:rPr>
        <w:t xml:space="preserve">, </w:t>
      </w:r>
      <w:r w:rsidRPr="00976578">
        <w:rPr>
          <w:rFonts w:ascii="GHEA Grapalat" w:hAnsi="GHEA Grapalat"/>
          <w:sz w:val="20"/>
        </w:rPr>
        <w:t>վթարների</w:t>
      </w:r>
      <w:r w:rsidRPr="00976578">
        <w:rPr>
          <w:rFonts w:ascii="GHEA Grapalat" w:hAnsi="GHEA Grapalat"/>
          <w:sz w:val="20"/>
          <w:lang w:val="pt-BR"/>
        </w:rPr>
        <w:t xml:space="preserve"> </w:t>
      </w:r>
      <w:r w:rsidRPr="00976578">
        <w:rPr>
          <w:rFonts w:ascii="GHEA Grapalat" w:hAnsi="GHEA Grapalat"/>
          <w:sz w:val="20"/>
        </w:rPr>
        <w:t>արագ</w:t>
      </w:r>
      <w:r w:rsidRPr="00976578">
        <w:rPr>
          <w:rFonts w:ascii="GHEA Grapalat" w:hAnsi="GHEA Grapalat"/>
          <w:sz w:val="20"/>
          <w:lang w:val="pt-BR"/>
        </w:rPr>
        <w:t xml:space="preserve"> </w:t>
      </w:r>
      <w:r w:rsidRPr="00976578">
        <w:rPr>
          <w:rFonts w:ascii="GHEA Grapalat" w:hAnsi="GHEA Grapalat"/>
          <w:sz w:val="20"/>
        </w:rPr>
        <w:t>վերականգնում</w:t>
      </w:r>
      <w:r w:rsidRPr="00976578">
        <w:rPr>
          <w:rFonts w:ascii="GHEA Grapalat" w:hAnsi="GHEA Grapalat"/>
          <w:sz w:val="20"/>
          <w:lang w:val="pt-BR"/>
        </w:rPr>
        <w:t>:</w:t>
      </w:r>
    </w:p>
    <w:p w14:paraId="4E7E8F75" w14:textId="3E8CE685" w:rsidR="001916A5" w:rsidRPr="00976578" w:rsidRDefault="001916A5" w:rsidP="00976578">
      <w:pPr>
        <w:pStyle w:val="ListParagraph"/>
        <w:numPr>
          <w:ilvl w:val="0"/>
          <w:numId w:val="11"/>
        </w:numPr>
        <w:tabs>
          <w:tab w:val="left" w:pos="1080"/>
        </w:tabs>
        <w:ind w:left="0" w:firstLine="720"/>
        <w:contextualSpacing/>
        <w:jc w:val="both"/>
        <w:rPr>
          <w:rFonts w:ascii="GHEA Grapalat" w:hAnsi="GHEA Grapalat"/>
          <w:sz w:val="20"/>
          <w:lang w:val="pt-BR"/>
        </w:rPr>
      </w:pPr>
      <w:r w:rsidRPr="00976578">
        <w:rPr>
          <w:rFonts w:ascii="GHEA Grapalat" w:hAnsi="GHEA Grapalat"/>
          <w:sz w:val="20"/>
        </w:rPr>
        <w:t>Մալուխների</w:t>
      </w:r>
      <w:r w:rsidRPr="00976578">
        <w:rPr>
          <w:rFonts w:ascii="GHEA Grapalat" w:hAnsi="GHEA Grapalat"/>
          <w:sz w:val="20"/>
          <w:lang w:val="pt-BR"/>
        </w:rPr>
        <w:t xml:space="preserve"> </w:t>
      </w:r>
      <w:r w:rsidRPr="00976578">
        <w:rPr>
          <w:rFonts w:ascii="GHEA Grapalat" w:hAnsi="GHEA Grapalat"/>
          <w:sz w:val="20"/>
        </w:rPr>
        <w:t>չափման</w:t>
      </w:r>
      <w:r w:rsidRPr="00976578">
        <w:rPr>
          <w:rFonts w:ascii="GHEA Grapalat" w:hAnsi="GHEA Grapalat"/>
          <w:sz w:val="20"/>
          <w:lang w:val="pt-BR"/>
        </w:rPr>
        <w:t xml:space="preserve"> </w:t>
      </w:r>
      <w:r w:rsidRPr="00976578">
        <w:rPr>
          <w:rFonts w:ascii="GHEA Grapalat" w:hAnsi="GHEA Grapalat"/>
          <w:sz w:val="20"/>
        </w:rPr>
        <w:t>աշխատանքներ</w:t>
      </w:r>
      <w:r w:rsidRPr="00976578">
        <w:rPr>
          <w:rFonts w:ascii="GHEA Grapalat" w:hAnsi="GHEA Grapalat"/>
          <w:sz w:val="20"/>
          <w:lang w:val="pt-BR"/>
        </w:rPr>
        <w:t xml:space="preserve"> EXFO 7200 </w:t>
      </w:r>
      <w:r w:rsidRPr="00976578">
        <w:rPr>
          <w:rFonts w:ascii="GHEA Grapalat" w:hAnsi="GHEA Grapalat"/>
          <w:sz w:val="20"/>
        </w:rPr>
        <w:t>կամ</w:t>
      </w:r>
      <w:r w:rsidRPr="00976578">
        <w:rPr>
          <w:rFonts w:ascii="GHEA Grapalat" w:hAnsi="GHEA Grapalat"/>
          <w:sz w:val="20"/>
          <w:lang w:val="pt-BR"/>
        </w:rPr>
        <w:t xml:space="preserve"> </w:t>
      </w:r>
      <w:r w:rsidRPr="00976578">
        <w:rPr>
          <w:rFonts w:ascii="GHEA Grapalat" w:hAnsi="GHEA Grapalat"/>
          <w:sz w:val="20"/>
        </w:rPr>
        <w:t>նմանատիպ</w:t>
      </w:r>
      <w:r w:rsidRPr="00976578">
        <w:rPr>
          <w:rFonts w:ascii="GHEA Grapalat" w:hAnsi="GHEA Grapalat"/>
          <w:sz w:val="20"/>
          <w:lang w:val="pt-BR"/>
        </w:rPr>
        <w:t xml:space="preserve"> </w:t>
      </w:r>
      <w:r w:rsidRPr="00976578">
        <w:rPr>
          <w:rFonts w:ascii="GHEA Grapalat" w:hAnsi="GHEA Grapalat"/>
          <w:sz w:val="20"/>
        </w:rPr>
        <w:t>սարքերով</w:t>
      </w:r>
      <w:r w:rsidRPr="00976578">
        <w:rPr>
          <w:rFonts w:ascii="GHEA Grapalat" w:hAnsi="GHEA Grapalat"/>
          <w:sz w:val="20"/>
          <w:lang w:val="pt-BR"/>
        </w:rPr>
        <w:t xml:space="preserve">, </w:t>
      </w:r>
      <w:r w:rsidRPr="00976578">
        <w:rPr>
          <w:rFonts w:ascii="GHEA Grapalat" w:hAnsi="GHEA Grapalat"/>
          <w:sz w:val="20"/>
        </w:rPr>
        <w:t>չափման</w:t>
      </w:r>
      <w:r w:rsidRPr="00976578">
        <w:rPr>
          <w:rFonts w:ascii="GHEA Grapalat" w:hAnsi="GHEA Grapalat"/>
          <w:sz w:val="20"/>
          <w:lang w:val="pt-BR"/>
        </w:rPr>
        <w:t xml:space="preserve"> </w:t>
      </w:r>
      <w:r w:rsidRPr="00976578">
        <w:rPr>
          <w:rFonts w:ascii="GHEA Grapalat" w:hAnsi="GHEA Grapalat"/>
          <w:sz w:val="20"/>
        </w:rPr>
        <w:t>արդյունքերի</w:t>
      </w:r>
      <w:r w:rsidRPr="00976578">
        <w:rPr>
          <w:rFonts w:ascii="GHEA Grapalat" w:hAnsi="GHEA Grapalat"/>
          <w:sz w:val="20"/>
          <w:lang w:val="pt-BR"/>
        </w:rPr>
        <w:t xml:space="preserve"> </w:t>
      </w:r>
      <w:r w:rsidRPr="00976578">
        <w:rPr>
          <w:rFonts w:ascii="GHEA Grapalat" w:hAnsi="GHEA Grapalat"/>
          <w:sz w:val="20"/>
        </w:rPr>
        <w:t>վերաբերյալ</w:t>
      </w:r>
      <w:r w:rsidRPr="00976578">
        <w:rPr>
          <w:rFonts w:ascii="GHEA Grapalat" w:hAnsi="GHEA Grapalat"/>
          <w:sz w:val="20"/>
          <w:lang w:val="pt-BR"/>
        </w:rPr>
        <w:t xml:space="preserve"> </w:t>
      </w:r>
      <w:r w:rsidRPr="00976578">
        <w:rPr>
          <w:rFonts w:ascii="GHEA Grapalat" w:hAnsi="GHEA Grapalat"/>
          <w:sz w:val="20"/>
        </w:rPr>
        <w:t>տեղեկության</w:t>
      </w:r>
      <w:r w:rsidRPr="00976578">
        <w:rPr>
          <w:rFonts w:ascii="GHEA Grapalat" w:hAnsi="GHEA Grapalat"/>
          <w:sz w:val="20"/>
          <w:lang w:val="pt-BR"/>
        </w:rPr>
        <w:t xml:space="preserve"> </w:t>
      </w:r>
      <w:r w:rsidRPr="00976578">
        <w:rPr>
          <w:rFonts w:ascii="GHEA Grapalat" w:hAnsi="GHEA Grapalat"/>
          <w:sz w:val="20"/>
        </w:rPr>
        <w:t>տրամադրում</w:t>
      </w:r>
      <w:r w:rsidRPr="00976578">
        <w:rPr>
          <w:rFonts w:ascii="GHEA Grapalat" w:hAnsi="GHEA Grapalat"/>
          <w:sz w:val="20"/>
          <w:lang w:val="pt-BR"/>
        </w:rPr>
        <w:t xml:space="preserve"> </w:t>
      </w:r>
      <w:r w:rsidRPr="00976578">
        <w:rPr>
          <w:rFonts w:ascii="GHEA Grapalat" w:hAnsi="GHEA Grapalat"/>
          <w:sz w:val="20"/>
        </w:rPr>
        <w:t>թղթային</w:t>
      </w:r>
      <w:r w:rsidRPr="00976578">
        <w:rPr>
          <w:rFonts w:ascii="GHEA Grapalat" w:hAnsi="GHEA Grapalat"/>
          <w:sz w:val="20"/>
          <w:lang w:val="pt-BR"/>
        </w:rPr>
        <w:t xml:space="preserve"> </w:t>
      </w:r>
      <w:r w:rsidRPr="00976578">
        <w:rPr>
          <w:rFonts w:ascii="GHEA Grapalat" w:hAnsi="GHEA Grapalat"/>
          <w:sz w:val="20"/>
        </w:rPr>
        <w:t>ձևով</w:t>
      </w:r>
      <w:r w:rsidRPr="00976578">
        <w:rPr>
          <w:rFonts w:ascii="GHEA Grapalat" w:hAnsi="GHEA Grapalat"/>
          <w:sz w:val="20"/>
          <w:lang w:val="pt-BR"/>
        </w:rPr>
        <w:t xml:space="preserve">, </w:t>
      </w:r>
      <w:r w:rsidRPr="00976578">
        <w:rPr>
          <w:rFonts w:ascii="GHEA Grapalat" w:hAnsi="GHEA Grapalat"/>
          <w:sz w:val="20"/>
        </w:rPr>
        <w:t>քարտեզագրում</w:t>
      </w:r>
      <w:r w:rsidRPr="00976578">
        <w:rPr>
          <w:rFonts w:ascii="GHEA Grapalat" w:hAnsi="GHEA Grapalat"/>
          <w:sz w:val="20"/>
          <w:lang w:val="pt-BR"/>
        </w:rPr>
        <w:t xml:space="preserve">, </w:t>
      </w:r>
      <w:r w:rsidRPr="00976578">
        <w:rPr>
          <w:rFonts w:ascii="GHEA Grapalat" w:hAnsi="GHEA Grapalat"/>
          <w:sz w:val="20"/>
        </w:rPr>
        <w:t>զոդման</w:t>
      </w:r>
      <w:r w:rsidRPr="00976578">
        <w:rPr>
          <w:rFonts w:ascii="GHEA Grapalat" w:hAnsi="GHEA Grapalat"/>
          <w:sz w:val="20"/>
          <w:lang w:val="pt-BR"/>
        </w:rPr>
        <w:t xml:space="preserve"> </w:t>
      </w:r>
      <w:r w:rsidRPr="00976578">
        <w:rPr>
          <w:rFonts w:ascii="GHEA Grapalat" w:hAnsi="GHEA Grapalat"/>
          <w:sz w:val="20"/>
        </w:rPr>
        <w:t>աշխատանքներ</w:t>
      </w:r>
      <w:r w:rsidRPr="00976578">
        <w:rPr>
          <w:rFonts w:ascii="GHEA Grapalat" w:hAnsi="GHEA Grapalat"/>
          <w:sz w:val="20"/>
          <w:lang w:val="pt-BR"/>
        </w:rPr>
        <w:t xml:space="preserve"> Fujikura </w:t>
      </w:r>
      <w:r w:rsidRPr="00976578">
        <w:rPr>
          <w:rFonts w:ascii="GHEA Grapalat" w:hAnsi="GHEA Grapalat"/>
          <w:sz w:val="20"/>
        </w:rPr>
        <w:t>կամ</w:t>
      </w:r>
      <w:r w:rsidRPr="00976578">
        <w:rPr>
          <w:rFonts w:ascii="GHEA Grapalat" w:hAnsi="GHEA Grapalat"/>
          <w:sz w:val="20"/>
          <w:lang w:val="pt-BR"/>
        </w:rPr>
        <w:t xml:space="preserve"> </w:t>
      </w:r>
      <w:r w:rsidRPr="00976578">
        <w:rPr>
          <w:rFonts w:ascii="GHEA Grapalat" w:hAnsi="GHEA Grapalat"/>
          <w:sz w:val="20"/>
        </w:rPr>
        <w:t>նմանատիպ</w:t>
      </w:r>
      <w:r w:rsidRPr="00976578">
        <w:rPr>
          <w:rFonts w:ascii="GHEA Grapalat" w:hAnsi="GHEA Grapalat"/>
          <w:sz w:val="20"/>
          <w:lang w:val="pt-BR"/>
        </w:rPr>
        <w:t xml:space="preserve"> </w:t>
      </w:r>
      <w:r w:rsidRPr="00976578">
        <w:rPr>
          <w:rFonts w:ascii="GHEA Grapalat" w:hAnsi="GHEA Grapalat"/>
          <w:sz w:val="20"/>
        </w:rPr>
        <w:t>սարքերով</w:t>
      </w:r>
      <w:r w:rsidRPr="00976578">
        <w:rPr>
          <w:rFonts w:ascii="GHEA Grapalat" w:hAnsi="GHEA Grapalat"/>
          <w:sz w:val="20"/>
          <w:lang w:val="pt-BR"/>
        </w:rPr>
        <w:t xml:space="preserve">, </w:t>
      </w:r>
      <w:r w:rsidRPr="00976578">
        <w:rPr>
          <w:rFonts w:ascii="GHEA Grapalat" w:hAnsi="GHEA Grapalat"/>
          <w:sz w:val="20"/>
        </w:rPr>
        <w:t>զոդման</w:t>
      </w:r>
      <w:r w:rsidRPr="00976578">
        <w:rPr>
          <w:rFonts w:ascii="GHEA Grapalat" w:hAnsi="GHEA Grapalat"/>
          <w:sz w:val="20"/>
          <w:lang w:val="pt-BR"/>
        </w:rPr>
        <w:t xml:space="preserve"> </w:t>
      </w:r>
      <w:r w:rsidRPr="00976578">
        <w:rPr>
          <w:rFonts w:ascii="GHEA Grapalat" w:hAnsi="GHEA Grapalat"/>
          <w:sz w:val="20"/>
        </w:rPr>
        <w:t>գծագրերի</w:t>
      </w:r>
      <w:r w:rsidRPr="00976578">
        <w:rPr>
          <w:rFonts w:ascii="GHEA Grapalat" w:hAnsi="GHEA Grapalat"/>
          <w:sz w:val="20"/>
          <w:lang w:val="pt-BR"/>
        </w:rPr>
        <w:t xml:space="preserve"> </w:t>
      </w:r>
      <w:r w:rsidRPr="00976578">
        <w:rPr>
          <w:rFonts w:ascii="GHEA Grapalat" w:hAnsi="GHEA Grapalat"/>
          <w:sz w:val="20"/>
        </w:rPr>
        <w:t>տրամադրում</w:t>
      </w:r>
      <w:r w:rsidRPr="00976578">
        <w:rPr>
          <w:rFonts w:ascii="GHEA Grapalat" w:hAnsi="GHEA Grapalat"/>
          <w:sz w:val="20"/>
          <w:lang w:val="pt-BR"/>
        </w:rPr>
        <w:t xml:space="preserve">, </w:t>
      </w:r>
      <w:r w:rsidRPr="00976578">
        <w:rPr>
          <w:rFonts w:ascii="GHEA Grapalat" w:hAnsi="GHEA Grapalat"/>
          <w:sz w:val="20"/>
        </w:rPr>
        <w:t>պղնձյա</w:t>
      </w:r>
      <w:r w:rsidRPr="00976578">
        <w:rPr>
          <w:rFonts w:ascii="GHEA Grapalat" w:hAnsi="GHEA Grapalat"/>
          <w:sz w:val="20"/>
          <w:lang w:val="pt-BR"/>
        </w:rPr>
        <w:t xml:space="preserve"> </w:t>
      </w:r>
      <w:r w:rsidRPr="00976578">
        <w:rPr>
          <w:rFonts w:ascii="GHEA Grapalat" w:hAnsi="GHEA Grapalat"/>
          <w:sz w:val="20"/>
        </w:rPr>
        <w:t>մալուխի</w:t>
      </w:r>
      <w:r w:rsidRPr="00976578">
        <w:rPr>
          <w:rFonts w:ascii="GHEA Grapalat" w:hAnsi="GHEA Grapalat"/>
          <w:sz w:val="20"/>
          <w:lang w:val="pt-BR"/>
        </w:rPr>
        <w:t xml:space="preserve"> </w:t>
      </w:r>
      <w:r w:rsidRPr="00976578">
        <w:rPr>
          <w:rFonts w:ascii="GHEA Grapalat" w:hAnsi="GHEA Grapalat"/>
          <w:sz w:val="20"/>
        </w:rPr>
        <w:t>չափման</w:t>
      </w:r>
      <w:r w:rsidRPr="00976578">
        <w:rPr>
          <w:rFonts w:ascii="GHEA Grapalat" w:hAnsi="GHEA Grapalat"/>
          <w:sz w:val="20"/>
          <w:lang w:val="pt-BR"/>
        </w:rPr>
        <w:t xml:space="preserve"> </w:t>
      </w:r>
      <w:r w:rsidRPr="00976578">
        <w:rPr>
          <w:rFonts w:ascii="GHEA Grapalat" w:hAnsi="GHEA Grapalat"/>
          <w:sz w:val="20"/>
        </w:rPr>
        <w:t>աշխատանքներ</w:t>
      </w:r>
      <w:r w:rsidRPr="00976578">
        <w:rPr>
          <w:rFonts w:ascii="GHEA Grapalat" w:hAnsi="GHEA Grapalat"/>
          <w:sz w:val="20"/>
          <w:lang w:val="pt-BR"/>
        </w:rPr>
        <w:t xml:space="preserve"> Fluke DTX1800 </w:t>
      </w:r>
      <w:r w:rsidRPr="00976578">
        <w:rPr>
          <w:rFonts w:ascii="GHEA Grapalat" w:hAnsi="GHEA Grapalat"/>
          <w:sz w:val="20"/>
        </w:rPr>
        <w:t>կամ</w:t>
      </w:r>
      <w:r w:rsidRPr="00976578">
        <w:rPr>
          <w:rFonts w:ascii="GHEA Grapalat" w:hAnsi="GHEA Grapalat"/>
          <w:sz w:val="20"/>
          <w:lang w:val="pt-BR"/>
        </w:rPr>
        <w:t xml:space="preserve"> </w:t>
      </w:r>
      <w:r w:rsidRPr="00976578">
        <w:rPr>
          <w:rFonts w:ascii="GHEA Grapalat" w:hAnsi="GHEA Grapalat"/>
          <w:sz w:val="20"/>
        </w:rPr>
        <w:t>նմանատիպ</w:t>
      </w:r>
      <w:r w:rsidRPr="00976578">
        <w:rPr>
          <w:rFonts w:ascii="GHEA Grapalat" w:hAnsi="GHEA Grapalat"/>
          <w:sz w:val="20"/>
          <w:lang w:val="pt-BR"/>
        </w:rPr>
        <w:t xml:space="preserve"> </w:t>
      </w:r>
      <w:r w:rsidRPr="00976578">
        <w:rPr>
          <w:rFonts w:ascii="GHEA Grapalat" w:hAnsi="GHEA Grapalat"/>
          <w:sz w:val="20"/>
        </w:rPr>
        <w:t>սարքերով</w:t>
      </w:r>
      <w:r w:rsidRPr="00976578">
        <w:rPr>
          <w:rFonts w:ascii="GHEA Grapalat" w:hAnsi="GHEA Grapalat"/>
          <w:sz w:val="20"/>
          <w:lang w:val="pt-BR"/>
        </w:rPr>
        <w:t>:</w:t>
      </w:r>
    </w:p>
    <w:p w14:paraId="685247EE" w14:textId="77777777" w:rsidR="001916A5" w:rsidRPr="00976578" w:rsidRDefault="001916A5" w:rsidP="00976578">
      <w:pPr>
        <w:pStyle w:val="ListParagraph"/>
        <w:numPr>
          <w:ilvl w:val="0"/>
          <w:numId w:val="11"/>
        </w:numPr>
        <w:tabs>
          <w:tab w:val="left" w:pos="1080"/>
        </w:tabs>
        <w:ind w:left="0" w:firstLine="720"/>
        <w:contextualSpacing/>
        <w:jc w:val="both"/>
        <w:rPr>
          <w:rFonts w:ascii="GHEA Grapalat" w:hAnsi="GHEA Grapalat"/>
          <w:sz w:val="20"/>
          <w:lang w:val="pt-BR"/>
        </w:rPr>
      </w:pPr>
      <w:r w:rsidRPr="00976578">
        <w:rPr>
          <w:rFonts w:ascii="GHEA Grapalat" w:hAnsi="GHEA Grapalat"/>
          <w:sz w:val="20"/>
        </w:rPr>
        <w:t>Փարկինգ</w:t>
      </w:r>
      <w:r w:rsidRPr="00976578">
        <w:rPr>
          <w:rFonts w:ascii="GHEA Grapalat" w:hAnsi="GHEA Grapalat"/>
          <w:sz w:val="20"/>
          <w:lang w:val="pt-BR"/>
        </w:rPr>
        <w:t xml:space="preserve"> </w:t>
      </w:r>
      <w:r w:rsidRPr="00976578">
        <w:rPr>
          <w:rFonts w:ascii="GHEA Grapalat" w:hAnsi="GHEA Grapalat"/>
          <w:sz w:val="20"/>
        </w:rPr>
        <w:t>Սիթի</w:t>
      </w:r>
      <w:r w:rsidRPr="00976578">
        <w:rPr>
          <w:rFonts w:ascii="GHEA Grapalat" w:hAnsi="GHEA Grapalat"/>
          <w:sz w:val="20"/>
          <w:lang w:val="pt-BR"/>
        </w:rPr>
        <w:t xml:space="preserve"> </w:t>
      </w:r>
      <w:r w:rsidRPr="00976578">
        <w:rPr>
          <w:rFonts w:ascii="GHEA Grapalat" w:hAnsi="GHEA Grapalat"/>
          <w:sz w:val="20"/>
        </w:rPr>
        <w:t>Սերվիս</w:t>
      </w:r>
      <w:r w:rsidRPr="00976578">
        <w:rPr>
          <w:rFonts w:ascii="GHEA Grapalat" w:hAnsi="GHEA Grapalat"/>
          <w:sz w:val="20"/>
          <w:lang w:val="pt-BR"/>
        </w:rPr>
        <w:t xml:space="preserve"> </w:t>
      </w:r>
      <w:r w:rsidRPr="00976578">
        <w:rPr>
          <w:rFonts w:ascii="GHEA Grapalat" w:hAnsi="GHEA Grapalat"/>
          <w:sz w:val="20"/>
        </w:rPr>
        <w:t>ՓԲ</w:t>
      </w:r>
      <w:r w:rsidRPr="00976578">
        <w:rPr>
          <w:rFonts w:ascii="GHEA Grapalat" w:hAnsi="GHEA Grapalat"/>
          <w:sz w:val="20"/>
          <w:lang w:val="pt-BR"/>
        </w:rPr>
        <w:t xml:space="preserve"> </w:t>
      </w:r>
      <w:r w:rsidRPr="00976578">
        <w:rPr>
          <w:rFonts w:ascii="GHEA Grapalat" w:hAnsi="GHEA Grapalat"/>
          <w:sz w:val="20"/>
        </w:rPr>
        <w:t>ընկերության</w:t>
      </w:r>
      <w:r w:rsidRPr="00976578">
        <w:rPr>
          <w:rFonts w:ascii="GHEA Grapalat" w:hAnsi="GHEA Grapalat"/>
          <w:sz w:val="20"/>
          <w:lang w:val="pt-BR"/>
        </w:rPr>
        <w:t xml:space="preserve"> </w:t>
      </w:r>
      <w:r w:rsidRPr="00976578">
        <w:rPr>
          <w:rFonts w:ascii="GHEA Grapalat" w:hAnsi="GHEA Grapalat"/>
          <w:sz w:val="20"/>
        </w:rPr>
        <w:t>ցանցի</w:t>
      </w:r>
      <w:r w:rsidRPr="00976578">
        <w:rPr>
          <w:rFonts w:ascii="GHEA Grapalat" w:hAnsi="GHEA Grapalat"/>
          <w:sz w:val="20"/>
          <w:lang w:val="pt-BR"/>
        </w:rPr>
        <w:t xml:space="preserve"> </w:t>
      </w:r>
      <w:r w:rsidRPr="00976578">
        <w:rPr>
          <w:rFonts w:ascii="GHEA Grapalat" w:hAnsi="GHEA Grapalat"/>
          <w:sz w:val="20"/>
        </w:rPr>
        <w:t>սպասարկման</w:t>
      </w:r>
      <w:r w:rsidRPr="00976578">
        <w:rPr>
          <w:rFonts w:ascii="GHEA Grapalat" w:hAnsi="GHEA Grapalat"/>
          <w:sz w:val="20"/>
          <w:lang w:val="pt-BR"/>
        </w:rPr>
        <w:t xml:space="preserve">, </w:t>
      </w:r>
      <w:r w:rsidRPr="00976578">
        <w:rPr>
          <w:rFonts w:ascii="GHEA Grapalat" w:hAnsi="GHEA Grapalat"/>
          <w:sz w:val="20"/>
        </w:rPr>
        <w:t>պրոֆիլակտիկ</w:t>
      </w:r>
      <w:r w:rsidRPr="00976578">
        <w:rPr>
          <w:rFonts w:ascii="GHEA Grapalat" w:hAnsi="GHEA Grapalat"/>
          <w:sz w:val="20"/>
          <w:lang w:val="pt-BR"/>
        </w:rPr>
        <w:t xml:space="preserve"> </w:t>
      </w:r>
      <w:r w:rsidRPr="00976578">
        <w:rPr>
          <w:rFonts w:ascii="GHEA Grapalat" w:hAnsi="GHEA Grapalat"/>
          <w:sz w:val="20"/>
        </w:rPr>
        <w:t>հսկողության</w:t>
      </w:r>
      <w:r w:rsidRPr="00976578">
        <w:rPr>
          <w:rFonts w:ascii="GHEA Grapalat" w:hAnsi="GHEA Grapalat"/>
          <w:sz w:val="20"/>
          <w:lang w:val="pt-BR"/>
        </w:rPr>
        <w:t xml:space="preserve">, </w:t>
      </w:r>
      <w:r w:rsidRPr="00976578">
        <w:rPr>
          <w:rFonts w:ascii="GHEA Grapalat" w:hAnsi="GHEA Grapalat"/>
          <w:sz w:val="20"/>
        </w:rPr>
        <w:t>մալուխների</w:t>
      </w:r>
      <w:r w:rsidRPr="00976578">
        <w:rPr>
          <w:rFonts w:ascii="GHEA Grapalat" w:hAnsi="GHEA Grapalat"/>
          <w:sz w:val="20"/>
          <w:lang w:val="pt-BR"/>
        </w:rPr>
        <w:t xml:space="preserve"> </w:t>
      </w:r>
      <w:r w:rsidRPr="00976578">
        <w:rPr>
          <w:rFonts w:ascii="GHEA Grapalat" w:hAnsi="GHEA Grapalat"/>
          <w:sz w:val="20"/>
        </w:rPr>
        <w:t>կարգաբերման</w:t>
      </w:r>
      <w:r w:rsidRPr="00976578">
        <w:rPr>
          <w:rFonts w:ascii="GHEA Grapalat" w:hAnsi="GHEA Grapalat"/>
          <w:sz w:val="20"/>
          <w:lang w:val="pt-BR"/>
        </w:rPr>
        <w:t xml:space="preserve">, </w:t>
      </w:r>
      <w:r w:rsidRPr="00976578">
        <w:rPr>
          <w:rFonts w:ascii="GHEA Grapalat" w:hAnsi="GHEA Grapalat"/>
          <w:sz w:val="20"/>
        </w:rPr>
        <w:t>վթարների</w:t>
      </w:r>
      <w:r w:rsidRPr="00976578">
        <w:rPr>
          <w:rFonts w:ascii="GHEA Grapalat" w:hAnsi="GHEA Grapalat"/>
          <w:sz w:val="20"/>
          <w:lang w:val="pt-BR"/>
        </w:rPr>
        <w:t xml:space="preserve"> </w:t>
      </w:r>
      <w:r w:rsidRPr="00976578">
        <w:rPr>
          <w:rFonts w:ascii="GHEA Grapalat" w:hAnsi="GHEA Grapalat"/>
          <w:sz w:val="20"/>
        </w:rPr>
        <w:t>վերացման</w:t>
      </w:r>
      <w:r w:rsidRPr="00976578">
        <w:rPr>
          <w:rFonts w:ascii="GHEA Grapalat" w:hAnsi="GHEA Grapalat"/>
          <w:sz w:val="20"/>
          <w:lang w:val="pt-BR"/>
        </w:rPr>
        <w:t xml:space="preserve"> </w:t>
      </w:r>
      <w:r w:rsidRPr="00976578">
        <w:rPr>
          <w:rFonts w:ascii="GHEA Grapalat" w:hAnsi="GHEA Grapalat"/>
          <w:sz w:val="20"/>
        </w:rPr>
        <w:t>աշխատանքներ</w:t>
      </w:r>
      <w:r w:rsidRPr="00976578">
        <w:rPr>
          <w:rFonts w:ascii="GHEA Grapalat" w:hAnsi="GHEA Grapalat"/>
          <w:sz w:val="20"/>
          <w:lang w:val="pt-BR"/>
        </w:rPr>
        <w:t>:</w:t>
      </w:r>
    </w:p>
    <w:p w14:paraId="379E59CA" w14:textId="77777777" w:rsidR="001916A5" w:rsidRPr="00976578" w:rsidRDefault="001916A5" w:rsidP="00976578">
      <w:pPr>
        <w:pStyle w:val="ListParagraph"/>
        <w:numPr>
          <w:ilvl w:val="0"/>
          <w:numId w:val="11"/>
        </w:numPr>
        <w:tabs>
          <w:tab w:val="left" w:pos="1080"/>
        </w:tabs>
        <w:ind w:left="0" w:firstLine="720"/>
        <w:contextualSpacing/>
        <w:jc w:val="both"/>
        <w:rPr>
          <w:rFonts w:ascii="GHEA Grapalat" w:hAnsi="GHEA Grapalat"/>
          <w:sz w:val="20"/>
          <w:lang w:val="pt-BR"/>
        </w:rPr>
      </w:pPr>
      <w:r w:rsidRPr="00976578">
        <w:rPr>
          <w:rFonts w:ascii="GHEA Grapalat" w:hAnsi="GHEA Grapalat"/>
          <w:sz w:val="20"/>
          <w:lang w:val="hy-AM"/>
        </w:rPr>
        <w:t xml:space="preserve">Ցանցում կատարված փոփոխությունների, նոր մոնտաժման աշխատանքների </w:t>
      </w:r>
      <w:r w:rsidRPr="00976578">
        <w:rPr>
          <w:rFonts w:ascii="GHEA Grapalat" w:hAnsi="GHEA Grapalat"/>
          <w:sz w:val="20"/>
        </w:rPr>
        <w:t>մասով</w:t>
      </w:r>
      <w:r w:rsidRPr="00976578">
        <w:rPr>
          <w:rFonts w:ascii="GHEA Grapalat" w:hAnsi="GHEA Grapalat"/>
          <w:sz w:val="20"/>
          <w:lang w:val="pt-BR"/>
        </w:rPr>
        <w:t xml:space="preserve"> </w:t>
      </w:r>
      <w:r w:rsidRPr="00976578">
        <w:rPr>
          <w:rFonts w:ascii="GHEA Grapalat" w:hAnsi="GHEA Grapalat"/>
          <w:sz w:val="20"/>
        </w:rPr>
        <w:t>Կատարող</w:t>
      </w:r>
      <w:r w:rsidRPr="00976578">
        <w:rPr>
          <w:rFonts w:ascii="GHEA Grapalat" w:hAnsi="GHEA Grapalat"/>
          <w:sz w:val="20"/>
          <w:lang w:val="pt-BR"/>
        </w:rPr>
        <w:t xml:space="preserve"> </w:t>
      </w:r>
      <w:r w:rsidRPr="00976578">
        <w:rPr>
          <w:rFonts w:ascii="GHEA Grapalat" w:hAnsi="GHEA Grapalat"/>
          <w:sz w:val="20"/>
        </w:rPr>
        <w:t>ընկերությունը</w:t>
      </w:r>
      <w:r w:rsidRPr="00976578">
        <w:rPr>
          <w:rFonts w:ascii="GHEA Grapalat" w:hAnsi="GHEA Grapalat"/>
          <w:sz w:val="20"/>
          <w:lang w:val="pt-BR"/>
        </w:rPr>
        <w:t xml:space="preserve"> </w:t>
      </w:r>
      <w:r w:rsidRPr="00976578">
        <w:rPr>
          <w:rFonts w:ascii="GHEA Grapalat" w:hAnsi="GHEA Grapalat"/>
          <w:sz w:val="20"/>
        </w:rPr>
        <w:t>պետք</w:t>
      </w:r>
      <w:r w:rsidRPr="00976578">
        <w:rPr>
          <w:rFonts w:ascii="GHEA Grapalat" w:hAnsi="GHEA Grapalat"/>
          <w:sz w:val="20"/>
          <w:lang w:val="pt-BR"/>
        </w:rPr>
        <w:t xml:space="preserve"> </w:t>
      </w:r>
      <w:r w:rsidRPr="00976578">
        <w:rPr>
          <w:rFonts w:ascii="GHEA Grapalat" w:hAnsi="GHEA Grapalat"/>
          <w:sz w:val="20"/>
        </w:rPr>
        <w:t>է</w:t>
      </w:r>
      <w:r w:rsidRPr="00976578">
        <w:rPr>
          <w:rFonts w:ascii="GHEA Grapalat" w:hAnsi="GHEA Grapalat"/>
          <w:sz w:val="20"/>
          <w:lang w:val="pt-BR"/>
        </w:rPr>
        <w:t xml:space="preserve"> </w:t>
      </w:r>
      <w:r w:rsidRPr="00976578">
        <w:rPr>
          <w:rFonts w:ascii="GHEA Grapalat" w:hAnsi="GHEA Grapalat"/>
          <w:sz w:val="20"/>
        </w:rPr>
        <w:t>տրամադրի</w:t>
      </w:r>
      <w:r w:rsidRPr="00976578">
        <w:rPr>
          <w:rFonts w:ascii="GHEA Grapalat" w:hAnsi="GHEA Grapalat"/>
          <w:sz w:val="20"/>
          <w:lang w:val="pt-BR"/>
        </w:rPr>
        <w:t xml:space="preserve"> </w:t>
      </w:r>
      <w:r w:rsidRPr="00976578">
        <w:rPr>
          <w:rFonts w:ascii="GHEA Grapalat" w:hAnsi="GHEA Grapalat"/>
          <w:sz w:val="20"/>
        </w:rPr>
        <w:t>մոնտաժման</w:t>
      </w:r>
      <w:r w:rsidRPr="00976578">
        <w:rPr>
          <w:rFonts w:ascii="GHEA Grapalat" w:hAnsi="GHEA Grapalat"/>
          <w:sz w:val="20"/>
          <w:lang w:val="pt-BR"/>
        </w:rPr>
        <w:t xml:space="preserve"> </w:t>
      </w:r>
      <w:r w:rsidRPr="00976578">
        <w:rPr>
          <w:rFonts w:ascii="GHEA Grapalat" w:hAnsi="GHEA Grapalat"/>
          <w:sz w:val="20"/>
        </w:rPr>
        <w:t>հատակագծերը</w:t>
      </w:r>
      <w:r w:rsidRPr="00976578">
        <w:rPr>
          <w:rFonts w:ascii="GHEA Grapalat" w:hAnsi="GHEA Grapalat"/>
          <w:sz w:val="20"/>
          <w:lang w:val="pt-BR"/>
        </w:rPr>
        <w:t xml:space="preserve"> AutoCad </w:t>
      </w:r>
      <w:r w:rsidRPr="00976578">
        <w:rPr>
          <w:rFonts w:ascii="GHEA Grapalat" w:hAnsi="GHEA Grapalat"/>
          <w:sz w:val="20"/>
        </w:rPr>
        <w:t>ծրագրային</w:t>
      </w:r>
      <w:r w:rsidRPr="00976578">
        <w:rPr>
          <w:rFonts w:ascii="GHEA Grapalat" w:hAnsi="GHEA Grapalat"/>
          <w:sz w:val="20"/>
          <w:lang w:val="pt-BR"/>
        </w:rPr>
        <w:t xml:space="preserve"> </w:t>
      </w:r>
      <w:r w:rsidRPr="00976578">
        <w:rPr>
          <w:rFonts w:ascii="GHEA Grapalat" w:hAnsi="GHEA Grapalat"/>
          <w:sz w:val="20"/>
        </w:rPr>
        <w:t>ֆայլերի</w:t>
      </w:r>
      <w:r w:rsidRPr="00976578">
        <w:rPr>
          <w:rFonts w:ascii="GHEA Grapalat" w:hAnsi="GHEA Grapalat"/>
          <w:sz w:val="20"/>
          <w:lang w:val="pt-BR"/>
        </w:rPr>
        <w:t xml:space="preserve"> </w:t>
      </w:r>
      <w:r w:rsidRPr="00976578">
        <w:rPr>
          <w:rFonts w:ascii="GHEA Grapalat" w:hAnsi="GHEA Grapalat"/>
          <w:sz w:val="20"/>
        </w:rPr>
        <w:t>միջոցով</w:t>
      </w:r>
      <w:r w:rsidRPr="00976578">
        <w:rPr>
          <w:rFonts w:ascii="GHEA Grapalat" w:hAnsi="GHEA Grapalat"/>
          <w:sz w:val="20"/>
          <w:lang w:val="pt-BR"/>
        </w:rPr>
        <w:t xml:space="preserve">, </w:t>
      </w:r>
      <w:r w:rsidRPr="00976578">
        <w:rPr>
          <w:rFonts w:ascii="GHEA Grapalat" w:hAnsi="GHEA Grapalat"/>
          <w:sz w:val="20"/>
        </w:rPr>
        <w:t>որտեղ</w:t>
      </w:r>
      <w:r w:rsidRPr="00976578">
        <w:rPr>
          <w:rFonts w:ascii="GHEA Grapalat" w:hAnsi="GHEA Grapalat"/>
          <w:sz w:val="20"/>
          <w:lang w:val="pt-BR"/>
        </w:rPr>
        <w:t xml:space="preserve"> </w:t>
      </w:r>
      <w:r w:rsidRPr="00976578">
        <w:rPr>
          <w:rFonts w:ascii="GHEA Grapalat" w:hAnsi="GHEA Grapalat"/>
          <w:sz w:val="20"/>
        </w:rPr>
        <w:t>պետք</w:t>
      </w:r>
      <w:r w:rsidRPr="00976578">
        <w:rPr>
          <w:rFonts w:ascii="GHEA Grapalat" w:hAnsi="GHEA Grapalat"/>
          <w:sz w:val="20"/>
          <w:lang w:val="pt-BR"/>
        </w:rPr>
        <w:t xml:space="preserve"> </w:t>
      </w:r>
      <w:r w:rsidRPr="00976578">
        <w:rPr>
          <w:rFonts w:ascii="GHEA Grapalat" w:hAnsi="GHEA Grapalat"/>
          <w:sz w:val="20"/>
        </w:rPr>
        <w:t>է</w:t>
      </w:r>
      <w:r w:rsidRPr="00976578">
        <w:rPr>
          <w:rFonts w:ascii="GHEA Grapalat" w:hAnsi="GHEA Grapalat"/>
          <w:sz w:val="20"/>
          <w:lang w:val="pt-BR"/>
        </w:rPr>
        <w:t xml:space="preserve"> </w:t>
      </w:r>
      <w:r w:rsidRPr="00976578">
        <w:rPr>
          <w:rFonts w:ascii="GHEA Grapalat" w:hAnsi="GHEA Grapalat"/>
          <w:sz w:val="20"/>
        </w:rPr>
        <w:t>արտացոլված</w:t>
      </w:r>
      <w:r w:rsidRPr="00976578">
        <w:rPr>
          <w:rFonts w:ascii="GHEA Grapalat" w:hAnsi="GHEA Grapalat"/>
          <w:sz w:val="20"/>
          <w:lang w:val="pt-BR"/>
        </w:rPr>
        <w:t xml:space="preserve"> </w:t>
      </w:r>
      <w:r w:rsidRPr="00976578">
        <w:rPr>
          <w:rFonts w:ascii="GHEA Grapalat" w:hAnsi="GHEA Grapalat"/>
          <w:sz w:val="20"/>
        </w:rPr>
        <w:t>լինեն</w:t>
      </w:r>
      <w:r w:rsidRPr="00976578">
        <w:rPr>
          <w:rFonts w:ascii="GHEA Grapalat" w:hAnsi="GHEA Grapalat"/>
          <w:sz w:val="20"/>
          <w:lang w:val="pt-BR"/>
        </w:rPr>
        <w:t xml:space="preserve"> </w:t>
      </w:r>
      <w:r w:rsidRPr="00976578">
        <w:rPr>
          <w:rFonts w:ascii="GHEA Grapalat" w:hAnsi="GHEA Grapalat"/>
          <w:sz w:val="20"/>
        </w:rPr>
        <w:t>նոր</w:t>
      </w:r>
      <w:r w:rsidRPr="00976578">
        <w:rPr>
          <w:rFonts w:ascii="GHEA Grapalat" w:hAnsi="GHEA Grapalat"/>
          <w:sz w:val="20"/>
          <w:lang w:val="pt-BR"/>
        </w:rPr>
        <w:t xml:space="preserve"> </w:t>
      </w:r>
      <w:r w:rsidRPr="00976578">
        <w:rPr>
          <w:rFonts w:ascii="GHEA Grapalat" w:hAnsi="GHEA Grapalat"/>
          <w:sz w:val="20"/>
        </w:rPr>
        <w:t>մոնտաժված</w:t>
      </w:r>
      <w:r w:rsidRPr="00976578">
        <w:rPr>
          <w:rFonts w:ascii="GHEA Grapalat" w:hAnsi="GHEA Grapalat"/>
          <w:sz w:val="20"/>
          <w:lang w:val="pt-BR"/>
        </w:rPr>
        <w:t xml:space="preserve"> </w:t>
      </w:r>
      <w:r w:rsidRPr="00976578">
        <w:rPr>
          <w:rFonts w:ascii="GHEA Grapalat" w:hAnsi="GHEA Grapalat"/>
          <w:sz w:val="20"/>
        </w:rPr>
        <w:t>ցանցի</w:t>
      </w:r>
      <w:r w:rsidRPr="00976578">
        <w:rPr>
          <w:rFonts w:ascii="GHEA Grapalat" w:hAnsi="GHEA Grapalat"/>
          <w:sz w:val="20"/>
          <w:lang w:val="pt-BR"/>
        </w:rPr>
        <w:t xml:space="preserve"> </w:t>
      </w:r>
      <w:r w:rsidRPr="00976578">
        <w:rPr>
          <w:rFonts w:ascii="GHEA Grapalat" w:hAnsi="GHEA Grapalat"/>
          <w:sz w:val="20"/>
        </w:rPr>
        <w:t>բաղադրիչները</w:t>
      </w:r>
      <w:r w:rsidRPr="00976578">
        <w:rPr>
          <w:rFonts w:ascii="GHEA Grapalat" w:hAnsi="GHEA Grapalat"/>
          <w:sz w:val="20"/>
          <w:lang w:val="pt-BR"/>
        </w:rPr>
        <w:t>:</w:t>
      </w:r>
    </w:p>
    <w:p w14:paraId="50E77C8A" w14:textId="77777777" w:rsidR="001916A5" w:rsidRPr="00976578" w:rsidRDefault="001916A5" w:rsidP="00976578">
      <w:pPr>
        <w:pStyle w:val="ListParagraph"/>
        <w:tabs>
          <w:tab w:val="left" w:pos="1080"/>
        </w:tabs>
        <w:ind w:left="0" w:firstLine="720"/>
        <w:jc w:val="both"/>
        <w:rPr>
          <w:rFonts w:ascii="GHEA Grapalat" w:hAnsi="GHEA Grapalat"/>
          <w:b/>
          <w:sz w:val="20"/>
          <w:lang w:val="pt-BR"/>
        </w:rPr>
      </w:pPr>
    </w:p>
    <w:p w14:paraId="5BA19206" w14:textId="77777777" w:rsidR="001916A5" w:rsidRPr="00976578" w:rsidRDefault="001916A5" w:rsidP="00976578">
      <w:pPr>
        <w:pStyle w:val="ListParagraph"/>
        <w:tabs>
          <w:tab w:val="left" w:pos="1080"/>
        </w:tabs>
        <w:ind w:left="0" w:firstLine="720"/>
        <w:jc w:val="both"/>
        <w:rPr>
          <w:rFonts w:ascii="GHEA Grapalat" w:hAnsi="GHEA Grapalat"/>
          <w:b/>
          <w:sz w:val="20"/>
        </w:rPr>
      </w:pPr>
      <w:r w:rsidRPr="00976578">
        <w:rPr>
          <w:rFonts w:ascii="GHEA Grapalat" w:hAnsi="GHEA Grapalat"/>
          <w:b/>
          <w:sz w:val="20"/>
        </w:rPr>
        <w:t>Ընթացիկ սպասարկման պայմաններ.</w:t>
      </w:r>
    </w:p>
    <w:p w14:paraId="606BCC7D" w14:textId="3E7457BB" w:rsidR="001916A5" w:rsidRPr="00976578" w:rsidRDefault="001916A5" w:rsidP="00976578">
      <w:pPr>
        <w:pStyle w:val="ListParagraph"/>
        <w:numPr>
          <w:ilvl w:val="0"/>
          <w:numId w:val="12"/>
        </w:numPr>
        <w:tabs>
          <w:tab w:val="left" w:pos="1080"/>
        </w:tabs>
        <w:ind w:left="0" w:firstLine="720"/>
        <w:contextualSpacing/>
        <w:jc w:val="both"/>
        <w:rPr>
          <w:rFonts w:ascii="GHEA Grapalat" w:hAnsi="GHEA Grapalat"/>
          <w:sz w:val="20"/>
        </w:rPr>
      </w:pPr>
      <w:r w:rsidRPr="00976578">
        <w:rPr>
          <w:rFonts w:ascii="GHEA Grapalat" w:hAnsi="GHEA Grapalat"/>
          <w:sz w:val="20"/>
        </w:rPr>
        <w:t>Կատարողի կողմից Պատվիրատուին պետք է մատուցվեն ցանցի ֆիզիկական սպասարկման վերոնշյալ ծառայություններ</w:t>
      </w:r>
      <w:r w:rsidRPr="00976578">
        <w:rPr>
          <w:rFonts w:ascii="GHEA Grapalat" w:hAnsi="GHEA Grapalat"/>
          <w:sz w:val="20"/>
          <w:lang w:val="hy-AM"/>
        </w:rPr>
        <w:t>ը</w:t>
      </w:r>
      <w:r w:rsidRPr="00976578">
        <w:rPr>
          <w:rFonts w:ascii="GHEA Grapalat" w:hAnsi="GHEA Grapalat"/>
          <w:sz w:val="20"/>
        </w:rPr>
        <w:t xml:space="preserve"> 24/7 (24 ժամ/7 օր):</w:t>
      </w:r>
    </w:p>
    <w:p w14:paraId="2290CF39" w14:textId="77777777" w:rsidR="001916A5" w:rsidRPr="00976578" w:rsidRDefault="001916A5" w:rsidP="00976578">
      <w:pPr>
        <w:pStyle w:val="ListParagraph"/>
        <w:tabs>
          <w:tab w:val="left" w:pos="1080"/>
        </w:tabs>
        <w:jc w:val="both"/>
        <w:rPr>
          <w:rFonts w:ascii="GHEA Grapalat" w:hAnsi="GHEA Grapalat"/>
          <w:b/>
          <w:sz w:val="20"/>
        </w:rPr>
      </w:pPr>
    </w:p>
    <w:p w14:paraId="286A8231" w14:textId="77777777" w:rsidR="001916A5" w:rsidRPr="00976578" w:rsidRDefault="001916A5" w:rsidP="00976578">
      <w:pPr>
        <w:pStyle w:val="ListParagraph"/>
        <w:tabs>
          <w:tab w:val="left" w:pos="1080"/>
        </w:tabs>
        <w:jc w:val="both"/>
        <w:rPr>
          <w:rFonts w:ascii="GHEA Grapalat" w:hAnsi="GHEA Grapalat"/>
          <w:b/>
          <w:sz w:val="20"/>
        </w:rPr>
      </w:pPr>
      <w:r w:rsidRPr="00976578">
        <w:rPr>
          <w:rFonts w:ascii="GHEA Grapalat" w:hAnsi="GHEA Grapalat"/>
          <w:b/>
          <w:sz w:val="20"/>
        </w:rPr>
        <w:t>Միջադեպերի կարևորության աստիճաններ.</w:t>
      </w:r>
    </w:p>
    <w:p w14:paraId="19116C64" w14:textId="77777777" w:rsidR="001916A5" w:rsidRPr="00976578" w:rsidRDefault="001916A5" w:rsidP="00976578">
      <w:pPr>
        <w:tabs>
          <w:tab w:val="left" w:pos="1080"/>
        </w:tabs>
        <w:spacing w:after="0"/>
        <w:ind w:firstLine="720"/>
        <w:jc w:val="both"/>
        <w:rPr>
          <w:rFonts w:ascii="GHEA Grapalat" w:hAnsi="GHEA Grapalat"/>
          <w:sz w:val="20"/>
        </w:rPr>
      </w:pPr>
      <w:r w:rsidRPr="00976578">
        <w:rPr>
          <w:rFonts w:ascii="GHEA Grapalat" w:hAnsi="GHEA Grapalat"/>
          <w:sz w:val="20"/>
        </w:rPr>
        <w:t>Միջադեպերի կարևորությունը դասակարգվում է հետևյալ կերպ`</w:t>
      </w:r>
    </w:p>
    <w:p w14:paraId="4C7802F5" w14:textId="77777777" w:rsidR="001916A5" w:rsidRPr="00976578" w:rsidRDefault="001916A5" w:rsidP="00976578">
      <w:pPr>
        <w:pStyle w:val="ListParagraph"/>
        <w:numPr>
          <w:ilvl w:val="0"/>
          <w:numId w:val="12"/>
        </w:numPr>
        <w:tabs>
          <w:tab w:val="left" w:pos="1080"/>
        </w:tabs>
        <w:ind w:left="0" w:firstLine="720"/>
        <w:contextualSpacing/>
        <w:jc w:val="both"/>
        <w:rPr>
          <w:rFonts w:ascii="GHEA Grapalat" w:hAnsi="GHEA Grapalat"/>
          <w:sz w:val="20"/>
        </w:rPr>
      </w:pPr>
      <w:r w:rsidRPr="00976578">
        <w:rPr>
          <w:rFonts w:ascii="GHEA Grapalat" w:hAnsi="GHEA Grapalat"/>
          <w:sz w:val="20"/>
        </w:rPr>
        <w:t>Արտակարգ Միջադեպն առաջացնում է ամբողջական ցանցային համակարգի, ենթահամակարգի կամ հանգույցի անաշխատունակություն:</w:t>
      </w:r>
    </w:p>
    <w:p w14:paraId="3316478C" w14:textId="77777777" w:rsidR="001916A5" w:rsidRPr="00976578" w:rsidRDefault="001916A5" w:rsidP="00976578">
      <w:pPr>
        <w:pStyle w:val="ListParagraph"/>
        <w:numPr>
          <w:ilvl w:val="0"/>
          <w:numId w:val="12"/>
        </w:numPr>
        <w:tabs>
          <w:tab w:val="left" w:pos="1080"/>
        </w:tabs>
        <w:ind w:left="0" w:firstLine="720"/>
        <w:contextualSpacing/>
        <w:jc w:val="both"/>
        <w:rPr>
          <w:rFonts w:ascii="GHEA Grapalat" w:hAnsi="GHEA Grapalat"/>
          <w:sz w:val="20"/>
        </w:rPr>
      </w:pPr>
      <w:r w:rsidRPr="00976578">
        <w:rPr>
          <w:rFonts w:ascii="GHEA Grapalat" w:hAnsi="GHEA Grapalat"/>
          <w:sz w:val="20"/>
        </w:rPr>
        <w:t>Բարձր Միջադեպը չի առաջացնում անաշխատունակություն, բայց համակարգում առաջացնում է սխալ, թերի, անհամապատասխան արդյունքներ կամ խաթարում է  տվյալների կանոնավոր փոխանցումը:</w:t>
      </w:r>
    </w:p>
    <w:p w14:paraId="78C397D4" w14:textId="77777777" w:rsidR="001916A5" w:rsidRPr="00976578" w:rsidRDefault="001916A5" w:rsidP="00976578">
      <w:pPr>
        <w:pStyle w:val="ListParagraph"/>
        <w:numPr>
          <w:ilvl w:val="0"/>
          <w:numId w:val="12"/>
        </w:numPr>
        <w:tabs>
          <w:tab w:val="left" w:pos="1080"/>
        </w:tabs>
        <w:ind w:left="0" w:firstLine="720"/>
        <w:contextualSpacing/>
        <w:jc w:val="both"/>
        <w:rPr>
          <w:rFonts w:ascii="GHEA Grapalat" w:hAnsi="GHEA Grapalat"/>
          <w:sz w:val="20"/>
        </w:rPr>
      </w:pPr>
      <w:r w:rsidRPr="00976578">
        <w:rPr>
          <w:rFonts w:ascii="GHEA Grapalat" w:hAnsi="GHEA Grapalat"/>
          <w:sz w:val="20"/>
        </w:rPr>
        <w:t>Միջին Միջադեպը չի առաջացնում անաշխատունակություն, չի վնասում գործածելիությանը և չի խանգարում համակարգի և ծրագրերի սահուն աշխատանքին:</w:t>
      </w:r>
    </w:p>
    <w:p w14:paraId="02A49548" w14:textId="77777777" w:rsidR="001916A5" w:rsidRPr="00976578" w:rsidRDefault="001916A5" w:rsidP="00976578">
      <w:pPr>
        <w:pStyle w:val="ListParagraph"/>
        <w:numPr>
          <w:ilvl w:val="0"/>
          <w:numId w:val="12"/>
        </w:numPr>
        <w:tabs>
          <w:tab w:val="left" w:pos="1080"/>
        </w:tabs>
        <w:ind w:left="0" w:firstLine="720"/>
        <w:contextualSpacing/>
        <w:jc w:val="both"/>
        <w:rPr>
          <w:rFonts w:ascii="GHEA Grapalat" w:hAnsi="GHEA Grapalat"/>
          <w:sz w:val="20"/>
        </w:rPr>
      </w:pPr>
      <w:r w:rsidRPr="00976578">
        <w:rPr>
          <w:rFonts w:ascii="GHEA Grapalat" w:hAnsi="GHEA Grapalat"/>
          <w:sz w:val="20"/>
        </w:rPr>
        <w:t>Ցածր Միջադեպի շտկումը կրում է էսթետիկ բնույթ կամ հանդիսանում է բարելավում և կարգաբերում:</w:t>
      </w:r>
    </w:p>
    <w:p w14:paraId="7EFFA8F8" w14:textId="77777777" w:rsidR="001916A5" w:rsidRPr="00976578" w:rsidRDefault="001916A5" w:rsidP="00976578">
      <w:pPr>
        <w:pStyle w:val="ListParagraph"/>
        <w:tabs>
          <w:tab w:val="left" w:pos="1080"/>
        </w:tabs>
        <w:ind w:left="0" w:firstLine="720"/>
        <w:jc w:val="both"/>
        <w:rPr>
          <w:rFonts w:ascii="GHEA Grapalat" w:hAnsi="GHEA Grapalat"/>
          <w:b/>
          <w:sz w:val="20"/>
        </w:rPr>
      </w:pPr>
    </w:p>
    <w:p w14:paraId="31022CAE" w14:textId="77777777" w:rsidR="001916A5" w:rsidRPr="00976578" w:rsidRDefault="001916A5" w:rsidP="00976578">
      <w:pPr>
        <w:pStyle w:val="ListParagraph"/>
        <w:tabs>
          <w:tab w:val="left" w:pos="1080"/>
        </w:tabs>
        <w:ind w:left="0" w:firstLine="720"/>
        <w:jc w:val="both"/>
        <w:rPr>
          <w:rFonts w:ascii="GHEA Grapalat" w:hAnsi="GHEA Grapalat"/>
          <w:b/>
          <w:sz w:val="20"/>
        </w:rPr>
      </w:pPr>
      <w:r w:rsidRPr="00976578">
        <w:rPr>
          <w:rFonts w:ascii="GHEA Grapalat" w:hAnsi="GHEA Grapalat"/>
          <w:b/>
          <w:sz w:val="20"/>
        </w:rPr>
        <w:lastRenderedPageBreak/>
        <w:t>Արձագանքման և լուծման ժամկետները.</w:t>
      </w:r>
    </w:p>
    <w:p w14:paraId="3B78E00F" w14:textId="77777777" w:rsidR="001916A5" w:rsidRPr="00976578" w:rsidRDefault="001916A5" w:rsidP="00976578">
      <w:pPr>
        <w:pStyle w:val="ListParagraph"/>
        <w:numPr>
          <w:ilvl w:val="0"/>
          <w:numId w:val="12"/>
        </w:numPr>
        <w:tabs>
          <w:tab w:val="left" w:pos="1080"/>
        </w:tabs>
        <w:ind w:left="0" w:firstLine="720"/>
        <w:contextualSpacing/>
        <w:jc w:val="both"/>
        <w:rPr>
          <w:rFonts w:ascii="GHEA Grapalat" w:hAnsi="GHEA Grapalat"/>
          <w:i/>
          <w:sz w:val="20"/>
        </w:rPr>
      </w:pPr>
      <w:r w:rsidRPr="00976578">
        <w:rPr>
          <w:rFonts w:ascii="GHEA Grapalat" w:hAnsi="GHEA Grapalat"/>
          <w:i/>
          <w:sz w:val="20"/>
        </w:rPr>
        <w:t>Միջադեպերին արձագանքման ժամկետներ.</w:t>
      </w:r>
    </w:p>
    <w:p w14:paraId="273878EA"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 xml:space="preserve">Արտակարգ կարևորության միջադեպ / </w:t>
      </w:r>
      <w:r w:rsidRPr="00976578">
        <w:rPr>
          <w:rFonts w:ascii="GHEA Grapalat" w:hAnsi="GHEA Grapalat"/>
          <w:sz w:val="20"/>
          <w:lang w:val="hy-AM"/>
        </w:rPr>
        <w:t>15</w:t>
      </w:r>
      <w:r w:rsidRPr="00976578">
        <w:rPr>
          <w:rFonts w:ascii="GHEA Grapalat" w:hAnsi="GHEA Grapalat"/>
          <w:sz w:val="20"/>
        </w:rPr>
        <w:t xml:space="preserve"> րոպեի ընթացքում,</w:t>
      </w:r>
    </w:p>
    <w:p w14:paraId="3C837E34"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Բարձր կարևորության միջադեպ / 30 րոպեի ընթացքում,</w:t>
      </w:r>
    </w:p>
    <w:p w14:paraId="1B8D5886"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Միջին կարևորության միջադեպ / 2 ժամվա ընթացքում,</w:t>
      </w:r>
    </w:p>
    <w:p w14:paraId="1889D909"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Ցածր կարևորության միջադեպ / 5 ժամվա ընթացքում:</w:t>
      </w:r>
    </w:p>
    <w:p w14:paraId="7B57E543" w14:textId="77777777" w:rsidR="001916A5" w:rsidRPr="00976578" w:rsidRDefault="001916A5" w:rsidP="00976578">
      <w:pPr>
        <w:pStyle w:val="ListParagraph"/>
        <w:numPr>
          <w:ilvl w:val="0"/>
          <w:numId w:val="12"/>
        </w:numPr>
        <w:tabs>
          <w:tab w:val="left" w:pos="1080"/>
        </w:tabs>
        <w:ind w:left="0" w:firstLine="720"/>
        <w:contextualSpacing/>
        <w:jc w:val="both"/>
        <w:rPr>
          <w:rFonts w:ascii="GHEA Grapalat" w:hAnsi="GHEA Grapalat"/>
          <w:i/>
          <w:sz w:val="20"/>
        </w:rPr>
      </w:pPr>
      <w:r w:rsidRPr="00976578">
        <w:rPr>
          <w:rFonts w:ascii="GHEA Grapalat" w:hAnsi="GHEA Grapalat"/>
          <w:i/>
          <w:sz w:val="20"/>
        </w:rPr>
        <w:t>Միջադեպերի լուծման ժամկետներ.</w:t>
      </w:r>
    </w:p>
    <w:p w14:paraId="760347FA"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Արտակարգ կարևորության միջադեպ / 12 ժամվա ընթացքում,</w:t>
      </w:r>
    </w:p>
    <w:p w14:paraId="76ED3FC6"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Բարձր կարևորության միջադեպ / 24 ժամվա ընթացքում,</w:t>
      </w:r>
    </w:p>
    <w:p w14:paraId="06B475CF"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Միջին կարևորության միջադեպ / 48 ժամվա ընթացքում,</w:t>
      </w:r>
    </w:p>
    <w:p w14:paraId="541848CF" w14:textId="77777777" w:rsidR="001916A5" w:rsidRPr="00976578" w:rsidRDefault="001916A5" w:rsidP="00976578">
      <w:pPr>
        <w:pStyle w:val="ListParagraph"/>
        <w:numPr>
          <w:ilvl w:val="0"/>
          <w:numId w:val="9"/>
        </w:numPr>
        <w:ind w:firstLine="360"/>
        <w:contextualSpacing/>
        <w:jc w:val="both"/>
        <w:rPr>
          <w:rFonts w:ascii="GHEA Grapalat" w:hAnsi="GHEA Grapalat"/>
          <w:sz w:val="20"/>
        </w:rPr>
      </w:pPr>
      <w:r w:rsidRPr="00976578">
        <w:rPr>
          <w:rFonts w:ascii="GHEA Grapalat" w:hAnsi="GHEA Grapalat"/>
          <w:sz w:val="20"/>
        </w:rPr>
        <w:t>Ցածր կարևորության միջադեպ / 96 ժամվա ընթացքում:</w:t>
      </w:r>
    </w:p>
    <w:p w14:paraId="42AE1965" w14:textId="77777777" w:rsidR="001916A5" w:rsidRPr="00976578" w:rsidRDefault="001916A5" w:rsidP="00976578">
      <w:pPr>
        <w:pStyle w:val="ListParagraph"/>
        <w:tabs>
          <w:tab w:val="left" w:pos="1080"/>
        </w:tabs>
        <w:ind w:left="0" w:firstLine="720"/>
        <w:jc w:val="both"/>
        <w:rPr>
          <w:rFonts w:ascii="GHEA Grapalat" w:hAnsi="GHEA Grapalat"/>
          <w:b/>
          <w:sz w:val="20"/>
        </w:rPr>
      </w:pPr>
    </w:p>
    <w:p w14:paraId="2C111C9F" w14:textId="77777777" w:rsidR="001916A5" w:rsidRPr="00976578" w:rsidRDefault="001916A5" w:rsidP="00976578">
      <w:pPr>
        <w:pStyle w:val="ListParagraph"/>
        <w:tabs>
          <w:tab w:val="left" w:pos="1080"/>
        </w:tabs>
        <w:ind w:left="0" w:firstLine="720"/>
        <w:jc w:val="both"/>
        <w:rPr>
          <w:rFonts w:ascii="GHEA Grapalat" w:hAnsi="GHEA Grapalat"/>
          <w:b/>
          <w:sz w:val="20"/>
        </w:rPr>
      </w:pPr>
      <w:r w:rsidRPr="00976578">
        <w:rPr>
          <w:rFonts w:ascii="GHEA Grapalat" w:hAnsi="GHEA Grapalat"/>
          <w:b/>
          <w:sz w:val="20"/>
        </w:rPr>
        <w:t>Կողմերի պատասխանատվությունը.</w:t>
      </w:r>
    </w:p>
    <w:p w14:paraId="2783CCF1" w14:textId="19FCBEA4" w:rsidR="001916A5" w:rsidRPr="00976578" w:rsidRDefault="001916A5" w:rsidP="00976578">
      <w:pPr>
        <w:spacing w:after="0"/>
        <w:ind w:firstLine="720"/>
        <w:jc w:val="both"/>
        <w:rPr>
          <w:rFonts w:ascii="GHEA Grapalat" w:hAnsi="GHEA Grapalat"/>
          <w:sz w:val="20"/>
        </w:rPr>
      </w:pPr>
      <w:r w:rsidRPr="00976578">
        <w:rPr>
          <w:rFonts w:ascii="GHEA Grapalat" w:hAnsi="GHEA Grapalat"/>
          <w:sz w:val="20"/>
        </w:rPr>
        <w:t>Կատարողը պարտավոր է իրականացնել միջադեպերի լուծումը սահմանված ժամկետն</w:t>
      </w:r>
      <w:r w:rsidRPr="00976578">
        <w:rPr>
          <w:rFonts w:ascii="GHEA Grapalat" w:hAnsi="GHEA Grapalat"/>
          <w:sz w:val="20"/>
          <w:lang w:val="hy-AM"/>
        </w:rPr>
        <w:t>ե</w:t>
      </w:r>
      <w:r w:rsidRPr="00976578">
        <w:rPr>
          <w:rFonts w:ascii="GHEA Grapalat" w:hAnsi="GHEA Grapalat"/>
          <w:sz w:val="20"/>
        </w:rPr>
        <w:t xml:space="preserve">րում: Սահմանված ժամկետից ուշ միջադեպի կարգավորման դեպքում կատարողը պարտավոր է վճարել Պատվիրատուին տույժ, իսկ Արտակարգ միջադեպի սահմանված ժամկետում չկարգավորման դեպքում նաև Պատվիրատուն կարող </w:t>
      </w:r>
      <w:proofErr w:type="gramStart"/>
      <w:r w:rsidRPr="00976578">
        <w:rPr>
          <w:rFonts w:ascii="GHEA Grapalat" w:hAnsi="GHEA Grapalat"/>
          <w:sz w:val="20"/>
        </w:rPr>
        <w:t>է  միակողմանի</w:t>
      </w:r>
      <w:proofErr w:type="gramEnd"/>
      <w:r w:rsidRPr="00976578">
        <w:rPr>
          <w:rFonts w:ascii="GHEA Grapalat" w:hAnsi="GHEA Grapalat"/>
          <w:sz w:val="20"/>
        </w:rPr>
        <w:t xml:space="preserve"> խզել պայմանագիրը:</w:t>
      </w:r>
    </w:p>
    <w:p w14:paraId="0659F07A" w14:textId="77777777" w:rsidR="001916A5" w:rsidRPr="00976578" w:rsidRDefault="001916A5" w:rsidP="00976578">
      <w:pPr>
        <w:spacing w:after="0"/>
        <w:ind w:firstLine="720"/>
        <w:jc w:val="both"/>
        <w:rPr>
          <w:rFonts w:ascii="GHEA Grapalat" w:hAnsi="GHEA Grapalat"/>
          <w:i/>
          <w:sz w:val="20"/>
        </w:rPr>
      </w:pPr>
      <w:r w:rsidRPr="00976578">
        <w:rPr>
          <w:rFonts w:ascii="GHEA Grapalat" w:hAnsi="GHEA Grapalat"/>
          <w:i/>
          <w:sz w:val="20"/>
        </w:rPr>
        <w:t>Տույժերի չափը ըստ միջադեպերի տեսակների.</w:t>
      </w:r>
    </w:p>
    <w:p w14:paraId="436B3144" w14:textId="7EA5B6C8" w:rsidR="001916A5" w:rsidRPr="00976578" w:rsidRDefault="001916A5" w:rsidP="00976578">
      <w:pPr>
        <w:pStyle w:val="ListParagraph"/>
        <w:numPr>
          <w:ilvl w:val="0"/>
          <w:numId w:val="9"/>
        </w:numPr>
        <w:tabs>
          <w:tab w:val="left" w:pos="990"/>
        </w:tabs>
        <w:ind w:left="0" w:firstLine="720"/>
        <w:contextualSpacing/>
        <w:jc w:val="both"/>
        <w:rPr>
          <w:rFonts w:ascii="GHEA Grapalat" w:hAnsi="GHEA Grapalat"/>
          <w:sz w:val="20"/>
        </w:rPr>
      </w:pPr>
      <w:r w:rsidRPr="00976578">
        <w:rPr>
          <w:rFonts w:ascii="GHEA Grapalat" w:hAnsi="GHEA Grapalat"/>
          <w:sz w:val="20"/>
        </w:rPr>
        <w:t xml:space="preserve">Արտակարգ կարևորության միջադեպի 1 ժամ ուշացրած լուծման համար – 50000 ՀՀ դրամ, </w:t>
      </w:r>
    </w:p>
    <w:p w14:paraId="024DD958" w14:textId="36622505" w:rsidR="001916A5" w:rsidRPr="00976578" w:rsidRDefault="001916A5" w:rsidP="00976578">
      <w:pPr>
        <w:pStyle w:val="ListParagraph"/>
        <w:numPr>
          <w:ilvl w:val="0"/>
          <w:numId w:val="9"/>
        </w:numPr>
        <w:tabs>
          <w:tab w:val="left" w:pos="990"/>
        </w:tabs>
        <w:ind w:left="0" w:firstLine="720"/>
        <w:contextualSpacing/>
        <w:jc w:val="both"/>
        <w:rPr>
          <w:rFonts w:ascii="GHEA Grapalat" w:hAnsi="GHEA Grapalat"/>
          <w:sz w:val="20"/>
        </w:rPr>
      </w:pPr>
      <w:r w:rsidRPr="00976578">
        <w:rPr>
          <w:rFonts w:ascii="GHEA Grapalat" w:hAnsi="GHEA Grapalat"/>
          <w:sz w:val="20"/>
        </w:rPr>
        <w:t>Բարձր կարևորության միջադեպի 1 ժամ ուշացրած լուծման համար – 30000 ՀՀ դրամ,</w:t>
      </w:r>
    </w:p>
    <w:p w14:paraId="7F97BE10" w14:textId="6E330F26" w:rsidR="001916A5" w:rsidRPr="00976578" w:rsidRDefault="001916A5" w:rsidP="00976578">
      <w:pPr>
        <w:pStyle w:val="ListParagraph"/>
        <w:numPr>
          <w:ilvl w:val="0"/>
          <w:numId w:val="9"/>
        </w:numPr>
        <w:tabs>
          <w:tab w:val="left" w:pos="990"/>
        </w:tabs>
        <w:ind w:left="0" w:firstLine="720"/>
        <w:contextualSpacing/>
        <w:jc w:val="both"/>
        <w:rPr>
          <w:rFonts w:ascii="GHEA Grapalat" w:hAnsi="GHEA Grapalat"/>
          <w:sz w:val="20"/>
        </w:rPr>
      </w:pPr>
      <w:r w:rsidRPr="00976578">
        <w:rPr>
          <w:rFonts w:ascii="GHEA Grapalat" w:hAnsi="GHEA Grapalat"/>
          <w:sz w:val="20"/>
        </w:rPr>
        <w:t>Միջին կարևորության միջադեպի 1 ժամ ուշացրած լուծման համար – 20000 ՀՀ դրամ,</w:t>
      </w:r>
    </w:p>
    <w:p w14:paraId="7B635563" w14:textId="37D918F2" w:rsidR="001916A5" w:rsidRPr="00976578" w:rsidRDefault="001916A5" w:rsidP="00976578">
      <w:pPr>
        <w:pStyle w:val="ListParagraph"/>
        <w:numPr>
          <w:ilvl w:val="0"/>
          <w:numId w:val="9"/>
        </w:numPr>
        <w:tabs>
          <w:tab w:val="left" w:pos="990"/>
        </w:tabs>
        <w:ind w:left="0" w:firstLine="720"/>
        <w:contextualSpacing/>
        <w:jc w:val="both"/>
        <w:rPr>
          <w:rFonts w:ascii="GHEA Grapalat" w:hAnsi="GHEA Grapalat"/>
          <w:sz w:val="20"/>
        </w:rPr>
      </w:pPr>
      <w:r w:rsidRPr="00976578">
        <w:rPr>
          <w:rFonts w:ascii="GHEA Grapalat" w:hAnsi="GHEA Grapalat"/>
          <w:sz w:val="20"/>
        </w:rPr>
        <w:t>Ցածր կարևորության միջադեպի 1 ժամ ուշացրած լուծման համար – 10000 ՀՀ դրամ:</w:t>
      </w:r>
    </w:p>
    <w:p w14:paraId="2CCFA530" w14:textId="77777777" w:rsidR="001916A5" w:rsidRPr="00976578" w:rsidRDefault="001916A5" w:rsidP="00976578">
      <w:pPr>
        <w:spacing w:after="0"/>
        <w:jc w:val="both"/>
        <w:rPr>
          <w:rFonts w:ascii="GHEA Grapalat" w:hAnsi="GHEA Grapalat"/>
          <w:sz w:val="20"/>
        </w:rPr>
      </w:pPr>
    </w:p>
    <w:p w14:paraId="3500DD68" w14:textId="77777777" w:rsidR="001916A5" w:rsidRPr="00976578" w:rsidRDefault="001916A5" w:rsidP="00976578">
      <w:pPr>
        <w:pStyle w:val="ListParagraph"/>
        <w:tabs>
          <w:tab w:val="left" w:pos="1080"/>
        </w:tabs>
        <w:ind w:left="0" w:firstLine="720"/>
        <w:jc w:val="both"/>
        <w:rPr>
          <w:rFonts w:ascii="GHEA Grapalat" w:hAnsi="GHEA Grapalat"/>
          <w:b/>
          <w:sz w:val="20"/>
        </w:rPr>
      </w:pPr>
      <w:r w:rsidRPr="00976578">
        <w:rPr>
          <w:rFonts w:ascii="GHEA Grapalat" w:hAnsi="GHEA Grapalat"/>
          <w:b/>
          <w:sz w:val="20"/>
        </w:rPr>
        <w:t>Միջադեպերի ընթացակարգերը.</w:t>
      </w:r>
    </w:p>
    <w:p w14:paraId="7D3AB6BE" w14:textId="77777777" w:rsidR="001916A5" w:rsidRPr="00976578" w:rsidRDefault="001916A5" w:rsidP="00976578">
      <w:pPr>
        <w:spacing w:after="0"/>
        <w:ind w:firstLine="720"/>
        <w:jc w:val="both"/>
        <w:rPr>
          <w:rFonts w:ascii="GHEA Grapalat" w:hAnsi="GHEA Grapalat"/>
          <w:sz w:val="20"/>
        </w:rPr>
      </w:pPr>
      <w:r w:rsidRPr="00976578">
        <w:rPr>
          <w:rFonts w:ascii="GHEA Grapalat" w:hAnsi="GHEA Grapalat"/>
          <w:sz w:val="20"/>
        </w:rPr>
        <w:t>Պատվիրատուն ստանում և մշակում է միջադեպերը իր սպասարկման կենտրոնի միջոցով և, եթե միջադեպերի պատասխանատուն Կատարողն է, դրանք փոխանցում է Կատարողին, հետևյալ ընթացակարգով.</w:t>
      </w:r>
    </w:p>
    <w:p w14:paraId="5081A0AB" w14:textId="77777777" w:rsidR="001916A5" w:rsidRPr="00976578" w:rsidRDefault="001916A5" w:rsidP="00976578">
      <w:pPr>
        <w:pStyle w:val="ListParagraph"/>
        <w:numPr>
          <w:ilvl w:val="0"/>
          <w:numId w:val="13"/>
        </w:numPr>
        <w:tabs>
          <w:tab w:val="left" w:pos="990"/>
        </w:tabs>
        <w:ind w:left="0" w:firstLine="720"/>
        <w:contextualSpacing/>
        <w:jc w:val="both"/>
        <w:rPr>
          <w:rFonts w:ascii="GHEA Grapalat" w:hAnsi="GHEA Grapalat"/>
          <w:sz w:val="20"/>
        </w:rPr>
      </w:pPr>
      <w:r w:rsidRPr="00976578">
        <w:rPr>
          <w:rFonts w:ascii="GHEA Grapalat" w:hAnsi="GHEA Grapalat"/>
          <w:sz w:val="20"/>
        </w:rPr>
        <w:t xml:space="preserve">Միջադեպը հայտնաբերելուց հետո Կատարողը տեղեկացվում է էլեկնտրոնային տոմսի (trouble ticket) միջոցով հեռախոսով կամ օգտագործելով Կատարողի այդ կարիքների համար նախատեսված Կատարողի կողմից տրամադրվող համակարգը: </w:t>
      </w:r>
    </w:p>
    <w:p w14:paraId="17FD8D86" w14:textId="77777777" w:rsidR="001916A5" w:rsidRPr="00976578" w:rsidRDefault="001916A5" w:rsidP="00976578">
      <w:pPr>
        <w:tabs>
          <w:tab w:val="left" w:pos="990"/>
        </w:tabs>
        <w:spacing w:after="0"/>
        <w:ind w:firstLine="720"/>
        <w:jc w:val="both"/>
        <w:rPr>
          <w:rFonts w:ascii="GHEA Grapalat" w:hAnsi="GHEA Grapalat"/>
          <w:sz w:val="20"/>
        </w:rPr>
      </w:pPr>
      <w:r w:rsidRPr="00976578">
        <w:rPr>
          <w:rFonts w:ascii="GHEA Grapalat" w:hAnsi="GHEA Grapalat"/>
          <w:sz w:val="20"/>
        </w:rPr>
        <w:t>Միջադեպի տոմսի ստեղծման ամսաթիվը/ժամը համարվում է որպես միջադեպերի լուծման և արձագանքման ժամանակի հաշվարկի սկիզբ:</w:t>
      </w:r>
    </w:p>
    <w:p w14:paraId="752B1981" w14:textId="77777777" w:rsidR="001916A5" w:rsidRPr="00976578" w:rsidRDefault="001916A5" w:rsidP="00976578">
      <w:pPr>
        <w:tabs>
          <w:tab w:val="left" w:pos="990"/>
        </w:tabs>
        <w:spacing w:after="0"/>
        <w:ind w:firstLine="720"/>
        <w:jc w:val="both"/>
        <w:rPr>
          <w:rFonts w:ascii="GHEA Grapalat" w:hAnsi="GHEA Grapalat"/>
          <w:sz w:val="20"/>
        </w:rPr>
      </w:pPr>
      <w:r w:rsidRPr="00976578">
        <w:rPr>
          <w:rFonts w:ascii="GHEA Grapalat" w:hAnsi="GHEA Grapalat"/>
          <w:sz w:val="20"/>
        </w:rPr>
        <w:t>Արտակարգ կարևորության դեպքերում Պատվիրատուն միջադեպի մասին առաջին հերթին տեղեկացնում է Կատարողին հեռախոսազանգի միջոցով, ապա նոր ստեղծում է միջադեպի տոմսը:</w:t>
      </w:r>
    </w:p>
    <w:p w14:paraId="117E632D" w14:textId="77777777" w:rsidR="001916A5" w:rsidRPr="00976578" w:rsidRDefault="001916A5" w:rsidP="00976578">
      <w:pPr>
        <w:pStyle w:val="ListParagraph"/>
        <w:numPr>
          <w:ilvl w:val="0"/>
          <w:numId w:val="13"/>
        </w:numPr>
        <w:tabs>
          <w:tab w:val="left" w:pos="990"/>
        </w:tabs>
        <w:ind w:left="0" w:firstLine="720"/>
        <w:contextualSpacing/>
        <w:jc w:val="both"/>
        <w:rPr>
          <w:rFonts w:ascii="GHEA Grapalat" w:hAnsi="GHEA Grapalat"/>
          <w:sz w:val="20"/>
        </w:rPr>
      </w:pPr>
      <w:r w:rsidRPr="00976578">
        <w:rPr>
          <w:rFonts w:ascii="GHEA Grapalat" w:hAnsi="GHEA Grapalat"/>
          <w:sz w:val="20"/>
        </w:rPr>
        <w:t>Ծանուցման հետ միասին տոմսում կտրամադրվի հետևյալ տեղեկատվությունը`</w:t>
      </w:r>
    </w:p>
    <w:p w14:paraId="38AF6BD2" w14:textId="77777777" w:rsidR="001916A5" w:rsidRPr="00976578" w:rsidRDefault="001916A5" w:rsidP="00976578">
      <w:pPr>
        <w:pStyle w:val="ListParagraph"/>
        <w:numPr>
          <w:ilvl w:val="0"/>
          <w:numId w:val="9"/>
        </w:numPr>
        <w:tabs>
          <w:tab w:val="left" w:pos="990"/>
        </w:tabs>
        <w:ind w:left="0" w:firstLine="720"/>
        <w:contextualSpacing/>
        <w:jc w:val="both"/>
        <w:rPr>
          <w:rFonts w:ascii="GHEA Grapalat" w:hAnsi="GHEA Grapalat"/>
          <w:sz w:val="20"/>
        </w:rPr>
      </w:pPr>
      <w:r w:rsidRPr="00976578">
        <w:rPr>
          <w:rFonts w:ascii="GHEA Grapalat" w:hAnsi="GHEA Grapalat"/>
          <w:sz w:val="20"/>
        </w:rPr>
        <w:t>Միջադեպի ամբողջական և ճշգրիտ նկարագրություն,</w:t>
      </w:r>
    </w:p>
    <w:p w14:paraId="3CC83327" w14:textId="77777777" w:rsidR="001916A5" w:rsidRPr="00976578" w:rsidRDefault="001916A5" w:rsidP="00976578">
      <w:pPr>
        <w:pStyle w:val="ListParagraph"/>
        <w:numPr>
          <w:ilvl w:val="0"/>
          <w:numId w:val="9"/>
        </w:numPr>
        <w:tabs>
          <w:tab w:val="left" w:pos="990"/>
        </w:tabs>
        <w:ind w:left="0" w:firstLine="720"/>
        <w:contextualSpacing/>
        <w:jc w:val="both"/>
        <w:rPr>
          <w:rFonts w:ascii="GHEA Grapalat" w:hAnsi="GHEA Grapalat"/>
          <w:sz w:val="20"/>
        </w:rPr>
      </w:pPr>
      <w:r w:rsidRPr="00976578">
        <w:rPr>
          <w:rFonts w:ascii="GHEA Grapalat" w:hAnsi="GHEA Grapalat"/>
          <w:sz w:val="20"/>
        </w:rPr>
        <w:t>Առկայության դեպքում խնդրի էկրանի հանույթ (առկայության դեպքում),</w:t>
      </w:r>
    </w:p>
    <w:p w14:paraId="675F2D2B" w14:textId="77777777" w:rsidR="001916A5" w:rsidRPr="00976578" w:rsidRDefault="001916A5" w:rsidP="00976578">
      <w:pPr>
        <w:pStyle w:val="ListParagraph"/>
        <w:numPr>
          <w:ilvl w:val="0"/>
          <w:numId w:val="9"/>
        </w:numPr>
        <w:tabs>
          <w:tab w:val="left" w:pos="990"/>
        </w:tabs>
        <w:ind w:left="0" w:firstLine="720"/>
        <w:contextualSpacing/>
        <w:jc w:val="both"/>
        <w:rPr>
          <w:rFonts w:ascii="GHEA Grapalat" w:hAnsi="GHEA Grapalat"/>
          <w:sz w:val="20"/>
        </w:rPr>
      </w:pPr>
      <w:r w:rsidRPr="00976578">
        <w:rPr>
          <w:rFonts w:ascii="GHEA Grapalat" w:hAnsi="GHEA Grapalat"/>
          <w:sz w:val="20"/>
        </w:rPr>
        <w:t>Միջադեպի առաջնահերթության տեսակ:</w:t>
      </w:r>
    </w:p>
    <w:p w14:paraId="4954A7D5" w14:textId="77777777" w:rsidR="001916A5" w:rsidRPr="00976578" w:rsidRDefault="001916A5" w:rsidP="00976578">
      <w:pPr>
        <w:pStyle w:val="ListParagraph"/>
        <w:numPr>
          <w:ilvl w:val="0"/>
          <w:numId w:val="13"/>
        </w:numPr>
        <w:tabs>
          <w:tab w:val="left" w:pos="990"/>
        </w:tabs>
        <w:ind w:left="0" w:firstLine="720"/>
        <w:contextualSpacing/>
        <w:jc w:val="both"/>
        <w:rPr>
          <w:rFonts w:ascii="GHEA Grapalat" w:hAnsi="GHEA Grapalat"/>
          <w:sz w:val="20"/>
        </w:rPr>
      </w:pPr>
      <w:r w:rsidRPr="00976578">
        <w:rPr>
          <w:rFonts w:ascii="GHEA Grapalat" w:hAnsi="GHEA Grapalat"/>
          <w:sz w:val="20"/>
        </w:rPr>
        <w:t>Արտակարգ և բարձր կարևորության դեպքերում, ինչպես նաև անհրաժեշտության դեպքում ցածր կարևորության դեպքերում, Պատվիրատուի տեխնիկական պատասխանատուները պետք է լինեն Կատարողի հետ շարունակական կապի մեջ:</w:t>
      </w:r>
    </w:p>
    <w:p w14:paraId="4FB76EB8" w14:textId="77777777" w:rsidR="001916A5" w:rsidRPr="00976578" w:rsidRDefault="001916A5" w:rsidP="00976578">
      <w:pPr>
        <w:spacing w:after="0"/>
        <w:jc w:val="both"/>
        <w:rPr>
          <w:rFonts w:ascii="GHEA Grapalat" w:hAnsi="GHEA Grapalat"/>
          <w:sz w:val="20"/>
        </w:rPr>
      </w:pPr>
    </w:p>
    <w:p w14:paraId="4B1F689A" w14:textId="79E68177" w:rsidR="001916A5" w:rsidRPr="00976578" w:rsidRDefault="0030566D" w:rsidP="00976578">
      <w:pPr>
        <w:pStyle w:val="ListParagraph"/>
        <w:tabs>
          <w:tab w:val="left" w:pos="1080"/>
        </w:tabs>
        <w:ind w:left="0" w:firstLine="720"/>
        <w:jc w:val="both"/>
        <w:rPr>
          <w:rFonts w:ascii="GHEA Grapalat" w:hAnsi="GHEA Grapalat"/>
          <w:b/>
          <w:sz w:val="20"/>
        </w:rPr>
      </w:pPr>
      <w:r w:rsidRPr="00976578">
        <w:rPr>
          <w:rFonts w:ascii="GHEA Grapalat" w:hAnsi="GHEA Grapalat"/>
          <w:b/>
          <w:sz w:val="20"/>
          <w:lang w:val="hy-AM"/>
        </w:rPr>
        <w:lastRenderedPageBreak/>
        <w:t>Գնացուցակը՝ ըստ միավոր գների</w:t>
      </w:r>
      <w:r w:rsidR="001916A5" w:rsidRPr="00976578">
        <w:rPr>
          <w:rFonts w:ascii="GHEA Grapalat" w:hAnsi="GHEA Grapalat"/>
          <w:b/>
          <w:sz w:val="20"/>
        </w:rPr>
        <w:t>.</w:t>
      </w:r>
    </w:p>
    <w:tbl>
      <w:tblPr>
        <w:tblStyle w:val="TableGrid"/>
        <w:tblW w:w="0" w:type="auto"/>
        <w:tblLook w:val="04A0" w:firstRow="1" w:lastRow="0" w:firstColumn="1" w:lastColumn="0" w:noHBand="0" w:noVBand="1"/>
      </w:tblPr>
      <w:tblGrid>
        <w:gridCol w:w="562"/>
        <w:gridCol w:w="2835"/>
        <w:gridCol w:w="8221"/>
        <w:gridCol w:w="2410"/>
      </w:tblGrid>
      <w:tr w:rsidR="00976578" w:rsidRPr="00976578" w14:paraId="37FF38FF" w14:textId="77777777" w:rsidTr="0030566D">
        <w:tc>
          <w:tcPr>
            <w:tcW w:w="562" w:type="dxa"/>
            <w:vAlign w:val="center"/>
          </w:tcPr>
          <w:p w14:paraId="1B86550B" w14:textId="22E39002" w:rsidR="0030566D" w:rsidRPr="00976578" w:rsidRDefault="0030566D"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lang w:val="pt-BR"/>
              </w:rPr>
              <w:t>Չ/Հ</w:t>
            </w:r>
          </w:p>
        </w:tc>
        <w:tc>
          <w:tcPr>
            <w:tcW w:w="2835" w:type="dxa"/>
            <w:vAlign w:val="center"/>
          </w:tcPr>
          <w:p w14:paraId="0B7940C5" w14:textId="0F186DCD" w:rsidR="0030566D" w:rsidRPr="00976578" w:rsidRDefault="0030566D"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lang w:val="pt-BR"/>
              </w:rPr>
              <w:t>Ծառայության անվանումը</w:t>
            </w:r>
          </w:p>
        </w:tc>
        <w:tc>
          <w:tcPr>
            <w:tcW w:w="8221" w:type="dxa"/>
            <w:vAlign w:val="center"/>
          </w:tcPr>
          <w:p w14:paraId="45B67AC4" w14:textId="3739197B" w:rsidR="0030566D" w:rsidRPr="00976578" w:rsidRDefault="0030566D"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rPr>
              <w:t>Ծառայությունների նկարագրեր</w:t>
            </w:r>
          </w:p>
        </w:tc>
        <w:tc>
          <w:tcPr>
            <w:tcW w:w="2410" w:type="dxa"/>
            <w:vAlign w:val="center"/>
          </w:tcPr>
          <w:p w14:paraId="24934C84" w14:textId="77777777" w:rsidR="0030566D" w:rsidRPr="00976578" w:rsidRDefault="0030566D" w:rsidP="00976578">
            <w:pPr>
              <w:spacing w:after="0"/>
              <w:contextualSpacing/>
              <w:jc w:val="center"/>
              <w:rPr>
                <w:rFonts w:ascii="GHEA Grapalat" w:eastAsia="Calibri" w:hAnsi="GHEA Grapalat"/>
                <w:b/>
                <w:sz w:val="18"/>
                <w:szCs w:val="18"/>
                <w:lang w:val="pt-BR"/>
              </w:rPr>
            </w:pPr>
            <w:r w:rsidRPr="00976578">
              <w:rPr>
                <w:rFonts w:ascii="GHEA Grapalat" w:eastAsia="Calibri" w:hAnsi="GHEA Grapalat"/>
                <w:b/>
                <w:sz w:val="18"/>
                <w:szCs w:val="18"/>
                <w:lang w:val="pt-BR"/>
              </w:rPr>
              <w:t>Մասնակցի կողմից ծառայության համար առաջարկվող գինը՝միավորի համար*</w:t>
            </w:r>
          </w:p>
          <w:p w14:paraId="049089B3" w14:textId="41EB2CB5" w:rsidR="0030566D" w:rsidRPr="00976578" w:rsidRDefault="0030566D" w:rsidP="00976578">
            <w:pPr>
              <w:pStyle w:val="ListParagraph"/>
              <w:tabs>
                <w:tab w:val="left" w:pos="1080"/>
              </w:tabs>
              <w:ind w:left="0"/>
              <w:jc w:val="center"/>
              <w:rPr>
                <w:rFonts w:ascii="GHEA Grapalat" w:hAnsi="GHEA Grapalat"/>
                <w:b/>
                <w:sz w:val="18"/>
                <w:szCs w:val="18"/>
              </w:rPr>
            </w:pPr>
            <w:r w:rsidRPr="00976578">
              <w:rPr>
                <w:rFonts w:ascii="GHEA Grapalat" w:eastAsia="Calibri" w:hAnsi="GHEA Grapalat"/>
                <w:b/>
                <w:sz w:val="18"/>
                <w:szCs w:val="18"/>
                <w:lang w:val="pt-BR"/>
              </w:rPr>
              <w:t>(ՀՀ դրամ)</w:t>
            </w:r>
          </w:p>
        </w:tc>
      </w:tr>
      <w:tr w:rsidR="00976578" w:rsidRPr="00976578" w14:paraId="682B098A" w14:textId="77777777" w:rsidTr="0030566D">
        <w:tc>
          <w:tcPr>
            <w:tcW w:w="562" w:type="dxa"/>
            <w:shd w:val="clear" w:color="auto" w:fill="D9D9D9" w:themeFill="background1" w:themeFillShade="D9"/>
            <w:vAlign w:val="center"/>
          </w:tcPr>
          <w:p w14:paraId="553A657A" w14:textId="625E67B4" w:rsidR="0030566D" w:rsidRPr="00976578" w:rsidRDefault="0030566D"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1</w:t>
            </w:r>
          </w:p>
        </w:tc>
        <w:tc>
          <w:tcPr>
            <w:tcW w:w="2835" w:type="dxa"/>
            <w:shd w:val="clear" w:color="auto" w:fill="D9D9D9" w:themeFill="background1" w:themeFillShade="D9"/>
            <w:vAlign w:val="center"/>
          </w:tcPr>
          <w:p w14:paraId="3C53E72A" w14:textId="5ABD4F50" w:rsidR="0030566D" w:rsidRPr="00976578" w:rsidRDefault="0030566D"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2</w:t>
            </w:r>
          </w:p>
        </w:tc>
        <w:tc>
          <w:tcPr>
            <w:tcW w:w="8221" w:type="dxa"/>
            <w:shd w:val="clear" w:color="auto" w:fill="D9D9D9" w:themeFill="background1" w:themeFillShade="D9"/>
            <w:vAlign w:val="center"/>
          </w:tcPr>
          <w:p w14:paraId="79D81B08" w14:textId="2B98919F" w:rsidR="0030566D" w:rsidRPr="00976578" w:rsidRDefault="0030566D"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3</w:t>
            </w:r>
          </w:p>
        </w:tc>
        <w:tc>
          <w:tcPr>
            <w:tcW w:w="2410" w:type="dxa"/>
            <w:shd w:val="clear" w:color="auto" w:fill="D9D9D9" w:themeFill="background1" w:themeFillShade="D9"/>
            <w:vAlign w:val="center"/>
          </w:tcPr>
          <w:p w14:paraId="72920DDF" w14:textId="17174746" w:rsidR="0030566D" w:rsidRPr="00976578" w:rsidRDefault="0030566D" w:rsidP="00976578">
            <w:pPr>
              <w:pStyle w:val="ListParagraph"/>
              <w:tabs>
                <w:tab w:val="left" w:pos="1080"/>
              </w:tabs>
              <w:ind w:left="0"/>
              <w:jc w:val="center"/>
              <w:rPr>
                <w:rFonts w:ascii="GHEA Grapalat" w:hAnsi="GHEA Grapalat"/>
                <w:i/>
                <w:sz w:val="18"/>
                <w:szCs w:val="18"/>
                <w:lang w:val="hy-AM"/>
              </w:rPr>
            </w:pPr>
            <w:r w:rsidRPr="00976578">
              <w:rPr>
                <w:rFonts w:ascii="GHEA Grapalat" w:hAnsi="GHEA Grapalat"/>
                <w:i/>
                <w:sz w:val="18"/>
                <w:szCs w:val="18"/>
                <w:lang w:val="hy-AM"/>
              </w:rPr>
              <w:t>4</w:t>
            </w:r>
          </w:p>
        </w:tc>
      </w:tr>
      <w:tr w:rsidR="00ED0DF2" w:rsidRPr="00976578" w14:paraId="48F7B819" w14:textId="77777777" w:rsidTr="0030566D">
        <w:tc>
          <w:tcPr>
            <w:tcW w:w="562" w:type="dxa"/>
            <w:vMerge w:val="restart"/>
            <w:vAlign w:val="center"/>
          </w:tcPr>
          <w:p w14:paraId="23B2112A" w14:textId="209E8630" w:rsidR="00ED0DF2" w:rsidRPr="00976578" w:rsidRDefault="00ED0DF2" w:rsidP="00ED0DF2">
            <w:pPr>
              <w:pStyle w:val="ListParagraph"/>
              <w:tabs>
                <w:tab w:val="left" w:pos="1080"/>
              </w:tabs>
              <w:ind w:left="0"/>
              <w:jc w:val="center"/>
              <w:rPr>
                <w:rFonts w:ascii="GHEA Grapalat" w:hAnsi="GHEA Grapalat"/>
                <w:b/>
                <w:sz w:val="18"/>
                <w:szCs w:val="18"/>
                <w:lang w:val="hy-AM"/>
              </w:rPr>
            </w:pPr>
            <w:r w:rsidRPr="00976578">
              <w:rPr>
                <w:rFonts w:ascii="GHEA Grapalat" w:hAnsi="GHEA Grapalat"/>
                <w:b/>
                <w:sz w:val="18"/>
                <w:szCs w:val="18"/>
                <w:lang w:val="hy-AM"/>
              </w:rPr>
              <w:t>1</w:t>
            </w:r>
          </w:p>
        </w:tc>
        <w:tc>
          <w:tcPr>
            <w:tcW w:w="2835" w:type="dxa"/>
            <w:vMerge w:val="restart"/>
            <w:vAlign w:val="center"/>
          </w:tcPr>
          <w:p w14:paraId="01492E0F" w14:textId="7F5284D6" w:rsidR="00ED0DF2" w:rsidRPr="00976578" w:rsidRDefault="00ED0DF2" w:rsidP="00ED0DF2">
            <w:pPr>
              <w:pStyle w:val="ListParagraph"/>
              <w:tabs>
                <w:tab w:val="left" w:pos="1080"/>
              </w:tabs>
              <w:ind w:left="0"/>
              <w:jc w:val="center"/>
              <w:rPr>
                <w:rFonts w:ascii="GHEA Grapalat" w:hAnsi="GHEA Grapalat"/>
                <w:sz w:val="18"/>
                <w:szCs w:val="18"/>
              </w:rPr>
            </w:pPr>
            <w:r w:rsidRPr="00976578">
              <w:rPr>
                <w:rFonts w:ascii="GHEA Grapalat" w:hAnsi="GHEA Grapalat"/>
                <w:sz w:val="18"/>
                <w:szCs w:val="18"/>
              </w:rPr>
              <w:t>Երևան քաղաքում տեղակայված «Փարկինգ Սիթի Սերվիս» ՓԲ ընկերությանը պատկանող և քաղաքի փողոցների լուսավորության հենասյուներով անցնող օպտիկամանրաթելային, ցանցային և պղնձյա մալուխների սպասարկման ծառայություններ</w:t>
            </w:r>
          </w:p>
        </w:tc>
        <w:tc>
          <w:tcPr>
            <w:tcW w:w="8221" w:type="dxa"/>
            <w:vAlign w:val="center"/>
          </w:tcPr>
          <w:p w14:paraId="6F78B8F5" w14:textId="44F97A6A" w:rsidR="00ED0DF2" w:rsidRPr="00976578" w:rsidRDefault="00ED0DF2" w:rsidP="00ED0DF2">
            <w:pPr>
              <w:pStyle w:val="ListParagraph"/>
              <w:tabs>
                <w:tab w:val="left" w:pos="1080"/>
              </w:tabs>
              <w:ind w:left="0"/>
              <w:jc w:val="both"/>
              <w:rPr>
                <w:rFonts w:ascii="GHEA Grapalat" w:hAnsi="GHEA Grapalat"/>
                <w:b/>
                <w:sz w:val="18"/>
                <w:szCs w:val="18"/>
              </w:rPr>
            </w:pPr>
            <w:r w:rsidRPr="00EA1D8F">
              <w:rPr>
                <w:rFonts w:ascii="GHEA Grapalat" w:hAnsi="GHEA Grapalat"/>
                <w:sz w:val="18"/>
                <w:szCs w:val="18"/>
                <w:lang w:val="hy-AM"/>
              </w:rPr>
              <w:t>Հենասյուներով անցնող օպտիկական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մոնտաժ</w:t>
            </w:r>
            <w:r>
              <w:rPr>
                <w:rFonts w:ascii="GHEA Grapalat" w:hAnsi="GHEA Grapalat"/>
                <w:sz w:val="18"/>
                <w:szCs w:val="18"/>
                <w:lang w:val="hy-AM"/>
              </w:rPr>
              <w:t>ու</w:t>
            </w:r>
            <w:r w:rsidRPr="00EA1D8F">
              <w:rPr>
                <w:rFonts w:ascii="GHEA Grapalat" w:hAnsi="GHEA Grapalat"/>
                <w:sz w:val="18"/>
                <w:szCs w:val="18"/>
                <w:lang w:val="hy-AM"/>
              </w:rPr>
              <w:t xml:space="preserve">մ </w:t>
            </w:r>
          </w:p>
        </w:tc>
        <w:tc>
          <w:tcPr>
            <w:tcW w:w="2410" w:type="dxa"/>
            <w:vAlign w:val="center"/>
          </w:tcPr>
          <w:p w14:paraId="055C8219"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68B2AC99" w14:textId="77777777" w:rsidTr="0030566D">
        <w:tc>
          <w:tcPr>
            <w:tcW w:w="562" w:type="dxa"/>
            <w:vMerge/>
            <w:vAlign w:val="center"/>
          </w:tcPr>
          <w:p w14:paraId="5619D1C4"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379135DA"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58CBCA61" w14:textId="31DA08F4" w:rsidR="00ED0DF2" w:rsidRPr="00976578" w:rsidRDefault="00ED0DF2" w:rsidP="00ED0DF2">
            <w:pPr>
              <w:pStyle w:val="ListParagraph"/>
              <w:tabs>
                <w:tab w:val="left" w:pos="1080"/>
              </w:tabs>
              <w:ind w:left="0"/>
              <w:jc w:val="both"/>
              <w:rPr>
                <w:rFonts w:ascii="GHEA Grapalat" w:hAnsi="GHEA Grapalat"/>
                <w:b/>
                <w:sz w:val="18"/>
                <w:szCs w:val="18"/>
              </w:rPr>
            </w:pPr>
            <w:r w:rsidRPr="00EA1D8F">
              <w:rPr>
                <w:rFonts w:ascii="GHEA Grapalat" w:hAnsi="GHEA Grapalat"/>
                <w:sz w:val="18"/>
                <w:szCs w:val="18"/>
                <w:lang w:val="hy-AM"/>
              </w:rPr>
              <w:t>Հենասյուներով անցնող ցանցային պղնձյա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410" w:type="dxa"/>
            <w:vAlign w:val="center"/>
          </w:tcPr>
          <w:p w14:paraId="1D1FD171"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7BD160AF" w14:textId="77777777" w:rsidTr="0030566D">
        <w:tc>
          <w:tcPr>
            <w:tcW w:w="562" w:type="dxa"/>
            <w:vMerge/>
            <w:vAlign w:val="center"/>
          </w:tcPr>
          <w:p w14:paraId="29944D8A"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396F6673"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01BA0FEA" w14:textId="14964751" w:rsidR="00ED0DF2" w:rsidRPr="00976578" w:rsidRDefault="00ED0DF2" w:rsidP="00ED0DF2">
            <w:pPr>
              <w:pStyle w:val="ListParagraph"/>
              <w:tabs>
                <w:tab w:val="left" w:pos="1080"/>
              </w:tabs>
              <w:ind w:left="0"/>
              <w:jc w:val="both"/>
              <w:rPr>
                <w:rFonts w:ascii="GHEA Grapalat" w:hAnsi="GHEA Grapalat"/>
                <w:b/>
                <w:sz w:val="18"/>
                <w:szCs w:val="18"/>
              </w:rPr>
            </w:pPr>
            <w:r w:rsidRPr="00EA1D8F">
              <w:rPr>
                <w:rFonts w:ascii="GHEA Grapalat" w:hAnsi="GHEA Grapalat"/>
                <w:sz w:val="18"/>
                <w:szCs w:val="18"/>
                <w:lang w:val="hy-AM"/>
              </w:rPr>
              <w:t>Հենասյուներով անցնող հոսանքի պղնձյա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410" w:type="dxa"/>
            <w:vAlign w:val="center"/>
          </w:tcPr>
          <w:p w14:paraId="5A013815"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61FA7ADF" w14:textId="77777777" w:rsidTr="0030566D">
        <w:tc>
          <w:tcPr>
            <w:tcW w:w="562" w:type="dxa"/>
            <w:vMerge/>
            <w:vAlign w:val="center"/>
          </w:tcPr>
          <w:p w14:paraId="2A770F5D"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34952AF1"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599D3651" w14:textId="643ABDA0" w:rsidR="00ED0DF2" w:rsidRPr="00976578" w:rsidRDefault="00ED0DF2" w:rsidP="00ED0DF2">
            <w:pPr>
              <w:pStyle w:val="ListParagraph"/>
              <w:tabs>
                <w:tab w:val="left" w:pos="1080"/>
              </w:tabs>
              <w:ind w:left="0"/>
              <w:jc w:val="both"/>
              <w:rPr>
                <w:rFonts w:ascii="GHEA Grapalat" w:hAnsi="GHEA Grapalat"/>
                <w:b/>
                <w:sz w:val="18"/>
                <w:szCs w:val="18"/>
              </w:rPr>
            </w:pPr>
            <w:r w:rsidRPr="00EA1D8F">
              <w:rPr>
                <w:rFonts w:ascii="GHEA Grapalat" w:hAnsi="GHEA Grapalat"/>
                <w:sz w:val="18"/>
                <w:szCs w:val="18"/>
                <w:lang w:val="hy-AM"/>
              </w:rPr>
              <w:t>Հենասյուներով անցնող օպտիկական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w:t>
            </w:r>
            <w:r>
              <w:rPr>
                <w:rFonts w:ascii="GHEA Grapalat" w:hAnsi="GHEA Grapalat"/>
                <w:sz w:val="18"/>
                <w:szCs w:val="18"/>
                <w:lang w:val="hy-AM"/>
              </w:rPr>
              <w:t xml:space="preserve"> և </w:t>
            </w:r>
            <w:r w:rsidRPr="00EA1D8F">
              <w:rPr>
                <w:rFonts w:ascii="GHEA Grapalat" w:hAnsi="GHEA Grapalat"/>
                <w:sz w:val="18"/>
                <w:szCs w:val="18"/>
                <w:lang w:val="hy-AM"/>
              </w:rPr>
              <w:t>ստորգետյա խողովակով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410" w:type="dxa"/>
            <w:vAlign w:val="center"/>
          </w:tcPr>
          <w:p w14:paraId="7F39A84C"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69090CC2" w14:textId="77777777" w:rsidTr="0030566D">
        <w:tc>
          <w:tcPr>
            <w:tcW w:w="562" w:type="dxa"/>
            <w:vMerge/>
            <w:vAlign w:val="center"/>
          </w:tcPr>
          <w:p w14:paraId="6148A23D"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3A84E736"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17A6CF6C" w14:textId="3C897CBD" w:rsidR="00ED0DF2" w:rsidRPr="00976578" w:rsidRDefault="00ED0DF2" w:rsidP="00ED0DF2">
            <w:pPr>
              <w:pStyle w:val="ListParagraph"/>
              <w:tabs>
                <w:tab w:val="left" w:pos="1080"/>
              </w:tabs>
              <w:ind w:left="0"/>
              <w:jc w:val="both"/>
              <w:rPr>
                <w:rFonts w:ascii="GHEA Grapalat" w:hAnsi="GHEA Grapalat"/>
                <w:b/>
                <w:sz w:val="18"/>
                <w:szCs w:val="18"/>
              </w:rPr>
            </w:pPr>
            <w:r w:rsidRPr="00EA1D8F">
              <w:rPr>
                <w:rFonts w:ascii="GHEA Grapalat" w:hAnsi="GHEA Grapalat"/>
                <w:sz w:val="18"/>
                <w:szCs w:val="18"/>
                <w:lang w:val="hy-AM"/>
              </w:rPr>
              <w:t>Հենասյուներով անցնող ցանցային պղնձյա մալուխի 1 մետր ապամոնտաժ</w:t>
            </w:r>
            <w:r>
              <w:rPr>
                <w:rFonts w:ascii="GHEA Grapalat" w:hAnsi="GHEA Grapalat"/>
                <w:sz w:val="18"/>
                <w:szCs w:val="18"/>
                <w:lang w:val="hy-AM"/>
              </w:rPr>
              <w:t>ու</w:t>
            </w:r>
            <w:r w:rsidRPr="00EA1D8F">
              <w:rPr>
                <w:rFonts w:ascii="GHEA Grapalat" w:hAnsi="GHEA Grapalat"/>
                <w:sz w:val="18"/>
                <w:szCs w:val="18"/>
                <w:lang w:val="hy-AM"/>
              </w:rPr>
              <w:t>մ և ստորգետյա խողովակով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410" w:type="dxa"/>
            <w:vAlign w:val="center"/>
          </w:tcPr>
          <w:p w14:paraId="75701CAD"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4221ACC1" w14:textId="77777777" w:rsidTr="0030566D">
        <w:tc>
          <w:tcPr>
            <w:tcW w:w="562" w:type="dxa"/>
            <w:vMerge/>
            <w:vAlign w:val="center"/>
          </w:tcPr>
          <w:p w14:paraId="1B3B6EAE"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5211DAE2"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1206E97F" w14:textId="018341CB" w:rsidR="00ED0DF2" w:rsidRPr="00976578" w:rsidRDefault="00ED0DF2" w:rsidP="00ED0DF2">
            <w:pPr>
              <w:pStyle w:val="ListParagraph"/>
              <w:tabs>
                <w:tab w:val="left" w:pos="1080"/>
              </w:tabs>
              <w:ind w:left="0"/>
              <w:jc w:val="both"/>
              <w:rPr>
                <w:rFonts w:ascii="GHEA Grapalat" w:hAnsi="GHEA Grapalat"/>
                <w:sz w:val="20"/>
                <w:lang w:val="hy-AM"/>
              </w:rPr>
            </w:pPr>
            <w:r w:rsidRPr="00EA1D8F">
              <w:rPr>
                <w:rFonts w:ascii="GHEA Grapalat" w:hAnsi="GHEA Grapalat"/>
                <w:sz w:val="18"/>
                <w:szCs w:val="18"/>
                <w:lang w:val="hy-AM"/>
              </w:rPr>
              <w:t xml:space="preserve">Հենասյուներով անցնող հոսանքի պղնձյա մալուխի 1 մետր </w:t>
            </w:r>
            <w:r>
              <w:rPr>
                <w:rFonts w:ascii="GHEA Grapalat" w:hAnsi="GHEA Grapalat"/>
                <w:sz w:val="18"/>
                <w:szCs w:val="18"/>
                <w:lang w:val="hy-AM"/>
              </w:rPr>
              <w:t>ապամո</w:t>
            </w:r>
            <w:r w:rsidRPr="00EA1D8F">
              <w:rPr>
                <w:rFonts w:ascii="GHEA Grapalat" w:hAnsi="GHEA Grapalat"/>
                <w:sz w:val="18"/>
                <w:szCs w:val="18"/>
                <w:lang w:val="hy-AM"/>
              </w:rPr>
              <w:t>նտաժ</w:t>
            </w:r>
            <w:r>
              <w:rPr>
                <w:rFonts w:ascii="GHEA Grapalat" w:hAnsi="GHEA Grapalat"/>
                <w:sz w:val="18"/>
                <w:szCs w:val="18"/>
                <w:lang w:val="hy-AM"/>
              </w:rPr>
              <w:t>ու</w:t>
            </w:r>
            <w:r w:rsidRPr="00EA1D8F">
              <w:rPr>
                <w:rFonts w:ascii="GHEA Grapalat" w:hAnsi="GHEA Grapalat"/>
                <w:sz w:val="18"/>
                <w:szCs w:val="18"/>
                <w:lang w:val="hy-AM"/>
              </w:rPr>
              <w:t>մ և ստորգետյա խողովակով մոնտաժ</w:t>
            </w:r>
            <w:r>
              <w:rPr>
                <w:rFonts w:ascii="GHEA Grapalat" w:hAnsi="GHEA Grapalat"/>
                <w:sz w:val="18"/>
                <w:szCs w:val="18"/>
                <w:lang w:val="hy-AM"/>
              </w:rPr>
              <w:t>ու</w:t>
            </w:r>
            <w:r w:rsidRPr="00EA1D8F">
              <w:rPr>
                <w:rFonts w:ascii="GHEA Grapalat" w:hAnsi="GHEA Grapalat"/>
                <w:sz w:val="18"/>
                <w:szCs w:val="18"/>
                <w:lang w:val="hy-AM"/>
              </w:rPr>
              <w:t>մ</w:t>
            </w:r>
          </w:p>
        </w:tc>
        <w:tc>
          <w:tcPr>
            <w:tcW w:w="2410" w:type="dxa"/>
            <w:vAlign w:val="center"/>
          </w:tcPr>
          <w:p w14:paraId="2E385500"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45D4AFA3" w14:textId="77777777" w:rsidTr="0030566D">
        <w:tc>
          <w:tcPr>
            <w:tcW w:w="562" w:type="dxa"/>
            <w:vMerge/>
            <w:vAlign w:val="center"/>
          </w:tcPr>
          <w:p w14:paraId="20ED3418"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46F4373D"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21F7F3AE" w14:textId="237FC823" w:rsidR="00ED0DF2" w:rsidRPr="00976578" w:rsidRDefault="00ED0DF2" w:rsidP="00ED0DF2">
            <w:pPr>
              <w:pStyle w:val="ListParagraph"/>
              <w:tabs>
                <w:tab w:val="left" w:pos="1080"/>
              </w:tabs>
              <w:ind w:left="0"/>
              <w:jc w:val="both"/>
              <w:rPr>
                <w:rFonts w:ascii="GHEA Grapalat" w:hAnsi="GHEA Grapalat"/>
                <w:sz w:val="20"/>
                <w:lang w:val="hy-AM"/>
              </w:rPr>
            </w:pPr>
            <w:r w:rsidRPr="00EA1D8F">
              <w:rPr>
                <w:rFonts w:ascii="GHEA Grapalat" w:hAnsi="GHEA Grapalat"/>
                <w:sz w:val="18"/>
                <w:szCs w:val="18"/>
                <w:lang w:val="hy-AM"/>
              </w:rPr>
              <w:t>Օպտիկական մալուխի մեկ ջիլի զոդ</w:t>
            </w:r>
            <w:r>
              <w:rPr>
                <w:rFonts w:ascii="GHEA Grapalat" w:hAnsi="GHEA Grapalat"/>
                <w:sz w:val="18"/>
                <w:szCs w:val="18"/>
                <w:lang w:val="hy-AM"/>
              </w:rPr>
              <w:t>ու</w:t>
            </w:r>
            <w:r w:rsidRPr="00EA1D8F">
              <w:rPr>
                <w:rFonts w:ascii="GHEA Grapalat" w:hAnsi="GHEA Grapalat"/>
                <w:sz w:val="18"/>
                <w:szCs w:val="18"/>
                <w:lang w:val="hy-AM"/>
              </w:rPr>
              <w:t>մ</w:t>
            </w:r>
          </w:p>
        </w:tc>
        <w:tc>
          <w:tcPr>
            <w:tcW w:w="2410" w:type="dxa"/>
            <w:vAlign w:val="center"/>
          </w:tcPr>
          <w:p w14:paraId="404C2FDB"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57C5A4DD" w14:textId="77777777" w:rsidTr="0030566D">
        <w:tc>
          <w:tcPr>
            <w:tcW w:w="562" w:type="dxa"/>
            <w:vMerge/>
            <w:vAlign w:val="center"/>
          </w:tcPr>
          <w:p w14:paraId="0B62DA35"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6A59DC7F"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146CEBA6" w14:textId="782DB3D0" w:rsidR="00ED0DF2" w:rsidRPr="00976578" w:rsidRDefault="00ED0DF2" w:rsidP="00ED0DF2">
            <w:pPr>
              <w:pStyle w:val="ListParagraph"/>
              <w:tabs>
                <w:tab w:val="left" w:pos="1080"/>
              </w:tabs>
              <w:ind w:left="0"/>
              <w:jc w:val="both"/>
              <w:rPr>
                <w:rFonts w:ascii="GHEA Grapalat" w:hAnsi="GHEA Grapalat"/>
                <w:sz w:val="20"/>
                <w:lang w:val="hy-AM"/>
              </w:rPr>
            </w:pPr>
            <w:r w:rsidRPr="00EA1D8F">
              <w:rPr>
                <w:rFonts w:ascii="GHEA Grapalat" w:hAnsi="GHEA Grapalat"/>
                <w:sz w:val="18"/>
                <w:szCs w:val="18"/>
                <w:lang w:val="hy-AM"/>
              </w:rPr>
              <w:t>Օպտիկական մալուխի մեկ չափում</w:t>
            </w:r>
            <w:r>
              <w:rPr>
                <w:rFonts w:ascii="GHEA Grapalat" w:hAnsi="GHEA Grapalat"/>
                <w:sz w:val="18"/>
                <w:szCs w:val="18"/>
                <w:lang w:val="hy-AM"/>
              </w:rPr>
              <w:t>ի</w:t>
            </w:r>
            <w:r w:rsidRPr="00EA1D8F">
              <w:rPr>
                <w:rFonts w:ascii="GHEA Grapalat" w:hAnsi="GHEA Grapalat"/>
                <w:sz w:val="18"/>
                <w:szCs w:val="18"/>
                <w:lang w:val="hy-AM"/>
              </w:rPr>
              <w:t xml:space="preserve"> </w:t>
            </w:r>
            <w:r>
              <w:rPr>
                <w:rFonts w:ascii="GHEA Grapalat" w:hAnsi="GHEA Grapalat"/>
                <w:sz w:val="18"/>
                <w:szCs w:val="18"/>
                <w:lang w:val="hy-AM"/>
              </w:rPr>
              <w:t>իրականացում</w:t>
            </w:r>
          </w:p>
        </w:tc>
        <w:tc>
          <w:tcPr>
            <w:tcW w:w="2410" w:type="dxa"/>
            <w:vAlign w:val="center"/>
          </w:tcPr>
          <w:p w14:paraId="31990E48"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3DACC1F7" w14:textId="77777777" w:rsidTr="0030566D">
        <w:tc>
          <w:tcPr>
            <w:tcW w:w="562" w:type="dxa"/>
            <w:vMerge/>
            <w:vAlign w:val="center"/>
          </w:tcPr>
          <w:p w14:paraId="5452A1C7"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011533ED"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2575BC67" w14:textId="0C583AC0" w:rsidR="00ED0DF2" w:rsidRPr="00976578" w:rsidRDefault="00ED0DF2" w:rsidP="00ED0DF2">
            <w:pPr>
              <w:pStyle w:val="ListParagraph"/>
              <w:tabs>
                <w:tab w:val="left" w:pos="1080"/>
              </w:tabs>
              <w:ind w:left="0"/>
              <w:jc w:val="both"/>
              <w:rPr>
                <w:rFonts w:ascii="GHEA Grapalat" w:hAnsi="GHEA Grapalat"/>
                <w:sz w:val="20"/>
                <w:lang w:val="hy-AM"/>
              </w:rPr>
            </w:pPr>
            <w:r w:rsidRPr="00EA1D8F">
              <w:rPr>
                <w:rFonts w:ascii="GHEA Grapalat" w:hAnsi="GHEA Grapalat"/>
                <w:sz w:val="18"/>
                <w:szCs w:val="18"/>
                <w:lang w:val="hy-AM"/>
              </w:rPr>
              <w:t>Ցանցային պղձյա մալուխի մեկ չափում</w:t>
            </w:r>
            <w:r>
              <w:rPr>
                <w:rFonts w:ascii="GHEA Grapalat" w:hAnsi="GHEA Grapalat"/>
                <w:sz w:val="18"/>
                <w:szCs w:val="18"/>
                <w:lang w:val="hy-AM"/>
              </w:rPr>
              <w:t>ի</w:t>
            </w:r>
            <w:r w:rsidRPr="00EA1D8F">
              <w:rPr>
                <w:rFonts w:ascii="GHEA Grapalat" w:hAnsi="GHEA Grapalat"/>
                <w:sz w:val="18"/>
                <w:szCs w:val="18"/>
                <w:lang w:val="hy-AM"/>
              </w:rPr>
              <w:t xml:space="preserve"> իրականաց</w:t>
            </w:r>
            <w:r>
              <w:rPr>
                <w:rFonts w:ascii="GHEA Grapalat" w:hAnsi="GHEA Grapalat"/>
                <w:sz w:val="18"/>
                <w:szCs w:val="18"/>
                <w:lang w:val="hy-AM"/>
              </w:rPr>
              <w:t>ում</w:t>
            </w:r>
          </w:p>
        </w:tc>
        <w:tc>
          <w:tcPr>
            <w:tcW w:w="2410" w:type="dxa"/>
            <w:vAlign w:val="center"/>
          </w:tcPr>
          <w:p w14:paraId="30C982D4"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r w:rsidR="00ED0DF2" w:rsidRPr="00976578" w14:paraId="4118DBEF" w14:textId="77777777" w:rsidTr="0030566D">
        <w:tc>
          <w:tcPr>
            <w:tcW w:w="562" w:type="dxa"/>
            <w:vMerge/>
            <w:vAlign w:val="center"/>
          </w:tcPr>
          <w:p w14:paraId="2799F2BE"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2835" w:type="dxa"/>
            <w:vMerge/>
            <w:vAlign w:val="center"/>
          </w:tcPr>
          <w:p w14:paraId="58022243" w14:textId="77777777" w:rsidR="00ED0DF2" w:rsidRPr="00976578" w:rsidRDefault="00ED0DF2" w:rsidP="00ED0DF2">
            <w:pPr>
              <w:pStyle w:val="ListParagraph"/>
              <w:tabs>
                <w:tab w:val="left" w:pos="1080"/>
              </w:tabs>
              <w:ind w:left="0"/>
              <w:jc w:val="both"/>
              <w:rPr>
                <w:rFonts w:ascii="GHEA Grapalat" w:hAnsi="GHEA Grapalat"/>
                <w:b/>
                <w:sz w:val="18"/>
                <w:szCs w:val="18"/>
              </w:rPr>
            </w:pPr>
          </w:p>
        </w:tc>
        <w:tc>
          <w:tcPr>
            <w:tcW w:w="8221" w:type="dxa"/>
            <w:vAlign w:val="center"/>
          </w:tcPr>
          <w:p w14:paraId="64E949DE" w14:textId="2FD27D24" w:rsidR="00ED0DF2" w:rsidRPr="00976578" w:rsidRDefault="00ED0DF2" w:rsidP="00ED0DF2">
            <w:pPr>
              <w:pStyle w:val="ListParagraph"/>
              <w:tabs>
                <w:tab w:val="left" w:pos="1080"/>
              </w:tabs>
              <w:ind w:left="0"/>
              <w:jc w:val="both"/>
              <w:rPr>
                <w:rFonts w:ascii="GHEA Grapalat" w:hAnsi="GHEA Grapalat"/>
                <w:sz w:val="20"/>
                <w:lang w:val="hy-AM"/>
              </w:rPr>
            </w:pPr>
            <w:r w:rsidRPr="00EA1D8F">
              <w:rPr>
                <w:rFonts w:ascii="GHEA Grapalat" w:hAnsi="GHEA Grapalat"/>
                <w:sz w:val="18"/>
                <w:szCs w:val="18"/>
                <w:lang w:val="hy-AM"/>
              </w:rPr>
              <w:t>Հենասյուներով անցնող 1 մետր մալուխի կարգաբեր</w:t>
            </w:r>
            <w:r>
              <w:rPr>
                <w:rFonts w:ascii="GHEA Grapalat" w:hAnsi="GHEA Grapalat"/>
                <w:sz w:val="18"/>
                <w:szCs w:val="18"/>
                <w:lang w:val="hy-AM"/>
              </w:rPr>
              <w:t>ու</w:t>
            </w:r>
            <w:r w:rsidRPr="00EA1D8F">
              <w:rPr>
                <w:rFonts w:ascii="GHEA Grapalat" w:hAnsi="GHEA Grapalat"/>
                <w:sz w:val="18"/>
                <w:szCs w:val="18"/>
                <w:lang w:val="hy-AM"/>
              </w:rPr>
              <w:t>մ</w:t>
            </w:r>
          </w:p>
        </w:tc>
        <w:tc>
          <w:tcPr>
            <w:tcW w:w="2410" w:type="dxa"/>
            <w:vAlign w:val="center"/>
          </w:tcPr>
          <w:p w14:paraId="64C3A835" w14:textId="77777777" w:rsidR="00ED0DF2" w:rsidRPr="00976578" w:rsidRDefault="00ED0DF2" w:rsidP="00ED0DF2">
            <w:pPr>
              <w:pStyle w:val="ListParagraph"/>
              <w:tabs>
                <w:tab w:val="left" w:pos="1080"/>
              </w:tabs>
              <w:ind w:left="0"/>
              <w:jc w:val="both"/>
              <w:rPr>
                <w:rFonts w:ascii="GHEA Grapalat" w:hAnsi="GHEA Grapalat"/>
                <w:b/>
                <w:sz w:val="18"/>
                <w:szCs w:val="18"/>
              </w:rPr>
            </w:pPr>
          </w:p>
        </w:tc>
      </w:tr>
    </w:tbl>
    <w:p w14:paraId="1510FB2C" w14:textId="25C19FBB" w:rsidR="000970E0" w:rsidRPr="00976578" w:rsidRDefault="000970E0" w:rsidP="00976578">
      <w:pPr>
        <w:tabs>
          <w:tab w:val="left" w:pos="1080"/>
        </w:tabs>
        <w:spacing w:after="0" w:line="240" w:lineRule="auto"/>
        <w:rPr>
          <w:rFonts w:ascii="GHEA Grapalat" w:hAnsi="GHEA Grapalat"/>
          <w:i/>
          <w:sz w:val="16"/>
          <w:lang w:val="hy-AM"/>
        </w:rPr>
      </w:pPr>
      <w:r w:rsidRPr="00976578">
        <w:rPr>
          <w:rFonts w:ascii="GHEA Grapalat" w:hAnsi="GHEA Grapalat"/>
          <w:b/>
          <w:sz w:val="16"/>
          <w:lang w:val="hy-AM"/>
        </w:rPr>
        <w:t>*</w:t>
      </w:r>
      <w:r w:rsidRPr="00976578">
        <w:rPr>
          <w:rFonts w:ascii="GHEA Grapalat" w:hAnsi="GHEA Grapalat"/>
          <w:i/>
          <w:sz w:val="16"/>
          <w:lang w:val="hy-AM"/>
        </w:rPr>
        <w:t>Գինն իր մեջ ներառում է նաև ծառայության մատուցման համար անհրաժեշտ բոլոր միջոցները, այդ թվում պահեստամասեր, դետալներ, գործիքներ, սարքեր և այլ անհրաժեշտ նյութեր, որոնք պետք է լինեն նոր, չօգտագործված:</w:t>
      </w:r>
    </w:p>
    <w:tbl>
      <w:tblPr>
        <w:tblW w:w="0" w:type="auto"/>
        <w:jc w:val="center"/>
        <w:tblLayout w:type="fixed"/>
        <w:tblLook w:val="0000" w:firstRow="0" w:lastRow="0" w:firstColumn="0" w:lastColumn="0" w:noHBand="0" w:noVBand="0"/>
      </w:tblPr>
      <w:tblGrid>
        <w:gridCol w:w="4536"/>
        <w:gridCol w:w="4111"/>
      </w:tblGrid>
      <w:tr w:rsidR="00976578" w:rsidRPr="00976578" w14:paraId="321F8CAC" w14:textId="77777777" w:rsidTr="005C3E3E">
        <w:trPr>
          <w:jc w:val="center"/>
        </w:trPr>
        <w:tc>
          <w:tcPr>
            <w:tcW w:w="4536" w:type="dxa"/>
          </w:tcPr>
          <w:p w14:paraId="517C313F" w14:textId="77777777" w:rsidR="000E16AA" w:rsidRPr="00976578" w:rsidRDefault="000E16AA" w:rsidP="00976578">
            <w:pPr>
              <w:spacing w:after="0"/>
              <w:jc w:val="center"/>
              <w:rPr>
                <w:rFonts w:ascii="GHEA Grapalat" w:hAnsi="GHEA Grapalat"/>
                <w:b/>
                <w:sz w:val="20"/>
                <w:lang w:val="hy-AM"/>
              </w:rPr>
            </w:pPr>
            <w:r w:rsidRPr="00976578">
              <w:rPr>
                <w:rFonts w:ascii="GHEA Grapalat" w:hAnsi="GHEA Grapalat"/>
                <w:b/>
                <w:sz w:val="20"/>
                <w:lang w:val="hy-AM"/>
              </w:rPr>
              <w:t>Պ Ա Տ Վ Ի Ր Ա Տ ՈՒ</w:t>
            </w:r>
          </w:p>
          <w:p w14:paraId="7C76DA85"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«Փարկինգ Սիթի Սերվիս» ՓԲԸ</w:t>
            </w:r>
          </w:p>
          <w:p w14:paraId="76AA2AEE"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ՀՀ, ք. Երևան, Բուզանդի 1/3</w:t>
            </w:r>
          </w:p>
          <w:p w14:paraId="793DEE29"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«Արդշինինվեստբանկ» ՓԲԸ</w:t>
            </w:r>
          </w:p>
          <w:p w14:paraId="57E684EB"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Հ/Հ 2470103051800000</w:t>
            </w:r>
          </w:p>
          <w:p w14:paraId="4186061C"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ՀՎՀՀ 00117375</w:t>
            </w:r>
          </w:p>
          <w:p w14:paraId="4DA538BD" w14:textId="77777777" w:rsidR="000E16AA" w:rsidRPr="00976578" w:rsidRDefault="000E16AA" w:rsidP="00976578">
            <w:pPr>
              <w:spacing w:after="0"/>
              <w:jc w:val="center"/>
              <w:rPr>
                <w:rFonts w:ascii="GHEA Grapalat" w:hAnsi="GHEA Grapalat"/>
                <w:sz w:val="20"/>
                <w:lang w:val="hy-AM"/>
              </w:rPr>
            </w:pPr>
          </w:p>
          <w:p w14:paraId="567E78F6"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Տնօրեն՝------------------------Վ.Հարությունյան</w:t>
            </w:r>
          </w:p>
          <w:p w14:paraId="4CF34816" w14:textId="77777777" w:rsidR="000E16AA" w:rsidRPr="00976578" w:rsidRDefault="000E16AA" w:rsidP="00976578">
            <w:pPr>
              <w:spacing w:after="0"/>
              <w:rPr>
                <w:rFonts w:ascii="GHEA Grapalat" w:hAnsi="GHEA Grapalat"/>
                <w:sz w:val="14"/>
                <w:lang w:val="hy-AM"/>
              </w:rPr>
            </w:pPr>
            <w:r w:rsidRPr="00976578">
              <w:rPr>
                <w:rFonts w:ascii="GHEA Grapalat" w:hAnsi="GHEA Grapalat"/>
                <w:sz w:val="14"/>
                <w:lang w:val="hy-AM"/>
              </w:rPr>
              <w:t xml:space="preserve">                          /ստորագրություն/</w:t>
            </w:r>
          </w:p>
          <w:p w14:paraId="782C6C5F" w14:textId="1D49C0CE" w:rsidR="000E16AA" w:rsidRPr="00976578" w:rsidRDefault="000E16AA" w:rsidP="00976578">
            <w:pPr>
              <w:spacing w:after="0"/>
              <w:jc w:val="center"/>
              <w:rPr>
                <w:rFonts w:ascii="GHEA Grapalat" w:hAnsi="GHEA Grapalat"/>
                <w:sz w:val="20"/>
                <w:lang w:val="pt-BR"/>
              </w:rPr>
            </w:pPr>
            <w:r w:rsidRPr="00976578">
              <w:rPr>
                <w:rFonts w:ascii="GHEA Grapalat" w:hAnsi="GHEA Grapalat"/>
                <w:sz w:val="18"/>
                <w:lang w:val="hy-AM"/>
              </w:rPr>
              <w:t>Կ.Տ</w:t>
            </w:r>
          </w:p>
        </w:tc>
        <w:tc>
          <w:tcPr>
            <w:tcW w:w="4111" w:type="dxa"/>
          </w:tcPr>
          <w:p w14:paraId="5B465FE9" w14:textId="77777777" w:rsidR="000E16AA" w:rsidRPr="00976578" w:rsidRDefault="000E16AA" w:rsidP="00976578">
            <w:pPr>
              <w:spacing w:after="0" w:line="360" w:lineRule="auto"/>
              <w:jc w:val="center"/>
              <w:rPr>
                <w:rFonts w:ascii="GHEA Grapalat" w:hAnsi="GHEA Grapalat"/>
                <w:b/>
                <w:sz w:val="20"/>
                <w:lang w:val="nb-NO"/>
              </w:rPr>
            </w:pPr>
            <w:r w:rsidRPr="00976578">
              <w:rPr>
                <w:rFonts w:ascii="GHEA Grapalat" w:hAnsi="GHEA Grapalat"/>
                <w:b/>
                <w:sz w:val="20"/>
                <w:lang w:val="nb-NO"/>
              </w:rPr>
              <w:t>Կ Ա Տ Ա Ր Ո Ղ</w:t>
            </w:r>
          </w:p>
          <w:p w14:paraId="15C685C0" w14:textId="77777777" w:rsidR="000E16AA" w:rsidRPr="00976578" w:rsidRDefault="000E16AA" w:rsidP="00976578">
            <w:pPr>
              <w:spacing w:after="0"/>
              <w:rPr>
                <w:rFonts w:ascii="GHEA Grapalat" w:hAnsi="GHEA Grapalat"/>
                <w:sz w:val="20"/>
                <w:lang w:val="pt-BR"/>
              </w:rPr>
            </w:pPr>
            <w:r w:rsidRPr="00976578">
              <w:rPr>
                <w:rFonts w:ascii="GHEA Grapalat" w:hAnsi="GHEA Grapalat"/>
                <w:sz w:val="20"/>
                <w:lang w:val="pt-BR"/>
              </w:rPr>
              <w:t xml:space="preserve">       </w:t>
            </w:r>
          </w:p>
          <w:p w14:paraId="7C05DC0E" w14:textId="77777777" w:rsidR="000E16AA" w:rsidRPr="00976578" w:rsidRDefault="000E16AA" w:rsidP="00976578">
            <w:pPr>
              <w:spacing w:after="0"/>
              <w:rPr>
                <w:rFonts w:ascii="GHEA Grapalat" w:hAnsi="GHEA Grapalat"/>
                <w:sz w:val="20"/>
                <w:lang w:val="pt-BR"/>
              </w:rPr>
            </w:pPr>
            <w:r w:rsidRPr="00976578">
              <w:rPr>
                <w:rFonts w:ascii="GHEA Grapalat" w:hAnsi="GHEA Grapalat"/>
                <w:sz w:val="20"/>
                <w:lang w:val="pt-BR"/>
              </w:rPr>
              <w:t xml:space="preserve">         --------------------------------------------</w:t>
            </w:r>
          </w:p>
          <w:p w14:paraId="07D805F7" w14:textId="77777777" w:rsidR="000E16AA" w:rsidRPr="00976578" w:rsidRDefault="000E16AA" w:rsidP="00976578">
            <w:pPr>
              <w:spacing w:after="0"/>
              <w:rPr>
                <w:rFonts w:ascii="GHEA Grapalat" w:hAnsi="GHEA Grapalat"/>
                <w:sz w:val="16"/>
                <w:szCs w:val="16"/>
                <w:lang w:val="pt-BR"/>
              </w:rPr>
            </w:pPr>
            <w:r w:rsidRPr="00976578">
              <w:rPr>
                <w:rFonts w:ascii="GHEA Grapalat" w:hAnsi="GHEA Grapalat"/>
                <w:sz w:val="20"/>
                <w:lang w:val="pt-BR"/>
              </w:rPr>
              <w:t xml:space="preserve">                       </w:t>
            </w:r>
            <w:r w:rsidRPr="00976578">
              <w:rPr>
                <w:rFonts w:ascii="GHEA Grapalat" w:hAnsi="GHEA Grapalat"/>
                <w:sz w:val="16"/>
                <w:szCs w:val="16"/>
                <w:lang w:val="pt-BR"/>
              </w:rPr>
              <w:t>(ստորագրություն)</w:t>
            </w:r>
          </w:p>
          <w:p w14:paraId="05699865" w14:textId="77777777" w:rsidR="000E16AA" w:rsidRPr="00976578" w:rsidRDefault="000E16AA" w:rsidP="00976578">
            <w:pPr>
              <w:spacing w:after="0"/>
              <w:rPr>
                <w:rFonts w:ascii="GHEA Grapalat" w:hAnsi="GHEA Grapalat"/>
                <w:sz w:val="16"/>
                <w:szCs w:val="16"/>
                <w:lang w:val="pt-BR"/>
              </w:rPr>
            </w:pPr>
            <w:r w:rsidRPr="00976578">
              <w:rPr>
                <w:rFonts w:ascii="GHEA Grapalat" w:hAnsi="GHEA Grapalat"/>
                <w:sz w:val="16"/>
                <w:szCs w:val="16"/>
                <w:lang w:val="pt-BR"/>
              </w:rPr>
              <w:t xml:space="preserve">                                  </w:t>
            </w:r>
          </w:p>
          <w:p w14:paraId="3F080EFE" w14:textId="77777777" w:rsidR="000E16AA" w:rsidRPr="00976578" w:rsidRDefault="000E16AA" w:rsidP="00976578">
            <w:pPr>
              <w:spacing w:after="0"/>
              <w:rPr>
                <w:rFonts w:ascii="GHEA Grapalat" w:hAnsi="GHEA Grapalat"/>
                <w:sz w:val="16"/>
                <w:szCs w:val="16"/>
                <w:lang w:val="pt-BR"/>
              </w:rPr>
            </w:pPr>
            <w:r w:rsidRPr="00976578">
              <w:rPr>
                <w:rFonts w:ascii="GHEA Grapalat" w:hAnsi="GHEA Grapalat"/>
                <w:sz w:val="16"/>
                <w:szCs w:val="16"/>
                <w:lang w:val="pt-BR"/>
              </w:rPr>
              <w:t xml:space="preserve">                                        Կ.Տ.</w:t>
            </w:r>
          </w:p>
          <w:p w14:paraId="3333F7DF" w14:textId="77777777" w:rsidR="000E16AA" w:rsidRPr="00976578" w:rsidRDefault="000E16AA" w:rsidP="00976578">
            <w:pPr>
              <w:spacing w:after="0"/>
              <w:rPr>
                <w:rFonts w:ascii="GHEA Grapalat" w:hAnsi="GHEA Grapalat"/>
                <w:sz w:val="20"/>
                <w:lang w:val="pt-BR"/>
              </w:rPr>
            </w:pPr>
          </w:p>
          <w:p w14:paraId="6BB8F86E" w14:textId="77777777" w:rsidR="000E16AA" w:rsidRPr="00976578" w:rsidRDefault="000E16AA" w:rsidP="00976578">
            <w:pPr>
              <w:spacing w:after="0" w:line="360" w:lineRule="auto"/>
              <w:jc w:val="center"/>
              <w:rPr>
                <w:rFonts w:ascii="GHEA Grapalat" w:hAnsi="GHEA Grapalat"/>
                <w:b/>
                <w:sz w:val="20"/>
                <w:lang w:val="nb-NO"/>
              </w:rPr>
            </w:pPr>
          </w:p>
        </w:tc>
      </w:tr>
    </w:tbl>
    <w:p w14:paraId="5754373B" w14:textId="77777777" w:rsidR="00B573AB" w:rsidRPr="00976578" w:rsidRDefault="00B573AB" w:rsidP="00976578">
      <w:pPr>
        <w:spacing w:after="0" w:line="240" w:lineRule="auto"/>
        <w:rPr>
          <w:rFonts w:ascii="GHEA Grapalat" w:hAnsi="GHEA Grapalat"/>
          <w:sz w:val="20"/>
        </w:rPr>
        <w:sectPr w:rsidR="00B573AB" w:rsidRPr="00976578" w:rsidSect="00B573AB">
          <w:pgSz w:w="16838" w:h="11906" w:orient="landscape" w:code="9"/>
          <w:pgMar w:top="720" w:right="720" w:bottom="720" w:left="720" w:header="144" w:footer="288" w:gutter="0"/>
          <w:cols w:space="720"/>
          <w:docGrid w:linePitch="360"/>
        </w:sectPr>
      </w:pPr>
    </w:p>
    <w:p w14:paraId="37771A08" w14:textId="78501AEB" w:rsidR="000E16AA" w:rsidRPr="00976578" w:rsidRDefault="000E16AA" w:rsidP="00976578">
      <w:pPr>
        <w:spacing w:after="0"/>
        <w:jc w:val="right"/>
        <w:rPr>
          <w:rFonts w:ascii="GHEA Grapalat" w:hAnsi="GHEA Grapalat"/>
          <w:i/>
          <w:sz w:val="18"/>
          <w:lang w:val="hy-AM"/>
        </w:rPr>
      </w:pPr>
      <w:r w:rsidRPr="00976578">
        <w:rPr>
          <w:rFonts w:ascii="GHEA Grapalat" w:hAnsi="GHEA Grapalat"/>
          <w:i/>
          <w:sz w:val="18"/>
          <w:lang w:val="hy-AM"/>
        </w:rPr>
        <w:lastRenderedPageBreak/>
        <w:t>Հավելված N 2</w:t>
      </w:r>
    </w:p>
    <w:p w14:paraId="6F2E8064" w14:textId="77777777" w:rsidR="000E16AA" w:rsidRPr="00976578" w:rsidRDefault="000E16AA" w:rsidP="00976578">
      <w:pPr>
        <w:spacing w:after="0"/>
        <w:jc w:val="right"/>
        <w:rPr>
          <w:rFonts w:ascii="GHEA Grapalat" w:hAnsi="GHEA Grapalat"/>
          <w:i/>
          <w:sz w:val="18"/>
          <w:lang w:val="hy-AM"/>
        </w:rPr>
      </w:pPr>
      <w:r w:rsidRPr="00976578">
        <w:rPr>
          <w:rFonts w:ascii="GHEA Grapalat" w:hAnsi="GHEA Grapalat"/>
          <w:i/>
          <w:sz w:val="18"/>
          <w:lang w:val="hy-AM"/>
        </w:rPr>
        <w:t xml:space="preserve">«         »              20  թ. կնքված </w:t>
      </w:r>
    </w:p>
    <w:p w14:paraId="66007436" w14:textId="76BCD289" w:rsidR="000E16AA" w:rsidRPr="00976578" w:rsidRDefault="000E16AA" w:rsidP="00976578">
      <w:pPr>
        <w:spacing w:after="0"/>
        <w:jc w:val="right"/>
        <w:rPr>
          <w:rFonts w:ascii="GHEA Grapalat" w:hAnsi="GHEA Grapalat"/>
          <w:i/>
          <w:sz w:val="18"/>
          <w:lang w:val="hy-AM"/>
        </w:rPr>
      </w:pPr>
      <w:r w:rsidRPr="00976578">
        <w:rPr>
          <w:rFonts w:ascii="GHEA Grapalat" w:hAnsi="GHEA Grapalat"/>
          <w:i/>
          <w:sz w:val="18"/>
          <w:lang w:val="hy-AM"/>
        </w:rPr>
        <w:t xml:space="preserve">                      </w:t>
      </w:r>
      <w:r w:rsidR="00526FC0" w:rsidRPr="00976578">
        <w:rPr>
          <w:rFonts w:ascii="GHEA Grapalat" w:hAnsi="GHEA Grapalat"/>
          <w:b/>
          <w:i/>
          <w:sz w:val="18"/>
          <w:lang w:val="hy-AM"/>
        </w:rPr>
        <w:t>ՓՍՍ-ԳՀԾՁԲ-2021/13</w:t>
      </w:r>
      <w:r w:rsidRPr="00976578">
        <w:rPr>
          <w:rFonts w:ascii="GHEA Grapalat" w:hAnsi="GHEA Grapalat"/>
          <w:b/>
          <w:i/>
          <w:sz w:val="18"/>
        </w:rPr>
        <w:t xml:space="preserve"> </w:t>
      </w:r>
      <w:r w:rsidRPr="00976578">
        <w:rPr>
          <w:rFonts w:ascii="GHEA Grapalat" w:hAnsi="GHEA Grapalat"/>
          <w:i/>
          <w:sz w:val="18"/>
          <w:lang w:val="hy-AM"/>
        </w:rPr>
        <w:t>ծածկագրով պայմանագրի</w:t>
      </w:r>
    </w:p>
    <w:p w14:paraId="3A772D6F" w14:textId="77777777" w:rsidR="000E16AA" w:rsidRPr="00976578" w:rsidRDefault="000E16AA" w:rsidP="00976578">
      <w:pPr>
        <w:tabs>
          <w:tab w:val="left" w:pos="9540"/>
        </w:tabs>
        <w:spacing w:after="0"/>
        <w:rPr>
          <w:rFonts w:ascii="GHEA Grapalat" w:hAnsi="GHEA Grapalat"/>
          <w:sz w:val="20"/>
        </w:rPr>
      </w:pPr>
    </w:p>
    <w:p w14:paraId="0916D1CC" w14:textId="77777777" w:rsidR="000E16AA" w:rsidRPr="00976578" w:rsidRDefault="000E16AA" w:rsidP="00976578">
      <w:pPr>
        <w:tabs>
          <w:tab w:val="left" w:pos="9540"/>
        </w:tabs>
        <w:spacing w:after="0"/>
        <w:rPr>
          <w:rFonts w:ascii="GHEA Grapalat" w:hAnsi="GHEA Grapalat"/>
          <w:sz w:val="20"/>
        </w:rPr>
      </w:pPr>
    </w:p>
    <w:p w14:paraId="4B7B23C0" w14:textId="77777777" w:rsidR="000E16AA" w:rsidRPr="00976578" w:rsidRDefault="000E16AA" w:rsidP="00976578">
      <w:pPr>
        <w:spacing w:after="0"/>
        <w:jc w:val="center"/>
        <w:rPr>
          <w:rFonts w:ascii="GHEA Grapalat" w:hAnsi="GHEA Grapalat"/>
          <w:sz w:val="20"/>
        </w:rPr>
      </w:pP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cs="Sylfaen"/>
          <w:b/>
        </w:rPr>
        <w:softHyphen/>
      </w:r>
      <w:r w:rsidRPr="00976578">
        <w:rPr>
          <w:rFonts w:ascii="GHEA Grapalat" w:hAnsi="GHEA Grapalat"/>
          <w:sz w:val="20"/>
        </w:rPr>
        <w:t>ՎՃԱՐՄԱՆ ԺԱՄԱՆԱԿԱՑՈՒՅՑ*</w:t>
      </w:r>
    </w:p>
    <w:p w14:paraId="4E174FC5" w14:textId="77777777" w:rsidR="000E16AA" w:rsidRPr="00976578" w:rsidRDefault="000E16AA" w:rsidP="00976578">
      <w:pPr>
        <w:spacing w:after="0"/>
        <w:jc w:val="right"/>
        <w:rPr>
          <w:rFonts w:ascii="GHEA Grapalat" w:hAnsi="GHEA Grapalat"/>
          <w:sz w:val="20"/>
        </w:rPr>
      </w:pPr>
      <w:r w:rsidRPr="00976578">
        <w:rPr>
          <w:rFonts w:ascii="GHEA Grapalat" w:hAnsi="GHEA Grapalat"/>
          <w:sz w:val="20"/>
        </w:rPr>
        <w:t xml:space="preserve">                                                                                                                                                                                                            </w:t>
      </w:r>
      <w:r w:rsidRPr="00976578">
        <w:rPr>
          <w:rFonts w:ascii="GHEA Grapalat" w:hAnsi="GHEA Grapalat" w:cs="Sylfaen"/>
          <w:sz w:val="18"/>
        </w:rPr>
        <w:t>ՀՀ</w:t>
      </w:r>
      <w:r w:rsidRPr="00976578">
        <w:rPr>
          <w:rFonts w:ascii="GHEA Grapalat" w:hAnsi="GHEA Grapalat" w:cs="Sylfaen"/>
          <w:sz w:val="18"/>
          <w:lang w:val="es-ES"/>
        </w:rPr>
        <w:t xml:space="preserve"> </w:t>
      </w:r>
      <w:r w:rsidRPr="00976578">
        <w:rPr>
          <w:rFonts w:ascii="GHEA Grapalat" w:hAnsi="GHEA Grapalat" w:cs="Sylfaen"/>
          <w:sz w:val="18"/>
        </w:rPr>
        <w:t>դրամ</w:t>
      </w:r>
    </w:p>
    <w:tbl>
      <w:tblPr>
        <w:tblW w:w="9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9"/>
        <w:gridCol w:w="1379"/>
        <w:gridCol w:w="1060"/>
        <w:gridCol w:w="468"/>
        <w:gridCol w:w="467"/>
        <w:gridCol w:w="467"/>
        <w:gridCol w:w="467"/>
        <w:gridCol w:w="467"/>
        <w:gridCol w:w="467"/>
        <w:gridCol w:w="467"/>
        <w:gridCol w:w="467"/>
        <w:gridCol w:w="467"/>
        <w:gridCol w:w="467"/>
        <w:gridCol w:w="467"/>
        <w:gridCol w:w="467"/>
        <w:gridCol w:w="995"/>
      </w:tblGrid>
      <w:tr w:rsidR="00976578" w:rsidRPr="00976578" w14:paraId="3BB66062" w14:textId="77777777" w:rsidTr="005C3E3E">
        <w:trPr>
          <w:trHeight w:val="251"/>
        </w:trPr>
        <w:tc>
          <w:tcPr>
            <w:tcW w:w="9449" w:type="dxa"/>
            <w:gridSpan w:val="16"/>
          </w:tcPr>
          <w:p w14:paraId="6F5C1C4B" w14:textId="77777777" w:rsidR="000E16AA" w:rsidRPr="00976578" w:rsidRDefault="000E16AA" w:rsidP="00976578">
            <w:pPr>
              <w:spacing w:after="0"/>
              <w:jc w:val="center"/>
              <w:rPr>
                <w:rFonts w:ascii="GHEA Grapalat" w:hAnsi="GHEA Grapalat"/>
                <w:sz w:val="18"/>
                <w:lang w:val="es-ES"/>
              </w:rPr>
            </w:pPr>
            <w:r w:rsidRPr="00976578">
              <w:rPr>
                <w:rFonts w:ascii="GHEA Grapalat" w:hAnsi="GHEA Grapalat"/>
                <w:sz w:val="18"/>
                <w:lang w:val="es-ES"/>
              </w:rPr>
              <w:t>Ծառայության</w:t>
            </w:r>
          </w:p>
        </w:tc>
      </w:tr>
      <w:tr w:rsidR="00976578" w:rsidRPr="00985B84" w14:paraId="4EC21787" w14:textId="77777777" w:rsidTr="005C3E3E">
        <w:trPr>
          <w:trHeight w:val="2012"/>
        </w:trPr>
        <w:tc>
          <w:tcPr>
            <w:tcW w:w="1267" w:type="dxa"/>
            <w:vAlign w:val="center"/>
          </w:tcPr>
          <w:p w14:paraId="5E9C623F" w14:textId="77777777" w:rsidR="000E16AA" w:rsidRPr="00976578" w:rsidRDefault="000E16AA" w:rsidP="00976578">
            <w:pPr>
              <w:spacing w:after="0"/>
              <w:jc w:val="center"/>
              <w:rPr>
                <w:rFonts w:ascii="GHEA Grapalat" w:hAnsi="GHEA Grapalat"/>
                <w:sz w:val="18"/>
                <w:lang w:val="es-ES"/>
              </w:rPr>
            </w:pPr>
            <w:r w:rsidRPr="00976578">
              <w:rPr>
                <w:rFonts w:ascii="GHEA Grapalat" w:hAnsi="GHEA Grapalat"/>
                <w:sz w:val="18"/>
              </w:rPr>
              <w:t>հրավերով նախատեսված չափաբաժնի համարը</w:t>
            </w:r>
          </w:p>
        </w:tc>
        <w:tc>
          <w:tcPr>
            <w:tcW w:w="1336" w:type="dxa"/>
            <w:vAlign w:val="center"/>
          </w:tcPr>
          <w:p w14:paraId="3071F224" w14:textId="77777777" w:rsidR="000E16AA" w:rsidRPr="00976578" w:rsidRDefault="000E16AA" w:rsidP="00976578">
            <w:pPr>
              <w:spacing w:after="0"/>
              <w:jc w:val="center"/>
              <w:rPr>
                <w:rFonts w:ascii="GHEA Grapalat" w:hAnsi="GHEA Grapalat"/>
                <w:sz w:val="18"/>
                <w:lang w:val="es-ES"/>
              </w:rPr>
            </w:pPr>
            <w:r w:rsidRPr="00976578">
              <w:rPr>
                <w:rFonts w:ascii="GHEA Grapalat" w:hAnsi="GHEA Grapalat"/>
                <w:sz w:val="18"/>
              </w:rPr>
              <w:t>գնումների</w:t>
            </w:r>
            <w:r w:rsidRPr="00976578">
              <w:rPr>
                <w:rFonts w:ascii="GHEA Grapalat" w:hAnsi="GHEA Grapalat"/>
                <w:sz w:val="18"/>
                <w:lang w:val="es-ES"/>
              </w:rPr>
              <w:t xml:space="preserve"> </w:t>
            </w:r>
            <w:r w:rsidRPr="00976578">
              <w:rPr>
                <w:rFonts w:ascii="GHEA Grapalat" w:hAnsi="GHEA Grapalat"/>
                <w:sz w:val="18"/>
              </w:rPr>
              <w:t>պլանով</w:t>
            </w:r>
            <w:r w:rsidRPr="00976578">
              <w:rPr>
                <w:rFonts w:ascii="GHEA Grapalat" w:hAnsi="GHEA Grapalat"/>
                <w:sz w:val="18"/>
                <w:lang w:val="es-ES"/>
              </w:rPr>
              <w:t xml:space="preserve"> </w:t>
            </w:r>
            <w:r w:rsidRPr="00976578">
              <w:rPr>
                <w:rFonts w:ascii="GHEA Grapalat" w:hAnsi="GHEA Grapalat"/>
                <w:sz w:val="18"/>
              </w:rPr>
              <w:t>նախատեսված</w:t>
            </w:r>
            <w:r w:rsidRPr="00976578">
              <w:rPr>
                <w:rFonts w:ascii="GHEA Grapalat" w:hAnsi="GHEA Grapalat"/>
                <w:sz w:val="18"/>
                <w:lang w:val="es-ES"/>
              </w:rPr>
              <w:t xml:space="preserve"> </w:t>
            </w:r>
            <w:r w:rsidRPr="00976578">
              <w:rPr>
                <w:rFonts w:ascii="GHEA Grapalat" w:hAnsi="GHEA Grapalat"/>
                <w:sz w:val="18"/>
              </w:rPr>
              <w:t>միջանցիկ</w:t>
            </w:r>
            <w:r w:rsidRPr="00976578">
              <w:rPr>
                <w:rFonts w:ascii="GHEA Grapalat" w:hAnsi="GHEA Grapalat"/>
                <w:sz w:val="18"/>
                <w:lang w:val="es-ES"/>
              </w:rPr>
              <w:t xml:space="preserve"> </w:t>
            </w:r>
            <w:r w:rsidRPr="00976578">
              <w:rPr>
                <w:rFonts w:ascii="GHEA Grapalat" w:hAnsi="GHEA Grapalat"/>
                <w:sz w:val="18"/>
              </w:rPr>
              <w:t>ծածկագիրը</w:t>
            </w:r>
            <w:r w:rsidRPr="00976578">
              <w:rPr>
                <w:rFonts w:ascii="GHEA Grapalat" w:hAnsi="GHEA Grapalat"/>
                <w:sz w:val="18"/>
                <w:lang w:val="es-ES"/>
              </w:rPr>
              <w:t xml:space="preserve">` </w:t>
            </w:r>
            <w:r w:rsidRPr="00976578">
              <w:rPr>
                <w:rFonts w:ascii="GHEA Grapalat" w:hAnsi="GHEA Grapalat"/>
                <w:sz w:val="18"/>
              </w:rPr>
              <w:t>ըստ</w:t>
            </w:r>
            <w:r w:rsidRPr="00976578">
              <w:rPr>
                <w:rFonts w:ascii="GHEA Grapalat" w:hAnsi="GHEA Grapalat"/>
                <w:sz w:val="18"/>
                <w:lang w:val="es-ES"/>
              </w:rPr>
              <w:t xml:space="preserve"> </w:t>
            </w:r>
            <w:r w:rsidRPr="00976578">
              <w:rPr>
                <w:rFonts w:ascii="GHEA Grapalat" w:hAnsi="GHEA Grapalat"/>
                <w:sz w:val="18"/>
              </w:rPr>
              <w:t>ԳՄԱ</w:t>
            </w:r>
            <w:r w:rsidRPr="00976578">
              <w:rPr>
                <w:rFonts w:ascii="GHEA Grapalat" w:hAnsi="GHEA Grapalat"/>
                <w:sz w:val="18"/>
                <w:lang w:val="es-ES"/>
              </w:rPr>
              <w:t xml:space="preserve"> </w:t>
            </w:r>
            <w:r w:rsidRPr="00976578">
              <w:rPr>
                <w:rFonts w:ascii="GHEA Grapalat" w:hAnsi="GHEA Grapalat"/>
                <w:sz w:val="18"/>
              </w:rPr>
              <w:t>դասակարգման</w:t>
            </w:r>
            <w:r w:rsidRPr="00976578">
              <w:rPr>
                <w:rFonts w:ascii="GHEA Grapalat" w:hAnsi="GHEA Grapalat"/>
                <w:sz w:val="18"/>
                <w:lang w:val="es-ES"/>
              </w:rPr>
              <w:t xml:space="preserve"> (CPV)</w:t>
            </w:r>
          </w:p>
        </w:tc>
        <w:tc>
          <w:tcPr>
            <w:tcW w:w="1021" w:type="dxa"/>
            <w:vAlign w:val="center"/>
          </w:tcPr>
          <w:p w14:paraId="1E630E18" w14:textId="77777777" w:rsidR="000E16AA" w:rsidRPr="00976578" w:rsidRDefault="000E16AA" w:rsidP="00976578">
            <w:pPr>
              <w:spacing w:after="0"/>
              <w:jc w:val="center"/>
              <w:rPr>
                <w:rFonts w:ascii="GHEA Grapalat" w:hAnsi="GHEA Grapalat"/>
                <w:sz w:val="18"/>
                <w:lang w:val="es-ES"/>
              </w:rPr>
            </w:pPr>
            <w:r w:rsidRPr="00976578">
              <w:rPr>
                <w:rFonts w:ascii="GHEA Grapalat" w:hAnsi="GHEA Grapalat"/>
                <w:sz w:val="18"/>
              </w:rPr>
              <w:t>անվանումը</w:t>
            </w:r>
          </w:p>
        </w:tc>
        <w:tc>
          <w:tcPr>
            <w:tcW w:w="5822" w:type="dxa"/>
            <w:gridSpan w:val="13"/>
            <w:vAlign w:val="center"/>
          </w:tcPr>
          <w:p w14:paraId="59207F57" w14:textId="77777777" w:rsidR="000E16AA" w:rsidRPr="00976578" w:rsidRDefault="000E16AA" w:rsidP="00976578">
            <w:pPr>
              <w:spacing w:after="0"/>
              <w:jc w:val="both"/>
              <w:rPr>
                <w:rFonts w:ascii="GHEA Grapalat" w:hAnsi="GHEA Grapalat"/>
                <w:sz w:val="18"/>
                <w:lang w:val="es-ES"/>
              </w:rPr>
            </w:pPr>
            <w:r w:rsidRPr="00976578">
              <w:rPr>
                <w:rFonts w:ascii="GHEA Grapalat" w:hAnsi="GHEA Grapalat"/>
                <w:sz w:val="18"/>
                <w:lang w:val="es-ES"/>
              </w:rPr>
              <w:t>դիմաց վճարումները նախատեսվում է իրականացնել 20  թ-ին` ըստ ամիսների, այդ թվում**</w:t>
            </w:r>
          </w:p>
        </w:tc>
      </w:tr>
      <w:tr w:rsidR="00976578" w:rsidRPr="00976578" w14:paraId="5397D31A" w14:textId="77777777" w:rsidTr="005C3E3E">
        <w:trPr>
          <w:trHeight w:val="1612"/>
        </w:trPr>
        <w:tc>
          <w:tcPr>
            <w:tcW w:w="1267" w:type="dxa"/>
          </w:tcPr>
          <w:p w14:paraId="070D779A" w14:textId="77777777" w:rsidR="000E16AA" w:rsidRPr="00976578" w:rsidRDefault="000E16AA" w:rsidP="00976578">
            <w:pPr>
              <w:spacing w:after="0"/>
              <w:jc w:val="center"/>
              <w:rPr>
                <w:rFonts w:ascii="GHEA Grapalat" w:hAnsi="GHEA Grapalat"/>
                <w:sz w:val="20"/>
                <w:lang w:val="es-ES"/>
              </w:rPr>
            </w:pPr>
          </w:p>
        </w:tc>
        <w:tc>
          <w:tcPr>
            <w:tcW w:w="1336" w:type="dxa"/>
          </w:tcPr>
          <w:p w14:paraId="2AB21574" w14:textId="77777777" w:rsidR="000E16AA" w:rsidRPr="00976578" w:rsidRDefault="000E16AA" w:rsidP="00976578">
            <w:pPr>
              <w:spacing w:after="0"/>
              <w:jc w:val="center"/>
              <w:rPr>
                <w:rFonts w:ascii="GHEA Grapalat" w:hAnsi="GHEA Grapalat"/>
                <w:sz w:val="20"/>
                <w:lang w:val="es-ES"/>
              </w:rPr>
            </w:pPr>
          </w:p>
        </w:tc>
        <w:tc>
          <w:tcPr>
            <w:tcW w:w="1021" w:type="dxa"/>
          </w:tcPr>
          <w:p w14:paraId="0CEDDA10" w14:textId="77777777" w:rsidR="000E16AA" w:rsidRPr="00976578" w:rsidRDefault="000E16AA" w:rsidP="00976578">
            <w:pPr>
              <w:spacing w:after="0"/>
              <w:jc w:val="center"/>
              <w:rPr>
                <w:rFonts w:ascii="GHEA Grapalat" w:hAnsi="GHEA Grapalat"/>
                <w:sz w:val="20"/>
                <w:lang w:val="es-ES"/>
              </w:rPr>
            </w:pPr>
          </w:p>
        </w:tc>
        <w:tc>
          <w:tcPr>
            <w:tcW w:w="405" w:type="dxa"/>
            <w:textDirection w:val="btLr"/>
            <w:vAlign w:val="center"/>
          </w:tcPr>
          <w:p w14:paraId="1BD33FE7"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հունվար</w:t>
            </w:r>
          </w:p>
        </w:tc>
        <w:tc>
          <w:tcPr>
            <w:tcW w:w="405" w:type="dxa"/>
            <w:textDirection w:val="btLr"/>
            <w:vAlign w:val="center"/>
          </w:tcPr>
          <w:p w14:paraId="12473B37" w14:textId="77777777" w:rsidR="000E16AA" w:rsidRPr="00976578" w:rsidRDefault="000E16AA" w:rsidP="00976578">
            <w:pPr>
              <w:spacing w:after="0"/>
              <w:ind w:left="113" w:right="-7"/>
              <w:jc w:val="center"/>
              <w:rPr>
                <w:rFonts w:ascii="GHEA Grapalat" w:hAnsi="GHEA Grapalat" w:cs="Sylfaen"/>
                <w:sz w:val="18"/>
                <w:lang w:val="pt-BR"/>
              </w:rPr>
            </w:pPr>
            <w:r w:rsidRPr="00976578">
              <w:rPr>
                <w:rFonts w:ascii="GHEA Grapalat" w:hAnsi="GHEA Grapalat" w:cs="Sylfaen"/>
                <w:sz w:val="18"/>
                <w:lang w:val="pt-BR"/>
              </w:rPr>
              <w:t>փետրվար</w:t>
            </w:r>
          </w:p>
        </w:tc>
        <w:tc>
          <w:tcPr>
            <w:tcW w:w="405" w:type="dxa"/>
            <w:textDirection w:val="btLr"/>
            <w:vAlign w:val="center"/>
          </w:tcPr>
          <w:p w14:paraId="51B76C98"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մարտ</w:t>
            </w:r>
          </w:p>
        </w:tc>
        <w:tc>
          <w:tcPr>
            <w:tcW w:w="405" w:type="dxa"/>
            <w:textDirection w:val="btLr"/>
            <w:vAlign w:val="center"/>
          </w:tcPr>
          <w:p w14:paraId="04CDE53B" w14:textId="77777777" w:rsidR="000E16AA" w:rsidRPr="00976578" w:rsidRDefault="000E16AA" w:rsidP="00976578">
            <w:pPr>
              <w:spacing w:after="0"/>
              <w:ind w:left="113" w:right="-7"/>
              <w:jc w:val="center"/>
              <w:rPr>
                <w:rFonts w:ascii="GHEA Grapalat" w:hAnsi="GHEA Grapalat" w:cs="Sylfaen"/>
                <w:sz w:val="18"/>
                <w:lang w:val="pt-BR"/>
              </w:rPr>
            </w:pPr>
            <w:r w:rsidRPr="00976578">
              <w:rPr>
                <w:rFonts w:ascii="GHEA Grapalat" w:hAnsi="GHEA Grapalat" w:cs="Sylfaen"/>
                <w:sz w:val="18"/>
                <w:lang w:val="pt-BR"/>
              </w:rPr>
              <w:t>ապրիլ</w:t>
            </w:r>
          </w:p>
        </w:tc>
        <w:tc>
          <w:tcPr>
            <w:tcW w:w="405" w:type="dxa"/>
            <w:textDirection w:val="btLr"/>
            <w:vAlign w:val="center"/>
          </w:tcPr>
          <w:p w14:paraId="69DFAC06"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մայիս</w:t>
            </w:r>
          </w:p>
        </w:tc>
        <w:tc>
          <w:tcPr>
            <w:tcW w:w="405" w:type="dxa"/>
            <w:textDirection w:val="btLr"/>
            <w:vAlign w:val="center"/>
          </w:tcPr>
          <w:p w14:paraId="44D746BC"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հունիս</w:t>
            </w:r>
          </w:p>
        </w:tc>
        <w:tc>
          <w:tcPr>
            <w:tcW w:w="405" w:type="dxa"/>
            <w:textDirection w:val="btLr"/>
            <w:vAlign w:val="center"/>
          </w:tcPr>
          <w:p w14:paraId="11C16AFF"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հուլիս</w:t>
            </w:r>
            <w:r w:rsidRPr="00976578">
              <w:rPr>
                <w:rFonts w:ascii="GHEA Grapalat" w:hAnsi="GHEA Grapalat" w:cs="Times Armenian"/>
                <w:sz w:val="18"/>
                <w:lang w:val="pt-BR"/>
              </w:rPr>
              <w:t xml:space="preserve"> </w:t>
            </w:r>
          </w:p>
        </w:tc>
        <w:tc>
          <w:tcPr>
            <w:tcW w:w="405" w:type="dxa"/>
            <w:textDirection w:val="btLr"/>
            <w:vAlign w:val="center"/>
          </w:tcPr>
          <w:p w14:paraId="4432842A"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օգոստոս</w:t>
            </w:r>
          </w:p>
        </w:tc>
        <w:tc>
          <w:tcPr>
            <w:tcW w:w="405" w:type="dxa"/>
            <w:textDirection w:val="btLr"/>
            <w:vAlign w:val="center"/>
          </w:tcPr>
          <w:p w14:paraId="61051CB1"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սեպտեմբեր</w:t>
            </w:r>
            <w:r w:rsidRPr="00976578">
              <w:rPr>
                <w:rFonts w:ascii="GHEA Grapalat" w:hAnsi="GHEA Grapalat" w:cs="Times Armenian"/>
                <w:sz w:val="18"/>
                <w:lang w:val="pt-BR"/>
              </w:rPr>
              <w:t xml:space="preserve"> </w:t>
            </w:r>
          </w:p>
        </w:tc>
        <w:tc>
          <w:tcPr>
            <w:tcW w:w="405" w:type="dxa"/>
            <w:textDirection w:val="btLr"/>
            <w:vAlign w:val="center"/>
          </w:tcPr>
          <w:p w14:paraId="1C2A9F8C"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հոկտեմբեր</w:t>
            </w:r>
          </w:p>
        </w:tc>
        <w:tc>
          <w:tcPr>
            <w:tcW w:w="405" w:type="dxa"/>
            <w:textDirection w:val="btLr"/>
            <w:vAlign w:val="center"/>
          </w:tcPr>
          <w:p w14:paraId="2A379142"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sz w:val="18"/>
              </w:rPr>
              <w:t xml:space="preserve"> </w:t>
            </w:r>
            <w:r w:rsidRPr="00976578">
              <w:rPr>
                <w:rFonts w:ascii="GHEA Grapalat" w:hAnsi="GHEA Grapalat" w:cs="Sylfaen"/>
                <w:sz w:val="18"/>
                <w:lang w:val="pt-BR"/>
              </w:rPr>
              <w:t>նոյեմբեր</w:t>
            </w:r>
          </w:p>
        </w:tc>
        <w:tc>
          <w:tcPr>
            <w:tcW w:w="405" w:type="dxa"/>
            <w:textDirection w:val="btLr"/>
            <w:vAlign w:val="center"/>
          </w:tcPr>
          <w:p w14:paraId="30CC4AD3" w14:textId="77777777" w:rsidR="000E16AA" w:rsidRPr="00976578" w:rsidRDefault="000E16AA" w:rsidP="00976578">
            <w:pPr>
              <w:spacing w:after="0"/>
              <w:ind w:left="113" w:right="-7"/>
              <w:jc w:val="center"/>
              <w:rPr>
                <w:rFonts w:ascii="GHEA Grapalat" w:hAnsi="GHEA Grapalat"/>
                <w:sz w:val="18"/>
                <w:lang w:val="pt-BR"/>
              </w:rPr>
            </w:pPr>
            <w:r w:rsidRPr="00976578">
              <w:rPr>
                <w:rFonts w:ascii="GHEA Grapalat" w:hAnsi="GHEA Grapalat" w:cs="Sylfaen"/>
                <w:sz w:val="18"/>
                <w:lang w:val="pt-BR"/>
              </w:rPr>
              <w:t>դեկտեմբեր</w:t>
            </w:r>
          </w:p>
        </w:tc>
        <w:tc>
          <w:tcPr>
            <w:tcW w:w="957" w:type="dxa"/>
            <w:vAlign w:val="center"/>
          </w:tcPr>
          <w:p w14:paraId="285F3CD2" w14:textId="77777777" w:rsidR="000E16AA" w:rsidRPr="00976578" w:rsidRDefault="000E16AA" w:rsidP="00976578">
            <w:pPr>
              <w:spacing w:after="0"/>
              <w:ind w:right="-1"/>
              <w:jc w:val="center"/>
              <w:rPr>
                <w:rFonts w:ascii="GHEA Grapalat" w:hAnsi="GHEA Grapalat"/>
                <w:sz w:val="18"/>
                <w:lang w:val="pt-BR"/>
              </w:rPr>
            </w:pPr>
            <w:r w:rsidRPr="00976578">
              <w:rPr>
                <w:rFonts w:ascii="GHEA Grapalat" w:hAnsi="GHEA Grapalat" w:cs="Sylfaen"/>
                <w:sz w:val="18"/>
                <w:lang w:val="pt-BR"/>
              </w:rPr>
              <w:t>Ընդամենը</w:t>
            </w:r>
          </w:p>
          <w:p w14:paraId="68AD18A8" w14:textId="77777777" w:rsidR="000E16AA" w:rsidRPr="00976578" w:rsidRDefault="000E16AA" w:rsidP="00976578">
            <w:pPr>
              <w:spacing w:after="0"/>
              <w:jc w:val="center"/>
              <w:rPr>
                <w:rFonts w:ascii="GHEA Grapalat" w:hAnsi="GHEA Grapalat"/>
                <w:sz w:val="18"/>
                <w:lang w:val="es-ES"/>
              </w:rPr>
            </w:pPr>
          </w:p>
        </w:tc>
      </w:tr>
      <w:tr w:rsidR="000E16AA" w:rsidRPr="00976578" w14:paraId="09630B37" w14:textId="77777777" w:rsidTr="005C3E3E">
        <w:trPr>
          <w:trHeight w:val="1612"/>
        </w:trPr>
        <w:tc>
          <w:tcPr>
            <w:tcW w:w="1267" w:type="dxa"/>
          </w:tcPr>
          <w:p w14:paraId="028A5FC5" w14:textId="77777777" w:rsidR="000E16AA" w:rsidRPr="00976578" w:rsidRDefault="000E16AA" w:rsidP="00976578">
            <w:pPr>
              <w:spacing w:after="0"/>
              <w:jc w:val="center"/>
              <w:rPr>
                <w:rFonts w:ascii="GHEA Grapalat" w:hAnsi="GHEA Grapalat"/>
                <w:sz w:val="20"/>
                <w:lang w:val="es-ES"/>
              </w:rPr>
            </w:pPr>
          </w:p>
        </w:tc>
        <w:tc>
          <w:tcPr>
            <w:tcW w:w="1336" w:type="dxa"/>
          </w:tcPr>
          <w:p w14:paraId="1188BB72" w14:textId="77777777" w:rsidR="000E16AA" w:rsidRPr="00976578" w:rsidRDefault="000E16AA" w:rsidP="00976578">
            <w:pPr>
              <w:spacing w:after="0"/>
              <w:jc w:val="center"/>
              <w:rPr>
                <w:rFonts w:ascii="GHEA Grapalat" w:hAnsi="GHEA Grapalat"/>
                <w:sz w:val="20"/>
                <w:lang w:val="es-ES"/>
              </w:rPr>
            </w:pPr>
          </w:p>
        </w:tc>
        <w:tc>
          <w:tcPr>
            <w:tcW w:w="1021" w:type="dxa"/>
          </w:tcPr>
          <w:p w14:paraId="458BC4B4" w14:textId="77777777" w:rsidR="000E16AA" w:rsidRPr="00976578" w:rsidRDefault="000E16AA" w:rsidP="00976578">
            <w:pPr>
              <w:spacing w:after="0"/>
              <w:jc w:val="center"/>
              <w:rPr>
                <w:rFonts w:ascii="GHEA Grapalat" w:hAnsi="GHEA Grapalat"/>
                <w:sz w:val="20"/>
                <w:lang w:val="es-ES"/>
              </w:rPr>
            </w:pPr>
          </w:p>
        </w:tc>
        <w:tc>
          <w:tcPr>
            <w:tcW w:w="405" w:type="dxa"/>
          </w:tcPr>
          <w:p w14:paraId="1E061864" w14:textId="77777777" w:rsidR="000E16AA" w:rsidRPr="00976578" w:rsidRDefault="000E16AA" w:rsidP="00976578">
            <w:pPr>
              <w:spacing w:after="0"/>
              <w:jc w:val="center"/>
              <w:rPr>
                <w:rFonts w:ascii="GHEA Grapalat" w:hAnsi="GHEA Grapalat"/>
                <w:sz w:val="20"/>
                <w:lang w:val="pt-BR"/>
              </w:rPr>
            </w:pPr>
          </w:p>
          <w:p w14:paraId="6AE2767D" w14:textId="77777777" w:rsidR="000E16AA" w:rsidRPr="00976578" w:rsidRDefault="000E16AA" w:rsidP="00976578">
            <w:pPr>
              <w:spacing w:after="0"/>
              <w:jc w:val="center"/>
              <w:rPr>
                <w:rFonts w:ascii="GHEA Grapalat" w:hAnsi="GHEA Grapalat"/>
                <w:sz w:val="20"/>
                <w:lang w:val="pt-BR"/>
              </w:rPr>
            </w:pPr>
          </w:p>
          <w:p w14:paraId="0CE8822A" w14:textId="77777777" w:rsidR="000E16AA" w:rsidRPr="00976578" w:rsidRDefault="000E16AA" w:rsidP="00976578">
            <w:pPr>
              <w:spacing w:after="0"/>
              <w:jc w:val="center"/>
              <w:rPr>
                <w:rFonts w:ascii="GHEA Grapalat" w:hAnsi="GHEA Grapalat"/>
                <w:lang w:val="pt-BR"/>
              </w:rPr>
            </w:pPr>
            <w:r w:rsidRPr="00976578">
              <w:rPr>
                <w:rFonts w:ascii="GHEA Grapalat" w:hAnsi="GHEA Grapalat"/>
                <w:sz w:val="20"/>
                <w:lang w:val="pt-BR"/>
              </w:rPr>
              <w:t>... %</w:t>
            </w:r>
          </w:p>
        </w:tc>
        <w:tc>
          <w:tcPr>
            <w:tcW w:w="405" w:type="dxa"/>
          </w:tcPr>
          <w:p w14:paraId="4ED63656" w14:textId="77777777" w:rsidR="000E16AA" w:rsidRPr="00976578" w:rsidRDefault="000E16AA" w:rsidP="00976578">
            <w:pPr>
              <w:spacing w:after="0"/>
              <w:jc w:val="center"/>
              <w:rPr>
                <w:rFonts w:ascii="GHEA Grapalat" w:hAnsi="GHEA Grapalat"/>
                <w:sz w:val="20"/>
                <w:lang w:val="pt-BR"/>
              </w:rPr>
            </w:pPr>
          </w:p>
          <w:p w14:paraId="0AEF5A1C" w14:textId="77777777" w:rsidR="000E16AA" w:rsidRPr="00976578" w:rsidRDefault="000E16AA" w:rsidP="00976578">
            <w:pPr>
              <w:spacing w:after="0"/>
              <w:jc w:val="center"/>
              <w:rPr>
                <w:rFonts w:ascii="GHEA Grapalat" w:hAnsi="GHEA Grapalat"/>
                <w:sz w:val="20"/>
                <w:lang w:val="pt-BR"/>
              </w:rPr>
            </w:pPr>
          </w:p>
          <w:p w14:paraId="1B60A7FC" w14:textId="77777777" w:rsidR="000E16AA" w:rsidRPr="00976578" w:rsidRDefault="000E16AA" w:rsidP="00976578">
            <w:pPr>
              <w:spacing w:after="0"/>
              <w:jc w:val="center"/>
              <w:rPr>
                <w:rFonts w:ascii="GHEA Grapalat" w:hAnsi="GHEA Grapalat"/>
                <w:lang w:val="pt-BR"/>
              </w:rPr>
            </w:pPr>
            <w:r w:rsidRPr="00976578">
              <w:rPr>
                <w:rFonts w:ascii="GHEA Grapalat" w:hAnsi="GHEA Grapalat"/>
                <w:sz w:val="20"/>
                <w:lang w:val="pt-BR"/>
              </w:rPr>
              <w:t>... %</w:t>
            </w:r>
          </w:p>
        </w:tc>
        <w:tc>
          <w:tcPr>
            <w:tcW w:w="405" w:type="dxa"/>
          </w:tcPr>
          <w:p w14:paraId="661930C8" w14:textId="77777777" w:rsidR="000E16AA" w:rsidRPr="00976578" w:rsidRDefault="000E16AA" w:rsidP="00976578">
            <w:pPr>
              <w:spacing w:after="0"/>
              <w:jc w:val="center"/>
              <w:rPr>
                <w:rFonts w:ascii="GHEA Grapalat" w:hAnsi="GHEA Grapalat"/>
                <w:sz w:val="20"/>
                <w:lang w:val="pt-BR"/>
              </w:rPr>
            </w:pPr>
          </w:p>
          <w:p w14:paraId="6F71585F" w14:textId="77777777" w:rsidR="000E16AA" w:rsidRPr="00976578" w:rsidRDefault="000E16AA" w:rsidP="00976578">
            <w:pPr>
              <w:spacing w:after="0"/>
              <w:jc w:val="center"/>
              <w:rPr>
                <w:rFonts w:ascii="GHEA Grapalat" w:hAnsi="GHEA Grapalat"/>
                <w:sz w:val="20"/>
                <w:lang w:val="pt-BR"/>
              </w:rPr>
            </w:pPr>
          </w:p>
          <w:p w14:paraId="6A582E0B"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53EB4DD0" w14:textId="77777777" w:rsidR="000E16AA" w:rsidRPr="00976578" w:rsidRDefault="000E16AA" w:rsidP="00976578">
            <w:pPr>
              <w:spacing w:after="0"/>
              <w:jc w:val="center"/>
              <w:rPr>
                <w:rFonts w:ascii="GHEA Grapalat" w:hAnsi="GHEA Grapalat"/>
                <w:sz w:val="20"/>
                <w:lang w:val="pt-BR"/>
              </w:rPr>
            </w:pPr>
          </w:p>
          <w:p w14:paraId="0514FB09" w14:textId="77777777" w:rsidR="000E16AA" w:rsidRPr="00976578" w:rsidRDefault="000E16AA" w:rsidP="00976578">
            <w:pPr>
              <w:spacing w:after="0"/>
              <w:jc w:val="center"/>
              <w:rPr>
                <w:rFonts w:ascii="GHEA Grapalat" w:hAnsi="GHEA Grapalat"/>
                <w:sz w:val="20"/>
                <w:lang w:val="pt-BR"/>
              </w:rPr>
            </w:pPr>
          </w:p>
          <w:p w14:paraId="10EF2CEA"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429AB9AA" w14:textId="77777777" w:rsidR="000E16AA" w:rsidRPr="00976578" w:rsidRDefault="000E16AA" w:rsidP="00976578">
            <w:pPr>
              <w:spacing w:after="0"/>
              <w:jc w:val="center"/>
              <w:rPr>
                <w:rFonts w:ascii="GHEA Grapalat" w:hAnsi="GHEA Grapalat"/>
                <w:sz w:val="20"/>
                <w:lang w:val="pt-BR"/>
              </w:rPr>
            </w:pPr>
          </w:p>
          <w:p w14:paraId="44D1927D" w14:textId="77777777" w:rsidR="000E16AA" w:rsidRPr="00976578" w:rsidRDefault="000E16AA" w:rsidP="00976578">
            <w:pPr>
              <w:spacing w:after="0"/>
              <w:jc w:val="center"/>
              <w:rPr>
                <w:rFonts w:ascii="GHEA Grapalat" w:hAnsi="GHEA Grapalat"/>
                <w:sz w:val="20"/>
                <w:lang w:val="pt-BR"/>
              </w:rPr>
            </w:pPr>
          </w:p>
          <w:p w14:paraId="36ED962F"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53A75B92" w14:textId="77777777" w:rsidR="000E16AA" w:rsidRPr="00976578" w:rsidRDefault="000E16AA" w:rsidP="00976578">
            <w:pPr>
              <w:spacing w:after="0"/>
              <w:jc w:val="center"/>
              <w:rPr>
                <w:rFonts w:ascii="GHEA Grapalat" w:hAnsi="GHEA Grapalat"/>
                <w:sz w:val="20"/>
                <w:lang w:val="pt-BR"/>
              </w:rPr>
            </w:pPr>
          </w:p>
          <w:p w14:paraId="5670C95A" w14:textId="77777777" w:rsidR="000E16AA" w:rsidRPr="00976578" w:rsidRDefault="000E16AA" w:rsidP="00976578">
            <w:pPr>
              <w:spacing w:after="0"/>
              <w:jc w:val="center"/>
              <w:rPr>
                <w:rFonts w:ascii="GHEA Grapalat" w:hAnsi="GHEA Grapalat"/>
                <w:sz w:val="20"/>
                <w:lang w:val="pt-BR"/>
              </w:rPr>
            </w:pPr>
          </w:p>
          <w:p w14:paraId="3FE96F51"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7960464C" w14:textId="77777777" w:rsidR="000E16AA" w:rsidRPr="00976578" w:rsidRDefault="000E16AA" w:rsidP="00976578">
            <w:pPr>
              <w:spacing w:after="0"/>
              <w:jc w:val="center"/>
              <w:rPr>
                <w:rFonts w:ascii="GHEA Grapalat" w:hAnsi="GHEA Grapalat"/>
                <w:sz w:val="20"/>
                <w:lang w:val="pt-BR"/>
              </w:rPr>
            </w:pPr>
          </w:p>
          <w:p w14:paraId="7D75C392" w14:textId="77777777" w:rsidR="000E16AA" w:rsidRPr="00976578" w:rsidRDefault="000E16AA" w:rsidP="00976578">
            <w:pPr>
              <w:spacing w:after="0"/>
              <w:jc w:val="center"/>
              <w:rPr>
                <w:rFonts w:ascii="GHEA Grapalat" w:hAnsi="GHEA Grapalat"/>
                <w:sz w:val="20"/>
                <w:lang w:val="pt-BR"/>
              </w:rPr>
            </w:pPr>
          </w:p>
          <w:p w14:paraId="29DCC2E2"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152D21E9" w14:textId="77777777" w:rsidR="000E16AA" w:rsidRPr="00976578" w:rsidRDefault="000E16AA" w:rsidP="00976578">
            <w:pPr>
              <w:spacing w:after="0"/>
              <w:jc w:val="center"/>
              <w:rPr>
                <w:rFonts w:ascii="GHEA Grapalat" w:hAnsi="GHEA Grapalat"/>
                <w:sz w:val="20"/>
                <w:lang w:val="pt-BR"/>
              </w:rPr>
            </w:pPr>
          </w:p>
          <w:p w14:paraId="7F7A97E5" w14:textId="77777777" w:rsidR="000E16AA" w:rsidRPr="00976578" w:rsidRDefault="000E16AA" w:rsidP="00976578">
            <w:pPr>
              <w:spacing w:after="0"/>
              <w:jc w:val="center"/>
              <w:rPr>
                <w:rFonts w:ascii="GHEA Grapalat" w:hAnsi="GHEA Grapalat"/>
                <w:sz w:val="20"/>
                <w:lang w:val="pt-BR"/>
              </w:rPr>
            </w:pPr>
          </w:p>
          <w:p w14:paraId="1D222B7F"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42EB71FD" w14:textId="77777777" w:rsidR="000E16AA" w:rsidRPr="00976578" w:rsidRDefault="000E16AA" w:rsidP="00976578">
            <w:pPr>
              <w:spacing w:after="0"/>
              <w:jc w:val="center"/>
              <w:rPr>
                <w:rFonts w:ascii="GHEA Grapalat" w:hAnsi="GHEA Grapalat"/>
                <w:sz w:val="20"/>
                <w:lang w:val="pt-BR"/>
              </w:rPr>
            </w:pPr>
          </w:p>
          <w:p w14:paraId="5D80E25B" w14:textId="77777777" w:rsidR="000E16AA" w:rsidRPr="00976578" w:rsidRDefault="000E16AA" w:rsidP="00976578">
            <w:pPr>
              <w:spacing w:after="0"/>
              <w:jc w:val="center"/>
              <w:rPr>
                <w:rFonts w:ascii="GHEA Grapalat" w:hAnsi="GHEA Grapalat"/>
                <w:sz w:val="20"/>
                <w:lang w:val="pt-BR"/>
              </w:rPr>
            </w:pPr>
          </w:p>
          <w:p w14:paraId="3478A908"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13F967EF" w14:textId="77777777" w:rsidR="000E16AA" w:rsidRPr="00976578" w:rsidRDefault="000E16AA" w:rsidP="00976578">
            <w:pPr>
              <w:spacing w:after="0"/>
              <w:jc w:val="center"/>
              <w:rPr>
                <w:rFonts w:ascii="GHEA Grapalat" w:hAnsi="GHEA Grapalat"/>
                <w:sz w:val="20"/>
                <w:lang w:val="pt-BR"/>
              </w:rPr>
            </w:pPr>
          </w:p>
          <w:p w14:paraId="6214EF00" w14:textId="77777777" w:rsidR="000E16AA" w:rsidRPr="00976578" w:rsidRDefault="000E16AA" w:rsidP="00976578">
            <w:pPr>
              <w:spacing w:after="0"/>
              <w:jc w:val="center"/>
              <w:rPr>
                <w:rFonts w:ascii="GHEA Grapalat" w:hAnsi="GHEA Grapalat"/>
                <w:sz w:val="20"/>
                <w:lang w:val="pt-BR"/>
              </w:rPr>
            </w:pPr>
          </w:p>
          <w:p w14:paraId="5821AF29"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1F49A1C5" w14:textId="77777777" w:rsidR="000E16AA" w:rsidRPr="00976578" w:rsidRDefault="000E16AA" w:rsidP="00976578">
            <w:pPr>
              <w:spacing w:after="0"/>
              <w:jc w:val="center"/>
              <w:rPr>
                <w:rFonts w:ascii="GHEA Grapalat" w:hAnsi="GHEA Grapalat"/>
                <w:sz w:val="20"/>
                <w:lang w:val="pt-BR"/>
              </w:rPr>
            </w:pPr>
          </w:p>
          <w:p w14:paraId="66CFCF4A" w14:textId="77777777" w:rsidR="000E16AA" w:rsidRPr="00976578" w:rsidRDefault="000E16AA" w:rsidP="00976578">
            <w:pPr>
              <w:spacing w:after="0"/>
              <w:jc w:val="center"/>
              <w:rPr>
                <w:rFonts w:ascii="GHEA Grapalat" w:hAnsi="GHEA Grapalat"/>
                <w:sz w:val="20"/>
                <w:lang w:val="pt-BR"/>
              </w:rPr>
            </w:pPr>
          </w:p>
          <w:p w14:paraId="4D504A16"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405" w:type="dxa"/>
          </w:tcPr>
          <w:p w14:paraId="1C36FFAB" w14:textId="77777777" w:rsidR="000E16AA" w:rsidRPr="00976578" w:rsidRDefault="000E16AA" w:rsidP="00976578">
            <w:pPr>
              <w:spacing w:after="0"/>
              <w:jc w:val="center"/>
              <w:rPr>
                <w:rFonts w:ascii="GHEA Grapalat" w:hAnsi="GHEA Grapalat"/>
                <w:sz w:val="20"/>
                <w:lang w:val="pt-BR"/>
              </w:rPr>
            </w:pPr>
          </w:p>
          <w:p w14:paraId="04FAF627" w14:textId="77777777" w:rsidR="000E16AA" w:rsidRPr="00976578" w:rsidRDefault="000E16AA" w:rsidP="00976578">
            <w:pPr>
              <w:spacing w:after="0"/>
              <w:jc w:val="center"/>
              <w:rPr>
                <w:rFonts w:ascii="GHEA Grapalat" w:hAnsi="GHEA Grapalat"/>
                <w:sz w:val="20"/>
                <w:lang w:val="pt-BR"/>
              </w:rPr>
            </w:pPr>
          </w:p>
          <w:p w14:paraId="2AC1DE08" w14:textId="77777777" w:rsidR="000E16AA" w:rsidRPr="00976578" w:rsidRDefault="000E16AA" w:rsidP="00976578">
            <w:pPr>
              <w:spacing w:after="0"/>
              <w:jc w:val="center"/>
              <w:rPr>
                <w:rFonts w:ascii="GHEA Grapalat" w:hAnsi="GHEA Grapalat" w:cs="Arial"/>
                <w:sz w:val="18"/>
                <w:szCs w:val="18"/>
                <w:lang w:val="pt-BR"/>
              </w:rPr>
            </w:pPr>
            <w:r w:rsidRPr="00976578">
              <w:rPr>
                <w:rFonts w:ascii="GHEA Grapalat" w:hAnsi="GHEA Grapalat"/>
                <w:sz w:val="20"/>
                <w:lang w:val="pt-BR"/>
              </w:rPr>
              <w:t>... %</w:t>
            </w:r>
          </w:p>
        </w:tc>
        <w:tc>
          <w:tcPr>
            <w:tcW w:w="957" w:type="dxa"/>
          </w:tcPr>
          <w:p w14:paraId="6A6FA4A8" w14:textId="77777777" w:rsidR="000E16AA" w:rsidRPr="00976578" w:rsidRDefault="000E16AA" w:rsidP="00976578">
            <w:pPr>
              <w:spacing w:after="0"/>
              <w:jc w:val="center"/>
              <w:rPr>
                <w:rFonts w:ascii="GHEA Grapalat" w:hAnsi="GHEA Grapalat"/>
                <w:sz w:val="20"/>
                <w:lang w:val="pt-BR"/>
              </w:rPr>
            </w:pPr>
          </w:p>
          <w:p w14:paraId="580CB35F" w14:textId="77777777" w:rsidR="000E16AA" w:rsidRPr="00976578" w:rsidRDefault="000E16AA" w:rsidP="00976578">
            <w:pPr>
              <w:spacing w:after="0"/>
              <w:jc w:val="center"/>
              <w:rPr>
                <w:rFonts w:ascii="GHEA Grapalat" w:hAnsi="GHEA Grapalat"/>
                <w:sz w:val="20"/>
                <w:lang w:val="pt-BR"/>
              </w:rPr>
            </w:pPr>
          </w:p>
          <w:p w14:paraId="7A4A2464" w14:textId="77777777" w:rsidR="000E16AA" w:rsidRPr="00976578" w:rsidRDefault="000E16AA" w:rsidP="00976578">
            <w:pPr>
              <w:spacing w:after="0"/>
              <w:jc w:val="center"/>
              <w:rPr>
                <w:rFonts w:ascii="GHEA Grapalat" w:hAnsi="GHEA Grapalat"/>
                <w:b/>
                <w:lang w:val="pt-BR"/>
              </w:rPr>
            </w:pPr>
            <w:r w:rsidRPr="00976578">
              <w:rPr>
                <w:rFonts w:ascii="GHEA Grapalat" w:hAnsi="GHEA Grapalat"/>
                <w:sz w:val="20"/>
                <w:lang w:val="pt-BR"/>
              </w:rPr>
              <w:t>... %</w:t>
            </w:r>
          </w:p>
        </w:tc>
      </w:tr>
    </w:tbl>
    <w:p w14:paraId="37B1EC43" w14:textId="77777777" w:rsidR="000E16AA" w:rsidRPr="00976578" w:rsidRDefault="000E16AA" w:rsidP="00976578">
      <w:pPr>
        <w:spacing w:after="0"/>
        <w:rPr>
          <w:rFonts w:ascii="GHEA Grapalat" w:hAnsi="GHEA Grapalat"/>
          <w:i/>
          <w:sz w:val="18"/>
          <w:szCs w:val="18"/>
        </w:rPr>
      </w:pPr>
    </w:p>
    <w:p w14:paraId="3FC1916B" w14:textId="77777777" w:rsidR="000E16AA" w:rsidRPr="00976578" w:rsidRDefault="000E16AA" w:rsidP="00976578">
      <w:pPr>
        <w:spacing w:after="0"/>
        <w:jc w:val="both"/>
        <w:rPr>
          <w:rFonts w:ascii="GHEA Grapalat" w:hAnsi="GHEA Grapalat" w:cs="Sylfaen"/>
          <w:i/>
          <w:sz w:val="18"/>
          <w:szCs w:val="18"/>
          <w:lang w:val="pt-BR"/>
        </w:rPr>
      </w:pPr>
      <w:r w:rsidRPr="00976578">
        <w:rPr>
          <w:rFonts w:ascii="GHEA Grapalat" w:hAnsi="GHEA Grapalat"/>
          <w:i/>
          <w:sz w:val="18"/>
          <w:szCs w:val="18"/>
        </w:rPr>
        <w:t xml:space="preserve">* </w:t>
      </w:r>
      <w:r w:rsidRPr="00976578">
        <w:rPr>
          <w:rFonts w:ascii="GHEA Grapalat" w:hAnsi="GHEA Grapalat" w:cs="Sylfaen"/>
          <w:i/>
          <w:sz w:val="18"/>
          <w:szCs w:val="18"/>
          <w:lang w:val="pt-BR"/>
        </w:rPr>
        <w:t>Վճարման</w:t>
      </w:r>
      <w:r w:rsidRPr="00976578">
        <w:rPr>
          <w:rFonts w:ascii="GHEA Grapalat" w:hAnsi="GHEA Grapalat" w:cs="Times Armenian"/>
          <w:i/>
          <w:sz w:val="18"/>
          <w:szCs w:val="18"/>
        </w:rPr>
        <w:t xml:space="preserve"> </w:t>
      </w:r>
      <w:r w:rsidRPr="00976578">
        <w:rPr>
          <w:rFonts w:ascii="GHEA Grapalat" w:hAnsi="GHEA Grapalat" w:cs="Sylfaen"/>
          <w:i/>
          <w:sz w:val="18"/>
          <w:szCs w:val="18"/>
          <w:lang w:val="pt-BR"/>
        </w:rPr>
        <w:t>ենթակա</w:t>
      </w:r>
      <w:r w:rsidRPr="00976578">
        <w:rPr>
          <w:rFonts w:ascii="GHEA Grapalat" w:hAnsi="GHEA Grapalat" w:cs="Times Armenian"/>
          <w:i/>
          <w:sz w:val="18"/>
          <w:szCs w:val="18"/>
        </w:rPr>
        <w:t xml:space="preserve"> </w:t>
      </w:r>
      <w:r w:rsidRPr="00976578">
        <w:rPr>
          <w:rFonts w:ascii="GHEA Grapalat" w:hAnsi="GHEA Grapalat" w:cs="Sylfaen"/>
          <w:i/>
          <w:sz w:val="18"/>
          <w:szCs w:val="18"/>
          <w:lang w:val="pt-BR"/>
        </w:rPr>
        <w:t>գումարները</w:t>
      </w:r>
      <w:r w:rsidRPr="00976578">
        <w:rPr>
          <w:rFonts w:ascii="GHEA Grapalat" w:hAnsi="GHEA Grapalat" w:cs="Times Armenian"/>
          <w:i/>
          <w:sz w:val="18"/>
          <w:szCs w:val="18"/>
        </w:rPr>
        <w:t xml:space="preserve"> </w:t>
      </w:r>
      <w:r w:rsidRPr="00976578">
        <w:rPr>
          <w:rFonts w:ascii="GHEA Grapalat" w:hAnsi="GHEA Grapalat" w:cs="Sylfaen"/>
          <w:i/>
          <w:sz w:val="18"/>
          <w:szCs w:val="18"/>
          <w:lang w:val="pt-BR"/>
        </w:rPr>
        <w:t>ներկայացվում են աճողական</w:t>
      </w:r>
      <w:r w:rsidRPr="00976578">
        <w:rPr>
          <w:rFonts w:ascii="GHEA Grapalat" w:hAnsi="GHEA Grapalat" w:cs="Times Armenian"/>
          <w:i/>
          <w:sz w:val="18"/>
          <w:szCs w:val="18"/>
        </w:rPr>
        <w:t xml:space="preserve"> </w:t>
      </w:r>
      <w:r w:rsidRPr="00976578">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FF48FDB" w14:textId="77777777" w:rsidR="000E16AA" w:rsidRPr="00976578" w:rsidRDefault="000E16AA" w:rsidP="00976578">
      <w:pPr>
        <w:spacing w:after="0"/>
        <w:jc w:val="both"/>
        <w:rPr>
          <w:rFonts w:ascii="GHEA Grapalat" w:hAnsi="GHEA Grapalat" w:cs="Sylfaen"/>
          <w:i/>
          <w:sz w:val="18"/>
          <w:szCs w:val="18"/>
          <w:lang w:val="pt-BR"/>
        </w:rPr>
      </w:pPr>
      <w:r w:rsidRPr="0097657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7D4DA8F" w14:textId="77777777" w:rsidR="000E16AA" w:rsidRPr="00976578" w:rsidRDefault="000E16AA" w:rsidP="00976578">
      <w:pPr>
        <w:spacing w:after="0"/>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E16AA" w:rsidRPr="00976578" w14:paraId="62B829F0" w14:textId="77777777" w:rsidTr="005C3E3E">
        <w:trPr>
          <w:jc w:val="center"/>
        </w:trPr>
        <w:tc>
          <w:tcPr>
            <w:tcW w:w="4536" w:type="dxa"/>
          </w:tcPr>
          <w:p w14:paraId="6BD18B2B" w14:textId="77777777" w:rsidR="000E16AA" w:rsidRPr="00976578" w:rsidRDefault="000E16AA" w:rsidP="00976578">
            <w:pPr>
              <w:spacing w:after="0" w:line="360" w:lineRule="auto"/>
              <w:jc w:val="center"/>
              <w:rPr>
                <w:rFonts w:ascii="GHEA Grapalat" w:hAnsi="GHEA Grapalat" w:cs="Sylfaen"/>
                <w:b/>
                <w:bCs/>
                <w:lang w:val="nb-NO"/>
              </w:rPr>
            </w:pPr>
            <w:r w:rsidRPr="00976578">
              <w:rPr>
                <w:rFonts w:ascii="GHEA Grapalat" w:hAnsi="GHEA Grapalat" w:cs="Sylfaen"/>
                <w:b/>
                <w:bCs/>
                <w:lang w:val="nb-NO"/>
              </w:rPr>
              <w:t>ՊԱՏՎԻՐԱՏՈՒ</w:t>
            </w:r>
          </w:p>
          <w:p w14:paraId="60D4EE0D"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 xml:space="preserve"> «Փարկինգ Սիթի Սերվիս» ՓԲԸ</w:t>
            </w:r>
          </w:p>
          <w:p w14:paraId="63BD4542"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ՀՀ, ք. Երևան, Բուզանդի 1/3</w:t>
            </w:r>
          </w:p>
          <w:p w14:paraId="6F16DB53"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«Արդշինինվեստբանկ» ՓԲԸ</w:t>
            </w:r>
          </w:p>
          <w:p w14:paraId="5AE90400"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Հ/Հ 2470103051800000</w:t>
            </w:r>
          </w:p>
          <w:p w14:paraId="384B4FCA"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ՀՎՀՀ 00117375</w:t>
            </w:r>
          </w:p>
          <w:p w14:paraId="3C40BF6A" w14:textId="77777777" w:rsidR="000E16AA" w:rsidRPr="00976578" w:rsidRDefault="000E16AA" w:rsidP="00976578">
            <w:pPr>
              <w:spacing w:after="0"/>
              <w:jc w:val="center"/>
              <w:rPr>
                <w:rFonts w:ascii="GHEA Grapalat" w:hAnsi="GHEA Grapalat"/>
                <w:sz w:val="20"/>
                <w:lang w:val="hy-AM"/>
              </w:rPr>
            </w:pPr>
          </w:p>
          <w:p w14:paraId="1AFC26D8" w14:textId="77777777" w:rsidR="000E16AA" w:rsidRPr="00976578" w:rsidRDefault="000E16AA" w:rsidP="00976578">
            <w:pPr>
              <w:spacing w:after="0"/>
              <w:jc w:val="center"/>
              <w:rPr>
                <w:rFonts w:ascii="GHEA Grapalat" w:hAnsi="GHEA Grapalat"/>
                <w:sz w:val="20"/>
                <w:lang w:val="hy-AM"/>
              </w:rPr>
            </w:pPr>
            <w:r w:rsidRPr="00976578">
              <w:rPr>
                <w:rFonts w:ascii="GHEA Grapalat" w:hAnsi="GHEA Grapalat"/>
                <w:sz w:val="20"/>
                <w:lang w:val="hy-AM"/>
              </w:rPr>
              <w:t>Տնօրեն՝------------------------Վ.Հարությունյան</w:t>
            </w:r>
          </w:p>
          <w:p w14:paraId="566ADE12" w14:textId="77777777" w:rsidR="000E16AA" w:rsidRPr="00976578" w:rsidRDefault="000E16AA" w:rsidP="00976578">
            <w:pPr>
              <w:spacing w:after="0"/>
              <w:rPr>
                <w:rFonts w:ascii="GHEA Grapalat" w:hAnsi="GHEA Grapalat"/>
                <w:sz w:val="14"/>
                <w:lang w:val="hy-AM"/>
              </w:rPr>
            </w:pPr>
            <w:r w:rsidRPr="00976578">
              <w:rPr>
                <w:rFonts w:ascii="GHEA Grapalat" w:hAnsi="GHEA Grapalat"/>
                <w:sz w:val="14"/>
                <w:lang w:val="hy-AM"/>
              </w:rPr>
              <w:t xml:space="preserve">                          /ստորագրություն/</w:t>
            </w:r>
          </w:p>
          <w:p w14:paraId="5CD63BD1" w14:textId="77777777" w:rsidR="000E16AA" w:rsidRPr="00976578" w:rsidRDefault="000E16AA" w:rsidP="00976578">
            <w:pPr>
              <w:spacing w:after="0"/>
              <w:jc w:val="center"/>
              <w:rPr>
                <w:rFonts w:ascii="GHEA Grapalat" w:hAnsi="GHEA Grapalat"/>
                <w:sz w:val="20"/>
                <w:lang w:val="hy-AM"/>
              </w:rPr>
            </w:pPr>
          </w:p>
          <w:p w14:paraId="21C1B49E" w14:textId="77777777" w:rsidR="000E16AA" w:rsidRPr="00976578" w:rsidRDefault="000E16AA" w:rsidP="00976578">
            <w:pPr>
              <w:spacing w:after="0"/>
              <w:jc w:val="center"/>
              <w:rPr>
                <w:rFonts w:ascii="GHEA Grapalat" w:hAnsi="GHEA Grapalat"/>
                <w:sz w:val="18"/>
                <w:szCs w:val="18"/>
                <w:lang w:val="hy-AM"/>
              </w:rPr>
            </w:pPr>
            <w:r w:rsidRPr="00976578">
              <w:rPr>
                <w:rFonts w:ascii="GHEA Grapalat" w:hAnsi="GHEA Grapalat"/>
                <w:sz w:val="18"/>
                <w:lang w:val="hy-AM"/>
              </w:rPr>
              <w:t>Կ.Տ</w:t>
            </w:r>
          </w:p>
        </w:tc>
        <w:tc>
          <w:tcPr>
            <w:tcW w:w="760" w:type="dxa"/>
          </w:tcPr>
          <w:p w14:paraId="1F3AD643" w14:textId="77777777" w:rsidR="000E16AA" w:rsidRPr="00976578" w:rsidRDefault="000E16AA" w:rsidP="00976578">
            <w:pPr>
              <w:spacing w:after="0" w:line="360" w:lineRule="auto"/>
              <w:jc w:val="center"/>
              <w:rPr>
                <w:rFonts w:ascii="GHEA Grapalat" w:hAnsi="GHEA Grapalat"/>
                <w:lang w:val="hy-AM"/>
              </w:rPr>
            </w:pPr>
          </w:p>
        </w:tc>
        <w:tc>
          <w:tcPr>
            <w:tcW w:w="4343" w:type="dxa"/>
          </w:tcPr>
          <w:p w14:paraId="2F3A790B" w14:textId="77777777" w:rsidR="000E16AA" w:rsidRPr="00976578" w:rsidRDefault="000E16AA" w:rsidP="00976578">
            <w:pPr>
              <w:spacing w:after="0" w:line="360" w:lineRule="auto"/>
              <w:jc w:val="center"/>
              <w:rPr>
                <w:rFonts w:ascii="GHEA Grapalat" w:hAnsi="GHEA Grapalat" w:cs="Sylfaen"/>
                <w:b/>
                <w:bCs/>
                <w:lang w:val="ru-RU"/>
              </w:rPr>
            </w:pPr>
            <w:r w:rsidRPr="00976578">
              <w:rPr>
                <w:rFonts w:ascii="GHEA Grapalat" w:hAnsi="GHEA Grapalat" w:cs="Sylfaen"/>
                <w:b/>
                <w:bCs/>
                <w:lang w:val="pt-BR"/>
              </w:rPr>
              <w:t>ԿԱՏԱՐՈՂ</w:t>
            </w:r>
          </w:p>
          <w:p w14:paraId="71427761" w14:textId="77777777" w:rsidR="000E16AA" w:rsidRPr="00976578" w:rsidRDefault="000E16AA" w:rsidP="00976578">
            <w:pPr>
              <w:spacing w:after="0"/>
              <w:jc w:val="center"/>
              <w:rPr>
                <w:rFonts w:ascii="GHEA Grapalat" w:hAnsi="GHEA Grapalat"/>
                <w:lang w:val="ru-RU"/>
              </w:rPr>
            </w:pPr>
          </w:p>
          <w:p w14:paraId="1DEAC305" w14:textId="77777777" w:rsidR="000E16AA" w:rsidRPr="00976578" w:rsidRDefault="000E16AA" w:rsidP="00976578">
            <w:pPr>
              <w:spacing w:after="0"/>
              <w:jc w:val="center"/>
              <w:rPr>
                <w:rFonts w:ascii="GHEA Grapalat" w:hAnsi="GHEA Grapalat"/>
                <w:lang w:val="ru-RU"/>
              </w:rPr>
            </w:pPr>
          </w:p>
          <w:p w14:paraId="5248572E" w14:textId="77777777" w:rsidR="000E16AA" w:rsidRPr="00976578" w:rsidRDefault="000E16AA" w:rsidP="00976578">
            <w:pPr>
              <w:spacing w:after="0"/>
              <w:jc w:val="center"/>
              <w:rPr>
                <w:rFonts w:ascii="GHEA Grapalat" w:hAnsi="GHEA Grapalat"/>
                <w:lang w:val="ru-RU"/>
              </w:rPr>
            </w:pPr>
            <w:r w:rsidRPr="00976578">
              <w:rPr>
                <w:rFonts w:ascii="GHEA Grapalat" w:hAnsi="GHEA Grapalat"/>
                <w:lang w:val="ru-RU"/>
              </w:rPr>
              <w:t>---------------------------------</w:t>
            </w:r>
          </w:p>
          <w:p w14:paraId="3C455AAD" w14:textId="77777777" w:rsidR="000E16AA" w:rsidRPr="00976578" w:rsidRDefault="000E16AA" w:rsidP="00976578">
            <w:pPr>
              <w:spacing w:after="0"/>
              <w:jc w:val="center"/>
              <w:rPr>
                <w:rFonts w:ascii="GHEA Grapalat" w:hAnsi="GHEA Grapalat"/>
                <w:sz w:val="18"/>
                <w:szCs w:val="18"/>
              </w:rPr>
            </w:pPr>
            <w:r w:rsidRPr="00976578">
              <w:rPr>
                <w:rFonts w:ascii="GHEA Grapalat" w:hAnsi="GHEA Grapalat"/>
                <w:sz w:val="18"/>
                <w:szCs w:val="18"/>
              </w:rPr>
              <w:t>/</w:t>
            </w:r>
            <w:r w:rsidRPr="00976578">
              <w:rPr>
                <w:rFonts w:ascii="GHEA Grapalat" w:hAnsi="GHEA Grapalat" w:cs="Sylfaen"/>
                <w:sz w:val="18"/>
                <w:szCs w:val="18"/>
                <w:lang w:val="ru-RU"/>
              </w:rPr>
              <w:t>ստորագրություն</w:t>
            </w:r>
            <w:r w:rsidRPr="00976578">
              <w:rPr>
                <w:rFonts w:ascii="GHEA Grapalat" w:hAnsi="GHEA Grapalat"/>
                <w:sz w:val="18"/>
                <w:szCs w:val="18"/>
              </w:rPr>
              <w:t>/</w:t>
            </w:r>
          </w:p>
          <w:p w14:paraId="4BB465F4" w14:textId="77777777" w:rsidR="000E16AA" w:rsidRPr="00976578" w:rsidRDefault="000E16AA" w:rsidP="00976578">
            <w:pPr>
              <w:spacing w:after="0"/>
              <w:jc w:val="center"/>
              <w:rPr>
                <w:rFonts w:ascii="GHEA Grapalat" w:hAnsi="GHEA Grapalat"/>
                <w:lang w:val="ru-RU"/>
              </w:rPr>
            </w:pPr>
            <w:r w:rsidRPr="00976578">
              <w:rPr>
                <w:rFonts w:ascii="GHEA Grapalat" w:hAnsi="GHEA Grapalat" w:cs="Sylfaen"/>
                <w:sz w:val="18"/>
                <w:szCs w:val="18"/>
                <w:lang w:val="ru-RU"/>
              </w:rPr>
              <w:t>Կ</w:t>
            </w:r>
            <w:r w:rsidRPr="00976578">
              <w:rPr>
                <w:rFonts w:ascii="GHEA Grapalat" w:hAnsi="GHEA Grapalat"/>
                <w:sz w:val="18"/>
                <w:szCs w:val="18"/>
                <w:lang w:val="ru-RU"/>
              </w:rPr>
              <w:t>.</w:t>
            </w:r>
            <w:r w:rsidRPr="00976578">
              <w:rPr>
                <w:rFonts w:ascii="GHEA Grapalat" w:hAnsi="GHEA Grapalat" w:cs="Sylfaen"/>
                <w:sz w:val="18"/>
                <w:szCs w:val="18"/>
                <w:lang w:val="ru-RU"/>
              </w:rPr>
              <w:t>Տ</w:t>
            </w:r>
          </w:p>
        </w:tc>
      </w:tr>
    </w:tbl>
    <w:p w14:paraId="4E2DD665" w14:textId="3B5A3585" w:rsidR="007B08CC" w:rsidRPr="00976578" w:rsidRDefault="007B08CC" w:rsidP="00976578">
      <w:pPr>
        <w:spacing w:after="0"/>
        <w:rPr>
          <w:rFonts w:ascii="GHEA Grapalat" w:hAnsi="GHEA Grapalat"/>
          <w:sz w:val="20"/>
          <w:lang w:val="ru-RU"/>
        </w:rPr>
      </w:pPr>
    </w:p>
    <w:p w14:paraId="0EC3F1AB" w14:textId="77777777" w:rsidR="007B08CC" w:rsidRPr="00976578" w:rsidRDefault="007B08CC" w:rsidP="00976578">
      <w:pPr>
        <w:spacing w:after="0" w:line="240" w:lineRule="auto"/>
        <w:rPr>
          <w:rFonts w:ascii="GHEA Grapalat" w:hAnsi="GHEA Grapalat"/>
          <w:sz w:val="20"/>
          <w:lang w:val="ru-RU"/>
        </w:rPr>
      </w:pPr>
      <w:r w:rsidRPr="00976578">
        <w:rPr>
          <w:rFonts w:ascii="GHEA Grapalat" w:hAnsi="GHEA Grapalat"/>
          <w:sz w:val="20"/>
          <w:lang w:val="ru-RU"/>
        </w:rPr>
        <w:br w:type="page"/>
      </w:r>
    </w:p>
    <w:p w14:paraId="4F86C458" w14:textId="77777777" w:rsidR="000E16AA" w:rsidRPr="00976578" w:rsidRDefault="000E16AA" w:rsidP="00976578">
      <w:pPr>
        <w:autoSpaceDE w:val="0"/>
        <w:autoSpaceDN w:val="0"/>
        <w:adjustRightInd w:val="0"/>
        <w:spacing w:after="0"/>
        <w:jc w:val="right"/>
        <w:rPr>
          <w:rFonts w:ascii="GHEA Grapalat" w:hAnsi="GHEA Grapalat" w:cs="TimesArmenianPSMT"/>
          <w:i/>
          <w:sz w:val="20"/>
        </w:rPr>
      </w:pPr>
      <w:r w:rsidRPr="00976578">
        <w:rPr>
          <w:rFonts w:ascii="GHEA Grapalat" w:hAnsi="GHEA Grapalat" w:cs="TimesArmenianPSMT"/>
          <w:i/>
          <w:sz w:val="20"/>
          <w:lang w:val="ru-RU"/>
        </w:rPr>
        <w:lastRenderedPageBreak/>
        <w:t xml:space="preserve">Հավելված </w:t>
      </w:r>
      <w:r w:rsidRPr="00976578">
        <w:rPr>
          <w:rFonts w:ascii="GHEA Grapalat" w:hAnsi="GHEA Grapalat" w:cs="TimesArmenianPSMT"/>
          <w:i/>
          <w:sz w:val="20"/>
        </w:rPr>
        <w:t>3</w:t>
      </w:r>
    </w:p>
    <w:p w14:paraId="00275424" w14:textId="77777777" w:rsidR="000E16AA" w:rsidRPr="00976578" w:rsidRDefault="000E16AA" w:rsidP="00976578">
      <w:pPr>
        <w:autoSpaceDE w:val="0"/>
        <w:autoSpaceDN w:val="0"/>
        <w:adjustRightInd w:val="0"/>
        <w:spacing w:after="0"/>
        <w:jc w:val="right"/>
        <w:rPr>
          <w:rFonts w:ascii="GHEA Grapalat" w:hAnsi="GHEA Grapalat" w:cs="TimesArmenianPSMT"/>
          <w:i/>
          <w:sz w:val="20"/>
          <w:lang w:val="ru-RU"/>
        </w:rPr>
      </w:pPr>
      <w:proofErr w:type="gramStart"/>
      <w:r w:rsidRPr="00976578">
        <w:rPr>
          <w:rFonts w:ascii="GHEA Grapalat" w:hAnsi="GHEA Grapalat" w:cs="TimesArmenianPSMT"/>
          <w:i/>
          <w:sz w:val="20"/>
          <w:lang w:val="ru-RU"/>
        </w:rPr>
        <w:t xml:space="preserve">«  </w:t>
      </w:r>
      <w:proofErr w:type="gramEnd"/>
      <w:r w:rsidRPr="00976578">
        <w:rPr>
          <w:rFonts w:ascii="GHEA Grapalat" w:hAnsi="GHEA Grapalat" w:cs="TimesArmenianPSMT"/>
          <w:i/>
          <w:sz w:val="20"/>
          <w:lang w:val="ru-RU"/>
        </w:rPr>
        <w:t xml:space="preserve">      »              20  թ. կնքված </w:t>
      </w:r>
    </w:p>
    <w:p w14:paraId="7FD39954" w14:textId="3C95F328" w:rsidR="000E16AA" w:rsidRPr="00976578" w:rsidRDefault="000E16AA" w:rsidP="00976578">
      <w:pPr>
        <w:autoSpaceDE w:val="0"/>
        <w:autoSpaceDN w:val="0"/>
        <w:adjustRightInd w:val="0"/>
        <w:spacing w:after="0"/>
        <w:jc w:val="right"/>
        <w:rPr>
          <w:rFonts w:ascii="GHEA Grapalat" w:hAnsi="GHEA Grapalat" w:cs="TimesArmenianPSMT"/>
          <w:i/>
          <w:sz w:val="20"/>
          <w:lang w:val="ru-RU"/>
        </w:rPr>
      </w:pPr>
      <w:r w:rsidRPr="00976578">
        <w:rPr>
          <w:rFonts w:ascii="GHEA Grapalat" w:hAnsi="GHEA Grapalat" w:cs="TimesArmenianPSMT"/>
          <w:i/>
          <w:sz w:val="20"/>
          <w:lang w:val="ru-RU"/>
        </w:rPr>
        <w:t xml:space="preserve">                     </w:t>
      </w:r>
      <w:r w:rsidR="00526FC0" w:rsidRPr="00976578">
        <w:rPr>
          <w:rFonts w:ascii="GHEA Grapalat" w:hAnsi="GHEA Grapalat" w:cs="TimesArmenianPSMT"/>
          <w:b/>
          <w:i/>
          <w:sz w:val="20"/>
          <w:lang w:val="hy-AM"/>
        </w:rPr>
        <w:t>ՓՍՍ-ԳՀԾՁԲ-2021/13</w:t>
      </w:r>
      <w:r w:rsidRPr="00976578">
        <w:rPr>
          <w:rFonts w:ascii="GHEA Grapalat" w:hAnsi="GHEA Grapalat" w:cs="TimesArmenianPSMT"/>
          <w:i/>
          <w:sz w:val="20"/>
          <w:lang w:val="ru-RU"/>
        </w:rPr>
        <w:t xml:space="preserve"> ծածկագրով պայմանագրի</w:t>
      </w:r>
    </w:p>
    <w:p w14:paraId="73AE2AD1" w14:textId="77777777" w:rsidR="000E16AA" w:rsidRPr="00976578" w:rsidRDefault="000E16AA" w:rsidP="00976578">
      <w:pPr>
        <w:autoSpaceDE w:val="0"/>
        <w:autoSpaceDN w:val="0"/>
        <w:adjustRightInd w:val="0"/>
        <w:spacing w:after="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976578" w:rsidRPr="00976578" w:rsidDel="004B29A5" w14:paraId="4EE8C89B" w14:textId="77777777" w:rsidTr="005C3E3E">
        <w:trPr>
          <w:tblCellSpacing w:w="7" w:type="dxa"/>
          <w:jc w:val="center"/>
        </w:trPr>
        <w:tc>
          <w:tcPr>
            <w:tcW w:w="0" w:type="auto"/>
            <w:gridSpan w:val="2"/>
            <w:vAlign w:val="center"/>
          </w:tcPr>
          <w:p w14:paraId="7BAD9386" w14:textId="77777777" w:rsidR="000E16AA" w:rsidRPr="00976578" w:rsidDel="004B29A5" w:rsidRDefault="000E16AA" w:rsidP="00976578">
            <w:pPr>
              <w:spacing w:after="0"/>
              <w:rPr>
                <w:rFonts w:ascii="GHEA Grapalat" w:hAnsi="GHEA Grapalat"/>
                <w:iCs/>
                <w:sz w:val="21"/>
                <w:szCs w:val="21"/>
              </w:rPr>
            </w:pPr>
          </w:p>
        </w:tc>
        <w:tc>
          <w:tcPr>
            <w:tcW w:w="0" w:type="auto"/>
            <w:vAlign w:val="center"/>
          </w:tcPr>
          <w:p w14:paraId="4D0188C5" w14:textId="77777777" w:rsidR="000E16AA" w:rsidRPr="00976578" w:rsidDel="004B29A5" w:rsidRDefault="000E16AA" w:rsidP="00976578">
            <w:pPr>
              <w:spacing w:after="0"/>
              <w:rPr>
                <w:rFonts w:ascii="Arial" w:hAnsi="Arial" w:cs="Arial"/>
                <w:iCs/>
                <w:sz w:val="21"/>
                <w:szCs w:val="21"/>
              </w:rPr>
            </w:pPr>
          </w:p>
        </w:tc>
      </w:tr>
      <w:tr w:rsidR="00976578" w:rsidRPr="00985B84" w14:paraId="4E4EAD13" w14:textId="77777777" w:rsidTr="005C3E3E">
        <w:trPr>
          <w:tblCellSpacing w:w="7" w:type="dxa"/>
          <w:jc w:val="center"/>
        </w:trPr>
        <w:tc>
          <w:tcPr>
            <w:tcW w:w="0" w:type="auto"/>
            <w:vAlign w:val="center"/>
          </w:tcPr>
          <w:p w14:paraId="5364B062" w14:textId="6AE5D8B8" w:rsidR="000E16AA" w:rsidRPr="00976578" w:rsidRDefault="000E16AA" w:rsidP="00976578">
            <w:pPr>
              <w:spacing w:after="0"/>
              <w:jc w:val="center"/>
              <w:rPr>
                <w:rFonts w:ascii="GHEA Grapalat" w:hAnsi="GHEA Grapalat"/>
                <w:iCs/>
                <w:sz w:val="21"/>
                <w:szCs w:val="21"/>
                <w:lang w:val="pt-BR"/>
              </w:rPr>
            </w:pPr>
            <w:r w:rsidRPr="00976578">
              <w:rPr>
                <w:noProof/>
              </w:rPr>
              <mc:AlternateContent>
                <mc:Choice Requires="wps">
                  <w:drawing>
                    <wp:anchor distT="0" distB="0" distL="114300" distR="114300" simplePos="0" relativeHeight="251659264" behindDoc="0" locked="0" layoutInCell="1" allowOverlap="1" wp14:anchorId="614A8364" wp14:editId="1E66DAD5">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4BFF6" id="Rectangle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kAY&#10;eIACAAAFBQAADgAAAAAAAAAAAAAAAAAuAgAAZHJzL2Uyb0RvYy54bWxQSwECLQAUAAYACAAAACEA&#10;djhkpOEAAAAKAQAADwAAAAAAAAAAAAAAAADaBAAAZHJzL2Rvd25yZXYueG1sUEsFBgAAAAAEAAQA&#10;8wAAAOgFAAAAAA==&#10;" stroked="f"/>
                  </w:pict>
                </mc:Fallback>
              </mc:AlternateContent>
            </w:r>
            <w:r w:rsidRPr="00976578">
              <w:rPr>
                <w:rFonts w:ascii="GHEA Grapalat" w:hAnsi="GHEA Grapalat"/>
                <w:iCs/>
                <w:sz w:val="21"/>
                <w:szCs w:val="21"/>
              </w:rPr>
              <w:t>Պայմանագրի</w:t>
            </w:r>
            <w:r w:rsidRPr="00976578">
              <w:rPr>
                <w:rFonts w:ascii="GHEA Grapalat" w:hAnsi="GHEA Grapalat"/>
                <w:iCs/>
                <w:sz w:val="21"/>
                <w:szCs w:val="21"/>
                <w:lang w:val="pt-BR"/>
              </w:rPr>
              <w:t xml:space="preserve"> </w:t>
            </w:r>
            <w:r w:rsidRPr="00976578">
              <w:rPr>
                <w:rFonts w:ascii="GHEA Grapalat" w:hAnsi="GHEA Grapalat"/>
                <w:iCs/>
                <w:sz w:val="21"/>
                <w:szCs w:val="21"/>
              </w:rPr>
              <w:t>կողմ</w:t>
            </w:r>
            <w:r w:rsidRPr="00976578">
              <w:rPr>
                <w:rFonts w:ascii="GHEA Grapalat" w:hAnsi="GHEA Grapalat"/>
                <w:iCs/>
                <w:sz w:val="21"/>
                <w:szCs w:val="21"/>
                <w:lang w:val="pt-BR"/>
              </w:rPr>
              <w:t xml:space="preserve"> </w:t>
            </w:r>
          </w:p>
          <w:p w14:paraId="58CF83C8"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lang w:val="pt-BR"/>
              </w:rPr>
              <w:t>___________________________</w:t>
            </w:r>
          </w:p>
          <w:p w14:paraId="2BFF63E1"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lang w:val="pt-BR"/>
              </w:rPr>
              <w:t>___________________________</w:t>
            </w:r>
          </w:p>
          <w:p w14:paraId="7FA76881"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rPr>
              <w:t>գտնվելու</w:t>
            </w:r>
            <w:r w:rsidRPr="00976578">
              <w:rPr>
                <w:rFonts w:ascii="GHEA Grapalat" w:hAnsi="GHEA Grapalat"/>
                <w:iCs/>
                <w:sz w:val="21"/>
                <w:szCs w:val="21"/>
                <w:lang w:val="pt-BR"/>
              </w:rPr>
              <w:t xml:space="preserve"> </w:t>
            </w:r>
            <w:r w:rsidRPr="00976578">
              <w:rPr>
                <w:rFonts w:ascii="GHEA Grapalat" w:hAnsi="GHEA Grapalat"/>
                <w:iCs/>
                <w:sz w:val="21"/>
                <w:szCs w:val="21"/>
              </w:rPr>
              <w:t>վայրը</w:t>
            </w:r>
            <w:r w:rsidRPr="00976578">
              <w:rPr>
                <w:rFonts w:ascii="GHEA Grapalat" w:hAnsi="GHEA Grapalat"/>
                <w:iCs/>
                <w:sz w:val="21"/>
                <w:szCs w:val="21"/>
                <w:lang w:val="pt-BR"/>
              </w:rPr>
              <w:t xml:space="preserve"> ______________</w:t>
            </w:r>
          </w:p>
          <w:p w14:paraId="54611ECA"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rPr>
              <w:t>հհ</w:t>
            </w:r>
            <w:r w:rsidRPr="00976578">
              <w:rPr>
                <w:rFonts w:ascii="GHEA Grapalat" w:hAnsi="GHEA Grapalat"/>
                <w:iCs/>
                <w:sz w:val="21"/>
                <w:szCs w:val="21"/>
                <w:lang w:val="pt-BR"/>
              </w:rPr>
              <w:t xml:space="preserve"> _________________________ </w:t>
            </w:r>
          </w:p>
          <w:p w14:paraId="2CE70406"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rPr>
              <w:t>հվհհ</w:t>
            </w:r>
            <w:r w:rsidRPr="00976578">
              <w:rPr>
                <w:rFonts w:ascii="GHEA Grapalat" w:hAnsi="GHEA Grapalat"/>
                <w:iCs/>
                <w:sz w:val="21"/>
                <w:szCs w:val="21"/>
                <w:lang w:val="pt-BR"/>
              </w:rPr>
              <w:t xml:space="preserve"> _______________________ </w:t>
            </w:r>
          </w:p>
        </w:tc>
        <w:tc>
          <w:tcPr>
            <w:tcW w:w="0" w:type="auto"/>
            <w:gridSpan w:val="2"/>
            <w:vAlign w:val="center"/>
          </w:tcPr>
          <w:p w14:paraId="35922F73"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rPr>
              <w:t>Պատվիրատու</w:t>
            </w:r>
          </w:p>
          <w:p w14:paraId="44331D61"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lang w:val="pt-BR"/>
              </w:rPr>
              <w:t>_____________________________</w:t>
            </w:r>
          </w:p>
          <w:p w14:paraId="77FADA77"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lang w:val="pt-BR"/>
              </w:rPr>
              <w:t>_____________________________</w:t>
            </w:r>
          </w:p>
          <w:p w14:paraId="6D9C0B54"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rPr>
              <w:t>գտնվելու</w:t>
            </w:r>
            <w:r w:rsidRPr="00976578">
              <w:rPr>
                <w:rFonts w:ascii="GHEA Grapalat" w:hAnsi="GHEA Grapalat"/>
                <w:iCs/>
                <w:sz w:val="21"/>
                <w:szCs w:val="21"/>
                <w:lang w:val="pt-BR"/>
              </w:rPr>
              <w:t xml:space="preserve"> </w:t>
            </w:r>
            <w:r w:rsidRPr="00976578">
              <w:rPr>
                <w:rFonts w:ascii="GHEA Grapalat" w:hAnsi="GHEA Grapalat"/>
                <w:iCs/>
                <w:sz w:val="21"/>
                <w:szCs w:val="21"/>
              </w:rPr>
              <w:t>վայրը</w:t>
            </w:r>
            <w:r w:rsidRPr="00976578">
              <w:rPr>
                <w:rFonts w:ascii="GHEA Grapalat" w:hAnsi="GHEA Grapalat"/>
                <w:iCs/>
                <w:sz w:val="21"/>
                <w:szCs w:val="21"/>
                <w:lang w:val="pt-BR"/>
              </w:rPr>
              <w:t xml:space="preserve"> _________________</w:t>
            </w:r>
          </w:p>
          <w:p w14:paraId="166B7859"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rPr>
              <w:t>հհ</w:t>
            </w:r>
            <w:r w:rsidRPr="00976578">
              <w:rPr>
                <w:rFonts w:ascii="GHEA Grapalat" w:hAnsi="GHEA Grapalat"/>
                <w:iCs/>
                <w:sz w:val="21"/>
                <w:szCs w:val="21"/>
                <w:lang w:val="pt-BR"/>
              </w:rPr>
              <w:t>____________________________</w:t>
            </w:r>
          </w:p>
          <w:p w14:paraId="33F4B84A" w14:textId="77777777" w:rsidR="000E16AA" w:rsidRPr="00976578" w:rsidRDefault="000E16AA" w:rsidP="00976578">
            <w:pPr>
              <w:spacing w:after="0"/>
              <w:jc w:val="center"/>
              <w:rPr>
                <w:rFonts w:ascii="GHEA Grapalat" w:hAnsi="GHEA Grapalat"/>
                <w:iCs/>
                <w:sz w:val="21"/>
                <w:szCs w:val="21"/>
                <w:lang w:val="pt-BR"/>
              </w:rPr>
            </w:pPr>
            <w:r w:rsidRPr="00976578">
              <w:rPr>
                <w:rFonts w:ascii="GHEA Grapalat" w:hAnsi="GHEA Grapalat"/>
                <w:iCs/>
                <w:sz w:val="21"/>
                <w:szCs w:val="21"/>
              </w:rPr>
              <w:t>հվհհ</w:t>
            </w:r>
            <w:r w:rsidRPr="00976578">
              <w:rPr>
                <w:rFonts w:ascii="GHEA Grapalat" w:hAnsi="GHEA Grapalat"/>
                <w:iCs/>
                <w:sz w:val="21"/>
                <w:szCs w:val="21"/>
                <w:lang w:val="pt-BR"/>
              </w:rPr>
              <w:t>___________________________</w:t>
            </w:r>
          </w:p>
        </w:tc>
      </w:tr>
    </w:tbl>
    <w:p w14:paraId="3B52829A" w14:textId="77777777" w:rsidR="000E16AA" w:rsidRPr="00976578" w:rsidRDefault="000E16AA" w:rsidP="00976578">
      <w:pPr>
        <w:spacing w:after="0"/>
        <w:ind w:firstLine="375"/>
        <w:rPr>
          <w:rFonts w:ascii="Arial" w:hAnsi="Arial" w:cs="Arial"/>
          <w:iCs/>
          <w:sz w:val="21"/>
          <w:szCs w:val="21"/>
          <w:lang w:val="pt-BR"/>
        </w:rPr>
      </w:pPr>
      <w:r w:rsidRPr="00976578">
        <w:rPr>
          <w:rFonts w:ascii="Arial" w:hAnsi="Arial" w:cs="Arial"/>
          <w:iCs/>
          <w:sz w:val="21"/>
          <w:szCs w:val="21"/>
          <w:lang w:val="pt-BR"/>
        </w:rPr>
        <w:t>  </w:t>
      </w:r>
    </w:p>
    <w:p w14:paraId="67691979" w14:textId="77777777" w:rsidR="000E16AA" w:rsidRPr="00976578" w:rsidRDefault="000E16AA" w:rsidP="00976578">
      <w:pPr>
        <w:spacing w:after="0"/>
        <w:ind w:firstLine="375"/>
        <w:rPr>
          <w:rFonts w:ascii="GHEA Grapalat" w:hAnsi="GHEA Grapalat"/>
          <w:iCs/>
          <w:sz w:val="15"/>
          <w:szCs w:val="21"/>
          <w:lang w:val="pt-BR"/>
        </w:rPr>
      </w:pPr>
    </w:p>
    <w:p w14:paraId="46031464" w14:textId="77777777" w:rsidR="000E16AA" w:rsidRPr="00976578" w:rsidRDefault="000E16AA" w:rsidP="00976578">
      <w:pPr>
        <w:spacing w:after="0"/>
        <w:ind w:firstLine="375"/>
        <w:jc w:val="center"/>
        <w:rPr>
          <w:rFonts w:ascii="GHEA Grapalat" w:hAnsi="GHEA Grapalat"/>
          <w:iCs/>
          <w:lang w:val="pt-BR"/>
        </w:rPr>
      </w:pPr>
      <w:r w:rsidRPr="00976578">
        <w:rPr>
          <w:rFonts w:ascii="GHEA Grapalat" w:hAnsi="GHEA Grapalat"/>
          <w:b/>
          <w:bCs/>
          <w:iCs/>
        </w:rPr>
        <w:t>ԱՐՁԱՆԱԳՐՈՒԹՅՈՒՆ</w:t>
      </w:r>
      <w:r w:rsidRPr="00976578">
        <w:rPr>
          <w:rFonts w:ascii="GHEA Grapalat" w:hAnsi="GHEA Grapalat"/>
          <w:b/>
          <w:bCs/>
          <w:iCs/>
          <w:lang w:val="pt-BR"/>
        </w:rPr>
        <w:t xml:space="preserve"> N</w:t>
      </w:r>
    </w:p>
    <w:p w14:paraId="7F322D92" w14:textId="77777777" w:rsidR="000E16AA" w:rsidRPr="00976578" w:rsidRDefault="000E16AA" w:rsidP="00976578">
      <w:pPr>
        <w:spacing w:after="0"/>
        <w:ind w:firstLine="375"/>
        <w:jc w:val="center"/>
        <w:rPr>
          <w:rFonts w:ascii="GHEA Grapalat" w:hAnsi="GHEA Grapalat"/>
          <w:b/>
          <w:bCs/>
          <w:iCs/>
          <w:lang w:val="pt-BR"/>
        </w:rPr>
      </w:pPr>
      <w:r w:rsidRPr="00976578">
        <w:rPr>
          <w:rFonts w:ascii="GHEA Grapalat" w:hAnsi="GHEA Grapalat"/>
          <w:b/>
          <w:bCs/>
          <w:iCs/>
        </w:rPr>
        <w:t>ՊԱՅՄԱՆԱԳՐԻ</w:t>
      </w:r>
      <w:r w:rsidRPr="00976578">
        <w:rPr>
          <w:rFonts w:ascii="GHEA Grapalat" w:hAnsi="GHEA Grapalat"/>
          <w:b/>
          <w:bCs/>
          <w:iCs/>
          <w:lang w:val="pt-BR"/>
        </w:rPr>
        <w:t xml:space="preserve"> </w:t>
      </w:r>
      <w:r w:rsidRPr="00976578">
        <w:rPr>
          <w:rFonts w:ascii="GHEA Grapalat" w:hAnsi="GHEA Grapalat"/>
          <w:b/>
          <w:bCs/>
          <w:iCs/>
        </w:rPr>
        <w:t>ԿԱՄ</w:t>
      </w:r>
      <w:r w:rsidRPr="00976578">
        <w:rPr>
          <w:rFonts w:ascii="GHEA Grapalat" w:hAnsi="GHEA Grapalat"/>
          <w:b/>
          <w:bCs/>
          <w:iCs/>
          <w:lang w:val="pt-BR"/>
        </w:rPr>
        <w:t xml:space="preserve"> </w:t>
      </w:r>
      <w:r w:rsidRPr="00976578">
        <w:rPr>
          <w:rFonts w:ascii="GHEA Grapalat" w:hAnsi="GHEA Grapalat"/>
          <w:b/>
          <w:bCs/>
          <w:iCs/>
        </w:rPr>
        <w:t>ԴՐԱ</w:t>
      </w:r>
      <w:r w:rsidRPr="00976578">
        <w:rPr>
          <w:rFonts w:ascii="GHEA Grapalat" w:hAnsi="GHEA Grapalat"/>
          <w:b/>
          <w:bCs/>
          <w:iCs/>
          <w:lang w:val="pt-BR"/>
        </w:rPr>
        <w:t xml:space="preserve"> </w:t>
      </w:r>
      <w:r w:rsidRPr="00976578">
        <w:rPr>
          <w:rFonts w:ascii="GHEA Grapalat" w:hAnsi="GHEA Grapalat"/>
          <w:b/>
          <w:bCs/>
          <w:iCs/>
        </w:rPr>
        <w:t>ՄԻ</w:t>
      </w:r>
      <w:r w:rsidRPr="00976578">
        <w:rPr>
          <w:rFonts w:ascii="GHEA Grapalat" w:hAnsi="GHEA Grapalat"/>
          <w:b/>
          <w:bCs/>
          <w:iCs/>
          <w:lang w:val="pt-BR"/>
        </w:rPr>
        <w:t xml:space="preserve"> </w:t>
      </w:r>
      <w:r w:rsidRPr="00976578">
        <w:rPr>
          <w:rFonts w:ascii="GHEA Grapalat" w:hAnsi="GHEA Grapalat"/>
          <w:b/>
          <w:bCs/>
          <w:iCs/>
        </w:rPr>
        <w:t>ՄԱՍԻ</w:t>
      </w:r>
      <w:r w:rsidRPr="00976578">
        <w:rPr>
          <w:rFonts w:ascii="GHEA Grapalat" w:hAnsi="GHEA Grapalat"/>
          <w:b/>
          <w:bCs/>
          <w:iCs/>
          <w:lang w:val="pt-BR"/>
        </w:rPr>
        <w:t xml:space="preserve"> ԿԱՏԱՐՄԱՆ ԱՐԴՅՈՒՆՔՆԵՐԻ </w:t>
      </w:r>
    </w:p>
    <w:p w14:paraId="430B33CC" w14:textId="77777777" w:rsidR="000E16AA" w:rsidRPr="00976578" w:rsidRDefault="000E16AA" w:rsidP="00976578">
      <w:pPr>
        <w:spacing w:after="0"/>
        <w:ind w:firstLine="375"/>
        <w:jc w:val="center"/>
        <w:rPr>
          <w:rFonts w:ascii="Arial Unicode" w:hAnsi="Arial Unicode"/>
          <w:iCs/>
          <w:lang w:val="pt-BR"/>
        </w:rPr>
      </w:pPr>
      <w:r w:rsidRPr="00976578">
        <w:rPr>
          <w:rFonts w:ascii="GHEA Grapalat" w:hAnsi="GHEA Grapalat"/>
          <w:b/>
          <w:bCs/>
          <w:iCs/>
        </w:rPr>
        <w:t>ՀԱՆՁՆՄԱՆ</w:t>
      </w:r>
      <w:r w:rsidRPr="00976578">
        <w:rPr>
          <w:rFonts w:ascii="GHEA Grapalat" w:hAnsi="GHEA Grapalat"/>
          <w:b/>
          <w:bCs/>
          <w:iCs/>
          <w:lang w:val="pt-BR"/>
        </w:rPr>
        <w:t>-</w:t>
      </w:r>
      <w:r w:rsidRPr="00976578">
        <w:rPr>
          <w:rFonts w:ascii="GHEA Grapalat" w:hAnsi="GHEA Grapalat"/>
          <w:b/>
          <w:bCs/>
          <w:iCs/>
        </w:rPr>
        <w:t>ԸՆԴՈՒՆՄԱՆ</w:t>
      </w:r>
    </w:p>
    <w:p w14:paraId="1FCEF965" w14:textId="77777777" w:rsidR="000E16AA" w:rsidRPr="00976578" w:rsidRDefault="000E16AA" w:rsidP="00976578">
      <w:pPr>
        <w:pStyle w:val="BodyTextIndent"/>
        <w:spacing w:line="240" w:lineRule="auto"/>
        <w:ind w:firstLine="0"/>
        <w:jc w:val="center"/>
        <w:rPr>
          <w:b/>
          <w:bCs/>
          <w:iCs/>
          <w:lang w:val="es-ES"/>
        </w:rPr>
      </w:pPr>
    </w:p>
    <w:p w14:paraId="62425AD3" w14:textId="77777777" w:rsidR="000E16AA" w:rsidRPr="00976578" w:rsidRDefault="000E16AA" w:rsidP="00976578">
      <w:pPr>
        <w:pStyle w:val="BodyTextIndent"/>
        <w:spacing w:line="240" w:lineRule="auto"/>
        <w:ind w:firstLine="540"/>
        <w:rPr>
          <w:iCs/>
          <w:lang w:val="es-ES"/>
        </w:rPr>
      </w:pPr>
      <w:proofErr w:type="gramStart"/>
      <w:r w:rsidRPr="00976578">
        <w:rPr>
          <w:rFonts w:ascii="GHEA Grapalat" w:hAnsi="GHEA Grapalat"/>
          <w:sz w:val="21"/>
          <w:szCs w:val="21"/>
          <w:lang w:val="es-ES" w:eastAsia="ru-RU"/>
        </w:rPr>
        <w:t xml:space="preserve">«  </w:t>
      </w:r>
      <w:proofErr w:type="gramEnd"/>
      <w:r w:rsidRPr="00976578">
        <w:rPr>
          <w:rFonts w:ascii="GHEA Grapalat" w:hAnsi="GHEA Grapalat"/>
          <w:sz w:val="21"/>
          <w:szCs w:val="21"/>
          <w:lang w:val="es-ES" w:eastAsia="ru-RU"/>
        </w:rPr>
        <w:t xml:space="preserve">    » «              »</w:t>
      </w:r>
      <w:r w:rsidRPr="00976578">
        <w:rPr>
          <w:iCs/>
          <w:lang w:val="es-ES"/>
        </w:rPr>
        <w:t xml:space="preserve">  </w:t>
      </w:r>
      <w:r w:rsidRPr="00976578">
        <w:rPr>
          <w:rFonts w:ascii="GHEA Grapalat" w:hAnsi="GHEA Grapalat"/>
          <w:sz w:val="21"/>
          <w:szCs w:val="21"/>
          <w:lang w:val="es-ES" w:eastAsia="ru-RU"/>
        </w:rPr>
        <w:t xml:space="preserve">20    </w:t>
      </w:r>
      <w:r w:rsidRPr="00976578">
        <w:rPr>
          <w:rFonts w:ascii="GHEA Grapalat" w:hAnsi="GHEA Grapalat"/>
          <w:sz w:val="21"/>
          <w:szCs w:val="21"/>
          <w:lang w:eastAsia="ru-RU"/>
        </w:rPr>
        <w:t>թ</w:t>
      </w:r>
      <w:r w:rsidRPr="00976578">
        <w:rPr>
          <w:rFonts w:ascii="GHEA Grapalat" w:hAnsi="GHEA Grapalat"/>
          <w:sz w:val="21"/>
          <w:szCs w:val="21"/>
          <w:lang w:val="es-ES" w:eastAsia="ru-RU"/>
        </w:rPr>
        <w:t>.</w:t>
      </w:r>
    </w:p>
    <w:p w14:paraId="26A34744" w14:textId="77777777" w:rsidR="000E16AA" w:rsidRPr="00976578" w:rsidRDefault="000E16AA" w:rsidP="00976578">
      <w:pPr>
        <w:pStyle w:val="BodyTextIndent"/>
        <w:spacing w:line="240" w:lineRule="auto"/>
        <w:ind w:firstLine="0"/>
        <w:rPr>
          <w:iCs/>
          <w:lang w:val="es-ES"/>
        </w:rPr>
      </w:pPr>
    </w:p>
    <w:p w14:paraId="60F1C3C8" w14:textId="77777777" w:rsidR="000E16AA" w:rsidRPr="00976578" w:rsidRDefault="000E16AA" w:rsidP="00976578">
      <w:pPr>
        <w:pStyle w:val="NormalWeb"/>
        <w:spacing w:before="0" w:beforeAutospacing="0" w:after="0" w:afterAutospacing="0"/>
        <w:rPr>
          <w:rFonts w:ascii="GHEA Grapalat" w:hAnsi="GHEA Grapalat"/>
          <w:sz w:val="21"/>
          <w:szCs w:val="21"/>
          <w:lang w:val="es-ES"/>
        </w:rPr>
      </w:pPr>
      <w:r w:rsidRPr="00976578">
        <w:rPr>
          <w:rFonts w:ascii="GHEA Grapalat" w:hAnsi="GHEA Grapalat"/>
          <w:sz w:val="21"/>
          <w:szCs w:val="21"/>
        </w:rPr>
        <w:t>Պայմանագրի</w:t>
      </w:r>
      <w:r w:rsidRPr="00976578">
        <w:rPr>
          <w:rFonts w:ascii="GHEA Grapalat" w:hAnsi="GHEA Grapalat"/>
          <w:sz w:val="21"/>
          <w:szCs w:val="21"/>
          <w:lang w:val="es-ES"/>
        </w:rPr>
        <w:t xml:space="preserve"> /</w:t>
      </w:r>
      <w:r w:rsidRPr="00976578">
        <w:rPr>
          <w:rFonts w:ascii="GHEA Grapalat" w:hAnsi="GHEA Grapalat"/>
          <w:sz w:val="21"/>
          <w:szCs w:val="21"/>
        </w:rPr>
        <w:t>այսուհետ</w:t>
      </w:r>
      <w:r w:rsidRPr="00976578">
        <w:rPr>
          <w:rFonts w:ascii="GHEA Grapalat" w:hAnsi="GHEA Grapalat"/>
          <w:sz w:val="21"/>
          <w:szCs w:val="21"/>
          <w:lang w:val="es-ES"/>
        </w:rPr>
        <w:t xml:space="preserve">` </w:t>
      </w:r>
      <w:r w:rsidRPr="00976578">
        <w:rPr>
          <w:rFonts w:ascii="GHEA Grapalat" w:hAnsi="GHEA Grapalat"/>
          <w:sz w:val="21"/>
          <w:szCs w:val="21"/>
        </w:rPr>
        <w:t>Պայմանագիր</w:t>
      </w:r>
      <w:r w:rsidRPr="00976578">
        <w:rPr>
          <w:rFonts w:ascii="GHEA Grapalat" w:hAnsi="GHEA Grapalat"/>
          <w:sz w:val="21"/>
          <w:szCs w:val="21"/>
          <w:lang w:val="es-ES"/>
        </w:rPr>
        <w:t xml:space="preserve">/ </w:t>
      </w:r>
      <w:r w:rsidRPr="00976578">
        <w:rPr>
          <w:rFonts w:ascii="GHEA Grapalat" w:hAnsi="GHEA Grapalat"/>
          <w:sz w:val="21"/>
          <w:szCs w:val="21"/>
        </w:rPr>
        <w:t>անվանումը</w:t>
      </w:r>
      <w:r w:rsidRPr="00976578">
        <w:rPr>
          <w:rFonts w:ascii="GHEA Grapalat" w:hAnsi="GHEA Grapalat"/>
          <w:sz w:val="21"/>
          <w:szCs w:val="21"/>
          <w:lang w:val="es-ES"/>
        </w:rPr>
        <w:t>` __________________________________________</w:t>
      </w:r>
    </w:p>
    <w:p w14:paraId="35F0C5D2" w14:textId="77777777" w:rsidR="000E16AA" w:rsidRPr="00976578" w:rsidRDefault="000E16AA" w:rsidP="00976578">
      <w:pPr>
        <w:pStyle w:val="NormalWeb"/>
        <w:spacing w:before="0" w:beforeAutospacing="0" w:after="0" w:afterAutospacing="0"/>
        <w:rPr>
          <w:rFonts w:ascii="GHEA Grapalat" w:hAnsi="GHEA Grapalat"/>
          <w:sz w:val="21"/>
          <w:szCs w:val="21"/>
          <w:lang w:val="es-ES"/>
        </w:rPr>
      </w:pPr>
      <w:r w:rsidRPr="00976578">
        <w:rPr>
          <w:rFonts w:ascii="GHEA Grapalat" w:hAnsi="GHEA Grapalat"/>
          <w:sz w:val="21"/>
          <w:szCs w:val="21"/>
        </w:rPr>
        <w:t>Պայմանագրի</w:t>
      </w:r>
      <w:r w:rsidRPr="00976578">
        <w:rPr>
          <w:rFonts w:ascii="GHEA Grapalat" w:hAnsi="GHEA Grapalat"/>
          <w:sz w:val="21"/>
          <w:szCs w:val="21"/>
          <w:lang w:val="es-ES"/>
        </w:rPr>
        <w:t xml:space="preserve"> </w:t>
      </w:r>
      <w:r w:rsidRPr="00976578">
        <w:rPr>
          <w:rFonts w:ascii="GHEA Grapalat" w:hAnsi="GHEA Grapalat"/>
          <w:sz w:val="21"/>
          <w:szCs w:val="21"/>
        </w:rPr>
        <w:t>կնքման</w:t>
      </w:r>
      <w:r w:rsidRPr="00976578">
        <w:rPr>
          <w:rFonts w:ascii="GHEA Grapalat" w:hAnsi="GHEA Grapalat"/>
          <w:sz w:val="21"/>
          <w:szCs w:val="21"/>
          <w:lang w:val="es-ES"/>
        </w:rPr>
        <w:t xml:space="preserve"> </w:t>
      </w:r>
      <w:r w:rsidRPr="00976578">
        <w:rPr>
          <w:rFonts w:ascii="GHEA Grapalat" w:hAnsi="GHEA Grapalat"/>
          <w:sz w:val="21"/>
          <w:szCs w:val="21"/>
        </w:rPr>
        <w:t>ամսաթիվը</w:t>
      </w:r>
      <w:r w:rsidRPr="00976578">
        <w:rPr>
          <w:rFonts w:ascii="GHEA Grapalat" w:hAnsi="GHEA Grapalat"/>
          <w:sz w:val="21"/>
          <w:szCs w:val="21"/>
          <w:lang w:val="es-ES"/>
        </w:rPr>
        <w:t xml:space="preserve">` «____» «__________________» 20 </w:t>
      </w:r>
      <w:r w:rsidRPr="00976578">
        <w:rPr>
          <w:rFonts w:ascii="GHEA Grapalat" w:hAnsi="GHEA Grapalat"/>
          <w:sz w:val="21"/>
          <w:szCs w:val="21"/>
        </w:rPr>
        <w:t>թ</w:t>
      </w:r>
      <w:r w:rsidRPr="00976578">
        <w:rPr>
          <w:rFonts w:ascii="GHEA Grapalat" w:hAnsi="GHEA Grapalat"/>
          <w:sz w:val="21"/>
          <w:szCs w:val="21"/>
          <w:lang w:val="es-ES"/>
        </w:rPr>
        <w:t>.</w:t>
      </w:r>
    </w:p>
    <w:p w14:paraId="70E1CDEC" w14:textId="77777777" w:rsidR="000E16AA" w:rsidRPr="00976578" w:rsidRDefault="000E16AA" w:rsidP="00976578">
      <w:pPr>
        <w:pStyle w:val="NormalWeb"/>
        <w:spacing w:before="0" w:beforeAutospacing="0" w:after="0" w:afterAutospacing="0"/>
        <w:rPr>
          <w:rFonts w:ascii="GHEA Grapalat" w:hAnsi="GHEA Grapalat"/>
          <w:sz w:val="21"/>
          <w:szCs w:val="21"/>
          <w:lang w:val="es-ES"/>
        </w:rPr>
      </w:pPr>
      <w:r w:rsidRPr="00976578">
        <w:rPr>
          <w:rFonts w:ascii="GHEA Grapalat" w:hAnsi="GHEA Grapalat"/>
          <w:sz w:val="21"/>
          <w:szCs w:val="21"/>
        </w:rPr>
        <w:t>Պայմանագրի</w:t>
      </w:r>
      <w:r w:rsidRPr="00976578">
        <w:rPr>
          <w:rFonts w:ascii="GHEA Grapalat" w:hAnsi="GHEA Grapalat"/>
          <w:sz w:val="21"/>
          <w:szCs w:val="21"/>
          <w:lang w:val="es-ES"/>
        </w:rPr>
        <w:t xml:space="preserve"> </w:t>
      </w:r>
      <w:r w:rsidRPr="00976578">
        <w:rPr>
          <w:rFonts w:ascii="GHEA Grapalat" w:hAnsi="GHEA Grapalat"/>
          <w:sz w:val="21"/>
          <w:szCs w:val="21"/>
        </w:rPr>
        <w:t>համարը</w:t>
      </w:r>
      <w:r w:rsidRPr="00976578">
        <w:rPr>
          <w:rFonts w:ascii="GHEA Grapalat" w:hAnsi="GHEA Grapalat"/>
          <w:sz w:val="21"/>
          <w:szCs w:val="21"/>
          <w:lang w:val="es-ES"/>
        </w:rPr>
        <w:t>`    __________</w:t>
      </w:r>
    </w:p>
    <w:p w14:paraId="21A5BF43" w14:textId="77777777" w:rsidR="000E16AA" w:rsidRPr="00976578" w:rsidRDefault="000E16AA" w:rsidP="00976578">
      <w:pPr>
        <w:spacing w:after="0"/>
        <w:jc w:val="both"/>
        <w:rPr>
          <w:rFonts w:ascii="GHEA Grapalat" w:hAnsi="GHEA Grapalat" w:cs="Sylfaen"/>
          <w:iCs/>
          <w:lang w:val="es-ES"/>
        </w:rPr>
      </w:pPr>
      <w:r w:rsidRPr="00976578">
        <w:rPr>
          <w:rFonts w:ascii="GHEA Grapalat" w:hAnsi="GHEA Grapalat"/>
          <w:iCs/>
          <w:sz w:val="21"/>
          <w:szCs w:val="21"/>
        </w:rPr>
        <w:t>Պատվիրատուն</w:t>
      </w:r>
      <w:r w:rsidRPr="00976578">
        <w:rPr>
          <w:rFonts w:ascii="GHEA Grapalat" w:hAnsi="GHEA Grapalat"/>
          <w:iCs/>
          <w:sz w:val="21"/>
          <w:szCs w:val="21"/>
          <w:lang w:val="es-ES"/>
        </w:rPr>
        <w:t xml:space="preserve"> </w:t>
      </w:r>
      <w:r w:rsidRPr="00976578">
        <w:rPr>
          <w:rFonts w:ascii="GHEA Grapalat" w:hAnsi="GHEA Grapalat"/>
          <w:iCs/>
          <w:sz w:val="21"/>
          <w:szCs w:val="21"/>
        </w:rPr>
        <w:t>և</w:t>
      </w:r>
      <w:r w:rsidRPr="00976578">
        <w:rPr>
          <w:rFonts w:ascii="GHEA Grapalat" w:hAnsi="GHEA Grapalat"/>
          <w:iCs/>
          <w:sz w:val="21"/>
          <w:szCs w:val="21"/>
          <w:lang w:val="es-ES"/>
        </w:rPr>
        <w:t xml:space="preserve"> </w:t>
      </w:r>
      <w:r w:rsidRPr="00976578">
        <w:rPr>
          <w:rFonts w:ascii="GHEA Grapalat" w:hAnsi="GHEA Grapalat"/>
          <w:sz w:val="21"/>
          <w:szCs w:val="21"/>
        </w:rPr>
        <w:t>Պայմանագրի</w:t>
      </w:r>
      <w:r w:rsidRPr="00976578">
        <w:rPr>
          <w:rFonts w:ascii="GHEA Grapalat" w:hAnsi="GHEA Grapalat"/>
          <w:sz w:val="21"/>
          <w:szCs w:val="21"/>
          <w:lang w:val="es-ES"/>
        </w:rPr>
        <w:t xml:space="preserve"> </w:t>
      </w:r>
      <w:r w:rsidRPr="00976578">
        <w:rPr>
          <w:rFonts w:ascii="GHEA Grapalat" w:hAnsi="GHEA Grapalat"/>
          <w:sz w:val="21"/>
          <w:szCs w:val="21"/>
        </w:rPr>
        <w:t>կողմը՝</w:t>
      </w:r>
      <w:r w:rsidRPr="00976578">
        <w:rPr>
          <w:rFonts w:ascii="GHEA Grapalat" w:hAnsi="GHEA Grapalat"/>
          <w:sz w:val="21"/>
          <w:szCs w:val="21"/>
          <w:lang w:val="es-ES"/>
        </w:rPr>
        <w:t xml:space="preserve"> </w:t>
      </w:r>
      <w:r w:rsidRPr="00976578">
        <w:rPr>
          <w:rFonts w:ascii="GHEA Grapalat" w:hAnsi="GHEA Grapalat"/>
          <w:sz w:val="21"/>
          <w:szCs w:val="21"/>
          <w:lang w:val="hy-AM"/>
        </w:rPr>
        <w:t>հիմք</w:t>
      </w:r>
      <w:r w:rsidRPr="00976578">
        <w:rPr>
          <w:rFonts w:ascii="GHEA Grapalat" w:hAnsi="GHEA Grapalat"/>
          <w:sz w:val="21"/>
          <w:szCs w:val="21"/>
          <w:lang w:val="es-ES"/>
        </w:rPr>
        <w:t xml:space="preserve"> </w:t>
      </w:r>
      <w:r w:rsidRPr="00976578">
        <w:rPr>
          <w:rFonts w:ascii="GHEA Grapalat" w:hAnsi="GHEA Grapalat"/>
          <w:sz w:val="21"/>
          <w:szCs w:val="21"/>
          <w:lang w:val="hy-AM"/>
        </w:rPr>
        <w:t>ընդունելով</w:t>
      </w:r>
      <w:r w:rsidRPr="00976578">
        <w:rPr>
          <w:rFonts w:ascii="GHEA Grapalat" w:hAnsi="GHEA Grapalat"/>
          <w:sz w:val="21"/>
          <w:szCs w:val="21"/>
          <w:lang w:val="es-ES"/>
        </w:rPr>
        <w:t xml:space="preserve"> </w:t>
      </w:r>
      <w:r w:rsidRPr="00976578">
        <w:rPr>
          <w:rFonts w:ascii="GHEA Grapalat" w:hAnsi="GHEA Grapalat"/>
          <w:sz w:val="21"/>
          <w:szCs w:val="21"/>
          <w:lang w:val="hy-AM"/>
        </w:rPr>
        <w:t>պայմանագրի</w:t>
      </w:r>
      <w:r w:rsidRPr="00976578">
        <w:rPr>
          <w:rFonts w:ascii="GHEA Grapalat" w:hAnsi="GHEA Grapalat"/>
          <w:sz w:val="21"/>
          <w:szCs w:val="21"/>
          <w:lang w:val="es-ES"/>
        </w:rPr>
        <w:t xml:space="preserve"> </w:t>
      </w:r>
      <w:r w:rsidRPr="00976578">
        <w:rPr>
          <w:rFonts w:ascii="GHEA Grapalat" w:hAnsi="GHEA Grapalat"/>
          <w:sz w:val="21"/>
          <w:szCs w:val="21"/>
          <w:lang w:val="hy-AM"/>
        </w:rPr>
        <w:t xml:space="preserve">կատարման վերաբերյալ «   </w:t>
      </w:r>
      <w:r w:rsidRPr="00976578">
        <w:rPr>
          <w:rFonts w:ascii="GHEA Grapalat" w:hAnsi="GHEA Grapalat"/>
          <w:sz w:val="21"/>
          <w:szCs w:val="21"/>
          <w:lang w:val="es-ES"/>
        </w:rPr>
        <w:t xml:space="preserve">    </w:t>
      </w:r>
      <w:r w:rsidRPr="00976578">
        <w:rPr>
          <w:rFonts w:ascii="GHEA Grapalat" w:hAnsi="GHEA Grapalat"/>
          <w:sz w:val="21"/>
          <w:szCs w:val="21"/>
          <w:lang w:val="hy-AM"/>
        </w:rPr>
        <w:t xml:space="preserve">» </w:t>
      </w:r>
      <w:r w:rsidRPr="00976578">
        <w:rPr>
          <w:rFonts w:ascii="GHEA Grapalat" w:hAnsi="GHEA Grapalat"/>
          <w:sz w:val="21"/>
          <w:szCs w:val="21"/>
          <w:lang w:val="es-ES"/>
        </w:rPr>
        <w:t xml:space="preserve">     </w:t>
      </w:r>
      <w:r w:rsidRPr="00976578">
        <w:rPr>
          <w:rFonts w:ascii="GHEA Grapalat" w:hAnsi="GHEA Grapalat"/>
          <w:sz w:val="21"/>
          <w:szCs w:val="21"/>
          <w:lang w:val="hy-AM"/>
        </w:rPr>
        <w:t xml:space="preserve">«      </w:t>
      </w:r>
      <w:r w:rsidRPr="00976578">
        <w:rPr>
          <w:rFonts w:ascii="GHEA Grapalat" w:hAnsi="GHEA Grapalat"/>
          <w:sz w:val="21"/>
          <w:szCs w:val="21"/>
          <w:lang w:val="es-ES"/>
        </w:rPr>
        <w:t xml:space="preserve">               </w:t>
      </w:r>
      <w:r w:rsidRPr="00976578">
        <w:rPr>
          <w:rFonts w:ascii="GHEA Grapalat" w:hAnsi="GHEA Grapalat"/>
          <w:sz w:val="21"/>
          <w:szCs w:val="21"/>
          <w:lang w:val="hy-AM"/>
        </w:rPr>
        <w:t xml:space="preserve"> »</w:t>
      </w:r>
      <w:r w:rsidRPr="00976578">
        <w:rPr>
          <w:rFonts w:ascii="GHEA Grapalat" w:hAnsi="GHEA Grapalat"/>
          <w:sz w:val="21"/>
          <w:szCs w:val="21"/>
          <w:lang w:val="es-ES"/>
        </w:rPr>
        <w:t xml:space="preserve"> </w:t>
      </w:r>
      <w:r w:rsidRPr="00976578">
        <w:rPr>
          <w:rFonts w:ascii="GHEA Grapalat" w:hAnsi="GHEA Grapalat"/>
          <w:sz w:val="21"/>
          <w:szCs w:val="21"/>
          <w:lang w:val="hy-AM"/>
        </w:rPr>
        <w:t xml:space="preserve">20 </w:t>
      </w:r>
      <w:r w:rsidRPr="00976578">
        <w:rPr>
          <w:rFonts w:ascii="GHEA Grapalat" w:hAnsi="GHEA Grapalat"/>
          <w:sz w:val="21"/>
          <w:szCs w:val="21"/>
          <w:lang w:val="es-ES"/>
        </w:rPr>
        <w:t xml:space="preserve">  </w:t>
      </w:r>
      <w:r w:rsidRPr="00976578">
        <w:rPr>
          <w:rFonts w:ascii="GHEA Grapalat" w:hAnsi="GHEA Grapalat"/>
          <w:sz w:val="21"/>
          <w:szCs w:val="21"/>
          <w:lang w:val="hy-AM"/>
        </w:rPr>
        <w:t xml:space="preserve">  թ. դուրս գրված </w:t>
      </w:r>
      <w:r w:rsidRPr="00976578">
        <w:rPr>
          <w:rFonts w:ascii="GHEA Grapalat" w:hAnsi="GHEA Grapalat"/>
          <w:sz w:val="21"/>
          <w:szCs w:val="21"/>
          <w:lang w:val="es-ES"/>
        </w:rPr>
        <w:t xml:space="preserve">N ___   </w:t>
      </w:r>
      <w:r w:rsidRPr="00976578">
        <w:rPr>
          <w:rFonts w:ascii="GHEA Grapalat" w:hAnsi="GHEA Grapalat"/>
          <w:sz w:val="21"/>
          <w:szCs w:val="21"/>
          <w:lang w:val="hy-AM"/>
        </w:rPr>
        <w:t xml:space="preserve">հաշիվ ապրանքագիրը, </w:t>
      </w:r>
      <w:r w:rsidRPr="00976578">
        <w:rPr>
          <w:rFonts w:ascii="GHEA Grapalat" w:hAnsi="GHEA Grapalat"/>
          <w:sz w:val="21"/>
          <w:szCs w:val="21"/>
          <w:lang w:val="es-ES"/>
        </w:rPr>
        <w:t>կազմեցին սույն արձանագրությունը հետևյալի մասին.</w:t>
      </w:r>
    </w:p>
    <w:p w14:paraId="6EA72FCC" w14:textId="77777777" w:rsidR="000E16AA" w:rsidRPr="00976578" w:rsidRDefault="000E16AA" w:rsidP="00976578">
      <w:pPr>
        <w:spacing w:after="0"/>
        <w:jc w:val="both"/>
        <w:rPr>
          <w:rFonts w:ascii="GHEA Grapalat" w:hAnsi="GHEA Grapalat"/>
          <w:iCs/>
          <w:sz w:val="21"/>
          <w:szCs w:val="21"/>
          <w:lang w:val="hy-AM"/>
        </w:rPr>
      </w:pPr>
      <w:r w:rsidRPr="00976578">
        <w:rPr>
          <w:rFonts w:ascii="GHEA Grapalat" w:hAnsi="GHEA Grapalat"/>
          <w:iCs/>
          <w:sz w:val="21"/>
          <w:szCs w:val="21"/>
        </w:rPr>
        <w:t>Պայմանագրի</w:t>
      </w:r>
      <w:r w:rsidRPr="00976578">
        <w:rPr>
          <w:rFonts w:ascii="GHEA Grapalat" w:hAnsi="GHEA Grapalat"/>
          <w:iCs/>
          <w:sz w:val="21"/>
          <w:szCs w:val="21"/>
          <w:lang w:val="es-ES"/>
        </w:rPr>
        <w:t xml:space="preserve"> </w:t>
      </w:r>
      <w:r w:rsidRPr="00976578">
        <w:rPr>
          <w:rFonts w:ascii="GHEA Grapalat" w:hAnsi="GHEA Grapalat"/>
          <w:iCs/>
          <w:sz w:val="21"/>
          <w:szCs w:val="21"/>
        </w:rPr>
        <w:t>շրջանակներում</w:t>
      </w:r>
      <w:r w:rsidRPr="00976578">
        <w:rPr>
          <w:rFonts w:ascii="GHEA Grapalat" w:hAnsi="GHEA Grapalat"/>
          <w:iCs/>
          <w:sz w:val="21"/>
          <w:szCs w:val="21"/>
          <w:lang w:val="es-ES"/>
        </w:rPr>
        <w:t xml:space="preserve"> </w:t>
      </w:r>
      <w:r w:rsidRPr="00976578">
        <w:rPr>
          <w:rFonts w:ascii="GHEA Grapalat" w:hAnsi="GHEA Grapalat"/>
          <w:iCs/>
          <w:snapToGrid w:val="0"/>
          <w:sz w:val="21"/>
          <w:szCs w:val="21"/>
          <w:lang w:val="es-ES"/>
        </w:rPr>
        <w:t xml:space="preserve">Պայմանագրի կողմը </w:t>
      </w:r>
      <w:r w:rsidRPr="00976578">
        <w:rPr>
          <w:rFonts w:ascii="GHEA Grapalat" w:hAnsi="GHEA Grapalat"/>
          <w:iCs/>
          <w:sz w:val="21"/>
          <w:szCs w:val="21"/>
          <w:lang w:val="es-ES"/>
        </w:rPr>
        <w:t>մատուցել է հետևյալ ծառայությունները</w:t>
      </w:r>
      <w:r w:rsidRPr="00976578">
        <w:rPr>
          <w:rFonts w:ascii="GHEA Grapalat" w:hAnsi="GHEA Grapalat"/>
          <w:iCs/>
          <w:sz w:val="21"/>
          <w:szCs w:val="21"/>
        </w:rPr>
        <w:t>՝</w:t>
      </w:r>
    </w:p>
    <w:p w14:paraId="1EE1A9BC" w14:textId="77777777" w:rsidR="000E16AA" w:rsidRPr="00976578" w:rsidRDefault="000E16AA" w:rsidP="00976578">
      <w:pPr>
        <w:spacing w:after="0"/>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76578" w:rsidRPr="00976578" w14:paraId="59CF45E8" w14:textId="77777777" w:rsidTr="005C3E3E">
        <w:trPr>
          <w:jc w:val="right"/>
        </w:trPr>
        <w:tc>
          <w:tcPr>
            <w:tcW w:w="357" w:type="dxa"/>
            <w:vMerge w:val="restart"/>
            <w:shd w:val="clear" w:color="auto" w:fill="auto"/>
            <w:vAlign w:val="center"/>
          </w:tcPr>
          <w:p w14:paraId="52395841"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N</w:t>
            </w:r>
          </w:p>
        </w:tc>
        <w:tc>
          <w:tcPr>
            <w:tcW w:w="10348" w:type="dxa"/>
            <w:gridSpan w:val="8"/>
            <w:shd w:val="clear" w:color="auto" w:fill="auto"/>
            <w:vAlign w:val="center"/>
          </w:tcPr>
          <w:p w14:paraId="7CFB8FF9"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cs="Sylfaen"/>
                <w:sz w:val="18"/>
                <w:szCs w:val="18"/>
              </w:rPr>
              <w:t>Մատուցված</w:t>
            </w:r>
            <w:r w:rsidRPr="00976578">
              <w:rPr>
                <w:rFonts w:ascii="GHEA Grapalat" w:hAnsi="GHEA Grapalat" w:cs="Courier New"/>
                <w:sz w:val="18"/>
                <w:szCs w:val="18"/>
              </w:rPr>
              <w:t xml:space="preserve"> </w:t>
            </w:r>
            <w:r w:rsidRPr="00976578">
              <w:rPr>
                <w:rFonts w:ascii="GHEA Grapalat" w:hAnsi="GHEA Grapalat" w:cs="Sylfaen"/>
                <w:sz w:val="18"/>
                <w:szCs w:val="18"/>
              </w:rPr>
              <w:t>ծառայությունների</w:t>
            </w:r>
          </w:p>
        </w:tc>
      </w:tr>
      <w:tr w:rsidR="00976578" w:rsidRPr="00976578" w14:paraId="6D2E8491" w14:textId="77777777" w:rsidTr="005C3E3E">
        <w:trPr>
          <w:jc w:val="right"/>
        </w:trPr>
        <w:tc>
          <w:tcPr>
            <w:tcW w:w="357" w:type="dxa"/>
            <w:vMerge/>
            <w:shd w:val="clear" w:color="auto" w:fill="auto"/>
          </w:tcPr>
          <w:p w14:paraId="7FB9B842"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12DEBA29"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անվանումը</w:t>
            </w:r>
          </w:p>
        </w:tc>
        <w:tc>
          <w:tcPr>
            <w:tcW w:w="1440" w:type="dxa"/>
            <w:vMerge w:val="restart"/>
            <w:shd w:val="clear" w:color="auto" w:fill="auto"/>
            <w:vAlign w:val="center"/>
          </w:tcPr>
          <w:p w14:paraId="059865E1"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28917F1"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քանակական ցուցանիշը</w:t>
            </w:r>
          </w:p>
        </w:tc>
        <w:tc>
          <w:tcPr>
            <w:tcW w:w="2976" w:type="dxa"/>
            <w:gridSpan w:val="2"/>
            <w:shd w:val="clear" w:color="auto" w:fill="auto"/>
            <w:vAlign w:val="center"/>
          </w:tcPr>
          <w:p w14:paraId="20686307"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կատարման ժամկետը</w:t>
            </w:r>
          </w:p>
        </w:tc>
        <w:tc>
          <w:tcPr>
            <w:tcW w:w="1168" w:type="dxa"/>
            <w:vMerge w:val="restart"/>
            <w:shd w:val="clear" w:color="auto" w:fill="auto"/>
            <w:vAlign w:val="center"/>
          </w:tcPr>
          <w:p w14:paraId="5FABBB4A"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5A3CE51E"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Վճարման ժամկետը /ըստ վճարման ժամանակացույցի/</w:t>
            </w:r>
          </w:p>
        </w:tc>
      </w:tr>
      <w:tr w:rsidR="00976578" w:rsidRPr="00976578" w14:paraId="4977C778" w14:textId="77777777" w:rsidTr="005C3E3E">
        <w:trPr>
          <w:trHeight w:val="1105"/>
          <w:jc w:val="right"/>
        </w:trPr>
        <w:tc>
          <w:tcPr>
            <w:tcW w:w="357" w:type="dxa"/>
            <w:vMerge/>
            <w:tcBorders>
              <w:bottom w:val="single" w:sz="4" w:space="0" w:color="auto"/>
            </w:tcBorders>
            <w:shd w:val="clear" w:color="auto" w:fill="auto"/>
          </w:tcPr>
          <w:p w14:paraId="2CA09242"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717B0E4"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2E9D62C"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A2A6D"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39CA8CA3"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A821891"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BF533DD"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r w:rsidRPr="0097657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8D3802C"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4E8FE7D"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r>
      <w:tr w:rsidR="00976578" w:rsidRPr="00976578" w14:paraId="03672AE7" w14:textId="77777777" w:rsidTr="005C3E3E">
        <w:trPr>
          <w:jc w:val="right"/>
        </w:trPr>
        <w:tc>
          <w:tcPr>
            <w:tcW w:w="357" w:type="dxa"/>
            <w:shd w:val="clear" w:color="auto" w:fill="auto"/>
            <w:vAlign w:val="center"/>
          </w:tcPr>
          <w:p w14:paraId="132C1A11"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1DF0BEFE"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7DBCE52"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686F489"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25FEFF5"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58548B8"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54395F5"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CDCC40E"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C59FDB7" w14:textId="77777777" w:rsidR="000E16AA" w:rsidRPr="00976578" w:rsidRDefault="000E16AA" w:rsidP="00976578">
            <w:pPr>
              <w:pStyle w:val="NormalWeb"/>
              <w:spacing w:before="0" w:beforeAutospacing="0" w:after="0" w:afterAutospacing="0"/>
              <w:jc w:val="center"/>
              <w:rPr>
                <w:rFonts w:ascii="GHEA Grapalat" w:hAnsi="GHEA Grapalat"/>
                <w:sz w:val="18"/>
                <w:szCs w:val="18"/>
              </w:rPr>
            </w:pPr>
          </w:p>
        </w:tc>
      </w:tr>
      <w:tr w:rsidR="00976578" w:rsidRPr="00976578" w14:paraId="61BB061B" w14:textId="77777777" w:rsidTr="005C3E3E">
        <w:trPr>
          <w:jc w:val="right"/>
        </w:trPr>
        <w:tc>
          <w:tcPr>
            <w:tcW w:w="357" w:type="dxa"/>
            <w:shd w:val="clear" w:color="auto" w:fill="auto"/>
          </w:tcPr>
          <w:p w14:paraId="27E59618"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1173" w:type="dxa"/>
            <w:shd w:val="clear" w:color="auto" w:fill="auto"/>
          </w:tcPr>
          <w:p w14:paraId="2DBBD6B5"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1440" w:type="dxa"/>
            <w:shd w:val="clear" w:color="auto" w:fill="auto"/>
          </w:tcPr>
          <w:p w14:paraId="1A28BC3E"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1800" w:type="dxa"/>
            <w:shd w:val="clear" w:color="auto" w:fill="auto"/>
          </w:tcPr>
          <w:p w14:paraId="27CA4BE0"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1116" w:type="dxa"/>
            <w:shd w:val="clear" w:color="auto" w:fill="auto"/>
          </w:tcPr>
          <w:p w14:paraId="16CD9071"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1842" w:type="dxa"/>
            <w:shd w:val="clear" w:color="auto" w:fill="auto"/>
          </w:tcPr>
          <w:p w14:paraId="672AFE23"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1134" w:type="dxa"/>
            <w:shd w:val="clear" w:color="auto" w:fill="auto"/>
          </w:tcPr>
          <w:p w14:paraId="776482AB"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1168" w:type="dxa"/>
            <w:shd w:val="clear" w:color="auto" w:fill="auto"/>
          </w:tcPr>
          <w:p w14:paraId="65F5C0EC" w14:textId="77777777" w:rsidR="000E16AA" w:rsidRPr="00976578" w:rsidRDefault="000E16AA" w:rsidP="00976578">
            <w:pPr>
              <w:pStyle w:val="NormalWeb"/>
              <w:spacing w:before="0" w:beforeAutospacing="0" w:after="0" w:afterAutospacing="0"/>
              <w:jc w:val="center"/>
              <w:rPr>
                <w:rFonts w:ascii="GHEA Grapalat" w:hAnsi="GHEA Grapalat"/>
              </w:rPr>
            </w:pPr>
          </w:p>
        </w:tc>
        <w:tc>
          <w:tcPr>
            <w:tcW w:w="675" w:type="dxa"/>
            <w:shd w:val="clear" w:color="auto" w:fill="auto"/>
          </w:tcPr>
          <w:p w14:paraId="1FF6FFAB" w14:textId="77777777" w:rsidR="000E16AA" w:rsidRPr="00976578" w:rsidRDefault="000E16AA" w:rsidP="00976578">
            <w:pPr>
              <w:pStyle w:val="NormalWeb"/>
              <w:spacing w:before="0" w:beforeAutospacing="0" w:after="0" w:afterAutospacing="0"/>
              <w:jc w:val="center"/>
              <w:rPr>
                <w:rFonts w:ascii="GHEA Grapalat" w:hAnsi="GHEA Grapalat"/>
              </w:rPr>
            </w:pPr>
          </w:p>
        </w:tc>
      </w:tr>
    </w:tbl>
    <w:p w14:paraId="5EE6227B" w14:textId="77777777" w:rsidR="000E16AA" w:rsidRPr="00976578" w:rsidRDefault="000E16AA" w:rsidP="00976578">
      <w:pPr>
        <w:spacing w:after="0"/>
        <w:ind w:firstLine="375"/>
        <w:jc w:val="both"/>
        <w:rPr>
          <w:rFonts w:ascii="Arial" w:hAnsi="Arial" w:cs="Arial"/>
          <w:iCs/>
          <w:sz w:val="21"/>
          <w:szCs w:val="21"/>
          <w:lang w:val="es-ES"/>
        </w:rPr>
      </w:pPr>
      <w:r w:rsidRPr="00976578">
        <w:rPr>
          <w:rFonts w:ascii="Arial" w:hAnsi="Arial" w:cs="Arial"/>
          <w:iCs/>
          <w:sz w:val="21"/>
          <w:szCs w:val="21"/>
          <w:lang w:val="es-ES"/>
        </w:rPr>
        <w:t> </w:t>
      </w:r>
    </w:p>
    <w:p w14:paraId="3DC5BF5F" w14:textId="77777777" w:rsidR="000E16AA" w:rsidRPr="00976578" w:rsidRDefault="000E16AA" w:rsidP="00976578">
      <w:pPr>
        <w:spacing w:after="0"/>
        <w:ind w:firstLine="375"/>
        <w:jc w:val="both"/>
        <w:rPr>
          <w:rFonts w:ascii="GHEA Grapalat" w:hAnsi="GHEA Grapalat"/>
          <w:iCs/>
          <w:snapToGrid w:val="0"/>
          <w:sz w:val="21"/>
          <w:szCs w:val="21"/>
          <w:lang w:val="es-ES"/>
        </w:rPr>
      </w:pPr>
      <w:r w:rsidRPr="00976578">
        <w:rPr>
          <w:rFonts w:ascii="Arial" w:hAnsi="Arial" w:cs="Arial"/>
          <w:iCs/>
          <w:sz w:val="21"/>
          <w:szCs w:val="21"/>
          <w:lang w:val="es-ES"/>
        </w:rPr>
        <w:t> </w:t>
      </w:r>
      <w:r w:rsidRPr="00976578">
        <w:rPr>
          <w:rFonts w:ascii="GHEA Grapalat" w:hAnsi="GHEA Grapalat"/>
          <w:iCs/>
          <w:snapToGrid w:val="0"/>
          <w:sz w:val="21"/>
          <w:szCs w:val="21"/>
          <w:lang w:val="hy-AM"/>
        </w:rPr>
        <w:t xml:space="preserve">Սույն </w:t>
      </w:r>
      <w:r w:rsidRPr="00976578">
        <w:rPr>
          <w:rFonts w:ascii="GHEA Grapalat" w:hAnsi="GHEA Grapalat"/>
          <w:iCs/>
          <w:snapToGrid w:val="0"/>
          <w:sz w:val="21"/>
          <w:szCs w:val="21"/>
        </w:rPr>
        <w:t>արձանագրության</w:t>
      </w:r>
      <w:r w:rsidRPr="00976578">
        <w:rPr>
          <w:rFonts w:ascii="GHEA Grapalat" w:hAnsi="GHEA Grapalat"/>
          <w:iCs/>
          <w:snapToGrid w:val="0"/>
          <w:sz w:val="21"/>
          <w:szCs w:val="21"/>
          <w:lang w:val="es-ES"/>
        </w:rPr>
        <w:t xml:space="preserve"> </w:t>
      </w:r>
      <w:r w:rsidRPr="00976578">
        <w:rPr>
          <w:rFonts w:ascii="GHEA Grapalat" w:hAnsi="GHEA Grapalat"/>
          <w:iCs/>
          <w:snapToGrid w:val="0"/>
          <w:sz w:val="21"/>
          <w:szCs w:val="21"/>
        </w:rPr>
        <w:t>երկկողմ</w:t>
      </w:r>
      <w:r w:rsidRPr="00976578">
        <w:rPr>
          <w:rFonts w:ascii="GHEA Grapalat" w:hAnsi="GHEA Grapalat"/>
          <w:iCs/>
          <w:snapToGrid w:val="0"/>
          <w:sz w:val="21"/>
          <w:szCs w:val="21"/>
          <w:lang w:val="es-ES"/>
        </w:rPr>
        <w:t xml:space="preserve"> </w:t>
      </w:r>
      <w:r w:rsidRPr="00976578">
        <w:rPr>
          <w:rFonts w:ascii="GHEA Grapalat" w:hAnsi="GHEA Grapalat"/>
          <w:iCs/>
          <w:snapToGrid w:val="0"/>
          <w:sz w:val="21"/>
          <w:szCs w:val="21"/>
          <w:lang w:val="hy-AM"/>
        </w:rPr>
        <w:t>հաստատման համար հիմք հանդիսացած</w:t>
      </w:r>
      <w:r w:rsidRPr="00976578">
        <w:rPr>
          <w:rFonts w:ascii="GHEA Grapalat" w:hAnsi="GHEA Grapalat"/>
          <w:iCs/>
          <w:snapToGrid w:val="0"/>
          <w:sz w:val="21"/>
          <w:szCs w:val="21"/>
          <w:lang w:val="es-ES"/>
        </w:rPr>
        <w:t xml:space="preserve"> </w:t>
      </w:r>
      <w:r w:rsidRPr="00976578">
        <w:rPr>
          <w:rFonts w:ascii="GHEA Grapalat" w:hAnsi="GHEA Grapalat"/>
          <w:iCs/>
          <w:snapToGrid w:val="0"/>
          <w:sz w:val="21"/>
          <w:szCs w:val="21"/>
        </w:rPr>
        <w:t>հաշիվ</w:t>
      </w:r>
      <w:r w:rsidRPr="00976578">
        <w:rPr>
          <w:rFonts w:ascii="GHEA Grapalat" w:hAnsi="GHEA Grapalat"/>
          <w:iCs/>
          <w:snapToGrid w:val="0"/>
          <w:sz w:val="21"/>
          <w:szCs w:val="21"/>
          <w:lang w:val="es-ES"/>
        </w:rPr>
        <w:t xml:space="preserve"> </w:t>
      </w:r>
      <w:r w:rsidRPr="00976578">
        <w:rPr>
          <w:rFonts w:ascii="GHEA Grapalat" w:hAnsi="GHEA Grapalat"/>
          <w:iCs/>
          <w:snapToGrid w:val="0"/>
          <w:sz w:val="21"/>
          <w:szCs w:val="21"/>
        </w:rPr>
        <w:t>ապրանքագիրը</w:t>
      </w:r>
      <w:r w:rsidRPr="00976578">
        <w:rPr>
          <w:rFonts w:ascii="GHEA Grapalat" w:hAnsi="GHEA Grapalat"/>
          <w:iCs/>
          <w:snapToGrid w:val="0"/>
          <w:sz w:val="21"/>
          <w:szCs w:val="21"/>
          <w:lang w:val="es-ES"/>
        </w:rPr>
        <w:t xml:space="preserve"> </w:t>
      </w:r>
      <w:r w:rsidRPr="00976578">
        <w:rPr>
          <w:rFonts w:ascii="GHEA Grapalat" w:hAnsi="GHEA Grapalat"/>
          <w:iCs/>
          <w:snapToGrid w:val="0"/>
          <w:sz w:val="21"/>
          <w:szCs w:val="21"/>
        </w:rPr>
        <w:t>և</w:t>
      </w:r>
      <w:r w:rsidRPr="00976578">
        <w:rPr>
          <w:rFonts w:ascii="GHEA Grapalat" w:hAnsi="GHEA Grapalat"/>
          <w:iCs/>
          <w:snapToGrid w:val="0"/>
          <w:sz w:val="21"/>
          <w:szCs w:val="21"/>
          <w:lang w:val="es-ES"/>
        </w:rPr>
        <w:t xml:space="preserve"> </w:t>
      </w:r>
      <w:r w:rsidRPr="00976578">
        <w:rPr>
          <w:rFonts w:ascii="GHEA Grapalat" w:hAnsi="GHEA Grapalat"/>
          <w:iCs/>
          <w:snapToGrid w:val="0"/>
          <w:sz w:val="21"/>
          <w:szCs w:val="21"/>
          <w:lang w:val="hy-AM"/>
        </w:rPr>
        <w:t xml:space="preserve">դրական </w:t>
      </w:r>
      <w:r w:rsidRPr="00976578">
        <w:rPr>
          <w:rFonts w:ascii="GHEA Grapalat" w:hAnsi="GHEA Grapalat"/>
          <w:sz w:val="21"/>
          <w:szCs w:val="21"/>
          <w:lang w:val="es-ES"/>
        </w:rPr>
        <w:t>եզրակացությունը</w:t>
      </w:r>
      <w:r w:rsidRPr="00976578">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664B6E8F" w14:textId="77777777" w:rsidR="000E16AA" w:rsidRPr="00976578" w:rsidRDefault="000E16AA" w:rsidP="00976578">
      <w:pPr>
        <w:spacing w:after="0"/>
        <w:ind w:firstLine="375"/>
        <w:jc w:val="both"/>
        <w:rPr>
          <w:rFonts w:ascii="GHEA Grapalat" w:hAnsi="GHEA Grapalat"/>
          <w:iCs/>
          <w:snapToGrid w:val="0"/>
          <w:sz w:val="21"/>
          <w:szCs w:val="21"/>
          <w:lang w:val="es-ES"/>
        </w:rPr>
      </w:pPr>
    </w:p>
    <w:p w14:paraId="76DD55FD" w14:textId="77777777" w:rsidR="000E16AA" w:rsidRPr="00976578" w:rsidRDefault="000E16AA" w:rsidP="00976578">
      <w:pPr>
        <w:spacing w:after="0"/>
        <w:ind w:firstLine="375"/>
        <w:jc w:val="both"/>
        <w:rPr>
          <w:rFonts w:ascii="GHEA Grapalat" w:hAnsi="GHEA Grapalat"/>
          <w:iCs/>
          <w:snapToGrid w:val="0"/>
          <w:sz w:val="2"/>
          <w:szCs w:val="21"/>
          <w:lang w:val="es-ES"/>
        </w:rPr>
      </w:pPr>
    </w:p>
    <w:p w14:paraId="2438B649" w14:textId="77777777" w:rsidR="000E16AA" w:rsidRPr="00976578" w:rsidRDefault="000E16AA" w:rsidP="00976578">
      <w:pPr>
        <w:spacing w:after="0"/>
        <w:ind w:firstLine="375"/>
        <w:rPr>
          <w:rFonts w:ascii="GHEA Grapalat" w:hAnsi="GHEA Grapalat"/>
          <w:iCs/>
          <w:snapToGrid w:val="0"/>
          <w:sz w:val="2"/>
          <w:szCs w:val="21"/>
          <w:lang w:val="es-ES"/>
        </w:rPr>
      </w:pPr>
      <w:r w:rsidRPr="00976578">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76578" w:rsidRPr="00976578" w14:paraId="08462CB1" w14:textId="77777777" w:rsidTr="005C3E3E">
        <w:trPr>
          <w:trHeight w:val="266"/>
          <w:tblCellSpacing w:w="7" w:type="dxa"/>
          <w:jc w:val="center"/>
        </w:trPr>
        <w:tc>
          <w:tcPr>
            <w:tcW w:w="0" w:type="auto"/>
            <w:vAlign w:val="center"/>
          </w:tcPr>
          <w:p w14:paraId="2EB5CD3C"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21"/>
                <w:szCs w:val="21"/>
              </w:rPr>
              <w:t xml:space="preserve">Ծառայությունը հանձնեց </w:t>
            </w:r>
          </w:p>
        </w:tc>
        <w:tc>
          <w:tcPr>
            <w:tcW w:w="0" w:type="auto"/>
            <w:vAlign w:val="center"/>
          </w:tcPr>
          <w:p w14:paraId="0F8F51EA"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21"/>
                <w:szCs w:val="21"/>
              </w:rPr>
              <w:t>Ծառայությունն ընդունեց</w:t>
            </w:r>
          </w:p>
        </w:tc>
      </w:tr>
      <w:tr w:rsidR="00976578" w:rsidRPr="00976578" w14:paraId="17661ACB" w14:textId="77777777" w:rsidTr="005C3E3E">
        <w:trPr>
          <w:trHeight w:val="473"/>
          <w:tblCellSpacing w:w="7" w:type="dxa"/>
          <w:jc w:val="center"/>
        </w:trPr>
        <w:tc>
          <w:tcPr>
            <w:tcW w:w="0" w:type="auto"/>
            <w:vAlign w:val="center"/>
          </w:tcPr>
          <w:p w14:paraId="072D3C00"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21"/>
                <w:szCs w:val="21"/>
              </w:rPr>
              <w:t xml:space="preserve">___________________________ </w:t>
            </w:r>
          </w:p>
          <w:p w14:paraId="6D637A3A"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15"/>
                <w:szCs w:val="15"/>
              </w:rPr>
              <w:t xml:space="preserve">ստորագրություն </w:t>
            </w:r>
          </w:p>
        </w:tc>
        <w:tc>
          <w:tcPr>
            <w:tcW w:w="0" w:type="auto"/>
            <w:vAlign w:val="center"/>
          </w:tcPr>
          <w:p w14:paraId="1C55060C"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21"/>
                <w:szCs w:val="21"/>
              </w:rPr>
              <w:t>___________________________</w:t>
            </w:r>
          </w:p>
          <w:p w14:paraId="04D5C152"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15"/>
                <w:szCs w:val="15"/>
              </w:rPr>
              <w:t xml:space="preserve">ստորագրություն </w:t>
            </w:r>
          </w:p>
        </w:tc>
      </w:tr>
      <w:tr w:rsidR="00976578" w:rsidRPr="00976578" w14:paraId="1B300A75" w14:textId="77777777" w:rsidTr="005C3E3E">
        <w:trPr>
          <w:trHeight w:val="503"/>
          <w:tblCellSpacing w:w="7" w:type="dxa"/>
          <w:jc w:val="center"/>
        </w:trPr>
        <w:tc>
          <w:tcPr>
            <w:tcW w:w="0" w:type="auto"/>
            <w:vAlign w:val="center"/>
          </w:tcPr>
          <w:p w14:paraId="431E9378"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21"/>
                <w:szCs w:val="21"/>
              </w:rPr>
              <w:t xml:space="preserve">___________________________ </w:t>
            </w:r>
          </w:p>
          <w:p w14:paraId="070C4581"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15"/>
                <w:szCs w:val="15"/>
              </w:rPr>
              <w:t>ազգանուն, անուն</w:t>
            </w:r>
          </w:p>
        </w:tc>
        <w:tc>
          <w:tcPr>
            <w:tcW w:w="0" w:type="auto"/>
            <w:vAlign w:val="center"/>
          </w:tcPr>
          <w:p w14:paraId="7CD31058"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21"/>
                <w:szCs w:val="21"/>
              </w:rPr>
              <w:t>___________________________</w:t>
            </w:r>
          </w:p>
          <w:p w14:paraId="4826FFCC" w14:textId="77777777" w:rsidR="000E16AA" w:rsidRPr="00976578" w:rsidRDefault="000E16AA" w:rsidP="00976578">
            <w:pPr>
              <w:spacing w:after="0"/>
              <w:jc w:val="center"/>
              <w:rPr>
                <w:rFonts w:ascii="GHEA Grapalat" w:hAnsi="GHEA Grapalat"/>
                <w:iCs/>
                <w:sz w:val="21"/>
                <w:szCs w:val="21"/>
              </w:rPr>
            </w:pPr>
            <w:r w:rsidRPr="00976578">
              <w:rPr>
                <w:rFonts w:ascii="GHEA Grapalat" w:hAnsi="GHEA Grapalat"/>
                <w:iCs/>
                <w:sz w:val="15"/>
                <w:szCs w:val="15"/>
              </w:rPr>
              <w:t>ազգանուն, անուն</w:t>
            </w:r>
          </w:p>
        </w:tc>
      </w:tr>
      <w:tr w:rsidR="000E16AA" w:rsidRPr="00976578" w14:paraId="5A31922E" w14:textId="77777777" w:rsidTr="005C3E3E">
        <w:trPr>
          <w:trHeight w:val="281"/>
          <w:tblCellSpacing w:w="7" w:type="dxa"/>
          <w:jc w:val="center"/>
        </w:trPr>
        <w:tc>
          <w:tcPr>
            <w:tcW w:w="0" w:type="auto"/>
            <w:vAlign w:val="center"/>
          </w:tcPr>
          <w:p w14:paraId="1D0DD9B6" w14:textId="77777777" w:rsidR="000E16AA" w:rsidRPr="00976578" w:rsidRDefault="000E16AA" w:rsidP="00976578">
            <w:pPr>
              <w:spacing w:after="0"/>
              <w:rPr>
                <w:rFonts w:ascii="GHEA Grapalat" w:hAnsi="GHEA Grapalat"/>
                <w:iCs/>
                <w:sz w:val="21"/>
                <w:szCs w:val="21"/>
              </w:rPr>
            </w:pPr>
            <w:r w:rsidRPr="00976578">
              <w:rPr>
                <w:rFonts w:ascii="GHEA Grapalat" w:hAnsi="GHEA Grapalat"/>
                <w:iCs/>
                <w:sz w:val="21"/>
                <w:szCs w:val="21"/>
              </w:rPr>
              <w:t xml:space="preserve">                              Կ.Տ.</w:t>
            </w:r>
            <w:r w:rsidRPr="00976578">
              <w:rPr>
                <w:rFonts w:ascii="Arial" w:hAnsi="Arial" w:cs="Arial"/>
                <w:iCs/>
                <w:sz w:val="21"/>
                <w:szCs w:val="21"/>
              </w:rPr>
              <w:t xml:space="preserve">                                                                                 </w:t>
            </w:r>
          </w:p>
        </w:tc>
        <w:tc>
          <w:tcPr>
            <w:tcW w:w="0" w:type="auto"/>
            <w:vAlign w:val="center"/>
          </w:tcPr>
          <w:p w14:paraId="3765DF3A" w14:textId="77777777" w:rsidR="000E16AA" w:rsidRPr="00976578" w:rsidRDefault="000E16AA" w:rsidP="00976578">
            <w:pPr>
              <w:spacing w:after="0"/>
              <w:rPr>
                <w:rFonts w:ascii="GHEA Grapalat" w:hAnsi="GHEA Grapalat"/>
                <w:iCs/>
                <w:sz w:val="21"/>
                <w:szCs w:val="21"/>
              </w:rPr>
            </w:pPr>
            <w:r w:rsidRPr="00976578">
              <w:rPr>
                <w:rFonts w:ascii="Arial" w:hAnsi="Arial" w:cs="Arial"/>
                <w:iCs/>
                <w:sz w:val="21"/>
                <w:szCs w:val="21"/>
              </w:rPr>
              <w:t xml:space="preserve">                                     </w:t>
            </w:r>
            <w:r w:rsidRPr="00976578">
              <w:rPr>
                <w:rFonts w:ascii="GHEA Grapalat" w:hAnsi="GHEA Grapalat"/>
                <w:iCs/>
                <w:sz w:val="21"/>
                <w:szCs w:val="21"/>
              </w:rPr>
              <w:t>Կ.Տ.</w:t>
            </w:r>
          </w:p>
        </w:tc>
      </w:tr>
    </w:tbl>
    <w:p w14:paraId="3AC1CDF2" w14:textId="77777777" w:rsidR="000E16AA" w:rsidRPr="00976578" w:rsidRDefault="000E16AA" w:rsidP="00976578">
      <w:pPr>
        <w:autoSpaceDE w:val="0"/>
        <w:autoSpaceDN w:val="0"/>
        <w:adjustRightInd w:val="0"/>
        <w:spacing w:after="0"/>
        <w:jc w:val="right"/>
        <w:rPr>
          <w:rFonts w:ascii="GHEA Grapalat" w:hAnsi="GHEA Grapalat" w:cs="TimesArmenianPSMT"/>
          <w:sz w:val="18"/>
        </w:rPr>
      </w:pPr>
    </w:p>
    <w:p w14:paraId="38069195" w14:textId="77777777" w:rsidR="000E16AA" w:rsidRPr="00976578" w:rsidRDefault="000E16AA" w:rsidP="00976578">
      <w:pPr>
        <w:spacing w:after="0"/>
        <w:rPr>
          <w:rFonts w:ascii="GHEA Grapalat" w:hAnsi="GHEA Grapalat"/>
          <w:lang w:val="ru-RU"/>
        </w:rPr>
      </w:pPr>
    </w:p>
    <w:p w14:paraId="6F0BE4B5" w14:textId="77777777" w:rsidR="000E16AA" w:rsidRPr="00976578" w:rsidRDefault="000E16AA" w:rsidP="00976578">
      <w:pPr>
        <w:spacing w:after="0"/>
        <w:rPr>
          <w:rFonts w:ascii="GHEA Grapalat" w:hAnsi="GHEA Grapalat"/>
        </w:rPr>
      </w:pPr>
    </w:p>
    <w:p w14:paraId="3651DCF4" w14:textId="77777777" w:rsidR="000E16AA" w:rsidRPr="00976578" w:rsidRDefault="000E16AA" w:rsidP="00976578">
      <w:pPr>
        <w:spacing w:after="0"/>
        <w:rPr>
          <w:rFonts w:ascii="GHEA Grapalat" w:hAnsi="GHEA Grapalat"/>
        </w:rPr>
      </w:pPr>
    </w:p>
    <w:p w14:paraId="7D965760" w14:textId="77777777" w:rsidR="000E16AA" w:rsidRPr="00976578" w:rsidRDefault="000E16AA" w:rsidP="00976578">
      <w:pPr>
        <w:spacing w:after="0"/>
        <w:rPr>
          <w:rFonts w:ascii="GHEA Grapalat" w:hAnsi="GHEA Grapalat"/>
        </w:rPr>
      </w:pPr>
    </w:p>
    <w:p w14:paraId="0BA2FCCF" w14:textId="77777777" w:rsidR="000E16AA" w:rsidRPr="00976578" w:rsidRDefault="000E16AA" w:rsidP="00976578">
      <w:pPr>
        <w:spacing w:after="0"/>
        <w:rPr>
          <w:rFonts w:ascii="GHEA Grapalat" w:hAnsi="GHEA Grapalat"/>
        </w:rPr>
      </w:pPr>
    </w:p>
    <w:p w14:paraId="06C9394A" w14:textId="77777777" w:rsidR="000E16AA" w:rsidRPr="00976578" w:rsidRDefault="000E16AA" w:rsidP="00976578">
      <w:pPr>
        <w:autoSpaceDE w:val="0"/>
        <w:autoSpaceDN w:val="0"/>
        <w:adjustRightInd w:val="0"/>
        <w:spacing w:after="0"/>
        <w:jc w:val="right"/>
        <w:rPr>
          <w:rFonts w:ascii="GHEA Grapalat" w:hAnsi="GHEA Grapalat" w:cs="TimesArmenianPSMT"/>
          <w:i/>
          <w:sz w:val="20"/>
        </w:rPr>
      </w:pPr>
      <w:r w:rsidRPr="00976578">
        <w:rPr>
          <w:rFonts w:ascii="GHEA Grapalat" w:hAnsi="GHEA Grapalat" w:cs="TimesArmenianPSMT"/>
          <w:i/>
          <w:sz w:val="20"/>
          <w:lang w:val="ru-RU"/>
        </w:rPr>
        <w:t>Հավելված</w:t>
      </w:r>
      <w:r w:rsidRPr="00976578">
        <w:rPr>
          <w:rFonts w:ascii="GHEA Grapalat" w:hAnsi="GHEA Grapalat" w:cs="TimesArmenianPSMT"/>
          <w:i/>
          <w:sz w:val="20"/>
        </w:rPr>
        <w:t xml:space="preserve"> 3.1</w:t>
      </w:r>
    </w:p>
    <w:p w14:paraId="70A7862D" w14:textId="77777777" w:rsidR="000E16AA" w:rsidRPr="00976578" w:rsidRDefault="000E16AA" w:rsidP="00976578">
      <w:pPr>
        <w:autoSpaceDE w:val="0"/>
        <w:autoSpaceDN w:val="0"/>
        <w:adjustRightInd w:val="0"/>
        <w:spacing w:after="0"/>
        <w:jc w:val="right"/>
        <w:rPr>
          <w:rFonts w:ascii="GHEA Grapalat" w:hAnsi="GHEA Grapalat" w:cs="TimesArmenianPSMT"/>
          <w:i/>
          <w:sz w:val="20"/>
        </w:rPr>
      </w:pPr>
      <w:r w:rsidRPr="00976578">
        <w:rPr>
          <w:rFonts w:ascii="GHEA Grapalat" w:hAnsi="GHEA Grapalat" w:cs="TimesArmenianPSMT"/>
          <w:i/>
          <w:sz w:val="20"/>
        </w:rPr>
        <w:t xml:space="preserve">«         »              </w:t>
      </w:r>
      <w:proofErr w:type="gramStart"/>
      <w:r w:rsidRPr="00976578">
        <w:rPr>
          <w:rFonts w:ascii="GHEA Grapalat" w:hAnsi="GHEA Grapalat" w:cs="TimesArmenianPSMT"/>
          <w:i/>
          <w:sz w:val="20"/>
        </w:rPr>
        <w:t xml:space="preserve">20  </w:t>
      </w:r>
      <w:r w:rsidRPr="00976578">
        <w:rPr>
          <w:rFonts w:ascii="GHEA Grapalat" w:hAnsi="GHEA Grapalat" w:cs="TimesArmenianPSMT"/>
          <w:i/>
          <w:sz w:val="20"/>
          <w:lang w:val="ru-RU"/>
        </w:rPr>
        <w:t>թ</w:t>
      </w:r>
      <w:proofErr w:type="gramEnd"/>
      <w:r w:rsidRPr="00976578">
        <w:rPr>
          <w:rFonts w:ascii="GHEA Grapalat" w:hAnsi="GHEA Grapalat" w:cs="TimesArmenianPSMT"/>
          <w:i/>
          <w:sz w:val="20"/>
        </w:rPr>
        <w:t xml:space="preserve">. </w:t>
      </w:r>
      <w:r w:rsidRPr="00976578">
        <w:rPr>
          <w:rFonts w:ascii="GHEA Grapalat" w:hAnsi="GHEA Grapalat" w:cs="TimesArmenianPSMT"/>
          <w:i/>
          <w:sz w:val="20"/>
          <w:lang w:val="ru-RU"/>
        </w:rPr>
        <w:t>կնքված</w:t>
      </w:r>
      <w:r w:rsidRPr="00976578">
        <w:rPr>
          <w:rFonts w:ascii="GHEA Grapalat" w:hAnsi="GHEA Grapalat" w:cs="TimesArmenianPSMT"/>
          <w:i/>
          <w:sz w:val="20"/>
        </w:rPr>
        <w:t xml:space="preserve"> </w:t>
      </w:r>
    </w:p>
    <w:p w14:paraId="65D35253" w14:textId="50572EFC" w:rsidR="000E16AA" w:rsidRPr="00976578" w:rsidRDefault="000E16AA" w:rsidP="00976578">
      <w:pPr>
        <w:autoSpaceDE w:val="0"/>
        <w:autoSpaceDN w:val="0"/>
        <w:adjustRightInd w:val="0"/>
        <w:spacing w:after="0"/>
        <w:jc w:val="right"/>
        <w:rPr>
          <w:rFonts w:ascii="GHEA Grapalat" w:hAnsi="GHEA Grapalat" w:cs="TimesArmenianPSMT"/>
          <w:i/>
          <w:sz w:val="20"/>
        </w:rPr>
      </w:pPr>
      <w:r w:rsidRPr="00976578">
        <w:rPr>
          <w:rFonts w:ascii="GHEA Grapalat" w:hAnsi="GHEA Grapalat" w:cs="TimesArmenianPSMT"/>
          <w:i/>
          <w:sz w:val="20"/>
        </w:rPr>
        <w:t xml:space="preserve">                     </w:t>
      </w:r>
      <w:r w:rsidR="00526FC0" w:rsidRPr="00976578">
        <w:rPr>
          <w:rFonts w:ascii="GHEA Grapalat" w:hAnsi="GHEA Grapalat" w:cs="TimesArmenianPSMT"/>
          <w:b/>
          <w:i/>
          <w:sz w:val="20"/>
          <w:lang w:val="hy-AM"/>
        </w:rPr>
        <w:t>ՓՍՍ-ԳՀԾՁԲ-2021/13</w:t>
      </w:r>
      <w:r w:rsidRPr="00976578">
        <w:rPr>
          <w:rFonts w:ascii="GHEA Grapalat" w:hAnsi="GHEA Grapalat" w:cs="TimesArmenianPSMT"/>
          <w:i/>
          <w:sz w:val="20"/>
        </w:rPr>
        <w:t xml:space="preserve"> </w:t>
      </w:r>
      <w:r w:rsidRPr="00976578">
        <w:rPr>
          <w:rFonts w:ascii="GHEA Grapalat" w:hAnsi="GHEA Grapalat" w:cs="TimesArmenianPSMT"/>
          <w:i/>
          <w:sz w:val="20"/>
          <w:lang w:val="ru-RU"/>
        </w:rPr>
        <w:t>ծածկագրով</w:t>
      </w:r>
      <w:r w:rsidRPr="00976578">
        <w:rPr>
          <w:rFonts w:ascii="GHEA Grapalat" w:hAnsi="GHEA Grapalat" w:cs="TimesArmenianPSMT"/>
          <w:i/>
          <w:sz w:val="20"/>
        </w:rPr>
        <w:t xml:space="preserve"> </w:t>
      </w:r>
      <w:r w:rsidRPr="00976578">
        <w:rPr>
          <w:rFonts w:ascii="GHEA Grapalat" w:hAnsi="GHEA Grapalat" w:cs="TimesArmenianPSMT"/>
          <w:i/>
          <w:sz w:val="20"/>
          <w:lang w:val="ru-RU"/>
        </w:rPr>
        <w:t>պայմանագրի</w:t>
      </w:r>
    </w:p>
    <w:p w14:paraId="770A1C3B" w14:textId="77777777" w:rsidR="000E16AA" w:rsidRPr="00976578" w:rsidRDefault="000E16AA" w:rsidP="00976578">
      <w:pPr>
        <w:autoSpaceDE w:val="0"/>
        <w:autoSpaceDN w:val="0"/>
        <w:adjustRightInd w:val="0"/>
        <w:spacing w:after="0"/>
        <w:jc w:val="right"/>
        <w:rPr>
          <w:rFonts w:ascii="GHEA Grapalat" w:hAnsi="GHEA Grapalat" w:cs="TimesArmenianPSMT"/>
          <w:i/>
          <w:sz w:val="20"/>
        </w:rPr>
      </w:pPr>
    </w:p>
    <w:p w14:paraId="59E9FAB8" w14:textId="77777777" w:rsidR="000E16AA" w:rsidRPr="00976578" w:rsidRDefault="000E16AA" w:rsidP="00976578">
      <w:pPr>
        <w:spacing w:after="0"/>
        <w:rPr>
          <w:rFonts w:ascii="GHEA Grapalat" w:hAnsi="GHEA Grapalat"/>
        </w:rPr>
      </w:pPr>
    </w:p>
    <w:p w14:paraId="00444548" w14:textId="77777777" w:rsidR="000E16AA" w:rsidRPr="00976578" w:rsidRDefault="000E16AA" w:rsidP="00976578">
      <w:pPr>
        <w:spacing w:after="0"/>
        <w:rPr>
          <w:rFonts w:ascii="GHEA Grapalat" w:hAnsi="GHEA Grapalat"/>
        </w:rPr>
      </w:pPr>
    </w:p>
    <w:p w14:paraId="562285DD" w14:textId="77777777" w:rsidR="000E16AA" w:rsidRPr="00976578" w:rsidRDefault="000E16AA" w:rsidP="00976578">
      <w:pPr>
        <w:spacing w:after="0"/>
        <w:rPr>
          <w:rFonts w:ascii="GHEA Grapalat" w:hAnsi="GHEA Grapalat"/>
        </w:rPr>
      </w:pPr>
    </w:p>
    <w:p w14:paraId="05765DA9" w14:textId="77777777" w:rsidR="000E16AA" w:rsidRPr="00976578" w:rsidRDefault="000E16AA" w:rsidP="00976578">
      <w:pPr>
        <w:tabs>
          <w:tab w:val="left" w:pos="2250"/>
        </w:tabs>
        <w:spacing w:after="0"/>
        <w:jc w:val="center"/>
        <w:rPr>
          <w:rFonts w:ascii="GHEA Grapalat" w:hAnsi="GHEA Grapalat" w:cs="Sylfaen"/>
          <w:bCs/>
          <w:sz w:val="20"/>
          <w:szCs w:val="18"/>
        </w:rPr>
      </w:pPr>
      <w:r w:rsidRPr="00976578">
        <w:rPr>
          <w:rFonts w:ascii="GHEA Grapalat" w:hAnsi="GHEA Grapalat" w:cs="Sylfaen"/>
          <w:bCs/>
          <w:sz w:val="20"/>
          <w:szCs w:val="18"/>
        </w:rPr>
        <w:t xml:space="preserve">ԱԿՏ N    </w:t>
      </w:r>
    </w:p>
    <w:p w14:paraId="28F3CD40" w14:textId="77777777" w:rsidR="000E16AA" w:rsidRPr="00976578" w:rsidRDefault="000E16AA" w:rsidP="00976578">
      <w:pPr>
        <w:tabs>
          <w:tab w:val="left" w:pos="360"/>
          <w:tab w:val="left" w:pos="540"/>
          <w:tab w:val="left" w:pos="2250"/>
        </w:tabs>
        <w:spacing w:after="0"/>
        <w:jc w:val="center"/>
        <w:rPr>
          <w:rFonts w:ascii="GHEA Grapalat" w:hAnsi="GHEA Grapalat" w:cs="Sylfaen"/>
          <w:bCs/>
          <w:sz w:val="20"/>
          <w:szCs w:val="18"/>
        </w:rPr>
      </w:pPr>
      <w:proofErr w:type="gramStart"/>
      <w:r w:rsidRPr="00976578">
        <w:rPr>
          <w:rFonts w:ascii="GHEA Grapalat" w:hAnsi="GHEA Grapalat" w:cs="Sylfaen"/>
          <w:bCs/>
          <w:sz w:val="20"/>
          <w:szCs w:val="18"/>
        </w:rPr>
        <w:t>պայմանագրի</w:t>
      </w:r>
      <w:proofErr w:type="gramEnd"/>
      <w:r w:rsidRPr="00976578">
        <w:rPr>
          <w:rFonts w:ascii="GHEA Grapalat" w:hAnsi="GHEA Grapalat" w:cs="Sylfaen"/>
          <w:bCs/>
          <w:sz w:val="20"/>
          <w:szCs w:val="18"/>
        </w:rPr>
        <w:t xml:space="preserve"> արդյունքը Պատվիրատուին հանձնելու փաստը ֆիքսելու վերաբերյալ                                                                                                                               </w:t>
      </w:r>
    </w:p>
    <w:p w14:paraId="2C15D436" w14:textId="77777777" w:rsidR="000E16AA" w:rsidRPr="00976578" w:rsidRDefault="000E16AA" w:rsidP="00976578">
      <w:pPr>
        <w:tabs>
          <w:tab w:val="left" w:pos="360"/>
          <w:tab w:val="left" w:pos="540"/>
        </w:tabs>
        <w:spacing w:after="0"/>
        <w:rPr>
          <w:rFonts w:ascii="GHEA Grapalat" w:hAnsi="GHEA Grapalat" w:cs="Sylfaen"/>
        </w:rPr>
      </w:pPr>
    </w:p>
    <w:p w14:paraId="5C7AEBCA" w14:textId="77777777" w:rsidR="000E16AA" w:rsidRPr="00976578" w:rsidRDefault="000E16AA" w:rsidP="00976578">
      <w:pPr>
        <w:tabs>
          <w:tab w:val="left" w:pos="360"/>
          <w:tab w:val="left" w:pos="540"/>
        </w:tabs>
        <w:spacing w:after="0"/>
        <w:rPr>
          <w:rFonts w:ascii="GHEA Grapalat" w:hAnsi="GHEA Grapalat" w:cs="Sylfaen"/>
        </w:rPr>
      </w:pPr>
    </w:p>
    <w:p w14:paraId="72B48BDB" w14:textId="77777777" w:rsidR="000E16AA" w:rsidRPr="00976578" w:rsidRDefault="000E16AA" w:rsidP="00976578">
      <w:pPr>
        <w:tabs>
          <w:tab w:val="left" w:pos="360"/>
          <w:tab w:val="left" w:pos="540"/>
        </w:tabs>
        <w:spacing w:after="0"/>
        <w:ind w:left="-540" w:firstLine="180"/>
        <w:jc w:val="both"/>
        <w:rPr>
          <w:rFonts w:ascii="GHEA Grapalat" w:hAnsi="GHEA Grapalat" w:cs="Sylfaen"/>
          <w:sz w:val="20"/>
          <w:szCs w:val="20"/>
        </w:rPr>
      </w:pPr>
      <w:r w:rsidRPr="00976578">
        <w:rPr>
          <w:rFonts w:ascii="GHEA Grapalat" w:hAnsi="GHEA Grapalat" w:cs="Sylfaen"/>
        </w:rPr>
        <w:tab/>
      </w:r>
      <w:r w:rsidRPr="00976578">
        <w:rPr>
          <w:rFonts w:ascii="GHEA Grapalat" w:hAnsi="GHEA Grapalat" w:cs="Sylfaen"/>
          <w:sz w:val="20"/>
          <w:szCs w:val="20"/>
          <w:lang w:val="hy-AM"/>
        </w:rPr>
        <w:t xml:space="preserve">Սույնով </w:t>
      </w:r>
      <w:r w:rsidRPr="00976578">
        <w:rPr>
          <w:rFonts w:ascii="GHEA Grapalat" w:hAnsi="GHEA Grapalat" w:cs="Sylfaen"/>
          <w:sz w:val="20"/>
          <w:szCs w:val="20"/>
        </w:rPr>
        <w:t>արձանագրվում է</w:t>
      </w:r>
      <w:r w:rsidRPr="00976578">
        <w:rPr>
          <w:rFonts w:ascii="GHEA Grapalat" w:hAnsi="GHEA Grapalat" w:cs="Sylfaen"/>
          <w:sz w:val="20"/>
          <w:szCs w:val="20"/>
          <w:lang w:val="hy-AM"/>
        </w:rPr>
        <w:t>,</w:t>
      </w:r>
      <w:r w:rsidRPr="00976578">
        <w:rPr>
          <w:rFonts w:ascii="GHEA Grapalat" w:hAnsi="GHEA Grapalat" w:cs="Sylfaen"/>
          <w:lang w:val="hy-AM"/>
        </w:rPr>
        <w:t xml:space="preserve"> </w:t>
      </w:r>
      <w:r w:rsidRPr="00976578">
        <w:rPr>
          <w:rFonts w:ascii="GHEA Grapalat" w:hAnsi="GHEA Grapalat" w:cs="Sylfaen"/>
          <w:sz w:val="20"/>
          <w:szCs w:val="20"/>
          <w:lang w:val="hy-AM"/>
        </w:rPr>
        <w:t>որ</w:t>
      </w:r>
      <w:r w:rsidRPr="00976578">
        <w:rPr>
          <w:rFonts w:ascii="GHEA Grapalat" w:hAnsi="GHEA Grapalat" w:cs="Sylfaen"/>
          <w:lang w:val="hy-AM"/>
        </w:rPr>
        <w:t xml:space="preserve"> </w:t>
      </w:r>
      <w:r w:rsidRPr="00976578">
        <w:rPr>
          <w:rFonts w:ascii="GHEA Grapalat" w:hAnsi="GHEA Grapalat" w:cs="Sylfaen"/>
          <w:sz w:val="20"/>
          <w:u w:val="single"/>
        </w:rPr>
        <w:tab/>
      </w:r>
      <w:r w:rsidRPr="00976578">
        <w:rPr>
          <w:rFonts w:ascii="GHEA Grapalat" w:hAnsi="GHEA Grapalat" w:cs="Sylfaen"/>
          <w:sz w:val="20"/>
          <w:u w:val="single"/>
        </w:rPr>
        <w:tab/>
        <w:t xml:space="preserve">        </w:t>
      </w:r>
      <w:r w:rsidRPr="00976578">
        <w:rPr>
          <w:rFonts w:ascii="GHEA Grapalat" w:hAnsi="GHEA Grapalat" w:cs="Sylfaen"/>
          <w:sz w:val="20"/>
        </w:rPr>
        <w:t>-ի</w:t>
      </w:r>
      <w:r w:rsidRPr="00976578">
        <w:rPr>
          <w:rFonts w:ascii="GHEA Grapalat" w:hAnsi="GHEA Grapalat" w:cs="Sylfaen"/>
        </w:rPr>
        <w:t xml:space="preserve"> </w:t>
      </w:r>
      <w:r w:rsidRPr="00976578">
        <w:rPr>
          <w:rFonts w:ascii="GHEA Grapalat" w:hAnsi="GHEA Grapalat" w:cs="Sylfaen"/>
          <w:sz w:val="20"/>
          <w:szCs w:val="20"/>
        </w:rPr>
        <w:t xml:space="preserve">(այսուհետ` Պատվիրատու)  </w:t>
      </w:r>
      <w:r w:rsidRPr="00976578">
        <w:rPr>
          <w:rFonts w:ascii="GHEA Grapalat" w:hAnsi="GHEA Grapalat" w:cs="Sylfaen"/>
          <w:sz w:val="20"/>
          <w:szCs w:val="20"/>
          <w:lang w:val="hy-AM"/>
        </w:rPr>
        <w:t xml:space="preserve">և </w:t>
      </w:r>
      <w:r w:rsidRPr="00976578">
        <w:rPr>
          <w:rFonts w:ascii="GHEA Grapalat" w:hAnsi="GHEA Grapalat" w:cs="Sylfaen"/>
          <w:sz w:val="20"/>
          <w:u w:val="single"/>
        </w:rPr>
        <w:tab/>
      </w:r>
      <w:r w:rsidRPr="00976578">
        <w:rPr>
          <w:rFonts w:ascii="GHEA Grapalat" w:hAnsi="GHEA Grapalat" w:cs="Sylfaen"/>
          <w:sz w:val="20"/>
          <w:u w:val="single"/>
        </w:rPr>
        <w:tab/>
        <w:t xml:space="preserve">        </w:t>
      </w:r>
      <w:r w:rsidRPr="00976578">
        <w:rPr>
          <w:rFonts w:ascii="GHEA Grapalat" w:hAnsi="GHEA Grapalat" w:cs="Sylfaen"/>
          <w:sz w:val="20"/>
        </w:rPr>
        <w:t>-ի</w:t>
      </w:r>
    </w:p>
    <w:p w14:paraId="13664AD8" w14:textId="77777777" w:rsidR="000E16AA" w:rsidRPr="00976578" w:rsidRDefault="000E16AA" w:rsidP="00976578">
      <w:pPr>
        <w:tabs>
          <w:tab w:val="left" w:pos="360"/>
          <w:tab w:val="left" w:pos="540"/>
        </w:tabs>
        <w:spacing w:after="0"/>
        <w:jc w:val="both"/>
        <w:rPr>
          <w:rFonts w:ascii="GHEA Grapalat" w:hAnsi="GHEA Grapalat" w:cs="Sylfaen"/>
        </w:rPr>
      </w:pPr>
      <w:r w:rsidRPr="00976578">
        <w:rPr>
          <w:rFonts w:ascii="GHEA Grapalat" w:hAnsi="GHEA Grapalat" w:cs="Sylfaen"/>
        </w:rPr>
        <w:t xml:space="preserve">                                            </w:t>
      </w:r>
      <w:r w:rsidRPr="00976578">
        <w:rPr>
          <w:rFonts w:ascii="GHEA Grapalat" w:hAnsi="GHEA Grapalat" w:cs="Sylfaen"/>
          <w:sz w:val="12"/>
          <w:szCs w:val="12"/>
        </w:rPr>
        <w:t xml:space="preserve">Պատվիրատուի անունը     </w:t>
      </w:r>
      <w:r w:rsidRPr="00976578">
        <w:rPr>
          <w:rFonts w:ascii="GHEA Grapalat" w:hAnsi="GHEA Grapalat" w:cs="Sylfaen"/>
          <w:sz w:val="16"/>
          <w:szCs w:val="16"/>
        </w:rPr>
        <w:t xml:space="preserve">                                                           </w:t>
      </w:r>
      <w:r w:rsidRPr="00976578">
        <w:rPr>
          <w:rFonts w:ascii="GHEA Grapalat" w:hAnsi="GHEA Grapalat" w:cs="Sylfaen"/>
          <w:sz w:val="12"/>
          <w:szCs w:val="12"/>
        </w:rPr>
        <w:t>Կատարողի անունը</w:t>
      </w:r>
    </w:p>
    <w:p w14:paraId="565204BA" w14:textId="77777777" w:rsidR="000E16AA" w:rsidRPr="00976578" w:rsidRDefault="000E16AA" w:rsidP="00976578">
      <w:pPr>
        <w:tabs>
          <w:tab w:val="left" w:pos="360"/>
          <w:tab w:val="left" w:pos="540"/>
        </w:tabs>
        <w:spacing w:after="0"/>
        <w:ind w:right="-360"/>
        <w:jc w:val="both"/>
        <w:rPr>
          <w:rFonts w:ascii="GHEA Grapalat" w:hAnsi="GHEA Grapalat" w:cs="Sylfaen"/>
          <w:sz w:val="12"/>
          <w:szCs w:val="12"/>
        </w:rPr>
      </w:pPr>
    </w:p>
    <w:p w14:paraId="238C3F9E" w14:textId="77777777" w:rsidR="000E16AA" w:rsidRPr="00976578" w:rsidRDefault="000E16AA" w:rsidP="00976578">
      <w:pPr>
        <w:tabs>
          <w:tab w:val="left" w:pos="360"/>
          <w:tab w:val="left" w:pos="540"/>
        </w:tabs>
        <w:spacing w:after="0"/>
        <w:ind w:right="-360"/>
        <w:jc w:val="both"/>
        <w:rPr>
          <w:rFonts w:ascii="GHEA Grapalat" w:hAnsi="GHEA Grapalat" w:cs="Sylfaen"/>
          <w:sz w:val="20"/>
          <w:u w:val="single"/>
          <w:lang w:val="hy-AM"/>
        </w:rPr>
      </w:pPr>
      <w:r w:rsidRPr="00976578">
        <w:rPr>
          <w:rFonts w:ascii="GHEA Grapalat" w:hAnsi="GHEA Grapalat" w:cs="Sylfaen"/>
          <w:sz w:val="20"/>
          <w:szCs w:val="20"/>
          <w:lang w:val="hy-AM"/>
        </w:rPr>
        <w:t>(այսուհետ` Կ</w:t>
      </w:r>
      <w:r w:rsidRPr="00976578">
        <w:rPr>
          <w:rFonts w:ascii="GHEA Grapalat" w:hAnsi="GHEA Grapalat" w:cs="Sylfaen"/>
          <w:sz w:val="20"/>
          <w:szCs w:val="20"/>
        </w:rPr>
        <w:t>ատարող</w:t>
      </w:r>
      <w:r w:rsidRPr="00976578">
        <w:rPr>
          <w:rFonts w:ascii="GHEA Grapalat" w:hAnsi="GHEA Grapalat" w:cs="Sylfaen"/>
          <w:sz w:val="20"/>
          <w:szCs w:val="20"/>
          <w:lang w:val="hy-AM"/>
        </w:rPr>
        <w:t>)</w:t>
      </w:r>
      <w:r w:rsidRPr="00976578">
        <w:rPr>
          <w:rFonts w:ascii="GHEA Grapalat" w:hAnsi="GHEA Grapalat" w:cs="Sylfaen"/>
          <w:sz w:val="20"/>
          <w:szCs w:val="20"/>
        </w:rPr>
        <w:t xml:space="preserve"> </w:t>
      </w:r>
      <w:r w:rsidRPr="00976578">
        <w:rPr>
          <w:rFonts w:ascii="GHEA Grapalat" w:hAnsi="GHEA Grapalat" w:cs="Sylfaen"/>
          <w:sz w:val="20"/>
        </w:rPr>
        <w:t xml:space="preserve">միջև 20     թ. </w:t>
      </w:r>
      <w:r w:rsidRPr="00976578">
        <w:rPr>
          <w:rFonts w:ascii="GHEA Grapalat" w:hAnsi="GHEA Grapalat" w:cs="Sylfaen"/>
          <w:sz w:val="20"/>
          <w:u w:val="single"/>
        </w:rPr>
        <w:tab/>
      </w:r>
      <w:r w:rsidRPr="00976578">
        <w:rPr>
          <w:rFonts w:ascii="GHEA Grapalat" w:hAnsi="GHEA Grapalat" w:cs="Sylfaen"/>
          <w:sz w:val="20"/>
          <w:u w:val="single"/>
        </w:rPr>
        <w:tab/>
      </w:r>
      <w:r w:rsidRPr="00976578">
        <w:rPr>
          <w:rFonts w:ascii="GHEA Grapalat" w:hAnsi="GHEA Grapalat" w:cs="Sylfaen"/>
          <w:sz w:val="20"/>
          <w:u w:val="single"/>
        </w:rPr>
        <w:tab/>
      </w:r>
      <w:r w:rsidRPr="00976578">
        <w:rPr>
          <w:rFonts w:ascii="GHEA Grapalat" w:hAnsi="GHEA Grapalat" w:cs="Sylfaen"/>
          <w:sz w:val="20"/>
          <w:u w:val="single"/>
        </w:rPr>
        <w:tab/>
      </w:r>
      <w:r w:rsidRPr="00976578">
        <w:rPr>
          <w:rFonts w:ascii="GHEA Grapalat" w:hAnsi="GHEA Grapalat" w:cs="Sylfaen"/>
          <w:sz w:val="20"/>
          <w:lang w:val="hy-AM"/>
        </w:rPr>
        <w:t xml:space="preserve"> -ին կնքված N </w:t>
      </w:r>
      <w:r w:rsidRPr="00976578">
        <w:rPr>
          <w:rFonts w:ascii="GHEA Grapalat" w:hAnsi="GHEA Grapalat" w:cs="Sylfaen"/>
          <w:sz w:val="20"/>
          <w:u w:val="single"/>
          <w:lang w:val="hy-AM"/>
        </w:rPr>
        <w:tab/>
      </w:r>
      <w:r w:rsidRPr="00976578">
        <w:rPr>
          <w:rFonts w:ascii="GHEA Grapalat" w:hAnsi="GHEA Grapalat" w:cs="Sylfaen"/>
          <w:sz w:val="20"/>
          <w:u w:val="single"/>
          <w:lang w:val="hy-AM"/>
        </w:rPr>
        <w:tab/>
      </w:r>
      <w:r w:rsidRPr="00976578">
        <w:rPr>
          <w:rFonts w:ascii="GHEA Grapalat" w:hAnsi="GHEA Grapalat" w:cs="Sylfaen"/>
          <w:sz w:val="20"/>
          <w:u w:val="single"/>
          <w:lang w:val="hy-AM"/>
        </w:rPr>
        <w:tab/>
      </w:r>
      <w:r w:rsidRPr="00976578">
        <w:rPr>
          <w:rFonts w:ascii="GHEA Grapalat" w:hAnsi="GHEA Grapalat" w:cs="Sylfaen"/>
          <w:sz w:val="20"/>
          <w:u w:val="single"/>
          <w:lang w:val="hy-AM"/>
        </w:rPr>
        <w:tab/>
      </w:r>
    </w:p>
    <w:p w14:paraId="56716764" w14:textId="77777777" w:rsidR="000E16AA" w:rsidRPr="00976578" w:rsidRDefault="000E16AA" w:rsidP="00976578">
      <w:pPr>
        <w:tabs>
          <w:tab w:val="left" w:pos="360"/>
          <w:tab w:val="left" w:pos="540"/>
        </w:tabs>
        <w:spacing w:after="0"/>
        <w:ind w:right="-360"/>
        <w:jc w:val="both"/>
        <w:rPr>
          <w:rFonts w:ascii="GHEA Grapalat" w:hAnsi="GHEA Grapalat" w:cs="Sylfaen"/>
          <w:lang w:val="hy-AM"/>
        </w:rPr>
      </w:pPr>
      <w:r w:rsidRPr="00976578">
        <w:rPr>
          <w:rFonts w:ascii="GHEA Grapalat" w:hAnsi="GHEA Grapalat" w:cs="Sylfaen"/>
          <w:sz w:val="12"/>
          <w:szCs w:val="16"/>
          <w:lang w:val="hy-AM"/>
        </w:rPr>
        <w:tab/>
      </w:r>
      <w:r w:rsidRPr="00976578">
        <w:rPr>
          <w:rFonts w:ascii="GHEA Grapalat" w:hAnsi="GHEA Grapalat" w:cs="Sylfaen"/>
          <w:sz w:val="12"/>
          <w:szCs w:val="16"/>
          <w:lang w:val="hy-AM"/>
        </w:rPr>
        <w:tab/>
      </w:r>
      <w:r w:rsidRPr="00976578">
        <w:rPr>
          <w:rFonts w:ascii="GHEA Grapalat" w:hAnsi="GHEA Grapalat" w:cs="Sylfaen"/>
          <w:sz w:val="12"/>
          <w:szCs w:val="16"/>
          <w:lang w:val="hy-AM"/>
        </w:rPr>
        <w:tab/>
      </w:r>
      <w:r w:rsidRPr="00976578">
        <w:rPr>
          <w:rFonts w:ascii="GHEA Grapalat" w:hAnsi="GHEA Grapalat" w:cs="Sylfaen"/>
          <w:sz w:val="12"/>
          <w:szCs w:val="16"/>
          <w:lang w:val="hy-AM"/>
        </w:rPr>
        <w:tab/>
      </w:r>
      <w:r w:rsidRPr="00976578">
        <w:rPr>
          <w:rFonts w:ascii="GHEA Grapalat" w:hAnsi="GHEA Grapalat" w:cs="Sylfaen"/>
          <w:sz w:val="12"/>
          <w:szCs w:val="16"/>
          <w:lang w:val="hy-AM"/>
        </w:rPr>
        <w:tab/>
      </w:r>
      <w:r w:rsidRPr="00976578">
        <w:rPr>
          <w:rFonts w:ascii="GHEA Grapalat" w:hAnsi="GHEA Grapalat" w:cs="Sylfaen"/>
          <w:sz w:val="12"/>
          <w:szCs w:val="16"/>
          <w:lang w:val="hy-AM"/>
        </w:rPr>
        <w:tab/>
      </w:r>
      <w:r w:rsidRPr="00976578">
        <w:rPr>
          <w:rFonts w:ascii="GHEA Grapalat" w:hAnsi="GHEA Grapalat" w:cs="Sylfaen"/>
          <w:sz w:val="12"/>
          <w:szCs w:val="16"/>
          <w:lang w:val="hy-AM"/>
        </w:rPr>
        <w:tab/>
        <w:t>պայմանագրի կնքման ամսաթիվը</w:t>
      </w:r>
      <w:r w:rsidRPr="00976578">
        <w:rPr>
          <w:rFonts w:ascii="GHEA Grapalat" w:hAnsi="GHEA Grapalat" w:cs="Sylfaen"/>
          <w:sz w:val="12"/>
          <w:szCs w:val="16"/>
          <w:lang w:val="hy-AM"/>
        </w:rPr>
        <w:tab/>
      </w:r>
      <w:r w:rsidRPr="00976578">
        <w:rPr>
          <w:rFonts w:ascii="GHEA Grapalat" w:hAnsi="GHEA Grapalat" w:cs="Sylfaen"/>
          <w:sz w:val="12"/>
          <w:szCs w:val="16"/>
          <w:lang w:val="hy-AM"/>
        </w:rPr>
        <w:tab/>
      </w:r>
      <w:r w:rsidRPr="00976578">
        <w:rPr>
          <w:rFonts w:ascii="GHEA Grapalat" w:hAnsi="GHEA Grapalat" w:cs="Sylfaen"/>
          <w:sz w:val="12"/>
          <w:szCs w:val="16"/>
          <w:lang w:val="hy-AM"/>
        </w:rPr>
        <w:tab/>
        <w:t xml:space="preserve">      պայմանագրի համարը</w:t>
      </w:r>
      <w:r w:rsidRPr="00976578">
        <w:rPr>
          <w:rFonts w:ascii="GHEA Grapalat" w:hAnsi="GHEA Grapalat" w:cs="Sylfaen"/>
          <w:lang w:val="hy-AM"/>
        </w:rPr>
        <w:t xml:space="preserve"> </w:t>
      </w:r>
    </w:p>
    <w:p w14:paraId="57983CBF" w14:textId="77777777" w:rsidR="000E16AA" w:rsidRPr="00976578" w:rsidRDefault="000E16AA" w:rsidP="00976578">
      <w:pPr>
        <w:tabs>
          <w:tab w:val="left" w:pos="360"/>
          <w:tab w:val="left" w:pos="540"/>
        </w:tabs>
        <w:spacing w:after="0"/>
        <w:ind w:right="-360"/>
        <w:jc w:val="both"/>
        <w:rPr>
          <w:rFonts w:ascii="GHEA Grapalat" w:hAnsi="GHEA Grapalat" w:cs="Sylfaen"/>
          <w:sz w:val="20"/>
          <w:szCs w:val="20"/>
          <w:lang w:val="hy-AM"/>
        </w:rPr>
      </w:pPr>
      <w:r w:rsidRPr="00976578">
        <w:rPr>
          <w:rFonts w:ascii="GHEA Grapalat" w:hAnsi="GHEA Grapalat" w:cs="Sylfaen"/>
          <w:sz w:val="20"/>
          <w:szCs w:val="20"/>
          <w:lang w:val="hy-AM"/>
        </w:rPr>
        <w:t xml:space="preserve">գնման պայմանագրի շրջանակներում Կատարողը  </w:t>
      </w:r>
      <w:r w:rsidRPr="00976578">
        <w:rPr>
          <w:rFonts w:ascii="GHEA Grapalat" w:hAnsi="GHEA Grapalat" w:cs="Sylfaen"/>
          <w:sz w:val="20"/>
          <w:lang w:val="hy-AM"/>
        </w:rPr>
        <w:t xml:space="preserve">20  թ. </w:t>
      </w:r>
      <w:r w:rsidRPr="00976578">
        <w:rPr>
          <w:rFonts w:ascii="GHEA Grapalat" w:hAnsi="GHEA Grapalat" w:cs="Sylfaen"/>
          <w:sz w:val="20"/>
          <w:u w:val="single"/>
          <w:lang w:val="hy-AM"/>
        </w:rPr>
        <w:tab/>
      </w:r>
      <w:r w:rsidRPr="00976578">
        <w:rPr>
          <w:rFonts w:ascii="GHEA Grapalat" w:hAnsi="GHEA Grapalat" w:cs="Sylfaen"/>
          <w:sz w:val="20"/>
          <w:u w:val="single"/>
          <w:lang w:val="hy-AM"/>
        </w:rPr>
        <w:tab/>
      </w:r>
      <w:r w:rsidRPr="00976578">
        <w:rPr>
          <w:rFonts w:ascii="GHEA Grapalat" w:hAnsi="GHEA Grapalat" w:cs="Sylfaen"/>
          <w:sz w:val="20"/>
          <w:lang w:val="hy-AM"/>
        </w:rPr>
        <w:t xml:space="preserve">-ին </w:t>
      </w:r>
      <w:r w:rsidRPr="00976578">
        <w:rPr>
          <w:rFonts w:ascii="GHEA Grapalat" w:hAnsi="GHEA Grapalat" w:cs="Sylfaen"/>
          <w:sz w:val="20"/>
          <w:szCs w:val="20"/>
          <w:lang w:val="hy-AM"/>
        </w:rPr>
        <w:t xml:space="preserve">հանձնման-ընդունման </w:t>
      </w:r>
    </w:p>
    <w:p w14:paraId="065F47ED" w14:textId="77777777" w:rsidR="000E16AA" w:rsidRPr="00976578" w:rsidRDefault="000E16AA" w:rsidP="00976578">
      <w:pPr>
        <w:tabs>
          <w:tab w:val="left" w:pos="360"/>
          <w:tab w:val="left" w:pos="540"/>
        </w:tabs>
        <w:spacing w:after="0"/>
        <w:ind w:right="-360"/>
        <w:jc w:val="both"/>
        <w:rPr>
          <w:rFonts w:ascii="GHEA Grapalat" w:hAnsi="GHEA Grapalat" w:cs="Sylfaen"/>
          <w:sz w:val="20"/>
          <w:szCs w:val="20"/>
          <w:lang w:val="hy-AM"/>
        </w:rPr>
      </w:pPr>
      <w:r w:rsidRPr="00976578">
        <w:rPr>
          <w:rFonts w:ascii="GHEA Grapalat" w:hAnsi="GHEA Grapalat" w:cs="Sylfaen"/>
          <w:sz w:val="20"/>
          <w:szCs w:val="20"/>
          <w:lang w:val="hy-AM"/>
        </w:rPr>
        <w:t>նպատակով Պատվիրատուին հանձնեց ստորև նշված ծառայությունները.</w:t>
      </w:r>
    </w:p>
    <w:p w14:paraId="10570F17" w14:textId="77777777" w:rsidR="000E16AA" w:rsidRPr="00976578" w:rsidRDefault="000E16AA" w:rsidP="00976578">
      <w:pPr>
        <w:tabs>
          <w:tab w:val="left" w:pos="2972"/>
        </w:tabs>
        <w:spacing w:after="0"/>
        <w:jc w:val="both"/>
        <w:rPr>
          <w:rFonts w:ascii="GHEA Grapalat" w:hAnsi="GHEA Grapalat" w:cs="Sylfaen"/>
          <w:lang w:val="hy-AM"/>
        </w:rPr>
      </w:pPr>
      <w:r w:rsidRPr="0097657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76578" w:rsidRPr="00976578" w14:paraId="21A82D09" w14:textId="77777777" w:rsidTr="005C3E3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6EA9D79" w14:textId="77777777" w:rsidR="000E16AA" w:rsidRPr="00976578" w:rsidRDefault="000E16AA" w:rsidP="00976578">
            <w:pPr>
              <w:spacing w:after="0"/>
              <w:jc w:val="center"/>
              <w:rPr>
                <w:rFonts w:ascii="GHEA Grapalat" w:hAnsi="GHEA Grapalat" w:cs="Sylfaen"/>
                <w:bCs/>
                <w:sz w:val="18"/>
                <w:szCs w:val="18"/>
                <w:lang w:val="ru-RU" w:eastAsia="ru-RU"/>
              </w:rPr>
            </w:pPr>
            <w:r w:rsidRPr="00976578">
              <w:rPr>
                <w:rFonts w:ascii="GHEA Grapalat" w:hAnsi="GHEA Grapalat" w:cs="Sylfaen"/>
                <w:sz w:val="18"/>
                <w:szCs w:val="18"/>
              </w:rPr>
              <w:t>Ծառայության</w:t>
            </w:r>
          </w:p>
        </w:tc>
      </w:tr>
      <w:tr w:rsidR="00976578" w:rsidRPr="00976578" w14:paraId="3B521265" w14:textId="77777777" w:rsidTr="005C3E3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BD47255" w14:textId="77777777" w:rsidR="000E16AA" w:rsidRPr="00976578" w:rsidRDefault="000E16AA" w:rsidP="00976578">
            <w:pPr>
              <w:spacing w:after="0"/>
              <w:jc w:val="center"/>
              <w:rPr>
                <w:rFonts w:ascii="GHEA Grapalat" w:hAnsi="GHEA Grapalat"/>
                <w:sz w:val="18"/>
                <w:szCs w:val="18"/>
              </w:rPr>
            </w:pPr>
            <w:r w:rsidRPr="00976578">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0330C55" w14:textId="77777777" w:rsidR="000E16AA" w:rsidRPr="00976578" w:rsidRDefault="000E16AA" w:rsidP="00976578">
            <w:pPr>
              <w:spacing w:after="0"/>
              <w:jc w:val="center"/>
              <w:rPr>
                <w:rFonts w:ascii="GHEA Grapalat" w:hAnsi="GHEA Grapalat"/>
                <w:sz w:val="18"/>
                <w:szCs w:val="18"/>
              </w:rPr>
            </w:pPr>
            <w:r w:rsidRPr="0097657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316CF079" w14:textId="77777777" w:rsidR="000E16AA" w:rsidRPr="00976578" w:rsidRDefault="000E16AA" w:rsidP="00976578">
            <w:pPr>
              <w:spacing w:after="0"/>
              <w:jc w:val="center"/>
              <w:rPr>
                <w:rFonts w:ascii="GHEA Grapalat" w:hAnsi="GHEA Grapalat"/>
                <w:sz w:val="18"/>
                <w:szCs w:val="18"/>
              </w:rPr>
            </w:pPr>
            <w:r w:rsidRPr="00976578">
              <w:rPr>
                <w:rFonts w:ascii="GHEA Grapalat" w:hAnsi="GHEA Grapalat" w:cs="Sylfaen"/>
                <w:sz w:val="18"/>
                <w:szCs w:val="18"/>
              </w:rPr>
              <w:t>քանակը</w:t>
            </w:r>
            <w:r w:rsidRPr="00976578">
              <w:rPr>
                <w:rFonts w:ascii="GHEA Grapalat" w:hAnsi="GHEA Grapalat"/>
                <w:sz w:val="18"/>
                <w:szCs w:val="18"/>
              </w:rPr>
              <w:t xml:space="preserve"> (</w:t>
            </w:r>
            <w:r w:rsidRPr="00976578">
              <w:rPr>
                <w:rFonts w:ascii="GHEA Grapalat" w:hAnsi="GHEA Grapalat" w:cs="Sylfaen"/>
                <w:sz w:val="18"/>
                <w:szCs w:val="18"/>
              </w:rPr>
              <w:t>փաստացի</w:t>
            </w:r>
            <w:r w:rsidRPr="00976578">
              <w:rPr>
                <w:rFonts w:ascii="GHEA Grapalat" w:hAnsi="GHEA Grapalat"/>
                <w:sz w:val="18"/>
                <w:szCs w:val="18"/>
              </w:rPr>
              <w:t>)</w:t>
            </w:r>
          </w:p>
        </w:tc>
      </w:tr>
      <w:tr w:rsidR="00976578" w:rsidRPr="00976578" w14:paraId="568BF227" w14:textId="77777777" w:rsidTr="005C3E3E">
        <w:trPr>
          <w:trHeight w:val="273"/>
        </w:trPr>
        <w:tc>
          <w:tcPr>
            <w:tcW w:w="3852" w:type="dxa"/>
            <w:tcBorders>
              <w:top w:val="single" w:sz="4" w:space="0" w:color="000000"/>
              <w:left w:val="single" w:sz="4" w:space="0" w:color="000000"/>
              <w:bottom w:val="single" w:sz="4" w:space="0" w:color="000000"/>
              <w:right w:val="single" w:sz="4" w:space="0" w:color="000000"/>
            </w:tcBorders>
          </w:tcPr>
          <w:p w14:paraId="56988E9F" w14:textId="77777777" w:rsidR="000E16AA" w:rsidRPr="00976578" w:rsidRDefault="000E16AA" w:rsidP="00976578">
            <w:pPr>
              <w:spacing w:after="0"/>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5A4531D" w14:textId="77777777" w:rsidR="000E16AA" w:rsidRPr="00976578" w:rsidRDefault="000E16AA" w:rsidP="00976578">
            <w:pPr>
              <w:spacing w:after="0"/>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C1541D8" w14:textId="77777777" w:rsidR="000E16AA" w:rsidRPr="00976578" w:rsidRDefault="000E16AA" w:rsidP="00976578">
            <w:pPr>
              <w:spacing w:after="0"/>
              <w:rPr>
                <w:rFonts w:ascii="GHEA Grapalat" w:hAnsi="GHEA Grapalat" w:cs="Sylfaen"/>
                <w:sz w:val="18"/>
                <w:szCs w:val="18"/>
                <w:lang w:val="ru-RU" w:eastAsia="ru-RU"/>
              </w:rPr>
            </w:pPr>
          </w:p>
        </w:tc>
      </w:tr>
      <w:tr w:rsidR="000E16AA" w:rsidRPr="00976578" w14:paraId="3C942242" w14:textId="77777777" w:rsidTr="005C3E3E">
        <w:trPr>
          <w:trHeight w:val="273"/>
        </w:trPr>
        <w:tc>
          <w:tcPr>
            <w:tcW w:w="3852" w:type="dxa"/>
            <w:tcBorders>
              <w:top w:val="single" w:sz="4" w:space="0" w:color="000000"/>
              <w:left w:val="single" w:sz="4" w:space="0" w:color="000000"/>
              <w:bottom w:val="single" w:sz="4" w:space="0" w:color="000000"/>
              <w:right w:val="single" w:sz="4" w:space="0" w:color="000000"/>
            </w:tcBorders>
          </w:tcPr>
          <w:p w14:paraId="51D5B794" w14:textId="77777777" w:rsidR="000E16AA" w:rsidRPr="00976578" w:rsidRDefault="000E16AA" w:rsidP="00976578">
            <w:pPr>
              <w:spacing w:after="0"/>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EF09ACF" w14:textId="77777777" w:rsidR="000E16AA" w:rsidRPr="00976578" w:rsidRDefault="000E16AA" w:rsidP="00976578">
            <w:pPr>
              <w:spacing w:after="0"/>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F6FBC35" w14:textId="77777777" w:rsidR="000E16AA" w:rsidRPr="00976578" w:rsidRDefault="000E16AA" w:rsidP="00976578">
            <w:pPr>
              <w:spacing w:after="0"/>
              <w:rPr>
                <w:rFonts w:ascii="GHEA Grapalat" w:hAnsi="GHEA Grapalat" w:cs="Sylfaen"/>
                <w:sz w:val="18"/>
                <w:szCs w:val="18"/>
                <w:lang w:val="ru-RU" w:eastAsia="ru-RU"/>
              </w:rPr>
            </w:pPr>
          </w:p>
        </w:tc>
      </w:tr>
    </w:tbl>
    <w:p w14:paraId="19F31220" w14:textId="77777777" w:rsidR="000E16AA" w:rsidRPr="00976578" w:rsidRDefault="000E16AA" w:rsidP="00976578">
      <w:pPr>
        <w:tabs>
          <w:tab w:val="left" w:pos="360"/>
          <w:tab w:val="left" w:pos="540"/>
        </w:tabs>
        <w:spacing w:after="0"/>
        <w:jc w:val="both"/>
        <w:rPr>
          <w:rFonts w:ascii="GHEA Grapalat" w:hAnsi="GHEA Grapalat" w:cs="Sylfaen"/>
          <w:lang w:val="hy-AM"/>
        </w:rPr>
      </w:pPr>
    </w:p>
    <w:p w14:paraId="1D0B086E" w14:textId="77777777" w:rsidR="000E16AA" w:rsidRPr="00976578" w:rsidRDefault="000E16AA" w:rsidP="00976578">
      <w:pPr>
        <w:tabs>
          <w:tab w:val="left" w:pos="360"/>
          <w:tab w:val="left" w:pos="540"/>
        </w:tabs>
        <w:spacing w:after="0"/>
        <w:jc w:val="both"/>
        <w:rPr>
          <w:rFonts w:ascii="GHEA Grapalat" w:hAnsi="GHEA Grapalat" w:cs="Sylfaen"/>
          <w:sz w:val="20"/>
          <w:szCs w:val="20"/>
          <w:lang w:val="hy-AM"/>
        </w:rPr>
      </w:pPr>
      <w:r w:rsidRPr="00976578">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B4F1D48" w14:textId="77777777" w:rsidR="000E16AA" w:rsidRPr="00976578" w:rsidRDefault="000E16AA" w:rsidP="00976578">
      <w:pPr>
        <w:tabs>
          <w:tab w:val="left" w:pos="360"/>
          <w:tab w:val="left" w:pos="540"/>
        </w:tabs>
        <w:spacing w:after="0"/>
        <w:rPr>
          <w:rFonts w:ascii="GHEA Grapalat" w:hAnsi="GHEA Grapalat" w:cs="Sylfaen"/>
          <w:lang w:val="hy-AM"/>
        </w:rPr>
      </w:pPr>
    </w:p>
    <w:p w14:paraId="35232B46" w14:textId="77777777" w:rsidR="000E16AA" w:rsidRPr="00976578" w:rsidRDefault="000E16AA" w:rsidP="00976578">
      <w:pPr>
        <w:spacing w:after="0"/>
        <w:jc w:val="center"/>
        <w:rPr>
          <w:rFonts w:ascii="GHEA Grapalat" w:hAnsi="GHEA Grapalat" w:cs="Sylfaen"/>
          <w:lang w:val="hy-AM"/>
        </w:rPr>
      </w:pPr>
    </w:p>
    <w:p w14:paraId="213FE749" w14:textId="77777777" w:rsidR="000E16AA" w:rsidRPr="00976578" w:rsidRDefault="000E16AA" w:rsidP="00976578">
      <w:pPr>
        <w:spacing w:after="0"/>
        <w:jc w:val="center"/>
        <w:rPr>
          <w:rFonts w:ascii="GHEA Grapalat" w:hAnsi="GHEA Grapalat" w:cs="Sylfaen"/>
          <w:sz w:val="14"/>
          <w:szCs w:val="14"/>
          <w:lang w:val="hy-AM"/>
        </w:rPr>
      </w:pPr>
    </w:p>
    <w:p w14:paraId="2B98A09B" w14:textId="77777777" w:rsidR="000E16AA" w:rsidRPr="00976578" w:rsidRDefault="000E16AA" w:rsidP="00976578">
      <w:pPr>
        <w:spacing w:after="0"/>
        <w:jc w:val="center"/>
        <w:rPr>
          <w:rFonts w:ascii="GHEA Grapalat" w:hAnsi="GHEA Grapalat" w:cs="Sylfaen"/>
          <w:lang w:val="hy-AM"/>
        </w:rPr>
      </w:pPr>
    </w:p>
    <w:p w14:paraId="19561FEB" w14:textId="77777777" w:rsidR="000E16AA" w:rsidRPr="00976578" w:rsidRDefault="000E16AA" w:rsidP="00976578">
      <w:pPr>
        <w:spacing w:after="0"/>
        <w:jc w:val="center"/>
        <w:rPr>
          <w:rFonts w:ascii="GHEA Grapalat" w:hAnsi="GHEA Grapalat" w:cs="Sylfaen"/>
        </w:rPr>
      </w:pPr>
      <w:r w:rsidRPr="00976578">
        <w:rPr>
          <w:rFonts w:ascii="GHEA Grapalat" w:hAnsi="GHEA Grapalat" w:cs="Sylfaen"/>
        </w:rPr>
        <w:t>ԿՈՂՄԵՐԸ</w:t>
      </w:r>
    </w:p>
    <w:p w14:paraId="18134A66" w14:textId="77777777" w:rsidR="000E16AA" w:rsidRPr="00976578" w:rsidRDefault="000E16AA" w:rsidP="00976578">
      <w:pPr>
        <w:spacing w:after="0"/>
        <w:jc w:val="center"/>
        <w:rPr>
          <w:rFonts w:ascii="GHEA Grapalat" w:hAnsi="GHEA Grapalat" w:cs="Sylfaen"/>
        </w:rPr>
      </w:pPr>
    </w:p>
    <w:p w14:paraId="3719DE3B" w14:textId="77777777" w:rsidR="000E16AA" w:rsidRPr="00976578" w:rsidRDefault="000E16AA" w:rsidP="00976578">
      <w:pPr>
        <w:tabs>
          <w:tab w:val="left" w:pos="360"/>
          <w:tab w:val="left" w:pos="540"/>
        </w:tabs>
        <w:spacing w:after="0"/>
        <w:rPr>
          <w:rFonts w:ascii="GHEA Grapalat" w:hAnsi="GHEA Grapalat" w:cs="Sylfaen"/>
        </w:rPr>
      </w:pPr>
    </w:p>
    <w:p w14:paraId="766F5998" w14:textId="77777777" w:rsidR="000E16AA" w:rsidRPr="00976578" w:rsidRDefault="000E16AA" w:rsidP="00976578">
      <w:pPr>
        <w:tabs>
          <w:tab w:val="left" w:pos="360"/>
          <w:tab w:val="left" w:pos="540"/>
        </w:tabs>
        <w:spacing w:after="0"/>
        <w:rPr>
          <w:rFonts w:ascii="GHEA Grapalat" w:hAnsi="GHEA Grapalat" w:cs="Sylfaen"/>
        </w:rPr>
      </w:pPr>
    </w:p>
    <w:tbl>
      <w:tblPr>
        <w:tblW w:w="0" w:type="auto"/>
        <w:tblLook w:val="00A0" w:firstRow="1" w:lastRow="0" w:firstColumn="1" w:lastColumn="0" w:noHBand="0" w:noVBand="0"/>
      </w:tblPr>
      <w:tblGrid>
        <w:gridCol w:w="4785"/>
        <w:gridCol w:w="5223"/>
      </w:tblGrid>
      <w:tr w:rsidR="00976578" w:rsidRPr="00976578" w14:paraId="3F7B3620" w14:textId="77777777" w:rsidTr="005C3E3E">
        <w:tc>
          <w:tcPr>
            <w:tcW w:w="4785" w:type="dxa"/>
          </w:tcPr>
          <w:p w14:paraId="28CD0618" w14:textId="77777777" w:rsidR="000E16AA" w:rsidRPr="00976578" w:rsidRDefault="000E16AA" w:rsidP="00976578">
            <w:pPr>
              <w:tabs>
                <w:tab w:val="left" w:pos="360"/>
                <w:tab w:val="left" w:pos="540"/>
              </w:tabs>
              <w:spacing w:after="0"/>
              <w:jc w:val="center"/>
              <w:rPr>
                <w:rFonts w:ascii="GHEA Grapalat" w:hAnsi="GHEA Grapalat" w:cs="Sylfaen"/>
                <w:b/>
                <w:bCs/>
                <w:lang w:eastAsia="ru-RU"/>
              </w:rPr>
            </w:pPr>
            <w:r w:rsidRPr="00976578">
              <w:rPr>
                <w:rFonts w:ascii="GHEA Grapalat" w:hAnsi="GHEA Grapalat" w:cs="Sylfaen"/>
                <w:b/>
                <w:bCs/>
              </w:rPr>
              <w:t>Հանձնեց</w:t>
            </w:r>
          </w:p>
        </w:tc>
        <w:tc>
          <w:tcPr>
            <w:tcW w:w="5223" w:type="dxa"/>
          </w:tcPr>
          <w:p w14:paraId="5C6F9385" w14:textId="77777777" w:rsidR="000E16AA" w:rsidRPr="00976578" w:rsidRDefault="000E16AA" w:rsidP="00976578">
            <w:pPr>
              <w:tabs>
                <w:tab w:val="left" w:pos="360"/>
                <w:tab w:val="left" w:pos="540"/>
              </w:tabs>
              <w:spacing w:after="0"/>
              <w:jc w:val="center"/>
              <w:rPr>
                <w:rFonts w:ascii="GHEA Grapalat" w:hAnsi="GHEA Grapalat" w:cs="Sylfaen"/>
                <w:b/>
                <w:bCs/>
                <w:lang w:eastAsia="ru-RU"/>
              </w:rPr>
            </w:pPr>
            <w:r w:rsidRPr="00976578">
              <w:rPr>
                <w:rFonts w:ascii="GHEA Grapalat" w:hAnsi="GHEA Grapalat" w:cs="Sylfaen"/>
                <w:b/>
                <w:bCs/>
              </w:rPr>
              <w:t xml:space="preserve">        Ընդունեց</w:t>
            </w:r>
          </w:p>
        </w:tc>
      </w:tr>
    </w:tbl>
    <w:p w14:paraId="74D8372C" w14:textId="77777777" w:rsidR="000E16AA" w:rsidRPr="00976578" w:rsidRDefault="000E16AA" w:rsidP="00976578">
      <w:pPr>
        <w:tabs>
          <w:tab w:val="left" w:pos="360"/>
          <w:tab w:val="left" w:pos="540"/>
        </w:tabs>
        <w:spacing w:after="0"/>
        <w:rPr>
          <w:rFonts w:ascii="GHEA Grapalat" w:hAnsi="GHEA Grapalat" w:cs="Sylfaen"/>
          <w:sz w:val="20"/>
          <w:szCs w:val="20"/>
          <w:lang w:eastAsia="ru-RU"/>
        </w:rPr>
      </w:pPr>
      <w:r w:rsidRPr="00976578">
        <w:rPr>
          <w:rFonts w:ascii="GHEA Grapalat" w:hAnsi="GHEA Grapalat" w:cs="Sylfaen"/>
          <w:sz w:val="20"/>
          <w:szCs w:val="20"/>
          <w:lang w:eastAsia="ru-RU"/>
        </w:rPr>
        <w:t xml:space="preserve">                                                                                                  </w:t>
      </w:r>
      <w:proofErr w:type="gramStart"/>
      <w:r w:rsidRPr="00976578">
        <w:rPr>
          <w:rFonts w:ascii="GHEA Grapalat" w:hAnsi="GHEA Grapalat" w:cs="Sylfaen"/>
          <w:sz w:val="20"/>
          <w:szCs w:val="20"/>
          <w:lang w:eastAsia="ru-RU"/>
        </w:rPr>
        <w:t>հայտը</w:t>
      </w:r>
      <w:proofErr w:type="gramEnd"/>
      <w:r w:rsidRPr="00976578">
        <w:rPr>
          <w:rFonts w:ascii="GHEA Grapalat" w:hAnsi="GHEA Grapalat" w:cs="Sylfaen"/>
          <w:sz w:val="20"/>
          <w:szCs w:val="20"/>
          <w:lang w:eastAsia="ru-RU"/>
        </w:rPr>
        <w:t xml:space="preserve"> նախագծած ներկայացուցիչ`</w:t>
      </w:r>
    </w:p>
    <w:p w14:paraId="25C9931D" w14:textId="77777777" w:rsidR="000E16AA" w:rsidRPr="00976578" w:rsidRDefault="000E16AA" w:rsidP="00976578">
      <w:pPr>
        <w:tabs>
          <w:tab w:val="left" w:pos="360"/>
          <w:tab w:val="left" w:pos="540"/>
        </w:tabs>
        <w:spacing w:after="0"/>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76578" w:rsidRPr="00976578" w14:paraId="608BE446" w14:textId="77777777" w:rsidTr="005C3E3E">
        <w:trPr>
          <w:tblCellSpacing w:w="7" w:type="dxa"/>
          <w:jc w:val="center"/>
        </w:trPr>
        <w:tc>
          <w:tcPr>
            <w:tcW w:w="0" w:type="auto"/>
            <w:vAlign w:val="center"/>
          </w:tcPr>
          <w:p w14:paraId="411D8A64"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21"/>
                <w:szCs w:val="21"/>
              </w:rPr>
              <w:t xml:space="preserve">___________________________ </w:t>
            </w:r>
          </w:p>
          <w:p w14:paraId="2552E36A"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15"/>
                <w:szCs w:val="15"/>
              </w:rPr>
              <w:t>ազգանուն, անուն</w:t>
            </w:r>
          </w:p>
        </w:tc>
        <w:tc>
          <w:tcPr>
            <w:tcW w:w="0" w:type="auto"/>
            <w:vAlign w:val="center"/>
          </w:tcPr>
          <w:p w14:paraId="77EB1F1D"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21"/>
                <w:szCs w:val="21"/>
              </w:rPr>
              <w:t>___________________________</w:t>
            </w:r>
          </w:p>
          <w:p w14:paraId="121591ED"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15"/>
                <w:szCs w:val="15"/>
              </w:rPr>
              <w:t>ազգանուն, անուն</w:t>
            </w:r>
          </w:p>
        </w:tc>
      </w:tr>
      <w:tr w:rsidR="00976578" w:rsidRPr="00976578" w14:paraId="7651E35B" w14:textId="77777777" w:rsidTr="00976578">
        <w:trPr>
          <w:tblCellSpacing w:w="7" w:type="dxa"/>
          <w:jc w:val="center"/>
        </w:trPr>
        <w:tc>
          <w:tcPr>
            <w:tcW w:w="0" w:type="auto"/>
            <w:vAlign w:val="center"/>
          </w:tcPr>
          <w:p w14:paraId="71C12D97"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21"/>
                <w:szCs w:val="21"/>
              </w:rPr>
              <w:t xml:space="preserve">___________________________ </w:t>
            </w:r>
          </w:p>
          <w:p w14:paraId="1AFEE3BB"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15"/>
                <w:szCs w:val="15"/>
              </w:rPr>
              <w:t>ստորագրություն</w:t>
            </w:r>
          </w:p>
        </w:tc>
        <w:tc>
          <w:tcPr>
            <w:tcW w:w="0" w:type="auto"/>
            <w:shd w:val="clear" w:color="auto" w:fill="auto"/>
            <w:vAlign w:val="center"/>
          </w:tcPr>
          <w:p w14:paraId="3F7349BC"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21"/>
                <w:szCs w:val="21"/>
              </w:rPr>
              <w:t>___________________________</w:t>
            </w:r>
          </w:p>
          <w:p w14:paraId="44E0921B" w14:textId="77777777" w:rsidR="000E16AA" w:rsidRPr="00976578" w:rsidRDefault="000E16AA" w:rsidP="00976578">
            <w:pPr>
              <w:spacing w:after="0"/>
              <w:jc w:val="center"/>
              <w:rPr>
                <w:rFonts w:ascii="GHEA Grapalat" w:hAnsi="GHEA Grapalat" w:cs="GHEA Grapalat"/>
                <w:sz w:val="21"/>
                <w:szCs w:val="21"/>
                <w:lang w:val="ru-RU" w:eastAsia="ru-RU"/>
              </w:rPr>
            </w:pPr>
            <w:r w:rsidRPr="00976578">
              <w:rPr>
                <w:rFonts w:ascii="GHEA Grapalat" w:hAnsi="GHEA Grapalat" w:cs="GHEA Grapalat"/>
                <w:sz w:val="15"/>
                <w:szCs w:val="15"/>
              </w:rPr>
              <w:t>ստորագրություն</w:t>
            </w:r>
          </w:p>
        </w:tc>
      </w:tr>
    </w:tbl>
    <w:p w14:paraId="64F4B05C" w14:textId="75B0CCB7" w:rsidR="00EC69FE" w:rsidRPr="00976578" w:rsidRDefault="00EC69FE" w:rsidP="00976578">
      <w:pPr>
        <w:spacing w:after="0" w:line="240" w:lineRule="auto"/>
        <w:rPr>
          <w:rFonts w:ascii="GHEA Grapalat" w:hAnsi="GHEA Grapalat" w:cs="Sylfaen"/>
          <w:i/>
          <w:lang w:val="af-ZA" w:eastAsia="ru-RU"/>
        </w:rPr>
      </w:pPr>
      <w:r w:rsidRPr="00976578">
        <w:rPr>
          <w:rFonts w:ascii="GHEA Grapalat" w:hAnsi="GHEA Grapalat"/>
        </w:rPr>
        <w:t xml:space="preserve">                                                                                      </w:t>
      </w:r>
      <w:r w:rsidRPr="00976578">
        <w:rPr>
          <w:rFonts w:ascii="GHEA Grapalat" w:hAnsi="GHEA Grapalat"/>
        </w:rPr>
        <w:tab/>
      </w:r>
      <w:r w:rsidRPr="00976578">
        <w:rPr>
          <w:rFonts w:ascii="GHEA Grapalat" w:hAnsi="GHEA Grapalat" w:cs="Sylfaen"/>
          <w:i/>
          <w:lang w:val="af-ZA"/>
        </w:rPr>
        <w:t xml:space="preserve"> </w:t>
      </w:r>
    </w:p>
    <w:p w14:paraId="77309A1C" w14:textId="10862EF6" w:rsidR="00F924AD" w:rsidRPr="00976578" w:rsidRDefault="00F924AD" w:rsidP="00976578">
      <w:pPr>
        <w:spacing w:after="0"/>
        <w:rPr>
          <w:lang w:val="af-ZA"/>
        </w:rPr>
      </w:pPr>
    </w:p>
    <w:sectPr w:rsidR="00F924AD" w:rsidRPr="00976578" w:rsidSect="009027E1">
      <w:pgSz w:w="11906" w:h="16838" w:code="9"/>
      <w:pgMar w:top="720" w:right="720" w:bottom="720" w:left="72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B78A2" w14:textId="77777777" w:rsidR="00EB6328" w:rsidRDefault="00EB6328" w:rsidP="00D45945">
      <w:pPr>
        <w:spacing w:after="0" w:line="240" w:lineRule="auto"/>
      </w:pPr>
      <w:r>
        <w:separator/>
      </w:r>
    </w:p>
  </w:endnote>
  <w:endnote w:type="continuationSeparator" w:id="0">
    <w:p w14:paraId="415361B1" w14:textId="77777777" w:rsidR="00EB6328" w:rsidRDefault="00EB6328" w:rsidP="00D45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altName w:val="Leelawadee UI"/>
    <w:panose1 w:val="02020603050405020304"/>
    <w:charset w:val="DE"/>
    <w:family w:val="roman"/>
    <w:pitch w:val="variable"/>
    <w:sig w:usb0="00000000" w:usb1="00000000" w:usb2="00000000" w:usb3="00000000" w:csb0="00010001"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AMU">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2CFE9" w14:textId="77777777" w:rsidR="0045446F" w:rsidRDefault="004544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E3A4" w14:textId="77777777" w:rsidR="0045446F" w:rsidRDefault="004544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B95E6" w14:textId="77777777" w:rsidR="0045446F" w:rsidRDefault="00454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8F55B" w14:textId="77777777" w:rsidR="00EB6328" w:rsidRDefault="00EB6328" w:rsidP="00D45945">
      <w:pPr>
        <w:spacing w:after="0" w:line="240" w:lineRule="auto"/>
      </w:pPr>
      <w:r>
        <w:separator/>
      </w:r>
    </w:p>
  </w:footnote>
  <w:footnote w:type="continuationSeparator" w:id="0">
    <w:p w14:paraId="25E03903" w14:textId="77777777" w:rsidR="00EB6328" w:rsidRDefault="00EB6328" w:rsidP="00D45945">
      <w:pPr>
        <w:spacing w:after="0" w:line="240" w:lineRule="auto"/>
      </w:pPr>
      <w:r>
        <w:continuationSeparator/>
      </w:r>
    </w:p>
  </w:footnote>
  <w:footnote w:id="1">
    <w:p w14:paraId="3E8C1A30" w14:textId="77777777" w:rsidR="0045446F" w:rsidRPr="0015088E" w:rsidRDefault="0045446F" w:rsidP="000E16AA">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FD56E4B" w14:textId="77777777" w:rsidR="0045446F" w:rsidRPr="001E7733" w:rsidDel="00856FDE" w:rsidRDefault="0045446F" w:rsidP="000E16AA">
      <w:pPr>
        <w:pStyle w:val="FootnoteText"/>
        <w:rPr>
          <w:del w:id="9" w:author="Author"/>
          <w:i/>
          <w:lang w:val="af-ZA"/>
        </w:rPr>
      </w:pPr>
    </w:p>
  </w:footnote>
  <w:footnote w:id="2">
    <w:p w14:paraId="59F4F854" w14:textId="77777777" w:rsidR="0045446F" w:rsidRPr="00DF6AA5" w:rsidRDefault="0045446F" w:rsidP="000E16AA">
      <w:pPr>
        <w:pStyle w:val="FootnoteText"/>
        <w:jc w:val="both"/>
        <w:rPr>
          <w:rFonts w:ascii="Times New Roman" w:hAnsi="Times New Roman"/>
          <w:vertAlign w:val="superscript"/>
          <w:lang w:val="af-ZA"/>
        </w:rPr>
      </w:pPr>
      <w:r w:rsidRPr="00DF6AA5">
        <w:rPr>
          <w:rFonts w:ascii="Times New Roman" w:hAnsi="Times New Roman"/>
          <w:vertAlign w:val="superscript"/>
          <w:lang w:val="af-ZA"/>
        </w:rPr>
        <w:t xml:space="preserve"> </w:t>
      </w:r>
    </w:p>
    <w:p w14:paraId="25E79A7D" w14:textId="77777777" w:rsidR="0045446F" w:rsidRPr="00F50E0A" w:rsidDel="001B2C6E" w:rsidRDefault="0045446F" w:rsidP="000E16AA">
      <w:pPr>
        <w:pStyle w:val="FootnoteText"/>
        <w:rPr>
          <w:del w:id="11" w:author="Author"/>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3">
    <w:p w14:paraId="411E7D6F" w14:textId="77777777" w:rsidR="0045446F" w:rsidRPr="00C17426" w:rsidRDefault="0045446F" w:rsidP="000E16A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C17426">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49BEE4DD" w14:textId="77777777" w:rsidR="0045446F" w:rsidRDefault="0045446F" w:rsidP="000E16AA">
      <w:pPr>
        <w:pStyle w:val="FootnoteText"/>
        <w:jc w:val="both"/>
        <w:rPr>
          <w:rFonts w:ascii="GHEA Grapalat" w:hAnsi="GHEA Grapalat"/>
          <w:i/>
          <w:sz w:val="16"/>
          <w:szCs w:val="24"/>
          <w:lang w:val="hy-AM" w:eastAsia="en-US"/>
        </w:rPr>
      </w:pPr>
      <w:r w:rsidRPr="00C17426">
        <w:rPr>
          <w:rFonts w:ascii="GHEA Grapalat" w:hAnsi="GHEA Grapalat"/>
          <w:i/>
          <w:sz w:val="16"/>
          <w:szCs w:val="24"/>
          <w:lang w:val="af-ZA" w:eastAsia="en-US"/>
        </w:rPr>
        <w:t xml:space="preserve"> </w:t>
      </w:r>
      <w:r w:rsidRPr="00C17426">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5C3E3E">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p w14:paraId="3B5ECE73" w14:textId="77777777" w:rsidR="0045446F" w:rsidRPr="00F934D2" w:rsidDel="00D90DD6" w:rsidRDefault="0045446F" w:rsidP="000E16AA">
      <w:pPr>
        <w:pStyle w:val="FootnoteText"/>
        <w:jc w:val="both"/>
        <w:rPr>
          <w:del w:id="12" w:author="Author"/>
          <w:lang w:val="en-US"/>
        </w:rPr>
      </w:pPr>
    </w:p>
  </w:footnote>
  <w:footnote w:id="4">
    <w:p w14:paraId="3F22D54A" w14:textId="77777777" w:rsidR="0045446F" w:rsidRPr="008D0F13" w:rsidRDefault="0045446F" w:rsidP="000E16AA">
      <w:pPr>
        <w:pStyle w:val="FootnoteText"/>
        <w:jc w:val="both"/>
      </w:pPr>
      <w:r>
        <w:rPr>
          <w:rStyle w:val="FootnoteReference"/>
        </w:rPr>
        <w:t>24</w:t>
      </w:r>
      <w:r>
        <w:t xml:space="preserve"> </w:t>
      </w:r>
      <w:r w:rsidRPr="00E42853">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5">
    <w:p w14:paraId="365D449C" w14:textId="77777777" w:rsidR="0045446F" w:rsidRPr="00560A40" w:rsidRDefault="0045446F" w:rsidP="000E16AA">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331DEE83" w14:textId="77777777" w:rsidR="0045446F" w:rsidRPr="00560A40" w:rsidRDefault="0045446F" w:rsidP="000E16AA">
      <w:pPr>
        <w:pStyle w:val="FootnoteText"/>
        <w:jc w:val="both"/>
        <w:rPr>
          <w:rFonts w:ascii="GHEA Grapalat" w:hAnsi="GHEA Grapalat"/>
          <w:i/>
          <w:sz w:val="16"/>
          <w:szCs w:val="24"/>
          <w:lang w:val="hy-AM" w:eastAsia="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EBED" w14:textId="77777777" w:rsidR="0045446F" w:rsidRDefault="00EB6328">
    <w:pPr>
      <w:pStyle w:val="Header"/>
    </w:pPr>
    <w:r>
      <w:rPr>
        <w:noProof/>
        <w:lang w:eastAsia="en-US"/>
      </w:rPr>
      <w:pict w14:anchorId="57122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29" o:spid="_x0000_s2059" type="#_x0000_t75" style="position:absolute;left:0;text-align:left;margin-left:0;margin-top:0;width:622.2pt;height:804.45pt;z-index:-251651072;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7034" w14:textId="77777777" w:rsidR="0045446F" w:rsidRDefault="00EB6328">
    <w:pPr>
      <w:pStyle w:val="Header"/>
    </w:pPr>
    <w:r>
      <w:rPr>
        <w:noProof/>
        <w:lang w:eastAsia="en-US"/>
      </w:rPr>
      <w:pict w14:anchorId="6DFF0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30" o:spid="_x0000_s2060" type="#_x0000_t75" href="https://www.facebook.com/ArmProMotion" style="position:absolute;left:0;text-align:left;margin-left:0;margin-top:0;width:622.2pt;height:804.45pt;z-index:-251650048;mso-position-horizontal:center;mso-position-horizontal-relative:margin;mso-position-vertical:center;mso-position-vertical-relative:margin" o:allowincell="f" o:button="t">
          <v:fill o:detectmouseclick="t"/>
          <v:imagedata r:id="rId1" o:title="Logo for background"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B525B" w14:textId="77777777" w:rsidR="0045446F" w:rsidRDefault="00EB6328">
    <w:pPr>
      <w:pStyle w:val="Header"/>
    </w:pPr>
    <w:r>
      <w:rPr>
        <w:noProof/>
        <w:lang w:eastAsia="en-US"/>
      </w:rPr>
      <w:pict w14:anchorId="6D053A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72990828" o:spid="_x0000_s2058" type="#_x0000_t75" style="position:absolute;left:0;text-align:left;margin-left:0;margin-top:0;width:622.2pt;height:804.45pt;z-index:-251652096;mso-position-horizontal:center;mso-position-horizontal-relative:margin;mso-position-vertical:center;mso-position-vertical-relative:margin" o:allowincell="f">
          <v:imagedata r:id="rId1" o:title="Logo for background"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FF2DE4"/>
    <w:multiLevelType w:val="hybridMultilevel"/>
    <w:tmpl w:val="80282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30A3FD3"/>
    <w:multiLevelType w:val="hybridMultilevel"/>
    <w:tmpl w:val="EAE62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4B0A26"/>
    <w:multiLevelType w:val="hybridMultilevel"/>
    <w:tmpl w:val="458A11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E847FB"/>
    <w:multiLevelType w:val="hybridMultilevel"/>
    <w:tmpl w:val="43626BFC"/>
    <w:lvl w:ilvl="0" w:tplc="20907A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2E5640"/>
    <w:multiLevelType w:val="hybridMultilevel"/>
    <w:tmpl w:val="488A3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2"/>
  </w:num>
  <w:num w:numId="7">
    <w:abstractNumId w:val="5"/>
  </w:num>
  <w:num w:numId="8">
    <w:abstractNumId w:val="3"/>
  </w:num>
  <w:num w:numId="9">
    <w:abstractNumId w:val="11"/>
  </w:num>
  <w:num w:numId="10">
    <w:abstractNumId w:val="9"/>
  </w:num>
  <w:num w:numId="11">
    <w:abstractNumId w:val="12"/>
  </w:num>
  <w:num w:numId="12">
    <w:abstractNumId w:val="6"/>
  </w:num>
  <w:num w:numId="1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evenAndOddHeaders/>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D39"/>
    <w:rsid w:val="00014C12"/>
    <w:rsid w:val="00032343"/>
    <w:rsid w:val="00042F97"/>
    <w:rsid w:val="00083BAA"/>
    <w:rsid w:val="00083D89"/>
    <w:rsid w:val="00091948"/>
    <w:rsid w:val="000970E0"/>
    <w:rsid w:val="000D04A7"/>
    <w:rsid w:val="000D7B45"/>
    <w:rsid w:val="000E16AA"/>
    <w:rsid w:val="000E2112"/>
    <w:rsid w:val="000E5896"/>
    <w:rsid w:val="000F1E25"/>
    <w:rsid w:val="00112478"/>
    <w:rsid w:val="00122CE4"/>
    <w:rsid w:val="0014560A"/>
    <w:rsid w:val="00162648"/>
    <w:rsid w:val="00172EBE"/>
    <w:rsid w:val="00175013"/>
    <w:rsid w:val="001766D6"/>
    <w:rsid w:val="001916A5"/>
    <w:rsid w:val="001B255E"/>
    <w:rsid w:val="001B4F59"/>
    <w:rsid w:val="001C5095"/>
    <w:rsid w:val="001E4DF7"/>
    <w:rsid w:val="00204F5C"/>
    <w:rsid w:val="002111CB"/>
    <w:rsid w:val="00221F19"/>
    <w:rsid w:val="00224485"/>
    <w:rsid w:val="00252953"/>
    <w:rsid w:val="0026243D"/>
    <w:rsid w:val="00282195"/>
    <w:rsid w:val="00292DAD"/>
    <w:rsid w:val="002C003A"/>
    <w:rsid w:val="002E379E"/>
    <w:rsid w:val="00305509"/>
    <w:rsid w:val="0030566D"/>
    <w:rsid w:val="003064A8"/>
    <w:rsid w:val="003179AD"/>
    <w:rsid w:val="00323FFA"/>
    <w:rsid w:val="00324901"/>
    <w:rsid w:val="0033581C"/>
    <w:rsid w:val="003475FA"/>
    <w:rsid w:val="00374677"/>
    <w:rsid w:val="00391EEB"/>
    <w:rsid w:val="003A7A62"/>
    <w:rsid w:val="003E24DF"/>
    <w:rsid w:val="00445902"/>
    <w:rsid w:val="0045446F"/>
    <w:rsid w:val="00454CEC"/>
    <w:rsid w:val="00467C45"/>
    <w:rsid w:val="004A2B0D"/>
    <w:rsid w:val="004D4E2B"/>
    <w:rsid w:val="004D55E9"/>
    <w:rsid w:val="00506FF6"/>
    <w:rsid w:val="00526FC0"/>
    <w:rsid w:val="00537017"/>
    <w:rsid w:val="005550DA"/>
    <w:rsid w:val="005634A5"/>
    <w:rsid w:val="00564809"/>
    <w:rsid w:val="005A00A0"/>
    <w:rsid w:val="005C2210"/>
    <w:rsid w:val="005C3E3E"/>
    <w:rsid w:val="005E7AC8"/>
    <w:rsid w:val="00615018"/>
    <w:rsid w:val="0062123A"/>
    <w:rsid w:val="00646064"/>
    <w:rsid w:val="00646E75"/>
    <w:rsid w:val="00647087"/>
    <w:rsid w:val="00682F34"/>
    <w:rsid w:val="006A7528"/>
    <w:rsid w:val="006C0C15"/>
    <w:rsid w:val="006F6F10"/>
    <w:rsid w:val="0074577B"/>
    <w:rsid w:val="0075265E"/>
    <w:rsid w:val="00757500"/>
    <w:rsid w:val="00765BD2"/>
    <w:rsid w:val="00783E79"/>
    <w:rsid w:val="007B051A"/>
    <w:rsid w:val="007B08CC"/>
    <w:rsid w:val="007B5AE8"/>
    <w:rsid w:val="007C6F8D"/>
    <w:rsid w:val="007D03C5"/>
    <w:rsid w:val="007F5192"/>
    <w:rsid w:val="00800E1B"/>
    <w:rsid w:val="008079E9"/>
    <w:rsid w:val="00813843"/>
    <w:rsid w:val="0085357E"/>
    <w:rsid w:val="00866698"/>
    <w:rsid w:val="00891259"/>
    <w:rsid w:val="008A2979"/>
    <w:rsid w:val="008A7480"/>
    <w:rsid w:val="008B7FD5"/>
    <w:rsid w:val="008E1B5F"/>
    <w:rsid w:val="008E2EA8"/>
    <w:rsid w:val="008E6185"/>
    <w:rsid w:val="009027E1"/>
    <w:rsid w:val="009107C2"/>
    <w:rsid w:val="00970CE0"/>
    <w:rsid w:val="00976578"/>
    <w:rsid w:val="00981CC2"/>
    <w:rsid w:val="00985A01"/>
    <w:rsid w:val="00985B84"/>
    <w:rsid w:val="00991554"/>
    <w:rsid w:val="009E33D5"/>
    <w:rsid w:val="009E531D"/>
    <w:rsid w:val="00A4082E"/>
    <w:rsid w:val="00A65AD5"/>
    <w:rsid w:val="00A772F2"/>
    <w:rsid w:val="00A96CF8"/>
    <w:rsid w:val="00AA07CD"/>
    <w:rsid w:val="00AB5BDD"/>
    <w:rsid w:val="00AD330B"/>
    <w:rsid w:val="00AE0BFD"/>
    <w:rsid w:val="00B2481B"/>
    <w:rsid w:val="00B40D78"/>
    <w:rsid w:val="00B42295"/>
    <w:rsid w:val="00B50294"/>
    <w:rsid w:val="00B573AB"/>
    <w:rsid w:val="00B70B86"/>
    <w:rsid w:val="00B77016"/>
    <w:rsid w:val="00BF15EE"/>
    <w:rsid w:val="00BF2738"/>
    <w:rsid w:val="00BF3934"/>
    <w:rsid w:val="00C16EC6"/>
    <w:rsid w:val="00C175B3"/>
    <w:rsid w:val="00C22E60"/>
    <w:rsid w:val="00C32182"/>
    <w:rsid w:val="00C36890"/>
    <w:rsid w:val="00C539B0"/>
    <w:rsid w:val="00C664CF"/>
    <w:rsid w:val="00C665CF"/>
    <w:rsid w:val="00C70786"/>
    <w:rsid w:val="00C70B15"/>
    <w:rsid w:val="00C74CCD"/>
    <w:rsid w:val="00C8222A"/>
    <w:rsid w:val="00CC420E"/>
    <w:rsid w:val="00CC550A"/>
    <w:rsid w:val="00CF1386"/>
    <w:rsid w:val="00CF4B0C"/>
    <w:rsid w:val="00D45945"/>
    <w:rsid w:val="00D4773F"/>
    <w:rsid w:val="00D64C0E"/>
    <w:rsid w:val="00D66593"/>
    <w:rsid w:val="00D71266"/>
    <w:rsid w:val="00D772E4"/>
    <w:rsid w:val="00D962AB"/>
    <w:rsid w:val="00DA4BFB"/>
    <w:rsid w:val="00DA79AD"/>
    <w:rsid w:val="00DA79F0"/>
    <w:rsid w:val="00DF0640"/>
    <w:rsid w:val="00E05C78"/>
    <w:rsid w:val="00E14A80"/>
    <w:rsid w:val="00E24FD6"/>
    <w:rsid w:val="00E37BFF"/>
    <w:rsid w:val="00E55D74"/>
    <w:rsid w:val="00E6540C"/>
    <w:rsid w:val="00E71605"/>
    <w:rsid w:val="00E81E2A"/>
    <w:rsid w:val="00EB6328"/>
    <w:rsid w:val="00EC69FE"/>
    <w:rsid w:val="00ED0DF2"/>
    <w:rsid w:val="00ED13D0"/>
    <w:rsid w:val="00EE0952"/>
    <w:rsid w:val="00EE19A3"/>
    <w:rsid w:val="00EF5D8C"/>
    <w:rsid w:val="00EF7CC9"/>
    <w:rsid w:val="00F015C6"/>
    <w:rsid w:val="00F27ACA"/>
    <w:rsid w:val="00F61D39"/>
    <w:rsid w:val="00F924AD"/>
    <w:rsid w:val="00FA0AC4"/>
    <w:rsid w:val="00FA4057"/>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1110D7C"/>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semiHidden="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017"/>
    <w:pPr>
      <w:spacing w:after="200" w:line="276" w:lineRule="auto"/>
    </w:pPr>
    <w:rPr>
      <w:sz w:val="22"/>
      <w:szCs w:val="22"/>
      <w:lang w:eastAsia="en-US"/>
    </w:rPr>
  </w:style>
  <w:style w:type="paragraph" w:styleId="Heading1">
    <w:name w:val="heading 1"/>
    <w:basedOn w:val="Normal"/>
    <w:next w:val="Normal"/>
    <w:link w:val="Heading1Char"/>
    <w:unhideWhenUsed/>
    <w:qFormat/>
    <w:rsid w:val="003E24DF"/>
    <w:pPr>
      <w:spacing w:after="360" w:line="240" w:lineRule="auto"/>
      <w:contextualSpacing/>
      <w:outlineLvl w:val="0"/>
    </w:pPr>
    <w:rPr>
      <w:rFonts w:asciiTheme="majorHAnsi" w:eastAsiaTheme="majorEastAsia" w:hAnsiTheme="majorHAnsi" w:cstheme="majorBidi"/>
      <w:caps/>
      <w:color w:val="21405B" w:themeColor="accent1" w:themeShade="BF"/>
      <w:kern w:val="20"/>
      <w:sz w:val="24"/>
      <w:szCs w:val="20"/>
      <w:lang w:eastAsia="ja-JP"/>
    </w:rPr>
  </w:style>
  <w:style w:type="paragraph" w:styleId="Heading2">
    <w:name w:val="heading 2"/>
    <w:basedOn w:val="Normal"/>
    <w:next w:val="Normal"/>
    <w:link w:val="Heading2Char"/>
    <w:unhideWhenUsed/>
    <w:qFormat/>
    <w:rsid w:val="004A2B0D"/>
    <w:pPr>
      <w:keepNext/>
      <w:keepLines/>
      <w:spacing w:before="40" w:after="0" w:line="288" w:lineRule="auto"/>
      <w:outlineLvl w:val="1"/>
    </w:pPr>
    <w:rPr>
      <w:rFonts w:asciiTheme="majorHAnsi" w:eastAsiaTheme="majorEastAsia" w:hAnsiTheme="majorHAnsi" w:cstheme="majorBidi"/>
      <w:color w:val="21405B" w:themeColor="accent1" w:themeShade="BF"/>
      <w:kern w:val="20"/>
      <w:sz w:val="26"/>
      <w:szCs w:val="26"/>
      <w:lang w:eastAsia="ja-JP"/>
    </w:rPr>
  </w:style>
  <w:style w:type="paragraph" w:styleId="Heading3">
    <w:name w:val="heading 3"/>
    <w:basedOn w:val="Normal"/>
    <w:next w:val="Normal"/>
    <w:link w:val="Heading3Char"/>
    <w:unhideWhenUsed/>
    <w:qFormat/>
    <w:rsid w:val="00AB5BDD"/>
    <w:pPr>
      <w:keepNext/>
      <w:keepLines/>
      <w:spacing w:before="40" w:after="0" w:line="288" w:lineRule="auto"/>
      <w:outlineLvl w:val="2"/>
    </w:pPr>
    <w:rPr>
      <w:rFonts w:asciiTheme="majorHAnsi" w:eastAsiaTheme="majorEastAsia" w:hAnsiTheme="majorHAnsi" w:cstheme="majorBidi"/>
      <w:color w:val="162A3C" w:themeColor="accent1" w:themeShade="7F"/>
      <w:kern w:val="20"/>
      <w:sz w:val="24"/>
      <w:szCs w:val="24"/>
      <w:lang w:eastAsia="ja-JP"/>
    </w:rPr>
  </w:style>
  <w:style w:type="paragraph" w:styleId="Heading4">
    <w:name w:val="heading 4"/>
    <w:basedOn w:val="Normal"/>
    <w:next w:val="Normal"/>
    <w:link w:val="Heading4Char"/>
    <w:qFormat/>
    <w:rsid w:val="00AB5BDD"/>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AB5BDD"/>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AB5BDD"/>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AB5BDD"/>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AB5BDD"/>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AB5BDD"/>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24DF"/>
    <w:rPr>
      <w:rFonts w:asciiTheme="majorHAnsi" w:eastAsiaTheme="majorEastAsia" w:hAnsiTheme="majorHAnsi" w:cstheme="majorBidi"/>
      <w:caps/>
      <w:color w:val="21405B" w:themeColor="accent1" w:themeShade="BF"/>
      <w:kern w:val="20"/>
      <w:sz w:val="20"/>
      <w:szCs w:val="20"/>
    </w:rPr>
  </w:style>
  <w:style w:type="character" w:customStyle="1" w:styleId="Heading2Char">
    <w:name w:val="Heading 2 Char"/>
    <w:basedOn w:val="DefaultParagraphFont"/>
    <w:link w:val="Heading2"/>
    <w:rsid w:val="004A2B0D"/>
    <w:rPr>
      <w:rFonts w:asciiTheme="majorHAnsi" w:eastAsiaTheme="majorEastAsia" w:hAnsiTheme="majorHAnsi" w:cstheme="majorBidi"/>
      <w:color w:val="21405B" w:themeColor="accent1" w:themeShade="BF"/>
      <w:kern w:val="20"/>
      <w:sz w:val="26"/>
      <w:szCs w:val="26"/>
    </w:rPr>
  </w:style>
  <w:style w:type="character" w:customStyle="1" w:styleId="Heading3Char">
    <w:name w:val="Heading 3 Char"/>
    <w:basedOn w:val="DefaultParagraphFont"/>
    <w:link w:val="Heading3"/>
    <w:rsid w:val="00AB5BDD"/>
    <w:rPr>
      <w:rFonts w:asciiTheme="majorHAnsi" w:eastAsiaTheme="majorEastAsia" w:hAnsiTheme="majorHAnsi" w:cstheme="majorBidi"/>
      <w:color w:val="162A3C" w:themeColor="accent1" w:themeShade="7F"/>
      <w:kern w:val="20"/>
    </w:rPr>
  </w:style>
  <w:style w:type="character" w:customStyle="1" w:styleId="Heading4Char">
    <w:name w:val="Heading 4 Char"/>
    <w:basedOn w:val="DefaultParagraphFont"/>
    <w:link w:val="Heading4"/>
    <w:rsid w:val="00AB5BDD"/>
    <w:rPr>
      <w:rFonts w:ascii="Arial LatArm" w:eastAsia="Times New Roman" w:hAnsi="Arial LatArm" w:cs="Times New Roman"/>
      <w:i/>
      <w:sz w:val="18"/>
      <w:szCs w:val="20"/>
      <w:lang w:eastAsia="en-US"/>
    </w:rPr>
  </w:style>
  <w:style w:type="character" w:customStyle="1" w:styleId="Heading5Char">
    <w:name w:val="Heading 5 Char"/>
    <w:basedOn w:val="DefaultParagraphFont"/>
    <w:link w:val="Heading5"/>
    <w:rsid w:val="00AB5BDD"/>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B5BDD"/>
    <w:rPr>
      <w:rFonts w:ascii="Arial LatArm" w:eastAsia="Times New Roman" w:hAnsi="Arial LatArm" w:cs="Times New Roman"/>
      <w:b/>
      <w:color w:val="000000"/>
      <w:sz w:val="22"/>
      <w:szCs w:val="20"/>
      <w:lang w:eastAsia="ru-RU"/>
    </w:rPr>
  </w:style>
  <w:style w:type="character" w:customStyle="1" w:styleId="Heading7Char">
    <w:name w:val="Heading 7 Char"/>
    <w:basedOn w:val="DefaultParagraphFont"/>
    <w:link w:val="Heading7"/>
    <w:rsid w:val="00AB5BDD"/>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B5BDD"/>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AB5BDD"/>
    <w:rPr>
      <w:rFonts w:ascii="Times Armenian" w:eastAsia="Times New Roman" w:hAnsi="Times Armenian" w:cs="Times New Roman"/>
      <w:b/>
      <w:color w:val="000000"/>
      <w:sz w:val="22"/>
      <w:szCs w:val="20"/>
      <w:lang w:val="pt-BR" w:eastAsia="ru-RU"/>
    </w:rPr>
  </w:style>
  <w:style w:type="paragraph" w:customStyle="1" w:styleId="Recipient">
    <w:name w:val="Recipient"/>
    <w:basedOn w:val="Heading2"/>
    <w:uiPriority w:val="3"/>
    <w:qFormat/>
    <w:rsid w:val="0085357E"/>
    <w:pPr>
      <w:spacing w:before="1200"/>
    </w:pPr>
    <w:rPr>
      <w:b/>
      <w:color w:val="2C567A" w:themeColor="accent1"/>
    </w:rPr>
  </w:style>
  <w:style w:type="paragraph" w:styleId="Salutation">
    <w:name w:val="Salutation"/>
    <w:basedOn w:val="Normal"/>
    <w:link w:val="SalutationChar"/>
    <w:uiPriority w:val="4"/>
    <w:unhideWhenUsed/>
    <w:qFormat/>
    <w:rsid w:val="003E24DF"/>
    <w:pPr>
      <w:spacing w:before="720" w:line="288" w:lineRule="auto"/>
    </w:pPr>
    <w:rPr>
      <w:rFonts w:eastAsiaTheme="minorHAnsi"/>
      <w:kern w:val="20"/>
      <w:sz w:val="24"/>
      <w:szCs w:val="20"/>
      <w:lang w:eastAsia="ja-JP"/>
    </w:rPr>
  </w:style>
  <w:style w:type="character" w:customStyle="1" w:styleId="SalutationChar">
    <w:name w:val="Salutation Char"/>
    <w:basedOn w:val="DefaultParagraphFont"/>
    <w:link w:val="Salutation"/>
    <w:uiPriority w:val="4"/>
    <w:rsid w:val="003E24DF"/>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3E24DF"/>
    <w:pPr>
      <w:spacing w:before="480" w:after="960" w:line="240" w:lineRule="auto"/>
    </w:pPr>
    <w:rPr>
      <w:rFonts w:eastAsiaTheme="minorHAnsi"/>
      <w:kern w:val="20"/>
      <w:sz w:val="24"/>
      <w:szCs w:val="20"/>
      <w:lang w:eastAsia="ja-JP"/>
    </w:rPr>
  </w:style>
  <w:style w:type="paragraph" w:styleId="Signature">
    <w:name w:val="Signature"/>
    <w:basedOn w:val="Normal"/>
    <w:link w:val="SignatureChar"/>
    <w:uiPriority w:val="7"/>
    <w:unhideWhenUsed/>
    <w:qFormat/>
    <w:rsid w:val="00204F5C"/>
    <w:pPr>
      <w:spacing w:before="40" w:after="0" w:line="288" w:lineRule="auto"/>
    </w:pPr>
    <w:rPr>
      <w:rFonts w:eastAsiaTheme="minorHAnsi"/>
      <w:b/>
      <w:bCs/>
      <w:kern w:val="20"/>
      <w:sz w:val="24"/>
      <w:szCs w:val="20"/>
      <w:lang w:eastAsia="ja-JP"/>
    </w:rPr>
  </w:style>
  <w:style w:type="character" w:customStyle="1" w:styleId="SignatureChar">
    <w:name w:val="Signature Char"/>
    <w:basedOn w:val="DefaultParagraphFont"/>
    <w:link w:val="Signature"/>
    <w:uiPriority w:val="7"/>
    <w:rsid w:val="00204F5C"/>
    <w:rPr>
      <w:rFonts w:eastAsiaTheme="minorHAnsi"/>
      <w:b/>
      <w:bCs/>
      <w:kern w:val="20"/>
      <w:szCs w:val="20"/>
    </w:rPr>
  </w:style>
  <w:style w:type="character" w:customStyle="1" w:styleId="ClosingChar">
    <w:name w:val="Closing Char"/>
    <w:basedOn w:val="DefaultParagraphFont"/>
    <w:link w:val="Closing"/>
    <w:uiPriority w:val="6"/>
    <w:rsid w:val="003E24DF"/>
    <w:rPr>
      <w:rFonts w:eastAsiaTheme="minorHAnsi"/>
      <w:color w:val="595959" w:themeColor="text1" w:themeTint="A6"/>
      <w:kern w:val="20"/>
      <w:sz w:val="20"/>
      <w:szCs w:val="20"/>
    </w:rPr>
  </w:style>
  <w:style w:type="paragraph" w:styleId="Header">
    <w:name w:val="header"/>
    <w:basedOn w:val="Normal"/>
    <w:link w:val="HeaderChar"/>
    <w:rsid w:val="000D7B45"/>
    <w:pPr>
      <w:spacing w:before="40" w:after="0" w:line="240" w:lineRule="auto"/>
      <w:ind w:right="567"/>
      <w:jc w:val="right"/>
    </w:pPr>
    <w:rPr>
      <w:rFonts w:eastAsiaTheme="minorHAnsi"/>
      <w:kern w:val="20"/>
      <w:sz w:val="24"/>
      <w:szCs w:val="20"/>
      <w:lang w:eastAsia="ja-JP"/>
    </w:rPr>
  </w:style>
  <w:style w:type="character" w:customStyle="1" w:styleId="HeaderChar">
    <w:name w:val="Header Char"/>
    <w:basedOn w:val="DefaultParagraphFont"/>
    <w:link w:val="Header"/>
    <w:rsid w:val="000D7B45"/>
    <w:rPr>
      <w:rFonts w:eastAsiaTheme="minorHAnsi"/>
      <w:kern w:val="20"/>
      <w:szCs w:val="20"/>
    </w:rPr>
  </w:style>
  <w:style w:type="character" w:styleId="Strong">
    <w:name w:val="Strong"/>
    <w:basedOn w:val="DefaultParagraphFont"/>
    <w:qFormat/>
    <w:rsid w:val="003E24DF"/>
    <w:rPr>
      <w:b/>
      <w:bCs/>
    </w:rPr>
  </w:style>
  <w:style w:type="paragraph" w:customStyle="1" w:styleId="ContactInfo">
    <w:name w:val="Contact Info"/>
    <w:basedOn w:val="Normal"/>
    <w:uiPriority w:val="1"/>
    <w:qFormat/>
    <w:rsid w:val="003E24DF"/>
    <w:pPr>
      <w:spacing w:after="0" w:line="288" w:lineRule="auto"/>
    </w:pPr>
    <w:rPr>
      <w:rFonts w:eastAsiaTheme="minorHAnsi"/>
      <w:kern w:val="20"/>
      <w:sz w:val="24"/>
      <w:szCs w:val="20"/>
      <w:lang w:eastAsia="ja-JP"/>
    </w:rPr>
  </w:style>
  <w:style w:type="paragraph" w:styleId="NormalWeb">
    <w:name w:val="Normal (Web)"/>
    <w:basedOn w:val="Normal"/>
    <w:uiPriority w:val="99"/>
    <w:unhideWhenUsed/>
    <w:rsid w:val="00083BAA"/>
    <w:pPr>
      <w:spacing w:before="100" w:beforeAutospacing="1" w:after="100" w:afterAutospacing="1" w:line="240" w:lineRule="auto"/>
    </w:pPr>
    <w:rPr>
      <w:rFonts w:ascii="Times New Roman" w:hAnsi="Times New Roman" w:cs="Times New Roman"/>
      <w:sz w:val="24"/>
      <w:szCs w:val="24"/>
      <w:lang w:eastAsia="ja-JP"/>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nhideWhenUsed/>
    <w:rsid w:val="00D45945"/>
    <w:pPr>
      <w:tabs>
        <w:tab w:val="center" w:pos="4680"/>
        <w:tab w:val="right" w:pos="9360"/>
      </w:tabs>
      <w:spacing w:after="0" w:line="240" w:lineRule="auto"/>
    </w:pPr>
    <w:rPr>
      <w:rFonts w:eastAsiaTheme="minorHAnsi"/>
      <w:kern w:val="20"/>
      <w:sz w:val="24"/>
      <w:szCs w:val="20"/>
      <w:lang w:eastAsia="ja-JP"/>
    </w:rPr>
  </w:style>
  <w:style w:type="character" w:customStyle="1" w:styleId="FooterChar">
    <w:name w:val="Footer Char"/>
    <w:basedOn w:val="DefaultParagraphFont"/>
    <w:link w:val="Footer"/>
    <w:rsid w:val="00D45945"/>
    <w:rPr>
      <w:rFonts w:eastAsiaTheme="minorHAnsi"/>
      <w:color w:val="595959" w:themeColor="text1" w:themeTint="A6"/>
      <w:kern w:val="20"/>
      <w:sz w:val="20"/>
      <w:szCs w:val="20"/>
    </w:rPr>
  </w:style>
  <w:style w:type="paragraph" w:styleId="Title">
    <w:name w:val="Title"/>
    <w:basedOn w:val="Heading1"/>
    <w:next w:val="Normal"/>
    <w:link w:val="TitleChar"/>
    <w:qFormat/>
    <w:rsid w:val="00D45945"/>
    <w:rPr>
      <w:color w:val="000000" w:themeColor="text1"/>
    </w:rPr>
  </w:style>
  <w:style w:type="character" w:customStyle="1" w:styleId="TitleChar">
    <w:name w:val="Title Char"/>
    <w:basedOn w:val="DefaultParagraphFont"/>
    <w:link w:val="Title"/>
    <w:rsid w:val="00D45945"/>
    <w:rPr>
      <w:rFonts w:asciiTheme="majorHAnsi" w:eastAsiaTheme="majorEastAsia" w:hAnsiTheme="majorHAnsi" w:cstheme="majorBidi"/>
      <w:caps/>
      <w:color w:val="000000" w:themeColor="text1"/>
      <w:kern w:val="20"/>
      <w:sz w:val="20"/>
      <w:szCs w:val="20"/>
    </w:rPr>
  </w:style>
  <w:style w:type="paragraph" w:styleId="BodyTextIndent">
    <w:name w:val="Body Text Indent"/>
    <w:aliases w:val=" Char, Char Char Char Char,Char Char Char Char"/>
    <w:basedOn w:val="Normal"/>
    <w:link w:val="BodyTextIndentChar"/>
    <w:rsid w:val="00AB5BDD"/>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B5BDD"/>
    <w:rPr>
      <w:rFonts w:ascii="Arial LatArm" w:eastAsia="Times New Roman" w:hAnsi="Arial LatArm" w:cs="Times New Roman"/>
      <w:i/>
      <w:sz w:val="20"/>
      <w:szCs w:val="20"/>
      <w:lang w:val="en-AU" w:eastAsia="en-US"/>
    </w:rPr>
  </w:style>
  <w:style w:type="paragraph" w:styleId="BodyTextIndent2">
    <w:name w:val="Body Text Indent 2"/>
    <w:basedOn w:val="Normal"/>
    <w:link w:val="BodyTextIndent2Char"/>
    <w:unhideWhenUsed/>
    <w:rsid w:val="00AB5BDD"/>
    <w:pPr>
      <w:spacing w:before="40" w:after="120" w:line="480" w:lineRule="auto"/>
      <w:ind w:left="360"/>
    </w:pPr>
    <w:rPr>
      <w:rFonts w:eastAsiaTheme="minorHAnsi"/>
      <w:kern w:val="20"/>
      <w:sz w:val="24"/>
      <w:szCs w:val="20"/>
      <w:lang w:eastAsia="ja-JP"/>
    </w:rPr>
  </w:style>
  <w:style w:type="character" w:customStyle="1" w:styleId="BodyTextIndent2Char">
    <w:name w:val="Body Text Indent 2 Char"/>
    <w:basedOn w:val="DefaultParagraphFont"/>
    <w:link w:val="BodyTextIndent2"/>
    <w:rsid w:val="00AB5BDD"/>
    <w:rPr>
      <w:rFonts w:eastAsiaTheme="minorHAnsi"/>
      <w:kern w:val="20"/>
      <w:szCs w:val="20"/>
    </w:rPr>
  </w:style>
  <w:style w:type="paragraph" w:styleId="BodyTextIndent3">
    <w:name w:val="Body Text Indent 3"/>
    <w:basedOn w:val="Normal"/>
    <w:link w:val="BodyTextIndent3Char"/>
    <w:rsid w:val="00AB5BDD"/>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AB5BDD"/>
    <w:rPr>
      <w:rFonts w:ascii="Times Armenian" w:eastAsia="Times New Roman" w:hAnsi="Times Armenian" w:cs="Times New Roman"/>
      <w:sz w:val="20"/>
      <w:szCs w:val="20"/>
      <w:lang w:eastAsia="en-US"/>
    </w:rPr>
  </w:style>
  <w:style w:type="paragraph" w:styleId="BodyText2">
    <w:name w:val="Body Text 2"/>
    <w:basedOn w:val="Normal"/>
    <w:link w:val="BodyText2Char"/>
    <w:rsid w:val="00AB5BDD"/>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AB5BDD"/>
    <w:rPr>
      <w:rFonts w:ascii="Arial LatArm" w:eastAsia="Times New Roman" w:hAnsi="Arial LatArm" w:cs="Times New Roman"/>
      <w:sz w:val="20"/>
      <w:szCs w:val="20"/>
      <w:lang w:eastAsia="en-US"/>
    </w:rPr>
  </w:style>
  <w:style w:type="paragraph" w:customStyle="1" w:styleId="Default">
    <w:name w:val="Default"/>
    <w:rsid w:val="00AB5BDD"/>
    <w:pPr>
      <w:autoSpaceDE w:val="0"/>
      <w:autoSpaceDN w:val="0"/>
      <w:adjustRightInd w:val="0"/>
    </w:pPr>
    <w:rPr>
      <w:rFonts w:ascii="Arial Unicode" w:eastAsia="Times New Roman" w:hAnsi="Arial Unicode" w:cs="Arial Unicode"/>
      <w:color w:val="000000"/>
      <w:lang w:val="ru-RU" w:eastAsia="ru-RU"/>
    </w:rPr>
  </w:style>
  <w:style w:type="paragraph" w:styleId="BalloonText">
    <w:name w:val="Balloon Text"/>
    <w:basedOn w:val="Normal"/>
    <w:link w:val="BalloonTextChar"/>
    <w:rsid w:val="00AB5BDD"/>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AB5BDD"/>
    <w:rPr>
      <w:rFonts w:ascii="Tahoma" w:eastAsia="Times New Roman" w:hAnsi="Tahoma" w:cs="Times New Roman"/>
      <w:sz w:val="16"/>
      <w:szCs w:val="16"/>
      <w:lang w:val="x-none" w:eastAsia="x-none"/>
    </w:rPr>
  </w:style>
  <w:style w:type="character" w:styleId="Hyperlink">
    <w:name w:val="Hyperlink"/>
    <w:uiPriority w:val="99"/>
    <w:rsid w:val="00AB5BDD"/>
    <w:rPr>
      <w:color w:val="0000FF"/>
      <w:u w:val="single"/>
    </w:rPr>
  </w:style>
  <w:style w:type="character" w:customStyle="1" w:styleId="CharChar1">
    <w:name w:val="Char Char1"/>
    <w:locked/>
    <w:rsid w:val="00AB5BDD"/>
    <w:rPr>
      <w:rFonts w:ascii="Arial LatArm" w:hAnsi="Arial LatArm"/>
      <w:i/>
      <w:lang w:val="en-AU" w:eastAsia="en-US" w:bidi="ar-SA"/>
    </w:rPr>
  </w:style>
  <w:style w:type="paragraph" w:styleId="BodyText">
    <w:name w:val="Body Text"/>
    <w:basedOn w:val="Normal"/>
    <w:link w:val="BodyTextChar"/>
    <w:rsid w:val="00AB5BD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AB5BDD"/>
    <w:rPr>
      <w:rFonts w:ascii="Times New Roman" w:eastAsia="Times New Roman" w:hAnsi="Times New Roman" w:cs="Times New Roman"/>
      <w:lang w:eastAsia="en-US"/>
    </w:rPr>
  </w:style>
  <w:style w:type="paragraph" w:styleId="BodyText3">
    <w:name w:val="Body Text 3"/>
    <w:basedOn w:val="Normal"/>
    <w:link w:val="BodyText3Char"/>
    <w:rsid w:val="00AB5BDD"/>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AB5BDD"/>
    <w:rPr>
      <w:rFonts w:ascii="Arial LatArm" w:eastAsia="Times New Roman" w:hAnsi="Arial LatArm" w:cs="Times New Roman"/>
      <w:sz w:val="20"/>
      <w:szCs w:val="20"/>
      <w:lang w:eastAsia="ru-RU"/>
    </w:rPr>
  </w:style>
  <w:style w:type="character" w:styleId="PageNumber">
    <w:name w:val="page number"/>
    <w:basedOn w:val="DefaultParagraphFont"/>
    <w:rsid w:val="00AB5BDD"/>
  </w:style>
  <w:style w:type="paragraph" w:styleId="FootnoteText">
    <w:name w:val="footnote text"/>
    <w:basedOn w:val="Normal"/>
    <w:link w:val="FootnoteTextChar"/>
    <w:semiHidden/>
    <w:rsid w:val="00AB5BDD"/>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AB5BDD"/>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AB5BDD"/>
    <w:pPr>
      <w:spacing w:after="160" w:line="240" w:lineRule="exact"/>
    </w:pPr>
    <w:rPr>
      <w:rFonts w:ascii="Arial" w:eastAsia="Times New Roman" w:hAnsi="Arial" w:cs="Arial"/>
      <w:sz w:val="20"/>
      <w:szCs w:val="20"/>
    </w:rPr>
  </w:style>
  <w:style w:type="paragraph" w:customStyle="1" w:styleId="norm">
    <w:name w:val="norm"/>
    <w:basedOn w:val="Normal"/>
    <w:rsid w:val="00AB5BDD"/>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AB5BDD"/>
    <w:rPr>
      <w:rFonts w:ascii="Arial Armenian" w:hAnsi="Arial Armenian"/>
      <w:sz w:val="22"/>
      <w:lang w:val="en-US" w:eastAsia="ru-RU" w:bidi="ar-SA"/>
    </w:rPr>
  </w:style>
  <w:style w:type="character" w:customStyle="1" w:styleId="CharCharChar">
    <w:name w:val="Char Char Char"/>
    <w:rsid w:val="00AB5BDD"/>
    <w:rPr>
      <w:rFonts w:ascii="Arial LatArm" w:hAnsi="Arial LatArm"/>
      <w:sz w:val="24"/>
      <w:lang w:eastAsia="ru-RU"/>
    </w:rPr>
  </w:style>
  <w:style w:type="character" w:customStyle="1" w:styleId="CharChar22">
    <w:name w:val="Char Char22"/>
    <w:rsid w:val="00AB5BDD"/>
    <w:rPr>
      <w:rFonts w:ascii="Arial Armenian" w:hAnsi="Arial Armenian"/>
      <w:sz w:val="28"/>
      <w:lang w:val="en-US"/>
    </w:rPr>
  </w:style>
  <w:style w:type="character" w:customStyle="1" w:styleId="CharChar20">
    <w:name w:val="Char Char20"/>
    <w:rsid w:val="00AB5BDD"/>
    <w:rPr>
      <w:rFonts w:ascii="Times LatArm" w:hAnsi="Times LatArm"/>
      <w:b/>
      <w:sz w:val="28"/>
      <w:lang w:val="en-US"/>
    </w:rPr>
  </w:style>
  <w:style w:type="character" w:customStyle="1" w:styleId="CharChar16">
    <w:name w:val="Char Char16"/>
    <w:rsid w:val="00AB5BDD"/>
    <w:rPr>
      <w:rFonts w:ascii="Times Armenian" w:hAnsi="Times Armenian"/>
      <w:b/>
      <w:lang w:val="hy-AM"/>
    </w:rPr>
  </w:style>
  <w:style w:type="character" w:customStyle="1" w:styleId="CharChar15">
    <w:name w:val="Char Char15"/>
    <w:rsid w:val="00AB5BDD"/>
    <w:rPr>
      <w:rFonts w:ascii="Times Armenian" w:hAnsi="Times Armenian"/>
      <w:i/>
      <w:lang w:val="nl-NL"/>
    </w:rPr>
  </w:style>
  <w:style w:type="character" w:customStyle="1" w:styleId="CharChar13">
    <w:name w:val="Char Char13"/>
    <w:rsid w:val="00AB5BDD"/>
    <w:rPr>
      <w:rFonts w:ascii="Arial Armenian" w:hAnsi="Arial Armenian"/>
      <w:lang w:val="en-US"/>
    </w:rPr>
  </w:style>
  <w:style w:type="character" w:customStyle="1" w:styleId="CommentTextChar">
    <w:name w:val="Comment Text Char"/>
    <w:basedOn w:val="DefaultParagraphFont"/>
    <w:link w:val="CommentText"/>
    <w:semiHidden/>
    <w:rsid w:val="00AB5BDD"/>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rsid w:val="00AB5BDD"/>
    <w:pPr>
      <w:spacing w:after="0" w:line="240" w:lineRule="auto"/>
    </w:pPr>
    <w:rPr>
      <w:rFonts w:ascii="Times Armenian" w:eastAsia="Times New Roman" w:hAnsi="Times Armenian" w:cs="Times New Roman"/>
      <w:sz w:val="20"/>
      <w:lang w:eastAsia="ru-RU"/>
    </w:rPr>
  </w:style>
  <w:style w:type="character" w:customStyle="1" w:styleId="CommentSubjectChar">
    <w:name w:val="Comment Subject Char"/>
    <w:basedOn w:val="CommentTextChar"/>
    <w:link w:val="CommentSubject"/>
    <w:semiHidden/>
    <w:rsid w:val="00AB5BDD"/>
    <w:rPr>
      <w:rFonts w:ascii="Times Armenian" w:eastAsia="Times New Roman" w:hAnsi="Times Armenian" w:cs="Times New Roman"/>
      <w:b/>
      <w:bCs/>
      <w:sz w:val="20"/>
      <w:szCs w:val="20"/>
      <w:lang w:eastAsia="ru-RU"/>
    </w:rPr>
  </w:style>
  <w:style w:type="paragraph" w:styleId="CommentSubject">
    <w:name w:val="annotation subject"/>
    <w:basedOn w:val="CommentText"/>
    <w:next w:val="CommentText"/>
    <w:link w:val="CommentSubjectChar"/>
    <w:semiHidden/>
    <w:rsid w:val="00AB5BDD"/>
    <w:rPr>
      <w:b/>
      <w:bCs/>
    </w:rPr>
  </w:style>
  <w:style w:type="character" w:customStyle="1" w:styleId="EndnoteTextChar">
    <w:name w:val="Endnote Text Char"/>
    <w:basedOn w:val="DefaultParagraphFont"/>
    <w:link w:val="EndnoteText"/>
    <w:semiHidden/>
    <w:rsid w:val="00AB5BDD"/>
    <w:rPr>
      <w:rFonts w:ascii="Times Armenian" w:eastAsia="Times New Roman" w:hAnsi="Times Armenian" w:cs="Times New Roman"/>
      <w:sz w:val="20"/>
      <w:szCs w:val="20"/>
      <w:lang w:eastAsia="ru-RU"/>
    </w:rPr>
  </w:style>
  <w:style w:type="paragraph" w:styleId="EndnoteText">
    <w:name w:val="endnote text"/>
    <w:basedOn w:val="Normal"/>
    <w:link w:val="EndnoteTextChar"/>
    <w:semiHidden/>
    <w:rsid w:val="00AB5BDD"/>
    <w:pPr>
      <w:spacing w:after="0" w:line="240" w:lineRule="auto"/>
    </w:pPr>
    <w:rPr>
      <w:rFonts w:ascii="Times Armenian" w:eastAsia="Times New Roman" w:hAnsi="Times Armenian" w:cs="Times New Roman"/>
      <w:sz w:val="20"/>
      <w:lang w:eastAsia="ru-RU"/>
    </w:rPr>
  </w:style>
  <w:style w:type="character" w:customStyle="1" w:styleId="DocumentMapChar">
    <w:name w:val="Document Map Char"/>
    <w:basedOn w:val="DefaultParagraphFont"/>
    <w:link w:val="DocumentMap"/>
    <w:semiHidden/>
    <w:rsid w:val="00AB5BDD"/>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AB5BDD"/>
    <w:pPr>
      <w:shd w:val="clear" w:color="auto" w:fill="000080"/>
      <w:spacing w:after="0" w:line="240" w:lineRule="auto"/>
    </w:pPr>
    <w:rPr>
      <w:rFonts w:ascii="Tahoma" w:eastAsia="Times New Roman" w:hAnsi="Tahoma" w:cs="Tahoma"/>
      <w:sz w:val="20"/>
      <w:lang w:eastAsia="ru-RU"/>
    </w:rPr>
  </w:style>
  <w:style w:type="paragraph" w:customStyle="1" w:styleId="Char1">
    <w:name w:val="Char1"/>
    <w:basedOn w:val="Normal"/>
    <w:rsid w:val="00AB5BDD"/>
    <w:pPr>
      <w:spacing w:after="160" w:line="240" w:lineRule="exact"/>
    </w:pPr>
    <w:rPr>
      <w:rFonts w:ascii="Verdana" w:eastAsia="Times New Roman" w:hAnsi="Verdana" w:cs="Times New Roman"/>
      <w:sz w:val="20"/>
      <w:szCs w:val="20"/>
    </w:rPr>
  </w:style>
  <w:style w:type="paragraph" w:customStyle="1" w:styleId="Style2">
    <w:name w:val="Style2"/>
    <w:basedOn w:val="Normal"/>
    <w:rsid w:val="00AB5BDD"/>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AB5BDD"/>
    <w:rPr>
      <w:rFonts w:ascii="Arial Armenian" w:hAnsi="Arial Armenian"/>
      <w:sz w:val="28"/>
      <w:lang w:val="en-US" w:eastAsia="ru-RU" w:bidi="ar-SA"/>
    </w:rPr>
  </w:style>
  <w:style w:type="character" w:customStyle="1" w:styleId="CharChar21">
    <w:name w:val="Char Char21"/>
    <w:rsid w:val="00AB5BDD"/>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AB5BDD"/>
    <w:pPr>
      <w:spacing w:after="0" w:line="240" w:lineRule="auto"/>
      <w:ind w:left="720"/>
    </w:pPr>
    <w:rPr>
      <w:rFonts w:ascii="Times Armenian" w:eastAsia="Times New Roman" w:hAnsi="Times Armenian" w:cs="Times New Roman"/>
      <w:sz w:val="24"/>
      <w:szCs w:val="24"/>
      <w:lang w:val="x-none" w:eastAsia="ru-RU"/>
    </w:rPr>
  </w:style>
  <w:style w:type="character" w:customStyle="1" w:styleId="ListParagraphChar">
    <w:name w:val="List Paragraph Char"/>
    <w:link w:val="ListParagraph"/>
    <w:uiPriority w:val="34"/>
    <w:locked/>
    <w:rsid w:val="00AB5BDD"/>
    <w:rPr>
      <w:rFonts w:ascii="Times Armenian" w:eastAsia="Times New Roman" w:hAnsi="Times Armenian" w:cs="Times New Roman"/>
      <w:lang w:val="x-none" w:eastAsia="ru-RU"/>
    </w:rPr>
  </w:style>
  <w:style w:type="character" w:customStyle="1" w:styleId="CharChar25">
    <w:name w:val="Char Char25"/>
    <w:rsid w:val="00AB5BDD"/>
    <w:rPr>
      <w:rFonts w:ascii="Arial Armenian" w:hAnsi="Arial Armenian"/>
      <w:sz w:val="28"/>
      <w:lang w:val="en-US" w:eastAsia="ru-RU" w:bidi="ar-SA"/>
    </w:rPr>
  </w:style>
  <w:style w:type="character" w:customStyle="1" w:styleId="CharChar24">
    <w:name w:val="Char Char24"/>
    <w:rsid w:val="00AB5BDD"/>
    <w:rPr>
      <w:rFonts w:ascii="Arial LatArm" w:hAnsi="Arial LatArm"/>
      <w:b/>
      <w:color w:val="0000FF"/>
      <w:lang w:val="en-US" w:eastAsia="ru-RU" w:bidi="ar-SA"/>
    </w:rPr>
  </w:style>
  <w:style w:type="paragraph" w:styleId="BlockText">
    <w:name w:val="Block Text"/>
    <w:basedOn w:val="Normal"/>
    <w:rsid w:val="00AB5BDD"/>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AB5BD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AB5BDD"/>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AB5BDD"/>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AB5BD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AB5BD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AB5BD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AB5B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AB5B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AB5BD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AB5BDD"/>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AB5BDD"/>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AB5BD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AB5BD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AB5BDD"/>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AB5BDD"/>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AB5BDD"/>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AB5BDD"/>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AB5BDD"/>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AB5BDD"/>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AB5BD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AB5BD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AB5BDD"/>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AB5BDD"/>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uiPriority w:val="99"/>
    <w:rsid w:val="00AB5BDD"/>
    <w:rPr>
      <w:color w:val="800080"/>
      <w:u w:val="single"/>
    </w:rPr>
  </w:style>
  <w:style w:type="character" w:customStyle="1" w:styleId="CharCharCharChar1">
    <w:name w:val="Char Char Char Char1"/>
    <w:aliases w:val=" Char Char Char Char Char Char, Char Char Char Char1"/>
    <w:rsid w:val="00AB5BDD"/>
    <w:rPr>
      <w:rFonts w:ascii="Arial LatArm" w:hAnsi="Arial LatArm"/>
      <w:sz w:val="24"/>
      <w:lang w:val="en-US" w:eastAsia="ru-RU" w:bidi="ar-SA"/>
    </w:rPr>
  </w:style>
  <w:style w:type="character" w:customStyle="1" w:styleId="CharChar">
    <w:name w:val="Char Char"/>
    <w:locked/>
    <w:rsid w:val="00AB5BDD"/>
    <w:rPr>
      <w:lang w:val="en-US" w:eastAsia="en-US" w:bidi="ar-SA"/>
    </w:rPr>
  </w:style>
  <w:style w:type="character" w:styleId="Emphasis">
    <w:name w:val="Emphasis"/>
    <w:qFormat/>
    <w:rsid w:val="00AB5BDD"/>
    <w:rPr>
      <w:i/>
      <w:iCs/>
    </w:rPr>
  </w:style>
  <w:style w:type="character" w:customStyle="1" w:styleId="CharCharChar0">
    <w:name w:val="Char Char Char"/>
    <w:rsid w:val="000E16AA"/>
    <w:rPr>
      <w:rFonts w:ascii="Arial LatArm" w:hAnsi="Arial LatArm"/>
      <w:sz w:val="24"/>
      <w:lang w:eastAsia="ru-RU"/>
    </w:rPr>
  </w:style>
  <w:style w:type="character" w:styleId="FootnoteReference">
    <w:name w:val="footnote reference"/>
    <w:semiHidden/>
    <w:rsid w:val="000E16AA"/>
    <w:rPr>
      <w:vertAlign w:val="superscript"/>
    </w:rPr>
  </w:style>
  <w:style w:type="character" w:customStyle="1" w:styleId="CharChar220">
    <w:name w:val="Char Char22"/>
    <w:rsid w:val="000E16AA"/>
    <w:rPr>
      <w:rFonts w:ascii="Arial Armenian" w:hAnsi="Arial Armenian"/>
      <w:sz w:val="28"/>
      <w:lang w:val="en-US"/>
    </w:rPr>
  </w:style>
  <w:style w:type="character" w:customStyle="1" w:styleId="CharChar200">
    <w:name w:val="Char Char20"/>
    <w:rsid w:val="000E16AA"/>
    <w:rPr>
      <w:rFonts w:ascii="Times LatArm" w:hAnsi="Times LatArm"/>
      <w:b/>
      <w:sz w:val="28"/>
      <w:lang w:val="en-US"/>
    </w:rPr>
  </w:style>
  <w:style w:type="character" w:customStyle="1" w:styleId="CharChar160">
    <w:name w:val="Char Char16"/>
    <w:rsid w:val="000E16AA"/>
    <w:rPr>
      <w:rFonts w:ascii="Times Armenian" w:hAnsi="Times Armenian"/>
      <w:b/>
      <w:lang w:val="hy-AM"/>
    </w:rPr>
  </w:style>
  <w:style w:type="character" w:customStyle="1" w:styleId="CharChar150">
    <w:name w:val="Char Char15"/>
    <w:rsid w:val="000E16AA"/>
    <w:rPr>
      <w:rFonts w:ascii="Times Armenian" w:hAnsi="Times Armenian"/>
      <w:i/>
      <w:lang w:val="nl-NL"/>
    </w:rPr>
  </w:style>
  <w:style w:type="character" w:customStyle="1" w:styleId="CharChar130">
    <w:name w:val="Char Char13"/>
    <w:rsid w:val="000E16AA"/>
    <w:rPr>
      <w:rFonts w:ascii="Arial Armenian" w:hAnsi="Arial Armenian"/>
      <w:lang w:val="en-US"/>
    </w:rPr>
  </w:style>
  <w:style w:type="character" w:customStyle="1" w:styleId="CharChar230">
    <w:name w:val="Char Char23"/>
    <w:rsid w:val="000E16AA"/>
    <w:rPr>
      <w:rFonts w:ascii="Arial Armenian" w:hAnsi="Arial Armenian"/>
      <w:sz w:val="28"/>
      <w:lang w:val="en-US" w:eastAsia="ru-RU" w:bidi="ar-SA"/>
    </w:rPr>
  </w:style>
  <w:style w:type="character" w:customStyle="1" w:styleId="CharChar210">
    <w:name w:val="Char Char21"/>
    <w:rsid w:val="000E16AA"/>
    <w:rPr>
      <w:rFonts w:ascii="Arial LatArm" w:hAnsi="Arial LatArm"/>
      <w:b/>
      <w:color w:val="0000FF"/>
      <w:lang w:val="en-US" w:eastAsia="ru-RU" w:bidi="ar-SA"/>
    </w:rPr>
  </w:style>
  <w:style w:type="character" w:customStyle="1" w:styleId="CharChar250">
    <w:name w:val="Char Char25"/>
    <w:rsid w:val="000E16AA"/>
    <w:rPr>
      <w:rFonts w:ascii="Arial Armenian" w:hAnsi="Arial Armenian"/>
      <w:sz w:val="28"/>
      <w:lang w:val="en-US" w:eastAsia="ru-RU" w:bidi="ar-SA"/>
    </w:rPr>
  </w:style>
  <w:style w:type="character" w:customStyle="1" w:styleId="CharChar240">
    <w:name w:val="Char Char24"/>
    <w:rsid w:val="000E16AA"/>
    <w:rPr>
      <w:rFonts w:ascii="Arial LatArm" w:hAnsi="Arial LatArm"/>
      <w:b/>
      <w:color w:val="0000FF"/>
      <w:lang w:val="en-US" w:eastAsia="ru-RU" w:bidi="ar-SA"/>
    </w:rPr>
  </w:style>
  <w:style w:type="paragraph" w:customStyle="1" w:styleId="Index12">
    <w:name w:val="Index 12"/>
    <w:basedOn w:val="Normal"/>
    <w:rsid w:val="000E16AA"/>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2">
    <w:name w:val="Index Heading2"/>
    <w:basedOn w:val="Normal"/>
    <w:rsid w:val="000E16AA"/>
    <w:pPr>
      <w:suppressAutoHyphens/>
      <w:spacing w:after="0" w:line="100" w:lineRule="atLeast"/>
    </w:pPr>
    <w:rPr>
      <w:rFonts w:ascii="Times New Roman" w:eastAsia="Times New Roman" w:hAnsi="Times New Roman" w:cs="Times New Roman"/>
      <w:kern w:val="1"/>
      <w:sz w:val="20"/>
      <w:szCs w:val="20"/>
      <w:lang w:val="en-AU" w:eastAsia="ar-SA"/>
    </w:rPr>
  </w:style>
  <w:style w:type="character" w:customStyle="1" w:styleId="CharChar4">
    <w:name w:val="Char Char4"/>
    <w:locked/>
    <w:rsid w:val="000E16AA"/>
    <w:rPr>
      <w:sz w:val="24"/>
      <w:szCs w:val="24"/>
      <w:lang w:val="en-US" w:eastAsia="en-US" w:bidi="ar-SA"/>
    </w:rPr>
  </w:style>
  <w:style w:type="paragraph" w:customStyle="1" w:styleId="msonormalcxspmiddle">
    <w:name w:val="msonormalcxspmiddle"/>
    <w:basedOn w:val="Normal"/>
    <w:rsid w:val="000E16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5">
    <w:name w:val="Char Char5"/>
    <w:locked/>
    <w:rsid w:val="000E16AA"/>
    <w:rPr>
      <w:sz w:val="24"/>
      <w:szCs w:val="24"/>
      <w:lang w:val="en-US" w:eastAsia="en-US" w:bidi="ar-SA"/>
    </w:rPr>
  </w:style>
  <w:style w:type="character" w:customStyle="1" w:styleId="1">
    <w:name w:val="Основной текст1"/>
    <w:basedOn w:val="DefaultParagraphFont"/>
    <w:rsid w:val="00C22E60"/>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C22E60"/>
  </w:style>
  <w:style w:type="character" w:customStyle="1" w:styleId="Arial105pt-1pt">
    <w:name w:val="Основной текст + Arial;10.5 pt;Курсив;Интервал -1 pt"/>
    <w:basedOn w:val="DefaultParagraphFont"/>
    <w:rsid w:val="00C22E60"/>
    <w:rPr>
      <w:rFonts w:ascii="Arial" w:eastAsia="Arial" w:hAnsi="Arial" w:cs="Arial"/>
      <w:b w:val="0"/>
      <w:bCs w:val="0"/>
      <w:i/>
      <w:iCs/>
      <w:smallCaps w:val="0"/>
      <w:strike w:val="0"/>
      <w:color w:val="000000"/>
      <w:spacing w:val="-20"/>
      <w:w w:val="100"/>
      <w:position w:val="0"/>
      <w:sz w:val="21"/>
      <w:szCs w:val="21"/>
      <w:u w:val="none"/>
      <w:lang w:val="hy-AM"/>
    </w:rPr>
  </w:style>
  <w:style w:type="table" w:styleId="TableGrid">
    <w:name w:val="Table Grid"/>
    <w:basedOn w:val="TableNormal"/>
    <w:uiPriority w:val="59"/>
    <w:rsid w:val="00C22E60"/>
    <w:rPr>
      <w:rFonts w:eastAsiaTheme="minorHAns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22E60"/>
    <w:rPr>
      <w:color w:val="605E5C"/>
      <w:shd w:val="clear" w:color="auto" w:fill="E1DFDD"/>
    </w:rPr>
  </w:style>
  <w:style w:type="paragraph" w:customStyle="1" w:styleId="Char">
    <w:name w:val="Char"/>
    <w:basedOn w:val="Normal"/>
    <w:semiHidden/>
    <w:rsid w:val="00C22E60"/>
    <w:pPr>
      <w:spacing w:after="160" w:line="360" w:lineRule="auto"/>
      <w:ind w:firstLine="709"/>
      <w:jc w:val="both"/>
    </w:pPr>
    <w:rPr>
      <w:rFonts w:ascii="Arial AMU" w:eastAsia="Times New Roman" w:hAnsi="Arial AMU" w:cs="Arial"/>
      <w:szCs w:val="20"/>
    </w:rPr>
  </w:style>
  <w:style w:type="paragraph" w:styleId="Index1">
    <w:name w:val="index 1"/>
    <w:basedOn w:val="Normal"/>
    <w:next w:val="Normal"/>
    <w:autoRedefine/>
    <w:semiHidden/>
    <w:rsid w:val="00C22E60"/>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C22E60"/>
    <w:pPr>
      <w:spacing w:after="0" w:line="240" w:lineRule="auto"/>
    </w:pPr>
    <w:rPr>
      <w:rFonts w:ascii="Times New Roman" w:eastAsia="Times New Roman" w:hAnsi="Times New Roman" w:cs="Times New Roman"/>
      <w:sz w:val="20"/>
      <w:szCs w:val="20"/>
      <w:lang w:val="en-AU" w:eastAsia="ru-RU"/>
    </w:rPr>
  </w:style>
  <w:style w:type="character" w:styleId="CommentReference">
    <w:name w:val="annotation reference"/>
    <w:semiHidden/>
    <w:rsid w:val="00C22E60"/>
    <w:rPr>
      <w:sz w:val="16"/>
      <w:szCs w:val="16"/>
    </w:rPr>
  </w:style>
  <w:style w:type="character" w:styleId="EndnoteReference">
    <w:name w:val="endnote reference"/>
    <w:semiHidden/>
    <w:rsid w:val="00C22E60"/>
    <w:rPr>
      <w:vertAlign w:val="superscript"/>
    </w:rPr>
  </w:style>
  <w:style w:type="paragraph" w:styleId="Revision">
    <w:name w:val="Revision"/>
    <w:hidden/>
    <w:semiHidden/>
    <w:rsid w:val="00C22E60"/>
    <w:rPr>
      <w:rFonts w:ascii="Times Armenian" w:eastAsia="Times New Roman" w:hAnsi="Times Armenian" w:cs="Times New Roman"/>
      <w:szCs w:val="20"/>
      <w:lang w:eastAsia="ru-RU"/>
    </w:rPr>
  </w:style>
  <w:style w:type="paragraph" w:customStyle="1" w:styleId="Char3CharCharChar">
    <w:name w:val="Char3 Char Char Char"/>
    <w:basedOn w:val="Normal"/>
    <w:next w:val="Normal"/>
    <w:semiHidden/>
    <w:rsid w:val="00C22E60"/>
    <w:pPr>
      <w:spacing w:after="160" w:line="240" w:lineRule="exact"/>
      <w:jc w:val="both"/>
    </w:pPr>
    <w:rPr>
      <w:rFonts w:ascii="Arial" w:eastAsia="Times New Roman" w:hAnsi="Arial" w:cs="Arial"/>
      <w:b/>
      <w:sz w:val="20"/>
      <w:szCs w:val="20"/>
      <w:lang w:val="en-GB"/>
    </w:rPr>
  </w:style>
  <w:style w:type="character" w:customStyle="1" w:styleId="BodyTextChar1">
    <w:name w:val="Body Text Char1"/>
    <w:rsid w:val="00C22E60"/>
    <w:rPr>
      <w:sz w:val="24"/>
      <w:szCs w:val="24"/>
      <w:lang w:val="en-US" w:eastAsia="en-US" w:bidi="ar-SA"/>
    </w:rPr>
  </w:style>
  <w:style w:type="paragraph" w:customStyle="1" w:styleId="msonormal0">
    <w:name w:val="msonormal"/>
    <w:basedOn w:val="Normal"/>
    <w:rsid w:val="00C22E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C22E6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24"/>
      <w:szCs w:val="24"/>
    </w:rPr>
  </w:style>
  <w:style w:type="paragraph" w:customStyle="1" w:styleId="xl77">
    <w:name w:val="xl77"/>
    <w:basedOn w:val="Normal"/>
    <w:rsid w:val="00C22E6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24"/>
      <w:szCs w:val="24"/>
    </w:rPr>
  </w:style>
  <w:style w:type="paragraph" w:customStyle="1" w:styleId="xl78">
    <w:name w:val="xl78"/>
    <w:basedOn w:val="Normal"/>
    <w:rsid w:val="00C22E60"/>
    <w:pPr>
      <w:pBdr>
        <w:left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0"/>
      <w:szCs w:val="20"/>
    </w:rPr>
  </w:style>
  <w:style w:type="paragraph" w:customStyle="1" w:styleId="xl79">
    <w:name w:val="xl79"/>
    <w:basedOn w:val="Normal"/>
    <w:rsid w:val="00C22E6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Armenian" w:eastAsia="Times New Roman" w:hAnsi="Arial Armenian" w:cs="Times New Roman"/>
      <w:sz w:val="24"/>
      <w:szCs w:val="24"/>
    </w:rPr>
  </w:style>
  <w:style w:type="paragraph" w:customStyle="1" w:styleId="xl80">
    <w:name w:val="xl80"/>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4"/>
      <w:szCs w:val="24"/>
    </w:rPr>
  </w:style>
  <w:style w:type="paragraph" w:customStyle="1" w:styleId="xl81">
    <w:name w:val="xl81"/>
    <w:basedOn w:val="Normal"/>
    <w:rsid w:val="00C22E6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Armenian" w:eastAsia="Times New Roman" w:hAnsi="Arial Armenian" w:cs="Times New Roman"/>
      <w:b/>
      <w:bCs/>
      <w:sz w:val="24"/>
      <w:szCs w:val="24"/>
    </w:rPr>
  </w:style>
  <w:style w:type="paragraph" w:customStyle="1" w:styleId="xl82">
    <w:name w:val="xl82"/>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3">
    <w:name w:val="xl83"/>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Armenian" w:eastAsia="Times New Roman" w:hAnsi="Arial Armenian" w:cs="Times New Roman"/>
      <w:sz w:val="18"/>
      <w:szCs w:val="18"/>
    </w:rPr>
  </w:style>
  <w:style w:type="paragraph" w:customStyle="1" w:styleId="xl84">
    <w:name w:val="xl84"/>
    <w:basedOn w:val="Normal"/>
    <w:rsid w:val="00C22E6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18"/>
      <w:szCs w:val="18"/>
    </w:rPr>
  </w:style>
  <w:style w:type="paragraph" w:customStyle="1" w:styleId="xl85">
    <w:name w:val="xl85"/>
    <w:basedOn w:val="Normal"/>
    <w:rsid w:val="00C22E6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18"/>
      <w:szCs w:val="18"/>
    </w:rPr>
  </w:style>
  <w:style w:type="paragraph" w:customStyle="1" w:styleId="xl86">
    <w:name w:val="xl86"/>
    <w:basedOn w:val="Normal"/>
    <w:rsid w:val="00C22E6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18"/>
      <w:szCs w:val="18"/>
    </w:rPr>
  </w:style>
  <w:style w:type="paragraph" w:customStyle="1" w:styleId="xl87">
    <w:name w:val="xl87"/>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0"/>
      <w:szCs w:val="20"/>
    </w:rPr>
  </w:style>
  <w:style w:type="paragraph" w:customStyle="1" w:styleId="xl88">
    <w:name w:val="xl88"/>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b/>
      <w:bCs/>
      <w:sz w:val="20"/>
      <w:szCs w:val="20"/>
    </w:rPr>
  </w:style>
  <w:style w:type="paragraph" w:customStyle="1" w:styleId="xl89">
    <w:name w:val="xl89"/>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0">
    <w:name w:val="xl90"/>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1">
    <w:name w:val="xl91"/>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2">
    <w:name w:val="xl92"/>
    <w:basedOn w:val="Normal"/>
    <w:rsid w:val="00C22E60"/>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3">
    <w:name w:val="xl93"/>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Armenian" w:eastAsia="Times New Roman" w:hAnsi="Arial Armenian" w:cs="Times New Roman"/>
      <w:color w:val="000000"/>
      <w:sz w:val="18"/>
      <w:szCs w:val="18"/>
    </w:rPr>
  </w:style>
  <w:style w:type="paragraph" w:customStyle="1" w:styleId="xl94">
    <w:name w:val="xl94"/>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Armenian" w:eastAsia="Times New Roman" w:hAnsi="Arial Armenian" w:cs="Times New Roman"/>
      <w:sz w:val="16"/>
      <w:szCs w:val="16"/>
    </w:rPr>
  </w:style>
  <w:style w:type="paragraph" w:customStyle="1" w:styleId="xl95">
    <w:name w:val="xl95"/>
    <w:basedOn w:val="Normal"/>
    <w:rsid w:val="00C22E6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Armenian" w:eastAsia="Times New Roman" w:hAnsi="Arial Armenian" w:cs="Times New Roman"/>
      <w:sz w:val="18"/>
      <w:szCs w:val="18"/>
    </w:rPr>
  </w:style>
  <w:style w:type="paragraph" w:customStyle="1" w:styleId="xl96">
    <w:name w:val="xl96"/>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7">
    <w:name w:val="xl97"/>
    <w:basedOn w:val="Normal"/>
    <w:rsid w:val="00C22E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Normal"/>
    <w:rsid w:val="00C22E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Armenian" w:eastAsia="Times New Roman" w:hAnsi="Arial Armeni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epromotion.a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yerevanzoo@gmail.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a%20Ghazaryan\AppData\Roaming\Microsoft\Templates\Blue%20spheres%20letterhead.dotx" TargetMode="External"/></Relationships>
</file>

<file path=word/theme/theme1.xml><?xml version="1.0" encoding="utf-8"?>
<a:theme xmlns:a="http://schemas.openxmlformats.org/drawingml/2006/main" name="Office Theme">
  <a:themeElements>
    <a:clrScheme name="Contoso v1">
      <a:dk1>
        <a:sysClr val="windowText" lastClr="000000"/>
      </a:dk1>
      <a:lt1>
        <a:sysClr val="window" lastClr="FFFFFF"/>
      </a:lt1>
      <a:dk2>
        <a:srgbClr val="44546A"/>
      </a:dk2>
      <a:lt2>
        <a:srgbClr val="E7E6E6"/>
      </a:lt2>
      <a:accent1>
        <a:srgbClr val="2C567A"/>
      </a:accent1>
      <a:accent2>
        <a:srgbClr val="0072C7"/>
      </a:accent2>
      <a:accent3>
        <a:srgbClr val="0D1D51"/>
      </a:accent3>
      <a:accent4>
        <a:srgbClr val="666666"/>
      </a:accent4>
      <a:accent5>
        <a:srgbClr val="3C76A6"/>
      </a:accent5>
      <a:accent6>
        <a:srgbClr val="1E44BC"/>
      </a:accent6>
      <a:hlink>
        <a:srgbClr val="0563C1"/>
      </a:hlink>
      <a:folHlink>
        <a:srgbClr val="954F72"/>
      </a:folHlink>
    </a:clrScheme>
    <a:fontScheme name="Contoso v1">
      <a:majorFont>
        <a:latin typeface="Corbel"/>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C3EAB-E09B-41CC-82A6-14BA506A5C12}">
  <ds:schemaRefs>
    <ds:schemaRef ds:uri="http://schemas.microsoft.com/sharepoint/v3/contenttype/forms"/>
  </ds:schemaRefs>
</ds:datastoreItem>
</file>

<file path=customXml/itemProps2.xml><?xml version="1.0" encoding="utf-8"?>
<ds:datastoreItem xmlns:ds="http://schemas.openxmlformats.org/officeDocument/2006/customXml" ds:itemID="{DE625E85-2963-4DE1-A09D-459C4EC91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B77FCE-B8CA-4B76-8ADD-85EF0AC07C15}">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5FEA28D6-58CD-44E8-8EDA-67E437901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Blue spheres letterhead</Template>
  <TotalTime>0</TotalTime>
  <Pages>1</Pages>
  <Words>18572</Words>
  <Characters>105866</Characters>
  <Application>Microsoft Office Word</Application>
  <DocSecurity>0</DocSecurity>
  <Lines>882</Lines>
  <Paragraphs>248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2020-12-01T13:13:00Z</dcterms:created>
  <dcterms:modified xsi:type="dcterms:W3CDTF">2021-01-18T07:05:00Z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