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DC27A7" w:rsidRDefault="00096865" w:rsidP="00EF3662">
      <w:pPr>
        <w:pStyle w:val="a3"/>
        <w:spacing w:line="240" w:lineRule="auto"/>
        <w:jc w:val="center"/>
        <w:rPr>
          <w:rFonts w:ascii="GHEA Grapalat" w:hAnsi="GHEA Grapalat"/>
          <w:i w:val="0"/>
          <w:lang w:val="hy-AM"/>
        </w:rPr>
      </w:pPr>
    </w:p>
    <w:p w:rsidR="00642EFE" w:rsidRPr="00251DD4" w:rsidRDefault="00642EFE" w:rsidP="00EF3662">
      <w:pPr>
        <w:pStyle w:val="a3"/>
        <w:spacing w:line="240" w:lineRule="auto"/>
        <w:jc w:val="center"/>
        <w:rPr>
          <w:rFonts w:ascii="Arial" w:hAnsi="Arial" w:cs="Arial"/>
          <w:i w:val="0"/>
          <w:lang w:val="af-ZA"/>
        </w:rPr>
      </w:pPr>
      <w:r w:rsidRPr="00251DD4">
        <w:rPr>
          <w:rFonts w:ascii="Arial" w:hAnsi="Arial" w:cs="Arial"/>
          <w:i w:val="0"/>
          <w:lang w:val="af-ZA"/>
        </w:rPr>
        <w:t>ԱՅՏԱՐԱՐՈՒԹՅՈՒՆ</w:t>
      </w:r>
    </w:p>
    <w:p w:rsidR="00642EFE" w:rsidRPr="00251DD4" w:rsidRDefault="00642EFE" w:rsidP="00EF3662">
      <w:pPr>
        <w:pStyle w:val="a3"/>
        <w:spacing w:line="240" w:lineRule="auto"/>
        <w:jc w:val="center"/>
        <w:rPr>
          <w:rFonts w:ascii="Arial" w:hAnsi="Arial" w:cs="Arial"/>
          <w:i w:val="0"/>
          <w:lang w:val="af-ZA"/>
        </w:rPr>
      </w:pPr>
      <w:r w:rsidRPr="00251DD4">
        <w:rPr>
          <w:rFonts w:ascii="Arial" w:hAnsi="Arial" w:cs="Arial"/>
          <w:i w:val="0"/>
          <w:lang w:val="af-ZA"/>
        </w:rPr>
        <w:t xml:space="preserve">ԲԱՑ </w:t>
      </w:r>
      <w:r w:rsidR="004E1503" w:rsidRPr="00251DD4">
        <w:rPr>
          <w:rFonts w:ascii="Arial" w:hAnsi="Arial" w:cs="Arial"/>
          <w:i w:val="0"/>
          <w:lang w:val="af-ZA"/>
        </w:rPr>
        <w:t>ՄՐՑՈՒՅԹ</w:t>
      </w:r>
      <w:r w:rsidRPr="00251DD4">
        <w:rPr>
          <w:rFonts w:ascii="Arial" w:hAnsi="Arial" w:cs="Arial"/>
          <w:i w:val="0"/>
          <w:lang w:val="af-ZA"/>
        </w:rPr>
        <w:t>Ի ՄԱՍԻՆ</w:t>
      </w:r>
    </w:p>
    <w:p w:rsidR="00642EFE" w:rsidRPr="00251DD4" w:rsidRDefault="00642EFE" w:rsidP="00EF3662">
      <w:pPr>
        <w:pStyle w:val="a3"/>
        <w:spacing w:line="240" w:lineRule="auto"/>
        <w:jc w:val="center"/>
        <w:rPr>
          <w:rFonts w:ascii="Arial" w:hAnsi="Arial" w:cs="Arial"/>
          <w:i w:val="0"/>
          <w:lang w:val="af-ZA"/>
        </w:rPr>
      </w:pPr>
    </w:p>
    <w:p w:rsidR="00642EFE" w:rsidRPr="00251DD4" w:rsidRDefault="00642EFE" w:rsidP="00EF3662">
      <w:pPr>
        <w:pStyle w:val="a3"/>
        <w:spacing w:line="240" w:lineRule="auto"/>
        <w:jc w:val="center"/>
        <w:rPr>
          <w:rFonts w:ascii="Arial" w:hAnsi="Arial" w:cs="Arial"/>
          <w:i w:val="0"/>
          <w:lang w:val="af-ZA"/>
        </w:rPr>
      </w:pPr>
      <w:r w:rsidRPr="00251DD4">
        <w:rPr>
          <w:rFonts w:ascii="Arial" w:hAnsi="Arial" w:cs="Arial"/>
          <w:i w:val="0"/>
          <w:lang w:val="af-ZA"/>
        </w:rPr>
        <w:t xml:space="preserve">Հայտարարության սույն տեքստը հաստատված է </w:t>
      </w:r>
      <w:r w:rsidR="00C0193C" w:rsidRPr="00251DD4">
        <w:rPr>
          <w:rFonts w:ascii="Arial" w:hAnsi="Arial" w:cs="Arial"/>
          <w:i w:val="0"/>
          <w:lang w:val="af-ZA"/>
        </w:rPr>
        <w:t xml:space="preserve">գնահատող </w:t>
      </w:r>
      <w:r w:rsidRPr="00251DD4">
        <w:rPr>
          <w:rFonts w:ascii="Arial" w:hAnsi="Arial" w:cs="Arial"/>
          <w:i w:val="0"/>
          <w:lang w:val="af-ZA"/>
        </w:rPr>
        <w:t>հանձնաժողովի</w:t>
      </w:r>
    </w:p>
    <w:p w:rsidR="0091042F" w:rsidRPr="00251DD4" w:rsidRDefault="00642EFE" w:rsidP="00CD3F12">
      <w:pPr>
        <w:pStyle w:val="a3"/>
        <w:spacing w:line="240" w:lineRule="auto"/>
        <w:jc w:val="center"/>
        <w:rPr>
          <w:rFonts w:ascii="Arial" w:hAnsi="Arial" w:cs="Arial"/>
          <w:b/>
          <w:i w:val="0"/>
          <w:lang w:val="af-ZA"/>
        </w:rPr>
      </w:pPr>
      <w:r w:rsidRPr="00251DD4">
        <w:rPr>
          <w:rFonts w:ascii="Arial" w:hAnsi="Arial" w:cs="Arial"/>
          <w:b/>
          <w:i w:val="0"/>
          <w:lang w:val="af-ZA"/>
        </w:rPr>
        <w:t>20</w:t>
      </w:r>
      <w:r w:rsidR="00781791" w:rsidRPr="00251DD4">
        <w:rPr>
          <w:rFonts w:ascii="Arial" w:hAnsi="Arial" w:cs="Arial"/>
          <w:b/>
          <w:i w:val="0"/>
          <w:lang w:val="hy-AM"/>
        </w:rPr>
        <w:t>24</w:t>
      </w:r>
      <w:r w:rsidRPr="00251DD4">
        <w:rPr>
          <w:rFonts w:ascii="Arial" w:hAnsi="Arial" w:cs="Arial"/>
          <w:b/>
          <w:i w:val="0"/>
          <w:lang w:val="af-ZA"/>
        </w:rPr>
        <w:t xml:space="preserve">թվականի </w:t>
      </w:r>
      <w:r w:rsidR="00781791" w:rsidRPr="00251DD4">
        <w:rPr>
          <w:rFonts w:ascii="Arial" w:hAnsi="Arial" w:cs="Arial"/>
          <w:b/>
          <w:i w:val="0"/>
          <w:lang w:val="ru-RU"/>
        </w:rPr>
        <w:t>մարտի</w:t>
      </w:r>
      <w:r w:rsidR="00341547" w:rsidRPr="00251DD4">
        <w:rPr>
          <w:rFonts w:ascii="Arial" w:hAnsi="Arial" w:cs="Arial"/>
          <w:b/>
          <w:i w:val="0"/>
          <w:lang w:val="af-ZA"/>
        </w:rPr>
        <w:t>7</w:t>
      </w:r>
      <w:r w:rsidR="00CD3F12" w:rsidRPr="00251DD4">
        <w:rPr>
          <w:rFonts w:ascii="Arial" w:hAnsi="Arial" w:cs="Arial"/>
          <w:b/>
          <w:i w:val="0"/>
          <w:lang w:val="af-ZA"/>
        </w:rPr>
        <w:t>-ի</w:t>
      </w:r>
      <w:r w:rsidR="00781791" w:rsidRPr="00251DD4">
        <w:rPr>
          <w:rFonts w:ascii="Arial" w:hAnsi="Arial" w:cs="Arial"/>
          <w:b/>
          <w:i w:val="0"/>
          <w:lang w:val="af-ZA"/>
        </w:rPr>
        <w:t xml:space="preserve">N  1 </w:t>
      </w:r>
      <w:r w:rsidRPr="00251DD4">
        <w:rPr>
          <w:rFonts w:ascii="Arial" w:hAnsi="Arial" w:cs="Arial"/>
          <w:b/>
          <w:i w:val="0"/>
          <w:lang w:val="af-ZA"/>
        </w:rPr>
        <w:t xml:space="preserve">որոշմամբ </w:t>
      </w:r>
    </w:p>
    <w:p w:rsidR="00CD3F12" w:rsidRPr="00251DD4" w:rsidRDefault="00CD3F12" w:rsidP="00EF3662">
      <w:pPr>
        <w:pStyle w:val="a3"/>
        <w:spacing w:line="240" w:lineRule="auto"/>
        <w:jc w:val="center"/>
        <w:rPr>
          <w:rFonts w:ascii="Arial" w:hAnsi="Arial" w:cs="Arial"/>
          <w:i w:val="0"/>
          <w:lang w:val="af-ZA"/>
        </w:rPr>
      </w:pPr>
    </w:p>
    <w:p w:rsidR="00CD3F12" w:rsidRPr="00251DD4" w:rsidRDefault="00496E18" w:rsidP="00EF3662">
      <w:pPr>
        <w:pStyle w:val="a3"/>
        <w:spacing w:line="240" w:lineRule="auto"/>
        <w:jc w:val="center"/>
        <w:rPr>
          <w:rFonts w:ascii="Arial" w:hAnsi="Arial" w:cs="Arial"/>
          <w:b/>
          <w:i w:val="0"/>
          <w:lang w:val="af-ZA"/>
        </w:rPr>
      </w:pPr>
      <w:r w:rsidRPr="00251DD4">
        <w:rPr>
          <w:rFonts w:ascii="Arial" w:hAnsi="Arial" w:cs="Arial"/>
          <w:i w:val="0"/>
          <w:lang w:val="af-ZA"/>
        </w:rPr>
        <w:t xml:space="preserve">Ընթացակարգի </w:t>
      </w:r>
      <w:r w:rsidR="00642EFE" w:rsidRPr="00251DD4">
        <w:rPr>
          <w:rFonts w:ascii="Arial" w:hAnsi="Arial" w:cs="Arial"/>
          <w:i w:val="0"/>
          <w:lang w:val="af-ZA"/>
        </w:rPr>
        <w:t>ծածկագիրը`</w:t>
      </w:r>
      <w:r w:rsidR="00781791" w:rsidRPr="00251DD4">
        <w:rPr>
          <w:rFonts w:ascii="Arial" w:hAnsi="Arial" w:cs="Arial"/>
          <w:b/>
          <w:i w:val="0"/>
          <w:lang w:val="hy-AM"/>
        </w:rPr>
        <w:t>ԳՀ-</w:t>
      </w:r>
      <w:r w:rsidR="00B02A31" w:rsidRPr="00251DD4">
        <w:rPr>
          <w:rFonts w:ascii="Arial" w:hAnsi="Arial" w:cs="Arial"/>
          <w:b/>
          <w:i w:val="0"/>
          <w:lang w:val="af-ZA"/>
        </w:rPr>
        <w:t>Բ</w:t>
      </w:r>
      <w:r w:rsidR="004E1503" w:rsidRPr="00251DD4">
        <w:rPr>
          <w:rFonts w:ascii="Arial" w:hAnsi="Arial" w:cs="Arial"/>
          <w:b/>
          <w:i w:val="0"/>
          <w:lang w:val="af-ZA"/>
        </w:rPr>
        <w:t>Մ</w:t>
      </w:r>
      <w:r w:rsidR="00012347" w:rsidRPr="00251DD4">
        <w:rPr>
          <w:rFonts w:ascii="Arial" w:hAnsi="Arial" w:cs="Arial"/>
          <w:b/>
          <w:i w:val="0"/>
          <w:lang w:val="af-ZA"/>
        </w:rPr>
        <w:t>Ա</w:t>
      </w:r>
      <w:r w:rsidR="00A363C5" w:rsidRPr="00251DD4">
        <w:rPr>
          <w:rFonts w:ascii="Arial" w:hAnsi="Arial" w:cs="Arial"/>
          <w:b/>
          <w:i w:val="0"/>
          <w:lang w:val="af-ZA"/>
        </w:rPr>
        <w:t>Շ</w:t>
      </w:r>
      <w:r w:rsidR="00B02A31" w:rsidRPr="00251DD4">
        <w:rPr>
          <w:rFonts w:ascii="Arial" w:hAnsi="Arial" w:cs="Arial"/>
          <w:b/>
          <w:i w:val="0"/>
          <w:lang w:val="af-ZA"/>
        </w:rPr>
        <w:t>ՁԲ</w:t>
      </w:r>
      <w:r w:rsidR="00781791" w:rsidRPr="00251DD4">
        <w:rPr>
          <w:rFonts w:ascii="Arial" w:hAnsi="Arial" w:cs="Arial"/>
          <w:b/>
          <w:i w:val="0"/>
          <w:lang w:val="af-ZA"/>
        </w:rPr>
        <w:t>-24/13</w:t>
      </w:r>
    </w:p>
    <w:p w:rsidR="0091042F" w:rsidRPr="00251DD4" w:rsidRDefault="0091042F" w:rsidP="00EF3662">
      <w:pPr>
        <w:pStyle w:val="a3"/>
        <w:spacing w:line="240" w:lineRule="auto"/>
        <w:jc w:val="center"/>
        <w:rPr>
          <w:rFonts w:ascii="Arial" w:hAnsi="Arial" w:cs="Arial"/>
          <w:i w:val="0"/>
          <w:lang w:val="af-ZA"/>
        </w:rPr>
      </w:pPr>
    </w:p>
    <w:p w:rsidR="00781791" w:rsidRPr="00251DD4" w:rsidRDefault="00781791" w:rsidP="00CD3F12">
      <w:pPr>
        <w:pStyle w:val="a3"/>
        <w:spacing w:line="240" w:lineRule="auto"/>
        <w:ind w:firstLine="708"/>
        <w:rPr>
          <w:rFonts w:ascii="Arial" w:hAnsi="Arial" w:cs="Arial"/>
          <w:i w:val="0"/>
          <w:lang w:val="af-ZA"/>
        </w:rPr>
      </w:pPr>
      <w:r w:rsidRPr="00251DD4">
        <w:rPr>
          <w:rFonts w:ascii="Arial" w:hAnsi="Arial" w:cs="Arial"/>
          <w:i w:val="0"/>
          <w:lang w:val="af-ZA"/>
        </w:rPr>
        <w:t xml:space="preserve">Պատվիրատուն` </w:t>
      </w:r>
      <w:r w:rsidRPr="00251DD4">
        <w:rPr>
          <w:rFonts w:ascii="Arial" w:hAnsi="Arial" w:cs="Arial"/>
          <w:b/>
          <w:i w:val="0"/>
          <w:sz w:val="24"/>
          <w:szCs w:val="24"/>
          <w:lang w:val="af-ZA"/>
        </w:rPr>
        <w:t>Գառնի համայնքապետարանը</w:t>
      </w:r>
      <w:r w:rsidRPr="00251DD4">
        <w:rPr>
          <w:rFonts w:ascii="Arial" w:hAnsi="Arial" w:cs="Arial"/>
          <w:i w:val="0"/>
          <w:lang w:val="af-ZA"/>
        </w:rPr>
        <w:t>, որը գտնվում է</w:t>
      </w:r>
      <w:r w:rsidRPr="00251DD4">
        <w:rPr>
          <w:rFonts w:ascii="Arial" w:hAnsi="Arial" w:cs="Arial"/>
          <w:b/>
          <w:i w:val="0"/>
          <w:sz w:val="24"/>
          <w:szCs w:val="24"/>
          <w:lang w:val="af-ZA"/>
        </w:rPr>
        <w:t xml:space="preserve">ՀՀ </w:t>
      </w:r>
      <w:r w:rsidR="00CD3F12" w:rsidRPr="00251DD4">
        <w:rPr>
          <w:rFonts w:ascii="Arial" w:hAnsi="Arial" w:cs="Arial"/>
          <w:b/>
          <w:i w:val="0"/>
          <w:sz w:val="24"/>
          <w:szCs w:val="24"/>
          <w:lang w:val="af-ZA"/>
        </w:rPr>
        <w:t>Կոտայքի մարզ, գյուղ Գառնի</w:t>
      </w:r>
      <w:r w:rsidRPr="00251DD4">
        <w:rPr>
          <w:rFonts w:ascii="Arial" w:hAnsi="Arial" w:cs="Arial"/>
          <w:b/>
          <w:i w:val="0"/>
          <w:sz w:val="24"/>
          <w:szCs w:val="24"/>
          <w:lang w:val="af-ZA"/>
        </w:rPr>
        <w:t>,Շահումյան 4  հասցեում</w:t>
      </w:r>
      <w:r w:rsidRPr="00251DD4">
        <w:rPr>
          <w:rFonts w:ascii="Arial" w:hAnsi="Arial" w:cs="Arial"/>
          <w:i w:val="0"/>
          <w:lang w:val="af-ZA"/>
        </w:rPr>
        <w:t>, հայտարարում է բաց մրցույթ, որն իրականացվում է մեկ փուլով:</w:t>
      </w:r>
    </w:p>
    <w:p w:rsidR="00311076" w:rsidRPr="00251DD4" w:rsidRDefault="00A20B69" w:rsidP="00EF3662">
      <w:pPr>
        <w:pStyle w:val="a3"/>
        <w:spacing w:line="240" w:lineRule="auto"/>
        <w:ind w:firstLine="0"/>
        <w:rPr>
          <w:rFonts w:ascii="Arial" w:hAnsi="Arial" w:cs="Arial"/>
          <w:i w:val="0"/>
          <w:lang w:val="af-ZA"/>
        </w:rPr>
      </w:pPr>
      <w:r w:rsidRPr="00251DD4">
        <w:rPr>
          <w:rFonts w:ascii="Arial" w:hAnsi="Arial" w:cs="Arial"/>
          <w:i w:val="0"/>
          <w:lang w:val="af-ZA"/>
        </w:rPr>
        <w:tab/>
      </w:r>
      <w:bookmarkStart w:id="0" w:name="_Hlk23167417"/>
      <w:r w:rsidR="00496E18" w:rsidRPr="00251DD4">
        <w:rPr>
          <w:rFonts w:ascii="Arial" w:hAnsi="Arial" w:cs="Arial"/>
          <w:i w:val="0"/>
          <w:lang w:val="af-ZA"/>
        </w:rPr>
        <w:t>Սույն ընթացակարգի</w:t>
      </w:r>
      <w:bookmarkEnd w:id="0"/>
      <w:r w:rsidR="00496E18" w:rsidRPr="00251DD4">
        <w:rPr>
          <w:rFonts w:ascii="Arial" w:hAnsi="Arial" w:cs="Arial"/>
          <w:i w:val="0"/>
          <w:lang w:val="af-ZA"/>
        </w:rPr>
        <w:t xml:space="preserve"> արդյունքում</w:t>
      </w:r>
      <w:r w:rsidR="002E7EE1" w:rsidRPr="00251DD4">
        <w:rPr>
          <w:rFonts w:ascii="Arial" w:hAnsi="Arial" w:cs="Arial"/>
          <w:i w:val="0"/>
          <w:lang w:val="hy-AM"/>
        </w:rPr>
        <w:t>ընտրված</w:t>
      </w:r>
      <w:r w:rsidR="00642EFE" w:rsidRPr="00251DD4">
        <w:rPr>
          <w:rFonts w:ascii="Arial" w:hAnsi="Arial" w:cs="Arial"/>
          <w:i w:val="0"/>
          <w:lang w:val="af-ZA"/>
        </w:rPr>
        <w:t xml:space="preserve"> մասնակցին սահմանված կարգով կառաջարկվի կնքել</w:t>
      </w:r>
      <w:r w:rsidR="00CD3F12" w:rsidRPr="00251DD4">
        <w:rPr>
          <w:rFonts w:ascii="Arial" w:hAnsi="Arial" w:cs="Arial"/>
          <w:b/>
          <w:sz w:val="24"/>
          <w:szCs w:val="24"/>
          <w:lang w:val="af-ZA"/>
        </w:rPr>
        <w:t xml:space="preserve">ՀՀ Կոտայքի մարզի Գառնի համայնքի խմելու ջրագծերի կառուցման, </w:t>
      </w:r>
      <w:r w:rsidR="00CD3F12" w:rsidRPr="00251DD4">
        <w:rPr>
          <w:rFonts w:ascii="Arial" w:hAnsi="Arial" w:cs="Arial"/>
          <w:b/>
          <w:sz w:val="24"/>
          <w:szCs w:val="24"/>
        </w:rPr>
        <w:t>փողոցներիլուսավորությանանցկացման</w:t>
      </w:r>
      <w:r w:rsidR="00CD3F12" w:rsidRPr="00251DD4">
        <w:rPr>
          <w:rFonts w:ascii="Arial" w:hAnsi="Arial" w:cs="Arial"/>
          <w:b/>
          <w:sz w:val="24"/>
          <w:szCs w:val="24"/>
          <w:lang w:val="af-ZA"/>
        </w:rPr>
        <w:t xml:space="preserve">  և ճանապարհների ասֆալտապատման աշխատանքների</w:t>
      </w:r>
      <w:r w:rsidR="000F75E8" w:rsidRPr="00251DD4">
        <w:rPr>
          <w:rFonts w:ascii="Arial" w:hAnsi="Arial" w:cs="Arial"/>
          <w:i w:val="0"/>
          <w:lang w:val="af-ZA"/>
        </w:rPr>
        <w:t xml:space="preserve">կատարման </w:t>
      </w:r>
      <w:r w:rsidR="00341A74" w:rsidRPr="00251DD4">
        <w:rPr>
          <w:rFonts w:ascii="Arial" w:hAnsi="Arial" w:cs="Arial"/>
          <w:i w:val="0"/>
          <w:lang w:val="af-ZA"/>
        </w:rPr>
        <w:t xml:space="preserve">պայմանագիր (այսուհետ`պայմանագիր)։ </w:t>
      </w:r>
    </w:p>
    <w:p w:rsidR="00357D48" w:rsidRPr="00251DD4" w:rsidRDefault="00A20B69" w:rsidP="00EF3662">
      <w:pPr>
        <w:pStyle w:val="a3"/>
        <w:spacing w:line="240" w:lineRule="auto"/>
        <w:ind w:firstLine="0"/>
        <w:rPr>
          <w:rFonts w:ascii="Arial" w:hAnsi="Arial" w:cs="Arial"/>
          <w:i w:val="0"/>
          <w:lang w:val="af-ZA"/>
        </w:rPr>
      </w:pPr>
      <w:r w:rsidRPr="00251DD4">
        <w:rPr>
          <w:rFonts w:ascii="Arial" w:hAnsi="Arial" w:cs="Arial"/>
          <w:i w:val="0"/>
          <w:lang w:val="af-ZA"/>
        </w:rPr>
        <w:tab/>
      </w:r>
      <w:r w:rsidR="00A76C15" w:rsidRPr="00251DD4">
        <w:rPr>
          <w:rFonts w:ascii="Arial" w:hAnsi="Arial" w:cs="Arial"/>
          <w:i w:val="0"/>
          <w:lang w:val="af-ZA"/>
        </w:rPr>
        <w:t>«</w:t>
      </w:r>
      <w:r w:rsidR="00357D48" w:rsidRPr="00251DD4">
        <w:rPr>
          <w:rFonts w:ascii="Arial" w:hAnsi="Arial" w:cs="Arial"/>
          <w:i w:val="0"/>
          <w:lang w:val="af-ZA"/>
        </w:rPr>
        <w:t>Գնումների մասին</w:t>
      </w:r>
      <w:r w:rsidR="00A76C15" w:rsidRPr="00251DD4">
        <w:rPr>
          <w:rFonts w:ascii="Arial" w:hAnsi="Arial" w:cs="Arial"/>
          <w:i w:val="0"/>
          <w:lang w:val="af-ZA"/>
        </w:rPr>
        <w:t>»</w:t>
      </w:r>
      <w:r w:rsidR="00357D48" w:rsidRPr="00251DD4">
        <w:rPr>
          <w:rFonts w:ascii="Arial" w:hAnsi="Arial" w:cs="Arial"/>
          <w:i w:val="0"/>
          <w:lang w:val="af-ZA"/>
        </w:rPr>
        <w:t xml:space="preserve">ՀՀ օրենքի </w:t>
      </w:r>
      <w:r w:rsidR="00955E87" w:rsidRPr="00251DD4">
        <w:rPr>
          <w:rFonts w:ascii="Arial" w:hAnsi="Arial" w:cs="Arial"/>
          <w:i w:val="0"/>
          <w:lang w:val="af-ZA"/>
        </w:rPr>
        <w:t>7</w:t>
      </w:r>
      <w:r w:rsidR="00357D48" w:rsidRPr="00251DD4">
        <w:rPr>
          <w:rFonts w:ascii="Arial" w:hAnsi="Arial" w:cs="Arial"/>
          <w:i w:val="0"/>
          <w:lang w:val="af-ZA"/>
        </w:rPr>
        <w:t xml:space="preserve">-րդ հոդվածի համաձայն` </w:t>
      </w:r>
      <w:r w:rsidR="00DB4CC7" w:rsidRPr="00251DD4">
        <w:rPr>
          <w:rFonts w:ascii="Arial" w:hAnsi="Arial" w:cs="Arial"/>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51DD4">
        <w:rPr>
          <w:rFonts w:ascii="Arial" w:hAnsi="Arial" w:cs="Arial"/>
          <w:i w:val="0"/>
          <w:lang w:val="af-ZA"/>
        </w:rPr>
        <w:t xml:space="preserve">սույն </w:t>
      </w:r>
      <w:r w:rsidR="00496E18" w:rsidRPr="00251DD4">
        <w:rPr>
          <w:rFonts w:ascii="Arial" w:hAnsi="Arial" w:cs="Arial"/>
          <w:i w:val="0"/>
          <w:lang w:val="af-ZA"/>
        </w:rPr>
        <w:t xml:space="preserve">ընթացակարգին </w:t>
      </w:r>
      <w:r w:rsidR="00DB4CC7" w:rsidRPr="00251DD4">
        <w:rPr>
          <w:rFonts w:ascii="Arial" w:hAnsi="Arial" w:cs="Arial"/>
          <w:i w:val="0"/>
          <w:lang w:val="af-ZA"/>
        </w:rPr>
        <w:t>մասնակցելու հավասար իրավունք:</w:t>
      </w:r>
    </w:p>
    <w:p w:rsidR="00A20B69" w:rsidRPr="00251DD4" w:rsidRDefault="00496E18" w:rsidP="00EF3662">
      <w:pPr>
        <w:ind w:firstLine="720"/>
        <w:jc w:val="both"/>
        <w:rPr>
          <w:rFonts w:ascii="Arial" w:hAnsi="Arial" w:cs="Arial"/>
          <w:sz w:val="20"/>
          <w:szCs w:val="20"/>
          <w:lang w:val="af-ZA"/>
        </w:rPr>
      </w:pPr>
      <w:r w:rsidRPr="00251DD4">
        <w:rPr>
          <w:rFonts w:ascii="Arial" w:hAnsi="Arial" w:cs="Arial"/>
          <w:sz w:val="20"/>
          <w:szCs w:val="20"/>
          <w:lang w:val="af-ZA"/>
        </w:rPr>
        <w:t xml:space="preserve">Սույն ընթացակարգին </w:t>
      </w:r>
      <w:r w:rsidR="00357D48" w:rsidRPr="00251DD4">
        <w:rPr>
          <w:rFonts w:ascii="Arial" w:hAnsi="Arial" w:cs="Arial"/>
          <w:sz w:val="20"/>
          <w:szCs w:val="20"/>
          <w:lang w:val="af-ZA"/>
        </w:rPr>
        <w:t>մասնակցելու իրավունք</w:t>
      </w:r>
      <w:r w:rsidR="003C3660" w:rsidRPr="00251DD4">
        <w:rPr>
          <w:rFonts w:ascii="Arial" w:hAnsi="Arial" w:cs="Arial"/>
          <w:sz w:val="20"/>
          <w:szCs w:val="20"/>
          <w:lang w:val="af-ZA"/>
        </w:rPr>
        <w:t xml:space="preserve">չունեցող </w:t>
      </w:r>
      <w:r w:rsidR="006E7947" w:rsidRPr="00251DD4">
        <w:rPr>
          <w:rFonts w:ascii="Arial" w:hAnsi="Arial" w:cs="Arial"/>
          <w:sz w:val="20"/>
          <w:szCs w:val="20"/>
          <w:lang w:val="af-ZA"/>
        </w:rPr>
        <w:t xml:space="preserve">անձանց, ինչպես </w:t>
      </w:r>
      <w:r w:rsidR="00A20B69" w:rsidRPr="00251DD4">
        <w:rPr>
          <w:rFonts w:ascii="Arial" w:hAnsi="Arial" w:cs="Arial"/>
          <w:sz w:val="20"/>
          <w:szCs w:val="20"/>
          <w:lang w:val="af-ZA"/>
        </w:rPr>
        <w:t xml:space="preserve">նաև մասնակիցներին ներկայացվող </w:t>
      </w:r>
      <w:r w:rsidR="00B61894" w:rsidRPr="00251DD4">
        <w:rPr>
          <w:rFonts w:ascii="Arial" w:hAnsi="Arial" w:cs="Arial"/>
          <w:sz w:val="20"/>
          <w:szCs w:val="20"/>
          <w:lang w:val="af-ZA"/>
        </w:rPr>
        <w:t xml:space="preserve">պայմանները </w:t>
      </w:r>
      <w:r w:rsidR="00A20B69" w:rsidRPr="00251DD4">
        <w:rPr>
          <w:rFonts w:ascii="Arial" w:hAnsi="Arial" w:cs="Arial"/>
          <w:sz w:val="20"/>
          <w:szCs w:val="20"/>
          <w:lang w:val="af-ZA"/>
        </w:rPr>
        <w:t>սահմանված են սույն ընթացակարգի հրավերով:</w:t>
      </w:r>
    </w:p>
    <w:p w:rsidR="00357D48" w:rsidRPr="00251DD4" w:rsidRDefault="00EE73A8" w:rsidP="00EF3662">
      <w:pPr>
        <w:pStyle w:val="a3"/>
        <w:spacing w:line="240" w:lineRule="auto"/>
        <w:rPr>
          <w:rFonts w:ascii="Arial" w:hAnsi="Arial" w:cs="Arial"/>
          <w:i w:val="0"/>
          <w:lang w:val="af-ZA"/>
        </w:rPr>
      </w:pPr>
      <w:r w:rsidRPr="00251DD4">
        <w:rPr>
          <w:rFonts w:ascii="Arial" w:hAnsi="Arial" w:cs="Arial"/>
          <w:i w:val="0"/>
          <w:lang w:val="af-ZA"/>
        </w:rPr>
        <w:t xml:space="preserve">Ընտրված </w:t>
      </w:r>
      <w:r w:rsidR="00357D48" w:rsidRPr="00251DD4">
        <w:rPr>
          <w:rFonts w:ascii="Arial" w:hAnsi="Arial" w:cs="Arial"/>
          <w:i w:val="0"/>
          <w:lang w:val="af-ZA"/>
        </w:rPr>
        <w:t xml:space="preserve">մասնակիցը որոշվում է </w:t>
      </w:r>
      <w:bookmarkStart w:id="1" w:name="_Hlk23167512"/>
      <w:r w:rsidR="00496E18" w:rsidRPr="00251DD4">
        <w:rPr>
          <w:rFonts w:ascii="Arial" w:hAnsi="Arial" w:cs="Arial"/>
          <w:i w:val="0"/>
          <w:lang w:val="af-ZA"/>
        </w:rPr>
        <w:t xml:space="preserve">ոչ գնային պայմաններով բավարար գնահատված </w:t>
      </w:r>
      <w:bookmarkEnd w:id="1"/>
      <w:r w:rsidR="00357D48" w:rsidRPr="00251DD4">
        <w:rPr>
          <w:rFonts w:ascii="Arial" w:hAnsi="Arial" w:cs="Arial"/>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51DD4">
        <w:rPr>
          <w:rFonts w:ascii="Arial" w:hAnsi="Arial" w:cs="Arial"/>
          <w:i w:val="0"/>
          <w:lang w:val="af-ZA"/>
        </w:rPr>
        <w:t>։</w:t>
      </w:r>
    </w:p>
    <w:p w:rsidR="0067579A" w:rsidRPr="00251DD4" w:rsidRDefault="00357D48" w:rsidP="00EF3662">
      <w:pPr>
        <w:pStyle w:val="a3"/>
        <w:spacing w:line="240" w:lineRule="auto"/>
        <w:rPr>
          <w:rFonts w:ascii="Arial" w:hAnsi="Arial" w:cs="Arial"/>
          <w:i w:val="0"/>
          <w:lang w:val="af-ZA"/>
        </w:rPr>
      </w:pPr>
      <w:r w:rsidRPr="00251DD4">
        <w:rPr>
          <w:rFonts w:ascii="Arial" w:hAnsi="Arial" w:cs="Arial"/>
          <w:i w:val="0"/>
          <w:lang w:val="af-ZA"/>
        </w:rPr>
        <w:t xml:space="preserve">Էլեկտրոնային ձևով հրավեր տրամադրելու պահանջի դեպքում պատվիրատուն </w:t>
      </w:r>
      <w:r w:rsidR="00E222A7" w:rsidRPr="00251DD4">
        <w:rPr>
          <w:rFonts w:ascii="Arial" w:hAnsi="Arial" w:cs="Arial"/>
          <w:i w:val="0"/>
          <w:lang w:val="af-ZA"/>
        </w:rPr>
        <w:t xml:space="preserve">անվճար </w:t>
      </w:r>
      <w:r w:rsidRPr="00251DD4">
        <w:rPr>
          <w:rFonts w:ascii="Arial" w:hAnsi="Arial" w:cs="Arial"/>
          <w:i w:val="0"/>
          <w:lang w:val="af-ZA"/>
        </w:rPr>
        <w:t>ապահովում է հրավերի` էլեկտրոնային ձևով տրամադրումը դիմում</w:t>
      </w:r>
      <w:r w:rsidR="0006311D" w:rsidRPr="00251DD4">
        <w:rPr>
          <w:rFonts w:ascii="Arial" w:hAnsi="Arial" w:cs="Arial"/>
          <w:i w:val="0"/>
          <w:lang w:val="af-ZA"/>
        </w:rPr>
        <w:t>ը</w:t>
      </w:r>
      <w:r w:rsidRPr="00251DD4">
        <w:rPr>
          <w:rFonts w:ascii="Arial" w:hAnsi="Arial" w:cs="Arial"/>
          <w:i w:val="0"/>
          <w:lang w:val="af-ZA"/>
        </w:rPr>
        <w:t xml:space="preserve"> ստանալու օրվան հաջորդող աշխատանքային օրվա ընթացքում</w:t>
      </w:r>
      <w:r w:rsidR="004D5671" w:rsidRPr="00251DD4">
        <w:rPr>
          <w:rFonts w:ascii="Arial" w:hAnsi="Arial" w:cs="Arial"/>
          <w:i w:val="0"/>
          <w:lang w:val="af-ZA"/>
        </w:rPr>
        <w:t>։</w:t>
      </w:r>
    </w:p>
    <w:p w:rsidR="00357D48" w:rsidRPr="00251DD4" w:rsidRDefault="003B5AE9" w:rsidP="00121236">
      <w:pPr>
        <w:pStyle w:val="a3"/>
        <w:spacing w:line="240" w:lineRule="auto"/>
        <w:rPr>
          <w:rFonts w:ascii="Arial" w:hAnsi="Arial" w:cs="Arial"/>
          <w:i w:val="0"/>
          <w:lang w:val="af-ZA"/>
        </w:rPr>
      </w:pPr>
      <w:r w:rsidRPr="00251DD4">
        <w:rPr>
          <w:rFonts w:ascii="Arial" w:hAnsi="Arial" w:cs="Arial"/>
          <w:i w:val="0"/>
          <w:lang w:val="af-ZA"/>
        </w:rPr>
        <w:t xml:space="preserve">Սույն ընթացակարգին մասնակցության </w:t>
      </w:r>
      <w:r w:rsidR="00357D48" w:rsidRPr="00251DD4">
        <w:rPr>
          <w:rFonts w:ascii="Arial" w:hAnsi="Arial" w:cs="Arial"/>
          <w:i w:val="0"/>
          <w:lang w:val="af-ZA"/>
        </w:rPr>
        <w:t>հայտերն անհրաժեշտ է ներկայացնել</w:t>
      </w:r>
      <w:r w:rsidR="00121236" w:rsidRPr="00251DD4">
        <w:rPr>
          <w:rFonts w:ascii="Arial" w:hAnsi="Arial" w:cs="Arial"/>
          <w:b/>
          <w:i w:val="0"/>
          <w:sz w:val="24"/>
          <w:szCs w:val="24"/>
          <w:u w:val="single"/>
          <w:lang w:val="en-US"/>
        </w:rPr>
        <w:t>ՀՀԿոտայքիմարզ</w:t>
      </w:r>
      <w:r w:rsidR="00121236" w:rsidRPr="00251DD4">
        <w:rPr>
          <w:rFonts w:ascii="Arial" w:hAnsi="Arial" w:cs="Arial"/>
          <w:b/>
          <w:i w:val="0"/>
          <w:sz w:val="24"/>
          <w:szCs w:val="24"/>
          <w:u w:val="single"/>
          <w:lang w:val="af-ZA"/>
        </w:rPr>
        <w:t xml:space="preserve">, </w:t>
      </w:r>
      <w:r w:rsidR="00121236" w:rsidRPr="00251DD4">
        <w:rPr>
          <w:rFonts w:ascii="Arial" w:hAnsi="Arial" w:cs="Arial"/>
          <w:b/>
          <w:i w:val="0"/>
          <w:sz w:val="24"/>
          <w:szCs w:val="24"/>
          <w:u w:val="single"/>
          <w:lang w:val="en-US"/>
        </w:rPr>
        <w:t>գյուղԳառնի</w:t>
      </w:r>
      <w:r w:rsidR="00121236" w:rsidRPr="00251DD4">
        <w:rPr>
          <w:rFonts w:ascii="Arial" w:hAnsi="Arial" w:cs="Arial"/>
          <w:b/>
          <w:i w:val="0"/>
          <w:sz w:val="24"/>
          <w:szCs w:val="24"/>
          <w:u w:val="single"/>
          <w:lang w:val="af-ZA"/>
        </w:rPr>
        <w:t xml:space="preserve">, </w:t>
      </w:r>
      <w:r w:rsidR="00121236" w:rsidRPr="00251DD4">
        <w:rPr>
          <w:rFonts w:ascii="Arial" w:hAnsi="Arial" w:cs="Arial"/>
          <w:b/>
          <w:i w:val="0"/>
          <w:sz w:val="24"/>
          <w:szCs w:val="24"/>
          <w:u w:val="single"/>
          <w:lang w:val="ru-RU"/>
        </w:rPr>
        <w:t>Ս</w:t>
      </w:r>
      <w:r w:rsidR="00121236" w:rsidRPr="00251DD4">
        <w:rPr>
          <w:rFonts w:ascii="Arial" w:hAnsi="Arial" w:cs="Arial"/>
          <w:b/>
          <w:i w:val="0"/>
          <w:sz w:val="24"/>
          <w:szCs w:val="24"/>
          <w:u w:val="single"/>
          <w:lang w:val="af-ZA"/>
        </w:rPr>
        <w:t xml:space="preserve">. </w:t>
      </w:r>
      <w:r w:rsidR="00121236" w:rsidRPr="00251DD4">
        <w:rPr>
          <w:rFonts w:ascii="Arial" w:hAnsi="Arial" w:cs="Arial"/>
          <w:b/>
          <w:i w:val="0"/>
          <w:sz w:val="24"/>
          <w:szCs w:val="24"/>
          <w:u w:val="single"/>
          <w:lang w:val="en-US"/>
        </w:rPr>
        <w:t>Շահումյան</w:t>
      </w:r>
      <w:r w:rsidR="00121236" w:rsidRPr="00251DD4">
        <w:rPr>
          <w:rFonts w:ascii="Arial" w:hAnsi="Arial" w:cs="Arial"/>
          <w:b/>
          <w:i w:val="0"/>
          <w:sz w:val="24"/>
          <w:szCs w:val="24"/>
          <w:u w:val="single"/>
          <w:lang w:val="af-ZA"/>
        </w:rPr>
        <w:t xml:space="preserve"> 4 հասցեով</w:t>
      </w:r>
      <w:r w:rsidR="00B61894" w:rsidRPr="00251DD4">
        <w:rPr>
          <w:rFonts w:ascii="Arial" w:hAnsi="Arial" w:cs="Arial"/>
          <w:i w:val="0"/>
          <w:lang w:val="af-ZA"/>
        </w:rPr>
        <w:t xml:space="preserve">, փաստաթղթային ձևովմինչև սույն հայտարարության հրապարակման օրվանից հաշված </w:t>
      </w:r>
      <w:r w:rsidR="00121236" w:rsidRPr="00251DD4">
        <w:rPr>
          <w:rFonts w:ascii="Arial" w:hAnsi="Arial" w:cs="Arial"/>
          <w:b/>
          <w:i w:val="0"/>
          <w:sz w:val="24"/>
          <w:szCs w:val="24"/>
          <w:u w:val="single"/>
          <w:lang w:val="af-ZA"/>
        </w:rPr>
        <w:t>41-րդ օրվա ժամը 10:00-ը</w:t>
      </w:r>
      <w:r w:rsidR="00B61894" w:rsidRPr="00251DD4">
        <w:rPr>
          <w:rFonts w:ascii="Arial" w:hAnsi="Arial" w:cs="Arial"/>
          <w:i w:val="0"/>
          <w:lang w:val="af-ZA"/>
        </w:rPr>
        <w:t xml:space="preserve">: </w:t>
      </w:r>
      <w:r w:rsidR="000076A1" w:rsidRPr="00251DD4">
        <w:rPr>
          <w:rFonts w:ascii="Arial" w:hAnsi="Arial" w:cs="Arial"/>
          <w:i w:val="0"/>
          <w:lang w:val="af-ZA"/>
        </w:rPr>
        <w:t>Հայտերը, հայերենից բացի, կարող են ներկայացվել նաև անգլերեն կամ ռուսերեն:</w:t>
      </w:r>
    </w:p>
    <w:p w:rsidR="00B61894" w:rsidRPr="00251DD4" w:rsidRDefault="00B61894" w:rsidP="00121236">
      <w:pPr>
        <w:pStyle w:val="a3"/>
        <w:spacing w:line="240" w:lineRule="auto"/>
        <w:ind w:firstLine="708"/>
        <w:rPr>
          <w:rFonts w:ascii="Arial" w:hAnsi="Arial" w:cs="Arial"/>
          <w:lang w:val="hy-AM"/>
        </w:rPr>
      </w:pPr>
      <w:r w:rsidRPr="00251DD4">
        <w:rPr>
          <w:rFonts w:ascii="Arial" w:hAnsi="Arial" w:cs="Arial"/>
          <w:i w:val="0"/>
          <w:lang w:val="af-ZA"/>
        </w:rPr>
        <w:t xml:space="preserve">Հայտերի բացումը տեղի կունենա </w:t>
      </w:r>
      <w:r w:rsidR="00121236" w:rsidRPr="00251DD4">
        <w:rPr>
          <w:rFonts w:ascii="Arial" w:hAnsi="Arial" w:cs="Arial"/>
          <w:b/>
          <w:i w:val="0"/>
          <w:sz w:val="24"/>
          <w:szCs w:val="24"/>
          <w:u w:val="single"/>
          <w:lang w:val="en-US"/>
        </w:rPr>
        <w:t>ՀՀԿոտայքիմարզ</w:t>
      </w:r>
      <w:r w:rsidR="00121236" w:rsidRPr="00251DD4">
        <w:rPr>
          <w:rFonts w:ascii="Arial" w:hAnsi="Arial" w:cs="Arial"/>
          <w:b/>
          <w:i w:val="0"/>
          <w:sz w:val="24"/>
          <w:szCs w:val="24"/>
          <w:u w:val="single"/>
          <w:lang w:val="af-ZA"/>
        </w:rPr>
        <w:t xml:space="preserve">, </w:t>
      </w:r>
      <w:r w:rsidR="00121236" w:rsidRPr="00251DD4">
        <w:rPr>
          <w:rFonts w:ascii="Arial" w:hAnsi="Arial" w:cs="Arial"/>
          <w:b/>
          <w:i w:val="0"/>
          <w:sz w:val="24"/>
          <w:szCs w:val="24"/>
          <w:u w:val="single"/>
          <w:lang w:val="en-US"/>
        </w:rPr>
        <w:t>գյուղԳառնի</w:t>
      </w:r>
      <w:r w:rsidR="00121236" w:rsidRPr="00251DD4">
        <w:rPr>
          <w:rFonts w:ascii="Arial" w:hAnsi="Arial" w:cs="Arial"/>
          <w:b/>
          <w:i w:val="0"/>
          <w:sz w:val="24"/>
          <w:szCs w:val="24"/>
          <w:u w:val="single"/>
          <w:lang w:val="af-ZA"/>
        </w:rPr>
        <w:t xml:space="preserve">, </w:t>
      </w:r>
      <w:r w:rsidR="00121236" w:rsidRPr="00251DD4">
        <w:rPr>
          <w:rFonts w:ascii="Arial" w:hAnsi="Arial" w:cs="Arial"/>
          <w:b/>
          <w:i w:val="0"/>
          <w:sz w:val="24"/>
          <w:szCs w:val="24"/>
          <w:u w:val="single"/>
          <w:lang w:val="ru-RU"/>
        </w:rPr>
        <w:t>Ս</w:t>
      </w:r>
      <w:r w:rsidR="00121236" w:rsidRPr="00251DD4">
        <w:rPr>
          <w:rFonts w:ascii="Arial" w:hAnsi="Arial" w:cs="Arial"/>
          <w:b/>
          <w:i w:val="0"/>
          <w:sz w:val="24"/>
          <w:szCs w:val="24"/>
          <w:u w:val="single"/>
          <w:lang w:val="af-ZA"/>
        </w:rPr>
        <w:t xml:space="preserve">. </w:t>
      </w:r>
      <w:r w:rsidR="00121236" w:rsidRPr="00251DD4">
        <w:rPr>
          <w:rFonts w:ascii="Arial" w:hAnsi="Arial" w:cs="Arial"/>
          <w:b/>
          <w:i w:val="0"/>
          <w:sz w:val="24"/>
          <w:szCs w:val="24"/>
          <w:u w:val="single"/>
          <w:lang w:val="en-US"/>
        </w:rPr>
        <w:t>Շահումյան</w:t>
      </w:r>
      <w:r w:rsidR="00121236" w:rsidRPr="00251DD4">
        <w:rPr>
          <w:rFonts w:ascii="Arial" w:hAnsi="Arial" w:cs="Arial"/>
          <w:b/>
          <w:i w:val="0"/>
          <w:sz w:val="24"/>
          <w:szCs w:val="24"/>
          <w:u w:val="single"/>
          <w:lang w:val="af-ZA"/>
        </w:rPr>
        <w:t xml:space="preserve"> 4_հասցեում, 20</w:t>
      </w:r>
      <w:r w:rsidR="00251DD4" w:rsidRPr="00251DD4">
        <w:rPr>
          <w:rFonts w:ascii="Arial" w:hAnsi="Arial" w:cs="Arial"/>
          <w:i w:val="0"/>
          <w:lang w:val="af-ZA"/>
        </w:rPr>
        <w:t>Հ</w:t>
      </w:r>
      <w:r w:rsidR="00121236" w:rsidRPr="00251DD4">
        <w:rPr>
          <w:rFonts w:ascii="Arial" w:hAnsi="Arial" w:cs="Arial"/>
          <w:b/>
          <w:i w:val="0"/>
          <w:sz w:val="24"/>
          <w:szCs w:val="24"/>
          <w:u w:val="single"/>
          <w:lang w:val="af-ZA"/>
        </w:rPr>
        <w:t xml:space="preserve">24թ. </w:t>
      </w:r>
      <w:r w:rsidR="00341547" w:rsidRPr="00251DD4">
        <w:rPr>
          <w:rFonts w:ascii="Arial" w:hAnsi="Arial" w:cs="Arial"/>
          <w:b/>
          <w:i w:val="0"/>
          <w:sz w:val="24"/>
          <w:szCs w:val="24"/>
          <w:u w:val="single"/>
          <w:lang w:val="hy-AM"/>
        </w:rPr>
        <w:t>ապրիլի 1</w:t>
      </w:r>
      <w:r w:rsidR="00F90DCD">
        <w:rPr>
          <w:rFonts w:ascii="Arial" w:hAnsi="Arial" w:cs="Arial"/>
          <w:b/>
          <w:i w:val="0"/>
          <w:sz w:val="24"/>
          <w:szCs w:val="24"/>
          <w:u w:val="single"/>
          <w:lang w:val="af-ZA"/>
        </w:rPr>
        <w:t>8</w:t>
      </w:r>
      <w:r w:rsidR="00121236" w:rsidRPr="00251DD4">
        <w:rPr>
          <w:rFonts w:ascii="Arial" w:hAnsi="Arial" w:cs="Arial"/>
          <w:b/>
          <w:i w:val="0"/>
          <w:sz w:val="24"/>
          <w:szCs w:val="24"/>
          <w:u w:val="single"/>
          <w:lang w:val="af-ZA"/>
        </w:rPr>
        <w:t>-ին ժամը  10:00-ին։</w:t>
      </w:r>
      <w:r w:rsidR="001822F3" w:rsidRPr="00251DD4">
        <w:rPr>
          <w:rFonts w:ascii="Arial" w:hAnsi="Arial" w:cs="Arial"/>
          <w:lang w:val="af-ZA"/>
        </w:rPr>
        <w:t>Սույն ընթացակարգի վերաբերյալ բողոք</w:t>
      </w:r>
      <w:r w:rsidR="001822F3" w:rsidRPr="00251DD4">
        <w:rPr>
          <w:rFonts w:ascii="Arial" w:hAnsi="Arial" w:cs="Arial"/>
          <w:lang w:val="hy-AM"/>
        </w:rPr>
        <w:t xml:space="preserve">արկումն իրականացվում է </w:t>
      </w:r>
      <w:r w:rsidR="001822F3" w:rsidRPr="00251DD4">
        <w:rPr>
          <w:rFonts w:ascii="Arial" w:hAnsi="Arial" w:cs="Arial"/>
          <w:lang w:val="af-ZA"/>
        </w:rPr>
        <w:t>«</w:t>
      </w:r>
      <w:r w:rsidR="001822F3" w:rsidRPr="00251DD4">
        <w:rPr>
          <w:rFonts w:ascii="Arial" w:hAnsi="Arial" w:cs="Arial"/>
          <w:lang w:val="hy-AM"/>
        </w:rPr>
        <w:t>Գնումներիմասին</w:t>
      </w:r>
      <w:r w:rsidR="001822F3" w:rsidRPr="00251DD4">
        <w:rPr>
          <w:rFonts w:ascii="Arial" w:hAnsi="Arial" w:cs="Arial"/>
          <w:lang w:val="af-ZA"/>
        </w:rPr>
        <w:t>»</w:t>
      </w:r>
      <w:r w:rsidR="001822F3" w:rsidRPr="00251DD4">
        <w:rPr>
          <w:rFonts w:ascii="Arial" w:hAnsi="Arial" w:cs="Arial"/>
          <w:lang w:val="hy-AM"/>
        </w:rPr>
        <w:t xml:space="preserve"> ՀՀօրենքովևՀՀ քաղաքացիական դատավարության օրենսգրքով սահմանված կարգով։</w:t>
      </w:r>
    </w:p>
    <w:p w:rsidR="00121236" w:rsidRPr="00251DD4" w:rsidRDefault="00754697" w:rsidP="00121236">
      <w:pPr>
        <w:pStyle w:val="a3"/>
        <w:spacing w:line="240" w:lineRule="auto"/>
        <w:rPr>
          <w:rFonts w:ascii="Arial" w:hAnsi="Arial" w:cs="Arial"/>
          <w:b/>
          <w:i w:val="0"/>
          <w:sz w:val="24"/>
          <w:szCs w:val="24"/>
          <w:lang w:val="hy-AM"/>
        </w:rPr>
      </w:pPr>
      <w:r w:rsidRPr="00251DD4">
        <w:rPr>
          <w:rFonts w:ascii="Arial" w:hAnsi="Arial" w:cs="Arial"/>
          <w:i w:val="0"/>
          <w:lang w:val="af-ZA"/>
        </w:rPr>
        <w:t xml:space="preserve">Սույն հայտարարության հետ կապված լրացուցիչ տեղեկություններ ստանալու համար կարող եք դիմել </w:t>
      </w:r>
      <w:r w:rsidR="00F9448B" w:rsidRPr="00251DD4">
        <w:rPr>
          <w:rFonts w:ascii="Arial" w:hAnsi="Arial" w:cs="Arial"/>
          <w:i w:val="0"/>
          <w:lang w:val="af-ZA"/>
        </w:rPr>
        <w:t xml:space="preserve">գնահատող հանձնաժողովի քարտուղար </w:t>
      </w:r>
      <w:r w:rsidRPr="00251DD4">
        <w:rPr>
          <w:rFonts w:ascii="Arial" w:hAnsi="Arial" w:cs="Arial"/>
          <w:i w:val="0"/>
          <w:lang w:val="af-ZA"/>
        </w:rPr>
        <w:t>`</w:t>
      </w:r>
      <w:r w:rsidR="00121236" w:rsidRPr="00251DD4">
        <w:rPr>
          <w:rFonts w:ascii="Arial" w:hAnsi="Arial" w:cs="Arial"/>
          <w:b/>
          <w:i w:val="0"/>
          <w:sz w:val="24"/>
          <w:szCs w:val="24"/>
          <w:lang w:val="hy-AM"/>
        </w:rPr>
        <w:t>Ռ. Ասատրյանին:</w:t>
      </w:r>
    </w:p>
    <w:p w:rsidR="00121236" w:rsidRPr="00251DD4" w:rsidRDefault="00121236" w:rsidP="00121236">
      <w:pPr>
        <w:jc w:val="both"/>
        <w:rPr>
          <w:rFonts w:ascii="Arial" w:hAnsi="Arial" w:cs="Arial"/>
          <w:sz w:val="20"/>
          <w:szCs w:val="20"/>
          <w:lang w:val="af-ZA"/>
        </w:rPr>
      </w:pPr>
    </w:p>
    <w:p w:rsidR="00121236" w:rsidRPr="00251DD4" w:rsidRDefault="00121236" w:rsidP="00121236">
      <w:pPr>
        <w:ind w:firstLine="567"/>
        <w:jc w:val="both"/>
        <w:rPr>
          <w:rFonts w:ascii="Arial" w:hAnsi="Arial" w:cs="Arial"/>
          <w:sz w:val="20"/>
          <w:szCs w:val="20"/>
          <w:lang w:val="af-ZA"/>
        </w:rPr>
      </w:pPr>
      <w:r w:rsidRPr="00251DD4">
        <w:rPr>
          <w:rFonts w:ascii="Arial" w:hAnsi="Arial" w:cs="Arial"/>
          <w:sz w:val="20"/>
          <w:szCs w:val="20"/>
          <w:lang w:val="af-ZA"/>
        </w:rPr>
        <w:t xml:space="preserve">Հեռախոս </w:t>
      </w:r>
      <w:r w:rsidRPr="00251DD4">
        <w:rPr>
          <w:rFonts w:ascii="Arial" w:hAnsi="Arial" w:cs="Arial"/>
          <w:b/>
          <w:sz w:val="20"/>
          <w:szCs w:val="20"/>
          <w:lang w:val="af-ZA"/>
        </w:rPr>
        <w:t>096 50 50 09</w:t>
      </w:r>
    </w:p>
    <w:p w:rsidR="00121236" w:rsidRPr="00251DD4" w:rsidRDefault="00121236" w:rsidP="00121236">
      <w:pPr>
        <w:spacing w:line="360" w:lineRule="auto"/>
        <w:ind w:firstLine="567"/>
        <w:jc w:val="both"/>
        <w:rPr>
          <w:rFonts w:ascii="Arial" w:hAnsi="Arial" w:cs="Arial"/>
          <w:b/>
          <w:sz w:val="20"/>
          <w:szCs w:val="20"/>
          <w:lang w:val="af-ZA"/>
        </w:rPr>
      </w:pPr>
      <w:r w:rsidRPr="00251DD4">
        <w:rPr>
          <w:rFonts w:ascii="Arial" w:hAnsi="Arial" w:cs="Arial"/>
          <w:b/>
          <w:i/>
          <w:sz w:val="20"/>
          <w:szCs w:val="20"/>
          <w:lang w:val="af-ZA"/>
        </w:rPr>
        <w:t xml:space="preserve">Էլ. փոստ </w:t>
      </w:r>
      <w:r w:rsidRPr="00251DD4">
        <w:rPr>
          <w:rFonts w:ascii="Arial" w:hAnsi="Arial" w:cs="Arial"/>
          <w:b/>
          <w:sz w:val="20"/>
          <w:szCs w:val="20"/>
          <w:lang w:val="af-ZA"/>
        </w:rPr>
        <w:t>garnihamaynq@mail.ru</w:t>
      </w:r>
    </w:p>
    <w:p w:rsidR="00121236" w:rsidRPr="00251DD4" w:rsidRDefault="00121236" w:rsidP="00121236">
      <w:pPr>
        <w:pStyle w:val="a3"/>
        <w:spacing w:line="240" w:lineRule="auto"/>
        <w:rPr>
          <w:rFonts w:ascii="Arial" w:hAnsi="Arial" w:cs="Arial"/>
          <w:i w:val="0"/>
          <w:lang w:val="af-ZA"/>
        </w:rPr>
      </w:pPr>
      <w:r w:rsidRPr="00251DD4">
        <w:rPr>
          <w:rFonts w:ascii="Arial" w:hAnsi="Arial" w:cs="Arial"/>
          <w:b/>
          <w:i w:val="0"/>
          <w:sz w:val="24"/>
          <w:szCs w:val="24"/>
          <w:lang w:val="af-ZA"/>
        </w:rPr>
        <w:t xml:space="preserve">Պատվիրատու </w:t>
      </w:r>
      <w:r w:rsidRPr="00251DD4">
        <w:rPr>
          <w:rFonts w:ascii="Arial" w:hAnsi="Arial" w:cs="Arial"/>
          <w:b/>
          <w:i w:val="0"/>
          <w:sz w:val="24"/>
          <w:szCs w:val="24"/>
          <w:lang w:val="en-US"/>
        </w:rPr>
        <w:t>Գառնիիհամայնքապետարան</w:t>
      </w:r>
    </w:p>
    <w:p w:rsidR="00754697" w:rsidRPr="00251DD4" w:rsidRDefault="00754697" w:rsidP="00121236">
      <w:pPr>
        <w:pStyle w:val="a3"/>
        <w:spacing w:line="240" w:lineRule="auto"/>
        <w:rPr>
          <w:rFonts w:ascii="Arial" w:hAnsi="Arial" w:cs="Arial"/>
          <w:b/>
          <w:lang w:val="es-ES"/>
        </w:rPr>
      </w:pPr>
    </w:p>
    <w:p w:rsidR="00754697" w:rsidRPr="00251DD4" w:rsidRDefault="00754697" w:rsidP="00EF3662">
      <w:pPr>
        <w:pStyle w:val="a3"/>
        <w:spacing w:line="240" w:lineRule="auto"/>
        <w:ind w:left="1404"/>
        <w:rPr>
          <w:rFonts w:ascii="Arial" w:hAnsi="Arial" w:cs="Arial"/>
          <w:i w:val="0"/>
          <w:lang w:val="af-ZA"/>
        </w:rPr>
      </w:pPr>
    </w:p>
    <w:p w:rsidR="00A12C95" w:rsidRPr="00251DD4" w:rsidRDefault="00A12C95" w:rsidP="00EF3662">
      <w:pPr>
        <w:pStyle w:val="a3"/>
        <w:spacing w:line="240" w:lineRule="auto"/>
        <w:ind w:left="1404"/>
        <w:rPr>
          <w:rFonts w:ascii="Arial" w:hAnsi="Arial" w:cs="Arial"/>
          <w:i w:val="0"/>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341A74" w:rsidRDefault="00341A74" w:rsidP="00121236">
      <w:pPr>
        <w:pStyle w:val="aa"/>
        <w:ind w:right="-7"/>
        <w:rPr>
          <w:rFonts w:ascii="GHEA Grapalat" w:hAnsi="GHEA Grapalat" w:cs="Sylfaen"/>
          <w:i/>
          <w:sz w:val="22"/>
          <w:lang w:val="af-ZA"/>
        </w:rPr>
      </w:pPr>
    </w:p>
    <w:p w:rsidR="00121236" w:rsidRDefault="00121236" w:rsidP="00121236">
      <w:pPr>
        <w:pStyle w:val="aa"/>
        <w:ind w:right="-7"/>
        <w:rPr>
          <w:rFonts w:ascii="GHEA Grapalat" w:hAnsi="GHEA Grapalat" w:cs="Sylfaen"/>
          <w:i/>
          <w:sz w:val="22"/>
          <w:lang w:val="af-ZA"/>
        </w:rPr>
      </w:pPr>
    </w:p>
    <w:p w:rsidR="00121236" w:rsidRDefault="00121236" w:rsidP="00121236">
      <w:pPr>
        <w:pStyle w:val="aa"/>
        <w:ind w:right="-7"/>
        <w:rPr>
          <w:rFonts w:ascii="GHEA Grapalat" w:hAnsi="GHEA Grapalat" w:cs="Sylfaen"/>
          <w:i/>
          <w:sz w:val="22"/>
          <w:lang w:val="af-ZA"/>
        </w:rPr>
      </w:pPr>
    </w:p>
    <w:p w:rsidR="00121236" w:rsidRDefault="00121236" w:rsidP="00121236">
      <w:pPr>
        <w:pStyle w:val="aa"/>
        <w:ind w:right="-7"/>
        <w:rPr>
          <w:rFonts w:ascii="GHEA Grapalat" w:hAnsi="GHEA Grapalat" w:cs="Sylfaen"/>
          <w:i/>
          <w:sz w:val="22"/>
          <w:lang w:val="af-ZA"/>
        </w:rPr>
      </w:pPr>
    </w:p>
    <w:p w:rsidR="00121236" w:rsidRPr="00E6597C" w:rsidRDefault="00121236" w:rsidP="00121236">
      <w:pPr>
        <w:pStyle w:val="aa"/>
        <w:ind w:right="-7"/>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826193" w:rsidRPr="00E6597C" w:rsidRDefault="00826193" w:rsidP="00EF3662">
      <w:pPr>
        <w:pStyle w:val="aa"/>
        <w:ind w:right="-7" w:firstLine="567"/>
        <w:jc w:val="right"/>
        <w:rPr>
          <w:rFonts w:ascii="GHEA Grapalat" w:hAnsi="GHEA Grapalat" w:cs="Sylfaen"/>
          <w:i/>
          <w:sz w:val="22"/>
          <w:lang w:val="af-ZA"/>
        </w:rPr>
      </w:pPr>
    </w:p>
    <w:p w:rsidR="009E4B3C" w:rsidRPr="00015CC3" w:rsidRDefault="009E4B3C" w:rsidP="00EF3662">
      <w:pPr>
        <w:pStyle w:val="aa"/>
        <w:spacing w:after="0"/>
        <w:ind w:firstLine="567"/>
        <w:jc w:val="right"/>
        <w:rPr>
          <w:rFonts w:ascii="GHEA Grapalat" w:hAnsi="GHEA Grapalat" w:cs="Sylfaen"/>
          <w:i/>
          <w:sz w:val="20"/>
          <w:szCs w:val="20"/>
          <w:lang w:val="af-ZA"/>
        </w:rPr>
      </w:pPr>
    </w:p>
    <w:p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Հաստատվածէ</w:t>
      </w:r>
    </w:p>
    <w:p w:rsidR="00096865" w:rsidRPr="00E6597C" w:rsidRDefault="00121236" w:rsidP="00EF3662">
      <w:pPr>
        <w:pStyle w:val="aa"/>
        <w:spacing w:after="0"/>
        <w:ind w:firstLine="567"/>
        <w:jc w:val="right"/>
        <w:rPr>
          <w:rFonts w:ascii="GHEA Grapalat" w:hAnsi="GHEA Grapalat" w:cs="Sylfaen"/>
          <w:i/>
          <w:sz w:val="20"/>
          <w:szCs w:val="20"/>
          <w:lang w:val="af-ZA"/>
        </w:rPr>
      </w:pPr>
      <w:r w:rsidRPr="008E6C92">
        <w:rPr>
          <w:rFonts w:ascii="GHEA Grapalat" w:hAnsi="GHEA Grapalat"/>
          <w:b/>
          <w:i/>
          <w:lang w:val="hy-AM"/>
        </w:rPr>
        <w:t>ԳՀ-</w:t>
      </w:r>
      <w:r w:rsidRPr="008E6C92">
        <w:rPr>
          <w:rFonts w:ascii="GHEA Grapalat" w:hAnsi="GHEA Grapalat"/>
          <w:b/>
          <w:i/>
          <w:lang w:val="af-ZA"/>
        </w:rPr>
        <w:t>ԲՄԱՇՁԲ-24/13</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
    <w:p w:rsidR="00096865" w:rsidRPr="00E6597C" w:rsidRDefault="00096865" w:rsidP="00EF3662">
      <w:pPr>
        <w:pStyle w:val="aa"/>
        <w:spacing w:after="0"/>
        <w:ind w:firstLine="567"/>
        <w:jc w:val="right"/>
        <w:rPr>
          <w:rFonts w:ascii="GHEA Grapalat" w:hAnsi="GHEA Grapalat" w:cs="Times Armenian"/>
          <w:i/>
          <w:sz w:val="20"/>
          <w:szCs w:val="20"/>
          <w:lang w:val="af-ZA"/>
        </w:rPr>
      </w:pPr>
      <w:r w:rsidRPr="00E6597C">
        <w:rPr>
          <w:rFonts w:ascii="GHEA Grapalat" w:hAnsi="GHEA Grapalat" w:cs="Sylfaen"/>
          <w:i/>
          <w:sz w:val="20"/>
          <w:szCs w:val="20"/>
        </w:rPr>
        <w:lastRenderedPageBreak/>
        <w:t>բաց</w:t>
      </w:r>
      <w:r w:rsidR="008C5FC1" w:rsidRPr="00E6597C">
        <w:rPr>
          <w:rFonts w:ascii="GHEA Grapalat" w:hAnsi="GHEA Grapalat" w:cs="Times Armenian"/>
          <w:i/>
          <w:sz w:val="20"/>
          <w:szCs w:val="20"/>
          <w:lang w:val="af-ZA"/>
        </w:rPr>
        <w:t>մրցույթի</w:t>
      </w:r>
      <w:r w:rsidR="00EE5855" w:rsidRPr="00E6597C">
        <w:rPr>
          <w:rFonts w:ascii="GHEA Grapalat" w:hAnsi="GHEA Grapalat" w:cs="Times Armenian"/>
          <w:i/>
          <w:sz w:val="20"/>
          <w:szCs w:val="20"/>
          <w:lang w:val="af-ZA"/>
        </w:rPr>
        <w:t xml:space="preserve">գնահատող </w:t>
      </w:r>
      <w:r w:rsidRPr="00E6597C">
        <w:rPr>
          <w:rFonts w:ascii="GHEA Grapalat" w:hAnsi="GHEA Grapalat" w:cs="Sylfaen"/>
          <w:i/>
          <w:sz w:val="20"/>
          <w:szCs w:val="20"/>
        </w:rPr>
        <w:t>հանձնաժողովի</w:t>
      </w:r>
    </w:p>
    <w:p w:rsidR="00096865" w:rsidRPr="008E6C92" w:rsidRDefault="00121236" w:rsidP="00EF3662">
      <w:pPr>
        <w:pStyle w:val="aa"/>
        <w:spacing w:after="0"/>
        <w:ind w:firstLine="567"/>
        <w:jc w:val="right"/>
        <w:rPr>
          <w:rFonts w:ascii="GHEA Grapalat" w:hAnsi="GHEA Grapalat"/>
          <w:b/>
          <w:i/>
          <w:sz w:val="20"/>
          <w:szCs w:val="20"/>
          <w:lang w:val="af-ZA"/>
        </w:rPr>
      </w:pPr>
      <w:r w:rsidRPr="008E6C92">
        <w:rPr>
          <w:rFonts w:ascii="GHEA Grapalat" w:hAnsi="GHEA Grapalat" w:cs="Sylfaen"/>
          <w:b/>
          <w:i/>
          <w:sz w:val="20"/>
          <w:szCs w:val="20"/>
          <w:lang w:val="af-ZA"/>
        </w:rPr>
        <w:t>2024</w:t>
      </w:r>
      <w:r w:rsidR="00096865" w:rsidRPr="008E6C92">
        <w:rPr>
          <w:rFonts w:ascii="GHEA Grapalat" w:hAnsi="GHEA Grapalat" w:cs="Sylfaen"/>
          <w:b/>
          <w:i/>
          <w:sz w:val="20"/>
          <w:szCs w:val="20"/>
        </w:rPr>
        <w:t>թ</w:t>
      </w:r>
      <w:r w:rsidR="00CD3F12" w:rsidRPr="008E6C92">
        <w:rPr>
          <w:rFonts w:ascii="GHEA Grapalat" w:hAnsi="GHEA Grapalat" w:cs="Sylfaen"/>
          <w:b/>
          <w:i/>
          <w:sz w:val="20"/>
          <w:szCs w:val="20"/>
        </w:rPr>
        <w:t>մարտի</w:t>
      </w:r>
      <w:r w:rsidR="00434340">
        <w:rPr>
          <w:rFonts w:ascii="GHEA Grapalat" w:hAnsi="GHEA Grapalat" w:cs="Times Armenian"/>
          <w:b/>
          <w:i/>
          <w:sz w:val="20"/>
          <w:szCs w:val="20"/>
          <w:lang w:val="af-ZA"/>
        </w:rPr>
        <w:t xml:space="preserve"> 07</w:t>
      </w:r>
      <w:r w:rsidR="005C6159" w:rsidRPr="008E6C92">
        <w:rPr>
          <w:rFonts w:ascii="GHEA Grapalat" w:hAnsi="GHEA Grapalat" w:cs="Times Armenian"/>
          <w:b/>
          <w:i/>
          <w:sz w:val="20"/>
          <w:szCs w:val="20"/>
          <w:lang w:val="af-ZA"/>
        </w:rPr>
        <w:t xml:space="preserve">-ի N </w:t>
      </w:r>
      <w:r w:rsidRPr="008E6C92">
        <w:rPr>
          <w:rFonts w:ascii="GHEA Grapalat" w:hAnsi="GHEA Grapalat" w:cs="Times Armenian"/>
          <w:b/>
          <w:i/>
          <w:sz w:val="20"/>
          <w:szCs w:val="20"/>
          <w:lang w:val="af-ZA"/>
        </w:rPr>
        <w:t xml:space="preserve">1 </w:t>
      </w:r>
      <w:r w:rsidR="00096865" w:rsidRPr="008E6C92">
        <w:rPr>
          <w:rFonts w:ascii="GHEA Grapalat" w:hAnsi="GHEA Grapalat" w:cs="Sylfaen"/>
          <w:b/>
          <w:i/>
          <w:sz w:val="20"/>
          <w:szCs w:val="20"/>
        </w:rPr>
        <w:t>որոշմամբ</w:t>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121236" w:rsidRPr="008E6C92" w:rsidRDefault="00121236" w:rsidP="00121236">
      <w:pPr>
        <w:tabs>
          <w:tab w:val="left" w:pos="5968"/>
        </w:tabs>
        <w:spacing w:after="120"/>
        <w:ind w:right="-7" w:firstLine="567"/>
        <w:jc w:val="center"/>
        <w:rPr>
          <w:rFonts w:ascii="GHEA Grapalat" w:hAnsi="GHEA Grapalat"/>
          <w:b/>
          <w:lang w:val="af-ZA"/>
        </w:rPr>
      </w:pPr>
      <w:r w:rsidRPr="008E6C92">
        <w:rPr>
          <w:rFonts w:ascii="GHEA Grapalat" w:hAnsi="GHEA Grapalat" w:cs="Times Armenian"/>
          <w:b/>
          <w:i/>
          <w:lang w:val="af-ZA"/>
        </w:rPr>
        <w:t>&lt;&lt;Գառնի համայնքապետարան&gt;&gt;</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8E6C92" w:rsidRDefault="00096865" w:rsidP="00EF3662">
      <w:pPr>
        <w:pStyle w:val="aa"/>
        <w:ind w:right="-7" w:firstLine="567"/>
        <w:jc w:val="center"/>
        <w:rPr>
          <w:rFonts w:ascii="GHEA Grapalat" w:hAnsi="GHEA Grapalat" w:cs="Sylfaen"/>
          <w:b/>
          <w:lang w:val="af-ZA"/>
        </w:rPr>
      </w:pPr>
      <w:r w:rsidRPr="008E6C92">
        <w:rPr>
          <w:rFonts w:ascii="GHEA Grapalat" w:hAnsi="GHEA Grapalat" w:cs="Sylfaen"/>
          <w:b/>
        </w:rPr>
        <w:t>ՀՐԱՎԵՐ</w:t>
      </w:r>
    </w:p>
    <w:p w:rsidR="00096865" w:rsidRPr="00E6597C" w:rsidRDefault="00096865" w:rsidP="00EF3662">
      <w:pPr>
        <w:pStyle w:val="aa"/>
        <w:ind w:right="-7" w:firstLine="567"/>
        <w:jc w:val="center"/>
        <w:rPr>
          <w:rFonts w:ascii="GHEA Grapalat" w:hAnsi="GHEA Grapalat" w:cs="Sylfaen"/>
          <w:lang w:val="af-ZA"/>
        </w:rPr>
      </w:pPr>
    </w:p>
    <w:p w:rsidR="00096865" w:rsidRPr="00E6597C" w:rsidRDefault="00096865" w:rsidP="00EF3662">
      <w:pPr>
        <w:pStyle w:val="aa"/>
        <w:ind w:right="-7" w:firstLine="567"/>
        <w:jc w:val="center"/>
        <w:rPr>
          <w:rFonts w:ascii="GHEA Grapalat" w:hAnsi="GHEA Grapalat" w:cs="Sylfaen"/>
          <w:lang w:val="af-ZA"/>
        </w:rPr>
      </w:pPr>
    </w:p>
    <w:p w:rsidR="00096865" w:rsidRPr="008E6C92" w:rsidRDefault="00121236" w:rsidP="00CD3F12">
      <w:pPr>
        <w:pStyle w:val="aa"/>
        <w:ind w:right="-7"/>
        <w:jc w:val="center"/>
        <w:rPr>
          <w:rFonts w:ascii="GHEA Grapalat" w:hAnsi="GHEA Grapalat"/>
          <w:b/>
          <w:lang w:val="af-ZA"/>
        </w:rPr>
      </w:pPr>
      <w:r w:rsidRPr="008E6C92">
        <w:rPr>
          <w:rFonts w:ascii="GHEA Grapalat" w:hAnsi="GHEA Grapalat" w:cs="Sylfaen"/>
          <w:b/>
        </w:rPr>
        <w:t>ԳԱՌՆԻՀԱՄԱՅՆՔԱՊԵՏԱՐԱՆԻ</w:t>
      </w:r>
      <w:r w:rsidR="002B32D6" w:rsidRPr="008E6C92">
        <w:rPr>
          <w:rFonts w:ascii="GHEA Grapalat" w:hAnsi="GHEA Grapalat" w:cs="Sylfaen"/>
          <w:b/>
        </w:rPr>
        <w:t>ԿԱՐԻՔՆԵՐԻՀԱՄԱՐ</w:t>
      </w:r>
      <w:r w:rsidR="002B32D6" w:rsidRPr="008E6C92">
        <w:rPr>
          <w:rFonts w:ascii="GHEA Grapalat" w:hAnsi="GHEA Grapalat" w:cs="Times Armenian"/>
          <w:b/>
          <w:lang w:val="af-ZA"/>
        </w:rPr>
        <w:t xml:space="preserve">` </w:t>
      </w:r>
      <w:r w:rsidR="00CD3F12" w:rsidRPr="008E6C92">
        <w:rPr>
          <w:rFonts w:ascii="GHEA Grapalat" w:hAnsi="GHEA Grapalat"/>
          <w:b/>
          <w:lang w:val="af-ZA"/>
        </w:rPr>
        <w:t xml:space="preserve">խմելու ջրագծերի կառուցման, </w:t>
      </w:r>
      <w:r w:rsidR="00CD3F12" w:rsidRPr="008E6C92">
        <w:rPr>
          <w:rFonts w:ascii="GHEA Grapalat" w:hAnsi="GHEA Grapalat" w:cs="Sylfaen"/>
          <w:b/>
        </w:rPr>
        <w:t>փողոցներիլուսավորությանանցկացման</w:t>
      </w:r>
      <w:r w:rsidR="00CD3F12" w:rsidRPr="008E6C92">
        <w:rPr>
          <w:rFonts w:ascii="GHEA Grapalat" w:hAnsi="GHEA Grapalat"/>
          <w:b/>
          <w:lang w:val="af-ZA"/>
        </w:rPr>
        <w:t xml:space="preserve">  և ճանապարհների ասֆալտապատման</w:t>
      </w:r>
      <w:r w:rsidR="00CD3F12" w:rsidRPr="008E6C92">
        <w:rPr>
          <w:rFonts w:ascii="GHEA Grapalat" w:hAnsi="GHEA Grapalat" w:cs="Sylfaen"/>
          <w:b/>
          <w:lang w:val="af-ZA"/>
        </w:rPr>
        <w:t xml:space="preserve">ԱՇԽԱՏԱՆՔՆԵՐԻ </w:t>
      </w:r>
      <w:r w:rsidR="002B32D6" w:rsidRPr="008E6C92">
        <w:rPr>
          <w:rFonts w:ascii="GHEA Grapalat" w:hAnsi="GHEA Grapalat" w:cs="Sylfaen"/>
          <w:b/>
        </w:rPr>
        <w:t>ՁԵՌՔԲԵՐՄԱՆՆՊԱՏԱԿՈՎՀԱՅՏԱՐԱՐՎԱԾԲԱՑ</w:t>
      </w:r>
      <w:r w:rsidR="008C5FC1" w:rsidRPr="008E6C92">
        <w:rPr>
          <w:rFonts w:ascii="GHEA Grapalat" w:hAnsi="GHEA Grapalat" w:cs="Sylfaen"/>
          <w:b/>
        </w:rPr>
        <w:t>ՄՐՑՈՒՅԹԻ</w:t>
      </w:r>
    </w:p>
    <w:p w:rsidR="00096865" w:rsidRPr="008E6C92" w:rsidRDefault="00096865" w:rsidP="00CD3F12">
      <w:pPr>
        <w:pStyle w:val="aa"/>
        <w:ind w:right="-7"/>
        <w:jc w:val="center"/>
        <w:rPr>
          <w:rFonts w:ascii="GHEA Grapalat" w:hAnsi="GHEA Grapalat"/>
          <w:b/>
          <w:lang w:val="af-ZA"/>
        </w:rPr>
      </w:pPr>
    </w:p>
    <w:p w:rsidR="00096865" w:rsidRPr="008E6C92"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2B32D6" w:rsidRPr="00E6597C" w:rsidRDefault="002B32D6"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1A43A4" w:rsidRPr="00E6597C" w:rsidRDefault="006F0D3F" w:rsidP="008D3B45">
      <w:pPr>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Հարգելիմասնակից</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ախքանհայտկազմելըևներկայացնելըխնդրումենքմանրամասնորենուսումնասիրելսույնհրավերը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քանիորհրավերինչհամապատասխանողհայտերըենթակաենմերժման</w:t>
      </w:r>
      <w:r w:rsidR="0046586E" w:rsidRPr="00E6597C">
        <w:rPr>
          <w:rFonts w:ascii="GHEA Grapalat" w:hAnsi="GHEA Grapalat" w:cs="Sylfaen"/>
          <w:i/>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160AE4" w:rsidRPr="00E6597C" w:rsidRDefault="00160AE4" w:rsidP="00EF3662">
      <w:pPr>
        <w:ind w:firstLine="567"/>
        <w:jc w:val="center"/>
        <w:rPr>
          <w:rFonts w:ascii="GHEA Grapalat" w:hAnsi="GHEA Grapalat"/>
          <w:i/>
          <w:sz w:val="20"/>
          <w:lang w:val="af-ZA"/>
        </w:rPr>
      </w:pPr>
    </w:p>
    <w:p w:rsidR="00096865" w:rsidRPr="008E6C92" w:rsidRDefault="008D3B45" w:rsidP="008E6C92">
      <w:pPr>
        <w:ind w:firstLine="567"/>
        <w:jc w:val="center"/>
        <w:rPr>
          <w:rFonts w:ascii="GHEA Grapalat" w:hAnsi="GHEA Grapalat"/>
          <w:b/>
          <w:lang w:val="af-ZA"/>
        </w:rPr>
      </w:pPr>
      <w:r w:rsidRPr="008E6C92">
        <w:rPr>
          <w:rFonts w:ascii="GHEA Grapalat" w:hAnsi="GHEA Grapalat"/>
          <w:b/>
          <w:lang w:val="af-ZA"/>
        </w:rPr>
        <w:t>ԳԱՌՆԻ ՀԱՄԱՅՆՔԱՊԵՏԱՐԱՆԻ</w:t>
      </w:r>
      <w:r w:rsidR="00160AE4" w:rsidRPr="008E6C92">
        <w:rPr>
          <w:rFonts w:ascii="GHEA Grapalat" w:hAnsi="GHEA Grapalat"/>
          <w:b/>
          <w:lang w:val="af-ZA"/>
        </w:rPr>
        <w:t xml:space="preserve"> ԿԱՐԻՔՆԵՐԻ ՀԱՄԱՐ   </w:t>
      </w:r>
      <w:r w:rsidR="008E6C92" w:rsidRPr="008E6C92">
        <w:rPr>
          <w:rFonts w:ascii="GHEA Grapalat" w:hAnsi="GHEA Grapalat"/>
          <w:b/>
          <w:lang w:val="af-ZA"/>
        </w:rPr>
        <w:t xml:space="preserve">խմելու ջրագծերի կառուցման, փողոցների լուսավորության անցկացման  և ճանապարհների ասֆալտապատման ԱՇԽԱՏԱՆՔՆԵՐԻ </w:t>
      </w:r>
      <w:r w:rsidR="00160AE4" w:rsidRPr="008E6C92">
        <w:rPr>
          <w:rFonts w:ascii="GHEA Grapalat" w:hAnsi="GHEA Grapalat"/>
          <w:b/>
          <w:lang w:val="af-ZA"/>
        </w:rPr>
        <w:t>ՁԵՌՔԲԵՐՄԱՆ ՆՊԱՏԱԿՈՎ ՀԱՅՏԱՐԱՐՎԱԾ ԲԱՑ ՄՐՑՈՒՅԹԻ ՀՐԱՎԵՐԻ</w:t>
      </w:r>
    </w:p>
    <w:p w:rsidR="00C67E80" w:rsidRPr="008E6C92" w:rsidRDefault="00C67E80" w:rsidP="008E6C92">
      <w:pPr>
        <w:ind w:firstLine="567"/>
        <w:jc w:val="center"/>
        <w:rPr>
          <w:rFonts w:ascii="GHEA Grapalat" w:hAnsi="GHEA Grapalat"/>
          <w:b/>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Գնմանառարկայիբնութա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Մասնակցիմասնակցությանիրավունքիպահանջները</w:t>
      </w:r>
      <w:r w:rsidR="000206DA" w:rsidRPr="00E6597C">
        <w:rPr>
          <w:rFonts w:ascii="GHEA Grapalat" w:hAnsi="GHEA Grapalat" w:cs="Sylfaen"/>
          <w:sz w:val="20"/>
        </w:rPr>
        <w:t>ևդրանցգնահատմանկարգը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000206DA" w:rsidRPr="00E6597C">
        <w:rPr>
          <w:rFonts w:ascii="GHEA Grapalat" w:hAnsi="GHEA Grapalat" w:cs="Times Armenian"/>
          <w:sz w:val="20"/>
          <w:lang w:val="af-ZA"/>
        </w:rPr>
        <w:t>ապահովում ներկայացնելու պայմանները</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Հրավերիպարզաբանումըևհրավերումփոփոխությունկատարելուկար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Հայտըներկայացնելուկար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rPr>
        <w:t>գ</w:t>
      </w:r>
      <w:r w:rsidRPr="00E6597C">
        <w:rPr>
          <w:rFonts w:ascii="GHEA Grapalat" w:hAnsi="GHEA Grapalat" w:cs="Sylfaen"/>
          <w:sz w:val="20"/>
        </w:rPr>
        <w:t>նայինառաջարկը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rPr>
        <w:t>գ</w:t>
      </w:r>
      <w:r w:rsidR="00096865" w:rsidRPr="00E6597C">
        <w:rPr>
          <w:rFonts w:ascii="GHEA Grapalat" w:hAnsi="GHEA Grapalat" w:cs="Sylfaen"/>
          <w:sz w:val="20"/>
        </w:rPr>
        <w:t>ործողությանժամկետը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հայտերումփոփոխությունկատարելուևդրանքհետվերցնելուկար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r>
    </w:p>
    <w:p w:rsidR="00096865" w:rsidRPr="008F5439" w:rsidRDefault="00087A30" w:rsidP="00EF3662">
      <w:pPr>
        <w:ind w:firstLine="1134"/>
        <w:jc w:val="both"/>
        <w:rPr>
          <w:rFonts w:ascii="GHEA Grapalat" w:hAnsi="GHEA Grapalat"/>
          <w:b/>
          <w:lang w:val="af-ZA"/>
        </w:rPr>
      </w:pPr>
      <w:r w:rsidRPr="008F5439">
        <w:rPr>
          <w:rFonts w:ascii="GHEA Grapalat" w:hAnsi="GHEA Grapalat"/>
          <w:b/>
          <w:lang w:val="af-ZA"/>
        </w:rPr>
        <w:t>7</w:t>
      </w:r>
      <w:r w:rsidR="00096865" w:rsidRPr="008F5439">
        <w:rPr>
          <w:rFonts w:ascii="GHEA Grapalat" w:hAnsi="GHEA Grapalat"/>
          <w:b/>
          <w:lang w:val="af-ZA"/>
        </w:rPr>
        <w:t xml:space="preserve">. </w:t>
      </w:r>
      <w:r w:rsidR="00096865" w:rsidRPr="008F5439">
        <w:rPr>
          <w:rFonts w:ascii="GHEA Grapalat" w:hAnsi="GHEA Grapalat" w:cs="Sylfaen"/>
          <w:b/>
        </w:rPr>
        <w:t>Հայտիապահովումը</w:t>
      </w:r>
      <w:r w:rsidR="00340083" w:rsidRPr="008F5439">
        <w:rPr>
          <w:rStyle w:val="af6"/>
          <w:rFonts w:ascii="GHEA Grapalat" w:hAnsi="GHEA Grapalat" w:cs="Sylfaen"/>
          <w:b/>
        </w:rPr>
        <w:footnoteReference w:id="2"/>
      </w:r>
      <w:r w:rsidR="00096865" w:rsidRPr="008F5439">
        <w:rPr>
          <w:rFonts w:ascii="GHEA Grapalat" w:hAnsi="GHEA Grapalat" w:cs="Times Armenian"/>
          <w:b/>
          <w:lang w:val="af-ZA"/>
        </w:rPr>
        <w:tab/>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գնահատումըևարդյունքներիամփոփումը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ըչկայացածհայտարարելը</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rPr>
        <w:t>գ</w:t>
      </w:r>
      <w:r w:rsidRPr="00E6597C">
        <w:rPr>
          <w:rFonts w:ascii="GHEA Grapalat" w:hAnsi="GHEA Grapalat" w:cs="Sylfaen"/>
          <w:sz w:val="20"/>
        </w:rPr>
        <w:t>ործընթացիհետկապված</w:t>
      </w:r>
      <w:r w:rsidRPr="00E6597C">
        <w:rPr>
          <w:rFonts w:ascii="GHEA Grapalat" w:hAnsi="GHEA Grapalat" w:cs="Times Armenian"/>
          <w:sz w:val="20"/>
        </w:rPr>
        <w:t>գ</w:t>
      </w:r>
      <w:r w:rsidRPr="00E6597C">
        <w:rPr>
          <w:rFonts w:ascii="GHEA Grapalat" w:hAnsi="GHEA Grapalat" w:cs="Sylfaen"/>
          <w:sz w:val="20"/>
        </w:rPr>
        <w:t>ործողություններըև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ընդունվածորոշումներըբողոքարկելումասնակցիիրավունքըևկար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w:t>
      </w:r>
      <w:r w:rsidRPr="00E6597C">
        <w:rPr>
          <w:rFonts w:ascii="GHEA Grapalat" w:hAnsi="GHEA Grapalat" w:cs="Sylfaen"/>
          <w:b/>
          <w:sz w:val="20"/>
        </w:rPr>
        <w:t>ԲԱՑ</w:t>
      </w:r>
      <w:r w:rsidR="004E1503" w:rsidRPr="00E6597C">
        <w:rPr>
          <w:rFonts w:ascii="GHEA Grapalat" w:hAnsi="GHEA Grapalat" w:cs="Sylfaen"/>
          <w:b/>
          <w:sz w:val="20"/>
        </w:rPr>
        <w:t>ՄՐՑՈՒՅԹ</w:t>
      </w:r>
      <w:r w:rsidRPr="00E6597C">
        <w:rPr>
          <w:rFonts w:ascii="GHEA Grapalat" w:hAnsi="GHEA Grapalat" w:cs="Sylfaen"/>
          <w:b/>
          <w:sz w:val="20"/>
        </w:rPr>
        <w:t>ԻՀԱՅՏԸՊԱՏՐԱՍՏԵԼՈՒՀՐԱՀԱՆԳ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994A77"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cs="Sylfaen"/>
          <w:sz w:val="20"/>
        </w:rPr>
        <w:t>Սույնհրավերըտրամադրվումէիլրումն</w:t>
      </w:r>
      <w:r w:rsidR="00677E82" w:rsidRPr="00677E82">
        <w:rPr>
          <w:rFonts w:ascii="GHEA Grapalat" w:hAnsi="GHEA Grapalat"/>
          <w:b/>
          <w:i/>
          <w:lang w:val="hy-AM"/>
        </w:rPr>
        <w:t>ԳՀ-</w:t>
      </w:r>
      <w:r w:rsidR="00677E82" w:rsidRPr="00677E82">
        <w:rPr>
          <w:rFonts w:ascii="GHEA Grapalat" w:hAnsi="GHEA Grapalat"/>
          <w:b/>
          <w:i/>
          <w:lang w:val="af-ZA"/>
        </w:rPr>
        <w:t>ԲՄԱՇՁԲ-24/13</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րովանցկացվողբաց</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Սույնհրավերըկազմվելէ</w:t>
      </w:r>
      <w:r w:rsidRPr="00E6597C">
        <w:rPr>
          <w:rFonts w:ascii="GHEA Grapalat" w:hAnsi="GHEA Grapalat" w:cs="Times Armenian"/>
          <w:sz w:val="20"/>
        </w:rPr>
        <w:t>գ</w:t>
      </w:r>
      <w:r w:rsidRPr="00E6597C">
        <w:rPr>
          <w:rFonts w:ascii="GHEA Grapalat" w:hAnsi="GHEA Grapalat" w:cs="Sylfaen"/>
          <w:sz w:val="20"/>
        </w:rPr>
        <w:t>նումներիմասինՀՀօրենսդրության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այդթվում</w:t>
      </w:r>
      <w:r w:rsidRPr="00E6597C">
        <w:rPr>
          <w:rFonts w:ascii="GHEA Grapalat" w:hAnsi="GHEA Grapalat" w:cs="Times Armenian"/>
          <w:sz w:val="20"/>
          <w:lang w:val="af-ZA"/>
        </w:rPr>
        <w:t>`</w:t>
      </w:r>
      <w:r w:rsidR="00A76C15" w:rsidRPr="00E6597C">
        <w:rPr>
          <w:rFonts w:ascii="GHEA Grapalat" w:hAnsi="GHEA Grapalat"/>
          <w:sz w:val="20"/>
          <w:lang w:val="af-ZA"/>
        </w:rPr>
        <w:t>«</w:t>
      </w:r>
      <w:r w:rsidRPr="00E6597C">
        <w:rPr>
          <w:rFonts w:ascii="GHEA Grapalat" w:hAnsi="GHEA Grapalat" w:cs="Sylfaen"/>
          <w:sz w:val="20"/>
        </w:rPr>
        <w:t>Գնումներիմասին</w:t>
      </w:r>
      <w:r w:rsidR="00A76C15" w:rsidRPr="00E6597C">
        <w:rPr>
          <w:rFonts w:ascii="GHEA Grapalat" w:hAnsi="GHEA Grapalat"/>
          <w:sz w:val="20"/>
          <w:lang w:val="af-ZA"/>
        </w:rPr>
        <w:t>»</w:t>
      </w:r>
      <w:r w:rsidRPr="00E6597C">
        <w:rPr>
          <w:rFonts w:ascii="GHEA Grapalat" w:hAnsi="GHEA Grapalat" w:cs="Sylfaen"/>
          <w:sz w:val="20"/>
        </w:rPr>
        <w:t>ՀՀօրենքի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Sylfaen"/>
          <w:sz w:val="20"/>
        </w:rPr>
        <w:t>ՀՀկառավարության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Նորոշմամբհաստատված</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rPr>
        <w:t>գ</w:t>
      </w:r>
      <w:r w:rsidRPr="00E6597C">
        <w:rPr>
          <w:rFonts w:ascii="GHEA Grapalat" w:hAnsi="GHEA Grapalat" w:cs="Sylfaen"/>
          <w:sz w:val="20"/>
        </w:rPr>
        <w:t>ործընթացիկազմակերպման</w:t>
      </w:r>
      <w:r w:rsidR="003C53D4" w:rsidRPr="00E6597C">
        <w:rPr>
          <w:rFonts w:ascii="GHEA Grapalat" w:hAnsi="GHEA Grapalat"/>
          <w:sz w:val="20"/>
          <w:lang w:val="af-ZA"/>
        </w:rPr>
        <w:t>»</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Pr="00E6597C">
        <w:rPr>
          <w:rFonts w:ascii="GHEA Grapalat" w:hAnsi="GHEA Grapalat" w:cs="Sylfaen"/>
          <w:sz w:val="20"/>
        </w:rPr>
        <w:t>ևայլիրավականակտերիպահանջներինհամապատասխանևնպատակունի</w:t>
      </w:r>
      <w:r w:rsidR="00677E82" w:rsidRPr="002E3955">
        <w:rPr>
          <w:rFonts w:ascii="GHEA Grapalat" w:hAnsi="GHEA Grapalat" w:cs="Times Armenian"/>
          <w:b/>
          <w:lang w:val="af-ZA"/>
        </w:rPr>
        <w:t>Գառնի համայնքապետարանի</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Sylfaen"/>
          <w:sz w:val="20"/>
        </w:rPr>
        <w:t>կողմիցհայտարարվածընթացակար</w:t>
      </w:r>
      <w:r w:rsidRPr="00E6597C">
        <w:rPr>
          <w:rFonts w:ascii="GHEA Grapalat" w:hAnsi="GHEA Grapalat" w:cs="Times Armenian"/>
          <w:sz w:val="20"/>
        </w:rPr>
        <w:t>գ</w:t>
      </w:r>
      <w:r w:rsidRPr="00E6597C">
        <w:rPr>
          <w:rFonts w:ascii="GHEA Grapalat" w:hAnsi="GHEA Grapalat" w:cs="Sylfaen"/>
          <w:sz w:val="20"/>
        </w:rPr>
        <w:t>ինմասնակցելումտադրությունունեցողանձանց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տեղեկացնելուընթացակար</w:t>
      </w:r>
      <w:r w:rsidRPr="00E6597C">
        <w:rPr>
          <w:rFonts w:ascii="GHEA Grapalat" w:hAnsi="GHEA Grapalat" w:cs="Times Armenian"/>
          <w:sz w:val="20"/>
        </w:rPr>
        <w:t>գ</w:t>
      </w:r>
      <w:r w:rsidRPr="00E6597C">
        <w:rPr>
          <w:rFonts w:ascii="GHEA Grapalat" w:hAnsi="GHEA Grapalat" w:cs="Sylfaen"/>
          <w:sz w:val="20"/>
        </w:rPr>
        <w:t>իպայմանների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Sylfaen"/>
          <w:sz w:val="20"/>
        </w:rPr>
        <w:t>որոշելուևնրահետպայմանա</w:t>
      </w:r>
      <w:r w:rsidRPr="00E6597C">
        <w:rPr>
          <w:rFonts w:ascii="GHEA Grapalat" w:hAnsi="GHEA Grapalat" w:cs="Times Armenian"/>
          <w:sz w:val="20"/>
        </w:rPr>
        <w:t>գ</w:t>
      </w:r>
      <w:r w:rsidRPr="00E6597C">
        <w:rPr>
          <w:rFonts w:ascii="GHEA Grapalat" w:hAnsi="GHEA Grapalat" w:cs="Sylfaen"/>
          <w:sz w:val="20"/>
        </w:rPr>
        <w:t>իրկնքելումասին</w:t>
      </w:r>
      <w:r w:rsidRPr="00E6597C">
        <w:rPr>
          <w:rFonts w:ascii="GHEA Grapalat" w:hAnsi="GHEA Grapalat" w:cs="Times Armenian"/>
          <w:sz w:val="20"/>
          <w:lang w:val="af-ZA"/>
        </w:rPr>
        <w:t xml:space="preserve">, </w:t>
      </w:r>
      <w:r w:rsidRPr="00E6597C">
        <w:rPr>
          <w:rFonts w:ascii="GHEA Grapalat" w:hAnsi="GHEA Grapalat" w:cs="Sylfaen"/>
          <w:sz w:val="20"/>
        </w:rPr>
        <w:t>ինչպեսնաևօժանդակելուընթացակար</w:t>
      </w:r>
      <w:r w:rsidRPr="00E6597C">
        <w:rPr>
          <w:rFonts w:ascii="GHEA Grapalat" w:hAnsi="GHEA Grapalat" w:cs="Times Armenian"/>
          <w:sz w:val="20"/>
        </w:rPr>
        <w:t>գ</w:t>
      </w:r>
      <w:r w:rsidRPr="00E6597C">
        <w:rPr>
          <w:rFonts w:ascii="GHEA Grapalat" w:hAnsi="GHEA Grapalat" w:cs="Sylfaen"/>
          <w:sz w:val="20"/>
        </w:rPr>
        <w:t>իհայտըպատրաստելիս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Հայտերկարողեններկայացնելբոլորանձիք</w:t>
      </w:r>
      <w:r w:rsidRPr="00E6597C">
        <w:rPr>
          <w:rFonts w:ascii="GHEA Grapalat" w:hAnsi="GHEA Grapalat" w:cs="Times Armenian"/>
          <w:sz w:val="20"/>
          <w:lang w:val="af-ZA"/>
        </w:rPr>
        <w:t xml:space="preserve">, </w:t>
      </w:r>
      <w:r w:rsidRPr="00E6597C">
        <w:rPr>
          <w:rFonts w:ascii="GHEA Grapalat" w:hAnsi="GHEA Grapalat" w:cs="Sylfaen"/>
          <w:sz w:val="20"/>
        </w:rPr>
        <w:t>անկախնրանց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օտարերկրյաֆիզիկականանձ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քաղաքացիությունչունեցողանձլինելուհան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Սույնընթացակար</w:t>
      </w:r>
      <w:r w:rsidRPr="00E6597C">
        <w:rPr>
          <w:rFonts w:ascii="GHEA Grapalat" w:hAnsi="GHEA Grapalat" w:cs="Times Armenian"/>
          <w:sz w:val="20"/>
        </w:rPr>
        <w:t>գ</w:t>
      </w:r>
      <w:r w:rsidRPr="00E6597C">
        <w:rPr>
          <w:rFonts w:ascii="GHEA Grapalat" w:hAnsi="GHEA Grapalat" w:cs="Sylfaen"/>
          <w:sz w:val="20"/>
        </w:rPr>
        <w:t>իհետկապվածհարաբերություններինկատմամբկիրառվումէՀայաստանիՀանրապետությանիրավունքը</w:t>
      </w:r>
      <w:r w:rsidR="004D5671" w:rsidRPr="00E6597C">
        <w:rPr>
          <w:rFonts w:ascii="GHEA Grapalat" w:hAnsi="GHEA Grapalat" w:cs="Times Armenian"/>
          <w:sz w:val="20"/>
          <w:lang w:val="af-ZA"/>
        </w:rPr>
        <w:t>։</w:t>
      </w:r>
      <w:r w:rsidRPr="00E6597C">
        <w:rPr>
          <w:rFonts w:ascii="GHEA Grapalat" w:hAnsi="GHEA Grapalat" w:cs="Sylfaen"/>
          <w:sz w:val="20"/>
        </w:rPr>
        <w:t>Սույնընթացակար</w:t>
      </w:r>
      <w:r w:rsidRPr="00E6597C">
        <w:rPr>
          <w:rFonts w:ascii="GHEA Grapalat" w:hAnsi="GHEA Grapalat" w:cs="Times Armenian"/>
          <w:sz w:val="20"/>
        </w:rPr>
        <w:t>գ</w:t>
      </w:r>
      <w:r w:rsidRPr="00E6597C">
        <w:rPr>
          <w:rFonts w:ascii="GHEA Grapalat" w:hAnsi="GHEA Grapalat" w:cs="Sylfaen"/>
          <w:sz w:val="20"/>
        </w:rPr>
        <w:t>իհետկապվածվեճերըենթակաենքննությանՀայաստանիՀանրապետությանդատարաններում</w:t>
      </w:r>
      <w:r w:rsidR="004D5671" w:rsidRPr="00E6597C">
        <w:rPr>
          <w:rFonts w:ascii="GHEA Grapalat" w:hAnsi="GHEA Grapalat" w:cs="Times Armenian"/>
          <w:sz w:val="20"/>
          <w:lang w:val="af-ZA"/>
        </w:rPr>
        <w:t>։</w:t>
      </w:r>
    </w:p>
    <w:p w:rsidR="003E1421" w:rsidRPr="00677E82"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677E82" w:rsidRPr="002E3955">
        <w:rPr>
          <w:rFonts w:ascii="GHEA Grapalat" w:hAnsi="GHEA Grapalat"/>
          <w:b/>
          <w:sz w:val="24"/>
          <w:szCs w:val="24"/>
        </w:rPr>
        <w:t>garnihamaynq@mail.ru</w:t>
      </w:r>
      <w:r w:rsidR="00677E82" w:rsidRPr="00677E82">
        <w:rPr>
          <w:rFonts w:ascii="GHEA Grapalat" w:hAnsi="GHEA Grapalat"/>
          <w:b/>
          <w:sz w:val="24"/>
          <w:szCs w:val="24"/>
        </w:rPr>
        <w:t>.</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096865" w:rsidRPr="008E6C92" w:rsidRDefault="00845AA5" w:rsidP="00EF3662">
      <w:pPr>
        <w:pStyle w:val="3"/>
        <w:spacing w:line="240" w:lineRule="auto"/>
        <w:ind w:firstLine="567"/>
        <w:jc w:val="both"/>
        <w:rPr>
          <w:rFonts w:ascii="GHEA Grapalat" w:hAnsi="GHEA Grapalat"/>
          <w:i w:val="0"/>
          <w:lang w:val="af-ZA"/>
        </w:rPr>
      </w:pPr>
      <w:r w:rsidRPr="008E6C92">
        <w:rPr>
          <w:rFonts w:ascii="GHEA Grapalat" w:hAnsi="GHEA Grapalat" w:cs="Sylfaen"/>
          <w:i w:val="0"/>
        </w:rPr>
        <w:t xml:space="preserve">1.1 </w:t>
      </w:r>
      <w:r w:rsidR="00096865" w:rsidRPr="008E6C92">
        <w:rPr>
          <w:rFonts w:ascii="GHEA Grapalat" w:hAnsi="GHEA Grapalat" w:cs="Sylfaen"/>
          <w:i w:val="0"/>
        </w:rPr>
        <w:t>Գնմանառարկաէհանդիսանում</w:t>
      </w:r>
      <w:r w:rsidR="00677E82" w:rsidRPr="008E6C92">
        <w:rPr>
          <w:rFonts w:ascii="GHEA Grapalat" w:eastAsia="Calibri" w:hAnsi="GHEA Grapalat" w:cs="Sylfaen"/>
          <w:b/>
          <w:i w:val="0"/>
          <w:sz w:val="24"/>
          <w:szCs w:val="24"/>
          <w:lang w:val="hy-AM"/>
        </w:rPr>
        <w:t>Գառնի համայնքապետարանի</w:t>
      </w:r>
      <w:r w:rsidR="00096865" w:rsidRPr="008E6C92">
        <w:rPr>
          <w:rFonts w:ascii="GHEA Grapalat" w:hAnsi="GHEA Grapalat" w:cs="Sylfaen"/>
          <w:i w:val="0"/>
        </w:rPr>
        <w:t>կարիքներիհամար</w:t>
      </w:r>
      <w:r w:rsidR="00096865" w:rsidRPr="008E6C92">
        <w:rPr>
          <w:rFonts w:ascii="GHEA Grapalat" w:hAnsi="GHEA Grapalat" w:cs="Times Armenian"/>
          <w:i w:val="0"/>
          <w:lang w:val="af-ZA"/>
        </w:rPr>
        <w:t xml:space="preserve">` </w:t>
      </w:r>
      <w:r w:rsidR="008E6C92" w:rsidRPr="008E6C92">
        <w:rPr>
          <w:rFonts w:ascii="GHEA Grapalat" w:hAnsi="GHEA Grapalat"/>
          <w:b/>
          <w:sz w:val="24"/>
          <w:szCs w:val="24"/>
          <w:lang w:val="af-ZA"/>
        </w:rPr>
        <w:t xml:space="preserve">խմելու ջրագծերի կառուցման, </w:t>
      </w:r>
      <w:r w:rsidR="008E6C92" w:rsidRPr="008E6C92">
        <w:rPr>
          <w:rFonts w:ascii="GHEA Grapalat" w:hAnsi="GHEA Grapalat" w:cs="Sylfaen"/>
          <w:b/>
          <w:sz w:val="24"/>
          <w:szCs w:val="24"/>
        </w:rPr>
        <w:t>փողոցներիլուսավորությանանցկացման</w:t>
      </w:r>
      <w:r w:rsidR="008E6C92" w:rsidRPr="008E6C92">
        <w:rPr>
          <w:rFonts w:ascii="GHEA Grapalat" w:hAnsi="GHEA Grapalat"/>
          <w:b/>
          <w:sz w:val="24"/>
          <w:szCs w:val="24"/>
          <w:lang w:val="af-ZA"/>
        </w:rPr>
        <w:t>և ճանապարհների ասֆալտապատման</w:t>
      </w:r>
      <w:r w:rsidR="008E6C92">
        <w:rPr>
          <w:rFonts w:ascii="GHEA Grapalat" w:hAnsi="GHEA Grapalat"/>
          <w:i w:val="0"/>
        </w:rPr>
        <w:t xml:space="preserve">աշխատանքների </w:t>
      </w:r>
      <w:r w:rsidR="00096865" w:rsidRPr="008E6C92">
        <w:rPr>
          <w:rFonts w:ascii="GHEA Grapalat" w:hAnsi="GHEA Grapalat"/>
          <w:i w:val="0"/>
        </w:rPr>
        <w:t>ձեռքբերումը</w:t>
      </w:r>
      <w:r w:rsidR="00816505" w:rsidRPr="008E6C92">
        <w:rPr>
          <w:rFonts w:ascii="GHEA Grapalat" w:hAnsi="GHEA Grapalat"/>
          <w:i w:val="0"/>
        </w:rPr>
        <w:t xml:space="preserve"> (այսուհետ` նաև ա</w:t>
      </w:r>
      <w:r w:rsidR="00F538FE" w:rsidRPr="008E6C92">
        <w:rPr>
          <w:rFonts w:ascii="GHEA Grapalat" w:hAnsi="GHEA Grapalat"/>
          <w:i w:val="0"/>
        </w:rPr>
        <w:t>շխատանք</w:t>
      </w:r>
      <w:r w:rsidR="00816505" w:rsidRPr="008E6C92">
        <w:rPr>
          <w:rFonts w:ascii="GHEA Grapalat" w:hAnsi="GHEA Grapalat"/>
          <w:i w:val="0"/>
        </w:rPr>
        <w:t>)</w:t>
      </w:r>
      <w:r w:rsidR="00C43524" w:rsidRPr="008E6C92">
        <w:rPr>
          <w:rFonts w:ascii="GHEA Grapalat" w:hAnsi="GHEA Grapalat"/>
          <w:i w:val="0"/>
          <w:lang w:val="af-ZA"/>
        </w:rPr>
        <w:t>,</w:t>
      </w:r>
      <w:r w:rsidR="00096865" w:rsidRPr="008E6C92">
        <w:rPr>
          <w:rFonts w:ascii="GHEA Grapalat" w:hAnsi="GHEA Grapalat"/>
          <w:i w:val="0"/>
        </w:rPr>
        <w:t>որոնքխմբավորվածեն</w:t>
      </w:r>
      <w:r w:rsidR="00A76C15" w:rsidRPr="008E6C92">
        <w:rPr>
          <w:rFonts w:ascii="GHEA Grapalat" w:hAnsi="GHEA Grapalat"/>
          <w:i w:val="0"/>
          <w:lang w:val="af-ZA"/>
        </w:rPr>
        <w:t>«</w:t>
      </w:r>
      <w:r w:rsidR="008E6C92">
        <w:rPr>
          <w:rFonts w:ascii="GHEA Grapalat" w:hAnsi="GHEA Grapalat"/>
          <w:i w:val="0"/>
          <w:lang w:val="af-ZA"/>
        </w:rPr>
        <w:t xml:space="preserve">4 </w:t>
      </w:r>
      <w:r w:rsidR="00A76C15" w:rsidRPr="008E6C92">
        <w:rPr>
          <w:rFonts w:ascii="GHEA Grapalat" w:hAnsi="GHEA Grapalat"/>
          <w:i w:val="0"/>
          <w:lang w:val="af-ZA"/>
        </w:rPr>
        <w:t>»</w:t>
      </w:r>
      <w:r w:rsidR="00096865" w:rsidRPr="008E6C92">
        <w:rPr>
          <w:rFonts w:ascii="GHEA Grapalat" w:hAnsi="GHEA Grapalat" w:cs="Sylfaen"/>
          <w:i w:val="0"/>
        </w:rPr>
        <w:t>չափաբաժիներ</w:t>
      </w:r>
      <w:r w:rsidR="00753E6E" w:rsidRPr="008E6C92">
        <w:rPr>
          <w:rFonts w:ascii="GHEA Grapalat" w:hAnsi="GHEA Grapalat" w:cs="Sylfaen"/>
          <w:i w:val="0"/>
        </w:rPr>
        <w:t>ում</w:t>
      </w:r>
      <w:r w:rsidR="00096865" w:rsidRPr="008E6C9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8E6C92" w:rsidTr="00015CC3">
        <w:trPr>
          <w:trHeight w:val="600"/>
        </w:trPr>
        <w:tc>
          <w:tcPr>
            <w:tcW w:w="3544" w:type="dxa"/>
            <w:gridSpan w:val="2"/>
            <w:vAlign w:val="center"/>
          </w:tcPr>
          <w:p w:rsidR="001E412B" w:rsidRPr="008E6C92" w:rsidRDefault="001E412B" w:rsidP="00DD1CC5">
            <w:pPr>
              <w:pStyle w:val="23"/>
              <w:spacing w:line="240" w:lineRule="auto"/>
              <w:ind w:firstLine="0"/>
              <w:jc w:val="center"/>
              <w:rPr>
                <w:rFonts w:ascii="GHEA Grapalat" w:hAnsi="GHEA Grapalat"/>
                <w:b/>
                <w:bCs/>
                <w:i/>
                <w:iCs/>
                <w:sz w:val="14"/>
                <w:szCs w:val="14"/>
              </w:rPr>
            </w:pPr>
            <w:r w:rsidRPr="008E6C92">
              <w:rPr>
                <w:rFonts w:ascii="GHEA Grapalat" w:hAnsi="GHEA Grapalat"/>
                <w:b/>
                <w:bCs/>
                <w:i/>
                <w:iCs/>
                <w:sz w:val="14"/>
                <w:szCs w:val="14"/>
              </w:rPr>
              <w:t xml:space="preserve">Չափաբաժինների </w:t>
            </w:r>
          </w:p>
        </w:tc>
        <w:tc>
          <w:tcPr>
            <w:tcW w:w="6806" w:type="dxa"/>
            <w:vMerge w:val="restart"/>
            <w:vAlign w:val="center"/>
          </w:tcPr>
          <w:p w:rsidR="001E412B" w:rsidRPr="008E6C92" w:rsidRDefault="001E412B" w:rsidP="00EF3662">
            <w:pPr>
              <w:pStyle w:val="23"/>
              <w:spacing w:line="240" w:lineRule="auto"/>
              <w:ind w:firstLine="0"/>
              <w:jc w:val="center"/>
              <w:rPr>
                <w:rFonts w:ascii="GHEA Grapalat" w:hAnsi="GHEA Grapalat"/>
                <w:b/>
                <w:bCs/>
                <w:i/>
                <w:iCs/>
              </w:rPr>
            </w:pPr>
            <w:r w:rsidRPr="008E6C92">
              <w:rPr>
                <w:rFonts w:ascii="GHEA Grapalat" w:hAnsi="GHEA Grapalat"/>
                <w:b/>
                <w:bCs/>
                <w:i/>
                <w:iCs/>
              </w:rPr>
              <w:t>Չափաբաժնի անվանումը</w:t>
            </w:r>
          </w:p>
        </w:tc>
      </w:tr>
      <w:tr w:rsidR="001E412B" w:rsidRPr="008E6C92" w:rsidTr="00015CC3">
        <w:trPr>
          <w:trHeight w:val="306"/>
        </w:trPr>
        <w:tc>
          <w:tcPr>
            <w:tcW w:w="1843" w:type="dxa"/>
            <w:vAlign w:val="center"/>
          </w:tcPr>
          <w:p w:rsidR="001E412B" w:rsidRPr="008E6C92" w:rsidRDefault="00DD1CC5" w:rsidP="00EF3662">
            <w:pPr>
              <w:pStyle w:val="23"/>
              <w:spacing w:line="240" w:lineRule="auto"/>
              <w:jc w:val="center"/>
              <w:rPr>
                <w:rFonts w:ascii="GHEA Grapalat" w:hAnsi="GHEA Grapalat"/>
                <w:b/>
                <w:bCs/>
                <w:i/>
                <w:iCs/>
                <w:sz w:val="14"/>
                <w:szCs w:val="14"/>
              </w:rPr>
            </w:pPr>
            <w:r w:rsidRPr="008E6C92">
              <w:rPr>
                <w:rFonts w:ascii="GHEA Grapalat" w:hAnsi="GHEA Grapalat"/>
                <w:b/>
                <w:bCs/>
                <w:i/>
                <w:iCs/>
                <w:sz w:val="14"/>
                <w:szCs w:val="14"/>
              </w:rPr>
              <w:t>համարները</w:t>
            </w:r>
          </w:p>
        </w:tc>
        <w:tc>
          <w:tcPr>
            <w:tcW w:w="1701" w:type="dxa"/>
            <w:vAlign w:val="center"/>
          </w:tcPr>
          <w:p w:rsidR="001E412B" w:rsidRPr="008E6C92" w:rsidRDefault="00DD1CC5" w:rsidP="008E6C92">
            <w:pPr>
              <w:pStyle w:val="23"/>
              <w:spacing w:line="240" w:lineRule="auto"/>
              <w:ind w:firstLine="0"/>
              <w:rPr>
                <w:rFonts w:ascii="GHEA Grapalat" w:hAnsi="GHEA Grapalat"/>
                <w:b/>
                <w:bCs/>
                <w:i/>
                <w:iCs/>
                <w:sz w:val="14"/>
                <w:szCs w:val="14"/>
              </w:rPr>
            </w:pPr>
            <w:r w:rsidRPr="008E6C92">
              <w:rPr>
                <w:rFonts w:ascii="GHEA Grapalat" w:hAnsi="GHEA Grapalat"/>
                <w:b/>
                <w:bCs/>
                <w:i/>
                <w:iCs/>
                <w:sz w:val="14"/>
                <w:szCs w:val="14"/>
                <w:lang w:val="hy-AM"/>
              </w:rPr>
              <w:t>գնման գինը</w:t>
            </w:r>
          </w:p>
        </w:tc>
        <w:tc>
          <w:tcPr>
            <w:tcW w:w="6806" w:type="dxa"/>
            <w:vMerge/>
            <w:vAlign w:val="center"/>
          </w:tcPr>
          <w:p w:rsidR="001E412B" w:rsidRPr="008E6C92" w:rsidRDefault="001E412B" w:rsidP="00EF3662">
            <w:pPr>
              <w:pStyle w:val="23"/>
              <w:spacing w:line="240" w:lineRule="auto"/>
              <w:ind w:firstLine="0"/>
              <w:jc w:val="center"/>
              <w:rPr>
                <w:rFonts w:ascii="GHEA Grapalat" w:hAnsi="GHEA Grapalat"/>
                <w:b/>
                <w:bCs/>
                <w:i/>
                <w:iCs/>
              </w:rPr>
            </w:pPr>
          </w:p>
        </w:tc>
      </w:tr>
      <w:tr w:rsidR="001E412B" w:rsidRPr="00F90DCD" w:rsidTr="00015CC3">
        <w:tc>
          <w:tcPr>
            <w:tcW w:w="1843" w:type="dxa"/>
            <w:vAlign w:val="center"/>
          </w:tcPr>
          <w:p w:rsidR="001E412B" w:rsidRPr="008E6C92" w:rsidRDefault="001E412B" w:rsidP="00EF3662">
            <w:pPr>
              <w:pStyle w:val="23"/>
              <w:spacing w:line="240" w:lineRule="auto"/>
              <w:ind w:firstLine="0"/>
              <w:jc w:val="center"/>
              <w:rPr>
                <w:rFonts w:ascii="GHEA Grapalat" w:hAnsi="GHEA Grapalat"/>
                <w:sz w:val="16"/>
              </w:rPr>
            </w:pPr>
            <w:r w:rsidRPr="008E6C92">
              <w:rPr>
                <w:rFonts w:ascii="GHEA Grapalat" w:hAnsi="GHEA Grapalat"/>
                <w:sz w:val="16"/>
              </w:rPr>
              <w:t>1</w:t>
            </w:r>
          </w:p>
        </w:tc>
        <w:tc>
          <w:tcPr>
            <w:tcW w:w="1701" w:type="dxa"/>
            <w:vAlign w:val="center"/>
          </w:tcPr>
          <w:p w:rsidR="001E412B" w:rsidRPr="000B0EB9" w:rsidRDefault="000B0EB9" w:rsidP="000B0EB9">
            <w:pPr>
              <w:jc w:val="center"/>
              <w:rPr>
                <w:rFonts w:ascii="GHEA Grapalat" w:hAnsi="GHEA Grapalat"/>
                <w:lang w:val="af-ZA"/>
              </w:rPr>
            </w:pPr>
            <w:r w:rsidRPr="000B0EB9">
              <w:rPr>
                <w:rFonts w:ascii="GHEA Grapalat" w:hAnsi="GHEA Grapalat"/>
                <w:lang w:val="af-ZA"/>
              </w:rPr>
              <w:t>199 497.986</w:t>
            </w:r>
          </w:p>
        </w:tc>
        <w:tc>
          <w:tcPr>
            <w:tcW w:w="6806" w:type="dxa"/>
            <w:vAlign w:val="center"/>
          </w:tcPr>
          <w:p w:rsidR="001E412B" w:rsidRPr="005A2909" w:rsidRDefault="008E6C92" w:rsidP="00EF3662">
            <w:pPr>
              <w:pStyle w:val="23"/>
              <w:spacing w:line="240" w:lineRule="auto"/>
              <w:ind w:firstLine="0"/>
              <w:rPr>
                <w:rFonts w:ascii="GHEA Grapalat" w:hAnsi="GHEA Grapalat"/>
                <w:sz w:val="24"/>
                <w:szCs w:val="24"/>
                <w:u w:val="single"/>
                <w:vertAlign w:val="subscript"/>
              </w:rPr>
            </w:pPr>
            <w:r w:rsidRPr="005A2909">
              <w:rPr>
                <w:rFonts w:ascii="GHEA Grapalat" w:eastAsia="Calibri" w:hAnsi="GHEA Grapalat" w:cs="Sylfaen"/>
                <w:i/>
                <w:sz w:val="24"/>
                <w:szCs w:val="24"/>
                <w:lang w:val="hy-AM"/>
              </w:rPr>
              <w:t>Գառնի համայնքի խմելու ջրագծերի կառուցման աշխատանքներ</w:t>
            </w:r>
          </w:p>
        </w:tc>
      </w:tr>
      <w:tr w:rsidR="001E412B" w:rsidRPr="00F90DCD" w:rsidTr="00015CC3">
        <w:tc>
          <w:tcPr>
            <w:tcW w:w="1843" w:type="dxa"/>
            <w:vAlign w:val="center"/>
          </w:tcPr>
          <w:p w:rsidR="001E412B" w:rsidRPr="008E6C92" w:rsidRDefault="001E412B" w:rsidP="00EF3662">
            <w:pPr>
              <w:pStyle w:val="23"/>
              <w:spacing w:line="240" w:lineRule="auto"/>
              <w:ind w:firstLine="0"/>
              <w:jc w:val="center"/>
              <w:rPr>
                <w:rFonts w:ascii="GHEA Grapalat" w:hAnsi="GHEA Grapalat"/>
                <w:sz w:val="16"/>
              </w:rPr>
            </w:pPr>
            <w:r w:rsidRPr="008E6C92">
              <w:rPr>
                <w:rFonts w:ascii="GHEA Grapalat" w:hAnsi="GHEA Grapalat"/>
                <w:sz w:val="16"/>
              </w:rPr>
              <w:t>2</w:t>
            </w:r>
          </w:p>
        </w:tc>
        <w:tc>
          <w:tcPr>
            <w:tcW w:w="1701" w:type="dxa"/>
            <w:vAlign w:val="center"/>
          </w:tcPr>
          <w:p w:rsidR="001E412B" w:rsidRPr="000B0EB9" w:rsidRDefault="000B0EB9" w:rsidP="001E412B">
            <w:pPr>
              <w:pStyle w:val="23"/>
              <w:spacing w:line="240" w:lineRule="auto"/>
              <w:ind w:firstLine="0"/>
              <w:jc w:val="center"/>
              <w:rPr>
                <w:rFonts w:ascii="GHEA Grapalat" w:hAnsi="GHEA Grapalat"/>
                <w:sz w:val="24"/>
                <w:szCs w:val="24"/>
              </w:rPr>
            </w:pPr>
            <w:r w:rsidRPr="000B0EB9">
              <w:rPr>
                <w:rFonts w:ascii="GHEA Grapalat" w:hAnsi="GHEA Grapalat"/>
                <w:sz w:val="24"/>
                <w:szCs w:val="24"/>
              </w:rPr>
              <w:t>85 843.70</w:t>
            </w:r>
          </w:p>
        </w:tc>
        <w:tc>
          <w:tcPr>
            <w:tcW w:w="6806" w:type="dxa"/>
            <w:vAlign w:val="center"/>
          </w:tcPr>
          <w:p w:rsidR="001E412B" w:rsidRPr="00925D31" w:rsidRDefault="008E6C92" w:rsidP="00EF3662">
            <w:pPr>
              <w:pStyle w:val="23"/>
              <w:spacing w:line="240" w:lineRule="auto"/>
              <w:ind w:firstLine="0"/>
              <w:rPr>
                <w:rFonts w:ascii="GHEA Grapalat" w:hAnsi="GHEA Grapalat"/>
                <w:i/>
                <w:sz w:val="24"/>
                <w:szCs w:val="24"/>
              </w:rPr>
            </w:pPr>
            <w:r w:rsidRPr="00925D31">
              <w:rPr>
                <w:rFonts w:ascii="GHEA Grapalat" w:hAnsi="GHEA Grapalat" w:cs="Sylfaen"/>
                <w:i/>
                <w:sz w:val="24"/>
                <w:szCs w:val="24"/>
              </w:rPr>
              <w:t>Գառնի համայնքի փողոցների լուսավորության անցկացման  աշխատանքներ</w:t>
            </w:r>
          </w:p>
        </w:tc>
      </w:tr>
      <w:tr w:rsidR="001E412B" w:rsidRPr="00F90DCD" w:rsidTr="00DC6765">
        <w:tc>
          <w:tcPr>
            <w:tcW w:w="1843" w:type="dxa"/>
            <w:vAlign w:val="center"/>
          </w:tcPr>
          <w:p w:rsidR="001E412B" w:rsidRPr="008E6C92" w:rsidRDefault="008E6C92" w:rsidP="00EF3662">
            <w:pPr>
              <w:pStyle w:val="23"/>
              <w:spacing w:line="240" w:lineRule="auto"/>
              <w:ind w:firstLine="0"/>
              <w:jc w:val="center"/>
              <w:rPr>
                <w:rFonts w:ascii="GHEA Grapalat" w:hAnsi="GHEA Grapalat"/>
              </w:rPr>
            </w:pPr>
            <w:r>
              <w:rPr>
                <w:rFonts w:ascii="GHEA Grapalat" w:hAnsi="GHEA Grapalat"/>
              </w:rPr>
              <w:t>3</w:t>
            </w:r>
          </w:p>
        </w:tc>
        <w:tc>
          <w:tcPr>
            <w:tcW w:w="1701" w:type="dxa"/>
            <w:vAlign w:val="center"/>
          </w:tcPr>
          <w:p w:rsidR="001E412B" w:rsidRPr="00DC6765" w:rsidRDefault="00DC6765" w:rsidP="00DC6765">
            <w:pPr>
              <w:pStyle w:val="23"/>
              <w:spacing w:line="240" w:lineRule="auto"/>
              <w:ind w:firstLine="0"/>
              <w:jc w:val="center"/>
              <w:rPr>
                <w:rFonts w:ascii="GHEA Grapalat" w:hAnsi="GHEA Grapalat"/>
                <w:sz w:val="24"/>
                <w:szCs w:val="24"/>
              </w:rPr>
            </w:pPr>
            <w:r w:rsidRPr="00DC6765">
              <w:rPr>
                <w:rFonts w:ascii="GHEA Grapalat" w:hAnsi="GHEA Grapalat"/>
                <w:sz w:val="24"/>
                <w:szCs w:val="24"/>
              </w:rPr>
              <w:t>593299.9</w:t>
            </w:r>
          </w:p>
        </w:tc>
        <w:tc>
          <w:tcPr>
            <w:tcW w:w="6806" w:type="dxa"/>
            <w:vAlign w:val="center"/>
          </w:tcPr>
          <w:p w:rsidR="001E412B" w:rsidRPr="005A2909" w:rsidRDefault="00677B8D" w:rsidP="00EF3662">
            <w:pPr>
              <w:pStyle w:val="23"/>
              <w:spacing w:line="240" w:lineRule="auto"/>
              <w:ind w:firstLine="0"/>
              <w:rPr>
                <w:rFonts w:ascii="GHEA Grapalat" w:hAnsi="GHEA Grapalat"/>
                <w:sz w:val="24"/>
                <w:szCs w:val="24"/>
              </w:rPr>
            </w:pPr>
            <w:r w:rsidRPr="005A2909">
              <w:rPr>
                <w:rFonts w:ascii="GHEA Grapalat" w:eastAsia="Calibri" w:hAnsi="GHEA Grapalat" w:cs="Sylfaen"/>
                <w:i/>
                <w:sz w:val="24"/>
                <w:szCs w:val="24"/>
                <w:lang w:val="hy-AM"/>
              </w:rPr>
              <w:t>Գառնի համայնքի ճանապարհների ասֆալտապատման աշխատանքներ</w:t>
            </w:r>
          </w:p>
        </w:tc>
      </w:tr>
      <w:tr w:rsidR="008E6C92" w:rsidRPr="00F90DCD" w:rsidTr="00DC6765">
        <w:tc>
          <w:tcPr>
            <w:tcW w:w="1843" w:type="dxa"/>
            <w:vAlign w:val="center"/>
          </w:tcPr>
          <w:p w:rsidR="008E6C92" w:rsidRDefault="008E6C92" w:rsidP="00EF3662">
            <w:pPr>
              <w:pStyle w:val="23"/>
              <w:spacing w:line="240" w:lineRule="auto"/>
              <w:ind w:firstLine="0"/>
              <w:jc w:val="center"/>
              <w:rPr>
                <w:rFonts w:ascii="GHEA Grapalat" w:hAnsi="GHEA Grapalat"/>
              </w:rPr>
            </w:pPr>
            <w:r>
              <w:rPr>
                <w:rFonts w:ascii="GHEA Grapalat" w:hAnsi="GHEA Grapalat"/>
              </w:rPr>
              <w:t>4</w:t>
            </w:r>
          </w:p>
        </w:tc>
        <w:tc>
          <w:tcPr>
            <w:tcW w:w="1701" w:type="dxa"/>
            <w:vAlign w:val="center"/>
          </w:tcPr>
          <w:p w:rsidR="008E6C92" w:rsidRPr="00DC6765" w:rsidRDefault="00DC6765" w:rsidP="00DC6765">
            <w:pPr>
              <w:pStyle w:val="23"/>
              <w:spacing w:line="240" w:lineRule="auto"/>
              <w:ind w:firstLine="0"/>
              <w:jc w:val="center"/>
              <w:rPr>
                <w:rFonts w:ascii="GHEA Grapalat" w:hAnsi="GHEA Grapalat"/>
                <w:sz w:val="24"/>
                <w:szCs w:val="24"/>
              </w:rPr>
            </w:pPr>
            <w:r w:rsidRPr="00DC6765">
              <w:rPr>
                <w:rFonts w:ascii="GHEA Grapalat" w:hAnsi="GHEA Grapalat"/>
                <w:sz w:val="24"/>
                <w:szCs w:val="24"/>
              </w:rPr>
              <w:t>82 328.6</w:t>
            </w:r>
          </w:p>
        </w:tc>
        <w:tc>
          <w:tcPr>
            <w:tcW w:w="6806" w:type="dxa"/>
            <w:vAlign w:val="center"/>
          </w:tcPr>
          <w:p w:rsidR="008E6C92" w:rsidRPr="005A2909" w:rsidRDefault="00677B8D" w:rsidP="00EF3662">
            <w:pPr>
              <w:pStyle w:val="23"/>
              <w:spacing w:line="240" w:lineRule="auto"/>
              <w:ind w:firstLine="0"/>
              <w:rPr>
                <w:rFonts w:ascii="GHEA Grapalat" w:hAnsi="GHEA Grapalat"/>
                <w:sz w:val="24"/>
                <w:szCs w:val="24"/>
              </w:rPr>
            </w:pPr>
            <w:r w:rsidRPr="005A2909">
              <w:rPr>
                <w:rFonts w:ascii="GHEA Grapalat" w:eastAsia="Calibri" w:hAnsi="GHEA Grapalat" w:cs="Sylfaen"/>
                <w:i/>
                <w:sz w:val="24"/>
                <w:szCs w:val="24"/>
                <w:lang w:val="hy-AM"/>
              </w:rPr>
              <w:t>Գառնի համայնքի ճանապարհների ասֆալտապատման աշխատանքներ</w:t>
            </w:r>
          </w:p>
        </w:tc>
      </w:tr>
    </w:tbl>
    <w:p w:rsidR="00096865" w:rsidRPr="00677E82" w:rsidRDefault="00816505" w:rsidP="00677E8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rsidR="00845AA5" w:rsidRPr="00E6597C" w:rsidRDefault="00845AA5" w:rsidP="00EF3662">
      <w:pPr>
        <w:ind w:firstLine="567"/>
        <w:rPr>
          <w:rFonts w:ascii="GHEA Grapalat" w:hAnsi="GHEA Grapalat" w:cs="Sylfaen"/>
          <w:i/>
          <w:sz w:val="20"/>
          <w:lang w:val="es-ES"/>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ՄԱՍՆԱԿՑԻՄԱՍՆԱԿՑՈՒԹՅԱՆԻՐԱՎՈՒՆՔԻՊԱՀԱՆՋՆԵՐԸ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ՈՐԱԿԱՎՈՐՄԱՆՉԱՓԱՆԻՇՆԵՐԸ</w:t>
      </w:r>
      <w:r w:rsidRPr="00E6597C">
        <w:rPr>
          <w:rFonts w:ascii="GHEA Grapalat" w:hAnsi="GHEA Grapalat"/>
          <w:b/>
          <w:sz w:val="20"/>
          <w:lang w:val="es-ES"/>
        </w:rPr>
        <w:t xml:space="preserve">  ԵՎ</w:t>
      </w:r>
      <w:r w:rsidRPr="00E6597C">
        <w:rPr>
          <w:rFonts w:ascii="GHEA Grapalat" w:hAnsi="GHEA Grapalat" w:cs="Sylfaen"/>
          <w:b/>
          <w:sz w:val="20"/>
        </w:rPr>
        <w:t>ԴՐԱՆՑ</w:t>
      </w:r>
      <w:r w:rsidRPr="00E6597C">
        <w:rPr>
          <w:rFonts w:ascii="GHEA Grapalat" w:hAnsi="GHEA Grapalat" w:cs="Sylfaen"/>
          <w:b/>
          <w:sz w:val="20"/>
          <w:lang w:val="es-ES"/>
        </w:rPr>
        <w:t>Գ</w:t>
      </w:r>
      <w:r w:rsidRPr="00E6597C">
        <w:rPr>
          <w:rFonts w:ascii="GHEA Grapalat" w:hAnsi="GHEA Grapalat" w:cs="Sylfaen"/>
          <w:b/>
          <w:sz w:val="20"/>
        </w:rPr>
        <w:t>ՆԱՀԱՏՄԱՆԿԱՐ</w:t>
      </w:r>
      <w:r w:rsidRPr="00E6597C">
        <w:rPr>
          <w:rFonts w:ascii="GHEA Grapalat" w:hAnsi="GHEA Grapalat" w:cs="Sylfaen"/>
          <w:b/>
          <w:sz w:val="20"/>
          <w:lang w:val="es-ES"/>
        </w:rPr>
        <w:t>Գ</w:t>
      </w:r>
      <w:r w:rsidRPr="00E6597C">
        <w:rPr>
          <w:rFonts w:ascii="GHEA Grapalat" w:hAnsi="GHEA Grapalat" w:cs="Sylfaen"/>
          <w:b/>
          <w:sz w:val="20"/>
        </w:rPr>
        <w:t>Ը</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6F49AA" w:rsidRPr="00E6597C">
        <w:rPr>
          <w:rFonts w:ascii="GHEA Grapalat" w:hAnsi="GHEA Grapalat" w:cs="Arial Armenian"/>
          <w:sz w:val="20"/>
          <w:lang w:val="es-ES"/>
        </w:rPr>
        <w:t>ընթացակարգին</w:t>
      </w:r>
      <w:r w:rsidR="00753E6E" w:rsidRPr="00E6597C">
        <w:rPr>
          <w:rFonts w:ascii="GHEA Grapalat" w:hAnsi="GHEA Grapalat" w:cs="Sylfaen"/>
          <w:sz w:val="20"/>
          <w:lang w:val="ru-RU"/>
        </w:rPr>
        <w:t>մասնակցելուիրավունքչունենանձինք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որոնքհայտըներկայացնելուօրվադրությամբդատականկարգովճանաչվելենսնանկ</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որոնքկամորոնց</w:t>
      </w:r>
      <w:r w:rsidRPr="00E6597C">
        <w:rPr>
          <w:rFonts w:ascii="GHEA Grapalat" w:hAnsi="GHEA Grapalat" w:cs="Sylfaen"/>
          <w:sz w:val="20"/>
          <w:szCs w:val="20"/>
        </w:rPr>
        <w:t>գործադիրմարմնիներկայացուցիչըհայտըներկայացնելուօրվաննախորդող</w:t>
      </w:r>
      <w:r w:rsidR="006F3F15">
        <w:rPr>
          <w:rFonts w:ascii="GHEA Grapalat" w:hAnsi="GHEA Grapalat"/>
          <w:sz w:val="20"/>
          <w:szCs w:val="20"/>
          <w:lang w:val="hy-AM"/>
        </w:rPr>
        <w:t>հինգ</w:t>
      </w:r>
      <w:r w:rsidRPr="00E6597C">
        <w:rPr>
          <w:rFonts w:ascii="GHEA Grapalat" w:hAnsi="GHEA Grapalat" w:cs="Sylfaen"/>
          <w:sz w:val="20"/>
          <w:szCs w:val="20"/>
        </w:rPr>
        <w:t>տարիներիընթացքումդատապարտվածէեղել</w:t>
      </w:r>
      <w:r w:rsidRPr="00E6597C">
        <w:rPr>
          <w:rFonts w:ascii="GHEA Grapalat" w:hAnsi="GHEA Grapalat"/>
          <w:sz w:val="20"/>
          <w:szCs w:val="20"/>
        </w:rPr>
        <w:t>ահաբեկչությանֆինանսավորման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երեխայիշահագործմանկամմարդկայինթրաֆիքինգներառողհանցագործության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հանցավորհամագործակցությունստեղծելուկամդրանմասնակցելու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կաշառքտալուկամկաշառքիմիջնորդությանևօրենքովնախատեսվածտնտեսականգործունեությանդեմուղղվածհանցագործություններիհամար</w:t>
      </w:r>
      <w:r w:rsidRPr="00E6597C">
        <w:rPr>
          <w:rFonts w:ascii="GHEA Grapalat" w:hAnsi="GHEA Grapalat"/>
          <w:sz w:val="20"/>
          <w:szCs w:val="20"/>
          <w:lang w:val="es-ES"/>
        </w:rPr>
        <w:t>,</w:t>
      </w:r>
      <w:r w:rsidRPr="00E6597C">
        <w:rPr>
          <w:rFonts w:ascii="GHEA Grapalat" w:hAnsi="GHEA Grapalat" w:cs="Sylfaen"/>
          <w:sz w:val="20"/>
          <w:szCs w:val="20"/>
        </w:rPr>
        <w:t>բացառությամբայնդեպքերի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երբդատվածությունըօրենքովսահմանվածկարգովմարված</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BA41C0">
        <w:rPr>
          <w:rFonts w:ascii="GHEA Grapalat" w:hAnsi="GHEA Grapalat" w:cs="Sylfaen"/>
          <w:sz w:val="20"/>
          <w:szCs w:val="20"/>
        </w:rPr>
        <w:t>որոնցվերաբերյալգնումներիոլորտումհակամրցակցայինհամաձայնության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իսկբողոքարկվածլինելուդեպքումթողնվելէանփոփոխ</w:t>
      </w:r>
      <w:r w:rsidR="006F3F15" w:rsidRPr="00BA41C0">
        <w:rPr>
          <w:rFonts w:ascii="Cambria Math" w:hAnsi="Cambria Math" w:cs="Cambria Math"/>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E6597C">
        <w:rPr>
          <w:rFonts w:ascii="GHEA Grapalat" w:hAnsi="GHEA Grapalat" w:cs="Sylfaen"/>
          <w:sz w:val="20"/>
          <w:szCs w:val="20"/>
          <w:lang w:val="es-ES"/>
        </w:rPr>
        <w:t xml:space="preserve">. </w:t>
      </w:r>
    </w:p>
    <w:p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որոնքհայտըներկայացնելուօրվադրությամբ</w:t>
      </w:r>
      <w:r w:rsidRPr="00E6597C">
        <w:rPr>
          <w:rFonts w:ascii="GHEA Grapalat" w:hAnsi="GHEA Grapalat" w:cs="Sylfaen"/>
          <w:sz w:val="20"/>
          <w:szCs w:val="20"/>
        </w:rPr>
        <w:t>ներառվածենգնումներիգործընթացինմասնակցելուիրավունքչունեցող</w:t>
      </w:r>
      <w:r w:rsidRPr="00015CC3">
        <w:rPr>
          <w:rFonts w:ascii="GHEA Grapalat" w:hAnsi="GHEA Grapalat" w:cs="Sylfaen"/>
          <w:sz w:val="20"/>
          <w:szCs w:val="20"/>
        </w:rPr>
        <w:t>մասնակիցներիցուցակում</w:t>
      </w:r>
      <w:r w:rsidRPr="00015CC3">
        <w:rPr>
          <w:rFonts w:ascii="GHEA Grapalat" w:hAnsi="GHEA Grapalat"/>
          <w:sz w:val="20"/>
          <w:szCs w:val="20"/>
          <w:lang w:val="es-ES"/>
        </w:rPr>
        <w:t>:</w:t>
      </w:r>
    </w:p>
    <w:p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Sylfaen"/>
          <w:sz w:val="20"/>
          <w:lang w:val="es-ES"/>
        </w:rPr>
        <w:t>կետովնախատեսվածգրավորհայտարարություն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Բացիսույնկետովնախատեսվածհայտարարությունիցմասնակցությանիրավունքիգնահատմանհամարմասնակցից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այդթվումընտրվածմասնակցիցայլփաստաթղթերկամհիմնավորումներչենկարողպահանջվել</w:t>
      </w:r>
      <w:r w:rsidR="00EB487B" w:rsidRPr="00E6597C">
        <w:rPr>
          <w:rFonts w:ascii="GHEA Grapalat" w:hAnsi="GHEA Grapalat" w:cs="Sylfaen"/>
          <w:sz w:val="20"/>
          <w:lang w:val="es-ES"/>
        </w:rPr>
        <w:t>:</w:t>
      </w:r>
      <w:r w:rsidR="007A4BB9" w:rsidRPr="00E6597C">
        <w:rPr>
          <w:rFonts w:ascii="GHEA Grapalat" w:hAnsi="GHEA Grapalat" w:cs="Tahoma"/>
          <w:sz w:val="20"/>
        </w:rPr>
        <w:t>Մասնակցիհայտարարությանիսկությունըգնահատողհանձնաժողովը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գնահատումէսույնհրավերովսահմանվածպայմաններով</w:t>
      </w:r>
      <w:r w:rsidR="007A4BB9" w:rsidRPr="00E6597C">
        <w:rPr>
          <w:rFonts w:ascii="GHEA Grapalat" w:hAnsi="GHEA Grapalat" w:cs="Tahoma"/>
          <w:sz w:val="20"/>
          <w:lang w:val="es-ES"/>
        </w:rPr>
        <w:t>:</w:t>
      </w:r>
    </w:p>
    <w:p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րդկետովնախատեսվածցուցակումներառվելը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դրանումգտնվելուժամանակահատվածում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ինքնաբերաբարհանգեցնումէվերջինիսհետփոխկապակցվածանձանցգնումներիգործընթացինմասնակցությանիրավունքիսահմանափակման</w:t>
      </w:r>
      <w:r w:rsidR="007367D4" w:rsidRPr="00BA7559">
        <w:rPr>
          <w:rFonts w:ascii="GHEA Grapalat" w:hAnsi="GHEA Grapalat" w:cs="Sylfaen"/>
          <w:sz w:val="20"/>
          <w:szCs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Արգելվումէ</w:t>
      </w:r>
      <w:r w:rsidRPr="00E6597C">
        <w:rPr>
          <w:rFonts w:ascii="GHEA Grapalat" w:hAnsi="GHEA Grapalat"/>
          <w:sz w:val="20"/>
          <w:szCs w:val="20"/>
        </w:rPr>
        <w:t>սույնկետովսահմանվածփոխկապակցվածանձանցև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կողմիցհիմնադրվածկամավելիքանհիսունտոկոսմիևնույնանձի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պատկանողբաժնեմաս</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ունեցողկազմակերպություններիմիաժամանակյամասնակցությունը</w:t>
      </w:r>
      <w:r w:rsidR="00EB487B" w:rsidRPr="00E6597C">
        <w:rPr>
          <w:rFonts w:ascii="GHEA Grapalat" w:hAnsi="GHEA Grapalat"/>
          <w:sz w:val="20"/>
          <w:szCs w:val="20"/>
        </w:rPr>
        <w:t>սույն</w:t>
      </w:r>
      <w:r w:rsidR="0028726A" w:rsidRPr="00E6597C">
        <w:rPr>
          <w:rFonts w:ascii="GHEA Grapalat" w:hAnsi="GHEA Grapalat"/>
          <w:sz w:val="20"/>
          <w:szCs w:val="20"/>
        </w:rPr>
        <w:t>ընթացակարգին</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rPr>
        <w:t>բացառությամբպետությանկամհամայնքներիկողմիցհիմնադրվածկազմակերպություններիև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rPr>
        <w:t>գ</w:t>
      </w:r>
      <w:r w:rsidRPr="00E6597C">
        <w:rPr>
          <w:rFonts w:ascii="GHEA Grapalat" w:hAnsi="GHEA Grapalat" w:cs="Sylfaen"/>
          <w:sz w:val="20"/>
        </w:rPr>
        <w:t>ործունեությանկար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szCs w:val="20"/>
        </w:rPr>
        <w:t>մասնակցությանդեպքերի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00EB487B" w:rsidRPr="00E6597C">
        <w:rPr>
          <w:rFonts w:ascii="GHEA Grapalat" w:hAnsi="GHEA Grapalat"/>
          <w:sz w:val="20"/>
          <w:szCs w:val="20"/>
        </w:rPr>
        <w:t>կետի</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Pr="00E6597C">
        <w:rPr>
          <w:rFonts w:ascii="GHEA Grapalat" w:hAnsi="GHEA Grapalat" w:cs="Sylfaen"/>
          <w:sz w:val="20"/>
          <w:lang w:val="hy-AM"/>
        </w:rPr>
        <w:t>Մասնակիցը</w:t>
      </w:r>
      <w:r w:rsidR="003A7A32" w:rsidRPr="00E6597C">
        <w:rPr>
          <w:rFonts w:ascii="GHEA Grapalat" w:hAnsi="GHEA Grapalat" w:cs="Arial"/>
          <w:sz w:val="20"/>
          <w:lang w:val="hy-AM"/>
        </w:rPr>
        <w:t>ընտրված մասնակից ճանաչվելու դեպքում</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պայմանագիրկնքելումիջոցով։</w:t>
      </w:r>
      <w:r w:rsidR="00C96127" w:rsidRPr="00E6597C">
        <w:rPr>
          <w:rFonts w:ascii="GHEA Grapalat" w:hAnsi="GHEA Grapalat" w:cs="Sylfaen"/>
          <w:sz w:val="20"/>
          <w:szCs w:val="24"/>
          <w:lang w:val="af-ZA" w:eastAsia="en-US"/>
        </w:rPr>
        <w:t xml:space="preserve">Ենթակապալի </w:t>
      </w:r>
      <w:r w:rsidRPr="00251DD4">
        <w:rPr>
          <w:rFonts w:ascii="GHEA Grapalat" w:hAnsi="GHEA Grapalat" w:cs="Sylfaen"/>
          <w:sz w:val="20"/>
          <w:szCs w:val="24"/>
          <w:lang w:val="hy-AM" w:eastAsia="en-US"/>
        </w:rPr>
        <w:t>պայմանագրիկողմչիկարողհանդիսանալսույնընթացակարգին</w:t>
      </w:r>
      <w:r w:rsidR="003A7A32" w:rsidRPr="00E6597C">
        <w:rPr>
          <w:rFonts w:ascii="GHEA Grapalat" w:hAnsi="GHEA Grapalat" w:cs="Sylfaen"/>
          <w:sz w:val="20"/>
          <w:lang w:val="af-ZA"/>
        </w:rPr>
        <w:t>(</w:t>
      </w:r>
      <w:r w:rsidR="003A7A32" w:rsidRPr="00251DD4">
        <w:rPr>
          <w:rFonts w:ascii="GHEA Grapalat" w:hAnsi="GHEA Grapalat" w:cs="Sylfaen"/>
          <w:sz w:val="20"/>
          <w:lang w:val="hy-AM"/>
        </w:rPr>
        <w:t>միևնույնչափաբաժնին</w:t>
      </w:r>
      <w:r w:rsidR="003A7A32" w:rsidRPr="00E6597C">
        <w:rPr>
          <w:rFonts w:ascii="GHEA Grapalat" w:hAnsi="GHEA Grapalat" w:cs="Sylfaen"/>
          <w:sz w:val="20"/>
          <w:lang w:val="af-ZA"/>
        </w:rPr>
        <w:t xml:space="preserve">) </w:t>
      </w:r>
      <w:r w:rsidRPr="00251DD4">
        <w:rPr>
          <w:rFonts w:ascii="GHEA Grapalat" w:hAnsi="GHEA Grapalat" w:cs="Sylfaen"/>
          <w:sz w:val="20"/>
          <w:szCs w:val="24"/>
          <w:lang w:val="hy-AM" w:eastAsia="en-US"/>
        </w:rPr>
        <w:t>մասնակցելունպատակովհայտներկայացրածմասնակիցը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251DD4">
        <w:rPr>
          <w:rFonts w:ascii="GHEA Grapalat" w:hAnsi="GHEA Grapalat" w:cs="Sylfaen"/>
          <w:szCs w:val="24"/>
          <w:lang w:val="hy-AM"/>
        </w:rPr>
        <w:t>Մասնակիցներըկարողենսույնընթացակարգինմասնակցելհամատեղգործունեությանկարգով</w:t>
      </w:r>
      <w:r w:rsidRPr="00E6597C">
        <w:rPr>
          <w:rFonts w:ascii="GHEA Grapalat" w:hAnsi="GHEA Grapalat" w:cs="Sylfaen"/>
          <w:szCs w:val="24"/>
        </w:rPr>
        <w:t xml:space="preserve"> (</w:t>
      </w:r>
      <w:r w:rsidRPr="00251DD4">
        <w:rPr>
          <w:rFonts w:ascii="GHEA Grapalat" w:hAnsi="GHEA Grapalat" w:cs="Sylfaen"/>
          <w:szCs w:val="24"/>
          <w:lang w:val="hy-AM"/>
        </w:rPr>
        <w:t>կոնսորցիումով</w:t>
      </w:r>
      <w:r w:rsidRPr="00E6597C">
        <w:rPr>
          <w:rFonts w:ascii="GHEA Grapalat" w:hAnsi="GHEA Grapalat" w:cs="Sylfaen"/>
          <w:szCs w:val="24"/>
        </w:rPr>
        <w:t>)</w:t>
      </w:r>
      <w:r w:rsidRPr="00251DD4">
        <w:rPr>
          <w:rFonts w:ascii="GHEA Grapalat" w:hAnsi="GHEA Grapalat" w:cs="Sylfaen"/>
          <w:szCs w:val="24"/>
          <w:lang w:val="hy-AM"/>
        </w:rPr>
        <w:t>։Նմանդեպքում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lastRenderedPageBreak/>
        <w:t>1</w:t>
      </w:r>
      <w:r w:rsidR="000A6B75" w:rsidRPr="00E6597C">
        <w:rPr>
          <w:rFonts w:ascii="GHEA Grapalat" w:hAnsi="GHEA Grapalat" w:cs="Sylfaen"/>
          <w:szCs w:val="24"/>
        </w:rPr>
        <w:t xml:space="preserve">) </w:t>
      </w:r>
      <w:r w:rsidR="000A6B75" w:rsidRPr="00251DD4">
        <w:rPr>
          <w:rFonts w:ascii="GHEA Grapalat" w:hAnsi="GHEA Grapalat" w:cs="Sylfaen"/>
          <w:szCs w:val="24"/>
          <w:lang w:val="hy-AM"/>
        </w:rPr>
        <w:t>համատեղգործունեությանպայմանագրիկողմերիցորևէմեկըչիկարողնույնընթացակարգին</w:t>
      </w:r>
      <w:r w:rsidR="003A7A32" w:rsidRPr="00E6597C">
        <w:rPr>
          <w:rFonts w:ascii="GHEA Grapalat" w:hAnsi="GHEA Grapalat" w:cs="Sylfaen"/>
        </w:rPr>
        <w:t>(</w:t>
      </w:r>
      <w:r w:rsidR="003A7A32" w:rsidRPr="00251DD4">
        <w:rPr>
          <w:rFonts w:ascii="GHEA Grapalat" w:hAnsi="GHEA Grapalat" w:cs="Sylfaen"/>
          <w:lang w:val="hy-AM"/>
        </w:rPr>
        <w:t>միևնույնչափաբաժնին</w:t>
      </w:r>
      <w:r w:rsidR="003A7A32" w:rsidRPr="00E6597C">
        <w:rPr>
          <w:rFonts w:ascii="GHEA Grapalat" w:hAnsi="GHEA Grapalat" w:cs="Sylfaen"/>
        </w:rPr>
        <w:t xml:space="preserve">) </w:t>
      </w:r>
      <w:r w:rsidR="000A6B75" w:rsidRPr="00251DD4">
        <w:rPr>
          <w:rFonts w:ascii="GHEA Grapalat" w:hAnsi="GHEA Grapalat" w:cs="Sylfaen"/>
          <w:szCs w:val="24"/>
          <w:lang w:val="hy-AM"/>
        </w:rPr>
        <w:t>ներկայացնելառանձինհայտ</w:t>
      </w:r>
      <w:r w:rsidR="000A6B75" w:rsidRPr="00E6597C">
        <w:rPr>
          <w:rFonts w:ascii="GHEA Grapalat" w:hAnsi="GHEA Grapalat" w:cs="Sylfaen"/>
          <w:szCs w:val="24"/>
        </w:rPr>
        <w:t xml:space="preserve">: </w:t>
      </w:r>
      <w:r w:rsidR="000A6B75" w:rsidRPr="00251DD4">
        <w:rPr>
          <w:rFonts w:ascii="GHEA Grapalat" w:hAnsi="GHEA Grapalat" w:cs="Sylfaen"/>
          <w:szCs w:val="24"/>
          <w:lang w:val="hy-AM"/>
        </w:rPr>
        <w:t>Սույնպարբերությանպահանջիչպահպանմանդեպքում</w:t>
      </w:r>
      <w:r w:rsidR="000A6B75" w:rsidRPr="00E6597C">
        <w:rPr>
          <w:rFonts w:ascii="GHEA Grapalat" w:hAnsi="GHEA Grapalat" w:cs="Sylfaen"/>
          <w:szCs w:val="24"/>
        </w:rPr>
        <w:t xml:space="preserve">` </w:t>
      </w:r>
      <w:r w:rsidR="000A6B75" w:rsidRPr="00251DD4">
        <w:rPr>
          <w:rFonts w:ascii="GHEA Grapalat" w:hAnsi="GHEA Grapalat" w:cs="Sylfaen"/>
          <w:szCs w:val="24"/>
          <w:lang w:val="hy-AM"/>
        </w:rPr>
        <w:t>հայտերիբացմաննիստումմերժվումենինչպեսհամատեղգործունեությանկարգով</w:t>
      </w:r>
      <w:r w:rsidR="000A6B75" w:rsidRPr="00E6597C">
        <w:rPr>
          <w:rFonts w:ascii="GHEA Grapalat" w:hAnsi="GHEA Grapalat" w:cs="Sylfaen"/>
          <w:szCs w:val="24"/>
        </w:rPr>
        <w:t xml:space="preserve">, </w:t>
      </w:r>
      <w:r w:rsidR="000A6B75" w:rsidRPr="00251DD4">
        <w:rPr>
          <w:rFonts w:ascii="GHEA Grapalat" w:hAnsi="GHEA Grapalat" w:cs="Sylfaen"/>
          <w:szCs w:val="24"/>
          <w:lang w:val="hy-AM"/>
        </w:rPr>
        <w:t>այնպեսէլառանձիններկայացվածհայտերը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ասնակիցներըկրումենհամատեղևհամապարտպատասխանատվություն</w:t>
      </w:r>
      <w:r w:rsidR="000A6B75" w:rsidRPr="00E6597C">
        <w:rPr>
          <w:rFonts w:ascii="GHEA Grapalat" w:hAnsi="GHEA Grapalat" w:cs="Sylfaen"/>
          <w:szCs w:val="24"/>
        </w:rPr>
        <w:t>:Ընդ որում,</w:t>
      </w:r>
      <w:r w:rsidR="000A6B75" w:rsidRPr="00E6597C">
        <w:rPr>
          <w:rFonts w:ascii="GHEA Grapalat" w:hAnsi="GHEA Grapalat" w:cs="Sylfaen"/>
          <w:szCs w:val="24"/>
          <w:lang w:val="ru-RU"/>
        </w:rPr>
        <w:t>կոնսորցիումիանդամիկոնսորցիումիցդուրսգալուդեպքումկոնսորցիումիհետ</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E6597C">
        <w:rPr>
          <w:rFonts w:ascii="GHEA Grapalat" w:hAnsi="GHEA Grapalat" w:cs="Sylfaen"/>
          <w:szCs w:val="24"/>
          <w:lang w:val="hy-AM"/>
        </w:rPr>
        <w:t>:</w:t>
      </w:r>
    </w:p>
    <w:p w:rsidR="00581DC3" w:rsidRPr="00E6597C" w:rsidRDefault="00581DC3" w:rsidP="008802B3">
      <w:pPr>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ՀՐԱՎԵՐԻՊԱՐԶԱԲԱՆՈՒՄԸ</w:t>
      </w:r>
      <w:r w:rsidRPr="00E6597C">
        <w:rPr>
          <w:rFonts w:ascii="GHEA Grapalat" w:hAnsi="GHEA Grapalat" w:cs="Arial"/>
          <w:b/>
          <w:sz w:val="20"/>
        </w:rPr>
        <w:t>ԵՎ</w:t>
      </w:r>
      <w:r w:rsidRPr="00E6597C">
        <w:rPr>
          <w:rFonts w:ascii="GHEA Grapalat" w:hAnsi="GHEA Grapalat" w:cs="Sylfaen"/>
          <w:b/>
          <w:sz w:val="20"/>
        </w:rPr>
        <w:t>ՀՐԱՎԵՐՈՒՄՓՈՓՈԽՈՒԹՅՈՒՆԿԱՏԱՐԵԼՈՒԿԱՐԳԸ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րդհոդվածիհամաձայն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ասնակիցնիրավունքունի</w:t>
      </w:r>
      <w:r w:rsidR="00AE4008" w:rsidRPr="00E6597C">
        <w:rPr>
          <w:rFonts w:ascii="GHEA Grapalat" w:hAnsi="GHEA Grapalat" w:cs="Sylfaen"/>
          <w:sz w:val="20"/>
        </w:rPr>
        <w:t>պ</w:t>
      </w:r>
      <w:r w:rsidRPr="00E6597C">
        <w:rPr>
          <w:rFonts w:ascii="GHEA Grapalat" w:hAnsi="GHEA Grapalat" w:cs="Sylfaen"/>
          <w:sz w:val="20"/>
        </w:rPr>
        <w:t>ատվիրատուիցպահանջելհրավերիպարզաբանում</w:t>
      </w:r>
      <w:r w:rsidR="004D5671" w:rsidRPr="00E6597C">
        <w:rPr>
          <w:rFonts w:ascii="GHEA Grapalat" w:hAnsi="GHEA Grapalat" w:cs="Tahoma"/>
          <w:sz w:val="20"/>
        </w:rPr>
        <w:t>։</w:t>
      </w:r>
    </w:p>
    <w:p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Մասնակիցնիրավունքունիհայտերիներկայացմանվերջնաժամկետըլրանալուցառնվազնհինգօրացուցայինօրառաջ</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Pr="00E6597C">
        <w:rPr>
          <w:rFonts w:ascii="GHEA Grapalat" w:hAnsi="GHEA Grapalat" w:cs="Sylfaen"/>
          <w:sz w:val="20"/>
        </w:rPr>
        <w:t>պահանջելուհրավերիպարզաբանում</w:t>
      </w:r>
      <w:r w:rsidR="004D5671" w:rsidRPr="00E6597C">
        <w:rPr>
          <w:rFonts w:ascii="GHEA Grapalat" w:hAnsi="GHEA Grapalat" w:cs="Tahoma"/>
          <w:sz w:val="20"/>
        </w:rPr>
        <w:t>։</w:t>
      </w:r>
      <w:r w:rsidR="000946A3" w:rsidRPr="00E6597C">
        <w:rPr>
          <w:rFonts w:ascii="GHEA Grapalat" w:hAnsi="GHEA Grapalat"/>
          <w:sz w:val="20"/>
        </w:rPr>
        <w:t>Հանձնաժողովը</w:t>
      </w:r>
      <w:r w:rsidR="000946A3" w:rsidRPr="00E6597C">
        <w:rPr>
          <w:rFonts w:ascii="GHEA Grapalat" w:hAnsi="GHEA Grapalat" w:cs="Sylfaen"/>
          <w:sz w:val="20"/>
        </w:rPr>
        <w:t>հարցումը</w:t>
      </w:r>
      <w:r w:rsidRPr="00E6597C">
        <w:rPr>
          <w:rFonts w:ascii="GHEA Grapalat" w:hAnsi="GHEA Grapalat" w:cs="Sylfaen"/>
          <w:sz w:val="20"/>
        </w:rPr>
        <w:t>կատարած</w:t>
      </w:r>
      <w:r w:rsidR="000946A3" w:rsidRPr="00E6597C">
        <w:rPr>
          <w:rFonts w:ascii="GHEA Grapalat" w:hAnsi="GHEA Grapalat" w:cs="Arial"/>
          <w:sz w:val="20"/>
        </w:rPr>
        <w:t>մ</w:t>
      </w:r>
      <w:r w:rsidR="000946A3" w:rsidRPr="00E6597C">
        <w:rPr>
          <w:rFonts w:ascii="GHEA Grapalat" w:hAnsi="GHEA Grapalat" w:cs="Sylfaen"/>
          <w:sz w:val="20"/>
        </w:rPr>
        <w:t>ասնակցին</w:t>
      </w:r>
      <w:r w:rsidRPr="00E6597C">
        <w:rPr>
          <w:rFonts w:ascii="GHEA Grapalat" w:hAnsi="GHEA Grapalat" w:cs="Sylfaen"/>
          <w:sz w:val="20"/>
        </w:rPr>
        <w:t>պարզաբանումըտրամադրումէ</w:t>
      </w:r>
      <w:r w:rsidR="00B61894" w:rsidRPr="00E6597C">
        <w:rPr>
          <w:rFonts w:ascii="GHEA Grapalat" w:hAnsi="GHEA Grapalat" w:cs="Sylfaen"/>
          <w:sz w:val="20"/>
          <w:lang w:val="af-ZA"/>
        </w:rPr>
        <w:t>գրավոր</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Sylfaen"/>
          <w:sz w:val="20"/>
        </w:rPr>
        <w:t>ստանալուօրվանհաջորդողեր</w:t>
      </w:r>
      <w:r w:rsidR="00A93710" w:rsidRPr="00E6597C">
        <w:rPr>
          <w:rFonts w:ascii="GHEA Grapalat" w:hAnsi="GHEA Grapalat" w:cs="Sylfaen"/>
          <w:sz w:val="20"/>
        </w:rPr>
        <w:t>կու</w:t>
      </w:r>
      <w:r w:rsidRPr="00E6597C">
        <w:rPr>
          <w:rFonts w:ascii="GHEA Grapalat" w:hAnsi="GHEA Grapalat" w:cs="Sylfaen"/>
          <w:sz w:val="20"/>
        </w:rPr>
        <w:t>օրացուցայինօրվաընթացքում</w:t>
      </w:r>
      <w:r w:rsidR="00916EDA">
        <w:rPr>
          <w:rFonts w:ascii="GHEA Grapalat" w:hAnsi="GHEA Grapalat" w:cs="Sylfaen"/>
          <w:sz w:val="20"/>
          <w:lang w:val="hy-AM"/>
        </w:rPr>
        <w:t>:</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Հարցմանևպարզաբանումներիբովանդակությանմասինհայտարարությունը</w:t>
      </w:r>
      <w:r w:rsidR="00781688" w:rsidRPr="00E6597C">
        <w:rPr>
          <w:rFonts w:ascii="GHEA Grapalat" w:hAnsi="GHEA Grapalat" w:cs="Arial"/>
          <w:sz w:val="20"/>
        </w:rPr>
        <w:t>պարզաբանումըտրամադրելուօրը</w:t>
      </w:r>
      <w:r w:rsidRPr="00E6597C">
        <w:rPr>
          <w:rFonts w:ascii="GHEA Grapalat" w:hAnsi="GHEA Grapalat" w:cs="Sylfaen"/>
          <w:sz w:val="20"/>
        </w:rPr>
        <w:t>հրապարակվումէ</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rPr>
        <w:t>գործող</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Գնումներիհայտարարություններ</w:t>
      </w:r>
      <w:r w:rsidR="001C76F7" w:rsidRPr="00E6597C">
        <w:rPr>
          <w:rFonts w:ascii="GHEA Grapalat" w:hAnsi="GHEA Grapalat"/>
          <w:lang w:val="af-ZA"/>
        </w:rPr>
        <w:t>»</w:t>
      </w:r>
      <w:r w:rsidR="00051B7F" w:rsidRPr="00E6597C">
        <w:rPr>
          <w:rFonts w:ascii="GHEA Grapalat" w:hAnsi="GHEA Grapalat" w:cs="Sylfaen"/>
          <w:sz w:val="20"/>
        </w:rPr>
        <w:t>բաժնի</w:t>
      </w:r>
      <w:r w:rsidR="001C76F7" w:rsidRPr="00E6597C">
        <w:rPr>
          <w:rFonts w:ascii="GHEA Grapalat" w:hAnsi="GHEA Grapalat"/>
          <w:lang w:val="af-ZA"/>
        </w:rPr>
        <w:t>«</w:t>
      </w:r>
      <w:r w:rsidR="00051B7F" w:rsidRPr="00E6597C">
        <w:rPr>
          <w:rFonts w:ascii="GHEA Grapalat" w:hAnsi="GHEA Grapalat" w:cs="Sylfaen"/>
          <w:sz w:val="20"/>
        </w:rPr>
        <w:t>Հրավերներիպարզաբանումներիվերաբերյալհայտարարություններ</w:t>
      </w:r>
      <w:r w:rsidR="001C76F7" w:rsidRPr="00E6597C">
        <w:rPr>
          <w:rFonts w:ascii="GHEA Grapalat" w:hAnsi="GHEA Grapalat"/>
          <w:lang w:val="af-ZA"/>
        </w:rPr>
        <w:t>»</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Pr="00E6597C">
        <w:rPr>
          <w:rFonts w:ascii="GHEA Grapalat" w:hAnsi="GHEA Grapalat" w:cs="Sylfaen"/>
          <w:sz w:val="20"/>
        </w:rPr>
        <w:t>առանցնշելուհարցումըկատարած</w:t>
      </w:r>
      <w:r w:rsidR="00051B7F" w:rsidRPr="00E6597C">
        <w:rPr>
          <w:rFonts w:ascii="GHEA Grapalat" w:hAnsi="GHEA Grapalat" w:cs="Arial"/>
          <w:sz w:val="20"/>
        </w:rPr>
        <w:t>մ</w:t>
      </w:r>
      <w:r w:rsidRPr="00E6597C">
        <w:rPr>
          <w:rFonts w:ascii="GHEA Grapalat" w:hAnsi="GHEA Grapalat" w:cs="Sylfaen"/>
          <w:sz w:val="20"/>
        </w:rPr>
        <w:t>ասնակցիտվյալները</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Պարզաբանումչիտրամադրվում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եթեհարցումըկատարվելէսույն</w:t>
      </w:r>
      <w:r w:rsidRPr="00E6597C">
        <w:rPr>
          <w:rFonts w:ascii="GHEA Grapalat" w:hAnsi="GHEA Grapalat" w:cs="Sylfaen"/>
          <w:sz w:val="20"/>
        </w:rPr>
        <w:t>բաժն</w:t>
      </w:r>
      <w:r w:rsidRPr="00E6597C">
        <w:rPr>
          <w:rFonts w:ascii="GHEA Grapalat" w:hAnsi="GHEA Grapalat" w:cs="Sylfaen"/>
          <w:sz w:val="20"/>
          <w:lang w:val="ru-RU"/>
        </w:rPr>
        <w:t>ովսահմանվածժամկետիխախտմամբ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եթեհարցումըդուրսէ</w:t>
      </w:r>
      <w:r w:rsidR="009A73D5" w:rsidRPr="00E6597C">
        <w:rPr>
          <w:rFonts w:ascii="GHEA Grapalat" w:hAnsi="GHEA Grapalat" w:cs="Arial Unicode"/>
          <w:sz w:val="20"/>
        </w:rPr>
        <w:t>սույն</w:t>
      </w:r>
      <w:r w:rsidRPr="00E6597C">
        <w:rPr>
          <w:rFonts w:ascii="GHEA Grapalat" w:hAnsi="GHEA Grapalat" w:cs="Sylfaen"/>
          <w:sz w:val="20"/>
          <w:lang w:val="ru-RU"/>
        </w:rPr>
        <w:t>հրավերիբովանդակությանշրջանակից</w:t>
      </w:r>
      <w:r w:rsidR="005A16C6" w:rsidRPr="00E6597C">
        <w:rPr>
          <w:rFonts w:ascii="GHEA Grapalat" w:hAnsi="GHEA Grapalat" w:cs="Sylfaen"/>
          <w:sz w:val="20"/>
          <w:lang w:val="ru-RU"/>
        </w:rPr>
        <w:t>կամեթեհարցումըվերաբերումէվերջինիսկողմիցառաջարկվելիք</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սույնհրավերովնախատեսվածտեխնիկականբնութագրերինհամարժեքությանհամա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00A4729F" w:rsidRPr="00E6597C">
        <w:rPr>
          <w:rFonts w:ascii="GHEA Grapalat" w:hAnsi="GHEA Grapalat"/>
          <w:sz w:val="20"/>
          <w:szCs w:val="20"/>
        </w:rPr>
        <w:t>Ընդորում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ասնակիցըգրավործանուցվումէպարզաբանումչտրամադրելուհիմքերիմասին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հարցումըստանալուօրվանհաջորդողերկուօրացուցայինօրվաընթացքում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E6597C">
        <w:rPr>
          <w:rFonts w:ascii="GHEA Grapalat" w:hAnsi="GHEA Grapalat" w:cs="Tahoma"/>
          <w:sz w:val="20"/>
        </w:rPr>
        <w:t>։</w:t>
      </w:r>
      <w:r w:rsidRPr="00E6597C">
        <w:rPr>
          <w:rFonts w:ascii="GHEA Grapalat" w:hAnsi="GHEA Grapalat" w:cs="Sylfaen"/>
          <w:sz w:val="20"/>
        </w:rPr>
        <w:t>Փ</w:t>
      </w:r>
      <w:r w:rsidRPr="00E6597C">
        <w:rPr>
          <w:rFonts w:ascii="GHEA Grapalat" w:hAnsi="GHEA Grapalat"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E6597C">
        <w:rPr>
          <w:rFonts w:ascii="GHEA Grapalat" w:hAnsi="GHEA Grapalat" w:cs="Tahoma"/>
          <w:sz w:val="20"/>
        </w:rPr>
        <w:t>։</w:t>
      </w:r>
    </w:p>
    <w:p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Pr="00E6597C">
        <w:rPr>
          <w:rFonts w:ascii="GHEA Grapalat" w:hAnsi="GHEA Grapalat" w:cs="Sylfaen"/>
          <w:sz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E6597C">
        <w:rPr>
          <w:rFonts w:ascii="GHEA Grapalat" w:hAnsi="GHEA Grapalat" w:cs="Tahoma"/>
          <w:sz w:val="20"/>
          <w:lang w:val="hy-AM"/>
        </w:rPr>
        <w:t>։</w:t>
      </w:r>
      <w:r w:rsidRPr="00E6597C">
        <w:rPr>
          <w:rFonts w:ascii="GHEA Grapalat" w:hAnsi="GHEA Grapalat" w:cs="Sylfaen"/>
          <w:sz w:val="20"/>
          <w:lang w:val="hy-AM"/>
        </w:rPr>
        <w:t>Այդդեպքում</w:t>
      </w:r>
      <w:r w:rsidR="00051B7F" w:rsidRPr="00E6597C">
        <w:rPr>
          <w:rFonts w:ascii="GHEA Grapalat" w:hAnsi="GHEA Grapalat" w:cs="Sylfaen"/>
          <w:sz w:val="20"/>
          <w:lang w:val="hy-AM"/>
        </w:rPr>
        <w:t>մ</w:t>
      </w:r>
      <w:r w:rsidRPr="00E6597C">
        <w:rPr>
          <w:rFonts w:ascii="GHEA Grapalat" w:hAnsi="GHEA Grapalat" w:cs="Sylfaen"/>
          <w:sz w:val="20"/>
          <w:lang w:val="hy-AM"/>
        </w:rPr>
        <w:t>ասնակիցներըպարտավորեներկարաձգելիրենցներկայացրածհայտիապահովման</w:t>
      </w:r>
      <w:r w:rsidR="00781688" w:rsidRPr="00E6597C">
        <w:rPr>
          <w:rFonts w:ascii="GHEA Grapalat" w:hAnsi="GHEA Grapalat" w:cs="Arial Unicode"/>
          <w:sz w:val="20"/>
          <w:lang w:val="hy-AM"/>
        </w:rPr>
        <w:t xml:space="preserve">վավերականության </w:t>
      </w:r>
      <w:r w:rsidRPr="00E6597C">
        <w:rPr>
          <w:rFonts w:ascii="GHEA Grapalat" w:hAnsi="GHEA Grapalat" w:cs="Sylfaen"/>
          <w:sz w:val="20"/>
          <w:lang w:val="hy-AM"/>
        </w:rPr>
        <w:t>ժամկետըկամներկայացնելհայտինորապահովում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3"/>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ՀԱՅՏԸՆԵՐԿԱՅԱՑՆԵԼՈՒԿԱՐԳԸ</w:t>
      </w:r>
    </w:p>
    <w:p w:rsidR="00096865" w:rsidRPr="00E6597C" w:rsidRDefault="00096865" w:rsidP="00EF3662">
      <w:pPr>
        <w:jc w:val="center"/>
        <w:rPr>
          <w:rFonts w:ascii="GHEA Grapalat" w:hAnsi="GHEA Grapalat"/>
          <w:b/>
          <w:sz w:val="20"/>
          <w:lang w:val="hy-AM"/>
        </w:rPr>
      </w:pP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Մասնակիցըկարող</w:t>
      </w:r>
      <w:r w:rsidR="000946A3" w:rsidRPr="00E6597C">
        <w:rPr>
          <w:rFonts w:ascii="GHEA Grapalat" w:hAnsi="GHEA Grapalat" w:cs="Sylfaen"/>
        </w:rPr>
        <w:t>է</w:t>
      </w:r>
      <w:r w:rsidRPr="00E6597C">
        <w:rPr>
          <w:rFonts w:ascii="GHEA Grapalat" w:hAnsi="GHEA Grapalat" w:cs="Sylfaen"/>
        </w:rPr>
        <w:t>հայտներկայացնելինչպեսյուրաքանչյուրչափաբաժնի</w:t>
      </w:r>
      <w:r w:rsidRPr="00E6597C">
        <w:rPr>
          <w:rFonts w:ascii="GHEA Grapalat" w:hAnsi="GHEA Grapalat"/>
          <w:lang w:val="hy-AM"/>
        </w:rPr>
        <w:t xml:space="preserve">, </w:t>
      </w:r>
      <w:r w:rsidRPr="00E6597C">
        <w:rPr>
          <w:rFonts w:ascii="GHEA Grapalat" w:hAnsi="GHEA Grapalat" w:cs="Sylfaen"/>
        </w:rPr>
        <w:t>այնպեսէլմիքանիկամբոլորչափաբաժիններիհամար</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8802B3" w:rsidRPr="008111E8" w:rsidRDefault="00096865" w:rsidP="008802B3">
      <w:pPr>
        <w:pStyle w:val="23"/>
        <w:spacing w:line="240" w:lineRule="auto"/>
        <w:ind w:firstLine="567"/>
        <w:rPr>
          <w:rFonts w:ascii="GHEA Grapalat" w:hAnsi="GHEA Grapalat" w:cs="Sylfaen"/>
          <w:b/>
          <w:sz w:val="24"/>
          <w:szCs w:val="24"/>
          <w:u w:val="single"/>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802B3" w:rsidRPr="008111E8">
        <w:rPr>
          <w:rFonts w:ascii="GHEA Grapalat" w:hAnsi="GHEA Grapalat" w:cs="Sylfaen"/>
          <w:b/>
          <w:sz w:val="24"/>
          <w:szCs w:val="24"/>
          <w:u w:val="single"/>
          <w:lang w:val="hy-AM"/>
        </w:rPr>
        <w:t>41-րդ օրվա ժամը 10:00-ն, ՀՀ Կոտայքի մարզ, գյուղ Գառնի, Ս. Շահումյան 4 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B666A" w:rsidRPr="0037195D">
        <w:rPr>
          <w:rFonts w:ascii="GHEA Grapalat" w:hAnsi="GHEA Grapalat" w:cs="Sylfaen"/>
          <w:b/>
          <w:lang w:val="hy-AM"/>
        </w:rPr>
        <w:t>Ռ. Ասատրյանը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807F3D" w:rsidRDefault="0059404D" w:rsidP="00807F3D">
      <w:pPr>
        <w:pStyle w:val="norm"/>
        <w:spacing w:line="240" w:lineRule="auto"/>
        <w:ind w:firstLine="630"/>
        <w:rPr>
          <w:rFonts w:ascii="Cambria Math" w:hAnsi="Cambria Math" w:cs="Sylfaen"/>
          <w:szCs w:val="24"/>
          <w:lang w:val="hy-AM"/>
        </w:rPr>
      </w:pPr>
      <w:r w:rsidRPr="001C0425">
        <w:rPr>
          <w:rFonts w:ascii="GHEA Grapalat" w:hAnsi="GHEA Grapalat"/>
          <w:sz w:val="20"/>
          <w:lang w:val="hy-AM"/>
        </w:rPr>
        <w:t xml:space="preserve">ե) </w:t>
      </w:r>
      <w:r w:rsidR="00807F3D" w:rsidRPr="001C0425">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1C0425">
        <w:rPr>
          <w:rFonts w:ascii="GHEA Grapalat" w:hAnsi="GHEA Grapalat"/>
          <w:sz w:val="20"/>
          <w:lang w:val="hy-AM"/>
        </w:rPr>
        <w:t xml:space="preserve">Ընդ որում </w:t>
      </w:r>
      <w:r w:rsidR="00807F3D" w:rsidRPr="001C042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1C0425">
        <w:rPr>
          <w:rFonts w:ascii="Cambria Math" w:hAnsi="Cambria Math" w:cs="Sylfaen"/>
          <w:sz w:val="20"/>
          <w:lang w:val="hy-AM"/>
        </w:rPr>
        <w:t>․</w:t>
      </w:r>
      <w:r w:rsidR="003319E2">
        <w:rPr>
          <w:rStyle w:val="af6"/>
          <w:rFonts w:ascii="Cambria Math" w:hAnsi="Cambria Math" w:cs="Sylfaen"/>
          <w:sz w:val="20"/>
          <w:lang w:val="hy-AM"/>
        </w:rPr>
        <w:footnoteReference w:id="4"/>
      </w:r>
    </w:p>
    <w:bookmarkEnd w:id="3"/>
    <w:p w:rsidR="00B67CCD" w:rsidRPr="001C0425" w:rsidRDefault="003850A0" w:rsidP="00EF3662">
      <w:pPr>
        <w:pStyle w:val="norm"/>
        <w:spacing w:line="240" w:lineRule="auto"/>
        <w:rPr>
          <w:rFonts w:ascii="GHEA Grapalat" w:hAnsi="GHEA Grapalat" w:cs="Sylfaen"/>
          <w:b/>
          <w:sz w:val="20"/>
          <w:szCs w:val="24"/>
          <w:lang w:val="hy-AM" w:eastAsia="en-US"/>
        </w:rPr>
      </w:pPr>
      <w:r w:rsidRPr="001C0425">
        <w:rPr>
          <w:rFonts w:ascii="GHEA Grapalat" w:hAnsi="GHEA Grapalat" w:cs="Sylfaen"/>
          <w:b/>
          <w:sz w:val="20"/>
          <w:szCs w:val="24"/>
          <w:lang w:val="hy-AM" w:eastAsia="en-US"/>
        </w:rPr>
        <w:t>2</w:t>
      </w:r>
      <w:r w:rsidR="003E3FD0" w:rsidRPr="001C0425">
        <w:rPr>
          <w:rFonts w:ascii="GHEA Grapalat" w:hAnsi="GHEA Grapalat" w:cs="Sylfaen"/>
          <w:b/>
          <w:sz w:val="20"/>
          <w:szCs w:val="24"/>
          <w:lang w:val="hy-AM" w:eastAsia="en-US"/>
        </w:rPr>
        <w:t>)</w:t>
      </w:r>
      <w:r w:rsidR="0047117B" w:rsidRPr="001C0425">
        <w:rPr>
          <w:rFonts w:ascii="GHEA Grapalat" w:hAnsi="GHEA Grapalat" w:cs="Sylfaen"/>
          <w:b/>
          <w:sz w:val="20"/>
          <w:szCs w:val="24"/>
          <w:lang w:val="hy-AM" w:eastAsia="en-US"/>
        </w:rPr>
        <w:t xml:space="preserve">իր կողմից հաստատված </w:t>
      </w:r>
      <w:r w:rsidR="00B67CCD" w:rsidRPr="001C0425">
        <w:rPr>
          <w:rFonts w:ascii="GHEA Grapalat" w:hAnsi="GHEA Grapalat" w:cs="Sylfaen"/>
          <w:b/>
          <w:sz w:val="20"/>
          <w:szCs w:val="24"/>
          <w:lang w:val="hy-AM" w:eastAsia="en-US"/>
        </w:rPr>
        <w:t>գնային առաջարկ</w:t>
      </w:r>
    </w:p>
    <w:p w:rsidR="006C3115" w:rsidRPr="00E6597C" w:rsidRDefault="00C96127" w:rsidP="00EF3662">
      <w:pPr>
        <w:ind w:firstLine="567"/>
        <w:jc w:val="both"/>
        <w:rPr>
          <w:rFonts w:ascii="GHEA Grapalat" w:hAnsi="GHEA Grapalat" w:cs="Sylfaen"/>
          <w:color w:val="FFFFFF"/>
          <w:sz w:val="20"/>
          <w:lang w:val="hy-AM"/>
        </w:rPr>
      </w:pPr>
      <w:r w:rsidRPr="001C0425">
        <w:rPr>
          <w:rFonts w:ascii="GHEA Grapalat" w:hAnsi="GHEA Grapalat" w:cs="Sylfaen"/>
          <w:b/>
          <w:sz w:val="20"/>
          <w:lang w:val="hy-AM"/>
        </w:rPr>
        <w:t>3</w:t>
      </w:r>
      <w:r w:rsidR="00F53525" w:rsidRPr="001C0425">
        <w:rPr>
          <w:rFonts w:ascii="GHEA Grapalat" w:hAnsi="GHEA Grapalat" w:cs="Sylfaen"/>
          <w:b/>
          <w:sz w:val="20"/>
          <w:lang w:val="hy-AM"/>
        </w:rPr>
        <w:t xml:space="preserve">) հայտի ապահովում կանխիկ փողի կամ բանկային երաշխիքի </w:t>
      </w:r>
      <w:r w:rsidR="00C03728" w:rsidRPr="001C0425">
        <w:rPr>
          <w:rFonts w:ascii="GHEA Grapalat" w:hAnsi="GHEA Grapalat" w:cs="Sylfaen"/>
          <w:b/>
          <w:sz w:val="20"/>
          <w:lang w:val="hy-AM"/>
        </w:rPr>
        <w:t>ձևով</w:t>
      </w:r>
      <w:r w:rsidR="00F53525" w:rsidRPr="001C0425">
        <w:rPr>
          <w:rFonts w:ascii="GHEA Grapalat" w:hAnsi="GHEA Grapalat" w:cs="Sylfaen"/>
          <w:b/>
          <w:sz w:val="20"/>
          <w:lang w:val="hy-AM"/>
        </w:rPr>
        <w:t>:</w:t>
      </w:r>
      <w:r w:rsidR="00D70570">
        <w:rPr>
          <w:rStyle w:val="af6"/>
          <w:rFonts w:ascii="GHEA Grapalat" w:hAnsi="GHEA Grapalat" w:cs="Sylfaen"/>
          <w:sz w:val="20"/>
          <w:lang w:val="hy-AM"/>
        </w:rPr>
        <w:footnoteReference w:id="5"/>
      </w:r>
    </w:p>
    <w:p w:rsidR="00EC6281" w:rsidRPr="004605D7" w:rsidRDefault="00C96127" w:rsidP="00EF3662">
      <w:pPr>
        <w:pStyle w:val="norm"/>
        <w:spacing w:line="240" w:lineRule="auto"/>
        <w:rPr>
          <w:rFonts w:ascii="GHEA Grapalat" w:hAnsi="GHEA Grapalat" w:cs="Sylfaen"/>
          <w:sz w:val="20"/>
          <w:szCs w:val="24"/>
          <w:lang w:val="hy-AM" w:eastAsia="en-US"/>
        </w:rPr>
      </w:pPr>
      <w:r w:rsidRPr="001C0425">
        <w:rPr>
          <w:rFonts w:ascii="GHEA Grapalat" w:hAnsi="GHEA Grapalat" w:cs="Sylfaen"/>
          <w:b/>
          <w:sz w:val="20"/>
          <w:szCs w:val="24"/>
          <w:lang w:val="hy-AM" w:eastAsia="en-US"/>
        </w:rPr>
        <w:t>4)</w:t>
      </w:r>
      <w:r w:rsidR="00EC6281" w:rsidRPr="001C0425">
        <w:rPr>
          <w:rFonts w:ascii="GHEA Grapalat" w:hAnsi="GHEA Grapalat" w:cs="Sylfaen"/>
          <w:b/>
          <w:sz w:val="20"/>
          <w:szCs w:val="24"/>
          <w:lang w:val="hy-AM" w:eastAsia="en-US"/>
        </w:rPr>
        <w:t xml:space="preserve"> շինարարական աշխատանքների գնման դեպքում</w:t>
      </w:r>
      <w:r w:rsidR="006F1AAD" w:rsidRPr="001C0425">
        <w:rPr>
          <w:rFonts w:ascii="GHEA Grapalat" w:hAnsi="GHEA Grapalat" w:cs="Sylfaen"/>
          <w:b/>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503616" w:rsidRPr="00E6597C" w:rsidRDefault="00503616" w:rsidP="00503616">
      <w:pPr>
        <w:pStyle w:val="norm"/>
        <w:tabs>
          <w:tab w:val="left" w:pos="9298"/>
        </w:tabs>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ab/>
      </w: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ՀԱՅՏԻԳՆԱՅԻՆԱՌԱՋԱՐԿԸ</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lastRenderedPageBreak/>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Առաջարկվողգինըա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hy-AM"/>
        </w:rPr>
        <w:t>արժեքիցբացիներառումէփոխադրման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այլվճարումներիգծովծախսերըևչիկարողպակասլինելդրանցինքնարժեքից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Առաջարկվողգնիհաշվարկըպետքէներկայացվիհայտով</w:t>
      </w:r>
      <w:r w:rsidR="00A45946" w:rsidRPr="00E6597C">
        <w:rPr>
          <w:rFonts w:ascii="GHEA Grapalat" w:hAnsi="GHEA Grapalat"/>
          <w:sz w:val="20"/>
          <w:lang w:val="es-ES"/>
        </w:rPr>
        <w:t>:</w:t>
      </w:r>
    </w:p>
    <w:p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ru-RU"/>
        </w:rPr>
        <w:t>գնայինառաջարկում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p>
    <w:p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rsidR="00086481" w:rsidRPr="00503616" w:rsidRDefault="00086481" w:rsidP="00086481">
      <w:pPr>
        <w:pStyle w:val="norm"/>
        <w:spacing w:line="240" w:lineRule="auto"/>
        <w:ind w:firstLine="567"/>
        <w:rPr>
          <w:rFonts w:ascii="GHEA Grapalat" w:hAnsi="GHEA Grapalat" w:cs="Sylfaen"/>
          <w:b/>
          <w:sz w:val="20"/>
          <w:szCs w:val="24"/>
          <w:lang w:val="hy-AM" w:eastAsia="en-US"/>
        </w:rPr>
      </w:pPr>
      <w:r w:rsidRPr="00503616">
        <w:rPr>
          <w:rFonts w:ascii="GHEA Grapalat" w:hAnsi="GHEA Grapalat" w:cs="Sylfaen"/>
          <w:b/>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503616">
        <w:rPr>
          <w:rFonts w:ascii="GHEA Grapalat" w:hAnsi="GHEA Grapalat" w:cs="Sylfaen"/>
          <w:b/>
          <w:sz w:val="20"/>
          <w:szCs w:val="24"/>
          <w:lang w:val="hy-AM" w:eastAsia="en-US"/>
        </w:rPr>
        <w:t xml:space="preserve">համաձայն հրավերին կցված ծավալաթերթ-նախահաշվի՝ </w:t>
      </w:r>
      <w:r w:rsidRPr="00503616">
        <w:rPr>
          <w:rFonts w:ascii="GHEA Grapalat" w:hAnsi="GHEA Grapalat" w:cs="Sylfaen"/>
          <w:b/>
          <w:sz w:val="20"/>
          <w:szCs w:val="24"/>
          <w:lang w:val="hy-AM" w:eastAsia="en-US"/>
        </w:rPr>
        <w:t>հետևյալ բանաձևով՝ ՎԳ=ՄԳ/ՆԳxԿԾ, որտեղ՝</w:t>
      </w:r>
    </w:p>
    <w:p w:rsidR="00086481" w:rsidRPr="00503616" w:rsidRDefault="00086481" w:rsidP="00086481">
      <w:pPr>
        <w:pStyle w:val="norm"/>
        <w:spacing w:line="240" w:lineRule="auto"/>
        <w:ind w:firstLine="567"/>
        <w:rPr>
          <w:rFonts w:ascii="GHEA Grapalat" w:hAnsi="GHEA Grapalat" w:cs="Sylfaen"/>
          <w:b/>
          <w:sz w:val="20"/>
          <w:szCs w:val="24"/>
          <w:lang w:val="hy-AM" w:eastAsia="en-US"/>
        </w:rPr>
      </w:pPr>
      <w:r w:rsidRPr="00503616">
        <w:rPr>
          <w:rFonts w:ascii="GHEA Grapalat" w:hAnsi="GHEA Grapalat" w:cs="Sylfaen"/>
          <w:b/>
          <w:sz w:val="20"/>
          <w:szCs w:val="24"/>
          <w:lang w:val="hy-AM" w:eastAsia="en-US"/>
        </w:rPr>
        <w:t>ՄԳ-ն ընտրված մասնակցի առաջարկած գինն է.</w:t>
      </w:r>
    </w:p>
    <w:p w:rsidR="00086481" w:rsidRPr="00503616" w:rsidRDefault="00086481" w:rsidP="00086481">
      <w:pPr>
        <w:pStyle w:val="norm"/>
        <w:spacing w:line="240" w:lineRule="auto"/>
        <w:ind w:firstLine="567"/>
        <w:rPr>
          <w:rFonts w:ascii="GHEA Grapalat" w:hAnsi="GHEA Grapalat" w:cs="Sylfaen"/>
          <w:b/>
          <w:sz w:val="20"/>
          <w:szCs w:val="24"/>
          <w:lang w:val="hy-AM" w:eastAsia="en-US"/>
        </w:rPr>
      </w:pPr>
      <w:r w:rsidRPr="00503616">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rsidR="00086481" w:rsidRPr="00503616" w:rsidRDefault="00086481" w:rsidP="00086481">
      <w:pPr>
        <w:pStyle w:val="norm"/>
        <w:spacing w:line="240" w:lineRule="auto"/>
        <w:ind w:firstLine="567"/>
        <w:rPr>
          <w:rFonts w:ascii="GHEA Grapalat" w:hAnsi="GHEA Grapalat" w:cs="Sylfaen"/>
          <w:b/>
          <w:sz w:val="20"/>
          <w:szCs w:val="24"/>
          <w:lang w:val="hy-AM" w:eastAsia="en-US"/>
        </w:rPr>
      </w:pPr>
      <w:r w:rsidRPr="00503616">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rsidR="00086481" w:rsidRPr="00503616" w:rsidRDefault="00086481" w:rsidP="00086481">
      <w:pPr>
        <w:pStyle w:val="norm"/>
        <w:spacing w:line="240" w:lineRule="auto"/>
        <w:ind w:firstLine="567"/>
        <w:rPr>
          <w:rFonts w:ascii="GHEA Grapalat" w:hAnsi="GHEA Grapalat" w:cs="Sylfaen"/>
          <w:b/>
          <w:sz w:val="20"/>
          <w:szCs w:val="24"/>
          <w:vertAlign w:val="superscript"/>
          <w:lang w:val="es-ES" w:eastAsia="en-US"/>
        </w:rPr>
      </w:pPr>
      <w:r w:rsidRPr="00503616">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503616">
        <w:rPr>
          <w:rFonts w:ascii="GHEA Grapalat" w:hAnsi="GHEA Grapalat" w:cs="Sylfaen"/>
          <w:b/>
          <w:sz w:val="20"/>
          <w:szCs w:val="24"/>
          <w:vertAlign w:val="superscript"/>
          <w:lang w:val="hy-AM" w:eastAsia="en-US"/>
        </w:rPr>
        <w:t>8</w:t>
      </w:r>
    </w:p>
    <w:p w:rsidR="00B95FE0" w:rsidRPr="00E6597C" w:rsidDel="00086481" w:rsidRDefault="00B95FE0" w:rsidP="00EF3662">
      <w:pPr>
        <w:pStyle w:val="norm"/>
        <w:spacing w:line="240" w:lineRule="auto"/>
        <w:ind w:firstLine="567"/>
        <w:rPr>
          <w:del w:id="5" w:author="Sergey Shahnazaryan" w:date="2024-02-09T13:16:00Z"/>
          <w:rFonts w:ascii="GHEA Grapalat" w:hAnsi="GHEA Grapalat" w:cs="Sylfaen"/>
          <w:sz w:val="20"/>
          <w:szCs w:val="24"/>
          <w:lang w:val="es-ES" w:eastAsia="en-US"/>
        </w:rPr>
      </w:pPr>
    </w:p>
    <w:p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ՀԱՅՏԻԳՈՐԾՈՂՈՒԹՅԱՆԺԱՄԿԵՏԸ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ՀԱՅՏԵՐՈՒՄՓՈՓՈԽՈՒԹՅՈՒՆԿԱՏԱՐԵԼՈՒ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ԵՎԴՐԱՆՔՀԵՏՎԵՐՑՆԵԼՈՒԿԱՐԳԸ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cs="Sylfaen"/>
          <w:i w:val="0"/>
          <w:szCs w:val="24"/>
          <w:lang w:val="ru-RU"/>
        </w:rPr>
        <w:t>Օրենքի</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րդհոդվածիհամաձայն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հայտըվավերէմինչևՕրենքինհամապատասխանպայմանագրիկնքումը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ասնակցիկողմիցհայտիհետվերցնելը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հայտիմերժումըկամ</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ընթացակարգըչկայացածհայտարարվելը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096865" w:rsidRPr="00E6597C">
        <w:rPr>
          <w:rFonts w:ascii="GHEA Grapalat" w:hAnsi="GHEA Grapalat" w:cs="Sylfaen"/>
          <w:i w:val="0"/>
          <w:szCs w:val="24"/>
          <w:lang w:val="ru-RU"/>
        </w:rPr>
        <w:t>Օրենքի</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րդհոդվածիհամաձայն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մինչևսույնհրավերի</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հայտերիներկայացմանվերջնաժամկետը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կարողէփոփոխելկամհետվերցնելիրհայտը</w:t>
      </w:r>
      <w:r w:rsidR="004D5671" w:rsidRPr="00E6597C">
        <w:rPr>
          <w:rFonts w:ascii="GHEA Grapalat" w:hAnsi="GHEA Grapalat" w:cs="Sylfaen"/>
          <w:i w:val="0"/>
          <w:szCs w:val="24"/>
          <w:lang w:val="ru-RU"/>
        </w:rPr>
        <w:t>։</w:t>
      </w:r>
    </w:p>
    <w:p w:rsidR="00FA0E41" w:rsidRPr="00E6597C" w:rsidRDefault="00FA0E41" w:rsidP="00EF3662">
      <w:pPr>
        <w:ind w:firstLine="567"/>
        <w:jc w:val="center"/>
        <w:rPr>
          <w:rFonts w:ascii="GHEA Grapalat" w:hAnsi="GHEA Grapalat"/>
          <w:b/>
          <w:sz w:val="20"/>
          <w:lang w:val="af-ZA"/>
        </w:rPr>
      </w:pPr>
    </w:p>
    <w:p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ՀԱՅՏԻԱՊԱՀՈՎՈՒՄԸ</w:t>
      </w:r>
    </w:p>
    <w:p w:rsidR="00096865" w:rsidRPr="00E6597C" w:rsidRDefault="00096865" w:rsidP="00EF3662">
      <w:pPr>
        <w:ind w:firstLine="567"/>
        <w:jc w:val="both"/>
        <w:rPr>
          <w:rFonts w:ascii="GHEA Grapalat" w:hAnsi="GHEA Grapalat"/>
          <w:b/>
          <w:sz w:val="20"/>
          <w:lang w:val="af-ZA"/>
        </w:rPr>
      </w:pPr>
    </w:p>
    <w:p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սույնհրավերովսահմանված</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ներկայացնումէհայտիապահովում</w:t>
      </w:r>
      <w:r w:rsidR="00AE3822" w:rsidRPr="00E6597C">
        <w:rPr>
          <w:rFonts w:ascii="GHEA Grapalat" w:hAnsi="GHEA Grapalat" w:cs="Sylfaen"/>
          <w:bCs/>
          <w:sz w:val="20"/>
          <w:szCs w:val="20"/>
          <w:lang w:val="af-ZA"/>
        </w:rPr>
        <w:t>:</w:t>
      </w:r>
    </w:p>
    <w:p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այտիապահովումըներկայացվումէբանկայիներաշխիքի</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կամկանխիկփողիձևով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որիչափըհավասարէ</w:t>
      </w:r>
      <w:r w:rsidR="006F3F15">
        <w:rPr>
          <w:rFonts w:ascii="GHEA Grapalat" w:hAnsi="GHEA Grapalat" w:cs="Sylfaen"/>
          <w:sz w:val="20"/>
          <w:szCs w:val="20"/>
          <w:lang w:val="hy-AM"/>
        </w:rPr>
        <w:t>գնման գնի</w:t>
      </w:r>
      <w:r w:rsidR="00AE3822" w:rsidRPr="00E6597C">
        <w:rPr>
          <w:rFonts w:ascii="GHEA Grapalat" w:hAnsi="GHEA Grapalat" w:cs="Sylfaen"/>
          <w:sz w:val="20"/>
          <w:szCs w:val="20"/>
        </w:rPr>
        <w:t>հինգտոկոսին</w:t>
      </w:r>
      <w:r w:rsidR="00903898" w:rsidRPr="00E6597C">
        <w:rPr>
          <w:rFonts w:ascii="GHEA Grapalat" w:hAnsi="GHEA Grapalat" w:cs="Sylfaen"/>
          <w:sz w:val="20"/>
          <w:szCs w:val="20"/>
          <w:lang w:val="af-ZA"/>
        </w:rPr>
        <w:t>:</w:t>
      </w:r>
      <w:r w:rsidR="006F3F15">
        <w:rPr>
          <w:rFonts w:ascii="GHEA Grapalat" w:hAnsi="GHEA Grapalat" w:cs="Sylfaen"/>
          <w:bCs/>
          <w:sz w:val="20"/>
          <w:szCs w:val="20"/>
        </w:rPr>
        <w:t>Եթեմասնակցիգնայինառաջարկըգերազանցումէգնմանգինը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ապահայտիապահովմանչափըհավասարէգնայինառաջարկիհինգտոկոսին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rPr>
        <w:t>Ընդորում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եթեմասնակիցըհայտիապահովումըներկայացրելէսույնկետովսահմանվածչափիցավել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ապահայտըհամարվումէհրավերիպահանջներինբավարարողևենթակաչէմերժման</w:t>
      </w:r>
      <w:r w:rsidR="00AE3822" w:rsidRPr="00E6597C">
        <w:rPr>
          <w:rFonts w:ascii="GHEA Grapalat" w:hAnsi="GHEA Grapalat" w:cs="Sylfaen"/>
          <w:sz w:val="20"/>
          <w:szCs w:val="20"/>
          <w:lang w:val="af-ZA"/>
        </w:rPr>
        <w:t>:</w:t>
      </w:r>
    </w:p>
    <w:p w:rsidR="006F3F15" w:rsidRDefault="001578D4" w:rsidP="00265A5A">
      <w:pPr>
        <w:ind w:firstLine="567"/>
        <w:jc w:val="both"/>
        <w:rPr>
          <w:rFonts w:ascii="GHEA Grapalat" w:hAnsi="GHEA Grapalat"/>
          <w:sz w:val="20"/>
          <w:szCs w:val="20"/>
          <w:lang w:val="af-ZA"/>
        </w:rPr>
      </w:pPr>
      <w:r w:rsidRPr="001C0425">
        <w:rPr>
          <w:rFonts w:ascii="GHEA Grapalat" w:hAnsi="GHEA Grapalat"/>
          <w:b/>
          <w:sz w:val="20"/>
          <w:szCs w:val="20"/>
        </w:rPr>
        <w:t>Կանխիկփողիձևովներկայացվածհայտիապահովումը</w:t>
      </w:r>
      <w:r w:rsidR="00712311" w:rsidRPr="001C0425">
        <w:rPr>
          <w:rFonts w:ascii="GHEA Grapalat" w:hAnsi="GHEA Grapalat"/>
          <w:b/>
          <w:sz w:val="20"/>
          <w:szCs w:val="20"/>
        </w:rPr>
        <w:t>պետքէփոխանցվիԿենտրոնականգանձապետարանում</w:t>
      </w:r>
      <w:r w:rsidRPr="001C0425">
        <w:rPr>
          <w:rFonts w:ascii="GHEA Grapalat" w:hAnsi="GHEA Grapalat"/>
          <w:b/>
          <w:sz w:val="20"/>
          <w:szCs w:val="20"/>
        </w:rPr>
        <w:t>լիազորվածմարմնիանվամբբացված</w:t>
      </w:r>
      <w:r w:rsidR="003F1EEA" w:rsidRPr="001C0425">
        <w:rPr>
          <w:rFonts w:ascii="GHEA Grapalat" w:hAnsi="GHEA Grapalat"/>
          <w:b/>
          <w:lang w:val="af-ZA"/>
        </w:rPr>
        <w:t>«</w:t>
      </w:r>
      <w:r w:rsidR="003B0D6E" w:rsidRPr="001C0425">
        <w:rPr>
          <w:rFonts w:ascii="GHEA Grapalat" w:hAnsi="GHEA Grapalat"/>
          <w:b/>
          <w:sz w:val="20"/>
          <w:szCs w:val="20"/>
          <w:lang w:val="af-ZA"/>
        </w:rPr>
        <w:t>900008000466</w:t>
      </w:r>
      <w:r w:rsidR="003F1EEA" w:rsidRPr="001C0425">
        <w:rPr>
          <w:rFonts w:ascii="GHEA Grapalat" w:hAnsi="GHEA Grapalat"/>
          <w:b/>
          <w:lang w:val="af-ZA"/>
        </w:rPr>
        <w:t>»</w:t>
      </w:r>
      <w:r w:rsidRPr="001C0425">
        <w:rPr>
          <w:rFonts w:ascii="GHEA Grapalat" w:hAnsi="GHEA Grapalat"/>
          <w:b/>
          <w:sz w:val="20"/>
          <w:szCs w:val="20"/>
        </w:rPr>
        <w:t>գանձապետականհաշվ</w:t>
      </w:r>
      <w:r w:rsidR="00712311" w:rsidRPr="001C0425">
        <w:rPr>
          <w:rFonts w:ascii="GHEA Grapalat" w:hAnsi="GHEA Grapalat"/>
          <w:b/>
          <w:sz w:val="20"/>
          <w:szCs w:val="20"/>
        </w:rPr>
        <w:t>ին</w:t>
      </w:r>
      <w:r w:rsidR="00712311" w:rsidRPr="001C0425">
        <w:rPr>
          <w:rFonts w:ascii="GHEA Grapalat" w:hAnsi="GHEA Grapalat"/>
          <w:b/>
          <w:sz w:val="20"/>
          <w:szCs w:val="20"/>
          <w:lang w:val="af-ZA"/>
        </w:rPr>
        <w:t>,</w:t>
      </w:r>
      <w:r w:rsidR="00712311" w:rsidRPr="00E6597C">
        <w:rPr>
          <w:rFonts w:ascii="GHEA Grapalat" w:hAnsi="GHEA Grapalat"/>
          <w:sz w:val="20"/>
          <w:szCs w:val="20"/>
        </w:rPr>
        <w:t>որըենթակաէվերադարձման</w:t>
      </w:r>
      <w:r w:rsidR="002032CE" w:rsidRPr="00E6597C">
        <w:rPr>
          <w:rFonts w:ascii="GHEA Grapalat" w:hAnsi="GHEA Grapalat"/>
          <w:sz w:val="20"/>
          <w:szCs w:val="20"/>
        </w:rPr>
        <w:t>այններկայացրածմասնակցին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բացառությամբսույնհրավերի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ինմասի</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կետովնախատեսվածդեպքերի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Ընդորումհայտիապահովումըվերադարձվումէպայմանագիրըկնքվելուօրվանհաջորդողհինգաշխատանքայինօրվաընթացքում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Գնմանընթացակարգըչկայացածհայտարարվելուդեպքումհայտիապահովումըվերադարձվումէանգործությանժամկետնավարտվելունհաջորդողհինգաշխատանքայինօրվաընթացքում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եթեգնմանընթացակարգիարդյունքներըբողոքարկվածչեն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առկայությանդեպքումհայտիապահովումըվերադարձվումէգնմանընթացակարգըչկայացածհայտարարելումասինգնահատողհանձնաժողովիորոշումնանփոփոխթողնելումասինդատարանիեզրափակիչդատականակտնօրինականուժիմեջմտնելուօրվանհաջորդողհինգաշխատանքայինօրվաընթացքում</w:t>
      </w:r>
      <w:r w:rsidR="006F3F15" w:rsidRPr="00BA41C0">
        <w:rPr>
          <w:rFonts w:ascii="GHEA Grapalat" w:hAnsi="GHEA Grapalat"/>
          <w:sz w:val="20"/>
          <w:szCs w:val="20"/>
          <w:lang w:val="af-ZA"/>
        </w:rPr>
        <w:t>:</w:t>
      </w:r>
    </w:p>
    <w:p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Եթեգնմանընթացակարգըկազմակերպվումէ</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րդհոդվածի</w:t>
      </w:r>
      <w:r w:rsidRPr="00401C4E">
        <w:rPr>
          <w:rFonts w:ascii="GHEA Grapalat" w:hAnsi="GHEA Grapalat"/>
          <w:sz w:val="20"/>
          <w:szCs w:val="20"/>
          <w:lang w:val="af-ZA"/>
        </w:rPr>
        <w:t xml:space="preserve"> 6-</w:t>
      </w:r>
      <w:r w:rsidRPr="00401C4E">
        <w:rPr>
          <w:rFonts w:ascii="GHEA Grapalat" w:hAnsi="GHEA Grapalat"/>
          <w:sz w:val="20"/>
          <w:szCs w:val="20"/>
        </w:rPr>
        <w:t>րդմասի</w:t>
      </w:r>
      <w:r w:rsidRPr="00401C4E">
        <w:rPr>
          <w:rFonts w:ascii="GHEA Grapalat" w:hAnsi="GHEA Grapalat"/>
          <w:sz w:val="20"/>
          <w:szCs w:val="20"/>
          <w:lang w:val="af-ZA"/>
        </w:rPr>
        <w:t xml:space="preserve"> 2-</w:t>
      </w:r>
      <w:r w:rsidRPr="00401C4E">
        <w:rPr>
          <w:rFonts w:ascii="GHEA Grapalat" w:hAnsi="GHEA Grapalat"/>
          <w:sz w:val="20"/>
          <w:szCs w:val="20"/>
        </w:rPr>
        <w:t>րդկետիհիմանվրա</w:t>
      </w:r>
      <w:r w:rsidRPr="00401C4E">
        <w:rPr>
          <w:rFonts w:ascii="GHEA Grapalat" w:hAnsi="GHEA Grapalat"/>
          <w:sz w:val="20"/>
          <w:szCs w:val="20"/>
          <w:lang w:val="af-ZA"/>
        </w:rPr>
        <w:t xml:space="preserve">, </w:t>
      </w:r>
      <w:r w:rsidRPr="00401C4E">
        <w:rPr>
          <w:rFonts w:ascii="GHEA Grapalat" w:hAnsi="GHEA Grapalat"/>
          <w:sz w:val="20"/>
          <w:szCs w:val="20"/>
        </w:rPr>
        <w:t>հայտիապահովումըպայմանագիրըկնքածանձինվերադարձվումէֆինանսականմիջոցներնախատեսվածլինելուվերաբերյալկողմերիմիջևհամաձայնագիրըկնքվելուօրվանհաջորդողհինգաշխատանքայինօրվաընթացքում</w:t>
      </w:r>
      <w:r w:rsidRPr="00265A5A">
        <w:rPr>
          <w:rFonts w:ascii="GHEA Grapalat" w:hAnsi="GHEA Grapalat"/>
          <w:sz w:val="20"/>
          <w:szCs w:val="20"/>
          <w:lang w:val="af-ZA"/>
        </w:rPr>
        <w:t xml:space="preserve">: </w:t>
      </w:r>
      <w:r w:rsidRPr="00265A5A">
        <w:rPr>
          <w:rFonts w:ascii="GHEA Grapalat" w:hAnsi="GHEA Grapalat"/>
          <w:sz w:val="20"/>
          <w:szCs w:val="20"/>
        </w:rPr>
        <w:t>Եթեպայմանագիրկնքելուօրվանհաջորդողվեցամսվաընթացքումպայմանագրիկատարմանհամարֆինանսականմիջոցներչեննախատեսվումևպայմանագիրըլուծվումէ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BA7559">
        <w:rPr>
          <w:rFonts w:ascii="GHEA Grapalat" w:hAnsi="GHEA Grapalat"/>
          <w:sz w:val="20"/>
          <w:szCs w:val="20"/>
        </w:rPr>
        <w:t>հայտիապահովումըվերադարձվումէ</w:t>
      </w:r>
      <w:r w:rsidRPr="00265A5A">
        <w:rPr>
          <w:rFonts w:ascii="GHEA Grapalat" w:hAnsi="GHEA Grapalat"/>
          <w:sz w:val="20"/>
          <w:szCs w:val="20"/>
        </w:rPr>
        <w:t>պայմանագիրըլուծվելուօրվան</w:t>
      </w:r>
      <w:r w:rsidRPr="00BA7559">
        <w:rPr>
          <w:rFonts w:ascii="GHEA Grapalat" w:hAnsi="GHEA Grapalat"/>
          <w:sz w:val="20"/>
          <w:szCs w:val="20"/>
        </w:rPr>
        <w:t>հաջորդողհինգաշխատանքայինօրվաընթացքում</w:t>
      </w:r>
      <w:r w:rsidRPr="00BA7559">
        <w:rPr>
          <w:rFonts w:ascii="GHEA Grapalat" w:hAnsi="GHEA Grapalat"/>
          <w:sz w:val="20"/>
          <w:szCs w:val="20"/>
          <w:lang w:val="hy-AM"/>
        </w:rPr>
        <w:t>:</w:t>
      </w:r>
      <w:r w:rsidR="00263447">
        <w:rPr>
          <w:rStyle w:val="af6"/>
          <w:rFonts w:ascii="GHEA Grapalat" w:hAnsi="GHEA Grapalat"/>
          <w:sz w:val="20"/>
          <w:szCs w:val="20"/>
          <w:lang w:val="hy-AM"/>
        </w:rPr>
        <w:footnoteReference w:id="6"/>
      </w:r>
    </w:p>
    <w:p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rsidR="00E57B16" w:rsidRPr="007C7FCA" w:rsidRDefault="00E57B16" w:rsidP="00E57B16">
      <w:pPr>
        <w:shd w:val="clear" w:color="auto" w:fill="FFFFFF"/>
        <w:ind w:firstLine="375"/>
        <w:jc w:val="both"/>
        <w:rPr>
          <w:rFonts w:asciiTheme="minorHAnsi" w:hAnsiTheme="minorHAnsi"/>
          <w:sz w:val="20"/>
          <w:szCs w:val="20"/>
          <w:lang w:val="hy-AM"/>
        </w:rPr>
      </w:pPr>
    </w:p>
    <w:p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ըչափաբաժիններովկազմակերպվելուդեպքում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p>
    <w:p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00712311" w:rsidRPr="00251DD4">
        <w:rPr>
          <w:rFonts w:ascii="GHEA Grapalat" w:hAnsi="GHEA Grapalat"/>
          <w:sz w:val="20"/>
          <w:szCs w:val="20"/>
          <w:lang w:val="hy-AM"/>
        </w:rPr>
        <w:t>մասնակիցը</w:t>
      </w:r>
      <w:r w:rsidRPr="00251DD4">
        <w:rPr>
          <w:rFonts w:ascii="GHEA Grapalat" w:hAnsi="GHEA Grapalat"/>
          <w:sz w:val="20"/>
          <w:szCs w:val="20"/>
          <w:lang w:val="hy-AM"/>
        </w:rPr>
        <w:t>հայտներկայացնումէմեկիցավելչափաբաժիններիհամար</w:t>
      </w:r>
      <w:r w:rsidRPr="00E6597C">
        <w:rPr>
          <w:rFonts w:ascii="GHEA Grapalat" w:hAnsi="GHEA Grapalat"/>
          <w:sz w:val="20"/>
          <w:szCs w:val="20"/>
          <w:lang w:val="af-ZA"/>
        </w:rPr>
        <w:t xml:space="preserve">, </w:t>
      </w:r>
      <w:r w:rsidRPr="00251DD4">
        <w:rPr>
          <w:rFonts w:ascii="GHEA Grapalat" w:hAnsi="GHEA Grapalat"/>
          <w:sz w:val="20"/>
          <w:szCs w:val="20"/>
          <w:lang w:val="hy-AM"/>
        </w:rPr>
        <w:t>ապա</w:t>
      </w:r>
      <w:r w:rsidR="00712311" w:rsidRPr="00251DD4">
        <w:rPr>
          <w:rFonts w:ascii="GHEA Grapalat" w:hAnsi="GHEA Grapalat"/>
          <w:sz w:val="20"/>
          <w:szCs w:val="20"/>
          <w:lang w:val="hy-AM"/>
        </w:rPr>
        <w:t>հայտիապահովումը</w:t>
      </w:r>
      <w:r w:rsidRPr="00251DD4">
        <w:rPr>
          <w:rFonts w:ascii="GHEA Grapalat" w:hAnsi="GHEA Grapalat"/>
          <w:sz w:val="20"/>
          <w:szCs w:val="20"/>
          <w:lang w:val="hy-AM"/>
        </w:rPr>
        <w:t>կարողէներկայացնելինչպեսյուրաքանչյուրչափաբաժնիհամարառանձին</w:t>
      </w:r>
      <w:r w:rsidRPr="00E6597C">
        <w:rPr>
          <w:rFonts w:ascii="GHEA Grapalat" w:hAnsi="GHEA Grapalat"/>
          <w:sz w:val="20"/>
          <w:szCs w:val="20"/>
          <w:lang w:val="af-ZA"/>
        </w:rPr>
        <w:t xml:space="preserve">, </w:t>
      </w:r>
      <w:r w:rsidRPr="00251DD4">
        <w:rPr>
          <w:rFonts w:ascii="GHEA Grapalat" w:hAnsi="GHEA Grapalat"/>
          <w:sz w:val="20"/>
          <w:szCs w:val="20"/>
          <w:lang w:val="hy-AM"/>
        </w:rPr>
        <w:t>այնպեսէլմեկհայտիապահովում</w:t>
      </w:r>
      <w:r w:rsidRPr="00E6597C">
        <w:rPr>
          <w:rFonts w:ascii="GHEA Grapalat" w:hAnsi="GHEA Grapalat"/>
          <w:sz w:val="20"/>
          <w:szCs w:val="20"/>
          <w:lang w:val="af-ZA"/>
        </w:rPr>
        <w:t xml:space="preserve">` </w:t>
      </w:r>
      <w:r w:rsidRPr="00251DD4">
        <w:rPr>
          <w:rFonts w:ascii="GHEA Grapalat" w:hAnsi="GHEA Grapalat"/>
          <w:sz w:val="20"/>
          <w:szCs w:val="20"/>
          <w:lang w:val="hy-AM"/>
        </w:rPr>
        <w:t>բոլորչափաբաժիններիհամար</w:t>
      </w:r>
      <w:r w:rsidRPr="00E6597C">
        <w:rPr>
          <w:rFonts w:ascii="GHEA Grapalat" w:hAnsi="GHEA Grapalat"/>
          <w:sz w:val="20"/>
          <w:szCs w:val="20"/>
          <w:lang w:val="af-ZA"/>
        </w:rPr>
        <w:t xml:space="preserve">: </w:t>
      </w:r>
      <w:r w:rsidRPr="00251DD4">
        <w:rPr>
          <w:rFonts w:ascii="GHEA Grapalat" w:hAnsi="GHEA Grapalat"/>
          <w:sz w:val="20"/>
          <w:szCs w:val="20"/>
          <w:lang w:val="hy-AM"/>
        </w:rPr>
        <w:t>Մեկհայտիապահովումներկայացվելուդեպքում</w:t>
      </w:r>
      <w:r w:rsidRPr="00E6597C">
        <w:rPr>
          <w:rFonts w:ascii="GHEA Grapalat" w:hAnsi="GHEA Grapalat"/>
          <w:sz w:val="20"/>
          <w:szCs w:val="20"/>
          <w:lang w:val="af-ZA"/>
        </w:rPr>
        <w:t xml:space="preserve">, </w:t>
      </w:r>
      <w:r w:rsidRPr="00251DD4">
        <w:rPr>
          <w:rFonts w:ascii="GHEA Grapalat" w:hAnsi="GHEA Grapalat"/>
          <w:sz w:val="20"/>
          <w:szCs w:val="20"/>
          <w:lang w:val="hy-AM"/>
        </w:rPr>
        <w:t>դրագումարըհաշվարկվումէներկայացվածչափաբաժինների</w:t>
      </w:r>
      <w:r w:rsidR="006F3F15">
        <w:rPr>
          <w:rFonts w:ascii="GHEA Grapalat" w:hAnsi="GHEA Grapalat"/>
          <w:sz w:val="20"/>
          <w:szCs w:val="20"/>
          <w:lang w:val="hy-AM"/>
        </w:rPr>
        <w:t>գնման գների</w:t>
      </w:r>
      <w:r w:rsidR="006F3F15" w:rsidRPr="004B72E3">
        <w:rPr>
          <w:rFonts w:ascii="GHEA Grapalat" w:hAnsi="GHEA Grapalat"/>
          <w:sz w:val="20"/>
          <w:szCs w:val="20"/>
          <w:lang w:val="hy-AM"/>
        </w:rPr>
        <w:t>իսկգնայինառաջարկներըգնմանգներըգերազանցելուդեպքում՝գնայինառաջարկներիհանրագումարինկատմամբ՝հաշվիառնելովԿարգի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պարբերությանպահանջները</w:t>
      </w:r>
      <w:r w:rsidR="006F3F15" w:rsidRPr="004B72E3">
        <w:rPr>
          <w:rFonts w:ascii="GHEA Grapalat" w:hAnsi="GHEA Grapalat"/>
          <w:sz w:val="20"/>
          <w:szCs w:val="20"/>
          <w:lang w:val="af-ZA"/>
        </w:rPr>
        <w:t>,</w:t>
      </w:r>
    </w:p>
    <w:p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006F3F15">
        <w:rPr>
          <w:rFonts w:ascii="GHEA Grapalat" w:hAnsi="GHEA Grapalat" w:cs="Sylfaen"/>
          <w:sz w:val="20"/>
          <w:lang w:val="hy-AM"/>
        </w:rPr>
        <w:t>Մ</w:t>
      </w:r>
      <w:r w:rsidR="006F3F15" w:rsidRPr="00015CC3">
        <w:rPr>
          <w:rFonts w:ascii="GHEA Grapalat" w:hAnsi="GHEA Grapalat" w:cs="Sylfaen"/>
          <w:sz w:val="20"/>
          <w:lang w:val="hy-AM"/>
        </w:rPr>
        <w:t>ասնակիցըզրկվումէպայմանագիրկնքելուիրավունքիցորևէչափաբաժնիմասով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ապահայտիապահովումըվճարվումէմիայնայդչափաբաժնինկատմամբհաշվարկվածապահովմանչափով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7"/>
      </w:r>
    </w:p>
    <w:p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9771B9" w:rsidRPr="00251DD4">
        <w:rPr>
          <w:rFonts w:ascii="GHEA Grapalat" w:hAnsi="GHEA Grapalat" w:cs="Sylfaen"/>
          <w:sz w:val="20"/>
          <w:lang w:val="hy-AM"/>
        </w:rPr>
        <w:t>Մասնակիցըվճարումէհայտիապահովումը</w:t>
      </w:r>
      <w:r w:rsidR="009771B9" w:rsidRPr="00E6597C">
        <w:rPr>
          <w:rFonts w:ascii="GHEA Grapalat" w:hAnsi="GHEA Grapalat" w:cs="Sylfaen"/>
          <w:sz w:val="20"/>
          <w:lang w:val="af-ZA"/>
        </w:rPr>
        <w:t xml:space="preserve">, </w:t>
      </w:r>
      <w:r w:rsidR="009771B9" w:rsidRPr="00251DD4">
        <w:rPr>
          <w:rFonts w:ascii="GHEA Grapalat" w:hAnsi="GHEA Grapalat" w:cs="Sylfaen"/>
          <w:sz w:val="20"/>
          <w:lang w:val="hy-AM"/>
        </w:rPr>
        <w:t>եթենա</w:t>
      </w:r>
      <w:r w:rsidR="009771B9"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հայտարարվելէընտրվածմասնակից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սակայնհրաժարվումկամզրկվումէպայմանագիրկնքելուիրավունքից</w:t>
      </w:r>
      <w:r w:rsidRPr="00E6597C">
        <w:rPr>
          <w:rFonts w:ascii="GHEA Grapalat" w:hAnsi="GHEA Grapalat" w:cs="Sylfaen"/>
          <w:sz w:val="20"/>
          <w:lang w:val="af-ZA"/>
        </w:rPr>
        <w:t>.</w:t>
      </w:r>
    </w:p>
    <w:p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խախտելէգնմանգործընթացիշրջանակումստանձնածպարտավորություն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որըհանգեցրելէգործընթացինտվյալ</w:t>
      </w:r>
      <w:r w:rsidR="00EB602D" w:rsidRPr="00015CC3">
        <w:rPr>
          <w:rFonts w:ascii="GHEA Grapalat" w:hAnsi="GHEA Grapalat" w:cs="Sylfaen"/>
          <w:sz w:val="20"/>
        </w:rPr>
        <w:t>Մ</w:t>
      </w:r>
      <w:r w:rsidRPr="00015CC3">
        <w:rPr>
          <w:rFonts w:ascii="GHEA Grapalat" w:hAnsi="GHEA Grapalat" w:cs="Sylfaen"/>
          <w:sz w:val="20"/>
          <w:lang w:val="ru-RU"/>
        </w:rPr>
        <w:t>ասնակցիհետագամասնակցությանդադարեցմանը</w:t>
      </w:r>
      <w:r w:rsidRPr="00015CC3">
        <w:rPr>
          <w:rFonts w:ascii="GHEA Grapalat" w:hAnsi="GHEA Grapalat" w:cs="Sylfaen"/>
          <w:sz w:val="20"/>
          <w:lang w:val="af-ZA"/>
        </w:rPr>
        <w:t>.</w:t>
      </w:r>
    </w:p>
    <w:p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1C0425">
        <w:rPr>
          <w:rFonts w:ascii="GHEA Grapalat" w:hAnsi="GHEA Grapalat"/>
          <w:b/>
          <w:sz w:val="20"/>
          <w:lang w:val="af-ZA"/>
        </w:rPr>
        <w:t>7</w:t>
      </w:r>
      <w:r w:rsidR="00096865" w:rsidRPr="001C0425">
        <w:rPr>
          <w:rFonts w:ascii="GHEA Grapalat" w:hAnsi="GHEA Grapalat"/>
          <w:b/>
          <w:sz w:val="20"/>
          <w:lang w:val="af-ZA"/>
        </w:rPr>
        <w:t>.</w:t>
      </w:r>
      <w:r w:rsidR="009771B9" w:rsidRPr="001C0425">
        <w:rPr>
          <w:rFonts w:ascii="GHEA Grapalat" w:hAnsi="GHEA Grapalat"/>
          <w:b/>
          <w:sz w:val="20"/>
          <w:lang w:val="af-ZA"/>
        </w:rPr>
        <w:t>4</w:t>
      </w:r>
      <w:r w:rsidR="00096865" w:rsidRPr="001C0425">
        <w:rPr>
          <w:rFonts w:ascii="GHEA Grapalat" w:hAnsi="GHEA Grapalat"/>
          <w:b/>
          <w:sz w:val="20"/>
          <w:lang w:val="af-ZA"/>
        </w:rPr>
        <w:tab/>
      </w:r>
      <w:r w:rsidR="00096865" w:rsidRPr="001C0425">
        <w:rPr>
          <w:rFonts w:ascii="GHEA Grapalat" w:hAnsi="GHEA Grapalat" w:cs="Sylfaen"/>
          <w:b/>
          <w:sz w:val="20"/>
          <w:lang w:val="ru-RU"/>
        </w:rPr>
        <w:t>Հայտիապահով</w:t>
      </w:r>
      <w:r w:rsidR="0093460D" w:rsidRPr="001C0425">
        <w:rPr>
          <w:rFonts w:ascii="GHEA Grapalat" w:hAnsi="GHEA Grapalat" w:cs="Sylfaen"/>
          <w:b/>
          <w:sz w:val="20"/>
        </w:rPr>
        <w:t>ումը</w:t>
      </w:r>
      <w:r w:rsidR="00E43CEB" w:rsidRPr="001C0425">
        <w:rPr>
          <w:rFonts w:ascii="GHEA Grapalat" w:hAnsi="GHEA Grapalat" w:cs="Sylfaen"/>
          <w:b/>
          <w:sz w:val="20"/>
        </w:rPr>
        <w:t>պետքէ</w:t>
      </w:r>
      <w:r w:rsidR="00C23B1B" w:rsidRPr="001C0425">
        <w:rPr>
          <w:rFonts w:ascii="GHEA Grapalat" w:hAnsi="GHEA Grapalat" w:cs="Sylfaen"/>
          <w:b/>
          <w:sz w:val="20"/>
        </w:rPr>
        <w:t>վավեր</w:t>
      </w:r>
      <w:r w:rsidR="00E43CEB" w:rsidRPr="001C0425">
        <w:rPr>
          <w:rFonts w:ascii="GHEA Grapalat" w:hAnsi="GHEA Grapalat" w:cs="Sylfaen"/>
          <w:b/>
          <w:sz w:val="20"/>
        </w:rPr>
        <w:t>լինի</w:t>
      </w:r>
      <w:r w:rsidR="00E57B16" w:rsidRPr="001C0425">
        <w:rPr>
          <w:rFonts w:ascii="GHEA Grapalat" w:hAnsi="GHEA Grapalat" w:cs="Sylfaen"/>
          <w:b/>
          <w:sz w:val="20"/>
          <w:lang w:val="hy-AM"/>
        </w:rPr>
        <w:t>հայտերի ներկայացման</w:t>
      </w:r>
      <w:r w:rsidR="00186C1B" w:rsidRPr="001C0425">
        <w:rPr>
          <w:rFonts w:ascii="GHEA Grapalat" w:hAnsi="GHEA Grapalat" w:cs="Sylfaen"/>
          <w:b/>
          <w:sz w:val="20"/>
          <w:lang w:val="hy-AM"/>
        </w:rPr>
        <w:t xml:space="preserve"> վերջնաժամկետը լրանալու</w:t>
      </w:r>
      <w:r w:rsidR="00C813A9" w:rsidRPr="001C0425">
        <w:rPr>
          <w:rFonts w:ascii="GHEA Grapalat" w:hAnsi="GHEA Grapalat" w:cs="Sylfaen"/>
          <w:b/>
          <w:sz w:val="20"/>
        </w:rPr>
        <w:t>օրվանիցհաշված</w:t>
      </w:r>
      <w:r w:rsidR="001C0425" w:rsidRPr="001C0425">
        <w:rPr>
          <w:rFonts w:ascii="GHEA Grapalat" w:hAnsi="GHEA Grapalat" w:cs="Sylfaen"/>
          <w:b/>
          <w:sz w:val="20"/>
          <w:lang w:val="af-ZA"/>
        </w:rPr>
        <w:t xml:space="preserve"> 120</w:t>
      </w:r>
      <w:r w:rsidR="00822942" w:rsidRPr="001C0425">
        <w:rPr>
          <w:rFonts w:ascii="GHEA Grapalat" w:hAnsi="GHEA Grapalat" w:cs="Sylfaen"/>
          <w:b/>
          <w:sz w:val="20"/>
          <w:lang w:val="af-ZA"/>
        </w:rPr>
        <w:t xml:space="preserve"> (</w:t>
      </w:r>
      <w:r w:rsidR="001C0425" w:rsidRPr="001C0425">
        <w:rPr>
          <w:rFonts w:ascii="GHEA Grapalat" w:hAnsi="GHEA Grapalat" w:cs="Sylfaen"/>
          <w:b/>
          <w:sz w:val="20"/>
        </w:rPr>
        <w:t>մեկհարյուրքսան</w:t>
      </w:r>
      <w:r w:rsidR="00822942" w:rsidRPr="001C0425">
        <w:rPr>
          <w:rFonts w:ascii="GHEA Grapalat" w:hAnsi="GHEA Grapalat" w:cs="Sylfaen"/>
          <w:b/>
          <w:sz w:val="20"/>
          <w:lang w:val="af-ZA"/>
        </w:rPr>
        <w:t>)</w:t>
      </w:r>
      <w:r w:rsidR="001A4EF7" w:rsidRPr="001C0425">
        <w:rPr>
          <w:rFonts w:ascii="GHEA Grapalat" w:hAnsi="GHEA Grapalat" w:cs="Sylfaen"/>
          <w:b/>
          <w:sz w:val="20"/>
        </w:rPr>
        <w:t>աշխատանքայինօր</w:t>
      </w:r>
      <w:r w:rsidR="0093460D" w:rsidRPr="001C0425">
        <w:rPr>
          <w:rFonts w:ascii="GHEA Grapalat" w:hAnsi="GHEA Grapalat"/>
          <w:b/>
          <w:sz w:val="20"/>
          <w:szCs w:val="20"/>
          <w:lang w:val="af-ZA"/>
        </w:rPr>
        <w:t>:</w:t>
      </w:r>
      <w:r w:rsidR="00263447">
        <w:rPr>
          <w:rStyle w:val="af6"/>
          <w:rFonts w:ascii="GHEA Grapalat" w:hAnsi="GHEA Grapalat"/>
          <w:sz w:val="20"/>
          <w:szCs w:val="20"/>
          <w:lang w:val="af-ZA"/>
        </w:rPr>
        <w:footnoteReference w:id="8"/>
      </w:r>
    </w:p>
    <w:p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rsidR="00096865" w:rsidRPr="00E6597C" w:rsidRDefault="006F3F15" w:rsidP="001C042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Մասնակցիհայտըենթակաէմերժման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եթեդրանումբացակայումէհայտիապահովումը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կամեթեայններկայացվածէհրավերիպահանջներինանհամապատասխան</w:t>
      </w:r>
      <w:r w:rsidRPr="00BA41C0">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251DD4">
        <w:rPr>
          <w:rFonts w:ascii="GHEA Grapalat" w:hAnsi="GHEA Grapalat" w:cs="Sylfaen"/>
          <w:lang w:val="hy-AM"/>
        </w:rPr>
        <w:t>Հայտերիբացումըկկատարվի</w:t>
      </w:r>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3F79B4" w:rsidRPr="00251DD4">
        <w:rPr>
          <w:rFonts w:ascii="GHEA Grapalat" w:hAnsi="GHEA Grapalat" w:cs="Sylfaen"/>
          <w:szCs w:val="24"/>
          <w:lang w:val="hy-AM"/>
        </w:rPr>
        <w:t>սույնընթացակարգիհայտարարությունըևհրավերը</w:t>
      </w:r>
      <w:r w:rsidR="003F79B4" w:rsidRPr="00E6597C">
        <w:rPr>
          <w:rFonts w:ascii="GHEA Grapalat" w:hAnsi="GHEA Grapalat" w:cs="Sylfaen"/>
          <w:szCs w:val="24"/>
        </w:rPr>
        <w:t xml:space="preserve"> տեղեկագրում </w:t>
      </w:r>
      <w:r w:rsidR="003F79B4" w:rsidRPr="00251DD4">
        <w:rPr>
          <w:rFonts w:ascii="GHEA Grapalat" w:hAnsi="GHEA Grapalat" w:cs="Sylfaen"/>
          <w:szCs w:val="24"/>
          <w:lang w:val="hy-AM"/>
        </w:rPr>
        <w:t>հրապարակվելուօրվանիցհաշված</w:t>
      </w:r>
      <w:r w:rsidR="00E44220" w:rsidRPr="006F03E2">
        <w:rPr>
          <w:rFonts w:ascii="GHEA Grapalat" w:hAnsi="GHEA Grapalat" w:cs="Sylfaen"/>
          <w:b/>
          <w:sz w:val="24"/>
          <w:szCs w:val="24"/>
        </w:rPr>
        <w:t>41-</w:t>
      </w:r>
      <w:r w:rsidR="00E44220" w:rsidRPr="00251DD4">
        <w:rPr>
          <w:rFonts w:ascii="GHEA Grapalat" w:hAnsi="GHEA Grapalat" w:cs="Sylfaen"/>
          <w:b/>
          <w:sz w:val="24"/>
          <w:szCs w:val="24"/>
          <w:lang w:val="hy-AM"/>
        </w:rPr>
        <w:t>րդօրվաժամը</w:t>
      </w:r>
      <w:r w:rsidR="00E44220" w:rsidRPr="006F03E2">
        <w:rPr>
          <w:rFonts w:ascii="GHEA Grapalat" w:hAnsi="GHEA Grapalat" w:cs="Sylfaen"/>
          <w:b/>
          <w:sz w:val="24"/>
          <w:szCs w:val="24"/>
        </w:rPr>
        <w:t xml:space="preserve"> 10:00-</w:t>
      </w:r>
      <w:r w:rsidR="00E44220" w:rsidRPr="00251DD4">
        <w:rPr>
          <w:rFonts w:ascii="GHEA Grapalat" w:hAnsi="GHEA Grapalat" w:cs="Sylfaen"/>
          <w:b/>
          <w:sz w:val="24"/>
          <w:szCs w:val="24"/>
          <w:lang w:val="hy-AM"/>
        </w:rPr>
        <w:t>ին։</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Հայտերիբացման</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rPr>
        <w:t>հանձնաժողովինախագահը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նիստըհայտարարումէբացվածևհրապա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rPr>
        <w:t>սույնընթացակարգիշրջանակումգնվելիքաշխատանքների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hy-AM"/>
        </w:rPr>
        <w:t>գինը՝մեկթվովարտահայտված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ինչպեսնաև</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ինենթակետումնշվածփաստաթղթերընախագահին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փոխանցվելուցհետոհանձնաժողովըգնահատումէ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բացվածյուրաքանչյուրծրարումպահանջվող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փաստաթղթերիառկայությունըևդրանցկազմմանհամապատասխանությունըհրավերովսահմանվածվավերապայմաններին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F61898" w:rsidRPr="004605D7">
        <w:rPr>
          <w:rFonts w:ascii="GHEA Grapalat" w:hAnsi="GHEA Grapalat" w:cs="Sylfaen"/>
          <w:sz w:val="20"/>
          <w:lang w:val="hy-AM"/>
        </w:rPr>
        <w:t>Հայտերըգնահատվումենսույնհրավերովսահմանվածկարգով</w:t>
      </w:r>
      <w:r w:rsidR="00152564" w:rsidRPr="00E6597C">
        <w:rPr>
          <w:rFonts w:ascii="GHEA Grapalat" w:hAnsi="GHEA Grapalat" w:cs="Sylfaen"/>
          <w:sz w:val="20"/>
          <w:lang w:val="af-ZA"/>
        </w:rPr>
        <w:t>:</w:t>
      </w:r>
    </w:p>
    <w:p w:rsidR="009A796C" w:rsidRPr="00E6597C" w:rsidRDefault="00F7009A" w:rsidP="00F7009A">
      <w:pPr>
        <w:ind w:firstLine="567"/>
        <w:jc w:val="both"/>
        <w:rPr>
          <w:rFonts w:ascii="GHEA Grapalat" w:hAnsi="GHEA Grapalat" w:cs="Sylfaen"/>
          <w:sz w:val="20"/>
          <w:lang w:val="af-ZA"/>
        </w:rPr>
      </w:pPr>
      <w:r w:rsidRPr="00251DD4">
        <w:rPr>
          <w:rFonts w:ascii="GHEA Grapalat" w:hAnsi="GHEA Grapalat" w:cs="Sylfaen"/>
          <w:sz w:val="20"/>
          <w:lang w:val="hy-AM"/>
        </w:rPr>
        <w:t>Գնմանընթացակարգիչափաբաժիններիքանակըյոթանասունհինգըչգերազանցելուդեպքումհ</w:t>
      </w:r>
      <w:r w:rsidR="009A796C" w:rsidRPr="00251DD4">
        <w:rPr>
          <w:rFonts w:ascii="GHEA Grapalat" w:hAnsi="GHEA Grapalat" w:cs="Sylfaen"/>
          <w:sz w:val="20"/>
          <w:lang w:val="hy-AM"/>
        </w:rPr>
        <w:t>այտերիգնահատումնիրականացվումէդրանցներկայացմանվերջնաժամկետըլրանալուօրվանիցհաշվածտաս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251DD4">
        <w:rPr>
          <w:rFonts w:ascii="GHEA Grapalat" w:hAnsi="GHEA Grapalat" w:cs="Sylfaen"/>
          <w:sz w:val="20"/>
          <w:lang w:val="hy-AM"/>
        </w:rPr>
        <w:t>իսկգերազանցելուդեպքում՝</w:t>
      </w:r>
      <w:r w:rsidR="006F3F15">
        <w:rPr>
          <w:rFonts w:ascii="GHEA Grapalat" w:hAnsi="GHEA Grapalat" w:cs="Sylfaen"/>
          <w:sz w:val="20"/>
          <w:lang w:val="hy-AM"/>
        </w:rPr>
        <w:t>քսան</w:t>
      </w:r>
      <w:r w:rsidR="009A796C" w:rsidRPr="00251DD4">
        <w:rPr>
          <w:rFonts w:ascii="GHEA Grapalat" w:hAnsi="GHEA Grapalat" w:cs="Sylfaen"/>
          <w:sz w:val="20"/>
          <w:lang w:val="hy-AM"/>
        </w:rPr>
        <w:t>աշխատանքայինօրվաընթացքում</w:t>
      </w:r>
      <w:r w:rsidR="009A796C" w:rsidRPr="00E6597C">
        <w:rPr>
          <w:rFonts w:ascii="GHEA Grapalat" w:hAnsi="GHEA Grapalat" w:cs="Sylfaen"/>
          <w:sz w:val="20"/>
          <w:lang w:val="af-ZA"/>
        </w:rPr>
        <w:t>:</w:t>
      </w:r>
    </w:p>
    <w:p w:rsidR="00ED6836" w:rsidRPr="00E6597C" w:rsidRDefault="00745561" w:rsidP="00EF3662">
      <w:pPr>
        <w:ind w:firstLine="567"/>
        <w:jc w:val="both"/>
        <w:rPr>
          <w:rFonts w:ascii="GHEA Grapalat" w:hAnsi="GHEA Grapalat" w:cs="Sylfaen"/>
          <w:sz w:val="20"/>
          <w:lang w:val="af-ZA"/>
        </w:rPr>
      </w:pPr>
      <w:r w:rsidRPr="00251DD4">
        <w:rPr>
          <w:rFonts w:ascii="GHEA Grapalat" w:hAnsi="GHEA Grapalat" w:cs="Sylfaen"/>
          <w:sz w:val="20"/>
          <w:lang w:val="hy-AM"/>
        </w:rPr>
        <w:t>Բավարարենգնահատվումսույնհրավերովնախատեսվածպայմաններինհամապատասխանողհայտերը</w:t>
      </w:r>
      <w:r w:rsidRPr="00E6597C">
        <w:rPr>
          <w:rFonts w:ascii="GHEA Grapalat" w:hAnsi="GHEA Grapalat" w:cs="Sylfaen"/>
          <w:sz w:val="20"/>
          <w:lang w:val="af-ZA"/>
        </w:rPr>
        <w:t xml:space="preserve">, </w:t>
      </w:r>
      <w:r w:rsidRPr="00251DD4">
        <w:rPr>
          <w:rFonts w:ascii="GHEA Grapalat" w:hAnsi="GHEA Grapalat" w:cs="Sylfaen"/>
          <w:sz w:val="20"/>
          <w:lang w:val="hy-AM"/>
        </w:rPr>
        <w:t>հակառակդեպքումհայտերըգնահատվումենանբավարարևմերժվումեն</w:t>
      </w:r>
      <w:r w:rsidR="00F20DA5" w:rsidRPr="00E6597C">
        <w:rPr>
          <w:rFonts w:ascii="GHEA Grapalat" w:hAnsi="GHEA Grapalat" w:cs="Sylfaen"/>
          <w:sz w:val="20"/>
          <w:lang w:val="af-ZA"/>
        </w:rPr>
        <w:t>:</w:t>
      </w:r>
      <w:r w:rsidR="00B46279" w:rsidRPr="00251DD4">
        <w:rPr>
          <w:rFonts w:ascii="GHEA Grapalat" w:hAnsi="GHEA Grapalat" w:cs="Sylfaen"/>
          <w:sz w:val="20"/>
          <w:lang w:val="hy-AM"/>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251DD4">
        <w:rPr>
          <w:rFonts w:ascii="GHEA Grapalat" w:hAnsi="GHEA Grapalat" w:cs="Sylfaen"/>
          <w:sz w:val="20"/>
          <w:lang w:val="hy-AM"/>
        </w:rPr>
        <w:t>որոնցում</w:t>
      </w:r>
      <w:r w:rsidR="00ED6836" w:rsidRPr="00251DD4">
        <w:rPr>
          <w:rFonts w:ascii="GHEA Grapalat" w:hAnsi="GHEA Grapalat" w:cs="Sylfaen"/>
          <w:sz w:val="20"/>
          <w:lang w:val="hy-AM"/>
        </w:rPr>
        <w:t>բացակայում</w:t>
      </w:r>
      <w:r w:rsidR="006F3F15">
        <w:rPr>
          <w:rFonts w:ascii="GHEA Grapalat" w:hAnsi="GHEA Grapalat" w:cs="Sylfaen"/>
          <w:sz w:val="20"/>
          <w:lang w:val="hy-AM"/>
        </w:rPr>
        <w:t>են</w:t>
      </w:r>
      <w:r w:rsidR="00ED6836" w:rsidRPr="00251DD4">
        <w:rPr>
          <w:rFonts w:ascii="GHEA Grapalat" w:hAnsi="GHEA Grapalat" w:cs="Sylfaen"/>
          <w:sz w:val="20"/>
          <w:lang w:val="hy-AM"/>
        </w:rPr>
        <w:t>գնայինառաջարկ</w:t>
      </w:r>
      <w:r w:rsidR="00771A92" w:rsidRPr="00251DD4">
        <w:rPr>
          <w:rFonts w:ascii="GHEA Grapalat" w:hAnsi="GHEA Grapalat" w:cs="Sylfaen"/>
          <w:sz w:val="20"/>
          <w:lang w:val="hy-AM"/>
        </w:rPr>
        <w:t>ներ</w:t>
      </w:r>
      <w:r w:rsidR="00ED6836" w:rsidRPr="00251DD4">
        <w:rPr>
          <w:rFonts w:ascii="GHEA Grapalat" w:hAnsi="GHEA Grapalat" w:cs="Sylfaen"/>
          <w:sz w:val="20"/>
          <w:lang w:val="hy-AM"/>
        </w:rPr>
        <w:t>ը</w:t>
      </w:r>
      <w:r w:rsidR="006F3F15">
        <w:rPr>
          <w:rFonts w:ascii="GHEA Grapalat" w:hAnsi="GHEA Grapalat" w:cs="Sylfaen"/>
          <w:sz w:val="20"/>
          <w:lang w:val="hy-AM"/>
        </w:rPr>
        <w:t>և/կամ հայտի ապահովումը</w:t>
      </w:r>
      <w:r w:rsidR="00ED6836" w:rsidRPr="00251DD4">
        <w:rPr>
          <w:rFonts w:ascii="GHEA Grapalat" w:hAnsi="GHEA Grapalat" w:cs="Sylfaen"/>
          <w:sz w:val="20"/>
          <w:lang w:val="hy-AM"/>
        </w:rPr>
        <w:t>կամ</w:t>
      </w:r>
      <w:r w:rsidR="00771A92" w:rsidRPr="00E6597C">
        <w:rPr>
          <w:rFonts w:ascii="GHEA Grapalat" w:hAnsi="GHEA Grapalat" w:cs="Sylfaen"/>
          <w:sz w:val="20"/>
          <w:lang w:val="af-ZA"/>
        </w:rPr>
        <w:t xml:space="preserve">դրանք </w:t>
      </w:r>
      <w:r w:rsidR="00ED6836" w:rsidRPr="00251DD4">
        <w:rPr>
          <w:rFonts w:ascii="GHEA Grapalat" w:hAnsi="GHEA Grapalat" w:cs="Sylfaen"/>
          <w:sz w:val="20"/>
          <w:lang w:val="hy-AM"/>
        </w:rPr>
        <w:t>ներկայացվածենհրավերիպահանջներինանհամապատասխան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A85E5D" w:rsidRPr="00E6597C">
        <w:rPr>
          <w:rFonts w:ascii="GHEA Grapalat" w:hAnsi="GHEA Grapalat" w:cs="Sylfaen"/>
          <w:szCs w:val="24"/>
          <w:lang w:val="hy-AM"/>
        </w:rPr>
        <w:t>Ընտրված</w:t>
      </w:r>
      <w:r w:rsidR="00B514E8" w:rsidRPr="00E6597C">
        <w:rPr>
          <w:rFonts w:ascii="GHEA Grapalat" w:hAnsi="GHEA Grapalat" w:cs="Sylfaen"/>
          <w:szCs w:val="24"/>
          <w:lang w:val="ru-RU"/>
        </w:rPr>
        <w:t>մասնակիցըորոշվումէ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բավարարգնահատվածհայտերներկայացրածմասնակիցներիթվից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նվազագույնգնայինառաջարկներկայացրած</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B514E8" w:rsidRPr="00E6597C">
        <w:rPr>
          <w:rFonts w:ascii="GHEA Grapalat" w:hAnsi="GHEA Grapalat" w:cs="Sylfaen"/>
          <w:szCs w:val="24"/>
          <w:lang w:val="ru-RU"/>
        </w:rPr>
        <w:t>նախապատվությունտալուսկզբունքով։Ընդորում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հանձնաժողովիկողմից</w:t>
      </w:r>
      <w:r w:rsidR="00A85E5D" w:rsidRPr="00E6597C">
        <w:rPr>
          <w:rFonts w:ascii="GHEA Grapalat" w:hAnsi="GHEA Grapalat" w:cs="Sylfaen"/>
          <w:szCs w:val="24"/>
          <w:lang w:val="hy-AM"/>
        </w:rPr>
        <w:t>ընտրված</w:t>
      </w:r>
      <w:r w:rsidR="00B514E8" w:rsidRPr="00E6597C">
        <w:rPr>
          <w:rFonts w:ascii="GHEA Grapalat" w:hAnsi="GHEA Grapalat" w:cs="Sylfaen"/>
          <w:szCs w:val="24"/>
          <w:lang w:val="en-US"/>
        </w:rPr>
        <w:t>և</w:t>
      </w:r>
      <w:r w:rsidR="006F3F15">
        <w:rPr>
          <w:rFonts w:ascii="GHEA Grapalat" w:hAnsi="GHEA Grapalat" w:cs="Sylfaen"/>
          <w:szCs w:val="24"/>
          <w:lang w:val="hy-AM"/>
        </w:rPr>
        <w:t>այդպիսին չճանաչված</w:t>
      </w:r>
      <w:r w:rsidR="00B514E8" w:rsidRPr="00E6597C">
        <w:rPr>
          <w:rFonts w:ascii="GHEA Grapalat" w:hAnsi="GHEA Grapalat" w:cs="Sylfaen"/>
          <w:szCs w:val="24"/>
          <w:lang w:val="ru-RU"/>
        </w:rPr>
        <w:t>մասնակիցներինորոշելիսգնայինառաջարկների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համեմատումնիրականացվումէառանցսույնհրավերի</w:t>
      </w:r>
      <w:r w:rsidR="00AE4008" w:rsidRPr="00E6597C">
        <w:rPr>
          <w:rFonts w:ascii="GHEA Grapalat" w:hAnsi="GHEA Grapalat" w:cs="Sylfaen"/>
          <w:szCs w:val="24"/>
        </w:rPr>
        <w:t>1-ին</w:t>
      </w:r>
      <w:r w:rsidR="00B514E8" w:rsidRPr="00E6597C">
        <w:rPr>
          <w:rFonts w:ascii="GHEA Grapalat" w:hAnsi="GHEA Grapalat" w:cs="Sylfaen"/>
          <w:szCs w:val="24"/>
          <w:lang w:val="ru-RU"/>
        </w:rPr>
        <w:t>մասի</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lang w:val="ru-RU"/>
        </w:rPr>
        <w:t>կետումնշվածհարկիգումարիհաշվարկման</w:t>
      </w:r>
      <w:r w:rsidR="00F61898" w:rsidRPr="00E6597C">
        <w:rPr>
          <w:rFonts w:ascii="GHEA Grapalat" w:hAnsi="GHEA Grapalat" w:cs="Sylfaen"/>
          <w:lang w:val="hy-AM"/>
        </w:rPr>
        <w:t>:</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096865" w:rsidRPr="00E6597C">
        <w:rPr>
          <w:rFonts w:ascii="GHEA Grapalat" w:hAnsi="GHEA Grapalat" w:cs="Sylfaen"/>
          <w:i w:val="0"/>
          <w:szCs w:val="24"/>
          <w:lang w:val="hy-AM"/>
        </w:rPr>
        <w:t>Եթեհայտումանհամապատասխանությունէտեղգտելտառերովևթվերովգրվածգումարներիմիջև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ապահիմքէընդունվումտառերովգրվածգումարը</w:t>
      </w:r>
      <w:r w:rsidR="004D5671" w:rsidRPr="00E6597C">
        <w:rPr>
          <w:rFonts w:ascii="GHEA Grapalat" w:hAnsi="GHEA Grapalat" w:cs="Sylfaen"/>
          <w:i w:val="0"/>
          <w:szCs w:val="24"/>
          <w:lang w:val="hy-AM"/>
        </w:rPr>
        <w:t>։</w:t>
      </w:r>
      <w:r w:rsidR="00096865" w:rsidRPr="00251DD4">
        <w:rPr>
          <w:rFonts w:ascii="GHEA Grapalat" w:hAnsi="GHEA Grapalat" w:cs="Sylfaen"/>
          <w:i w:val="0"/>
          <w:szCs w:val="24"/>
          <w:lang w:val="hy-AM"/>
        </w:rPr>
        <w:t>Եթեառաջարկվողգներըներկայացվածեներկուկամավելիարժույթներով</w:t>
      </w:r>
      <w:r w:rsidR="00096865" w:rsidRPr="00E6597C">
        <w:rPr>
          <w:rFonts w:ascii="GHEA Grapalat" w:hAnsi="GHEA Grapalat" w:cs="Sylfaen"/>
          <w:i w:val="0"/>
          <w:szCs w:val="24"/>
          <w:lang w:val="af-ZA"/>
        </w:rPr>
        <w:t xml:space="preserve">, </w:t>
      </w:r>
      <w:r w:rsidR="00096865" w:rsidRPr="00251DD4">
        <w:rPr>
          <w:rFonts w:ascii="GHEA Grapalat" w:hAnsi="GHEA Grapalat" w:cs="Sylfaen"/>
          <w:i w:val="0"/>
          <w:szCs w:val="24"/>
          <w:lang w:val="hy-AM"/>
        </w:rPr>
        <w:t>ապադրանքհամեմատվումենՀայաստանիՀանրապետությանդրամով</w:t>
      </w:r>
      <w:r w:rsidR="00096865" w:rsidRPr="00E6597C">
        <w:rPr>
          <w:rFonts w:ascii="GHEA Grapalat" w:hAnsi="GHEA Grapalat" w:cs="Sylfaen"/>
          <w:i w:val="0"/>
          <w:szCs w:val="24"/>
          <w:lang w:val="af-ZA"/>
        </w:rPr>
        <w:t xml:space="preserve">` </w:t>
      </w:r>
      <w:r w:rsidR="00E44220" w:rsidRPr="00251DD4">
        <w:rPr>
          <w:rFonts w:ascii="GHEA Grapalat" w:hAnsi="GHEA Grapalat" w:cs="Sylfaen"/>
          <w:b/>
          <w:i w:val="0"/>
          <w:sz w:val="24"/>
          <w:szCs w:val="24"/>
          <w:lang w:val="hy-AM"/>
        </w:rPr>
        <w:t>տվյալօրվաԿենտրոնականԲանկիսահմանածփոխարժեքով։</w:t>
      </w:r>
      <w:r w:rsidR="004D5671" w:rsidRPr="00251DD4">
        <w:rPr>
          <w:rFonts w:ascii="GHEA Grapalat" w:hAnsi="GHEA Grapalat" w:cs="Sylfaen"/>
          <w:i w:val="0"/>
          <w:szCs w:val="24"/>
          <w:lang w:val="hy-AM"/>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633389" w:rsidRPr="00E6597C">
        <w:rPr>
          <w:rFonts w:ascii="GHEA Grapalat" w:hAnsi="GHEA Grapalat"/>
          <w:sz w:val="20"/>
          <w:lang w:val="af-ZA"/>
        </w:rPr>
        <w:t>.</w:t>
      </w:r>
      <w:r w:rsidR="007367D4">
        <w:rPr>
          <w:rFonts w:ascii="GHEA Grapalat" w:hAnsi="GHEA Grapalat"/>
          <w:sz w:val="20"/>
          <w:lang w:val="hy-AM"/>
        </w:rPr>
        <w:t>5</w:t>
      </w:r>
      <w:r w:rsidR="00973FB1" w:rsidRPr="00E6597C">
        <w:rPr>
          <w:rFonts w:ascii="GHEA Grapalat" w:hAnsi="GHEA Grapalat"/>
          <w:sz w:val="20"/>
          <w:lang w:val="af-ZA"/>
        </w:rPr>
        <w:t>Հ</w:t>
      </w:r>
      <w:r w:rsidR="00973FB1" w:rsidRPr="00E6597C">
        <w:rPr>
          <w:rFonts w:ascii="GHEA Grapalat" w:hAnsi="GHEA Grapalat" w:cs="Sylfaen"/>
          <w:sz w:val="20"/>
          <w:szCs w:val="24"/>
          <w:lang w:val="ru-RU" w:eastAsia="en-US"/>
        </w:rPr>
        <w:t>անձնաժողովըհրավերիպահանջներինկատմամբբավարարգնահատվածհայտերներկայացրած</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ասնակիցներիցորոշումևհայտարարումէ</w:t>
      </w:r>
      <w:r w:rsidR="00D32414" w:rsidRPr="00E6597C">
        <w:rPr>
          <w:rFonts w:ascii="GHEA Grapalat" w:hAnsi="GHEA Grapalat" w:cs="Sylfaen"/>
          <w:sz w:val="20"/>
          <w:szCs w:val="24"/>
          <w:lang w:val="hy-AM" w:eastAsia="en-US"/>
        </w:rPr>
        <w:t>ընտրված</w:t>
      </w:r>
      <w:r w:rsidR="00973FB1" w:rsidRPr="00E6597C">
        <w:rPr>
          <w:rFonts w:ascii="GHEA Grapalat" w:hAnsi="GHEA Grapalat" w:cs="Sylfaen"/>
          <w:sz w:val="20"/>
          <w:szCs w:val="24"/>
          <w:lang w:val="ru-RU" w:eastAsia="en-US"/>
        </w:rPr>
        <w:t>և</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հանձնաժողովըգնահատումէնաևներկայացված</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համապատասխանությունըհրավերիպահանջներին</w:t>
      </w:r>
      <w:r w:rsidR="00D32414" w:rsidRPr="00E6597C">
        <w:rPr>
          <w:rFonts w:ascii="GHEA Grapalat" w:hAnsi="GHEA Grapalat" w:cs="Sylfaen"/>
          <w:sz w:val="20"/>
          <w:szCs w:val="24"/>
          <w:lang w:val="af-ZA" w:eastAsia="en-US"/>
        </w:rPr>
        <w:t>:</w:t>
      </w:r>
      <w:r w:rsidR="009B6D58" w:rsidRPr="00E6597C">
        <w:rPr>
          <w:rFonts w:ascii="GHEA Grapalat" w:hAnsi="GHEA Grapalat" w:cs="Sylfaen"/>
          <w:sz w:val="20"/>
          <w:szCs w:val="24"/>
          <w:lang w:val="ru-RU" w:eastAsia="en-US"/>
        </w:rPr>
        <w:t>Առաջարկվածնվազագույնգներիհավասարությանդեպքում</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համապատասխանլիազորությունունեցողներկայացուցիչները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հակառակդեպքումհանձնաժողովինիստըկասեցվումէ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ևմեկաշխատանքայինօրվաընթացքումհանձնաժողովիքարտուղարը</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ru-RU" w:eastAsia="en-US"/>
        </w:rPr>
        <w:t>ներկայացրածմասնակիցներին</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Pr="00E6597C">
        <w:rPr>
          <w:rFonts w:ascii="GHEA Grapalat" w:hAnsi="GHEA Grapalat" w:cs="Sylfaen"/>
          <w:sz w:val="20"/>
          <w:szCs w:val="24"/>
          <w:lang w:val="ru-RU" w:eastAsia="en-US"/>
        </w:rPr>
        <w:t>միաժամանակծանուցումէգներինվազեցմանշուրջմիաժամանակյաբանակցություններիվարման</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ժամիևվայրիմասին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բանակցություններըվարվումենոչշուտ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քանծանուցումնուղարկվելուօրվանհաջորդողօրվանիցերկրորդ</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ru-RU" w:eastAsia="en-US"/>
        </w:rPr>
        <w:t>աշխատանքայինօրը</w:t>
      </w:r>
      <w:r w:rsidRPr="00E6597C">
        <w:rPr>
          <w:rFonts w:ascii="GHEA Grapalat" w:hAnsi="GHEA Grapalat" w:cs="Sylfaen"/>
          <w:sz w:val="20"/>
          <w:szCs w:val="24"/>
          <w:lang w:val="af-ZA" w:eastAsia="en-US"/>
        </w:rPr>
        <w:t xml:space="preserve">, </w:t>
      </w:r>
    </w:p>
    <w:p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տվյալպահիններկայացրածգնայինառաջարկըհրապարակվումէմյուս</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ևմինչևբանակցություններիհամարնախատեսվածվերջնաժամկետիավարտը</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ասնակիցըկարողէվերանայելիրգնայինառաջարկը</w:t>
      </w:r>
      <w:r w:rsidRPr="00265A5A">
        <w:rPr>
          <w:rFonts w:ascii="GHEA Grapalat" w:hAnsi="GHEA Grapalat" w:cs="Sylfaen"/>
          <w:sz w:val="20"/>
          <w:szCs w:val="24"/>
          <w:lang w:val="af-ZA" w:eastAsia="en-US"/>
        </w:rPr>
        <w:t>,</w:t>
      </w:r>
    </w:p>
    <w:p w:rsidR="00F4686C" w:rsidRPr="00265A5A" w:rsidRDefault="009B6D58" w:rsidP="00265A5A">
      <w:pPr>
        <w:pStyle w:val="af4"/>
        <w:shd w:val="clear" w:color="auto" w:fill="FFFFFF"/>
        <w:spacing w:before="0" w:beforeAutospacing="0" w:after="0" w:afterAutospacing="0"/>
        <w:ind w:firstLine="375"/>
        <w:jc w:val="both"/>
        <w:rPr>
          <w:rFonts w:ascii="GHEA Grapalat" w:hAnsi="GHEA Grapalat" w:cs="Sylfaen"/>
          <w:sz w:val="20"/>
          <w:lang w:val="hy-AM"/>
        </w:rPr>
      </w:pPr>
      <w:r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7210AC" w:rsidRPr="00265A5A">
        <w:rPr>
          <w:rFonts w:ascii="GHEA Grapalat" w:hAnsi="GHEA Grapalat" w:cs="Sylfaen"/>
          <w:sz w:val="20"/>
          <w:lang w:val="hy-AM"/>
        </w:rPr>
        <w:t>մ</w:t>
      </w:r>
      <w:r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7210AC" w:rsidRPr="00265A5A">
        <w:rPr>
          <w:rFonts w:ascii="GHEA Grapalat" w:hAnsi="GHEA Grapalat" w:cs="Sylfaen"/>
          <w:sz w:val="20"/>
          <w:lang w:val="hy-AM"/>
        </w:rPr>
        <w:t>մ</w:t>
      </w:r>
      <w:r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rsidR="00B514E8" w:rsidRPr="00E6597C" w:rsidRDefault="00FD2748" w:rsidP="00EF3662">
      <w:pPr>
        <w:ind w:firstLine="708"/>
        <w:jc w:val="both"/>
        <w:rPr>
          <w:rFonts w:ascii="GHEA Grapalat" w:hAnsi="GHEA Grapalat"/>
          <w:sz w:val="20"/>
          <w:szCs w:val="20"/>
          <w:lang w:val="hy-AM"/>
        </w:rPr>
      </w:pPr>
      <w:r w:rsidRPr="00E6597C">
        <w:rPr>
          <w:rFonts w:ascii="GHEA Grapalat" w:hAnsi="GHEA Grapalat"/>
          <w:sz w:val="20"/>
          <w:szCs w:val="20"/>
          <w:lang w:val="af-ZA"/>
        </w:rPr>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6F3F15">
        <w:rPr>
          <w:rFonts w:ascii="GHEA Grapalat" w:hAnsi="GHEA Grapalat"/>
          <w:sz w:val="20"/>
          <w:lang w:val="hy-AM"/>
        </w:rPr>
        <w:t>8</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hy-AM" w:eastAsia="en-US"/>
        </w:rPr>
        <w:t>իրականացվածգնահատմանարդյուն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հայտումարձանագրվումենանհամապատասխանություններ՝հրավերիպահանջներինկատմամբ</w:t>
      </w:r>
      <w:r w:rsidR="002B121D" w:rsidRPr="00E6597C">
        <w:rPr>
          <w:rFonts w:ascii="GHEA Grapalat" w:hAnsi="GHEA Grapalat" w:cs="Sylfaen"/>
          <w:sz w:val="20"/>
          <w:szCs w:val="24"/>
          <w:lang w:val="af-ZA" w:eastAsia="en-US"/>
        </w:rPr>
        <w:t>,</w:t>
      </w:r>
      <w:bookmarkStart w:id="6" w:name="_Hlk9262487"/>
      <w:bookmarkEnd w:id="6"/>
      <w:r w:rsidR="002B121D" w:rsidRPr="00E6597C">
        <w:rPr>
          <w:rFonts w:ascii="GHEA Grapalat" w:hAnsi="GHEA Grapalat" w:cs="Sylfaen"/>
          <w:sz w:val="20"/>
          <w:szCs w:val="24"/>
          <w:lang w:val="hy-AM" w:eastAsia="en-US"/>
        </w:rPr>
        <w:t>ապահանձնաժողովըմեկաշխատանքայինօրովկասեցնումէնիստը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իսկհանձնաժողովիքարտուղարընույնօրըդրամասին</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տեղեկացնումէ</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002B121D" w:rsidRPr="00E6597C">
        <w:rPr>
          <w:rFonts w:ascii="GHEA Grapalat" w:hAnsi="GHEA Grapalat" w:cs="Sylfaen"/>
          <w:sz w:val="20"/>
          <w:szCs w:val="24"/>
          <w:lang w:val="af-ZA" w:eastAsia="en-US"/>
        </w:rPr>
        <w:t>:</w:t>
      </w:r>
    </w:p>
    <w:p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hy-AM" w:eastAsia="en-US"/>
        </w:rPr>
        <w:t>Եթեսույնհրավերի</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hy-AM" w:eastAsia="en-US"/>
        </w:rPr>
        <w:t>կետովսահմանվածժամկետում</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ասնակիցըշտկումէարձանագրվածանհամապատասխանությունը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սհայտըգնահատվումէբավարար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hy-AM" w:eastAsia="en-US"/>
        </w:rPr>
        <w:t>հայտըգնահատվումէանբավարարևմերժվում</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5E0E50" w:rsidRPr="00EE02D8" w:rsidRDefault="00A150A9" w:rsidP="00EE02D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F40755">
        <w:rPr>
          <w:rFonts w:ascii="GHEA Grapalat" w:hAnsi="GHEA Grapalat" w:cs="Sylfaen"/>
          <w:szCs w:val="24"/>
          <w:lang w:val="hy-AM"/>
        </w:rPr>
        <w:t>Հանձնաժողովիանդամըկամքարտուղարըչիկարողմասնակցելհանձնաժողովիաշխատանքներին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որվերջիններիսկողմիցհիմնադրվածկամբաժնեմաս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կամիրենցմերձավորազգակցությամբկամխնամիությամբկապվածանձը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թոռ,ինչպեսնաևամուսնուծնող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կամայդանձիկողմիցհիմնադրվածկամբաժնեմաս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ունեցողկազմակերպությունըսույնընթացակարգինմասնակցելուհամարներկայացրելէհայտ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Եթեառկաէսույնկետովնախատեսվածպայմանը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6F3F15" w:rsidRPr="00F40755">
        <w:rPr>
          <w:rFonts w:ascii="GHEA Grapalat" w:hAnsi="GHEA Grapalat" w:cs="Sylfaen"/>
          <w:szCs w:val="24"/>
        </w:rPr>
        <w:t xml:space="preserve">: </w:t>
      </w: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szCs w:val="24"/>
          <w:lang w:val="hy-AM"/>
        </w:rPr>
        <w:t>Արձանագրություննստորագրումենհանձնաժողովինիստիններկաանդամները։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րդկետովնախատեսվածհիմքերնիհայտգալու</w:t>
      </w:r>
      <w:r w:rsidR="006F3F15" w:rsidRPr="0023252B">
        <w:rPr>
          <w:rFonts w:ascii="GHEA Grapalat" w:hAnsi="GHEA Grapalat"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Ընդորում</w:t>
      </w:r>
      <w:r w:rsidRPr="0023252B">
        <w:rPr>
          <w:rFonts w:ascii="Calibri" w:hAnsi="Calibri" w:cs="Calibri"/>
          <w:sz w:val="20"/>
          <w:lang w:val="af-ZA"/>
        </w:rPr>
        <w:t> </w:t>
      </w:r>
      <w:r w:rsidRPr="0023252B">
        <w:rPr>
          <w:rFonts w:ascii="GHEA Grapalat" w:hAnsi="GHEA Grapalat" w:cs="Sylfaen"/>
          <w:sz w:val="20"/>
          <w:lang w:val="hy-AM"/>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hy-AM"/>
        </w:rPr>
        <w:t>հրապարակելուօրվանհաջորդողտասն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Որոշումըկայացվելունհաջորդողօրըայն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տրամադրվումէլիազորվածմարմնինևմասնակցին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երորդօրը</w:t>
      </w:r>
      <w:r w:rsidRPr="0023252B">
        <w:rPr>
          <w:rFonts w:ascii="GHEA Grapalat" w:hAnsi="GHEA Grapalat" w:cs="Sylfaen"/>
          <w:sz w:val="20"/>
          <w:lang w:val="af-ZA"/>
        </w:rPr>
        <w:t xml:space="preserve">, </w:t>
      </w:r>
      <w:r w:rsidRPr="0023252B">
        <w:rPr>
          <w:rFonts w:ascii="GHEA Grapalat" w:hAnsi="GHEA Grapalat" w:cs="Sylfaen"/>
          <w:sz w:val="20"/>
          <w:lang w:val="hy-AM"/>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տվյալդատականգործովեզրափակիչդատականակտնուժիմեջմտնելուօրվանհաջորդողհինգերորդօրը</w:t>
      </w:r>
      <w:r w:rsidRPr="0023252B">
        <w:rPr>
          <w:rFonts w:ascii="GHEA Grapalat" w:hAnsi="GHEA Grapalat" w:cs="Sylfaen"/>
          <w:sz w:val="20"/>
          <w:lang w:val="af-ZA"/>
        </w:rPr>
        <w:t xml:space="preserve">, </w:t>
      </w:r>
      <w:r w:rsidRPr="0023252B">
        <w:rPr>
          <w:rFonts w:ascii="GHEA Grapalat" w:hAnsi="GHEA Grapalat" w:cs="Sylfaen"/>
          <w:sz w:val="20"/>
          <w:lang w:val="hy-AM"/>
        </w:rPr>
        <w:t>եթեդատականքննությանարդյունքովորոշմանկատարմանհնարավորությունըչիվերացել:</w:t>
      </w:r>
    </w:p>
    <w:p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00C8399F" w:rsidRPr="00015CC3">
        <w:rPr>
          <w:rFonts w:ascii="GHEA Grapalat" w:hAnsi="GHEA Grapalat" w:cs="Sylfaen"/>
          <w:sz w:val="20"/>
          <w:lang w:val="af-ZA"/>
        </w:rPr>
        <w:t>թե՝</w:t>
      </w:r>
    </w:p>
    <w:p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լիազորվածմարմ</w:t>
      </w:r>
      <w:r w:rsidRPr="00015CC3">
        <w:rPr>
          <w:rFonts w:ascii="GHEA Grapalat" w:hAnsi="GHEA Grapalat" w:cs="Sylfaen"/>
          <w:sz w:val="20"/>
        </w:rPr>
        <w:t>նին</w:t>
      </w:r>
      <w:r w:rsidRPr="00F90DCD">
        <w:rPr>
          <w:rFonts w:ascii="GHEA Grapalat" w:hAnsi="GHEA Grapalat" w:cs="Sylfaen"/>
          <w:sz w:val="20"/>
          <w:lang w:val="af-ZA"/>
        </w:rPr>
        <w:t xml:space="preserve"> </w:t>
      </w:r>
      <w:r w:rsidRPr="00015CC3">
        <w:rPr>
          <w:rFonts w:ascii="GHEA Grapalat" w:hAnsi="GHEA Grapalat" w:cs="Sylfaen"/>
          <w:sz w:val="20"/>
        </w:rPr>
        <w:t>որոշումը</w:t>
      </w:r>
      <w:r w:rsidRPr="00F90DCD">
        <w:rPr>
          <w:rFonts w:ascii="GHEA Grapalat" w:hAnsi="GHEA Grapalat" w:cs="Sylfaen"/>
          <w:sz w:val="20"/>
          <w:lang w:val="af-ZA"/>
        </w:rPr>
        <w:t xml:space="preserve"> </w:t>
      </w:r>
      <w:r w:rsidRPr="00015CC3">
        <w:rPr>
          <w:rFonts w:ascii="GHEA Grapalat" w:hAnsi="GHEA Grapalat" w:cs="Sylfaen"/>
          <w:sz w:val="20"/>
        </w:rPr>
        <w:t>ներկայացվելու</w:t>
      </w:r>
      <w:r w:rsidRPr="00F90DCD">
        <w:rPr>
          <w:rFonts w:ascii="GHEA Grapalat" w:hAnsi="GHEA Grapalat" w:cs="Sylfaen"/>
          <w:sz w:val="20"/>
          <w:lang w:val="af-ZA"/>
        </w:rPr>
        <w:t xml:space="preserve"> </w:t>
      </w:r>
      <w:r w:rsidRPr="00015CC3">
        <w:rPr>
          <w:rFonts w:ascii="GHEA Grapalat" w:hAnsi="GHEA Grapalat" w:cs="Sylfaen"/>
          <w:sz w:val="20"/>
        </w:rPr>
        <w:t>վերջնաժամկետը</w:t>
      </w:r>
      <w:r w:rsidRPr="00F90DCD">
        <w:rPr>
          <w:rFonts w:ascii="GHEA Grapalat" w:hAnsi="GHEA Grapalat" w:cs="Sylfaen"/>
          <w:sz w:val="20"/>
          <w:lang w:val="af-ZA"/>
        </w:rPr>
        <w:t xml:space="preserve"> </w:t>
      </w:r>
      <w:r w:rsidRPr="00015CC3">
        <w:rPr>
          <w:rFonts w:ascii="GHEA Grapalat" w:hAnsi="GHEA Grapalat" w:cs="Sylfaen"/>
          <w:sz w:val="20"/>
        </w:rPr>
        <w:t>լրանալու</w:t>
      </w:r>
      <w:r w:rsidRPr="00F90DCD">
        <w:rPr>
          <w:rFonts w:ascii="GHEA Grapalat" w:hAnsi="GHEA Grapalat" w:cs="Sylfaen"/>
          <w:sz w:val="20"/>
          <w:lang w:val="af-ZA"/>
        </w:rPr>
        <w:t xml:space="preserve"> </w:t>
      </w:r>
      <w:r w:rsidRPr="00015CC3">
        <w:rPr>
          <w:rFonts w:ascii="GHEA Grapalat" w:hAnsi="GHEA Grapalat" w:cs="Sylfaen"/>
          <w:sz w:val="20"/>
        </w:rPr>
        <w:t>օրվա</w:t>
      </w:r>
      <w:r w:rsidRPr="00F90DCD">
        <w:rPr>
          <w:rFonts w:ascii="GHEA Grapalat" w:hAnsi="GHEA Grapalat" w:cs="Sylfaen"/>
          <w:sz w:val="20"/>
          <w:lang w:val="af-ZA"/>
        </w:rPr>
        <w:t xml:space="preserve"> </w:t>
      </w:r>
      <w:r w:rsidRPr="00015CC3">
        <w:rPr>
          <w:rFonts w:ascii="GHEA Grapalat" w:hAnsi="GHEA Grapalat" w:cs="Sylfaen"/>
          <w:sz w:val="20"/>
        </w:rPr>
        <w:t>դրությամբ</w:t>
      </w:r>
      <w:r w:rsidRPr="00F90DCD">
        <w:rPr>
          <w:rFonts w:ascii="GHEA Grapalat" w:hAnsi="GHEA Grapalat" w:cs="Sylfaen"/>
          <w:sz w:val="20"/>
          <w:lang w:val="af-ZA"/>
        </w:rPr>
        <w:t xml:space="preserve"> </w:t>
      </w:r>
      <w:r w:rsidRPr="00015CC3">
        <w:rPr>
          <w:rFonts w:ascii="GHEA Grapalat" w:hAnsi="GHEA Grapalat" w:cs="Sylfaen"/>
          <w:sz w:val="20"/>
        </w:rPr>
        <w:t>մասնակիցը</w:t>
      </w:r>
      <w:r w:rsidRPr="00F90DCD">
        <w:rPr>
          <w:rFonts w:ascii="GHEA Grapalat" w:hAnsi="GHEA Grapalat" w:cs="Sylfaen"/>
          <w:sz w:val="20"/>
          <w:lang w:val="af-ZA"/>
        </w:rPr>
        <w:t xml:space="preserve"> </w:t>
      </w:r>
      <w:r w:rsidRPr="00015CC3">
        <w:rPr>
          <w:rFonts w:ascii="GHEA Grapalat" w:hAnsi="GHEA Grapalat" w:cs="Sylfaen"/>
          <w:sz w:val="20"/>
        </w:rPr>
        <w:t>կամ</w:t>
      </w:r>
      <w:r w:rsidRPr="00F90DCD">
        <w:rPr>
          <w:rFonts w:ascii="GHEA Grapalat" w:hAnsi="GHEA Grapalat" w:cs="Sylfaen"/>
          <w:sz w:val="20"/>
          <w:lang w:val="af-ZA"/>
        </w:rPr>
        <w:t xml:space="preserve"> </w:t>
      </w:r>
      <w:r w:rsidRPr="00015CC3">
        <w:rPr>
          <w:rFonts w:ascii="GHEA Grapalat" w:hAnsi="GHEA Grapalat" w:cs="Sylfaen"/>
          <w:sz w:val="20"/>
        </w:rPr>
        <w:t>պայմանագիրը</w:t>
      </w:r>
      <w:r w:rsidRPr="00F90DCD">
        <w:rPr>
          <w:rFonts w:ascii="GHEA Grapalat" w:hAnsi="GHEA Grapalat" w:cs="Sylfaen"/>
          <w:sz w:val="20"/>
          <w:lang w:val="af-ZA"/>
        </w:rPr>
        <w:t xml:space="preserve"> </w:t>
      </w:r>
      <w:r w:rsidRPr="00015CC3">
        <w:rPr>
          <w:rFonts w:ascii="GHEA Grapalat" w:hAnsi="GHEA Grapalat" w:cs="Sylfaen"/>
          <w:sz w:val="20"/>
        </w:rPr>
        <w:t>կնքած</w:t>
      </w:r>
      <w:r w:rsidRPr="00F90DCD">
        <w:rPr>
          <w:rFonts w:ascii="GHEA Grapalat" w:hAnsi="GHEA Grapalat" w:cs="Sylfaen"/>
          <w:sz w:val="20"/>
          <w:lang w:val="af-ZA"/>
        </w:rPr>
        <w:t xml:space="preserve"> </w:t>
      </w:r>
      <w:r w:rsidRPr="00015CC3">
        <w:rPr>
          <w:rFonts w:ascii="GHEA Grapalat" w:hAnsi="GHEA Grapalat" w:cs="Sylfaen"/>
          <w:sz w:val="20"/>
        </w:rPr>
        <w:t>անձը</w:t>
      </w:r>
      <w:r w:rsidRPr="00F90DCD">
        <w:rPr>
          <w:rFonts w:ascii="GHEA Grapalat" w:hAnsi="GHEA Grapalat" w:cs="Sylfaen"/>
          <w:sz w:val="20"/>
          <w:lang w:val="af-ZA"/>
        </w:rPr>
        <w:t xml:space="preserve"> </w:t>
      </w:r>
      <w:r w:rsidRPr="00015CC3">
        <w:rPr>
          <w:rFonts w:ascii="GHEA Grapalat" w:hAnsi="GHEA Grapalat" w:cs="Sylfaen"/>
          <w:sz w:val="20"/>
        </w:rPr>
        <w:t>վճարել</w:t>
      </w:r>
      <w:r w:rsidRPr="00F90DCD">
        <w:rPr>
          <w:rFonts w:ascii="GHEA Grapalat" w:hAnsi="GHEA Grapalat" w:cs="Sylfaen"/>
          <w:sz w:val="20"/>
          <w:lang w:val="af-ZA"/>
        </w:rPr>
        <w:t xml:space="preserve"> </w:t>
      </w:r>
      <w:r w:rsidRPr="00015CC3">
        <w:rPr>
          <w:rFonts w:ascii="GHEA Grapalat" w:hAnsi="GHEA Grapalat" w:cs="Sylfaen"/>
          <w:sz w:val="20"/>
        </w:rPr>
        <w:t>է</w:t>
      </w:r>
      <w:r w:rsidRPr="00F90DCD">
        <w:rPr>
          <w:rFonts w:ascii="GHEA Grapalat" w:hAnsi="GHEA Grapalat" w:cs="Sylfaen"/>
          <w:sz w:val="20"/>
          <w:lang w:val="af-ZA"/>
        </w:rPr>
        <w:t xml:space="preserve">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լիազորվածմարմ</w:t>
      </w:r>
      <w:r w:rsidRPr="0023252B">
        <w:rPr>
          <w:rFonts w:ascii="GHEA Grapalat" w:hAnsi="GHEA Grapalat" w:cs="Sylfaen"/>
          <w:sz w:val="20"/>
        </w:rPr>
        <w:t>նին</w:t>
      </w:r>
      <w:r w:rsidRPr="00F90DCD">
        <w:rPr>
          <w:rFonts w:ascii="GHEA Grapalat" w:hAnsi="GHEA Grapalat" w:cs="Sylfaen"/>
          <w:sz w:val="20"/>
          <w:lang w:val="af-ZA"/>
        </w:rPr>
        <w:t xml:space="preserve"> </w:t>
      </w:r>
      <w:r w:rsidRPr="0023252B">
        <w:rPr>
          <w:rFonts w:ascii="GHEA Grapalat" w:hAnsi="GHEA Grapalat" w:cs="Sylfaen"/>
          <w:sz w:val="20"/>
        </w:rPr>
        <w:t>որոշումը</w:t>
      </w:r>
      <w:r w:rsidRPr="00F90DCD">
        <w:rPr>
          <w:rFonts w:ascii="GHEA Grapalat" w:hAnsi="GHEA Grapalat" w:cs="Sylfaen"/>
          <w:sz w:val="20"/>
          <w:lang w:val="af-ZA"/>
        </w:rPr>
        <w:t xml:space="preserve"> </w:t>
      </w:r>
      <w:r w:rsidRPr="0023252B">
        <w:rPr>
          <w:rFonts w:ascii="GHEA Grapalat" w:hAnsi="GHEA Grapalat" w:cs="Sylfaen"/>
          <w:sz w:val="20"/>
        </w:rPr>
        <w:t>ներկայացվելու</w:t>
      </w:r>
      <w:r w:rsidRPr="00F90DCD">
        <w:rPr>
          <w:rFonts w:ascii="GHEA Grapalat" w:hAnsi="GHEA Grapalat" w:cs="Sylfaen"/>
          <w:sz w:val="20"/>
          <w:lang w:val="af-ZA"/>
        </w:rPr>
        <w:t xml:space="preserve"> </w:t>
      </w:r>
      <w:r w:rsidRPr="0023252B">
        <w:rPr>
          <w:rFonts w:ascii="GHEA Grapalat" w:hAnsi="GHEA Grapalat" w:cs="Sylfaen"/>
          <w:sz w:val="20"/>
        </w:rPr>
        <w:t>վերջնաժամկետը</w:t>
      </w:r>
      <w:r w:rsidRPr="00F90DCD">
        <w:rPr>
          <w:rFonts w:ascii="GHEA Grapalat" w:hAnsi="GHEA Grapalat" w:cs="Sylfaen"/>
          <w:sz w:val="20"/>
          <w:lang w:val="af-ZA"/>
        </w:rPr>
        <w:t xml:space="preserve"> </w:t>
      </w:r>
      <w:r w:rsidRPr="0023252B">
        <w:rPr>
          <w:rFonts w:ascii="GHEA Grapalat" w:hAnsi="GHEA Grapalat" w:cs="Sylfaen"/>
          <w:sz w:val="20"/>
        </w:rPr>
        <w:t>լրանալուցհետո</w:t>
      </w:r>
      <w:r w:rsidRPr="0023252B">
        <w:rPr>
          <w:rFonts w:ascii="GHEA Grapalat" w:hAnsi="GHEA Grapalat" w:cs="Sylfaen"/>
          <w:sz w:val="20"/>
          <w:lang w:val="af-ZA"/>
        </w:rPr>
        <w:t xml:space="preserve">, </w:t>
      </w:r>
      <w:r w:rsidRPr="0023252B">
        <w:rPr>
          <w:rFonts w:ascii="GHEA Grapalat" w:hAnsi="GHEA Grapalat" w:cs="Sylfaen"/>
          <w:sz w:val="20"/>
        </w:rPr>
        <w:t>բայցոչուշ</w:t>
      </w:r>
      <w:r w:rsidRPr="0023252B">
        <w:rPr>
          <w:rFonts w:ascii="GHEA Grapalat" w:hAnsi="GHEA Grapalat" w:cs="Sylfaen"/>
          <w:sz w:val="20"/>
          <w:lang w:val="af-ZA"/>
        </w:rPr>
        <w:t xml:space="preserve">, </w:t>
      </w:r>
      <w:r w:rsidRPr="0023252B">
        <w:rPr>
          <w:rFonts w:ascii="GHEA Grapalat" w:hAnsi="GHEA Grapalat" w:cs="Sylfaen"/>
          <w:sz w:val="20"/>
        </w:rPr>
        <w:t>քան</w:t>
      </w:r>
      <w:r w:rsidR="000E22D2" w:rsidRPr="0023252B">
        <w:rPr>
          <w:rFonts w:ascii="GHEA Grapalat" w:hAnsi="GHEA Grapalat" w:cs="Sylfaen"/>
          <w:sz w:val="20"/>
        </w:rPr>
        <w:t>լիազորված</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մարմնի</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կողմից</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մասնակցին</w:t>
      </w:r>
      <w:r w:rsidR="000E22D2" w:rsidRPr="00F90DCD">
        <w:rPr>
          <w:rFonts w:ascii="GHEA Grapalat" w:hAnsi="GHEA Grapalat" w:cs="Sylfaen"/>
          <w:sz w:val="20"/>
          <w:lang w:val="af-ZA"/>
        </w:rPr>
        <w:t xml:space="preserve">  </w:t>
      </w:r>
      <w:r w:rsidR="000E22D2" w:rsidRPr="0023252B">
        <w:rPr>
          <w:rFonts w:ascii="GHEA Grapalat" w:hAnsi="GHEA Grapalat" w:cs="Sylfaen"/>
          <w:sz w:val="20"/>
        </w:rPr>
        <w:t>ցուցակում</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ներառելու</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համար</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սահմանված</w:t>
      </w:r>
      <w:r w:rsidR="000E22D2" w:rsidRPr="00F90DCD">
        <w:rPr>
          <w:rFonts w:ascii="GHEA Grapalat" w:hAnsi="GHEA Grapalat" w:cs="Sylfaen"/>
          <w:sz w:val="20"/>
          <w:lang w:val="af-ZA"/>
        </w:rPr>
        <w:t xml:space="preserve"> </w:t>
      </w:r>
      <w:r w:rsidR="000E22D2" w:rsidRPr="0023252B">
        <w:rPr>
          <w:rFonts w:ascii="GHEA Grapalat" w:hAnsi="GHEA Grapalat" w:cs="Sylfaen"/>
          <w:sz w:val="20"/>
        </w:rPr>
        <w:t>քառասունօրյա</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ժամկետը</w:t>
      </w:r>
      <w:r w:rsidR="000E22D2" w:rsidRPr="00F90DCD">
        <w:rPr>
          <w:rFonts w:ascii="GHEA Grapalat" w:hAnsi="GHEA Grapalat" w:cs="Sylfaen"/>
          <w:sz w:val="20"/>
          <w:lang w:val="af-ZA"/>
        </w:rPr>
        <w:t xml:space="preserve"> </w:t>
      </w:r>
      <w:r w:rsidR="000E22D2" w:rsidRPr="0023252B">
        <w:rPr>
          <w:rFonts w:ascii="GHEA Grapalat" w:hAnsi="GHEA Grapalat" w:cs="Sylfaen"/>
          <w:sz w:val="20"/>
        </w:rPr>
        <w:t>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rPr>
        <w:t>ոչուշ</w:t>
      </w:r>
      <w:r w:rsidR="00653DBE" w:rsidRPr="0023252B">
        <w:rPr>
          <w:rFonts w:ascii="GHEA Grapalat" w:hAnsi="GHEA Grapalat" w:cs="Sylfaen"/>
          <w:sz w:val="20"/>
          <w:lang w:val="af-ZA"/>
        </w:rPr>
        <w:t xml:space="preserve">, </w:t>
      </w:r>
      <w:r w:rsidR="00653DBE" w:rsidRPr="0023252B">
        <w:rPr>
          <w:rFonts w:ascii="GHEA Grapalat" w:hAnsi="GHEA Grapalat" w:cs="Sylfaen"/>
          <w:sz w:val="20"/>
        </w:rPr>
        <w:t>քան</w:t>
      </w:r>
      <w:r w:rsidR="00653DBE" w:rsidRPr="0023252B">
        <w:rPr>
          <w:rFonts w:ascii="GHEA Grapalat" w:hAnsi="GHEA Grapalat" w:cs="Sylfaen"/>
          <w:sz w:val="20"/>
          <w:lang w:val="ru-RU"/>
        </w:rPr>
        <w:t>տվյալդատականգործովեզրափակիչդատականակտնուժիմեջմտնելը</w:t>
      </w:r>
      <w:r w:rsidRPr="0023252B">
        <w:rPr>
          <w:rFonts w:ascii="GHEA Grapalat" w:hAnsi="GHEA Grapalat" w:cs="Sylfaen"/>
          <w:sz w:val="20"/>
          <w:lang w:val="af-ZA"/>
        </w:rPr>
        <w:t xml:space="preserve">, </w:t>
      </w:r>
      <w:r w:rsidRPr="0023252B">
        <w:rPr>
          <w:rFonts w:ascii="GHEA Grapalat" w:hAnsi="GHEA Grapalat" w:cs="Sylfaen"/>
          <w:sz w:val="20"/>
        </w:rPr>
        <w:t>ապապատվիրատունդրամասինգրավորտեղեկացնումէլիազորվածմարմին</w:t>
      </w:r>
      <w:r w:rsidRPr="0023252B">
        <w:rPr>
          <w:rFonts w:ascii="GHEA Grapalat" w:hAnsi="GHEA Grapalat" w:cs="Sylfaen"/>
          <w:sz w:val="20"/>
          <w:lang w:val="af-ZA"/>
        </w:rPr>
        <w:t xml:space="preserve">, </w:t>
      </w:r>
      <w:r w:rsidRPr="0023252B">
        <w:rPr>
          <w:rFonts w:ascii="GHEA Grapalat" w:hAnsi="GHEA Grapalat" w:cs="Sylfaen"/>
          <w:sz w:val="20"/>
        </w:rPr>
        <w:t>որիհիմանվրամասնակիցըչիներառվումցուցակում</w:t>
      </w:r>
      <w:r w:rsidRPr="0023252B">
        <w:rPr>
          <w:rFonts w:ascii="GHEA Grapalat" w:hAnsi="GHEA Grapalat" w:cs="Sylfaen"/>
          <w:sz w:val="20"/>
          <w:lang w:val="af-ZA"/>
        </w:rPr>
        <w:t>:</w:t>
      </w:r>
    </w:p>
    <w:p w:rsidR="003D4374" w:rsidRPr="00015CC3" w:rsidRDefault="00217530" w:rsidP="00EE02D8">
      <w:pPr>
        <w:ind w:firstLine="375"/>
        <w:jc w:val="both"/>
        <w:rPr>
          <w:rFonts w:ascii="GHEA Grapalat" w:hAnsi="GHEA Grapalat" w:cs="Sylfaen"/>
          <w:sz w:val="20"/>
          <w:lang w:val="af-ZA"/>
        </w:rPr>
      </w:pPr>
      <w:r w:rsidRPr="00265A5A">
        <w:rPr>
          <w:rFonts w:ascii="GHEA Grapalat" w:hAnsi="GHEA Grapalat" w:cs="Sylfaen"/>
          <w:sz w:val="20"/>
          <w:lang w:val="af-ZA"/>
        </w:rPr>
        <w:t>Ընդ որում եթեմասնակցիգնումներինմասնակցելուիրավունքունենալու մասին դիմում-հայտարարությունը որակվումէորպեսիրականությանըչհամապատասխանողկամմասնակիցը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հրավերովսահմանվածկարգովևժամկետներումչիներկայացնումհրավերովնախատեսվածփաստաթղթերը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կամընտրվածմասնակիցը</w:t>
      </w:r>
      <w:r w:rsidRPr="00015CC3">
        <w:rPr>
          <w:rFonts w:ascii="GHEA Grapalat" w:hAnsi="GHEA Grapalat" w:cs="Sylfaen"/>
          <w:sz w:val="20"/>
          <w:lang w:val="hy-AM"/>
        </w:rPr>
        <w:t>չիներկայացնումորակավորմանկամպայմանագրիապահովումկամ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արդյունքումհամաձայնագիրկնքելունպատակովպայմանագիրըկնքածանձըսահմանվածժամկետումմիակողմանիհաստատվածհայտարարության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այսուհետնաևտուժանք</w:t>
      </w:r>
      <w:r w:rsidRPr="00015CC3">
        <w:rPr>
          <w:rFonts w:ascii="GHEA Grapalat" w:hAnsi="GHEA Grapalat" w:cs="Sylfaen"/>
          <w:sz w:val="20"/>
          <w:lang w:val="af-ZA"/>
        </w:rPr>
        <w:t xml:space="preserve">) </w:t>
      </w:r>
      <w:r w:rsidRPr="00015CC3">
        <w:rPr>
          <w:rFonts w:ascii="GHEA Grapalat" w:hAnsi="GHEA Grapalat" w:cs="Sylfaen"/>
          <w:sz w:val="20"/>
        </w:rPr>
        <w:t>ձևովներկայացվածպայմանագրիև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որակավորմանապահովումըչիփոխարինումբանկայիներաշխիք</w:t>
      </w:r>
      <w:r>
        <w:rPr>
          <w:rFonts w:ascii="GHEA Grapalat" w:hAnsi="GHEA Grapalat" w:cs="Sylfaen"/>
          <w:sz w:val="20"/>
          <w:lang w:val="hy-AM"/>
        </w:rPr>
        <w:t>ո</w:t>
      </w:r>
      <w:r w:rsidRPr="00015CC3">
        <w:rPr>
          <w:rFonts w:ascii="GHEA Grapalat" w:hAnsi="GHEA Grapalat" w:cs="Sylfaen"/>
          <w:sz w:val="20"/>
        </w:rPr>
        <w:t>վկամկանխիկփողով</w:t>
      </w:r>
      <w:r w:rsidRPr="00015CC3">
        <w:rPr>
          <w:rFonts w:ascii="GHEA Grapalat" w:hAnsi="GHEA Grapalat" w:cs="Sylfaen"/>
          <w:sz w:val="20"/>
          <w:lang w:val="af-ZA"/>
        </w:rPr>
        <w:t xml:space="preserve">, </w:t>
      </w:r>
      <w:r w:rsidRPr="00015CC3">
        <w:rPr>
          <w:rFonts w:ascii="GHEA Grapalat" w:hAnsi="GHEA Grapalat" w:cs="Sylfaen"/>
          <w:sz w:val="20"/>
        </w:rPr>
        <w:t>ապաայդհանգամանքըհամարվումէորպեսգնմանգործընթացիշրջանակումմասնակցիստանձնվածպարտավորությանխախտում</w:t>
      </w:r>
      <w:r w:rsidRPr="00015CC3">
        <w:rPr>
          <w:rFonts w:ascii="GHEA Grapalat" w:hAnsi="GHEA Grapalat" w:cs="Sylfaen"/>
          <w:sz w:val="20"/>
          <w:lang w:val="af-ZA"/>
        </w:rPr>
        <w:t xml:space="preserve">: </w:t>
      </w:r>
    </w:p>
    <w:p w:rsidR="00B54F63" w:rsidRPr="00015CC3" w:rsidRDefault="00E17B5D"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007A5810" w:rsidRPr="00015CC3">
        <w:rPr>
          <w:rFonts w:ascii="GHEA Grapalat" w:hAnsi="GHEA Grapalat" w:cs="Sylfaen"/>
          <w:sz w:val="20"/>
          <w:szCs w:val="24"/>
          <w:lang w:val="ru-RU" w:eastAsia="en-US"/>
        </w:rPr>
        <w:t>Սույն</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ինմասի</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Pr="00015CC3">
        <w:rPr>
          <w:rFonts w:ascii="GHEA Grapalat" w:hAnsi="GHEA Grapalat" w:cs="Sylfaen"/>
          <w:sz w:val="20"/>
          <w:szCs w:val="24"/>
          <w:lang w:val="ru-RU" w:eastAsia="en-US"/>
        </w:rPr>
        <w:t>կետումնշված</w:t>
      </w:r>
      <w:r w:rsidR="007A5810" w:rsidRPr="00015CC3">
        <w:rPr>
          <w:rFonts w:ascii="GHEA Grapalat" w:hAnsi="GHEA Grapalat" w:cs="Sylfaen"/>
          <w:sz w:val="20"/>
          <w:szCs w:val="24"/>
          <w:lang w:val="ru-RU" w:eastAsia="en-US"/>
        </w:rPr>
        <w:t>փաստաթղթերը</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սահմանվածժամկետում</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ժողովիքարտուղարիններկայաց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EF2159" w:rsidRPr="00015CC3">
        <w:rPr>
          <w:rFonts w:ascii="GHEA Grapalat" w:hAnsi="GHEA Grapalat" w:cs="Sylfaen"/>
          <w:sz w:val="20"/>
          <w:szCs w:val="24"/>
          <w:lang w:eastAsia="en-US"/>
        </w:rPr>
        <w:t>է</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սույնհրավերովնախատեսվածէլեկտրոնայինփոստին</w:t>
      </w:r>
      <w:r w:rsidR="00FE20B2" w:rsidRPr="00015CC3">
        <w:rPr>
          <w:rFonts w:ascii="GHEA Grapalat" w:hAnsi="GHEA Grapalat" w:cs="Sylfaen"/>
          <w:sz w:val="20"/>
          <w:szCs w:val="24"/>
          <w:lang w:eastAsia="en-US"/>
        </w:rPr>
        <w:t>ուղարկելումիջոցով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007A5810" w:rsidRPr="00015CC3">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2B121D" w:rsidRPr="00E6597C">
        <w:rPr>
          <w:rFonts w:ascii="GHEA Grapalat" w:hAnsi="GHEA Grapalat" w:cs="Sylfaen"/>
          <w:szCs w:val="24"/>
          <w:lang w:val="ru-RU"/>
        </w:rPr>
        <w:t>Մասնակիցներըևնրանցներկայացուցիչներըկարողեններկա</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հանձնաժողովինիստերին։</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նրանցներկայացուցիչները</w:t>
      </w:r>
      <w:r w:rsidR="002B121D" w:rsidRPr="00E6597C">
        <w:rPr>
          <w:rFonts w:ascii="GHEA Grapalat" w:hAnsi="GHEA Grapalat" w:cs="Sylfaen"/>
          <w:szCs w:val="24"/>
          <w:lang w:val="ru-RU"/>
        </w:rPr>
        <w:t>կարողենպահանջելհանձնաժողովինիստերիարձանագրություններիպատճենները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որոնքտրամադրվումենմեկօրացուցայինօրվաընթացքում։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ru-RU"/>
        </w:rPr>
        <w:t>Հանձնաժողովիև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պատվիրատուիկողմիցէլեկտրոնայինծանուցումներնուղարկվումենմասնակցի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իսկմասնակցիկողմից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իրհայտումնշվածէլեկտրոնայինփոստիցսույնհրավերումնշված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հանձնաժողովիքարտուղարիէլեկտրոնայինփոստին</w:t>
      </w:r>
      <w:r w:rsidR="00260FA1" w:rsidRPr="00E6597C">
        <w:rPr>
          <w:rFonts w:ascii="GHEA Grapalat" w:hAnsi="GHEA Grapalat"/>
          <w:sz w:val="20"/>
          <w:szCs w:val="20"/>
          <w:lang w:val="af-ZA"/>
        </w:rPr>
        <w:t>ուղարկվելու միջոցով:</w:t>
      </w:r>
    </w:p>
    <w:p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571F29" w:rsidRPr="00E6597C">
        <w:rPr>
          <w:rFonts w:ascii="GHEA Grapalat" w:hAnsi="GHEA Grapalat" w:cs="Sylfaen"/>
        </w:rPr>
        <w:t>Հայտերիգնահատումըևընտրված մասնակցի որոշումնիրականացվումէըստառանձինչափաբաժինների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9"/>
      </w:r>
    </w:p>
    <w:p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120F8A">
        <w:rPr>
          <w:rFonts w:ascii="GHEA Grapalat" w:hAnsi="GHEA Grapalat"/>
          <w:sz w:val="20"/>
          <w:szCs w:val="20"/>
          <w:lang w:val="hy-AM"/>
        </w:rPr>
        <w:t>9</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w:t>
      </w:r>
      <w:r w:rsidR="00842EC4">
        <w:rPr>
          <w:rFonts w:ascii="GHEA Grapalat" w:hAnsi="GHEA Grapalat"/>
          <w:sz w:val="20"/>
          <w:szCs w:val="20"/>
          <w:lang w:val="hy-AM"/>
        </w:rPr>
        <w:t>8</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տեղեկություններևնյութեր։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անձնաժողովըկարողէստուգել</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ասնակցիներկայացրածտվյալներիիսկությունը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583092" w:rsidRPr="00E6597C">
        <w:rPr>
          <w:rFonts w:ascii="GHEA Grapalat" w:hAnsi="GHEA Grapalat" w:cs="Sylfaen"/>
          <w:szCs w:val="24"/>
          <w:lang w:val="hy-AM"/>
        </w:rPr>
        <w:t>Սույնհրավերի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ինմասի</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կետիկիրառմաննպատակով</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հանձնաժողովիարտահերթնիստ։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583092" w:rsidRPr="00E6597C">
        <w:rPr>
          <w:rFonts w:ascii="GHEA Grapalat" w:hAnsi="GHEA Grapalat" w:cs="Sylfaen"/>
          <w:szCs w:val="24"/>
          <w:lang w:val="hy-AM"/>
        </w:rPr>
        <w:t>Անգործությանժամկետըպայմանագիրկնքելումասինորոշմանհայտարարությանհրապարակմանօրվանհաջորդողօրվաև</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Անգործությանժամկետըսույնընթացակարգի</w:t>
      </w:r>
      <w:r w:rsidR="008F5439">
        <w:rPr>
          <w:rFonts w:ascii="GHEA Grapalat" w:hAnsi="GHEA Grapalat" w:cs="Sylfaen"/>
          <w:lang w:val="es-ES"/>
        </w:rPr>
        <w:t xml:space="preserve">դեպքում </w:t>
      </w:r>
      <w:r w:rsidR="008F5439" w:rsidRPr="008F5439">
        <w:rPr>
          <w:rFonts w:ascii="GHEA Grapalat" w:hAnsi="GHEA Grapalat" w:cs="Sylfaen"/>
          <w:b/>
          <w:lang w:val="es-ES"/>
        </w:rPr>
        <w:t xml:space="preserve">« </w:t>
      </w:r>
      <w:r w:rsidR="00E44220" w:rsidRPr="008F5439">
        <w:rPr>
          <w:rFonts w:ascii="GHEA Grapalat" w:hAnsi="GHEA Grapalat" w:cs="Sylfaen"/>
          <w:b/>
        </w:rPr>
        <w:t>10</w:t>
      </w:r>
      <w:r w:rsidRPr="008F5439">
        <w:rPr>
          <w:rFonts w:ascii="GHEA Grapalat" w:hAnsi="GHEA Grapalat" w:cs="Sylfaen"/>
          <w:b/>
          <w:lang w:val="es-ES"/>
        </w:rPr>
        <w:t>» օրացուցայինօրէ</w:t>
      </w:r>
      <w:r w:rsidRPr="008F5439">
        <w:rPr>
          <w:rFonts w:ascii="GHEA Grapalat" w:hAnsi="GHEA Grapalat" w:cs="Tahoma"/>
          <w:b/>
          <w:lang w:val="es-ES"/>
        </w:rPr>
        <w:t>։</w:t>
      </w:r>
      <w:r w:rsidRPr="00F40755">
        <w:rPr>
          <w:rFonts w:ascii="GHEA Grapalat" w:hAnsi="GHEA Grapalat" w:cs="Sylfaen"/>
          <w:lang w:val="es-ES"/>
        </w:rPr>
        <w:t>Անգործությանժամկետըկիրառելի</w:t>
      </w:r>
      <w:r w:rsidRPr="00F40755">
        <w:rPr>
          <w:rFonts w:ascii="GHEA Grapalat" w:hAnsi="GHEA Grapalat" w:cs="Sylfaen"/>
          <w:lang w:val="hy-AM"/>
        </w:rPr>
        <w:t>.</w:t>
      </w:r>
    </w:p>
    <w:p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եթեմիայնմեկ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cs="Sylfaen"/>
          <w:sz w:val="20"/>
          <w:szCs w:val="20"/>
          <w:lang w:val="es-ES"/>
        </w:rPr>
        <w:t>որիհետկնքվումէպայմանագիր</w:t>
      </w:r>
      <w:r w:rsidRPr="00F40755">
        <w:rPr>
          <w:rFonts w:ascii="GHEA Grapalat" w:hAnsi="GHEA Grapalat" w:cs="Arial"/>
          <w:sz w:val="20"/>
          <w:szCs w:val="20"/>
          <w:lang w:val="hy-AM"/>
        </w:rPr>
        <w:t>,</w:t>
      </w:r>
    </w:p>
    <w:p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F40755" w:rsidRDefault="00120F8A" w:rsidP="00120F8A">
      <w:pPr>
        <w:jc w:val="both"/>
        <w:rPr>
          <w:rFonts w:ascii="GHEA Grapalat" w:hAnsi="GHEA Grapalat"/>
          <w:i/>
          <w:sz w:val="20"/>
          <w:szCs w:val="20"/>
          <w:lang w:val="hy-AM"/>
        </w:rPr>
      </w:pPr>
    </w:p>
    <w:p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Պատվիրատունպայմանագիրըկնքումէ</w:t>
      </w:r>
      <w:r w:rsidRPr="00F40755">
        <w:rPr>
          <w:rFonts w:ascii="GHEA Grapalat" w:hAnsi="GHEA Grapalat" w:cs="Sylfaen"/>
          <w:sz w:val="20"/>
          <w:lang w:val="es-ES"/>
        </w:rPr>
        <w:t xml:space="preserve">, </w:t>
      </w:r>
      <w:r w:rsidRPr="00F40755">
        <w:rPr>
          <w:rFonts w:ascii="GHEA Grapalat" w:hAnsi="GHEA Grapalat" w:cs="Sylfaen"/>
          <w:sz w:val="20"/>
          <w:lang w:val="hy-AM"/>
        </w:rPr>
        <w:t>եթեսույնկետովնախատեսվածանգործությանժամկետումորևէ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ասնակիցչիբողոքարկումպայմանագիրկնքելումասինորոշումը։</w:t>
      </w:r>
      <w:r w:rsidRPr="00251DD4">
        <w:rPr>
          <w:rFonts w:ascii="GHEA Grapalat" w:hAnsi="GHEA Grapalat" w:cs="Sylfaen"/>
          <w:sz w:val="20"/>
          <w:lang w:val="hy-AM"/>
        </w:rPr>
        <w:t>Մինչևանգործությանժամկետըլրանալըկամառանցպայմանագիրկնքելու</w:t>
      </w:r>
      <w:r w:rsidRPr="00F40755">
        <w:rPr>
          <w:rFonts w:ascii="GHEA Grapalat" w:hAnsi="GHEA Grapalat" w:cs="Sylfaen"/>
          <w:sz w:val="20"/>
          <w:lang w:val="hy-AM"/>
        </w:rPr>
        <w:t xml:space="preserve"> կամ գնման ընթացակարգը չկայացած հայտարարելու </w:t>
      </w:r>
      <w:r w:rsidRPr="00251DD4">
        <w:rPr>
          <w:rFonts w:ascii="GHEA Grapalat" w:hAnsi="GHEA Grapalat" w:cs="Sylfaen"/>
          <w:sz w:val="20"/>
          <w:lang w:val="hy-AM"/>
        </w:rPr>
        <w:t>մասինհայտարարությանհրապարակմանկնքվածպայմանագիրնառոչինչէ։</w:t>
      </w:r>
    </w:p>
    <w:p w:rsidR="00037DDE" w:rsidRPr="00E6597C" w:rsidRDefault="00037DDE" w:rsidP="007B5B29">
      <w:pPr>
        <w:rPr>
          <w:rFonts w:ascii="GHEA Grapalat" w:hAnsi="GHEA Grapalat"/>
          <w:b/>
          <w:sz w:val="20"/>
          <w:lang w:val="es-ES"/>
        </w:rPr>
      </w:pPr>
    </w:p>
    <w:p w:rsidR="00096865" w:rsidRPr="007B5B29" w:rsidRDefault="00AA0AD8" w:rsidP="007B5B29">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ՊԱՅՄԱՆԱԳՐԻԿՆՔՈՒՄԸ</w:t>
      </w: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Պայմանագիրկնքվումէհանձնաժողովիորոշմանհիմանվրա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ատվիրատուիկողմից</w:t>
      </w:r>
      <w:r w:rsidR="004D5671" w:rsidRPr="00E6597C">
        <w:rPr>
          <w:rFonts w:ascii="GHEA Grapalat" w:hAnsi="GHEA Grapalat" w:cs="Sylfaen"/>
          <w:sz w:val="20"/>
          <w:lang w:val="ru-RU"/>
        </w:rPr>
        <w:t>։</w:t>
      </w:r>
      <w:r w:rsidR="00096865" w:rsidRPr="00E6597C">
        <w:rPr>
          <w:rFonts w:ascii="GHEA Grapalat" w:hAnsi="GHEA Grapalat" w:cs="Sylfaen"/>
          <w:sz w:val="20"/>
          <w:lang w:val="ru-RU"/>
        </w:rPr>
        <w:t>Պայմանագիրըկնքվումէգրավոր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մեկփաստաթուղթկազմելումիջոցով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Սույնհրավերի</w:t>
      </w:r>
      <w:r w:rsidR="005D3674" w:rsidRPr="00E6597C">
        <w:rPr>
          <w:rFonts w:ascii="GHEA Grapalat" w:hAnsi="GHEA Grapalat" w:cs="Sylfaen"/>
          <w:sz w:val="20"/>
          <w:lang w:val="af-ZA"/>
        </w:rPr>
        <w:t>1-</w:t>
      </w:r>
      <w:r w:rsidR="005D3674" w:rsidRPr="00E6597C">
        <w:rPr>
          <w:rFonts w:ascii="GHEA Grapalat" w:hAnsi="GHEA Grapalat" w:cs="Sylfaen"/>
          <w:sz w:val="20"/>
        </w:rPr>
        <w:t>ինմասի</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EB6E54" w:rsidRPr="00E6597C">
        <w:rPr>
          <w:rFonts w:ascii="GHEA Grapalat" w:hAnsi="GHEA Grapalat" w:cs="Sylfaen"/>
          <w:sz w:val="20"/>
          <w:lang w:val="ru-RU"/>
        </w:rPr>
        <w:t>կետովսահմանվածանգործությանժամկետըլրանալունհաջորդողչոր</w:t>
      </w:r>
      <w:r w:rsidR="00120F8A">
        <w:rPr>
          <w:rFonts w:ascii="GHEA Grapalat" w:hAnsi="GHEA Grapalat" w:cs="Sylfaen"/>
          <w:sz w:val="20"/>
          <w:lang w:val="hy-AM"/>
        </w:rPr>
        <w:t>րորդ</w:t>
      </w:r>
      <w:r w:rsidR="00EB6E54" w:rsidRPr="00E6597C">
        <w:rPr>
          <w:rFonts w:ascii="GHEA Grapalat" w:hAnsi="GHEA Grapalat" w:cs="Sylfaen"/>
          <w:sz w:val="20"/>
          <w:lang w:val="ru-RU"/>
        </w:rPr>
        <w:t>աշխատանքային</w:t>
      </w:r>
      <w:r w:rsidR="00120F8A">
        <w:rPr>
          <w:rFonts w:ascii="GHEA Grapalat" w:hAnsi="GHEA Grapalat" w:cs="Sylfaen"/>
          <w:sz w:val="20"/>
          <w:lang w:val="hy-AM"/>
        </w:rPr>
        <w:t>օրը</w:t>
      </w:r>
      <w:r w:rsidRPr="00E6597C">
        <w:rPr>
          <w:rFonts w:ascii="GHEA Grapalat" w:hAnsi="GHEA Grapalat" w:cs="Sylfaen"/>
          <w:sz w:val="20"/>
        </w:rPr>
        <w:t>պ</w:t>
      </w:r>
      <w:r w:rsidR="00EB6E54" w:rsidRPr="00E6597C">
        <w:rPr>
          <w:rFonts w:ascii="GHEA Grapalat" w:hAnsi="GHEA Grapalat" w:cs="Sylfaen"/>
          <w:sz w:val="20"/>
          <w:lang w:val="ru-RU"/>
        </w:rPr>
        <w:t>ատվիրատունծանուցումէընտրված</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ներկայացնելովպայմանագիրկնքելուառաջարկըևպայմանագրինախագիծը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պայմանագիրըկարողէկնքվելոչշուտ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քանսույնհրավերի</w:t>
      </w:r>
      <w:r w:rsidR="005D3674" w:rsidRPr="00E6597C">
        <w:rPr>
          <w:rFonts w:ascii="GHEA Grapalat" w:hAnsi="GHEA Grapalat" w:cs="Sylfaen"/>
          <w:sz w:val="20"/>
          <w:lang w:val="af-ZA"/>
        </w:rPr>
        <w:t>1-</w:t>
      </w:r>
      <w:r w:rsidR="005D3674" w:rsidRPr="00E6597C">
        <w:rPr>
          <w:rFonts w:ascii="GHEA Grapalat" w:hAnsi="GHEA Grapalat" w:cs="Sylfaen"/>
          <w:sz w:val="20"/>
        </w:rPr>
        <w:t>ինմասի</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EB6E54" w:rsidRPr="00E6597C">
        <w:rPr>
          <w:rFonts w:ascii="GHEA Grapalat" w:hAnsi="GHEA Grapalat" w:cs="Sylfaen"/>
          <w:sz w:val="20"/>
          <w:lang w:val="ru-RU"/>
        </w:rPr>
        <w:t>կետովսահմանվածանգործությանժամկետըլրանալուօրվանհաջորդող</w:t>
      </w:r>
      <w:r w:rsidR="00120F8A">
        <w:rPr>
          <w:rFonts w:ascii="GHEA Grapalat" w:hAnsi="GHEA Grapalat" w:cs="Sylfaen"/>
          <w:sz w:val="20"/>
          <w:lang w:val="hy-AM"/>
        </w:rPr>
        <w:t>չորրորդ</w:t>
      </w:r>
      <w:r w:rsidR="00EB6E54" w:rsidRPr="00E6597C">
        <w:rPr>
          <w:rFonts w:ascii="GHEA Grapalat" w:hAnsi="GHEA Grapalat" w:cs="Sylfaen"/>
          <w:sz w:val="20"/>
          <w:lang w:val="ru-RU"/>
        </w:rPr>
        <w:t>աշխատանքայինօրը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EB6E54" w:rsidRPr="00E6597C">
        <w:rPr>
          <w:rFonts w:ascii="GHEA Grapalat" w:hAnsi="GHEA Grapalat" w:cs="Sylfaen"/>
          <w:sz w:val="20"/>
          <w:lang w:val="ru-RU"/>
        </w:rPr>
        <w:t>Ընտրված</w:t>
      </w:r>
      <w:r w:rsidRPr="00E6597C">
        <w:rPr>
          <w:rFonts w:ascii="GHEA Grapalat" w:hAnsi="GHEA Grapalat" w:cs="Sylfaen"/>
          <w:sz w:val="20"/>
        </w:rPr>
        <w:t>մ</w:t>
      </w:r>
      <w:r w:rsidR="00EB6E54" w:rsidRPr="00E6597C">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Ընդորում</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պայմանագրումներառվում</w:t>
      </w:r>
      <w:r w:rsidR="0005035B" w:rsidRPr="00E6597C">
        <w:rPr>
          <w:rFonts w:ascii="GHEA Grapalat" w:hAnsi="GHEA Grapalat" w:cs="Sylfaen"/>
          <w:sz w:val="20"/>
        </w:rPr>
        <w:t>են</w:t>
      </w:r>
      <w:r w:rsidR="00EB6E54" w:rsidRPr="00E6597C">
        <w:rPr>
          <w:rFonts w:ascii="GHEA Grapalat" w:hAnsi="GHEA Grapalat" w:cs="Sylfaen"/>
          <w:sz w:val="20"/>
          <w:lang w:val="ru-RU"/>
        </w:rPr>
        <w:t>ընտրվածմասնակցիկողմիցհայտովներկայացված</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120F8A" w:rsidRPr="005E1F72">
        <w:rPr>
          <w:rFonts w:ascii="GHEA Grapalat" w:hAnsi="GHEA Grapalat" w:cs="Sylfaen"/>
          <w:sz w:val="20"/>
          <w:lang w:val="hy-AM"/>
        </w:rPr>
        <w:t>Եթեընտրվածմասնակիցըպայմանագիրկնքելումասինծանուցումըևպայմանագրինախագիծ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hy-AM"/>
        </w:rPr>
        <w:t>ստանալուցհետո</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չիստորագրումպայմանագիրըև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sz w:val="20"/>
          <w:lang w:val="hy-AM"/>
        </w:rPr>
        <w:t>ապա նա զրկվում է պայմանագիրը ստորագրելու իրավունքից։</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 xml:space="preserve">Ընդորումընտրված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14560">
        <w:rPr>
          <w:rFonts w:ascii="GHEA Grapalat" w:hAnsi="GHEA Grapalat" w:cs="Sylfaen"/>
          <w:sz w:val="20"/>
          <w:lang w:val="hy-AM"/>
        </w:rPr>
        <w:t>ևհաստատմանըհաջորդողաշխատանքայինօրըուղեկցողգրությամբտրամադրվումէընտրվածմասնակցին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096865" w:rsidRPr="00E6597C">
        <w:rPr>
          <w:rFonts w:ascii="GHEA Grapalat" w:hAnsi="GHEA Grapalat" w:cs="Sylfaen"/>
          <w:i w:val="0"/>
          <w:szCs w:val="24"/>
          <w:lang w:val="ru-RU"/>
        </w:rPr>
        <w:t>Մինչևսույնհրավերի</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ru-RU"/>
        </w:rPr>
        <w:t>կետովնախատեսվածժամկետիավարտը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կարողենպայմանագրինախագծումկատարվելփոփոխություններ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սակայնդրանքչենկարողհանգեցնելգնմանառարկայիբնութագրերիփոփոխմանը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ru-RU"/>
        </w:rPr>
        <w:t>ընտրվածմասնակցիառաջարկածգնիավելացմանը</w:t>
      </w:r>
      <w:r w:rsidR="004D5671" w:rsidRPr="00E6597C">
        <w:rPr>
          <w:rFonts w:ascii="GHEA Grapalat" w:hAnsi="GHEA Grapalat" w:cs="Sylfaen"/>
          <w:i w:val="0"/>
          <w:szCs w:val="24"/>
          <w:lang w:val="ru-RU"/>
        </w:rPr>
        <w:t>։</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ՈՐԱԿԱՎՈՐՄԱՆԵՎ</w:t>
      </w:r>
      <w:r w:rsidR="008D5016" w:rsidRPr="00E6597C">
        <w:rPr>
          <w:rFonts w:ascii="GHEA Grapalat" w:hAnsi="GHEA Grapalat" w:cs="Sylfaen"/>
          <w:b/>
          <w:iCs/>
          <w:sz w:val="20"/>
          <w:lang w:val="af-ZA"/>
        </w:rPr>
        <w:t>ՊԱՅՄԱՆԱԳՐԻԱՊԱՀՈՎՈՒՄ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p>
    <w:p w:rsidR="00096865" w:rsidRPr="00E6597C" w:rsidRDefault="00096865" w:rsidP="00EF3662">
      <w:pPr>
        <w:jc w:val="center"/>
        <w:rPr>
          <w:rFonts w:ascii="GHEA Grapalat" w:hAnsi="GHEA Grapalat"/>
          <w:b/>
          <w:iCs/>
          <w:sz w:val="20"/>
          <w:lang w:val="af-ZA"/>
        </w:rPr>
      </w:pPr>
    </w:p>
    <w:p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Որակավորմանևպ</w:t>
      </w:r>
      <w:r w:rsidR="00120F8A" w:rsidRPr="00532617">
        <w:rPr>
          <w:rFonts w:ascii="GHEA Grapalat" w:hAnsi="GHEA Grapalat" w:cs="Sylfaen"/>
          <w:sz w:val="20"/>
          <w:lang w:val="ru-RU"/>
        </w:rPr>
        <w:t>այմանագրիապահովում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ru-RU"/>
        </w:rPr>
        <w:t>ներկայացնելուպահանջիհիմանվրա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ru-RU"/>
        </w:rPr>
        <w:t>օրվանից</w:t>
      </w:r>
      <w:r w:rsidR="00217530">
        <w:rPr>
          <w:rFonts w:ascii="GHEA Grapalat" w:hAnsi="GHEA Grapalat" w:cs="Sylfaen"/>
          <w:sz w:val="20"/>
          <w:lang w:val="hy-AM"/>
        </w:rPr>
        <w:t xml:space="preserve">հետո </w:t>
      </w:r>
      <w:r w:rsidR="00C77D0B">
        <w:rPr>
          <w:rFonts w:ascii="GHEA Grapalat" w:hAnsi="GHEA Grapalat" w:cs="Sylfaen"/>
          <w:sz w:val="20"/>
          <w:lang w:val="hy-AM"/>
        </w:rPr>
        <w:t>10</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ru-RU"/>
        </w:rPr>
        <w:t>մասնակիցըպարտավորէներկայացնել</w:t>
      </w:r>
      <w:r w:rsidR="00120F8A" w:rsidRPr="004B72E3">
        <w:rPr>
          <w:rFonts w:ascii="GHEA Grapalat" w:hAnsi="GHEA Grapalat" w:cs="Sylfaen"/>
          <w:sz w:val="20"/>
          <w:lang w:val="hy-AM"/>
        </w:rPr>
        <w:t>որակավորմանև</w:t>
      </w:r>
      <w:r w:rsidR="00120F8A" w:rsidRPr="004B72E3">
        <w:rPr>
          <w:rFonts w:ascii="GHEA Grapalat" w:hAnsi="GHEA Grapalat" w:cs="Sylfaen"/>
          <w:sz w:val="20"/>
          <w:lang w:val="ru-RU"/>
        </w:rPr>
        <w:t>պայմանագրիապահովում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hy-AM"/>
        </w:rPr>
        <w:t>Ընտրվածմասնակցիհետպայմանագիրկնքվումէ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եթեվերջինսներկայացնումէորակավորման ևպայմանագրի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0"/>
      </w:r>
    </w:p>
    <w:p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8D6C6C" w:rsidRPr="00015CC3">
        <w:rPr>
          <w:rFonts w:ascii="GHEA Grapalat" w:hAnsi="GHEA Grapalat" w:cs="Sylfaen"/>
          <w:sz w:val="20"/>
          <w:lang w:val="hy-AM"/>
        </w:rPr>
        <w:t>Որակավորմանապահովմանչափըհավասարէ</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w:t>
      </w:r>
      <w:r w:rsidR="00120F8A" w:rsidRPr="007B5B29">
        <w:rPr>
          <w:rFonts w:ascii="GHEA Grapalat" w:hAnsi="GHEA Grapalat" w:cs="Sylfaen"/>
          <w:b/>
          <w:sz w:val="20"/>
          <w:lang w:val="hy-AM"/>
        </w:rPr>
        <w:t xml:space="preserve">գնվելիք աշխատանքներիգնման գնի </w:t>
      </w:r>
      <w:r w:rsidR="007B5B29" w:rsidRPr="007B5B29">
        <w:rPr>
          <w:rFonts w:ascii="GHEA Grapalat" w:hAnsi="GHEA Grapalat" w:cs="Sylfaen"/>
          <w:b/>
          <w:sz w:val="20"/>
          <w:lang w:val="hy-AM"/>
        </w:rPr>
        <w:t>30</w:t>
      </w:r>
      <w:r w:rsidR="005D30FC" w:rsidRPr="007B5B29">
        <w:rPr>
          <w:rFonts w:ascii="GHEA Grapalat" w:hAnsi="GHEA Grapalat" w:cs="Sylfaen"/>
          <w:b/>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251DD4">
        <w:rPr>
          <w:rFonts w:ascii="GHEA Grapalat" w:hAnsi="GHEA Grapalat" w:cs="Sylfaen"/>
          <w:sz w:val="20"/>
          <w:lang w:val="hy-AM"/>
        </w:rPr>
        <w:t>Որակավորմանապահովումըներկայացվումէ</w:t>
      </w:r>
      <w:r w:rsidR="001A36EF" w:rsidRPr="007E1687">
        <w:rPr>
          <w:rFonts w:ascii="GHEA Grapalat" w:hAnsi="GHEA Grapalat" w:cs="Sylfaen"/>
          <w:b/>
          <w:sz w:val="20"/>
          <w:lang w:val="hy-AM"/>
        </w:rPr>
        <w:t>բանկային երախիքի (հավելված 4)</w:t>
      </w:r>
      <w:r w:rsidR="005D30FC" w:rsidRPr="00251DD4">
        <w:rPr>
          <w:rFonts w:ascii="GHEA Grapalat" w:hAnsi="GHEA Grapalat" w:cs="Sylfaen"/>
          <w:b/>
          <w:sz w:val="20"/>
          <w:lang w:val="hy-AM"/>
        </w:rPr>
        <w:t>կամկանխիկփողի</w:t>
      </w:r>
      <w:r w:rsidR="005D30FC" w:rsidRPr="00EE02D8">
        <w:rPr>
          <w:rFonts w:ascii="GHEA Grapalat" w:hAnsi="GHEA Grapalat" w:cs="Sylfaen"/>
          <w:b/>
          <w:sz w:val="20"/>
          <w:lang w:val="af-ZA"/>
        </w:rPr>
        <w:t xml:space="preserve">, </w:t>
      </w:r>
      <w:r w:rsidR="005D30FC" w:rsidRPr="00251DD4">
        <w:rPr>
          <w:rFonts w:ascii="GHEA Grapalat" w:hAnsi="GHEA Grapalat" w:cs="Sylfaen"/>
          <w:b/>
          <w:sz w:val="20"/>
          <w:lang w:val="hy-AM"/>
        </w:rPr>
        <w:t>կամբանկերիկողմիցտրամադրվածերաշխիքներիձևով</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251DD4">
        <w:rPr>
          <w:rFonts w:ascii="GHEA Grapalat" w:hAnsi="GHEA Grapalat" w:cs="Sylfaen"/>
          <w:sz w:val="20"/>
          <w:lang w:val="hy-AM"/>
        </w:rPr>
        <w:t>պետքէվավերլինիառնվազնմինչևպայմանագրիկատարմանարդյունքըպատվիրատուիցկողմիցամբողջականընդունվելուօրվանհաջորդող</w:t>
      </w:r>
      <w:r w:rsidR="007B5B29" w:rsidRPr="008F5439">
        <w:rPr>
          <w:rFonts w:ascii="GHEA Grapalat" w:hAnsi="GHEA Grapalat" w:cs="Sylfaen"/>
          <w:b/>
          <w:sz w:val="20"/>
          <w:lang w:val="hy-AM"/>
        </w:rPr>
        <w:t>90</w:t>
      </w:r>
      <w:r w:rsidR="008D6C6C" w:rsidRPr="008F5439">
        <w:rPr>
          <w:rFonts w:ascii="GHEA Grapalat" w:hAnsi="GHEA Grapalat" w:cs="Sylfaen"/>
          <w:b/>
          <w:sz w:val="20"/>
          <w:lang w:val="af-ZA"/>
        </w:rPr>
        <w:t>-</w:t>
      </w:r>
      <w:r w:rsidR="008D6C6C" w:rsidRPr="00251DD4">
        <w:rPr>
          <w:rFonts w:ascii="GHEA Grapalat" w:hAnsi="GHEA Grapalat" w:cs="Sylfaen"/>
          <w:b/>
          <w:sz w:val="20"/>
          <w:lang w:val="hy-AM"/>
        </w:rPr>
        <w:t>րդաշխատանքայինօրը</w:t>
      </w:r>
      <w:r w:rsidR="008D6C6C" w:rsidRPr="00251DD4">
        <w:rPr>
          <w:rFonts w:ascii="GHEA Grapalat" w:hAnsi="GHEA Grapalat" w:cs="Arial"/>
          <w:b/>
          <w:sz w:val="20"/>
          <w:lang w:val="hy-AM"/>
        </w:rPr>
        <w:t>ներառյալ</w:t>
      </w:r>
      <w:r w:rsidR="008D6C6C" w:rsidRPr="008F5439">
        <w:rPr>
          <w:rFonts w:ascii="GHEA Grapalat" w:hAnsi="GHEA Grapalat" w:cs="Arial"/>
          <w:b/>
          <w:sz w:val="20"/>
          <w:lang w:val="af-ZA"/>
        </w:rPr>
        <w:t>:</w:t>
      </w:r>
      <w:r w:rsidR="00D90E1A">
        <w:rPr>
          <w:rStyle w:val="af6"/>
          <w:rFonts w:ascii="GHEA Grapalat" w:hAnsi="GHEA Grapalat" w:cs="Arial"/>
          <w:sz w:val="20"/>
          <w:lang w:val="af-ZA"/>
        </w:rPr>
        <w:footnoteReference w:id="11"/>
      </w:r>
    </w:p>
    <w:p w:rsidR="008D6C6C" w:rsidRDefault="008D6C6C" w:rsidP="008D6C6C">
      <w:pPr>
        <w:ind w:firstLine="567"/>
        <w:jc w:val="both"/>
        <w:rPr>
          <w:rFonts w:ascii="GHEA Grapalat" w:hAnsi="GHEA Grapalat" w:cs="Arial"/>
          <w:sz w:val="20"/>
          <w:lang w:val="hy-AM"/>
        </w:rPr>
      </w:pPr>
      <w:r w:rsidRPr="00251DD4">
        <w:rPr>
          <w:rFonts w:ascii="GHEA Grapalat" w:hAnsi="GHEA Grapalat" w:cs="Arial"/>
          <w:sz w:val="20"/>
          <w:lang w:val="hy-AM"/>
        </w:rPr>
        <w:lastRenderedPageBreak/>
        <w:t>Եթե</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BA41C0">
        <w:rPr>
          <w:rFonts w:ascii="GHEA Grapalat" w:hAnsi="GHEA Grapalat" w:cs="Sylfaen"/>
          <w:sz w:val="20"/>
          <w:lang w:val="hy-AM"/>
        </w:rPr>
        <w:t>ներկայացված չափաբաժինների գնման գների հանրագումարի նկատմամբ</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1A36EF">
        <w:rPr>
          <w:rFonts w:ascii="GHEA Grapalat" w:hAnsi="GHEA Grapalat"/>
          <w:b/>
          <w:sz w:val="20"/>
          <w:szCs w:val="20"/>
          <w:lang w:val="hy-AM"/>
        </w:rPr>
        <w:t>Կանխիկփողիձևովներկայացված</w:t>
      </w:r>
      <w:r w:rsidRPr="001A36EF">
        <w:rPr>
          <w:rFonts w:ascii="GHEA Grapalat" w:hAnsi="GHEA Grapalat"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w:t>
      </w:r>
      <w:r w:rsidR="001A36EF" w:rsidRPr="008F5439">
        <w:rPr>
          <w:rFonts w:ascii="GHEA Grapalat" w:hAnsi="GHEA Grapalat" w:cs="Arial"/>
          <w:b/>
          <w:sz w:val="20"/>
          <w:lang w:val="hy-AM"/>
        </w:rPr>
        <w:t>հավելված 4-ի</w:t>
      </w:r>
      <w:r w:rsidR="008D6C6C" w:rsidRPr="008F5439">
        <w:rPr>
          <w:rFonts w:ascii="GHEA Grapalat" w:hAnsi="GHEA Grapalat" w:cs="Arial"/>
          <w:b/>
          <w:sz w:val="20"/>
          <w:lang w:val="hy-AM"/>
        </w:rPr>
        <w:t xml:space="preserve"> համաձայն</w:t>
      </w:r>
      <w:r w:rsidR="008D6C6C" w:rsidRPr="003F5DAB">
        <w:rPr>
          <w:rFonts w:ascii="GHEA Grapalat" w:hAnsi="GHEA Grapalat" w:cs="Arial"/>
          <w:sz w:val="20"/>
          <w:lang w:val="hy-AM"/>
        </w:rPr>
        <w:t>:</w:t>
      </w:r>
      <w:r w:rsidR="00D90E1A">
        <w:rPr>
          <w:rStyle w:val="af6"/>
          <w:rFonts w:ascii="GHEA Grapalat" w:hAnsi="GHEA Grapalat" w:cs="Arial"/>
          <w:sz w:val="20"/>
          <w:lang w:val="hy-AM"/>
        </w:rPr>
        <w:footnoteReference w:id="12"/>
      </w:r>
    </w:p>
    <w:p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 xml:space="preserve">10.3. </w:t>
      </w:r>
      <w:r w:rsidRPr="008B355D">
        <w:rPr>
          <w:rFonts w:ascii="GHEA Grapalat" w:hAnsi="GHEA Grapalat" w:cs="Sylfaen"/>
          <w:b/>
          <w:sz w:val="20"/>
          <w:lang w:val="hy-AM"/>
        </w:rPr>
        <w:t>Պայմանագրիապահովմանչափըկազմումէ</w:t>
      </w:r>
      <w:r w:rsidR="00DC658B" w:rsidRPr="008B355D">
        <w:rPr>
          <w:rFonts w:ascii="GHEA Grapalat" w:hAnsi="GHEA Grapalat" w:cs="Sylfaen"/>
          <w:b/>
          <w:sz w:val="20"/>
          <w:lang w:val="hy-AM"/>
        </w:rPr>
        <w:t>գնման</w:t>
      </w:r>
      <w:r w:rsidRPr="008B355D">
        <w:rPr>
          <w:rFonts w:ascii="GHEA Grapalat" w:hAnsi="GHEA Grapalat" w:cs="Sylfaen"/>
          <w:b/>
          <w:sz w:val="20"/>
          <w:lang w:val="hy-AM"/>
        </w:rPr>
        <w:t>գնի</w:t>
      </w:r>
      <w:r w:rsidRPr="008B355D">
        <w:rPr>
          <w:rFonts w:ascii="GHEA Grapalat" w:hAnsi="GHEA Grapalat" w:cs="Sylfaen"/>
          <w:b/>
          <w:sz w:val="20"/>
          <w:lang w:val="af-ZA"/>
        </w:rPr>
        <w:t xml:space="preserve"> 10  </w:t>
      </w:r>
      <w:r w:rsidRPr="008B355D">
        <w:rPr>
          <w:rFonts w:ascii="GHEA Grapalat" w:hAnsi="GHEA Grapalat" w:cs="Sylfaen"/>
          <w:b/>
          <w:sz w:val="20"/>
          <w:lang w:val="hy-AM"/>
        </w:rPr>
        <w:t>տոկոսը:</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8B355D">
        <w:rPr>
          <w:rFonts w:ascii="GHEA Grapalat" w:hAnsi="GHEA Grapalat" w:cs="Sylfaen"/>
          <w:b/>
          <w:sz w:val="20"/>
          <w:lang w:val="hy-AM"/>
        </w:rPr>
        <w:t xml:space="preserve">Պայմանագրի ապահովումը ներկայացվում է բանկային երախիքի </w:t>
      </w:r>
      <w:r w:rsidR="007862B1" w:rsidRPr="008B355D">
        <w:rPr>
          <w:rFonts w:ascii="GHEA Grapalat" w:hAnsi="GHEA Grapalat" w:cs="Sylfaen"/>
          <w:b/>
          <w:sz w:val="20"/>
          <w:lang w:val="hy-AM"/>
        </w:rPr>
        <w:t xml:space="preserve">(հավելված 5) </w:t>
      </w:r>
      <w:r w:rsidR="00501A05" w:rsidRPr="008B355D">
        <w:rPr>
          <w:rFonts w:ascii="GHEA Grapalat" w:hAnsi="GHEA Grapalat" w:cs="Sylfaen"/>
          <w:b/>
          <w:sz w:val="20"/>
          <w:lang w:val="hy-AM"/>
        </w:rPr>
        <w:t>կամ կան</w:t>
      </w:r>
      <w:r w:rsidR="007862B1" w:rsidRPr="008B355D">
        <w:rPr>
          <w:rFonts w:ascii="GHEA Grapalat" w:hAnsi="GHEA Grapalat" w:cs="Sylfaen"/>
          <w:b/>
          <w:sz w:val="20"/>
          <w:lang w:val="hy-AM"/>
        </w:rPr>
        <w:t>խ</w:t>
      </w:r>
      <w:r w:rsidR="00501A05" w:rsidRPr="008B355D">
        <w:rPr>
          <w:rFonts w:ascii="GHEA Grapalat" w:hAnsi="GHEA Grapalat" w:cs="Sylfaen"/>
          <w:b/>
          <w:sz w:val="20"/>
          <w:lang w:val="hy-AM"/>
        </w:rPr>
        <w:t>ի</w:t>
      </w:r>
      <w:r w:rsidR="00741F8D" w:rsidRPr="008B355D">
        <w:rPr>
          <w:rFonts w:ascii="GHEA Grapalat" w:hAnsi="GHEA Grapalat" w:cs="Sylfaen"/>
          <w:b/>
          <w:sz w:val="20"/>
          <w:lang w:val="hy-AM"/>
        </w:rPr>
        <w:t>կ</w:t>
      </w:r>
      <w:r w:rsidR="00501A05" w:rsidRPr="008B355D">
        <w:rPr>
          <w:rFonts w:ascii="GHEA Grapalat" w:hAnsi="GHEA Grapalat" w:cs="Sylfaen"/>
          <w:b/>
          <w:sz w:val="20"/>
          <w:lang w:val="hy-AM"/>
        </w:rPr>
        <w:t xml:space="preserve"> փողի ձևով:</w:t>
      </w:r>
      <w:r w:rsidR="00D90E1A">
        <w:rPr>
          <w:rStyle w:val="af6"/>
          <w:rFonts w:ascii="GHEA Grapalat" w:hAnsi="GHEA Grapalat" w:cs="Sylfaen"/>
          <w:sz w:val="20"/>
          <w:lang w:val="hy-AM"/>
        </w:rPr>
        <w:footnoteReference w:id="13"/>
      </w:r>
    </w:p>
    <w:p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p>
    <w:p w:rsidR="00281740" w:rsidRPr="00E6597C" w:rsidRDefault="00281740" w:rsidP="00281740">
      <w:pPr>
        <w:ind w:firstLine="567"/>
        <w:jc w:val="both"/>
        <w:rPr>
          <w:rFonts w:ascii="GHEA Grapalat" w:hAnsi="GHEA Grapalat"/>
          <w:sz w:val="20"/>
          <w:szCs w:val="20"/>
          <w:lang w:val="hy-AM"/>
        </w:rPr>
      </w:pPr>
      <w:r w:rsidRPr="008B355D">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B355D">
        <w:rPr>
          <w:rFonts w:ascii="GHEA Grapalat" w:hAnsi="GHEA Grapalat" w:cs="Sylfaen"/>
          <w:b/>
          <w:sz w:val="20"/>
          <w:lang w:val="hy-AM"/>
        </w:rPr>
        <w:t xml:space="preserve">ամբողջական կատարման վերջին օրվան հաջորդող </w:t>
      </w:r>
      <w:r w:rsidR="00624D21" w:rsidRPr="008B355D">
        <w:rPr>
          <w:rFonts w:ascii="GHEA Grapalat" w:hAnsi="GHEA Grapalat" w:cs="Sylfaen"/>
          <w:b/>
          <w:sz w:val="20"/>
          <w:lang w:val="hy-AM"/>
        </w:rPr>
        <w:t>9</w:t>
      </w:r>
      <w:r w:rsidRPr="008B355D">
        <w:rPr>
          <w:rFonts w:ascii="GHEA Grapalat" w:hAnsi="GHEA Grapalat" w:cs="Sylfaen"/>
          <w:b/>
          <w:sz w:val="20"/>
          <w:lang w:val="hy-AM"/>
        </w:rPr>
        <w:t xml:space="preserve">0-րդ </w:t>
      </w:r>
      <w:r w:rsidR="00A558B9" w:rsidRPr="008B355D">
        <w:rPr>
          <w:rFonts w:ascii="GHEA Grapalat" w:hAnsi="GHEA Grapalat" w:cs="Sylfaen"/>
          <w:b/>
          <w:sz w:val="20"/>
          <w:lang w:val="hy-AM"/>
        </w:rPr>
        <w:t>աշխատանքային</w:t>
      </w:r>
      <w:r w:rsidRPr="008B355D">
        <w:rPr>
          <w:rFonts w:ascii="GHEA Grapalat" w:hAnsi="GHEA Grapalat" w:cs="Sylfaen"/>
          <w:b/>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B355D" w:rsidRDefault="00281740" w:rsidP="00281740">
      <w:pPr>
        <w:ind w:firstLine="567"/>
        <w:jc w:val="both"/>
        <w:rPr>
          <w:rFonts w:ascii="GHEA Grapalat" w:hAnsi="GHEA Grapalat" w:cs="Arial"/>
          <w:b/>
          <w:sz w:val="20"/>
          <w:lang w:val="hy-AM"/>
        </w:rPr>
      </w:pPr>
      <w:r w:rsidRPr="008B355D">
        <w:rPr>
          <w:rFonts w:ascii="GHEA Grapalat" w:hAnsi="GHEA Grapalat"/>
          <w:b/>
          <w:sz w:val="20"/>
          <w:szCs w:val="20"/>
          <w:lang w:val="hy-AM"/>
        </w:rPr>
        <w:t>Կանխիկփողիձևովներկայացված</w:t>
      </w:r>
      <w:r w:rsidRPr="008B355D">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 xml:space="preserve">6Եթե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ԸՆԹԱՑԱԿԱՐԳԸՉԿԱՅԱՑԱԾՀԱՅՏԱՐԱՐԵԼԸ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րդհոդվածիհամաձայն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հանձնաժողովըսույնընթացակարգըչկայացածէհայտարարում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հայտերիցոչմեկըչիհամապատասխանումհրավերիպայմաններին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դադարումէգոյությունունենալգնմանպահանջը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այլպատվիրատուներիդեպքում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ընդհանուրկառավարումնիրականացնողլիազորվածմարմնիղեկավարի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իսկհիմնադրամներիդեպքումհոգաբարձուներիխորհրդիորոշմանհիմանվրա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4"/>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ոչմիհայտչիներկայացվել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251DD4">
        <w:rPr>
          <w:rFonts w:ascii="GHEA Grapalat" w:hAnsi="GHEA Grapalat" w:cs="Sylfaen"/>
          <w:sz w:val="20"/>
          <w:lang w:val="hy-AM"/>
        </w:rPr>
        <w:t>պայմանագիրչիկնքվում</w:t>
      </w:r>
      <w:r w:rsidR="004D5671" w:rsidRPr="00251DD4">
        <w:rPr>
          <w:rFonts w:ascii="GHEA Grapalat" w:hAnsi="GHEA Grapalat" w:cs="Sylfaen"/>
          <w:sz w:val="20"/>
          <w:lang w:val="hy-AM"/>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251DD4">
        <w:rPr>
          <w:rFonts w:ascii="GHEA Grapalat" w:hAnsi="GHEA Grapalat" w:cs="Sylfaen"/>
          <w:sz w:val="20"/>
          <w:lang w:val="hy-AM"/>
        </w:rPr>
        <w:t>նմանընթացակարգըչկայացածհայտարարվելու</w:t>
      </w:r>
      <w:r w:rsidR="00A747D4" w:rsidRPr="00251DD4">
        <w:rPr>
          <w:rFonts w:ascii="GHEA Grapalat" w:hAnsi="GHEA Grapalat" w:cs="Sylfaen"/>
          <w:sz w:val="20"/>
          <w:lang w:val="hy-AM"/>
        </w:rPr>
        <w:t>նհաջորդողաշխատանքային</w:t>
      </w:r>
      <w:r w:rsidR="00CA1C11" w:rsidRPr="00251DD4">
        <w:rPr>
          <w:rFonts w:ascii="GHEA Grapalat" w:hAnsi="GHEA Grapalat" w:cs="Sylfaen"/>
          <w:sz w:val="20"/>
          <w:lang w:val="hy-AM"/>
        </w:rPr>
        <w:t>օրվաընթացքում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251DD4">
        <w:rPr>
          <w:rFonts w:ascii="GHEA Grapalat" w:hAnsi="GHEA Grapalat" w:cs="Sylfaen"/>
          <w:sz w:val="20"/>
          <w:lang w:val="hy-AM"/>
        </w:rPr>
        <w:t>ատվիրատուն</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251DD4">
        <w:rPr>
          <w:rFonts w:ascii="GHEA Grapalat" w:hAnsi="GHEA Grapalat" w:cs="Sylfaen"/>
          <w:sz w:val="20"/>
          <w:lang w:val="hy-AM"/>
        </w:rPr>
        <w:t>հայտարարություն</w:t>
      </w:r>
      <w:r w:rsidR="00CA1C11" w:rsidRPr="00E6597C">
        <w:rPr>
          <w:rFonts w:ascii="GHEA Grapalat" w:hAnsi="GHEA Grapalat" w:cs="Sylfaen"/>
          <w:sz w:val="20"/>
          <w:lang w:val="af-ZA"/>
        </w:rPr>
        <w:t xml:space="preserve">, </w:t>
      </w:r>
      <w:r w:rsidR="00CA1C11" w:rsidRPr="00251DD4">
        <w:rPr>
          <w:rFonts w:ascii="GHEA Grapalat" w:hAnsi="GHEA Grapalat" w:cs="Sylfaen"/>
          <w:sz w:val="20"/>
          <w:lang w:val="hy-AM"/>
        </w:rPr>
        <w:t>որումնշվումէգնմանընթացակարգըչկայացածհայտարարվելուհիմնավորումը։</w:t>
      </w:r>
    </w:p>
    <w:p w:rsidR="00096865" w:rsidRPr="00E6597C" w:rsidRDefault="00096865" w:rsidP="00EE02D8">
      <w:pPr>
        <w:pStyle w:val="a3"/>
        <w:spacing w:line="240" w:lineRule="auto"/>
        <w:ind w:firstLine="0"/>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E74BF6" w:rsidRDefault="008D5016" w:rsidP="00EE02D8">
      <w:pPr>
        <w:jc w:val="center"/>
        <w:rPr>
          <w:rFonts w:ascii="GHEA Grapalat" w:hAnsi="GHEA Grapalat"/>
          <w:b/>
          <w:sz w:val="20"/>
          <w:lang w:val="af-ZA"/>
        </w:rPr>
      </w:pPr>
      <w:r w:rsidRPr="00E6597C">
        <w:rPr>
          <w:rFonts w:ascii="GHEA Grapalat" w:hAnsi="GHEA Grapalat"/>
          <w:b/>
          <w:sz w:val="20"/>
          <w:lang w:val="af-ZA"/>
        </w:rPr>
        <w:t>ԻՐԱՎՈՒՆՔԸ ԵՎ ԿԱՐԳԸ</w:t>
      </w:r>
    </w:p>
    <w:p w:rsidR="00EE02D8" w:rsidRPr="00EE02D8" w:rsidRDefault="00EE02D8" w:rsidP="00EE02D8">
      <w:pPr>
        <w:jc w:val="center"/>
        <w:rPr>
          <w:rFonts w:ascii="GHEA Grapalat" w:hAnsi="GHEA Grapalat"/>
          <w:b/>
          <w:sz w:val="20"/>
          <w:lang w:val="af-ZA"/>
        </w:rPr>
      </w:pP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Յուրաքանչյուրշահագրգիռանձիրավունքունիբողոքարկելուպատվիրատուի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ևորոշումներըՀայաստանիՀանրապետությանքաղաքացիականդատավարությանօրենսգրքով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Սույնընթացակարգիհետկապվածհարաբերություններըվարչականհարաբերություններչեն</w:t>
      </w:r>
      <w:r w:rsidRPr="004B72E3">
        <w:rPr>
          <w:rFonts w:ascii="GHEA Grapalat" w:hAnsi="GHEA Grapalat"/>
          <w:sz w:val="20"/>
          <w:szCs w:val="20"/>
          <w:lang w:val="es-ES"/>
        </w:rPr>
        <w:t xml:space="preserve">, </w:t>
      </w:r>
      <w:r w:rsidRPr="00BA41C0">
        <w:rPr>
          <w:rFonts w:ascii="GHEA Grapalat" w:hAnsi="GHEA Grapalat"/>
          <w:sz w:val="20"/>
          <w:szCs w:val="20"/>
        </w:rPr>
        <w:t>ևդրանքկարգավորվումենՀայաստանիՀանրապետությանքաղաքացիաիրավականհարաբերություններըկարգավորողօրենսդրությամբ</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Սույնհրավերովսահմանվածանգործությանժամկետըպատվիրատուի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ևորոշումներիբողոքարկմանհայցայինվաղեմությանժամկետէ</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րդմասովնախատեսվածորոշումներիբողոքարկմանևպայմանագիրըմիակողմանիլուծելուհետկապվածվեճերի</w:t>
      </w:r>
      <w:r w:rsidRPr="004B72E3">
        <w:rPr>
          <w:rFonts w:ascii="GHEA Grapalat" w:hAnsi="GHEA Grapalat"/>
          <w:sz w:val="20"/>
          <w:szCs w:val="20"/>
          <w:lang w:val="es-ES"/>
        </w:rPr>
        <w:t xml:space="preserve">, </w:t>
      </w:r>
      <w:r w:rsidRPr="00BA41C0">
        <w:rPr>
          <w:rFonts w:ascii="GHEA Grapalat" w:hAnsi="GHEA Grapalat"/>
          <w:sz w:val="20"/>
          <w:szCs w:val="20"/>
        </w:rPr>
        <w:t>որոնցդեպքումհայցայինվաղեմությանժամկետըերեսունօրացուցայինօրէ</w:t>
      </w:r>
      <w:r w:rsidR="00265A5A">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Սույնընթացակարգիհետկապվածվեճերը</w:t>
      </w:r>
      <w:r w:rsidRPr="00BA41C0">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Դատարանիպատճառաբանվածորոշմամբսույնմասովնախատեսվածժամկետըկարողէերկարաձգվելմեկանգամ</w:t>
      </w:r>
      <w:r w:rsidRPr="004B72E3">
        <w:rPr>
          <w:rFonts w:ascii="GHEA Grapalat" w:hAnsi="GHEA Grapalat"/>
          <w:sz w:val="20"/>
          <w:szCs w:val="20"/>
          <w:lang w:val="es-ES"/>
        </w:rPr>
        <w:t xml:space="preserve">` </w:t>
      </w:r>
      <w:r w:rsidRPr="00BA41C0">
        <w:rPr>
          <w:rFonts w:ascii="GHEA Grapalat" w:hAnsi="GHEA Grapalat"/>
          <w:sz w:val="20"/>
          <w:szCs w:val="20"/>
        </w:rPr>
        <w:t>մինչևտասնօրացուցայինօրով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Դատարանըհայցադիմումըվարույթընդունելուհարցըլուծումէայններկայացվելուցհետո՝եռօրյաժամկետում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4B72E3">
        <w:rPr>
          <w:rFonts w:ascii="GHEA Grapalat" w:hAnsi="GHEA Grapalat"/>
          <w:sz w:val="20"/>
          <w:szCs w:val="20"/>
          <w:lang w:val="es-ES"/>
        </w:rPr>
        <w:t xml:space="preserve">, </w:t>
      </w:r>
      <w:r w:rsidRPr="00BA41C0">
        <w:rPr>
          <w:rFonts w:ascii="GHEA Grapalat" w:hAnsi="GHEA Grapalat"/>
          <w:sz w:val="20"/>
          <w:szCs w:val="20"/>
        </w:rPr>
        <w:t>իսկհայցվորիվկայակոչածայնփաստերը</w:t>
      </w:r>
      <w:r w:rsidRPr="004B72E3">
        <w:rPr>
          <w:rFonts w:ascii="GHEA Grapalat" w:hAnsi="GHEA Grapalat"/>
          <w:sz w:val="20"/>
          <w:szCs w:val="20"/>
          <w:lang w:val="es-ES"/>
        </w:rPr>
        <w:t xml:space="preserve">, </w:t>
      </w:r>
      <w:r w:rsidRPr="00BA41C0">
        <w:rPr>
          <w:rFonts w:ascii="GHEA Grapalat" w:hAnsi="GHEA Grapalat"/>
          <w:sz w:val="20"/>
          <w:szCs w:val="20"/>
        </w:rPr>
        <w:t>որոնքենթակաենհաստատմանպատասխանողիտիրապետմանտակգտնվողապացույցներով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համարվումենհաստատված</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Հայցադիմումըվարույթընդունելումասինորոշումնանհապաղուղարկվումէլիազորվածմարմնիպաշտոնականէլեկտրոնայինփոստիհասցեին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Լիազորվածմարմինըսույնկետովնախատեսվածորոշումնանհապաղհրապարակումէտեղեկագրում՝նշելովկասեցմանօրը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BA41C0">
        <w:rPr>
          <w:rFonts w:ascii="GHEA Grapalat" w:hAnsi="GHEA Grapalat"/>
          <w:sz w:val="20"/>
          <w:szCs w:val="20"/>
        </w:rPr>
        <w:t>Հայցադիմումիպատասխանը</w:t>
      </w:r>
      <w:r>
        <w:rPr>
          <w:rFonts w:ascii="GHEA Grapalat" w:hAnsi="GHEA Grapalat"/>
          <w:sz w:val="20"/>
          <w:szCs w:val="20"/>
        </w:rPr>
        <w:t>պատվիրատուն</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ումէհայցադիմումըվարույթընդունելումասինորոշումնստանալուցհետո՝հնգօրյաժամկետում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Գործինմասնակցողանձինքևնրանցներկայացուցիչներըդատականնիստիժամանակիևվայրի</w:t>
      </w:r>
      <w:r w:rsidRPr="004B72E3">
        <w:rPr>
          <w:rFonts w:ascii="GHEA Grapalat" w:hAnsi="GHEA Grapalat"/>
          <w:sz w:val="20"/>
          <w:szCs w:val="20"/>
          <w:lang w:val="es-ES"/>
        </w:rPr>
        <w:t xml:space="preserve">, </w:t>
      </w:r>
      <w:r w:rsidRPr="00BA41C0">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4B72E3">
        <w:rPr>
          <w:rFonts w:ascii="GHEA Grapalat" w:hAnsi="GHEA Grapalat"/>
          <w:sz w:val="20"/>
          <w:szCs w:val="20"/>
          <w:lang w:val="es-ES"/>
        </w:rPr>
        <w:t xml:space="preserve"> 97-</w:t>
      </w:r>
      <w:r w:rsidRPr="00BA41C0">
        <w:rPr>
          <w:rFonts w:ascii="GHEA Grapalat" w:hAnsi="GHEA Grapalat"/>
          <w:sz w:val="20"/>
          <w:szCs w:val="20"/>
        </w:rPr>
        <w:t>րդհոդվածովսահմանվածկարգովհայցադիմումումնշվածէլեկտրոնայինփոստինուղարկելուեղանակով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BA41C0">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երբդատարանըգործինմասնակցողանձիմիջնորդությամբկամիրնախաձեռնությամբեկելէեզրահանգման</w:t>
      </w:r>
      <w:r w:rsidRPr="004B72E3">
        <w:rPr>
          <w:rFonts w:ascii="GHEA Grapalat" w:hAnsi="GHEA Grapalat"/>
          <w:sz w:val="20"/>
          <w:szCs w:val="20"/>
          <w:lang w:val="es-ES"/>
        </w:rPr>
        <w:t xml:space="preserve">, </w:t>
      </w:r>
      <w:r w:rsidRPr="00BA41C0">
        <w:rPr>
          <w:rFonts w:ascii="GHEA Grapalat" w:hAnsi="GHEA Grapalat"/>
          <w:sz w:val="20"/>
          <w:szCs w:val="20"/>
        </w:rPr>
        <w:t>որանհրաժեշտէգործըքննելդատականնիստում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BA41C0">
        <w:rPr>
          <w:rFonts w:ascii="GHEA Grapalat" w:hAnsi="GHEA Grapalat"/>
          <w:sz w:val="20"/>
          <w:szCs w:val="20"/>
        </w:rPr>
        <w:t>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ևորոշումներիհիմքումընկածհանգամանքների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ինչպեսնաևտվյալգործողությունների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կատարմանևորոշմանընդունմանօրենքով</w:t>
      </w:r>
      <w:r w:rsidRPr="004B72E3">
        <w:rPr>
          <w:rFonts w:ascii="GHEA Grapalat" w:hAnsi="GHEA Grapalat"/>
          <w:sz w:val="20"/>
          <w:szCs w:val="20"/>
          <w:lang w:val="es-ES"/>
        </w:rPr>
        <w:t xml:space="preserve">, </w:t>
      </w:r>
      <w:r w:rsidRPr="00BA41C0">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երբհիմնավորումէապացույցիներկայացմանանհնարինությունըիրենիցանկախպատճառներով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19 .</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բողոքարկումնինքնաբերաբարկասեցնումէգնմանգործընթացը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կետովնախատեսված</w:t>
      </w:r>
      <w:r w:rsidRPr="00BA41C0">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BA41C0">
        <w:rPr>
          <w:rFonts w:ascii="GHEA Grapalat" w:hAnsi="GHEA Grapalat"/>
          <w:sz w:val="20"/>
          <w:szCs w:val="20"/>
        </w:rPr>
        <w:t>Այնդեպքերում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հանրայինկամպաշտպանությանևազգայինանվտանգությանշահերիցելնելով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անհրաժեշտէշարունակելգնմանգործընթացը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դատարանըՕրենքի</w:t>
      </w:r>
      <w:r w:rsidRPr="004B72E3">
        <w:rPr>
          <w:rFonts w:ascii="GHEA Grapalat" w:hAnsi="GHEA Grapalat"/>
          <w:sz w:val="20"/>
          <w:szCs w:val="20"/>
          <w:lang w:val="es-ES"/>
        </w:rPr>
        <w:t xml:space="preserve"> 2-</w:t>
      </w:r>
      <w:r w:rsidRPr="00BA41C0">
        <w:rPr>
          <w:rFonts w:ascii="GHEA Grapalat" w:hAnsi="GHEA Grapalat"/>
          <w:sz w:val="20"/>
          <w:szCs w:val="20"/>
        </w:rPr>
        <w:t>րդհոդվածի</w:t>
      </w:r>
      <w:r w:rsidRPr="004B72E3">
        <w:rPr>
          <w:rFonts w:ascii="GHEA Grapalat" w:hAnsi="GHEA Grapalat"/>
          <w:sz w:val="20"/>
          <w:szCs w:val="20"/>
          <w:lang w:val="es-ES"/>
        </w:rPr>
        <w:t xml:space="preserve"> 1-</w:t>
      </w:r>
      <w:r w:rsidRPr="00BA41C0">
        <w:rPr>
          <w:rFonts w:ascii="GHEA Grapalat" w:hAnsi="GHEA Grapalat"/>
          <w:sz w:val="20"/>
          <w:szCs w:val="20"/>
        </w:rPr>
        <w:t>ինմասովսահմանվածմարմիններիղեկավարների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Լիազորվածմարմիննայդորոշումնանհապաղհրապարակումէտեղեկագրում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BA41C0">
        <w:rPr>
          <w:rFonts w:ascii="GHEA Grapalat" w:hAnsi="GHEA Grapalat" w:cs="GHEA Grapalat"/>
          <w:sz w:val="20"/>
          <w:szCs w:val="20"/>
        </w:rPr>
        <w:t>Բողոքարկմանհամարգանձվող</w:t>
      </w:r>
      <w:r w:rsidRPr="00BA41C0">
        <w:rPr>
          <w:rFonts w:ascii="GHEA Grapalat" w:hAnsi="GHEA Grapalat"/>
          <w:sz w:val="20"/>
          <w:szCs w:val="20"/>
        </w:rPr>
        <w:t>պետականտուրքերիդրույքաչափերըսահմանվածեն</w:t>
      </w:r>
      <w:r w:rsidRPr="004B72E3">
        <w:rPr>
          <w:rFonts w:ascii="GHEA Grapalat" w:hAnsi="GHEA Grapalat"/>
          <w:sz w:val="20"/>
          <w:szCs w:val="20"/>
          <w:lang w:val="es-ES"/>
        </w:rPr>
        <w:t xml:space="preserve"> «</w:t>
      </w:r>
      <w:r w:rsidRPr="00BA41C0">
        <w:rPr>
          <w:rFonts w:ascii="GHEA Grapalat" w:hAnsi="GHEA Grapalat"/>
          <w:sz w:val="20"/>
          <w:szCs w:val="20"/>
        </w:rPr>
        <w:t>Պետականտուրքիմասին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ՀՐԱՀԱՆԳ</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ԲԱՑ</w:t>
      </w:r>
      <w:r w:rsidR="00F141E2" w:rsidRPr="00E6597C">
        <w:rPr>
          <w:rFonts w:ascii="GHEA Grapalat" w:hAnsi="GHEA Grapalat" w:cs="Sylfaen"/>
          <w:b/>
          <w:szCs w:val="22"/>
          <w:lang w:val="es-ES"/>
        </w:rPr>
        <w:t>Մ Ր Ց ՈՒ Յ Թ Ի</w:t>
      </w:r>
      <w:r w:rsidRPr="00E6597C">
        <w:rPr>
          <w:rFonts w:ascii="GHEA Grapalat" w:hAnsi="GHEA Grapalat" w:cs="Sylfaen"/>
          <w:b/>
          <w:szCs w:val="22"/>
          <w:lang w:val="es-ES"/>
        </w:rPr>
        <w:t>ՀԱՅՏԸՊԱՏՐԱՍՏԵԼՈՒ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ԸՆԴՀԱՆՈՒՐԴՐՈՒՅԹՆԵՐ</w:t>
      </w:r>
    </w:p>
    <w:p w:rsidR="00096865" w:rsidRPr="00E6597C" w:rsidRDefault="00096865" w:rsidP="00EF3662">
      <w:pPr>
        <w:ind w:firstLine="567"/>
        <w:jc w:val="both"/>
        <w:rPr>
          <w:rFonts w:ascii="GHEA Grapalat" w:hAnsi="GHEA Grapalat"/>
          <w:szCs w:val="22"/>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Սույնհրահանգընպատակունիօժանդակել</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ասնակիցներինհայտըպատրաստելիս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Նպատակահարմարությանդեպքում</w:t>
      </w:r>
      <w:r w:rsidR="000F4B86" w:rsidRPr="00E6597C">
        <w:rPr>
          <w:rFonts w:ascii="GHEA Grapalat" w:hAnsi="GHEA Grapalat" w:cs="Sylfaen"/>
          <w:sz w:val="20"/>
          <w:lang w:val="af-ZA"/>
        </w:rPr>
        <w:t>մ</w:t>
      </w:r>
      <w:r w:rsidRPr="00E6597C">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պահպանելովպահանջվողվավերապայմանները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005D71EF" w:rsidRPr="00E6597C">
        <w:rPr>
          <w:rFonts w:ascii="GHEA Grapalat" w:hAnsi="GHEA Grapalat" w:cs="Sylfaen"/>
          <w:sz w:val="20"/>
          <w:lang w:val="ru-RU"/>
        </w:rPr>
        <w:t>հայերենիցբացի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կարողեններկայացվելնաևանգլերենկամռուսերեն</w:t>
      </w:r>
      <w:r w:rsidR="004D5671" w:rsidRPr="00E6597C">
        <w:rPr>
          <w:rFonts w:ascii="GHEA Grapalat" w:hAnsi="GHEA Grapalat" w:cs="Sylfaen"/>
          <w:sz w:val="20"/>
          <w:lang w:val="ru-RU"/>
        </w:rPr>
        <w:t>։</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սույնհրավերի</w:t>
      </w:r>
      <w:r w:rsidRPr="00E6597C">
        <w:rPr>
          <w:rFonts w:ascii="GHEA Grapalat" w:hAnsi="GHEA Grapalat"/>
          <w:sz w:val="20"/>
          <w:szCs w:val="20"/>
          <w:lang w:val="af-ZA"/>
        </w:rPr>
        <w:t xml:space="preserve"> 2-</w:t>
      </w:r>
      <w:r w:rsidRPr="00E6597C">
        <w:rPr>
          <w:rFonts w:ascii="GHEA Grapalat" w:hAnsi="GHEA Grapalat"/>
          <w:sz w:val="20"/>
          <w:szCs w:val="20"/>
        </w:rPr>
        <w:t>րդմասի</w:t>
      </w:r>
      <w:r w:rsidRPr="00E6597C">
        <w:rPr>
          <w:rFonts w:ascii="GHEA Grapalat" w:hAnsi="GHEA Grapalat"/>
          <w:sz w:val="20"/>
          <w:szCs w:val="20"/>
          <w:lang w:val="af-ZA"/>
        </w:rPr>
        <w:t xml:space="preserve"> 3-</w:t>
      </w:r>
      <w:r w:rsidRPr="00E6597C">
        <w:rPr>
          <w:rFonts w:ascii="GHEA Grapalat" w:hAnsi="GHEA Grapalat"/>
          <w:sz w:val="20"/>
          <w:szCs w:val="20"/>
        </w:rPr>
        <w:t>րդբաժնովսահմանվածկարգով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002240AB" w:rsidRPr="00E6597C">
        <w:rPr>
          <w:rFonts w:ascii="GHEA Grapalat" w:hAnsi="GHEA Grapalat" w:cs="Sylfaen"/>
          <w:sz w:val="20"/>
        </w:rPr>
        <w:t>հայտով</w:t>
      </w:r>
      <w:r w:rsidRPr="00E6597C">
        <w:rPr>
          <w:rFonts w:ascii="GHEA Grapalat" w:hAnsi="GHEA Grapalat" w:cs="Sylfaen"/>
          <w:sz w:val="20"/>
        </w:rPr>
        <w:t>ներկայացնումէիրկողմիցհաստատված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00096865" w:rsidRPr="00E6597C">
        <w:rPr>
          <w:rFonts w:ascii="GHEA Grapalat" w:hAnsi="GHEA Grapalat" w:cs="Sylfaen"/>
          <w:sz w:val="20"/>
          <w:lang w:val="ru-RU"/>
        </w:rPr>
        <w:t>ընթացակարգինմասնակցելուդիմում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պայմանագրիպատճենըևդրակողմհանդիսացողանձիտվյալները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եթեպայմանագիրնիրականացվելուէգործակալությանմիջոցով</w:t>
      </w:r>
      <w:r w:rsidR="00EF4630" w:rsidRPr="00E6597C">
        <w:rPr>
          <w:rFonts w:ascii="GHEA Grapalat" w:hAnsi="GHEA Grapalat" w:cs="Sylfaen"/>
          <w:sz w:val="20"/>
          <w:szCs w:val="24"/>
          <w:lang w:val="af-ZA" w:eastAsia="en-US"/>
        </w:rPr>
        <w:t>.</w:t>
      </w:r>
    </w:p>
    <w:p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համատեղգործունեությանպայմանագիրը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եթեմասնակիցներըգնմանընթացակարգինմասնակցումենհամատեղգործունեությանկարգով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5"/>
      </w:r>
    </w:p>
    <w:p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Pr="000E08D1">
        <w:rPr>
          <w:rFonts w:ascii="GHEA Grapalat" w:hAnsi="GHEA Grapalat" w:cs="Sylfaen"/>
          <w:sz w:val="20"/>
          <w:lang w:val="hy-AM"/>
        </w:rPr>
        <w:t>հայտիապահովում</w:t>
      </w:r>
      <w:r w:rsidR="006A26BE" w:rsidRPr="000E08D1">
        <w:rPr>
          <w:rFonts w:ascii="GHEA Grapalat" w:hAnsi="GHEA Grapalat" w:cs="Sylfaen"/>
          <w:sz w:val="20"/>
          <w:lang w:val="hy-AM"/>
        </w:rPr>
        <w:t>, որը ներկայացվում է</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6"/>
      </w:r>
    </w:p>
    <w:p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E67BA7" w:rsidRPr="000E08D1">
        <w:rPr>
          <w:rFonts w:ascii="GHEA Grapalat" w:hAnsi="GHEA Grapalat" w:cs="Sylfaen"/>
          <w:sz w:val="20"/>
          <w:lang w:val="hy-AM"/>
        </w:rPr>
        <w:t>գնայինառաջարկ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hy-AM"/>
        </w:rPr>
        <w:t>ներկայացվումէ</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ևավելացվածարժեքիհարկընդհանրականբաղադրիչներիցբաղկացածհաշվարկիձևով։</w:t>
      </w:r>
      <w:r w:rsidR="00357C32" w:rsidRPr="00251DD4">
        <w:rPr>
          <w:rFonts w:ascii="GHEA Grapalat" w:hAnsi="GHEA Grapalat" w:cs="Sylfaen"/>
          <w:sz w:val="20"/>
          <w:lang w:val="hy-AM"/>
        </w:rPr>
        <w:t>Ա</w:t>
      </w:r>
      <w:r w:rsidR="005A1D54" w:rsidRPr="000E08D1">
        <w:rPr>
          <w:rFonts w:ascii="GHEA Grapalat" w:hAnsi="GHEA Grapalat" w:cs="Sylfaen"/>
          <w:sz w:val="20"/>
          <w:lang w:val="hy-AM"/>
        </w:rPr>
        <w:t>րժեքի</w:t>
      </w:r>
      <w:r w:rsidR="00E67BA7" w:rsidRPr="00251DD4">
        <w:rPr>
          <w:rFonts w:ascii="GHEA Grapalat" w:hAnsi="GHEA Grapalat" w:cs="Sylfaen"/>
          <w:sz w:val="20"/>
          <w:lang w:val="hy-AM"/>
        </w:rPr>
        <w:t>բաղադրիչներիհաշվարկ</w:t>
      </w:r>
      <w:r w:rsidR="00E67BA7" w:rsidRPr="000E08D1">
        <w:rPr>
          <w:rFonts w:ascii="GHEA Grapalat" w:hAnsi="GHEA Grapalat" w:cs="Sylfaen"/>
          <w:sz w:val="20"/>
          <w:lang w:val="af-ZA"/>
        </w:rPr>
        <w:t xml:space="preserve">` </w:t>
      </w:r>
      <w:r w:rsidR="00E67BA7" w:rsidRPr="00251DD4">
        <w:rPr>
          <w:rFonts w:ascii="GHEA Grapalat" w:hAnsi="GHEA Grapalat" w:cs="Sylfaen"/>
          <w:sz w:val="20"/>
          <w:lang w:val="hy-AM"/>
        </w:rPr>
        <w:t>բացվածքկամայլմանրամասներչենպահանջվումևներկայացվում</w:t>
      </w:r>
      <w:r w:rsidR="002E11D1" w:rsidRPr="000E08D1">
        <w:rPr>
          <w:rFonts w:ascii="GHEA Grapalat" w:hAnsi="GHEA Grapalat" w:cs="Sylfaen"/>
          <w:sz w:val="20"/>
          <w:lang w:val="af-ZA"/>
        </w:rPr>
        <w:t>.</w:t>
      </w:r>
    </w:p>
    <w:p w:rsidR="002E11D1" w:rsidRPr="009F5C16" w:rsidDel="00C20953" w:rsidRDefault="002E11D1" w:rsidP="00E55885">
      <w:pPr>
        <w:pStyle w:val="norm"/>
        <w:spacing w:line="240" w:lineRule="auto"/>
        <w:ind w:firstLine="567"/>
        <w:rPr>
          <w:del w:id="7"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251DD4">
        <w:rPr>
          <w:rFonts w:ascii="GHEA Grapalat" w:hAnsi="GHEA Grapalat" w:cs="Sylfaen"/>
          <w:sz w:val="20"/>
          <w:szCs w:val="24"/>
          <w:lang w:val="hy-AM" w:eastAsia="en-US"/>
        </w:rPr>
        <w:t>շինարարականաշխատանքներիգնմանդեպքում</w:t>
      </w:r>
      <w:r w:rsidR="00C20953" w:rsidRPr="00251DD4">
        <w:rPr>
          <w:rFonts w:ascii="GHEA Grapalat" w:hAnsi="GHEA Grapalat" w:cs="Sylfaen"/>
          <w:sz w:val="20"/>
          <w:szCs w:val="24"/>
          <w:lang w:val="hy-AM" w:eastAsia="en-US"/>
        </w:rPr>
        <w:t>իրկողմիցհաստատվածհավաստում՝</w:t>
      </w:r>
      <w:r w:rsidR="00C20953" w:rsidRPr="006E3999">
        <w:rPr>
          <w:rFonts w:ascii="GHEA Grapalat" w:hAnsi="GHEA Grapalat" w:cs="Sylfaen"/>
          <w:sz w:val="20"/>
          <w:lang w:val="af-ZA"/>
        </w:rPr>
        <w:t>համաձայն հ</w:t>
      </w:r>
      <w:r w:rsidR="00C20953" w:rsidRPr="00251DD4">
        <w:rPr>
          <w:rFonts w:ascii="GHEA Grapalat" w:hAnsi="GHEA Grapalat" w:cs="Sylfaen"/>
          <w:sz w:val="20"/>
          <w:lang w:val="hy-AM"/>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251DD4">
        <w:rPr>
          <w:rFonts w:ascii="GHEA Grapalat" w:hAnsi="GHEA Grapalat" w:cs="Sylfaen"/>
          <w:sz w:val="20"/>
          <w:szCs w:val="24"/>
          <w:lang w:val="hy-AM" w:eastAsia="en-US"/>
        </w:rPr>
        <w:t>սույնհրավերինկցվածնախագծայինփաստաթղթերով</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որըհանդիսանումէնաևկնքվելիքպայմանագրիանբաժանելիմասը</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սահմանվածտեխնիկականբնութագրերինևերաշխիքայինսպասարկմանպայմաններինհամապատասխանողնյութերիև</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կամ</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սարքերիուսարքավորումներիտեղադրման</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օգտագործման</w:t>
      </w:r>
      <w:r w:rsidR="00C20953" w:rsidRPr="00715D2E">
        <w:rPr>
          <w:rFonts w:ascii="GHEA Grapalat" w:hAnsi="GHEA Grapalat" w:cs="Sylfaen"/>
          <w:sz w:val="20"/>
          <w:szCs w:val="24"/>
          <w:lang w:val="af-ZA" w:eastAsia="en-US"/>
        </w:rPr>
        <w:t>)</w:t>
      </w:r>
      <w:r w:rsidR="00C20953" w:rsidRPr="00251DD4">
        <w:rPr>
          <w:rFonts w:ascii="GHEA Grapalat" w:hAnsi="GHEA Grapalat" w:cs="Sylfaen"/>
          <w:sz w:val="20"/>
          <w:szCs w:val="24"/>
          <w:lang w:val="hy-AM" w:eastAsia="en-US"/>
        </w:rPr>
        <w:t>պարտավորությանմասին՝մինչևտեղադրումը</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օգտագործումը</w:t>
      </w:r>
      <w:r w:rsidR="00C20953" w:rsidRPr="002C10A9">
        <w:rPr>
          <w:rFonts w:ascii="GHEA Grapalat" w:hAnsi="GHEA Grapalat" w:cs="Sylfaen"/>
          <w:sz w:val="20"/>
          <w:szCs w:val="24"/>
          <w:lang w:val="hy-AM" w:eastAsia="en-US"/>
        </w:rPr>
        <w:t>)</w:t>
      </w:r>
      <w:r w:rsidR="00C20953" w:rsidRPr="00251DD4">
        <w:rPr>
          <w:rFonts w:ascii="GHEA Grapalat" w:hAnsi="GHEA Grapalat" w:cs="Sylfaen"/>
          <w:sz w:val="20"/>
          <w:szCs w:val="24"/>
          <w:lang w:val="hy-AM" w:eastAsia="en-US"/>
        </w:rPr>
        <w:t>դրանցտեխնիկականբնութագրերը</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ապրանքայիննշանները</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ֆիրմայինանվանումները</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մակնիշներըևերաշխիքայինժամկետներընախապես</w:t>
      </w:r>
      <w:r w:rsidR="00C20953">
        <w:rPr>
          <w:rFonts w:ascii="GHEA Grapalat" w:hAnsi="GHEA Grapalat" w:cs="Sylfaen"/>
          <w:sz w:val="20"/>
          <w:szCs w:val="24"/>
          <w:lang w:val="hy-AM" w:eastAsia="en-US"/>
        </w:rPr>
        <w:t xml:space="preserve">գրավոր </w:t>
      </w:r>
      <w:r w:rsidR="00C20953" w:rsidRPr="00251DD4">
        <w:rPr>
          <w:rFonts w:ascii="GHEA Grapalat" w:hAnsi="GHEA Grapalat" w:cs="Sylfaen"/>
          <w:sz w:val="20"/>
          <w:szCs w:val="24"/>
          <w:lang w:val="hy-AM" w:eastAsia="en-US"/>
        </w:rPr>
        <w:t>համաձայնեցնելովպատվիրատուիհետ</w:t>
      </w:r>
      <w:r w:rsidR="00C20953" w:rsidRPr="005C4D07">
        <w:rPr>
          <w:rFonts w:ascii="GHEA Grapalat" w:hAnsi="GHEA Grapalat" w:cs="Sylfaen"/>
          <w:sz w:val="20"/>
          <w:szCs w:val="24"/>
          <w:lang w:val="af-ZA" w:eastAsia="en-US"/>
        </w:rPr>
        <w:t xml:space="preserve">: </w:t>
      </w:r>
      <w:r w:rsidR="00C20953" w:rsidRPr="00251DD4">
        <w:rPr>
          <w:rFonts w:ascii="GHEA Grapalat" w:hAnsi="GHEA Grapalat" w:cs="Sylfaen"/>
          <w:sz w:val="20"/>
          <w:szCs w:val="24"/>
          <w:lang w:val="hy-AM" w:eastAsia="en-US"/>
        </w:rPr>
        <w:t>Սույն</w:t>
      </w:r>
      <w:r w:rsidR="00C20953">
        <w:rPr>
          <w:rFonts w:ascii="GHEA Grapalat" w:hAnsi="GHEA Grapalat" w:cs="Sylfaen"/>
          <w:sz w:val="20"/>
          <w:szCs w:val="24"/>
          <w:lang w:val="hy-AM" w:eastAsia="en-US"/>
        </w:rPr>
        <w:t xml:space="preserve">կետով </w:t>
      </w:r>
      <w:r w:rsidR="00C20953" w:rsidRPr="00251DD4">
        <w:rPr>
          <w:rFonts w:ascii="GHEA Grapalat" w:hAnsi="GHEA Grapalat" w:cs="Sylfaen"/>
          <w:sz w:val="20"/>
          <w:szCs w:val="24"/>
          <w:lang w:val="hy-AM" w:eastAsia="en-US"/>
        </w:rPr>
        <w:t>նախատեսվածհավաստումնառանձինհավելվածովհաստատվումէնաևկնքվելիքպայմանագրով</w:t>
      </w:r>
      <w:r w:rsidR="00C20953">
        <w:rPr>
          <w:rFonts w:ascii="GHEA Grapalat" w:hAnsi="GHEA Grapalat" w:cs="Sylfaen"/>
          <w:sz w:val="20"/>
          <w:szCs w:val="24"/>
          <w:lang w:val="hy-AM" w:eastAsia="en-US"/>
        </w:rPr>
        <w:t>:</w:t>
      </w:r>
      <w:r w:rsidR="000E08D1" w:rsidRPr="000E08D1">
        <w:rPr>
          <w:rStyle w:val="af6"/>
          <w:rFonts w:ascii="GHEA Grapalat" w:hAnsi="GHEA Grapalat" w:cs="Sylfaen"/>
          <w:sz w:val="20"/>
          <w:szCs w:val="24"/>
          <w:lang w:val="af-ZA" w:eastAsia="en-US"/>
        </w:rPr>
        <w:footnoteReference w:id="17"/>
      </w:r>
    </w:p>
    <w:p w:rsidR="002E11D1" w:rsidRPr="000E08D1" w:rsidRDefault="002E11D1"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ՀԱՅՏԸՊԱՏՐԱՍՏԵԼՈՒԿԱՐԳԸ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Մասնակիցըհայտըներկայացնումէսույնհրավերովսահմանվածկարգով։</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դրանցվերաբերողփաստաթղթերըդրվումենծրարիմեջ</w:t>
      </w:r>
      <w:r w:rsidRPr="00E6597C">
        <w:rPr>
          <w:rFonts w:ascii="GHEA Grapalat" w:hAnsi="GHEA Grapalat"/>
          <w:sz w:val="20"/>
          <w:szCs w:val="20"/>
          <w:lang w:val="es-ES"/>
        </w:rPr>
        <w:t xml:space="preserve">, </w:t>
      </w:r>
      <w:r w:rsidRPr="00E6597C">
        <w:rPr>
          <w:rFonts w:ascii="GHEA Grapalat" w:hAnsi="GHEA Grapalat" w:cs="Sylfaen"/>
          <w:sz w:val="20"/>
          <w:szCs w:val="20"/>
        </w:rPr>
        <w:t>որըսոսնձումէայններկայացնողը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Ծրարումներառվածփաստաթղթերը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կազմվումենբնօրինակից</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9B1CBE">
        <w:rPr>
          <w:rFonts w:ascii="GHEA Grapalat" w:hAnsi="GHEA Grapalat"/>
          <w:sz w:val="20"/>
          <w:szCs w:val="20"/>
          <w:lang w:val="es-ES"/>
        </w:rPr>
        <w:t xml:space="preserve"> 2 </w:t>
      </w:r>
      <w:r w:rsidRPr="00E6597C">
        <w:rPr>
          <w:rFonts w:ascii="GHEA Grapalat" w:hAnsi="GHEA Grapalat"/>
          <w:sz w:val="20"/>
          <w:szCs w:val="20"/>
        </w:rPr>
        <w:t>օրինակ</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Փաստաթղթերիփաթեթներիվրահամապատասխանաբարգրվումեն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Հայտումներառվողբնօրինակփաստաթղթերիփոխարենկարողեններկայացվելդրանցնոտարականկարգովվավերացվածօրինակները։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Ծրարըև</w:t>
      </w:r>
      <w:r w:rsidRPr="00E6597C">
        <w:rPr>
          <w:rFonts w:ascii="GHEA Grapalat" w:hAnsi="GHEA Grapalat"/>
          <w:sz w:val="20"/>
          <w:szCs w:val="20"/>
        </w:rPr>
        <w:t>սույն</w:t>
      </w:r>
      <w:r w:rsidRPr="00E6597C">
        <w:rPr>
          <w:rFonts w:ascii="GHEA Grapalat" w:hAnsi="GHEA Grapalat" w:cs="Sylfaen"/>
          <w:sz w:val="20"/>
          <w:szCs w:val="20"/>
        </w:rPr>
        <w:t>հրավերովնախատեսված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ասնակցիկազմածփաստաթղթերնստորագրումէդրանքներկայացնողանձըկամվերջինիսլիազորվածանձը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Եթեհայտըներկայացնումէգործակալը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ապահայտովներկայացվումէվերջինիսայդլիազորությունըվերապահվածլինելումասինփաստաթուղթ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cs="Sylfaen"/>
          <w:sz w:val="20"/>
          <w:szCs w:val="20"/>
        </w:rPr>
        <w:t>նշվածծրարիվրահայտըկազմելուլեզվովնշվումեն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ատվիրատուիանվանումըևհայտիներկայացմանվայրը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չբացելմինչևհայտերիբացմաննիստը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գտնվելուվայրըևհեռախոսահամարը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B2572B" w:rsidRPr="009B1CBE" w:rsidRDefault="00B2572B" w:rsidP="009B1CBE">
      <w:pPr>
        <w:jc w:val="right"/>
        <w:rPr>
          <w:rFonts w:ascii="GHEA Grapalat" w:hAnsi="GHEA Grapalat" w:cs="Sylfaen"/>
          <w:b/>
          <w:sz w:val="20"/>
          <w:szCs w:val="20"/>
          <w:lang w:val="es-ES"/>
        </w:rPr>
      </w:pPr>
      <w:r w:rsidRPr="009B1CBE">
        <w:rPr>
          <w:rFonts w:ascii="GHEA Grapalat" w:hAnsi="GHEA Grapalat" w:cs="Sylfaen"/>
          <w:b/>
          <w:sz w:val="20"/>
          <w:szCs w:val="20"/>
          <w:lang w:val="es-ES"/>
        </w:rPr>
        <w:t>Հավելված  N 1</w:t>
      </w:r>
    </w:p>
    <w:p w:rsidR="00B2572B" w:rsidRPr="009B1CBE" w:rsidRDefault="009B1CBE" w:rsidP="00EF3662">
      <w:pPr>
        <w:pStyle w:val="31"/>
        <w:spacing w:line="240" w:lineRule="auto"/>
        <w:jc w:val="right"/>
        <w:rPr>
          <w:rFonts w:ascii="GHEA Grapalat" w:hAnsi="GHEA Grapalat" w:cs="Sylfaen"/>
          <w:b/>
          <w:lang w:val="es-ES"/>
        </w:rPr>
      </w:pPr>
      <w:r w:rsidRPr="009B1CBE">
        <w:rPr>
          <w:rFonts w:ascii="GHEA Grapalat" w:hAnsi="GHEA Grapalat" w:cs="Sylfaen"/>
          <w:b/>
          <w:lang w:val="es-ES"/>
        </w:rPr>
        <w:t>ԳՀ-ԲՄԱՇՁԲ-24/13</w:t>
      </w:r>
      <w:r w:rsidR="00B2572B" w:rsidRPr="00E6597C">
        <w:rPr>
          <w:rFonts w:ascii="GHEA Grapalat" w:hAnsi="GHEA Grapalat" w:cs="Sylfaen"/>
          <w:b/>
          <w:lang w:val="es-ES"/>
        </w:rPr>
        <w:t>ծածկագրով</w:t>
      </w:r>
    </w:p>
    <w:p w:rsidR="00B2572B" w:rsidRPr="009B1CBE" w:rsidRDefault="00B2572B" w:rsidP="00EF3662">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B2572B" w:rsidRPr="00E6597C" w:rsidRDefault="00B2572B" w:rsidP="00EF3662">
      <w:pPr>
        <w:jc w:val="center"/>
        <w:rPr>
          <w:rFonts w:ascii="GHEA Grapalat" w:hAnsi="GHEA Grapalat" w:cs="Sylfaen"/>
          <w:b/>
          <w:lang w:val="es-ES"/>
        </w:rPr>
      </w:pP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rsidR="00B2572B" w:rsidRPr="00E6597C" w:rsidRDefault="00B2572B" w:rsidP="00EF3662">
      <w:pPr>
        <w:pStyle w:val="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Sylfaen"/>
          <w:sz w:val="20"/>
          <w:szCs w:val="20"/>
          <w:lang w:val="es-ES"/>
        </w:rPr>
        <w:t>հայտնումէ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որցանկությունունիմասնակցել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cs="Sylfaen"/>
          <w:vertAlign w:val="superscript"/>
          <w:lang w:val="es-ES"/>
        </w:rPr>
        <w:t>մասնակցիանվանումը</w:t>
      </w:r>
    </w:p>
    <w:p w:rsidR="00B2572B" w:rsidRPr="00E6597C" w:rsidRDefault="009B1CBE" w:rsidP="00EF3662">
      <w:pPr>
        <w:jc w:val="both"/>
        <w:rPr>
          <w:rFonts w:ascii="GHEA Grapalat" w:hAnsi="GHEA Grapalat" w:cs="Sylfaen"/>
          <w:sz w:val="20"/>
          <w:szCs w:val="20"/>
          <w:lang w:val="es-ES"/>
        </w:rPr>
      </w:pPr>
      <w:r w:rsidRPr="009B1CBE">
        <w:rPr>
          <w:rFonts w:ascii="GHEA Grapalat" w:hAnsi="GHEA Grapalat" w:cs="Sylfaen"/>
          <w:b/>
          <w:sz w:val="22"/>
          <w:szCs w:val="22"/>
          <w:lang w:val="es-ES"/>
        </w:rPr>
        <w:t>Գառնի համայնքապետարան</w:t>
      </w:r>
      <w:r w:rsidR="00B2572B" w:rsidRPr="009B1CBE">
        <w:rPr>
          <w:rFonts w:ascii="GHEA Grapalat" w:hAnsi="GHEA Grapalat" w:cs="Sylfaen"/>
          <w:b/>
          <w:sz w:val="22"/>
          <w:szCs w:val="22"/>
          <w:lang w:val="es-ES"/>
        </w:rPr>
        <w:t>ի</w:t>
      </w:r>
      <w:r w:rsidR="00B2572B" w:rsidRPr="00E6597C">
        <w:rPr>
          <w:rFonts w:ascii="GHEA Grapalat" w:hAnsi="GHEA Grapalat" w:cs="Sylfaen"/>
          <w:sz w:val="20"/>
          <w:szCs w:val="20"/>
          <w:lang w:val="es-ES"/>
        </w:rPr>
        <w:t xml:space="preserve"> կողմից</w:t>
      </w:r>
      <w:r w:rsidRPr="009B1CBE">
        <w:rPr>
          <w:rFonts w:ascii="GHEA Grapalat" w:hAnsi="GHEA Grapalat" w:cs="Sylfaen"/>
          <w:b/>
          <w:lang w:val="es-ES"/>
        </w:rPr>
        <w:t>ԳՀ-ԲՄԱՇՁԲ-24/13</w:t>
      </w:r>
      <w:r w:rsidR="00B2572B" w:rsidRPr="00E6597C">
        <w:rPr>
          <w:rFonts w:ascii="GHEA Grapalat" w:hAnsi="GHEA Grapalat" w:cs="Sylfaen"/>
          <w:sz w:val="20"/>
          <w:szCs w:val="20"/>
          <w:lang w:val="es-ES"/>
        </w:rPr>
        <w:t>ծածկագրով հայտարարվածբաց մրցույթի</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cs="Sylfaen"/>
          <w:sz w:val="20"/>
          <w:szCs w:val="20"/>
          <w:lang w:val="es-ES"/>
        </w:rPr>
        <w:t>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ևհրավերի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cs="Sylfaen"/>
          <w:sz w:val="20"/>
          <w:szCs w:val="20"/>
          <w:lang w:val="es-ES"/>
        </w:rPr>
        <w:t>պահանջներին համապատասխաններկայացնումէհայտ: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lang w:val="es-ES"/>
        </w:rPr>
        <w:t>-</w:t>
      </w:r>
      <w:r w:rsidRPr="00E6597C">
        <w:rPr>
          <w:rFonts w:ascii="GHEA Grapalat" w:hAnsi="GHEA Grapalat" w:cs="Sylfaen"/>
          <w:sz w:val="20"/>
          <w:szCs w:val="20"/>
          <w:lang w:val="es-ES"/>
        </w:rPr>
        <w:t>նհայտնումևհավաստումէ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մասնակցիանվանումը</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էլեկտրոնայինփոստիհասցենէ</w:t>
      </w:r>
      <w:r w:rsidRPr="008747C6">
        <w:rPr>
          <w:rFonts w:ascii="GHEA Grapalat" w:hAnsi="GHEA Grapalat" w:cs="Arial"/>
          <w:sz w:val="20"/>
          <w:szCs w:val="20"/>
          <w:u w:val="single"/>
          <w:lang w:val="es-ES"/>
        </w:rPr>
        <w:t>`</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B2572B" w:rsidP="00EF3662">
      <w:pPr>
        <w:jc w:val="both"/>
        <w:rPr>
          <w:rFonts w:ascii="GHEA Grapalat" w:hAnsi="GHEA Grapalat"/>
          <w:sz w:val="10"/>
          <w:szCs w:val="10"/>
          <w:lang w:val="es-ES"/>
        </w:rPr>
      </w:pPr>
      <w:r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հեռախոսի համարը</w:t>
      </w:r>
    </w:p>
    <w:p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p>
    <w:p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cs="Sylfaen"/>
          <w:vertAlign w:val="superscript"/>
          <w:lang w:val="hy-AM"/>
        </w:rPr>
        <w:t>մասնակցի անվանում</w:t>
      </w:r>
    </w:p>
    <w:p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cs="Sylfaen"/>
          <w:vertAlign w:val="superscript"/>
          <w:lang w:val="hy-AM"/>
        </w:rPr>
        <w:t>մասնակցի անվանում</w:t>
      </w:r>
    </w:p>
    <w:p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009B1CBE" w:rsidRPr="009B1CBE">
        <w:rPr>
          <w:rFonts w:ascii="GHEA Grapalat" w:hAnsi="GHEA Grapalat" w:cs="Sylfaen"/>
          <w:b/>
          <w:lang w:val="es-ES"/>
        </w:rPr>
        <w:t>ԳՀ-ԲՄԱՇՁԲ-24/13</w:t>
      </w:r>
      <w:r w:rsidRPr="00265A5A">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vertAlign w:val="superscript"/>
          <w:lang w:val="hy-AM"/>
        </w:rPr>
        <w:t>մասնակցի անվանում</w:t>
      </w:r>
    </w:p>
    <w:p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rsidR="006C3873" w:rsidRPr="00E6597C" w:rsidRDefault="00887807" w:rsidP="005D0EFA">
      <w:pPr>
        <w:ind w:firstLine="708"/>
        <w:jc w:val="both"/>
        <w:rPr>
          <w:rFonts w:ascii="GHEA Grapalat" w:hAnsi="GHEA Grapalat" w:cs="Arial"/>
          <w:sz w:val="22"/>
          <w:szCs w:val="22"/>
          <w:lang w:val="es-ES"/>
        </w:rPr>
      </w:pPr>
      <w:r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9B1CBE" w:rsidRPr="009B1CBE">
        <w:rPr>
          <w:rFonts w:ascii="GHEA Grapalat" w:hAnsi="GHEA Grapalat" w:cs="Sylfaen"/>
          <w:b/>
          <w:lang w:val="es-ES"/>
        </w:rPr>
        <w:t>ԳՀ-ԲՄԱՇՁԲ-24/13</w:t>
      </w:r>
      <w:r w:rsidR="006C3873" w:rsidRPr="00265A5A">
        <w:rPr>
          <w:rFonts w:ascii="GHEA Grapalat" w:hAnsi="GHEA Grapalat" w:cs="Arial"/>
          <w:sz w:val="20"/>
          <w:szCs w:val="20"/>
          <w:lang w:val="es-ES"/>
        </w:rPr>
        <w:t>ծածկագրով բաց մրցույթին մասնակցելու շրջանակում`</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cs="Sylfaen"/>
          <w:vertAlign w:val="superscript"/>
          <w:lang w:val="hy-AM"/>
        </w:rPr>
        <w:t>մասնակցիանվանումը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A66FC2">
        <w:rPr>
          <w:rFonts w:ascii="GHEA Grapalat" w:hAnsi="GHEA Grapalat" w:cs="Arial"/>
          <w:sz w:val="20"/>
          <w:szCs w:val="20"/>
          <w:lang w:val="es-ES"/>
        </w:rPr>
        <w:t>իրական շահառուների վերաբերյալ</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Pr="00E6597C">
        <w:rPr>
          <w:rFonts w:ascii="GHEA Grapalat" w:hAnsi="GHEA Grapalat" w:cs="Sylfaen"/>
          <w:vertAlign w:val="superscript"/>
          <w:lang w:val="hy-AM"/>
        </w:rPr>
        <w:t>մասնակցիանվանումը</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p>
    <w:p w:rsidR="006C3873" w:rsidRPr="00E6597C" w:rsidRDefault="006C3873" w:rsidP="006C3873">
      <w:pPr>
        <w:jc w:val="right"/>
        <w:rPr>
          <w:rFonts w:ascii="GHEA Grapalat" w:hAnsi="GHEA Grapalat"/>
          <w:sz w:val="10"/>
          <w:szCs w:val="10"/>
          <w:lang w:val="es-ES"/>
        </w:rPr>
      </w:pPr>
    </w:p>
    <w:p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002E11D1" w:rsidRPr="00E6597C">
        <w:rPr>
          <w:rFonts w:ascii="GHEA Grapalat" w:hAnsi="GHEA Grapalat"/>
          <w:sz w:val="20"/>
          <w:lang w:val="es-ES"/>
        </w:rPr>
        <w:t>***</w:t>
      </w: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cs="Sylfaen"/>
          <w:sz w:val="20"/>
          <w:vertAlign w:val="superscript"/>
          <w:lang w:val="hy-AM"/>
        </w:rPr>
        <w:t>Մասնակցիանվանումը</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F6523E" w:rsidRDefault="00B2572B" w:rsidP="00EF3662">
      <w:pPr>
        <w:jc w:val="both"/>
        <w:rPr>
          <w:rFonts w:ascii="GHEA Grapalat" w:hAnsi="GHEA Grapalat" w:cs="Arial"/>
          <w:sz w:val="20"/>
          <w:vertAlign w:val="superscript"/>
          <w:lang w:val="es-ES"/>
        </w:rPr>
      </w:pPr>
    </w:p>
    <w:p w:rsidR="00B2572B" w:rsidRPr="00F6523E" w:rsidRDefault="00B2572B" w:rsidP="00EF3662">
      <w:pPr>
        <w:jc w:val="both"/>
        <w:rPr>
          <w:rFonts w:ascii="GHEA Grapalat" w:hAnsi="GHEA Grapalat"/>
          <w:sz w:val="20"/>
          <w:lang w:val="hy-AM"/>
        </w:rPr>
      </w:pPr>
    </w:p>
    <w:p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r>
    </w:p>
    <w:p w:rsidR="00B2572B" w:rsidRPr="00F6523E" w:rsidRDefault="00B2572B" w:rsidP="00EF3662">
      <w:pPr>
        <w:pStyle w:val="31"/>
        <w:spacing w:line="240" w:lineRule="auto"/>
        <w:jc w:val="right"/>
        <w:rPr>
          <w:rFonts w:ascii="GHEA Grapalat" w:hAnsi="GHEA Grapalat"/>
          <w:b/>
          <w:lang w:val="hy-AM"/>
        </w:rPr>
      </w:pPr>
    </w:p>
    <w:p w:rsidR="00B2572B" w:rsidRPr="00F6523E" w:rsidRDefault="00B2572B" w:rsidP="00EF3662">
      <w:pPr>
        <w:pStyle w:val="31"/>
        <w:spacing w:line="240" w:lineRule="auto"/>
        <w:jc w:val="right"/>
        <w:rPr>
          <w:rFonts w:ascii="GHEA Grapalat" w:hAnsi="GHEA Grapalat"/>
          <w:b/>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*լրացվումէհանձնաժողովիքարտուղարիկողմից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մինչևհրավերըտեղեկագրումհրապարակելը:</w:t>
      </w:r>
    </w:p>
    <w:p w:rsidR="00F6523E" w:rsidRPr="00F6523E" w:rsidRDefault="00F6523E" w:rsidP="00F6523E">
      <w:pPr>
        <w:pStyle w:val="af2"/>
        <w:jc w:val="both"/>
        <w:rPr>
          <w:rFonts w:ascii="GHEA Grapalat" w:hAnsi="GHEA Grapalat"/>
          <w:i/>
          <w:sz w:val="16"/>
          <w:szCs w:val="16"/>
          <w:lang w:val="hy-AM"/>
        </w:rPr>
      </w:pPr>
    </w:p>
    <w:p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մասին»օրենքիհամաձայն՝իրավաբանականանձանցպետականռեգիստրիգործակալությունումգրանցած՝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F6523E" w:rsidRPr="00F6523E" w:rsidRDefault="00F6523E" w:rsidP="00F6523E">
      <w:pPr>
        <w:pStyle w:val="af2"/>
        <w:jc w:val="both"/>
        <w:rPr>
          <w:rFonts w:ascii="GHEA Grapalat" w:hAnsi="GHEA Grapalat"/>
          <w:i/>
          <w:sz w:val="16"/>
          <w:szCs w:val="16"/>
          <w:lang w:val="hy-AM"/>
        </w:rPr>
      </w:pPr>
    </w:p>
    <w:p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p>
    <w:p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00E968EF" w:rsidRPr="004605D7">
        <w:rPr>
          <w:rFonts w:ascii="GHEA Grapalat" w:hAnsi="GHEA Grapalat" w:cs="Arial"/>
          <w:b/>
          <w:i w:val="0"/>
          <w:lang w:val="hy-AM"/>
        </w:rPr>
        <w:t>1.1</w:t>
      </w:r>
    </w:p>
    <w:p w:rsidR="00E97A67" w:rsidRPr="009B1CBE" w:rsidRDefault="00E97A67" w:rsidP="00E97A67">
      <w:pPr>
        <w:pStyle w:val="31"/>
        <w:spacing w:line="240" w:lineRule="auto"/>
        <w:jc w:val="right"/>
        <w:rPr>
          <w:rFonts w:ascii="GHEA Grapalat" w:hAnsi="GHEA Grapalat" w:cs="Sylfaen"/>
          <w:b/>
          <w:lang w:val="es-ES"/>
        </w:rPr>
      </w:pPr>
      <w:r w:rsidRPr="009B1CBE">
        <w:rPr>
          <w:rFonts w:ascii="GHEA Grapalat" w:hAnsi="GHEA Grapalat" w:cs="Sylfaen"/>
          <w:b/>
          <w:lang w:val="es-ES"/>
        </w:rPr>
        <w:t xml:space="preserve">ԳՀ-ԲՄԱՇՁԲ-24/13  </w:t>
      </w:r>
      <w:r w:rsidRPr="00E6597C">
        <w:rPr>
          <w:rFonts w:ascii="GHEA Grapalat" w:hAnsi="GHEA Grapalat" w:cs="Sylfaen"/>
          <w:b/>
          <w:lang w:val="es-ES"/>
        </w:rPr>
        <w:t>ծածկագրով</w:t>
      </w:r>
    </w:p>
    <w:p w:rsidR="00E97A67" w:rsidRPr="009B1CBE" w:rsidRDefault="00E97A67" w:rsidP="00E97A67">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0B1088" w:rsidRPr="00E97A67" w:rsidRDefault="000B1088" w:rsidP="000B1088">
      <w:pPr>
        <w:ind w:left="-66"/>
        <w:jc w:val="center"/>
        <w:rPr>
          <w:rFonts w:ascii="GHEA Grapalat" w:hAnsi="GHEA Grapalat"/>
          <w:b/>
          <w:lang w:val="es-ES"/>
        </w:rPr>
      </w:pPr>
    </w:p>
    <w:p w:rsidR="000B1088" w:rsidRDefault="000B1088" w:rsidP="000B1088">
      <w:pPr>
        <w:pStyle w:val="3"/>
        <w:spacing w:line="240" w:lineRule="auto"/>
        <w:ind w:firstLine="567"/>
        <w:jc w:val="left"/>
        <w:rPr>
          <w:rFonts w:ascii="GHEA Grapalat" w:hAnsi="GHEA Grapalat"/>
          <w:b/>
          <w:lang w:val="hy-AM"/>
        </w:rPr>
      </w:pPr>
    </w:p>
    <w:p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տեխնիկականբնութագրերինևերաշխիքայինսպասարկմանպայմաններինհամապատասխանողնյութերիև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սարքերիուսարքավորումներիտեղադրմանպարտավորությանմասին</w:t>
      </w:r>
    </w:p>
    <w:p w:rsidR="006E3999" w:rsidRPr="009F5C16" w:rsidRDefault="006E3999" w:rsidP="006E3999">
      <w:pPr>
        <w:ind w:firstLine="567"/>
        <w:jc w:val="both"/>
        <w:rPr>
          <w:rFonts w:ascii="GHEA Grapalat" w:hAnsi="GHEA Grapalat" w:cs="Arial"/>
          <w:sz w:val="20"/>
          <w:szCs w:val="20"/>
          <w:u w:val="single"/>
          <w:lang w:val="es-ES"/>
        </w:rPr>
      </w:pPr>
    </w:p>
    <w:p w:rsidR="006E3999" w:rsidRPr="009F5C16" w:rsidRDefault="006E3999" w:rsidP="006E3999">
      <w:pPr>
        <w:ind w:firstLine="567"/>
        <w:jc w:val="both"/>
        <w:rPr>
          <w:rFonts w:ascii="GHEA Grapalat" w:hAnsi="GHEA Grapalat" w:cs="Arial"/>
          <w:sz w:val="20"/>
          <w:szCs w:val="20"/>
          <w:u w:val="single"/>
          <w:lang w:val="es-ES"/>
        </w:rPr>
      </w:pPr>
    </w:p>
    <w:p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նհավաստումէ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00E97A67" w:rsidRPr="009B1CBE">
        <w:rPr>
          <w:rFonts w:ascii="GHEA Grapalat" w:hAnsi="GHEA Grapalat" w:cs="Sylfaen"/>
          <w:b/>
          <w:lang w:val="es-ES"/>
        </w:rPr>
        <w:t>ԳՀ-ԲՄԱՇՁԲ-24/13</w:t>
      </w:r>
    </w:p>
    <w:p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Sylfaen"/>
          <w:sz w:val="20"/>
          <w:lang w:val="hy-AM"/>
        </w:rPr>
        <w:t>դրանցտեխնիկականբնութագրերը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մակնիշներըևերաշխիքայինժամկետներընախապեսգրավոր համաձայնեցնելովպատվիրատուիհետ</w:t>
      </w:r>
      <w:r w:rsidRPr="009F5C16">
        <w:rPr>
          <w:rFonts w:ascii="GHEA Grapalat" w:hAnsi="GHEA Grapalat" w:cs="Sylfaen"/>
          <w:sz w:val="20"/>
          <w:lang w:val="af-ZA"/>
        </w:rPr>
        <w:t>:</w:t>
      </w:r>
    </w:p>
    <w:p w:rsidR="006E3999" w:rsidRPr="009F5C16" w:rsidRDefault="006E3999" w:rsidP="009F5C16">
      <w:pPr>
        <w:rPr>
          <w:lang w:val="es-ES"/>
        </w:rPr>
      </w:pPr>
    </w:p>
    <w:p w:rsidR="000B1088" w:rsidRPr="009F5C16" w:rsidRDefault="000B1088" w:rsidP="000B1088">
      <w:pPr>
        <w:pStyle w:val="3"/>
        <w:spacing w:line="240" w:lineRule="auto"/>
        <w:ind w:firstLine="567"/>
        <w:jc w:val="left"/>
        <w:rPr>
          <w:rFonts w:ascii="GHEA Grapalat" w:hAnsi="GHEA Grapalat"/>
          <w:b/>
          <w:lang w:val="es-ES"/>
        </w:rPr>
      </w:pPr>
    </w:p>
    <w:p w:rsidR="000B1088" w:rsidRPr="00CE1C61" w:rsidRDefault="000B1088" w:rsidP="000B1088">
      <w:pPr>
        <w:pStyle w:val="3"/>
        <w:spacing w:line="240" w:lineRule="auto"/>
        <w:ind w:firstLine="567"/>
        <w:jc w:val="left"/>
        <w:rPr>
          <w:rFonts w:ascii="GHEA Grapalat" w:hAnsi="GHEA Grapalat"/>
          <w:b/>
          <w:lang w:val="es-ES"/>
        </w:rPr>
      </w:pPr>
    </w:p>
    <w:p w:rsidR="000B1088" w:rsidRPr="007B5542" w:rsidRDefault="000B1088" w:rsidP="000B1088">
      <w:pPr>
        <w:rPr>
          <w:rFonts w:ascii="GHEA Grapalat" w:hAnsi="GHEA Grapalat"/>
          <w:sz w:val="20"/>
          <w:lang w:val="es-ES"/>
        </w:rPr>
      </w:pPr>
    </w:p>
    <w:p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p>
    <w:p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p>
    <w:p w:rsidR="000B1088" w:rsidRPr="0053699F" w:rsidRDefault="000B1088" w:rsidP="000B1088">
      <w:pPr>
        <w:jc w:val="right"/>
        <w:rPr>
          <w:rFonts w:ascii="GHEA Grapalat" w:hAnsi="GHEA Grapalat" w:cs="Sylfaen"/>
          <w:sz w:val="20"/>
          <w:lang w:val="hy-AM"/>
        </w:rPr>
      </w:pPr>
    </w:p>
    <w:p w:rsidR="000B1088" w:rsidRPr="0053699F" w:rsidRDefault="000B1088" w:rsidP="000B1088">
      <w:pPr>
        <w:jc w:val="right"/>
        <w:rPr>
          <w:rFonts w:ascii="GHEA Grapalat" w:hAnsi="GHEA Grapalat" w:cs="Sylfaen"/>
          <w:sz w:val="20"/>
          <w:lang w:val="hy-AM"/>
        </w:rPr>
      </w:pPr>
    </w:p>
    <w:p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r>
    </w:p>
    <w:p w:rsidR="000B1088" w:rsidRPr="007B5542" w:rsidRDefault="000B1088" w:rsidP="000B1088">
      <w:pPr>
        <w:jc w:val="right"/>
        <w:rPr>
          <w:rFonts w:ascii="GHEA Grapalat" w:hAnsi="GHEA Grapalat"/>
          <w:sz w:val="20"/>
          <w:lang w:val="hy-AM"/>
        </w:rPr>
      </w:pPr>
    </w:p>
    <w:p w:rsidR="000B1088" w:rsidRPr="007B5542" w:rsidRDefault="000B1088" w:rsidP="000B1088">
      <w:pPr>
        <w:jc w:val="right"/>
        <w:rPr>
          <w:rFonts w:ascii="GHEA Grapalat" w:hAnsi="GHEA Grapalat"/>
          <w:sz w:val="20"/>
          <w:lang w:val="hy-AM"/>
        </w:rPr>
      </w:pPr>
    </w:p>
    <w:p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*լրացվումէհանձնաժողովիքարտուղարիկողմից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մինչևհրավերըտեղեկագրումհրապարակելը:</w:t>
      </w: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Pr>
          <w:rFonts w:ascii="GHEA Grapalat" w:hAnsi="GHEA Grapalat" w:cs="Arial"/>
          <w:b/>
          <w:i w:val="0"/>
          <w:lang w:val="hy-AM"/>
        </w:rPr>
        <w:t>1.2**</w:t>
      </w:r>
    </w:p>
    <w:p w:rsidR="00E97A67" w:rsidRPr="009B1CBE" w:rsidRDefault="00E97A67" w:rsidP="00E97A67">
      <w:pPr>
        <w:pStyle w:val="31"/>
        <w:spacing w:line="240" w:lineRule="auto"/>
        <w:jc w:val="right"/>
        <w:rPr>
          <w:rFonts w:ascii="GHEA Grapalat" w:hAnsi="GHEA Grapalat" w:cs="Sylfaen"/>
          <w:b/>
          <w:lang w:val="es-ES"/>
        </w:rPr>
      </w:pPr>
      <w:r w:rsidRPr="009B1CBE">
        <w:rPr>
          <w:rFonts w:ascii="GHEA Grapalat" w:hAnsi="GHEA Grapalat" w:cs="Sylfaen"/>
          <w:b/>
          <w:lang w:val="es-ES"/>
        </w:rPr>
        <w:t xml:space="preserve">ԳՀ-ԲՄԱՇՁԲ-24/13  </w:t>
      </w:r>
      <w:r w:rsidRPr="00E6597C">
        <w:rPr>
          <w:rFonts w:ascii="GHEA Grapalat" w:hAnsi="GHEA Grapalat" w:cs="Sylfaen"/>
          <w:b/>
          <w:lang w:val="es-ES"/>
        </w:rPr>
        <w:t>ծածկագրով</w:t>
      </w:r>
    </w:p>
    <w:p w:rsidR="00E97A67" w:rsidRPr="009B1CBE" w:rsidRDefault="00E97A67" w:rsidP="00E97A67">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A52F0E" w:rsidRPr="00E97A67" w:rsidRDefault="00A52F0E" w:rsidP="000B1088">
      <w:pPr>
        <w:pStyle w:val="31"/>
        <w:spacing w:line="240" w:lineRule="auto"/>
        <w:ind w:firstLine="0"/>
        <w:jc w:val="right"/>
        <w:rPr>
          <w:rFonts w:ascii="GHEA Grapalat" w:hAnsi="GHEA Grapalat"/>
          <w:b/>
          <w:lang w:val="es-ES"/>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Բաժնետոմսերիցուցակման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w:t>
            </w:r>
            <w:r w:rsidRPr="00FD1EE4">
              <w:rPr>
                <w:rFonts w:ascii="GHEA Grapalat" w:eastAsia="GHEA Grapalat" w:hAnsi="GHEA Grapalat" w:cs="GHEA Grapalat"/>
              </w:rPr>
              <w:lastRenderedPageBreak/>
              <w:t>«դ»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rsidTr="0005072E">
        <w:trPr>
          <w:trHeight w:val="676"/>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E97A67">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05072E">
      <w:pPr>
        <w:spacing w:line="360" w:lineRule="auto"/>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w:t>
      </w:r>
      <w:r>
        <w:rPr>
          <w:rFonts w:ascii="GHEA Grapalat" w:eastAsia="GHEA Grapalat" w:hAnsi="GHEA Grapalat" w:cs="GHEA Grapalat"/>
        </w:rPr>
        <w:lastRenderedPageBreak/>
        <w:t>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D70570">
      <w:pPr>
        <w:pStyle w:val="31"/>
        <w:spacing w:line="240" w:lineRule="auto"/>
        <w:ind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hy-AM"/>
        </w:rPr>
        <w:t>լրացվումէհանձնաժողովիքարտուղարիկողմից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մինչևհրավերըտեղեկագրումհրապարակելը:</w:t>
      </w:r>
    </w:p>
    <w:p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003319E2" w:rsidRPr="00C40FDC">
        <w:rPr>
          <w:rFonts w:ascii="GHEA Grapalat" w:hAnsi="GHEA Grapalat"/>
          <w:i/>
          <w:sz w:val="16"/>
          <w:szCs w:val="16"/>
          <w:lang w:val="hy-AM"/>
        </w:rPr>
        <w:t>հավելվածը չի ներկայացվում մասնակցի կողմից եթե</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7B5542" w:rsidRPr="004605D7">
        <w:rPr>
          <w:rFonts w:ascii="GHEA Grapalat" w:hAnsi="GHEA Grapalat" w:cs="Arial"/>
          <w:b/>
          <w:lang w:val="hy-AM"/>
        </w:rPr>
        <w:t>2</w:t>
      </w:r>
    </w:p>
    <w:p w:rsidR="0005072E" w:rsidRPr="009B1CBE" w:rsidRDefault="0005072E" w:rsidP="0005072E">
      <w:pPr>
        <w:pStyle w:val="31"/>
        <w:spacing w:line="240" w:lineRule="auto"/>
        <w:jc w:val="right"/>
        <w:rPr>
          <w:rFonts w:ascii="GHEA Grapalat" w:hAnsi="GHEA Grapalat" w:cs="Sylfaen"/>
          <w:b/>
          <w:lang w:val="es-ES"/>
        </w:rPr>
      </w:pPr>
      <w:r w:rsidRPr="009B1CBE">
        <w:rPr>
          <w:rFonts w:ascii="GHEA Grapalat" w:hAnsi="GHEA Grapalat" w:cs="Sylfaen"/>
          <w:b/>
          <w:lang w:val="es-ES"/>
        </w:rPr>
        <w:t xml:space="preserve">ԳՀ-ԲՄԱՇՁԲ-24/13  </w:t>
      </w:r>
      <w:r w:rsidRPr="00E6597C">
        <w:rPr>
          <w:rFonts w:ascii="GHEA Grapalat" w:hAnsi="GHEA Grapalat" w:cs="Sylfaen"/>
          <w:b/>
          <w:lang w:val="es-ES"/>
        </w:rPr>
        <w:t>ծածկագրով</w:t>
      </w:r>
    </w:p>
    <w:p w:rsidR="0005072E" w:rsidRPr="009B1CBE" w:rsidRDefault="0005072E" w:rsidP="0005072E">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B2572B" w:rsidRPr="0005072E" w:rsidRDefault="00B2572B" w:rsidP="00EF3662">
      <w:pPr>
        <w:rPr>
          <w:rFonts w:ascii="GHEA Grapalat" w:hAnsi="GHEA Grapalat"/>
          <w:lang w:val="es-ES"/>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05072E" w:rsidRPr="009B1CBE">
        <w:rPr>
          <w:rFonts w:ascii="GHEA Grapalat" w:hAnsi="GHEA Grapalat" w:cs="Sylfaen"/>
          <w:b/>
          <w:lang w:val="es-ES"/>
        </w:rPr>
        <w:t>ԳՀ-ԲՄԱՇՁԲ-24/13</w:t>
      </w:r>
      <w:r w:rsidRPr="00E6597C">
        <w:rPr>
          <w:rFonts w:ascii="GHEA Grapalat" w:hAnsi="GHEA Grapalat" w:cs="Arial"/>
          <w:sz w:val="20"/>
          <w:szCs w:val="20"/>
          <w:lang w:val="es-ES"/>
        </w:rPr>
        <w:t xml:space="preserve">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cs="Arial"/>
          <w:sz w:val="20"/>
          <w:szCs w:val="20"/>
          <w:lang w:val="es-ES"/>
        </w:rPr>
        <w:t>-ն առաջարկում է</w:t>
      </w:r>
    </w:p>
    <w:p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lang w:val="es-ES"/>
        </w:rPr>
        <w:t>ՀՀ դրամ</w:t>
      </w:r>
    </w:p>
    <w:tbl>
      <w:tblPr>
        <w:tblW w:w="113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846"/>
        <w:gridCol w:w="4819"/>
        <w:gridCol w:w="1890"/>
        <w:gridCol w:w="1890"/>
        <w:gridCol w:w="1890"/>
      </w:tblGrid>
      <w:tr w:rsidR="0053699F" w:rsidRPr="00F90DCD" w:rsidTr="00EE02D8">
        <w:trPr>
          <w:cantSplit/>
          <w:trHeight w:val="916"/>
          <w:jc w:val="center"/>
        </w:trPr>
        <w:tc>
          <w:tcPr>
            <w:tcW w:w="84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481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890"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890"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890"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EE02D8">
        <w:trPr>
          <w:jc w:val="center"/>
        </w:trPr>
        <w:tc>
          <w:tcPr>
            <w:tcW w:w="84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481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EE02D8" w:rsidRPr="00F90DCD" w:rsidTr="00EE02D8">
        <w:trPr>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rsidR="00EE02D8" w:rsidRPr="00E6597C" w:rsidRDefault="00EE02D8" w:rsidP="00EE02D8">
            <w:pPr>
              <w:jc w:val="center"/>
              <w:rPr>
                <w:rFonts w:ascii="GHEA Grapalat" w:hAnsi="GHEA Grapalat"/>
                <w:b/>
                <w:bCs/>
                <w:sz w:val="18"/>
                <w:lang w:val="es-ES"/>
              </w:rPr>
            </w:pPr>
            <w:r w:rsidRPr="00E6597C">
              <w:rPr>
                <w:rFonts w:ascii="GHEA Grapalat" w:hAnsi="GHEA Grapalat"/>
                <w:b/>
                <w:bCs/>
                <w:sz w:val="18"/>
                <w:lang w:val="es-ES"/>
              </w:rPr>
              <w:t>1</w:t>
            </w:r>
          </w:p>
        </w:tc>
        <w:tc>
          <w:tcPr>
            <w:tcW w:w="4819" w:type="dxa"/>
            <w:tcBorders>
              <w:top w:val="single" w:sz="4" w:space="0" w:color="auto"/>
              <w:bottom w:val="single" w:sz="4" w:space="0" w:color="auto"/>
            </w:tcBorders>
            <w:vAlign w:val="center"/>
          </w:tcPr>
          <w:p w:rsidR="00EE02D8" w:rsidRPr="00E6597C" w:rsidRDefault="00EE02D8" w:rsidP="00EE02D8">
            <w:pPr>
              <w:jc w:val="both"/>
              <w:rPr>
                <w:rFonts w:ascii="GHEA Grapalat" w:hAnsi="GHEA Grapalat"/>
                <w:sz w:val="18"/>
                <w:lang w:val="es-ES"/>
              </w:rPr>
            </w:pPr>
            <w:r w:rsidRPr="005A2909">
              <w:rPr>
                <w:rFonts w:ascii="GHEA Grapalat" w:eastAsia="Calibri" w:hAnsi="GHEA Grapalat" w:cs="Sylfaen"/>
                <w:i/>
                <w:lang w:val="hy-AM"/>
              </w:rPr>
              <w:t>Գառնի համայնքի խմելու ջրագծերի կառուցման աշխատանքներ</w:t>
            </w: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r>
      <w:tr w:rsidR="00EE02D8" w:rsidRPr="00434340" w:rsidTr="00EE02D8">
        <w:trPr>
          <w:trHeight w:val="521"/>
          <w:jc w:val="center"/>
        </w:trPr>
        <w:tc>
          <w:tcPr>
            <w:tcW w:w="846" w:type="dxa"/>
            <w:tcBorders>
              <w:top w:val="single" w:sz="4" w:space="0" w:color="auto"/>
              <w:left w:val="single" w:sz="4" w:space="0" w:color="auto"/>
              <w:bottom w:val="single" w:sz="4" w:space="0" w:color="auto"/>
              <w:right w:val="single" w:sz="4" w:space="0" w:color="auto"/>
            </w:tcBorders>
            <w:vAlign w:val="center"/>
          </w:tcPr>
          <w:p w:rsidR="00EE02D8" w:rsidRPr="00E6597C" w:rsidRDefault="00EE02D8" w:rsidP="00EE02D8">
            <w:pPr>
              <w:jc w:val="center"/>
              <w:rPr>
                <w:rFonts w:ascii="GHEA Grapalat" w:hAnsi="GHEA Grapalat"/>
                <w:b/>
                <w:bCs/>
                <w:sz w:val="18"/>
                <w:lang w:val="es-ES"/>
              </w:rPr>
            </w:pPr>
            <w:r w:rsidRPr="00E6597C">
              <w:rPr>
                <w:rFonts w:ascii="GHEA Grapalat" w:hAnsi="GHEA Grapalat"/>
                <w:b/>
                <w:bCs/>
                <w:sz w:val="18"/>
                <w:lang w:val="es-ES"/>
              </w:rPr>
              <w:t>2</w:t>
            </w:r>
          </w:p>
        </w:tc>
        <w:tc>
          <w:tcPr>
            <w:tcW w:w="4819" w:type="dxa"/>
            <w:tcBorders>
              <w:top w:val="single" w:sz="4" w:space="0" w:color="auto"/>
              <w:bottom w:val="single" w:sz="4" w:space="0" w:color="auto"/>
            </w:tcBorders>
            <w:vAlign w:val="center"/>
          </w:tcPr>
          <w:p w:rsidR="00EE02D8" w:rsidRPr="00EE02D8" w:rsidRDefault="00EE02D8" w:rsidP="00EE02D8">
            <w:pPr>
              <w:jc w:val="both"/>
              <w:rPr>
                <w:rFonts w:ascii="GHEA Grapalat" w:eastAsia="Calibri" w:hAnsi="GHEA Grapalat" w:cs="Sylfaen"/>
                <w:i/>
                <w:lang w:val="hy-AM"/>
              </w:rPr>
            </w:pPr>
            <w:r w:rsidRPr="00EE02D8">
              <w:rPr>
                <w:rFonts w:ascii="GHEA Grapalat" w:eastAsia="Calibri" w:hAnsi="GHEA Grapalat" w:cs="Sylfaen"/>
                <w:i/>
                <w:lang w:val="hy-AM"/>
              </w:rPr>
              <w:t>Գառնիհամայնքիփողոցների լուսավորության անցկացման աշխատանքներ</w:t>
            </w: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rPr>
                <w:rFonts w:ascii="GHEA Grapalat" w:hAnsi="GHEA Grapalat"/>
                <w:lang w:val="es-ES"/>
              </w:rPr>
            </w:pPr>
          </w:p>
        </w:tc>
      </w:tr>
      <w:tr w:rsidR="00EE02D8" w:rsidRPr="00F90DCD" w:rsidTr="00EE02D8">
        <w:trPr>
          <w:cantSplit/>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rsidR="00EE02D8" w:rsidRPr="00E6597C" w:rsidRDefault="00EE02D8" w:rsidP="00EE02D8">
            <w:pPr>
              <w:jc w:val="center"/>
              <w:rPr>
                <w:rFonts w:ascii="GHEA Grapalat" w:hAnsi="GHEA Grapalat"/>
                <w:b/>
                <w:bCs/>
                <w:sz w:val="18"/>
                <w:lang w:val="es-ES"/>
              </w:rPr>
            </w:pPr>
            <w:r w:rsidRPr="00E6597C">
              <w:rPr>
                <w:rFonts w:ascii="GHEA Grapalat" w:hAnsi="GHEA Grapalat"/>
                <w:b/>
                <w:bCs/>
                <w:sz w:val="18"/>
                <w:lang w:val="es-ES"/>
              </w:rPr>
              <w:t>3</w:t>
            </w:r>
          </w:p>
        </w:tc>
        <w:tc>
          <w:tcPr>
            <w:tcW w:w="4819" w:type="dxa"/>
            <w:tcBorders>
              <w:top w:val="single" w:sz="4" w:space="0" w:color="auto"/>
              <w:bottom w:val="single" w:sz="4" w:space="0" w:color="auto"/>
            </w:tcBorders>
            <w:vAlign w:val="center"/>
          </w:tcPr>
          <w:p w:rsidR="00EE02D8" w:rsidRPr="00EE02D8" w:rsidRDefault="00EE02D8" w:rsidP="00EE02D8">
            <w:pPr>
              <w:jc w:val="both"/>
              <w:rPr>
                <w:rFonts w:ascii="GHEA Grapalat" w:eastAsia="Calibri" w:hAnsi="GHEA Grapalat" w:cs="Sylfaen"/>
                <w:i/>
                <w:lang w:val="hy-AM"/>
              </w:rPr>
            </w:pPr>
            <w:r w:rsidRPr="005A2909">
              <w:rPr>
                <w:rFonts w:ascii="GHEA Grapalat" w:eastAsia="Calibri" w:hAnsi="GHEA Grapalat" w:cs="Sylfaen"/>
                <w:i/>
                <w:lang w:val="hy-AM"/>
              </w:rPr>
              <w:t>Գառնի համայնքի ճանապարհների ասֆալտապատման աշխատանքներ</w:t>
            </w: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r>
      <w:tr w:rsidR="00EE02D8" w:rsidRPr="00F90DCD" w:rsidTr="00EE02D8">
        <w:trPr>
          <w:cantSplit/>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rsidR="00EE02D8" w:rsidRPr="00E6597C" w:rsidRDefault="00EE02D8" w:rsidP="00EE02D8">
            <w:pPr>
              <w:jc w:val="center"/>
              <w:rPr>
                <w:rFonts w:ascii="GHEA Grapalat" w:hAnsi="GHEA Grapalat"/>
                <w:b/>
                <w:bCs/>
                <w:sz w:val="18"/>
                <w:lang w:val="es-ES"/>
              </w:rPr>
            </w:pPr>
            <w:r>
              <w:rPr>
                <w:rFonts w:ascii="GHEA Grapalat" w:hAnsi="GHEA Grapalat"/>
                <w:b/>
                <w:bCs/>
                <w:sz w:val="18"/>
                <w:lang w:val="es-ES"/>
              </w:rPr>
              <w:t>4</w:t>
            </w:r>
          </w:p>
        </w:tc>
        <w:tc>
          <w:tcPr>
            <w:tcW w:w="4819" w:type="dxa"/>
            <w:tcBorders>
              <w:top w:val="single" w:sz="4" w:space="0" w:color="auto"/>
              <w:bottom w:val="single" w:sz="4" w:space="0" w:color="auto"/>
            </w:tcBorders>
            <w:vAlign w:val="center"/>
          </w:tcPr>
          <w:p w:rsidR="00EE02D8" w:rsidRPr="00EE02D8" w:rsidRDefault="00EE02D8" w:rsidP="00EE02D8">
            <w:pPr>
              <w:jc w:val="both"/>
              <w:rPr>
                <w:rFonts w:ascii="GHEA Grapalat" w:eastAsia="Calibri" w:hAnsi="GHEA Grapalat" w:cs="Sylfaen"/>
                <w:i/>
                <w:lang w:val="hy-AM"/>
              </w:rPr>
            </w:pPr>
            <w:r w:rsidRPr="005A2909">
              <w:rPr>
                <w:rFonts w:ascii="GHEA Grapalat" w:eastAsia="Calibri" w:hAnsi="GHEA Grapalat" w:cs="Sylfaen"/>
                <w:i/>
                <w:lang w:val="hy-AM"/>
              </w:rPr>
              <w:t>Գառնի համայնքի ճանապարհների ասֆալտապատման աշխատանքներ</w:t>
            </w: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EE02D8" w:rsidRPr="00E6597C" w:rsidRDefault="00EE02D8" w:rsidP="00EE02D8">
            <w:pPr>
              <w:jc w:val="center"/>
              <w:rPr>
                <w:rFonts w:ascii="GHEA Grapalat" w:hAnsi="GHEA Grapalat"/>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_____________ </w:t>
      </w:r>
    </w:p>
    <w:p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rsidR="00B2572B" w:rsidRPr="005C2A18" w:rsidRDefault="00B2572B" w:rsidP="00EF3662">
      <w:pPr>
        <w:jc w:val="right"/>
        <w:rPr>
          <w:rFonts w:ascii="GHEA Grapalat" w:hAnsi="GHEA Grapalat"/>
          <w:sz w:val="20"/>
          <w:lang w:val="hy-AM"/>
        </w:rPr>
      </w:pPr>
    </w:p>
    <w:p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r>
    </w:p>
    <w:p w:rsidR="00B2572B" w:rsidRPr="005C2A18"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FF0D1D">
        <w:rPr>
          <w:rFonts w:ascii="GHEA Grapalat" w:hAnsi="GHEA Grapalat"/>
          <w:i/>
          <w:sz w:val="16"/>
          <w:szCs w:val="16"/>
          <w:lang w:val="hy-AM"/>
        </w:rPr>
        <w:t>լրացվումէհանձնաժողովիքարտուղարիկողմից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մինչևհրավերըտեղեկագրումհրապարակելը</w:t>
      </w:r>
      <w:r w:rsidRPr="005D7B02">
        <w:rPr>
          <w:rFonts w:ascii="GHEA Grapalat" w:hAnsi="GHEA Grapalat"/>
          <w:i/>
          <w:sz w:val="16"/>
          <w:szCs w:val="16"/>
          <w:lang w:val="hy-AM"/>
        </w:rPr>
        <w:t>:</w:t>
      </w:r>
    </w:p>
    <w:p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251DD4">
        <w:rPr>
          <w:rFonts w:ascii="GHEA Grapalat" w:hAnsi="GHEA Grapalat"/>
          <w:i/>
          <w:sz w:val="16"/>
          <w:szCs w:val="16"/>
          <w:lang w:val="hy-AM"/>
        </w:rPr>
        <w:t>եթեմասնակիցնավելացվածարժեքիհարկվճարողէ</w:t>
      </w:r>
      <w:r w:rsidRPr="005D7B02">
        <w:rPr>
          <w:rFonts w:ascii="GHEA Grapalat" w:hAnsi="GHEA Grapalat"/>
          <w:i/>
          <w:sz w:val="16"/>
          <w:szCs w:val="16"/>
          <w:lang w:val="af-ZA"/>
        </w:rPr>
        <w:t xml:space="preserve">, </w:t>
      </w:r>
      <w:r w:rsidRPr="00251DD4">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sidRPr="005D7B02">
        <w:rPr>
          <w:rFonts w:ascii="GHEA Grapalat" w:hAnsi="GHEA Grapalat"/>
          <w:i/>
          <w:sz w:val="16"/>
          <w:szCs w:val="16"/>
          <w:lang w:val="af-ZA"/>
        </w:rPr>
        <w:t xml:space="preserve"> 4-</w:t>
      </w:r>
      <w:r w:rsidRPr="00251DD4">
        <w:rPr>
          <w:rFonts w:ascii="GHEA Grapalat" w:hAnsi="GHEA Grapalat"/>
          <w:i/>
          <w:sz w:val="16"/>
          <w:szCs w:val="16"/>
          <w:lang w:val="hy-AM"/>
        </w:rPr>
        <w:t>րդսյունակում։</w:t>
      </w: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007942E8" w:rsidRPr="00E6597C">
        <w:rPr>
          <w:rFonts w:ascii="GHEA Grapalat" w:hAnsi="GHEA Grapalat" w:cs="Arial"/>
          <w:b/>
          <w:lang w:val="hy-AM"/>
        </w:rPr>
        <w:t>3</w:t>
      </w:r>
    </w:p>
    <w:p w:rsidR="0005072E" w:rsidRPr="009B1CBE" w:rsidRDefault="0005072E" w:rsidP="0005072E">
      <w:pPr>
        <w:pStyle w:val="31"/>
        <w:spacing w:line="240" w:lineRule="auto"/>
        <w:jc w:val="right"/>
        <w:rPr>
          <w:rFonts w:ascii="GHEA Grapalat" w:hAnsi="GHEA Grapalat" w:cs="Sylfaen"/>
          <w:b/>
          <w:lang w:val="es-ES"/>
        </w:rPr>
      </w:pPr>
      <w:r w:rsidRPr="009B1CBE">
        <w:rPr>
          <w:rFonts w:ascii="GHEA Grapalat" w:hAnsi="GHEA Grapalat" w:cs="Sylfaen"/>
          <w:b/>
          <w:lang w:val="es-ES"/>
        </w:rPr>
        <w:t xml:space="preserve">ԳՀ-ԲՄԱՇՁԲ-24/13  </w:t>
      </w:r>
      <w:r w:rsidRPr="00E6597C">
        <w:rPr>
          <w:rFonts w:ascii="GHEA Grapalat" w:hAnsi="GHEA Grapalat" w:cs="Sylfaen"/>
          <w:b/>
          <w:lang w:val="es-ES"/>
        </w:rPr>
        <w:t>ծածկագրով</w:t>
      </w:r>
    </w:p>
    <w:p w:rsidR="001557AE" w:rsidRPr="0005072E" w:rsidRDefault="0005072E" w:rsidP="0005072E">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7154FC" w:rsidRPr="0005072E" w:rsidRDefault="001557AE" w:rsidP="0005072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7154FC" w:rsidRPr="004605D7" w:rsidRDefault="009E1525"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պատվիրատուի անվանումը</w:t>
      </w:r>
    </w:p>
    <w:p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p>
    <w:p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p>
    <w:p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Վճարումը</w:t>
      </w:r>
      <w:r w:rsidR="00962585" w:rsidRPr="004605D7">
        <w:rPr>
          <w:rStyle w:val="af5"/>
          <w:rFonts w:ascii="GHEA Grapalat" w:hAnsi="GHEA Grapalat"/>
          <w:b w:val="0"/>
          <w:bCs w:val="0"/>
          <w:sz w:val="20"/>
          <w:szCs w:val="20"/>
          <w:lang w:val="hy-AM"/>
        </w:rPr>
        <w:t>կատարվում է բենեֆիցիարի</w:t>
      </w:r>
      <w:r w:rsidR="0005072E" w:rsidRPr="00D72CF7">
        <w:rPr>
          <w:rFonts w:ascii="GHEA Grapalat" w:hAnsi="GHEA Grapalat"/>
          <w:b/>
          <w:u w:val="single"/>
          <w:lang w:val="hy-AM"/>
        </w:rPr>
        <w:t>900008000466</w:t>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4605D7"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rsidR="000C0396" w:rsidRPr="00E6597C"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rsidR="006B42B0" w:rsidRPr="003750DF" w:rsidRDefault="000C0396" w:rsidP="006B42B0">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w:t>
      </w:r>
      <w:r w:rsidR="00D72CF7" w:rsidRPr="00D72CF7">
        <w:rPr>
          <w:rFonts w:ascii="GHEA Grapalat" w:hAnsi="GHEA Grapalat"/>
          <w:b/>
          <w:color w:val="000000"/>
          <w:lang w:val="hy-AM"/>
        </w:rPr>
        <w:t>մեկ հարյուր քսան</w:t>
      </w:r>
      <w:r w:rsidRPr="00D72CF7">
        <w:rPr>
          <w:rFonts w:ascii="GHEA Grapalat" w:hAnsi="GHEA Grapalat"/>
          <w:b/>
          <w:color w:val="000000"/>
          <w:lang w:val="hy-AM"/>
        </w:rPr>
        <w:t xml:space="preserve"> աշխատանքային օր</w:t>
      </w:r>
      <w:r w:rsidRPr="004605D7">
        <w:rPr>
          <w:rFonts w:ascii="GHEA Grapalat" w:hAnsi="GHEA Grapalat"/>
          <w:color w:val="000000"/>
          <w:sz w:val="20"/>
          <w:szCs w:val="20"/>
          <w:lang w:val="hy-AM"/>
        </w:rPr>
        <w:t>:</w:t>
      </w:r>
      <w:r w:rsidR="00C82CF5" w:rsidRPr="00717204">
        <w:rPr>
          <w:rFonts w:ascii="GHEA Grapalat" w:hAnsi="GHEA Grapalat"/>
          <w:color w:val="000000"/>
          <w:sz w:val="20"/>
          <w:szCs w:val="20"/>
          <w:vertAlign w:val="superscript"/>
          <w:lang w:val="hy-AM"/>
        </w:rPr>
        <w:t>**</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p>
    <w:p w:rsidR="006B42B0" w:rsidRPr="003750DF" w:rsidRDefault="006B42B0" w:rsidP="006B42B0">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rsidR="000C0396" w:rsidRPr="000A5226" w:rsidRDefault="000A5226" w:rsidP="000A522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E6597C">
        <w:rPr>
          <w:rFonts w:ascii="GHEA Grapalat" w:hAnsi="GHEA Grapalat" w:cs="Sylfaen"/>
          <w:vertAlign w:val="superscript"/>
          <w:lang w:val="hy-AM"/>
        </w:rPr>
        <w:t>ամիսը, ամսաթիվը, տարեթիվը</w:t>
      </w:r>
    </w:p>
    <w:p w:rsidR="00AB2DA5" w:rsidRDefault="00AB2DA5" w:rsidP="00AB2DA5">
      <w:pPr>
        <w:pStyle w:val="af2"/>
        <w:jc w:val="both"/>
        <w:rPr>
          <w:rFonts w:ascii="GHEA Grapalat" w:hAnsi="GHEA Grapalat"/>
          <w:i/>
          <w:sz w:val="16"/>
          <w:szCs w:val="16"/>
          <w:lang w:val="hy-AM"/>
        </w:rPr>
      </w:pPr>
    </w:p>
    <w:p w:rsidR="00AB2DA5" w:rsidRDefault="00AB2DA5" w:rsidP="00AB2DA5">
      <w:pPr>
        <w:pStyle w:val="af2"/>
        <w:jc w:val="both"/>
        <w:rPr>
          <w:rFonts w:ascii="GHEA Grapalat" w:hAnsi="GHEA Grapalat"/>
          <w:i/>
          <w:sz w:val="16"/>
          <w:szCs w:val="16"/>
          <w:lang w:val="hy-AM"/>
        </w:rPr>
      </w:pPr>
    </w:p>
    <w:p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*լրացվումէհանձնաժողովիքարտուղարիկողմից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մինչևհրավերըտեղեկագրումհրապարակելը:</w:t>
      </w:r>
    </w:p>
    <w:p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1557AE" w:rsidRPr="00E6597C" w:rsidRDefault="001557AE" w:rsidP="009C370D">
      <w:pPr>
        <w:pStyle w:val="31"/>
        <w:spacing w:line="240" w:lineRule="auto"/>
        <w:jc w:val="center"/>
        <w:rPr>
          <w:rFonts w:ascii="GHEA Grapalat" w:hAnsi="GHEA Grapalat" w:cs="Arial"/>
          <w:b/>
          <w:lang w:val="hy-AM"/>
        </w:rPr>
      </w:pPr>
    </w:p>
    <w:p w:rsidR="00B2572B" w:rsidRPr="00E6597C" w:rsidRDefault="00B2572B" w:rsidP="00ED36CA">
      <w:pPr>
        <w:pStyle w:val="31"/>
        <w:spacing w:line="240" w:lineRule="auto"/>
        <w:jc w:val="right"/>
        <w:rPr>
          <w:rFonts w:ascii="GHEA Grapalat" w:hAnsi="GHEA Grapalat"/>
          <w:szCs w:val="24"/>
          <w:lang w:val="hy-AM"/>
        </w:rPr>
      </w:pPr>
    </w:p>
    <w:p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4605D7">
        <w:rPr>
          <w:rFonts w:ascii="GHEA Grapalat" w:hAnsi="GHEA Grapalat" w:cs="Arial"/>
          <w:b/>
          <w:lang w:val="hy-AM"/>
        </w:rPr>
        <w:t>4</w:t>
      </w:r>
    </w:p>
    <w:p w:rsidR="0005072E" w:rsidRPr="009B1CBE" w:rsidRDefault="0005072E" w:rsidP="0005072E">
      <w:pPr>
        <w:pStyle w:val="31"/>
        <w:spacing w:line="240" w:lineRule="auto"/>
        <w:jc w:val="right"/>
        <w:rPr>
          <w:rFonts w:ascii="GHEA Grapalat" w:hAnsi="GHEA Grapalat" w:cs="Sylfaen"/>
          <w:b/>
          <w:lang w:val="es-ES"/>
        </w:rPr>
      </w:pPr>
      <w:r w:rsidRPr="009B1CBE">
        <w:rPr>
          <w:rFonts w:ascii="GHEA Grapalat" w:hAnsi="GHEA Grapalat" w:cs="Sylfaen"/>
          <w:b/>
          <w:lang w:val="es-ES"/>
        </w:rPr>
        <w:t xml:space="preserve">ԳՀ-ԲՄԱՇՁԲ-24/13  </w:t>
      </w:r>
      <w:r w:rsidRPr="00E6597C">
        <w:rPr>
          <w:rFonts w:ascii="GHEA Grapalat" w:hAnsi="GHEA Grapalat" w:cs="Sylfaen"/>
          <w:b/>
          <w:lang w:val="es-ES"/>
        </w:rPr>
        <w:t>ծածկագրով</w:t>
      </w:r>
    </w:p>
    <w:p w:rsidR="0005072E" w:rsidRPr="0005072E" w:rsidRDefault="0005072E" w:rsidP="0005072E">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p>
    <w:p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պայմանագրով 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Fonts w:ascii="GHEA Grapalat" w:hAnsi="GHEA Grapalat" w:cs="Sylfaen"/>
          <w:vertAlign w:val="superscript"/>
          <w:lang w:val="hy-AM"/>
        </w:rPr>
        <w:t>երաշխիքը տվող բանկի</w:t>
      </w:r>
      <w:r w:rsidR="00091EBC" w:rsidRPr="00E6597C">
        <w:rPr>
          <w:rFonts w:ascii="GHEA Grapalat" w:hAnsi="GHEA Grapalat" w:cs="Sylfaen"/>
          <w:vertAlign w:val="superscript"/>
          <w:lang w:val="hy-AM"/>
        </w:rPr>
        <w:t>անվանումը</w:t>
      </w:r>
    </w:p>
    <w:p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գումարը թվերով և տառերով</w:t>
      </w:r>
    </w:p>
    <w:p w:rsidR="006E4901" w:rsidRPr="004605D7" w:rsidRDefault="00091EBC" w:rsidP="0005072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05072E" w:rsidRPr="0005072E">
        <w:rPr>
          <w:rFonts w:ascii="GHEA Grapalat" w:hAnsi="GHEA Grapalat"/>
          <w:b/>
          <w:sz w:val="20"/>
          <w:szCs w:val="20"/>
          <w:u w:val="single"/>
          <w:lang w:val="hy-AM"/>
        </w:rPr>
        <w:t xml:space="preserve">900008000664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645073" w:rsidRPr="00645073">
        <w:fldChar w:fldCharType="begin"/>
      </w:r>
      <w:r w:rsidR="00645073" w:rsidRPr="00645073">
        <w:rPr>
          <w:lang w:val="hy-AM"/>
          <w:rPrChange w:id="10" w:author="Sergey Shahnazaryan" w:date="2024-02-09T13:10:00Z">
            <w:rPr>
              <w:rFonts w:ascii="Arial LatArm" w:hAnsi="Arial LatArm"/>
              <w:i/>
              <w:sz w:val="20"/>
              <w:szCs w:val="20"/>
              <w:lang w:val="en-AU"/>
            </w:rPr>
          </w:rPrChange>
        </w:rPr>
        <w:instrText xml:space="preserve"> HYPERLINK "http://www.procurement.am" </w:instrText>
      </w:r>
      <w:r w:rsidR="00645073" w:rsidRPr="00645073">
        <w:fldChar w:fldCharType="separate"/>
      </w:r>
      <w:r w:rsidRPr="004605D7">
        <w:rPr>
          <w:rStyle w:val="a9"/>
          <w:rFonts w:ascii="GHEA Grapalat" w:hAnsi="GHEA Grapalat"/>
          <w:sz w:val="20"/>
          <w:szCs w:val="20"/>
          <w:lang w:val="hy-AM"/>
        </w:rPr>
        <w:t>www.procurement.am</w:t>
      </w:r>
      <w:r w:rsidR="00645073">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E6597C">
        <w:rPr>
          <w:rFonts w:ascii="GHEA Grapalat" w:hAnsi="GHEA Grapalat" w:cs="Sylfaen"/>
          <w:vertAlign w:val="superscript"/>
          <w:lang w:val="hy-AM"/>
        </w:rPr>
        <w:t>ամիսը, ամսաթիվը, տարեթիվը</w:t>
      </w:r>
    </w:p>
    <w:p w:rsidR="00AB2DA5" w:rsidRDefault="00AB2DA5" w:rsidP="00AB2DA5">
      <w:pPr>
        <w:pStyle w:val="af2"/>
        <w:jc w:val="both"/>
        <w:rPr>
          <w:rFonts w:ascii="GHEA Grapalat" w:hAnsi="GHEA Grapalat"/>
          <w:i/>
          <w:sz w:val="16"/>
          <w:szCs w:val="16"/>
          <w:lang w:val="hy-AM"/>
        </w:rPr>
      </w:pPr>
    </w:p>
    <w:p w:rsidR="00AB2DA5" w:rsidRDefault="00AB2DA5" w:rsidP="00AB2DA5">
      <w:pPr>
        <w:pStyle w:val="af2"/>
        <w:jc w:val="both"/>
        <w:rPr>
          <w:rFonts w:ascii="GHEA Grapalat" w:hAnsi="GHEA Grapalat"/>
          <w:i/>
          <w:sz w:val="16"/>
          <w:szCs w:val="16"/>
          <w:lang w:val="hy-AM"/>
        </w:rPr>
      </w:pPr>
    </w:p>
    <w:p w:rsidR="00AB2DA5" w:rsidRDefault="00AB2DA5" w:rsidP="00AB2DA5">
      <w:pPr>
        <w:pStyle w:val="af2"/>
        <w:jc w:val="both"/>
        <w:rPr>
          <w:rFonts w:ascii="GHEA Grapalat" w:hAnsi="GHEA Grapalat"/>
          <w:i/>
          <w:sz w:val="16"/>
          <w:szCs w:val="16"/>
          <w:lang w:val="hy-AM"/>
        </w:rPr>
      </w:pPr>
    </w:p>
    <w:p w:rsidR="00AB2DA5" w:rsidRDefault="00AB2DA5" w:rsidP="00AB2DA5">
      <w:pPr>
        <w:pStyle w:val="af2"/>
        <w:jc w:val="both"/>
        <w:rPr>
          <w:rFonts w:ascii="GHEA Grapalat" w:hAnsi="GHEA Grapalat"/>
          <w:i/>
          <w:sz w:val="16"/>
          <w:szCs w:val="16"/>
          <w:lang w:val="hy-AM"/>
        </w:rPr>
      </w:pPr>
    </w:p>
    <w:p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*լրացվումէհանձնաժողովիքարտուղարիկողմից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մինչևհրավերըտեղեկագրումհրապարակելը:</w:t>
      </w:r>
    </w:p>
    <w:p w:rsidR="0005072E" w:rsidRPr="00E6597C" w:rsidRDefault="009C370D" w:rsidP="0005072E">
      <w:pPr>
        <w:pStyle w:val="31"/>
        <w:spacing w:line="240" w:lineRule="auto"/>
        <w:jc w:val="right"/>
        <w:rPr>
          <w:rFonts w:ascii="GHEA Grapalat" w:hAnsi="GHEA Grapalat" w:cs="Sylfaen"/>
          <w:b/>
          <w:lang w:val="hy-AM"/>
        </w:rPr>
      </w:pPr>
      <w:r w:rsidRPr="00E6597C">
        <w:rPr>
          <w:rFonts w:ascii="GHEA Grapalat" w:hAnsi="GHEA Grapalat"/>
          <w:b/>
          <w:lang w:val="hy-AM"/>
        </w:rPr>
        <w:br w:type="page"/>
      </w:r>
    </w:p>
    <w:p w:rsidR="00091EBC" w:rsidRPr="004605D7" w:rsidRDefault="00091EBC" w:rsidP="00104BD5">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00BF7D70" w:rsidRPr="004605D7">
        <w:rPr>
          <w:rFonts w:ascii="GHEA Grapalat" w:hAnsi="GHEA Grapalat" w:cs="Arial"/>
          <w:b/>
          <w:lang w:val="hy-AM"/>
        </w:rPr>
        <w:t>5</w:t>
      </w:r>
    </w:p>
    <w:p w:rsidR="0005072E" w:rsidRPr="009B1CBE" w:rsidRDefault="0005072E" w:rsidP="0005072E">
      <w:pPr>
        <w:pStyle w:val="31"/>
        <w:spacing w:line="240" w:lineRule="auto"/>
        <w:jc w:val="right"/>
        <w:rPr>
          <w:rFonts w:ascii="GHEA Grapalat" w:hAnsi="GHEA Grapalat" w:cs="Sylfaen"/>
          <w:b/>
          <w:lang w:val="es-ES"/>
        </w:rPr>
      </w:pPr>
      <w:r w:rsidRPr="009B1CBE">
        <w:rPr>
          <w:rFonts w:ascii="GHEA Grapalat" w:hAnsi="GHEA Grapalat" w:cs="Sylfaen"/>
          <w:b/>
          <w:lang w:val="es-ES"/>
        </w:rPr>
        <w:t xml:space="preserve">ԳՀ-ԲՄԱՇՁԲ-24/13  </w:t>
      </w:r>
      <w:r w:rsidRPr="00E6597C">
        <w:rPr>
          <w:rFonts w:ascii="GHEA Grapalat" w:hAnsi="GHEA Grapalat" w:cs="Sylfaen"/>
          <w:b/>
          <w:lang w:val="es-ES"/>
        </w:rPr>
        <w:t>ծածկագրով</w:t>
      </w:r>
    </w:p>
    <w:p w:rsidR="0005072E" w:rsidRPr="0005072E" w:rsidRDefault="0005072E" w:rsidP="0005072E">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091EBC" w:rsidRPr="0005072E" w:rsidRDefault="00091EBC" w:rsidP="0005072E">
      <w:pPr>
        <w:pStyle w:val="31"/>
        <w:spacing w:line="240" w:lineRule="auto"/>
        <w:jc w:val="right"/>
        <w:rPr>
          <w:rFonts w:ascii="GHEA Grapalat" w:hAnsi="GHEA Grapalat" w:cs="Sylfaen"/>
          <w:b/>
          <w:lang w:val="es-ES"/>
        </w:rPr>
      </w:pP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091EBC" w:rsidRPr="0005072E" w:rsidRDefault="001C7C1A" w:rsidP="0005072E">
      <w:pPr>
        <w:jc w:val="center"/>
        <w:rPr>
          <w:rStyle w:val="af5"/>
          <w:rFonts w:ascii="GHEA Grapalat" w:hAnsi="GHEA Grapalat" w:cs="GHEA Grapalat"/>
          <w:bCs w:val="0"/>
          <w:sz w:val="20"/>
          <w:szCs w:val="20"/>
          <w:lang w:val="hy-AM"/>
        </w:rPr>
      </w:pP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05072E" w:rsidRPr="0005072E">
        <w:rPr>
          <w:rFonts w:ascii="GHEA Grapalat" w:hAnsi="GHEA Grapalat"/>
          <w:b/>
          <w:sz w:val="20"/>
          <w:szCs w:val="20"/>
          <w:u w:val="single"/>
          <w:lang w:val="hy-AM"/>
        </w:rPr>
        <w:t xml:space="preserve">900008000664 </w:t>
      </w:r>
      <w:r w:rsidRPr="004605D7">
        <w:rPr>
          <w:rStyle w:val="af5"/>
          <w:rFonts w:ascii="GHEA Grapalat" w:hAnsi="GHEA Grapalat"/>
          <w:b w:val="0"/>
          <w:bCs w:val="0"/>
          <w:sz w:val="20"/>
          <w:szCs w:val="20"/>
          <w:lang w:val="hy-AM"/>
        </w:rPr>
        <w:t>հաշվեհամարին փոխանցման միջոցով:</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rsidR="00436DA1" w:rsidRPr="003750DF" w:rsidRDefault="006C4836" w:rsidP="00436DA1">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rsidR="00436DA1" w:rsidRPr="003750DF" w:rsidRDefault="00436DA1" w:rsidP="00436DA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p>
    <w:p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645073" w:rsidRPr="00645073">
        <w:fldChar w:fldCharType="begin"/>
      </w:r>
      <w:r w:rsidR="00645073" w:rsidRPr="00645073">
        <w:rPr>
          <w:lang w:val="hy-AM"/>
          <w:rPrChange w:id="11" w:author="Sergey Shahnazaryan" w:date="2024-02-09T13:10:00Z">
            <w:rPr>
              <w:rFonts w:ascii="Arial LatArm" w:hAnsi="Arial LatArm"/>
              <w:i/>
              <w:sz w:val="20"/>
              <w:szCs w:val="20"/>
              <w:lang w:val="en-AU"/>
            </w:rPr>
          </w:rPrChange>
        </w:rPr>
        <w:instrText xml:space="preserve"> HYPERLINK "http://www.procurement.am" </w:instrText>
      </w:r>
      <w:r w:rsidR="00645073" w:rsidRPr="00645073">
        <w:fldChar w:fldCharType="separate"/>
      </w:r>
      <w:r w:rsidRPr="004605D7">
        <w:rPr>
          <w:rStyle w:val="a9"/>
          <w:rFonts w:ascii="GHEA Grapalat" w:hAnsi="GHEA Grapalat"/>
          <w:sz w:val="20"/>
          <w:szCs w:val="20"/>
          <w:lang w:val="hy-AM"/>
        </w:rPr>
        <w:t>www.procurement.am</w:t>
      </w:r>
      <w:r w:rsidR="00645073">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E6597C">
        <w:rPr>
          <w:rFonts w:ascii="GHEA Grapalat" w:hAnsi="GHEA Grapalat" w:cs="Sylfaen"/>
          <w:vertAlign w:val="superscript"/>
          <w:lang w:val="hy-AM"/>
        </w:rPr>
        <w:t>ամիսը, ամսաթիվը, տարեթիվը</w:t>
      </w:r>
    </w:p>
    <w:p w:rsidR="00091EBC" w:rsidRPr="00E6597C" w:rsidRDefault="00091EBC" w:rsidP="00091EBC">
      <w:pPr>
        <w:pStyle w:val="31"/>
        <w:spacing w:line="240" w:lineRule="auto"/>
        <w:jc w:val="center"/>
        <w:rPr>
          <w:rFonts w:ascii="GHEA Grapalat" w:hAnsi="GHEA Grapalat" w:cs="Arial"/>
          <w:b/>
          <w:lang w:val="hy-AM"/>
        </w:rPr>
      </w:pPr>
    </w:p>
    <w:p w:rsidR="00091EBC" w:rsidRPr="00E6597C" w:rsidRDefault="00091EBC" w:rsidP="00091EBC">
      <w:pPr>
        <w:pStyle w:val="31"/>
        <w:spacing w:line="240" w:lineRule="auto"/>
        <w:jc w:val="right"/>
        <w:rPr>
          <w:rFonts w:ascii="GHEA Grapalat" w:hAnsi="GHEA Grapalat"/>
          <w:szCs w:val="24"/>
          <w:lang w:val="hy-AM"/>
        </w:rPr>
      </w:pPr>
    </w:p>
    <w:p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*լրացվումէհանձնաժողովիքարտուղարիկողմից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մինչևհրավերըտեղեկագրումհրապարակելը:</w:t>
      </w:r>
    </w:p>
    <w:p w:rsidR="00B35ED8" w:rsidRPr="00104BD5" w:rsidRDefault="009C370D" w:rsidP="00104BD5">
      <w:pPr>
        <w:jc w:val="right"/>
        <w:rPr>
          <w:rFonts w:ascii="GHEA Grapalat" w:hAnsi="GHEA Grapalat" w:cs="GHEA Grapalat"/>
          <w:i/>
          <w:sz w:val="18"/>
          <w:szCs w:val="18"/>
          <w:lang w:val="hy-AM"/>
        </w:rPr>
      </w:pPr>
      <w:r w:rsidRPr="00E6597C">
        <w:rPr>
          <w:rFonts w:ascii="GHEA Grapalat" w:hAnsi="GHEA Grapalat"/>
          <w:b/>
          <w:lang w:val="hy-AM"/>
        </w:rPr>
        <w:br w:type="page"/>
      </w:r>
    </w:p>
    <w:p w:rsidR="00F02279" w:rsidRPr="0040054F"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40054F">
        <w:rPr>
          <w:rFonts w:ascii="GHEA Grapalat" w:hAnsi="GHEA Grapalat" w:cs="Sylfaen"/>
          <w:b/>
          <w:lang w:val="hy-AM"/>
        </w:rPr>
        <w:t>7</w:t>
      </w:r>
      <w:r w:rsidR="00F1088F">
        <w:rPr>
          <w:rStyle w:val="af6"/>
          <w:rFonts w:ascii="GHEA Grapalat" w:hAnsi="GHEA Grapalat" w:cs="Sylfaen"/>
          <w:b/>
        </w:rPr>
        <w:footnoteReference w:id="18"/>
      </w:r>
    </w:p>
    <w:p w:rsidR="00B35ED8" w:rsidRPr="009B1CBE" w:rsidRDefault="00B35ED8" w:rsidP="00B35ED8">
      <w:pPr>
        <w:pStyle w:val="31"/>
        <w:spacing w:line="240" w:lineRule="auto"/>
        <w:jc w:val="right"/>
        <w:rPr>
          <w:rFonts w:ascii="GHEA Grapalat" w:hAnsi="GHEA Grapalat" w:cs="Sylfaen"/>
          <w:b/>
          <w:lang w:val="es-ES"/>
        </w:rPr>
      </w:pPr>
      <w:r w:rsidRPr="009B1CBE">
        <w:rPr>
          <w:rFonts w:ascii="GHEA Grapalat" w:hAnsi="GHEA Grapalat" w:cs="Sylfaen"/>
          <w:b/>
          <w:lang w:val="es-ES"/>
        </w:rPr>
        <w:t xml:space="preserve">ԳՀ-ԲՄԱՇՁԲ-24/13  </w:t>
      </w:r>
      <w:r w:rsidRPr="00E6597C">
        <w:rPr>
          <w:rFonts w:ascii="GHEA Grapalat" w:hAnsi="GHEA Grapalat" w:cs="Sylfaen"/>
          <w:b/>
          <w:lang w:val="es-ES"/>
        </w:rPr>
        <w:t>ծածկագրով</w:t>
      </w:r>
    </w:p>
    <w:p w:rsidR="00B35ED8" w:rsidRPr="0005072E" w:rsidRDefault="00B35ED8" w:rsidP="00B35ED8">
      <w:pPr>
        <w:pStyle w:val="31"/>
        <w:spacing w:line="240" w:lineRule="auto"/>
        <w:jc w:val="right"/>
        <w:rPr>
          <w:rFonts w:ascii="GHEA Grapalat" w:hAnsi="GHEA Grapalat" w:cs="Sylfaen"/>
          <w:b/>
          <w:lang w:val="es-ES"/>
        </w:rPr>
      </w:pPr>
      <w:r w:rsidRPr="00E6597C">
        <w:rPr>
          <w:rFonts w:ascii="GHEA Grapalat" w:hAnsi="GHEA Grapalat" w:cs="Sylfaen"/>
          <w:b/>
          <w:lang w:val="es-ES"/>
        </w:rPr>
        <w:t>բացմրցույթիհրավերի</w:t>
      </w:r>
    </w:p>
    <w:p w:rsidR="00F02279" w:rsidRPr="00E6597C" w:rsidRDefault="00F02279" w:rsidP="00B35ED8">
      <w:pPr>
        <w:tabs>
          <w:tab w:val="left" w:pos="2268"/>
        </w:tabs>
        <w:ind w:left="-284" w:firstLine="284"/>
        <w:jc w:val="center"/>
        <w:rPr>
          <w:rFonts w:ascii="GHEA Grapalat" w:hAnsi="GHEA Grapalat"/>
          <w:lang w:val="es-ES"/>
        </w:rPr>
      </w:pPr>
    </w:p>
    <w:p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ՊԵՏՈՒԹՅԱՆԿԱՐԻՔՆԵՐԻՀԱՄԱՐԿԱՊԱԼԱՅԻՆԱՇԽԱՏԱՆՔՆԵՐԻԿԱՏԱՐՄԱՆ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ՊԵՏԱԿԱՆԳՆՄԱՆՊԱՅՄԱՆԱԳԻՐ</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3D1278" w:rsidP="00F02279">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Գ. Գառնի</w:t>
      </w:r>
      <w:r w:rsidR="00F02279" w:rsidRPr="00E6597C">
        <w:rPr>
          <w:rFonts w:ascii="GHEA Grapalat" w:hAnsi="GHEA Grapalat"/>
          <w:lang w:val="hy-AM"/>
        </w:rPr>
        <w:t xml:space="preserve">«» </w:t>
      </w:r>
      <w:r w:rsidR="00F02279"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3D1278" w:rsidP="00F02279">
      <w:pPr>
        <w:ind w:firstLine="720"/>
        <w:jc w:val="both"/>
        <w:rPr>
          <w:rFonts w:ascii="GHEA Grapalat" w:hAnsi="GHEA Grapalat" w:cs="Sylfaen"/>
          <w:sz w:val="20"/>
          <w:szCs w:val="20"/>
          <w:lang w:val="pt-BR"/>
        </w:rPr>
      </w:pPr>
      <w:r w:rsidRPr="004E312C">
        <w:rPr>
          <w:rFonts w:ascii="GHEA Grapalat" w:hAnsi="GHEA Grapalat" w:cs="Sylfaen"/>
          <w:sz w:val="20"/>
          <w:lang w:val="hy-AM"/>
        </w:rPr>
        <w:t>Կոտայքի մարզի «ԳԱՌՆԻ ՀԱՄԱՅՆՔԱՊԵՏԱՐԱՆ»-ը</w:t>
      </w:r>
      <w:r w:rsidRPr="004E312C">
        <w:rPr>
          <w:rFonts w:ascii="GHEA Grapalat" w:hAnsi="GHEA Grapalat" w:cs="Times Armenian"/>
          <w:sz w:val="20"/>
          <w:lang w:val="hy-AM"/>
        </w:rPr>
        <w:t>,</w:t>
      </w:r>
      <w:r w:rsidRPr="004E312C">
        <w:rPr>
          <w:rFonts w:ascii="GHEA Grapalat" w:hAnsi="GHEA Grapalat" w:cs="Sylfaen"/>
          <w:sz w:val="20"/>
          <w:lang w:val="hy-AM"/>
        </w:rPr>
        <w:t xml:space="preserve"> ի դեմս համայնքի ղեկավար </w:t>
      </w:r>
      <w:r w:rsidRPr="00563227">
        <w:rPr>
          <w:rFonts w:ascii="GHEA Grapalat" w:hAnsi="GHEA Grapalat" w:cs="Sylfaen"/>
          <w:sz w:val="20"/>
          <w:lang w:val="hy-AM"/>
        </w:rPr>
        <w:t>Տ. Պողոսյանի</w:t>
      </w:r>
      <w:r w:rsidRPr="00E6597C">
        <w:rPr>
          <w:rFonts w:ascii="GHEA Grapalat" w:hAnsi="GHEA Grapalat" w:cs="Sylfaen"/>
          <w:sz w:val="20"/>
          <w:szCs w:val="20"/>
          <w:lang w:val="pt-BR"/>
        </w:rPr>
        <w:t xml:space="preserve">, որը գործում է </w:t>
      </w:r>
      <w:r w:rsidRPr="004E312C">
        <w:rPr>
          <w:rFonts w:ascii="GHEA Grapalat" w:hAnsi="GHEA Grapalat" w:cs="Sylfaen"/>
          <w:sz w:val="20"/>
          <w:lang w:val="hy-AM"/>
        </w:rPr>
        <w:t>համայնքապետարանի կանոնադրության հիման վրա</w:t>
      </w:r>
      <w:r w:rsidRPr="00E6597C">
        <w:rPr>
          <w:rFonts w:ascii="GHEA Grapalat" w:hAnsi="GHEA Grapalat" w:cs="Sylfaen"/>
          <w:sz w:val="20"/>
          <w:szCs w:val="20"/>
          <w:lang w:val="pt-BR"/>
        </w:rPr>
        <w:t xml:space="preserve"> (այսուհետ՝ Պատվիրատու)</w:t>
      </w:r>
      <w:r w:rsidR="00F02279" w:rsidRPr="00E6597C">
        <w:rPr>
          <w:rFonts w:ascii="GHEA Grapalat" w:hAnsi="GHEA Grapalat" w:cs="Sylfaen"/>
          <w:sz w:val="20"/>
          <w:szCs w:val="20"/>
          <w:lang w:val="pt-BR"/>
        </w:rPr>
        <w:t>,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ՊԱՅՄԱՆԱԳՐԻԱՌԱՐԿԱՆ</w:t>
      </w:r>
    </w:p>
    <w:p w:rsidR="006E3999" w:rsidRPr="00C30166" w:rsidRDefault="00F02279" w:rsidP="00C30166">
      <w:pPr>
        <w:ind w:firstLine="720"/>
        <w:jc w:val="both"/>
        <w:rPr>
          <w:rFonts w:ascii="GHEA Grapalat" w:hAnsi="GHEA Grapalat"/>
          <w:highlight w:val="yellow"/>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Կապալառունպարտավորվումէսույնպայմանագրովսահմանվածկարգով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ձևովևժամկետներումկատարելսույնպայմանագրի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Հավելվածովսահմանված</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նախահաշվովնախատեսված</w:t>
      </w:r>
      <w:r w:rsidR="00C30166" w:rsidRPr="00CD3F12">
        <w:rPr>
          <w:rFonts w:ascii="GHEA Grapalat" w:hAnsi="GHEA Grapalat"/>
          <w:b/>
          <w:lang w:val="af-ZA"/>
        </w:rPr>
        <w:t xml:space="preserve">ՀՀ Կոտայքի մարզի Գառնի համայնքի խմելու ջրագծերի կառուցման, </w:t>
      </w:r>
      <w:r w:rsidR="00C30166" w:rsidRPr="00CD3F12">
        <w:rPr>
          <w:rFonts w:ascii="GHEA Grapalat" w:hAnsi="GHEA Grapalat" w:cs="Sylfaen"/>
          <w:b/>
        </w:rPr>
        <w:t>փողոցներիլուսավորությանանցկացման</w:t>
      </w:r>
      <w:r w:rsidR="00C30166" w:rsidRPr="00CD3F12">
        <w:rPr>
          <w:rFonts w:ascii="GHEA Grapalat" w:hAnsi="GHEA Grapalat"/>
          <w:b/>
          <w:lang w:val="af-ZA"/>
        </w:rPr>
        <w:t xml:space="preserve">  և ճանապարհների ասֆալտապատման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իսկՊատվիրատունպարտավորվումէընդունելկատարված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շխատանքըևվարձատրելդրահամար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104BD5" w:rsidRPr="009B1CBE">
        <w:rPr>
          <w:rFonts w:ascii="GHEA Grapalat" w:hAnsi="GHEA Grapalat" w:cs="Sylfaen"/>
          <w:b/>
          <w:lang w:val="es-ES"/>
        </w:rPr>
        <w:t>ԳՀ-ԲՄԱՇՁԲ-24/13</w:t>
      </w:r>
      <w:r w:rsidR="006E3999">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սահմանվածտեխնիկականբնութագրերինևերաշխիքայինսպասարկմանպայմաններինհամապատասխանողնյութերիև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սարքերիուսարքավորումներիտեղադրման</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sidRPr="007F0FB8">
        <w:rPr>
          <w:rFonts w:ascii="GHEA Grapalat" w:hAnsi="GHEA Grapalat" w:cs="Sylfaen"/>
          <w:sz w:val="20"/>
          <w:lang w:val="hy-AM"/>
        </w:rPr>
        <w:t>պարտավորությանմասին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նաևսույն</w:t>
      </w:r>
      <w:r w:rsidR="007A0BB9" w:rsidRPr="00FB1EC7">
        <w:rPr>
          <w:rFonts w:ascii="GHEA Grapalat" w:hAnsi="GHEA Grapalat" w:cs="Sylfaen"/>
          <w:sz w:val="20"/>
          <w:szCs w:val="20"/>
          <w:lang w:val="pt-BR"/>
        </w:rPr>
        <w:t>պայմանագրիանբաժանելիմասըկազմող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նախահաշվինհամապատասխան</w:t>
      </w:r>
      <w:r w:rsidR="007A0BB9" w:rsidRPr="00FB1EC7">
        <w:rPr>
          <w:rFonts w:ascii="GHEA Grapalat" w:hAnsi="GHEA Grapalat" w:cs="Tahoma"/>
          <w:sz w:val="20"/>
          <w:szCs w:val="20"/>
          <w:lang w:val="es-ES"/>
        </w:rPr>
        <w:t>։</w:t>
      </w:r>
    </w:p>
    <w:p w:rsidR="00F02279" w:rsidRPr="006A55E6" w:rsidRDefault="00F02279" w:rsidP="00962CE4">
      <w:pPr>
        <w:ind w:firstLine="567"/>
        <w:jc w:val="both"/>
        <w:rPr>
          <w:rFonts w:ascii="GHEA Grapalat" w:hAnsi="GHEA Grapalat" w:cs="Sylfaen"/>
          <w:b/>
          <w:lang w:val="pt-BR"/>
        </w:rPr>
      </w:pPr>
      <w:r w:rsidRPr="00E6597C">
        <w:rPr>
          <w:rFonts w:ascii="GHEA Grapalat" w:hAnsi="GHEA Grapalat"/>
          <w:sz w:val="20"/>
          <w:szCs w:val="20"/>
          <w:lang w:val="es-ES"/>
        </w:rPr>
        <w:t>1.3</w:t>
      </w:r>
      <w:r w:rsidR="00C30166" w:rsidRPr="00527B61">
        <w:rPr>
          <w:rFonts w:ascii="GHEA Grapalat" w:hAnsi="GHEA Grapalat" w:cs="Sylfaen"/>
          <w:b/>
          <w:lang w:val="pt-BR"/>
        </w:rPr>
        <w:t xml:space="preserve">Պայմանագրով նախատեսված աշխատանքները սկսվում են ֆինանսական միջոցներ նախատեսվելու դեպքում կողմերի միջև կնքված համաձայնագիրը  ուժի մեջ մտնելու օրվանից  </w:t>
      </w:r>
      <w:r w:rsidR="006A55E6">
        <w:rPr>
          <w:rFonts w:ascii="GHEA Grapalat" w:hAnsi="GHEA Grapalat" w:cs="Sylfaen"/>
          <w:b/>
          <w:lang w:val="pt-BR"/>
        </w:rPr>
        <w:t>և  կատարման ժամկետը սահմանված է պայմանագրի</w:t>
      </w:r>
      <w:r w:rsidR="006A55E6" w:rsidRPr="006A55E6">
        <w:rPr>
          <w:rFonts w:ascii="GHEA Grapalat" w:hAnsi="GHEA Grapalat" w:cs="Sylfaen"/>
          <w:b/>
          <w:lang w:val="pt-BR"/>
        </w:rPr>
        <w:t xml:space="preserve"> N 2  Հավելվածում:</w:t>
      </w:r>
    </w:p>
    <w:p w:rsidR="007A0BB9" w:rsidRPr="00FB1EC7" w:rsidRDefault="007A0BB9" w:rsidP="007A0BB9">
      <w:pPr>
        <w:tabs>
          <w:tab w:val="left" w:pos="1134"/>
        </w:tabs>
        <w:ind w:firstLine="720"/>
        <w:jc w:val="both"/>
        <w:rPr>
          <w:rFonts w:ascii="GHEA Grapalat" w:hAnsi="GHEA Grapalat"/>
          <w:sz w:val="20"/>
          <w:szCs w:val="20"/>
          <w:lang w:val="es-ES"/>
        </w:rPr>
      </w:pPr>
      <w:r w:rsidRPr="004C600C">
        <w:rPr>
          <w:rFonts w:ascii="GHEA Grapalat" w:hAnsi="GHEA Grapalat" w:cs="Sylfaen"/>
          <w:sz w:val="20"/>
          <w:szCs w:val="20"/>
          <w:lang w:val="pt-BR"/>
        </w:rPr>
        <w:t>Պայմանագրովնախատեսվածառանձինտեսակիաշխատանքների</w:t>
      </w:r>
      <w:r w:rsidRPr="004C600C">
        <w:rPr>
          <w:rFonts w:ascii="GHEA Grapalat" w:hAnsi="GHEA Grapalat" w:cs="Times Armenian"/>
          <w:sz w:val="20"/>
          <w:szCs w:val="20"/>
          <w:lang w:val="es-ES"/>
        </w:rPr>
        <w:t xml:space="preserve">, </w:t>
      </w:r>
      <w:r w:rsidRPr="004C600C">
        <w:rPr>
          <w:rFonts w:ascii="GHEA Grapalat" w:hAnsi="GHEA Grapalat" w:cs="Sylfaen"/>
          <w:sz w:val="20"/>
          <w:szCs w:val="20"/>
          <w:lang w:val="pt-BR"/>
        </w:rPr>
        <w:t>փուլերիևծավալներիկատարման</w:t>
      </w:r>
      <w:r w:rsidRPr="00FB1EC7">
        <w:rPr>
          <w:rFonts w:ascii="GHEA Grapalat" w:hAnsi="GHEA Grapalat" w:cs="Sylfaen"/>
          <w:sz w:val="20"/>
          <w:szCs w:val="20"/>
          <w:lang w:val="pt-BR"/>
        </w:rPr>
        <w:t>ժամկետները</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sidRPr="00FB1EC7">
        <w:rPr>
          <w:rFonts w:ascii="GHEA Grapalat" w:hAnsi="GHEA Grapalat" w:cs="Sylfaen"/>
          <w:sz w:val="20"/>
          <w:szCs w:val="20"/>
          <w:lang w:val="es-ES"/>
        </w:rPr>
        <w:t>2</w:t>
      </w:r>
      <w:r>
        <w:rPr>
          <w:rFonts w:ascii="GHEA Grapalat" w:hAnsi="GHEA Grapalat" w:cs="Sylfaen"/>
          <w:sz w:val="20"/>
          <w:szCs w:val="20"/>
          <w:lang w:val="es-ES"/>
        </w:rPr>
        <w:t>-ում</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օրացուցայինգրաֆիկով</w:t>
      </w:r>
      <w:r w:rsidRPr="00FB1EC7">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ԿԱՊԱԼԱՌՈՒԻՄԻՋՈՑՆԵՐՈՎԱՇԽԱՏԱՆՔՆԵՐԸԿԱՏԱՐԵԼԸ</w:t>
      </w:r>
    </w:p>
    <w:p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ԱշխատանքըկատարվումէԿապալառուի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Pr>
          <w:rFonts w:ascii="GHEA Grapalat" w:hAnsi="GHEA Grapalat" w:cs="Sylfaen"/>
          <w:sz w:val="20"/>
          <w:szCs w:val="20"/>
          <w:lang w:val="pt-BR"/>
        </w:rPr>
        <w:t>ևմիջոցներով</w:t>
      </w:r>
      <w:r w:rsidR="006D0D29" w:rsidRPr="00717204">
        <w:rPr>
          <w:rFonts w:ascii="GHEA Grapalat" w:hAnsi="GHEA Grapalat" w:cs="Sylfaen"/>
          <w:sz w:val="20"/>
          <w:szCs w:val="20"/>
          <w:lang w:val="pt-BR"/>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Կապալառունպատասխանատվությունէկրումիրտրամադրածնյութերիևսարքավորումներիորակիհամար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ԿՈՂՄԵՐԻԻՐԱՎՈՒՆՔՆԵՐԸԵՎՊԱՐՏԱԿԱՆՈՒԹՅՈՒՆՆԵՐԸ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Պատվիրատունիրավունքունի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ՑանկացածժամանակստուգելԿապալառուիիրականացրածաշխատանքիընթացքըևորակը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առանցմիջամտելուվերջինիսգործունեությանը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Կապալառուիկողմիցպայմանագրի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կետումնշվածժամկետի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ներառյալօրացուցայինգրաֆիկի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խախտմանդեպքումիրհայեցողությամբսահմանել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շխատանքիկատարմաննորժամկետևպահանջելԿապալառուիցվճարելուպայմանագրի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կետովնախատեսվածտույժը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ՀՀօրենսդրությամբսահմանվածդրույթներին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կետովնախատեսվածպահանջներինչհամապատասխանելուդեպքում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իրհայեցողությամբսահմանելովթերություններիանհատույցվերացմանողջամիտժամկետևպահանջելԿապալառուիցվճարելուպայմանագրի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կետովնախատեսվածտույժը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կետովնախատեսվածտուգանքը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r>
      <w:r w:rsidRPr="00E6597C">
        <w:rPr>
          <w:rFonts w:ascii="GHEA Grapalat" w:hAnsi="GHEA Grapalat"/>
          <w:sz w:val="20"/>
          <w:szCs w:val="20"/>
          <w:lang w:val="es-ES"/>
        </w:rPr>
        <w:tab/>
      </w:r>
      <w:r w:rsidRPr="00E6597C">
        <w:rPr>
          <w:rFonts w:ascii="GHEA Grapalat" w:hAnsi="GHEA Grapalat" w:cs="Sylfaen"/>
          <w:sz w:val="20"/>
          <w:szCs w:val="20"/>
          <w:lang w:val="pt-BR"/>
        </w:rPr>
        <w:t>Միակողմանիլուծելպայմանագիրըևպահանջելհատուցելուիրենպատճառվածվնասները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Կապալառունժամանակինչիսկսում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շխատանքիկատարումըկամ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շխատանքըկատարումէայնքանդանդաղ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որդրաժամանակինավարտըդառնումէակնհայտանհնար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Կապալառունխախտելէպայմանագրի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կետումնախատեսվածժամկետը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ներառյալօրացուցայինգրաֆիկը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Կապալառուիկողմիցկատարված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շխատանքըչիհամապատասխանում</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Pr="00E6597C">
        <w:rPr>
          <w:rFonts w:ascii="GHEA Grapalat" w:hAnsi="GHEA Grapalat" w:cs="Sylfaen"/>
          <w:sz w:val="20"/>
          <w:szCs w:val="20"/>
          <w:lang w:val="pt-BR"/>
        </w:rPr>
        <w:t>սահմանվածպահանջներին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Կապալառուիկողմիցխախտվելենպայմանագրի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կետովնախատեսվածհիմքերով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շխատանքիթերություններիանհատույցվերացմանողջամիտժամկետները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r>
      <w:r w:rsidRPr="00E6597C">
        <w:rPr>
          <w:rFonts w:ascii="GHEA Grapalat" w:hAnsi="GHEA Grapalat" w:cs="Sylfaen"/>
          <w:sz w:val="20"/>
          <w:szCs w:val="20"/>
          <w:lang w:val="pt-BR"/>
        </w:rPr>
        <w:t>Աշխատանքիարդյունքիթերություններիհետկապվածպահանջներներկայացնելերաշխիքայինժամկետում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r>
      <w:r w:rsidRPr="00E6597C">
        <w:rPr>
          <w:rFonts w:ascii="GHEA Grapalat" w:hAnsi="GHEA Grapalat" w:cs="Sylfaen"/>
          <w:sz w:val="20"/>
          <w:szCs w:val="20"/>
          <w:lang w:val="pt-BR"/>
        </w:rPr>
        <w:t>Լիազորելայլանձի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շխատանքիիրականացմաննկատմամբտեխնիկականհսկողությունիրականացնելունպատակով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ՄինչևՊատվիրատուիկողմիցԿապալառուիկատարած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շխատանքիարդյունքնընդունելը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պահանջելիրենհանձնելուանավարտ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պայմանագիրնօրենքովկամպայմանագրովնախատեսվածհիմքերովդադարեցնելուդեպքում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Պատվիրատունպարտավորէ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աջակցելԿապալառուինպայմանագրովնախատեսվածդեպքերում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ծավալովևկարգով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այմանագրովնախատեսվածժամկետումևկարգովԿապալառուիմասնակցությամբզննելևընդունելկատարված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շխատանքիարդյունքըվատթարացնողշեղումներկամ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շխատանքումայլթերություններհայտնաբերելուդեպքերում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այդմասինանհապաղհայտնելԿապալառուին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այմանագրիուժիմեջմտնելուպահից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աշխատանքայինօրվաընթացքումԿապալառուինտրամադրել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շխատանքիիրականացմանհամարհամապատասխանտարածք</w:t>
      </w:r>
      <w:r w:rsidRPr="00E6597C">
        <w:rPr>
          <w:rFonts w:ascii="GHEA Grapalat" w:hAnsi="GHEA Grapalat" w:cs="Times Armenian"/>
          <w:sz w:val="20"/>
          <w:szCs w:val="20"/>
          <w:lang w:val="es-ES"/>
        </w:rPr>
        <w:t>.</w:t>
      </w:r>
    </w:p>
    <w:p w:rsidR="00F02279" w:rsidRDefault="00F02279" w:rsidP="00F02279">
      <w:pPr>
        <w:tabs>
          <w:tab w:val="left" w:pos="1276"/>
        </w:tabs>
        <w:ind w:firstLine="720"/>
        <w:jc w:val="both"/>
        <w:rPr>
          <w:ins w:id="12"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կետովնախատեսվածժամկետում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շխատանքիարդյունքնընդունելուդեպքումԿապալառուինվճարելվերջինիսվճարմանենթակագումարները</w:t>
      </w:r>
      <w:r w:rsidRPr="00E6597C">
        <w:rPr>
          <w:rFonts w:ascii="GHEA Grapalat" w:hAnsi="GHEA Grapalat" w:cs="Tahoma"/>
          <w:sz w:val="20"/>
          <w:szCs w:val="20"/>
          <w:lang w:val="es-ES"/>
        </w:rPr>
        <w:t>։</w:t>
      </w:r>
    </w:p>
    <w:p w:rsidR="00E149D8" w:rsidRPr="004C600C"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w:t>
      </w:r>
      <w:r w:rsidRPr="004C600C">
        <w:rPr>
          <w:rFonts w:ascii="GHEA Grapalat" w:hAnsi="GHEA Grapalat" w:cs="Times Armenian"/>
          <w:sz w:val="20"/>
          <w:szCs w:val="20"/>
          <w:lang w:val="hy-AM"/>
        </w:rPr>
        <w:t xml:space="preserve">.2.5 Պայմանագրի 3.4.3 կետի 2-րդ ենթակետով նախատեսված գրավոր համաձայնությունը Կապալառուին տրամադրել </w:t>
      </w:r>
      <w:r w:rsidR="002D5E52" w:rsidRPr="004C600C">
        <w:rPr>
          <w:rFonts w:ascii="GHEA Grapalat" w:hAnsi="GHEA Grapalat" w:cs="Times Armenian"/>
          <w:sz w:val="20"/>
          <w:szCs w:val="20"/>
        </w:rPr>
        <w:t>Պայմանագիրըուժիմեջմտնելուօրվանից</w:t>
      </w:r>
      <w:r w:rsidR="002D5E52" w:rsidRPr="004C600C">
        <w:rPr>
          <w:rFonts w:ascii="GHEA Grapalat" w:hAnsi="GHEA Grapalat" w:cs="Times Armenian"/>
          <w:b/>
          <w:sz w:val="20"/>
          <w:szCs w:val="20"/>
          <w:lang w:val="es-ES"/>
        </w:rPr>
        <w:t xml:space="preserve">3 </w:t>
      </w:r>
      <w:r w:rsidR="002D5E52" w:rsidRPr="004C600C">
        <w:rPr>
          <w:rFonts w:ascii="GHEA Grapalat" w:hAnsi="GHEA Grapalat" w:cs="Times Armenian"/>
          <w:b/>
          <w:sz w:val="20"/>
          <w:szCs w:val="20"/>
          <w:lang w:val="hy-AM"/>
        </w:rPr>
        <w:t xml:space="preserve"> աշխատանքային </w:t>
      </w:r>
      <w:r w:rsidRPr="004C600C">
        <w:rPr>
          <w:rFonts w:ascii="GHEA Grapalat" w:hAnsi="GHEA Grapalat" w:cs="Times Armenian"/>
          <w:b/>
          <w:sz w:val="20"/>
          <w:szCs w:val="20"/>
          <w:lang w:val="hy-AM"/>
        </w:rPr>
        <w:t xml:space="preserve"> օրվա ընթացքում:</w:t>
      </w:r>
    </w:p>
    <w:p w:rsidR="00F02279" w:rsidRPr="00790090" w:rsidRDefault="00E149D8" w:rsidP="00790090">
      <w:pPr>
        <w:tabs>
          <w:tab w:val="left" w:pos="1276"/>
        </w:tabs>
        <w:ind w:firstLine="720"/>
        <w:jc w:val="both"/>
        <w:rPr>
          <w:rFonts w:ascii="GHEA Grapalat" w:hAnsi="GHEA Grapalat" w:cs="Sylfaen"/>
          <w:sz w:val="20"/>
          <w:szCs w:val="20"/>
          <w:lang w:val="hy-AM"/>
        </w:rPr>
      </w:pPr>
      <w:r w:rsidRPr="004C600C">
        <w:rPr>
          <w:rFonts w:ascii="GHEA Grapalat" w:hAnsi="GHEA Grapalat" w:cs="Sylfaen"/>
          <w:sz w:val="20"/>
          <w:szCs w:val="20"/>
          <w:lang w:val="hy-AM"/>
        </w:rPr>
        <w:t>Ե</w:t>
      </w:r>
      <w:r w:rsidRPr="004C600C">
        <w:rPr>
          <w:rFonts w:ascii="GHEA Grapalat" w:hAnsi="GHEA Grapalat" w:cs="Sylfaen"/>
          <w:sz w:val="20"/>
          <w:szCs w:val="20"/>
          <w:lang w:val="pt-BR"/>
        </w:rPr>
        <w:t xml:space="preserve">թե </w:t>
      </w:r>
      <w:r w:rsidRPr="004C600C">
        <w:rPr>
          <w:rFonts w:ascii="GHEA Grapalat" w:hAnsi="GHEA Grapalat" w:cs="Sylfaen"/>
          <w:sz w:val="20"/>
          <w:szCs w:val="20"/>
          <w:lang w:val="hy-AM"/>
        </w:rPr>
        <w:t xml:space="preserve">սույն կետով </w:t>
      </w:r>
      <w:r w:rsidRPr="004C600C">
        <w:rPr>
          <w:rFonts w:ascii="GHEA Grapalat" w:hAnsi="GHEA Grapalat" w:cs="Sylfaen"/>
          <w:sz w:val="20"/>
          <w:szCs w:val="20"/>
          <w:lang w:val="pt-BR"/>
        </w:rPr>
        <w:t xml:space="preserve">սահմանված ժամկետում Պատվիրատուն </w:t>
      </w:r>
      <w:r w:rsidRPr="004C600C">
        <w:rPr>
          <w:rFonts w:ascii="GHEA Grapalat" w:hAnsi="GHEA Grapalat" w:cs="Sylfaen"/>
          <w:sz w:val="20"/>
          <w:szCs w:val="20"/>
          <w:lang w:val="hy-AM"/>
        </w:rPr>
        <w:t>Կապալատուին չի տրամադրում գրավոր</w:t>
      </w:r>
      <w:r>
        <w:rPr>
          <w:rFonts w:ascii="GHEA Grapalat" w:hAnsi="GHEA Grapalat" w:cs="Sylfaen"/>
          <w:sz w:val="20"/>
          <w:szCs w:val="20"/>
          <w:lang w:val="hy-AM"/>
        </w:rPr>
        <w:t xml:space="preserve">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Կապալառունիրավունքունի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կետովնախատեսվածժամկետում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շխատանքիարդյունքըհանձնելուդեպքումՊատվիրատուիցպահանջելվճարելուպայմանագրի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վճարմանենթակագումարը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r>
      <w:r w:rsidRPr="00E6597C">
        <w:rPr>
          <w:rFonts w:ascii="GHEA Grapalat" w:hAnsi="GHEA Grapalat" w:cs="Sylfaen"/>
          <w:sz w:val="20"/>
          <w:szCs w:val="20"/>
          <w:lang w:val="pt-BR"/>
        </w:rPr>
        <w:t>Պատվիրատուիկողմիցպայմանագրի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կետումնշվածժամկետներիխախտմանդեպքումՊատվիրատուիցպահանջելվճարելուիրենվճարմանենթակագումարներըևպայմանագրի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կետովնախատեսվածտույժը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Կապալառունպարտավորէ</w:t>
      </w:r>
      <w:r w:rsidRPr="00E6597C">
        <w:rPr>
          <w:rFonts w:ascii="GHEA Grapalat" w:hAnsi="GHEA Grapalat" w:cs="Times Armenian"/>
          <w:b/>
          <w:sz w:val="20"/>
          <w:szCs w:val="20"/>
          <w:lang w:val="es-ES"/>
        </w:rPr>
        <w:t>`</w:t>
      </w:r>
    </w:p>
    <w:p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տոկոսըկատարելանձամբ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պայմանագրովնախատեսվածկարգովևժամկետներում</w:t>
      </w:r>
      <w:r w:rsidRPr="00E6597C">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 </w:t>
      </w:r>
      <w:r w:rsidR="006D0D29" w:rsidRPr="00FB1EC7">
        <w:rPr>
          <w:rFonts w:ascii="GHEA Grapalat" w:hAnsi="GHEA Grapalat" w:cs="Sylfaen"/>
          <w:sz w:val="20"/>
          <w:szCs w:val="20"/>
          <w:lang w:val="pt-BR"/>
        </w:rPr>
        <w:t>ինչպեսնաևանհրաժեշտ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Pr>
          <w:rFonts w:ascii="GHEA Grapalat" w:hAnsi="GHEA Grapalat" w:cs="Sylfaen"/>
          <w:sz w:val="20"/>
          <w:szCs w:val="20"/>
          <w:lang w:val="pt-BR"/>
        </w:rPr>
        <w:t>ուպատշաճորակով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նախագծինևծավալաթերթինհամապատասխան</w:t>
      </w:r>
      <w:r w:rsidR="006D0D29" w:rsidRPr="00717204">
        <w:rPr>
          <w:rFonts w:ascii="GHEA Grapalat" w:hAnsi="GHEA Grapalat" w:cs="Sylfaen"/>
          <w:sz w:val="20"/>
          <w:szCs w:val="20"/>
          <w:lang w:val="pt-BR"/>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շխատանքիվերաբերյալՊատվիրատուիտվածցուցումները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եթեդրանքչենհակասումպայմանագրիպայմաններին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ab/>
      </w:r>
    </w:p>
    <w:p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lastRenderedPageBreak/>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rsidR="006D0D29" w:rsidRDefault="00E149D8" w:rsidP="006D0D29">
      <w:pPr>
        <w:tabs>
          <w:tab w:val="left" w:pos="1276"/>
        </w:tabs>
        <w:ind w:firstLine="720"/>
        <w:jc w:val="both"/>
        <w:rPr>
          <w:ins w:id="13"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Sylfaen"/>
          <w:sz w:val="20"/>
          <w:szCs w:val="20"/>
          <w:lang w:val="pt-BR"/>
        </w:rPr>
        <w:t>շինմոնտաժայինաշխատանքներիկատարումը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կատարելիրկողմիցմոնտաժված</w:t>
      </w:r>
      <w:r w:rsidR="006D0D29" w:rsidRPr="00717204">
        <w:rPr>
          <w:rFonts w:ascii="GHEA Grapalat" w:hAnsi="GHEA Grapalat" w:cs="Sylfaen"/>
          <w:sz w:val="20"/>
          <w:szCs w:val="20"/>
          <w:lang w:val="pt-BR"/>
        </w:rPr>
        <w:t xml:space="preserve">ինժեներական </w:t>
      </w:r>
      <w:r w:rsidR="00B2715D">
        <w:rPr>
          <w:rFonts w:ascii="GHEA Grapalat" w:hAnsi="GHEA Grapalat" w:cs="Sylfaen"/>
          <w:sz w:val="20"/>
          <w:szCs w:val="20"/>
          <w:lang w:val="pt-BR"/>
        </w:rPr>
        <w:t>հաղորդակցուղիների համակարգերի (</w:t>
      </w:r>
      <w:r w:rsidR="006D0D29" w:rsidRPr="00717204">
        <w:rPr>
          <w:rFonts w:ascii="GHEA Grapalat" w:hAnsi="GHEA Grapalat" w:cs="Sylfaen"/>
          <w:sz w:val="20"/>
          <w:szCs w:val="20"/>
          <w:lang w:val="pt-BR"/>
        </w:rPr>
        <w:t xml:space="preserve">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մասնակցելսարքավորմանհամալիրփորձարկմանը</w:t>
      </w:r>
      <w:del w:id="14" w:author="Sergey Shahnazaryan" w:date="2024-02-09T13:52:00Z">
        <w:r w:rsidR="006D0D29" w:rsidRPr="00717204" w:rsidDel="00E149D8">
          <w:rPr>
            <w:rFonts w:ascii="GHEA Grapalat" w:hAnsi="GHEA Grapalat" w:cs="Sylfaen"/>
            <w:sz w:val="20"/>
            <w:szCs w:val="20"/>
            <w:lang w:val="pt-BR"/>
          </w:rPr>
          <w:delText>։</w:delText>
        </w:r>
      </w:del>
      <w:ins w:id="15" w:author="Sergey Shahnazaryan" w:date="2024-02-09T13:52:00Z">
        <w:r>
          <w:rPr>
            <w:rFonts w:ascii="GHEA Grapalat" w:hAnsi="GHEA Grapalat" w:cs="Sylfaen"/>
            <w:sz w:val="20"/>
            <w:szCs w:val="20"/>
            <w:lang w:val="hy-AM"/>
          </w:rPr>
          <w:t>.</w:t>
        </w:r>
      </w:ins>
    </w:p>
    <w:p w:rsidR="00F02279" w:rsidRPr="00790090" w:rsidDel="00E149D8" w:rsidRDefault="00E149D8" w:rsidP="00790090">
      <w:pPr>
        <w:tabs>
          <w:tab w:val="left" w:pos="1276"/>
        </w:tabs>
        <w:ind w:firstLine="720"/>
        <w:jc w:val="both"/>
        <w:rPr>
          <w:del w:id="16" w:author="Sergey Shahnazaryan" w:date="2024-02-09T13:52:00Z"/>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sidRPr="009C51BA">
        <w:rPr>
          <w:rFonts w:ascii="GHEA Grapalat" w:hAnsi="GHEA Grapalat" w:cs="Sylfaen"/>
          <w:sz w:val="20"/>
          <w:lang w:val="hy-AM"/>
        </w:rPr>
        <w:t>նախագծայինփաստաթղթերովսահմանվածտեխնիկականբնութագրերինևերաշխիքայինսպասարկմանպայմաններինհամապատասխանողնյութեր</w:t>
      </w:r>
      <w:r>
        <w:rPr>
          <w:rFonts w:ascii="GHEA Grapalat" w:hAnsi="GHEA Grapalat" w:cs="Sylfaen"/>
          <w:sz w:val="20"/>
          <w:lang w:val="hy-AM"/>
        </w:rPr>
        <w:t>ի</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սարքերիուսարքավորումներիտեղադր</w:t>
      </w:r>
      <w:r>
        <w:rPr>
          <w:rFonts w:ascii="GHEA Grapalat" w:hAnsi="GHEA Grapalat" w:cs="Sylfaen"/>
          <w:sz w:val="20"/>
          <w:lang w:val="hy-AM"/>
        </w:rPr>
        <w:t>ումը</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՝մինչևտեղադրումը(</w:t>
      </w:r>
      <w:r>
        <w:rPr>
          <w:rFonts w:ascii="GHEA Grapalat" w:hAnsi="GHEA Grapalat" w:cs="Sylfaen"/>
          <w:sz w:val="20"/>
          <w:lang w:val="hy-AM"/>
        </w:rPr>
        <w:t>օգտագործումը</w:t>
      </w:r>
      <w:r w:rsidRPr="009C51BA">
        <w:rPr>
          <w:rFonts w:ascii="GHEA Grapalat" w:hAnsi="GHEA Grapalat" w:cs="Sylfaen"/>
          <w:sz w:val="20"/>
          <w:lang w:val="hy-AM"/>
        </w:rPr>
        <w:t>)դրանցտեխնիկականբնութագրերը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մակնիշներըևերաշխիքայինժամկետներընախապես</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համաձայնեցնելովպատվիրատուիհետ</w:t>
      </w:r>
      <w:r w:rsidRPr="005C4D07">
        <w:rPr>
          <w:rFonts w:ascii="GHEA Grapalat" w:hAnsi="GHEA Grapalat" w:cs="Sylfaen"/>
          <w:sz w:val="20"/>
          <w:lang w:val="af-ZA"/>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ԱշխատանքիարդյունքըՊատվիրատուինհանձնելիսնրանհայտնելայնպահանջներիևկանոններիմասին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որոնցպահպանումնանհրաժեշտէ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շխատանքիարդյունքիարդյունավետևանվտանգօգտագործման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ինչպեսնաևտեղեկություններհաղորդելայդպահանջներըևկանոններըչպահպանելուհնարավորհետևանքներիմասին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կետումնշվածժամկետը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ներառյալօրացուցայինգրաֆիկը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խախտելուևՊատվիրատուիկողմից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շխատանքիկատարմաննորժամկետսահմանվելուդեպքում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շխատանքիկատարումըսահմանվածժամկետումևյուրաքանչյուրուշացվածօրվահամարվճարելպայմանագրի</w:t>
      </w:r>
      <w:r w:rsidRPr="00E6597C">
        <w:rPr>
          <w:rFonts w:ascii="GHEA Grapalat" w:hAnsi="GHEA Grapalat" w:cs="Times Armenian"/>
          <w:sz w:val="20"/>
          <w:szCs w:val="20"/>
          <w:lang w:val="es-ES"/>
        </w:rPr>
        <w:t xml:space="preserve">  6.2</w:t>
      </w:r>
      <w:r w:rsidRPr="00E6597C">
        <w:rPr>
          <w:rFonts w:ascii="GHEA Grapalat" w:hAnsi="GHEA Grapalat" w:cs="Sylfaen"/>
          <w:sz w:val="20"/>
          <w:szCs w:val="20"/>
          <w:lang w:val="pt-BR"/>
        </w:rPr>
        <w:t>կետովնախատեսվածտույժը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կետովնախատեսվածհիմքերովպայմանագրիլուծմանդեպքումհատուցելՊատվիրատուինպատճառվածվնասներըևվճարել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կետովնախատեսվածտուգանքը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Շինարարությանօբյեկտիկոնսերվացմանանհրաժեշտությանծագմանդեպքում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իրմիջոցներովկատարել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շխատանքըդադարեցնելուևշինարարությունըկոնսերվացնելուանհրաժեշտությունիցբխողողջամիտծախսերը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Եթեշինարարականծրագրերիկատարմանարդյունքիկամդրաառանձինբաղադրիչիհամարսահմանվածերաշխիքայինժամկետիընթացքումիհայտեն</w:t>
      </w:r>
      <w:r w:rsidRPr="00E6597C">
        <w:rPr>
          <w:rFonts w:ascii="GHEA Grapalat" w:hAnsi="GHEA Grapalat" w:cs="Arial"/>
          <w:sz w:val="20"/>
          <w:szCs w:val="20"/>
        </w:rPr>
        <w:t>եկել</w:t>
      </w:r>
      <w:r w:rsidRPr="00E6597C">
        <w:rPr>
          <w:rFonts w:ascii="GHEA Grapalat" w:hAnsi="GHEA Grapalat"/>
          <w:sz w:val="20"/>
          <w:szCs w:val="20"/>
        </w:rPr>
        <w:t>կատարվածաշխատանքի</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Sylfaen"/>
          <w:sz w:val="20"/>
          <w:szCs w:val="20"/>
        </w:rPr>
        <w:t>Կ</w:t>
      </w:r>
      <w:r w:rsidRPr="00E6597C">
        <w:rPr>
          <w:rFonts w:ascii="GHEA Grapalat" w:hAnsi="GHEA Grapalat" w:cs="Sylfaen"/>
          <w:sz w:val="20"/>
          <w:szCs w:val="20"/>
          <w:lang w:val="hy-AM"/>
        </w:rPr>
        <w:t>ապալառունպարտավորէիր</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ատվիրատուիկողմիցսահմանվածողջամիտժամկետումվերացնելթերությունները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4C600C">
        <w:rPr>
          <w:rFonts w:ascii="GHEA Grapalat" w:hAnsi="GHEA Grapalat"/>
          <w:sz w:val="20"/>
          <w:szCs w:val="20"/>
          <w:lang w:val="es-ES"/>
        </w:rPr>
        <w:t>3.4.9 Պ</w:t>
      </w:r>
      <w:r w:rsidRPr="004C600C">
        <w:rPr>
          <w:rFonts w:ascii="GHEA Grapalat" w:hAnsi="GHEA Grapalat" w:cs="Sylfaen"/>
          <w:sz w:val="20"/>
          <w:szCs w:val="20"/>
          <w:lang w:val="hy-AM"/>
        </w:rPr>
        <w:t>այմանագրովերաշխիքայինժամկետէսահմանվումՊատվիրատուիկողմիցողջծավալով</w:t>
      </w:r>
      <w:r w:rsidRPr="004C600C">
        <w:rPr>
          <w:rFonts w:ascii="GHEA Grapalat" w:hAnsi="GHEA Grapalat" w:cs="Times Armenian"/>
          <w:sz w:val="20"/>
          <w:szCs w:val="20"/>
          <w:lang w:val="es-ES"/>
        </w:rPr>
        <w:t xml:space="preserve"> Ա</w:t>
      </w:r>
      <w:r w:rsidRPr="004C600C">
        <w:rPr>
          <w:rFonts w:ascii="GHEA Grapalat" w:hAnsi="GHEA Grapalat" w:cs="Sylfaen"/>
          <w:sz w:val="20"/>
          <w:szCs w:val="20"/>
          <w:lang w:val="hy-AM"/>
        </w:rPr>
        <w:t>շխատանքնընդունվելուօրվանհաջորդողօրվանիցհաշված</w:t>
      </w:r>
      <w:r w:rsidR="004C600C" w:rsidRPr="004C600C">
        <w:rPr>
          <w:rFonts w:ascii="GHEA Grapalat" w:hAnsi="GHEA Grapalat" w:cs="Sylfaen"/>
          <w:b/>
          <w:lang w:val="hy-AM"/>
        </w:rPr>
        <w:t>365 օրացուցային օր</w:t>
      </w:r>
      <w:r w:rsidRPr="004C600C">
        <w:rPr>
          <w:rFonts w:ascii="GHEA Grapalat" w:hAnsi="GHEA Grapalat" w:cs="Sylfaen"/>
          <w:b/>
          <w:lang w:val="hy-AM"/>
        </w:rPr>
        <w:t>։</w:t>
      </w:r>
      <w:r w:rsidRPr="004C600C">
        <w:rPr>
          <w:rFonts w:ascii="GHEA Grapalat" w:hAnsi="GHEA Grapalat" w:cs="Sylfaen"/>
          <w:sz w:val="20"/>
          <w:szCs w:val="20"/>
          <w:lang w:val="hy-AM"/>
        </w:rPr>
        <w:t xml:space="preserve"> Եթե երաշխիքային ժամկետի ընթացքում ի հայտ են եկել </w:t>
      </w:r>
      <w:r w:rsidRPr="004C600C">
        <w:rPr>
          <w:rFonts w:ascii="GHEA Grapalat" w:hAnsi="GHEA Grapalat"/>
          <w:sz w:val="20"/>
          <w:szCs w:val="20"/>
          <w:lang w:val="hy-AM"/>
        </w:rPr>
        <w:t xml:space="preserve">կատարված Աշխատանքի </w:t>
      </w:r>
      <w:r w:rsidRPr="004C600C">
        <w:rPr>
          <w:rFonts w:ascii="GHEA Grapalat" w:hAnsi="GHEA Grapalat" w:cs="Sylfaen"/>
          <w:sz w:val="20"/>
          <w:szCs w:val="20"/>
          <w:lang w:val="hy-AM"/>
        </w:rPr>
        <w:t>թերություններ, ապա Կապալառուն պարտավոր է իր</w:t>
      </w:r>
      <w:r w:rsidR="006D0D29" w:rsidRPr="004C600C">
        <w:rPr>
          <w:rFonts w:ascii="GHEA Grapalat" w:hAnsi="GHEA Grapalat" w:cs="Sylfaen"/>
          <w:sz w:val="20"/>
          <w:szCs w:val="20"/>
          <w:lang w:val="hy-AM"/>
        </w:rPr>
        <w:t xml:space="preserve"> միջոցների</w:t>
      </w:r>
      <w:r w:rsidRPr="004C600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sidRPr="004C600C">
        <w:rPr>
          <w:rStyle w:val="af6"/>
          <w:rFonts w:ascii="GHEA Grapalat" w:hAnsi="GHEA Grapalat" w:cs="Sylfaen"/>
          <w:sz w:val="20"/>
          <w:szCs w:val="20"/>
          <w:lang w:val="hy-AM"/>
        </w:rPr>
        <w:footnoteReference w:id="19"/>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4C600C">
        <w:rPr>
          <w:rFonts w:ascii="GHEA Grapalat" w:hAnsi="GHEA Grapalat" w:cs="Times Armenian"/>
          <w:sz w:val="20"/>
          <w:szCs w:val="20"/>
          <w:lang w:val="es-ES"/>
        </w:rPr>
        <w:t xml:space="preserve">3.4.10 </w:t>
      </w:r>
      <w:r w:rsidRPr="004C600C">
        <w:rPr>
          <w:rFonts w:ascii="GHEA Grapalat" w:hAnsi="GHEA Grapalat" w:cs="Sylfaen"/>
          <w:sz w:val="20"/>
          <w:szCs w:val="20"/>
          <w:lang w:val="hy-AM"/>
        </w:rPr>
        <w:t>Կապալիօբյեկտի</w:t>
      </w:r>
      <w:r w:rsidRPr="004C600C">
        <w:rPr>
          <w:rFonts w:ascii="GHEA Grapalat" w:hAnsi="GHEA Grapalat" w:cs="Arial"/>
          <w:sz w:val="20"/>
          <w:szCs w:val="20"/>
          <w:lang w:val="hy-AM"/>
        </w:rPr>
        <w:t xml:space="preserve">, </w:t>
      </w:r>
      <w:r w:rsidRPr="004C600C">
        <w:rPr>
          <w:rFonts w:ascii="GHEA Grapalat" w:hAnsi="GHEA Grapalat" w:cs="Sylfaen"/>
          <w:sz w:val="20"/>
          <w:szCs w:val="20"/>
          <w:lang w:val="hy-AM"/>
        </w:rPr>
        <w:t>դրաառանձինմասերի</w:t>
      </w:r>
      <w:r w:rsidRPr="004C600C">
        <w:rPr>
          <w:rFonts w:ascii="GHEA Grapalat" w:hAnsi="GHEA Grapalat" w:cs="Arial"/>
          <w:sz w:val="20"/>
          <w:szCs w:val="20"/>
          <w:lang w:val="hy-AM"/>
        </w:rPr>
        <w:t xml:space="preserve"> (</w:t>
      </w:r>
      <w:r w:rsidRPr="004C600C">
        <w:rPr>
          <w:rFonts w:ascii="GHEA Grapalat" w:hAnsi="GHEA Grapalat" w:cs="Sylfaen"/>
          <w:sz w:val="20"/>
          <w:szCs w:val="20"/>
          <w:lang w:val="hy-AM"/>
        </w:rPr>
        <w:t>կոնստրուկցիաներևայլն</w:t>
      </w:r>
      <w:r w:rsidRPr="004C600C">
        <w:rPr>
          <w:rFonts w:ascii="GHEA Grapalat" w:hAnsi="GHEA Grapalat" w:cs="Arial"/>
          <w:sz w:val="20"/>
          <w:szCs w:val="20"/>
          <w:lang w:val="hy-AM"/>
        </w:rPr>
        <w:t xml:space="preserve">) </w:t>
      </w:r>
      <w:r w:rsidRPr="004C600C">
        <w:rPr>
          <w:rFonts w:ascii="GHEA Grapalat" w:hAnsi="GHEA Grapalat" w:cs="Sylfaen"/>
          <w:sz w:val="20"/>
          <w:szCs w:val="20"/>
          <w:lang w:val="hy-AM"/>
        </w:rPr>
        <w:t>ևօգտագործվ</w:t>
      </w:r>
      <w:r w:rsidR="0019419E" w:rsidRPr="004C600C">
        <w:rPr>
          <w:rFonts w:ascii="GHEA Grapalat" w:hAnsi="GHEA Grapalat" w:cs="Sylfaen"/>
          <w:sz w:val="20"/>
          <w:szCs w:val="20"/>
          <w:lang w:val="hy-AM"/>
        </w:rPr>
        <w:t xml:space="preserve">ելիք </w:t>
      </w:r>
      <w:r w:rsidRPr="004C600C">
        <w:rPr>
          <w:rFonts w:ascii="GHEA Grapalat" w:hAnsi="GHEA Grapalat" w:cs="Sylfaen"/>
          <w:sz w:val="20"/>
          <w:szCs w:val="20"/>
          <w:lang w:val="hy-AM"/>
        </w:rPr>
        <w:t>նյութերի</w:t>
      </w:r>
      <w:r w:rsidR="0019419E" w:rsidRPr="004C600C">
        <w:rPr>
          <w:rFonts w:ascii="GHEA Grapalat" w:hAnsi="GHEA Grapalat" w:cs="Arial"/>
          <w:sz w:val="20"/>
          <w:szCs w:val="20"/>
          <w:lang w:val="hy-AM"/>
        </w:rPr>
        <w:t xml:space="preserve">և (կամ) սարքերի ու սարքավորումների </w:t>
      </w:r>
      <w:r w:rsidR="00E149D8" w:rsidRPr="004C600C">
        <w:rPr>
          <w:rFonts w:ascii="GHEA Grapalat" w:hAnsi="GHEA Grapalat" w:cs="Arial"/>
          <w:sz w:val="20"/>
          <w:szCs w:val="20"/>
          <w:lang w:val="hy-AM"/>
        </w:rPr>
        <w:t xml:space="preserve">տեխնիկական բնութագրերին և </w:t>
      </w:r>
      <w:r w:rsidRPr="004C600C">
        <w:rPr>
          <w:rFonts w:ascii="GHEA Grapalat" w:hAnsi="GHEA Grapalat" w:cs="Sylfaen"/>
          <w:sz w:val="20"/>
          <w:szCs w:val="20"/>
          <w:lang w:val="hy-AM"/>
        </w:rPr>
        <w:t>երաշխիքայինժամկետներիններկայացվողնվազագույնպահանջները</w:t>
      </w:r>
      <w:r w:rsidRPr="004C600C">
        <w:rPr>
          <w:rFonts w:ascii="GHEA Grapalat" w:hAnsi="GHEA Grapalat" w:cs="Sylfaen"/>
          <w:sz w:val="20"/>
          <w:szCs w:val="20"/>
          <w:lang w:val="pt-BR"/>
        </w:rPr>
        <w:t>ներկայացվածենպայմանագրի</w:t>
      </w:r>
      <w:r w:rsidR="004C600C" w:rsidRPr="00A204E1">
        <w:rPr>
          <w:rFonts w:ascii="GHEA Grapalat" w:hAnsi="GHEA Grapalat" w:cs="Times Armenian"/>
          <w:b/>
          <w:sz w:val="20"/>
          <w:szCs w:val="20"/>
          <w:lang w:val="es-ES"/>
        </w:rPr>
        <w:t>N 1</w:t>
      </w:r>
      <w:r w:rsidRPr="00A204E1">
        <w:rPr>
          <w:rFonts w:ascii="GHEA Grapalat" w:hAnsi="GHEA Grapalat" w:cs="Sylfaen"/>
          <w:b/>
          <w:sz w:val="20"/>
          <w:szCs w:val="20"/>
          <w:lang w:val="pt-BR"/>
        </w:rPr>
        <w:t>Հավելվածում</w:t>
      </w:r>
      <w:r w:rsidRPr="004C600C">
        <w:rPr>
          <w:rFonts w:ascii="GHEA Grapalat" w:hAnsi="GHEA Grapalat" w:cs="Sylfaen"/>
          <w:sz w:val="20"/>
          <w:szCs w:val="20"/>
          <w:lang w:val="pt-BR"/>
        </w:rPr>
        <w:t>:</w:t>
      </w:r>
      <w:r w:rsidR="00F1088F" w:rsidRPr="004C600C">
        <w:rPr>
          <w:rStyle w:val="af6"/>
          <w:rFonts w:ascii="GHEA Grapalat" w:hAnsi="GHEA Grapalat" w:cs="Sylfaen"/>
          <w:sz w:val="20"/>
          <w:szCs w:val="20"/>
          <w:lang w:val="pt-BR"/>
        </w:rPr>
        <w:footnoteReference w:id="20"/>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այմանագրիկատարմանապահովմանգործողությանընթացքումլուծարմանկամսնանկացմանգործընթացսկսելուդեպքումդրամասիննախապեսգրավորտեղեկացնելՊատվիրատուին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ԱՇԽԱՏԱՆՔԻՀԱՆՁՆՄԱՆԵՎԸՆԴՈՒՆՄԱՆԿԱՐԳԸ</w:t>
      </w:r>
    </w:p>
    <w:p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1"/>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40054F" w:rsidRPr="0040054F">
        <w:rPr>
          <w:rFonts w:ascii="GHEA Grapalat" w:hAnsi="GHEA Grapalat" w:cs="Sylfaen"/>
          <w:sz w:val="20"/>
          <w:lang w:val="hy-AM"/>
        </w:rPr>
        <w:t xml:space="preserve"> 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40054F" w:rsidRPr="0040054F">
        <w:rPr>
          <w:rFonts w:ascii="GHEA Grapalat" w:hAnsi="GHEA Grapalat" w:cs="Sylfaen"/>
          <w:sz w:val="20"/>
          <w:szCs w:val="20"/>
          <w:u w:val="single"/>
          <w:lang w:val="hy-AM"/>
        </w:rPr>
        <w:t>20</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Աշխատանքիկամպայմանագրիօրացուցայինգրաֆիկովնախատեսվածառանձինտեսակիաշխատանքների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փուլերիևծավալներիարդյունքներընախագծանախահաշվայինփաստաթղթերինչհամապատասխանելուդեպքումկողմերըկազմումեներկկողմակտ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թվարկելովթերություններիվերացմանհամարպահանջվող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կատարմանենթակալրացուցիչաշխատանքներըևժամկետները</w:t>
      </w:r>
      <w:r w:rsidRPr="00E6597C">
        <w:rPr>
          <w:rFonts w:ascii="GHEA Grapalat" w:hAnsi="GHEA Grapalat" w:cs="Tahoma"/>
          <w:sz w:val="20"/>
          <w:szCs w:val="20"/>
          <w:lang w:val="hy-AM"/>
        </w:rPr>
        <w:t>։</w:t>
      </w:r>
      <w:r w:rsidRPr="00E6597C">
        <w:rPr>
          <w:rFonts w:ascii="GHEA Grapalat" w:hAnsi="GHEA Grapalat" w:cs="Sylfaen"/>
          <w:sz w:val="20"/>
          <w:szCs w:val="20"/>
          <w:lang w:val="hy-AM"/>
        </w:rPr>
        <w:t>Կապալառունպարտավորէպայմանագրայինգնիսահմաններում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առանցլրացուցիչվճարի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կատարելանհրաժեշտաշխատանքներ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Աշխատանքնընդունելիս կիրառվում են նաև հետևյալ պայմանները`</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ԱՇԽԱՏԱՆՔԻԳԻՆԸԵՎՎԱՐՁԱՏՐՈՒԹՅՈՒՆԸ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պայմանագրիընդհանուրգինըկազմումէ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Sylfaen"/>
          <w:sz w:val="20"/>
          <w:szCs w:val="20"/>
          <w:lang w:val="hy-AM"/>
        </w:rPr>
        <w:t>ԳինըներառումէԿապալառուիկողմիցիրականացվողբոլործախսերը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ընդորում</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rsidR="00F02279" w:rsidRPr="00E6597C" w:rsidRDefault="00F02279" w:rsidP="0040054F">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af6"/>
          <w:rFonts w:ascii="GHEA Grapalat" w:hAnsi="GHEA Grapalat" w:cs="Sylfaen"/>
          <w:sz w:val="20"/>
          <w:szCs w:val="20"/>
          <w:lang w:val="hy-AM"/>
        </w:rPr>
        <w:footnoteReference w:id="22"/>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ԱշխատանքիգինըկայունէևԿապալառունիրավունքչունիպահանջելավելացնելու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իսկՊատվիրատուննվազեցնելուայդգինը</w:t>
      </w:r>
      <w:r w:rsidRPr="00E6597C">
        <w:rPr>
          <w:rFonts w:ascii="GHEA Grapalat" w:hAnsi="GHEA Grapalat" w:cs="Tahoma"/>
          <w:sz w:val="20"/>
          <w:szCs w:val="20"/>
          <w:lang w:val="hy-AM"/>
        </w:rPr>
        <w:t>։</w:t>
      </w:r>
    </w:p>
    <w:p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 xml:space="preserve">       5.3</w:t>
      </w:r>
      <w:r w:rsidRPr="00E6597C">
        <w:rPr>
          <w:rFonts w:ascii="GHEA Grapalat" w:hAnsi="GHEA Grapalat" w:cs="Sylfaen"/>
          <w:sz w:val="20"/>
          <w:szCs w:val="20"/>
          <w:lang w:val="hy-AM"/>
        </w:rPr>
        <w:tab/>
        <w:t xml:space="preserve"> Պատվիրատունվճարումէ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շխատանքիկամպայմանագրիօրացուցայինգրաֆիկովնախատեսված`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C14A34">
        <w:rPr>
          <w:rFonts w:ascii="GHEA Grapalat" w:hAnsi="GHEA Grapalat" w:cs="Sylfaen"/>
          <w:sz w:val="20"/>
          <w:szCs w:val="20"/>
          <w:lang w:val="hy-AM"/>
        </w:rPr>
        <w:t>30</w:t>
      </w:r>
      <w:r w:rsidR="00F02279" w:rsidRPr="00E6597C">
        <w:rPr>
          <w:rFonts w:ascii="GHEA Grapalat" w:hAnsi="GHEA Grapalat" w:cs="Sylfaen"/>
          <w:sz w:val="20"/>
          <w:szCs w:val="20"/>
          <w:lang w:val="hy-AM"/>
        </w:rPr>
        <w:t xml:space="preserve">-ը։ </w:t>
      </w:r>
    </w:p>
    <w:p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3"/>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rsidR="00F02279" w:rsidRPr="00E6597C" w:rsidRDefault="00F02279" w:rsidP="00316DDF">
      <w:pPr>
        <w:tabs>
          <w:tab w:val="left" w:pos="1276"/>
        </w:tabs>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ԿապալառունպատասխանատվությունէկրումԱշխատանքիորակիևսույնպայմանագրի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ներառյալօրացուցայինգրաֆիկը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նախատեսվածժամկետիպահպանմանհամար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ՍույնպայմանագրովնախատեսվածԱշխատանքիկատարմանժամկետըխախտելուդեպքումԿապալառուիցյուրաքանչյուրուշացված</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օրվահամարգանձվումէտույժ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սակայնչկատարվածԱշխատանքիգնի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զրոամբողջհինգհարյուրերորդական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կետովնախատեսվածհիմքերովՊատվիրատուիկողմից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կետովնախատեսվածկարգովպայմանագիրըլուծելուդեպքումԿապալառուիցգանձվումէ</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կետումնախատեսվածգումարի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զրոամբողջհինգտասնորդական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տոկոսիչափով:</w:t>
      </w:r>
      <w:r w:rsidR="00C754B2" w:rsidRPr="00742B5B">
        <w:rPr>
          <w:rStyle w:val="af6"/>
          <w:rFonts w:ascii="GHEA Grapalat" w:hAnsi="GHEA Grapalat" w:cs="Sylfaen"/>
          <w:sz w:val="20"/>
          <w:szCs w:val="20"/>
          <w:lang w:val="hy-AM"/>
        </w:rPr>
        <w:footnoteReference w:id="24"/>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կետերովնախատեսվածտույժըևտուգանքըհաշվարկվումևհաշվանցվումենԿապալառուինվճարվողգումարներիհետ</w:t>
      </w:r>
      <w:r w:rsidRPr="00E6597C">
        <w:rPr>
          <w:rFonts w:ascii="GHEA Grapalat" w:hAnsi="GHEA Grapalat" w:cs="Tahoma"/>
          <w:sz w:val="20"/>
          <w:szCs w:val="20"/>
          <w:lang w:val="hy-AM"/>
        </w:rPr>
        <w:t>։</w:t>
      </w:r>
    </w:p>
    <w:p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Պատվիրատուիկողմիցպայմանագրի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կետովնախատեսվածժամկետներիխախտմանհամարՊատվիրատուինկատմամբյուրաքանչյուրուշացված</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օրվահամարհաշվարկվումէտույժ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սակայնչվճարվածգումարի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զրոամբողջհինգհարյուրերորդական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տոկոսիչափով</w:t>
      </w:r>
      <w:r w:rsidRPr="00E6597C">
        <w:rPr>
          <w:rFonts w:ascii="GHEA Grapalat" w:hAnsi="GHEA Grapalat" w:cs="Tahoma"/>
          <w:sz w:val="20"/>
          <w:szCs w:val="20"/>
          <w:lang w:val="hy-AM"/>
        </w:rPr>
        <w:t>։</w:t>
      </w:r>
    </w:p>
    <w:p w:rsidR="00AE446F" w:rsidRPr="00717204" w:rsidRDefault="00AE446F" w:rsidP="00717204">
      <w:pPr>
        <w:tabs>
          <w:tab w:val="left" w:pos="1276"/>
        </w:tabs>
        <w:ind w:firstLine="720"/>
        <w:jc w:val="both"/>
        <w:rPr>
          <w:rFonts w:ascii="GHEA Grapalat" w:hAnsi="GHEA Grapalat" w:cs="Sylfaen"/>
          <w:sz w:val="20"/>
          <w:szCs w:val="20"/>
          <w:lang w:val="hy-AM"/>
        </w:rPr>
      </w:pPr>
      <w:r w:rsidRPr="00BB1185">
        <w:rPr>
          <w:rFonts w:ascii="GHEA Grapalat" w:hAnsi="GHEA Grapalat" w:cs="Sylfaen"/>
          <w:b/>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5"/>
      </w:r>
    </w:p>
    <w:tbl>
      <w:tblPr>
        <w:tblStyle w:val="aff2"/>
        <w:tblpPr w:leftFromText="180" w:rightFromText="180" w:vertAnchor="text" w:horzAnchor="margin" w:tblpY="175"/>
        <w:tblW w:w="10487" w:type="dxa"/>
        <w:tblLook w:val="04A0"/>
      </w:tblPr>
      <w:tblGrid>
        <w:gridCol w:w="421"/>
        <w:gridCol w:w="3969"/>
        <w:gridCol w:w="6097"/>
      </w:tblGrid>
      <w:tr w:rsidR="00242CA8" w:rsidRPr="00DC27A7" w:rsidTr="00242CA8">
        <w:trPr>
          <w:trHeight w:val="20"/>
        </w:trPr>
        <w:tc>
          <w:tcPr>
            <w:tcW w:w="421" w:type="dxa"/>
          </w:tcPr>
          <w:p w:rsidR="00242CA8" w:rsidRPr="00242CA8" w:rsidRDefault="00242CA8" w:rsidP="00242CA8">
            <w:pPr>
              <w:spacing w:line="360" w:lineRule="auto"/>
              <w:jc w:val="center"/>
              <w:rPr>
                <w:rFonts w:ascii="Cambria Math" w:hAnsi="Cambria Math"/>
                <w:b/>
                <w:sz w:val="20"/>
                <w:szCs w:val="20"/>
              </w:rPr>
            </w:pPr>
            <w:r w:rsidRPr="00242CA8">
              <w:rPr>
                <w:rFonts w:ascii="GHEA Grapalat" w:hAnsi="GHEA Grapalat"/>
                <w:b/>
                <w:sz w:val="20"/>
                <w:szCs w:val="20"/>
              </w:rPr>
              <w:t>N</w:t>
            </w:r>
          </w:p>
        </w:tc>
        <w:tc>
          <w:tcPr>
            <w:tcW w:w="3969" w:type="dxa"/>
          </w:tcPr>
          <w:p w:rsidR="00242CA8" w:rsidRPr="00242CA8" w:rsidRDefault="00242CA8" w:rsidP="00242CA8">
            <w:pPr>
              <w:spacing w:line="360" w:lineRule="auto"/>
              <w:jc w:val="center"/>
              <w:rPr>
                <w:rFonts w:ascii="Cambria Math" w:hAnsi="Cambria Math"/>
                <w:b/>
                <w:sz w:val="20"/>
                <w:szCs w:val="20"/>
              </w:rPr>
            </w:pPr>
            <w:r w:rsidRPr="00242CA8">
              <w:rPr>
                <w:rFonts w:ascii="GHEA Grapalat" w:hAnsi="GHEA Grapalat"/>
                <w:b/>
                <w:sz w:val="20"/>
                <w:szCs w:val="20"/>
              </w:rPr>
              <w:t>Խախտումը</w:t>
            </w:r>
          </w:p>
        </w:tc>
        <w:tc>
          <w:tcPr>
            <w:tcW w:w="6097" w:type="dxa"/>
          </w:tcPr>
          <w:p w:rsidR="00242CA8" w:rsidRPr="00242CA8" w:rsidRDefault="00242CA8" w:rsidP="00242CA8">
            <w:pPr>
              <w:spacing w:line="360" w:lineRule="auto"/>
              <w:jc w:val="center"/>
              <w:rPr>
                <w:rFonts w:ascii="Cambria Math" w:hAnsi="Cambria Math"/>
                <w:b/>
                <w:sz w:val="20"/>
                <w:szCs w:val="20"/>
              </w:rPr>
            </w:pPr>
            <w:r w:rsidRPr="00242CA8">
              <w:rPr>
                <w:rFonts w:ascii="GHEA Grapalat" w:hAnsi="GHEA Grapalat"/>
                <w:b/>
                <w:sz w:val="20"/>
                <w:szCs w:val="20"/>
              </w:rPr>
              <w:t>Պատասխանատվությունը</w:t>
            </w:r>
          </w:p>
        </w:tc>
      </w:tr>
      <w:tr w:rsidR="00FF56E0" w:rsidRPr="00DC27A7" w:rsidTr="00FF56E0">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lang w:val="hy-AM"/>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jc w:val="center"/>
              <w:rPr>
                <w:rFonts w:ascii="GHEA Grapalat" w:hAnsi="GHEA Grapalat"/>
                <w:b/>
                <w:sz w:val="20"/>
                <w:szCs w:val="20"/>
              </w:rPr>
            </w:pPr>
            <w:r w:rsidRPr="00E45822">
              <w:rPr>
                <w:rFonts w:ascii="GHEA Grapalat" w:hAnsi="GHEA Grapalat" w:cs="Sylfaen"/>
                <w:b/>
                <w:sz w:val="20"/>
                <w:szCs w:val="20"/>
                <w:lang w:val="hy-AM"/>
              </w:rPr>
              <w:t>Շինարարական հրապարակի պատշաճ կազմակերպումը, կահավորումը չկատարել</w:t>
            </w:r>
          </w:p>
        </w:tc>
        <w:tc>
          <w:tcPr>
            <w:tcW w:w="6097"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FF56E0" w:rsidRPr="00DC27A7" w:rsidTr="00FF56E0">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lang w:val="hy-AM"/>
              </w:rPr>
              <w:t>2</w:t>
            </w:r>
          </w:p>
        </w:tc>
        <w:tc>
          <w:tcPr>
            <w:tcW w:w="3969"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jc w:val="center"/>
              <w:rPr>
                <w:rFonts w:ascii="GHEA Grapalat" w:hAnsi="GHEA Grapalat"/>
                <w:b/>
                <w:sz w:val="20"/>
                <w:szCs w:val="20"/>
              </w:rPr>
            </w:pPr>
            <w:r>
              <w:rPr>
                <w:rFonts w:ascii="GHEA Grapalat" w:hAnsi="GHEA Grapalat" w:cs="Sylfaen"/>
                <w:b/>
                <w:sz w:val="20"/>
                <w:szCs w:val="20"/>
                <w:lang w:val="hy-AM"/>
              </w:rPr>
              <w:t xml:space="preserve">Տեխնիկական </w:t>
            </w:r>
            <w:r w:rsidRPr="00E45822">
              <w:rPr>
                <w:rFonts w:ascii="GHEA Grapalat" w:hAnsi="GHEA Grapalat" w:cs="Sylfaen"/>
                <w:b/>
                <w:sz w:val="20"/>
                <w:szCs w:val="20"/>
                <w:lang w:val="hy-AM"/>
              </w:rPr>
              <w:t>անվտանգության նորմերի չպահապնելը</w:t>
            </w:r>
          </w:p>
        </w:tc>
        <w:tc>
          <w:tcPr>
            <w:tcW w:w="6097"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FF56E0" w:rsidRPr="00DC27A7" w:rsidTr="00FF56E0">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lang w:val="hy-AM"/>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jc w:val="center"/>
              <w:rPr>
                <w:rFonts w:ascii="GHEA Grapalat" w:hAnsi="GHEA Grapalat"/>
                <w:b/>
                <w:sz w:val="20"/>
                <w:szCs w:val="20"/>
              </w:rPr>
            </w:pPr>
            <w:r w:rsidRPr="00E45822">
              <w:rPr>
                <w:rFonts w:ascii="GHEA Grapalat" w:hAnsi="GHEA Grapalat" w:cs="Sylfaen"/>
                <w:b/>
                <w:sz w:val="20"/>
                <w:szCs w:val="20"/>
                <w:lang w:val="hy-AM"/>
              </w:rPr>
              <w:t xml:space="preserve">Սանիտարահիգենիկ և բնապահպանական նորմերի չպահապնելը  </w:t>
            </w:r>
          </w:p>
        </w:tc>
        <w:tc>
          <w:tcPr>
            <w:tcW w:w="6097"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FF56E0" w:rsidRPr="00DC27A7" w:rsidTr="00FF56E0">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rPr>
              <w:t>4</w:t>
            </w:r>
          </w:p>
        </w:tc>
        <w:tc>
          <w:tcPr>
            <w:tcW w:w="3969" w:type="dxa"/>
            <w:tcBorders>
              <w:top w:val="single" w:sz="4" w:space="0" w:color="000000"/>
              <w:left w:val="single" w:sz="4" w:space="0" w:color="000000"/>
              <w:bottom w:val="single" w:sz="4" w:space="0" w:color="000000"/>
              <w:right w:val="single" w:sz="4" w:space="0" w:color="000000"/>
            </w:tcBorders>
            <w:vAlign w:val="center"/>
          </w:tcPr>
          <w:p w:rsidR="00FF56E0" w:rsidRPr="00242CA8" w:rsidRDefault="00FF56E0" w:rsidP="00FF56E0">
            <w:pPr>
              <w:jc w:val="center"/>
              <w:rPr>
                <w:rFonts w:ascii="GHEA Grapalat" w:hAnsi="GHEA Grapalat"/>
                <w:b/>
                <w:sz w:val="20"/>
                <w:szCs w:val="20"/>
              </w:rPr>
            </w:pPr>
            <w:r>
              <w:rPr>
                <w:rFonts w:ascii="GHEA Grapalat" w:hAnsi="GHEA Grapalat" w:cs="Sylfaen"/>
                <w:b/>
                <w:sz w:val="20"/>
                <w:szCs w:val="20"/>
                <w:lang w:val="hy-AM"/>
              </w:rPr>
              <w:t>Համաձայն</w:t>
            </w:r>
            <w:r w:rsidRPr="00E45822">
              <w:rPr>
                <w:rFonts w:ascii="GHEA Grapalat" w:hAnsi="GHEA Grapalat" w:cs="Sylfaen"/>
                <w:b/>
                <w:sz w:val="20"/>
                <w:szCs w:val="20"/>
                <w:lang w:val="hy-AM"/>
              </w:rPr>
              <w:t>Քաղաքաշինության կոմիտեի կողմից սահմանված նորմերի տեսաձայնագրման սարքերի բացակայություն</w:t>
            </w:r>
          </w:p>
        </w:tc>
        <w:tc>
          <w:tcPr>
            <w:tcW w:w="6097" w:type="dxa"/>
            <w:tcBorders>
              <w:top w:val="single" w:sz="4" w:space="0" w:color="000000"/>
              <w:left w:val="single" w:sz="4" w:space="0" w:color="000000"/>
              <w:bottom w:val="single" w:sz="4" w:space="0" w:color="000000"/>
              <w:right w:val="single" w:sz="4" w:space="0" w:color="000000"/>
            </w:tcBorders>
            <w:vAlign w:val="center"/>
          </w:tcPr>
          <w:p w:rsidR="00FF56E0" w:rsidRPr="00E45822" w:rsidRDefault="00FF56E0" w:rsidP="00FF56E0">
            <w:pPr>
              <w:spacing w:before="100" w:beforeAutospacing="1"/>
              <w:jc w:val="center"/>
              <w:rPr>
                <w:rFonts w:ascii="GHEA Grapalat" w:hAnsi="GHEA Grapalat" w:cs="Sylfaen"/>
                <w:b/>
                <w:sz w:val="20"/>
                <w:szCs w:val="20"/>
                <w:lang w:val="hy-AM"/>
              </w:rPr>
            </w:pPr>
            <w:r w:rsidRPr="00E45822">
              <w:rPr>
                <w:rFonts w:ascii="GHEA Grapalat" w:hAnsi="GHEA Grapalat" w:cs="Sylfaen"/>
                <w:b/>
                <w:sz w:val="20"/>
                <w:szCs w:val="20"/>
                <w:lang w:val="hy-AM"/>
              </w:rPr>
              <w:t>Տուգանք – պայմանագրային գնի 10% չափով</w:t>
            </w:r>
          </w:p>
          <w:p w:rsidR="00FF56E0" w:rsidRPr="00242CA8" w:rsidRDefault="00FF56E0" w:rsidP="00FF56E0">
            <w:pPr>
              <w:spacing w:line="360" w:lineRule="auto"/>
              <w:jc w:val="center"/>
              <w:rPr>
                <w:rFonts w:ascii="GHEA Grapalat" w:hAnsi="GHEA Grapalat"/>
                <w:b/>
                <w:sz w:val="20"/>
                <w:szCs w:val="20"/>
              </w:rPr>
            </w:pPr>
            <w:r w:rsidRPr="00E45822">
              <w:rPr>
                <w:rFonts w:ascii="GHEA Grapalat" w:hAnsi="GHEA Grapalat" w:cs="Sylfaen"/>
                <w:b/>
                <w:sz w:val="20"/>
                <w:szCs w:val="20"/>
                <w:lang w:val="hy-AM"/>
              </w:rPr>
              <w:t>Երկրորդ անգամ կրկնելու դեպքում՝ պայմանագրի խզում</w:t>
            </w:r>
          </w:p>
        </w:tc>
      </w:tr>
      <w:tr w:rsidR="00242CA8" w:rsidRPr="00DC27A7" w:rsidTr="00FF56E0">
        <w:trPr>
          <w:trHeight w:val="20"/>
        </w:trPr>
        <w:tc>
          <w:tcPr>
            <w:tcW w:w="421" w:type="dxa"/>
            <w:vAlign w:val="center"/>
          </w:tcPr>
          <w:p w:rsidR="00242CA8" w:rsidRPr="00FF56E0" w:rsidRDefault="00FF56E0" w:rsidP="00FF56E0">
            <w:pPr>
              <w:spacing w:line="360" w:lineRule="auto"/>
              <w:jc w:val="center"/>
              <w:rPr>
                <w:rFonts w:ascii="Cambria Math" w:hAnsi="Cambria Math"/>
                <w:b/>
                <w:sz w:val="20"/>
                <w:szCs w:val="20"/>
              </w:rPr>
            </w:pPr>
            <w:r>
              <w:rPr>
                <w:rFonts w:ascii="Cambria Math" w:hAnsi="Cambria Math"/>
                <w:b/>
                <w:sz w:val="20"/>
                <w:szCs w:val="20"/>
              </w:rPr>
              <w:t>5</w:t>
            </w:r>
          </w:p>
        </w:tc>
        <w:tc>
          <w:tcPr>
            <w:tcW w:w="3969" w:type="dxa"/>
            <w:vAlign w:val="center"/>
          </w:tcPr>
          <w:p w:rsidR="00242CA8" w:rsidRPr="00242CA8" w:rsidRDefault="00242CA8" w:rsidP="00FF56E0">
            <w:pPr>
              <w:jc w:val="center"/>
              <w:rPr>
                <w:rFonts w:ascii="GHEA Grapalat" w:hAnsi="GHEA Grapalat"/>
                <w:b/>
                <w:sz w:val="20"/>
                <w:szCs w:val="20"/>
              </w:rPr>
            </w:pPr>
            <w:r w:rsidRPr="00242CA8">
              <w:rPr>
                <w:rFonts w:ascii="GHEA Grapalat" w:hAnsi="GHEA Grapalat"/>
                <w:b/>
                <w:sz w:val="20"/>
                <w:szCs w:val="20"/>
              </w:rPr>
              <w:t>Շինարարականաղբի</w:t>
            </w:r>
          </w:p>
          <w:p w:rsidR="00242CA8" w:rsidRPr="00085A4A" w:rsidRDefault="00242CA8" w:rsidP="00FF56E0">
            <w:pPr>
              <w:jc w:val="center"/>
              <w:rPr>
                <w:rFonts w:ascii="GHEA Grapalat" w:hAnsi="GHEA Grapalat"/>
                <w:b/>
                <w:sz w:val="20"/>
                <w:szCs w:val="20"/>
              </w:rPr>
            </w:pPr>
            <w:r w:rsidRPr="00242CA8">
              <w:rPr>
                <w:rFonts w:ascii="GHEA Grapalat" w:hAnsi="GHEA Grapalat"/>
                <w:b/>
                <w:sz w:val="20"/>
                <w:szCs w:val="20"/>
              </w:rPr>
              <w:t>չտեղափոխում</w:t>
            </w:r>
          </w:p>
        </w:tc>
        <w:tc>
          <w:tcPr>
            <w:tcW w:w="6097" w:type="dxa"/>
          </w:tcPr>
          <w:p w:rsidR="00242CA8" w:rsidRPr="00242CA8" w:rsidRDefault="00242CA8" w:rsidP="00242CA8">
            <w:pPr>
              <w:jc w:val="center"/>
              <w:rPr>
                <w:rFonts w:ascii="Cambria Math" w:hAnsi="Cambria Math"/>
                <w:b/>
                <w:sz w:val="20"/>
                <w:szCs w:val="20"/>
              </w:rPr>
            </w:pPr>
            <w:r w:rsidRPr="00242CA8">
              <w:rPr>
                <w:rFonts w:ascii="GHEA Grapalat" w:hAnsi="GHEA Grapalat"/>
                <w:b/>
                <w:sz w:val="20"/>
                <w:szCs w:val="20"/>
                <w:lang w:val="hy-AM"/>
              </w:rPr>
              <w:t xml:space="preserve"> Հայաստանի Հանրապետության «Վարչական իրավախ</w:t>
            </w:r>
            <w:r w:rsidRPr="00242CA8">
              <w:rPr>
                <w:rFonts w:ascii="GHEA Grapalat" w:hAnsi="GHEA Grapalat"/>
                <w:b/>
                <w:sz w:val="20"/>
                <w:szCs w:val="20"/>
              </w:rPr>
              <w:t>ախ</w:t>
            </w:r>
            <w:r w:rsidRPr="00242CA8">
              <w:rPr>
                <w:rFonts w:ascii="GHEA Grapalat" w:hAnsi="GHEA Grapalat"/>
                <w:b/>
                <w:sz w:val="20"/>
                <w:szCs w:val="20"/>
                <w:lang w:val="hy-AM"/>
              </w:rPr>
              <w:t xml:space="preserve">տումների վերաբերյալ » օրեսնգրքի </w:t>
            </w:r>
            <w:r w:rsidRPr="00242CA8">
              <w:rPr>
                <w:rFonts w:ascii="GHEA Grapalat" w:hAnsi="GHEA Grapalat" w:cs="Sylfaen"/>
                <w:b/>
                <w:sz w:val="20"/>
                <w:szCs w:val="20"/>
                <w:lang w:val="af-ZA"/>
              </w:rPr>
              <w:t xml:space="preserve">43.1–րդ հոդվածի </w:t>
            </w:r>
            <w:r w:rsidRPr="00242CA8">
              <w:rPr>
                <w:rFonts w:ascii="GHEA Grapalat" w:hAnsi="GHEA Grapalat" w:cs="Sylfaen"/>
                <w:b/>
                <w:sz w:val="20"/>
                <w:szCs w:val="20"/>
                <w:lang w:val="hy-AM"/>
              </w:rPr>
              <w:t>3-րդ մասի(</w:t>
            </w:r>
            <w:r w:rsidRPr="00242CA8">
              <w:rPr>
                <w:rFonts w:ascii="GHEA Grapalat" w:hAnsi="GHEA Grapalat" w:cs="Sylfaen"/>
                <w:b/>
                <w:sz w:val="20"/>
                <w:szCs w:val="20"/>
              </w:rPr>
              <w:t xml:space="preserve">մինչև 1 խմ 80 000 դրամ, </w:t>
            </w:r>
            <w:r w:rsidRPr="00242CA8">
              <w:rPr>
                <w:rFonts w:ascii="GHEA Grapalat" w:hAnsi="GHEA Grapalat" w:cs="Sylfaen"/>
                <w:b/>
                <w:sz w:val="20"/>
                <w:szCs w:val="20"/>
                <w:lang w:val="hy-AM"/>
              </w:rPr>
              <w:t>1</w:t>
            </w:r>
            <w:r w:rsidRPr="00242CA8">
              <w:rPr>
                <w:rFonts w:ascii="GHEA Grapalat" w:hAnsi="GHEA Grapalat" w:cs="Sylfaen"/>
                <w:b/>
                <w:sz w:val="20"/>
                <w:szCs w:val="20"/>
              </w:rPr>
              <w:t>խմ-իցավել</w:t>
            </w:r>
            <w:r w:rsidRPr="00242CA8">
              <w:rPr>
                <w:rFonts w:ascii="GHEA Grapalat" w:hAnsi="GHEA Grapalat" w:cs="Sylfaen"/>
                <w:b/>
                <w:sz w:val="20"/>
                <w:szCs w:val="20"/>
                <w:lang w:val="hy-AM"/>
              </w:rPr>
              <w:t xml:space="preserve">200000 դրամ) համաձայն </w:t>
            </w:r>
          </w:p>
        </w:tc>
      </w:tr>
    </w:tbl>
    <w:p w:rsidR="00625ED0" w:rsidRDefault="00625ED0" w:rsidP="00242CA8">
      <w:pPr>
        <w:tabs>
          <w:tab w:val="left" w:pos="1276"/>
        </w:tabs>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չնախատեսվածդեպքերումկողմերնիրենցպարտավորություններըչկատարելուկամոչպատշաճկատարելուհամարպատասխանատվությունենկրումՀՀօրենսդրությամբսահմանված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Sylfaen"/>
          <w:sz w:val="20"/>
          <w:szCs w:val="20"/>
          <w:lang w:val="hy-AM"/>
        </w:rPr>
        <w:t>տուգանքներիվճարումըկողմերինչիազատումիրենցպայմանագրայինպարտավորություններըկատարելուց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ԱՆՀԱՂԹԱՀԱՐԵԼԻՈՒԺԻԱԶԴԵՑՈՒԹՅՈՒՆԸ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Սույնպայմանագրովպարտավորություններնամբողջությամբկամմասնակիորենչկատարելուհամարկողմերնազատվումենպատասխանատվությունից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եթեդաեղելէանհաղթահարելիուժիազդեցությանհետևանքով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որըծագելէսույնպայմանագիրըկնքելուցհետո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ևորըկողմերըչէինկարողկանխատեսելկամկանխարգելել</w:t>
      </w:r>
      <w:r w:rsidRPr="00E6597C">
        <w:rPr>
          <w:rFonts w:ascii="GHEA Grapalat" w:hAnsi="GHEA Grapalat" w:cs="Tahoma"/>
          <w:sz w:val="20"/>
          <w:szCs w:val="20"/>
          <w:lang w:val="hy-AM"/>
        </w:rPr>
        <w:t>։</w:t>
      </w:r>
      <w:r w:rsidRPr="00E6597C">
        <w:rPr>
          <w:rFonts w:ascii="GHEA Grapalat" w:hAnsi="GHEA Grapalat" w:cs="Sylfaen"/>
          <w:sz w:val="20"/>
          <w:szCs w:val="20"/>
          <w:lang w:val="hy-AM"/>
        </w:rPr>
        <w:t>Այդպիսիիրավիճակներեներկրաշարժը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ռազմականևարտակարգդրությունհայտարարելը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հաղորդակցությանմիջոցներիաշխատանքիդադարեցումը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պետականմարմիններիակտերըևայլն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որոնքանհնարինենդարձնումսույնպայմանագրովպարտավորություններիկատարումը</w:t>
      </w:r>
      <w:r w:rsidRPr="00E6597C">
        <w:rPr>
          <w:rFonts w:ascii="GHEA Grapalat" w:hAnsi="GHEA Grapalat" w:cs="Tahoma"/>
          <w:sz w:val="20"/>
          <w:szCs w:val="20"/>
          <w:lang w:val="hy-AM"/>
        </w:rPr>
        <w:t>։</w:t>
      </w:r>
      <w:r w:rsidRPr="00E6597C">
        <w:rPr>
          <w:rFonts w:ascii="GHEA Grapalat" w:hAnsi="GHEA Grapalat" w:cs="Sylfaen"/>
          <w:sz w:val="20"/>
          <w:szCs w:val="20"/>
          <w:lang w:val="hy-AM"/>
        </w:rPr>
        <w:t>Եթեարտակարգուժիազդեցությունըշարունակվումէ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ապակողմերիցյուրաքանչյուրնիրավունքունիլուծելպայմանագիրը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այդմասիննախապեստեղյակպահելովմյուսկողմին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այմանագիրնուժիմեջէմտնումԿողմերիստորագրմանպահիցև գործում է մինչևկողմերի պայմանագրովստանձնածպարտավորություններիողջծավալովկատարումը</w:t>
      </w:r>
      <w:r w:rsidRPr="00E6597C">
        <w:rPr>
          <w:rFonts w:ascii="GHEA Grapalat" w:hAnsi="GHEA Grapalat" w:cs="Tahoma"/>
          <w:sz w:val="20"/>
          <w:szCs w:val="20"/>
          <w:lang w:val="hy-AM"/>
        </w:rPr>
        <w:t>։</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6"/>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կողմիվճարայինպարտավորությունըչիկարողդադարելայլպայմանագրիցծագած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հակընդդեմպարտավորությանհաշվանցով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առանցկողմերիգրավորևկնիքովհաստատվածհամաձայնության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այմանագրիցծագածպահանջիիրավունքըչիկարողփոխանցվելայլանձի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առանցպարտապանկողմիգրավորհամաձայնության</w:t>
      </w:r>
      <w:r w:rsidRPr="00E6597C">
        <w:rPr>
          <w:rFonts w:ascii="GHEA Grapalat" w:hAnsi="GHEA Grapalat" w:cs="Tahoma"/>
          <w:sz w:val="20"/>
          <w:szCs w:val="20"/>
          <w:lang w:val="hy-AM"/>
        </w:rPr>
        <w:t>։</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այմանագրիհետկապվածվեճերըենթակաենքննությանՀայաստանիՀանրապետությանդատարաններում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այմանագրումփոփոխություններևլրացումներկարողենկատարվելմիայնԿողմերիփոխադարձհամաձայնությամբ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համաձայնագիրկնքելումիջոցով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որըկհանդիսանապայմանագրիանբաժանելիմասը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7"/>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Սույնպայմանագրիկապակցությամբծագածվեճերըլուծվումենբանակցություններիմիջոցով</w:t>
      </w:r>
      <w:r w:rsidRPr="00E6597C">
        <w:rPr>
          <w:rFonts w:ascii="GHEA Grapalat" w:hAnsi="GHEA Grapalat" w:cs="Tahoma"/>
          <w:sz w:val="20"/>
          <w:szCs w:val="20"/>
          <w:lang w:val="hy-AM"/>
        </w:rPr>
        <w:t>։</w:t>
      </w:r>
      <w:r w:rsidRPr="00E6597C">
        <w:rPr>
          <w:rFonts w:ascii="GHEA Grapalat" w:hAnsi="GHEA Grapalat" w:cs="Sylfaen"/>
          <w:sz w:val="20"/>
          <w:szCs w:val="20"/>
          <w:lang w:val="hy-AM"/>
        </w:rPr>
        <w:t>Համաձայնությունձեռքչբերելուդեպքումվեճերըլուծվումենդատականկարգով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Սույնպայմանագիրըկազմվածէ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կնքվումէերկուօրինակից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որոնքունենհավասարազորիրավաբանականուժ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յուրաքանչյուրկողմինտրվումէմեկականօրինակ</w:t>
      </w:r>
      <w:r w:rsidRPr="00E6597C">
        <w:rPr>
          <w:rFonts w:ascii="GHEA Grapalat" w:hAnsi="GHEA Grapalat" w:cs="Tahoma"/>
          <w:sz w:val="20"/>
          <w:szCs w:val="20"/>
          <w:lang w:val="hy-AM"/>
        </w:rPr>
        <w:t>։</w:t>
      </w:r>
      <w:r w:rsidRPr="00E6597C">
        <w:rPr>
          <w:rFonts w:ascii="GHEA Grapalat" w:hAnsi="GHEA Grapalat" w:cs="Sylfaen"/>
          <w:sz w:val="20"/>
          <w:szCs w:val="20"/>
          <w:lang w:val="hy-AM"/>
        </w:rPr>
        <w:t>Սույնպայմանագրի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համարվումենպայմանագրիանբաժանելիմասը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ՍույնպայմանագրիհետկապվածհարաբերություններինկատմամբկիրառվումէՀայաստանիՀանրապետությանիրավունքը</w:t>
      </w:r>
      <w:r w:rsidRPr="00E6597C">
        <w:rPr>
          <w:rFonts w:ascii="GHEA Grapalat" w:hAnsi="GHEA Grapalat" w:cs="Tahoma"/>
          <w:sz w:val="20"/>
          <w:szCs w:val="20"/>
          <w:lang w:val="hy-AM"/>
        </w:rPr>
        <w:t>։</w:t>
      </w:r>
    </w:p>
    <w:p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29"/>
      </w:r>
    </w:p>
    <w:p w:rsidR="00F02279" w:rsidRPr="00E6597C" w:rsidRDefault="00F02279" w:rsidP="00F02279">
      <w:pPr>
        <w:tabs>
          <w:tab w:val="left" w:pos="1276"/>
        </w:tabs>
        <w:ind w:firstLine="720"/>
        <w:jc w:val="both"/>
        <w:rPr>
          <w:rFonts w:ascii="GHEA Grapalat" w:hAnsi="GHEA Grapalat" w:cs="Sylfaen"/>
          <w:i/>
          <w:sz w:val="22"/>
          <w:szCs w:val="22"/>
          <w:lang w:val="hy-AM"/>
        </w:rPr>
      </w:pPr>
    </w:p>
    <w:p w:rsidR="00F02279" w:rsidRPr="00E6597C" w:rsidRDefault="00F02279" w:rsidP="00F02279">
      <w:pPr>
        <w:ind w:firstLine="709"/>
        <w:jc w:val="both"/>
        <w:rPr>
          <w:rFonts w:ascii="GHEA Grapalat" w:hAnsi="GHEA Grapalat"/>
          <w:b/>
          <w:lang w:val="hy-AM"/>
        </w:rPr>
      </w:pP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ԲԱՆԿԱՅԻՆՎԱՎԵՐԱՊԱՅՄԱՆՆԵՐԸԵՎՍՏՈՐԱԳՐՈՒԹՅՈՒՆՆԵՐԸ</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709"/>
        <w:jc w:val="both"/>
        <w:rPr>
          <w:rFonts w:ascii="GHEA Grapalat" w:hAnsi="GHEA Grapalat" w:cs="Arial"/>
          <w:b/>
        </w:rPr>
      </w:pPr>
    </w:p>
    <w:p w:rsidR="00F02279" w:rsidRPr="00E6597C" w:rsidRDefault="00F02279" w:rsidP="00F02279">
      <w:pPr>
        <w:ind w:firstLine="567"/>
        <w:rPr>
          <w:rFonts w:ascii="GHEA Grapalat" w:hAnsi="GHEA Grapalat"/>
          <w:i/>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Անհրաժեշտությանդեպքումպայմանագրի նախագծումկարողեններառվելՀՀօրենսդրությանըչհակասողդրույթներ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կնքված</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925D31" w:rsidRDefault="00925D31" w:rsidP="00D23575">
      <w:pPr>
        <w:rPr>
          <w:rFonts w:ascii="GHEA Grapalat" w:hAnsi="GHEA Grapalat" w:cs="Sylfaen"/>
          <w:b/>
          <w:lang w:val="hy-AM"/>
        </w:rPr>
      </w:pPr>
    </w:p>
    <w:p w:rsidR="00F02279" w:rsidRPr="00925D31" w:rsidRDefault="00D23575" w:rsidP="00D23575">
      <w:pPr>
        <w:rPr>
          <w:rFonts w:ascii="GHEA Grapalat" w:hAnsi="GHEA Grapalat" w:cs="Sylfaen"/>
          <w:b/>
          <w:lang w:val="hy-AM"/>
        </w:rPr>
      </w:pPr>
      <w:r w:rsidRPr="00925D31">
        <w:rPr>
          <w:rFonts w:ascii="GHEA Grapalat" w:hAnsi="GHEA Grapalat" w:cs="Sylfaen"/>
          <w:b/>
          <w:lang w:val="hy-AM"/>
        </w:rPr>
        <w:t>ՉԱՓԱԲԱԺԻՆ 1</w:t>
      </w:r>
    </w:p>
    <w:p w:rsidR="00F02279" w:rsidRPr="00E6597C" w:rsidRDefault="00F02279" w:rsidP="00F02279">
      <w:pPr>
        <w:jc w:val="center"/>
        <w:rPr>
          <w:rFonts w:ascii="GHEA Grapalat" w:hAnsi="GHEA Grapalat"/>
          <w:b/>
          <w:lang w:val="hy-AM"/>
        </w:rPr>
      </w:pPr>
    </w:p>
    <w:p w:rsidR="00B2715D" w:rsidRPr="00B2715D" w:rsidRDefault="00B2715D" w:rsidP="00B2715D">
      <w:pPr>
        <w:ind w:firstLine="851"/>
        <w:jc w:val="center"/>
        <w:rPr>
          <w:rFonts w:ascii="Sylfaen" w:hAnsi="Sylfaen" w:cs="Arial"/>
          <w:b/>
          <w:bCs/>
          <w:i/>
          <w:iCs/>
          <w:sz w:val="22"/>
          <w:szCs w:val="22"/>
          <w:lang w:val="hy-AM"/>
        </w:rPr>
      </w:pPr>
      <w:r w:rsidRPr="00B2715D">
        <w:rPr>
          <w:rFonts w:ascii="Sylfaen" w:hAnsi="Sylfaen" w:cs="Arial"/>
          <w:b/>
          <w:bCs/>
          <w:i/>
          <w:iCs/>
          <w:sz w:val="22"/>
          <w:szCs w:val="22"/>
          <w:lang w:val="hy-AM"/>
        </w:rPr>
        <w:t>ԾԱՎԱԼԱԹԵՐԹ-ՆԱԽԱՀԱՇԻՎ</w:t>
      </w:r>
      <w:r w:rsidR="001056A2" w:rsidRPr="001056A2">
        <w:rPr>
          <w:rFonts w:ascii="Sylfaen" w:hAnsi="Sylfaen" w:cs="Arial"/>
          <w:b/>
          <w:bCs/>
          <w:i/>
          <w:iCs/>
          <w:sz w:val="22"/>
          <w:szCs w:val="22"/>
          <w:lang w:val="hy-AM"/>
        </w:rPr>
        <w:t>*</w:t>
      </w:r>
      <w:r w:rsidRPr="00B2715D">
        <w:rPr>
          <w:rFonts w:ascii="Sylfaen" w:hAnsi="Sylfaen" w:cs="Arial"/>
          <w:b/>
          <w:bCs/>
          <w:i/>
          <w:iCs/>
          <w:sz w:val="22"/>
          <w:szCs w:val="22"/>
          <w:lang w:val="hy-AM"/>
        </w:rPr>
        <w:t xml:space="preserve">                                                                                                                               ՀՀ Կոտայքի մարզի Գառնի համայնքի Գառնի, Գողթ և Գեղարդ գյուղերի խմելու ջրագծերի կառուցման աշխատանքների կատարման</w:t>
      </w:r>
    </w:p>
    <w:p w:rsidR="00F02279" w:rsidRPr="00E6597C" w:rsidRDefault="00F02279" w:rsidP="00925D31">
      <w:pPr>
        <w:rPr>
          <w:rFonts w:ascii="GHEA Grapalat" w:hAnsi="GHEA Grapalat"/>
          <w:i/>
          <w:lang w:val="pt-BR"/>
        </w:rPr>
      </w:pPr>
    </w:p>
    <w:p w:rsidR="00925D31" w:rsidRDefault="00925D31" w:rsidP="00925D31">
      <w:pPr>
        <w:ind w:firstLine="567"/>
        <w:jc w:val="center"/>
        <w:rPr>
          <w:rFonts w:ascii="GHEA Grapalat" w:hAnsi="GHEA Grapalat" w:cs="Sylfaen"/>
          <w:b/>
          <w:lang w:val="hy-AM"/>
        </w:rPr>
      </w:pPr>
    </w:p>
    <w:p w:rsidR="00925D31" w:rsidRPr="00341547" w:rsidRDefault="00925D31" w:rsidP="00925D31">
      <w:pPr>
        <w:ind w:firstLine="567"/>
        <w:jc w:val="center"/>
        <w:rPr>
          <w:rFonts w:ascii="GHEA Grapalat" w:hAnsi="GHEA Grapalat" w:cs="Sylfaen"/>
          <w:b/>
          <w:highlight w:val="yellow"/>
          <w:lang w:val="hy-AM"/>
        </w:rPr>
      </w:pPr>
      <w:r w:rsidRPr="00E9304D">
        <w:rPr>
          <w:rFonts w:ascii="GHEA Grapalat" w:hAnsi="GHEA Grapalat" w:cs="Sylfaen"/>
          <w:b/>
          <w:highlight w:val="yellow"/>
          <w:lang w:val="hy-AM"/>
        </w:rPr>
        <w:t>ԾԱՎԱԼԱԹԵՐԹ</w:t>
      </w:r>
      <w:r w:rsidRPr="00E9304D">
        <w:rPr>
          <w:rFonts w:ascii="GHEA Grapalat" w:hAnsi="GHEA Grapalat" w:cs="Arial"/>
          <w:b/>
          <w:highlight w:val="yellow"/>
          <w:lang w:val="hy-AM"/>
        </w:rPr>
        <w:t>-</w:t>
      </w:r>
      <w:r w:rsidRPr="00E9304D">
        <w:rPr>
          <w:rFonts w:ascii="GHEA Grapalat" w:hAnsi="GHEA Grapalat" w:cs="Sylfaen"/>
          <w:b/>
          <w:highlight w:val="yellow"/>
          <w:lang w:val="hy-AM"/>
        </w:rPr>
        <w:t>ՆԱԽԱՀԱՇԻՎԸ</w:t>
      </w:r>
      <w:r w:rsidR="00952F85" w:rsidRPr="00341547">
        <w:rPr>
          <w:rFonts w:ascii="GHEA Grapalat" w:hAnsi="GHEA Grapalat" w:cs="Sylfaen"/>
          <w:b/>
          <w:highlight w:val="yellow"/>
          <w:lang w:val="hy-AM"/>
        </w:rPr>
        <w:t>**</w:t>
      </w:r>
    </w:p>
    <w:p w:rsidR="00925D31" w:rsidRPr="00846BE6" w:rsidRDefault="00925D31" w:rsidP="00925D31">
      <w:pPr>
        <w:ind w:firstLine="567"/>
        <w:jc w:val="center"/>
        <w:rPr>
          <w:rFonts w:ascii="GHEA Grapalat" w:hAnsi="GHEA Grapalat"/>
          <w:i/>
          <w:lang w:val="hy-AM"/>
        </w:rPr>
      </w:pPr>
      <w:r w:rsidRPr="00E9304D">
        <w:rPr>
          <w:rFonts w:ascii="GHEA Grapalat" w:hAnsi="GHEA Grapalat" w:cs="Sylfaen"/>
          <w:b/>
          <w:highlight w:val="yellow"/>
          <w:lang w:val="hy-AM"/>
        </w:rPr>
        <w:t>ԿՑՎՈՒՄ Է</w:t>
      </w:r>
    </w:p>
    <w:p w:rsidR="00F02279" w:rsidRPr="00E6597C" w:rsidRDefault="00F02279" w:rsidP="00925D31">
      <w:pPr>
        <w:rPr>
          <w:rFonts w:ascii="GHEA Grapalat" w:hAnsi="GHEA Grapalat"/>
          <w:i/>
          <w:lang w:val="pt-BR"/>
        </w:rPr>
      </w:pPr>
    </w:p>
    <w:p w:rsidR="00925D31" w:rsidRDefault="00925D31" w:rsidP="00F02279">
      <w:pPr>
        <w:rPr>
          <w:rFonts w:ascii="GHEA Grapalat" w:hAnsi="GHEA Grapalat" w:cs="Sylfaen"/>
          <w:b/>
          <w:sz w:val="22"/>
          <w:szCs w:val="22"/>
          <w:lang w:val="af-ZA"/>
        </w:rPr>
      </w:pPr>
    </w:p>
    <w:p w:rsidR="00F02279" w:rsidRPr="00925D31" w:rsidRDefault="00F02279" w:rsidP="00F02279">
      <w:pPr>
        <w:rPr>
          <w:rFonts w:ascii="GHEA Grapalat" w:hAnsi="GHEA Grapalat" w:cs="Sylfaen"/>
          <w:b/>
          <w:sz w:val="22"/>
          <w:szCs w:val="22"/>
          <w:lang w:val="af-ZA"/>
        </w:rPr>
      </w:pPr>
      <w:r w:rsidRPr="00925D31">
        <w:rPr>
          <w:rFonts w:ascii="GHEA Grapalat" w:hAnsi="GHEA Grapalat" w:cs="Sylfaen"/>
          <w:b/>
          <w:sz w:val="22"/>
          <w:szCs w:val="22"/>
          <w:lang w:val="af-ZA"/>
        </w:rPr>
        <w:t xml:space="preserve">* Կապալառուն աշխատանքները կատարում է </w:t>
      </w:r>
      <w:r w:rsidR="00925D31" w:rsidRPr="00846BE6">
        <w:rPr>
          <w:rFonts w:ascii="GHEA Grapalat" w:hAnsi="GHEA Grapalat" w:cs="Sylfaen"/>
          <w:b/>
          <w:sz w:val="22"/>
          <w:szCs w:val="22"/>
          <w:lang w:val="af-ZA"/>
        </w:rPr>
        <w:t>ՀՀ Կոտայքի մարզի Գառնի համայնքում</w:t>
      </w:r>
      <w:r w:rsidRPr="00925D31">
        <w:rPr>
          <w:rFonts w:ascii="GHEA Grapalat" w:hAnsi="GHEA Grapalat" w:cs="Sylfaen"/>
          <w:b/>
          <w:sz w:val="22"/>
          <w:szCs w:val="22"/>
          <w:lang w:val="af-ZA"/>
        </w:rPr>
        <w:t>:</w:t>
      </w:r>
    </w:p>
    <w:p w:rsidR="00B654AD" w:rsidRPr="009A21DB" w:rsidRDefault="00B654AD" w:rsidP="00B654AD">
      <w:pPr>
        <w:rPr>
          <w:rFonts w:ascii="GHEA Grapalat" w:hAnsi="GHEA Grapalat" w:cs="Sylfaen"/>
          <w:lang w:val="hy-AM"/>
        </w:rPr>
      </w:pPr>
      <w:r>
        <w:rPr>
          <w:rFonts w:ascii="GHEA Grapalat" w:hAnsi="GHEA Grapalat" w:cs="Sylfaen"/>
          <w:b/>
          <w:i/>
          <w:lang w:val="hy-AM"/>
        </w:rPr>
        <w:t>**</w:t>
      </w:r>
      <w:r w:rsidRPr="009A21DB">
        <w:rPr>
          <w:rFonts w:ascii="GHEA Grapalat" w:hAnsi="GHEA Grapalat" w:cs="Sylfaen"/>
          <w:b/>
          <w:i/>
          <w:lang w:val="hy-AM"/>
        </w:rPr>
        <w:t xml:space="preserve">&lt;Լիցենզիայի առկայության մասին&gt;- </w:t>
      </w:r>
      <w:r w:rsidRPr="009A21DB">
        <w:rPr>
          <w:rFonts w:ascii="GHEA Grapalat" w:hAnsi="GHEA Grapalat" w:cs="Sylfaen"/>
          <w:lang w:val="hy-AM"/>
        </w:rPr>
        <w:t>Քաղաքաշինության բնագավառում շինարարության իրականացում(բացառությամբ շինարարության թույլտվություն չպահանջվող աշխատանքների) ըստ հետևյալ ոլորտի`</w:t>
      </w:r>
    </w:p>
    <w:p w:rsidR="00B654AD" w:rsidRPr="009A21DB" w:rsidRDefault="00B654AD" w:rsidP="00B654AD">
      <w:pPr>
        <w:numPr>
          <w:ilvl w:val="0"/>
          <w:numId w:val="32"/>
        </w:numPr>
        <w:contextualSpacing/>
        <w:rPr>
          <w:rFonts w:ascii="GHEA Grapalat" w:hAnsi="GHEA Grapalat" w:cs="Sylfaen"/>
          <w:b/>
          <w:lang w:eastAsia="ru-RU"/>
        </w:rPr>
      </w:pPr>
      <w:r w:rsidRPr="009A21DB">
        <w:rPr>
          <w:rFonts w:ascii="GHEA Grapalat" w:hAnsi="GHEA Grapalat" w:cs="Sylfaen"/>
          <w:b/>
          <w:lang w:val="hy-AM" w:eastAsia="ru-RU"/>
        </w:rPr>
        <w:t>բնակելի, հասարակական, արտադրական</w:t>
      </w:r>
      <w:r w:rsidRPr="009A21DB">
        <w:rPr>
          <w:rFonts w:ascii="GHEA Grapalat" w:hAnsi="GHEA Grapalat" w:cs="Sylfaen"/>
          <w:b/>
          <w:lang w:eastAsia="ru-RU"/>
        </w:rPr>
        <w:t>:</w:t>
      </w:r>
    </w:p>
    <w:p w:rsidR="00B654AD" w:rsidRPr="009A21DB" w:rsidRDefault="00B654AD" w:rsidP="00B654AD">
      <w:pPr>
        <w:pStyle w:val="aff3"/>
        <w:numPr>
          <w:ilvl w:val="0"/>
          <w:numId w:val="32"/>
        </w:numPr>
        <w:rPr>
          <w:rFonts w:ascii="GHEA Grapalat" w:hAnsi="GHEA Grapalat" w:cs="Sylfaen"/>
          <w:b/>
          <w:lang w:val="hy-AM"/>
        </w:rPr>
      </w:pPr>
      <w:r w:rsidRPr="009A21DB">
        <w:rPr>
          <w:rFonts w:ascii="GHEA Grapalat" w:hAnsi="GHEA Grapalat" w:cs="Sylfaen"/>
          <w:b/>
          <w:lang w:val="hy-AM"/>
        </w:rPr>
        <w:t>հիդրոտեխնիկական</w:t>
      </w:r>
    </w:p>
    <w:p w:rsidR="00F02279" w:rsidRPr="00E6597C" w:rsidRDefault="00F02279" w:rsidP="00F02279">
      <w:pPr>
        <w:ind w:firstLine="567"/>
        <w:jc w:val="right"/>
        <w:rPr>
          <w:rFonts w:ascii="GHEA Grapalat" w:hAnsi="GHEA Grapalat"/>
          <w:i/>
          <w:lang w:val="pt-BR"/>
        </w:rPr>
      </w:pPr>
    </w:p>
    <w:p w:rsidR="00D23575" w:rsidRPr="00B654AD" w:rsidRDefault="00D23575" w:rsidP="00D23575">
      <w:pPr>
        <w:rPr>
          <w:rFonts w:ascii="GHEA Grapalat" w:hAnsi="GHEA Grapalat" w:cs="Sylfaen"/>
          <w:b/>
          <w:lang w:val="hy-AM"/>
        </w:rPr>
      </w:pPr>
    </w:p>
    <w:p w:rsidR="00925D31" w:rsidRPr="00925D31" w:rsidRDefault="00925D31" w:rsidP="00D23575">
      <w:pPr>
        <w:rPr>
          <w:rFonts w:ascii="GHEA Grapalat" w:hAnsi="GHEA Grapalat" w:cs="Sylfaen"/>
          <w:b/>
          <w:lang w:val="pt-BR"/>
        </w:rPr>
      </w:pPr>
    </w:p>
    <w:p w:rsidR="00D23575" w:rsidRPr="00D23575" w:rsidRDefault="00D23575" w:rsidP="00D23575">
      <w:pPr>
        <w:rPr>
          <w:rFonts w:ascii="GHEA Grapalat" w:hAnsi="GHEA Grapalat" w:cs="Sylfaen"/>
          <w:b/>
          <w:lang w:val="hy-AM"/>
        </w:rPr>
      </w:pPr>
      <w:r>
        <w:rPr>
          <w:rFonts w:ascii="GHEA Grapalat" w:hAnsi="GHEA Grapalat" w:cs="Sylfaen"/>
          <w:b/>
        </w:rPr>
        <w:t>ՉԱՓԱԲԱԺԻՆ</w:t>
      </w:r>
      <w:r>
        <w:rPr>
          <w:rFonts w:ascii="GHEA Grapalat" w:hAnsi="GHEA Grapalat" w:cs="Sylfaen"/>
          <w:b/>
          <w:lang w:val="pt-BR"/>
        </w:rPr>
        <w:t xml:space="preserve"> 2</w:t>
      </w:r>
    </w:p>
    <w:p w:rsidR="00D23575" w:rsidRPr="00E6597C" w:rsidRDefault="00D23575" w:rsidP="00D23575">
      <w:pPr>
        <w:jc w:val="center"/>
        <w:rPr>
          <w:rFonts w:ascii="GHEA Grapalat" w:hAnsi="GHEA Grapalat"/>
          <w:b/>
          <w:lang w:val="hy-AM"/>
        </w:rPr>
      </w:pPr>
    </w:p>
    <w:p w:rsidR="00D23575" w:rsidRPr="00B2715D" w:rsidRDefault="00D23575" w:rsidP="00D23575">
      <w:pPr>
        <w:ind w:firstLine="851"/>
        <w:jc w:val="center"/>
        <w:rPr>
          <w:rFonts w:ascii="Sylfaen" w:hAnsi="Sylfaen" w:cs="Arial"/>
          <w:b/>
          <w:bCs/>
          <w:i/>
          <w:iCs/>
          <w:sz w:val="22"/>
          <w:szCs w:val="22"/>
          <w:lang w:val="hy-AM"/>
        </w:rPr>
      </w:pPr>
      <w:r w:rsidRPr="00B2715D">
        <w:rPr>
          <w:rFonts w:ascii="Sylfaen" w:hAnsi="Sylfaen" w:cs="Arial"/>
          <w:b/>
          <w:bCs/>
          <w:i/>
          <w:iCs/>
          <w:sz w:val="22"/>
          <w:szCs w:val="22"/>
          <w:lang w:val="hy-AM"/>
        </w:rPr>
        <w:t xml:space="preserve">ԾԱՎԱԼԱԹԵՐԹ-ՆԱԽԱՀԱՇԻՎ </w:t>
      </w:r>
      <w:r w:rsidR="00FF56E0" w:rsidRPr="00FF56E0">
        <w:rPr>
          <w:rFonts w:ascii="Sylfaen" w:hAnsi="Sylfaen" w:cs="Arial"/>
          <w:b/>
          <w:bCs/>
          <w:i/>
          <w:iCs/>
          <w:sz w:val="22"/>
          <w:szCs w:val="22"/>
          <w:lang w:val="hy-AM"/>
        </w:rPr>
        <w:t>*</w:t>
      </w:r>
      <w:r w:rsidRPr="00B2715D">
        <w:rPr>
          <w:rFonts w:ascii="Sylfaen" w:hAnsi="Sylfaen" w:cs="Arial"/>
          <w:b/>
          <w:bCs/>
          <w:i/>
          <w:iCs/>
          <w:sz w:val="22"/>
          <w:szCs w:val="22"/>
          <w:lang w:val="hy-AM"/>
        </w:rPr>
        <w:t xml:space="preserve">                                                                                                                              ՀՀ Կոտայքի մարզի Գառնի համայնքի </w:t>
      </w:r>
      <w:r w:rsidR="00925D31" w:rsidRPr="00925D31">
        <w:rPr>
          <w:rFonts w:ascii="Sylfaen" w:hAnsi="Sylfaen" w:cs="Arial"/>
          <w:b/>
          <w:bCs/>
          <w:i/>
          <w:iCs/>
          <w:sz w:val="22"/>
          <w:szCs w:val="22"/>
          <w:lang w:val="hy-AM"/>
        </w:rPr>
        <w:t xml:space="preserve">փողոցների լուսավորության անցկացման  </w:t>
      </w:r>
      <w:r w:rsidRPr="00B2715D">
        <w:rPr>
          <w:rFonts w:ascii="Sylfaen" w:hAnsi="Sylfaen" w:cs="Arial"/>
          <w:b/>
          <w:bCs/>
          <w:i/>
          <w:iCs/>
          <w:sz w:val="22"/>
          <w:szCs w:val="22"/>
          <w:lang w:val="hy-AM"/>
        </w:rPr>
        <w:t xml:space="preserve"> աշխատանքների կատարման</w:t>
      </w:r>
    </w:p>
    <w:p w:rsidR="00D23575" w:rsidRPr="00E6597C" w:rsidRDefault="00D23575" w:rsidP="00925D31">
      <w:pPr>
        <w:rPr>
          <w:rFonts w:ascii="GHEA Grapalat" w:hAnsi="GHEA Grapalat"/>
          <w:i/>
          <w:lang w:val="pt-BR"/>
        </w:rPr>
      </w:pPr>
    </w:p>
    <w:p w:rsidR="00925D31" w:rsidRPr="00341547" w:rsidRDefault="00925D31" w:rsidP="00925D31">
      <w:pPr>
        <w:ind w:firstLine="567"/>
        <w:jc w:val="center"/>
        <w:rPr>
          <w:rFonts w:ascii="GHEA Grapalat" w:hAnsi="GHEA Grapalat" w:cs="Sylfaen"/>
          <w:b/>
          <w:highlight w:val="yellow"/>
          <w:lang w:val="pt-BR"/>
        </w:rPr>
      </w:pPr>
      <w:r w:rsidRPr="00E9304D">
        <w:rPr>
          <w:rFonts w:ascii="GHEA Grapalat" w:hAnsi="GHEA Grapalat" w:cs="Sylfaen"/>
          <w:b/>
          <w:highlight w:val="yellow"/>
          <w:lang w:val="hy-AM"/>
        </w:rPr>
        <w:t>ԾԱՎԱԼԱԹԵՐԹ</w:t>
      </w:r>
      <w:r w:rsidRPr="00E9304D">
        <w:rPr>
          <w:rFonts w:ascii="GHEA Grapalat" w:hAnsi="GHEA Grapalat" w:cs="Arial"/>
          <w:b/>
          <w:highlight w:val="yellow"/>
          <w:lang w:val="hy-AM"/>
        </w:rPr>
        <w:t>-</w:t>
      </w:r>
      <w:r w:rsidRPr="00E9304D">
        <w:rPr>
          <w:rFonts w:ascii="GHEA Grapalat" w:hAnsi="GHEA Grapalat" w:cs="Sylfaen"/>
          <w:b/>
          <w:highlight w:val="yellow"/>
          <w:lang w:val="hy-AM"/>
        </w:rPr>
        <w:t>ՆԱԽԱՀԱՇԻՎԸ</w:t>
      </w:r>
      <w:r w:rsidR="00FF56E0" w:rsidRPr="00341547">
        <w:rPr>
          <w:rFonts w:ascii="GHEA Grapalat" w:hAnsi="GHEA Grapalat" w:cs="Sylfaen"/>
          <w:b/>
          <w:highlight w:val="yellow"/>
          <w:lang w:val="pt-BR"/>
        </w:rPr>
        <w:t>**</w:t>
      </w:r>
    </w:p>
    <w:p w:rsidR="00D23575" w:rsidRPr="00925D31" w:rsidRDefault="00925D31" w:rsidP="00925D31">
      <w:pPr>
        <w:ind w:firstLine="567"/>
        <w:jc w:val="center"/>
        <w:rPr>
          <w:rFonts w:ascii="GHEA Grapalat" w:hAnsi="GHEA Grapalat"/>
          <w:i/>
          <w:lang w:val="hy-AM"/>
        </w:rPr>
      </w:pPr>
      <w:r w:rsidRPr="00E9304D">
        <w:rPr>
          <w:rFonts w:ascii="GHEA Grapalat" w:hAnsi="GHEA Grapalat" w:cs="Sylfaen"/>
          <w:b/>
          <w:highlight w:val="yellow"/>
          <w:lang w:val="hy-AM"/>
        </w:rPr>
        <w:t>ԿՑՎՈՒՄ Է</w:t>
      </w:r>
    </w:p>
    <w:p w:rsidR="00D23575" w:rsidRPr="00E6597C" w:rsidRDefault="00D23575" w:rsidP="00D23575">
      <w:pPr>
        <w:ind w:firstLine="567"/>
        <w:jc w:val="right"/>
        <w:rPr>
          <w:rFonts w:ascii="GHEA Grapalat" w:hAnsi="GHEA Grapalat"/>
          <w:i/>
          <w:lang w:val="pt-BR"/>
        </w:rPr>
      </w:pPr>
    </w:p>
    <w:p w:rsidR="00925D31" w:rsidRDefault="00925D31" w:rsidP="00925D31">
      <w:pPr>
        <w:rPr>
          <w:rFonts w:ascii="GHEA Grapalat" w:hAnsi="GHEA Grapalat" w:cs="Sylfaen"/>
          <w:b/>
          <w:sz w:val="22"/>
          <w:szCs w:val="22"/>
          <w:lang w:val="af-ZA"/>
        </w:rPr>
      </w:pPr>
    </w:p>
    <w:p w:rsidR="00925D31" w:rsidRPr="00925D31" w:rsidRDefault="00925D31" w:rsidP="00925D31">
      <w:pPr>
        <w:rPr>
          <w:rFonts w:ascii="GHEA Grapalat" w:hAnsi="GHEA Grapalat" w:cs="Sylfaen"/>
          <w:b/>
          <w:sz w:val="22"/>
          <w:szCs w:val="22"/>
          <w:lang w:val="af-ZA"/>
        </w:rPr>
      </w:pPr>
      <w:r w:rsidRPr="00925D31">
        <w:rPr>
          <w:rFonts w:ascii="GHEA Grapalat" w:hAnsi="GHEA Grapalat" w:cs="Sylfaen"/>
          <w:b/>
          <w:sz w:val="22"/>
          <w:szCs w:val="22"/>
          <w:lang w:val="af-ZA"/>
        </w:rPr>
        <w:t xml:space="preserve">* Կապալառուն աշխատանքները կատարում է </w:t>
      </w:r>
      <w:r w:rsidRPr="00846BE6">
        <w:rPr>
          <w:rFonts w:ascii="GHEA Grapalat" w:hAnsi="GHEA Grapalat" w:cs="Sylfaen"/>
          <w:b/>
          <w:sz w:val="22"/>
          <w:szCs w:val="22"/>
          <w:lang w:val="af-ZA"/>
        </w:rPr>
        <w:t>ՀՀ Կոտայքի մարզի Գառնի համայնքում</w:t>
      </w:r>
      <w:r w:rsidRPr="00925D31">
        <w:rPr>
          <w:rFonts w:ascii="GHEA Grapalat" w:hAnsi="GHEA Grapalat" w:cs="Sylfaen"/>
          <w:b/>
          <w:sz w:val="22"/>
          <w:szCs w:val="22"/>
          <w:lang w:val="af-ZA"/>
        </w:rPr>
        <w:t>:</w:t>
      </w:r>
    </w:p>
    <w:p w:rsidR="00B654AD" w:rsidRPr="009A21DB" w:rsidRDefault="00B654AD" w:rsidP="00B654AD">
      <w:pPr>
        <w:rPr>
          <w:rFonts w:ascii="GHEA Grapalat" w:hAnsi="GHEA Grapalat" w:cs="Sylfaen"/>
          <w:lang w:val="hy-AM"/>
        </w:rPr>
      </w:pPr>
      <w:r>
        <w:rPr>
          <w:rFonts w:ascii="GHEA Grapalat" w:hAnsi="GHEA Grapalat" w:cs="Sylfaen"/>
          <w:b/>
          <w:i/>
          <w:lang w:val="hy-AM"/>
        </w:rPr>
        <w:t>**</w:t>
      </w:r>
      <w:r w:rsidRPr="009A21DB">
        <w:rPr>
          <w:rFonts w:ascii="GHEA Grapalat" w:hAnsi="GHEA Grapalat" w:cs="Sylfaen"/>
          <w:b/>
          <w:i/>
          <w:lang w:val="hy-AM"/>
        </w:rPr>
        <w:t xml:space="preserve">&lt;Լիցենզիայի առկայության մասին&gt;- </w:t>
      </w:r>
      <w:r w:rsidRPr="009A21DB">
        <w:rPr>
          <w:rFonts w:ascii="GHEA Grapalat" w:hAnsi="GHEA Grapalat" w:cs="Sylfaen"/>
          <w:lang w:val="hy-AM"/>
        </w:rPr>
        <w:t>Քաղաքաշինության բնագավառում շինարարության իրականացում(բացառությամբ շինարարության թույլտվություն չպահանջվող աշխատանքների) ըստ հետևյալ ոլորտի`</w:t>
      </w:r>
    </w:p>
    <w:p w:rsidR="00B654AD" w:rsidRPr="009A21DB" w:rsidRDefault="00B654AD" w:rsidP="00B654AD">
      <w:pPr>
        <w:numPr>
          <w:ilvl w:val="0"/>
          <w:numId w:val="32"/>
        </w:numPr>
        <w:contextualSpacing/>
        <w:rPr>
          <w:rFonts w:ascii="GHEA Grapalat" w:hAnsi="GHEA Grapalat" w:cs="Sylfaen"/>
          <w:b/>
          <w:lang w:eastAsia="ru-RU"/>
        </w:rPr>
      </w:pPr>
      <w:r w:rsidRPr="009A21DB">
        <w:rPr>
          <w:rFonts w:ascii="GHEA Grapalat" w:hAnsi="GHEA Grapalat" w:cs="Sylfaen"/>
          <w:b/>
          <w:lang w:val="hy-AM" w:eastAsia="ru-RU"/>
        </w:rPr>
        <w:t>բնակելի, հասարակական, արտադրական</w:t>
      </w:r>
      <w:r w:rsidRPr="009A21DB">
        <w:rPr>
          <w:rFonts w:ascii="GHEA Grapalat" w:hAnsi="GHEA Grapalat" w:cs="Sylfaen"/>
          <w:b/>
          <w:lang w:eastAsia="ru-RU"/>
        </w:rPr>
        <w:t>:</w:t>
      </w:r>
    </w:p>
    <w:p w:rsidR="00B654AD" w:rsidRPr="009A21DB" w:rsidRDefault="00B654AD" w:rsidP="00B654AD">
      <w:pPr>
        <w:pStyle w:val="aff3"/>
        <w:numPr>
          <w:ilvl w:val="0"/>
          <w:numId w:val="32"/>
        </w:numPr>
        <w:rPr>
          <w:rFonts w:ascii="GHEA Grapalat" w:hAnsi="GHEA Grapalat" w:cs="Sylfaen"/>
          <w:b/>
          <w:lang w:val="hy-AM"/>
        </w:rPr>
      </w:pPr>
      <w:r>
        <w:rPr>
          <w:rFonts w:ascii="GHEA Grapalat" w:hAnsi="GHEA Grapalat" w:cs="Sylfaen"/>
          <w:b/>
          <w:lang w:val="ru-RU"/>
        </w:rPr>
        <w:t>Էներգետիկ</w:t>
      </w:r>
    </w:p>
    <w:p w:rsidR="00F02279" w:rsidRDefault="00F02279" w:rsidP="00F02279">
      <w:pPr>
        <w:ind w:firstLine="567"/>
        <w:jc w:val="right"/>
        <w:rPr>
          <w:rFonts w:ascii="GHEA Grapalat" w:hAnsi="GHEA Grapalat"/>
          <w:i/>
          <w:lang w:val="pt-BR"/>
        </w:rPr>
      </w:pPr>
    </w:p>
    <w:p w:rsidR="00925D31" w:rsidRDefault="00925D31" w:rsidP="00F02279">
      <w:pPr>
        <w:ind w:firstLine="567"/>
        <w:jc w:val="right"/>
        <w:rPr>
          <w:rFonts w:ascii="GHEA Grapalat" w:hAnsi="GHEA Grapalat"/>
          <w:i/>
          <w:lang w:val="pt-BR"/>
        </w:rPr>
      </w:pPr>
    </w:p>
    <w:p w:rsidR="00925D31" w:rsidRPr="00D23575" w:rsidRDefault="00925D31" w:rsidP="00925D31">
      <w:pPr>
        <w:rPr>
          <w:rFonts w:ascii="GHEA Grapalat" w:hAnsi="GHEA Grapalat" w:cs="Sylfaen"/>
          <w:b/>
          <w:lang w:val="hy-AM"/>
        </w:rPr>
      </w:pPr>
      <w:r>
        <w:rPr>
          <w:rFonts w:ascii="GHEA Grapalat" w:hAnsi="GHEA Grapalat" w:cs="Sylfaen"/>
          <w:b/>
        </w:rPr>
        <w:t>ՉԱՓԱԲԱԺԻՆ</w:t>
      </w:r>
      <w:r>
        <w:rPr>
          <w:rFonts w:ascii="GHEA Grapalat" w:hAnsi="GHEA Grapalat" w:cs="Sylfaen"/>
          <w:b/>
          <w:lang w:val="pt-BR"/>
        </w:rPr>
        <w:t xml:space="preserve"> 3</w:t>
      </w:r>
    </w:p>
    <w:p w:rsidR="00925D31" w:rsidRPr="00E6597C" w:rsidRDefault="00925D31" w:rsidP="00925D31">
      <w:pPr>
        <w:jc w:val="center"/>
        <w:rPr>
          <w:rFonts w:ascii="GHEA Grapalat" w:hAnsi="GHEA Grapalat"/>
          <w:b/>
          <w:lang w:val="hy-AM"/>
        </w:rPr>
      </w:pPr>
    </w:p>
    <w:p w:rsidR="00925D31" w:rsidRPr="00B2715D" w:rsidRDefault="00925D31" w:rsidP="00925D31">
      <w:pPr>
        <w:ind w:firstLine="851"/>
        <w:jc w:val="center"/>
        <w:rPr>
          <w:rFonts w:ascii="Sylfaen" w:hAnsi="Sylfaen" w:cs="Arial"/>
          <w:b/>
          <w:bCs/>
          <w:i/>
          <w:iCs/>
          <w:sz w:val="22"/>
          <w:szCs w:val="22"/>
          <w:lang w:val="hy-AM"/>
        </w:rPr>
      </w:pPr>
      <w:r w:rsidRPr="00B2715D">
        <w:rPr>
          <w:rFonts w:ascii="Sylfaen" w:hAnsi="Sylfaen" w:cs="Arial"/>
          <w:b/>
          <w:bCs/>
          <w:i/>
          <w:iCs/>
          <w:sz w:val="22"/>
          <w:szCs w:val="22"/>
          <w:lang w:val="hy-AM"/>
        </w:rPr>
        <w:t>ԾԱՎԱԼԱԹԵՐԹ-ՆԱԽԱՀԱՇԻՎ</w:t>
      </w:r>
      <w:r w:rsidR="007252BB" w:rsidRPr="007252BB">
        <w:rPr>
          <w:rFonts w:ascii="Sylfaen" w:hAnsi="Sylfaen" w:cs="Arial"/>
          <w:b/>
          <w:bCs/>
          <w:i/>
          <w:iCs/>
          <w:sz w:val="22"/>
          <w:szCs w:val="22"/>
          <w:lang w:val="hy-AM"/>
        </w:rPr>
        <w:t>*</w:t>
      </w:r>
      <w:r w:rsidRPr="00B2715D">
        <w:rPr>
          <w:rFonts w:ascii="Sylfaen" w:hAnsi="Sylfaen" w:cs="Arial"/>
          <w:b/>
          <w:bCs/>
          <w:i/>
          <w:iCs/>
          <w:sz w:val="22"/>
          <w:szCs w:val="22"/>
          <w:lang w:val="hy-AM"/>
        </w:rPr>
        <w:t xml:space="preserve">                                                                                                                               ՀՀ Կոտայքի մարզի </w:t>
      </w:r>
      <w:r w:rsidRPr="00925D31">
        <w:rPr>
          <w:rFonts w:ascii="Sylfaen" w:hAnsi="Sylfaen" w:cs="Arial"/>
          <w:b/>
          <w:bCs/>
          <w:i/>
          <w:iCs/>
          <w:sz w:val="22"/>
          <w:szCs w:val="22"/>
          <w:lang w:val="hy-AM"/>
        </w:rPr>
        <w:t xml:space="preserve">Գառնի համայնքի ճանապարհների ասֆալտապատման </w:t>
      </w:r>
      <w:r w:rsidRPr="00B2715D">
        <w:rPr>
          <w:rFonts w:ascii="Sylfaen" w:hAnsi="Sylfaen" w:cs="Arial"/>
          <w:b/>
          <w:bCs/>
          <w:i/>
          <w:iCs/>
          <w:sz w:val="22"/>
          <w:szCs w:val="22"/>
          <w:lang w:val="hy-AM"/>
        </w:rPr>
        <w:t xml:space="preserve"> աշխատանքների կատարման</w:t>
      </w:r>
    </w:p>
    <w:p w:rsidR="00925D31" w:rsidRPr="00925D31" w:rsidRDefault="00925D31" w:rsidP="00925D31">
      <w:pPr>
        <w:jc w:val="center"/>
        <w:rPr>
          <w:rFonts w:ascii="Sylfaen" w:hAnsi="Sylfaen" w:cs="Arial"/>
          <w:b/>
          <w:bCs/>
          <w:i/>
          <w:iCs/>
          <w:sz w:val="22"/>
          <w:szCs w:val="22"/>
          <w:lang w:val="hy-AM"/>
        </w:rPr>
      </w:pPr>
    </w:p>
    <w:p w:rsidR="00925D31" w:rsidRPr="00E6597C" w:rsidRDefault="00925D31" w:rsidP="00925D31">
      <w:pPr>
        <w:rPr>
          <w:rFonts w:ascii="GHEA Grapalat" w:hAnsi="GHEA Grapalat"/>
          <w:i/>
          <w:lang w:val="pt-BR"/>
        </w:rPr>
      </w:pPr>
    </w:p>
    <w:p w:rsidR="00925D31" w:rsidRDefault="00925D31" w:rsidP="00925D31">
      <w:pPr>
        <w:ind w:firstLine="567"/>
        <w:jc w:val="center"/>
        <w:rPr>
          <w:rFonts w:ascii="GHEA Grapalat" w:hAnsi="GHEA Grapalat" w:cs="Sylfaen"/>
          <w:b/>
          <w:lang w:val="hy-AM"/>
        </w:rPr>
      </w:pPr>
    </w:p>
    <w:p w:rsidR="00925D31" w:rsidRPr="00341547" w:rsidRDefault="00925D31" w:rsidP="00925D31">
      <w:pPr>
        <w:ind w:firstLine="567"/>
        <w:jc w:val="center"/>
        <w:rPr>
          <w:rFonts w:ascii="GHEA Grapalat" w:hAnsi="GHEA Grapalat" w:cs="Sylfaen"/>
          <w:b/>
          <w:highlight w:val="yellow"/>
          <w:lang w:val="hy-AM"/>
        </w:rPr>
      </w:pPr>
      <w:r w:rsidRPr="00E9304D">
        <w:rPr>
          <w:rFonts w:ascii="GHEA Grapalat" w:hAnsi="GHEA Grapalat" w:cs="Sylfaen"/>
          <w:b/>
          <w:highlight w:val="yellow"/>
          <w:lang w:val="hy-AM"/>
        </w:rPr>
        <w:t>ԾԱՎԱԼԱԹԵՐԹ</w:t>
      </w:r>
      <w:r w:rsidRPr="00E9304D">
        <w:rPr>
          <w:rFonts w:ascii="GHEA Grapalat" w:hAnsi="GHEA Grapalat" w:cs="Arial"/>
          <w:b/>
          <w:highlight w:val="yellow"/>
          <w:lang w:val="hy-AM"/>
        </w:rPr>
        <w:t>-</w:t>
      </w:r>
      <w:r w:rsidRPr="00E9304D">
        <w:rPr>
          <w:rFonts w:ascii="GHEA Grapalat" w:hAnsi="GHEA Grapalat" w:cs="Sylfaen"/>
          <w:b/>
          <w:highlight w:val="yellow"/>
          <w:lang w:val="hy-AM"/>
        </w:rPr>
        <w:t>ՆԱԽԱՀԱՇԻՎԸ</w:t>
      </w:r>
      <w:r w:rsidR="007252BB" w:rsidRPr="00341547">
        <w:rPr>
          <w:rFonts w:ascii="GHEA Grapalat" w:hAnsi="GHEA Grapalat" w:cs="Sylfaen"/>
          <w:b/>
          <w:highlight w:val="yellow"/>
          <w:lang w:val="hy-AM"/>
        </w:rPr>
        <w:t>**</w:t>
      </w:r>
    </w:p>
    <w:p w:rsidR="00925D31" w:rsidRPr="00846BE6" w:rsidRDefault="00925D31" w:rsidP="00925D31">
      <w:pPr>
        <w:ind w:firstLine="567"/>
        <w:jc w:val="center"/>
        <w:rPr>
          <w:rFonts w:ascii="GHEA Grapalat" w:hAnsi="GHEA Grapalat"/>
          <w:i/>
          <w:lang w:val="hy-AM"/>
        </w:rPr>
      </w:pPr>
      <w:r w:rsidRPr="00E9304D">
        <w:rPr>
          <w:rFonts w:ascii="GHEA Grapalat" w:hAnsi="GHEA Grapalat" w:cs="Sylfaen"/>
          <w:b/>
          <w:highlight w:val="yellow"/>
          <w:lang w:val="hy-AM"/>
        </w:rPr>
        <w:t>ԿՑՎՈՒՄ Է</w:t>
      </w:r>
    </w:p>
    <w:p w:rsidR="00925D31" w:rsidRPr="00E6597C" w:rsidRDefault="00925D31" w:rsidP="00925D31">
      <w:pPr>
        <w:ind w:firstLine="567"/>
        <w:jc w:val="right"/>
        <w:rPr>
          <w:rFonts w:ascii="GHEA Grapalat" w:hAnsi="GHEA Grapalat"/>
          <w:i/>
          <w:lang w:val="pt-BR"/>
        </w:rPr>
      </w:pPr>
    </w:p>
    <w:p w:rsidR="00925D31" w:rsidRPr="00E6597C" w:rsidRDefault="00925D31" w:rsidP="00925D31">
      <w:pPr>
        <w:ind w:firstLine="567"/>
        <w:jc w:val="right"/>
        <w:rPr>
          <w:rFonts w:ascii="GHEA Grapalat" w:hAnsi="GHEA Grapalat"/>
          <w:i/>
          <w:lang w:val="pt-BR"/>
        </w:rPr>
      </w:pPr>
    </w:p>
    <w:p w:rsidR="00925D31" w:rsidRPr="00E6597C" w:rsidRDefault="00925D31" w:rsidP="00925D31">
      <w:pPr>
        <w:ind w:firstLine="567"/>
        <w:jc w:val="right"/>
        <w:rPr>
          <w:rFonts w:ascii="GHEA Grapalat" w:hAnsi="GHEA Grapalat"/>
          <w:i/>
          <w:lang w:val="pt-BR"/>
        </w:rPr>
      </w:pPr>
    </w:p>
    <w:p w:rsidR="00925D31" w:rsidRPr="00925D31" w:rsidRDefault="00925D31" w:rsidP="00925D31">
      <w:pPr>
        <w:rPr>
          <w:rFonts w:ascii="GHEA Grapalat" w:hAnsi="GHEA Grapalat" w:cs="Sylfaen"/>
          <w:b/>
          <w:sz w:val="22"/>
          <w:szCs w:val="22"/>
          <w:lang w:val="af-ZA"/>
        </w:rPr>
      </w:pPr>
      <w:r w:rsidRPr="00925D31">
        <w:rPr>
          <w:rFonts w:ascii="GHEA Grapalat" w:hAnsi="GHEA Grapalat" w:cs="Sylfaen"/>
          <w:b/>
          <w:sz w:val="22"/>
          <w:szCs w:val="22"/>
          <w:lang w:val="af-ZA"/>
        </w:rPr>
        <w:t xml:space="preserve">* Կապալառուն աշխատանքները կատարում է </w:t>
      </w:r>
      <w:r w:rsidRPr="00846BE6">
        <w:rPr>
          <w:rFonts w:ascii="GHEA Grapalat" w:hAnsi="GHEA Grapalat" w:cs="Sylfaen"/>
          <w:b/>
          <w:sz w:val="22"/>
          <w:szCs w:val="22"/>
          <w:lang w:val="af-ZA"/>
        </w:rPr>
        <w:t>ՀՀ Կոտայքի մարզի Գառնի համայնքում</w:t>
      </w:r>
      <w:r w:rsidRPr="00925D31">
        <w:rPr>
          <w:rFonts w:ascii="GHEA Grapalat" w:hAnsi="GHEA Grapalat" w:cs="Sylfaen"/>
          <w:b/>
          <w:sz w:val="22"/>
          <w:szCs w:val="22"/>
          <w:lang w:val="af-ZA"/>
        </w:rPr>
        <w:t>:</w:t>
      </w:r>
    </w:p>
    <w:p w:rsidR="00B654AD" w:rsidRPr="009A21DB" w:rsidRDefault="00B654AD" w:rsidP="00B654AD">
      <w:pPr>
        <w:rPr>
          <w:rFonts w:ascii="GHEA Grapalat" w:hAnsi="GHEA Grapalat" w:cs="Sylfaen"/>
          <w:lang w:val="hy-AM"/>
        </w:rPr>
      </w:pPr>
      <w:r>
        <w:rPr>
          <w:rFonts w:ascii="GHEA Grapalat" w:hAnsi="GHEA Grapalat" w:cs="Sylfaen"/>
          <w:b/>
          <w:i/>
          <w:lang w:val="hy-AM"/>
        </w:rPr>
        <w:t>**</w:t>
      </w:r>
      <w:r w:rsidRPr="009A21DB">
        <w:rPr>
          <w:rFonts w:ascii="GHEA Grapalat" w:hAnsi="GHEA Grapalat" w:cs="Sylfaen"/>
          <w:b/>
          <w:i/>
          <w:lang w:val="hy-AM"/>
        </w:rPr>
        <w:t xml:space="preserve">&lt;Լիցենզիայի առկայության մասին&gt;- </w:t>
      </w:r>
      <w:r w:rsidRPr="009A21DB">
        <w:rPr>
          <w:rFonts w:ascii="GHEA Grapalat" w:hAnsi="GHEA Grapalat" w:cs="Sylfaen"/>
          <w:lang w:val="hy-AM"/>
        </w:rPr>
        <w:t>Քաղաքաշինության բնագավառում շինարարության իրականացում(բացառությամբ շինարարության թույլտվություն չպահանջվող աշխատանքների) ըստ հետևյալ ոլորտի`</w:t>
      </w:r>
    </w:p>
    <w:p w:rsidR="00B654AD" w:rsidRPr="009A21DB" w:rsidRDefault="00B654AD" w:rsidP="00B654AD">
      <w:pPr>
        <w:numPr>
          <w:ilvl w:val="0"/>
          <w:numId w:val="32"/>
        </w:numPr>
        <w:contextualSpacing/>
        <w:rPr>
          <w:rFonts w:ascii="GHEA Grapalat" w:hAnsi="GHEA Grapalat" w:cs="Sylfaen"/>
          <w:b/>
          <w:lang w:eastAsia="ru-RU"/>
        </w:rPr>
      </w:pPr>
      <w:r w:rsidRPr="009A21DB">
        <w:rPr>
          <w:rFonts w:ascii="GHEA Grapalat" w:hAnsi="GHEA Grapalat" w:cs="Sylfaen"/>
          <w:b/>
          <w:lang w:val="hy-AM" w:eastAsia="ru-RU"/>
        </w:rPr>
        <w:lastRenderedPageBreak/>
        <w:t>բնակելի, հասարակական, արտադրական</w:t>
      </w:r>
      <w:r w:rsidRPr="009A21DB">
        <w:rPr>
          <w:rFonts w:ascii="GHEA Grapalat" w:hAnsi="GHEA Grapalat" w:cs="Sylfaen"/>
          <w:b/>
          <w:lang w:eastAsia="ru-RU"/>
        </w:rPr>
        <w:t>:</w:t>
      </w:r>
    </w:p>
    <w:p w:rsidR="00B654AD" w:rsidRDefault="00B654AD" w:rsidP="00B654AD">
      <w:pPr>
        <w:pStyle w:val="aff3"/>
        <w:numPr>
          <w:ilvl w:val="0"/>
          <w:numId w:val="32"/>
        </w:numPr>
        <w:rPr>
          <w:rFonts w:ascii="GHEA Grapalat" w:hAnsi="GHEA Grapalat" w:cs="Sylfaen"/>
          <w:b/>
          <w:lang w:val="hy-AM"/>
        </w:rPr>
      </w:pPr>
      <w:r>
        <w:rPr>
          <w:rFonts w:ascii="GHEA Grapalat" w:hAnsi="GHEA Grapalat" w:cs="Sylfaen"/>
          <w:b/>
          <w:lang w:val="hy-AM"/>
        </w:rPr>
        <w:t>տրանսպորտային</w:t>
      </w:r>
    </w:p>
    <w:p w:rsidR="00B654AD" w:rsidRPr="009A21DB" w:rsidRDefault="00B654AD" w:rsidP="00B654AD">
      <w:pPr>
        <w:pStyle w:val="aff3"/>
        <w:numPr>
          <w:ilvl w:val="0"/>
          <w:numId w:val="32"/>
        </w:numPr>
        <w:rPr>
          <w:rFonts w:ascii="GHEA Grapalat" w:hAnsi="GHEA Grapalat" w:cs="Sylfaen"/>
          <w:b/>
          <w:lang w:val="hy-AM"/>
        </w:rPr>
      </w:pPr>
      <w:r w:rsidRPr="009A21DB">
        <w:rPr>
          <w:rFonts w:ascii="GHEA Grapalat" w:hAnsi="GHEA Grapalat" w:cs="Sylfaen"/>
          <w:b/>
          <w:lang w:val="hy-AM"/>
        </w:rPr>
        <w:t>հիդրոտեխնիկական</w:t>
      </w:r>
    </w:p>
    <w:p w:rsidR="00B654AD" w:rsidRPr="009A21DB" w:rsidRDefault="00B654AD" w:rsidP="00B654AD">
      <w:pPr>
        <w:pStyle w:val="aff3"/>
        <w:rPr>
          <w:rFonts w:ascii="GHEA Grapalat" w:hAnsi="GHEA Grapalat" w:cs="Sylfaen"/>
          <w:b/>
          <w:lang w:val="hy-AM"/>
        </w:rPr>
      </w:pPr>
    </w:p>
    <w:p w:rsidR="00925D31" w:rsidRPr="00FF56E0" w:rsidRDefault="00925D31" w:rsidP="00F02279">
      <w:pPr>
        <w:ind w:firstLine="567"/>
        <w:jc w:val="right"/>
        <w:rPr>
          <w:rFonts w:ascii="GHEA Grapalat" w:hAnsi="GHEA Grapalat"/>
          <w:i/>
          <w:lang w:val="hy-AM"/>
        </w:rPr>
      </w:pPr>
    </w:p>
    <w:p w:rsidR="00925D31" w:rsidRPr="00DC27A7" w:rsidRDefault="00925D31" w:rsidP="00925D31">
      <w:pPr>
        <w:rPr>
          <w:rFonts w:ascii="GHEA Grapalat" w:hAnsi="GHEA Grapalat" w:cs="Sylfaen"/>
          <w:b/>
          <w:lang w:val="hy-AM"/>
        </w:rPr>
      </w:pPr>
    </w:p>
    <w:p w:rsidR="00925D31" w:rsidRPr="00D23575" w:rsidRDefault="00925D31" w:rsidP="00925D31">
      <w:pPr>
        <w:rPr>
          <w:rFonts w:ascii="GHEA Grapalat" w:hAnsi="GHEA Grapalat" w:cs="Sylfaen"/>
          <w:b/>
          <w:lang w:val="hy-AM"/>
        </w:rPr>
      </w:pPr>
      <w:r w:rsidRPr="00DC27A7">
        <w:rPr>
          <w:rFonts w:ascii="GHEA Grapalat" w:hAnsi="GHEA Grapalat" w:cs="Sylfaen"/>
          <w:b/>
          <w:lang w:val="hy-AM"/>
        </w:rPr>
        <w:t>ՉԱՓԱԲԱԺԻՆ</w:t>
      </w:r>
      <w:r>
        <w:rPr>
          <w:rFonts w:ascii="GHEA Grapalat" w:hAnsi="GHEA Grapalat" w:cs="Sylfaen"/>
          <w:b/>
          <w:lang w:val="pt-BR"/>
        </w:rPr>
        <w:t xml:space="preserve"> 4</w:t>
      </w:r>
    </w:p>
    <w:p w:rsidR="00925D31" w:rsidRPr="00E6597C" w:rsidRDefault="00925D31" w:rsidP="00925D31">
      <w:pPr>
        <w:jc w:val="center"/>
        <w:rPr>
          <w:rFonts w:ascii="GHEA Grapalat" w:hAnsi="GHEA Grapalat"/>
          <w:b/>
          <w:lang w:val="hy-AM"/>
        </w:rPr>
      </w:pPr>
    </w:p>
    <w:p w:rsidR="00925D31" w:rsidRPr="00B2715D" w:rsidRDefault="00925D31" w:rsidP="00925D31">
      <w:pPr>
        <w:ind w:firstLine="851"/>
        <w:jc w:val="center"/>
        <w:rPr>
          <w:rFonts w:ascii="Sylfaen" w:hAnsi="Sylfaen" w:cs="Arial"/>
          <w:b/>
          <w:bCs/>
          <w:i/>
          <w:iCs/>
          <w:sz w:val="22"/>
          <w:szCs w:val="22"/>
          <w:lang w:val="hy-AM"/>
        </w:rPr>
      </w:pPr>
      <w:r w:rsidRPr="00B2715D">
        <w:rPr>
          <w:rFonts w:ascii="Sylfaen" w:hAnsi="Sylfaen" w:cs="Arial"/>
          <w:b/>
          <w:bCs/>
          <w:i/>
          <w:iCs/>
          <w:sz w:val="22"/>
          <w:szCs w:val="22"/>
          <w:lang w:val="hy-AM"/>
        </w:rPr>
        <w:t xml:space="preserve">ԾԱՎԱԼԱԹԵՐԹ-ՆԱԽԱՀԱՇԻՎ  </w:t>
      </w:r>
      <w:r w:rsidR="00FF56E0" w:rsidRPr="00FF56E0">
        <w:rPr>
          <w:rFonts w:ascii="Sylfaen" w:hAnsi="Sylfaen" w:cs="Arial"/>
          <w:b/>
          <w:bCs/>
          <w:i/>
          <w:iCs/>
          <w:sz w:val="22"/>
          <w:szCs w:val="22"/>
          <w:lang w:val="hy-AM"/>
        </w:rPr>
        <w:t>*</w:t>
      </w:r>
      <w:r w:rsidRPr="00B2715D">
        <w:rPr>
          <w:rFonts w:ascii="Sylfaen" w:hAnsi="Sylfaen" w:cs="Arial"/>
          <w:b/>
          <w:bCs/>
          <w:i/>
          <w:iCs/>
          <w:sz w:val="22"/>
          <w:szCs w:val="22"/>
          <w:lang w:val="hy-AM"/>
        </w:rPr>
        <w:t xml:space="preserve">                                                                                                                             ՀՀ Կոտայքի մարզի </w:t>
      </w:r>
      <w:r w:rsidRPr="00925D31">
        <w:rPr>
          <w:rFonts w:ascii="Sylfaen" w:hAnsi="Sylfaen" w:cs="Arial"/>
          <w:b/>
          <w:bCs/>
          <w:i/>
          <w:iCs/>
          <w:sz w:val="22"/>
          <w:szCs w:val="22"/>
          <w:lang w:val="hy-AM"/>
        </w:rPr>
        <w:t xml:space="preserve">Գառնի համայնքի ճանապարհների ասֆալտապատման </w:t>
      </w:r>
      <w:r w:rsidRPr="00B2715D">
        <w:rPr>
          <w:rFonts w:ascii="Sylfaen" w:hAnsi="Sylfaen" w:cs="Arial"/>
          <w:b/>
          <w:bCs/>
          <w:i/>
          <w:iCs/>
          <w:sz w:val="22"/>
          <w:szCs w:val="22"/>
          <w:lang w:val="hy-AM"/>
        </w:rPr>
        <w:t xml:space="preserve"> աշխատանքների կատարման</w:t>
      </w:r>
    </w:p>
    <w:p w:rsidR="00925D31" w:rsidRPr="00925D31" w:rsidRDefault="00925D31" w:rsidP="00925D31">
      <w:pPr>
        <w:jc w:val="center"/>
        <w:rPr>
          <w:rFonts w:ascii="Sylfaen" w:hAnsi="Sylfaen" w:cs="Arial"/>
          <w:b/>
          <w:bCs/>
          <w:i/>
          <w:iCs/>
          <w:sz w:val="22"/>
          <w:szCs w:val="22"/>
          <w:lang w:val="hy-AM"/>
        </w:rPr>
      </w:pPr>
    </w:p>
    <w:p w:rsidR="00925D31" w:rsidRPr="00E6597C" w:rsidRDefault="00925D31" w:rsidP="00925D31">
      <w:pPr>
        <w:rPr>
          <w:rFonts w:ascii="GHEA Grapalat" w:hAnsi="GHEA Grapalat"/>
          <w:i/>
          <w:lang w:val="pt-BR"/>
        </w:rPr>
      </w:pPr>
    </w:p>
    <w:p w:rsidR="00925D31" w:rsidRDefault="00925D31" w:rsidP="00925D31">
      <w:pPr>
        <w:ind w:firstLine="567"/>
        <w:jc w:val="center"/>
        <w:rPr>
          <w:rFonts w:ascii="GHEA Grapalat" w:hAnsi="GHEA Grapalat" w:cs="Sylfaen"/>
          <w:b/>
          <w:lang w:val="hy-AM"/>
        </w:rPr>
      </w:pPr>
    </w:p>
    <w:p w:rsidR="00925D31" w:rsidRPr="00341547" w:rsidRDefault="00925D31" w:rsidP="00925D31">
      <w:pPr>
        <w:ind w:firstLine="567"/>
        <w:jc w:val="center"/>
        <w:rPr>
          <w:rFonts w:ascii="GHEA Grapalat" w:hAnsi="GHEA Grapalat" w:cs="Sylfaen"/>
          <w:b/>
          <w:highlight w:val="yellow"/>
          <w:lang w:val="hy-AM"/>
        </w:rPr>
      </w:pPr>
      <w:r w:rsidRPr="00E9304D">
        <w:rPr>
          <w:rFonts w:ascii="GHEA Grapalat" w:hAnsi="GHEA Grapalat" w:cs="Sylfaen"/>
          <w:b/>
          <w:highlight w:val="yellow"/>
          <w:lang w:val="hy-AM"/>
        </w:rPr>
        <w:t>ԾԱՎԱԼԱԹԵՐԹ</w:t>
      </w:r>
      <w:r w:rsidRPr="00E9304D">
        <w:rPr>
          <w:rFonts w:ascii="GHEA Grapalat" w:hAnsi="GHEA Grapalat" w:cs="Arial"/>
          <w:b/>
          <w:highlight w:val="yellow"/>
          <w:lang w:val="hy-AM"/>
        </w:rPr>
        <w:t>-</w:t>
      </w:r>
      <w:r w:rsidRPr="00E9304D">
        <w:rPr>
          <w:rFonts w:ascii="GHEA Grapalat" w:hAnsi="GHEA Grapalat" w:cs="Sylfaen"/>
          <w:b/>
          <w:highlight w:val="yellow"/>
          <w:lang w:val="hy-AM"/>
        </w:rPr>
        <w:t>ՆԱԽԱՀԱՇԻՎԸ</w:t>
      </w:r>
      <w:r w:rsidR="00FF56E0" w:rsidRPr="00341547">
        <w:rPr>
          <w:rFonts w:ascii="GHEA Grapalat" w:hAnsi="GHEA Grapalat" w:cs="Sylfaen"/>
          <w:b/>
          <w:highlight w:val="yellow"/>
          <w:lang w:val="hy-AM"/>
        </w:rPr>
        <w:t>**</w:t>
      </w:r>
    </w:p>
    <w:p w:rsidR="00925D31" w:rsidRPr="00846BE6" w:rsidRDefault="00925D31" w:rsidP="00925D31">
      <w:pPr>
        <w:ind w:firstLine="567"/>
        <w:jc w:val="center"/>
        <w:rPr>
          <w:rFonts w:ascii="GHEA Grapalat" w:hAnsi="GHEA Grapalat"/>
          <w:i/>
          <w:lang w:val="hy-AM"/>
        </w:rPr>
      </w:pPr>
      <w:r w:rsidRPr="00E9304D">
        <w:rPr>
          <w:rFonts w:ascii="GHEA Grapalat" w:hAnsi="GHEA Grapalat" w:cs="Sylfaen"/>
          <w:b/>
          <w:highlight w:val="yellow"/>
          <w:lang w:val="hy-AM"/>
        </w:rPr>
        <w:t>ԿՑՎՈՒՄ Է</w:t>
      </w:r>
    </w:p>
    <w:p w:rsidR="00925D31" w:rsidRPr="00E6597C" w:rsidRDefault="00925D31" w:rsidP="00925D31">
      <w:pPr>
        <w:ind w:firstLine="567"/>
        <w:jc w:val="right"/>
        <w:rPr>
          <w:rFonts w:ascii="GHEA Grapalat" w:hAnsi="GHEA Grapalat"/>
          <w:i/>
          <w:lang w:val="pt-BR"/>
        </w:rPr>
      </w:pPr>
    </w:p>
    <w:p w:rsidR="00925D31" w:rsidRPr="00E6597C" w:rsidRDefault="00925D31" w:rsidP="00925D31">
      <w:pPr>
        <w:ind w:firstLine="567"/>
        <w:jc w:val="right"/>
        <w:rPr>
          <w:rFonts w:ascii="GHEA Grapalat" w:hAnsi="GHEA Grapalat"/>
          <w:i/>
          <w:lang w:val="pt-BR"/>
        </w:rPr>
      </w:pPr>
    </w:p>
    <w:p w:rsidR="00925D31" w:rsidRPr="00E6597C" w:rsidRDefault="00925D31" w:rsidP="00925D31">
      <w:pPr>
        <w:ind w:firstLine="567"/>
        <w:jc w:val="right"/>
        <w:rPr>
          <w:rFonts w:ascii="GHEA Grapalat" w:hAnsi="GHEA Grapalat"/>
          <w:i/>
          <w:lang w:val="pt-BR"/>
        </w:rPr>
      </w:pPr>
    </w:p>
    <w:p w:rsidR="00925D31" w:rsidRPr="00925D31" w:rsidRDefault="00925D31" w:rsidP="00925D31">
      <w:pPr>
        <w:rPr>
          <w:rFonts w:ascii="GHEA Grapalat" w:hAnsi="GHEA Grapalat" w:cs="Sylfaen"/>
          <w:b/>
          <w:sz w:val="22"/>
          <w:szCs w:val="22"/>
          <w:lang w:val="af-ZA"/>
        </w:rPr>
      </w:pPr>
      <w:r w:rsidRPr="00925D31">
        <w:rPr>
          <w:rFonts w:ascii="GHEA Grapalat" w:hAnsi="GHEA Grapalat" w:cs="Sylfaen"/>
          <w:b/>
          <w:sz w:val="22"/>
          <w:szCs w:val="22"/>
          <w:lang w:val="af-ZA"/>
        </w:rPr>
        <w:t xml:space="preserve">* Կապալառուն աշխատանքները կատարում է </w:t>
      </w:r>
      <w:r w:rsidRPr="00846BE6">
        <w:rPr>
          <w:rFonts w:ascii="GHEA Grapalat" w:hAnsi="GHEA Grapalat" w:cs="Sylfaen"/>
          <w:b/>
          <w:sz w:val="22"/>
          <w:szCs w:val="22"/>
          <w:lang w:val="af-ZA"/>
        </w:rPr>
        <w:t>ՀՀ Կոտայքի մարզի Գառնի համայնքում</w:t>
      </w:r>
      <w:r w:rsidRPr="00925D31">
        <w:rPr>
          <w:rFonts w:ascii="GHEA Grapalat" w:hAnsi="GHEA Grapalat" w:cs="Sylfaen"/>
          <w:b/>
          <w:sz w:val="22"/>
          <w:szCs w:val="22"/>
          <w:lang w:val="af-ZA"/>
        </w:rPr>
        <w:t>:</w:t>
      </w:r>
    </w:p>
    <w:p w:rsidR="00B654AD" w:rsidRPr="009A21DB" w:rsidRDefault="00B654AD" w:rsidP="00B654AD">
      <w:pPr>
        <w:rPr>
          <w:rFonts w:ascii="GHEA Grapalat" w:hAnsi="GHEA Grapalat" w:cs="Sylfaen"/>
          <w:lang w:val="hy-AM"/>
        </w:rPr>
      </w:pPr>
      <w:r>
        <w:rPr>
          <w:rFonts w:ascii="GHEA Grapalat" w:hAnsi="GHEA Grapalat" w:cs="Sylfaen"/>
          <w:b/>
          <w:i/>
          <w:lang w:val="hy-AM"/>
        </w:rPr>
        <w:t>**</w:t>
      </w:r>
      <w:r w:rsidRPr="009A21DB">
        <w:rPr>
          <w:rFonts w:ascii="GHEA Grapalat" w:hAnsi="GHEA Grapalat" w:cs="Sylfaen"/>
          <w:b/>
          <w:i/>
          <w:lang w:val="hy-AM"/>
        </w:rPr>
        <w:t xml:space="preserve">&lt;Լիցենզիայի առկայության մասին&gt;- </w:t>
      </w:r>
      <w:r w:rsidRPr="009A21DB">
        <w:rPr>
          <w:rFonts w:ascii="GHEA Grapalat" w:hAnsi="GHEA Grapalat" w:cs="Sylfaen"/>
          <w:lang w:val="hy-AM"/>
        </w:rPr>
        <w:t>Քաղաքաշինության բնագավառում շինարարության իրականացում(բացառությամբ շինարարության թույլտվություն չպահանջվող աշխատանքների) ըստ հետևյալ ոլորտի`</w:t>
      </w:r>
    </w:p>
    <w:p w:rsidR="00B654AD" w:rsidRPr="009A21DB" w:rsidRDefault="00B654AD" w:rsidP="00B654AD">
      <w:pPr>
        <w:numPr>
          <w:ilvl w:val="0"/>
          <w:numId w:val="32"/>
        </w:numPr>
        <w:contextualSpacing/>
        <w:rPr>
          <w:rFonts w:ascii="GHEA Grapalat" w:hAnsi="GHEA Grapalat" w:cs="Sylfaen"/>
          <w:b/>
          <w:lang w:eastAsia="ru-RU"/>
        </w:rPr>
      </w:pPr>
      <w:r w:rsidRPr="009A21DB">
        <w:rPr>
          <w:rFonts w:ascii="GHEA Grapalat" w:hAnsi="GHEA Grapalat" w:cs="Sylfaen"/>
          <w:b/>
          <w:lang w:val="hy-AM" w:eastAsia="ru-RU"/>
        </w:rPr>
        <w:t>բնակելի, հասարակական, արտադրական</w:t>
      </w:r>
      <w:r w:rsidRPr="009A21DB">
        <w:rPr>
          <w:rFonts w:ascii="GHEA Grapalat" w:hAnsi="GHEA Grapalat" w:cs="Sylfaen"/>
          <w:b/>
          <w:lang w:eastAsia="ru-RU"/>
        </w:rPr>
        <w:t>:</w:t>
      </w:r>
    </w:p>
    <w:p w:rsidR="00B654AD" w:rsidRDefault="00B654AD" w:rsidP="00B654AD">
      <w:pPr>
        <w:pStyle w:val="aff3"/>
        <w:numPr>
          <w:ilvl w:val="0"/>
          <w:numId w:val="32"/>
        </w:numPr>
        <w:rPr>
          <w:rFonts w:ascii="GHEA Grapalat" w:hAnsi="GHEA Grapalat" w:cs="Sylfaen"/>
          <w:b/>
          <w:lang w:val="hy-AM"/>
        </w:rPr>
      </w:pPr>
      <w:r>
        <w:rPr>
          <w:rFonts w:ascii="GHEA Grapalat" w:hAnsi="GHEA Grapalat" w:cs="Sylfaen"/>
          <w:b/>
          <w:lang w:val="hy-AM"/>
        </w:rPr>
        <w:t>տրանսպորտային</w:t>
      </w:r>
    </w:p>
    <w:p w:rsidR="00B654AD" w:rsidRPr="009A21DB" w:rsidRDefault="00B654AD" w:rsidP="00B654AD">
      <w:pPr>
        <w:pStyle w:val="aff3"/>
        <w:numPr>
          <w:ilvl w:val="0"/>
          <w:numId w:val="32"/>
        </w:numPr>
        <w:rPr>
          <w:rFonts w:ascii="GHEA Grapalat" w:hAnsi="GHEA Grapalat" w:cs="Sylfaen"/>
          <w:b/>
          <w:lang w:val="hy-AM"/>
        </w:rPr>
      </w:pPr>
      <w:r w:rsidRPr="009A21DB">
        <w:rPr>
          <w:rFonts w:ascii="GHEA Grapalat" w:hAnsi="GHEA Grapalat" w:cs="Sylfaen"/>
          <w:b/>
          <w:lang w:val="hy-AM"/>
        </w:rPr>
        <w:t>հիդրոտեխնիկական</w:t>
      </w:r>
    </w:p>
    <w:p w:rsidR="00925D31" w:rsidRDefault="00925D31" w:rsidP="00D76F69">
      <w:pPr>
        <w:rPr>
          <w:rFonts w:ascii="GHEA Grapalat" w:hAnsi="GHEA Grapalat"/>
          <w:i/>
          <w:lang w:val="pt-BR"/>
        </w:rPr>
      </w:pPr>
    </w:p>
    <w:p w:rsidR="00925D31" w:rsidRPr="00E6597C" w:rsidRDefault="00925D31"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E9304D" w:rsidRDefault="00E9304D" w:rsidP="00FF56E0">
      <w:pPr>
        <w:rPr>
          <w:rFonts w:ascii="GHEA Grapalat" w:hAnsi="GHEA Grapalat" w:cs="Sylfaen"/>
          <w:i/>
          <w:sz w:val="20"/>
          <w:szCs w:val="20"/>
          <w:lang w:val="pt-BR"/>
        </w:rPr>
      </w:pPr>
    </w:p>
    <w:p w:rsidR="00E9304D" w:rsidRDefault="00E9304D" w:rsidP="00F02279">
      <w:pPr>
        <w:ind w:firstLine="567"/>
        <w:jc w:val="right"/>
        <w:rPr>
          <w:rFonts w:ascii="GHEA Grapalat" w:hAnsi="GHEA Grapalat" w:cs="Sylfaen"/>
          <w:i/>
          <w:sz w:val="20"/>
          <w:szCs w:val="20"/>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կնքված</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ՕՐԱՑՈՒՑԱՅԻՆԳՐԱՖԻԿ</w:t>
      </w:r>
      <w:r w:rsidR="00645E1D">
        <w:rPr>
          <w:rFonts w:ascii="GHEA Grapalat" w:hAnsi="GHEA Grapalat" w:cs="Sylfaen"/>
          <w:b/>
          <w:sz w:val="20"/>
          <w:szCs w:val="20"/>
          <w:lang w:val="hy-AM"/>
        </w:rPr>
        <w:t>*</w:t>
      </w:r>
    </w:p>
    <w:p w:rsidR="00F02279" w:rsidRPr="00E6597C" w:rsidRDefault="00E9304D" w:rsidP="00F02279">
      <w:pPr>
        <w:ind w:firstLine="567"/>
        <w:jc w:val="center"/>
        <w:rPr>
          <w:rFonts w:ascii="GHEA Grapalat" w:hAnsi="GHEA Grapalat"/>
          <w:b/>
          <w:sz w:val="20"/>
          <w:szCs w:val="20"/>
          <w:lang w:val="pt-BR"/>
        </w:rPr>
      </w:pPr>
      <w:r w:rsidRPr="00CD3F12">
        <w:rPr>
          <w:rFonts w:ascii="GHEA Grapalat" w:hAnsi="GHEA Grapalat"/>
          <w:b/>
          <w:lang w:val="af-ZA"/>
        </w:rPr>
        <w:t xml:space="preserve">ՀՀ Կոտայքի մարզի Գառնի համայնքի խմելու ջրագծերի կառուցման, </w:t>
      </w:r>
      <w:r w:rsidRPr="00E9304D">
        <w:rPr>
          <w:rFonts w:ascii="GHEA Grapalat" w:hAnsi="GHEA Grapalat" w:cs="Sylfaen"/>
          <w:b/>
          <w:lang w:val="hy-AM"/>
        </w:rPr>
        <w:t>փողոցներիլուսավորությանանցկացման</w:t>
      </w:r>
      <w:r w:rsidRPr="00CD3F12">
        <w:rPr>
          <w:rFonts w:ascii="GHEA Grapalat" w:hAnsi="GHEA Grapalat"/>
          <w:b/>
          <w:lang w:val="af-ZA"/>
        </w:rPr>
        <w:t xml:space="preserve">  և ճանապարհների ասֆալտապատման</w:t>
      </w:r>
      <w:r w:rsidRPr="00E9304D">
        <w:rPr>
          <w:rFonts w:ascii="GHEA Grapalat" w:hAnsi="GHEA Grapalat"/>
          <w:b/>
          <w:lang w:val="hy-AM"/>
        </w:rPr>
        <w:t>աշխատանքների կատարման</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566"/>
        <w:gridCol w:w="4253"/>
        <w:gridCol w:w="2268"/>
      </w:tblGrid>
      <w:tr w:rsidR="00F02279" w:rsidRPr="00E6597C" w:rsidTr="00916FDB">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566"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Կապալառուիկողմիցկատարվելիքաշխատանքներիառանձինտեսակների</w:t>
            </w:r>
          </w:p>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6521"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Աշխատանքներիկատարմանժամկետը*</w:t>
            </w:r>
          </w:p>
        </w:tc>
      </w:tr>
      <w:tr w:rsidR="00F02279" w:rsidRPr="00E6597C" w:rsidTr="00916FDB">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3566" w:type="dxa"/>
            <w:vMerge/>
          </w:tcPr>
          <w:p w:rsidR="00F02279" w:rsidRPr="00E6597C" w:rsidRDefault="00F02279" w:rsidP="00545BDE">
            <w:pPr>
              <w:rPr>
                <w:rFonts w:ascii="GHEA Grapalat" w:hAnsi="GHEA Grapalat"/>
                <w:sz w:val="20"/>
                <w:szCs w:val="20"/>
                <w:lang w:val="pt-BR"/>
              </w:rPr>
            </w:pPr>
          </w:p>
        </w:tc>
        <w:tc>
          <w:tcPr>
            <w:tcW w:w="4253"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268"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E9304D" w:rsidRPr="00E9304D" w:rsidTr="00916FDB">
        <w:trPr>
          <w:trHeight w:val="586"/>
          <w:jc w:val="center"/>
        </w:trPr>
        <w:tc>
          <w:tcPr>
            <w:tcW w:w="540" w:type="dxa"/>
            <w:vAlign w:val="center"/>
          </w:tcPr>
          <w:p w:rsidR="00E9304D" w:rsidRPr="00E6597C" w:rsidRDefault="00E9304D" w:rsidP="00E9304D">
            <w:pPr>
              <w:jc w:val="center"/>
              <w:rPr>
                <w:rFonts w:ascii="GHEA Grapalat" w:hAnsi="GHEA Grapalat"/>
                <w:sz w:val="20"/>
                <w:szCs w:val="20"/>
                <w:lang w:val="pt-BR"/>
              </w:rPr>
            </w:pPr>
            <w:r w:rsidRPr="00E6597C">
              <w:rPr>
                <w:rFonts w:ascii="GHEA Grapalat" w:hAnsi="GHEA Grapalat"/>
                <w:sz w:val="20"/>
                <w:szCs w:val="20"/>
                <w:lang w:val="pt-BR"/>
              </w:rPr>
              <w:t>1</w:t>
            </w:r>
          </w:p>
        </w:tc>
        <w:tc>
          <w:tcPr>
            <w:tcW w:w="3566" w:type="dxa"/>
            <w:vAlign w:val="center"/>
          </w:tcPr>
          <w:p w:rsidR="00E9304D" w:rsidRPr="00E6597C" w:rsidRDefault="00E9304D" w:rsidP="003731EA">
            <w:pPr>
              <w:jc w:val="center"/>
              <w:rPr>
                <w:rFonts w:ascii="GHEA Grapalat" w:hAnsi="GHEA Grapalat"/>
                <w:sz w:val="20"/>
                <w:szCs w:val="20"/>
                <w:lang w:val="pt-BR"/>
              </w:rPr>
            </w:pPr>
            <w:r w:rsidRPr="005A2909">
              <w:rPr>
                <w:rFonts w:ascii="GHEA Grapalat" w:eastAsia="Calibri" w:hAnsi="GHEA Grapalat" w:cs="Sylfaen"/>
                <w:i/>
                <w:lang w:val="hy-AM"/>
              </w:rPr>
              <w:t>Գառնի համայնքի խմելու ջրագծերի կառուցման աշխատանքներ</w:t>
            </w:r>
          </w:p>
        </w:tc>
        <w:tc>
          <w:tcPr>
            <w:tcW w:w="4253" w:type="dxa"/>
            <w:vAlign w:val="center"/>
          </w:tcPr>
          <w:p w:rsidR="00E9304D" w:rsidRPr="00E6597C" w:rsidRDefault="00E9304D" w:rsidP="00E9304D">
            <w:pPr>
              <w:jc w:val="center"/>
              <w:rPr>
                <w:rFonts w:ascii="GHEA Grapalat" w:hAnsi="GHEA Grapalat"/>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268" w:type="dxa"/>
            <w:vAlign w:val="center"/>
          </w:tcPr>
          <w:p w:rsidR="00E9304D" w:rsidRPr="00E6597C" w:rsidRDefault="00E9304D" w:rsidP="00E9304D">
            <w:pPr>
              <w:rPr>
                <w:rFonts w:ascii="GHEA Grapalat" w:hAnsi="GHEA Grapalat"/>
                <w:sz w:val="20"/>
                <w:szCs w:val="20"/>
                <w:lang w:val="pt-BR"/>
              </w:rPr>
            </w:pPr>
            <w:r w:rsidRPr="00B00E07">
              <w:rPr>
                <w:rFonts w:ascii="GHEA Grapalat" w:hAnsi="GHEA Grapalat" w:cs="Sylfaen"/>
                <w:sz w:val="20"/>
                <w:szCs w:val="20"/>
                <w:lang w:val="pt-BR"/>
              </w:rPr>
              <w:t xml:space="preserve">530 </w:t>
            </w:r>
            <w:r w:rsidRPr="00B00E07">
              <w:rPr>
                <w:rFonts w:ascii="GHEA Grapalat" w:hAnsi="GHEA Grapalat" w:cs="Sylfaen"/>
                <w:sz w:val="20"/>
                <w:szCs w:val="20"/>
                <w:lang w:val="hy-AM"/>
              </w:rPr>
              <w:t>օրացուցային օր</w:t>
            </w:r>
          </w:p>
        </w:tc>
      </w:tr>
      <w:tr w:rsidR="00E9304D" w:rsidRPr="00E9304D" w:rsidTr="00916FDB">
        <w:trPr>
          <w:trHeight w:val="586"/>
          <w:jc w:val="center"/>
        </w:trPr>
        <w:tc>
          <w:tcPr>
            <w:tcW w:w="540" w:type="dxa"/>
            <w:vAlign w:val="center"/>
          </w:tcPr>
          <w:p w:rsidR="00E9304D" w:rsidRPr="00E6597C" w:rsidRDefault="00E9304D" w:rsidP="00E9304D">
            <w:pPr>
              <w:jc w:val="center"/>
              <w:rPr>
                <w:rFonts w:ascii="GHEA Grapalat" w:hAnsi="GHEA Grapalat"/>
                <w:sz w:val="20"/>
                <w:szCs w:val="20"/>
                <w:lang w:val="pt-BR"/>
              </w:rPr>
            </w:pPr>
            <w:r w:rsidRPr="00E6597C">
              <w:rPr>
                <w:rFonts w:ascii="GHEA Grapalat" w:hAnsi="GHEA Grapalat"/>
                <w:sz w:val="20"/>
                <w:szCs w:val="20"/>
                <w:lang w:val="pt-BR"/>
              </w:rPr>
              <w:t>2</w:t>
            </w:r>
          </w:p>
        </w:tc>
        <w:tc>
          <w:tcPr>
            <w:tcW w:w="3566" w:type="dxa"/>
            <w:vAlign w:val="center"/>
          </w:tcPr>
          <w:p w:rsidR="00E9304D" w:rsidRPr="00E6597C" w:rsidRDefault="00E9304D" w:rsidP="003731EA">
            <w:pPr>
              <w:jc w:val="center"/>
              <w:rPr>
                <w:rFonts w:ascii="GHEA Grapalat" w:hAnsi="GHEA Grapalat"/>
                <w:sz w:val="20"/>
                <w:szCs w:val="20"/>
                <w:lang w:val="pt-BR"/>
              </w:rPr>
            </w:pPr>
            <w:r w:rsidRPr="00925D31">
              <w:rPr>
                <w:rFonts w:ascii="GHEA Grapalat" w:hAnsi="GHEA Grapalat" w:cs="Sylfaen"/>
                <w:i/>
              </w:rPr>
              <w:t>Գառնիհամայնքիփողոցներիլուսավորությանանցկացմանաշխատանքներ</w:t>
            </w:r>
          </w:p>
        </w:tc>
        <w:tc>
          <w:tcPr>
            <w:tcW w:w="4253" w:type="dxa"/>
            <w:vAlign w:val="center"/>
          </w:tcPr>
          <w:p w:rsidR="00E9304D" w:rsidRPr="00E6597C" w:rsidRDefault="00E9304D" w:rsidP="00E9304D">
            <w:pPr>
              <w:jc w:val="center"/>
              <w:rPr>
                <w:rFonts w:ascii="GHEA Grapalat" w:hAnsi="GHEA Grapalat"/>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268" w:type="dxa"/>
            <w:vAlign w:val="center"/>
          </w:tcPr>
          <w:p w:rsidR="00E9304D" w:rsidRPr="00E6597C" w:rsidRDefault="003104E5" w:rsidP="00E9304D">
            <w:pPr>
              <w:rPr>
                <w:rFonts w:ascii="GHEA Grapalat" w:hAnsi="GHEA Grapalat"/>
                <w:sz w:val="20"/>
                <w:szCs w:val="20"/>
                <w:lang w:val="pt-BR"/>
              </w:rPr>
            </w:pPr>
            <w:r>
              <w:rPr>
                <w:rFonts w:ascii="GHEA Grapalat" w:hAnsi="GHEA Grapalat" w:cs="Sylfaen"/>
                <w:sz w:val="20"/>
                <w:szCs w:val="20"/>
                <w:lang w:val="pt-BR"/>
              </w:rPr>
              <w:t>530</w:t>
            </w:r>
            <w:r w:rsidR="00E9304D" w:rsidRPr="00B00E07">
              <w:rPr>
                <w:rFonts w:ascii="GHEA Grapalat" w:hAnsi="GHEA Grapalat" w:cs="Sylfaen"/>
                <w:sz w:val="20"/>
                <w:szCs w:val="20"/>
                <w:lang w:val="hy-AM"/>
              </w:rPr>
              <w:t>օրացուցային օր</w:t>
            </w:r>
          </w:p>
        </w:tc>
      </w:tr>
      <w:tr w:rsidR="00E9304D" w:rsidRPr="00E9304D" w:rsidTr="00916FDB">
        <w:trPr>
          <w:trHeight w:val="586"/>
          <w:jc w:val="center"/>
        </w:trPr>
        <w:tc>
          <w:tcPr>
            <w:tcW w:w="540" w:type="dxa"/>
            <w:vAlign w:val="center"/>
          </w:tcPr>
          <w:p w:rsidR="00E9304D" w:rsidRPr="00E6597C" w:rsidRDefault="00E9304D" w:rsidP="00E9304D">
            <w:pPr>
              <w:jc w:val="center"/>
              <w:rPr>
                <w:rFonts w:ascii="GHEA Grapalat" w:hAnsi="GHEA Grapalat"/>
                <w:sz w:val="20"/>
                <w:szCs w:val="20"/>
                <w:lang w:val="pt-BR"/>
              </w:rPr>
            </w:pPr>
            <w:r w:rsidRPr="00E6597C">
              <w:rPr>
                <w:rFonts w:ascii="GHEA Grapalat" w:hAnsi="GHEA Grapalat"/>
                <w:sz w:val="20"/>
                <w:szCs w:val="20"/>
                <w:lang w:val="pt-BR"/>
              </w:rPr>
              <w:t>3</w:t>
            </w:r>
          </w:p>
        </w:tc>
        <w:tc>
          <w:tcPr>
            <w:tcW w:w="3566" w:type="dxa"/>
            <w:vAlign w:val="center"/>
          </w:tcPr>
          <w:p w:rsidR="00E9304D" w:rsidRPr="00E6597C" w:rsidRDefault="00E9304D" w:rsidP="003731EA">
            <w:pPr>
              <w:jc w:val="center"/>
              <w:rPr>
                <w:rFonts w:ascii="GHEA Grapalat" w:hAnsi="GHEA Grapalat"/>
                <w:sz w:val="20"/>
                <w:szCs w:val="20"/>
                <w:lang w:val="pt-BR"/>
              </w:rPr>
            </w:pPr>
            <w:r w:rsidRPr="005A2909">
              <w:rPr>
                <w:rFonts w:ascii="GHEA Grapalat" w:eastAsia="Calibri" w:hAnsi="GHEA Grapalat" w:cs="Sylfaen"/>
                <w:i/>
                <w:lang w:val="hy-AM"/>
              </w:rPr>
              <w:t>Գառնի համայնքի ճանապարհների ասֆալտապատման աշխատանքներ</w:t>
            </w:r>
          </w:p>
        </w:tc>
        <w:tc>
          <w:tcPr>
            <w:tcW w:w="4253" w:type="dxa"/>
            <w:vAlign w:val="center"/>
          </w:tcPr>
          <w:p w:rsidR="00E9304D" w:rsidRPr="00E6597C" w:rsidRDefault="00E9304D" w:rsidP="00E9304D">
            <w:pPr>
              <w:jc w:val="center"/>
              <w:rPr>
                <w:rFonts w:ascii="GHEA Grapalat" w:hAnsi="GHEA Grapalat"/>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268" w:type="dxa"/>
            <w:vAlign w:val="center"/>
          </w:tcPr>
          <w:p w:rsidR="00E9304D" w:rsidRPr="00E6597C" w:rsidRDefault="003104E5" w:rsidP="00E9304D">
            <w:pPr>
              <w:rPr>
                <w:rFonts w:ascii="GHEA Grapalat" w:hAnsi="GHEA Grapalat"/>
                <w:sz w:val="20"/>
                <w:szCs w:val="20"/>
                <w:lang w:val="pt-BR"/>
              </w:rPr>
            </w:pPr>
            <w:r>
              <w:rPr>
                <w:rFonts w:ascii="GHEA Grapalat" w:hAnsi="GHEA Grapalat" w:cs="Sylfaen"/>
                <w:sz w:val="20"/>
                <w:szCs w:val="20"/>
                <w:lang w:val="pt-BR"/>
              </w:rPr>
              <w:t xml:space="preserve">940 </w:t>
            </w:r>
            <w:r w:rsidR="00E9304D" w:rsidRPr="00B00E07">
              <w:rPr>
                <w:rFonts w:ascii="GHEA Grapalat" w:hAnsi="GHEA Grapalat" w:cs="Sylfaen"/>
                <w:sz w:val="20"/>
                <w:szCs w:val="20"/>
                <w:lang w:val="hy-AM"/>
              </w:rPr>
              <w:t>օրացուցային օր</w:t>
            </w:r>
          </w:p>
        </w:tc>
      </w:tr>
      <w:tr w:rsidR="00E9304D" w:rsidRPr="00E9304D" w:rsidTr="00916FDB">
        <w:trPr>
          <w:trHeight w:val="586"/>
          <w:jc w:val="center"/>
        </w:trPr>
        <w:tc>
          <w:tcPr>
            <w:tcW w:w="540" w:type="dxa"/>
            <w:vAlign w:val="center"/>
          </w:tcPr>
          <w:p w:rsidR="00E9304D" w:rsidRPr="00E6597C" w:rsidRDefault="00E9304D" w:rsidP="00E9304D">
            <w:pPr>
              <w:jc w:val="center"/>
              <w:rPr>
                <w:rFonts w:ascii="GHEA Grapalat" w:hAnsi="GHEA Grapalat"/>
                <w:sz w:val="20"/>
                <w:szCs w:val="20"/>
                <w:lang w:val="pt-BR"/>
              </w:rPr>
            </w:pPr>
            <w:r w:rsidRPr="00E6597C">
              <w:rPr>
                <w:rFonts w:ascii="GHEA Grapalat" w:hAnsi="GHEA Grapalat"/>
                <w:sz w:val="20"/>
                <w:szCs w:val="20"/>
                <w:lang w:val="pt-BR"/>
              </w:rPr>
              <w:t>4</w:t>
            </w:r>
          </w:p>
        </w:tc>
        <w:tc>
          <w:tcPr>
            <w:tcW w:w="3566" w:type="dxa"/>
            <w:vAlign w:val="center"/>
          </w:tcPr>
          <w:p w:rsidR="00E9304D" w:rsidRPr="00E6597C" w:rsidRDefault="00E9304D" w:rsidP="003731EA">
            <w:pPr>
              <w:jc w:val="center"/>
              <w:rPr>
                <w:rFonts w:ascii="GHEA Grapalat" w:hAnsi="GHEA Grapalat"/>
                <w:sz w:val="20"/>
                <w:szCs w:val="20"/>
                <w:lang w:val="pt-BR"/>
              </w:rPr>
            </w:pPr>
            <w:r w:rsidRPr="005A2909">
              <w:rPr>
                <w:rFonts w:ascii="GHEA Grapalat" w:eastAsia="Calibri" w:hAnsi="GHEA Grapalat" w:cs="Sylfaen"/>
                <w:i/>
                <w:lang w:val="hy-AM"/>
              </w:rPr>
              <w:t>Գառնի համայնքի ճանապարհների ասֆալտապատման աշխատանքներ</w:t>
            </w:r>
          </w:p>
        </w:tc>
        <w:tc>
          <w:tcPr>
            <w:tcW w:w="4253" w:type="dxa"/>
            <w:vAlign w:val="center"/>
          </w:tcPr>
          <w:p w:rsidR="00E9304D" w:rsidRPr="00E6597C" w:rsidRDefault="00E9304D" w:rsidP="00E9304D">
            <w:pPr>
              <w:jc w:val="center"/>
              <w:rPr>
                <w:rFonts w:ascii="GHEA Grapalat" w:hAnsi="GHEA Grapalat"/>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268" w:type="dxa"/>
            <w:vAlign w:val="center"/>
          </w:tcPr>
          <w:p w:rsidR="00E9304D" w:rsidRPr="00E6597C" w:rsidRDefault="003104E5" w:rsidP="00E9304D">
            <w:pPr>
              <w:rPr>
                <w:rFonts w:ascii="GHEA Grapalat" w:hAnsi="GHEA Grapalat"/>
                <w:sz w:val="20"/>
                <w:szCs w:val="20"/>
                <w:lang w:val="pt-BR"/>
              </w:rPr>
            </w:pPr>
            <w:r>
              <w:rPr>
                <w:rFonts w:ascii="GHEA Grapalat" w:hAnsi="GHEA Grapalat" w:cs="Sylfaen"/>
                <w:sz w:val="20"/>
                <w:szCs w:val="20"/>
                <w:lang w:val="pt-BR"/>
              </w:rPr>
              <w:t xml:space="preserve"> 530</w:t>
            </w:r>
            <w:r w:rsidR="00E9304D" w:rsidRPr="00B00E07">
              <w:rPr>
                <w:rFonts w:ascii="GHEA Grapalat" w:hAnsi="GHEA Grapalat" w:cs="Sylfaen"/>
                <w:sz w:val="20"/>
                <w:szCs w:val="20"/>
                <w:lang w:val="hy-AM"/>
              </w:rPr>
              <w:t>օրացուցային օր</w:t>
            </w:r>
          </w:p>
        </w:tc>
      </w:tr>
    </w:tbl>
    <w:p w:rsidR="00F02279" w:rsidRPr="00E6597C" w:rsidRDefault="00F02279" w:rsidP="00645E1D">
      <w:pPr>
        <w:keepNext/>
        <w:jc w:val="both"/>
        <w:outlineLvl w:val="3"/>
        <w:rPr>
          <w:rFonts w:ascii="GHEA Grapalat" w:hAnsi="GHEA Grapalat"/>
          <w:i/>
          <w:sz w:val="32"/>
          <w:lang w:val="pt-BR"/>
        </w:rPr>
      </w:pPr>
    </w:p>
    <w:p w:rsidR="00F02279" w:rsidRDefault="00F02279" w:rsidP="00F02279">
      <w:pPr>
        <w:keepNext/>
        <w:jc w:val="both"/>
        <w:outlineLvl w:val="3"/>
        <w:rPr>
          <w:rFonts w:ascii="GHEA Grapalat" w:hAnsi="GHEA Grapalat"/>
          <w:i/>
          <w:sz w:val="32"/>
          <w:lang w:val="hy-AM"/>
        </w:rPr>
      </w:pPr>
    </w:p>
    <w:p w:rsidR="00FF5B98" w:rsidRDefault="00FF5B98" w:rsidP="00F02279">
      <w:pPr>
        <w:keepNext/>
        <w:jc w:val="both"/>
        <w:outlineLvl w:val="3"/>
        <w:rPr>
          <w:rFonts w:ascii="GHEA Grapalat" w:hAnsi="GHEA Grapalat"/>
          <w:i/>
          <w:sz w:val="32"/>
          <w:lang w:val="hy-AM"/>
        </w:rPr>
      </w:pPr>
    </w:p>
    <w:p w:rsidR="00FF5B98" w:rsidRPr="000117CC" w:rsidRDefault="00FF5B98" w:rsidP="00F02279">
      <w:pPr>
        <w:keepNext/>
        <w:jc w:val="both"/>
        <w:outlineLvl w:val="3"/>
        <w:rPr>
          <w:rFonts w:ascii="GHEA Grapalat" w:hAnsi="GHEA Grapalat"/>
          <w:i/>
          <w:sz w:val="32"/>
          <w:lang w:val="hy-AM"/>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F02279" w:rsidRPr="00E6597C" w:rsidRDefault="00DC2F92" w:rsidP="00F02279">
      <w:pPr>
        <w:jc w:val="both"/>
        <w:rPr>
          <w:rFonts w:ascii="GHEA Grapalat" w:hAnsi="GHEA Grapalat"/>
          <w:i/>
          <w:sz w:val="18"/>
          <w:szCs w:val="18"/>
          <w:lang w:val="pt-BR"/>
        </w:rPr>
      </w:pPr>
      <w:r>
        <w:rPr>
          <w:rFonts w:ascii="GHEA Grapalat" w:hAnsi="GHEA Grapalat"/>
          <w:i/>
          <w:sz w:val="18"/>
          <w:szCs w:val="18"/>
          <w:lang w:val="pt-BR"/>
        </w:rPr>
        <w:t>*</w:t>
      </w:r>
      <w:r w:rsidR="00F02279"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0973A2">
        <w:rPr>
          <w:rFonts w:ascii="GHEA Grapalat" w:hAnsi="GHEA Grapalat" w:cs="Sylfaen"/>
          <w:i/>
          <w:sz w:val="18"/>
          <w:szCs w:val="18"/>
          <w:lang w:val="pt-BR"/>
        </w:rPr>
        <w:t>սյունակում</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00F02279" w:rsidRPr="00E6597C">
        <w:rPr>
          <w:rFonts w:ascii="GHEA Grapalat" w:hAnsi="GHEA Grapalat" w:cs="Sylfaen"/>
          <w:i/>
          <w:sz w:val="18"/>
          <w:szCs w:val="18"/>
          <w:lang w:val="pt-BR"/>
        </w:rPr>
        <w:t>:</w:t>
      </w:r>
    </w:p>
    <w:p w:rsidR="00DC2F92" w:rsidRDefault="00DC2F92" w:rsidP="00DC2F92">
      <w:pPr>
        <w:rPr>
          <w:rFonts w:ascii="GHEA Grapalat" w:hAnsi="GHEA Grapalat"/>
          <w:lang w:val="pt-BR"/>
        </w:rPr>
      </w:pPr>
    </w:p>
    <w:p w:rsidR="00133CA3" w:rsidRDefault="00133CA3" w:rsidP="00DC2F92">
      <w:pPr>
        <w:jc w:val="right"/>
        <w:rPr>
          <w:rFonts w:ascii="GHEA Grapalat" w:hAnsi="GHEA Grapalat" w:cs="Sylfaen"/>
          <w:i/>
          <w:sz w:val="20"/>
          <w:szCs w:val="20"/>
          <w:lang w:val="pt-BR"/>
        </w:rPr>
      </w:pPr>
    </w:p>
    <w:p w:rsidR="00133CA3" w:rsidRDefault="00133CA3" w:rsidP="00DC2F92">
      <w:pPr>
        <w:jc w:val="right"/>
        <w:rPr>
          <w:rFonts w:ascii="GHEA Grapalat" w:hAnsi="GHEA Grapalat" w:cs="Sylfaen"/>
          <w:i/>
          <w:sz w:val="20"/>
          <w:szCs w:val="20"/>
          <w:lang w:val="pt-BR"/>
        </w:rPr>
      </w:pPr>
    </w:p>
    <w:p w:rsidR="00133CA3" w:rsidRDefault="00133CA3" w:rsidP="00DC2F92">
      <w:pPr>
        <w:jc w:val="right"/>
        <w:rPr>
          <w:rFonts w:ascii="GHEA Grapalat" w:hAnsi="GHEA Grapalat" w:cs="Sylfaen"/>
          <w:i/>
          <w:sz w:val="20"/>
          <w:szCs w:val="20"/>
          <w:lang w:val="pt-BR"/>
        </w:rPr>
      </w:pPr>
    </w:p>
    <w:p w:rsidR="00133CA3" w:rsidRDefault="00133CA3" w:rsidP="00DC2F92">
      <w:pPr>
        <w:jc w:val="right"/>
        <w:rPr>
          <w:rFonts w:ascii="GHEA Grapalat" w:hAnsi="GHEA Grapalat" w:cs="Sylfaen"/>
          <w:i/>
          <w:sz w:val="20"/>
          <w:szCs w:val="20"/>
          <w:lang w:val="pt-BR"/>
        </w:rPr>
      </w:pPr>
    </w:p>
    <w:p w:rsidR="00133CA3" w:rsidRDefault="00133CA3" w:rsidP="00DC2F92">
      <w:pPr>
        <w:jc w:val="right"/>
        <w:rPr>
          <w:rFonts w:ascii="GHEA Grapalat" w:hAnsi="GHEA Grapalat" w:cs="Sylfaen"/>
          <w:i/>
          <w:sz w:val="20"/>
          <w:szCs w:val="20"/>
          <w:lang w:val="pt-BR"/>
        </w:rPr>
      </w:pPr>
    </w:p>
    <w:p w:rsidR="00F02279" w:rsidRPr="00DC2F92" w:rsidRDefault="00F02279" w:rsidP="00DC2F92">
      <w:pPr>
        <w:jc w:val="right"/>
        <w:rPr>
          <w:rFonts w:ascii="GHEA Grapalat" w:hAnsi="GHEA Grapalat"/>
          <w:i/>
          <w:lang w:val="pt-BR"/>
        </w:rPr>
      </w:pPr>
      <w:r w:rsidRPr="00E6597C">
        <w:rPr>
          <w:rFonts w:ascii="GHEA Grapalat" w:hAnsi="GHEA Grapalat" w:cs="Sylfaen"/>
          <w:i/>
          <w:sz w:val="20"/>
          <w:szCs w:val="20"/>
          <w:lang w:val="pt-BR"/>
        </w:rPr>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  թ. կնքված</w:t>
      </w:r>
    </w:p>
    <w:p w:rsidR="00F02279" w:rsidRPr="0092266E" w:rsidRDefault="00F02279" w:rsidP="0092266E">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ծածկագրով պայմանագրի</w:t>
      </w:r>
    </w:p>
    <w:p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ՎՃԱՐՄԱՆԺԱՄԱՆԱԿԱՑՈՒՅՑ</w:t>
      </w:r>
      <w:r w:rsidRPr="000117CC">
        <w:rPr>
          <w:rFonts w:ascii="GHEA Grapalat" w:hAnsi="GHEA Grapalat"/>
          <w:sz w:val="20"/>
          <w:lang w:val="pt-BR"/>
        </w:rPr>
        <w:t>*</w:t>
      </w:r>
    </w:p>
    <w:p w:rsidR="00F02279" w:rsidRPr="000117CC" w:rsidRDefault="00F02279" w:rsidP="00F02279">
      <w:pPr>
        <w:jc w:val="right"/>
        <w:rPr>
          <w:rFonts w:ascii="GHEA Grapalat" w:hAnsi="GHEA Grapalat"/>
          <w:sz w:val="20"/>
          <w:lang w:val="pt-BR"/>
        </w:rPr>
      </w:pPr>
      <w:r w:rsidRPr="00E6597C">
        <w:rPr>
          <w:rFonts w:ascii="GHEA Grapalat" w:hAnsi="GHEA Grapalat" w:cs="Sylfaen"/>
          <w:sz w:val="18"/>
        </w:rPr>
        <w:t>ՀՀդրամ</w:t>
      </w:r>
    </w:p>
    <w:tbl>
      <w:tblPr>
        <w:tblW w:w="1120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1"/>
        <w:gridCol w:w="1385"/>
        <w:gridCol w:w="2123"/>
        <w:gridCol w:w="469"/>
        <w:gridCol w:w="469"/>
        <w:gridCol w:w="469"/>
        <w:gridCol w:w="469"/>
        <w:gridCol w:w="469"/>
        <w:gridCol w:w="469"/>
        <w:gridCol w:w="469"/>
        <w:gridCol w:w="469"/>
        <w:gridCol w:w="469"/>
        <w:gridCol w:w="469"/>
        <w:gridCol w:w="469"/>
        <w:gridCol w:w="469"/>
        <w:gridCol w:w="599"/>
        <w:gridCol w:w="16"/>
      </w:tblGrid>
      <w:tr w:rsidR="00F02279" w:rsidRPr="00E6597C" w:rsidTr="0092266E">
        <w:tc>
          <w:tcPr>
            <w:tcW w:w="11202" w:type="dxa"/>
            <w:gridSpan w:val="17"/>
          </w:tcPr>
          <w:p w:rsidR="00F02279" w:rsidRPr="00C31E20" w:rsidRDefault="00F02279" w:rsidP="00545BDE">
            <w:pPr>
              <w:jc w:val="center"/>
              <w:rPr>
                <w:rFonts w:ascii="GHEA Grapalat" w:hAnsi="GHEA Grapalat"/>
                <w:sz w:val="16"/>
                <w:szCs w:val="16"/>
                <w:lang w:val="es-ES"/>
              </w:rPr>
            </w:pPr>
            <w:r w:rsidRPr="00C31E20">
              <w:rPr>
                <w:rFonts w:ascii="GHEA Grapalat" w:hAnsi="GHEA Grapalat"/>
                <w:sz w:val="16"/>
                <w:szCs w:val="16"/>
                <w:lang w:val="es-ES"/>
              </w:rPr>
              <w:t>Աշխատանքի</w:t>
            </w:r>
          </w:p>
        </w:tc>
      </w:tr>
      <w:tr w:rsidR="00F02279" w:rsidRPr="00F90DCD" w:rsidTr="0092266E">
        <w:trPr>
          <w:gridAfter w:val="1"/>
          <w:wAfter w:w="16" w:type="dxa"/>
        </w:trPr>
        <w:tc>
          <w:tcPr>
            <w:tcW w:w="1451" w:type="dxa"/>
            <w:vAlign w:val="center"/>
          </w:tcPr>
          <w:p w:rsidR="00F02279" w:rsidRPr="00C31E20" w:rsidRDefault="00F02279" w:rsidP="00545BDE">
            <w:pPr>
              <w:jc w:val="center"/>
              <w:rPr>
                <w:rFonts w:ascii="GHEA Grapalat" w:hAnsi="GHEA Grapalat"/>
                <w:sz w:val="16"/>
                <w:szCs w:val="16"/>
                <w:lang w:val="es-ES"/>
              </w:rPr>
            </w:pPr>
            <w:r w:rsidRPr="00C31E20">
              <w:rPr>
                <w:rFonts w:ascii="GHEA Grapalat" w:hAnsi="GHEA Grapalat"/>
                <w:sz w:val="16"/>
                <w:szCs w:val="16"/>
              </w:rPr>
              <w:t>հրավերով նախատեսված չափաբաժնի համարը</w:t>
            </w:r>
          </w:p>
        </w:tc>
        <w:tc>
          <w:tcPr>
            <w:tcW w:w="1385" w:type="dxa"/>
            <w:vAlign w:val="center"/>
          </w:tcPr>
          <w:p w:rsidR="00F02279" w:rsidRPr="00C31E20" w:rsidRDefault="00F02279" w:rsidP="00545BDE">
            <w:pPr>
              <w:jc w:val="center"/>
              <w:rPr>
                <w:rFonts w:ascii="GHEA Grapalat" w:hAnsi="GHEA Grapalat"/>
                <w:sz w:val="16"/>
                <w:szCs w:val="16"/>
                <w:lang w:val="es-ES"/>
              </w:rPr>
            </w:pPr>
            <w:r w:rsidRPr="00C31E20">
              <w:rPr>
                <w:rFonts w:ascii="GHEA Grapalat" w:hAnsi="GHEA Grapalat"/>
                <w:sz w:val="16"/>
                <w:szCs w:val="16"/>
              </w:rPr>
              <w:t>գնումներիպլանովնախատեսվածմիջանցիկծածկագիրը</w:t>
            </w:r>
            <w:r w:rsidRPr="00C31E20">
              <w:rPr>
                <w:rFonts w:ascii="GHEA Grapalat" w:hAnsi="GHEA Grapalat"/>
                <w:sz w:val="16"/>
                <w:szCs w:val="16"/>
                <w:lang w:val="es-ES"/>
              </w:rPr>
              <w:t xml:space="preserve">` </w:t>
            </w:r>
            <w:r w:rsidRPr="00C31E20">
              <w:rPr>
                <w:rFonts w:ascii="GHEA Grapalat" w:hAnsi="GHEA Grapalat"/>
                <w:sz w:val="16"/>
                <w:szCs w:val="16"/>
              </w:rPr>
              <w:t>ըստԳՄԱդասակարգման</w:t>
            </w:r>
            <w:r w:rsidRPr="00C31E20">
              <w:rPr>
                <w:rFonts w:ascii="GHEA Grapalat" w:hAnsi="GHEA Grapalat"/>
                <w:sz w:val="16"/>
                <w:szCs w:val="16"/>
                <w:lang w:val="es-ES"/>
              </w:rPr>
              <w:t xml:space="preserve"> (CPV)</w:t>
            </w:r>
          </w:p>
        </w:tc>
        <w:tc>
          <w:tcPr>
            <w:tcW w:w="2123" w:type="dxa"/>
            <w:vAlign w:val="center"/>
          </w:tcPr>
          <w:p w:rsidR="00F02279" w:rsidRPr="00C31E20" w:rsidRDefault="00F02279" w:rsidP="00545BDE">
            <w:pPr>
              <w:jc w:val="center"/>
              <w:rPr>
                <w:rFonts w:ascii="GHEA Grapalat" w:hAnsi="GHEA Grapalat"/>
                <w:sz w:val="16"/>
                <w:szCs w:val="16"/>
                <w:lang w:val="es-ES"/>
              </w:rPr>
            </w:pPr>
            <w:r w:rsidRPr="00C31E20">
              <w:rPr>
                <w:rFonts w:ascii="GHEA Grapalat" w:hAnsi="GHEA Grapalat"/>
                <w:sz w:val="16"/>
                <w:szCs w:val="16"/>
              </w:rPr>
              <w:t>անվանումը</w:t>
            </w:r>
          </w:p>
        </w:tc>
        <w:tc>
          <w:tcPr>
            <w:tcW w:w="6227" w:type="dxa"/>
            <w:gridSpan w:val="13"/>
            <w:vAlign w:val="center"/>
          </w:tcPr>
          <w:p w:rsidR="00F02279" w:rsidRPr="00C31E20" w:rsidRDefault="00F02279" w:rsidP="00545BDE">
            <w:pPr>
              <w:jc w:val="both"/>
              <w:rPr>
                <w:rFonts w:ascii="GHEA Grapalat" w:hAnsi="GHEA Grapalat"/>
                <w:sz w:val="16"/>
                <w:szCs w:val="16"/>
                <w:lang w:val="es-ES"/>
              </w:rPr>
            </w:pPr>
            <w:r w:rsidRPr="00C31E20">
              <w:rPr>
                <w:rFonts w:ascii="GHEA Grapalat" w:hAnsi="GHEA Grapalat"/>
                <w:sz w:val="16"/>
                <w:szCs w:val="16"/>
                <w:lang w:val="es-ES"/>
              </w:rPr>
              <w:t>դիմաց վճարումները նախատեսվում է իրականացնել 20  թ-ին` ըստ ամիսների, այդ թվում**</w:t>
            </w:r>
          </w:p>
        </w:tc>
      </w:tr>
      <w:tr w:rsidR="00F02279" w:rsidRPr="00E6597C" w:rsidTr="00C31E20">
        <w:trPr>
          <w:gridAfter w:val="1"/>
          <w:wAfter w:w="16" w:type="dxa"/>
          <w:trHeight w:val="1233"/>
        </w:trPr>
        <w:tc>
          <w:tcPr>
            <w:tcW w:w="1451" w:type="dxa"/>
          </w:tcPr>
          <w:p w:rsidR="00F02279" w:rsidRPr="00E6597C" w:rsidRDefault="00F02279" w:rsidP="00545BDE">
            <w:pPr>
              <w:jc w:val="center"/>
              <w:rPr>
                <w:rFonts w:ascii="GHEA Grapalat" w:hAnsi="GHEA Grapalat"/>
                <w:sz w:val="20"/>
                <w:lang w:val="es-ES"/>
              </w:rPr>
            </w:pPr>
          </w:p>
        </w:tc>
        <w:tc>
          <w:tcPr>
            <w:tcW w:w="1385" w:type="dxa"/>
          </w:tcPr>
          <w:p w:rsidR="00F02279" w:rsidRPr="00E6597C" w:rsidRDefault="00F02279" w:rsidP="00545BDE">
            <w:pPr>
              <w:jc w:val="center"/>
              <w:rPr>
                <w:rFonts w:ascii="GHEA Grapalat" w:hAnsi="GHEA Grapalat"/>
                <w:sz w:val="20"/>
                <w:lang w:val="es-ES"/>
              </w:rPr>
            </w:pPr>
          </w:p>
        </w:tc>
        <w:tc>
          <w:tcPr>
            <w:tcW w:w="2123" w:type="dxa"/>
          </w:tcPr>
          <w:p w:rsidR="00F02279" w:rsidRPr="00E6597C" w:rsidRDefault="00F02279" w:rsidP="00545BDE">
            <w:pPr>
              <w:jc w:val="center"/>
              <w:rPr>
                <w:rFonts w:ascii="GHEA Grapalat" w:hAnsi="GHEA Grapalat"/>
                <w:sz w:val="20"/>
                <w:lang w:val="es-ES"/>
              </w:rPr>
            </w:pP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նոյեմբեր</w:t>
            </w:r>
          </w:p>
        </w:tc>
        <w:tc>
          <w:tcPr>
            <w:tcW w:w="46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599"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047248" w:rsidRPr="00E6597C" w:rsidTr="0092266E">
        <w:trPr>
          <w:gridAfter w:val="1"/>
          <w:wAfter w:w="16" w:type="dxa"/>
          <w:trHeight w:val="1098"/>
        </w:trPr>
        <w:tc>
          <w:tcPr>
            <w:tcW w:w="1451" w:type="dxa"/>
            <w:vAlign w:val="center"/>
          </w:tcPr>
          <w:p w:rsidR="00047248" w:rsidRPr="00DC2F92" w:rsidRDefault="00047248" w:rsidP="00047248">
            <w:pPr>
              <w:jc w:val="center"/>
              <w:rPr>
                <w:rFonts w:ascii="GHEA Grapalat" w:hAnsi="GHEA Grapalat"/>
                <w:sz w:val="20"/>
                <w:lang w:val="ru-RU"/>
              </w:rPr>
            </w:pPr>
            <w:bookmarkStart w:id="17" w:name="_GoBack" w:colFirst="0" w:colLast="2"/>
            <w:r>
              <w:rPr>
                <w:rFonts w:ascii="GHEA Grapalat" w:hAnsi="GHEA Grapalat"/>
                <w:sz w:val="20"/>
                <w:lang w:val="ru-RU"/>
              </w:rPr>
              <w:t>1</w:t>
            </w:r>
          </w:p>
        </w:tc>
        <w:tc>
          <w:tcPr>
            <w:tcW w:w="1385" w:type="dxa"/>
            <w:vAlign w:val="center"/>
          </w:tcPr>
          <w:p w:rsidR="00047248" w:rsidRDefault="00047248" w:rsidP="00047248">
            <w:pPr>
              <w:jc w:val="center"/>
              <w:rPr>
                <w:rFonts w:ascii="Calibri" w:hAnsi="Calibri" w:cs="Calibri"/>
                <w:sz w:val="22"/>
                <w:szCs w:val="22"/>
              </w:rPr>
            </w:pPr>
            <w:r>
              <w:rPr>
                <w:rFonts w:ascii="Calibri" w:hAnsi="Calibri" w:cs="Calibri"/>
                <w:sz w:val="22"/>
                <w:szCs w:val="22"/>
              </w:rPr>
              <w:t>45231132</w:t>
            </w:r>
          </w:p>
          <w:p w:rsidR="00047248" w:rsidRPr="00E6597C" w:rsidRDefault="00047248" w:rsidP="00047248">
            <w:pPr>
              <w:jc w:val="center"/>
              <w:rPr>
                <w:rFonts w:ascii="GHEA Grapalat" w:hAnsi="GHEA Grapalat"/>
                <w:sz w:val="20"/>
                <w:lang w:val="es-ES"/>
              </w:rPr>
            </w:pPr>
          </w:p>
        </w:tc>
        <w:tc>
          <w:tcPr>
            <w:tcW w:w="2123" w:type="dxa"/>
            <w:vAlign w:val="center"/>
          </w:tcPr>
          <w:p w:rsidR="00047248" w:rsidRPr="0092266E" w:rsidRDefault="00047248" w:rsidP="00047248">
            <w:pPr>
              <w:jc w:val="center"/>
              <w:rPr>
                <w:rFonts w:ascii="GHEA Grapalat" w:hAnsi="GHEA Grapalat"/>
                <w:sz w:val="20"/>
                <w:szCs w:val="20"/>
                <w:lang w:val="es-ES"/>
              </w:rPr>
            </w:pPr>
            <w:r w:rsidRPr="0092266E">
              <w:rPr>
                <w:rFonts w:ascii="GHEA Grapalat" w:eastAsia="Calibri" w:hAnsi="GHEA Grapalat" w:cs="Sylfaen"/>
                <w:i/>
                <w:sz w:val="20"/>
                <w:szCs w:val="20"/>
                <w:lang w:val="hy-AM"/>
              </w:rPr>
              <w:t>Գառնի համայնքի խմելու ջրագծերի կառուցման աշխատանքներ</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cs="Arial"/>
                <w:sz w:val="18"/>
                <w:szCs w:val="18"/>
                <w:lang w:val="pt-BR"/>
              </w:rPr>
            </w:pPr>
            <w:r w:rsidRPr="00E6597C">
              <w:rPr>
                <w:rFonts w:ascii="GHEA Grapalat" w:hAnsi="GHEA Grapalat"/>
                <w:sz w:val="20"/>
                <w:lang w:val="pt-BR"/>
              </w:rPr>
              <w:t>... %</w:t>
            </w:r>
          </w:p>
        </w:tc>
        <w:tc>
          <w:tcPr>
            <w:tcW w:w="59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b/>
                <w:lang w:val="pt-BR"/>
              </w:rPr>
            </w:pPr>
            <w:r w:rsidRPr="00E6597C">
              <w:rPr>
                <w:rFonts w:ascii="GHEA Grapalat" w:hAnsi="GHEA Grapalat"/>
                <w:sz w:val="20"/>
                <w:lang w:val="pt-BR"/>
              </w:rPr>
              <w:t>... %</w:t>
            </w:r>
          </w:p>
        </w:tc>
      </w:tr>
      <w:tr w:rsidR="00047248" w:rsidRPr="00E6597C" w:rsidTr="0092266E">
        <w:trPr>
          <w:gridAfter w:val="1"/>
          <w:wAfter w:w="16" w:type="dxa"/>
          <w:trHeight w:val="1098"/>
        </w:trPr>
        <w:tc>
          <w:tcPr>
            <w:tcW w:w="1451" w:type="dxa"/>
            <w:vAlign w:val="center"/>
          </w:tcPr>
          <w:p w:rsidR="00047248" w:rsidRPr="00DC2F92" w:rsidRDefault="00047248" w:rsidP="00047248">
            <w:pPr>
              <w:jc w:val="center"/>
              <w:rPr>
                <w:rFonts w:ascii="GHEA Grapalat" w:hAnsi="GHEA Grapalat"/>
                <w:sz w:val="20"/>
                <w:lang w:val="ru-RU"/>
              </w:rPr>
            </w:pPr>
            <w:r>
              <w:rPr>
                <w:rFonts w:ascii="GHEA Grapalat" w:hAnsi="GHEA Grapalat"/>
                <w:sz w:val="20"/>
                <w:lang w:val="ru-RU"/>
              </w:rPr>
              <w:t>2</w:t>
            </w:r>
          </w:p>
        </w:tc>
        <w:tc>
          <w:tcPr>
            <w:tcW w:w="1385" w:type="dxa"/>
            <w:vAlign w:val="center"/>
          </w:tcPr>
          <w:p w:rsidR="00047248" w:rsidRDefault="00047248" w:rsidP="00047248">
            <w:pPr>
              <w:jc w:val="center"/>
              <w:rPr>
                <w:rFonts w:ascii="Calibri" w:hAnsi="Calibri" w:cs="Calibri"/>
                <w:sz w:val="22"/>
                <w:szCs w:val="22"/>
              </w:rPr>
            </w:pPr>
            <w:r>
              <w:rPr>
                <w:rFonts w:ascii="Calibri" w:hAnsi="Calibri" w:cs="Calibri"/>
                <w:sz w:val="22"/>
                <w:szCs w:val="22"/>
              </w:rPr>
              <w:t>45311138</w:t>
            </w:r>
          </w:p>
          <w:p w:rsidR="00047248" w:rsidRPr="00E6597C" w:rsidRDefault="00047248" w:rsidP="00047248">
            <w:pPr>
              <w:jc w:val="center"/>
              <w:rPr>
                <w:rFonts w:ascii="GHEA Grapalat" w:hAnsi="GHEA Grapalat"/>
                <w:sz w:val="20"/>
                <w:lang w:val="es-ES"/>
              </w:rPr>
            </w:pPr>
          </w:p>
        </w:tc>
        <w:tc>
          <w:tcPr>
            <w:tcW w:w="2123" w:type="dxa"/>
            <w:vAlign w:val="center"/>
          </w:tcPr>
          <w:p w:rsidR="00047248" w:rsidRPr="0092266E" w:rsidRDefault="00047248" w:rsidP="00047248">
            <w:pPr>
              <w:jc w:val="center"/>
              <w:rPr>
                <w:rFonts w:ascii="GHEA Grapalat" w:hAnsi="GHEA Grapalat"/>
                <w:sz w:val="20"/>
                <w:szCs w:val="20"/>
                <w:lang w:val="es-ES"/>
              </w:rPr>
            </w:pPr>
            <w:r w:rsidRPr="0092266E">
              <w:rPr>
                <w:rFonts w:ascii="GHEA Grapalat" w:hAnsi="GHEA Grapalat" w:cs="Sylfaen"/>
                <w:i/>
                <w:sz w:val="20"/>
                <w:szCs w:val="20"/>
              </w:rPr>
              <w:t>Գառնիհամայնքիփողոցներիլուսավորությանանցկացմանաշխատանքներ</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59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r>
      <w:tr w:rsidR="00047248" w:rsidRPr="00E6597C" w:rsidTr="0092266E">
        <w:trPr>
          <w:gridAfter w:val="1"/>
          <w:wAfter w:w="16" w:type="dxa"/>
          <w:trHeight w:val="1098"/>
        </w:trPr>
        <w:tc>
          <w:tcPr>
            <w:tcW w:w="1451" w:type="dxa"/>
            <w:vAlign w:val="center"/>
          </w:tcPr>
          <w:p w:rsidR="00047248" w:rsidRPr="00DC2F92" w:rsidRDefault="00047248" w:rsidP="00047248">
            <w:pPr>
              <w:jc w:val="center"/>
              <w:rPr>
                <w:rFonts w:ascii="GHEA Grapalat" w:hAnsi="GHEA Grapalat"/>
                <w:sz w:val="20"/>
                <w:lang w:val="ru-RU"/>
              </w:rPr>
            </w:pPr>
            <w:r>
              <w:rPr>
                <w:rFonts w:ascii="GHEA Grapalat" w:hAnsi="GHEA Grapalat"/>
                <w:sz w:val="20"/>
                <w:lang w:val="ru-RU"/>
              </w:rPr>
              <w:t>3</w:t>
            </w:r>
          </w:p>
        </w:tc>
        <w:tc>
          <w:tcPr>
            <w:tcW w:w="1385" w:type="dxa"/>
            <w:vAlign w:val="center"/>
          </w:tcPr>
          <w:p w:rsidR="00047248" w:rsidRPr="00DC2F92" w:rsidRDefault="00047248" w:rsidP="00047248">
            <w:pPr>
              <w:jc w:val="center"/>
              <w:rPr>
                <w:rFonts w:ascii="GHEA Grapalat" w:hAnsi="GHEA Grapalat"/>
                <w:sz w:val="20"/>
                <w:lang w:val="ru-RU"/>
              </w:rPr>
            </w:pPr>
            <w:r>
              <w:rPr>
                <w:rFonts w:ascii="Calibri" w:hAnsi="Calibri" w:cs="Calibri"/>
                <w:sz w:val="22"/>
                <w:szCs w:val="22"/>
              </w:rPr>
              <w:t>45231187</w:t>
            </w:r>
            <w:r>
              <w:rPr>
                <w:rFonts w:ascii="Calibri" w:hAnsi="Calibri" w:cs="Calibri"/>
                <w:sz w:val="22"/>
                <w:szCs w:val="22"/>
                <w:lang w:val="ru-RU"/>
              </w:rPr>
              <w:t>-1</w:t>
            </w:r>
          </w:p>
        </w:tc>
        <w:tc>
          <w:tcPr>
            <w:tcW w:w="2123" w:type="dxa"/>
            <w:vAlign w:val="center"/>
          </w:tcPr>
          <w:p w:rsidR="00047248" w:rsidRPr="0092266E" w:rsidRDefault="00047248" w:rsidP="00047248">
            <w:pPr>
              <w:jc w:val="center"/>
              <w:rPr>
                <w:rFonts w:ascii="GHEA Grapalat" w:hAnsi="GHEA Grapalat"/>
                <w:sz w:val="20"/>
                <w:szCs w:val="20"/>
                <w:lang w:val="es-ES"/>
              </w:rPr>
            </w:pPr>
            <w:r w:rsidRPr="0092266E">
              <w:rPr>
                <w:rFonts w:ascii="GHEA Grapalat" w:eastAsia="Calibri" w:hAnsi="GHEA Grapalat" w:cs="Sylfaen"/>
                <w:i/>
                <w:sz w:val="20"/>
                <w:szCs w:val="20"/>
                <w:lang w:val="hy-AM"/>
              </w:rPr>
              <w:t>Գառնի համայնքի ճանապարհների ասֆալտապատման աշխատանքներ</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59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r>
      <w:tr w:rsidR="00047248" w:rsidRPr="00E6597C" w:rsidTr="0092266E">
        <w:trPr>
          <w:gridAfter w:val="1"/>
          <w:wAfter w:w="16" w:type="dxa"/>
          <w:trHeight w:val="1098"/>
        </w:trPr>
        <w:tc>
          <w:tcPr>
            <w:tcW w:w="1451" w:type="dxa"/>
            <w:vAlign w:val="center"/>
          </w:tcPr>
          <w:p w:rsidR="00047248" w:rsidRPr="00DC2F92" w:rsidRDefault="00047248" w:rsidP="00047248">
            <w:pPr>
              <w:jc w:val="center"/>
              <w:rPr>
                <w:rFonts w:ascii="GHEA Grapalat" w:hAnsi="GHEA Grapalat"/>
                <w:sz w:val="20"/>
                <w:lang w:val="ru-RU"/>
              </w:rPr>
            </w:pPr>
            <w:r>
              <w:rPr>
                <w:rFonts w:ascii="GHEA Grapalat" w:hAnsi="GHEA Grapalat"/>
                <w:sz w:val="20"/>
                <w:lang w:val="ru-RU"/>
              </w:rPr>
              <w:t>4</w:t>
            </w:r>
          </w:p>
        </w:tc>
        <w:tc>
          <w:tcPr>
            <w:tcW w:w="1385" w:type="dxa"/>
            <w:vAlign w:val="center"/>
          </w:tcPr>
          <w:p w:rsidR="00047248" w:rsidRPr="00DC2F92" w:rsidRDefault="00047248" w:rsidP="00047248">
            <w:pPr>
              <w:jc w:val="center"/>
              <w:rPr>
                <w:rFonts w:ascii="GHEA Grapalat" w:hAnsi="GHEA Grapalat"/>
                <w:sz w:val="20"/>
                <w:lang w:val="ru-RU"/>
              </w:rPr>
            </w:pPr>
            <w:r>
              <w:rPr>
                <w:rFonts w:ascii="Calibri" w:hAnsi="Calibri" w:cs="Calibri"/>
                <w:sz w:val="22"/>
                <w:szCs w:val="22"/>
              </w:rPr>
              <w:t>45231187</w:t>
            </w:r>
            <w:r>
              <w:rPr>
                <w:rFonts w:ascii="Calibri" w:hAnsi="Calibri" w:cs="Calibri"/>
                <w:sz w:val="22"/>
                <w:szCs w:val="22"/>
                <w:lang w:val="ru-RU"/>
              </w:rPr>
              <w:t>-2</w:t>
            </w:r>
          </w:p>
        </w:tc>
        <w:tc>
          <w:tcPr>
            <w:tcW w:w="2123" w:type="dxa"/>
            <w:vAlign w:val="center"/>
          </w:tcPr>
          <w:p w:rsidR="00047248" w:rsidRPr="0092266E" w:rsidRDefault="00047248" w:rsidP="00047248">
            <w:pPr>
              <w:jc w:val="center"/>
              <w:rPr>
                <w:rFonts w:ascii="GHEA Grapalat" w:hAnsi="GHEA Grapalat"/>
                <w:sz w:val="20"/>
                <w:szCs w:val="20"/>
                <w:lang w:val="es-ES"/>
              </w:rPr>
            </w:pPr>
            <w:r w:rsidRPr="0092266E">
              <w:rPr>
                <w:rFonts w:ascii="GHEA Grapalat" w:eastAsia="Calibri" w:hAnsi="GHEA Grapalat" w:cs="Sylfaen"/>
                <w:i/>
                <w:sz w:val="20"/>
                <w:szCs w:val="20"/>
                <w:lang w:val="hy-AM"/>
              </w:rPr>
              <w:t>Գառնի համայնքի ճանապարհների ասֆալտապատման աշխատանքներ</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46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c>
          <w:tcPr>
            <w:tcW w:w="599" w:type="dxa"/>
          </w:tcPr>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p>
          <w:p w:rsidR="00047248" w:rsidRPr="00E6597C" w:rsidRDefault="00047248" w:rsidP="00047248">
            <w:pPr>
              <w:jc w:val="center"/>
              <w:rPr>
                <w:rFonts w:ascii="GHEA Grapalat" w:hAnsi="GHEA Grapalat"/>
                <w:sz w:val="20"/>
                <w:lang w:val="pt-BR"/>
              </w:rPr>
            </w:pPr>
            <w:r w:rsidRPr="00E6597C">
              <w:rPr>
                <w:rFonts w:ascii="GHEA Grapalat" w:hAnsi="GHEA Grapalat"/>
                <w:sz w:val="20"/>
                <w:lang w:val="pt-BR"/>
              </w:rPr>
              <w:t>... %</w:t>
            </w:r>
          </w:p>
        </w:tc>
      </w:tr>
      <w:bookmarkEnd w:id="17"/>
    </w:tbl>
    <w:p w:rsidR="00F02279" w:rsidRPr="00E6597C" w:rsidRDefault="00F02279" w:rsidP="00F02279">
      <w:pPr>
        <w:rPr>
          <w:rFonts w:ascii="GHEA Grapalat" w:hAnsi="GHEA Grapalat"/>
          <w:i/>
          <w:sz w:val="18"/>
          <w:szCs w:val="18"/>
        </w:rPr>
      </w:pPr>
    </w:p>
    <w:p w:rsidR="00612CAF" w:rsidRPr="007C7E79" w:rsidRDefault="00612CAF" w:rsidP="00612CAF">
      <w:pPr>
        <w:jc w:val="both"/>
        <w:rPr>
          <w:rFonts w:ascii="GHEA Grapalat" w:hAnsi="GHEA Grapalat" w:cs="Sylfaen"/>
          <w:i/>
          <w:sz w:val="18"/>
          <w:szCs w:val="18"/>
          <w:lang w:val="pt-BR"/>
        </w:rPr>
      </w:pPr>
      <w:r w:rsidRPr="007C7E79">
        <w:rPr>
          <w:rFonts w:ascii="GHEA Grapalat" w:hAnsi="GHEA Grapalat" w:cs="Sylfaen"/>
          <w:i/>
          <w:sz w:val="18"/>
          <w:szCs w:val="18"/>
          <w:lang w:val="hy-AM"/>
        </w:rPr>
        <w:t>*Պ</w:t>
      </w:r>
      <w:r w:rsidRPr="007C7E79">
        <w:rPr>
          <w:rFonts w:ascii="GHEA Grapalat" w:hAnsi="GHEA Grapalat" w:cs="Sylfaen"/>
          <w:i/>
          <w:sz w:val="18"/>
          <w:szCs w:val="18"/>
          <w:lang w:val="pt-BR"/>
        </w:rPr>
        <w:t>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612CAF" w:rsidRDefault="00F02279" w:rsidP="00047248">
      <w:pPr>
        <w:rPr>
          <w:rFonts w:ascii="GHEA Grapalat" w:hAnsi="GHEA Grapalat"/>
          <w:sz w:val="20"/>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047248">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կնքված</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701"/>
        <w:gridCol w:w="5049"/>
      </w:tblGrid>
      <w:tr w:rsidR="00F02279" w:rsidRPr="00434340" w:rsidTr="00545BDE">
        <w:trPr>
          <w:tblCellSpacing w:w="7" w:type="dxa"/>
          <w:jc w:val="center"/>
        </w:trPr>
        <w:tc>
          <w:tcPr>
            <w:tcW w:w="0" w:type="auto"/>
            <w:vAlign w:val="center"/>
          </w:tcPr>
          <w:p w:rsidR="00F02279" w:rsidRPr="00E6597C" w:rsidRDefault="00645073" w:rsidP="00545BDE">
            <w:pPr>
              <w:jc w:val="center"/>
              <w:rPr>
                <w:rFonts w:ascii="GHEA Grapalat" w:hAnsi="GHEA Grapalat"/>
                <w:iCs/>
                <w:color w:val="000000"/>
                <w:sz w:val="21"/>
                <w:szCs w:val="21"/>
                <w:lang w:val="pt-BR"/>
              </w:rPr>
            </w:pPr>
            <w:r w:rsidRPr="00645073">
              <w:rPr>
                <w:noProof/>
              </w:rPr>
              <w:pict>
                <v:rect id="Rectangle 100"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F02279" w:rsidRPr="00E6597C">
              <w:rPr>
                <w:rFonts w:ascii="GHEA Grapalat" w:hAnsi="GHEA Grapalat"/>
                <w:iCs/>
                <w:color w:val="000000"/>
                <w:sz w:val="21"/>
                <w:szCs w:val="21"/>
              </w:rPr>
              <w:t>Պայմանագրիկողմ</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ՊԱՅՄԱՆԱԳՐԻԿԱՄԴՐԱՄԻՄԱՍԻ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xml:space="preserve">«      » «              »20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Պայմանագրիկնքմանամսաթիվը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Պատվիրատունև</w:t>
      </w:r>
      <w:r w:rsidRPr="00E6597C">
        <w:rPr>
          <w:rFonts w:ascii="GHEA Grapalat" w:hAnsi="GHEA Grapalat"/>
          <w:color w:val="000000"/>
          <w:sz w:val="21"/>
          <w:szCs w:val="21"/>
        </w:rPr>
        <w:t>Պայմանագրիկողմը՝</w:t>
      </w:r>
      <w:r w:rsidRPr="00E6597C">
        <w:rPr>
          <w:rFonts w:ascii="GHEA Grapalat" w:hAnsi="GHEA Grapalat"/>
          <w:color w:val="000000"/>
          <w:sz w:val="21"/>
          <w:szCs w:val="21"/>
          <w:lang w:val="hy-AM"/>
        </w:rPr>
        <w:t xml:space="preserve">հիմք ընդունելովպայմանագրի կատարման վերաբերյալ «   » «       » 20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Պայմանագրիշրջանակներում</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արձանագրությաներկկողմ</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rPr>
        <w:t>հաշիվապրանքագիրըև</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կնքված</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5D0EFA" w:rsidRDefault="00F02279" w:rsidP="00F02279">
      <w:pPr>
        <w:tabs>
          <w:tab w:val="left" w:pos="360"/>
          <w:tab w:val="left" w:pos="540"/>
        </w:tabs>
        <w:jc w:val="center"/>
        <w:rPr>
          <w:rFonts w:ascii="Sylfaen" w:hAnsi="Sylfaen" w:cs="Sylfaen"/>
          <w:b/>
          <w:bCs/>
          <w:sz w:val="20"/>
          <w:szCs w:val="20"/>
          <w:lang w:val="pt-BR"/>
        </w:rPr>
      </w:pPr>
    </w:p>
    <w:p w:rsidR="00F02279" w:rsidRPr="005D0EFA" w:rsidRDefault="00F02279" w:rsidP="00F02279">
      <w:pPr>
        <w:tabs>
          <w:tab w:val="left" w:pos="360"/>
          <w:tab w:val="left" w:pos="540"/>
        </w:tabs>
        <w:jc w:val="center"/>
        <w:rPr>
          <w:rFonts w:ascii="Sylfaen" w:hAnsi="Sylfaen" w:cs="Sylfaen"/>
          <w:b/>
          <w:bCs/>
          <w:lang w:val="pt-BR"/>
        </w:rPr>
      </w:pP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
    <w:p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պայմանագրիարդյունքըՊատվիրատուինհանձնելուփաստըֆիքսելուվերաբերյալ</w:t>
      </w: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արձանագրվումէ</w:t>
      </w:r>
      <w:r w:rsidRPr="00E6597C">
        <w:rPr>
          <w:rFonts w:ascii="GHEA Grapalat" w:hAnsi="GHEA Grapalat" w:cs="Sylfaen"/>
          <w:sz w:val="20"/>
          <w:szCs w:val="20"/>
          <w:lang w:val="hy-AM"/>
        </w:rPr>
        <w:t>, որ</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lang w:val="pt-BR"/>
        </w:rPr>
        <w:t>-</w:t>
      </w:r>
      <w:r w:rsidRPr="00E6597C">
        <w:rPr>
          <w:rFonts w:ascii="GHEA Grapalat" w:hAnsi="GHEA Grapalat" w:cs="Sylfaen"/>
          <w:sz w:val="20"/>
        </w:rPr>
        <w:t>ի</w:t>
      </w:r>
    </w:p>
    <w:p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E6597C">
        <w:rPr>
          <w:rFonts w:ascii="GHEA Grapalat" w:hAnsi="GHEA Grapalat" w:cs="Sylfaen"/>
          <w:sz w:val="12"/>
          <w:szCs w:val="12"/>
        </w:rPr>
        <w:t>ՊատվիրատուիանունըԿապալառուիանունը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միջև</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lastRenderedPageBreak/>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957" w:rsidRDefault="009B3957">
      <w:r>
        <w:separator/>
      </w:r>
    </w:p>
  </w:endnote>
  <w:endnote w:type="continuationSeparator" w:id="1">
    <w:p w:rsidR="009B3957" w:rsidRDefault="009B39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Narrow"/>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957" w:rsidRDefault="009B3957">
      <w:r>
        <w:separator/>
      </w:r>
    </w:p>
  </w:footnote>
  <w:footnote w:type="continuationSeparator" w:id="1">
    <w:p w:rsidR="009B3957" w:rsidRDefault="009B3957">
      <w:r>
        <w:continuationSeparator/>
      </w:r>
    </w:p>
  </w:footnote>
  <w:footnote w:id="2">
    <w:p w:rsidR="008C77E1" w:rsidRPr="00015CC3" w:rsidRDefault="008C77E1" w:rsidP="006C1D25">
      <w:pPr>
        <w:pStyle w:val="af2"/>
        <w:jc w:val="both"/>
        <w:rPr>
          <w:rFonts w:ascii="GHEA Grapalat" w:hAnsi="GHEA Grapalat" w:cs="Sylfaen"/>
          <w:i/>
          <w:sz w:val="16"/>
          <w:szCs w:val="16"/>
          <w:lang w:val="af-ZA"/>
        </w:rPr>
      </w:pPr>
      <w:r w:rsidRPr="005D7B02">
        <w:rPr>
          <w:rStyle w:val="af6"/>
        </w:rPr>
        <w:footnoteRef/>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ինչպեսնաևհրավերի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րդբաժինըհրավերիցհանվումէ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rsidR="008C77E1" w:rsidRPr="00265A5A" w:rsidRDefault="008C77E1"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rPr>
        <w:t>ընթացակարգըկազմակերպվումէ</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Գնումներիմասին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ՀՀօրենքի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rPr>
        <w:t>րդհոդվածի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rPr>
        <w:t>րդմասի</w:t>
      </w:r>
      <w:r>
        <w:rPr>
          <w:rFonts w:ascii="GHEA Grapalat" w:hAnsi="GHEA Grapalat" w:cs="Sylfaen"/>
          <w:i/>
          <w:sz w:val="16"/>
          <w:szCs w:val="16"/>
          <w:lang w:val="hy-AM"/>
        </w:rPr>
        <w:t xml:space="preserve"> 1-ին կետի </w:t>
      </w:r>
      <w:r w:rsidRPr="005D7B02">
        <w:rPr>
          <w:rFonts w:ascii="GHEA Grapalat" w:hAnsi="GHEA Grapalat" w:cs="Sylfaen"/>
          <w:i/>
          <w:sz w:val="16"/>
          <w:szCs w:val="16"/>
        </w:rPr>
        <w:t>հիմանվրա</w:t>
      </w:r>
    </w:p>
    <w:p w:rsidR="008C77E1" w:rsidRPr="00265A5A" w:rsidRDefault="008C77E1"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գնմանհայտովտվյալընթացակարգիշրջանակումգնվելիքաշխատանքների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sidRPr="005D0EFA">
        <w:rPr>
          <w:rFonts w:ascii="GHEA Grapalat" w:hAnsi="GHEA Grapalat" w:cs="Sylfaen"/>
          <w:i/>
          <w:sz w:val="16"/>
          <w:szCs w:val="16"/>
          <w:lang w:val="af-ZA"/>
        </w:rPr>
        <w:t>)</w:t>
      </w:r>
      <w:r w:rsidRPr="005D7B02">
        <w:rPr>
          <w:rFonts w:ascii="GHEA Grapalat" w:hAnsi="GHEA Grapalat" w:cs="Sylfaen"/>
          <w:i/>
          <w:sz w:val="16"/>
          <w:szCs w:val="16"/>
        </w:rPr>
        <w:t>չիգերազանցում</w:t>
      </w:r>
      <w:r w:rsidRPr="005D7B02">
        <w:rPr>
          <w:rFonts w:ascii="GHEA Grapalat" w:hAnsi="GHEA Grapalat" w:cs="Sylfaen"/>
          <w:i/>
          <w:sz w:val="16"/>
          <w:szCs w:val="16"/>
          <w:lang w:val="hy-AM"/>
        </w:rPr>
        <w:t>25</w:t>
      </w:r>
      <w:r w:rsidRPr="005D7B02">
        <w:rPr>
          <w:rFonts w:ascii="GHEA Grapalat" w:hAnsi="GHEA Grapalat" w:cs="Sylfaen"/>
          <w:i/>
          <w:sz w:val="16"/>
          <w:szCs w:val="16"/>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ՀՀդրամը</w:t>
      </w:r>
      <w:r w:rsidRPr="00265A5A">
        <w:rPr>
          <w:rFonts w:ascii="GHEA Grapalat" w:hAnsi="GHEA Grapalat" w:cs="Sylfaen"/>
          <w:i/>
          <w:sz w:val="16"/>
          <w:szCs w:val="16"/>
          <w:lang w:val="af-ZA"/>
        </w:rPr>
        <w:t>.</w:t>
      </w:r>
    </w:p>
    <w:p w:rsidR="008C77E1" w:rsidRPr="00265A5A" w:rsidRDefault="008C77E1"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գնումնիրականացվումէհրատապությանհիմքովպայմանավորվածմեկանձիցգնմանձևով</w:t>
      </w:r>
      <w:r w:rsidRPr="00265A5A">
        <w:rPr>
          <w:rFonts w:ascii="GHEA Grapalat" w:hAnsi="GHEA Grapalat" w:cs="Sylfaen"/>
          <w:i/>
          <w:sz w:val="16"/>
          <w:szCs w:val="16"/>
          <w:lang w:val="af-ZA"/>
        </w:rPr>
        <w:t>:</w:t>
      </w:r>
    </w:p>
    <w:p w:rsidR="008C77E1" w:rsidRPr="00FF0D1D" w:rsidRDefault="008C77E1" w:rsidP="006C1D25">
      <w:pPr>
        <w:pStyle w:val="af2"/>
        <w:jc w:val="both"/>
        <w:rPr>
          <w:lang w:val="af-ZA"/>
        </w:rPr>
      </w:pPr>
      <w:r w:rsidRPr="005D7B02">
        <w:rPr>
          <w:rFonts w:ascii="GHEA Grapalat" w:hAnsi="GHEA Grapalat" w:cs="Sylfaen"/>
          <w:i/>
          <w:sz w:val="16"/>
          <w:szCs w:val="16"/>
        </w:rPr>
        <w:t>Սույնպայմանիկիրառմանդեպքումխմբագրվումենհրավերիկետերը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բաժիններըևդրանցկատարված</w:t>
      </w:r>
      <w:r>
        <w:rPr>
          <w:rFonts w:ascii="GHEA Grapalat" w:hAnsi="GHEA Grapalat" w:cs="Sylfaen"/>
          <w:i/>
          <w:sz w:val="16"/>
          <w:szCs w:val="16"/>
        </w:rPr>
        <w:t>հ</w:t>
      </w:r>
      <w:r w:rsidRPr="005D7B02">
        <w:rPr>
          <w:rFonts w:ascii="GHEA Grapalat" w:hAnsi="GHEA Grapalat" w:cs="Sylfaen"/>
          <w:i/>
          <w:sz w:val="16"/>
          <w:szCs w:val="16"/>
        </w:rPr>
        <w:t>ղումները</w:t>
      </w:r>
      <w:r w:rsidRPr="00FF0D1D">
        <w:rPr>
          <w:rFonts w:ascii="GHEA Grapalat" w:hAnsi="GHEA Grapalat" w:cs="Sylfaen"/>
          <w:i/>
          <w:sz w:val="16"/>
          <w:szCs w:val="16"/>
          <w:lang w:val="af-ZA"/>
        </w:rPr>
        <w:t>:</w:t>
      </w:r>
    </w:p>
  </w:footnote>
  <w:footnote w:id="3">
    <w:p w:rsidR="008C77E1" w:rsidRPr="008802B3" w:rsidRDefault="008C77E1" w:rsidP="00916EDA">
      <w:pPr>
        <w:pStyle w:val="af2"/>
        <w:jc w:val="both"/>
        <w:rPr>
          <w:rFonts w:ascii="GHEA Grapalat" w:hAnsi="GHEA Grapalat" w:cs="Sylfaen"/>
          <w:i/>
          <w:sz w:val="16"/>
          <w:szCs w:val="16"/>
          <w:lang w:val="af-ZA"/>
        </w:rPr>
      </w:pPr>
      <w:r>
        <w:rPr>
          <w:rStyle w:val="af6"/>
        </w:rPr>
        <w:footnoteRef/>
      </w:r>
      <w:r w:rsidRPr="005D7B02">
        <w:rPr>
          <w:rFonts w:ascii="GHEA Grapalat" w:hAnsi="GHEA Grapalat" w:cs="Sylfaen"/>
          <w:i/>
          <w:sz w:val="16"/>
          <w:szCs w:val="16"/>
        </w:rPr>
        <w:t>Գնումըմրցույթովկամգնանշմանհարցմանձևովկազմակերպելուդեպքումսույննախադասությունըհանվումէհրավերից</w:t>
      </w:r>
      <w:r w:rsidRPr="008802B3">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8802B3">
        <w:rPr>
          <w:rFonts w:ascii="GHEA Grapalat" w:hAnsi="GHEA Grapalat" w:cs="Sylfaen"/>
          <w:i/>
          <w:sz w:val="16"/>
          <w:szCs w:val="16"/>
          <w:lang w:val="af-ZA"/>
        </w:rPr>
        <w:t>`</w:t>
      </w:r>
    </w:p>
    <w:p w:rsidR="008C77E1" w:rsidRPr="0034634B" w:rsidRDefault="008C77E1" w:rsidP="00916EDA">
      <w:pPr>
        <w:pStyle w:val="af2"/>
        <w:jc w:val="both"/>
        <w:rPr>
          <w:rFonts w:ascii="GHEA Grapalat" w:hAnsi="GHEA Grapalat" w:cs="Sylfaen"/>
          <w:i/>
          <w:sz w:val="16"/>
          <w:szCs w:val="16"/>
          <w:lang w:val="af-ZA"/>
        </w:rPr>
      </w:pPr>
      <w:r w:rsidRPr="0034634B">
        <w:rPr>
          <w:rFonts w:ascii="GHEA Grapalat" w:hAnsi="GHEA Grapalat" w:cs="Sylfaen"/>
          <w:i/>
          <w:sz w:val="16"/>
          <w:szCs w:val="16"/>
          <w:lang w:val="af-ZA"/>
        </w:rPr>
        <w:t xml:space="preserve">- </w:t>
      </w:r>
      <w:r w:rsidRPr="005D7B02">
        <w:rPr>
          <w:rFonts w:ascii="GHEA Grapalat" w:hAnsi="GHEA Grapalat" w:cs="Sylfaen"/>
          <w:i/>
          <w:sz w:val="16"/>
          <w:szCs w:val="16"/>
        </w:rPr>
        <w:t>ընթացակարգըկազմակերպվումէՕրենքի</w:t>
      </w:r>
      <w:r w:rsidRPr="0034634B">
        <w:rPr>
          <w:rFonts w:ascii="GHEA Grapalat" w:hAnsi="GHEA Grapalat" w:cs="Sylfaen"/>
          <w:i/>
          <w:sz w:val="16"/>
          <w:szCs w:val="16"/>
          <w:lang w:val="af-ZA"/>
        </w:rPr>
        <w:t xml:space="preserve"> 15-</w:t>
      </w:r>
      <w:r w:rsidRPr="005D7B02">
        <w:rPr>
          <w:rFonts w:ascii="GHEA Grapalat" w:hAnsi="GHEA Grapalat" w:cs="Sylfaen"/>
          <w:i/>
          <w:sz w:val="16"/>
          <w:szCs w:val="16"/>
        </w:rPr>
        <w:t>րդհոդվածի</w:t>
      </w:r>
      <w:r w:rsidRPr="0034634B">
        <w:rPr>
          <w:rFonts w:ascii="GHEA Grapalat" w:hAnsi="GHEA Grapalat" w:cs="Sylfaen"/>
          <w:i/>
          <w:sz w:val="16"/>
          <w:szCs w:val="16"/>
          <w:lang w:val="af-ZA"/>
        </w:rPr>
        <w:t xml:space="preserve"> 6-</w:t>
      </w:r>
      <w:r w:rsidRPr="005D7B02">
        <w:rPr>
          <w:rFonts w:ascii="GHEA Grapalat" w:hAnsi="GHEA Grapalat" w:cs="Sylfaen"/>
          <w:i/>
          <w:sz w:val="16"/>
          <w:szCs w:val="16"/>
        </w:rPr>
        <w:t>րդմասի</w:t>
      </w:r>
      <w:r>
        <w:rPr>
          <w:rFonts w:ascii="GHEA Grapalat" w:hAnsi="GHEA Grapalat" w:cs="Sylfaen"/>
          <w:i/>
          <w:sz w:val="16"/>
          <w:szCs w:val="16"/>
          <w:lang w:val="hy-AM"/>
        </w:rPr>
        <w:t xml:space="preserve">1-ին կետի </w:t>
      </w:r>
      <w:r w:rsidRPr="005D7B02">
        <w:rPr>
          <w:rFonts w:ascii="GHEA Grapalat" w:hAnsi="GHEA Grapalat" w:cs="Sylfaen"/>
          <w:i/>
          <w:sz w:val="16"/>
          <w:szCs w:val="16"/>
        </w:rPr>
        <w:t>հիմանվրա</w:t>
      </w:r>
      <w:r w:rsidRPr="0034634B">
        <w:rPr>
          <w:rFonts w:ascii="GHEA Grapalat" w:hAnsi="GHEA Grapalat" w:cs="Sylfaen"/>
          <w:i/>
          <w:sz w:val="16"/>
          <w:szCs w:val="16"/>
          <w:lang w:val="af-ZA"/>
        </w:rPr>
        <w:t xml:space="preserve">, </w:t>
      </w:r>
    </w:p>
    <w:p w:rsidR="008C77E1" w:rsidRPr="00916EDA" w:rsidRDefault="008C77E1" w:rsidP="00916EDA">
      <w:pPr>
        <w:pStyle w:val="af2"/>
        <w:jc w:val="both"/>
        <w:rPr>
          <w:rFonts w:asciiTheme="minorHAnsi" w:hAnsiTheme="minorHAnsi"/>
          <w:lang w:val="hy-AM"/>
        </w:rPr>
      </w:pPr>
      <w:r w:rsidRPr="0034634B">
        <w:rPr>
          <w:rFonts w:ascii="GHEA Grapalat" w:hAnsi="GHEA Grapalat" w:cs="Sylfaen"/>
          <w:i/>
          <w:sz w:val="16"/>
          <w:szCs w:val="16"/>
          <w:lang w:val="af-ZA"/>
        </w:rPr>
        <w:t xml:space="preserve"> - </w:t>
      </w:r>
      <w:r w:rsidRPr="005D7B02">
        <w:rPr>
          <w:rFonts w:ascii="GHEA Grapalat" w:hAnsi="GHEA Grapalat" w:cs="Sylfaen"/>
          <w:i/>
          <w:sz w:val="16"/>
          <w:szCs w:val="16"/>
        </w:rPr>
        <w:t>գնմանհայտովտվյալընթացակարգիշրջանակումգնվելիքաշխատանքի</w:t>
      </w:r>
      <w:r>
        <w:rPr>
          <w:rFonts w:ascii="GHEA Grapalat" w:hAnsi="GHEA Grapalat" w:cs="Sylfaen"/>
          <w:i/>
          <w:sz w:val="16"/>
          <w:szCs w:val="16"/>
          <w:lang w:val="hy-AM"/>
        </w:rPr>
        <w:t xml:space="preserve">գինը </w:t>
      </w:r>
      <w:r w:rsidRPr="0034634B">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sidRPr="0034634B">
        <w:rPr>
          <w:rFonts w:ascii="GHEA Grapalat" w:hAnsi="GHEA Grapalat" w:cs="Sylfaen"/>
          <w:i/>
          <w:sz w:val="16"/>
          <w:szCs w:val="16"/>
          <w:lang w:val="af-ZA"/>
        </w:rPr>
        <w:t xml:space="preserve">) </w:t>
      </w:r>
      <w:r w:rsidRPr="005D7B02">
        <w:rPr>
          <w:rFonts w:ascii="GHEA Grapalat" w:hAnsi="GHEA Grapalat" w:cs="Sylfaen"/>
          <w:i/>
          <w:sz w:val="16"/>
          <w:szCs w:val="16"/>
        </w:rPr>
        <w:t>չիգերազանցում</w:t>
      </w:r>
      <w:r w:rsidRPr="005D7B02">
        <w:rPr>
          <w:rFonts w:ascii="GHEA Grapalat" w:hAnsi="GHEA Grapalat" w:cs="Sylfaen"/>
          <w:i/>
          <w:sz w:val="16"/>
          <w:szCs w:val="16"/>
          <w:lang w:val="hy-AM"/>
        </w:rPr>
        <w:t>25</w:t>
      </w:r>
      <w:r w:rsidRPr="005D7B02">
        <w:rPr>
          <w:rFonts w:ascii="GHEA Grapalat" w:hAnsi="GHEA Grapalat" w:cs="Sylfaen"/>
          <w:i/>
          <w:sz w:val="16"/>
          <w:szCs w:val="16"/>
        </w:rPr>
        <w:t>մլն</w:t>
      </w:r>
      <w:r w:rsidRPr="0034634B">
        <w:rPr>
          <w:rFonts w:ascii="GHEA Grapalat" w:hAnsi="GHEA Grapalat" w:cs="Sylfaen"/>
          <w:i/>
          <w:sz w:val="16"/>
          <w:szCs w:val="16"/>
          <w:lang w:val="af-ZA"/>
        </w:rPr>
        <w:t xml:space="preserve">. </w:t>
      </w:r>
      <w:r w:rsidRPr="005D7B02">
        <w:rPr>
          <w:rFonts w:ascii="GHEA Grapalat" w:hAnsi="GHEA Grapalat" w:cs="Sylfaen"/>
          <w:i/>
          <w:sz w:val="16"/>
          <w:szCs w:val="16"/>
        </w:rPr>
        <w:t>ՀՀդրամը</w:t>
      </w:r>
      <w:r>
        <w:rPr>
          <w:rFonts w:ascii="GHEA Grapalat" w:hAnsi="GHEA Grapalat" w:cs="Sylfaen"/>
          <w:i/>
          <w:sz w:val="16"/>
          <w:szCs w:val="16"/>
          <w:lang w:val="hy-AM"/>
        </w:rPr>
        <w:t>:</w:t>
      </w:r>
    </w:p>
  </w:footnote>
  <w:footnote w:id="4">
    <w:p w:rsidR="008C77E1" w:rsidRPr="00D70570" w:rsidRDefault="008C77E1" w:rsidP="00D70570">
      <w:pPr>
        <w:jc w:val="both"/>
        <w:rPr>
          <w:rFonts w:asciiTheme="minorHAnsi" w:hAnsiTheme="minorHAnsi"/>
          <w:lang w:val="hy-AM"/>
        </w:rPr>
      </w:pPr>
      <w:r>
        <w:rPr>
          <w:rStyle w:val="af6"/>
        </w:rPr>
        <w:footnoteRef/>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rsidR="008C77E1" w:rsidRPr="005C4375" w:rsidRDefault="008C77E1">
      <w:pPr>
        <w:pStyle w:val="af2"/>
        <w:rPr>
          <w:lang w:val="hy-AM"/>
        </w:rPr>
      </w:pPr>
      <w:r>
        <w:rPr>
          <w:rStyle w:val="af6"/>
        </w:rPr>
        <w:footnoteRef/>
      </w:r>
      <w:r w:rsidRPr="00D70570">
        <w:rPr>
          <w:rFonts w:ascii="GHEA Grapalat" w:hAnsi="GHEA Grapalat" w:cs="Sylfaen"/>
          <w:i/>
          <w:sz w:val="16"/>
          <w:szCs w:val="16"/>
          <w:lang w:val="hy-AM"/>
        </w:rPr>
        <w:t>Ենթակետը հանվում է, եթե հայտի ապահովման պահանջ սահմանված չէ:</w:t>
      </w:r>
    </w:p>
  </w:footnote>
  <w:footnote w:id="6">
    <w:p w:rsidR="008C77E1" w:rsidRPr="00263447" w:rsidRDefault="008C77E1" w:rsidP="00263447">
      <w:pPr>
        <w:pStyle w:val="af2"/>
        <w:jc w:val="both"/>
        <w:rPr>
          <w:rFonts w:ascii="GHEA Grapalat" w:hAnsi="GHEA Grapalat"/>
          <w:sz w:val="16"/>
          <w:szCs w:val="16"/>
          <w:vertAlign w:val="superscript"/>
          <w:lang w:val="hy-AM"/>
        </w:rPr>
      </w:pPr>
      <w:r>
        <w:rPr>
          <w:rStyle w:val="af6"/>
        </w:rPr>
        <w:footnoteRef/>
      </w:r>
      <w:r w:rsidRPr="00F90DCD">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F90DCD">
        <w:rPr>
          <w:rFonts w:ascii="GHEA Grapalat" w:hAnsi="GHEA Grapalat" w:cs="Sylfaen"/>
          <w:i/>
          <w:sz w:val="16"/>
          <w:szCs w:val="16"/>
          <w:lang w:val="hy-AM"/>
        </w:rPr>
        <w:t xml:space="preserve">վերջին </w:t>
      </w:r>
      <w:r>
        <w:rPr>
          <w:rFonts w:ascii="GHEA Grapalat" w:hAnsi="GHEA Grapalat" w:cs="Sylfaen"/>
          <w:i/>
          <w:sz w:val="16"/>
          <w:szCs w:val="16"/>
          <w:lang w:val="hy-AM"/>
        </w:rPr>
        <w:t xml:space="preserve">պարբերությունը </w:t>
      </w:r>
      <w:r w:rsidRPr="00F90DCD">
        <w:rPr>
          <w:rFonts w:ascii="GHEA Grapalat" w:hAnsi="GHEA Grapalat" w:cs="Sylfaen"/>
          <w:i/>
          <w:sz w:val="16"/>
          <w:szCs w:val="16"/>
          <w:lang w:val="hy-AM"/>
        </w:rPr>
        <w:t xml:space="preserve">հանվում </w:t>
      </w:r>
      <w:r>
        <w:rPr>
          <w:rFonts w:ascii="GHEA Grapalat" w:hAnsi="GHEA Grapalat" w:cs="Sylfaen"/>
          <w:i/>
          <w:sz w:val="16"/>
          <w:szCs w:val="16"/>
          <w:lang w:val="hy-AM"/>
        </w:rPr>
        <w:t>է</w:t>
      </w:r>
      <w:r w:rsidRPr="00F90DCD">
        <w:rPr>
          <w:rFonts w:ascii="GHEA Grapalat" w:hAnsi="GHEA Grapalat" w:cs="Sylfaen"/>
          <w:i/>
          <w:sz w:val="16"/>
          <w:szCs w:val="16"/>
          <w:lang w:val="hy-AM"/>
        </w:rPr>
        <w:t xml:space="preserve">, եթե գնման ընթացակարգը </w:t>
      </w:r>
      <w:r>
        <w:rPr>
          <w:rFonts w:ascii="GHEA Grapalat" w:hAnsi="GHEA Grapalat" w:cs="Sylfaen"/>
          <w:i/>
          <w:sz w:val="16"/>
          <w:szCs w:val="16"/>
          <w:lang w:val="hy-AM"/>
        </w:rPr>
        <w:t xml:space="preserve">չի </w:t>
      </w:r>
      <w:r w:rsidRPr="00F90DCD">
        <w:rPr>
          <w:rFonts w:ascii="GHEA Grapalat" w:hAnsi="GHEA Grapalat" w:cs="Sylfaen"/>
          <w:i/>
          <w:sz w:val="16"/>
          <w:szCs w:val="16"/>
          <w:lang w:val="hy-AM"/>
        </w:rPr>
        <w:t>կազմակերպվում</w:t>
      </w:r>
      <w:r>
        <w:rPr>
          <w:rFonts w:ascii="GHEA Grapalat" w:hAnsi="GHEA Grapalat" w:cs="Sylfaen"/>
          <w:i/>
          <w:sz w:val="16"/>
          <w:szCs w:val="16"/>
          <w:lang w:val="hy-AM"/>
        </w:rPr>
        <w:t>Օ</w:t>
      </w:r>
      <w:r w:rsidRPr="00F90DCD">
        <w:rPr>
          <w:rFonts w:ascii="GHEA Grapalat" w:hAnsi="GHEA Grapalat" w:cs="Sylfaen"/>
          <w:i/>
          <w:sz w:val="16"/>
          <w:szCs w:val="16"/>
          <w:lang w:val="hy-AM"/>
        </w:rPr>
        <w:t>րենքի 15-րդ հոդվածի 6-րդ մասի 2-րդ կետի հիման վրա</w:t>
      </w:r>
      <w:r>
        <w:rPr>
          <w:rFonts w:ascii="GHEA Grapalat" w:hAnsi="GHEA Grapalat" w:cs="Sylfaen"/>
          <w:i/>
          <w:sz w:val="16"/>
          <w:szCs w:val="16"/>
          <w:lang w:val="hy-AM"/>
        </w:rPr>
        <w:t>:</w:t>
      </w:r>
    </w:p>
  </w:footnote>
  <w:footnote w:id="7">
    <w:p w:rsidR="008C77E1" w:rsidRPr="00F90DCD" w:rsidRDefault="008C77E1" w:rsidP="00263447">
      <w:pPr>
        <w:pStyle w:val="af2"/>
        <w:jc w:val="both"/>
        <w:rPr>
          <w:rFonts w:ascii="GHEA Grapalat" w:hAnsi="GHEA Grapalat" w:cs="Sylfaen"/>
          <w:i/>
          <w:sz w:val="16"/>
          <w:szCs w:val="16"/>
          <w:lang w:val="hy-AM"/>
        </w:rPr>
      </w:pPr>
      <w:r>
        <w:rPr>
          <w:rStyle w:val="af6"/>
        </w:rPr>
        <w:footnoteRef/>
      </w:r>
      <w:r w:rsidRPr="00F90DCD">
        <w:rPr>
          <w:rFonts w:ascii="GHEA Grapalat" w:hAnsi="GHEA Grapalat" w:cs="Sylfaen"/>
          <w:i/>
          <w:sz w:val="16"/>
          <w:szCs w:val="16"/>
          <w:lang w:val="hy-AM"/>
        </w:rPr>
        <w:t xml:space="preserve">Սույն </w:t>
      </w:r>
      <w:r w:rsidRPr="00FF0D1D">
        <w:rPr>
          <w:rFonts w:ascii="GHEA Grapalat" w:hAnsi="GHEA Grapalat" w:cs="Sylfaen"/>
          <w:i/>
          <w:sz w:val="16"/>
          <w:szCs w:val="16"/>
          <w:lang w:val="hy-AM"/>
        </w:rPr>
        <w:t>կետ</w:t>
      </w:r>
      <w:r w:rsidRPr="00F90DCD">
        <w:rPr>
          <w:rFonts w:ascii="GHEA Grapalat" w:hAnsi="GHEA Grapalat" w:cs="Sylfaen"/>
          <w:i/>
          <w:sz w:val="16"/>
          <w:szCs w:val="16"/>
          <w:lang w:val="hy-AM"/>
        </w:rPr>
        <w:t>ը հրավերից հանվում է, եթե գնման ընթացակարգը չի կազմակերպվում չափաբաժիններով:</w:t>
      </w:r>
    </w:p>
    <w:p w:rsidR="008C77E1" w:rsidRPr="00263447" w:rsidRDefault="008C77E1">
      <w:pPr>
        <w:pStyle w:val="af2"/>
        <w:rPr>
          <w:rFonts w:asciiTheme="minorHAnsi" w:hAnsiTheme="minorHAnsi"/>
          <w:lang w:val="hy-AM"/>
        </w:rPr>
      </w:pPr>
    </w:p>
  </w:footnote>
  <w:footnote w:id="8">
    <w:p w:rsidR="008C77E1" w:rsidRPr="00263447" w:rsidRDefault="008C77E1" w:rsidP="00263447">
      <w:pPr>
        <w:pStyle w:val="af2"/>
        <w:jc w:val="both"/>
        <w:rPr>
          <w:rFonts w:ascii="GHEA Grapalat" w:hAnsi="GHEA Grapalat"/>
          <w:sz w:val="16"/>
          <w:szCs w:val="16"/>
          <w:lang w:val="hy-AM"/>
        </w:rPr>
      </w:pPr>
      <w:r>
        <w:rPr>
          <w:rStyle w:val="af6"/>
        </w:rPr>
        <w:footnoteRef/>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rsidR="008C77E1" w:rsidRPr="00F84B2C" w:rsidRDefault="008C77E1">
      <w:pPr>
        <w:pStyle w:val="af2"/>
        <w:rPr>
          <w:rFonts w:asciiTheme="minorHAnsi" w:hAnsiTheme="minorHAnsi"/>
          <w:lang w:val="hy-AM"/>
        </w:rPr>
      </w:pPr>
      <w:r>
        <w:rPr>
          <w:rStyle w:val="af6"/>
        </w:rPr>
        <w:footnoteRef/>
      </w:r>
      <w:r w:rsidRPr="00F90DCD">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10">
    <w:p w:rsidR="008C77E1" w:rsidRPr="004B72E3" w:rsidRDefault="008C77E1" w:rsidP="00F84B2C">
      <w:pPr>
        <w:pStyle w:val="af2"/>
        <w:jc w:val="both"/>
        <w:rPr>
          <w:rFonts w:ascii="GHEA Grapalat" w:hAnsi="GHEA Grapalat" w:cs="Sylfaen"/>
          <w:i/>
          <w:sz w:val="16"/>
          <w:szCs w:val="16"/>
          <w:lang w:val="hy-AM"/>
        </w:rPr>
      </w:pPr>
      <w:r>
        <w:rPr>
          <w:rStyle w:val="af6"/>
        </w:rPr>
        <w:footnoteRef/>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C77E1" w:rsidRPr="004B72E3" w:rsidRDefault="008C77E1"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8C77E1" w:rsidRPr="004B72E3" w:rsidRDefault="008C77E1"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8C77E1" w:rsidRPr="00F84B2C" w:rsidRDefault="008C77E1">
      <w:pPr>
        <w:pStyle w:val="af2"/>
        <w:rPr>
          <w:rFonts w:asciiTheme="minorHAnsi" w:hAnsiTheme="minorHAnsi"/>
          <w:lang w:val="hy-AM"/>
        </w:rPr>
      </w:pPr>
    </w:p>
  </w:footnote>
  <w:footnote w:id="11">
    <w:p w:rsidR="008C77E1" w:rsidRPr="005D7B02" w:rsidRDefault="008C77E1" w:rsidP="00D90E1A">
      <w:pPr>
        <w:pStyle w:val="af2"/>
        <w:rPr>
          <w:rFonts w:ascii="GHEA Grapalat" w:hAnsi="GHEA Grapalat" w:cs="Sylfaen"/>
          <w:i/>
          <w:sz w:val="16"/>
          <w:szCs w:val="16"/>
          <w:lang w:val="hy-AM"/>
        </w:rPr>
      </w:pPr>
      <w:r>
        <w:rPr>
          <w:rStyle w:val="af6"/>
        </w:rPr>
        <w:footnoteRef/>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rsidR="008C77E1" w:rsidRPr="005D7B02" w:rsidRDefault="008C77E1"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C77E1" w:rsidRPr="005D7B02" w:rsidRDefault="008C77E1"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8C77E1" w:rsidRPr="00D70570" w:rsidRDefault="008C77E1">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rsidR="008C77E1" w:rsidRPr="005D7B02" w:rsidRDefault="008C77E1" w:rsidP="00D90E1A">
      <w:pPr>
        <w:pStyle w:val="af2"/>
        <w:rPr>
          <w:rFonts w:ascii="GHEA Grapalat" w:hAnsi="GHEA Grapalat" w:cs="Sylfaen"/>
          <w:i/>
          <w:sz w:val="16"/>
          <w:szCs w:val="16"/>
          <w:lang w:val="hy-AM"/>
        </w:rPr>
      </w:pPr>
      <w:r>
        <w:rPr>
          <w:rStyle w:val="af6"/>
        </w:rPr>
        <w:footnoteRef/>
      </w:r>
      <w:r w:rsidRPr="005D7B02">
        <w:rPr>
          <w:rFonts w:ascii="GHEA Grapalat" w:hAnsi="GHEA Grapalat" w:cs="Sylfaen"/>
          <w:i/>
          <w:sz w:val="16"/>
          <w:szCs w:val="16"/>
          <w:lang w:val="hy-AM"/>
        </w:rPr>
        <w:t>Եթե ՝</w:t>
      </w:r>
    </w:p>
    <w:p w:rsidR="008C77E1" w:rsidRPr="005D7B02" w:rsidRDefault="008C77E1"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8C77E1" w:rsidRPr="00D70570" w:rsidRDefault="008C77E1"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Երաշխիքի ձևով որակավորման ապահովումը ընտրված մասնակիցը ներկայացնում է 4.1 հավելվածի համաձայն: ” , իսկ հավելված 4-ը հրավերից հանվում է :</w:t>
      </w:r>
    </w:p>
  </w:footnote>
  <w:footnote w:id="13">
    <w:p w:rsidR="008C77E1" w:rsidRPr="005D7B02" w:rsidRDefault="008C77E1" w:rsidP="00D90E1A">
      <w:pPr>
        <w:pStyle w:val="af2"/>
        <w:rPr>
          <w:rFonts w:ascii="GHEA Grapalat" w:hAnsi="GHEA Grapalat" w:cs="Sylfaen"/>
          <w:i/>
          <w:sz w:val="16"/>
          <w:szCs w:val="16"/>
          <w:lang w:val="hy-AM"/>
        </w:rPr>
      </w:pPr>
      <w:r>
        <w:rPr>
          <w:rStyle w:val="af6"/>
        </w:rPr>
        <w:footnoteRef/>
      </w:r>
      <w:r w:rsidRPr="005D7B02">
        <w:rPr>
          <w:rFonts w:ascii="GHEA Grapalat" w:hAnsi="GHEA Grapalat" w:cs="Sylfaen"/>
          <w:i/>
          <w:sz w:val="16"/>
          <w:szCs w:val="16"/>
          <w:lang w:val="hy-AM"/>
        </w:rPr>
        <w:t>Եթե գնման հայտով գնվելիք աշխատանքի գինը չի գերազանցում 25 մլն. ՀՀ դրամը, ապա“բանկային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8C77E1" w:rsidRPr="005D7B02" w:rsidRDefault="008C77E1" w:rsidP="00D90E1A">
      <w:pPr>
        <w:pStyle w:val="af2"/>
        <w:rPr>
          <w:rFonts w:ascii="Times New Roman" w:hAnsi="Times New Roman"/>
          <w:vertAlign w:val="superscript"/>
          <w:lang w:val="hy-AM"/>
        </w:rPr>
      </w:pPr>
    </w:p>
    <w:p w:rsidR="008C77E1" w:rsidRPr="00D90E1A" w:rsidRDefault="008C77E1">
      <w:pPr>
        <w:pStyle w:val="af2"/>
        <w:rPr>
          <w:rFonts w:asciiTheme="minorHAnsi" w:hAnsiTheme="minorHAnsi"/>
          <w:lang w:val="hy-AM"/>
        </w:rPr>
      </w:pPr>
    </w:p>
  </w:footnote>
  <w:footnote w:id="14">
    <w:p w:rsidR="008C77E1" w:rsidRPr="00F90DCD" w:rsidRDefault="008C77E1" w:rsidP="000E08D1">
      <w:pPr>
        <w:pStyle w:val="af2"/>
        <w:rPr>
          <w:rFonts w:asciiTheme="minorHAnsi" w:hAnsiTheme="minorHAnsi"/>
          <w:lang w:val="hy-AM"/>
        </w:rPr>
      </w:pPr>
      <w:r>
        <w:rPr>
          <w:rStyle w:val="af6"/>
        </w:rPr>
        <w:footnoteRef/>
      </w:r>
      <w:r w:rsidRPr="00F90DCD">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F90DCD">
        <w:rPr>
          <w:rFonts w:ascii="GHEA Grapalat" w:hAnsi="GHEA Grapalat" w:cs="Sylfaen"/>
          <w:i/>
          <w:sz w:val="16"/>
          <w:szCs w:val="16"/>
          <w:lang w:val="hy-AM"/>
        </w:rPr>
        <w:t>ատվիրատուի:</w:t>
      </w:r>
    </w:p>
  </w:footnote>
  <w:footnote w:id="15">
    <w:p w:rsidR="008C77E1" w:rsidRPr="003B5430" w:rsidRDefault="008C77E1" w:rsidP="003B5430">
      <w:pPr>
        <w:pStyle w:val="af2"/>
        <w:jc w:val="both"/>
        <w:rPr>
          <w:rFonts w:ascii="Sylfaen" w:hAnsi="Sylfaen" w:cs="Sylfaen"/>
          <w:lang w:val="af-ZA"/>
        </w:rPr>
      </w:pPr>
      <w:r>
        <w:rPr>
          <w:rStyle w:val="af6"/>
        </w:rPr>
        <w:footnoteRef/>
      </w:r>
      <w:r w:rsidRPr="005D7B02">
        <w:rPr>
          <w:rFonts w:ascii="GHEA Grapalat" w:hAnsi="GHEA Grapalat" w:cs="Sylfaen"/>
          <w:i/>
          <w:sz w:val="16"/>
          <w:szCs w:val="16"/>
          <w:lang w:val="es-ES" w:eastAsia="en-US"/>
        </w:rPr>
        <w:t xml:space="preserve">Համատեղ </w:t>
      </w:r>
      <w:r w:rsidRPr="00F90DCD">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rsidR="008C77E1" w:rsidRPr="00F90DCD" w:rsidRDefault="008C77E1">
      <w:pPr>
        <w:pStyle w:val="af2"/>
        <w:rPr>
          <w:rFonts w:asciiTheme="minorHAnsi" w:hAnsiTheme="minorHAnsi"/>
          <w:lang w:val="af-ZA"/>
        </w:rPr>
      </w:pPr>
      <w:r>
        <w:rPr>
          <w:rStyle w:val="af6"/>
        </w:rPr>
        <w:footnoteRef/>
      </w:r>
      <w:r w:rsidRPr="000E08D1">
        <w:rPr>
          <w:rFonts w:ascii="GHEA Grapalat" w:hAnsi="GHEA Grapalat" w:cs="Sylfaen"/>
          <w:i/>
          <w:sz w:val="16"/>
          <w:szCs w:val="16"/>
          <w:lang w:val="hy-AM"/>
        </w:rPr>
        <w:t>Եթեհրավերովհայտիապահովմաններկայացմանպահանջսահմանվածչէ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ապասույնկետըհրավերիցհանվումէ</w:t>
      </w:r>
      <w:r w:rsidRPr="005D7B02">
        <w:rPr>
          <w:rFonts w:ascii="GHEA Grapalat" w:hAnsi="GHEA Grapalat" w:cs="Sylfaen"/>
          <w:i/>
          <w:sz w:val="16"/>
          <w:szCs w:val="16"/>
          <w:lang w:val="af-ZA"/>
        </w:rPr>
        <w:t>:</w:t>
      </w:r>
    </w:p>
  </w:footnote>
  <w:footnote w:id="17">
    <w:p w:rsidR="008C77E1" w:rsidRDefault="008C77E1">
      <w:pPr>
        <w:pStyle w:val="af2"/>
        <w:rPr>
          <w:rFonts w:ascii="GHEA Grapalat" w:hAnsi="GHEA Grapalat" w:cs="Sylfaen"/>
          <w:i/>
          <w:sz w:val="16"/>
          <w:szCs w:val="16"/>
          <w:lang w:val="af-ZA"/>
        </w:rPr>
      </w:pPr>
      <w:r>
        <w:rPr>
          <w:rStyle w:val="af6"/>
        </w:rPr>
        <w:footnoteRef/>
      </w:r>
      <w:r w:rsidRPr="005D7B02">
        <w:rPr>
          <w:rFonts w:ascii="GHEA Grapalat" w:hAnsi="GHEA Grapalat" w:cs="Sylfaen"/>
          <w:i/>
          <w:sz w:val="16"/>
          <w:szCs w:val="16"/>
        </w:rPr>
        <w:t>Կետը</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է</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չի</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F90DCD">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8C77E1" w:rsidRPr="000E08D1" w:rsidRDefault="008C77E1">
      <w:pPr>
        <w:pStyle w:val="af2"/>
        <w:rPr>
          <w:rFonts w:asciiTheme="minorHAnsi" w:hAnsiTheme="minorHAnsi"/>
          <w:lang w:val="hy-AM"/>
        </w:rPr>
      </w:pPr>
    </w:p>
  </w:footnote>
  <w:footnote w:id="18">
    <w:p w:rsidR="008C77E1" w:rsidRPr="00F90DCD" w:rsidRDefault="008C77E1">
      <w:pPr>
        <w:pStyle w:val="af2"/>
        <w:rPr>
          <w:rFonts w:asciiTheme="minorHAnsi" w:hAnsiTheme="minorHAnsi"/>
          <w:lang w:val="hy-AM"/>
        </w:rPr>
      </w:pPr>
      <w:r>
        <w:rPr>
          <w:rStyle w:val="af6"/>
        </w:rPr>
        <w:footnoteRef/>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9">
    <w:p w:rsidR="008C77E1" w:rsidRPr="00F1088F" w:rsidRDefault="008C77E1">
      <w:pPr>
        <w:pStyle w:val="af2"/>
        <w:rPr>
          <w:rFonts w:asciiTheme="minorHAnsi" w:hAnsiTheme="minorHAnsi"/>
          <w:lang w:val="hy-AM"/>
        </w:rPr>
      </w:pPr>
      <w:r>
        <w:rPr>
          <w:rStyle w:val="af6"/>
        </w:rPr>
        <w:footnoteRef/>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rsidR="008C77E1" w:rsidRPr="00F1088F" w:rsidRDefault="008C77E1">
      <w:pPr>
        <w:pStyle w:val="af2"/>
        <w:rPr>
          <w:rFonts w:ascii="GHEA Grapalat" w:hAnsi="GHEA Grapalat"/>
          <w:i/>
          <w:sz w:val="16"/>
          <w:szCs w:val="24"/>
          <w:lang w:val="hy-AM" w:eastAsia="en-US"/>
        </w:rPr>
      </w:pPr>
      <w:r>
        <w:rPr>
          <w:rStyle w:val="af6"/>
        </w:rPr>
        <w:footnoteRef/>
      </w:r>
      <w:r w:rsidRPr="005D7B02">
        <w:rPr>
          <w:rFonts w:ascii="GHEA Grapalat" w:hAnsi="GHEA Grapalat"/>
          <w:i/>
          <w:sz w:val="16"/>
          <w:szCs w:val="24"/>
          <w:lang w:val="hy-AM" w:eastAsia="en-US"/>
        </w:rPr>
        <w:t>Սույն կետը հանվում է պայմանագրի նախագծից, եթե կիրառելի չէ:</w:t>
      </w:r>
    </w:p>
  </w:footnote>
  <w:footnote w:id="21">
    <w:p w:rsidR="008C77E1" w:rsidRPr="003024A2" w:rsidRDefault="008C77E1" w:rsidP="00F1088F">
      <w:pPr>
        <w:pStyle w:val="af2"/>
        <w:rPr>
          <w:vertAlign w:val="superscript"/>
          <w:lang w:val="hy-AM"/>
        </w:rPr>
      </w:pPr>
      <w:r>
        <w:rPr>
          <w:rStyle w:val="af6"/>
        </w:rPr>
        <w:footnoteRef/>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8C77E1" w:rsidRPr="00F1088F" w:rsidRDefault="008C77E1">
      <w:pPr>
        <w:pStyle w:val="af2"/>
        <w:rPr>
          <w:rFonts w:asciiTheme="minorHAnsi" w:hAnsiTheme="minorHAnsi"/>
          <w:lang w:val="hy-AM"/>
        </w:rPr>
      </w:pPr>
    </w:p>
  </w:footnote>
  <w:footnote w:id="22">
    <w:p w:rsidR="008C77E1" w:rsidRDefault="008C77E1" w:rsidP="00033ABD">
      <w:pPr>
        <w:pStyle w:val="af2"/>
        <w:jc w:val="both"/>
        <w:rPr>
          <w:rFonts w:ascii="GHEA Grapalat" w:hAnsi="GHEA Grapalat"/>
          <w:i/>
          <w:sz w:val="16"/>
          <w:szCs w:val="24"/>
          <w:lang w:val="hy-AM" w:eastAsia="en-US"/>
        </w:rPr>
      </w:pPr>
      <w:r>
        <w:rPr>
          <w:rStyle w:val="af6"/>
        </w:rPr>
        <w:footnoteRef/>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8C77E1" w:rsidRPr="00033ABD" w:rsidRDefault="008C77E1">
      <w:pPr>
        <w:pStyle w:val="af2"/>
        <w:rPr>
          <w:rFonts w:asciiTheme="minorHAnsi" w:hAnsiTheme="minorHAnsi"/>
          <w:lang w:val="hy-AM"/>
        </w:rPr>
      </w:pPr>
    </w:p>
  </w:footnote>
  <w:footnote w:id="23">
    <w:p w:rsidR="008C77E1" w:rsidRPr="00C754B2" w:rsidRDefault="008C77E1" w:rsidP="00C754B2">
      <w:pPr>
        <w:rPr>
          <w:rFonts w:ascii="GHEA Grapalat" w:hAnsi="GHEA Grapalat"/>
          <w:i/>
          <w:sz w:val="16"/>
          <w:lang w:val="hy-AM"/>
        </w:rPr>
      </w:pPr>
      <w:r>
        <w:rPr>
          <w:rStyle w:val="af6"/>
        </w:rPr>
        <w:footnoteRef/>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4">
    <w:p w:rsidR="008C77E1" w:rsidRPr="005D7B02" w:rsidRDefault="008C77E1" w:rsidP="00C754B2">
      <w:pPr>
        <w:pStyle w:val="af2"/>
        <w:jc w:val="both"/>
        <w:rPr>
          <w:rFonts w:ascii="GHEA Grapalat" w:hAnsi="GHEA Grapalat"/>
          <w:i/>
          <w:sz w:val="16"/>
          <w:szCs w:val="24"/>
          <w:lang w:val="hy-AM" w:eastAsia="en-US"/>
        </w:rPr>
      </w:pPr>
      <w:r>
        <w:rPr>
          <w:rStyle w:val="af6"/>
        </w:rPr>
        <w:footnoteRef/>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C77E1" w:rsidRPr="00C754B2" w:rsidRDefault="008C77E1" w:rsidP="00C754B2">
      <w:pPr>
        <w:pStyle w:val="af2"/>
        <w:rPr>
          <w:rFonts w:asciiTheme="minorHAnsi" w:hAnsiTheme="minorHAnsi"/>
          <w:lang w:val="hy-AM"/>
        </w:rPr>
      </w:pPr>
      <w:r w:rsidRPr="00F90DCD">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5">
    <w:p w:rsidR="008C77E1" w:rsidRPr="005D7B02" w:rsidRDefault="008C77E1" w:rsidP="00742B5B">
      <w:pPr>
        <w:pStyle w:val="af2"/>
        <w:jc w:val="both"/>
        <w:rPr>
          <w:sz w:val="16"/>
          <w:szCs w:val="16"/>
          <w:lang w:val="hy-AM"/>
        </w:rPr>
      </w:pPr>
      <w:r>
        <w:rPr>
          <w:rStyle w:val="af6"/>
        </w:rPr>
        <w:footnoteRef/>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8C77E1" w:rsidRPr="00742B5B" w:rsidRDefault="008C77E1">
      <w:pPr>
        <w:pStyle w:val="af2"/>
        <w:rPr>
          <w:rFonts w:asciiTheme="minorHAnsi" w:hAnsiTheme="minorHAnsi"/>
          <w:lang w:val="hy-AM"/>
        </w:rPr>
      </w:pPr>
    </w:p>
  </w:footnote>
  <w:footnote w:id="26">
    <w:p w:rsidR="008C77E1" w:rsidRDefault="008C77E1" w:rsidP="00742B5B">
      <w:pPr>
        <w:pStyle w:val="af2"/>
        <w:jc w:val="both"/>
        <w:rPr>
          <w:rFonts w:ascii="GHEA Grapalat" w:hAnsi="GHEA Grapalat" w:cs="Sylfaen"/>
          <w:i/>
          <w:sz w:val="16"/>
          <w:szCs w:val="16"/>
          <w:lang w:val="hy-AM"/>
        </w:rPr>
      </w:pPr>
      <w:r>
        <w:rPr>
          <w:rStyle w:val="af6"/>
        </w:rPr>
        <w:footnoteRef/>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8C77E1" w:rsidRPr="00742B5B" w:rsidRDefault="008C77E1">
      <w:pPr>
        <w:pStyle w:val="af2"/>
        <w:rPr>
          <w:rFonts w:asciiTheme="minorHAnsi" w:hAnsiTheme="minorHAnsi"/>
          <w:lang w:val="hy-AM"/>
        </w:rPr>
      </w:pPr>
    </w:p>
  </w:footnote>
  <w:footnote w:id="27">
    <w:p w:rsidR="008C77E1" w:rsidRPr="00F90DCD" w:rsidRDefault="008C77E1">
      <w:pPr>
        <w:pStyle w:val="af2"/>
        <w:rPr>
          <w:rFonts w:asciiTheme="minorHAnsi" w:hAnsiTheme="minorHAnsi"/>
          <w:lang w:val="hy-AM"/>
        </w:rPr>
      </w:pPr>
      <w:r>
        <w:rPr>
          <w:rStyle w:val="af6"/>
        </w:rPr>
        <w:footnoteRef/>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8">
    <w:p w:rsidR="008C77E1" w:rsidRPr="00742B5B" w:rsidRDefault="008C77E1">
      <w:pPr>
        <w:pStyle w:val="af2"/>
        <w:rPr>
          <w:rFonts w:asciiTheme="minorHAnsi" w:hAnsiTheme="minorHAnsi"/>
          <w:lang w:val="hy-AM"/>
        </w:rPr>
      </w:pPr>
      <w:r>
        <w:rPr>
          <w:rStyle w:val="af6"/>
        </w:rPr>
        <w:footnoteRef/>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9">
    <w:p w:rsidR="008C77E1" w:rsidRPr="00F90DCD" w:rsidRDefault="008C77E1">
      <w:pPr>
        <w:pStyle w:val="af2"/>
        <w:rPr>
          <w:rFonts w:asciiTheme="minorHAnsi" w:hAnsiTheme="minorHAnsi"/>
          <w:lang w:val="hy-AM"/>
        </w:rPr>
      </w:pPr>
      <w:r>
        <w:rPr>
          <w:rStyle w:val="af6"/>
        </w:rPr>
        <w:footnoteRef/>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A3D66F0"/>
    <w:multiLevelType w:val="hybridMultilevel"/>
    <w:tmpl w:val="57B2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6"/>
  </w:num>
  <w:num w:numId="27">
    <w:abstractNumId w:val="20"/>
  </w:num>
  <w:num w:numId="28">
    <w:abstractNumId w:val="9"/>
  </w:num>
  <w:num w:numId="29">
    <w:abstractNumId w:val="8"/>
  </w:num>
  <w:num w:numId="30">
    <w:abstractNumId w:val="11"/>
  </w:num>
  <w:num w:numId="31">
    <w:abstractNumId w:val="19"/>
  </w:num>
  <w:num w:numId="32">
    <w:abstractNumId w:val="14"/>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6587"/>
    <w:rsid w:val="000275BF"/>
    <w:rsid w:val="00030D40"/>
    <w:rsid w:val="000312D9"/>
    <w:rsid w:val="000313A6"/>
    <w:rsid w:val="000330A3"/>
    <w:rsid w:val="00033946"/>
    <w:rsid w:val="00033ABD"/>
    <w:rsid w:val="00033B20"/>
    <w:rsid w:val="0003466E"/>
    <w:rsid w:val="00034CED"/>
    <w:rsid w:val="000356CC"/>
    <w:rsid w:val="00036C5D"/>
    <w:rsid w:val="00037DDE"/>
    <w:rsid w:val="000408D8"/>
    <w:rsid w:val="00042A30"/>
    <w:rsid w:val="0004387F"/>
    <w:rsid w:val="00046BAC"/>
    <w:rsid w:val="00047248"/>
    <w:rsid w:val="00047327"/>
    <w:rsid w:val="0005035B"/>
    <w:rsid w:val="0005072E"/>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A4A"/>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0EB9"/>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4BD5"/>
    <w:rsid w:val="001056A2"/>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236"/>
    <w:rsid w:val="001242C4"/>
    <w:rsid w:val="00124461"/>
    <w:rsid w:val="001276C9"/>
    <w:rsid w:val="00130202"/>
    <w:rsid w:val="001305C6"/>
    <w:rsid w:val="00131E9C"/>
    <w:rsid w:val="00132FA8"/>
    <w:rsid w:val="00133A5A"/>
    <w:rsid w:val="00133A7E"/>
    <w:rsid w:val="00133CA3"/>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6EF"/>
    <w:rsid w:val="001A37A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425"/>
    <w:rsid w:val="001C07C6"/>
    <w:rsid w:val="001C0849"/>
    <w:rsid w:val="001C0B2D"/>
    <w:rsid w:val="001C302C"/>
    <w:rsid w:val="001C3D83"/>
    <w:rsid w:val="001C3F6C"/>
    <w:rsid w:val="001C6C36"/>
    <w:rsid w:val="001C76F7"/>
    <w:rsid w:val="001C7C1A"/>
    <w:rsid w:val="001D1139"/>
    <w:rsid w:val="001D1D00"/>
    <w:rsid w:val="001D2074"/>
    <w:rsid w:val="001D2D62"/>
    <w:rsid w:val="001D4AC3"/>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1F79A8"/>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2CA8"/>
    <w:rsid w:val="0024433C"/>
    <w:rsid w:val="00244642"/>
    <w:rsid w:val="00244B38"/>
    <w:rsid w:val="00246F46"/>
    <w:rsid w:val="00250215"/>
    <w:rsid w:val="0025145E"/>
    <w:rsid w:val="00251DD4"/>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B9B"/>
    <w:rsid w:val="002D5CF0"/>
    <w:rsid w:val="002D5E52"/>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4E5"/>
    <w:rsid w:val="00310A82"/>
    <w:rsid w:val="00310B6E"/>
    <w:rsid w:val="00310ED2"/>
    <w:rsid w:val="00311076"/>
    <w:rsid w:val="003141B6"/>
    <w:rsid w:val="00316381"/>
    <w:rsid w:val="003169A4"/>
    <w:rsid w:val="00316DDF"/>
    <w:rsid w:val="003173E0"/>
    <w:rsid w:val="0032071C"/>
    <w:rsid w:val="00321A56"/>
    <w:rsid w:val="00321B20"/>
    <w:rsid w:val="0032387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37D0E"/>
    <w:rsid w:val="00340083"/>
    <w:rsid w:val="003414F9"/>
    <w:rsid w:val="00341547"/>
    <w:rsid w:val="0034164E"/>
    <w:rsid w:val="00341A74"/>
    <w:rsid w:val="00341D7A"/>
    <w:rsid w:val="00341ED4"/>
    <w:rsid w:val="003427DF"/>
    <w:rsid w:val="003436A5"/>
    <w:rsid w:val="00345909"/>
    <w:rsid w:val="0034634B"/>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1EA"/>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278"/>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0E90"/>
    <w:rsid w:val="003F1EEA"/>
    <w:rsid w:val="003F208A"/>
    <w:rsid w:val="003F264A"/>
    <w:rsid w:val="003F288F"/>
    <w:rsid w:val="003F300B"/>
    <w:rsid w:val="003F3613"/>
    <w:rsid w:val="003F3AE8"/>
    <w:rsid w:val="003F4C5E"/>
    <w:rsid w:val="003F6CF8"/>
    <w:rsid w:val="003F79B4"/>
    <w:rsid w:val="003F7B41"/>
    <w:rsid w:val="0040054F"/>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340"/>
    <w:rsid w:val="00434D1C"/>
    <w:rsid w:val="0043558B"/>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3B5"/>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3FE8"/>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62D5"/>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600C"/>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C71"/>
    <w:rsid w:val="004F1DB0"/>
    <w:rsid w:val="004F2130"/>
    <w:rsid w:val="004F2639"/>
    <w:rsid w:val="004F2AED"/>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616"/>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26A7"/>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6199"/>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909"/>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AF4"/>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2CAF"/>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ED0"/>
    <w:rsid w:val="00627101"/>
    <w:rsid w:val="0062728A"/>
    <w:rsid w:val="00627E00"/>
    <w:rsid w:val="00627FA5"/>
    <w:rsid w:val="00630BF1"/>
    <w:rsid w:val="00630CC3"/>
    <w:rsid w:val="0063101C"/>
    <w:rsid w:val="00631658"/>
    <w:rsid w:val="00631744"/>
    <w:rsid w:val="00631AAF"/>
    <w:rsid w:val="00633389"/>
    <w:rsid w:val="00633E1E"/>
    <w:rsid w:val="006349CB"/>
    <w:rsid w:val="00634DC9"/>
    <w:rsid w:val="00635D52"/>
    <w:rsid w:val="00636E11"/>
    <w:rsid w:val="00637DAB"/>
    <w:rsid w:val="0064033D"/>
    <w:rsid w:val="00641AD5"/>
    <w:rsid w:val="00642EFE"/>
    <w:rsid w:val="00644CE2"/>
    <w:rsid w:val="00645073"/>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B8D"/>
    <w:rsid w:val="00677C72"/>
    <w:rsid w:val="00677E8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55E6"/>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2BB"/>
    <w:rsid w:val="00725ED3"/>
    <w:rsid w:val="007268F5"/>
    <w:rsid w:val="007317E0"/>
    <w:rsid w:val="0073189A"/>
    <w:rsid w:val="00731BD1"/>
    <w:rsid w:val="00731D26"/>
    <w:rsid w:val="0073446D"/>
    <w:rsid w:val="00735365"/>
    <w:rsid w:val="007367D4"/>
    <w:rsid w:val="00736A43"/>
    <w:rsid w:val="00737986"/>
    <w:rsid w:val="00737B2F"/>
    <w:rsid w:val="00737D93"/>
    <w:rsid w:val="007404AA"/>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9B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1791"/>
    <w:rsid w:val="00782D3C"/>
    <w:rsid w:val="0078387F"/>
    <w:rsid w:val="007839E7"/>
    <w:rsid w:val="00784B86"/>
    <w:rsid w:val="00784CB7"/>
    <w:rsid w:val="007862B1"/>
    <w:rsid w:val="0078774A"/>
    <w:rsid w:val="00790090"/>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5B2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9B2"/>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965"/>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2B3"/>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355D"/>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C77E1"/>
    <w:rsid w:val="008D0121"/>
    <w:rsid w:val="008D0FB6"/>
    <w:rsid w:val="008D11AA"/>
    <w:rsid w:val="008D294A"/>
    <w:rsid w:val="008D2B99"/>
    <w:rsid w:val="008D3B45"/>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E6C92"/>
    <w:rsid w:val="008F13BF"/>
    <w:rsid w:val="008F2365"/>
    <w:rsid w:val="008F2B76"/>
    <w:rsid w:val="008F527F"/>
    <w:rsid w:val="008F5439"/>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6FDB"/>
    <w:rsid w:val="00917234"/>
    <w:rsid w:val="0091775C"/>
    <w:rsid w:val="00917FAA"/>
    <w:rsid w:val="00920009"/>
    <w:rsid w:val="00922306"/>
    <w:rsid w:val="0092266E"/>
    <w:rsid w:val="009229DF"/>
    <w:rsid w:val="00925D31"/>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2F85"/>
    <w:rsid w:val="00953F12"/>
    <w:rsid w:val="009542E7"/>
    <w:rsid w:val="00954F59"/>
    <w:rsid w:val="00955A1E"/>
    <w:rsid w:val="00955CC1"/>
    <w:rsid w:val="00955E87"/>
    <w:rsid w:val="00956D11"/>
    <w:rsid w:val="00960802"/>
    <w:rsid w:val="00961895"/>
    <w:rsid w:val="00962585"/>
    <w:rsid w:val="00962791"/>
    <w:rsid w:val="00962CE4"/>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1CBE"/>
    <w:rsid w:val="009B2B24"/>
    <w:rsid w:val="009B3957"/>
    <w:rsid w:val="009B3CA3"/>
    <w:rsid w:val="009B5550"/>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4E1"/>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1F1"/>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15D"/>
    <w:rsid w:val="00B2752E"/>
    <w:rsid w:val="00B30994"/>
    <w:rsid w:val="00B31E71"/>
    <w:rsid w:val="00B32124"/>
    <w:rsid w:val="00B323FD"/>
    <w:rsid w:val="00B32C46"/>
    <w:rsid w:val="00B333DF"/>
    <w:rsid w:val="00B35ED8"/>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A31"/>
    <w:rsid w:val="00B62D06"/>
    <w:rsid w:val="00B62DDA"/>
    <w:rsid w:val="00B63078"/>
    <w:rsid w:val="00B64118"/>
    <w:rsid w:val="00B64BF8"/>
    <w:rsid w:val="00B654AD"/>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185"/>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26B"/>
    <w:rsid w:val="00C03431"/>
    <w:rsid w:val="00C03728"/>
    <w:rsid w:val="00C03A8B"/>
    <w:rsid w:val="00C0413D"/>
    <w:rsid w:val="00C04470"/>
    <w:rsid w:val="00C10519"/>
    <w:rsid w:val="00C105F6"/>
    <w:rsid w:val="00C10DF8"/>
    <w:rsid w:val="00C1134C"/>
    <w:rsid w:val="00C11929"/>
    <w:rsid w:val="00C122A6"/>
    <w:rsid w:val="00C132F1"/>
    <w:rsid w:val="00C14561"/>
    <w:rsid w:val="00C14A34"/>
    <w:rsid w:val="00C14F1A"/>
    <w:rsid w:val="00C156C3"/>
    <w:rsid w:val="00C15BC3"/>
    <w:rsid w:val="00C16602"/>
    <w:rsid w:val="00C16F3F"/>
    <w:rsid w:val="00C17414"/>
    <w:rsid w:val="00C17FE4"/>
    <w:rsid w:val="00C207A1"/>
    <w:rsid w:val="00C20953"/>
    <w:rsid w:val="00C21505"/>
    <w:rsid w:val="00C2151D"/>
    <w:rsid w:val="00C22421"/>
    <w:rsid w:val="00C232E0"/>
    <w:rsid w:val="00C23B1B"/>
    <w:rsid w:val="00C23D48"/>
    <w:rsid w:val="00C23F1D"/>
    <w:rsid w:val="00C24256"/>
    <w:rsid w:val="00C26B4D"/>
    <w:rsid w:val="00C26CF7"/>
    <w:rsid w:val="00C30166"/>
    <w:rsid w:val="00C3130B"/>
    <w:rsid w:val="00C31373"/>
    <w:rsid w:val="00C31E20"/>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77D0B"/>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66A"/>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3F12"/>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575"/>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2CF7"/>
    <w:rsid w:val="00D7354F"/>
    <w:rsid w:val="00D7435F"/>
    <w:rsid w:val="00D74CCE"/>
    <w:rsid w:val="00D758CA"/>
    <w:rsid w:val="00D75BB8"/>
    <w:rsid w:val="00D75F27"/>
    <w:rsid w:val="00D76BBA"/>
    <w:rsid w:val="00D76F69"/>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27A7"/>
    <w:rsid w:val="00DC2F92"/>
    <w:rsid w:val="00DC3470"/>
    <w:rsid w:val="00DC5332"/>
    <w:rsid w:val="00DC536D"/>
    <w:rsid w:val="00DC567F"/>
    <w:rsid w:val="00DC59F5"/>
    <w:rsid w:val="00DC658B"/>
    <w:rsid w:val="00DC6663"/>
    <w:rsid w:val="00DC6765"/>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220"/>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04D"/>
    <w:rsid w:val="00E93CA2"/>
    <w:rsid w:val="00E9479B"/>
    <w:rsid w:val="00E94D7F"/>
    <w:rsid w:val="00E95E47"/>
    <w:rsid w:val="00E968EF"/>
    <w:rsid w:val="00E969ED"/>
    <w:rsid w:val="00E9746B"/>
    <w:rsid w:val="00E97A67"/>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2D8"/>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0DCD"/>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C67"/>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56E0"/>
    <w:rsid w:val="00FF5B98"/>
    <w:rsid w:val="00FF6156"/>
    <w:rsid w:val="00FF6934"/>
    <w:rsid w:val="00FF69B7"/>
    <w:rsid w:val="00FF6ACF"/>
    <w:rsid w:val="00FF6FFD"/>
    <w:rsid w:val="00FF75B6"/>
    <w:rsid w:val="00FF7971"/>
    <w:rsid w:val="00FF7F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19736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108977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5981083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3A5AB-2AE5-48BB-A79A-B11B61B51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19264</Words>
  <Characters>109810</Characters>
  <Application>Microsoft Office Word</Application>
  <DocSecurity>0</DocSecurity>
  <Lines>915</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128817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VAHE</cp:lastModifiedBy>
  <cp:revision>57</cp:revision>
  <cp:lastPrinted>2018-02-16T07:12:00Z</cp:lastPrinted>
  <dcterms:created xsi:type="dcterms:W3CDTF">2024-03-01T08:53:00Z</dcterms:created>
  <dcterms:modified xsi:type="dcterms:W3CDTF">2024-03-08T19:16:00Z</dcterms:modified>
</cp:coreProperties>
</file>