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E36B5" w14:textId="77777777"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14:paraId="0B35A90E" w14:textId="77777777"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24A335C2" w14:textId="040F1D86"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E95E86" w:rsidRPr="00E95E86">
        <w:rPr>
          <w:rFonts w:ascii="GHEA Grapalat" w:hAnsi="GHEA Grapalat"/>
          <w:i w:val="0"/>
          <w:sz w:val="24"/>
          <w:szCs w:val="24"/>
        </w:rPr>
        <w:t>22</w:t>
      </w:r>
      <w:r w:rsidR="00501A71" w:rsidRPr="005E11D1">
        <w:rPr>
          <w:rFonts w:ascii="GHEA Grapalat" w:hAnsi="GHEA Grapalat"/>
          <w:i w:val="0"/>
          <w:sz w:val="24"/>
          <w:szCs w:val="24"/>
        </w:rPr>
        <w:t xml:space="preserve"> </w:t>
      </w:r>
      <w:r w:rsidR="005E11D1" w:rsidRPr="005E11D1">
        <w:rPr>
          <w:rFonts w:ascii="GHEA Grapalat" w:hAnsi="GHEA Grapalat"/>
          <w:i w:val="0"/>
          <w:sz w:val="24"/>
          <w:szCs w:val="24"/>
        </w:rPr>
        <w:t>декабря</w:t>
      </w:r>
      <w:r w:rsidR="00C159DD">
        <w:rPr>
          <w:rFonts w:ascii="GHEA Grapalat" w:hAnsi="GHEA Grapalat"/>
          <w:i w:val="0"/>
          <w:sz w:val="24"/>
          <w:szCs w:val="24"/>
        </w:rPr>
        <w:t xml:space="preserve"> </w:t>
      </w:r>
      <w:r w:rsidR="00FE0DE3">
        <w:rPr>
          <w:rFonts w:ascii="GHEA Grapalat" w:hAnsi="GHEA Grapalat"/>
          <w:i w:val="0"/>
          <w:sz w:val="24"/>
          <w:szCs w:val="24"/>
        </w:rPr>
        <w:t>202</w:t>
      </w:r>
      <w:r w:rsidR="00E95E86" w:rsidRPr="00E95E86">
        <w:rPr>
          <w:rFonts w:ascii="GHEA Grapalat" w:hAnsi="GHEA Grapalat"/>
          <w:i w:val="0"/>
          <w:sz w:val="24"/>
          <w:szCs w:val="24"/>
        </w:rPr>
        <w:t>5</w:t>
      </w:r>
      <w:r>
        <w:rPr>
          <w:rFonts w:ascii="GHEA Grapalat" w:hAnsi="GHEA Grapalat"/>
          <w:i w:val="0"/>
          <w:sz w:val="24"/>
          <w:szCs w:val="24"/>
        </w:rPr>
        <w:t xml:space="preserve"> года номер 1 </w:t>
      </w:r>
    </w:p>
    <w:p w14:paraId="24522BBE" w14:textId="12AEC15A"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5E11D1">
        <w:rPr>
          <w:rFonts w:ascii="GHEA Grapalat" w:hAnsi="GHEA Grapalat"/>
          <w:b/>
          <w:i w:val="0"/>
          <w:sz w:val="24"/>
          <w:szCs w:val="24"/>
        </w:rPr>
        <w:t>GHTsDzB-HVKAK-</w:t>
      </w:r>
      <w:r w:rsidR="00E95E86">
        <w:rPr>
          <w:rFonts w:ascii="GHEA Grapalat" w:hAnsi="GHEA Grapalat"/>
          <w:b/>
          <w:i w:val="0"/>
          <w:sz w:val="24"/>
          <w:szCs w:val="24"/>
        </w:rPr>
        <w:t>2026-19</w:t>
      </w:r>
      <w:r>
        <w:rPr>
          <w:rFonts w:ascii="GHEA Grapalat" w:hAnsi="GHEA Grapalat"/>
          <w:b/>
          <w:i w:val="0"/>
          <w:sz w:val="24"/>
          <w:szCs w:val="24"/>
        </w:rPr>
        <w:t>»</w:t>
      </w:r>
    </w:p>
    <w:p w14:paraId="7F64F0CF" w14:textId="77777777" w:rsidR="00FE0DE3" w:rsidRDefault="00FE0DE3" w:rsidP="00FE0DE3">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r>
        <w:rPr>
          <w:rFonts w:ascii="GHEA Grapalat" w:hAnsi="GHEA Grapalat"/>
          <w:i w:val="0"/>
          <w:sz w:val="24"/>
          <w:szCs w:val="24"/>
        </w:rPr>
        <w:t>Гераци,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14:paraId="5E773EC4" w14:textId="77777777" w:rsidR="00FE0DE3" w:rsidRPr="005E11D1" w:rsidRDefault="00FE0DE3" w:rsidP="00FE0DE3">
      <w:pPr>
        <w:pStyle w:val="BodyTextIndent"/>
        <w:widowControl w:val="0"/>
        <w:spacing w:line="240" w:lineRule="auto"/>
        <w:ind w:firstLine="567"/>
        <w:rPr>
          <w:rFonts w:ascii="MS Mincho" w:eastAsia="MS Mincho" w:hAnsi="MS Mincho" w:cs="MS Mincho"/>
          <w:i w:val="0"/>
          <w:sz w:val="24"/>
          <w:szCs w:val="24"/>
          <w:lang w:val="hy-AM"/>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5E11D1">
        <w:rPr>
          <w:rFonts w:ascii="GHEA Grapalat" w:hAnsi="GHEA Grapalat"/>
          <w:b/>
          <w:i w:val="0"/>
          <w:sz w:val="24"/>
          <w:szCs w:val="24"/>
        </w:rPr>
        <w:t>на  юридические консультационные услуги</w:t>
      </w:r>
      <w:r w:rsidR="005E11D1">
        <w:rPr>
          <w:rFonts w:ascii="MS Mincho" w:eastAsia="MS Mincho" w:hAnsi="MS Mincho" w:cs="MS Mincho"/>
          <w:b/>
          <w:i w:val="0"/>
          <w:sz w:val="24"/>
          <w:szCs w:val="24"/>
          <w:lang w:val="hy-AM"/>
        </w:rPr>
        <w:t>․</w:t>
      </w:r>
    </w:p>
    <w:p w14:paraId="1FAFD1ED" w14:textId="77777777" w:rsidR="00357D48" w:rsidRPr="009044F1" w:rsidRDefault="00A20B69" w:rsidP="00FE0DE3">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7153A14" w14:textId="77777777" w:rsidR="008B069D" w:rsidRDefault="00052084" w:rsidP="00FE0DE3">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4461E7F5" w14:textId="77777777" w:rsidR="00357D48" w:rsidRPr="003F762C" w:rsidRDefault="00EE73A8" w:rsidP="00FE0DE3">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B0C81E9" w14:textId="77777777" w:rsidR="0067579A" w:rsidRPr="00D5443D" w:rsidRDefault="00357D48" w:rsidP="00FE0DE3">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9E0B4AB" w14:textId="77777777" w:rsidR="009216D6" w:rsidRPr="008B659E" w:rsidRDefault="009216D6" w:rsidP="008B659E">
      <w:pPr>
        <w:pStyle w:val="BodyTextIndent"/>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Гераци,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E11D1">
        <w:rPr>
          <w:rFonts w:ascii="GHEA Grapalat" w:hAnsi="GHEA Grapalat"/>
          <w:b/>
          <w:i w:val="0"/>
          <w:sz w:val="24"/>
          <w:szCs w:val="24"/>
        </w:rPr>
        <w:t>11</w:t>
      </w:r>
      <w:r w:rsidR="00535F40" w:rsidRPr="00535F40">
        <w:rPr>
          <w:rFonts w:ascii="GHEA Grapalat" w:hAnsi="GHEA Grapalat"/>
          <w:b/>
          <w:i w:val="0"/>
          <w:sz w:val="24"/>
          <w:szCs w:val="24"/>
        </w:rPr>
        <w:t xml:space="preserve">:30 </w:t>
      </w:r>
      <w:r w:rsidRPr="00535F40">
        <w:rPr>
          <w:rFonts w:ascii="GHEA Grapalat" w:hAnsi="GHEA Grapalat"/>
          <w:b/>
          <w:i w:val="0"/>
          <w:sz w:val="24"/>
          <w:szCs w:val="24"/>
        </w:rPr>
        <w:t xml:space="preserve">часов </w:t>
      </w:r>
      <w:r w:rsidR="005E11D1">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2C7FC2B0" w14:textId="21D63173" w:rsidR="009216D6" w:rsidRDefault="009216D6" w:rsidP="00FE0DE3">
      <w:pPr>
        <w:pStyle w:val="BodyTextIndent"/>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535F40" w:rsidRPr="0012656E">
        <w:rPr>
          <w:rFonts w:ascii="GHEA Grapalat" w:hAnsi="GHEA Grapalat"/>
          <w:b/>
          <w:i w:val="0"/>
          <w:sz w:val="24"/>
          <w:szCs w:val="24"/>
        </w:rPr>
        <w:t>г. Ереван, ул. М. Гераци,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w:t>
      </w:r>
      <w:r w:rsidR="005E11D1">
        <w:rPr>
          <w:rFonts w:ascii="GHEA Grapalat" w:hAnsi="GHEA Grapalat"/>
          <w:b/>
          <w:i w:val="0"/>
          <w:sz w:val="24"/>
          <w:szCs w:val="24"/>
          <w:lang w:val="hy-AM"/>
        </w:rPr>
        <w:t>1</w:t>
      </w:r>
      <w:r w:rsidR="0012656E" w:rsidRPr="0012656E">
        <w:rPr>
          <w:rFonts w:ascii="GHEA Grapalat" w:hAnsi="GHEA Grapalat"/>
          <w:b/>
          <w:i w:val="0"/>
          <w:sz w:val="24"/>
          <w:szCs w:val="24"/>
        </w:rPr>
        <w:t>:30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E95E86" w:rsidRPr="00E95E86">
        <w:rPr>
          <w:rFonts w:ascii="GHEA Grapalat" w:hAnsi="GHEA Grapalat"/>
          <w:b/>
          <w:i w:val="0"/>
          <w:sz w:val="24"/>
          <w:szCs w:val="24"/>
        </w:rPr>
        <w:t>29</w:t>
      </w:r>
      <w:r w:rsidR="001705E4">
        <w:rPr>
          <w:rFonts w:ascii="GHEA Grapalat" w:hAnsi="GHEA Grapalat"/>
          <w:b/>
          <w:i w:val="0"/>
          <w:sz w:val="24"/>
          <w:szCs w:val="24"/>
        </w:rPr>
        <w:t xml:space="preserve"> </w:t>
      </w:r>
      <w:r w:rsidR="000C5CD3">
        <w:rPr>
          <w:rFonts w:ascii="GHEA Grapalat" w:hAnsi="GHEA Grapalat"/>
          <w:b/>
          <w:i w:val="0"/>
          <w:sz w:val="24"/>
          <w:szCs w:val="24"/>
        </w:rPr>
        <w:t xml:space="preserve">декабря </w:t>
      </w:r>
      <w:r w:rsidR="00CF3958">
        <w:rPr>
          <w:rFonts w:ascii="GHEA Grapalat" w:hAnsi="GHEA Grapalat"/>
          <w:b/>
          <w:i w:val="0"/>
          <w:sz w:val="24"/>
          <w:szCs w:val="24"/>
        </w:rPr>
        <w:t>202</w:t>
      </w:r>
      <w:r w:rsidR="00E95E86">
        <w:rPr>
          <w:rFonts w:ascii="GHEA Grapalat" w:hAnsi="GHEA Grapalat"/>
          <w:b/>
          <w:i w:val="0"/>
          <w:sz w:val="24"/>
          <w:szCs w:val="24"/>
        </w:rPr>
        <w:t>5</w:t>
      </w:r>
      <w:r w:rsidR="0012656E" w:rsidRPr="0012656E">
        <w:rPr>
          <w:rFonts w:ascii="GHEA Grapalat" w:hAnsi="GHEA Grapalat"/>
          <w:b/>
          <w:i w:val="0"/>
          <w:sz w:val="24"/>
          <w:szCs w:val="24"/>
        </w:rPr>
        <w:t xml:space="preserve"> года.</w:t>
      </w:r>
    </w:p>
    <w:p w14:paraId="3C5CA71D" w14:textId="77777777" w:rsidR="00F95DBF" w:rsidRPr="001B32D9" w:rsidRDefault="00F95DBF" w:rsidP="00FE0DE3">
      <w:pPr>
        <w:pStyle w:val="BodyTextIndent"/>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354B799" w14:textId="4208A4A5" w:rsidR="004C7808" w:rsidRDefault="00754697" w:rsidP="004C7808">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E95E86">
        <w:rPr>
          <w:rFonts w:ascii="GHEA Grapalat" w:hAnsi="GHEA Grapalat"/>
          <w:i w:val="0"/>
          <w:sz w:val="24"/>
          <w:szCs w:val="24"/>
        </w:rPr>
        <w:t xml:space="preserve"> </w:t>
      </w:r>
      <w:r w:rsidR="00E95E86">
        <w:rPr>
          <w:rFonts w:ascii="GHEA Grapalat" w:hAnsi="GHEA Grapalat"/>
          <w:b/>
          <w:i w:val="0"/>
          <w:sz w:val="24"/>
          <w:szCs w:val="24"/>
        </w:rPr>
        <w:t>Вардан Оганнисян</w:t>
      </w:r>
      <w:r w:rsidR="004C7808">
        <w:rPr>
          <w:rFonts w:ascii="GHEA Grapalat" w:hAnsi="GHEA Grapalat"/>
          <w:i w:val="0"/>
          <w:sz w:val="24"/>
          <w:szCs w:val="24"/>
        </w:rPr>
        <w:t>.</w:t>
      </w:r>
    </w:p>
    <w:p w14:paraId="44144438" w14:textId="58936004" w:rsidR="004C7808" w:rsidRDefault="004C7808" w:rsidP="004C7808">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w:t>
      </w:r>
      <w:r w:rsidR="00E95E86">
        <w:rPr>
          <w:rFonts w:ascii="GHEA Grapalat" w:hAnsi="GHEA Grapalat"/>
          <w:b/>
          <w:i w:val="0"/>
          <w:sz w:val="24"/>
          <w:szCs w:val="24"/>
          <w:lang w:val="en-US"/>
        </w:rPr>
        <w:t>1</w:t>
      </w:r>
      <w:r>
        <w:rPr>
          <w:rFonts w:ascii="GHEA Grapalat" w:hAnsi="GHEA Grapalat"/>
          <w:b/>
          <w:i w:val="0"/>
          <w:sz w:val="24"/>
          <w:szCs w:val="24"/>
        </w:rPr>
        <w:t>)</w:t>
      </w:r>
    </w:p>
    <w:p w14:paraId="5889F7CD" w14:textId="77777777" w:rsidR="004C7808" w:rsidRDefault="004C7808" w:rsidP="004C7808">
      <w:pPr>
        <w:pStyle w:val="BodyTextIndent"/>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14:paraId="3FF45D0C" w14:textId="77777777"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14:paraId="1CA26C94" w14:textId="77777777" w:rsidR="004C7808" w:rsidRDefault="004C7808">
      <w:pPr>
        <w:rPr>
          <w:rFonts w:ascii="GHEA Grapalat" w:hAnsi="GHEA Grapalat"/>
          <w:i/>
        </w:rPr>
      </w:pPr>
    </w:p>
    <w:p w14:paraId="1E2C2DBA" w14:textId="77777777" w:rsidR="0041256C" w:rsidRPr="005B26C2" w:rsidRDefault="0041256C" w:rsidP="0041256C">
      <w:pPr>
        <w:pStyle w:val="BodyText"/>
        <w:widowControl w:val="0"/>
        <w:spacing w:after="0"/>
        <w:ind w:firstLine="567"/>
        <w:contextualSpacing/>
        <w:jc w:val="right"/>
        <w:rPr>
          <w:rFonts w:ascii="GHEA Grapalat" w:hAnsi="GHEA Grapalat" w:cs="Sylfaen"/>
        </w:rPr>
      </w:pPr>
      <w:r w:rsidRPr="005B26C2">
        <w:rPr>
          <w:rFonts w:ascii="GHEA Grapalat" w:hAnsi="GHEA Grapalat"/>
        </w:rPr>
        <w:t>Утверждено</w:t>
      </w:r>
    </w:p>
    <w:p w14:paraId="1FE308BF" w14:textId="14635704" w:rsidR="0041256C" w:rsidRPr="00BB6E4B" w:rsidRDefault="0041256C" w:rsidP="0041256C">
      <w:pPr>
        <w:pStyle w:val="BodyText"/>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5E11D1">
        <w:rPr>
          <w:rFonts w:ascii="GHEA Grapalat" w:hAnsi="GHEA Grapalat"/>
          <w:sz w:val="22"/>
          <w:szCs w:val="22"/>
        </w:rPr>
        <w:t>GHTsDzB-HVKAK-</w:t>
      </w:r>
      <w:r w:rsidR="00E95E86">
        <w:rPr>
          <w:rFonts w:ascii="GHEA Grapalat" w:hAnsi="GHEA Grapalat"/>
          <w:sz w:val="22"/>
          <w:szCs w:val="22"/>
        </w:rPr>
        <w:t>2026-19</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E95E86">
        <w:rPr>
          <w:rFonts w:ascii="GHEA Grapalat" w:hAnsi="GHEA Grapalat"/>
        </w:rPr>
        <w:t>22</w:t>
      </w:r>
      <w:r w:rsidR="005E11D1" w:rsidRPr="005E11D1">
        <w:rPr>
          <w:rFonts w:ascii="GHEA Grapalat" w:hAnsi="GHEA Grapalat"/>
        </w:rPr>
        <w:t xml:space="preserve"> декабря</w:t>
      </w:r>
      <w:r w:rsidR="005E11D1">
        <w:rPr>
          <w:rFonts w:ascii="GHEA Grapalat" w:hAnsi="GHEA Grapalat"/>
        </w:rPr>
        <w:t xml:space="preserve"> </w:t>
      </w:r>
      <w:r w:rsidR="00CF3958">
        <w:rPr>
          <w:rFonts w:ascii="GHEA Grapalat" w:hAnsi="GHEA Grapalat"/>
          <w:sz w:val="22"/>
          <w:szCs w:val="22"/>
        </w:rPr>
        <w:t>202</w:t>
      </w:r>
      <w:r w:rsidR="00E95E86">
        <w:rPr>
          <w:rFonts w:ascii="GHEA Grapalat" w:hAnsi="GHEA Grapalat"/>
          <w:sz w:val="22"/>
          <w:szCs w:val="22"/>
        </w:rPr>
        <w:t>5</w:t>
      </w:r>
      <w:r w:rsidRPr="00BB6E4B">
        <w:rPr>
          <w:rFonts w:ascii="GHEA Grapalat" w:hAnsi="GHEA Grapalat"/>
          <w:sz w:val="22"/>
          <w:szCs w:val="22"/>
        </w:rPr>
        <w:t>г</w:t>
      </w:r>
      <w:r w:rsidRPr="00BB6E4B">
        <w:rPr>
          <w:rFonts w:ascii="GHEA Grapalat" w:hAnsi="GHEA Grapalat"/>
          <w:sz w:val="22"/>
          <w:szCs w:val="22"/>
          <w:lang w:val="hy-AM"/>
        </w:rPr>
        <w:t>.</w:t>
      </w:r>
    </w:p>
    <w:p w14:paraId="63D3487F" w14:textId="77777777" w:rsidR="00096865" w:rsidRPr="0041256C" w:rsidRDefault="00096865" w:rsidP="00B46D58">
      <w:pPr>
        <w:pStyle w:val="BodyText"/>
        <w:widowControl w:val="0"/>
        <w:spacing w:after="160"/>
        <w:ind w:right="-7" w:firstLine="567"/>
        <w:jc w:val="center"/>
        <w:rPr>
          <w:rFonts w:ascii="GHEA Grapalat" w:hAnsi="GHEA Grapalat"/>
          <w:lang w:val="hy-AM"/>
        </w:rPr>
      </w:pPr>
    </w:p>
    <w:p w14:paraId="3B912A6C" w14:textId="77777777" w:rsidR="00096865" w:rsidRPr="00E95E86" w:rsidRDefault="00096865" w:rsidP="00B46D58">
      <w:pPr>
        <w:pStyle w:val="BodyText"/>
        <w:widowControl w:val="0"/>
        <w:spacing w:after="160"/>
        <w:ind w:right="-7" w:firstLine="567"/>
        <w:jc w:val="center"/>
        <w:rPr>
          <w:rFonts w:ascii="GHEA Grapalat" w:hAnsi="GHEA Grapalat"/>
          <w:lang w:val="hy-AM"/>
        </w:rPr>
      </w:pPr>
    </w:p>
    <w:p w14:paraId="4B15357E" w14:textId="77777777" w:rsidR="000763E5" w:rsidRPr="003A1EBB" w:rsidRDefault="000763E5" w:rsidP="00B46D58">
      <w:pPr>
        <w:pStyle w:val="BodyText"/>
        <w:widowControl w:val="0"/>
        <w:spacing w:after="160"/>
        <w:ind w:right="-7" w:firstLine="567"/>
        <w:jc w:val="center"/>
        <w:rPr>
          <w:rFonts w:ascii="GHEA Grapalat" w:hAnsi="GHEA Grapalat"/>
        </w:rPr>
      </w:pPr>
    </w:p>
    <w:p w14:paraId="07B20ED3" w14:textId="77777777" w:rsidR="00D12E3B" w:rsidRDefault="00D12E3B" w:rsidP="00B46D58">
      <w:pPr>
        <w:pStyle w:val="BodyText"/>
        <w:widowControl w:val="0"/>
        <w:spacing w:after="160"/>
        <w:ind w:right="-7" w:firstLine="567"/>
        <w:jc w:val="center"/>
        <w:rPr>
          <w:rFonts w:ascii="GHEA Grapalat" w:hAnsi="GHEA Grapalat"/>
          <w:i/>
        </w:rPr>
      </w:pPr>
    </w:p>
    <w:p w14:paraId="54EF6548" w14:textId="77777777" w:rsidR="00D12E3B" w:rsidRDefault="00D12E3B" w:rsidP="00B46D58">
      <w:pPr>
        <w:pStyle w:val="BodyText"/>
        <w:widowControl w:val="0"/>
        <w:spacing w:after="160"/>
        <w:ind w:right="-7" w:firstLine="567"/>
        <w:jc w:val="center"/>
        <w:rPr>
          <w:rFonts w:ascii="GHEA Grapalat" w:hAnsi="GHEA Grapalat"/>
          <w:i/>
        </w:rPr>
      </w:pPr>
    </w:p>
    <w:p w14:paraId="7F0D5092" w14:textId="77777777" w:rsidR="00D12E3B" w:rsidRDefault="00D12E3B" w:rsidP="00B46D58">
      <w:pPr>
        <w:pStyle w:val="BodyText"/>
        <w:widowControl w:val="0"/>
        <w:spacing w:after="160"/>
        <w:ind w:right="-7" w:firstLine="567"/>
        <w:jc w:val="center"/>
        <w:rPr>
          <w:rFonts w:ascii="GHEA Grapalat" w:hAnsi="GHEA Grapalat"/>
          <w:i/>
        </w:rPr>
      </w:pPr>
    </w:p>
    <w:p w14:paraId="3CD8F3F0" w14:textId="77777777" w:rsidR="00D12E3B" w:rsidRDefault="00D12E3B" w:rsidP="00B46D58">
      <w:pPr>
        <w:pStyle w:val="BodyText"/>
        <w:widowControl w:val="0"/>
        <w:spacing w:after="160"/>
        <w:ind w:right="-7" w:firstLine="567"/>
        <w:jc w:val="center"/>
        <w:rPr>
          <w:rFonts w:ascii="GHEA Grapalat" w:hAnsi="GHEA Grapalat"/>
          <w:i/>
        </w:rPr>
      </w:pPr>
    </w:p>
    <w:p w14:paraId="6A13249D" w14:textId="77777777" w:rsidR="0041256C" w:rsidRPr="00E063D7" w:rsidRDefault="0041256C" w:rsidP="0041256C">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14:paraId="7B70807C" w14:textId="77777777" w:rsidR="0041256C" w:rsidRPr="00E063D7" w:rsidRDefault="0041256C" w:rsidP="0041256C">
      <w:pPr>
        <w:pStyle w:val="BodyText"/>
        <w:widowControl w:val="0"/>
        <w:spacing w:after="160"/>
        <w:ind w:right="-7" w:firstLine="567"/>
        <w:jc w:val="center"/>
        <w:rPr>
          <w:rFonts w:ascii="GHEA Grapalat" w:hAnsi="GHEA Grapalat"/>
          <w:sz w:val="22"/>
          <w:szCs w:val="22"/>
        </w:rPr>
      </w:pPr>
    </w:p>
    <w:p w14:paraId="25FE1301" w14:textId="77777777" w:rsidR="0041256C" w:rsidRPr="00E063D7" w:rsidRDefault="0041256C" w:rsidP="0041256C">
      <w:pPr>
        <w:pStyle w:val="BodyText"/>
        <w:widowControl w:val="0"/>
        <w:spacing w:after="160"/>
        <w:ind w:right="-7" w:firstLine="567"/>
        <w:jc w:val="center"/>
        <w:rPr>
          <w:rFonts w:ascii="GHEA Grapalat" w:hAnsi="GHEA Grapalat"/>
          <w:sz w:val="22"/>
          <w:szCs w:val="22"/>
        </w:rPr>
      </w:pPr>
    </w:p>
    <w:p w14:paraId="1F2BCDE1" w14:textId="77777777" w:rsidR="0041256C" w:rsidRPr="00E063D7" w:rsidRDefault="0041256C" w:rsidP="0041256C">
      <w:pPr>
        <w:pStyle w:val="BodyText"/>
        <w:widowControl w:val="0"/>
        <w:spacing w:after="160"/>
        <w:ind w:right="-7" w:firstLine="567"/>
        <w:jc w:val="center"/>
        <w:rPr>
          <w:rFonts w:ascii="GHEA Grapalat" w:hAnsi="GHEA Grapalat"/>
          <w:sz w:val="22"/>
          <w:szCs w:val="22"/>
        </w:rPr>
      </w:pPr>
    </w:p>
    <w:p w14:paraId="6E85F346" w14:textId="77777777" w:rsidR="0041256C" w:rsidRPr="00E063D7" w:rsidRDefault="0041256C" w:rsidP="0041256C">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14:paraId="23D2A9A9" w14:textId="77777777"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14:paraId="63C37B27" w14:textId="77777777"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14:paraId="5D58814D" w14:textId="77777777" w:rsidR="00CF3958" w:rsidRPr="001A6617" w:rsidRDefault="00CF3958" w:rsidP="00CF3958">
      <w:pPr>
        <w:pStyle w:val="BodyText"/>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5E11D1" w:rsidRPr="005E11D1">
        <w:rPr>
          <w:rFonts w:ascii="GHEA Grapalat" w:hAnsi="GHEA Grapalat"/>
          <w:b/>
        </w:rPr>
        <w:t>ЮРИДИЧЕСКИЕ КОНСУЛЬТАЦИОННЫЕ УСЛУГИ</w:t>
      </w:r>
      <w:r w:rsidR="005E11D1">
        <w:rPr>
          <w:rFonts w:ascii="GHEA Grapalat" w:hAnsi="GHEA Grapalat"/>
          <w:b/>
        </w:rPr>
        <w:t xml:space="preserve"> </w:t>
      </w:r>
      <w:r w:rsidR="000C5CD3" w:rsidRPr="00A37E73">
        <w:rPr>
          <w:rFonts w:ascii="GHEA Grapalat" w:hAnsi="GHEA Grapalat"/>
          <w:b/>
        </w:rPr>
        <w:t xml:space="preserve">ДЛЯ </w:t>
      </w:r>
      <w:r w:rsidRPr="00A37E73">
        <w:rPr>
          <w:rFonts w:ascii="GHEA Grapalat" w:hAnsi="GHEA Grapalat"/>
          <w:b/>
        </w:rPr>
        <w:t>СВОИХ НУЖД</w:t>
      </w:r>
    </w:p>
    <w:p w14:paraId="276543A9" w14:textId="77777777" w:rsidR="0041256C" w:rsidRPr="009044F1" w:rsidRDefault="0041256C" w:rsidP="0041256C">
      <w:pPr>
        <w:pStyle w:val="BodyText"/>
        <w:widowControl w:val="0"/>
        <w:spacing w:after="160"/>
        <w:ind w:right="-7" w:firstLine="567"/>
        <w:jc w:val="center"/>
        <w:rPr>
          <w:rFonts w:ascii="GHEA Grapalat" w:hAnsi="GHEA Grapalat"/>
        </w:rPr>
      </w:pPr>
    </w:p>
    <w:p w14:paraId="72E17851" w14:textId="77777777" w:rsidR="0041256C" w:rsidRPr="009044F1" w:rsidRDefault="0041256C" w:rsidP="0041256C">
      <w:pPr>
        <w:pStyle w:val="BodyText"/>
        <w:widowControl w:val="0"/>
        <w:spacing w:after="160"/>
        <w:ind w:right="-7" w:firstLine="567"/>
        <w:jc w:val="center"/>
        <w:rPr>
          <w:rFonts w:ascii="GHEA Grapalat" w:hAnsi="GHEA Grapalat"/>
        </w:rPr>
      </w:pPr>
    </w:p>
    <w:p w14:paraId="4ED1B808" w14:textId="77777777" w:rsidR="0041256C" w:rsidRDefault="0041256C" w:rsidP="0041256C">
      <w:pPr>
        <w:rPr>
          <w:rFonts w:ascii="GHEA Grapalat" w:hAnsi="GHEA Grapalat"/>
        </w:rPr>
      </w:pPr>
    </w:p>
    <w:p w14:paraId="5E8DE771" w14:textId="77777777" w:rsidR="005E11D1" w:rsidRPr="00521A49" w:rsidRDefault="005E11D1" w:rsidP="005E11D1">
      <w:pPr>
        <w:rPr>
          <w:rFonts w:ascii="GHEA Grapalat" w:hAnsi="GHEA Grapalat"/>
          <w:b/>
        </w:rPr>
      </w:pPr>
      <w:r w:rsidRPr="00A149BB">
        <w:rPr>
          <w:rFonts w:ascii="GHEA Grapalat" w:hAnsi="GHEA Grapalat"/>
          <w:b/>
          <w:i/>
          <w:color w:val="FF0000"/>
        </w:rPr>
        <w:t>Процедура осуществляется на основании части 6 статьи 15 закона Республики Армения "О</w:t>
      </w:r>
      <w:r w:rsidRPr="00A149BB">
        <w:rPr>
          <w:rFonts w:ascii="Sylfaen" w:hAnsi="Sylfaen" w:cs="Courier New"/>
          <w:b/>
          <w:i/>
          <w:color w:val="FF0000"/>
          <w:lang w:val="en-US"/>
        </w:rPr>
        <w:t> </w:t>
      </w:r>
      <w:r w:rsidRPr="00A149BB">
        <w:rPr>
          <w:rFonts w:ascii="GHEA Grapalat" w:hAnsi="GHEA Grapalat"/>
          <w:b/>
          <w:i/>
          <w:color w:val="FF0000"/>
        </w:rPr>
        <w:t>закупках"</w:t>
      </w:r>
    </w:p>
    <w:p w14:paraId="04F4C068" w14:textId="77777777" w:rsidR="0041256C" w:rsidRDefault="0041256C" w:rsidP="0041256C">
      <w:pPr>
        <w:rPr>
          <w:rFonts w:ascii="GHEA Grapalat" w:hAnsi="GHEA Grapalat"/>
        </w:rPr>
      </w:pPr>
    </w:p>
    <w:p w14:paraId="3C860DE7" w14:textId="77777777" w:rsidR="0041256C" w:rsidRDefault="0041256C" w:rsidP="0041256C">
      <w:pPr>
        <w:rPr>
          <w:rFonts w:ascii="GHEA Grapalat" w:hAnsi="GHEA Grapalat"/>
        </w:rPr>
      </w:pPr>
    </w:p>
    <w:p w14:paraId="7DD032A0" w14:textId="77777777" w:rsidR="0041256C" w:rsidRDefault="0041256C" w:rsidP="0041256C">
      <w:pPr>
        <w:rPr>
          <w:rFonts w:ascii="GHEA Grapalat" w:hAnsi="GHEA Grapalat"/>
        </w:rPr>
      </w:pPr>
    </w:p>
    <w:p w14:paraId="373330EB" w14:textId="77777777" w:rsidR="0041256C" w:rsidRDefault="0041256C" w:rsidP="0041256C">
      <w:pPr>
        <w:rPr>
          <w:rFonts w:ascii="GHEA Grapalat" w:hAnsi="GHEA Grapalat"/>
        </w:rPr>
      </w:pPr>
    </w:p>
    <w:p w14:paraId="41E86689" w14:textId="77777777" w:rsidR="0041256C" w:rsidRDefault="0041256C" w:rsidP="0041256C">
      <w:pPr>
        <w:rPr>
          <w:rFonts w:ascii="GHEA Grapalat" w:hAnsi="GHEA Grapalat"/>
          <w:i/>
        </w:rPr>
      </w:pPr>
    </w:p>
    <w:p w14:paraId="0BB27455" w14:textId="77777777"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58259D32" w14:textId="77777777" w:rsidR="001A43A4" w:rsidRPr="009044F1" w:rsidRDefault="001A43A4" w:rsidP="00B46D58">
      <w:pPr>
        <w:widowControl w:val="0"/>
        <w:spacing w:after="160"/>
        <w:ind w:firstLine="567"/>
        <w:jc w:val="both"/>
        <w:rPr>
          <w:rFonts w:ascii="GHEA Grapalat" w:hAnsi="GHEA Grapalat" w:cs="Sylfaen"/>
          <w:i/>
        </w:rPr>
      </w:pPr>
    </w:p>
    <w:p w14:paraId="360C6979" w14:textId="77777777"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0C5CD3" w:rsidRPr="00CF3958">
        <w:rPr>
          <w:rFonts w:ascii="GHEA Grapalat" w:hAnsi="GHEA Grapalat"/>
          <w:b/>
          <w:sz w:val="20"/>
          <w:szCs w:val="20"/>
        </w:rPr>
        <w:lastRenderedPageBreak/>
        <w:t>СОДЕРЖАНИЕ</w:t>
      </w:r>
    </w:p>
    <w:p w14:paraId="1537066D" w14:textId="77777777" w:rsidR="00CF3958" w:rsidRPr="00CF3958" w:rsidRDefault="000C5CD3" w:rsidP="00CF3958">
      <w:pPr>
        <w:pStyle w:val="BodyText"/>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w:t>
      </w:r>
      <w:r w:rsidR="00D06280" w:rsidRPr="00D06280">
        <w:rPr>
          <w:rFonts w:ascii="GHEA Grapalat" w:hAnsi="GHEA Grapalat"/>
          <w:b/>
          <w:sz w:val="20"/>
          <w:szCs w:val="20"/>
        </w:rPr>
        <w:t>ЮРИДИЧЕСКИЕ КОНСУЛЬТАЦИОННЫЕ УСЛУГИ</w:t>
      </w:r>
      <w:r>
        <w:rPr>
          <w:rFonts w:ascii="GHEA Grapalat" w:hAnsi="GHEA Grapalat"/>
          <w:b/>
          <w:sz w:val="20"/>
          <w:szCs w:val="20"/>
        </w:rPr>
        <w:t xml:space="preserve"> </w:t>
      </w:r>
      <w:r w:rsidRPr="00C752DF">
        <w:rPr>
          <w:rFonts w:ascii="GHEA Grapalat" w:hAnsi="GHEA Grapalat"/>
          <w:b/>
          <w:sz w:val="20"/>
          <w:szCs w:val="20"/>
        </w:rPr>
        <w:t xml:space="preserve">ДЛЯ </w:t>
      </w:r>
      <w:r w:rsidR="00CF3958" w:rsidRPr="00C752DF">
        <w:rPr>
          <w:rFonts w:ascii="GHEA Grapalat" w:hAnsi="GHEA Grapalat"/>
          <w:b/>
          <w:sz w:val="20"/>
          <w:szCs w:val="20"/>
        </w:rPr>
        <w:t>СВОИХ</w:t>
      </w:r>
      <w:r w:rsidR="00CF3958" w:rsidRPr="00CF3958">
        <w:rPr>
          <w:rFonts w:ascii="GHEA Grapalat" w:hAnsi="GHEA Grapalat"/>
          <w:b/>
          <w:sz w:val="20"/>
          <w:szCs w:val="20"/>
        </w:rPr>
        <w:t xml:space="preserve"> НУЖД</w:t>
      </w:r>
    </w:p>
    <w:p w14:paraId="7AFE314D" w14:textId="77777777" w:rsidR="00CF3958" w:rsidRDefault="00CF3958" w:rsidP="00B46D58">
      <w:pPr>
        <w:widowControl w:val="0"/>
        <w:spacing w:after="160"/>
        <w:jc w:val="center"/>
        <w:rPr>
          <w:rFonts w:ascii="GHEA Grapalat" w:hAnsi="GHEA Grapalat"/>
          <w:b/>
        </w:rPr>
      </w:pPr>
    </w:p>
    <w:p w14:paraId="04B64F89"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6115F849" w14:textId="77777777"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2E2E73B" w14:textId="482A1BF1"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00E95E86" w:rsidRPr="009044F1">
        <w:rPr>
          <w:rFonts w:ascii="GHEA Grapalat" w:hAnsi="GHEA Grapalat"/>
        </w:rPr>
        <w:t>Требования к праву участника на участие</w:t>
      </w:r>
      <w:r w:rsidR="00E95E86">
        <w:rPr>
          <w:rFonts w:ascii="GHEA Grapalat" w:hAnsi="GHEA Grapalat"/>
        </w:rPr>
        <w:t xml:space="preserve">. </w:t>
      </w:r>
      <w:r w:rsidR="00E95E86" w:rsidRPr="008C1FF8">
        <w:rPr>
          <w:rFonts w:ascii="GHEA Grapalat" w:hAnsi="GHEA Grapalat"/>
        </w:rPr>
        <w:t>квалификационные критерии</w:t>
      </w:r>
      <w:r w:rsidR="00E95E86">
        <w:rPr>
          <w:rFonts w:ascii="GHEA Grapalat" w:hAnsi="GHEA Grapalat"/>
        </w:rPr>
        <w:t xml:space="preserve"> и порядок их оценки</w:t>
      </w:r>
      <w:r w:rsidR="003D0E3C">
        <w:rPr>
          <w:rFonts w:ascii="GHEA Grapalat" w:hAnsi="GHEA Grapalat"/>
        </w:rPr>
        <w:t>.</w:t>
      </w:r>
    </w:p>
    <w:p w14:paraId="75CD8CAF" w14:textId="77777777"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99B1600" w14:textId="77777777"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DA7E4B9" w14:textId="77777777"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CFE8E89" w14:textId="77777777"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3CAEE507" w14:textId="77777777"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14:paraId="1C950D6B" w14:textId="77777777"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D308D7A" w14:textId="77777777"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AB03F5C" w14:textId="5A55C694"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Обеспечени</w:t>
      </w:r>
      <w:r w:rsidR="00E95E86">
        <w:rPr>
          <w:rFonts w:ascii="GHEA Grapalat" w:hAnsi="GHEA Grapalat"/>
        </w:rPr>
        <w:t>е</w:t>
      </w:r>
      <w:r w:rsidR="003E1D9D">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067B958D" w14:textId="77777777"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E24EFA1" w14:textId="77777777"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A09D02C" w14:textId="77777777" w:rsidR="00520F57" w:rsidRDefault="00520F57" w:rsidP="00B46D58">
      <w:pPr>
        <w:widowControl w:val="0"/>
        <w:spacing w:after="160"/>
        <w:jc w:val="center"/>
        <w:rPr>
          <w:rFonts w:ascii="GHEA Grapalat" w:hAnsi="GHEA Grapalat"/>
          <w:b/>
        </w:rPr>
      </w:pPr>
    </w:p>
    <w:p w14:paraId="65841C45" w14:textId="77777777"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14:paraId="183D7FAD" w14:textId="77777777"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14:paraId="0A57C5F3" w14:textId="77777777" w:rsidR="00520F57" w:rsidRPr="008842CE" w:rsidRDefault="00520F57" w:rsidP="004260E1">
      <w:pPr>
        <w:widowControl w:val="0"/>
        <w:contextualSpacing/>
        <w:jc w:val="center"/>
        <w:rPr>
          <w:rFonts w:ascii="GHEA Grapalat" w:hAnsi="GHEA Grapalat"/>
          <w:b/>
        </w:rPr>
      </w:pPr>
    </w:p>
    <w:p w14:paraId="6451B44C" w14:textId="77777777"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D7EAA37" w14:textId="77777777"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14:paraId="6F54DB51" w14:textId="77777777"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FE26BC2" w14:textId="77777777" w:rsidR="00E95E86" w:rsidRDefault="00E17B7F" w:rsidP="00AD798D">
      <w:pPr>
        <w:contextualSpacing/>
        <w:rPr>
          <w:rFonts w:ascii="GHEA Grapalat" w:hAnsi="GHEA Grapalat"/>
          <w:spacing w:val="-6"/>
        </w:rPr>
      </w:pPr>
      <w:r w:rsidRPr="00E17B7F">
        <w:rPr>
          <w:rFonts w:ascii="GHEA Grapalat" w:hAnsi="GHEA Grapalat"/>
          <w:spacing w:val="-6"/>
        </w:rPr>
        <w:t xml:space="preserve">        </w:t>
      </w:r>
    </w:p>
    <w:p w14:paraId="7D56A399" w14:textId="77777777" w:rsidR="00E95E86" w:rsidRDefault="00E95E86">
      <w:pPr>
        <w:rPr>
          <w:rFonts w:ascii="GHEA Grapalat" w:hAnsi="GHEA Grapalat"/>
          <w:spacing w:val="-6"/>
        </w:rPr>
      </w:pPr>
      <w:r>
        <w:rPr>
          <w:rFonts w:ascii="GHEA Grapalat" w:hAnsi="GHEA Grapalat"/>
          <w:spacing w:val="-6"/>
        </w:rPr>
        <w:br w:type="page"/>
      </w:r>
    </w:p>
    <w:p w14:paraId="256E9C60" w14:textId="0C4CE76B" w:rsidR="00096865" w:rsidRPr="006D2DF7" w:rsidRDefault="00E17B7F" w:rsidP="00AD798D">
      <w:pPr>
        <w:contextualSpacing/>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5E11D1">
        <w:rPr>
          <w:rFonts w:ascii="GHEA Grapalat" w:hAnsi="GHEA Grapalat"/>
          <w:b/>
          <w:sz w:val="22"/>
          <w:szCs w:val="22"/>
        </w:rPr>
        <w:t>GHTsDzB-HVKAK-</w:t>
      </w:r>
      <w:r w:rsidR="00E95E86">
        <w:rPr>
          <w:rFonts w:ascii="GHEA Grapalat" w:hAnsi="GHEA Grapalat"/>
          <w:b/>
          <w:sz w:val="22"/>
          <w:szCs w:val="22"/>
        </w:rPr>
        <w:t>2026-19</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14:paraId="1F71E2B9" w14:textId="77777777"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F13907F" w14:textId="77777777"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C9B484E" w14:textId="77777777"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C31AF07" w14:textId="77777777" w:rsidR="003E1421" w:rsidRPr="009044F1" w:rsidRDefault="00A81DD5" w:rsidP="004260E1">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14:paraId="29147F74" w14:textId="77777777" w:rsidR="0042217B" w:rsidRDefault="0042217B" w:rsidP="00B46D58">
      <w:pPr>
        <w:widowControl w:val="0"/>
        <w:spacing w:after="160"/>
        <w:jc w:val="center"/>
        <w:rPr>
          <w:rFonts w:ascii="GHEA Grapalat" w:hAnsi="GHEA Grapalat"/>
        </w:rPr>
      </w:pPr>
    </w:p>
    <w:p w14:paraId="4710F838" w14:textId="77777777" w:rsidR="00E95E86" w:rsidRDefault="00E95E86">
      <w:pPr>
        <w:rPr>
          <w:rFonts w:ascii="GHEA Grapalat" w:hAnsi="GHEA Grapalat"/>
        </w:rPr>
      </w:pPr>
      <w:r>
        <w:rPr>
          <w:rFonts w:ascii="GHEA Grapalat" w:hAnsi="GHEA Grapalat"/>
        </w:rPr>
        <w:br w:type="page"/>
      </w:r>
    </w:p>
    <w:p w14:paraId="126A4BCD" w14:textId="7FCF1977"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14:paraId="12EAB5F7"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51538AF0"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D05FA99" w14:textId="77777777" w:rsidR="00096865" w:rsidRPr="00777B7F"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B22779" w:rsidRPr="00B22779">
        <w:rPr>
          <w:rFonts w:ascii="GHEA Grapalat" w:hAnsi="GHEA Grapalat"/>
          <w:b/>
          <w:i w:val="0"/>
          <w:sz w:val="24"/>
          <w:szCs w:val="24"/>
        </w:rPr>
        <w:t>юридические консультационные услуги</w:t>
      </w:r>
      <w:r w:rsidR="00B22779" w:rsidRPr="00067561">
        <w:rPr>
          <w:rFonts w:ascii="GHEA Grapalat" w:hAnsi="GHEA Grapalat"/>
          <w:b/>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50DFD">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88"/>
        <w:gridCol w:w="6530"/>
      </w:tblGrid>
      <w:tr w:rsidR="00970424" w:rsidRPr="009044F1" w14:paraId="2D091738" w14:textId="77777777" w:rsidTr="00057003">
        <w:trPr>
          <w:jc w:val="center"/>
        </w:trPr>
        <w:tc>
          <w:tcPr>
            <w:tcW w:w="2704" w:type="dxa"/>
            <w:gridSpan w:val="2"/>
            <w:vAlign w:val="center"/>
          </w:tcPr>
          <w:p w14:paraId="396B7827"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530" w:type="dxa"/>
            <w:vMerge w:val="restart"/>
            <w:vAlign w:val="center"/>
          </w:tcPr>
          <w:p w14:paraId="6AED4F53"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0467CF6C" w14:textId="77777777" w:rsidTr="00057003">
        <w:trPr>
          <w:jc w:val="center"/>
        </w:trPr>
        <w:tc>
          <w:tcPr>
            <w:tcW w:w="1216" w:type="dxa"/>
            <w:vAlign w:val="center"/>
          </w:tcPr>
          <w:p w14:paraId="50CC80C1"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88" w:type="dxa"/>
            <w:vAlign w:val="center"/>
          </w:tcPr>
          <w:p w14:paraId="395458FE" w14:textId="77777777" w:rsid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p w14:paraId="50745BE8" w14:textId="70ECAC8B" w:rsidR="00E95E86" w:rsidRPr="00970424" w:rsidRDefault="00E95E86" w:rsidP="00970424">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Драм РА</w:t>
            </w:r>
          </w:p>
        </w:tc>
        <w:tc>
          <w:tcPr>
            <w:tcW w:w="6530" w:type="dxa"/>
            <w:vMerge/>
            <w:vAlign w:val="center"/>
          </w:tcPr>
          <w:p w14:paraId="1AF6AD6C"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AA73D2" w:rsidRPr="00AA73D2" w14:paraId="26880A55" w14:textId="77777777" w:rsidTr="00057003">
        <w:trPr>
          <w:jc w:val="center"/>
        </w:trPr>
        <w:tc>
          <w:tcPr>
            <w:tcW w:w="1216" w:type="dxa"/>
            <w:vAlign w:val="center"/>
          </w:tcPr>
          <w:p w14:paraId="1D8D04C7" w14:textId="77777777" w:rsidR="00AA73D2" w:rsidRPr="00057003" w:rsidRDefault="00AA73D2" w:rsidP="00B46D58">
            <w:pPr>
              <w:pStyle w:val="BodyTextIndent2"/>
              <w:widowControl w:val="0"/>
              <w:spacing w:after="120" w:line="240" w:lineRule="auto"/>
              <w:ind w:firstLine="0"/>
              <w:jc w:val="center"/>
              <w:rPr>
                <w:rFonts w:ascii="GHEA Grapalat" w:hAnsi="GHEA Grapalat"/>
                <w:sz w:val="24"/>
                <w:szCs w:val="24"/>
              </w:rPr>
            </w:pPr>
            <w:r w:rsidRPr="00057003">
              <w:rPr>
                <w:rFonts w:ascii="GHEA Grapalat" w:hAnsi="GHEA Grapalat"/>
                <w:sz w:val="24"/>
                <w:szCs w:val="24"/>
              </w:rPr>
              <w:t>1</w:t>
            </w:r>
          </w:p>
        </w:tc>
        <w:tc>
          <w:tcPr>
            <w:tcW w:w="1488" w:type="dxa"/>
            <w:vAlign w:val="center"/>
          </w:tcPr>
          <w:p w14:paraId="45FD1604" w14:textId="308526E7" w:rsidR="00AA73D2" w:rsidRPr="00057003" w:rsidRDefault="00E95E86" w:rsidP="00E95E86">
            <w:pPr>
              <w:rPr>
                <w:rFonts w:ascii="GHEA Grapalat" w:hAnsi="GHEA Grapalat"/>
              </w:rPr>
            </w:pPr>
            <w:r w:rsidRPr="00E95E86">
              <w:rPr>
                <w:rFonts w:ascii="GHEA Grapalat" w:hAnsi="GHEA Grapalat"/>
              </w:rPr>
              <w:t>15 840 000</w:t>
            </w:r>
          </w:p>
        </w:tc>
        <w:tc>
          <w:tcPr>
            <w:tcW w:w="6530" w:type="dxa"/>
            <w:vAlign w:val="center"/>
          </w:tcPr>
          <w:p w14:paraId="19427B7C" w14:textId="77777777" w:rsidR="00AA73D2" w:rsidRPr="00057003" w:rsidRDefault="00B22779" w:rsidP="00AA73D2">
            <w:pPr>
              <w:rPr>
                <w:rFonts w:ascii="GHEA Grapalat" w:hAnsi="GHEA Grapalat"/>
                <w:lang w:val="en-GB"/>
              </w:rPr>
            </w:pPr>
            <w:r w:rsidRPr="00B22779">
              <w:rPr>
                <w:rFonts w:ascii="GHEA Grapalat" w:hAnsi="GHEA Grapalat"/>
              </w:rPr>
              <w:t>Юридические консультационные услуги</w:t>
            </w:r>
          </w:p>
        </w:tc>
      </w:tr>
    </w:tbl>
    <w:p w14:paraId="4C0120E4" w14:textId="75A08CC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E95E86">
        <w:rPr>
          <w:rFonts w:ascii="GHEA Grapalat" w:hAnsi="GHEA Grapalat"/>
          <w:sz w:val="24"/>
          <w:szCs w:val="24"/>
        </w:rPr>
        <w:t>4</w:t>
      </w:r>
      <w:r w:rsidR="006672E6" w:rsidRPr="00E21282">
        <w:rPr>
          <w:rFonts w:ascii="GHEA Grapalat" w:hAnsi="GHEA Grapalat"/>
          <w:sz w:val="24"/>
          <w:szCs w:val="24"/>
        </w:rPr>
        <w:t xml:space="preserve"> </w:t>
      </w:r>
      <w:r w:rsidRPr="00E21282">
        <w:rPr>
          <w:rFonts w:ascii="GHEA Grapalat" w:hAnsi="GHEA Grapalat"/>
          <w:sz w:val="24"/>
          <w:szCs w:val="24"/>
        </w:rPr>
        <w:t>к настоящему Приглашению.</w:t>
      </w:r>
    </w:p>
    <w:p w14:paraId="6257A5A4"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77A641C" w14:textId="77777777"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D5F76B8"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225A1D94" w14:textId="77777777"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762D7B19"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49D86119"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D11CF08"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7F401C4D" w14:textId="77777777"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98AB13A" w14:textId="77777777"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38BDF6A1" w14:textId="77777777" w:rsidR="004004A3" w:rsidRDefault="004004A3" w:rsidP="00DD276C">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4004A3">
        <w:rPr>
          <w:rFonts w:ascii="GHEA Grapalat" w:hAnsi="GHEA Grapalat" w:cs="Sylfaen"/>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AAB624A" w14:textId="77777777" w:rsidR="004004A3" w:rsidRPr="004004A3" w:rsidRDefault="004004A3" w:rsidP="00DD276C">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4BE6AEFD" w14:textId="77777777"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BD3EE48" w14:textId="77777777"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3C694036" w14:textId="77777777"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CD11B6E" w14:textId="77777777" w:rsidR="00D5674E" w:rsidRPr="009044F1" w:rsidRDefault="009F18D0" w:rsidP="00DD276C">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14:paraId="6D160D32" w14:textId="77777777"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20526E3" w14:textId="77777777"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AB17F59" w14:textId="77777777"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66F4B9C" w14:textId="77777777"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B454B9" w14:textId="77777777"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F2307C3" w14:textId="77777777"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DED936B" w14:textId="77777777" w:rsidR="00D5674E" w:rsidRPr="008842CE"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E3D1F9A" w14:textId="77777777"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9F22578" w14:textId="77777777"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w:t>
      </w:r>
      <w:r w:rsidRPr="009044F1">
        <w:rPr>
          <w:rFonts w:ascii="GHEA Grapalat" w:hAnsi="GHEA Grapalat"/>
          <w:color w:val="000000"/>
        </w:rPr>
        <w:lastRenderedPageBreak/>
        <w:t>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9945438" w14:textId="77777777" w:rsidR="00D5674E" w:rsidRPr="001115E9"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A6FCA32" w14:textId="77777777"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DACE8E9" w14:textId="77777777"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17FA9948" w14:textId="335F2E4C" w:rsidR="00E95E86" w:rsidRPr="009044F1" w:rsidRDefault="00E95E86" w:rsidP="00E95E86">
      <w:pPr>
        <w:widowControl w:val="0"/>
        <w:tabs>
          <w:tab w:val="left" w:pos="1134"/>
        </w:tabs>
        <w:ind w:firstLine="567"/>
        <w:jc w:val="both"/>
        <w:rPr>
          <w:rFonts w:ascii="GHEA Grapalat" w:hAnsi="GHEA Grapalat" w:cs="Arial"/>
        </w:rPr>
      </w:pPr>
      <w:r w:rsidRPr="00CC18C4">
        <w:rPr>
          <w:rFonts w:ascii="GHEA Grapalat" w:hAnsi="GHEA Grapalat"/>
        </w:rPr>
        <w:t>2.4.</w:t>
      </w:r>
      <w:r>
        <w:rPr>
          <w:rFonts w:ascii="GHEA Grapalat" w:hAnsi="GHEA Grapalat"/>
        </w:rPr>
        <w:t xml:space="preserve"> </w:t>
      </w:r>
      <w:r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03D712DC" w14:textId="77777777" w:rsidR="00E95E86" w:rsidRPr="009044F1" w:rsidRDefault="00E95E86" w:rsidP="00E95E86">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6CFB4222" w14:textId="77777777" w:rsidR="00E95E86" w:rsidRPr="009044F1" w:rsidRDefault="00E95E86" w:rsidP="00E95E86">
      <w:pPr>
        <w:widowControl w:val="0"/>
        <w:tabs>
          <w:tab w:val="left" w:pos="1134"/>
        </w:tabs>
        <w:ind w:firstLine="567"/>
        <w:jc w:val="both"/>
        <w:rPr>
          <w:rFonts w:ascii="GHEA Grapalat" w:hAnsi="GHEA Grapalat" w:cs="Arial"/>
        </w:rPr>
      </w:pPr>
      <w:r w:rsidRPr="009044F1">
        <w:rPr>
          <w:rFonts w:ascii="GHEA Grapalat" w:hAnsi="GHEA Grapalat"/>
        </w:rPr>
        <w:t>2)</w:t>
      </w:r>
      <w:r w:rsidRPr="003A1EBB">
        <w:rPr>
          <w:rFonts w:ascii="GHEA Grapalat" w:hAnsi="GHEA Grapalat"/>
        </w:rPr>
        <w:tab/>
      </w:r>
      <w:r w:rsidRPr="009044F1">
        <w:rPr>
          <w:rFonts w:ascii="GHEA Grapalat" w:hAnsi="GHEA Grapalat"/>
        </w:rPr>
        <w:t>технические средства,</w:t>
      </w:r>
    </w:p>
    <w:p w14:paraId="7E2505BD" w14:textId="77777777" w:rsidR="00E95E86" w:rsidRPr="009044F1" w:rsidRDefault="00E95E86" w:rsidP="00E95E86">
      <w:pPr>
        <w:widowControl w:val="0"/>
        <w:tabs>
          <w:tab w:val="left" w:pos="1134"/>
        </w:tabs>
        <w:ind w:firstLine="567"/>
        <w:jc w:val="both"/>
        <w:rPr>
          <w:rFonts w:ascii="GHEA Grapalat" w:hAnsi="GHEA Grapalat" w:cs="Arial"/>
        </w:rPr>
      </w:pPr>
      <w:r w:rsidRPr="009044F1">
        <w:rPr>
          <w:rFonts w:ascii="GHEA Grapalat" w:hAnsi="GHEA Grapalat"/>
        </w:rPr>
        <w:t>3)</w:t>
      </w:r>
      <w:r w:rsidRPr="003A1EBB">
        <w:rPr>
          <w:rFonts w:ascii="GHEA Grapalat" w:hAnsi="GHEA Grapalat"/>
        </w:rPr>
        <w:tab/>
      </w:r>
      <w:r w:rsidRPr="009044F1">
        <w:rPr>
          <w:rFonts w:ascii="GHEA Grapalat" w:hAnsi="GHEA Grapalat"/>
        </w:rPr>
        <w:t>финансовые средства,</w:t>
      </w:r>
    </w:p>
    <w:p w14:paraId="6D5A195F" w14:textId="77777777" w:rsidR="00E95E86" w:rsidRDefault="00E95E86" w:rsidP="00E95E86">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трудовые ресурсы.</w:t>
      </w:r>
    </w:p>
    <w:p w14:paraId="348C3923" w14:textId="77777777" w:rsidR="00E95E86" w:rsidRDefault="00E95E86" w:rsidP="00E95E86">
      <w:pPr>
        <w:widowControl w:val="0"/>
        <w:tabs>
          <w:tab w:val="left" w:pos="1134"/>
        </w:tabs>
        <w:ind w:firstLine="567"/>
        <w:jc w:val="both"/>
        <w:rPr>
          <w:rFonts w:ascii="GHEA Grapalat" w:hAnsi="GHEA Grapalat"/>
        </w:rPr>
      </w:pPr>
    </w:p>
    <w:p w14:paraId="5E8E713E" w14:textId="77777777" w:rsidR="00E95E86" w:rsidRPr="00F51AE5" w:rsidRDefault="00E95E86" w:rsidP="00E95E86">
      <w:pPr>
        <w:widowControl w:val="0"/>
        <w:tabs>
          <w:tab w:val="left" w:pos="1134"/>
        </w:tabs>
        <w:ind w:firstLine="567"/>
        <w:jc w:val="both"/>
        <w:rPr>
          <w:rFonts w:ascii="GHEA Grapalat" w:hAnsi="GHEA Grapalat"/>
        </w:rPr>
      </w:pPr>
      <w:r w:rsidRPr="00F51AE5">
        <w:rPr>
          <w:rFonts w:ascii="GHEA Grapalat" w:hAnsi="GHEA Grapalat"/>
        </w:rPr>
        <w:t>2.4.1 Предъявляемые к участнику:</w:t>
      </w:r>
    </w:p>
    <w:p w14:paraId="70A9044A" w14:textId="0FCDA061" w:rsidR="00E95E86" w:rsidRPr="00F51AE5" w:rsidRDefault="00E95E86" w:rsidP="00E95E86">
      <w:pPr>
        <w:widowControl w:val="0"/>
        <w:tabs>
          <w:tab w:val="left" w:pos="1134"/>
        </w:tabs>
        <w:ind w:firstLine="567"/>
        <w:jc w:val="both"/>
        <w:rPr>
          <w:rFonts w:ascii="GHEA Grapalat" w:hAnsi="GHEA Grapalat" w:cs="Arial Armenian"/>
        </w:rPr>
      </w:pPr>
      <w:r w:rsidRPr="00F51AE5">
        <w:rPr>
          <w:rFonts w:ascii="GHEA Grapalat" w:hAnsi="GHEA Grapalat"/>
        </w:rPr>
        <w:t>1)</w:t>
      </w:r>
      <w:r w:rsidRPr="00F51AE5">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10908" w:type="dxa"/>
        <w:tblLook w:val="04A0" w:firstRow="1" w:lastRow="0" w:firstColumn="1" w:lastColumn="0" w:noHBand="0" w:noVBand="1"/>
      </w:tblPr>
      <w:tblGrid>
        <w:gridCol w:w="675"/>
        <w:gridCol w:w="5193"/>
        <w:gridCol w:w="5040"/>
      </w:tblGrid>
      <w:tr w:rsidR="00F51AE5" w:rsidRPr="00F51AE5" w14:paraId="64ADBA0B" w14:textId="77777777" w:rsidTr="00F51AE5">
        <w:tc>
          <w:tcPr>
            <w:tcW w:w="675" w:type="dxa"/>
          </w:tcPr>
          <w:p w14:paraId="1F167390" w14:textId="77777777" w:rsidR="00F51AE5" w:rsidRPr="00F51AE5" w:rsidRDefault="00F51AE5" w:rsidP="00303B72">
            <w:pPr>
              <w:widowControl w:val="0"/>
              <w:tabs>
                <w:tab w:val="left" w:pos="1134"/>
              </w:tabs>
              <w:spacing w:after="160"/>
              <w:jc w:val="both"/>
              <w:rPr>
                <w:rFonts w:ascii="GHEA Grapalat" w:hAnsi="GHEA Grapalat"/>
              </w:rPr>
            </w:pPr>
            <w:r w:rsidRPr="00F51AE5">
              <w:rPr>
                <w:rFonts w:ascii="GHEA Grapalat" w:hAnsi="GHEA Grapalat" w:cs="Arial Armenian"/>
                <w:sz w:val="20"/>
              </w:rPr>
              <w:t>N</w:t>
            </w:r>
          </w:p>
        </w:tc>
        <w:tc>
          <w:tcPr>
            <w:tcW w:w="5193" w:type="dxa"/>
          </w:tcPr>
          <w:p w14:paraId="3B5C1C47" w14:textId="77777777" w:rsidR="00F51AE5" w:rsidRPr="00F51AE5" w:rsidRDefault="00F51AE5" w:rsidP="00303B72">
            <w:pPr>
              <w:widowControl w:val="0"/>
              <w:tabs>
                <w:tab w:val="left" w:pos="1134"/>
              </w:tabs>
              <w:spacing w:after="160"/>
              <w:jc w:val="both"/>
              <w:rPr>
                <w:rFonts w:ascii="GHEA Grapalat" w:hAnsi="GHEA Grapalat"/>
              </w:rPr>
            </w:pPr>
            <w:r w:rsidRPr="00F51AE5">
              <w:rPr>
                <w:rFonts w:ascii="GHEA Grapalat" w:hAnsi="GHEA Grapalat"/>
              </w:rPr>
              <w:t>Условия, представленные к опыту</w:t>
            </w:r>
          </w:p>
        </w:tc>
        <w:tc>
          <w:tcPr>
            <w:tcW w:w="5040" w:type="dxa"/>
          </w:tcPr>
          <w:p w14:paraId="57B595C6" w14:textId="77777777" w:rsidR="00F51AE5" w:rsidRPr="00F51AE5" w:rsidRDefault="00F51AE5" w:rsidP="00303B72">
            <w:pPr>
              <w:widowControl w:val="0"/>
              <w:tabs>
                <w:tab w:val="left" w:pos="1134"/>
              </w:tabs>
              <w:spacing w:after="160"/>
              <w:jc w:val="both"/>
              <w:rPr>
                <w:rFonts w:ascii="GHEA Grapalat" w:hAnsi="GHEA Grapalat"/>
              </w:rPr>
            </w:pPr>
            <w:r w:rsidRPr="00F51AE5">
              <w:rPr>
                <w:rFonts w:ascii="GHEA Grapalat" w:hAnsi="GHEA Grapalat"/>
              </w:rPr>
              <w:t>Требуемые документы и условия к последним</w:t>
            </w:r>
          </w:p>
        </w:tc>
      </w:tr>
      <w:tr w:rsidR="00F51AE5" w:rsidRPr="00F51AE5" w14:paraId="0782E902" w14:textId="77777777" w:rsidTr="00F51AE5">
        <w:trPr>
          <w:trHeight w:val="230"/>
        </w:trPr>
        <w:tc>
          <w:tcPr>
            <w:tcW w:w="675" w:type="dxa"/>
          </w:tcPr>
          <w:p w14:paraId="77C71607" w14:textId="199B46B8" w:rsidR="00F51AE5" w:rsidRPr="00F51AE5" w:rsidRDefault="00F51AE5" w:rsidP="00303B72">
            <w:pPr>
              <w:widowControl w:val="0"/>
              <w:tabs>
                <w:tab w:val="left" w:pos="1134"/>
              </w:tabs>
              <w:spacing w:after="160"/>
              <w:jc w:val="both"/>
              <w:rPr>
                <w:rFonts w:ascii="GHEA Grapalat" w:hAnsi="GHEA Grapalat"/>
              </w:rPr>
            </w:pPr>
            <w:r w:rsidRPr="00F51AE5">
              <w:rPr>
                <w:rFonts w:ascii="GHEA Grapalat" w:hAnsi="GHEA Grapalat"/>
              </w:rPr>
              <w:t>1</w:t>
            </w:r>
          </w:p>
        </w:tc>
        <w:tc>
          <w:tcPr>
            <w:tcW w:w="5193" w:type="dxa"/>
          </w:tcPr>
          <w:p w14:paraId="2BA5092C" w14:textId="0F70FB78" w:rsidR="00F51AE5" w:rsidRPr="00F51AE5" w:rsidRDefault="00F51AE5" w:rsidP="00303B72">
            <w:pPr>
              <w:widowControl w:val="0"/>
              <w:tabs>
                <w:tab w:val="left" w:pos="1134"/>
              </w:tabs>
              <w:spacing w:after="160"/>
              <w:jc w:val="both"/>
              <w:rPr>
                <w:rFonts w:ascii="GHEA Grapalat" w:hAnsi="GHEA Grapalat"/>
              </w:rPr>
            </w:pPr>
            <w:r w:rsidRPr="00F51AE5">
              <w:rPr>
                <w:rFonts w:ascii="GHEA Grapalat" w:hAnsi="GHEA Grapalat"/>
              </w:rPr>
              <w:t>Не менее 5 лет опыта юридической и адвокатской деятельности до даты подачи заявления, из которых не менее 1 года опыта оказания юридических и адвокатских услуг медицинским учреждениям и организациям здравоохранения, подчиненным Министерству здравоохранения Республики Армения.</w:t>
            </w:r>
          </w:p>
        </w:tc>
        <w:tc>
          <w:tcPr>
            <w:tcW w:w="5040" w:type="dxa"/>
          </w:tcPr>
          <w:p w14:paraId="755DB5EC" w14:textId="4BEDB2DA" w:rsidR="00F51AE5" w:rsidRPr="00F51AE5" w:rsidRDefault="00F51AE5" w:rsidP="00303B72">
            <w:pPr>
              <w:widowControl w:val="0"/>
              <w:tabs>
                <w:tab w:val="left" w:pos="1134"/>
              </w:tabs>
              <w:spacing w:after="160"/>
              <w:jc w:val="both"/>
              <w:rPr>
                <w:rFonts w:ascii="GHEA Grapalat" w:hAnsi="GHEA Grapalat"/>
              </w:rPr>
            </w:pPr>
            <w:r w:rsidRPr="00F51AE5">
              <w:rPr>
                <w:rFonts w:ascii="GHEA Grapalat" w:hAnsi="GHEA Grapalat"/>
              </w:rPr>
              <w:t>Копия(и) договора(ов) об оказании юридических услуг медицинским учреждениям или организациям здравоохранения, подчиненным Министерству здравоохранения Республики Армения, копии протоколов передачи-приемки, акты, подтверждающие надлежащее исполнение в рамках договора, или письмо от организации(й), являющейся(их) стороной договора, подтверждающее надлежащее оказание юридических и адвокатских услуг.</w:t>
            </w:r>
          </w:p>
        </w:tc>
      </w:tr>
    </w:tbl>
    <w:p w14:paraId="3E6681DC" w14:textId="77777777" w:rsidR="00E95E86" w:rsidRPr="00F51AE5" w:rsidRDefault="00E95E86" w:rsidP="00E95E86">
      <w:pPr>
        <w:jc w:val="both"/>
        <w:rPr>
          <w:rFonts w:ascii="GHEA Grapalat" w:hAnsi="GHEA Grapalat"/>
        </w:rPr>
      </w:pPr>
      <w:r w:rsidRPr="00F51AE5">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7D90A5D7" w14:textId="77777777" w:rsidR="00E95E86" w:rsidRPr="00F51AE5" w:rsidRDefault="00E95E86" w:rsidP="00E95E86">
      <w:pPr>
        <w:jc w:val="both"/>
        <w:rPr>
          <w:rFonts w:ascii="GHEA Grapalat" w:hAnsi="GHEA Grapalat"/>
        </w:rPr>
      </w:pPr>
      <w:r w:rsidRPr="00F51AE5">
        <w:rPr>
          <w:rFonts w:ascii="GHEA Grapalat" w:hAnsi="GHEA Grapalat"/>
        </w:rPr>
        <w:t>-----------------------------------------</w:t>
      </w:r>
    </w:p>
    <w:p w14:paraId="0F63C29D" w14:textId="27603029" w:rsidR="00E95E86" w:rsidRPr="00F51AE5" w:rsidRDefault="00E95E86" w:rsidP="00E95E86">
      <w:pPr>
        <w:widowControl w:val="0"/>
        <w:tabs>
          <w:tab w:val="left" w:pos="1134"/>
        </w:tabs>
        <w:spacing w:after="160" w:line="360" w:lineRule="auto"/>
        <w:ind w:firstLine="567"/>
        <w:jc w:val="both"/>
        <w:rPr>
          <w:rFonts w:ascii="GHEA Grapalat" w:hAnsi="GHEA Grapalat"/>
        </w:rPr>
      </w:pPr>
      <w:r w:rsidRPr="00F51AE5">
        <w:rPr>
          <w:rFonts w:ascii="GHEA Grapalat" w:hAnsi="GHEA Grapalat"/>
        </w:rPr>
        <w:t>2)квалификационный критерий "Трудовые ресурсы" устанавливается и оценивается в следующем порядке:</w:t>
      </w:r>
    </w:p>
    <w:p w14:paraId="012DB4BD" w14:textId="77777777" w:rsidR="00E95E86" w:rsidRPr="00F51AE5" w:rsidRDefault="00E95E86" w:rsidP="00E95E86">
      <w:pPr>
        <w:widowControl w:val="0"/>
        <w:tabs>
          <w:tab w:val="left" w:pos="1134"/>
        </w:tabs>
        <w:spacing w:after="160"/>
        <w:ind w:firstLine="567"/>
        <w:jc w:val="both"/>
        <w:rPr>
          <w:rFonts w:ascii="GHEA Grapalat" w:hAnsi="GHEA Grapalat"/>
        </w:rPr>
      </w:pPr>
      <w:r w:rsidRPr="00F51AE5">
        <w:rPr>
          <w:rFonts w:ascii="GHEA Grapalat" w:hAnsi="GHEA Grapalat"/>
        </w:rPr>
        <w:lastRenderedPageBreak/>
        <w:t>для исполнения договора требуются следующие трудовые ресурсы</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2200"/>
        <w:gridCol w:w="2453"/>
        <w:gridCol w:w="5017"/>
      </w:tblGrid>
      <w:tr w:rsidR="00F51AE5" w:rsidRPr="00F51AE5" w14:paraId="06F6163C" w14:textId="77777777" w:rsidTr="00303B72">
        <w:tc>
          <w:tcPr>
            <w:tcW w:w="680" w:type="dxa"/>
            <w:tcBorders>
              <w:top w:val="single" w:sz="4" w:space="0" w:color="auto"/>
              <w:left w:val="single" w:sz="4" w:space="0" w:color="auto"/>
              <w:bottom w:val="single" w:sz="4" w:space="0" w:color="auto"/>
              <w:right w:val="single" w:sz="4" w:space="0" w:color="auto"/>
            </w:tcBorders>
            <w:vAlign w:val="center"/>
          </w:tcPr>
          <w:p w14:paraId="517B76DF" w14:textId="77777777" w:rsidR="00E95E86" w:rsidRPr="00F51AE5" w:rsidRDefault="00E95E86" w:rsidP="00303B72">
            <w:pPr>
              <w:jc w:val="center"/>
              <w:rPr>
                <w:rFonts w:ascii="GHEA Grapalat" w:hAnsi="GHEA Grapalat"/>
              </w:rPr>
            </w:pPr>
            <w:r w:rsidRPr="00F51AE5">
              <w:rPr>
                <w:rFonts w:ascii="GHEA Grapalat" w:hAnsi="GHEA Grapalat"/>
              </w:rPr>
              <w:t>N</w:t>
            </w:r>
          </w:p>
        </w:tc>
        <w:tc>
          <w:tcPr>
            <w:tcW w:w="9670" w:type="dxa"/>
            <w:gridSpan w:val="3"/>
            <w:tcBorders>
              <w:top w:val="single" w:sz="4" w:space="0" w:color="auto"/>
              <w:left w:val="single" w:sz="4" w:space="0" w:color="auto"/>
              <w:bottom w:val="single" w:sz="4" w:space="0" w:color="auto"/>
              <w:right w:val="single" w:sz="4" w:space="0" w:color="auto"/>
            </w:tcBorders>
            <w:vAlign w:val="center"/>
          </w:tcPr>
          <w:p w14:paraId="088C3C68" w14:textId="77777777" w:rsidR="00E95E86" w:rsidRPr="00F51AE5" w:rsidRDefault="00E95E86" w:rsidP="00303B72">
            <w:pPr>
              <w:jc w:val="center"/>
              <w:rPr>
                <w:rFonts w:ascii="GHEA Grapalat" w:hAnsi="GHEA Grapalat"/>
              </w:rPr>
            </w:pPr>
            <w:r w:rsidRPr="00F51AE5">
              <w:rPr>
                <w:rFonts w:ascii="GHEA Grapalat" w:hAnsi="GHEA Grapalat"/>
              </w:rPr>
              <w:t>Специалисты</w:t>
            </w:r>
          </w:p>
        </w:tc>
      </w:tr>
      <w:tr w:rsidR="00F51AE5" w:rsidRPr="00F51AE5" w14:paraId="21342761" w14:textId="77777777" w:rsidTr="00303B72">
        <w:tblPrEx>
          <w:tblLook w:val="01E0" w:firstRow="1" w:lastRow="1" w:firstColumn="1" w:lastColumn="1" w:noHBand="0" w:noVBand="0"/>
        </w:tblPrEx>
        <w:tc>
          <w:tcPr>
            <w:tcW w:w="680" w:type="dxa"/>
            <w:vMerge w:val="restart"/>
            <w:tcBorders>
              <w:left w:val="single" w:sz="4" w:space="0" w:color="auto"/>
              <w:right w:val="single" w:sz="4" w:space="0" w:color="auto"/>
            </w:tcBorders>
            <w:vAlign w:val="center"/>
          </w:tcPr>
          <w:p w14:paraId="29BFB4F8" w14:textId="77777777" w:rsidR="00E95E86" w:rsidRPr="00F51AE5" w:rsidRDefault="00E95E86" w:rsidP="00303B72">
            <w:pPr>
              <w:jc w:val="center"/>
              <w:rPr>
                <w:rFonts w:ascii="GHEA Grapalat" w:hAnsi="GHEA Grapalat" w:cs="Arial"/>
                <w:sz w:val="20"/>
              </w:rPr>
            </w:pPr>
          </w:p>
        </w:tc>
        <w:tc>
          <w:tcPr>
            <w:tcW w:w="2200" w:type="dxa"/>
            <w:vMerge w:val="restart"/>
            <w:tcBorders>
              <w:left w:val="single" w:sz="4" w:space="0" w:color="auto"/>
            </w:tcBorders>
          </w:tcPr>
          <w:p w14:paraId="3A8E5846" w14:textId="77777777" w:rsidR="00E95E86" w:rsidRPr="00F51AE5" w:rsidRDefault="00E95E86" w:rsidP="00303B72">
            <w:pPr>
              <w:jc w:val="center"/>
              <w:rPr>
                <w:rFonts w:ascii="GHEA Grapalat" w:hAnsi="GHEA Grapalat" w:cs="Arial"/>
                <w:sz w:val="20"/>
              </w:rPr>
            </w:pPr>
            <w:r w:rsidRPr="00F51AE5">
              <w:rPr>
                <w:rFonts w:ascii="GHEA Grapalat" w:hAnsi="GHEA Grapalat"/>
              </w:rPr>
              <w:t>квалификация</w:t>
            </w:r>
          </w:p>
        </w:tc>
        <w:tc>
          <w:tcPr>
            <w:tcW w:w="7470" w:type="dxa"/>
            <w:gridSpan w:val="2"/>
          </w:tcPr>
          <w:p w14:paraId="01DD4887" w14:textId="77777777" w:rsidR="00E95E86" w:rsidRPr="00F51AE5" w:rsidRDefault="00E95E86" w:rsidP="00303B72">
            <w:pPr>
              <w:ind w:left="27"/>
              <w:rPr>
                <w:rFonts w:ascii="GHEA Grapalat" w:hAnsi="GHEA Grapalat" w:cs="Arial"/>
                <w:sz w:val="20"/>
              </w:rPr>
            </w:pPr>
            <w:r w:rsidRPr="00F51AE5">
              <w:rPr>
                <w:rFonts w:ascii="GHEA Grapalat" w:hAnsi="GHEA Grapalat"/>
                <w:lang w:val="hy-AM"/>
              </w:rPr>
              <w:t xml:space="preserve">                        </w:t>
            </w:r>
            <w:r w:rsidRPr="00F51AE5">
              <w:rPr>
                <w:rFonts w:ascii="GHEA Grapalat" w:hAnsi="GHEA Grapalat"/>
              </w:rPr>
              <w:t>трудовой опыт</w:t>
            </w:r>
          </w:p>
        </w:tc>
      </w:tr>
      <w:tr w:rsidR="00F51AE5" w:rsidRPr="00F51AE5" w14:paraId="04E97656" w14:textId="77777777" w:rsidTr="00303B72">
        <w:tblPrEx>
          <w:tblLook w:val="01E0" w:firstRow="1" w:lastRow="1" w:firstColumn="1" w:lastColumn="1" w:noHBand="0" w:noVBand="0"/>
        </w:tblPrEx>
        <w:tc>
          <w:tcPr>
            <w:tcW w:w="680" w:type="dxa"/>
            <w:vMerge/>
            <w:tcBorders>
              <w:left w:val="single" w:sz="4" w:space="0" w:color="auto"/>
              <w:right w:val="single" w:sz="4" w:space="0" w:color="auto"/>
            </w:tcBorders>
          </w:tcPr>
          <w:p w14:paraId="68D780E4" w14:textId="77777777" w:rsidR="00E95E86" w:rsidRPr="00F51AE5" w:rsidRDefault="00E95E86" w:rsidP="00303B72">
            <w:pPr>
              <w:ind w:firstLine="567"/>
              <w:jc w:val="both"/>
              <w:rPr>
                <w:rFonts w:ascii="GHEA Grapalat" w:hAnsi="GHEA Grapalat" w:cs="Arial Armenian"/>
                <w:sz w:val="20"/>
              </w:rPr>
            </w:pPr>
          </w:p>
        </w:tc>
        <w:tc>
          <w:tcPr>
            <w:tcW w:w="2200" w:type="dxa"/>
            <w:vMerge/>
            <w:tcBorders>
              <w:left w:val="single" w:sz="4" w:space="0" w:color="auto"/>
            </w:tcBorders>
          </w:tcPr>
          <w:p w14:paraId="2E7894B4" w14:textId="77777777" w:rsidR="00E95E86" w:rsidRPr="00F51AE5" w:rsidRDefault="00E95E86" w:rsidP="00303B72">
            <w:pPr>
              <w:jc w:val="center"/>
              <w:rPr>
                <w:rFonts w:ascii="GHEA Grapalat" w:hAnsi="GHEA Grapalat" w:cs="Arial"/>
                <w:sz w:val="20"/>
              </w:rPr>
            </w:pPr>
          </w:p>
        </w:tc>
        <w:tc>
          <w:tcPr>
            <w:tcW w:w="2453" w:type="dxa"/>
          </w:tcPr>
          <w:p w14:paraId="62ED8A1E" w14:textId="77777777" w:rsidR="00E95E86" w:rsidRPr="00F51AE5" w:rsidRDefault="00E95E86" w:rsidP="00303B72">
            <w:pPr>
              <w:jc w:val="center"/>
              <w:rPr>
                <w:rFonts w:ascii="GHEA Grapalat" w:hAnsi="GHEA Grapalat" w:cs="Arial"/>
                <w:sz w:val="20"/>
              </w:rPr>
            </w:pPr>
            <w:r w:rsidRPr="00F51AE5">
              <w:rPr>
                <w:rFonts w:ascii="GHEA Grapalat" w:hAnsi="GHEA Grapalat"/>
              </w:rPr>
              <w:t>период</w:t>
            </w:r>
          </w:p>
        </w:tc>
        <w:tc>
          <w:tcPr>
            <w:tcW w:w="5017" w:type="dxa"/>
            <w:vAlign w:val="center"/>
          </w:tcPr>
          <w:p w14:paraId="4DD87ABD" w14:textId="77777777" w:rsidR="00E95E86" w:rsidRPr="00F51AE5" w:rsidRDefault="00E95E86" w:rsidP="00303B72">
            <w:pPr>
              <w:jc w:val="center"/>
              <w:rPr>
                <w:rFonts w:ascii="GHEA Grapalat" w:hAnsi="GHEA Grapalat" w:cs="Arial"/>
                <w:sz w:val="20"/>
              </w:rPr>
            </w:pPr>
            <w:r w:rsidRPr="00F51AE5">
              <w:rPr>
                <w:rFonts w:ascii="GHEA Grapalat" w:hAnsi="GHEA Grapalat"/>
              </w:rPr>
              <w:t>сфера деятельности и выполненная работа</w:t>
            </w:r>
          </w:p>
        </w:tc>
      </w:tr>
      <w:tr w:rsidR="00F51AE5" w:rsidRPr="00F51AE5" w14:paraId="09E1A02C" w14:textId="77777777" w:rsidTr="00303B72">
        <w:tblPrEx>
          <w:tblLook w:val="01E0" w:firstRow="1" w:lastRow="1" w:firstColumn="1" w:lastColumn="1" w:noHBand="0" w:noVBand="0"/>
        </w:tblPrEx>
        <w:tc>
          <w:tcPr>
            <w:tcW w:w="680" w:type="dxa"/>
          </w:tcPr>
          <w:p w14:paraId="0B6D7446" w14:textId="77777777" w:rsidR="00E95E86" w:rsidRPr="00F51AE5" w:rsidRDefault="00E95E86" w:rsidP="00303B72">
            <w:pPr>
              <w:ind w:firstLine="567"/>
              <w:jc w:val="both"/>
              <w:rPr>
                <w:rFonts w:ascii="GHEA Grapalat" w:hAnsi="GHEA Grapalat" w:cs="Arial Armenian"/>
                <w:sz w:val="20"/>
              </w:rPr>
            </w:pPr>
          </w:p>
        </w:tc>
        <w:tc>
          <w:tcPr>
            <w:tcW w:w="2200" w:type="dxa"/>
          </w:tcPr>
          <w:p w14:paraId="0112494C" w14:textId="635A6301" w:rsidR="00E95E86" w:rsidRPr="00F51AE5" w:rsidRDefault="00F51AE5" w:rsidP="00F51AE5">
            <w:pPr>
              <w:rPr>
                <w:rFonts w:ascii="GHEA Grapalat" w:hAnsi="GHEA Grapalat" w:cs="Arial Armenian"/>
                <w:sz w:val="20"/>
              </w:rPr>
            </w:pPr>
            <w:r w:rsidRPr="00F51AE5">
              <w:rPr>
                <w:rFonts w:ascii="GHEA Grapalat" w:hAnsi="GHEA Grapalat" w:cs="Arial Armenian"/>
                <w:sz w:val="20"/>
              </w:rPr>
              <w:t>Наличие в юридическом отделе компании как минимум 4 сотрудников с высшим юридическим образованием.</w:t>
            </w:r>
          </w:p>
        </w:tc>
        <w:tc>
          <w:tcPr>
            <w:tcW w:w="2453" w:type="dxa"/>
          </w:tcPr>
          <w:p w14:paraId="35928E00" w14:textId="5F698428" w:rsidR="00E95E86" w:rsidRPr="00F51AE5" w:rsidRDefault="00F51AE5" w:rsidP="00F51AE5">
            <w:pPr>
              <w:jc w:val="both"/>
              <w:rPr>
                <w:rFonts w:ascii="GHEA Grapalat" w:hAnsi="GHEA Grapalat" w:cs="Arial Armenian"/>
                <w:sz w:val="20"/>
              </w:rPr>
            </w:pPr>
            <w:r w:rsidRPr="00F51AE5">
              <w:rPr>
                <w:rFonts w:ascii="GHEA Grapalat" w:hAnsi="GHEA Grapalat" w:cs="Arial Armenian"/>
                <w:sz w:val="20"/>
              </w:rPr>
              <w:t>Не менее одного года совокупного опыта работы за 5 лет, предшествующих дате подачи заявления.</w:t>
            </w:r>
          </w:p>
        </w:tc>
        <w:tc>
          <w:tcPr>
            <w:tcW w:w="5017" w:type="dxa"/>
          </w:tcPr>
          <w:p w14:paraId="1FAA138B" w14:textId="77777777" w:rsidR="00F51AE5" w:rsidRPr="00F51AE5" w:rsidRDefault="00F51AE5" w:rsidP="00F51AE5">
            <w:pPr>
              <w:jc w:val="both"/>
              <w:rPr>
                <w:rFonts w:ascii="GHEA Grapalat" w:hAnsi="GHEA Grapalat" w:cs="Arial Armenian"/>
                <w:sz w:val="20"/>
              </w:rPr>
            </w:pPr>
            <w:r w:rsidRPr="00F51AE5">
              <w:rPr>
                <w:rFonts w:ascii="GHEA Grapalat" w:hAnsi="GHEA Grapalat" w:cs="Arial Armenian"/>
                <w:sz w:val="20"/>
              </w:rPr>
              <w:t>Медицинские учреждения и организации здравоохранения, подчиненные Министерству здравоохранения Республики Армения:</w:t>
            </w:r>
          </w:p>
          <w:p w14:paraId="5ABC7783" w14:textId="77777777" w:rsidR="00F51AE5" w:rsidRPr="00F51AE5" w:rsidRDefault="00F51AE5" w:rsidP="00F51AE5">
            <w:pPr>
              <w:jc w:val="both"/>
              <w:rPr>
                <w:rFonts w:ascii="GHEA Grapalat" w:hAnsi="GHEA Grapalat" w:cs="Arial Armenian"/>
                <w:sz w:val="20"/>
              </w:rPr>
            </w:pPr>
            <w:r w:rsidRPr="00F51AE5">
              <w:rPr>
                <w:rFonts w:ascii="GHEA Grapalat" w:hAnsi="GHEA Grapalat" w:cs="Arial Armenian"/>
                <w:sz w:val="20"/>
              </w:rPr>
              <w:t>а) не менее 2 сотрудников, осуществлявших общеюридическую деятельность;</w:t>
            </w:r>
          </w:p>
          <w:p w14:paraId="525E61FA" w14:textId="0B41C964" w:rsidR="00E95E86" w:rsidRPr="00F51AE5" w:rsidRDefault="00F51AE5" w:rsidP="00F51AE5">
            <w:pPr>
              <w:jc w:val="both"/>
              <w:rPr>
                <w:rFonts w:ascii="GHEA Grapalat" w:hAnsi="GHEA Grapalat" w:cs="Arial Armenian"/>
                <w:sz w:val="20"/>
              </w:rPr>
            </w:pPr>
            <w:r w:rsidRPr="00F51AE5">
              <w:rPr>
                <w:rFonts w:ascii="GHEA Grapalat" w:hAnsi="GHEA Grapalat" w:cs="Arial Armenian"/>
                <w:sz w:val="20"/>
              </w:rPr>
              <w:t>б) не менее 2 сотрудников, осуществлявших лицензированную адвокатскую деятельность.</w:t>
            </w:r>
          </w:p>
        </w:tc>
      </w:tr>
    </w:tbl>
    <w:p w14:paraId="75772681" w14:textId="77777777" w:rsidR="00E95E86" w:rsidRDefault="00E95E86" w:rsidP="00E95E8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770D1A12" w14:textId="77777777" w:rsidR="00E95E86" w:rsidRPr="009044F1" w:rsidRDefault="00E95E86" w:rsidP="00E95E86">
      <w:pPr>
        <w:widowControl w:val="0"/>
        <w:tabs>
          <w:tab w:val="left" w:pos="1134"/>
        </w:tabs>
        <w:spacing w:after="160"/>
        <w:ind w:firstLine="567"/>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14:paraId="4CAE2471" w14:textId="77777777" w:rsidR="00E95E86" w:rsidRPr="009044F1" w:rsidRDefault="00E95E86" w:rsidP="00E95E86">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FB8DF49" w14:textId="77777777" w:rsidR="00E95E86" w:rsidRPr="009044F1" w:rsidRDefault="00E95E86" w:rsidP="00E95E86">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25AE45E" w14:textId="77777777" w:rsidR="00E95E86" w:rsidRPr="00ED3BA4" w:rsidRDefault="00E95E86" w:rsidP="00E95E86">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3F78C63" w14:textId="77777777" w:rsidR="00E95E86" w:rsidRPr="009044F1" w:rsidRDefault="00E95E86" w:rsidP="00E95E86">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287B2604" w14:textId="41954EBE" w:rsidR="00FE2CCB" w:rsidRPr="009044F1" w:rsidRDefault="00FE2CCB" w:rsidP="00DD276C">
      <w:pPr>
        <w:pStyle w:val="BodyTextIndent2"/>
        <w:widowControl w:val="0"/>
        <w:tabs>
          <w:tab w:val="left" w:pos="1134"/>
        </w:tabs>
        <w:spacing w:line="240" w:lineRule="auto"/>
        <w:ind w:firstLine="567"/>
        <w:contextualSpacing/>
        <w:rPr>
          <w:rFonts w:ascii="GHEA Grapalat" w:hAnsi="GHEA Grapalat" w:cs="Sylfaen"/>
          <w:sz w:val="24"/>
          <w:szCs w:val="24"/>
        </w:rPr>
      </w:pPr>
    </w:p>
    <w:p w14:paraId="176E3861" w14:textId="77777777" w:rsidR="00BD2C67" w:rsidRPr="001115E9" w:rsidRDefault="00BD2C67" w:rsidP="00B46D58">
      <w:pPr>
        <w:widowControl w:val="0"/>
        <w:spacing w:after="160"/>
        <w:jc w:val="center"/>
        <w:rPr>
          <w:rFonts w:ascii="GHEA Grapalat" w:hAnsi="GHEA Grapalat"/>
          <w:b/>
        </w:rPr>
      </w:pPr>
    </w:p>
    <w:p w14:paraId="7A759B4E"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CD3F6C6" w14:textId="77777777"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AAED216" w14:textId="77777777"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14:paraId="5FBE6CC2" w14:textId="77777777"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75F355B" w14:textId="77777777"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w:t>
      </w:r>
      <w:r w:rsidRPr="007D4470">
        <w:rPr>
          <w:rFonts w:ascii="GHEA Grapalat" w:hAnsi="GHEA Grapalat"/>
        </w:rPr>
        <w:lastRenderedPageBreak/>
        <w:t>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A8EA699" w14:textId="77777777"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D99FA73" w14:textId="77777777"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729D077" w14:textId="77777777"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14:paraId="5A2F3208" w14:textId="77777777" w:rsidR="00B051BE" w:rsidRPr="009044F1" w:rsidRDefault="00B051BE" w:rsidP="00B46D58">
      <w:pPr>
        <w:widowControl w:val="0"/>
        <w:spacing w:after="160"/>
        <w:jc w:val="center"/>
        <w:rPr>
          <w:rFonts w:ascii="GHEA Grapalat" w:hAnsi="GHEA Grapalat"/>
          <w:b/>
        </w:rPr>
      </w:pPr>
    </w:p>
    <w:p w14:paraId="5F9F3DB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7B0F6307" w14:textId="77777777"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85703AC" w14:textId="77777777" w:rsidR="00096865" w:rsidRPr="009044F1" w:rsidRDefault="000946A3" w:rsidP="001D7DC4">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D34A856" w14:textId="77777777" w:rsidR="00096865" w:rsidRPr="005114D0" w:rsidRDefault="000946A3" w:rsidP="001D7DC4">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14:paraId="482AD6B0" w14:textId="77777777" w:rsidR="000371A2" w:rsidRDefault="000371A2" w:rsidP="001D7DC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843AD">
        <w:rPr>
          <w:rFonts w:ascii="GHEA Grapalat" w:hAnsi="GHEA Grapalat"/>
          <w:sz w:val="24"/>
          <w:szCs w:val="24"/>
        </w:rPr>
        <w:t>г. Ереван, ул. М. Гераци,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540648">
        <w:rPr>
          <w:rFonts w:ascii="GHEA Grapalat" w:hAnsi="GHEA Grapalat"/>
          <w:b/>
          <w:sz w:val="24"/>
          <w:szCs w:val="24"/>
        </w:rPr>
        <w:t>11</w:t>
      </w:r>
      <w:r w:rsidR="009415D8" w:rsidRPr="009415D8">
        <w:rPr>
          <w:rFonts w:ascii="GHEA Grapalat" w:hAnsi="GHEA Grapalat"/>
          <w:b/>
          <w:sz w:val="24"/>
          <w:szCs w:val="24"/>
        </w:rPr>
        <w:t>:30</w:t>
      </w:r>
      <w:r w:rsidRPr="009415D8">
        <w:rPr>
          <w:rFonts w:ascii="GHEA Grapalat" w:hAnsi="GHEA Grapalat"/>
          <w:b/>
          <w:sz w:val="24"/>
          <w:szCs w:val="24"/>
        </w:rPr>
        <w:t xml:space="preserve"> часов </w:t>
      </w:r>
      <w:r w:rsidR="00540648">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14:paraId="2E7B09E9" w14:textId="1887F16F" w:rsidR="000371A2" w:rsidRDefault="000371A2" w:rsidP="001D7DC4">
      <w:pPr>
        <w:pStyle w:val="BodyTextIndent2"/>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E95E86">
        <w:rPr>
          <w:rFonts w:ascii="GHEA Grapalat" w:hAnsi="GHEA Grapalat"/>
          <w:sz w:val="24"/>
          <w:szCs w:val="24"/>
        </w:rPr>
        <w:t>Вардан Оганнисян</w:t>
      </w:r>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4137FFAB" w14:textId="77777777" w:rsidR="00B67CCD" w:rsidRPr="00D3436F" w:rsidRDefault="00B67CCD" w:rsidP="001D7DC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C581CAA" w14:textId="77777777"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B505B8E" w14:textId="77777777"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54D54075" w14:textId="77777777"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1416BBAC" w14:textId="77777777"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472A6FEE" w14:textId="77777777" w:rsidR="005F25EF" w:rsidRDefault="005F25EF" w:rsidP="001D7DC4">
      <w:pPr>
        <w:contextualSpacing/>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214CB03" w14:textId="77777777"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32BD0BDB" w14:textId="77777777"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97C9B44" w14:textId="77777777"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C5D36D9" w14:textId="77777777"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F0E170B" w14:textId="77777777"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A96F6A2" w14:textId="77777777"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C808595" w14:textId="77777777"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9919214"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009DC0F1"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3EFF8F74" w14:textId="77777777"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D2F2DEE" w14:textId="77777777"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4601F221" w14:textId="77777777"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53B2C0C4" w14:textId="77777777"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F50DFD">
        <w:rPr>
          <w:rFonts w:ascii="GHEA Grapalat" w:hAnsi="GHEA Grapalat"/>
          <w:sz w:val="24"/>
          <w:szCs w:val="24"/>
        </w:rPr>
        <w:t>ц</w:t>
      </w:r>
      <w:r w:rsidRPr="00F50DFD">
        <w:rPr>
          <w:rFonts w:ascii="GHEA Grapalat" w:hAnsi="GHEA Grapalat"/>
          <w:sz w:val="24"/>
          <w:szCs w:val="24"/>
        </w:rPr>
        <w:t>xУxК</w:t>
      </w:r>
      <w:r w:rsidR="007861DD" w:rsidRPr="00F50DFD">
        <w:rPr>
          <w:rFonts w:ascii="GHEA Grapalat" w:hAnsi="GHEA Grapalat"/>
          <w:sz w:val="24"/>
          <w:szCs w:val="24"/>
        </w:rPr>
        <w:t>, где:</w:t>
      </w:r>
    </w:p>
    <w:p w14:paraId="0B9A04CF" w14:textId="77777777"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ВС-сумма, выплачиваемая за оказание отдельных видов услуг, установленных договором</w:t>
      </w:r>
      <w:r w:rsidR="00F00004" w:rsidRPr="00F50DFD">
        <w:rPr>
          <w:rFonts w:ascii="GHEA Grapalat" w:hAnsi="GHEA Grapalat"/>
          <w:sz w:val="24"/>
          <w:szCs w:val="24"/>
        </w:rPr>
        <w:t>,</w:t>
      </w:r>
    </w:p>
    <w:p w14:paraId="2EB7385D" w14:textId="77777777"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-итоговая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14:paraId="45FA2658" w14:textId="77777777"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lastRenderedPageBreak/>
        <w:t>СЦ- совокупность максимальных единиц цен, установленных для оказания услуги</w:t>
      </w:r>
      <w:r w:rsidR="00F00004" w:rsidRPr="00F50DFD">
        <w:rPr>
          <w:rFonts w:ascii="GHEA Grapalat" w:hAnsi="GHEA Grapalat"/>
          <w:sz w:val="24"/>
          <w:szCs w:val="24"/>
        </w:rPr>
        <w:t>,</w:t>
      </w:r>
    </w:p>
    <w:p w14:paraId="289DE0A7" w14:textId="77777777"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У-цена на максимальную единицу предоставленной услуги</w:t>
      </w:r>
      <w:r w:rsidR="00F00004" w:rsidRPr="00F50DFD">
        <w:rPr>
          <w:rFonts w:ascii="GHEA Grapalat" w:hAnsi="GHEA Grapalat"/>
          <w:sz w:val="24"/>
          <w:szCs w:val="24"/>
        </w:rPr>
        <w:t>,</w:t>
      </w:r>
    </w:p>
    <w:p w14:paraId="4BC0229C" w14:textId="77777777"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14:paraId="24FCA080" w14:textId="77777777"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0AA62293" w14:textId="77777777"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22890D3D" w14:textId="77777777"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ECD9A99" w14:textId="77777777"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30B0DDB0" w14:textId="77777777"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0C357764" w14:textId="77777777"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7A31F19E" w14:textId="77777777"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690F46BD" w14:textId="77777777"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A19A2BF" w14:textId="77777777"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148523F3" w14:textId="77777777"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2C0DB59" w14:textId="77777777" w:rsidR="00096865" w:rsidRPr="009044F1" w:rsidRDefault="00096865" w:rsidP="007B18B8">
      <w:pPr>
        <w:pStyle w:val="BodyTextIndent2"/>
        <w:widowControl w:val="0"/>
        <w:spacing w:line="240" w:lineRule="auto"/>
        <w:ind w:firstLine="567"/>
        <w:contextualSpacing/>
        <w:rPr>
          <w:rFonts w:ascii="GHEA Grapalat" w:hAnsi="GHEA Grapalat"/>
          <w:sz w:val="24"/>
          <w:szCs w:val="24"/>
        </w:rPr>
      </w:pPr>
    </w:p>
    <w:p w14:paraId="4BABB667"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5817BCA" w14:textId="77777777" w:rsidR="00096865" w:rsidRPr="00AA7117" w:rsidRDefault="00220C7C" w:rsidP="00204A09">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376BD37" w14:textId="77777777" w:rsidR="00096865" w:rsidRPr="009044F1" w:rsidRDefault="00220C7C" w:rsidP="00204A09">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D45AFBD" w14:textId="77777777" w:rsidR="00FA0E41" w:rsidRPr="009044F1" w:rsidRDefault="00FA0E41" w:rsidP="00B46D58">
      <w:pPr>
        <w:widowControl w:val="0"/>
        <w:spacing w:after="160"/>
        <w:ind w:firstLine="567"/>
        <w:jc w:val="center"/>
        <w:rPr>
          <w:rFonts w:ascii="GHEA Grapalat" w:hAnsi="GHEA Grapalat"/>
          <w:b/>
        </w:rPr>
      </w:pPr>
    </w:p>
    <w:p w14:paraId="1573A773" w14:textId="77777777" w:rsidR="00A225E0" w:rsidRDefault="00A225E0" w:rsidP="00B46D58">
      <w:pPr>
        <w:rPr>
          <w:rFonts w:ascii="GHEA Grapalat" w:hAnsi="GHEA Grapalat" w:cs="Sylfaen"/>
        </w:rPr>
      </w:pPr>
    </w:p>
    <w:p w14:paraId="10EBACB0"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C4CA179" w14:textId="77777777" w:rsidR="00A9098A" w:rsidRPr="00AD29CE" w:rsidRDefault="00FD2748" w:rsidP="00204A09">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w:t>
      </w:r>
      <w:r w:rsidR="00057003">
        <w:rPr>
          <w:rFonts w:ascii="GHEA Grapalat" w:hAnsi="GHEA Grapalat"/>
          <w:sz w:val="24"/>
          <w:szCs w:val="24"/>
        </w:rPr>
        <w:t xml:space="preserve"> </w:t>
      </w:r>
      <w:r w:rsidR="00540648">
        <w:rPr>
          <w:rFonts w:ascii="GHEA Grapalat" w:hAnsi="GHEA Grapalat"/>
          <w:b/>
          <w:sz w:val="24"/>
          <w:szCs w:val="24"/>
        </w:rPr>
        <w:t>7</w:t>
      </w:r>
      <w:r w:rsidR="00A9098A" w:rsidRPr="00204A09">
        <w:rPr>
          <w:rFonts w:ascii="GHEA Grapalat" w:hAnsi="GHEA Grapalat"/>
          <w:b/>
          <w:sz w:val="24"/>
          <w:szCs w:val="24"/>
        </w:rPr>
        <w:t xml:space="preserve">-ый день в </w:t>
      </w:r>
      <w:r w:rsidR="00540648">
        <w:rPr>
          <w:rFonts w:ascii="GHEA Grapalat" w:hAnsi="GHEA Grapalat"/>
          <w:b/>
          <w:sz w:val="24"/>
          <w:szCs w:val="24"/>
        </w:rPr>
        <w:t>11</w:t>
      </w:r>
      <w:r w:rsidR="00204A09" w:rsidRPr="00204A09">
        <w:rPr>
          <w:rFonts w:ascii="GHEA Grapalat" w:hAnsi="GHEA Grapalat"/>
          <w:b/>
          <w:sz w:val="24"/>
          <w:szCs w:val="24"/>
        </w:rPr>
        <w:t>:</w:t>
      </w:r>
      <w:r w:rsidR="00540648">
        <w:rPr>
          <w:rFonts w:ascii="GHEA Grapalat" w:hAnsi="GHEA Grapalat"/>
          <w:b/>
          <w:sz w:val="24"/>
          <w:szCs w:val="24"/>
          <w:lang w:val="hy-AM"/>
        </w:rPr>
        <w:t>3</w:t>
      </w:r>
      <w:r w:rsidR="00204A09" w:rsidRPr="00204A09">
        <w:rPr>
          <w:rFonts w:ascii="GHEA Grapalat" w:hAnsi="GHEA Grapalat"/>
          <w:b/>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62DB6803" w14:textId="77777777"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163218C1" w14:textId="77777777" w:rsidR="00A9098A" w:rsidRDefault="00A9098A" w:rsidP="00204A09">
      <w:pPr>
        <w:widowControl w:val="0"/>
        <w:ind w:firstLine="567"/>
        <w:contextualSpacing/>
        <w:jc w:val="both"/>
        <w:rPr>
          <w:rFonts w:ascii="GHEA Grapalat" w:hAnsi="GHEA Grapalat"/>
        </w:rPr>
      </w:pPr>
      <w:r w:rsidRPr="00AD29CE">
        <w:rPr>
          <w:rFonts w:ascii="GHEA Grapalat" w:hAnsi="GHEA Grapalat"/>
        </w:rPr>
        <w:lastRenderedPageBreak/>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1AEC598A"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833CA29"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5DF8E96"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1C6E0EE6" w14:textId="77777777"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53E5184" w14:textId="77777777"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2CA0521" w14:textId="77777777"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B33841B" w14:textId="77777777"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225FAD5F" w14:textId="77777777" w:rsidR="00B514E8" w:rsidRPr="009044F1" w:rsidRDefault="00FD2748"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4B8ACA69" w14:textId="77777777" w:rsidR="00C832E0" w:rsidRPr="00A01157" w:rsidRDefault="00FD2748" w:rsidP="00C832E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14:paraId="037256BB" w14:textId="77777777" w:rsidR="00E95E86" w:rsidRPr="00186559" w:rsidRDefault="00E95E86" w:rsidP="00E95E8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w:t>
      </w:r>
      <w:r>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5475FB01" w14:textId="77777777" w:rsidR="00E95E86" w:rsidRPr="009044F1" w:rsidRDefault="00E95E86" w:rsidP="00E95E8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E36CC">
        <w:rPr>
          <w:rFonts w:ascii="GHEA Grapalat" w:hAnsi="GHEA Grapalat"/>
          <w:sz w:val="24"/>
          <w:szCs w:val="24"/>
        </w:rPr>
        <w:t xml:space="preserve"> </w:t>
      </w:r>
      <w:r w:rsidRPr="009044F1">
        <w:rPr>
          <w:rFonts w:ascii="GHEA Grapalat" w:hAnsi="GHEA Grapalat"/>
          <w:sz w:val="24"/>
          <w:szCs w:val="24"/>
        </w:rPr>
        <w:t>)присутствуют</w:t>
      </w:r>
      <w:r w:rsidRPr="00EE36CC">
        <w:rPr>
          <w:rFonts w:ascii="GHEA Grapalat" w:hAnsi="GHEA Grapalat"/>
          <w:sz w:val="24"/>
          <w:szCs w:val="24"/>
        </w:rPr>
        <w:t xml:space="preserve"> </w:t>
      </w:r>
      <w:r w:rsidRPr="009044F1">
        <w:rPr>
          <w:rFonts w:ascii="GHEA Grapalat" w:hAnsi="GHEA Grapalat"/>
          <w:sz w:val="24"/>
          <w:szCs w:val="24"/>
        </w:rPr>
        <w:t>на заседании,</w:t>
      </w:r>
    </w:p>
    <w:p w14:paraId="4D2B429C" w14:textId="77777777" w:rsidR="00E95E86" w:rsidRPr="009044F1" w:rsidRDefault="00E95E86" w:rsidP="00E95E8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FA72E12" w14:textId="77777777" w:rsidR="00E95E86" w:rsidRPr="00A50C53" w:rsidRDefault="00E95E86" w:rsidP="00E95E8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1B9F2263" w14:textId="77777777" w:rsidR="00E95E86" w:rsidRPr="009044F1" w:rsidRDefault="00E95E86" w:rsidP="00E95E8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2F6EC22" w14:textId="77777777" w:rsidR="00E95E86" w:rsidRPr="009044F1" w:rsidRDefault="00E95E86" w:rsidP="00E95E8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15CDA8B9" w14:textId="77777777" w:rsidR="00E95E86" w:rsidRDefault="00E95E86" w:rsidP="00E95E8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DCE88EB" w14:textId="77777777" w:rsidR="00E95E86" w:rsidRPr="009044F1" w:rsidRDefault="00E95E86" w:rsidP="00E95E8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7674C54" w14:textId="77777777" w:rsidR="00E95E86" w:rsidRDefault="00E95E86" w:rsidP="00E95E86">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sidRPr="009B464B">
        <w:rPr>
          <w:rFonts w:ascii="GHEA Grapalat" w:hAnsi="GHEA Grapalat"/>
          <w:sz w:val="24"/>
          <w:szCs w:val="24"/>
        </w:rPr>
        <w:t xml:space="preserve">включая те случаи, </w:t>
      </w:r>
      <w:r w:rsidRPr="00BB0C4D">
        <w:rPr>
          <w:rFonts w:ascii="GHEA Grapalat" w:hAnsi="GHEA Grapalat"/>
          <w:sz w:val="24"/>
          <w:szCs w:val="24"/>
        </w:rPr>
        <w:t>когда лицо, включённое в список, предусмотренный подпунктом 2 пункта 2 постановления  Правительства РА от 20.06.2025 № 817-А, предлагается участником в качестве</w:t>
      </w:r>
      <w:r>
        <w:rPr>
          <w:rFonts w:ascii="GHEA Grapalat" w:hAnsi="GHEA Grapalat"/>
          <w:sz w:val="24"/>
          <w:szCs w:val="24"/>
          <w:lang w:val="hy-AM"/>
        </w:rPr>
        <w:t xml:space="preserve"> </w:t>
      </w:r>
      <w:r>
        <w:rPr>
          <w:rFonts w:ascii="GHEA Grapalat" w:hAnsi="GHEA Grapalat"/>
          <w:sz w:val="24"/>
          <w:szCs w:val="24"/>
        </w:rPr>
        <w:t>агента (исполнителя)</w:t>
      </w:r>
      <w:r w:rsidRPr="00F8703D">
        <w:t>,</w:t>
      </w:r>
      <w:r>
        <w:rPr>
          <w:rFonts w:asciiTheme="minorHAnsi" w:hAnsiTheme="minorHAnsi"/>
        </w:rPr>
        <w:t xml:space="preserve"> </w:t>
      </w:r>
      <w:r>
        <w:rPr>
          <w:rFonts w:ascii="GHEA Grapalat" w:hAnsi="GHEA Grapalat"/>
          <w:sz w:val="24"/>
          <w:szCs w:val="24"/>
        </w:rPr>
        <w:t xml:space="preserve">то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0E80BC1" w14:textId="77777777" w:rsidR="00E95E86" w:rsidRDefault="00E95E86" w:rsidP="00E95E86">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117D1C4" w14:textId="77777777" w:rsidR="00E95E86" w:rsidRPr="00AA7117" w:rsidRDefault="00E95E86" w:rsidP="00E95E86">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9D72033" w14:textId="77777777" w:rsidR="00E95E86" w:rsidRDefault="00E95E86" w:rsidP="00E95E86">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5CFB0FC1" w14:textId="77777777" w:rsidR="00E95E86" w:rsidRDefault="00E95E86" w:rsidP="00E95E86">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lastRenderedPageBreak/>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698470A" w14:textId="77777777" w:rsidR="00E95E86" w:rsidRDefault="00E95E86" w:rsidP="00E95E86">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3AEA2200" w14:textId="77777777" w:rsidR="00E95E86" w:rsidRPr="009044F1" w:rsidRDefault="00E95E86" w:rsidP="00E95E86">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3272BE6" w14:textId="77777777" w:rsidR="00E95E86" w:rsidRPr="009044F1" w:rsidRDefault="00E95E86" w:rsidP="00E95E86">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0CBDE7C" w14:textId="77777777" w:rsidR="00E95E86" w:rsidRPr="009044F1" w:rsidRDefault="00E95E86" w:rsidP="00E95E86">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8232346" w14:textId="77777777" w:rsidR="00E95E86" w:rsidRDefault="00E95E86" w:rsidP="00E95E86">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787DDB">
        <w:rPr>
          <w:rFonts w:ascii="GHEA Grapalat" w:hAnsi="GHEA Grapalat"/>
        </w:rPr>
        <w:t>. Мотивированное решение руководителя заказчика уполномоченный орган публикует в бюллетене</w:t>
      </w:r>
      <w:r w:rsidRPr="00270F75">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787DDB">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14:paraId="370D014F" w14:textId="77777777" w:rsidR="00E95E86" w:rsidRPr="006D55DC" w:rsidRDefault="00E95E86" w:rsidP="00E95E86">
      <w:pPr>
        <w:widowControl w:val="0"/>
        <w:tabs>
          <w:tab w:val="left" w:pos="1276"/>
        </w:tabs>
        <w:rPr>
          <w:rFonts w:ascii="GHEA Grapalat" w:hAnsi="GHEA Grapalat"/>
        </w:rPr>
      </w:pPr>
      <w:r>
        <w:rPr>
          <w:rFonts w:ascii="GHEA Grapalat" w:hAnsi="GHEA Grapalat"/>
        </w:rPr>
        <w:t>Е</w:t>
      </w:r>
      <w:r w:rsidRPr="006D55DC">
        <w:rPr>
          <w:rFonts w:ascii="GHEA Grapalat" w:hAnsi="GHEA Grapalat"/>
        </w:rPr>
        <w:t>сли:</w:t>
      </w:r>
    </w:p>
    <w:p w14:paraId="08F7F51E" w14:textId="77777777" w:rsidR="00E95E86" w:rsidRPr="006D55DC" w:rsidRDefault="00E95E86" w:rsidP="00E95E86">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Pr>
          <w:rFonts w:ascii="GHEA Grapalat" w:hAnsi="GHEA Grapalat"/>
        </w:rPr>
        <w:t xml:space="preserve"> или</w:t>
      </w:r>
      <w:r w:rsidRPr="006D55DC">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2B8322F7" w14:textId="77777777" w:rsidR="00E95E86" w:rsidRPr="006D55DC" w:rsidRDefault="00E95E86" w:rsidP="00E95E86">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w:t>
      </w:r>
      <w:r>
        <w:rPr>
          <w:rFonts w:ascii="GHEA Grapalat" w:hAnsi="GHEA Grapalat"/>
        </w:rPr>
        <w:t xml:space="preserve"> или</w:t>
      </w:r>
      <w:r w:rsidRPr="006D55DC">
        <w:rPr>
          <w:rFonts w:ascii="GHEA Grapalat" w:hAnsi="GHEA Grapalat"/>
        </w:rPr>
        <w:t xml:space="preserve"> договора </w:t>
      </w:r>
      <w:r w:rsidRPr="00F67998">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60E137DE" w14:textId="77777777" w:rsidR="00E95E86" w:rsidRDefault="00E95E86" w:rsidP="00E95E86">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14:paraId="3B292D32" w14:textId="77777777" w:rsidR="00E95E86" w:rsidRDefault="00E95E86" w:rsidP="00E95E86">
      <w:pPr>
        <w:widowControl w:val="0"/>
        <w:tabs>
          <w:tab w:val="left" w:pos="1276"/>
        </w:tabs>
        <w:spacing w:after="160"/>
        <w:ind w:firstLine="567"/>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агента (исполнителя),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35B7A012" w14:textId="77777777" w:rsidR="00E95E86" w:rsidRPr="00686E1A" w:rsidRDefault="00E95E86" w:rsidP="00E95E86">
      <w:pPr>
        <w:widowControl w:val="0"/>
        <w:tabs>
          <w:tab w:val="left" w:pos="0"/>
        </w:tabs>
        <w:ind w:left="-284" w:firstLine="284"/>
        <w:jc w:val="both"/>
        <w:rPr>
          <w:rFonts w:ascii="GHEA Grapalat" w:hAnsi="GHEA Grapalat"/>
        </w:rPr>
      </w:pPr>
      <w:r>
        <w:rPr>
          <w:rFonts w:ascii="GHEA Grapalat" w:hAnsi="GHEA Grapalat" w:cs="Sylfaen"/>
        </w:rPr>
        <w:t>-</w:t>
      </w:r>
      <w:r w:rsidRPr="00686E1A">
        <w:rPr>
          <w:rFonts w:ascii="GHEA Grapalat" w:hAnsi="GHEA Grapalat"/>
        </w:rPr>
        <w:t xml:space="preserve"> </w:t>
      </w:r>
      <w:r>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6084A243" w14:textId="77777777" w:rsidR="00E95E86" w:rsidRPr="0087724F" w:rsidRDefault="00E95E86" w:rsidP="00E95E86">
      <w:pPr>
        <w:widowControl w:val="0"/>
        <w:tabs>
          <w:tab w:val="left" w:pos="1276"/>
        </w:tabs>
        <w:spacing w:after="160"/>
        <w:ind w:firstLine="567"/>
        <w:jc w:val="both"/>
        <w:rPr>
          <w:rFonts w:ascii="GHEA Grapalat" w:hAnsi="GHEA Grapalat"/>
        </w:rPr>
      </w:pPr>
    </w:p>
    <w:p w14:paraId="5B51C85E" w14:textId="77777777" w:rsidR="00E95E86" w:rsidRPr="009044F1" w:rsidRDefault="00E95E86" w:rsidP="00E95E86">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B80AACB" w14:textId="77777777" w:rsidR="00E95E86" w:rsidRDefault="00E95E86" w:rsidP="00E95E86">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8.15 Документы, указанные в пункте</w:t>
      </w:r>
      <w:r w:rsidRPr="00A74478">
        <w:rPr>
          <w:rFonts w:ascii="GHEA Grapalat" w:hAnsi="GHEA Grapalat"/>
          <w:sz w:val="24"/>
          <w:szCs w:val="24"/>
        </w:rPr>
        <w:t xml:space="preserve"> 8.</w:t>
      </w:r>
      <w:r w:rsidRPr="00F20C21">
        <w:rPr>
          <w:rFonts w:ascii="GHEA Grapalat" w:hAnsi="GHEA Grapalat"/>
          <w:sz w:val="24"/>
          <w:szCs w:val="24"/>
        </w:rPr>
        <w:t>8</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225161F" w14:textId="77777777" w:rsidR="00E95E86" w:rsidRPr="001439BD" w:rsidRDefault="00E95E86" w:rsidP="00E95E86">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3CE7E27" w14:textId="77777777" w:rsidR="00E95E86" w:rsidRPr="003E009B" w:rsidRDefault="00E95E86" w:rsidP="00E95E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17.</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xml:space="preserve">, а в случае отправления участником — с указанного в его заявке адреса электронной почты на отмеченный в настоящем приглашении </w:t>
      </w:r>
      <w:r w:rsidRPr="00AA5BD2">
        <w:rPr>
          <w:rFonts w:ascii="GHEA Grapalat" w:hAnsi="GHEA Grapalat"/>
        </w:rPr>
        <w:lastRenderedPageBreak/>
        <w:t>электронный адрес секретаря комиссии.</w:t>
      </w:r>
    </w:p>
    <w:p w14:paraId="43CA5E4F" w14:textId="77777777" w:rsidR="00E95E86" w:rsidRPr="00AA5BD2" w:rsidRDefault="00E95E86" w:rsidP="00E95E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90C2C2" w14:textId="77777777" w:rsidR="00E95E86" w:rsidRPr="000811C1" w:rsidRDefault="00E95E86" w:rsidP="00E95E86">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1"/>
        <w:t>10</w:t>
      </w:r>
      <w:r w:rsidRPr="009044F1">
        <w:rPr>
          <w:rFonts w:ascii="GHEA Grapalat" w:hAnsi="GHEA Grapalat"/>
          <w:sz w:val="24"/>
          <w:szCs w:val="24"/>
        </w:rPr>
        <w:t xml:space="preserve">. </w:t>
      </w:r>
    </w:p>
    <w:p w14:paraId="5D8C5FF2" w14:textId="77777777" w:rsidR="00E95E86" w:rsidRPr="009044F1" w:rsidRDefault="00E95E86" w:rsidP="00E95E86">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rPr>
        <w:t>19</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w:t>
      </w:r>
      <w:r w:rsidRPr="00E0696C">
        <w:rPr>
          <w:rFonts w:ascii="GHEA Grapalat" w:hAnsi="GHEA Grapalat"/>
        </w:rPr>
        <w:t xml:space="preserve">пунктами 8.12-8.19 </w:t>
      </w:r>
      <w:r w:rsidRPr="009044F1">
        <w:rPr>
          <w:rFonts w:ascii="GHEA Grapalat" w:hAnsi="GHEA Grapalat"/>
        </w:rPr>
        <w:t>части 1 настоящего Приглашения.</w:t>
      </w:r>
    </w:p>
    <w:p w14:paraId="6D49AE16" w14:textId="77777777" w:rsidR="00E95E86" w:rsidRPr="009044F1" w:rsidRDefault="00E95E86" w:rsidP="00E95E86">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EA886C4" w14:textId="77777777" w:rsidR="00E95E86" w:rsidRPr="005114D0" w:rsidRDefault="00E95E86" w:rsidP="00E95E86">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246E1F2" w14:textId="77777777" w:rsidR="00E95E86" w:rsidRPr="00374F4A" w:rsidRDefault="00E95E86" w:rsidP="00E95E86">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rPr>
        <w:t>1</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w:t>
      </w:r>
      <w:r>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5456EB76" w14:textId="77777777" w:rsidR="00E95E86" w:rsidRPr="000811C1" w:rsidRDefault="00E95E86" w:rsidP="00E95E86">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Pr>
          <w:rFonts w:ascii="GHEA Grapalat" w:hAnsi="GHEA Grapalat"/>
          <w:spacing w:val="-6"/>
          <w:sz w:val="24"/>
          <w:szCs w:val="24"/>
        </w:rPr>
        <w:t>22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2593F2F3" w14:textId="77777777" w:rsidR="00E95E86" w:rsidRDefault="00E95E86" w:rsidP="00E95E86">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7DC0907" w14:textId="77777777" w:rsidR="00E95E86" w:rsidRDefault="00E95E86" w:rsidP="00E95E86">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0F532697" w14:textId="77777777" w:rsidR="00E95E86" w:rsidRPr="00B6749E" w:rsidRDefault="00E95E86" w:rsidP="00E95E86">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3FC288E" w14:textId="77777777" w:rsidR="00E95E86" w:rsidRDefault="00E95E86" w:rsidP="00E95E86">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55465AA" w14:textId="7BAC7DD0" w:rsidR="00EE5A30" w:rsidRPr="00747338" w:rsidRDefault="00E95E86" w:rsidP="00E95E86">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w:t>
      </w:r>
      <w:r w:rsidRPr="00747338">
        <w:rPr>
          <w:rFonts w:ascii="GHEA Grapalat" w:hAnsi="GHEA Grapalat"/>
          <w:sz w:val="24"/>
          <w:szCs w:val="24"/>
        </w:rPr>
        <w:lastRenderedPageBreak/>
        <w:t>ничтожным.</w:t>
      </w:r>
    </w:p>
    <w:p w14:paraId="01CCF970"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27819BC0" w14:textId="77777777" w:rsidR="00E95E86" w:rsidRPr="009044F1" w:rsidRDefault="00E95E86" w:rsidP="00E95E86">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3240DDCE" w14:textId="77777777" w:rsidR="00E95E86" w:rsidRPr="009044F1" w:rsidRDefault="00E95E86" w:rsidP="00E95E86">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D8A057E" w14:textId="77777777" w:rsidR="00E95E86" w:rsidRPr="009044F1" w:rsidRDefault="00E95E86" w:rsidP="00E95E86">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w:t>
      </w:r>
      <w:r w:rsidRPr="009044F1">
        <w:rPr>
          <w:rFonts w:ascii="GHEA Grapalat" w:hAnsi="GHEA Grapalat"/>
        </w:rPr>
        <w:t xml:space="preserve"> чет</w:t>
      </w:r>
      <w:r>
        <w:rPr>
          <w:rFonts w:ascii="GHEA Grapalat" w:hAnsi="GHEA Grapalat"/>
        </w:rPr>
        <w:t>вертый</w:t>
      </w:r>
      <w:r w:rsidRPr="009044F1">
        <w:rPr>
          <w:rFonts w:ascii="GHEA Grapalat" w:hAnsi="GHEA Grapalat"/>
        </w:rPr>
        <w:t xml:space="preserve"> 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 xml:space="preserve">23 </w:t>
      </w:r>
      <w:r w:rsidRPr="009044F1">
        <w:rPr>
          <w:rFonts w:ascii="GHEA Grapalat" w:hAnsi="GHEA Grapalat"/>
        </w:rPr>
        <w:t>части 1 настоящего Приглашения.</w:t>
      </w:r>
    </w:p>
    <w:p w14:paraId="3301B4ED" w14:textId="77777777" w:rsidR="00E95E86" w:rsidRPr="009044F1" w:rsidRDefault="00E95E86" w:rsidP="00E95E86">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14:paraId="6386AF34" w14:textId="77777777" w:rsidR="00E95E86" w:rsidRDefault="00E95E86" w:rsidP="00E95E86">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 xml:space="preserve">срок, предусмотренный </w:t>
      </w:r>
      <w:r w:rsidRPr="00681C1F">
        <w:rPr>
          <w:rFonts w:ascii="GHEA Grapalat" w:hAnsi="GHEA Grapalat"/>
          <w:color w:val="000000" w:themeColor="text1"/>
        </w:rPr>
        <w:t>уведомлени</w:t>
      </w:r>
      <w:r>
        <w:rPr>
          <w:rFonts w:ascii="GHEA Grapalat" w:hAnsi="GHEA Grapalat"/>
          <w:color w:val="000000" w:themeColor="text1"/>
        </w:rPr>
        <w:t>ем</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е </w:t>
      </w:r>
      <w:r w:rsidRPr="00DF59E9">
        <w:rPr>
          <w:rFonts w:ascii="GHEA Grapalat" w:hAnsi="GHEA Grapalat"/>
        </w:rPr>
        <w:t>договора</w:t>
      </w:r>
      <w:r>
        <w:rPr>
          <w:rFonts w:ascii="GHEA Grapalat" w:hAnsi="GHEA Grapalat"/>
        </w:rPr>
        <w:t>,</w:t>
      </w:r>
      <w:r w:rsidRPr="00C61190">
        <w:rPr>
          <w:rFonts w:ascii="GHEA Grapalat" w:hAnsi="GHEA Grapalat"/>
        </w:rPr>
        <w:t xml:space="preserve"> </w:t>
      </w:r>
      <w:r w:rsidRPr="00106011">
        <w:rPr>
          <w:rFonts w:ascii="GHEA Grapalat" w:hAnsi="GHEA Grapalat"/>
        </w:rPr>
        <w:t xml:space="preserve">а в случае, если проектом заключаемого договора предусмотрена предоплата </w:t>
      </w:r>
      <w:r>
        <w:rPr>
          <w:rFonts w:ascii="GHEA Grapalat" w:hAnsi="GHEA Grapalat"/>
        </w:rPr>
        <w:t>-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14:paraId="40FC4631" w14:textId="77777777" w:rsidR="00E95E86" w:rsidRPr="009044F1" w:rsidRDefault="00E95E86" w:rsidP="00E95E86">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91D99A6" w14:textId="77777777" w:rsidR="00E95E86" w:rsidRPr="009044F1" w:rsidRDefault="00E95E86" w:rsidP="00E95E86">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6F9C3298" w14:textId="570DF9A8" w:rsidR="00E95E86" w:rsidRPr="00925DE0" w:rsidRDefault="00E95E86" w:rsidP="00E95E86">
      <w:pPr>
        <w:jc w:val="center"/>
        <w:rPr>
          <w:rFonts w:ascii="GHEA Grapalat" w:hAnsi="GHEA Grapalat"/>
          <w:b/>
        </w:rPr>
      </w:pPr>
      <w:r w:rsidRPr="009044F1">
        <w:rPr>
          <w:rFonts w:ascii="GHEA Grapalat" w:hAnsi="GHEA Grapalat"/>
          <w:b/>
        </w:rPr>
        <w:t>10. ОБЕСПЕЧЕНИ</w:t>
      </w:r>
      <w:r>
        <w:rPr>
          <w:rFonts w:ascii="GHEA Grapalat" w:hAnsi="GHEA Grapalat"/>
          <w:b/>
        </w:rPr>
        <w:t xml:space="preserve">Е </w:t>
      </w:r>
      <w:r w:rsidRPr="009044F1">
        <w:rPr>
          <w:rFonts w:ascii="GHEA Grapalat" w:hAnsi="GHEA Grapalat"/>
          <w:b/>
        </w:rPr>
        <w:t xml:space="preserve"> ДОГОВОРА</w:t>
      </w:r>
    </w:p>
    <w:p w14:paraId="56FCB76C" w14:textId="4FBC5BDE" w:rsidR="00E95E86" w:rsidRDefault="00E95E86" w:rsidP="006D1D04">
      <w:pPr>
        <w:widowControl w:val="0"/>
        <w:tabs>
          <w:tab w:val="left" w:pos="1276"/>
        </w:tabs>
        <w:spacing w:after="160"/>
        <w:ind w:firstLine="567"/>
        <w:jc w:val="both"/>
        <w:rPr>
          <w:rFonts w:ascii="GHEA Grapalat" w:hAnsi="GHEA Grapalat" w:cs="Sylfaen"/>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w:t>
      </w:r>
      <w:r>
        <w:rPr>
          <w:rFonts w:ascii="GHEA Grapalat" w:hAnsi="GHEA Grapalat"/>
          <w:color w:val="000000" w:themeColor="text1"/>
        </w:rPr>
        <w:t xml:space="preserve">я </w:t>
      </w:r>
      <w:r w:rsidRPr="00681C1F">
        <w:rPr>
          <w:rFonts w:ascii="GHEA Grapalat" w:hAnsi="GHEA Grapalat"/>
          <w:color w:val="000000" w:themeColor="text1"/>
        </w:rPr>
        <w:t xml:space="preserve">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w:t>
      </w:r>
      <w:r>
        <w:rPr>
          <w:rFonts w:ascii="GHEA Grapalat" w:hAnsi="GHEA Grapalat"/>
          <w:color w:val="000000" w:themeColor="text1"/>
        </w:rPr>
        <w:t>е</w:t>
      </w:r>
      <w:r w:rsidRPr="00681C1F">
        <w:rPr>
          <w:rFonts w:ascii="GHEA Grapalat" w:hAnsi="GHEA Grapalat"/>
          <w:color w:val="000000" w:themeColor="text1"/>
        </w:rPr>
        <w:t xml:space="preserve"> договора. С отобранным участником заключается договор, если он представляет обеспечени</w:t>
      </w:r>
      <w:r>
        <w:rPr>
          <w:rFonts w:ascii="GHEA Grapalat" w:hAnsi="GHEA Grapalat"/>
          <w:color w:val="000000" w:themeColor="text1"/>
        </w:rPr>
        <w:t>е</w:t>
      </w:r>
      <w:r w:rsidRPr="00681C1F">
        <w:rPr>
          <w:rFonts w:ascii="GHEA Grapalat" w:hAnsi="GHEA Grapalat"/>
          <w:color w:val="000000" w:themeColor="text1"/>
        </w:rPr>
        <w:t xml:space="preserve"> договора</w:t>
      </w:r>
      <w:r w:rsidR="006D1D04">
        <w:rPr>
          <w:rFonts w:ascii="GHEA Grapalat" w:hAnsi="GHEA Grapalat"/>
          <w:color w:val="000000" w:themeColor="text1"/>
        </w:rPr>
        <w:t>.</w:t>
      </w:r>
    </w:p>
    <w:p w14:paraId="38159EAC" w14:textId="664847EA" w:rsidR="00E95E86" w:rsidRPr="00853D2D" w:rsidRDefault="00E95E86" w:rsidP="00E95E86">
      <w:pPr>
        <w:widowControl w:val="0"/>
        <w:tabs>
          <w:tab w:val="left" w:pos="1276"/>
        </w:tabs>
        <w:spacing w:after="160"/>
        <w:ind w:firstLine="567"/>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w:t>
      </w:r>
      <w:r>
        <w:rPr>
          <w:rFonts w:ascii="GHEA Grapalat" w:hAnsi="GHEA Grapalat"/>
        </w:rPr>
        <w:t>10</w:t>
      </w:r>
      <w:r>
        <w:rPr>
          <w:rFonts w:ascii="GHEA Grapalat" w:hAnsi="GHEA Grapalat"/>
        </w:rPr>
        <w:t xml:space="preserve"> </w:t>
      </w:r>
      <w:r w:rsidRPr="00853D2D">
        <w:rPr>
          <w:rFonts w:ascii="GHEA Grapalat" w:hAnsi="GHEA Grapalat"/>
        </w:rPr>
        <w:t xml:space="preserve">процентов от </w:t>
      </w:r>
      <w:r>
        <w:rPr>
          <w:rFonts w:ascii="GHEA Grapalat" w:hAnsi="GHEA Grapalat"/>
        </w:rPr>
        <w:t>цены 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Обеспечение договора представляется </w:t>
      </w:r>
      <w:r w:rsidR="006D1D04" w:rsidRPr="006D1D04">
        <w:rPr>
          <w:rFonts w:ascii="GHEA Grapalat" w:hAnsi="GHEA Grapalat"/>
        </w:rPr>
        <w:t xml:space="preserve">в одностороннем порядке утвержденного заявления-в виде неустойки (приложение </w:t>
      </w:r>
      <w:r w:rsidR="006D1D04">
        <w:rPr>
          <w:rFonts w:ascii="GHEA Grapalat" w:hAnsi="GHEA Grapalat"/>
        </w:rPr>
        <w:t>3</w:t>
      </w:r>
      <w:r w:rsidR="006D1D04" w:rsidRPr="006D1D04">
        <w:rPr>
          <w:rFonts w:ascii="GHEA Grapalat" w:hAnsi="GHEA Grapalat"/>
        </w:rPr>
        <w:t>) или наличных денег</w:t>
      </w:r>
      <w:r w:rsidRPr="00853D2D">
        <w:rPr>
          <w:rFonts w:ascii="GHEA Grapalat" w:hAnsi="GHEA Grapalat"/>
        </w:rPr>
        <w:t>.</w:t>
      </w:r>
    </w:p>
    <w:p w14:paraId="307510AA" w14:textId="77777777" w:rsidR="00E95E86" w:rsidRDefault="00E95E86" w:rsidP="00E95E86">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A515D">
        <w:rPr>
          <w:rFonts w:ascii="GHEA Grapalat" w:hAnsi="GHEA Grapalat" w:cs="Sylfaen"/>
        </w:rPr>
        <w:t xml:space="preserve">то он может предоставить обеспечение догогвора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14:paraId="160D1DFB" w14:textId="52874910" w:rsidR="00E95E86" w:rsidRPr="00DC30CC" w:rsidRDefault="00E95E86" w:rsidP="00E95E86">
      <w:pPr>
        <w:widowControl w:val="0"/>
        <w:tabs>
          <w:tab w:val="left" w:pos="1276"/>
        </w:tabs>
        <w:spacing w:after="160"/>
        <w:ind w:firstLine="567"/>
        <w:jc w:val="both"/>
        <w:rPr>
          <w:rFonts w:ascii="GHEA Grapalat" w:hAnsi="GHEA Grapalat"/>
        </w:rPr>
      </w:pPr>
      <w:r>
        <w:rPr>
          <w:rFonts w:ascii="GHEA Grapalat" w:hAnsi="GHEA Grapalat"/>
        </w:rPr>
        <w:lastRenderedPageBreak/>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6D1D04">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14:paraId="1043DFF5" w14:textId="77777777" w:rsidR="00E95E86" w:rsidRDefault="00E95E86" w:rsidP="00E95E86">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F36F35" w14:textId="77777777" w:rsidR="00E95E86" w:rsidRPr="00BC2673" w:rsidRDefault="00E95E86" w:rsidP="00E95E86">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 xml:space="preserve">е </w:t>
      </w:r>
      <w:r w:rsidRPr="009044F1">
        <w:rPr>
          <w:rFonts w:ascii="GHEA Grapalat" w:hAnsi="GHEA Grapalat"/>
        </w:rPr>
        <w:t>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w:t>
      </w:r>
      <w:r>
        <w:rPr>
          <w:rFonts w:ascii="GHEA Grapalat" w:hAnsi="GHEA Grapalat" w:cs="Sylfaen"/>
        </w:rPr>
        <w:t>е</w:t>
      </w:r>
      <w:r w:rsidRPr="00A21022">
        <w:rPr>
          <w:rFonts w:ascii="GHEA Grapalat" w:hAnsi="GHEA Grapalat" w:cs="Sylfaen"/>
        </w:rPr>
        <w:t xml:space="preserve"> договора,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3FDF662" w14:textId="77777777" w:rsidR="00E95E86" w:rsidRPr="00625529" w:rsidRDefault="00E95E86" w:rsidP="00E95E86">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10E1D4F0" w14:textId="77777777" w:rsidR="00E95E86" w:rsidRPr="009044F1" w:rsidRDefault="00E95E86" w:rsidP="00E95E86">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 xml:space="preserve">е </w:t>
      </w:r>
      <w:r w:rsidRPr="009044F1">
        <w:rPr>
          <w:rFonts w:ascii="GHEA Grapalat" w:hAnsi="GHEA Grapalat"/>
        </w:rPr>
        <w:t>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42B2ABAB" w14:textId="77777777" w:rsidR="00E95E86" w:rsidRDefault="00E95E86" w:rsidP="00E95E86">
      <w:pPr>
        <w:rPr>
          <w:rFonts w:ascii="GHEA Grapalat" w:hAnsi="GHEA Grapalat"/>
          <w:b/>
        </w:rPr>
      </w:pPr>
      <w:r>
        <w:rPr>
          <w:rFonts w:ascii="GHEA Grapalat" w:hAnsi="GHEA Grapalat"/>
          <w:b/>
        </w:rPr>
        <w:t xml:space="preserve">                         </w:t>
      </w:r>
    </w:p>
    <w:p w14:paraId="5B70869A" w14:textId="77777777" w:rsidR="00E95E86" w:rsidRDefault="00E95E86" w:rsidP="00E95E86">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w:t>
      </w:r>
      <w:r w:rsidRPr="0074650E">
        <w:rPr>
          <w:rFonts w:ascii="GHEA Grapalat" w:hAnsi="GHEA Grapalat"/>
        </w:rPr>
        <w:t xml:space="preserve"> отказа.</w:t>
      </w:r>
    </w:p>
    <w:p w14:paraId="06E8A6BA" w14:textId="77777777" w:rsidR="00E95E86" w:rsidRPr="00F2342B" w:rsidRDefault="00E95E86" w:rsidP="00E95E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уведомляет;:</w:t>
      </w:r>
    </w:p>
    <w:p w14:paraId="2650ECD0" w14:textId="77777777" w:rsidR="00E95E86" w:rsidRPr="00F2342B" w:rsidRDefault="00E95E86" w:rsidP="00E95E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0999A6BB" w14:textId="77777777" w:rsidR="00E95E86" w:rsidRPr="00F2342B" w:rsidRDefault="00E95E86" w:rsidP="00E95E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70F50667" w14:textId="669E0C21" w:rsidR="00F53937" w:rsidRDefault="00E95E86" w:rsidP="00E95E86">
      <w:pPr>
        <w:widowControl w:val="0"/>
        <w:tabs>
          <w:tab w:val="left" w:pos="1134"/>
        </w:tabs>
        <w:ind w:firstLine="567"/>
        <w:contextualSpacing/>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030386D9"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3958D5D3" w14:textId="77777777"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 xml:space="preserve">Согласно статье 37 Закона, Комиссия объявляет настоящую процедуру </w:t>
      </w:r>
      <w:r w:rsidRPr="009044F1">
        <w:rPr>
          <w:rFonts w:ascii="GHEA Grapalat" w:hAnsi="GHEA Grapalat"/>
        </w:rPr>
        <w:lastRenderedPageBreak/>
        <w:t>несостоявшейся, если:</w:t>
      </w:r>
    </w:p>
    <w:p w14:paraId="200FD2D4" w14:textId="77777777"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1A17CAF6" w14:textId="77777777"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14:paraId="1DD1FED5" w14:textId="77777777"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1C2A0573" w14:textId="77777777"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131FDEFA" w14:textId="77777777"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8B9DA43" w14:textId="77777777" w:rsidR="00E7637F" w:rsidRDefault="00E7637F" w:rsidP="00B46D58">
      <w:pPr>
        <w:widowControl w:val="0"/>
        <w:spacing w:after="160"/>
        <w:ind w:left="567" w:right="565"/>
        <w:jc w:val="center"/>
        <w:rPr>
          <w:rFonts w:ascii="GHEA Grapalat" w:hAnsi="GHEA Grapalat"/>
          <w:b/>
        </w:rPr>
      </w:pPr>
    </w:p>
    <w:p w14:paraId="1CF71415"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DCA3801"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61D3580D"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03E5D4D3"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3225DEC"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879F435"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99A8E69"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9564768"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DFE44F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EA86596"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7D4E0B9F"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w:t>
      </w:r>
      <w:r w:rsidRPr="00570BBD">
        <w:rPr>
          <w:rFonts w:ascii="GHEA Grapalat" w:hAnsi="GHEA Grapalat"/>
        </w:rPr>
        <w:lastRenderedPageBreak/>
        <w:t xml:space="preserve">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620D4B0"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48C3C94"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2FCCF09"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79F5ADF"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76DE53F"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3E005942"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E6D1BBC"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ACDBE36"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206D8F6"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BBE29D0"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956DF3C"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74BEF65B"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CFE0109" w14:textId="77777777"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77A9967"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55BC3CE"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C73A94D"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C32C54A" w14:textId="77777777" w:rsidR="00167353" w:rsidRPr="009044F1" w:rsidRDefault="00167353" w:rsidP="00167353">
      <w:pPr>
        <w:widowControl w:val="0"/>
        <w:spacing w:after="160"/>
        <w:jc w:val="both"/>
        <w:rPr>
          <w:rFonts w:ascii="GHEA Grapalat" w:hAnsi="GHEA Grapalat" w:cs="Sylfaen"/>
          <w:b/>
        </w:rPr>
      </w:pPr>
    </w:p>
    <w:p w14:paraId="566C34BF" w14:textId="77777777" w:rsidR="006D1D04" w:rsidRDefault="006D1D04">
      <w:pPr>
        <w:rPr>
          <w:rFonts w:ascii="GHEA Grapalat" w:hAnsi="GHEA Grapalat"/>
          <w:b/>
        </w:rPr>
      </w:pPr>
      <w:r>
        <w:rPr>
          <w:rFonts w:ascii="GHEA Grapalat" w:hAnsi="GHEA Grapalat"/>
          <w:b/>
        </w:rPr>
        <w:br w:type="page"/>
      </w:r>
    </w:p>
    <w:p w14:paraId="02C78B51" w14:textId="2B0ABFC8"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3C385753"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14:paraId="587AEE22"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F0E7D2B" w14:textId="77777777"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9E4CD42" w14:textId="77777777"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A359E3" w14:textId="77777777"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ABC0512" w14:textId="77777777" w:rsidR="00140A36" w:rsidRDefault="00140A36" w:rsidP="00B46D58">
      <w:pPr>
        <w:widowControl w:val="0"/>
        <w:spacing w:after="160"/>
        <w:jc w:val="center"/>
        <w:rPr>
          <w:rFonts w:ascii="GHEA Grapalat" w:hAnsi="GHEA Grapalat"/>
          <w:b/>
        </w:rPr>
      </w:pPr>
    </w:p>
    <w:p w14:paraId="27F78F66" w14:textId="77777777" w:rsidR="0076529E" w:rsidRPr="009044F1" w:rsidRDefault="0076529E" w:rsidP="0076529E">
      <w:pPr>
        <w:widowControl w:val="0"/>
        <w:spacing w:after="160"/>
        <w:jc w:val="center"/>
        <w:rPr>
          <w:rFonts w:ascii="GHEA Grapalat" w:hAnsi="GHEA Grapalat"/>
          <w:b/>
        </w:rPr>
      </w:pPr>
      <w:r w:rsidRPr="009044F1">
        <w:rPr>
          <w:rFonts w:ascii="GHEA Grapalat" w:hAnsi="GHEA Grapalat"/>
          <w:b/>
        </w:rPr>
        <w:t>2. ЗАЯВКА НА ПРОЦЕДУРУ</w:t>
      </w:r>
    </w:p>
    <w:p w14:paraId="5F450B41" w14:textId="77777777" w:rsidR="0076529E" w:rsidRDefault="0076529E" w:rsidP="0076529E">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6CD9639" w14:textId="77777777" w:rsidR="0076529E" w:rsidRPr="0076529E" w:rsidRDefault="0076529E" w:rsidP="0076529E">
      <w:pPr>
        <w:widowControl w:val="0"/>
        <w:ind w:firstLine="567"/>
        <w:contextualSpacing/>
        <w:jc w:val="both"/>
        <w:rPr>
          <w:rFonts w:ascii="GHEA Grapalat" w:hAnsi="GHEA Grapalat"/>
        </w:rPr>
      </w:pPr>
      <w:r w:rsidRPr="00AD29CE">
        <w:rPr>
          <w:rFonts w:ascii="GHEA Grapalat" w:hAnsi="GHEA Grapalat"/>
        </w:rPr>
        <w:t>Участник заявкой представляет утвержденные им:</w:t>
      </w:r>
    </w:p>
    <w:p w14:paraId="48091233" w14:textId="77777777" w:rsidR="0076529E" w:rsidRPr="000811C1" w:rsidRDefault="0076529E" w:rsidP="0076529E">
      <w:pPr>
        <w:widowControl w:val="0"/>
        <w:ind w:firstLine="567"/>
        <w:contextualSpacing/>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sidRPr="0076529E">
        <w:rPr>
          <w:rFonts w:ascii="GHEA Grapalat" w:hAnsi="GHEA Grapalat"/>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1F0C145B" w14:textId="77777777" w:rsidR="0076529E" w:rsidRPr="00D3436F" w:rsidRDefault="0076529E" w:rsidP="0076529E">
      <w:pPr>
        <w:widowControl w:val="0"/>
        <w:ind w:firstLine="567"/>
        <w:contextualSpacing/>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2D75BB21" w14:textId="77777777" w:rsidR="0076529E" w:rsidRPr="00D3436F" w:rsidRDefault="0076529E" w:rsidP="0076529E">
      <w:pPr>
        <w:widowControl w:val="0"/>
        <w:ind w:firstLine="567"/>
        <w:contextualSpacing/>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Pr="0076529E">
        <w:rPr>
          <w:rFonts w:ascii="GHEA Grapalat" w:hAnsi="GHEA Grapalat"/>
        </w:rPr>
        <w:footnoteReference w:customMarkFollows="1" w:id="2"/>
        <w:t>14</w:t>
      </w:r>
    </w:p>
    <w:p w14:paraId="1898B330" w14:textId="52632A0E" w:rsidR="0076529E" w:rsidRPr="00B138F3" w:rsidRDefault="0076529E" w:rsidP="0076529E">
      <w:pPr>
        <w:widowControl w:val="0"/>
        <w:ind w:firstLine="567"/>
        <w:contextualSpacing/>
        <w:jc w:val="both"/>
        <w:rPr>
          <w:rFonts w:ascii="GHEA Grapalat" w:hAnsi="GHEA Grapalat"/>
        </w:rPr>
      </w:pPr>
      <w:r w:rsidRPr="00B138F3">
        <w:rPr>
          <w:rFonts w:ascii="GHEA Grapalat" w:hAnsi="GHEA Grapalat"/>
        </w:rPr>
        <w:t>2.</w:t>
      </w:r>
      <w:r w:rsidRPr="00F82CB7">
        <w:rPr>
          <w:rFonts w:ascii="GHEA Grapalat" w:hAnsi="GHEA Grapalat"/>
        </w:rPr>
        <w:t>4</w:t>
      </w:r>
      <w:r w:rsidRPr="00B138F3">
        <w:rPr>
          <w:rFonts w:ascii="GHEA Grapalat" w:hAnsi="GHEA Grapalat"/>
        </w:rPr>
        <w:t>.</w:t>
      </w:r>
      <w:r w:rsidRPr="00B138F3">
        <w:rPr>
          <w:rFonts w:ascii="GHEA Grapalat" w:hAnsi="GHEA Grapalat"/>
        </w:rPr>
        <w:tab/>
      </w:r>
      <w:r>
        <w:rPr>
          <w:rFonts w:ascii="GHEA Grapalat" w:hAnsi="GHEA Grapalat"/>
        </w:rPr>
        <w:t>-</w:t>
      </w:r>
    </w:p>
    <w:p w14:paraId="351EF5E1" w14:textId="77777777" w:rsidR="0076529E" w:rsidRPr="00E267E5" w:rsidRDefault="0076529E" w:rsidP="0076529E">
      <w:pPr>
        <w:widowControl w:val="0"/>
        <w:ind w:firstLine="567"/>
        <w:contextualSpacing/>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Pr="008F7138">
        <w:rPr>
          <w:rFonts w:ascii="GHEA Grapalat" w:hAnsi="GHEA Grapalat"/>
        </w:rPr>
        <w:t xml:space="preserve"> </w:t>
      </w:r>
      <w:r w:rsidRPr="00A60FE7">
        <w:rPr>
          <w:rFonts w:ascii="GHEA Grapalat" w:hAnsi="GHEA Grapalat"/>
        </w:rPr>
        <w:t xml:space="preserve">(совокупность себестоимости и прогнозируемой прибыли)  </w:t>
      </w:r>
      <w:r w:rsidRPr="009044F1">
        <w:rPr>
          <w:rFonts w:ascii="GHEA Grapalat" w:hAnsi="GHEA Grapalat"/>
        </w:rPr>
        <w:t>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14:paraId="7FCB907A" w14:textId="77777777" w:rsidR="0076529E" w:rsidRPr="0076529E" w:rsidRDefault="0076529E" w:rsidP="0076529E">
      <w:pPr>
        <w:widowControl w:val="0"/>
        <w:ind w:firstLine="567"/>
        <w:contextualSpacing/>
        <w:jc w:val="both"/>
        <w:rPr>
          <w:rFonts w:ascii="GHEA Grapalat" w:hAnsi="GHEA Grapalat"/>
        </w:rPr>
      </w:pPr>
      <w:r w:rsidRPr="0076529E">
        <w:rPr>
          <w:rFonts w:ascii="GHEA Grapalat" w:hAnsi="GHEA Grapalat"/>
        </w:rPr>
        <w:t>2.6.  по пункту 2.4.1 части 1 настоящего приглашения.</w:t>
      </w:r>
    </w:p>
    <w:p w14:paraId="3F728D0F" w14:textId="77777777" w:rsidR="0076529E" w:rsidRPr="0076529E" w:rsidRDefault="0076529E" w:rsidP="0076529E">
      <w:pPr>
        <w:widowControl w:val="0"/>
        <w:ind w:firstLine="567"/>
        <w:contextualSpacing/>
        <w:jc w:val="both"/>
        <w:rPr>
          <w:rFonts w:ascii="GHEA Grapalat" w:hAnsi="GHEA Grapalat"/>
        </w:rPr>
      </w:pPr>
      <w:r w:rsidRPr="0076529E">
        <w:rPr>
          <w:rFonts w:ascii="GHEA Grapalat" w:hAnsi="GHEA Grapalat"/>
        </w:rPr>
        <w:t xml:space="preserve">1) документы, предусмотренные подпунктом 1, </w:t>
      </w:r>
    </w:p>
    <w:p w14:paraId="289A524A" w14:textId="77777777" w:rsidR="0076529E" w:rsidRPr="0076529E" w:rsidRDefault="0076529E" w:rsidP="0076529E">
      <w:pPr>
        <w:widowControl w:val="0"/>
        <w:ind w:firstLine="567"/>
        <w:contextualSpacing/>
        <w:jc w:val="both"/>
        <w:rPr>
          <w:rFonts w:ascii="GHEA Grapalat" w:hAnsi="GHEA Grapalat"/>
        </w:rPr>
      </w:pPr>
      <w:r w:rsidRPr="0076529E">
        <w:rPr>
          <w:rFonts w:ascii="GHEA Grapalat" w:hAnsi="GHEA Grapalat"/>
        </w:rPr>
        <w:t>2) сведения, предусмотренные подпунктом 2, в соответствии с приложением N 1.1 и документы, предусмотренные этим подпунктом,</w:t>
      </w:r>
    </w:p>
    <w:p w14:paraId="59E8FF38" w14:textId="77777777" w:rsidR="00E52441" w:rsidRPr="00925DE0" w:rsidRDefault="00E52441" w:rsidP="00B01D04">
      <w:pPr>
        <w:widowControl w:val="0"/>
        <w:contextualSpacing/>
        <w:jc w:val="center"/>
        <w:rPr>
          <w:rFonts w:ascii="GHEA Grapalat" w:hAnsi="GHEA Grapalat"/>
          <w:b/>
        </w:rPr>
      </w:pPr>
    </w:p>
    <w:p w14:paraId="5A93E06F"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7615DB09" w14:textId="77777777"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3F80EADF" w14:textId="77777777"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xml:space="preserve">. На пакетах документов пишутся соответственно слова "оригинал" и "копия". Вместо </w:t>
      </w:r>
      <w:r w:rsidRPr="002658C9">
        <w:rPr>
          <w:rFonts w:ascii="GHEA Grapalat" w:hAnsi="GHEA Grapalat"/>
        </w:rPr>
        <w:lastRenderedPageBreak/>
        <w:t>оригиналов документов, включенных в заявку, могут быть представлены нотариально заверенные копии этих документов.</w:t>
      </w:r>
    </w:p>
    <w:p w14:paraId="4FBF3791" w14:textId="77777777"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5C3853F" w14:textId="77777777"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68DBBE57" w14:textId="77777777" w:rsidR="00E24455" w:rsidRPr="00DA3A5A" w:rsidRDefault="00E24455" w:rsidP="00531CA1">
      <w:pPr>
        <w:widowControl w:val="0"/>
        <w:tabs>
          <w:tab w:val="left" w:pos="1134"/>
        </w:tabs>
        <w:ind w:firstLine="567"/>
        <w:contextualSpacing/>
        <w:rPr>
          <w:rFonts w:ascii="GHEA Grapalat" w:hAnsi="GHEA Grapalat"/>
          <w:b/>
        </w:rPr>
      </w:pPr>
      <w:r w:rsidRPr="00DA3A5A">
        <w:rPr>
          <w:rFonts w:ascii="GHEA Grapalat" w:hAnsi="GHEA Grapalat"/>
          <w:b/>
        </w:rPr>
        <w:t>1)</w:t>
      </w:r>
      <w:r w:rsidRPr="00DA3A5A">
        <w:rPr>
          <w:rFonts w:ascii="GHEA Grapalat" w:hAnsi="GHEA Grapalat"/>
          <w:b/>
        </w:rPr>
        <w:tab/>
        <w:t>наименование заказчика и место (адрес) подачи заявки;</w:t>
      </w:r>
    </w:p>
    <w:p w14:paraId="51220491" w14:textId="77777777" w:rsidR="00E24455" w:rsidRPr="00DA3A5A" w:rsidRDefault="00E24455" w:rsidP="00531CA1">
      <w:pPr>
        <w:widowControl w:val="0"/>
        <w:tabs>
          <w:tab w:val="left" w:pos="1134"/>
          <w:tab w:val="left" w:pos="6284"/>
        </w:tabs>
        <w:ind w:firstLine="567"/>
        <w:contextualSpacing/>
        <w:jc w:val="both"/>
        <w:rPr>
          <w:rFonts w:ascii="GHEA Grapalat" w:hAnsi="GHEA Grapalat"/>
          <w:b/>
        </w:rPr>
      </w:pPr>
      <w:r w:rsidRPr="00DA3A5A">
        <w:rPr>
          <w:rFonts w:ascii="GHEA Grapalat" w:hAnsi="GHEA Grapalat"/>
          <w:b/>
        </w:rPr>
        <w:t>2)</w:t>
      </w:r>
      <w:r w:rsidRPr="00DA3A5A">
        <w:rPr>
          <w:rFonts w:ascii="GHEA Grapalat" w:hAnsi="GHEA Grapalat"/>
          <w:b/>
        </w:rPr>
        <w:tab/>
        <w:t xml:space="preserve">код </w:t>
      </w:r>
      <w:r w:rsidR="00107A05" w:rsidRPr="00DA3A5A">
        <w:rPr>
          <w:rFonts w:ascii="GHEA Grapalat" w:hAnsi="GHEA Grapalat"/>
          <w:b/>
        </w:rPr>
        <w:t>процедуры</w:t>
      </w:r>
      <w:r w:rsidRPr="00DA3A5A">
        <w:rPr>
          <w:rFonts w:ascii="GHEA Grapalat" w:hAnsi="GHEA Grapalat"/>
          <w:b/>
        </w:rPr>
        <w:t>;</w:t>
      </w:r>
      <w:r w:rsidRPr="00DA3A5A">
        <w:rPr>
          <w:rFonts w:ascii="GHEA Grapalat" w:hAnsi="GHEA Grapalat"/>
          <w:b/>
        </w:rPr>
        <w:tab/>
      </w:r>
    </w:p>
    <w:p w14:paraId="21161D46" w14:textId="77777777" w:rsidR="00E24455" w:rsidRPr="00DA3A5A" w:rsidRDefault="00E24455" w:rsidP="00531CA1">
      <w:pPr>
        <w:widowControl w:val="0"/>
        <w:tabs>
          <w:tab w:val="left" w:pos="1134"/>
        </w:tabs>
        <w:ind w:firstLine="567"/>
        <w:contextualSpacing/>
        <w:jc w:val="both"/>
        <w:rPr>
          <w:rFonts w:ascii="GHEA Grapalat" w:hAnsi="GHEA Grapalat"/>
          <w:b/>
        </w:rPr>
      </w:pPr>
      <w:r w:rsidRPr="00DA3A5A">
        <w:rPr>
          <w:rFonts w:ascii="GHEA Grapalat" w:hAnsi="GHEA Grapalat"/>
          <w:b/>
        </w:rPr>
        <w:t>3)</w:t>
      </w:r>
      <w:r w:rsidRPr="00DA3A5A">
        <w:rPr>
          <w:rFonts w:ascii="GHEA Grapalat" w:hAnsi="GHEA Grapalat"/>
          <w:b/>
        </w:rPr>
        <w:tab/>
        <w:t>слова “не вскрывать до заседания по вскрытию заявок”;</w:t>
      </w:r>
    </w:p>
    <w:p w14:paraId="686DBDCD" w14:textId="77777777" w:rsidR="00E24455" w:rsidRPr="00DA3A5A" w:rsidRDefault="00E24455" w:rsidP="00531CA1">
      <w:pPr>
        <w:widowControl w:val="0"/>
        <w:tabs>
          <w:tab w:val="left" w:pos="1134"/>
        </w:tabs>
        <w:ind w:firstLine="567"/>
        <w:contextualSpacing/>
        <w:jc w:val="both"/>
        <w:rPr>
          <w:rFonts w:ascii="GHEA Grapalat" w:hAnsi="GHEA Grapalat"/>
          <w:b/>
        </w:rPr>
      </w:pPr>
      <w:r w:rsidRPr="00DA3A5A">
        <w:rPr>
          <w:rFonts w:ascii="GHEA Grapalat" w:hAnsi="GHEA Grapalat"/>
          <w:b/>
        </w:rPr>
        <w:t>4)</w:t>
      </w:r>
      <w:r w:rsidRPr="00DA3A5A">
        <w:rPr>
          <w:rFonts w:ascii="GHEA Grapalat" w:hAnsi="GHEA Grapalat"/>
          <w:b/>
        </w:rPr>
        <w:tab/>
        <w:t>наименование (имя), место нахождения и номер телефона участника.</w:t>
      </w:r>
    </w:p>
    <w:p w14:paraId="5517443A" w14:textId="77777777"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78A14E57"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5F4767AC" w14:textId="77777777" w:rsidR="009C1687" w:rsidRDefault="009C1687">
      <w:pPr>
        <w:rPr>
          <w:rFonts w:ascii="GHEA Grapalat" w:hAnsi="GHEA Grapalat"/>
          <w:b/>
        </w:rPr>
      </w:pPr>
    </w:p>
    <w:p w14:paraId="51612C4B" w14:textId="77777777" w:rsidR="00107A05" w:rsidRDefault="00107A05">
      <w:pPr>
        <w:rPr>
          <w:rFonts w:ascii="GHEA Grapalat" w:hAnsi="GHEA Grapalat"/>
          <w:b/>
        </w:rPr>
      </w:pPr>
      <w:r>
        <w:rPr>
          <w:rFonts w:ascii="GHEA Grapalat" w:hAnsi="GHEA Grapalat"/>
          <w:b/>
        </w:rPr>
        <w:br w:type="page"/>
      </w:r>
    </w:p>
    <w:p w14:paraId="17ED07EC" w14:textId="77777777"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7B55B7EE" w14:textId="6BA42C48" w:rsidR="00B95A43" w:rsidRPr="00374F4A" w:rsidRDefault="00B95A43" w:rsidP="00B95A4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E11D1">
        <w:rPr>
          <w:rFonts w:ascii="GHEA Grapalat" w:hAnsi="GHEA Grapalat"/>
          <w:b/>
          <w:sz w:val="22"/>
          <w:szCs w:val="22"/>
        </w:rPr>
        <w:t>GHTsDzB-HVKAK-</w:t>
      </w:r>
      <w:r w:rsidR="00E95E86">
        <w:rPr>
          <w:rFonts w:ascii="GHEA Grapalat" w:hAnsi="GHEA Grapalat"/>
          <w:b/>
          <w:sz w:val="22"/>
          <w:szCs w:val="22"/>
        </w:rPr>
        <w:t>2026-19</w:t>
      </w:r>
      <w:r w:rsidRPr="00E063D7">
        <w:rPr>
          <w:rFonts w:ascii="GHEA Grapalat" w:hAnsi="GHEA Grapalat"/>
          <w:b/>
          <w:sz w:val="22"/>
          <w:szCs w:val="22"/>
        </w:rPr>
        <w:t>»</w:t>
      </w:r>
    </w:p>
    <w:p w14:paraId="227E2571" w14:textId="77777777" w:rsidR="00B2572B" w:rsidRDefault="00B2572B" w:rsidP="00B46D58">
      <w:pPr>
        <w:widowControl w:val="0"/>
        <w:spacing w:after="120"/>
        <w:jc w:val="center"/>
        <w:rPr>
          <w:rFonts w:ascii="GHEA Grapalat" w:hAnsi="GHEA Grapalat" w:cs="Sylfaen"/>
          <w:b/>
        </w:rPr>
      </w:pPr>
    </w:p>
    <w:p w14:paraId="5C6F1CD1" w14:textId="77777777"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14:paraId="2DB163AE" w14:textId="77777777" w:rsidR="00B2572B" w:rsidRPr="00374F4A" w:rsidRDefault="00B2572B" w:rsidP="00B95A43">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14:paraId="0949D751" w14:textId="77777777" w:rsidR="00B2572B" w:rsidRPr="00374F4A" w:rsidRDefault="00B2572B" w:rsidP="00B46D58">
      <w:pPr>
        <w:widowControl w:val="0"/>
        <w:spacing w:after="120"/>
        <w:jc w:val="center"/>
        <w:rPr>
          <w:rFonts w:ascii="GHEA Grapalat" w:hAnsi="GHEA Grapalat"/>
        </w:rPr>
      </w:pPr>
    </w:p>
    <w:p w14:paraId="70D5EE61"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A26E2A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20D29576"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9BC9374"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2719CD5" w14:textId="0493E666"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5E11D1">
        <w:rPr>
          <w:rFonts w:ascii="GHEA Grapalat" w:hAnsi="GHEA Grapalat"/>
          <w:b/>
          <w:sz w:val="22"/>
          <w:szCs w:val="22"/>
        </w:rPr>
        <w:t>GHTsDzB-HVKAK-</w:t>
      </w:r>
      <w:r w:rsidR="00E95E86">
        <w:rPr>
          <w:rFonts w:ascii="GHEA Grapalat" w:hAnsi="GHEA Grapalat"/>
          <w:b/>
          <w:sz w:val="22"/>
          <w:szCs w:val="22"/>
        </w:rPr>
        <w:t>2026-19</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B9A9376"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417E7EA"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428D1E1"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D085E5B"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518BD0C" w14:textId="77777777" w:rsidR="000612B9" w:rsidRDefault="000612B9" w:rsidP="00B46D58">
      <w:pPr>
        <w:jc w:val="both"/>
        <w:rPr>
          <w:rFonts w:ascii="GHEA Grapalat" w:hAnsi="GHEA Grapalat"/>
        </w:rPr>
      </w:pPr>
    </w:p>
    <w:p w14:paraId="6119561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4089D4E"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98770DB" w14:textId="77777777" w:rsidR="000612B9" w:rsidRDefault="000612B9" w:rsidP="00B46D58">
      <w:pPr>
        <w:jc w:val="both"/>
        <w:rPr>
          <w:rFonts w:ascii="GHEA Grapalat" w:hAnsi="GHEA Grapalat"/>
        </w:rPr>
      </w:pPr>
    </w:p>
    <w:p w14:paraId="5C01724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3E88E248"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45DC69D" w14:textId="77777777" w:rsidR="00B138F3" w:rsidRDefault="00B138F3" w:rsidP="00B46D58">
      <w:pPr>
        <w:jc w:val="both"/>
        <w:rPr>
          <w:rFonts w:ascii="GHEA Grapalat" w:hAnsi="GHEA Grapalat"/>
        </w:rPr>
      </w:pPr>
    </w:p>
    <w:p w14:paraId="3C994270"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E968E83"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0E630E6" w14:textId="77777777" w:rsidR="00B138F3" w:rsidRDefault="00B138F3" w:rsidP="00F96993">
      <w:pPr>
        <w:jc w:val="both"/>
        <w:rPr>
          <w:rFonts w:ascii="GHEA Grapalat" w:hAnsi="GHEA Grapalat"/>
        </w:rPr>
      </w:pPr>
    </w:p>
    <w:p w14:paraId="29EEC451"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7EE2C52"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72717EA" w14:textId="77777777" w:rsidR="00B16483" w:rsidRDefault="00B16483" w:rsidP="00F96993">
      <w:pPr>
        <w:jc w:val="both"/>
        <w:rPr>
          <w:rFonts w:ascii="GHEA Grapalat" w:hAnsi="GHEA Grapalat"/>
          <w:sz w:val="18"/>
          <w:szCs w:val="18"/>
        </w:rPr>
      </w:pPr>
    </w:p>
    <w:p w14:paraId="51CD227B"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5B0A48C"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24A55CDD" w14:textId="77777777" w:rsidR="00B16483" w:rsidRPr="00D3436F" w:rsidRDefault="00B16483" w:rsidP="00B16483">
      <w:pPr>
        <w:tabs>
          <w:tab w:val="left" w:pos="7371"/>
        </w:tabs>
        <w:spacing w:after="160"/>
        <w:ind w:left="3544" w:firstLine="3"/>
        <w:jc w:val="both"/>
        <w:rPr>
          <w:rFonts w:ascii="GHEA Grapalat" w:hAnsi="GHEA Grapalat"/>
          <w:sz w:val="16"/>
        </w:rPr>
      </w:pPr>
    </w:p>
    <w:p w14:paraId="76E84121" w14:textId="77777777" w:rsidR="00B0401C" w:rsidRDefault="00B0401C" w:rsidP="00B46D58">
      <w:pPr>
        <w:widowControl w:val="0"/>
        <w:jc w:val="both"/>
        <w:rPr>
          <w:rFonts w:ascii="GHEA Grapalat" w:hAnsi="GHEA Grapalat"/>
        </w:rPr>
      </w:pPr>
    </w:p>
    <w:p w14:paraId="47178DB1" w14:textId="77777777" w:rsidR="00B0401C" w:rsidRDefault="00B0401C" w:rsidP="00B46D58">
      <w:pPr>
        <w:widowControl w:val="0"/>
        <w:jc w:val="both"/>
        <w:rPr>
          <w:rFonts w:ascii="GHEA Grapalat" w:hAnsi="GHEA Grapalat"/>
        </w:rPr>
      </w:pPr>
    </w:p>
    <w:p w14:paraId="6DA39F22" w14:textId="77777777" w:rsidR="00B0401C" w:rsidRDefault="00B0401C" w:rsidP="00B46D58">
      <w:pPr>
        <w:widowControl w:val="0"/>
        <w:jc w:val="both"/>
        <w:rPr>
          <w:rFonts w:ascii="GHEA Grapalat" w:hAnsi="GHEA Grapalat"/>
        </w:rPr>
      </w:pPr>
    </w:p>
    <w:p w14:paraId="391CC168" w14:textId="77777777" w:rsidR="00B0401C" w:rsidRDefault="00B0401C" w:rsidP="00B46D58">
      <w:pPr>
        <w:widowControl w:val="0"/>
        <w:jc w:val="both"/>
        <w:rPr>
          <w:rFonts w:ascii="GHEA Grapalat" w:hAnsi="GHEA Grapalat"/>
        </w:rPr>
      </w:pPr>
    </w:p>
    <w:p w14:paraId="1F34758B"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A8E2944"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AD1F263" w14:textId="77777777" w:rsidR="00D87B1D" w:rsidRDefault="00D87B1D" w:rsidP="00B46D58">
      <w:pPr>
        <w:widowControl w:val="0"/>
        <w:spacing w:after="120"/>
        <w:ind w:left="2835"/>
        <w:jc w:val="both"/>
        <w:rPr>
          <w:rFonts w:ascii="GHEA Grapalat" w:hAnsi="GHEA Grapalat"/>
          <w:sz w:val="16"/>
        </w:rPr>
      </w:pPr>
    </w:p>
    <w:p w14:paraId="634CB440"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10ABF7DC"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30506905" w14:textId="77777777" w:rsidR="00833D4F" w:rsidRPr="001E7AA5" w:rsidRDefault="00833D4F" w:rsidP="00833D4F">
      <w:pPr>
        <w:rPr>
          <w:rFonts w:ascii="GHEA Grapalat" w:hAnsi="GHEA Grapalat"/>
          <w:i/>
          <w:sz w:val="16"/>
          <w:vertAlign w:val="superscript"/>
          <w:lang w:val="es-ES"/>
        </w:rPr>
      </w:pPr>
    </w:p>
    <w:p w14:paraId="17D9C434" w14:textId="01339777"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5E11D1">
        <w:rPr>
          <w:rFonts w:ascii="GHEA Grapalat" w:hAnsi="GHEA Grapalat"/>
          <w:b/>
          <w:sz w:val="22"/>
          <w:szCs w:val="22"/>
        </w:rPr>
        <w:t>GHTsDzB-HVKAK-</w:t>
      </w:r>
      <w:r w:rsidR="00E95E86">
        <w:rPr>
          <w:rFonts w:ascii="GHEA Grapalat" w:hAnsi="GHEA Grapalat"/>
          <w:b/>
          <w:sz w:val="22"/>
          <w:szCs w:val="22"/>
        </w:rPr>
        <w:t>2026-19</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1848BB23"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lastRenderedPageBreak/>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393FE2B1"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62E863E2" w14:textId="30A7EEB1" w:rsidR="006B3E56" w:rsidRPr="00EE5573" w:rsidRDefault="006F3CBD" w:rsidP="00B46D58">
      <w:pPr>
        <w:pStyle w:val="ListParagraph"/>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5E11D1">
        <w:rPr>
          <w:rFonts w:ascii="GHEA Grapalat" w:hAnsi="GHEA Grapalat"/>
          <w:b/>
          <w:sz w:val="22"/>
          <w:szCs w:val="22"/>
        </w:rPr>
        <w:t>GHTsDzB-HVKAK-</w:t>
      </w:r>
      <w:r w:rsidR="00E95E86">
        <w:rPr>
          <w:rFonts w:ascii="GHEA Grapalat" w:hAnsi="GHEA Grapalat"/>
          <w:b/>
          <w:sz w:val="22"/>
          <w:szCs w:val="22"/>
        </w:rPr>
        <w:t>2026-19</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14:paraId="084CCF2A"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14:paraId="05B42D9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C46B214"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F2AA57F"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21BD94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16B07B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521363D9" w14:textId="77777777"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CEA6568"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57411DFF"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7828A9F5" w14:textId="77777777"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3"/>
        <w:t>**</w:t>
      </w:r>
      <w:r>
        <w:rPr>
          <w:rFonts w:ascii="GHEA Grapalat" w:hAnsi="GHEA Grapalat"/>
          <w:sz w:val="32"/>
          <w:szCs w:val="32"/>
        </w:rPr>
        <w:t xml:space="preserve"> .</w:t>
      </w:r>
      <w:r w:rsidR="006B3E56" w:rsidRPr="00503980">
        <w:rPr>
          <w:rFonts w:ascii="GHEA Grapalat" w:hAnsi="GHEA Grapalat"/>
          <w:sz w:val="32"/>
          <w:szCs w:val="32"/>
        </w:rPr>
        <w:t xml:space="preserve"> </w:t>
      </w:r>
    </w:p>
    <w:p w14:paraId="4B0D128A" w14:textId="77777777" w:rsidR="006B3E56" w:rsidRPr="00770B03" w:rsidRDefault="006B3E56" w:rsidP="00B46D58">
      <w:pPr>
        <w:tabs>
          <w:tab w:val="left" w:pos="7371"/>
        </w:tabs>
        <w:spacing w:after="160"/>
        <w:ind w:left="3544" w:firstLine="3"/>
        <w:jc w:val="both"/>
        <w:rPr>
          <w:rFonts w:ascii="GHEA Grapalat" w:hAnsi="GHEA Grapalat"/>
          <w:sz w:val="16"/>
        </w:rPr>
      </w:pPr>
    </w:p>
    <w:p w14:paraId="4F8D1FC2"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4083754"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A3F9A42" w14:textId="77777777" w:rsidR="00374F4A"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7231EE9" w14:textId="77777777" w:rsidR="0076529E" w:rsidRPr="00AF625B" w:rsidRDefault="0076529E" w:rsidP="0076529E">
      <w:pPr>
        <w:jc w:val="both"/>
        <w:rPr>
          <w:rFonts w:ascii="GHEA Grapalat" w:hAnsi="GHEA Grapalat"/>
          <w:lang w:val="hy-AM"/>
        </w:rPr>
      </w:pPr>
      <w:r>
        <w:rPr>
          <w:rFonts w:ascii="GHEA Grapalat" w:hAnsi="GHEA Grapalat"/>
        </w:rPr>
        <w:t xml:space="preserve">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4965C036" w14:textId="77777777" w:rsidR="0076529E" w:rsidRDefault="0076529E" w:rsidP="0076529E">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642128B2" w14:textId="77777777" w:rsidR="0076529E" w:rsidRPr="000C1746" w:rsidRDefault="0076529E" w:rsidP="00B46D58">
      <w:pPr>
        <w:spacing w:after="160"/>
        <w:ind w:left="1134"/>
        <w:jc w:val="both"/>
        <w:rPr>
          <w:rFonts w:ascii="GHEA Grapalat" w:hAnsi="GHEA Grapalat"/>
          <w:sz w:val="16"/>
        </w:rPr>
      </w:pPr>
    </w:p>
    <w:p w14:paraId="750DC2D8"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5731413F" w14:textId="42272FAC" w:rsidR="0076529E" w:rsidRPr="0076529E" w:rsidRDefault="00123294" w:rsidP="0076529E">
      <w:pPr>
        <w:pStyle w:val="Heading3"/>
        <w:keepNext w:val="0"/>
        <w:widowControl w:val="0"/>
        <w:spacing w:after="160" w:line="240" w:lineRule="auto"/>
        <w:ind w:firstLine="567"/>
        <w:jc w:val="right"/>
        <w:rPr>
          <w:rFonts w:ascii="GHEA Grapalat" w:hAnsi="GHEA Grapalat" w:cs="Arial"/>
          <w:b/>
          <w:i w:val="0"/>
          <w:sz w:val="24"/>
          <w:szCs w:val="24"/>
          <w:lang w:val="en-US"/>
        </w:rPr>
      </w:pPr>
      <w:r>
        <w:rPr>
          <w:rFonts w:ascii="GHEA Grapalat" w:hAnsi="GHEA Grapalat"/>
          <w:b/>
        </w:rPr>
        <w:br w:type="page"/>
      </w:r>
      <w:r w:rsidR="0076529E">
        <w:rPr>
          <w:rFonts w:ascii="GHEA Grapalat" w:hAnsi="GHEA Grapalat"/>
          <w:b/>
        </w:rPr>
        <w:lastRenderedPageBreak/>
        <w:br w:type="page"/>
      </w:r>
      <w:r w:rsidR="0076529E" w:rsidRPr="009044F1">
        <w:rPr>
          <w:rFonts w:ascii="GHEA Grapalat" w:hAnsi="GHEA Grapalat"/>
          <w:b/>
          <w:i w:val="0"/>
          <w:sz w:val="24"/>
          <w:szCs w:val="24"/>
        </w:rPr>
        <w:lastRenderedPageBreak/>
        <w:t xml:space="preserve">Приложение № </w:t>
      </w:r>
      <w:r w:rsidR="0076529E">
        <w:rPr>
          <w:rFonts w:ascii="GHEA Grapalat" w:hAnsi="GHEA Grapalat"/>
          <w:b/>
          <w:i w:val="0"/>
          <w:sz w:val="24"/>
          <w:szCs w:val="24"/>
        </w:rPr>
        <w:t>1.</w:t>
      </w:r>
      <w:r w:rsidR="0076529E">
        <w:rPr>
          <w:rFonts w:ascii="GHEA Grapalat" w:hAnsi="GHEA Grapalat"/>
          <w:b/>
          <w:i w:val="0"/>
          <w:sz w:val="24"/>
          <w:szCs w:val="24"/>
        </w:rPr>
        <w:t>1</w:t>
      </w:r>
    </w:p>
    <w:p w14:paraId="17A1016E" w14:textId="77777777" w:rsidR="0076529E" w:rsidRDefault="0076529E" w:rsidP="0076529E">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r w:rsidRPr="00B1581D">
        <w:rPr>
          <w:rFonts w:ascii="GHEA Grapalat" w:hAnsi="GHEA Grapalat"/>
        </w:rPr>
        <w:t xml:space="preserve"> </w:t>
      </w:r>
      <w:r w:rsidRPr="0001546B">
        <w:rPr>
          <w:rFonts w:ascii="GHEA Grapalat" w:hAnsi="GHEA Grapalat"/>
        </w:rPr>
        <w:t>BMTsDzB</w:t>
      </w:r>
      <w:r w:rsidRPr="009044F1">
        <w:rPr>
          <w:rFonts w:ascii="GHEA Grapalat" w:hAnsi="GHEA Grapalat"/>
          <w:b/>
          <w:sz w:val="24"/>
          <w:szCs w:val="24"/>
        </w:rPr>
        <w:t xml:space="preserve"> ---/---</w:t>
      </w:r>
      <w:r>
        <w:rPr>
          <w:rFonts w:ascii="GHEA Grapalat" w:hAnsi="GHEA Grapalat"/>
          <w:b/>
          <w:sz w:val="24"/>
          <w:szCs w:val="24"/>
        </w:rPr>
        <w:t>"</w:t>
      </w:r>
      <w:r>
        <w:rPr>
          <w:rStyle w:val="FootnoteReference"/>
          <w:rFonts w:ascii="GHEA Grapalat" w:hAnsi="GHEA Grapalat"/>
          <w:b/>
          <w:sz w:val="24"/>
          <w:szCs w:val="24"/>
        </w:rPr>
        <w:footnoteReference w:customMarkFollows="1" w:id="4"/>
        <w:t>*</w:t>
      </w:r>
    </w:p>
    <w:p w14:paraId="16C08FE3" w14:textId="77777777" w:rsidR="0076529E" w:rsidRDefault="0076529E" w:rsidP="0076529E">
      <w:pPr>
        <w:pStyle w:val="BodyTextIndent3"/>
        <w:widowControl w:val="0"/>
        <w:spacing w:after="160" w:line="240" w:lineRule="auto"/>
        <w:jc w:val="right"/>
        <w:rPr>
          <w:rFonts w:ascii="GHEA Grapalat" w:hAnsi="GHEA Grapalat"/>
          <w:b/>
          <w:sz w:val="24"/>
          <w:szCs w:val="24"/>
        </w:rPr>
      </w:pPr>
    </w:p>
    <w:p w14:paraId="745CB068" w14:textId="77777777" w:rsidR="0076529E" w:rsidRPr="006F79CA" w:rsidRDefault="0076529E" w:rsidP="0076529E">
      <w:pPr>
        <w:jc w:val="center"/>
        <w:rPr>
          <w:rFonts w:ascii="GHEA Grapalat" w:hAnsi="GHEA Grapalat"/>
          <w:b/>
        </w:rPr>
      </w:pPr>
      <w:r w:rsidRPr="006F79CA">
        <w:rPr>
          <w:rFonts w:ascii="GHEA Grapalat" w:hAnsi="GHEA Grapalat"/>
          <w:b/>
        </w:rPr>
        <w:t>ИНФОРМАЦИЯ</w:t>
      </w:r>
    </w:p>
    <w:p w14:paraId="22E887C9" w14:textId="77777777" w:rsidR="0076529E" w:rsidRPr="006F79CA" w:rsidRDefault="0076529E" w:rsidP="0076529E">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DADE330" w14:textId="77777777" w:rsidR="0076529E" w:rsidRDefault="0076529E" w:rsidP="0076529E">
      <w:pPr>
        <w:pStyle w:val="BodyTextIndent3"/>
        <w:widowControl w:val="0"/>
        <w:spacing w:after="160"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76529E" w:rsidRPr="008D352C" w14:paraId="2DF2967E" w14:textId="77777777" w:rsidTr="00303B72">
        <w:trPr>
          <w:cantSplit/>
        </w:trPr>
        <w:tc>
          <w:tcPr>
            <w:tcW w:w="817" w:type="dxa"/>
            <w:vMerge w:val="restart"/>
            <w:vAlign w:val="center"/>
          </w:tcPr>
          <w:p w14:paraId="22F198FB" w14:textId="77777777" w:rsidR="0076529E" w:rsidRPr="008D352C" w:rsidRDefault="0076529E" w:rsidP="00303B72">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2986A848" w14:textId="77777777" w:rsidR="0076529E" w:rsidRPr="008D352C" w:rsidRDefault="0076529E" w:rsidP="00303B72">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76529E" w:rsidRPr="008D352C" w14:paraId="677C97D1" w14:textId="77777777" w:rsidTr="00303B72">
        <w:trPr>
          <w:cantSplit/>
          <w:trHeight w:val="301"/>
        </w:trPr>
        <w:tc>
          <w:tcPr>
            <w:tcW w:w="817" w:type="dxa"/>
            <w:vMerge/>
            <w:vAlign w:val="center"/>
          </w:tcPr>
          <w:p w14:paraId="4E842C6D" w14:textId="77777777" w:rsidR="0076529E" w:rsidRPr="008D352C" w:rsidRDefault="0076529E" w:rsidP="00303B72">
            <w:pPr>
              <w:widowControl w:val="0"/>
              <w:spacing w:after="120"/>
              <w:jc w:val="center"/>
              <w:rPr>
                <w:rFonts w:ascii="GHEA Grapalat" w:hAnsi="GHEA Grapalat"/>
                <w:sz w:val="20"/>
                <w:szCs w:val="20"/>
              </w:rPr>
            </w:pPr>
          </w:p>
        </w:tc>
        <w:tc>
          <w:tcPr>
            <w:tcW w:w="1541" w:type="dxa"/>
            <w:vMerge w:val="restart"/>
            <w:vAlign w:val="center"/>
          </w:tcPr>
          <w:p w14:paraId="3FA92478" w14:textId="77777777" w:rsidR="0076529E" w:rsidRPr="008D352C" w:rsidRDefault="0076529E" w:rsidP="00303B72">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56E8E563" w14:textId="77777777" w:rsidR="0076529E" w:rsidRPr="008D352C" w:rsidRDefault="0076529E" w:rsidP="00303B72">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3FB4DFFB" w14:textId="77777777" w:rsidR="0076529E" w:rsidRPr="008D352C" w:rsidRDefault="0076529E" w:rsidP="00303B72">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190171EF" w14:textId="77777777" w:rsidR="0076529E" w:rsidRPr="008D352C" w:rsidRDefault="0076529E" w:rsidP="00303B72">
            <w:pPr>
              <w:widowControl w:val="0"/>
              <w:spacing w:after="12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76529E" w:rsidRPr="008D352C" w14:paraId="491EF03C" w14:textId="77777777" w:rsidTr="00303B72">
        <w:trPr>
          <w:cantSplit/>
          <w:trHeight w:val="299"/>
        </w:trPr>
        <w:tc>
          <w:tcPr>
            <w:tcW w:w="817" w:type="dxa"/>
            <w:vMerge/>
            <w:vAlign w:val="center"/>
          </w:tcPr>
          <w:p w14:paraId="31D91D65" w14:textId="77777777" w:rsidR="0076529E" w:rsidRPr="008D352C" w:rsidRDefault="0076529E" w:rsidP="00303B72">
            <w:pPr>
              <w:widowControl w:val="0"/>
              <w:spacing w:after="120"/>
              <w:jc w:val="center"/>
              <w:rPr>
                <w:rFonts w:ascii="GHEA Grapalat" w:hAnsi="GHEA Grapalat"/>
                <w:sz w:val="20"/>
                <w:szCs w:val="20"/>
              </w:rPr>
            </w:pPr>
          </w:p>
        </w:tc>
        <w:tc>
          <w:tcPr>
            <w:tcW w:w="1541" w:type="dxa"/>
            <w:vMerge/>
            <w:vAlign w:val="center"/>
          </w:tcPr>
          <w:p w14:paraId="714977D1" w14:textId="77777777" w:rsidR="0076529E" w:rsidRPr="008D352C" w:rsidRDefault="0076529E" w:rsidP="00303B72">
            <w:pPr>
              <w:widowControl w:val="0"/>
              <w:spacing w:after="120"/>
              <w:jc w:val="center"/>
              <w:rPr>
                <w:rFonts w:ascii="GHEA Grapalat" w:hAnsi="GHEA Grapalat"/>
                <w:sz w:val="20"/>
                <w:szCs w:val="20"/>
              </w:rPr>
            </w:pPr>
          </w:p>
        </w:tc>
        <w:tc>
          <w:tcPr>
            <w:tcW w:w="1440" w:type="dxa"/>
            <w:vMerge/>
            <w:vAlign w:val="center"/>
          </w:tcPr>
          <w:p w14:paraId="2A867BBF" w14:textId="77777777" w:rsidR="0076529E" w:rsidRPr="008D352C" w:rsidDel="006B374D" w:rsidRDefault="0076529E" w:rsidP="00303B72">
            <w:pPr>
              <w:widowControl w:val="0"/>
              <w:spacing w:after="120"/>
              <w:jc w:val="center"/>
              <w:rPr>
                <w:rFonts w:ascii="GHEA Grapalat" w:hAnsi="GHEA Grapalat"/>
                <w:b/>
                <w:bCs/>
                <w:sz w:val="20"/>
                <w:szCs w:val="20"/>
              </w:rPr>
            </w:pPr>
          </w:p>
        </w:tc>
        <w:tc>
          <w:tcPr>
            <w:tcW w:w="1980" w:type="dxa"/>
            <w:vAlign w:val="center"/>
          </w:tcPr>
          <w:p w14:paraId="04461ABE" w14:textId="77777777" w:rsidR="0076529E" w:rsidRPr="008D352C" w:rsidDel="00B57526" w:rsidRDefault="0076529E" w:rsidP="00303B72">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107CA206" w14:textId="77777777" w:rsidR="0076529E" w:rsidRPr="008D352C" w:rsidDel="00B57526" w:rsidRDefault="0076529E" w:rsidP="00303B72">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18608019" w14:textId="77777777" w:rsidR="0076529E" w:rsidRPr="008D352C" w:rsidRDefault="0076529E" w:rsidP="00303B72">
            <w:pPr>
              <w:widowControl w:val="0"/>
              <w:spacing w:after="120"/>
              <w:jc w:val="center"/>
              <w:rPr>
                <w:rFonts w:ascii="GHEA Grapalat" w:hAnsi="GHEA Grapalat"/>
                <w:sz w:val="20"/>
                <w:szCs w:val="20"/>
              </w:rPr>
            </w:pPr>
          </w:p>
        </w:tc>
      </w:tr>
      <w:tr w:rsidR="0076529E" w:rsidRPr="008D352C" w14:paraId="1D2B118C" w14:textId="77777777" w:rsidTr="00303B72">
        <w:trPr>
          <w:cantSplit/>
        </w:trPr>
        <w:tc>
          <w:tcPr>
            <w:tcW w:w="817" w:type="dxa"/>
          </w:tcPr>
          <w:p w14:paraId="42F30DA1" w14:textId="77777777" w:rsidR="0076529E" w:rsidRPr="008D352C" w:rsidRDefault="0076529E" w:rsidP="00303B72">
            <w:pPr>
              <w:widowControl w:val="0"/>
              <w:spacing w:after="120"/>
              <w:jc w:val="center"/>
              <w:rPr>
                <w:rFonts w:ascii="GHEA Grapalat" w:hAnsi="GHEA Grapalat"/>
                <w:sz w:val="20"/>
                <w:szCs w:val="20"/>
              </w:rPr>
            </w:pPr>
          </w:p>
        </w:tc>
        <w:tc>
          <w:tcPr>
            <w:tcW w:w="1541" w:type="dxa"/>
          </w:tcPr>
          <w:p w14:paraId="015EBF8B" w14:textId="77777777" w:rsidR="0076529E" w:rsidRPr="008D352C" w:rsidRDefault="0076529E" w:rsidP="00303B72">
            <w:pPr>
              <w:widowControl w:val="0"/>
              <w:spacing w:after="120"/>
              <w:jc w:val="center"/>
              <w:rPr>
                <w:rFonts w:ascii="GHEA Grapalat" w:hAnsi="GHEA Grapalat"/>
                <w:sz w:val="20"/>
                <w:szCs w:val="20"/>
              </w:rPr>
            </w:pPr>
          </w:p>
        </w:tc>
        <w:tc>
          <w:tcPr>
            <w:tcW w:w="1440" w:type="dxa"/>
          </w:tcPr>
          <w:p w14:paraId="2AE6FA1C" w14:textId="77777777" w:rsidR="0076529E" w:rsidRPr="008D352C" w:rsidRDefault="0076529E" w:rsidP="00303B72">
            <w:pPr>
              <w:widowControl w:val="0"/>
              <w:spacing w:after="120"/>
              <w:jc w:val="center"/>
              <w:rPr>
                <w:rFonts w:ascii="GHEA Grapalat" w:hAnsi="GHEA Grapalat"/>
                <w:sz w:val="20"/>
                <w:szCs w:val="20"/>
              </w:rPr>
            </w:pPr>
          </w:p>
        </w:tc>
        <w:tc>
          <w:tcPr>
            <w:tcW w:w="1980" w:type="dxa"/>
          </w:tcPr>
          <w:p w14:paraId="7A15CA01" w14:textId="77777777" w:rsidR="0076529E" w:rsidRPr="008D352C" w:rsidRDefault="0076529E" w:rsidP="00303B72">
            <w:pPr>
              <w:widowControl w:val="0"/>
              <w:spacing w:after="120"/>
              <w:jc w:val="center"/>
              <w:rPr>
                <w:rFonts w:ascii="GHEA Grapalat" w:hAnsi="GHEA Grapalat"/>
                <w:sz w:val="20"/>
                <w:szCs w:val="20"/>
              </w:rPr>
            </w:pPr>
          </w:p>
        </w:tc>
        <w:tc>
          <w:tcPr>
            <w:tcW w:w="2430" w:type="dxa"/>
          </w:tcPr>
          <w:p w14:paraId="30F378CB" w14:textId="77777777" w:rsidR="0076529E" w:rsidRPr="008D352C" w:rsidRDefault="0076529E" w:rsidP="00303B72">
            <w:pPr>
              <w:widowControl w:val="0"/>
              <w:spacing w:after="120"/>
              <w:jc w:val="center"/>
              <w:rPr>
                <w:rFonts w:ascii="GHEA Grapalat" w:hAnsi="GHEA Grapalat"/>
                <w:sz w:val="20"/>
                <w:szCs w:val="20"/>
              </w:rPr>
            </w:pPr>
          </w:p>
        </w:tc>
        <w:tc>
          <w:tcPr>
            <w:tcW w:w="1710" w:type="dxa"/>
          </w:tcPr>
          <w:p w14:paraId="076DDFB0" w14:textId="77777777" w:rsidR="0076529E" w:rsidRPr="008D352C" w:rsidRDefault="0076529E" w:rsidP="00303B72">
            <w:pPr>
              <w:widowControl w:val="0"/>
              <w:spacing w:after="120"/>
              <w:jc w:val="center"/>
              <w:rPr>
                <w:rFonts w:ascii="GHEA Grapalat" w:hAnsi="GHEA Grapalat"/>
                <w:sz w:val="20"/>
                <w:szCs w:val="20"/>
              </w:rPr>
            </w:pPr>
          </w:p>
        </w:tc>
      </w:tr>
      <w:tr w:rsidR="0076529E" w:rsidRPr="008D352C" w14:paraId="2A68D21A" w14:textId="77777777" w:rsidTr="00303B72">
        <w:trPr>
          <w:cantSplit/>
        </w:trPr>
        <w:tc>
          <w:tcPr>
            <w:tcW w:w="817" w:type="dxa"/>
          </w:tcPr>
          <w:p w14:paraId="184CDA97" w14:textId="77777777" w:rsidR="0076529E" w:rsidRPr="008D352C" w:rsidRDefault="0076529E" w:rsidP="00303B72">
            <w:pPr>
              <w:widowControl w:val="0"/>
              <w:spacing w:after="120"/>
              <w:jc w:val="center"/>
              <w:rPr>
                <w:rFonts w:ascii="GHEA Grapalat" w:hAnsi="GHEA Grapalat"/>
                <w:sz w:val="20"/>
                <w:szCs w:val="20"/>
              </w:rPr>
            </w:pPr>
          </w:p>
        </w:tc>
        <w:tc>
          <w:tcPr>
            <w:tcW w:w="1541" w:type="dxa"/>
          </w:tcPr>
          <w:p w14:paraId="576A8535" w14:textId="77777777" w:rsidR="0076529E" w:rsidRPr="008D352C" w:rsidRDefault="0076529E" w:rsidP="00303B72">
            <w:pPr>
              <w:widowControl w:val="0"/>
              <w:spacing w:after="120"/>
              <w:jc w:val="center"/>
              <w:rPr>
                <w:rFonts w:ascii="GHEA Grapalat" w:hAnsi="GHEA Grapalat"/>
                <w:sz w:val="20"/>
                <w:szCs w:val="20"/>
              </w:rPr>
            </w:pPr>
          </w:p>
        </w:tc>
        <w:tc>
          <w:tcPr>
            <w:tcW w:w="1440" w:type="dxa"/>
          </w:tcPr>
          <w:p w14:paraId="2C851E7E" w14:textId="77777777" w:rsidR="0076529E" w:rsidRPr="008D352C" w:rsidRDefault="0076529E" w:rsidP="00303B72">
            <w:pPr>
              <w:widowControl w:val="0"/>
              <w:spacing w:after="120"/>
              <w:jc w:val="center"/>
              <w:rPr>
                <w:rFonts w:ascii="GHEA Grapalat" w:hAnsi="GHEA Grapalat"/>
                <w:sz w:val="20"/>
                <w:szCs w:val="20"/>
              </w:rPr>
            </w:pPr>
          </w:p>
        </w:tc>
        <w:tc>
          <w:tcPr>
            <w:tcW w:w="1980" w:type="dxa"/>
          </w:tcPr>
          <w:p w14:paraId="09EF9241" w14:textId="77777777" w:rsidR="0076529E" w:rsidRPr="008D352C" w:rsidRDefault="0076529E" w:rsidP="00303B72">
            <w:pPr>
              <w:widowControl w:val="0"/>
              <w:spacing w:after="120"/>
              <w:jc w:val="center"/>
              <w:rPr>
                <w:rFonts w:ascii="GHEA Grapalat" w:hAnsi="GHEA Grapalat"/>
                <w:sz w:val="20"/>
                <w:szCs w:val="20"/>
              </w:rPr>
            </w:pPr>
          </w:p>
        </w:tc>
        <w:tc>
          <w:tcPr>
            <w:tcW w:w="2430" w:type="dxa"/>
          </w:tcPr>
          <w:p w14:paraId="46CA9038" w14:textId="77777777" w:rsidR="0076529E" w:rsidRPr="008D352C" w:rsidRDefault="0076529E" w:rsidP="00303B72">
            <w:pPr>
              <w:widowControl w:val="0"/>
              <w:spacing w:after="120"/>
              <w:jc w:val="center"/>
              <w:rPr>
                <w:rFonts w:ascii="GHEA Grapalat" w:hAnsi="GHEA Grapalat"/>
                <w:sz w:val="20"/>
                <w:szCs w:val="20"/>
              </w:rPr>
            </w:pPr>
          </w:p>
        </w:tc>
        <w:tc>
          <w:tcPr>
            <w:tcW w:w="1710" w:type="dxa"/>
          </w:tcPr>
          <w:p w14:paraId="640B8E8E" w14:textId="77777777" w:rsidR="0076529E" w:rsidRPr="008D352C" w:rsidRDefault="0076529E" w:rsidP="00303B72">
            <w:pPr>
              <w:widowControl w:val="0"/>
              <w:spacing w:after="120"/>
              <w:jc w:val="center"/>
              <w:rPr>
                <w:rFonts w:ascii="GHEA Grapalat" w:hAnsi="GHEA Grapalat"/>
                <w:sz w:val="20"/>
                <w:szCs w:val="20"/>
              </w:rPr>
            </w:pPr>
          </w:p>
        </w:tc>
      </w:tr>
      <w:tr w:rsidR="0076529E" w:rsidRPr="008D352C" w14:paraId="327414B7" w14:textId="77777777" w:rsidTr="00303B72">
        <w:trPr>
          <w:cantSplit/>
        </w:trPr>
        <w:tc>
          <w:tcPr>
            <w:tcW w:w="817" w:type="dxa"/>
          </w:tcPr>
          <w:p w14:paraId="1250F43C" w14:textId="77777777" w:rsidR="0076529E" w:rsidRPr="008D352C" w:rsidRDefault="0076529E" w:rsidP="00303B72">
            <w:pPr>
              <w:widowControl w:val="0"/>
              <w:spacing w:after="120"/>
              <w:jc w:val="center"/>
              <w:rPr>
                <w:rFonts w:ascii="GHEA Grapalat" w:hAnsi="GHEA Grapalat"/>
                <w:sz w:val="20"/>
                <w:szCs w:val="20"/>
              </w:rPr>
            </w:pPr>
          </w:p>
        </w:tc>
        <w:tc>
          <w:tcPr>
            <w:tcW w:w="1541" w:type="dxa"/>
          </w:tcPr>
          <w:p w14:paraId="46B64B88" w14:textId="77777777" w:rsidR="0076529E" w:rsidRPr="008D352C" w:rsidRDefault="0076529E" w:rsidP="00303B72">
            <w:pPr>
              <w:widowControl w:val="0"/>
              <w:spacing w:after="120"/>
              <w:jc w:val="center"/>
              <w:rPr>
                <w:rFonts w:ascii="GHEA Grapalat" w:hAnsi="GHEA Grapalat"/>
                <w:sz w:val="20"/>
                <w:szCs w:val="20"/>
              </w:rPr>
            </w:pPr>
          </w:p>
        </w:tc>
        <w:tc>
          <w:tcPr>
            <w:tcW w:w="1440" w:type="dxa"/>
          </w:tcPr>
          <w:p w14:paraId="5A7C80EA" w14:textId="77777777" w:rsidR="0076529E" w:rsidRPr="008D352C" w:rsidRDefault="0076529E" w:rsidP="00303B72">
            <w:pPr>
              <w:widowControl w:val="0"/>
              <w:spacing w:after="120"/>
              <w:jc w:val="center"/>
              <w:rPr>
                <w:rFonts w:ascii="GHEA Grapalat" w:hAnsi="GHEA Grapalat"/>
                <w:sz w:val="20"/>
                <w:szCs w:val="20"/>
              </w:rPr>
            </w:pPr>
          </w:p>
        </w:tc>
        <w:tc>
          <w:tcPr>
            <w:tcW w:w="1980" w:type="dxa"/>
          </w:tcPr>
          <w:p w14:paraId="756A690C" w14:textId="77777777" w:rsidR="0076529E" w:rsidRPr="008D352C" w:rsidRDefault="0076529E" w:rsidP="00303B72">
            <w:pPr>
              <w:widowControl w:val="0"/>
              <w:spacing w:after="120"/>
              <w:jc w:val="center"/>
              <w:rPr>
                <w:rFonts w:ascii="GHEA Grapalat" w:hAnsi="GHEA Grapalat"/>
                <w:sz w:val="20"/>
                <w:szCs w:val="20"/>
              </w:rPr>
            </w:pPr>
          </w:p>
        </w:tc>
        <w:tc>
          <w:tcPr>
            <w:tcW w:w="2430" w:type="dxa"/>
          </w:tcPr>
          <w:p w14:paraId="0E4CDB9C" w14:textId="77777777" w:rsidR="0076529E" w:rsidRPr="008D352C" w:rsidRDefault="0076529E" w:rsidP="00303B72">
            <w:pPr>
              <w:widowControl w:val="0"/>
              <w:spacing w:after="120"/>
              <w:jc w:val="center"/>
              <w:rPr>
                <w:rFonts w:ascii="GHEA Grapalat" w:hAnsi="GHEA Grapalat"/>
                <w:sz w:val="20"/>
                <w:szCs w:val="20"/>
              </w:rPr>
            </w:pPr>
          </w:p>
        </w:tc>
        <w:tc>
          <w:tcPr>
            <w:tcW w:w="1710" w:type="dxa"/>
          </w:tcPr>
          <w:p w14:paraId="3591B907" w14:textId="77777777" w:rsidR="0076529E" w:rsidRPr="008D352C" w:rsidRDefault="0076529E" w:rsidP="00303B72">
            <w:pPr>
              <w:widowControl w:val="0"/>
              <w:spacing w:after="120"/>
              <w:jc w:val="center"/>
              <w:rPr>
                <w:rFonts w:ascii="GHEA Grapalat" w:hAnsi="GHEA Grapalat"/>
                <w:sz w:val="20"/>
                <w:szCs w:val="20"/>
              </w:rPr>
            </w:pPr>
          </w:p>
        </w:tc>
      </w:tr>
    </w:tbl>
    <w:p w14:paraId="11CE82AC" w14:textId="77777777" w:rsidR="0076529E" w:rsidRPr="0076529E" w:rsidRDefault="0076529E" w:rsidP="0076529E">
      <w:pPr>
        <w:jc w:val="both"/>
        <w:rPr>
          <w:rFonts w:ascii="GHEA Grapalat" w:hAnsi="GHEA Grapalat"/>
          <w:b/>
        </w:rPr>
      </w:pPr>
      <w:r w:rsidRPr="0076529E">
        <w:rPr>
          <w:rFonts w:ascii="GHEA Grapalat" w:hAnsi="GHEA Grapalat"/>
          <w:b/>
        </w:rPr>
        <w:t>Прилагаются следующие документы:</w:t>
      </w:r>
    </w:p>
    <w:p w14:paraId="3A77B9CE" w14:textId="77777777" w:rsidR="0076529E" w:rsidRPr="0076529E" w:rsidRDefault="0076529E" w:rsidP="0076529E">
      <w:pPr>
        <w:jc w:val="both"/>
        <w:rPr>
          <w:rFonts w:ascii="GHEA Grapalat" w:hAnsi="GHEA Grapalat"/>
          <w:b/>
        </w:rPr>
      </w:pPr>
      <w:r w:rsidRPr="0076529E">
        <w:rPr>
          <w:rFonts w:ascii="GHEA Grapalat" w:hAnsi="GHEA Grapalat"/>
          <w:b/>
        </w:rPr>
        <w:t>1. Подтвержденные письменные соглашения специалистов, указанных в данной информации, об их участии в выполняемой работе;</w:t>
      </w:r>
    </w:p>
    <w:p w14:paraId="1E1FEBF4" w14:textId="77777777" w:rsidR="0076529E" w:rsidRPr="0076529E" w:rsidRDefault="0076529E" w:rsidP="0076529E">
      <w:pPr>
        <w:jc w:val="both"/>
        <w:rPr>
          <w:rFonts w:ascii="GHEA Grapalat" w:hAnsi="GHEA Grapalat"/>
          <w:b/>
        </w:rPr>
      </w:pPr>
      <w:r w:rsidRPr="0076529E">
        <w:rPr>
          <w:rFonts w:ascii="GHEA Grapalat" w:hAnsi="GHEA Grapalat"/>
          <w:b/>
        </w:rPr>
        <w:t>2. Копии паспортов или удостоверений личности;</w:t>
      </w:r>
    </w:p>
    <w:p w14:paraId="49ABBA7E" w14:textId="77777777" w:rsidR="0076529E" w:rsidRPr="0076529E" w:rsidRDefault="0076529E" w:rsidP="0076529E">
      <w:pPr>
        <w:jc w:val="both"/>
        <w:rPr>
          <w:rFonts w:ascii="GHEA Grapalat" w:hAnsi="GHEA Grapalat"/>
          <w:b/>
        </w:rPr>
      </w:pPr>
      <w:r w:rsidRPr="0076529E">
        <w:rPr>
          <w:rFonts w:ascii="GHEA Grapalat" w:hAnsi="GHEA Grapalat"/>
          <w:b/>
        </w:rPr>
        <w:t>3. Копии дипломов, подтверждающих высшее юридическое образование;</w:t>
      </w:r>
    </w:p>
    <w:p w14:paraId="5C1E5F38" w14:textId="77777777" w:rsidR="0076529E" w:rsidRPr="0076529E" w:rsidRDefault="0076529E" w:rsidP="0076529E">
      <w:pPr>
        <w:jc w:val="both"/>
        <w:rPr>
          <w:rFonts w:ascii="GHEA Grapalat" w:hAnsi="GHEA Grapalat"/>
          <w:b/>
        </w:rPr>
      </w:pPr>
      <w:r w:rsidRPr="0076529E">
        <w:rPr>
          <w:rFonts w:ascii="GHEA Grapalat" w:hAnsi="GHEA Grapalat"/>
          <w:b/>
        </w:rPr>
        <w:t>4. Копии договоров об оказании юридических и адвокатских услуг (трудовых отношений) медицинскому учреждению/учреждениям и организации/организациям здравоохранения, подчиненным Министерству здравоохранения Республики Армения;</w:t>
      </w:r>
    </w:p>
    <w:p w14:paraId="0C147279" w14:textId="1437D352" w:rsidR="0076529E" w:rsidRDefault="0076529E" w:rsidP="0076529E">
      <w:pPr>
        <w:jc w:val="both"/>
        <w:rPr>
          <w:rFonts w:ascii="GHEA Grapalat" w:hAnsi="GHEA Grapalat"/>
        </w:rPr>
      </w:pPr>
      <w:r w:rsidRPr="0076529E">
        <w:rPr>
          <w:rFonts w:ascii="GHEA Grapalat" w:hAnsi="GHEA Grapalat"/>
          <w:b/>
        </w:rPr>
        <w:t>5. Копии адвокатских удостоверений не менее 2 сотрудников.</w:t>
      </w:r>
    </w:p>
    <w:p w14:paraId="077837DE" w14:textId="77777777" w:rsidR="0076529E" w:rsidRDefault="0076529E" w:rsidP="0076529E">
      <w:pPr>
        <w:jc w:val="both"/>
        <w:rPr>
          <w:rFonts w:ascii="GHEA Grapalat" w:hAnsi="GHEA Grapalat"/>
        </w:rPr>
      </w:pPr>
    </w:p>
    <w:p w14:paraId="2A04040F" w14:textId="77777777" w:rsidR="0076529E" w:rsidRPr="008C1FF8" w:rsidRDefault="0076529E" w:rsidP="0076529E">
      <w:pPr>
        <w:jc w:val="both"/>
        <w:rPr>
          <w:rFonts w:ascii="GHEA Grapalat" w:hAnsi="GHEA Grapalat"/>
        </w:rPr>
      </w:pPr>
    </w:p>
    <w:p w14:paraId="771C8711" w14:textId="77777777" w:rsidR="0076529E" w:rsidRPr="00DD2B43" w:rsidRDefault="0076529E" w:rsidP="0076529E">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C768C4B" w14:textId="77777777" w:rsidR="0076529E" w:rsidRPr="00567D3B" w:rsidRDefault="0076529E" w:rsidP="0076529E">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AF0C921" w14:textId="77777777" w:rsidR="0076529E" w:rsidRPr="008875C7" w:rsidRDefault="0076529E" w:rsidP="0076529E">
      <w:pPr>
        <w:widowControl w:val="0"/>
        <w:spacing w:after="160"/>
        <w:jc w:val="right"/>
        <w:rPr>
          <w:rFonts w:ascii="GHEA Grapalat" w:hAnsi="GHEA Grapalat"/>
        </w:rPr>
      </w:pPr>
    </w:p>
    <w:p w14:paraId="5260AD16" w14:textId="77777777" w:rsidR="0076529E" w:rsidRPr="00D5443D" w:rsidRDefault="0076529E" w:rsidP="0076529E">
      <w:pPr>
        <w:widowControl w:val="0"/>
        <w:spacing w:after="160"/>
        <w:jc w:val="right"/>
        <w:rPr>
          <w:rFonts w:ascii="GHEA Grapalat" w:hAnsi="GHEA Grapalat"/>
        </w:rPr>
      </w:pPr>
      <w:r w:rsidRPr="009044F1">
        <w:rPr>
          <w:rFonts w:ascii="GHEA Grapalat" w:hAnsi="GHEA Grapalat"/>
        </w:rPr>
        <w:t>М. П.</w:t>
      </w:r>
    </w:p>
    <w:p w14:paraId="61DD0460" w14:textId="77777777" w:rsidR="0076529E" w:rsidRDefault="0076529E" w:rsidP="0076529E">
      <w:pPr>
        <w:rPr>
          <w:rFonts w:ascii="GHEA Grapalat" w:hAnsi="GHEA Grapalat"/>
          <w:b/>
        </w:rPr>
      </w:pPr>
      <w:r>
        <w:rPr>
          <w:rFonts w:ascii="GHEA Grapalat" w:hAnsi="GHEA Grapalat"/>
          <w:b/>
        </w:rPr>
        <w:br w:type="page"/>
      </w:r>
    </w:p>
    <w:p w14:paraId="150AE5FE" w14:textId="76FDB97A" w:rsidR="0076529E" w:rsidRDefault="0076529E">
      <w:pPr>
        <w:rPr>
          <w:rFonts w:ascii="GHEA Grapalat" w:hAnsi="GHEA Grapalat"/>
          <w:b/>
        </w:rPr>
      </w:pPr>
    </w:p>
    <w:p w14:paraId="2BF8D5D3" w14:textId="77F88B74" w:rsidR="00652A78" w:rsidRDefault="00652A78" w:rsidP="00D07727">
      <w:pPr>
        <w:jc w:val="right"/>
        <w:rPr>
          <w:rFonts w:ascii="GHEA Grapalat" w:hAnsi="GHEA Grapalat"/>
          <w:b/>
        </w:rPr>
      </w:pPr>
      <w:r>
        <w:rPr>
          <w:rFonts w:ascii="GHEA Grapalat" w:hAnsi="GHEA Grapalat"/>
          <w:b/>
        </w:rPr>
        <w:t>Приложение 1.</w:t>
      </w:r>
      <w:r w:rsidR="0076529E">
        <w:rPr>
          <w:rFonts w:ascii="GHEA Grapalat" w:hAnsi="GHEA Grapalat"/>
          <w:b/>
        </w:rPr>
        <w:t>2</w:t>
      </w:r>
      <w:r>
        <w:rPr>
          <w:rFonts w:ascii="GHEA Grapalat" w:hAnsi="GHEA Grapalat"/>
          <w:b/>
        </w:rPr>
        <w:t xml:space="preserve">** </w:t>
      </w:r>
    </w:p>
    <w:p w14:paraId="042FD526" w14:textId="10AD2AA3" w:rsidR="009608F3" w:rsidRPr="00374F4A" w:rsidRDefault="009608F3" w:rsidP="009608F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E11D1">
        <w:rPr>
          <w:rFonts w:ascii="GHEA Grapalat" w:hAnsi="GHEA Grapalat"/>
          <w:b/>
          <w:sz w:val="22"/>
          <w:szCs w:val="22"/>
        </w:rPr>
        <w:t>GHTsDzB-HVKAK-</w:t>
      </w:r>
      <w:r w:rsidR="00E95E86">
        <w:rPr>
          <w:rFonts w:ascii="GHEA Grapalat" w:hAnsi="GHEA Grapalat"/>
          <w:b/>
          <w:sz w:val="22"/>
          <w:szCs w:val="22"/>
        </w:rPr>
        <w:t>2026-19</w:t>
      </w:r>
      <w:r w:rsidRPr="00E063D7">
        <w:rPr>
          <w:rFonts w:ascii="GHEA Grapalat" w:hAnsi="GHEA Grapalat"/>
          <w:b/>
          <w:sz w:val="22"/>
          <w:szCs w:val="22"/>
        </w:rPr>
        <w:t>»</w:t>
      </w:r>
    </w:p>
    <w:p w14:paraId="3A10CFF2" w14:textId="77777777" w:rsidR="00123294" w:rsidRDefault="00123294" w:rsidP="00B46D58">
      <w:pPr>
        <w:rPr>
          <w:rFonts w:ascii="GHEA Grapalat" w:hAnsi="GHEA Grapalat"/>
          <w:b/>
        </w:rPr>
      </w:pPr>
    </w:p>
    <w:p w14:paraId="32065925"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3896BF4D"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A35C52B" w14:textId="77777777" w:rsidR="00A9306E" w:rsidRPr="00ED3A13" w:rsidRDefault="00A9306E" w:rsidP="00A9306E">
      <w:pPr>
        <w:ind w:left="360" w:hanging="360"/>
        <w:jc w:val="center"/>
        <w:rPr>
          <w:rFonts w:ascii="GHEA Grapalat" w:eastAsia="GHEA Grapalat" w:hAnsi="GHEA Grapalat" w:cs="GHEA Grapalat"/>
          <w:b/>
        </w:rPr>
      </w:pPr>
    </w:p>
    <w:p w14:paraId="4BD9AE14"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8F81C9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07C1C35F" w14:textId="77777777" w:rsidTr="00F32DDC">
        <w:tc>
          <w:tcPr>
            <w:tcW w:w="2836" w:type="dxa"/>
            <w:shd w:val="clear" w:color="auto" w:fill="D9E2F3"/>
            <w:vAlign w:val="center"/>
          </w:tcPr>
          <w:p w14:paraId="616DB93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966CC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323C6B" w14:textId="77777777" w:rsidTr="00F32DDC">
        <w:tc>
          <w:tcPr>
            <w:tcW w:w="2836" w:type="dxa"/>
            <w:shd w:val="clear" w:color="auto" w:fill="D9E2F3"/>
            <w:vAlign w:val="center"/>
          </w:tcPr>
          <w:p w14:paraId="2F70C2F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3F370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24F9C05" w14:textId="77777777" w:rsidTr="00F32DDC">
        <w:tc>
          <w:tcPr>
            <w:tcW w:w="2836" w:type="dxa"/>
            <w:shd w:val="clear" w:color="auto" w:fill="D9E2F3"/>
            <w:vAlign w:val="center"/>
          </w:tcPr>
          <w:p w14:paraId="0B44DB9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A9207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086AFA" w14:textId="77777777" w:rsidTr="00F32DDC">
        <w:tc>
          <w:tcPr>
            <w:tcW w:w="2836" w:type="dxa"/>
            <w:shd w:val="clear" w:color="auto" w:fill="D9E2F3"/>
            <w:vAlign w:val="center"/>
          </w:tcPr>
          <w:p w14:paraId="5321528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068797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35DC72" w14:textId="77777777" w:rsidTr="00F32DDC">
        <w:tc>
          <w:tcPr>
            <w:tcW w:w="2836" w:type="dxa"/>
            <w:shd w:val="clear" w:color="auto" w:fill="D9E2F3"/>
            <w:vAlign w:val="center"/>
          </w:tcPr>
          <w:p w14:paraId="74FCBAC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E9578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13E68F" w14:textId="77777777" w:rsidTr="00F32DDC">
        <w:tc>
          <w:tcPr>
            <w:tcW w:w="2836" w:type="dxa"/>
            <w:shd w:val="clear" w:color="auto" w:fill="D9E2F3"/>
            <w:vAlign w:val="center"/>
          </w:tcPr>
          <w:p w14:paraId="1856E88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922E765"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44AAEE9F" w14:textId="77777777" w:rsidTr="00F32DDC">
        <w:tc>
          <w:tcPr>
            <w:tcW w:w="2836" w:type="dxa"/>
            <w:shd w:val="clear" w:color="auto" w:fill="D9E2F3"/>
            <w:vAlign w:val="center"/>
          </w:tcPr>
          <w:p w14:paraId="3580BFC3"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7495E14"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6C911CE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33C3B6F" w14:textId="77777777" w:rsidTr="00F32DDC">
        <w:tc>
          <w:tcPr>
            <w:tcW w:w="2835" w:type="dxa"/>
            <w:shd w:val="clear" w:color="auto" w:fill="D9E2F3"/>
            <w:vAlign w:val="center"/>
          </w:tcPr>
          <w:p w14:paraId="160FC82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67D629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658AC0F" w14:textId="77777777" w:rsidTr="00F32DDC">
        <w:trPr>
          <w:trHeight w:val="1487"/>
        </w:trPr>
        <w:tc>
          <w:tcPr>
            <w:tcW w:w="2835" w:type="dxa"/>
            <w:shd w:val="clear" w:color="auto" w:fill="D9E2F3"/>
            <w:vAlign w:val="center"/>
          </w:tcPr>
          <w:p w14:paraId="78C0DF7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A4A101B" w14:textId="77777777" w:rsidR="00A9306E" w:rsidRPr="00FD1EE4" w:rsidRDefault="00A9306E" w:rsidP="00F32DDC">
            <w:pPr>
              <w:spacing w:before="240" w:after="240"/>
              <w:rPr>
                <w:rFonts w:ascii="GHEA Grapalat" w:eastAsia="GHEA Grapalat" w:hAnsi="GHEA Grapalat" w:cs="GHEA Grapalat"/>
              </w:rPr>
            </w:pPr>
          </w:p>
        </w:tc>
      </w:tr>
    </w:tbl>
    <w:p w14:paraId="32CD8388"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72AB5FD" w14:textId="77777777" w:rsidTr="00F32DDC">
        <w:tc>
          <w:tcPr>
            <w:tcW w:w="2835" w:type="dxa"/>
            <w:shd w:val="clear" w:color="auto" w:fill="D9E2F3"/>
            <w:vAlign w:val="center"/>
          </w:tcPr>
          <w:p w14:paraId="113BC835"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3D7C5DE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6ED7F1" w14:textId="77777777" w:rsidTr="00F32DDC">
        <w:tc>
          <w:tcPr>
            <w:tcW w:w="2835" w:type="dxa"/>
            <w:shd w:val="clear" w:color="auto" w:fill="D9E2F3"/>
            <w:vAlign w:val="center"/>
          </w:tcPr>
          <w:p w14:paraId="6C9493A8"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1AF191B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A22D6A" w14:textId="77777777" w:rsidTr="00F32DDC">
        <w:tc>
          <w:tcPr>
            <w:tcW w:w="2835" w:type="dxa"/>
            <w:shd w:val="clear" w:color="auto" w:fill="D9E2F3"/>
            <w:vAlign w:val="center"/>
          </w:tcPr>
          <w:p w14:paraId="775F0B91"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44BC3C6" w14:textId="77777777" w:rsidR="00A9306E" w:rsidRPr="00FD1EE4" w:rsidRDefault="00A9306E" w:rsidP="00F32DDC">
            <w:pPr>
              <w:spacing w:before="240" w:after="240"/>
              <w:rPr>
                <w:rFonts w:ascii="GHEA Grapalat" w:eastAsia="GHEA Grapalat" w:hAnsi="GHEA Grapalat" w:cs="GHEA Grapalat"/>
              </w:rPr>
            </w:pPr>
          </w:p>
        </w:tc>
      </w:tr>
    </w:tbl>
    <w:p w14:paraId="1DB514FA" w14:textId="77777777" w:rsidR="00A9306E" w:rsidRPr="00FD1EE4" w:rsidRDefault="00A9306E" w:rsidP="00A9306E">
      <w:pPr>
        <w:rPr>
          <w:rFonts w:ascii="GHEA Grapalat" w:eastAsia="GHEA Grapalat" w:hAnsi="GHEA Grapalat" w:cs="GHEA Grapalat"/>
        </w:rPr>
      </w:pPr>
    </w:p>
    <w:p w14:paraId="46F269A7"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5CCBF34C"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B2CC5DF" w14:textId="77777777" w:rsidTr="00F32DDC">
        <w:tc>
          <w:tcPr>
            <w:tcW w:w="2835" w:type="dxa"/>
            <w:shd w:val="clear" w:color="auto" w:fill="D9E2F3"/>
            <w:vAlign w:val="center"/>
          </w:tcPr>
          <w:p w14:paraId="17419D5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B3D568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010CC69" w14:textId="77777777" w:rsidTr="00F32DDC">
        <w:tc>
          <w:tcPr>
            <w:tcW w:w="2835" w:type="dxa"/>
            <w:shd w:val="clear" w:color="auto" w:fill="D9E2F3"/>
            <w:vAlign w:val="center"/>
          </w:tcPr>
          <w:p w14:paraId="4FAFAD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1930418" w14:textId="77777777" w:rsidR="00A9306E" w:rsidRPr="00FD1EE4" w:rsidRDefault="00A9306E" w:rsidP="00F32DDC">
            <w:pPr>
              <w:spacing w:before="240" w:after="240"/>
              <w:rPr>
                <w:rFonts w:ascii="GHEA Grapalat" w:eastAsia="GHEA Grapalat" w:hAnsi="GHEA Grapalat" w:cs="GHEA Grapalat"/>
              </w:rPr>
            </w:pPr>
          </w:p>
        </w:tc>
      </w:tr>
    </w:tbl>
    <w:p w14:paraId="3F7E9AC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2FE76BE" w14:textId="77777777" w:rsidTr="00F32DDC">
        <w:tc>
          <w:tcPr>
            <w:tcW w:w="2835" w:type="dxa"/>
            <w:shd w:val="clear" w:color="auto" w:fill="D9E2F3"/>
            <w:vAlign w:val="center"/>
          </w:tcPr>
          <w:p w14:paraId="7703CA4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7751D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E6CA2E" w14:textId="77777777" w:rsidTr="00F32DDC">
        <w:tc>
          <w:tcPr>
            <w:tcW w:w="2835" w:type="dxa"/>
            <w:shd w:val="clear" w:color="auto" w:fill="D9E2F3"/>
            <w:vAlign w:val="center"/>
          </w:tcPr>
          <w:p w14:paraId="471E14E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81530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6680180" w14:textId="77777777" w:rsidTr="00F32DDC">
        <w:tc>
          <w:tcPr>
            <w:tcW w:w="2835" w:type="dxa"/>
            <w:shd w:val="clear" w:color="auto" w:fill="D9E2F3"/>
            <w:vAlign w:val="center"/>
          </w:tcPr>
          <w:p w14:paraId="23E6FC4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F6951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028EB6" w14:textId="77777777" w:rsidTr="00F32DDC">
        <w:tc>
          <w:tcPr>
            <w:tcW w:w="2835" w:type="dxa"/>
            <w:shd w:val="clear" w:color="auto" w:fill="D9E2F3"/>
            <w:vAlign w:val="center"/>
          </w:tcPr>
          <w:p w14:paraId="4F0E64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62A4E1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0EC6BC0" w14:textId="77777777" w:rsidTr="00F32DDC">
        <w:tc>
          <w:tcPr>
            <w:tcW w:w="2835" w:type="dxa"/>
            <w:shd w:val="clear" w:color="auto" w:fill="D9E2F3"/>
            <w:vAlign w:val="center"/>
          </w:tcPr>
          <w:p w14:paraId="0D29CB8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772246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2A99E1" w14:textId="77777777" w:rsidTr="00F32DDC">
        <w:trPr>
          <w:trHeight w:val="1361"/>
        </w:trPr>
        <w:tc>
          <w:tcPr>
            <w:tcW w:w="2835" w:type="dxa"/>
            <w:shd w:val="clear" w:color="auto" w:fill="D9E2F3"/>
            <w:vAlign w:val="center"/>
          </w:tcPr>
          <w:p w14:paraId="58EE6BC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DA9B8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C7C8849" w14:textId="77777777" w:rsidTr="00F32DDC">
        <w:tc>
          <w:tcPr>
            <w:tcW w:w="2835" w:type="dxa"/>
            <w:shd w:val="clear" w:color="auto" w:fill="D9E2F3"/>
            <w:vAlign w:val="center"/>
          </w:tcPr>
          <w:p w14:paraId="145E09A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76A53F5B" w14:textId="77777777" w:rsidR="00A9306E" w:rsidRPr="00FD1EE4" w:rsidRDefault="00A9306E" w:rsidP="00F32DDC">
            <w:pPr>
              <w:spacing w:before="240" w:after="240"/>
              <w:rPr>
                <w:rFonts w:ascii="GHEA Grapalat" w:eastAsia="GHEA Grapalat" w:hAnsi="GHEA Grapalat" w:cs="GHEA Grapalat"/>
              </w:rPr>
            </w:pPr>
          </w:p>
        </w:tc>
      </w:tr>
    </w:tbl>
    <w:p w14:paraId="108526AC"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077237C5" w14:textId="77777777" w:rsidTr="00F32DDC">
        <w:tc>
          <w:tcPr>
            <w:tcW w:w="2836" w:type="dxa"/>
            <w:shd w:val="clear" w:color="auto" w:fill="D9E2F3"/>
            <w:vAlign w:val="center"/>
          </w:tcPr>
          <w:p w14:paraId="5F295944"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0527C2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DA5305" w14:textId="77777777" w:rsidTr="00F32DDC">
        <w:tc>
          <w:tcPr>
            <w:tcW w:w="2836" w:type="dxa"/>
            <w:shd w:val="clear" w:color="auto" w:fill="D9E2F3"/>
            <w:vAlign w:val="center"/>
          </w:tcPr>
          <w:p w14:paraId="43D2323E"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1DE5EC5" w14:textId="77777777" w:rsidR="00A9306E" w:rsidRPr="00FD1EE4" w:rsidRDefault="00F51AE5"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7AE69B22" w14:textId="77777777" w:rsidR="00A9306E" w:rsidRPr="00FD1EE4" w:rsidRDefault="00F51AE5"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01AFE7C6"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14:paraId="545B3B45"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4AFDA39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E52F192" w14:textId="77777777" w:rsidTr="00F32DDC">
        <w:tc>
          <w:tcPr>
            <w:tcW w:w="2837" w:type="dxa"/>
            <w:shd w:val="clear" w:color="auto" w:fill="D9E2F3"/>
            <w:vAlign w:val="center"/>
          </w:tcPr>
          <w:p w14:paraId="7F79499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B0A1EF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3CC3B6" w14:textId="77777777" w:rsidTr="00F32DDC">
        <w:tc>
          <w:tcPr>
            <w:tcW w:w="2837" w:type="dxa"/>
            <w:shd w:val="clear" w:color="auto" w:fill="D9E2F3"/>
            <w:vAlign w:val="center"/>
          </w:tcPr>
          <w:p w14:paraId="4F0A7A6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005BD5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674BA9E" w14:textId="77777777" w:rsidTr="00F32DDC">
        <w:tc>
          <w:tcPr>
            <w:tcW w:w="2837" w:type="dxa"/>
            <w:shd w:val="clear" w:color="auto" w:fill="D9E2F3"/>
            <w:vAlign w:val="center"/>
          </w:tcPr>
          <w:p w14:paraId="512CFD8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607DB4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4943C3" w14:textId="77777777" w:rsidTr="00F32DDC">
        <w:tc>
          <w:tcPr>
            <w:tcW w:w="2837" w:type="dxa"/>
            <w:shd w:val="clear" w:color="auto" w:fill="D9E2F3"/>
            <w:vAlign w:val="center"/>
          </w:tcPr>
          <w:p w14:paraId="3728083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5D08831" w14:textId="77777777" w:rsidR="00A9306E" w:rsidRPr="00FD1EE4" w:rsidRDefault="00F51AE5"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7C058196" w14:textId="77777777" w:rsidR="00A9306E" w:rsidRPr="00FD1EE4" w:rsidRDefault="00F51AE5"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7B97BC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63076F6" w14:textId="77777777" w:rsidTr="00F32DDC">
        <w:tc>
          <w:tcPr>
            <w:tcW w:w="2837" w:type="dxa"/>
            <w:shd w:val="clear" w:color="auto" w:fill="D9E2F3"/>
            <w:vAlign w:val="center"/>
          </w:tcPr>
          <w:p w14:paraId="51CFAAA9"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6D2F5E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35A286" w14:textId="77777777" w:rsidTr="00F32DDC">
        <w:tc>
          <w:tcPr>
            <w:tcW w:w="2837" w:type="dxa"/>
            <w:shd w:val="clear" w:color="auto" w:fill="D9E2F3"/>
            <w:vAlign w:val="center"/>
          </w:tcPr>
          <w:p w14:paraId="0C507F4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72EA9D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846F7B" w14:textId="77777777" w:rsidTr="00F32DDC">
        <w:tc>
          <w:tcPr>
            <w:tcW w:w="2837" w:type="dxa"/>
            <w:shd w:val="clear" w:color="auto" w:fill="D9E2F3"/>
            <w:vAlign w:val="center"/>
          </w:tcPr>
          <w:p w14:paraId="38A8C23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D2FF2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84A043" w14:textId="77777777" w:rsidTr="00F32DDC">
        <w:tc>
          <w:tcPr>
            <w:tcW w:w="2837" w:type="dxa"/>
            <w:shd w:val="clear" w:color="auto" w:fill="D9E2F3"/>
            <w:vAlign w:val="center"/>
          </w:tcPr>
          <w:p w14:paraId="3AB5BD2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926DB48" w14:textId="77777777" w:rsidR="00A9306E" w:rsidRPr="00FD1EE4" w:rsidRDefault="00F51AE5"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12B74FFF" w14:textId="77777777" w:rsidR="00A9306E" w:rsidRPr="00FD1EE4" w:rsidRDefault="00F51AE5"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0404EDC7" w14:textId="77777777" w:rsidR="00A9306E" w:rsidRPr="00FD1EE4" w:rsidRDefault="00A9306E" w:rsidP="00A9306E">
      <w:pPr>
        <w:rPr>
          <w:rFonts w:ascii="GHEA Grapalat" w:eastAsia="GHEA Grapalat" w:hAnsi="GHEA Grapalat" w:cs="GHEA Grapalat"/>
          <w:b/>
        </w:rPr>
      </w:pPr>
    </w:p>
    <w:p w14:paraId="4C22B10D"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69EF1DA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3AE67691" w14:textId="77777777" w:rsidTr="00F32DDC">
        <w:tc>
          <w:tcPr>
            <w:tcW w:w="2836" w:type="dxa"/>
            <w:shd w:val="clear" w:color="auto" w:fill="D9E2F3"/>
            <w:vAlign w:val="center"/>
          </w:tcPr>
          <w:p w14:paraId="155293E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BFFAEE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236CFCE" w14:textId="77777777" w:rsidTr="00F32DDC">
        <w:tc>
          <w:tcPr>
            <w:tcW w:w="2836" w:type="dxa"/>
            <w:shd w:val="clear" w:color="auto" w:fill="D9E2F3"/>
            <w:vAlign w:val="center"/>
          </w:tcPr>
          <w:p w14:paraId="365F628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0454BF2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743E22" w14:textId="77777777" w:rsidTr="00F32DDC">
        <w:tc>
          <w:tcPr>
            <w:tcW w:w="2836" w:type="dxa"/>
            <w:shd w:val="clear" w:color="auto" w:fill="D9E2F3"/>
            <w:vAlign w:val="center"/>
          </w:tcPr>
          <w:p w14:paraId="4BCEDCF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A00B6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F49F681" w14:textId="77777777" w:rsidTr="00F32DDC">
        <w:tc>
          <w:tcPr>
            <w:tcW w:w="2836" w:type="dxa"/>
            <w:shd w:val="clear" w:color="auto" w:fill="D9E2F3"/>
            <w:vAlign w:val="center"/>
          </w:tcPr>
          <w:p w14:paraId="4E80963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6106D9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0C03D9" w14:textId="77777777" w:rsidTr="00F32DDC">
        <w:tc>
          <w:tcPr>
            <w:tcW w:w="2836" w:type="dxa"/>
            <w:shd w:val="clear" w:color="auto" w:fill="D9E2F3"/>
            <w:vAlign w:val="center"/>
          </w:tcPr>
          <w:p w14:paraId="43827DD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02380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5F48F58" w14:textId="77777777" w:rsidTr="00F32DDC">
        <w:tc>
          <w:tcPr>
            <w:tcW w:w="2836" w:type="dxa"/>
            <w:shd w:val="clear" w:color="auto" w:fill="D9E2F3"/>
            <w:vAlign w:val="center"/>
          </w:tcPr>
          <w:p w14:paraId="00FC92F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49F14F9" w14:textId="77777777" w:rsidR="00A9306E" w:rsidRPr="00FD1EE4" w:rsidRDefault="00A9306E" w:rsidP="00F32DDC">
            <w:pPr>
              <w:spacing w:before="240" w:after="240"/>
              <w:rPr>
                <w:rFonts w:ascii="GHEA Grapalat" w:eastAsia="GHEA Grapalat" w:hAnsi="GHEA Grapalat" w:cs="GHEA Grapalat"/>
              </w:rPr>
            </w:pPr>
          </w:p>
        </w:tc>
      </w:tr>
    </w:tbl>
    <w:p w14:paraId="622BDDC9"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5BBE2FB2" w14:textId="77777777" w:rsidTr="00F32DDC">
        <w:tc>
          <w:tcPr>
            <w:tcW w:w="2977" w:type="dxa"/>
            <w:shd w:val="clear" w:color="auto" w:fill="D9E2F3"/>
            <w:vAlign w:val="center"/>
          </w:tcPr>
          <w:p w14:paraId="47E8586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37949FA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832884" w14:textId="77777777" w:rsidTr="00F32DDC">
        <w:tc>
          <w:tcPr>
            <w:tcW w:w="2977" w:type="dxa"/>
            <w:shd w:val="clear" w:color="auto" w:fill="D9E2F3"/>
            <w:vAlign w:val="center"/>
          </w:tcPr>
          <w:p w14:paraId="2A38B1E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C0ED16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6400EE" w14:textId="77777777" w:rsidTr="00F32DDC">
        <w:tc>
          <w:tcPr>
            <w:tcW w:w="2977" w:type="dxa"/>
            <w:shd w:val="clear" w:color="auto" w:fill="D9E2F3"/>
            <w:vAlign w:val="center"/>
          </w:tcPr>
          <w:p w14:paraId="25B62539"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7BECA4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4DC8A5" w14:textId="77777777" w:rsidTr="00F32DDC">
        <w:tc>
          <w:tcPr>
            <w:tcW w:w="2977" w:type="dxa"/>
            <w:shd w:val="clear" w:color="auto" w:fill="D9E2F3"/>
            <w:vAlign w:val="center"/>
          </w:tcPr>
          <w:p w14:paraId="10848833"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769C8E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74E936E" w14:textId="77777777" w:rsidTr="00F32DDC">
        <w:tc>
          <w:tcPr>
            <w:tcW w:w="2977" w:type="dxa"/>
            <w:shd w:val="clear" w:color="auto" w:fill="D9E2F3"/>
            <w:vAlign w:val="center"/>
          </w:tcPr>
          <w:p w14:paraId="031743A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E8B0BC0" w14:textId="77777777" w:rsidR="00A9306E" w:rsidRPr="00FD1EE4" w:rsidRDefault="00A9306E" w:rsidP="00F32DDC">
            <w:pPr>
              <w:spacing w:before="240" w:after="240"/>
              <w:rPr>
                <w:rFonts w:ascii="GHEA Grapalat" w:eastAsia="GHEA Grapalat" w:hAnsi="GHEA Grapalat" w:cs="GHEA Grapalat"/>
              </w:rPr>
            </w:pPr>
          </w:p>
        </w:tc>
      </w:tr>
    </w:tbl>
    <w:p w14:paraId="0C7AA2C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38995D3F" w14:textId="77777777" w:rsidTr="00F32DDC">
        <w:tc>
          <w:tcPr>
            <w:tcW w:w="2943" w:type="dxa"/>
            <w:shd w:val="clear" w:color="auto" w:fill="D9E2F3"/>
            <w:vAlign w:val="center"/>
          </w:tcPr>
          <w:p w14:paraId="57C4630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4179AC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9692BE" w14:textId="77777777" w:rsidTr="00F32DDC">
        <w:tc>
          <w:tcPr>
            <w:tcW w:w="2943" w:type="dxa"/>
            <w:shd w:val="clear" w:color="auto" w:fill="D9E2F3"/>
            <w:vAlign w:val="center"/>
          </w:tcPr>
          <w:p w14:paraId="6E9B000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B5C9A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136402" w14:textId="77777777" w:rsidTr="00F32DDC">
        <w:tc>
          <w:tcPr>
            <w:tcW w:w="2943" w:type="dxa"/>
            <w:shd w:val="clear" w:color="auto" w:fill="D9E2F3"/>
            <w:vAlign w:val="center"/>
          </w:tcPr>
          <w:p w14:paraId="3D8868C7"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3528676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85C7BA" w14:textId="77777777" w:rsidTr="00F32DDC">
        <w:tc>
          <w:tcPr>
            <w:tcW w:w="2943" w:type="dxa"/>
            <w:shd w:val="clear" w:color="auto" w:fill="D9E2F3"/>
            <w:vAlign w:val="center"/>
          </w:tcPr>
          <w:p w14:paraId="04F08429"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1A0ACDCC" w14:textId="77777777" w:rsidR="00A9306E" w:rsidRPr="00FD1EE4" w:rsidRDefault="00A9306E" w:rsidP="00F32DDC">
            <w:pPr>
              <w:spacing w:before="240" w:after="240"/>
              <w:rPr>
                <w:rFonts w:ascii="GHEA Grapalat" w:eastAsia="GHEA Grapalat" w:hAnsi="GHEA Grapalat" w:cs="GHEA Grapalat"/>
              </w:rPr>
            </w:pPr>
          </w:p>
        </w:tc>
      </w:tr>
    </w:tbl>
    <w:p w14:paraId="464C026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4E99E453" w14:textId="77777777" w:rsidTr="00F32DDC">
        <w:tc>
          <w:tcPr>
            <w:tcW w:w="2837" w:type="dxa"/>
            <w:shd w:val="clear" w:color="auto" w:fill="D9E2F3"/>
            <w:vAlign w:val="center"/>
          </w:tcPr>
          <w:p w14:paraId="6D04654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CAF5D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ECA22BC" w14:textId="77777777" w:rsidTr="00F32DDC">
        <w:tc>
          <w:tcPr>
            <w:tcW w:w="2837" w:type="dxa"/>
            <w:shd w:val="clear" w:color="auto" w:fill="D9E2F3"/>
            <w:vAlign w:val="center"/>
          </w:tcPr>
          <w:p w14:paraId="00D9303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71AEB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52B192" w14:textId="77777777" w:rsidTr="00F32DDC">
        <w:tc>
          <w:tcPr>
            <w:tcW w:w="2837" w:type="dxa"/>
            <w:shd w:val="clear" w:color="auto" w:fill="D9E2F3"/>
            <w:vAlign w:val="center"/>
          </w:tcPr>
          <w:p w14:paraId="3BA36E5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7CCA7E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029BEF" w14:textId="77777777" w:rsidTr="00F32DDC">
        <w:tc>
          <w:tcPr>
            <w:tcW w:w="2837" w:type="dxa"/>
            <w:shd w:val="clear" w:color="auto" w:fill="D9E2F3"/>
            <w:vAlign w:val="center"/>
          </w:tcPr>
          <w:p w14:paraId="6C7307A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3F974CD" w14:textId="77777777" w:rsidR="00A9306E" w:rsidRPr="00FD1EE4" w:rsidRDefault="00A9306E" w:rsidP="00F32DDC">
            <w:pPr>
              <w:spacing w:before="240" w:after="240"/>
              <w:rPr>
                <w:rFonts w:ascii="GHEA Grapalat" w:eastAsia="GHEA Grapalat" w:hAnsi="GHEA Grapalat" w:cs="GHEA Grapalat"/>
              </w:rPr>
            </w:pPr>
          </w:p>
        </w:tc>
      </w:tr>
    </w:tbl>
    <w:p w14:paraId="53251A42"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63AB03C9" w14:textId="77777777" w:rsidTr="00F32DDC">
        <w:trPr>
          <w:trHeight w:val="924"/>
        </w:trPr>
        <w:tc>
          <w:tcPr>
            <w:tcW w:w="9016" w:type="dxa"/>
            <w:gridSpan w:val="2"/>
            <w:vAlign w:val="center"/>
          </w:tcPr>
          <w:p w14:paraId="516D282C" w14:textId="77777777" w:rsidR="00A9306E" w:rsidRPr="00FD1EE4" w:rsidRDefault="00F51AE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5F3F9FB0" w14:textId="77777777" w:rsidTr="00F32DDC">
        <w:trPr>
          <w:trHeight w:val="684"/>
        </w:trPr>
        <w:tc>
          <w:tcPr>
            <w:tcW w:w="4508" w:type="dxa"/>
            <w:shd w:val="clear" w:color="auto" w:fill="D9E2F3"/>
            <w:vAlign w:val="center"/>
          </w:tcPr>
          <w:p w14:paraId="32BD342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F857E0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B39F7C" w14:textId="77777777" w:rsidTr="00F32DDC">
        <w:trPr>
          <w:trHeight w:val="1282"/>
        </w:trPr>
        <w:tc>
          <w:tcPr>
            <w:tcW w:w="4508" w:type="dxa"/>
            <w:shd w:val="clear" w:color="auto" w:fill="D9E2F3"/>
            <w:vAlign w:val="center"/>
          </w:tcPr>
          <w:p w14:paraId="26DE0D0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FA6F3E7" w14:textId="77777777" w:rsidR="00A9306E" w:rsidRPr="006B364D" w:rsidRDefault="00F51AE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32E7B265" w14:textId="77777777" w:rsidR="00A9306E" w:rsidRPr="00F10CBA" w:rsidRDefault="00F51AE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371D3F0" w14:textId="77777777" w:rsidTr="00F32DDC">
        <w:tc>
          <w:tcPr>
            <w:tcW w:w="9016" w:type="dxa"/>
            <w:gridSpan w:val="2"/>
            <w:vAlign w:val="center"/>
          </w:tcPr>
          <w:p w14:paraId="6EFA4D3B" w14:textId="77777777" w:rsidR="00A9306E" w:rsidRPr="00FD1EE4" w:rsidRDefault="00F51AE5"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6DF3C6E9" w14:textId="77777777" w:rsidTr="00F32DDC">
        <w:tc>
          <w:tcPr>
            <w:tcW w:w="9016" w:type="dxa"/>
            <w:gridSpan w:val="2"/>
            <w:vAlign w:val="center"/>
          </w:tcPr>
          <w:p w14:paraId="10DC4946" w14:textId="77777777" w:rsidR="00A9306E" w:rsidRPr="00FD1EE4" w:rsidRDefault="00F51AE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3C22D999"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1CF30708" w14:textId="77777777" w:rsidTr="00F32DDC">
        <w:trPr>
          <w:trHeight w:val="924"/>
        </w:trPr>
        <w:tc>
          <w:tcPr>
            <w:tcW w:w="9016" w:type="dxa"/>
            <w:gridSpan w:val="2"/>
            <w:vAlign w:val="center"/>
          </w:tcPr>
          <w:p w14:paraId="20028D4A" w14:textId="77777777" w:rsidR="00A9306E" w:rsidRPr="00FD1EE4" w:rsidRDefault="00F51AE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77FB8654" w14:textId="77777777" w:rsidTr="00F32DDC">
        <w:trPr>
          <w:trHeight w:val="684"/>
        </w:trPr>
        <w:tc>
          <w:tcPr>
            <w:tcW w:w="4508" w:type="dxa"/>
            <w:shd w:val="clear" w:color="auto" w:fill="D9E2F3"/>
            <w:vAlign w:val="center"/>
          </w:tcPr>
          <w:p w14:paraId="32618BC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633B60C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FE8F12E" w14:textId="77777777" w:rsidTr="00F32DDC">
        <w:trPr>
          <w:trHeight w:val="1282"/>
        </w:trPr>
        <w:tc>
          <w:tcPr>
            <w:tcW w:w="4508" w:type="dxa"/>
            <w:shd w:val="clear" w:color="auto" w:fill="D9E2F3"/>
            <w:vAlign w:val="center"/>
          </w:tcPr>
          <w:p w14:paraId="075D49E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0E86F98" w14:textId="77777777" w:rsidR="00A9306E" w:rsidRPr="00C843BA" w:rsidRDefault="00F51AE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100DE3CD" w14:textId="77777777" w:rsidR="00A9306E" w:rsidRPr="00C843BA" w:rsidRDefault="00F51AE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DCBBBE5" w14:textId="77777777" w:rsidTr="00F32DDC">
        <w:tc>
          <w:tcPr>
            <w:tcW w:w="9016" w:type="dxa"/>
            <w:gridSpan w:val="2"/>
            <w:vAlign w:val="center"/>
          </w:tcPr>
          <w:p w14:paraId="26797D61" w14:textId="77777777" w:rsidR="00A9306E" w:rsidRPr="00FD1EE4" w:rsidRDefault="00F51AE5"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4C053431" w14:textId="77777777" w:rsidTr="00F32DDC">
        <w:tc>
          <w:tcPr>
            <w:tcW w:w="9016" w:type="dxa"/>
            <w:gridSpan w:val="2"/>
            <w:vAlign w:val="center"/>
          </w:tcPr>
          <w:p w14:paraId="2BF408E0" w14:textId="77777777" w:rsidR="00A9306E" w:rsidRPr="00FD1EE4" w:rsidRDefault="00F51AE5"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479C3F53" w14:textId="77777777" w:rsidTr="00F32DDC">
        <w:tc>
          <w:tcPr>
            <w:tcW w:w="9016" w:type="dxa"/>
            <w:gridSpan w:val="2"/>
            <w:vAlign w:val="center"/>
          </w:tcPr>
          <w:p w14:paraId="7EB02C31" w14:textId="77777777" w:rsidR="00A9306E" w:rsidRPr="00FD1EE4" w:rsidRDefault="00F51AE5"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476EF4B5" w14:textId="77777777" w:rsidTr="00F32DDC">
        <w:tc>
          <w:tcPr>
            <w:tcW w:w="9016" w:type="dxa"/>
            <w:gridSpan w:val="2"/>
            <w:vAlign w:val="center"/>
          </w:tcPr>
          <w:p w14:paraId="50361FCE" w14:textId="77777777" w:rsidR="00A9306E" w:rsidRPr="00FD1EE4" w:rsidRDefault="00F51AE5"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06AE998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4E424B2" w14:textId="77777777" w:rsidTr="00F32DDC">
        <w:tc>
          <w:tcPr>
            <w:tcW w:w="2837" w:type="dxa"/>
            <w:shd w:val="clear" w:color="auto" w:fill="D9E2F3"/>
            <w:vAlign w:val="center"/>
          </w:tcPr>
          <w:p w14:paraId="734568DF"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8D52B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E376066" w14:textId="77777777" w:rsidTr="00F32DDC">
        <w:tc>
          <w:tcPr>
            <w:tcW w:w="2837" w:type="dxa"/>
            <w:shd w:val="clear" w:color="auto" w:fill="D9E2F3"/>
            <w:vAlign w:val="center"/>
          </w:tcPr>
          <w:p w14:paraId="2F6091BD"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26C3C7AB" w14:textId="77777777" w:rsidR="00A9306E" w:rsidRPr="00B23852" w:rsidRDefault="00F51AE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3FCFB3F4" w14:textId="77777777" w:rsidR="00A9306E" w:rsidRPr="00FD1EE4" w:rsidRDefault="00F51AE5" w:rsidP="00F32DDC">
            <w:pPr>
              <w:rPr>
                <w:rFonts w:ascii="GHEA Grapalat" w:eastAsia="GHEA Grapalat" w:hAnsi="GHEA Grapalat" w:cs="GHEA Grapalat"/>
              </w:rPr>
            </w:pPr>
            <w:sdt>
              <w:sdtPr>
                <w:rPr>
                  <w:rFonts w:ascii="GHEA Grapalat" w:eastAsia="GHEA Grapalat" w:hAnsi="GHEA Grapalat" w:cs="GHEA Grapalat"/>
                </w:rPr>
                <w:id w:val="45428789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27E0A0FD" w14:textId="77777777" w:rsidTr="00F32DDC">
        <w:tc>
          <w:tcPr>
            <w:tcW w:w="2837" w:type="dxa"/>
            <w:shd w:val="clear" w:color="auto" w:fill="D9E2F3"/>
            <w:vAlign w:val="center"/>
          </w:tcPr>
          <w:p w14:paraId="4D79EAD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59332660" w14:textId="77777777" w:rsidR="00A9306E" w:rsidRPr="005600B4" w:rsidRDefault="00F51AE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1A541CC6" w14:textId="77777777" w:rsidR="00A9306E" w:rsidRPr="005600B4" w:rsidRDefault="00F51AE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6F8CC13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CB220BE" w14:textId="77777777" w:rsidTr="00F32DDC">
        <w:tc>
          <w:tcPr>
            <w:tcW w:w="2837" w:type="dxa"/>
            <w:shd w:val="clear" w:color="auto" w:fill="D9E2F3"/>
            <w:vAlign w:val="center"/>
          </w:tcPr>
          <w:p w14:paraId="05DCEA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70B6F1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A41629" w14:textId="77777777" w:rsidTr="00F32DDC">
        <w:tc>
          <w:tcPr>
            <w:tcW w:w="2837" w:type="dxa"/>
            <w:shd w:val="clear" w:color="auto" w:fill="D9E2F3"/>
            <w:vAlign w:val="center"/>
          </w:tcPr>
          <w:p w14:paraId="389F133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9B1A217" w14:textId="77777777" w:rsidR="00A9306E" w:rsidRPr="00FD1EE4" w:rsidRDefault="00A9306E" w:rsidP="00F32DDC">
            <w:pPr>
              <w:spacing w:before="240" w:after="240"/>
              <w:rPr>
                <w:rFonts w:ascii="GHEA Grapalat" w:eastAsia="GHEA Grapalat" w:hAnsi="GHEA Grapalat" w:cs="GHEA Grapalat"/>
              </w:rPr>
            </w:pPr>
          </w:p>
        </w:tc>
      </w:tr>
    </w:tbl>
    <w:p w14:paraId="37F2F983"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14:paraId="7F5AEF8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5EA3FF2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21195DB" w14:textId="77777777" w:rsidTr="00F32DDC">
        <w:tc>
          <w:tcPr>
            <w:tcW w:w="2835" w:type="dxa"/>
            <w:shd w:val="clear" w:color="auto" w:fill="D9E2F3"/>
            <w:vAlign w:val="center"/>
          </w:tcPr>
          <w:p w14:paraId="548192B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9E5DB0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DA8432A" w14:textId="77777777" w:rsidTr="00F32DDC">
        <w:tc>
          <w:tcPr>
            <w:tcW w:w="2835" w:type="dxa"/>
            <w:shd w:val="clear" w:color="auto" w:fill="D9E2F3"/>
            <w:vAlign w:val="center"/>
          </w:tcPr>
          <w:p w14:paraId="07AED05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87C8FD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8C9F17A" w14:textId="77777777" w:rsidTr="00F32DDC">
        <w:tc>
          <w:tcPr>
            <w:tcW w:w="2835" w:type="dxa"/>
            <w:shd w:val="clear" w:color="auto" w:fill="D9E2F3"/>
            <w:vAlign w:val="center"/>
          </w:tcPr>
          <w:p w14:paraId="7B25845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952CE8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420F3DC" w14:textId="77777777" w:rsidTr="00F32DDC">
        <w:tc>
          <w:tcPr>
            <w:tcW w:w="2835" w:type="dxa"/>
            <w:shd w:val="clear" w:color="auto" w:fill="D9E2F3"/>
            <w:vAlign w:val="center"/>
          </w:tcPr>
          <w:p w14:paraId="6641A66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F9938B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EEA60F" w14:textId="77777777" w:rsidTr="00F32DDC">
        <w:tc>
          <w:tcPr>
            <w:tcW w:w="2835" w:type="dxa"/>
            <w:shd w:val="clear" w:color="auto" w:fill="D9E2F3"/>
            <w:vAlign w:val="center"/>
          </w:tcPr>
          <w:p w14:paraId="6F3807A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38B5FF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9891F57" w14:textId="77777777" w:rsidTr="00F32DDC">
        <w:tc>
          <w:tcPr>
            <w:tcW w:w="2835" w:type="dxa"/>
            <w:shd w:val="clear" w:color="auto" w:fill="D9E2F3"/>
            <w:vAlign w:val="center"/>
          </w:tcPr>
          <w:p w14:paraId="726560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643FE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4BB05AB" w14:textId="77777777" w:rsidTr="00F32DDC">
        <w:tc>
          <w:tcPr>
            <w:tcW w:w="2835" w:type="dxa"/>
            <w:shd w:val="clear" w:color="auto" w:fill="D9E2F3"/>
            <w:vAlign w:val="center"/>
          </w:tcPr>
          <w:p w14:paraId="4C844E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CB4FA4" w14:textId="77777777" w:rsidR="00A9306E" w:rsidRPr="00FD1EE4" w:rsidRDefault="00A9306E" w:rsidP="00F32DDC">
            <w:pPr>
              <w:spacing w:before="240" w:after="240"/>
              <w:rPr>
                <w:rFonts w:ascii="GHEA Grapalat" w:eastAsia="GHEA Grapalat" w:hAnsi="GHEA Grapalat" w:cs="GHEA Grapalat"/>
              </w:rPr>
            </w:pPr>
          </w:p>
        </w:tc>
      </w:tr>
    </w:tbl>
    <w:p w14:paraId="05D548B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3B87C53" w14:textId="77777777" w:rsidTr="00F32DDC">
        <w:trPr>
          <w:trHeight w:val="853"/>
        </w:trPr>
        <w:tc>
          <w:tcPr>
            <w:tcW w:w="2835" w:type="dxa"/>
            <w:vMerge w:val="restart"/>
            <w:shd w:val="clear" w:color="auto" w:fill="D9E2F3"/>
            <w:vAlign w:val="center"/>
          </w:tcPr>
          <w:p w14:paraId="625354EB"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w:t>
            </w:r>
            <w:r w:rsidRPr="00407276">
              <w:rPr>
                <w:rFonts w:ascii="GHEA Grapalat" w:eastAsia="GHEA Grapalat" w:hAnsi="GHEA Grapalat" w:cs="GHEA Grapalat"/>
                <w:color w:val="000000"/>
              </w:rPr>
              <w:lastRenderedPageBreak/>
              <w:t>которого организация является промежуточным юридическим лицом</w:t>
            </w:r>
          </w:p>
        </w:tc>
        <w:tc>
          <w:tcPr>
            <w:tcW w:w="6180" w:type="dxa"/>
          </w:tcPr>
          <w:p w14:paraId="31ED9D4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EEB5A3" w14:textId="77777777" w:rsidTr="00F32DDC">
        <w:trPr>
          <w:trHeight w:val="850"/>
        </w:trPr>
        <w:tc>
          <w:tcPr>
            <w:tcW w:w="2835" w:type="dxa"/>
            <w:vMerge/>
            <w:shd w:val="clear" w:color="auto" w:fill="D9E2F3"/>
            <w:vAlign w:val="center"/>
          </w:tcPr>
          <w:p w14:paraId="57863E7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172B8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F160888" w14:textId="77777777" w:rsidTr="00F32DDC">
        <w:trPr>
          <w:trHeight w:val="850"/>
        </w:trPr>
        <w:tc>
          <w:tcPr>
            <w:tcW w:w="2835" w:type="dxa"/>
            <w:vMerge/>
            <w:shd w:val="clear" w:color="auto" w:fill="D9E2F3"/>
            <w:vAlign w:val="center"/>
          </w:tcPr>
          <w:p w14:paraId="3BBAF9E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F118B3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714CCD" w14:textId="77777777" w:rsidTr="00F32DDC">
        <w:trPr>
          <w:trHeight w:val="850"/>
        </w:trPr>
        <w:tc>
          <w:tcPr>
            <w:tcW w:w="2835" w:type="dxa"/>
            <w:vMerge/>
            <w:shd w:val="clear" w:color="auto" w:fill="D9E2F3"/>
            <w:vAlign w:val="center"/>
          </w:tcPr>
          <w:p w14:paraId="7B521D8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84483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6579DEB" w14:textId="77777777" w:rsidTr="00F32DDC">
        <w:trPr>
          <w:trHeight w:val="850"/>
        </w:trPr>
        <w:tc>
          <w:tcPr>
            <w:tcW w:w="2835" w:type="dxa"/>
            <w:vMerge/>
            <w:shd w:val="clear" w:color="auto" w:fill="D9E2F3"/>
            <w:vAlign w:val="center"/>
          </w:tcPr>
          <w:p w14:paraId="709C1429"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BE51DF" w14:textId="77777777" w:rsidR="00A9306E" w:rsidRPr="00FD1EE4" w:rsidRDefault="00A9306E" w:rsidP="00F32DDC">
            <w:pPr>
              <w:spacing w:before="240" w:after="240"/>
              <w:rPr>
                <w:rFonts w:ascii="GHEA Grapalat" w:eastAsia="GHEA Grapalat" w:hAnsi="GHEA Grapalat" w:cs="GHEA Grapalat"/>
              </w:rPr>
            </w:pPr>
          </w:p>
        </w:tc>
      </w:tr>
    </w:tbl>
    <w:p w14:paraId="7A522C44"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B9E4F65" w14:textId="77777777" w:rsidTr="00F32DDC">
        <w:tc>
          <w:tcPr>
            <w:tcW w:w="2835" w:type="dxa"/>
            <w:shd w:val="clear" w:color="auto" w:fill="D9E2F3"/>
            <w:vAlign w:val="center"/>
          </w:tcPr>
          <w:p w14:paraId="3D791C1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A38AEF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E5B341C" w14:textId="77777777" w:rsidTr="00F32DDC">
        <w:tc>
          <w:tcPr>
            <w:tcW w:w="2835" w:type="dxa"/>
            <w:shd w:val="clear" w:color="auto" w:fill="D9E2F3"/>
            <w:vAlign w:val="center"/>
          </w:tcPr>
          <w:p w14:paraId="2358989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8E32DA8" w14:textId="77777777" w:rsidR="00A9306E" w:rsidRPr="00FD1EE4" w:rsidRDefault="00A9306E" w:rsidP="00F32DDC">
            <w:pPr>
              <w:spacing w:before="240" w:after="240"/>
              <w:rPr>
                <w:rFonts w:ascii="GHEA Grapalat" w:eastAsia="GHEA Grapalat" w:hAnsi="GHEA Grapalat" w:cs="GHEA Grapalat"/>
              </w:rPr>
            </w:pPr>
          </w:p>
        </w:tc>
      </w:tr>
    </w:tbl>
    <w:p w14:paraId="6BEB0B35"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14:paraId="3319E5D1"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20F7DD23" w14:textId="77777777" w:rsidTr="00F32DDC">
        <w:tc>
          <w:tcPr>
            <w:tcW w:w="9016" w:type="dxa"/>
            <w:shd w:val="clear" w:color="auto" w:fill="DBE5F1" w:themeFill="accent1" w:themeFillTint="33"/>
          </w:tcPr>
          <w:p w14:paraId="03925C9E"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5F758B05" w14:textId="77777777" w:rsidTr="00F32DDC">
        <w:trPr>
          <w:trHeight w:val="10187"/>
        </w:trPr>
        <w:tc>
          <w:tcPr>
            <w:tcW w:w="9016" w:type="dxa"/>
          </w:tcPr>
          <w:p w14:paraId="5FEB42FB" w14:textId="77777777" w:rsidR="00A9306E" w:rsidRPr="00FD1EE4" w:rsidRDefault="00A9306E" w:rsidP="00F32DDC">
            <w:pPr>
              <w:rPr>
                <w:rFonts w:ascii="GHEA Grapalat" w:eastAsia="GHEA Grapalat" w:hAnsi="GHEA Grapalat" w:cs="GHEA Grapalat"/>
                <w:b/>
                <w:color w:val="000000"/>
              </w:rPr>
            </w:pPr>
          </w:p>
        </w:tc>
      </w:tr>
    </w:tbl>
    <w:p w14:paraId="3B6337FA"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686740A5" w14:textId="77777777" w:rsidR="00A9306E" w:rsidRDefault="00A9306E" w:rsidP="00A9306E">
      <w:pPr>
        <w:rPr>
          <w:rFonts w:ascii="GHEA Grapalat" w:hAnsi="GHEA Grapalat"/>
          <w:b/>
        </w:rPr>
      </w:pPr>
    </w:p>
    <w:p w14:paraId="5C27D713" w14:textId="77777777" w:rsidR="00A9306E" w:rsidRDefault="00A9306E" w:rsidP="00A9306E">
      <w:pPr>
        <w:rPr>
          <w:rFonts w:ascii="GHEA Grapalat" w:hAnsi="GHEA Grapalat"/>
          <w:b/>
        </w:rPr>
      </w:pPr>
    </w:p>
    <w:p w14:paraId="7F72EBA2"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C6B017"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F5E6781"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3B5912A"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78EAECF"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7D4F7AC"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02E2501"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54E4E96"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829A550"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w:t>
      </w:r>
      <w:r w:rsidRPr="000306ED">
        <w:rPr>
          <w:rFonts w:ascii="GHEA Grapalat" w:hAnsi="GHEA Grapalat"/>
        </w:rPr>
        <w:lastRenderedPageBreak/>
        <w:t>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0B7B938"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134953F1"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F25F9AC"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EE8335E"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5D078EF7"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w:t>
      </w:r>
      <w:r w:rsidRPr="000306ED">
        <w:rPr>
          <w:rFonts w:ascii="GHEA Grapalat" w:hAnsi="GHEA Grapalat"/>
        </w:rPr>
        <w:lastRenderedPageBreak/>
        <w:t>или латинскими буквами в документе, удостоверяющем его личность, то в декларации заполняется их транскрипция;</w:t>
      </w:r>
    </w:p>
    <w:p w14:paraId="06047047"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353FF6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879E150"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6C5C49A"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C14429B"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0306ED">
        <w:rPr>
          <w:rFonts w:ascii="GHEA Grapalat" w:hAnsi="GHEA Grapalat"/>
        </w:rPr>
        <w:lastRenderedPageBreak/>
        <w:t xml:space="preserve">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04BF51F"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D0784A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4798F3A"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76788E9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A0428A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C976B3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7FA4A0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7F67E8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65FE8C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87263A1"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764CD9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12FD2E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02B9BDF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ABA218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w:t>
      </w:r>
      <w:r w:rsidRPr="000306ED">
        <w:rPr>
          <w:rFonts w:ascii="GHEA Grapalat" w:hAnsi="GHEA Grapalat"/>
        </w:rPr>
        <w:lastRenderedPageBreak/>
        <w:t>заполняются для юридического лица, полностью контролирующего Организацию, этот подраздел не подлежит заполнению.</w:t>
      </w:r>
    </w:p>
    <w:p w14:paraId="41A4D54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B967C6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72F4813"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BECAD7C" w14:textId="77777777" w:rsidR="00B32672" w:rsidRPr="00B32672" w:rsidRDefault="00B32672" w:rsidP="00A9306E">
      <w:pPr>
        <w:spacing w:line="360" w:lineRule="auto"/>
        <w:contextualSpacing/>
        <w:jc w:val="both"/>
        <w:rPr>
          <w:rFonts w:ascii="GHEA Grapalat" w:hAnsi="GHEA Grapalat"/>
        </w:rPr>
      </w:pPr>
    </w:p>
    <w:p w14:paraId="01C84AD0"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BEABC17"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773EB6D7" w14:textId="77777777" w:rsidR="00A9306E" w:rsidRDefault="00A9306E">
      <w:pPr>
        <w:rPr>
          <w:rFonts w:ascii="GHEA Grapalat" w:hAnsi="GHEA Grapalat"/>
          <w:b/>
        </w:rPr>
      </w:pPr>
      <w:r>
        <w:rPr>
          <w:rFonts w:ascii="GHEA Grapalat" w:hAnsi="GHEA Grapalat"/>
          <w:b/>
        </w:rPr>
        <w:br w:type="page"/>
      </w:r>
    </w:p>
    <w:p w14:paraId="3BF94A05" w14:textId="77777777" w:rsidR="00B2572B" w:rsidRPr="00DC619D" w:rsidRDefault="00B2572B" w:rsidP="00844DED">
      <w:pPr>
        <w:pStyle w:val="BodyTextIndent3"/>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5997BA7" w14:textId="4286B903" w:rsidR="00844DED" w:rsidRPr="00374F4A" w:rsidRDefault="00844DED" w:rsidP="00844DED">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E11D1">
        <w:rPr>
          <w:rFonts w:ascii="GHEA Grapalat" w:hAnsi="GHEA Grapalat"/>
          <w:b/>
          <w:sz w:val="22"/>
          <w:szCs w:val="22"/>
        </w:rPr>
        <w:t>GHTsDzB-HVKAK-</w:t>
      </w:r>
      <w:r w:rsidR="00E95E86">
        <w:rPr>
          <w:rFonts w:ascii="GHEA Grapalat" w:hAnsi="GHEA Grapalat"/>
          <w:b/>
          <w:sz w:val="22"/>
          <w:szCs w:val="22"/>
        </w:rPr>
        <w:t>2026-19</w:t>
      </w:r>
      <w:r w:rsidRPr="00E063D7">
        <w:rPr>
          <w:rFonts w:ascii="GHEA Grapalat" w:hAnsi="GHEA Grapalat"/>
          <w:b/>
          <w:sz w:val="22"/>
          <w:szCs w:val="22"/>
        </w:rPr>
        <w:t>»</w:t>
      </w:r>
    </w:p>
    <w:p w14:paraId="4C29ADB4" w14:textId="77777777" w:rsidR="00B2572B" w:rsidRPr="009044F1" w:rsidRDefault="00B2572B" w:rsidP="00B46D58">
      <w:pPr>
        <w:widowControl w:val="0"/>
        <w:spacing w:after="120"/>
        <w:ind w:firstLine="567"/>
        <w:jc w:val="center"/>
        <w:rPr>
          <w:rFonts w:ascii="GHEA Grapalat" w:hAnsi="GHEA Grapalat"/>
        </w:rPr>
      </w:pPr>
    </w:p>
    <w:p w14:paraId="75F9ABC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63FE5E3" w14:textId="77777777" w:rsidR="00B2572B" w:rsidRPr="009044F1" w:rsidRDefault="00B2572B" w:rsidP="00B46D58">
      <w:pPr>
        <w:widowControl w:val="0"/>
        <w:spacing w:after="120"/>
        <w:ind w:firstLine="567"/>
        <w:jc w:val="center"/>
        <w:rPr>
          <w:rFonts w:ascii="GHEA Grapalat" w:hAnsi="GHEA Grapalat"/>
        </w:rPr>
      </w:pPr>
    </w:p>
    <w:p w14:paraId="5C62DADA" w14:textId="2321E831"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5E11D1">
        <w:rPr>
          <w:rFonts w:ascii="GHEA Grapalat" w:hAnsi="GHEA Grapalat"/>
          <w:b/>
          <w:sz w:val="22"/>
          <w:szCs w:val="22"/>
        </w:rPr>
        <w:t>GHTsDzB-HVKAK-</w:t>
      </w:r>
      <w:r w:rsidR="00E95E86">
        <w:rPr>
          <w:rFonts w:ascii="GHEA Grapalat" w:hAnsi="GHEA Grapalat"/>
          <w:b/>
          <w:sz w:val="22"/>
          <w:szCs w:val="22"/>
        </w:rPr>
        <w:t>2026-19</w:t>
      </w:r>
      <w:r w:rsidR="00844DED" w:rsidRPr="00E063D7">
        <w:rPr>
          <w:rFonts w:ascii="GHEA Grapalat" w:hAnsi="GHEA Grapalat"/>
          <w:b/>
          <w:sz w:val="22"/>
          <w:szCs w:val="22"/>
        </w:rPr>
        <w:t>»</w:t>
      </w:r>
      <w:r w:rsidR="00844DED">
        <w:rPr>
          <w:rFonts w:ascii="GHEA Grapalat" w:hAnsi="GHEA Grapalat"/>
          <w:b/>
          <w:sz w:val="22"/>
          <w:szCs w:val="22"/>
        </w:rPr>
        <w:t>,</w:t>
      </w:r>
    </w:p>
    <w:p w14:paraId="5772CF89"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A909BA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8B02A3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94F4915"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747B0165"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61B375B5"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3CB77ABE"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65ECAAA1"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35ADA00"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0F6A00F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70B43B8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D5C9989"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2C2DA276"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DF17DB9"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470E9C4"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1AC4C99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0A7660FA"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7A73165B"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3B681D9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DBE570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A1D1F9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0A522732"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0CB67140"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4E234DAF" w14:textId="77777777" w:rsidR="004A317B" w:rsidRPr="005744FC" w:rsidRDefault="004A317B" w:rsidP="00B46D58">
            <w:pPr>
              <w:widowControl w:val="0"/>
              <w:jc w:val="center"/>
              <w:rPr>
                <w:rFonts w:ascii="GHEA Grapalat" w:hAnsi="GHEA Grapalat"/>
                <w:sz w:val="20"/>
                <w:szCs w:val="20"/>
              </w:rPr>
            </w:pPr>
          </w:p>
        </w:tc>
      </w:tr>
      <w:tr w:rsidR="004A317B" w:rsidRPr="005744FC" w14:paraId="07B441F9"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2443529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45C34710"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6F8A081A"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1D65BEBD"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635324B6" w14:textId="77777777" w:rsidR="004A317B" w:rsidRPr="005744FC" w:rsidRDefault="004A317B" w:rsidP="00B46D58">
            <w:pPr>
              <w:widowControl w:val="0"/>
              <w:rPr>
                <w:rFonts w:ascii="GHEA Grapalat" w:hAnsi="GHEA Grapalat"/>
                <w:sz w:val="20"/>
                <w:szCs w:val="20"/>
              </w:rPr>
            </w:pPr>
          </w:p>
        </w:tc>
      </w:tr>
      <w:tr w:rsidR="004A317B" w:rsidRPr="005744FC" w14:paraId="791A47CB"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953977E"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06E792CC"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7CF73D4D"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33F79EB8"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D90DA7A" w14:textId="77777777" w:rsidR="004A317B" w:rsidRPr="005744FC" w:rsidRDefault="004A317B" w:rsidP="00B46D58">
            <w:pPr>
              <w:widowControl w:val="0"/>
              <w:jc w:val="center"/>
              <w:rPr>
                <w:rFonts w:ascii="GHEA Grapalat" w:hAnsi="GHEA Grapalat"/>
                <w:sz w:val="20"/>
                <w:szCs w:val="20"/>
              </w:rPr>
            </w:pPr>
          </w:p>
        </w:tc>
      </w:tr>
      <w:tr w:rsidR="004A317B" w:rsidRPr="005744FC" w14:paraId="3026D90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0412FE9"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FD7A62E"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6F0F16D0"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30EB2B90"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48F312D9" w14:textId="77777777" w:rsidR="004A317B" w:rsidRPr="005744FC" w:rsidRDefault="004A317B" w:rsidP="00B46D58">
            <w:pPr>
              <w:widowControl w:val="0"/>
              <w:jc w:val="center"/>
              <w:rPr>
                <w:rFonts w:ascii="GHEA Grapalat" w:hAnsi="GHEA Grapalat"/>
                <w:sz w:val="20"/>
                <w:szCs w:val="20"/>
              </w:rPr>
            </w:pPr>
          </w:p>
        </w:tc>
      </w:tr>
      <w:tr w:rsidR="004A317B" w:rsidRPr="005744FC" w14:paraId="7216A0C2"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D601B2F"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AFFC4C6"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512CAC95"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39E5A300"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39AB0CCB" w14:textId="77777777" w:rsidR="004A317B" w:rsidRPr="005744FC" w:rsidRDefault="004A317B" w:rsidP="00B46D58">
            <w:pPr>
              <w:widowControl w:val="0"/>
              <w:jc w:val="center"/>
              <w:rPr>
                <w:rFonts w:ascii="GHEA Grapalat" w:hAnsi="GHEA Grapalat"/>
                <w:sz w:val="20"/>
                <w:szCs w:val="20"/>
              </w:rPr>
            </w:pPr>
          </w:p>
        </w:tc>
      </w:tr>
    </w:tbl>
    <w:p w14:paraId="69222A96"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EC89CE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139012B" w14:textId="77777777" w:rsidR="00DC619D" w:rsidRPr="00D3436F" w:rsidRDefault="00DC619D" w:rsidP="00B46D58">
      <w:pPr>
        <w:widowControl w:val="0"/>
        <w:spacing w:after="160"/>
        <w:jc w:val="both"/>
        <w:rPr>
          <w:rFonts w:ascii="GHEA Grapalat" w:hAnsi="GHEA Grapalat"/>
          <w:lang w:val="es-ES"/>
        </w:rPr>
      </w:pPr>
    </w:p>
    <w:p w14:paraId="12EEBCF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6BD5251A" w14:textId="77777777" w:rsidR="00B217BB" w:rsidRDefault="00B217BB" w:rsidP="00B46D58">
      <w:pPr>
        <w:rPr>
          <w:rFonts w:ascii="GHEA Grapalat" w:hAnsi="GHEA Grapalat"/>
          <w:b/>
        </w:rPr>
      </w:pPr>
      <w:r>
        <w:rPr>
          <w:rFonts w:ascii="GHEA Grapalat" w:hAnsi="GHEA Grapalat"/>
          <w:b/>
        </w:rPr>
        <w:br w:type="page"/>
      </w:r>
    </w:p>
    <w:p w14:paraId="6E701E5D" w14:textId="1C22E9C3"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 xml:space="preserve">Приложение № </w:t>
      </w:r>
      <w:r w:rsidR="0076529E">
        <w:rPr>
          <w:rFonts w:ascii="GHEA Grapalat" w:hAnsi="GHEA Grapalat"/>
          <w:i/>
          <w:lang w:val="en-US"/>
        </w:rPr>
        <w:t>3</w:t>
      </w:r>
    </w:p>
    <w:p w14:paraId="5E49C880" w14:textId="7E9CC4DA"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5E11D1">
        <w:rPr>
          <w:rFonts w:ascii="GHEA Grapalat" w:hAnsi="GHEA Grapalat"/>
          <w:b/>
          <w:sz w:val="22"/>
          <w:szCs w:val="22"/>
        </w:rPr>
        <w:t>GHTsDzB-HVKAK-</w:t>
      </w:r>
      <w:r w:rsidR="00E95E86">
        <w:rPr>
          <w:rFonts w:ascii="GHEA Grapalat" w:hAnsi="GHEA Grapalat"/>
          <w:b/>
          <w:sz w:val="22"/>
          <w:szCs w:val="22"/>
        </w:rPr>
        <w:t>2026-19</w:t>
      </w:r>
      <w:r w:rsidR="003D1910" w:rsidRPr="00844DED">
        <w:rPr>
          <w:rFonts w:ascii="GHEA Grapalat" w:hAnsi="GHEA Grapalat"/>
          <w:b/>
          <w:sz w:val="22"/>
          <w:szCs w:val="22"/>
        </w:rPr>
        <w:t>»</w:t>
      </w:r>
    </w:p>
    <w:p w14:paraId="4F9DB3EF" w14:textId="77777777" w:rsidR="00AF4211" w:rsidRPr="00B138F3" w:rsidRDefault="00AF4211" w:rsidP="000A214C">
      <w:pPr>
        <w:widowControl w:val="0"/>
        <w:spacing w:after="160"/>
        <w:jc w:val="center"/>
        <w:rPr>
          <w:rFonts w:ascii="GHEA Grapalat" w:hAnsi="GHEA Grapalat"/>
          <w:b/>
        </w:rPr>
      </w:pPr>
    </w:p>
    <w:p w14:paraId="700CC511"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34F116EF"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36D0EF2" w14:textId="77777777" w:rsidTr="000745BE">
        <w:tc>
          <w:tcPr>
            <w:tcW w:w="4786" w:type="dxa"/>
          </w:tcPr>
          <w:p w14:paraId="2009AF1C"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E8F884F"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14:paraId="19E3485C" w14:textId="77777777" w:rsidR="000A214C" w:rsidRPr="00B138F3" w:rsidRDefault="000A214C" w:rsidP="000A214C">
      <w:pPr>
        <w:widowControl w:val="0"/>
        <w:spacing w:after="160"/>
        <w:rPr>
          <w:rFonts w:ascii="GHEA Grapalat" w:hAnsi="GHEA Grapalat" w:cs="GHEA Grapalat"/>
          <w:b/>
        </w:rPr>
      </w:pPr>
    </w:p>
    <w:p w14:paraId="3F5BC139"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E106C57" w14:textId="77777777"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17192E22" w14:textId="77777777"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14:paraId="3C0B90BD"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2BC79F4" w14:textId="77777777"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39F5092" w14:textId="77777777"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14:paraId="01E2BD18" w14:textId="245AB851"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5E11D1">
        <w:rPr>
          <w:rFonts w:ascii="GHEA Grapalat" w:hAnsi="GHEA Grapalat"/>
          <w:b/>
          <w:sz w:val="22"/>
          <w:szCs w:val="22"/>
        </w:rPr>
        <w:t>GHTsDzB-HVKAK-</w:t>
      </w:r>
      <w:r w:rsidR="00E95E86">
        <w:rPr>
          <w:rFonts w:ascii="GHEA Grapalat" w:hAnsi="GHEA Grapalat"/>
          <w:b/>
          <w:sz w:val="22"/>
          <w:szCs w:val="22"/>
        </w:rPr>
        <w:t>2026-19</w:t>
      </w:r>
      <w:r w:rsidR="00043314" w:rsidRPr="00844DED">
        <w:rPr>
          <w:rFonts w:ascii="GHEA Grapalat" w:hAnsi="GHEA Grapalat"/>
          <w:b/>
          <w:sz w:val="22"/>
          <w:szCs w:val="22"/>
        </w:rPr>
        <w:t>»</w:t>
      </w:r>
      <w:r w:rsidRPr="00B138F3">
        <w:rPr>
          <w:rFonts w:ascii="GHEA Grapalat" w:hAnsi="GHEA Grapalat"/>
        </w:rPr>
        <w:t>.</w:t>
      </w:r>
    </w:p>
    <w:p w14:paraId="727D0334" w14:textId="77777777"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0F0D8A8"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2B46BB0"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9423CB"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42DE91A"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05479CA"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3D11113"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688E5D0"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w:t>
      </w:r>
      <w:r w:rsidRPr="00B138F3">
        <w:rPr>
          <w:rFonts w:ascii="GHEA Grapalat" w:hAnsi="GHEA Grapalat"/>
        </w:rPr>
        <w:lastRenderedPageBreak/>
        <w:t>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CE52339"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D850033"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2656ABD"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7BC8FB4"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7E1CB52" w14:textId="77777777"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14:paraId="2C420E50" w14:textId="77777777"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7D2BE0E9"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17604049"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28EEAE3" w14:textId="77777777"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FD5F36A" w14:textId="77777777"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DE7E107" w14:textId="77777777"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14:paraId="73B0BA3B"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5DE570D4"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14:paraId="4626578C"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47F96A3A"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14:paraId="466D2124"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639D3566"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116634C"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72EC1AE5"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6D0BD8C"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71049586"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E92493"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262CEEA6" w14:textId="77777777"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24CC2894" w14:textId="77777777"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473D7A2D" w14:textId="77777777" w:rsidR="00BE2572" w:rsidRPr="00B138F3" w:rsidRDefault="00BE2572" w:rsidP="00043314">
      <w:pPr>
        <w:widowControl w:val="0"/>
        <w:contextualSpacing/>
        <w:jc w:val="center"/>
        <w:rPr>
          <w:rFonts w:ascii="GHEA Grapalat" w:hAnsi="GHEA Grapalat" w:cs="Sylfaen"/>
        </w:rPr>
      </w:pPr>
    </w:p>
    <w:p w14:paraId="1C84E3F8" w14:textId="77777777" w:rsidR="00E752B6" w:rsidRPr="00E752B6" w:rsidRDefault="00E752B6" w:rsidP="00043314">
      <w:pPr>
        <w:contextualSpacing/>
        <w:rPr>
          <w:rFonts w:ascii="GHEA Grapalat" w:hAnsi="GHEA Grapalat" w:cs="Sylfaen"/>
        </w:rPr>
      </w:pPr>
    </w:p>
    <w:p w14:paraId="312A6FD8" w14:textId="77777777"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6F8D4DB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187A3"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43DC523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AFC43"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270722BA"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A9A1C"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49E0C286"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C0B7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A456F2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376E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63915521"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6394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8AD922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7BAD2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248A7CA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CD6AE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14:paraId="63BE1AC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DBF11F"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14:paraId="6C4D31B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1679D9"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14:paraId="1C0BDA87"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7999BD"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14:paraId="474921D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B31FB"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14:paraId="56A0C571"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A4A6D3"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14:paraId="12C3A15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C3634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0B6A264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11294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1272585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B010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4E5A52D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B38DF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634C9F9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A27C8B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735CBE6F"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39F8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2747A8F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029CD6"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4AFC369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329E2CD"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8EE887E" w14:textId="77777777" w:rsidR="00E752B6" w:rsidRPr="00B138F3" w:rsidRDefault="00E752B6" w:rsidP="009216D6">
            <w:pPr>
              <w:widowControl w:val="0"/>
              <w:spacing w:after="160"/>
              <w:rPr>
                <w:rFonts w:ascii="GHEA Grapalat" w:hAnsi="GHEA Grapalat" w:cs="Sylfaen"/>
              </w:rPr>
            </w:pPr>
          </w:p>
          <w:p w14:paraId="71F7488D"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36A74707" w14:textId="77777777" w:rsidR="00E752B6" w:rsidRPr="00B138F3" w:rsidRDefault="00E752B6" w:rsidP="009216D6">
            <w:pPr>
              <w:widowControl w:val="0"/>
              <w:spacing w:after="160"/>
              <w:rPr>
                <w:rFonts w:ascii="GHEA Grapalat" w:hAnsi="GHEA Grapalat" w:cs="Sylfaen"/>
              </w:rPr>
            </w:pPr>
          </w:p>
          <w:p w14:paraId="4A5CB07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0EB4FD3" w14:textId="77777777" w:rsidR="00E752B6" w:rsidRPr="00B138F3" w:rsidRDefault="00E752B6" w:rsidP="009216D6">
            <w:pPr>
              <w:widowControl w:val="0"/>
              <w:spacing w:after="160"/>
              <w:rPr>
                <w:rFonts w:ascii="GHEA Grapalat" w:hAnsi="GHEA Grapalat" w:cs="Sylfaen"/>
              </w:rPr>
            </w:pPr>
          </w:p>
          <w:p w14:paraId="3E623622"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8C38014"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F157547"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54101DA" w14:textId="77777777" w:rsidR="00E752B6" w:rsidRPr="00B138F3" w:rsidRDefault="00E752B6" w:rsidP="009216D6">
            <w:pPr>
              <w:widowControl w:val="0"/>
              <w:spacing w:after="160"/>
              <w:rPr>
                <w:rFonts w:ascii="GHEA Grapalat" w:hAnsi="GHEA Grapalat" w:cs="Sylfaen"/>
              </w:rPr>
            </w:pPr>
          </w:p>
          <w:p w14:paraId="39F0F8F7"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C8BDD5E" w14:textId="77777777" w:rsidR="00E752B6" w:rsidRPr="00B138F3" w:rsidRDefault="00E752B6" w:rsidP="009216D6">
            <w:pPr>
              <w:widowControl w:val="0"/>
              <w:spacing w:after="160"/>
              <w:jc w:val="right"/>
              <w:rPr>
                <w:rFonts w:ascii="GHEA Grapalat" w:hAnsi="GHEA Grapalat" w:cs="Tahoma"/>
              </w:rPr>
            </w:pPr>
          </w:p>
          <w:p w14:paraId="4CB83D7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31B8BE6" w14:textId="77777777" w:rsidR="00E752B6" w:rsidRPr="00B138F3" w:rsidRDefault="00E752B6" w:rsidP="009216D6">
            <w:pPr>
              <w:widowControl w:val="0"/>
              <w:spacing w:after="160"/>
              <w:rPr>
                <w:rFonts w:ascii="GHEA Grapalat" w:hAnsi="GHEA Grapalat" w:cs="Sylfaen"/>
              </w:rPr>
            </w:pPr>
          </w:p>
          <w:p w14:paraId="62D2C5D4"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6F4CEAD9"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48C76A97"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55108FC" w14:textId="77777777" w:rsidR="00E752B6" w:rsidRPr="00B138F3" w:rsidRDefault="00E752B6" w:rsidP="009216D6">
            <w:pPr>
              <w:widowControl w:val="0"/>
              <w:spacing w:after="160"/>
              <w:rPr>
                <w:rFonts w:ascii="GHEA Grapalat" w:hAnsi="GHEA Grapalat"/>
              </w:rPr>
            </w:pPr>
          </w:p>
          <w:p w14:paraId="30D27521"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4E434B4"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1C69C55" w14:textId="77777777" w:rsidR="00E752B6" w:rsidRPr="00B138F3" w:rsidRDefault="00E752B6" w:rsidP="009216D6">
            <w:pPr>
              <w:widowControl w:val="0"/>
              <w:spacing w:after="160"/>
              <w:rPr>
                <w:rFonts w:ascii="GHEA Grapalat" w:hAnsi="GHEA Grapalat" w:cs="Tahoma"/>
              </w:rPr>
            </w:pPr>
          </w:p>
          <w:p w14:paraId="0B683289"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7677A73"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7D16EF6" w14:textId="77777777" w:rsidR="00E752B6" w:rsidRPr="00B138F3" w:rsidRDefault="00E752B6" w:rsidP="009216D6">
            <w:pPr>
              <w:widowControl w:val="0"/>
              <w:spacing w:after="160"/>
              <w:rPr>
                <w:rFonts w:ascii="GHEA Grapalat" w:hAnsi="GHEA Grapalat" w:cs="Tahoma"/>
              </w:rPr>
            </w:pPr>
          </w:p>
          <w:p w14:paraId="589A9D6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3E951737"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8A8658E" w14:textId="77777777" w:rsidR="00E752B6" w:rsidRPr="00B138F3" w:rsidRDefault="00E752B6" w:rsidP="009216D6">
            <w:pPr>
              <w:widowControl w:val="0"/>
              <w:spacing w:after="160"/>
              <w:rPr>
                <w:rFonts w:ascii="GHEA Grapalat" w:hAnsi="GHEA Grapalat" w:cs="Arial"/>
              </w:rPr>
            </w:pPr>
          </w:p>
        </w:tc>
      </w:tr>
      <w:tr w:rsidR="00E752B6" w:rsidRPr="00B138F3" w14:paraId="3F0B72E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4DA872E"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E80F5C1" w14:textId="77777777" w:rsidR="00E752B6" w:rsidRPr="00B138F3" w:rsidRDefault="00E752B6" w:rsidP="009216D6">
            <w:pPr>
              <w:widowControl w:val="0"/>
              <w:spacing w:after="160"/>
              <w:rPr>
                <w:rFonts w:ascii="GHEA Grapalat" w:hAnsi="GHEA Grapalat" w:cs="Sylfaen"/>
              </w:rPr>
            </w:pPr>
          </w:p>
          <w:p w14:paraId="3460EBAB"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53DD106"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F8874C0" w14:textId="77777777" w:rsidR="00E752B6" w:rsidRPr="00B138F3" w:rsidRDefault="00E752B6" w:rsidP="009216D6">
            <w:pPr>
              <w:widowControl w:val="0"/>
              <w:spacing w:after="160"/>
              <w:rPr>
                <w:rFonts w:ascii="GHEA Grapalat" w:hAnsi="GHEA Grapalat"/>
              </w:rPr>
            </w:pPr>
          </w:p>
          <w:p w14:paraId="20F3AB9D"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5443C6C" w14:textId="77777777" w:rsidR="00E752B6" w:rsidRPr="00B138F3" w:rsidRDefault="00E752B6" w:rsidP="00E752B6">
      <w:pPr>
        <w:widowControl w:val="0"/>
        <w:spacing w:after="160"/>
        <w:jc w:val="center"/>
        <w:rPr>
          <w:rFonts w:ascii="GHEA Grapalat" w:hAnsi="GHEA Grapalat" w:cs="Sylfaen"/>
        </w:rPr>
      </w:pPr>
    </w:p>
    <w:p w14:paraId="15CEC4AB" w14:textId="77777777" w:rsidR="00E752B6" w:rsidRPr="00E752B6" w:rsidRDefault="00E752B6" w:rsidP="00BE2572">
      <w:pPr>
        <w:rPr>
          <w:rFonts w:ascii="GHEA Grapalat" w:hAnsi="GHEA Grapalat" w:cs="Sylfaen"/>
        </w:rPr>
      </w:pPr>
    </w:p>
    <w:p w14:paraId="385B87E6" w14:textId="77777777" w:rsidR="00E752B6" w:rsidRDefault="00E752B6" w:rsidP="00BE2572">
      <w:pPr>
        <w:rPr>
          <w:rFonts w:ascii="GHEA Grapalat" w:hAnsi="GHEA Grapalat" w:cs="Sylfaen"/>
          <w:lang w:val="hy-AM"/>
        </w:rPr>
      </w:pPr>
    </w:p>
    <w:p w14:paraId="2A7949BD" w14:textId="77777777" w:rsidR="00E752B6" w:rsidRDefault="00E752B6" w:rsidP="00BE2572">
      <w:pPr>
        <w:rPr>
          <w:rFonts w:ascii="GHEA Grapalat" w:hAnsi="GHEA Grapalat" w:cs="Sylfaen"/>
          <w:lang w:val="hy-AM"/>
        </w:rPr>
      </w:pPr>
    </w:p>
    <w:p w14:paraId="0A0EA092" w14:textId="77777777" w:rsidR="00E752B6" w:rsidRDefault="00E752B6" w:rsidP="00BE2572">
      <w:pPr>
        <w:rPr>
          <w:rFonts w:ascii="GHEA Grapalat" w:hAnsi="GHEA Grapalat" w:cs="Sylfaen"/>
          <w:lang w:val="hy-AM"/>
        </w:rPr>
      </w:pPr>
    </w:p>
    <w:p w14:paraId="6E32AA66" w14:textId="77777777" w:rsidR="00E752B6" w:rsidRDefault="00E752B6" w:rsidP="00BE2572">
      <w:pPr>
        <w:rPr>
          <w:rFonts w:ascii="GHEA Grapalat" w:hAnsi="GHEA Grapalat" w:cs="Sylfaen"/>
          <w:lang w:val="hy-AM"/>
        </w:rPr>
      </w:pPr>
    </w:p>
    <w:p w14:paraId="28BFEF16" w14:textId="77777777" w:rsidR="00E752B6" w:rsidRDefault="00E752B6" w:rsidP="00BE2572">
      <w:pPr>
        <w:rPr>
          <w:rFonts w:ascii="GHEA Grapalat" w:hAnsi="GHEA Grapalat" w:cs="Sylfaen"/>
          <w:lang w:val="hy-AM"/>
        </w:rPr>
      </w:pPr>
    </w:p>
    <w:p w14:paraId="6643E559" w14:textId="77777777" w:rsidR="00E752B6" w:rsidRDefault="00E752B6" w:rsidP="00BE2572">
      <w:pPr>
        <w:rPr>
          <w:rFonts w:ascii="GHEA Grapalat" w:hAnsi="GHEA Grapalat" w:cs="Sylfaen"/>
          <w:lang w:val="hy-AM"/>
        </w:rPr>
      </w:pPr>
    </w:p>
    <w:p w14:paraId="55C276AD" w14:textId="77777777" w:rsidR="00E752B6" w:rsidRDefault="00E752B6" w:rsidP="00BE2572">
      <w:pPr>
        <w:rPr>
          <w:rFonts w:ascii="GHEA Grapalat" w:hAnsi="GHEA Grapalat" w:cs="Sylfaen"/>
          <w:lang w:val="hy-AM"/>
        </w:rPr>
      </w:pPr>
    </w:p>
    <w:p w14:paraId="204FA18B" w14:textId="77777777" w:rsidR="00E752B6" w:rsidRDefault="00E752B6" w:rsidP="00BE2572">
      <w:pPr>
        <w:rPr>
          <w:rFonts w:ascii="GHEA Grapalat" w:hAnsi="GHEA Grapalat" w:cs="Sylfaen"/>
          <w:lang w:val="hy-AM"/>
        </w:rPr>
      </w:pPr>
    </w:p>
    <w:p w14:paraId="29F50B0B" w14:textId="77777777" w:rsidR="00E752B6" w:rsidRDefault="00E752B6" w:rsidP="00BE2572">
      <w:pPr>
        <w:rPr>
          <w:rFonts w:ascii="GHEA Grapalat" w:hAnsi="GHEA Grapalat" w:cs="Sylfaen"/>
          <w:lang w:val="hy-AM"/>
        </w:rPr>
      </w:pPr>
    </w:p>
    <w:p w14:paraId="38B56BA7" w14:textId="77777777" w:rsidR="00E752B6" w:rsidRDefault="00E752B6" w:rsidP="00BE2572">
      <w:pPr>
        <w:rPr>
          <w:rFonts w:ascii="GHEA Grapalat" w:hAnsi="GHEA Grapalat" w:cs="Sylfaen"/>
          <w:lang w:val="hy-AM"/>
        </w:rPr>
      </w:pPr>
    </w:p>
    <w:p w14:paraId="22EFCA86"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4393CE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2E1B1E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66BAD7E"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7196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BB8A11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5083A9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7BD2AF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F25493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47607B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F12B75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C0F955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CE0E84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B3B8BB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7CB8C5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EB959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7D67B0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A3A85C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22BBD2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305278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98B52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3B4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2D1DC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7F91E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1B2C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84B1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2811C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124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E16E869"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FDEFF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184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A379C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CB810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31AA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257E04B"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0447B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3771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0C0B37"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16DA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047EC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6B1A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D3D1B9"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0216D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855D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5542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1EA9A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AB5694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4B53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ED564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B7197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DE16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6197B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AC4DF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4AB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E88E3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47C5A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B4FA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70D87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D11B1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EECE4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BF51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FAB20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1CAC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174A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E91B1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6607E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1E2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0B8E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3634C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37ABC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8EA6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8DEF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52AB9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CFC8A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58D6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638B5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89FA2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1D15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BD6D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32C7E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4985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5A20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930E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A92E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ABB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884D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B21C3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5D6A7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A24E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1BA9E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5CD4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634DB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A855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FD552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CD58D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F498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081735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133A5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AB7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07EB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8DD4F0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275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8A85C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DF2B0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5CFE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8F99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3F9FF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A4F49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E28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EC8DFC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3DB8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D8EC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0873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93110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F4B5C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B88E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94E4E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C13C8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015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8859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FDEBE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7257BA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1634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3F99E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A3306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9847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085EB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D690AE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0576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0AD8A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CAADD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93A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70607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5B24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D3C9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64F7A3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B363A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6D58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D976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49FED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C8EAB7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A2886F"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358C2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F33EA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BC389E"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0D4C5FD"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DBC44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A9977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D0B3F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5497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03A38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A7BA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BA67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1E47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FAC5B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23B03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DDF0AB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93DD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AB48A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B2702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FFE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2E7B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74F46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74E9C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1DC79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C1B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5A031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D9C29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EC43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4F220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7CE54D0"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9868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2EEB3E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91422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3B89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112C2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7B9CE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34DF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D6905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10C1F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BBC012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8770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AEF20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2C400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5529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230EF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6833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A989C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232912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52D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E211D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77217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FC08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D18F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87220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7A8B6E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89B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83BE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D2A4C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D6E0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6C30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17F31D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961B9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D12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3527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54BD7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34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5902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0CFA7B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CB8C4C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0D89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35809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38114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958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D1EF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D508A0"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AD286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62F5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A634B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63D7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4969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7033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979A597"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6A6A70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824E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71A04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C26DE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A40DE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5A434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73A414" w14:textId="77777777" w:rsidR="00BE2572" w:rsidRPr="00B138F3" w:rsidRDefault="00BE2572" w:rsidP="000745BE">
            <w:pPr>
              <w:widowControl w:val="0"/>
              <w:spacing w:after="120"/>
              <w:jc w:val="center"/>
              <w:rPr>
                <w:rFonts w:ascii="GHEA Grapalat" w:hAnsi="GHEA Grapalat"/>
                <w:sz w:val="18"/>
                <w:szCs w:val="18"/>
              </w:rPr>
            </w:pPr>
          </w:p>
        </w:tc>
      </w:tr>
    </w:tbl>
    <w:p w14:paraId="1066F0CB" w14:textId="77777777" w:rsidR="009C4E45" w:rsidRDefault="009C4E45" w:rsidP="003F4FD0">
      <w:pPr>
        <w:pStyle w:val="norm"/>
        <w:widowControl w:val="0"/>
        <w:spacing w:line="240" w:lineRule="auto"/>
        <w:ind w:firstLine="284"/>
        <w:contextualSpacing/>
        <w:jc w:val="right"/>
        <w:rPr>
          <w:rFonts w:ascii="GHEA Grapalat" w:hAnsi="GHEA Grapalat"/>
          <w:b/>
          <w:sz w:val="24"/>
          <w:szCs w:val="24"/>
        </w:rPr>
      </w:pPr>
    </w:p>
    <w:p w14:paraId="58305943" w14:textId="77777777" w:rsidR="00195BC9" w:rsidRDefault="00195BC9">
      <w:pPr>
        <w:rPr>
          <w:rFonts w:ascii="GHEA Grapalat" w:hAnsi="GHEA Grapalat"/>
          <w:b/>
        </w:rPr>
      </w:pPr>
      <w:r>
        <w:rPr>
          <w:rFonts w:ascii="GHEA Grapalat" w:hAnsi="GHEA Grapalat"/>
          <w:b/>
        </w:rPr>
        <w:br w:type="page"/>
      </w:r>
    </w:p>
    <w:p w14:paraId="51DD3E0C" w14:textId="106507A1" w:rsidR="003B2F27" w:rsidRPr="00A73702"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A73702" w:rsidRPr="00A73702">
        <w:rPr>
          <w:rFonts w:ascii="GHEA Grapalat" w:hAnsi="GHEA Grapalat"/>
          <w:b/>
          <w:sz w:val="24"/>
          <w:szCs w:val="24"/>
        </w:rPr>
        <w:t>4</w:t>
      </w:r>
    </w:p>
    <w:p w14:paraId="2FA242FA" w14:textId="77777777" w:rsidR="00A86664" w:rsidRDefault="003B2F27" w:rsidP="003F4FD0">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14:paraId="7EF04AE1" w14:textId="74419517" w:rsidR="003B2F27" w:rsidRPr="00C95D0C" w:rsidRDefault="003B2F27" w:rsidP="003F4FD0">
      <w:pPr>
        <w:pStyle w:val="BodyTextIndent3"/>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5E11D1">
        <w:rPr>
          <w:rFonts w:ascii="GHEA Grapalat" w:hAnsi="GHEA Grapalat"/>
          <w:b/>
          <w:sz w:val="22"/>
          <w:szCs w:val="22"/>
        </w:rPr>
        <w:t>GHTsDzB-HVKAK-</w:t>
      </w:r>
      <w:r w:rsidR="00E95E86">
        <w:rPr>
          <w:rFonts w:ascii="GHEA Grapalat" w:hAnsi="GHEA Grapalat"/>
          <w:b/>
          <w:sz w:val="22"/>
          <w:szCs w:val="22"/>
        </w:rPr>
        <w:t>2026-19</w:t>
      </w:r>
      <w:r w:rsidR="003F4FD0" w:rsidRPr="00E063D7">
        <w:rPr>
          <w:rFonts w:ascii="GHEA Grapalat" w:hAnsi="GHEA Grapalat"/>
          <w:b/>
          <w:sz w:val="22"/>
          <w:szCs w:val="22"/>
        </w:rPr>
        <w:t>»</w:t>
      </w:r>
    </w:p>
    <w:p w14:paraId="6375A6AD" w14:textId="77777777" w:rsidR="003B2F27" w:rsidRPr="00AD29CE" w:rsidRDefault="003B2F27" w:rsidP="003B2F27">
      <w:pPr>
        <w:widowControl w:val="0"/>
        <w:spacing w:after="160" w:line="360" w:lineRule="auto"/>
        <w:jc w:val="right"/>
        <w:rPr>
          <w:rFonts w:ascii="GHEA Grapalat" w:hAnsi="GHEA Grapalat"/>
          <w:i/>
        </w:rPr>
      </w:pPr>
    </w:p>
    <w:p w14:paraId="33882E50"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14:paraId="0A658962"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3B9FBABB" w14:textId="77777777" w:rsidTr="005B7138">
        <w:tc>
          <w:tcPr>
            <w:tcW w:w="4643" w:type="dxa"/>
          </w:tcPr>
          <w:p w14:paraId="745431AA" w14:textId="77777777"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D024862" w14:textId="77777777"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79CB7DAF" w14:textId="77777777"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С. Атояна</w:t>
      </w:r>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EA1960B" w14:textId="77777777" w:rsidR="00C169CB" w:rsidRDefault="00C169CB" w:rsidP="003F4FD0">
      <w:pPr>
        <w:contextualSpacing/>
        <w:jc w:val="center"/>
        <w:rPr>
          <w:rFonts w:ascii="GHEA Grapalat" w:hAnsi="GHEA Grapalat"/>
          <w:b/>
        </w:rPr>
      </w:pPr>
    </w:p>
    <w:p w14:paraId="6805D406" w14:textId="77777777"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14:paraId="42A3D494"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DA3A5A" w:rsidRPr="005E11D1">
        <w:rPr>
          <w:rFonts w:ascii="GHEA Grapalat" w:hAnsi="GHEA Grapalat"/>
          <w:b/>
        </w:rPr>
        <w:t>юридические консультационные услуги</w:t>
      </w:r>
      <w:r w:rsidR="00DA3A5A">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21F08E9"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BA58FA4" w14:textId="77777777"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14:paraId="39843483"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1FDF4655"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399DBF5"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50981EDE" w14:textId="77777777"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14:paraId="76E514D2" w14:textId="77777777"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4D5CA4E3"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62E882E"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722B463E"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132AA58"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0FBDA227" w14:textId="77777777"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14:paraId="79025DC6" w14:textId="77777777"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lastRenderedPageBreak/>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6AD475B1"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73B3FA2A"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5A9108A1"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904ED92"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1D1AAECB"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3B0506E"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E0A45A8" w14:textId="77777777"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14:paraId="2B1F12A0"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14:paraId="621A60BC"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14:paraId="28FDF99E"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25DFCC3"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5AB6A0ED"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2B488701"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14:paraId="18700237" w14:textId="77777777"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1C11AB16" w14:textId="77777777"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14:paraId="6CDD19D2" w14:textId="77777777"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7"/>
        <w:t>17</w:t>
      </w:r>
      <w:r>
        <w:rPr>
          <w:rFonts w:ascii="GHEA Grapalat" w:hAnsi="GHEA Grapalat"/>
        </w:rPr>
        <w:t>.</w:t>
      </w:r>
    </w:p>
    <w:p w14:paraId="79347B48" w14:textId="77777777" w:rsidR="00BD68F2" w:rsidRPr="00D04EA3" w:rsidRDefault="00BD68F2" w:rsidP="003F4FD0">
      <w:pPr>
        <w:widowControl w:val="0"/>
        <w:tabs>
          <w:tab w:val="left" w:pos="1134"/>
        </w:tabs>
        <w:ind w:firstLine="567"/>
        <w:contextualSpacing/>
        <w:jc w:val="both"/>
        <w:rPr>
          <w:rFonts w:ascii="GHEA Grapalat" w:hAnsi="GHEA Grapalat" w:cs="Sylfaen"/>
        </w:rPr>
      </w:pPr>
    </w:p>
    <w:p w14:paraId="6D6A6BDE" w14:textId="77777777"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6B92773" w14:textId="77777777"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lastRenderedPageBreak/>
        <w:t>Цена предоставления услуги стабильна, и Исполнитель не вправе требовать увеличения, а Заказчик — снижения этой цены.</w:t>
      </w:r>
    </w:p>
    <w:p w14:paraId="282B2DBC" w14:textId="77777777"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41CF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14:paraId="1B865FAA" w14:textId="77777777"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14:paraId="0D10B27C" w14:textId="77777777" w:rsidR="00456C67" w:rsidRDefault="00456C67" w:rsidP="00456C67">
      <w:pPr>
        <w:widowControl w:val="0"/>
        <w:ind w:firstLine="720"/>
        <w:contextualSpacing/>
        <w:jc w:val="center"/>
        <w:rPr>
          <w:rFonts w:ascii="GHEA Grapalat" w:hAnsi="GHEA Grapalat"/>
        </w:rPr>
      </w:pPr>
    </w:p>
    <w:p w14:paraId="549BFB97" w14:textId="77777777"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14:paraId="7F0FA0B3"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594F2DC"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E3590E8"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3804C37D"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9CC5686" w14:textId="77777777"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1F200A6E" w14:textId="77777777"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B3CD6D5"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580A7E0C" w14:textId="77777777" w:rsidR="003B2F27" w:rsidRPr="00AD29CE" w:rsidRDefault="003B2F27" w:rsidP="003F4FD0">
      <w:pPr>
        <w:widowControl w:val="0"/>
        <w:ind w:firstLine="720"/>
        <w:contextualSpacing/>
        <w:jc w:val="center"/>
        <w:rPr>
          <w:rFonts w:ascii="GHEA Grapalat" w:hAnsi="GHEA Grapalat" w:cs="Sylfaen"/>
        </w:rPr>
      </w:pPr>
    </w:p>
    <w:p w14:paraId="259275F1" w14:textId="77777777"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14:paraId="7EC36162" w14:textId="77777777"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w:t>
      </w:r>
      <w:r w:rsidRPr="00AD29CE">
        <w:rPr>
          <w:rFonts w:ascii="GHEA Grapalat" w:hAnsi="GHEA Grapalat"/>
        </w:rPr>
        <w:lastRenderedPageBreak/>
        <w:t>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87BEDB4" w14:textId="77777777" w:rsidR="0043443E" w:rsidRPr="00E661BE" w:rsidRDefault="0043443E" w:rsidP="003F4FD0">
      <w:pPr>
        <w:contextualSpacing/>
        <w:jc w:val="center"/>
        <w:rPr>
          <w:rFonts w:ascii="GHEA Grapalat" w:hAnsi="GHEA Grapalat"/>
          <w:b/>
        </w:rPr>
      </w:pPr>
    </w:p>
    <w:p w14:paraId="355AEB08" w14:textId="77777777"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14:paraId="7BF7672C"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5D3DF7F2"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D5DED96" w14:textId="77777777"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77051D6"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7B003703"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524B57BD"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2F71CBFF" w14:textId="77777777"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BABC36A"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477481D0" w14:textId="77777777"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BA4ED44" w14:textId="77777777"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8"/>
        <w:t>22</w:t>
      </w:r>
      <w:r w:rsidRPr="00AD29CE">
        <w:rPr>
          <w:rFonts w:ascii="GHEA Grapalat" w:hAnsi="GHEA Grapalat"/>
        </w:rPr>
        <w:t>.</w:t>
      </w:r>
    </w:p>
    <w:p w14:paraId="612F2856"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w:t>
      </w:r>
      <w:r w:rsidRPr="00AD29CE">
        <w:rPr>
          <w:rFonts w:ascii="GHEA Grapalat" w:hAnsi="GHEA Grapalat"/>
        </w:rPr>
        <w:lastRenderedPageBreak/>
        <w:t>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9"/>
        <w:t>23</w:t>
      </w:r>
      <w:r w:rsidRPr="00AD29CE">
        <w:rPr>
          <w:rFonts w:ascii="GHEA Grapalat" w:hAnsi="GHEA Grapalat"/>
        </w:rPr>
        <w:t>.</w:t>
      </w:r>
    </w:p>
    <w:p w14:paraId="692B54E4"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3E648D03" w14:textId="77777777"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3282924B" w14:textId="77777777"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63317CB"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0124AAB4" w14:textId="77777777" w:rsidR="00076092" w:rsidRPr="00076092" w:rsidRDefault="003B2F27" w:rsidP="00A73702">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46126AF9" w14:textId="1CB28573" w:rsidR="00A73702" w:rsidRDefault="00A73702" w:rsidP="00A73702">
      <w:pPr>
        <w:widowControl w:val="0"/>
        <w:tabs>
          <w:tab w:val="left" w:pos="1276"/>
        </w:tabs>
        <w:ind w:firstLine="567"/>
        <w:jc w:val="both"/>
        <w:rPr>
          <w:rFonts w:ascii="GHEA Grapalat" w:hAnsi="GHEA Grapalat"/>
        </w:rPr>
      </w:pPr>
      <w:r>
        <w:rPr>
          <w:rFonts w:ascii="GHEA Grapalat" w:hAnsi="GHEA Grapalat"/>
        </w:rPr>
        <w:t xml:space="preserve">7.12. </w:t>
      </w:r>
      <w:r w:rsidRPr="00A73702">
        <w:rPr>
          <w:rFonts w:ascii="GHEA Grapalat" w:hAnsi="GHEA Grapalat"/>
        </w:rPr>
        <w:t>Исполнитель</w:t>
      </w:r>
      <w:r w:rsidRPr="00B40E38">
        <w:rPr>
          <w:rFonts w:ascii="GHEA Grapalat" w:hAnsi="GHEA Grapalat"/>
        </w:rPr>
        <w:t xml:space="preserve"> </w:t>
      </w:r>
      <w:r w:rsidRPr="00A73702">
        <w:rPr>
          <w:rFonts w:ascii="GHEA Grapalat" w:hAnsi="GHEA Grapalat"/>
        </w:rPr>
        <w:t>имеет право</w:t>
      </w:r>
      <w:r w:rsidRPr="00B40E38">
        <w:rPr>
          <w:rFonts w:ascii="GHEA Grapalat" w:hAnsi="GHEA Grapalat"/>
        </w:rPr>
        <w:t xml:space="preserve"> </w:t>
      </w:r>
      <w:r w:rsidRPr="00A73702">
        <w:rPr>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B40E38">
        <w:rPr>
          <w:rFonts w:ascii="GHEA Grapalat" w:hAnsi="GHEA Grapalat"/>
        </w:rPr>
        <w:t xml:space="preserve"> </w:t>
      </w:r>
      <w:r w:rsidRPr="00A73702">
        <w:rPr>
          <w:rFonts w:ascii="GHEA Grapalat" w:hAnsi="GHEA Grapalat"/>
        </w:rPr>
        <w:t xml:space="preserve">(далее-договор факторинга). 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sidRPr="00A73702">
        <w:rPr>
          <w:rFonts w:ascii="GHEA Grapalat" w:hAnsi="GHEA Grapalat"/>
        </w:rPr>
        <w:t>Заказчик</w:t>
      </w:r>
      <w:r w:rsidRPr="00B43171">
        <w:rPr>
          <w:rFonts w:ascii="GHEA Grapalat" w:hAnsi="GHEA Grapalat"/>
        </w:rPr>
        <w:t xml:space="preserve"> </w:t>
      </w:r>
      <w:r w:rsidRPr="00A73702">
        <w:rPr>
          <w:rFonts w:ascii="GHEA Grapalat" w:hAnsi="GHEA Grapalat"/>
        </w:rPr>
        <w:t>при осуществлении платежей обеспечивает расчет и зачет штрафов и пеней Исполнителю</w:t>
      </w:r>
      <w:r w:rsidRPr="00B43171">
        <w:rPr>
          <w:rFonts w:ascii="GHEA Grapalat" w:hAnsi="GHEA Grapalat"/>
        </w:rPr>
        <w:t xml:space="preserve"> </w:t>
      </w:r>
      <w:r w:rsidRPr="00A73702">
        <w:rPr>
          <w:rFonts w:ascii="GHEA Grapalat" w:hAnsi="GHEA Grapalat"/>
        </w:rPr>
        <w:t>с суммами, подлежащими уплате, независимо от</w:t>
      </w:r>
      <w:r w:rsidRPr="00B43171">
        <w:rPr>
          <w:rFonts w:ascii="GHEA Grapalat" w:hAnsi="GHEA Grapalat"/>
        </w:rPr>
        <w:t xml:space="preserve"> </w:t>
      </w:r>
      <w:r w:rsidRPr="00A73702">
        <w:rPr>
          <w:rFonts w:ascii="GHEA Grapalat" w:hAnsi="GHEA Grapalat"/>
        </w:rPr>
        <w:t>того,</w:t>
      </w:r>
      <w:r w:rsidRPr="00B43171">
        <w:rPr>
          <w:rFonts w:ascii="GHEA Grapalat" w:hAnsi="GHEA Grapalat"/>
        </w:rPr>
        <w:t xml:space="preserve"> </w:t>
      </w:r>
      <w:r w:rsidRPr="00A73702">
        <w:rPr>
          <w:rFonts w:ascii="GHEA Grapalat" w:hAnsi="GHEA Grapalat"/>
        </w:rPr>
        <w:t>было ли</w:t>
      </w:r>
      <w:r w:rsidRPr="00B43171">
        <w:rPr>
          <w:rFonts w:ascii="GHEA Grapalat" w:hAnsi="GHEA Grapalat"/>
        </w:rPr>
        <w:t xml:space="preserve"> </w:t>
      </w:r>
      <w:r w:rsidRPr="00A73702">
        <w:rPr>
          <w:rFonts w:ascii="GHEA Grapalat" w:hAnsi="GHEA Grapalat"/>
        </w:rPr>
        <w:t>уступлено требование. При</w:t>
      </w:r>
      <w:r w:rsidRPr="00B43171">
        <w:rPr>
          <w:rFonts w:ascii="GHEA Grapalat" w:hAnsi="GHEA Grapalat"/>
        </w:rPr>
        <w:t xml:space="preserve"> </w:t>
      </w:r>
      <w:r w:rsidRPr="00A73702">
        <w:rPr>
          <w:rFonts w:ascii="GHEA Grapalat" w:hAnsi="GHEA Grapalat"/>
        </w:rPr>
        <w:t xml:space="preserve">этом, в случае получения письменного уведомления об уступке требования на основании договора факторинга </w:t>
      </w:r>
      <w:r w:rsidRPr="00A73702">
        <w:rPr>
          <w:rFonts w:ascii="GHEA Grapalat" w:hAnsi="GHEA Grapalat"/>
        </w:rPr>
        <w:lastRenderedPageBreak/>
        <w:t>(Приложение N 4) Заказчик</w:t>
      </w:r>
      <w:r w:rsidRPr="00B43171">
        <w:rPr>
          <w:rFonts w:ascii="GHEA Grapalat" w:hAnsi="GHEA Grapalat"/>
        </w:rPr>
        <w:t xml:space="preserve"> </w:t>
      </w:r>
      <w:r w:rsidRPr="00A73702">
        <w:rPr>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A73702">
        <w:rPr>
          <w:rFonts w:ascii="GHEA Grapalat" w:hAnsi="GHEA Grapalat"/>
        </w:rPr>
        <w:t>агенту, если</w:t>
      </w:r>
      <w:r w:rsidRPr="00B43171">
        <w:rPr>
          <w:rFonts w:ascii="GHEA Grapalat" w:hAnsi="GHEA Grapalat"/>
        </w:rPr>
        <w:t xml:space="preserve"> </w:t>
      </w:r>
      <w:r w:rsidRPr="00A73702">
        <w:rPr>
          <w:rFonts w:ascii="GHEA Grapalat" w:hAnsi="GHEA Grapalat"/>
        </w:rPr>
        <w:t>уведомление</w:t>
      </w:r>
      <w:r w:rsidRPr="00B43171">
        <w:rPr>
          <w:rFonts w:ascii="GHEA Grapalat" w:hAnsi="GHEA Grapalat"/>
        </w:rPr>
        <w:t xml:space="preserve"> </w:t>
      </w:r>
      <w:r w:rsidRPr="00A73702">
        <w:rPr>
          <w:rFonts w:ascii="GHEA Grapalat" w:hAnsi="GHEA Grapalat"/>
        </w:rPr>
        <w:t>было получено</w:t>
      </w:r>
      <w:r w:rsidRPr="00B43171">
        <w:rPr>
          <w:rFonts w:ascii="GHEA Grapalat" w:hAnsi="GHEA Grapalat"/>
        </w:rPr>
        <w:t xml:space="preserve"> </w:t>
      </w:r>
      <w:r w:rsidRPr="00A73702">
        <w:rPr>
          <w:rFonts w:ascii="GHEA Grapalat" w:hAnsi="GHEA Grapalat"/>
        </w:rPr>
        <w:t xml:space="preserve">в день, предшествующий дню внесения Заказчиком платежного поручения и копии протокола в казначейскую систему уполномоченного органа. </w:t>
      </w:r>
    </w:p>
    <w:p w14:paraId="4B9EBE34" w14:textId="77777777" w:rsidR="00A73702" w:rsidRPr="00AD29CE" w:rsidRDefault="00A73702" w:rsidP="00A7370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Pr>
          <w:rFonts w:ascii="GHEA Grapalat" w:hAnsi="GHEA Grapalat"/>
        </w:rPr>
        <w:t>судебном порядке.</w:t>
      </w:r>
    </w:p>
    <w:p w14:paraId="23F3B260" w14:textId="77777777" w:rsidR="00A73702" w:rsidRPr="00AD29CE" w:rsidRDefault="00A73702" w:rsidP="00A7370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Pr>
          <w:rFonts w:ascii="GHEA Grapalat" w:hAnsi="GHEA Grapalat"/>
        </w:rPr>
        <w:t>,</w:t>
      </w:r>
      <w:r w:rsidRPr="00AD29CE">
        <w:rPr>
          <w:rFonts w:ascii="GHEA Grapalat" w:hAnsi="GHEA Grapalat"/>
        </w:rPr>
        <w:t xml:space="preserve"> № 3.1 и</w:t>
      </w:r>
      <w:r>
        <w:rPr>
          <w:rFonts w:ascii="GHEA Grapalat" w:hAnsi="GHEA Grapalat"/>
        </w:rPr>
        <w:t xml:space="preserve"> </w:t>
      </w:r>
      <w:r w:rsidRPr="00AD29CE">
        <w:rPr>
          <w:rFonts w:ascii="GHEA Grapalat" w:hAnsi="GHEA Grapalat"/>
        </w:rPr>
        <w:t xml:space="preserve">№ </w:t>
      </w:r>
      <w:r>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70ECC6A" w14:textId="77777777" w:rsidR="00A73702" w:rsidRDefault="00A73702" w:rsidP="00A7370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DC4D98B" w14:textId="07B65516" w:rsidR="00A73702" w:rsidRPr="00AD29CE" w:rsidRDefault="00A73702" w:rsidP="00A7370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6.</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Pr="00A73702">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 </w:t>
      </w:r>
    </w:p>
    <w:p w14:paraId="3A24020F" w14:textId="32102DC0" w:rsidR="00067561" w:rsidRPr="00A73702" w:rsidRDefault="00067561" w:rsidP="00067561">
      <w:pPr>
        <w:widowControl w:val="0"/>
        <w:tabs>
          <w:tab w:val="left" w:pos="1276"/>
        </w:tabs>
        <w:ind w:firstLine="567"/>
        <w:contextualSpacing/>
        <w:jc w:val="both"/>
        <w:rPr>
          <w:rFonts w:ascii="GHEA Grapalat" w:hAnsi="GHEA Grapalat"/>
        </w:rPr>
      </w:pPr>
    </w:p>
    <w:p w14:paraId="126FC368" w14:textId="77777777" w:rsidR="00067561" w:rsidRPr="00AD29CE" w:rsidRDefault="00067561" w:rsidP="003F4FD0">
      <w:pPr>
        <w:widowControl w:val="0"/>
        <w:tabs>
          <w:tab w:val="left" w:pos="1276"/>
        </w:tabs>
        <w:ind w:firstLine="567"/>
        <w:contextualSpacing/>
        <w:jc w:val="both"/>
        <w:rPr>
          <w:rFonts w:ascii="GHEA Grapalat" w:hAnsi="GHEA Grapalat"/>
          <w:bCs/>
        </w:rPr>
      </w:pPr>
    </w:p>
    <w:p w14:paraId="64A82AF8" w14:textId="77777777" w:rsidR="003B2F27" w:rsidRPr="00AD29CE" w:rsidRDefault="003B2F27" w:rsidP="003F4FD0">
      <w:pPr>
        <w:widowControl w:val="0"/>
        <w:contextualSpacing/>
        <w:rPr>
          <w:rFonts w:ascii="GHEA Grapalat" w:hAnsi="GHEA Grapalat"/>
        </w:rPr>
      </w:pPr>
    </w:p>
    <w:p w14:paraId="22856328" w14:textId="77777777"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6ECF83E2" w14:textId="77777777" w:rsidTr="005B7138">
        <w:trPr>
          <w:jc w:val="center"/>
        </w:trPr>
        <w:tc>
          <w:tcPr>
            <w:tcW w:w="4536" w:type="dxa"/>
          </w:tcPr>
          <w:p w14:paraId="7239C10E" w14:textId="77777777"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2CB039E3" w14:textId="77777777"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14:paraId="7FA9806B" w14:textId="77777777"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14:paraId="24B0899A" w14:textId="77777777" w:rsidR="003B2F27" w:rsidRDefault="003B2F27" w:rsidP="003F4FD0">
            <w:pPr>
              <w:widowControl w:val="0"/>
              <w:contextualSpacing/>
              <w:jc w:val="center"/>
              <w:rPr>
                <w:rFonts w:ascii="GHEA Grapalat" w:hAnsi="GHEA Grapalat"/>
                <w:lang w:val="en-US"/>
              </w:rPr>
            </w:pPr>
          </w:p>
          <w:p w14:paraId="239B8ED2" w14:textId="77777777"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14:paraId="21C2D8C5" w14:textId="77777777"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4B02C62C" w14:textId="77777777"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14:paraId="44796033" w14:textId="77777777"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14:paraId="7F6C52AD" w14:textId="77777777" w:rsidR="003B2F27" w:rsidRDefault="003B2F27" w:rsidP="003F4FD0">
            <w:pPr>
              <w:widowControl w:val="0"/>
              <w:contextualSpacing/>
              <w:jc w:val="center"/>
              <w:rPr>
                <w:rFonts w:ascii="GHEA Grapalat" w:hAnsi="GHEA Grapalat"/>
                <w:lang w:val="en-US"/>
              </w:rPr>
            </w:pPr>
          </w:p>
          <w:p w14:paraId="79ACA1FE" w14:textId="77777777"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14:paraId="2A03639F" w14:textId="77777777" w:rsidR="003B2F27" w:rsidRPr="00AD29CE" w:rsidRDefault="003B2F27" w:rsidP="003F4FD0">
      <w:pPr>
        <w:widowControl w:val="0"/>
        <w:ind w:firstLine="709"/>
        <w:contextualSpacing/>
        <w:jc w:val="center"/>
        <w:rPr>
          <w:rFonts w:ascii="GHEA Grapalat" w:hAnsi="GHEA Grapalat"/>
          <w:b/>
        </w:rPr>
      </w:pPr>
    </w:p>
    <w:p w14:paraId="5F11A19A" w14:textId="77777777"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42717ECA" w14:textId="77777777" w:rsidR="003B2F27" w:rsidRPr="00AD29CE" w:rsidRDefault="003B2F27" w:rsidP="003F4FD0">
      <w:pPr>
        <w:widowControl w:val="0"/>
        <w:autoSpaceDE w:val="0"/>
        <w:autoSpaceDN w:val="0"/>
        <w:adjustRightInd w:val="0"/>
        <w:contextualSpacing/>
        <w:jc w:val="right"/>
        <w:rPr>
          <w:rFonts w:ascii="GHEA Grapalat" w:hAnsi="GHEA Grapalat" w:cs="TimesArmenianPSMT"/>
        </w:rPr>
      </w:pPr>
    </w:p>
    <w:p w14:paraId="1719F02A" w14:textId="77777777" w:rsidR="003B2F27" w:rsidRDefault="003B2F27" w:rsidP="003F4FD0">
      <w:pPr>
        <w:contextualSpacing/>
        <w:rPr>
          <w:rFonts w:ascii="GHEA Grapalat" w:hAnsi="GHEA Grapalat"/>
        </w:rPr>
      </w:pPr>
      <w:r>
        <w:rPr>
          <w:rFonts w:ascii="GHEA Grapalat" w:hAnsi="GHEA Grapalat"/>
        </w:rPr>
        <w:br w:type="page"/>
      </w:r>
    </w:p>
    <w:p w14:paraId="591F3A7F" w14:textId="77777777" w:rsidR="003B2F27" w:rsidRPr="00AD29CE" w:rsidRDefault="003B2F27" w:rsidP="00DA3A5A">
      <w:pPr>
        <w:widowControl w:val="0"/>
        <w:jc w:val="right"/>
        <w:rPr>
          <w:rFonts w:ascii="GHEA Grapalat" w:hAnsi="GHEA Grapalat"/>
          <w:i/>
        </w:rPr>
      </w:pPr>
      <w:r w:rsidRPr="00AD29CE">
        <w:rPr>
          <w:rFonts w:ascii="GHEA Grapalat" w:hAnsi="GHEA Grapalat"/>
          <w:i/>
        </w:rPr>
        <w:lastRenderedPageBreak/>
        <w:t>Приложение № 1</w:t>
      </w:r>
    </w:p>
    <w:p w14:paraId="1E13FFAB" w14:textId="77777777" w:rsidR="003B2F27" w:rsidRPr="00AD29CE" w:rsidRDefault="003B2F27" w:rsidP="00DA3A5A">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043FB52" w14:textId="77777777" w:rsidR="003B2F27" w:rsidRPr="00AD29CE" w:rsidRDefault="003B2F27" w:rsidP="003B2F27">
      <w:pPr>
        <w:widowControl w:val="0"/>
        <w:spacing w:after="160" w:line="360" w:lineRule="auto"/>
        <w:jc w:val="center"/>
        <w:rPr>
          <w:rFonts w:ascii="GHEA Grapalat" w:hAnsi="GHEA Grapalat"/>
        </w:rPr>
      </w:pPr>
    </w:p>
    <w:p w14:paraId="4B0D351B" w14:textId="77777777"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0"/>
        <w:t>*</w:t>
      </w:r>
    </w:p>
    <w:p w14:paraId="54BB2F1D" w14:textId="77777777" w:rsidR="00D84731" w:rsidRPr="00AD29CE" w:rsidRDefault="00D84731" w:rsidP="00D84731">
      <w:pPr>
        <w:widowControl w:val="0"/>
        <w:spacing w:after="160" w:line="360" w:lineRule="auto"/>
        <w:jc w:val="right"/>
        <w:rPr>
          <w:rFonts w:ascii="GHEA Grapalat" w:hAnsi="GHEA Grapalat"/>
        </w:rPr>
      </w:pPr>
      <w:r w:rsidRPr="00AD29CE">
        <w:rPr>
          <w:rFonts w:ascii="GHEA Grapalat" w:hAnsi="GHEA Grapalat"/>
        </w:rPr>
        <w:t>драмов РА</w:t>
      </w:r>
    </w:p>
    <w:tbl>
      <w:tblPr>
        <w:tblW w:w="11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1769"/>
        <w:gridCol w:w="1597"/>
        <w:gridCol w:w="760"/>
        <w:gridCol w:w="354"/>
        <w:gridCol w:w="1283"/>
        <w:gridCol w:w="786"/>
        <w:gridCol w:w="872"/>
        <w:gridCol w:w="2122"/>
      </w:tblGrid>
      <w:tr w:rsidR="00DA3A5A" w:rsidRPr="00E40AC8" w14:paraId="4B651806" w14:textId="77777777" w:rsidTr="00DA3A5A">
        <w:trPr>
          <w:trHeight w:val="422"/>
          <w:jc w:val="center"/>
        </w:trPr>
        <w:tc>
          <w:tcPr>
            <w:tcW w:w="11258" w:type="dxa"/>
            <w:gridSpan w:val="9"/>
          </w:tcPr>
          <w:p w14:paraId="2C0B5FC0" w14:textId="77777777" w:rsidR="00DA3A5A" w:rsidRPr="00E40AC8" w:rsidRDefault="00DA3A5A" w:rsidP="00BF2809">
            <w:pPr>
              <w:widowControl w:val="0"/>
              <w:spacing w:after="120"/>
              <w:jc w:val="center"/>
              <w:rPr>
                <w:rFonts w:ascii="GHEA Grapalat" w:hAnsi="GHEA Grapalat"/>
                <w:sz w:val="20"/>
              </w:rPr>
            </w:pPr>
            <w:r w:rsidRPr="00E40AC8">
              <w:rPr>
                <w:rFonts w:ascii="GHEA Grapalat" w:hAnsi="GHEA Grapalat"/>
                <w:sz w:val="20"/>
              </w:rPr>
              <w:t>Услуги</w:t>
            </w:r>
          </w:p>
        </w:tc>
      </w:tr>
      <w:tr w:rsidR="00DA3A5A" w:rsidRPr="00E40AC8" w14:paraId="79142C93" w14:textId="77777777" w:rsidTr="00DA3A5A">
        <w:trPr>
          <w:trHeight w:val="247"/>
          <w:jc w:val="center"/>
        </w:trPr>
        <w:tc>
          <w:tcPr>
            <w:tcW w:w="1715" w:type="dxa"/>
            <w:vMerge w:val="restart"/>
            <w:vAlign w:val="center"/>
          </w:tcPr>
          <w:p w14:paraId="00577EC4" w14:textId="77777777"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номер предусмотренного приглашением лота</w:t>
            </w:r>
          </w:p>
        </w:tc>
        <w:tc>
          <w:tcPr>
            <w:tcW w:w="1769" w:type="dxa"/>
            <w:vMerge w:val="restart"/>
            <w:vAlign w:val="center"/>
          </w:tcPr>
          <w:p w14:paraId="37A6DDDA" w14:textId="77777777"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промежуточный код, предусмотренный планом закупок по классификации ЕЗК (CPV)</w:t>
            </w:r>
          </w:p>
        </w:tc>
        <w:tc>
          <w:tcPr>
            <w:tcW w:w="1597" w:type="dxa"/>
            <w:vMerge w:val="restart"/>
            <w:vAlign w:val="center"/>
          </w:tcPr>
          <w:p w14:paraId="1799B3F7" w14:textId="77777777"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техническая характеристика</w:t>
            </w:r>
          </w:p>
        </w:tc>
        <w:tc>
          <w:tcPr>
            <w:tcW w:w="1114" w:type="dxa"/>
            <w:gridSpan w:val="2"/>
            <w:vMerge w:val="restart"/>
            <w:vAlign w:val="center"/>
          </w:tcPr>
          <w:p w14:paraId="7E99BC54" w14:textId="77777777"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единица измерения</w:t>
            </w:r>
          </w:p>
        </w:tc>
        <w:tc>
          <w:tcPr>
            <w:tcW w:w="1283" w:type="dxa"/>
            <w:vMerge w:val="restart"/>
            <w:vAlign w:val="center"/>
          </w:tcPr>
          <w:p w14:paraId="6ADAEC28" w14:textId="77777777"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общая цена/драмов РА</w:t>
            </w:r>
          </w:p>
        </w:tc>
        <w:tc>
          <w:tcPr>
            <w:tcW w:w="786" w:type="dxa"/>
            <w:vMerge w:val="restart"/>
            <w:vAlign w:val="center"/>
          </w:tcPr>
          <w:p w14:paraId="6BA2AE4B" w14:textId="77777777"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общий объем</w:t>
            </w:r>
          </w:p>
        </w:tc>
        <w:tc>
          <w:tcPr>
            <w:tcW w:w="2994" w:type="dxa"/>
            <w:gridSpan w:val="2"/>
            <w:vAlign w:val="center"/>
          </w:tcPr>
          <w:p w14:paraId="5B056583" w14:textId="77777777"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предоставления</w:t>
            </w:r>
          </w:p>
        </w:tc>
      </w:tr>
      <w:tr w:rsidR="00DA3A5A" w:rsidRPr="00E40AC8" w14:paraId="4760BEFD" w14:textId="77777777" w:rsidTr="00DA3A5A">
        <w:trPr>
          <w:trHeight w:val="501"/>
          <w:jc w:val="center"/>
        </w:trPr>
        <w:tc>
          <w:tcPr>
            <w:tcW w:w="1715" w:type="dxa"/>
            <w:vMerge/>
            <w:vAlign w:val="center"/>
          </w:tcPr>
          <w:p w14:paraId="15FF0961" w14:textId="77777777" w:rsidR="00DA3A5A" w:rsidRPr="00DA3A5A" w:rsidRDefault="00DA3A5A" w:rsidP="00BF2809">
            <w:pPr>
              <w:widowControl w:val="0"/>
              <w:spacing w:after="120"/>
              <w:jc w:val="center"/>
              <w:rPr>
                <w:rFonts w:ascii="GHEA Grapalat" w:hAnsi="GHEA Grapalat"/>
                <w:sz w:val="18"/>
                <w:szCs w:val="18"/>
              </w:rPr>
            </w:pPr>
          </w:p>
        </w:tc>
        <w:tc>
          <w:tcPr>
            <w:tcW w:w="1769" w:type="dxa"/>
            <w:vMerge/>
            <w:vAlign w:val="center"/>
          </w:tcPr>
          <w:p w14:paraId="74177905" w14:textId="77777777" w:rsidR="00DA3A5A" w:rsidRPr="00DA3A5A" w:rsidRDefault="00DA3A5A" w:rsidP="00BF2809">
            <w:pPr>
              <w:widowControl w:val="0"/>
              <w:spacing w:after="120"/>
              <w:jc w:val="center"/>
              <w:rPr>
                <w:rFonts w:ascii="GHEA Grapalat" w:hAnsi="GHEA Grapalat"/>
                <w:sz w:val="18"/>
                <w:szCs w:val="18"/>
              </w:rPr>
            </w:pPr>
          </w:p>
        </w:tc>
        <w:tc>
          <w:tcPr>
            <w:tcW w:w="1597" w:type="dxa"/>
            <w:vMerge/>
            <w:vAlign w:val="center"/>
          </w:tcPr>
          <w:p w14:paraId="438AAA27" w14:textId="77777777" w:rsidR="00DA3A5A" w:rsidRPr="00DA3A5A" w:rsidRDefault="00DA3A5A" w:rsidP="00BF2809">
            <w:pPr>
              <w:widowControl w:val="0"/>
              <w:spacing w:after="120"/>
              <w:jc w:val="center"/>
              <w:rPr>
                <w:rFonts w:ascii="GHEA Grapalat" w:hAnsi="GHEA Grapalat"/>
                <w:sz w:val="18"/>
                <w:szCs w:val="18"/>
              </w:rPr>
            </w:pPr>
          </w:p>
        </w:tc>
        <w:tc>
          <w:tcPr>
            <w:tcW w:w="1114" w:type="dxa"/>
            <w:gridSpan w:val="2"/>
            <w:vMerge/>
            <w:vAlign w:val="center"/>
          </w:tcPr>
          <w:p w14:paraId="39AE8564" w14:textId="77777777" w:rsidR="00DA3A5A" w:rsidRPr="00DA3A5A" w:rsidRDefault="00DA3A5A" w:rsidP="00BF2809">
            <w:pPr>
              <w:widowControl w:val="0"/>
              <w:spacing w:after="120"/>
              <w:jc w:val="center"/>
              <w:rPr>
                <w:rFonts w:ascii="GHEA Grapalat" w:hAnsi="GHEA Grapalat"/>
                <w:sz w:val="18"/>
                <w:szCs w:val="18"/>
              </w:rPr>
            </w:pPr>
          </w:p>
        </w:tc>
        <w:tc>
          <w:tcPr>
            <w:tcW w:w="1283" w:type="dxa"/>
            <w:vMerge/>
            <w:vAlign w:val="center"/>
          </w:tcPr>
          <w:p w14:paraId="77402464" w14:textId="77777777" w:rsidR="00DA3A5A" w:rsidRPr="00DA3A5A" w:rsidRDefault="00DA3A5A" w:rsidP="00BF2809">
            <w:pPr>
              <w:widowControl w:val="0"/>
              <w:spacing w:after="120"/>
              <w:jc w:val="center"/>
              <w:rPr>
                <w:rFonts w:ascii="GHEA Grapalat" w:hAnsi="GHEA Grapalat"/>
                <w:sz w:val="18"/>
                <w:szCs w:val="18"/>
              </w:rPr>
            </w:pPr>
          </w:p>
        </w:tc>
        <w:tc>
          <w:tcPr>
            <w:tcW w:w="786" w:type="dxa"/>
            <w:vMerge/>
            <w:vAlign w:val="center"/>
          </w:tcPr>
          <w:p w14:paraId="72C11313" w14:textId="77777777" w:rsidR="00DA3A5A" w:rsidRPr="00DA3A5A" w:rsidRDefault="00DA3A5A" w:rsidP="00BF2809">
            <w:pPr>
              <w:widowControl w:val="0"/>
              <w:spacing w:after="120"/>
              <w:jc w:val="center"/>
              <w:rPr>
                <w:rFonts w:ascii="GHEA Grapalat" w:hAnsi="GHEA Grapalat"/>
                <w:sz w:val="18"/>
                <w:szCs w:val="18"/>
              </w:rPr>
            </w:pPr>
          </w:p>
        </w:tc>
        <w:tc>
          <w:tcPr>
            <w:tcW w:w="872" w:type="dxa"/>
            <w:vAlign w:val="center"/>
          </w:tcPr>
          <w:p w14:paraId="7405BEC1" w14:textId="77777777"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адрес</w:t>
            </w:r>
          </w:p>
        </w:tc>
        <w:tc>
          <w:tcPr>
            <w:tcW w:w="2122" w:type="dxa"/>
            <w:vAlign w:val="center"/>
          </w:tcPr>
          <w:p w14:paraId="1B73DFE3" w14:textId="77777777" w:rsidR="00DA3A5A" w:rsidRPr="00DA3A5A" w:rsidRDefault="00DA3A5A" w:rsidP="00BF2809">
            <w:pPr>
              <w:widowControl w:val="0"/>
              <w:spacing w:after="120"/>
              <w:jc w:val="center"/>
              <w:rPr>
                <w:rFonts w:ascii="GHEA Grapalat" w:hAnsi="GHEA Grapalat"/>
                <w:sz w:val="18"/>
                <w:szCs w:val="18"/>
                <w:lang w:val="en-US"/>
              </w:rPr>
            </w:pPr>
            <w:r w:rsidRPr="00DA3A5A">
              <w:rPr>
                <w:rFonts w:ascii="GHEA Grapalat" w:hAnsi="GHEA Grapalat"/>
                <w:sz w:val="18"/>
                <w:szCs w:val="18"/>
              </w:rPr>
              <w:t>срок</w:t>
            </w:r>
            <w:r w:rsidRPr="00DA3A5A">
              <w:rPr>
                <w:rStyle w:val="FootnoteReference"/>
                <w:rFonts w:ascii="GHEA Grapalat" w:hAnsi="GHEA Grapalat"/>
                <w:sz w:val="18"/>
                <w:szCs w:val="18"/>
              </w:rPr>
              <w:footnoteReference w:customMarkFollows="1" w:id="11"/>
              <w:t>**</w:t>
            </w:r>
          </w:p>
        </w:tc>
      </w:tr>
      <w:tr w:rsidR="00DA3A5A" w:rsidRPr="00E40AC8" w14:paraId="6F88A262" w14:textId="77777777" w:rsidTr="00DA3A5A">
        <w:trPr>
          <w:trHeight w:val="277"/>
          <w:jc w:val="center"/>
        </w:trPr>
        <w:tc>
          <w:tcPr>
            <w:tcW w:w="1715" w:type="dxa"/>
            <w:vAlign w:val="center"/>
          </w:tcPr>
          <w:p w14:paraId="658BBA3D" w14:textId="77777777" w:rsidR="00DA3A5A" w:rsidRPr="00DA3A5A" w:rsidRDefault="00DA3A5A" w:rsidP="00DA3A5A">
            <w:pPr>
              <w:widowControl w:val="0"/>
              <w:spacing w:after="120"/>
              <w:jc w:val="center"/>
              <w:rPr>
                <w:rFonts w:ascii="GHEA Grapalat" w:hAnsi="GHEA Grapalat"/>
                <w:sz w:val="20"/>
                <w:lang w:val="hy-AM"/>
              </w:rPr>
            </w:pPr>
            <w:r>
              <w:rPr>
                <w:rFonts w:ascii="GHEA Grapalat" w:hAnsi="GHEA Grapalat"/>
                <w:sz w:val="20"/>
                <w:lang w:val="hy-AM"/>
              </w:rPr>
              <w:t>1</w:t>
            </w:r>
          </w:p>
        </w:tc>
        <w:tc>
          <w:tcPr>
            <w:tcW w:w="1769" w:type="dxa"/>
            <w:vAlign w:val="center"/>
          </w:tcPr>
          <w:p w14:paraId="3C749731" w14:textId="7D70DE09" w:rsidR="00DA3A5A" w:rsidRPr="00DA3A5A" w:rsidRDefault="00DA3A5A" w:rsidP="00DA3A5A">
            <w:pPr>
              <w:widowControl w:val="0"/>
              <w:spacing w:after="120"/>
              <w:jc w:val="center"/>
              <w:rPr>
                <w:rFonts w:ascii="GHEA Grapalat" w:hAnsi="GHEA Grapalat"/>
                <w:sz w:val="20"/>
                <w:lang w:val="hy-AM"/>
              </w:rPr>
            </w:pPr>
            <w:r>
              <w:rPr>
                <w:rFonts w:ascii="GHEA Grapalat" w:hAnsi="GHEA Grapalat"/>
                <w:sz w:val="20"/>
                <w:lang w:val="hy-AM"/>
              </w:rPr>
              <w:t>7911110011</w:t>
            </w:r>
            <w:r w:rsidR="006A0759">
              <w:rPr>
                <w:rFonts w:ascii="GHEA Grapalat" w:hAnsi="GHEA Grapalat"/>
                <w:sz w:val="20"/>
                <w:lang w:val="hy-AM"/>
              </w:rPr>
              <w:t>/2</w:t>
            </w:r>
          </w:p>
        </w:tc>
        <w:tc>
          <w:tcPr>
            <w:tcW w:w="1597" w:type="dxa"/>
            <w:vAlign w:val="center"/>
          </w:tcPr>
          <w:p w14:paraId="5FD91541" w14:textId="77777777" w:rsidR="00DA3A5A" w:rsidRPr="00E40AC8" w:rsidRDefault="00DA3A5A" w:rsidP="00DA3A5A">
            <w:pPr>
              <w:widowControl w:val="0"/>
              <w:spacing w:after="120"/>
              <w:jc w:val="center"/>
              <w:rPr>
                <w:rFonts w:ascii="GHEA Grapalat" w:hAnsi="GHEA Grapalat"/>
                <w:sz w:val="20"/>
              </w:rPr>
            </w:pPr>
            <w:r w:rsidRPr="00F002CB">
              <w:rPr>
                <w:rFonts w:ascii="GHEA Grapalat" w:hAnsi="GHEA Grapalat"/>
                <w:sz w:val="22"/>
                <w:szCs w:val="22"/>
              </w:rPr>
              <w:t>Представлено ниже</w:t>
            </w:r>
          </w:p>
        </w:tc>
        <w:tc>
          <w:tcPr>
            <w:tcW w:w="1114" w:type="dxa"/>
            <w:gridSpan w:val="2"/>
            <w:vAlign w:val="center"/>
          </w:tcPr>
          <w:p w14:paraId="26115261" w14:textId="77777777" w:rsidR="00DA3A5A" w:rsidRPr="00E40AC8" w:rsidRDefault="00DA3A5A" w:rsidP="00DA3A5A">
            <w:pPr>
              <w:widowControl w:val="0"/>
              <w:spacing w:after="120"/>
              <w:jc w:val="center"/>
              <w:rPr>
                <w:rFonts w:ascii="GHEA Grapalat" w:hAnsi="GHEA Grapalat"/>
                <w:sz w:val="20"/>
              </w:rPr>
            </w:pPr>
            <w:r w:rsidRPr="00F002CB">
              <w:rPr>
                <w:rFonts w:cs="GHEA Grapalat"/>
                <w:sz w:val="22"/>
              </w:rPr>
              <w:t>драм</w:t>
            </w:r>
          </w:p>
        </w:tc>
        <w:tc>
          <w:tcPr>
            <w:tcW w:w="1283" w:type="dxa"/>
            <w:vAlign w:val="center"/>
          </w:tcPr>
          <w:p w14:paraId="01921F12" w14:textId="77777777" w:rsidR="00DA3A5A" w:rsidRPr="00E40AC8" w:rsidRDefault="00DA3A5A" w:rsidP="00DA3A5A">
            <w:pPr>
              <w:widowControl w:val="0"/>
              <w:spacing w:after="120"/>
              <w:jc w:val="center"/>
              <w:rPr>
                <w:rFonts w:ascii="GHEA Grapalat" w:hAnsi="GHEA Grapalat"/>
                <w:sz w:val="20"/>
              </w:rPr>
            </w:pPr>
          </w:p>
        </w:tc>
        <w:tc>
          <w:tcPr>
            <w:tcW w:w="786" w:type="dxa"/>
            <w:vAlign w:val="center"/>
          </w:tcPr>
          <w:p w14:paraId="5DBEA21F" w14:textId="77777777" w:rsidR="00DA3A5A" w:rsidRPr="00DA3A5A" w:rsidRDefault="00DA3A5A" w:rsidP="00DA3A5A">
            <w:pPr>
              <w:widowControl w:val="0"/>
              <w:spacing w:after="120"/>
              <w:jc w:val="center"/>
              <w:rPr>
                <w:rFonts w:ascii="GHEA Grapalat" w:hAnsi="GHEA Grapalat"/>
                <w:sz w:val="20"/>
                <w:lang w:val="hy-AM"/>
              </w:rPr>
            </w:pPr>
            <w:r>
              <w:rPr>
                <w:rFonts w:ascii="GHEA Grapalat" w:hAnsi="GHEA Grapalat"/>
                <w:sz w:val="20"/>
                <w:lang w:val="hy-AM"/>
              </w:rPr>
              <w:t>1</w:t>
            </w:r>
          </w:p>
        </w:tc>
        <w:tc>
          <w:tcPr>
            <w:tcW w:w="872" w:type="dxa"/>
            <w:vAlign w:val="center"/>
          </w:tcPr>
          <w:p w14:paraId="755E5C05" w14:textId="77777777" w:rsidR="00DA3A5A" w:rsidRPr="00F002CB" w:rsidRDefault="00DA3A5A" w:rsidP="00DA3A5A">
            <w:pPr>
              <w:jc w:val="center"/>
              <w:rPr>
                <w:rStyle w:val="285pt"/>
                <w:i w:val="0"/>
              </w:rPr>
            </w:pPr>
            <w:r w:rsidRPr="00F002CB">
              <w:rPr>
                <w:sz w:val="20"/>
                <w:szCs w:val="20"/>
                <w:lang w:val="hy-AM"/>
              </w:rPr>
              <w:t xml:space="preserve">г. Ереван, ул. </w:t>
            </w:r>
            <w:r w:rsidRPr="00F002CB">
              <w:rPr>
                <w:sz w:val="20"/>
                <w:szCs w:val="20"/>
              </w:rPr>
              <w:t>Гераци 12</w:t>
            </w:r>
          </w:p>
        </w:tc>
        <w:tc>
          <w:tcPr>
            <w:tcW w:w="2122" w:type="dxa"/>
            <w:vAlign w:val="center"/>
          </w:tcPr>
          <w:p w14:paraId="3FFD328A" w14:textId="717957F7" w:rsidR="00DA3A5A" w:rsidRPr="00F002CB" w:rsidRDefault="00DA3A5A" w:rsidP="00DA3A5A">
            <w:pPr>
              <w:pStyle w:val="BodyText"/>
              <w:spacing w:after="0"/>
              <w:jc w:val="center"/>
              <w:rPr>
                <w:rFonts w:cs="GHEA Grapalat"/>
                <w:b/>
                <w:sz w:val="22"/>
              </w:rPr>
            </w:pPr>
            <w:r w:rsidRPr="00F002CB">
              <w:rPr>
                <w:sz w:val="20"/>
                <w:szCs w:val="20"/>
                <w:lang w:val="hy-AM"/>
              </w:rPr>
              <w:t>Со дня вступления в силу заключаемого между сторонами договора (или соглашения в случае предусмотрения финансовых средств) до 3</w:t>
            </w:r>
            <w:r w:rsidRPr="00F002CB">
              <w:rPr>
                <w:sz w:val="20"/>
                <w:szCs w:val="20"/>
              </w:rPr>
              <w:t>0</w:t>
            </w:r>
            <w:r w:rsidRPr="00F002CB">
              <w:rPr>
                <w:sz w:val="20"/>
                <w:szCs w:val="20"/>
                <w:lang w:val="hy-AM"/>
              </w:rPr>
              <w:t>.12.202</w:t>
            </w:r>
            <w:r w:rsidR="006A0759">
              <w:rPr>
                <w:sz w:val="20"/>
                <w:szCs w:val="20"/>
                <w:lang w:val="hy-AM"/>
              </w:rPr>
              <w:t>6</w:t>
            </w:r>
            <w:r w:rsidRPr="00F002CB">
              <w:rPr>
                <w:sz w:val="20"/>
                <w:szCs w:val="20"/>
                <w:lang w:val="hy-AM"/>
              </w:rPr>
              <w:t>г.</w:t>
            </w:r>
          </w:p>
        </w:tc>
      </w:tr>
      <w:tr w:rsidR="003E234E" w:rsidRPr="00E40AC8" w14:paraId="28BF2E4D" w14:textId="77777777" w:rsidTr="00BF2809">
        <w:trPr>
          <w:trHeight w:val="439"/>
          <w:jc w:val="center"/>
        </w:trPr>
        <w:tc>
          <w:tcPr>
            <w:tcW w:w="11258" w:type="dxa"/>
            <w:gridSpan w:val="9"/>
            <w:vAlign w:val="center"/>
          </w:tcPr>
          <w:p w14:paraId="67CA8A07" w14:textId="77777777" w:rsidR="003E234E" w:rsidRPr="00F002CB" w:rsidRDefault="003E234E" w:rsidP="003E234E">
            <w:pPr>
              <w:pStyle w:val="BodyText"/>
              <w:spacing w:after="0"/>
              <w:jc w:val="center"/>
              <w:rPr>
                <w:rFonts w:cs="GHEA Grapalat"/>
                <w:b/>
                <w:sz w:val="22"/>
              </w:rPr>
            </w:pPr>
          </w:p>
          <w:p w14:paraId="601E1545" w14:textId="77777777" w:rsidR="003E234E" w:rsidRPr="00F002CB" w:rsidRDefault="003E234E" w:rsidP="003E234E">
            <w:pPr>
              <w:pStyle w:val="BodyText"/>
              <w:spacing w:after="0"/>
              <w:jc w:val="center"/>
              <w:rPr>
                <w:rFonts w:cs="GHEA Grapalat"/>
                <w:b/>
                <w:sz w:val="22"/>
              </w:rPr>
            </w:pPr>
            <w:r w:rsidRPr="00F002CB">
              <w:rPr>
                <w:rFonts w:cs="GHEA Grapalat"/>
                <w:b/>
                <w:sz w:val="22"/>
              </w:rPr>
              <w:t>Техническая характеристика</w:t>
            </w:r>
          </w:p>
          <w:p w14:paraId="7D22D307" w14:textId="77777777" w:rsidR="003E234E" w:rsidRPr="00F002CB" w:rsidRDefault="003E234E" w:rsidP="003E234E">
            <w:pPr>
              <w:pStyle w:val="BodyText"/>
              <w:spacing w:after="0"/>
              <w:jc w:val="center"/>
              <w:rPr>
                <w:rFonts w:cs="GHEA Grapalat"/>
                <w:b/>
                <w:sz w:val="22"/>
              </w:rPr>
            </w:pPr>
          </w:p>
          <w:p w14:paraId="3C06A104" w14:textId="77777777" w:rsidR="003E234E" w:rsidRPr="00F002CB" w:rsidRDefault="003E234E" w:rsidP="003E234E">
            <w:pPr>
              <w:pStyle w:val="BodyText"/>
              <w:spacing w:after="0"/>
              <w:ind w:left="720"/>
              <w:rPr>
                <w:rFonts w:cs="GHEA Grapalat"/>
                <w:bCs/>
                <w:sz w:val="22"/>
              </w:rPr>
            </w:pPr>
            <w:r w:rsidRPr="00F002CB">
              <w:rPr>
                <w:rFonts w:cs="GHEA Grapalat"/>
                <w:bCs/>
                <w:sz w:val="22"/>
              </w:rPr>
              <w:t>Оказание юридических услуг, в частности:</w:t>
            </w:r>
          </w:p>
          <w:p w14:paraId="655BD877" w14:textId="77777777" w:rsidR="003E234E" w:rsidRPr="00F002CB" w:rsidRDefault="003E234E" w:rsidP="003E234E">
            <w:pPr>
              <w:pStyle w:val="BodyText"/>
              <w:spacing w:after="0"/>
              <w:ind w:left="720"/>
              <w:rPr>
                <w:rFonts w:cs="GHEA Grapalat"/>
                <w:bCs/>
                <w:sz w:val="22"/>
              </w:rPr>
            </w:pPr>
            <w:r w:rsidRPr="00F002CB">
              <w:rPr>
                <w:rFonts w:cs="GHEA Grapalat"/>
                <w:bCs/>
                <w:sz w:val="22"/>
              </w:rPr>
              <w:t>• предоставление юридических консультаций,</w:t>
            </w:r>
          </w:p>
          <w:p w14:paraId="0F8C280C" w14:textId="77777777" w:rsidR="003E234E" w:rsidRPr="00F002CB" w:rsidRDefault="003E234E" w:rsidP="003E234E">
            <w:pPr>
              <w:pStyle w:val="BodyText"/>
              <w:spacing w:after="0"/>
              <w:ind w:left="720"/>
              <w:rPr>
                <w:rFonts w:cs="GHEA Grapalat"/>
                <w:bCs/>
                <w:sz w:val="22"/>
              </w:rPr>
            </w:pPr>
            <w:r w:rsidRPr="00F002CB">
              <w:rPr>
                <w:rFonts w:cs="GHEA Grapalat"/>
                <w:bCs/>
                <w:sz w:val="22"/>
              </w:rPr>
              <w:t>• учет специфики деятельности клиента и действующих законодательных актов, разработка проектов нормативных правовых актов, обеспечение участия в обсуждениях с заинтересованными лицами,</w:t>
            </w:r>
          </w:p>
          <w:p w14:paraId="0EE90D88" w14:textId="77777777" w:rsidR="003E234E" w:rsidRPr="00F002CB" w:rsidRDefault="003E234E" w:rsidP="003E234E">
            <w:pPr>
              <w:pStyle w:val="BodyText"/>
              <w:spacing w:after="0"/>
              <w:ind w:left="720"/>
              <w:rPr>
                <w:rFonts w:cs="GHEA Grapalat"/>
                <w:bCs/>
                <w:sz w:val="22"/>
              </w:rPr>
            </w:pPr>
            <w:r w:rsidRPr="00F002CB">
              <w:rPr>
                <w:rFonts w:cs="GHEA Grapalat"/>
                <w:bCs/>
                <w:sz w:val="22"/>
              </w:rPr>
              <w:t>• составление индивидуальных и внутренних правовых актов,</w:t>
            </w:r>
          </w:p>
          <w:p w14:paraId="1DB8E496" w14:textId="77777777" w:rsidR="003E234E" w:rsidRPr="00F002CB" w:rsidRDefault="003E234E" w:rsidP="003E234E">
            <w:pPr>
              <w:pStyle w:val="BodyText"/>
              <w:spacing w:after="0"/>
              <w:ind w:left="720"/>
              <w:rPr>
                <w:rFonts w:cs="GHEA Grapalat"/>
                <w:bCs/>
                <w:sz w:val="22"/>
              </w:rPr>
            </w:pPr>
            <w:r w:rsidRPr="00F002CB">
              <w:rPr>
                <w:rFonts w:cs="GHEA Grapalat"/>
                <w:bCs/>
                <w:sz w:val="22"/>
              </w:rPr>
              <w:t>• Разработка корпоративных решений, осуществление действий, связанных с их реализацией и необходимое представительство,</w:t>
            </w:r>
          </w:p>
          <w:p w14:paraId="59262196" w14:textId="77777777" w:rsidR="003E234E" w:rsidRPr="00F002CB" w:rsidRDefault="003E234E" w:rsidP="003E234E">
            <w:pPr>
              <w:pStyle w:val="BodyText"/>
              <w:spacing w:after="0"/>
              <w:ind w:left="720"/>
              <w:rPr>
                <w:rFonts w:cs="GHEA Grapalat"/>
                <w:bCs/>
                <w:sz w:val="22"/>
              </w:rPr>
            </w:pPr>
            <w:r w:rsidRPr="00F002CB">
              <w:rPr>
                <w:rFonts w:cs="GHEA Grapalat"/>
                <w:bCs/>
                <w:sz w:val="22"/>
              </w:rPr>
              <w:t>• подготовка иных юридических документов, в том числе договоров, представление рекомендаций по оценке правовых рисков деятельности заказчика и их исключения или снижения, а также юридического заключения, в том числе по проблемам, возникающим в сфере закупок в связи с особенностями заказчика,</w:t>
            </w:r>
          </w:p>
          <w:p w14:paraId="26E36231" w14:textId="77777777" w:rsidR="003E234E" w:rsidRPr="00F002CB" w:rsidRDefault="003E234E" w:rsidP="003E234E">
            <w:pPr>
              <w:pStyle w:val="BodyText"/>
              <w:spacing w:after="0"/>
              <w:ind w:left="720"/>
              <w:rPr>
                <w:rFonts w:cs="GHEA Grapalat"/>
                <w:bCs/>
                <w:sz w:val="22"/>
              </w:rPr>
            </w:pPr>
            <w:r w:rsidRPr="00F002CB">
              <w:rPr>
                <w:rFonts w:cs="GHEA Grapalat"/>
                <w:bCs/>
                <w:sz w:val="22"/>
              </w:rPr>
              <w:t>• учет специфики деятельности клиента и действующих законодательных актов, участие в переговорах, встречах и обсуждениях с целью защиты законных интересов клиента,</w:t>
            </w:r>
          </w:p>
          <w:p w14:paraId="7C3ABE73" w14:textId="77777777" w:rsidR="003E234E" w:rsidRPr="00F002CB" w:rsidRDefault="003E234E" w:rsidP="003E234E">
            <w:pPr>
              <w:pStyle w:val="BodyText"/>
              <w:spacing w:after="0"/>
              <w:ind w:left="720"/>
              <w:rPr>
                <w:rFonts w:cs="GHEA Grapalat"/>
                <w:bCs/>
                <w:sz w:val="22"/>
              </w:rPr>
            </w:pPr>
            <w:r w:rsidRPr="00F002CB">
              <w:rPr>
                <w:rFonts w:cs="GHEA Grapalat"/>
                <w:bCs/>
                <w:sz w:val="22"/>
              </w:rPr>
              <w:t>• участие в процессах, возбужденных по делам, связанным с гражданскими, административными, уголовными и административными правонарушениями, в том числе представительство во всех судах РА, государственных органах и органах местного самоуправления, органе ЦРС РА и других органах, определяемых необходимостью ситуации,</w:t>
            </w:r>
          </w:p>
          <w:p w14:paraId="74A93B02" w14:textId="77777777" w:rsidR="003E234E" w:rsidRPr="00F002CB" w:rsidRDefault="003E234E" w:rsidP="003E234E">
            <w:pPr>
              <w:pStyle w:val="BodyText"/>
              <w:spacing w:after="0"/>
              <w:ind w:left="720"/>
              <w:rPr>
                <w:rFonts w:cs="GHEA Grapalat"/>
                <w:bCs/>
                <w:sz w:val="22"/>
              </w:rPr>
            </w:pPr>
            <w:r w:rsidRPr="00F002CB">
              <w:rPr>
                <w:rFonts w:cs="GHEA Grapalat"/>
                <w:bCs/>
                <w:sz w:val="22"/>
              </w:rPr>
              <w:t>• составление и подача исков, апелляционных и кассационных жалоб, заявлений, запросов и уведомлений,</w:t>
            </w:r>
          </w:p>
          <w:p w14:paraId="1B49B809" w14:textId="77777777" w:rsidR="003E234E" w:rsidRDefault="003E234E" w:rsidP="003E234E">
            <w:pPr>
              <w:pStyle w:val="BodyText"/>
              <w:spacing w:after="0"/>
              <w:ind w:left="720"/>
              <w:rPr>
                <w:rFonts w:cs="GHEA Grapalat"/>
                <w:bCs/>
                <w:sz w:val="22"/>
              </w:rPr>
            </w:pPr>
            <w:r w:rsidRPr="00F002CB">
              <w:rPr>
                <w:rFonts w:cs="GHEA Grapalat"/>
                <w:bCs/>
                <w:sz w:val="22"/>
              </w:rPr>
              <w:t>• предоставление соответствующих юридических услуг, необходимых для бесперебойного обеспечения деятельности клиента.</w:t>
            </w:r>
          </w:p>
          <w:p w14:paraId="7625F1EE" w14:textId="77777777" w:rsidR="003E234E" w:rsidRPr="00F002CB" w:rsidRDefault="003E234E" w:rsidP="003E234E">
            <w:pPr>
              <w:pStyle w:val="BodyText"/>
              <w:spacing w:after="0"/>
              <w:ind w:left="720"/>
              <w:rPr>
                <w:rFonts w:cs="GHEA Grapalat"/>
                <w:bCs/>
                <w:sz w:val="22"/>
              </w:rPr>
            </w:pPr>
            <w:r w:rsidRPr="001750E8">
              <w:rPr>
                <w:rFonts w:cs="GHEA Grapalat"/>
                <w:bCs/>
                <w:sz w:val="22"/>
              </w:rPr>
              <w:t>•</w:t>
            </w:r>
            <w:r>
              <w:rPr>
                <w:rFonts w:cs="GHEA Grapalat"/>
                <w:bCs/>
                <w:sz w:val="22"/>
              </w:rPr>
              <w:t>услуги</w:t>
            </w:r>
            <w:r w:rsidRPr="001750E8">
              <w:rPr>
                <w:rFonts w:cs="GHEA Grapalat"/>
                <w:bCs/>
                <w:sz w:val="22"/>
              </w:rPr>
              <w:t xml:space="preserve"> описанные </w:t>
            </w:r>
            <w:r>
              <w:rPr>
                <w:rFonts w:cs="GHEA Grapalat"/>
                <w:bCs/>
                <w:sz w:val="22"/>
              </w:rPr>
              <w:t>в настоящем техническом задании предоставляются в сроки</w:t>
            </w:r>
            <w:r w:rsidRPr="001750E8">
              <w:rPr>
                <w:rFonts w:cs="GHEA Grapalat"/>
                <w:bCs/>
                <w:sz w:val="22"/>
              </w:rPr>
              <w:t xml:space="preserve"> определенные</w:t>
            </w:r>
            <w:r>
              <w:rPr>
                <w:rFonts w:cs="GHEA Grapalat"/>
                <w:bCs/>
                <w:sz w:val="22"/>
              </w:rPr>
              <w:t xml:space="preserve"> законодательством, а в случае</w:t>
            </w:r>
            <w:r w:rsidRPr="00D50456">
              <w:rPr>
                <w:rFonts w:cs="GHEA Grapalat"/>
                <w:bCs/>
                <w:sz w:val="22"/>
              </w:rPr>
              <w:t xml:space="preserve"> </w:t>
            </w:r>
            <w:r w:rsidRPr="001750E8">
              <w:rPr>
                <w:rFonts w:cs="GHEA Grapalat"/>
                <w:bCs/>
                <w:sz w:val="22"/>
              </w:rPr>
              <w:t>не</w:t>
            </w:r>
            <w:r>
              <w:rPr>
                <w:rFonts w:cs="GHEA Grapalat"/>
                <w:bCs/>
                <w:sz w:val="22"/>
              </w:rPr>
              <w:t xml:space="preserve"> определенные законодательством в разумные сроки</w:t>
            </w:r>
            <w:r w:rsidRPr="001750E8">
              <w:rPr>
                <w:rFonts w:cs="GHEA Grapalat"/>
                <w:bCs/>
                <w:sz w:val="22"/>
              </w:rPr>
              <w:t xml:space="preserve"> указанные заказчиком.</w:t>
            </w:r>
          </w:p>
        </w:tc>
      </w:tr>
      <w:tr w:rsidR="003E234E" w:rsidRPr="00E40AC8" w14:paraId="7856D34E" w14:textId="77777777" w:rsidTr="00BF2809">
        <w:trPr>
          <w:trHeight w:val="439"/>
          <w:jc w:val="center"/>
        </w:trPr>
        <w:tc>
          <w:tcPr>
            <w:tcW w:w="11258" w:type="dxa"/>
            <w:gridSpan w:val="9"/>
            <w:vAlign w:val="center"/>
          </w:tcPr>
          <w:p w14:paraId="03D5B219" w14:textId="349CD518" w:rsidR="003E234E" w:rsidRPr="00F002CB" w:rsidRDefault="003E234E" w:rsidP="003E234E">
            <w:pPr>
              <w:pStyle w:val="BodyText"/>
              <w:spacing w:after="0"/>
              <w:rPr>
                <w:rFonts w:cs="GHEA Grapalat"/>
                <w:bCs/>
                <w:sz w:val="22"/>
              </w:rPr>
            </w:pPr>
            <w:r w:rsidRPr="00F002CB">
              <w:rPr>
                <w:rFonts w:cs="GHEA Grapalat"/>
                <w:bCs/>
                <w:sz w:val="22"/>
              </w:rPr>
              <w:t>Период оказания услуги: с 01.</w:t>
            </w:r>
            <w:r>
              <w:rPr>
                <w:rFonts w:cs="GHEA Grapalat"/>
                <w:bCs/>
                <w:sz w:val="22"/>
                <w:lang w:val="hy-AM"/>
              </w:rPr>
              <w:t>0</w:t>
            </w:r>
            <w:r w:rsidRPr="00F002CB">
              <w:rPr>
                <w:rFonts w:cs="GHEA Grapalat"/>
                <w:bCs/>
                <w:sz w:val="22"/>
              </w:rPr>
              <w:t>1.202</w:t>
            </w:r>
            <w:r w:rsidR="006A0759">
              <w:rPr>
                <w:rFonts w:cs="GHEA Grapalat"/>
                <w:bCs/>
                <w:sz w:val="22"/>
              </w:rPr>
              <w:t>6</w:t>
            </w:r>
            <w:r w:rsidRPr="00F002CB">
              <w:rPr>
                <w:rFonts w:cs="GHEA Grapalat"/>
                <w:bCs/>
                <w:sz w:val="22"/>
              </w:rPr>
              <w:t xml:space="preserve"> по 30.12.202</w:t>
            </w:r>
            <w:r w:rsidR="006A0759" w:rsidRPr="006A0759">
              <w:rPr>
                <w:rFonts w:cs="GHEA Grapalat"/>
                <w:bCs/>
                <w:sz w:val="22"/>
              </w:rPr>
              <w:t>6</w:t>
            </w:r>
            <w:r w:rsidRPr="00F002CB">
              <w:rPr>
                <w:rFonts w:cs="GHEA Grapalat"/>
                <w:bCs/>
                <w:sz w:val="22"/>
              </w:rPr>
              <w:t>.</w:t>
            </w:r>
          </w:p>
          <w:p w14:paraId="381E2AA5" w14:textId="77777777" w:rsidR="003E234E" w:rsidRPr="00F002CB" w:rsidRDefault="003E234E" w:rsidP="003E234E">
            <w:pPr>
              <w:pStyle w:val="BodyText"/>
              <w:spacing w:after="0"/>
              <w:rPr>
                <w:rFonts w:cs="GHEA Grapalat"/>
                <w:b/>
                <w:sz w:val="22"/>
              </w:rPr>
            </w:pPr>
            <w:r w:rsidRPr="00F002CB">
              <w:rPr>
                <w:rFonts w:cs="GHEA Grapalat"/>
                <w:bCs/>
                <w:sz w:val="22"/>
              </w:rPr>
              <w:t>Платежи за услугу производятся в течение 1</w:t>
            </w:r>
            <w:r>
              <w:rPr>
                <w:rFonts w:cs="GHEA Grapalat"/>
                <w:bCs/>
                <w:sz w:val="22"/>
                <w:lang w:val="hy-AM"/>
              </w:rPr>
              <w:t>2</w:t>
            </w:r>
            <w:r w:rsidRPr="00F002CB">
              <w:rPr>
                <w:rFonts w:cs="GHEA Grapalat"/>
                <w:bCs/>
                <w:sz w:val="22"/>
              </w:rPr>
              <w:t xml:space="preserve"> месяцев, равномерно распределяясь по каждому месяцу.</w:t>
            </w:r>
          </w:p>
        </w:tc>
      </w:tr>
      <w:tr w:rsidR="003E234E" w:rsidRPr="00AD29CE" w14:paraId="4E20B20F" w14:textId="77777777" w:rsidTr="00D847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81" w:type="dxa"/>
            <w:gridSpan w:val="3"/>
          </w:tcPr>
          <w:p w14:paraId="35F54F99" w14:textId="77777777" w:rsidR="003E234E" w:rsidRDefault="003E234E" w:rsidP="003E234E">
            <w:pPr>
              <w:widowControl w:val="0"/>
              <w:spacing w:after="160" w:line="360" w:lineRule="auto"/>
              <w:jc w:val="center"/>
              <w:rPr>
                <w:rFonts w:ascii="GHEA Grapalat" w:hAnsi="GHEA Grapalat"/>
                <w:b/>
              </w:rPr>
            </w:pPr>
          </w:p>
          <w:p w14:paraId="1EFB6897" w14:textId="77777777" w:rsidR="00750F98" w:rsidRDefault="00750F98" w:rsidP="003E234E">
            <w:pPr>
              <w:widowControl w:val="0"/>
              <w:spacing w:after="160" w:line="360" w:lineRule="auto"/>
              <w:jc w:val="center"/>
              <w:rPr>
                <w:rFonts w:ascii="GHEA Grapalat" w:hAnsi="GHEA Grapalat"/>
                <w:b/>
              </w:rPr>
            </w:pPr>
          </w:p>
          <w:p w14:paraId="2DE831B0" w14:textId="77777777" w:rsidR="003E234E" w:rsidRPr="00AD29CE" w:rsidRDefault="003E234E" w:rsidP="003E234E">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FC6F5B1" w14:textId="77777777" w:rsidR="003E234E" w:rsidRPr="00E40AC8" w:rsidRDefault="003E234E" w:rsidP="003E234E">
            <w:pPr>
              <w:widowControl w:val="0"/>
              <w:jc w:val="center"/>
              <w:rPr>
                <w:rFonts w:ascii="GHEA Grapalat" w:hAnsi="GHEA Grapalat"/>
                <w:lang w:val="en-US"/>
              </w:rPr>
            </w:pPr>
            <w:r>
              <w:rPr>
                <w:rFonts w:ascii="GHEA Grapalat" w:hAnsi="GHEA Grapalat"/>
                <w:lang w:val="en-US"/>
              </w:rPr>
              <w:t>___________________________</w:t>
            </w:r>
          </w:p>
          <w:p w14:paraId="4ECC6F73" w14:textId="77777777" w:rsidR="003E234E" w:rsidRPr="00E40AC8" w:rsidRDefault="003E234E" w:rsidP="003E234E">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3DC7B0D" w14:textId="77777777" w:rsidR="003E234E" w:rsidRPr="00AD29CE" w:rsidRDefault="003E234E" w:rsidP="003E234E">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C696742" w14:textId="77777777" w:rsidR="003E234E" w:rsidRPr="00AD29CE" w:rsidRDefault="003E234E" w:rsidP="003E234E">
            <w:pPr>
              <w:widowControl w:val="0"/>
              <w:spacing w:after="160" w:line="360" w:lineRule="auto"/>
              <w:jc w:val="center"/>
              <w:rPr>
                <w:rFonts w:ascii="GHEA Grapalat" w:hAnsi="GHEA Grapalat"/>
              </w:rPr>
            </w:pPr>
          </w:p>
        </w:tc>
        <w:tc>
          <w:tcPr>
            <w:tcW w:w="5417" w:type="dxa"/>
            <w:gridSpan w:val="5"/>
          </w:tcPr>
          <w:p w14:paraId="42AB1808" w14:textId="77777777" w:rsidR="003E234E" w:rsidRDefault="003E234E" w:rsidP="003E234E">
            <w:pPr>
              <w:widowControl w:val="0"/>
              <w:spacing w:after="160" w:line="360" w:lineRule="auto"/>
              <w:jc w:val="center"/>
              <w:rPr>
                <w:rFonts w:ascii="GHEA Grapalat" w:hAnsi="GHEA Grapalat"/>
                <w:b/>
              </w:rPr>
            </w:pPr>
          </w:p>
          <w:p w14:paraId="38C5C891" w14:textId="77777777" w:rsidR="003E234E" w:rsidRDefault="003E234E" w:rsidP="003E234E">
            <w:pPr>
              <w:widowControl w:val="0"/>
              <w:spacing w:after="160" w:line="360" w:lineRule="auto"/>
              <w:jc w:val="center"/>
              <w:rPr>
                <w:rFonts w:ascii="GHEA Grapalat" w:hAnsi="GHEA Grapalat"/>
                <w:b/>
              </w:rPr>
            </w:pPr>
          </w:p>
          <w:p w14:paraId="16AC3E77" w14:textId="77777777" w:rsidR="003E234E" w:rsidRPr="00AD29CE" w:rsidRDefault="003E234E" w:rsidP="003E234E">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68E52243" w14:textId="77777777" w:rsidR="003E234E" w:rsidRPr="00E40AC8" w:rsidRDefault="003E234E" w:rsidP="003E234E">
            <w:pPr>
              <w:widowControl w:val="0"/>
              <w:jc w:val="center"/>
              <w:rPr>
                <w:rFonts w:ascii="GHEA Grapalat" w:hAnsi="GHEA Grapalat"/>
                <w:lang w:val="en-US"/>
              </w:rPr>
            </w:pPr>
            <w:r>
              <w:rPr>
                <w:rFonts w:ascii="GHEA Grapalat" w:hAnsi="GHEA Grapalat"/>
                <w:lang w:val="en-US"/>
              </w:rPr>
              <w:t>__________________________</w:t>
            </w:r>
          </w:p>
          <w:p w14:paraId="396045AC" w14:textId="77777777" w:rsidR="003E234E" w:rsidRPr="00E40AC8" w:rsidRDefault="003E234E" w:rsidP="003E234E">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D5DAF73" w14:textId="77777777" w:rsidR="003E234E" w:rsidRPr="00AD29CE" w:rsidRDefault="003E234E" w:rsidP="003E234E">
            <w:pPr>
              <w:widowControl w:val="0"/>
              <w:spacing w:after="160" w:line="360" w:lineRule="auto"/>
              <w:jc w:val="center"/>
              <w:rPr>
                <w:rFonts w:ascii="GHEA Grapalat" w:hAnsi="GHEA Grapalat"/>
              </w:rPr>
            </w:pPr>
            <w:r w:rsidRPr="00AD29CE">
              <w:rPr>
                <w:rFonts w:ascii="GHEA Grapalat" w:hAnsi="GHEA Grapalat"/>
              </w:rPr>
              <w:t>М. П.</w:t>
            </w:r>
          </w:p>
        </w:tc>
      </w:tr>
    </w:tbl>
    <w:p w14:paraId="575BB6C6"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747FB526" w14:textId="77777777" w:rsidR="006B04BD" w:rsidRPr="009F3DC7" w:rsidRDefault="006B04BD" w:rsidP="00BF2809">
      <w:pPr>
        <w:widowControl w:val="0"/>
        <w:ind w:firstLine="567"/>
        <w:jc w:val="right"/>
        <w:rPr>
          <w:rFonts w:ascii="GHEA Grapalat" w:hAnsi="GHEA Grapalat" w:cs="Sylfaen"/>
          <w:i/>
        </w:rPr>
      </w:pPr>
      <w:r w:rsidRPr="009F3DC7">
        <w:rPr>
          <w:rFonts w:ascii="GHEA Grapalat" w:hAnsi="GHEA Grapalat"/>
          <w:i/>
        </w:rPr>
        <w:lastRenderedPageBreak/>
        <w:t xml:space="preserve">Приложение № </w:t>
      </w:r>
      <w:r>
        <w:rPr>
          <w:rFonts w:ascii="GHEA Grapalat" w:hAnsi="GHEA Grapalat"/>
          <w:i/>
        </w:rPr>
        <w:t>2</w:t>
      </w:r>
    </w:p>
    <w:p w14:paraId="6255703C" w14:textId="77777777" w:rsidR="006B04BD" w:rsidRPr="009F3DC7" w:rsidRDefault="006B04BD" w:rsidP="00BF2809">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00BF2809">
        <w:rPr>
          <w:rFonts w:ascii="GHEA Grapalat" w:hAnsi="GHEA Grapalat"/>
          <w:i/>
          <w:lang w:val="hy-AM"/>
        </w:rPr>
        <w:t xml:space="preserve">   </w:t>
      </w:r>
      <w:r w:rsidRPr="009F3DC7">
        <w:rPr>
          <w:rFonts w:ascii="GHEA Grapalat" w:hAnsi="GHEA Grapalat"/>
          <w:i/>
        </w:rPr>
        <w:t>г.</w:t>
      </w:r>
    </w:p>
    <w:p w14:paraId="02BF8A56" w14:textId="77777777" w:rsidR="006B04BD" w:rsidRPr="009F3DC7" w:rsidRDefault="006B04BD" w:rsidP="006B04BD">
      <w:pPr>
        <w:widowControl w:val="0"/>
        <w:tabs>
          <w:tab w:val="left" w:pos="9540"/>
        </w:tabs>
        <w:spacing w:after="160" w:line="360" w:lineRule="auto"/>
        <w:ind w:firstLine="567"/>
        <w:jc w:val="center"/>
        <w:rPr>
          <w:rFonts w:ascii="GHEA Grapalat" w:hAnsi="GHEA Grapalat"/>
        </w:rPr>
      </w:pPr>
    </w:p>
    <w:p w14:paraId="092AC53C" w14:textId="77777777"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2"/>
        <w:t>*</w:t>
      </w:r>
    </w:p>
    <w:tbl>
      <w:tblPr>
        <w:tblW w:w="10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143"/>
        <w:gridCol w:w="1984"/>
        <w:gridCol w:w="488"/>
        <w:gridCol w:w="499"/>
        <w:gridCol w:w="463"/>
        <w:gridCol w:w="421"/>
        <w:gridCol w:w="519"/>
        <w:gridCol w:w="504"/>
        <w:gridCol w:w="458"/>
        <w:gridCol w:w="392"/>
        <w:gridCol w:w="458"/>
        <w:gridCol w:w="484"/>
        <w:gridCol w:w="464"/>
        <w:gridCol w:w="611"/>
        <w:gridCol w:w="666"/>
      </w:tblGrid>
      <w:tr w:rsidR="00BF2809" w:rsidRPr="00F412AC" w14:paraId="6BF69813" w14:textId="77777777" w:rsidTr="00B55669">
        <w:trPr>
          <w:trHeight w:val="363"/>
          <w:jc w:val="center"/>
        </w:trPr>
        <w:tc>
          <w:tcPr>
            <w:tcW w:w="10560" w:type="dxa"/>
            <w:gridSpan w:val="16"/>
          </w:tcPr>
          <w:p w14:paraId="48DD46EC" w14:textId="77777777"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Услуги</w:t>
            </w:r>
          </w:p>
        </w:tc>
      </w:tr>
      <w:tr w:rsidR="00BF2809" w:rsidRPr="00F412AC" w14:paraId="10A42F1C" w14:textId="77777777" w:rsidTr="00B55669">
        <w:trPr>
          <w:trHeight w:val="1781"/>
          <w:jc w:val="center"/>
        </w:trPr>
        <w:tc>
          <w:tcPr>
            <w:tcW w:w="1006" w:type="dxa"/>
            <w:vAlign w:val="center"/>
          </w:tcPr>
          <w:p w14:paraId="6E350557" w14:textId="77777777"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43" w:type="dxa"/>
            <w:vAlign w:val="center"/>
          </w:tcPr>
          <w:p w14:paraId="031ABEF0" w14:textId="77777777"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984" w:type="dxa"/>
            <w:vAlign w:val="center"/>
          </w:tcPr>
          <w:p w14:paraId="341BB90E" w14:textId="77777777"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наименование</w:t>
            </w:r>
          </w:p>
        </w:tc>
        <w:tc>
          <w:tcPr>
            <w:tcW w:w="6427" w:type="dxa"/>
            <w:gridSpan w:val="13"/>
            <w:vAlign w:val="center"/>
          </w:tcPr>
          <w:p w14:paraId="26972CF3" w14:textId="61276C41" w:rsidR="00BF2809" w:rsidRPr="00CA2754" w:rsidRDefault="00BF2809" w:rsidP="00BF2809">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w:t>
            </w:r>
            <w:r w:rsidR="00B55669">
              <w:rPr>
                <w:rFonts w:ascii="GHEA Grapalat" w:hAnsi="GHEA Grapalat"/>
                <w:sz w:val="16"/>
              </w:rPr>
              <w:t>дусматривается произвести в 20</w:t>
            </w:r>
            <w:r w:rsidR="00B55669">
              <w:rPr>
                <w:rFonts w:ascii="GHEA Grapalat" w:hAnsi="GHEA Grapalat"/>
                <w:sz w:val="16"/>
                <w:lang w:val="hy-AM"/>
              </w:rPr>
              <w:t>2</w:t>
            </w:r>
            <w:r w:rsidR="006A0759">
              <w:rPr>
                <w:rFonts w:ascii="GHEA Grapalat" w:hAnsi="GHEA Grapalat"/>
                <w:sz w:val="16"/>
                <w:lang w:val="hy-AM"/>
              </w:rPr>
              <w:t>6</w:t>
            </w:r>
            <w:r w:rsidR="00B55669">
              <w:rPr>
                <w:rFonts w:ascii="GHEA Grapalat" w:hAnsi="GHEA Grapalat"/>
                <w:sz w:val="16"/>
                <w:lang w:val="hy-AM"/>
              </w:rPr>
              <w:t xml:space="preserve"> </w:t>
            </w:r>
            <w:r>
              <w:rPr>
                <w:rFonts w:ascii="GHEA Grapalat" w:hAnsi="GHEA Grapalat"/>
                <w:sz w:val="16"/>
              </w:rPr>
              <w:t>г., по месяцам, в том числе</w:t>
            </w:r>
            <w:r>
              <w:rPr>
                <w:rStyle w:val="FootnoteReference"/>
                <w:rFonts w:ascii="GHEA Grapalat" w:hAnsi="GHEA Grapalat"/>
                <w:sz w:val="16"/>
              </w:rPr>
              <w:footnoteReference w:customMarkFollows="1" w:id="13"/>
              <w:t>**</w:t>
            </w:r>
          </w:p>
        </w:tc>
      </w:tr>
      <w:tr w:rsidR="00BF2809" w:rsidRPr="00F412AC" w14:paraId="7A469650" w14:textId="77777777" w:rsidTr="00B55669">
        <w:trPr>
          <w:cantSplit/>
          <w:trHeight w:val="1134"/>
          <w:jc w:val="center"/>
        </w:trPr>
        <w:tc>
          <w:tcPr>
            <w:tcW w:w="1006" w:type="dxa"/>
          </w:tcPr>
          <w:p w14:paraId="05B00DEE" w14:textId="77777777" w:rsidR="00BF2809" w:rsidRPr="00F412AC" w:rsidRDefault="00BF2809" w:rsidP="00BF2809">
            <w:pPr>
              <w:widowControl w:val="0"/>
              <w:spacing w:after="120"/>
              <w:jc w:val="center"/>
              <w:rPr>
                <w:rFonts w:ascii="GHEA Grapalat" w:hAnsi="GHEA Grapalat"/>
                <w:sz w:val="16"/>
              </w:rPr>
            </w:pPr>
          </w:p>
        </w:tc>
        <w:tc>
          <w:tcPr>
            <w:tcW w:w="1143" w:type="dxa"/>
          </w:tcPr>
          <w:p w14:paraId="4E13253F" w14:textId="77777777" w:rsidR="00BF2809" w:rsidRPr="00F412AC" w:rsidRDefault="00BF2809" w:rsidP="00BF2809">
            <w:pPr>
              <w:widowControl w:val="0"/>
              <w:spacing w:after="120"/>
              <w:jc w:val="center"/>
              <w:rPr>
                <w:rFonts w:ascii="GHEA Grapalat" w:hAnsi="GHEA Grapalat"/>
                <w:sz w:val="16"/>
              </w:rPr>
            </w:pPr>
          </w:p>
        </w:tc>
        <w:tc>
          <w:tcPr>
            <w:tcW w:w="1984" w:type="dxa"/>
          </w:tcPr>
          <w:p w14:paraId="4F88CE28" w14:textId="77777777" w:rsidR="00BF2809" w:rsidRPr="00F412AC" w:rsidRDefault="00BF2809" w:rsidP="00BF2809">
            <w:pPr>
              <w:widowControl w:val="0"/>
              <w:spacing w:after="120"/>
              <w:jc w:val="center"/>
              <w:rPr>
                <w:rFonts w:ascii="GHEA Grapalat" w:hAnsi="GHEA Grapalat"/>
                <w:sz w:val="16"/>
              </w:rPr>
            </w:pPr>
          </w:p>
        </w:tc>
        <w:tc>
          <w:tcPr>
            <w:tcW w:w="488" w:type="dxa"/>
            <w:textDirection w:val="btLr"/>
            <w:vAlign w:val="center"/>
          </w:tcPr>
          <w:p w14:paraId="4E59C06D" w14:textId="77777777" w:rsidR="00BF2809" w:rsidRPr="00F412AC" w:rsidRDefault="00BF2809" w:rsidP="00BF2809">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499" w:type="dxa"/>
            <w:textDirection w:val="btLr"/>
            <w:vAlign w:val="center"/>
          </w:tcPr>
          <w:p w14:paraId="64380504" w14:textId="77777777" w:rsidR="00BF2809" w:rsidRPr="00F412AC" w:rsidRDefault="00BF2809" w:rsidP="00BF2809">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463" w:type="dxa"/>
            <w:textDirection w:val="btLr"/>
            <w:vAlign w:val="center"/>
          </w:tcPr>
          <w:p w14:paraId="5425481D" w14:textId="77777777" w:rsidR="00BF2809" w:rsidRPr="00F412AC" w:rsidRDefault="00BF2809" w:rsidP="00BF2809">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421" w:type="dxa"/>
            <w:textDirection w:val="btLr"/>
            <w:vAlign w:val="center"/>
          </w:tcPr>
          <w:p w14:paraId="354C5C53" w14:textId="77777777" w:rsidR="00BF2809" w:rsidRPr="00F412AC" w:rsidRDefault="00BF2809" w:rsidP="00BF2809">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19" w:type="dxa"/>
            <w:textDirection w:val="btLr"/>
            <w:vAlign w:val="center"/>
          </w:tcPr>
          <w:p w14:paraId="4D7EA32F" w14:textId="77777777" w:rsidR="00BF2809" w:rsidRPr="00F412AC" w:rsidRDefault="00BF2809" w:rsidP="00BF2809">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04" w:type="dxa"/>
            <w:textDirection w:val="btLr"/>
            <w:vAlign w:val="center"/>
          </w:tcPr>
          <w:p w14:paraId="0E472369" w14:textId="77777777" w:rsidR="00BF2809" w:rsidRPr="00F412AC" w:rsidRDefault="00BF2809" w:rsidP="00BF2809">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458" w:type="dxa"/>
            <w:textDirection w:val="btLr"/>
            <w:vAlign w:val="center"/>
          </w:tcPr>
          <w:p w14:paraId="5A2624BF" w14:textId="77777777" w:rsidR="00BF2809" w:rsidRPr="00F412AC" w:rsidRDefault="00BF2809" w:rsidP="00BF2809">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392" w:type="dxa"/>
            <w:textDirection w:val="btLr"/>
            <w:vAlign w:val="center"/>
          </w:tcPr>
          <w:p w14:paraId="045C96AC" w14:textId="77777777" w:rsidR="00BF2809" w:rsidRPr="00F412AC" w:rsidRDefault="00BF2809" w:rsidP="00BF2809">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458" w:type="dxa"/>
            <w:textDirection w:val="btLr"/>
            <w:vAlign w:val="center"/>
          </w:tcPr>
          <w:p w14:paraId="6F0CEB72" w14:textId="77777777" w:rsidR="00BF2809" w:rsidRPr="00F412AC" w:rsidRDefault="00BF2809" w:rsidP="00BF2809">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484" w:type="dxa"/>
            <w:textDirection w:val="btLr"/>
            <w:vAlign w:val="center"/>
          </w:tcPr>
          <w:p w14:paraId="5DB15FA3" w14:textId="77777777" w:rsidR="00BF2809" w:rsidRPr="00F412AC" w:rsidRDefault="00BF2809" w:rsidP="00BF2809">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464" w:type="dxa"/>
            <w:textDirection w:val="btLr"/>
            <w:vAlign w:val="center"/>
          </w:tcPr>
          <w:p w14:paraId="78AEC75A" w14:textId="77777777" w:rsidR="00BF2809" w:rsidRPr="00F412AC" w:rsidRDefault="00BF2809" w:rsidP="00BF2809">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textDirection w:val="btLr"/>
            <w:vAlign w:val="center"/>
          </w:tcPr>
          <w:p w14:paraId="6422D169" w14:textId="77777777" w:rsidR="00BF2809" w:rsidRPr="00F412AC" w:rsidRDefault="00BF2809" w:rsidP="00BF2809">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26C8A3F4" w14:textId="77777777" w:rsidR="00BF2809" w:rsidRPr="00B55669" w:rsidRDefault="00BF2809" w:rsidP="00BF2809">
            <w:pPr>
              <w:widowControl w:val="0"/>
              <w:spacing w:after="120"/>
              <w:ind w:right="-1"/>
              <w:jc w:val="center"/>
              <w:rPr>
                <w:rFonts w:ascii="GHEA Grapalat" w:hAnsi="GHEA Grapalat"/>
                <w:sz w:val="16"/>
              </w:rPr>
            </w:pPr>
            <w:r w:rsidRPr="00F412AC">
              <w:rPr>
                <w:rFonts w:ascii="GHEA Grapalat" w:hAnsi="GHEA Grapalat"/>
                <w:sz w:val="16"/>
              </w:rPr>
              <w:t>Всего</w:t>
            </w:r>
          </w:p>
        </w:tc>
      </w:tr>
      <w:tr w:rsidR="00BF2809" w:rsidRPr="00F412AC" w14:paraId="4C49C403" w14:textId="77777777" w:rsidTr="00B55669">
        <w:trPr>
          <w:trHeight w:val="363"/>
          <w:jc w:val="center"/>
        </w:trPr>
        <w:tc>
          <w:tcPr>
            <w:tcW w:w="1006" w:type="dxa"/>
            <w:vAlign w:val="center"/>
          </w:tcPr>
          <w:p w14:paraId="010170A1" w14:textId="77777777" w:rsidR="00BF2809" w:rsidRPr="00B55669" w:rsidRDefault="00B55669" w:rsidP="00B55669">
            <w:pPr>
              <w:widowControl w:val="0"/>
              <w:spacing w:after="120"/>
              <w:jc w:val="center"/>
              <w:rPr>
                <w:rFonts w:ascii="GHEA Grapalat" w:hAnsi="GHEA Grapalat"/>
                <w:sz w:val="16"/>
                <w:lang w:val="hy-AM"/>
              </w:rPr>
            </w:pPr>
            <w:r>
              <w:rPr>
                <w:rFonts w:ascii="GHEA Grapalat" w:hAnsi="GHEA Grapalat"/>
                <w:sz w:val="16"/>
                <w:lang w:val="hy-AM"/>
              </w:rPr>
              <w:t>1</w:t>
            </w:r>
          </w:p>
        </w:tc>
        <w:tc>
          <w:tcPr>
            <w:tcW w:w="1143" w:type="dxa"/>
            <w:vAlign w:val="center"/>
          </w:tcPr>
          <w:p w14:paraId="2F4A83D1" w14:textId="44DCCA42" w:rsidR="00BF2809" w:rsidRPr="00B55669" w:rsidRDefault="00B55669" w:rsidP="00B55669">
            <w:pPr>
              <w:widowControl w:val="0"/>
              <w:spacing w:after="120"/>
              <w:jc w:val="center"/>
              <w:rPr>
                <w:rFonts w:ascii="GHEA Grapalat" w:hAnsi="GHEA Grapalat"/>
                <w:sz w:val="16"/>
                <w:lang w:val="hy-AM"/>
              </w:rPr>
            </w:pPr>
            <w:r>
              <w:rPr>
                <w:rFonts w:ascii="GHEA Grapalat" w:hAnsi="GHEA Grapalat"/>
                <w:sz w:val="16"/>
                <w:lang w:val="hy-AM"/>
              </w:rPr>
              <w:t>7911110011</w:t>
            </w:r>
            <w:r w:rsidR="006A0759">
              <w:rPr>
                <w:rFonts w:ascii="GHEA Grapalat" w:hAnsi="GHEA Grapalat"/>
                <w:sz w:val="16"/>
                <w:lang w:val="hy-AM"/>
              </w:rPr>
              <w:t>/2</w:t>
            </w:r>
          </w:p>
        </w:tc>
        <w:tc>
          <w:tcPr>
            <w:tcW w:w="1984" w:type="dxa"/>
          </w:tcPr>
          <w:p w14:paraId="58AFACA9" w14:textId="77777777" w:rsidR="00BF2809" w:rsidRPr="00F412AC" w:rsidRDefault="00B55669" w:rsidP="00BF2809">
            <w:pPr>
              <w:widowControl w:val="0"/>
              <w:spacing w:after="120"/>
              <w:jc w:val="center"/>
              <w:rPr>
                <w:rFonts w:ascii="GHEA Grapalat" w:hAnsi="GHEA Grapalat"/>
                <w:sz w:val="16"/>
              </w:rPr>
            </w:pPr>
            <w:r w:rsidRPr="00F002CB">
              <w:rPr>
                <w:rFonts w:cs="Arial"/>
                <w:sz w:val="22"/>
              </w:rPr>
              <w:t>Юридические консультационные услуги</w:t>
            </w:r>
          </w:p>
        </w:tc>
        <w:tc>
          <w:tcPr>
            <w:tcW w:w="488" w:type="dxa"/>
            <w:vAlign w:val="center"/>
          </w:tcPr>
          <w:p w14:paraId="667FBC87" w14:textId="77777777"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 %</w:t>
            </w:r>
          </w:p>
        </w:tc>
        <w:tc>
          <w:tcPr>
            <w:tcW w:w="499" w:type="dxa"/>
            <w:vAlign w:val="center"/>
          </w:tcPr>
          <w:p w14:paraId="4D706334" w14:textId="77777777"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 %</w:t>
            </w:r>
          </w:p>
        </w:tc>
        <w:tc>
          <w:tcPr>
            <w:tcW w:w="463" w:type="dxa"/>
            <w:vAlign w:val="center"/>
          </w:tcPr>
          <w:p w14:paraId="6B9AABC3" w14:textId="77777777"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421" w:type="dxa"/>
            <w:vAlign w:val="center"/>
          </w:tcPr>
          <w:p w14:paraId="27BC4AEE" w14:textId="77777777"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519" w:type="dxa"/>
            <w:vAlign w:val="center"/>
          </w:tcPr>
          <w:p w14:paraId="7D93664C" w14:textId="77777777"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504" w:type="dxa"/>
            <w:vAlign w:val="center"/>
          </w:tcPr>
          <w:p w14:paraId="1AC869A6" w14:textId="77777777"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458" w:type="dxa"/>
            <w:vAlign w:val="center"/>
          </w:tcPr>
          <w:p w14:paraId="1589B87C" w14:textId="77777777"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392" w:type="dxa"/>
            <w:vAlign w:val="center"/>
          </w:tcPr>
          <w:p w14:paraId="5F7722D8" w14:textId="77777777"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458" w:type="dxa"/>
            <w:vAlign w:val="center"/>
          </w:tcPr>
          <w:p w14:paraId="7880A257" w14:textId="77777777"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484" w:type="dxa"/>
            <w:vAlign w:val="center"/>
          </w:tcPr>
          <w:p w14:paraId="79E0D6B1" w14:textId="77777777"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464" w:type="dxa"/>
            <w:vAlign w:val="center"/>
          </w:tcPr>
          <w:p w14:paraId="41994481" w14:textId="77777777"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2FE5DA9D" w14:textId="77777777"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14:paraId="20007308" w14:textId="77777777" w:rsidR="00BF2809" w:rsidRPr="00F412AC" w:rsidRDefault="00BF2809" w:rsidP="00BF2809">
            <w:pPr>
              <w:widowControl w:val="0"/>
              <w:spacing w:after="120"/>
              <w:jc w:val="center"/>
              <w:rPr>
                <w:rFonts w:ascii="GHEA Grapalat" w:hAnsi="GHEA Grapalat"/>
                <w:b/>
                <w:sz w:val="16"/>
              </w:rPr>
            </w:pPr>
            <w:r w:rsidRPr="00F412AC">
              <w:rPr>
                <w:rFonts w:ascii="GHEA Grapalat" w:hAnsi="GHEA Grapalat"/>
                <w:sz w:val="16"/>
              </w:rPr>
              <w:t>... %</w:t>
            </w:r>
          </w:p>
        </w:tc>
      </w:tr>
    </w:tbl>
    <w:p w14:paraId="44F17338" w14:textId="77777777" w:rsidR="006B04BD" w:rsidRPr="00987E44" w:rsidRDefault="006B04BD" w:rsidP="006B04B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firstRow="0" w:lastRow="0" w:firstColumn="0" w:lastColumn="0" w:noHBand="0" w:noVBand="0"/>
      </w:tblPr>
      <w:tblGrid>
        <w:gridCol w:w="4536"/>
        <w:gridCol w:w="760"/>
        <w:gridCol w:w="4343"/>
      </w:tblGrid>
      <w:tr w:rsidR="006B04BD" w:rsidRPr="009F3DC7" w14:paraId="319A55FD" w14:textId="77777777" w:rsidTr="00501A71">
        <w:trPr>
          <w:jc w:val="center"/>
        </w:trPr>
        <w:tc>
          <w:tcPr>
            <w:tcW w:w="4536" w:type="dxa"/>
          </w:tcPr>
          <w:p w14:paraId="7DDDF3CC" w14:textId="77777777"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46DECBC0" w14:textId="77777777"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6C3B5B4A" w14:textId="77777777"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14:paraId="3C2A1E38" w14:textId="77777777"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6D61965" w14:textId="77777777" w:rsidR="006B04BD" w:rsidRPr="009F3DC7" w:rsidRDefault="006B04BD" w:rsidP="00501A71">
            <w:pPr>
              <w:widowControl w:val="0"/>
              <w:spacing w:after="160" w:line="360" w:lineRule="auto"/>
              <w:jc w:val="center"/>
              <w:rPr>
                <w:rFonts w:ascii="GHEA Grapalat" w:hAnsi="GHEA Grapalat"/>
              </w:rPr>
            </w:pPr>
          </w:p>
        </w:tc>
        <w:tc>
          <w:tcPr>
            <w:tcW w:w="4343" w:type="dxa"/>
          </w:tcPr>
          <w:p w14:paraId="4E99035E" w14:textId="77777777"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F231885" w14:textId="77777777"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60708B51" w14:textId="77777777"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14:paraId="589D9CEF" w14:textId="77777777"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r>
    </w:tbl>
    <w:p w14:paraId="08E1AA99" w14:textId="77777777" w:rsidR="006B04BD" w:rsidRPr="009F3DC7" w:rsidRDefault="006B04BD" w:rsidP="006B04BD">
      <w:pPr>
        <w:widowControl w:val="0"/>
        <w:spacing w:after="160" w:line="360" w:lineRule="auto"/>
        <w:ind w:firstLine="567"/>
        <w:rPr>
          <w:rFonts w:ascii="GHEA Grapalat" w:hAnsi="GHEA Grapalat"/>
        </w:rPr>
        <w:sectPr w:rsidR="006B04BD" w:rsidRPr="009F3DC7" w:rsidSect="003E234E">
          <w:footerReference w:type="default" r:id="rId8"/>
          <w:footnotePr>
            <w:pos w:val="beneathText"/>
          </w:footnotePr>
          <w:pgSz w:w="11907" w:h="16840" w:code="9"/>
          <w:pgMar w:top="426" w:right="567" w:bottom="1418" w:left="709" w:header="561" w:footer="561" w:gutter="0"/>
          <w:cols w:space="720"/>
          <w:docGrid w:linePitch="326"/>
        </w:sectPr>
      </w:pPr>
    </w:p>
    <w:p w14:paraId="545A6155"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14:paraId="2A54EB19"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6CBE32B"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77CAAB0A" w14:textId="77777777" w:rsidTr="005B7138">
        <w:trPr>
          <w:tblCellSpacing w:w="7" w:type="dxa"/>
          <w:jc w:val="center"/>
        </w:trPr>
        <w:tc>
          <w:tcPr>
            <w:tcW w:w="0" w:type="auto"/>
            <w:gridSpan w:val="2"/>
            <w:vAlign w:val="center"/>
          </w:tcPr>
          <w:p w14:paraId="26D6AE3B" w14:textId="77777777"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14:paraId="14E6DD76" w14:textId="77777777" w:rsidR="003B2F27" w:rsidRPr="00AD29CE" w:rsidDel="004B29A5" w:rsidRDefault="003B2F27" w:rsidP="007D73E1">
            <w:pPr>
              <w:widowControl w:val="0"/>
              <w:contextualSpacing/>
              <w:rPr>
                <w:rFonts w:ascii="GHEA Grapalat" w:hAnsi="GHEA Grapalat" w:cs="Arial"/>
                <w:iCs/>
                <w:color w:val="000000"/>
              </w:rPr>
            </w:pPr>
          </w:p>
        </w:tc>
      </w:tr>
      <w:tr w:rsidR="003B2F27" w:rsidRPr="00AD29CE" w14:paraId="0B3D4D81" w14:textId="77777777" w:rsidTr="005B7138">
        <w:trPr>
          <w:tblCellSpacing w:w="7" w:type="dxa"/>
          <w:jc w:val="center"/>
        </w:trPr>
        <w:tc>
          <w:tcPr>
            <w:tcW w:w="0" w:type="auto"/>
            <w:vAlign w:val="center"/>
          </w:tcPr>
          <w:p w14:paraId="3510A129"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A03658E"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4F5BD340"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0C40FDA"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4CA0CA41" w14:textId="77777777"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4F7BF1F5"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0FE35BE" w14:textId="77777777"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14:paraId="1360AFE4"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7F486696"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7948181"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3738F2D4"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1EC87500"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49D312CC" w14:textId="77777777" w:rsidR="003B2F27" w:rsidRPr="00AD29CE" w:rsidRDefault="003B2F27" w:rsidP="007D73E1">
      <w:pPr>
        <w:widowControl w:val="0"/>
        <w:ind w:firstLine="375"/>
        <w:contextualSpacing/>
        <w:rPr>
          <w:rFonts w:ascii="GHEA Grapalat" w:hAnsi="GHEA Grapalat"/>
          <w:iCs/>
          <w:color w:val="000000"/>
        </w:rPr>
      </w:pPr>
    </w:p>
    <w:p w14:paraId="4184FA25" w14:textId="77777777"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14:paraId="257D35B5" w14:textId="77777777"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4F82398B" w14:textId="77777777" w:rsidR="003B2F27" w:rsidRPr="00AD29CE" w:rsidRDefault="003B2F27" w:rsidP="007D73E1">
      <w:pPr>
        <w:pStyle w:val="BodyTextIndent"/>
        <w:widowControl w:val="0"/>
        <w:spacing w:line="240" w:lineRule="auto"/>
        <w:ind w:firstLine="0"/>
        <w:contextualSpacing/>
        <w:jc w:val="center"/>
        <w:rPr>
          <w:rFonts w:ascii="GHEA Grapalat" w:hAnsi="GHEA Grapalat"/>
          <w:b/>
          <w:bCs/>
          <w:iCs/>
          <w:sz w:val="24"/>
          <w:szCs w:val="24"/>
        </w:rPr>
      </w:pPr>
    </w:p>
    <w:p w14:paraId="51E66CB3" w14:textId="77777777" w:rsidR="003B2F27" w:rsidRPr="00AD29CE" w:rsidRDefault="003B2F27" w:rsidP="007D73E1">
      <w:pPr>
        <w:pStyle w:val="BodyTextIndent"/>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0FE4FBC0" w14:textId="77777777"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5E9ABDBB" w14:textId="77777777" w:rsidR="003B2F27" w:rsidRPr="00AD29CE" w:rsidRDefault="003B2F27" w:rsidP="007D73E1">
      <w:pPr>
        <w:pStyle w:val="NormalWeb"/>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16D859F" w14:textId="77777777"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11AC2B09" w14:textId="77777777"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14FBBEEE" w14:textId="77777777"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2C02023E" w14:textId="77777777" w:rsidTr="005B7138">
        <w:trPr>
          <w:jc w:val="center"/>
        </w:trPr>
        <w:tc>
          <w:tcPr>
            <w:tcW w:w="357" w:type="dxa"/>
            <w:vMerge w:val="restart"/>
            <w:vAlign w:val="center"/>
          </w:tcPr>
          <w:p w14:paraId="18D86EF4"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14:paraId="42254CD9"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5D3D3440" w14:textId="77777777" w:rsidTr="005B7138">
        <w:trPr>
          <w:jc w:val="center"/>
        </w:trPr>
        <w:tc>
          <w:tcPr>
            <w:tcW w:w="357" w:type="dxa"/>
            <w:vMerge/>
          </w:tcPr>
          <w:p w14:paraId="641CBD18"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14:paraId="3D8F20E1"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6ED2571"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42C22163"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C87BBCB"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6E3C12A4"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11A40AC0"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6464D2B9" w14:textId="77777777" w:rsidTr="005B7138">
        <w:trPr>
          <w:trHeight w:val="1105"/>
          <w:jc w:val="center"/>
        </w:trPr>
        <w:tc>
          <w:tcPr>
            <w:tcW w:w="357" w:type="dxa"/>
            <w:vMerge/>
            <w:tcBorders>
              <w:bottom w:val="single" w:sz="4" w:space="0" w:color="auto"/>
            </w:tcBorders>
          </w:tcPr>
          <w:p w14:paraId="100A668D"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14:paraId="7A0CE6E4"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14:paraId="5C02B775"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14:paraId="6F44DC71"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3FC9CC31"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3BAB586E"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376C4BA1"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09E26E5"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14:paraId="5E46FD00"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14:paraId="4E7D423A" w14:textId="77777777" w:rsidTr="005B7138">
        <w:trPr>
          <w:jc w:val="center"/>
        </w:trPr>
        <w:tc>
          <w:tcPr>
            <w:tcW w:w="357" w:type="dxa"/>
            <w:vAlign w:val="center"/>
          </w:tcPr>
          <w:p w14:paraId="0AF4E85D"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Align w:val="center"/>
          </w:tcPr>
          <w:p w14:paraId="7082F380"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vAlign w:val="center"/>
          </w:tcPr>
          <w:p w14:paraId="6AC46CC9"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vAlign w:val="center"/>
          </w:tcPr>
          <w:p w14:paraId="0C8E3B75"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vAlign w:val="center"/>
          </w:tcPr>
          <w:p w14:paraId="478BA24A"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vAlign w:val="center"/>
          </w:tcPr>
          <w:p w14:paraId="52DDBFDB"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vAlign w:val="center"/>
          </w:tcPr>
          <w:p w14:paraId="20161FA2"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vAlign w:val="center"/>
          </w:tcPr>
          <w:p w14:paraId="0BC852FC"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vAlign w:val="center"/>
          </w:tcPr>
          <w:p w14:paraId="1F244BD1"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14:paraId="41AA1943" w14:textId="77777777" w:rsidTr="005B7138">
        <w:trPr>
          <w:jc w:val="center"/>
        </w:trPr>
        <w:tc>
          <w:tcPr>
            <w:tcW w:w="357" w:type="dxa"/>
          </w:tcPr>
          <w:p w14:paraId="366298D7"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tcPr>
          <w:p w14:paraId="7F8E4DEA"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tcPr>
          <w:p w14:paraId="114FF3BC"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tcPr>
          <w:p w14:paraId="43463229"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tcPr>
          <w:p w14:paraId="76FF37F1"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tcPr>
          <w:p w14:paraId="38120BB7"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tcPr>
          <w:p w14:paraId="27584C5D"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tcPr>
          <w:p w14:paraId="0176604F"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tcPr>
          <w:p w14:paraId="355965FB" w14:textId="77777777"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bl>
    <w:p w14:paraId="359804D5" w14:textId="77777777" w:rsidR="003B2F27" w:rsidRPr="00CA2754" w:rsidRDefault="003B2F27" w:rsidP="007D73E1">
      <w:pPr>
        <w:widowControl w:val="0"/>
        <w:ind w:firstLine="375"/>
        <w:contextualSpacing/>
        <w:jc w:val="both"/>
        <w:rPr>
          <w:rFonts w:ascii="GHEA Grapalat" w:hAnsi="GHEA Grapalat" w:cs="Arial"/>
          <w:iCs/>
          <w:color w:val="000000"/>
          <w:lang w:val="en-US"/>
        </w:rPr>
      </w:pPr>
    </w:p>
    <w:p w14:paraId="23FE2750" w14:textId="77777777"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BC1393B" w14:textId="77777777" w:rsidTr="005B7138">
        <w:trPr>
          <w:trHeight w:val="266"/>
          <w:tblCellSpacing w:w="7" w:type="dxa"/>
          <w:jc w:val="center"/>
        </w:trPr>
        <w:tc>
          <w:tcPr>
            <w:tcW w:w="0" w:type="auto"/>
            <w:vAlign w:val="center"/>
          </w:tcPr>
          <w:p w14:paraId="6836E9EC"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1DB8F5FA"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7EF176F5" w14:textId="77777777" w:rsidTr="005B7138">
        <w:trPr>
          <w:trHeight w:val="473"/>
          <w:tblCellSpacing w:w="7" w:type="dxa"/>
          <w:jc w:val="center"/>
        </w:trPr>
        <w:tc>
          <w:tcPr>
            <w:tcW w:w="0" w:type="auto"/>
            <w:vAlign w:val="center"/>
          </w:tcPr>
          <w:p w14:paraId="1EBD7C3B"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14:paraId="66539735"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2FDCB9CD"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14:paraId="41D0B661"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62B22C5A" w14:textId="77777777" w:rsidTr="005B7138">
        <w:trPr>
          <w:trHeight w:val="503"/>
          <w:tblCellSpacing w:w="7" w:type="dxa"/>
          <w:jc w:val="center"/>
        </w:trPr>
        <w:tc>
          <w:tcPr>
            <w:tcW w:w="0" w:type="auto"/>
            <w:vAlign w:val="center"/>
          </w:tcPr>
          <w:p w14:paraId="106D9F66"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14:paraId="5888D269"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13FCF57E"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14:paraId="6A62931A"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76E16372" w14:textId="77777777" w:rsidTr="005B7138">
        <w:trPr>
          <w:trHeight w:val="281"/>
          <w:tblCellSpacing w:w="7" w:type="dxa"/>
          <w:jc w:val="center"/>
        </w:trPr>
        <w:tc>
          <w:tcPr>
            <w:tcW w:w="0" w:type="auto"/>
            <w:vAlign w:val="center"/>
          </w:tcPr>
          <w:p w14:paraId="685C65B7"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3BB70256"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14:paraId="3FB1142F"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rPr>
      </w:pPr>
    </w:p>
    <w:p w14:paraId="07602E03" w14:textId="77777777"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14:paraId="0FD1E1E4"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1D38F2B" w14:textId="77777777" w:rsidR="003B2F27" w:rsidRPr="00AD29CE" w:rsidRDefault="003B2F27" w:rsidP="007D73E1">
      <w:pPr>
        <w:widowControl w:val="0"/>
        <w:contextualSpacing/>
        <w:rPr>
          <w:rFonts w:ascii="GHEA Grapalat" w:hAnsi="GHEA Grapalat"/>
        </w:rPr>
      </w:pPr>
    </w:p>
    <w:p w14:paraId="2C2825F6" w14:textId="77777777"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1B4510D5" w14:textId="77777777"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43A38A47" w14:textId="77777777"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14:paraId="73FCA9E5" w14:textId="77777777"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3F0EA9CE" w14:textId="77777777"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14:paraId="3095282B" w14:textId="77777777"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532B569" w14:textId="77777777"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65667B66" w14:textId="77777777"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2798D45E" w14:textId="77777777"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14:paraId="2D17EB99" w14:textId="77777777"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28B993C4"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9B61112" w14:textId="77777777"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14:paraId="0EC73A87"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26690D4"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3CF11EB"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9EF5CC9"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14:paraId="7336D6D2"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C1D06AB" w14:textId="77777777"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0957562" w14:textId="77777777"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0C51156" w14:textId="77777777" w:rsidR="003B2F27" w:rsidRPr="00AD29CE" w:rsidRDefault="003B2F27" w:rsidP="007D73E1">
            <w:pPr>
              <w:widowControl w:val="0"/>
              <w:contextualSpacing/>
              <w:rPr>
                <w:rFonts w:ascii="GHEA Grapalat" w:hAnsi="GHEA Grapalat" w:cs="Sylfaen"/>
              </w:rPr>
            </w:pPr>
          </w:p>
        </w:tc>
      </w:tr>
      <w:tr w:rsidR="003B2F27" w:rsidRPr="00AD29CE" w14:paraId="544610E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9DC3A8A" w14:textId="77777777"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0BE8A8A" w14:textId="77777777"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8D591C6" w14:textId="77777777" w:rsidR="003B2F27" w:rsidRPr="00AD29CE" w:rsidRDefault="003B2F27" w:rsidP="007D73E1">
            <w:pPr>
              <w:widowControl w:val="0"/>
              <w:contextualSpacing/>
              <w:rPr>
                <w:rFonts w:ascii="GHEA Grapalat" w:hAnsi="GHEA Grapalat" w:cs="Sylfaen"/>
              </w:rPr>
            </w:pPr>
          </w:p>
        </w:tc>
      </w:tr>
    </w:tbl>
    <w:p w14:paraId="1F033BB2" w14:textId="77777777"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5A15E3F8" w14:textId="77777777"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14:paraId="14D785CD" w14:textId="77777777"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14:paraId="7BA3C7AA" w14:textId="77777777" w:rsidTr="005B7138">
        <w:tc>
          <w:tcPr>
            <w:tcW w:w="4785" w:type="dxa"/>
          </w:tcPr>
          <w:p w14:paraId="2B34C1BF" w14:textId="77777777"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14:paraId="21F97FAD" w14:textId="77777777"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552FD153" w14:textId="77777777"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14:paraId="267E2DB4" w14:textId="77777777"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7DB2FDC0" w14:textId="77777777" w:rsidTr="005B7138">
        <w:trPr>
          <w:tblCellSpacing w:w="7" w:type="dxa"/>
          <w:jc w:val="center"/>
        </w:trPr>
        <w:tc>
          <w:tcPr>
            <w:tcW w:w="0" w:type="auto"/>
            <w:vAlign w:val="center"/>
          </w:tcPr>
          <w:p w14:paraId="51AC0FFB"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EDF5DC"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53FDE56B"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4E57144F"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33D82675" w14:textId="77777777" w:rsidTr="005B7138">
        <w:trPr>
          <w:tblCellSpacing w:w="7" w:type="dxa"/>
          <w:jc w:val="center"/>
        </w:trPr>
        <w:tc>
          <w:tcPr>
            <w:tcW w:w="0" w:type="auto"/>
            <w:vAlign w:val="center"/>
          </w:tcPr>
          <w:p w14:paraId="56BDB3E6"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46AB4FDA"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5233B1B"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239F5DA4"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639C2880" w14:textId="77777777" w:rsidTr="005B7138">
        <w:trPr>
          <w:tblCellSpacing w:w="7" w:type="dxa"/>
          <w:jc w:val="center"/>
        </w:trPr>
        <w:tc>
          <w:tcPr>
            <w:tcW w:w="0" w:type="auto"/>
            <w:vAlign w:val="center"/>
          </w:tcPr>
          <w:p w14:paraId="06483418" w14:textId="77777777"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14:paraId="1B032B2D" w14:textId="77777777" w:rsidR="003B2F27" w:rsidRPr="00AD29CE" w:rsidRDefault="003B2F27" w:rsidP="007D73E1">
            <w:pPr>
              <w:widowControl w:val="0"/>
              <w:contextualSpacing/>
              <w:rPr>
                <w:rFonts w:ascii="GHEA Grapalat" w:hAnsi="GHEA Grapalat" w:cs="GHEA Grapalat"/>
                <w:color w:val="000000"/>
              </w:rPr>
            </w:pPr>
          </w:p>
        </w:tc>
      </w:tr>
    </w:tbl>
    <w:p w14:paraId="78CA9774" w14:textId="77777777" w:rsidR="003B2F27" w:rsidRPr="00AD29CE" w:rsidRDefault="003B2F27" w:rsidP="007D73E1">
      <w:pPr>
        <w:widowControl w:val="0"/>
        <w:ind w:left="-142" w:firstLine="142"/>
        <w:contextualSpacing/>
        <w:jc w:val="center"/>
        <w:rPr>
          <w:rFonts w:ascii="GHEA Grapalat" w:hAnsi="GHEA Grapalat" w:cs="Sylfaen"/>
          <w:b/>
        </w:rPr>
      </w:pPr>
    </w:p>
    <w:p w14:paraId="0F213EFF" w14:textId="77777777"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14:paraId="097A67E0" w14:textId="654828F4" w:rsidR="006A0759" w:rsidRDefault="006A0759">
      <w:pPr>
        <w:rPr>
          <w:rFonts w:ascii="GHEA Grapalat" w:hAnsi="GHEA Grapalat"/>
          <w:i/>
          <w:lang w:val="en-US"/>
        </w:rPr>
      </w:pPr>
      <w:r>
        <w:rPr>
          <w:rFonts w:ascii="GHEA Grapalat" w:hAnsi="GHEA Grapalat"/>
          <w:i/>
          <w:lang w:val="en-US"/>
        </w:rPr>
        <w:br w:type="page"/>
      </w:r>
    </w:p>
    <w:p w14:paraId="468F599A" w14:textId="77777777" w:rsidR="006A0759" w:rsidRPr="00A33C34" w:rsidRDefault="006A0759" w:rsidP="006A0759">
      <w:pPr>
        <w:widowControl w:val="0"/>
        <w:jc w:val="right"/>
        <w:rPr>
          <w:rFonts w:ascii="GHEA Grapalat" w:hAnsi="GHEA Grapalat" w:cs="Sylfaen"/>
          <w:i/>
        </w:rPr>
      </w:pPr>
      <w:r w:rsidRPr="00A33C34">
        <w:rPr>
          <w:rFonts w:ascii="GHEA Grapalat" w:hAnsi="GHEA Grapalat"/>
          <w:i/>
        </w:rPr>
        <w:lastRenderedPageBreak/>
        <w:t>Приложение № 4</w:t>
      </w:r>
    </w:p>
    <w:p w14:paraId="046D53B9" w14:textId="77777777" w:rsidR="006A0759" w:rsidRPr="00A33C34" w:rsidRDefault="006A0759" w:rsidP="006A0759">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1318D76" w14:textId="77777777" w:rsidR="006A0759" w:rsidRPr="00A33C34" w:rsidRDefault="006A0759" w:rsidP="006A0759">
      <w:pPr>
        <w:jc w:val="center"/>
        <w:rPr>
          <w:rFonts w:ascii="GHEA Grapalat" w:hAnsi="GHEA Grapalat" w:cs="GHEA Grapalat"/>
        </w:rPr>
      </w:pPr>
    </w:p>
    <w:p w14:paraId="150CDCFC" w14:textId="77777777" w:rsidR="006A0759" w:rsidRPr="00A33C34" w:rsidRDefault="006A0759" w:rsidP="006A0759">
      <w:pPr>
        <w:jc w:val="center"/>
        <w:rPr>
          <w:rFonts w:ascii="GHEA Grapalat" w:hAnsi="GHEA Grapalat" w:cs="GHEA Grapalat"/>
        </w:rPr>
      </w:pPr>
      <w:r w:rsidRPr="00A33C34">
        <w:rPr>
          <w:rFonts w:ascii="GHEA Grapalat" w:hAnsi="GHEA Grapalat" w:cs="GHEA Grapalat"/>
        </w:rPr>
        <w:t>УВЕДОМЛЕНИЕ</w:t>
      </w:r>
    </w:p>
    <w:p w14:paraId="29865F6E" w14:textId="77777777" w:rsidR="006A0759" w:rsidRPr="00A33C34" w:rsidRDefault="006A0759" w:rsidP="006A0759">
      <w:pPr>
        <w:jc w:val="center"/>
        <w:rPr>
          <w:rFonts w:ascii="GHEA Grapalat" w:hAnsi="GHEA Grapalat" w:cs="GHEA Grapalat"/>
          <w:lang w:val="hy-AM"/>
        </w:rPr>
      </w:pPr>
    </w:p>
    <w:p w14:paraId="2307B510" w14:textId="77777777" w:rsidR="006A0759" w:rsidRPr="00A33C34" w:rsidRDefault="006A0759" w:rsidP="006A0759">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79B9DFD4" w14:textId="77777777" w:rsidR="006A0759" w:rsidRPr="00A33C34" w:rsidRDefault="006A0759" w:rsidP="006A0759">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6ACCD0FB" w14:textId="77777777" w:rsidR="006A0759" w:rsidRPr="00A33C34" w:rsidRDefault="006A0759" w:rsidP="006A0759">
      <w:pPr>
        <w:rPr>
          <w:rFonts w:ascii="GHEA Grapalat" w:hAnsi="GHEA Grapalat"/>
          <w:vertAlign w:val="superscript"/>
          <w:lang w:val="es-ES"/>
        </w:rPr>
      </w:pPr>
    </w:p>
    <w:p w14:paraId="4E7A2EE2" w14:textId="77777777" w:rsidR="006A0759" w:rsidRPr="00A33C34" w:rsidRDefault="006A0759" w:rsidP="006A0759">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40657E20" w14:textId="77777777" w:rsidR="006A0759" w:rsidRPr="00A33C34" w:rsidRDefault="006A0759" w:rsidP="006A0759">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10A46C4B" w14:textId="77777777" w:rsidR="006A0759" w:rsidRPr="00A33C34" w:rsidRDefault="006A0759" w:rsidP="006A0759">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0EDB247C" w14:textId="77777777" w:rsidR="006A0759" w:rsidRPr="00A33C34" w:rsidRDefault="006A0759" w:rsidP="006A0759">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0813551C" w14:textId="77777777" w:rsidR="006A0759" w:rsidRPr="00A33C34" w:rsidRDefault="006A0759" w:rsidP="006A0759">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68B4BF27" w14:textId="77777777" w:rsidR="006A0759" w:rsidRPr="00A33C34" w:rsidRDefault="006A0759" w:rsidP="006A0759">
      <w:pPr>
        <w:rPr>
          <w:rFonts w:ascii="GHEA Grapalat" w:hAnsi="GHEA Grapalat" w:cs="Sylfaen"/>
          <w:sz w:val="20"/>
          <w:szCs w:val="20"/>
          <w:lang w:val="es-ES"/>
        </w:rPr>
      </w:pPr>
    </w:p>
    <w:p w14:paraId="79162CE8" w14:textId="77777777" w:rsidR="006A0759" w:rsidRPr="00A33C34" w:rsidRDefault="006A0759" w:rsidP="006A0759">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62C5B624" w14:textId="77777777" w:rsidR="006A0759" w:rsidRPr="00A33C34" w:rsidRDefault="006A0759" w:rsidP="006A0759">
      <w:pPr>
        <w:jc w:val="center"/>
        <w:rPr>
          <w:rFonts w:ascii="GHEA Grapalat" w:hAnsi="GHEA Grapalat" w:cs="GHEA Grapalat"/>
          <w:lang w:val="es-ES"/>
        </w:rPr>
      </w:pPr>
    </w:p>
    <w:p w14:paraId="55E978A4" w14:textId="77777777" w:rsidR="006A0759" w:rsidRPr="00A33C34" w:rsidRDefault="006A0759" w:rsidP="006A0759">
      <w:pPr>
        <w:ind w:firstLine="709"/>
        <w:rPr>
          <w:lang w:val="es-ES"/>
        </w:rPr>
      </w:pPr>
    </w:p>
    <w:p w14:paraId="78C60530" w14:textId="77777777" w:rsidR="006A0759" w:rsidRPr="00A33C34" w:rsidRDefault="006A0759" w:rsidP="006A0759">
      <w:pPr>
        <w:ind w:firstLine="709"/>
        <w:rPr>
          <w:lang w:val="es-ES"/>
        </w:rPr>
      </w:pPr>
    </w:p>
    <w:p w14:paraId="5FC20BEE" w14:textId="77777777" w:rsidR="006A0759" w:rsidRPr="00A33C34" w:rsidRDefault="006A0759" w:rsidP="006A0759">
      <w:pPr>
        <w:ind w:firstLine="709"/>
        <w:rPr>
          <w:lang w:val="es-ES"/>
        </w:rPr>
      </w:pPr>
    </w:p>
    <w:p w14:paraId="32508F4A" w14:textId="77777777" w:rsidR="006A0759" w:rsidRPr="00A33C34" w:rsidRDefault="006A0759" w:rsidP="006A0759">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5795DDF4" w14:textId="77777777" w:rsidR="006A0759" w:rsidRPr="00A33C34" w:rsidRDefault="006A0759" w:rsidP="006A0759">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B70ABD7" w14:textId="77777777" w:rsidR="006A0759" w:rsidRPr="00A33C34" w:rsidRDefault="006A0759" w:rsidP="006A0759">
      <w:pPr>
        <w:jc w:val="right"/>
        <w:rPr>
          <w:rFonts w:ascii="GHEA Grapalat" w:hAnsi="GHEA Grapalat"/>
          <w:sz w:val="20"/>
          <w:lang w:val="hy-AM"/>
        </w:rPr>
      </w:pPr>
      <w:r w:rsidRPr="00A33C34">
        <w:rPr>
          <w:rFonts w:ascii="GHEA Grapalat" w:hAnsi="GHEA Grapalat"/>
          <w:sz w:val="20"/>
          <w:lang w:val="hy-AM"/>
        </w:rPr>
        <w:t xml:space="preserve">    </w:t>
      </w:r>
    </w:p>
    <w:p w14:paraId="1C7D148D" w14:textId="77777777" w:rsidR="006A0759" w:rsidRPr="00A33C34" w:rsidRDefault="006A0759" w:rsidP="006A0759">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058A169B" w14:textId="77777777" w:rsidR="006A0759" w:rsidRPr="00A33C34" w:rsidRDefault="006A0759" w:rsidP="006A0759">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1D91E053" w14:textId="77777777" w:rsidR="006A0759" w:rsidRPr="00A33C34" w:rsidRDefault="006A0759" w:rsidP="006A0759">
      <w:pPr>
        <w:jc w:val="center"/>
        <w:rPr>
          <w:rFonts w:ascii="GHEA Grapalat" w:hAnsi="GHEA Grapalat" w:cs="Sylfaen"/>
          <w:sz w:val="16"/>
          <w:szCs w:val="16"/>
          <w:lang w:val="es-ES"/>
        </w:rPr>
      </w:pPr>
    </w:p>
    <w:p w14:paraId="0057837C" w14:textId="77777777" w:rsidR="006A0759" w:rsidRPr="00A33C34" w:rsidRDefault="006A0759" w:rsidP="006A0759">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p w14:paraId="385BC96B" w14:textId="77777777" w:rsidR="006A0759" w:rsidRPr="003B2F27" w:rsidRDefault="006A0759" w:rsidP="006A0759">
      <w:pPr>
        <w:widowControl w:val="0"/>
        <w:spacing w:after="160"/>
        <w:ind w:left="-142" w:firstLine="142"/>
        <w:jc w:val="center"/>
        <w:rPr>
          <w:rFonts w:ascii="GHEA Grapalat" w:hAnsi="GHEA Grapalat"/>
          <w:i/>
          <w:lang w:val="en-US"/>
        </w:rPr>
      </w:pPr>
    </w:p>
    <w:p w14:paraId="1C5816D3" w14:textId="77777777"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D5748" w14:textId="77777777" w:rsidR="00BF2809" w:rsidRDefault="00BF2809">
      <w:r>
        <w:separator/>
      </w:r>
    </w:p>
  </w:endnote>
  <w:endnote w:type="continuationSeparator" w:id="0">
    <w:p w14:paraId="7187892D" w14:textId="77777777" w:rsidR="00BF2809" w:rsidRDefault="00BF2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1316534"/>
      <w:docPartObj>
        <w:docPartGallery w:val="Page Numbers (Bottom of Page)"/>
        <w:docPartUnique/>
      </w:docPartObj>
    </w:sdtPr>
    <w:sdtEndPr>
      <w:rPr>
        <w:rFonts w:ascii="GHEA Grapalat" w:hAnsi="GHEA Grapalat"/>
        <w:sz w:val="24"/>
        <w:szCs w:val="24"/>
      </w:rPr>
    </w:sdtEndPr>
    <w:sdtContent>
      <w:p w14:paraId="4998CF67" w14:textId="77777777" w:rsidR="00BF2809" w:rsidRPr="003E450C" w:rsidRDefault="00BF2809">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2217B">
          <w:rPr>
            <w:rFonts w:ascii="GHEA Grapalat" w:hAnsi="GHEA Grapalat"/>
            <w:noProof/>
            <w:sz w:val="24"/>
            <w:szCs w:val="24"/>
          </w:rPr>
          <w:t>1</w:t>
        </w:r>
        <w:r w:rsidR="0042217B">
          <w:rPr>
            <w:rFonts w:ascii="GHEA Grapalat" w:hAnsi="GHEA Grapalat"/>
            <w:noProof/>
            <w:sz w:val="24"/>
            <w:szCs w:val="24"/>
          </w:rPr>
          <w:t>0</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F169A" w14:textId="77777777" w:rsidR="00BF2809" w:rsidRPr="00305BEC" w:rsidRDefault="00BF2809">
    <w:pPr>
      <w:pStyle w:val="Footer"/>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D7CAD" w14:textId="77777777" w:rsidR="00BF2809" w:rsidRDefault="00BF2809">
      <w:r>
        <w:separator/>
      </w:r>
    </w:p>
  </w:footnote>
  <w:footnote w:type="continuationSeparator" w:id="0">
    <w:p w14:paraId="1168F6CA" w14:textId="77777777" w:rsidR="00BF2809" w:rsidRDefault="00BF2809">
      <w:r>
        <w:continuationSeparator/>
      </w:r>
    </w:p>
  </w:footnote>
  <w:footnote w:id="1">
    <w:p w14:paraId="2363978A" w14:textId="77777777" w:rsidR="00E95E86" w:rsidRPr="008842CE" w:rsidRDefault="00E95E86" w:rsidP="00E95E86">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B95017" w14:textId="77777777" w:rsidR="00E95E86" w:rsidRPr="000811C1" w:rsidRDefault="00E95E86" w:rsidP="00E95E86">
      <w:pPr>
        <w:pStyle w:val="FootnoteText"/>
        <w:rPr>
          <w:lang w:val="af-ZA"/>
        </w:rPr>
      </w:pPr>
    </w:p>
  </w:footnote>
  <w:footnote w:id="2">
    <w:p w14:paraId="3BAD431D" w14:textId="77777777" w:rsidR="0076529E" w:rsidRPr="00A31673" w:rsidRDefault="0076529E" w:rsidP="0076529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5B9A1F43" w14:textId="77777777" w:rsidR="00BF2809" w:rsidRDefault="00BF2809" w:rsidP="006B3E56">
      <w:pPr>
        <w:jc w:val="both"/>
      </w:pPr>
    </w:p>
    <w:p w14:paraId="42AE31AB" w14:textId="77777777" w:rsidR="00BF2809" w:rsidRPr="00503980" w:rsidRDefault="00BF2809"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2FB44F47" w14:textId="38C851D8" w:rsidR="00BF2809" w:rsidRPr="00503980" w:rsidRDefault="00BF2809"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sidR="0076529E">
        <w:rPr>
          <w:rFonts w:ascii="GHEA Grapalat" w:hAnsi="GHEA Grapalat"/>
          <w:i/>
          <w:sz w:val="20"/>
          <w:szCs w:val="20"/>
        </w:rPr>
        <w:t>2</w:t>
      </w:r>
      <w:r w:rsidRPr="00503980">
        <w:rPr>
          <w:rFonts w:ascii="GHEA Grapalat" w:hAnsi="GHEA Grapalat"/>
          <w:i/>
          <w:sz w:val="20"/>
          <w:szCs w:val="20"/>
        </w:rPr>
        <w:t>";</w:t>
      </w:r>
    </w:p>
    <w:p w14:paraId="33522EAF" w14:textId="77777777" w:rsidR="00BF2809" w:rsidRPr="00503980" w:rsidRDefault="00BF2809"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2D5CBE2" w14:textId="77777777" w:rsidR="00BF2809" w:rsidRDefault="00BF2809" w:rsidP="006B3E56">
      <w:pPr>
        <w:pStyle w:val="FootnoteText"/>
        <w:rPr>
          <w:rFonts w:asciiTheme="minorHAnsi" w:hAnsiTheme="minorHAnsi"/>
          <w:lang w:val="af-ZA"/>
        </w:rPr>
      </w:pPr>
    </w:p>
  </w:footnote>
  <w:footnote w:id="4">
    <w:p w14:paraId="7EC17F05" w14:textId="77777777" w:rsidR="0076529E" w:rsidRPr="00A25D1B" w:rsidRDefault="0076529E" w:rsidP="0076529E">
      <w:pPr>
        <w:pStyle w:val="FootnoteText"/>
        <w:rPr>
          <w:ins w:id="2" w:author="Inesa Kocharyan" w:date="2025-03-21T20:34:00Z"/>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14:paraId="0EFB94EA" w14:textId="77777777" w:rsidR="00BF2809" w:rsidRPr="00D3436F" w:rsidRDefault="00BF2809" w:rsidP="003C670C">
      <w:pPr>
        <w:widowControl w:val="0"/>
        <w:ind w:right="309"/>
        <w:jc w:val="both"/>
        <w:rPr>
          <w:rFonts w:ascii="GHEA Grapalat" w:hAnsi="GHEA Grapalat"/>
          <w:i/>
          <w:sz w:val="20"/>
          <w:szCs w:val="20"/>
          <w:lang w:val="es-ES"/>
        </w:rPr>
      </w:pPr>
      <w:r>
        <w:rPr>
          <w:rStyle w:val="FootnoteReference"/>
        </w:rPr>
        <w:t>*</w:t>
      </w: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648C9991" w14:textId="77777777" w:rsidR="00BF2809" w:rsidRPr="009C4E45" w:rsidRDefault="00BF2809">
      <w:pPr>
        <w:pStyle w:val="FootnoteText"/>
        <w:rPr>
          <w:rFonts w:ascii="GHEA Grapalat" w:hAnsi="GHEA Grapalat"/>
          <w:color w:val="FF0000"/>
          <w:sz w:val="28"/>
          <w:szCs w:val="28"/>
        </w:rPr>
      </w:pPr>
    </w:p>
  </w:footnote>
  <w:footnote w:id="6">
    <w:p w14:paraId="0029914F" w14:textId="77777777" w:rsidR="00BF2809" w:rsidRPr="008842CE" w:rsidRDefault="00BF2809" w:rsidP="000A214C">
      <w:pPr>
        <w:pStyle w:val="FootnoteText"/>
        <w:jc w:val="both"/>
      </w:pPr>
    </w:p>
  </w:footnote>
  <w:footnote w:id="7">
    <w:p w14:paraId="55B83441" w14:textId="77777777" w:rsidR="00BF2809" w:rsidRPr="006F5F33" w:rsidRDefault="00BF2809"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16B97B91" w14:textId="77777777" w:rsidR="00BF2809" w:rsidRPr="006F5F33" w:rsidRDefault="00BF2809"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14:paraId="64C61E80" w14:textId="77777777" w:rsidR="00BF2809" w:rsidRPr="006F5F33" w:rsidRDefault="00BF2809"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14:paraId="737BF154" w14:textId="77777777" w:rsidR="00BF2809" w:rsidRDefault="00BF2809" w:rsidP="003B2F27">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14:paraId="74E60A2A" w14:textId="77777777" w:rsidR="00BF2809" w:rsidRPr="00E40AC8" w:rsidRDefault="00BF2809" w:rsidP="003B2F27">
      <w:pPr>
        <w:pStyle w:val="FootnoteText"/>
        <w:jc w:val="both"/>
      </w:pPr>
    </w:p>
  </w:footnote>
  <w:footnote w:id="11">
    <w:p w14:paraId="3820E7C4" w14:textId="77777777" w:rsidR="00BF2809" w:rsidRPr="00E40AC8" w:rsidRDefault="00BF2809" w:rsidP="00DA3A5A">
      <w:pPr>
        <w:pStyle w:val="FootnoteText"/>
        <w:jc w:val="both"/>
      </w:pPr>
      <w:r>
        <w:rPr>
          <w:rStyle w:val="FootnoteReference"/>
        </w:rPr>
        <w:t>*</w:t>
      </w: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2">
    <w:p w14:paraId="61682371" w14:textId="77777777" w:rsidR="00BF2809" w:rsidRPr="00124BE9" w:rsidRDefault="00BF2809" w:rsidP="006B04BD">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3">
    <w:p w14:paraId="73248CB3" w14:textId="77777777" w:rsidR="00BF2809" w:rsidRPr="00CA2754" w:rsidRDefault="00BF2809" w:rsidP="00BF2809">
      <w:pPr>
        <w:pStyle w:val="FootnoteText"/>
        <w:jc w:val="both"/>
      </w:pPr>
      <w:r w:rsidRPr="00CA2754">
        <w:rPr>
          <w:rStyle w:val="FootnoteReference"/>
        </w:rPr>
        <w:t>*</w:t>
      </w: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915893407">
    <w:abstractNumId w:val="20"/>
  </w:num>
  <w:num w:numId="2" w16cid:durableId="1284574853">
    <w:abstractNumId w:val="10"/>
  </w:num>
  <w:num w:numId="3" w16cid:durableId="1744914336">
    <w:abstractNumId w:val="19"/>
  </w:num>
  <w:num w:numId="4" w16cid:durableId="1446852575">
    <w:abstractNumId w:val="14"/>
  </w:num>
  <w:num w:numId="5" w16cid:durableId="95250874">
    <w:abstractNumId w:val="24"/>
  </w:num>
  <w:num w:numId="6" w16cid:durableId="1810778969">
    <w:abstractNumId w:val="20"/>
    <w:lvlOverride w:ilvl="0">
      <w:startOverride w:val="1"/>
    </w:lvlOverride>
    <w:lvlOverride w:ilvl="1"/>
    <w:lvlOverride w:ilvl="2"/>
    <w:lvlOverride w:ilvl="3"/>
    <w:lvlOverride w:ilvl="4"/>
    <w:lvlOverride w:ilvl="5"/>
    <w:lvlOverride w:ilvl="6"/>
    <w:lvlOverride w:ilvl="7"/>
    <w:lvlOverride w:ilvl="8"/>
  </w:num>
  <w:num w:numId="7" w16cid:durableId="20857550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8344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3471204">
    <w:abstractNumId w:val="16"/>
  </w:num>
  <w:num w:numId="10" w16cid:durableId="2057311972">
    <w:abstractNumId w:val="5"/>
  </w:num>
  <w:num w:numId="11" w16cid:durableId="1357075304">
    <w:abstractNumId w:val="8"/>
  </w:num>
  <w:num w:numId="12" w16cid:durableId="1472138527">
    <w:abstractNumId w:val="28"/>
  </w:num>
  <w:num w:numId="13" w16cid:durableId="1821917603">
    <w:abstractNumId w:val="26"/>
  </w:num>
  <w:num w:numId="14" w16cid:durableId="1262448748">
    <w:abstractNumId w:val="12"/>
  </w:num>
  <w:num w:numId="15" w16cid:durableId="889269743">
    <w:abstractNumId w:val="27"/>
  </w:num>
  <w:num w:numId="16" w16cid:durableId="463349708">
    <w:abstractNumId w:val="13"/>
  </w:num>
  <w:num w:numId="17" w16cid:durableId="585266746">
    <w:abstractNumId w:val="6"/>
  </w:num>
  <w:num w:numId="18" w16cid:durableId="1330408520">
    <w:abstractNumId w:val="1"/>
  </w:num>
  <w:num w:numId="19" w16cid:durableId="1953899051">
    <w:abstractNumId w:val="15"/>
  </w:num>
  <w:num w:numId="20" w16cid:durableId="813909028">
    <w:abstractNumId w:val="15"/>
  </w:num>
  <w:num w:numId="21" w16cid:durableId="1877812193">
    <w:abstractNumId w:val="17"/>
  </w:num>
  <w:num w:numId="22" w16cid:durableId="965164102">
    <w:abstractNumId w:val="21"/>
  </w:num>
  <w:num w:numId="23" w16cid:durableId="1678995172">
    <w:abstractNumId w:val="7"/>
  </w:num>
  <w:num w:numId="24" w16cid:durableId="7484182">
    <w:abstractNumId w:val="17"/>
  </w:num>
  <w:num w:numId="25" w16cid:durableId="762578273">
    <w:abstractNumId w:val="11"/>
  </w:num>
  <w:num w:numId="26" w16cid:durableId="2130125284">
    <w:abstractNumId w:val="4"/>
  </w:num>
  <w:num w:numId="27" w16cid:durableId="1478181379">
    <w:abstractNumId w:val="3"/>
  </w:num>
  <w:num w:numId="28" w16cid:durableId="1628773388">
    <w:abstractNumId w:val="0"/>
  </w:num>
  <w:num w:numId="29" w16cid:durableId="802426505">
    <w:abstractNumId w:val="9"/>
  </w:num>
  <w:num w:numId="30" w16cid:durableId="1485052818">
    <w:abstractNumId w:val="25"/>
  </w:num>
  <w:num w:numId="31" w16cid:durableId="125239304">
    <w:abstractNumId w:val="22"/>
  </w:num>
  <w:num w:numId="32" w16cid:durableId="552890805">
    <w:abstractNumId w:val="23"/>
  </w:num>
  <w:num w:numId="33" w16cid:durableId="1073814963">
    <w:abstractNumId w:val="18"/>
  </w:num>
  <w:num w:numId="34" w16cid:durableId="984507509">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4577"/>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003"/>
    <w:rsid w:val="00057264"/>
    <w:rsid w:val="000604CF"/>
    <w:rsid w:val="000608F6"/>
    <w:rsid w:val="00060FB1"/>
    <w:rsid w:val="00061153"/>
    <w:rsid w:val="000612B9"/>
    <w:rsid w:val="0006220B"/>
    <w:rsid w:val="000622AC"/>
    <w:rsid w:val="0006311D"/>
    <w:rsid w:val="00063AEF"/>
    <w:rsid w:val="00065C3B"/>
    <w:rsid w:val="0006703E"/>
    <w:rsid w:val="00067561"/>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5CD3"/>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0E9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34E"/>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17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A71"/>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64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1D1"/>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759"/>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1D04"/>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2A6"/>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98"/>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529E"/>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702"/>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779"/>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5669"/>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809"/>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6851"/>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280"/>
    <w:rsid w:val="00D0677B"/>
    <w:rsid w:val="00D06AAC"/>
    <w:rsid w:val="00D07367"/>
    <w:rsid w:val="00D0772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731"/>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A5A"/>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071"/>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5E86"/>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1AE5"/>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53F"/>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6B64D98"/>
  <w15:docId w15:val="{AFFC199C-70D0-4108-BFD9-41BF01E16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41256C"/>
  </w:style>
  <w:style w:type="character" w:customStyle="1" w:styleId="285pt">
    <w:name w:val="Основной текст (2) + 8.5 pt.Не курсив"/>
    <w:rsid w:val="00DA3A5A"/>
    <w:rPr>
      <w:rFonts w:ascii="Tahoma" w:eastAsia="Tahoma" w:hAnsi="Tahoma" w:cs="Tahoma"/>
      <w:b w:val="0"/>
      <w:bCs w:val="0"/>
      <w:i/>
      <w:iCs/>
      <w:smallCaps w:val="0"/>
      <w:strike w:val="0"/>
      <w:color w:val="000000"/>
      <w:spacing w:val="0"/>
      <w:w w:val="100"/>
      <w:position w:val="0"/>
      <w:sz w:val="17"/>
      <w:szCs w:val="17"/>
      <w:u w:val="none"/>
      <w:lang w:val="hy-AM" w:eastAsia="hy-AM" w:bidi="hy-AM"/>
    </w:rPr>
  </w:style>
  <w:style w:type="character" w:customStyle="1" w:styleId="ezkurwreuab5ozgtqnkl">
    <w:name w:val="ezkurwreuab5ozgtqnkl"/>
    <w:basedOn w:val="DefaultParagraphFont"/>
    <w:rsid w:val="00E95E86"/>
  </w:style>
  <w:style w:type="paragraph" w:styleId="HTMLPreformatted">
    <w:name w:val="HTML Preformatted"/>
    <w:basedOn w:val="Normal"/>
    <w:link w:val="HTMLPreformattedChar"/>
    <w:uiPriority w:val="99"/>
    <w:semiHidden/>
    <w:unhideWhenUsed/>
    <w:rsid w:val="00765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76529E"/>
    <w:rPr>
      <w:rFonts w:ascii="Courier New" w:hAnsi="Courier New" w:cs="Courier New"/>
      <w:lang w:val="en-US" w:eastAsia="en-US" w:bidi="ar-SA"/>
    </w:rPr>
  </w:style>
  <w:style w:type="character" w:customStyle="1" w:styleId="y2iqfc">
    <w:name w:val="y2iqfc"/>
    <w:basedOn w:val="DefaultParagraphFont"/>
    <w:rsid w:val="00765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F87A1-075D-4DBF-82A3-B82EE38F3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2458</TotalTime>
  <Pages>64</Pages>
  <Words>17742</Words>
  <Characters>101136</Characters>
  <Application>Microsoft Office Word</Application>
  <DocSecurity>0</DocSecurity>
  <Lines>842</Lines>
  <Paragraphs>237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118641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1612</cp:revision>
  <cp:lastPrinted>2018-02-16T07:12:00Z</cp:lastPrinted>
  <dcterms:created xsi:type="dcterms:W3CDTF">2019-10-28T07:04:00Z</dcterms:created>
  <dcterms:modified xsi:type="dcterms:W3CDTF">2025-12-22T11:08:00Z</dcterms:modified>
</cp:coreProperties>
</file>