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6E1653" w:rsidRDefault="00E26FEE" w:rsidP="00A92057">
      <w:pPr>
        <w:widowControl w:val="0"/>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A92057">
      <w:pPr>
        <w:widowControl w:val="0"/>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A92057" w:rsidRDefault="00A92057"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A92057"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 ЗАПРОСЕ КОТИРОВОК </w:t>
      </w:r>
      <w:r w:rsidR="00BA7128">
        <w:rPr>
          <w:rStyle w:val="FootnoteReference"/>
          <w:rFonts w:ascii="GHEA Grapalat" w:hAnsi="GHEA Grapalat"/>
          <w:i w:val="0"/>
          <w:sz w:val="24"/>
          <w:szCs w:val="24"/>
        </w:rPr>
        <w:footnoteReference w:customMarkFollows="1" w:id="1"/>
        <w:t>*</w:t>
      </w:r>
    </w:p>
    <w:p w:rsidR="00A92057"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91042F"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w:t>
      </w:r>
      <w:r w:rsidR="003B04D6">
        <w:rPr>
          <w:rFonts w:ascii="GHEA Grapalat" w:hAnsi="GHEA Grapalat"/>
          <w:i w:val="0"/>
          <w:sz w:val="24"/>
          <w:szCs w:val="24"/>
          <w:lang w:val="hy-AM"/>
        </w:rPr>
        <w:t>02</w:t>
      </w:r>
      <w:r w:rsidRPr="009044F1">
        <w:rPr>
          <w:rFonts w:ascii="GHEA Grapalat" w:hAnsi="GHEA Grapalat"/>
          <w:i w:val="0"/>
          <w:sz w:val="24"/>
          <w:szCs w:val="24"/>
        </w:rPr>
        <w:t>" "</w:t>
      </w:r>
      <w:r w:rsidR="00A92057">
        <w:rPr>
          <w:rFonts w:ascii="GHEA Grapalat" w:hAnsi="GHEA Grapalat"/>
          <w:i w:val="0"/>
          <w:sz w:val="24"/>
          <w:szCs w:val="24"/>
          <w:lang w:val="hy-AM"/>
        </w:rPr>
        <w:t>0</w:t>
      </w:r>
      <w:r w:rsidR="003B04D6">
        <w:rPr>
          <w:rFonts w:ascii="GHEA Grapalat" w:hAnsi="GHEA Grapalat"/>
          <w:i w:val="0"/>
          <w:sz w:val="24"/>
          <w:szCs w:val="24"/>
          <w:lang w:val="hy-AM"/>
        </w:rPr>
        <w:t>3</w:t>
      </w:r>
      <w:r w:rsidRPr="009044F1">
        <w:rPr>
          <w:rFonts w:ascii="GHEA Grapalat" w:hAnsi="GHEA Grapalat"/>
          <w:i w:val="0"/>
          <w:sz w:val="24"/>
          <w:szCs w:val="24"/>
        </w:rPr>
        <w:t>" 20</w:t>
      </w:r>
      <w:r w:rsidR="00A92057">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A92057">
        <w:rPr>
          <w:rFonts w:ascii="GHEA Grapalat" w:hAnsi="GHEA Grapalat"/>
          <w:i w:val="0"/>
          <w:sz w:val="24"/>
          <w:szCs w:val="24"/>
          <w:lang w:val="hy-AM"/>
        </w:rPr>
        <w:t>01</w:t>
      </w:r>
      <w:r w:rsidRPr="009044F1">
        <w:rPr>
          <w:rFonts w:ascii="GHEA Grapalat" w:hAnsi="GHEA Grapalat"/>
          <w:i w:val="0"/>
          <w:sz w:val="24"/>
          <w:szCs w:val="24"/>
        </w:rPr>
        <w:t xml:space="preserve">" </w:t>
      </w:r>
    </w:p>
    <w:p w:rsidR="00A92057" w:rsidRPr="006764D2" w:rsidRDefault="00A92057" w:rsidP="00A92057">
      <w:pPr>
        <w:widowControl w:val="0"/>
        <w:spacing w:after="160"/>
        <w:jc w:val="center"/>
        <w:rPr>
          <w:rFonts w:ascii="GHEA Grapalat" w:hAnsi="GHEA Grapalat"/>
        </w:rPr>
      </w:pPr>
      <w:r w:rsidRPr="002D054B">
        <w:rPr>
          <w:rFonts w:ascii="GHEA Grapalat" w:hAnsi="GHEA Grapalat"/>
        </w:rPr>
        <w:t>На основании статьи 15 части 6 Закона РА "О закупках".</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92057">
        <w:rPr>
          <w:rFonts w:ascii="GHEA Grapalat" w:hAnsi="GHEA Grapalat"/>
          <w:i w:val="0"/>
          <w:sz w:val="24"/>
          <w:szCs w:val="24"/>
        </w:rPr>
        <w:t>ԷՋՕԸ-ԳՀԱՊՁԲ–</w:t>
      </w:r>
      <w:r w:rsidR="003B04D6">
        <w:rPr>
          <w:rFonts w:ascii="GHEA Grapalat" w:hAnsi="GHEA Grapalat"/>
          <w:i w:val="0"/>
          <w:sz w:val="24"/>
          <w:szCs w:val="24"/>
        </w:rPr>
        <w:t>2026/16</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A92057">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A92057" w:rsidRPr="00A92057">
        <w:rPr>
          <w:rFonts w:ascii="GHEA Grapalat" w:hAnsi="GHEA Grapalat"/>
          <w:i w:val="0"/>
          <w:sz w:val="24"/>
          <w:szCs w:val="24"/>
        </w:rPr>
        <w:t>«Эчмиадзин» ОВП</w:t>
      </w:r>
      <w:r w:rsidRPr="009044F1">
        <w:rPr>
          <w:rFonts w:ascii="GHEA Grapalat" w:hAnsi="GHEA Grapalat"/>
          <w:i w:val="0"/>
          <w:sz w:val="24"/>
          <w:szCs w:val="24"/>
        </w:rPr>
        <w:t>, находящийся по адресу:</w:t>
      </w:r>
      <w:r w:rsidR="00A92057">
        <w:rPr>
          <w:rFonts w:ascii="GHEA Grapalat" w:hAnsi="GHEA Grapalat"/>
          <w:i w:val="0"/>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42699B">
        <w:rPr>
          <w:rFonts w:ascii="GHEA Grapalat" w:hAnsi="GHEA Grapalat"/>
          <w:i w:val="0"/>
          <w:sz w:val="24"/>
          <w:szCs w:val="24"/>
        </w:rPr>
        <w:t xml:space="preserve">запрос котировок </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11076" w:rsidRPr="003A1EBB" w:rsidRDefault="00A20B69" w:rsidP="00720D24">
      <w:pPr>
        <w:pStyle w:val="BodyTextIndent"/>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0319E1" w:rsidRPr="0036697F">
        <w:rPr>
          <w:rFonts w:ascii="GHEA Grapalat" w:hAnsi="GHEA Grapalat"/>
          <w:i w:val="0"/>
          <w:sz w:val="24"/>
          <w:szCs w:val="24"/>
        </w:rPr>
        <w:t>Дизельное топливо</w:t>
      </w:r>
      <w:r w:rsidR="000319E1" w:rsidRPr="0036697F" w:rsidDel="0036697F">
        <w:rPr>
          <w:rFonts w:ascii="GHEA Grapalat" w:hAnsi="GHEA Grapalat"/>
          <w:i w:val="0"/>
          <w:sz w:val="24"/>
          <w:szCs w:val="24"/>
        </w:rPr>
        <w:t xml:space="preserve"> </w:t>
      </w:r>
      <w:r w:rsidR="000319E1">
        <w:rPr>
          <w:rFonts w:ascii="GHEA Grapalat" w:hAnsi="GHEA Grapalat"/>
          <w:i w:val="0"/>
          <w:sz w:val="24"/>
          <w:szCs w:val="24"/>
          <w:lang w:val="hy-AM"/>
        </w:rPr>
        <w:t xml:space="preserve"> </w:t>
      </w:r>
      <w:r w:rsidR="000319E1" w:rsidRPr="000C397D">
        <w:rPr>
          <w:rFonts w:ascii="GHEA Grapalat" w:hAnsi="GHEA Grapalat"/>
          <w:i w:val="0"/>
          <w:sz w:val="24"/>
          <w:szCs w:val="24"/>
          <w:lang w:val="hy-AM"/>
        </w:rPr>
        <w:t>и обычный бензин</w:t>
      </w:r>
      <w:r w:rsidR="00720D24" w:rsidRPr="00720D24">
        <w:rPr>
          <w:rFonts w:ascii="GHEA Grapalat" w:hAnsi="GHEA Grapalat"/>
          <w:b/>
          <w:i w:val="0"/>
          <w:sz w:val="24"/>
          <w:szCs w:val="24"/>
        </w:rPr>
        <w:t xml:space="preserve">. </w:t>
      </w:r>
      <w:r w:rsidR="00782D60">
        <w:rPr>
          <w:rFonts w:ascii="GHEA Grapalat" w:hAnsi="GHEA Grapalat"/>
          <w:i w:val="0"/>
          <w:sz w:val="24"/>
          <w:szCs w:val="24"/>
        </w:rPr>
        <w:t>(далее — договор).</w:t>
      </w:r>
    </w:p>
    <w:p w:rsidR="00357D48" w:rsidRPr="009044F1" w:rsidRDefault="00A20B69"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A920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A92057">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A920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42699B">
        <w:rPr>
          <w:rFonts w:ascii="GHEA Grapalat" w:hAnsi="GHEA Grapalat"/>
          <w:i w:val="0"/>
          <w:sz w:val="24"/>
          <w:szCs w:val="24"/>
        </w:rPr>
        <w:t xml:space="preserve">запрос котировок </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A92057">
        <w:rPr>
          <w:rFonts w:ascii="GHEA Grapalat" w:hAnsi="GHEA Grapalat"/>
          <w:i w:val="0"/>
          <w:sz w:val="24"/>
          <w:szCs w:val="24"/>
        </w:rPr>
        <w:t xml:space="preserve">12:00 </w:t>
      </w:r>
      <w:r w:rsidRPr="000F0CA8">
        <w:rPr>
          <w:rFonts w:ascii="GHEA Grapalat" w:hAnsi="GHEA Grapalat"/>
          <w:i w:val="0"/>
          <w:sz w:val="24"/>
          <w:szCs w:val="24"/>
        </w:rPr>
        <w:t xml:space="preserve">часов </w:t>
      </w:r>
      <w:r w:rsidR="00A92057">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A92057" w:rsidRPr="00A92057">
        <w:rPr>
          <w:rFonts w:ascii="GHEA Grapalat" w:hAnsi="GHEA Grapalat"/>
          <w:i w:val="0"/>
          <w:sz w:val="24"/>
          <w:szCs w:val="24"/>
        </w:rPr>
        <w:t>Эчмиадзин Звартноц аван</w:t>
      </w:r>
      <w:r w:rsidRPr="000F0CA8">
        <w:rPr>
          <w:rFonts w:ascii="GHEA Grapalat" w:hAnsi="GHEA Grapalat"/>
          <w:i w:val="0"/>
          <w:sz w:val="24"/>
          <w:szCs w:val="24"/>
        </w:rPr>
        <w:t xml:space="preserve">, в </w:t>
      </w:r>
      <w:r w:rsidR="00A92057">
        <w:rPr>
          <w:rFonts w:ascii="GHEA Grapalat" w:hAnsi="GHEA Grapalat"/>
          <w:i w:val="0"/>
          <w:sz w:val="24"/>
          <w:szCs w:val="24"/>
        </w:rPr>
        <w:t>12:00</w:t>
      </w:r>
      <w:r>
        <w:rPr>
          <w:rFonts w:ascii="GHEA Grapalat" w:hAnsi="GHEA Grapalat"/>
          <w:i w:val="0"/>
          <w:sz w:val="24"/>
          <w:szCs w:val="24"/>
        </w:rPr>
        <w:t xml:space="preserve"> часов "</w:t>
      </w:r>
      <w:r w:rsidR="003B04D6">
        <w:rPr>
          <w:rFonts w:ascii="GHEA Grapalat" w:hAnsi="GHEA Grapalat"/>
          <w:i w:val="0"/>
          <w:sz w:val="24"/>
          <w:szCs w:val="24"/>
          <w:lang w:val="hy-AM"/>
        </w:rPr>
        <w:t>09</w:t>
      </w:r>
      <w:r>
        <w:rPr>
          <w:rFonts w:ascii="GHEA Grapalat" w:hAnsi="GHEA Grapalat"/>
          <w:i w:val="0"/>
          <w:sz w:val="24"/>
          <w:szCs w:val="24"/>
        </w:rPr>
        <w:t>" "</w:t>
      </w:r>
      <w:r w:rsidR="00A92057">
        <w:rPr>
          <w:rFonts w:ascii="GHEA Grapalat" w:hAnsi="GHEA Grapalat"/>
          <w:i w:val="0"/>
          <w:sz w:val="24"/>
          <w:szCs w:val="24"/>
        </w:rPr>
        <w:t>0</w:t>
      </w:r>
      <w:r w:rsidR="003B04D6">
        <w:rPr>
          <w:rFonts w:ascii="GHEA Grapalat" w:hAnsi="GHEA Grapalat"/>
          <w:i w:val="0"/>
          <w:sz w:val="24"/>
          <w:szCs w:val="24"/>
          <w:lang w:val="hy-AM"/>
        </w:rPr>
        <w:t>3</w:t>
      </w:r>
      <w:r>
        <w:rPr>
          <w:rFonts w:ascii="GHEA Grapalat" w:hAnsi="GHEA Grapalat"/>
          <w:i w:val="0"/>
          <w:sz w:val="24"/>
          <w:szCs w:val="24"/>
        </w:rPr>
        <w:t>" "</w:t>
      </w:r>
      <w:r w:rsidR="00A92057">
        <w:rPr>
          <w:rFonts w:ascii="GHEA Grapalat" w:hAnsi="GHEA Grapalat"/>
          <w:i w:val="0"/>
          <w:sz w:val="24"/>
          <w:szCs w:val="24"/>
        </w:rPr>
        <w:t>2026</w:t>
      </w:r>
      <w:r>
        <w:rPr>
          <w:rFonts w:ascii="GHEA Grapalat" w:hAnsi="GHEA Grapalat"/>
          <w:i w:val="0"/>
          <w:sz w:val="24"/>
          <w:szCs w:val="24"/>
        </w:rPr>
        <w:t>".</w:t>
      </w:r>
    </w:p>
    <w:p w:rsidR="002C09AA" w:rsidRPr="001B32D9" w:rsidRDefault="002C09AA" w:rsidP="00A920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lastRenderedPageBreak/>
        <w:t>Анжелой Искендарян.</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Телефон: 093 20 92 82</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 xml:space="preserve">Электронная почта почта </w:t>
      </w:r>
      <w:hyperlink r:id="rId8" w:history="1">
        <w:r w:rsidRPr="00A92057">
          <w:rPr>
            <w:rFonts w:ascii="GHEA Grapalat" w:hAnsi="GHEA Grapalat"/>
          </w:rPr>
          <w:t>echmiadzin-wua@mail.ru</w:t>
        </w:r>
      </w:hyperlink>
      <w:r w:rsidRPr="00A92057">
        <w:rPr>
          <w:rFonts w:ascii="GHEA Grapalat" w:hAnsi="GHEA Grapalat"/>
        </w:rPr>
        <w:t>:</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Клиент: «Эчмиадзин» ОВП</w:t>
      </w:r>
    </w:p>
    <w:p w:rsidR="00096865" w:rsidRPr="009044F1" w:rsidRDefault="00A92057" w:rsidP="00A92057">
      <w:pPr>
        <w:pStyle w:val="BodyText"/>
        <w:widowControl w:val="0"/>
        <w:spacing w:after="160"/>
        <w:ind w:firstLine="567"/>
        <w:jc w:val="right"/>
        <w:rPr>
          <w:rFonts w:ascii="GHEA Grapalat" w:hAnsi="GHEA Grapalat" w:cs="Sylfaen"/>
          <w:i/>
        </w:rPr>
      </w:pPr>
      <w:r w:rsidRPr="00A92057">
        <w:rPr>
          <w:rFonts w:ascii="GHEA Grapalat" w:hAnsi="GHEA Grapalat"/>
        </w:rPr>
        <w:br w:type="page"/>
      </w:r>
      <w:r w:rsidR="00096865"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92057">
        <w:rPr>
          <w:rFonts w:ascii="GHEA Grapalat" w:hAnsi="GHEA Grapalat"/>
          <w:i/>
        </w:rPr>
        <w:t>ԷՋՕԸ-ԳՀԱՊՁԲ–</w:t>
      </w:r>
      <w:r w:rsidR="003B04D6">
        <w:rPr>
          <w:rFonts w:ascii="GHEA Grapalat" w:hAnsi="GHEA Grapalat"/>
          <w:i/>
        </w:rPr>
        <w:t>2026/16</w:t>
      </w:r>
      <w:r w:rsidR="001B32D9" w:rsidRPr="001B32D9">
        <w:rPr>
          <w:rFonts w:ascii="GHEA Grapalat" w:hAnsi="GHEA Grapalat" w:cs="Times Armenian"/>
          <w:i/>
        </w:rPr>
        <w:br/>
      </w:r>
      <w:r w:rsidR="00A46F92">
        <w:rPr>
          <w:rFonts w:ascii="GHEA Grapalat" w:hAnsi="GHEA Grapalat"/>
          <w:i/>
        </w:rPr>
        <w:t xml:space="preserve">№ </w:t>
      </w:r>
      <w:r w:rsidR="00A92057">
        <w:rPr>
          <w:rFonts w:ascii="GHEA Grapalat" w:hAnsi="GHEA Grapalat"/>
          <w:i/>
        </w:rPr>
        <w:t>1</w:t>
      </w:r>
      <w:r w:rsidR="00096865" w:rsidRPr="009044F1">
        <w:rPr>
          <w:rFonts w:ascii="GHEA Grapalat" w:hAnsi="GHEA Grapalat"/>
          <w:i/>
        </w:rPr>
        <w:t xml:space="preserve"> от </w:t>
      </w:r>
      <w:r w:rsidR="00720D24">
        <w:rPr>
          <w:rFonts w:ascii="GHEA Grapalat" w:hAnsi="GHEA Grapalat"/>
          <w:i/>
          <w:lang w:val="hy-AM"/>
        </w:rPr>
        <w:t>1</w:t>
      </w:r>
      <w:r w:rsidR="000319E1" w:rsidRPr="000319E1">
        <w:rPr>
          <w:rFonts w:ascii="GHEA Grapalat" w:hAnsi="GHEA Grapalat"/>
          <w:i/>
        </w:rPr>
        <w:t>9</w:t>
      </w:r>
      <w:r w:rsidR="00A92057">
        <w:rPr>
          <w:rFonts w:ascii="GHEA Grapalat" w:hAnsi="GHEA Grapalat"/>
          <w:i/>
        </w:rPr>
        <w:t>.0</w:t>
      </w:r>
      <w:r w:rsidR="00720D24">
        <w:rPr>
          <w:rFonts w:ascii="GHEA Grapalat" w:hAnsi="GHEA Grapalat"/>
          <w:i/>
          <w:lang w:val="hy-AM"/>
        </w:rPr>
        <w:t>2</w:t>
      </w:r>
      <w:r w:rsidR="00A92057">
        <w:rPr>
          <w:rFonts w:ascii="GHEA Grapalat" w:hAnsi="GHEA Grapalat"/>
          <w:i/>
        </w:rPr>
        <w:t>.</w:t>
      </w:r>
      <w:r w:rsidR="00096865" w:rsidRPr="009044F1">
        <w:rPr>
          <w:rFonts w:ascii="GHEA Grapalat" w:hAnsi="GHEA Grapalat"/>
          <w:i/>
        </w:rPr>
        <w:t>20</w:t>
      </w:r>
      <w:r w:rsidR="00A92057">
        <w:rPr>
          <w:rFonts w:ascii="GHEA Grapalat" w:hAnsi="GHEA Grapalat"/>
          <w:i/>
        </w:rPr>
        <w:t>26</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"Наименование Заказчика"</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A92057" w:rsidRPr="0006283E"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xml:space="preserve">, ОБЪЯВЛЕННЫЙ С ЦЕЛЬЮ ПРИОБРЕТЕНИЯ </w:t>
      </w:r>
      <w:r w:rsidR="000319E1" w:rsidRPr="0036697F">
        <w:rPr>
          <w:rFonts w:ascii="GHEA Grapalat" w:hAnsi="GHEA Grapalat"/>
        </w:rPr>
        <w:t>ДИЗЕЛЬНОЕ ТОПЛИВО</w:t>
      </w:r>
      <w:r w:rsidR="000319E1" w:rsidRPr="0036697F" w:rsidDel="0036697F">
        <w:rPr>
          <w:rFonts w:ascii="GHEA Grapalat" w:hAnsi="GHEA Grapalat"/>
        </w:rPr>
        <w:t xml:space="preserve"> </w:t>
      </w:r>
      <w:r w:rsidR="000319E1" w:rsidRPr="000C397D">
        <w:rPr>
          <w:rFonts w:ascii="GHEA Grapalat" w:hAnsi="GHEA Grapalat"/>
        </w:rPr>
        <w:t>И ОБЫЧНЫЙ БЕНЗИН</w:t>
      </w:r>
      <w:r w:rsidR="000319E1" w:rsidRPr="009044F1">
        <w:rPr>
          <w:rFonts w:ascii="GHEA Grapalat" w:hAnsi="GHEA Grapalat"/>
        </w:rPr>
        <w:t xml:space="preserve"> </w:t>
      </w:r>
      <w:r w:rsidRPr="009044F1">
        <w:rPr>
          <w:rFonts w:ascii="GHEA Grapalat" w:hAnsi="GHEA Grapalat"/>
        </w:rPr>
        <w:t xml:space="preserve">" ДЛЯ НУЖД </w:t>
      </w:r>
      <w:r w:rsidRPr="0006283E">
        <w:rPr>
          <w:rFonts w:ascii="inherit" w:hAnsi="inherit" w:cs="Courier New" w:hint="eastAsia"/>
          <w:color w:val="202124"/>
        </w:rPr>
        <w:t>«ЭЧМИАДЗИН»</w:t>
      </w:r>
      <w:r w:rsidRPr="0006283E">
        <w:rPr>
          <w:rFonts w:ascii="inherit" w:hAnsi="inherit" w:cs="Courier New"/>
          <w:color w:val="202124"/>
        </w:rPr>
        <w:t xml:space="preserve"> </w:t>
      </w:r>
      <w:r>
        <w:rPr>
          <w:rFonts w:ascii="GHEA Grapalat" w:hAnsi="GHEA Grapalat"/>
          <w:i/>
        </w:rPr>
        <w:t>ОВП</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92057" w:rsidRPr="0006283E"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xml:space="preserve">, ОБЪЯВЛЕННЫЙ С ЦЕЛЬЮ ПРИОБРЕТЕНИЯ </w:t>
      </w:r>
      <w:r w:rsidR="00720D24" w:rsidRPr="009044F1">
        <w:rPr>
          <w:rFonts w:ascii="GHEA Grapalat" w:hAnsi="GHEA Grapalat"/>
        </w:rPr>
        <w:t>"</w:t>
      </w:r>
      <w:r w:rsidR="00720D24" w:rsidRPr="00421707">
        <w:rPr>
          <w:rFonts w:ascii="GHEA Grapalat" w:hAnsi="GHEA Grapalat"/>
          <w:b/>
          <w:i/>
        </w:rPr>
        <w:t xml:space="preserve"> </w:t>
      </w:r>
      <w:r w:rsidR="000319E1" w:rsidRPr="0036697F">
        <w:rPr>
          <w:rFonts w:ascii="GHEA Grapalat" w:hAnsi="GHEA Grapalat"/>
        </w:rPr>
        <w:t>ДИЗЕЛЬНОЕ ТОПЛИВО</w:t>
      </w:r>
      <w:r w:rsidR="000319E1" w:rsidRPr="0036697F" w:rsidDel="0036697F">
        <w:rPr>
          <w:rFonts w:ascii="GHEA Grapalat" w:hAnsi="GHEA Grapalat"/>
        </w:rPr>
        <w:t xml:space="preserve"> </w:t>
      </w:r>
      <w:r w:rsidR="000319E1" w:rsidRPr="000C397D">
        <w:rPr>
          <w:rFonts w:ascii="GHEA Grapalat" w:hAnsi="GHEA Grapalat"/>
        </w:rPr>
        <w:t>И ОБЫЧНЫЙ БЕНЗИН</w:t>
      </w:r>
      <w:r w:rsidR="000319E1" w:rsidRPr="009044F1">
        <w:rPr>
          <w:rFonts w:ascii="GHEA Grapalat" w:hAnsi="GHEA Grapalat"/>
        </w:rPr>
        <w:t xml:space="preserve"> </w:t>
      </w:r>
      <w:r w:rsidRPr="009044F1">
        <w:rPr>
          <w:rFonts w:ascii="GHEA Grapalat" w:hAnsi="GHEA Grapalat"/>
        </w:rPr>
        <w:t xml:space="preserve">" ДЛЯ НУЖД </w:t>
      </w:r>
      <w:r w:rsidRPr="0006283E">
        <w:rPr>
          <w:rFonts w:ascii="inherit" w:hAnsi="inherit" w:cs="Courier New"/>
          <w:color w:val="202124"/>
        </w:rPr>
        <w:t>«</w:t>
      </w:r>
      <w:r w:rsidRPr="0006283E">
        <w:rPr>
          <w:rFonts w:ascii="inherit" w:hAnsi="inherit" w:cs="Courier New" w:hint="eastAsia"/>
          <w:color w:val="202124"/>
        </w:rPr>
        <w:t>ЭЧМИАДЗИН»</w:t>
      </w:r>
      <w:r w:rsidRPr="0006283E">
        <w:rPr>
          <w:rFonts w:ascii="inherit" w:hAnsi="inherit" w:cs="Courier New"/>
          <w:color w:val="202124"/>
        </w:rPr>
        <w:t xml:space="preserve"> </w:t>
      </w:r>
      <w:r>
        <w:rPr>
          <w:rFonts w:ascii="GHEA Grapalat" w:hAnsi="GHEA Grapalat"/>
          <w:i/>
        </w:rPr>
        <w:t>ОВП</w:t>
      </w:r>
    </w:p>
    <w:p w:rsidR="00720D24" w:rsidRDefault="00720D24" w:rsidP="00A92057">
      <w:pPr>
        <w:widowControl w:val="0"/>
        <w:spacing w:after="160"/>
        <w:jc w:val="center"/>
        <w:rPr>
          <w:rFonts w:ascii="GHEA Grapalat" w:hAnsi="GHEA Grapalat"/>
          <w:b/>
        </w:rPr>
      </w:pPr>
    </w:p>
    <w:p w:rsidR="00A92057" w:rsidRPr="009044F1" w:rsidRDefault="00A92057" w:rsidP="00A92057">
      <w:pPr>
        <w:widowControl w:val="0"/>
        <w:spacing w:after="160"/>
        <w:jc w:val="center"/>
        <w:rPr>
          <w:rFonts w:ascii="GHEA Grapalat" w:hAnsi="GHEA Grapalat"/>
          <w:i/>
        </w:rPr>
      </w:pPr>
      <w:r w:rsidRPr="009044F1">
        <w:rPr>
          <w:rFonts w:ascii="GHEA Grapalat" w:hAnsi="GHEA Grapalat"/>
          <w:b/>
        </w:rPr>
        <w:t xml:space="preserve">ПРИГЛАШЕНИЯ НА </w:t>
      </w:r>
      <w:r w:rsidRPr="000E647C">
        <w:rPr>
          <w:rFonts w:ascii="GHEA Grapalat" w:hAnsi="GHEA Grapalat"/>
          <w:sz w:val="40"/>
          <w:szCs w:val="40"/>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F92C0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99B">
        <w:rPr>
          <w:rFonts w:ascii="GHEA Grapalat" w:hAnsi="GHEA Grapalat"/>
          <w:b/>
        </w:rPr>
        <w:t xml:space="preserve">ЗАПРОС КОТИРОВОК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E8667C">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A92057">
        <w:rPr>
          <w:rFonts w:ascii="GHEA Grapalat" w:hAnsi="GHEA Grapalat"/>
          <w:spacing w:val="-6"/>
        </w:rPr>
        <w:t xml:space="preserve">О запросе котировок </w:t>
      </w:r>
      <w:r w:rsidR="00096865" w:rsidRPr="006D2DF7">
        <w:rPr>
          <w:rFonts w:ascii="GHEA Grapalat" w:hAnsi="GHEA Grapalat"/>
          <w:spacing w:val="-6"/>
        </w:rPr>
        <w:t xml:space="preserve">, проводимом под кодом </w:t>
      </w:r>
      <w:r w:rsidR="00A92057">
        <w:rPr>
          <w:rFonts w:ascii="GHEA Grapalat" w:hAnsi="GHEA Grapalat"/>
          <w:spacing w:val="-6"/>
        </w:rPr>
        <w:t>ԷՋՕԸ-ԳՀԱՊՁԲ–</w:t>
      </w:r>
      <w:r w:rsidR="003B04D6">
        <w:rPr>
          <w:rFonts w:ascii="GHEA Grapalat" w:hAnsi="GHEA Grapalat"/>
          <w:spacing w:val="-6"/>
        </w:rPr>
        <w:t>2026/16</w:t>
      </w:r>
      <w:r w:rsidR="000319E1" w:rsidRPr="000319E1">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96C63" w:rsidRPr="00096C63">
        <w:rPr>
          <w:rFonts w:ascii="GHEA Grapalat" w:hAnsi="GHEA Grapalat"/>
          <w:i w:val="0"/>
          <w:sz w:val="24"/>
          <w:szCs w:val="24"/>
        </w:rPr>
        <w:t xml:space="preserve">" </w:t>
      </w:r>
      <w:r w:rsidR="000319E1" w:rsidRPr="0036697F">
        <w:rPr>
          <w:rFonts w:ascii="GHEA Grapalat" w:hAnsi="GHEA Grapalat"/>
          <w:i w:val="0"/>
          <w:sz w:val="24"/>
          <w:szCs w:val="24"/>
        </w:rPr>
        <w:t>Дизельное топливо</w:t>
      </w:r>
      <w:r w:rsidR="000319E1" w:rsidRPr="0036697F" w:rsidDel="0036697F">
        <w:rPr>
          <w:rFonts w:ascii="GHEA Grapalat" w:hAnsi="GHEA Grapalat"/>
          <w:i w:val="0"/>
          <w:sz w:val="24"/>
          <w:szCs w:val="24"/>
        </w:rPr>
        <w:t xml:space="preserve"> </w:t>
      </w:r>
      <w:r w:rsidR="000319E1">
        <w:rPr>
          <w:rFonts w:ascii="GHEA Grapalat" w:hAnsi="GHEA Grapalat"/>
          <w:i w:val="0"/>
          <w:sz w:val="24"/>
          <w:szCs w:val="24"/>
          <w:lang w:val="hy-AM"/>
        </w:rPr>
        <w:t xml:space="preserve"> </w:t>
      </w:r>
      <w:r w:rsidR="000319E1" w:rsidRPr="000C397D">
        <w:rPr>
          <w:rFonts w:ascii="GHEA Grapalat" w:hAnsi="GHEA Grapalat"/>
          <w:i w:val="0"/>
          <w:sz w:val="24"/>
          <w:szCs w:val="24"/>
          <w:lang w:val="hy-AM"/>
        </w:rPr>
        <w:t>и обычный бензин</w:t>
      </w:r>
      <w:r w:rsidR="000319E1">
        <w:rPr>
          <w:rFonts w:ascii="GHEA Grapalat" w:hAnsi="GHEA Grapalat"/>
          <w:i w:val="0"/>
          <w:sz w:val="24"/>
          <w:szCs w:val="24"/>
        </w:rPr>
        <w:t xml:space="preserve"> </w:t>
      </w:r>
      <w:r w:rsidR="000319E1" w:rsidRPr="000319E1">
        <w:rPr>
          <w:rFonts w:ascii="GHEA Grapalat" w:hAnsi="GHEA Grapalat"/>
          <w:i w:val="0"/>
          <w:sz w:val="24"/>
          <w:szCs w:val="24"/>
        </w:rPr>
        <w:t xml:space="preserve"> </w:t>
      </w:r>
      <w:r w:rsidR="00096C63" w:rsidRPr="00096C63">
        <w:rPr>
          <w:rFonts w:ascii="GHEA Grapalat" w:hAnsi="GHEA Grapalat"/>
          <w:i w:val="0"/>
          <w:sz w:val="24"/>
          <w:szCs w:val="24"/>
        </w:rPr>
        <w:t>" (далее — также товар) для нужд «Эчмиадзин» ОВП , которые сгруппированы в лоты "</w:t>
      </w:r>
      <w:r w:rsidR="000319E1" w:rsidRPr="000319E1">
        <w:rPr>
          <w:rFonts w:ascii="GHEA Grapalat" w:hAnsi="GHEA Grapalat"/>
          <w:i w:val="0"/>
          <w:sz w:val="24"/>
          <w:szCs w:val="24"/>
        </w:rPr>
        <w:t>2</w:t>
      </w:r>
      <w:r w:rsidR="00096C63" w:rsidRPr="00096C63">
        <w:rPr>
          <w:rFonts w:ascii="GHEA Grapalat" w:hAnsi="GHEA Grapalat"/>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0319E1" w:rsidRPr="009044F1" w:rsidTr="00B4309A">
        <w:trPr>
          <w:jc w:val="center"/>
        </w:trPr>
        <w:tc>
          <w:tcPr>
            <w:tcW w:w="1530" w:type="dxa"/>
            <w:vAlign w:val="center"/>
          </w:tcPr>
          <w:p w:rsidR="000319E1" w:rsidRPr="009044F1" w:rsidRDefault="000319E1" w:rsidP="000319E1">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0319E1" w:rsidRPr="00EE0531" w:rsidRDefault="00EE0531" w:rsidP="003B04D6">
            <w:pPr>
              <w:pStyle w:val="BodyTextIndent2"/>
              <w:spacing w:line="240" w:lineRule="auto"/>
              <w:ind w:firstLine="0"/>
              <w:jc w:val="center"/>
              <w:rPr>
                <w:rFonts w:ascii="GHEA Grapalat" w:hAnsi="GHEA Grapalat"/>
                <w:sz w:val="16"/>
                <w:lang w:val="hy-AM"/>
              </w:rPr>
            </w:pPr>
            <w:r>
              <w:rPr>
                <w:rFonts w:ascii="GHEA Grapalat" w:hAnsi="GHEA Grapalat"/>
                <w:sz w:val="16"/>
                <w:lang w:val="hy-AM"/>
              </w:rPr>
              <w:t xml:space="preserve">14 </w:t>
            </w:r>
            <w:r w:rsidR="003B04D6">
              <w:rPr>
                <w:rFonts w:ascii="GHEA Grapalat" w:hAnsi="GHEA Grapalat"/>
                <w:sz w:val="16"/>
                <w:lang w:val="hy-AM"/>
              </w:rPr>
              <w:t>7</w:t>
            </w:r>
            <w:r>
              <w:rPr>
                <w:rFonts w:ascii="GHEA Grapalat" w:hAnsi="GHEA Grapalat"/>
                <w:sz w:val="16"/>
                <w:lang w:val="hy-AM"/>
              </w:rPr>
              <w:t>00 000</w:t>
            </w:r>
          </w:p>
        </w:tc>
        <w:tc>
          <w:tcPr>
            <w:tcW w:w="6458" w:type="dxa"/>
            <w:vAlign w:val="center"/>
          </w:tcPr>
          <w:p w:rsidR="000319E1" w:rsidRPr="009044F1" w:rsidRDefault="000319E1" w:rsidP="000319E1">
            <w:pPr>
              <w:pStyle w:val="BodyText"/>
              <w:widowControl w:val="0"/>
              <w:spacing w:after="160"/>
              <w:ind w:right="-7"/>
              <w:rPr>
                <w:rFonts w:ascii="GHEA Grapalat" w:hAnsi="GHEA Grapalat"/>
                <w:u w:val="single"/>
                <w:vertAlign w:val="subscript"/>
              </w:rPr>
            </w:pPr>
            <w:r w:rsidRPr="0036697F">
              <w:rPr>
                <w:rFonts w:ascii="GHEA Grapalat" w:hAnsi="GHEA Grapalat"/>
              </w:rPr>
              <w:t>дизельное топливо</w:t>
            </w:r>
            <w:r w:rsidRPr="0036697F" w:rsidDel="0036697F">
              <w:rPr>
                <w:rFonts w:ascii="GHEA Grapalat" w:hAnsi="GHEA Grapalat"/>
              </w:rPr>
              <w:t xml:space="preserve"> </w:t>
            </w:r>
            <w:r>
              <w:rPr>
                <w:rFonts w:ascii="GHEA Grapalat" w:hAnsi="GHEA Grapalat"/>
              </w:rPr>
              <w:t xml:space="preserve"> </w:t>
            </w:r>
          </w:p>
        </w:tc>
      </w:tr>
      <w:tr w:rsidR="000319E1" w:rsidRPr="009044F1" w:rsidTr="00B4309A">
        <w:trPr>
          <w:jc w:val="center"/>
        </w:trPr>
        <w:tc>
          <w:tcPr>
            <w:tcW w:w="1530" w:type="dxa"/>
            <w:vAlign w:val="center"/>
          </w:tcPr>
          <w:p w:rsidR="000319E1" w:rsidRPr="009044F1" w:rsidRDefault="000319E1" w:rsidP="000319E1">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0319E1" w:rsidRPr="00EE0531" w:rsidRDefault="00EE0531" w:rsidP="003B04D6">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r>
              <w:rPr>
                <w:rFonts w:ascii="Calibri" w:hAnsi="Calibri" w:cs="Calibri"/>
                <w:sz w:val="16"/>
                <w:lang w:val="hy-AM"/>
              </w:rPr>
              <w:t> </w:t>
            </w:r>
            <w:r w:rsidR="003B04D6">
              <w:rPr>
                <w:rFonts w:ascii="GHEA Grapalat" w:hAnsi="GHEA Grapalat"/>
                <w:sz w:val="16"/>
                <w:lang w:val="hy-AM"/>
              </w:rPr>
              <w:t>1</w:t>
            </w:r>
            <w:bookmarkStart w:id="0" w:name="_GoBack"/>
            <w:bookmarkEnd w:id="0"/>
            <w:r>
              <w:rPr>
                <w:rFonts w:ascii="GHEA Grapalat" w:hAnsi="GHEA Grapalat"/>
                <w:sz w:val="16"/>
                <w:lang w:val="hy-AM"/>
              </w:rPr>
              <w:t>00 000</w:t>
            </w:r>
          </w:p>
        </w:tc>
        <w:tc>
          <w:tcPr>
            <w:tcW w:w="6458" w:type="dxa"/>
            <w:vAlign w:val="center"/>
          </w:tcPr>
          <w:p w:rsidR="000319E1" w:rsidRPr="009044F1" w:rsidRDefault="000319E1" w:rsidP="000319E1">
            <w:pPr>
              <w:pStyle w:val="BodyTextIndent2"/>
              <w:widowControl w:val="0"/>
              <w:spacing w:after="120" w:line="240" w:lineRule="auto"/>
              <w:ind w:firstLine="0"/>
              <w:rPr>
                <w:rFonts w:ascii="GHEA Grapalat" w:hAnsi="GHEA Grapalat"/>
                <w:sz w:val="24"/>
                <w:szCs w:val="24"/>
              </w:rPr>
            </w:pPr>
            <w:r w:rsidRPr="000C397D">
              <w:rPr>
                <w:rFonts w:ascii="GHEA Grapalat" w:hAnsi="GHEA Grapalat"/>
                <w:sz w:val="24"/>
                <w:szCs w:val="24"/>
              </w:rPr>
              <w:t>обычный бензин</w:t>
            </w:r>
          </w:p>
        </w:tc>
      </w:tr>
      <w:tr w:rsidR="00092A5E" w:rsidRPr="009044F1" w:rsidTr="00096C63">
        <w:trPr>
          <w:jc w:val="center"/>
        </w:trPr>
        <w:tc>
          <w:tcPr>
            <w:tcW w:w="1530" w:type="dxa"/>
            <w:vAlign w:val="center"/>
          </w:tcPr>
          <w:p w:rsidR="00092A5E" w:rsidRPr="009044F1" w:rsidRDefault="00092A5E" w:rsidP="00092A5E">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092A5E" w:rsidRPr="00096C8C" w:rsidRDefault="00092A5E" w:rsidP="00092A5E">
            <w:pPr>
              <w:pStyle w:val="BodyTextIndent2"/>
              <w:spacing w:line="240" w:lineRule="auto"/>
              <w:ind w:firstLine="0"/>
              <w:jc w:val="center"/>
              <w:rPr>
                <w:rFonts w:ascii="GHEA Grapalat" w:hAnsi="GHEA Grapalat"/>
                <w:sz w:val="16"/>
              </w:rPr>
            </w:pPr>
          </w:p>
        </w:tc>
        <w:tc>
          <w:tcPr>
            <w:tcW w:w="6458" w:type="dxa"/>
          </w:tcPr>
          <w:p w:rsidR="00092A5E" w:rsidRDefault="00092A5E" w:rsidP="00092A5E"/>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D54A25"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людей, создание </w:t>
      </w:r>
      <w:r w:rsidRPr="009044F1">
        <w:rPr>
          <w:rFonts w:ascii="GHEA Grapalat" w:hAnsi="GHEA Grapalat"/>
        </w:rPr>
        <w:lastRenderedPageBreak/>
        <w:t>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Заявка </w:t>
      </w:r>
      <w:r w:rsidRPr="00995804">
        <w:rPr>
          <w:rFonts w:ascii="GHEA Grapalat" w:hAnsi="GHEA Grapalat"/>
        </w:rPr>
        <w:lastRenderedPageBreak/>
        <w:t>—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2699B">
        <w:rPr>
          <w:rFonts w:ascii="GHEA Grapalat" w:hAnsi="GHEA Grapalat"/>
          <w:sz w:val="24"/>
          <w:szCs w:val="24"/>
        </w:rPr>
        <w:t xml:space="preserve">запрос котировок </w:t>
      </w:r>
      <w:r w:rsidRPr="009044F1">
        <w:rPr>
          <w:rFonts w:ascii="GHEA Grapalat" w:hAnsi="GHEA Grapalat"/>
          <w:sz w:val="24"/>
          <w:szCs w:val="24"/>
        </w:rPr>
        <w:t>.</w:t>
      </w:r>
    </w:p>
    <w:p w:rsidR="00096C63" w:rsidRDefault="00A80ECD" w:rsidP="00096C63">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096C63" w:rsidRPr="009044F1">
        <w:rPr>
          <w:rFonts w:ascii="GHEA Grapalat" w:hAnsi="GHEA Grapalat"/>
          <w:sz w:val="24"/>
          <w:szCs w:val="24"/>
        </w:rPr>
        <w:t>4.2</w:t>
      </w:r>
      <w:r w:rsidR="00096C63" w:rsidRPr="00444026">
        <w:rPr>
          <w:rFonts w:ascii="GHEA Grapalat" w:hAnsi="GHEA Grapalat"/>
          <w:sz w:val="24"/>
          <w:szCs w:val="24"/>
        </w:rPr>
        <w:t>.</w:t>
      </w:r>
      <w:r w:rsidR="00096C63" w:rsidRPr="00444026">
        <w:rPr>
          <w:rFonts w:ascii="GHEA Grapalat" w:hAnsi="GHEA Grapalat"/>
          <w:sz w:val="24"/>
          <w:szCs w:val="24"/>
        </w:rPr>
        <w:tab/>
      </w:r>
      <w:r w:rsidR="00096C63" w:rsidRPr="009044F1">
        <w:rPr>
          <w:rFonts w:ascii="GHEA Grapalat" w:hAnsi="GHEA Grapalat"/>
          <w:sz w:val="24"/>
          <w:szCs w:val="24"/>
        </w:rPr>
        <w:t xml:space="preserve">Заявки на процедуру необходимо подать </w:t>
      </w:r>
      <w:r w:rsidR="00096C63" w:rsidRPr="00CE71AA">
        <w:rPr>
          <w:rFonts w:ascii="GHEA Grapalat" w:hAnsi="GHEA Grapalat"/>
          <w:sz w:val="24"/>
          <w:szCs w:val="24"/>
        </w:rPr>
        <w:t>в Комиссию</w:t>
      </w:r>
      <w:r w:rsidR="00096C63" w:rsidRPr="009044F1">
        <w:rPr>
          <w:rFonts w:ascii="GHEA Grapalat" w:hAnsi="GHEA Grapalat"/>
          <w:sz w:val="24"/>
          <w:szCs w:val="24"/>
        </w:rPr>
        <w:t>не позднее, чем "</w:t>
      </w:r>
      <w:r w:rsidR="00096C63">
        <w:rPr>
          <w:rFonts w:ascii="GHEA Grapalat" w:hAnsi="GHEA Grapalat"/>
          <w:sz w:val="24"/>
          <w:szCs w:val="24"/>
        </w:rPr>
        <w:t>12</w:t>
      </w:r>
      <w:r w:rsidR="00096C63" w:rsidRPr="00273C10">
        <w:rPr>
          <w:rFonts w:ascii="GHEA Grapalat" w:hAnsi="GHEA Grapalat"/>
          <w:sz w:val="24"/>
          <w:szCs w:val="24"/>
        </w:rPr>
        <w:t>:00</w:t>
      </w:r>
      <w:r w:rsidR="00096C63" w:rsidRPr="009044F1">
        <w:rPr>
          <w:rFonts w:ascii="GHEA Grapalat" w:hAnsi="GHEA Grapalat"/>
          <w:sz w:val="24"/>
          <w:szCs w:val="24"/>
        </w:rPr>
        <w:t>"</w:t>
      </w:r>
      <w:r w:rsidR="00096C63">
        <w:rPr>
          <w:rFonts w:ascii="GHEA Grapalat" w:hAnsi="GHEA Grapalat"/>
          <w:sz w:val="24"/>
          <w:szCs w:val="24"/>
        </w:rPr>
        <w:t xml:space="preserve"> часов </w:t>
      </w:r>
      <w:r w:rsidR="00096C63" w:rsidRPr="00273C10">
        <w:rPr>
          <w:rFonts w:ascii="GHEA Grapalat" w:hAnsi="GHEA Grapalat"/>
          <w:sz w:val="24"/>
          <w:szCs w:val="24"/>
        </w:rPr>
        <w:t>7</w:t>
      </w:r>
      <w:r w:rsidR="00096C63" w:rsidRPr="009044F1">
        <w:rPr>
          <w:rFonts w:ascii="GHEA Grapalat" w:hAnsi="GHEA Grapalat"/>
          <w:sz w:val="24"/>
          <w:szCs w:val="24"/>
        </w:rPr>
        <w:t xml:space="preserve">"-го дня опубликования в </w:t>
      </w:r>
      <w:r w:rsidR="00096C63">
        <w:rPr>
          <w:rFonts w:ascii="GHEA Grapalat" w:hAnsi="GHEA Grapalat"/>
          <w:sz w:val="24"/>
          <w:szCs w:val="24"/>
        </w:rPr>
        <w:t xml:space="preserve">бюллетене </w:t>
      </w:r>
      <w:r w:rsidR="00096C63" w:rsidRPr="009044F1">
        <w:rPr>
          <w:rFonts w:ascii="GHEA Grapalat" w:hAnsi="GHEA Grapalat"/>
          <w:sz w:val="24"/>
          <w:szCs w:val="24"/>
        </w:rPr>
        <w:t>объявления и приглашения на настоящую процедуру.</w:t>
      </w:r>
    </w:p>
    <w:p w:rsidR="00A80ECD" w:rsidRDefault="00A80ECD" w:rsidP="00096C63">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096C63" w:rsidRPr="00096C63">
        <w:rPr>
          <w:rFonts w:ascii="GHEA Grapalat" w:hAnsi="GHEA Grapalat"/>
        </w:rPr>
        <w:t xml:space="preserve"> </w:t>
      </w:r>
      <w:r w:rsidR="00096C63" w:rsidRPr="00096C63">
        <w:rPr>
          <w:rFonts w:ascii="GHEA Grapalat" w:hAnsi="GHEA Grapalat"/>
          <w:sz w:val="24"/>
          <w:szCs w:val="24"/>
        </w:rPr>
        <w:t>Анжела Искендарян</w:t>
      </w:r>
      <w:r w:rsidR="00096C63">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установленное последним предложением пункта 1.1 </w:t>
      </w:r>
      <w:r w:rsidR="005F6602" w:rsidRPr="002376B5">
        <w:rPr>
          <w:rFonts w:ascii="GHEA Grapalat" w:hAnsi="GHEA Grapalat"/>
        </w:rPr>
        <w:lastRenderedPageBreak/>
        <w:t>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w:t>
      </w:r>
      <w:r w:rsidRPr="009044F1">
        <w:rPr>
          <w:rFonts w:ascii="GHEA Grapalat" w:hAnsi="GHEA Grapalat"/>
          <w:sz w:val="24"/>
          <w:szCs w:val="24"/>
        </w:rPr>
        <w:lastRenderedPageBreak/>
        <w:t>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w:t>
      </w:r>
      <w:r w:rsidR="00682AE5" w:rsidRPr="003C6EB1">
        <w:rPr>
          <w:rFonts w:ascii="GHEA Grapalat" w:hAnsi="GHEA Grapalat"/>
        </w:rPr>
        <w:lastRenderedPageBreak/>
        <w:t xml:space="preserve">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C0350C" w:rsidDel="00C0350C" w:rsidRDefault="00C0350C" w:rsidP="00B46D58">
      <w:pPr>
        <w:widowControl w:val="0"/>
        <w:tabs>
          <w:tab w:val="left" w:pos="1134"/>
        </w:tabs>
        <w:spacing w:after="160"/>
        <w:ind w:firstLine="567"/>
        <w:jc w:val="both"/>
        <w:rPr>
          <w:del w:id="4" w:author="Inesa Kocharyan" w:date="2023-07-07T16:35: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5"/>
        <w:t>9</w:t>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2699B">
        <w:rPr>
          <w:rFonts w:ascii="GHEA Grapalat" w:hAnsi="GHEA Grapalat"/>
          <w:sz w:val="24"/>
          <w:szCs w:val="24"/>
        </w:rPr>
        <w:t>7</w:t>
      </w:r>
      <w:r w:rsidRPr="009044F1">
        <w:rPr>
          <w:rFonts w:ascii="GHEA Grapalat" w:hAnsi="GHEA Grapalat"/>
          <w:sz w:val="24"/>
          <w:szCs w:val="24"/>
        </w:rPr>
        <w:t>"-ый день в "</w:t>
      </w:r>
      <w:r w:rsidR="0042699B">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6"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7"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lastRenderedPageBreak/>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xml:space="preserve">, </w:t>
      </w:r>
      <w:r w:rsidRPr="008C0D41">
        <w:rPr>
          <w:rFonts w:ascii="GHEA Grapalat" w:hAnsi="GHEA Grapalat"/>
        </w:rPr>
        <w:lastRenderedPageBreak/>
        <w:t>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42699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w:t>
      </w:r>
      <w:r w:rsidR="00571E4C" w:rsidRPr="00BF3E44">
        <w:rPr>
          <w:rFonts w:ascii="GHEA Grapalat" w:hAnsi="GHEA Grapalat" w:cs="Sylfaen"/>
        </w:rPr>
        <w:lastRenderedPageBreak/>
        <w:t xml:space="preserve">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E419D" w:rsidRPr="00C224A2" w:rsidRDefault="0052513C" w:rsidP="008E419D">
      <w:pPr>
        <w:widowControl w:val="0"/>
        <w:tabs>
          <w:tab w:val="left" w:pos="1276"/>
        </w:tabs>
        <w:rPr>
          <w:i/>
          <w:sz w:val="18"/>
          <w:szCs w:val="18"/>
        </w:rPr>
      </w:pPr>
      <w:r w:rsidRPr="0052513C">
        <w:rPr>
          <w:rFonts w:asciiTheme="minorHAnsi" w:hAnsiTheme="minorHAnsi"/>
          <w:i/>
          <w:vertAlign w:val="superscript"/>
        </w:rPr>
        <w:t>11.1</w:t>
      </w:r>
      <w:r w:rsidRPr="0052513C">
        <w:rPr>
          <w:rFonts w:asciiTheme="minorHAnsi" w:hAnsiTheme="minorHAnsi"/>
          <w:i/>
        </w:rPr>
        <w:t xml:space="preserve"> </w:t>
      </w:r>
      <w:r w:rsidR="008E419D">
        <w:rPr>
          <w:rFonts w:ascii="Cambria" w:hAnsi="Cambria"/>
          <w:i/>
          <w:sz w:val="18"/>
          <w:szCs w:val="18"/>
        </w:rPr>
        <w:t>а</w:t>
      </w:r>
      <w:r w:rsidR="008E419D" w:rsidRPr="008D5170">
        <w:rPr>
          <w:rFonts w:ascii="Times Armenian" w:hAnsi="Times Armenian"/>
          <w:i/>
          <w:sz w:val="18"/>
          <w:szCs w:val="18"/>
        </w:rPr>
        <w:t xml:space="preserve"> </w:t>
      </w:r>
      <w:r w:rsidR="008E419D" w:rsidRPr="000C4C7C">
        <w:rPr>
          <w:rFonts w:ascii="GHEA Grapalat" w:hAnsi="GHEA Grapalat" w:cs="Sylfaen"/>
          <w:lang w:val="hy-AM"/>
        </w:rPr>
        <w:t>)</w:t>
      </w:r>
      <w:r w:rsidR="008E419D">
        <w:rPr>
          <w:rFonts w:ascii="GHEA Grapalat" w:hAnsi="GHEA Grapalat" w:cs="Sylfaen"/>
        </w:rPr>
        <w:t xml:space="preserve"> </w:t>
      </w:r>
      <w:r w:rsidR="008E419D"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52513C" w:rsidRDefault="008E419D" w:rsidP="0052513C">
      <w:pPr>
        <w:pStyle w:val="FootnoteText"/>
        <w:jc w:val="both"/>
        <w:rPr>
          <w:rFonts w:asciiTheme="minorHAnsi" w:hAnsiTheme="minorHAnsi"/>
          <w:i/>
        </w:rPr>
      </w:pPr>
      <w:r>
        <w:rPr>
          <w:rFonts w:asciiTheme="minorHAnsi" w:hAnsiTheme="minorHAnsi"/>
          <w:i/>
          <w:lang w:val="hy-AM"/>
        </w:rPr>
        <w:t xml:space="preserve">    </w:t>
      </w: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52513C" w:rsidRPr="0052513C">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Theme="minorHAnsi" w:hAnsiTheme="minorHAnsi"/>
          <w:i/>
          <w:lang w:val="hy-AM"/>
        </w:rPr>
        <w:t>«»</w:t>
      </w:r>
      <w:r w:rsidR="0052513C" w:rsidRPr="0052513C">
        <w:rPr>
          <w:rFonts w:asciiTheme="minorHAnsi" w:hAnsiTheme="minorHAnsi"/>
          <w:i/>
        </w:rPr>
        <w:t xml:space="preserve">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1723D6" w:rsidRPr="001647D2">
        <w:rPr>
          <w:rFonts w:ascii="GHEA Grapalat" w:hAnsi="GHEA Grapalat"/>
        </w:rPr>
        <w:lastRenderedPageBreak/>
        <w:t xml:space="preserve">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8"/>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w:t>
      </w:r>
      <w:r w:rsidRPr="00C87B61">
        <w:rPr>
          <w:rFonts w:ascii="GHEA Grapalat" w:hAnsi="GHEA Grapalat"/>
        </w:rPr>
        <w:lastRenderedPageBreak/>
        <w:t xml:space="preserve">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w:t>
      </w:r>
      <w:r w:rsidRPr="00570BBD">
        <w:rPr>
          <w:rFonts w:ascii="GHEA Grapalat" w:hAnsi="GHEA Grapalat"/>
        </w:rPr>
        <w:lastRenderedPageBreak/>
        <w:t>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2699B" w:rsidRPr="000E647C">
        <w:rPr>
          <w:rFonts w:ascii="GHEA Grapalat" w:hAnsi="GHEA Grapalat"/>
          <w:sz w:val="36"/>
          <w:szCs w:val="36"/>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Pr="00F677F1" w:rsidRDefault="0042699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2057">
        <w:rPr>
          <w:rFonts w:ascii="GHEA Grapalat" w:hAnsi="GHEA Grapalat"/>
          <w:sz w:val="24"/>
          <w:szCs w:val="24"/>
        </w:rPr>
        <w:t>ԷՋՕԸ-ԳՀԱՊՁԲ–</w:t>
      </w:r>
      <w:r w:rsidR="003B04D6">
        <w:rPr>
          <w:rFonts w:ascii="GHEA Grapalat" w:hAnsi="GHEA Grapalat"/>
          <w:sz w:val="24"/>
          <w:szCs w:val="24"/>
        </w:rPr>
        <w:t>2026/16</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2699B">
        <w:rPr>
          <w:rFonts w:ascii="GHEA Grapalat" w:hAnsi="GHEA Grapalat"/>
          <w:color w:val="auto"/>
          <w:sz w:val="24"/>
          <w:szCs w:val="24"/>
        </w:rPr>
        <w:t xml:space="preserve">запрос котировок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92057">
        <w:rPr>
          <w:rFonts w:ascii="GHEA Grapalat" w:hAnsi="GHEA Grapalat"/>
        </w:rPr>
        <w:t>ԷՋՕԸ-ԳՀԱՊՁԲ–</w:t>
      </w:r>
      <w:r w:rsidR="003B04D6">
        <w:rPr>
          <w:rFonts w:ascii="GHEA Grapalat" w:hAnsi="GHEA Grapalat"/>
        </w:rPr>
        <w:t>2026/16</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42699B">
        <w:rPr>
          <w:rFonts w:ascii="GHEA Grapalat" w:hAnsi="GHEA Grapalat"/>
        </w:rPr>
        <w:t xml:space="preserve">запрос котировок </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A92057">
        <w:rPr>
          <w:rFonts w:ascii="GHEA Grapalat" w:hAnsi="GHEA Grapalat"/>
        </w:rPr>
        <w:t>ԷՋՕԸ-ԳՀԱՊՁԲ–</w:t>
      </w:r>
      <w:r w:rsidR="003B04D6">
        <w:rPr>
          <w:rFonts w:ascii="GHEA Grapalat" w:hAnsi="GHEA Grapalat"/>
        </w:rPr>
        <w:t>2026/16</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в </w:t>
      </w:r>
      <w:r w:rsidR="0042699B">
        <w:rPr>
          <w:rFonts w:ascii="GHEA Grapalat" w:hAnsi="GHEA Grapalat"/>
        </w:rPr>
        <w:t xml:space="preserve">запрос котировок </w:t>
      </w:r>
      <w:r w:rsidRPr="00AF791F">
        <w:rPr>
          <w:rFonts w:ascii="GHEA Grapalat" w:hAnsi="GHEA Grapalat"/>
        </w:rPr>
        <w:t xml:space="preserve">под кодом </w:t>
      </w:r>
      <w:r w:rsidR="00A92057">
        <w:rPr>
          <w:rFonts w:ascii="GHEA Grapalat" w:hAnsi="GHEA Grapalat"/>
        </w:rPr>
        <w:t>ԷՋՕԸ-ԳՀԱՊՁԲ–</w:t>
      </w:r>
      <w:r w:rsidR="003B04D6">
        <w:rPr>
          <w:rFonts w:ascii="GHEA Grapalat" w:hAnsi="GHEA Grapalat"/>
        </w:rPr>
        <w:t>2026/16</w:t>
      </w:r>
      <w:r w:rsidRPr="00AF791F">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2699B">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3B04D6">
        <w:rPr>
          <w:rFonts w:ascii="GHEA Grapalat" w:hAnsi="GHEA Grapalat"/>
          <w:b/>
          <w:sz w:val="24"/>
          <w:szCs w:val="24"/>
        </w:rPr>
        <w:t>2026/16</w:t>
      </w:r>
      <w:r>
        <w:rPr>
          <w:rStyle w:val="FootnoteReference"/>
          <w:rFonts w:ascii="GHEA Grapalat" w:hAnsi="GHEA Grapalat"/>
          <w:b/>
          <w:sz w:val="24"/>
          <w:szCs w:val="24"/>
        </w:rPr>
        <w:footnoteReference w:customMarkFollows="1" w:id="13"/>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A92057">
        <w:rPr>
          <w:rFonts w:ascii="GHEA Grapalat" w:hAnsi="GHEA Grapalat"/>
        </w:rPr>
        <w:t>ԷՋՕԸ-ԳՀԱՊՁԲ–</w:t>
      </w:r>
      <w:r w:rsidR="003B04D6">
        <w:rPr>
          <w:rFonts w:ascii="GHEA Grapalat" w:hAnsi="GHEA Grapalat"/>
        </w:rPr>
        <w:t>2026/16</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42699B">
        <w:rPr>
          <w:rFonts w:ascii="GHEA Grapalat" w:hAnsi="GHEA Grapalat"/>
          <w:b/>
        </w:rPr>
        <w:t xml:space="preserve">запрос котировок </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3B04D6">
        <w:rPr>
          <w:rFonts w:ascii="GHEA Grapalat" w:hAnsi="GHEA Grapalat"/>
          <w:b/>
          <w:sz w:val="24"/>
          <w:szCs w:val="24"/>
        </w:rPr>
        <w:t>2026/16</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D52FE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D52FE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D52FE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D52FE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D52FE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D52FE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D52FE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D52FE2"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D52FE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D52FE2"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D52FE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D52FE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w:t>
      </w:r>
      <w:r w:rsidRPr="000306ED">
        <w:rPr>
          <w:rFonts w:ascii="GHEA Grapalat" w:hAnsi="GHEA Grapalat"/>
        </w:rPr>
        <w:lastRenderedPageBreak/>
        <w:t>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w:t>
      </w:r>
      <w:r w:rsidRPr="000306ED">
        <w:rPr>
          <w:rFonts w:ascii="GHEA Grapalat" w:hAnsi="GHEA Grapalat"/>
        </w:rPr>
        <w:lastRenderedPageBreak/>
        <w:t xml:space="preserve">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правил, </w:t>
      </w:r>
      <w:r w:rsidRPr="000306ED">
        <w:rPr>
          <w:rFonts w:ascii="GHEA Grapalat" w:hAnsi="GHEA Grapalat"/>
        </w:rPr>
        <w:lastRenderedPageBreak/>
        <w:t>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lastRenderedPageBreak/>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3B04D6">
        <w:rPr>
          <w:rFonts w:ascii="GHEA Grapalat" w:hAnsi="GHEA Grapalat"/>
          <w:b/>
          <w:sz w:val="24"/>
          <w:szCs w:val="24"/>
        </w:rPr>
        <w:t>2026/16</w:t>
      </w:r>
      <w:r w:rsidR="00DC619D">
        <w:rPr>
          <w:rStyle w:val="FootnoteReference"/>
          <w:rFonts w:ascii="GHEA Grapalat" w:hAnsi="GHEA Grapalat"/>
          <w:b/>
          <w:sz w:val="24"/>
          <w:szCs w:val="24"/>
        </w:rPr>
        <w:footnoteReference w:customMarkFollows="1" w:id="14"/>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2699B">
        <w:rPr>
          <w:rFonts w:ascii="GHEA Grapalat" w:hAnsi="GHEA Grapalat"/>
          <w:spacing w:val="-6"/>
        </w:rPr>
        <w:t xml:space="preserve">запрос котировок </w:t>
      </w:r>
      <w:r w:rsidRPr="005744FC">
        <w:rPr>
          <w:rFonts w:ascii="GHEA Grapalat" w:hAnsi="GHEA Grapalat"/>
          <w:spacing w:val="-6"/>
        </w:rPr>
        <w:t xml:space="preserve"> под кодом </w:t>
      </w:r>
      <w:r w:rsidR="00A92057">
        <w:rPr>
          <w:rFonts w:ascii="GHEA Grapalat" w:hAnsi="GHEA Grapalat"/>
          <w:spacing w:val="-6"/>
        </w:rPr>
        <w:t>ԷՋՕԸ-ԳՀԱՊՁԲ–</w:t>
      </w:r>
      <w:r w:rsidR="003B04D6">
        <w:rPr>
          <w:rFonts w:ascii="GHEA Grapalat" w:hAnsi="GHEA Grapalat"/>
          <w:spacing w:val="-6"/>
        </w:rPr>
        <w:t>2026/16</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2699B">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92057">
        <w:rPr>
          <w:rFonts w:ascii="GHEA Grapalat" w:hAnsi="GHEA Grapalat"/>
          <w:i/>
          <w:sz w:val="22"/>
          <w:szCs w:val="22"/>
        </w:rPr>
        <w:t>ԷՋՕԸ-ԳՀԱՊՁԲ–</w:t>
      </w:r>
      <w:r w:rsidR="003B04D6">
        <w:rPr>
          <w:rFonts w:ascii="GHEA Grapalat" w:hAnsi="GHEA Grapalat"/>
          <w:i/>
          <w:sz w:val="22"/>
          <w:szCs w:val="22"/>
        </w:rPr>
        <w:t>2026/16</w:t>
      </w:r>
      <w:r w:rsidRPr="00B138F3">
        <w:rPr>
          <w:rStyle w:val="FootnoteReference"/>
          <w:rFonts w:ascii="GHEA Grapalat" w:hAnsi="GHEA Grapalat"/>
          <w:i/>
          <w:sz w:val="22"/>
          <w:szCs w:val="22"/>
        </w:rPr>
        <w:footnoteReference w:customMarkFollows="1" w:id="16"/>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lastRenderedPageBreak/>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D9178B">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11. Идентификатор бенефициара: 04427961.</w:t>
            </w:r>
          </w:p>
        </w:tc>
      </w:tr>
      <w:tr w:rsidR="0042699B" w:rsidRPr="00B138F3" w:rsidTr="00D9178B">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D9178B">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2475907045050000.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42699B">
        <w:rPr>
          <w:rFonts w:ascii="GHEA Grapalat" w:hAnsi="GHEA Grapalat"/>
          <w:i/>
        </w:rPr>
        <w:t xml:space="preserve">запрос котировок </w:t>
      </w:r>
      <w:r w:rsidRPr="00B138F3">
        <w:rPr>
          <w:rFonts w:ascii="GHEA Grapalat" w:hAnsi="GHEA Grapalat"/>
          <w:i/>
        </w:rPr>
        <w:br/>
        <w:t xml:space="preserve">под кодом </w:t>
      </w:r>
      <w:r w:rsidR="00A92057">
        <w:rPr>
          <w:rFonts w:ascii="GHEA Grapalat" w:hAnsi="GHEA Grapalat"/>
          <w:i/>
        </w:rPr>
        <w:t>ԷՋՕԸ-ԳՀԱՊՁԲ–</w:t>
      </w:r>
      <w:r w:rsidR="003B04D6">
        <w:rPr>
          <w:rFonts w:ascii="GHEA Grapalat" w:hAnsi="GHEA Grapalat"/>
          <w:i/>
        </w:rPr>
        <w:t>2026/16</w:t>
      </w:r>
      <w:r w:rsidRPr="00B138F3">
        <w:rPr>
          <w:rStyle w:val="FootnoteReference"/>
          <w:rFonts w:ascii="GHEA Grapalat" w:hAnsi="GHEA Grapalat"/>
          <w:i/>
        </w:rPr>
        <w:footnoteReference w:customMarkFollows="1" w:id="18"/>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345D7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11. Идентификатор бенефициара: 04427961.</w:t>
            </w:r>
          </w:p>
        </w:tc>
      </w:tr>
      <w:tr w:rsidR="0042699B" w:rsidRPr="00B138F3" w:rsidTr="00345D71">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345D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2475907045050000.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92057">
        <w:rPr>
          <w:rFonts w:ascii="GHEA Grapalat" w:hAnsi="GHEA Grapalat"/>
          <w:b/>
          <w:sz w:val="24"/>
          <w:szCs w:val="24"/>
        </w:rPr>
        <w:t>ԷՋՕԸ-ԳՀԱՊՁԲ–</w:t>
      </w:r>
      <w:r w:rsidR="003B04D6">
        <w:rPr>
          <w:rFonts w:ascii="GHEA Grapalat" w:hAnsi="GHEA Grapalat"/>
          <w:b/>
          <w:sz w:val="24"/>
          <w:szCs w:val="24"/>
        </w:rPr>
        <w:t>2026/16</w:t>
      </w:r>
      <w:r w:rsidR="005250C2" w:rsidRPr="00B138F3">
        <w:rPr>
          <w:rStyle w:val="FootnoteReference"/>
          <w:rFonts w:ascii="GHEA Grapalat" w:hAnsi="GHEA Grapalat"/>
          <w:b/>
          <w:sz w:val="24"/>
          <w:szCs w:val="24"/>
        </w:rPr>
        <w:footnoteReference w:customMarkFollows="1" w:id="20"/>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порядке </w:t>
      </w:r>
      <w:r w:rsidRPr="00B138F3">
        <w:rPr>
          <w:rFonts w:ascii="GHEA Grapalat" w:hAnsi="GHEA Grapalat"/>
        </w:rPr>
        <w:lastRenderedPageBreak/>
        <w:t>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соответствующие </w:t>
      </w:r>
      <w:r w:rsidRPr="00B138F3">
        <w:rPr>
          <w:rFonts w:ascii="GHEA Grapalat" w:hAnsi="GHEA Grapalat"/>
        </w:rPr>
        <w:lastRenderedPageBreak/>
        <w:t>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2"/>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3"/>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4"/>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w:t>
      </w:r>
      <w:r w:rsidRPr="00B138F3">
        <w:rPr>
          <w:rFonts w:ascii="GHEA Grapalat" w:hAnsi="GHEA Grapalat"/>
        </w:rPr>
        <w:lastRenderedPageBreak/>
        <w:t xml:space="preserve">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5"/>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 xml:space="preserve">При этом в случае применения настоящего подпункта агентом не может выступать </w:t>
      </w:r>
      <w:r w:rsidR="003822FA" w:rsidRPr="0080548C">
        <w:rPr>
          <w:rFonts w:ascii="GHEA Grapalat" w:hAnsi="GHEA Grapalat"/>
        </w:rPr>
        <w:lastRenderedPageBreak/>
        <w:t>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26"/>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4"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lastRenderedPageBreak/>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5"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6"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7"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8" w:author="Inesa Kocharyan" w:date="2025-02-19T10:34:00Z">
            <w:rPr>
              <w:rFonts w:ascii="GHEA Grapalat" w:hAnsi="GHEA Grapalat"/>
            </w:rPr>
          </w:rPrChange>
        </w:rPr>
        <w:sectPr w:rsidR="00071D1C" w:rsidRPr="00FB29E1" w:rsidSect="0042699B">
          <w:footerReference w:type="default" r:id="rId9"/>
          <w:footnotePr>
            <w:pos w:val="beneathText"/>
          </w:footnotePr>
          <w:pgSz w:w="11906" w:h="16838" w:code="9"/>
          <w:pgMar w:top="426" w:right="849"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1010"/>
        <w:gridCol w:w="875"/>
        <w:gridCol w:w="756"/>
        <w:gridCol w:w="496"/>
        <w:gridCol w:w="760"/>
        <w:gridCol w:w="3507"/>
        <w:gridCol w:w="777"/>
        <w:gridCol w:w="884"/>
        <w:gridCol w:w="775"/>
        <w:gridCol w:w="223"/>
        <w:gridCol w:w="627"/>
        <w:gridCol w:w="1041"/>
        <w:gridCol w:w="769"/>
        <w:gridCol w:w="2706"/>
      </w:tblGrid>
      <w:tr w:rsidR="0042699B" w:rsidRPr="00A0499F" w:rsidTr="00F963CA">
        <w:trPr>
          <w:jc w:val="center"/>
        </w:trPr>
        <w:tc>
          <w:tcPr>
            <w:tcW w:w="15896" w:type="dxa"/>
            <w:gridSpan w:val="15"/>
          </w:tcPr>
          <w:p w:rsidR="0042699B" w:rsidRPr="00A0499F" w:rsidRDefault="0042699B" w:rsidP="006D3ABD">
            <w:pPr>
              <w:widowControl w:val="0"/>
              <w:jc w:val="center"/>
              <w:rPr>
                <w:rFonts w:ascii="GHEA Grapalat" w:hAnsi="GHEA Grapalat"/>
                <w:sz w:val="20"/>
                <w:szCs w:val="20"/>
              </w:rPr>
            </w:pPr>
            <w:r w:rsidRPr="00A0499F">
              <w:rPr>
                <w:rFonts w:ascii="GHEA Grapalat" w:hAnsi="GHEA Grapalat"/>
                <w:sz w:val="20"/>
                <w:szCs w:val="20"/>
              </w:rPr>
              <w:t>Товар</w:t>
            </w:r>
          </w:p>
        </w:tc>
      </w:tr>
      <w:tr w:rsidR="0042699B" w:rsidRPr="00A0499F" w:rsidTr="00F963CA">
        <w:trPr>
          <w:trHeight w:val="219"/>
          <w:jc w:val="center"/>
        </w:trPr>
        <w:tc>
          <w:tcPr>
            <w:tcW w:w="690" w:type="dxa"/>
            <w:vMerge w:val="restart"/>
            <w:vAlign w:val="center"/>
          </w:tcPr>
          <w:p w:rsidR="0042699B" w:rsidRPr="00F963CA" w:rsidRDefault="0042699B" w:rsidP="006D3ABD">
            <w:pPr>
              <w:widowControl w:val="0"/>
              <w:jc w:val="center"/>
              <w:rPr>
                <w:rFonts w:ascii="GHEA Grapalat" w:hAnsi="GHEA Grapalat"/>
                <w:sz w:val="18"/>
                <w:szCs w:val="20"/>
              </w:rPr>
            </w:pPr>
            <w:r w:rsidRPr="00F963CA">
              <w:rPr>
                <w:rFonts w:ascii="GHEA Grapalat" w:hAnsi="GHEA Grapalat"/>
                <w:sz w:val="18"/>
                <w:szCs w:val="20"/>
              </w:rPr>
              <w:t xml:space="preserve">номер предусмотренного </w:t>
            </w:r>
            <w:r w:rsidRPr="00F963CA">
              <w:rPr>
                <w:rFonts w:ascii="GHEA Grapalat" w:hAnsi="GHEA Grapalat"/>
                <w:spacing w:val="-6"/>
                <w:sz w:val="18"/>
                <w:szCs w:val="20"/>
              </w:rPr>
              <w:t>приглашением</w:t>
            </w:r>
            <w:r w:rsidRPr="00F963CA">
              <w:rPr>
                <w:rFonts w:ascii="GHEA Grapalat" w:hAnsi="GHEA Grapalat"/>
                <w:sz w:val="18"/>
                <w:szCs w:val="20"/>
              </w:rPr>
              <w:t xml:space="preserve"> лота</w:t>
            </w:r>
          </w:p>
        </w:tc>
        <w:tc>
          <w:tcPr>
            <w:tcW w:w="1010" w:type="dxa"/>
            <w:vMerge w:val="restart"/>
            <w:vAlign w:val="center"/>
          </w:tcPr>
          <w:p w:rsidR="0042699B" w:rsidRPr="00F963CA" w:rsidRDefault="0042699B" w:rsidP="006D3ABD">
            <w:pPr>
              <w:widowControl w:val="0"/>
              <w:jc w:val="center"/>
              <w:rPr>
                <w:rFonts w:ascii="GHEA Grapalat" w:hAnsi="GHEA Grapalat"/>
                <w:sz w:val="18"/>
                <w:szCs w:val="20"/>
              </w:rPr>
            </w:pPr>
            <w:r w:rsidRPr="00F963CA">
              <w:rPr>
                <w:rFonts w:ascii="GHEA Grapalat" w:hAnsi="GHEA Grapalat"/>
                <w:sz w:val="18"/>
                <w:szCs w:val="20"/>
              </w:rPr>
              <w:t>промежуточный код, предусмотренный планом закупок по классификации ЕЗК (CPV)</w:t>
            </w:r>
          </w:p>
        </w:tc>
        <w:tc>
          <w:tcPr>
            <w:tcW w:w="875" w:type="dxa"/>
            <w:vMerge w:val="restart"/>
            <w:vAlign w:val="center"/>
          </w:tcPr>
          <w:p w:rsidR="0042699B" w:rsidRPr="00F963CA" w:rsidRDefault="0042699B" w:rsidP="006D3ABD">
            <w:pPr>
              <w:widowControl w:val="0"/>
              <w:jc w:val="center"/>
              <w:rPr>
                <w:rFonts w:ascii="GHEA Grapalat" w:hAnsi="GHEA Grapalat"/>
                <w:sz w:val="18"/>
                <w:szCs w:val="20"/>
                <w:lang w:val="en-US"/>
              </w:rPr>
            </w:pPr>
            <w:r w:rsidRPr="00F963CA">
              <w:rPr>
                <w:rFonts w:ascii="GHEA Grapalat" w:hAnsi="GHEA Grapalat"/>
                <w:sz w:val="18"/>
                <w:szCs w:val="20"/>
              </w:rPr>
              <w:t xml:space="preserve">наименование </w:t>
            </w:r>
          </w:p>
        </w:tc>
        <w:tc>
          <w:tcPr>
            <w:tcW w:w="756" w:type="dxa"/>
            <w:vMerge w:val="restart"/>
            <w:vAlign w:val="center"/>
          </w:tcPr>
          <w:p w:rsidR="0042699B" w:rsidRPr="00F963CA" w:rsidRDefault="0042699B" w:rsidP="006D3ABD">
            <w:pPr>
              <w:widowControl w:val="0"/>
              <w:ind w:left="-96" w:right="-108"/>
              <w:jc w:val="center"/>
              <w:rPr>
                <w:rFonts w:ascii="GHEA Grapalat" w:hAnsi="GHEA Grapalat"/>
                <w:sz w:val="18"/>
                <w:szCs w:val="20"/>
              </w:rPr>
            </w:pPr>
            <w:r w:rsidRPr="00F963CA">
              <w:rPr>
                <w:rFonts w:ascii="GHEA Grapalat" w:hAnsi="GHEA Grapalat"/>
                <w:sz w:val="18"/>
                <w:szCs w:val="20"/>
              </w:rPr>
              <w:t xml:space="preserve">товарный знак,маркаи наименование производителя </w:t>
            </w:r>
            <w:r w:rsidRPr="00F963CA">
              <w:rPr>
                <w:rStyle w:val="FootnoteReference"/>
                <w:rFonts w:ascii="GHEA Grapalat" w:hAnsi="GHEA Grapalat"/>
                <w:sz w:val="18"/>
                <w:szCs w:val="20"/>
              </w:rPr>
              <w:footnoteReference w:customMarkFollows="1" w:id="29"/>
              <w:t>**</w:t>
            </w:r>
          </w:p>
        </w:tc>
        <w:tc>
          <w:tcPr>
            <w:tcW w:w="4763" w:type="dxa"/>
            <w:gridSpan w:val="3"/>
            <w:vMerge w:val="restart"/>
            <w:vAlign w:val="center"/>
          </w:tcPr>
          <w:p w:rsidR="0042699B" w:rsidRPr="00F963CA" w:rsidRDefault="0042699B" w:rsidP="006D3ABD">
            <w:pPr>
              <w:widowControl w:val="0"/>
              <w:ind w:left="-108" w:right="-59"/>
              <w:jc w:val="center"/>
              <w:rPr>
                <w:rFonts w:ascii="GHEA Grapalat" w:hAnsi="GHEA Grapalat"/>
                <w:sz w:val="18"/>
                <w:szCs w:val="20"/>
              </w:rPr>
            </w:pPr>
            <w:r w:rsidRPr="00F963CA">
              <w:rPr>
                <w:rFonts w:ascii="GHEA Grapalat" w:hAnsi="GHEA Grapalat"/>
                <w:sz w:val="18"/>
                <w:szCs w:val="20"/>
              </w:rPr>
              <w:t>техническая характеристика</w:t>
            </w:r>
          </w:p>
        </w:tc>
        <w:tc>
          <w:tcPr>
            <w:tcW w:w="777" w:type="dxa"/>
            <w:vMerge w:val="restart"/>
            <w:vAlign w:val="center"/>
          </w:tcPr>
          <w:p w:rsidR="0042699B" w:rsidRPr="00F963CA" w:rsidRDefault="0042699B" w:rsidP="006D3ABD">
            <w:pPr>
              <w:widowControl w:val="0"/>
              <w:ind w:left="-48" w:right="-108"/>
              <w:jc w:val="center"/>
              <w:rPr>
                <w:rFonts w:ascii="GHEA Grapalat" w:hAnsi="GHEA Grapalat"/>
                <w:sz w:val="18"/>
                <w:szCs w:val="20"/>
              </w:rPr>
            </w:pPr>
            <w:r w:rsidRPr="00F963CA">
              <w:rPr>
                <w:rFonts w:ascii="GHEA Grapalat" w:hAnsi="GHEA Grapalat"/>
                <w:sz w:val="18"/>
                <w:szCs w:val="20"/>
              </w:rPr>
              <w:t>единица измерения</w:t>
            </w:r>
          </w:p>
        </w:tc>
        <w:tc>
          <w:tcPr>
            <w:tcW w:w="884" w:type="dxa"/>
            <w:vMerge w:val="restart"/>
            <w:vAlign w:val="center"/>
          </w:tcPr>
          <w:p w:rsidR="0042699B" w:rsidRPr="00F963CA" w:rsidRDefault="0042699B" w:rsidP="006D3ABD">
            <w:pPr>
              <w:widowControl w:val="0"/>
              <w:ind w:left="-108" w:right="-108"/>
              <w:jc w:val="center"/>
              <w:rPr>
                <w:rFonts w:ascii="GHEA Grapalat" w:hAnsi="GHEA Grapalat"/>
                <w:sz w:val="18"/>
                <w:szCs w:val="20"/>
              </w:rPr>
            </w:pPr>
            <w:r w:rsidRPr="00F963CA">
              <w:rPr>
                <w:rFonts w:ascii="GHEA Grapalat" w:hAnsi="GHEA Grapalat"/>
                <w:sz w:val="18"/>
                <w:szCs w:val="20"/>
              </w:rPr>
              <w:t>цена единицы/драмов РА</w:t>
            </w:r>
          </w:p>
        </w:tc>
        <w:tc>
          <w:tcPr>
            <w:tcW w:w="998" w:type="dxa"/>
            <w:gridSpan w:val="2"/>
            <w:vMerge w:val="restart"/>
            <w:vAlign w:val="center"/>
          </w:tcPr>
          <w:p w:rsidR="0042699B" w:rsidRPr="00F963CA" w:rsidRDefault="0042699B" w:rsidP="006D3ABD">
            <w:pPr>
              <w:widowControl w:val="0"/>
              <w:ind w:left="-108" w:right="-108"/>
              <w:jc w:val="center"/>
              <w:rPr>
                <w:rFonts w:ascii="GHEA Grapalat" w:hAnsi="GHEA Grapalat"/>
                <w:sz w:val="18"/>
                <w:szCs w:val="20"/>
              </w:rPr>
            </w:pPr>
            <w:r w:rsidRPr="00F963CA">
              <w:rPr>
                <w:rFonts w:ascii="GHEA Grapalat" w:hAnsi="GHEA Grapalat"/>
                <w:sz w:val="18"/>
                <w:szCs w:val="20"/>
              </w:rPr>
              <w:t>общая цена/драмов РА</w:t>
            </w:r>
          </w:p>
        </w:tc>
        <w:tc>
          <w:tcPr>
            <w:tcW w:w="627" w:type="dxa"/>
            <w:vMerge w:val="restart"/>
            <w:vAlign w:val="center"/>
          </w:tcPr>
          <w:p w:rsidR="0042699B" w:rsidRPr="00F963CA" w:rsidRDefault="0042699B" w:rsidP="006D3ABD">
            <w:pPr>
              <w:widowControl w:val="0"/>
              <w:ind w:left="-126" w:right="-108"/>
              <w:jc w:val="center"/>
              <w:rPr>
                <w:rFonts w:ascii="GHEA Grapalat" w:hAnsi="GHEA Grapalat"/>
                <w:sz w:val="18"/>
                <w:szCs w:val="20"/>
              </w:rPr>
            </w:pPr>
            <w:r w:rsidRPr="00F963CA">
              <w:rPr>
                <w:rFonts w:ascii="GHEA Grapalat" w:hAnsi="GHEA Grapalat"/>
                <w:sz w:val="18"/>
                <w:szCs w:val="20"/>
              </w:rPr>
              <w:t>общий объем</w:t>
            </w:r>
          </w:p>
        </w:tc>
        <w:tc>
          <w:tcPr>
            <w:tcW w:w="4516" w:type="dxa"/>
            <w:gridSpan w:val="3"/>
            <w:vAlign w:val="center"/>
          </w:tcPr>
          <w:p w:rsidR="0042699B" w:rsidRPr="00F963CA" w:rsidRDefault="0042699B" w:rsidP="006D3ABD">
            <w:pPr>
              <w:widowControl w:val="0"/>
              <w:jc w:val="center"/>
              <w:rPr>
                <w:rFonts w:ascii="GHEA Grapalat" w:hAnsi="GHEA Grapalat"/>
                <w:sz w:val="18"/>
                <w:szCs w:val="20"/>
              </w:rPr>
            </w:pPr>
            <w:r w:rsidRPr="00F963CA">
              <w:rPr>
                <w:rFonts w:ascii="GHEA Grapalat" w:hAnsi="GHEA Grapalat"/>
                <w:sz w:val="18"/>
                <w:szCs w:val="20"/>
              </w:rPr>
              <w:t>поставки</w:t>
            </w:r>
          </w:p>
        </w:tc>
      </w:tr>
      <w:tr w:rsidR="0042699B" w:rsidRPr="00A0499F" w:rsidTr="00F963CA">
        <w:trPr>
          <w:trHeight w:val="445"/>
          <w:jc w:val="center"/>
        </w:trPr>
        <w:tc>
          <w:tcPr>
            <w:tcW w:w="690" w:type="dxa"/>
            <w:vMerge/>
            <w:vAlign w:val="center"/>
          </w:tcPr>
          <w:p w:rsidR="0042699B" w:rsidRPr="00F963CA" w:rsidRDefault="0042699B" w:rsidP="006D3ABD">
            <w:pPr>
              <w:widowControl w:val="0"/>
              <w:jc w:val="center"/>
              <w:rPr>
                <w:rFonts w:ascii="GHEA Grapalat" w:hAnsi="GHEA Grapalat"/>
                <w:sz w:val="18"/>
                <w:szCs w:val="20"/>
              </w:rPr>
            </w:pPr>
          </w:p>
        </w:tc>
        <w:tc>
          <w:tcPr>
            <w:tcW w:w="1010" w:type="dxa"/>
            <w:vMerge/>
            <w:vAlign w:val="center"/>
          </w:tcPr>
          <w:p w:rsidR="0042699B" w:rsidRPr="00F963CA" w:rsidRDefault="0042699B" w:rsidP="006D3ABD">
            <w:pPr>
              <w:widowControl w:val="0"/>
              <w:jc w:val="center"/>
              <w:rPr>
                <w:rFonts w:ascii="GHEA Grapalat" w:hAnsi="GHEA Grapalat"/>
                <w:sz w:val="18"/>
                <w:szCs w:val="20"/>
              </w:rPr>
            </w:pPr>
          </w:p>
        </w:tc>
        <w:tc>
          <w:tcPr>
            <w:tcW w:w="875" w:type="dxa"/>
            <w:vMerge/>
            <w:vAlign w:val="center"/>
          </w:tcPr>
          <w:p w:rsidR="0042699B" w:rsidRPr="00F963CA" w:rsidRDefault="0042699B" w:rsidP="006D3ABD">
            <w:pPr>
              <w:widowControl w:val="0"/>
              <w:jc w:val="center"/>
              <w:rPr>
                <w:rFonts w:ascii="GHEA Grapalat" w:hAnsi="GHEA Grapalat"/>
                <w:sz w:val="18"/>
                <w:szCs w:val="20"/>
              </w:rPr>
            </w:pPr>
          </w:p>
        </w:tc>
        <w:tc>
          <w:tcPr>
            <w:tcW w:w="756" w:type="dxa"/>
            <w:vMerge/>
            <w:vAlign w:val="center"/>
          </w:tcPr>
          <w:p w:rsidR="0042699B" w:rsidRPr="00F963CA" w:rsidRDefault="0042699B" w:rsidP="006D3ABD">
            <w:pPr>
              <w:widowControl w:val="0"/>
              <w:jc w:val="center"/>
              <w:rPr>
                <w:rFonts w:ascii="GHEA Grapalat" w:hAnsi="GHEA Grapalat"/>
                <w:sz w:val="18"/>
                <w:szCs w:val="20"/>
              </w:rPr>
            </w:pPr>
          </w:p>
        </w:tc>
        <w:tc>
          <w:tcPr>
            <w:tcW w:w="4763" w:type="dxa"/>
            <w:gridSpan w:val="3"/>
            <w:vMerge/>
            <w:vAlign w:val="center"/>
          </w:tcPr>
          <w:p w:rsidR="0042699B" w:rsidRPr="00F963CA" w:rsidRDefault="0042699B" w:rsidP="006D3ABD">
            <w:pPr>
              <w:widowControl w:val="0"/>
              <w:jc w:val="center"/>
              <w:rPr>
                <w:rFonts w:ascii="GHEA Grapalat" w:hAnsi="GHEA Grapalat"/>
                <w:sz w:val="18"/>
                <w:szCs w:val="20"/>
              </w:rPr>
            </w:pPr>
          </w:p>
        </w:tc>
        <w:tc>
          <w:tcPr>
            <w:tcW w:w="777" w:type="dxa"/>
            <w:vMerge/>
            <w:vAlign w:val="center"/>
          </w:tcPr>
          <w:p w:rsidR="0042699B" w:rsidRPr="00F963CA" w:rsidRDefault="0042699B" w:rsidP="006D3ABD">
            <w:pPr>
              <w:widowControl w:val="0"/>
              <w:jc w:val="center"/>
              <w:rPr>
                <w:rFonts w:ascii="GHEA Grapalat" w:hAnsi="GHEA Grapalat"/>
                <w:sz w:val="18"/>
                <w:szCs w:val="20"/>
              </w:rPr>
            </w:pPr>
          </w:p>
        </w:tc>
        <w:tc>
          <w:tcPr>
            <w:tcW w:w="884" w:type="dxa"/>
            <w:vMerge/>
            <w:vAlign w:val="center"/>
          </w:tcPr>
          <w:p w:rsidR="0042699B" w:rsidRPr="00F963CA" w:rsidRDefault="0042699B" w:rsidP="006D3ABD">
            <w:pPr>
              <w:widowControl w:val="0"/>
              <w:jc w:val="center"/>
              <w:rPr>
                <w:rFonts w:ascii="GHEA Grapalat" w:hAnsi="GHEA Grapalat"/>
                <w:sz w:val="18"/>
                <w:szCs w:val="20"/>
              </w:rPr>
            </w:pPr>
          </w:p>
        </w:tc>
        <w:tc>
          <w:tcPr>
            <w:tcW w:w="998" w:type="dxa"/>
            <w:gridSpan w:val="2"/>
            <w:vMerge/>
            <w:vAlign w:val="center"/>
          </w:tcPr>
          <w:p w:rsidR="0042699B" w:rsidRPr="00F963CA" w:rsidRDefault="0042699B" w:rsidP="006D3ABD">
            <w:pPr>
              <w:widowControl w:val="0"/>
              <w:jc w:val="center"/>
              <w:rPr>
                <w:rFonts w:ascii="GHEA Grapalat" w:hAnsi="GHEA Grapalat"/>
                <w:sz w:val="18"/>
                <w:szCs w:val="20"/>
              </w:rPr>
            </w:pPr>
          </w:p>
        </w:tc>
        <w:tc>
          <w:tcPr>
            <w:tcW w:w="627" w:type="dxa"/>
            <w:vMerge/>
            <w:vAlign w:val="center"/>
          </w:tcPr>
          <w:p w:rsidR="0042699B" w:rsidRPr="00F963CA" w:rsidRDefault="0042699B" w:rsidP="006D3ABD">
            <w:pPr>
              <w:widowControl w:val="0"/>
              <w:jc w:val="center"/>
              <w:rPr>
                <w:rFonts w:ascii="GHEA Grapalat" w:hAnsi="GHEA Grapalat"/>
                <w:sz w:val="18"/>
                <w:szCs w:val="20"/>
              </w:rPr>
            </w:pPr>
          </w:p>
        </w:tc>
        <w:tc>
          <w:tcPr>
            <w:tcW w:w="1041" w:type="dxa"/>
            <w:vAlign w:val="center"/>
          </w:tcPr>
          <w:p w:rsidR="0042699B" w:rsidRPr="00F963CA" w:rsidRDefault="0042699B" w:rsidP="006D3ABD">
            <w:pPr>
              <w:widowControl w:val="0"/>
              <w:ind w:left="-108" w:right="-108"/>
              <w:jc w:val="center"/>
              <w:rPr>
                <w:rFonts w:ascii="GHEA Grapalat" w:hAnsi="GHEA Grapalat"/>
                <w:sz w:val="18"/>
                <w:szCs w:val="20"/>
              </w:rPr>
            </w:pPr>
            <w:r w:rsidRPr="00F963CA">
              <w:rPr>
                <w:rFonts w:ascii="GHEA Grapalat" w:hAnsi="GHEA Grapalat"/>
                <w:sz w:val="18"/>
                <w:szCs w:val="20"/>
              </w:rPr>
              <w:t>адрес</w:t>
            </w:r>
          </w:p>
        </w:tc>
        <w:tc>
          <w:tcPr>
            <w:tcW w:w="769" w:type="dxa"/>
            <w:vAlign w:val="center"/>
          </w:tcPr>
          <w:p w:rsidR="0042699B" w:rsidRPr="00F963CA" w:rsidRDefault="0042699B" w:rsidP="006D3ABD">
            <w:pPr>
              <w:widowControl w:val="0"/>
              <w:ind w:left="-46" w:right="-84"/>
              <w:jc w:val="center"/>
              <w:rPr>
                <w:rFonts w:ascii="GHEA Grapalat" w:hAnsi="GHEA Grapalat"/>
                <w:sz w:val="18"/>
                <w:szCs w:val="20"/>
              </w:rPr>
            </w:pPr>
            <w:r w:rsidRPr="00F963CA">
              <w:rPr>
                <w:rFonts w:ascii="GHEA Grapalat" w:hAnsi="GHEA Grapalat"/>
                <w:sz w:val="18"/>
                <w:szCs w:val="20"/>
              </w:rPr>
              <w:t>подлежащее поставке количество товара</w:t>
            </w:r>
          </w:p>
        </w:tc>
        <w:tc>
          <w:tcPr>
            <w:tcW w:w="2706" w:type="dxa"/>
            <w:vAlign w:val="center"/>
          </w:tcPr>
          <w:p w:rsidR="0042699B" w:rsidRPr="00F963CA" w:rsidRDefault="0042699B" w:rsidP="006D3ABD">
            <w:pPr>
              <w:widowControl w:val="0"/>
              <w:ind w:left="-132" w:right="-129"/>
              <w:jc w:val="center"/>
              <w:rPr>
                <w:rFonts w:ascii="GHEA Grapalat" w:hAnsi="GHEA Grapalat"/>
                <w:sz w:val="18"/>
                <w:szCs w:val="20"/>
                <w:lang w:val="en-US"/>
              </w:rPr>
            </w:pPr>
            <w:r w:rsidRPr="00F963CA">
              <w:rPr>
                <w:rFonts w:ascii="GHEA Grapalat" w:hAnsi="GHEA Grapalat"/>
                <w:sz w:val="18"/>
                <w:szCs w:val="20"/>
              </w:rPr>
              <w:t>срок</w:t>
            </w:r>
            <w:r w:rsidRPr="00F963CA">
              <w:rPr>
                <w:rStyle w:val="FootnoteReference"/>
                <w:rFonts w:ascii="GHEA Grapalat" w:hAnsi="GHEA Grapalat"/>
                <w:sz w:val="18"/>
                <w:szCs w:val="20"/>
              </w:rPr>
              <w:footnoteReference w:customMarkFollows="1" w:id="30"/>
              <w:t>***</w:t>
            </w:r>
          </w:p>
        </w:tc>
      </w:tr>
      <w:tr w:rsidR="000319E1" w:rsidRPr="00A0499F" w:rsidTr="00504188">
        <w:trPr>
          <w:trHeight w:val="118"/>
          <w:jc w:val="center"/>
        </w:trPr>
        <w:tc>
          <w:tcPr>
            <w:tcW w:w="690" w:type="dxa"/>
            <w:vAlign w:val="center"/>
          </w:tcPr>
          <w:p w:rsidR="000319E1" w:rsidRPr="00CE1255" w:rsidRDefault="000319E1" w:rsidP="000319E1">
            <w:pPr>
              <w:widowControl w:val="0"/>
              <w:jc w:val="center"/>
              <w:rPr>
                <w:rFonts w:ascii="GHEA Grapalat" w:hAnsi="GHEA Grapalat"/>
                <w:sz w:val="16"/>
                <w:szCs w:val="16"/>
              </w:rPr>
            </w:pPr>
            <w:r w:rsidRPr="00CE1255">
              <w:rPr>
                <w:rFonts w:ascii="GHEA Grapalat" w:hAnsi="GHEA Grapalat"/>
                <w:sz w:val="16"/>
                <w:szCs w:val="16"/>
              </w:rPr>
              <w:t>1</w:t>
            </w:r>
          </w:p>
        </w:tc>
        <w:tc>
          <w:tcPr>
            <w:tcW w:w="1010" w:type="dxa"/>
          </w:tcPr>
          <w:p w:rsidR="000319E1" w:rsidRPr="00B138F3" w:rsidRDefault="000319E1" w:rsidP="000319E1">
            <w:pPr>
              <w:widowControl w:val="0"/>
              <w:jc w:val="center"/>
              <w:rPr>
                <w:rFonts w:ascii="GHEA Grapalat" w:hAnsi="GHEA Grapalat"/>
                <w:sz w:val="16"/>
                <w:szCs w:val="16"/>
              </w:rPr>
            </w:pPr>
            <w:r w:rsidRPr="00E30E4B">
              <w:rPr>
                <w:rFonts w:ascii="GHEA Grapalat" w:hAnsi="GHEA Grapalat"/>
                <w:sz w:val="16"/>
                <w:szCs w:val="16"/>
                <w:lang w:val="hy-AM"/>
              </w:rPr>
              <w:t>0</w:t>
            </w:r>
            <w:r w:rsidRPr="00E30E4B">
              <w:rPr>
                <w:rFonts w:ascii="GHEA Grapalat" w:hAnsi="GHEA Grapalat"/>
                <w:sz w:val="16"/>
                <w:szCs w:val="16"/>
              </w:rPr>
              <w:t>91342</w:t>
            </w:r>
            <w:r w:rsidRPr="00E30E4B">
              <w:rPr>
                <w:rFonts w:ascii="GHEA Grapalat" w:hAnsi="GHEA Grapalat"/>
                <w:sz w:val="16"/>
                <w:szCs w:val="16"/>
                <w:lang w:val="hy-AM"/>
              </w:rPr>
              <w:t>0</w:t>
            </w:r>
            <w:r w:rsidRPr="00E30E4B">
              <w:rPr>
                <w:rFonts w:ascii="GHEA Grapalat" w:hAnsi="GHEA Grapalat"/>
                <w:sz w:val="16"/>
                <w:szCs w:val="16"/>
              </w:rPr>
              <w:t>0</w:t>
            </w:r>
          </w:p>
        </w:tc>
        <w:tc>
          <w:tcPr>
            <w:tcW w:w="875" w:type="dxa"/>
            <w:vAlign w:val="center"/>
          </w:tcPr>
          <w:p w:rsidR="000319E1" w:rsidRPr="00B138F3" w:rsidRDefault="000319E1" w:rsidP="000319E1">
            <w:pPr>
              <w:widowControl w:val="0"/>
              <w:jc w:val="center"/>
              <w:rPr>
                <w:rFonts w:ascii="GHEA Grapalat" w:hAnsi="GHEA Grapalat"/>
                <w:sz w:val="16"/>
                <w:szCs w:val="16"/>
              </w:rPr>
            </w:pPr>
            <w:r w:rsidRPr="0036697F">
              <w:rPr>
                <w:rFonts w:ascii="GHEA Grapalat" w:hAnsi="GHEA Grapalat"/>
              </w:rPr>
              <w:t>дизельное топливо</w:t>
            </w:r>
            <w:r w:rsidRPr="0036697F" w:rsidDel="0036697F">
              <w:rPr>
                <w:rFonts w:ascii="GHEA Grapalat" w:hAnsi="GHEA Grapalat"/>
              </w:rPr>
              <w:t xml:space="preserve"> </w:t>
            </w:r>
            <w:r>
              <w:rPr>
                <w:rFonts w:ascii="GHEA Grapalat" w:hAnsi="GHEA Grapalat"/>
              </w:rPr>
              <w:t xml:space="preserve"> </w:t>
            </w:r>
          </w:p>
        </w:tc>
        <w:tc>
          <w:tcPr>
            <w:tcW w:w="756" w:type="dxa"/>
          </w:tcPr>
          <w:p w:rsidR="000319E1" w:rsidRPr="00B138F3" w:rsidRDefault="000319E1" w:rsidP="000319E1">
            <w:pPr>
              <w:widowControl w:val="0"/>
              <w:jc w:val="center"/>
              <w:rPr>
                <w:rFonts w:ascii="GHEA Grapalat" w:hAnsi="GHEA Grapalat"/>
                <w:sz w:val="16"/>
                <w:szCs w:val="16"/>
              </w:rPr>
            </w:pPr>
          </w:p>
        </w:tc>
        <w:tc>
          <w:tcPr>
            <w:tcW w:w="4763" w:type="dxa"/>
            <w:gridSpan w:val="3"/>
          </w:tcPr>
          <w:p w:rsidR="000319E1" w:rsidRPr="002066F2" w:rsidRDefault="000319E1" w:rsidP="000319E1">
            <w:pPr>
              <w:widowControl w:val="0"/>
              <w:jc w:val="center"/>
              <w:rPr>
                <w:rFonts w:ascii="GHEA Grapalat" w:hAnsi="GHEA Grapalat"/>
                <w:sz w:val="16"/>
                <w:szCs w:val="16"/>
              </w:rPr>
            </w:pPr>
            <w:r w:rsidRPr="002066F2">
              <w:rPr>
                <w:rFonts w:ascii="GHEA Grapalat" w:hAnsi="GHEA Grapalat"/>
                <w:sz w:val="16"/>
                <w:szCs w:val="16"/>
              </w:rPr>
              <w:t>Цетановое число не менее 51.</w:t>
            </w:r>
          </w:p>
          <w:p w:rsidR="000319E1" w:rsidRPr="002066F2" w:rsidRDefault="000319E1" w:rsidP="000319E1">
            <w:pPr>
              <w:widowControl w:val="0"/>
              <w:jc w:val="center"/>
              <w:rPr>
                <w:rFonts w:ascii="GHEA Grapalat" w:hAnsi="GHEA Grapalat"/>
                <w:sz w:val="16"/>
                <w:szCs w:val="16"/>
              </w:rPr>
            </w:pPr>
            <w:r w:rsidRPr="002066F2">
              <w:rPr>
                <w:rFonts w:ascii="GHEA Grapalat" w:hAnsi="GHEA Grapalat"/>
                <w:sz w:val="16"/>
                <w:szCs w:val="16"/>
              </w:rPr>
              <w:t>Цетановый индекс не менее 46.</w:t>
            </w:r>
          </w:p>
          <w:p w:rsidR="000319E1" w:rsidRPr="002066F2" w:rsidRDefault="000319E1" w:rsidP="000319E1">
            <w:pPr>
              <w:widowControl w:val="0"/>
              <w:jc w:val="center"/>
              <w:rPr>
                <w:rFonts w:ascii="GHEA Grapalat" w:hAnsi="GHEA Grapalat"/>
                <w:sz w:val="16"/>
                <w:szCs w:val="16"/>
              </w:rPr>
            </w:pPr>
            <w:r w:rsidRPr="002066F2">
              <w:rPr>
                <w:rFonts w:ascii="GHEA Grapalat" w:hAnsi="GHEA Grapalat"/>
                <w:sz w:val="16"/>
                <w:szCs w:val="16"/>
              </w:rPr>
              <w:t>Плотность при 150С 820-845 кг/м3.</w:t>
            </w:r>
          </w:p>
          <w:p w:rsidR="000319E1" w:rsidRPr="002066F2" w:rsidRDefault="000319E1" w:rsidP="000319E1">
            <w:pPr>
              <w:widowControl w:val="0"/>
              <w:jc w:val="center"/>
              <w:rPr>
                <w:rFonts w:ascii="GHEA Grapalat" w:hAnsi="GHEA Grapalat"/>
                <w:sz w:val="16"/>
                <w:szCs w:val="16"/>
              </w:rPr>
            </w:pPr>
            <w:r w:rsidRPr="002066F2">
              <w:rPr>
                <w:rFonts w:ascii="GHEA Grapalat" w:hAnsi="GHEA Grapalat"/>
                <w:sz w:val="16"/>
                <w:szCs w:val="16"/>
              </w:rPr>
              <w:t>Массовая доля полициклических ароматических углеводородов: не более 11%. Содержание серы не более 10 мг/кг.</w:t>
            </w:r>
          </w:p>
          <w:p w:rsidR="000319E1" w:rsidRPr="002066F2" w:rsidRDefault="000319E1" w:rsidP="000319E1">
            <w:pPr>
              <w:widowControl w:val="0"/>
              <w:jc w:val="center"/>
              <w:rPr>
                <w:rFonts w:ascii="GHEA Grapalat" w:hAnsi="GHEA Grapalat"/>
                <w:sz w:val="16"/>
                <w:szCs w:val="16"/>
              </w:rPr>
            </w:pPr>
            <w:r w:rsidRPr="002066F2">
              <w:rPr>
                <w:rFonts w:ascii="GHEA Grapalat" w:hAnsi="GHEA Grapalat"/>
                <w:sz w:val="16"/>
                <w:szCs w:val="16"/>
              </w:rPr>
              <w:t>Температура вспышки: не ниже 55 0С.</w:t>
            </w:r>
          </w:p>
          <w:p w:rsidR="000319E1" w:rsidRPr="002066F2" w:rsidRDefault="000319E1" w:rsidP="000319E1">
            <w:pPr>
              <w:widowControl w:val="0"/>
              <w:jc w:val="center"/>
              <w:rPr>
                <w:rFonts w:ascii="GHEA Grapalat" w:hAnsi="GHEA Grapalat"/>
                <w:sz w:val="16"/>
                <w:szCs w:val="16"/>
              </w:rPr>
            </w:pPr>
            <w:r w:rsidRPr="002066F2">
              <w:rPr>
                <w:rFonts w:ascii="GHEA Grapalat" w:hAnsi="GHEA Grapalat"/>
                <w:sz w:val="16"/>
                <w:szCs w:val="16"/>
              </w:rPr>
              <w:t>Углеродный остаток (коксование) в 10% осадке не более 0,3%. Вязкость при 400°С: от 2,0 до 4,5 мм2/с.</w:t>
            </w:r>
          </w:p>
          <w:p w:rsidR="000319E1" w:rsidRPr="002066F2" w:rsidRDefault="000319E1" w:rsidP="000319E1">
            <w:pPr>
              <w:widowControl w:val="0"/>
              <w:jc w:val="center"/>
              <w:rPr>
                <w:rFonts w:ascii="GHEA Grapalat" w:hAnsi="GHEA Grapalat"/>
                <w:sz w:val="16"/>
                <w:szCs w:val="16"/>
              </w:rPr>
            </w:pPr>
            <w:r w:rsidRPr="002066F2">
              <w:rPr>
                <w:rFonts w:ascii="GHEA Grapalat" w:hAnsi="GHEA Grapalat"/>
                <w:sz w:val="16"/>
                <w:szCs w:val="16"/>
              </w:rPr>
              <w:t>Температура помутнения: не выше 5 0С.</w:t>
            </w:r>
          </w:p>
          <w:p w:rsidR="000319E1" w:rsidRPr="00B138F3" w:rsidRDefault="000319E1" w:rsidP="000319E1">
            <w:pPr>
              <w:widowControl w:val="0"/>
              <w:jc w:val="center"/>
              <w:rPr>
                <w:rFonts w:ascii="GHEA Grapalat" w:hAnsi="GHEA Grapalat"/>
                <w:sz w:val="16"/>
                <w:szCs w:val="16"/>
              </w:rPr>
            </w:pPr>
            <w:r w:rsidRPr="002066F2">
              <w:rPr>
                <w:rFonts w:ascii="GHEA Grapalat" w:hAnsi="GHEA Grapalat"/>
                <w:sz w:val="16"/>
                <w:szCs w:val="16"/>
              </w:rPr>
              <w:lastRenderedPageBreak/>
              <w:t>Доставка по купону (действительна только при политровой покупке).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решением N 1592 от 11 ноября.</w:t>
            </w:r>
          </w:p>
        </w:tc>
        <w:tc>
          <w:tcPr>
            <w:tcW w:w="777" w:type="dxa"/>
          </w:tcPr>
          <w:p w:rsidR="000319E1" w:rsidRPr="00B138F3" w:rsidRDefault="000319E1" w:rsidP="000319E1">
            <w:pPr>
              <w:widowControl w:val="0"/>
              <w:jc w:val="center"/>
              <w:rPr>
                <w:rFonts w:ascii="GHEA Grapalat" w:hAnsi="GHEA Grapalat"/>
                <w:sz w:val="16"/>
                <w:szCs w:val="16"/>
              </w:rPr>
            </w:pPr>
            <w:r>
              <w:rPr>
                <w:rFonts w:ascii="GHEA Grapalat" w:hAnsi="GHEA Grapalat"/>
                <w:sz w:val="16"/>
                <w:szCs w:val="16"/>
              </w:rPr>
              <w:lastRenderedPageBreak/>
              <w:t>л</w:t>
            </w:r>
          </w:p>
        </w:tc>
        <w:tc>
          <w:tcPr>
            <w:tcW w:w="884" w:type="dxa"/>
          </w:tcPr>
          <w:p w:rsidR="000319E1" w:rsidRPr="00B138F3" w:rsidRDefault="000319E1" w:rsidP="000319E1">
            <w:pPr>
              <w:widowControl w:val="0"/>
              <w:jc w:val="center"/>
              <w:rPr>
                <w:rFonts w:ascii="GHEA Grapalat" w:hAnsi="GHEA Grapalat"/>
                <w:sz w:val="16"/>
                <w:szCs w:val="16"/>
              </w:rPr>
            </w:pPr>
          </w:p>
        </w:tc>
        <w:tc>
          <w:tcPr>
            <w:tcW w:w="998" w:type="dxa"/>
            <w:gridSpan w:val="2"/>
          </w:tcPr>
          <w:p w:rsidR="000319E1" w:rsidRPr="00B138F3" w:rsidRDefault="000319E1" w:rsidP="000319E1">
            <w:pPr>
              <w:widowControl w:val="0"/>
              <w:jc w:val="center"/>
              <w:rPr>
                <w:rFonts w:ascii="GHEA Grapalat" w:hAnsi="GHEA Grapalat"/>
                <w:sz w:val="16"/>
                <w:szCs w:val="16"/>
              </w:rPr>
            </w:pPr>
          </w:p>
        </w:tc>
        <w:tc>
          <w:tcPr>
            <w:tcW w:w="627" w:type="dxa"/>
          </w:tcPr>
          <w:p w:rsidR="000319E1" w:rsidRPr="000319E1" w:rsidRDefault="000319E1" w:rsidP="000319E1">
            <w:pPr>
              <w:widowControl w:val="0"/>
              <w:jc w:val="center"/>
              <w:rPr>
                <w:rFonts w:ascii="GHEA Grapalat" w:hAnsi="GHEA Grapalat"/>
                <w:sz w:val="16"/>
                <w:szCs w:val="16"/>
                <w:lang w:val="en-US"/>
              </w:rPr>
            </w:pPr>
            <w:r>
              <w:rPr>
                <w:rFonts w:ascii="GHEA Grapalat" w:hAnsi="GHEA Grapalat"/>
                <w:sz w:val="16"/>
                <w:szCs w:val="16"/>
                <w:lang w:val="en-US"/>
              </w:rPr>
              <w:t>35000</w:t>
            </w:r>
          </w:p>
        </w:tc>
        <w:tc>
          <w:tcPr>
            <w:tcW w:w="1041" w:type="dxa"/>
          </w:tcPr>
          <w:p w:rsidR="000319E1" w:rsidRPr="00B138F3" w:rsidRDefault="000319E1" w:rsidP="000319E1">
            <w:pPr>
              <w:widowControl w:val="0"/>
              <w:jc w:val="center"/>
              <w:rPr>
                <w:rFonts w:ascii="GHEA Grapalat" w:hAnsi="GHEA Grapalat"/>
                <w:sz w:val="16"/>
                <w:szCs w:val="16"/>
              </w:rPr>
            </w:pPr>
            <w:r w:rsidRPr="002066F2">
              <w:rPr>
                <w:rFonts w:ascii="GHEA Grapalat" w:hAnsi="GHEA Grapalat"/>
                <w:sz w:val="16"/>
                <w:szCs w:val="16"/>
              </w:rPr>
              <w:t>Эчмиадзин Звартноц Аван</w:t>
            </w:r>
          </w:p>
        </w:tc>
        <w:tc>
          <w:tcPr>
            <w:tcW w:w="769" w:type="dxa"/>
          </w:tcPr>
          <w:p w:rsidR="000319E1" w:rsidRPr="000319E1" w:rsidRDefault="000319E1" w:rsidP="000319E1">
            <w:pPr>
              <w:widowControl w:val="0"/>
              <w:jc w:val="center"/>
              <w:rPr>
                <w:rFonts w:ascii="GHEA Grapalat" w:hAnsi="GHEA Grapalat"/>
                <w:sz w:val="16"/>
                <w:szCs w:val="16"/>
                <w:lang w:val="en-US"/>
              </w:rPr>
            </w:pPr>
            <w:r>
              <w:rPr>
                <w:rFonts w:ascii="GHEA Grapalat" w:hAnsi="GHEA Grapalat"/>
                <w:sz w:val="16"/>
                <w:szCs w:val="16"/>
                <w:lang w:val="en-US"/>
              </w:rPr>
              <w:t>35000</w:t>
            </w:r>
          </w:p>
        </w:tc>
        <w:tc>
          <w:tcPr>
            <w:tcW w:w="2706" w:type="dxa"/>
          </w:tcPr>
          <w:p w:rsidR="000319E1" w:rsidRPr="00B138F3" w:rsidRDefault="000319E1" w:rsidP="000319E1">
            <w:pPr>
              <w:widowControl w:val="0"/>
              <w:jc w:val="center"/>
              <w:rPr>
                <w:rFonts w:ascii="GHEA Grapalat" w:hAnsi="GHEA Grapalat"/>
                <w:sz w:val="16"/>
                <w:szCs w:val="16"/>
              </w:rPr>
            </w:pPr>
            <w:r w:rsidRPr="002066F2">
              <w:rPr>
                <w:rFonts w:ascii="GHEA Grapalat" w:hAnsi="GHEA Grapalat"/>
                <w:sz w:val="16"/>
                <w:szCs w:val="16"/>
              </w:rPr>
              <w:t>Поставка по чекам, по желанию заказчика, при наличии финансовых средств, со дня вступления в силу догов</w:t>
            </w:r>
            <w:r>
              <w:rPr>
                <w:rFonts w:ascii="GHEA Grapalat" w:hAnsi="GHEA Grapalat"/>
                <w:sz w:val="16"/>
                <w:szCs w:val="16"/>
              </w:rPr>
              <w:t>ора между сторонами, на весь 20</w:t>
            </w:r>
            <w:r w:rsidRPr="000319E1">
              <w:rPr>
                <w:rFonts w:ascii="GHEA Grapalat" w:hAnsi="GHEA Grapalat"/>
                <w:sz w:val="16"/>
                <w:szCs w:val="16"/>
              </w:rPr>
              <w:t>26</w:t>
            </w:r>
            <w:r w:rsidRPr="002066F2">
              <w:rPr>
                <w:rFonts w:ascii="GHEA Grapalat" w:hAnsi="GHEA Grapalat"/>
                <w:sz w:val="16"/>
                <w:szCs w:val="16"/>
              </w:rPr>
              <w:t xml:space="preserve"> год.</w:t>
            </w:r>
          </w:p>
        </w:tc>
      </w:tr>
      <w:tr w:rsidR="000319E1" w:rsidRPr="00A0499F" w:rsidTr="00504188">
        <w:trPr>
          <w:trHeight w:val="129"/>
          <w:jc w:val="center"/>
        </w:trPr>
        <w:tc>
          <w:tcPr>
            <w:tcW w:w="690" w:type="dxa"/>
            <w:vAlign w:val="center"/>
          </w:tcPr>
          <w:p w:rsidR="000319E1" w:rsidRPr="00CE1255" w:rsidRDefault="000319E1" w:rsidP="000319E1">
            <w:pPr>
              <w:widowControl w:val="0"/>
              <w:jc w:val="center"/>
              <w:rPr>
                <w:rFonts w:ascii="GHEA Grapalat" w:hAnsi="GHEA Grapalat"/>
                <w:sz w:val="16"/>
                <w:szCs w:val="16"/>
              </w:rPr>
            </w:pPr>
            <w:r w:rsidRPr="00CE1255">
              <w:rPr>
                <w:rFonts w:ascii="GHEA Grapalat" w:hAnsi="GHEA Grapalat"/>
                <w:sz w:val="16"/>
                <w:szCs w:val="16"/>
              </w:rPr>
              <w:lastRenderedPageBreak/>
              <w:t>2</w:t>
            </w:r>
          </w:p>
        </w:tc>
        <w:tc>
          <w:tcPr>
            <w:tcW w:w="1010" w:type="dxa"/>
          </w:tcPr>
          <w:p w:rsidR="000319E1" w:rsidRPr="00B138F3" w:rsidRDefault="000319E1" w:rsidP="000319E1">
            <w:pPr>
              <w:widowControl w:val="0"/>
              <w:jc w:val="center"/>
              <w:rPr>
                <w:rFonts w:ascii="GHEA Grapalat" w:hAnsi="GHEA Grapalat"/>
                <w:sz w:val="16"/>
                <w:szCs w:val="16"/>
              </w:rPr>
            </w:pPr>
            <w:r w:rsidRPr="00E30E4B">
              <w:rPr>
                <w:rFonts w:ascii="Sylfaen" w:hAnsi="Sylfaen"/>
                <w:sz w:val="20"/>
                <w:szCs w:val="20"/>
              </w:rPr>
              <w:t>09132200</w:t>
            </w:r>
          </w:p>
        </w:tc>
        <w:tc>
          <w:tcPr>
            <w:tcW w:w="875" w:type="dxa"/>
            <w:vAlign w:val="center"/>
          </w:tcPr>
          <w:p w:rsidR="000319E1" w:rsidRPr="00B138F3" w:rsidRDefault="000319E1" w:rsidP="000319E1">
            <w:pPr>
              <w:widowControl w:val="0"/>
              <w:jc w:val="center"/>
              <w:rPr>
                <w:rFonts w:ascii="GHEA Grapalat" w:hAnsi="GHEA Grapalat"/>
                <w:sz w:val="16"/>
                <w:szCs w:val="16"/>
              </w:rPr>
            </w:pPr>
            <w:r w:rsidRPr="000C397D">
              <w:rPr>
                <w:rFonts w:ascii="GHEA Grapalat" w:hAnsi="GHEA Grapalat"/>
              </w:rPr>
              <w:t>обычный бензин</w:t>
            </w:r>
          </w:p>
        </w:tc>
        <w:tc>
          <w:tcPr>
            <w:tcW w:w="756" w:type="dxa"/>
          </w:tcPr>
          <w:p w:rsidR="000319E1" w:rsidRPr="00B138F3" w:rsidRDefault="000319E1" w:rsidP="000319E1">
            <w:pPr>
              <w:widowControl w:val="0"/>
              <w:jc w:val="center"/>
              <w:rPr>
                <w:rFonts w:ascii="GHEA Grapalat" w:hAnsi="GHEA Grapalat"/>
                <w:sz w:val="16"/>
                <w:szCs w:val="16"/>
              </w:rPr>
            </w:pPr>
          </w:p>
        </w:tc>
        <w:tc>
          <w:tcPr>
            <w:tcW w:w="4763" w:type="dxa"/>
            <w:gridSpan w:val="3"/>
          </w:tcPr>
          <w:p w:rsidR="000319E1" w:rsidRPr="00B138F3" w:rsidRDefault="000319E1" w:rsidP="000319E1">
            <w:pPr>
              <w:widowControl w:val="0"/>
              <w:jc w:val="center"/>
              <w:rPr>
                <w:rFonts w:ascii="GHEA Grapalat" w:hAnsi="GHEA Grapalat"/>
                <w:sz w:val="16"/>
                <w:szCs w:val="16"/>
              </w:rPr>
            </w:pPr>
            <w:r w:rsidRPr="000C397D">
              <w:rPr>
                <w:rFonts w:ascii="GHEA Grapalat" w:hAnsi="GHEA Grapalat"/>
                <w:sz w:val="16"/>
                <w:szCs w:val="16"/>
              </w:rPr>
              <w:t>Бензин обычный, с талонами, внешний вид чистый и прозрачный, октановое число, определенное исследовательским методом, не менее 92,5, давление насыщенных паров бензина от 45 до 100 кПа, содержание свинца не более 5 мг/г. дм3, объемная доля бензола не более 1%, плотность при 15 0 С от 720 до 775 кг/м3, содержание серы не более 10мг/кг, массовая доля кислорода не более 2,7%, маркировка безопасности: АН- 92 К5 согласно «Техническому регламенту моторных топлив внутреннего сгорания», утвержденному постановлением Правительства Республики Армения №1592 от 11 ноября 2004 года.</w:t>
            </w:r>
          </w:p>
        </w:tc>
        <w:tc>
          <w:tcPr>
            <w:tcW w:w="777" w:type="dxa"/>
          </w:tcPr>
          <w:p w:rsidR="000319E1" w:rsidRPr="00636074" w:rsidRDefault="000319E1" w:rsidP="000319E1">
            <w:pPr>
              <w:widowControl w:val="0"/>
              <w:jc w:val="center"/>
              <w:rPr>
                <w:rFonts w:ascii="GHEA Grapalat" w:hAnsi="GHEA Grapalat"/>
                <w:sz w:val="16"/>
                <w:szCs w:val="16"/>
              </w:rPr>
            </w:pPr>
            <w:r>
              <w:rPr>
                <w:rFonts w:ascii="GHEA Grapalat" w:hAnsi="GHEA Grapalat"/>
                <w:sz w:val="16"/>
                <w:szCs w:val="16"/>
              </w:rPr>
              <w:t>л</w:t>
            </w:r>
          </w:p>
        </w:tc>
        <w:tc>
          <w:tcPr>
            <w:tcW w:w="884" w:type="dxa"/>
          </w:tcPr>
          <w:p w:rsidR="000319E1" w:rsidRPr="00B138F3" w:rsidRDefault="000319E1" w:rsidP="000319E1">
            <w:pPr>
              <w:widowControl w:val="0"/>
              <w:jc w:val="center"/>
              <w:rPr>
                <w:rFonts w:ascii="GHEA Grapalat" w:hAnsi="GHEA Grapalat"/>
                <w:sz w:val="16"/>
                <w:szCs w:val="16"/>
              </w:rPr>
            </w:pPr>
          </w:p>
        </w:tc>
        <w:tc>
          <w:tcPr>
            <w:tcW w:w="998" w:type="dxa"/>
            <w:gridSpan w:val="2"/>
          </w:tcPr>
          <w:p w:rsidR="000319E1" w:rsidRPr="00B138F3" w:rsidRDefault="000319E1" w:rsidP="000319E1">
            <w:pPr>
              <w:widowControl w:val="0"/>
              <w:jc w:val="center"/>
              <w:rPr>
                <w:rFonts w:ascii="GHEA Grapalat" w:hAnsi="GHEA Grapalat"/>
                <w:sz w:val="16"/>
                <w:szCs w:val="16"/>
              </w:rPr>
            </w:pPr>
          </w:p>
        </w:tc>
        <w:tc>
          <w:tcPr>
            <w:tcW w:w="627" w:type="dxa"/>
          </w:tcPr>
          <w:p w:rsidR="000319E1" w:rsidRPr="00636074" w:rsidRDefault="00EE0531" w:rsidP="000319E1">
            <w:pPr>
              <w:widowControl w:val="0"/>
              <w:jc w:val="center"/>
              <w:rPr>
                <w:rFonts w:ascii="GHEA Grapalat" w:hAnsi="GHEA Grapalat"/>
                <w:sz w:val="16"/>
                <w:szCs w:val="16"/>
                <w:lang w:val="hy-AM"/>
              </w:rPr>
            </w:pPr>
            <w:r>
              <w:rPr>
                <w:rFonts w:ascii="GHEA Grapalat" w:hAnsi="GHEA Grapalat"/>
                <w:sz w:val="16"/>
                <w:szCs w:val="16"/>
                <w:lang w:val="hy-AM"/>
              </w:rPr>
              <w:t>5</w:t>
            </w:r>
            <w:r w:rsidR="000319E1">
              <w:rPr>
                <w:rFonts w:ascii="GHEA Grapalat" w:hAnsi="GHEA Grapalat"/>
                <w:sz w:val="16"/>
                <w:szCs w:val="16"/>
                <w:lang w:val="hy-AM"/>
              </w:rPr>
              <w:t>000</w:t>
            </w:r>
          </w:p>
        </w:tc>
        <w:tc>
          <w:tcPr>
            <w:tcW w:w="1041" w:type="dxa"/>
          </w:tcPr>
          <w:p w:rsidR="000319E1" w:rsidRPr="00B138F3" w:rsidRDefault="000319E1" w:rsidP="000319E1">
            <w:pPr>
              <w:widowControl w:val="0"/>
              <w:jc w:val="center"/>
              <w:rPr>
                <w:rFonts w:ascii="GHEA Grapalat" w:hAnsi="GHEA Grapalat"/>
                <w:sz w:val="16"/>
                <w:szCs w:val="16"/>
              </w:rPr>
            </w:pPr>
            <w:r w:rsidRPr="002066F2">
              <w:rPr>
                <w:rFonts w:ascii="GHEA Grapalat" w:hAnsi="GHEA Grapalat"/>
                <w:sz w:val="16"/>
                <w:szCs w:val="16"/>
              </w:rPr>
              <w:t>Эчмиадзин Звартноц Аван</w:t>
            </w:r>
          </w:p>
        </w:tc>
        <w:tc>
          <w:tcPr>
            <w:tcW w:w="769" w:type="dxa"/>
          </w:tcPr>
          <w:p w:rsidR="000319E1" w:rsidRPr="00636074" w:rsidRDefault="00EE0531" w:rsidP="000319E1">
            <w:pPr>
              <w:widowControl w:val="0"/>
              <w:jc w:val="center"/>
              <w:rPr>
                <w:rFonts w:ascii="GHEA Grapalat" w:hAnsi="GHEA Grapalat"/>
                <w:sz w:val="16"/>
                <w:szCs w:val="16"/>
                <w:lang w:val="hy-AM"/>
              </w:rPr>
            </w:pPr>
            <w:r>
              <w:rPr>
                <w:rFonts w:ascii="GHEA Grapalat" w:hAnsi="GHEA Grapalat"/>
                <w:sz w:val="16"/>
                <w:szCs w:val="16"/>
                <w:lang w:val="hy-AM"/>
              </w:rPr>
              <w:t>5</w:t>
            </w:r>
            <w:r w:rsidR="000319E1">
              <w:rPr>
                <w:rFonts w:ascii="GHEA Grapalat" w:hAnsi="GHEA Grapalat"/>
                <w:sz w:val="16"/>
                <w:szCs w:val="16"/>
                <w:lang w:val="hy-AM"/>
              </w:rPr>
              <w:t>000</w:t>
            </w:r>
          </w:p>
        </w:tc>
        <w:tc>
          <w:tcPr>
            <w:tcW w:w="2706" w:type="dxa"/>
          </w:tcPr>
          <w:p w:rsidR="000319E1" w:rsidRPr="00B138F3" w:rsidRDefault="000319E1" w:rsidP="000319E1">
            <w:pPr>
              <w:widowControl w:val="0"/>
              <w:jc w:val="center"/>
              <w:rPr>
                <w:rFonts w:ascii="GHEA Grapalat" w:hAnsi="GHEA Grapalat"/>
                <w:sz w:val="16"/>
                <w:szCs w:val="16"/>
              </w:rPr>
            </w:pPr>
            <w:r w:rsidRPr="002066F2">
              <w:rPr>
                <w:rFonts w:ascii="GHEA Grapalat" w:hAnsi="GHEA Grapalat"/>
                <w:sz w:val="16"/>
                <w:szCs w:val="16"/>
              </w:rPr>
              <w:t>Поставка по чекам, по желанию заказчика, при наличии финансовых средств, со дня вступления в силу догов</w:t>
            </w:r>
            <w:r>
              <w:rPr>
                <w:rFonts w:ascii="GHEA Grapalat" w:hAnsi="GHEA Grapalat"/>
                <w:sz w:val="16"/>
                <w:szCs w:val="16"/>
              </w:rPr>
              <w:t>ора между сторонами, на весь 20</w:t>
            </w:r>
            <w:r w:rsidRPr="000319E1">
              <w:rPr>
                <w:rFonts w:ascii="GHEA Grapalat" w:hAnsi="GHEA Grapalat"/>
                <w:sz w:val="16"/>
                <w:szCs w:val="16"/>
              </w:rPr>
              <w:t>26</w:t>
            </w:r>
            <w:r w:rsidRPr="002066F2">
              <w:rPr>
                <w:rFonts w:ascii="GHEA Grapalat" w:hAnsi="GHEA Grapalat"/>
                <w:sz w:val="16"/>
                <w:szCs w:val="16"/>
              </w:rPr>
              <w:t xml:space="preserve"> год.</w:t>
            </w:r>
          </w:p>
        </w:tc>
      </w:tr>
      <w:tr w:rsidR="000319E1" w:rsidRPr="00B138F3" w:rsidTr="00F963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5366" w:type="dxa"/>
          <w:jc w:val="center"/>
        </w:trPr>
        <w:tc>
          <w:tcPr>
            <w:tcW w:w="3827" w:type="dxa"/>
            <w:gridSpan w:val="5"/>
          </w:tcPr>
          <w:p w:rsidR="000319E1" w:rsidRPr="00273C10" w:rsidRDefault="000319E1" w:rsidP="000319E1">
            <w:pPr>
              <w:widowControl w:val="0"/>
              <w:jc w:val="center"/>
              <w:rPr>
                <w:rFonts w:ascii="GHEA Grapalat" w:hAnsi="GHEA Grapalat"/>
                <w:b/>
              </w:rPr>
            </w:pPr>
          </w:p>
          <w:p w:rsidR="000319E1" w:rsidRPr="00273C10" w:rsidRDefault="000319E1" w:rsidP="000319E1">
            <w:pPr>
              <w:widowControl w:val="0"/>
              <w:jc w:val="center"/>
              <w:rPr>
                <w:rFonts w:ascii="GHEA Grapalat" w:hAnsi="GHEA Grapalat"/>
                <w:b/>
              </w:rPr>
            </w:pPr>
          </w:p>
          <w:p w:rsidR="000319E1" w:rsidRPr="00B138F3" w:rsidRDefault="000319E1" w:rsidP="000319E1">
            <w:pPr>
              <w:widowControl w:val="0"/>
              <w:jc w:val="center"/>
              <w:rPr>
                <w:rFonts w:ascii="GHEA Grapalat" w:hAnsi="GHEA Grapalat" w:cs="Sylfaen"/>
                <w:b/>
                <w:bCs/>
              </w:rPr>
            </w:pPr>
            <w:r w:rsidRPr="00B138F3">
              <w:rPr>
                <w:rFonts w:ascii="GHEA Grapalat" w:hAnsi="GHEA Grapalat"/>
                <w:b/>
              </w:rPr>
              <w:t>ПОКУПАТЕЛЬ</w:t>
            </w:r>
          </w:p>
          <w:p w:rsidR="000319E1" w:rsidRPr="00B138F3" w:rsidRDefault="000319E1" w:rsidP="000319E1">
            <w:pPr>
              <w:widowControl w:val="0"/>
              <w:jc w:val="center"/>
              <w:rPr>
                <w:rFonts w:ascii="GHEA Grapalat" w:hAnsi="GHEA Grapalat"/>
                <w:lang w:val="en-US"/>
              </w:rPr>
            </w:pPr>
            <w:r w:rsidRPr="00B138F3">
              <w:rPr>
                <w:rFonts w:ascii="GHEA Grapalat" w:hAnsi="GHEA Grapalat"/>
                <w:lang w:val="en-US"/>
              </w:rPr>
              <w:t>_____________________</w:t>
            </w:r>
          </w:p>
          <w:p w:rsidR="000319E1" w:rsidRPr="00B138F3" w:rsidRDefault="000319E1" w:rsidP="000319E1">
            <w:pPr>
              <w:widowControl w:val="0"/>
              <w:jc w:val="center"/>
              <w:rPr>
                <w:rFonts w:ascii="GHEA Grapalat" w:hAnsi="GHEA Grapalat"/>
                <w:sz w:val="16"/>
                <w:szCs w:val="16"/>
              </w:rPr>
            </w:pPr>
            <w:r w:rsidRPr="00B138F3">
              <w:rPr>
                <w:rFonts w:ascii="GHEA Grapalat" w:hAnsi="GHEA Grapalat"/>
                <w:sz w:val="16"/>
                <w:szCs w:val="16"/>
              </w:rPr>
              <w:t>/подпись/</w:t>
            </w:r>
          </w:p>
          <w:p w:rsidR="000319E1" w:rsidRPr="00B138F3" w:rsidRDefault="000319E1" w:rsidP="000319E1">
            <w:pPr>
              <w:widowControl w:val="0"/>
              <w:jc w:val="center"/>
              <w:rPr>
                <w:rFonts w:ascii="GHEA Grapalat" w:hAnsi="GHEA Grapalat"/>
              </w:rPr>
            </w:pPr>
            <w:r w:rsidRPr="00B138F3">
              <w:rPr>
                <w:rFonts w:ascii="GHEA Grapalat" w:hAnsi="GHEA Grapalat"/>
              </w:rPr>
              <w:t>М. П.</w:t>
            </w:r>
          </w:p>
        </w:tc>
        <w:tc>
          <w:tcPr>
            <w:tcW w:w="760" w:type="dxa"/>
          </w:tcPr>
          <w:p w:rsidR="000319E1" w:rsidRPr="00B138F3" w:rsidRDefault="000319E1" w:rsidP="000319E1">
            <w:pPr>
              <w:widowControl w:val="0"/>
              <w:jc w:val="center"/>
              <w:rPr>
                <w:rFonts w:ascii="GHEA Grapalat" w:hAnsi="GHEA Grapalat"/>
              </w:rPr>
            </w:pPr>
          </w:p>
        </w:tc>
        <w:tc>
          <w:tcPr>
            <w:tcW w:w="5943" w:type="dxa"/>
            <w:gridSpan w:val="4"/>
          </w:tcPr>
          <w:p w:rsidR="000319E1" w:rsidRDefault="000319E1" w:rsidP="000319E1">
            <w:pPr>
              <w:widowControl w:val="0"/>
              <w:jc w:val="center"/>
              <w:rPr>
                <w:rFonts w:ascii="GHEA Grapalat" w:hAnsi="GHEA Grapalat"/>
                <w:b/>
                <w:lang w:val="en-US"/>
              </w:rPr>
            </w:pPr>
          </w:p>
          <w:p w:rsidR="000319E1" w:rsidRDefault="000319E1" w:rsidP="000319E1">
            <w:pPr>
              <w:widowControl w:val="0"/>
              <w:jc w:val="center"/>
              <w:rPr>
                <w:rFonts w:ascii="GHEA Grapalat" w:hAnsi="GHEA Grapalat"/>
                <w:b/>
                <w:lang w:val="en-US"/>
              </w:rPr>
            </w:pPr>
          </w:p>
          <w:p w:rsidR="000319E1" w:rsidRPr="00B138F3" w:rsidRDefault="000319E1" w:rsidP="000319E1">
            <w:pPr>
              <w:widowControl w:val="0"/>
              <w:jc w:val="center"/>
              <w:rPr>
                <w:rFonts w:ascii="GHEA Grapalat" w:hAnsi="GHEA Grapalat" w:cs="Sylfaen"/>
                <w:b/>
                <w:bCs/>
              </w:rPr>
            </w:pPr>
            <w:r w:rsidRPr="00B138F3">
              <w:rPr>
                <w:rFonts w:ascii="GHEA Grapalat" w:hAnsi="GHEA Grapalat"/>
                <w:b/>
              </w:rPr>
              <w:t>ПРОДАВЕЦ</w:t>
            </w:r>
          </w:p>
          <w:p w:rsidR="000319E1" w:rsidRPr="00B138F3" w:rsidRDefault="000319E1" w:rsidP="000319E1">
            <w:pPr>
              <w:widowControl w:val="0"/>
              <w:jc w:val="center"/>
              <w:rPr>
                <w:rFonts w:ascii="GHEA Grapalat" w:hAnsi="GHEA Grapalat"/>
                <w:lang w:val="en-US"/>
              </w:rPr>
            </w:pPr>
            <w:r w:rsidRPr="00B138F3">
              <w:rPr>
                <w:rFonts w:ascii="GHEA Grapalat" w:hAnsi="GHEA Grapalat"/>
                <w:lang w:val="en-US"/>
              </w:rPr>
              <w:t>______________________</w:t>
            </w:r>
          </w:p>
          <w:p w:rsidR="000319E1" w:rsidRPr="00B138F3" w:rsidRDefault="000319E1" w:rsidP="000319E1">
            <w:pPr>
              <w:widowControl w:val="0"/>
              <w:jc w:val="center"/>
              <w:rPr>
                <w:rFonts w:ascii="GHEA Grapalat" w:hAnsi="GHEA Grapalat"/>
                <w:sz w:val="16"/>
                <w:szCs w:val="16"/>
              </w:rPr>
            </w:pPr>
            <w:r w:rsidRPr="00B138F3">
              <w:rPr>
                <w:rFonts w:ascii="GHEA Grapalat" w:hAnsi="GHEA Grapalat"/>
                <w:sz w:val="16"/>
                <w:szCs w:val="16"/>
              </w:rPr>
              <w:t>/подпись/</w:t>
            </w:r>
          </w:p>
          <w:p w:rsidR="000319E1" w:rsidRPr="00B138F3" w:rsidRDefault="000319E1" w:rsidP="000319E1">
            <w:pPr>
              <w:widowControl w:val="0"/>
              <w:jc w:val="center"/>
              <w:rPr>
                <w:rFonts w:ascii="GHEA Grapalat" w:hAnsi="GHEA Grapalat"/>
              </w:rPr>
            </w:pPr>
            <w:r w:rsidRPr="00B138F3">
              <w:rPr>
                <w:rFonts w:ascii="GHEA Grapalat" w:hAnsi="GHEA Grapalat"/>
              </w:rPr>
              <w:t>М. П.</w:t>
            </w:r>
          </w:p>
        </w:tc>
      </w:tr>
      <w:tr w:rsidR="000319E1" w:rsidRPr="00B138F3" w:rsidTr="00F963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5366" w:type="dxa"/>
          <w:jc w:val="center"/>
        </w:trPr>
        <w:tc>
          <w:tcPr>
            <w:tcW w:w="3827" w:type="dxa"/>
            <w:gridSpan w:val="5"/>
          </w:tcPr>
          <w:p w:rsidR="000319E1" w:rsidRDefault="000319E1" w:rsidP="000319E1">
            <w:pPr>
              <w:widowControl w:val="0"/>
              <w:jc w:val="center"/>
              <w:rPr>
                <w:rFonts w:ascii="GHEA Grapalat" w:hAnsi="GHEA Grapalat"/>
                <w:b/>
                <w:lang w:val="en-US"/>
              </w:rPr>
            </w:pPr>
          </w:p>
          <w:p w:rsidR="000319E1" w:rsidRPr="003A43A2" w:rsidRDefault="000319E1" w:rsidP="000319E1">
            <w:pPr>
              <w:widowControl w:val="0"/>
              <w:jc w:val="center"/>
              <w:rPr>
                <w:rFonts w:ascii="GHEA Grapalat" w:hAnsi="GHEA Grapalat"/>
                <w:b/>
                <w:lang w:val="en-US"/>
              </w:rPr>
            </w:pPr>
          </w:p>
        </w:tc>
        <w:tc>
          <w:tcPr>
            <w:tcW w:w="760" w:type="dxa"/>
          </w:tcPr>
          <w:p w:rsidR="000319E1" w:rsidRPr="00B138F3" w:rsidRDefault="000319E1" w:rsidP="000319E1">
            <w:pPr>
              <w:widowControl w:val="0"/>
              <w:jc w:val="center"/>
              <w:rPr>
                <w:rFonts w:ascii="GHEA Grapalat" w:hAnsi="GHEA Grapalat"/>
              </w:rPr>
            </w:pPr>
          </w:p>
        </w:tc>
        <w:tc>
          <w:tcPr>
            <w:tcW w:w="5943" w:type="dxa"/>
            <w:gridSpan w:val="4"/>
          </w:tcPr>
          <w:p w:rsidR="000319E1" w:rsidRPr="00B138F3" w:rsidRDefault="000319E1" w:rsidP="000319E1">
            <w:pPr>
              <w:widowControl w:val="0"/>
              <w:jc w:val="center"/>
              <w:rPr>
                <w:rFonts w:ascii="GHEA Grapalat" w:hAnsi="GHEA Grapalat"/>
                <w:b/>
              </w:rPr>
            </w:pPr>
          </w:p>
        </w:tc>
      </w:tr>
    </w:tbl>
    <w:p w:rsidR="00F954E8" w:rsidRDefault="00F954E8" w:rsidP="00B46D58">
      <w:pPr>
        <w:widowControl w:val="0"/>
        <w:jc w:val="both"/>
        <w:rPr>
          <w:rFonts w:ascii="GHEA Grapalat" w:hAnsi="GHEA Grapalat"/>
        </w:rPr>
      </w:pPr>
    </w:p>
    <w:p w:rsidR="0042699B" w:rsidRDefault="0042699B" w:rsidP="00B46D58">
      <w:pPr>
        <w:widowControl w:val="0"/>
        <w:jc w:val="both"/>
        <w:rPr>
          <w:rFonts w:ascii="GHEA Grapalat" w:hAnsi="GHEA Grapalat"/>
        </w:rPr>
      </w:pPr>
    </w:p>
    <w:p w:rsidR="0042699B" w:rsidRPr="00B138F3" w:rsidRDefault="0042699B" w:rsidP="00B46D58">
      <w:pPr>
        <w:widowControl w:val="0"/>
        <w:jc w:val="both"/>
        <w:rPr>
          <w:rFonts w:ascii="GHEA Grapalat" w:hAnsi="GHEA Grapalat"/>
        </w:rPr>
      </w:pPr>
    </w:p>
    <w:p w:rsidR="00071D1C" w:rsidRPr="00B138F3" w:rsidRDefault="00071D1C" w:rsidP="005C2C7E">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5C2C7E">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5C2C7E">
      <w:pPr>
        <w:widowControl w:val="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083"/>
        <w:gridCol w:w="1593"/>
        <w:gridCol w:w="974"/>
        <w:gridCol w:w="986"/>
        <w:gridCol w:w="699"/>
        <w:gridCol w:w="844"/>
        <w:gridCol w:w="537"/>
        <w:gridCol w:w="605"/>
        <w:gridCol w:w="703"/>
        <w:gridCol w:w="831"/>
        <w:gridCol w:w="867"/>
        <w:gridCol w:w="852"/>
        <w:gridCol w:w="975"/>
        <w:gridCol w:w="853"/>
        <w:gridCol w:w="798"/>
      </w:tblGrid>
      <w:tr w:rsidR="00B138F3" w:rsidRPr="00B138F3" w:rsidTr="0042699B">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F368F">
        <w:trPr>
          <w:trHeight w:val="747"/>
          <w:jc w:val="center"/>
        </w:trPr>
        <w:tc>
          <w:tcPr>
            <w:tcW w:w="170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8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524" w:type="dxa"/>
            <w:gridSpan w:val="13"/>
            <w:vAlign w:val="center"/>
          </w:tcPr>
          <w:p w:rsidR="00071D1C" w:rsidRPr="00B138F3" w:rsidRDefault="00071D1C" w:rsidP="001F368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1F368F">
              <w:rPr>
                <w:rFonts w:ascii="GHEA Grapalat" w:hAnsi="GHEA Grapalat"/>
                <w:sz w:val="16"/>
                <w:szCs w:val="16"/>
              </w:rPr>
              <w:t>26</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2"/>
              <w:t>**</w:t>
            </w:r>
          </w:p>
        </w:tc>
      </w:tr>
      <w:tr w:rsidR="00B138F3" w:rsidRPr="00B138F3" w:rsidTr="001F368F">
        <w:trPr>
          <w:trHeight w:val="594"/>
          <w:jc w:val="center"/>
        </w:trPr>
        <w:tc>
          <w:tcPr>
            <w:tcW w:w="1705" w:type="dxa"/>
          </w:tcPr>
          <w:p w:rsidR="00071D1C" w:rsidRPr="00B138F3" w:rsidRDefault="00071D1C" w:rsidP="00B46D58">
            <w:pPr>
              <w:widowControl w:val="0"/>
              <w:jc w:val="center"/>
              <w:rPr>
                <w:rFonts w:ascii="GHEA Grapalat" w:hAnsi="GHEA Grapalat"/>
                <w:sz w:val="16"/>
                <w:szCs w:val="16"/>
              </w:rPr>
            </w:pPr>
          </w:p>
        </w:tc>
        <w:tc>
          <w:tcPr>
            <w:tcW w:w="2083" w:type="dxa"/>
          </w:tcPr>
          <w:p w:rsidR="00071D1C" w:rsidRPr="00B138F3" w:rsidRDefault="00071D1C" w:rsidP="00B46D58">
            <w:pPr>
              <w:widowControl w:val="0"/>
              <w:jc w:val="center"/>
              <w:rPr>
                <w:rFonts w:ascii="GHEA Grapalat" w:hAnsi="GHEA Grapalat"/>
                <w:sz w:val="16"/>
                <w:szCs w:val="16"/>
              </w:rPr>
            </w:pPr>
          </w:p>
        </w:tc>
        <w:tc>
          <w:tcPr>
            <w:tcW w:w="1593" w:type="dxa"/>
          </w:tcPr>
          <w:p w:rsidR="00071D1C" w:rsidRPr="00B138F3" w:rsidRDefault="00071D1C" w:rsidP="00B46D58">
            <w:pPr>
              <w:widowControl w:val="0"/>
              <w:jc w:val="center"/>
              <w:rPr>
                <w:rFonts w:ascii="GHEA Grapalat" w:hAnsi="GHEA Grapalat"/>
                <w:sz w:val="16"/>
                <w:szCs w:val="16"/>
              </w:rPr>
            </w:pPr>
          </w:p>
        </w:tc>
        <w:tc>
          <w:tcPr>
            <w:tcW w:w="97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8"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11F1C" w:rsidRPr="00B138F3" w:rsidTr="00500387">
        <w:trPr>
          <w:trHeight w:val="404"/>
          <w:jc w:val="center"/>
        </w:trPr>
        <w:tc>
          <w:tcPr>
            <w:tcW w:w="1705" w:type="dxa"/>
          </w:tcPr>
          <w:p w:rsidR="00E11F1C" w:rsidRPr="00A71D81" w:rsidRDefault="00E11F1C" w:rsidP="00E11F1C">
            <w:pPr>
              <w:jc w:val="center"/>
              <w:rPr>
                <w:rFonts w:ascii="GHEA Grapalat" w:hAnsi="GHEA Grapalat"/>
                <w:sz w:val="20"/>
                <w:lang w:val="es-ES"/>
              </w:rPr>
            </w:pPr>
            <w:r>
              <w:rPr>
                <w:rFonts w:ascii="Sylfaen" w:hAnsi="Sylfaen"/>
                <w:sz w:val="20"/>
              </w:rPr>
              <w:t>1</w:t>
            </w:r>
          </w:p>
        </w:tc>
        <w:tc>
          <w:tcPr>
            <w:tcW w:w="2083" w:type="dxa"/>
          </w:tcPr>
          <w:p w:rsidR="00E11F1C" w:rsidRPr="00B138F3" w:rsidRDefault="00E11F1C" w:rsidP="00E11F1C">
            <w:pPr>
              <w:widowControl w:val="0"/>
              <w:jc w:val="center"/>
              <w:rPr>
                <w:rFonts w:ascii="GHEA Grapalat" w:hAnsi="GHEA Grapalat"/>
                <w:sz w:val="16"/>
                <w:szCs w:val="16"/>
              </w:rPr>
            </w:pPr>
            <w:r w:rsidRPr="00E30E4B">
              <w:rPr>
                <w:rFonts w:ascii="GHEA Grapalat" w:hAnsi="GHEA Grapalat"/>
                <w:sz w:val="16"/>
                <w:szCs w:val="16"/>
                <w:lang w:val="hy-AM"/>
              </w:rPr>
              <w:t>0</w:t>
            </w:r>
            <w:r w:rsidRPr="00E30E4B">
              <w:rPr>
                <w:rFonts w:ascii="GHEA Grapalat" w:hAnsi="GHEA Grapalat"/>
                <w:sz w:val="16"/>
                <w:szCs w:val="16"/>
              </w:rPr>
              <w:t>91342</w:t>
            </w:r>
            <w:r w:rsidRPr="00E30E4B">
              <w:rPr>
                <w:rFonts w:ascii="GHEA Grapalat" w:hAnsi="GHEA Grapalat"/>
                <w:sz w:val="16"/>
                <w:szCs w:val="16"/>
                <w:lang w:val="hy-AM"/>
              </w:rPr>
              <w:t>0</w:t>
            </w:r>
            <w:r w:rsidRPr="00E30E4B">
              <w:rPr>
                <w:rFonts w:ascii="GHEA Grapalat" w:hAnsi="GHEA Grapalat"/>
                <w:sz w:val="16"/>
                <w:szCs w:val="16"/>
              </w:rPr>
              <w:t>0</w:t>
            </w:r>
          </w:p>
        </w:tc>
        <w:tc>
          <w:tcPr>
            <w:tcW w:w="1593" w:type="dxa"/>
            <w:vAlign w:val="center"/>
          </w:tcPr>
          <w:p w:rsidR="00E11F1C" w:rsidRPr="00B138F3" w:rsidRDefault="00E11F1C" w:rsidP="00E11F1C">
            <w:pPr>
              <w:widowControl w:val="0"/>
              <w:jc w:val="center"/>
              <w:rPr>
                <w:rFonts w:ascii="GHEA Grapalat" w:hAnsi="GHEA Grapalat"/>
                <w:sz w:val="16"/>
                <w:szCs w:val="16"/>
              </w:rPr>
            </w:pPr>
            <w:r w:rsidRPr="0036697F">
              <w:rPr>
                <w:rFonts w:ascii="GHEA Grapalat" w:hAnsi="GHEA Grapalat"/>
              </w:rPr>
              <w:t>дизельное топливо</w:t>
            </w:r>
            <w:r w:rsidRPr="0036697F" w:rsidDel="0036697F">
              <w:rPr>
                <w:rFonts w:ascii="GHEA Grapalat" w:hAnsi="GHEA Grapalat"/>
              </w:rPr>
              <w:t xml:space="preserve"> </w:t>
            </w:r>
            <w:r>
              <w:rPr>
                <w:rFonts w:ascii="GHEA Grapalat" w:hAnsi="GHEA Grapalat"/>
              </w:rPr>
              <w:t xml:space="preserve"> </w:t>
            </w:r>
          </w:p>
        </w:tc>
        <w:tc>
          <w:tcPr>
            <w:tcW w:w="974"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lang w:val="pt-BR"/>
              </w:rPr>
            </w:pPr>
            <w:r w:rsidRPr="00A71D81">
              <w:rPr>
                <w:rFonts w:ascii="GHEA Grapalat" w:hAnsi="GHEA Grapalat"/>
                <w:sz w:val="20"/>
                <w:lang w:val="pt-BR"/>
              </w:rPr>
              <w:t>... %</w:t>
            </w:r>
          </w:p>
        </w:tc>
        <w:tc>
          <w:tcPr>
            <w:tcW w:w="986"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lang w:val="pt-BR"/>
              </w:rPr>
            </w:pPr>
            <w:r w:rsidRPr="00A71D81">
              <w:rPr>
                <w:rFonts w:ascii="GHEA Grapalat" w:hAnsi="GHEA Grapalat"/>
                <w:sz w:val="20"/>
                <w:lang w:val="pt-BR"/>
              </w:rPr>
              <w:t>... %</w:t>
            </w:r>
          </w:p>
        </w:tc>
        <w:tc>
          <w:tcPr>
            <w:tcW w:w="699"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cs="Arial"/>
                <w:sz w:val="18"/>
                <w:szCs w:val="18"/>
                <w:lang w:val="pt-BR"/>
              </w:rPr>
            </w:pPr>
            <w:r w:rsidRPr="00A71D81">
              <w:rPr>
                <w:rFonts w:ascii="GHEA Grapalat" w:hAnsi="GHEA Grapalat"/>
                <w:sz w:val="20"/>
                <w:lang w:val="pt-BR"/>
              </w:rPr>
              <w:t>... %</w:t>
            </w:r>
          </w:p>
        </w:tc>
        <w:tc>
          <w:tcPr>
            <w:tcW w:w="844"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cs="Arial"/>
                <w:sz w:val="18"/>
                <w:szCs w:val="18"/>
                <w:lang w:val="pt-BR"/>
              </w:rPr>
            </w:pPr>
            <w:r w:rsidRPr="00A71D81">
              <w:rPr>
                <w:rFonts w:ascii="GHEA Grapalat" w:hAnsi="GHEA Grapalat"/>
                <w:sz w:val="20"/>
                <w:lang w:val="pt-BR"/>
              </w:rPr>
              <w:t>... %</w:t>
            </w:r>
          </w:p>
        </w:tc>
        <w:tc>
          <w:tcPr>
            <w:tcW w:w="537"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cs="Arial"/>
                <w:sz w:val="18"/>
                <w:szCs w:val="18"/>
                <w:lang w:val="pt-BR"/>
              </w:rPr>
            </w:pPr>
            <w:r w:rsidRPr="00A71D81">
              <w:rPr>
                <w:rFonts w:ascii="GHEA Grapalat" w:hAnsi="GHEA Grapalat"/>
                <w:sz w:val="20"/>
                <w:lang w:val="pt-BR"/>
              </w:rPr>
              <w:t>... %</w:t>
            </w:r>
          </w:p>
        </w:tc>
        <w:tc>
          <w:tcPr>
            <w:tcW w:w="605"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cs="Arial"/>
                <w:sz w:val="18"/>
                <w:szCs w:val="18"/>
                <w:lang w:val="pt-BR"/>
              </w:rPr>
            </w:pPr>
            <w:r w:rsidRPr="00A71D81">
              <w:rPr>
                <w:rFonts w:ascii="GHEA Grapalat" w:hAnsi="GHEA Grapalat"/>
                <w:sz w:val="20"/>
                <w:lang w:val="pt-BR"/>
              </w:rPr>
              <w:t>... %</w:t>
            </w:r>
          </w:p>
        </w:tc>
        <w:tc>
          <w:tcPr>
            <w:tcW w:w="703"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cs="Arial"/>
                <w:sz w:val="18"/>
                <w:szCs w:val="18"/>
                <w:lang w:val="pt-BR"/>
              </w:rPr>
            </w:pPr>
            <w:r w:rsidRPr="00A71D81">
              <w:rPr>
                <w:rFonts w:ascii="GHEA Grapalat" w:hAnsi="GHEA Grapalat"/>
                <w:sz w:val="20"/>
                <w:lang w:val="pt-BR"/>
              </w:rPr>
              <w:t>... %</w:t>
            </w:r>
          </w:p>
        </w:tc>
        <w:tc>
          <w:tcPr>
            <w:tcW w:w="831"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cs="Arial"/>
                <w:sz w:val="18"/>
                <w:szCs w:val="18"/>
                <w:lang w:val="pt-BR"/>
              </w:rPr>
            </w:pPr>
            <w:r w:rsidRPr="00A71D81">
              <w:rPr>
                <w:rFonts w:ascii="GHEA Grapalat" w:hAnsi="GHEA Grapalat"/>
                <w:sz w:val="20"/>
                <w:lang w:val="pt-BR"/>
              </w:rPr>
              <w:t>... %</w:t>
            </w:r>
          </w:p>
        </w:tc>
        <w:tc>
          <w:tcPr>
            <w:tcW w:w="867"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cs="Arial"/>
                <w:sz w:val="18"/>
                <w:szCs w:val="18"/>
                <w:lang w:val="pt-BR"/>
              </w:rPr>
            </w:pPr>
            <w:r w:rsidRPr="00A71D81">
              <w:rPr>
                <w:rFonts w:ascii="GHEA Grapalat" w:hAnsi="GHEA Grapalat"/>
                <w:sz w:val="20"/>
                <w:lang w:val="pt-BR"/>
              </w:rPr>
              <w:t>... %</w:t>
            </w:r>
          </w:p>
        </w:tc>
        <w:tc>
          <w:tcPr>
            <w:tcW w:w="852"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cs="Arial"/>
                <w:sz w:val="18"/>
                <w:szCs w:val="18"/>
                <w:lang w:val="pt-BR"/>
              </w:rPr>
            </w:pPr>
            <w:r w:rsidRPr="00A71D81">
              <w:rPr>
                <w:rFonts w:ascii="GHEA Grapalat" w:hAnsi="GHEA Grapalat"/>
                <w:sz w:val="20"/>
                <w:lang w:val="pt-BR"/>
              </w:rPr>
              <w:t>... %</w:t>
            </w:r>
          </w:p>
        </w:tc>
        <w:tc>
          <w:tcPr>
            <w:tcW w:w="975"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cs="Arial"/>
                <w:sz w:val="18"/>
                <w:szCs w:val="18"/>
                <w:lang w:val="pt-BR"/>
              </w:rPr>
            </w:pPr>
            <w:r w:rsidRPr="00A71D81">
              <w:rPr>
                <w:rFonts w:ascii="GHEA Grapalat" w:hAnsi="GHEA Grapalat"/>
                <w:sz w:val="20"/>
                <w:lang w:val="pt-BR"/>
              </w:rPr>
              <w:t>... %</w:t>
            </w:r>
          </w:p>
        </w:tc>
        <w:tc>
          <w:tcPr>
            <w:tcW w:w="853"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cs="Arial"/>
                <w:sz w:val="18"/>
                <w:szCs w:val="18"/>
                <w:lang w:val="pt-BR"/>
              </w:rPr>
            </w:pPr>
            <w:r w:rsidRPr="00A71D81">
              <w:rPr>
                <w:rFonts w:ascii="GHEA Grapalat" w:hAnsi="GHEA Grapalat"/>
                <w:sz w:val="20"/>
                <w:lang w:val="pt-BR"/>
              </w:rPr>
              <w:t>... %</w:t>
            </w:r>
          </w:p>
        </w:tc>
        <w:tc>
          <w:tcPr>
            <w:tcW w:w="798"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b/>
                <w:lang w:val="pt-BR"/>
              </w:rPr>
            </w:pPr>
            <w:r w:rsidRPr="00A71D81">
              <w:rPr>
                <w:rFonts w:ascii="GHEA Grapalat" w:hAnsi="GHEA Grapalat"/>
                <w:sz w:val="20"/>
                <w:lang w:val="pt-BR"/>
              </w:rPr>
              <w:t>... %</w:t>
            </w:r>
          </w:p>
        </w:tc>
      </w:tr>
      <w:tr w:rsidR="00E11F1C" w:rsidRPr="00B138F3" w:rsidTr="00500387">
        <w:trPr>
          <w:trHeight w:val="404"/>
          <w:jc w:val="center"/>
        </w:trPr>
        <w:tc>
          <w:tcPr>
            <w:tcW w:w="1705" w:type="dxa"/>
          </w:tcPr>
          <w:p w:rsidR="00E11F1C" w:rsidRDefault="00E11F1C" w:rsidP="00E11F1C">
            <w:pPr>
              <w:jc w:val="center"/>
              <w:rPr>
                <w:rFonts w:ascii="Sylfaen" w:hAnsi="Sylfaen"/>
                <w:sz w:val="20"/>
              </w:rPr>
            </w:pPr>
            <w:r>
              <w:rPr>
                <w:rFonts w:ascii="Sylfaen" w:hAnsi="Sylfaen"/>
                <w:sz w:val="20"/>
              </w:rPr>
              <w:t>2</w:t>
            </w:r>
          </w:p>
        </w:tc>
        <w:tc>
          <w:tcPr>
            <w:tcW w:w="2083" w:type="dxa"/>
          </w:tcPr>
          <w:p w:rsidR="00E11F1C" w:rsidRPr="00B138F3" w:rsidRDefault="00E11F1C" w:rsidP="00E11F1C">
            <w:pPr>
              <w:widowControl w:val="0"/>
              <w:jc w:val="center"/>
              <w:rPr>
                <w:rFonts w:ascii="GHEA Grapalat" w:hAnsi="GHEA Grapalat"/>
                <w:sz w:val="16"/>
                <w:szCs w:val="16"/>
              </w:rPr>
            </w:pPr>
            <w:r w:rsidRPr="00E30E4B">
              <w:rPr>
                <w:rFonts w:ascii="Sylfaen" w:hAnsi="Sylfaen"/>
                <w:sz w:val="20"/>
                <w:szCs w:val="20"/>
              </w:rPr>
              <w:t>09132200</w:t>
            </w:r>
          </w:p>
        </w:tc>
        <w:tc>
          <w:tcPr>
            <w:tcW w:w="1593" w:type="dxa"/>
            <w:vAlign w:val="center"/>
          </w:tcPr>
          <w:p w:rsidR="00E11F1C" w:rsidRPr="00B138F3" w:rsidRDefault="00E11F1C" w:rsidP="00E11F1C">
            <w:pPr>
              <w:widowControl w:val="0"/>
              <w:jc w:val="center"/>
              <w:rPr>
                <w:rFonts w:ascii="GHEA Grapalat" w:hAnsi="GHEA Grapalat"/>
                <w:sz w:val="16"/>
                <w:szCs w:val="16"/>
              </w:rPr>
            </w:pPr>
            <w:r w:rsidRPr="000C397D">
              <w:rPr>
                <w:rFonts w:ascii="GHEA Grapalat" w:hAnsi="GHEA Grapalat"/>
              </w:rPr>
              <w:t>обычный бензин</w:t>
            </w:r>
          </w:p>
        </w:tc>
        <w:tc>
          <w:tcPr>
            <w:tcW w:w="974"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986"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699"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844"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537"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605"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703"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831"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867"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852"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975"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853"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c>
          <w:tcPr>
            <w:tcW w:w="798" w:type="dxa"/>
          </w:tcPr>
          <w:p w:rsidR="00E11F1C" w:rsidRPr="00A71D81" w:rsidRDefault="00E11F1C" w:rsidP="00E11F1C">
            <w:pPr>
              <w:jc w:val="center"/>
              <w:rPr>
                <w:rFonts w:ascii="GHEA Grapalat" w:hAnsi="GHEA Grapalat"/>
                <w:sz w:val="20"/>
                <w:lang w:val="pt-BR"/>
              </w:rPr>
            </w:pPr>
          </w:p>
          <w:p w:rsidR="00E11F1C" w:rsidRPr="00A71D81" w:rsidRDefault="00E11F1C" w:rsidP="00E11F1C">
            <w:pPr>
              <w:jc w:val="center"/>
              <w:rPr>
                <w:rFonts w:ascii="GHEA Grapalat" w:hAnsi="GHEA Grapalat"/>
                <w:sz w:val="20"/>
                <w:lang w:val="pt-BR"/>
              </w:rPr>
            </w:pPr>
            <w:r w:rsidRPr="00A71D81">
              <w:rPr>
                <w:rFonts w:ascii="GHEA Grapalat" w:hAnsi="GHEA Grapalat"/>
                <w:sz w:val="20"/>
                <w:lang w:val="pt-BR"/>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5C2C7E">
          <w:footnotePr>
            <w:pos w:val="beneathText"/>
          </w:footnotePr>
          <w:pgSz w:w="16838" w:h="11906" w:orient="landscape" w:code="9"/>
          <w:pgMar w:top="426" w:right="1418" w:bottom="709"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9"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FE2" w:rsidRDefault="00D52FE2">
      <w:r>
        <w:separator/>
      </w:r>
    </w:p>
  </w:endnote>
  <w:endnote w:type="continuationSeparator" w:id="0">
    <w:p w:rsidR="00D52FE2" w:rsidRDefault="00D52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346143"/>
      <w:docPartObj>
        <w:docPartGallery w:val="Page Numbers (Bottom of Page)"/>
        <w:docPartUnique/>
      </w:docPartObj>
    </w:sdtPr>
    <w:sdtEndPr>
      <w:rPr>
        <w:rFonts w:ascii="GHEA Grapalat" w:hAnsi="GHEA Grapalat"/>
        <w:sz w:val="24"/>
        <w:szCs w:val="24"/>
      </w:rPr>
    </w:sdtEndPr>
    <w:sdtContent>
      <w:p w:rsidR="00096C63" w:rsidRPr="00C861E9" w:rsidRDefault="00096C63">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B04D6">
          <w:rPr>
            <w:rFonts w:ascii="GHEA Grapalat" w:hAnsi="GHEA Grapalat"/>
            <w:noProof/>
            <w:sz w:val="24"/>
            <w:szCs w:val="24"/>
          </w:rPr>
          <w:t>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FE2" w:rsidRDefault="00D52FE2">
      <w:r>
        <w:separator/>
      </w:r>
    </w:p>
  </w:footnote>
  <w:footnote w:type="continuationSeparator" w:id="0">
    <w:p w:rsidR="00D52FE2" w:rsidRDefault="00D52FE2">
      <w:r>
        <w:continuationSeparator/>
      </w:r>
    </w:p>
  </w:footnote>
  <w:footnote w:id="1">
    <w:p w:rsidR="00096C63" w:rsidRPr="00ED3BA4" w:rsidRDefault="00096C63"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96C63" w:rsidRPr="00CD6B60" w:rsidRDefault="00096C63"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96C63" w:rsidRPr="00CD6B60" w:rsidRDefault="00096C63"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96C63" w:rsidRPr="00CA2B01" w:rsidRDefault="00096C63"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96C63" w:rsidRPr="00CA2B01" w:rsidRDefault="00096C63"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96C63" w:rsidRPr="00CA2B01" w:rsidRDefault="00096C63"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096C63" w:rsidRPr="005D5092" w:rsidRDefault="00096C63"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96C63" w:rsidRPr="0034222E" w:rsidDel="00932115" w:rsidRDefault="00096C63" w:rsidP="00AF1F59">
      <w:pPr>
        <w:pStyle w:val="FootnoteText"/>
        <w:jc w:val="both"/>
        <w:rPr>
          <w:del w:id="3"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096C63" w:rsidRDefault="00096C63" w:rsidP="00AA4D5E">
      <w:pPr>
        <w:pStyle w:val="FootnoteText"/>
        <w:jc w:val="both"/>
        <w:rPr>
          <w:ins w:id="5"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96C63" w:rsidRDefault="00096C63"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096C63" w:rsidRPr="00EE76ED" w:rsidRDefault="00096C63"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096C63" w:rsidRPr="002C2499" w:rsidRDefault="00096C63" w:rsidP="00AA4D5E">
      <w:pPr>
        <w:pStyle w:val="FootnoteText"/>
        <w:jc w:val="both"/>
      </w:pPr>
    </w:p>
    <w:p w:rsidR="00096C63" w:rsidRPr="000811C1" w:rsidRDefault="00096C63">
      <w:pPr>
        <w:pStyle w:val="FootnoteText"/>
        <w:rPr>
          <w:rFonts w:asciiTheme="minorHAnsi" w:hAnsiTheme="minorHAnsi"/>
        </w:rPr>
      </w:pPr>
    </w:p>
  </w:footnote>
  <w:footnote w:id="6">
    <w:p w:rsidR="00096C63" w:rsidRPr="00FE2AA4" w:rsidRDefault="00096C6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096C63" w:rsidRPr="008842CE" w:rsidRDefault="00096C63"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96C63" w:rsidRPr="000811C1" w:rsidRDefault="00096C63">
      <w:pPr>
        <w:pStyle w:val="FootnoteText"/>
        <w:rPr>
          <w:lang w:val="af-ZA"/>
        </w:rPr>
      </w:pPr>
    </w:p>
  </w:footnote>
  <w:footnote w:id="8">
    <w:p w:rsidR="00096C63" w:rsidRPr="004A4643" w:rsidRDefault="00096C63"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rsidR="00096C63" w:rsidRPr="008E4439" w:rsidRDefault="00096C63"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96C63" w:rsidRPr="000811C1" w:rsidRDefault="00096C63" w:rsidP="0027573B">
      <w:pPr>
        <w:pStyle w:val="FootnoteText"/>
        <w:rPr>
          <w:rFonts w:ascii="Sylfaen" w:hAnsi="Sylfaen"/>
          <w:sz w:val="18"/>
          <w:szCs w:val="18"/>
        </w:rPr>
      </w:pPr>
    </w:p>
  </w:footnote>
  <w:footnote w:id="10">
    <w:p w:rsidR="00096C63" w:rsidRPr="00A31673" w:rsidRDefault="00096C6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096C63" w:rsidRPr="00DE7706" w:rsidRDefault="00096C6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096C63" w:rsidRPr="008416BA" w:rsidRDefault="00096C63"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96C63" w:rsidRDefault="00096C63" w:rsidP="006B3E56">
      <w:pPr>
        <w:jc w:val="both"/>
      </w:pP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96C63" w:rsidRDefault="00096C63" w:rsidP="00637230">
      <w:pPr>
        <w:jc w:val="both"/>
        <w:rPr>
          <w:rFonts w:asciiTheme="minorHAnsi" w:hAnsiTheme="minorHAnsi"/>
          <w:lang w:val="af-ZA"/>
        </w:rPr>
      </w:pPr>
    </w:p>
  </w:footnote>
  <w:footnote w:id="13">
    <w:p w:rsidR="00096C63" w:rsidRPr="00A25D1B" w:rsidRDefault="00096C63"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096C63" w:rsidRPr="00DC619D" w:rsidRDefault="00096C63"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096C63" w:rsidRPr="00D3436F" w:rsidRDefault="00096C6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96C63" w:rsidRPr="00D3436F" w:rsidRDefault="00096C63">
      <w:pPr>
        <w:pStyle w:val="FootnoteText"/>
        <w:rPr>
          <w:lang w:val="es-ES"/>
        </w:rPr>
      </w:pPr>
    </w:p>
  </w:footnote>
  <w:footnote w:id="16">
    <w:p w:rsidR="00096C63" w:rsidRPr="008842CE" w:rsidRDefault="00096C63"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3D2FE2">
      <w:pPr>
        <w:pStyle w:val="FootnoteText"/>
        <w:jc w:val="both"/>
        <w:rPr>
          <w:rFonts w:ascii="GHEA Grapalat" w:hAnsi="GHEA Grapalat"/>
        </w:rPr>
      </w:pPr>
    </w:p>
  </w:footnote>
  <w:footnote w:id="17">
    <w:p w:rsidR="00096C63" w:rsidRPr="008842CE" w:rsidRDefault="00096C63" w:rsidP="003D2FE2">
      <w:pPr>
        <w:pStyle w:val="FootnoteText"/>
        <w:jc w:val="both"/>
      </w:pPr>
    </w:p>
  </w:footnote>
  <w:footnote w:id="18">
    <w:p w:rsidR="00096C63" w:rsidRPr="008842CE" w:rsidRDefault="00096C6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0A214C">
      <w:pPr>
        <w:pStyle w:val="FootnoteText"/>
        <w:jc w:val="both"/>
        <w:rPr>
          <w:rFonts w:ascii="GHEA Grapalat" w:hAnsi="GHEA Grapalat"/>
        </w:rPr>
      </w:pPr>
    </w:p>
  </w:footnote>
  <w:footnote w:id="19">
    <w:p w:rsidR="00096C63" w:rsidRPr="008842CE" w:rsidRDefault="00096C63" w:rsidP="000A214C">
      <w:pPr>
        <w:pStyle w:val="FootnoteText"/>
        <w:jc w:val="both"/>
      </w:pPr>
    </w:p>
  </w:footnote>
  <w:footnote w:id="20">
    <w:p w:rsidR="00096C63" w:rsidRPr="008842CE" w:rsidRDefault="00096C63"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096C63" w:rsidRDefault="00096C63" w:rsidP="00D3436F">
      <w:pPr>
        <w:pStyle w:val="FootnoteText"/>
        <w:widowControl w:val="0"/>
        <w:jc w:val="both"/>
        <w:rPr>
          <w:ins w:id="1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96C63" w:rsidRPr="00F21C0D" w:rsidRDefault="00096C63" w:rsidP="00D3436F">
      <w:pPr>
        <w:pStyle w:val="FootnoteText"/>
        <w:widowControl w:val="0"/>
        <w:jc w:val="both"/>
        <w:rPr>
          <w:lang w:val="hy-AM"/>
        </w:rPr>
      </w:pPr>
    </w:p>
  </w:footnote>
  <w:footnote w:id="22">
    <w:p w:rsidR="00096C63" w:rsidRDefault="00096C63"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96C63" w:rsidRDefault="00096C63" w:rsidP="005E52ED">
      <w:pPr>
        <w:pStyle w:val="FootnoteText"/>
        <w:widowControl w:val="0"/>
        <w:jc w:val="both"/>
        <w:rPr>
          <w:rFonts w:ascii="GHEA Grapalat" w:hAnsi="GHEA Grapalat"/>
          <w:i/>
        </w:rPr>
      </w:pPr>
    </w:p>
    <w:p w:rsidR="00096C63" w:rsidRDefault="00096C63" w:rsidP="005E52ED">
      <w:pPr>
        <w:pStyle w:val="FootnoteText"/>
        <w:widowControl w:val="0"/>
        <w:jc w:val="both"/>
        <w:rPr>
          <w:rFonts w:ascii="GHEA Grapalat" w:hAnsi="GHEA Grapalat"/>
          <w:i/>
        </w:rPr>
      </w:pPr>
    </w:p>
    <w:p w:rsidR="00096C63" w:rsidRPr="00EB336B" w:rsidRDefault="00096C63"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96C63" w:rsidRPr="00D3436F" w:rsidRDefault="00096C63">
      <w:pPr>
        <w:pStyle w:val="FootnoteText"/>
        <w:rPr>
          <w:lang w:val="hy-AM"/>
        </w:rPr>
      </w:pPr>
    </w:p>
  </w:footnote>
  <w:footnote w:id="23">
    <w:p w:rsidR="00096C63" w:rsidRPr="008842CE" w:rsidRDefault="00096C63"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96C63" w:rsidRPr="00E85250" w:rsidRDefault="00096C63" w:rsidP="00D90640">
      <w:pPr>
        <w:widowControl w:val="0"/>
        <w:spacing w:after="160" w:line="360" w:lineRule="auto"/>
        <w:ind w:firstLine="709"/>
        <w:jc w:val="both"/>
        <w:rPr>
          <w:rFonts w:ascii="GHEA Grapalat" w:hAnsi="GHEA Grapalat"/>
          <w:lang w:val="hy-AM"/>
        </w:rPr>
      </w:pPr>
    </w:p>
    <w:p w:rsidR="00096C63" w:rsidRPr="00D3436F" w:rsidRDefault="00096C63">
      <w:pPr>
        <w:pStyle w:val="FootnoteText"/>
        <w:rPr>
          <w:lang w:val="hy-AM"/>
        </w:rPr>
      </w:pPr>
    </w:p>
  </w:footnote>
  <w:footnote w:id="24">
    <w:p w:rsidR="00096C63" w:rsidRPr="00402BC3" w:rsidRDefault="00096C63"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96C63" w:rsidRPr="00552088" w:rsidRDefault="00096C63"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96C63" w:rsidRPr="00D3436F" w:rsidRDefault="00096C63">
      <w:pPr>
        <w:pStyle w:val="FootnoteText"/>
        <w:rPr>
          <w:lang w:val="hy-AM"/>
        </w:rPr>
      </w:pPr>
    </w:p>
  </w:footnote>
  <w:footnote w:id="25">
    <w:p w:rsidR="00096C63" w:rsidRPr="008842CE" w:rsidRDefault="00096C63"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96C63" w:rsidRPr="00D3436F" w:rsidRDefault="00096C63">
      <w:pPr>
        <w:pStyle w:val="FootnoteText"/>
        <w:rPr>
          <w:lang w:val="hy-AM"/>
        </w:rPr>
      </w:pPr>
    </w:p>
  </w:footnote>
  <w:footnote w:id="26">
    <w:p w:rsidR="00096C63" w:rsidRPr="00D3436F" w:rsidRDefault="00096C63"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096C63" w:rsidRPr="008842CE" w:rsidRDefault="00096C63"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96C63" w:rsidRPr="00D3436F" w:rsidRDefault="00096C63">
      <w:pPr>
        <w:pStyle w:val="FootnoteText"/>
        <w:rPr>
          <w:lang w:val="hy-AM"/>
        </w:rPr>
      </w:pPr>
    </w:p>
  </w:footnote>
  <w:footnote w:id="28">
    <w:p w:rsidR="00096C63" w:rsidRPr="00E861BF" w:rsidRDefault="00096C63"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9">
    <w:p w:rsidR="0042699B" w:rsidRDefault="0042699B" w:rsidP="0042699B">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42699B" w:rsidRPr="00E861BF" w:rsidRDefault="0042699B" w:rsidP="0042699B">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0">
    <w:p w:rsidR="0042699B" w:rsidRPr="00E861BF" w:rsidRDefault="0042699B" w:rsidP="0042699B">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1">
    <w:p w:rsidR="00096C63" w:rsidRPr="008842CE" w:rsidRDefault="00096C63"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096C63" w:rsidRPr="008842CE" w:rsidRDefault="00096C63"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19E1"/>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A5E"/>
    <w:rsid w:val="00092D0A"/>
    <w:rsid w:val="0009380C"/>
    <w:rsid w:val="0009449B"/>
    <w:rsid w:val="000946A3"/>
    <w:rsid w:val="00094F5C"/>
    <w:rsid w:val="00095885"/>
    <w:rsid w:val="00095EB1"/>
    <w:rsid w:val="000964F1"/>
    <w:rsid w:val="00096865"/>
    <w:rsid w:val="00096B2C"/>
    <w:rsid w:val="00096C63"/>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8F"/>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7C"/>
    <w:rsid w:val="002C2AAB"/>
    <w:rsid w:val="002C2B0F"/>
    <w:rsid w:val="002C36A0"/>
    <w:rsid w:val="002C3CAA"/>
    <w:rsid w:val="002C4DBF"/>
    <w:rsid w:val="002C605B"/>
    <w:rsid w:val="002C6CF7"/>
    <w:rsid w:val="002C7037"/>
    <w:rsid w:val="002D02FE"/>
    <w:rsid w:val="002D156F"/>
    <w:rsid w:val="002D1704"/>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4D6"/>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699B"/>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6B0A"/>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776F9"/>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2C7E"/>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0D24"/>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5CAB"/>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057"/>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1C"/>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2F17"/>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2FE2"/>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07A"/>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1F1C"/>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8667C"/>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531"/>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2C0B"/>
    <w:rsid w:val="00F930CD"/>
    <w:rsid w:val="00F932ED"/>
    <w:rsid w:val="00F934C1"/>
    <w:rsid w:val="00F9448B"/>
    <w:rsid w:val="00F954E8"/>
    <w:rsid w:val="00F95BB0"/>
    <w:rsid w:val="00F95E94"/>
    <w:rsid w:val="00F963CA"/>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2FA669"/>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C71AB-D83D-4C78-B31A-EB2AABCCD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2204</TotalTime>
  <Pages>91</Pages>
  <Words>21720</Words>
  <Characters>123809</Characters>
  <Application>Microsoft Office Word</Application>
  <DocSecurity>0</DocSecurity>
  <Lines>1031</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145239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1329</cp:revision>
  <cp:lastPrinted>2018-02-16T07:12:00Z</cp:lastPrinted>
  <dcterms:created xsi:type="dcterms:W3CDTF">2019-10-28T07:04:00Z</dcterms:created>
  <dcterms:modified xsi:type="dcterms:W3CDTF">2026-03-02T07:32:00Z</dcterms:modified>
</cp:coreProperties>
</file>