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Pr>
          <w:rFonts w:ascii="GHEA Grapalat" w:hAnsi="GHEA Grapalat"/>
          <w:i w:val="0"/>
          <w:sz w:val="24"/>
          <w:szCs w:val="24"/>
          <w:lang w:val="hy-AM"/>
        </w:rPr>
        <w:t>1</w:t>
      </w:r>
      <w:r w:rsidR="00CE39F8">
        <w:rPr>
          <w:rFonts w:ascii="GHEA Grapalat" w:hAnsi="GHEA Grapalat"/>
          <w:i w:val="0"/>
          <w:sz w:val="24"/>
          <w:szCs w:val="24"/>
          <w:lang w:val="hy-AM"/>
        </w:rPr>
        <w:t>7</w:t>
      </w:r>
      <w:r>
        <w:rPr>
          <w:rFonts w:ascii="GHEA Grapalat" w:hAnsi="GHEA Grapalat"/>
          <w:i w:val="0"/>
          <w:sz w:val="24"/>
          <w:szCs w:val="24"/>
          <w:lang w:val="hy-AM"/>
        </w:rPr>
        <w:t>-</w:t>
      </w:r>
      <w:r>
        <w:rPr>
          <w:rFonts w:ascii="GHEA Grapalat" w:hAnsi="GHEA Grapalat"/>
          <w:i w:val="0"/>
          <w:sz w:val="24"/>
          <w:szCs w:val="24"/>
        </w:rPr>
        <w:t>го</w:t>
      </w:r>
      <w:r w:rsidRPr="00080C03">
        <w:rPr>
          <w:rFonts w:ascii="GHEA Grapalat" w:hAnsi="GHEA Grapalat"/>
          <w:i w:val="0"/>
          <w:sz w:val="24"/>
          <w:szCs w:val="24"/>
        </w:rPr>
        <w:t xml:space="preserve"> </w:t>
      </w:r>
      <w:r w:rsidR="00CE39F8">
        <w:rPr>
          <w:rFonts w:ascii="GHEA Grapalat" w:hAnsi="GHEA Grapalat"/>
          <w:i w:val="0"/>
          <w:sz w:val="24"/>
          <w:szCs w:val="24"/>
        </w:rPr>
        <w:t>июля</w:t>
      </w:r>
      <w:r w:rsidRPr="00080C03">
        <w:rPr>
          <w:rFonts w:ascii="GHEA Grapalat" w:hAnsi="GHEA Grapalat"/>
          <w:i w:val="0"/>
          <w:sz w:val="24"/>
          <w:szCs w:val="24"/>
        </w:rPr>
        <w:t xml:space="preserve"> 20</w:t>
      </w:r>
      <w:r w:rsidRPr="00080C03">
        <w:rPr>
          <w:rFonts w:ascii="GHEA Grapalat" w:hAnsi="GHEA Grapalat"/>
          <w:i w:val="0"/>
          <w:sz w:val="24"/>
          <w:szCs w:val="24"/>
          <w:lang w:val="hy-AM"/>
        </w:rPr>
        <w:t>19</w:t>
      </w:r>
      <w:r w:rsidRPr="00080C03">
        <w:rPr>
          <w:rFonts w:ascii="GHEA Grapalat" w:hAnsi="GHEA Grapalat"/>
          <w:i w:val="0"/>
          <w:sz w:val="24"/>
          <w:szCs w:val="24"/>
        </w:rPr>
        <w:t xml:space="preserve"> года № 1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proofErr w:type="spellStart"/>
      <w:r w:rsidR="00CE39F8" w:rsidRPr="00080C03">
        <w:rPr>
          <w:rFonts w:ascii="GHEA Grapalat" w:hAnsi="GHEA Grapalat"/>
          <w:b/>
          <w:i w:val="0"/>
          <w:sz w:val="24"/>
          <w:szCs w:val="24"/>
        </w:rPr>
        <w:t>GHAPDzB</w:t>
      </w:r>
      <w:proofErr w:type="spellEnd"/>
      <w:r w:rsidR="00CE39F8" w:rsidRPr="00080C03">
        <w:rPr>
          <w:rFonts w:ascii="GHEA Grapalat" w:hAnsi="GHEA Grapalat"/>
          <w:b/>
          <w:i w:val="0"/>
          <w:sz w:val="24"/>
          <w:szCs w:val="24"/>
        </w:rPr>
        <w:t>-</w:t>
      </w:r>
      <w:r w:rsidR="00CE39F8" w:rsidRPr="00080C03">
        <w:rPr>
          <w:rFonts w:ascii="GHEA Grapalat" w:hAnsi="GHEA Grapalat"/>
          <w:b/>
          <w:i w:val="0"/>
          <w:sz w:val="24"/>
          <w:szCs w:val="24"/>
          <w:lang w:val="en-GB"/>
        </w:rPr>
        <w:t>HVKAK</w:t>
      </w:r>
      <w:r w:rsidR="00CE39F8" w:rsidRPr="00080C03">
        <w:rPr>
          <w:rFonts w:ascii="GHEA Grapalat" w:hAnsi="GHEA Grapalat"/>
          <w:b/>
          <w:i w:val="0"/>
          <w:sz w:val="24"/>
          <w:szCs w:val="24"/>
        </w:rPr>
        <w:t>-2019-</w:t>
      </w:r>
      <w:r w:rsidR="00CE39F8">
        <w:rPr>
          <w:rFonts w:ascii="GHEA Grapalat" w:hAnsi="GHEA Grapalat"/>
          <w:b/>
          <w:i w:val="0"/>
          <w:sz w:val="24"/>
          <w:szCs w:val="24"/>
        </w:rPr>
        <w:t>42</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b/>
          <w:i w:val="0"/>
          <w:sz w:val="24"/>
          <w:szCs w:val="24"/>
        </w:rPr>
        <w:t>вспомогательных аксессуаров для медици</w:t>
      </w:r>
      <w:r w:rsidR="009749D5">
        <w:rPr>
          <w:rFonts w:ascii="GHEA Grapalat" w:hAnsi="GHEA Grapalat"/>
          <w:b/>
          <w:i w:val="0"/>
          <w:sz w:val="24"/>
          <w:szCs w:val="24"/>
        </w:rPr>
        <w:t>н</w:t>
      </w:r>
      <w:r>
        <w:rPr>
          <w:rFonts w:ascii="GHEA Grapalat" w:hAnsi="GHEA Grapalat"/>
          <w:b/>
          <w:i w:val="0"/>
          <w:sz w:val="24"/>
          <w:szCs w:val="24"/>
        </w:rPr>
        <w:t>ского оборудования</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12441D">
        <w:rPr>
          <w:rFonts w:ascii="GHEA Grapalat" w:hAnsi="GHEA Grapalat"/>
          <w:b/>
          <w:i w:val="0"/>
          <w:sz w:val="24"/>
          <w:szCs w:val="24"/>
        </w:rPr>
        <w:t xml:space="preserve">12:00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proofErr w:type="spellStart"/>
      <w:r w:rsidRPr="00445565">
        <w:rPr>
          <w:rFonts w:ascii="GHEA Grapalat" w:hAnsi="GHEA Grapalat"/>
          <w:b/>
          <w:i w:val="0"/>
          <w:sz w:val="24"/>
          <w:szCs w:val="24"/>
        </w:rPr>
        <w:t>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12:00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proofErr w:type="spellStart"/>
      <w:r w:rsidRPr="00B02E29">
        <w:rPr>
          <w:rFonts w:ascii="GHEA Grapalat" w:hAnsi="GHEA Grapalat"/>
          <w:i w:val="0"/>
          <w:sz w:val="24"/>
          <w:szCs w:val="24"/>
        </w:rPr>
        <w:t>объявления</w:t>
      </w:r>
      <w:proofErr w:type="gramStart"/>
      <w:r w:rsidRPr="00B02E29">
        <w:rPr>
          <w:rFonts w:ascii="GHEA Grapalat" w:hAnsi="GHEA Grapalat"/>
          <w:i w:val="0"/>
          <w:sz w:val="24"/>
          <w:szCs w:val="24"/>
        </w:rPr>
        <w:t>.К</w:t>
      </w:r>
      <w:proofErr w:type="gramEnd"/>
      <w:r w:rsidRPr="00B02E29">
        <w:rPr>
          <w:rFonts w:ascii="GHEA Grapalat" w:hAnsi="GHEA Grapalat"/>
          <w:i w:val="0"/>
          <w:sz w:val="24"/>
          <w:szCs w:val="24"/>
        </w:rPr>
        <w:t>роме</w:t>
      </w:r>
      <w:proofErr w:type="spellEnd"/>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0C3B41"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515705">
        <w:rPr>
          <w:rFonts w:ascii="GHEA Grapalat" w:hAnsi="GHEA Grapalat"/>
          <w:b/>
          <w:i w:val="0"/>
          <w:sz w:val="24"/>
          <w:szCs w:val="24"/>
        </w:rPr>
        <w:t xml:space="preserve">часов </w:t>
      </w:r>
      <w:r>
        <w:rPr>
          <w:rFonts w:ascii="GHEA Grapalat" w:hAnsi="GHEA Grapalat"/>
          <w:b/>
          <w:i w:val="0"/>
          <w:sz w:val="24"/>
          <w:szCs w:val="24"/>
        </w:rPr>
        <w:t>2</w:t>
      </w:r>
      <w:r w:rsidR="00CA0FD2">
        <w:rPr>
          <w:rFonts w:ascii="GHEA Grapalat" w:hAnsi="GHEA Grapalat"/>
          <w:b/>
          <w:i w:val="0"/>
          <w:sz w:val="24"/>
          <w:szCs w:val="24"/>
          <w:lang w:val="hy-AM"/>
        </w:rPr>
        <w:t>5</w:t>
      </w:r>
      <w:r w:rsidRPr="00515705">
        <w:rPr>
          <w:rFonts w:ascii="GHEA Grapalat" w:hAnsi="GHEA Grapalat"/>
          <w:b/>
          <w:i w:val="0"/>
          <w:sz w:val="24"/>
          <w:szCs w:val="24"/>
        </w:rPr>
        <w:t xml:space="preserve">-го </w:t>
      </w:r>
      <w:r>
        <w:rPr>
          <w:rFonts w:ascii="GHEA Grapalat" w:hAnsi="GHEA Grapalat"/>
          <w:b/>
          <w:i w:val="0"/>
          <w:sz w:val="24"/>
          <w:szCs w:val="24"/>
        </w:rPr>
        <w:t>июля</w:t>
      </w:r>
      <w:r w:rsidRPr="00515705">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относительно</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процедуры</w:t>
      </w:r>
      <w:r>
        <w:rPr>
          <w:rFonts w:ascii="GHEA Grapalat" w:hAnsi="GHEA Grapalat"/>
          <w:i w:val="0"/>
          <w:sz w:val="24"/>
          <w:szCs w:val="24"/>
        </w:rPr>
        <w:t xml:space="preserve"> </w:t>
      </w:r>
      <w:r w:rsidRPr="00B02E29">
        <w:rPr>
          <w:rFonts w:ascii="GHEA Grapalat" w:hAnsi="GHEA Grapalat"/>
          <w:i w:val="0"/>
          <w:sz w:val="24"/>
          <w:szCs w:val="24"/>
        </w:rPr>
        <w:t>должны</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лицу,</w:t>
      </w:r>
      <w:r>
        <w:rPr>
          <w:rFonts w:ascii="GHEA Grapalat" w:hAnsi="GHEA Grapalat"/>
          <w:i w:val="0"/>
          <w:sz w:val="24"/>
          <w:szCs w:val="24"/>
        </w:rPr>
        <w:t xml:space="preserve"> </w:t>
      </w:r>
      <w:r w:rsidRPr="00B02E29">
        <w:rPr>
          <w:rFonts w:ascii="GHEA Grapalat" w:hAnsi="GHEA Grapalat"/>
          <w:i w:val="0"/>
          <w:sz w:val="24"/>
          <w:szCs w:val="24"/>
        </w:rPr>
        <w:t>рассматривающему</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связи</w:t>
      </w:r>
      <w:r>
        <w:rPr>
          <w:rFonts w:ascii="GHEA Grapalat" w:hAnsi="GHEA Grapalat"/>
          <w:i w:val="0"/>
          <w:sz w:val="24"/>
          <w:szCs w:val="24"/>
        </w:rPr>
        <w:t xml:space="preserve"> </w:t>
      </w:r>
      <w:r w:rsidRPr="00B02E29">
        <w:rPr>
          <w:rFonts w:ascii="GHEA Grapalat" w:hAnsi="GHEA Grapalat"/>
          <w:i w:val="0"/>
          <w:sz w:val="24"/>
          <w:szCs w:val="24"/>
        </w:rPr>
        <w:t>с</w:t>
      </w:r>
      <w:r>
        <w:rPr>
          <w:rFonts w:ascii="GHEA Grapalat" w:hAnsi="GHEA Grapalat"/>
          <w:i w:val="0"/>
          <w:sz w:val="24"/>
          <w:szCs w:val="24"/>
        </w:rPr>
        <w:t xml:space="preserve"> </w:t>
      </w:r>
      <w:r w:rsidRPr="00B02E29">
        <w:rPr>
          <w:rFonts w:ascii="GHEA Grapalat" w:hAnsi="GHEA Grapalat"/>
          <w:i w:val="0"/>
          <w:sz w:val="24"/>
          <w:szCs w:val="24"/>
        </w:rPr>
        <w:t>закупками</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адресу:</w:t>
      </w:r>
      <w:r>
        <w:rPr>
          <w:rFonts w:ascii="GHEA Grapalat" w:hAnsi="GHEA Grapalat"/>
          <w:i w:val="0"/>
          <w:sz w:val="24"/>
          <w:szCs w:val="24"/>
        </w:rPr>
        <w:t xml:space="preserve"> </w:t>
      </w:r>
      <w:r w:rsidRPr="00B02E29">
        <w:rPr>
          <w:rFonts w:ascii="GHEA Grapalat" w:hAnsi="GHEA Grapalat"/>
          <w:i w:val="0"/>
          <w:sz w:val="24"/>
          <w:szCs w:val="24"/>
        </w:rPr>
        <w:t>ул.</w:t>
      </w:r>
      <w:r>
        <w:rPr>
          <w:rFonts w:ascii="GHEA Grapalat" w:hAnsi="GHEA Grapalat"/>
          <w:i w:val="0"/>
          <w:sz w:val="24"/>
          <w:szCs w:val="24"/>
        </w:rPr>
        <w:t xml:space="preserve"> </w:t>
      </w:r>
      <w:proofErr w:type="spellStart"/>
      <w:r w:rsidRPr="00B02E29">
        <w:rPr>
          <w:rFonts w:ascii="GHEA Grapalat" w:hAnsi="GHEA Grapalat"/>
          <w:i w:val="0"/>
          <w:sz w:val="24"/>
          <w:szCs w:val="24"/>
        </w:rPr>
        <w:t>Мелик</w:t>
      </w:r>
      <w:r>
        <w:rPr>
          <w:rFonts w:ascii="GHEA Grapalat" w:hAnsi="GHEA Grapalat"/>
          <w:i w:val="0"/>
          <w:sz w:val="24"/>
          <w:szCs w:val="24"/>
        </w:rPr>
        <w:t>-</w:t>
      </w:r>
      <w:r w:rsidRPr="00B02E29">
        <w:rPr>
          <w:rFonts w:ascii="GHEA Grapalat" w:hAnsi="GHEA Grapalat"/>
          <w:i w:val="0"/>
          <w:sz w:val="24"/>
          <w:szCs w:val="24"/>
        </w:rPr>
        <w:t>Адамяна</w:t>
      </w:r>
      <w:proofErr w:type="spellEnd"/>
      <w:r>
        <w:rPr>
          <w:rFonts w:ascii="GHEA Grapalat" w:hAnsi="GHEA Grapalat"/>
          <w:i w:val="0"/>
          <w:sz w:val="24"/>
          <w:szCs w:val="24"/>
        </w:rPr>
        <w:t xml:space="preserve"> </w:t>
      </w:r>
      <w:r w:rsidRPr="00B02E29">
        <w:rPr>
          <w:rFonts w:ascii="GHEA Grapalat" w:hAnsi="GHEA Grapalat"/>
          <w:i w:val="0"/>
          <w:sz w:val="24"/>
          <w:szCs w:val="24"/>
        </w:rPr>
        <w:t>1,</w:t>
      </w:r>
      <w:r>
        <w:rPr>
          <w:rFonts w:ascii="GHEA Grapalat" w:hAnsi="GHEA Grapalat"/>
          <w:i w:val="0"/>
          <w:sz w:val="24"/>
          <w:szCs w:val="24"/>
        </w:rPr>
        <w:t xml:space="preserve"> </w:t>
      </w:r>
      <w:r w:rsidRPr="00B02E29">
        <w:rPr>
          <w:rFonts w:ascii="GHEA Grapalat" w:hAnsi="GHEA Grapalat"/>
          <w:i w:val="0"/>
          <w:sz w:val="24"/>
          <w:szCs w:val="24"/>
        </w:rPr>
        <w:t>Ереван.</w:t>
      </w:r>
      <w:r>
        <w:rPr>
          <w:rFonts w:ascii="GHEA Grapalat" w:hAnsi="GHEA Grapalat"/>
          <w:i w:val="0"/>
          <w:sz w:val="24"/>
          <w:szCs w:val="24"/>
        </w:rPr>
        <w:t xml:space="preserve"> </w:t>
      </w:r>
      <w:r w:rsidRPr="00B02E29">
        <w:rPr>
          <w:rFonts w:ascii="GHEA Grapalat" w:hAnsi="GHEA Grapalat"/>
          <w:i w:val="0"/>
          <w:sz w:val="24"/>
          <w:szCs w:val="24"/>
        </w:rPr>
        <w:t>Обжалование</w:t>
      </w:r>
      <w:r>
        <w:rPr>
          <w:rFonts w:ascii="GHEA Grapalat" w:hAnsi="GHEA Grapalat"/>
          <w:i w:val="0"/>
          <w:sz w:val="24"/>
          <w:szCs w:val="24"/>
        </w:rPr>
        <w:t xml:space="preserve"> </w:t>
      </w:r>
      <w:r w:rsidRPr="00B02E29">
        <w:rPr>
          <w:rFonts w:ascii="GHEA Grapalat" w:hAnsi="GHEA Grapalat"/>
          <w:i w:val="0"/>
          <w:sz w:val="24"/>
          <w:szCs w:val="24"/>
        </w:rPr>
        <w:t>осуществляется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приглашением</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lastRenderedPageBreak/>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Pr="00B62FCB">
        <w:rPr>
          <w:rFonts w:ascii="GHEA Grapalat" w:hAnsi="GHEA Grapalat"/>
          <w:i/>
        </w:rPr>
        <w:t>№ 1 от 1</w:t>
      </w:r>
      <w:r>
        <w:rPr>
          <w:rFonts w:ascii="GHEA Grapalat" w:hAnsi="GHEA Grapalat"/>
          <w:i/>
        </w:rPr>
        <w:t>7</w:t>
      </w:r>
      <w:r w:rsidRPr="00B62FCB">
        <w:rPr>
          <w:rFonts w:ascii="GHEA Grapalat" w:hAnsi="GHEA Grapalat"/>
          <w:i/>
        </w:rPr>
        <w:t xml:space="preserve">-го </w:t>
      </w:r>
      <w:r>
        <w:rPr>
          <w:rFonts w:ascii="GHEA Grapalat" w:hAnsi="GHEA Grapalat"/>
          <w:i/>
        </w:rPr>
        <w:t xml:space="preserve">июля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proofErr w:type="spellStart"/>
      <w:r w:rsidRPr="00523990">
        <w:rPr>
          <w:rFonts w:ascii="GHEA Grapalat" w:hAnsi="GHEA Grapalat"/>
          <w:i/>
        </w:rPr>
        <w:t>GHAPDzB</w:t>
      </w:r>
      <w:proofErr w:type="spellEnd"/>
      <w:r w:rsidRPr="00523990">
        <w:rPr>
          <w:rFonts w:ascii="GHEA Grapalat" w:hAnsi="GHEA Grapalat"/>
          <w:i/>
        </w:rPr>
        <w:t>-</w:t>
      </w:r>
      <w:r w:rsidRPr="00523990">
        <w:rPr>
          <w:rFonts w:ascii="GHEA Grapalat" w:hAnsi="GHEA Grapalat"/>
          <w:i/>
          <w:lang w:val="en-GB"/>
        </w:rPr>
        <w:t>HVKAK</w:t>
      </w:r>
      <w:r w:rsidRPr="00523990">
        <w:rPr>
          <w:rFonts w:ascii="GHEA Grapalat" w:hAnsi="GHEA Grapalat"/>
          <w:i/>
        </w:rPr>
        <w:t>-2019-</w:t>
      </w:r>
      <w:r>
        <w:rPr>
          <w:rFonts w:ascii="GHEA Grapalat" w:hAnsi="GHEA Grapalat"/>
          <w:i/>
        </w:rPr>
        <w:t>42»</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Pr="009749D5">
        <w:rPr>
          <w:rFonts w:ascii="GHEA Grapalat" w:hAnsi="GHEA Grapalat"/>
          <w:b/>
        </w:rPr>
        <w:t>ВСПОМОГАТЕЛЬНЫХ АКСЕССУАРОВ ДЛЯ МЕДИЦИ</w:t>
      </w:r>
      <w:r>
        <w:rPr>
          <w:rFonts w:ascii="GHEA Grapalat" w:hAnsi="GHEA Grapalat"/>
          <w:b/>
        </w:rPr>
        <w:t>Н</w:t>
      </w:r>
      <w:r w:rsidRPr="009749D5">
        <w:rPr>
          <w:rFonts w:ascii="GHEA Grapalat" w:hAnsi="GHEA Grapalat"/>
          <w:b/>
        </w:rPr>
        <w:t>СКОГО ОБОРУДОВАНИЯ</w:t>
      </w:r>
      <w:r w:rsidRPr="00735E49">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80C03" w:rsidRDefault="009749D5" w:rsidP="009749D5">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p>
    <w:p w:rsidR="009749D5" w:rsidRPr="00B513E2" w:rsidRDefault="009749D5" w:rsidP="009749D5">
      <w:pPr>
        <w:pStyle w:val="BodyText"/>
        <w:widowControl w:val="0"/>
        <w:spacing w:after="0"/>
        <w:ind w:right="-7"/>
        <w:contextualSpacing/>
        <w:jc w:val="center"/>
        <w:rPr>
          <w:rFonts w:ascii="GHEA Grapalat" w:hAnsi="GHEA Grapalat"/>
          <w:b/>
          <w:color w:val="0D0D0D" w:themeColor="text1" w:themeTint="F2"/>
        </w:rPr>
      </w:pPr>
      <w:r w:rsidRPr="009749D5">
        <w:rPr>
          <w:rFonts w:ascii="GHEA Grapalat" w:hAnsi="GHEA Grapalat"/>
          <w:b/>
        </w:rPr>
        <w:t>ВСПОМОГАТЕЛЬНЫХ АКСЕССУАРОВ ДЛЯ МЕДИЦИ</w:t>
      </w:r>
      <w:r>
        <w:rPr>
          <w:rFonts w:ascii="GHEA Grapalat" w:hAnsi="GHEA Grapalat"/>
          <w:b/>
        </w:rPr>
        <w:t>Н</w:t>
      </w:r>
      <w:r w:rsidRPr="009749D5">
        <w:rPr>
          <w:rFonts w:ascii="GHEA Grapalat" w:hAnsi="GHEA Grapalat"/>
          <w:b/>
        </w:rPr>
        <w:t>СКОГО ОБОРУДОВАНИЯ</w:t>
      </w:r>
      <w:r w:rsidRPr="00735E49">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proofErr w:type="spellStart"/>
      <w:r w:rsidRPr="00254856">
        <w:rPr>
          <w:rFonts w:ascii="GHEA Grapalat" w:hAnsi="GHEA Grapalat"/>
          <w:b/>
        </w:rPr>
        <w:t>GHAPDzB</w:t>
      </w:r>
      <w:proofErr w:type="spellEnd"/>
      <w:r w:rsidRPr="00254856">
        <w:rPr>
          <w:rFonts w:ascii="GHEA Grapalat" w:hAnsi="GHEA Grapalat"/>
          <w:b/>
        </w:rPr>
        <w:t>-</w:t>
      </w:r>
      <w:r w:rsidRPr="00254856">
        <w:rPr>
          <w:rFonts w:ascii="GHEA Grapalat" w:hAnsi="GHEA Grapalat"/>
          <w:b/>
          <w:lang w:val="en-GB"/>
        </w:rPr>
        <w:t>HVKAK</w:t>
      </w:r>
      <w:r w:rsidRPr="00254856">
        <w:rPr>
          <w:rFonts w:ascii="GHEA Grapalat" w:hAnsi="GHEA Grapalat"/>
          <w:b/>
        </w:rPr>
        <w:t>-2019-</w:t>
      </w:r>
      <w:r>
        <w:rPr>
          <w:rFonts w:ascii="GHEA Grapalat" w:hAnsi="GHEA Grapalat"/>
          <w:b/>
        </w:rPr>
        <w:t>42</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proofErr w:type="gramStart"/>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w:t>
      </w:r>
      <w:r w:rsidRPr="00DB60D1">
        <w:rPr>
          <w:rFonts w:ascii="GHEA Grapalat" w:hAnsi="GHEA Grapalat"/>
          <w:spacing w:val="-6"/>
        </w:rPr>
        <w:lastRenderedPageBreak/>
        <w:t xml:space="preserve">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w:t>
      </w:r>
      <w:proofErr w:type="gramEnd"/>
      <w:r w:rsidRPr="00DB60D1">
        <w:rPr>
          <w:rFonts w:ascii="GHEA Grapalat" w:hAnsi="GHEA Grapalat"/>
          <w:b/>
          <w:color w:val="0D0D0D" w:themeColor="text1" w:themeTint="F2"/>
        </w:rPr>
        <w:t xml:space="preserve">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предмете 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 xml:space="preserve">Предметом закупки является приобретение </w:t>
      </w:r>
      <w:r w:rsidR="00B731AB">
        <w:rPr>
          <w:rFonts w:ascii="GHEA Grapalat" w:hAnsi="GHEA Grapalat"/>
          <w:b/>
          <w:i w:val="0"/>
          <w:sz w:val="24"/>
          <w:szCs w:val="24"/>
        </w:rPr>
        <w:t>вспомогательных аксессуаров для медицинского оборудования</w:t>
      </w:r>
      <w:r w:rsidR="00B731AB" w:rsidRPr="00245197">
        <w:rPr>
          <w:rFonts w:ascii="GHEA Grapalat" w:hAnsi="GHEA Grapalat"/>
          <w:i w:val="0"/>
          <w:sz w:val="24"/>
          <w:szCs w:val="24"/>
        </w:rPr>
        <w:t xml:space="preserve"> (далее — также товар) для нужд </w:t>
      </w:r>
      <w:r w:rsidR="00B731AB" w:rsidRPr="00245197">
        <w:rPr>
          <w:rFonts w:ascii="GHEA Grapalat" w:hAnsi="GHEA Grapalat"/>
          <w:i w:val="0"/>
          <w:color w:val="0D0D0D" w:themeColor="text1" w:themeTint="F2"/>
          <w:sz w:val="24"/>
          <w:szCs w:val="24"/>
        </w:rPr>
        <w:t xml:space="preserve">ГНО «Национального центра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B731AB">
        <w:rPr>
          <w:rFonts w:ascii="GHEA Grapalat" w:hAnsi="GHEA Grapalat"/>
          <w:b/>
          <w:i w:val="0"/>
          <w:sz w:val="24"/>
          <w:szCs w:val="24"/>
        </w:rPr>
        <w:t>1</w:t>
      </w:r>
      <w:r w:rsidR="00B731AB" w:rsidRPr="008D2ED6">
        <w:rPr>
          <w:rFonts w:ascii="GHEA Grapalat" w:hAnsi="GHEA Grapalat"/>
          <w:b/>
          <w:i w:val="0"/>
          <w:sz w:val="24"/>
          <w:szCs w:val="24"/>
        </w:rPr>
        <w:t>2</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B731AB">
        <w:rPr>
          <w:rFonts w:ascii="GHEA Grapalat" w:hAnsi="GHEA Grapalat"/>
          <w:b/>
          <w:i w:val="0"/>
          <w:sz w:val="24"/>
          <w:szCs w:val="24"/>
        </w:rPr>
        <w:t>ов</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szCs w:val="24"/>
              </w:rPr>
            </w:pPr>
          </w:p>
        </w:tc>
        <w:tc>
          <w:tcPr>
            <w:tcW w:w="8820" w:type="dxa"/>
            <w:vAlign w:val="center"/>
          </w:tcPr>
          <w:p w:rsidR="00096865" w:rsidRPr="00AA5BD2" w:rsidRDefault="00B731AB" w:rsidP="00B731AB">
            <w:pPr>
              <w:pStyle w:val="BodyTextIndent2"/>
              <w:widowControl w:val="0"/>
              <w:autoSpaceDE w:val="0"/>
              <w:autoSpaceDN w:val="0"/>
              <w:adjustRightInd w:val="0"/>
              <w:spacing w:line="240" w:lineRule="auto"/>
              <w:ind w:firstLine="0"/>
              <w:contextualSpacing/>
              <w:rPr>
                <w:rFonts w:ascii="GHEA Grapalat" w:hAnsi="GHEA Grapalat"/>
                <w:sz w:val="16"/>
                <w:szCs w:val="24"/>
                <w:u w:val="single"/>
              </w:rPr>
            </w:pPr>
            <w:r>
              <w:rPr>
                <w:rFonts w:ascii="GHEA Grapalat" w:hAnsi="GHEA Grapalat"/>
                <w:b/>
                <w:i/>
                <w:sz w:val="24"/>
                <w:szCs w:val="24"/>
              </w:rPr>
              <w:t>Согласно прикрепленному Приложению № 1</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 xml:space="preserve">Для оценки права на участие участник должен представить в заявке утвержденное </w:t>
      </w:r>
      <w:r w:rsidRPr="00AA5BD2">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AA5BD2">
        <w:rPr>
          <w:rFonts w:ascii="GHEA Grapalat" w:hAnsi="GHEA Grapalat"/>
          <w:color w:val="000000"/>
        </w:rPr>
        <w:lastRenderedPageBreak/>
        <w:t>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B731AB" w:rsidRPr="00B731AB">
        <w:rPr>
          <w:rFonts w:ascii="GHEA Grapalat" w:hAnsi="GHEA Grapalat"/>
          <w:b/>
        </w:rPr>
        <w:t>вспомогательных аксессуаров для медицинского оборудования</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w:t>
      </w:r>
      <w:r w:rsidRPr="00AA5BD2">
        <w:rPr>
          <w:rFonts w:ascii="GHEA Grapalat" w:hAnsi="GHEA Grapalat"/>
          <w:sz w:val="24"/>
          <w:szCs w:val="24"/>
        </w:rPr>
        <w:lastRenderedPageBreak/>
        <w:t xml:space="preserve">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 xml:space="preserve">Для участия в настоящей процедуре участник подает заявку в Комиссию. Заявка </w:t>
      </w:r>
      <w:r w:rsidRPr="00080C03">
        <w:rPr>
          <w:rFonts w:ascii="GHEA Grapalat" w:hAnsi="GHEA Grapalat"/>
        </w:rPr>
        <w:lastRenderedPageBreak/>
        <w:t>—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w:t>
      </w:r>
      <w:proofErr w:type="gramStart"/>
      <w:r w:rsidRPr="00080C03">
        <w:rPr>
          <w:rFonts w:ascii="GHEA Grapalat" w:hAnsi="GHEA Grapalat"/>
          <w:sz w:val="24"/>
          <w:szCs w:val="24"/>
        </w:rPr>
        <w:t>заявку</w:t>
      </w:r>
      <w:proofErr w:type="gramEnd"/>
      <w:r w:rsidRPr="00080C03">
        <w:rPr>
          <w:rFonts w:ascii="GHEA Grapalat" w:hAnsi="GHEA Grapalat"/>
          <w:sz w:val="24"/>
          <w:szCs w:val="24"/>
        </w:rPr>
        <w:t xml:space="preserve">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proofErr w:type="gramStart"/>
      <w:r w:rsidRPr="00522235">
        <w:rPr>
          <w:rFonts w:ascii="GHEA Grapalat" w:hAnsi="GHEA Grapalat"/>
          <w:b/>
          <w:sz w:val="24"/>
          <w:szCs w:val="24"/>
        </w:rPr>
        <w:t>г</w:t>
      </w:r>
      <w:proofErr w:type="gramEnd"/>
      <w:r w:rsidRPr="00522235">
        <w:rPr>
          <w:rFonts w:ascii="GHEA Grapalat" w:hAnsi="GHEA Grapalat"/>
          <w:b/>
          <w:sz w:val="24"/>
          <w:szCs w:val="24"/>
        </w:rPr>
        <w:t>.</w:t>
      </w:r>
      <w:r w:rsidRPr="00522235">
        <w:rPr>
          <w:rFonts w:ascii="GHEA Grapalat" w:hAnsi="GHEA Grapalat"/>
          <w:b/>
          <w:sz w:val="24"/>
          <w:szCs w:val="24"/>
          <w:lang w:val="hy-AM"/>
        </w:rPr>
        <w:t xml:space="preserve"> </w:t>
      </w:r>
      <w:r w:rsidRPr="00522235">
        <w:rPr>
          <w:rFonts w:ascii="GHEA Grapalat" w:hAnsi="GHEA Grapalat"/>
          <w:b/>
          <w:sz w:val="24"/>
          <w:szCs w:val="24"/>
        </w:rPr>
        <w:t>Ереван, ул. М.</w:t>
      </w:r>
      <w:r w:rsidRPr="00522235">
        <w:rPr>
          <w:rFonts w:ascii="GHEA Grapalat" w:hAnsi="GHEA Grapalat"/>
          <w:b/>
          <w:sz w:val="24"/>
          <w:szCs w:val="24"/>
          <w:lang w:val="hy-AM"/>
        </w:rPr>
        <w:t xml:space="preserve"> </w:t>
      </w:r>
      <w:proofErr w:type="spellStart"/>
      <w:r w:rsidRPr="00522235">
        <w:rPr>
          <w:rFonts w:ascii="GHEA Grapalat" w:hAnsi="GHEA Grapalat"/>
          <w:b/>
          <w:sz w:val="24"/>
          <w:szCs w:val="24"/>
        </w:rPr>
        <w:t>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Pr="001B7D08">
        <w:rPr>
          <w:rFonts w:ascii="GHEA Grapalat" w:hAnsi="GHEA Grapalat"/>
          <w:b/>
          <w:sz w:val="24"/>
          <w:szCs w:val="24"/>
          <w:lang w:val="hy-AM"/>
        </w:rPr>
        <w:t>12:00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Pr="001B7D08">
        <w:rPr>
          <w:rFonts w:ascii="GHEA Grapalat" w:hAnsi="GHEA Grapalat"/>
          <w:b/>
          <w:sz w:val="24"/>
          <w:szCs w:val="24"/>
        </w:rPr>
        <w:t>Вирабян</w:t>
      </w:r>
      <w:proofErr w:type="spellEnd"/>
      <w:r w:rsidRPr="001B7D08">
        <w:rPr>
          <w:rFonts w:ascii="GHEA Grapalat" w:hAnsi="GHEA Grapalat"/>
          <w:b/>
          <w:sz w:val="24"/>
          <w:szCs w:val="24"/>
        </w:rPr>
        <w:t xml:space="preserve"> </w:t>
      </w:r>
      <w:proofErr w:type="spellStart"/>
      <w:r w:rsidRPr="001B7D08">
        <w:rPr>
          <w:rFonts w:ascii="GHEA Grapalat" w:hAnsi="GHEA Grapalat"/>
          <w:b/>
          <w:sz w:val="24"/>
          <w:szCs w:val="24"/>
        </w:rPr>
        <w:t>Астгик</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proofErr w:type="gramStart"/>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0794F" w:rsidRPr="00AA5BD2">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w:t>
      </w:r>
      <w:r w:rsidR="0040794F" w:rsidRPr="00AA5BD2">
        <w:rPr>
          <w:rFonts w:ascii="GHEA Grapalat" w:hAnsi="GHEA Grapalat"/>
          <w:spacing w:val="-6"/>
          <w:sz w:val="24"/>
          <w:szCs w:val="24"/>
        </w:rPr>
        <w:lastRenderedPageBreak/>
        <w:t>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 xml:space="preserve">между суммами, указанными прописью или цифрами в графах "стоимость ценового предложения" и "налог на добавленную стоимость", есть несоответствие, однако </w:t>
      </w:r>
      <w:r w:rsidRPr="00AA5BD2">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proofErr w:type="gramStart"/>
      <w:r w:rsidR="007A663E" w:rsidRPr="007A663E">
        <w:rPr>
          <w:rFonts w:ascii="GHEA Grapalat" w:hAnsi="GHEA Grapalat"/>
          <w:sz w:val="24"/>
          <w:szCs w:val="24"/>
        </w:rPr>
        <w:t>г</w:t>
      </w:r>
      <w:proofErr w:type="gramEnd"/>
      <w:r w:rsidR="007A663E" w:rsidRPr="007A663E">
        <w:rPr>
          <w:rFonts w:ascii="GHEA Grapalat" w:hAnsi="GHEA Grapalat"/>
          <w:sz w:val="24"/>
          <w:szCs w:val="24"/>
        </w:rPr>
        <w:t xml:space="preserve">. </w:t>
      </w:r>
      <w:r w:rsidR="007A663E" w:rsidRPr="007A663E">
        <w:rPr>
          <w:rFonts w:ascii="GHEA Grapalat" w:hAnsi="GHEA Grapalat"/>
          <w:b/>
          <w:sz w:val="24"/>
          <w:szCs w:val="24"/>
        </w:rPr>
        <w:t>Ереван, ул. М.</w:t>
      </w:r>
      <w:r w:rsidR="007A663E" w:rsidRPr="007A663E">
        <w:rPr>
          <w:rFonts w:ascii="GHEA Grapalat" w:hAnsi="GHEA Grapalat"/>
          <w:b/>
          <w:sz w:val="24"/>
          <w:szCs w:val="24"/>
          <w:lang w:val="hy-AM"/>
        </w:rPr>
        <w:t xml:space="preserve"> </w:t>
      </w:r>
      <w:proofErr w:type="spellStart"/>
      <w:r w:rsidR="007A663E" w:rsidRPr="007A663E">
        <w:rPr>
          <w:rFonts w:ascii="GHEA Grapalat" w:hAnsi="GHEA Grapalat"/>
          <w:b/>
          <w:sz w:val="24"/>
          <w:szCs w:val="24"/>
        </w:rPr>
        <w:t>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12:00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roofErr w:type="gramEnd"/>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 xml:space="preserve">соответствие составления и </w:t>
      </w:r>
      <w:proofErr w:type="gramStart"/>
      <w:r w:rsidRPr="00080C03">
        <w:rPr>
          <w:rFonts w:ascii="GHEA Grapalat" w:hAnsi="GHEA Grapalat"/>
        </w:rPr>
        <w:t>подачи</w:t>
      </w:r>
      <w:proofErr w:type="gramEnd"/>
      <w:r w:rsidRPr="00080C03">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б</w:t>
      </w:r>
      <w:proofErr w:type="gramEnd"/>
      <w:r w:rsidRPr="00080C03">
        <w:rPr>
          <w:rFonts w:ascii="GHEA Grapalat" w:hAnsi="GHEA Grapalat"/>
        </w:rPr>
        <w:t>.</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403AF8">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E417DA">
      <w:pPr>
        <w:widowControl w:val="0"/>
        <w:ind w:firstLine="567"/>
        <w:contextualSpacing/>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331F73">
        <w:rPr>
          <w:rFonts w:ascii="GHEA Grapalat" w:hAnsi="GHEA Grapalat"/>
        </w:rPr>
        <w:t>.</w:t>
      </w:r>
    </w:p>
    <w:p w:rsidR="00FF60C2" w:rsidRPr="00AA5BD2" w:rsidRDefault="00745561" w:rsidP="00E417DA">
      <w:pPr>
        <w:widowControl w:val="0"/>
        <w:ind w:firstLine="567"/>
        <w:contextualSpacing/>
        <w:jc w:val="both"/>
        <w:rPr>
          <w:rFonts w:ascii="GHEA Grapalat" w:hAnsi="GHEA Grapalat" w:cs="Sylfaen"/>
        </w:rPr>
      </w:pPr>
      <w:r w:rsidRPr="00C6146A">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lastRenderedPageBreak/>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C6146A">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w:t>
      </w:r>
      <w:proofErr w:type="gramStart"/>
      <w:r w:rsidR="00C13F10" w:rsidRPr="00AA5BD2">
        <w:rPr>
          <w:rFonts w:ascii="GHEA Grapalat" w:hAnsi="GHEA Grapalat"/>
          <w:sz w:val="24"/>
          <w:szCs w:val="24"/>
        </w:rPr>
        <w:t>числе</w:t>
      </w:r>
      <w:proofErr w:type="gramEnd"/>
      <w:r w:rsidR="00C13F10" w:rsidRPr="00AA5BD2">
        <w:rPr>
          <w:rFonts w:ascii="GHEA Grapalat" w:hAnsi="GHEA Grapalat"/>
          <w:sz w:val="24"/>
          <w:szCs w:val="24"/>
        </w:rPr>
        <w:t xml:space="preserve">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w:t>
      </w:r>
      <w:proofErr w:type="gramStart"/>
      <w:r w:rsidRPr="00AA5BD2">
        <w:rPr>
          <w:rFonts w:ascii="GHEA Grapalat" w:hAnsi="GHEA Grapalat"/>
          <w:sz w:val="24"/>
          <w:szCs w:val="24"/>
        </w:rPr>
        <w:t>несоответствии</w:t>
      </w:r>
      <w:proofErr w:type="gramEnd"/>
      <w:r w:rsidRPr="00AA5BD2">
        <w:rPr>
          <w:rFonts w:ascii="GHEA Grapalat" w:hAnsi="GHEA Grapalat"/>
          <w:sz w:val="24"/>
          <w:szCs w:val="24"/>
        </w:rPr>
        <w:t xml:space="preserve">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w:t>
      </w:r>
      <w:r w:rsidR="000F5EC2" w:rsidRPr="00AA5BD2">
        <w:rPr>
          <w:rFonts w:ascii="GHEA Grapalat" w:hAnsi="GHEA Grapalat"/>
          <w:sz w:val="24"/>
          <w:szCs w:val="24"/>
        </w:rPr>
        <w:lastRenderedPageBreak/>
        <w:t>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w:t>
      </w:r>
      <w:r w:rsidR="001339D6" w:rsidRPr="00C6146A">
        <w:rPr>
          <w:rFonts w:ascii="GHEA Grapalat" w:hAnsi="GHEA Grapalat"/>
        </w:rPr>
        <w:lastRenderedPageBreak/>
        <w:t>права</w:t>
      </w:r>
      <w:r w:rsidR="00FE0057">
        <w:rPr>
          <w:rFonts w:ascii="GHEA Grapalat" w:hAnsi="GHEA Grapalat"/>
        </w:rPr>
        <w:t xml:space="preserve"> участвовать в процессе закупок</w:t>
      </w:r>
      <w:r w:rsidRPr="00C6146A">
        <w:rPr>
          <w:rFonts w:ascii="GHEA Grapalat" w:hAnsi="GHEA Grapalat"/>
        </w:rPr>
        <w:t>.</w:t>
      </w:r>
      <w:proofErr w:type="gramEnd"/>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w:t>
      </w:r>
      <w:proofErr w:type="gramStart"/>
      <w:r w:rsidRPr="00AA5BD2">
        <w:rPr>
          <w:rFonts w:ascii="GHEA Grapalat" w:hAnsi="GHEA Grapalat"/>
          <w:sz w:val="24"/>
          <w:szCs w:val="24"/>
        </w:rPr>
        <w:t>,</w:t>
      </w:r>
      <w:proofErr w:type="gramEnd"/>
      <w:r w:rsidRPr="00AA5BD2">
        <w:rPr>
          <w:rFonts w:ascii="GHEA Grapalat" w:hAnsi="GHEA Grapalat"/>
          <w:sz w:val="24"/>
          <w:szCs w:val="24"/>
        </w:rPr>
        <w:t xml:space="preserve">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proofErr w:type="gramStart"/>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proofErr w:type="gramEnd"/>
      <w:r w:rsidR="00B03AF5">
        <w:rPr>
          <w:rFonts w:ascii="GHEA Grapalat" w:hAnsi="GHEA Grapalat"/>
          <w:sz w:val="24"/>
          <w:szCs w:val="24"/>
        </w:rPr>
        <w:t xml:space="preserve"> </w:t>
      </w:r>
      <w:r w:rsidR="005F53AD" w:rsidRPr="00FA0EBF">
        <w:rPr>
          <w:rFonts w:ascii="GHEA Grapalat" w:hAnsi="GHEA Grapalat"/>
          <w:sz w:val="24"/>
          <w:szCs w:val="24"/>
        </w:rPr>
        <w:t>При этом</w:t>
      </w:r>
      <w:proofErr w:type="gramStart"/>
      <w:r w:rsidR="005F53AD" w:rsidRPr="00FA0EBF">
        <w:rPr>
          <w:rFonts w:ascii="GHEA Grapalat" w:hAnsi="GHEA Grapalat"/>
          <w:sz w:val="24"/>
          <w:szCs w:val="24"/>
        </w:rPr>
        <w:t>,</w:t>
      </w:r>
      <w:proofErr w:type="gramEnd"/>
      <w:r w:rsidR="005F53AD" w:rsidRPr="00FA0EBF">
        <w:rPr>
          <w:rFonts w:ascii="GHEA Grapalat" w:hAnsi="GHEA Grapalat"/>
          <w:sz w:val="24"/>
          <w:szCs w:val="24"/>
        </w:rPr>
        <w:t xml:space="preserve">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xml:space="preserve">, </w:t>
      </w:r>
      <w:proofErr w:type="gramStart"/>
      <w:r w:rsidRPr="00C6146A">
        <w:rPr>
          <w:rFonts w:ascii="GHEA Grapalat" w:hAnsi="GHEA Grapalat"/>
        </w:rPr>
        <w:t>установленны</w:t>
      </w:r>
      <w:r w:rsidR="005B0547" w:rsidRPr="00C6146A">
        <w:rPr>
          <w:rFonts w:ascii="GHEA Grapalat" w:hAnsi="GHEA Grapalat"/>
        </w:rPr>
        <w:t>х</w:t>
      </w:r>
      <w:proofErr w:type="gramEnd"/>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 xml:space="preserve">Документы, предусмотренные подпунктом 1 настоящего пункта, представляются </w:t>
      </w:r>
      <w:proofErr w:type="gramStart"/>
      <w:r w:rsidRPr="00C6146A">
        <w:rPr>
          <w:rFonts w:ascii="GHEA Grapalat" w:hAnsi="GHEA Grapalat"/>
          <w:sz w:val="24"/>
          <w:szCs w:val="24"/>
        </w:rPr>
        <w:t>секретарю</w:t>
      </w:r>
      <w:proofErr w:type="gramEnd"/>
      <w:r w:rsidRPr="00C6146A">
        <w:rPr>
          <w:rFonts w:ascii="GHEA Grapalat" w:hAnsi="GHEA Grapalat"/>
          <w:sz w:val="24"/>
          <w:szCs w:val="24"/>
        </w:rPr>
        <w:t xml:space="preserve">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w:t>
      </w:r>
      <w:r w:rsidRPr="00C6146A">
        <w:rPr>
          <w:rFonts w:ascii="GHEA Grapalat" w:hAnsi="GHEA Grapalat"/>
          <w:sz w:val="24"/>
          <w:szCs w:val="24"/>
        </w:rPr>
        <w:lastRenderedPageBreak/>
        <w:t>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proofErr w:type="gramStart"/>
      <w:r w:rsidRPr="00C6146A">
        <w:rPr>
          <w:rFonts w:ascii="GHEA Grapalat" w:hAnsi="GHEA Grapalat"/>
          <w:sz w:val="24"/>
          <w:szCs w:val="24"/>
        </w:rPr>
        <w:t xml:space="preserve"> </w:t>
      </w:r>
      <w:r w:rsidR="005D3466" w:rsidRPr="00AA5BD2">
        <w:rPr>
          <w:rFonts w:ascii="GHEA Grapalat" w:hAnsi="GHEA Grapalat"/>
          <w:sz w:val="24"/>
          <w:szCs w:val="24"/>
        </w:rPr>
        <w:t>В</w:t>
      </w:r>
      <w:proofErr w:type="gramEnd"/>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proofErr w:type="gramStart"/>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roofErr w:type="gramEnd"/>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AA5BD2">
        <w:rPr>
          <w:rFonts w:ascii="GHEA Grapalat" w:hAnsi="GHEA Grapalat"/>
          <w:sz w:val="24"/>
          <w:szCs w:val="24"/>
        </w:rPr>
        <w:lastRenderedPageBreak/>
        <w:t>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w:t>
      </w:r>
      <w:proofErr w:type="gramStart"/>
      <w:r w:rsidRPr="00080C03">
        <w:rPr>
          <w:rFonts w:ascii="GHEA Grapalat" w:hAnsi="GHEA Grapalat"/>
        </w:rPr>
        <w:t>,</w:t>
      </w:r>
      <w:proofErr w:type="gramEnd"/>
      <w:r w:rsidRPr="00080C03">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5F7C1D" w:rsidRPr="00AA5BD2" w:rsidRDefault="005F7C1D" w:rsidP="00E417DA">
      <w:pPr>
        <w:widowControl w:val="0"/>
        <w:contextualSpacing/>
        <w:jc w:val="center"/>
        <w:rPr>
          <w:rFonts w:ascii="GHEA Grapalat" w:hAnsi="GHEA Grapalat"/>
          <w:b/>
          <w:iCs/>
        </w:rPr>
      </w:pP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lastRenderedPageBreak/>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lastRenderedPageBreak/>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w:t>
      </w:r>
      <w:r w:rsidRPr="00AA5BD2">
        <w:rPr>
          <w:rFonts w:ascii="GHEA Grapalat" w:hAnsi="GHEA Grapalat"/>
        </w:rPr>
        <w:lastRenderedPageBreak/>
        <w:t>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xml:space="preserve">, является юридически обязывающим, и может быть изменено или отменено, в том числе частично, </w:t>
      </w:r>
      <w:r w:rsidRPr="00AA5BD2">
        <w:rPr>
          <w:rFonts w:ascii="GHEA Grapalat" w:hAnsi="GHEA Grapalat"/>
        </w:rPr>
        <w:lastRenderedPageBreak/>
        <w:t>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E417DA">
      <w:pPr>
        <w:widowControl w:val="0"/>
        <w:ind w:firstLine="567"/>
        <w:contextualSpacing/>
        <w:jc w:val="center"/>
        <w:rPr>
          <w:rFonts w:ascii="GHEA Grapalat" w:hAnsi="GHEA Grapalat" w:cs="Sylfaen"/>
          <w:b/>
        </w:rPr>
      </w:pP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 xml:space="preserve">Участник заявкой представляет </w:t>
      </w:r>
      <w:proofErr w:type="gramStart"/>
      <w:r w:rsidRPr="00AA5BD2">
        <w:rPr>
          <w:rFonts w:ascii="GHEA Grapalat" w:hAnsi="GHEA Grapalat"/>
        </w:rPr>
        <w:t>утвержденные</w:t>
      </w:r>
      <w:proofErr w:type="gramEnd"/>
      <w:r w:rsidRPr="00AA5BD2">
        <w:rPr>
          <w:rFonts w:ascii="GHEA Grapalat" w:hAnsi="GHEA Grapalat"/>
        </w:rPr>
        <w:t xml:space="preserve">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proofErr w:type="gramStart"/>
      <w:r w:rsidR="006147A3" w:rsidRPr="00DB4E0F">
        <w:rPr>
          <w:rFonts w:ascii="GHEA Grapalat" w:hAnsi="GHEA Grapalat"/>
          <w:lang w:val="en-US"/>
        </w:rPr>
        <w:t>e</w:t>
      </w:r>
      <w:proofErr w:type="gramEnd"/>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1"/>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Вместо оригиналов документов, включенных в заявку, могут быть представлены </w:t>
      </w:r>
      <w:r w:rsidRPr="00AA5BD2">
        <w:rPr>
          <w:rFonts w:ascii="GHEA Grapalat" w:hAnsi="GHEA Grapalat"/>
        </w:rPr>
        <w:lastRenderedPageBreak/>
        <w:t>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proofErr w:type="gramStart"/>
      <w:r w:rsidRPr="00080C03">
        <w:rPr>
          <w:rFonts w:ascii="GHEA Grapalat" w:hAnsi="GHEA Grapalat"/>
        </w:rPr>
        <w:t>Предложения участника, относящиеся к ним документы вкладываются</w:t>
      </w:r>
      <w:proofErr w:type="gramEnd"/>
      <w:r w:rsidRPr="00080C03">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proofErr w:type="spellStart"/>
      <w:r w:rsidR="00C46F60" w:rsidRPr="00080C03">
        <w:rPr>
          <w:rFonts w:ascii="GHEA Grapalat" w:hAnsi="GHEA Grapalat"/>
          <w:b/>
          <w:sz w:val="24"/>
          <w:szCs w:val="24"/>
        </w:rPr>
        <w:t>GHAPDzB</w:t>
      </w:r>
      <w:proofErr w:type="spellEnd"/>
      <w:r w:rsidR="00C46F60" w:rsidRPr="00080C03">
        <w:rPr>
          <w:rFonts w:ascii="GHEA Grapalat" w:hAnsi="GHEA Grapalat"/>
          <w:b/>
          <w:sz w:val="24"/>
          <w:szCs w:val="24"/>
        </w:rPr>
        <w:t>-</w:t>
      </w:r>
      <w:r w:rsidR="00C46F60" w:rsidRPr="00080C03">
        <w:rPr>
          <w:rFonts w:ascii="GHEA Grapalat" w:hAnsi="GHEA Grapalat"/>
          <w:b/>
          <w:sz w:val="24"/>
          <w:szCs w:val="24"/>
          <w:lang w:val="en-GB"/>
        </w:rPr>
        <w:t>HVKAK</w:t>
      </w:r>
      <w:r w:rsidR="00C46F60" w:rsidRPr="00080C03">
        <w:rPr>
          <w:rFonts w:ascii="GHEA Grapalat" w:hAnsi="GHEA Grapalat"/>
          <w:b/>
          <w:sz w:val="24"/>
          <w:szCs w:val="24"/>
        </w:rPr>
        <w:t>-2019-</w:t>
      </w:r>
      <w:r w:rsidR="00C46F60">
        <w:rPr>
          <w:rFonts w:ascii="GHEA Grapalat" w:hAnsi="GHEA Grapalat"/>
          <w:b/>
          <w:sz w:val="24"/>
          <w:szCs w:val="24"/>
          <w:lang w:val="hy-AM"/>
        </w:rPr>
        <w:t>42</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proofErr w:type="spellStart"/>
      <w:r w:rsidRPr="00080C03">
        <w:rPr>
          <w:rFonts w:ascii="GHEA Grapalat" w:hAnsi="GHEA Grapalat"/>
          <w:b/>
        </w:rPr>
        <w:t>GHAPDzB</w:t>
      </w:r>
      <w:proofErr w:type="spellEnd"/>
      <w:r w:rsidRPr="00080C03">
        <w:rPr>
          <w:rFonts w:ascii="GHEA Grapalat" w:hAnsi="GHEA Grapalat"/>
          <w:b/>
        </w:rPr>
        <w:t>-</w:t>
      </w:r>
      <w:r w:rsidRPr="00080C03">
        <w:rPr>
          <w:rFonts w:ascii="GHEA Grapalat" w:hAnsi="GHEA Grapalat"/>
          <w:b/>
          <w:lang w:val="en-GB"/>
        </w:rPr>
        <w:t>HVKAK</w:t>
      </w:r>
      <w:r w:rsidRPr="00080C03">
        <w:rPr>
          <w:rFonts w:ascii="GHEA Grapalat" w:hAnsi="GHEA Grapalat"/>
          <w:b/>
        </w:rPr>
        <w:t>-2019-</w:t>
      </w:r>
      <w:r>
        <w:rPr>
          <w:rFonts w:ascii="GHEA Grapalat" w:hAnsi="GHEA Grapalat"/>
          <w:b/>
          <w:lang w:val="hy-AM"/>
        </w:rPr>
        <w:t>42</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proofErr w:type="spellStart"/>
      <w:r w:rsidR="00FA5A70" w:rsidRPr="00080C03">
        <w:rPr>
          <w:rFonts w:ascii="GHEA Grapalat" w:hAnsi="GHEA Grapalat"/>
          <w:b/>
        </w:rPr>
        <w:t>GHAPDzB</w:t>
      </w:r>
      <w:proofErr w:type="spellEnd"/>
      <w:r w:rsidR="00FA5A70" w:rsidRPr="00080C03">
        <w:rPr>
          <w:rFonts w:ascii="GHEA Grapalat" w:hAnsi="GHEA Grapalat"/>
          <w:b/>
        </w:rPr>
        <w:t>-</w:t>
      </w:r>
      <w:r w:rsidR="00FA5A70" w:rsidRPr="00080C03">
        <w:rPr>
          <w:rFonts w:ascii="GHEA Grapalat" w:hAnsi="GHEA Grapalat"/>
          <w:b/>
          <w:lang w:val="en-GB"/>
        </w:rPr>
        <w:t>HVKAK</w:t>
      </w:r>
      <w:r w:rsidR="00FA5A70" w:rsidRPr="00080C03">
        <w:rPr>
          <w:rFonts w:ascii="GHEA Grapalat" w:hAnsi="GHEA Grapalat"/>
          <w:b/>
        </w:rPr>
        <w:t>-2019-</w:t>
      </w:r>
      <w:r w:rsidR="00FA5A70">
        <w:rPr>
          <w:rFonts w:ascii="GHEA Grapalat" w:hAnsi="GHEA Grapalat"/>
          <w:b/>
          <w:lang w:val="hy-AM"/>
        </w:rPr>
        <w:t>42</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proofErr w:type="gramStart"/>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proofErr w:type="spellStart"/>
      <w:r w:rsidR="00FA5A70" w:rsidRPr="00080C03">
        <w:rPr>
          <w:rFonts w:ascii="GHEA Grapalat" w:hAnsi="GHEA Grapalat"/>
          <w:b/>
        </w:rPr>
        <w:t>GHAPDzB</w:t>
      </w:r>
      <w:proofErr w:type="spellEnd"/>
      <w:r w:rsidR="00FA5A70" w:rsidRPr="00080C03">
        <w:rPr>
          <w:rFonts w:ascii="GHEA Grapalat" w:hAnsi="GHEA Grapalat"/>
          <w:b/>
        </w:rPr>
        <w:t>-</w:t>
      </w:r>
      <w:r w:rsidR="00FA5A70" w:rsidRPr="00080C03">
        <w:rPr>
          <w:rFonts w:ascii="GHEA Grapalat" w:hAnsi="GHEA Grapalat"/>
          <w:b/>
          <w:lang w:val="en-GB"/>
        </w:rPr>
        <w:t>HVKAK</w:t>
      </w:r>
      <w:r w:rsidR="00FA5A70" w:rsidRPr="00080C03">
        <w:rPr>
          <w:rFonts w:ascii="GHEA Grapalat" w:hAnsi="GHEA Grapalat"/>
          <w:b/>
        </w:rPr>
        <w:t>-2019-</w:t>
      </w:r>
      <w:r w:rsidR="00FA5A70">
        <w:rPr>
          <w:rFonts w:ascii="GHEA Grapalat" w:hAnsi="GHEA Grapalat"/>
          <w:b/>
          <w:lang w:val="hy-AM"/>
        </w:rPr>
        <w:t>42</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roofErr w:type="gramEnd"/>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proofErr w:type="spellStart"/>
      <w:r w:rsidR="00EC5FDD" w:rsidRPr="00080C03">
        <w:rPr>
          <w:rFonts w:ascii="GHEA Grapalat" w:hAnsi="GHEA Grapalat"/>
          <w:b/>
        </w:rPr>
        <w:t>GHAPDzB</w:t>
      </w:r>
      <w:proofErr w:type="spellEnd"/>
      <w:r w:rsidR="00EC5FDD" w:rsidRPr="00080C03">
        <w:rPr>
          <w:rFonts w:ascii="GHEA Grapalat" w:hAnsi="GHEA Grapalat"/>
          <w:b/>
        </w:rPr>
        <w:t>-</w:t>
      </w:r>
      <w:r w:rsidR="00EC5FDD" w:rsidRPr="00080C03">
        <w:rPr>
          <w:rFonts w:ascii="GHEA Grapalat" w:hAnsi="GHEA Grapalat"/>
          <w:b/>
          <w:lang w:val="en-GB"/>
        </w:rPr>
        <w:t>HVKAK</w:t>
      </w:r>
      <w:r w:rsidR="00EC5FDD" w:rsidRPr="00080C03">
        <w:rPr>
          <w:rFonts w:ascii="GHEA Grapalat" w:hAnsi="GHEA Grapalat"/>
          <w:b/>
        </w:rPr>
        <w:t>-2019-</w:t>
      </w:r>
      <w:r w:rsidR="00EC5FDD">
        <w:rPr>
          <w:rFonts w:ascii="GHEA Grapalat" w:hAnsi="GHEA Grapalat"/>
          <w:b/>
          <w:lang w:val="hy-AM"/>
        </w:rPr>
        <w:t>42</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proofErr w:type="spellStart"/>
      <w:r w:rsidR="00EC5FDD" w:rsidRPr="00080C03">
        <w:rPr>
          <w:rFonts w:ascii="GHEA Grapalat" w:hAnsi="GHEA Grapalat"/>
          <w:b/>
        </w:rPr>
        <w:t>GHAPDzB</w:t>
      </w:r>
      <w:proofErr w:type="spellEnd"/>
      <w:r w:rsidR="00EC5FDD" w:rsidRPr="00080C03">
        <w:rPr>
          <w:rFonts w:ascii="GHEA Grapalat" w:hAnsi="GHEA Grapalat"/>
          <w:b/>
        </w:rPr>
        <w:t>-</w:t>
      </w:r>
      <w:r w:rsidR="00EC5FDD" w:rsidRPr="00080C03">
        <w:rPr>
          <w:rFonts w:ascii="GHEA Grapalat" w:hAnsi="GHEA Grapalat"/>
          <w:b/>
          <w:lang w:val="en-GB"/>
        </w:rPr>
        <w:t>HVKAK</w:t>
      </w:r>
      <w:r w:rsidR="00EC5FDD" w:rsidRPr="00080C03">
        <w:rPr>
          <w:rFonts w:ascii="GHEA Grapalat" w:hAnsi="GHEA Grapalat"/>
          <w:b/>
        </w:rPr>
        <w:t>-2019-</w:t>
      </w:r>
      <w:r w:rsidR="00EC5FDD">
        <w:rPr>
          <w:rFonts w:ascii="GHEA Grapalat" w:hAnsi="GHEA Grapalat"/>
          <w:b/>
          <w:lang w:val="hy-AM"/>
        </w:rPr>
        <w:t>42</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A91BD6" w:rsidRPr="00AA5BD2" w:rsidRDefault="00A91BD6" w:rsidP="00E417DA">
      <w:pPr>
        <w:widowControl w:val="0"/>
        <w:contextualSpacing/>
        <w:jc w:val="both"/>
        <w:rPr>
          <w:rFonts w:ascii="GHEA Grapalat" w:hAnsi="GHEA Grapalat"/>
          <w:u w:val="single"/>
        </w:rPr>
      </w:pPr>
    </w:p>
    <w:p w:rsidR="00B2572B" w:rsidRPr="00AA5BD2" w:rsidRDefault="00B2572B" w:rsidP="00E417DA">
      <w:pPr>
        <w:widowControl w:val="0"/>
        <w:ind w:left="720" w:firstLine="720"/>
        <w:contextualSpacing/>
        <w:jc w:val="both"/>
        <w:rPr>
          <w:rFonts w:ascii="GHEA Grapalat" w:hAnsi="GHEA Grapalat"/>
        </w:rPr>
      </w:pP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proofErr w:type="spellStart"/>
      <w:r w:rsidR="00044569" w:rsidRPr="00080C03">
        <w:rPr>
          <w:rFonts w:ascii="GHEA Grapalat" w:hAnsi="GHEA Grapalat"/>
          <w:b/>
          <w:sz w:val="24"/>
          <w:szCs w:val="24"/>
        </w:rPr>
        <w:t>GHAPDzB</w:t>
      </w:r>
      <w:proofErr w:type="spellEnd"/>
      <w:r w:rsidR="00044569" w:rsidRPr="00080C03">
        <w:rPr>
          <w:rFonts w:ascii="GHEA Grapalat" w:hAnsi="GHEA Grapalat"/>
          <w:b/>
          <w:sz w:val="24"/>
          <w:szCs w:val="24"/>
        </w:rPr>
        <w:t>-</w:t>
      </w:r>
      <w:r w:rsidR="00044569" w:rsidRPr="00080C03">
        <w:rPr>
          <w:rFonts w:ascii="GHEA Grapalat" w:hAnsi="GHEA Grapalat"/>
          <w:b/>
          <w:sz w:val="24"/>
          <w:szCs w:val="24"/>
          <w:lang w:val="en-GB"/>
        </w:rPr>
        <w:t>HVKAK</w:t>
      </w:r>
      <w:r w:rsidR="00044569" w:rsidRPr="00080C03">
        <w:rPr>
          <w:rFonts w:ascii="GHEA Grapalat" w:hAnsi="GHEA Grapalat"/>
          <w:b/>
          <w:sz w:val="24"/>
          <w:szCs w:val="24"/>
        </w:rPr>
        <w:t>-2019-</w:t>
      </w:r>
      <w:r w:rsidR="00044569">
        <w:rPr>
          <w:rFonts w:ascii="GHEA Grapalat" w:hAnsi="GHEA Grapalat"/>
          <w:b/>
          <w:sz w:val="24"/>
          <w:szCs w:val="24"/>
          <w:lang w:val="hy-AM"/>
        </w:rPr>
        <w:t>42</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proofErr w:type="spellStart"/>
      <w:r w:rsidR="00044569" w:rsidRPr="00080C03">
        <w:rPr>
          <w:rFonts w:ascii="GHEA Grapalat" w:hAnsi="GHEA Grapalat"/>
          <w:b/>
        </w:rPr>
        <w:t>GHAPDzB</w:t>
      </w:r>
      <w:proofErr w:type="spellEnd"/>
      <w:r w:rsidR="00044569" w:rsidRPr="00080C03">
        <w:rPr>
          <w:rFonts w:ascii="GHEA Grapalat" w:hAnsi="GHEA Grapalat"/>
          <w:b/>
        </w:rPr>
        <w:t>-</w:t>
      </w:r>
      <w:r w:rsidR="00044569" w:rsidRPr="00080C03">
        <w:rPr>
          <w:rFonts w:ascii="GHEA Grapalat" w:hAnsi="GHEA Grapalat"/>
          <w:b/>
          <w:lang w:val="en-GB"/>
        </w:rPr>
        <w:t>HVKAK</w:t>
      </w:r>
      <w:r w:rsidR="00044569" w:rsidRPr="00080C03">
        <w:rPr>
          <w:rFonts w:ascii="GHEA Grapalat" w:hAnsi="GHEA Grapalat"/>
          <w:b/>
        </w:rPr>
        <w:t>-2019-</w:t>
      </w:r>
      <w:r w:rsidR="00044569">
        <w:rPr>
          <w:rFonts w:ascii="GHEA Grapalat" w:hAnsi="GHEA Grapalat"/>
          <w:b/>
          <w:lang w:val="hy-AM"/>
        </w:rPr>
        <w:t>42</w:t>
      </w:r>
      <w:r w:rsidR="00044569" w:rsidRPr="00080C03">
        <w:rPr>
          <w:rFonts w:ascii="GHEA Grapalat" w:hAnsi="GHEA Grapalat"/>
          <w:b/>
          <w:lang w:val="hy-AM"/>
        </w:rPr>
        <w:t>»</w:t>
      </w:r>
      <w:r w:rsidR="00574405" w:rsidRPr="00AA5BD2">
        <w:rPr>
          <w:rFonts w:ascii="GHEA Grapalat" w:hAnsi="GHEA Grapalat"/>
        </w:rPr>
        <w:t xml:space="preserve">, </w:t>
      </w:r>
      <w:proofErr w:type="gramStart"/>
      <w:r w:rsidR="00574405" w:rsidRPr="00AA5BD2">
        <w:rPr>
          <w:rFonts w:ascii="GHEA Grapalat" w:hAnsi="GHEA Grapalat"/>
        </w:rPr>
        <w:t>в</w:t>
      </w:r>
      <w:proofErr w:type="gramEnd"/>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2"/>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proofErr w:type="spellStart"/>
      <w:r w:rsidR="00044569" w:rsidRPr="00080C03">
        <w:rPr>
          <w:rFonts w:ascii="GHEA Grapalat" w:hAnsi="GHEA Grapalat"/>
          <w:b/>
          <w:sz w:val="24"/>
          <w:szCs w:val="24"/>
        </w:rPr>
        <w:t>GHAPDzB</w:t>
      </w:r>
      <w:proofErr w:type="spellEnd"/>
      <w:r w:rsidR="00044569" w:rsidRPr="00080C03">
        <w:rPr>
          <w:rFonts w:ascii="GHEA Grapalat" w:hAnsi="GHEA Grapalat"/>
          <w:b/>
          <w:sz w:val="24"/>
          <w:szCs w:val="24"/>
        </w:rPr>
        <w:t>-</w:t>
      </w:r>
      <w:r w:rsidR="00044569" w:rsidRPr="00080C03">
        <w:rPr>
          <w:rFonts w:ascii="GHEA Grapalat" w:hAnsi="GHEA Grapalat"/>
          <w:b/>
          <w:sz w:val="24"/>
          <w:szCs w:val="24"/>
          <w:lang w:val="en-GB"/>
        </w:rPr>
        <w:t>HVKAK</w:t>
      </w:r>
      <w:r w:rsidR="00044569" w:rsidRPr="00080C03">
        <w:rPr>
          <w:rFonts w:ascii="GHEA Grapalat" w:hAnsi="GHEA Grapalat"/>
          <w:b/>
          <w:sz w:val="24"/>
          <w:szCs w:val="24"/>
        </w:rPr>
        <w:t>-2019-</w:t>
      </w:r>
      <w:r w:rsidR="00044569">
        <w:rPr>
          <w:rFonts w:ascii="GHEA Grapalat" w:hAnsi="GHEA Grapalat"/>
          <w:b/>
          <w:sz w:val="24"/>
          <w:szCs w:val="24"/>
          <w:lang w:val="hy-AM"/>
        </w:rPr>
        <w:t>42</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bookmarkStart w:id="2" w:name="_GoBack"/>
      <w:bookmarkEnd w:id="2"/>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proofErr w:type="spellStart"/>
      <w:r w:rsidR="00C32CAE" w:rsidRPr="00080C03">
        <w:rPr>
          <w:rFonts w:ascii="GHEA Grapalat" w:hAnsi="GHEA Grapalat"/>
          <w:b/>
        </w:rPr>
        <w:t>GHAPDzB</w:t>
      </w:r>
      <w:proofErr w:type="spellEnd"/>
      <w:r w:rsidR="00C32CAE" w:rsidRPr="00080C03">
        <w:rPr>
          <w:rFonts w:ascii="GHEA Grapalat" w:hAnsi="GHEA Grapalat"/>
          <w:b/>
        </w:rPr>
        <w:t>-</w:t>
      </w:r>
      <w:r w:rsidR="00C32CAE" w:rsidRPr="00080C03">
        <w:rPr>
          <w:rFonts w:ascii="GHEA Grapalat" w:hAnsi="GHEA Grapalat"/>
          <w:b/>
          <w:lang w:val="en-GB"/>
        </w:rPr>
        <w:t>HVKAK</w:t>
      </w:r>
      <w:r w:rsidR="00C32CAE" w:rsidRPr="00080C03">
        <w:rPr>
          <w:rFonts w:ascii="GHEA Grapalat" w:hAnsi="GHEA Grapalat"/>
          <w:b/>
        </w:rPr>
        <w:t>-2019-</w:t>
      </w:r>
      <w:r w:rsidR="00C32CAE">
        <w:rPr>
          <w:rFonts w:ascii="GHEA Grapalat" w:hAnsi="GHEA Grapalat"/>
          <w:b/>
          <w:lang w:val="hy-AM"/>
        </w:rPr>
        <w:t>42</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proofErr w:type="spellStart"/>
      <w:r w:rsidR="00C32CAE" w:rsidRPr="00080C03">
        <w:rPr>
          <w:rFonts w:ascii="GHEA Grapalat" w:hAnsi="GHEA Grapalat"/>
          <w:b/>
          <w:sz w:val="24"/>
          <w:szCs w:val="24"/>
        </w:rPr>
        <w:t>GHAPDzB</w:t>
      </w:r>
      <w:proofErr w:type="spellEnd"/>
      <w:r w:rsidR="00C32CAE" w:rsidRPr="00080C03">
        <w:rPr>
          <w:rFonts w:ascii="GHEA Grapalat" w:hAnsi="GHEA Grapalat"/>
          <w:b/>
          <w:sz w:val="24"/>
          <w:szCs w:val="24"/>
        </w:rPr>
        <w:t>-</w:t>
      </w:r>
      <w:r w:rsidR="00C32CAE" w:rsidRPr="00080C03">
        <w:rPr>
          <w:rFonts w:ascii="GHEA Grapalat" w:hAnsi="GHEA Grapalat"/>
          <w:b/>
          <w:sz w:val="24"/>
          <w:szCs w:val="24"/>
          <w:lang w:val="en-GB"/>
        </w:rPr>
        <w:t>HVKAK</w:t>
      </w:r>
      <w:r w:rsidR="00C32CAE" w:rsidRPr="00080C03">
        <w:rPr>
          <w:rFonts w:ascii="GHEA Grapalat" w:hAnsi="GHEA Grapalat"/>
          <w:b/>
          <w:sz w:val="24"/>
          <w:szCs w:val="24"/>
        </w:rPr>
        <w:t>-2019-</w:t>
      </w:r>
      <w:r w:rsidR="00C32CAE">
        <w:rPr>
          <w:rFonts w:ascii="GHEA Grapalat" w:hAnsi="GHEA Grapalat"/>
          <w:b/>
          <w:sz w:val="24"/>
          <w:szCs w:val="24"/>
          <w:lang w:val="hy-AM"/>
        </w:rPr>
        <w:t>42</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C32CAE" w:rsidRPr="00080C03">
        <w:rPr>
          <w:rFonts w:ascii="GHEA Grapalat" w:hAnsi="GHEA Grapalat"/>
          <w:b/>
          <w:lang w:val="hy-AM"/>
        </w:rPr>
        <w:t>«</w:t>
      </w:r>
      <w:proofErr w:type="spellStart"/>
      <w:r w:rsidR="00C32CAE" w:rsidRPr="00080C03">
        <w:rPr>
          <w:rFonts w:ascii="GHEA Grapalat" w:hAnsi="GHEA Grapalat"/>
          <w:b/>
        </w:rPr>
        <w:t>GHAPDzB</w:t>
      </w:r>
      <w:proofErr w:type="spellEnd"/>
      <w:r w:rsidR="00C32CAE" w:rsidRPr="00080C03">
        <w:rPr>
          <w:rFonts w:ascii="GHEA Grapalat" w:hAnsi="GHEA Grapalat"/>
          <w:b/>
        </w:rPr>
        <w:t>-</w:t>
      </w:r>
      <w:r w:rsidR="00C32CAE" w:rsidRPr="00080C03">
        <w:rPr>
          <w:rFonts w:ascii="GHEA Grapalat" w:hAnsi="GHEA Grapalat"/>
          <w:b/>
          <w:lang w:val="en-GB"/>
        </w:rPr>
        <w:t>HVKAK</w:t>
      </w:r>
      <w:r w:rsidR="00C32CAE" w:rsidRPr="00080C03">
        <w:rPr>
          <w:rFonts w:ascii="GHEA Grapalat" w:hAnsi="GHEA Grapalat"/>
          <w:b/>
        </w:rPr>
        <w:t>-2019-</w:t>
      </w:r>
      <w:r w:rsidR="00C32CAE">
        <w:rPr>
          <w:rFonts w:ascii="GHEA Grapalat" w:hAnsi="GHEA Grapalat"/>
          <w:b/>
          <w:lang w:val="hy-AM"/>
        </w:rPr>
        <w:t>42</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proofErr w:type="spellStart"/>
      <w:r w:rsidR="00C32CAE" w:rsidRPr="00080C03">
        <w:rPr>
          <w:rFonts w:ascii="GHEA Grapalat" w:hAnsi="GHEA Grapalat"/>
          <w:b/>
          <w:sz w:val="24"/>
          <w:szCs w:val="24"/>
        </w:rPr>
        <w:t>GHAPDzB</w:t>
      </w:r>
      <w:proofErr w:type="spellEnd"/>
      <w:r w:rsidR="00C32CAE" w:rsidRPr="00080C03">
        <w:rPr>
          <w:rFonts w:ascii="GHEA Grapalat" w:hAnsi="GHEA Grapalat"/>
          <w:b/>
          <w:sz w:val="24"/>
          <w:szCs w:val="24"/>
        </w:rPr>
        <w:t>-</w:t>
      </w:r>
      <w:r w:rsidR="00C32CAE" w:rsidRPr="00080C03">
        <w:rPr>
          <w:rFonts w:ascii="GHEA Grapalat" w:hAnsi="GHEA Grapalat"/>
          <w:b/>
          <w:sz w:val="24"/>
          <w:szCs w:val="24"/>
          <w:lang w:val="en-GB"/>
        </w:rPr>
        <w:t>HVKAK</w:t>
      </w:r>
      <w:r w:rsidR="00C32CAE" w:rsidRPr="00080C03">
        <w:rPr>
          <w:rFonts w:ascii="GHEA Grapalat" w:hAnsi="GHEA Grapalat"/>
          <w:b/>
          <w:sz w:val="24"/>
          <w:szCs w:val="24"/>
        </w:rPr>
        <w:t>-2019-</w:t>
      </w:r>
      <w:r w:rsidR="00C32CAE">
        <w:rPr>
          <w:rFonts w:ascii="GHEA Grapalat" w:hAnsi="GHEA Grapalat"/>
          <w:b/>
          <w:sz w:val="24"/>
          <w:szCs w:val="24"/>
          <w:lang w:val="hy-AM"/>
        </w:rPr>
        <w:t>42</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C32CAE" w:rsidRPr="00C32CAE">
        <w:rPr>
          <w:rFonts w:ascii="GHEA Grapalat" w:hAnsi="GHEA Grapalat"/>
          <w:b/>
        </w:rPr>
        <w:t>ВСПОМОГАТЕЛЬНЫХ АКСЕССУАРОВ ДЛЯ МЕДИЦИНСКОГО ОБОРУДОВАНИЯ</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lastRenderedPageBreak/>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3"/>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C07B47" w:rsidRDefault="00606A9F" w:rsidP="00E417DA">
      <w:pPr>
        <w:widowControl w:val="0"/>
        <w:tabs>
          <w:tab w:val="left" w:pos="1134"/>
        </w:tabs>
        <w:ind w:firstLine="567"/>
        <w:contextualSpacing/>
        <w:jc w:val="both"/>
        <w:rPr>
          <w:rFonts w:ascii="GHEA Grapalat" w:hAnsi="GHEA Grapalat" w:cs="Sylfaen"/>
          <w:lang w:val="hy-AM"/>
        </w:rPr>
      </w:pPr>
      <w:r w:rsidRPr="00AA5BD2">
        <w:rPr>
          <w:rFonts w:ascii="GHEA Grapalat" w:hAnsi="GHEA Grapalat"/>
        </w:rPr>
        <w:t>4.2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Для товаров, являющихся основным средством, гарантийным сроком устанавливается </w:t>
      </w:r>
      <w:r w:rsidR="00F52E8D">
        <w:rPr>
          <w:rFonts w:ascii="GHEA Grapalat" w:hAnsi="GHEA Grapalat"/>
          <w:lang w:val="hy-AM"/>
        </w:rPr>
        <w:t>365</w:t>
      </w:r>
      <w:r w:rsidRPr="00AA5BD2">
        <w:rPr>
          <w:rFonts w:ascii="GHEA Grapalat" w:hAnsi="GHEA Grapalat"/>
        </w:rPr>
        <w:t xml:space="preserve"> календарных дней со дня, следующего за днем принятия товара Покупателе</w:t>
      </w:r>
      <w:r w:rsidR="00561617" w:rsidRPr="00AA5BD2">
        <w:rPr>
          <w:rFonts w:ascii="GHEA Grapalat" w:hAnsi="GHEA Grapalat"/>
        </w:rPr>
        <w:t xml:space="preserve">м. </w:t>
      </w:r>
      <w:r w:rsidRPr="00AA5BD2">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C07B47">
        <w:rPr>
          <w:rFonts w:ascii="GHEA Grapalat" w:hAnsi="GHEA Grapalat"/>
          <w:lang w:val="hy-AM"/>
        </w:rPr>
        <w:t>.</w:t>
      </w: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w:t>
      </w:r>
      <w:proofErr w:type="gramStart"/>
      <w:r w:rsidRPr="00080C03">
        <w:rPr>
          <w:rFonts w:ascii="GHEA Grapalat" w:hAnsi="GHEA Grapalat"/>
        </w:rPr>
        <w:t>рабочего дня, следующего за днем получения акта приема-передачи представляет</w:t>
      </w:r>
      <w:proofErr w:type="gramEnd"/>
      <w:r w:rsidRPr="00080C03">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Изменения и дополнения могут быть внесены в договор исключительно с </w:t>
      </w:r>
      <w:r w:rsidRPr="00AA5BD2">
        <w:rPr>
          <w:rFonts w:ascii="GHEA Grapalat" w:hAnsi="GHEA Grapalat"/>
        </w:rPr>
        <w:lastRenderedPageBreak/>
        <w:t>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4"/>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5"/>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AA5BD2">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1513A7" w:rsidRDefault="00606A9F" w:rsidP="00E417DA">
      <w:pPr>
        <w:widowControl w:val="0"/>
        <w:tabs>
          <w:tab w:val="left" w:pos="1276"/>
        </w:tabs>
        <w:ind w:firstLine="567"/>
        <w:contextualSpacing/>
        <w:jc w:val="both"/>
        <w:rPr>
          <w:rFonts w:ascii="GHEA Grapalat" w:hAnsi="GHEA Grapalat"/>
          <w:b/>
        </w:rPr>
      </w:pPr>
      <w:r w:rsidRPr="001513A7">
        <w:rPr>
          <w:rFonts w:ascii="GHEA Grapalat" w:hAnsi="GHEA Grapalat"/>
          <w:b/>
        </w:rPr>
        <w:t>8.15</w:t>
      </w:r>
      <w:r w:rsidR="000D4651" w:rsidRPr="001513A7">
        <w:rPr>
          <w:rFonts w:ascii="GHEA Grapalat" w:hAnsi="GHEA Grapalat"/>
          <w:b/>
        </w:rPr>
        <w:t>.</w:t>
      </w:r>
      <w:r w:rsidR="000D4651" w:rsidRPr="001513A7">
        <w:rPr>
          <w:rFonts w:ascii="GHEA Grapalat" w:hAnsi="GHEA Grapalat"/>
          <w:b/>
        </w:rPr>
        <w:tab/>
      </w:r>
      <w:r w:rsidRPr="001513A7">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1513A7">
        <w:rPr>
          <w:rStyle w:val="FootnoteReference"/>
          <w:rFonts w:ascii="GHEA Grapalat" w:hAnsi="GHEA Grapalat"/>
          <w:b/>
        </w:rPr>
        <w:footnoteReference w:customMarkFollows="1" w:id="6"/>
        <w:t>24</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7"/>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proofErr w:type="spellStart"/>
      <w:r w:rsidR="000357A5" w:rsidRPr="00080C03">
        <w:rPr>
          <w:rFonts w:ascii="GHEA Grapalat" w:hAnsi="GHEA Grapalat"/>
          <w:b/>
          <w:sz w:val="24"/>
          <w:szCs w:val="24"/>
        </w:rPr>
        <w:t>GHAPDzB</w:t>
      </w:r>
      <w:proofErr w:type="spellEnd"/>
      <w:r w:rsidR="000357A5" w:rsidRPr="00080C03">
        <w:rPr>
          <w:rFonts w:ascii="GHEA Grapalat" w:hAnsi="GHEA Grapalat"/>
          <w:b/>
          <w:sz w:val="24"/>
          <w:szCs w:val="24"/>
        </w:rPr>
        <w:t>-</w:t>
      </w:r>
      <w:r w:rsidR="000357A5" w:rsidRPr="00080C03">
        <w:rPr>
          <w:rFonts w:ascii="GHEA Grapalat" w:hAnsi="GHEA Grapalat"/>
          <w:b/>
          <w:sz w:val="24"/>
          <w:szCs w:val="24"/>
          <w:lang w:val="en-GB"/>
        </w:rPr>
        <w:t>HVKAK</w:t>
      </w:r>
      <w:r w:rsidR="000357A5" w:rsidRPr="00080C03">
        <w:rPr>
          <w:rFonts w:ascii="GHEA Grapalat" w:hAnsi="GHEA Grapalat"/>
          <w:b/>
          <w:sz w:val="24"/>
          <w:szCs w:val="24"/>
        </w:rPr>
        <w:t>-2019-</w:t>
      </w:r>
      <w:r w:rsidR="000357A5">
        <w:rPr>
          <w:rFonts w:ascii="GHEA Grapalat" w:hAnsi="GHEA Grapalat"/>
          <w:b/>
          <w:sz w:val="24"/>
          <w:szCs w:val="24"/>
          <w:lang w:val="hy-AM"/>
        </w:rPr>
        <w:t>42</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proofErr w:type="spellStart"/>
      <w:r w:rsidR="000357A5" w:rsidRPr="00080C03">
        <w:rPr>
          <w:rFonts w:ascii="GHEA Grapalat" w:hAnsi="GHEA Grapalat"/>
          <w:b/>
        </w:rPr>
        <w:t>GHAPDzB</w:t>
      </w:r>
      <w:proofErr w:type="spellEnd"/>
      <w:r w:rsidR="000357A5" w:rsidRPr="00080C03">
        <w:rPr>
          <w:rFonts w:ascii="GHEA Grapalat" w:hAnsi="GHEA Grapalat"/>
          <w:b/>
        </w:rPr>
        <w:t>-</w:t>
      </w:r>
      <w:r w:rsidR="000357A5" w:rsidRPr="00080C03">
        <w:rPr>
          <w:rFonts w:ascii="GHEA Grapalat" w:hAnsi="GHEA Grapalat"/>
          <w:b/>
          <w:lang w:val="en-GB"/>
        </w:rPr>
        <w:t>HVKAK</w:t>
      </w:r>
      <w:r w:rsidR="000357A5" w:rsidRPr="00080C03">
        <w:rPr>
          <w:rFonts w:ascii="GHEA Grapalat" w:hAnsi="GHEA Grapalat"/>
          <w:b/>
        </w:rPr>
        <w:t>-2019-</w:t>
      </w:r>
      <w:r w:rsidR="008A0E18">
        <w:rPr>
          <w:rFonts w:ascii="GHEA Grapalat" w:hAnsi="GHEA Grapalat"/>
          <w:b/>
        </w:rPr>
        <w:t>42</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proofErr w:type="spellStart"/>
      <w:r w:rsidR="008A0E18" w:rsidRPr="00080C03">
        <w:rPr>
          <w:rFonts w:ascii="GHEA Grapalat" w:hAnsi="GHEA Grapalat"/>
          <w:b/>
        </w:rPr>
        <w:t>GHAPDzB</w:t>
      </w:r>
      <w:proofErr w:type="spellEnd"/>
      <w:r w:rsidR="008A0E18" w:rsidRPr="00080C03">
        <w:rPr>
          <w:rFonts w:ascii="GHEA Grapalat" w:hAnsi="GHEA Grapalat"/>
          <w:b/>
        </w:rPr>
        <w:t>-</w:t>
      </w:r>
      <w:r w:rsidR="008A0E18" w:rsidRPr="00080C03">
        <w:rPr>
          <w:rFonts w:ascii="GHEA Grapalat" w:hAnsi="GHEA Grapalat"/>
          <w:b/>
          <w:lang w:val="en-GB"/>
        </w:rPr>
        <w:t>HVKAK</w:t>
      </w:r>
      <w:r w:rsidR="008A0E18" w:rsidRPr="00080C03">
        <w:rPr>
          <w:rFonts w:ascii="GHEA Grapalat" w:hAnsi="GHEA Grapalat"/>
          <w:b/>
        </w:rPr>
        <w:t>-2019-</w:t>
      </w:r>
      <w:r w:rsidR="008A0E18">
        <w:rPr>
          <w:rFonts w:ascii="GHEA Grapalat" w:hAnsi="GHEA Grapalat"/>
          <w:b/>
        </w:rPr>
        <w:t>42</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proofErr w:type="spellStart"/>
      <w:r w:rsidR="008A0E18" w:rsidRPr="00080C03">
        <w:rPr>
          <w:rFonts w:ascii="GHEA Grapalat" w:hAnsi="GHEA Grapalat"/>
          <w:b/>
          <w:sz w:val="24"/>
          <w:szCs w:val="24"/>
        </w:rPr>
        <w:t>GHAPDzB</w:t>
      </w:r>
      <w:proofErr w:type="spellEnd"/>
      <w:r w:rsidR="008A0E18" w:rsidRPr="00080C03">
        <w:rPr>
          <w:rFonts w:ascii="GHEA Grapalat" w:hAnsi="GHEA Grapalat"/>
          <w:b/>
          <w:sz w:val="24"/>
          <w:szCs w:val="24"/>
        </w:rPr>
        <w:t>-</w:t>
      </w:r>
      <w:r w:rsidR="008A0E18" w:rsidRPr="00080C03">
        <w:rPr>
          <w:rFonts w:ascii="GHEA Grapalat" w:hAnsi="GHEA Grapalat"/>
          <w:b/>
          <w:sz w:val="24"/>
          <w:szCs w:val="24"/>
          <w:lang w:val="en-GB"/>
        </w:rPr>
        <w:t>HVKAK</w:t>
      </w:r>
      <w:r w:rsidR="008A0E18" w:rsidRPr="00080C03">
        <w:rPr>
          <w:rFonts w:ascii="GHEA Grapalat" w:hAnsi="GHEA Grapalat"/>
          <w:b/>
          <w:sz w:val="24"/>
          <w:szCs w:val="24"/>
        </w:rPr>
        <w:t>-2019-</w:t>
      </w:r>
      <w:r w:rsidR="008A0E18">
        <w:rPr>
          <w:rFonts w:ascii="GHEA Grapalat" w:hAnsi="GHEA Grapalat"/>
          <w:b/>
          <w:sz w:val="24"/>
          <w:szCs w:val="24"/>
        </w:rPr>
        <w:t>42</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proofErr w:type="spellStart"/>
      <w:r w:rsidR="008A0E18" w:rsidRPr="00080C03">
        <w:rPr>
          <w:rFonts w:ascii="GHEA Grapalat" w:hAnsi="GHEA Grapalat"/>
          <w:b/>
        </w:rPr>
        <w:t>GHAPDzB</w:t>
      </w:r>
      <w:proofErr w:type="spellEnd"/>
      <w:r w:rsidR="008A0E18" w:rsidRPr="00080C03">
        <w:rPr>
          <w:rFonts w:ascii="GHEA Grapalat" w:hAnsi="GHEA Grapalat"/>
          <w:b/>
        </w:rPr>
        <w:t>-</w:t>
      </w:r>
      <w:r w:rsidR="008A0E18" w:rsidRPr="00080C03">
        <w:rPr>
          <w:rFonts w:ascii="GHEA Grapalat" w:hAnsi="GHEA Grapalat"/>
          <w:b/>
          <w:lang w:val="en-GB"/>
        </w:rPr>
        <w:t>HVKAK</w:t>
      </w:r>
      <w:r w:rsidR="008A0E18" w:rsidRPr="00080C03">
        <w:rPr>
          <w:rFonts w:ascii="GHEA Grapalat" w:hAnsi="GHEA Grapalat"/>
          <w:b/>
        </w:rPr>
        <w:t>-2019-</w:t>
      </w:r>
      <w:r w:rsidR="008A0E18">
        <w:rPr>
          <w:rFonts w:ascii="GHEA Grapalat" w:hAnsi="GHEA Grapalat"/>
          <w:b/>
        </w:rPr>
        <w:t>42</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8"/>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proofErr w:type="spellStart"/>
      <w:r w:rsidR="00E504F3" w:rsidRPr="00080C03">
        <w:rPr>
          <w:rFonts w:ascii="GHEA Grapalat" w:hAnsi="GHEA Grapalat"/>
          <w:b/>
        </w:rPr>
        <w:t>GHAPDzB</w:t>
      </w:r>
      <w:proofErr w:type="spellEnd"/>
      <w:r w:rsidR="00E504F3" w:rsidRPr="00080C03">
        <w:rPr>
          <w:rFonts w:ascii="GHEA Grapalat" w:hAnsi="GHEA Grapalat"/>
          <w:b/>
        </w:rPr>
        <w:t>-</w:t>
      </w:r>
      <w:r w:rsidR="00E504F3" w:rsidRPr="00080C03">
        <w:rPr>
          <w:rFonts w:ascii="GHEA Grapalat" w:hAnsi="GHEA Grapalat"/>
          <w:b/>
          <w:lang w:val="en-GB"/>
        </w:rPr>
        <w:t>HVKAK</w:t>
      </w:r>
      <w:r w:rsidR="00E504F3" w:rsidRPr="00080C03">
        <w:rPr>
          <w:rFonts w:ascii="GHEA Grapalat" w:hAnsi="GHEA Grapalat"/>
          <w:b/>
        </w:rPr>
        <w:t>-2019-</w:t>
      </w:r>
      <w:r w:rsidR="00E504F3">
        <w:rPr>
          <w:rFonts w:ascii="GHEA Grapalat" w:hAnsi="GHEA Grapalat"/>
          <w:b/>
        </w:rPr>
        <w:t>42</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9"/>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8A8" w:rsidRDefault="00FE58A8">
      <w:r>
        <w:separator/>
      </w:r>
    </w:p>
  </w:endnote>
  <w:endnote w:type="continuationSeparator" w:id="0">
    <w:p w:rsidR="00FE58A8" w:rsidRDefault="00FE58A8">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FE58A8" w:rsidRPr="00FF02AE" w:rsidRDefault="00BB484F"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FE58A8"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CA0FD2">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8A8" w:rsidRDefault="00FE58A8">
      <w:r>
        <w:separator/>
      </w:r>
    </w:p>
  </w:footnote>
  <w:footnote w:type="continuationSeparator" w:id="0">
    <w:p w:rsidR="00FE58A8" w:rsidRDefault="00FE58A8">
      <w:r>
        <w:continuationSeparator/>
      </w:r>
    </w:p>
  </w:footnote>
  <w:footnote w:id="1">
    <w:p w:rsidR="00FE58A8" w:rsidRPr="00C6146A" w:rsidRDefault="00FE58A8">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FE58A8" w:rsidRPr="00F653BC" w:rsidRDefault="00FE58A8"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FE58A8" w:rsidRPr="00C6146A" w:rsidRDefault="00FE58A8">
      <w:pPr>
        <w:pStyle w:val="FootnoteText"/>
        <w:rPr>
          <w:rFonts w:asciiTheme="minorHAnsi" w:hAnsiTheme="minorHAnsi"/>
        </w:rPr>
      </w:pPr>
    </w:p>
  </w:footnote>
  <w:footnote w:id="3">
    <w:p w:rsidR="00FE58A8" w:rsidRPr="00C6146A" w:rsidRDefault="00FE58A8">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FE58A8" w:rsidRPr="00C6146A" w:rsidRDefault="00FE58A8">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FE58A8" w:rsidRPr="00F653BC" w:rsidRDefault="00FE58A8"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E58A8" w:rsidRPr="00C6146A" w:rsidRDefault="00FE58A8">
      <w:pPr>
        <w:pStyle w:val="FootnoteText"/>
        <w:rPr>
          <w:rFonts w:asciiTheme="minorHAnsi" w:hAnsiTheme="minorHAnsi"/>
          <w:lang w:val="hy-AM"/>
        </w:rPr>
      </w:pPr>
    </w:p>
  </w:footnote>
  <w:footnote w:id="6">
    <w:p w:rsidR="00FE58A8" w:rsidRPr="00C6146A" w:rsidRDefault="00FE58A8"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FE58A8" w:rsidRPr="00F653BC" w:rsidRDefault="00FE58A8"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8">
    <w:p w:rsidR="00FE58A8" w:rsidRPr="00F653BC" w:rsidRDefault="00FE58A8" w:rsidP="00F653BC">
      <w:pPr>
        <w:pStyle w:val="FootnoteText"/>
        <w:jc w:val="both"/>
        <w:rPr>
          <w:rFonts w:ascii="GHEA Grapalat" w:hAnsi="GHEA Grapalat"/>
        </w:rPr>
      </w:pPr>
    </w:p>
  </w:footnote>
  <w:footnote w:id="9">
    <w:p w:rsidR="00FE58A8" w:rsidRPr="00DA3A61" w:rsidRDefault="00FE58A8"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E58A8" w:rsidRPr="00C6146A" w:rsidRDefault="00FE58A8">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E4C"/>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D0"/>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225"/>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42C3"/>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17DA"/>
    <w:rsid w:val="00E4239E"/>
    <w:rsid w:val="00E42FEB"/>
    <w:rsid w:val="00E430BF"/>
    <w:rsid w:val="00E43C2F"/>
    <w:rsid w:val="00E43CEB"/>
    <w:rsid w:val="00E45007"/>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14CF"/>
    <w:rsid w:val="00F9158E"/>
    <w:rsid w:val="00F930CD"/>
    <w:rsid w:val="00F932ED"/>
    <w:rsid w:val="00F93C32"/>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37D2D-170B-48DC-98F1-B7334313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3302</TotalTime>
  <Pages>51</Pages>
  <Words>12706</Words>
  <Characters>92207</Characters>
  <Application>Microsoft Office Word</Application>
  <DocSecurity>0</DocSecurity>
  <Lines>768</Lines>
  <Paragraphs>209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104704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419</cp:revision>
  <cp:lastPrinted>2017-05-25T08:10:00Z</cp:lastPrinted>
  <dcterms:created xsi:type="dcterms:W3CDTF">2018-09-19T06:54:00Z</dcterms:created>
  <dcterms:modified xsi:type="dcterms:W3CDTF">2019-07-18T07:33:00Z</dcterms:modified>
</cp:coreProperties>
</file>