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 xml:space="preserve">ՀՀ ֆինանսների նախարարի </w:t>
      </w:r>
      <w:r w:rsidR="00C65AF3">
        <w:rPr>
          <w:rFonts w:ascii="GHEA Grapalat" w:hAnsi="GHEA Grapalat" w:cs="Sylfaen"/>
          <w:i/>
          <w:sz w:val="16"/>
          <w:lang w:val="hy-AM"/>
        </w:rPr>
        <w:t>202</w:t>
      </w:r>
      <w:r w:rsidR="009520F0">
        <w:rPr>
          <w:rFonts w:ascii="GHEA Grapalat" w:hAnsi="GHEA Grapalat" w:cs="Sylfaen"/>
          <w:i/>
          <w:sz w:val="16"/>
          <w:lang w:val="en-GB"/>
        </w:rPr>
        <w:t>2</w:t>
      </w:r>
      <w:r w:rsidRPr="00D908D4">
        <w:rPr>
          <w:rFonts w:ascii="GHEA Grapalat" w:hAnsi="GHEA Grapalat" w:cs="Sylfaen"/>
          <w:i/>
          <w:sz w:val="16"/>
          <w:lang w:val="hy-AM"/>
        </w:rPr>
        <w:t xml:space="preserve">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3C06E4"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w:t>
      </w:r>
      <w:r w:rsidRPr="003C06E4">
        <w:rPr>
          <w:rFonts w:ascii="GHEA Grapalat" w:hAnsi="GHEA Grapalat"/>
          <w:i w:val="0"/>
          <w:lang w:val="af-ZA"/>
        </w:rPr>
        <w:t xml:space="preserve">տեքստը հաստատված է </w:t>
      </w:r>
      <w:r w:rsidR="00C0193C" w:rsidRPr="003C06E4">
        <w:rPr>
          <w:rFonts w:ascii="GHEA Grapalat" w:hAnsi="GHEA Grapalat"/>
          <w:i w:val="0"/>
          <w:lang w:val="af-ZA"/>
        </w:rPr>
        <w:t xml:space="preserve">գնահատող </w:t>
      </w:r>
      <w:r w:rsidRPr="003C06E4">
        <w:rPr>
          <w:rFonts w:ascii="GHEA Grapalat" w:hAnsi="GHEA Grapalat"/>
          <w:i w:val="0"/>
          <w:lang w:val="af-ZA"/>
        </w:rPr>
        <w:t>հանձնաժողովի</w:t>
      </w:r>
    </w:p>
    <w:p w:rsidR="0091042F" w:rsidRPr="003C06E4" w:rsidRDefault="00C65AF3" w:rsidP="00D21F8D">
      <w:pPr>
        <w:pStyle w:val="BodyTextIndent"/>
        <w:spacing w:line="240" w:lineRule="auto"/>
        <w:jc w:val="center"/>
        <w:rPr>
          <w:rFonts w:ascii="GHEA Grapalat" w:hAnsi="GHEA Grapalat"/>
          <w:b/>
          <w:i w:val="0"/>
          <w:lang w:val="af-ZA"/>
        </w:rPr>
      </w:pPr>
      <w:r>
        <w:rPr>
          <w:rFonts w:ascii="GHEA Grapalat" w:hAnsi="GHEA Grapalat"/>
          <w:b/>
          <w:i w:val="0"/>
          <w:lang w:val="af-ZA"/>
        </w:rPr>
        <w:t>2023</w:t>
      </w:r>
      <w:r w:rsidR="00F5653D" w:rsidRPr="003C06E4">
        <w:rPr>
          <w:rFonts w:ascii="GHEA Grapalat" w:hAnsi="GHEA Grapalat"/>
          <w:b/>
          <w:i w:val="0"/>
          <w:lang w:val="af-ZA"/>
        </w:rPr>
        <w:t xml:space="preserve"> </w:t>
      </w:r>
      <w:r w:rsidR="00642EFE" w:rsidRPr="003C06E4">
        <w:rPr>
          <w:rFonts w:ascii="GHEA Grapalat" w:hAnsi="GHEA Grapalat"/>
          <w:b/>
          <w:i w:val="0"/>
          <w:lang w:val="af-ZA"/>
        </w:rPr>
        <w:t xml:space="preserve">թվականի </w:t>
      </w:r>
      <w:r w:rsidR="00296515">
        <w:rPr>
          <w:rFonts w:ascii="GHEA Grapalat" w:hAnsi="GHEA Grapalat"/>
          <w:b/>
          <w:i w:val="0"/>
          <w:lang w:val="af-ZA"/>
        </w:rPr>
        <w:t>հունիսի 01</w:t>
      </w:r>
      <w:r w:rsidR="00F8305C" w:rsidRPr="003C06E4">
        <w:rPr>
          <w:rFonts w:ascii="GHEA Grapalat" w:hAnsi="GHEA Grapalat"/>
          <w:b/>
          <w:i w:val="0"/>
          <w:lang w:val="af-ZA"/>
        </w:rPr>
        <w:t>-ի</w:t>
      </w:r>
      <w:r w:rsidR="00642EFE" w:rsidRPr="003C06E4">
        <w:rPr>
          <w:rFonts w:ascii="GHEA Grapalat" w:hAnsi="GHEA Grapalat"/>
          <w:b/>
          <w:i w:val="0"/>
          <w:lang w:val="af-ZA"/>
        </w:rPr>
        <w:t xml:space="preserve"> </w:t>
      </w:r>
      <w:r w:rsidR="00F8305C" w:rsidRPr="003C06E4">
        <w:rPr>
          <w:rFonts w:ascii="GHEA Grapalat" w:hAnsi="GHEA Grapalat"/>
          <w:b/>
          <w:i w:val="0"/>
          <w:lang w:val="af-ZA"/>
        </w:rPr>
        <w:t>թիվ 1</w:t>
      </w:r>
      <w:r w:rsidR="003C53D4" w:rsidRPr="003C06E4">
        <w:rPr>
          <w:rFonts w:ascii="GHEA Grapalat" w:hAnsi="GHEA Grapalat"/>
          <w:b/>
          <w:i w:val="0"/>
          <w:lang w:val="af-ZA"/>
        </w:rPr>
        <w:t xml:space="preserve"> </w:t>
      </w:r>
      <w:r w:rsidR="00642EFE" w:rsidRPr="003C06E4">
        <w:rPr>
          <w:rFonts w:ascii="GHEA Grapalat" w:hAnsi="GHEA Grapalat"/>
          <w:b/>
          <w:i w:val="0"/>
          <w:lang w:val="af-ZA"/>
        </w:rPr>
        <w:t xml:space="preserve">որոշմամբ </w:t>
      </w:r>
    </w:p>
    <w:p w:rsidR="0091042F" w:rsidRPr="003C06E4" w:rsidRDefault="0091042F" w:rsidP="00EF3662">
      <w:pPr>
        <w:pStyle w:val="BodyTextIndent"/>
        <w:spacing w:line="240" w:lineRule="auto"/>
        <w:jc w:val="center"/>
        <w:rPr>
          <w:rFonts w:ascii="GHEA Grapalat" w:hAnsi="GHEA Grapalat"/>
          <w:i w:val="0"/>
          <w:lang w:val="af-ZA"/>
        </w:rPr>
      </w:pPr>
    </w:p>
    <w:p w:rsidR="0091042F" w:rsidRPr="003C06E4" w:rsidRDefault="00496E18" w:rsidP="00EF3662">
      <w:pPr>
        <w:pStyle w:val="BodyTextIndent"/>
        <w:spacing w:line="240" w:lineRule="auto"/>
        <w:jc w:val="center"/>
        <w:rPr>
          <w:rFonts w:ascii="GHEA Grapalat" w:hAnsi="GHEA Grapalat"/>
          <w:i w:val="0"/>
          <w:lang w:val="af-ZA"/>
        </w:rPr>
      </w:pPr>
      <w:r w:rsidRPr="003C06E4">
        <w:rPr>
          <w:rFonts w:ascii="GHEA Grapalat" w:hAnsi="GHEA Grapalat"/>
          <w:i w:val="0"/>
          <w:lang w:val="af-ZA"/>
        </w:rPr>
        <w:t xml:space="preserve">Ընթացակարգի </w:t>
      </w:r>
      <w:r w:rsidR="00642EFE" w:rsidRPr="003C06E4">
        <w:rPr>
          <w:rFonts w:ascii="GHEA Grapalat" w:hAnsi="GHEA Grapalat"/>
          <w:i w:val="0"/>
          <w:lang w:val="af-ZA"/>
        </w:rPr>
        <w:t>ծածկագիրը`</w:t>
      </w:r>
      <w:r w:rsidR="0091042F" w:rsidRPr="003C06E4">
        <w:rPr>
          <w:rFonts w:ascii="GHEA Grapalat" w:hAnsi="GHEA Grapalat"/>
          <w:i w:val="0"/>
          <w:lang w:val="af-ZA"/>
        </w:rPr>
        <w:t xml:space="preserve"> </w:t>
      </w:r>
      <w:r w:rsidR="00316381" w:rsidRPr="003C06E4">
        <w:rPr>
          <w:rFonts w:ascii="GHEA Grapalat" w:hAnsi="GHEA Grapalat"/>
          <w:i w:val="0"/>
          <w:lang w:val="af-ZA"/>
        </w:rPr>
        <w:t xml:space="preserve"> </w:t>
      </w:r>
      <w:r w:rsidR="00DE24BA" w:rsidRPr="003C06E4">
        <w:rPr>
          <w:rFonts w:ascii="GHEA Grapalat" w:hAnsi="GHEA Grapalat"/>
          <w:b/>
          <w:i w:val="0"/>
          <w:lang w:val="hy-AM"/>
        </w:rPr>
        <w:t>«</w:t>
      </w:r>
      <w:r w:rsidR="00B862D2">
        <w:rPr>
          <w:rFonts w:ascii="GHEA Grapalat" w:hAnsi="GHEA Grapalat"/>
          <w:b/>
          <w:i w:val="0"/>
          <w:lang w:val="af-ZA"/>
        </w:rPr>
        <w:t>ԳՀԱՊՁԲ-ՀՎԿԱԿ-2023-35</w:t>
      </w:r>
      <w:r w:rsidR="00DE24BA" w:rsidRPr="003C06E4">
        <w:rPr>
          <w:rFonts w:ascii="GHEA Grapalat" w:hAnsi="GHEA Grapalat"/>
          <w:b/>
          <w:i w:val="0"/>
          <w:lang w:val="hy-AM"/>
        </w:rPr>
        <w:t>»</w:t>
      </w:r>
      <w:r w:rsidR="009F18D0" w:rsidRPr="003C06E4">
        <w:rPr>
          <w:rFonts w:ascii="GHEA Grapalat" w:hAnsi="GHEA Grapalat"/>
          <w:i w:val="0"/>
          <w:u w:val="single"/>
          <w:lang w:val="af-ZA"/>
        </w:rPr>
        <w:t xml:space="preserve">        </w:t>
      </w:r>
    </w:p>
    <w:p w:rsidR="0091042F" w:rsidRPr="003C06E4" w:rsidRDefault="0091042F" w:rsidP="00EF3662">
      <w:pPr>
        <w:pStyle w:val="BodyTextIndent"/>
        <w:spacing w:line="240" w:lineRule="auto"/>
        <w:rPr>
          <w:rFonts w:ascii="GHEA Grapalat" w:hAnsi="GHEA Grapalat"/>
          <w:i w:val="0"/>
          <w:lang w:val="af-ZA"/>
        </w:rPr>
      </w:pPr>
    </w:p>
    <w:p w:rsidR="00642EFE" w:rsidRPr="003C06E4" w:rsidRDefault="00642EFE" w:rsidP="00DE24BA">
      <w:pPr>
        <w:pStyle w:val="BodyTextIndent"/>
        <w:spacing w:line="240" w:lineRule="auto"/>
        <w:ind w:firstLine="708"/>
        <w:jc w:val="left"/>
        <w:rPr>
          <w:rFonts w:ascii="GHEA Grapalat" w:hAnsi="GHEA Grapalat"/>
          <w:i w:val="0"/>
          <w:lang w:val="af-ZA"/>
        </w:rPr>
      </w:pPr>
      <w:r w:rsidRPr="003C06E4">
        <w:rPr>
          <w:rFonts w:ascii="GHEA Grapalat" w:hAnsi="GHEA Grapalat"/>
          <w:i w:val="0"/>
          <w:lang w:val="af-ZA"/>
        </w:rPr>
        <w:t>Պատվիրատուն`</w:t>
      </w:r>
      <w:r w:rsidR="0091042F" w:rsidRPr="003C06E4">
        <w:rPr>
          <w:rFonts w:ascii="GHEA Grapalat" w:hAnsi="GHEA Grapalat"/>
          <w:i w:val="0"/>
          <w:lang w:val="af-ZA"/>
        </w:rPr>
        <w:t xml:space="preserve"> </w:t>
      </w:r>
      <w:r w:rsidR="00DE24BA" w:rsidRPr="003C06E4">
        <w:rPr>
          <w:rFonts w:ascii="GHEA Grapalat" w:hAnsi="GHEA Grapalat"/>
          <w:b/>
          <w:i w:val="0"/>
          <w:lang w:val="af-ZA"/>
        </w:rPr>
        <w:t>«Հիվանդությունների վերահսկման և կանխարգելման ազգային կենտրոն» ՊՈԱԿ-ը,</w:t>
      </w:r>
      <w:r w:rsidR="00DE24BA" w:rsidRPr="003C06E4">
        <w:rPr>
          <w:rFonts w:ascii="GHEA Grapalat" w:hAnsi="GHEA Grapalat"/>
          <w:i w:val="0"/>
          <w:lang w:val="af-ZA"/>
        </w:rPr>
        <w:t xml:space="preserve"> </w:t>
      </w:r>
      <w:r w:rsidRPr="003C06E4">
        <w:rPr>
          <w:rFonts w:ascii="GHEA Grapalat" w:hAnsi="GHEA Grapalat"/>
          <w:i w:val="0"/>
          <w:lang w:val="af-ZA"/>
        </w:rPr>
        <w:t>որը գտնվում է</w:t>
      </w:r>
      <w:r w:rsidR="00DE24BA" w:rsidRPr="003C06E4">
        <w:rPr>
          <w:rFonts w:ascii="GHEA Grapalat" w:hAnsi="GHEA Grapalat"/>
          <w:i w:val="0"/>
          <w:lang w:val="af-ZA"/>
        </w:rPr>
        <w:t xml:space="preserve"> </w:t>
      </w:r>
      <w:r w:rsidR="00DE24BA" w:rsidRPr="003C06E4">
        <w:rPr>
          <w:rFonts w:ascii="GHEA Grapalat" w:hAnsi="GHEA Grapalat"/>
          <w:b/>
          <w:i w:val="0"/>
          <w:lang w:val="af-ZA"/>
        </w:rPr>
        <w:t>Մ.Հերացի 12</w:t>
      </w:r>
      <w:r w:rsidR="00DE24BA" w:rsidRPr="003C06E4">
        <w:rPr>
          <w:rFonts w:ascii="GHEA Grapalat" w:hAnsi="GHEA Grapalat"/>
          <w:i w:val="0"/>
          <w:lang w:val="af-ZA"/>
        </w:rPr>
        <w:t xml:space="preserve"> </w:t>
      </w:r>
      <w:r w:rsidRPr="003C06E4">
        <w:rPr>
          <w:rFonts w:ascii="GHEA Grapalat" w:hAnsi="GHEA Grapalat"/>
          <w:i w:val="0"/>
          <w:lang w:val="af-ZA"/>
        </w:rPr>
        <w:t>հասցեում,</w:t>
      </w:r>
      <w:r w:rsidR="00DE24BA" w:rsidRPr="003C06E4">
        <w:rPr>
          <w:rFonts w:ascii="GHEA Grapalat" w:hAnsi="GHEA Grapalat"/>
          <w:i w:val="0"/>
          <w:lang w:val="af-ZA"/>
        </w:rPr>
        <w:t xml:space="preserve"> </w:t>
      </w:r>
      <w:r w:rsidRPr="003C06E4">
        <w:rPr>
          <w:rFonts w:ascii="GHEA Grapalat" w:hAnsi="GHEA Grapalat"/>
          <w:i w:val="0"/>
          <w:lang w:val="af-ZA"/>
        </w:rPr>
        <w:t xml:space="preserve">հայտարարում է </w:t>
      </w:r>
      <w:r w:rsidR="00DE24BA" w:rsidRPr="003C06E4">
        <w:rPr>
          <w:rFonts w:ascii="GHEA Grapalat" w:hAnsi="GHEA Grapalat"/>
          <w:i w:val="0"/>
          <w:lang w:val="af-ZA"/>
        </w:rPr>
        <w:t>գնանշման հարցում</w:t>
      </w:r>
      <w:r w:rsidR="00A20B69" w:rsidRPr="003C06E4">
        <w:rPr>
          <w:rFonts w:ascii="GHEA Grapalat" w:hAnsi="GHEA Grapalat"/>
          <w:i w:val="0"/>
          <w:lang w:val="af-ZA"/>
        </w:rPr>
        <w:t>, որն իրականացվում է մեկ փուլով</w:t>
      </w:r>
      <w:r w:rsidR="00236B75" w:rsidRPr="003C06E4">
        <w:rPr>
          <w:rFonts w:ascii="GHEA Grapalat" w:hAnsi="GHEA Grapalat"/>
          <w:i w:val="0"/>
          <w:lang w:val="af-ZA"/>
        </w:rPr>
        <w:t>:</w:t>
      </w:r>
    </w:p>
    <w:p w:rsidR="00496E1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bookmarkStart w:id="0" w:name="_Hlk23167417"/>
      <w:r w:rsidR="00496E18" w:rsidRPr="003C06E4">
        <w:rPr>
          <w:rFonts w:ascii="GHEA Grapalat" w:hAnsi="GHEA Grapalat"/>
          <w:i w:val="0"/>
          <w:lang w:val="af-ZA"/>
        </w:rPr>
        <w:t>Սույն ընթացակարգի</w:t>
      </w:r>
      <w:bookmarkEnd w:id="0"/>
      <w:r w:rsidR="00496E18" w:rsidRPr="003C06E4">
        <w:rPr>
          <w:rFonts w:ascii="GHEA Grapalat" w:hAnsi="GHEA Grapalat"/>
          <w:i w:val="0"/>
          <w:lang w:val="af-ZA"/>
        </w:rPr>
        <w:t xml:space="preserve"> արդյունքում</w:t>
      </w:r>
      <w:r w:rsidR="00642EFE" w:rsidRPr="003C06E4">
        <w:rPr>
          <w:rFonts w:ascii="GHEA Grapalat" w:hAnsi="GHEA Grapalat"/>
          <w:i w:val="0"/>
          <w:lang w:val="af-ZA"/>
        </w:rPr>
        <w:t xml:space="preserve"> </w:t>
      </w:r>
      <w:r w:rsidR="002E7EE1" w:rsidRPr="003C06E4">
        <w:rPr>
          <w:rFonts w:ascii="GHEA Grapalat" w:hAnsi="GHEA Grapalat"/>
          <w:i w:val="0"/>
          <w:lang w:val="hy-AM"/>
        </w:rPr>
        <w:t>ընտրված</w:t>
      </w:r>
      <w:r w:rsidR="00642EFE" w:rsidRPr="003C06E4">
        <w:rPr>
          <w:rFonts w:ascii="GHEA Grapalat" w:hAnsi="GHEA Grapalat"/>
          <w:i w:val="0"/>
          <w:lang w:val="af-ZA"/>
        </w:rPr>
        <w:t xml:space="preserve"> մասնակցին սահմանված կարգով կառաջարկվի կնքել</w:t>
      </w:r>
      <w:r w:rsidR="00496E18" w:rsidRPr="003C06E4">
        <w:rPr>
          <w:rFonts w:ascii="GHEA Grapalat" w:hAnsi="GHEA Grapalat"/>
          <w:i w:val="0"/>
          <w:lang w:val="af-ZA"/>
        </w:rPr>
        <w:t xml:space="preserve"> </w:t>
      </w:r>
      <w:r w:rsidR="00B862D2">
        <w:rPr>
          <w:rFonts w:ascii="GHEA Grapalat" w:hAnsi="GHEA Grapalat"/>
          <w:b/>
          <w:i w:val="0"/>
          <w:lang w:val="af-ZA"/>
        </w:rPr>
        <w:t>ավտոպահեստամասերի</w:t>
      </w:r>
      <w:r w:rsidR="00EF7F74">
        <w:rPr>
          <w:rFonts w:ascii="GHEA Grapalat" w:hAnsi="GHEA Grapalat"/>
          <w:b/>
          <w:i w:val="0"/>
          <w:lang w:val="af-ZA"/>
        </w:rPr>
        <w:t xml:space="preserve"> </w:t>
      </w:r>
      <w:r w:rsidR="00341A74" w:rsidRPr="003C06E4">
        <w:rPr>
          <w:rFonts w:ascii="GHEA Grapalat" w:hAnsi="GHEA Grapalat"/>
          <w:i w:val="0"/>
          <w:lang w:val="af-ZA"/>
        </w:rPr>
        <w:t xml:space="preserve">մատակարարման պայմանագիր (այսուհետ` </w:t>
      </w:r>
      <w:r w:rsidR="006265F4" w:rsidRPr="003C06E4">
        <w:rPr>
          <w:rFonts w:ascii="GHEA Grapalat" w:hAnsi="GHEA Grapalat"/>
          <w:i w:val="0"/>
          <w:lang w:val="af-ZA"/>
        </w:rPr>
        <w:t xml:space="preserve">պայմանագիր)։ </w:t>
      </w:r>
      <w:r w:rsidR="00DE24BA" w:rsidRPr="003C06E4">
        <w:rPr>
          <w:rFonts w:ascii="GHEA Grapalat" w:hAnsi="GHEA Grapalat"/>
          <w:i w:val="0"/>
          <w:lang w:val="af-ZA"/>
        </w:rPr>
        <w:tab/>
      </w:r>
    </w:p>
    <w:p w:rsidR="00357D4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r w:rsidR="00A76C15" w:rsidRPr="003C06E4">
        <w:rPr>
          <w:rFonts w:ascii="GHEA Grapalat" w:hAnsi="GHEA Grapalat"/>
          <w:i w:val="0"/>
          <w:lang w:val="af-ZA"/>
        </w:rPr>
        <w:t>«</w:t>
      </w:r>
      <w:r w:rsidR="00357D48" w:rsidRPr="003C06E4">
        <w:rPr>
          <w:rFonts w:ascii="GHEA Grapalat" w:hAnsi="GHEA Grapalat"/>
          <w:i w:val="0"/>
          <w:lang w:val="af-ZA"/>
        </w:rPr>
        <w:t>Գնումների մասին</w:t>
      </w:r>
      <w:r w:rsidR="00A76C15" w:rsidRPr="003C06E4">
        <w:rPr>
          <w:rFonts w:ascii="GHEA Grapalat" w:hAnsi="GHEA Grapalat"/>
          <w:i w:val="0"/>
          <w:lang w:val="af-ZA"/>
        </w:rPr>
        <w:t>»</w:t>
      </w:r>
      <w:r w:rsidR="00A96293" w:rsidRPr="003C06E4">
        <w:rPr>
          <w:rFonts w:ascii="GHEA Grapalat" w:hAnsi="GHEA Grapalat"/>
          <w:i w:val="0"/>
          <w:lang w:val="af-ZA"/>
        </w:rPr>
        <w:t xml:space="preserve"> </w:t>
      </w:r>
      <w:r w:rsidR="00357D48" w:rsidRPr="003C06E4">
        <w:rPr>
          <w:rFonts w:ascii="GHEA Grapalat" w:hAnsi="GHEA Grapalat"/>
          <w:i w:val="0"/>
          <w:lang w:val="af-ZA"/>
        </w:rPr>
        <w:t xml:space="preserve">ՀՀ օրենքի </w:t>
      </w:r>
      <w:r w:rsidR="00955E87" w:rsidRPr="003C06E4">
        <w:rPr>
          <w:rFonts w:ascii="GHEA Grapalat" w:hAnsi="GHEA Grapalat"/>
          <w:i w:val="0"/>
          <w:lang w:val="af-ZA"/>
        </w:rPr>
        <w:t>7</w:t>
      </w:r>
      <w:r w:rsidR="00357D48" w:rsidRPr="003C06E4">
        <w:rPr>
          <w:rFonts w:ascii="GHEA Grapalat" w:hAnsi="GHEA Grapalat"/>
          <w:i w:val="0"/>
          <w:lang w:val="af-ZA"/>
        </w:rPr>
        <w:t xml:space="preserve">-րդ հոդվածի համաձայն` </w:t>
      </w:r>
      <w:r w:rsidR="00DB4CC7" w:rsidRPr="003C06E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C06E4">
        <w:rPr>
          <w:rFonts w:ascii="GHEA Grapalat" w:hAnsi="GHEA Grapalat"/>
          <w:i w:val="0"/>
          <w:lang w:val="af-ZA"/>
        </w:rPr>
        <w:t xml:space="preserve">սույն </w:t>
      </w:r>
      <w:r w:rsidR="00496E18" w:rsidRPr="003C06E4">
        <w:rPr>
          <w:rFonts w:ascii="GHEA Grapalat" w:hAnsi="GHEA Grapalat"/>
          <w:i w:val="0"/>
          <w:lang w:val="af-ZA"/>
        </w:rPr>
        <w:t xml:space="preserve">ընթացակարգին </w:t>
      </w:r>
      <w:r w:rsidR="00DB4CC7" w:rsidRPr="003C06E4">
        <w:rPr>
          <w:rFonts w:ascii="GHEA Grapalat" w:hAnsi="GHEA Grapalat"/>
          <w:i w:val="0"/>
          <w:lang w:val="af-ZA"/>
        </w:rPr>
        <w:t>մասնակցելու հավասար իրավունք:</w:t>
      </w:r>
    </w:p>
    <w:p w:rsidR="00A20B69" w:rsidRPr="003C06E4" w:rsidRDefault="00496E18" w:rsidP="00EF3662">
      <w:pPr>
        <w:ind w:firstLine="720"/>
        <w:jc w:val="both"/>
        <w:rPr>
          <w:rFonts w:ascii="GHEA Grapalat" w:hAnsi="GHEA Grapalat"/>
          <w:sz w:val="20"/>
          <w:szCs w:val="20"/>
          <w:lang w:val="af-ZA"/>
        </w:rPr>
      </w:pPr>
      <w:r w:rsidRPr="003C06E4">
        <w:rPr>
          <w:rFonts w:ascii="GHEA Grapalat" w:hAnsi="GHEA Grapalat"/>
          <w:sz w:val="20"/>
          <w:szCs w:val="20"/>
          <w:lang w:val="af-ZA"/>
        </w:rPr>
        <w:t xml:space="preserve">Սույն ընթացակարգին </w:t>
      </w:r>
      <w:r w:rsidR="00357D48" w:rsidRPr="003C06E4">
        <w:rPr>
          <w:rFonts w:ascii="GHEA Grapalat" w:hAnsi="GHEA Grapalat"/>
          <w:sz w:val="20"/>
          <w:szCs w:val="20"/>
          <w:lang w:val="af-ZA"/>
        </w:rPr>
        <w:t>մասնակցելու իրավունք</w:t>
      </w:r>
      <w:r w:rsidR="00124461" w:rsidRPr="003C06E4">
        <w:rPr>
          <w:rFonts w:ascii="GHEA Grapalat" w:hAnsi="GHEA Grapalat"/>
          <w:sz w:val="20"/>
          <w:szCs w:val="20"/>
          <w:lang w:val="af-ZA"/>
        </w:rPr>
        <w:t xml:space="preserve"> </w:t>
      </w:r>
      <w:r w:rsidR="003C3660" w:rsidRPr="003C06E4">
        <w:rPr>
          <w:rFonts w:ascii="GHEA Grapalat" w:hAnsi="GHEA Grapalat"/>
          <w:sz w:val="20"/>
          <w:szCs w:val="20"/>
          <w:lang w:val="af-ZA"/>
        </w:rPr>
        <w:t xml:space="preserve">չունեցող </w:t>
      </w:r>
      <w:r w:rsidR="006E7947" w:rsidRPr="003C06E4">
        <w:rPr>
          <w:rFonts w:ascii="GHEA Grapalat" w:hAnsi="GHEA Grapalat"/>
          <w:sz w:val="20"/>
          <w:szCs w:val="20"/>
          <w:lang w:val="af-ZA"/>
        </w:rPr>
        <w:t xml:space="preserve">անձանց, ինչպես </w:t>
      </w:r>
      <w:r w:rsidR="00A20B69" w:rsidRPr="003C06E4">
        <w:rPr>
          <w:rFonts w:ascii="GHEA Grapalat" w:hAnsi="GHEA Grapalat"/>
          <w:sz w:val="20"/>
          <w:szCs w:val="20"/>
          <w:lang w:val="af-ZA"/>
        </w:rPr>
        <w:t xml:space="preserve">նաև մասնակիցներին ներկայացվող </w:t>
      </w:r>
      <w:r w:rsidR="008A511D" w:rsidRPr="003C06E4">
        <w:rPr>
          <w:rFonts w:ascii="GHEA Grapalat" w:hAnsi="GHEA Grapalat"/>
          <w:sz w:val="20"/>
          <w:szCs w:val="20"/>
          <w:lang w:val="af-ZA"/>
        </w:rPr>
        <w:t xml:space="preserve">պայմանները </w:t>
      </w:r>
      <w:r w:rsidR="00A20B69" w:rsidRPr="003C06E4">
        <w:rPr>
          <w:rFonts w:ascii="GHEA Grapalat" w:hAnsi="GHEA Grapalat"/>
          <w:sz w:val="20"/>
          <w:szCs w:val="20"/>
          <w:lang w:val="af-ZA"/>
        </w:rPr>
        <w:t>սահմանված են սույն ընթացակարգի հրավերով:</w:t>
      </w:r>
    </w:p>
    <w:p w:rsidR="00357D48" w:rsidRPr="003C06E4" w:rsidRDefault="00EE73A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Ընտրված </w:t>
      </w:r>
      <w:r w:rsidR="00357D48" w:rsidRPr="003C06E4">
        <w:rPr>
          <w:rFonts w:ascii="GHEA Grapalat" w:hAnsi="GHEA Grapalat"/>
          <w:i w:val="0"/>
          <w:lang w:val="af-ZA"/>
        </w:rPr>
        <w:t xml:space="preserve">մասնակիցը որոշվում է </w:t>
      </w:r>
      <w:bookmarkStart w:id="1" w:name="_Hlk23167512"/>
      <w:r w:rsidR="00496E18" w:rsidRPr="003C06E4">
        <w:rPr>
          <w:rFonts w:ascii="GHEA Grapalat" w:hAnsi="GHEA Grapalat"/>
          <w:i w:val="0"/>
          <w:lang w:val="af-ZA"/>
        </w:rPr>
        <w:t xml:space="preserve">ոչ գնային պայմաններով բավարար գնահատված </w:t>
      </w:r>
      <w:bookmarkEnd w:id="1"/>
      <w:r w:rsidR="00357D48" w:rsidRPr="003C06E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C06E4">
        <w:rPr>
          <w:rFonts w:ascii="GHEA Grapalat" w:hAnsi="GHEA Grapalat"/>
          <w:i w:val="0"/>
          <w:lang w:val="af-ZA"/>
        </w:rPr>
        <w:t>։</w:t>
      </w:r>
      <w:r w:rsidR="00357D48" w:rsidRPr="003C06E4">
        <w:rPr>
          <w:rFonts w:ascii="GHEA Grapalat" w:hAnsi="GHEA Grapalat"/>
          <w:i w:val="0"/>
          <w:lang w:val="af-ZA"/>
        </w:rPr>
        <w:t xml:space="preserve"> </w:t>
      </w:r>
    </w:p>
    <w:p w:rsidR="0067579A" w:rsidRPr="003C06E4" w:rsidRDefault="00357D4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Էլեկտրոնային ձևով հրավեր տրամադրելու պահանջի դեպքում պատվիրատուն </w:t>
      </w:r>
      <w:r w:rsidR="00E222A7" w:rsidRPr="003C06E4">
        <w:rPr>
          <w:rFonts w:ascii="GHEA Grapalat" w:hAnsi="GHEA Grapalat"/>
          <w:i w:val="0"/>
          <w:lang w:val="af-ZA"/>
        </w:rPr>
        <w:t xml:space="preserve">անվճար </w:t>
      </w:r>
      <w:r w:rsidRPr="003C06E4">
        <w:rPr>
          <w:rFonts w:ascii="GHEA Grapalat" w:hAnsi="GHEA Grapalat"/>
          <w:i w:val="0"/>
          <w:lang w:val="af-ZA"/>
        </w:rPr>
        <w:t>ապահովում է հրավերի` էլեկտրոնային ձևով տրամադրումը դիմում</w:t>
      </w:r>
      <w:r w:rsidR="0006311D" w:rsidRPr="003C06E4">
        <w:rPr>
          <w:rFonts w:ascii="GHEA Grapalat" w:hAnsi="GHEA Grapalat"/>
          <w:i w:val="0"/>
          <w:lang w:val="af-ZA"/>
        </w:rPr>
        <w:t>ը</w:t>
      </w:r>
      <w:r w:rsidRPr="003C06E4">
        <w:rPr>
          <w:rFonts w:ascii="GHEA Grapalat" w:hAnsi="GHEA Grapalat"/>
          <w:i w:val="0"/>
          <w:lang w:val="af-ZA"/>
        </w:rPr>
        <w:t xml:space="preserve"> ստանալու օրվան հաջորդող աշխատանքային օրվա ընթացքում</w:t>
      </w:r>
      <w:r w:rsidR="004D5671" w:rsidRPr="003C06E4">
        <w:rPr>
          <w:rFonts w:ascii="GHEA Grapalat" w:hAnsi="GHEA Grapalat"/>
          <w:i w:val="0"/>
          <w:lang w:val="af-ZA"/>
        </w:rPr>
        <w:t>։</w:t>
      </w:r>
      <w:r w:rsidRPr="003C06E4">
        <w:rPr>
          <w:rFonts w:ascii="GHEA Grapalat" w:hAnsi="GHEA Grapalat"/>
          <w:i w:val="0"/>
          <w:lang w:val="af-ZA"/>
        </w:rPr>
        <w:t xml:space="preserve"> </w:t>
      </w:r>
    </w:p>
    <w:p w:rsidR="00332EE7" w:rsidRPr="003C06E4" w:rsidRDefault="00332EE7" w:rsidP="00DE24BA">
      <w:pPr>
        <w:pStyle w:val="BodyTextIndent"/>
        <w:spacing w:line="240" w:lineRule="auto"/>
        <w:rPr>
          <w:rFonts w:ascii="GHEA Grapalat" w:hAnsi="GHEA Grapalat"/>
          <w:i w:val="0"/>
          <w:lang w:val="af-ZA"/>
        </w:rPr>
      </w:pPr>
      <w:r w:rsidRPr="003C06E4">
        <w:rPr>
          <w:rFonts w:ascii="GHEA Grapalat" w:hAnsi="GHEA Grapalat"/>
          <w:i w:val="0"/>
          <w:lang w:val="af-ZA"/>
        </w:rPr>
        <w:t>Սույն ընթացակարգին մասնակցության հայտերն անհրաժեշտ է ներկայացնել</w:t>
      </w:r>
      <w:r w:rsidRPr="003C06E4">
        <w:rPr>
          <w:rFonts w:ascii="GHEA Grapalat" w:hAnsi="GHEA Grapalat"/>
          <w:i w:val="0"/>
          <w:lang w:val="af-ZA" w:eastAsia="ru-RU"/>
        </w:rPr>
        <w:t xml:space="preserve">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Pr="003C06E4">
        <w:rPr>
          <w:rFonts w:ascii="GHEA Grapalat" w:hAnsi="GHEA Grapalat"/>
          <w:i w:val="0"/>
          <w:lang w:val="af-ZA"/>
        </w:rPr>
        <w:t xml:space="preserve"> հասցեով, </w:t>
      </w:r>
      <w:r w:rsidR="006265F4" w:rsidRPr="003C06E4">
        <w:rPr>
          <w:rFonts w:ascii="GHEA Grapalat" w:hAnsi="GHEA Grapalat"/>
          <w:i w:val="0"/>
          <w:lang w:val="af-ZA"/>
        </w:rPr>
        <w:t>փաստաթղթային ձևով</w:t>
      </w:r>
      <w:r w:rsidR="006265F4" w:rsidRPr="003C06E4">
        <w:rPr>
          <w:rFonts w:ascii="GHEA Grapalat" w:hAnsi="GHEA Grapalat"/>
          <w:i w:val="0"/>
          <w:lang w:val="af-ZA" w:eastAsia="ru-RU"/>
        </w:rPr>
        <w:t xml:space="preserve"> </w:t>
      </w:r>
      <w:r w:rsidR="006265F4" w:rsidRPr="003C06E4">
        <w:rPr>
          <w:rFonts w:ascii="GHEA Grapalat" w:hAnsi="GHEA Grapalat"/>
          <w:i w:val="0"/>
          <w:lang w:val="af-ZA"/>
        </w:rPr>
        <w:t xml:space="preserve">մինչև սույն հայտարարության հրապարակման </w:t>
      </w:r>
      <w:r w:rsidRPr="003C06E4">
        <w:rPr>
          <w:rFonts w:ascii="GHEA Grapalat" w:hAnsi="GHEA Grapalat"/>
          <w:i w:val="0"/>
          <w:lang w:val="af-ZA"/>
        </w:rPr>
        <w:t xml:space="preserve">օրվանից հաշված </w:t>
      </w:r>
      <w:r w:rsidR="00D23D61" w:rsidRPr="00D23D61">
        <w:rPr>
          <w:rFonts w:ascii="GHEA Grapalat" w:hAnsi="GHEA Grapalat"/>
          <w:b/>
          <w:i w:val="0"/>
          <w:lang w:val="af-ZA"/>
        </w:rPr>
        <w:t>0</w:t>
      </w:r>
      <w:r w:rsidR="00DE24BA" w:rsidRPr="003C06E4">
        <w:rPr>
          <w:rFonts w:ascii="GHEA Grapalat" w:hAnsi="GHEA Grapalat"/>
          <w:b/>
          <w:i w:val="0"/>
          <w:lang w:val="af-ZA"/>
        </w:rPr>
        <w:t>7</w:t>
      </w:r>
      <w:r w:rsidRPr="003C06E4">
        <w:rPr>
          <w:rFonts w:ascii="GHEA Grapalat" w:hAnsi="GHEA Grapalat"/>
          <w:b/>
          <w:i w:val="0"/>
          <w:lang w:val="af-ZA"/>
        </w:rPr>
        <w:t xml:space="preserve">-րդ օրվա ժամը </w:t>
      </w:r>
      <w:r w:rsidR="005A698A">
        <w:rPr>
          <w:rFonts w:ascii="GHEA Grapalat" w:hAnsi="GHEA Grapalat"/>
          <w:b/>
          <w:i w:val="0"/>
          <w:lang w:val="af-ZA"/>
        </w:rPr>
        <w:t>11:30</w:t>
      </w:r>
      <w:r w:rsidRPr="003C06E4">
        <w:rPr>
          <w:rFonts w:ascii="GHEA Grapalat" w:hAnsi="GHEA Grapalat"/>
          <w:b/>
          <w:i w:val="0"/>
          <w:lang w:val="af-ZA"/>
        </w:rPr>
        <w:t>-ը</w:t>
      </w:r>
      <w:r w:rsidRPr="003C06E4">
        <w:rPr>
          <w:rFonts w:ascii="GHEA Grapalat" w:hAnsi="GHEA Grapalat"/>
          <w:i w:val="0"/>
          <w:lang w:val="af-ZA"/>
        </w:rPr>
        <w:t xml:space="preserve">: </w:t>
      </w:r>
    </w:p>
    <w:p w:rsidR="00357D48" w:rsidRPr="003C06E4" w:rsidRDefault="000076A1" w:rsidP="006265F4">
      <w:pPr>
        <w:pStyle w:val="BodyTextIndent"/>
        <w:spacing w:line="240" w:lineRule="auto"/>
        <w:ind w:firstLine="708"/>
        <w:rPr>
          <w:rFonts w:ascii="GHEA Grapalat" w:hAnsi="GHEA Grapalat"/>
          <w:i w:val="0"/>
          <w:lang w:val="af-ZA"/>
        </w:rPr>
      </w:pPr>
      <w:r w:rsidRPr="003C06E4">
        <w:rPr>
          <w:rFonts w:ascii="GHEA Grapalat" w:hAnsi="GHEA Grapalat"/>
          <w:i w:val="0"/>
          <w:lang w:val="af-ZA"/>
        </w:rPr>
        <w:t>Հայտերը, հայերենից բացի, կարող են ներկայացվել նաև անգլերեն կամ ռուսերեն:</w:t>
      </w:r>
      <w:r w:rsidR="00357D48" w:rsidRPr="003C06E4">
        <w:rPr>
          <w:rFonts w:ascii="GHEA Grapalat" w:hAnsi="GHEA Grapalat"/>
          <w:i w:val="0"/>
          <w:lang w:val="af-ZA"/>
        </w:rPr>
        <w:t xml:space="preserve"> </w:t>
      </w:r>
    </w:p>
    <w:p w:rsidR="00332EE7" w:rsidRPr="003C06E4" w:rsidRDefault="00332EE7" w:rsidP="00332EE7">
      <w:pPr>
        <w:pStyle w:val="BodyTextIndent"/>
        <w:spacing w:line="240" w:lineRule="auto"/>
        <w:ind w:firstLine="708"/>
        <w:rPr>
          <w:rFonts w:ascii="GHEA Grapalat" w:hAnsi="GHEA Grapalat"/>
          <w:b/>
          <w:i w:val="0"/>
          <w:lang w:val="af-ZA"/>
        </w:rPr>
      </w:pPr>
      <w:r w:rsidRPr="003C06E4">
        <w:rPr>
          <w:rFonts w:ascii="GHEA Grapalat" w:hAnsi="GHEA Grapalat"/>
          <w:i w:val="0"/>
          <w:lang w:val="af-ZA"/>
        </w:rPr>
        <w:t xml:space="preserve">Հայտերի բացումը տեղի կունենա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00DE24BA" w:rsidRPr="003C06E4">
        <w:rPr>
          <w:rFonts w:ascii="GHEA Grapalat" w:hAnsi="GHEA Grapalat"/>
          <w:i w:val="0"/>
          <w:lang w:val="af-ZA"/>
        </w:rPr>
        <w:t xml:space="preserve"> </w:t>
      </w:r>
      <w:r w:rsidRPr="003C06E4">
        <w:rPr>
          <w:rFonts w:ascii="GHEA Grapalat" w:hAnsi="GHEA Grapalat"/>
          <w:i w:val="0"/>
          <w:lang w:val="af-ZA"/>
        </w:rPr>
        <w:t xml:space="preserve">հասցեում,  </w:t>
      </w:r>
      <w:r w:rsidR="00C65AF3">
        <w:rPr>
          <w:rFonts w:ascii="GHEA Grapalat" w:hAnsi="GHEA Grapalat"/>
          <w:b/>
          <w:i w:val="0"/>
          <w:lang w:val="af-ZA"/>
        </w:rPr>
        <w:t>2023</w:t>
      </w:r>
      <w:r w:rsidR="00DE24BA" w:rsidRPr="003C06E4">
        <w:rPr>
          <w:rFonts w:ascii="GHEA Grapalat" w:hAnsi="GHEA Grapalat"/>
          <w:b/>
          <w:i w:val="0"/>
          <w:lang w:val="af-ZA"/>
        </w:rPr>
        <w:t>թ.</w:t>
      </w:r>
      <w:r w:rsidR="009E2917">
        <w:rPr>
          <w:rFonts w:ascii="GHEA Grapalat" w:hAnsi="GHEA Grapalat"/>
          <w:b/>
          <w:i w:val="0"/>
          <w:lang w:val="af-ZA"/>
        </w:rPr>
        <w:t xml:space="preserve"> </w:t>
      </w:r>
      <w:r w:rsidR="008072B5">
        <w:rPr>
          <w:rFonts w:ascii="GHEA Grapalat" w:hAnsi="GHEA Grapalat"/>
          <w:b/>
          <w:i w:val="0"/>
          <w:lang w:val="af-ZA"/>
        </w:rPr>
        <w:t>հունիսի 08</w:t>
      </w:r>
      <w:r w:rsidR="00DE24BA" w:rsidRPr="003C06E4">
        <w:rPr>
          <w:rFonts w:ascii="GHEA Grapalat" w:hAnsi="GHEA Grapalat"/>
          <w:b/>
          <w:i w:val="0"/>
          <w:lang w:val="af-ZA"/>
        </w:rPr>
        <w:t xml:space="preserve">-ին ժամը  </w:t>
      </w:r>
      <w:r w:rsidR="005A698A">
        <w:rPr>
          <w:rFonts w:ascii="GHEA Grapalat" w:hAnsi="GHEA Grapalat"/>
          <w:b/>
          <w:i w:val="0"/>
          <w:lang w:val="af-ZA"/>
        </w:rPr>
        <w:t>11:30</w:t>
      </w:r>
      <w:r w:rsidRPr="003C06E4">
        <w:rPr>
          <w:rFonts w:ascii="GHEA Grapalat" w:hAnsi="GHEA Grapalat"/>
          <w:b/>
          <w:i w:val="0"/>
          <w:lang w:val="af-ZA"/>
        </w:rPr>
        <w:t xml:space="preserve">-ին։   </w:t>
      </w:r>
    </w:p>
    <w:p w:rsidR="006675F2" w:rsidRPr="003C06E4" w:rsidRDefault="006675F2" w:rsidP="006675F2">
      <w:pPr>
        <w:ind w:firstLine="720"/>
        <w:jc w:val="both"/>
        <w:rPr>
          <w:rFonts w:ascii="GHEA Grapalat" w:hAnsi="GHEA Grapalat"/>
          <w:sz w:val="20"/>
          <w:szCs w:val="20"/>
          <w:lang w:val="hy-AM"/>
        </w:rPr>
      </w:pPr>
      <w:r w:rsidRPr="003C06E4">
        <w:rPr>
          <w:rFonts w:ascii="GHEA Grapalat" w:hAnsi="GHEA Grapalat"/>
          <w:sz w:val="20"/>
          <w:szCs w:val="20"/>
          <w:lang w:val="af-ZA"/>
        </w:rPr>
        <w:t>Սույն ընթացակարգի վերաբերյալ բողոք</w:t>
      </w:r>
      <w:r w:rsidRPr="003C06E4">
        <w:rPr>
          <w:rFonts w:ascii="GHEA Grapalat" w:hAnsi="GHEA Grapalat"/>
          <w:sz w:val="20"/>
          <w:szCs w:val="20"/>
          <w:lang w:val="hy-AM"/>
        </w:rPr>
        <w:t xml:space="preserve">արկումն իրականացվում է </w:t>
      </w:r>
      <w:r w:rsidRPr="003C06E4">
        <w:rPr>
          <w:rFonts w:ascii="GHEA Grapalat" w:hAnsi="GHEA Grapalat"/>
          <w:sz w:val="16"/>
          <w:szCs w:val="16"/>
          <w:lang w:val="af-ZA"/>
        </w:rPr>
        <w:t xml:space="preserve"> </w:t>
      </w:r>
      <w:r w:rsidRPr="003C06E4">
        <w:rPr>
          <w:rFonts w:ascii="GHEA Grapalat" w:hAnsi="GHEA Grapalat"/>
          <w:sz w:val="20"/>
          <w:szCs w:val="20"/>
          <w:lang w:val="af-ZA"/>
        </w:rPr>
        <w:t>«</w:t>
      </w:r>
      <w:r w:rsidRPr="003C06E4">
        <w:rPr>
          <w:rFonts w:ascii="GHEA Grapalat" w:hAnsi="GHEA Grapalat"/>
          <w:sz w:val="20"/>
          <w:szCs w:val="20"/>
          <w:lang w:val="hy-AM"/>
        </w:rPr>
        <w:t>Գնումների</w:t>
      </w:r>
      <w:r w:rsidRPr="003C06E4">
        <w:rPr>
          <w:rFonts w:ascii="GHEA Grapalat" w:hAnsi="GHEA Grapalat"/>
          <w:sz w:val="20"/>
          <w:szCs w:val="20"/>
          <w:lang w:val="af-ZA"/>
        </w:rPr>
        <w:t xml:space="preserve"> </w:t>
      </w:r>
      <w:r w:rsidRPr="003C06E4">
        <w:rPr>
          <w:rFonts w:ascii="GHEA Grapalat" w:hAnsi="GHEA Grapalat"/>
          <w:sz w:val="20"/>
          <w:szCs w:val="20"/>
          <w:lang w:val="hy-AM"/>
        </w:rPr>
        <w:t>մասին</w:t>
      </w:r>
      <w:r w:rsidRPr="003C06E4">
        <w:rPr>
          <w:rFonts w:ascii="GHEA Grapalat" w:hAnsi="GHEA Grapalat"/>
          <w:sz w:val="20"/>
          <w:szCs w:val="20"/>
          <w:lang w:val="af-ZA"/>
        </w:rPr>
        <w:t>»</w:t>
      </w:r>
      <w:r w:rsidRPr="003C06E4">
        <w:rPr>
          <w:rFonts w:ascii="GHEA Grapalat" w:hAnsi="GHEA Grapalat"/>
          <w:sz w:val="20"/>
          <w:szCs w:val="20"/>
          <w:lang w:val="hy-AM"/>
        </w:rPr>
        <w:t xml:space="preserve"> ՀՀ</w:t>
      </w:r>
      <w:r w:rsidRPr="003C06E4">
        <w:rPr>
          <w:rFonts w:ascii="GHEA Grapalat" w:hAnsi="GHEA Grapalat"/>
          <w:sz w:val="20"/>
          <w:szCs w:val="20"/>
          <w:lang w:val="af-ZA"/>
        </w:rPr>
        <w:t xml:space="preserve"> </w:t>
      </w:r>
      <w:r w:rsidRPr="003C06E4">
        <w:rPr>
          <w:rFonts w:ascii="GHEA Grapalat" w:hAnsi="GHEA Grapalat"/>
          <w:sz w:val="20"/>
          <w:szCs w:val="20"/>
          <w:lang w:val="hy-AM"/>
        </w:rPr>
        <w:t>օրենքով</w:t>
      </w:r>
      <w:r w:rsidRPr="003C06E4">
        <w:rPr>
          <w:rFonts w:ascii="GHEA Grapalat" w:hAnsi="GHEA Grapalat"/>
          <w:sz w:val="20"/>
          <w:szCs w:val="20"/>
          <w:lang w:val="af-ZA"/>
        </w:rPr>
        <w:t xml:space="preserve"> </w:t>
      </w:r>
      <w:r w:rsidRPr="003C06E4">
        <w:rPr>
          <w:rFonts w:ascii="GHEA Grapalat" w:hAnsi="GHEA Grapalat"/>
          <w:sz w:val="20"/>
          <w:szCs w:val="20"/>
          <w:lang w:val="hy-AM"/>
        </w:rPr>
        <w:t>և</w:t>
      </w:r>
      <w:r w:rsidRPr="003C06E4">
        <w:rPr>
          <w:rFonts w:ascii="GHEA Grapalat" w:hAnsi="GHEA Grapalat"/>
          <w:sz w:val="20"/>
          <w:szCs w:val="20"/>
          <w:lang w:val="af-ZA"/>
        </w:rPr>
        <w:t xml:space="preserve"> </w:t>
      </w:r>
      <w:r w:rsidRPr="003C06E4">
        <w:rPr>
          <w:rFonts w:ascii="GHEA Grapalat" w:hAnsi="GHEA Grapalat"/>
          <w:sz w:val="20"/>
          <w:szCs w:val="20"/>
          <w:lang w:val="hy-AM"/>
        </w:rPr>
        <w:t>ՀՀ քաղաքացիական դատավարության օրենսգրքով սահմանված կարգով։</w:t>
      </w:r>
    </w:p>
    <w:p w:rsidR="006675F2" w:rsidRPr="003C06E4" w:rsidRDefault="006675F2" w:rsidP="00EF3662">
      <w:pPr>
        <w:pStyle w:val="BodyTextIndent"/>
        <w:spacing w:line="240" w:lineRule="auto"/>
        <w:rPr>
          <w:rFonts w:ascii="GHEA Grapalat" w:hAnsi="GHEA Grapalat"/>
          <w:i w:val="0"/>
          <w:lang w:val="hy-AM"/>
        </w:rPr>
      </w:pPr>
    </w:p>
    <w:p w:rsidR="009F18D0" w:rsidRPr="003C06E4" w:rsidRDefault="00754697" w:rsidP="00DE24BA">
      <w:pPr>
        <w:pStyle w:val="BodyTextIndent"/>
        <w:spacing w:line="240" w:lineRule="auto"/>
        <w:rPr>
          <w:rFonts w:ascii="GHEA Grapalat" w:hAnsi="GHEA Grapalat"/>
          <w:b/>
          <w:i w:val="0"/>
          <w:lang w:val="hy-AM"/>
        </w:rPr>
      </w:pPr>
      <w:r w:rsidRPr="003C06E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C06E4">
        <w:rPr>
          <w:rFonts w:ascii="GHEA Grapalat" w:hAnsi="GHEA Grapalat"/>
          <w:i w:val="0"/>
          <w:lang w:val="af-ZA"/>
        </w:rPr>
        <w:t xml:space="preserve">գնահատող հանձնաժողովի քարտուղար </w:t>
      </w:r>
      <w:r w:rsidRPr="003C06E4">
        <w:rPr>
          <w:rFonts w:ascii="GHEA Grapalat" w:hAnsi="GHEA Grapalat"/>
          <w:i w:val="0"/>
          <w:lang w:val="af-ZA"/>
        </w:rPr>
        <w:t>`</w:t>
      </w:r>
      <w:r w:rsidR="00DE24BA" w:rsidRPr="003C06E4">
        <w:rPr>
          <w:rFonts w:ascii="GHEA Grapalat" w:hAnsi="GHEA Grapalat"/>
          <w:b/>
          <w:i w:val="0"/>
          <w:lang w:val="hy-AM"/>
        </w:rPr>
        <w:t xml:space="preserve"> Հայկանուշ</w:t>
      </w:r>
      <w:r w:rsidR="00DE24BA" w:rsidRPr="003C06E4">
        <w:rPr>
          <w:rFonts w:ascii="GHEA Grapalat" w:hAnsi="GHEA Grapalat"/>
          <w:b/>
          <w:i w:val="0"/>
          <w:lang w:val="af-ZA"/>
        </w:rPr>
        <w:t xml:space="preserve"> Հովհաննիս</w:t>
      </w:r>
      <w:r w:rsidR="00DE24BA" w:rsidRPr="003C06E4">
        <w:rPr>
          <w:rFonts w:ascii="GHEA Grapalat" w:hAnsi="GHEA Grapalat"/>
          <w:b/>
          <w:i w:val="0"/>
          <w:lang w:val="hy-AM"/>
        </w:rPr>
        <w:t>յանին:</w:t>
      </w:r>
    </w:p>
    <w:p w:rsidR="00DE24BA" w:rsidRPr="003C06E4" w:rsidRDefault="00DE24BA" w:rsidP="00DE24BA">
      <w:pPr>
        <w:pStyle w:val="BodyTextIndent"/>
        <w:spacing w:line="240" w:lineRule="auto"/>
        <w:rPr>
          <w:rFonts w:ascii="GHEA Grapalat" w:hAnsi="GHEA Grapalat"/>
          <w:i w:val="0"/>
          <w:lang w:val="hy-AM"/>
        </w:rPr>
      </w:pPr>
    </w:p>
    <w:p w:rsidR="00983278" w:rsidRPr="003C06E4" w:rsidRDefault="00983278" w:rsidP="00983278">
      <w:pPr>
        <w:pStyle w:val="BodyTextIndent"/>
        <w:spacing w:line="240" w:lineRule="auto"/>
        <w:ind w:left="709" w:firstLine="0"/>
        <w:contextualSpacing/>
        <w:jc w:val="left"/>
        <w:rPr>
          <w:rFonts w:ascii="GHEA Grapalat" w:hAnsi="GHEA Grapalat"/>
          <w:i w:val="0"/>
          <w:lang w:val="hy-AM"/>
        </w:rPr>
      </w:pPr>
      <w:r w:rsidRPr="003C06E4">
        <w:rPr>
          <w:rFonts w:ascii="GHEA Grapalat" w:hAnsi="GHEA Grapalat"/>
          <w:i w:val="0"/>
          <w:lang w:val="af-ZA"/>
        </w:rPr>
        <w:t xml:space="preserve">Հեռախոս՝ </w:t>
      </w:r>
      <w:r w:rsidRPr="003C06E4">
        <w:rPr>
          <w:rFonts w:ascii="GHEA Grapalat" w:hAnsi="GHEA Grapalat"/>
          <w:b/>
          <w:i w:val="0"/>
          <w:lang w:val="hy-AM"/>
        </w:rPr>
        <w:t>012-80-80-83 (6014), 077-534-354</w:t>
      </w:r>
      <w:r w:rsidRPr="003C06E4">
        <w:rPr>
          <w:rFonts w:ascii="GHEA Grapalat" w:hAnsi="GHEA Grapalat"/>
          <w:i w:val="0"/>
          <w:lang w:val="af-ZA"/>
        </w:rPr>
        <w:tab/>
      </w:r>
    </w:p>
    <w:p w:rsidR="00983278" w:rsidRPr="003C06E4" w:rsidRDefault="00983278" w:rsidP="00983278">
      <w:pPr>
        <w:pStyle w:val="BodyTextIndent"/>
        <w:spacing w:line="240" w:lineRule="auto"/>
        <w:ind w:left="709" w:firstLine="0"/>
        <w:contextualSpacing/>
        <w:jc w:val="left"/>
        <w:rPr>
          <w:rFonts w:ascii="GHEA Grapalat" w:hAnsi="GHEA Grapalat"/>
          <w:b/>
          <w:i w:val="0"/>
          <w:lang w:val="af-ZA"/>
        </w:rPr>
      </w:pPr>
      <w:r w:rsidRPr="003C06E4">
        <w:rPr>
          <w:rFonts w:ascii="GHEA Grapalat" w:hAnsi="GHEA Grapalat"/>
          <w:i w:val="0"/>
          <w:lang w:val="af-ZA"/>
        </w:rPr>
        <w:t xml:space="preserve">Էլ. փոստ՝  </w:t>
      </w:r>
      <w:r w:rsidRPr="003C06E4">
        <w:rPr>
          <w:rFonts w:ascii="GHEA Grapalat" w:hAnsi="GHEA Grapalat"/>
          <w:b/>
          <w:i w:val="0"/>
          <w:lang w:val="af-ZA"/>
        </w:rPr>
        <w:t>procurement@ncdc.am</w:t>
      </w:r>
    </w:p>
    <w:p w:rsidR="00983278" w:rsidRPr="003C06E4" w:rsidRDefault="00983278" w:rsidP="00983278">
      <w:pPr>
        <w:pStyle w:val="BodyText2"/>
        <w:spacing w:line="240" w:lineRule="auto"/>
        <w:ind w:left="709"/>
        <w:contextualSpacing/>
        <w:rPr>
          <w:rFonts w:ascii="GHEA Grapalat" w:hAnsi="GHEA Grapalat" w:cs="Sylfaen"/>
          <w:i/>
          <w:sz w:val="22"/>
          <w:lang w:val="af-ZA"/>
        </w:rPr>
      </w:pPr>
      <w:r w:rsidRPr="003C06E4">
        <w:rPr>
          <w:rFonts w:ascii="GHEA Grapalat" w:hAnsi="GHEA Grapalat"/>
          <w:lang w:val="af-ZA"/>
        </w:rPr>
        <w:t xml:space="preserve">Պատվիրատու՝ </w:t>
      </w:r>
      <w:r w:rsidRPr="003C06E4">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C06E4">
        <w:rPr>
          <w:rFonts w:ascii="GHEA Grapalat" w:hAnsi="GHEA Grapalat"/>
          <w:b/>
          <w:lang w:val="af-ZA"/>
        </w:rPr>
        <w:t>։</w:t>
      </w: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EF1C03" w:rsidRPr="00AF06AD" w:rsidRDefault="00EF1C03">
      <w:pPr>
        <w:rPr>
          <w:lang w:val="af-ZA"/>
        </w:rPr>
      </w:pPr>
      <w:r w:rsidRPr="00AF06AD">
        <w:rPr>
          <w:lang w:val="af-ZA"/>
        </w:rPr>
        <w:br w:type="page"/>
      </w:r>
    </w:p>
    <w:p w:rsidR="00096865" w:rsidRPr="003C06E4" w:rsidRDefault="00096865" w:rsidP="00EF3662">
      <w:pPr>
        <w:pStyle w:val="BodyText"/>
        <w:spacing w:after="0"/>
        <w:ind w:firstLine="567"/>
        <w:jc w:val="right"/>
        <w:rPr>
          <w:rFonts w:ascii="GHEA Grapalat" w:hAnsi="GHEA Grapalat" w:cs="Sylfaen"/>
          <w:i/>
          <w:sz w:val="20"/>
          <w:szCs w:val="20"/>
          <w:lang w:val="af-ZA"/>
        </w:rPr>
      </w:pPr>
      <w:r w:rsidRPr="003C06E4">
        <w:rPr>
          <w:rFonts w:ascii="GHEA Grapalat" w:hAnsi="GHEA Grapalat" w:cs="Sylfaen"/>
          <w:i/>
          <w:sz w:val="20"/>
          <w:szCs w:val="20"/>
        </w:rPr>
        <w:lastRenderedPageBreak/>
        <w:t>Հաստատված</w:t>
      </w:r>
      <w:r w:rsidRPr="003C06E4">
        <w:rPr>
          <w:rFonts w:ascii="GHEA Grapalat" w:hAnsi="GHEA Grapalat" w:cs="Times Armenian"/>
          <w:i/>
          <w:sz w:val="20"/>
          <w:szCs w:val="20"/>
          <w:lang w:val="af-ZA"/>
        </w:rPr>
        <w:t xml:space="preserve"> </w:t>
      </w:r>
      <w:r w:rsidRPr="003C06E4">
        <w:rPr>
          <w:rFonts w:ascii="GHEA Grapalat" w:hAnsi="GHEA Grapalat" w:cs="Sylfaen"/>
          <w:i/>
          <w:sz w:val="20"/>
          <w:szCs w:val="20"/>
        </w:rPr>
        <w:t>է</w:t>
      </w:r>
    </w:p>
    <w:p w:rsidR="00096865" w:rsidRPr="003C06E4" w:rsidRDefault="009E2917" w:rsidP="00EF3662">
      <w:pPr>
        <w:pStyle w:val="BodyText"/>
        <w:spacing w:after="0"/>
        <w:ind w:firstLine="567"/>
        <w:jc w:val="right"/>
        <w:rPr>
          <w:rFonts w:ascii="GHEA Grapalat" w:hAnsi="GHEA Grapalat" w:cs="Sylfaen"/>
          <w:i/>
          <w:sz w:val="20"/>
          <w:szCs w:val="20"/>
          <w:lang w:val="af-ZA"/>
        </w:rPr>
      </w:pPr>
      <w:r w:rsidRPr="005B59B1">
        <w:rPr>
          <w:rFonts w:ascii="GHEA Grapalat" w:hAnsi="GHEA Grapalat" w:cs="Sylfaen"/>
          <w:b/>
          <w:i/>
          <w:sz w:val="20"/>
          <w:szCs w:val="20"/>
          <w:lang w:val="af-ZA"/>
        </w:rPr>
        <w:t>«</w:t>
      </w:r>
      <w:r w:rsidR="00B862D2">
        <w:rPr>
          <w:rFonts w:ascii="GHEA Grapalat" w:hAnsi="GHEA Grapalat" w:cs="Sylfaen"/>
          <w:b/>
          <w:i/>
          <w:sz w:val="20"/>
          <w:szCs w:val="20"/>
        </w:rPr>
        <w:t>ԳՀԱՊՁԲ</w:t>
      </w:r>
      <w:r w:rsidR="00B862D2" w:rsidRPr="008072B5">
        <w:rPr>
          <w:rFonts w:ascii="GHEA Grapalat" w:hAnsi="GHEA Grapalat" w:cs="Sylfaen"/>
          <w:b/>
          <w:i/>
          <w:sz w:val="20"/>
          <w:szCs w:val="20"/>
          <w:lang w:val="af-ZA"/>
        </w:rPr>
        <w:t>-</w:t>
      </w:r>
      <w:r w:rsidR="00B862D2">
        <w:rPr>
          <w:rFonts w:ascii="GHEA Grapalat" w:hAnsi="GHEA Grapalat" w:cs="Sylfaen"/>
          <w:b/>
          <w:i/>
          <w:sz w:val="20"/>
          <w:szCs w:val="20"/>
        </w:rPr>
        <w:t>ՀՎԿԱԿ</w:t>
      </w:r>
      <w:r w:rsidR="00B862D2" w:rsidRPr="008072B5">
        <w:rPr>
          <w:rFonts w:ascii="GHEA Grapalat" w:hAnsi="GHEA Grapalat" w:cs="Sylfaen"/>
          <w:b/>
          <w:i/>
          <w:sz w:val="20"/>
          <w:szCs w:val="20"/>
          <w:lang w:val="af-ZA"/>
        </w:rPr>
        <w:t>-2023-35</w:t>
      </w:r>
      <w:r w:rsidRPr="005B59B1">
        <w:rPr>
          <w:rFonts w:ascii="GHEA Grapalat" w:hAnsi="GHEA Grapalat" w:cs="Sylfaen"/>
          <w:b/>
          <w:i/>
          <w:sz w:val="20"/>
          <w:szCs w:val="20"/>
          <w:lang w:val="af-ZA"/>
        </w:rPr>
        <w:t>»</w:t>
      </w:r>
      <w:r w:rsidR="009F18D0" w:rsidRPr="003C06E4">
        <w:rPr>
          <w:rFonts w:ascii="GHEA Grapalat" w:hAnsi="GHEA Grapalat" w:cs="Sylfaen"/>
          <w:i/>
          <w:sz w:val="20"/>
          <w:szCs w:val="20"/>
          <w:lang w:val="af-ZA"/>
        </w:rPr>
        <w:t xml:space="preserve"> </w:t>
      </w:r>
      <w:r w:rsidR="00096865" w:rsidRPr="003C06E4">
        <w:rPr>
          <w:rFonts w:ascii="GHEA Grapalat" w:hAnsi="GHEA Grapalat" w:cs="Sylfaen"/>
          <w:i/>
          <w:sz w:val="20"/>
          <w:szCs w:val="20"/>
        </w:rPr>
        <w:t>ծածկա</w:t>
      </w:r>
      <w:r w:rsidR="00096865" w:rsidRPr="003C06E4">
        <w:rPr>
          <w:rFonts w:ascii="GHEA Grapalat" w:hAnsi="GHEA Grapalat" w:cs="Times Armenian"/>
          <w:i/>
          <w:sz w:val="20"/>
          <w:szCs w:val="20"/>
        </w:rPr>
        <w:t>գ</w:t>
      </w:r>
      <w:r w:rsidR="00096865" w:rsidRPr="003C06E4">
        <w:rPr>
          <w:rFonts w:ascii="GHEA Grapalat" w:hAnsi="GHEA Grapalat" w:cs="Sylfaen"/>
          <w:i/>
          <w:sz w:val="20"/>
          <w:szCs w:val="20"/>
        </w:rPr>
        <w:t>րով</w:t>
      </w:r>
      <w:r w:rsidR="00096865" w:rsidRPr="003C06E4">
        <w:rPr>
          <w:rFonts w:ascii="GHEA Grapalat" w:hAnsi="GHEA Grapalat" w:cs="Times Armenian"/>
          <w:i/>
          <w:sz w:val="20"/>
          <w:szCs w:val="20"/>
          <w:lang w:val="af-ZA"/>
        </w:rPr>
        <w:t xml:space="preserve"> </w:t>
      </w:r>
    </w:p>
    <w:p w:rsidR="00096865" w:rsidRPr="003C06E4" w:rsidRDefault="00DE24BA" w:rsidP="00EF3662">
      <w:pPr>
        <w:pStyle w:val="BodyText"/>
        <w:spacing w:after="0"/>
        <w:ind w:firstLine="567"/>
        <w:jc w:val="right"/>
        <w:rPr>
          <w:rFonts w:ascii="GHEA Grapalat" w:hAnsi="GHEA Grapalat" w:cs="Times Armenian"/>
          <w:i/>
          <w:sz w:val="20"/>
          <w:szCs w:val="20"/>
          <w:lang w:val="af-ZA"/>
        </w:rPr>
      </w:pPr>
      <w:r w:rsidRPr="003C06E4">
        <w:rPr>
          <w:rFonts w:ascii="GHEA Grapalat" w:hAnsi="GHEA Grapalat" w:cs="Sylfaen"/>
          <w:i/>
          <w:sz w:val="20"/>
          <w:szCs w:val="20"/>
        </w:rPr>
        <w:t>գնանշման</w:t>
      </w:r>
      <w:r w:rsidRPr="003C06E4">
        <w:rPr>
          <w:rFonts w:ascii="GHEA Grapalat" w:hAnsi="GHEA Grapalat" w:cs="Sylfaen"/>
          <w:i/>
          <w:sz w:val="20"/>
          <w:szCs w:val="20"/>
          <w:lang w:val="af-ZA"/>
        </w:rPr>
        <w:t xml:space="preserve"> </w:t>
      </w:r>
      <w:r w:rsidRPr="003C06E4">
        <w:rPr>
          <w:rFonts w:ascii="GHEA Grapalat" w:hAnsi="GHEA Grapalat" w:cs="Sylfaen"/>
          <w:i/>
          <w:sz w:val="20"/>
          <w:szCs w:val="20"/>
        </w:rPr>
        <w:t>հարցմ</w:t>
      </w:r>
      <w:r w:rsidR="00983278" w:rsidRPr="003C06E4">
        <w:rPr>
          <w:rFonts w:ascii="GHEA Grapalat" w:hAnsi="GHEA Grapalat" w:cs="Sylfaen"/>
          <w:i/>
          <w:sz w:val="20"/>
          <w:szCs w:val="20"/>
        </w:rPr>
        <w:t>ան</w:t>
      </w:r>
      <w:r w:rsidR="00096865" w:rsidRPr="003C06E4">
        <w:rPr>
          <w:rFonts w:ascii="GHEA Grapalat" w:hAnsi="GHEA Grapalat" w:cs="Times Armenian"/>
          <w:i/>
          <w:sz w:val="20"/>
          <w:szCs w:val="20"/>
          <w:lang w:val="af-ZA"/>
        </w:rPr>
        <w:t xml:space="preserve"> </w:t>
      </w:r>
      <w:r w:rsidR="00EE5855" w:rsidRPr="003C06E4">
        <w:rPr>
          <w:rFonts w:ascii="GHEA Grapalat" w:hAnsi="GHEA Grapalat" w:cs="Times Armenian"/>
          <w:i/>
          <w:sz w:val="20"/>
          <w:szCs w:val="20"/>
          <w:lang w:val="af-ZA"/>
        </w:rPr>
        <w:t xml:space="preserve">գնահատող </w:t>
      </w:r>
      <w:r w:rsidR="00096865" w:rsidRPr="003C06E4">
        <w:rPr>
          <w:rFonts w:ascii="GHEA Grapalat" w:hAnsi="GHEA Grapalat" w:cs="Sylfaen"/>
          <w:i/>
          <w:sz w:val="20"/>
          <w:szCs w:val="20"/>
        </w:rPr>
        <w:t>հանձնաժողովի</w:t>
      </w:r>
    </w:p>
    <w:p w:rsidR="00096865" w:rsidRPr="003C06E4" w:rsidRDefault="00202F9E" w:rsidP="00EF3662">
      <w:pPr>
        <w:pStyle w:val="BodyText"/>
        <w:spacing w:after="0"/>
        <w:ind w:firstLine="567"/>
        <w:jc w:val="right"/>
        <w:rPr>
          <w:rFonts w:ascii="GHEA Grapalat" w:hAnsi="GHEA Grapalat"/>
          <w:b/>
          <w:i/>
          <w:sz w:val="20"/>
          <w:szCs w:val="20"/>
          <w:lang w:val="af-ZA"/>
        </w:rPr>
      </w:pPr>
      <w:r w:rsidRPr="003C06E4">
        <w:rPr>
          <w:rFonts w:ascii="GHEA Grapalat" w:hAnsi="GHEA Grapalat" w:cs="Sylfaen"/>
          <w:b/>
          <w:i/>
          <w:sz w:val="20"/>
          <w:szCs w:val="20"/>
          <w:lang w:val="af-ZA"/>
        </w:rPr>
        <w:t xml:space="preserve"> </w:t>
      </w:r>
      <w:r w:rsidR="00C65AF3">
        <w:rPr>
          <w:rFonts w:ascii="GHEA Grapalat" w:hAnsi="GHEA Grapalat" w:cs="Sylfaen"/>
          <w:b/>
          <w:i/>
          <w:sz w:val="20"/>
          <w:szCs w:val="20"/>
          <w:lang w:val="af-ZA"/>
        </w:rPr>
        <w:t>2023</w:t>
      </w:r>
      <w:r w:rsidR="00096865" w:rsidRPr="003C06E4">
        <w:rPr>
          <w:rFonts w:ascii="GHEA Grapalat" w:hAnsi="GHEA Grapalat" w:cs="Sylfaen"/>
          <w:b/>
          <w:i/>
          <w:sz w:val="20"/>
          <w:szCs w:val="20"/>
          <w:lang w:val="af-ZA"/>
        </w:rPr>
        <w:t xml:space="preserve"> </w:t>
      </w:r>
      <w:r w:rsidR="00096865" w:rsidRPr="003C06E4">
        <w:rPr>
          <w:rFonts w:ascii="GHEA Grapalat" w:hAnsi="GHEA Grapalat" w:cs="Sylfaen"/>
          <w:b/>
          <w:i/>
          <w:sz w:val="20"/>
          <w:szCs w:val="20"/>
        </w:rPr>
        <w:t>թ</w:t>
      </w:r>
      <w:r w:rsidR="00096865" w:rsidRPr="003C06E4">
        <w:rPr>
          <w:rFonts w:ascii="GHEA Grapalat" w:hAnsi="GHEA Grapalat" w:cs="Times Armenian"/>
          <w:b/>
          <w:i/>
          <w:sz w:val="20"/>
          <w:szCs w:val="20"/>
          <w:lang w:val="af-ZA"/>
        </w:rPr>
        <w:t xml:space="preserve">.  </w:t>
      </w:r>
      <w:r w:rsidR="00296515">
        <w:rPr>
          <w:rFonts w:ascii="GHEA Grapalat" w:hAnsi="GHEA Grapalat" w:cs="Times Armenian"/>
          <w:b/>
          <w:i/>
          <w:sz w:val="20"/>
          <w:szCs w:val="20"/>
          <w:lang w:val="af-ZA"/>
        </w:rPr>
        <w:t>հունիսի 01</w:t>
      </w:r>
      <w:r w:rsidR="005C6159" w:rsidRPr="003C06E4">
        <w:rPr>
          <w:rFonts w:ascii="GHEA Grapalat" w:hAnsi="GHEA Grapalat" w:cs="Times Armenian"/>
          <w:b/>
          <w:i/>
          <w:sz w:val="20"/>
          <w:szCs w:val="20"/>
          <w:lang w:val="af-ZA"/>
        </w:rPr>
        <w:t xml:space="preserve">-ի </w:t>
      </w:r>
      <w:r w:rsidR="00096865" w:rsidRPr="003C06E4">
        <w:rPr>
          <w:rFonts w:ascii="GHEA Grapalat" w:hAnsi="GHEA Grapalat" w:cs="Times Armenian"/>
          <w:b/>
          <w:i/>
          <w:sz w:val="20"/>
          <w:szCs w:val="20"/>
          <w:vertAlign w:val="subscript"/>
          <w:lang w:val="af-ZA"/>
        </w:rPr>
        <w:t xml:space="preserve"> </w:t>
      </w:r>
      <w:r w:rsidR="005C6159" w:rsidRPr="003C06E4">
        <w:rPr>
          <w:rFonts w:ascii="GHEA Grapalat" w:hAnsi="GHEA Grapalat" w:cs="Times Armenian"/>
          <w:b/>
          <w:i/>
          <w:sz w:val="20"/>
          <w:szCs w:val="20"/>
          <w:lang w:val="af-ZA"/>
        </w:rPr>
        <w:t xml:space="preserve">N </w:t>
      </w:r>
      <w:r w:rsidRPr="003C06E4">
        <w:rPr>
          <w:rFonts w:ascii="GHEA Grapalat" w:hAnsi="GHEA Grapalat" w:cs="Times Armenian"/>
          <w:b/>
          <w:i/>
          <w:sz w:val="20"/>
          <w:szCs w:val="20"/>
          <w:lang w:val="af-ZA"/>
        </w:rPr>
        <w:t xml:space="preserve">1 </w:t>
      </w:r>
      <w:r w:rsidR="00096865" w:rsidRPr="003C06E4">
        <w:rPr>
          <w:rFonts w:ascii="GHEA Grapalat" w:hAnsi="GHEA Grapalat" w:cs="Sylfaen"/>
          <w:b/>
          <w:i/>
          <w:sz w:val="20"/>
          <w:szCs w:val="20"/>
        </w:rPr>
        <w:t>որոշմամբ</w:t>
      </w:r>
    </w:p>
    <w:p w:rsidR="00096865" w:rsidRPr="003C06E4" w:rsidRDefault="00096865" w:rsidP="00EF3662">
      <w:pPr>
        <w:pStyle w:val="BodyText"/>
        <w:ind w:right="-7" w:firstLine="567"/>
        <w:jc w:val="center"/>
        <w:rPr>
          <w:rFonts w:ascii="GHEA Grapalat" w:hAnsi="GHEA Grapalat"/>
          <w:lang w:val="af-ZA"/>
        </w:rPr>
      </w:pPr>
    </w:p>
    <w:p w:rsidR="00096865" w:rsidRPr="003C06E4"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983278">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B862D2">
        <w:rPr>
          <w:rFonts w:ascii="GHEA Grapalat" w:hAnsi="GHEA Grapalat"/>
          <w:b/>
        </w:rPr>
        <w:t>ԱՎՏՈՊԱՀԵՍՏԱՄԱՍԵՐԻ</w:t>
      </w:r>
      <w:r w:rsidR="00EF7F74" w:rsidRPr="00EF7F74">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983278" w:rsidRDefault="00CE0D95" w:rsidP="00EF3662">
      <w:pPr>
        <w:pStyle w:val="BodyText"/>
        <w:ind w:right="-7" w:firstLine="567"/>
        <w:jc w:val="center"/>
        <w:rPr>
          <w:rFonts w:ascii="GHEA Grapalat" w:hAnsi="GHEA Grapalat"/>
          <w:color w:val="FF0000"/>
          <w:lang w:val="af-ZA"/>
        </w:rPr>
      </w:pPr>
    </w:p>
    <w:p w:rsidR="00983278" w:rsidRPr="00202F9E" w:rsidRDefault="00983278" w:rsidP="00983278">
      <w:pPr>
        <w:ind w:firstLine="567"/>
        <w:jc w:val="both"/>
        <w:rPr>
          <w:rFonts w:ascii="GHEA Grapalat" w:hAnsi="GHEA Grapalat" w:cs="Sylfaen"/>
          <w:i/>
          <w:color w:val="FF0000"/>
          <w:sz w:val="22"/>
          <w:szCs w:val="22"/>
          <w:lang w:val="af-ZA"/>
        </w:rPr>
      </w:pPr>
    </w:p>
    <w:p w:rsidR="00983278" w:rsidRPr="00202F9E" w:rsidRDefault="00983278" w:rsidP="00983278">
      <w:pPr>
        <w:ind w:firstLine="567"/>
        <w:jc w:val="both"/>
        <w:rPr>
          <w:rFonts w:ascii="GHEA Grapalat" w:hAnsi="GHEA Grapalat" w:cs="Sylfaen"/>
          <w:i/>
          <w:color w:val="FF0000"/>
          <w:sz w:val="22"/>
          <w:szCs w:val="22"/>
          <w:lang w:val="af-ZA"/>
        </w:rPr>
      </w:pPr>
    </w:p>
    <w:p w:rsidR="00983278" w:rsidRPr="00202F9E" w:rsidRDefault="00983278" w:rsidP="00983278">
      <w:pPr>
        <w:ind w:firstLine="567"/>
        <w:jc w:val="both"/>
        <w:rPr>
          <w:rFonts w:ascii="GHEA Grapalat" w:hAnsi="GHEA Grapalat" w:cs="Sylfaen"/>
          <w:b/>
          <w:i/>
          <w:color w:val="FF0000"/>
          <w:sz w:val="22"/>
          <w:szCs w:val="22"/>
          <w:lang w:val="af-ZA"/>
        </w:rPr>
      </w:pPr>
    </w:p>
    <w:p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rsidR="00160AE4" w:rsidRPr="00522768" w:rsidRDefault="00160AE4" w:rsidP="00EF3662">
      <w:pPr>
        <w:ind w:firstLine="567"/>
        <w:jc w:val="center"/>
        <w:rPr>
          <w:rFonts w:ascii="GHEA Grapalat" w:hAnsi="GHEA Grapalat"/>
          <w:i/>
          <w:sz w:val="20"/>
          <w:lang w:val="af-ZA"/>
        </w:rPr>
      </w:pPr>
    </w:p>
    <w:p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 xml:space="preserve">ՀԱՄԱՐ` </w:t>
      </w:r>
      <w:r w:rsidR="00B862D2">
        <w:rPr>
          <w:rFonts w:ascii="GHEA Grapalat" w:hAnsi="GHEA Grapalat" w:cs="Sylfaen"/>
          <w:b/>
          <w:sz w:val="20"/>
          <w:szCs w:val="20"/>
          <w:lang w:val="af-ZA"/>
        </w:rPr>
        <w:t>ԱՎՏՈՊԱՀԵՍՏԱՄԱՍԵՐԻ</w:t>
      </w:r>
      <w:r w:rsidR="00EF7F74">
        <w:rPr>
          <w:rFonts w:ascii="GHEA Grapalat" w:hAnsi="GHEA Grapalat" w:cs="Sylfaen"/>
          <w:b/>
          <w:sz w:val="20"/>
          <w:szCs w:val="20"/>
          <w:lang w:val="af-ZA"/>
        </w:rPr>
        <w:t xml:space="preserve"> </w:t>
      </w:r>
      <w:r w:rsidRPr="00522768">
        <w:rPr>
          <w:rFonts w:ascii="GHEA Grapalat" w:hAnsi="GHEA Grapalat" w:cs="Sylfaen"/>
          <w:b/>
          <w:sz w:val="20"/>
          <w:szCs w:val="20"/>
          <w:lang w:val="af-ZA"/>
        </w:rPr>
        <w:t>ՁԵՌՔԲԵՐՄԱՆ ՆՊԱՏԱԿՈՎ ՀԱՅՏԱՐԱՐՎԱԾ ԳՆԱՆՇՄԱՆ ՀԱՐՑՄԱՆ</w:t>
      </w:r>
    </w:p>
    <w:p w:rsidR="009F5D9B" w:rsidRPr="00522768" w:rsidRDefault="009F5D9B" w:rsidP="00EF3662">
      <w:pPr>
        <w:ind w:firstLine="567"/>
        <w:jc w:val="center"/>
        <w:rPr>
          <w:rFonts w:ascii="GHEA Grapalat" w:hAnsi="GHEA Grapalat" w:cs="Sylfaen"/>
          <w:b/>
          <w:sz w:val="20"/>
          <w:szCs w:val="22"/>
          <w:lang w:val="af-ZA"/>
        </w:rPr>
      </w:pPr>
    </w:p>
    <w:p w:rsidR="00096865" w:rsidRPr="00522768" w:rsidRDefault="00096865" w:rsidP="00EF3662">
      <w:pPr>
        <w:ind w:firstLine="567"/>
        <w:jc w:val="center"/>
        <w:rPr>
          <w:rFonts w:ascii="GHEA Grapalat" w:hAnsi="GHEA Grapalat"/>
          <w:sz w:val="20"/>
          <w:lang w:val="af-ZA"/>
        </w:rPr>
      </w:pPr>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567"/>
        <w:jc w:val="center"/>
        <w:rPr>
          <w:rFonts w:ascii="GHEA Grapalat" w:hAnsi="GHEA Grapalat"/>
          <w:b/>
          <w:sz w:val="20"/>
          <w:lang w:val="af-ZA"/>
        </w:rPr>
      </w:pPr>
      <w:r w:rsidRPr="00522768">
        <w:rPr>
          <w:rFonts w:ascii="GHEA Grapalat" w:hAnsi="GHEA Grapalat" w:cs="Sylfaen"/>
          <w:b/>
          <w:sz w:val="20"/>
        </w:rPr>
        <w:t>ՄԱՍ</w:t>
      </w:r>
      <w:r w:rsidRPr="00522768">
        <w:rPr>
          <w:rFonts w:ascii="GHEA Grapalat" w:hAnsi="GHEA Grapalat" w:cs="Times Armenian"/>
          <w:b/>
          <w:sz w:val="20"/>
          <w:lang w:val="af-ZA"/>
        </w:rPr>
        <w:t xml:space="preserve"> II.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r w:rsidRPr="00522768">
        <w:rPr>
          <w:rFonts w:ascii="GHEA Grapalat" w:hAnsi="GHEA Grapalat" w:cs="Sylfaen"/>
          <w:sz w:val="20"/>
        </w:rPr>
        <w:t>Ընդհանուր</w:t>
      </w:r>
      <w:r w:rsidR="00D23D61">
        <w:rPr>
          <w:rFonts w:ascii="GHEA Grapalat" w:hAnsi="GHEA Grapalat" w:cs="Times Armenian"/>
          <w:sz w:val="20"/>
          <w:lang w:val="af-ZA"/>
        </w:rPr>
        <w:t xml:space="preserve"> </w:t>
      </w:r>
      <w:r w:rsidRPr="00522768">
        <w:rPr>
          <w:rFonts w:ascii="GHEA Grapalat" w:hAnsi="GHEA Grapalat" w:cs="Sylfaen"/>
          <w:sz w:val="20"/>
        </w:rPr>
        <w:t>դրույթներ</w:t>
      </w:r>
      <w:r w:rsidRPr="00522768">
        <w:rPr>
          <w:rFonts w:ascii="GHEA Grapalat" w:hAnsi="GHEA Grapalat" w:cs="Times Armenian"/>
          <w:sz w:val="20"/>
          <w:lang w:val="af-ZA"/>
        </w:rPr>
        <w:tab/>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rsidR="00983278" w:rsidRPr="00522768" w:rsidRDefault="00983278" w:rsidP="00983278">
      <w:pPr>
        <w:jc w:val="both"/>
        <w:rPr>
          <w:rFonts w:ascii="GHEA Grapalat" w:hAnsi="GHEA Grapalat" w:cs="Times Armenian"/>
          <w:sz w:val="20"/>
          <w:lang w:val="af-ZA"/>
        </w:rPr>
      </w:pPr>
    </w:p>
    <w:p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E2917" w:rsidRPr="009E2917">
        <w:rPr>
          <w:rFonts w:ascii="GHEA Grapalat" w:hAnsi="GHEA Grapalat" w:cs="Sylfaen"/>
          <w:b/>
          <w:sz w:val="20"/>
          <w:lang w:val="af-ZA"/>
        </w:rPr>
        <w:t>«</w:t>
      </w:r>
      <w:r w:rsidR="00B862D2">
        <w:rPr>
          <w:rFonts w:ascii="GHEA Grapalat" w:hAnsi="GHEA Grapalat" w:cs="Sylfaen"/>
          <w:b/>
          <w:sz w:val="20"/>
        </w:rPr>
        <w:t>ԳՀԱՊՁԲ</w:t>
      </w:r>
      <w:r w:rsidR="00B862D2" w:rsidRPr="00B862D2">
        <w:rPr>
          <w:rFonts w:ascii="GHEA Grapalat" w:hAnsi="GHEA Grapalat" w:cs="Sylfaen"/>
          <w:b/>
          <w:sz w:val="20"/>
          <w:lang w:val="af-ZA"/>
        </w:rPr>
        <w:t>-</w:t>
      </w:r>
      <w:r w:rsidR="00B862D2">
        <w:rPr>
          <w:rFonts w:ascii="GHEA Grapalat" w:hAnsi="GHEA Grapalat" w:cs="Sylfaen"/>
          <w:b/>
          <w:sz w:val="20"/>
        </w:rPr>
        <w:t>ՀՎԿԱԿ</w:t>
      </w:r>
      <w:r w:rsidR="00B862D2" w:rsidRPr="00B862D2">
        <w:rPr>
          <w:rFonts w:ascii="GHEA Grapalat" w:hAnsi="GHEA Grapalat" w:cs="Sylfaen"/>
          <w:b/>
          <w:sz w:val="20"/>
          <w:lang w:val="af-ZA"/>
        </w:rPr>
        <w:t>-2023-35</w:t>
      </w:r>
      <w:r w:rsidR="009E2917" w:rsidRPr="009E2917">
        <w:rPr>
          <w:rFonts w:ascii="GHEA Grapalat" w:hAnsi="GHEA Grapalat" w:cs="Sylfaen"/>
          <w:b/>
          <w:sz w:val="20"/>
          <w:lang w:val="af-ZA"/>
        </w:rPr>
        <w:t>»</w:t>
      </w:r>
      <w:r w:rsidR="009E2917">
        <w:rPr>
          <w:rFonts w:ascii="GHEA Grapalat" w:hAnsi="GHEA Grapalat" w:cs="Sylfaen"/>
          <w:b/>
          <w:sz w:val="20"/>
          <w:lang w:val="af-ZA"/>
        </w:rPr>
        <w:t xml:space="preserve"> </w:t>
      </w:r>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r w:rsidR="00983278" w:rsidRPr="00522768">
        <w:rPr>
          <w:rFonts w:ascii="GHEA Grapalat" w:hAnsi="GHEA Grapalat" w:cs="Sylfaen"/>
          <w:sz w:val="20"/>
        </w:rPr>
        <w:t>հարցման</w:t>
      </w:r>
      <w:r w:rsidR="00D23D61" w:rsidRPr="00D23D61">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
    <w:p w:rsidR="00096865" w:rsidRPr="00522768" w:rsidRDefault="00096865" w:rsidP="00EF3662">
      <w:pPr>
        <w:pStyle w:val="Heading3"/>
        <w:spacing w:line="240" w:lineRule="auto"/>
        <w:ind w:firstLine="567"/>
        <w:rPr>
          <w:rFonts w:ascii="GHEA Grapalat" w:hAnsi="GHEA Grapalat"/>
          <w:sz w:val="24"/>
          <w:szCs w:val="22"/>
          <w:lang w:val="af-ZA"/>
        </w:rPr>
      </w:pPr>
    </w:p>
    <w:p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rsidR="002B32D6" w:rsidRPr="00522768" w:rsidRDefault="002B32D6" w:rsidP="00EF3662">
      <w:pPr>
        <w:ind w:left="360"/>
        <w:jc w:val="center"/>
        <w:rPr>
          <w:rFonts w:ascii="GHEA Grapalat" w:hAnsi="GHEA Grapalat" w:cs="Sylfaen"/>
          <w:b/>
          <w:sz w:val="20"/>
        </w:rPr>
      </w:pPr>
    </w:p>
    <w:p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B862D2">
        <w:rPr>
          <w:rFonts w:ascii="GHEA Grapalat" w:hAnsi="GHEA Grapalat"/>
          <w:b/>
          <w:i w:val="0"/>
          <w:lang w:val="af-ZA"/>
        </w:rPr>
        <w:t>ավտոպահեստամասերի</w:t>
      </w:r>
      <w:r w:rsidR="00EF7F74">
        <w:rPr>
          <w:rFonts w:ascii="GHEA Grapalat" w:hAnsi="GHEA Grapalat"/>
          <w:b/>
          <w:i w:val="0"/>
          <w:lang w:val="af-ZA"/>
        </w:rPr>
        <w:t xml:space="preserve">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5C5ED9">
        <w:rPr>
          <w:rFonts w:ascii="GHEA Grapalat" w:hAnsi="GHEA Grapalat"/>
          <w:b/>
          <w:i w:val="0"/>
          <w:lang w:val="af-ZA"/>
        </w:rPr>
        <w:t>7</w:t>
      </w:r>
      <w:r w:rsidR="00CB18B1">
        <w:rPr>
          <w:rFonts w:ascii="GHEA Grapalat" w:hAnsi="GHEA Grapalat"/>
          <w:b/>
          <w:i w:val="0"/>
          <w:lang w:val="af-ZA"/>
        </w:rPr>
        <w:t xml:space="preserve"> </w:t>
      </w:r>
      <w:r w:rsidR="00E448AC" w:rsidRPr="00522768">
        <w:rPr>
          <w:rFonts w:ascii="GHEA Grapalat" w:hAnsi="GHEA Grapalat" w:cs="Sylfaen"/>
          <w:b/>
          <w:i w:val="0"/>
        </w:rPr>
        <w:t>չափաբաժ</w:t>
      </w:r>
      <w:r w:rsidR="004B1C72">
        <w:rPr>
          <w:rFonts w:ascii="GHEA Grapalat" w:hAnsi="GHEA Grapalat" w:cs="Sylfaen"/>
          <w:b/>
          <w:i w:val="0"/>
        </w:rPr>
        <w:t>ի</w:t>
      </w:r>
      <w:r w:rsidR="00096865" w:rsidRPr="00522768">
        <w:rPr>
          <w:rFonts w:ascii="GHEA Grapalat" w:hAnsi="GHEA Grapalat" w:cs="Sylfaen"/>
          <w:b/>
          <w:i w:val="0"/>
        </w:rPr>
        <w:t>ն</w:t>
      </w:r>
      <w:r w:rsidR="004B1C72">
        <w:rPr>
          <w:rFonts w:ascii="GHEA Grapalat" w:hAnsi="GHEA Grapalat" w:cs="Sylfaen"/>
          <w:b/>
          <w:i w:val="0"/>
        </w:rPr>
        <w:t>ներ</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rsidTr="00E448AC">
        <w:trPr>
          <w:trHeight w:val="480"/>
        </w:trPr>
        <w:tc>
          <w:tcPr>
            <w:tcW w:w="2864" w:type="dxa"/>
            <w:gridSpan w:val="2"/>
            <w:vAlign w:val="center"/>
          </w:tcPr>
          <w:p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rsidTr="00E448AC">
        <w:trPr>
          <w:trHeight w:val="292"/>
        </w:trPr>
        <w:tc>
          <w:tcPr>
            <w:tcW w:w="1163" w:type="dxa"/>
            <w:vAlign w:val="center"/>
          </w:tcPr>
          <w:p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rsidR="006675F2" w:rsidRPr="00522768" w:rsidRDefault="006675F2" w:rsidP="00EF3662">
            <w:pPr>
              <w:pStyle w:val="BodyTextIndent2"/>
              <w:spacing w:line="240" w:lineRule="auto"/>
              <w:ind w:firstLine="0"/>
              <w:jc w:val="center"/>
              <w:rPr>
                <w:rFonts w:ascii="GHEA Grapalat" w:hAnsi="GHEA Grapalat"/>
                <w:b/>
                <w:bCs/>
                <w:i/>
                <w:iCs/>
              </w:rPr>
            </w:pP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60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185/65/R14 ամառային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2</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225/65/R16 ամառային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3</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84</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205/65/R15 ամառաին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4</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200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205/70/R16 համասեզոն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5</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56</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185/60/R14 համասեզոն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6</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225/75R16 համասեզոն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7</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320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Կուտակիչ մարտկոց 75A</w:t>
            </w:r>
          </w:p>
        </w:tc>
      </w:tr>
    </w:tbl>
    <w:p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522768" w:rsidRDefault="00845AA5" w:rsidP="00EF3662">
      <w:pPr>
        <w:ind w:firstLine="567"/>
        <w:rPr>
          <w:rFonts w:ascii="GHEA Grapalat" w:hAnsi="GHEA Grapalat" w:cs="Sylfaen"/>
          <w:i/>
          <w:sz w:val="20"/>
          <w:lang w:val="es-ES"/>
        </w:rPr>
      </w:pPr>
    </w:p>
    <w:p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rsidR="00096865" w:rsidRPr="00522768" w:rsidRDefault="00096865" w:rsidP="00EF3662">
      <w:pPr>
        <w:ind w:firstLine="567"/>
        <w:jc w:val="both"/>
        <w:rPr>
          <w:rFonts w:ascii="GHEA Grapalat" w:hAnsi="GHEA Grapalat"/>
          <w:szCs w:val="22"/>
          <w:lang w:val="es-ES"/>
        </w:rPr>
      </w:pPr>
    </w:p>
    <w:p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522768" w:rsidRDefault="00DB4EFF" w:rsidP="00EF3662">
      <w:pPr>
        <w:ind w:firstLine="567"/>
        <w:jc w:val="both"/>
        <w:rPr>
          <w:rFonts w:ascii="GHEA Grapalat" w:hAnsi="GHEA Grapalat" w:cs="Sylfaen"/>
          <w:sz w:val="20"/>
          <w:lang w:val="es-ES"/>
        </w:rPr>
      </w:pPr>
    </w:p>
    <w:p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lastRenderedPageBreak/>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rsidR="00581DC3" w:rsidRPr="00522768" w:rsidRDefault="00581DC3" w:rsidP="00E448AC">
      <w:pPr>
        <w:jc w:val="both"/>
        <w:rPr>
          <w:rFonts w:ascii="GHEA Grapalat" w:hAnsi="GHEA Grapalat"/>
          <w:b/>
          <w:sz w:val="20"/>
          <w:lang w:val="af-ZA"/>
        </w:rPr>
      </w:pPr>
    </w:p>
    <w:p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rsidR="00096865" w:rsidRPr="00522768" w:rsidRDefault="00096865" w:rsidP="00EF3662">
      <w:pPr>
        <w:jc w:val="center"/>
        <w:rPr>
          <w:rFonts w:ascii="GHEA Grapalat" w:hAnsi="GHEA Grapalat"/>
          <w:b/>
          <w:sz w:val="20"/>
          <w:lang w:val="af-ZA"/>
        </w:rPr>
      </w:pPr>
    </w:p>
    <w:p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Fonts w:ascii="GHEA Grapalat" w:hAnsi="GHEA Grapalat" w:cs="Tahoma"/>
          <w:sz w:val="20"/>
          <w:lang w:val="hy-AM"/>
        </w:rPr>
        <w:t>։</w:t>
      </w:r>
    </w:p>
    <w:p w:rsidR="006C778B" w:rsidRPr="00522768" w:rsidRDefault="006C778B" w:rsidP="008E5C09">
      <w:pPr>
        <w:ind w:firstLine="567"/>
        <w:jc w:val="both"/>
        <w:rPr>
          <w:rFonts w:ascii="GHEA Grapalat" w:hAnsi="GHEA Grapalat" w:cs="Sylfaen"/>
          <w:sz w:val="20"/>
          <w:lang w:val="af-ZA"/>
        </w:rPr>
      </w:pPr>
    </w:p>
    <w:p w:rsidR="00B051BE" w:rsidRPr="00522768" w:rsidRDefault="00B051BE" w:rsidP="00EF3662">
      <w:pPr>
        <w:jc w:val="center"/>
        <w:rPr>
          <w:rFonts w:ascii="GHEA Grapalat" w:hAnsi="GHEA Grapalat"/>
          <w:b/>
          <w:sz w:val="20"/>
          <w:lang w:val="hy-AM"/>
        </w:rPr>
      </w:pPr>
    </w:p>
    <w:p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D23D61" w:rsidRPr="00D23D61">
        <w:rPr>
          <w:rFonts w:ascii="GHEA Grapalat" w:hAnsi="GHEA Grapalat" w:cs="Sylfaen"/>
          <w:b/>
          <w:szCs w:val="24"/>
          <w:lang w:val="hy-AM"/>
        </w:rPr>
        <w:t>0</w:t>
      </w:r>
      <w:r w:rsidR="00E448AC" w:rsidRPr="00D23D61">
        <w:rPr>
          <w:rFonts w:ascii="GHEA Grapalat" w:hAnsi="GHEA Grapalat" w:cs="Sylfaen"/>
          <w:b/>
          <w:szCs w:val="24"/>
          <w:lang w:val="hy-AM"/>
        </w:rPr>
        <w:t>7</w:t>
      </w:r>
      <w:r w:rsidR="00E448AC" w:rsidRPr="00BA0944">
        <w:rPr>
          <w:rFonts w:ascii="GHEA Grapalat" w:hAnsi="GHEA Grapalat" w:cs="Sylfaen"/>
          <w:b/>
          <w:szCs w:val="24"/>
          <w:lang w:val="hy-AM"/>
        </w:rPr>
        <w:t>-</w:t>
      </w:r>
      <w:r w:rsidRPr="00BA0944">
        <w:rPr>
          <w:rFonts w:ascii="GHEA Grapalat" w:hAnsi="GHEA Grapalat" w:cs="Sylfaen"/>
          <w:b/>
          <w:szCs w:val="24"/>
          <w:lang w:val="hy-AM"/>
        </w:rPr>
        <w:t xml:space="preserve">րդ օրվա ժամը </w:t>
      </w:r>
      <w:r w:rsidR="005A698A">
        <w:rPr>
          <w:rFonts w:ascii="GHEA Grapalat" w:hAnsi="GHEA Grapalat" w:cs="Sylfaen"/>
          <w:b/>
          <w:szCs w:val="24"/>
          <w:lang w:val="hy-AM"/>
        </w:rPr>
        <w:t>11:30</w:t>
      </w:r>
      <w:r w:rsidR="00E448AC" w:rsidRPr="00BA0944">
        <w:rPr>
          <w:rFonts w:ascii="GHEA Grapalat" w:hAnsi="GHEA Grapalat" w:cs="Sylfaen"/>
          <w:b/>
          <w:szCs w:val="24"/>
          <w:lang w:val="hy-AM"/>
        </w:rPr>
        <w:t>-ն,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rsidR="003850A0" w:rsidRPr="00522768" w:rsidRDefault="003850A0" w:rsidP="003850A0">
      <w:pPr>
        <w:pStyle w:val="BodyTextIndent2"/>
        <w:spacing w:line="240" w:lineRule="auto"/>
        <w:ind w:firstLine="567"/>
        <w:rPr>
          <w:rFonts w:ascii="GHEA Grapalat" w:hAnsi="GHEA Grapalat" w:cs="Sylfaen"/>
          <w:szCs w:val="24"/>
          <w:lang w:val="hy-AM"/>
        </w:rPr>
      </w:pPr>
      <w:bookmarkStart w:id="2"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522768"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3"/>
    <w:p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rsidR="00E410D5" w:rsidRPr="00522768" w:rsidRDefault="00E410D5" w:rsidP="00E410D5">
      <w:pPr>
        <w:pStyle w:val="norm"/>
        <w:spacing w:line="240" w:lineRule="auto"/>
        <w:rPr>
          <w:rFonts w:ascii="GHEA Grapalat" w:hAnsi="GHEA Grapalat" w:cs="Sylfaen"/>
          <w:sz w:val="20"/>
          <w:szCs w:val="24"/>
          <w:lang w:val="hy-AM" w:eastAsia="en-US"/>
        </w:rPr>
      </w:pPr>
      <w:bookmarkStart w:id="4"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522768" w:rsidRDefault="00037DDE" w:rsidP="00EF3662">
      <w:pPr>
        <w:pStyle w:val="norm"/>
        <w:spacing w:line="240" w:lineRule="auto"/>
        <w:rPr>
          <w:rFonts w:ascii="GHEA Grapalat" w:hAnsi="GHEA Grapalat" w:cs="Sylfaen"/>
          <w:sz w:val="20"/>
          <w:szCs w:val="24"/>
          <w:lang w:val="hy-AM" w:eastAsia="en-US"/>
        </w:rPr>
      </w:pPr>
    </w:p>
    <w:p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211DBF">
        <w:rPr>
          <w:rFonts w:ascii="GHEA Grapalat" w:hAnsi="GHEA Grapalat" w:cs="Sylfaen"/>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rsidR="00A45946" w:rsidRPr="00522768" w:rsidRDefault="00A45946" w:rsidP="00EF3662">
      <w:pPr>
        <w:jc w:val="center"/>
        <w:rPr>
          <w:rFonts w:ascii="GHEA Grapalat" w:hAnsi="GHEA Grapalat" w:cs="Arial"/>
          <w:b/>
          <w:sz w:val="20"/>
          <w:lang w:val="es-ES"/>
        </w:rPr>
      </w:pPr>
    </w:p>
    <w:p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D23D61" w:rsidRPr="00D23D61">
        <w:rPr>
          <w:rFonts w:ascii="GHEA Grapalat" w:hAnsi="GHEA Grapalat" w:cs="Sylfaen"/>
          <w:b/>
          <w:szCs w:val="24"/>
        </w:rPr>
        <w:t>0</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5A698A">
        <w:rPr>
          <w:rFonts w:ascii="GHEA Grapalat" w:hAnsi="GHEA Grapalat" w:cs="Sylfaen"/>
          <w:b/>
          <w:szCs w:val="24"/>
          <w:lang w:val="hy-AM"/>
        </w:rPr>
        <w:t>11:30</w:t>
      </w:r>
      <w:r w:rsidR="004E5F94" w:rsidRPr="004E5F94">
        <w:rPr>
          <w:rFonts w:ascii="GHEA Grapalat" w:hAnsi="GHEA Grapalat" w:cs="Sylfaen"/>
          <w:b/>
          <w:szCs w:val="24"/>
          <w:lang w:val="hy-AM"/>
        </w:rPr>
        <w:t>-</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rPr>
        <w:t>8</w:t>
      </w:r>
      <w:r w:rsidR="00633389" w:rsidRPr="00522768">
        <w:rPr>
          <w:rFonts w:ascii="GHEA Grapalat" w:hAnsi="GHEA Grapalat"/>
          <w:sz w:val="20"/>
          <w:lang w:val="af-ZA"/>
        </w:rPr>
        <w:t>.</w:t>
      </w:r>
      <w:r w:rsidR="00E56508" w:rsidRPr="00522768">
        <w:rPr>
          <w:rFonts w:ascii="GHEA Grapalat" w:hAnsi="GHEA Grapalat"/>
          <w:sz w:val="20"/>
          <w:lang w:val="hy-AM"/>
        </w:rPr>
        <w:t>5</w:t>
      </w:r>
      <w:r w:rsidR="00E56508" w:rsidRPr="00522768">
        <w:rPr>
          <w:rFonts w:ascii="GHEA Grapalat" w:hAnsi="GHEA Grapalat"/>
          <w:sz w:val="20"/>
          <w:lang w:val="af-ZA"/>
        </w:rPr>
        <w:t xml:space="preserve"> </w:t>
      </w:r>
      <w:r w:rsidR="00973FB1" w:rsidRPr="00522768">
        <w:rPr>
          <w:rFonts w:ascii="GHEA Grapalat" w:hAnsi="GHEA Grapalat"/>
          <w:sz w:val="20"/>
          <w:lang w:val="af-ZA"/>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lastRenderedPageBreak/>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rsidR="00B514E8" w:rsidRPr="00522768" w:rsidRDefault="00FD2748" w:rsidP="00EF3662">
      <w:pPr>
        <w:ind w:firstLine="708"/>
        <w:jc w:val="both"/>
        <w:rPr>
          <w:rFonts w:ascii="GHEA Grapalat" w:hAnsi="GHEA Grapalat"/>
          <w:sz w:val="20"/>
          <w:szCs w:val="20"/>
          <w:lang w:val="hy-AM"/>
        </w:rPr>
      </w:pPr>
      <w:r w:rsidRPr="00522768">
        <w:rPr>
          <w:rFonts w:ascii="GHEA Grapalat" w:hAnsi="GHEA Grapalat"/>
          <w:sz w:val="20"/>
          <w:szCs w:val="20"/>
          <w:lang w:val="af-ZA"/>
        </w:rPr>
        <w:t>8</w:t>
      </w:r>
      <w:r w:rsidR="00C82BD2" w:rsidRPr="00522768">
        <w:rPr>
          <w:rFonts w:ascii="GHEA Grapalat" w:hAnsi="GHEA Grapalat"/>
          <w:sz w:val="20"/>
          <w:szCs w:val="20"/>
          <w:lang w:val="af-ZA"/>
        </w:rPr>
        <w:t>.</w:t>
      </w:r>
      <w:r w:rsidR="004348F9" w:rsidRPr="00522768">
        <w:rPr>
          <w:rFonts w:ascii="GHEA Grapalat" w:hAnsi="GHEA Grapalat"/>
          <w:sz w:val="20"/>
          <w:szCs w:val="20"/>
          <w:lang w:val="af-ZA"/>
        </w:rPr>
        <w:t>7</w:t>
      </w:r>
      <w:r w:rsidR="00E24EBF" w:rsidRPr="00522768">
        <w:rPr>
          <w:rFonts w:ascii="GHEA Grapalat" w:hAnsi="GHEA Grapalat"/>
          <w:sz w:val="20"/>
          <w:szCs w:val="20"/>
          <w:lang w:val="af-ZA"/>
        </w:rPr>
        <w:t xml:space="preserve"> </w:t>
      </w:r>
      <w:r w:rsidR="00753C9B" w:rsidRPr="00522768">
        <w:rPr>
          <w:rFonts w:ascii="GHEA Grapalat" w:hAnsi="GHEA Grapalat"/>
          <w:sz w:val="20"/>
          <w:szCs w:val="20"/>
          <w:lang w:val="af-ZA"/>
        </w:rPr>
        <w:t>Պ</w:t>
      </w:r>
      <w:r w:rsidR="00B514E8" w:rsidRPr="00522768">
        <w:rPr>
          <w:rFonts w:ascii="GHEA Grapalat" w:hAnsi="GHEA Grapalat"/>
          <w:sz w:val="20"/>
          <w:szCs w:val="20"/>
          <w:lang w:val="af-ZA"/>
        </w:rPr>
        <w:t xml:space="preserve">ահանջի դեպքում </w:t>
      </w:r>
      <w:r w:rsidR="00AD522C" w:rsidRPr="00522768">
        <w:rPr>
          <w:rFonts w:ascii="GHEA Grapalat" w:hAnsi="GHEA Grapalat"/>
          <w:sz w:val="20"/>
          <w:szCs w:val="20"/>
          <w:lang w:val="af-ZA"/>
        </w:rPr>
        <w:t xml:space="preserve">որևէ </w:t>
      </w:r>
      <w:r w:rsidR="007210AC" w:rsidRPr="00522768">
        <w:rPr>
          <w:rFonts w:ascii="GHEA Grapalat" w:hAnsi="GHEA Grapalat"/>
          <w:sz w:val="20"/>
          <w:szCs w:val="20"/>
          <w:lang w:val="af-ZA"/>
        </w:rPr>
        <w:t>մ</w:t>
      </w:r>
      <w:r w:rsidR="00B514E8" w:rsidRPr="00522768">
        <w:rPr>
          <w:rFonts w:ascii="GHEA Grapalat" w:hAnsi="GHEA Grapalat"/>
          <w:sz w:val="20"/>
          <w:szCs w:val="20"/>
          <w:lang w:val="af-ZA"/>
        </w:rPr>
        <w:t>ասնակցի հայտի</w:t>
      </w:r>
      <w:r w:rsidR="00AE468B" w:rsidRPr="00522768">
        <w:rPr>
          <w:rFonts w:ascii="GHEA Grapalat" w:hAnsi="GHEA Grapalat"/>
          <w:sz w:val="20"/>
          <w:szCs w:val="20"/>
          <w:lang w:val="af-ZA"/>
        </w:rPr>
        <w:t xml:space="preserve"> </w:t>
      </w:r>
      <w:r w:rsidR="00B514E8" w:rsidRPr="00522768">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rPr>
        <w:t xml:space="preserve">այլ </w:t>
      </w:r>
      <w:r w:rsidR="007B36E4" w:rsidRPr="00522768">
        <w:rPr>
          <w:rFonts w:ascii="GHEA Grapalat" w:hAnsi="GHEA Grapalat"/>
          <w:sz w:val="20"/>
          <w:szCs w:val="20"/>
          <w:lang w:val="af-ZA"/>
        </w:rPr>
        <w:t>մ</w:t>
      </w:r>
      <w:r w:rsidR="00B514E8" w:rsidRPr="00522768">
        <w:rPr>
          <w:rFonts w:ascii="GHEA Grapalat" w:hAnsi="GHEA Grapalat"/>
          <w:sz w:val="20"/>
          <w:szCs w:val="20"/>
          <w:lang w:val="af-ZA"/>
        </w:rPr>
        <w:t>ասնակցին:</w:t>
      </w:r>
      <w:r w:rsidR="007B6811" w:rsidRPr="00522768">
        <w:rPr>
          <w:rFonts w:ascii="GHEA Grapalat" w:hAnsi="GHEA Grapalat"/>
          <w:sz w:val="20"/>
          <w:szCs w:val="20"/>
          <w:lang w:val="hy-AM"/>
        </w:rPr>
        <w:t xml:space="preserve"> </w:t>
      </w:r>
      <w:r w:rsidR="007B6811" w:rsidRPr="00522768">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rPr>
        <w:t xml:space="preserve">հայտում ներառված </w:t>
      </w:r>
      <w:r w:rsidR="007B6811" w:rsidRPr="00522768">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22768">
        <w:rPr>
          <w:rFonts w:ascii="GHEA Grapalat" w:hAnsi="GHEA Grapalat"/>
          <w:sz w:val="20"/>
          <w:szCs w:val="20"/>
          <w:lang w:val="af-ZA"/>
        </w:rPr>
        <w:t xml:space="preserve">հանձնաժողովի </w:t>
      </w:r>
      <w:r w:rsidR="007B6811" w:rsidRPr="00522768">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rPr>
        <w:t>:</w:t>
      </w:r>
    </w:p>
    <w:p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rPr>
        <w:t>8</w:t>
      </w:r>
      <w:r w:rsidR="002B121D" w:rsidRPr="00522768">
        <w:rPr>
          <w:rFonts w:ascii="GHEA Grapalat" w:hAnsi="GHEA Grapalat"/>
          <w:sz w:val="20"/>
          <w:lang w:val="af-ZA"/>
        </w:rPr>
        <w:t>.</w:t>
      </w:r>
      <w:r w:rsidR="004348F9" w:rsidRPr="00522768">
        <w:rPr>
          <w:rFonts w:ascii="GHEA Grapalat" w:hAnsi="GHEA Grapalat"/>
          <w:sz w:val="20"/>
          <w:lang w:val="af-ZA"/>
        </w:rPr>
        <w:t>8</w:t>
      </w:r>
      <w:r w:rsidR="002B121D" w:rsidRPr="00522768">
        <w:rPr>
          <w:rFonts w:ascii="GHEA Grapalat" w:hAnsi="GHEA Grapalat"/>
          <w:sz w:val="20"/>
          <w:lang w:val="af-ZA"/>
        </w:rPr>
        <w:t xml:space="preserve"> Եթե հայտերի բացման</w:t>
      </w:r>
      <w:r w:rsidR="00DE1C00" w:rsidRPr="00522768">
        <w:rPr>
          <w:rFonts w:ascii="GHEA Grapalat" w:hAnsi="GHEA Grapalat"/>
          <w:sz w:val="20"/>
          <w:lang w:val="hy-AM"/>
        </w:rPr>
        <w:t xml:space="preserve"> և գնահատման</w:t>
      </w:r>
      <w:r w:rsidR="002B121D" w:rsidRPr="00522768">
        <w:rPr>
          <w:rFonts w:ascii="GHEA Grapalat" w:hAnsi="GHEA Grapalat"/>
          <w:sz w:val="20"/>
          <w:lang w:val="af-ZA"/>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3C1837" w:rsidRPr="003C1837">
        <w:rPr>
          <w:rFonts w:ascii="GHEA Grapalat" w:hAnsi="GHEA Grapalat" w:cs="Sylfaen"/>
          <w:sz w:val="20"/>
          <w:szCs w:val="24"/>
          <w:lang w:val="hy-AM"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lastRenderedPageBreak/>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նին</w:t>
      </w:r>
      <w:r w:rsidRPr="00EA16F2">
        <w:rPr>
          <w:rFonts w:ascii="GHEA Grapalat" w:hAnsi="GHEA Grapalat" w:cs="Sylfaen"/>
          <w:sz w:val="20"/>
          <w:lang w:val="af-ZA"/>
        </w:rPr>
        <w:t xml:space="preserve"> </w:t>
      </w:r>
      <w:r w:rsidRPr="00522768">
        <w:rPr>
          <w:rFonts w:ascii="GHEA Grapalat" w:hAnsi="GHEA Grapalat" w:cs="Sylfaen"/>
          <w:sz w:val="20"/>
        </w:rPr>
        <w:t>որոշումը</w:t>
      </w:r>
      <w:r w:rsidRPr="00EA16F2">
        <w:rPr>
          <w:rFonts w:ascii="GHEA Grapalat" w:hAnsi="GHEA Grapalat" w:cs="Sylfaen"/>
          <w:sz w:val="20"/>
          <w:lang w:val="af-ZA"/>
        </w:rPr>
        <w:t xml:space="preserve"> </w:t>
      </w:r>
      <w:r w:rsidRPr="00522768">
        <w:rPr>
          <w:rFonts w:ascii="GHEA Grapalat" w:hAnsi="GHEA Grapalat" w:cs="Sylfaen"/>
          <w:sz w:val="20"/>
        </w:rPr>
        <w:t>ներկայացվելու</w:t>
      </w:r>
      <w:r w:rsidRPr="00EA16F2">
        <w:rPr>
          <w:rFonts w:ascii="GHEA Grapalat" w:hAnsi="GHEA Grapalat" w:cs="Sylfaen"/>
          <w:sz w:val="20"/>
          <w:lang w:val="af-ZA"/>
        </w:rPr>
        <w:t xml:space="preserve"> </w:t>
      </w:r>
      <w:r w:rsidRPr="00522768">
        <w:rPr>
          <w:rFonts w:ascii="GHEA Grapalat" w:hAnsi="GHEA Grapalat" w:cs="Sylfaen"/>
          <w:sz w:val="20"/>
        </w:rPr>
        <w:t>վերջնաժամկետը</w:t>
      </w:r>
      <w:r w:rsidRPr="00EA16F2">
        <w:rPr>
          <w:rFonts w:ascii="GHEA Grapalat" w:hAnsi="GHEA Grapalat" w:cs="Sylfaen"/>
          <w:sz w:val="20"/>
          <w:lang w:val="af-ZA"/>
        </w:rPr>
        <w:t xml:space="preserve"> </w:t>
      </w:r>
      <w:r w:rsidRPr="00522768">
        <w:rPr>
          <w:rFonts w:ascii="GHEA Grapalat" w:hAnsi="GHEA Grapalat" w:cs="Sylfaen"/>
          <w:sz w:val="20"/>
        </w:rPr>
        <w:t>լրանալու</w:t>
      </w:r>
      <w:r w:rsidRPr="00EA16F2">
        <w:rPr>
          <w:rFonts w:ascii="GHEA Grapalat" w:hAnsi="GHEA Grapalat" w:cs="Sylfaen"/>
          <w:sz w:val="20"/>
          <w:lang w:val="af-ZA"/>
        </w:rPr>
        <w:t xml:space="preserve"> </w:t>
      </w:r>
      <w:r w:rsidRPr="00522768">
        <w:rPr>
          <w:rFonts w:ascii="GHEA Grapalat" w:hAnsi="GHEA Grapalat" w:cs="Sylfaen"/>
          <w:sz w:val="20"/>
        </w:rPr>
        <w:t>օրվա</w:t>
      </w:r>
      <w:r w:rsidRPr="00EA16F2">
        <w:rPr>
          <w:rFonts w:ascii="GHEA Grapalat" w:hAnsi="GHEA Grapalat" w:cs="Sylfaen"/>
          <w:sz w:val="20"/>
          <w:lang w:val="af-ZA"/>
        </w:rPr>
        <w:t xml:space="preserve"> </w:t>
      </w:r>
      <w:r w:rsidRPr="00522768">
        <w:rPr>
          <w:rFonts w:ascii="GHEA Grapalat" w:hAnsi="GHEA Grapalat" w:cs="Sylfaen"/>
          <w:sz w:val="20"/>
        </w:rPr>
        <w:t>դրությամբ</w:t>
      </w:r>
      <w:r w:rsidRPr="00EA16F2">
        <w:rPr>
          <w:rFonts w:ascii="GHEA Grapalat" w:hAnsi="GHEA Grapalat" w:cs="Sylfaen"/>
          <w:sz w:val="20"/>
          <w:lang w:val="af-ZA"/>
        </w:rPr>
        <w:t xml:space="preserve"> </w:t>
      </w:r>
      <w:r w:rsidRPr="00522768">
        <w:rPr>
          <w:rFonts w:ascii="GHEA Grapalat" w:hAnsi="GHEA Grapalat" w:cs="Sylfaen"/>
          <w:sz w:val="20"/>
        </w:rPr>
        <w:t>մասնակիցը</w:t>
      </w:r>
      <w:r w:rsidRPr="00EA16F2">
        <w:rPr>
          <w:rFonts w:ascii="GHEA Grapalat" w:hAnsi="GHEA Grapalat" w:cs="Sylfaen"/>
          <w:sz w:val="20"/>
          <w:lang w:val="af-ZA"/>
        </w:rPr>
        <w:t xml:space="preserve"> </w:t>
      </w:r>
      <w:r w:rsidRPr="00522768">
        <w:rPr>
          <w:rFonts w:ascii="GHEA Grapalat" w:hAnsi="GHEA Grapalat" w:cs="Sylfaen"/>
          <w:sz w:val="20"/>
        </w:rPr>
        <w:t>կամ</w:t>
      </w:r>
      <w:r w:rsidRPr="00EA16F2">
        <w:rPr>
          <w:rFonts w:ascii="GHEA Grapalat" w:hAnsi="GHEA Grapalat" w:cs="Sylfaen"/>
          <w:sz w:val="20"/>
          <w:lang w:val="af-ZA"/>
        </w:rPr>
        <w:t xml:space="preserve"> </w:t>
      </w:r>
      <w:r w:rsidRPr="00522768">
        <w:rPr>
          <w:rFonts w:ascii="GHEA Grapalat" w:hAnsi="GHEA Grapalat" w:cs="Sylfaen"/>
          <w:sz w:val="20"/>
        </w:rPr>
        <w:t>պայմանագիրը</w:t>
      </w:r>
      <w:r w:rsidRPr="00EA16F2">
        <w:rPr>
          <w:rFonts w:ascii="GHEA Grapalat" w:hAnsi="GHEA Grapalat" w:cs="Sylfaen"/>
          <w:sz w:val="20"/>
          <w:lang w:val="af-ZA"/>
        </w:rPr>
        <w:t xml:space="preserve"> </w:t>
      </w:r>
      <w:r w:rsidRPr="00522768">
        <w:rPr>
          <w:rFonts w:ascii="GHEA Grapalat" w:hAnsi="GHEA Grapalat" w:cs="Sylfaen"/>
          <w:sz w:val="20"/>
        </w:rPr>
        <w:t>կնքած</w:t>
      </w:r>
      <w:r w:rsidRPr="00EA16F2">
        <w:rPr>
          <w:rFonts w:ascii="GHEA Grapalat" w:hAnsi="GHEA Grapalat" w:cs="Sylfaen"/>
          <w:sz w:val="20"/>
          <w:lang w:val="af-ZA"/>
        </w:rPr>
        <w:t xml:space="preserve"> </w:t>
      </w:r>
      <w:r w:rsidRPr="00522768">
        <w:rPr>
          <w:rFonts w:ascii="GHEA Grapalat" w:hAnsi="GHEA Grapalat" w:cs="Sylfaen"/>
          <w:sz w:val="20"/>
        </w:rPr>
        <w:t>անձը</w:t>
      </w:r>
      <w:r w:rsidRPr="00EA16F2">
        <w:rPr>
          <w:rFonts w:ascii="GHEA Grapalat" w:hAnsi="GHEA Grapalat" w:cs="Sylfaen"/>
          <w:sz w:val="20"/>
          <w:lang w:val="af-ZA"/>
        </w:rPr>
        <w:t xml:space="preserve"> </w:t>
      </w:r>
      <w:r w:rsidRPr="00522768">
        <w:rPr>
          <w:rFonts w:ascii="GHEA Grapalat" w:hAnsi="GHEA Grapalat" w:cs="Sylfaen"/>
          <w:sz w:val="20"/>
        </w:rPr>
        <w:t>վճարել</w:t>
      </w:r>
      <w:r w:rsidRPr="00EA16F2">
        <w:rPr>
          <w:rFonts w:ascii="GHEA Grapalat" w:hAnsi="GHEA Grapalat" w:cs="Sylfaen"/>
          <w:sz w:val="20"/>
          <w:lang w:val="af-ZA"/>
        </w:rPr>
        <w:t xml:space="preserve"> </w:t>
      </w:r>
      <w:r w:rsidRPr="00522768">
        <w:rPr>
          <w:rFonts w:ascii="GHEA Grapalat" w:hAnsi="GHEA Grapalat" w:cs="Sylfaen"/>
          <w:sz w:val="20"/>
        </w:rPr>
        <w:t>է</w:t>
      </w:r>
      <w:r w:rsidRPr="00EA16F2">
        <w:rPr>
          <w:rFonts w:ascii="GHEA Grapalat" w:hAnsi="GHEA Grapalat" w:cs="Sylfaen"/>
          <w:sz w:val="20"/>
          <w:lang w:val="af-ZA"/>
        </w:rPr>
        <w:t xml:space="preserve">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նին</w:t>
      </w:r>
      <w:r w:rsidRPr="00EA16F2">
        <w:rPr>
          <w:rFonts w:ascii="GHEA Grapalat" w:hAnsi="GHEA Grapalat" w:cs="Sylfaen"/>
          <w:sz w:val="20"/>
          <w:lang w:val="af-ZA"/>
        </w:rPr>
        <w:t xml:space="preserve"> </w:t>
      </w:r>
      <w:r w:rsidRPr="00522768">
        <w:rPr>
          <w:rFonts w:ascii="GHEA Grapalat" w:hAnsi="GHEA Grapalat" w:cs="Sylfaen"/>
          <w:sz w:val="20"/>
        </w:rPr>
        <w:t>որոշումը</w:t>
      </w:r>
      <w:r w:rsidRPr="00EA16F2">
        <w:rPr>
          <w:rFonts w:ascii="GHEA Grapalat" w:hAnsi="GHEA Grapalat" w:cs="Sylfaen"/>
          <w:sz w:val="20"/>
          <w:lang w:val="af-ZA"/>
        </w:rPr>
        <w:t xml:space="preserve"> </w:t>
      </w:r>
      <w:r w:rsidRPr="006D2E03">
        <w:rPr>
          <w:rFonts w:ascii="GHEA Grapalat" w:hAnsi="GHEA Grapalat" w:cs="Sylfaen"/>
          <w:sz w:val="20"/>
        </w:rPr>
        <w:t>ներկայացվելու</w:t>
      </w:r>
      <w:r w:rsidRPr="00EA16F2">
        <w:rPr>
          <w:rFonts w:ascii="GHEA Grapalat" w:hAnsi="GHEA Grapalat" w:cs="Sylfaen"/>
          <w:sz w:val="20"/>
          <w:lang w:val="af-ZA"/>
        </w:rPr>
        <w:t xml:space="preserve"> </w:t>
      </w:r>
      <w:r w:rsidRPr="006D2E03">
        <w:rPr>
          <w:rFonts w:ascii="GHEA Grapalat" w:hAnsi="GHEA Grapalat" w:cs="Sylfaen"/>
          <w:sz w:val="20"/>
        </w:rPr>
        <w:t>վերջնաժամկետը</w:t>
      </w:r>
      <w:r w:rsidRPr="00EA16F2">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lastRenderedPageBreak/>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B21718" w:rsidRPr="00B21718">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21718" w:rsidRPr="00B21718"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21718" w:rsidRPr="00B21718">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B21718" w:rsidRDefault="00281740" w:rsidP="00B21718">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21718" w:rsidRPr="00B21718">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rsidR="00F562EA" w:rsidRPr="006D2E03" w:rsidRDefault="00F562EA" w:rsidP="00B21718">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21718">
        <w:rPr>
          <w:rFonts w:ascii="GHEA Grapalat" w:hAnsi="GHEA Grapalat" w:cs="Sylfaen"/>
          <w:sz w:val="20"/>
          <w:lang w:val="hy-AM"/>
        </w:rPr>
        <w:t>:</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B21718">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w:t>
      </w:r>
      <w:r w:rsidR="00F96621" w:rsidRPr="00A71D81">
        <w:rPr>
          <w:rFonts w:ascii="GHEA Grapalat" w:hAnsi="GHEA Grapalat" w:cs="Arial"/>
          <w:sz w:val="20"/>
          <w:lang w:val="hy-AM"/>
        </w:rPr>
        <w:lastRenderedPageBreak/>
        <w:t>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B21718" w:rsidRPr="00A71D81" w:rsidRDefault="00096865" w:rsidP="00B2171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B21718" w:rsidRPr="00A71D81">
        <w:rPr>
          <w:rFonts w:ascii="GHEA Grapalat" w:hAnsi="GHEA Grapalat" w:cs="Sylfaen"/>
          <w:sz w:val="20"/>
          <w:lang w:val="hy-AM"/>
        </w:rPr>
        <w:t>Ընդ որում պ</w:t>
      </w:r>
      <w:r w:rsidR="00B21718" w:rsidRPr="00A71D81">
        <w:rPr>
          <w:rFonts w:ascii="GHEA Grapalat" w:hAnsi="GHEA Grapalat" w:cs="Sylfaen"/>
          <w:sz w:val="20"/>
          <w:lang w:val="ru-RU"/>
        </w:rPr>
        <w:t>ետության</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կամ</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համայնքների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կարիքների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համար</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կազմակերպված</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գնման</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ընթացակարգը</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կարող</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է</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ամբողջությամբ</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կամ</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մասնակի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չկայացած</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հայտարարվել</w:t>
      </w:r>
      <w:r w:rsidR="00B21718" w:rsidRPr="00A71D81">
        <w:rPr>
          <w:rFonts w:ascii="GHEA Grapalat" w:hAnsi="GHEA Grapalat" w:cs="Sylfaen"/>
          <w:sz w:val="20"/>
          <w:lang w:val="af-ZA"/>
        </w:rPr>
        <w:t xml:space="preserve"> </w:t>
      </w:r>
      <w:r w:rsidR="00B21718">
        <w:rPr>
          <w:rFonts w:ascii="GHEA Grapalat" w:hAnsi="GHEA Grapalat" w:cs="Sylfaen"/>
          <w:sz w:val="20"/>
          <w:lang w:val="hy-AM"/>
        </w:rPr>
        <w:t xml:space="preserve">կազմակերպության </w:t>
      </w:r>
      <w:r w:rsidR="00B21718" w:rsidRPr="00A71D81">
        <w:rPr>
          <w:rFonts w:ascii="GHEA Grapalat" w:hAnsi="GHEA Grapalat" w:cs="Sylfaen"/>
          <w:sz w:val="20"/>
          <w:lang w:val="ru-RU"/>
        </w:rPr>
        <w:t>ղեկավարի</w:t>
      </w:r>
      <w:r w:rsidR="00B21718">
        <w:rPr>
          <w:rFonts w:ascii="GHEA Grapalat" w:hAnsi="GHEA Grapalat" w:cs="Sylfaen"/>
          <w:sz w:val="20"/>
          <w:lang w:val="hy-AM"/>
        </w:rPr>
        <w:t xml:space="preserve"> </w:t>
      </w:r>
      <w:r w:rsidR="00B21718" w:rsidRPr="001031FD">
        <w:rPr>
          <w:rFonts w:ascii="GHEA Grapalat" w:hAnsi="GHEA Grapalat" w:cs="Sylfaen"/>
          <w:sz w:val="20"/>
        </w:rPr>
        <w:t>որոշման</w:t>
      </w:r>
      <w:r w:rsidR="00B21718" w:rsidRPr="001031FD">
        <w:rPr>
          <w:rFonts w:ascii="GHEA Grapalat" w:hAnsi="GHEA Grapalat" w:cs="Sylfaen"/>
          <w:sz w:val="20"/>
          <w:lang w:val="af-ZA"/>
        </w:rPr>
        <w:t xml:space="preserve"> </w:t>
      </w:r>
      <w:r w:rsidR="00B21718" w:rsidRPr="001031FD">
        <w:rPr>
          <w:rFonts w:ascii="GHEA Grapalat" w:hAnsi="GHEA Grapalat" w:cs="Sylfaen"/>
          <w:sz w:val="20"/>
        </w:rPr>
        <w:t>հիման</w:t>
      </w:r>
      <w:r w:rsidR="00B21718" w:rsidRPr="001031FD">
        <w:rPr>
          <w:rFonts w:ascii="GHEA Grapalat" w:hAnsi="GHEA Grapalat" w:cs="Sylfaen"/>
          <w:sz w:val="20"/>
          <w:lang w:val="af-ZA"/>
        </w:rPr>
        <w:t xml:space="preserve"> </w:t>
      </w:r>
      <w:r w:rsidR="00B21718" w:rsidRPr="001031FD">
        <w:rPr>
          <w:rFonts w:ascii="GHEA Grapalat" w:hAnsi="GHEA Grapalat" w:cs="Sylfaen"/>
          <w:sz w:val="20"/>
        </w:rPr>
        <w:t>վրա</w:t>
      </w:r>
      <w:r w:rsidR="00B2171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5B59B1">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00211DBF">
        <w:rPr>
          <w:rFonts w:ascii="GHEA Grapalat" w:hAnsi="GHEA Grapalat" w:cs="Arial"/>
          <w:b/>
          <w:sz w:val="20"/>
          <w:lang w:val="es-ES"/>
        </w:rPr>
        <w:t xml:space="preserve"> </w:t>
      </w:r>
      <w:r w:rsidRPr="00A71D81">
        <w:rPr>
          <w:rFonts w:ascii="GHEA Grapalat" w:hAnsi="GHEA Grapalat" w:cs="Arial"/>
          <w:b/>
          <w:sz w:val="20"/>
          <w:lang w:val="es-ES"/>
        </w:rPr>
        <w:t>N 1</w:t>
      </w:r>
    </w:p>
    <w:p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00B862D2">
        <w:rPr>
          <w:rFonts w:ascii="GHEA Grapalat" w:hAnsi="GHEA Grapalat" w:cs="Sylfaen"/>
          <w:b/>
          <w:lang w:val="es-ES"/>
        </w:rPr>
        <w:t>ԳՀԱՊՁԲ-ՀՎԿԱԿ-2023-35</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B862D2">
        <w:rPr>
          <w:rFonts w:ascii="GHEA Grapalat" w:hAnsi="GHEA Grapalat" w:cs="Sylfaen"/>
          <w:b/>
          <w:sz w:val="20"/>
          <w:szCs w:val="20"/>
          <w:lang w:val="es-ES"/>
        </w:rPr>
        <w:t>ԳՀԱՊՁԲ-ՀՎԿԱԿ-2023-35</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211DBF">
        <w:rPr>
          <w:rFonts w:ascii="GHEA Grapalat" w:hAnsi="GHEA Grapalat" w:cs="Arial"/>
          <w:sz w:val="20"/>
          <w:szCs w:val="20"/>
          <w:lang w:val="es-ES"/>
        </w:rPr>
        <w:t>)</w:t>
      </w:r>
      <w:r w:rsidR="00B2572B" w:rsidRPr="00A71D81">
        <w:rPr>
          <w:rFonts w:ascii="GHEA Grapalat" w:hAnsi="GHEA Grapalat" w:cs="Arial"/>
          <w:sz w:val="20"/>
          <w:szCs w:val="20"/>
          <w:lang w:val="es-ES"/>
        </w:rPr>
        <w:t xml:space="preserve"> </w:t>
      </w:r>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ծածկագրով</w:t>
      </w:r>
      <w:r w:rsidR="00211DBF">
        <w:rPr>
          <w:rFonts w:ascii="GHEA Grapalat" w:hAnsi="GHEA Grapalat" w:cs="Arial"/>
          <w:sz w:val="20"/>
          <w:szCs w:val="20"/>
          <w:lang w:val="es-ES"/>
        </w:rPr>
        <w:t xml:space="preserve">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2"/>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08551E" w:rsidRPr="0008551E">
        <w:rPr>
          <w:rFonts w:ascii="GHEA Grapalat" w:hAnsi="GHEA Grapalat" w:cs="Arial"/>
          <w:b/>
          <w:sz w:val="20"/>
          <w:szCs w:val="20"/>
          <w:lang w:val="es-ES"/>
        </w:rPr>
        <w:t>»</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08551E" w:rsidRPr="0008551E">
        <w:rPr>
          <w:rFonts w:ascii="GHEA Grapalat" w:hAnsi="GHEA Grapalat" w:cs="Arial"/>
          <w:b/>
          <w:sz w:val="20"/>
          <w:szCs w:val="20"/>
          <w:lang w:val="es-ES"/>
        </w:rPr>
        <w:t>»</w:t>
      </w:r>
      <w:r w:rsidRPr="00A71D81">
        <w:rPr>
          <w:rFonts w:ascii="GHEA Grapalat" w:hAnsi="GHEA Grapalat" w:cs="Arial"/>
          <w:sz w:val="20"/>
          <w:szCs w:val="20"/>
          <w:lang w:val="es-ES"/>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ստորագրման օրը, </w:t>
            </w:r>
            <w:r w:rsidRPr="00A71D81">
              <w:rPr>
                <w:rFonts w:ascii="GHEA Grapalat" w:eastAsia="GHEA Grapalat" w:hAnsi="GHEA Grapalat" w:cs="GHEA Grapalat"/>
                <w:color w:val="000000"/>
              </w:rPr>
              <w:lastRenderedPageBreak/>
              <w:t>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1259F8" w:rsidRPr="0008551E">
        <w:rPr>
          <w:rFonts w:ascii="GHEA Grapalat" w:hAnsi="GHEA Grapalat" w:cs="Arial"/>
          <w:b/>
          <w:sz w:val="20"/>
          <w:szCs w:val="20"/>
          <w:lang w:val="es-ES"/>
        </w:rPr>
        <w:t>»</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00211DBF">
        <w:rPr>
          <w:rFonts w:ascii="GHEA Grapalat" w:hAnsi="GHEA Grapalat" w:cs="Arial"/>
          <w:sz w:val="20"/>
          <w:szCs w:val="20"/>
          <w:lang w:val="es-ES"/>
        </w:rPr>
        <w:t xml:space="preserve">հրավերը, այդ թվում կնքվելիք </w:t>
      </w:r>
      <w:r w:rsidRPr="00A71D81">
        <w:rPr>
          <w:rFonts w:ascii="GHEA Grapalat" w:hAnsi="GHEA Grapalat" w:cs="Arial"/>
          <w:sz w:val="20"/>
          <w:szCs w:val="20"/>
          <w:lang w:val="es-ES"/>
        </w:rPr>
        <w:t>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rsidR="00B2572B" w:rsidRPr="00202F9E" w:rsidRDefault="00B2572B" w:rsidP="00EF3662">
      <w:pPr>
        <w:ind w:firstLine="567"/>
        <w:jc w:val="both"/>
        <w:rPr>
          <w:rFonts w:ascii="GHEA Grapalat" w:hAnsi="GHEA Grapalat" w:cs="Arial"/>
          <w:lang w:val="hy-AM"/>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924E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924E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8924E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8924E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0C0396" w:rsidRPr="00A71D81">
        <w:rPr>
          <w:rFonts w:ascii="GHEA Grapalat" w:hAnsi="GHEA Grapalat"/>
          <w:color w:val="000000"/>
          <w:sz w:val="20"/>
          <w:szCs w:val="20"/>
          <w:lang w:val="hy-AM"/>
        </w:rPr>
        <w:t xml:space="preserve"> ծածկագրով </w:t>
      </w:r>
    </w:p>
    <w:p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B862D2">
        <w:rPr>
          <w:rFonts w:ascii="GHEA Grapalat" w:hAnsi="GHEA Grapalat" w:cs="Arial"/>
          <w:b/>
          <w:lang w:val="es-ES"/>
        </w:rPr>
        <w:t>ԳՀԱՊՁԲ-ՀՎԿԱԿ-2023-35</w:t>
      </w:r>
      <w:r w:rsidRPr="001259F8">
        <w:rPr>
          <w:rFonts w:ascii="GHEA Grapalat" w:hAnsi="GHEA Grapalat" w:cs="Arial"/>
          <w:b/>
          <w:lang w:val="es-ES"/>
        </w:rPr>
        <w:t>»</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B862D2">
        <w:rPr>
          <w:rFonts w:ascii="GHEA Grapalat" w:hAnsi="GHEA Grapalat" w:cs="Arial"/>
          <w:b/>
          <w:lang w:val="es-ES"/>
        </w:rPr>
        <w:t>ԳՀԱՊՁԲ-ՀՎԿԱԿ-2023-35</w:t>
      </w:r>
      <w:r w:rsidRPr="001259F8">
        <w:rPr>
          <w:rFonts w:ascii="GHEA Grapalat" w:hAnsi="GHEA Grapalat" w:cs="Arial"/>
          <w:b/>
          <w:lang w:val="es-ES"/>
        </w:rPr>
        <w:t>»</w:t>
      </w:r>
      <w:r>
        <w:rPr>
          <w:rFonts w:ascii="GHEA Grapalat" w:hAnsi="GHEA Grapalat" w:cs="Arial"/>
          <w:b/>
          <w:lang w:val="es-ES"/>
        </w:rPr>
        <w:t xml:space="preserve"> </w:t>
      </w:r>
      <w:r w:rsidR="00830B85" w:rsidRPr="00A71D81">
        <w:rPr>
          <w:rFonts w:ascii="GHEA Grapalat" w:hAnsi="GHEA Grapalat" w:cs="Sylfaen"/>
          <w:b/>
          <w:lang w:val="hy-AM"/>
        </w:rPr>
        <w:t>ծածկագրով</w:t>
      </w:r>
    </w:p>
    <w:p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B862D2">
        <w:rPr>
          <w:rFonts w:ascii="GHEA Grapalat" w:hAnsi="GHEA Grapalat"/>
          <w:b/>
          <w:color w:val="000000"/>
          <w:lang w:val="hy-AM"/>
        </w:rPr>
        <w:t>ԳՀԱՊՁԲ-ՀՎԿԱԿ-2023-35</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B862D2">
        <w:rPr>
          <w:rFonts w:ascii="GHEA Grapalat" w:hAnsi="GHEA Grapalat"/>
          <w:b/>
          <w:color w:val="000000"/>
          <w:sz w:val="20"/>
          <w:szCs w:val="20"/>
          <w:lang w:val="hy-AM"/>
        </w:rPr>
        <w:t>ԳՀԱՊՁԲ-ՀՎԿԱԿ-2023-35</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B862D2">
        <w:rPr>
          <w:rFonts w:ascii="GHEA Grapalat" w:hAnsi="GHEA Grapalat"/>
          <w:b/>
          <w:color w:val="000000"/>
          <w:lang w:val="hy-AM"/>
        </w:rPr>
        <w:t>ԳՀԱՊՁԲ-ՀՎԿԱԿ-2023-35</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sidR="00B862D2">
        <w:rPr>
          <w:rFonts w:ascii="GHEA Grapalat" w:hAnsi="GHEA Grapalat" w:cs="Sylfaen"/>
          <w:b/>
          <w:lang w:val="hy-AM"/>
        </w:rPr>
        <w:t>ԳՀԱՊՁԲ-ՀՎԿԱԿ-2023-35</w:t>
      </w:r>
      <w:r>
        <w:rPr>
          <w:rFonts w:ascii="GHEA Grapalat" w:hAnsi="GHEA Grapalat" w:cs="Sylfaen"/>
          <w:b/>
          <w:lang w:val="hy-AM"/>
        </w:rPr>
        <w:t xml:space="preserve">» </w:t>
      </w:r>
      <w:r w:rsidR="00631658" w:rsidRPr="00A71D81">
        <w:rPr>
          <w:rFonts w:ascii="GHEA Grapalat" w:hAnsi="GHEA Grapalat" w:cs="Sylfaen"/>
          <w:b/>
          <w:lang w:val="hy-AM"/>
        </w:rPr>
        <w:t>ծածկագրով</w:t>
      </w:r>
    </w:p>
    <w:p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w:t>
      </w:r>
      <w:r w:rsidR="00B862D2">
        <w:rPr>
          <w:rFonts w:ascii="GHEA Grapalat" w:hAnsi="GHEA Grapalat" w:cs="GHEA Grapalat"/>
          <w:b/>
          <w:sz w:val="20"/>
          <w:szCs w:val="20"/>
          <w:lang w:val="pt-BR"/>
        </w:rPr>
        <w:t>ԳՀԱՊՁԲ-ՀՎԿԱԿ-2023-35</w:t>
      </w:r>
      <w:r w:rsidR="00F5130E" w:rsidRPr="00F5130E">
        <w:rPr>
          <w:rFonts w:ascii="GHEA Grapalat" w:hAnsi="GHEA Grapalat" w:cs="GHEA Grapalat"/>
          <w:b/>
          <w:sz w:val="20"/>
          <w:szCs w:val="20"/>
          <w:lang w:val="pt-BR"/>
        </w:rPr>
        <w:t>»</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862D2">
        <w:rPr>
          <w:rFonts w:ascii="GHEA Grapalat" w:hAnsi="GHEA Grapalat"/>
          <w:b/>
          <w:color w:val="000000"/>
          <w:lang w:val="hy-AM"/>
        </w:rPr>
        <w:t>ԳՀԱՊՁԲ-ՀՎԿԱԿ-2023-35</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w:t>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11DBF" w:rsidRPr="00211DBF">
        <w:rPr>
          <w:rFonts w:ascii="GHEA Grapalat" w:hAnsi="GHEA Grapalat" w:cs="Sylfaen"/>
          <w:b/>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Default="009123CA" w:rsidP="00EF3662">
      <w:pPr>
        <w:ind w:firstLine="720"/>
        <w:jc w:val="both"/>
        <w:rPr>
          <w:rFonts w:ascii="GHEA Grapalat" w:hAnsi="GHEA Grapalat" w:cs="Sylfaen"/>
          <w:sz w:val="20"/>
          <w:lang w:val="hy-AM"/>
        </w:rPr>
      </w:pPr>
    </w:p>
    <w:p w:rsidR="0063121F" w:rsidRDefault="0063121F"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5"/>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6"/>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w:t>
      </w:r>
      <w:r w:rsidR="00BC1C1F" w:rsidRPr="00BC1C1F">
        <w:rPr>
          <w:rFonts w:ascii="GHEA Grapalat" w:hAnsi="GHEA Grapalat"/>
          <w:sz w:val="20"/>
          <w:szCs w:val="20"/>
          <w:lang w:val="hy-AM" w:eastAsia="ru-RU"/>
        </w:rPr>
        <w:t xml:space="preserve"> </w:t>
      </w:r>
      <w:r w:rsidR="00BC1C1F">
        <w:rPr>
          <w:rFonts w:ascii="GHEA Grapalat" w:hAnsi="GHEA Grapalat"/>
          <w:sz w:val="20"/>
          <w:szCs w:val="20"/>
          <w:lang w:val="hy-AM" w:eastAsia="ru-RU"/>
        </w:rPr>
        <w:t>N 2</w:t>
      </w:r>
      <w:r w:rsidR="00BC1C1F" w:rsidRPr="00A71D81">
        <w:rPr>
          <w:rFonts w:ascii="GHEA Grapalat" w:hAnsi="GHEA Grapalat"/>
          <w:sz w:val="20"/>
          <w:szCs w:val="20"/>
          <w:lang w:val="hy-AM" w:eastAsia="ru-RU"/>
        </w:rPr>
        <w:t>,</w:t>
      </w:r>
      <w:r w:rsidRPr="00A71D81">
        <w:rPr>
          <w:rFonts w:ascii="GHEA Grapalat" w:hAnsi="GHEA Grapalat"/>
          <w:sz w:val="20"/>
          <w:szCs w:val="20"/>
          <w:lang w:val="hy-AM" w:eastAsia="ru-RU"/>
        </w:rPr>
        <w:t xml:space="preserve">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8924EA" w:rsidRDefault="008924EA" w:rsidP="008924EA">
      <w:pPr>
        <w:tabs>
          <w:tab w:val="left" w:pos="1276"/>
        </w:tabs>
        <w:ind w:firstLine="720"/>
        <w:jc w:val="both"/>
        <w:rPr>
          <w:rFonts w:ascii="GHEA Grapalat" w:hAnsi="GHEA Grapalat"/>
          <w:b/>
          <w:sz w:val="20"/>
          <w:szCs w:val="20"/>
          <w:lang w:val="hy-AM" w:eastAsia="ru-RU"/>
        </w:rPr>
      </w:pPr>
      <w:r w:rsidRPr="00662AEC">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b/>
          <w:sz w:val="20"/>
          <w:szCs w:val="20"/>
          <w:lang w:val="hy-AM" w:eastAsia="ru-RU"/>
        </w:rPr>
        <w:t>:</w:t>
      </w:r>
    </w:p>
    <w:p w:rsidR="00071D1C" w:rsidRPr="00A71D81" w:rsidRDefault="00071D1C" w:rsidP="00EF3662">
      <w:pPr>
        <w:tabs>
          <w:tab w:val="left" w:pos="1276"/>
        </w:tabs>
        <w:ind w:firstLine="720"/>
        <w:jc w:val="both"/>
        <w:rPr>
          <w:rFonts w:ascii="GHEA Grapalat" w:hAnsi="GHEA Grapalat" w:cs="Sylfaen"/>
          <w:sz w:val="20"/>
          <w:u w:val="single"/>
          <w:lang w:val="hy-AM"/>
        </w:rPr>
      </w:pPr>
      <w:bookmarkStart w:id="13" w:name="_GoBack"/>
      <w:bookmarkEnd w:id="13"/>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202F9E">
        <w:rPr>
          <w:rFonts w:ascii="GHEA Grapalat" w:hAnsi="GHEA Grapalat"/>
          <w:i/>
          <w:sz w:val="18"/>
          <w:lang w:val="hy-AM"/>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202F9E" w:rsidRDefault="00071D1C" w:rsidP="00EF3662">
      <w:pPr>
        <w:ind w:left="-142" w:firstLine="142"/>
        <w:jc w:val="center"/>
        <w:rPr>
          <w:rFonts w:ascii="GHEA Grapalat" w:hAnsi="GHEA Grapalat" w:cs="Sylfaen"/>
          <w:b/>
          <w:lang w:val="hy-AM"/>
        </w:rPr>
      </w:pPr>
    </w:p>
    <w:p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924EA" w:rsidTr="007A2020">
        <w:trPr>
          <w:tblCellSpacing w:w="7" w:type="dxa"/>
          <w:jc w:val="center"/>
        </w:trPr>
        <w:tc>
          <w:tcPr>
            <w:tcW w:w="0" w:type="auto"/>
            <w:vAlign w:val="center"/>
          </w:tcPr>
          <w:p w:rsidR="0038400D" w:rsidRPr="00A71D81" w:rsidRDefault="008924EA" w:rsidP="007A2020">
            <w:pPr>
              <w:jc w:val="center"/>
              <w:rPr>
                <w:rFonts w:ascii="GHEA Grapalat" w:hAnsi="GHEA Grapalat"/>
                <w:iCs/>
                <w:color w:val="000000"/>
                <w:sz w:val="21"/>
                <w:szCs w:val="21"/>
                <w:lang w:val="pt-BR"/>
              </w:rPr>
            </w:pPr>
            <w:r>
              <w:rPr>
                <w:noProof/>
                <w:lang w:val="en-GB" w:eastAsia="en-GB"/>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D9" w:rsidRDefault="005C5ED9">
      <w:r>
        <w:separator/>
      </w:r>
    </w:p>
  </w:endnote>
  <w:endnote w:type="continuationSeparator" w:id="0">
    <w:p w:rsidR="005C5ED9" w:rsidRDefault="005C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D9" w:rsidRDefault="005C5ED9">
      <w:r>
        <w:separator/>
      </w:r>
    </w:p>
  </w:footnote>
  <w:footnote w:type="continuationSeparator" w:id="0">
    <w:p w:rsidR="005C5ED9" w:rsidRDefault="005C5ED9">
      <w:r>
        <w:continuationSeparator/>
      </w:r>
    </w:p>
  </w:footnote>
  <w:footnote w:id="1">
    <w:p w:rsidR="005C5ED9" w:rsidRPr="006265F4" w:rsidRDefault="005C5ED9"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5C5ED9" w:rsidRPr="000B7538" w:rsidRDefault="005C5ED9"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5C5ED9" w:rsidRPr="00EA16F2" w:rsidRDefault="005C5ED9"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5C5ED9" w:rsidRPr="0008551E" w:rsidRDefault="005C5ED9"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EA16F2">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EA16F2">
        <w:rPr>
          <w:rFonts w:ascii="GHEA Grapalat" w:hAnsi="GHEA Grapalat"/>
          <w:i/>
          <w:sz w:val="16"/>
          <w:szCs w:val="16"/>
          <w:lang w:val="hy-AM"/>
        </w:rPr>
        <w:t>է</w:t>
      </w:r>
      <w:r w:rsidRPr="0008551E">
        <w:rPr>
          <w:rFonts w:ascii="GHEA Grapalat" w:hAnsi="GHEA Grapalat"/>
          <w:i/>
          <w:sz w:val="16"/>
          <w:szCs w:val="16"/>
          <w:lang w:val="af-ZA"/>
        </w:rPr>
        <w:t xml:space="preserve"> </w:t>
      </w:r>
      <w:r w:rsidRPr="00EA16F2">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EA16F2">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EA16F2">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EA16F2">
        <w:rPr>
          <w:rFonts w:ascii="GHEA Grapalat" w:hAnsi="GHEA Grapalat"/>
          <w:i/>
          <w:sz w:val="16"/>
          <w:szCs w:val="16"/>
          <w:lang w:val="hy-AM"/>
        </w:rPr>
        <w:t>մինչև</w:t>
      </w:r>
      <w:r w:rsidRPr="0008551E">
        <w:rPr>
          <w:rFonts w:ascii="GHEA Grapalat" w:hAnsi="GHEA Grapalat"/>
          <w:i/>
          <w:sz w:val="16"/>
          <w:szCs w:val="16"/>
          <w:lang w:val="af-ZA"/>
        </w:rPr>
        <w:t xml:space="preserve"> </w:t>
      </w:r>
      <w:r w:rsidRPr="00EA16F2">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EA16F2">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EA16F2">
        <w:rPr>
          <w:rFonts w:ascii="GHEA Grapalat" w:hAnsi="GHEA Grapalat"/>
          <w:i/>
          <w:sz w:val="16"/>
          <w:szCs w:val="16"/>
          <w:lang w:val="hy-AM"/>
        </w:rPr>
        <w:t>հրապարակելը</w:t>
      </w:r>
      <w:r w:rsidRPr="0008551E">
        <w:rPr>
          <w:rFonts w:ascii="GHEA Grapalat" w:hAnsi="GHEA Grapalat"/>
          <w:i/>
          <w:sz w:val="16"/>
          <w:szCs w:val="16"/>
          <w:lang w:val="hy-AM"/>
        </w:rPr>
        <w:t>:</w:t>
      </w:r>
    </w:p>
    <w:p w:rsidR="005C5ED9" w:rsidRPr="0008551E" w:rsidRDefault="005C5ED9"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rsidR="005C5ED9" w:rsidRPr="0008551E" w:rsidRDefault="005C5ED9" w:rsidP="005F1C06">
      <w:pPr>
        <w:pStyle w:val="BodyTextIndent3"/>
        <w:spacing w:line="240" w:lineRule="auto"/>
        <w:ind w:left="142" w:firstLine="0"/>
        <w:rPr>
          <w:rFonts w:ascii="GHEA Grapalat" w:hAnsi="GHEA Grapalat"/>
          <w:i/>
          <w:sz w:val="16"/>
          <w:szCs w:val="16"/>
          <w:lang w:val="af-ZA" w:eastAsia="ru-RU"/>
        </w:rPr>
      </w:pPr>
    </w:p>
    <w:p w:rsidR="005C5ED9" w:rsidRPr="0008551E" w:rsidRDefault="005C5ED9"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rsidR="005C5ED9" w:rsidRPr="0008551E" w:rsidRDefault="005C5ED9" w:rsidP="005F1C06">
      <w:pPr>
        <w:pStyle w:val="FootnoteText"/>
        <w:jc w:val="both"/>
        <w:rPr>
          <w:rFonts w:ascii="GHEA Grapalat" w:hAnsi="GHEA Grapalat"/>
          <w:i/>
          <w:sz w:val="16"/>
          <w:szCs w:val="16"/>
          <w:lang w:val="af-ZA"/>
        </w:rPr>
      </w:pPr>
    </w:p>
    <w:p w:rsidR="005C5ED9" w:rsidRPr="0008551E" w:rsidRDefault="005C5ED9"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rPr>
        <w:t>եթե</w:t>
      </w:r>
      <w:r w:rsidRPr="0008551E">
        <w:rPr>
          <w:rFonts w:ascii="GHEA Grapalat" w:hAnsi="GHEA Grapalat"/>
          <w:i/>
          <w:sz w:val="16"/>
          <w:szCs w:val="16"/>
          <w:lang w:val="af-ZA"/>
        </w:rPr>
        <w:t xml:space="preserve"> </w:t>
      </w:r>
      <w:r w:rsidRPr="0008551E">
        <w:rPr>
          <w:rFonts w:ascii="GHEA Grapalat" w:hAnsi="GHEA Grapalat"/>
          <w:i/>
          <w:sz w:val="16"/>
          <w:szCs w:val="16"/>
        </w:rPr>
        <w:t>մասնակիցը</w:t>
      </w:r>
      <w:r w:rsidRPr="0008551E">
        <w:rPr>
          <w:rFonts w:ascii="GHEA Grapalat" w:hAnsi="GHEA Grapalat"/>
          <w:i/>
          <w:sz w:val="16"/>
          <w:szCs w:val="16"/>
          <w:lang w:val="af-ZA"/>
        </w:rPr>
        <w:t xml:space="preserve"> </w:t>
      </w:r>
      <w:r w:rsidRPr="0008551E">
        <w:rPr>
          <w:rFonts w:ascii="GHEA Grapalat" w:hAnsi="GHEA Grapalat"/>
          <w:i/>
          <w:sz w:val="16"/>
          <w:szCs w:val="16"/>
        </w:rPr>
        <w:t>անհատ</w:t>
      </w:r>
      <w:r w:rsidRPr="0008551E">
        <w:rPr>
          <w:rFonts w:ascii="GHEA Grapalat" w:hAnsi="GHEA Grapalat"/>
          <w:i/>
          <w:sz w:val="16"/>
          <w:szCs w:val="16"/>
          <w:lang w:val="af-ZA"/>
        </w:rPr>
        <w:t xml:space="preserve"> </w:t>
      </w:r>
      <w:r w:rsidRPr="0008551E">
        <w:rPr>
          <w:rFonts w:ascii="GHEA Grapalat" w:hAnsi="GHEA Grapalat"/>
          <w:i/>
          <w:sz w:val="16"/>
          <w:szCs w:val="16"/>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w:t>
      </w:r>
      <w:r w:rsidRPr="0008551E">
        <w:rPr>
          <w:rFonts w:ascii="GHEA Grapalat" w:hAnsi="GHEA Grapalat"/>
          <w:i/>
          <w:sz w:val="16"/>
          <w:szCs w:val="16"/>
        </w:rPr>
        <w:t>կամ</w:t>
      </w:r>
      <w:r w:rsidRPr="0008551E">
        <w:rPr>
          <w:rFonts w:ascii="GHEA Grapalat" w:hAnsi="GHEA Grapalat"/>
          <w:i/>
          <w:sz w:val="16"/>
          <w:szCs w:val="16"/>
          <w:lang w:val="af-ZA"/>
        </w:rPr>
        <w:t xml:space="preserve"> </w:t>
      </w:r>
      <w:r w:rsidRPr="0008551E">
        <w:rPr>
          <w:rFonts w:ascii="GHEA Grapalat" w:hAnsi="GHEA Grapalat"/>
          <w:i/>
          <w:sz w:val="16"/>
          <w:szCs w:val="16"/>
        </w:rPr>
        <w:t>ֆիզիկական</w:t>
      </w:r>
      <w:r w:rsidRPr="0008551E">
        <w:rPr>
          <w:rFonts w:ascii="GHEA Grapalat" w:hAnsi="GHEA Grapalat"/>
          <w:i/>
          <w:sz w:val="16"/>
          <w:szCs w:val="16"/>
          <w:lang w:val="af-ZA"/>
        </w:rPr>
        <w:t xml:space="preserve"> </w:t>
      </w:r>
      <w:r w:rsidRPr="0008551E">
        <w:rPr>
          <w:rFonts w:ascii="GHEA Grapalat" w:hAnsi="GHEA Grapalat"/>
          <w:i/>
          <w:sz w:val="16"/>
          <w:szCs w:val="16"/>
        </w:rPr>
        <w:t>անձ</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իրական</w:t>
      </w:r>
      <w:r w:rsidRPr="0008551E">
        <w:rPr>
          <w:rFonts w:ascii="GHEA Grapalat" w:hAnsi="GHEA Grapalat"/>
          <w:i/>
          <w:sz w:val="16"/>
          <w:szCs w:val="16"/>
          <w:lang w:val="af-ZA"/>
        </w:rPr>
        <w:t xml:space="preserve"> </w:t>
      </w:r>
      <w:r w:rsidRPr="0008551E">
        <w:rPr>
          <w:rFonts w:ascii="GHEA Grapalat" w:hAnsi="GHEA Grapalat"/>
          <w:i/>
          <w:sz w:val="16"/>
          <w:szCs w:val="16"/>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rPr>
        <w:t>չի</w:t>
      </w:r>
      <w:r w:rsidRPr="0008551E">
        <w:rPr>
          <w:rFonts w:ascii="GHEA Grapalat" w:hAnsi="GHEA Grapalat"/>
          <w:i/>
          <w:sz w:val="16"/>
          <w:szCs w:val="16"/>
          <w:lang w:val="af-ZA"/>
        </w:rPr>
        <w:t xml:space="preserve"> </w:t>
      </w:r>
      <w:r w:rsidRPr="0008551E">
        <w:rPr>
          <w:rFonts w:ascii="GHEA Grapalat" w:hAnsi="GHEA Grapalat"/>
          <w:i/>
          <w:sz w:val="16"/>
          <w:szCs w:val="16"/>
        </w:rPr>
        <w:t>ներկայացնում</w:t>
      </w:r>
      <w:r w:rsidRPr="0008551E">
        <w:rPr>
          <w:rFonts w:ascii="GHEA Grapalat" w:hAnsi="GHEA Grapalat"/>
          <w:i/>
          <w:sz w:val="16"/>
          <w:szCs w:val="16"/>
          <w:lang w:val="af-ZA"/>
        </w:rPr>
        <w:t>:</w:t>
      </w:r>
    </w:p>
    <w:p w:rsidR="005C5ED9" w:rsidRPr="0008551E" w:rsidRDefault="005C5ED9" w:rsidP="005F1C06">
      <w:pPr>
        <w:pStyle w:val="FootnoteText"/>
        <w:jc w:val="both"/>
        <w:rPr>
          <w:rFonts w:ascii="GHEA Grapalat" w:hAnsi="GHEA Grapalat"/>
          <w:i/>
          <w:sz w:val="16"/>
          <w:szCs w:val="16"/>
          <w:lang w:val="hy-AM"/>
        </w:rPr>
      </w:pPr>
    </w:p>
    <w:p w:rsidR="005C5ED9" w:rsidRPr="0008551E" w:rsidDel="006C3873" w:rsidRDefault="005C5ED9" w:rsidP="00CE3A99">
      <w:pPr>
        <w:jc w:val="both"/>
        <w:rPr>
          <w:del w:id="5" w:author="User" w:date="2019-05-26T09:52:00Z"/>
          <w:rFonts w:ascii="GHEA Grapalat" w:hAnsi="GHEA Grapalat" w:cs="Sylfaen"/>
          <w:sz w:val="16"/>
          <w:szCs w:val="16"/>
          <w:lang w:val="hy-AM"/>
        </w:rPr>
      </w:pPr>
    </w:p>
  </w:footnote>
  <w:footnote w:id="4">
    <w:p w:rsidR="005C5ED9" w:rsidRPr="0008551E" w:rsidRDefault="005C5ED9"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rsidR="005C5ED9" w:rsidRPr="006265F4" w:rsidRDefault="005C5ED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5C5ED9" w:rsidRPr="006265F4" w:rsidRDefault="005C5ED9" w:rsidP="00B2572B">
      <w:pPr>
        <w:pStyle w:val="FootnoteText"/>
        <w:rPr>
          <w:i/>
          <w:lang w:val="af-ZA"/>
        </w:rPr>
      </w:pPr>
    </w:p>
  </w:footnote>
  <w:footnote w:id="5">
    <w:p w:rsidR="005C5ED9" w:rsidRPr="006265F4" w:rsidRDefault="005C5ED9"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C5ED9" w:rsidRPr="006265F4" w:rsidDel="007942E8" w:rsidRDefault="005C5ED9" w:rsidP="009123CA">
      <w:pPr>
        <w:pStyle w:val="FootnoteText"/>
        <w:jc w:val="both"/>
        <w:rPr>
          <w:del w:id="8"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6">
    <w:p w:rsidR="005C5ED9" w:rsidRPr="006265F4" w:rsidDel="007942E8" w:rsidRDefault="005C5ED9" w:rsidP="00071D1C">
      <w:pPr>
        <w:pStyle w:val="FootnoteText"/>
        <w:jc w:val="both"/>
        <w:rPr>
          <w:del w:id="9"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rsidR="005C5ED9" w:rsidRPr="006265F4" w:rsidDel="002877FC" w:rsidRDefault="005C5ED9"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rsidR="005C5ED9" w:rsidRPr="006265F4" w:rsidDel="002877FC" w:rsidRDefault="005C5ED9"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D9B"/>
    <w:rsid w:val="00037DDE"/>
    <w:rsid w:val="00037F3F"/>
    <w:rsid w:val="000408D8"/>
    <w:rsid w:val="00041323"/>
    <w:rsid w:val="000423BB"/>
    <w:rsid w:val="0004387F"/>
    <w:rsid w:val="00045476"/>
    <w:rsid w:val="00045B10"/>
    <w:rsid w:val="00046BAC"/>
    <w:rsid w:val="000471CE"/>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BF"/>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02B"/>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515"/>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83"/>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258"/>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E4"/>
    <w:rsid w:val="003C11FC"/>
    <w:rsid w:val="003C1322"/>
    <w:rsid w:val="003C14BE"/>
    <w:rsid w:val="003C1837"/>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0F"/>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058"/>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1C7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1A0"/>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98A"/>
    <w:rsid w:val="005A72DB"/>
    <w:rsid w:val="005A765C"/>
    <w:rsid w:val="005A7FD2"/>
    <w:rsid w:val="005B1797"/>
    <w:rsid w:val="005B18D8"/>
    <w:rsid w:val="005B1CFC"/>
    <w:rsid w:val="005B1DD6"/>
    <w:rsid w:val="005B1E95"/>
    <w:rsid w:val="005B20E7"/>
    <w:rsid w:val="005B46B6"/>
    <w:rsid w:val="005B598A"/>
    <w:rsid w:val="005B59B1"/>
    <w:rsid w:val="005B6B3E"/>
    <w:rsid w:val="005B7350"/>
    <w:rsid w:val="005C1C00"/>
    <w:rsid w:val="005C4C12"/>
    <w:rsid w:val="005C4EBF"/>
    <w:rsid w:val="005C5ED9"/>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0F3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3EC"/>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9C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47FC6"/>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32"/>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BDA"/>
    <w:rsid w:val="0080437A"/>
    <w:rsid w:val="008061D6"/>
    <w:rsid w:val="008069F0"/>
    <w:rsid w:val="00807178"/>
    <w:rsid w:val="008072B5"/>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24EA"/>
    <w:rsid w:val="0089384E"/>
    <w:rsid w:val="00895733"/>
    <w:rsid w:val="008960F6"/>
    <w:rsid w:val="00896212"/>
    <w:rsid w:val="0089622B"/>
    <w:rsid w:val="00896A13"/>
    <w:rsid w:val="00897000"/>
    <w:rsid w:val="008A0AF2"/>
    <w:rsid w:val="008A1034"/>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0F0"/>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9B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917"/>
    <w:rsid w:val="009E35C5"/>
    <w:rsid w:val="009E38B9"/>
    <w:rsid w:val="009E45F3"/>
    <w:rsid w:val="009E4A0F"/>
    <w:rsid w:val="009E7100"/>
    <w:rsid w:val="009F0660"/>
    <w:rsid w:val="009F06BA"/>
    <w:rsid w:val="009F18D0"/>
    <w:rsid w:val="009F1FF7"/>
    <w:rsid w:val="009F337A"/>
    <w:rsid w:val="009F4638"/>
    <w:rsid w:val="009F5D9B"/>
    <w:rsid w:val="009F64A7"/>
    <w:rsid w:val="009F655C"/>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5BC7"/>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1F5"/>
    <w:rsid w:val="00A558B9"/>
    <w:rsid w:val="00A55E59"/>
    <w:rsid w:val="00A55FEE"/>
    <w:rsid w:val="00A572D8"/>
    <w:rsid w:val="00A60BA9"/>
    <w:rsid w:val="00A61746"/>
    <w:rsid w:val="00A619F2"/>
    <w:rsid w:val="00A62FAB"/>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1940"/>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A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18"/>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C4D"/>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2D2"/>
    <w:rsid w:val="00B8636F"/>
    <w:rsid w:val="00B86BCB"/>
    <w:rsid w:val="00B9100A"/>
    <w:rsid w:val="00B925B0"/>
    <w:rsid w:val="00B92A2B"/>
    <w:rsid w:val="00B941D0"/>
    <w:rsid w:val="00B95FE0"/>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A06"/>
    <w:rsid w:val="00BC0BAC"/>
    <w:rsid w:val="00BC1555"/>
    <w:rsid w:val="00BC1804"/>
    <w:rsid w:val="00BC1C1F"/>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AF3"/>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8B1"/>
    <w:rsid w:val="00CB3CB1"/>
    <w:rsid w:val="00CB3D08"/>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3D61"/>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376"/>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2D05"/>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6F2"/>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F84"/>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03"/>
    <w:rsid w:val="00EF2159"/>
    <w:rsid w:val="00EF24C7"/>
    <w:rsid w:val="00EF273B"/>
    <w:rsid w:val="00EF2954"/>
    <w:rsid w:val="00EF2B43"/>
    <w:rsid w:val="00EF352E"/>
    <w:rsid w:val="00EF3662"/>
    <w:rsid w:val="00EF4630"/>
    <w:rsid w:val="00EF4BBA"/>
    <w:rsid w:val="00EF6526"/>
    <w:rsid w:val="00EF6DF2"/>
    <w:rsid w:val="00EF7868"/>
    <w:rsid w:val="00EF7F74"/>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0A92"/>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4A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E7C81"/>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0EB52A81-64F3-432E-8F9E-C0E26D9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47B17-F231-44FB-BC7D-44C27D489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69</Pages>
  <Words>21744</Words>
  <Characters>123946</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145400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62</cp:revision>
  <cp:lastPrinted>2018-02-16T07:12:00Z</cp:lastPrinted>
  <dcterms:created xsi:type="dcterms:W3CDTF">2022-10-31T10:53:00Z</dcterms:created>
  <dcterms:modified xsi:type="dcterms:W3CDTF">2023-06-01T07:19:00Z</dcterms:modified>
</cp:coreProperties>
</file>