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B92781" w:rsidRPr="00B92781">
        <w:rPr>
          <w:rFonts w:ascii="GHEA Grapalat" w:hAnsi="GHEA Grapalat"/>
          <w:i w:val="0"/>
          <w:sz w:val="24"/>
          <w:szCs w:val="24"/>
        </w:rPr>
        <w:t>04</w:t>
      </w:r>
      <w:r>
        <w:rPr>
          <w:rFonts w:ascii="GHEA Grapalat" w:hAnsi="GHEA Grapalat"/>
          <w:i w:val="0"/>
          <w:sz w:val="24"/>
          <w:szCs w:val="24"/>
        </w:rPr>
        <w:t xml:space="preserve">-го </w:t>
      </w:r>
      <w:r w:rsidR="009B0B2A">
        <w:rPr>
          <w:rFonts w:ascii="GHEA Grapalat" w:hAnsi="GHEA Grapalat"/>
          <w:i w:val="0"/>
          <w:sz w:val="24"/>
          <w:szCs w:val="24"/>
        </w:rPr>
        <w:t xml:space="preserve">ноября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9B0B2A">
        <w:rPr>
          <w:rFonts w:ascii="GHEA Grapalat" w:hAnsi="GHEA Grapalat"/>
          <w:b/>
          <w:i w:val="0"/>
          <w:sz w:val="24"/>
          <w:szCs w:val="24"/>
        </w:rPr>
        <w:t>GHTsDzB-HVKAK-2025-59</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Pr="00DB23E1">
        <w:rPr>
          <w:rFonts w:ascii="GHEA Grapalat" w:hAnsi="GHEA Grapalat"/>
          <w:b/>
          <w:i w:val="0"/>
          <w:sz w:val="24"/>
          <w:szCs w:val="24"/>
        </w:rPr>
        <w:t xml:space="preserve">услуг </w:t>
      </w:r>
      <w:r>
        <w:rPr>
          <w:rFonts w:ascii="GHEA Grapalat" w:hAnsi="GHEA Grapalat"/>
          <w:b/>
          <w:i w:val="0"/>
          <w:sz w:val="24"/>
          <w:szCs w:val="24"/>
        </w:rPr>
        <w:t xml:space="preserve">автотехобслуживания.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10:30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10:30 часов </w:t>
      </w:r>
      <w:r>
        <w:rPr>
          <w:rFonts w:ascii="GHEA Grapalat" w:hAnsi="GHEA Grapalat"/>
          <w:b/>
          <w:i w:val="0"/>
          <w:sz w:val="24"/>
          <w:szCs w:val="24"/>
        </w:rPr>
        <w:t>1</w:t>
      </w:r>
      <w:r w:rsidR="001533B1">
        <w:rPr>
          <w:rFonts w:ascii="GHEA Grapalat" w:hAnsi="GHEA Grapalat"/>
          <w:b/>
          <w:i w:val="0"/>
          <w:sz w:val="24"/>
          <w:szCs w:val="24"/>
        </w:rPr>
        <w:t>1</w:t>
      </w:r>
      <w:r>
        <w:rPr>
          <w:rFonts w:ascii="GHEA Grapalat" w:hAnsi="GHEA Grapalat"/>
          <w:b/>
          <w:i w:val="0"/>
          <w:sz w:val="24"/>
          <w:szCs w:val="24"/>
        </w:rPr>
        <w:t xml:space="preserve"> </w:t>
      </w:r>
      <w:r w:rsidR="009B0B2A">
        <w:rPr>
          <w:rFonts w:ascii="GHEA Grapalat" w:hAnsi="GHEA Grapalat"/>
          <w:b/>
          <w:i w:val="0"/>
          <w:sz w:val="24"/>
          <w:szCs w:val="24"/>
        </w:rPr>
        <w:t>ноября</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9B0B2A">
        <w:rPr>
          <w:rFonts w:ascii="GHEA Grapalat" w:hAnsi="GHEA Grapalat"/>
          <w:sz w:val="22"/>
          <w:szCs w:val="22"/>
        </w:rPr>
        <w:t>GHTsDzB-HVKAK-2025-59</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9B0B2A">
        <w:rPr>
          <w:rFonts w:ascii="GHEA Grapalat" w:hAnsi="GHEA Grapalat"/>
          <w:sz w:val="22"/>
          <w:szCs w:val="22"/>
        </w:rPr>
        <w:t>04 ноября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Pr>
          <w:rFonts w:ascii="GHEA Grapalat" w:hAnsi="GHEA Grapalat"/>
          <w:b/>
        </w:rPr>
        <w:t xml:space="preserve">АВТОТЕХОБСЛУЖИВАНИЯ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Pr>
          <w:rFonts w:ascii="GHEA Grapalat" w:hAnsi="GHEA Grapalat"/>
          <w:b/>
          <w:sz w:val="20"/>
          <w:szCs w:val="20"/>
        </w:rPr>
        <w:t xml:space="preserve">АВТОТЕХОБСЛУЖИВАНИЯ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9B0B2A">
        <w:rPr>
          <w:rFonts w:ascii="GHEA Grapalat" w:hAnsi="GHEA Grapalat"/>
          <w:b/>
          <w:sz w:val="22"/>
          <w:szCs w:val="22"/>
        </w:rPr>
        <w:t>GHTsDzB-HVKAK-2025-59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9E63F6" w:rsidRPr="009E63F6" w:rsidRDefault="009E63F6"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E4729A" w:rsidRPr="00DB23E1">
        <w:rPr>
          <w:rFonts w:ascii="GHEA Grapalat" w:hAnsi="GHEA Grapalat"/>
          <w:b/>
          <w:i w:val="0"/>
          <w:sz w:val="24"/>
          <w:szCs w:val="24"/>
        </w:rPr>
        <w:t xml:space="preserve">услуг </w:t>
      </w:r>
      <w:r w:rsidR="00E4729A">
        <w:rPr>
          <w:rFonts w:ascii="GHEA Grapalat" w:hAnsi="GHEA Grapalat"/>
          <w:b/>
          <w:i w:val="0"/>
          <w:sz w:val="24"/>
          <w:szCs w:val="24"/>
        </w:rPr>
        <w:t>автотехобслуживания</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9B0B2A">
        <w:rPr>
          <w:rFonts w:ascii="GHEA Grapalat" w:hAnsi="GHEA Grapalat"/>
          <w:b/>
          <w:i w:val="0"/>
          <w:sz w:val="24"/>
          <w:szCs w:val="24"/>
        </w:rPr>
        <w:t>7</w:t>
      </w:r>
      <w:r w:rsidR="00E4729A">
        <w:rPr>
          <w:rFonts w:ascii="GHEA Grapalat" w:hAnsi="GHEA Grapalat"/>
          <w:b/>
          <w:i w:val="0"/>
          <w:sz w:val="24"/>
          <w:szCs w:val="24"/>
        </w:rPr>
        <w:t xml:space="preserve"> лот</w:t>
      </w:r>
      <w:r w:rsidR="00EC563C">
        <w:rPr>
          <w:rFonts w:ascii="GHEA Grapalat" w:hAnsi="GHEA Grapalat"/>
          <w:b/>
          <w:i w:val="0"/>
          <w:sz w:val="24"/>
          <w:szCs w:val="24"/>
        </w:rPr>
        <w:t>ов</w:t>
      </w:r>
      <w:r w:rsidR="00E4729A">
        <w:rPr>
          <w:rFonts w:ascii="GHEA Grapalat" w:hAnsi="GHEA Grapalat"/>
          <w:b/>
          <w:i w:val="0"/>
          <w:sz w:val="24"/>
          <w:szCs w:val="24"/>
        </w:rPr>
        <w:t xml:space="preserve">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550,000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16 </w:t>
            </w: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2</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1,100,000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17 </w:t>
            </w: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3</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550,000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18 </w:t>
            </w: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4</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700,000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19 </w:t>
            </w: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5</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2,500,000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20 </w:t>
            </w: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6</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1,500,000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21 </w:t>
            </w:r>
          </w:p>
        </w:tc>
      </w:tr>
      <w:tr w:rsidR="00702059" w:rsidRPr="00AA73D2" w:rsidTr="00E4729A">
        <w:trPr>
          <w:jc w:val="center"/>
        </w:trPr>
        <w:tc>
          <w:tcPr>
            <w:tcW w:w="1216" w:type="dxa"/>
            <w:vAlign w:val="center"/>
          </w:tcPr>
          <w:p w:rsidR="00702059" w:rsidRPr="00E4729A" w:rsidRDefault="00702059"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7</w:t>
            </w:r>
          </w:p>
        </w:tc>
        <w:tc>
          <w:tcPr>
            <w:tcW w:w="1630" w:type="dxa"/>
            <w:vAlign w:val="center"/>
          </w:tcPr>
          <w:p w:rsidR="00702059" w:rsidRPr="00702059" w:rsidRDefault="00702059" w:rsidP="00227018">
            <w:pPr>
              <w:jc w:val="center"/>
              <w:rPr>
                <w:rFonts w:ascii="GHEA Grapalat" w:hAnsi="GHEA Grapalat"/>
                <w:color w:val="000000"/>
                <w:lang w:val="hy-AM"/>
              </w:rPr>
            </w:pPr>
            <w:r w:rsidRPr="00702059">
              <w:rPr>
                <w:rFonts w:ascii="GHEA Grapalat" w:hAnsi="GHEA Grapalat"/>
                <w:color w:val="000000"/>
                <w:lang w:val="hy-AM"/>
              </w:rPr>
              <w:t>1,500,000</w:t>
            </w:r>
          </w:p>
        </w:tc>
        <w:tc>
          <w:tcPr>
            <w:tcW w:w="6388" w:type="dxa"/>
            <w:vAlign w:val="center"/>
          </w:tcPr>
          <w:p w:rsidR="00702059" w:rsidRPr="00F73A8C" w:rsidRDefault="00702059">
            <w:pPr>
              <w:rPr>
                <w:rFonts w:ascii="GHEA Grapalat" w:hAnsi="GHEA Grapalat"/>
              </w:rPr>
            </w:pPr>
            <w:r w:rsidRPr="00F73A8C">
              <w:rPr>
                <w:rFonts w:ascii="GHEA Grapalat" w:hAnsi="GHEA Grapalat"/>
              </w:rPr>
              <w:t xml:space="preserve">Услуги автотехобслуживания 22 </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C563C" w:rsidRPr="00315F2A" w:rsidRDefault="00EC563C" w:rsidP="00EC563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EC563C">
        <w:rPr>
          <w:rFonts w:ascii="GHEA Grapalat" w:hAnsi="GHEA Grapalat"/>
          <w:b/>
          <w:sz w:val="24"/>
          <w:szCs w:val="24"/>
        </w:rPr>
        <w:t>0:3</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 по каждому виду оказания услуг (согласно приложени</w:t>
      </w:r>
      <w:r w:rsidR="00BC5903">
        <w:rPr>
          <w:rFonts w:ascii="GHEA Grapalat" w:hAnsi="GHEA Grapalat"/>
          <w:sz w:val="24"/>
          <w:szCs w:val="24"/>
        </w:rPr>
        <w:t>ям</w:t>
      </w:r>
      <w:r w:rsidR="00616318" w:rsidRPr="005A26BE">
        <w:rPr>
          <w:rFonts w:ascii="GHEA Grapalat" w:hAnsi="GHEA Grapalat"/>
          <w:sz w:val="24"/>
          <w:szCs w:val="24"/>
        </w:rPr>
        <w:t xml:space="preserve"> №</w:t>
      </w:r>
      <w:r w:rsidR="00BC5903">
        <w:rPr>
          <w:rFonts w:ascii="GHEA Grapalat" w:hAnsi="GHEA Grapalat"/>
          <w:sz w:val="24"/>
          <w:szCs w:val="24"/>
        </w:rPr>
        <w:t>№</w:t>
      </w:r>
      <w:r w:rsidR="00616318" w:rsidRPr="005A26BE">
        <w:rPr>
          <w:rFonts w:ascii="GHEA Grapalat" w:hAnsi="GHEA Grapalat"/>
          <w:sz w:val="24"/>
          <w:szCs w:val="24"/>
        </w:rPr>
        <w:t xml:space="preserve"> 1.1</w:t>
      </w:r>
      <w:r w:rsidR="00BC5903">
        <w:rPr>
          <w:rFonts w:ascii="GHEA Grapalat" w:hAnsi="GHEA Grapalat"/>
          <w:sz w:val="24"/>
          <w:szCs w:val="24"/>
        </w:rPr>
        <w:t>-14</w:t>
      </w:r>
      <w:r w:rsidR="00616318" w:rsidRPr="005A26BE">
        <w:rPr>
          <w:rFonts w:ascii="GHEA Grapalat" w:hAnsi="GHEA Grapalat"/>
          <w:sz w:val="24"/>
          <w:szCs w:val="24"/>
        </w:rPr>
        <w:t>)</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A010A9">
        <w:rPr>
          <w:rFonts w:ascii="GHEA Grapalat" w:hAnsi="GHEA Grapalat"/>
          <w:sz w:val="24"/>
          <w:szCs w:val="24"/>
        </w:rPr>
        <w:t>б)</w:t>
      </w:r>
      <w:r w:rsidRPr="00A010A9">
        <w:t xml:space="preserve"> </w:t>
      </w:r>
      <w:r w:rsidRPr="00616318">
        <w:rPr>
          <w:rFonts w:ascii="GHEA Grapalat" w:hAnsi="GHEA Grapalat"/>
          <w:b/>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16318">
        <w:rPr>
          <w:rFonts w:ascii="GHEA Grapalat" w:hAnsi="GHEA Grapalat"/>
          <w:b/>
          <w:sz w:val="24"/>
          <w:szCs w:val="24"/>
          <w:lang w:val="hy-AM"/>
        </w:rPr>
        <w:t xml:space="preserve">, </w:t>
      </w:r>
      <w:r w:rsidRPr="00616318">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16318">
        <w:rPr>
          <w:rFonts w:ascii="GHEA Grapalat" w:hAnsi="GHEA Grapalat"/>
          <w:b/>
          <w:sz w:val="24"/>
          <w:szCs w:val="24"/>
        </w:rPr>
        <w:t>ВС</w:t>
      </w:r>
      <w:proofErr w:type="gramEnd"/>
      <w:r w:rsidRPr="00616318">
        <w:rPr>
          <w:rFonts w:ascii="GHEA Grapalat" w:hAnsi="GHEA Grapalat"/>
          <w:b/>
          <w:sz w:val="24"/>
          <w:szCs w:val="24"/>
        </w:rPr>
        <w:t>= ЦУ/</w:t>
      </w:r>
      <w:proofErr w:type="spellStart"/>
      <w:r w:rsidRPr="00616318">
        <w:rPr>
          <w:rFonts w:ascii="GHEA Grapalat" w:hAnsi="GHEA Grapalat"/>
          <w:b/>
          <w:sz w:val="24"/>
          <w:szCs w:val="24"/>
        </w:rPr>
        <w:t>С</w:t>
      </w:r>
      <w:r w:rsidR="007861DD" w:rsidRPr="00616318">
        <w:rPr>
          <w:rFonts w:ascii="GHEA Grapalat" w:hAnsi="GHEA Grapalat"/>
          <w:b/>
          <w:sz w:val="24"/>
          <w:szCs w:val="24"/>
        </w:rPr>
        <w:t>ц</w:t>
      </w:r>
      <w:r w:rsidRPr="00616318">
        <w:rPr>
          <w:rFonts w:ascii="GHEA Grapalat" w:hAnsi="GHEA Grapalat"/>
          <w:b/>
          <w:sz w:val="24"/>
          <w:szCs w:val="24"/>
        </w:rPr>
        <w:t>xУxК</w:t>
      </w:r>
      <w:proofErr w:type="spellEnd"/>
      <w:r w:rsidR="007861DD" w:rsidRPr="00616318">
        <w:rPr>
          <w:rFonts w:ascii="GHEA Grapalat" w:hAnsi="GHEA Grapalat"/>
          <w:b/>
          <w:sz w:val="24"/>
          <w:szCs w:val="24"/>
        </w:rPr>
        <w:t>, где:</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 xml:space="preserve">ВС-сумма, </w:t>
      </w:r>
      <w:proofErr w:type="gramStart"/>
      <w:r w:rsidRPr="00616318">
        <w:rPr>
          <w:rFonts w:ascii="GHEA Grapalat" w:hAnsi="GHEA Grapalat"/>
          <w:b/>
          <w:sz w:val="24"/>
          <w:szCs w:val="24"/>
        </w:rPr>
        <w:t>выплачиваемая</w:t>
      </w:r>
      <w:proofErr w:type="gramEnd"/>
      <w:r w:rsidRPr="00616318">
        <w:rPr>
          <w:rFonts w:ascii="GHEA Grapalat" w:hAnsi="GHEA Grapalat"/>
          <w:b/>
          <w:sz w:val="24"/>
          <w:szCs w:val="24"/>
        </w:rPr>
        <w:t xml:space="preserve"> за оказание отдельных видов услуг, установленных договором</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 xml:space="preserve">ЦУ </w:t>
      </w:r>
      <w:proofErr w:type="gramStart"/>
      <w:r w:rsidRPr="00616318">
        <w:rPr>
          <w:rFonts w:ascii="GHEA Grapalat" w:hAnsi="GHEA Grapalat"/>
          <w:b/>
          <w:sz w:val="24"/>
          <w:szCs w:val="24"/>
        </w:rPr>
        <w:t>-и</w:t>
      </w:r>
      <w:proofErr w:type="gramEnd"/>
      <w:r w:rsidRPr="00616318">
        <w:rPr>
          <w:rFonts w:ascii="GHEA Grapalat" w:hAnsi="GHEA Grapalat"/>
          <w:b/>
          <w:sz w:val="24"/>
          <w:szCs w:val="24"/>
        </w:rPr>
        <w:t xml:space="preserve">тоговая цена, предложенная </w:t>
      </w:r>
      <w:r w:rsidR="0038256B" w:rsidRPr="00616318">
        <w:rPr>
          <w:rFonts w:ascii="GHEA Grapalat" w:hAnsi="GHEA Grapalat"/>
          <w:b/>
          <w:sz w:val="24"/>
          <w:szCs w:val="24"/>
        </w:rPr>
        <w:t>ото</w:t>
      </w:r>
      <w:r w:rsidRPr="00616318">
        <w:rPr>
          <w:rFonts w:ascii="GHEA Grapalat" w:hAnsi="GHEA Grapalat"/>
          <w:b/>
          <w:sz w:val="24"/>
          <w:szCs w:val="24"/>
        </w:rPr>
        <w:t>бранным участником</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С</w:t>
      </w:r>
      <w:proofErr w:type="gramStart"/>
      <w:r w:rsidRPr="00616318">
        <w:rPr>
          <w:rFonts w:ascii="GHEA Grapalat" w:hAnsi="GHEA Grapalat"/>
          <w:b/>
          <w:sz w:val="24"/>
          <w:szCs w:val="24"/>
        </w:rPr>
        <w:t>Ц-</w:t>
      </w:r>
      <w:proofErr w:type="gramEnd"/>
      <w:r w:rsidRPr="00616318">
        <w:rPr>
          <w:rFonts w:ascii="GHEA Grapalat" w:hAnsi="GHEA Grapalat"/>
          <w:b/>
          <w:sz w:val="24"/>
          <w:szCs w:val="24"/>
        </w:rPr>
        <w:t xml:space="preserve"> совокупность максимальных единиц цен, установленных для оказания услуги</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proofErr w:type="gramStart"/>
      <w:r w:rsidRPr="00616318">
        <w:rPr>
          <w:rFonts w:ascii="GHEA Grapalat" w:hAnsi="GHEA Grapalat"/>
          <w:b/>
          <w:sz w:val="24"/>
          <w:szCs w:val="24"/>
        </w:rPr>
        <w:t>У-цена</w:t>
      </w:r>
      <w:proofErr w:type="gramEnd"/>
      <w:r w:rsidRPr="00616318">
        <w:rPr>
          <w:rFonts w:ascii="GHEA Grapalat" w:hAnsi="GHEA Grapalat"/>
          <w:b/>
          <w:sz w:val="24"/>
          <w:szCs w:val="24"/>
        </w:rPr>
        <w:t xml:space="preserve"> на максимальную единицу предоставленной услуги</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616318">
        <w:rPr>
          <w:rFonts w:ascii="GHEA Grapalat" w:hAnsi="GHEA Grapalat"/>
          <w:b/>
          <w:sz w:val="24"/>
          <w:szCs w:val="24"/>
        </w:rPr>
        <w:t>0:3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EC563C"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0B2A">
        <w:rPr>
          <w:rFonts w:ascii="GHEA Grapalat" w:hAnsi="GHEA Grapalat"/>
          <w:b/>
          <w:sz w:val="22"/>
          <w:szCs w:val="22"/>
        </w:rPr>
        <w:t>GHTsDzB-HVKAK-2025-59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9B0B2A">
        <w:rPr>
          <w:rFonts w:ascii="GHEA Grapalat" w:hAnsi="GHEA Grapalat"/>
          <w:b/>
          <w:sz w:val="22"/>
          <w:szCs w:val="22"/>
        </w:rPr>
        <w:t>GHTsDzB-HVKAK-2025-59</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9B0B2A">
        <w:rPr>
          <w:rFonts w:ascii="GHEA Grapalat" w:hAnsi="GHEA Grapalat"/>
          <w:b/>
          <w:sz w:val="22"/>
          <w:szCs w:val="22"/>
        </w:rPr>
        <w:t>GHTsDzB-HVKAK-2025-59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9B0B2A">
        <w:rPr>
          <w:rFonts w:ascii="GHEA Grapalat" w:hAnsi="GHEA Grapalat"/>
          <w:b/>
          <w:sz w:val="22"/>
          <w:szCs w:val="22"/>
        </w:rPr>
        <w:t>GHTsDzB-HVKAK-2025-59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0B2A">
        <w:rPr>
          <w:rFonts w:ascii="GHEA Grapalat" w:hAnsi="GHEA Grapalat"/>
          <w:b/>
          <w:sz w:val="22"/>
          <w:szCs w:val="22"/>
        </w:rPr>
        <w:t>GHTsDzB-HVKAK-2025-59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341F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341F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341F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341F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341F0"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341F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0B2A">
        <w:rPr>
          <w:rFonts w:ascii="GHEA Grapalat" w:hAnsi="GHEA Grapalat"/>
          <w:b/>
          <w:sz w:val="22"/>
          <w:szCs w:val="22"/>
        </w:rPr>
        <w:t>GHTsDzB-HVKAK-2025-59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9B0B2A">
        <w:rPr>
          <w:rFonts w:ascii="GHEA Grapalat" w:hAnsi="GHEA Grapalat"/>
          <w:b/>
          <w:sz w:val="22"/>
          <w:szCs w:val="22"/>
        </w:rPr>
        <w:t>GHTsDzB-HVKAK-2025-59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9B0B2A">
        <w:rPr>
          <w:rFonts w:ascii="GHEA Grapalat" w:hAnsi="GHEA Grapalat"/>
          <w:b/>
          <w:sz w:val="22"/>
          <w:szCs w:val="22"/>
        </w:rPr>
        <w:t>GHTsDzB-HVKAK-2025-59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9B0B2A">
        <w:rPr>
          <w:rFonts w:ascii="GHEA Grapalat" w:hAnsi="GHEA Grapalat"/>
          <w:b/>
          <w:sz w:val="22"/>
          <w:szCs w:val="22"/>
        </w:rPr>
        <w:t>GHTsDzB-HVKAK-2025-59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9B0B2A">
        <w:rPr>
          <w:rFonts w:ascii="GHEA Grapalat" w:hAnsi="GHEA Grapalat"/>
          <w:b/>
          <w:sz w:val="22"/>
          <w:szCs w:val="22"/>
        </w:rPr>
        <w:t>GHTsDzB-HVKAK-2025-59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9B0B2A">
        <w:rPr>
          <w:rFonts w:ascii="GHEA Grapalat" w:hAnsi="GHEA Grapalat"/>
          <w:b/>
          <w:sz w:val="22"/>
          <w:szCs w:val="22"/>
        </w:rPr>
        <w:t>GHTsDzB-HVKAK-2025-59</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9B0B2A">
        <w:rPr>
          <w:rFonts w:ascii="GHEA Grapalat" w:hAnsi="GHEA Grapalat"/>
          <w:b/>
          <w:sz w:val="22"/>
          <w:szCs w:val="22"/>
        </w:rPr>
        <w:t>GHTsDzB-HVKAK-2025-59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16E91" w:rsidRPr="0072749F">
        <w:rPr>
          <w:rFonts w:ascii="GHEA Grapalat" w:hAnsi="GHEA Grapalat"/>
          <w:b/>
        </w:rPr>
        <w:t xml:space="preserve">услуг </w:t>
      </w:r>
      <w:r w:rsidR="00854622">
        <w:rPr>
          <w:rFonts w:ascii="GHEA Grapalat" w:hAnsi="GHEA Grapalat"/>
          <w:b/>
        </w:rPr>
        <w:t>автотехобслуживания</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sidRPr="00AD29CE">
        <w:rPr>
          <w:rFonts w:ascii="GHEA Grapalat" w:hAnsi="GHEA Grapalat"/>
        </w:rPr>
        <w:t>№</w:t>
      </w:r>
      <w:r w:rsidR="00854622">
        <w:rPr>
          <w:rFonts w:ascii="GHEA Grapalat" w:hAnsi="GHEA Grapalat"/>
        </w:rPr>
        <w:t>№</w:t>
      </w:r>
      <w:r w:rsidR="00854622" w:rsidRPr="00AD29CE">
        <w:rPr>
          <w:rFonts w:ascii="GHEA Grapalat" w:hAnsi="GHEA Grapalat"/>
        </w:rPr>
        <w:t xml:space="preserve"> 1</w:t>
      </w:r>
      <w:r w:rsidR="00854622">
        <w:rPr>
          <w:rFonts w:ascii="GHEA Grapalat" w:hAnsi="GHEA Grapalat"/>
        </w:rPr>
        <w:t>.1-1.</w:t>
      </w:r>
      <w:r w:rsidR="00697F5C">
        <w:rPr>
          <w:rFonts w:ascii="GHEA Grapalat" w:hAnsi="GHEA Grapalat"/>
        </w:rPr>
        <w:t>3</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854622">
        <w:rPr>
          <w:rFonts w:ascii="GHEA Grapalat" w:hAnsi="GHEA Grapalat"/>
        </w:rPr>
        <w:t xml:space="preserve"> и</w:t>
      </w:r>
      <w:r w:rsidR="00C25E19" w:rsidRPr="00AD29CE">
        <w:rPr>
          <w:rFonts w:ascii="GHEA Grapalat" w:hAnsi="GHEA Grapalat"/>
        </w:rPr>
        <w:t xml:space="preserve"> № </w:t>
      </w:r>
      <w:r w:rsidR="00C25E19" w:rsidRPr="000243F8">
        <w:rPr>
          <w:rFonts w:ascii="GHEA Grapalat" w:hAnsi="GHEA Grapalat"/>
        </w:rPr>
        <w:t>4</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854622" w:rsidRDefault="00FE1B31" w:rsidP="003F4FD0">
      <w:pPr>
        <w:widowControl w:val="0"/>
        <w:tabs>
          <w:tab w:val="left" w:pos="1276"/>
        </w:tabs>
        <w:ind w:firstLine="567"/>
        <w:contextualSpacing/>
        <w:jc w:val="both"/>
        <w:rPr>
          <w:rFonts w:ascii="GHEA Grapalat" w:hAnsi="GHEA Grapalat"/>
          <w:b/>
          <w:bCs/>
        </w:rPr>
      </w:pPr>
      <w:r w:rsidRPr="00854622">
        <w:rPr>
          <w:rFonts w:ascii="GHEA Grapalat" w:hAnsi="GHEA Grapalat"/>
          <w:b/>
        </w:rPr>
        <w:t>7.16.</w:t>
      </w:r>
      <w:r w:rsidRPr="00854622">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854622">
        <w:rPr>
          <w:rFonts w:ascii="GHEA Grapalat" w:hAnsi="GHEA Grapalat"/>
          <w:b/>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54622">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w:t>
      </w:r>
      <w:proofErr w:type="gramStart"/>
      <w:r w:rsidRPr="00854622">
        <w:rPr>
          <w:rFonts w:ascii="GHEA Grapalat" w:hAnsi="GHEA Grapalat"/>
          <w:b/>
          <w:color w:val="000000" w:themeColor="text1"/>
        </w:rPr>
        <w:t>дств дл</w:t>
      </w:r>
      <w:proofErr w:type="gramEnd"/>
      <w:r w:rsidRPr="00854622">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B2A" w:rsidRDefault="009B0B2A">
      <w:r>
        <w:separator/>
      </w:r>
    </w:p>
  </w:endnote>
  <w:endnote w:type="continuationSeparator" w:id="0">
    <w:p w:rsidR="009B0B2A" w:rsidRDefault="009B0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9B0B2A" w:rsidRPr="003E450C" w:rsidRDefault="009B0B2A">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97F5C">
          <w:rPr>
            <w:rFonts w:ascii="GHEA Grapalat" w:hAnsi="GHEA Grapalat"/>
            <w:noProof/>
            <w:sz w:val="24"/>
            <w:szCs w:val="24"/>
          </w:rPr>
          <w:t>63</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B2A" w:rsidRPr="00305BEC" w:rsidRDefault="009B0B2A">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B2A" w:rsidRDefault="009B0B2A">
      <w:r>
        <w:separator/>
      </w:r>
    </w:p>
  </w:footnote>
  <w:footnote w:type="continuationSeparator" w:id="0">
    <w:p w:rsidR="009B0B2A" w:rsidRDefault="009B0B2A">
      <w:r>
        <w:continuationSeparator/>
      </w:r>
    </w:p>
  </w:footnote>
  <w:footnote w:id="1">
    <w:p w:rsidR="009B0B2A" w:rsidRPr="00A31673" w:rsidRDefault="009B0B2A">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0B2A" w:rsidRDefault="009B0B2A" w:rsidP="006B3E56">
      <w:pPr>
        <w:jc w:val="both"/>
      </w:pPr>
    </w:p>
    <w:p w:rsidR="009B0B2A" w:rsidRPr="00503980" w:rsidRDefault="009B0B2A"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B0B2A" w:rsidRPr="00503980" w:rsidRDefault="009B0B2A"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9B0B2A" w:rsidRPr="00503980" w:rsidRDefault="009B0B2A"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B0B2A" w:rsidRDefault="009B0B2A" w:rsidP="006B3E56">
      <w:pPr>
        <w:pStyle w:val="af2"/>
        <w:rPr>
          <w:rFonts w:asciiTheme="minorHAnsi" w:hAnsiTheme="minorHAnsi"/>
          <w:lang w:val="af-ZA"/>
        </w:rPr>
      </w:pPr>
    </w:p>
  </w:footnote>
  <w:footnote w:id="3">
    <w:p w:rsidR="009B0B2A" w:rsidRDefault="009B0B2A" w:rsidP="003C670C">
      <w:pPr>
        <w:widowControl w:val="0"/>
        <w:ind w:right="309"/>
        <w:jc w:val="both"/>
      </w:pPr>
      <w:r>
        <w:t>*</w:t>
      </w:r>
      <w:r w:rsidRPr="00CE2A87">
        <w:rPr>
          <w:rFonts w:ascii="GHEA Grapalat" w:hAnsi="GHEA Grapalat"/>
        </w:rPr>
        <w:t xml:space="preserve"> </w:t>
      </w:r>
      <w:r w:rsidRPr="00CE2A87">
        <w:rPr>
          <w:rFonts w:ascii="GHEA Grapalat" w:hAnsi="GHEA Grapalat"/>
          <w:b/>
        </w:rPr>
        <w:t>Участник представляет ценовое предложение</w:t>
      </w:r>
      <w:r w:rsidRPr="00CE2A87">
        <w:rPr>
          <w:b/>
        </w:rPr>
        <w:t xml:space="preserve"> </w:t>
      </w:r>
      <w:r w:rsidRPr="00CE2A87">
        <w:rPr>
          <w:rFonts w:asciiTheme="minorHAnsi" w:hAnsiTheme="minorHAnsi"/>
          <w:b/>
        </w:rPr>
        <w:t>/</w:t>
      </w:r>
      <w:r w:rsidRPr="00CE2A87">
        <w:rPr>
          <w:rFonts w:ascii="GHEA Grapalat" w:hAnsi="GHEA Grapalat"/>
          <w:b/>
        </w:rPr>
        <w:t>в виде суммы цен по каждому виду ока</w:t>
      </w:r>
      <w:r>
        <w:rPr>
          <w:rFonts w:ascii="GHEA Grapalat" w:hAnsi="GHEA Grapalat"/>
          <w:b/>
        </w:rPr>
        <w:t>зания услуг (согласно приложениям</w:t>
      </w:r>
      <w:r w:rsidRPr="00CE2A87">
        <w:rPr>
          <w:rFonts w:ascii="GHEA Grapalat" w:hAnsi="GHEA Grapalat"/>
          <w:b/>
        </w:rPr>
        <w:t xml:space="preserve"> №</w:t>
      </w:r>
      <w:r>
        <w:rPr>
          <w:rFonts w:ascii="GHEA Grapalat" w:hAnsi="GHEA Grapalat"/>
          <w:b/>
        </w:rPr>
        <w:t>№</w:t>
      </w:r>
      <w:r w:rsidRPr="00CE2A87">
        <w:rPr>
          <w:rFonts w:ascii="GHEA Grapalat" w:hAnsi="GHEA Grapalat"/>
          <w:b/>
        </w:rPr>
        <w:t xml:space="preserve"> 1.1</w:t>
      </w:r>
      <w:r>
        <w:rPr>
          <w:rFonts w:ascii="GHEA Grapalat" w:hAnsi="GHEA Grapalat"/>
          <w:b/>
        </w:rPr>
        <w:t>-1.4</w:t>
      </w:r>
      <w:r w:rsidRPr="00CE2A87">
        <w:rPr>
          <w:rFonts w:ascii="GHEA Grapalat" w:hAnsi="GHEA Grapalat"/>
          <w:b/>
        </w:rPr>
        <w:t>)/ в форме расчета, состоящего из обобщенных компонентов - стоимость (совокупность себестоимости и прогнозируемой прибыли) и налог на добавленную стоимость.</w:t>
      </w:r>
    </w:p>
    <w:p w:rsidR="009B0B2A" w:rsidRPr="00D3436F" w:rsidRDefault="009B0B2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B0B2A" w:rsidRPr="009C4E45" w:rsidRDefault="009B0B2A">
      <w:pPr>
        <w:pStyle w:val="af2"/>
        <w:rPr>
          <w:rFonts w:ascii="GHEA Grapalat" w:hAnsi="GHEA Grapalat"/>
          <w:color w:val="FF0000"/>
          <w:sz w:val="28"/>
          <w:szCs w:val="28"/>
        </w:rPr>
      </w:pPr>
    </w:p>
  </w:footnote>
  <w:footnote w:id="4">
    <w:p w:rsidR="009B0B2A" w:rsidRPr="008842CE" w:rsidRDefault="009B0B2A" w:rsidP="003D2FE2">
      <w:pPr>
        <w:pStyle w:val="af2"/>
        <w:jc w:val="both"/>
      </w:pPr>
    </w:p>
  </w:footnote>
  <w:footnote w:id="5">
    <w:p w:rsidR="009B0B2A" w:rsidRPr="008842CE" w:rsidRDefault="009B0B2A" w:rsidP="000A214C">
      <w:pPr>
        <w:pStyle w:val="af2"/>
        <w:jc w:val="both"/>
      </w:pPr>
    </w:p>
  </w:footnote>
  <w:footnote w:id="6">
    <w:p w:rsidR="009B0B2A" w:rsidRPr="006F5F33" w:rsidRDefault="009B0B2A"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9B0B2A" w:rsidRPr="006F5F33" w:rsidRDefault="009B0B2A"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9B0B2A" w:rsidRPr="006F5F33" w:rsidRDefault="009B0B2A"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9B0B2A" w:rsidRPr="00E40AC8" w:rsidRDefault="009B0B2A"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9B0B2A" w:rsidRPr="00124BE9" w:rsidRDefault="009B0B2A"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4915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1F0"/>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97F5C"/>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059"/>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B2A"/>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A8C"/>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EF744-DBE9-4343-9849-EDCF9107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68</Pages>
  <Words>15604</Words>
  <Characters>114293</Characters>
  <Application>Microsoft Office Word</Application>
  <DocSecurity>0</DocSecurity>
  <Lines>952</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1629</cp:revision>
  <cp:lastPrinted>2018-02-16T07:12:00Z</cp:lastPrinted>
  <dcterms:created xsi:type="dcterms:W3CDTF">2019-10-28T07:04:00Z</dcterms:created>
  <dcterms:modified xsi:type="dcterms:W3CDTF">2025-11-04T06:55:00Z</dcterms:modified>
</cp:coreProperties>
</file>