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642EFE" w:rsidRPr="008A02F9" w:rsidRDefault="008A02F9" w:rsidP="00EF3662">
      <w:pPr>
        <w:pStyle w:val="a3"/>
        <w:spacing w:line="240" w:lineRule="auto"/>
        <w:jc w:val="center"/>
        <w:rPr>
          <w:rFonts w:ascii="GHEA Grapalat" w:hAnsi="GHEA Grapalat"/>
          <w:i w:val="0"/>
          <w:lang w:val="hy-AM"/>
        </w:rPr>
      </w:pPr>
      <w:r>
        <w:rPr>
          <w:rFonts w:ascii="GHEA Grapalat" w:hAnsi="GHEA Grapalat"/>
          <w:i w:val="0"/>
          <w:lang w:val="hy-AM"/>
        </w:rPr>
        <w:t>ԳՆԱՆՇՄԱՆ ՀԱՐՑՄԱՆ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8A02F9">
        <w:rPr>
          <w:rFonts w:ascii="GHEA Grapalat" w:hAnsi="GHEA Grapalat"/>
          <w:i w:val="0"/>
          <w:lang w:val="hy-AM"/>
        </w:rPr>
        <w:t>22</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C12550">
        <w:rPr>
          <w:rFonts w:ascii="GHEA Grapalat" w:hAnsi="GHEA Grapalat"/>
          <w:i w:val="0"/>
          <w:lang w:val="hy-AM"/>
        </w:rPr>
        <w:t>դեկտեմբերի 14</w:t>
      </w:r>
      <w:r w:rsidR="00B45DE1">
        <w:rPr>
          <w:rFonts w:ascii="GHEA Grapalat" w:hAnsi="GHEA Grapalat"/>
          <w:i w:val="0"/>
          <w:lang w:val="hy-AM"/>
        </w:rPr>
        <w:t>-ի</w:t>
      </w:r>
      <w:r w:rsidRPr="00064ADD">
        <w:rPr>
          <w:rFonts w:ascii="GHEA Grapalat" w:hAnsi="GHEA Grapalat"/>
          <w:i w:val="0"/>
          <w:lang w:val="af-ZA"/>
        </w:rPr>
        <w:t xml:space="preserve"> </w:t>
      </w:r>
      <w:r w:rsidR="00B45DE1">
        <w:rPr>
          <w:rFonts w:ascii="GHEA Grapalat" w:hAnsi="GHEA Grapalat"/>
          <w:i w:val="0"/>
          <w:lang w:val="hy-AM"/>
        </w:rPr>
        <w:t>թիվ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B45DE1" w:rsidRPr="00B45DE1">
        <w:rPr>
          <w:rFonts w:ascii="GHEA Grapalat" w:hAnsi="GHEA Grapalat"/>
          <w:b/>
          <w:i w:val="0"/>
          <w:lang w:val="hy-AM"/>
        </w:rPr>
        <w:t>«ԳՀԾՁԲ-ՀՎԿԱԿ-2022-</w:t>
      </w:r>
      <w:r w:rsidR="00C12550">
        <w:rPr>
          <w:rFonts w:ascii="GHEA Grapalat" w:hAnsi="GHEA Grapalat"/>
          <w:b/>
          <w:i w:val="0"/>
          <w:lang w:val="hy-AM"/>
        </w:rPr>
        <w:t>106</w:t>
      </w:r>
      <w:r w:rsidR="00B45DE1" w:rsidRPr="00B45DE1">
        <w:rPr>
          <w:rFonts w:ascii="GHEA Grapalat" w:hAnsi="GHEA Grapalat"/>
          <w:b/>
          <w:i w:val="0"/>
          <w:lang w:val="hy-AM"/>
        </w:rPr>
        <w:t>»</w:t>
      </w:r>
      <w:r w:rsidR="009F18D0" w:rsidRPr="00064ADD">
        <w:rPr>
          <w:rFonts w:ascii="GHEA Grapalat" w:hAnsi="GHEA Grapalat"/>
          <w:i w:val="0"/>
          <w:u w:val="single"/>
          <w:lang w:val="af-ZA"/>
        </w:rPr>
        <w:t xml:space="preserve"> </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B45DE1">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B45DE1" w:rsidRPr="00111222">
        <w:rPr>
          <w:rFonts w:ascii="GHEA Grapalat" w:hAnsi="GHEA Grapalat"/>
          <w:b/>
          <w:i w:val="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B45DE1" w:rsidRPr="00B45DE1">
        <w:rPr>
          <w:rFonts w:ascii="GHEA Grapalat" w:hAnsi="GHEA Grapalat"/>
          <w:i w:val="0"/>
          <w:lang w:val="af-ZA"/>
        </w:rPr>
        <w:t xml:space="preserve"> </w:t>
      </w:r>
      <w:r w:rsidR="00B45DE1">
        <w:rPr>
          <w:rFonts w:ascii="GHEA Grapalat" w:hAnsi="GHEA Grapalat"/>
          <w:i w:val="0"/>
          <w:lang w:val="hy-AM"/>
        </w:rPr>
        <w:t xml:space="preserve">ք. Երևան, </w:t>
      </w:r>
      <w:r w:rsidR="00B45DE1" w:rsidRPr="001B2B4C">
        <w:rPr>
          <w:rFonts w:ascii="GHEA Grapalat" w:hAnsi="GHEA Grapalat"/>
          <w:i w:val="0"/>
          <w:lang w:val="af-ZA"/>
        </w:rPr>
        <w:t>Մ.</w:t>
      </w:r>
      <w:r w:rsidR="00B45DE1">
        <w:rPr>
          <w:rFonts w:ascii="GHEA Grapalat" w:hAnsi="GHEA Grapalat"/>
          <w:i w:val="0"/>
          <w:lang w:val="hy-AM"/>
        </w:rPr>
        <w:t xml:space="preserve"> </w:t>
      </w:r>
      <w:r w:rsidR="00B45DE1" w:rsidRPr="001B2B4C">
        <w:rPr>
          <w:rFonts w:ascii="GHEA Grapalat" w:hAnsi="GHEA Grapalat"/>
          <w:i w:val="0"/>
          <w:lang w:val="af-ZA"/>
        </w:rPr>
        <w:t>Հերացի</w:t>
      </w:r>
      <w:r w:rsidR="00B45DE1">
        <w:rPr>
          <w:rFonts w:ascii="GHEA Grapalat" w:hAnsi="GHEA Grapalat"/>
          <w:i w:val="0"/>
          <w:lang w:val="hy-AM"/>
        </w:rPr>
        <w:t xml:space="preserve">, </w:t>
      </w:r>
      <w:r w:rsidR="00B45DE1" w:rsidRPr="001B2B4C">
        <w:rPr>
          <w:rFonts w:ascii="GHEA Grapalat" w:hAnsi="GHEA Grapalat"/>
          <w:i w:val="0"/>
          <w:lang w:val="af-ZA"/>
        </w:rPr>
        <w:t xml:space="preserve">12 </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B45DE1">
        <w:rPr>
          <w:rFonts w:ascii="GHEA Grapalat" w:hAnsi="GHEA Grapalat"/>
          <w:i w:val="0"/>
          <w:lang w:val="hy-AM"/>
        </w:rPr>
        <w:t xml:space="preserve"> </w:t>
      </w:r>
      <w:r w:rsidRPr="00064ADD">
        <w:rPr>
          <w:rFonts w:ascii="GHEA Grapalat" w:hAnsi="GHEA Grapalat"/>
          <w:i w:val="0"/>
          <w:lang w:val="af-ZA"/>
        </w:rPr>
        <w:t xml:space="preserve">հայտարարում է բաց </w:t>
      </w:r>
      <w:r w:rsidR="00955E87" w:rsidRPr="00064ADD">
        <w:rPr>
          <w:rFonts w:ascii="GHEA Grapalat" w:hAnsi="GHEA Grapalat"/>
          <w:i w:val="0"/>
          <w:lang w:val="af-ZA"/>
        </w:rPr>
        <w:t>մրցույթ</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B45DE1">
        <w:rPr>
          <w:rFonts w:ascii="GHEA Grapalat" w:hAnsi="GHEA Grapalat" w:cs="Sylfaen"/>
          <w:b/>
          <w:i w:val="0"/>
          <w:lang w:val="en-US"/>
        </w:rPr>
        <w:t>օ</w:t>
      </w:r>
      <w:r w:rsidR="00B45DE1" w:rsidRPr="0045560F">
        <w:rPr>
          <w:rFonts w:ascii="GHEA Grapalat" w:hAnsi="GHEA Grapalat" w:cs="Sylfaen"/>
          <w:b/>
          <w:i w:val="0"/>
          <w:lang w:val="en-US"/>
        </w:rPr>
        <w:t>դափոխության</w:t>
      </w:r>
      <w:r w:rsidR="00B45DE1" w:rsidRPr="0045560F">
        <w:rPr>
          <w:rFonts w:ascii="GHEA Grapalat" w:hAnsi="GHEA Grapalat" w:cs="Sylfaen"/>
          <w:b/>
          <w:i w:val="0"/>
          <w:lang w:val="af-ZA"/>
        </w:rPr>
        <w:t xml:space="preserve"> </w:t>
      </w:r>
      <w:r w:rsidR="00B45DE1" w:rsidRPr="0045560F">
        <w:rPr>
          <w:rFonts w:ascii="GHEA Grapalat" w:hAnsi="GHEA Grapalat" w:cs="Sylfaen"/>
          <w:b/>
          <w:i w:val="0"/>
          <w:lang w:val="en-US"/>
        </w:rPr>
        <w:t>համակարգի</w:t>
      </w:r>
      <w:r w:rsidR="00B45DE1" w:rsidRPr="0045560F">
        <w:rPr>
          <w:rFonts w:ascii="GHEA Grapalat" w:hAnsi="GHEA Grapalat" w:cs="Sylfaen"/>
          <w:b/>
          <w:i w:val="0"/>
          <w:lang w:val="af-ZA"/>
        </w:rPr>
        <w:t xml:space="preserve"> </w:t>
      </w:r>
      <w:r w:rsidR="00B45DE1" w:rsidRPr="0045560F">
        <w:rPr>
          <w:rFonts w:ascii="GHEA Grapalat" w:hAnsi="GHEA Grapalat" w:cs="Sylfaen"/>
          <w:b/>
          <w:i w:val="0"/>
          <w:lang w:val="en-US"/>
        </w:rPr>
        <w:t>սպասարկման</w:t>
      </w:r>
      <w:r w:rsidR="00B45DE1" w:rsidRPr="0045560F">
        <w:rPr>
          <w:rFonts w:ascii="GHEA Grapalat" w:hAnsi="GHEA Grapalat" w:cs="Sylfaen"/>
          <w:b/>
          <w:i w:val="0"/>
          <w:lang w:val="af-ZA"/>
        </w:rPr>
        <w:t xml:space="preserve"> </w:t>
      </w:r>
      <w:r w:rsidR="00B45DE1" w:rsidRPr="00E33814">
        <w:rPr>
          <w:rFonts w:ascii="GHEA Grapalat" w:hAnsi="GHEA Grapalat"/>
          <w:b/>
          <w:i w:val="0"/>
          <w:lang w:val="af-ZA"/>
        </w:rPr>
        <w:t>ծառայության</w:t>
      </w:r>
      <w:r w:rsidR="00B45DE1">
        <w:rPr>
          <w:rFonts w:ascii="GHEA Grapalat" w:hAnsi="GHEA Grapalat"/>
          <w:i w:val="0"/>
          <w:lang w:val="hy-AM"/>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AD6657">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AD6657" w:rsidRPr="00AD6657">
        <w:rPr>
          <w:rFonts w:ascii="GHEA Grapalat" w:hAnsi="GHEA Grapalat"/>
          <w:b/>
          <w:i w:val="0"/>
          <w:lang w:val="hy-AM"/>
        </w:rPr>
        <w:t xml:space="preserve">ք. Երևան, </w:t>
      </w:r>
      <w:r w:rsidR="00AD6657" w:rsidRPr="00AD6657">
        <w:rPr>
          <w:rFonts w:ascii="GHEA Grapalat" w:hAnsi="GHEA Grapalat"/>
          <w:b/>
          <w:i w:val="0"/>
          <w:lang w:val="af-ZA"/>
        </w:rPr>
        <w:t>Մ.</w:t>
      </w:r>
      <w:r w:rsidR="00AD6657" w:rsidRPr="00AD6657">
        <w:rPr>
          <w:rFonts w:ascii="GHEA Grapalat" w:hAnsi="GHEA Grapalat"/>
          <w:b/>
          <w:i w:val="0"/>
          <w:lang w:val="hy-AM"/>
        </w:rPr>
        <w:t xml:space="preserve"> </w:t>
      </w:r>
      <w:r w:rsidR="00AD6657" w:rsidRPr="00AD6657">
        <w:rPr>
          <w:rFonts w:ascii="GHEA Grapalat" w:hAnsi="GHEA Grapalat"/>
          <w:b/>
          <w:i w:val="0"/>
          <w:lang w:val="af-ZA"/>
        </w:rPr>
        <w:t>Հերացի</w:t>
      </w:r>
      <w:r w:rsidR="00AD6657" w:rsidRPr="00AD6657">
        <w:rPr>
          <w:rFonts w:ascii="GHEA Grapalat" w:hAnsi="GHEA Grapalat"/>
          <w:b/>
          <w:i w:val="0"/>
          <w:lang w:val="hy-AM"/>
        </w:rPr>
        <w:t xml:space="preserve">, </w:t>
      </w:r>
      <w:r w:rsidR="00AD6657" w:rsidRPr="00AD6657">
        <w:rPr>
          <w:rFonts w:ascii="GHEA Grapalat" w:hAnsi="GHEA Grapalat"/>
          <w:b/>
          <w:i w:val="0"/>
          <w:lang w:val="af-ZA"/>
        </w:rPr>
        <w:t>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AD6657" w:rsidRPr="00AD6657">
        <w:rPr>
          <w:rFonts w:ascii="GHEA Grapalat" w:hAnsi="GHEA Grapalat"/>
          <w:b/>
          <w:i w:val="0"/>
          <w:lang w:val="hy-AM"/>
        </w:rPr>
        <w:t>07</w:t>
      </w:r>
      <w:r w:rsidRPr="00AD6657">
        <w:rPr>
          <w:rFonts w:ascii="GHEA Grapalat" w:hAnsi="GHEA Grapalat"/>
          <w:b/>
          <w:i w:val="0"/>
          <w:lang w:val="af-ZA"/>
        </w:rPr>
        <w:t xml:space="preserve">-րդ օրվա ժամը </w:t>
      </w:r>
      <w:r w:rsidR="00AD6657" w:rsidRPr="00AD6657">
        <w:rPr>
          <w:rFonts w:ascii="GHEA Grapalat" w:hAnsi="GHEA Grapalat"/>
          <w:b/>
          <w:i w:val="0"/>
          <w:lang w:val="hy-AM"/>
        </w:rPr>
        <w:t>1</w:t>
      </w:r>
      <w:r w:rsidR="003E1624">
        <w:rPr>
          <w:rFonts w:ascii="GHEA Grapalat" w:hAnsi="GHEA Grapalat"/>
          <w:b/>
          <w:i w:val="0"/>
          <w:lang w:val="hy-AM"/>
        </w:rPr>
        <w:t>1</w:t>
      </w:r>
      <w:r w:rsidR="00AD6657" w:rsidRPr="00AD6657">
        <w:rPr>
          <w:rFonts w:ascii="GHEA Grapalat" w:hAnsi="GHEA Grapalat"/>
          <w:b/>
          <w:i w:val="0"/>
          <w:lang w:val="hy-AM"/>
        </w:rPr>
        <w:t>:</w:t>
      </w:r>
      <w:r w:rsidR="003E1624">
        <w:rPr>
          <w:rFonts w:ascii="GHEA Grapalat" w:hAnsi="GHEA Grapalat"/>
          <w:b/>
          <w:i w:val="0"/>
          <w:lang w:val="hy-AM"/>
        </w:rPr>
        <w:t>0</w:t>
      </w:r>
      <w:r w:rsidR="00AD6657" w:rsidRPr="00AD6657">
        <w:rPr>
          <w:rFonts w:ascii="GHEA Grapalat" w:hAnsi="GHEA Grapalat"/>
          <w:b/>
          <w:i w:val="0"/>
          <w:lang w:val="hy-AM"/>
        </w:rPr>
        <w:t>0</w:t>
      </w:r>
      <w:r w:rsidRPr="00AD6657">
        <w:rPr>
          <w:rFonts w:ascii="GHEA Grapalat" w:hAnsi="GHEA Grapalat"/>
          <w:b/>
          <w:i w:val="0"/>
          <w:lang w:val="af-ZA"/>
        </w:rPr>
        <w:t>-</w:t>
      </w:r>
      <w:r w:rsidRPr="00064ADD">
        <w:rPr>
          <w:rFonts w:ascii="GHEA Grapalat" w:hAnsi="GHEA Grapalat"/>
          <w:i w:val="0"/>
          <w:lang w:val="af-ZA"/>
        </w:rPr>
        <w:t xml:space="preserve">ը: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AD6657" w:rsidRPr="00AD6657">
        <w:rPr>
          <w:rFonts w:ascii="GHEA Grapalat" w:hAnsi="GHEA Grapalat"/>
          <w:b/>
          <w:i w:val="0"/>
          <w:lang w:val="hy-AM"/>
        </w:rPr>
        <w:t xml:space="preserve">ք. Երևան, </w:t>
      </w:r>
      <w:r w:rsidR="00AD6657" w:rsidRPr="00AD6657">
        <w:rPr>
          <w:rFonts w:ascii="GHEA Grapalat" w:hAnsi="GHEA Grapalat"/>
          <w:b/>
          <w:i w:val="0"/>
          <w:lang w:val="af-ZA"/>
        </w:rPr>
        <w:t>Մ.</w:t>
      </w:r>
      <w:r w:rsidR="00AD6657" w:rsidRPr="00AD6657">
        <w:rPr>
          <w:rFonts w:ascii="GHEA Grapalat" w:hAnsi="GHEA Grapalat"/>
          <w:b/>
          <w:i w:val="0"/>
          <w:lang w:val="hy-AM"/>
        </w:rPr>
        <w:t xml:space="preserve"> </w:t>
      </w:r>
      <w:r w:rsidR="00AD6657" w:rsidRPr="00AD6657">
        <w:rPr>
          <w:rFonts w:ascii="GHEA Grapalat" w:hAnsi="GHEA Grapalat"/>
          <w:b/>
          <w:i w:val="0"/>
          <w:lang w:val="af-ZA"/>
        </w:rPr>
        <w:t>Հերացի</w:t>
      </w:r>
      <w:r w:rsidR="00AD6657" w:rsidRPr="00AD6657">
        <w:rPr>
          <w:rFonts w:ascii="GHEA Grapalat" w:hAnsi="GHEA Grapalat"/>
          <w:b/>
          <w:i w:val="0"/>
          <w:lang w:val="hy-AM"/>
        </w:rPr>
        <w:t xml:space="preserve">, </w:t>
      </w:r>
      <w:r w:rsidR="00AD6657" w:rsidRPr="00AD6657">
        <w:rPr>
          <w:rFonts w:ascii="GHEA Grapalat" w:hAnsi="GHEA Grapalat"/>
          <w:b/>
          <w:i w:val="0"/>
          <w:lang w:val="af-ZA"/>
        </w:rPr>
        <w:t>12</w:t>
      </w:r>
      <w:r w:rsidR="00AD6657">
        <w:rPr>
          <w:rFonts w:ascii="GHEA Grapalat" w:hAnsi="GHEA Grapalat"/>
          <w:i w:val="0"/>
          <w:lang w:val="hy-AM"/>
        </w:rPr>
        <w:t xml:space="preserve"> </w:t>
      </w:r>
      <w:r w:rsidRPr="00064ADD">
        <w:rPr>
          <w:rFonts w:ascii="GHEA Grapalat" w:hAnsi="GHEA Grapalat"/>
          <w:i w:val="0"/>
          <w:lang w:val="af-ZA"/>
        </w:rPr>
        <w:t xml:space="preserve">հասցեում,  </w:t>
      </w:r>
      <w:r w:rsidR="003E1624" w:rsidRPr="003E1624">
        <w:rPr>
          <w:rFonts w:ascii="GHEA Grapalat" w:hAnsi="GHEA Grapalat"/>
          <w:b/>
          <w:i w:val="0"/>
          <w:lang w:val="hy-AM"/>
        </w:rPr>
        <w:t xml:space="preserve">2022 թ. դեկտեմբերի </w:t>
      </w:r>
      <w:r w:rsidR="00C12550">
        <w:rPr>
          <w:rFonts w:ascii="GHEA Grapalat" w:hAnsi="GHEA Grapalat"/>
          <w:b/>
          <w:i w:val="0"/>
          <w:lang w:val="hy-AM"/>
        </w:rPr>
        <w:t>21</w:t>
      </w:r>
      <w:r w:rsidRPr="003E1624">
        <w:rPr>
          <w:rFonts w:ascii="GHEA Grapalat" w:hAnsi="GHEA Grapalat"/>
          <w:b/>
          <w:i w:val="0"/>
          <w:lang w:val="af-ZA"/>
        </w:rPr>
        <w:t xml:space="preserve">-ին ժամը  </w:t>
      </w:r>
      <w:r w:rsidR="003E1624" w:rsidRPr="003E1624">
        <w:rPr>
          <w:rFonts w:ascii="GHEA Grapalat" w:hAnsi="GHEA Grapalat"/>
          <w:b/>
          <w:i w:val="0"/>
          <w:lang w:val="hy-AM"/>
        </w:rPr>
        <w:t>11:00</w:t>
      </w:r>
      <w:r w:rsidRPr="003E1624">
        <w:rPr>
          <w:rFonts w:ascii="GHEA Grapalat" w:hAnsi="GHEA Grapalat"/>
          <w:b/>
          <w:i w:val="0"/>
          <w:lang w:val="af-ZA"/>
        </w:rPr>
        <w:t>-ին</w:t>
      </w:r>
      <w:r w:rsidRPr="003E1624">
        <w:rPr>
          <w:rFonts w:ascii="GHEA Grapalat" w:hAnsi="GHEA Grapalat"/>
          <w:i w:val="0"/>
          <w:lang w:val="af-ZA"/>
        </w:rPr>
        <w:t>։</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9F18D0" w:rsidRPr="00064ADD" w:rsidRDefault="00754697" w:rsidP="003E1624">
      <w:pPr>
        <w:pStyle w:val="a3"/>
        <w:spacing w:line="240"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3E1624" w:rsidRPr="003E1624">
        <w:rPr>
          <w:rFonts w:ascii="GHEA Grapalat" w:hAnsi="GHEA Grapalat"/>
          <w:i w:val="0"/>
          <w:lang w:val="hy-AM"/>
        </w:rPr>
        <w:t xml:space="preserve"> </w:t>
      </w:r>
      <w:r w:rsidR="003E1624">
        <w:rPr>
          <w:rFonts w:ascii="GHEA Grapalat" w:hAnsi="GHEA Grapalat"/>
          <w:i w:val="0"/>
          <w:lang w:val="hy-AM"/>
        </w:rPr>
        <w:t>Աստղիկ Վիրաբյան</w:t>
      </w:r>
      <w:r w:rsidR="003E1624" w:rsidRPr="00064ADD">
        <w:rPr>
          <w:rFonts w:ascii="GHEA Grapalat" w:hAnsi="GHEA Grapalat"/>
          <w:i w:val="0"/>
          <w:lang w:val="af-ZA"/>
        </w:rPr>
        <w:t>ին</w:t>
      </w:r>
      <w:r w:rsidR="003E1624">
        <w:rPr>
          <w:rFonts w:ascii="GHEA Grapalat" w:hAnsi="GHEA Grapalat"/>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3E1624" w:rsidRDefault="003E1624" w:rsidP="003E1624">
      <w:pPr>
        <w:pStyle w:val="a3"/>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Pr>
          <w:rFonts w:ascii="GHEA Grapalat" w:hAnsi="GHEA Grapalat"/>
          <w:b/>
          <w:i w:val="0"/>
          <w:lang w:val="hy-AM"/>
        </w:rPr>
        <w:t>012-80-80-83 (6014), 091-22-26-25</w:t>
      </w:r>
      <w:r w:rsidRPr="00FC698B">
        <w:rPr>
          <w:rFonts w:ascii="GHEA Grapalat" w:hAnsi="GHEA Grapalat"/>
          <w:b/>
          <w:i w:val="0"/>
          <w:lang w:val="af-ZA"/>
        </w:rPr>
        <w:tab/>
      </w:r>
      <w:r w:rsidRPr="00F2736C">
        <w:rPr>
          <w:rFonts w:ascii="GHEA Grapalat" w:hAnsi="GHEA Grapalat"/>
          <w:i w:val="0"/>
          <w:lang w:val="af-ZA"/>
        </w:rPr>
        <w:tab/>
      </w:r>
    </w:p>
    <w:p w:rsidR="003E1624" w:rsidRPr="00FC698B" w:rsidRDefault="003E1624" w:rsidP="003E1624">
      <w:pPr>
        <w:pStyle w:val="a3"/>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3E1624" w:rsidRPr="00E5082A" w:rsidRDefault="003E1624" w:rsidP="003E1624">
      <w:pPr>
        <w:pStyle w:val="21"/>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3E1624" w:rsidRDefault="00754697" w:rsidP="00EF3662">
      <w:pPr>
        <w:pStyle w:val="31"/>
        <w:spacing w:after="240" w:line="240" w:lineRule="auto"/>
        <w:ind w:firstLine="709"/>
        <w:rPr>
          <w:rFonts w:ascii="GHEA Grapalat" w:hAnsi="GHEA Grapalat" w:cs="Sylfaen"/>
          <w:b/>
          <w:lang w:val="af-ZA"/>
        </w:rPr>
      </w:pPr>
    </w:p>
    <w:p w:rsidR="00754697" w:rsidRPr="00064ADD" w:rsidRDefault="00754697" w:rsidP="00EF3662">
      <w:pPr>
        <w:pStyle w:val="a3"/>
        <w:spacing w:line="240" w:lineRule="auto"/>
        <w:ind w:left="1404"/>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096865" w:rsidRPr="00064ADD" w:rsidRDefault="00096865"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rsidR="000F7D92" w:rsidRPr="00845959" w:rsidRDefault="000F7D92" w:rsidP="000F7D92">
      <w:pPr>
        <w:pStyle w:val="aa"/>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w:t>
      </w:r>
      <w:r w:rsidR="00C12550">
        <w:rPr>
          <w:rFonts w:ascii="GHEA Grapalat" w:hAnsi="GHEA Grapalat"/>
          <w:b/>
          <w:sz w:val="20"/>
          <w:szCs w:val="20"/>
          <w:lang w:val="af-ZA"/>
        </w:rPr>
        <w:t>ԳՀԾՁԲ-ՀՎԿԱԿ-2022-106</w:t>
      </w:r>
      <w:r>
        <w:rPr>
          <w:rFonts w:ascii="GHEA Grapalat" w:hAnsi="GHEA Grapalat"/>
          <w:b/>
          <w:sz w:val="20"/>
          <w:szCs w:val="20"/>
          <w:lang w:val="hy-AM"/>
        </w:rPr>
        <w:t>»</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rsidR="000F7D92" w:rsidRPr="00FE21F9" w:rsidRDefault="000F7D92" w:rsidP="000F7D92">
      <w:pPr>
        <w:pStyle w:val="aa"/>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rsidR="000F7D92" w:rsidRPr="00845959" w:rsidRDefault="000F7D92" w:rsidP="000F7D92">
      <w:pPr>
        <w:pStyle w:val="aa"/>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Pr>
          <w:rFonts w:ascii="GHEA Grapalat" w:hAnsi="GHEA Grapalat" w:cs="Sylfaen"/>
          <w:sz w:val="20"/>
          <w:szCs w:val="20"/>
          <w:lang w:val="hy-AM"/>
        </w:rPr>
        <w:t>2</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r w:rsidR="00C12550">
        <w:rPr>
          <w:rFonts w:ascii="GHEA Grapalat" w:hAnsi="GHEA Grapalat" w:cs="Times Armenian"/>
          <w:sz w:val="20"/>
          <w:szCs w:val="20"/>
          <w:lang w:val="hy-AM"/>
        </w:rPr>
        <w:t>դեկտեմբերի 14</w:t>
      </w:r>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F7D92" w:rsidRPr="002C2BE0" w:rsidRDefault="000F7D92" w:rsidP="000F7D92">
      <w:pPr>
        <w:pStyle w:val="aa"/>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F7D92" w:rsidRPr="001031FD" w:rsidRDefault="000F7D92" w:rsidP="000F7D92">
      <w:pPr>
        <w:pStyle w:val="aa"/>
        <w:tabs>
          <w:tab w:val="left" w:pos="5968"/>
        </w:tabs>
        <w:ind w:right="-7" w:firstLine="567"/>
        <w:rPr>
          <w:rFonts w:ascii="GHEA Grapalat" w:hAnsi="GHEA Grapalat"/>
          <w:lang w:val="af-ZA"/>
        </w:rPr>
      </w:pPr>
      <w:r w:rsidRPr="001031FD">
        <w:rPr>
          <w:rFonts w:ascii="GHEA Grapalat" w:hAnsi="GHEA Grapalat"/>
          <w:lang w:val="af-ZA"/>
        </w:rPr>
        <w:tab/>
      </w:r>
    </w:p>
    <w:p w:rsidR="000F7D92" w:rsidRPr="001031FD" w:rsidRDefault="000F7D92" w:rsidP="000F7D92">
      <w:pPr>
        <w:pStyle w:val="aa"/>
        <w:ind w:right="-7" w:firstLine="567"/>
        <w:jc w:val="center"/>
        <w:rPr>
          <w:rFonts w:ascii="GHEA Grapalat" w:hAnsi="GHEA Grapalat"/>
          <w:lang w:val="af-ZA"/>
        </w:rPr>
      </w:pPr>
    </w:p>
    <w:p w:rsidR="000F7D92" w:rsidRPr="001031FD" w:rsidRDefault="000F7D92" w:rsidP="000F7D92">
      <w:pPr>
        <w:pStyle w:val="aa"/>
        <w:ind w:right="-7" w:firstLine="567"/>
        <w:jc w:val="center"/>
        <w:rPr>
          <w:rFonts w:ascii="GHEA Grapalat" w:hAnsi="GHEA Grapalat"/>
          <w:lang w:val="af-ZA"/>
        </w:rPr>
      </w:pPr>
    </w:p>
    <w:p w:rsidR="000F7D92" w:rsidRPr="001031FD" w:rsidRDefault="000F7D92" w:rsidP="000F7D92">
      <w:pPr>
        <w:pStyle w:val="aa"/>
        <w:ind w:right="-7" w:firstLine="567"/>
        <w:jc w:val="center"/>
        <w:rPr>
          <w:rFonts w:ascii="GHEA Grapalat" w:hAnsi="GHEA Grapalat"/>
          <w:lang w:val="af-ZA"/>
        </w:rPr>
      </w:pPr>
    </w:p>
    <w:p w:rsidR="000F7D92" w:rsidRPr="00660EF1" w:rsidRDefault="000F7D92" w:rsidP="000F7D92">
      <w:pPr>
        <w:pStyle w:val="aa"/>
        <w:ind w:right="-7" w:firstLine="567"/>
        <w:jc w:val="center"/>
        <w:rPr>
          <w:rFonts w:ascii="GHEA Grapalat" w:hAnsi="GHEA Grapalat" w:cs="Sylfaen"/>
          <w:b/>
          <w:lang w:val="af-ZA"/>
        </w:rPr>
      </w:pPr>
      <w:r w:rsidRPr="00660EF1">
        <w:rPr>
          <w:rFonts w:ascii="GHEA Grapalat" w:hAnsi="GHEA Grapalat" w:cs="Sylfaen"/>
          <w:b/>
        </w:rPr>
        <w:t>Հ</w:t>
      </w:r>
      <w:r w:rsidRPr="00660EF1">
        <w:rPr>
          <w:rFonts w:ascii="GHEA Grapalat" w:hAnsi="GHEA Grapalat" w:cs="Times Armenian"/>
          <w:b/>
          <w:lang w:val="af-ZA"/>
        </w:rPr>
        <w:t xml:space="preserve"> </w:t>
      </w:r>
      <w:r w:rsidRPr="00660EF1">
        <w:rPr>
          <w:rFonts w:ascii="GHEA Grapalat" w:hAnsi="GHEA Grapalat" w:cs="Sylfaen"/>
          <w:b/>
        </w:rPr>
        <w:t>Ր</w:t>
      </w:r>
      <w:r w:rsidRPr="00660EF1">
        <w:rPr>
          <w:rFonts w:ascii="GHEA Grapalat" w:hAnsi="GHEA Grapalat" w:cs="Times Armenian"/>
          <w:b/>
          <w:lang w:val="af-ZA"/>
        </w:rPr>
        <w:t xml:space="preserve"> </w:t>
      </w:r>
      <w:r w:rsidRPr="00660EF1">
        <w:rPr>
          <w:rFonts w:ascii="GHEA Grapalat" w:hAnsi="GHEA Grapalat" w:cs="Sylfaen"/>
          <w:b/>
        </w:rPr>
        <w:t>Ա</w:t>
      </w:r>
      <w:r w:rsidRPr="00660EF1">
        <w:rPr>
          <w:rFonts w:ascii="GHEA Grapalat" w:hAnsi="GHEA Grapalat" w:cs="Times Armenian"/>
          <w:b/>
          <w:lang w:val="af-ZA"/>
        </w:rPr>
        <w:t xml:space="preserve"> </w:t>
      </w:r>
      <w:r w:rsidRPr="00660EF1">
        <w:rPr>
          <w:rFonts w:ascii="GHEA Grapalat" w:hAnsi="GHEA Grapalat" w:cs="Sylfaen"/>
          <w:b/>
        </w:rPr>
        <w:t>Վ</w:t>
      </w:r>
      <w:r w:rsidRPr="00660EF1">
        <w:rPr>
          <w:rFonts w:ascii="GHEA Grapalat" w:hAnsi="GHEA Grapalat" w:cs="Times Armenian"/>
          <w:b/>
          <w:lang w:val="af-ZA"/>
        </w:rPr>
        <w:t xml:space="preserve"> </w:t>
      </w:r>
      <w:r w:rsidRPr="00660EF1">
        <w:rPr>
          <w:rFonts w:ascii="GHEA Grapalat" w:hAnsi="GHEA Grapalat" w:cs="Sylfaen"/>
          <w:b/>
        </w:rPr>
        <w:t>Ե</w:t>
      </w:r>
      <w:r w:rsidRPr="00660EF1">
        <w:rPr>
          <w:rFonts w:ascii="GHEA Grapalat" w:hAnsi="GHEA Grapalat" w:cs="Times Armenian"/>
          <w:b/>
          <w:lang w:val="af-ZA"/>
        </w:rPr>
        <w:t xml:space="preserve"> </w:t>
      </w:r>
      <w:r w:rsidRPr="00660EF1">
        <w:rPr>
          <w:rFonts w:ascii="GHEA Grapalat" w:hAnsi="GHEA Grapalat" w:cs="Sylfaen"/>
          <w:b/>
        </w:rPr>
        <w:t>Ր</w:t>
      </w:r>
    </w:p>
    <w:p w:rsidR="000F7D92" w:rsidRPr="001031FD" w:rsidRDefault="000F7D92" w:rsidP="000F7D92">
      <w:pPr>
        <w:pStyle w:val="aa"/>
        <w:ind w:right="-7" w:firstLine="567"/>
        <w:jc w:val="center"/>
        <w:rPr>
          <w:rFonts w:ascii="GHEA Grapalat" w:hAnsi="GHEA Grapalat" w:cs="Sylfaen"/>
          <w:lang w:val="af-ZA"/>
        </w:rPr>
      </w:pPr>
    </w:p>
    <w:p w:rsidR="000F7D92" w:rsidRPr="001031FD" w:rsidRDefault="000F7D92" w:rsidP="000F7D92">
      <w:pPr>
        <w:pStyle w:val="aa"/>
        <w:ind w:right="-7" w:firstLine="567"/>
        <w:jc w:val="center"/>
        <w:rPr>
          <w:rFonts w:ascii="GHEA Grapalat" w:hAnsi="GHEA Grapalat" w:cs="Sylfaen"/>
          <w:lang w:val="af-ZA"/>
        </w:rPr>
      </w:pPr>
    </w:p>
    <w:p w:rsidR="000F7D92" w:rsidRPr="00916E26" w:rsidRDefault="000F7D92" w:rsidP="000F7D92">
      <w:pPr>
        <w:pStyle w:val="aa"/>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Pr="009573E6">
        <w:rPr>
          <w:rFonts w:ascii="GHEA Grapalat" w:hAnsi="GHEA Grapalat" w:cs="Times Armenian"/>
          <w:b/>
          <w:lang w:val="af-ZA"/>
        </w:rPr>
        <w:t xml:space="preserve">` </w:t>
      </w:r>
      <w:r w:rsidRPr="000F7D92">
        <w:rPr>
          <w:rFonts w:ascii="GHEA Grapalat" w:hAnsi="GHEA Grapalat" w:cs="Sylfaen"/>
          <w:b/>
        </w:rPr>
        <w:t>ՕԴԱՓՈԽՈՒԹՅԱՆ</w:t>
      </w:r>
      <w:r w:rsidRPr="000F7D92">
        <w:rPr>
          <w:rFonts w:ascii="GHEA Grapalat" w:hAnsi="GHEA Grapalat" w:cs="Sylfaen"/>
          <w:b/>
          <w:lang w:val="af-ZA"/>
        </w:rPr>
        <w:t xml:space="preserve"> </w:t>
      </w:r>
      <w:r w:rsidRPr="000F7D92">
        <w:rPr>
          <w:rFonts w:ascii="GHEA Grapalat" w:hAnsi="GHEA Grapalat" w:cs="Sylfaen"/>
          <w:b/>
        </w:rPr>
        <w:t>ՀԱՄԱԿԱՐԳԻ</w:t>
      </w:r>
      <w:r w:rsidRPr="000F7D92">
        <w:rPr>
          <w:rFonts w:ascii="GHEA Grapalat" w:hAnsi="GHEA Grapalat" w:cs="Sylfaen"/>
          <w:b/>
          <w:lang w:val="af-ZA"/>
        </w:rPr>
        <w:t xml:space="preserve"> </w:t>
      </w:r>
      <w:r w:rsidRPr="000F7D92">
        <w:rPr>
          <w:rFonts w:ascii="GHEA Grapalat" w:hAnsi="GHEA Grapalat" w:cs="Sylfaen"/>
          <w:b/>
        </w:rPr>
        <w:t>ՍՊԱՍԱՐԿՄԱՆ</w:t>
      </w:r>
      <w:r w:rsidRPr="000F7D92">
        <w:rPr>
          <w:rFonts w:ascii="GHEA Grapalat" w:hAnsi="GHEA Grapalat"/>
          <w:b/>
          <w:lang w:val="hy-AM"/>
        </w:rPr>
        <w:t xml:space="preserve"> </w:t>
      </w:r>
      <w:r w:rsidRPr="009573E6">
        <w:rPr>
          <w:rFonts w:ascii="GHEA Grapalat" w:hAnsi="GHEA Grapalat"/>
          <w:b/>
          <w:lang w:val="hy-AM"/>
        </w:rPr>
        <w:t>ԾԱՌԱՅՈՒԹՅՈՒՆՆԵՐԻ</w:t>
      </w:r>
      <w:r w:rsidRPr="009573E6">
        <w:rPr>
          <w:rFonts w:ascii="GHEA Grapalat" w:hAnsi="GHEA Grapalat"/>
          <w:lang w:val="hy-AM"/>
        </w:rPr>
        <w:t xml:space="preserve"> </w:t>
      </w:r>
      <w:r w:rsidRPr="009573E6">
        <w:rPr>
          <w:rFonts w:ascii="GHEA Grapalat" w:hAnsi="GHEA Grapalat" w:cs="Sylfaen"/>
          <w:b/>
        </w:rPr>
        <w:t>ՁԵՌՔԲԵՐՄԱՆ</w:t>
      </w:r>
      <w:r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CE0D95" w:rsidRPr="00064ADD" w:rsidRDefault="00CE0D95" w:rsidP="00EF3662">
      <w:pPr>
        <w:pStyle w:val="aa"/>
        <w:ind w:right="-7" w:firstLine="567"/>
        <w:jc w:val="center"/>
        <w:rPr>
          <w:rFonts w:ascii="GHEA Grapalat" w:hAnsi="GHEA Grapalat"/>
          <w:lang w:val="af-ZA"/>
        </w:rPr>
      </w:pPr>
    </w:p>
    <w:p w:rsidR="00CE0D95" w:rsidRPr="00064ADD" w:rsidRDefault="00CE0D95" w:rsidP="00EF3662">
      <w:pPr>
        <w:pStyle w:val="aa"/>
        <w:ind w:right="-7" w:firstLine="567"/>
        <w:jc w:val="center"/>
        <w:rPr>
          <w:rFonts w:ascii="GHEA Grapalat" w:hAnsi="GHEA Grapalat"/>
          <w:lang w:val="af-ZA"/>
        </w:rPr>
      </w:pPr>
    </w:p>
    <w:p w:rsidR="00CE0D95" w:rsidRPr="00064ADD" w:rsidRDefault="00CE0D95" w:rsidP="00EF3662">
      <w:pPr>
        <w:pStyle w:val="aa"/>
        <w:ind w:right="-7" w:firstLine="567"/>
        <w:jc w:val="center"/>
        <w:rPr>
          <w:rFonts w:ascii="GHEA Grapalat" w:hAnsi="GHEA Grapalat"/>
          <w:lang w:val="af-ZA"/>
        </w:rPr>
      </w:pPr>
    </w:p>
    <w:p w:rsidR="001A43A4" w:rsidRPr="00064ADD" w:rsidRDefault="00096865" w:rsidP="00422440">
      <w:pPr>
        <w:jc w:val="both"/>
        <w:rPr>
          <w:rFonts w:ascii="GHEA Grapalat" w:hAnsi="GHEA Grapalat" w:cs="Sylfaen"/>
          <w:i/>
          <w:sz w:val="22"/>
          <w:szCs w:val="22"/>
          <w:lang w:val="af-ZA"/>
        </w:rPr>
      </w:pPr>
      <w:r w:rsidRPr="00064ADD">
        <w:rPr>
          <w:rFonts w:ascii="GHEA Grapalat" w:hAnsi="GHEA Grapalat" w:cs="Sylfaen"/>
          <w:i/>
          <w:sz w:val="22"/>
          <w:szCs w:val="22"/>
        </w:rPr>
        <w:lastRenderedPageBreak/>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160AE4" w:rsidRPr="00B33761" w:rsidRDefault="00160AE4" w:rsidP="00B33761">
      <w:pPr>
        <w:contextualSpacing/>
        <w:jc w:val="center"/>
        <w:rPr>
          <w:rFonts w:ascii="GHEA Grapalat" w:hAnsi="GHEA Grapalat"/>
          <w:b/>
          <w:sz w:val="20"/>
          <w:szCs w:val="20"/>
          <w:lang w:val="hy-AM"/>
        </w:rPr>
      </w:pPr>
      <w:r w:rsidRPr="00B33761">
        <w:rPr>
          <w:rFonts w:ascii="GHEA Grapalat" w:hAnsi="GHEA Grapalat" w:cs="Sylfaen"/>
          <w:b/>
          <w:sz w:val="20"/>
          <w:szCs w:val="20"/>
        </w:rPr>
        <w:t>ԲՈՎԱՆԴԱԿՈւԹՅՈւՆ</w:t>
      </w:r>
    </w:p>
    <w:p w:rsidR="00096865" w:rsidRPr="00B33761" w:rsidRDefault="00B33761" w:rsidP="00B33761">
      <w:pPr>
        <w:pStyle w:val="aa"/>
        <w:spacing w:after="0"/>
        <w:ind w:right="-7"/>
        <w:contextualSpacing/>
        <w:jc w:val="center"/>
        <w:rPr>
          <w:rFonts w:ascii="GHEA Grapalat" w:hAnsi="GHEA Grapalat"/>
          <w:b/>
          <w:sz w:val="20"/>
          <w:szCs w:val="20"/>
          <w:lang w:val="af-ZA"/>
        </w:rPr>
      </w:pPr>
      <w:r w:rsidRPr="00B33761">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B33761">
        <w:rPr>
          <w:rFonts w:ascii="GHEA Grapalat" w:hAnsi="GHEA Grapalat" w:cs="Sylfaen"/>
          <w:b/>
          <w:sz w:val="20"/>
          <w:szCs w:val="20"/>
          <w:lang w:val="hy-AM"/>
        </w:rPr>
        <w:t>ԿԱՐԻՔՆԵՐԻ</w:t>
      </w:r>
      <w:r w:rsidRPr="00B33761">
        <w:rPr>
          <w:rFonts w:ascii="GHEA Grapalat" w:hAnsi="GHEA Grapalat" w:cs="Times Armenian"/>
          <w:b/>
          <w:sz w:val="20"/>
          <w:szCs w:val="20"/>
          <w:lang w:val="af-ZA"/>
        </w:rPr>
        <w:t xml:space="preserve"> </w:t>
      </w:r>
      <w:r w:rsidRPr="00B33761">
        <w:rPr>
          <w:rFonts w:ascii="GHEA Grapalat" w:hAnsi="GHEA Grapalat" w:cs="Sylfaen"/>
          <w:b/>
          <w:sz w:val="20"/>
          <w:szCs w:val="20"/>
          <w:lang w:val="hy-AM"/>
        </w:rPr>
        <w:t>ՀԱՄԱՐ</w:t>
      </w:r>
      <w:r w:rsidRPr="00B33761">
        <w:rPr>
          <w:rFonts w:ascii="GHEA Grapalat" w:hAnsi="GHEA Grapalat" w:cs="Times Armenian"/>
          <w:b/>
          <w:sz w:val="20"/>
          <w:szCs w:val="20"/>
          <w:lang w:val="af-ZA"/>
        </w:rPr>
        <w:t xml:space="preserve">` </w:t>
      </w:r>
      <w:r w:rsidRPr="00B33761">
        <w:rPr>
          <w:rFonts w:ascii="GHEA Grapalat" w:hAnsi="GHEA Grapalat" w:cs="Sylfaen"/>
          <w:b/>
          <w:sz w:val="20"/>
          <w:szCs w:val="20"/>
          <w:lang w:val="hy-AM"/>
        </w:rPr>
        <w:t>ՕԴԱՓՈԽՈՒԹՅԱՆ</w:t>
      </w:r>
      <w:r w:rsidRPr="00B33761">
        <w:rPr>
          <w:rFonts w:ascii="GHEA Grapalat" w:hAnsi="GHEA Grapalat" w:cs="Sylfaen"/>
          <w:b/>
          <w:sz w:val="20"/>
          <w:szCs w:val="20"/>
          <w:lang w:val="af-ZA"/>
        </w:rPr>
        <w:t xml:space="preserve"> </w:t>
      </w:r>
      <w:r w:rsidRPr="00B33761">
        <w:rPr>
          <w:rFonts w:ascii="GHEA Grapalat" w:hAnsi="GHEA Grapalat" w:cs="Sylfaen"/>
          <w:b/>
          <w:sz w:val="20"/>
          <w:szCs w:val="20"/>
          <w:lang w:val="hy-AM"/>
        </w:rPr>
        <w:t>ՀԱՄԱԿԱՐԳԻ</w:t>
      </w:r>
      <w:r w:rsidRPr="00B33761">
        <w:rPr>
          <w:rFonts w:ascii="GHEA Grapalat" w:hAnsi="GHEA Grapalat" w:cs="Sylfaen"/>
          <w:b/>
          <w:sz w:val="20"/>
          <w:szCs w:val="20"/>
          <w:lang w:val="af-ZA"/>
        </w:rPr>
        <w:t xml:space="preserve"> </w:t>
      </w:r>
      <w:r w:rsidRPr="00B33761">
        <w:rPr>
          <w:rFonts w:ascii="GHEA Grapalat" w:hAnsi="GHEA Grapalat" w:cs="Sylfaen"/>
          <w:b/>
          <w:sz w:val="20"/>
          <w:szCs w:val="20"/>
          <w:lang w:val="hy-AM"/>
        </w:rPr>
        <w:t>ՍՊԱՍԱՐԿՄԱՆ</w:t>
      </w:r>
      <w:r w:rsidRPr="00B33761">
        <w:rPr>
          <w:rFonts w:ascii="GHEA Grapalat" w:hAnsi="GHEA Grapalat"/>
          <w:b/>
          <w:sz w:val="20"/>
          <w:szCs w:val="20"/>
          <w:lang w:val="hy-AM"/>
        </w:rPr>
        <w:t xml:space="preserve"> ԾԱՌԱՅՈՒԹՅՈՒՆՆԵՐԻ</w:t>
      </w:r>
      <w:r w:rsidRPr="00B33761">
        <w:rPr>
          <w:rFonts w:ascii="GHEA Grapalat" w:hAnsi="GHEA Grapalat"/>
          <w:sz w:val="20"/>
          <w:szCs w:val="20"/>
          <w:lang w:val="hy-AM"/>
        </w:rPr>
        <w:t xml:space="preserve"> </w:t>
      </w:r>
      <w:r w:rsidRPr="00B33761">
        <w:rPr>
          <w:rFonts w:ascii="GHEA Grapalat" w:hAnsi="GHEA Grapalat" w:cs="Sylfaen"/>
          <w:b/>
          <w:sz w:val="20"/>
          <w:szCs w:val="20"/>
          <w:lang w:val="hy-AM"/>
        </w:rPr>
        <w:t>ՁԵՌՔԲԵՐՄԱՆ</w:t>
      </w:r>
      <w:r w:rsidRPr="00B33761">
        <w:rPr>
          <w:rFonts w:ascii="GHEA Grapalat" w:hAnsi="GHEA Grapalat" w:cs="Times Armenian"/>
          <w:b/>
          <w:sz w:val="20"/>
          <w:szCs w:val="20"/>
          <w:lang w:val="af-ZA"/>
        </w:rPr>
        <w:t xml:space="preserve"> </w:t>
      </w:r>
      <w:r w:rsidRPr="00B33761">
        <w:rPr>
          <w:rFonts w:ascii="GHEA Grapalat" w:hAnsi="GHEA Grapalat" w:cs="Sylfaen"/>
          <w:b/>
          <w:sz w:val="20"/>
          <w:szCs w:val="20"/>
          <w:lang w:val="hy-AM"/>
        </w:rPr>
        <w:t>ՆՊԱՏԱԿՈՎ</w:t>
      </w:r>
      <w:r w:rsidRPr="00B33761">
        <w:rPr>
          <w:rFonts w:ascii="GHEA Grapalat" w:hAnsi="GHEA Grapalat" w:cs="Sylfaen"/>
          <w:b/>
          <w:sz w:val="20"/>
          <w:szCs w:val="20"/>
          <w:lang w:val="af-ZA"/>
        </w:rPr>
        <w:t xml:space="preserve"> </w:t>
      </w:r>
      <w:r w:rsidRPr="00B33761">
        <w:rPr>
          <w:rFonts w:ascii="GHEA Grapalat" w:hAnsi="GHEA Grapalat" w:cs="Sylfaen"/>
          <w:b/>
          <w:sz w:val="20"/>
          <w:szCs w:val="20"/>
          <w:lang w:val="hy-AM"/>
        </w:rPr>
        <w:t>ՀԱՅՏԱՐԱՐՎԱԾ</w:t>
      </w:r>
      <w:r w:rsidRPr="00B33761">
        <w:rPr>
          <w:rFonts w:ascii="GHEA Grapalat" w:hAnsi="GHEA Grapalat" w:cs="Times Armenian"/>
          <w:b/>
          <w:sz w:val="20"/>
          <w:szCs w:val="20"/>
          <w:lang w:val="af-ZA"/>
        </w:rPr>
        <w:t xml:space="preserve"> </w:t>
      </w:r>
      <w:r w:rsidRPr="00B33761">
        <w:rPr>
          <w:rFonts w:ascii="GHEA Grapalat" w:hAnsi="GHEA Grapalat" w:cs="Sylfaen"/>
          <w:b/>
          <w:sz w:val="20"/>
          <w:szCs w:val="20"/>
          <w:lang w:val="hy-AM"/>
        </w:rPr>
        <w:t>ԳՆԱՆՇՄԱՆ</w:t>
      </w:r>
      <w:r w:rsidRPr="00B33761">
        <w:rPr>
          <w:rFonts w:ascii="GHEA Grapalat" w:hAnsi="GHEA Grapalat" w:cs="Sylfaen"/>
          <w:b/>
          <w:sz w:val="20"/>
          <w:szCs w:val="20"/>
          <w:lang w:val="af-ZA"/>
        </w:rPr>
        <w:t xml:space="preserve"> </w:t>
      </w:r>
      <w:r w:rsidRPr="00B33761">
        <w:rPr>
          <w:rFonts w:ascii="GHEA Grapalat" w:hAnsi="GHEA Grapalat" w:cs="Sylfaen"/>
          <w:b/>
          <w:sz w:val="20"/>
          <w:szCs w:val="20"/>
          <w:lang w:val="hy-AM"/>
        </w:rPr>
        <w:t xml:space="preserve">ՀԱՐՑՄԱՆ </w:t>
      </w:r>
      <w:r w:rsidR="00160AE4" w:rsidRPr="00B33761">
        <w:rPr>
          <w:rFonts w:ascii="GHEA Grapalat" w:hAnsi="GHEA Grapalat"/>
          <w:b/>
          <w:sz w:val="20"/>
          <w:szCs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r w:rsidR="00096865" w:rsidRPr="00064ADD">
        <w:rPr>
          <w:rFonts w:ascii="GHEA Grapalat" w:hAnsi="GHEA Grapalat" w:cs="Times Armenian"/>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5F2F13">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5F2F13">
        <w:rPr>
          <w:rFonts w:ascii="GHEA Grapalat" w:hAnsi="GHEA Grapalat"/>
          <w:b/>
          <w:sz w:val="20"/>
          <w:szCs w:val="20"/>
          <w:lang w:val="hy-AM"/>
        </w:rPr>
        <w:t>«</w:t>
      </w:r>
      <w:r w:rsidR="00C12550">
        <w:rPr>
          <w:rFonts w:ascii="GHEA Grapalat" w:hAnsi="GHEA Grapalat"/>
          <w:b/>
          <w:sz w:val="20"/>
          <w:szCs w:val="20"/>
          <w:lang w:val="af-ZA"/>
        </w:rPr>
        <w:t>ԳՀԾՁԲ-ՀՎԿԱԿ-2022-106</w:t>
      </w:r>
      <w:r w:rsidR="005F2F13">
        <w:rPr>
          <w:rFonts w:ascii="GHEA Grapalat" w:hAnsi="GHEA Grapalat"/>
          <w:b/>
          <w:sz w:val="20"/>
          <w:szCs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Pr="00064ADD">
        <w:rPr>
          <w:rFonts w:ascii="GHEA Grapalat" w:hAnsi="GHEA Grapalat" w:cs="Sylfaen"/>
          <w:sz w:val="20"/>
        </w:rPr>
        <w:t>բաց</w:t>
      </w:r>
      <w:r w:rsidRPr="00064ADD">
        <w:rPr>
          <w:rFonts w:ascii="GHEA Grapalat" w:hAnsi="GHEA Grapalat" w:cs="Times Armenian"/>
          <w:sz w:val="20"/>
          <w:lang w:val="af-ZA"/>
        </w:rPr>
        <w:t xml:space="preserve"> </w:t>
      </w:r>
      <w:r w:rsidR="00955E87" w:rsidRPr="00064ADD">
        <w:rPr>
          <w:rFonts w:ascii="GHEA Grapalat" w:hAnsi="GHEA Grapalat" w:cs="Times Armenian"/>
          <w:sz w:val="20"/>
        </w:rPr>
        <w:t>մրցույթ</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proofErr w:type="gramStart"/>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proofErr w:type="gramEnd"/>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5F2F13" w:rsidRPr="00D86B1F">
        <w:rPr>
          <w:rFonts w:ascii="GHEA Grapalat" w:hAnsi="GHEA Grapalat"/>
          <w:b/>
          <w:sz w:val="20"/>
          <w:szCs w:val="20"/>
          <w:lang w:val="af-ZA"/>
        </w:rPr>
        <w:t>«Հիվանդությունների վերահսկման և կանխարգելման ազգային կենտրոն» ՊՈԱԿ</w:t>
      </w:r>
      <w:r w:rsidR="005F2F13">
        <w:rPr>
          <w:rFonts w:ascii="GHEA Grapalat" w:hAnsi="GHEA Grapalat"/>
          <w:sz w:val="20"/>
          <w:lang w:val="hy-AM"/>
        </w:rPr>
        <w:t>-</w:t>
      </w:r>
      <w:r w:rsidR="005F2F13" w:rsidRPr="00712340">
        <w:rPr>
          <w:rFonts w:ascii="GHEA Grapalat" w:hAnsi="GHEA Grapalat"/>
          <w:sz w:val="20"/>
        </w:rPr>
        <w:t>ի</w:t>
      </w:r>
      <w:r w:rsidR="005F2F13">
        <w:rPr>
          <w:rFonts w:ascii="GHEA Grapalat" w:hAnsi="GHEA Grapalat"/>
          <w:sz w:val="20"/>
          <w:lang w:val="hy-AM"/>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5F2F13" w:rsidRPr="00D86B1F">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064ADD" w:rsidRDefault="00845AA5" w:rsidP="00EF3662">
      <w:pPr>
        <w:pStyle w:val="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5D73FB" w:rsidRPr="00B74D58">
        <w:rPr>
          <w:rFonts w:ascii="GHEA Grapalat" w:hAnsi="GHEA Grapalat"/>
          <w:b/>
          <w:i w:val="0"/>
          <w:lang w:val="af-ZA"/>
        </w:rPr>
        <w:t>«Հիվանդությունների վերահսկման և կանխարգելման ազգային կենտրոն» ՊՈԱԿ</w:t>
      </w:r>
      <w:r w:rsidR="005D73FB" w:rsidRPr="00961B4B">
        <w:rPr>
          <w:rFonts w:ascii="GHEA Grapalat" w:hAnsi="GHEA Grapalat"/>
          <w:i w:val="0"/>
          <w:lang w:val="hy-AM"/>
        </w:rPr>
        <w:t>-</w:t>
      </w:r>
      <w:r w:rsidR="005D73FB" w:rsidRPr="00961B4B">
        <w:rPr>
          <w:rFonts w:ascii="GHEA Grapalat" w:hAnsi="GHEA Grapalat"/>
          <w:i w:val="0"/>
        </w:rPr>
        <w:t>ի</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5D73FB">
        <w:rPr>
          <w:rFonts w:ascii="GHEA Grapalat" w:hAnsi="GHEA Grapalat" w:cs="Sylfaen"/>
          <w:b/>
          <w:i w:val="0"/>
          <w:lang w:val="en-US"/>
        </w:rPr>
        <w:t>օ</w:t>
      </w:r>
      <w:r w:rsidR="005D73FB" w:rsidRPr="0045560F">
        <w:rPr>
          <w:rFonts w:ascii="GHEA Grapalat" w:hAnsi="GHEA Grapalat" w:cs="Sylfaen"/>
          <w:b/>
          <w:i w:val="0"/>
          <w:lang w:val="en-US"/>
        </w:rPr>
        <w:t>դափոխության</w:t>
      </w:r>
      <w:r w:rsidR="005D73FB" w:rsidRPr="0045560F">
        <w:rPr>
          <w:rFonts w:ascii="GHEA Grapalat" w:hAnsi="GHEA Grapalat" w:cs="Sylfaen"/>
          <w:b/>
          <w:i w:val="0"/>
          <w:lang w:val="af-ZA"/>
        </w:rPr>
        <w:t xml:space="preserve"> </w:t>
      </w:r>
      <w:r w:rsidR="005D73FB" w:rsidRPr="0045560F">
        <w:rPr>
          <w:rFonts w:ascii="GHEA Grapalat" w:hAnsi="GHEA Grapalat" w:cs="Sylfaen"/>
          <w:b/>
          <w:i w:val="0"/>
          <w:lang w:val="en-US"/>
        </w:rPr>
        <w:t>համակարգի</w:t>
      </w:r>
      <w:r w:rsidR="005D73FB" w:rsidRPr="0045560F">
        <w:rPr>
          <w:rFonts w:ascii="GHEA Grapalat" w:hAnsi="GHEA Grapalat" w:cs="Sylfaen"/>
          <w:b/>
          <w:i w:val="0"/>
          <w:lang w:val="af-ZA"/>
        </w:rPr>
        <w:t xml:space="preserve"> </w:t>
      </w:r>
      <w:r w:rsidR="005D73FB" w:rsidRPr="0045560F">
        <w:rPr>
          <w:rFonts w:ascii="GHEA Grapalat" w:hAnsi="GHEA Grapalat" w:cs="Sylfaen"/>
          <w:b/>
          <w:i w:val="0"/>
          <w:lang w:val="en-US"/>
        </w:rPr>
        <w:t>սպասարկման</w:t>
      </w:r>
      <w:r w:rsidR="005D73FB" w:rsidRPr="0045560F">
        <w:rPr>
          <w:rFonts w:ascii="GHEA Grapalat" w:hAnsi="GHEA Grapalat" w:cs="Sylfaen"/>
          <w:b/>
          <w:i w:val="0"/>
          <w:lang w:val="af-ZA"/>
        </w:rPr>
        <w:t xml:space="preserve"> </w:t>
      </w:r>
      <w:r w:rsidR="005D73FB" w:rsidRPr="00E33814">
        <w:rPr>
          <w:rFonts w:ascii="GHEA Grapalat" w:hAnsi="GHEA Grapalat"/>
          <w:b/>
          <w:i w:val="0"/>
          <w:lang w:val="af-ZA"/>
        </w:rPr>
        <w:t>ծառայության</w:t>
      </w:r>
      <w:r w:rsidR="005D73FB">
        <w:rPr>
          <w:rFonts w:ascii="GHEA Grapalat" w:hAnsi="GHEA Grapalat"/>
          <w:i w:val="0"/>
          <w:lang w:val="hy-AM"/>
        </w:rPr>
        <w:t xml:space="preserve">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proofErr w:type="gramStart"/>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proofErr w:type="gramEnd"/>
      <w:r w:rsidR="00096865" w:rsidRPr="00064ADD">
        <w:rPr>
          <w:rFonts w:ascii="GHEA Grapalat" w:hAnsi="GHEA Grapalat"/>
          <w:i w:val="0"/>
          <w:lang w:val="af-ZA"/>
        </w:rPr>
        <w:t xml:space="preserve"> </w:t>
      </w:r>
      <w:r w:rsidR="005D73FB">
        <w:rPr>
          <w:rFonts w:ascii="GHEA Grapalat" w:hAnsi="GHEA Grapalat"/>
          <w:i w:val="0"/>
          <w:lang w:val="hy-AM"/>
        </w:rPr>
        <w:t>1</w:t>
      </w:r>
      <w:r w:rsidR="00096865" w:rsidRPr="00064ADD">
        <w:rPr>
          <w:rFonts w:ascii="GHEA Grapalat" w:hAnsi="GHEA Grapalat"/>
          <w:i w:val="0"/>
          <w:lang w:val="af-ZA"/>
        </w:rPr>
        <w:t xml:space="preserve"> </w:t>
      </w:r>
      <w:r w:rsidR="005D73FB">
        <w:rPr>
          <w:rFonts w:ascii="GHEA Grapalat" w:hAnsi="GHEA Grapalat" w:cs="Sylfaen"/>
          <w:i w:val="0"/>
        </w:rPr>
        <w:t>չափաբաժ</w:t>
      </w:r>
      <w:r w:rsidR="005D73FB">
        <w:rPr>
          <w:rFonts w:ascii="GHEA Grapalat" w:hAnsi="GHEA Grapalat" w:cs="Sylfaen"/>
          <w:i w:val="0"/>
          <w:lang w:val="hy-AM"/>
        </w:rPr>
        <w:t>ն</w:t>
      </w:r>
      <w:r w:rsidR="00753E6E" w:rsidRPr="00064ADD">
        <w:rPr>
          <w:rFonts w:ascii="GHEA Grapalat" w:hAnsi="GHEA Grapalat" w:cs="Sylfaen"/>
          <w:i w:val="0"/>
        </w:rPr>
        <w:t>ում</w:t>
      </w:r>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5D26B6" w:rsidRPr="000F5A68" w:rsidTr="00993392">
        <w:tc>
          <w:tcPr>
            <w:tcW w:w="1701" w:type="dxa"/>
            <w:vAlign w:val="center"/>
          </w:tcPr>
          <w:p w:rsidR="005D26B6" w:rsidRPr="00064ADD" w:rsidRDefault="005D26B6" w:rsidP="00EF3662">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rsidR="005D26B6" w:rsidRPr="00064ADD" w:rsidRDefault="00E02ADD" w:rsidP="005D26B6">
            <w:pPr>
              <w:pStyle w:val="23"/>
              <w:spacing w:line="240" w:lineRule="auto"/>
              <w:ind w:firstLine="0"/>
              <w:jc w:val="center"/>
              <w:rPr>
                <w:rFonts w:ascii="GHEA Grapalat" w:hAnsi="GHEA Grapalat"/>
                <w:sz w:val="16"/>
              </w:rPr>
            </w:pPr>
            <w:r>
              <w:rPr>
                <w:rFonts w:ascii="GHEA Grapalat" w:hAnsi="GHEA Grapalat"/>
                <w:sz w:val="16"/>
              </w:rPr>
              <w:t>700,000</w:t>
            </w:r>
          </w:p>
        </w:tc>
        <w:tc>
          <w:tcPr>
            <w:tcW w:w="7231" w:type="dxa"/>
            <w:vAlign w:val="center"/>
          </w:tcPr>
          <w:p w:rsidR="005D26B6" w:rsidRPr="005D73FB" w:rsidRDefault="005D73FB" w:rsidP="00EF3662">
            <w:pPr>
              <w:pStyle w:val="23"/>
              <w:spacing w:line="240" w:lineRule="auto"/>
              <w:ind w:firstLine="0"/>
              <w:rPr>
                <w:rFonts w:ascii="GHEA Grapalat" w:hAnsi="GHEA Grapalat"/>
                <w:u w:val="single"/>
                <w:vertAlign w:val="subscript"/>
              </w:rPr>
            </w:pPr>
            <w:r w:rsidRPr="005D73FB">
              <w:rPr>
                <w:rFonts w:ascii="GHEA Grapalat" w:hAnsi="GHEA Grapalat" w:cs="Sylfaen"/>
                <w:b/>
                <w:lang w:val="hy-AM"/>
              </w:rPr>
              <w:t>Օ</w:t>
            </w:r>
            <w:r w:rsidRPr="005D73FB">
              <w:rPr>
                <w:rFonts w:ascii="GHEA Grapalat" w:hAnsi="GHEA Grapalat" w:cs="Sylfaen"/>
                <w:b/>
                <w:lang w:val="en-US"/>
              </w:rPr>
              <w:t>դափոխության</w:t>
            </w:r>
            <w:r w:rsidRPr="005D73FB">
              <w:rPr>
                <w:rFonts w:ascii="GHEA Grapalat" w:hAnsi="GHEA Grapalat" w:cs="Sylfaen"/>
                <w:b/>
              </w:rPr>
              <w:t xml:space="preserve"> </w:t>
            </w:r>
            <w:r w:rsidRPr="005D73FB">
              <w:rPr>
                <w:rFonts w:ascii="GHEA Grapalat" w:hAnsi="GHEA Grapalat" w:cs="Sylfaen"/>
                <w:b/>
                <w:lang w:val="en-US"/>
              </w:rPr>
              <w:t>համակարգի</w:t>
            </w:r>
            <w:r w:rsidRPr="005D73FB">
              <w:rPr>
                <w:rFonts w:ascii="GHEA Grapalat" w:hAnsi="GHEA Grapalat" w:cs="Sylfaen"/>
                <w:b/>
              </w:rPr>
              <w:t xml:space="preserve"> </w:t>
            </w:r>
            <w:r w:rsidRPr="005D73FB">
              <w:rPr>
                <w:rFonts w:ascii="GHEA Grapalat" w:hAnsi="GHEA Grapalat" w:cs="Sylfaen"/>
                <w:b/>
                <w:lang w:val="en-US"/>
              </w:rPr>
              <w:t>սպասարկման</w:t>
            </w:r>
            <w:r w:rsidRPr="005D73FB">
              <w:rPr>
                <w:rFonts w:ascii="GHEA Grapalat" w:hAnsi="GHEA Grapalat" w:cs="Sylfaen"/>
                <w:b/>
              </w:rPr>
              <w:t xml:space="preserve"> </w:t>
            </w:r>
            <w:r w:rsidRPr="005D73FB">
              <w:rPr>
                <w:rFonts w:ascii="GHEA Grapalat" w:hAnsi="GHEA Grapalat"/>
                <w:b/>
              </w:rPr>
              <w:t>ծառայության</w:t>
            </w:r>
            <w:r w:rsidR="000F5A68">
              <w:rPr>
                <w:rFonts w:ascii="GHEA Grapalat" w:hAnsi="GHEA Grapalat"/>
                <w:b/>
              </w:rPr>
              <w:t xml:space="preserve"> </w:t>
            </w:r>
            <w:r w:rsidR="000F5A68" w:rsidRPr="000F5A68">
              <w:rPr>
                <w:rFonts w:ascii="GHEA Grapalat" w:hAnsi="GHEA Grapalat"/>
                <w:b/>
              </w:rPr>
              <w:t>(Ֆիլտրերի /G4, F9/ ֆիլտրացման զանգվածի փոխարինում վատինայով)</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6C778B" w:rsidRPr="00064ADD">
        <w:rPr>
          <w:rFonts w:ascii="GHEA Grapalat" w:hAnsi="GHEA Grapalat" w:cs="Sylfaen"/>
          <w:color w:val="FFFFFF"/>
          <w:sz w:val="20"/>
          <w:vertAlign w:val="superscript"/>
          <w:lang w:val="af-ZA"/>
        </w:rPr>
        <w:t>5</w:t>
      </w:r>
      <w:r w:rsidR="004D5671" w:rsidRPr="00064ADD">
        <w:rPr>
          <w:rFonts w:ascii="GHEA Grapalat" w:hAnsi="GHEA Grapalat" w:cs="Tahoma"/>
          <w:sz w:val="20"/>
        </w:rPr>
        <w:t>։</w:t>
      </w:r>
      <w:r w:rsidR="00B12D63" w:rsidRPr="00064ADD">
        <w:rPr>
          <w:rFonts w:ascii="GHEA Grapalat" w:hAnsi="GHEA Grapalat" w:cs="Tahoma"/>
          <w:sz w:val="20"/>
          <w:vertAlign w:val="superscript"/>
        </w:rPr>
        <w:t>5</w:t>
      </w:r>
      <w:r w:rsidR="00781688" w:rsidRPr="00064ADD">
        <w:rPr>
          <w:rFonts w:ascii="GHEA Grapalat" w:hAnsi="GHEA Grapalat" w:cs="Tahoma"/>
          <w:sz w:val="20"/>
          <w:lang w:val="af-ZA"/>
        </w:rPr>
        <w:t xml:space="preserve"> </w:t>
      </w:r>
      <w:r w:rsidRPr="00064ADD">
        <w:rPr>
          <w:rFonts w:ascii="GHEA Grapalat" w:hAnsi="GHEA Grapalat"/>
          <w:sz w:val="20"/>
          <w:lang w:val="af-ZA"/>
        </w:rPr>
        <w:t xml:space="preserve"> </w:t>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6C778B" w:rsidRPr="00064ADD" w:rsidRDefault="006C778B" w:rsidP="008E5C09">
      <w:pPr>
        <w:ind w:firstLine="567"/>
        <w:jc w:val="both"/>
        <w:rPr>
          <w:rFonts w:ascii="GHEA Grapalat" w:hAnsi="GHEA Grapalat" w:cs="Sylfaen"/>
          <w:sz w:val="20"/>
          <w:lang w:val="af-ZA"/>
        </w:rPr>
      </w:pP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CE1CDD">
        <w:rPr>
          <w:rFonts w:ascii="GHEA Grapalat" w:hAnsi="GHEA Grapalat" w:cs="Sylfaen"/>
          <w:szCs w:val="24"/>
          <w:lang w:val="hy-AM"/>
        </w:rPr>
        <w:t>07-</w:t>
      </w:r>
      <w:r w:rsidR="00A3468D" w:rsidRPr="00064ADD">
        <w:rPr>
          <w:rFonts w:ascii="GHEA Grapalat" w:hAnsi="GHEA Grapalat" w:cs="Sylfaen"/>
          <w:szCs w:val="24"/>
          <w:lang w:val="hy-AM"/>
        </w:rPr>
        <w:t xml:space="preserve">րդ օրվա ժամը </w:t>
      </w:r>
      <w:r w:rsidR="00CE1CDD">
        <w:rPr>
          <w:rFonts w:ascii="GHEA Grapalat" w:hAnsi="GHEA Grapalat" w:cs="Sylfaen"/>
          <w:szCs w:val="24"/>
          <w:lang w:val="hy-AM"/>
        </w:rPr>
        <w:t>11:00</w:t>
      </w:r>
      <w:r w:rsidR="00A3468D" w:rsidRPr="00064ADD">
        <w:rPr>
          <w:rFonts w:ascii="GHEA Grapalat" w:hAnsi="GHEA Grapalat" w:cs="Sylfaen"/>
          <w:szCs w:val="24"/>
          <w:lang w:val="hy-AM"/>
        </w:rPr>
        <w:t xml:space="preserve">-ն, </w:t>
      </w:r>
      <w:r w:rsidR="00CE1CDD" w:rsidRPr="0082148C">
        <w:rPr>
          <w:rFonts w:ascii="GHEA Grapalat" w:hAnsi="GHEA Grapalat" w:cs="Sylfaen"/>
          <w:b/>
          <w:szCs w:val="24"/>
          <w:lang w:val="hy-AM"/>
        </w:rPr>
        <w:t>ք. Երևան, Մ. Հերացի, 12</w:t>
      </w:r>
      <w:r w:rsidR="00A3468D" w:rsidRPr="00064ADD">
        <w:rPr>
          <w:rFonts w:ascii="GHEA Grapalat" w:hAnsi="GHEA Grapalat" w:cs="Sylfaen"/>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CE1CDD" w:rsidRPr="005E7EF0">
        <w:rPr>
          <w:rFonts w:ascii="GHEA Grapalat" w:hAnsi="GHEA Grapalat"/>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3"/>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rsidR="000845F6" w:rsidRPr="00064ADD" w:rsidRDefault="0040151B"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rsidR="000845F6" w:rsidRPr="00064ADD" w:rsidRDefault="0040151B"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rsidR="00E410D5" w:rsidRPr="00064ADD" w:rsidRDefault="00E410D5" w:rsidP="00E410D5">
      <w:pPr>
        <w:pStyle w:val="norm"/>
        <w:spacing w:line="240" w:lineRule="auto"/>
        <w:rPr>
          <w:rFonts w:ascii="GHEA Grapalat" w:hAnsi="GHEA Grapalat" w:cs="Sylfaen"/>
          <w:sz w:val="20"/>
          <w:szCs w:val="24"/>
          <w:lang w:val="hy-AM" w:eastAsia="en-US"/>
        </w:rPr>
      </w:pPr>
      <w:bookmarkStart w:id="4"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AF3CCA" w:rsidRPr="00064ADD" w:rsidRDefault="00AF3CCA" w:rsidP="00EF3662">
      <w:pPr>
        <w:ind w:firstLine="567"/>
        <w:jc w:val="both"/>
        <w:rPr>
          <w:rFonts w:ascii="GHEA Grapalat" w:hAnsi="GHEA Grapalat" w:cs="Sylfaen"/>
          <w:sz w:val="20"/>
          <w:szCs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40151B" w:rsidRPr="0040151B">
        <w:rPr>
          <w:rFonts w:ascii="GHEA Grapalat" w:hAnsi="GHEA Grapalat" w:cs="Sylfaen"/>
          <w:b/>
          <w:szCs w:val="24"/>
          <w:lang w:val="hy-AM"/>
        </w:rPr>
        <w:t>07-</w:t>
      </w:r>
      <w:r w:rsidR="00A3468D" w:rsidRPr="0040151B">
        <w:rPr>
          <w:rFonts w:ascii="GHEA Grapalat" w:hAnsi="GHEA Grapalat" w:cs="Sylfaen"/>
          <w:b/>
          <w:szCs w:val="24"/>
          <w:lang w:val="ru-RU"/>
        </w:rPr>
        <w:t>րդ</w:t>
      </w:r>
      <w:r w:rsidR="00A3468D" w:rsidRPr="0040151B">
        <w:rPr>
          <w:rFonts w:ascii="GHEA Grapalat" w:hAnsi="GHEA Grapalat" w:cs="Sylfaen"/>
          <w:b/>
          <w:szCs w:val="24"/>
        </w:rPr>
        <w:t xml:space="preserve"> </w:t>
      </w:r>
      <w:r w:rsidR="00A3468D" w:rsidRPr="0040151B">
        <w:rPr>
          <w:rFonts w:ascii="GHEA Grapalat" w:hAnsi="GHEA Grapalat" w:cs="Sylfaen"/>
          <w:b/>
          <w:szCs w:val="24"/>
          <w:lang w:val="ru-RU"/>
        </w:rPr>
        <w:t>օրվա</w:t>
      </w:r>
      <w:r w:rsidR="00A3468D" w:rsidRPr="0040151B">
        <w:rPr>
          <w:rFonts w:ascii="GHEA Grapalat" w:hAnsi="GHEA Grapalat" w:cs="Sylfaen"/>
          <w:b/>
          <w:szCs w:val="24"/>
        </w:rPr>
        <w:t xml:space="preserve"> </w:t>
      </w:r>
      <w:r w:rsidR="00A3468D" w:rsidRPr="0040151B">
        <w:rPr>
          <w:rFonts w:ascii="GHEA Grapalat" w:hAnsi="GHEA Grapalat" w:cs="Sylfaen"/>
          <w:b/>
          <w:szCs w:val="24"/>
          <w:lang w:val="ru-RU"/>
        </w:rPr>
        <w:t>ժամը</w:t>
      </w:r>
      <w:r w:rsidR="00A3468D" w:rsidRPr="0040151B">
        <w:rPr>
          <w:rFonts w:ascii="GHEA Grapalat" w:hAnsi="GHEA Grapalat" w:cs="Sylfaen"/>
          <w:b/>
          <w:szCs w:val="24"/>
        </w:rPr>
        <w:t xml:space="preserve"> </w:t>
      </w:r>
      <w:r w:rsidR="0040151B" w:rsidRPr="0040151B">
        <w:rPr>
          <w:rFonts w:ascii="GHEA Grapalat" w:hAnsi="GHEA Grapalat" w:cs="Sylfaen"/>
          <w:b/>
          <w:szCs w:val="24"/>
          <w:lang w:val="hy-AM"/>
        </w:rPr>
        <w:t>11:00-</w:t>
      </w:r>
      <w:r w:rsidR="00A3468D" w:rsidRPr="0040151B">
        <w:rPr>
          <w:rFonts w:ascii="GHEA Grapalat" w:hAnsi="GHEA Grapalat" w:cs="Sylfaen"/>
          <w:b/>
          <w:szCs w:val="24"/>
          <w:lang w:val="en-US"/>
        </w:rPr>
        <w:t>ի</w:t>
      </w:r>
      <w:r w:rsidR="00A3468D" w:rsidRPr="0040151B">
        <w:rPr>
          <w:rFonts w:ascii="GHEA Grapalat" w:hAnsi="GHEA Grapalat" w:cs="Sylfaen"/>
          <w:b/>
          <w:szCs w:val="24"/>
          <w:lang w:val="ru-RU"/>
        </w:rPr>
        <w:t>ն։</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40151B" w:rsidRPr="00DE5ED9">
        <w:rPr>
          <w:rFonts w:ascii="GHEA Grapalat" w:hAnsi="GHEA Grapalat" w:cs="Sylfaen"/>
          <w:b/>
          <w:i w:val="0"/>
          <w:szCs w:val="24"/>
          <w:lang w:val="ru-RU"/>
        </w:rPr>
        <w:t>Հանրապետության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դրամով</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բացման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նիստի</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օրվա</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դրությամբ</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ՀՀ</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կենտրոնական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բանկի</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կողմից</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սահմանված</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փոխարժեքով</w:t>
      </w:r>
      <w:r w:rsidR="0040151B" w:rsidRPr="00712340">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932FDF">
        <w:rPr>
          <w:rFonts w:ascii="GHEA Grapalat" w:hAnsi="GHEA Grapalat" w:cs="Sylfaen"/>
          <w:sz w:val="20"/>
          <w:lang w:val="af-ZA"/>
        </w:rPr>
        <w:t xml:space="preserve"> </w:t>
      </w:r>
      <w:r w:rsidRPr="00993392">
        <w:rPr>
          <w:rFonts w:ascii="GHEA Grapalat" w:hAnsi="GHEA Grapalat" w:cs="Sylfaen"/>
          <w:sz w:val="20"/>
        </w:rPr>
        <w:t>որոշումը</w:t>
      </w:r>
      <w:r w:rsidRPr="00932FDF">
        <w:rPr>
          <w:rFonts w:ascii="GHEA Grapalat" w:hAnsi="GHEA Grapalat" w:cs="Sylfaen"/>
          <w:sz w:val="20"/>
          <w:lang w:val="af-ZA"/>
        </w:rPr>
        <w:t xml:space="preserve"> </w:t>
      </w:r>
      <w:r w:rsidRPr="00993392">
        <w:rPr>
          <w:rFonts w:ascii="GHEA Grapalat" w:hAnsi="GHEA Grapalat" w:cs="Sylfaen"/>
          <w:sz w:val="20"/>
        </w:rPr>
        <w:t>ներկայացվելու</w:t>
      </w:r>
      <w:r w:rsidRPr="00932FDF">
        <w:rPr>
          <w:rFonts w:ascii="GHEA Grapalat" w:hAnsi="GHEA Grapalat" w:cs="Sylfaen"/>
          <w:sz w:val="20"/>
          <w:lang w:val="af-ZA"/>
        </w:rPr>
        <w:t xml:space="preserve"> </w:t>
      </w:r>
      <w:r w:rsidRPr="00993392">
        <w:rPr>
          <w:rFonts w:ascii="GHEA Grapalat" w:hAnsi="GHEA Grapalat" w:cs="Sylfaen"/>
          <w:sz w:val="20"/>
        </w:rPr>
        <w:t>վերջնաժամկետը</w:t>
      </w:r>
      <w:r w:rsidRPr="00932FDF">
        <w:rPr>
          <w:rFonts w:ascii="GHEA Grapalat" w:hAnsi="GHEA Grapalat" w:cs="Sylfaen"/>
          <w:sz w:val="20"/>
          <w:lang w:val="af-ZA"/>
        </w:rPr>
        <w:t xml:space="preserve"> </w:t>
      </w:r>
      <w:r w:rsidRPr="00993392">
        <w:rPr>
          <w:rFonts w:ascii="GHEA Grapalat" w:hAnsi="GHEA Grapalat" w:cs="Sylfaen"/>
          <w:sz w:val="20"/>
        </w:rPr>
        <w:t>լրանալու</w:t>
      </w:r>
      <w:r w:rsidRPr="00932FDF">
        <w:rPr>
          <w:rFonts w:ascii="GHEA Grapalat" w:hAnsi="GHEA Grapalat" w:cs="Sylfaen"/>
          <w:sz w:val="20"/>
          <w:lang w:val="af-ZA"/>
        </w:rPr>
        <w:t xml:space="preserve"> </w:t>
      </w:r>
      <w:r w:rsidRPr="00993392">
        <w:rPr>
          <w:rFonts w:ascii="GHEA Grapalat" w:hAnsi="GHEA Grapalat" w:cs="Sylfaen"/>
          <w:sz w:val="20"/>
        </w:rPr>
        <w:t>օրվա</w:t>
      </w:r>
      <w:r w:rsidRPr="00932FDF">
        <w:rPr>
          <w:rFonts w:ascii="GHEA Grapalat" w:hAnsi="GHEA Grapalat" w:cs="Sylfaen"/>
          <w:sz w:val="20"/>
          <w:lang w:val="af-ZA"/>
        </w:rPr>
        <w:t xml:space="preserve"> </w:t>
      </w:r>
      <w:r w:rsidRPr="00993392">
        <w:rPr>
          <w:rFonts w:ascii="GHEA Grapalat" w:hAnsi="GHEA Grapalat" w:cs="Sylfaen"/>
          <w:sz w:val="20"/>
        </w:rPr>
        <w:t>դրությամբ</w:t>
      </w:r>
      <w:r w:rsidRPr="00932FDF">
        <w:rPr>
          <w:rFonts w:ascii="GHEA Grapalat" w:hAnsi="GHEA Grapalat" w:cs="Sylfaen"/>
          <w:sz w:val="20"/>
          <w:lang w:val="af-ZA"/>
        </w:rPr>
        <w:t xml:space="preserve"> </w:t>
      </w:r>
      <w:r w:rsidRPr="00993392">
        <w:rPr>
          <w:rFonts w:ascii="GHEA Grapalat" w:hAnsi="GHEA Grapalat" w:cs="Sylfaen"/>
          <w:sz w:val="20"/>
        </w:rPr>
        <w:t>մասնակիցը</w:t>
      </w:r>
      <w:r w:rsidRPr="00932FDF">
        <w:rPr>
          <w:rFonts w:ascii="GHEA Grapalat" w:hAnsi="GHEA Grapalat" w:cs="Sylfaen"/>
          <w:sz w:val="20"/>
          <w:lang w:val="af-ZA"/>
        </w:rPr>
        <w:t xml:space="preserve"> </w:t>
      </w:r>
      <w:r w:rsidRPr="00993392">
        <w:rPr>
          <w:rFonts w:ascii="GHEA Grapalat" w:hAnsi="GHEA Grapalat" w:cs="Sylfaen"/>
          <w:sz w:val="20"/>
        </w:rPr>
        <w:t>կամ</w:t>
      </w:r>
      <w:r w:rsidRPr="00932FDF">
        <w:rPr>
          <w:rFonts w:ascii="GHEA Grapalat" w:hAnsi="GHEA Grapalat" w:cs="Sylfaen"/>
          <w:sz w:val="20"/>
          <w:lang w:val="af-ZA"/>
        </w:rPr>
        <w:t xml:space="preserve"> </w:t>
      </w:r>
      <w:r w:rsidRPr="00993392">
        <w:rPr>
          <w:rFonts w:ascii="GHEA Grapalat" w:hAnsi="GHEA Grapalat" w:cs="Sylfaen"/>
          <w:sz w:val="20"/>
        </w:rPr>
        <w:t>պայմանագիրը</w:t>
      </w:r>
      <w:r w:rsidRPr="00932FDF">
        <w:rPr>
          <w:rFonts w:ascii="GHEA Grapalat" w:hAnsi="GHEA Grapalat" w:cs="Sylfaen"/>
          <w:sz w:val="20"/>
          <w:lang w:val="af-ZA"/>
        </w:rPr>
        <w:t xml:space="preserve"> </w:t>
      </w:r>
      <w:r w:rsidRPr="00993392">
        <w:rPr>
          <w:rFonts w:ascii="GHEA Grapalat" w:hAnsi="GHEA Grapalat" w:cs="Sylfaen"/>
          <w:sz w:val="20"/>
        </w:rPr>
        <w:t>կնքած</w:t>
      </w:r>
      <w:r w:rsidRPr="00932FDF">
        <w:rPr>
          <w:rFonts w:ascii="GHEA Grapalat" w:hAnsi="GHEA Grapalat" w:cs="Sylfaen"/>
          <w:sz w:val="20"/>
          <w:lang w:val="af-ZA"/>
        </w:rPr>
        <w:t xml:space="preserve"> </w:t>
      </w:r>
      <w:r w:rsidRPr="00993392">
        <w:rPr>
          <w:rFonts w:ascii="GHEA Grapalat" w:hAnsi="GHEA Grapalat" w:cs="Sylfaen"/>
          <w:sz w:val="20"/>
        </w:rPr>
        <w:t>անձը</w:t>
      </w:r>
      <w:r w:rsidRPr="00932FDF">
        <w:rPr>
          <w:rFonts w:ascii="GHEA Grapalat" w:hAnsi="GHEA Grapalat" w:cs="Sylfaen"/>
          <w:sz w:val="20"/>
          <w:lang w:val="af-ZA"/>
        </w:rPr>
        <w:t xml:space="preserve"> </w:t>
      </w:r>
      <w:r w:rsidRPr="00993392">
        <w:rPr>
          <w:rFonts w:ascii="GHEA Grapalat" w:hAnsi="GHEA Grapalat" w:cs="Sylfaen"/>
          <w:sz w:val="20"/>
        </w:rPr>
        <w:t>վճարել</w:t>
      </w:r>
      <w:r w:rsidRPr="00932FDF">
        <w:rPr>
          <w:rFonts w:ascii="GHEA Grapalat" w:hAnsi="GHEA Grapalat" w:cs="Sylfaen"/>
          <w:sz w:val="20"/>
          <w:lang w:val="af-ZA"/>
        </w:rPr>
        <w:t xml:space="preserve"> </w:t>
      </w:r>
      <w:r w:rsidRPr="00993392">
        <w:rPr>
          <w:rFonts w:ascii="GHEA Grapalat" w:hAnsi="GHEA Grapalat" w:cs="Sylfaen"/>
          <w:sz w:val="20"/>
        </w:rPr>
        <w:t>է</w:t>
      </w:r>
      <w:r w:rsidRPr="00932FDF">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932FDF">
        <w:rPr>
          <w:rFonts w:ascii="GHEA Grapalat" w:hAnsi="GHEA Grapalat" w:cs="Sylfaen"/>
          <w:sz w:val="20"/>
          <w:lang w:val="af-ZA"/>
        </w:rPr>
        <w:t xml:space="preserve"> </w:t>
      </w:r>
      <w:r w:rsidRPr="00993392">
        <w:rPr>
          <w:rFonts w:ascii="GHEA Grapalat" w:hAnsi="GHEA Grapalat" w:cs="Sylfaen"/>
          <w:sz w:val="20"/>
        </w:rPr>
        <w:t>որոշումը</w:t>
      </w:r>
      <w:r w:rsidRPr="00932FDF">
        <w:rPr>
          <w:rFonts w:ascii="GHEA Grapalat" w:hAnsi="GHEA Grapalat" w:cs="Sylfaen"/>
          <w:sz w:val="20"/>
          <w:lang w:val="af-ZA"/>
        </w:rPr>
        <w:t xml:space="preserve"> </w:t>
      </w:r>
      <w:r w:rsidRPr="00993392">
        <w:rPr>
          <w:rFonts w:ascii="GHEA Grapalat" w:hAnsi="GHEA Grapalat" w:cs="Sylfaen"/>
          <w:sz w:val="20"/>
        </w:rPr>
        <w:t>ներկայացվելու</w:t>
      </w:r>
      <w:r w:rsidRPr="00932FDF">
        <w:rPr>
          <w:rFonts w:ascii="GHEA Grapalat" w:hAnsi="GHEA Grapalat" w:cs="Sylfaen"/>
          <w:sz w:val="20"/>
          <w:lang w:val="af-ZA"/>
        </w:rPr>
        <w:t xml:space="preserve"> </w:t>
      </w:r>
      <w:r w:rsidRPr="00993392">
        <w:rPr>
          <w:rFonts w:ascii="GHEA Grapalat" w:hAnsi="GHEA Grapalat" w:cs="Sylfaen"/>
          <w:sz w:val="20"/>
        </w:rPr>
        <w:t>վերջնաժամկետը</w:t>
      </w:r>
      <w:r w:rsidRPr="00932FDF">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993392">
        <w:rPr>
          <w:rFonts w:ascii="GHEA Grapalat" w:hAnsi="GHEA Grapalat" w:cs="Sylfaen"/>
          <w:sz w:val="20"/>
          <w:lang w:val="af-ZA"/>
        </w:rPr>
        <w:t xml:space="preserve"> </w:t>
      </w:r>
      <w:r w:rsidRPr="00993392">
        <w:rPr>
          <w:rFonts w:ascii="GHEA Grapalat" w:hAnsi="GHEA Grapalat" w:cs="Sylfaen"/>
          <w:sz w:val="20"/>
        </w:rPr>
        <w:t>մասնակցին</w:t>
      </w:r>
      <w:r w:rsidRPr="00993392">
        <w:rPr>
          <w:rFonts w:ascii="GHEA Grapalat" w:hAnsi="GHEA Grapalat" w:cs="Sylfaen"/>
          <w:sz w:val="20"/>
          <w:lang w:val="af-ZA"/>
        </w:rPr>
        <w:t xml:space="preserve"> </w:t>
      </w:r>
      <w:r w:rsidRPr="00993392">
        <w:rPr>
          <w:rFonts w:ascii="GHEA Grapalat" w:hAnsi="GHEA Grapalat" w:cs="Sylfaen"/>
          <w:sz w:val="20"/>
        </w:rPr>
        <w:t>կամ</w:t>
      </w:r>
      <w:r w:rsidRPr="00993392">
        <w:rPr>
          <w:rFonts w:ascii="GHEA Grapalat" w:hAnsi="GHEA Grapalat" w:cs="Sylfaen"/>
          <w:sz w:val="20"/>
          <w:lang w:val="af-ZA"/>
        </w:rPr>
        <w:t xml:space="preserve"> </w:t>
      </w:r>
      <w:r w:rsidRPr="00993392">
        <w:rPr>
          <w:rFonts w:ascii="GHEA Grapalat" w:hAnsi="GHEA Grapalat" w:cs="Sylfaen"/>
          <w:sz w:val="20"/>
        </w:rPr>
        <w:t>պայմանագիր</w:t>
      </w:r>
      <w:r w:rsidRPr="00993392">
        <w:rPr>
          <w:rFonts w:ascii="GHEA Grapalat" w:hAnsi="GHEA Grapalat" w:cs="Sylfaen"/>
          <w:sz w:val="20"/>
          <w:lang w:val="af-ZA"/>
        </w:rPr>
        <w:t xml:space="preserve"> </w:t>
      </w:r>
      <w:r w:rsidRPr="00993392">
        <w:rPr>
          <w:rFonts w:ascii="GHEA Grapalat" w:hAnsi="GHEA Grapalat" w:cs="Sylfaen"/>
          <w:sz w:val="20"/>
        </w:rPr>
        <w:t>կնքած</w:t>
      </w:r>
      <w:r w:rsidRPr="00993392">
        <w:rPr>
          <w:rFonts w:ascii="GHEA Grapalat" w:hAnsi="GHEA Grapalat" w:cs="Sylfaen"/>
          <w:sz w:val="20"/>
          <w:lang w:val="af-ZA"/>
        </w:rPr>
        <w:t xml:space="preserve"> </w:t>
      </w:r>
      <w:r w:rsidRPr="00993392">
        <w:rPr>
          <w:rFonts w:ascii="GHEA Grapalat" w:hAnsi="GHEA Grapalat" w:cs="Sylfaen"/>
          <w:sz w:val="20"/>
        </w:rPr>
        <w:t>անձին</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 xml:space="preserve"> </w:t>
      </w:r>
      <w:r w:rsidRPr="00993392">
        <w:rPr>
          <w:rFonts w:ascii="GHEA Grapalat" w:hAnsi="GHEA Grapalat" w:cs="Sylfaen"/>
          <w:sz w:val="20"/>
        </w:rPr>
        <w:t>ներառելու</w:t>
      </w:r>
      <w:r w:rsidRPr="00993392">
        <w:rPr>
          <w:rFonts w:ascii="GHEA Grapalat" w:hAnsi="GHEA Grapalat" w:cs="Sylfaen"/>
          <w:sz w:val="20"/>
          <w:lang w:val="af-ZA"/>
        </w:rPr>
        <w:t xml:space="preserve"> </w:t>
      </w:r>
      <w:r w:rsidRPr="00993392">
        <w:rPr>
          <w:rFonts w:ascii="GHEA Grapalat" w:hAnsi="GHEA Grapalat" w:cs="Sylfaen"/>
          <w:sz w:val="20"/>
        </w:rPr>
        <w:t>վերջնաժամկետը</w:t>
      </w:r>
      <w:r w:rsidRPr="00993392">
        <w:rPr>
          <w:rFonts w:ascii="GHEA Grapalat" w:hAnsi="GHEA Grapalat" w:cs="Sylfaen"/>
          <w:sz w:val="20"/>
          <w:lang w:val="af-ZA"/>
        </w:rPr>
        <w:t xml:space="preserve"> </w:t>
      </w:r>
      <w:r w:rsidRPr="00993392">
        <w:rPr>
          <w:rFonts w:ascii="GHEA Grapalat" w:hAnsi="GHEA Grapalat" w:cs="Sylfaen"/>
          <w:sz w:val="20"/>
        </w:rPr>
        <w:t>լրանալու</w:t>
      </w:r>
      <w:r w:rsidRPr="00993392">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993392">
        <w:rPr>
          <w:rFonts w:ascii="GHEA Grapalat" w:hAnsi="GHEA Grapalat" w:cs="Sylfaen"/>
          <w:sz w:val="20"/>
          <w:lang w:val="af-ZA"/>
        </w:rPr>
        <w:t xml:space="preserve"> </w:t>
      </w:r>
      <w:r w:rsidRPr="00993392">
        <w:rPr>
          <w:rFonts w:ascii="GHEA Grapalat" w:hAnsi="GHEA Grapalat" w:cs="Sylfaen"/>
          <w:sz w:val="20"/>
        </w:rPr>
        <w:t>պատվիրատուն</w:t>
      </w:r>
      <w:r w:rsidRPr="00993392">
        <w:rPr>
          <w:rFonts w:ascii="GHEA Grapalat" w:hAnsi="GHEA Grapalat" w:cs="Sylfaen"/>
          <w:sz w:val="20"/>
          <w:lang w:val="af-ZA"/>
        </w:rPr>
        <w:t xml:space="preserve"> </w:t>
      </w:r>
      <w:r w:rsidRPr="00993392">
        <w:rPr>
          <w:rFonts w:ascii="GHEA Grapalat" w:hAnsi="GHEA Grapalat" w:cs="Sylfaen"/>
          <w:sz w:val="20"/>
        </w:rPr>
        <w:t>դրա</w:t>
      </w:r>
      <w:r w:rsidRPr="00993392">
        <w:rPr>
          <w:rFonts w:ascii="GHEA Grapalat" w:hAnsi="GHEA Grapalat" w:cs="Sylfaen"/>
          <w:sz w:val="20"/>
          <w:lang w:val="af-ZA"/>
        </w:rPr>
        <w:t xml:space="preserve"> </w:t>
      </w:r>
      <w:r w:rsidRPr="00993392">
        <w:rPr>
          <w:rFonts w:ascii="GHEA Grapalat" w:hAnsi="GHEA Grapalat" w:cs="Sylfaen"/>
          <w:sz w:val="20"/>
        </w:rPr>
        <w:t>մասին</w:t>
      </w:r>
      <w:r w:rsidRPr="00993392">
        <w:rPr>
          <w:rFonts w:ascii="GHEA Grapalat" w:hAnsi="GHEA Grapalat" w:cs="Sylfaen"/>
          <w:sz w:val="20"/>
          <w:lang w:val="af-ZA"/>
        </w:rPr>
        <w:t xml:space="preserve"> </w:t>
      </w:r>
      <w:r w:rsidRPr="00993392">
        <w:rPr>
          <w:rFonts w:ascii="GHEA Grapalat" w:hAnsi="GHEA Grapalat" w:cs="Sylfaen"/>
          <w:sz w:val="20"/>
        </w:rPr>
        <w:t>գրավոր</w:t>
      </w:r>
      <w:r w:rsidRPr="00993392">
        <w:rPr>
          <w:rFonts w:ascii="GHEA Grapalat" w:hAnsi="GHEA Grapalat" w:cs="Sylfaen"/>
          <w:sz w:val="20"/>
          <w:lang w:val="af-ZA"/>
        </w:rPr>
        <w:t xml:space="preserve"> </w:t>
      </w:r>
      <w:r w:rsidRPr="00993392">
        <w:rPr>
          <w:rFonts w:ascii="GHEA Grapalat" w:hAnsi="GHEA Grapalat" w:cs="Sylfaen"/>
          <w:sz w:val="20"/>
        </w:rPr>
        <w:t>տեղեկացնում</w:t>
      </w:r>
      <w:r w:rsidRPr="00993392">
        <w:rPr>
          <w:rFonts w:ascii="GHEA Grapalat" w:hAnsi="GHEA Grapalat" w:cs="Sylfaen"/>
          <w:sz w:val="20"/>
          <w:lang w:val="af-ZA"/>
        </w:rPr>
        <w:t xml:space="preserve"> </w:t>
      </w:r>
      <w:r w:rsidRPr="00993392">
        <w:rPr>
          <w:rFonts w:ascii="GHEA Grapalat" w:hAnsi="GHEA Grapalat" w:cs="Sylfaen"/>
          <w:sz w:val="20"/>
        </w:rPr>
        <w:t>է</w:t>
      </w:r>
      <w:r w:rsidRPr="00993392">
        <w:rPr>
          <w:rFonts w:ascii="GHEA Grapalat" w:hAnsi="GHEA Grapalat" w:cs="Sylfaen"/>
          <w:sz w:val="20"/>
          <w:lang w:val="af-ZA"/>
        </w:rPr>
        <w:t xml:space="preserve"> </w:t>
      </w:r>
      <w:r w:rsidRPr="00993392">
        <w:rPr>
          <w:rFonts w:ascii="GHEA Grapalat" w:hAnsi="GHEA Grapalat" w:cs="Sylfaen"/>
          <w:sz w:val="20"/>
        </w:rPr>
        <w:t>լիազորված</w:t>
      </w:r>
      <w:r w:rsidRPr="00993392">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993392">
        <w:rPr>
          <w:rFonts w:ascii="GHEA Grapalat" w:hAnsi="GHEA Grapalat" w:cs="Sylfaen"/>
          <w:sz w:val="20"/>
          <w:lang w:val="af-ZA"/>
        </w:rPr>
        <w:t xml:space="preserve"> </w:t>
      </w:r>
      <w:r w:rsidRPr="00993392">
        <w:rPr>
          <w:rFonts w:ascii="GHEA Grapalat" w:hAnsi="GHEA Grapalat" w:cs="Sylfaen"/>
          <w:sz w:val="20"/>
        </w:rPr>
        <w:t>հիման</w:t>
      </w:r>
      <w:r w:rsidRPr="00993392">
        <w:rPr>
          <w:rFonts w:ascii="GHEA Grapalat" w:hAnsi="GHEA Grapalat" w:cs="Sylfaen"/>
          <w:sz w:val="20"/>
          <w:lang w:val="af-ZA"/>
        </w:rPr>
        <w:t xml:space="preserve"> </w:t>
      </w:r>
      <w:r w:rsidRPr="00993392">
        <w:rPr>
          <w:rFonts w:ascii="GHEA Grapalat" w:hAnsi="GHEA Grapalat" w:cs="Sylfaen"/>
          <w:sz w:val="20"/>
        </w:rPr>
        <w:t>վրա</w:t>
      </w:r>
      <w:r w:rsidRPr="00993392">
        <w:rPr>
          <w:rFonts w:ascii="GHEA Grapalat" w:hAnsi="GHEA Grapalat" w:cs="Sylfaen"/>
          <w:sz w:val="20"/>
          <w:lang w:val="af-ZA"/>
        </w:rPr>
        <w:t xml:space="preserve"> </w:t>
      </w:r>
      <w:r w:rsidRPr="00993392">
        <w:rPr>
          <w:rFonts w:ascii="GHEA Grapalat" w:hAnsi="GHEA Grapalat" w:cs="Sylfaen"/>
          <w:sz w:val="20"/>
        </w:rPr>
        <w:t>մասնակիցը</w:t>
      </w:r>
      <w:r w:rsidRPr="00993392">
        <w:rPr>
          <w:rFonts w:ascii="GHEA Grapalat" w:hAnsi="GHEA Grapalat" w:cs="Sylfaen"/>
          <w:sz w:val="20"/>
          <w:lang w:val="af-ZA"/>
        </w:rPr>
        <w:t xml:space="preserve"> </w:t>
      </w:r>
      <w:r w:rsidRPr="00993392">
        <w:rPr>
          <w:rFonts w:ascii="GHEA Grapalat" w:hAnsi="GHEA Grapalat" w:cs="Sylfaen"/>
          <w:sz w:val="20"/>
        </w:rPr>
        <w:t>չի</w:t>
      </w:r>
      <w:r w:rsidRPr="00993392">
        <w:rPr>
          <w:rFonts w:ascii="GHEA Grapalat" w:hAnsi="GHEA Grapalat" w:cs="Sylfaen"/>
          <w:sz w:val="20"/>
          <w:lang w:val="af-ZA"/>
        </w:rPr>
        <w:t xml:space="preserve"> </w:t>
      </w:r>
      <w:r w:rsidRPr="00993392">
        <w:rPr>
          <w:rFonts w:ascii="GHEA Grapalat" w:hAnsi="GHEA Grapalat" w:cs="Sylfaen"/>
          <w:sz w:val="20"/>
        </w:rPr>
        <w:t>ներառվում</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6A6E8E" w:rsidRPr="006A6E8E">
        <w:rPr>
          <w:rFonts w:ascii="GHEA Grapalat" w:hAnsi="GHEA Grapalat" w:cs="Sylfaen"/>
          <w:b/>
          <w:lang w:val="hy-AM"/>
        </w:rPr>
        <w:t>10</w:t>
      </w:r>
      <w:r w:rsidRPr="006A6E8E">
        <w:rPr>
          <w:rFonts w:ascii="GHEA Grapalat" w:hAnsi="GHEA Grapalat" w:cs="Sylfaen"/>
          <w:b/>
          <w:lang w:val="es-ES"/>
        </w:rPr>
        <w:t xml:space="preserve"> օրացուցային</w:t>
      </w:r>
      <w:r w:rsidRPr="006A6E8E">
        <w:rPr>
          <w:rFonts w:ascii="GHEA Grapalat" w:hAnsi="GHEA Grapalat" w:cs="Arial"/>
          <w:b/>
          <w:lang w:val="es-ES"/>
        </w:rPr>
        <w:t xml:space="preserve"> </w:t>
      </w:r>
      <w:r w:rsidRPr="006A6E8E">
        <w:rPr>
          <w:rFonts w:ascii="GHEA Grapalat" w:hAnsi="GHEA Grapalat" w:cs="Sylfaen"/>
          <w:b/>
          <w:lang w:val="es-ES"/>
        </w:rPr>
        <w:t>օր</w:t>
      </w:r>
      <w:r w:rsidRPr="006A6E8E">
        <w:rPr>
          <w:rFonts w:ascii="GHEA Grapalat" w:hAnsi="GHEA Grapalat" w:cs="Arial"/>
          <w:b/>
          <w:lang w:val="es-ES"/>
        </w:rPr>
        <w:t xml:space="preserve"> </w:t>
      </w:r>
      <w:r w:rsidRPr="006A6E8E">
        <w:rPr>
          <w:rFonts w:ascii="GHEA Grapalat" w:hAnsi="GHEA Grapalat" w:cs="Sylfaen"/>
          <w:b/>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E86842">
        <w:rPr>
          <w:rFonts w:ascii="GHEA Grapalat" w:hAnsi="GHEA Grapalat" w:cs="Sylfaen"/>
          <w:b/>
          <w:sz w:val="20"/>
          <w:lang w:val="hy-AM"/>
        </w:rPr>
        <w:t xml:space="preserve">5 </w:t>
      </w:r>
      <w:r w:rsidR="00BE198C" w:rsidRPr="00E86842">
        <w:rPr>
          <w:rFonts w:ascii="GHEA Grapalat" w:hAnsi="GHEA Grapalat" w:cs="Sylfaen"/>
          <w:b/>
          <w:sz w:val="20"/>
          <w:lang w:val="af-ZA"/>
        </w:rPr>
        <w:t xml:space="preserve">աշխատանքային </w:t>
      </w:r>
      <w:r w:rsidR="00BE198C" w:rsidRPr="00E86842">
        <w:rPr>
          <w:rFonts w:ascii="GHEA Grapalat" w:hAnsi="GHEA Grapalat" w:cs="Sylfaen"/>
          <w:b/>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r w:rsidR="00E86842">
        <w:rPr>
          <w:rFonts w:ascii="GHEA Grapalat" w:hAnsi="GHEA Grapalat" w:cs="Sylfaen"/>
          <w:sz w:val="20"/>
          <w:lang w:val="hy-AM"/>
        </w:rPr>
        <w:t>:</w:t>
      </w:r>
    </w:p>
    <w:p w:rsidR="00781235" w:rsidRPr="00045477" w:rsidRDefault="00AD6D6A" w:rsidP="00781235">
      <w:pPr>
        <w:ind w:firstLine="567"/>
        <w:jc w:val="both"/>
        <w:rPr>
          <w:rFonts w:ascii="GHEA Grapalat" w:hAnsi="GHEA Grapalat" w:cs="Sylfaen"/>
          <w:sz w:val="20"/>
          <w:lang w:val="hy-AM"/>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E86842">
        <w:rPr>
          <w:rFonts w:ascii="GHEA Grapalat" w:hAnsi="GHEA Grapalat" w:cs="Sylfaen"/>
          <w:b/>
          <w:sz w:val="20"/>
          <w:lang w:val="hy-AM"/>
        </w:rPr>
        <w:t>Որակավորման</w:t>
      </w:r>
      <w:r w:rsidR="00781235" w:rsidRPr="00E86842">
        <w:rPr>
          <w:rFonts w:ascii="GHEA Grapalat" w:hAnsi="GHEA Grapalat" w:cs="Sylfaen"/>
          <w:b/>
          <w:sz w:val="20"/>
          <w:lang w:val="af-ZA"/>
        </w:rPr>
        <w:t xml:space="preserve"> </w:t>
      </w:r>
      <w:r w:rsidR="00781235" w:rsidRPr="00E86842">
        <w:rPr>
          <w:rFonts w:ascii="GHEA Grapalat" w:hAnsi="GHEA Grapalat" w:cs="Sylfaen"/>
          <w:b/>
          <w:sz w:val="20"/>
          <w:lang w:val="hy-AM"/>
        </w:rPr>
        <w:t>ապահովման</w:t>
      </w:r>
      <w:r w:rsidR="00781235" w:rsidRPr="00E86842">
        <w:rPr>
          <w:rFonts w:ascii="GHEA Grapalat" w:hAnsi="GHEA Grapalat" w:cs="Sylfaen"/>
          <w:b/>
          <w:sz w:val="20"/>
          <w:lang w:val="af-ZA"/>
        </w:rPr>
        <w:t xml:space="preserve"> </w:t>
      </w:r>
      <w:r w:rsidR="00781235" w:rsidRPr="00E86842">
        <w:rPr>
          <w:rFonts w:ascii="GHEA Grapalat" w:hAnsi="GHEA Grapalat" w:cs="Sylfaen"/>
          <w:b/>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E86842">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E86842">
        <w:rPr>
          <w:rFonts w:ascii="GHEA Grapalat" w:hAnsi="GHEA Grapalat" w:cs="Sylfaen"/>
          <w:sz w:val="20"/>
          <w:lang w:val="hy-AM"/>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AC1C50">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w:t>
      </w:r>
      <w:r w:rsidR="00781235" w:rsidRPr="003721A3">
        <w:rPr>
          <w:rFonts w:ascii="GHEA Grapalat" w:hAnsi="GHEA Grapalat" w:cs="Sylfaen"/>
          <w:b/>
          <w:sz w:val="20"/>
          <w:lang w:val="af-ZA"/>
        </w:rPr>
        <w:t xml:space="preserve">հաջորդող </w:t>
      </w:r>
      <w:r w:rsidR="00FC415D" w:rsidRPr="003721A3">
        <w:rPr>
          <w:rFonts w:ascii="GHEA Grapalat" w:hAnsi="GHEA Grapalat" w:cs="Sylfaen"/>
          <w:b/>
          <w:sz w:val="20"/>
          <w:lang w:val="hy-AM"/>
        </w:rPr>
        <w:t>20</w:t>
      </w:r>
      <w:r w:rsidR="00781235" w:rsidRPr="003721A3">
        <w:rPr>
          <w:rFonts w:ascii="GHEA Grapalat" w:hAnsi="GHEA Grapalat" w:cs="Sylfaen"/>
          <w:b/>
          <w:sz w:val="20"/>
          <w:lang w:val="af-ZA"/>
        </w:rPr>
        <w:t>-րդ աշխատանքային օրը ներառյա</w:t>
      </w:r>
      <w:r w:rsidR="00045477" w:rsidRPr="003721A3">
        <w:rPr>
          <w:rFonts w:ascii="GHEA Grapalat" w:hAnsi="GHEA Grapalat" w:cs="Sylfaen"/>
          <w:b/>
          <w:sz w:val="20"/>
          <w:lang w:val="hy-AM"/>
        </w:rPr>
        <w:t>լ:</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ED2C9A" w:rsidRDefault="00281740" w:rsidP="00ED2C9A">
      <w:pPr>
        <w:ind w:firstLine="567"/>
        <w:jc w:val="both"/>
        <w:rPr>
          <w:rFonts w:ascii="GHEA Grapalat" w:hAnsi="GHEA Grapalat" w:cs="Sylfaen"/>
          <w:sz w:val="20"/>
          <w:lang w:val="hy-AM"/>
        </w:rPr>
      </w:pPr>
      <w:r w:rsidRPr="00064ADD">
        <w:rPr>
          <w:rFonts w:ascii="GHEA Grapalat" w:hAnsi="GHEA Grapalat" w:cs="Sylfaen"/>
          <w:sz w:val="20"/>
          <w:lang w:val="hy-AM"/>
        </w:rPr>
        <w:t xml:space="preserve">10.3. </w:t>
      </w:r>
      <w:r w:rsidRPr="003721A3">
        <w:rPr>
          <w:rFonts w:ascii="GHEA Grapalat" w:hAnsi="GHEA Grapalat" w:cs="Sylfaen"/>
          <w:b/>
          <w:sz w:val="20"/>
          <w:lang w:val="hy-AM"/>
        </w:rPr>
        <w:t>Պայմանագրի</w:t>
      </w:r>
      <w:r w:rsidRPr="003721A3">
        <w:rPr>
          <w:rFonts w:ascii="GHEA Grapalat" w:hAnsi="GHEA Grapalat" w:cs="Sylfaen"/>
          <w:b/>
          <w:sz w:val="20"/>
          <w:lang w:val="af-ZA"/>
        </w:rPr>
        <w:t xml:space="preserve"> </w:t>
      </w:r>
      <w:r w:rsidRPr="003721A3">
        <w:rPr>
          <w:rFonts w:ascii="GHEA Grapalat" w:hAnsi="GHEA Grapalat" w:cs="Sylfaen"/>
          <w:b/>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3721A3">
        <w:rPr>
          <w:rFonts w:ascii="GHEA Grapalat" w:hAnsi="GHEA Grapalat" w:cs="Sylfaen"/>
          <w:b/>
          <w:sz w:val="20"/>
          <w:lang w:val="hy-AM"/>
        </w:rPr>
        <w:t>գնման</w:t>
      </w:r>
      <w:r w:rsidRPr="003721A3">
        <w:rPr>
          <w:rFonts w:ascii="GHEA Grapalat" w:hAnsi="GHEA Grapalat" w:cs="Sylfaen"/>
          <w:b/>
          <w:sz w:val="20"/>
          <w:lang w:val="af-ZA"/>
        </w:rPr>
        <w:t xml:space="preserve"> </w:t>
      </w:r>
      <w:r w:rsidRPr="003721A3">
        <w:rPr>
          <w:rFonts w:ascii="GHEA Grapalat" w:hAnsi="GHEA Grapalat" w:cs="Sylfaen"/>
          <w:b/>
          <w:sz w:val="20"/>
          <w:lang w:val="hy-AM"/>
        </w:rPr>
        <w:t>գնի</w:t>
      </w:r>
      <w:r w:rsidRPr="003721A3">
        <w:rPr>
          <w:rFonts w:ascii="GHEA Grapalat" w:hAnsi="GHEA Grapalat" w:cs="Sylfaen"/>
          <w:b/>
          <w:sz w:val="20"/>
          <w:lang w:val="af-ZA"/>
        </w:rPr>
        <w:t xml:space="preserve"> 10  </w:t>
      </w:r>
      <w:r w:rsidRPr="003721A3">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ED2C9A" w:rsidRPr="00064ADD">
        <w:rPr>
          <w:rFonts w:ascii="GHEA Grapalat" w:hAnsi="GHEA Grapalat" w:cs="Sylfaen"/>
          <w:sz w:val="20"/>
          <w:lang w:val="hy-AM"/>
        </w:rPr>
        <w:t>տուժանքի (հավելված 5</w:t>
      </w:r>
      <w:r w:rsidR="00ED2C9A">
        <w:rPr>
          <w:rFonts w:ascii="GHEA Grapalat" w:hAnsi="GHEA Grapalat" w:cs="Sylfaen"/>
          <w:sz w:val="20"/>
          <w:lang w:val="hy-AM"/>
        </w:rPr>
        <w:t>.1</w:t>
      </w:r>
      <w:r w:rsidR="00ED2C9A" w:rsidRPr="00064ADD">
        <w:rPr>
          <w:rFonts w:ascii="GHEA Grapalat" w:hAnsi="GHEA Grapalat" w:cs="Sylfaen"/>
          <w:sz w:val="20"/>
          <w:lang w:val="hy-AM"/>
        </w:rPr>
        <w:t>) կամ կանխիկ փողի ձևով:</w:t>
      </w:r>
    </w:p>
    <w:p w:rsidR="00BE198C" w:rsidRPr="00064ADD" w:rsidRDefault="00F562EA" w:rsidP="00ED2C9A">
      <w:pPr>
        <w:ind w:firstLine="567"/>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ED2C9A" w:rsidRPr="00ED2C9A">
        <w:rPr>
          <w:rFonts w:ascii="GHEA Grapalat" w:hAnsi="GHEA Grapalat" w:cs="Sylfaen"/>
          <w:b/>
          <w:sz w:val="20"/>
          <w:lang w:val="hy-AM"/>
        </w:rPr>
        <w:t>2</w:t>
      </w:r>
      <w:r w:rsidRPr="00ED2C9A">
        <w:rPr>
          <w:rFonts w:ascii="GHEA Grapalat" w:hAnsi="GHEA Grapalat" w:cs="Sylfaen"/>
          <w:b/>
          <w:sz w:val="20"/>
          <w:lang w:val="hy-AM"/>
        </w:rPr>
        <w:t xml:space="preserve">0-րդ </w:t>
      </w:r>
      <w:r w:rsidR="00A558B9" w:rsidRPr="00ED2C9A">
        <w:rPr>
          <w:rFonts w:ascii="GHEA Grapalat" w:hAnsi="GHEA Grapalat" w:cs="Sylfaen"/>
          <w:b/>
          <w:sz w:val="20"/>
          <w:lang w:val="hy-AM"/>
        </w:rPr>
        <w:t>աշխատանքային</w:t>
      </w:r>
      <w:r w:rsidRPr="00ED2C9A">
        <w:rPr>
          <w:rFonts w:ascii="GHEA Grapalat" w:hAnsi="GHEA Grapalat" w:cs="Sylfaen"/>
          <w:b/>
          <w:sz w:val="20"/>
          <w:lang w:val="hy-AM"/>
        </w:rPr>
        <w:t xml:space="preserve"> օրը</w:t>
      </w:r>
      <w:r w:rsidRPr="00064ADD">
        <w:rPr>
          <w:rFonts w:ascii="GHEA Grapalat" w:hAnsi="GHEA Grapalat" w:cs="Sylfaen"/>
          <w:sz w:val="20"/>
          <w:lang w:val="hy-AM"/>
        </w:rPr>
        <w:t xml:space="preserve">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502D37">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064ADD" w:rsidRDefault="00A04C67" w:rsidP="00EF3662">
      <w:pPr>
        <w:ind w:firstLine="567"/>
        <w:jc w:val="both"/>
        <w:rPr>
          <w:rFonts w:ascii="GHEA Grapalat" w:hAnsi="GHEA Grapalat" w:cs="Sylfaen"/>
          <w:sz w:val="20"/>
          <w:lang w:val="af-ZA"/>
        </w:rPr>
      </w:pP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502D37" w:rsidRPr="00064ADD" w:rsidRDefault="00502D37" w:rsidP="00502D37">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Pr="00A71D81">
        <w:rPr>
          <w:rFonts w:ascii="GHEA Grapalat" w:hAnsi="GHEA Grapalat" w:cs="Sylfaen"/>
          <w:sz w:val="20"/>
          <w:lang w:val="hy-AM"/>
        </w:rPr>
        <w:t>: Ընդ որում պ</w:t>
      </w:r>
      <w:r w:rsidRPr="00A71D81">
        <w:rPr>
          <w:rFonts w:ascii="GHEA Grapalat" w:hAnsi="GHEA Grapalat" w:cs="Sylfaen"/>
          <w:sz w:val="20"/>
          <w:lang w:val="ru-RU"/>
        </w:rPr>
        <w:t>ետության</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համայնքների</w:t>
      </w:r>
      <w:r w:rsidRPr="00A71D81">
        <w:rPr>
          <w:rFonts w:ascii="GHEA Grapalat" w:hAnsi="GHEA Grapalat" w:cs="Sylfaen"/>
          <w:sz w:val="20"/>
          <w:lang w:val="af-ZA"/>
        </w:rPr>
        <w:t xml:space="preserve"> </w:t>
      </w:r>
      <w:r w:rsidRPr="00A71D81">
        <w:rPr>
          <w:rFonts w:ascii="GHEA Grapalat" w:hAnsi="GHEA Grapalat" w:cs="Sylfaen"/>
          <w:sz w:val="20"/>
          <w:lang w:val="ru-RU"/>
        </w:rPr>
        <w:t>կարիքների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կազմակերպված</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ամբողջությամբ</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մասնակի</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w:t>
      </w:r>
      <w:r w:rsidRPr="00A71D81">
        <w:rPr>
          <w:rFonts w:ascii="GHEA Grapalat" w:hAnsi="GHEA Grapalat" w:cs="Sylfaen"/>
          <w:sz w:val="20"/>
          <w:lang w:val="af-ZA"/>
        </w:rPr>
        <w:t xml:space="preserve"> </w:t>
      </w:r>
      <w:r>
        <w:rPr>
          <w:rFonts w:ascii="GHEA Grapalat" w:hAnsi="GHEA Grapalat" w:cs="Sylfaen"/>
          <w:sz w:val="20"/>
          <w:lang w:val="hy-AM"/>
        </w:rPr>
        <w:t xml:space="preserve">կազմակերպության </w:t>
      </w:r>
      <w:r w:rsidRPr="00A71D81">
        <w:rPr>
          <w:rFonts w:ascii="GHEA Grapalat" w:hAnsi="GHEA Grapalat" w:cs="Sylfaen"/>
          <w:sz w:val="20"/>
          <w:lang w:val="ru-RU"/>
        </w:rPr>
        <w:t>ղեկավարի</w:t>
      </w:r>
      <w:r>
        <w:rPr>
          <w:rFonts w:ascii="GHEA Grapalat" w:hAnsi="GHEA Grapalat" w:cs="Sylfaen"/>
          <w:sz w:val="20"/>
          <w:lang w:val="hy-AM"/>
        </w:rPr>
        <w:t xml:space="preserve"> </w:t>
      </w:r>
      <w:r w:rsidRPr="001031FD">
        <w:rPr>
          <w:rFonts w:ascii="GHEA Grapalat" w:hAnsi="GHEA Grapalat" w:cs="Sylfaen"/>
          <w:sz w:val="20"/>
        </w:rPr>
        <w:t>որոշման</w:t>
      </w:r>
      <w:r w:rsidRPr="001031FD">
        <w:rPr>
          <w:rFonts w:ascii="GHEA Grapalat" w:hAnsi="GHEA Grapalat" w:cs="Sylfaen"/>
          <w:sz w:val="20"/>
          <w:lang w:val="af-ZA"/>
        </w:rPr>
        <w:t xml:space="preserve"> </w:t>
      </w:r>
      <w:r w:rsidRPr="001031FD">
        <w:rPr>
          <w:rFonts w:ascii="GHEA Grapalat" w:hAnsi="GHEA Grapalat" w:cs="Sylfaen"/>
          <w:sz w:val="20"/>
        </w:rPr>
        <w:t>հիման</w:t>
      </w:r>
      <w:r w:rsidRPr="001031FD">
        <w:rPr>
          <w:rFonts w:ascii="GHEA Grapalat" w:hAnsi="GHEA Grapalat" w:cs="Sylfaen"/>
          <w:sz w:val="20"/>
          <w:lang w:val="af-ZA"/>
        </w:rPr>
        <w:t xml:space="preserve"> </w:t>
      </w:r>
      <w:r w:rsidRPr="001031FD">
        <w:rPr>
          <w:rFonts w:ascii="GHEA Grapalat" w:hAnsi="GHEA Grapalat" w:cs="Sylfaen"/>
          <w:sz w:val="20"/>
        </w:rPr>
        <w:t>վրա</w:t>
      </w:r>
      <w:r>
        <w:rPr>
          <w:rFonts w:ascii="GHEA Grapalat" w:hAnsi="GHEA Grapalat" w:cs="Sylfaen"/>
          <w:sz w:val="20"/>
          <w:lang w:val="hy-AM"/>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rsidR="00CA1C11" w:rsidRPr="00064ADD" w:rsidRDefault="00CA1C11" w:rsidP="00EF3662">
      <w:pPr>
        <w:ind w:firstLine="567"/>
        <w:jc w:val="both"/>
        <w:rPr>
          <w:rFonts w:ascii="GHEA Grapalat" w:hAnsi="GHEA Grapalat" w:cs="Sylfaen"/>
          <w:sz w:val="20"/>
          <w:lang w:val="af-ZA"/>
        </w:rPr>
      </w:pPr>
    </w:p>
    <w:p w:rsidR="00096865" w:rsidRPr="00064ADD" w:rsidRDefault="00096865" w:rsidP="00EF3662">
      <w:pPr>
        <w:pStyle w:val="a3"/>
        <w:spacing w:line="240" w:lineRule="auto"/>
        <w:rPr>
          <w:rFonts w:ascii="GHEA Grapalat" w:hAnsi="GHEA Grapalat"/>
          <w:i w:val="0"/>
          <w:sz w:val="18"/>
          <w:szCs w:val="18"/>
          <w:u w:val="single"/>
          <w:lang w:val="af-ZA"/>
        </w:rPr>
      </w:pP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rsidR="00996C19" w:rsidRPr="00064AD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proofErr w:type="gramStart"/>
      <w:r w:rsidRPr="00064ADD">
        <w:rPr>
          <w:rFonts w:ascii="GHEA Grapalat" w:hAnsi="GHEA Grapalat"/>
          <w:sz w:val="20"/>
          <w:szCs w:val="20"/>
          <w:lang w:val="es-ES"/>
        </w:rPr>
        <w:t>::</w:t>
      </w:r>
      <w:proofErr w:type="gramEnd"/>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502D37"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51035" w:rsidRDefault="0078387F" w:rsidP="00EF3662">
      <w:pPr>
        <w:ind w:firstLine="567"/>
        <w:jc w:val="both"/>
        <w:rPr>
          <w:rFonts w:ascii="GHEA Grapalat" w:hAnsi="GHEA Grapalat" w:cs="Sylfaen"/>
          <w:sz w:val="20"/>
          <w:highlight w:val="yellow"/>
          <w:lang w:val="es-ES"/>
        </w:rPr>
      </w:pPr>
      <w:r w:rsidRPr="00051035">
        <w:rPr>
          <w:rFonts w:ascii="GHEA Grapalat" w:hAnsi="GHEA Grapalat" w:cs="Sylfaen"/>
          <w:sz w:val="20"/>
          <w:highlight w:val="yellow"/>
        </w:rPr>
        <w:t>Մասնակիցը</w:t>
      </w:r>
      <w:r w:rsidRPr="00051035">
        <w:rPr>
          <w:rFonts w:ascii="GHEA Grapalat" w:hAnsi="GHEA Grapalat" w:cs="Sylfaen"/>
          <w:sz w:val="20"/>
          <w:highlight w:val="yellow"/>
          <w:lang w:val="es-ES"/>
        </w:rPr>
        <w:t xml:space="preserve"> </w:t>
      </w:r>
      <w:r w:rsidR="002240AB" w:rsidRPr="00051035">
        <w:rPr>
          <w:rFonts w:ascii="GHEA Grapalat" w:hAnsi="GHEA Grapalat" w:cs="Sylfaen"/>
          <w:sz w:val="20"/>
          <w:highlight w:val="yellow"/>
        </w:rPr>
        <w:t>հայտով</w:t>
      </w:r>
      <w:r w:rsidR="002240AB"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ներկայացնում</w:t>
      </w:r>
      <w:r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է</w:t>
      </w:r>
      <w:r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իր</w:t>
      </w:r>
      <w:r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կողմից</w:t>
      </w:r>
      <w:r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հաստատված</w:t>
      </w:r>
      <w:r w:rsidRPr="00051035">
        <w:rPr>
          <w:rFonts w:ascii="GHEA Grapalat" w:hAnsi="GHEA Grapalat" w:cs="Sylfaen"/>
          <w:sz w:val="20"/>
          <w:highlight w:val="yellow"/>
          <w:lang w:val="es-ES"/>
        </w:rPr>
        <w:t>`</w:t>
      </w:r>
    </w:p>
    <w:p w:rsidR="00096865" w:rsidRPr="00051035" w:rsidRDefault="002D5CF0" w:rsidP="00EF3662">
      <w:pPr>
        <w:ind w:firstLine="567"/>
        <w:jc w:val="both"/>
        <w:rPr>
          <w:rFonts w:ascii="GHEA Grapalat" w:hAnsi="GHEA Grapalat" w:cs="Sylfaen"/>
          <w:sz w:val="20"/>
          <w:highlight w:val="yellow"/>
          <w:lang w:val="es-ES"/>
        </w:rPr>
      </w:pPr>
      <w:r w:rsidRPr="00051035">
        <w:rPr>
          <w:rFonts w:ascii="GHEA Grapalat" w:hAnsi="GHEA Grapalat" w:cs="Sylfaen"/>
          <w:sz w:val="20"/>
          <w:highlight w:val="yellow"/>
          <w:lang w:val="es-ES"/>
        </w:rPr>
        <w:t>2.</w:t>
      </w:r>
      <w:r w:rsidR="00D76BBA" w:rsidRPr="00051035">
        <w:rPr>
          <w:rFonts w:ascii="GHEA Grapalat" w:hAnsi="GHEA Grapalat" w:cs="Sylfaen"/>
          <w:sz w:val="20"/>
          <w:highlight w:val="yellow"/>
          <w:lang w:val="es-ES"/>
        </w:rPr>
        <w:t>1</w:t>
      </w:r>
      <w:r w:rsidRPr="00051035">
        <w:rPr>
          <w:rFonts w:ascii="GHEA Grapalat" w:hAnsi="GHEA Grapalat" w:cs="Sylfaen"/>
          <w:sz w:val="20"/>
          <w:highlight w:val="yellow"/>
          <w:lang w:val="es-ES"/>
        </w:rPr>
        <w:t xml:space="preserve"> </w:t>
      </w:r>
      <w:r w:rsidR="00096865" w:rsidRPr="00051035">
        <w:rPr>
          <w:rFonts w:ascii="GHEA Grapalat" w:hAnsi="GHEA Grapalat" w:cs="Sylfaen"/>
          <w:sz w:val="20"/>
          <w:highlight w:val="yellow"/>
          <w:lang w:val="ru-RU"/>
        </w:rPr>
        <w:t>ընթացակարգին</w:t>
      </w:r>
      <w:r w:rsidR="00096865" w:rsidRPr="00051035">
        <w:rPr>
          <w:rFonts w:ascii="GHEA Grapalat" w:hAnsi="GHEA Grapalat" w:cs="Sylfaen"/>
          <w:sz w:val="20"/>
          <w:highlight w:val="yellow"/>
          <w:lang w:val="af-ZA"/>
        </w:rPr>
        <w:t xml:space="preserve"> </w:t>
      </w:r>
      <w:r w:rsidR="00096865" w:rsidRPr="00051035">
        <w:rPr>
          <w:rFonts w:ascii="GHEA Grapalat" w:hAnsi="GHEA Grapalat" w:cs="Sylfaen"/>
          <w:sz w:val="20"/>
          <w:highlight w:val="yellow"/>
          <w:lang w:val="ru-RU"/>
        </w:rPr>
        <w:t>մասնակցելու</w:t>
      </w:r>
      <w:r w:rsidR="00096865" w:rsidRPr="00051035">
        <w:rPr>
          <w:rFonts w:ascii="GHEA Grapalat" w:hAnsi="GHEA Grapalat" w:cs="Sylfaen"/>
          <w:sz w:val="20"/>
          <w:highlight w:val="yellow"/>
          <w:lang w:val="af-ZA"/>
        </w:rPr>
        <w:t xml:space="preserve"> </w:t>
      </w:r>
      <w:r w:rsidR="00096865" w:rsidRPr="00051035">
        <w:rPr>
          <w:rFonts w:ascii="GHEA Grapalat" w:hAnsi="GHEA Grapalat" w:cs="Sylfaen"/>
          <w:sz w:val="20"/>
          <w:highlight w:val="yellow"/>
          <w:lang w:val="ru-RU"/>
        </w:rPr>
        <w:t>դիմում</w:t>
      </w:r>
      <w:r w:rsidR="00EF4630" w:rsidRPr="00051035">
        <w:rPr>
          <w:rFonts w:ascii="GHEA Grapalat" w:hAnsi="GHEA Grapalat" w:cs="Sylfaen"/>
          <w:sz w:val="20"/>
          <w:highlight w:val="yellow"/>
          <w:lang w:val="es-ES"/>
        </w:rPr>
        <w:t>-</w:t>
      </w:r>
      <w:r w:rsidR="00EF4630" w:rsidRPr="00051035">
        <w:rPr>
          <w:rFonts w:ascii="GHEA Grapalat" w:hAnsi="GHEA Grapalat" w:cs="Sylfaen"/>
          <w:sz w:val="20"/>
          <w:highlight w:val="yellow"/>
        </w:rPr>
        <w:t>հայտարարություն</w:t>
      </w:r>
      <w:r w:rsidR="00096865" w:rsidRPr="00051035">
        <w:rPr>
          <w:rFonts w:ascii="GHEA Grapalat" w:hAnsi="GHEA Grapalat" w:cs="Sylfaen"/>
          <w:sz w:val="20"/>
          <w:highlight w:val="yellow"/>
          <w:lang w:val="af-ZA"/>
        </w:rPr>
        <w:t xml:space="preserve">` </w:t>
      </w:r>
      <w:r w:rsidR="006F49AA" w:rsidRPr="00051035">
        <w:rPr>
          <w:rFonts w:ascii="GHEA Grapalat" w:hAnsi="GHEA Grapalat" w:cs="Sylfaen"/>
          <w:sz w:val="20"/>
          <w:highlight w:val="yellow"/>
          <w:lang w:val="af-ZA"/>
        </w:rPr>
        <w:t>համաձայն հ</w:t>
      </w:r>
      <w:r w:rsidR="00096865" w:rsidRPr="00051035">
        <w:rPr>
          <w:rFonts w:ascii="GHEA Grapalat" w:hAnsi="GHEA Grapalat" w:cs="Sylfaen"/>
          <w:sz w:val="20"/>
          <w:highlight w:val="yellow"/>
          <w:lang w:val="ru-RU"/>
        </w:rPr>
        <w:t>ավելված</w:t>
      </w:r>
      <w:r w:rsidR="00096865" w:rsidRPr="00051035">
        <w:rPr>
          <w:rFonts w:ascii="GHEA Grapalat" w:hAnsi="GHEA Grapalat" w:cs="Sylfaen"/>
          <w:sz w:val="20"/>
          <w:highlight w:val="yellow"/>
          <w:lang w:val="af-ZA"/>
        </w:rPr>
        <w:t xml:space="preserve"> N 1</w:t>
      </w:r>
      <w:r w:rsidR="006F49AA" w:rsidRPr="00051035">
        <w:rPr>
          <w:rFonts w:ascii="GHEA Grapalat" w:hAnsi="GHEA Grapalat" w:cs="Sylfaen"/>
          <w:sz w:val="20"/>
          <w:highlight w:val="yellow"/>
          <w:lang w:val="af-ZA"/>
        </w:rPr>
        <w:t>-ի</w:t>
      </w:r>
      <w:r w:rsidR="00BC6807" w:rsidRPr="00051035">
        <w:rPr>
          <w:rFonts w:ascii="GHEA Grapalat" w:hAnsi="GHEA Grapalat" w:cs="Sylfaen"/>
          <w:sz w:val="20"/>
          <w:highlight w:val="yellow"/>
          <w:lang w:val="es-ES"/>
        </w:rPr>
        <w:t>.</w:t>
      </w:r>
    </w:p>
    <w:p w:rsidR="00EF4630" w:rsidRPr="00051035" w:rsidRDefault="00096865" w:rsidP="00EF4630">
      <w:pPr>
        <w:pStyle w:val="norm"/>
        <w:spacing w:line="276" w:lineRule="auto"/>
        <w:ind w:firstLine="567"/>
        <w:rPr>
          <w:rFonts w:ascii="GHEA Grapalat" w:hAnsi="GHEA Grapalat" w:cs="Sylfaen"/>
          <w:sz w:val="20"/>
          <w:szCs w:val="24"/>
          <w:highlight w:val="yellow"/>
          <w:lang w:val="af-ZA" w:eastAsia="en-US"/>
        </w:rPr>
      </w:pPr>
      <w:r w:rsidRPr="00051035">
        <w:rPr>
          <w:rFonts w:ascii="GHEA Grapalat" w:hAnsi="GHEA Grapalat" w:cs="Sylfaen"/>
          <w:sz w:val="20"/>
          <w:highlight w:val="yellow"/>
          <w:lang w:val="af-ZA"/>
        </w:rPr>
        <w:t>2.</w:t>
      </w:r>
      <w:r w:rsidR="00180EE9" w:rsidRPr="00051035">
        <w:rPr>
          <w:rFonts w:ascii="GHEA Grapalat" w:hAnsi="GHEA Grapalat" w:cs="Sylfaen"/>
          <w:sz w:val="20"/>
          <w:highlight w:val="yellow"/>
          <w:lang w:val="af-ZA"/>
        </w:rPr>
        <w:t>2</w:t>
      </w:r>
      <w:r w:rsidRPr="00051035">
        <w:rPr>
          <w:rFonts w:ascii="GHEA Grapalat" w:hAnsi="GHEA Grapalat" w:cs="Sylfaen"/>
          <w:sz w:val="20"/>
          <w:highlight w:val="yellow"/>
          <w:lang w:val="af-ZA"/>
        </w:rPr>
        <w:t xml:space="preserve"> </w:t>
      </w:r>
      <w:r w:rsidR="00EF4630" w:rsidRPr="00051035">
        <w:rPr>
          <w:rFonts w:ascii="GHEA Grapalat" w:hAnsi="GHEA Grapalat" w:cs="Sylfaen"/>
          <w:sz w:val="20"/>
          <w:szCs w:val="24"/>
          <w:highlight w:val="yellow"/>
          <w:lang w:eastAsia="en-US"/>
        </w:rPr>
        <w:t>գործակալության</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պայմանագրի</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պատճենը</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և</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դրա</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կողմ</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հանդիսացող</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անձի</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տվյալները</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եթե</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պայմանագիրն</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իրականացվելու</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է</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գործակալության</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միջոցով</w:t>
      </w:r>
      <w:r w:rsidR="00EF4630" w:rsidRPr="00051035">
        <w:rPr>
          <w:rFonts w:ascii="GHEA Grapalat" w:hAnsi="GHEA Grapalat" w:cs="Sylfaen"/>
          <w:sz w:val="20"/>
          <w:szCs w:val="24"/>
          <w:highlight w:val="yellow"/>
          <w:lang w:val="af-ZA" w:eastAsia="en-US"/>
        </w:rPr>
        <w:t>.</w:t>
      </w:r>
    </w:p>
    <w:p w:rsidR="00EF4630" w:rsidRPr="00051035" w:rsidRDefault="00EF4630" w:rsidP="00505AD4">
      <w:pPr>
        <w:pStyle w:val="norm"/>
        <w:spacing w:line="240" w:lineRule="auto"/>
        <w:ind w:firstLine="567"/>
        <w:rPr>
          <w:rFonts w:ascii="GHEA Grapalat" w:hAnsi="GHEA Grapalat" w:cs="Sylfaen"/>
          <w:color w:val="FFFFFF"/>
          <w:sz w:val="20"/>
          <w:szCs w:val="24"/>
          <w:highlight w:val="yellow"/>
          <w:lang w:val="af-ZA" w:eastAsia="en-US"/>
        </w:rPr>
      </w:pPr>
      <w:r w:rsidRPr="00051035">
        <w:rPr>
          <w:rFonts w:ascii="GHEA Grapalat" w:hAnsi="GHEA Grapalat" w:cs="Sylfaen"/>
          <w:sz w:val="20"/>
          <w:szCs w:val="24"/>
          <w:highlight w:val="yellow"/>
          <w:lang w:val="af-ZA" w:eastAsia="en-US"/>
        </w:rPr>
        <w:t xml:space="preserve">2.3 </w:t>
      </w:r>
      <w:r w:rsidRPr="00051035">
        <w:rPr>
          <w:rFonts w:ascii="GHEA Grapalat" w:hAnsi="GHEA Grapalat" w:cs="Sylfaen"/>
          <w:sz w:val="20"/>
          <w:szCs w:val="24"/>
          <w:highlight w:val="yellow"/>
          <w:lang w:eastAsia="en-US"/>
        </w:rPr>
        <w:t>համատեղ</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գործունեության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պայմանագիրը</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եթե</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մասնակիցները</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գնման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ընթացակարգին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մասնակցում</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են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համատեղ</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գործունեության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կարգով</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կոնսորցիումով</w:t>
      </w:r>
      <w:r w:rsidRPr="00051035">
        <w:rPr>
          <w:rFonts w:ascii="GHEA Grapalat" w:hAnsi="GHEA Grapalat" w:cs="Sylfaen"/>
          <w:sz w:val="20"/>
          <w:szCs w:val="24"/>
          <w:highlight w:val="yellow"/>
          <w:lang w:val="af-ZA" w:eastAsia="en-US"/>
        </w:rPr>
        <w:t>).</w:t>
      </w:r>
      <w:r w:rsidR="0094544B" w:rsidRPr="00051035">
        <w:rPr>
          <w:rFonts w:ascii="GHEA Grapalat" w:hAnsi="GHEA Grapalat" w:cs="Sylfaen"/>
          <w:sz w:val="20"/>
          <w:szCs w:val="24"/>
          <w:highlight w:val="yellow"/>
          <w:vertAlign w:val="superscript"/>
          <w:lang w:val="af-ZA" w:eastAsia="en-US"/>
        </w:rPr>
        <w:t>14</w:t>
      </w:r>
      <w:r w:rsidR="00E02338" w:rsidRPr="00051035">
        <w:rPr>
          <w:rFonts w:ascii="GHEA Grapalat" w:hAnsi="GHEA Grapalat" w:cs="Sylfaen"/>
          <w:sz w:val="20"/>
          <w:szCs w:val="24"/>
          <w:highlight w:val="yellow"/>
          <w:lang w:val="af-ZA" w:eastAsia="en-US"/>
        </w:rPr>
        <w:t xml:space="preserve"> </w:t>
      </w:r>
      <w:r w:rsidR="00E02338" w:rsidRPr="00051035">
        <w:rPr>
          <w:rFonts w:ascii="GHEA Grapalat" w:hAnsi="GHEA Grapalat" w:cs="Sylfaen"/>
          <w:color w:val="FFFFFF"/>
          <w:sz w:val="20"/>
          <w:szCs w:val="24"/>
          <w:highlight w:val="yellow"/>
          <w:lang w:val="af-ZA" w:eastAsia="en-US"/>
        </w:rPr>
        <w:t xml:space="preserve">  </w:t>
      </w:r>
      <w:r w:rsidRPr="00051035">
        <w:rPr>
          <w:rStyle w:val="af6"/>
          <w:rFonts w:ascii="GHEA Grapalat" w:hAnsi="GHEA Grapalat" w:cs="Sylfaen"/>
          <w:color w:val="FFFFFF"/>
          <w:sz w:val="20"/>
          <w:szCs w:val="24"/>
          <w:highlight w:val="yellow"/>
          <w:lang w:val="af-ZA" w:eastAsia="en-US"/>
        </w:rPr>
        <w:footnoteReference w:id="1"/>
      </w:r>
    </w:p>
    <w:p w:rsidR="002E11D1" w:rsidRPr="00064ADD" w:rsidRDefault="00096865" w:rsidP="00EF3662">
      <w:pPr>
        <w:ind w:firstLine="567"/>
        <w:jc w:val="both"/>
        <w:rPr>
          <w:rFonts w:ascii="GHEA Grapalat" w:hAnsi="GHEA Grapalat" w:cs="Sylfaen"/>
          <w:sz w:val="20"/>
          <w:lang w:val="af-ZA"/>
        </w:rPr>
      </w:pPr>
      <w:r w:rsidRPr="00051035">
        <w:rPr>
          <w:rFonts w:ascii="GHEA Grapalat" w:hAnsi="GHEA Grapalat" w:cs="Sylfaen"/>
          <w:sz w:val="20"/>
          <w:highlight w:val="yellow"/>
          <w:lang w:val="af-ZA"/>
        </w:rPr>
        <w:t>2.</w:t>
      </w:r>
      <w:r w:rsidR="00051035" w:rsidRPr="00051035">
        <w:rPr>
          <w:rFonts w:ascii="GHEA Grapalat" w:hAnsi="GHEA Grapalat" w:cs="Sylfaen"/>
          <w:sz w:val="20"/>
          <w:highlight w:val="yellow"/>
          <w:lang w:val="hy-AM"/>
        </w:rPr>
        <w:t>4</w:t>
      </w:r>
      <w:r w:rsidR="00E02338"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գնային</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առաջարկ</w:t>
      </w:r>
      <w:r w:rsidR="00294FFF" w:rsidRPr="00051035">
        <w:rPr>
          <w:rFonts w:ascii="GHEA Grapalat" w:hAnsi="GHEA Grapalat" w:cs="Sylfaen"/>
          <w:sz w:val="20"/>
          <w:highlight w:val="yellow"/>
          <w:lang w:val="af-ZA"/>
        </w:rPr>
        <w:t xml:space="preserve">` </w:t>
      </w:r>
      <w:r w:rsidR="00294FFF" w:rsidRPr="00051035">
        <w:rPr>
          <w:rFonts w:ascii="GHEA Grapalat" w:hAnsi="GHEA Grapalat" w:cs="Sylfaen"/>
          <w:sz w:val="20"/>
          <w:highlight w:val="yellow"/>
          <w:lang w:val="hy-AM"/>
        </w:rPr>
        <w:t>համաձայն</w:t>
      </w:r>
      <w:r w:rsidR="00294FFF" w:rsidRPr="00051035">
        <w:rPr>
          <w:rFonts w:ascii="GHEA Grapalat" w:hAnsi="GHEA Grapalat" w:cs="Sylfaen"/>
          <w:sz w:val="20"/>
          <w:highlight w:val="yellow"/>
          <w:lang w:val="af-ZA"/>
        </w:rPr>
        <w:t xml:space="preserve"> </w:t>
      </w:r>
      <w:r w:rsidR="00294FFF" w:rsidRPr="00051035">
        <w:rPr>
          <w:rFonts w:ascii="GHEA Grapalat" w:hAnsi="GHEA Grapalat" w:cs="Sylfaen"/>
          <w:sz w:val="20"/>
          <w:highlight w:val="yellow"/>
          <w:lang w:val="hy-AM"/>
        </w:rPr>
        <w:t>հավելված</w:t>
      </w:r>
      <w:r w:rsidR="00294FFF" w:rsidRPr="00051035">
        <w:rPr>
          <w:rFonts w:ascii="GHEA Grapalat" w:hAnsi="GHEA Grapalat" w:cs="Sylfaen"/>
          <w:sz w:val="20"/>
          <w:highlight w:val="yellow"/>
          <w:lang w:val="af-ZA"/>
        </w:rPr>
        <w:t xml:space="preserve"> N </w:t>
      </w:r>
      <w:r w:rsidR="004D557A" w:rsidRPr="00051035">
        <w:rPr>
          <w:rFonts w:ascii="GHEA Grapalat" w:hAnsi="GHEA Grapalat" w:cs="Sylfaen"/>
          <w:sz w:val="20"/>
          <w:highlight w:val="yellow"/>
          <w:lang w:val="af-ZA"/>
        </w:rPr>
        <w:t>2</w:t>
      </w:r>
      <w:r w:rsidR="00294FFF" w:rsidRPr="00051035">
        <w:rPr>
          <w:rFonts w:ascii="GHEA Grapalat" w:hAnsi="GHEA Grapalat" w:cs="Sylfaen"/>
          <w:sz w:val="20"/>
          <w:highlight w:val="yellow"/>
          <w:lang w:val="af-ZA"/>
        </w:rPr>
        <w:t>-</w:t>
      </w:r>
      <w:r w:rsidR="00294FFF" w:rsidRPr="00051035">
        <w:rPr>
          <w:rFonts w:ascii="GHEA Grapalat" w:hAnsi="GHEA Grapalat" w:cs="Sylfaen"/>
          <w:sz w:val="20"/>
          <w:highlight w:val="yellow"/>
          <w:lang w:val="hy-AM"/>
        </w:rPr>
        <w:t>ի</w:t>
      </w:r>
      <w:r w:rsidR="00294FFF" w:rsidRPr="00051035">
        <w:rPr>
          <w:rFonts w:ascii="GHEA Grapalat" w:hAnsi="GHEA Grapalat" w:cs="Sylfaen"/>
          <w:sz w:val="20"/>
          <w:highlight w:val="yellow"/>
          <w:lang w:val="af-ZA"/>
        </w:rPr>
        <w:t>: Գնային առաջարկը</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ներկայացվում</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է</w:t>
      </w:r>
      <w:r w:rsidR="00E67BA7" w:rsidRPr="00051035">
        <w:rPr>
          <w:rFonts w:ascii="GHEA Grapalat" w:hAnsi="GHEA Grapalat" w:cs="Sylfaen"/>
          <w:sz w:val="20"/>
          <w:highlight w:val="yellow"/>
          <w:lang w:val="af-ZA"/>
        </w:rPr>
        <w:t xml:space="preserve"> </w:t>
      </w:r>
      <w:r w:rsidR="005A1D54" w:rsidRPr="00051035">
        <w:rPr>
          <w:rFonts w:ascii="GHEA Grapalat" w:hAnsi="GHEA Grapalat" w:cs="Sylfaen"/>
          <w:sz w:val="20"/>
          <w:szCs w:val="20"/>
          <w:highlight w:val="yellow"/>
          <w:lang w:val="hy-AM"/>
        </w:rPr>
        <w:t xml:space="preserve">արժեք, </w:t>
      </w:r>
      <w:r w:rsidR="00842BB1" w:rsidRPr="00051035">
        <w:rPr>
          <w:rFonts w:ascii="GHEA Grapalat" w:hAnsi="GHEA Grapalat" w:cs="Sylfaen"/>
          <w:sz w:val="20"/>
          <w:highlight w:val="yellow"/>
          <w:lang w:val="af-ZA"/>
        </w:rPr>
        <w:t xml:space="preserve">(ինքնարժեքի և կանխատեսվող շահույթի հանրագումարը) </w:t>
      </w:r>
      <w:r w:rsidR="00E67BA7" w:rsidRPr="00051035">
        <w:rPr>
          <w:rFonts w:ascii="GHEA Grapalat" w:hAnsi="GHEA Grapalat" w:cs="Sylfaen"/>
          <w:sz w:val="20"/>
          <w:highlight w:val="yellow"/>
          <w:lang w:val="hy-AM"/>
        </w:rPr>
        <w:t>և</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ավելացված</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արժեքի</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հարկ</w:t>
      </w:r>
      <w:r w:rsidR="00E67BA7" w:rsidRPr="00051035" w:rsidDel="001A1F5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ընդհանրական</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բաղադրիչներից</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բաղկացած</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հաշվարկի</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ձևով։</w:t>
      </w:r>
      <w:r w:rsidR="00E67BA7" w:rsidRPr="00051035">
        <w:rPr>
          <w:rFonts w:ascii="GHEA Grapalat" w:hAnsi="GHEA Grapalat" w:cs="Sylfaen"/>
          <w:sz w:val="20"/>
          <w:highlight w:val="yellow"/>
          <w:lang w:val="af-ZA"/>
        </w:rPr>
        <w:t xml:space="preserve"> </w:t>
      </w:r>
      <w:r w:rsidR="00B02990" w:rsidRPr="00051035">
        <w:rPr>
          <w:rFonts w:ascii="GHEA Grapalat" w:hAnsi="GHEA Grapalat" w:cs="Sylfaen"/>
          <w:sz w:val="20"/>
          <w:highlight w:val="yellow"/>
        </w:rPr>
        <w:t>Ա</w:t>
      </w:r>
      <w:r w:rsidR="005A1D54" w:rsidRPr="00051035">
        <w:rPr>
          <w:rFonts w:ascii="GHEA Grapalat" w:hAnsi="GHEA Grapalat" w:cs="Sylfaen"/>
          <w:sz w:val="20"/>
          <w:highlight w:val="yellow"/>
          <w:lang w:val="hy-AM"/>
        </w:rPr>
        <w:t>րժեքի</w:t>
      </w:r>
      <w:r w:rsidR="005A1D54"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բաղադրիչների</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հաշվարկ</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բացվածք</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կամ</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այլ</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մանրամասներ</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չեն</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պահանջվում</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և</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ներկայացվում</w:t>
      </w:r>
      <w:r w:rsidR="00AD2FAF" w:rsidRPr="00051035">
        <w:rPr>
          <w:rFonts w:ascii="GHEA Grapalat" w:hAnsi="GHEA Grapalat" w:cs="Sylfaen"/>
          <w:sz w:val="20"/>
          <w:highlight w:val="yellow"/>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051035" w:rsidRPr="00051035">
        <w:rPr>
          <w:rFonts w:ascii="GHEA Grapalat" w:hAnsi="GHEA Grapalat"/>
          <w:b/>
          <w:sz w:val="20"/>
          <w:szCs w:val="20"/>
          <w:lang w:val="hy-AM"/>
        </w:rPr>
        <w:t xml:space="preserve">1 </w:t>
      </w:r>
      <w:r w:rsidRPr="00051035">
        <w:rPr>
          <w:rFonts w:ascii="GHEA Grapalat" w:hAnsi="GHEA Grapalat"/>
          <w:b/>
          <w:sz w:val="20"/>
          <w:szCs w:val="20"/>
        </w:rPr>
        <w:t>օրինակ</w:t>
      </w:r>
      <w:r w:rsidRPr="00051035">
        <w:rPr>
          <w:rFonts w:ascii="GHEA Grapalat" w:hAnsi="GHEA Grapalat"/>
          <w:b/>
          <w:sz w:val="20"/>
          <w:szCs w:val="20"/>
          <w:lang w:val="es-ES"/>
        </w:rPr>
        <w:t xml:space="preserve"> </w:t>
      </w:r>
      <w:r w:rsidRPr="00051035">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051035" w:rsidRDefault="00960BE9" w:rsidP="00960BE9">
      <w:pPr>
        <w:ind w:firstLine="720"/>
        <w:rPr>
          <w:rFonts w:ascii="GHEA Grapalat" w:hAnsi="GHEA Grapalat"/>
          <w:sz w:val="20"/>
          <w:szCs w:val="20"/>
          <w:highlight w:val="yellow"/>
          <w:lang w:val="af-ZA"/>
        </w:rPr>
      </w:pPr>
      <w:r w:rsidRPr="00051035">
        <w:rPr>
          <w:rFonts w:ascii="GHEA Grapalat" w:hAnsi="GHEA Grapalat"/>
          <w:sz w:val="20"/>
          <w:szCs w:val="20"/>
          <w:highlight w:val="yellow"/>
          <w:lang w:val="af-ZA"/>
        </w:rPr>
        <w:t xml:space="preserve">1) </w:t>
      </w:r>
      <w:r w:rsidRPr="00051035">
        <w:rPr>
          <w:rFonts w:ascii="GHEA Grapalat" w:hAnsi="GHEA Grapalat"/>
          <w:sz w:val="20"/>
          <w:szCs w:val="20"/>
          <w:highlight w:val="yellow"/>
        </w:rPr>
        <w:t>պ</w:t>
      </w:r>
      <w:r w:rsidRPr="00051035">
        <w:rPr>
          <w:rFonts w:ascii="GHEA Grapalat" w:hAnsi="GHEA Grapalat" w:cs="Sylfaen"/>
          <w:sz w:val="20"/>
          <w:szCs w:val="20"/>
          <w:highlight w:val="yellow"/>
        </w:rPr>
        <w:t>ատվիրատուի</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անվանումը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և</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հայտի</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ներկայացման</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վայրը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հասցեն</w:t>
      </w:r>
      <w:r w:rsidRPr="00051035">
        <w:rPr>
          <w:rFonts w:ascii="GHEA Grapalat" w:hAnsi="GHEA Grapalat"/>
          <w:sz w:val="20"/>
          <w:szCs w:val="20"/>
          <w:highlight w:val="yellow"/>
          <w:lang w:val="af-ZA"/>
        </w:rPr>
        <w:t>).</w:t>
      </w:r>
    </w:p>
    <w:p w:rsidR="00960BE9" w:rsidRPr="00051035" w:rsidRDefault="00960BE9" w:rsidP="00960BE9">
      <w:pPr>
        <w:ind w:firstLine="720"/>
        <w:rPr>
          <w:rFonts w:ascii="GHEA Grapalat" w:hAnsi="GHEA Grapalat"/>
          <w:sz w:val="20"/>
          <w:szCs w:val="20"/>
          <w:highlight w:val="yellow"/>
          <w:lang w:val="af-ZA"/>
        </w:rPr>
      </w:pPr>
      <w:r w:rsidRPr="00051035">
        <w:rPr>
          <w:rFonts w:ascii="GHEA Grapalat" w:hAnsi="GHEA Grapalat"/>
          <w:sz w:val="20"/>
          <w:szCs w:val="20"/>
          <w:highlight w:val="yellow"/>
          <w:lang w:val="af-ZA"/>
        </w:rPr>
        <w:t xml:space="preserve">2) </w:t>
      </w:r>
      <w:r w:rsidR="00D26727" w:rsidRPr="00051035">
        <w:rPr>
          <w:rFonts w:ascii="GHEA Grapalat" w:hAnsi="GHEA Grapalat"/>
          <w:sz w:val="20"/>
          <w:szCs w:val="20"/>
          <w:highlight w:val="yellow"/>
        </w:rPr>
        <w:t>ընթացակարգի</w:t>
      </w:r>
      <w:r w:rsidRPr="00051035">
        <w:rPr>
          <w:rFonts w:ascii="GHEA Grapalat" w:hAnsi="GHEA Grapalat" w:cs="Sylfaen"/>
          <w:sz w:val="20"/>
          <w:szCs w:val="20"/>
          <w:highlight w:val="yellow"/>
          <w:lang w:val="af-ZA"/>
        </w:rPr>
        <w:t xml:space="preserve"> </w:t>
      </w:r>
      <w:r w:rsidRPr="00051035">
        <w:rPr>
          <w:rFonts w:ascii="GHEA Grapalat" w:hAnsi="GHEA Grapalat" w:cs="Sylfaen"/>
          <w:sz w:val="20"/>
          <w:szCs w:val="20"/>
          <w:highlight w:val="yellow"/>
        </w:rPr>
        <w:t>ծածկագիրը</w:t>
      </w:r>
      <w:r w:rsidRPr="00051035">
        <w:rPr>
          <w:rFonts w:ascii="GHEA Grapalat" w:hAnsi="GHEA Grapalat"/>
          <w:sz w:val="20"/>
          <w:szCs w:val="20"/>
          <w:highlight w:val="yellow"/>
          <w:lang w:val="af-ZA"/>
        </w:rPr>
        <w:t>.</w:t>
      </w:r>
    </w:p>
    <w:p w:rsidR="00960BE9" w:rsidRPr="00051035" w:rsidRDefault="00960BE9" w:rsidP="00960BE9">
      <w:pPr>
        <w:ind w:firstLine="720"/>
        <w:rPr>
          <w:rFonts w:ascii="GHEA Grapalat" w:hAnsi="GHEA Grapalat"/>
          <w:sz w:val="20"/>
          <w:szCs w:val="20"/>
          <w:highlight w:val="yellow"/>
          <w:lang w:val="af-ZA"/>
        </w:rPr>
      </w:pPr>
      <w:r w:rsidRPr="00051035">
        <w:rPr>
          <w:rFonts w:ascii="GHEA Grapalat" w:hAnsi="GHEA Grapalat"/>
          <w:sz w:val="20"/>
          <w:szCs w:val="20"/>
          <w:highlight w:val="yellow"/>
          <w:lang w:val="af-ZA"/>
        </w:rPr>
        <w:t>3) «</w:t>
      </w:r>
      <w:r w:rsidRPr="00051035">
        <w:rPr>
          <w:rFonts w:ascii="GHEA Grapalat" w:hAnsi="GHEA Grapalat" w:cs="Sylfaen"/>
          <w:sz w:val="20"/>
          <w:szCs w:val="20"/>
          <w:highlight w:val="yellow"/>
        </w:rPr>
        <w:t>չբացել</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մինչև</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հայտերի</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բացման</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նիստը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բառերը</w:t>
      </w:r>
      <w:r w:rsidRPr="00051035">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051035">
        <w:rPr>
          <w:rFonts w:ascii="GHEA Grapalat" w:hAnsi="GHEA Grapalat"/>
          <w:sz w:val="20"/>
          <w:szCs w:val="20"/>
          <w:highlight w:val="yellow"/>
          <w:lang w:val="af-ZA"/>
        </w:rPr>
        <w:t xml:space="preserve">4) </w:t>
      </w:r>
      <w:r w:rsidRPr="00051035">
        <w:rPr>
          <w:rFonts w:ascii="GHEA Grapalat" w:hAnsi="GHEA Grapalat"/>
          <w:sz w:val="20"/>
          <w:szCs w:val="20"/>
          <w:highlight w:val="yellow"/>
        </w:rPr>
        <w:t>մ</w:t>
      </w:r>
      <w:r w:rsidRPr="00051035">
        <w:rPr>
          <w:rFonts w:ascii="GHEA Grapalat" w:hAnsi="GHEA Grapalat" w:cs="Sylfaen"/>
          <w:sz w:val="20"/>
          <w:szCs w:val="20"/>
          <w:highlight w:val="yellow"/>
        </w:rPr>
        <w:t>ասնակցի</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անվանումը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անունը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գտնվելու</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վայրը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և</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հեռախոսահամարը</w:t>
      </w:r>
      <w:r w:rsidRPr="00051035">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051035" w:rsidRDefault="00051035">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647F1E" w:rsidRPr="00712340" w:rsidRDefault="00647F1E" w:rsidP="00647F1E">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C12550">
        <w:rPr>
          <w:rFonts w:ascii="GHEA Grapalat" w:hAnsi="GHEA Grapalat"/>
          <w:b/>
          <w:color w:val="000000"/>
          <w:lang w:val="hy-AM"/>
        </w:rPr>
        <w:t>ԳՀԾՁԲ-ՀՎԿԱԿ-2022-106</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647F1E" w:rsidRPr="00712340" w:rsidRDefault="00647F1E" w:rsidP="00647F1E">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064ADD" w:rsidRDefault="00B2572B" w:rsidP="00EF3662">
      <w:pPr>
        <w:pStyle w:val="31"/>
        <w:spacing w:line="240" w:lineRule="auto"/>
        <w:jc w:val="right"/>
        <w:rPr>
          <w:rFonts w:ascii="GHEA Grapalat" w:hAnsi="GHEA Grapalat" w:cs="Arial"/>
          <w:b/>
          <w:lang w:val="es-ES"/>
        </w:rPr>
      </w:pPr>
    </w:p>
    <w:p w:rsidR="00B2572B" w:rsidRPr="00064ADD" w:rsidRDefault="00B2572B" w:rsidP="00EF3662">
      <w:pPr>
        <w:jc w:val="center"/>
        <w:rPr>
          <w:rFonts w:ascii="GHEA Grapalat" w:hAnsi="GHEA Grapalat" w:cs="Sylfaen"/>
          <w:b/>
          <w:lang w:val="es-ES"/>
        </w:rPr>
      </w:pPr>
    </w:p>
    <w:p w:rsidR="00B2572B" w:rsidRPr="003B6898"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B689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գնաման հարցման</w:t>
      </w:r>
      <w:r w:rsidRPr="00064ADD">
        <w:rPr>
          <w:rFonts w:ascii="GHEA Grapalat" w:hAnsi="GHEA Grapalat" w:cs="Sylfaen"/>
          <w:color w:val="auto"/>
          <w:sz w:val="24"/>
          <w:szCs w:val="24"/>
          <w:lang w:val="es-ES"/>
        </w:rPr>
        <w:t xml:space="preserve"> </w:t>
      </w:r>
      <w:r w:rsidR="00B2572B" w:rsidRPr="00064ADD">
        <w:rPr>
          <w:rFonts w:ascii="GHEA Grapalat" w:hAnsi="GHEA Grapalat" w:cs="Sylfaen"/>
          <w:color w:val="auto"/>
          <w:sz w:val="24"/>
          <w:szCs w:val="24"/>
          <w:lang w:val="es-ES"/>
        </w:rPr>
        <w:t>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3B6898" w:rsidP="00EF3662">
      <w:pPr>
        <w:jc w:val="both"/>
        <w:rPr>
          <w:rFonts w:ascii="GHEA Grapalat" w:hAnsi="GHEA Grapalat"/>
          <w:sz w:val="22"/>
          <w:szCs w:val="22"/>
          <w:u w:val="single"/>
          <w:lang w:val="es-ES"/>
        </w:rPr>
      </w:pPr>
      <w:r w:rsidRPr="001F3811">
        <w:rPr>
          <w:rFonts w:ascii="GHEA Grapalat" w:hAnsi="GHEA Grapalat"/>
          <w:sz w:val="20"/>
          <w:szCs w:val="20"/>
          <w:lang w:val="hy-AM"/>
        </w:rPr>
        <w:t xml:space="preserve">ԱՆ «ՀՎԿ ԱԶԳԱՅԻՆ ԿԵՆՏՐՈՆ» </w:t>
      </w:r>
      <w:r w:rsidRPr="00CF151C">
        <w:rPr>
          <w:rFonts w:ascii="GHEA Grapalat" w:hAnsi="GHEA Grapalat"/>
          <w:sz w:val="20"/>
          <w:szCs w:val="20"/>
          <w:lang w:val="hy-AM"/>
        </w:rPr>
        <w:t>ՊՈԱԿ</w:t>
      </w:r>
      <w:r w:rsidRPr="00CF151C">
        <w:rPr>
          <w:rFonts w:ascii="GHEA Grapalat" w:hAnsi="GHEA Grapalat"/>
          <w:sz w:val="20"/>
          <w:szCs w:val="20"/>
          <w:lang w:val="es-ES"/>
        </w:rPr>
        <w:t>-</w:t>
      </w:r>
      <w:r w:rsidR="00B2572B" w:rsidRPr="00064ADD">
        <w:rPr>
          <w:rFonts w:ascii="GHEA Grapalat" w:hAnsi="GHEA Grapalat" w:cs="Sylfaen"/>
          <w:sz w:val="20"/>
          <w:szCs w:val="20"/>
          <w:lang w:val="es-ES"/>
        </w:rPr>
        <w:t>ի կողմից</w:t>
      </w:r>
      <w:r w:rsidR="00B2572B" w:rsidRPr="00064ADD">
        <w:rPr>
          <w:rFonts w:ascii="GHEA Grapalat" w:hAnsi="GHEA Grapalat"/>
          <w:sz w:val="22"/>
          <w:szCs w:val="22"/>
          <w:u w:val="single"/>
          <w:lang w:val="es-ES"/>
        </w:rPr>
        <w:t xml:space="preserve"> </w:t>
      </w:r>
      <w:r w:rsidRPr="00E33152">
        <w:rPr>
          <w:rFonts w:ascii="GHEA Grapalat" w:hAnsi="GHEA Grapalat"/>
          <w:b/>
          <w:color w:val="000000"/>
          <w:sz w:val="20"/>
          <w:szCs w:val="20"/>
          <w:lang w:val="hy-AM"/>
        </w:rPr>
        <w:t>«</w:t>
      </w:r>
      <w:r w:rsidR="00C12550">
        <w:rPr>
          <w:rFonts w:ascii="GHEA Grapalat" w:hAnsi="GHEA Grapalat"/>
          <w:b/>
          <w:color w:val="000000"/>
          <w:sz w:val="20"/>
          <w:szCs w:val="20"/>
          <w:lang w:val="hy-AM"/>
        </w:rPr>
        <w:t>ԳՀԾՁԲ-ՀՎԿԱԿ-2022-106</w:t>
      </w:r>
      <w:r w:rsidRPr="00E33152">
        <w:rPr>
          <w:rFonts w:ascii="GHEA Grapalat" w:hAnsi="GHEA Grapalat"/>
          <w:b/>
          <w:color w:val="000000"/>
          <w:sz w:val="20"/>
          <w:szCs w:val="20"/>
          <w:lang w:val="hy-AM"/>
        </w:rPr>
        <w:t>»</w:t>
      </w:r>
      <w:r>
        <w:rPr>
          <w:rFonts w:ascii="GHEA Grapalat" w:hAnsi="GHEA Grapalat"/>
          <w:b/>
          <w:color w:val="000000"/>
          <w:lang w:val="hy-AM"/>
        </w:rPr>
        <w:t xml:space="preserve"> </w:t>
      </w:r>
      <w:r w:rsidR="00B2572B" w:rsidRPr="00064ADD">
        <w:rPr>
          <w:rFonts w:ascii="GHEA Grapalat" w:hAnsi="GHEA Grapalat" w:cs="Sylfaen"/>
          <w:sz w:val="20"/>
          <w:szCs w:val="20"/>
          <w:lang w:val="es-ES"/>
        </w:rPr>
        <w:t>ծածկագրով հայտարարված</w:t>
      </w:r>
    </w:p>
    <w:p w:rsidR="00B2572B" w:rsidRPr="00064ADD" w:rsidRDefault="003B6898"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3B6898" w:rsidRPr="00E33152">
        <w:rPr>
          <w:rFonts w:ascii="GHEA Grapalat" w:hAnsi="GHEA Grapalat"/>
          <w:b/>
          <w:color w:val="000000"/>
          <w:sz w:val="20"/>
          <w:szCs w:val="20"/>
          <w:lang w:val="hy-AM"/>
        </w:rPr>
        <w:t>«</w:t>
      </w:r>
      <w:r w:rsidR="00C12550">
        <w:rPr>
          <w:rFonts w:ascii="GHEA Grapalat" w:hAnsi="GHEA Grapalat"/>
          <w:b/>
          <w:color w:val="000000"/>
          <w:sz w:val="20"/>
          <w:szCs w:val="20"/>
          <w:lang w:val="hy-AM"/>
        </w:rPr>
        <w:t>ԳՀԾՁԲ-ՀՎԿԱԿ-2022-106</w:t>
      </w:r>
      <w:r w:rsidR="003B6898" w:rsidRPr="00E33152">
        <w:rPr>
          <w:rFonts w:ascii="GHEA Grapalat" w:hAnsi="GHEA Grapalat"/>
          <w:b/>
          <w:color w:val="000000"/>
          <w:sz w:val="20"/>
          <w:szCs w:val="20"/>
          <w:lang w:val="hy-AM"/>
        </w:rPr>
        <w:t>»</w:t>
      </w:r>
      <w:r w:rsidR="003B6898">
        <w:rPr>
          <w:rFonts w:ascii="GHEA Grapalat" w:hAnsi="GHEA Grapalat"/>
          <w:b/>
          <w:color w:val="000000"/>
          <w:lang w:val="hy-AM"/>
        </w:rPr>
        <w:t xml:space="preserve"> </w:t>
      </w:r>
      <w:r w:rsidR="003B6898">
        <w:rPr>
          <w:rFonts w:ascii="GHEA Grapalat" w:hAnsi="GHEA Grapalat" w:cs="Arial"/>
          <w:sz w:val="20"/>
          <w:szCs w:val="20"/>
          <w:lang w:val="es-ES"/>
        </w:rPr>
        <w:t xml:space="preserve">ծածկագրով </w:t>
      </w:r>
      <w:r w:rsidR="003B6898">
        <w:rPr>
          <w:rFonts w:ascii="GHEA Grapalat" w:hAnsi="GHEA Grapalat" w:cs="Arial"/>
          <w:sz w:val="20"/>
          <w:szCs w:val="20"/>
          <w:lang w:val="hy-AM"/>
        </w:rPr>
        <w:t xml:space="preserve">գնանշման հարցման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3B6898" w:rsidRPr="00E33152">
        <w:rPr>
          <w:rFonts w:ascii="GHEA Grapalat" w:hAnsi="GHEA Grapalat"/>
          <w:b/>
          <w:color w:val="000000"/>
          <w:sz w:val="20"/>
          <w:szCs w:val="20"/>
          <w:lang w:val="hy-AM"/>
        </w:rPr>
        <w:t>«</w:t>
      </w:r>
      <w:r w:rsidR="00C12550">
        <w:rPr>
          <w:rFonts w:ascii="GHEA Grapalat" w:hAnsi="GHEA Grapalat"/>
          <w:b/>
          <w:color w:val="000000"/>
          <w:sz w:val="20"/>
          <w:szCs w:val="20"/>
          <w:lang w:val="hy-AM"/>
        </w:rPr>
        <w:t>ԳՀԾՁԲ-ՀՎԿԱԿ-2022-106</w:t>
      </w:r>
      <w:r w:rsidR="003B6898" w:rsidRPr="00E33152">
        <w:rPr>
          <w:rFonts w:ascii="GHEA Grapalat" w:hAnsi="GHEA Grapalat"/>
          <w:b/>
          <w:color w:val="000000"/>
          <w:sz w:val="20"/>
          <w:szCs w:val="20"/>
          <w:lang w:val="hy-AM"/>
        </w:rPr>
        <w:t>»</w:t>
      </w:r>
      <w:r w:rsidR="003B6898">
        <w:rPr>
          <w:rFonts w:ascii="GHEA Grapalat" w:hAnsi="GHEA Grapalat"/>
          <w:b/>
          <w:color w:val="000000"/>
          <w:lang w:val="hy-AM"/>
        </w:rPr>
        <w:t xml:space="preserve"> </w:t>
      </w:r>
      <w:r w:rsidR="006C3873" w:rsidRPr="00B864E3">
        <w:rPr>
          <w:rFonts w:ascii="GHEA Grapalat" w:hAnsi="GHEA Grapalat" w:cs="Arial"/>
          <w:sz w:val="20"/>
          <w:szCs w:val="20"/>
          <w:lang w:val="es-ES"/>
        </w:rPr>
        <w:t xml:space="preserve">ծածկագրով </w:t>
      </w:r>
      <w:r w:rsidR="003B6898">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2"/>
      </w:r>
      <w:r w:rsidRPr="00064ADD">
        <w:rPr>
          <w:rFonts w:ascii="GHEA Grapalat" w:hAnsi="GHEA Grapalat" w:cs="Arial"/>
          <w:sz w:val="20"/>
          <w:lang w:val="hy-AM"/>
        </w:rPr>
        <w:tab/>
      </w:r>
      <w:r w:rsidRPr="00064ADD">
        <w:rPr>
          <w:rFonts w:ascii="GHEA Grapalat" w:hAnsi="GHEA Grapalat" w:cs="Arial"/>
          <w:sz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A024C1" w:rsidRPr="00712340" w:rsidRDefault="00A024C1" w:rsidP="00A024C1">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C12550">
        <w:rPr>
          <w:rFonts w:ascii="GHEA Grapalat" w:hAnsi="GHEA Grapalat"/>
          <w:b/>
          <w:color w:val="000000"/>
          <w:lang w:val="hy-AM"/>
        </w:rPr>
        <w:t>ԳՀԾՁԲ-ՀՎԿԱԿ-2022-106</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A024C1" w:rsidRPr="00712340" w:rsidRDefault="00A024C1" w:rsidP="00A024C1">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A024C1"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A024C1">
        <w:rPr>
          <w:rFonts w:ascii="GHEA Grapalat" w:hAnsi="GHEA Grapalat" w:cs="Arial"/>
          <w:sz w:val="20"/>
          <w:szCs w:val="20"/>
          <w:lang w:val="es-ES"/>
        </w:rPr>
        <w:t xml:space="preserve">Ուսումնասիրելով </w:t>
      </w:r>
      <w:r w:rsidR="00A024C1" w:rsidRPr="00A024C1">
        <w:rPr>
          <w:rFonts w:ascii="GHEA Grapalat" w:hAnsi="GHEA Grapalat"/>
          <w:b/>
          <w:color w:val="000000"/>
          <w:sz w:val="20"/>
          <w:szCs w:val="20"/>
          <w:lang w:val="hy-AM"/>
        </w:rPr>
        <w:t>«</w:t>
      </w:r>
      <w:r w:rsidR="00C12550">
        <w:rPr>
          <w:rFonts w:ascii="GHEA Grapalat" w:hAnsi="GHEA Grapalat"/>
          <w:b/>
          <w:color w:val="000000"/>
          <w:sz w:val="20"/>
          <w:szCs w:val="20"/>
          <w:lang w:val="hy-AM"/>
        </w:rPr>
        <w:t>ԳՀԾՁԲ-ՀՎԿԱԿ-2022-106</w:t>
      </w:r>
      <w:r w:rsidR="00A024C1" w:rsidRPr="00A024C1">
        <w:rPr>
          <w:rFonts w:ascii="GHEA Grapalat" w:hAnsi="GHEA Grapalat"/>
          <w:b/>
          <w:color w:val="000000"/>
          <w:sz w:val="20"/>
          <w:szCs w:val="20"/>
          <w:lang w:val="hy-AM"/>
        </w:rPr>
        <w:t>»</w:t>
      </w:r>
      <w:r w:rsidR="00A024C1">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A024C1">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proofErr w:type="gramStart"/>
      <w:r w:rsidRPr="00064ADD">
        <w:rPr>
          <w:rFonts w:ascii="GHEA Grapalat" w:hAnsi="GHEA Grapalat" w:cs="Arial"/>
          <w:sz w:val="20"/>
          <w:szCs w:val="20"/>
          <w:lang w:val="es-ES"/>
        </w:rPr>
        <w:t>պայմանագիրը</w:t>
      </w:r>
      <w:proofErr w:type="gramEnd"/>
      <w:r w:rsidRPr="00064ADD">
        <w:rPr>
          <w:rFonts w:ascii="GHEA Grapalat" w:hAnsi="GHEA Grapalat" w:cs="Arial"/>
          <w:sz w:val="20"/>
          <w:szCs w:val="20"/>
          <w:lang w:val="es-ES"/>
        </w:rPr>
        <w:t xml:space="preserve">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0F5A68"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0F5A68"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F5A68"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0F5A68"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3"/>
      </w:r>
      <w:r w:rsidRPr="00064ADD">
        <w:rPr>
          <w:rFonts w:ascii="GHEA Grapalat" w:hAnsi="GHEA Grapalat"/>
          <w:sz w:val="20"/>
          <w:lang w:val="hy-AM"/>
        </w:rPr>
        <w:tab/>
      </w:r>
      <w:r w:rsidRPr="00064ADD">
        <w:rPr>
          <w:rFonts w:ascii="GHEA Grapalat" w:hAnsi="GHEA Grapalat"/>
          <w:sz w:val="20"/>
          <w:lang w:val="hy-AM"/>
        </w:rPr>
        <w:tab/>
        <w:t xml:space="preserve"> </w:t>
      </w:r>
    </w:p>
    <w:p w:rsidR="00B2572B" w:rsidRPr="00064ADD" w:rsidRDefault="00B2572B" w:rsidP="00EF3662">
      <w:pPr>
        <w:jc w:val="right"/>
        <w:rPr>
          <w:rFonts w:ascii="GHEA Grapalat" w:hAnsi="GHEA Grapalat"/>
          <w:sz w:val="20"/>
          <w:lang w:val="hy-AM"/>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C14A6A" w:rsidRPr="00712340" w:rsidRDefault="00C14A6A" w:rsidP="00C14A6A">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C12550">
        <w:rPr>
          <w:rFonts w:ascii="GHEA Grapalat" w:hAnsi="GHEA Grapalat"/>
          <w:b/>
          <w:color w:val="000000"/>
          <w:lang w:val="hy-AM"/>
        </w:rPr>
        <w:t>ԳՀԾՁԲ-ՀՎԿԱԿ-2022-106</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C14A6A" w:rsidRPr="00712340" w:rsidRDefault="00C14A6A" w:rsidP="00C14A6A">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7862B1" w:rsidRPr="00C14A6A"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3F524E"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3F524E" w:rsidRPr="00110BBE">
        <w:rPr>
          <w:rFonts w:ascii="GHEA Grapalat" w:hAnsi="GHEA Grapalat" w:cs="GHEA Grapalat"/>
          <w:b/>
          <w:sz w:val="20"/>
          <w:szCs w:val="20"/>
          <w:lang w:val="hy-AM"/>
        </w:rPr>
        <w:t>ԱՆ «ՀՎԿ ԱԶԳԱՅԻՆ ԿԵՆՏՐՈՆ» ՊՈԱԿ-ի</w:t>
      </w:r>
      <w:r w:rsidR="003F524E"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3F524E">
        <w:rPr>
          <w:rFonts w:ascii="GHEA Grapalat" w:hAnsi="GHEA Grapalat" w:cs="GHEA Grapalat"/>
          <w:sz w:val="20"/>
          <w:szCs w:val="20"/>
          <w:lang w:val="pt-BR"/>
        </w:rPr>
        <w:t xml:space="preserve">կազմակերպված` </w:t>
      </w:r>
      <w:r w:rsidR="00FE6FCE" w:rsidRPr="006F611F">
        <w:rPr>
          <w:rFonts w:ascii="GHEA Grapalat" w:hAnsi="GHEA Grapalat"/>
          <w:b/>
          <w:color w:val="000000"/>
          <w:sz w:val="20"/>
          <w:szCs w:val="20"/>
          <w:lang w:val="hy-AM"/>
        </w:rPr>
        <w:t>«</w:t>
      </w:r>
      <w:r w:rsidR="00C12550">
        <w:rPr>
          <w:rFonts w:ascii="GHEA Grapalat" w:hAnsi="GHEA Grapalat"/>
          <w:b/>
          <w:color w:val="000000"/>
          <w:sz w:val="20"/>
          <w:szCs w:val="20"/>
          <w:lang w:val="hy-AM"/>
        </w:rPr>
        <w:t>ԳՀԾՁԲ-ՀՎԿԱԿ-2022-106</w:t>
      </w:r>
      <w:r w:rsidR="00FE6FCE">
        <w:rPr>
          <w:rFonts w:ascii="GHEA Grapalat" w:hAnsi="GHEA Grapalat"/>
          <w:b/>
          <w:color w:val="000000"/>
          <w:sz w:val="20"/>
          <w:szCs w:val="20"/>
          <w:lang w:val="hy-AM"/>
        </w:rPr>
        <w:t>»</w:t>
      </w:r>
      <w:r w:rsidRPr="003F524E">
        <w:rPr>
          <w:rFonts w:ascii="GHEA Grapalat" w:hAnsi="GHEA Grapalat" w:cs="GHEA Grapalat"/>
          <w:sz w:val="20"/>
          <w:szCs w:val="20"/>
          <w:lang w:val="pt-BR"/>
        </w:rPr>
        <w:t xml:space="preserve"> 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B6D3B"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FB6D3B"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FB6D3B"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FB6D3B"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FB6D3B"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0F5A68"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F5A68"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0F5A68"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0F5A68"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0F5A68"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091EBC" w:rsidRPr="00064ADD" w:rsidRDefault="00631658" w:rsidP="00FB6D3B">
      <w:pPr>
        <w:pStyle w:val="31"/>
        <w:spacing w:line="240" w:lineRule="auto"/>
        <w:jc w:val="right"/>
        <w:rPr>
          <w:rFonts w:ascii="GHEA Grapalat" w:hAnsi="GHEA Grapalat" w:cs="Sylfaen"/>
          <w:vertAlign w:val="superscript"/>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FB6D3B" w:rsidRPr="00A71D81" w:rsidRDefault="00FB6D3B" w:rsidP="00FB6D3B">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C12550">
        <w:rPr>
          <w:rFonts w:ascii="GHEA Grapalat" w:hAnsi="GHEA Grapalat"/>
          <w:b/>
          <w:color w:val="000000"/>
          <w:lang w:val="hy-AM"/>
        </w:rPr>
        <w:t>ԳՀԾՁԲ-ՀՎԿԱԿ-2022-106</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FB6D3B" w:rsidRPr="00A71D81" w:rsidRDefault="00FB6D3B" w:rsidP="00FB6D3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FB6D3B" w:rsidRDefault="00FB6D3B" w:rsidP="00631658">
      <w:pPr>
        <w:jc w:val="center"/>
        <w:rPr>
          <w:rFonts w:ascii="GHEA Grapalat" w:hAnsi="GHEA Grapalat" w:cs="GHEA Grapalat"/>
          <w:b/>
          <w:sz w:val="18"/>
          <w:szCs w:val="18"/>
          <w:lang w:val="hy-AM"/>
        </w:rPr>
      </w:pP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42471C">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42471C" w:rsidRPr="00110BBE">
        <w:rPr>
          <w:rFonts w:ascii="GHEA Grapalat" w:hAnsi="GHEA Grapalat" w:cs="GHEA Grapalat"/>
          <w:b/>
          <w:sz w:val="20"/>
          <w:szCs w:val="20"/>
          <w:lang w:val="hy-AM"/>
        </w:rPr>
        <w:t>ԱՆ «ՀՎԿ ԱԶԳԱՅԻՆ ԿԵՆՏՐՈՆ» ՊՈԱԿ-ի</w:t>
      </w:r>
      <w:r w:rsidR="0042471C"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42471C" w:rsidRPr="006F611F">
        <w:rPr>
          <w:rFonts w:ascii="GHEA Grapalat" w:hAnsi="GHEA Grapalat"/>
          <w:b/>
          <w:color w:val="000000"/>
          <w:sz w:val="20"/>
          <w:szCs w:val="20"/>
          <w:lang w:val="hy-AM"/>
        </w:rPr>
        <w:t>«</w:t>
      </w:r>
      <w:r w:rsidR="00C12550">
        <w:rPr>
          <w:rFonts w:ascii="GHEA Grapalat" w:hAnsi="GHEA Grapalat"/>
          <w:b/>
          <w:color w:val="000000"/>
          <w:sz w:val="20"/>
          <w:szCs w:val="20"/>
          <w:lang w:val="hy-AM"/>
        </w:rPr>
        <w:t>ԳՀԾՁԲ-ՀՎԿԱԿ-2022-106</w:t>
      </w:r>
      <w:r w:rsidR="0042471C" w:rsidRPr="006F611F">
        <w:rPr>
          <w:rFonts w:ascii="GHEA Grapalat" w:hAnsi="GHEA Grapalat"/>
          <w:b/>
          <w:color w:val="000000"/>
          <w:sz w:val="20"/>
          <w:szCs w:val="20"/>
          <w:lang w:val="hy-AM"/>
        </w:rPr>
        <w:t xml:space="preserve">» </w:t>
      </w:r>
      <w:r w:rsidRPr="00064ADD">
        <w:rPr>
          <w:rFonts w:ascii="GHEA Grapalat" w:hAnsi="GHEA Grapalat" w:cs="GHEA Grapalat"/>
          <w:sz w:val="20"/>
          <w:szCs w:val="20"/>
          <w:lang w:val="pt-BR"/>
        </w:rPr>
        <w:t xml:space="preserve"> 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42471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42471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42471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42471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42471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0F5A68"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F5A68"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0F5A68"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0F5A68"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0F5A68"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6201C0" w:rsidRPr="00A71D81" w:rsidRDefault="006201C0" w:rsidP="006201C0">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C12550">
        <w:rPr>
          <w:rFonts w:ascii="GHEA Grapalat" w:hAnsi="GHEA Grapalat"/>
          <w:b/>
          <w:color w:val="000000"/>
          <w:lang w:val="hy-AM"/>
        </w:rPr>
        <w:t>ԳՀԾՁԲ-ՀՎԿԱԿ-2022-106</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6201C0" w:rsidRDefault="006201C0" w:rsidP="006201C0">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6201C0">
        <w:rPr>
          <w:rFonts w:ascii="GHEA Grapalat" w:hAnsi="GHEA Grapalat" w:cs="Sylfaen"/>
          <w:b/>
          <w:lang w:val="hy-AM"/>
        </w:rPr>
        <w:t>ԾԱՌԱՅՈԻԹՅՈՒՆՆԵՐԻ</w:t>
      </w:r>
      <w:r w:rsidRPr="00064ADD">
        <w:rPr>
          <w:rFonts w:ascii="GHEA Grapalat" w:hAnsi="GHEA Grapalat" w:cs="Sylfaen"/>
          <w:b/>
          <w:lang w:val="hy-AM"/>
        </w:rPr>
        <w:t xml:space="preserve"> 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875235" w:rsidP="007678FA">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Pr>
          <w:rFonts w:ascii="GHEA Grapalat" w:hAnsi="GHEA Grapalat"/>
          <w:sz w:val="20"/>
          <w:lang w:val="hy-AM"/>
        </w:rPr>
        <w:t>կազմակերպության</w:t>
      </w:r>
      <w:r w:rsidRPr="00064ADD">
        <w:rPr>
          <w:rFonts w:ascii="GHEA Grapalat" w:hAnsi="GHEA Grapalat" w:cs="Sylfaen"/>
          <w:sz w:val="20"/>
          <w:lang w:val="hy-AM"/>
        </w:rPr>
        <w:t xml:space="preserve">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932FDF" w:rsidRPr="00932FDF">
        <w:rPr>
          <w:rFonts w:ascii="GHEA Grapalat" w:hAnsi="GHEA Grapalat" w:cs="Sylfaen"/>
          <w:b/>
          <w:sz w:val="20"/>
          <w:szCs w:val="20"/>
          <w:lang w:val="hy-AM"/>
        </w:rPr>
        <w:t>օդափոխության</w:t>
      </w:r>
      <w:r w:rsidR="00932FDF" w:rsidRPr="00932FDF">
        <w:rPr>
          <w:rFonts w:ascii="GHEA Grapalat" w:hAnsi="GHEA Grapalat" w:cs="Sylfaen"/>
          <w:b/>
          <w:sz w:val="20"/>
          <w:szCs w:val="20"/>
          <w:lang w:val="af-ZA"/>
        </w:rPr>
        <w:t xml:space="preserve"> </w:t>
      </w:r>
      <w:r w:rsidR="00932FDF" w:rsidRPr="00932FDF">
        <w:rPr>
          <w:rFonts w:ascii="GHEA Grapalat" w:hAnsi="GHEA Grapalat" w:cs="Sylfaen"/>
          <w:b/>
          <w:sz w:val="20"/>
          <w:szCs w:val="20"/>
          <w:lang w:val="hy-AM"/>
        </w:rPr>
        <w:t>համակարգի</w:t>
      </w:r>
      <w:r w:rsidR="00932FDF" w:rsidRPr="00932FDF">
        <w:rPr>
          <w:rFonts w:ascii="GHEA Grapalat" w:hAnsi="GHEA Grapalat" w:cs="Sylfaen"/>
          <w:b/>
          <w:sz w:val="20"/>
          <w:szCs w:val="20"/>
          <w:lang w:val="af-ZA"/>
        </w:rPr>
        <w:t xml:space="preserve"> </w:t>
      </w:r>
      <w:r w:rsidR="00932FDF" w:rsidRPr="00932FDF">
        <w:rPr>
          <w:rFonts w:ascii="GHEA Grapalat" w:hAnsi="GHEA Grapalat" w:cs="Sylfaen"/>
          <w:b/>
          <w:sz w:val="20"/>
          <w:szCs w:val="20"/>
          <w:lang w:val="hy-AM"/>
        </w:rPr>
        <w:t>սպասարկման</w:t>
      </w:r>
      <w:r w:rsidR="00932FDF" w:rsidRPr="00932FDF">
        <w:rPr>
          <w:rFonts w:ascii="GHEA Grapalat" w:hAnsi="GHEA Grapalat" w:cs="Sylfaen"/>
          <w:b/>
          <w:sz w:val="20"/>
          <w:szCs w:val="20"/>
          <w:lang w:val="af-ZA"/>
        </w:rPr>
        <w:t xml:space="preserve"> </w:t>
      </w:r>
      <w:r w:rsidR="00932FDF" w:rsidRPr="00932FDF">
        <w:rPr>
          <w:rFonts w:ascii="GHEA Grapalat" w:hAnsi="GHEA Grapalat"/>
          <w:b/>
          <w:sz w:val="20"/>
          <w:szCs w:val="20"/>
          <w:lang w:val="af-ZA"/>
        </w:rPr>
        <w:t>ծառայության</w:t>
      </w:r>
      <w:r w:rsidRPr="00064ADD">
        <w:rPr>
          <w:rFonts w:ascii="GHEA Grapalat" w:hAnsi="GHEA Grapalat" w:cs="Sylfaen"/>
          <w:sz w:val="20"/>
          <w:lang w:val="hy-AM"/>
        </w:rPr>
        <w:t xml:space="preserve">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932FDF" w:rsidRPr="00064ADD" w:rsidRDefault="00932FDF"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846E1D" w:rsidRPr="00846E1D">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932FDF">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4"/>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932FDF">
        <w:rPr>
          <w:rFonts w:ascii="GHEA Grapalat" w:hAnsi="GHEA Grapalat"/>
          <w:sz w:val="20"/>
          <w:lang w:val="hy-AM"/>
        </w:rPr>
        <w:t>30</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8450EC">
        <w:rPr>
          <w:rFonts w:ascii="GHEA Grapalat" w:hAnsi="GHEA Grapalat"/>
          <w:sz w:val="20"/>
          <w:lang w:val="hy-AM"/>
        </w:rPr>
        <w:t>մ:</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8450EC">
        <w:rPr>
          <w:rFonts w:ascii="GHEA Grapalat" w:hAnsi="GHEA Grapalat" w:cs="Sylfaen"/>
          <w:sz w:val="20"/>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5"/>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1"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1"/>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8450EC" w:rsidRDefault="007678FA" w:rsidP="007678FA">
      <w:pPr>
        <w:ind w:firstLine="567"/>
        <w:jc w:val="both"/>
        <w:rPr>
          <w:rFonts w:ascii="GHEA Grapalat" w:hAnsi="GHEA Grapalat"/>
          <w:b/>
          <w:color w:val="FFFFFF"/>
          <w:sz w:val="20"/>
          <w:szCs w:val="20"/>
          <w:vertAlign w:val="superscript"/>
          <w:lang w:val="hy-AM" w:eastAsia="ru-RU"/>
        </w:rPr>
      </w:pPr>
      <w:r w:rsidRPr="008450EC">
        <w:rPr>
          <w:rFonts w:ascii="GHEA Grapalat" w:hAnsi="GHEA Grapalat"/>
          <w:b/>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8450EC">
        <w:rPr>
          <w:rFonts w:ascii="GHEA Grapalat" w:hAnsi="GHEA Grapalat"/>
          <w:b/>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8450EC">
        <w:rPr>
          <w:rFonts w:ascii="GHEA Grapalat" w:hAnsi="GHEA Grapalat"/>
          <w:b/>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8450EC">
        <w:rPr>
          <w:rFonts w:ascii="GHEA Grapalat" w:hAnsi="GHEA Grapalat"/>
          <w:b/>
          <w:sz w:val="20"/>
          <w:szCs w:val="20"/>
          <w:lang w:val="hy-AM" w:eastAsia="ru-RU"/>
        </w:rPr>
        <w:t>քսանհինգա</w:t>
      </w:r>
      <w:r w:rsidR="00CD31D5" w:rsidRPr="008450EC">
        <w:rPr>
          <w:rFonts w:ascii="GHEA Grapalat" w:hAnsi="GHEA Grapalat"/>
          <w:b/>
          <w:sz w:val="20"/>
          <w:szCs w:val="20"/>
          <w:lang w:val="hy-AM" w:eastAsia="ru-RU"/>
        </w:rPr>
        <w:t>պատիկը</w:t>
      </w:r>
      <w:r w:rsidRPr="008450EC">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8450EC">
        <w:rPr>
          <w:rFonts w:ascii="GHEA Grapalat" w:hAnsi="GHEA Grapalat"/>
          <w:b/>
          <w:sz w:val="20"/>
          <w:szCs w:val="20"/>
          <w:lang w:val="hy-AM" w:eastAsia="ru-RU"/>
        </w:rPr>
        <w:t xml:space="preserve">որակավորման և </w:t>
      </w:r>
      <w:r w:rsidRPr="008450EC">
        <w:rPr>
          <w:rFonts w:ascii="GHEA Grapalat" w:hAnsi="GHEA Grapalat"/>
          <w:b/>
          <w:sz w:val="20"/>
          <w:szCs w:val="20"/>
          <w:lang w:val="hy-AM" w:eastAsia="ru-RU"/>
        </w:rPr>
        <w:t>պայմանագրի ապահովում</w:t>
      </w:r>
      <w:r w:rsidR="00CD31D5" w:rsidRPr="008450EC">
        <w:rPr>
          <w:rFonts w:ascii="GHEA Grapalat" w:hAnsi="GHEA Grapalat"/>
          <w:b/>
          <w:sz w:val="20"/>
          <w:szCs w:val="20"/>
          <w:lang w:val="hy-AM" w:eastAsia="ru-RU"/>
        </w:rPr>
        <w:t>ներ</w:t>
      </w:r>
      <w:r w:rsidRPr="008450EC">
        <w:rPr>
          <w:rFonts w:ascii="GHEA Grapalat" w:hAnsi="GHEA Grapalat"/>
          <w:b/>
          <w:sz w:val="20"/>
          <w:szCs w:val="20"/>
          <w:lang w:val="hy-AM" w:eastAsia="ru-RU"/>
        </w:rPr>
        <w:t>ը</w:t>
      </w:r>
      <w:r w:rsidR="00B864E3" w:rsidRPr="008450EC">
        <w:rPr>
          <w:rFonts w:ascii="GHEA Grapalat" w:hAnsi="GHEA Grapalat"/>
          <w:b/>
          <w:sz w:val="20"/>
          <w:szCs w:val="20"/>
          <w:lang w:val="hy-AM" w:eastAsia="ru-RU"/>
        </w:rPr>
        <w:t xml:space="preserve"> </w:t>
      </w:r>
      <w:r w:rsidRPr="008450EC">
        <w:rPr>
          <w:rFonts w:ascii="GHEA Grapalat" w:hAnsi="GHEA Grapalat"/>
          <w:b/>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8450EC">
        <w:rPr>
          <w:rFonts w:ascii="GHEA Grapalat" w:hAnsi="GHEA Grapalat"/>
          <w:b/>
          <w:sz w:val="20"/>
          <w:szCs w:val="20"/>
          <w:lang w:val="hy-AM" w:eastAsia="ru-RU"/>
        </w:rPr>
        <w:t xml:space="preserve"> 1-ին ենթակետի «գ» և</w:t>
      </w:r>
      <w:r w:rsidRPr="008450EC">
        <w:rPr>
          <w:rFonts w:ascii="GHEA Grapalat" w:hAnsi="GHEA Grapalat"/>
          <w:b/>
          <w:sz w:val="20"/>
          <w:szCs w:val="20"/>
          <w:lang w:val="hy-AM" w:eastAsia="ru-RU"/>
        </w:rPr>
        <w:t xml:space="preserve"> 1</w:t>
      </w:r>
      <w:r w:rsidR="00CD31D5" w:rsidRPr="008450EC">
        <w:rPr>
          <w:rFonts w:ascii="GHEA Grapalat" w:hAnsi="GHEA Grapalat"/>
          <w:b/>
          <w:sz w:val="20"/>
          <w:szCs w:val="20"/>
          <w:lang w:val="hy-AM" w:eastAsia="ru-RU"/>
        </w:rPr>
        <w:t>7</w:t>
      </w:r>
      <w:r w:rsidRPr="008450EC">
        <w:rPr>
          <w:rFonts w:ascii="GHEA Grapalat" w:hAnsi="GHEA Grapalat"/>
          <w:b/>
          <w:sz w:val="20"/>
          <w:szCs w:val="20"/>
          <w:lang w:val="hy-AM" w:eastAsia="ru-RU"/>
        </w:rPr>
        <w:t>-րդ ենթակետի «բ» պարբերութ</w:t>
      </w:r>
      <w:r w:rsidR="005F6B8D" w:rsidRPr="008450EC">
        <w:rPr>
          <w:rFonts w:ascii="GHEA Grapalat" w:hAnsi="GHEA Grapalat"/>
          <w:b/>
          <w:sz w:val="20"/>
          <w:szCs w:val="20"/>
          <w:lang w:val="hy-AM" w:eastAsia="ru-RU"/>
        </w:rPr>
        <w:t>յունների</w:t>
      </w:r>
      <w:r w:rsidRPr="008450EC">
        <w:rPr>
          <w:rFonts w:ascii="GHEA Grapalat" w:hAnsi="GHEA Grapalat"/>
          <w:b/>
          <w:sz w:val="20"/>
          <w:szCs w:val="20"/>
          <w:lang w:val="hy-AM" w:eastAsia="ru-RU"/>
        </w:rPr>
        <w:t xml:space="preserve"> պահանջները: Ընդ որում, Կատարողը համաձայնագիրը կնքում, իսկ տուժանքի ձևով ներկայացված </w:t>
      </w:r>
      <w:r w:rsidR="00CD31D5" w:rsidRPr="008450EC">
        <w:rPr>
          <w:rFonts w:ascii="GHEA Grapalat" w:hAnsi="GHEA Grapalat"/>
          <w:b/>
          <w:sz w:val="20"/>
          <w:szCs w:val="20"/>
          <w:lang w:val="hy-AM" w:eastAsia="ru-RU"/>
        </w:rPr>
        <w:t xml:space="preserve">որակավորման և </w:t>
      </w:r>
      <w:r w:rsidRPr="008450EC">
        <w:rPr>
          <w:rFonts w:ascii="GHEA Grapalat" w:hAnsi="GHEA Grapalat"/>
          <w:b/>
          <w:sz w:val="20"/>
          <w:szCs w:val="20"/>
          <w:lang w:val="hy-AM" w:eastAsia="ru-RU"/>
        </w:rPr>
        <w:t>պայմանագրի ապահով</w:t>
      </w:r>
      <w:r w:rsidR="00CD31D5" w:rsidRPr="008450EC">
        <w:rPr>
          <w:rFonts w:ascii="GHEA Grapalat" w:hAnsi="GHEA Grapalat"/>
          <w:b/>
          <w:sz w:val="20"/>
          <w:szCs w:val="20"/>
          <w:lang w:val="hy-AM" w:eastAsia="ru-RU"/>
        </w:rPr>
        <w:t>ումների</w:t>
      </w:r>
      <w:r w:rsidRPr="008450EC">
        <w:rPr>
          <w:rFonts w:ascii="GHEA Grapalat" w:hAnsi="GHEA Grapalat"/>
          <w:b/>
          <w:sz w:val="20"/>
          <w:szCs w:val="20"/>
          <w:lang w:val="hy-AM" w:eastAsia="ru-RU"/>
        </w:rPr>
        <w:t xml:space="preserve"> փոխարինման դեպքում նաև նոր ապահովում</w:t>
      </w:r>
      <w:r w:rsidR="00CD31D5" w:rsidRPr="008450EC">
        <w:rPr>
          <w:rFonts w:ascii="GHEA Grapalat" w:hAnsi="GHEA Grapalat"/>
          <w:b/>
          <w:sz w:val="20"/>
          <w:szCs w:val="20"/>
          <w:lang w:val="hy-AM" w:eastAsia="ru-RU"/>
        </w:rPr>
        <w:t>ներ</w:t>
      </w:r>
      <w:r w:rsidRPr="008450EC">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8450EC">
        <w:rPr>
          <w:rFonts w:ascii="GHEA Grapalat" w:hAnsi="GHEA Grapalat"/>
          <w:b/>
          <w:sz w:val="20"/>
          <w:szCs w:val="20"/>
          <w:vertAlign w:val="superscript"/>
          <w:lang w:val="hy-AM" w:eastAsia="ru-RU"/>
        </w:rPr>
        <w:t>24</w:t>
      </w:r>
      <w:r w:rsidR="008D0F13" w:rsidRPr="008450EC">
        <w:rPr>
          <w:rStyle w:val="af6"/>
          <w:rFonts w:ascii="GHEA Grapalat" w:hAnsi="GHEA Grapalat"/>
          <w:b/>
          <w:color w:val="FFFFFF"/>
          <w:sz w:val="20"/>
          <w:szCs w:val="20"/>
          <w:lang w:val="hy-AM" w:eastAsia="ru-RU"/>
        </w:rPr>
        <w:footnoteReference w:customMarkFollows="1" w:id="6"/>
        <w:t>24</w:t>
      </w:r>
      <w:r w:rsidRPr="008450EC">
        <w:rPr>
          <w:rFonts w:ascii="GHEA Grapalat" w:hAnsi="GHEA Grapalat"/>
          <w:b/>
          <w:color w:val="FFFFFF"/>
          <w:sz w:val="20"/>
          <w:szCs w:val="20"/>
          <w:vertAlign w:val="superscript"/>
          <w:lang w:val="hy-AM" w:eastAsia="ru-RU"/>
        </w:rPr>
        <w:t>36</w:t>
      </w:r>
    </w:p>
    <w:p w:rsidR="007678FA" w:rsidRPr="00064ADD" w:rsidRDefault="007678FA" w:rsidP="007678FA">
      <w:pPr>
        <w:ind w:firstLine="567"/>
        <w:jc w:val="both"/>
        <w:rPr>
          <w:rFonts w:ascii="GHEA Grapalat" w:hAnsi="GHEA Grapalat"/>
          <w:sz w:val="20"/>
          <w:szCs w:val="20"/>
          <w:lang w:val="hy-AM" w:eastAsia="ru-RU"/>
        </w:rPr>
      </w:pPr>
      <w:r w:rsidRPr="00064ADD">
        <w:rPr>
          <w:rStyle w:val="af6"/>
          <w:rFonts w:ascii="GHEA Grapalat" w:hAnsi="GHEA Grapalat"/>
          <w:color w:val="FFFFFF"/>
          <w:sz w:val="20"/>
          <w:szCs w:val="20"/>
          <w:lang w:val="hy-AM" w:eastAsia="ru-RU"/>
        </w:rPr>
        <w:footnoteReference w:id="7"/>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Pr="008450EC" w:rsidRDefault="008450EC" w:rsidP="007678FA">
      <w:pPr>
        <w:jc w:val="center"/>
        <w:rPr>
          <w:rFonts w:ascii="GHEA Grapalat" w:hAnsi="GHEA Grapalat"/>
          <w:b/>
          <w:color w:val="FF0000"/>
          <w:sz w:val="36"/>
          <w:szCs w:val="36"/>
          <w:lang w:val="hy-AM"/>
        </w:rPr>
      </w:pPr>
      <w:r w:rsidRPr="008450EC">
        <w:rPr>
          <w:rFonts w:ascii="GHEA Grapalat" w:hAnsi="GHEA Grapalat"/>
          <w:b/>
          <w:color w:val="FF0000"/>
          <w:sz w:val="36"/>
          <w:szCs w:val="36"/>
          <w:lang w:val="hy-AM"/>
        </w:rPr>
        <w:t>ԿՑՎՈՒՄ Է</w:t>
      </w: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Pr="008450EC" w:rsidRDefault="008450EC" w:rsidP="007678FA">
      <w:pPr>
        <w:jc w:val="center"/>
        <w:rPr>
          <w:rFonts w:ascii="GHEA Grapalat" w:hAnsi="GHEA Grapalat"/>
          <w:sz w:val="20"/>
          <w:lang w:val="hy-AM"/>
        </w:rPr>
      </w:pPr>
    </w:p>
    <w:p w:rsidR="007678FA" w:rsidRPr="008450EC" w:rsidRDefault="007678FA" w:rsidP="007678FA">
      <w:pPr>
        <w:jc w:val="both"/>
        <w:rPr>
          <w:rFonts w:ascii="GHEA Grapalat" w:hAnsi="GHEA Grapalat"/>
          <w:sz w:val="20"/>
          <w:lang w:val="hy-AM"/>
        </w:rPr>
      </w:pPr>
      <w:r w:rsidRPr="008450EC">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875235" w:rsidRDefault="007678FA" w:rsidP="007678FA">
      <w:pPr>
        <w:jc w:val="both"/>
        <w:rPr>
          <w:rFonts w:ascii="GHEA Grapalat" w:hAnsi="GHEA Grapalat"/>
          <w:i/>
          <w:sz w:val="20"/>
          <w:lang w:val="hy-AM"/>
        </w:rPr>
      </w:pPr>
      <w:r w:rsidRPr="00875235">
        <w:rPr>
          <w:rFonts w:ascii="GHEA Grapalat" w:hAnsi="GHEA Grapalat"/>
          <w:i/>
          <w:sz w:val="20"/>
          <w:lang w:val="hy-AM"/>
        </w:rPr>
        <w:t xml:space="preserve">** </w:t>
      </w:r>
      <w:r w:rsidRPr="00064AD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875235" w:rsidRDefault="007678FA" w:rsidP="007678FA">
      <w:pPr>
        <w:jc w:val="both"/>
        <w:rPr>
          <w:rFonts w:ascii="GHEA Grapalat" w:hAnsi="GHEA Grapalat"/>
          <w:sz w:val="20"/>
          <w:lang w:val="hy-AM"/>
        </w:rPr>
      </w:pPr>
    </w:p>
    <w:p w:rsidR="007678FA" w:rsidRPr="00875235" w:rsidRDefault="007678FA" w:rsidP="007678FA">
      <w:pPr>
        <w:jc w:val="both"/>
        <w:rPr>
          <w:rFonts w:ascii="GHEA Grapalat" w:hAnsi="GHEA Grapalat"/>
          <w:sz w:val="20"/>
          <w:lang w:val="hy-AM"/>
        </w:rPr>
      </w:pPr>
    </w:p>
    <w:p w:rsidR="007678FA" w:rsidRPr="00875235" w:rsidRDefault="007678FA"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jc w:val="right"/>
        <w:rPr>
          <w:rFonts w:ascii="GHEA Grapalat" w:hAnsi="GHEA Grapalat"/>
          <w:sz w:val="20"/>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0F5A68" w:rsidTr="00E53C12">
        <w:trPr>
          <w:tblCellSpacing w:w="7" w:type="dxa"/>
          <w:jc w:val="center"/>
        </w:trPr>
        <w:tc>
          <w:tcPr>
            <w:tcW w:w="0" w:type="auto"/>
            <w:vAlign w:val="center"/>
          </w:tcPr>
          <w:p w:rsidR="007678FA" w:rsidRPr="00064ADD" w:rsidRDefault="00B70F43" w:rsidP="00E53C12">
            <w:pPr>
              <w:jc w:val="center"/>
              <w:rPr>
                <w:rFonts w:ascii="GHEA Grapalat" w:hAnsi="GHEA Grapalat"/>
                <w:iCs/>
                <w:color w:val="000000"/>
                <w:sz w:val="21"/>
                <w:szCs w:val="21"/>
                <w:lang w:val="pt-BR"/>
              </w:rPr>
            </w:pPr>
            <w:r w:rsidRPr="00B70F43">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gramStart"/>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roofErr w:type="gramEnd"/>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2550" w:rsidRDefault="00C12550">
      <w:r>
        <w:separator/>
      </w:r>
    </w:p>
  </w:endnote>
  <w:endnote w:type="continuationSeparator" w:id="0">
    <w:p w:rsidR="00C12550" w:rsidRDefault="00C125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2550" w:rsidRDefault="00C12550">
      <w:r>
        <w:separator/>
      </w:r>
    </w:p>
  </w:footnote>
  <w:footnote w:type="continuationSeparator" w:id="0">
    <w:p w:rsidR="00C12550" w:rsidRDefault="00C12550">
      <w:r>
        <w:continuationSeparator/>
      </w:r>
    </w:p>
  </w:footnote>
  <w:footnote w:id="1">
    <w:p w:rsidR="00C12550" w:rsidRPr="00EC2CDE" w:rsidRDefault="00C12550"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rsidR="00C12550" w:rsidRPr="0039302D" w:rsidRDefault="00C12550" w:rsidP="0039302D">
      <w:pPr>
        <w:pStyle w:val="af2"/>
        <w:rPr>
          <w:rFonts w:ascii="GHEA Grapalat" w:hAnsi="GHEA Grapalat"/>
          <w:i/>
          <w:lang w:val="hy-AM"/>
        </w:rPr>
      </w:pPr>
    </w:p>
    <w:p w:rsidR="00C12550" w:rsidRPr="0039302D" w:rsidRDefault="00C12550" w:rsidP="0039302D">
      <w:pPr>
        <w:pStyle w:val="31"/>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rsidR="00C12550" w:rsidRPr="0039302D" w:rsidRDefault="00C12550" w:rsidP="0039302D">
      <w:pPr>
        <w:pStyle w:val="31"/>
        <w:spacing w:line="240" w:lineRule="auto"/>
        <w:ind w:left="142" w:firstLine="0"/>
        <w:rPr>
          <w:rFonts w:ascii="GHEA Grapalat" w:hAnsi="GHEA Grapalat"/>
          <w:i/>
          <w:lang w:val="hy-AM" w:eastAsia="ru-RU"/>
        </w:rPr>
      </w:pPr>
    </w:p>
    <w:p w:rsidR="00C12550" w:rsidRPr="0039302D" w:rsidRDefault="00C12550" w:rsidP="0039302D">
      <w:pPr>
        <w:pStyle w:val="31"/>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rsidR="00C12550" w:rsidRPr="0039302D" w:rsidRDefault="00C12550" w:rsidP="0039302D">
      <w:pPr>
        <w:pStyle w:val="af2"/>
        <w:rPr>
          <w:rFonts w:ascii="GHEA Grapalat" w:hAnsi="GHEA Grapalat"/>
          <w:i/>
          <w:lang w:val="hy-AM"/>
        </w:rPr>
      </w:pPr>
    </w:p>
    <w:p w:rsidR="00C12550" w:rsidRPr="0039302D" w:rsidRDefault="00C12550" w:rsidP="0039302D">
      <w:pPr>
        <w:pStyle w:val="af2"/>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rsidR="00C12550" w:rsidRPr="0039302D" w:rsidRDefault="00C12550" w:rsidP="0039302D">
      <w:pPr>
        <w:pStyle w:val="af2"/>
        <w:rPr>
          <w:rFonts w:ascii="GHEA Grapalat" w:hAnsi="GHEA Grapalat"/>
          <w:i/>
          <w:lang w:val="hy-AM"/>
        </w:rPr>
      </w:pPr>
    </w:p>
    <w:p w:rsidR="00C12550" w:rsidRPr="0039302D" w:rsidRDefault="00C12550" w:rsidP="0039302D">
      <w:pPr>
        <w:pStyle w:val="af2"/>
        <w:rPr>
          <w:rFonts w:ascii="GHEA Grapalat" w:hAnsi="GHEA Grapalat"/>
          <w:i/>
          <w:lang w:val="af-ZA"/>
        </w:rPr>
      </w:pPr>
      <w:r w:rsidRPr="0039302D">
        <w:rPr>
          <w:rFonts w:ascii="GHEA Grapalat" w:hAnsi="GHEA Grapalat"/>
          <w:i/>
          <w:lang w:val="hy-AM"/>
        </w:rPr>
        <w:t xml:space="preserve"> </w:t>
      </w: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Default="00C12550" w:rsidP="00CE3A99">
      <w:pPr>
        <w:jc w:val="both"/>
        <w:rPr>
          <w:rFonts w:ascii="GHEA Grapalat" w:hAnsi="GHEA Grapalat"/>
          <w:i/>
          <w:sz w:val="16"/>
          <w:szCs w:val="16"/>
          <w:lang w:val="hy-AM" w:eastAsia="ru-RU"/>
        </w:rPr>
      </w:pPr>
    </w:p>
    <w:p w:rsidR="00C12550" w:rsidRPr="00712340" w:rsidRDefault="00C12550"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C12550" w:rsidRPr="00712340" w:rsidRDefault="00C12550" w:rsidP="008F6325">
      <w:pPr>
        <w:pStyle w:val="31"/>
        <w:spacing w:line="240" w:lineRule="auto"/>
        <w:jc w:val="right"/>
        <w:rPr>
          <w:rFonts w:ascii="GHEA Grapalat" w:hAnsi="GHEA Grapalat" w:cs="Arial"/>
          <w:b/>
          <w:lang w:val="es-ES"/>
        </w:rPr>
      </w:pPr>
      <w:r w:rsidRPr="00E33152">
        <w:rPr>
          <w:rFonts w:ascii="GHEA Grapalat" w:hAnsi="GHEA Grapalat"/>
          <w:b/>
          <w:color w:val="000000"/>
          <w:lang w:val="hy-AM"/>
        </w:rPr>
        <w:t>«</w:t>
      </w:r>
      <w:r>
        <w:rPr>
          <w:rFonts w:ascii="GHEA Grapalat" w:hAnsi="GHEA Grapalat"/>
          <w:b/>
          <w:color w:val="000000"/>
          <w:lang w:val="hy-AM"/>
        </w:rPr>
        <w:t>ԳՀԾՁԲ-ՀՎԿԱԿ-2022-106</w:t>
      </w:r>
      <w:r w:rsidRPr="00E33152">
        <w:rPr>
          <w:rFonts w:ascii="GHEA Grapalat" w:hAnsi="GHEA Grapalat"/>
          <w:b/>
          <w:color w:val="000000"/>
          <w:lang w:val="hy-AM"/>
        </w:rPr>
        <w:t>»</w:t>
      </w:r>
      <w:r w:rsidRPr="00712340">
        <w:rPr>
          <w:rFonts w:ascii="GHEA Grapalat" w:hAnsi="GHEA Grapalat"/>
          <w:b/>
          <w:lang w:val="es-ES"/>
        </w:rPr>
        <w:t xml:space="preserve">  </w:t>
      </w:r>
      <w:r w:rsidRPr="00712340">
        <w:rPr>
          <w:rFonts w:ascii="GHEA Grapalat" w:hAnsi="GHEA Grapalat" w:cs="Sylfaen"/>
          <w:b/>
          <w:lang w:val="es-ES"/>
        </w:rPr>
        <w:t>ծածկագրով</w:t>
      </w:r>
    </w:p>
    <w:p w:rsidR="00C12550" w:rsidRDefault="00C12550" w:rsidP="008F6325">
      <w:pPr>
        <w:pStyle w:val="31"/>
        <w:spacing w:line="240" w:lineRule="auto"/>
        <w:jc w:val="right"/>
        <w:rPr>
          <w:rFonts w:ascii="GHEA Grapalat" w:hAnsi="GHEA Grapalat" w:cs="Sylfaen"/>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C12550" w:rsidRDefault="00C12550" w:rsidP="008F6325">
      <w:pPr>
        <w:pStyle w:val="31"/>
        <w:spacing w:line="240" w:lineRule="auto"/>
        <w:jc w:val="right"/>
        <w:rPr>
          <w:rFonts w:ascii="GHEA Grapalat" w:hAnsi="GHEA Grapalat" w:cs="Sylfaen"/>
          <w:b/>
          <w:lang w:val="es-ES"/>
        </w:rPr>
      </w:pPr>
    </w:p>
    <w:p w:rsidR="00C12550" w:rsidRPr="00FA6936" w:rsidRDefault="00C12550"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rsidR="00C12550" w:rsidRPr="00A66FC2" w:rsidRDefault="00C12550"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C12550" w:rsidRPr="00FD1EE4" w:rsidRDefault="00C12550"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C12550" w:rsidRPr="00FD1EE4" w:rsidRDefault="00C125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12550" w:rsidRPr="00FD1EE4" w:rsidTr="00DD4B8A">
        <w:tc>
          <w:tcPr>
            <w:tcW w:w="2836"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6"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6"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6"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6" w:type="dxa"/>
            <w:shd w:val="clear" w:color="auto" w:fill="D9E2F3"/>
            <w:vAlign w:val="center"/>
          </w:tcPr>
          <w:p w:rsidR="00C12550" w:rsidRPr="00FD1EE4" w:rsidRDefault="00C12550"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6" w:type="dxa"/>
            <w:shd w:val="clear" w:color="auto" w:fill="D9E2F3"/>
            <w:vAlign w:val="center"/>
          </w:tcPr>
          <w:p w:rsidR="00C12550" w:rsidRPr="00FD1EE4" w:rsidRDefault="00C12550"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6" w:type="dxa"/>
            <w:shd w:val="clear" w:color="auto" w:fill="D9E2F3"/>
            <w:vAlign w:val="center"/>
          </w:tcPr>
          <w:p w:rsidR="00C12550" w:rsidRPr="00FD1EE4" w:rsidRDefault="00C12550"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bl>
    <w:p w:rsidR="00C12550" w:rsidRPr="00FD1EE4" w:rsidRDefault="00C125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12550" w:rsidRPr="00FD1EE4" w:rsidTr="00DD4B8A">
        <w:tc>
          <w:tcPr>
            <w:tcW w:w="2835"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5"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bl>
    <w:p w:rsidR="00C12550" w:rsidRPr="00FD1EE4" w:rsidRDefault="00C125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12550" w:rsidRPr="00FD1EE4" w:rsidTr="00DD4B8A">
        <w:tc>
          <w:tcPr>
            <w:tcW w:w="2835"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5"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5"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bl>
    <w:p w:rsidR="00C12550" w:rsidRPr="00FD1EE4" w:rsidRDefault="00C12550" w:rsidP="008F6325">
      <w:pPr>
        <w:rPr>
          <w:rFonts w:ascii="GHEA Grapalat" w:eastAsia="GHEA Grapalat" w:hAnsi="GHEA Grapalat" w:cs="GHEA Grapalat"/>
        </w:rPr>
      </w:pPr>
    </w:p>
    <w:p w:rsidR="00C12550" w:rsidRPr="00FD1EE4" w:rsidRDefault="00C12550" w:rsidP="00A024C1">
      <w:pPr>
        <w:rPr>
          <w:rFonts w:ascii="GHEA Grapalat" w:eastAsia="GHEA Grapalat" w:hAnsi="GHEA Grapalat" w:cs="GHEA Grapalat"/>
          <w:color w:val="000000"/>
        </w:rPr>
      </w:pPr>
      <w:r w:rsidRPr="00FD1EE4">
        <w:rPr>
          <w:rFonts w:ascii="GHEA Grapalat" w:hAnsi="GHEA Grapalat"/>
        </w:rPr>
        <w:br w:type="page"/>
      </w: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C12550" w:rsidRPr="00FD1EE4" w:rsidRDefault="00C125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12550" w:rsidRPr="00FD1EE4" w:rsidTr="00DD4B8A">
        <w:tc>
          <w:tcPr>
            <w:tcW w:w="2835"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5"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bl>
    <w:p w:rsidR="00C12550" w:rsidRPr="00FD1EE4" w:rsidRDefault="00C125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12550" w:rsidRPr="00FD1EE4" w:rsidTr="00DD4B8A">
        <w:tc>
          <w:tcPr>
            <w:tcW w:w="2835"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5"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5"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5"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5"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5"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5"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bl>
    <w:p w:rsidR="00C12550" w:rsidRPr="00574FF7" w:rsidRDefault="00C125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12550" w:rsidRPr="00FD1EE4" w:rsidTr="00DD4B8A">
        <w:tc>
          <w:tcPr>
            <w:tcW w:w="2836"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6" w:type="dxa"/>
            <w:shd w:val="clear" w:color="auto" w:fill="D9E2F3"/>
            <w:vAlign w:val="center"/>
          </w:tcPr>
          <w:p w:rsidR="00C12550" w:rsidRPr="00FD1EE4" w:rsidRDefault="00C12550"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C12550" w:rsidRPr="00FD1EE4" w:rsidRDefault="00C12550"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C12550" w:rsidRPr="00FD1EE4" w:rsidRDefault="00C12550"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C12550" w:rsidRPr="00FD1EE4" w:rsidRDefault="00C12550"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12550" w:rsidRPr="00FD1EE4" w:rsidRDefault="00C12550"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C12550" w:rsidRPr="00FD1EE4" w:rsidRDefault="00C125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C12550" w:rsidRPr="00FD1EE4" w:rsidRDefault="00C125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C12550" w:rsidRPr="00FD1EE4" w:rsidRDefault="00C125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C12550" w:rsidRPr="00FD1EE4" w:rsidRDefault="00C125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C12550" w:rsidRPr="00FD1EE4" w:rsidRDefault="00C12550" w:rsidP="008F6325">
      <w:pPr>
        <w:rPr>
          <w:rFonts w:ascii="GHEA Grapalat" w:eastAsia="GHEA Grapalat" w:hAnsi="GHEA Grapalat" w:cs="GHEA Grapalat"/>
          <w:b/>
        </w:rPr>
      </w:pPr>
      <w:r w:rsidRPr="00FD1EE4">
        <w:rPr>
          <w:rFonts w:ascii="GHEA Grapalat" w:hAnsi="GHEA Grapalat"/>
        </w:rPr>
        <w:br w:type="page"/>
      </w:r>
    </w:p>
    <w:p w:rsidR="00C12550" w:rsidRPr="00FD1EE4" w:rsidRDefault="00C12550"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C12550" w:rsidRPr="00FD1EE4" w:rsidRDefault="00C125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12550" w:rsidRPr="00FD1EE4" w:rsidTr="00DD4B8A">
        <w:tc>
          <w:tcPr>
            <w:tcW w:w="2836"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6"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6"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6"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6"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6"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C12550" w:rsidRPr="00FD1EE4" w:rsidRDefault="00C12550" w:rsidP="008F6325">
            <w:pPr>
              <w:spacing w:before="240" w:after="240"/>
              <w:rPr>
                <w:rFonts w:ascii="GHEA Grapalat" w:eastAsia="GHEA Grapalat" w:hAnsi="GHEA Grapalat" w:cs="GHEA Grapalat"/>
              </w:rPr>
            </w:pPr>
          </w:p>
        </w:tc>
      </w:tr>
    </w:tbl>
    <w:p w:rsidR="00C12550" w:rsidRPr="00FD1EE4" w:rsidRDefault="00C125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C12550" w:rsidRPr="00FD1EE4" w:rsidRDefault="00C12550" w:rsidP="008F6325">
            <w:pPr>
              <w:spacing w:before="240" w:after="240"/>
              <w:rPr>
                <w:rFonts w:ascii="GHEA Grapalat" w:eastAsia="GHEA Grapalat" w:hAnsi="GHEA Grapalat" w:cs="GHEA Grapalat"/>
              </w:rPr>
            </w:pPr>
          </w:p>
        </w:tc>
      </w:tr>
    </w:tbl>
    <w:p w:rsidR="00C12550" w:rsidRPr="00FD1EE4" w:rsidRDefault="00C125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C12550" w:rsidRPr="00FD1EE4" w:rsidRDefault="00C12550" w:rsidP="008F6325">
            <w:pPr>
              <w:spacing w:before="240" w:after="240"/>
              <w:rPr>
                <w:rFonts w:ascii="GHEA Grapalat" w:eastAsia="GHEA Grapalat" w:hAnsi="GHEA Grapalat" w:cs="GHEA Grapalat"/>
              </w:rPr>
            </w:pPr>
          </w:p>
        </w:tc>
      </w:tr>
    </w:tbl>
    <w:p w:rsidR="00C12550" w:rsidRPr="00FD1EE4" w:rsidRDefault="00C125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C12550" w:rsidRPr="00FD1EE4" w:rsidRDefault="00C12550" w:rsidP="008F6325">
            <w:pPr>
              <w:spacing w:before="240" w:after="240"/>
              <w:rPr>
                <w:rFonts w:ascii="GHEA Grapalat" w:eastAsia="GHEA Grapalat" w:hAnsi="GHEA Grapalat" w:cs="GHEA Grapalat"/>
              </w:rPr>
            </w:pPr>
          </w:p>
        </w:tc>
      </w:tr>
    </w:tbl>
    <w:p w:rsidR="00C12550" w:rsidRPr="00FD1EE4" w:rsidRDefault="00C12550"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12550" w:rsidRPr="00FD1EE4" w:rsidTr="00DD4B8A">
        <w:trPr>
          <w:trHeight w:val="924"/>
        </w:trPr>
        <w:tc>
          <w:tcPr>
            <w:tcW w:w="9016" w:type="dxa"/>
            <w:gridSpan w:val="2"/>
            <w:vAlign w:val="center"/>
          </w:tcPr>
          <w:p w:rsidR="00C12550" w:rsidRPr="00FD1EE4" w:rsidRDefault="00C125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12550" w:rsidRPr="00FD1EE4" w:rsidTr="00DD4B8A">
        <w:trPr>
          <w:trHeight w:val="684"/>
        </w:trPr>
        <w:tc>
          <w:tcPr>
            <w:tcW w:w="4508"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rPr>
          <w:trHeight w:val="1282"/>
        </w:trPr>
        <w:tc>
          <w:tcPr>
            <w:tcW w:w="4508"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C12550" w:rsidRPr="00FD1EE4" w:rsidRDefault="00C125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C12550" w:rsidRPr="00FD1EE4" w:rsidRDefault="00C125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C12550" w:rsidRPr="00FD1EE4" w:rsidTr="00DD4B8A">
        <w:tc>
          <w:tcPr>
            <w:tcW w:w="9016" w:type="dxa"/>
            <w:gridSpan w:val="2"/>
            <w:vAlign w:val="center"/>
          </w:tcPr>
          <w:p w:rsidR="00C12550" w:rsidRPr="00FD1EE4" w:rsidRDefault="00C125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12550" w:rsidRPr="00FD1EE4" w:rsidTr="00DD4B8A">
        <w:tc>
          <w:tcPr>
            <w:tcW w:w="9016" w:type="dxa"/>
            <w:gridSpan w:val="2"/>
            <w:vAlign w:val="center"/>
          </w:tcPr>
          <w:p w:rsidR="00C12550" w:rsidRPr="00FD1EE4" w:rsidRDefault="00C125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C12550" w:rsidRPr="00FD1EE4" w:rsidRDefault="00C125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12550" w:rsidRPr="00FD1EE4" w:rsidTr="00DD4B8A">
        <w:trPr>
          <w:trHeight w:val="924"/>
        </w:trPr>
        <w:tc>
          <w:tcPr>
            <w:tcW w:w="9016" w:type="dxa"/>
            <w:gridSpan w:val="2"/>
            <w:vAlign w:val="center"/>
          </w:tcPr>
          <w:p w:rsidR="00C12550" w:rsidRPr="00FD1EE4" w:rsidRDefault="00C125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12550" w:rsidRPr="00FD1EE4" w:rsidTr="00DD4B8A">
        <w:trPr>
          <w:trHeight w:val="684"/>
        </w:trPr>
        <w:tc>
          <w:tcPr>
            <w:tcW w:w="4508"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rPr>
          <w:trHeight w:val="1282"/>
        </w:trPr>
        <w:tc>
          <w:tcPr>
            <w:tcW w:w="4508"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C12550" w:rsidRPr="00FD1EE4" w:rsidRDefault="00C125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C12550" w:rsidRPr="00FD1EE4" w:rsidRDefault="00C125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C12550" w:rsidRPr="00FD1EE4" w:rsidTr="00DD4B8A">
        <w:tc>
          <w:tcPr>
            <w:tcW w:w="9016" w:type="dxa"/>
            <w:gridSpan w:val="2"/>
            <w:vAlign w:val="center"/>
          </w:tcPr>
          <w:p w:rsidR="00C12550" w:rsidRPr="00FD1EE4" w:rsidRDefault="00C125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C12550" w:rsidRPr="00FD1EE4" w:rsidTr="00DD4B8A">
        <w:tc>
          <w:tcPr>
            <w:tcW w:w="9016" w:type="dxa"/>
            <w:gridSpan w:val="2"/>
            <w:vAlign w:val="center"/>
          </w:tcPr>
          <w:p w:rsidR="00C12550" w:rsidRPr="00FD1EE4" w:rsidRDefault="00C125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12550" w:rsidRPr="00FD1EE4" w:rsidTr="00DD4B8A">
        <w:tc>
          <w:tcPr>
            <w:tcW w:w="9016" w:type="dxa"/>
            <w:gridSpan w:val="2"/>
            <w:vAlign w:val="center"/>
          </w:tcPr>
          <w:p w:rsidR="00C12550" w:rsidRPr="00FD1EE4" w:rsidRDefault="00C125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C12550" w:rsidRPr="00FD1EE4" w:rsidTr="00DD4B8A">
        <w:tc>
          <w:tcPr>
            <w:tcW w:w="9016" w:type="dxa"/>
            <w:gridSpan w:val="2"/>
            <w:vAlign w:val="center"/>
          </w:tcPr>
          <w:p w:rsidR="00C12550" w:rsidRPr="00FD1EE4" w:rsidRDefault="00C125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C12550" w:rsidRPr="00FD1EE4" w:rsidRDefault="00C125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C12550" w:rsidRPr="00FD1EE4" w:rsidRDefault="00C12550"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C12550" w:rsidRPr="00FD1EE4" w:rsidRDefault="00C125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C12550" w:rsidRPr="00FD1EE4" w:rsidRDefault="00C125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7"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bl>
    <w:p w:rsidR="00C12550" w:rsidRPr="00FD1EE4" w:rsidRDefault="00C12550"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12550" w:rsidRPr="00FD1EE4" w:rsidRDefault="00C12550"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C12550" w:rsidRPr="00FD1EE4" w:rsidRDefault="00C125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12550" w:rsidRPr="00FD1EE4" w:rsidTr="00DD4B8A">
        <w:tc>
          <w:tcPr>
            <w:tcW w:w="2835"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5"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5"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5"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5"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5"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5"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bl>
    <w:p w:rsidR="00C12550" w:rsidRPr="00FD1EE4" w:rsidRDefault="00C125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12550" w:rsidRPr="00FD1EE4" w:rsidTr="00DD4B8A">
        <w:trPr>
          <w:trHeight w:val="853"/>
        </w:trPr>
        <w:tc>
          <w:tcPr>
            <w:tcW w:w="2835" w:type="dxa"/>
            <w:vMerge w:val="restart"/>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rPr>
          <w:trHeight w:val="850"/>
        </w:trPr>
        <w:tc>
          <w:tcPr>
            <w:tcW w:w="2835" w:type="dxa"/>
            <w:vMerge/>
            <w:shd w:val="clear" w:color="auto" w:fill="D9E2F3"/>
            <w:vAlign w:val="center"/>
          </w:tcPr>
          <w:p w:rsidR="00C12550" w:rsidRPr="00FD1EE4" w:rsidRDefault="00C12550"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rPr>
          <w:trHeight w:val="850"/>
        </w:trPr>
        <w:tc>
          <w:tcPr>
            <w:tcW w:w="2835" w:type="dxa"/>
            <w:vMerge/>
            <w:shd w:val="clear" w:color="auto" w:fill="D9E2F3"/>
            <w:vAlign w:val="center"/>
          </w:tcPr>
          <w:p w:rsidR="00C12550" w:rsidRPr="00FD1EE4" w:rsidRDefault="00C12550"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rPr>
          <w:trHeight w:val="850"/>
        </w:trPr>
        <w:tc>
          <w:tcPr>
            <w:tcW w:w="2835" w:type="dxa"/>
            <w:vMerge/>
            <w:shd w:val="clear" w:color="auto" w:fill="D9E2F3"/>
            <w:vAlign w:val="center"/>
          </w:tcPr>
          <w:p w:rsidR="00C12550" w:rsidRPr="00FD1EE4" w:rsidRDefault="00C12550"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rPr>
          <w:trHeight w:val="850"/>
        </w:trPr>
        <w:tc>
          <w:tcPr>
            <w:tcW w:w="2835" w:type="dxa"/>
            <w:vMerge/>
            <w:shd w:val="clear" w:color="auto" w:fill="D9E2F3"/>
            <w:vAlign w:val="center"/>
          </w:tcPr>
          <w:p w:rsidR="00C12550" w:rsidRPr="00FD1EE4" w:rsidRDefault="00C12550"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12550" w:rsidRPr="00FD1EE4" w:rsidRDefault="00C12550" w:rsidP="008F6325">
            <w:pPr>
              <w:spacing w:before="240" w:after="240"/>
              <w:rPr>
                <w:rFonts w:ascii="GHEA Grapalat" w:eastAsia="GHEA Grapalat" w:hAnsi="GHEA Grapalat" w:cs="GHEA Grapalat"/>
              </w:rPr>
            </w:pPr>
          </w:p>
        </w:tc>
      </w:tr>
    </w:tbl>
    <w:p w:rsidR="00C12550" w:rsidRDefault="00C125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12550" w:rsidRPr="00FD1EE4" w:rsidTr="00DD4B8A">
        <w:tc>
          <w:tcPr>
            <w:tcW w:w="2835"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r w:rsidR="00C12550" w:rsidRPr="00FD1EE4" w:rsidTr="00DD4B8A">
        <w:tc>
          <w:tcPr>
            <w:tcW w:w="2835" w:type="dxa"/>
            <w:shd w:val="clear" w:color="auto" w:fill="D9E2F3"/>
            <w:vAlign w:val="center"/>
          </w:tcPr>
          <w:p w:rsidR="00C12550" w:rsidRPr="00FD1EE4" w:rsidRDefault="00C125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C12550" w:rsidRPr="00FD1EE4" w:rsidRDefault="00C12550" w:rsidP="008F6325">
            <w:pPr>
              <w:spacing w:before="240" w:after="240"/>
              <w:rPr>
                <w:rFonts w:ascii="GHEA Grapalat" w:eastAsia="GHEA Grapalat" w:hAnsi="GHEA Grapalat" w:cs="GHEA Grapalat"/>
              </w:rPr>
            </w:pPr>
          </w:p>
        </w:tc>
      </w:tr>
    </w:tbl>
    <w:p w:rsidR="00C12550" w:rsidRPr="00FD1EE4" w:rsidRDefault="00C12550"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C12550" w:rsidRPr="00FD1EE4" w:rsidRDefault="00C12550"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C12550" w:rsidRPr="00FD1EE4" w:rsidRDefault="00C12550"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C12550" w:rsidRPr="00FD1EE4" w:rsidTr="00DD4B8A">
        <w:tc>
          <w:tcPr>
            <w:tcW w:w="9016" w:type="dxa"/>
            <w:shd w:val="clear" w:color="auto" w:fill="DEEAF6"/>
          </w:tcPr>
          <w:p w:rsidR="00C12550" w:rsidRPr="00DD4B8A" w:rsidRDefault="00C12550"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12550" w:rsidRPr="00FD1EE4" w:rsidTr="00DD4B8A">
        <w:trPr>
          <w:trHeight w:val="10187"/>
        </w:trPr>
        <w:tc>
          <w:tcPr>
            <w:tcW w:w="9016" w:type="dxa"/>
            <w:shd w:val="clear" w:color="auto" w:fill="auto"/>
          </w:tcPr>
          <w:p w:rsidR="00C12550" w:rsidRPr="00DD4B8A" w:rsidRDefault="00C12550" w:rsidP="008F6325">
            <w:pPr>
              <w:rPr>
                <w:rFonts w:ascii="GHEA Grapalat" w:eastAsia="GHEA Grapalat" w:hAnsi="GHEA Grapalat" w:cs="GHEA Grapalat"/>
                <w:b/>
                <w:color w:val="000000"/>
              </w:rPr>
            </w:pPr>
          </w:p>
        </w:tc>
      </w:tr>
    </w:tbl>
    <w:p w:rsidR="00C12550" w:rsidRPr="00FD1EE4" w:rsidRDefault="00C12550" w:rsidP="008F6325">
      <w:pPr>
        <w:pBdr>
          <w:top w:val="nil"/>
          <w:left w:val="nil"/>
          <w:bottom w:val="nil"/>
          <w:right w:val="nil"/>
          <w:between w:val="nil"/>
        </w:pBdr>
        <w:rPr>
          <w:rFonts w:ascii="GHEA Grapalat" w:eastAsia="GHEA Grapalat" w:hAnsi="GHEA Grapalat" w:cs="GHEA Grapalat"/>
          <w:b/>
          <w:color w:val="000000"/>
        </w:rPr>
      </w:pPr>
    </w:p>
    <w:p w:rsidR="00C12550" w:rsidRPr="00A66FC2" w:rsidRDefault="00C12550" w:rsidP="008F6325">
      <w:pPr>
        <w:pStyle w:val="31"/>
        <w:spacing w:line="240" w:lineRule="auto"/>
        <w:jc w:val="right"/>
        <w:rPr>
          <w:rFonts w:ascii="GHEA Grapalat" w:hAnsi="GHEA Grapalat" w:cs="Arial"/>
          <w:b/>
        </w:rPr>
      </w:pPr>
    </w:p>
    <w:p w:rsidR="00C12550" w:rsidRDefault="00C12550" w:rsidP="008F6325">
      <w:pPr>
        <w:pStyle w:val="31"/>
        <w:spacing w:line="240" w:lineRule="auto"/>
        <w:ind w:firstLine="0"/>
        <w:jc w:val="left"/>
        <w:rPr>
          <w:rFonts w:ascii="GHEA Grapalat" w:hAnsi="GHEA Grapalat"/>
          <w:i/>
          <w:sz w:val="16"/>
          <w:szCs w:val="16"/>
          <w:lang w:val="hy-AM"/>
        </w:rPr>
      </w:pPr>
    </w:p>
    <w:p w:rsidR="00C12550" w:rsidRDefault="00C12550" w:rsidP="008F6325">
      <w:pPr>
        <w:pStyle w:val="31"/>
        <w:spacing w:line="240" w:lineRule="auto"/>
        <w:ind w:firstLine="0"/>
        <w:jc w:val="left"/>
        <w:rPr>
          <w:rFonts w:ascii="GHEA Grapalat" w:hAnsi="GHEA Grapalat"/>
          <w:i/>
          <w:sz w:val="16"/>
          <w:szCs w:val="16"/>
          <w:lang w:val="hy-AM"/>
        </w:rPr>
      </w:pPr>
    </w:p>
    <w:p w:rsidR="00C12550" w:rsidRDefault="00C12550" w:rsidP="008F6325">
      <w:pPr>
        <w:pStyle w:val="31"/>
        <w:spacing w:line="240" w:lineRule="auto"/>
        <w:ind w:firstLine="0"/>
        <w:jc w:val="left"/>
        <w:rPr>
          <w:rFonts w:ascii="GHEA Grapalat" w:hAnsi="GHEA Grapalat"/>
          <w:i/>
          <w:sz w:val="16"/>
          <w:szCs w:val="16"/>
          <w:lang w:val="hy-AM"/>
        </w:rPr>
      </w:pPr>
    </w:p>
    <w:p w:rsidR="00C12550" w:rsidRDefault="00C12550" w:rsidP="008F6325">
      <w:pPr>
        <w:pStyle w:val="31"/>
        <w:spacing w:line="240" w:lineRule="auto"/>
        <w:ind w:firstLine="0"/>
        <w:jc w:val="left"/>
        <w:rPr>
          <w:rFonts w:ascii="GHEA Grapalat" w:hAnsi="GHEA Grapalat"/>
          <w:i/>
          <w:sz w:val="16"/>
          <w:szCs w:val="16"/>
          <w:lang w:val="hy-AM"/>
        </w:rPr>
      </w:pPr>
    </w:p>
    <w:p w:rsidR="00C12550" w:rsidRDefault="00C12550" w:rsidP="008F6325">
      <w:pPr>
        <w:pStyle w:val="31"/>
        <w:spacing w:line="240" w:lineRule="auto"/>
        <w:ind w:firstLine="0"/>
        <w:jc w:val="left"/>
        <w:rPr>
          <w:rFonts w:ascii="GHEA Grapalat" w:hAnsi="GHEA Grapalat"/>
          <w:b/>
          <w:lang w:val="hy-AM"/>
        </w:rPr>
      </w:pPr>
    </w:p>
    <w:p w:rsidR="00C12550" w:rsidRDefault="00C12550" w:rsidP="008F6325">
      <w:pPr>
        <w:pStyle w:val="31"/>
        <w:spacing w:line="240" w:lineRule="auto"/>
        <w:ind w:firstLine="0"/>
        <w:jc w:val="left"/>
        <w:rPr>
          <w:rFonts w:ascii="GHEA Grapalat" w:hAnsi="GHEA Grapalat"/>
          <w:b/>
          <w:lang w:val="hy-AM"/>
        </w:rPr>
      </w:pPr>
    </w:p>
    <w:p w:rsidR="00C12550" w:rsidRDefault="00C12550" w:rsidP="008F6325">
      <w:pPr>
        <w:pStyle w:val="31"/>
        <w:spacing w:line="240" w:lineRule="auto"/>
        <w:ind w:firstLine="0"/>
        <w:jc w:val="left"/>
        <w:rPr>
          <w:rFonts w:ascii="GHEA Grapalat" w:hAnsi="GHEA Grapalat"/>
          <w:b/>
          <w:lang w:val="hy-AM"/>
        </w:rPr>
      </w:pPr>
    </w:p>
    <w:p w:rsidR="00C12550" w:rsidRDefault="00C12550"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C12550" w:rsidRDefault="00C12550"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C12550" w:rsidRDefault="00C12550"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C12550" w:rsidRPr="00FA6936" w:rsidRDefault="00C125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C12550" w:rsidRPr="00FA6936" w:rsidRDefault="00C12550"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C12550" w:rsidRDefault="00C12550"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C12550" w:rsidRDefault="00C12550" w:rsidP="008F6325">
      <w:pPr>
        <w:spacing w:line="276" w:lineRule="auto"/>
        <w:ind w:firstLine="567"/>
        <w:jc w:val="both"/>
        <w:rPr>
          <w:rFonts w:ascii="GHEA Grapalat" w:eastAsia="GHEA Grapalat" w:hAnsi="GHEA Grapalat" w:cs="GHEA Grapalat"/>
        </w:rPr>
      </w:pPr>
    </w:p>
    <w:p w:rsidR="00C12550" w:rsidRDefault="00C12550"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C12550" w:rsidRDefault="00C125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C12550" w:rsidRDefault="00C125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C12550" w:rsidRDefault="00C125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C12550" w:rsidRDefault="00C12550"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C12550" w:rsidRDefault="00C12550"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C12550" w:rsidRDefault="00C125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C12550" w:rsidRDefault="00C125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C12550" w:rsidRDefault="00C12550"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C12550" w:rsidRDefault="00C12550"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C12550" w:rsidRDefault="00C125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C12550" w:rsidRDefault="00C125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C12550" w:rsidRDefault="00C125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C12550" w:rsidRDefault="00C125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C12550" w:rsidRDefault="00C125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C12550" w:rsidRPr="008C104F" w:rsidRDefault="00C12550"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C12550" w:rsidRPr="008C104F" w:rsidRDefault="00C12550"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C12550" w:rsidRPr="008C104F" w:rsidRDefault="00C12550"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C12550" w:rsidRPr="008C104F" w:rsidRDefault="00C125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C12550" w:rsidRPr="008C104F" w:rsidRDefault="00C12550"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xml:space="preserve">։ </w:t>
      </w:r>
      <w:proofErr w:type="gramStart"/>
      <w:r>
        <w:rPr>
          <w:rFonts w:ascii="GHEA Grapalat" w:eastAsia="GHEA Grapalat" w:hAnsi="GHEA Grapalat" w:cs="GHEA Grapalat"/>
        </w:rPr>
        <w:t>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roofErr w:type="gramEnd"/>
    </w:p>
    <w:p w:rsidR="00C12550" w:rsidRPr="008C104F" w:rsidRDefault="00C12550"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C12550" w:rsidRPr="008C104F" w:rsidRDefault="00C12550"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C12550" w:rsidRPr="008C104F" w:rsidRDefault="00C12550"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C12550" w:rsidRPr="008C104F" w:rsidRDefault="00C12550"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C12550" w:rsidRDefault="00C125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C12550" w:rsidRDefault="00C125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C12550" w:rsidRDefault="00C12550"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C12550" w:rsidRDefault="00C12550"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C12550" w:rsidRDefault="00C125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C12550" w:rsidRDefault="00C125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C12550" w:rsidRPr="005B15D8" w:rsidRDefault="00C125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C12550" w:rsidRDefault="00C12550"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C12550" w:rsidRPr="00FA6936" w:rsidRDefault="00C12550"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C12550" w:rsidRPr="00FA6936" w:rsidRDefault="00C12550"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C12550" w:rsidRPr="00FA6936" w:rsidRDefault="00C12550" w:rsidP="008F6325">
      <w:pPr>
        <w:pStyle w:val="31"/>
        <w:spacing w:line="240" w:lineRule="auto"/>
        <w:ind w:left="360" w:firstLine="0"/>
        <w:rPr>
          <w:rFonts w:ascii="GHEA Grapalat" w:hAnsi="GHEA Grapalat" w:cs="Sylfaen"/>
          <w:i/>
          <w:sz w:val="16"/>
          <w:szCs w:val="16"/>
          <w:lang w:val="hy-AM" w:eastAsia="ru-RU"/>
        </w:rPr>
      </w:pPr>
    </w:p>
    <w:p w:rsidR="00C12550" w:rsidRPr="00FA6936" w:rsidRDefault="00C12550" w:rsidP="008F6325">
      <w:pPr>
        <w:pStyle w:val="31"/>
        <w:spacing w:line="240" w:lineRule="auto"/>
        <w:ind w:left="360" w:firstLine="0"/>
        <w:rPr>
          <w:rFonts w:ascii="GHEA Grapalat" w:hAnsi="GHEA Grapalat" w:cs="Sylfaen"/>
          <w:i/>
          <w:sz w:val="16"/>
          <w:szCs w:val="16"/>
          <w:lang w:val="hy-AM" w:eastAsia="ru-RU"/>
        </w:rPr>
      </w:pPr>
    </w:p>
    <w:p w:rsidR="00C12550" w:rsidRPr="00FA6936" w:rsidRDefault="00C12550" w:rsidP="008F6325">
      <w:pPr>
        <w:pStyle w:val="31"/>
        <w:spacing w:line="240" w:lineRule="auto"/>
        <w:ind w:left="360" w:firstLine="0"/>
        <w:rPr>
          <w:rFonts w:ascii="GHEA Grapalat" w:hAnsi="GHEA Grapalat" w:cs="Sylfaen"/>
          <w:i/>
          <w:sz w:val="16"/>
          <w:szCs w:val="16"/>
          <w:lang w:val="hy-AM" w:eastAsia="ru-RU"/>
        </w:rPr>
      </w:pPr>
    </w:p>
    <w:p w:rsidR="00C12550" w:rsidRPr="00FA6936" w:rsidRDefault="00C12550" w:rsidP="008F6325">
      <w:pPr>
        <w:pStyle w:val="31"/>
        <w:spacing w:line="240" w:lineRule="auto"/>
        <w:ind w:left="360" w:firstLine="0"/>
        <w:rPr>
          <w:rFonts w:ascii="GHEA Grapalat" w:hAnsi="GHEA Grapalat" w:cs="Sylfaen"/>
          <w:i/>
          <w:sz w:val="16"/>
          <w:szCs w:val="16"/>
          <w:lang w:val="hy-AM" w:eastAsia="ru-RU"/>
        </w:rPr>
      </w:pPr>
    </w:p>
    <w:p w:rsidR="00C12550" w:rsidRPr="00FA6936" w:rsidRDefault="00C12550" w:rsidP="008F6325">
      <w:pPr>
        <w:pStyle w:val="31"/>
        <w:spacing w:line="240" w:lineRule="auto"/>
        <w:ind w:left="360" w:firstLine="0"/>
        <w:rPr>
          <w:rFonts w:ascii="GHEA Grapalat" w:hAnsi="GHEA Grapalat" w:cs="Sylfaen"/>
          <w:i/>
          <w:sz w:val="16"/>
          <w:szCs w:val="16"/>
          <w:lang w:val="hy-AM" w:eastAsia="ru-RU"/>
        </w:rPr>
      </w:pPr>
    </w:p>
    <w:p w:rsidR="00C12550" w:rsidRPr="00FA6936" w:rsidRDefault="00C12550" w:rsidP="008F6325">
      <w:pPr>
        <w:pStyle w:val="31"/>
        <w:spacing w:line="240" w:lineRule="auto"/>
        <w:ind w:left="360" w:firstLine="0"/>
        <w:rPr>
          <w:rFonts w:ascii="GHEA Grapalat" w:hAnsi="GHEA Grapalat" w:cs="Sylfaen"/>
          <w:i/>
          <w:sz w:val="16"/>
          <w:szCs w:val="16"/>
          <w:lang w:val="hy-AM" w:eastAsia="ru-RU"/>
        </w:rPr>
      </w:pPr>
    </w:p>
    <w:p w:rsidR="00C12550" w:rsidRPr="00FA6936" w:rsidRDefault="00C12550" w:rsidP="008F6325">
      <w:pPr>
        <w:pStyle w:val="31"/>
        <w:spacing w:line="240" w:lineRule="auto"/>
        <w:ind w:left="360" w:firstLine="0"/>
        <w:rPr>
          <w:rFonts w:ascii="GHEA Grapalat" w:hAnsi="GHEA Grapalat" w:cs="Sylfaen"/>
          <w:i/>
          <w:sz w:val="16"/>
          <w:szCs w:val="16"/>
          <w:lang w:val="hy-AM" w:eastAsia="ru-RU"/>
        </w:rPr>
      </w:pPr>
    </w:p>
    <w:p w:rsidR="00C12550" w:rsidRPr="00FA6936" w:rsidRDefault="00C12550"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C12550" w:rsidRPr="00A66FC2" w:rsidRDefault="00C12550"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C12550" w:rsidRPr="0039302D" w:rsidRDefault="00C12550" w:rsidP="00CE3A99">
      <w:pPr>
        <w:jc w:val="both"/>
        <w:rPr>
          <w:rFonts w:ascii="GHEA Grapalat" w:hAnsi="GHEA Grapalat" w:cs="Sylfaen"/>
          <w:sz w:val="20"/>
          <w:lang w:val="hy-AM"/>
        </w:rPr>
      </w:pPr>
    </w:p>
  </w:footnote>
  <w:footnote w:id="3">
    <w:p w:rsidR="00C12550" w:rsidRPr="0015088E" w:rsidRDefault="00C12550"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C14A6A">
        <w:rPr>
          <w:rFonts w:ascii="GHEA Grapalat" w:hAnsi="GHEA Grapalat"/>
          <w:i/>
          <w:sz w:val="16"/>
          <w:szCs w:val="16"/>
          <w:lang w:val="hy-AM"/>
        </w:rPr>
        <w:t>եթե</w:t>
      </w:r>
      <w:r w:rsidRPr="001E7733">
        <w:rPr>
          <w:rFonts w:ascii="GHEA Grapalat" w:hAnsi="GHEA Grapalat"/>
          <w:i/>
          <w:sz w:val="16"/>
          <w:szCs w:val="16"/>
          <w:lang w:val="af-ZA"/>
        </w:rPr>
        <w:t xml:space="preserve"> </w:t>
      </w:r>
      <w:r w:rsidRPr="00C14A6A">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C14A6A">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C14A6A">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հարկ</w:t>
      </w:r>
      <w:r w:rsidRPr="001E7733">
        <w:rPr>
          <w:rFonts w:ascii="GHEA Grapalat" w:hAnsi="GHEA Grapalat"/>
          <w:i/>
          <w:sz w:val="16"/>
          <w:szCs w:val="16"/>
          <w:lang w:val="af-ZA"/>
        </w:rPr>
        <w:t xml:space="preserve"> </w:t>
      </w:r>
      <w:r w:rsidRPr="00C14A6A">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C14A6A">
        <w:rPr>
          <w:rFonts w:ascii="GHEA Grapalat" w:hAnsi="GHEA Grapalat"/>
          <w:i/>
          <w:sz w:val="16"/>
          <w:szCs w:val="16"/>
          <w:lang w:val="hy-AM"/>
        </w:rPr>
        <w:t>է</w:t>
      </w:r>
      <w:r w:rsidRPr="001E7733">
        <w:rPr>
          <w:rFonts w:ascii="GHEA Grapalat" w:hAnsi="GHEA Grapalat"/>
          <w:i/>
          <w:sz w:val="16"/>
          <w:szCs w:val="16"/>
          <w:lang w:val="af-ZA"/>
        </w:rPr>
        <w:t xml:space="preserve">, </w:t>
      </w:r>
      <w:r w:rsidRPr="00C14A6A">
        <w:rPr>
          <w:rFonts w:ascii="GHEA Grapalat" w:hAnsi="GHEA Grapalat"/>
          <w:i/>
          <w:sz w:val="16"/>
          <w:szCs w:val="16"/>
          <w:lang w:val="hy-AM"/>
        </w:rPr>
        <w:t>ապա</w:t>
      </w:r>
      <w:r w:rsidRPr="001E7733">
        <w:rPr>
          <w:rFonts w:ascii="GHEA Grapalat" w:hAnsi="GHEA Grapalat"/>
          <w:i/>
          <w:sz w:val="16"/>
          <w:szCs w:val="16"/>
          <w:lang w:val="af-ZA"/>
        </w:rPr>
        <w:t xml:space="preserve"> </w:t>
      </w:r>
      <w:r w:rsidRPr="00C14A6A">
        <w:rPr>
          <w:rFonts w:ascii="GHEA Grapalat" w:hAnsi="GHEA Grapalat"/>
          <w:i/>
          <w:sz w:val="16"/>
          <w:szCs w:val="16"/>
          <w:lang w:val="hy-AM"/>
        </w:rPr>
        <w:t>տվյալ</w:t>
      </w:r>
      <w:r w:rsidRPr="001E7733">
        <w:rPr>
          <w:rFonts w:ascii="GHEA Grapalat" w:hAnsi="GHEA Grapalat"/>
          <w:i/>
          <w:sz w:val="16"/>
          <w:szCs w:val="16"/>
          <w:lang w:val="af-ZA"/>
        </w:rPr>
        <w:t xml:space="preserve"> </w:t>
      </w:r>
      <w:r w:rsidRPr="00C14A6A">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C14A6A">
        <w:rPr>
          <w:rFonts w:ascii="GHEA Grapalat" w:hAnsi="GHEA Grapalat"/>
          <w:i/>
          <w:sz w:val="16"/>
          <w:szCs w:val="16"/>
          <w:lang w:val="hy-AM"/>
        </w:rPr>
        <w:t>գծով</w:t>
      </w:r>
      <w:r w:rsidRPr="001E7733">
        <w:rPr>
          <w:rFonts w:ascii="GHEA Grapalat" w:hAnsi="GHEA Grapalat"/>
          <w:i/>
          <w:sz w:val="16"/>
          <w:szCs w:val="16"/>
          <w:lang w:val="af-ZA"/>
        </w:rPr>
        <w:t xml:space="preserve"> </w:t>
      </w:r>
      <w:r w:rsidRPr="00C14A6A">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C14A6A">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C14A6A">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C14A6A">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C14A6A">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C14A6A">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հարկի</w:t>
      </w:r>
      <w:r w:rsidRPr="001E7733">
        <w:rPr>
          <w:rFonts w:ascii="GHEA Grapalat" w:hAnsi="GHEA Grapalat"/>
          <w:i/>
          <w:sz w:val="16"/>
          <w:szCs w:val="16"/>
          <w:lang w:val="af-ZA"/>
        </w:rPr>
        <w:t xml:space="preserve"> </w:t>
      </w:r>
      <w:r w:rsidRPr="00C14A6A">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C14A6A">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C14A6A">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C14A6A">
        <w:rPr>
          <w:rFonts w:ascii="GHEA Grapalat" w:hAnsi="GHEA Grapalat"/>
          <w:i/>
          <w:sz w:val="16"/>
          <w:szCs w:val="16"/>
          <w:lang w:val="hy-AM"/>
        </w:rPr>
        <w:t>րդ</w:t>
      </w:r>
      <w:r w:rsidRPr="001E7733">
        <w:rPr>
          <w:rFonts w:ascii="GHEA Grapalat" w:hAnsi="GHEA Grapalat"/>
          <w:i/>
          <w:sz w:val="16"/>
          <w:szCs w:val="16"/>
          <w:lang w:val="af-ZA"/>
        </w:rPr>
        <w:t xml:space="preserve"> </w:t>
      </w:r>
      <w:r w:rsidRPr="00C14A6A">
        <w:rPr>
          <w:rFonts w:ascii="GHEA Grapalat" w:hAnsi="GHEA Grapalat"/>
          <w:i/>
          <w:sz w:val="16"/>
          <w:szCs w:val="16"/>
          <w:lang w:val="hy-AM"/>
        </w:rPr>
        <w:t>սյունակում։</w:t>
      </w:r>
    </w:p>
    <w:p w:rsidR="00C12550" w:rsidRPr="001E7733" w:rsidDel="00856FDE" w:rsidRDefault="00C12550" w:rsidP="00B2572B">
      <w:pPr>
        <w:pStyle w:val="af2"/>
        <w:rPr>
          <w:del w:id="8" w:author="User" w:date="2019-05-26T09:57:00Z"/>
          <w:i/>
          <w:lang w:val="af-ZA"/>
        </w:rPr>
      </w:pPr>
    </w:p>
  </w:footnote>
  <w:footnote w:id="4">
    <w:p w:rsidR="00C12550" w:rsidRPr="00DF6AA5" w:rsidRDefault="00C12550" w:rsidP="00606ACC">
      <w:pPr>
        <w:pStyle w:val="af2"/>
        <w:jc w:val="both"/>
        <w:rPr>
          <w:rFonts w:ascii="Times New Roman" w:hAnsi="Times New Roman"/>
          <w:vertAlign w:val="superscript"/>
          <w:lang w:val="af-ZA"/>
        </w:rPr>
      </w:pPr>
      <w:r>
        <w:rPr>
          <w:vertAlign w:val="superscript"/>
          <w:lang w:val="af-ZA"/>
        </w:rPr>
        <w:t>16</w:t>
      </w:r>
      <w:r w:rsidRPr="00606ACC">
        <w:rPr>
          <w:rFonts w:ascii="GHEA Grapalat" w:hAnsi="GHEA Grapalat"/>
          <w:i/>
          <w:sz w:val="16"/>
          <w:szCs w:val="24"/>
          <w:lang w:val="hy-AM" w:eastAsia="en-US"/>
        </w:rPr>
        <w:t xml:space="preserve"> </w:t>
      </w:r>
      <w:r w:rsidRPr="00B67724">
        <w:rPr>
          <w:rFonts w:ascii="GHEA Grapalat" w:hAnsi="GHEA Grapalat"/>
          <w:i/>
          <w:sz w:val="16"/>
          <w:szCs w:val="24"/>
          <w:lang w:eastAsia="en-US"/>
        </w:rPr>
        <w:t>Հանվում</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է</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պայմանագրից</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եթե</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մատուցվելիք</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ծառայությունը</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չի</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վերաբերում</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շինարարական</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ծրագրերի</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կատարման</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համար</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անհրաժեշտ</w:t>
      </w:r>
      <w:r w:rsidRPr="00DF6AA5">
        <w:rPr>
          <w:rFonts w:ascii="GHEA Grapalat" w:hAnsi="GHEA Grapalat"/>
          <w:i/>
          <w:sz w:val="16"/>
          <w:szCs w:val="24"/>
          <w:lang w:val="af-ZA" w:eastAsia="en-US"/>
        </w:rPr>
        <w:t xml:space="preserve"> </w:t>
      </w:r>
      <w:r>
        <w:rPr>
          <w:rFonts w:ascii="GHEA Grapalat" w:hAnsi="GHEA Grapalat"/>
          <w:i/>
          <w:sz w:val="16"/>
          <w:szCs w:val="24"/>
          <w:lang w:eastAsia="en-US"/>
        </w:rPr>
        <w:t>նախագծային</w:t>
      </w:r>
      <w:r w:rsidRPr="00DF6AA5">
        <w:rPr>
          <w:rFonts w:ascii="GHEA Grapalat" w:hAnsi="GHEA Grapalat"/>
          <w:i/>
          <w:sz w:val="16"/>
          <w:szCs w:val="24"/>
          <w:lang w:val="af-ZA" w:eastAsia="en-US"/>
        </w:rPr>
        <w:t xml:space="preserve"> </w:t>
      </w:r>
      <w:r>
        <w:rPr>
          <w:rFonts w:ascii="GHEA Grapalat" w:hAnsi="GHEA Grapalat"/>
          <w:i/>
          <w:sz w:val="16"/>
          <w:szCs w:val="24"/>
          <w:lang w:eastAsia="en-US"/>
        </w:rPr>
        <w:t>փաստաթղթերի</w:t>
      </w:r>
      <w:r w:rsidRPr="00DF6AA5">
        <w:rPr>
          <w:rFonts w:ascii="GHEA Grapalat" w:hAnsi="GHEA Grapalat"/>
          <w:i/>
          <w:sz w:val="16"/>
          <w:szCs w:val="24"/>
          <w:lang w:val="af-ZA" w:eastAsia="en-US"/>
        </w:rPr>
        <w:t xml:space="preserve"> </w:t>
      </w:r>
      <w:r>
        <w:rPr>
          <w:rFonts w:ascii="GHEA Grapalat" w:hAnsi="GHEA Grapalat"/>
          <w:i/>
          <w:sz w:val="16"/>
          <w:szCs w:val="24"/>
          <w:lang w:eastAsia="en-US"/>
        </w:rPr>
        <w:t>քաղաքաշինական</w:t>
      </w:r>
      <w:r w:rsidRPr="00DF6AA5">
        <w:rPr>
          <w:rFonts w:ascii="GHEA Grapalat" w:hAnsi="GHEA Grapalat"/>
          <w:i/>
          <w:sz w:val="16"/>
          <w:szCs w:val="24"/>
          <w:lang w:val="af-ZA" w:eastAsia="en-US"/>
        </w:rPr>
        <w:t xml:space="preserve"> </w:t>
      </w:r>
      <w:r>
        <w:rPr>
          <w:rFonts w:ascii="GHEA Grapalat" w:hAnsi="GHEA Grapalat"/>
          <w:i/>
          <w:sz w:val="16"/>
          <w:szCs w:val="24"/>
          <w:lang w:eastAsia="en-US"/>
        </w:rPr>
        <w:t>փորձաքննության</w:t>
      </w:r>
      <w:r w:rsidRPr="00DF6AA5">
        <w:rPr>
          <w:rFonts w:ascii="GHEA Grapalat" w:hAnsi="GHEA Grapalat"/>
          <w:i/>
          <w:sz w:val="16"/>
          <w:szCs w:val="24"/>
          <w:lang w:val="af-ZA" w:eastAsia="en-US"/>
        </w:rPr>
        <w:t xml:space="preserve"> </w:t>
      </w:r>
      <w:r>
        <w:rPr>
          <w:rFonts w:ascii="GHEA Grapalat" w:hAnsi="GHEA Grapalat"/>
          <w:i/>
          <w:sz w:val="16"/>
          <w:szCs w:val="24"/>
          <w:lang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p w:rsidR="00C12550" w:rsidRPr="00F50E0A" w:rsidDel="001B2C6E" w:rsidRDefault="00C12550" w:rsidP="007678FA">
      <w:pPr>
        <w:pStyle w:val="af2"/>
        <w:rPr>
          <w:del w:id="9"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eastAsia="en-US"/>
        </w:rPr>
        <w:t>են</w:t>
      </w:r>
      <w:r w:rsidRPr="00F50E0A">
        <w:rPr>
          <w:rFonts w:ascii="GHEA Grapalat" w:hAnsi="GHEA Grapalat"/>
          <w:i/>
          <w:sz w:val="16"/>
          <w:szCs w:val="24"/>
          <w:lang w:val="af-ZA" w:eastAsia="en-US"/>
        </w:rPr>
        <w:t>:</w:t>
      </w:r>
    </w:p>
  </w:footnote>
  <w:footnote w:id="5">
    <w:p w:rsidR="00C12550" w:rsidRPr="008450EC" w:rsidRDefault="00C12550" w:rsidP="007678FA">
      <w:pPr>
        <w:pStyle w:val="af2"/>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8450EC">
        <w:rPr>
          <w:vertAlign w:val="superscript"/>
          <w:lang w:val="af-ZA"/>
        </w:rPr>
        <w:t xml:space="preserve">2 </w:t>
      </w:r>
      <w:r w:rsidRPr="002B5F7E">
        <w:rPr>
          <w:rFonts w:ascii="GHEA Grapalat" w:hAnsi="GHEA Grapalat"/>
          <w:i/>
          <w:sz w:val="16"/>
          <w:szCs w:val="24"/>
          <w:lang w:val="hy-AM" w:eastAsia="en-US"/>
        </w:rPr>
        <w:t>Սույն</w:t>
      </w:r>
      <w:r w:rsidRPr="008450EC">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w:t>
      </w:r>
      <w:r w:rsidRPr="008450EC">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C12550" w:rsidRPr="00875235" w:rsidDel="00D90DD6" w:rsidRDefault="00C12550" w:rsidP="007678FA">
      <w:pPr>
        <w:pStyle w:val="af2"/>
        <w:jc w:val="both"/>
        <w:rPr>
          <w:del w:id="10" w:author="User" w:date="2019-05-26T11:28:00Z"/>
          <w:lang w:val="af-ZA"/>
        </w:rPr>
      </w:pPr>
      <w:r w:rsidRPr="008450EC">
        <w:rPr>
          <w:rFonts w:ascii="GHEA Grapalat" w:hAnsi="GHEA Grapalat"/>
          <w:i/>
          <w:sz w:val="16"/>
          <w:szCs w:val="24"/>
          <w:lang w:val="af-ZA" w:eastAsia="en-US"/>
        </w:rPr>
        <w:t xml:space="preserve"> </w:t>
      </w:r>
      <w:r w:rsidRPr="008450EC">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875235">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sidRPr="00875235">
        <w:rPr>
          <w:rFonts w:ascii="GHEA Grapalat" w:hAnsi="GHEA Grapalat"/>
          <w:i/>
          <w:sz w:val="16"/>
          <w:szCs w:val="24"/>
          <w:lang w:val="af-ZA"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6">
    <w:p w:rsidR="00C12550" w:rsidRPr="00875235" w:rsidRDefault="00C12550" w:rsidP="00BF38AB">
      <w:pPr>
        <w:pStyle w:val="af2"/>
        <w:jc w:val="both"/>
        <w:rPr>
          <w:lang w:val="af-ZA"/>
        </w:rPr>
      </w:pPr>
      <w:r w:rsidRPr="00875235">
        <w:rPr>
          <w:rStyle w:val="af6"/>
          <w:lang w:val="af-ZA"/>
        </w:rPr>
        <w:t>24</w:t>
      </w:r>
      <w:r w:rsidRPr="00875235">
        <w:rPr>
          <w:lang w:val="af-ZA"/>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7">
    <w:p w:rsidR="00C12550" w:rsidRPr="00560A40" w:rsidRDefault="00C12550" w:rsidP="008631A3">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C12550" w:rsidRPr="00560A40" w:rsidRDefault="00C12550" w:rsidP="007678FA">
      <w:pPr>
        <w:pStyle w:val="af2"/>
        <w:jc w:val="both"/>
        <w:rPr>
          <w:rFonts w:ascii="GHEA Grapalat" w:hAnsi="GHEA Grapalat"/>
          <w:i/>
          <w:sz w:val="16"/>
          <w:szCs w:val="24"/>
          <w:lang w:val="hy-AM" w:eastAsia="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5477"/>
    <w:rsid w:val="00046BAC"/>
    <w:rsid w:val="00047327"/>
    <w:rsid w:val="0005035B"/>
    <w:rsid w:val="00051035"/>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B33"/>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68"/>
    <w:rsid w:val="000F6E48"/>
    <w:rsid w:val="000F7026"/>
    <w:rsid w:val="000F74C4"/>
    <w:rsid w:val="000F7AE0"/>
    <w:rsid w:val="000F7D92"/>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C58"/>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1A3"/>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6898"/>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476E"/>
    <w:rsid w:val="003D56A5"/>
    <w:rsid w:val="003D7720"/>
    <w:rsid w:val="003D7F8E"/>
    <w:rsid w:val="003E01D5"/>
    <w:rsid w:val="003E029A"/>
    <w:rsid w:val="003E093F"/>
    <w:rsid w:val="003E1421"/>
    <w:rsid w:val="003E1624"/>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24E"/>
    <w:rsid w:val="003F6CF8"/>
    <w:rsid w:val="003F7B41"/>
    <w:rsid w:val="0040112D"/>
    <w:rsid w:val="0040151B"/>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AE4"/>
    <w:rsid w:val="00411D9D"/>
    <w:rsid w:val="004134BB"/>
    <w:rsid w:val="00413A8A"/>
    <w:rsid w:val="00416F1E"/>
    <w:rsid w:val="00417553"/>
    <w:rsid w:val="004175B6"/>
    <w:rsid w:val="0042084B"/>
    <w:rsid w:val="00422440"/>
    <w:rsid w:val="0042471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967"/>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2D3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3FB"/>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2F13"/>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1C0"/>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499"/>
    <w:rsid w:val="00644CE2"/>
    <w:rsid w:val="00647B5C"/>
    <w:rsid w:val="00647F1E"/>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3800"/>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A6E8E"/>
    <w:rsid w:val="006B0116"/>
    <w:rsid w:val="006B0566"/>
    <w:rsid w:val="006B138E"/>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F22"/>
    <w:rsid w:val="006E2003"/>
    <w:rsid w:val="006E2E11"/>
    <w:rsid w:val="006E35A0"/>
    <w:rsid w:val="006E35C3"/>
    <w:rsid w:val="006E4901"/>
    <w:rsid w:val="006E49D7"/>
    <w:rsid w:val="006E4DBF"/>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0EC"/>
    <w:rsid w:val="00845AA5"/>
    <w:rsid w:val="00846017"/>
    <w:rsid w:val="00846E1D"/>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5235"/>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2F9"/>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2FD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4C1"/>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1FDD"/>
    <w:rsid w:val="00A52061"/>
    <w:rsid w:val="00A524AC"/>
    <w:rsid w:val="00A530B3"/>
    <w:rsid w:val="00A5393A"/>
    <w:rsid w:val="00A5473D"/>
    <w:rsid w:val="00A5498F"/>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77E2"/>
    <w:rsid w:val="00AB7D2E"/>
    <w:rsid w:val="00AC082E"/>
    <w:rsid w:val="00AC16CF"/>
    <w:rsid w:val="00AC1C50"/>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657"/>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3761"/>
    <w:rsid w:val="00B36E56"/>
    <w:rsid w:val="00B37250"/>
    <w:rsid w:val="00B40121"/>
    <w:rsid w:val="00B40233"/>
    <w:rsid w:val="00B413A8"/>
    <w:rsid w:val="00B425F0"/>
    <w:rsid w:val="00B4364F"/>
    <w:rsid w:val="00B44A67"/>
    <w:rsid w:val="00B44DC4"/>
    <w:rsid w:val="00B45DE1"/>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0F43"/>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2550"/>
    <w:rsid w:val="00C132F1"/>
    <w:rsid w:val="00C14561"/>
    <w:rsid w:val="00C14A6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1CDD"/>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3"/>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ADD"/>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842"/>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2C9A"/>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0C2A"/>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04D"/>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009C"/>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6D3B"/>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6FCE"/>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5E2E7-D756-42F3-9E64-5EE5D014C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59</Pages>
  <Words>12208</Words>
  <Characters>95691</Characters>
  <Application>Microsoft Office Word</Application>
  <DocSecurity>0</DocSecurity>
  <Lines>797</Lines>
  <Paragraphs>215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107684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Astghik.Virabyan</cp:lastModifiedBy>
  <cp:revision>29</cp:revision>
  <cp:lastPrinted>2018-02-16T07:12:00Z</cp:lastPrinted>
  <dcterms:created xsi:type="dcterms:W3CDTF">2022-10-31T10:38:00Z</dcterms:created>
  <dcterms:modified xsi:type="dcterms:W3CDTF">2022-12-14T06:13:00Z</dcterms:modified>
</cp:coreProperties>
</file>