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CC3452">
        <w:rPr>
          <w:rFonts w:ascii="GHEA Grapalat" w:hAnsi="GHEA Grapalat"/>
          <w:i w:val="0"/>
          <w:sz w:val="24"/>
          <w:szCs w:val="24"/>
          <w:lang w:val="hy-AM"/>
        </w:rPr>
        <w:t>02</w:t>
      </w:r>
      <w:r w:rsidR="00362F7E">
        <w:rPr>
          <w:rFonts w:ascii="GHEA Grapalat" w:hAnsi="GHEA Grapalat"/>
          <w:i w:val="0"/>
          <w:sz w:val="24"/>
          <w:szCs w:val="24"/>
        </w:rPr>
        <w:t xml:space="preserve">-го </w:t>
      </w:r>
      <w:r w:rsidR="00CC3452">
        <w:rPr>
          <w:rFonts w:ascii="GHEA Grapalat" w:hAnsi="GHEA Grapalat"/>
          <w:i w:val="0"/>
          <w:sz w:val="24"/>
          <w:szCs w:val="24"/>
        </w:rPr>
        <w:t>декабр</w:t>
      </w:r>
      <w:r w:rsidR="00D94F85" w:rsidRPr="00D94F85">
        <w:rPr>
          <w:rFonts w:ascii="GHEA Grapalat" w:hAnsi="GHEA Grapalat"/>
          <w:i w:val="0"/>
          <w:sz w:val="24"/>
          <w:szCs w:val="24"/>
        </w:rPr>
        <w:t>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CC3452">
        <w:rPr>
          <w:rFonts w:ascii="GHEA Grapalat" w:hAnsi="GHEA Grapalat"/>
          <w:b/>
          <w:i w:val="0"/>
          <w:sz w:val="24"/>
          <w:szCs w:val="24"/>
        </w:rPr>
        <w:t>GHTsDzB-HVKAK-2024-69</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Pr="001444A4" w:rsidRDefault="00FE0DE3" w:rsidP="00FE0DE3">
      <w:pPr>
        <w:pStyle w:val="a3"/>
        <w:widowControl w:val="0"/>
        <w:spacing w:line="240" w:lineRule="auto"/>
        <w:ind w:firstLine="567"/>
        <w:rPr>
          <w:rFonts w:ascii="MS Mincho" w:eastAsia="MS Mincho" w:hAnsi="MS Mincho" w:cs="MS Mincho"/>
          <w:i w:val="0"/>
          <w:sz w:val="24"/>
          <w:szCs w:val="24"/>
          <w:lang w:val="hy-AM"/>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B4BDD">
        <w:rPr>
          <w:rFonts w:ascii="GHEA Grapalat" w:hAnsi="GHEA Grapalat"/>
          <w:b/>
          <w:i w:val="0"/>
          <w:sz w:val="24"/>
          <w:szCs w:val="24"/>
        </w:rPr>
        <w:t>услуги эвакуатора</w:t>
      </w:r>
      <w:r w:rsidR="001444A4">
        <w:rPr>
          <w:rFonts w:ascii="MS Mincho" w:eastAsia="MS Mincho" w:hAnsi="MS Mincho" w:cs="MS Mincho"/>
          <w:b/>
          <w:i w:val="0"/>
          <w:sz w:val="24"/>
          <w:szCs w:val="24"/>
          <w:lang w:val="hy-AM"/>
        </w:rPr>
        <w:t>․</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94F85">
        <w:rPr>
          <w:rFonts w:ascii="GHEA Grapalat" w:hAnsi="GHEA Grapalat"/>
          <w:b/>
          <w:i w:val="0"/>
          <w:sz w:val="24"/>
          <w:szCs w:val="24"/>
        </w:rPr>
        <w:t xml:space="preserve">Заявки на </w:t>
      </w:r>
      <w:r w:rsidR="00B1012E" w:rsidRPr="00D94F85">
        <w:rPr>
          <w:rFonts w:ascii="GHEA Grapalat" w:hAnsi="GHEA Grapalat"/>
          <w:b/>
          <w:i w:val="0"/>
          <w:sz w:val="24"/>
          <w:szCs w:val="24"/>
        </w:rPr>
        <w:t>запрос котировок</w:t>
      </w:r>
      <w:r w:rsidRPr="00D94F85">
        <w:rPr>
          <w:rFonts w:ascii="GHEA Grapalat" w:hAnsi="GHEA Grapalat"/>
          <w:b/>
          <w:i w:val="0"/>
          <w:sz w:val="24"/>
          <w:szCs w:val="24"/>
        </w:rPr>
        <w:t xml:space="preserve"> необходимо подавать по адресу</w:t>
      </w:r>
      <w:r w:rsidR="00B1012E" w:rsidRPr="00D94F85">
        <w:rPr>
          <w:rFonts w:ascii="GHEA Grapalat" w:hAnsi="GHEA Grapalat"/>
          <w:b/>
          <w:i w:val="0"/>
          <w:spacing w:val="6"/>
          <w:sz w:val="24"/>
          <w:szCs w:val="24"/>
        </w:rPr>
        <w:t xml:space="preserve"> г. Ереван, </w:t>
      </w:r>
      <w:r w:rsidR="00535F40" w:rsidRPr="00D94F85">
        <w:rPr>
          <w:rFonts w:ascii="GHEA Grapalat" w:hAnsi="GHEA Grapalat"/>
          <w:b/>
          <w:i w:val="0"/>
          <w:spacing w:val="6"/>
          <w:sz w:val="24"/>
          <w:szCs w:val="24"/>
        </w:rPr>
        <w:t xml:space="preserve">ул. </w:t>
      </w:r>
      <w:r w:rsidR="008B659E" w:rsidRPr="00D94F85">
        <w:rPr>
          <w:rFonts w:ascii="GHEA Grapalat" w:hAnsi="GHEA Grapalat"/>
          <w:b/>
          <w:i w:val="0"/>
          <w:spacing w:val="6"/>
          <w:sz w:val="24"/>
          <w:szCs w:val="24"/>
        </w:rPr>
        <w:t xml:space="preserve">М. </w:t>
      </w:r>
      <w:proofErr w:type="spellStart"/>
      <w:r w:rsidR="008B659E" w:rsidRPr="00D94F85">
        <w:rPr>
          <w:rFonts w:ascii="GHEA Grapalat" w:hAnsi="GHEA Grapalat"/>
          <w:b/>
          <w:i w:val="0"/>
          <w:spacing w:val="6"/>
          <w:sz w:val="24"/>
          <w:szCs w:val="24"/>
        </w:rPr>
        <w:t>Гераци</w:t>
      </w:r>
      <w:proofErr w:type="spellEnd"/>
      <w:r w:rsidR="008B659E" w:rsidRPr="00D94F85">
        <w:rPr>
          <w:rFonts w:ascii="GHEA Grapalat" w:hAnsi="GHEA Grapalat"/>
          <w:b/>
          <w:i w:val="0"/>
          <w:spacing w:val="6"/>
          <w:sz w:val="24"/>
          <w:szCs w:val="24"/>
        </w:rPr>
        <w:t xml:space="preserve">, </w:t>
      </w:r>
      <w:r w:rsidR="00535F40" w:rsidRPr="00D94F85">
        <w:rPr>
          <w:rFonts w:ascii="GHEA Grapalat" w:hAnsi="GHEA Grapalat"/>
          <w:b/>
          <w:i w:val="0"/>
          <w:spacing w:val="6"/>
          <w:sz w:val="24"/>
          <w:szCs w:val="24"/>
        </w:rPr>
        <w:t xml:space="preserve">д. </w:t>
      </w:r>
      <w:r w:rsidR="008B659E" w:rsidRPr="00D94F85">
        <w:rPr>
          <w:rFonts w:ascii="GHEA Grapalat" w:hAnsi="GHEA Grapalat"/>
          <w:b/>
          <w:i w:val="0"/>
          <w:spacing w:val="6"/>
          <w:sz w:val="24"/>
          <w:szCs w:val="24"/>
        </w:rPr>
        <w:t>12</w:t>
      </w:r>
      <w:r w:rsidR="008B659E" w:rsidRPr="00D94F85">
        <w:rPr>
          <w:rFonts w:ascii="GHEA Grapalat" w:hAnsi="GHEA Grapalat"/>
          <w:b/>
          <w:i w:val="0"/>
          <w:sz w:val="16"/>
          <w:szCs w:val="24"/>
        </w:rPr>
        <w:t xml:space="preserve"> </w:t>
      </w:r>
      <w:r w:rsidRPr="00D94F85">
        <w:rPr>
          <w:rFonts w:ascii="GHEA Grapalat" w:hAnsi="GHEA Grapalat"/>
          <w:b/>
          <w:i w:val="0"/>
          <w:sz w:val="24"/>
          <w:szCs w:val="24"/>
        </w:rPr>
        <w:t xml:space="preserve">в документарной форме, до </w:t>
      </w:r>
      <w:r w:rsidR="00CB4BDD">
        <w:rPr>
          <w:rFonts w:ascii="GHEA Grapalat" w:hAnsi="GHEA Grapalat"/>
          <w:b/>
          <w:i w:val="0"/>
          <w:sz w:val="24"/>
          <w:szCs w:val="24"/>
        </w:rPr>
        <w:t>12:00</w:t>
      </w:r>
      <w:r w:rsidR="00535F40" w:rsidRPr="00D94F85">
        <w:rPr>
          <w:rFonts w:ascii="GHEA Grapalat" w:hAnsi="GHEA Grapalat"/>
          <w:b/>
          <w:i w:val="0"/>
          <w:sz w:val="24"/>
          <w:szCs w:val="24"/>
        </w:rPr>
        <w:t xml:space="preserve"> </w:t>
      </w:r>
      <w:r w:rsidRPr="00D94F85">
        <w:rPr>
          <w:rFonts w:ascii="GHEA Grapalat" w:hAnsi="GHEA Grapalat"/>
          <w:b/>
          <w:i w:val="0"/>
          <w:sz w:val="24"/>
          <w:szCs w:val="24"/>
        </w:rPr>
        <w:t xml:space="preserve">часов </w:t>
      </w:r>
      <w:r w:rsidR="00535F40" w:rsidRPr="00D94F85">
        <w:rPr>
          <w:rFonts w:ascii="GHEA Grapalat" w:hAnsi="GHEA Grapalat"/>
          <w:b/>
          <w:i w:val="0"/>
          <w:sz w:val="24"/>
          <w:szCs w:val="24"/>
        </w:rPr>
        <w:t>0</w:t>
      </w:r>
      <w:r w:rsidR="008102AF" w:rsidRPr="00D94F85">
        <w:rPr>
          <w:rFonts w:ascii="GHEA Grapalat" w:hAnsi="GHEA Grapalat"/>
          <w:b/>
          <w:i w:val="0"/>
          <w:sz w:val="24"/>
          <w:szCs w:val="24"/>
        </w:rPr>
        <w:t>7</w:t>
      </w:r>
      <w:r w:rsidRPr="00D94F85">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9216D6" w:rsidRPr="00D94F85" w:rsidRDefault="009216D6" w:rsidP="00FE0DE3">
      <w:pPr>
        <w:pStyle w:val="a3"/>
        <w:widowControl w:val="0"/>
        <w:spacing w:line="240" w:lineRule="auto"/>
        <w:ind w:firstLine="567"/>
        <w:contextualSpacing/>
        <w:rPr>
          <w:rFonts w:ascii="GHEA Grapalat" w:hAnsi="GHEA Grapalat"/>
          <w:b/>
          <w:i w:val="0"/>
          <w:sz w:val="24"/>
          <w:szCs w:val="24"/>
        </w:rPr>
      </w:pPr>
      <w:r w:rsidRPr="00D94F85">
        <w:rPr>
          <w:rFonts w:ascii="GHEA Grapalat" w:hAnsi="GHEA Grapalat"/>
          <w:b/>
          <w:i w:val="0"/>
          <w:sz w:val="24"/>
          <w:szCs w:val="24"/>
        </w:rPr>
        <w:t xml:space="preserve">Вскрытие заявок будет проводиться по адресу </w:t>
      </w:r>
      <w:r w:rsidR="00535F40" w:rsidRPr="00D94F85">
        <w:rPr>
          <w:rFonts w:ascii="GHEA Grapalat" w:hAnsi="GHEA Grapalat"/>
          <w:b/>
          <w:i w:val="0"/>
          <w:sz w:val="24"/>
          <w:szCs w:val="24"/>
        </w:rPr>
        <w:t xml:space="preserve">г. Ереван, ул. М. </w:t>
      </w:r>
      <w:proofErr w:type="spellStart"/>
      <w:r w:rsidR="00535F40" w:rsidRPr="00D94F85">
        <w:rPr>
          <w:rFonts w:ascii="GHEA Grapalat" w:hAnsi="GHEA Grapalat"/>
          <w:b/>
          <w:i w:val="0"/>
          <w:sz w:val="24"/>
          <w:szCs w:val="24"/>
        </w:rPr>
        <w:t>Гераци</w:t>
      </w:r>
      <w:proofErr w:type="spellEnd"/>
      <w:r w:rsidR="00535F40" w:rsidRPr="00D94F85">
        <w:rPr>
          <w:rFonts w:ascii="GHEA Grapalat" w:hAnsi="GHEA Grapalat"/>
          <w:b/>
          <w:i w:val="0"/>
          <w:sz w:val="24"/>
          <w:szCs w:val="24"/>
        </w:rPr>
        <w:t>, д. 12</w:t>
      </w:r>
      <w:r w:rsidRPr="00D94F85">
        <w:rPr>
          <w:rFonts w:ascii="GHEA Grapalat" w:hAnsi="GHEA Grapalat"/>
          <w:b/>
          <w:i w:val="0"/>
          <w:sz w:val="24"/>
          <w:szCs w:val="24"/>
        </w:rPr>
        <w:t xml:space="preserve">, в </w:t>
      </w:r>
      <w:r w:rsidR="00CB4BDD">
        <w:rPr>
          <w:rFonts w:ascii="GHEA Grapalat" w:hAnsi="GHEA Grapalat"/>
          <w:b/>
          <w:i w:val="0"/>
          <w:sz w:val="24"/>
          <w:szCs w:val="24"/>
        </w:rPr>
        <w:t>12:00</w:t>
      </w:r>
      <w:r w:rsidRPr="00D94F85">
        <w:rPr>
          <w:rFonts w:ascii="GHEA Grapalat" w:hAnsi="GHEA Grapalat"/>
          <w:b/>
          <w:i w:val="0"/>
          <w:sz w:val="24"/>
          <w:szCs w:val="24"/>
        </w:rPr>
        <w:t xml:space="preserve"> </w:t>
      </w:r>
      <w:r w:rsidR="0012656E" w:rsidRPr="00D94F85">
        <w:rPr>
          <w:rFonts w:ascii="GHEA Grapalat" w:hAnsi="GHEA Grapalat"/>
          <w:b/>
          <w:i w:val="0"/>
          <w:sz w:val="24"/>
          <w:szCs w:val="24"/>
        </w:rPr>
        <w:t xml:space="preserve">часов </w:t>
      </w:r>
      <w:r w:rsidR="00CC3452">
        <w:rPr>
          <w:rFonts w:ascii="GHEA Grapalat" w:hAnsi="GHEA Grapalat"/>
          <w:b/>
          <w:i w:val="0"/>
          <w:sz w:val="24"/>
          <w:szCs w:val="24"/>
          <w:lang w:val="hy-AM"/>
        </w:rPr>
        <w:t>09</w:t>
      </w:r>
      <w:r w:rsidR="001705E4" w:rsidRPr="00D94F85">
        <w:rPr>
          <w:rFonts w:ascii="GHEA Grapalat" w:hAnsi="GHEA Grapalat"/>
          <w:b/>
          <w:i w:val="0"/>
          <w:sz w:val="24"/>
          <w:szCs w:val="24"/>
        </w:rPr>
        <w:t xml:space="preserve"> </w:t>
      </w:r>
      <w:r w:rsidR="00CC3452" w:rsidRPr="00CC3452">
        <w:rPr>
          <w:rFonts w:ascii="GHEA Grapalat" w:hAnsi="GHEA Grapalat"/>
          <w:b/>
          <w:i w:val="0"/>
          <w:sz w:val="24"/>
          <w:szCs w:val="24"/>
        </w:rPr>
        <w:t>декабря</w:t>
      </w:r>
      <w:r w:rsidR="00CF3958" w:rsidRPr="00D94F85">
        <w:rPr>
          <w:rFonts w:ascii="GHEA Grapalat" w:hAnsi="GHEA Grapalat"/>
          <w:b/>
          <w:i w:val="0"/>
          <w:sz w:val="24"/>
          <w:szCs w:val="24"/>
        </w:rPr>
        <w:t xml:space="preserve"> 2024</w:t>
      </w:r>
      <w:r w:rsidR="0012656E" w:rsidRPr="00D94F85">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4C780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81636" w:rsidRPr="00B81636">
        <w:rPr>
          <w:rFonts w:ascii="GHEA Grapalat" w:hAnsi="GHEA Grapalat"/>
          <w:b/>
          <w:i w:val="0"/>
          <w:sz w:val="24"/>
          <w:szCs w:val="24"/>
        </w:rPr>
        <w:t>Зина Товмасян</w:t>
      </w:r>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C3452">
        <w:rPr>
          <w:rFonts w:ascii="GHEA Grapalat" w:hAnsi="GHEA Grapalat"/>
          <w:sz w:val="22"/>
          <w:szCs w:val="22"/>
        </w:rPr>
        <w:t>GHTsDzB-HVKAK-2024-</w:t>
      </w:r>
      <w:proofErr w:type="gramStart"/>
      <w:r w:rsidR="00CC3452">
        <w:rPr>
          <w:rFonts w:ascii="GHEA Grapalat" w:hAnsi="GHEA Grapalat"/>
          <w:sz w:val="22"/>
          <w:szCs w:val="22"/>
        </w:rPr>
        <w:t>69</w:t>
      </w:r>
      <w:r w:rsidRPr="00BB6E4B">
        <w:rPr>
          <w:rFonts w:ascii="GHEA Grapalat" w:hAnsi="GHEA Grapalat"/>
          <w:sz w:val="22"/>
          <w:szCs w:val="22"/>
        </w:rPr>
        <w:t>»</w:t>
      </w:r>
      <w:r w:rsidRPr="00BB6E4B">
        <w:rPr>
          <w:rFonts w:ascii="GHEA Grapalat" w:hAnsi="GHEA Grapalat"/>
          <w:sz w:val="22"/>
          <w:szCs w:val="22"/>
        </w:rPr>
        <w:br/>
        <w:t xml:space="preserve">  №</w:t>
      </w:r>
      <w:proofErr w:type="gramEnd"/>
      <w:r w:rsidRPr="00BB6E4B">
        <w:rPr>
          <w:rFonts w:ascii="GHEA Grapalat" w:hAnsi="GHEA Grapalat"/>
          <w:sz w:val="22"/>
          <w:szCs w:val="22"/>
        </w:rPr>
        <w:t xml:space="preserve"> </w:t>
      </w:r>
      <w:r>
        <w:rPr>
          <w:rFonts w:ascii="GHEA Grapalat" w:hAnsi="GHEA Grapalat"/>
          <w:sz w:val="22"/>
          <w:szCs w:val="22"/>
          <w:lang w:val="hy-AM"/>
        </w:rPr>
        <w:t>1</w:t>
      </w:r>
      <w:r w:rsidRPr="00BB6E4B">
        <w:rPr>
          <w:rFonts w:ascii="GHEA Grapalat" w:hAnsi="GHEA Grapalat"/>
          <w:sz w:val="22"/>
          <w:szCs w:val="22"/>
        </w:rPr>
        <w:t xml:space="preserve"> от </w:t>
      </w:r>
      <w:r w:rsidR="00066F77">
        <w:rPr>
          <w:rFonts w:ascii="GHEA Grapalat" w:hAnsi="GHEA Grapalat"/>
          <w:sz w:val="22"/>
          <w:szCs w:val="22"/>
          <w:lang w:val="hy-AM"/>
        </w:rPr>
        <w:t>02</w:t>
      </w:r>
      <w:r w:rsidR="001705E4">
        <w:rPr>
          <w:rFonts w:ascii="GHEA Grapalat" w:hAnsi="GHEA Grapalat"/>
          <w:sz w:val="22"/>
          <w:szCs w:val="22"/>
        </w:rPr>
        <w:t xml:space="preserve"> </w:t>
      </w:r>
      <w:r w:rsidR="00066F77" w:rsidRPr="00066F77">
        <w:rPr>
          <w:rFonts w:ascii="GHEA Grapalat" w:hAnsi="GHEA Grapalat"/>
        </w:rPr>
        <w:t>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CB4BDD">
        <w:rPr>
          <w:rFonts w:ascii="GHEA Grapalat" w:hAnsi="GHEA Grapalat"/>
          <w:b/>
        </w:rPr>
        <w:t xml:space="preserve">УСЛУГИ </w:t>
      </w:r>
      <w:proofErr w:type="gramStart"/>
      <w:r w:rsidR="00CB4BDD">
        <w:rPr>
          <w:rFonts w:ascii="GHEA Grapalat" w:hAnsi="GHEA Grapalat"/>
          <w:b/>
        </w:rPr>
        <w:t xml:space="preserve">ЭВАКУАТОРА </w:t>
      </w:r>
      <w:r w:rsidR="00AA793C" w:rsidRPr="00A37E73">
        <w:rPr>
          <w:rFonts w:ascii="GHEA Grapalat" w:hAnsi="GHEA Grapalat"/>
          <w:b/>
        </w:rPr>
        <w:t xml:space="preserve"> </w:t>
      </w:r>
      <w:r w:rsidRPr="00A37E73">
        <w:rPr>
          <w:rFonts w:ascii="GHEA Grapalat" w:hAnsi="GHEA Grapalat"/>
          <w:b/>
        </w:rPr>
        <w:t>ДЛЯ</w:t>
      </w:r>
      <w:proofErr w:type="gramEnd"/>
      <w:r w:rsidRPr="00A37E73">
        <w:rPr>
          <w:rFonts w:ascii="GHEA Grapalat" w:hAnsi="GHEA Grapalat"/>
          <w:b/>
        </w:rPr>
        <w:t xml:space="preserve">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AA793C" w:rsidRDefault="00CF3958" w:rsidP="00CF3958">
      <w:pPr>
        <w:pStyle w:val="aa"/>
        <w:widowControl w:val="0"/>
        <w:spacing w:after="0"/>
        <w:ind w:right="-7"/>
        <w:contextualSpacing/>
        <w:jc w:val="center"/>
        <w:rPr>
          <w:rFonts w:ascii="GHEA Grapalat" w:hAnsi="GHEA Grapalat"/>
          <w:b/>
          <w:sz w:val="20"/>
          <w:szCs w:val="20"/>
        </w:rPr>
      </w:pPr>
      <w:r w:rsidRPr="00CF3958">
        <w:rPr>
          <w:rFonts w:ascii="GHEA Grapalat" w:hAnsi="GHEA Grapalat"/>
          <w:b/>
          <w:sz w:val="20"/>
          <w:szCs w:val="20"/>
        </w:rPr>
        <w:t xml:space="preserve">ПРИГЛАШЕНИЯ НА ЗАПРОС КОТИРОВОК, ОБЪЯВЛЕННЫЙ С ЦЕЛЬЮ </w:t>
      </w:r>
      <w:r w:rsidR="00AA793C" w:rsidRPr="00CF3958">
        <w:rPr>
          <w:rFonts w:ascii="GHEA Grapalat" w:hAnsi="GHEA Grapalat"/>
          <w:b/>
          <w:sz w:val="20"/>
          <w:szCs w:val="20"/>
        </w:rPr>
        <w:t xml:space="preserve">ПРИОБРЕТЕНИЯ </w:t>
      </w:r>
      <w:r w:rsidR="00CB4BDD">
        <w:rPr>
          <w:rFonts w:ascii="GHEA Grapalat" w:hAnsi="GHEA Grapalat"/>
          <w:b/>
          <w:sz w:val="20"/>
          <w:szCs w:val="20"/>
        </w:rPr>
        <w:t xml:space="preserve">УСЛУГИ </w:t>
      </w:r>
      <w:proofErr w:type="gramStart"/>
      <w:r w:rsidR="00CB4BDD">
        <w:rPr>
          <w:rFonts w:ascii="GHEA Grapalat" w:hAnsi="GHEA Grapalat"/>
          <w:b/>
          <w:sz w:val="20"/>
          <w:szCs w:val="20"/>
        </w:rPr>
        <w:t xml:space="preserve">ЭВАКУАТОРА </w:t>
      </w:r>
      <w:r w:rsidR="00AA793C" w:rsidRPr="00C752DF">
        <w:rPr>
          <w:rFonts w:ascii="GHEA Grapalat" w:hAnsi="GHEA Grapalat"/>
          <w:b/>
          <w:sz w:val="20"/>
          <w:szCs w:val="20"/>
        </w:rPr>
        <w:t xml:space="preserve"> ДЛЯ</w:t>
      </w:r>
      <w:proofErr w:type="gramEnd"/>
      <w:r w:rsidR="00AA793C" w:rsidRPr="00C752DF">
        <w:rPr>
          <w:rFonts w:ascii="GHEA Grapalat" w:hAnsi="GHEA Grapalat"/>
          <w:b/>
          <w:sz w:val="20"/>
          <w:szCs w:val="20"/>
        </w:rPr>
        <w:t xml:space="preserve"> СВОИХ</w:t>
      </w:r>
      <w:r w:rsidR="00AA793C"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CC3452">
        <w:rPr>
          <w:rFonts w:ascii="GHEA Grapalat" w:hAnsi="GHEA Grapalat"/>
          <w:b/>
          <w:sz w:val="22"/>
          <w:szCs w:val="22"/>
        </w:rPr>
        <w:t>GHTsDzB-HVKAK-2024-69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AA793C" w:rsidRDefault="00096865" w:rsidP="00AA793C">
      <w:pPr>
        <w:widowControl w:val="0"/>
        <w:ind w:firstLine="567"/>
        <w:contextualSpacing/>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AA793C">
      <w:pPr>
        <w:widowControl w:val="0"/>
        <w:ind w:firstLine="567"/>
        <w:contextualSpacing/>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004C6A6E">
        <w:rPr>
          <w:rFonts w:ascii="GHEA Grapalat" w:hAnsi="GHEA Grapalat"/>
          <w:b/>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B4BDD">
        <w:rPr>
          <w:rFonts w:ascii="GHEA Grapalat" w:hAnsi="GHEA Grapalat"/>
          <w:b/>
          <w:i w:val="0"/>
          <w:sz w:val="24"/>
          <w:szCs w:val="24"/>
        </w:rPr>
        <w:t xml:space="preserve">услуги </w:t>
      </w:r>
      <w:proofErr w:type="gramStart"/>
      <w:r w:rsidR="00CB4BDD">
        <w:rPr>
          <w:rFonts w:ascii="GHEA Grapalat" w:hAnsi="GHEA Grapalat"/>
          <w:b/>
          <w:i w:val="0"/>
          <w:sz w:val="24"/>
          <w:szCs w:val="24"/>
        </w:rPr>
        <w:t xml:space="preserve">эвакуатора </w:t>
      </w:r>
      <w:r w:rsidR="00EB24DA" w:rsidRPr="00777B7F">
        <w:rPr>
          <w:rFonts w:ascii="GHEA Grapalat" w:hAnsi="GHEA Grapalat"/>
          <w:i w:val="0"/>
          <w:sz w:val="24"/>
          <w:szCs w:val="24"/>
        </w:rPr>
        <w:t xml:space="preserve"> </w:t>
      </w:r>
      <w:r w:rsidRPr="00777B7F">
        <w:rPr>
          <w:rFonts w:ascii="GHEA Grapalat" w:hAnsi="GHEA Grapalat"/>
          <w:i w:val="0"/>
          <w:sz w:val="24"/>
          <w:szCs w:val="24"/>
        </w:rPr>
        <w:t>(</w:t>
      </w:r>
      <w:proofErr w:type="gramEnd"/>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066F77">
        <w:rPr>
          <w:rFonts w:ascii="GHEA Grapalat" w:hAnsi="GHEA Grapalat"/>
          <w:b/>
          <w:i w:val="0"/>
          <w:sz w:val="24"/>
          <w:szCs w:val="24"/>
        </w:rPr>
        <w:t>8</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6B3484" w:rsidRPr="00AA73D2" w:rsidTr="00B52043">
        <w:trPr>
          <w:jc w:val="center"/>
        </w:trPr>
        <w:tc>
          <w:tcPr>
            <w:tcW w:w="1216" w:type="dxa"/>
            <w:vAlign w:val="center"/>
          </w:tcPr>
          <w:p w:rsidR="006B3484" w:rsidRDefault="006B3484" w:rsidP="006B348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168,000</w:t>
            </w:r>
          </w:p>
        </w:tc>
        <w:tc>
          <w:tcPr>
            <w:tcW w:w="6600" w:type="dxa"/>
            <w:vAlign w:val="center"/>
          </w:tcPr>
          <w:p w:rsidR="006B3484" w:rsidRPr="006B3484" w:rsidRDefault="006B3484" w:rsidP="006B3484">
            <w:pPr>
              <w:rPr>
                <w:rFonts w:ascii="GHEA Grapalat" w:hAnsi="GHEA Grapalat"/>
                <w:sz w:val="20"/>
                <w:szCs w:val="20"/>
                <w:lang w:val="hy-AM"/>
              </w:rPr>
            </w:pPr>
            <w:r>
              <w:rPr>
                <w:rFonts w:ascii="GHEA Grapalat" w:hAnsi="GHEA Grapalat"/>
              </w:rPr>
              <w:t xml:space="preserve">Услуги эвакуатора </w:t>
            </w:r>
            <w:r>
              <w:rPr>
                <w:rFonts w:ascii="GHEA Grapalat" w:hAnsi="GHEA Grapalat"/>
                <w:lang w:val="hy-AM"/>
              </w:rPr>
              <w:t>1</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34,650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3</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31,500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4</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155,500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5</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232,000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6</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135,000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7</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34,000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8</w:t>
            </w:r>
          </w:p>
        </w:tc>
      </w:tr>
      <w:tr w:rsidR="006B3484" w:rsidRPr="00AA73D2" w:rsidTr="000D4A60">
        <w:trPr>
          <w:jc w:val="center"/>
        </w:trPr>
        <w:tc>
          <w:tcPr>
            <w:tcW w:w="1216" w:type="dxa"/>
            <w:vAlign w:val="center"/>
          </w:tcPr>
          <w:p w:rsidR="006B3484" w:rsidRPr="006B3484" w:rsidRDefault="00066F77"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90,000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9</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106256" w:rsidRPr="000B29DC">
        <w:rPr>
          <w:rFonts w:ascii="GHEA Grapalat" w:hAnsi="GHEA Grapalat"/>
        </w:rPr>
        <w:t>права</w:t>
      </w:r>
      <w:proofErr w:type="gramEnd"/>
      <w:r w:rsidR="00106256" w:rsidRPr="000B29DC">
        <w:rPr>
          <w:rFonts w:ascii="GHEA Grapalat" w:hAnsi="GHEA Grapalat"/>
        </w:rPr>
        <w:t xml:space="preserve">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Pr="00FE18AF" w:rsidRDefault="000371A2" w:rsidP="001D7DC4">
      <w:pPr>
        <w:pStyle w:val="23"/>
        <w:widowControl w:val="0"/>
        <w:tabs>
          <w:tab w:val="left" w:pos="1134"/>
        </w:tabs>
        <w:spacing w:line="240" w:lineRule="auto"/>
        <w:ind w:firstLine="567"/>
        <w:contextualSpacing/>
        <w:rPr>
          <w:rFonts w:ascii="GHEA Grapalat" w:hAnsi="GHEA Grapalat" w:cs="Sylfaen"/>
          <w:b/>
          <w:sz w:val="24"/>
          <w:szCs w:val="24"/>
        </w:rPr>
      </w:pPr>
      <w:r w:rsidRPr="00FE18AF">
        <w:rPr>
          <w:rFonts w:ascii="GHEA Grapalat" w:hAnsi="GHEA Grapalat"/>
          <w:b/>
          <w:sz w:val="24"/>
          <w:szCs w:val="24"/>
        </w:rPr>
        <w:t>4.2.</w:t>
      </w:r>
      <w:r w:rsidRPr="00FE18AF">
        <w:rPr>
          <w:rFonts w:ascii="GHEA Grapalat" w:hAnsi="GHEA Grapalat"/>
          <w:b/>
          <w:sz w:val="24"/>
          <w:szCs w:val="24"/>
        </w:rPr>
        <w:tab/>
        <w:t xml:space="preserve">Заявки на процедуру необходимо подать в комиссию по адресу </w:t>
      </w:r>
      <w:r w:rsidR="002843AD" w:rsidRPr="00FE18AF">
        <w:rPr>
          <w:rFonts w:ascii="GHEA Grapalat" w:hAnsi="GHEA Grapalat"/>
          <w:b/>
          <w:sz w:val="24"/>
          <w:szCs w:val="24"/>
        </w:rPr>
        <w:t xml:space="preserve">г. Ереван, ул. М. </w:t>
      </w:r>
      <w:proofErr w:type="spellStart"/>
      <w:r w:rsidR="002843AD" w:rsidRPr="00FE18AF">
        <w:rPr>
          <w:rFonts w:ascii="GHEA Grapalat" w:hAnsi="GHEA Grapalat"/>
          <w:b/>
          <w:sz w:val="24"/>
          <w:szCs w:val="24"/>
        </w:rPr>
        <w:t>Гераци</w:t>
      </w:r>
      <w:proofErr w:type="spellEnd"/>
      <w:r w:rsidR="002843AD" w:rsidRPr="00FE18AF">
        <w:rPr>
          <w:rFonts w:ascii="GHEA Grapalat" w:hAnsi="GHEA Grapalat"/>
          <w:b/>
          <w:sz w:val="24"/>
          <w:szCs w:val="24"/>
        </w:rPr>
        <w:t>, д. 12</w:t>
      </w:r>
      <w:r w:rsidRPr="00FE18AF">
        <w:rPr>
          <w:rFonts w:ascii="GHEA Grapalat" w:hAnsi="GHEA Grapalat"/>
          <w:b/>
          <w:sz w:val="24"/>
          <w:szCs w:val="24"/>
        </w:rPr>
        <w:t xml:space="preserve"> не позднее, чем </w:t>
      </w:r>
      <w:r w:rsidR="009415D8" w:rsidRPr="00FE18AF">
        <w:rPr>
          <w:rFonts w:ascii="GHEA Grapalat" w:hAnsi="GHEA Grapalat"/>
          <w:b/>
          <w:sz w:val="24"/>
          <w:szCs w:val="24"/>
        </w:rPr>
        <w:t xml:space="preserve">в </w:t>
      </w:r>
      <w:r w:rsidR="00CB4BDD">
        <w:rPr>
          <w:rFonts w:ascii="GHEA Grapalat" w:hAnsi="GHEA Grapalat"/>
          <w:b/>
          <w:sz w:val="24"/>
          <w:szCs w:val="24"/>
        </w:rPr>
        <w:t>12:00</w:t>
      </w:r>
      <w:r w:rsidRPr="00FE18AF">
        <w:rPr>
          <w:rFonts w:ascii="GHEA Grapalat" w:hAnsi="GHEA Grapalat"/>
          <w:b/>
          <w:sz w:val="24"/>
          <w:szCs w:val="24"/>
        </w:rPr>
        <w:t xml:space="preserve"> часов </w:t>
      </w:r>
      <w:r w:rsidR="009415D8" w:rsidRPr="00FE18AF">
        <w:rPr>
          <w:rFonts w:ascii="GHEA Grapalat" w:hAnsi="GHEA Grapalat"/>
          <w:b/>
          <w:sz w:val="24"/>
          <w:szCs w:val="24"/>
        </w:rPr>
        <w:t>0</w:t>
      </w:r>
      <w:r w:rsidR="008102AF" w:rsidRPr="00FE18AF">
        <w:rPr>
          <w:rFonts w:ascii="GHEA Grapalat" w:hAnsi="GHEA Grapalat"/>
          <w:b/>
          <w:sz w:val="24"/>
          <w:szCs w:val="24"/>
        </w:rPr>
        <w:t>7</w:t>
      </w:r>
      <w:r w:rsidRPr="00FE18AF">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B81636" w:rsidRPr="00B81636">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w:t>
      </w:r>
      <w:r w:rsidRPr="009044F1">
        <w:rPr>
          <w:rFonts w:ascii="GHEA Grapalat" w:hAnsi="GHEA Grapalat"/>
          <w:sz w:val="24"/>
          <w:szCs w:val="24"/>
        </w:rPr>
        <w:lastRenderedPageBreak/>
        <w:t>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 xml:space="preserve">в </w:t>
      </w:r>
      <w:proofErr w:type="gramStart"/>
      <w:r w:rsidRPr="00F50DFD">
        <w:rPr>
          <w:rFonts w:ascii="GHEA Grapalat" w:hAnsi="GHEA Grapalat"/>
          <w:sz w:val="24"/>
          <w:szCs w:val="24"/>
        </w:rPr>
        <w:t>случае  закупок</w:t>
      </w:r>
      <w:proofErr w:type="gramEnd"/>
      <w:r w:rsidRPr="00F50DFD">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СЦ-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FE18AF" w:rsidRDefault="00FD2748" w:rsidP="00204A09">
      <w:pPr>
        <w:pStyle w:val="23"/>
        <w:widowControl w:val="0"/>
        <w:tabs>
          <w:tab w:val="left" w:pos="1134"/>
        </w:tabs>
        <w:spacing w:line="240" w:lineRule="auto"/>
        <w:ind w:firstLine="567"/>
        <w:contextualSpacing/>
        <w:rPr>
          <w:rFonts w:ascii="GHEA Grapalat" w:hAnsi="GHEA Grapalat" w:cs="Tahoma"/>
          <w:b/>
          <w:sz w:val="24"/>
          <w:szCs w:val="24"/>
        </w:rPr>
      </w:pPr>
      <w:r w:rsidRPr="00FE18AF">
        <w:rPr>
          <w:rFonts w:ascii="GHEA Grapalat" w:hAnsi="GHEA Grapalat"/>
          <w:b/>
          <w:sz w:val="24"/>
          <w:szCs w:val="24"/>
        </w:rPr>
        <w:t>8.1</w:t>
      </w:r>
      <w:r w:rsidR="00D07367" w:rsidRPr="00FE18AF">
        <w:rPr>
          <w:rFonts w:ascii="GHEA Grapalat" w:hAnsi="GHEA Grapalat"/>
          <w:b/>
          <w:sz w:val="24"/>
          <w:szCs w:val="24"/>
        </w:rPr>
        <w:t>.</w:t>
      </w:r>
      <w:r w:rsidR="00D07367" w:rsidRPr="00FE18AF">
        <w:rPr>
          <w:rFonts w:ascii="GHEA Grapalat" w:hAnsi="GHEA Grapalat"/>
          <w:b/>
          <w:sz w:val="24"/>
          <w:szCs w:val="24"/>
        </w:rPr>
        <w:tab/>
      </w:r>
      <w:r w:rsidR="00A9098A" w:rsidRPr="00FE18AF">
        <w:rPr>
          <w:rFonts w:ascii="GHEA Grapalat" w:hAnsi="GHEA Grapalat"/>
          <w:b/>
          <w:sz w:val="24"/>
          <w:szCs w:val="24"/>
        </w:rPr>
        <w:t xml:space="preserve">Вскрытие заявок произойдет заседании комиссии по вскрытию заявок на </w:t>
      </w:r>
      <w:r w:rsidR="00204A09" w:rsidRPr="00FE18AF">
        <w:rPr>
          <w:rFonts w:ascii="GHEA Grapalat" w:hAnsi="GHEA Grapalat"/>
          <w:b/>
          <w:sz w:val="24"/>
          <w:szCs w:val="24"/>
        </w:rPr>
        <w:t>0</w:t>
      </w:r>
      <w:r w:rsidR="008102AF" w:rsidRPr="00FE18AF">
        <w:rPr>
          <w:rFonts w:ascii="GHEA Grapalat" w:hAnsi="GHEA Grapalat"/>
          <w:b/>
          <w:sz w:val="24"/>
          <w:szCs w:val="24"/>
        </w:rPr>
        <w:t>7</w:t>
      </w:r>
      <w:r w:rsidR="00A9098A" w:rsidRPr="00FE18AF">
        <w:rPr>
          <w:rFonts w:ascii="GHEA Grapalat" w:hAnsi="GHEA Grapalat"/>
          <w:b/>
          <w:sz w:val="24"/>
          <w:szCs w:val="24"/>
        </w:rPr>
        <w:t xml:space="preserve">-ый день в </w:t>
      </w:r>
      <w:r w:rsidR="00CB4BDD">
        <w:rPr>
          <w:rFonts w:ascii="GHEA Grapalat" w:hAnsi="GHEA Grapalat"/>
          <w:b/>
          <w:sz w:val="24"/>
          <w:szCs w:val="24"/>
        </w:rPr>
        <w:t>12:00</w:t>
      </w:r>
      <w:r w:rsidR="00A9098A" w:rsidRPr="00FE18AF">
        <w:rPr>
          <w:rFonts w:ascii="GHEA Grapalat" w:hAnsi="GHEA Grapalat"/>
          <w:b/>
          <w:sz w:val="24"/>
          <w:szCs w:val="24"/>
        </w:rPr>
        <w:t xml:space="preserve"> со дня опубликования бюллетене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lastRenderedPageBreak/>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w:t>
      </w:r>
      <w:r w:rsidRPr="009044F1">
        <w:rPr>
          <w:rFonts w:ascii="GHEA Grapalat" w:hAnsi="GHEA Grapalat"/>
          <w:sz w:val="24"/>
          <w:szCs w:val="24"/>
        </w:rPr>
        <w:lastRenderedPageBreak/>
        <w:t xml:space="preserve">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 xml:space="preserve">то он </w:t>
      </w:r>
      <w:r w:rsidR="00B06EC9" w:rsidRPr="00681C1F">
        <w:rPr>
          <w:rFonts w:ascii="GHEA Grapalat" w:hAnsi="GHEA Grapalat"/>
          <w:color w:val="000000" w:themeColor="text1"/>
        </w:rPr>
        <w:lastRenderedPageBreak/>
        <w:t>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roofErr w:type="gramStart"/>
      <w:r w:rsidR="00C77407" w:rsidRPr="008D2394">
        <w:rPr>
          <w:rFonts w:ascii="GHEA Grapalat" w:hAnsi="GHEA Grapalat"/>
        </w:rPr>
        <w:t>Причем  обеспечение</w:t>
      </w:r>
      <w:proofErr w:type="gramEnd"/>
      <w:r w:rsidR="00C77407" w:rsidRPr="008D2394">
        <w:rPr>
          <w:rFonts w:ascii="GHEA Grapalat" w:hAnsi="GHEA Grapalat"/>
        </w:rPr>
        <w:t xml:space="preserve">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w:t>
      </w:r>
      <w:r w:rsidRPr="0014372B">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w:t>
      </w:r>
      <w:r w:rsidRPr="0074650E">
        <w:rPr>
          <w:rFonts w:ascii="GHEA Grapalat" w:hAnsi="GHEA Grapalat"/>
        </w:rPr>
        <w:lastRenderedPageBreak/>
        <w:t>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 xml:space="preserve">К заявке прилагаются предусмотренные настоящим </w:t>
      </w:r>
      <w:r w:rsidRPr="00AA5BD2">
        <w:rPr>
          <w:rFonts w:ascii="GHEA Grapalat" w:hAnsi="GHEA Grapalat"/>
        </w:rPr>
        <w:lastRenderedPageBreak/>
        <w:t>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3506D" w:rsidRDefault="00E24455" w:rsidP="00531CA1">
      <w:pPr>
        <w:widowControl w:val="0"/>
        <w:tabs>
          <w:tab w:val="left" w:pos="1134"/>
        </w:tabs>
        <w:ind w:firstLine="567"/>
        <w:contextualSpacing/>
        <w:rPr>
          <w:rFonts w:ascii="GHEA Grapalat" w:hAnsi="GHEA Grapalat"/>
        </w:rPr>
      </w:pPr>
      <w:r w:rsidRPr="0083506D">
        <w:rPr>
          <w:rFonts w:ascii="GHEA Grapalat" w:hAnsi="GHEA Grapalat"/>
        </w:rPr>
        <w:t>1)</w:t>
      </w:r>
      <w:r w:rsidRPr="0083506D">
        <w:rPr>
          <w:rFonts w:ascii="GHEA Grapalat" w:hAnsi="GHEA Grapalat"/>
        </w:rPr>
        <w:tab/>
        <w:t>наименование заказчика и место (адрес) подачи заявки;</w:t>
      </w:r>
    </w:p>
    <w:p w:rsidR="00E24455" w:rsidRPr="0083506D" w:rsidRDefault="00E24455" w:rsidP="00531CA1">
      <w:pPr>
        <w:widowControl w:val="0"/>
        <w:tabs>
          <w:tab w:val="left" w:pos="1134"/>
          <w:tab w:val="left" w:pos="6284"/>
        </w:tabs>
        <w:ind w:firstLine="567"/>
        <w:contextualSpacing/>
        <w:jc w:val="both"/>
        <w:rPr>
          <w:rFonts w:ascii="GHEA Grapalat" w:hAnsi="GHEA Grapalat"/>
        </w:rPr>
      </w:pPr>
      <w:r w:rsidRPr="0083506D">
        <w:rPr>
          <w:rFonts w:ascii="GHEA Grapalat" w:hAnsi="GHEA Grapalat"/>
        </w:rPr>
        <w:t>2)</w:t>
      </w:r>
      <w:r w:rsidRPr="0083506D">
        <w:rPr>
          <w:rFonts w:ascii="GHEA Grapalat" w:hAnsi="GHEA Grapalat"/>
        </w:rPr>
        <w:tab/>
        <w:t xml:space="preserve">код </w:t>
      </w:r>
      <w:r w:rsidR="00107A05" w:rsidRPr="0083506D">
        <w:rPr>
          <w:rFonts w:ascii="GHEA Grapalat" w:hAnsi="GHEA Grapalat"/>
        </w:rPr>
        <w:t>процедуры</w:t>
      </w:r>
      <w:r w:rsidRPr="0083506D">
        <w:rPr>
          <w:rFonts w:ascii="GHEA Grapalat" w:hAnsi="GHEA Grapalat"/>
        </w:rPr>
        <w:t>;</w:t>
      </w:r>
      <w:r w:rsidRPr="0083506D">
        <w:rPr>
          <w:rFonts w:ascii="GHEA Grapalat" w:hAnsi="GHEA Grapalat"/>
        </w:rPr>
        <w:tab/>
      </w:r>
    </w:p>
    <w:p w:rsidR="00E24455" w:rsidRPr="0083506D"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3)</w:t>
      </w:r>
      <w:r w:rsidRPr="0083506D">
        <w:rPr>
          <w:rFonts w:ascii="GHEA Grapalat" w:hAnsi="GHEA Grapalat"/>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4)</w:t>
      </w:r>
      <w:r w:rsidRPr="0083506D">
        <w:rPr>
          <w:rFonts w:ascii="GHEA Grapalat" w:hAnsi="GHEA Grapalat"/>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3452">
        <w:rPr>
          <w:rFonts w:ascii="GHEA Grapalat" w:hAnsi="GHEA Grapalat"/>
          <w:b/>
          <w:sz w:val="22"/>
          <w:szCs w:val="22"/>
        </w:rPr>
        <w:t>GHTsDzB-HVKAK-2024-69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C3452">
        <w:rPr>
          <w:rFonts w:ascii="GHEA Grapalat" w:hAnsi="GHEA Grapalat"/>
          <w:b/>
          <w:sz w:val="22"/>
          <w:szCs w:val="22"/>
        </w:rPr>
        <w:t>GHTsDzB-HVKAK-2024-69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CC3452">
        <w:rPr>
          <w:rFonts w:ascii="GHEA Grapalat" w:hAnsi="GHEA Grapalat"/>
          <w:b/>
          <w:sz w:val="22"/>
          <w:szCs w:val="22"/>
        </w:rPr>
        <w:t>GHTsDzB-HVKAK-2024-69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CC3452">
        <w:rPr>
          <w:rFonts w:ascii="GHEA Grapalat" w:hAnsi="GHEA Grapalat"/>
          <w:b/>
          <w:sz w:val="22"/>
          <w:szCs w:val="22"/>
        </w:rPr>
        <w:t>GHTsDzB-HVKAK-2024-69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3452">
        <w:rPr>
          <w:rFonts w:ascii="GHEA Grapalat" w:hAnsi="GHEA Grapalat"/>
          <w:b/>
          <w:sz w:val="22"/>
          <w:szCs w:val="22"/>
        </w:rPr>
        <w:t>GHTsDzB-HVKAK-2024-69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C7B6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C7B6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C7B6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w:t>
            </w:r>
            <w:proofErr w:type="gramStart"/>
            <w:r w:rsidR="00A9306E" w:rsidRPr="00C76DD8">
              <w:rPr>
                <w:rFonts w:ascii="GHEA Grapalat" w:eastAsia="GHEA Grapalat" w:hAnsi="GHEA Grapalat" w:cs="GHEA Grapalat"/>
              </w:rPr>
              <w:t xml:space="preserve">паев) </w:t>
            </w:r>
            <w:r w:rsidR="00A9306E" w:rsidRPr="00BC0F3A">
              <w:rPr>
                <w:rFonts w:ascii="GHEA Grapalat" w:eastAsia="GHEA Grapalat" w:hAnsi="GHEA Grapalat" w:cs="GHEA Grapalat"/>
              </w:rPr>
              <w:t xml:space="preserve"> данного</w:t>
            </w:r>
            <w:proofErr w:type="gramEnd"/>
            <w:r w:rsidR="00A9306E" w:rsidRPr="00BC0F3A">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C7B6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C7B68"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C7B6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0306ED">
        <w:rPr>
          <w:rFonts w:ascii="GHEA Grapalat" w:hAnsi="GHEA Grapalat"/>
        </w:rPr>
        <w:lastRenderedPageBreak/>
        <w:t>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0306ED">
        <w:rPr>
          <w:rFonts w:ascii="GHEA Grapalat" w:hAnsi="GHEA Grapalat"/>
        </w:rPr>
        <w:lastRenderedPageBreak/>
        <w:t xml:space="preserve">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w:t>
      </w:r>
      <w:r w:rsidRPr="000306ED">
        <w:rPr>
          <w:rFonts w:ascii="GHEA Grapalat" w:hAnsi="GHEA Grapalat"/>
        </w:rPr>
        <w:lastRenderedPageBreak/>
        <w:t>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3452">
        <w:rPr>
          <w:rFonts w:ascii="GHEA Grapalat" w:hAnsi="GHEA Grapalat"/>
          <w:b/>
          <w:sz w:val="22"/>
          <w:szCs w:val="22"/>
        </w:rPr>
        <w:t>GHTsDzB-HVKAK-2024-69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CC3452">
        <w:rPr>
          <w:rFonts w:ascii="GHEA Grapalat" w:hAnsi="GHEA Grapalat"/>
          <w:b/>
          <w:sz w:val="22"/>
          <w:szCs w:val="22"/>
        </w:rPr>
        <w:t>GHTsDzB-HVKAK-2024-69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CC3452">
        <w:rPr>
          <w:rFonts w:ascii="GHEA Grapalat" w:hAnsi="GHEA Grapalat"/>
          <w:b/>
          <w:sz w:val="22"/>
          <w:szCs w:val="22"/>
        </w:rPr>
        <w:t>GHTsDzB-HVKAK-2024-69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C3452">
        <w:rPr>
          <w:rFonts w:ascii="GHEA Grapalat" w:hAnsi="GHEA Grapalat"/>
          <w:b/>
          <w:sz w:val="22"/>
          <w:szCs w:val="22"/>
        </w:rPr>
        <w:t>GHTsDzB-HVKAK-2024-69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w:t>
      </w:r>
      <w:r w:rsidRPr="00B138F3">
        <w:rPr>
          <w:rFonts w:ascii="GHEA Grapalat" w:hAnsi="GHEA Grapalat"/>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C3452">
        <w:rPr>
          <w:rFonts w:ascii="GHEA Grapalat" w:hAnsi="GHEA Grapalat"/>
          <w:b/>
          <w:sz w:val="22"/>
          <w:szCs w:val="22"/>
        </w:rPr>
        <w:t>GHTsDzB-HVKAK-2024-69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CC3452">
        <w:rPr>
          <w:rFonts w:ascii="GHEA Grapalat" w:hAnsi="GHEA Grapalat"/>
          <w:b/>
          <w:sz w:val="22"/>
          <w:szCs w:val="22"/>
        </w:rPr>
        <w:t>GHTsDzB-HVKAK-2024-69</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CC3452">
        <w:rPr>
          <w:rFonts w:ascii="GHEA Grapalat" w:hAnsi="GHEA Grapalat"/>
          <w:b/>
          <w:sz w:val="22"/>
          <w:szCs w:val="22"/>
        </w:rPr>
        <w:t>GHTsDzB-HVKAK-2024-69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30D2A">
        <w:rPr>
          <w:rFonts w:ascii="GHEA Grapalat" w:hAnsi="GHEA Grapalat"/>
          <w:b/>
        </w:rPr>
        <w:t>услу</w:t>
      </w:r>
      <w:r w:rsidR="00CB4BDD">
        <w:rPr>
          <w:rFonts w:ascii="GHEA Grapalat" w:hAnsi="GHEA Grapalat"/>
          <w:b/>
        </w:rPr>
        <w:t xml:space="preserve">ги </w:t>
      </w:r>
      <w:proofErr w:type="gramStart"/>
      <w:r w:rsidR="00CB4BDD">
        <w:rPr>
          <w:rFonts w:ascii="GHEA Grapalat" w:hAnsi="GHEA Grapalat"/>
          <w:b/>
        </w:rPr>
        <w:t xml:space="preserve">эвакуатора </w:t>
      </w:r>
      <w:r w:rsidR="00BD68F2" w:rsidRPr="00AD29CE">
        <w:rPr>
          <w:rFonts w:ascii="GHEA Grapalat" w:hAnsi="GHEA Grapalat"/>
        </w:rPr>
        <w:t xml:space="preserve"> </w:t>
      </w:r>
      <w:r w:rsidRPr="00AD29CE">
        <w:rPr>
          <w:rFonts w:ascii="GHEA Grapalat" w:hAnsi="GHEA Grapalat"/>
        </w:rPr>
        <w:t>(</w:t>
      </w:r>
      <w:proofErr w:type="gramEnd"/>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а)</w:t>
      </w:r>
      <w:r w:rsidRPr="00BC61E7">
        <w:rPr>
          <w:rFonts w:ascii="GHEA Grapalat" w:hAnsi="GHEA Grapalat"/>
        </w:rPr>
        <w:tab/>
      </w:r>
      <w:proofErr w:type="gramEnd"/>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proofErr w:type="gramStart"/>
      <w:r w:rsidRPr="00AD29CE">
        <w:rPr>
          <w:rFonts w:ascii="GHEA Grapalat" w:hAnsi="GHEA Grapalat"/>
        </w:rPr>
        <w:t>б)</w:t>
      </w:r>
      <w:r w:rsidRPr="00BC61E7">
        <w:rPr>
          <w:rFonts w:ascii="GHEA Grapalat" w:hAnsi="GHEA Grapalat"/>
        </w:rPr>
        <w:tab/>
      </w:r>
      <w:proofErr w:type="gramEnd"/>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а)</w:t>
      </w:r>
      <w:r w:rsidRPr="00561745">
        <w:rPr>
          <w:rFonts w:ascii="GHEA Grapalat" w:hAnsi="GHEA Grapalat"/>
        </w:rPr>
        <w:tab/>
      </w:r>
      <w:proofErr w:type="gramEnd"/>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proofErr w:type="gramStart"/>
      <w:r w:rsidRPr="00AD29CE">
        <w:rPr>
          <w:rFonts w:ascii="GHEA Grapalat" w:hAnsi="GHEA Grapalat"/>
        </w:rPr>
        <w:t>б)</w:t>
      </w:r>
      <w:r w:rsidRPr="00561745">
        <w:rPr>
          <w:rFonts w:ascii="GHEA Grapalat" w:hAnsi="GHEA Grapalat"/>
        </w:rPr>
        <w:tab/>
      </w:r>
      <w:proofErr w:type="gramEnd"/>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AD29CE">
        <w:rPr>
          <w:rFonts w:ascii="GHEA Grapalat" w:hAnsi="GHEA Grapalat"/>
        </w:rPr>
        <w:lastRenderedPageBreak/>
        <w:t>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lastRenderedPageBreak/>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w:t>
      </w:r>
      <w:r w:rsidRPr="00AD29CE">
        <w:rPr>
          <w:rFonts w:ascii="GHEA Grapalat" w:hAnsi="GHEA Grapalat"/>
        </w:rPr>
        <w:lastRenderedPageBreak/>
        <w:t>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w:t>
      </w:r>
      <w:r w:rsidRPr="00AD29CE">
        <w:rPr>
          <w:rFonts w:ascii="GHEA Grapalat" w:hAnsi="GHEA Grapalat"/>
        </w:rPr>
        <w:lastRenderedPageBreak/>
        <w:t xml:space="preserve">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Default="003B2F27" w:rsidP="003F4FD0">
      <w:pPr>
        <w:widowControl w:val="0"/>
        <w:contextualSpacing/>
        <w:jc w:val="center"/>
        <w:rPr>
          <w:rFonts w:ascii="GHEA Grapalat" w:hAnsi="GHEA Grapalat"/>
          <w:b/>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p w:rsidR="00F31119" w:rsidRPr="00AD29CE" w:rsidRDefault="00F31119" w:rsidP="003F4FD0">
      <w:pPr>
        <w:widowControl w:val="0"/>
        <w:contextualSpacing/>
        <w:jc w:val="center"/>
        <w:rPr>
          <w:rFonts w:ascii="GHEA Grapalat" w:hAnsi="GHEA Grapalat" w:cs="Sylfaen"/>
        </w:rPr>
      </w:pP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2D2A" w:rsidRDefault="001B2D2A" w:rsidP="003B2F27">
      <w:pPr>
        <w:widowControl w:val="0"/>
        <w:spacing w:after="160" w:line="360" w:lineRule="auto"/>
        <w:jc w:val="right"/>
        <w:rPr>
          <w:rFonts w:ascii="GHEA Grapalat" w:hAnsi="GHEA Grapalat"/>
          <w:i/>
        </w:rPr>
        <w:sectPr w:rsidR="001B2D2A" w:rsidSect="00AA793C">
          <w:footerReference w:type="default" r:id="rId8"/>
          <w:footnotePr>
            <w:pos w:val="beneathText"/>
          </w:footnotePr>
          <w:pgSz w:w="11907" w:h="16840" w:code="9"/>
          <w:pgMar w:top="993" w:right="567" w:bottom="1134" w:left="709" w:header="561" w:footer="561" w:gutter="0"/>
          <w:cols w:space="720"/>
          <w:docGrid w:linePitch="326"/>
        </w:sectPr>
      </w:pPr>
    </w:p>
    <w:p w:rsidR="003B2F27" w:rsidRPr="00AD29CE" w:rsidRDefault="003B2F27" w:rsidP="006F58DE">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6F58D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AA6AD8" w:rsidRDefault="003B2F27" w:rsidP="001D1F26">
      <w:pPr>
        <w:widowControl w:val="0"/>
        <w:spacing w:after="160" w:line="360" w:lineRule="auto"/>
        <w:ind w:left="3540" w:firstLine="708"/>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r w:rsidR="001B2D2A">
        <w:rPr>
          <w:rFonts w:ascii="GHEA Grapalat" w:hAnsi="GHEA Grapalat"/>
        </w:rPr>
        <w:tab/>
      </w:r>
      <w:r w:rsidR="001B2D2A">
        <w:rPr>
          <w:rFonts w:ascii="GHEA Grapalat" w:hAnsi="GHEA Grapalat"/>
        </w:rPr>
        <w:tab/>
      </w:r>
      <w:r w:rsidR="001B2D2A">
        <w:rPr>
          <w:rStyle w:val="af6"/>
          <w:rFonts w:ascii="GHEA Grapalat" w:hAnsi="GHEA Grapalat"/>
        </w:rPr>
        <w:tab/>
      </w:r>
      <w:r w:rsidR="001B2D2A">
        <w:rPr>
          <w:rFonts w:ascii="GHEA Grapalat" w:hAnsi="GHEA Grapalat"/>
        </w:rPr>
        <w:tab/>
      </w:r>
    </w:p>
    <w:p w:rsidR="001D1F26" w:rsidRDefault="001D1F26" w:rsidP="001D1F26">
      <w:pPr>
        <w:widowControl w:val="0"/>
        <w:spacing w:after="160" w:line="360" w:lineRule="auto"/>
        <w:ind w:left="3540" w:firstLine="708"/>
        <w:rPr>
          <w:rFonts w:ascii="GHEA Grapalat" w:hAnsi="GHEA Grapalat"/>
        </w:rPr>
      </w:pPr>
    </w:p>
    <w:p w:rsidR="001D1F26" w:rsidRPr="001D1F26" w:rsidRDefault="001D1F26" w:rsidP="001D1F26">
      <w:pPr>
        <w:widowControl w:val="0"/>
        <w:spacing w:after="160" w:line="360" w:lineRule="auto"/>
        <w:jc w:val="center"/>
        <w:rPr>
          <w:rFonts w:ascii="GHEA Grapalat" w:hAnsi="GHEA Grapalat"/>
          <w:b/>
          <w:color w:val="000000" w:themeColor="text1"/>
        </w:rPr>
      </w:pPr>
      <w:r w:rsidRPr="001D1F26">
        <w:rPr>
          <w:rFonts w:ascii="GHEA Grapalat" w:hAnsi="GHEA Grapalat"/>
          <w:b/>
          <w:color w:val="000000" w:themeColor="text1"/>
        </w:rPr>
        <w:t>ПРИКРЕПЛЕНО ОТДЕЛЬНЫМ ФАЙЛОМ</w:t>
      </w:r>
    </w:p>
    <w:p w:rsidR="001D1F26" w:rsidRDefault="001D1F26" w:rsidP="001D1F26">
      <w:pPr>
        <w:widowControl w:val="0"/>
        <w:spacing w:after="160" w:line="360" w:lineRule="auto"/>
        <w:ind w:left="3540" w:firstLine="708"/>
        <w:rPr>
          <w:rFonts w:ascii="GHEA Grapalat" w:hAnsi="GHEA Grapalat"/>
        </w:rPr>
      </w:pPr>
    </w:p>
    <w:p w:rsidR="001D1F26" w:rsidRDefault="001D1F26" w:rsidP="001D1F26">
      <w:pPr>
        <w:widowControl w:val="0"/>
        <w:spacing w:after="160" w:line="360" w:lineRule="auto"/>
        <w:ind w:left="3540" w:firstLine="708"/>
        <w:rPr>
          <w:rFonts w:ascii="GHEA Grapalat" w:hAnsi="GHEA Grapalat"/>
        </w:rPr>
      </w:pPr>
    </w:p>
    <w:p w:rsidR="001D1F26" w:rsidRDefault="001D1F26" w:rsidP="001D1F26">
      <w:pPr>
        <w:widowControl w:val="0"/>
        <w:spacing w:after="160" w:line="360" w:lineRule="auto"/>
        <w:ind w:left="3540" w:firstLine="708"/>
        <w:rPr>
          <w:rFonts w:ascii="GHEA Grapalat" w:hAnsi="GHEA Grapalat"/>
          <w:i/>
        </w:rPr>
        <w:sectPr w:rsidR="001D1F26" w:rsidSect="0081579D">
          <w:footnotePr>
            <w:pos w:val="beneathText"/>
          </w:footnotePr>
          <w:pgSz w:w="16840" w:h="11907" w:orient="landscape" w:code="9"/>
          <w:pgMar w:top="426" w:right="992" w:bottom="142" w:left="1418" w:header="561" w:footer="561" w:gutter="0"/>
          <w:cols w:space="720"/>
          <w:docGrid w:linePitch="326"/>
        </w:sectPr>
      </w:pP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tbl>
      <w:tblPr>
        <w:tblW w:w="11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194"/>
        <w:gridCol w:w="124"/>
        <w:gridCol w:w="548"/>
        <w:gridCol w:w="212"/>
        <w:gridCol w:w="459"/>
        <w:gridCol w:w="501"/>
        <w:gridCol w:w="364"/>
        <w:gridCol w:w="426"/>
        <w:gridCol w:w="461"/>
        <w:gridCol w:w="425"/>
        <w:gridCol w:w="426"/>
        <w:gridCol w:w="567"/>
        <w:gridCol w:w="481"/>
        <w:gridCol w:w="233"/>
        <w:gridCol w:w="192"/>
        <w:gridCol w:w="524"/>
        <w:gridCol w:w="666"/>
      </w:tblGrid>
      <w:tr w:rsidR="001B2D2A" w:rsidRPr="00F412AC" w:rsidTr="00153F68">
        <w:trPr>
          <w:trHeight w:val="363"/>
          <w:jc w:val="center"/>
        </w:trPr>
        <w:tc>
          <w:tcPr>
            <w:tcW w:w="11021" w:type="dxa"/>
            <w:gridSpan w:val="19"/>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Услуги</w:t>
            </w:r>
          </w:p>
        </w:tc>
      </w:tr>
      <w:tr w:rsidR="001B2D2A" w:rsidRPr="00F412AC" w:rsidTr="00153F68">
        <w:trPr>
          <w:trHeight w:val="1781"/>
          <w:jc w:val="center"/>
        </w:trPr>
        <w:tc>
          <w:tcPr>
            <w:tcW w:w="100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194"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609" w:type="dxa"/>
            <w:gridSpan w:val="16"/>
            <w:vAlign w:val="center"/>
          </w:tcPr>
          <w:p w:rsidR="001B2D2A" w:rsidRPr="00CA2754" w:rsidRDefault="001B2D2A" w:rsidP="0046308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463085">
              <w:rPr>
                <w:rFonts w:ascii="GHEA Grapalat" w:hAnsi="GHEA Grapalat"/>
                <w:sz w:val="16"/>
              </w:rPr>
              <w:t xml:space="preserve">24 г </w:t>
            </w:r>
            <w:r w:rsidR="00463085" w:rsidRPr="00463085">
              <w:rPr>
                <w:rFonts w:ascii="GHEA Grapalat" w:hAnsi="GHEA Grapalat"/>
                <w:sz w:val="16"/>
              </w:rPr>
              <w:t>-</w:t>
            </w:r>
            <w:r w:rsidR="00463085">
              <w:rPr>
                <w:rFonts w:ascii="GHEA Grapalat" w:hAnsi="GHEA Grapalat"/>
                <w:sz w:val="16"/>
                <w:lang w:val="hy-AM"/>
              </w:rPr>
              <w:t xml:space="preserve"> </w:t>
            </w:r>
            <w:r w:rsidR="00463085" w:rsidRPr="00463085">
              <w:rPr>
                <w:rFonts w:ascii="GHEA Grapalat" w:hAnsi="GHEA Grapalat"/>
                <w:sz w:val="16"/>
              </w:rPr>
              <w:t>2025</w:t>
            </w:r>
            <w:r w:rsidR="00463085">
              <w:rPr>
                <w:rFonts w:ascii="GHEA Grapalat" w:hAnsi="GHEA Grapalat"/>
                <w:sz w:val="16"/>
              </w:rPr>
              <w:t>г</w:t>
            </w:r>
            <w:r>
              <w:rPr>
                <w:rFonts w:ascii="GHEA Grapalat" w:hAnsi="GHEA Grapalat"/>
                <w:sz w:val="16"/>
              </w:rPr>
              <w:t>., по месяцам, в том числе</w:t>
            </w:r>
            <w:r>
              <w:rPr>
                <w:rStyle w:val="af6"/>
                <w:rFonts w:ascii="GHEA Grapalat" w:hAnsi="GHEA Grapalat"/>
                <w:sz w:val="16"/>
              </w:rPr>
              <w:footnoteReference w:customMarkFollows="1" w:id="11"/>
              <w:t>**</w:t>
            </w:r>
          </w:p>
        </w:tc>
      </w:tr>
      <w:tr w:rsidR="00CA4F27" w:rsidRPr="00E42BB1" w:rsidTr="00153F68">
        <w:trPr>
          <w:cantSplit/>
          <w:trHeight w:val="1134"/>
          <w:jc w:val="center"/>
        </w:trPr>
        <w:tc>
          <w:tcPr>
            <w:tcW w:w="1006" w:type="dxa"/>
            <w:vAlign w:val="center"/>
          </w:tcPr>
          <w:p w:rsidR="00CA4F27" w:rsidRPr="00DE210D" w:rsidRDefault="00CA4F27" w:rsidP="00CA4F27">
            <w:pPr>
              <w:widowControl w:val="0"/>
              <w:spacing w:after="120"/>
              <w:jc w:val="center"/>
              <w:rPr>
                <w:rFonts w:ascii="GHEA Grapalat" w:hAnsi="GHEA Grapalat"/>
                <w:sz w:val="18"/>
                <w:szCs w:val="18"/>
              </w:rPr>
            </w:pPr>
          </w:p>
        </w:tc>
        <w:tc>
          <w:tcPr>
            <w:tcW w:w="1212" w:type="dxa"/>
            <w:vAlign w:val="center"/>
          </w:tcPr>
          <w:p w:rsidR="00CA4F27" w:rsidRPr="00DE210D" w:rsidRDefault="00CA4F27" w:rsidP="00CA4F27">
            <w:pPr>
              <w:widowControl w:val="0"/>
              <w:spacing w:after="120"/>
              <w:jc w:val="center"/>
              <w:rPr>
                <w:rFonts w:ascii="GHEA Grapalat" w:hAnsi="GHEA Grapalat"/>
                <w:sz w:val="18"/>
                <w:szCs w:val="18"/>
              </w:rPr>
            </w:pPr>
          </w:p>
        </w:tc>
        <w:tc>
          <w:tcPr>
            <w:tcW w:w="2194" w:type="dxa"/>
            <w:textDirection w:val="btLr"/>
            <w:vAlign w:val="center"/>
          </w:tcPr>
          <w:p w:rsidR="00CA4F27" w:rsidRPr="00DE210D" w:rsidRDefault="00CA4F27" w:rsidP="00CA4F27">
            <w:pPr>
              <w:widowControl w:val="0"/>
              <w:spacing w:after="120"/>
              <w:ind w:left="-136" w:right="-80"/>
              <w:jc w:val="center"/>
              <w:rPr>
                <w:rFonts w:ascii="GHEA Grapalat" w:hAnsi="GHEA Grapalat"/>
                <w:sz w:val="16"/>
              </w:rPr>
            </w:pPr>
          </w:p>
        </w:tc>
        <w:tc>
          <w:tcPr>
            <w:tcW w:w="672" w:type="dxa"/>
            <w:gridSpan w:val="2"/>
            <w:textDirection w:val="btLr"/>
            <w:vAlign w:val="center"/>
          </w:tcPr>
          <w:p w:rsidR="00CA4F27" w:rsidRPr="00DE210D" w:rsidRDefault="00CA4F27" w:rsidP="00CA4F27">
            <w:pPr>
              <w:widowControl w:val="0"/>
              <w:spacing w:after="120"/>
              <w:ind w:left="-136" w:right="-80"/>
              <w:jc w:val="center"/>
              <w:rPr>
                <w:rFonts w:ascii="GHEA Grapalat" w:hAnsi="GHEA Grapalat"/>
                <w:sz w:val="16"/>
              </w:rPr>
            </w:pPr>
            <w:r w:rsidRPr="00DE210D">
              <w:rPr>
                <w:rFonts w:ascii="GHEA Grapalat" w:hAnsi="GHEA Grapalat"/>
                <w:sz w:val="16"/>
              </w:rPr>
              <w:t>декабрь</w:t>
            </w:r>
          </w:p>
        </w:tc>
        <w:tc>
          <w:tcPr>
            <w:tcW w:w="671" w:type="dxa"/>
            <w:gridSpan w:val="2"/>
            <w:textDirection w:val="btLr"/>
            <w:vAlign w:val="center"/>
          </w:tcPr>
          <w:p w:rsidR="00CA4F27" w:rsidRPr="00DE210D" w:rsidRDefault="00CA4F27" w:rsidP="00CA4F27">
            <w:pPr>
              <w:widowControl w:val="0"/>
              <w:spacing w:after="120"/>
              <w:ind w:left="-161" w:right="-148"/>
              <w:jc w:val="center"/>
              <w:rPr>
                <w:rFonts w:ascii="GHEA Grapalat" w:hAnsi="GHEA Grapalat"/>
                <w:sz w:val="16"/>
              </w:rPr>
            </w:pPr>
            <w:r w:rsidRPr="00DE210D">
              <w:rPr>
                <w:rFonts w:ascii="GHEA Grapalat" w:hAnsi="GHEA Grapalat"/>
                <w:sz w:val="16"/>
              </w:rPr>
              <w:t>январь</w:t>
            </w:r>
          </w:p>
        </w:tc>
        <w:tc>
          <w:tcPr>
            <w:tcW w:w="501" w:type="dxa"/>
            <w:textDirection w:val="btLr"/>
            <w:vAlign w:val="center"/>
          </w:tcPr>
          <w:p w:rsidR="00CA4F27" w:rsidRPr="00DE210D" w:rsidRDefault="00CA4F27" w:rsidP="00CA4F27">
            <w:pPr>
              <w:widowControl w:val="0"/>
              <w:spacing w:after="120"/>
              <w:ind w:left="-68" w:right="-108"/>
              <w:jc w:val="center"/>
              <w:rPr>
                <w:rFonts w:ascii="GHEA Grapalat" w:hAnsi="GHEA Grapalat" w:cs="Sylfaen"/>
                <w:sz w:val="16"/>
              </w:rPr>
            </w:pPr>
            <w:r w:rsidRPr="00DE210D">
              <w:rPr>
                <w:rFonts w:ascii="GHEA Grapalat" w:hAnsi="GHEA Grapalat"/>
                <w:sz w:val="16"/>
              </w:rPr>
              <w:t>февраль</w:t>
            </w:r>
          </w:p>
        </w:tc>
        <w:tc>
          <w:tcPr>
            <w:tcW w:w="364" w:type="dxa"/>
            <w:textDirection w:val="btLr"/>
            <w:vAlign w:val="center"/>
          </w:tcPr>
          <w:p w:rsidR="00CA4F27" w:rsidRPr="00DE210D" w:rsidRDefault="00CA4F27" w:rsidP="00CA4F27">
            <w:pPr>
              <w:widowControl w:val="0"/>
              <w:spacing w:after="120"/>
              <w:ind w:left="-73" w:right="-73"/>
              <w:jc w:val="center"/>
              <w:rPr>
                <w:rFonts w:ascii="GHEA Grapalat" w:hAnsi="GHEA Grapalat"/>
                <w:sz w:val="16"/>
              </w:rPr>
            </w:pPr>
            <w:r w:rsidRPr="00DE210D">
              <w:rPr>
                <w:rFonts w:ascii="GHEA Grapalat" w:hAnsi="GHEA Grapalat"/>
                <w:sz w:val="16"/>
              </w:rPr>
              <w:t>март</w:t>
            </w:r>
          </w:p>
        </w:tc>
        <w:tc>
          <w:tcPr>
            <w:tcW w:w="426" w:type="dxa"/>
            <w:textDirection w:val="btLr"/>
            <w:vAlign w:val="center"/>
          </w:tcPr>
          <w:p w:rsidR="00CA4F27" w:rsidRPr="00DE210D" w:rsidRDefault="00CA4F27" w:rsidP="00CA4F27">
            <w:pPr>
              <w:widowControl w:val="0"/>
              <w:spacing w:after="120"/>
              <w:ind w:left="-94" w:right="-80"/>
              <w:jc w:val="center"/>
              <w:rPr>
                <w:rFonts w:ascii="GHEA Grapalat" w:hAnsi="GHEA Grapalat" w:cs="Sylfaen"/>
                <w:sz w:val="16"/>
              </w:rPr>
            </w:pPr>
            <w:r w:rsidRPr="00DE210D">
              <w:rPr>
                <w:rFonts w:ascii="GHEA Grapalat" w:hAnsi="GHEA Grapalat"/>
                <w:sz w:val="16"/>
              </w:rPr>
              <w:t>апрель</w:t>
            </w:r>
          </w:p>
        </w:tc>
        <w:tc>
          <w:tcPr>
            <w:tcW w:w="461" w:type="dxa"/>
            <w:textDirection w:val="btLr"/>
            <w:vAlign w:val="center"/>
          </w:tcPr>
          <w:p w:rsidR="00CA4F27" w:rsidRPr="00DE210D" w:rsidRDefault="00CA4F27" w:rsidP="00CA4F27">
            <w:pPr>
              <w:widowControl w:val="0"/>
              <w:spacing w:after="120"/>
              <w:ind w:left="-122" w:right="-94"/>
              <w:jc w:val="center"/>
              <w:rPr>
                <w:rFonts w:ascii="GHEA Grapalat" w:hAnsi="GHEA Grapalat"/>
                <w:sz w:val="16"/>
              </w:rPr>
            </w:pPr>
            <w:r w:rsidRPr="00DE210D">
              <w:rPr>
                <w:rFonts w:ascii="GHEA Grapalat" w:hAnsi="GHEA Grapalat"/>
                <w:sz w:val="16"/>
              </w:rPr>
              <w:t>май</w:t>
            </w:r>
          </w:p>
        </w:tc>
        <w:tc>
          <w:tcPr>
            <w:tcW w:w="425" w:type="dxa"/>
            <w:textDirection w:val="btLr"/>
            <w:vAlign w:val="center"/>
          </w:tcPr>
          <w:p w:rsidR="00CA4F27" w:rsidRPr="00DE210D" w:rsidRDefault="00CA4F27" w:rsidP="00CA4F27">
            <w:pPr>
              <w:widowControl w:val="0"/>
              <w:spacing w:after="120"/>
              <w:ind w:left="-94" w:right="-128"/>
              <w:jc w:val="center"/>
              <w:rPr>
                <w:rFonts w:ascii="GHEA Grapalat" w:hAnsi="GHEA Grapalat"/>
                <w:sz w:val="16"/>
              </w:rPr>
            </w:pPr>
            <w:r w:rsidRPr="00DE210D">
              <w:rPr>
                <w:rFonts w:ascii="GHEA Grapalat" w:hAnsi="GHEA Grapalat"/>
                <w:sz w:val="16"/>
              </w:rPr>
              <w:t>июнь</w:t>
            </w:r>
          </w:p>
        </w:tc>
        <w:tc>
          <w:tcPr>
            <w:tcW w:w="426" w:type="dxa"/>
            <w:textDirection w:val="btLr"/>
            <w:vAlign w:val="center"/>
          </w:tcPr>
          <w:p w:rsidR="00CA4F27" w:rsidRPr="00DE210D" w:rsidRDefault="00CA4F27" w:rsidP="00CA4F27">
            <w:pPr>
              <w:widowControl w:val="0"/>
              <w:spacing w:after="120"/>
              <w:ind w:left="-118" w:right="-122"/>
              <w:jc w:val="center"/>
              <w:rPr>
                <w:rFonts w:ascii="GHEA Grapalat" w:hAnsi="GHEA Grapalat"/>
                <w:sz w:val="16"/>
              </w:rPr>
            </w:pPr>
            <w:r w:rsidRPr="00DE210D">
              <w:rPr>
                <w:rFonts w:ascii="GHEA Grapalat" w:hAnsi="GHEA Grapalat"/>
                <w:sz w:val="16"/>
              </w:rPr>
              <w:t>июль</w:t>
            </w:r>
          </w:p>
        </w:tc>
        <w:tc>
          <w:tcPr>
            <w:tcW w:w="567" w:type="dxa"/>
            <w:textDirection w:val="btLr"/>
            <w:vAlign w:val="center"/>
          </w:tcPr>
          <w:p w:rsidR="00CA4F27" w:rsidRPr="00DE210D" w:rsidRDefault="00CA4F27" w:rsidP="00CA4F27">
            <w:pPr>
              <w:widowControl w:val="0"/>
              <w:spacing w:after="120"/>
              <w:ind w:left="-94" w:right="-124"/>
              <w:jc w:val="center"/>
              <w:rPr>
                <w:rFonts w:ascii="GHEA Grapalat" w:hAnsi="GHEA Grapalat"/>
                <w:sz w:val="16"/>
              </w:rPr>
            </w:pPr>
            <w:r w:rsidRPr="00DE210D">
              <w:rPr>
                <w:rFonts w:ascii="GHEA Grapalat" w:hAnsi="GHEA Grapalat"/>
                <w:sz w:val="16"/>
              </w:rPr>
              <w:t>август</w:t>
            </w:r>
          </w:p>
        </w:tc>
        <w:tc>
          <w:tcPr>
            <w:tcW w:w="481" w:type="dxa"/>
            <w:textDirection w:val="btLr"/>
            <w:vAlign w:val="center"/>
          </w:tcPr>
          <w:p w:rsidR="00CA4F27" w:rsidRPr="00DE210D" w:rsidRDefault="00CA4F27" w:rsidP="00CA4F27">
            <w:pPr>
              <w:widowControl w:val="0"/>
              <w:spacing w:after="120"/>
              <w:ind w:left="-108" w:right="-119"/>
              <w:jc w:val="center"/>
              <w:rPr>
                <w:rFonts w:ascii="GHEA Grapalat" w:hAnsi="GHEA Grapalat"/>
                <w:sz w:val="16"/>
              </w:rPr>
            </w:pPr>
            <w:r w:rsidRPr="00DE210D">
              <w:rPr>
                <w:rFonts w:ascii="GHEA Grapalat" w:hAnsi="GHEA Grapalat"/>
                <w:sz w:val="16"/>
              </w:rPr>
              <w:t>сентябрь</w:t>
            </w:r>
          </w:p>
        </w:tc>
        <w:tc>
          <w:tcPr>
            <w:tcW w:w="425" w:type="dxa"/>
            <w:gridSpan w:val="2"/>
            <w:textDirection w:val="btLr"/>
            <w:vAlign w:val="center"/>
          </w:tcPr>
          <w:p w:rsidR="00CA4F27" w:rsidRPr="00DE210D" w:rsidRDefault="00CA4F27" w:rsidP="00CA4F27">
            <w:pPr>
              <w:widowControl w:val="0"/>
              <w:spacing w:after="120"/>
              <w:ind w:left="-113" w:right="-124"/>
              <w:jc w:val="center"/>
              <w:rPr>
                <w:rFonts w:ascii="GHEA Grapalat" w:hAnsi="GHEA Grapalat"/>
                <w:sz w:val="16"/>
              </w:rPr>
            </w:pPr>
            <w:r w:rsidRPr="00DE210D">
              <w:rPr>
                <w:rFonts w:ascii="GHEA Grapalat" w:hAnsi="GHEA Grapalat"/>
                <w:sz w:val="16"/>
              </w:rPr>
              <w:t>октябрь</w:t>
            </w:r>
          </w:p>
        </w:tc>
        <w:tc>
          <w:tcPr>
            <w:tcW w:w="524" w:type="dxa"/>
            <w:textDirection w:val="btLr"/>
            <w:vAlign w:val="center"/>
          </w:tcPr>
          <w:p w:rsidR="00CA4F27" w:rsidRPr="00DE210D" w:rsidRDefault="00CA4F27" w:rsidP="00CA4F27">
            <w:pPr>
              <w:widowControl w:val="0"/>
              <w:spacing w:after="120"/>
              <w:ind w:left="-94" w:right="-108"/>
              <w:jc w:val="center"/>
              <w:rPr>
                <w:rFonts w:ascii="GHEA Grapalat" w:hAnsi="GHEA Grapalat"/>
                <w:sz w:val="16"/>
              </w:rPr>
            </w:pPr>
            <w:r w:rsidRPr="00DE210D">
              <w:rPr>
                <w:rFonts w:ascii="GHEA Grapalat" w:hAnsi="GHEA Grapalat"/>
                <w:sz w:val="16"/>
              </w:rPr>
              <w:t>ноябрь</w:t>
            </w:r>
          </w:p>
        </w:tc>
        <w:tc>
          <w:tcPr>
            <w:tcW w:w="666" w:type="dxa"/>
            <w:vAlign w:val="center"/>
          </w:tcPr>
          <w:p w:rsidR="00CA4F27" w:rsidRPr="00463085" w:rsidRDefault="00CA4F27" w:rsidP="00CA4F27">
            <w:pPr>
              <w:widowControl w:val="0"/>
              <w:spacing w:after="120"/>
              <w:ind w:right="-1"/>
              <w:jc w:val="center"/>
              <w:rPr>
                <w:rFonts w:ascii="GHEA Grapalat" w:hAnsi="GHEA Grapalat"/>
                <w:sz w:val="16"/>
              </w:rPr>
            </w:pPr>
            <w:r w:rsidRPr="00DE210D">
              <w:rPr>
                <w:rFonts w:ascii="GHEA Grapalat" w:hAnsi="GHEA Grapalat"/>
                <w:sz w:val="16"/>
              </w:rPr>
              <w:t>Всего</w:t>
            </w:r>
          </w:p>
        </w:tc>
      </w:tr>
      <w:tr w:rsidR="00066F77" w:rsidRPr="00E42BB1" w:rsidTr="00153F68">
        <w:trPr>
          <w:trHeight w:val="363"/>
          <w:jc w:val="center"/>
        </w:trPr>
        <w:tc>
          <w:tcPr>
            <w:tcW w:w="1006" w:type="dxa"/>
            <w:vAlign w:val="center"/>
          </w:tcPr>
          <w:p w:rsidR="00066F77" w:rsidRPr="00DE210D" w:rsidRDefault="00066F77" w:rsidP="00066F77">
            <w:pPr>
              <w:widowControl w:val="0"/>
              <w:spacing w:after="120"/>
              <w:jc w:val="center"/>
              <w:rPr>
                <w:rFonts w:ascii="GHEA Grapalat" w:hAnsi="GHEA Grapalat"/>
                <w:sz w:val="18"/>
                <w:szCs w:val="18"/>
              </w:rPr>
            </w:pPr>
            <w:r w:rsidRPr="00DE210D">
              <w:rPr>
                <w:rFonts w:ascii="GHEA Grapalat" w:hAnsi="GHEA Grapalat"/>
                <w:sz w:val="18"/>
                <w:szCs w:val="18"/>
              </w:rPr>
              <w:t>1</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 xml:space="preserve">Услуги эвакуатора 1 </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vAlign w:val="center"/>
          </w:tcPr>
          <w:p w:rsidR="00066F77" w:rsidRPr="00DE210D" w:rsidRDefault="00066F77" w:rsidP="00066F77">
            <w:pPr>
              <w:widowControl w:val="0"/>
              <w:spacing w:after="120"/>
              <w:jc w:val="center"/>
              <w:rPr>
                <w:rFonts w:ascii="GHEA Grapalat" w:hAnsi="GHEA Grapalat"/>
                <w:b/>
                <w:sz w:val="16"/>
              </w:rPr>
            </w:pPr>
            <w:r w:rsidRPr="00DE210D">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2</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3</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3</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4</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4</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5</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5</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6</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6</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7</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7</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8</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066F77" w:rsidRPr="00E42BB1" w:rsidTr="00153F68">
        <w:trPr>
          <w:trHeight w:val="363"/>
          <w:jc w:val="center"/>
        </w:trPr>
        <w:tc>
          <w:tcPr>
            <w:tcW w:w="1006" w:type="dxa"/>
            <w:vAlign w:val="center"/>
          </w:tcPr>
          <w:p w:rsidR="00066F77" w:rsidRPr="00066F77" w:rsidRDefault="00066F77" w:rsidP="00066F77">
            <w:pPr>
              <w:widowControl w:val="0"/>
              <w:spacing w:after="120"/>
              <w:jc w:val="center"/>
              <w:rPr>
                <w:rFonts w:ascii="GHEA Grapalat" w:hAnsi="GHEA Grapalat"/>
                <w:sz w:val="18"/>
                <w:szCs w:val="18"/>
                <w:lang w:val="hy-AM"/>
              </w:rPr>
            </w:pPr>
            <w:r>
              <w:rPr>
                <w:rFonts w:ascii="GHEA Grapalat" w:hAnsi="GHEA Grapalat"/>
                <w:sz w:val="18"/>
                <w:szCs w:val="18"/>
                <w:lang w:val="hy-AM"/>
              </w:rPr>
              <w:t>8</w:t>
            </w:r>
          </w:p>
        </w:tc>
        <w:tc>
          <w:tcPr>
            <w:tcW w:w="1212" w:type="dxa"/>
            <w:vAlign w:val="center"/>
          </w:tcPr>
          <w:p w:rsidR="00066F77" w:rsidRDefault="00066F77" w:rsidP="00066F77">
            <w:pPr>
              <w:jc w:val="center"/>
              <w:rPr>
                <w:rFonts w:ascii="GHEA Grapalat" w:hAnsi="GHEA Grapalat"/>
                <w:sz w:val="20"/>
                <w:szCs w:val="20"/>
              </w:rPr>
            </w:pPr>
            <w:r>
              <w:rPr>
                <w:rFonts w:ascii="GHEA Grapalat" w:hAnsi="GHEA Grapalat"/>
                <w:sz w:val="20"/>
                <w:szCs w:val="20"/>
              </w:rPr>
              <w:t>60231200</w:t>
            </w:r>
          </w:p>
        </w:tc>
        <w:tc>
          <w:tcPr>
            <w:tcW w:w="2194" w:type="dxa"/>
            <w:vAlign w:val="center"/>
          </w:tcPr>
          <w:p w:rsidR="00066F77" w:rsidRDefault="00066F77" w:rsidP="00066F77">
            <w:pPr>
              <w:rPr>
                <w:rFonts w:ascii="GHEA Grapalat" w:hAnsi="GHEA Grapalat"/>
                <w:color w:val="000000"/>
                <w:sz w:val="20"/>
                <w:szCs w:val="20"/>
              </w:rPr>
            </w:pPr>
            <w:r>
              <w:rPr>
                <w:rFonts w:ascii="GHEA Grapalat" w:hAnsi="GHEA Grapalat"/>
                <w:color w:val="000000"/>
                <w:sz w:val="20"/>
                <w:szCs w:val="20"/>
              </w:rPr>
              <w:t>Услуги эвакуатора 9</w:t>
            </w:r>
          </w:p>
        </w:tc>
        <w:tc>
          <w:tcPr>
            <w:tcW w:w="672" w:type="dxa"/>
            <w:gridSpan w:val="2"/>
            <w:vAlign w:val="center"/>
          </w:tcPr>
          <w:p w:rsidR="00066F77" w:rsidRPr="00DE210D" w:rsidRDefault="00066F77" w:rsidP="00066F77">
            <w:pPr>
              <w:widowControl w:val="0"/>
              <w:spacing w:after="120"/>
              <w:jc w:val="center"/>
              <w:rPr>
                <w:rFonts w:ascii="GHEA Grapalat" w:hAnsi="GHEA Grapalat" w:cs="Arial"/>
                <w:sz w:val="16"/>
              </w:rPr>
            </w:pPr>
            <w:r w:rsidRPr="00DE210D">
              <w:rPr>
                <w:rFonts w:ascii="GHEA Grapalat" w:hAnsi="GHEA Grapalat"/>
                <w:sz w:val="16"/>
              </w:rPr>
              <w:t>100 %</w:t>
            </w:r>
          </w:p>
        </w:tc>
        <w:tc>
          <w:tcPr>
            <w:tcW w:w="671" w:type="dxa"/>
            <w:gridSpan w:val="2"/>
          </w:tcPr>
          <w:p w:rsidR="00066F77" w:rsidRDefault="00066F77" w:rsidP="00066F77">
            <w:r w:rsidRPr="00273ACF">
              <w:rPr>
                <w:rFonts w:ascii="GHEA Grapalat" w:hAnsi="GHEA Grapalat"/>
                <w:sz w:val="16"/>
              </w:rPr>
              <w:t>100 %</w:t>
            </w:r>
          </w:p>
        </w:tc>
        <w:tc>
          <w:tcPr>
            <w:tcW w:w="501" w:type="dxa"/>
          </w:tcPr>
          <w:p w:rsidR="00066F77" w:rsidRDefault="00066F77" w:rsidP="00066F77"/>
        </w:tc>
        <w:tc>
          <w:tcPr>
            <w:tcW w:w="364" w:type="dxa"/>
          </w:tcPr>
          <w:p w:rsidR="00066F77" w:rsidRDefault="00066F77" w:rsidP="00066F77"/>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46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vAlign w:val="center"/>
          </w:tcPr>
          <w:p w:rsidR="00066F77" w:rsidRPr="00DE210D" w:rsidRDefault="00066F77" w:rsidP="00066F77">
            <w:pPr>
              <w:widowControl w:val="0"/>
              <w:spacing w:after="120"/>
              <w:jc w:val="center"/>
              <w:rPr>
                <w:rFonts w:ascii="GHEA Grapalat" w:hAnsi="GHEA Grapalat" w:cs="Arial"/>
                <w:sz w:val="16"/>
              </w:rPr>
            </w:pPr>
          </w:p>
        </w:tc>
        <w:tc>
          <w:tcPr>
            <w:tcW w:w="426" w:type="dxa"/>
            <w:vAlign w:val="center"/>
          </w:tcPr>
          <w:p w:rsidR="00066F77" w:rsidRPr="00DE210D" w:rsidRDefault="00066F77" w:rsidP="00066F77">
            <w:pPr>
              <w:widowControl w:val="0"/>
              <w:spacing w:after="120"/>
              <w:jc w:val="center"/>
              <w:rPr>
                <w:rFonts w:ascii="GHEA Grapalat" w:hAnsi="GHEA Grapalat" w:cs="Arial"/>
                <w:sz w:val="16"/>
              </w:rPr>
            </w:pPr>
          </w:p>
        </w:tc>
        <w:tc>
          <w:tcPr>
            <w:tcW w:w="567" w:type="dxa"/>
            <w:vAlign w:val="center"/>
          </w:tcPr>
          <w:p w:rsidR="00066F77" w:rsidRPr="00DE210D" w:rsidRDefault="00066F77" w:rsidP="00066F77">
            <w:pPr>
              <w:widowControl w:val="0"/>
              <w:spacing w:after="120"/>
              <w:jc w:val="center"/>
              <w:rPr>
                <w:rFonts w:ascii="GHEA Grapalat" w:hAnsi="GHEA Grapalat" w:cs="Arial"/>
                <w:sz w:val="16"/>
              </w:rPr>
            </w:pPr>
          </w:p>
        </w:tc>
        <w:tc>
          <w:tcPr>
            <w:tcW w:w="481" w:type="dxa"/>
            <w:vAlign w:val="center"/>
          </w:tcPr>
          <w:p w:rsidR="00066F77" w:rsidRPr="00DE210D" w:rsidRDefault="00066F77" w:rsidP="00066F77">
            <w:pPr>
              <w:widowControl w:val="0"/>
              <w:spacing w:after="120"/>
              <w:jc w:val="center"/>
              <w:rPr>
                <w:rFonts w:ascii="GHEA Grapalat" w:hAnsi="GHEA Grapalat" w:cs="Arial"/>
                <w:sz w:val="16"/>
              </w:rPr>
            </w:pPr>
          </w:p>
        </w:tc>
        <w:tc>
          <w:tcPr>
            <w:tcW w:w="425" w:type="dxa"/>
            <w:gridSpan w:val="2"/>
            <w:vAlign w:val="center"/>
          </w:tcPr>
          <w:p w:rsidR="00066F77" w:rsidRPr="00DE210D" w:rsidRDefault="00066F77" w:rsidP="00066F77">
            <w:pPr>
              <w:widowControl w:val="0"/>
              <w:spacing w:after="120"/>
              <w:jc w:val="center"/>
              <w:rPr>
                <w:rFonts w:ascii="GHEA Grapalat" w:hAnsi="GHEA Grapalat" w:cs="Arial"/>
                <w:sz w:val="16"/>
              </w:rPr>
            </w:pPr>
          </w:p>
        </w:tc>
        <w:tc>
          <w:tcPr>
            <w:tcW w:w="524" w:type="dxa"/>
            <w:vAlign w:val="center"/>
          </w:tcPr>
          <w:p w:rsidR="00066F77" w:rsidRPr="00DE210D" w:rsidRDefault="00066F77" w:rsidP="00066F77">
            <w:pPr>
              <w:widowControl w:val="0"/>
              <w:spacing w:after="120"/>
              <w:jc w:val="center"/>
              <w:rPr>
                <w:rFonts w:ascii="GHEA Grapalat" w:hAnsi="GHEA Grapalat" w:cs="Arial"/>
                <w:sz w:val="16"/>
              </w:rPr>
            </w:pPr>
          </w:p>
        </w:tc>
        <w:tc>
          <w:tcPr>
            <w:tcW w:w="666" w:type="dxa"/>
          </w:tcPr>
          <w:p w:rsidR="00066F77" w:rsidRDefault="00066F77" w:rsidP="00066F77">
            <w:r w:rsidRPr="00B92619">
              <w:rPr>
                <w:rFonts w:ascii="GHEA Grapalat" w:hAnsi="GHEA Grapalat"/>
                <w:sz w:val="16"/>
              </w:rPr>
              <w:t>100 %</w:t>
            </w:r>
          </w:p>
        </w:tc>
      </w:tr>
      <w:tr w:rsidR="006B04BD" w:rsidRPr="009F3DC7" w:rsidTr="00153F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82" w:type="dxa"/>
          <w:jc w:val="center"/>
        </w:trPr>
        <w:tc>
          <w:tcPr>
            <w:tcW w:w="4536" w:type="dxa"/>
            <w:gridSpan w:val="4"/>
          </w:tcPr>
          <w:p w:rsidR="00DC7B68" w:rsidRDefault="00DC7B68" w:rsidP="00B81636">
            <w:pPr>
              <w:widowControl w:val="0"/>
              <w:spacing w:after="160" w:line="360" w:lineRule="auto"/>
              <w:jc w:val="center"/>
              <w:rPr>
                <w:rFonts w:ascii="GHEA Grapalat" w:hAnsi="GHEA Grapalat"/>
                <w:b/>
              </w:rPr>
            </w:pPr>
          </w:p>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2"/>
          </w:tcPr>
          <w:p w:rsidR="006B04BD" w:rsidRPr="009F3DC7" w:rsidRDefault="006B04BD" w:rsidP="00B81636">
            <w:pPr>
              <w:widowControl w:val="0"/>
              <w:spacing w:after="160" w:line="360" w:lineRule="auto"/>
              <w:jc w:val="center"/>
              <w:rPr>
                <w:rFonts w:ascii="GHEA Grapalat" w:hAnsi="GHEA Grapalat"/>
              </w:rPr>
            </w:pPr>
          </w:p>
        </w:tc>
        <w:tc>
          <w:tcPr>
            <w:tcW w:w="4343" w:type="dxa"/>
            <w:gridSpan w:val="10"/>
          </w:tcPr>
          <w:p w:rsidR="00DC7B68" w:rsidRDefault="00DC7B68" w:rsidP="00B81636">
            <w:pPr>
              <w:widowControl w:val="0"/>
              <w:spacing w:after="160" w:line="360" w:lineRule="auto"/>
              <w:jc w:val="center"/>
              <w:rPr>
                <w:rFonts w:ascii="GHEA Grapalat" w:hAnsi="GHEA Grapalat"/>
                <w:b/>
              </w:rPr>
            </w:pPr>
          </w:p>
          <w:p w:rsidR="006B04BD" w:rsidRPr="009F3DC7" w:rsidRDefault="006B04BD" w:rsidP="00B81636">
            <w:pPr>
              <w:widowControl w:val="0"/>
              <w:spacing w:after="160" w:line="360" w:lineRule="auto"/>
              <w:jc w:val="center"/>
              <w:rPr>
                <w:rFonts w:ascii="GHEA Grapalat" w:hAnsi="GHEA Grapalat" w:cs="Sylfaen"/>
                <w:b/>
                <w:bCs/>
              </w:rPr>
            </w:pPr>
            <w:bookmarkStart w:id="4" w:name="_GoBack"/>
            <w:bookmarkEnd w:id="4"/>
            <w:r w:rsidRPr="009F3DC7">
              <w:rPr>
                <w:rFonts w:ascii="GHEA Grapalat" w:hAnsi="GHEA Grapalat"/>
                <w:b/>
              </w:rPr>
              <w:t>ПОДРЯДЧИК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DC7B68">
          <w:footnotePr>
            <w:pos w:val="beneathText"/>
          </w:footnotePr>
          <w:pgSz w:w="11907" w:h="16840" w:code="9"/>
          <w:pgMar w:top="568" w:right="289" w:bottom="1418" w:left="425"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AA6AD8">
      <w:footerReference w:type="default" r:id="rId9"/>
      <w:footnotePr>
        <w:pos w:val="beneathText"/>
      </w:footnotePr>
      <w:pgSz w:w="11907" w:h="16840" w:code="9"/>
      <w:pgMar w:top="992" w:right="289" w:bottom="1418" w:left="425"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C0" w:rsidRDefault="008E1BC0">
      <w:r>
        <w:separator/>
      </w:r>
    </w:p>
  </w:endnote>
  <w:endnote w:type="continuationSeparator" w:id="0">
    <w:p w:rsidR="008E1BC0" w:rsidRDefault="008E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D94F85" w:rsidRPr="003E450C" w:rsidRDefault="00D94F8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C7B68">
          <w:rPr>
            <w:rFonts w:ascii="GHEA Grapalat" w:hAnsi="GHEA Grapalat"/>
            <w:noProof/>
            <w:sz w:val="24"/>
            <w:szCs w:val="24"/>
          </w:rPr>
          <w:t>65</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85" w:rsidRPr="00305BEC" w:rsidRDefault="00D94F85">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C0" w:rsidRDefault="008E1BC0">
      <w:r>
        <w:separator/>
      </w:r>
    </w:p>
  </w:footnote>
  <w:footnote w:type="continuationSeparator" w:id="0">
    <w:p w:rsidR="008E1BC0" w:rsidRDefault="008E1BC0">
      <w:r>
        <w:continuationSeparator/>
      </w:r>
    </w:p>
  </w:footnote>
  <w:footnote w:id="1">
    <w:p w:rsidR="00D94F85" w:rsidRPr="00A31673" w:rsidRDefault="00D94F8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94F85" w:rsidRDefault="00D94F85" w:rsidP="006B3E56">
      <w:pPr>
        <w:jc w:val="both"/>
      </w:pP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503980">
        <w:rPr>
          <w:rFonts w:ascii="GHEA Grapalat" w:hAnsi="GHEA Grapalat"/>
          <w:i/>
          <w:sz w:val="20"/>
          <w:szCs w:val="20"/>
        </w:rPr>
        <w:t>закона"О</w:t>
      </w:r>
      <w:proofErr w:type="spell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94F85" w:rsidRDefault="00D94F85" w:rsidP="006B3E56">
      <w:pPr>
        <w:pStyle w:val="af2"/>
        <w:rPr>
          <w:rFonts w:asciiTheme="minorHAnsi" w:hAnsiTheme="minorHAnsi"/>
          <w:lang w:val="af-ZA"/>
        </w:rPr>
      </w:pPr>
    </w:p>
  </w:footnote>
  <w:footnote w:id="3">
    <w:p w:rsidR="00D94F85" w:rsidRPr="00D3436F" w:rsidRDefault="00D94F8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94F85" w:rsidRPr="009C4E45" w:rsidRDefault="00D94F85">
      <w:pPr>
        <w:pStyle w:val="af2"/>
        <w:rPr>
          <w:rFonts w:ascii="GHEA Grapalat" w:hAnsi="GHEA Grapalat"/>
          <w:color w:val="FF0000"/>
          <w:sz w:val="28"/>
          <w:szCs w:val="28"/>
        </w:rPr>
      </w:pPr>
    </w:p>
  </w:footnote>
  <w:footnote w:id="4">
    <w:p w:rsidR="00D94F85" w:rsidRPr="008842CE" w:rsidRDefault="00D94F85" w:rsidP="003D2FE2">
      <w:pPr>
        <w:pStyle w:val="af2"/>
        <w:jc w:val="both"/>
      </w:pPr>
    </w:p>
  </w:footnote>
  <w:footnote w:id="5">
    <w:p w:rsidR="00D94F85" w:rsidRPr="008842CE" w:rsidRDefault="00D94F85" w:rsidP="000A214C">
      <w:pPr>
        <w:pStyle w:val="af2"/>
        <w:jc w:val="both"/>
      </w:pPr>
    </w:p>
  </w:footnote>
  <w:footnote w:id="6">
    <w:p w:rsidR="00D94F85" w:rsidRPr="006F5F33" w:rsidRDefault="00D94F8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94F85" w:rsidRPr="006F5F33" w:rsidRDefault="00D94F8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94F85" w:rsidRPr="006F5F33" w:rsidRDefault="00D94F8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94F85" w:rsidRPr="00E40AC8" w:rsidRDefault="00D94F85"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D94F85" w:rsidRPr="00124BE9" w:rsidRDefault="00D94F85"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1">
    <w:p w:rsidR="00D94F85" w:rsidRPr="00CA2754" w:rsidRDefault="00D94F85" w:rsidP="001B2D2A">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6F77"/>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45E"/>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38B"/>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4A4"/>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3F68"/>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2D2A"/>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1F26"/>
    <w:rsid w:val="001D209D"/>
    <w:rsid w:val="001D2786"/>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085"/>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3DFF"/>
    <w:rsid w:val="0064473D"/>
    <w:rsid w:val="00644850"/>
    <w:rsid w:val="00644CE2"/>
    <w:rsid w:val="006471F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6EAA"/>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1FB0"/>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484"/>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D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BA8"/>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2698"/>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2AF"/>
    <w:rsid w:val="008105B4"/>
    <w:rsid w:val="008106C0"/>
    <w:rsid w:val="00810966"/>
    <w:rsid w:val="00811D16"/>
    <w:rsid w:val="00814D5C"/>
    <w:rsid w:val="00814DBD"/>
    <w:rsid w:val="00814DCB"/>
    <w:rsid w:val="0081568C"/>
    <w:rsid w:val="0081579D"/>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0D2A"/>
    <w:rsid w:val="00831C52"/>
    <w:rsid w:val="00831DC3"/>
    <w:rsid w:val="008326D8"/>
    <w:rsid w:val="0083296C"/>
    <w:rsid w:val="00833492"/>
    <w:rsid w:val="00833D4F"/>
    <w:rsid w:val="0083475E"/>
    <w:rsid w:val="008348C6"/>
    <w:rsid w:val="00834CD0"/>
    <w:rsid w:val="0083506D"/>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0BD"/>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21B"/>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BC0"/>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AD8"/>
    <w:rsid w:val="00AA6BA1"/>
    <w:rsid w:val="00AA6F53"/>
    <w:rsid w:val="00AA7117"/>
    <w:rsid w:val="00AA73D2"/>
    <w:rsid w:val="00AA75FA"/>
    <w:rsid w:val="00AA7805"/>
    <w:rsid w:val="00AA793C"/>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636"/>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17A"/>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4F27"/>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BDD"/>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452"/>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4F85"/>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20E"/>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C7B68"/>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10D"/>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BB1"/>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4DA"/>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1119"/>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8AF"/>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7965B5C-FFAF-4AAA-B99B-2E1039F3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285pt">
    <w:name w:val="Основной текст (2) + 8.5 pt.Не курсив"/>
    <w:rsid w:val="0083506D"/>
    <w:rPr>
      <w:rFonts w:ascii="Tahoma" w:eastAsia="Tahoma" w:hAnsi="Tahoma" w:cs="Tahoma"/>
      <w:b w:val="0"/>
      <w:bCs w:val="0"/>
      <w:i/>
      <w:iCs/>
      <w:smallCaps w:val="0"/>
      <w:strike w:val="0"/>
      <w:color w:val="000000"/>
      <w:spacing w:val="0"/>
      <w:w w:val="100"/>
      <w:position w:val="0"/>
      <w:sz w:val="17"/>
      <w:szCs w:val="17"/>
      <w:u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5168374">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2F920-08D6-4927-BDFD-547E5F22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67</Pages>
  <Words>18668</Words>
  <Characters>106409</Characters>
  <Application>Microsoft Office Word</Application>
  <DocSecurity>0</DocSecurity>
  <Lines>886</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124828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1630</cp:revision>
  <cp:lastPrinted>2018-02-16T07:12:00Z</cp:lastPrinted>
  <dcterms:created xsi:type="dcterms:W3CDTF">2019-10-28T07:04:00Z</dcterms:created>
  <dcterms:modified xsi:type="dcterms:W3CDTF">2024-11-29T11:59:00Z</dcterms:modified>
</cp:coreProperties>
</file>