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E436D"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780D9CE9" w14:textId="77777777" w:rsidR="00642EFE" w:rsidRPr="00402453" w:rsidRDefault="00891E55" w:rsidP="0029475F">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PRICE QUOTATION</w:t>
      </w:r>
    </w:p>
    <w:p w14:paraId="3D49A190" w14:textId="67FC9639"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026CAD">
        <w:rPr>
          <w:rFonts w:ascii="GHEA Grapalat" w:hAnsi="GHEA Grapalat"/>
          <w:i w:val="0"/>
          <w:sz w:val="24"/>
          <w:szCs w:val="24"/>
        </w:rPr>
        <w:t xml:space="preserve"> 1 </w:t>
      </w:r>
      <w:r w:rsidRPr="00821F32">
        <w:rPr>
          <w:rFonts w:ascii="GHEA Grapalat" w:hAnsi="GHEA Grapalat"/>
          <w:i w:val="0"/>
          <w:sz w:val="24"/>
          <w:szCs w:val="24"/>
        </w:rPr>
        <w:t xml:space="preserve">" </w:t>
      </w:r>
      <w:r w:rsidRPr="00821F32">
        <w:rPr>
          <w:rFonts w:ascii="GHEA Grapalat" w:hAnsi="GHEA Grapalat"/>
          <w:b/>
          <w:i w:val="0"/>
          <w:sz w:val="24"/>
          <w:szCs w:val="24"/>
          <w:u w:val="single"/>
        </w:rPr>
        <w:t xml:space="preserve">of </w:t>
      </w:r>
      <w:r w:rsidRPr="0064790D">
        <w:rPr>
          <w:rFonts w:ascii="GHEA Grapalat" w:hAnsi="GHEA Grapalat"/>
          <w:b/>
          <w:i w:val="0"/>
          <w:sz w:val="24"/>
          <w:szCs w:val="24"/>
          <w:u w:val="single"/>
        </w:rPr>
        <w:t>"</w:t>
      </w:r>
      <w:r w:rsidR="00C84B78">
        <w:rPr>
          <w:rFonts w:ascii="GHEA Grapalat" w:hAnsi="GHEA Grapalat"/>
          <w:b/>
          <w:i w:val="0"/>
          <w:sz w:val="24"/>
          <w:szCs w:val="24"/>
          <w:u w:val="single"/>
          <w:lang w:val="en-US"/>
        </w:rPr>
        <w:t>2</w:t>
      </w:r>
      <w:r w:rsidR="00073E62">
        <w:rPr>
          <w:rFonts w:ascii="GHEA Grapalat" w:hAnsi="GHEA Grapalat"/>
          <w:b/>
          <w:i w:val="0"/>
          <w:sz w:val="24"/>
          <w:szCs w:val="24"/>
          <w:u w:val="single"/>
          <w:lang w:val="en-US"/>
        </w:rPr>
        <w:t>3</w:t>
      </w:r>
      <w:r w:rsidRPr="0064790D">
        <w:rPr>
          <w:rFonts w:ascii="GHEA Grapalat" w:hAnsi="GHEA Grapalat"/>
          <w:b/>
          <w:i w:val="0"/>
          <w:sz w:val="24"/>
          <w:szCs w:val="24"/>
          <w:u w:val="single"/>
        </w:rPr>
        <w:t>" "</w:t>
      </w:r>
      <w:r w:rsidR="00F47521" w:rsidRPr="0064790D">
        <w:rPr>
          <w:rFonts w:ascii="GHEA Grapalat" w:hAnsi="GHEA Grapalat"/>
          <w:b/>
          <w:i w:val="0"/>
          <w:sz w:val="24"/>
          <w:szCs w:val="24"/>
          <w:u w:val="single"/>
        </w:rPr>
        <w:t>0</w:t>
      </w:r>
      <w:r w:rsidR="001129C4">
        <w:rPr>
          <w:rFonts w:ascii="GHEA Grapalat" w:hAnsi="GHEA Grapalat"/>
          <w:b/>
          <w:i w:val="0"/>
          <w:sz w:val="24"/>
          <w:szCs w:val="24"/>
          <w:u w:val="single"/>
          <w:lang w:val="hy-AM"/>
        </w:rPr>
        <w:t>1</w:t>
      </w:r>
      <w:r w:rsidRPr="0064790D">
        <w:rPr>
          <w:rFonts w:ascii="GHEA Grapalat" w:hAnsi="GHEA Grapalat"/>
          <w:b/>
          <w:i w:val="0"/>
          <w:sz w:val="24"/>
          <w:szCs w:val="24"/>
          <w:u w:val="single"/>
        </w:rPr>
        <w:t>" 20</w:t>
      </w:r>
      <w:r w:rsidR="00191DFD" w:rsidRPr="0064790D">
        <w:rPr>
          <w:rFonts w:ascii="GHEA Grapalat" w:hAnsi="GHEA Grapalat"/>
          <w:b/>
          <w:i w:val="0"/>
          <w:sz w:val="24"/>
          <w:szCs w:val="24"/>
          <w:u w:val="single"/>
        </w:rPr>
        <w:t>2</w:t>
      </w:r>
      <w:r w:rsidR="001129C4">
        <w:rPr>
          <w:rFonts w:ascii="GHEA Grapalat" w:hAnsi="GHEA Grapalat"/>
          <w:b/>
          <w:i w:val="0"/>
          <w:sz w:val="24"/>
          <w:szCs w:val="24"/>
          <w:u w:val="single"/>
          <w:lang w:val="hy-AM"/>
        </w:rPr>
        <w:t>5</w:t>
      </w:r>
      <w:r w:rsidRPr="00821F32">
        <w:rPr>
          <w:rFonts w:ascii="GHEA Grapalat" w:hAnsi="GHEA Grapalat"/>
          <w:b/>
          <w:i w:val="0"/>
          <w:sz w:val="24"/>
          <w:szCs w:val="24"/>
          <w:u w:val="single"/>
        </w:rPr>
        <w:t xml:space="preserve"> and is published</w:t>
      </w:r>
      <w:r w:rsidR="00CF4ABE">
        <w:rPr>
          <w:rFonts w:ascii="GHEA Grapalat" w:hAnsi="GHEA Grapalat"/>
          <w:b/>
          <w:i w:val="0"/>
          <w:sz w:val="24"/>
          <w:szCs w:val="24"/>
          <w:u w:val="single"/>
        </w:rPr>
        <w:t xml:space="preserve"> </w:t>
      </w:r>
      <w:r w:rsidR="00A76C15" w:rsidRPr="00821F32">
        <w:rPr>
          <w:rFonts w:ascii="GHEA Grapalat" w:hAnsi="GHEA Grapalat"/>
          <w:i w:val="0"/>
          <w:sz w:val="24"/>
          <w:szCs w:val="24"/>
        </w:rPr>
        <w:t>pursuant</w:t>
      </w:r>
      <w:r w:rsidR="00A76C15" w:rsidRPr="00402453">
        <w:rPr>
          <w:rFonts w:ascii="GHEA Grapalat" w:hAnsi="GHEA Grapalat"/>
          <w:i w:val="0"/>
          <w:sz w:val="24"/>
          <w:szCs w:val="24"/>
        </w:rPr>
        <w:t xml:space="preserve"> to Article 27 of the Law of the Republic of Armenia "On procurement"</w:t>
      </w:r>
    </w:p>
    <w:p w14:paraId="4CC7E229" w14:textId="77777777" w:rsidR="00F47521" w:rsidRPr="00CF4ABE" w:rsidRDefault="00642EFE" w:rsidP="00CF4ABE">
      <w:pPr>
        <w:ind w:firstLine="720"/>
        <w:jc w:val="center"/>
        <w:rPr>
          <w:rFonts w:ascii="GHEA Grapalat" w:hAnsi="GHEA Grapalat"/>
          <w:sz w:val="20"/>
          <w:szCs w:val="20"/>
          <w:lang w:val="af-ZA"/>
        </w:rPr>
      </w:pPr>
      <w:r w:rsidRPr="00402453">
        <w:rPr>
          <w:rFonts w:ascii="GHEA Grapalat" w:hAnsi="GHEA Grapalat"/>
        </w:rPr>
        <w:t>Code of the</w:t>
      </w:r>
      <w:r w:rsidR="00891E55">
        <w:rPr>
          <w:rFonts w:ascii="GHEA Grapalat" w:hAnsi="GHEA Grapalat"/>
        </w:rPr>
        <w:t xml:space="preserve"> price quotation</w:t>
      </w:r>
      <w:r w:rsidR="00CF4ABE" w:rsidRPr="00CF4ABE">
        <w:rPr>
          <w:rFonts w:ascii="GHEA Grapalat" w:hAnsi="GHEA Grapalat"/>
          <w:sz w:val="20"/>
          <w:szCs w:val="20"/>
          <w:lang w:val="af-ZA"/>
        </w:rPr>
        <w:t xml:space="preserve"> </w:t>
      </w:r>
      <w:r w:rsidR="00CF4ABE">
        <w:rPr>
          <w:rFonts w:ascii="GHEA Grapalat" w:hAnsi="GHEA Grapalat"/>
          <w:sz w:val="20"/>
          <w:szCs w:val="20"/>
          <w:lang w:val="af-ZA"/>
        </w:rPr>
        <w:t>ՀՇԱԺԱԹ</w:t>
      </w:r>
      <w:r w:rsidR="00CF4ABE" w:rsidRPr="00EF5D43">
        <w:rPr>
          <w:rFonts w:ascii="GHEA Grapalat" w:hAnsi="GHEA Grapalat"/>
          <w:sz w:val="20"/>
          <w:szCs w:val="20"/>
          <w:lang w:val="af-ZA"/>
        </w:rPr>
        <w:t>-ԳՀԱՇ</w:t>
      </w:r>
      <w:r w:rsidR="00CF4ABE">
        <w:rPr>
          <w:rFonts w:ascii="GHEA Grapalat" w:hAnsi="GHEA Grapalat"/>
          <w:sz w:val="20"/>
          <w:szCs w:val="20"/>
          <w:lang w:val="af-ZA"/>
        </w:rPr>
        <w:t>ՁԲ</w:t>
      </w:r>
      <w:r w:rsidR="00CF4ABE" w:rsidRPr="00EF5D43">
        <w:rPr>
          <w:rFonts w:ascii="GHEA Grapalat" w:hAnsi="GHEA Grapalat"/>
          <w:sz w:val="20"/>
          <w:szCs w:val="20"/>
          <w:lang w:val="af-ZA"/>
        </w:rPr>
        <w:t>-01/2024</w:t>
      </w:r>
    </w:p>
    <w:p w14:paraId="2B3C185C" w14:textId="77777777" w:rsidR="00642EFE" w:rsidRPr="00CF4ABE" w:rsidRDefault="00CF4ABE" w:rsidP="00C84B78">
      <w:pPr>
        <w:pStyle w:val="Heading1"/>
        <w:jc w:val="both"/>
        <w:rPr>
          <w:rFonts w:ascii="GHEA Grapalat" w:hAnsi="GHEA Grapalat"/>
          <w:sz w:val="24"/>
          <w:szCs w:val="24"/>
        </w:rPr>
      </w:pPr>
      <w:r>
        <w:rPr>
          <w:rFonts w:ascii="GHEA Grapalat" w:hAnsi="GHEA Grapalat"/>
          <w:sz w:val="24"/>
          <w:szCs w:val="24"/>
        </w:rPr>
        <w:t xml:space="preserve">     </w:t>
      </w:r>
      <w:r w:rsidR="00821F32" w:rsidRPr="00CF4ABE">
        <w:rPr>
          <w:rFonts w:ascii="GHEA Grapalat" w:hAnsi="GHEA Grapalat"/>
          <w:sz w:val="24"/>
          <w:szCs w:val="24"/>
        </w:rPr>
        <w:t xml:space="preserve">The contracting authority </w:t>
      </w:r>
      <w:r w:rsidRPr="00CF4ABE">
        <w:rPr>
          <w:rFonts w:ascii="GHEA Grapalat" w:hAnsi="GHEA Grapalat"/>
          <w:sz w:val="24"/>
          <w:szCs w:val="24"/>
        </w:rPr>
        <w:t>HOVHANNES SHARAMBEYAN MUSEUM OF FOLK ARTS State Non-Commercial Organization (SNCO)</w:t>
      </w:r>
      <w:r w:rsidR="00821F32" w:rsidRPr="00CF4ABE">
        <w:rPr>
          <w:rFonts w:ascii="GHEA Grapalat" w:hAnsi="GHEA Grapalat"/>
          <w:sz w:val="24"/>
          <w:szCs w:val="24"/>
        </w:rPr>
        <w:t xml:space="preserve">, located at the following address: </w:t>
      </w:r>
      <w:r w:rsidRPr="00CF4ABE">
        <w:rPr>
          <w:rFonts w:ascii="GHEA Grapalat" w:hAnsi="GHEA Grapalat"/>
          <w:sz w:val="24"/>
          <w:szCs w:val="24"/>
        </w:rPr>
        <w:t>Abovyan St., 64 Building</w:t>
      </w:r>
      <w:r w:rsidR="00821F32" w:rsidRPr="00CF4ABE">
        <w:rPr>
          <w:rFonts w:ascii="GHEA Grapalat" w:hAnsi="GHEA Grapalat"/>
          <w:sz w:val="24"/>
          <w:szCs w:val="24"/>
        </w:rPr>
        <w:t>, Yerevan</w:t>
      </w:r>
      <w:r w:rsidR="00E14545" w:rsidRPr="00821F32">
        <w:rPr>
          <w:rFonts w:ascii="GHEA Grapalat" w:hAnsi="GHEA Grapalat"/>
          <w:sz w:val="24"/>
          <w:szCs w:val="24"/>
        </w:rPr>
        <w:t xml:space="preserve">, </w:t>
      </w:r>
      <w:r w:rsidR="00642EFE" w:rsidRPr="00821F32">
        <w:rPr>
          <w:rFonts w:ascii="GHEA Grapalat" w:hAnsi="GHEA Grapalat"/>
          <w:sz w:val="24"/>
          <w:szCs w:val="24"/>
        </w:rPr>
        <w:t xml:space="preserve">gives notice for </w:t>
      </w:r>
      <w:proofErr w:type="spellStart"/>
      <w:r w:rsidR="001144CF" w:rsidRPr="00821F32">
        <w:rPr>
          <w:rFonts w:ascii="GHEA Grapalat" w:hAnsi="GHEA Grapalat"/>
          <w:sz w:val="24"/>
          <w:szCs w:val="24"/>
        </w:rPr>
        <w:t>anprice</w:t>
      </w:r>
      <w:proofErr w:type="spellEnd"/>
      <w:r w:rsidR="001144CF" w:rsidRPr="00821F32">
        <w:rPr>
          <w:rFonts w:ascii="GHEA Grapalat" w:hAnsi="GHEA Grapalat"/>
          <w:sz w:val="24"/>
          <w:szCs w:val="24"/>
        </w:rPr>
        <w:t xml:space="preserve"> quotation </w:t>
      </w:r>
      <w:r w:rsidR="00642EFE" w:rsidRPr="00821F32">
        <w:rPr>
          <w:rFonts w:ascii="GHEA Grapalat" w:hAnsi="GHEA Grapalat"/>
          <w:sz w:val="24"/>
          <w:szCs w:val="24"/>
        </w:rPr>
        <w:t>which shall be carried out in one stage</w:t>
      </w:r>
      <w:r w:rsidRPr="00CF4ABE">
        <w:rPr>
          <w:rFonts w:ascii="GHEA Grapalat" w:hAnsi="GHEA Grapalat"/>
          <w:sz w:val="24"/>
          <w:szCs w:val="24"/>
        </w:rPr>
        <w:t>:</w:t>
      </w:r>
    </w:p>
    <w:p w14:paraId="3B7F569E" w14:textId="77777777" w:rsidR="00F173C7" w:rsidRPr="009C33C1" w:rsidRDefault="00CF4ABE" w:rsidP="00CF4ABE">
      <w:pPr>
        <w:jc w:val="both"/>
        <w:rPr>
          <w:rFonts w:ascii="GHEA Grapalat" w:hAnsi="GHEA Grapalat"/>
          <w:i/>
        </w:rPr>
      </w:pPr>
      <w:r>
        <w:rPr>
          <w:rFonts w:ascii="GHEA Grapalat" w:hAnsi="GHEA Grapalat"/>
        </w:rPr>
        <w:t xml:space="preserve">     </w:t>
      </w:r>
      <w:r w:rsidR="00F173C7" w:rsidRPr="00D24E49">
        <w:rPr>
          <w:rFonts w:ascii="GHEA Grapalat" w:hAnsi="GHEA Grapalat"/>
        </w:rPr>
        <w:t xml:space="preserve">The bidder selected based on the results of the price quotation will be proposed, in a prescribed manner, to conclude a contract </w:t>
      </w:r>
      <w:proofErr w:type="spellStart"/>
      <w:r w:rsidR="00F173C7" w:rsidRPr="00D24E49">
        <w:rPr>
          <w:rFonts w:ascii="GHEA Grapalat" w:hAnsi="GHEA Grapalat"/>
        </w:rPr>
        <w:t>for</w:t>
      </w:r>
      <w:r w:rsidR="00026CAD" w:rsidRPr="00026CAD">
        <w:rPr>
          <w:rFonts w:ascii="Sylfaen" w:hAnsi="Sylfaen"/>
          <w:b/>
        </w:rPr>
        <w:t>ongoing</w:t>
      </w:r>
      <w:proofErr w:type="spellEnd"/>
      <w:r w:rsidR="00026CAD" w:rsidRPr="00026CAD">
        <w:rPr>
          <w:rFonts w:ascii="Sylfaen" w:hAnsi="Sylfaen"/>
          <w:b/>
        </w:rPr>
        <w:t xml:space="preserve"> repair works of buildings and structures</w:t>
      </w:r>
      <w:r w:rsidR="00C84B78" w:rsidRPr="00C84B78">
        <w:rPr>
          <w:rFonts w:ascii="Sylfaen" w:hAnsi="Sylfaen"/>
          <w:b/>
          <w:lang w:val="en-US"/>
        </w:rPr>
        <w:t xml:space="preserve"> </w:t>
      </w:r>
      <w:r w:rsidR="00F173C7" w:rsidRPr="009C33C1">
        <w:rPr>
          <w:rFonts w:ascii="GHEA Grapalat" w:hAnsi="GHEA Grapalat"/>
        </w:rPr>
        <w:t xml:space="preserve">(hereinafter referred to as "the contract"). </w:t>
      </w:r>
    </w:p>
    <w:p w14:paraId="1F2AB308" w14:textId="77777777"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44230642"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0EB3EF57"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7F19C85" w14:textId="77777777" w:rsidR="00CF4ABE" w:rsidRDefault="00026CAD" w:rsidP="0029475F">
      <w:pPr>
        <w:pStyle w:val="BodyTextIndent"/>
        <w:spacing w:after="160" w:line="240" w:lineRule="auto"/>
        <w:ind w:firstLine="0"/>
        <w:rPr>
          <w:rFonts w:ascii="GHEA Grapalat" w:hAnsi="GHEA Grapalat"/>
          <w:i w:val="0"/>
          <w:spacing w:val="1"/>
          <w:sz w:val="24"/>
          <w:szCs w:val="24"/>
        </w:rPr>
      </w:pPr>
      <w:r w:rsidRPr="00026CAD">
        <w:rPr>
          <w:rFonts w:ascii="GHEA Grapalat" w:hAnsi="GHEA Grapalat"/>
          <w:i w:val="0"/>
          <w:sz w:val="24"/>
          <w:szCs w:val="24"/>
        </w:rPr>
        <w:t xml:space="preserve">For receiving the hard copy of the invitation for the price quotation, it is necessary to apply to the contracting authority by </w:t>
      </w:r>
      <w:r w:rsidR="008C153E">
        <w:rPr>
          <w:rFonts w:ascii="GHEA Grapalat" w:hAnsi="GHEA Grapalat"/>
          <w:b/>
          <w:i w:val="0"/>
          <w:sz w:val="24"/>
          <w:szCs w:val="24"/>
        </w:rPr>
        <w:t>1</w:t>
      </w:r>
      <w:r w:rsidR="00CF4ABE">
        <w:rPr>
          <w:rFonts w:ascii="GHEA Grapalat" w:hAnsi="GHEA Grapalat"/>
          <w:b/>
          <w:i w:val="0"/>
          <w:sz w:val="24"/>
          <w:szCs w:val="24"/>
          <w:lang w:val="en-US"/>
        </w:rPr>
        <w:t>2</w:t>
      </w:r>
      <w:r w:rsidR="008C153E">
        <w:rPr>
          <w:rFonts w:ascii="GHEA Grapalat" w:hAnsi="GHEA Grapalat"/>
          <w:b/>
          <w:i w:val="0"/>
          <w:sz w:val="24"/>
          <w:szCs w:val="24"/>
        </w:rPr>
        <w:t xml:space="preserve">:00 o'clock of the </w:t>
      </w:r>
      <w:r w:rsidR="008741E0">
        <w:rPr>
          <w:rFonts w:ascii="GHEA Grapalat" w:hAnsi="GHEA Grapalat"/>
          <w:b/>
          <w:i w:val="0"/>
          <w:sz w:val="24"/>
          <w:szCs w:val="24"/>
        </w:rPr>
        <w:t>8</w:t>
      </w:r>
      <w:r w:rsidRPr="00026CAD">
        <w:rPr>
          <w:rFonts w:ascii="GHEA Grapalat" w:hAnsi="GHEA Grapalat"/>
          <w:b/>
          <w:i w:val="0"/>
          <w:sz w:val="24"/>
          <w:szCs w:val="24"/>
        </w:rPr>
        <w:t>th</w:t>
      </w:r>
      <w:r w:rsidRPr="00026CAD">
        <w:rPr>
          <w:rFonts w:ascii="GHEA Grapalat" w:hAnsi="GHEA Grapalat"/>
          <w:i w:val="0"/>
          <w:sz w:val="24"/>
          <w:szCs w:val="24"/>
        </w:rPr>
        <w:t xml:space="preserve"> day from the date of publication of this </w:t>
      </w:r>
      <w:proofErr w:type="spellStart"/>
      <w:proofErr w:type="gramStart"/>
      <w:r w:rsidRPr="00026CAD">
        <w:rPr>
          <w:rFonts w:ascii="GHEA Grapalat" w:hAnsi="GHEA Grapalat"/>
          <w:i w:val="0"/>
          <w:sz w:val="24"/>
          <w:szCs w:val="24"/>
        </w:rPr>
        <w:t>notice.</w:t>
      </w:r>
      <w:r w:rsidR="00677658" w:rsidRPr="00821F32">
        <w:rPr>
          <w:rFonts w:ascii="GHEA Grapalat" w:hAnsi="GHEA Grapalat"/>
          <w:i w:val="0"/>
          <w:sz w:val="24"/>
          <w:szCs w:val="24"/>
        </w:rPr>
        <w:t>Moreover</w:t>
      </w:r>
      <w:proofErr w:type="spellEnd"/>
      <w:proofErr w:type="gramEnd"/>
      <w:r w:rsidR="00677658" w:rsidRPr="00821F32">
        <w:rPr>
          <w:rFonts w:ascii="GHEA Grapalat" w:hAnsi="GHEA Grapalat"/>
          <w:i w:val="0"/>
          <w:sz w:val="24"/>
          <w:szCs w:val="24"/>
        </w:rPr>
        <w:t>,</w:t>
      </w:r>
      <w:r w:rsidR="00677658" w:rsidRPr="00402453">
        <w:rPr>
          <w:rFonts w:ascii="GHEA Grapalat" w:hAnsi="GHEA Grapalat"/>
          <w:i w:val="0"/>
          <w:spacing w:val="1"/>
          <w:sz w:val="24"/>
          <w:szCs w:val="24"/>
        </w:rPr>
        <w:t xml:space="preserve"> an application in writing must be submitted to the contracting authority for receiving the hard copy of the </w:t>
      </w:r>
      <w:proofErr w:type="spellStart"/>
      <w:r w:rsidR="00677658" w:rsidRPr="00402453">
        <w:rPr>
          <w:rFonts w:ascii="GHEA Grapalat" w:hAnsi="GHEA Grapalat"/>
          <w:i w:val="0"/>
          <w:spacing w:val="1"/>
          <w:sz w:val="24"/>
          <w:szCs w:val="24"/>
        </w:rPr>
        <w:t>invitation.The</w:t>
      </w:r>
      <w:proofErr w:type="spellEnd"/>
      <w:r w:rsidR="00677658" w:rsidRPr="00402453">
        <w:rPr>
          <w:rFonts w:ascii="GHEA Grapalat" w:hAnsi="GHEA Grapalat"/>
          <w:i w:val="0"/>
          <w:spacing w:val="1"/>
          <w:sz w:val="24"/>
          <w:szCs w:val="24"/>
        </w:rPr>
        <w:t xml:space="preserve"> contracting authority shall ensure the of charge provision of the hard copy of the invitation on the first working day following the receipt of such request. </w:t>
      </w:r>
    </w:p>
    <w:p w14:paraId="7B0E71D4"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431D836"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374075BF" w14:textId="12012403" w:rsidR="00026CAD" w:rsidRPr="00026CAD" w:rsidRDefault="00026CAD" w:rsidP="00026CAD">
      <w:pPr>
        <w:pStyle w:val="BodyTextIndent"/>
        <w:spacing w:line="276" w:lineRule="auto"/>
        <w:ind w:firstLine="360"/>
        <w:rPr>
          <w:rFonts w:ascii="GHEA Grapalat" w:hAnsi="GHEA Grapalat"/>
          <w:i w:val="0"/>
          <w:sz w:val="24"/>
          <w:szCs w:val="24"/>
        </w:rPr>
      </w:pPr>
      <w:r w:rsidRPr="00026CAD">
        <w:rPr>
          <w:rFonts w:ascii="GHEA Grapalat" w:hAnsi="GHEA Grapalat"/>
          <w:i w:val="0"/>
          <w:sz w:val="24"/>
          <w:szCs w:val="24"/>
        </w:rPr>
        <w:t xml:space="preserve">The bids for the price quotation must be submitted </w:t>
      </w:r>
      <w:r w:rsidR="00673BDE" w:rsidRPr="00CF4ABE">
        <w:rPr>
          <w:rFonts w:ascii="GHEA Grapalat" w:hAnsi="GHEA Grapalat"/>
          <w:i w:val="0"/>
          <w:sz w:val="24"/>
          <w:szCs w:val="24"/>
        </w:rPr>
        <w:t>Abovyan St., 64 Building, Yerevan</w:t>
      </w:r>
      <w:r w:rsidRPr="00026CAD">
        <w:rPr>
          <w:rFonts w:ascii="GHEA Grapalat" w:hAnsi="GHEA Grapalat"/>
          <w:i w:val="0"/>
          <w:sz w:val="24"/>
          <w:szCs w:val="24"/>
        </w:rPr>
        <w:t xml:space="preserve">, </w:t>
      </w:r>
      <w:r w:rsidR="00F47521">
        <w:rPr>
          <w:rFonts w:ascii="GHEA Grapalat" w:hAnsi="GHEA Grapalat"/>
          <w:b/>
          <w:i w:val="0"/>
          <w:sz w:val="24"/>
          <w:szCs w:val="24"/>
        </w:rPr>
        <w:t>1</w:t>
      </w:r>
      <w:r w:rsidR="00CF4ABE">
        <w:rPr>
          <w:rFonts w:ascii="GHEA Grapalat" w:hAnsi="GHEA Grapalat"/>
          <w:b/>
          <w:i w:val="0"/>
          <w:sz w:val="24"/>
          <w:szCs w:val="24"/>
        </w:rPr>
        <w:t>2</w:t>
      </w:r>
      <w:r w:rsidRPr="00026CAD">
        <w:rPr>
          <w:rFonts w:ascii="GHEA Grapalat" w:hAnsi="GHEA Grapalat"/>
          <w:b/>
          <w:i w:val="0"/>
          <w:sz w:val="24"/>
          <w:szCs w:val="24"/>
        </w:rPr>
        <w:t xml:space="preserve">:00 o'clock of the </w:t>
      </w:r>
      <w:r w:rsidR="008F1871" w:rsidRPr="008F1871">
        <w:rPr>
          <w:rFonts w:ascii="GHEA Grapalat" w:hAnsi="GHEA Grapalat"/>
          <w:b/>
          <w:i w:val="0"/>
          <w:sz w:val="24"/>
          <w:szCs w:val="24"/>
          <w:lang w:val="en-US"/>
        </w:rPr>
        <w:t>7</w:t>
      </w:r>
      <w:proofErr w:type="spellStart"/>
      <w:proofErr w:type="gramStart"/>
      <w:r w:rsidRPr="00026CAD">
        <w:rPr>
          <w:rFonts w:ascii="GHEA Grapalat" w:hAnsi="GHEA Grapalat"/>
          <w:b/>
          <w:i w:val="0"/>
          <w:sz w:val="24"/>
          <w:szCs w:val="24"/>
        </w:rPr>
        <w:t>th</w:t>
      </w:r>
      <w:proofErr w:type="spellEnd"/>
      <w:r w:rsidRPr="00026CAD">
        <w:rPr>
          <w:rFonts w:ascii="GHEA Grapalat" w:hAnsi="GHEA Grapalat"/>
          <w:b/>
          <w:i w:val="0"/>
          <w:sz w:val="24"/>
          <w:szCs w:val="24"/>
        </w:rPr>
        <w:t xml:space="preserve">  </w:t>
      </w:r>
      <w:r w:rsidRPr="00026CAD">
        <w:rPr>
          <w:rFonts w:ascii="GHEA Grapalat" w:hAnsi="GHEA Grapalat"/>
          <w:i w:val="0"/>
          <w:sz w:val="24"/>
          <w:szCs w:val="24"/>
        </w:rPr>
        <w:t>day</w:t>
      </w:r>
      <w:proofErr w:type="gramEnd"/>
      <w:r w:rsidRPr="00026CAD">
        <w:rPr>
          <w:rFonts w:ascii="GHEA Grapalat" w:hAnsi="GHEA Grapalat"/>
          <w:i w:val="0"/>
          <w:sz w:val="24"/>
          <w:szCs w:val="24"/>
        </w:rPr>
        <w:t xml:space="preserve"> from the date of publication of this notice. The bids may, in addition to Armenian, also be submitted in English or Russian.</w:t>
      </w:r>
    </w:p>
    <w:p w14:paraId="3EF1EA0B" w14:textId="3BE95D1D" w:rsidR="00026CAD" w:rsidRPr="00026CAD" w:rsidRDefault="00026CAD" w:rsidP="00026CAD">
      <w:pPr>
        <w:pStyle w:val="BodyTextIndent"/>
        <w:spacing w:line="276" w:lineRule="auto"/>
        <w:ind w:firstLine="360"/>
        <w:rPr>
          <w:rFonts w:ascii="GHEA Grapalat" w:hAnsi="GHEA Grapalat"/>
          <w:i w:val="0"/>
          <w:sz w:val="24"/>
          <w:szCs w:val="24"/>
        </w:rPr>
      </w:pPr>
      <w:r w:rsidRPr="00026CAD">
        <w:rPr>
          <w:rFonts w:ascii="GHEA Grapalat" w:hAnsi="GHEA Grapalat"/>
          <w:i w:val="0"/>
          <w:sz w:val="24"/>
          <w:szCs w:val="24"/>
        </w:rPr>
        <w:t xml:space="preserve">The bid opening will take place, </w:t>
      </w:r>
      <w:r w:rsidR="00CF4ABE" w:rsidRPr="00CF4ABE">
        <w:rPr>
          <w:rFonts w:ascii="GHEA Grapalat" w:hAnsi="GHEA Grapalat"/>
          <w:i w:val="0"/>
          <w:sz w:val="24"/>
          <w:szCs w:val="24"/>
        </w:rPr>
        <w:t>Abovyan St., 64 Building, Yerevan</w:t>
      </w:r>
      <w:r w:rsidRPr="00026CAD">
        <w:rPr>
          <w:rFonts w:ascii="GHEA Grapalat" w:hAnsi="GHEA Grapalat"/>
          <w:i w:val="0"/>
          <w:sz w:val="24"/>
          <w:szCs w:val="24"/>
        </w:rPr>
        <w:t xml:space="preserve">, at </w:t>
      </w:r>
      <w:r w:rsidR="008C153E">
        <w:rPr>
          <w:rFonts w:ascii="GHEA Grapalat" w:hAnsi="GHEA Grapalat"/>
          <w:b/>
          <w:i w:val="0"/>
          <w:sz w:val="24"/>
          <w:szCs w:val="24"/>
        </w:rPr>
        <w:t>1</w:t>
      </w:r>
      <w:r w:rsidR="00673BDE">
        <w:rPr>
          <w:rFonts w:ascii="GHEA Grapalat" w:hAnsi="GHEA Grapalat"/>
          <w:b/>
          <w:i w:val="0"/>
          <w:sz w:val="24"/>
          <w:szCs w:val="24"/>
        </w:rPr>
        <w:t>2</w:t>
      </w:r>
      <w:r w:rsidR="008C153E">
        <w:rPr>
          <w:rFonts w:ascii="GHEA Grapalat" w:hAnsi="GHEA Grapalat"/>
          <w:b/>
          <w:i w:val="0"/>
          <w:sz w:val="24"/>
          <w:szCs w:val="24"/>
        </w:rPr>
        <w:t xml:space="preserve">:00 o'clock on the </w:t>
      </w:r>
      <w:r w:rsidR="008F1871" w:rsidRPr="00073E62">
        <w:rPr>
          <w:rFonts w:ascii="GHEA Grapalat" w:hAnsi="GHEA Grapalat"/>
          <w:b/>
          <w:i w:val="0"/>
          <w:sz w:val="24"/>
          <w:szCs w:val="24"/>
          <w:lang w:val="en-US"/>
        </w:rPr>
        <w:t>7</w:t>
      </w:r>
      <w:proofErr w:type="spellStart"/>
      <w:r w:rsidR="008C153E">
        <w:rPr>
          <w:rFonts w:ascii="GHEA Grapalat" w:hAnsi="GHEA Grapalat"/>
          <w:b/>
          <w:i w:val="0"/>
          <w:sz w:val="24"/>
          <w:szCs w:val="24"/>
        </w:rPr>
        <w:t>th</w:t>
      </w:r>
      <w:proofErr w:type="spellEnd"/>
      <w:r w:rsidR="008C153E">
        <w:rPr>
          <w:rFonts w:ascii="GHEA Grapalat" w:hAnsi="GHEA Grapalat"/>
          <w:b/>
          <w:i w:val="0"/>
          <w:sz w:val="24"/>
          <w:szCs w:val="24"/>
        </w:rPr>
        <w:t xml:space="preserve"> (</w:t>
      </w:r>
      <w:r w:rsidR="001129C4">
        <w:rPr>
          <w:rFonts w:ascii="GHEA Grapalat" w:hAnsi="GHEA Grapalat"/>
          <w:b/>
          <w:i w:val="0"/>
          <w:sz w:val="24"/>
          <w:szCs w:val="24"/>
          <w:lang w:val="hy-AM"/>
        </w:rPr>
        <w:t>30</w:t>
      </w:r>
      <w:r w:rsidRPr="0064790D">
        <w:rPr>
          <w:rFonts w:ascii="GHEA Grapalat" w:hAnsi="GHEA Grapalat"/>
          <w:b/>
          <w:i w:val="0"/>
          <w:sz w:val="24"/>
          <w:szCs w:val="24"/>
        </w:rPr>
        <w:t>.</w:t>
      </w:r>
      <w:r w:rsidR="00F47521" w:rsidRPr="0064790D">
        <w:rPr>
          <w:rFonts w:ascii="GHEA Grapalat" w:hAnsi="GHEA Grapalat"/>
          <w:b/>
          <w:i w:val="0"/>
          <w:sz w:val="24"/>
          <w:szCs w:val="24"/>
          <w:lang w:val="en-US"/>
        </w:rPr>
        <w:t>0</w:t>
      </w:r>
      <w:r w:rsidR="001129C4">
        <w:rPr>
          <w:rFonts w:ascii="GHEA Grapalat" w:hAnsi="GHEA Grapalat"/>
          <w:b/>
          <w:i w:val="0"/>
          <w:sz w:val="24"/>
          <w:szCs w:val="24"/>
          <w:lang w:val="hy-AM"/>
        </w:rPr>
        <w:t>1</w:t>
      </w:r>
      <w:r w:rsidR="00F47521" w:rsidRPr="0064790D">
        <w:rPr>
          <w:rFonts w:ascii="GHEA Grapalat" w:hAnsi="GHEA Grapalat"/>
          <w:b/>
          <w:i w:val="0"/>
          <w:sz w:val="24"/>
          <w:szCs w:val="24"/>
        </w:rPr>
        <w:t>.2024</w:t>
      </w:r>
      <w:r w:rsidRPr="00026CAD">
        <w:rPr>
          <w:rFonts w:ascii="GHEA Grapalat" w:hAnsi="GHEA Grapalat"/>
          <w:b/>
          <w:i w:val="0"/>
          <w:sz w:val="24"/>
          <w:szCs w:val="24"/>
        </w:rPr>
        <w:t>)</w:t>
      </w:r>
      <w:r w:rsidRPr="00026CAD">
        <w:rPr>
          <w:rFonts w:ascii="GHEA Grapalat" w:hAnsi="GHEA Grapalat"/>
          <w:i w:val="0"/>
          <w:sz w:val="24"/>
          <w:szCs w:val="24"/>
        </w:rPr>
        <w:t xml:space="preserve"> day from the date of publication of this notice. </w:t>
      </w:r>
    </w:p>
    <w:p w14:paraId="61AC70AD" w14:textId="77777777" w:rsidR="00357D48" w:rsidRPr="00402453" w:rsidRDefault="001305C6"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lastRenderedPageBreak/>
        <w:t xml:space="preserve">The appeals concerning this procedure must </w:t>
      </w:r>
      <w:proofErr w:type="spellStart"/>
      <w:r w:rsidRPr="00402453">
        <w:rPr>
          <w:rFonts w:ascii="GHEA Grapalat" w:hAnsi="GHEA Grapalat"/>
          <w:i w:val="0"/>
          <w:sz w:val="24"/>
          <w:szCs w:val="24"/>
        </w:rPr>
        <w:t>by</w:t>
      </w:r>
      <w:proofErr w:type="spellEnd"/>
      <w:r w:rsidRPr="00402453">
        <w:rPr>
          <w:rFonts w:ascii="GHEA Grapalat" w:hAnsi="GHEA Grapalat"/>
          <w:i w:val="0"/>
          <w:sz w:val="24"/>
          <w:szCs w:val="24"/>
        </w:rPr>
        <w:t xml:space="preserve"> filed to the Procurement Appeals Board, to the following address: Melik-Adamyan St. 1., Yerevan. The appealing shall be carried out as prescribed by this invitation to tender. </w:t>
      </w:r>
    </w:p>
    <w:p w14:paraId="2F6B7E08" w14:textId="77777777" w:rsidR="00821F32" w:rsidRPr="00821F32" w:rsidRDefault="009178DF" w:rsidP="00821F32">
      <w:pPr>
        <w:pStyle w:val="BodyTextIndent"/>
        <w:spacing w:line="276" w:lineRule="auto"/>
        <w:ind w:firstLine="360"/>
        <w:rPr>
          <w:rFonts w:ascii="GHEA Grapalat" w:hAnsi="GHEA Grapalat"/>
          <w:i w:val="0"/>
          <w:sz w:val="24"/>
          <w:szCs w:val="24"/>
        </w:rPr>
      </w:pPr>
      <w:r>
        <w:rPr>
          <w:rFonts w:ascii="GHEA Grapalat" w:hAnsi="GHEA Grapalat"/>
          <w:i w:val="0"/>
          <w:sz w:val="24"/>
          <w:szCs w:val="24"/>
        </w:rPr>
        <w:t xml:space="preserve">For receiving additional information concerning this notice, you may apply to </w:t>
      </w:r>
      <w:r w:rsidR="00673BDE">
        <w:rPr>
          <w:rFonts w:ascii="GHEA Grapalat" w:hAnsi="GHEA Grapalat"/>
          <w:b/>
          <w:i w:val="0"/>
          <w:sz w:val="24"/>
          <w:szCs w:val="24"/>
        </w:rPr>
        <w:t xml:space="preserve">Lilit </w:t>
      </w:r>
      <w:proofErr w:type="spellStart"/>
      <w:r w:rsidR="00673BDE">
        <w:rPr>
          <w:rFonts w:ascii="GHEA Grapalat" w:hAnsi="GHEA Grapalat"/>
          <w:b/>
          <w:i w:val="0"/>
          <w:sz w:val="24"/>
          <w:szCs w:val="24"/>
        </w:rPr>
        <w:t>Vermishyan</w:t>
      </w:r>
      <w:proofErr w:type="spellEnd"/>
      <w:r w:rsidR="00821F32" w:rsidRPr="00821F32">
        <w:rPr>
          <w:rFonts w:ascii="GHEA Grapalat" w:hAnsi="GHEA Grapalat"/>
          <w:i w:val="0"/>
          <w:sz w:val="24"/>
          <w:szCs w:val="24"/>
        </w:rPr>
        <w:t xml:space="preserve"> Secretary of the Evaluation Commission</w:t>
      </w:r>
    </w:p>
    <w:p w14:paraId="49CEC2EF" w14:textId="77777777" w:rsidR="00821F32" w:rsidRPr="00821F32" w:rsidRDefault="00821F32" w:rsidP="00821F32">
      <w:pPr>
        <w:pStyle w:val="BodyTextIndent"/>
        <w:spacing w:line="276" w:lineRule="auto"/>
        <w:ind w:left="4536" w:firstLine="0"/>
        <w:rPr>
          <w:rFonts w:ascii="GHEA Grapalat" w:hAnsi="GHEA Grapalat"/>
          <w:i w:val="0"/>
          <w:sz w:val="24"/>
          <w:szCs w:val="24"/>
        </w:rPr>
      </w:pPr>
    </w:p>
    <w:p w14:paraId="1C193659" w14:textId="77777777" w:rsidR="00821F32" w:rsidRPr="00317223" w:rsidRDefault="00821F32" w:rsidP="00821F32">
      <w:pPr>
        <w:pStyle w:val="BodyTextIndent"/>
        <w:spacing w:line="240" w:lineRule="auto"/>
        <w:rPr>
          <w:rFonts w:ascii="GHEA Grapalat" w:hAnsi="GHEA Grapalat"/>
          <w:b/>
          <w:i w:val="0"/>
          <w:sz w:val="24"/>
          <w:szCs w:val="24"/>
        </w:rPr>
      </w:pPr>
      <w:r w:rsidRPr="00C84B78">
        <w:rPr>
          <w:rFonts w:ascii="GHEA Grapalat" w:hAnsi="GHEA Grapalat"/>
          <w:i w:val="0"/>
          <w:sz w:val="24"/>
          <w:szCs w:val="24"/>
        </w:rPr>
        <w:t>Telephone</w:t>
      </w:r>
      <w:r w:rsidR="00C84B78" w:rsidRPr="00C84B78">
        <w:rPr>
          <w:rFonts w:ascii="GHEA Grapalat" w:hAnsi="GHEA Grapalat"/>
          <w:i w:val="0"/>
          <w:sz w:val="24"/>
          <w:szCs w:val="24"/>
          <w:lang w:val="en-US"/>
        </w:rPr>
        <w:t>:</w:t>
      </w:r>
      <w:r w:rsidR="00C84B78" w:rsidRPr="00C84B78">
        <w:rPr>
          <w:rFonts w:ascii="GHEA Grapalat" w:hAnsi="GHEA Grapalat"/>
          <w:b/>
          <w:i w:val="0"/>
          <w:sz w:val="24"/>
          <w:szCs w:val="24"/>
          <w:lang w:val="en-US"/>
        </w:rPr>
        <w:t xml:space="preserve">  </w:t>
      </w:r>
      <w:r w:rsidRPr="00317223">
        <w:rPr>
          <w:rFonts w:ascii="GHEA Grapalat" w:hAnsi="GHEA Grapalat"/>
          <w:b/>
          <w:i w:val="0"/>
          <w:sz w:val="24"/>
          <w:szCs w:val="24"/>
        </w:rPr>
        <w:t xml:space="preserve"> </w:t>
      </w:r>
      <w:r w:rsidR="00673BDE">
        <w:rPr>
          <w:rFonts w:ascii="GHEA Grapalat" w:hAnsi="GHEA Grapalat"/>
          <w:b/>
          <w:i w:val="0"/>
          <w:sz w:val="24"/>
          <w:szCs w:val="24"/>
        </w:rPr>
        <w:t>/094/046961</w:t>
      </w:r>
    </w:p>
    <w:p w14:paraId="0E46C0E9" w14:textId="77777777" w:rsidR="00821F32" w:rsidRPr="00821F32" w:rsidRDefault="00821F32" w:rsidP="00821F32">
      <w:pPr>
        <w:pStyle w:val="BodyTextIndent"/>
        <w:ind w:firstLine="567"/>
        <w:rPr>
          <w:rFonts w:ascii="GHEA Grapalat" w:hAnsi="GHEA Grapalat"/>
          <w:b/>
          <w:i w:val="0"/>
          <w:sz w:val="24"/>
          <w:szCs w:val="24"/>
        </w:rPr>
      </w:pPr>
      <w:r w:rsidRPr="00C84B78">
        <w:rPr>
          <w:rFonts w:ascii="GHEA Grapalat" w:hAnsi="GHEA Grapalat"/>
          <w:i w:val="0"/>
          <w:sz w:val="24"/>
          <w:szCs w:val="24"/>
        </w:rPr>
        <w:t>E-mail</w:t>
      </w:r>
      <w:r w:rsidR="00C84B78" w:rsidRPr="00C84B78">
        <w:rPr>
          <w:rFonts w:ascii="GHEA Grapalat" w:hAnsi="GHEA Grapalat"/>
          <w:i w:val="0"/>
          <w:sz w:val="24"/>
          <w:szCs w:val="24"/>
          <w:lang w:val="en-US"/>
        </w:rPr>
        <w:t>:</w:t>
      </w:r>
      <w:r w:rsidR="00C84B78" w:rsidRPr="00C84B78">
        <w:rPr>
          <w:rFonts w:ascii="GHEA Grapalat" w:hAnsi="GHEA Grapalat"/>
          <w:b/>
          <w:i w:val="0"/>
          <w:sz w:val="24"/>
          <w:szCs w:val="24"/>
          <w:lang w:val="en-US"/>
        </w:rPr>
        <w:t xml:space="preserve"> </w:t>
      </w:r>
      <w:r w:rsidRPr="00317223">
        <w:rPr>
          <w:rFonts w:ascii="GHEA Grapalat" w:hAnsi="GHEA Grapalat"/>
          <w:b/>
          <w:i w:val="0"/>
          <w:sz w:val="24"/>
          <w:szCs w:val="24"/>
        </w:rPr>
        <w:t xml:space="preserve"> </w:t>
      </w:r>
      <w:r w:rsidR="00673BDE">
        <w:rPr>
          <w:rFonts w:ascii="GHEA Grapalat" w:hAnsi="GHEA Grapalat"/>
          <w:b/>
          <w:bCs/>
          <w:i w:val="0"/>
          <w:sz w:val="24"/>
          <w:szCs w:val="24"/>
          <w:lang w:val="af-ZA" w:eastAsia="en-US" w:bidi="ar-SA"/>
        </w:rPr>
        <w:t>Lilitvermishyan@yahoo.com</w:t>
      </w:r>
    </w:p>
    <w:p w14:paraId="4B63768C" w14:textId="77777777" w:rsidR="00821F32" w:rsidRPr="00821F32" w:rsidRDefault="00821F32" w:rsidP="00821F32">
      <w:pPr>
        <w:pStyle w:val="BodyTextIndent"/>
        <w:ind w:firstLine="567"/>
        <w:rPr>
          <w:rFonts w:ascii="GHEA Grapalat" w:hAnsi="GHEA Grapalat"/>
          <w:b/>
          <w:i w:val="0"/>
          <w:sz w:val="24"/>
          <w:szCs w:val="24"/>
        </w:rPr>
      </w:pPr>
      <w:r w:rsidRPr="00C84B78">
        <w:rPr>
          <w:rFonts w:ascii="GHEA Grapalat" w:hAnsi="GHEA Grapalat"/>
          <w:i w:val="0"/>
          <w:sz w:val="24"/>
          <w:szCs w:val="24"/>
        </w:rPr>
        <w:t>Contracting authority</w:t>
      </w:r>
      <w:r w:rsidR="00C84B78" w:rsidRPr="00C84B78">
        <w:rPr>
          <w:rFonts w:ascii="GHEA Grapalat" w:hAnsi="GHEA Grapalat"/>
          <w:i w:val="0"/>
          <w:sz w:val="24"/>
          <w:szCs w:val="24"/>
          <w:lang w:val="en-US"/>
        </w:rPr>
        <w:t>:</w:t>
      </w:r>
      <w:r w:rsidRPr="00821F32">
        <w:rPr>
          <w:rFonts w:ascii="GHEA Grapalat" w:hAnsi="GHEA Grapalat"/>
          <w:b/>
          <w:i w:val="0"/>
          <w:sz w:val="24"/>
          <w:szCs w:val="24"/>
        </w:rPr>
        <w:t xml:space="preserve"> </w:t>
      </w:r>
      <w:r w:rsidR="00673BDE" w:rsidRPr="00673BDE">
        <w:rPr>
          <w:rFonts w:ascii="GHEA Grapalat" w:hAnsi="GHEA Grapalat"/>
          <w:b/>
          <w:i w:val="0"/>
          <w:sz w:val="24"/>
          <w:szCs w:val="24"/>
        </w:rPr>
        <w:t>HOVHANNES SHARAMBEYAN MUSEUM OF FOLK ARTS State Non-Commercial Organization (SNCO)</w:t>
      </w:r>
    </w:p>
    <w:p w14:paraId="41C7B2C6" w14:textId="77777777" w:rsidR="0002236A" w:rsidRPr="00317223" w:rsidRDefault="0002236A" w:rsidP="00821F32">
      <w:pPr>
        <w:pStyle w:val="BodyTextIndent"/>
        <w:spacing w:line="240" w:lineRule="auto"/>
        <w:ind w:firstLine="0"/>
        <w:rPr>
          <w:rFonts w:ascii="GHEA Grapalat" w:hAnsi="GHEA Grapalat"/>
          <w:b/>
          <w:i w:val="0"/>
          <w:sz w:val="24"/>
          <w:szCs w:val="24"/>
          <w:lang w:val="hy-AM"/>
        </w:rPr>
      </w:pPr>
    </w:p>
    <w:sectPr w:rsidR="0002236A" w:rsidRPr="00317223" w:rsidSect="00BD10EC">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81BA1" w14:textId="77777777" w:rsidR="005162FA" w:rsidRDefault="005162FA">
      <w:r>
        <w:separator/>
      </w:r>
    </w:p>
  </w:endnote>
  <w:endnote w:type="continuationSeparator" w:id="0">
    <w:p w14:paraId="2F06C004" w14:textId="77777777" w:rsidR="005162FA" w:rsidRDefault="0051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22E92" w14:textId="77777777" w:rsidR="005162FA" w:rsidRDefault="005162FA">
      <w:r>
        <w:separator/>
      </w:r>
    </w:p>
  </w:footnote>
  <w:footnote w:type="continuationSeparator" w:id="0">
    <w:p w14:paraId="5384E14C" w14:textId="77777777" w:rsidR="005162FA" w:rsidRDefault="005162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236A"/>
    <w:rsid w:val="00023384"/>
    <w:rsid w:val="000246E6"/>
    <w:rsid w:val="00025353"/>
    <w:rsid w:val="00026351"/>
    <w:rsid w:val="00026CAD"/>
    <w:rsid w:val="000275BF"/>
    <w:rsid w:val="00030D40"/>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3E62"/>
    <w:rsid w:val="00075997"/>
    <w:rsid w:val="0007649A"/>
    <w:rsid w:val="00077062"/>
    <w:rsid w:val="00077BB9"/>
    <w:rsid w:val="00077C1F"/>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C41"/>
    <w:rsid w:val="00095EB1"/>
    <w:rsid w:val="00096865"/>
    <w:rsid w:val="00097DE8"/>
    <w:rsid w:val="000A0714"/>
    <w:rsid w:val="000A0F84"/>
    <w:rsid w:val="000A2A56"/>
    <w:rsid w:val="000A37CE"/>
    <w:rsid w:val="000A3DB6"/>
    <w:rsid w:val="000A3F07"/>
    <w:rsid w:val="000A3FBD"/>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25B7"/>
    <w:rsid w:val="001129C4"/>
    <w:rsid w:val="00113F0D"/>
    <w:rsid w:val="001144CF"/>
    <w:rsid w:val="00115905"/>
    <w:rsid w:val="001159FA"/>
    <w:rsid w:val="0011611E"/>
    <w:rsid w:val="00117020"/>
    <w:rsid w:val="00117964"/>
    <w:rsid w:val="00117D99"/>
    <w:rsid w:val="00117DAA"/>
    <w:rsid w:val="00124461"/>
    <w:rsid w:val="00126952"/>
    <w:rsid w:val="001276C9"/>
    <w:rsid w:val="001305C6"/>
    <w:rsid w:val="00132A47"/>
    <w:rsid w:val="00132FA8"/>
    <w:rsid w:val="00133A5A"/>
    <w:rsid w:val="00134D6E"/>
    <w:rsid w:val="00134DC5"/>
    <w:rsid w:val="001355F9"/>
    <w:rsid w:val="00135840"/>
    <w:rsid w:val="001377BA"/>
    <w:rsid w:val="00137A5C"/>
    <w:rsid w:val="001401F8"/>
    <w:rsid w:val="00143D26"/>
    <w:rsid w:val="00143E8C"/>
    <w:rsid w:val="0014472E"/>
    <w:rsid w:val="00144F73"/>
    <w:rsid w:val="001458D6"/>
    <w:rsid w:val="00145CC3"/>
    <w:rsid w:val="00147CD0"/>
    <w:rsid w:val="00147F14"/>
    <w:rsid w:val="001515DE"/>
    <w:rsid w:val="00152219"/>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DF9"/>
    <w:rsid w:val="00191D5F"/>
    <w:rsid w:val="00191DFD"/>
    <w:rsid w:val="00192606"/>
    <w:rsid w:val="001932A7"/>
    <w:rsid w:val="00193871"/>
    <w:rsid w:val="0019402A"/>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2C7"/>
    <w:rsid w:val="001B63F8"/>
    <w:rsid w:val="001B6FCF"/>
    <w:rsid w:val="001C07C6"/>
    <w:rsid w:val="001C0849"/>
    <w:rsid w:val="001C12EA"/>
    <w:rsid w:val="001C1D76"/>
    <w:rsid w:val="001C3D83"/>
    <w:rsid w:val="001C3F6C"/>
    <w:rsid w:val="001D0085"/>
    <w:rsid w:val="001D1D00"/>
    <w:rsid w:val="001D2D62"/>
    <w:rsid w:val="001D5FF7"/>
    <w:rsid w:val="001D6531"/>
    <w:rsid w:val="001D6ECE"/>
    <w:rsid w:val="001D71F3"/>
    <w:rsid w:val="001D7228"/>
    <w:rsid w:val="001D74FA"/>
    <w:rsid w:val="001D78C5"/>
    <w:rsid w:val="001E0197"/>
    <w:rsid w:val="001E0216"/>
    <w:rsid w:val="001E2794"/>
    <w:rsid w:val="001E2814"/>
    <w:rsid w:val="001E3E42"/>
    <w:rsid w:val="001E55B2"/>
    <w:rsid w:val="001E5866"/>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40CF"/>
    <w:rsid w:val="00245067"/>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AD1"/>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381"/>
    <w:rsid w:val="003169A4"/>
    <w:rsid w:val="00317223"/>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14F9"/>
    <w:rsid w:val="00341D7A"/>
    <w:rsid w:val="003425A2"/>
    <w:rsid w:val="00342865"/>
    <w:rsid w:val="003436A5"/>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5967"/>
    <w:rsid w:val="003F6CF8"/>
    <w:rsid w:val="003F7B41"/>
    <w:rsid w:val="0040112D"/>
    <w:rsid w:val="00401BA5"/>
    <w:rsid w:val="00402453"/>
    <w:rsid w:val="00402941"/>
    <w:rsid w:val="00403109"/>
    <w:rsid w:val="004055C1"/>
    <w:rsid w:val="00405996"/>
    <w:rsid w:val="004068F5"/>
    <w:rsid w:val="004072C8"/>
    <w:rsid w:val="0040761D"/>
    <w:rsid w:val="004110AC"/>
    <w:rsid w:val="00411D9D"/>
    <w:rsid w:val="004175B6"/>
    <w:rsid w:val="00427EAA"/>
    <w:rsid w:val="00431998"/>
    <w:rsid w:val="004320F2"/>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27F"/>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5D2"/>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2FA"/>
    <w:rsid w:val="00516665"/>
    <w:rsid w:val="005167C7"/>
    <w:rsid w:val="005170F3"/>
    <w:rsid w:val="005202E4"/>
    <w:rsid w:val="00520395"/>
    <w:rsid w:val="00520BDB"/>
    <w:rsid w:val="005215E3"/>
    <w:rsid w:val="0052307B"/>
    <w:rsid w:val="005230A8"/>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0E30"/>
    <w:rsid w:val="005C106F"/>
    <w:rsid w:val="005C1C00"/>
    <w:rsid w:val="005C4224"/>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5D1"/>
    <w:rsid w:val="006237BD"/>
    <w:rsid w:val="00623998"/>
    <w:rsid w:val="006241AF"/>
    <w:rsid w:val="00627E00"/>
    <w:rsid w:val="00630BF1"/>
    <w:rsid w:val="00630CC3"/>
    <w:rsid w:val="0063101C"/>
    <w:rsid w:val="00631744"/>
    <w:rsid w:val="00633389"/>
    <w:rsid w:val="00633E1E"/>
    <w:rsid w:val="00635D52"/>
    <w:rsid w:val="00642EFE"/>
    <w:rsid w:val="00644CE2"/>
    <w:rsid w:val="00645869"/>
    <w:rsid w:val="0064790D"/>
    <w:rsid w:val="00650073"/>
    <w:rsid w:val="00650458"/>
    <w:rsid w:val="00651408"/>
    <w:rsid w:val="006521E5"/>
    <w:rsid w:val="00652BAF"/>
    <w:rsid w:val="00652E85"/>
    <w:rsid w:val="00655E71"/>
    <w:rsid w:val="006607D5"/>
    <w:rsid w:val="006608AD"/>
    <w:rsid w:val="00662165"/>
    <w:rsid w:val="00662623"/>
    <w:rsid w:val="006657EE"/>
    <w:rsid w:val="006678FF"/>
    <w:rsid w:val="00667A56"/>
    <w:rsid w:val="0067102D"/>
    <w:rsid w:val="00671A82"/>
    <w:rsid w:val="00673BDE"/>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0F68"/>
    <w:rsid w:val="006A134C"/>
    <w:rsid w:val="006A14B3"/>
    <w:rsid w:val="006A1922"/>
    <w:rsid w:val="006A1F61"/>
    <w:rsid w:val="006A2125"/>
    <w:rsid w:val="006A475C"/>
    <w:rsid w:val="006B0116"/>
    <w:rsid w:val="006B0566"/>
    <w:rsid w:val="006B2F02"/>
    <w:rsid w:val="006B3E66"/>
    <w:rsid w:val="006B4238"/>
    <w:rsid w:val="006B5588"/>
    <w:rsid w:val="006B572D"/>
    <w:rsid w:val="006B6951"/>
    <w:rsid w:val="006C1293"/>
    <w:rsid w:val="006C12EC"/>
    <w:rsid w:val="006C679A"/>
    <w:rsid w:val="006D0B02"/>
    <w:rsid w:val="006D0D6F"/>
    <w:rsid w:val="006D1BA0"/>
    <w:rsid w:val="006D32F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38E0"/>
    <w:rsid w:val="00704898"/>
    <w:rsid w:val="00705706"/>
    <w:rsid w:val="0070731F"/>
    <w:rsid w:val="00707411"/>
    <w:rsid w:val="00707B86"/>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27FEE"/>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3108"/>
    <w:rsid w:val="00793E8B"/>
    <w:rsid w:val="00794790"/>
    <w:rsid w:val="00796076"/>
    <w:rsid w:val="007961A6"/>
    <w:rsid w:val="007968A3"/>
    <w:rsid w:val="007A2E03"/>
    <w:rsid w:val="007A2FC9"/>
    <w:rsid w:val="007A3EE6"/>
    <w:rsid w:val="007A4BB9"/>
    <w:rsid w:val="007A527B"/>
    <w:rsid w:val="007A5ECB"/>
    <w:rsid w:val="007A6A84"/>
    <w:rsid w:val="007A7DEB"/>
    <w:rsid w:val="007B188A"/>
    <w:rsid w:val="007B207A"/>
    <w:rsid w:val="007B36E4"/>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1F32"/>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279"/>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6744E"/>
    <w:rsid w:val="008702CB"/>
    <w:rsid w:val="00871E55"/>
    <w:rsid w:val="0087341E"/>
    <w:rsid w:val="008741E0"/>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4854"/>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53E"/>
    <w:rsid w:val="008C17DA"/>
    <w:rsid w:val="008C343E"/>
    <w:rsid w:val="008C417C"/>
    <w:rsid w:val="008C435C"/>
    <w:rsid w:val="008C5A1C"/>
    <w:rsid w:val="008C5FC1"/>
    <w:rsid w:val="008C6A78"/>
    <w:rsid w:val="008C750C"/>
    <w:rsid w:val="008D0FB6"/>
    <w:rsid w:val="008D2B99"/>
    <w:rsid w:val="008D39EA"/>
    <w:rsid w:val="008D493D"/>
    <w:rsid w:val="008D5016"/>
    <w:rsid w:val="008D515B"/>
    <w:rsid w:val="008D5704"/>
    <w:rsid w:val="008D77B2"/>
    <w:rsid w:val="008D7FF8"/>
    <w:rsid w:val="008E00F2"/>
    <w:rsid w:val="008E1FEB"/>
    <w:rsid w:val="008E3548"/>
    <w:rsid w:val="008E38E6"/>
    <w:rsid w:val="008E3B1B"/>
    <w:rsid w:val="008E4010"/>
    <w:rsid w:val="008E43BF"/>
    <w:rsid w:val="008E5B7C"/>
    <w:rsid w:val="008E60B3"/>
    <w:rsid w:val="008E6F94"/>
    <w:rsid w:val="008E7502"/>
    <w:rsid w:val="008F1871"/>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8DF"/>
    <w:rsid w:val="00917FAA"/>
    <w:rsid w:val="00920A7C"/>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3F12"/>
    <w:rsid w:val="0095594A"/>
    <w:rsid w:val="00955A1E"/>
    <w:rsid w:val="00955E87"/>
    <w:rsid w:val="00956D11"/>
    <w:rsid w:val="00960802"/>
    <w:rsid w:val="00962791"/>
    <w:rsid w:val="009647B3"/>
    <w:rsid w:val="009648D5"/>
    <w:rsid w:val="00965350"/>
    <w:rsid w:val="00965B76"/>
    <w:rsid w:val="00965FCF"/>
    <w:rsid w:val="009661BF"/>
    <w:rsid w:val="009666E0"/>
    <w:rsid w:val="00971CAE"/>
    <w:rsid w:val="009732B6"/>
    <w:rsid w:val="00973601"/>
    <w:rsid w:val="0097362A"/>
    <w:rsid w:val="00973BAB"/>
    <w:rsid w:val="00973FB1"/>
    <w:rsid w:val="009771B9"/>
    <w:rsid w:val="009775DB"/>
    <w:rsid w:val="0098051B"/>
    <w:rsid w:val="009813C4"/>
    <w:rsid w:val="00981540"/>
    <w:rsid w:val="0098244A"/>
    <w:rsid w:val="00983AF5"/>
    <w:rsid w:val="00984456"/>
    <w:rsid w:val="00984BDB"/>
    <w:rsid w:val="00985291"/>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1EAE"/>
    <w:rsid w:val="009C33C1"/>
    <w:rsid w:val="009C3B73"/>
    <w:rsid w:val="009C3EC5"/>
    <w:rsid w:val="009C46C2"/>
    <w:rsid w:val="009C6103"/>
    <w:rsid w:val="009D352B"/>
    <w:rsid w:val="009D47AF"/>
    <w:rsid w:val="009D6D1A"/>
    <w:rsid w:val="009D78BC"/>
    <w:rsid w:val="009E1857"/>
    <w:rsid w:val="009E19C7"/>
    <w:rsid w:val="009E2323"/>
    <w:rsid w:val="009E27FC"/>
    <w:rsid w:val="009E35C5"/>
    <w:rsid w:val="009E4A0F"/>
    <w:rsid w:val="009E7100"/>
    <w:rsid w:val="009F1FF7"/>
    <w:rsid w:val="009F4638"/>
    <w:rsid w:val="009F4973"/>
    <w:rsid w:val="009F64A7"/>
    <w:rsid w:val="009F7683"/>
    <w:rsid w:val="009F7C54"/>
    <w:rsid w:val="00A00E74"/>
    <w:rsid w:val="00A0285A"/>
    <w:rsid w:val="00A03E25"/>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15"/>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249"/>
    <w:rsid w:val="00A779D8"/>
    <w:rsid w:val="00A81620"/>
    <w:rsid w:val="00A81DD5"/>
    <w:rsid w:val="00A8328A"/>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4C0"/>
    <w:rsid w:val="00AB7D2E"/>
    <w:rsid w:val="00AC082E"/>
    <w:rsid w:val="00AC25C8"/>
    <w:rsid w:val="00AC3F2F"/>
    <w:rsid w:val="00AC4EAF"/>
    <w:rsid w:val="00AC5807"/>
    <w:rsid w:val="00AC5EE0"/>
    <w:rsid w:val="00AC743C"/>
    <w:rsid w:val="00AC7A2E"/>
    <w:rsid w:val="00AD0BEB"/>
    <w:rsid w:val="00AD1100"/>
    <w:rsid w:val="00AD1BFE"/>
    <w:rsid w:val="00AD20A6"/>
    <w:rsid w:val="00AD40C5"/>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3D5C"/>
    <w:rsid w:val="00B04537"/>
    <w:rsid w:val="00B04817"/>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4BA3"/>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1AD3"/>
    <w:rsid w:val="00B8485A"/>
    <w:rsid w:val="00B853BF"/>
    <w:rsid w:val="00B8636F"/>
    <w:rsid w:val="00B86BCB"/>
    <w:rsid w:val="00B9100A"/>
    <w:rsid w:val="00B925B0"/>
    <w:rsid w:val="00B95090"/>
    <w:rsid w:val="00B96B73"/>
    <w:rsid w:val="00B975FA"/>
    <w:rsid w:val="00B9796D"/>
    <w:rsid w:val="00B97F4D"/>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20161"/>
    <w:rsid w:val="00C2151D"/>
    <w:rsid w:val="00C232E0"/>
    <w:rsid w:val="00C23B1B"/>
    <w:rsid w:val="00C23D48"/>
    <w:rsid w:val="00C240AB"/>
    <w:rsid w:val="00C24256"/>
    <w:rsid w:val="00C266FF"/>
    <w:rsid w:val="00C26B4D"/>
    <w:rsid w:val="00C26CF7"/>
    <w:rsid w:val="00C27B10"/>
    <w:rsid w:val="00C3130B"/>
    <w:rsid w:val="00C31373"/>
    <w:rsid w:val="00C32376"/>
    <w:rsid w:val="00C324F0"/>
    <w:rsid w:val="00C33476"/>
    <w:rsid w:val="00C34414"/>
    <w:rsid w:val="00C3484C"/>
    <w:rsid w:val="00C358EA"/>
    <w:rsid w:val="00C364E8"/>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4419"/>
    <w:rsid w:val="00C84B78"/>
    <w:rsid w:val="00C85B95"/>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26C0"/>
    <w:rsid w:val="00CB3CB1"/>
    <w:rsid w:val="00CB41AB"/>
    <w:rsid w:val="00CB4B55"/>
    <w:rsid w:val="00CB4C1E"/>
    <w:rsid w:val="00CB68EF"/>
    <w:rsid w:val="00CB79A4"/>
    <w:rsid w:val="00CC0A8D"/>
    <w:rsid w:val="00CC456C"/>
    <w:rsid w:val="00CC518E"/>
    <w:rsid w:val="00CC73F0"/>
    <w:rsid w:val="00CD043A"/>
    <w:rsid w:val="00CD0F89"/>
    <w:rsid w:val="00CD3548"/>
    <w:rsid w:val="00CD4190"/>
    <w:rsid w:val="00CD435C"/>
    <w:rsid w:val="00CD4898"/>
    <w:rsid w:val="00CE2264"/>
    <w:rsid w:val="00CE4D1D"/>
    <w:rsid w:val="00CE5FB4"/>
    <w:rsid w:val="00CE687C"/>
    <w:rsid w:val="00CE6E31"/>
    <w:rsid w:val="00CE7B0D"/>
    <w:rsid w:val="00CE7B83"/>
    <w:rsid w:val="00CE7BF1"/>
    <w:rsid w:val="00CF009F"/>
    <w:rsid w:val="00CF0D0D"/>
    <w:rsid w:val="00CF141D"/>
    <w:rsid w:val="00CF1742"/>
    <w:rsid w:val="00CF2304"/>
    <w:rsid w:val="00CF34D0"/>
    <w:rsid w:val="00CF4ABE"/>
    <w:rsid w:val="00D00401"/>
    <w:rsid w:val="00D0068C"/>
    <w:rsid w:val="00D008B5"/>
    <w:rsid w:val="00D00BED"/>
    <w:rsid w:val="00D00E16"/>
    <w:rsid w:val="00D01B3C"/>
    <w:rsid w:val="00D02861"/>
    <w:rsid w:val="00D03331"/>
    <w:rsid w:val="00D03E7C"/>
    <w:rsid w:val="00D048EE"/>
    <w:rsid w:val="00D04B17"/>
    <w:rsid w:val="00D05419"/>
    <w:rsid w:val="00D05A4D"/>
    <w:rsid w:val="00D104E6"/>
    <w:rsid w:val="00D132BC"/>
    <w:rsid w:val="00D150B0"/>
    <w:rsid w:val="00D15272"/>
    <w:rsid w:val="00D161B8"/>
    <w:rsid w:val="00D165A5"/>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40A3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6B9"/>
    <w:rsid w:val="00D76BBA"/>
    <w:rsid w:val="00D770E9"/>
    <w:rsid w:val="00D77ADB"/>
    <w:rsid w:val="00D77EF7"/>
    <w:rsid w:val="00D815D1"/>
    <w:rsid w:val="00D81660"/>
    <w:rsid w:val="00D81962"/>
    <w:rsid w:val="00D820D2"/>
    <w:rsid w:val="00D82DAD"/>
    <w:rsid w:val="00D83043"/>
    <w:rsid w:val="00D8313C"/>
    <w:rsid w:val="00D84988"/>
    <w:rsid w:val="00D86538"/>
    <w:rsid w:val="00D87172"/>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857"/>
    <w:rsid w:val="00DB64C8"/>
    <w:rsid w:val="00DB6D02"/>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2FE5"/>
    <w:rsid w:val="00E74264"/>
    <w:rsid w:val="00E749B7"/>
    <w:rsid w:val="00E7522C"/>
    <w:rsid w:val="00E765B7"/>
    <w:rsid w:val="00E76ED4"/>
    <w:rsid w:val="00E77532"/>
    <w:rsid w:val="00E77EEE"/>
    <w:rsid w:val="00E805B6"/>
    <w:rsid w:val="00E81D32"/>
    <w:rsid w:val="00E84171"/>
    <w:rsid w:val="00E85A49"/>
    <w:rsid w:val="00E87CAA"/>
    <w:rsid w:val="00E90E72"/>
    <w:rsid w:val="00E90FD0"/>
    <w:rsid w:val="00E92272"/>
    <w:rsid w:val="00E92823"/>
    <w:rsid w:val="00E92BAA"/>
    <w:rsid w:val="00E92BE1"/>
    <w:rsid w:val="00E94D7F"/>
    <w:rsid w:val="00E95E47"/>
    <w:rsid w:val="00E969ED"/>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0E7"/>
    <w:rsid w:val="00EB77F0"/>
    <w:rsid w:val="00EC0171"/>
    <w:rsid w:val="00EC07B8"/>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40A3"/>
    <w:rsid w:val="00F377C0"/>
    <w:rsid w:val="00F37F2C"/>
    <w:rsid w:val="00F403A5"/>
    <w:rsid w:val="00F40436"/>
    <w:rsid w:val="00F406AC"/>
    <w:rsid w:val="00F40D4D"/>
    <w:rsid w:val="00F4140F"/>
    <w:rsid w:val="00F4395E"/>
    <w:rsid w:val="00F449C0"/>
    <w:rsid w:val="00F45B4D"/>
    <w:rsid w:val="00F45B8B"/>
    <w:rsid w:val="00F474D8"/>
    <w:rsid w:val="00F47521"/>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61AD"/>
    <w:rsid w:val="00F97D3E"/>
    <w:rsid w:val="00FA0498"/>
    <w:rsid w:val="00FA0E41"/>
    <w:rsid w:val="00FA2BFA"/>
    <w:rsid w:val="00FA2FB6"/>
    <w:rsid w:val="00FA37C3"/>
    <w:rsid w:val="00FA409E"/>
    <w:rsid w:val="00FA4725"/>
    <w:rsid w:val="00FA4F9D"/>
    <w:rsid w:val="00FA5C4E"/>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B16"/>
    <w:rsid w:val="00FC4B43"/>
    <w:rsid w:val="00FC6150"/>
    <w:rsid w:val="00FC6B2B"/>
    <w:rsid w:val="00FD06E3"/>
    <w:rsid w:val="00FD0747"/>
    <w:rsid w:val="00FD1148"/>
    <w:rsid w:val="00FD26FA"/>
    <w:rsid w:val="00FD2748"/>
    <w:rsid w:val="00FD2843"/>
    <w:rsid w:val="00FD2B51"/>
    <w:rsid w:val="00FD4DA5"/>
    <w:rsid w:val="00FD4DBF"/>
    <w:rsid w:val="00FD57B8"/>
    <w:rsid w:val="00FD60BC"/>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89C"/>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C3518A"/>
  <w15:docId w15:val="{62EE0DF4-D48A-49DA-88F5-626B11D7F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1790277012">
      <w:bodyDiv w:val="1"/>
      <w:marLeft w:val="0"/>
      <w:marRight w:val="0"/>
      <w:marTop w:val="0"/>
      <w:marBottom w:val="0"/>
      <w:divBdr>
        <w:top w:val="none" w:sz="0" w:space="0" w:color="auto"/>
        <w:left w:val="none" w:sz="0" w:space="0" w:color="auto"/>
        <w:bottom w:val="none" w:sz="0" w:space="0" w:color="auto"/>
        <w:right w:val="none" w:sz="0" w:space="0" w:color="auto"/>
      </w:divBdr>
    </w:div>
    <w:div w:id="1956019841">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84573-35C3-450E-BF83-79867BC94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484</Words>
  <Characters>2763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3241</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cp:revision>
  <cp:lastPrinted>2017-05-25T08:14:00Z</cp:lastPrinted>
  <dcterms:created xsi:type="dcterms:W3CDTF">2024-05-12T13:27:00Z</dcterms:created>
  <dcterms:modified xsi:type="dcterms:W3CDTF">2025-01-23T08:02:00Z</dcterms:modified>
</cp:coreProperties>
</file>