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CC3D4E" w14:textId="77777777" w:rsidR="00521A49" w:rsidRPr="007553D9" w:rsidRDefault="00521A49" w:rsidP="00521A49">
      <w:pPr>
        <w:pStyle w:val="BodyTextIndent"/>
        <w:widowControl w:val="0"/>
        <w:tabs>
          <w:tab w:val="center" w:pos="5245"/>
          <w:tab w:val="left" w:pos="6453"/>
        </w:tabs>
        <w:spacing w:after="160" w:line="240" w:lineRule="auto"/>
        <w:ind w:firstLine="0"/>
        <w:jc w:val="left"/>
        <w:rPr>
          <w:rFonts w:ascii="GHEA Grapalat" w:hAnsi="GHEA Grapalat"/>
          <w:i w:val="0"/>
          <w:sz w:val="24"/>
          <w:szCs w:val="24"/>
        </w:rPr>
      </w:pPr>
      <w:r>
        <w:rPr>
          <w:rFonts w:ascii="GHEA Grapalat" w:hAnsi="GHEA Grapalat"/>
          <w:i w:val="0"/>
          <w:sz w:val="24"/>
          <w:szCs w:val="24"/>
        </w:rPr>
        <w:tab/>
      </w:r>
      <w:r w:rsidR="00642EFE" w:rsidRPr="00521A49">
        <w:rPr>
          <w:rFonts w:ascii="GHEA Grapalat" w:hAnsi="GHEA Grapalat"/>
          <w:i w:val="0"/>
          <w:sz w:val="24"/>
          <w:szCs w:val="24"/>
        </w:rPr>
        <w:t>ОБЪЯВЛЕНИЕ</w:t>
      </w:r>
      <w:r w:rsidRPr="007553D9">
        <w:rPr>
          <w:rFonts w:ascii="GHEA Grapalat" w:hAnsi="GHEA Grapalat"/>
          <w:i w:val="0"/>
          <w:sz w:val="24"/>
          <w:szCs w:val="24"/>
        </w:rPr>
        <w:t xml:space="preserve"> </w:t>
      </w:r>
    </w:p>
    <w:p w14:paraId="2D0C94F4" w14:textId="774C0F8D" w:rsidR="00642EFE" w:rsidRDefault="00B06C9F" w:rsidP="00962010">
      <w:pPr>
        <w:pStyle w:val="BodyTextIndent"/>
        <w:widowControl w:val="0"/>
        <w:spacing w:after="160" w:line="240" w:lineRule="auto"/>
        <w:ind w:firstLine="0"/>
        <w:jc w:val="center"/>
        <w:rPr>
          <w:rFonts w:ascii="GHEA Grapalat" w:hAnsi="GHEA Grapalat"/>
          <w:i w:val="0"/>
          <w:sz w:val="24"/>
          <w:szCs w:val="24"/>
          <w:lang w:val="hy-AM"/>
        </w:rPr>
      </w:pPr>
      <w:r w:rsidRPr="009044F1">
        <w:rPr>
          <w:rFonts w:ascii="GHEA Grapalat" w:hAnsi="GHEA Grapalat"/>
          <w:i w:val="0"/>
          <w:sz w:val="24"/>
          <w:szCs w:val="24"/>
        </w:rPr>
        <w:t>ОБ ОТКРЫТОМ КОНКУРСЕ</w:t>
      </w:r>
    </w:p>
    <w:p w14:paraId="56BB129B" w14:textId="77777777" w:rsidR="00260EB2" w:rsidRPr="00521A49"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Настоящий текст объявления утвержден Решением Оценочной Комиссии</w:t>
      </w:r>
    </w:p>
    <w:p w14:paraId="61C5A677" w14:textId="0A7C9358" w:rsidR="00260EB2" w:rsidRPr="00521A49"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от </w:t>
      </w:r>
      <w:r w:rsidR="00820314">
        <w:rPr>
          <w:rFonts w:ascii="GHEA Grapalat" w:hAnsi="GHEA Grapalat"/>
          <w:i w:val="0"/>
          <w:sz w:val="24"/>
          <w:szCs w:val="24"/>
        </w:rPr>
        <w:t>1</w:t>
      </w:r>
      <w:r w:rsidR="00F135ED">
        <w:rPr>
          <w:rFonts w:ascii="GHEA Grapalat" w:hAnsi="GHEA Grapalat"/>
          <w:i w:val="0"/>
          <w:sz w:val="24"/>
          <w:szCs w:val="24"/>
          <w:lang w:val="hy-AM"/>
        </w:rPr>
        <w:t>0</w:t>
      </w:r>
      <w:r w:rsidR="00B06C9F">
        <w:rPr>
          <w:rFonts w:ascii="GHEA Grapalat" w:hAnsi="GHEA Grapalat"/>
          <w:i w:val="0"/>
          <w:sz w:val="24"/>
          <w:szCs w:val="24"/>
          <w:lang w:val="hy-AM"/>
        </w:rPr>
        <w:t xml:space="preserve"> </w:t>
      </w:r>
      <w:r w:rsidR="00F135ED">
        <w:rPr>
          <w:rFonts w:ascii="GHEA Grapalat" w:hAnsi="GHEA Grapalat"/>
          <w:i w:val="0"/>
          <w:sz w:val="24"/>
          <w:szCs w:val="24"/>
        </w:rPr>
        <w:t>декабря</w:t>
      </w:r>
      <w:r w:rsidRPr="00521A49">
        <w:rPr>
          <w:rFonts w:ascii="GHEA Grapalat" w:hAnsi="GHEA Grapalat"/>
          <w:i w:val="0"/>
          <w:sz w:val="24"/>
          <w:szCs w:val="24"/>
        </w:rPr>
        <w:t xml:space="preserve"> </w:t>
      </w:r>
      <w:r w:rsidR="000F04A8">
        <w:rPr>
          <w:rFonts w:ascii="GHEA Grapalat" w:hAnsi="GHEA Grapalat"/>
          <w:i w:val="0"/>
          <w:sz w:val="24"/>
          <w:szCs w:val="24"/>
        </w:rPr>
        <w:t>2025</w:t>
      </w:r>
      <w:r w:rsidRPr="00521A49">
        <w:rPr>
          <w:rFonts w:ascii="GHEA Grapalat" w:hAnsi="GHEA Grapalat"/>
          <w:i w:val="0"/>
          <w:sz w:val="24"/>
          <w:szCs w:val="24"/>
        </w:rPr>
        <w:t xml:space="preserve"> года № 1</w:t>
      </w:r>
    </w:p>
    <w:p w14:paraId="768FFB1E" w14:textId="222869BC" w:rsidR="00260EB2" w:rsidRPr="00521A49" w:rsidRDefault="00260EB2" w:rsidP="00962010">
      <w:pPr>
        <w:pStyle w:val="BodyTextIndent"/>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Код процедуры </w:t>
      </w:r>
      <w:r w:rsidRPr="00521A49">
        <w:rPr>
          <w:rFonts w:ascii="GHEA Grapalat" w:hAnsi="GHEA Grapalat"/>
          <w:b/>
          <w:i w:val="0"/>
          <w:sz w:val="24"/>
          <w:szCs w:val="24"/>
        </w:rPr>
        <w:t>«</w:t>
      </w:r>
      <w:r w:rsidR="00B06C9F">
        <w:rPr>
          <w:rFonts w:ascii="GHEA Grapalat" w:hAnsi="GHEA Grapalat"/>
          <w:b/>
          <w:i w:val="0"/>
          <w:sz w:val="24"/>
          <w:szCs w:val="24"/>
        </w:rPr>
        <w:t>BMAPDzB-HVKAK-</w:t>
      </w:r>
      <w:r w:rsidR="00F135ED">
        <w:rPr>
          <w:rFonts w:ascii="GHEA Grapalat" w:hAnsi="GHEA Grapalat"/>
          <w:b/>
          <w:i w:val="0"/>
          <w:sz w:val="24"/>
          <w:szCs w:val="24"/>
        </w:rPr>
        <w:t>2026-01</w:t>
      </w:r>
      <w:r w:rsidRPr="00521A49">
        <w:rPr>
          <w:rFonts w:ascii="GHEA Grapalat" w:hAnsi="GHEA Grapalat"/>
          <w:b/>
          <w:i w:val="0"/>
          <w:sz w:val="24"/>
          <w:szCs w:val="24"/>
        </w:rPr>
        <w:t>»</w:t>
      </w:r>
    </w:p>
    <w:p w14:paraId="0CA1B094" w14:textId="77777777" w:rsidR="00260EB2" w:rsidRPr="00521A49" w:rsidRDefault="00260EB2" w:rsidP="00962010">
      <w:pPr>
        <w:pStyle w:val="BodyTextIndent"/>
        <w:widowControl w:val="0"/>
        <w:spacing w:line="240" w:lineRule="auto"/>
        <w:ind w:firstLine="567"/>
        <w:rPr>
          <w:rFonts w:ascii="GHEA Grapalat" w:hAnsi="GHEA Grapalat"/>
          <w:i w:val="0"/>
          <w:sz w:val="24"/>
          <w:szCs w:val="24"/>
        </w:rPr>
      </w:pPr>
    </w:p>
    <w:p w14:paraId="31FFC8DA" w14:textId="51E58A16" w:rsidR="00260EB2" w:rsidRPr="00521A49" w:rsidRDefault="00260EB2" w:rsidP="00521A49">
      <w:pPr>
        <w:ind w:firstLine="709"/>
        <w:contextualSpacing/>
        <w:jc w:val="both"/>
        <w:rPr>
          <w:rFonts w:ascii="GHEA Grapalat" w:hAnsi="GHEA Grapalat"/>
        </w:rPr>
      </w:pPr>
      <w:r w:rsidRPr="00521A49">
        <w:rPr>
          <w:rFonts w:ascii="GHEA Grapalat" w:hAnsi="GHEA Grapalat"/>
        </w:rPr>
        <w:t>Заказчик</w:t>
      </w:r>
      <w:r w:rsidRPr="00521A49">
        <w:rPr>
          <w:rFonts w:ascii="GHEA Grapalat" w:hAnsi="GHEA Grapalat"/>
          <w:b/>
        </w:rPr>
        <w:t xml:space="preserve"> ГНО «Национальный центр по контролю и профилактике заболеваний» МЗ РА</w:t>
      </w:r>
      <w:r w:rsidRPr="00521A49">
        <w:rPr>
          <w:rFonts w:ascii="GHEA Grapalat" w:hAnsi="GHEA Grapalat"/>
        </w:rPr>
        <w:t>, находящийся по адресу г.</w:t>
      </w:r>
      <w:r w:rsidR="00582B6B">
        <w:rPr>
          <w:rFonts w:ascii="GHEA Grapalat" w:hAnsi="GHEA Grapalat"/>
        </w:rPr>
        <w:t xml:space="preserve"> </w:t>
      </w:r>
      <w:r w:rsidRPr="00521A49">
        <w:rPr>
          <w:rFonts w:ascii="GHEA Grapalat" w:hAnsi="GHEA Grapalat"/>
        </w:rPr>
        <w:t>Ереван, ул. М.</w:t>
      </w:r>
      <w:r w:rsidR="00582B6B">
        <w:rPr>
          <w:rFonts w:ascii="GHEA Grapalat" w:hAnsi="GHEA Grapalat"/>
        </w:rPr>
        <w:t xml:space="preserve"> </w:t>
      </w:r>
      <w:r w:rsidRPr="00521A49">
        <w:rPr>
          <w:rFonts w:ascii="GHEA Grapalat" w:hAnsi="GHEA Grapalat"/>
        </w:rPr>
        <w:t>Гераци, д. 12,</w:t>
      </w:r>
      <w:r w:rsidRPr="00521A49">
        <w:rPr>
          <w:rFonts w:ascii="GHEA Grapalat" w:hAnsi="GHEA Grapalat"/>
          <w:lang w:val="hy-AM"/>
        </w:rPr>
        <w:t xml:space="preserve"> </w:t>
      </w:r>
      <w:r w:rsidRPr="00521A49">
        <w:rPr>
          <w:rFonts w:ascii="GHEA Grapalat" w:hAnsi="GHEA Grapalat"/>
        </w:rPr>
        <w:t xml:space="preserve">объявляет </w:t>
      </w:r>
      <w:r w:rsidR="00B06C9F">
        <w:rPr>
          <w:rFonts w:ascii="GHEA Grapalat" w:hAnsi="GHEA Grapalat"/>
        </w:rPr>
        <w:t>открытый конкурс</w:t>
      </w:r>
      <w:r w:rsidRPr="00521A49">
        <w:rPr>
          <w:rFonts w:ascii="GHEA Grapalat" w:hAnsi="GHEA Grapalat"/>
        </w:rPr>
        <w:t>, который проводится одним этапом.</w:t>
      </w:r>
    </w:p>
    <w:p w14:paraId="3CC917AE" w14:textId="0C4E5F3F" w:rsidR="00675530" w:rsidRPr="00521A49" w:rsidRDefault="00675530" w:rsidP="00521A49">
      <w:pPr>
        <w:ind w:firstLine="709"/>
        <w:contextualSpacing/>
        <w:jc w:val="both"/>
        <w:rPr>
          <w:rFonts w:ascii="GHEA Grapalat" w:hAnsi="GHEA Grapalat"/>
        </w:rPr>
      </w:pPr>
      <w:r w:rsidRPr="00521A49">
        <w:rPr>
          <w:rFonts w:ascii="GHEA Grapalat" w:hAnsi="GHEA Grapalat"/>
        </w:rPr>
        <w:t>Участнику, отобранному по итогам настоящей процедуры, в</w:t>
      </w:r>
      <w:r w:rsidRPr="00521A49">
        <w:rPr>
          <w:rFonts w:ascii="Sylfaen" w:hAnsi="Sylfaen"/>
          <w:lang w:val="en-US"/>
        </w:rPr>
        <w:t> </w:t>
      </w:r>
      <w:r w:rsidRPr="00521A49">
        <w:rPr>
          <w:rFonts w:ascii="GHEA Grapalat" w:hAnsi="GHEA Grapalat"/>
          <w:spacing w:val="6"/>
        </w:rPr>
        <w:t>установленном</w:t>
      </w:r>
      <w:r w:rsidRPr="00521A49">
        <w:rPr>
          <w:rFonts w:ascii="Sylfaen" w:hAnsi="Sylfaen"/>
          <w:spacing w:val="6"/>
          <w:lang w:val="en-US"/>
        </w:rPr>
        <w:t> </w:t>
      </w:r>
      <w:r w:rsidRPr="00521A49">
        <w:rPr>
          <w:rFonts w:ascii="GHEA Grapalat" w:hAnsi="GHEA Grapalat"/>
          <w:spacing w:val="6"/>
        </w:rPr>
        <w:t xml:space="preserve">порядке будет предложено заключить договор на </w:t>
      </w:r>
      <w:r w:rsidRPr="00521A49">
        <w:rPr>
          <w:rFonts w:ascii="GHEA Grapalat" w:hAnsi="GHEA Grapalat"/>
        </w:rPr>
        <w:t xml:space="preserve">поставку </w:t>
      </w:r>
      <w:r w:rsidR="00F135ED">
        <w:rPr>
          <w:rFonts w:ascii="GHEA Grapalat" w:hAnsi="GHEA Grapalat"/>
          <w:b/>
        </w:rPr>
        <w:t>Вакцин</w:t>
      </w:r>
      <w:r w:rsidRPr="00521A49">
        <w:rPr>
          <w:rFonts w:ascii="GHEA Grapalat" w:hAnsi="GHEA Grapalat"/>
        </w:rPr>
        <w:t>(далее — договор).</w:t>
      </w:r>
    </w:p>
    <w:p w14:paraId="099E48CE" w14:textId="77777777" w:rsidR="00357D48" w:rsidRPr="00521A49" w:rsidRDefault="00A20B69"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21A49">
        <w:rPr>
          <w:rFonts w:ascii="Sylfaen" w:hAnsi="Sylfaen" w:cs="Courier New"/>
          <w:i w:val="0"/>
          <w:sz w:val="24"/>
          <w:szCs w:val="24"/>
          <w:lang w:val="en-US"/>
        </w:rPr>
        <w:t> </w:t>
      </w:r>
      <w:r w:rsidR="00F95E94" w:rsidRPr="00521A49">
        <w:rPr>
          <w:rFonts w:ascii="GHEA Grapalat" w:hAnsi="GHEA Grapalat"/>
          <w:i w:val="0"/>
          <w:sz w:val="24"/>
          <w:szCs w:val="24"/>
        </w:rPr>
        <w:t>настоящей процедуре</w:t>
      </w:r>
      <w:r w:rsidRPr="00521A49">
        <w:rPr>
          <w:rFonts w:ascii="GHEA Grapalat" w:hAnsi="GHEA Grapalat"/>
          <w:i w:val="0"/>
          <w:sz w:val="24"/>
          <w:szCs w:val="24"/>
        </w:rPr>
        <w:t>.</w:t>
      </w:r>
    </w:p>
    <w:p w14:paraId="185BAB1B" w14:textId="77777777" w:rsidR="001E6506" w:rsidRPr="00521A49" w:rsidRDefault="00052084"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 xml:space="preserve">Условия </w:t>
      </w:r>
      <w:r w:rsidR="00677658" w:rsidRPr="00521A49">
        <w:rPr>
          <w:rFonts w:ascii="GHEA Grapalat" w:hAnsi="GHEA Grapalat"/>
          <w:i w:val="0"/>
          <w:sz w:val="24"/>
          <w:szCs w:val="24"/>
        </w:rPr>
        <w:t xml:space="preserve">предъявляемые </w:t>
      </w:r>
      <w:r w:rsidR="00FD0B1A" w:rsidRPr="00521A49">
        <w:rPr>
          <w:rFonts w:ascii="GHEA Grapalat" w:hAnsi="GHEA Grapalat"/>
          <w:i w:val="0"/>
          <w:sz w:val="24"/>
          <w:szCs w:val="24"/>
        </w:rPr>
        <w:t xml:space="preserve">к </w:t>
      </w:r>
      <w:r w:rsidR="00677658" w:rsidRPr="00521A49">
        <w:rPr>
          <w:rFonts w:ascii="GHEA Grapalat" w:hAnsi="GHEA Grapalat"/>
          <w:i w:val="0"/>
          <w:sz w:val="24"/>
          <w:szCs w:val="24"/>
        </w:rPr>
        <w:t xml:space="preserve">лицам, не имеющим права на участие в </w:t>
      </w:r>
      <w:r w:rsidRPr="00521A49">
        <w:rPr>
          <w:rFonts w:ascii="GHEA Grapalat" w:hAnsi="GHEA Grapalat"/>
          <w:i w:val="0"/>
          <w:sz w:val="24"/>
          <w:szCs w:val="24"/>
        </w:rPr>
        <w:t xml:space="preserve"> данной </w:t>
      </w:r>
      <w:r w:rsidR="006F297B" w:rsidRPr="00521A49">
        <w:rPr>
          <w:rFonts w:ascii="GHEA Grapalat" w:hAnsi="GHEA Grapalat"/>
          <w:i w:val="0"/>
          <w:sz w:val="24"/>
          <w:szCs w:val="24"/>
        </w:rPr>
        <w:t>процедуре</w:t>
      </w:r>
      <w:r w:rsidR="00677658" w:rsidRPr="00521A49">
        <w:rPr>
          <w:rFonts w:ascii="GHEA Grapalat" w:hAnsi="GHEA Grapalat"/>
          <w:i w:val="0"/>
          <w:sz w:val="24"/>
          <w:szCs w:val="24"/>
        </w:rPr>
        <w:t>, а также участникам, установлены приглашением на настоящую процедуру.</w:t>
      </w:r>
      <w:r w:rsidRPr="00521A49" w:rsidDel="00052084">
        <w:rPr>
          <w:rFonts w:ascii="GHEA Grapalat" w:hAnsi="GHEA Grapalat"/>
          <w:i w:val="0"/>
          <w:sz w:val="24"/>
          <w:szCs w:val="24"/>
        </w:rPr>
        <w:t xml:space="preserve"> </w:t>
      </w:r>
    </w:p>
    <w:p w14:paraId="0FBFDAFE" w14:textId="77777777" w:rsidR="00357D48" w:rsidRPr="00521A49" w:rsidRDefault="00EE73A8"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521A49">
        <w:rPr>
          <w:rFonts w:ascii="GHEA Grapalat" w:hAnsi="GHEA Grapalat"/>
          <w:i w:val="0"/>
          <w:sz w:val="24"/>
          <w:szCs w:val="24"/>
        </w:rPr>
        <w:t>удовлетворительно</w:t>
      </w:r>
      <w:r w:rsidR="007442CF" w:rsidRPr="00521A49">
        <w:rPr>
          <w:rFonts w:ascii="GHEA Grapalat" w:hAnsi="GHEA Grapalat"/>
          <w:i w:val="0"/>
          <w:sz w:val="24"/>
          <w:szCs w:val="24"/>
          <w:lang w:val="hy-AM"/>
        </w:rPr>
        <w:t xml:space="preserve"> </w:t>
      </w:r>
      <w:r w:rsidR="007442CF" w:rsidRPr="00521A49">
        <w:rPr>
          <w:rFonts w:ascii="GHEA Grapalat" w:hAnsi="GHEA Grapalat"/>
          <w:i w:val="0"/>
          <w:sz w:val="24"/>
          <w:szCs w:val="24"/>
        </w:rPr>
        <w:t xml:space="preserve">по </w:t>
      </w:r>
      <w:r w:rsidR="00830445" w:rsidRPr="00521A49">
        <w:rPr>
          <w:rFonts w:ascii="GHEA Grapalat" w:hAnsi="GHEA Grapalat"/>
          <w:i w:val="0"/>
          <w:sz w:val="24"/>
          <w:szCs w:val="24"/>
        </w:rPr>
        <w:t xml:space="preserve">неценовым </w:t>
      </w:r>
      <w:r w:rsidR="007442CF" w:rsidRPr="00521A49">
        <w:rPr>
          <w:rFonts w:ascii="GHEA Grapalat" w:hAnsi="GHEA Grapalat"/>
          <w:i w:val="0"/>
          <w:sz w:val="24"/>
          <w:szCs w:val="24"/>
        </w:rPr>
        <w:t>условиям</w:t>
      </w:r>
      <w:r w:rsidRPr="00521A49">
        <w:rPr>
          <w:rFonts w:ascii="GHEA Grapalat" w:hAnsi="GHEA Grapalat"/>
          <w:i w:val="0"/>
          <w:sz w:val="24"/>
          <w:szCs w:val="24"/>
        </w:rPr>
        <w:t>, по принципу предпочтения, отдаваемого участнику, представившему м</w:t>
      </w:r>
      <w:r w:rsidR="003F762C" w:rsidRPr="00521A49">
        <w:rPr>
          <w:rFonts w:ascii="GHEA Grapalat" w:hAnsi="GHEA Grapalat"/>
          <w:i w:val="0"/>
          <w:sz w:val="24"/>
          <w:szCs w:val="24"/>
        </w:rPr>
        <w:t>инимальное ценовое предложение.</w:t>
      </w:r>
    </w:p>
    <w:p w14:paraId="4E40EDE2" w14:textId="77777777" w:rsidR="0067579A" w:rsidRPr="00521A49" w:rsidRDefault="00357D48" w:rsidP="00521A49">
      <w:pPr>
        <w:pStyle w:val="BodyTextIndent"/>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21A49">
        <w:rPr>
          <w:rFonts w:ascii="Sylfaen" w:hAnsi="Sylfaen" w:cs="Courier New"/>
          <w:i w:val="0"/>
          <w:spacing w:val="-6"/>
          <w:sz w:val="24"/>
          <w:szCs w:val="24"/>
          <w:lang w:val="en-US"/>
        </w:rPr>
        <w:t> </w:t>
      </w:r>
      <w:r w:rsidRPr="00521A49">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2BF2C601" w14:textId="05C8674A" w:rsidR="00A21CDB" w:rsidRPr="00521A49" w:rsidRDefault="00A21CDB" w:rsidP="00521A49">
      <w:pPr>
        <w:pStyle w:val="BodyTextIndent"/>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 xml:space="preserve">Заявки на </w:t>
      </w:r>
      <w:r w:rsidR="00B06C9F">
        <w:rPr>
          <w:rFonts w:ascii="GHEA Grapalat" w:hAnsi="GHEA Grapalat"/>
          <w:i w:val="0"/>
          <w:spacing w:val="-6"/>
          <w:sz w:val="24"/>
          <w:szCs w:val="24"/>
        </w:rPr>
        <w:t>открытый конкурс</w:t>
      </w:r>
      <w:r w:rsidRPr="00521A49">
        <w:rPr>
          <w:rFonts w:ascii="GHEA Grapalat" w:hAnsi="GHEA Grapalat"/>
          <w:i w:val="0"/>
          <w:spacing w:val="-6"/>
          <w:sz w:val="24"/>
          <w:szCs w:val="24"/>
        </w:rPr>
        <w:t xml:space="preserve"> необходимо подавать по адресу </w:t>
      </w:r>
      <w:r w:rsidRPr="00521A49">
        <w:rPr>
          <w:rFonts w:ascii="GHEA Grapalat" w:hAnsi="GHEA Grapalat"/>
          <w:b/>
          <w:i w:val="0"/>
          <w:spacing w:val="-6"/>
          <w:sz w:val="24"/>
          <w:szCs w:val="24"/>
        </w:rPr>
        <w:t>г.</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Гераци, д. 12 в документарной форме, до 1</w:t>
      </w:r>
      <w:r w:rsidR="00D54154">
        <w:rPr>
          <w:rFonts w:ascii="GHEA Grapalat" w:hAnsi="GHEA Grapalat"/>
          <w:b/>
          <w:i w:val="0"/>
          <w:spacing w:val="-6"/>
          <w:sz w:val="24"/>
          <w:szCs w:val="24"/>
        </w:rPr>
        <w:t>1</w:t>
      </w:r>
      <w:r w:rsidRPr="00521A49">
        <w:rPr>
          <w:rFonts w:ascii="GHEA Grapalat" w:hAnsi="GHEA Grapalat"/>
          <w:b/>
          <w:i w:val="0"/>
          <w:spacing w:val="-6"/>
          <w:sz w:val="24"/>
          <w:szCs w:val="24"/>
        </w:rPr>
        <w:t xml:space="preserve">:30 часов </w:t>
      </w:r>
      <w:r w:rsidR="00A665F1">
        <w:rPr>
          <w:rFonts w:ascii="GHEA Grapalat" w:hAnsi="GHEA Grapalat"/>
          <w:b/>
          <w:i w:val="0"/>
          <w:spacing w:val="-6"/>
          <w:sz w:val="24"/>
          <w:szCs w:val="24"/>
        </w:rPr>
        <w:t>41</w:t>
      </w:r>
      <w:r w:rsidRPr="00521A49">
        <w:rPr>
          <w:rFonts w:ascii="GHEA Grapalat" w:hAnsi="GHEA Grapalat"/>
          <w:b/>
          <w:i w:val="0"/>
          <w:spacing w:val="-6"/>
          <w:sz w:val="24"/>
          <w:szCs w:val="24"/>
        </w:rPr>
        <w:t>-го дня со дня опубликования</w:t>
      </w:r>
      <w:r w:rsidRPr="00521A49">
        <w:rPr>
          <w:rFonts w:ascii="GHEA Grapalat" w:hAnsi="GHEA Grapalat"/>
          <w:i w:val="0"/>
          <w:spacing w:val="-6"/>
          <w:sz w:val="24"/>
          <w:szCs w:val="24"/>
        </w:rPr>
        <w:t xml:space="preserve"> настоящего объявления. Кроме армянского языка заявки могут быть поданы также на английском или русском языке.</w:t>
      </w:r>
    </w:p>
    <w:p w14:paraId="1BA2D21B" w14:textId="15B016DF" w:rsidR="00A21CDB" w:rsidRPr="00521A49" w:rsidRDefault="00A21CDB" w:rsidP="00521A49">
      <w:pPr>
        <w:pStyle w:val="BodyTextIndent"/>
        <w:widowControl w:val="0"/>
        <w:spacing w:line="240" w:lineRule="auto"/>
        <w:ind w:firstLine="709"/>
        <w:contextualSpacing/>
        <w:rPr>
          <w:rFonts w:ascii="GHEA Grapalat" w:hAnsi="GHEA Grapalat"/>
          <w:b/>
          <w:i w:val="0"/>
          <w:spacing w:val="-6"/>
          <w:sz w:val="24"/>
          <w:szCs w:val="24"/>
        </w:rPr>
      </w:pPr>
      <w:r w:rsidRPr="00521A49">
        <w:rPr>
          <w:rFonts w:ascii="GHEA Grapalat" w:hAnsi="GHEA Grapalat"/>
          <w:i w:val="0"/>
          <w:spacing w:val="-6"/>
          <w:sz w:val="24"/>
          <w:szCs w:val="24"/>
        </w:rPr>
        <w:t xml:space="preserve">Вскрытие заявок будет проводиться по адресу </w:t>
      </w:r>
      <w:r w:rsidRPr="00521A49">
        <w:rPr>
          <w:rFonts w:ascii="GHEA Grapalat" w:hAnsi="GHEA Grapalat"/>
          <w:b/>
          <w:i w:val="0"/>
          <w:spacing w:val="-6"/>
          <w:sz w:val="24"/>
          <w:szCs w:val="24"/>
        </w:rPr>
        <w:t>г.</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 xml:space="preserve">Гераци, д. 12, в </w:t>
      </w:r>
      <w:r w:rsidR="002156A2">
        <w:rPr>
          <w:rFonts w:ascii="GHEA Grapalat" w:hAnsi="GHEA Grapalat"/>
          <w:b/>
          <w:i w:val="0"/>
          <w:spacing w:val="-6"/>
          <w:sz w:val="24"/>
          <w:szCs w:val="24"/>
        </w:rPr>
        <w:t>1</w:t>
      </w:r>
      <w:r w:rsidR="00D54154">
        <w:rPr>
          <w:rFonts w:ascii="GHEA Grapalat" w:hAnsi="GHEA Grapalat"/>
          <w:b/>
          <w:i w:val="0"/>
          <w:spacing w:val="-6"/>
          <w:sz w:val="24"/>
          <w:szCs w:val="24"/>
        </w:rPr>
        <w:t>1</w:t>
      </w:r>
      <w:r w:rsidR="002156A2">
        <w:rPr>
          <w:rFonts w:ascii="GHEA Grapalat" w:hAnsi="GHEA Grapalat"/>
          <w:b/>
          <w:i w:val="0"/>
          <w:spacing w:val="-6"/>
          <w:sz w:val="24"/>
          <w:szCs w:val="24"/>
        </w:rPr>
        <w:t xml:space="preserve">:30 </w:t>
      </w:r>
      <w:r w:rsidRPr="00521A49">
        <w:rPr>
          <w:rFonts w:ascii="GHEA Grapalat" w:hAnsi="GHEA Grapalat"/>
          <w:b/>
          <w:i w:val="0"/>
          <w:spacing w:val="-6"/>
          <w:sz w:val="24"/>
          <w:szCs w:val="24"/>
        </w:rPr>
        <w:t xml:space="preserve">часов </w:t>
      </w:r>
      <w:r w:rsidR="00820314">
        <w:rPr>
          <w:rFonts w:ascii="GHEA Grapalat" w:hAnsi="GHEA Grapalat"/>
          <w:b/>
          <w:i w:val="0"/>
          <w:spacing w:val="-6"/>
          <w:sz w:val="24"/>
          <w:szCs w:val="24"/>
        </w:rPr>
        <w:t>2</w:t>
      </w:r>
      <w:r w:rsidR="00F135ED">
        <w:rPr>
          <w:rFonts w:ascii="GHEA Grapalat" w:hAnsi="GHEA Grapalat"/>
          <w:b/>
          <w:i w:val="0"/>
          <w:spacing w:val="-6"/>
          <w:sz w:val="24"/>
          <w:szCs w:val="24"/>
        </w:rPr>
        <w:t>0</w:t>
      </w:r>
      <w:r w:rsidR="003E2F32">
        <w:rPr>
          <w:rFonts w:ascii="GHEA Grapalat" w:hAnsi="GHEA Grapalat"/>
          <w:b/>
          <w:i w:val="0"/>
          <w:spacing w:val="-6"/>
          <w:sz w:val="24"/>
          <w:szCs w:val="24"/>
        </w:rPr>
        <w:t xml:space="preserve"> </w:t>
      </w:r>
      <w:r w:rsidR="00F135ED">
        <w:rPr>
          <w:rFonts w:ascii="GHEA Grapalat" w:hAnsi="GHEA Grapalat"/>
          <w:b/>
          <w:i w:val="0"/>
          <w:spacing w:val="-6"/>
          <w:sz w:val="24"/>
          <w:szCs w:val="24"/>
        </w:rPr>
        <w:t>января</w:t>
      </w:r>
      <w:r w:rsidR="0023148F">
        <w:rPr>
          <w:rFonts w:ascii="GHEA Grapalat" w:hAnsi="GHEA Grapalat"/>
          <w:b/>
          <w:i w:val="0"/>
          <w:spacing w:val="-6"/>
          <w:sz w:val="24"/>
          <w:szCs w:val="24"/>
        </w:rPr>
        <w:t xml:space="preserve"> 202</w:t>
      </w:r>
      <w:r w:rsidR="00F135ED">
        <w:rPr>
          <w:rFonts w:ascii="GHEA Grapalat" w:hAnsi="GHEA Grapalat"/>
          <w:b/>
          <w:i w:val="0"/>
          <w:spacing w:val="-6"/>
          <w:sz w:val="24"/>
          <w:szCs w:val="24"/>
        </w:rPr>
        <w:t>6</w:t>
      </w:r>
      <w:r w:rsidRPr="00521A49">
        <w:rPr>
          <w:rFonts w:ascii="GHEA Grapalat" w:hAnsi="GHEA Grapalat"/>
          <w:b/>
          <w:i w:val="0"/>
          <w:spacing w:val="-6"/>
          <w:sz w:val="24"/>
          <w:szCs w:val="24"/>
        </w:rPr>
        <w:t xml:space="preserve"> года.</w:t>
      </w:r>
    </w:p>
    <w:p w14:paraId="5063230F" w14:textId="77777777" w:rsidR="002C09AA" w:rsidRPr="00521A49" w:rsidRDefault="002C09AA"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0644DAB5" w14:textId="2F84A47F" w:rsidR="008978BD" w:rsidRPr="00521A49" w:rsidRDefault="00754697" w:rsidP="00521A49">
      <w:pPr>
        <w:pStyle w:val="BodyTextIndent"/>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Для получения дополнительной информации, связанной с настоящим</w:t>
      </w:r>
      <w:r w:rsidR="00D5443D" w:rsidRPr="00521A49">
        <w:rPr>
          <w:rFonts w:ascii="Sylfaen" w:hAnsi="Sylfaen" w:cs="Courier New"/>
          <w:i w:val="0"/>
          <w:sz w:val="24"/>
          <w:szCs w:val="24"/>
          <w:lang w:val="en-US"/>
        </w:rPr>
        <w:t> </w:t>
      </w:r>
      <w:r w:rsidRPr="00521A49">
        <w:rPr>
          <w:rFonts w:ascii="GHEA Grapalat" w:hAnsi="GHEA Grapalat"/>
          <w:i w:val="0"/>
          <w:sz w:val="24"/>
          <w:szCs w:val="24"/>
        </w:rPr>
        <w:t>объявлением, можете обратиться к секретарю Оценочной комиссии</w:t>
      </w:r>
      <w:r w:rsidR="00BE1C5E" w:rsidRPr="00521A49">
        <w:rPr>
          <w:rFonts w:ascii="GHEA Grapalat" w:hAnsi="GHEA Grapalat"/>
          <w:i w:val="0"/>
          <w:sz w:val="24"/>
          <w:szCs w:val="24"/>
        </w:rPr>
        <w:t xml:space="preserve"> </w:t>
      </w:r>
      <w:r w:rsidR="00A77E79">
        <w:rPr>
          <w:rFonts w:ascii="GHEA Grapalat" w:hAnsi="GHEA Grapalat"/>
          <w:b/>
          <w:i w:val="0"/>
          <w:sz w:val="24"/>
          <w:szCs w:val="24"/>
        </w:rPr>
        <w:t>Вардан Оганнисян</w:t>
      </w:r>
      <w:r w:rsidR="008978BD" w:rsidRPr="00521A49">
        <w:rPr>
          <w:rFonts w:ascii="GHEA Grapalat" w:hAnsi="GHEA Grapalat"/>
          <w:b/>
          <w:i w:val="0"/>
          <w:sz w:val="24"/>
          <w:szCs w:val="24"/>
        </w:rPr>
        <w:t>.</w:t>
      </w:r>
    </w:p>
    <w:p w14:paraId="1A870695" w14:textId="77777777" w:rsidR="000365AC" w:rsidRPr="00521A49" w:rsidRDefault="000365AC" w:rsidP="00521A49">
      <w:pPr>
        <w:ind w:firstLine="709"/>
        <w:contextualSpacing/>
        <w:rPr>
          <w:rFonts w:ascii="GHEA Grapalat" w:hAnsi="GHEA Grapalat"/>
        </w:rPr>
      </w:pPr>
    </w:p>
    <w:p w14:paraId="491437C7" w14:textId="26160EC3" w:rsidR="008978BD" w:rsidRPr="00521A49" w:rsidRDefault="008978BD" w:rsidP="00521A49">
      <w:pPr>
        <w:ind w:firstLine="709"/>
        <w:contextualSpacing/>
        <w:rPr>
          <w:rFonts w:ascii="GHEA Grapalat" w:hAnsi="GHEA Grapalat"/>
          <w:u w:val="single"/>
        </w:rPr>
      </w:pPr>
      <w:r w:rsidRPr="00521A49">
        <w:rPr>
          <w:rFonts w:ascii="GHEA Grapalat" w:hAnsi="GHEA Grapalat"/>
        </w:rPr>
        <w:t>Телефон</w:t>
      </w:r>
      <w:r w:rsidRPr="00521A49">
        <w:rPr>
          <w:rFonts w:ascii="GHEA Grapalat" w:hAnsi="GHEA Grapalat" w:cs="Arial LatArm"/>
        </w:rPr>
        <w:t xml:space="preserve">: </w:t>
      </w:r>
      <w:r w:rsidRPr="00521A49">
        <w:rPr>
          <w:rFonts w:ascii="GHEA Grapalat" w:hAnsi="GHEA Grapalat"/>
          <w:b/>
        </w:rPr>
        <w:t>012</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83 (601</w:t>
      </w:r>
      <w:r w:rsidR="00A77E79">
        <w:rPr>
          <w:rFonts w:ascii="GHEA Grapalat" w:hAnsi="GHEA Grapalat"/>
          <w:b/>
        </w:rPr>
        <w:t>1</w:t>
      </w:r>
      <w:r w:rsidRPr="00521A49">
        <w:rPr>
          <w:rFonts w:ascii="GHEA Grapalat" w:hAnsi="GHEA Grapalat"/>
          <w:b/>
        </w:rPr>
        <w:t>), 09</w:t>
      </w:r>
      <w:r w:rsidR="00A77E79">
        <w:rPr>
          <w:rFonts w:ascii="GHEA Grapalat" w:hAnsi="GHEA Grapalat"/>
          <w:b/>
        </w:rPr>
        <w:t>9</w:t>
      </w:r>
      <w:r w:rsidR="003D4908">
        <w:rPr>
          <w:rFonts w:ascii="GHEA Grapalat" w:hAnsi="GHEA Grapalat"/>
          <w:b/>
        </w:rPr>
        <w:t>-</w:t>
      </w:r>
      <w:r w:rsidR="00A77E79">
        <w:rPr>
          <w:rFonts w:ascii="GHEA Grapalat" w:hAnsi="GHEA Grapalat"/>
          <w:b/>
        </w:rPr>
        <w:t>565499</w:t>
      </w:r>
    </w:p>
    <w:p w14:paraId="27ACA93B" w14:textId="77777777" w:rsidR="008978BD" w:rsidRPr="00521A49" w:rsidRDefault="008978BD" w:rsidP="00521A49">
      <w:pPr>
        <w:ind w:firstLine="709"/>
        <w:contextualSpacing/>
        <w:rPr>
          <w:rFonts w:ascii="GHEA Grapalat" w:hAnsi="GHEA Grapalat"/>
          <w:b/>
          <w:lang w:val="af-ZA"/>
        </w:rPr>
      </w:pPr>
      <w:r w:rsidRPr="00521A49">
        <w:rPr>
          <w:rFonts w:ascii="GHEA Grapalat" w:hAnsi="GHEA Grapalat"/>
        </w:rPr>
        <w:t>Электронная</w:t>
      </w:r>
      <w:r w:rsidRPr="00521A49">
        <w:rPr>
          <w:rFonts w:ascii="GHEA Grapalat" w:hAnsi="GHEA Grapalat" w:cs="Arial LatArm"/>
        </w:rPr>
        <w:t xml:space="preserve"> </w:t>
      </w:r>
      <w:r w:rsidRPr="00521A49">
        <w:rPr>
          <w:rFonts w:ascii="GHEA Grapalat" w:hAnsi="GHEA Grapalat"/>
        </w:rPr>
        <w:t>почта</w:t>
      </w:r>
      <w:r w:rsidRPr="00521A49">
        <w:rPr>
          <w:rFonts w:ascii="GHEA Grapalat" w:hAnsi="GHEA Grapalat" w:cs="Arial LatArm"/>
        </w:rPr>
        <w:t xml:space="preserve">: </w:t>
      </w:r>
      <w:r w:rsidRPr="00521A49">
        <w:rPr>
          <w:rFonts w:ascii="GHEA Grapalat" w:hAnsi="GHEA Grapalat"/>
          <w:b/>
        </w:rPr>
        <w:t>procurement@ncdc.am</w:t>
      </w:r>
    </w:p>
    <w:p w14:paraId="25E51167" w14:textId="77777777" w:rsidR="008978BD" w:rsidRPr="00521A49" w:rsidRDefault="008978BD" w:rsidP="00521A49">
      <w:pPr>
        <w:ind w:firstLine="709"/>
        <w:contextualSpacing/>
        <w:rPr>
          <w:rFonts w:ascii="GHEA Grapalat" w:hAnsi="GHEA Grapalat"/>
          <w:b/>
        </w:rPr>
      </w:pPr>
      <w:r w:rsidRPr="00521A49">
        <w:rPr>
          <w:rFonts w:ascii="GHEA Grapalat" w:hAnsi="GHEA Grapalat"/>
        </w:rPr>
        <w:t xml:space="preserve">Заказчик: </w:t>
      </w:r>
      <w:r w:rsidRPr="00521A49">
        <w:rPr>
          <w:rFonts w:ascii="GHEA Grapalat" w:hAnsi="GHEA Grapalat"/>
          <w:b/>
        </w:rPr>
        <w:t>ГНО «Национальный центр по контролю и профилактике заболеваний» МЗ РА</w:t>
      </w:r>
      <w:r w:rsidRPr="00521A49">
        <w:rPr>
          <w:rFonts w:ascii="GHEA Grapalat" w:hAnsi="GHEA Grapalat"/>
          <w:b/>
          <w:lang w:val="hy-AM"/>
        </w:rPr>
        <w:t xml:space="preserve"> </w:t>
      </w:r>
    </w:p>
    <w:p w14:paraId="5FD97582" w14:textId="77777777" w:rsidR="008978BD" w:rsidRPr="00521A49" w:rsidRDefault="008978BD" w:rsidP="00962010">
      <w:pPr>
        <w:rPr>
          <w:rFonts w:ascii="GHEA Grapalat" w:hAnsi="GHEA Grapalat"/>
          <w:b/>
        </w:rPr>
      </w:pPr>
    </w:p>
    <w:p w14:paraId="347DD4F1" w14:textId="77777777" w:rsidR="00DA4817" w:rsidRPr="00521A49" w:rsidRDefault="00DA4817" w:rsidP="00962010">
      <w:pPr>
        <w:rPr>
          <w:rFonts w:ascii="GHEA Grapalat" w:hAnsi="GHEA Grapalat"/>
          <w:b/>
          <w:i/>
          <w:color w:val="FF0000"/>
        </w:rPr>
      </w:pPr>
    </w:p>
    <w:p w14:paraId="5A5EFDC9" w14:textId="77777777" w:rsidR="008978BD" w:rsidRPr="00521A49" w:rsidRDefault="008978BD" w:rsidP="00962010">
      <w:pPr>
        <w:rPr>
          <w:rFonts w:ascii="GHEA Grapalat" w:hAnsi="GHEA Grapalat"/>
          <w:b/>
          <w:i/>
          <w:color w:val="FF0000"/>
        </w:rPr>
      </w:pPr>
      <w:r w:rsidRPr="00521A49">
        <w:rPr>
          <w:rFonts w:ascii="GHEA Grapalat" w:hAnsi="GHEA Grapalat"/>
          <w:b/>
          <w:color w:val="FF0000"/>
        </w:rPr>
        <w:br w:type="page"/>
      </w:r>
    </w:p>
    <w:p w14:paraId="093AF8DD" w14:textId="77777777" w:rsidR="00096865" w:rsidRPr="00521A49" w:rsidRDefault="00096865" w:rsidP="000365AC">
      <w:pPr>
        <w:pStyle w:val="BodyTextIndent"/>
        <w:widowControl w:val="0"/>
        <w:spacing w:line="240" w:lineRule="auto"/>
        <w:ind w:firstLine="567"/>
        <w:jc w:val="right"/>
        <w:rPr>
          <w:rFonts w:ascii="GHEA Grapalat" w:hAnsi="GHEA Grapalat" w:cs="Sylfaen"/>
          <w:i w:val="0"/>
          <w:sz w:val="24"/>
          <w:szCs w:val="24"/>
        </w:rPr>
      </w:pPr>
      <w:r w:rsidRPr="00521A49">
        <w:rPr>
          <w:rFonts w:ascii="GHEA Grapalat" w:hAnsi="GHEA Grapalat"/>
          <w:sz w:val="24"/>
          <w:szCs w:val="24"/>
        </w:rPr>
        <w:lastRenderedPageBreak/>
        <w:t>Утверждено</w:t>
      </w:r>
    </w:p>
    <w:p w14:paraId="3669FEE4" w14:textId="30798E07" w:rsidR="008E7A18" w:rsidRPr="00521A49" w:rsidRDefault="008E7A18" w:rsidP="000365AC">
      <w:pPr>
        <w:pStyle w:val="BodyText"/>
        <w:widowControl w:val="0"/>
        <w:spacing w:after="0"/>
        <w:ind w:firstLine="567"/>
        <w:contextualSpacing/>
        <w:jc w:val="right"/>
        <w:rPr>
          <w:rFonts w:ascii="GHEA Grapalat" w:hAnsi="GHEA Grapalat"/>
        </w:rPr>
      </w:pPr>
      <w:r w:rsidRPr="00521A49">
        <w:rPr>
          <w:rFonts w:ascii="GHEA Grapalat" w:hAnsi="GHEA Grapalat"/>
        </w:rPr>
        <w:t xml:space="preserve">Решением Оценочной комиссии </w:t>
      </w:r>
      <w:r w:rsidR="00130317">
        <w:rPr>
          <w:rFonts w:ascii="GHEA Grapalat" w:hAnsi="GHEA Grapalat"/>
        </w:rPr>
        <w:t>открытого конкурса</w:t>
      </w:r>
      <w:r w:rsidRPr="00521A49">
        <w:rPr>
          <w:rFonts w:ascii="GHEA Grapalat" w:hAnsi="GHEA Grapalat" w:cs="Sylfaen"/>
        </w:rPr>
        <w:br/>
      </w:r>
      <w:r w:rsidRPr="00521A49">
        <w:rPr>
          <w:rFonts w:ascii="GHEA Grapalat" w:hAnsi="GHEA Grapalat"/>
        </w:rPr>
        <w:t xml:space="preserve">под кодом </w:t>
      </w:r>
      <w:r w:rsidRPr="00521A49">
        <w:rPr>
          <w:rFonts w:ascii="GHEA Grapalat" w:hAnsi="GHEA Grapalat"/>
          <w:b/>
        </w:rPr>
        <w:t>«</w:t>
      </w:r>
      <w:r w:rsidR="00B06C9F">
        <w:rPr>
          <w:rFonts w:ascii="GHEA Grapalat" w:hAnsi="GHEA Grapalat"/>
          <w:b/>
        </w:rPr>
        <w:t>BMAPDzB-HVKAK-</w:t>
      </w:r>
      <w:r w:rsidR="00F135ED">
        <w:rPr>
          <w:rFonts w:ascii="GHEA Grapalat" w:hAnsi="GHEA Grapalat"/>
          <w:b/>
        </w:rPr>
        <w:t>2026-01</w:t>
      </w:r>
      <w:r w:rsidRPr="00521A49">
        <w:rPr>
          <w:rFonts w:ascii="GHEA Grapalat" w:hAnsi="GHEA Grapalat"/>
          <w:b/>
        </w:rPr>
        <w:t>»</w:t>
      </w:r>
      <w:r w:rsidRPr="00521A49">
        <w:rPr>
          <w:rFonts w:ascii="GHEA Grapalat" w:hAnsi="GHEA Grapalat" w:cs="Times Armenian"/>
        </w:rPr>
        <w:br/>
      </w:r>
      <w:r w:rsidRPr="00521A49">
        <w:rPr>
          <w:rFonts w:ascii="GHEA Grapalat" w:hAnsi="GHEA Grapalat"/>
        </w:rPr>
        <w:t xml:space="preserve">№ 1 от </w:t>
      </w:r>
      <w:r w:rsidR="00820314">
        <w:rPr>
          <w:rFonts w:ascii="GHEA Grapalat" w:hAnsi="GHEA Grapalat"/>
        </w:rPr>
        <w:t>1</w:t>
      </w:r>
      <w:r w:rsidR="00F135ED">
        <w:rPr>
          <w:rFonts w:ascii="GHEA Grapalat" w:hAnsi="GHEA Grapalat"/>
        </w:rPr>
        <w:t>0</w:t>
      </w:r>
      <w:r w:rsidR="00067349">
        <w:rPr>
          <w:rFonts w:ascii="GHEA Grapalat" w:hAnsi="GHEA Grapalat"/>
        </w:rPr>
        <w:t xml:space="preserve"> </w:t>
      </w:r>
      <w:r w:rsidR="00F135ED" w:rsidRPr="00F135ED">
        <w:rPr>
          <w:rFonts w:ascii="GHEA Grapalat" w:hAnsi="GHEA Grapalat"/>
        </w:rPr>
        <w:t>декабря</w:t>
      </w:r>
      <w:r w:rsidR="0023148F">
        <w:rPr>
          <w:rFonts w:ascii="GHEA Grapalat" w:hAnsi="GHEA Grapalat"/>
        </w:rPr>
        <w:t xml:space="preserve"> </w:t>
      </w:r>
      <w:r w:rsidR="000F04A8">
        <w:rPr>
          <w:rFonts w:ascii="GHEA Grapalat" w:hAnsi="GHEA Grapalat"/>
        </w:rPr>
        <w:t>2025</w:t>
      </w:r>
      <w:r w:rsidRPr="00521A49">
        <w:rPr>
          <w:rFonts w:ascii="GHEA Grapalat" w:hAnsi="GHEA Grapalat"/>
        </w:rPr>
        <w:t>г.</w:t>
      </w:r>
    </w:p>
    <w:p w14:paraId="1B644B0B" w14:textId="77777777" w:rsidR="00096865" w:rsidRPr="00521A49" w:rsidRDefault="00096865" w:rsidP="00962010">
      <w:pPr>
        <w:pStyle w:val="BodyText"/>
        <w:widowControl w:val="0"/>
        <w:spacing w:after="160"/>
        <w:ind w:right="-7" w:firstLine="567"/>
        <w:jc w:val="center"/>
        <w:rPr>
          <w:rFonts w:ascii="GHEA Grapalat" w:hAnsi="GHEA Grapalat"/>
        </w:rPr>
      </w:pPr>
    </w:p>
    <w:p w14:paraId="719FB325" w14:textId="77777777" w:rsidR="00096865" w:rsidRPr="00521A49" w:rsidRDefault="00096865" w:rsidP="00962010">
      <w:pPr>
        <w:pStyle w:val="BodyText"/>
        <w:widowControl w:val="0"/>
        <w:spacing w:after="160"/>
        <w:ind w:right="-7" w:firstLine="567"/>
        <w:jc w:val="center"/>
        <w:rPr>
          <w:rFonts w:ascii="GHEA Grapalat" w:hAnsi="GHEA Grapalat"/>
        </w:rPr>
      </w:pPr>
    </w:p>
    <w:p w14:paraId="16A87D97" w14:textId="77777777" w:rsidR="000763E5" w:rsidRPr="00521A49" w:rsidRDefault="000763E5" w:rsidP="00962010">
      <w:pPr>
        <w:pStyle w:val="BodyText"/>
        <w:widowControl w:val="0"/>
        <w:spacing w:after="160"/>
        <w:ind w:right="-7" w:firstLine="567"/>
        <w:jc w:val="center"/>
        <w:rPr>
          <w:rFonts w:ascii="GHEA Grapalat" w:hAnsi="GHEA Grapalat"/>
        </w:rPr>
      </w:pPr>
    </w:p>
    <w:p w14:paraId="58E6DA1A" w14:textId="77777777" w:rsidR="00C84F21" w:rsidRPr="00521A49" w:rsidRDefault="00C84F21" w:rsidP="00962010">
      <w:pPr>
        <w:pStyle w:val="BodyText"/>
        <w:spacing w:after="160"/>
        <w:ind w:right="-7"/>
        <w:contextualSpacing/>
        <w:jc w:val="center"/>
        <w:rPr>
          <w:rFonts w:ascii="GHEA Grapalat" w:hAnsi="GHEA Grapalat"/>
          <w:b/>
          <w:color w:val="0D0D0D" w:themeColor="text1" w:themeTint="F2"/>
        </w:rPr>
      </w:pPr>
      <w:r w:rsidRPr="00521A49">
        <w:rPr>
          <w:rFonts w:ascii="GHEA Grapalat" w:hAnsi="GHEA Grapalat"/>
          <w:b/>
          <w:color w:val="0D0D0D" w:themeColor="text1" w:themeTint="F2"/>
        </w:rPr>
        <w:t>ГОСУДАРСТВЕННАЯ НЕКОММЕРЧЕСКАЯ</w:t>
      </w:r>
      <w:r w:rsidRPr="00521A49">
        <w:rPr>
          <w:rFonts w:ascii="Sylfaen" w:hAnsi="Sylfaen"/>
          <w:b/>
          <w:color w:val="0D0D0D" w:themeColor="text1" w:themeTint="F2"/>
        </w:rPr>
        <w:t> </w:t>
      </w:r>
      <w:r w:rsidRPr="00521A49">
        <w:rPr>
          <w:rFonts w:ascii="GHEA Grapalat" w:hAnsi="GHEA Grapalat"/>
          <w:b/>
          <w:color w:val="0D0D0D" w:themeColor="text1" w:themeTint="F2"/>
        </w:rPr>
        <w:t>ОРГАНИЗАЦИЯ «НАЦИОНАЛЬНЫЙ ЦЕНТР ПО КОНТРОЛЮ И ПРОФИЛАКТИКЕ ЗАБОЛЕВАНИЙ» МИНИСТЕРСТВА ЗДРАВООХРАНЕНИЯ</w:t>
      </w:r>
      <w:r w:rsidRPr="00521A49">
        <w:rPr>
          <w:rFonts w:ascii="Sylfaen" w:hAnsi="Sylfaen"/>
          <w:b/>
          <w:color w:val="0D0D0D" w:themeColor="text1" w:themeTint="F2"/>
        </w:rPr>
        <w:t> </w:t>
      </w:r>
      <w:r w:rsidRPr="00521A49">
        <w:rPr>
          <w:rFonts w:ascii="GHEA Grapalat" w:hAnsi="GHEA Grapalat"/>
          <w:b/>
          <w:color w:val="0D0D0D" w:themeColor="text1" w:themeTint="F2"/>
        </w:rPr>
        <w:t>РЕСПУБЛИКИ АРМЕНИЯ</w:t>
      </w:r>
    </w:p>
    <w:p w14:paraId="2B4A05E4" w14:textId="77777777" w:rsidR="00096865" w:rsidRPr="00521A49" w:rsidRDefault="00096865" w:rsidP="00962010">
      <w:pPr>
        <w:pStyle w:val="BodyText"/>
        <w:widowControl w:val="0"/>
        <w:spacing w:after="160"/>
        <w:ind w:right="-7" w:firstLine="567"/>
        <w:jc w:val="center"/>
        <w:rPr>
          <w:rFonts w:ascii="GHEA Grapalat" w:hAnsi="GHEA Grapalat"/>
        </w:rPr>
      </w:pPr>
    </w:p>
    <w:p w14:paraId="51D0CBA0" w14:textId="77777777" w:rsidR="000763E5" w:rsidRPr="00521A49" w:rsidRDefault="000763E5" w:rsidP="00962010">
      <w:pPr>
        <w:pStyle w:val="BodyText"/>
        <w:widowControl w:val="0"/>
        <w:spacing w:after="160"/>
        <w:ind w:right="-7" w:firstLine="567"/>
        <w:jc w:val="center"/>
        <w:rPr>
          <w:rFonts w:ascii="GHEA Grapalat" w:hAnsi="GHEA Grapalat"/>
        </w:rPr>
      </w:pPr>
    </w:p>
    <w:p w14:paraId="5220A41F" w14:textId="77777777" w:rsidR="000763E5" w:rsidRPr="00521A49" w:rsidRDefault="000763E5" w:rsidP="00962010">
      <w:pPr>
        <w:pStyle w:val="BodyText"/>
        <w:widowControl w:val="0"/>
        <w:spacing w:after="160"/>
        <w:ind w:right="-7" w:firstLine="567"/>
        <w:jc w:val="center"/>
        <w:rPr>
          <w:rFonts w:ascii="GHEA Grapalat" w:hAnsi="GHEA Grapalat"/>
        </w:rPr>
      </w:pPr>
    </w:p>
    <w:p w14:paraId="494521C9" w14:textId="77777777" w:rsidR="00096865" w:rsidRPr="00521A49" w:rsidRDefault="000763E5" w:rsidP="00962010">
      <w:pPr>
        <w:pStyle w:val="BodyText"/>
        <w:widowControl w:val="0"/>
        <w:spacing w:after="160"/>
        <w:ind w:right="-7" w:firstLine="567"/>
        <w:jc w:val="center"/>
        <w:rPr>
          <w:rFonts w:ascii="GHEA Grapalat" w:hAnsi="GHEA Grapalat" w:cs="Sylfaen"/>
        </w:rPr>
      </w:pPr>
      <w:r w:rsidRPr="00521A49">
        <w:rPr>
          <w:rFonts w:ascii="GHEA Grapalat" w:hAnsi="GHEA Grapalat"/>
        </w:rPr>
        <w:t>ПРИГЛАШЕНИ</w:t>
      </w:r>
      <w:r w:rsidR="00096865" w:rsidRPr="00521A49">
        <w:rPr>
          <w:rFonts w:ascii="GHEA Grapalat" w:hAnsi="GHEA Grapalat"/>
        </w:rPr>
        <w:t>Е</w:t>
      </w:r>
    </w:p>
    <w:p w14:paraId="7C2E04C4" w14:textId="77777777" w:rsidR="00096865" w:rsidRPr="00521A49" w:rsidRDefault="00096865" w:rsidP="00962010">
      <w:pPr>
        <w:pStyle w:val="BodyText"/>
        <w:widowControl w:val="0"/>
        <w:spacing w:after="160"/>
        <w:ind w:right="-7" w:firstLine="567"/>
        <w:jc w:val="center"/>
        <w:rPr>
          <w:rFonts w:ascii="GHEA Grapalat" w:hAnsi="GHEA Grapalat" w:cs="Sylfaen"/>
        </w:rPr>
      </w:pPr>
    </w:p>
    <w:p w14:paraId="0C79D0DD" w14:textId="77777777" w:rsidR="00096865" w:rsidRPr="0023148F" w:rsidRDefault="00096865" w:rsidP="00962010">
      <w:pPr>
        <w:pStyle w:val="BodyText"/>
        <w:widowControl w:val="0"/>
        <w:spacing w:after="160"/>
        <w:ind w:right="-7" w:firstLine="567"/>
        <w:jc w:val="center"/>
        <w:rPr>
          <w:rFonts w:ascii="GHEA Grapalat" w:hAnsi="GHEA Grapalat" w:cs="Sylfaen"/>
        </w:rPr>
      </w:pPr>
    </w:p>
    <w:p w14:paraId="384E52ED" w14:textId="0AA8C0C1" w:rsidR="00212DC3" w:rsidRPr="00521A49" w:rsidRDefault="0023148F" w:rsidP="00962010">
      <w:pPr>
        <w:pStyle w:val="BodyText"/>
        <w:spacing w:after="160"/>
        <w:ind w:right="-7"/>
        <w:contextualSpacing/>
        <w:jc w:val="center"/>
        <w:rPr>
          <w:rFonts w:ascii="GHEA Grapalat" w:hAnsi="GHEA Grapalat"/>
          <w:b/>
        </w:rPr>
      </w:pPr>
      <w:r w:rsidRPr="0023148F">
        <w:rPr>
          <w:rFonts w:ascii="GHEA Grapalat" w:hAnsi="GHEA Grapalat"/>
          <w:b/>
        </w:rPr>
        <w:t xml:space="preserve">НА </w:t>
      </w:r>
      <w:r w:rsidR="00B06C9F">
        <w:rPr>
          <w:rFonts w:ascii="GHEA Grapalat" w:hAnsi="GHEA Grapalat"/>
          <w:b/>
        </w:rPr>
        <w:t>ОТКРЫТЫЙ КОНКУРС</w:t>
      </w:r>
      <w:r w:rsidRPr="0023148F">
        <w:rPr>
          <w:rFonts w:ascii="GHEA Grapalat" w:hAnsi="GHEA Grapalat"/>
          <w:b/>
        </w:rPr>
        <w:t xml:space="preserve">, ОБЪЯВЛЕННЫЙ С ЦЕЛЬЮ ПРИОБРЕТЕНИЯ </w:t>
      </w:r>
      <w:r w:rsidR="00F135ED">
        <w:rPr>
          <w:rFonts w:ascii="GHEA Grapalat" w:hAnsi="GHEA Grapalat"/>
          <w:b/>
        </w:rPr>
        <w:t xml:space="preserve">ВАКЦИН </w:t>
      </w:r>
      <w:r w:rsidRPr="0023148F">
        <w:rPr>
          <w:rFonts w:ascii="GHEA Grapalat" w:hAnsi="GHEA Grapalat"/>
          <w:b/>
        </w:rPr>
        <w:t>ДЛЯ НУЖД ГНО «НАЦИОНАЛЬНОГО ЦЕНТРА ПО КОНТРОЛЮ И ПРОФИЛАКТИКЕ ЗАБОЛЕВАНИЙ» МЗ</w:t>
      </w:r>
      <w:r w:rsidRPr="00521A49">
        <w:rPr>
          <w:rFonts w:ascii="GHEA Grapalat" w:hAnsi="GHEA Grapalat"/>
          <w:b/>
        </w:rPr>
        <w:t xml:space="preserve"> </w:t>
      </w:r>
      <w:r w:rsidR="00212DC3" w:rsidRPr="00521A49">
        <w:rPr>
          <w:rFonts w:ascii="GHEA Grapalat" w:hAnsi="GHEA Grapalat"/>
          <w:b/>
        </w:rPr>
        <w:t>РА</w:t>
      </w:r>
    </w:p>
    <w:p w14:paraId="2FD0211F" w14:textId="77777777" w:rsidR="00CE0D95" w:rsidRPr="00521A49" w:rsidRDefault="00CE0D95" w:rsidP="00962010">
      <w:pPr>
        <w:pStyle w:val="BodyText"/>
        <w:widowControl w:val="0"/>
        <w:spacing w:after="160"/>
        <w:ind w:right="-7" w:firstLine="567"/>
        <w:jc w:val="center"/>
        <w:rPr>
          <w:rFonts w:ascii="GHEA Grapalat" w:hAnsi="GHEA Grapalat"/>
        </w:rPr>
      </w:pPr>
    </w:p>
    <w:p w14:paraId="5E935FA0" w14:textId="77777777" w:rsidR="00CE0D95" w:rsidRPr="00521A49" w:rsidRDefault="00CE0D95" w:rsidP="00962010">
      <w:pPr>
        <w:pStyle w:val="BodyText"/>
        <w:widowControl w:val="0"/>
        <w:spacing w:after="160"/>
        <w:ind w:right="-7" w:firstLine="567"/>
        <w:jc w:val="center"/>
        <w:rPr>
          <w:rFonts w:ascii="GHEA Grapalat" w:hAnsi="GHEA Grapalat"/>
        </w:rPr>
      </w:pPr>
    </w:p>
    <w:p w14:paraId="56C87443" w14:textId="77777777" w:rsidR="00105093" w:rsidRPr="00521A49" w:rsidRDefault="00105093" w:rsidP="00962010">
      <w:pPr>
        <w:rPr>
          <w:rFonts w:ascii="GHEA Grapalat" w:hAnsi="GHEA Grapalat"/>
          <w:i/>
        </w:rPr>
      </w:pPr>
    </w:p>
    <w:p w14:paraId="632100D6" w14:textId="77777777" w:rsidR="00105093" w:rsidRPr="00521A49" w:rsidRDefault="00105093" w:rsidP="00962010">
      <w:pPr>
        <w:rPr>
          <w:rFonts w:ascii="GHEA Grapalat" w:hAnsi="GHEA Grapalat"/>
          <w:i/>
        </w:rPr>
      </w:pPr>
    </w:p>
    <w:p w14:paraId="0429EB10" w14:textId="77777777" w:rsidR="00105093" w:rsidRPr="00521A49" w:rsidRDefault="00105093" w:rsidP="00962010">
      <w:pPr>
        <w:rPr>
          <w:rFonts w:ascii="GHEA Grapalat" w:hAnsi="GHEA Grapalat"/>
          <w:i/>
        </w:rPr>
      </w:pPr>
    </w:p>
    <w:p w14:paraId="572B65B4" w14:textId="77777777" w:rsidR="00105093" w:rsidRPr="00521A49" w:rsidRDefault="00105093" w:rsidP="00962010">
      <w:pPr>
        <w:rPr>
          <w:rFonts w:ascii="GHEA Grapalat" w:hAnsi="GHEA Grapalat"/>
          <w:i/>
        </w:rPr>
      </w:pPr>
    </w:p>
    <w:p w14:paraId="36E9A0A1" w14:textId="77777777" w:rsidR="00105093" w:rsidRPr="00521A49" w:rsidRDefault="00105093" w:rsidP="00962010">
      <w:pPr>
        <w:rPr>
          <w:rFonts w:ascii="GHEA Grapalat" w:hAnsi="GHEA Grapalat"/>
          <w:i/>
        </w:rPr>
      </w:pPr>
    </w:p>
    <w:p w14:paraId="3BC40C17" w14:textId="77777777" w:rsidR="00105093" w:rsidRPr="00521A49" w:rsidRDefault="00105093" w:rsidP="00962010">
      <w:pPr>
        <w:rPr>
          <w:rFonts w:ascii="GHEA Grapalat" w:hAnsi="GHEA Grapalat"/>
          <w:i/>
        </w:rPr>
      </w:pPr>
    </w:p>
    <w:p w14:paraId="6B10B2C2" w14:textId="77777777" w:rsidR="004237F4" w:rsidRPr="00521A49" w:rsidRDefault="004237F4" w:rsidP="00962010">
      <w:pPr>
        <w:rPr>
          <w:rFonts w:ascii="GHEA Grapalat" w:hAnsi="GHEA Grapalat"/>
          <w:b/>
          <w:i/>
          <w:color w:val="FF0000"/>
        </w:rPr>
      </w:pPr>
    </w:p>
    <w:p w14:paraId="7AA6A599" w14:textId="77777777" w:rsidR="004237F4" w:rsidRPr="00521A49" w:rsidRDefault="004237F4" w:rsidP="00962010">
      <w:pPr>
        <w:rPr>
          <w:rFonts w:ascii="GHEA Grapalat" w:hAnsi="GHEA Grapalat"/>
          <w:b/>
          <w:i/>
          <w:color w:val="FF0000"/>
        </w:rPr>
      </w:pPr>
    </w:p>
    <w:p w14:paraId="662BD8CA" w14:textId="77777777" w:rsidR="004237F4" w:rsidRPr="00521A49" w:rsidRDefault="004237F4" w:rsidP="00962010">
      <w:pPr>
        <w:rPr>
          <w:rFonts w:ascii="GHEA Grapalat" w:hAnsi="GHEA Grapalat"/>
          <w:b/>
          <w:i/>
          <w:color w:val="FF0000"/>
        </w:rPr>
      </w:pPr>
    </w:p>
    <w:p w14:paraId="3B28A11D" w14:textId="77777777" w:rsidR="004237F4" w:rsidRPr="00521A49" w:rsidRDefault="004237F4" w:rsidP="00962010">
      <w:pPr>
        <w:rPr>
          <w:rFonts w:ascii="GHEA Grapalat" w:hAnsi="GHEA Grapalat"/>
          <w:b/>
          <w:i/>
          <w:color w:val="FF0000"/>
        </w:rPr>
      </w:pPr>
    </w:p>
    <w:p w14:paraId="20B9A64F" w14:textId="77777777" w:rsidR="004237F4" w:rsidRPr="00521A49" w:rsidRDefault="004237F4" w:rsidP="00962010">
      <w:pPr>
        <w:rPr>
          <w:rFonts w:ascii="GHEA Grapalat" w:hAnsi="GHEA Grapalat"/>
          <w:b/>
          <w:i/>
          <w:color w:val="FF0000"/>
        </w:rPr>
      </w:pPr>
    </w:p>
    <w:p w14:paraId="0D2DF733" w14:textId="77777777" w:rsidR="004237F4" w:rsidRPr="00521A49" w:rsidRDefault="004237F4" w:rsidP="00962010">
      <w:pPr>
        <w:rPr>
          <w:rFonts w:ascii="GHEA Grapalat" w:hAnsi="GHEA Grapalat"/>
          <w:b/>
          <w:i/>
          <w:color w:val="FF0000"/>
        </w:rPr>
      </w:pPr>
    </w:p>
    <w:p w14:paraId="3771127B" w14:textId="77777777" w:rsidR="004237F4" w:rsidRPr="00521A49" w:rsidRDefault="004237F4" w:rsidP="00962010">
      <w:pPr>
        <w:rPr>
          <w:rFonts w:ascii="GHEA Grapalat" w:hAnsi="GHEA Grapalat"/>
          <w:b/>
          <w:i/>
          <w:color w:val="FF0000"/>
        </w:rPr>
      </w:pPr>
    </w:p>
    <w:p w14:paraId="07DEBFF2" w14:textId="77777777" w:rsidR="004237F4" w:rsidRPr="00521A49" w:rsidRDefault="004237F4" w:rsidP="00962010">
      <w:pPr>
        <w:rPr>
          <w:rFonts w:ascii="GHEA Grapalat" w:hAnsi="GHEA Grapalat"/>
          <w:b/>
          <w:i/>
          <w:color w:val="FF0000"/>
        </w:rPr>
      </w:pPr>
    </w:p>
    <w:p w14:paraId="0776506E" w14:textId="77777777" w:rsidR="001A43A4" w:rsidRPr="00521A49" w:rsidRDefault="00096865" w:rsidP="00962010">
      <w:pPr>
        <w:rPr>
          <w:rFonts w:ascii="GHEA Grapalat" w:hAnsi="GHEA Grapalat" w:cs="Sylfaen"/>
          <w:b/>
          <w:i/>
          <w:color w:val="FF0000"/>
        </w:rPr>
      </w:pPr>
      <w:r w:rsidRPr="00521A49">
        <w:rPr>
          <w:rFonts w:ascii="GHEA Grapalat" w:hAnsi="GHEA Grapalat"/>
          <w:b/>
          <w:i/>
          <w:color w:val="FF0000"/>
        </w:rPr>
        <w:t>Уважаемый участник, прежде чем составить и подать заявку просим Вас</w:t>
      </w:r>
      <w:r w:rsidR="001D209D" w:rsidRPr="00521A49">
        <w:rPr>
          <w:rFonts w:ascii="Sylfaen" w:hAnsi="Sylfaen" w:cs="Courier New"/>
          <w:b/>
          <w:i/>
          <w:color w:val="FF0000"/>
          <w:lang w:val="en-US"/>
        </w:rPr>
        <w:t> </w:t>
      </w:r>
      <w:r w:rsidRPr="00521A49">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14:paraId="60F83133" w14:textId="77777777" w:rsidR="00AF78F7" w:rsidRPr="00521A49" w:rsidRDefault="00AF78F7">
      <w:pPr>
        <w:rPr>
          <w:rFonts w:ascii="GHEA Grapalat" w:hAnsi="GHEA Grapalat"/>
          <w:b/>
        </w:rPr>
      </w:pPr>
      <w:r w:rsidRPr="00521A49">
        <w:rPr>
          <w:rFonts w:ascii="GHEA Grapalat" w:hAnsi="GHEA Grapalat"/>
          <w:b/>
        </w:rPr>
        <w:br w:type="page"/>
      </w:r>
    </w:p>
    <w:p w14:paraId="2C8455EF" w14:textId="77777777" w:rsidR="00C40834" w:rsidRPr="00521A49" w:rsidRDefault="00C40834" w:rsidP="00962010">
      <w:pPr>
        <w:widowControl w:val="0"/>
        <w:spacing w:after="160"/>
        <w:ind w:firstLine="567"/>
        <w:jc w:val="center"/>
        <w:rPr>
          <w:rFonts w:ascii="GHEA Grapalat" w:hAnsi="GHEA Grapalat"/>
          <w:b/>
        </w:rPr>
      </w:pPr>
      <w:r w:rsidRPr="00521A49">
        <w:rPr>
          <w:rFonts w:ascii="GHEA Grapalat" w:hAnsi="GHEA Grapalat"/>
          <w:b/>
        </w:rPr>
        <w:lastRenderedPageBreak/>
        <w:t>СОДЕРЖАНИЕ</w:t>
      </w:r>
    </w:p>
    <w:p w14:paraId="6BE17495" w14:textId="06F752DB" w:rsidR="00C40834" w:rsidRPr="00521A49" w:rsidRDefault="005D414D" w:rsidP="00962010">
      <w:pPr>
        <w:pStyle w:val="BodyText"/>
        <w:spacing w:after="0"/>
        <w:ind w:right="-7"/>
        <w:contextualSpacing/>
        <w:jc w:val="center"/>
        <w:rPr>
          <w:rFonts w:ascii="GHEA Grapalat" w:hAnsi="GHEA Grapalat"/>
          <w:b/>
        </w:rPr>
      </w:pPr>
      <w:r w:rsidRPr="00521A49">
        <w:rPr>
          <w:rFonts w:ascii="GHEA Grapalat" w:hAnsi="GHEA Grapalat"/>
          <w:b/>
        </w:rPr>
        <w:t xml:space="preserve">ПРИГЛАШЕНИЯ НА </w:t>
      </w:r>
      <w:r w:rsidR="00B06C9F">
        <w:rPr>
          <w:rFonts w:ascii="GHEA Grapalat" w:hAnsi="GHEA Grapalat"/>
          <w:b/>
        </w:rPr>
        <w:t>ОТКРЫТЫЙ КОНКУРС</w:t>
      </w:r>
      <w:r w:rsidRPr="00521A49">
        <w:rPr>
          <w:rFonts w:ascii="GHEA Grapalat" w:hAnsi="GHEA Grapalat"/>
          <w:b/>
        </w:rPr>
        <w:t xml:space="preserve">, ОБЪЯВЛЕННЫЙ С ЦЕЛЬЮ ПРИОБРЕТЕНИЯ </w:t>
      </w:r>
      <w:r w:rsidR="00F135ED">
        <w:rPr>
          <w:rFonts w:ascii="GHEA Grapalat" w:hAnsi="GHEA Grapalat"/>
          <w:b/>
        </w:rPr>
        <w:t xml:space="preserve">ВАКЦИН </w:t>
      </w:r>
      <w:r w:rsidRPr="00521A49">
        <w:rPr>
          <w:rFonts w:ascii="GHEA Grapalat" w:hAnsi="GHEA Grapalat"/>
          <w:b/>
        </w:rPr>
        <w:t xml:space="preserve">ДЛЯ НУЖД </w:t>
      </w:r>
      <w:r w:rsidR="00C40834" w:rsidRPr="00521A49">
        <w:rPr>
          <w:rFonts w:ascii="GHEA Grapalat" w:hAnsi="GHEA Grapalat"/>
          <w:b/>
        </w:rPr>
        <w:t>ГНО «НАЦИОНАЛЬНОГО ЦЕНТРА ПО КОНТРОЛЮ И ПРОФИЛАКТИКЕ ЗАБОЛЕВАНИЙ» МЗ РА</w:t>
      </w:r>
    </w:p>
    <w:p w14:paraId="43427243" w14:textId="77777777" w:rsidR="00C67E80" w:rsidRPr="00521A49" w:rsidRDefault="00C67E80" w:rsidP="00962010">
      <w:pPr>
        <w:widowControl w:val="0"/>
        <w:spacing w:after="160"/>
        <w:jc w:val="center"/>
        <w:rPr>
          <w:rFonts w:ascii="GHEA Grapalat" w:hAnsi="GHEA Grapalat" w:cs="Sylfaen"/>
          <w:b/>
        </w:rPr>
      </w:pPr>
    </w:p>
    <w:p w14:paraId="6726512D" w14:textId="77777777"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w:t>
      </w:r>
    </w:p>
    <w:p w14:paraId="44050736"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005C1BF7" w:rsidRPr="00521A49">
        <w:rPr>
          <w:rFonts w:ascii="GHEA Grapalat" w:hAnsi="GHEA Grapalat"/>
        </w:rPr>
        <w:tab/>
      </w:r>
      <w:r w:rsidR="00543BAE" w:rsidRPr="00521A49">
        <w:rPr>
          <w:rFonts w:ascii="GHEA Grapalat" w:hAnsi="GHEA Grapalat"/>
        </w:rPr>
        <w:t>Характеристика предмета закупки</w:t>
      </w:r>
      <w:r w:rsidRPr="00521A49">
        <w:rPr>
          <w:rFonts w:ascii="GHEA Grapalat" w:hAnsi="GHEA Grapalat"/>
        </w:rPr>
        <w:t xml:space="preserve"> </w:t>
      </w:r>
    </w:p>
    <w:p w14:paraId="0FF2709F"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005D191A" w:rsidRPr="00521A49">
        <w:rPr>
          <w:rFonts w:ascii="GHEA Grapalat" w:hAnsi="GHEA Grapalat"/>
        </w:rPr>
        <w:tab/>
      </w:r>
      <w:r w:rsidRPr="00521A49">
        <w:rPr>
          <w:rFonts w:ascii="GHEA Grapalat" w:hAnsi="GHEA Grapalat"/>
        </w:rPr>
        <w:t>Требования к праву участника на участие</w:t>
      </w:r>
      <w:r w:rsidR="00543BAE" w:rsidRPr="00521A49">
        <w:rPr>
          <w:rFonts w:ascii="GHEA Grapalat" w:hAnsi="GHEA Grapalat"/>
        </w:rPr>
        <w:t xml:space="preserve"> и порядок их оценки</w:t>
      </w:r>
      <w:r w:rsidR="003D0E3C" w:rsidRPr="00521A49">
        <w:rPr>
          <w:rFonts w:ascii="GHEA Grapalat" w:hAnsi="GHEA Grapalat"/>
        </w:rPr>
        <w:t>, в случае признания отобранным участником-условия представления обеспечения квалификации.</w:t>
      </w:r>
    </w:p>
    <w:p w14:paraId="62D73A9C"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D191A" w:rsidRPr="00521A49">
        <w:rPr>
          <w:rFonts w:ascii="GHEA Grapalat" w:hAnsi="GHEA Grapalat"/>
        </w:rPr>
        <w:tab/>
      </w:r>
      <w:r w:rsidRPr="00521A49">
        <w:rPr>
          <w:rFonts w:ascii="GHEA Grapalat" w:hAnsi="GHEA Grapalat"/>
        </w:rPr>
        <w:t>Разъяснение приглашения и порядок вне</w:t>
      </w:r>
      <w:r w:rsidR="00543BAE" w:rsidRPr="00521A49">
        <w:rPr>
          <w:rFonts w:ascii="GHEA Grapalat" w:hAnsi="GHEA Grapalat"/>
        </w:rPr>
        <w:t>сения изменения в приглашение</w:t>
      </w:r>
    </w:p>
    <w:p w14:paraId="75F04B02" w14:textId="77777777" w:rsidR="00087A30" w:rsidRPr="00521A49" w:rsidRDefault="00096865"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4.</w:t>
      </w:r>
      <w:r w:rsidR="005D191A" w:rsidRPr="00521A49">
        <w:rPr>
          <w:rFonts w:ascii="GHEA Grapalat" w:hAnsi="GHEA Grapalat"/>
        </w:rPr>
        <w:tab/>
      </w:r>
      <w:r w:rsidRPr="00521A49">
        <w:rPr>
          <w:rFonts w:ascii="GHEA Grapalat" w:hAnsi="GHEA Grapalat"/>
        </w:rPr>
        <w:t>Порядок подачи заявки</w:t>
      </w:r>
    </w:p>
    <w:p w14:paraId="1E7A91DA" w14:textId="77777777"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5.</w:t>
      </w:r>
      <w:r w:rsidRPr="00521A49">
        <w:rPr>
          <w:rFonts w:ascii="GHEA Grapalat" w:hAnsi="GHEA Grapalat"/>
        </w:rPr>
        <w:tab/>
        <w:t>Ценовое предложение заявки</w:t>
      </w:r>
      <w:r w:rsidR="00087A30" w:rsidRPr="00521A49">
        <w:rPr>
          <w:rFonts w:ascii="GHEA Grapalat" w:hAnsi="GHEA Grapalat"/>
        </w:rPr>
        <w:t xml:space="preserve"> </w:t>
      </w:r>
    </w:p>
    <w:p w14:paraId="5F3A1110" w14:textId="7777777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6.</w:t>
      </w:r>
      <w:r w:rsidR="005D191A" w:rsidRPr="00521A49">
        <w:rPr>
          <w:rFonts w:ascii="GHEA Grapalat" w:hAnsi="GHEA Grapalat"/>
        </w:rPr>
        <w:tab/>
      </w:r>
      <w:r w:rsidRPr="00521A49">
        <w:rPr>
          <w:rFonts w:ascii="GHEA Grapalat" w:hAnsi="GHEA Grapalat"/>
        </w:rPr>
        <w:t>Срок действия заявки, порядок внесения</w:t>
      </w:r>
      <w:r w:rsidR="005D191A" w:rsidRPr="00521A49">
        <w:rPr>
          <w:rFonts w:ascii="GHEA Grapalat" w:hAnsi="GHEA Grapalat"/>
        </w:rPr>
        <w:t xml:space="preserve"> изменений в заявки и их отзыва</w:t>
      </w:r>
      <w:r w:rsidRPr="00521A49">
        <w:rPr>
          <w:rFonts w:ascii="GHEA Grapalat" w:hAnsi="GHEA Grapalat"/>
        </w:rPr>
        <w:t xml:space="preserve"> </w:t>
      </w:r>
    </w:p>
    <w:p w14:paraId="51AD8DD8" w14:textId="2110EDB4" w:rsidR="000B1FF9"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7.</w:t>
      </w:r>
      <w:r w:rsidR="005D191A" w:rsidRPr="00521A49">
        <w:rPr>
          <w:rFonts w:ascii="GHEA Grapalat" w:hAnsi="GHEA Grapalat"/>
        </w:rPr>
        <w:tab/>
      </w:r>
      <w:r w:rsidR="00A77E79" w:rsidRPr="009044F1">
        <w:rPr>
          <w:rFonts w:ascii="GHEA Grapalat" w:hAnsi="GHEA Grapalat"/>
        </w:rPr>
        <w:t>Обеспечение заявки</w:t>
      </w:r>
    </w:p>
    <w:p w14:paraId="0A277B0D" w14:textId="77777777" w:rsidR="00096865" w:rsidRPr="00521A49" w:rsidRDefault="00087A30"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8.</w:t>
      </w:r>
      <w:r w:rsidR="005D191A" w:rsidRPr="00521A49">
        <w:rPr>
          <w:rFonts w:ascii="GHEA Grapalat" w:hAnsi="GHEA Grapalat"/>
        </w:rPr>
        <w:tab/>
      </w:r>
      <w:r w:rsidRPr="00521A49">
        <w:rPr>
          <w:rFonts w:ascii="GHEA Grapalat" w:hAnsi="GHEA Grapalat"/>
        </w:rPr>
        <w:t>Вскрытие, оц</w:t>
      </w:r>
      <w:r w:rsidR="000B2CFA" w:rsidRPr="00521A49">
        <w:rPr>
          <w:rFonts w:ascii="GHEA Grapalat" w:hAnsi="GHEA Grapalat"/>
        </w:rPr>
        <w:t>енка заявок и подведение итогов</w:t>
      </w:r>
    </w:p>
    <w:p w14:paraId="27A8648F" w14:textId="7777777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9.</w:t>
      </w:r>
      <w:r w:rsidR="005D191A" w:rsidRPr="00521A49">
        <w:rPr>
          <w:rFonts w:ascii="GHEA Grapalat" w:hAnsi="GHEA Grapalat"/>
        </w:rPr>
        <w:tab/>
      </w:r>
      <w:r w:rsidRPr="00521A49">
        <w:rPr>
          <w:rFonts w:ascii="GHEA Grapalat" w:hAnsi="GHEA Grapalat"/>
        </w:rPr>
        <w:t>Заключение догово</w:t>
      </w:r>
      <w:r w:rsidR="00543BAE" w:rsidRPr="00521A49">
        <w:rPr>
          <w:rFonts w:ascii="GHEA Grapalat" w:hAnsi="GHEA Grapalat"/>
        </w:rPr>
        <w:t>ра</w:t>
      </w:r>
    </w:p>
    <w:p w14:paraId="02269CB1" w14:textId="50EB0917"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10.</w:t>
      </w:r>
      <w:r w:rsidR="000E7B53">
        <w:rPr>
          <w:rFonts w:ascii="GHEA Grapalat" w:hAnsi="GHEA Grapalat"/>
        </w:rPr>
        <w:t xml:space="preserve"> </w:t>
      </w:r>
      <w:r w:rsidR="003E1D9D" w:rsidRPr="00521A49">
        <w:rPr>
          <w:rFonts w:ascii="GHEA Grapalat" w:hAnsi="GHEA Grapalat"/>
        </w:rPr>
        <w:t xml:space="preserve">Обеспечения </w:t>
      </w:r>
      <w:r w:rsidR="00174DAB" w:rsidRPr="00521A49">
        <w:rPr>
          <w:rFonts w:ascii="GHEA Grapalat" w:hAnsi="GHEA Grapalat"/>
        </w:rPr>
        <w:t xml:space="preserve">квалификации  и </w:t>
      </w:r>
      <w:r w:rsidR="00543BAE" w:rsidRPr="00521A49">
        <w:rPr>
          <w:rFonts w:ascii="GHEA Grapalat" w:hAnsi="GHEA Grapalat"/>
        </w:rPr>
        <w:t>договора</w:t>
      </w:r>
      <w:r w:rsidRPr="00521A49">
        <w:rPr>
          <w:rFonts w:ascii="GHEA Grapalat" w:hAnsi="GHEA Grapalat"/>
        </w:rPr>
        <w:t xml:space="preserve"> </w:t>
      </w:r>
    </w:p>
    <w:p w14:paraId="1E55E481"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11.</w:t>
      </w:r>
      <w:r w:rsidR="005D191A" w:rsidRPr="00521A49">
        <w:rPr>
          <w:rFonts w:ascii="GHEA Grapalat" w:hAnsi="GHEA Grapalat"/>
        </w:rPr>
        <w:tab/>
      </w:r>
      <w:r w:rsidRPr="00521A49">
        <w:rPr>
          <w:rFonts w:ascii="GHEA Grapalat" w:hAnsi="GHEA Grapalat"/>
        </w:rPr>
        <w:t>Объяв</w:t>
      </w:r>
      <w:r w:rsidR="00543BAE" w:rsidRPr="00521A49">
        <w:rPr>
          <w:rFonts w:ascii="GHEA Grapalat" w:hAnsi="GHEA Grapalat"/>
        </w:rPr>
        <w:t>ление процедуры несостоявшейся</w:t>
      </w:r>
      <w:r w:rsidRPr="00521A49">
        <w:rPr>
          <w:rFonts w:ascii="GHEA Grapalat" w:hAnsi="GHEA Grapalat"/>
        </w:rPr>
        <w:t xml:space="preserve"> </w:t>
      </w:r>
    </w:p>
    <w:p w14:paraId="602BF72A" w14:textId="2109963E"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12.</w:t>
      </w:r>
      <w:r w:rsidR="000E7B53">
        <w:rPr>
          <w:rFonts w:ascii="GHEA Grapalat" w:hAnsi="GHEA Grapalat"/>
        </w:rPr>
        <w:t xml:space="preserve"> </w:t>
      </w:r>
      <w:r w:rsidRPr="00521A49">
        <w:rPr>
          <w:rFonts w:ascii="GHEA Grapalat" w:hAnsi="GHEA Grapalat"/>
        </w:rPr>
        <w:t>Право участника и порядок обжалования им действий и (или) принятых решений</w:t>
      </w:r>
      <w:r w:rsidR="00543BAE" w:rsidRPr="00521A49">
        <w:rPr>
          <w:rFonts w:ascii="GHEA Grapalat" w:hAnsi="GHEA Grapalat"/>
        </w:rPr>
        <w:t>, связанных с процессом закупки</w:t>
      </w:r>
    </w:p>
    <w:p w14:paraId="11B5EFFC" w14:textId="77777777" w:rsidR="00520F57" w:rsidRPr="00521A49" w:rsidRDefault="00520F57" w:rsidP="00037A8D">
      <w:pPr>
        <w:widowControl w:val="0"/>
        <w:tabs>
          <w:tab w:val="left" w:pos="0"/>
        </w:tabs>
        <w:ind w:left="709" w:hanging="283"/>
        <w:contextualSpacing/>
        <w:jc w:val="center"/>
        <w:rPr>
          <w:rFonts w:ascii="GHEA Grapalat" w:hAnsi="GHEA Grapalat"/>
          <w:b/>
        </w:rPr>
      </w:pPr>
    </w:p>
    <w:p w14:paraId="0BC45557" w14:textId="77777777" w:rsidR="008842CE" w:rsidRPr="00521A49" w:rsidRDefault="00CA590C"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ЧАСТЬ II. </w:t>
      </w:r>
    </w:p>
    <w:p w14:paraId="060AA654" w14:textId="5FA80B69" w:rsidR="00096865" w:rsidRPr="00521A49" w:rsidRDefault="00096865"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ИНСТРУКЦИЯ ПО ПОДГОТОВКЕ ЗАЯВКИ </w:t>
      </w:r>
      <w:r w:rsidR="00CA590C" w:rsidRPr="00521A49">
        <w:rPr>
          <w:rFonts w:ascii="GHEA Grapalat" w:hAnsi="GHEA Grapalat"/>
          <w:b/>
        </w:rPr>
        <w:br/>
      </w:r>
      <w:r w:rsidRPr="00521A49">
        <w:rPr>
          <w:rFonts w:ascii="GHEA Grapalat" w:hAnsi="GHEA Grapalat"/>
          <w:b/>
        </w:rPr>
        <w:t xml:space="preserve">НА </w:t>
      </w:r>
      <w:r w:rsidR="00130317">
        <w:rPr>
          <w:rFonts w:ascii="GHEA Grapalat" w:hAnsi="GHEA Grapalat"/>
          <w:b/>
        </w:rPr>
        <w:t>ОТКРЫТЫЙ КОНКУРС</w:t>
      </w:r>
    </w:p>
    <w:p w14:paraId="619B8F13" w14:textId="77777777" w:rsidR="00520F57" w:rsidRPr="00521A49" w:rsidRDefault="00520F57" w:rsidP="00037A8D">
      <w:pPr>
        <w:widowControl w:val="0"/>
        <w:tabs>
          <w:tab w:val="left" w:pos="0"/>
        </w:tabs>
        <w:ind w:left="709" w:hanging="283"/>
        <w:contextualSpacing/>
        <w:jc w:val="center"/>
        <w:rPr>
          <w:rFonts w:ascii="GHEA Grapalat" w:hAnsi="GHEA Grapalat"/>
          <w:b/>
        </w:rPr>
      </w:pPr>
    </w:p>
    <w:p w14:paraId="27CCAC56" w14:textId="77777777"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Pr="00521A49">
        <w:rPr>
          <w:rFonts w:ascii="GHEA Grapalat" w:hAnsi="GHEA Grapalat"/>
        </w:rPr>
        <w:tab/>
        <w:t>Общ</w:t>
      </w:r>
      <w:r w:rsidR="00543BAE" w:rsidRPr="00521A49">
        <w:rPr>
          <w:rFonts w:ascii="GHEA Grapalat" w:hAnsi="GHEA Grapalat"/>
        </w:rPr>
        <w:t>ие положения</w:t>
      </w:r>
    </w:p>
    <w:p w14:paraId="71FC3050" w14:textId="77777777"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Pr="00521A49">
        <w:rPr>
          <w:rFonts w:ascii="GHEA Grapalat" w:hAnsi="GHEA Grapalat"/>
        </w:rPr>
        <w:tab/>
        <w:t>Заявка на процедуру</w:t>
      </w:r>
    </w:p>
    <w:p w14:paraId="72D65B6E" w14:textId="77777777" w:rsidR="0061522D" w:rsidRPr="00521A49" w:rsidRDefault="00450C30"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43BAE" w:rsidRPr="00521A49">
        <w:rPr>
          <w:rFonts w:ascii="GHEA Grapalat" w:hAnsi="GHEA Grapalat"/>
        </w:rPr>
        <w:t>.</w:t>
      </w:r>
      <w:r w:rsidR="00543BAE" w:rsidRPr="00521A49">
        <w:rPr>
          <w:rFonts w:ascii="GHEA Grapalat" w:hAnsi="GHEA Grapalat"/>
        </w:rPr>
        <w:tab/>
        <w:t>Приложения № 1-</w:t>
      </w:r>
      <w:r w:rsidR="003529EA" w:rsidRPr="00521A49">
        <w:rPr>
          <w:rFonts w:ascii="GHEA Grapalat" w:hAnsi="GHEA Grapalat"/>
        </w:rPr>
        <w:t>6</w:t>
      </w:r>
    </w:p>
    <w:p w14:paraId="247E7A3B" w14:textId="1E619167" w:rsidR="000B1FF9" w:rsidRPr="00521A49" w:rsidRDefault="00096865" w:rsidP="00037A8D">
      <w:pPr>
        <w:tabs>
          <w:tab w:val="left" w:pos="0"/>
        </w:tabs>
        <w:ind w:firstLine="426"/>
        <w:contextualSpacing/>
        <w:rPr>
          <w:rFonts w:ascii="GHEA Grapalat" w:hAnsi="GHEA Grapalat"/>
          <w:spacing w:val="-6"/>
        </w:rPr>
      </w:pPr>
      <w:r w:rsidRPr="00521A49">
        <w:rPr>
          <w:rFonts w:ascii="GHEA Grapalat" w:hAnsi="GHEA Grapalat"/>
          <w:spacing w:val="-6"/>
        </w:rPr>
        <w:t xml:space="preserve">Настоящее Приглашение предоставляется в дополнение к объявлению </w:t>
      </w:r>
      <w:r w:rsidR="000B1FF9" w:rsidRPr="00521A49">
        <w:rPr>
          <w:rFonts w:ascii="GHEA Grapalat" w:hAnsi="GHEA Grapalat"/>
          <w:spacing w:val="-6"/>
        </w:rPr>
        <w:t>о</w:t>
      </w:r>
      <w:r w:rsidR="00130317">
        <w:rPr>
          <w:rFonts w:ascii="GHEA Grapalat" w:hAnsi="GHEA Grapalat"/>
          <w:spacing w:val="-6"/>
        </w:rPr>
        <w:t>б</w:t>
      </w:r>
      <w:r w:rsidR="000B1FF9" w:rsidRPr="00521A49">
        <w:rPr>
          <w:rFonts w:ascii="GHEA Grapalat" w:hAnsi="GHEA Grapalat"/>
          <w:spacing w:val="-6"/>
        </w:rPr>
        <w:t xml:space="preserve"> </w:t>
      </w:r>
      <w:r w:rsidR="00130317">
        <w:rPr>
          <w:rFonts w:ascii="GHEA Grapalat" w:hAnsi="GHEA Grapalat"/>
          <w:spacing w:val="-6"/>
        </w:rPr>
        <w:t>открытом конкурсе</w:t>
      </w:r>
      <w:r w:rsidR="000B1FF9" w:rsidRPr="00521A49">
        <w:rPr>
          <w:rFonts w:ascii="GHEA Grapalat" w:hAnsi="GHEA Grapalat"/>
          <w:spacing w:val="-6"/>
        </w:rPr>
        <w:t xml:space="preserve">, проводимом под кодом </w:t>
      </w:r>
      <w:r w:rsidR="000B1FF9" w:rsidRPr="00521A49">
        <w:rPr>
          <w:rFonts w:ascii="GHEA Grapalat" w:hAnsi="GHEA Grapalat"/>
          <w:b/>
        </w:rPr>
        <w:t>«</w:t>
      </w:r>
      <w:r w:rsidR="00B06C9F">
        <w:rPr>
          <w:rFonts w:ascii="GHEA Grapalat" w:hAnsi="GHEA Grapalat"/>
          <w:b/>
        </w:rPr>
        <w:t>BMAPDzB-HVKAK-</w:t>
      </w:r>
      <w:r w:rsidR="00F135ED">
        <w:rPr>
          <w:rFonts w:ascii="GHEA Grapalat" w:hAnsi="GHEA Grapalat"/>
          <w:b/>
        </w:rPr>
        <w:t>2026-01</w:t>
      </w:r>
      <w:r w:rsidR="000B1FF9" w:rsidRPr="00521A49">
        <w:rPr>
          <w:rFonts w:ascii="GHEA Grapalat" w:hAnsi="GHEA Grapalat"/>
          <w:b/>
        </w:rPr>
        <w:t>»</w:t>
      </w:r>
      <w:r w:rsidR="000B1FF9" w:rsidRPr="00521A49">
        <w:rPr>
          <w:rFonts w:ascii="GHEA Grapalat" w:hAnsi="GHEA Grapalat"/>
          <w:b/>
          <w:spacing w:val="-6"/>
        </w:rPr>
        <w:t xml:space="preserve"> </w:t>
      </w:r>
      <w:r w:rsidR="000B1FF9" w:rsidRPr="00521A49">
        <w:rPr>
          <w:rFonts w:ascii="GHEA Grapalat" w:hAnsi="GHEA Grapalat"/>
          <w:spacing w:val="-6"/>
        </w:rPr>
        <w:t>(далее — процедура).</w:t>
      </w:r>
    </w:p>
    <w:p w14:paraId="2323F93C" w14:textId="77777777"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21A49">
        <w:rPr>
          <w:rFonts w:ascii="Sylfaen" w:hAnsi="Sylfaen" w:cs="Courier New"/>
          <w:lang w:val="en-US"/>
        </w:rPr>
        <w:t> </w:t>
      </w:r>
      <w:r w:rsidRPr="00521A49">
        <w:rPr>
          <w:rFonts w:ascii="GHEA Grapalat" w:hAnsi="GHEA Grapalat"/>
        </w:rPr>
        <w:t>4</w:t>
      </w:r>
      <w:r w:rsidR="006D2DF7" w:rsidRPr="00521A49">
        <w:rPr>
          <w:rFonts w:ascii="Sylfaen" w:hAnsi="Sylfaen" w:cs="Courier New"/>
          <w:lang w:val="en-US"/>
        </w:rPr>
        <w:t> </w:t>
      </w:r>
      <w:r w:rsidRPr="00521A49">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552DD" w:rsidRPr="00521A49">
        <w:rPr>
          <w:rFonts w:ascii="GHEA Grapalat" w:hAnsi="GHEA Grapalat"/>
          <w:b/>
          <w:color w:val="0D0D0D" w:themeColor="text1" w:themeTint="F2"/>
        </w:rPr>
        <w:t xml:space="preserve">ГНО «Национальным центром по контролю и профилактике заболеваний» </w:t>
      </w:r>
      <w:r w:rsidR="00D552DD" w:rsidRPr="00521A49">
        <w:rPr>
          <w:rStyle w:val="Emphasis"/>
          <w:rFonts w:ascii="GHEA Grapalat" w:hAnsi="GHEA Grapalat" w:cs="Arial"/>
          <w:b/>
          <w:bCs/>
          <w:i w:val="0"/>
          <w:color w:val="0D0D0D" w:themeColor="text1" w:themeTint="F2"/>
          <w:shd w:val="clear" w:color="auto" w:fill="FFFFFF"/>
        </w:rPr>
        <w:t>МЗ РА</w:t>
      </w:r>
      <w:r w:rsidR="00D552DD" w:rsidRPr="00521A49">
        <w:rPr>
          <w:rFonts w:ascii="GHEA Grapalat" w:hAnsi="GHEA Grapalat"/>
        </w:rPr>
        <w:t xml:space="preserve"> </w:t>
      </w:r>
      <w:r w:rsidRPr="00521A49">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61D376F" w14:textId="77777777"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19E45F7D" w14:textId="77777777" w:rsidR="00096865" w:rsidRPr="00521A49" w:rsidRDefault="00096865" w:rsidP="00037A8D">
      <w:pPr>
        <w:widowControl w:val="0"/>
        <w:tabs>
          <w:tab w:val="left" w:pos="0"/>
        </w:tabs>
        <w:ind w:firstLine="426"/>
        <w:contextualSpacing/>
        <w:jc w:val="both"/>
        <w:rPr>
          <w:rFonts w:ascii="GHEA Grapalat" w:hAnsi="GHEA Grapalat" w:cs="Times Armenian"/>
        </w:rPr>
      </w:pPr>
      <w:r w:rsidRPr="00521A4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693000CB" w14:textId="77777777" w:rsidR="003E1421" w:rsidRPr="00521A49" w:rsidRDefault="00A81DD5" w:rsidP="00037A8D">
      <w:pPr>
        <w:pStyle w:val="BodyTextIndent2"/>
        <w:widowControl w:val="0"/>
        <w:tabs>
          <w:tab w:val="left" w:pos="0"/>
        </w:tabs>
        <w:spacing w:line="240" w:lineRule="auto"/>
        <w:ind w:firstLine="426"/>
        <w:contextualSpacing/>
        <w:rPr>
          <w:rFonts w:ascii="GHEA Grapalat" w:hAnsi="GHEA Grapalat"/>
          <w:sz w:val="24"/>
          <w:szCs w:val="24"/>
        </w:rPr>
      </w:pPr>
      <w:r w:rsidRPr="00521A49">
        <w:rPr>
          <w:rFonts w:ascii="GHEA Grapalat" w:hAnsi="GHEA Grapalat"/>
          <w:sz w:val="24"/>
          <w:szCs w:val="24"/>
        </w:rPr>
        <w:t xml:space="preserve">Адрес электронной почты секретаря оценочной комиссии </w:t>
      </w:r>
      <w:r w:rsidR="003A329D" w:rsidRPr="003A329D">
        <w:rPr>
          <w:rFonts w:ascii="GHEA Grapalat" w:hAnsi="GHEA Grapalat"/>
          <w:sz w:val="24"/>
          <w:szCs w:val="24"/>
        </w:rPr>
        <w:t>procurement@ncdc.am</w:t>
      </w:r>
    </w:p>
    <w:p w14:paraId="719B6966" w14:textId="77777777" w:rsidR="00096865" w:rsidRPr="00521A49" w:rsidRDefault="00F5653D" w:rsidP="00962010">
      <w:pPr>
        <w:widowControl w:val="0"/>
        <w:spacing w:after="160"/>
        <w:jc w:val="center"/>
        <w:rPr>
          <w:rFonts w:ascii="GHEA Grapalat" w:hAnsi="GHEA Grapalat"/>
        </w:rPr>
      </w:pPr>
      <w:r w:rsidRPr="00521A49">
        <w:rPr>
          <w:rFonts w:ascii="GHEA Grapalat" w:hAnsi="GHEA Grapalat"/>
        </w:rPr>
        <w:br w:type="page"/>
      </w:r>
      <w:r w:rsidRPr="00521A49">
        <w:rPr>
          <w:rFonts w:ascii="GHEA Grapalat" w:hAnsi="GHEA Grapalat"/>
        </w:rPr>
        <w:lastRenderedPageBreak/>
        <w:t>ЧАСТЬ I</w:t>
      </w:r>
    </w:p>
    <w:p w14:paraId="72275F58" w14:textId="77777777" w:rsidR="00096865" w:rsidRPr="00521A49" w:rsidRDefault="00096865" w:rsidP="00962010">
      <w:pPr>
        <w:pStyle w:val="Heading3"/>
        <w:keepNext w:val="0"/>
        <w:widowControl w:val="0"/>
        <w:spacing w:after="160" w:line="240" w:lineRule="auto"/>
        <w:rPr>
          <w:rFonts w:ascii="GHEA Grapalat" w:hAnsi="GHEA Grapalat"/>
          <w:sz w:val="24"/>
          <w:szCs w:val="24"/>
        </w:rPr>
      </w:pPr>
    </w:p>
    <w:p w14:paraId="6B81A562" w14:textId="77777777" w:rsidR="00096865" w:rsidRPr="00521A49" w:rsidRDefault="00F63BBB" w:rsidP="00962010">
      <w:pPr>
        <w:widowControl w:val="0"/>
        <w:spacing w:after="160"/>
        <w:jc w:val="center"/>
        <w:rPr>
          <w:rFonts w:ascii="GHEA Grapalat" w:hAnsi="GHEA Grapalat" w:cs="Sylfaen"/>
          <w:b/>
        </w:rPr>
      </w:pPr>
      <w:r w:rsidRPr="00521A49">
        <w:rPr>
          <w:rFonts w:ascii="GHEA Grapalat" w:hAnsi="GHEA Grapalat"/>
          <w:b/>
        </w:rPr>
        <w:t xml:space="preserve">1. </w:t>
      </w:r>
      <w:r w:rsidR="002B32D6" w:rsidRPr="00521A49">
        <w:rPr>
          <w:rFonts w:ascii="GHEA Grapalat" w:hAnsi="GHEA Grapalat"/>
          <w:b/>
        </w:rPr>
        <w:t>ХАРАКТЕРИСТИКА ПРЕДМЕТА ЗАКУПКИ</w:t>
      </w:r>
    </w:p>
    <w:p w14:paraId="03E3EFA9" w14:textId="14DD9766" w:rsidR="00CE1561" w:rsidRPr="00521A49" w:rsidRDefault="00845AA5" w:rsidP="00CE1561">
      <w:pPr>
        <w:pStyle w:val="Heading3"/>
        <w:keepNext w:val="0"/>
        <w:widowControl w:val="0"/>
        <w:tabs>
          <w:tab w:val="left" w:pos="1134"/>
        </w:tabs>
        <w:spacing w:line="240" w:lineRule="auto"/>
        <w:ind w:firstLine="567"/>
        <w:contextualSpacing/>
        <w:jc w:val="both"/>
        <w:rPr>
          <w:rFonts w:ascii="GHEA Grapalat" w:hAnsi="GHEA Grapalat"/>
          <w:i w:val="0"/>
          <w:sz w:val="24"/>
          <w:szCs w:val="24"/>
        </w:rPr>
      </w:pPr>
      <w:r w:rsidRPr="00521A49">
        <w:rPr>
          <w:rFonts w:ascii="GHEA Grapalat" w:hAnsi="GHEA Grapalat"/>
          <w:i w:val="0"/>
          <w:sz w:val="24"/>
          <w:szCs w:val="24"/>
        </w:rPr>
        <w:t>1.1</w:t>
      </w:r>
      <w:r w:rsidR="008E6E51" w:rsidRPr="00521A49">
        <w:rPr>
          <w:rFonts w:ascii="GHEA Grapalat" w:hAnsi="GHEA Grapalat"/>
          <w:i w:val="0"/>
          <w:sz w:val="24"/>
          <w:szCs w:val="24"/>
        </w:rPr>
        <w:t>.</w:t>
      </w:r>
      <w:r w:rsidR="00F63BBB" w:rsidRPr="00521A49">
        <w:rPr>
          <w:rFonts w:ascii="GHEA Grapalat" w:hAnsi="GHEA Grapalat"/>
          <w:i w:val="0"/>
          <w:sz w:val="24"/>
          <w:szCs w:val="24"/>
        </w:rPr>
        <w:tab/>
      </w:r>
      <w:r w:rsidR="00EA245B" w:rsidRPr="00521A49">
        <w:rPr>
          <w:rFonts w:ascii="GHEA Grapalat" w:hAnsi="GHEA Grapalat"/>
          <w:i w:val="0"/>
          <w:sz w:val="24"/>
          <w:szCs w:val="24"/>
        </w:rPr>
        <w:t xml:space="preserve">Предметом закупки является приобретение </w:t>
      </w:r>
      <w:r w:rsidR="00F135ED">
        <w:rPr>
          <w:rFonts w:ascii="GHEA Grapalat" w:hAnsi="GHEA Grapalat"/>
          <w:b/>
          <w:i w:val="0"/>
          <w:sz w:val="24"/>
          <w:szCs w:val="24"/>
        </w:rPr>
        <w:t xml:space="preserve">Вакцин </w:t>
      </w:r>
      <w:r w:rsidR="00EA245B" w:rsidRPr="00521A49">
        <w:rPr>
          <w:rFonts w:ascii="GHEA Grapalat" w:hAnsi="GHEA Grapalat"/>
          <w:i w:val="0"/>
          <w:sz w:val="24"/>
          <w:szCs w:val="24"/>
        </w:rPr>
        <w:t xml:space="preserve">(далее — также товар) для нужд </w:t>
      </w:r>
      <w:r w:rsidR="00EA245B" w:rsidRPr="00521A49">
        <w:rPr>
          <w:rFonts w:ascii="GHEA Grapalat" w:hAnsi="GHEA Grapalat"/>
          <w:b/>
          <w:i w:val="0"/>
          <w:color w:val="0D0D0D" w:themeColor="text1" w:themeTint="F2"/>
          <w:sz w:val="24"/>
          <w:szCs w:val="24"/>
        </w:rPr>
        <w:t xml:space="preserve">ГНО «Национальнцентром по контролю и профилактике заболеваний» </w:t>
      </w:r>
      <w:r w:rsidR="00EA245B" w:rsidRPr="00521A49">
        <w:rPr>
          <w:rStyle w:val="Emphasis"/>
          <w:rFonts w:ascii="GHEA Grapalat" w:hAnsi="GHEA Grapalat" w:cs="Arial"/>
          <w:b/>
          <w:bCs/>
          <w:color w:val="0D0D0D" w:themeColor="text1" w:themeTint="F2"/>
          <w:sz w:val="24"/>
          <w:szCs w:val="24"/>
          <w:shd w:val="clear" w:color="auto" w:fill="FFFFFF"/>
        </w:rPr>
        <w:t>МЗ РА</w:t>
      </w:r>
      <w:r w:rsidR="00EA245B" w:rsidRPr="00521A49">
        <w:rPr>
          <w:rFonts w:ascii="GHEA Grapalat" w:hAnsi="GHEA Grapalat"/>
          <w:i w:val="0"/>
          <w:sz w:val="24"/>
          <w:szCs w:val="24"/>
        </w:rPr>
        <w:t xml:space="preserve">, которые </w:t>
      </w:r>
      <w:r w:rsidR="00CE1561" w:rsidRPr="00521A49">
        <w:rPr>
          <w:rFonts w:ascii="GHEA Grapalat" w:hAnsi="GHEA Grapalat"/>
          <w:i w:val="0"/>
          <w:sz w:val="24"/>
          <w:szCs w:val="24"/>
        </w:rPr>
        <w:t xml:space="preserve">сгруппированы в </w:t>
      </w:r>
      <w:r w:rsidR="00F135ED">
        <w:rPr>
          <w:rFonts w:ascii="GHEA Grapalat" w:hAnsi="GHEA Grapalat"/>
          <w:i w:val="0"/>
          <w:sz w:val="24"/>
          <w:szCs w:val="24"/>
        </w:rPr>
        <w:t>5</w:t>
      </w:r>
      <w:r w:rsidR="00CE1561" w:rsidRPr="00496378">
        <w:rPr>
          <w:rFonts w:ascii="GHEA Grapalat" w:hAnsi="GHEA Grapalat"/>
          <w:i w:val="0"/>
          <w:sz w:val="24"/>
          <w:szCs w:val="24"/>
        </w:rPr>
        <w:t xml:space="preserve"> лотов:</w:t>
      </w:r>
    </w:p>
    <w:tbl>
      <w:tblPr>
        <w:tblW w:w="9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2452"/>
        <w:gridCol w:w="6810"/>
      </w:tblGrid>
      <w:tr w:rsidR="00CE1561" w:rsidRPr="00521A49" w14:paraId="03F98DFA" w14:textId="77777777" w:rsidTr="00A665F1">
        <w:trPr>
          <w:jc w:val="center"/>
        </w:trPr>
        <w:tc>
          <w:tcPr>
            <w:tcW w:w="3160" w:type="dxa"/>
            <w:gridSpan w:val="2"/>
            <w:vAlign w:val="center"/>
          </w:tcPr>
          <w:p w14:paraId="5A6DCC28" w14:textId="77777777" w:rsidR="00CE1561" w:rsidRPr="00521A49" w:rsidRDefault="00CE1561" w:rsidP="00376764">
            <w:pPr>
              <w:pStyle w:val="BodyTextIndent2"/>
              <w:widowControl w:val="0"/>
              <w:tabs>
                <w:tab w:val="left" w:pos="89"/>
              </w:tabs>
              <w:spacing w:after="120" w:line="240" w:lineRule="auto"/>
              <w:ind w:right="34" w:firstLine="0"/>
              <w:jc w:val="center"/>
              <w:rPr>
                <w:rFonts w:ascii="GHEA Grapalat" w:hAnsi="GHEA Grapalat"/>
                <w:b/>
                <w:sz w:val="22"/>
                <w:szCs w:val="22"/>
              </w:rPr>
            </w:pPr>
            <w:r w:rsidRPr="00521A49">
              <w:rPr>
                <w:rFonts w:ascii="GHEA Grapalat" w:hAnsi="GHEA Grapalat"/>
                <w:b/>
                <w:sz w:val="22"/>
                <w:szCs w:val="22"/>
              </w:rPr>
              <w:t>Лотов</w:t>
            </w:r>
          </w:p>
        </w:tc>
        <w:tc>
          <w:tcPr>
            <w:tcW w:w="6810" w:type="dxa"/>
            <w:vMerge w:val="restart"/>
            <w:vAlign w:val="center"/>
          </w:tcPr>
          <w:p w14:paraId="413E095A" w14:textId="77777777" w:rsidR="00CE1561" w:rsidRPr="00521A49" w:rsidRDefault="00CE1561" w:rsidP="00376764">
            <w:pPr>
              <w:pStyle w:val="BodyTextIndent2"/>
              <w:widowControl w:val="0"/>
              <w:spacing w:after="120" w:line="240" w:lineRule="auto"/>
              <w:ind w:firstLine="567"/>
              <w:jc w:val="center"/>
              <w:rPr>
                <w:rFonts w:ascii="GHEA Grapalat" w:hAnsi="GHEA Grapalat"/>
                <w:b/>
                <w:i/>
                <w:sz w:val="22"/>
                <w:szCs w:val="22"/>
              </w:rPr>
            </w:pPr>
            <w:r w:rsidRPr="00521A49">
              <w:rPr>
                <w:rFonts w:ascii="GHEA Grapalat" w:hAnsi="GHEA Grapalat"/>
                <w:b/>
                <w:i/>
                <w:sz w:val="22"/>
                <w:szCs w:val="22"/>
              </w:rPr>
              <w:t>Наименование лота</w:t>
            </w:r>
          </w:p>
        </w:tc>
      </w:tr>
      <w:tr w:rsidR="00CE1561" w:rsidRPr="00521A49" w14:paraId="297D20A5" w14:textId="77777777" w:rsidTr="00A665F1">
        <w:trPr>
          <w:jc w:val="center"/>
        </w:trPr>
        <w:tc>
          <w:tcPr>
            <w:tcW w:w="708" w:type="dxa"/>
            <w:vAlign w:val="center"/>
          </w:tcPr>
          <w:p w14:paraId="17C85FDA" w14:textId="77777777" w:rsidR="00CE1561" w:rsidRPr="00521A49" w:rsidRDefault="00CE1561" w:rsidP="00376764">
            <w:pPr>
              <w:pStyle w:val="BodyTextIndent2"/>
              <w:widowControl w:val="0"/>
              <w:spacing w:after="120" w:line="240" w:lineRule="auto"/>
              <w:ind w:left="-168" w:right="1062" w:firstLine="168"/>
              <w:jc w:val="center"/>
              <w:rPr>
                <w:rFonts w:ascii="GHEA Grapalat" w:hAnsi="GHEA Grapalat"/>
                <w:sz w:val="22"/>
                <w:szCs w:val="22"/>
              </w:rPr>
            </w:pPr>
            <w:r w:rsidRPr="00521A49">
              <w:rPr>
                <w:rFonts w:ascii="GHEA Grapalat" w:hAnsi="GHEA Grapalat"/>
                <w:b/>
                <w:sz w:val="22"/>
                <w:szCs w:val="22"/>
              </w:rPr>
              <w:t>№</w:t>
            </w:r>
          </w:p>
        </w:tc>
        <w:tc>
          <w:tcPr>
            <w:tcW w:w="2452" w:type="dxa"/>
            <w:vAlign w:val="center"/>
          </w:tcPr>
          <w:p w14:paraId="7D11F23A" w14:textId="77777777" w:rsidR="00CE1561" w:rsidRDefault="00CE1561" w:rsidP="00376764">
            <w:pPr>
              <w:pStyle w:val="BodyTextIndent2"/>
              <w:widowControl w:val="0"/>
              <w:spacing w:after="120" w:line="240" w:lineRule="auto"/>
              <w:ind w:firstLine="0"/>
              <w:jc w:val="center"/>
              <w:rPr>
                <w:rFonts w:ascii="GHEA Grapalat" w:hAnsi="GHEA Grapalat"/>
                <w:b/>
                <w:sz w:val="22"/>
                <w:szCs w:val="22"/>
              </w:rPr>
            </w:pPr>
            <w:r w:rsidRPr="00521A49">
              <w:rPr>
                <w:rFonts w:ascii="GHEA Grapalat" w:hAnsi="GHEA Grapalat"/>
                <w:b/>
                <w:sz w:val="22"/>
                <w:szCs w:val="22"/>
              </w:rPr>
              <w:t>Цена закупки</w:t>
            </w:r>
          </w:p>
          <w:p w14:paraId="34869894" w14:textId="77777777" w:rsidR="00CE1561" w:rsidRPr="00521A49" w:rsidRDefault="00CE1561" w:rsidP="00376764">
            <w:pPr>
              <w:pStyle w:val="BodyTextIndent2"/>
              <w:widowControl w:val="0"/>
              <w:spacing w:after="120" w:line="240" w:lineRule="auto"/>
              <w:ind w:firstLine="0"/>
              <w:jc w:val="center"/>
              <w:rPr>
                <w:rFonts w:ascii="GHEA Grapalat" w:hAnsi="GHEA Grapalat"/>
                <w:b/>
                <w:sz w:val="22"/>
                <w:szCs w:val="22"/>
              </w:rPr>
            </w:pPr>
            <w:r>
              <w:rPr>
                <w:rFonts w:ascii="GHEA Grapalat" w:hAnsi="GHEA Grapalat"/>
                <w:b/>
                <w:sz w:val="22"/>
                <w:szCs w:val="22"/>
              </w:rPr>
              <w:t>/Драм РА/</w:t>
            </w:r>
          </w:p>
        </w:tc>
        <w:tc>
          <w:tcPr>
            <w:tcW w:w="6810" w:type="dxa"/>
            <w:vMerge/>
            <w:vAlign w:val="center"/>
          </w:tcPr>
          <w:p w14:paraId="2A9822D5" w14:textId="77777777" w:rsidR="00CE1561" w:rsidRPr="00521A49" w:rsidRDefault="00CE1561" w:rsidP="00376764">
            <w:pPr>
              <w:pStyle w:val="BodyTextIndent2"/>
              <w:widowControl w:val="0"/>
              <w:spacing w:after="120" w:line="240" w:lineRule="auto"/>
              <w:ind w:firstLine="567"/>
              <w:rPr>
                <w:rFonts w:ascii="GHEA Grapalat" w:hAnsi="GHEA Grapalat"/>
                <w:b/>
                <w:i/>
                <w:sz w:val="22"/>
                <w:szCs w:val="22"/>
              </w:rPr>
            </w:pPr>
          </w:p>
        </w:tc>
      </w:tr>
      <w:tr w:rsidR="000C7A20" w:rsidRPr="00521A49" w14:paraId="17FA4F6E" w14:textId="77777777" w:rsidTr="00A665F1">
        <w:trPr>
          <w:jc w:val="center"/>
        </w:trPr>
        <w:tc>
          <w:tcPr>
            <w:tcW w:w="708" w:type="dxa"/>
            <w:vAlign w:val="center"/>
          </w:tcPr>
          <w:p w14:paraId="405A168F" w14:textId="77777777" w:rsidR="000C7A20" w:rsidRPr="001A0D5B" w:rsidRDefault="000C7A20" w:rsidP="000C7A20">
            <w:pPr>
              <w:pStyle w:val="BodyTextIndent2"/>
              <w:widowControl w:val="0"/>
              <w:spacing w:line="240" w:lineRule="auto"/>
              <w:ind w:right="113" w:firstLine="0"/>
              <w:jc w:val="center"/>
              <w:rPr>
                <w:rFonts w:ascii="GHEA Grapalat" w:hAnsi="GHEA Grapalat"/>
              </w:rPr>
            </w:pPr>
            <w:r w:rsidRPr="001A0D5B">
              <w:rPr>
                <w:rFonts w:ascii="GHEA Grapalat" w:hAnsi="GHEA Grapalat"/>
              </w:rPr>
              <w:t>1</w:t>
            </w:r>
          </w:p>
        </w:tc>
        <w:tc>
          <w:tcPr>
            <w:tcW w:w="2452" w:type="dxa"/>
            <w:vAlign w:val="center"/>
          </w:tcPr>
          <w:p w14:paraId="5B2043C4" w14:textId="21035566" w:rsidR="000C7A20" w:rsidRPr="00A665F1" w:rsidRDefault="000C7A20" w:rsidP="000C7A20">
            <w:pPr>
              <w:pStyle w:val="BodyTextIndent2"/>
              <w:widowControl w:val="0"/>
              <w:spacing w:line="240" w:lineRule="auto"/>
              <w:ind w:right="113" w:firstLine="0"/>
              <w:jc w:val="center"/>
              <w:rPr>
                <w:rFonts w:ascii="GHEA Grapalat" w:hAnsi="GHEA Grapalat"/>
              </w:rPr>
            </w:pPr>
            <w:r w:rsidRPr="00F30EF1">
              <w:rPr>
                <w:rFonts w:ascii="GHEA Grapalat" w:hAnsi="GHEA Grapalat"/>
                <w:lang w:val="hy-AM"/>
              </w:rPr>
              <w:t>731</w:t>
            </w:r>
            <w:r>
              <w:rPr>
                <w:rFonts w:ascii="GHEA Grapalat" w:hAnsi="GHEA Grapalat"/>
                <w:lang w:val="hy-AM"/>
              </w:rPr>
              <w:t xml:space="preserve"> </w:t>
            </w:r>
            <w:r w:rsidRPr="00F30EF1">
              <w:rPr>
                <w:rFonts w:ascii="GHEA Grapalat" w:hAnsi="GHEA Grapalat"/>
                <w:lang w:val="hy-AM"/>
              </w:rPr>
              <w:t>120</w:t>
            </w:r>
            <w:r>
              <w:rPr>
                <w:rFonts w:ascii="GHEA Grapalat" w:hAnsi="GHEA Grapalat"/>
                <w:lang w:val="hy-AM"/>
              </w:rPr>
              <w:t xml:space="preserve"> </w:t>
            </w:r>
            <w:r w:rsidRPr="00F30EF1">
              <w:rPr>
                <w:rFonts w:ascii="GHEA Grapalat" w:hAnsi="GHEA Grapalat"/>
                <w:lang w:val="hy-AM"/>
              </w:rPr>
              <w:t>000</w:t>
            </w:r>
          </w:p>
        </w:tc>
        <w:tc>
          <w:tcPr>
            <w:tcW w:w="6810" w:type="dxa"/>
            <w:vAlign w:val="center"/>
          </w:tcPr>
          <w:p w14:paraId="7FD48B8B" w14:textId="1BF999ED" w:rsidR="000C7A20" w:rsidRPr="00AF0993" w:rsidRDefault="000C7A20" w:rsidP="000C7A20">
            <w:pPr>
              <w:pStyle w:val="Heading3"/>
              <w:keepNext w:val="0"/>
              <w:widowControl w:val="0"/>
              <w:spacing w:line="240" w:lineRule="auto"/>
              <w:contextualSpacing/>
              <w:jc w:val="both"/>
              <w:rPr>
                <w:rFonts w:ascii="GHEA Grapalat" w:hAnsi="GHEA Grapalat"/>
                <w:i w:val="0"/>
                <w:sz w:val="24"/>
                <w:szCs w:val="24"/>
              </w:rPr>
            </w:pPr>
            <w:r>
              <w:rPr>
                <w:rFonts w:ascii="GHEA Grapalat" w:hAnsi="GHEA Grapalat" w:cs="Calibri"/>
              </w:rPr>
              <w:t>Шестивалентная (АКДС, гепатит В, ИПВ, HIB) вакцина</w:t>
            </w:r>
          </w:p>
        </w:tc>
      </w:tr>
      <w:tr w:rsidR="000C7A20" w:rsidRPr="00521A49" w14:paraId="159B5E98" w14:textId="77777777" w:rsidTr="00A665F1">
        <w:trPr>
          <w:jc w:val="center"/>
        </w:trPr>
        <w:tc>
          <w:tcPr>
            <w:tcW w:w="708" w:type="dxa"/>
            <w:vAlign w:val="center"/>
          </w:tcPr>
          <w:p w14:paraId="60E34183" w14:textId="0488A0EC" w:rsidR="000C7A20" w:rsidRPr="001A0D5B" w:rsidRDefault="000C7A20" w:rsidP="000C7A20">
            <w:pPr>
              <w:pStyle w:val="BodyTextIndent2"/>
              <w:widowControl w:val="0"/>
              <w:spacing w:line="240" w:lineRule="auto"/>
              <w:ind w:right="113" w:firstLine="0"/>
              <w:jc w:val="center"/>
              <w:rPr>
                <w:rFonts w:ascii="GHEA Grapalat" w:hAnsi="GHEA Grapalat"/>
              </w:rPr>
            </w:pPr>
            <w:r>
              <w:rPr>
                <w:rFonts w:ascii="GHEA Grapalat" w:hAnsi="GHEA Grapalat"/>
              </w:rPr>
              <w:t>2</w:t>
            </w:r>
          </w:p>
        </w:tc>
        <w:tc>
          <w:tcPr>
            <w:tcW w:w="2452" w:type="dxa"/>
            <w:vAlign w:val="center"/>
          </w:tcPr>
          <w:p w14:paraId="09552279" w14:textId="6BF7EF33" w:rsidR="000C7A20" w:rsidRPr="00A665F1" w:rsidRDefault="000C7A20" w:rsidP="000C7A20">
            <w:pPr>
              <w:pStyle w:val="BodyTextIndent2"/>
              <w:widowControl w:val="0"/>
              <w:spacing w:line="240" w:lineRule="auto"/>
              <w:ind w:right="113" w:firstLine="0"/>
              <w:jc w:val="center"/>
              <w:rPr>
                <w:rFonts w:ascii="GHEA Grapalat" w:hAnsi="GHEA Grapalat"/>
              </w:rPr>
            </w:pPr>
            <w:r w:rsidRPr="00F30EF1">
              <w:rPr>
                <w:rFonts w:ascii="GHEA Grapalat" w:hAnsi="GHEA Grapalat"/>
                <w:lang w:val="hy-AM"/>
              </w:rPr>
              <w:t>314 100 000</w:t>
            </w:r>
          </w:p>
        </w:tc>
        <w:tc>
          <w:tcPr>
            <w:tcW w:w="6810" w:type="dxa"/>
            <w:vAlign w:val="center"/>
          </w:tcPr>
          <w:p w14:paraId="2218344E" w14:textId="5192D198" w:rsidR="000C7A20" w:rsidRDefault="000C7A20" w:rsidP="000C7A20">
            <w:pPr>
              <w:pStyle w:val="Heading3"/>
              <w:keepNext w:val="0"/>
              <w:widowControl w:val="0"/>
              <w:spacing w:line="240" w:lineRule="auto"/>
              <w:contextualSpacing/>
              <w:jc w:val="both"/>
              <w:rPr>
                <w:rFonts w:ascii="GHEA Grapalat" w:hAnsi="GHEA Grapalat"/>
                <w:i w:val="0"/>
                <w:sz w:val="24"/>
                <w:szCs w:val="24"/>
              </w:rPr>
            </w:pPr>
            <w:r>
              <w:rPr>
                <w:rFonts w:ascii="GHEA Grapalat" w:hAnsi="GHEA Grapalat" w:cs="Calibri"/>
              </w:rPr>
              <w:t>Вакцина против сезонного гриппа</w:t>
            </w:r>
          </w:p>
        </w:tc>
      </w:tr>
      <w:tr w:rsidR="000C7A20" w:rsidRPr="00521A49" w14:paraId="4A29B684" w14:textId="77777777" w:rsidTr="00A665F1">
        <w:trPr>
          <w:jc w:val="center"/>
        </w:trPr>
        <w:tc>
          <w:tcPr>
            <w:tcW w:w="708" w:type="dxa"/>
            <w:vAlign w:val="center"/>
          </w:tcPr>
          <w:p w14:paraId="63B475AA" w14:textId="3D4BB5C1" w:rsidR="000C7A20" w:rsidRDefault="000C7A20" w:rsidP="000C7A20">
            <w:pPr>
              <w:pStyle w:val="BodyTextIndent2"/>
              <w:widowControl w:val="0"/>
              <w:spacing w:line="240" w:lineRule="auto"/>
              <w:ind w:right="113" w:firstLine="0"/>
              <w:jc w:val="center"/>
              <w:rPr>
                <w:rFonts w:ascii="GHEA Grapalat" w:hAnsi="GHEA Grapalat"/>
              </w:rPr>
            </w:pPr>
            <w:r>
              <w:rPr>
                <w:rFonts w:ascii="GHEA Grapalat" w:hAnsi="GHEA Grapalat"/>
              </w:rPr>
              <w:t>3</w:t>
            </w:r>
          </w:p>
        </w:tc>
        <w:tc>
          <w:tcPr>
            <w:tcW w:w="2452" w:type="dxa"/>
            <w:vAlign w:val="center"/>
          </w:tcPr>
          <w:p w14:paraId="1D12EBC1" w14:textId="21A06CB8" w:rsidR="000C7A20" w:rsidRPr="00A665F1" w:rsidRDefault="000C7A20" w:rsidP="000C7A20">
            <w:pPr>
              <w:pStyle w:val="BodyTextIndent2"/>
              <w:widowControl w:val="0"/>
              <w:spacing w:line="240" w:lineRule="auto"/>
              <w:ind w:right="113" w:firstLine="0"/>
              <w:jc w:val="center"/>
              <w:rPr>
                <w:rFonts w:ascii="GHEA Grapalat" w:hAnsi="GHEA Grapalat"/>
              </w:rPr>
            </w:pPr>
            <w:r w:rsidRPr="00F30EF1">
              <w:rPr>
                <w:rFonts w:ascii="GHEA Grapalat" w:hAnsi="GHEA Grapalat"/>
                <w:lang w:val="hy-AM"/>
              </w:rPr>
              <w:t>255 522 200</w:t>
            </w:r>
          </w:p>
        </w:tc>
        <w:tc>
          <w:tcPr>
            <w:tcW w:w="6810" w:type="dxa"/>
            <w:vAlign w:val="center"/>
          </w:tcPr>
          <w:p w14:paraId="79EB124B" w14:textId="087F8C6A" w:rsidR="000C7A20" w:rsidRDefault="000C7A20" w:rsidP="000C7A20">
            <w:pPr>
              <w:pStyle w:val="Heading3"/>
              <w:keepNext w:val="0"/>
              <w:widowControl w:val="0"/>
              <w:spacing w:line="240" w:lineRule="auto"/>
              <w:contextualSpacing/>
              <w:jc w:val="both"/>
              <w:rPr>
                <w:rFonts w:ascii="GHEA Grapalat" w:hAnsi="GHEA Grapalat"/>
                <w:i w:val="0"/>
                <w:sz w:val="24"/>
                <w:szCs w:val="24"/>
              </w:rPr>
            </w:pPr>
            <w:r>
              <w:rPr>
                <w:rFonts w:ascii="GHEA Grapalat" w:hAnsi="GHEA Grapalat" w:cs="Calibri"/>
              </w:rPr>
              <w:t>Вакцина менингококовая конъюгированная четырехвалентная (A, C, Y, W-135)</w:t>
            </w:r>
          </w:p>
        </w:tc>
      </w:tr>
      <w:tr w:rsidR="000C7A20" w:rsidRPr="00521A49" w14:paraId="7A70DEAD" w14:textId="77777777" w:rsidTr="00A665F1">
        <w:trPr>
          <w:jc w:val="center"/>
        </w:trPr>
        <w:tc>
          <w:tcPr>
            <w:tcW w:w="708" w:type="dxa"/>
            <w:vAlign w:val="center"/>
          </w:tcPr>
          <w:p w14:paraId="5C317861" w14:textId="1C8871C0" w:rsidR="000C7A20" w:rsidRDefault="000C7A20" w:rsidP="000C7A20">
            <w:pPr>
              <w:pStyle w:val="BodyTextIndent2"/>
              <w:widowControl w:val="0"/>
              <w:spacing w:line="240" w:lineRule="auto"/>
              <w:ind w:right="113" w:firstLine="0"/>
              <w:jc w:val="center"/>
              <w:rPr>
                <w:rFonts w:ascii="GHEA Grapalat" w:hAnsi="GHEA Grapalat"/>
              </w:rPr>
            </w:pPr>
            <w:r>
              <w:rPr>
                <w:rFonts w:ascii="GHEA Grapalat" w:hAnsi="GHEA Grapalat"/>
              </w:rPr>
              <w:t>4</w:t>
            </w:r>
          </w:p>
        </w:tc>
        <w:tc>
          <w:tcPr>
            <w:tcW w:w="2452" w:type="dxa"/>
            <w:vAlign w:val="center"/>
          </w:tcPr>
          <w:p w14:paraId="70E419F2" w14:textId="2277859E" w:rsidR="000C7A20" w:rsidRPr="00A665F1" w:rsidRDefault="000C7A20" w:rsidP="000C7A20">
            <w:pPr>
              <w:pStyle w:val="BodyTextIndent2"/>
              <w:widowControl w:val="0"/>
              <w:spacing w:line="240" w:lineRule="auto"/>
              <w:ind w:right="113" w:firstLine="0"/>
              <w:jc w:val="center"/>
              <w:rPr>
                <w:rFonts w:ascii="GHEA Grapalat" w:hAnsi="GHEA Grapalat"/>
              </w:rPr>
            </w:pPr>
            <w:r w:rsidRPr="00F30EF1">
              <w:rPr>
                <w:rFonts w:ascii="GHEA Grapalat" w:hAnsi="GHEA Grapalat"/>
                <w:lang w:val="hy-AM"/>
              </w:rPr>
              <w:t>437 520 000</w:t>
            </w:r>
          </w:p>
        </w:tc>
        <w:tc>
          <w:tcPr>
            <w:tcW w:w="6810" w:type="dxa"/>
            <w:vAlign w:val="center"/>
          </w:tcPr>
          <w:p w14:paraId="79C44AA7" w14:textId="1BABB080" w:rsidR="000C7A20" w:rsidRDefault="000C7A20" w:rsidP="000C7A20">
            <w:pPr>
              <w:pStyle w:val="Heading3"/>
              <w:keepNext w:val="0"/>
              <w:widowControl w:val="0"/>
              <w:spacing w:line="240" w:lineRule="auto"/>
              <w:contextualSpacing/>
              <w:jc w:val="both"/>
              <w:rPr>
                <w:rFonts w:ascii="GHEA Grapalat" w:hAnsi="GHEA Grapalat"/>
                <w:i w:val="0"/>
                <w:sz w:val="24"/>
                <w:szCs w:val="24"/>
              </w:rPr>
            </w:pPr>
            <w:r>
              <w:rPr>
                <w:rFonts w:ascii="GHEA Grapalat" w:hAnsi="GHEA Grapalat" w:cs="Calibri"/>
              </w:rPr>
              <w:t>Вакцина против дифтерии, столбняка, коклюша /неклеточный компонент/, полиомиелита для детей 6 лет</w:t>
            </w:r>
            <w:r>
              <w:rPr>
                <w:rFonts w:ascii="GHEA Grapalat" w:hAnsi="GHEA Grapalat" w:cs="Calibri"/>
              </w:rPr>
              <w:t>(DTaP-IPV)</w:t>
            </w:r>
          </w:p>
        </w:tc>
      </w:tr>
      <w:tr w:rsidR="000C7A20" w:rsidRPr="00521A49" w14:paraId="223D667A" w14:textId="77777777" w:rsidTr="00A665F1">
        <w:trPr>
          <w:jc w:val="center"/>
        </w:trPr>
        <w:tc>
          <w:tcPr>
            <w:tcW w:w="708" w:type="dxa"/>
            <w:vAlign w:val="center"/>
          </w:tcPr>
          <w:p w14:paraId="75DE4783" w14:textId="398094EA" w:rsidR="000C7A20" w:rsidRDefault="000C7A20" w:rsidP="000C7A20">
            <w:pPr>
              <w:pStyle w:val="BodyTextIndent2"/>
              <w:widowControl w:val="0"/>
              <w:spacing w:line="240" w:lineRule="auto"/>
              <w:ind w:right="113" w:firstLine="0"/>
              <w:jc w:val="center"/>
              <w:rPr>
                <w:rFonts w:ascii="GHEA Grapalat" w:hAnsi="GHEA Grapalat"/>
              </w:rPr>
            </w:pPr>
            <w:r>
              <w:rPr>
                <w:rFonts w:ascii="GHEA Grapalat" w:hAnsi="GHEA Grapalat"/>
              </w:rPr>
              <w:t>5</w:t>
            </w:r>
          </w:p>
        </w:tc>
        <w:tc>
          <w:tcPr>
            <w:tcW w:w="2452" w:type="dxa"/>
            <w:vAlign w:val="center"/>
          </w:tcPr>
          <w:p w14:paraId="6B6A6945" w14:textId="5E4DCFC5" w:rsidR="000C7A20" w:rsidRPr="00A665F1" w:rsidRDefault="000C7A20" w:rsidP="000C7A20">
            <w:pPr>
              <w:pStyle w:val="BodyTextIndent2"/>
              <w:widowControl w:val="0"/>
              <w:spacing w:line="240" w:lineRule="auto"/>
              <w:ind w:right="113" w:firstLine="0"/>
              <w:jc w:val="center"/>
              <w:rPr>
                <w:rFonts w:ascii="GHEA Grapalat" w:hAnsi="GHEA Grapalat"/>
              </w:rPr>
            </w:pPr>
            <w:r w:rsidRPr="00F30EF1">
              <w:rPr>
                <w:rFonts w:ascii="GHEA Grapalat" w:hAnsi="GHEA Grapalat"/>
                <w:lang w:val="hy-AM"/>
              </w:rPr>
              <w:t>249 480 000</w:t>
            </w:r>
          </w:p>
        </w:tc>
        <w:tc>
          <w:tcPr>
            <w:tcW w:w="6810" w:type="dxa"/>
            <w:vAlign w:val="center"/>
          </w:tcPr>
          <w:p w14:paraId="6C555F7E" w14:textId="13B06740" w:rsidR="000C7A20" w:rsidRDefault="000C7A20" w:rsidP="000C7A20">
            <w:pPr>
              <w:pStyle w:val="Heading3"/>
              <w:keepNext w:val="0"/>
              <w:widowControl w:val="0"/>
              <w:spacing w:line="240" w:lineRule="auto"/>
              <w:contextualSpacing/>
              <w:jc w:val="both"/>
              <w:rPr>
                <w:rFonts w:ascii="GHEA Grapalat" w:hAnsi="GHEA Grapalat"/>
                <w:i w:val="0"/>
                <w:sz w:val="24"/>
                <w:szCs w:val="24"/>
              </w:rPr>
            </w:pPr>
            <w:r>
              <w:rPr>
                <w:rFonts w:ascii="GHEA Grapalat" w:hAnsi="GHEA Grapalat" w:cs="Calibri"/>
              </w:rPr>
              <w:t>Трехвалентная вакцина с неклеточным компонентом коклюша, дифтерии, столбняка для подростков</w:t>
            </w:r>
            <w:r>
              <w:rPr>
                <w:rFonts w:ascii="GHEA Grapalat" w:hAnsi="GHEA Grapalat" w:cs="Calibri"/>
              </w:rPr>
              <w:t>(Tdap)</w:t>
            </w:r>
          </w:p>
        </w:tc>
      </w:tr>
    </w:tbl>
    <w:p w14:paraId="5E16A5FD" w14:textId="61EEDEAF" w:rsidR="006173D4" w:rsidRPr="00521A49" w:rsidRDefault="00816505" w:rsidP="00CE1561">
      <w:pPr>
        <w:pStyle w:val="Heading3"/>
        <w:keepNext w:val="0"/>
        <w:widowControl w:val="0"/>
        <w:tabs>
          <w:tab w:val="left" w:pos="1134"/>
        </w:tabs>
        <w:spacing w:line="240" w:lineRule="auto"/>
        <w:ind w:firstLine="567"/>
        <w:contextualSpacing/>
        <w:jc w:val="both"/>
        <w:rPr>
          <w:rFonts w:ascii="GHEA Grapalat" w:hAnsi="GHEA Grapalat"/>
          <w:sz w:val="24"/>
          <w:szCs w:val="24"/>
        </w:rPr>
      </w:pPr>
      <w:r w:rsidRPr="00521A49">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21A49">
        <w:rPr>
          <w:rFonts w:ascii="GHEA Grapalat" w:hAnsi="GHEA Grapalat"/>
          <w:sz w:val="24"/>
          <w:szCs w:val="24"/>
        </w:rPr>
        <w:t xml:space="preserve">6 </w:t>
      </w:r>
      <w:r w:rsidRPr="00521A49">
        <w:rPr>
          <w:rFonts w:ascii="GHEA Grapalat" w:hAnsi="GHEA Grapalat"/>
          <w:sz w:val="24"/>
          <w:szCs w:val="24"/>
        </w:rPr>
        <w:t>к настоящему Приглашению.</w:t>
      </w:r>
      <w:r w:rsidR="006173D4" w:rsidRPr="00521A49">
        <w:rPr>
          <w:rFonts w:ascii="GHEA Grapalat" w:hAnsi="GHEA Grapalat"/>
          <w:sz w:val="24"/>
          <w:szCs w:val="24"/>
        </w:rPr>
        <w:t xml:space="preserve"> </w:t>
      </w:r>
      <w:r w:rsidR="00B453CD" w:rsidRPr="00521A49">
        <w:rPr>
          <w:rFonts w:ascii="GHEA Grapalat" w:hAnsi="GHEA Grapalat"/>
          <w:sz w:val="24"/>
          <w:szCs w:val="24"/>
        </w:rPr>
        <w:t xml:space="preserve"> </w:t>
      </w:r>
      <w:r w:rsidR="006173D4" w:rsidRPr="00521A49">
        <w:rPr>
          <w:rFonts w:ascii="GHEA Grapalat" w:hAnsi="GHEA Grapalat"/>
          <w:sz w:val="24"/>
          <w:szCs w:val="24"/>
        </w:rPr>
        <w:t xml:space="preserve">При использовании ссылок в технических характеристиках в Приложении N </w:t>
      </w:r>
      <w:r w:rsidR="00EF29D4" w:rsidRPr="00521A49">
        <w:rPr>
          <w:rFonts w:ascii="GHEA Grapalat" w:hAnsi="GHEA Grapalat"/>
          <w:sz w:val="24"/>
          <w:szCs w:val="24"/>
        </w:rPr>
        <w:t>6</w:t>
      </w:r>
      <w:r w:rsidR="006173D4" w:rsidRPr="00521A49">
        <w:rPr>
          <w:rFonts w:ascii="GHEA Grapalat" w:hAnsi="GHEA Grapalat"/>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14:paraId="79E2CBA3" w14:textId="77777777" w:rsidR="003E235C" w:rsidRPr="003E235C" w:rsidRDefault="003E235C" w:rsidP="00962010">
      <w:pPr>
        <w:widowControl w:val="0"/>
        <w:spacing w:after="160"/>
        <w:jc w:val="center"/>
        <w:rPr>
          <w:rFonts w:ascii="GHEA Grapalat" w:hAnsi="GHEA Grapalat"/>
          <w:b/>
          <w:color w:val="FF0000"/>
        </w:rPr>
      </w:pPr>
    </w:p>
    <w:p w14:paraId="5ED86821" w14:textId="77777777" w:rsidR="003E235C" w:rsidRPr="009044F1" w:rsidRDefault="003E235C" w:rsidP="003E235C">
      <w:pPr>
        <w:widowControl w:val="0"/>
        <w:spacing w:after="16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sidRPr="00693101">
        <w:rPr>
          <w:rFonts w:ascii="GHEA Grapalat" w:hAnsi="GHEA Grapalat"/>
          <w:b/>
        </w:rPr>
        <w:br/>
      </w:r>
      <w:r>
        <w:rPr>
          <w:rFonts w:ascii="GHEA Grapalat" w:hAnsi="GHEA Grapalat"/>
          <w:b/>
        </w:rPr>
        <w:t>ПОРЯДОК ИХ ОЦЕНКИ, УСЛОВИЯ ПРЕДСТАВЛЕНИЯ ОБЕСПЕЧЕНИЯ КВАЛИФИКАЦИИ В СЛУЧАЕ ПРИЗНАНИЯ ОТОБРАННЫМ  УЧАСТНИКОМ</w:t>
      </w:r>
      <w:r>
        <w:rPr>
          <w:rFonts w:ascii="GHEA Grapalat" w:hAnsi="GHEA Grapalat"/>
          <w:b/>
        </w:rPr>
        <w:br/>
      </w:r>
    </w:p>
    <w:p w14:paraId="2F1FAB35" w14:textId="77777777" w:rsidR="003E235C" w:rsidRPr="009044F1" w:rsidRDefault="003E235C" w:rsidP="003E235C">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6CF7D556" w14:textId="77777777" w:rsidR="003E235C" w:rsidRPr="009044F1" w:rsidRDefault="003E235C" w:rsidP="003E235C">
      <w:pPr>
        <w:widowControl w:val="0"/>
        <w:tabs>
          <w:tab w:val="left" w:pos="1134"/>
        </w:tabs>
        <w:spacing w:after="160"/>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7AC03036" w14:textId="77777777" w:rsidR="003E235C" w:rsidRPr="003240F7" w:rsidRDefault="003E235C" w:rsidP="003E235C">
      <w:pPr>
        <w:widowControl w:val="0"/>
        <w:tabs>
          <w:tab w:val="left" w:pos="1134"/>
        </w:tabs>
        <w:spacing w:after="160"/>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Pr>
          <w:rFonts w:ascii="GHEA Grapalat" w:hAnsi="GHEA Grapalat"/>
        </w:rPr>
        <w:t>гашена или  отменена;</w:t>
      </w:r>
    </w:p>
    <w:p w14:paraId="3A067E14" w14:textId="77777777" w:rsidR="003E235C" w:rsidRPr="009044F1" w:rsidRDefault="003E235C" w:rsidP="003E235C">
      <w:pPr>
        <w:widowControl w:val="0"/>
        <w:tabs>
          <w:tab w:val="left" w:pos="1134"/>
        </w:tabs>
        <w:spacing w:after="160"/>
        <w:ind w:firstLine="567"/>
        <w:jc w:val="both"/>
        <w:rPr>
          <w:rFonts w:ascii="GHEA Grapalat" w:hAnsi="GHEA Grapalat"/>
        </w:rPr>
      </w:pPr>
      <w:r w:rsidRPr="009044F1">
        <w:rPr>
          <w:rFonts w:ascii="GHEA Grapalat" w:hAnsi="GHEA Grapalat"/>
        </w:rPr>
        <w:t>4)</w:t>
      </w:r>
      <w:r w:rsidRPr="003A1EBB">
        <w:rPr>
          <w:rFonts w:ascii="GHEA Grapalat" w:hAnsi="GHEA Grapalat"/>
        </w:rPr>
        <w:tab/>
      </w:r>
      <w:r>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261FA5DA" w14:textId="77777777" w:rsidR="003E235C" w:rsidRPr="009044F1" w:rsidRDefault="003E235C" w:rsidP="003E235C">
      <w:pPr>
        <w:widowControl w:val="0"/>
        <w:tabs>
          <w:tab w:val="left" w:pos="1134"/>
        </w:tabs>
        <w:spacing w:after="160"/>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w:t>
      </w:r>
      <w:r w:rsidRPr="009044F1">
        <w:rPr>
          <w:rFonts w:ascii="GHEA Grapalat" w:hAnsi="GHEA Grapalat"/>
        </w:rPr>
        <w:lastRenderedPageBreak/>
        <w:t>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14:paraId="272A54D8" w14:textId="77777777" w:rsidR="003E235C" w:rsidRDefault="003E235C" w:rsidP="003E235C">
      <w:pPr>
        <w:widowControl w:val="0"/>
        <w:tabs>
          <w:tab w:val="left" w:pos="1134"/>
        </w:tabs>
        <w:spacing w:after="160"/>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Pr="005F1D76">
        <w:rPr>
          <w:rFonts w:ascii="GHEA Grapalat" w:hAnsi="GHEA Grapalat"/>
        </w:rPr>
        <w:t>;</w:t>
      </w:r>
    </w:p>
    <w:p w14:paraId="1E05A23C" w14:textId="77777777" w:rsidR="003E235C" w:rsidRDefault="003E235C" w:rsidP="003E235C">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14:paraId="592DA160" w14:textId="77777777" w:rsidR="003E235C" w:rsidRDefault="003E235C" w:rsidP="003E235C">
      <w:pPr>
        <w:widowControl w:val="0"/>
        <w:tabs>
          <w:tab w:val="left" w:pos="1134"/>
        </w:tabs>
        <w:spacing w:after="160"/>
        <w:ind w:firstLine="567"/>
        <w:jc w:val="both"/>
        <w:rPr>
          <w:rFonts w:ascii="GHEA Grapalat" w:hAnsi="GHEA Grapalat"/>
        </w:rPr>
      </w:pPr>
    </w:p>
    <w:p w14:paraId="4694C7F3" w14:textId="77777777" w:rsidR="003E235C" w:rsidRDefault="003E235C" w:rsidP="003E235C">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54C79A94" w14:textId="77777777" w:rsidR="003E235C" w:rsidRPr="006622A4" w:rsidRDefault="003E235C" w:rsidP="003E235C">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08820FCA" w14:textId="77777777" w:rsidR="003E235C" w:rsidRPr="006622A4" w:rsidRDefault="003E235C" w:rsidP="003E235C">
      <w:pPr>
        <w:pStyle w:val="ListParagraph"/>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00A45AB4" w14:textId="77777777" w:rsidR="003E235C" w:rsidRPr="006622A4" w:rsidRDefault="003E235C" w:rsidP="003E235C">
      <w:pPr>
        <w:pStyle w:val="ListParagraph"/>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14:paraId="3C386636" w14:textId="77777777" w:rsidR="003E235C" w:rsidRPr="009044F1" w:rsidRDefault="003E235C" w:rsidP="003E235C">
      <w:pPr>
        <w:widowControl w:val="0"/>
        <w:tabs>
          <w:tab w:val="left" w:pos="1134"/>
        </w:tabs>
        <w:spacing w:after="160"/>
        <w:ind w:firstLine="567"/>
        <w:jc w:val="both"/>
        <w:rPr>
          <w:rFonts w:ascii="GHEA Grapalat" w:hAnsi="GHEA Grapalat" w:cs="Sylfaen"/>
        </w:rPr>
      </w:pPr>
    </w:p>
    <w:p w14:paraId="5AB5EFA5" w14:textId="77777777" w:rsidR="003E235C" w:rsidRPr="009044F1" w:rsidRDefault="003E235C" w:rsidP="003E235C">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10B783EE" w14:textId="77777777" w:rsidR="003E235C" w:rsidRPr="009044F1" w:rsidRDefault="003E235C" w:rsidP="003E235C">
      <w:pPr>
        <w:widowControl w:val="0"/>
        <w:tabs>
          <w:tab w:val="left" w:pos="1134"/>
        </w:tabs>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 xml:space="preserve">Включение участника в </w:t>
      </w:r>
      <w:r>
        <w:rPr>
          <w:rFonts w:ascii="GHEA Grapalat" w:hAnsi="GHEA Grapalat"/>
        </w:rPr>
        <w:t>списки</w:t>
      </w:r>
      <w:r w:rsidRPr="000B29DC">
        <w:rPr>
          <w:rFonts w:ascii="GHEA Grapalat" w:hAnsi="GHEA Grapalat"/>
        </w:rPr>
        <w:t>, предусмотренны</w:t>
      </w:r>
      <w:r>
        <w:rPr>
          <w:rFonts w:ascii="GHEA Grapalat" w:hAnsi="GHEA Grapalat"/>
        </w:rPr>
        <w:t>е</w:t>
      </w:r>
      <w:r w:rsidRPr="000B29DC">
        <w:rPr>
          <w:rFonts w:ascii="GHEA Grapalat" w:hAnsi="GHEA Grapalat"/>
        </w:rPr>
        <w:t xml:space="preserve"> пунктом 6 части 1 статьи 6 Закона</w:t>
      </w:r>
      <w:r>
        <w:rPr>
          <w:rFonts w:ascii="GHEA Grapalat" w:hAnsi="GHEA Grapalat"/>
        </w:rPr>
        <w:t xml:space="preserve">, а также </w:t>
      </w:r>
      <w:r w:rsidRPr="000F78B8">
        <w:rPr>
          <w:rFonts w:ascii="GHEA Grapalat" w:hAnsi="GHEA Grapalat"/>
        </w:rPr>
        <w:t xml:space="preserve">подпунктом 2 пункта 2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г</w:t>
      </w:r>
      <w:r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r w:rsidRPr="00116AD8">
        <w:rPr>
          <w:rFonts w:ascii="GHEA Grapalat" w:hAnsi="GHEA Grapalat"/>
        </w:rPr>
        <w:t xml:space="preserve"> </w:t>
      </w: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B4D0605" w14:textId="77777777" w:rsidR="003E235C" w:rsidRPr="009044F1" w:rsidRDefault="003E235C" w:rsidP="003E235C">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04ECCF61" w14:textId="77777777" w:rsidR="003E235C" w:rsidRPr="009044F1" w:rsidRDefault="003E235C" w:rsidP="003E235C">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0BDC5C89" w14:textId="77777777" w:rsidR="003E235C" w:rsidRPr="009044F1" w:rsidRDefault="003E235C" w:rsidP="003E235C">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 xml:space="preserve">физические и юридические лица считаются взаимосвязанными, если они действовали согласованно, исходя из общих экономических интересов, или если данное </w:t>
      </w:r>
      <w:r w:rsidRPr="009044F1">
        <w:rPr>
          <w:rFonts w:ascii="GHEA Grapalat" w:hAnsi="GHEA Grapalat"/>
          <w:color w:val="000000"/>
        </w:rPr>
        <w:lastRenderedPageBreak/>
        <w:t>физическое лицо либо член его семьи является:</w:t>
      </w:r>
    </w:p>
    <w:p w14:paraId="1FD6B243" w14:textId="77777777" w:rsidR="003E235C" w:rsidRPr="009044F1" w:rsidRDefault="003E235C" w:rsidP="003E235C">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0A817A8D" w14:textId="77777777" w:rsidR="003E235C" w:rsidRPr="009044F1" w:rsidRDefault="003E235C" w:rsidP="003E235C">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24472E45" w14:textId="77777777" w:rsidR="003E235C" w:rsidRPr="009044F1" w:rsidRDefault="003E235C" w:rsidP="003E235C">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59C6C5A3" w14:textId="77777777" w:rsidR="003E235C" w:rsidRPr="009044F1" w:rsidRDefault="003E235C" w:rsidP="003E235C">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998DD60" w14:textId="77777777" w:rsidR="003E235C" w:rsidRPr="008842CE" w:rsidRDefault="003E235C" w:rsidP="003E235C">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38717994" w14:textId="77777777" w:rsidR="003E235C" w:rsidRPr="009044F1" w:rsidRDefault="003E235C" w:rsidP="003E235C">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14:paraId="7451E41A" w14:textId="77777777" w:rsidR="003E235C" w:rsidRPr="009044F1" w:rsidRDefault="003E235C" w:rsidP="003E235C">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04A8A246" w14:textId="77777777" w:rsidR="003E235C" w:rsidRPr="009044F1" w:rsidRDefault="003E235C" w:rsidP="003E235C">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54660F66" w14:textId="77777777" w:rsidR="003E235C" w:rsidRPr="009044F1" w:rsidRDefault="003E235C" w:rsidP="003E235C">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6A69B031" w14:textId="77777777" w:rsidR="003E235C" w:rsidRPr="009044F1" w:rsidRDefault="003E235C" w:rsidP="003E235C">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Pr>
          <w:rFonts w:ascii="GHEA Grapalat" w:hAnsi="GHEA Grapalat"/>
          <w:color w:val="000000"/>
        </w:rPr>
        <w:t>внуки,</w:t>
      </w:r>
      <w:ins w:id="0" w:author="Vardan" w:date="2022-10-29T23:46:00Z">
        <w:r>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73993678" w14:textId="77777777" w:rsidR="003E235C" w:rsidRPr="003F2899" w:rsidRDefault="003E235C" w:rsidP="003E235C">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Pr="003F2899">
        <w:rPr>
          <w:rFonts w:ascii="GHEA Grapalat" w:hAnsi="GHEA Grapalat"/>
        </w:rPr>
        <w:tab/>
        <w:t xml:space="preserve">Участник, в случае признания отобранным участником, </w:t>
      </w:r>
      <w:r w:rsidRPr="00AC3C74">
        <w:rPr>
          <w:rFonts w:ascii="GHEA Grapalat" w:hAnsi="GHEA Grapalat"/>
        </w:rPr>
        <w:t>представляет обеспечение квалификации в порядке и размере, установленны</w:t>
      </w:r>
      <w:r>
        <w:rPr>
          <w:rFonts w:ascii="GHEA Grapalat" w:hAnsi="GHEA Grapalat"/>
        </w:rPr>
        <w:t>ми</w:t>
      </w:r>
      <w:r w:rsidRPr="00AC3C74">
        <w:rPr>
          <w:rFonts w:ascii="GHEA Grapalat" w:hAnsi="GHEA Grapalat"/>
        </w:rPr>
        <w:t xml:space="preserve"> настоящим приглашением</w:t>
      </w:r>
      <w:r>
        <w:rPr>
          <w:rFonts w:ascii="GHEA Grapalat" w:hAnsi="GHEA Grapalat"/>
          <w:lang w:val="hy-AM"/>
        </w:rPr>
        <w:t>.</w:t>
      </w:r>
      <w:r w:rsidRPr="003F2899">
        <w:t xml:space="preserve"> </w:t>
      </w:r>
      <w:r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14:paraId="57CB7E4C" w14:textId="77777777" w:rsidR="003E235C" w:rsidRPr="009044F1" w:rsidRDefault="003E235C" w:rsidP="003E235C">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14:paraId="34B9083F" w14:textId="77777777" w:rsidR="003E235C" w:rsidRPr="009044F1" w:rsidRDefault="003E235C" w:rsidP="003E235C">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397E1C2C" w14:textId="77777777" w:rsidR="003E235C" w:rsidRPr="009044F1" w:rsidRDefault="003E235C" w:rsidP="003E235C">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360BA22C" w14:textId="3472A321" w:rsidR="003E235C" w:rsidRPr="00ED3BA4" w:rsidRDefault="003E235C" w:rsidP="003E235C">
      <w:pPr>
        <w:pStyle w:val="BodyTextIndent2"/>
        <w:widowControl w:val="0"/>
        <w:tabs>
          <w:tab w:val="left" w:pos="1134"/>
        </w:tabs>
        <w:spacing w:after="160" w:line="240" w:lineRule="auto"/>
        <w:ind w:firstLine="567"/>
        <w:rPr>
          <w:rFonts w:ascii="GHEA Grapalat" w:hAnsi="GHEA Grapalat"/>
          <w:sz w:val="24"/>
          <w:szCs w:val="24"/>
        </w:rPr>
      </w:pPr>
      <w:r w:rsidRPr="00085121">
        <w:rPr>
          <w:rFonts w:ascii="GHEA Grapalat" w:hAnsi="GHEA Grapalat"/>
          <w:sz w:val="24"/>
          <w:szCs w:val="24"/>
        </w:rPr>
        <w:tab/>
      </w: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551FE912" w14:textId="6445618B" w:rsidR="000A6B75" w:rsidRPr="00521A49" w:rsidRDefault="003E235C" w:rsidP="003E235C">
      <w:pPr>
        <w:pStyle w:val="BodyTextIndent2"/>
        <w:widowControl w:val="0"/>
        <w:tabs>
          <w:tab w:val="left" w:pos="1134"/>
        </w:tabs>
        <w:spacing w:line="240" w:lineRule="auto"/>
        <w:ind w:firstLine="0"/>
        <w:contextualSpacing/>
        <w:rPr>
          <w:rFonts w:ascii="GHEA Grapalat" w:hAnsi="GHEA Grapalat" w:cs="Sylfaen"/>
          <w:sz w:val="24"/>
          <w:szCs w:val="24"/>
        </w:rPr>
      </w:pPr>
      <w:r w:rsidRPr="00085121">
        <w:rPr>
          <w:rFonts w:ascii="GHEA Grapalat" w:hAnsi="GHEA Grapalat"/>
          <w:sz w:val="24"/>
          <w:szCs w:val="24"/>
        </w:rPr>
        <w:tab/>
      </w: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443D3054" w14:textId="77777777" w:rsidR="00407FE2" w:rsidRDefault="00407FE2" w:rsidP="00962010">
      <w:pPr>
        <w:widowControl w:val="0"/>
        <w:spacing w:after="160"/>
        <w:jc w:val="center"/>
        <w:rPr>
          <w:rFonts w:ascii="GHEA Grapalat" w:hAnsi="GHEA Grapalat"/>
          <w:b/>
        </w:rPr>
      </w:pPr>
    </w:p>
    <w:p w14:paraId="7A73E9B8" w14:textId="77777777" w:rsidR="00096865" w:rsidRPr="00521A49" w:rsidRDefault="00ED2352" w:rsidP="00962010">
      <w:pPr>
        <w:widowControl w:val="0"/>
        <w:spacing w:after="160"/>
        <w:jc w:val="center"/>
        <w:rPr>
          <w:rFonts w:ascii="GHEA Grapalat" w:hAnsi="GHEA Grapalat" w:cs="Arial"/>
          <w:b/>
        </w:rPr>
      </w:pPr>
      <w:r w:rsidRPr="00521A49">
        <w:rPr>
          <w:rFonts w:ascii="GHEA Grapalat" w:hAnsi="GHEA Grapalat"/>
          <w:b/>
        </w:rPr>
        <w:t>3.</w:t>
      </w:r>
      <w:r w:rsidR="002B32D6" w:rsidRPr="00521A49">
        <w:rPr>
          <w:rFonts w:ascii="GHEA Grapalat" w:hAnsi="GHEA Grapalat"/>
          <w:b/>
        </w:rPr>
        <w:t xml:space="preserve"> РАЗЪЯСНЕНИЕ ПРИГЛАШЕНИЯ </w:t>
      </w:r>
      <w:r w:rsidRPr="00521A49">
        <w:rPr>
          <w:rFonts w:ascii="GHEA Grapalat" w:hAnsi="GHEA Grapalat"/>
          <w:b/>
        </w:rPr>
        <w:br/>
      </w:r>
      <w:r w:rsidR="002B32D6" w:rsidRPr="00521A49">
        <w:rPr>
          <w:rFonts w:ascii="GHEA Grapalat" w:hAnsi="GHEA Grapalat"/>
          <w:b/>
        </w:rPr>
        <w:t xml:space="preserve">И ПОРЯДОК ВНЕСЕНИЯ ИЗМЕНЕНИЯ В ПРИГЛАШЕНИЕ </w:t>
      </w:r>
    </w:p>
    <w:p w14:paraId="4BDA2490" w14:textId="77777777" w:rsidR="0032548E"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3.1</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Согласно статье 29 Закона участник вправе требовать от заказчика разъяснения приглашения.</w:t>
      </w:r>
    </w:p>
    <w:p w14:paraId="0AB997BC" w14:textId="77777777" w:rsidR="005C42DB" w:rsidRPr="00521A49" w:rsidRDefault="005C42DB" w:rsidP="00045332">
      <w:pPr>
        <w:widowControl w:val="0"/>
        <w:tabs>
          <w:tab w:val="left" w:pos="1134"/>
        </w:tabs>
        <w:ind w:firstLine="567"/>
        <w:contextualSpacing/>
        <w:jc w:val="both"/>
        <w:rPr>
          <w:rFonts w:ascii="GHEA Grapalat" w:hAnsi="GHEA Grapalat"/>
        </w:rPr>
      </w:pPr>
      <w:r w:rsidRPr="00521A49">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14:paraId="0CFEBE99" w14:textId="77777777" w:rsidR="00096865"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3.2.</w:t>
      </w:r>
      <w:r w:rsidR="00ED2352" w:rsidRPr="00521A49">
        <w:rPr>
          <w:rFonts w:ascii="GHEA Grapalat" w:hAnsi="GHEA Grapalat"/>
        </w:rPr>
        <w:tab/>
      </w:r>
      <w:r w:rsidRPr="00521A49">
        <w:rPr>
          <w:rFonts w:ascii="GHEA Grapalat" w:hAnsi="GHEA Grapalat"/>
        </w:rPr>
        <w:t>В день предоставления разъяснения объявление о запросе и о</w:t>
      </w:r>
      <w:r w:rsidR="00775FAF" w:rsidRPr="00521A49">
        <w:rPr>
          <w:rFonts w:ascii="Sylfaen" w:hAnsi="Sylfaen" w:cs="Courier New"/>
          <w:lang w:val="en-US"/>
        </w:rPr>
        <w:t> </w:t>
      </w:r>
      <w:r w:rsidRPr="00521A49">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521A49">
        <w:rPr>
          <w:rFonts w:ascii="Sylfaen" w:hAnsi="Sylfaen" w:cs="Courier New"/>
          <w:lang w:val="en-US"/>
        </w:rPr>
        <w:t> </w:t>
      </w:r>
      <w:r w:rsidRPr="00521A49">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23E2A902" w14:textId="77777777" w:rsidR="00462E00"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rPr>
      </w:pPr>
      <w:r w:rsidRPr="00521A49">
        <w:rPr>
          <w:rFonts w:ascii="GHEA Grapalat" w:hAnsi="GHEA Grapalat"/>
        </w:rPr>
        <w:t>3.3</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Разъяснения не предоставляется, если запрос представлен с</w:t>
      </w:r>
      <w:r w:rsidRPr="00521A49">
        <w:rPr>
          <w:rFonts w:ascii="Sylfaen" w:hAnsi="Sylfaen"/>
        </w:rPr>
        <w:t> </w:t>
      </w:r>
      <w:r w:rsidRPr="00521A49">
        <w:rPr>
          <w:rFonts w:ascii="GHEA Grapalat" w:hAnsi="GHEA Grapalat"/>
        </w:rPr>
        <w:t>нарушением установленного настоящим разделом срока, а также в случае, если запрос выходит за рамки содержания настоящего Приглашения</w:t>
      </w:r>
      <w:r w:rsidR="00791FE4" w:rsidRPr="00521A49">
        <w:rPr>
          <w:rFonts w:ascii="GHEA Grapalat" w:hAnsi="GHEA Grapalat"/>
        </w:rPr>
        <w:t xml:space="preserve">, или если запрос касается соответствия технических характеристик предлагаемых </w:t>
      </w:r>
      <w:r w:rsidR="00A14672" w:rsidRPr="00521A49">
        <w:rPr>
          <w:rFonts w:ascii="GHEA Grapalat" w:hAnsi="GHEA Grapalat"/>
        </w:rPr>
        <w:t>у</w:t>
      </w:r>
      <w:r w:rsidR="00791FE4" w:rsidRPr="00521A49">
        <w:rPr>
          <w:rFonts w:ascii="GHEA Grapalat" w:hAnsi="GHEA Grapalat"/>
        </w:rPr>
        <w:t>частником товаров техническим характеристикам, предусмотренным настоящим</w:t>
      </w:r>
      <w:r w:rsidR="00791FE4" w:rsidRPr="00521A49">
        <w:rPr>
          <w:rFonts w:ascii="GHEA Grapalat" w:hAnsi="GHEA Grapalat"/>
          <w:lang w:val="hy-AM"/>
        </w:rPr>
        <w:t xml:space="preserve"> </w:t>
      </w:r>
      <w:r w:rsidR="00791FE4" w:rsidRPr="00521A49">
        <w:rPr>
          <w:rFonts w:ascii="GHEA Grapalat" w:hAnsi="GHEA Grapalat"/>
        </w:rPr>
        <w:t>приглашением</w:t>
      </w:r>
      <w:r w:rsidRPr="00521A49">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97A78C2" w14:textId="77777777"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lang w:val="hy-AM"/>
        </w:rPr>
      </w:pPr>
      <w:r w:rsidRPr="00521A49">
        <w:rPr>
          <w:rFonts w:ascii="GHEA Grapalat" w:hAnsi="GHEA Grapalat"/>
        </w:rPr>
        <w:t>3.4</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7A778BCE" w14:textId="77777777" w:rsidR="002D7D70" w:rsidRPr="00521A49" w:rsidRDefault="002D7D70" w:rsidP="00045332">
      <w:pPr>
        <w:widowControl w:val="0"/>
        <w:tabs>
          <w:tab w:val="left" w:pos="1134"/>
        </w:tabs>
        <w:autoSpaceDE w:val="0"/>
        <w:autoSpaceDN w:val="0"/>
        <w:adjustRightInd w:val="0"/>
        <w:ind w:firstLine="567"/>
        <w:contextualSpacing/>
        <w:jc w:val="both"/>
        <w:rPr>
          <w:rFonts w:ascii="GHEA Grapalat" w:hAnsi="GHEA Grapalat" w:cs="Arial Unicode"/>
          <w:lang w:val="hy-AM"/>
        </w:rPr>
      </w:pPr>
      <w:r w:rsidRPr="00521A49">
        <w:rPr>
          <w:rFonts w:ascii="GHEA Grapalat" w:hAnsi="GHEA Grapalat"/>
          <w:lang w:val="hy-AM"/>
        </w:rPr>
        <w:t>3.5</w:t>
      </w:r>
      <w:r w:rsidR="00F9791A" w:rsidRPr="00521A49">
        <w:rPr>
          <w:rFonts w:ascii="GHEA Grapalat" w:hAnsi="GHEA Grapalat"/>
        </w:rPr>
        <w:t xml:space="preserve"> </w:t>
      </w:r>
      <w:r w:rsidR="00F9791A" w:rsidRPr="00521A49">
        <w:rPr>
          <w:rFonts w:ascii="GHEA Grapalat" w:hAnsi="GHEA Grapalat"/>
          <w:lang w:val="hy-AM"/>
        </w:rPr>
        <w:t>Кажд</w:t>
      </w:r>
      <w:r w:rsidR="00F9791A" w:rsidRPr="00521A49">
        <w:rPr>
          <w:rFonts w:ascii="GHEA Grapalat" w:hAnsi="GHEA Grapalat"/>
        </w:rPr>
        <w:t>ое лиц</w:t>
      </w:r>
      <w:r w:rsidR="00CA1F39" w:rsidRPr="00521A49">
        <w:rPr>
          <w:rFonts w:ascii="GHEA Grapalat" w:hAnsi="GHEA Grapalat"/>
        </w:rPr>
        <w:t>о</w:t>
      </w:r>
      <w:r w:rsidR="00CA1F39" w:rsidRPr="00521A49">
        <w:rPr>
          <w:rFonts w:ascii="GHEA Grapalat" w:hAnsi="GHEA Grapalat"/>
          <w:lang w:val="hy-AM"/>
        </w:rPr>
        <w:t xml:space="preserve"> без указания имени</w:t>
      </w:r>
      <w:r w:rsidR="00F9791A" w:rsidRPr="00521A49">
        <w:rPr>
          <w:rFonts w:ascii="GHEA Grapalat" w:hAnsi="GHEA Grapalat"/>
          <w:lang w:val="hy-AM"/>
        </w:rPr>
        <w:t xml:space="preserve">, до истечения срока, установленного для внесения изменений в приглашение, </w:t>
      </w:r>
      <w:r w:rsidR="00F9791A" w:rsidRPr="00521A49">
        <w:rPr>
          <w:rFonts w:ascii="GHEA Grapalat" w:hAnsi="GHEA Grapalat"/>
        </w:rPr>
        <w:t xml:space="preserve">имеет право </w:t>
      </w:r>
      <w:r w:rsidR="00F9791A" w:rsidRPr="00521A49">
        <w:rPr>
          <w:rFonts w:ascii="GHEA Grapalat" w:hAnsi="GHEA Grapalat"/>
          <w:lang w:val="hy-AM"/>
        </w:rPr>
        <w:t xml:space="preserve">по электронной почте представить секретарю оценочной комиссии обоснования по характеристикам предмета закупки установленным </w:t>
      </w:r>
      <w:r w:rsidR="00F9791A" w:rsidRPr="00521A49">
        <w:rPr>
          <w:rFonts w:ascii="GHEA Grapalat" w:hAnsi="GHEA Grapalat"/>
          <w:lang w:val="hy-AM"/>
        </w:rPr>
        <w:lastRenderedPageBreak/>
        <w:t>приглашением</w:t>
      </w:r>
      <w:r w:rsidR="00F34417" w:rsidRPr="00521A49">
        <w:rPr>
          <w:rFonts w:ascii="GHEA Grapalat" w:hAnsi="GHEA Grapalat"/>
        </w:rPr>
        <w:t xml:space="preserve"> </w:t>
      </w:r>
      <w:r w:rsidR="00F9791A" w:rsidRPr="00521A49">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521A49">
        <w:rPr>
          <w:rFonts w:ascii="GHEA Grapalat" w:hAnsi="GHEA Grapalat"/>
        </w:rPr>
        <w:t>.</w:t>
      </w:r>
      <w:r w:rsidR="00F9791A" w:rsidRPr="00521A49">
        <w:rPr>
          <w:rFonts w:ascii="GHEA Grapalat" w:hAnsi="GHEA Grapalat"/>
          <w:lang w:val="hy-AM"/>
        </w:rPr>
        <w:t xml:space="preserve"> </w:t>
      </w:r>
      <w:r w:rsidR="00750FFF" w:rsidRPr="00521A49">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73B5C2A" w14:textId="77777777"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cs="Arial Unicode"/>
        </w:rPr>
      </w:pPr>
      <w:r w:rsidRPr="00521A49">
        <w:rPr>
          <w:rFonts w:ascii="GHEA Grapalat" w:hAnsi="GHEA Grapalat"/>
        </w:rPr>
        <w:t>3.</w:t>
      </w:r>
      <w:r w:rsidR="00E648D1" w:rsidRPr="00521A49">
        <w:rPr>
          <w:rFonts w:ascii="GHEA Grapalat" w:hAnsi="GHEA Grapalat"/>
          <w:lang w:val="hy-AM"/>
        </w:rPr>
        <w:t>6</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21A49">
        <w:rPr>
          <w:rFonts w:ascii="Sylfaen" w:hAnsi="Sylfaen" w:cs="Courier New"/>
          <w:lang w:val="en-US"/>
        </w:rPr>
        <w:t> </w:t>
      </w:r>
      <w:r w:rsidRPr="00521A49">
        <w:rPr>
          <w:rFonts w:ascii="GHEA Grapalat" w:hAnsi="GHEA Grapalat"/>
        </w:rPr>
        <w:t xml:space="preserve">этих изменениях. </w:t>
      </w:r>
    </w:p>
    <w:p w14:paraId="1B4B9AB1" w14:textId="77777777" w:rsidR="00407FE2" w:rsidRDefault="00407FE2" w:rsidP="00962010">
      <w:pPr>
        <w:widowControl w:val="0"/>
        <w:spacing w:after="160"/>
        <w:jc w:val="center"/>
        <w:rPr>
          <w:rFonts w:ascii="GHEA Grapalat" w:hAnsi="GHEA Grapalat"/>
          <w:b/>
        </w:rPr>
      </w:pPr>
    </w:p>
    <w:p w14:paraId="3E7A2D33" w14:textId="77777777" w:rsidR="00096865" w:rsidRPr="00521A49" w:rsidRDefault="00955A1E" w:rsidP="00962010">
      <w:pPr>
        <w:widowControl w:val="0"/>
        <w:spacing w:after="160"/>
        <w:jc w:val="center"/>
        <w:rPr>
          <w:rFonts w:ascii="GHEA Grapalat" w:hAnsi="GHEA Grapalat" w:cs="Arial"/>
          <w:b/>
        </w:rPr>
      </w:pPr>
      <w:r w:rsidRPr="00521A49">
        <w:rPr>
          <w:rFonts w:ascii="GHEA Grapalat" w:hAnsi="GHEA Grapalat"/>
          <w:b/>
        </w:rPr>
        <w:t>4. ПОРЯДОК ПОДАЧИ ЗАЯВКИ</w:t>
      </w:r>
    </w:p>
    <w:p w14:paraId="7024E081" w14:textId="238D6D7C" w:rsidR="00096865" w:rsidRDefault="00096865" w:rsidP="00AD7FFC">
      <w:pPr>
        <w:widowControl w:val="0"/>
        <w:tabs>
          <w:tab w:val="left" w:pos="1134"/>
        </w:tabs>
        <w:ind w:firstLine="567"/>
        <w:contextualSpacing/>
        <w:jc w:val="both"/>
        <w:rPr>
          <w:rFonts w:ascii="GHEA Grapalat" w:hAnsi="GHEA Grapalat"/>
        </w:rPr>
      </w:pPr>
      <w:r w:rsidRPr="00521A49">
        <w:rPr>
          <w:rFonts w:ascii="GHEA Grapalat" w:hAnsi="GHEA Grapalat"/>
        </w:rPr>
        <w:t>4.1</w:t>
      </w:r>
      <w:r w:rsidR="00A34DFE" w:rsidRPr="00521A49">
        <w:rPr>
          <w:rFonts w:ascii="GHEA Grapalat" w:hAnsi="GHEA Grapalat"/>
        </w:rPr>
        <w:t>.</w:t>
      </w:r>
      <w:r w:rsidR="009C7913" w:rsidRPr="00521A49">
        <w:rPr>
          <w:rFonts w:ascii="GHEA Grapalat" w:hAnsi="GHEA Grapalat"/>
        </w:rPr>
        <w:tab/>
      </w:r>
      <w:r w:rsidRPr="00521A49">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28728257" w14:textId="77777777" w:rsidR="00096865" w:rsidRPr="00521A49" w:rsidRDefault="000946A3" w:rsidP="00AD7FFC">
      <w:pPr>
        <w:pStyle w:val="BodyTextIndent2"/>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Заявка подается до истечения срока, установленного для этого настоящим Приглашением.</w:t>
      </w:r>
    </w:p>
    <w:p w14:paraId="4BFF192C" w14:textId="135F221D" w:rsidR="00096865" w:rsidRPr="00521A49" w:rsidRDefault="000946A3" w:rsidP="00045332">
      <w:pPr>
        <w:pStyle w:val="BodyTextIndent2"/>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B06C9F">
        <w:rPr>
          <w:rFonts w:ascii="GHEA Grapalat" w:hAnsi="GHEA Grapalat"/>
          <w:sz w:val="24"/>
          <w:szCs w:val="24"/>
        </w:rPr>
        <w:t>открытый конкурс</w:t>
      </w:r>
      <w:r w:rsidRPr="00521A49">
        <w:rPr>
          <w:rFonts w:ascii="GHEA Grapalat" w:hAnsi="GHEA Grapalat"/>
          <w:sz w:val="24"/>
          <w:szCs w:val="24"/>
        </w:rPr>
        <w:t>.</w:t>
      </w:r>
    </w:p>
    <w:p w14:paraId="14759776" w14:textId="54ACC818" w:rsidR="00805C77" w:rsidRPr="00521A49" w:rsidRDefault="00A80ECD" w:rsidP="00045332">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4.2.</w:t>
      </w:r>
      <w:r w:rsidRPr="00521A49">
        <w:rPr>
          <w:rFonts w:ascii="GHEA Grapalat" w:hAnsi="GHEA Grapalat"/>
          <w:sz w:val="24"/>
          <w:szCs w:val="24"/>
        </w:rPr>
        <w:tab/>
      </w:r>
      <w:r w:rsidR="00805C77" w:rsidRPr="00521A49">
        <w:rPr>
          <w:rFonts w:ascii="GHEA Grapalat" w:hAnsi="GHEA Grapalat"/>
          <w:sz w:val="24"/>
          <w:szCs w:val="24"/>
        </w:rPr>
        <w:t xml:space="preserve">Заявки на процедуру необходимо представить в комиссию по адресу </w:t>
      </w:r>
      <w:r w:rsidR="00805C77" w:rsidRPr="00521A49">
        <w:rPr>
          <w:rFonts w:ascii="GHEA Grapalat" w:hAnsi="GHEA Grapalat"/>
          <w:b/>
          <w:sz w:val="24"/>
          <w:szCs w:val="24"/>
        </w:rPr>
        <w:t>г.</w:t>
      </w:r>
      <w:r w:rsidR="00B55614">
        <w:rPr>
          <w:rFonts w:ascii="GHEA Grapalat" w:hAnsi="GHEA Grapalat"/>
          <w:b/>
          <w:sz w:val="24"/>
          <w:szCs w:val="24"/>
        </w:rPr>
        <w:t xml:space="preserve"> </w:t>
      </w:r>
      <w:r w:rsidR="00805C77" w:rsidRPr="00521A49">
        <w:rPr>
          <w:rFonts w:ascii="GHEA Grapalat" w:hAnsi="GHEA Grapalat"/>
          <w:b/>
          <w:sz w:val="24"/>
          <w:szCs w:val="24"/>
        </w:rPr>
        <w:t>Ереван, ул. М.</w:t>
      </w:r>
      <w:r w:rsidR="00B55614">
        <w:rPr>
          <w:rFonts w:ascii="GHEA Grapalat" w:hAnsi="GHEA Grapalat"/>
          <w:b/>
          <w:sz w:val="24"/>
          <w:szCs w:val="24"/>
        </w:rPr>
        <w:t xml:space="preserve"> </w:t>
      </w:r>
      <w:r w:rsidR="00805C77" w:rsidRPr="00521A49">
        <w:rPr>
          <w:rFonts w:ascii="GHEA Grapalat" w:hAnsi="GHEA Grapalat"/>
          <w:b/>
          <w:sz w:val="24"/>
          <w:szCs w:val="24"/>
        </w:rPr>
        <w:t>Гераци, д. 12</w:t>
      </w:r>
      <w:r w:rsidR="00805C77" w:rsidRPr="00521A49">
        <w:rPr>
          <w:rFonts w:ascii="GHEA Grapalat" w:hAnsi="GHEA Grapalat"/>
          <w:sz w:val="24"/>
          <w:szCs w:val="24"/>
        </w:rPr>
        <w:t xml:space="preserve"> не позднее, чем </w:t>
      </w:r>
      <w:r w:rsidR="00805C77" w:rsidRPr="00521A49">
        <w:rPr>
          <w:rFonts w:ascii="GHEA Grapalat" w:hAnsi="GHEA Grapalat"/>
          <w:b/>
          <w:sz w:val="24"/>
          <w:szCs w:val="24"/>
        </w:rPr>
        <w:t xml:space="preserve">в </w:t>
      </w:r>
      <w:r w:rsidR="002156A2">
        <w:rPr>
          <w:rFonts w:ascii="GHEA Grapalat" w:hAnsi="GHEA Grapalat"/>
          <w:b/>
          <w:sz w:val="24"/>
          <w:szCs w:val="24"/>
        </w:rPr>
        <w:t>1</w:t>
      </w:r>
      <w:r w:rsidR="00D54154">
        <w:rPr>
          <w:rFonts w:ascii="GHEA Grapalat" w:hAnsi="GHEA Grapalat"/>
          <w:b/>
          <w:sz w:val="24"/>
          <w:szCs w:val="24"/>
        </w:rPr>
        <w:t>1</w:t>
      </w:r>
      <w:r w:rsidR="002156A2">
        <w:rPr>
          <w:rFonts w:ascii="GHEA Grapalat" w:hAnsi="GHEA Grapalat"/>
          <w:b/>
          <w:sz w:val="24"/>
          <w:szCs w:val="24"/>
        </w:rPr>
        <w:t xml:space="preserve">:30 </w:t>
      </w:r>
      <w:r w:rsidR="00805C77" w:rsidRPr="00521A49">
        <w:rPr>
          <w:rFonts w:ascii="GHEA Grapalat" w:hAnsi="GHEA Grapalat"/>
          <w:b/>
          <w:sz w:val="24"/>
          <w:szCs w:val="24"/>
        </w:rPr>
        <w:t xml:space="preserve">часов </w:t>
      </w:r>
      <w:r w:rsidR="00A665F1">
        <w:rPr>
          <w:rFonts w:ascii="GHEA Grapalat" w:hAnsi="GHEA Grapalat"/>
          <w:b/>
          <w:sz w:val="24"/>
          <w:szCs w:val="24"/>
        </w:rPr>
        <w:t>41</w:t>
      </w:r>
      <w:r w:rsidR="00805C77" w:rsidRPr="00521A49">
        <w:rPr>
          <w:rFonts w:ascii="GHEA Grapalat" w:hAnsi="GHEA Grapalat"/>
          <w:b/>
          <w:sz w:val="24"/>
          <w:szCs w:val="24"/>
        </w:rPr>
        <w:t>-го дня</w:t>
      </w:r>
      <w:r w:rsidR="00805C77" w:rsidRPr="00521A49">
        <w:rPr>
          <w:rFonts w:ascii="GHEA Grapalat" w:hAnsi="GHEA Grapalat"/>
          <w:sz w:val="24"/>
          <w:szCs w:val="24"/>
        </w:rPr>
        <w:t xml:space="preserve"> с даты опубликования в бюллетене объявления и приглашения на настоящую процедуру. </w:t>
      </w:r>
    </w:p>
    <w:p w14:paraId="7E40419C" w14:textId="455AF80D" w:rsidR="00A80ECD" w:rsidRPr="00521A49" w:rsidRDefault="00805C77" w:rsidP="00045332">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A77E79">
        <w:rPr>
          <w:rFonts w:ascii="GHEA Grapalat" w:hAnsi="GHEA Grapalat"/>
          <w:b/>
          <w:sz w:val="24"/>
          <w:szCs w:val="24"/>
        </w:rPr>
        <w:t>Вардан Оганнисян</w:t>
      </w:r>
      <w:r w:rsidRPr="00521A49">
        <w:rPr>
          <w:rFonts w:ascii="GHEA Grapalat" w:hAnsi="GHEA Grapalat"/>
          <w:sz w:val="24"/>
          <w:szCs w:val="24"/>
        </w:rPr>
        <w:t xml:space="preserve">. </w:t>
      </w:r>
      <w:r w:rsidR="00A80ECD" w:rsidRPr="00521A49">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53E3D44B" w14:textId="77777777" w:rsidR="00495A85" w:rsidRPr="00D3436F" w:rsidRDefault="00495A85" w:rsidP="00495A85">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6542A4B" w14:textId="77777777" w:rsidR="00495A85" w:rsidRDefault="00495A85" w:rsidP="00495A85">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14:paraId="45E77269" w14:textId="77777777" w:rsidR="00495A85" w:rsidRDefault="00495A85" w:rsidP="00495A85">
      <w:pPr>
        <w:jc w:val="both"/>
        <w:rPr>
          <w:rFonts w:ascii="GHEA Grapalat" w:hAnsi="GHEA Grapalat"/>
        </w:rPr>
      </w:pPr>
      <w:r>
        <w:rPr>
          <w:rFonts w:ascii="GHEA Grapalat" w:hAnsi="GHEA Grapalat"/>
        </w:rPr>
        <w:t xml:space="preserve">   а) подтверждение о соответствии своих данных</w:t>
      </w:r>
      <w:ins w:id="1" w:author="Vardan" w:date="2022-10-29T23:48:00Z">
        <w:r>
          <w:rPr>
            <w:rFonts w:ascii="GHEA Grapalat" w:hAnsi="GHEA Grapalat"/>
          </w:rPr>
          <w:t xml:space="preserve"> </w:t>
        </w:r>
      </w:ins>
      <w:r>
        <w:rPr>
          <w:rFonts w:ascii="GHEA Grapalat" w:hAnsi="GHEA Grapalat"/>
        </w:rPr>
        <w:t xml:space="preserve">и </w:t>
      </w:r>
      <w:r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5B1D06F3" w14:textId="77777777" w:rsidR="00495A85" w:rsidRDefault="00495A85" w:rsidP="00495A85">
      <w:pPr>
        <w:jc w:val="both"/>
        <w:rPr>
          <w:rFonts w:ascii="GHEA Grapalat" w:hAnsi="GHEA Grapalat"/>
        </w:rPr>
      </w:pPr>
      <w:r>
        <w:rPr>
          <w:rFonts w:ascii="GHEA Grapalat" w:hAnsi="GHEA Grapalat"/>
        </w:rPr>
        <w:t xml:space="preserve">   б) </w:t>
      </w:r>
      <w:r w:rsidRPr="003C5795">
        <w:rPr>
          <w:rFonts w:ascii="GHEA Grapalat" w:hAnsi="GHEA Grapalat"/>
        </w:rPr>
        <w:t>подтверждение об обязательстве предоставления обеспечения квалификаци</w:t>
      </w:r>
      <w:r>
        <w:rPr>
          <w:rFonts w:ascii="GHEA Grapalat" w:hAnsi="GHEA Grapalat"/>
        </w:rPr>
        <w:t>и</w:t>
      </w:r>
      <w:r w:rsidRPr="003C5795">
        <w:rPr>
          <w:rFonts w:ascii="GHEA Grapalat" w:hAnsi="GHEA Grapalat"/>
        </w:rPr>
        <w:t xml:space="preserve"> в размере представленного ценового предложения в порядке и сроки, установленные настоящ</w:t>
      </w:r>
      <w:r>
        <w:rPr>
          <w:rFonts w:ascii="GHEA Grapalat" w:hAnsi="GHEA Grapalat"/>
        </w:rPr>
        <w:t>им</w:t>
      </w:r>
      <w:r w:rsidRPr="003C5795">
        <w:rPr>
          <w:rFonts w:ascii="GHEA Grapalat" w:hAnsi="GHEA Grapalat"/>
        </w:rPr>
        <w:t xml:space="preserve"> приглашени</w:t>
      </w:r>
      <w:r>
        <w:rPr>
          <w:rFonts w:ascii="GHEA Grapalat" w:hAnsi="GHEA Grapalat"/>
        </w:rPr>
        <w:t>ем в случае признания отобранным участником</w:t>
      </w:r>
      <w:r w:rsidRPr="00D3436F">
        <w:rPr>
          <w:rFonts w:ascii="GHEA Grapalat" w:hAnsi="GHEA Grapalat"/>
        </w:rPr>
        <w:t xml:space="preserve">    </w:t>
      </w:r>
    </w:p>
    <w:p w14:paraId="03A08C32" w14:textId="77777777" w:rsidR="00495A85" w:rsidRDefault="00495A85" w:rsidP="00495A85">
      <w:pPr>
        <w:ind w:firstLine="284"/>
        <w:jc w:val="both"/>
        <w:rPr>
          <w:rFonts w:ascii="GHEA Grapalat" w:hAnsi="GHEA Grapalat"/>
        </w:rPr>
      </w:pPr>
      <w:r>
        <w:rPr>
          <w:rFonts w:ascii="GHEA Grapalat" w:hAnsi="GHEA Grapalat"/>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14:paraId="412F0D91" w14:textId="77777777" w:rsidR="00495A85" w:rsidRDefault="00495A85" w:rsidP="00495A85">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45283E61" w14:textId="77777777" w:rsidR="00495A85" w:rsidRPr="00650DCD" w:rsidRDefault="00495A85" w:rsidP="00495A85">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Pr>
          <w:rFonts w:ascii="GHEA Grapalat" w:hAnsi="GHEA Grapalat"/>
          <w:sz w:val="24"/>
          <w:szCs w:val="24"/>
        </w:rPr>
        <w:t>д</w:t>
      </w:r>
      <w:r w:rsidRPr="00650DCD">
        <w:rPr>
          <w:rFonts w:ascii="GHEA Grapalat" w:hAnsi="GHEA Grapalat"/>
          <w:sz w:val="24"/>
          <w:szCs w:val="24"/>
        </w:rPr>
        <w:t>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деклация, после вскрытия заявок публикуется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 xml:space="preserve">; </w:t>
      </w:r>
      <w:r w:rsidRPr="005D5092">
        <w:rPr>
          <w:rFonts w:ascii="GHEA Grapalat" w:hAnsi="GHEA Grapalat"/>
          <w:sz w:val="24"/>
          <w:szCs w:val="24"/>
          <w:vertAlign w:val="superscript"/>
        </w:rPr>
        <w:t>6</w:t>
      </w:r>
      <w:r w:rsidRPr="005D5092">
        <w:rPr>
          <w:rFonts w:ascii="GHEA Grapalat" w:hAnsi="GHEA Grapalat"/>
          <w:sz w:val="24"/>
          <w:szCs w:val="24"/>
          <w:vertAlign w:val="superscript"/>
          <w:lang w:val="hy-AM"/>
        </w:rPr>
        <w:t>.1</w:t>
      </w:r>
      <w:r w:rsidRPr="00E80312">
        <w:rPr>
          <w:rFonts w:ascii="GHEA Grapalat" w:hAnsi="GHEA Grapalat"/>
          <w:sz w:val="24"/>
          <w:szCs w:val="24"/>
          <w:vertAlign w:val="superscript"/>
        </w:rPr>
        <w:t xml:space="preserve"> </w:t>
      </w:r>
    </w:p>
    <w:p w14:paraId="33EDECC0" w14:textId="77777777" w:rsidR="00495A85" w:rsidRPr="008E138A" w:rsidRDefault="00495A85" w:rsidP="00495A85">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2) </w:t>
      </w:r>
      <w:r w:rsidRPr="008E138A">
        <w:rPr>
          <w:rFonts w:ascii="GHEA Grapalat" w:hAnsi="GHEA Grapalat"/>
          <w:sz w:val="24"/>
          <w:szCs w:val="24"/>
        </w:rPr>
        <w:t>технические характеристики</w:t>
      </w:r>
      <w:r w:rsidRPr="008E138A">
        <w:rPr>
          <w:rFonts w:ascii="GHEA Grapalat" w:hAnsi="GHEA Grapalat" w:cs="Sylfaen"/>
          <w:sz w:val="24"/>
          <w:szCs w:val="24"/>
        </w:rPr>
        <w:t xml:space="preserve"> предлагаемого им товара</w:t>
      </w:r>
      <w:r w:rsidRPr="008E138A">
        <w:rPr>
          <w:rFonts w:ascii="GHEA Grapalat" w:hAnsi="GHEA Grapalat"/>
          <w:sz w:val="24"/>
          <w:szCs w:val="24"/>
        </w:rPr>
        <w:t xml:space="preserve">, а также товарный знак, </w:t>
      </w:r>
      <w:r w:rsidRPr="008E138A">
        <w:rPr>
          <w:rFonts w:ascii="GHEA Grapalat" w:hAnsi="GHEA Grapalat" w:cs="Sylfaen"/>
          <w:sz w:val="24"/>
          <w:szCs w:val="24"/>
        </w:rPr>
        <w:lastRenderedPageBreak/>
        <w:t xml:space="preserve">фирменное наименование, </w:t>
      </w:r>
      <w:r>
        <w:rPr>
          <w:rFonts w:ascii="GHEA Grapalat" w:hAnsi="GHEA Grapalat" w:cs="Sylfaen"/>
          <w:sz w:val="24"/>
          <w:szCs w:val="24"/>
        </w:rPr>
        <w:t>модель</w:t>
      </w:r>
      <w:r w:rsidRPr="008E138A">
        <w:rPr>
          <w:rFonts w:ascii="GHEA Grapalat" w:hAnsi="GHEA Grapalat" w:cs="Sylfaen"/>
          <w:sz w:val="24"/>
          <w:szCs w:val="24"/>
        </w:rPr>
        <w:t xml:space="preserve"> и</w:t>
      </w:r>
      <w:r w:rsidRPr="008E138A">
        <w:rPr>
          <w:rFonts w:ascii="GHEA Grapalat" w:hAnsi="GHEA Grapalat"/>
          <w:sz w:val="24"/>
          <w:szCs w:val="24"/>
        </w:rPr>
        <w:t xml:space="preserve"> наименование производителя, (далее — полное описание товара</w:t>
      </w:r>
      <w:r w:rsidRPr="008E138A">
        <w:rPr>
          <w:rFonts w:ascii="GHEA Grapalat" w:hAnsi="GHEA Grapalat"/>
        </w:rPr>
        <w:t xml:space="preserve">). </w:t>
      </w:r>
      <w:r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Pr="002376B5">
        <w:rPr>
          <w:rFonts w:ascii="GHEA Grapalat" w:hAnsi="GHEA Grapalat"/>
          <w:sz w:val="24"/>
          <w:szCs w:val="24"/>
        </w:rPr>
        <w:t xml:space="preserve">модель </w:t>
      </w:r>
      <w:r w:rsidRPr="002376B5">
        <w:rPr>
          <w:rFonts w:ascii="GHEA Grapalat" w:hAnsi="GHEA Grapalat"/>
        </w:rPr>
        <w:t>если не применяется условие, установленное последним предложением пункта 1.1 настоящей части</w:t>
      </w:r>
      <w:r w:rsidRPr="008E138A" w:rsidDel="001B47B5">
        <w:rPr>
          <w:rFonts w:ascii="GHEA Grapalat" w:hAnsi="GHEA Grapalat"/>
        </w:rPr>
        <w:t xml:space="preserve"> </w:t>
      </w:r>
      <w:r w:rsidRPr="008E138A">
        <w:rPr>
          <w:rStyle w:val="FootnoteReference"/>
          <w:rFonts w:ascii="GHEA Grapalat" w:hAnsi="GHEA Grapalat" w:cs="Sylfaen"/>
          <w:sz w:val="24"/>
          <w:szCs w:val="24"/>
        </w:rPr>
        <w:footnoteReference w:customMarkFollows="1" w:id="1"/>
        <w:t>7</w:t>
      </w:r>
      <w:r w:rsidRPr="008E138A">
        <w:rPr>
          <w:rFonts w:ascii="GHEA Grapalat" w:hAnsi="GHEA Grapalat" w:cs="Sylfaen"/>
          <w:sz w:val="24"/>
          <w:szCs w:val="24"/>
        </w:rPr>
        <w:t>:</w:t>
      </w:r>
      <w:r w:rsidRPr="008E138A">
        <w:t xml:space="preserve"> </w:t>
      </w:r>
    </w:p>
    <w:p w14:paraId="49A04F9A" w14:textId="77777777" w:rsidR="00495A85" w:rsidRPr="009044F1" w:rsidRDefault="00495A85" w:rsidP="00495A85">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утвержденное им ценовое предложение;</w:t>
      </w:r>
    </w:p>
    <w:p w14:paraId="261A9639" w14:textId="68C2232B" w:rsidR="00495A85" w:rsidRPr="00AA7117" w:rsidRDefault="00495A85" w:rsidP="00495A85">
      <w:pPr>
        <w:widowControl w:val="0"/>
        <w:tabs>
          <w:tab w:val="left" w:pos="1134"/>
        </w:tabs>
        <w:spacing w:after="160"/>
        <w:ind w:firstLine="567"/>
        <w:jc w:val="both"/>
        <w:rPr>
          <w:rFonts w:ascii="GHEA Grapalat" w:hAnsi="GHEA Grapalat"/>
        </w:rPr>
      </w:pPr>
      <w:r>
        <w:rPr>
          <w:rFonts w:ascii="GHEA Grapalat" w:hAnsi="GHEA Grapalat"/>
        </w:rPr>
        <w:t>4</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Pr>
          <w:rFonts w:ascii="GHEA Grapalat" w:hAnsi="GHEA Grapalat"/>
          <w:lang w:val="hy-AM"/>
        </w:rPr>
        <w:t>.</w:t>
      </w:r>
    </w:p>
    <w:p w14:paraId="6501C2ED" w14:textId="77777777" w:rsidR="00495A85" w:rsidRPr="009044F1" w:rsidRDefault="00495A85" w:rsidP="00495A85">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F9FDD1C" w14:textId="77777777" w:rsidR="00495A85" w:rsidRPr="00D3436F" w:rsidRDefault="00495A85" w:rsidP="00495A85">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02F23AF1" w14:textId="77777777" w:rsidR="00495A85" w:rsidRDefault="00495A85" w:rsidP="00495A85">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21CBD2C5" w14:textId="77777777" w:rsidR="00495A85" w:rsidRDefault="00495A85" w:rsidP="00495A85">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6BAADB1D" w14:textId="23619148" w:rsidR="00721677" w:rsidRDefault="00495A85" w:rsidP="00495A85">
      <w:pPr>
        <w:pStyle w:val="norm"/>
        <w:widowControl w:val="0"/>
        <w:spacing w:line="240" w:lineRule="auto"/>
        <w:ind w:firstLine="567"/>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34899FD7" w14:textId="4A406E4E" w:rsidR="00A77E79" w:rsidRDefault="00A77E79" w:rsidP="00045332">
      <w:pPr>
        <w:pStyle w:val="norm"/>
        <w:widowControl w:val="0"/>
        <w:spacing w:line="240" w:lineRule="auto"/>
        <w:ind w:firstLine="567"/>
        <w:contextualSpacing/>
        <w:rPr>
          <w:rFonts w:ascii="GHEA Grapalat" w:hAnsi="GHEA Grapalat" w:cs="Sylfaen"/>
          <w:sz w:val="24"/>
          <w:szCs w:val="24"/>
        </w:rPr>
      </w:pPr>
    </w:p>
    <w:p w14:paraId="1591AD07" w14:textId="77777777" w:rsidR="00A45946" w:rsidRPr="00521A49" w:rsidRDefault="00333B85" w:rsidP="00962010">
      <w:pPr>
        <w:widowControl w:val="0"/>
        <w:spacing w:after="160"/>
        <w:jc w:val="center"/>
        <w:rPr>
          <w:rFonts w:ascii="GHEA Grapalat" w:hAnsi="GHEA Grapalat" w:cs="Arial"/>
          <w:b/>
        </w:rPr>
      </w:pPr>
      <w:r w:rsidRPr="00521A49">
        <w:rPr>
          <w:rFonts w:ascii="GHEA Grapalat" w:hAnsi="GHEA Grapalat"/>
          <w:b/>
        </w:rPr>
        <w:t>5.</w:t>
      </w:r>
      <w:r w:rsidR="00C8055A" w:rsidRPr="00521A49">
        <w:rPr>
          <w:rFonts w:ascii="GHEA Grapalat" w:hAnsi="GHEA Grapalat"/>
          <w:b/>
        </w:rPr>
        <w:t xml:space="preserve">ЦЕНОВОЕ ПРЕДЛОЖЕНИЕ ЗАЯВКИ </w:t>
      </w:r>
    </w:p>
    <w:p w14:paraId="10A7A4EF" w14:textId="77777777" w:rsidR="00A45946" w:rsidRPr="00521A49" w:rsidRDefault="00C8055A" w:rsidP="00B55614">
      <w:pPr>
        <w:widowControl w:val="0"/>
        <w:tabs>
          <w:tab w:val="left" w:pos="1134"/>
        </w:tabs>
        <w:ind w:firstLine="567"/>
        <w:contextualSpacing/>
        <w:jc w:val="both"/>
        <w:rPr>
          <w:rFonts w:ascii="GHEA Grapalat" w:hAnsi="GHEA Grapalat"/>
        </w:rPr>
      </w:pPr>
      <w:r w:rsidRPr="00521A49">
        <w:rPr>
          <w:rFonts w:ascii="GHEA Grapalat" w:hAnsi="GHEA Grapalat"/>
        </w:rPr>
        <w:t>5.1</w:t>
      </w:r>
      <w:r w:rsidR="00A34DFE" w:rsidRPr="00521A49">
        <w:rPr>
          <w:rFonts w:ascii="GHEA Grapalat" w:hAnsi="GHEA Grapalat"/>
        </w:rPr>
        <w:t>.</w:t>
      </w:r>
      <w:r w:rsidR="00333B85" w:rsidRPr="00521A49">
        <w:rPr>
          <w:rFonts w:ascii="GHEA Grapalat" w:hAnsi="GHEA Grapalat"/>
        </w:rPr>
        <w:tab/>
      </w:r>
      <w:r w:rsidRPr="00521A49">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78D24A0B" w14:textId="391EFC8F" w:rsidR="00CE1561" w:rsidRPr="00CE1561" w:rsidRDefault="00C8055A" w:rsidP="00B55614">
      <w:pPr>
        <w:pStyle w:val="norm"/>
        <w:widowControl w:val="0"/>
        <w:tabs>
          <w:tab w:val="left" w:pos="1134"/>
        </w:tabs>
        <w:spacing w:line="240" w:lineRule="auto"/>
        <w:ind w:firstLine="567"/>
        <w:contextualSpacing/>
        <w:rPr>
          <w:rFonts w:ascii="GHEA Grapalat" w:hAnsi="GHEA Grapalat" w:cs="GHEA Grapalat"/>
          <w:b/>
          <w:bCs/>
          <w:sz w:val="24"/>
          <w:szCs w:val="24"/>
        </w:rPr>
      </w:pPr>
      <w:r w:rsidRPr="00521A49">
        <w:rPr>
          <w:rFonts w:ascii="GHEA Grapalat" w:hAnsi="GHEA Grapalat"/>
          <w:sz w:val="24"/>
          <w:szCs w:val="24"/>
        </w:rPr>
        <w:t>5.2.</w:t>
      </w:r>
      <w:r w:rsidR="00333B85" w:rsidRPr="00521A49">
        <w:rPr>
          <w:rFonts w:ascii="GHEA Grapalat" w:hAnsi="GHEA Grapalat"/>
          <w:sz w:val="24"/>
          <w:szCs w:val="24"/>
        </w:rPr>
        <w:tab/>
      </w:r>
      <w:r w:rsidRPr="00521A49">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21A49">
        <w:rPr>
          <w:rFonts w:ascii="GHEA Grapalat" w:hAnsi="GHEA Grapalat"/>
          <w:sz w:val="24"/>
          <w:szCs w:val="24"/>
        </w:rPr>
        <w:t xml:space="preserve"> </w:t>
      </w:r>
      <w:r w:rsidR="00443317" w:rsidRPr="00521A49">
        <w:rPr>
          <w:rFonts w:ascii="GHEA Grapalat" w:hAnsi="GHEA Grapalat"/>
          <w:sz w:val="24"/>
          <w:szCs w:val="24"/>
        </w:rPr>
        <w:t>-</w:t>
      </w:r>
      <w:r w:rsidRPr="00521A49">
        <w:rPr>
          <w:rFonts w:ascii="GHEA Grapalat" w:hAnsi="GHEA Grapalat"/>
          <w:sz w:val="24"/>
          <w:szCs w:val="24"/>
        </w:rPr>
        <w:t xml:space="preserve"> </w:t>
      </w:r>
      <w:r w:rsidR="00443317" w:rsidRPr="00521A49">
        <w:rPr>
          <w:rFonts w:ascii="GHEA Grapalat" w:hAnsi="GHEA Grapalat"/>
          <w:sz w:val="24"/>
          <w:szCs w:val="24"/>
        </w:rPr>
        <w:t>стоимость</w:t>
      </w:r>
      <w:r w:rsidR="00F677F1" w:rsidRPr="00521A49">
        <w:rPr>
          <w:rFonts w:ascii="GHEA Grapalat" w:hAnsi="GHEA Grapalat"/>
          <w:sz w:val="24"/>
          <w:szCs w:val="24"/>
        </w:rPr>
        <w:t xml:space="preserve"> (совокупность себестоимости и прогнозируемой прибыли) </w:t>
      </w:r>
      <w:r w:rsidRPr="00521A49">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w:t>
      </w:r>
      <w:r w:rsidR="00CE1561" w:rsidRPr="00CE1561">
        <w:rPr>
          <w:rFonts w:ascii="GHEA Grapalat" w:hAnsi="GHEA Grapalat"/>
          <w:b/>
          <w:bCs/>
          <w:sz w:val="24"/>
          <w:szCs w:val="24"/>
        </w:rPr>
        <w:t xml:space="preserve">Поскольку поставка осуществляется в соответствии с требованиями CIP Инкотермс, согласно законодательству РА, все налоги, включая НДС, пошлины и другие сборы, подлежащие уплате в связи с ввозом </w:t>
      </w:r>
      <w:r w:rsidR="00CE1561">
        <w:rPr>
          <w:rFonts w:ascii="GHEA Grapalat" w:hAnsi="GHEA Grapalat"/>
          <w:b/>
          <w:bCs/>
          <w:sz w:val="24"/>
          <w:szCs w:val="24"/>
        </w:rPr>
        <w:t>товара</w:t>
      </w:r>
      <w:r w:rsidR="00CE1561" w:rsidRPr="00CE1561">
        <w:rPr>
          <w:rFonts w:ascii="GHEA Grapalat" w:hAnsi="GHEA Grapalat"/>
          <w:b/>
          <w:bCs/>
          <w:sz w:val="24"/>
          <w:szCs w:val="24"/>
        </w:rPr>
        <w:t xml:space="preserve"> на территорию Республики Армения, не включ</w:t>
      </w:r>
      <w:r w:rsidR="00CE1561">
        <w:rPr>
          <w:rFonts w:ascii="GHEA Grapalat" w:hAnsi="GHEA Grapalat"/>
          <w:b/>
          <w:bCs/>
          <w:sz w:val="24"/>
          <w:szCs w:val="24"/>
        </w:rPr>
        <w:t>аются Участником</w:t>
      </w:r>
      <w:r w:rsidR="00CE1561" w:rsidRPr="00CE1561">
        <w:rPr>
          <w:rFonts w:ascii="GHEA Grapalat" w:hAnsi="GHEA Grapalat"/>
          <w:b/>
          <w:bCs/>
          <w:sz w:val="24"/>
          <w:szCs w:val="24"/>
        </w:rPr>
        <w:t xml:space="preserve"> в ценовое предложение и Участник по данной сделке не предусматривает отдельной строкой в </w:t>
      </w:r>
      <w:r w:rsidR="00CE1561" w:rsidRPr="00CE1561">
        <w:rPr>
          <w:rFonts w:ascii="Cambria Math" w:hAnsi="Cambria Math" w:cs="Cambria Math"/>
          <w:b/>
          <w:bCs/>
          <w:sz w:val="24"/>
          <w:szCs w:val="24"/>
        </w:rPr>
        <w:t>​​</w:t>
      </w:r>
      <w:r w:rsidR="00CE1561" w:rsidRPr="00CE1561">
        <w:rPr>
          <w:rFonts w:ascii="GHEA Grapalat" w:hAnsi="GHEA Grapalat" w:cs="GHEA Grapalat"/>
          <w:b/>
          <w:bCs/>
          <w:sz w:val="24"/>
          <w:szCs w:val="24"/>
        </w:rPr>
        <w:t>ценовом</w:t>
      </w:r>
      <w:r w:rsidR="00CE1561" w:rsidRPr="00CE1561">
        <w:rPr>
          <w:rFonts w:ascii="GHEA Grapalat" w:hAnsi="GHEA Grapalat"/>
          <w:b/>
          <w:bCs/>
          <w:sz w:val="24"/>
          <w:szCs w:val="24"/>
        </w:rPr>
        <w:t xml:space="preserve"> </w:t>
      </w:r>
      <w:r w:rsidR="00CE1561" w:rsidRPr="00CE1561">
        <w:rPr>
          <w:rFonts w:ascii="GHEA Grapalat" w:hAnsi="GHEA Grapalat" w:cs="GHEA Grapalat"/>
          <w:b/>
          <w:bCs/>
          <w:sz w:val="24"/>
          <w:szCs w:val="24"/>
        </w:rPr>
        <w:t>предложении</w:t>
      </w:r>
      <w:r w:rsidR="00CE1561" w:rsidRPr="00CE1561">
        <w:rPr>
          <w:rFonts w:ascii="GHEA Grapalat" w:hAnsi="GHEA Grapalat"/>
          <w:b/>
          <w:bCs/>
          <w:sz w:val="24"/>
          <w:szCs w:val="24"/>
        </w:rPr>
        <w:t xml:space="preserve"> </w:t>
      </w:r>
      <w:r w:rsidR="00CE1561" w:rsidRPr="00CE1561">
        <w:rPr>
          <w:rFonts w:ascii="GHEA Grapalat" w:hAnsi="GHEA Grapalat" w:cs="GHEA Grapalat"/>
          <w:b/>
          <w:bCs/>
          <w:sz w:val="24"/>
          <w:szCs w:val="24"/>
        </w:rPr>
        <w:t>сумму</w:t>
      </w:r>
      <w:r w:rsidR="00CE1561" w:rsidRPr="00CE1561">
        <w:rPr>
          <w:rFonts w:ascii="GHEA Grapalat" w:hAnsi="GHEA Grapalat"/>
          <w:b/>
          <w:bCs/>
          <w:sz w:val="24"/>
          <w:szCs w:val="24"/>
        </w:rPr>
        <w:t xml:space="preserve"> </w:t>
      </w:r>
      <w:r w:rsidR="00CE1561" w:rsidRPr="00CE1561">
        <w:rPr>
          <w:rFonts w:ascii="GHEA Grapalat" w:hAnsi="GHEA Grapalat" w:cs="GHEA Grapalat"/>
          <w:b/>
          <w:bCs/>
          <w:sz w:val="24"/>
          <w:szCs w:val="24"/>
        </w:rPr>
        <w:t xml:space="preserve">подлежащую к уплате в государственный бюджет Республики </w:t>
      </w:r>
      <w:r w:rsidR="00CE1561" w:rsidRPr="00CE1561">
        <w:rPr>
          <w:rFonts w:ascii="GHEA Grapalat" w:hAnsi="GHEA Grapalat" w:cs="GHEA Grapalat"/>
          <w:b/>
          <w:bCs/>
          <w:sz w:val="24"/>
          <w:szCs w:val="24"/>
        </w:rPr>
        <w:lastRenderedPageBreak/>
        <w:t>Армения налог</w:t>
      </w:r>
      <w:r w:rsidR="00CE1561">
        <w:rPr>
          <w:rFonts w:ascii="GHEA Grapalat" w:hAnsi="GHEA Grapalat" w:cs="GHEA Grapalat"/>
          <w:b/>
          <w:bCs/>
          <w:sz w:val="24"/>
          <w:szCs w:val="24"/>
        </w:rPr>
        <w:t>а</w:t>
      </w:r>
      <w:r w:rsidR="00CE1561" w:rsidRPr="00CE1561">
        <w:rPr>
          <w:rFonts w:ascii="GHEA Grapalat" w:hAnsi="GHEA Grapalat" w:cs="GHEA Grapalat"/>
          <w:b/>
          <w:bCs/>
          <w:sz w:val="24"/>
          <w:szCs w:val="24"/>
        </w:rPr>
        <w:t xml:space="preserve"> на добавленную стоимость.</w:t>
      </w:r>
    </w:p>
    <w:p w14:paraId="0A6F31EE" w14:textId="5E9442C4" w:rsidR="00B95FE0" w:rsidRPr="00521A49" w:rsidRDefault="00C8055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66DB276A" w14:textId="77777777" w:rsidR="00B95FE0" w:rsidRPr="00521A49" w:rsidRDefault="00B95FE0" w:rsidP="00B55614">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0083F0F1" w14:textId="77777777"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333B85" w:rsidRPr="00521A49">
        <w:rPr>
          <w:rFonts w:ascii="GHEA Grapalat" w:hAnsi="GHEA Grapalat"/>
          <w:sz w:val="24"/>
          <w:szCs w:val="24"/>
        </w:rPr>
        <w:tab/>
      </w:r>
      <w:r w:rsidRPr="00521A49">
        <w:rPr>
          <w:rFonts w:ascii="GHEA Grapalat" w:hAnsi="GHEA Grapalat"/>
          <w:sz w:val="24"/>
          <w:szCs w:val="24"/>
        </w:rPr>
        <w:t>графы "стоимость</w:t>
      </w:r>
      <w:r w:rsidR="00DF3688" w:rsidRPr="00521A49">
        <w:rPr>
          <w:rFonts w:ascii="GHEA Grapalat" w:hAnsi="GHEA Grapalat"/>
          <w:sz w:val="24"/>
          <w:szCs w:val="24"/>
        </w:rPr>
        <w:t>"</w:t>
      </w:r>
      <w:r w:rsidR="00F677F1" w:rsidRPr="00521A49">
        <w:rPr>
          <w:rFonts w:ascii="GHEA Grapalat" w:hAnsi="GHEA Grapalat"/>
          <w:sz w:val="24"/>
          <w:szCs w:val="24"/>
        </w:rPr>
        <w:t xml:space="preserve"> </w:t>
      </w:r>
      <w:r w:rsidRPr="00521A49">
        <w:rPr>
          <w:rFonts w:ascii="GHEA Grapalat" w:hAnsi="GHEA Grapalat"/>
          <w:sz w:val="24"/>
          <w:szCs w:val="24"/>
        </w:rPr>
        <w:t xml:space="preserve">и "налог на добавленную стоимость" </w:t>
      </w:r>
      <w:r w:rsidR="00F677F1" w:rsidRPr="00521A49">
        <w:rPr>
          <w:rFonts w:ascii="GHEA Grapalat" w:hAnsi="GHEA Grapalat"/>
          <w:sz w:val="24"/>
          <w:szCs w:val="24"/>
        </w:rPr>
        <w:t xml:space="preserve">ценового предложения </w:t>
      </w:r>
      <w:r w:rsidRPr="00521A49">
        <w:rPr>
          <w:rFonts w:ascii="GHEA Grapalat" w:hAnsi="GHEA Grapalat"/>
          <w:sz w:val="24"/>
          <w:szCs w:val="24"/>
        </w:rPr>
        <w:t>заполнены только цифрами, а графа "общая цена" — и прописью, и цифрами или только прописью.</w:t>
      </w:r>
    </w:p>
    <w:p w14:paraId="60BF0273" w14:textId="77777777"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б.</w:t>
      </w:r>
      <w:r w:rsidR="00333B85" w:rsidRPr="00521A49">
        <w:rPr>
          <w:rFonts w:ascii="GHEA Grapalat" w:hAnsi="GHEA Grapalat"/>
          <w:sz w:val="24"/>
          <w:szCs w:val="24"/>
        </w:rPr>
        <w:tab/>
      </w:r>
      <w:r w:rsidRPr="00521A49">
        <w:rPr>
          <w:rFonts w:ascii="GHEA Grapalat" w:hAnsi="GHEA Grapalat"/>
          <w:sz w:val="24"/>
          <w:szCs w:val="24"/>
        </w:rPr>
        <w:t xml:space="preserve">между суммами, указанными прописью или цифрами в графах </w:t>
      </w:r>
      <w:r w:rsidR="00A60D60" w:rsidRPr="00521A49">
        <w:rPr>
          <w:rFonts w:ascii="GHEA Grapalat" w:hAnsi="GHEA Grapalat"/>
          <w:sz w:val="24"/>
          <w:szCs w:val="24"/>
        </w:rPr>
        <w:t>"стоимость"</w:t>
      </w:r>
      <w:r w:rsidR="00A207C9" w:rsidRPr="00521A49">
        <w:rPr>
          <w:rFonts w:ascii="GHEA Grapalat" w:hAnsi="GHEA Grapalat"/>
          <w:sz w:val="24"/>
          <w:szCs w:val="24"/>
        </w:rPr>
        <w:t xml:space="preserve"> </w:t>
      </w:r>
      <w:r w:rsidRPr="00521A49">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1ACDD8C3" w14:textId="77777777" w:rsidR="00A45946" w:rsidRPr="00521A49" w:rsidRDefault="00B95FE0"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в.</w:t>
      </w:r>
      <w:r w:rsidR="00333B85" w:rsidRPr="00521A49">
        <w:rPr>
          <w:rFonts w:ascii="GHEA Grapalat" w:hAnsi="GHEA Grapalat"/>
          <w:sz w:val="24"/>
          <w:szCs w:val="24"/>
        </w:rPr>
        <w:tab/>
      </w:r>
      <w:r w:rsidRPr="00521A49">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66016DC1" w14:textId="77777777" w:rsidR="00BA6300" w:rsidRPr="00521A49" w:rsidRDefault="004451BA" w:rsidP="002808DD">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г. Стоимость, налог </w:t>
      </w:r>
      <w:r w:rsidR="004853A7" w:rsidRPr="00521A49">
        <w:rPr>
          <w:rFonts w:ascii="GHEA Grapalat" w:hAnsi="GHEA Grapalat"/>
          <w:sz w:val="24"/>
          <w:szCs w:val="24"/>
        </w:rPr>
        <w:t xml:space="preserve">на добавленную стоимость и общая сумма ценового предложения, указанные в графах прописью или цифрами, округлены го пяти </w:t>
      </w:r>
      <w:r w:rsidR="00AE2F73" w:rsidRPr="00521A49">
        <w:rPr>
          <w:rFonts w:ascii="GHEA Grapalat" w:hAnsi="GHEA Grapalat"/>
          <w:sz w:val="24"/>
          <w:szCs w:val="24"/>
        </w:rPr>
        <w:t>десятых – до целого числа ниже, а пять десятых и более – до целого числа выше</w:t>
      </w:r>
      <w:r w:rsidR="004943E6" w:rsidRPr="00521A49">
        <w:rPr>
          <w:rFonts w:ascii="GHEA Grapalat" w:hAnsi="GHEA Grapalat"/>
          <w:sz w:val="24"/>
          <w:szCs w:val="24"/>
        </w:rPr>
        <w:t>,</w:t>
      </w:r>
    </w:p>
    <w:p w14:paraId="5FDC78CD" w14:textId="77777777" w:rsidR="00AE1E38" w:rsidRPr="00521A49" w:rsidRDefault="00A14685"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в графах стоимость и налог на добавленную стоимость </w:t>
      </w:r>
      <w:r w:rsidR="008730A8" w:rsidRPr="00521A49">
        <w:rPr>
          <w:rFonts w:ascii="GHEA Grapalat" w:hAnsi="GHEA Grapalat"/>
          <w:sz w:val="24"/>
          <w:szCs w:val="24"/>
        </w:rPr>
        <w:t xml:space="preserve">ценового предложения </w:t>
      </w:r>
      <w:r w:rsidRPr="00521A49">
        <w:rPr>
          <w:rFonts w:ascii="GHEA Grapalat" w:hAnsi="GHEA Grapalat"/>
          <w:sz w:val="24"/>
          <w:szCs w:val="24"/>
        </w:rPr>
        <w:t xml:space="preserve">суммы заполнены как цифрами, так и </w:t>
      </w:r>
      <w:r w:rsidR="008730A8" w:rsidRPr="00521A49">
        <w:rPr>
          <w:rFonts w:ascii="GHEA Grapalat" w:hAnsi="GHEA Grapalat"/>
          <w:sz w:val="24"/>
          <w:szCs w:val="24"/>
        </w:rPr>
        <w:t>прописью</w:t>
      </w:r>
      <w:r w:rsidRPr="00521A49">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521A49">
        <w:rPr>
          <w:rFonts w:ascii="GHEA Grapalat" w:hAnsi="GHEA Grapalat"/>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521A49">
        <w:rPr>
          <w:rFonts w:ascii="GHEA Grapalat" w:hAnsi="GHEA Grapalat"/>
          <w:sz w:val="24"/>
          <w:szCs w:val="24"/>
        </w:rPr>
        <w:t xml:space="preserve"> </w:t>
      </w:r>
      <w:r w:rsidR="00AE1E38" w:rsidRPr="00521A49">
        <w:rPr>
          <w:rFonts w:ascii="GHEA Grapalat" w:hAnsi="GHEA Grapalat"/>
          <w:sz w:val="24"/>
          <w:szCs w:val="24"/>
        </w:rPr>
        <w:t>и "налог на добавленную стоимость".</w:t>
      </w:r>
    </w:p>
    <w:p w14:paraId="28133BB2" w14:textId="77777777" w:rsidR="0048059F" w:rsidRPr="00521A49" w:rsidRDefault="0048059F"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е. в суммах, заполненных буквами в графах ценового пред</w:t>
      </w:r>
      <w:r w:rsidR="00413595" w:rsidRPr="00521A49">
        <w:rPr>
          <w:rFonts w:ascii="GHEA Grapalat" w:hAnsi="GHEA Grapalat"/>
          <w:sz w:val="24"/>
          <w:szCs w:val="24"/>
        </w:rPr>
        <w:t>ложения, лумы указаны в цифрах.</w:t>
      </w:r>
    </w:p>
    <w:p w14:paraId="04E5F2BC" w14:textId="77777777" w:rsidR="00A45946" w:rsidRPr="00521A49" w:rsidRDefault="00C8055A"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5.3</w:t>
      </w:r>
      <w:r w:rsidR="00A34DFE"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049DCC53" w14:textId="77777777" w:rsidR="00096865" w:rsidRPr="00521A49" w:rsidRDefault="00096865" w:rsidP="0066642D">
      <w:pPr>
        <w:pStyle w:val="BodyTextIndent2"/>
        <w:widowControl w:val="0"/>
        <w:spacing w:line="240" w:lineRule="auto"/>
        <w:ind w:firstLine="567"/>
        <w:rPr>
          <w:rFonts w:ascii="GHEA Grapalat" w:hAnsi="GHEA Grapalat"/>
          <w:sz w:val="24"/>
          <w:szCs w:val="24"/>
        </w:rPr>
      </w:pPr>
    </w:p>
    <w:p w14:paraId="01C3379F" w14:textId="77777777" w:rsidR="00096865" w:rsidRPr="00521A49" w:rsidRDefault="00220C7C" w:rsidP="00962010">
      <w:pPr>
        <w:widowControl w:val="0"/>
        <w:spacing w:after="160"/>
        <w:ind w:left="567" w:right="565"/>
        <w:jc w:val="center"/>
        <w:rPr>
          <w:rFonts w:ascii="GHEA Grapalat" w:hAnsi="GHEA Grapalat"/>
          <w:b/>
        </w:rPr>
      </w:pPr>
      <w:r w:rsidRPr="00521A49">
        <w:rPr>
          <w:rFonts w:ascii="GHEA Grapalat" w:hAnsi="GHEA Grapalat"/>
          <w:b/>
        </w:rPr>
        <w:t xml:space="preserve">6. СРОК ДЕЙСТВИЯ ЗАЯВКИ, </w:t>
      </w:r>
      <w:r w:rsidR="00294F67" w:rsidRPr="00521A49">
        <w:rPr>
          <w:rFonts w:ascii="GHEA Grapalat" w:hAnsi="GHEA Grapalat"/>
          <w:b/>
        </w:rPr>
        <w:br/>
      </w:r>
      <w:r w:rsidRPr="00521A49">
        <w:rPr>
          <w:rFonts w:ascii="GHEA Grapalat" w:hAnsi="GHEA Grapalat"/>
          <w:b/>
        </w:rPr>
        <w:t>ПОРЯДОК ВНЕСЕНИЯ ИЗМЕНЕНИЙ В ЗАЯВКИ</w:t>
      </w:r>
      <w:r w:rsidR="002626F7" w:rsidRPr="00521A49">
        <w:rPr>
          <w:rFonts w:ascii="GHEA Grapalat" w:hAnsi="GHEA Grapalat"/>
          <w:b/>
        </w:rPr>
        <w:t xml:space="preserve"> </w:t>
      </w:r>
      <w:r w:rsidR="00955A1E" w:rsidRPr="00521A49">
        <w:rPr>
          <w:rFonts w:ascii="GHEA Grapalat" w:hAnsi="GHEA Grapalat"/>
          <w:b/>
        </w:rPr>
        <w:t>И ИХ ОТЗЫВА</w:t>
      </w:r>
    </w:p>
    <w:p w14:paraId="3939835D" w14:textId="77777777" w:rsidR="00096865" w:rsidRPr="00521A49" w:rsidRDefault="00220C7C" w:rsidP="00962010">
      <w:pPr>
        <w:pStyle w:val="BodyTextIndent"/>
        <w:widowControl w:val="0"/>
        <w:tabs>
          <w:tab w:val="left" w:pos="1134"/>
        </w:tabs>
        <w:spacing w:after="160" w:line="240" w:lineRule="auto"/>
        <w:ind w:firstLine="567"/>
        <w:rPr>
          <w:rFonts w:ascii="GHEA Grapalat" w:hAnsi="GHEA Grapalat"/>
          <w:i w:val="0"/>
          <w:sz w:val="24"/>
          <w:szCs w:val="24"/>
        </w:rPr>
      </w:pPr>
      <w:r w:rsidRPr="00521A49">
        <w:rPr>
          <w:rFonts w:ascii="GHEA Grapalat" w:hAnsi="GHEA Grapalat"/>
          <w:i w:val="0"/>
          <w:sz w:val="24"/>
          <w:szCs w:val="24"/>
        </w:rPr>
        <w:t>6.1</w:t>
      </w:r>
      <w:r w:rsidR="00A34DFE" w:rsidRPr="00521A49">
        <w:rPr>
          <w:rFonts w:ascii="GHEA Grapalat" w:hAnsi="GHEA Grapalat"/>
          <w:i w:val="0"/>
          <w:sz w:val="24"/>
          <w:szCs w:val="24"/>
        </w:rPr>
        <w:t>.</w:t>
      </w:r>
      <w:r w:rsidR="00294F67" w:rsidRPr="00521A49">
        <w:rPr>
          <w:rFonts w:ascii="GHEA Grapalat" w:hAnsi="GHEA Grapalat"/>
          <w:i w:val="0"/>
          <w:sz w:val="24"/>
          <w:szCs w:val="24"/>
        </w:rPr>
        <w:tab/>
      </w:r>
      <w:r w:rsidRPr="00521A49">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6E714DE4" w14:textId="77777777" w:rsidR="00096865" w:rsidRPr="00521A49" w:rsidRDefault="00220C7C" w:rsidP="00962010">
      <w:pPr>
        <w:pStyle w:val="BodyTextIndent"/>
        <w:widowControl w:val="0"/>
        <w:tabs>
          <w:tab w:val="left" w:pos="1134"/>
        </w:tabs>
        <w:spacing w:after="160" w:line="240" w:lineRule="auto"/>
        <w:ind w:firstLine="567"/>
        <w:rPr>
          <w:rFonts w:ascii="GHEA Grapalat" w:hAnsi="GHEA Grapalat" w:cs="Sylfaen"/>
          <w:i w:val="0"/>
          <w:sz w:val="24"/>
          <w:szCs w:val="24"/>
        </w:rPr>
      </w:pPr>
      <w:r w:rsidRPr="00521A49">
        <w:rPr>
          <w:rFonts w:ascii="GHEA Grapalat" w:hAnsi="GHEA Grapalat"/>
          <w:i w:val="0"/>
          <w:sz w:val="24"/>
          <w:szCs w:val="24"/>
        </w:rPr>
        <w:t>6.2</w:t>
      </w:r>
      <w:r w:rsidR="00A34DFE" w:rsidRPr="00521A49">
        <w:rPr>
          <w:rFonts w:ascii="GHEA Grapalat" w:hAnsi="GHEA Grapalat"/>
          <w:i w:val="0"/>
          <w:sz w:val="24"/>
          <w:szCs w:val="24"/>
        </w:rPr>
        <w:t>.</w:t>
      </w:r>
      <w:r w:rsidR="008E6E51" w:rsidRPr="00521A49">
        <w:rPr>
          <w:rFonts w:ascii="GHEA Grapalat" w:hAnsi="GHEA Grapalat"/>
          <w:i w:val="0"/>
          <w:sz w:val="24"/>
          <w:szCs w:val="24"/>
        </w:rPr>
        <w:tab/>
      </w:r>
      <w:r w:rsidRPr="00521A49">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1F7ACB9" w14:textId="77777777" w:rsidR="00830BA2" w:rsidRPr="00221C7B" w:rsidRDefault="00830BA2" w:rsidP="00830BA2">
      <w:pPr>
        <w:widowControl w:val="0"/>
        <w:spacing w:after="160"/>
        <w:jc w:val="center"/>
        <w:rPr>
          <w:rFonts w:ascii="GHEA Grapalat" w:hAnsi="GHEA Grapalat"/>
          <w:b/>
        </w:rPr>
      </w:pPr>
      <w:r w:rsidRPr="009044F1">
        <w:rPr>
          <w:rFonts w:ascii="GHEA Grapalat" w:hAnsi="GHEA Grapalat"/>
          <w:b/>
        </w:rPr>
        <w:t xml:space="preserve">7. ОБЕСПЕЧЕНИЕ ЗАЯВКИ </w:t>
      </w:r>
    </w:p>
    <w:p w14:paraId="55AA0A79" w14:textId="77777777" w:rsidR="00830BA2" w:rsidRPr="00681F45" w:rsidRDefault="00830BA2" w:rsidP="00830BA2">
      <w:pPr>
        <w:widowControl w:val="0"/>
        <w:tabs>
          <w:tab w:val="left" w:pos="1134"/>
        </w:tabs>
        <w:spacing w:after="160"/>
        <w:ind w:firstLine="567"/>
        <w:jc w:val="both"/>
        <w:rPr>
          <w:rFonts w:ascii="GHEA Grapalat" w:hAnsi="GHEA Grapalat"/>
        </w:rPr>
      </w:pPr>
      <w:r w:rsidRPr="009044F1">
        <w:rPr>
          <w:rFonts w:ascii="GHEA Grapalat" w:hAnsi="GHEA Grapalat"/>
        </w:rPr>
        <w:t>7.1.</w:t>
      </w:r>
      <w:r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Pr>
          <w:rFonts w:ascii="GHEA Grapalat" w:hAnsi="GHEA Grapalat"/>
        </w:rPr>
        <w:t>.</w:t>
      </w:r>
    </w:p>
    <w:p w14:paraId="7760B8EB" w14:textId="77777777" w:rsidR="00830BA2" w:rsidRPr="009044F1" w:rsidRDefault="00830BA2" w:rsidP="00830BA2">
      <w:pPr>
        <w:widowControl w:val="0"/>
        <w:spacing w:after="160"/>
        <w:ind w:firstLine="567"/>
        <w:jc w:val="both"/>
        <w:rPr>
          <w:rFonts w:ascii="GHEA Grapalat" w:hAnsi="GHEA Grapalat" w:cs="Sylfaen"/>
        </w:rPr>
      </w:pPr>
      <w:r w:rsidRPr="009044F1">
        <w:rPr>
          <w:rFonts w:ascii="GHEA Grapalat" w:hAnsi="GHEA Grapalat"/>
        </w:rPr>
        <w:lastRenderedPageBreak/>
        <w:t>Обеспечение заявки представляется в виде банковской гарантии</w:t>
      </w:r>
      <w:r>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w:t>
      </w:r>
      <w:r>
        <w:rPr>
          <w:rFonts w:ascii="GHEA Grapalat" w:hAnsi="GHEA Grapalat"/>
        </w:rPr>
        <w:t>цены закупки</w:t>
      </w:r>
      <w:r w:rsidRPr="009044F1">
        <w:rPr>
          <w:rFonts w:ascii="GHEA Grapalat" w:hAnsi="GHEA Grapalat"/>
        </w:rPr>
        <w:t xml:space="preserve">. </w:t>
      </w:r>
      <w:r w:rsidRPr="003C6EB1">
        <w:rPr>
          <w:rFonts w:ascii="GHEA Grapalat" w:hAnsi="GHEA Grapalat"/>
        </w:rPr>
        <w:t xml:space="preserve">Если ценовое предложение участника превышает цену </w:t>
      </w:r>
      <w:r>
        <w:rPr>
          <w:rFonts w:ascii="GHEA Grapalat" w:hAnsi="GHEA Grapalat"/>
        </w:rPr>
        <w:t>за</w:t>
      </w:r>
      <w:r w:rsidRPr="003C6EB1">
        <w:rPr>
          <w:rFonts w:ascii="GHEA Grapalat" w:hAnsi="GHEA Grapalat"/>
        </w:rPr>
        <w:t>купки, то размер обеспечения заявки равен пяти процентам ценового предложения</w:t>
      </w:r>
      <w:r>
        <w:rPr>
          <w:rFonts w:ascii="GHEA Grapalat" w:hAnsi="GHEA Grapalat"/>
        </w:rPr>
        <w:t>.</w:t>
      </w:r>
      <w:r w:rsidRPr="009044F1">
        <w:rPr>
          <w:rFonts w:ascii="GHEA Grapalat" w:hAnsi="GHEA Grapalat"/>
        </w:rPr>
        <w: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54A2FDF7" w14:textId="77777777" w:rsidR="00830BA2" w:rsidRPr="009044F1" w:rsidRDefault="00830BA2" w:rsidP="00830BA2">
      <w:pPr>
        <w:widowControl w:val="0"/>
        <w:spacing w:after="160"/>
        <w:ind w:firstLine="567"/>
        <w:jc w:val="both"/>
        <w:rPr>
          <w:rFonts w:ascii="GHEA Grapalat" w:hAnsi="GHEA Grapalat" w:cs="Sylfaen"/>
        </w:rPr>
      </w:pPr>
      <w:r w:rsidRPr="009044F1">
        <w:rPr>
          <w:rFonts w:ascii="GHEA Grapalat" w:hAnsi="GHEA Grapalat"/>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t>
      </w:r>
      <w:r>
        <w:rPr>
          <w:rFonts w:ascii="GHEA Grapalat" w:hAnsi="GHEA Grapalat"/>
        </w:rPr>
        <w:t>,</w:t>
      </w:r>
      <w:r w:rsidRPr="009044F1">
        <w:rPr>
          <w:rFonts w:ascii="GHEA Grapalat" w:hAnsi="GHEA Grapalat"/>
        </w:rPr>
        <w:t xml:space="preserve"> за исключением случаев, предусмотренных пунктом 7.3 части 1 настоящего приглашения. </w:t>
      </w:r>
      <w:r>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Pr="007A2CBF">
        <w:rPr>
          <w:rFonts w:ascii="GHEA Grapalat" w:hAnsi="GHEA Grapalat"/>
        </w:rPr>
        <w:t>следующих за истечением периода ожидания</w:t>
      </w:r>
      <w:r>
        <w:rPr>
          <w:rFonts w:ascii="GHEA Grapalat" w:hAnsi="GHEA Grapalat"/>
        </w:rPr>
        <w:t>, если результаты процедуры закупки не обжалованы.</w:t>
      </w:r>
      <w:r>
        <w:t xml:space="preserve"> </w:t>
      </w:r>
      <w:r>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0BF5CA78" w14:textId="77777777" w:rsidR="00830BA2" w:rsidRPr="009044F1" w:rsidRDefault="00830BA2" w:rsidP="00830BA2">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Pr="003D7F6E">
        <w:rPr>
          <w:rFonts w:ascii="GHEA Grapalat" w:hAnsi="GHEA Grapalat"/>
          <w:vertAlign w:val="superscript"/>
        </w:rPr>
        <w:t>9.1</w:t>
      </w:r>
    </w:p>
    <w:p w14:paraId="6F6519FC" w14:textId="77777777" w:rsidR="00830BA2" w:rsidRPr="00EA262B" w:rsidRDefault="00830BA2" w:rsidP="00830BA2">
      <w:pPr>
        <w:widowControl w:val="0"/>
        <w:tabs>
          <w:tab w:val="left" w:pos="1134"/>
        </w:tabs>
        <w:ind w:firstLine="567"/>
        <w:jc w:val="both"/>
        <w:rPr>
          <w:rFonts w:ascii="GHEA Grapalat" w:hAnsi="GHEA Grapalat"/>
        </w:rPr>
      </w:pPr>
      <w:r w:rsidRPr="00B2678A">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sidRPr="000D4D0B">
        <w:rPr>
          <w:rFonts w:ascii="GHEA Grapalat" w:hAnsi="GHEA Grapalat"/>
        </w:rPr>
        <w:t>:</w:t>
      </w:r>
    </w:p>
    <w:p w14:paraId="14A2C1D3" w14:textId="77777777" w:rsidR="00830BA2" w:rsidRPr="00B2678A" w:rsidRDefault="00830BA2" w:rsidP="00830BA2">
      <w:pPr>
        <w:widowControl w:val="0"/>
        <w:tabs>
          <w:tab w:val="left" w:pos="1134"/>
        </w:tabs>
        <w:ind w:firstLine="567"/>
        <w:jc w:val="both"/>
        <w:rPr>
          <w:rFonts w:ascii="GHEA Grapalat" w:hAnsi="GHEA Grapalat"/>
        </w:rPr>
      </w:pPr>
      <w:r w:rsidRPr="00B2678A">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B2678A">
        <w:rPr>
          <w:rFonts w:ascii="GHEA Grapalat" w:hAnsi="GHEA Grapalat"/>
        </w:rPr>
        <w:t xml:space="preserve"> </w:t>
      </w:r>
      <w:r>
        <w:rPr>
          <w:rFonts w:ascii="GHEA Grapalat" w:hAnsi="GHEA Grapalat"/>
        </w:rPr>
        <w:t>РА</w:t>
      </w:r>
      <w:r w:rsidRPr="003226FA">
        <w:rPr>
          <w:rFonts w:ascii="GHEA Grapalat" w:hAnsi="GHEA Grapalat"/>
        </w:rPr>
        <w:t xml:space="preserve"> </w:t>
      </w:r>
      <w:r w:rsidRPr="00B2678A">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B2678A">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B2678A">
        <w:rPr>
          <w:rFonts w:ascii="GHEA Grapalat" w:hAnsi="GHEA Grapalat"/>
        </w:rPr>
        <w:t xml:space="preserve">, </w:t>
      </w:r>
    </w:p>
    <w:p w14:paraId="42F27712" w14:textId="77777777" w:rsidR="00830BA2" w:rsidRPr="00B2678A" w:rsidRDefault="00830BA2" w:rsidP="00830BA2">
      <w:pPr>
        <w:widowControl w:val="0"/>
        <w:tabs>
          <w:tab w:val="left" w:pos="1134"/>
        </w:tabs>
        <w:ind w:firstLine="567"/>
        <w:jc w:val="both"/>
        <w:rPr>
          <w:rFonts w:ascii="GHEA Grapalat" w:hAnsi="GHEA Grapalat"/>
        </w:rPr>
      </w:pPr>
      <w:r w:rsidRPr="00B2678A">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B2678A">
        <w:rPr>
          <w:rFonts w:ascii="GHEA Grapalat" w:hAnsi="GHEA Grapalat"/>
        </w:rPr>
        <w:t xml:space="preserve"> выдавш</w:t>
      </w:r>
      <w:r>
        <w:rPr>
          <w:rFonts w:ascii="GHEA Grapalat" w:hAnsi="GHEA Grapalat"/>
        </w:rPr>
        <w:t xml:space="preserve">ий </w:t>
      </w:r>
      <w:r w:rsidRPr="00B2678A">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14:paraId="6ACEC8F3" w14:textId="77777777" w:rsidR="00830BA2" w:rsidRPr="00681F45" w:rsidRDefault="00830BA2" w:rsidP="00830BA2">
      <w:pPr>
        <w:widowControl w:val="0"/>
        <w:tabs>
          <w:tab w:val="left" w:pos="1134"/>
        </w:tabs>
        <w:spacing w:after="160"/>
        <w:ind w:firstLine="567"/>
        <w:jc w:val="both"/>
        <w:rPr>
          <w:rFonts w:ascii="GHEA Grapalat" w:hAnsi="GHEA Grapalat"/>
        </w:rPr>
      </w:pPr>
      <w:r w:rsidRPr="009044F1">
        <w:rPr>
          <w:rFonts w:ascii="GHEA Grapalat" w:hAnsi="GHEA Grapalat"/>
        </w:rPr>
        <w:t>7.2.</w:t>
      </w:r>
      <w:r w:rsidRPr="005114D0">
        <w:rPr>
          <w:rFonts w:ascii="GHEA Grapalat" w:hAnsi="GHEA Grapalat"/>
        </w:rPr>
        <w:tab/>
      </w:r>
      <w:r w:rsidRPr="009044F1">
        <w:rPr>
          <w:rFonts w:ascii="GHEA Grapalat" w:hAnsi="GHEA Grapalat"/>
        </w:rPr>
        <w:t>При организации проце</w:t>
      </w:r>
      <w:r>
        <w:rPr>
          <w:rFonts w:ascii="GHEA Grapalat" w:hAnsi="GHEA Grapalat"/>
        </w:rPr>
        <w:t>дуры закупки по лотам если:</w:t>
      </w:r>
    </w:p>
    <w:p w14:paraId="1A000332" w14:textId="77777777" w:rsidR="00830BA2" w:rsidRPr="00FF4B9E" w:rsidRDefault="00830BA2" w:rsidP="00830BA2">
      <w:pPr>
        <w:widowControl w:val="0"/>
        <w:tabs>
          <w:tab w:val="left" w:pos="1134"/>
        </w:tabs>
        <w:spacing w:after="160"/>
        <w:ind w:firstLine="567"/>
        <w:jc w:val="both"/>
        <w:rPr>
          <w:rFonts w:ascii="GHEA Grapalat" w:hAnsi="GHEA Grapalat" w:cs="Sylfaen"/>
        </w:rPr>
      </w:pPr>
      <w:r w:rsidRPr="00A502FC">
        <w:rPr>
          <w:rFonts w:ascii="GHEA Grapalat" w:hAnsi="GHEA Grapalat"/>
        </w:rPr>
        <w:t>а.</w:t>
      </w:r>
      <w:r w:rsidRPr="00A502FC">
        <w:rPr>
          <w:rFonts w:ascii="GHEA Grapalat" w:hAnsi="GHEA Grapalat"/>
        </w:rPr>
        <w:tab/>
        <w:t>участник подает заявку на более чем один лот, то может представить обеспечение заявки как для каждого лота в отдельности, так и для всех лотов. В</w:t>
      </w:r>
      <w:r w:rsidRPr="00A502FC">
        <w:rPr>
          <w:rFonts w:ascii="Courier New" w:hAnsi="Courier New" w:cs="Courier New"/>
        </w:rPr>
        <w:t> </w:t>
      </w:r>
      <w:r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Pr="00A502FC">
        <w:rPr>
          <w:rFonts w:ascii="Courier New" w:hAnsi="Courier New" w:cs="Courier New"/>
        </w:rPr>
        <w:t> </w:t>
      </w:r>
      <w:r w:rsidRPr="00A502FC">
        <w:rPr>
          <w:rFonts w:ascii="GHEA Grapalat" w:hAnsi="GHEA Grapalat"/>
        </w:rPr>
        <w:t>представленным лотам,</w:t>
      </w:r>
      <w:r w:rsidRPr="00A502FC">
        <w:rPr>
          <w:rFonts w:ascii="GHEA Grapalat" w:hAnsi="GHEA Grapalat"/>
          <w:color w:val="000000" w:themeColor="text1"/>
        </w:rPr>
        <w:t xml:space="preserve"> </w:t>
      </w:r>
      <w:r w:rsidRPr="00A502FC">
        <w:rPr>
          <w:rFonts w:ascii="GHEA Grapalat" w:hAnsi="GHEA Grapalat"/>
        </w:rPr>
        <w:t xml:space="preserve">а в том случае </w:t>
      </w:r>
      <w:r w:rsidRPr="00A502FC">
        <w:rPr>
          <w:rFonts w:ascii="GHEA Grapalat" w:hAnsi="GHEA Grapalat"/>
          <w:lang w:val="en-US"/>
        </w:rPr>
        <w:t>e</w:t>
      </w:r>
      <w:r w:rsidRPr="00A502FC">
        <w:rPr>
          <w:rFonts w:ascii="GHEA Grapalat" w:hAnsi="GHEA Grapalat"/>
        </w:rPr>
        <w:t>сли ценовые предложения превышают цены закупки - в отношении общей суммы ценовых предложений</w:t>
      </w:r>
      <w:r w:rsidRPr="00FF4B9E">
        <w:rPr>
          <w:rFonts w:ascii="GHEA Grapalat" w:hAnsi="GHEA Grapalat"/>
        </w:rPr>
        <w:t>,</w:t>
      </w:r>
      <w:r w:rsidRPr="00A502FC">
        <w:rPr>
          <w:rFonts w:ascii="GHEA Grapalat" w:hAnsi="GHEA Grapalat"/>
          <w:color w:val="000000" w:themeColor="text1"/>
        </w:rPr>
        <w:t xml:space="preserve"> с учетом </w:t>
      </w:r>
      <w:r w:rsidRPr="00A502FC">
        <w:rPr>
          <w:rFonts w:ascii="GHEA Grapalat" w:hAnsi="GHEA Grapalat" w:cs="Sylfaen"/>
        </w:rPr>
        <w:t>требований абзаца «д» подпункта 1 пункта 32 Порядка;</w:t>
      </w:r>
    </w:p>
    <w:p w14:paraId="0D8764D1" w14:textId="77777777" w:rsidR="00830BA2" w:rsidRPr="00C35487" w:rsidRDefault="00830BA2" w:rsidP="00830BA2">
      <w:pPr>
        <w:widowControl w:val="0"/>
        <w:tabs>
          <w:tab w:val="left" w:pos="1134"/>
        </w:tabs>
        <w:spacing w:after="160"/>
        <w:ind w:firstLine="567"/>
        <w:jc w:val="both"/>
      </w:pPr>
      <w:r w:rsidRPr="009044F1">
        <w:rPr>
          <w:rFonts w:ascii="GHEA Grapalat" w:hAnsi="GHEA Grapalat"/>
        </w:rPr>
        <w:t>б.</w:t>
      </w:r>
      <w:r w:rsidRPr="005114D0">
        <w:rPr>
          <w:rFonts w:ascii="GHEA Grapalat" w:hAnsi="GHEA Grapalat"/>
        </w:rPr>
        <w:tab/>
      </w:r>
      <w:r w:rsidRPr="00D667DA">
        <w:rPr>
          <w:rFonts w:ascii="GHEA Grapalat" w:hAnsi="GHEA Grapalat"/>
        </w:rPr>
        <w:t>участник лишается права на заключение договора по какому либо лоту, то обеспечение заявки выплачивается в размере суммы обеспечения, исчисленной в отношении только данного лота.</w:t>
      </w:r>
      <w:r w:rsidRPr="00D667DA">
        <w:rPr>
          <w:rStyle w:val="FootnoteReference"/>
        </w:rPr>
        <w:footnoteReference w:customMarkFollows="1" w:id="2"/>
        <w:t>9</w:t>
      </w:r>
    </w:p>
    <w:p w14:paraId="1E335CA0" w14:textId="77777777" w:rsidR="00830BA2" w:rsidRPr="009044F1" w:rsidRDefault="00830BA2" w:rsidP="00830BA2">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7.3.</w:t>
      </w:r>
      <w:r w:rsidRPr="005114D0">
        <w:rPr>
          <w:rFonts w:ascii="GHEA Grapalat" w:hAnsi="GHEA Grapalat"/>
        </w:rPr>
        <w:tab/>
      </w:r>
      <w:r w:rsidRPr="009044F1">
        <w:rPr>
          <w:rFonts w:ascii="GHEA Grapalat" w:hAnsi="GHEA Grapalat"/>
        </w:rPr>
        <w:t>Участник выплачивает обеспечение заявки, если он:</w:t>
      </w:r>
    </w:p>
    <w:p w14:paraId="33753088" w14:textId="77777777" w:rsidR="00830BA2" w:rsidRPr="009044F1" w:rsidRDefault="00830BA2" w:rsidP="00830BA2">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31D3930B" w14:textId="77777777" w:rsidR="00830BA2" w:rsidRPr="009044F1" w:rsidRDefault="00830BA2" w:rsidP="00830BA2">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73C0EB42" w14:textId="77777777" w:rsidR="00376764" w:rsidRDefault="00830BA2" w:rsidP="00830BA2">
      <w:pPr>
        <w:widowControl w:val="0"/>
        <w:tabs>
          <w:tab w:val="left" w:pos="1134"/>
        </w:tabs>
        <w:spacing w:after="160"/>
        <w:ind w:firstLine="567"/>
        <w:jc w:val="both"/>
        <w:rPr>
          <w:rFonts w:ascii="GHEA Grapalat" w:hAnsi="GHEA Grapalat"/>
        </w:rPr>
      </w:pPr>
      <w:r>
        <w:rPr>
          <w:rFonts w:ascii="GHEA Grapalat" w:hAnsi="GHEA Grapalat"/>
        </w:rPr>
        <w:t xml:space="preserve">7.4 </w:t>
      </w:r>
      <w:r w:rsidRPr="009044F1">
        <w:rPr>
          <w:rFonts w:ascii="GHEA Grapalat" w:hAnsi="GHEA Grapalat"/>
        </w:rPr>
        <w:t>Обеспечение заявки должно быть действительн</w:t>
      </w:r>
      <w:r>
        <w:rPr>
          <w:rFonts w:ascii="GHEA Grapalat" w:hAnsi="GHEA Grapalat"/>
        </w:rPr>
        <w:t>ым</w:t>
      </w:r>
      <w:r w:rsidRPr="009044F1">
        <w:rPr>
          <w:rFonts w:ascii="GHEA Grapalat" w:hAnsi="GHEA Grapalat"/>
        </w:rPr>
        <w:t xml:space="preserve"> в течение </w:t>
      </w:r>
      <w:r w:rsidR="00376764" w:rsidRPr="00376764">
        <w:rPr>
          <w:rFonts w:ascii="GHEA Grapalat" w:hAnsi="GHEA Grapalat"/>
        </w:rPr>
        <w:t>120 (сто двадцати) рабочих дней</w:t>
      </w:r>
      <w:r w:rsidR="00376764" w:rsidRPr="009044F1">
        <w:rPr>
          <w:rFonts w:ascii="GHEA Grapalat" w:hAnsi="GHEA Grapalat"/>
        </w:rPr>
        <w:t xml:space="preserve"> </w:t>
      </w:r>
      <w:r w:rsidRPr="009044F1">
        <w:rPr>
          <w:rFonts w:ascii="GHEA Grapalat" w:hAnsi="GHEA Grapalat"/>
        </w:rPr>
        <w:t>со дня</w:t>
      </w:r>
      <w:r>
        <w:rPr>
          <w:rFonts w:ascii="GHEA Grapalat" w:hAnsi="GHEA Grapalat"/>
        </w:rPr>
        <w:t xml:space="preserve"> </w:t>
      </w:r>
      <w:r w:rsidRPr="009F6BFE">
        <w:rPr>
          <w:rFonts w:ascii="GHEA Grapalat" w:hAnsi="GHEA Grapalat"/>
        </w:rPr>
        <w:t>истечения крайнего срока</w:t>
      </w:r>
      <w:r w:rsidRPr="009044F1">
        <w:rPr>
          <w:rFonts w:ascii="GHEA Grapalat" w:hAnsi="GHEA Grapalat"/>
        </w:rPr>
        <w:t xml:space="preserve"> подачи заяв</w:t>
      </w:r>
      <w:r>
        <w:rPr>
          <w:rFonts w:ascii="GHEA Grapalat" w:hAnsi="GHEA Grapalat"/>
        </w:rPr>
        <w:t>о</w:t>
      </w:r>
      <w:r w:rsidRPr="009044F1">
        <w:rPr>
          <w:rFonts w:ascii="GHEA Grapalat" w:hAnsi="GHEA Grapalat"/>
        </w:rPr>
        <w:t>к.</w:t>
      </w:r>
    </w:p>
    <w:p w14:paraId="169CE9A8" w14:textId="3838BD3F" w:rsidR="00830BA2" w:rsidRPr="007F263C" w:rsidRDefault="00830BA2" w:rsidP="00830BA2">
      <w:pPr>
        <w:widowControl w:val="0"/>
        <w:tabs>
          <w:tab w:val="left" w:pos="1134"/>
        </w:tabs>
        <w:spacing w:after="160"/>
        <w:ind w:firstLine="567"/>
        <w:jc w:val="both"/>
        <w:rPr>
          <w:rFonts w:ascii="GHEA Grapalat" w:hAnsi="GHEA Grapalat"/>
        </w:rPr>
      </w:pPr>
      <w:r>
        <w:rPr>
          <w:rFonts w:ascii="GHEA Grapalat" w:hAnsi="GHEA Grapalat"/>
        </w:rPr>
        <w:t>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14:paraId="0BC62323" w14:textId="1CBC9A57" w:rsidR="00FA0E41" w:rsidRPr="00521A49" w:rsidRDefault="00830BA2" w:rsidP="00830BA2">
      <w:pPr>
        <w:widowControl w:val="0"/>
        <w:spacing w:after="160"/>
        <w:ind w:firstLine="567"/>
        <w:jc w:val="center"/>
        <w:rPr>
          <w:rFonts w:ascii="GHEA Grapalat" w:hAnsi="GHEA Grapalat"/>
          <w:b/>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14:paraId="4B3E9A34" w14:textId="77777777" w:rsidR="00096865" w:rsidRPr="00521A49" w:rsidRDefault="00E70FC4" w:rsidP="00962010">
      <w:pPr>
        <w:widowControl w:val="0"/>
        <w:spacing w:after="160"/>
        <w:jc w:val="center"/>
        <w:rPr>
          <w:rFonts w:ascii="GHEA Grapalat" w:hAnsi="GHEA Grapalat"/>
          <w:b/>
        </w:rPr>
      </w:pPr>
      <w:r w:rsidRPr="00521A49">
        <w:rPr>
          <w:rFonts w:ascii="GHEA Grapalat" w:hAnsi="GHEA Grapalat"/>
          <w:b/>
        </w:rPr>
        <w:t xml:space="preserve">8.ВСКРЫТИЕ, ОЦЕНКА ЗАЯВОК И </w:t>
      </w:r>
      <w:r w:rsidR="008E3C53" w:rsidRPr="00521A49">
        <w:rPr>
          <w:rFonts w:ascii="GHEA Grapalat" w:hAnsi="GHEA Grapalat"/>
          <w:b/>
        </w:rPr>
        <w:br/>
      </w:r>
      <w:r w:rsidR="00807178" w:rsidRPr="00521A49">
        <w:rPr>
          <w:rFonts w:ascii="GHEA Grapalat" w:hAnsi="GHEA Grapalat"/>
          <w:b/>
        </w:rPr>
        <w:t xml:space="preserve">ПОДВЕДЕНИЕ ИТОГОВ </w:t>
      </w:r>
    </w:p>
    <w:p w14:paraId="3BAEA857" w14:textId="6850771B" w:rsidR="006463DE" w:rsidRPr="00521A49" w:rsidRDefault="00FD2748" w:rsidP="00B55614">
      <w:pPr>
        <w:pStyle w:val="BodyTextIndent2"/>
        <w:widowControl w:val="0"/>
        <w:tabs>
          <w:tab w:val="left" w:pos="1134"/>
        </w:tabs>
        <w:spacing w:line="240" w:lineRule="auto"/>
        <w:ind w:firstLine="567"/>
        <w:contextualSpacing/>
        <w:rPr>
          <w:rFonts w:ascii="GHEA Grapalat" w:hAnsi="GHEA Grapalat" w:cs="Tahoma"/>
          <w:sz w:val="24"/>
          <w:szCs w:val="24"/>
        </w:rPr>
      </w:pPr>
      <w:r w:rsidRPr="00521A49">
        <w:rPr>
          <w:rFonts w:ascii="GHEA Grapalat" w:hAnsi="GHEA Grapalat"/>
          <w:sz w:val="24"/>
          <w:szCs w:val="24"/>
        </w:rPr>
        <w:t>8.1</w:t>
      </w:r>
      <w:r w:rsidR="00D07367" w:rsidRPr="00521A49">
        <w:rPr>
          <w:rFonts w:ascii="GHEA Grapalat" w:hAnsi="GHEA Grapalat"/>
          <w:sz w:val="24"/>
          <w:szCs w:val="24"/>
        </w:rPr>
        <w:t>.</w:t>
      </w:r>
      <w:r w:rsidR="00D07367" w:rsidRPr="00521A49">
        <w:rPr>
          <w:rFonts w:ascii="GHEA Grapalat" w:hAnsi="GHEA Grapalat"/>
          <w:sz w:val="24"/>
          <w:szCs w:val="24"/>
        </w:rPr>
        <w:tab/>
      </w:r>
      <w:r w:rsidR="006463DE" w:rsidRPr="00521A49">
        <w:rPr>
          <w:rFonts w:ascii="GHEA Grapalat" w:hAnsi="GHEA Grapalat"/>
          <w:sz w:val="24"/>
          <w:szCs w:val="24"/>
        </w:rPr>
        <w:t xml:space="preserve">Вскрытие заявок произойдет </w:t>
      </w:r>
      <w:r w:rsidR="006463DE" w:rsidRPr="00521A49">
        <w:rPr>
          <w:rFonts w:ascii="GHEA Grapalat" w:hAnsi="GHEA Grapalat"/>
          <w:b/>
          <w:sz w:val="24"/>
          <w:szCs w:val="24"/>
        </w:rPr>
        <w:t xml:space="preserve">на </w:t>
      </w:r>
      <w:r w:rsidR="00A665F1">
        <w:rPr>
          <w:rFonts w:ascii="GHEA Grapalat" w:hAnsi="GHEA Grapalat"/>
          <w:b/>
          <w:sz w:val="24"/>
          <w:szCs w:val="24"/>
        </w:rPr>
        <w:t>41</w:t>
      </w:r>
      <w:r w:rsidR="006463DE" w:rsidRPr="00521A49">
        <w:rPr>
          <w:rFonts w:ascii="GHEA Grapalat" w:hAnsi="GHEA Grapalat"/>
          <w:b/>
          <w:sz w:val="24"/>
          <w:szCs w:val="24"/>
        </w:rPr>
        <w:t>-</w:t>
      </w:r>
      <w:r w:rsidR="00A665F1">
        <w:rPr>
          <w:rFonts w:ascii="GHEA Grapalat" w:hAnsi="GHEA Grapalat"/>
          <w:b/>
          <w:sz w:val="24"/>
          <w:szCs w:val="24"/>
        </w:rPr>
        <w:t>ы</w:t>
      </w:r>
      <w:r w:rsidR="006463DE" w:rsidRPr="00521A49">
        <w:rPr>
          <w:rFonts w:ascii="GHEA Grapalat" w:hAnsi="GHEA Grapalat"/>
          <w:b/>
          <w:sz w:val="24"/>
          <w:szCs w:val="24"/>
        </w:rPr>
        <w:t xml:space="preserve">й день в </w:t>
      </w:r>
      <w:r w:rsidR="002156A2">
        <w:rPr>
          <w:rFonts w:ascii="GHEA Grapalat" w:hAnsi="GHEA Grapalat"/>
          <w:b/>
          <w:sz w:val="24"/>
          <w:szCs w:val="24"/>
        </w:rPr>
        <w:t>1</w:t>
      </w:r>
      <w:r w:rsidR="00D54154">
        <w:rPr>
          <w:rFonts w:ascii="GHEA Grapalat" w:hAnsi="GHEA Grapalat"/>
          <w:b/>
          <w:sz w:val="24"/>
          <w:szCs w:val="24"/>
        </w:rPr>
        <w:t>1</w:t>
      </w:r>
      <w:r w:rsidR="002156A2">
        <w:rPr>
          <w:rFonts w:ascii="GHEA Grapalat" w:hAnsi="GHEA Grapalat"/>
          <w:b/>
          <w:sz w:val="24"/>
          <w:szCs w:val="24"/>
        </w:rPr>
        <w:t xml:space="preserve">:30 </w:t>
      </w:r>
      <w:r w:rsidR="006463DE" w:rsidRPr="00521A49">
        <w:rPr>
          <w:rFonts w:ascii="GHEA Grapalat" w:hAnsi="GHEA Grapalat"/>
          <w:b/>
          <w:sz w:val="24"/>
          <w:szCs w:val="24"/>
        </w:rPr>
        <w:t>часов</w:t>
      </w:r>
      <w:r w:rsidR="006463DE" w:rsidRPr="00521A49">
        <w:rPr>
          <w:rFonts w:ascii="GHEA Grapalat" w:hAnsi="GHEA Grapalat"/>
          <w:sz w:val="24"/>
          <w:szCs w:val="24"/>
        </w:rPr>
        <w:t xml:space="preserve"> со дня опубликования в бюллетене объявления и приглашения на настоящую процедуру. </w:t>
      </w:r>
    </w:p>
    <w:p w14:paraId="367CD737" w14:textId="77777777" w:rsidR="00C64E56" w:rsidRPr="00521A49" w:rsidRDefault="009B6D58" w:rsidP="00B55614">
      <w:pPr>
        <w:widowControl w:val="0"/>
        <w:ind w:firstLine="567"/>
        <w:contextualSpacing/>
        <w:jc w:val="both"/>
        <w:rPr>
          <w:rFonts w:ascii="GHEA Grapalat" w:hAnsi="GHEA Grapalat"/>
        </w:rPr>
      </w:pPr>
      <w:r w:rsidRPr="00521A49">
        <w:rPr>
          <w:rFonts w:ascii="GHEA Grapalat" w:hAnsi="GHEA Grapalat"/>
        </w:rPr>
        <w:t>На заседании по вскрытию</w:t>
      </w:r>
      <w:r w:rsidR="001F2926" w:rsidRPr="00521A49">
        <w:rPr>
          <w:rFonts w:ascii="GHEA Grapalat" w:hAnsi="GHEA Grapalat"/>
        </w:rPr>
        <w:t xml:space="preserve"> и оценке</w:t>
      </w:r>
      <w:r w:rsidRPr="00521A49">
        <w:rPr>
          <w:rFonts w:ascii="GHEA Grapalat" w:hAnsi="GHEA Grapalat"/>
        </w:rPr>
        <w:t xml:space="preserve"> заявок</w:t>
      </w:r>
      <w:r w:rsidR="00C64E56" w:rsidRPr="00521A49">
        <w:rPr>
          <w:rFonts w:ascii="GHEA Grapalat" w:hAnsi="GHEA Grapalat"/>
        </w:rPr>
        <w:t>:</w:t>
      </w:r>
    </w:p>
    <w:p w14:paraId="6E592900" w14:textId="77777777" w:rsidR="00576D5D" w:rsidRPr="00521A49" w:rsidRDefault="009B6D58" w:rsidP="00B55614">
      <w:pPr>
        <w:widowControl w:val="0"/>
        <w:ind w:firstLine="567"/>
        <w:contextualSpacing/>
        <w:jc w:val="both"/>
        <w:rPr>
          <w:rFonts w:ascii="GHEA Grapalat" w:hAnsi="GHEA Grapalat"/>
        </w:rPr>
      </w:pPr>
      <w:r w:rsidRPr="00521A49">
        <w:rPr>
          <w:rFonts w:ascii="GHEA Grapalat" w:hAnsi="GHEA Grapalat"/>
        </w:rPr>
        <w:t xml:space="preserve"> </w:t>
      </w:r>
      <w:r w:rsidR="00576D5D" w:rsidRPr="00521A49">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521A49">
        <w:rPr>
          <w:rFonts w:ascii="GHEA Grapalat" w:hAnsi="GHEA Grapalat"/>
        </w:rPr>
        <w:t xml:space="preserve">закупки </w:t>
      </w:r>
      <w:r w:rsidR="00576D5D" w:rsidRPr="00521A49">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21A49">
        <w:rPr>
          <w:rFonts w:ascii="GHEA Grapalat" w:hAnsi="GHEA Grapalat"/>
        </w:rPr>
        <w:t>;</w:t>
      </w:r>
    </w:p>
    <w:p w14:paraId="6D86E4E6"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2)</w:t>
      </w:r>
      <w:r w:rsidRPr="00521A49">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B084E27"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а.</w:t>
      </w:r>
      <w:r w:rsidRPr="00521A49">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38AB1F16" w14:textId="77777777"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б.</w:t>
      </w:r>
      <w:r w:rsidRPr="00521A49">
        <w:rPr>
          <w:rFonts w:ascii="GHEA Grapalat" w:hAnsi="GHEA Grapalat"/>
        </w:rPr>
        <w:tab/>
      </w:r>
      <w:r w:rsidRPr="00521A49">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521A49">
        <w:rPr>
          <w:rFonts w:ascii="GHEA Grapalat" w:hAnsi="GHEA Grapalat"/>
        </w:rPr>
        <w:t xml:space="preserve"> реквизитам;</w:t>
      </w:r>
    </w:p>
    <w:p w14:paraId="17D45EA5" w14:textId="77777777" w:rsidR="00576D5D" w:rsidRPr="00521A49" w:rsidRDefault="00576D5D"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Pr="00521A49">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493F96A4" w14:textId="77777777" w:rsidR="009A796C" w:rsidRPr="00521A49" w:rsidRDefault="00FD274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8.2.</w:t>
      </w:r>
      <w:r w:rsidR="00D07367" w:rsidRPr="00521A49">
        <w:rPr>
          <w:rFonts w:ascii="GHEA Grapalat" w:hAnsi="GHEA Grapalat"/>
        </w:rPr>
        <w:tab/>
      </w:r>
      <w:r w:rsidRPr="00521A49">
        <w:rPr>
          <w:rFonts w:ascii="GHEA Grapalat" w:hAnsi="GHEA Grapalat"/>
        </w:rPr>
        <w:t xml:space="preserve">Заявки оцениваются в порядке, установленном настоящим приглашением. </w:t>
      </w:r>
    </w:p>
    <w:p w14:paraId="2782DBFC" w14:textId="77777777" w:rsidR="002A665D" w:rsidRPr="00521A49" w:rsidRDefault="00CF34DE" w:rsidP="00B55614">
      <w:pPr>
        <w:widowControl w:val="0"/>
        <w:ind w:firstLine="567"/>
        <w:contextualSpacing/>
        <w:jc w:val="both"/>
        <w:rPr>
          <w:rFonts w:ascii="GHEA Grapalat" w:hAnsi="GHEA Grapalat"/>
        </w:rPr>
      </w:pPr>
      <w:r w:rsidRPr="00521A49">
        <w:rPr>
          <w:rFonts w:ascii="GHEA Grapalat" w:hAnsi="GHEA Grapalat"/>
        </w:rPr>
        <w:t>Е</w:t>
      </w:r>
      <w:r w:rsidR="00CA7C54" w:rsidRPr="00521A49">
        <w:rPr>
          <w:rFonts w:ascii="GHEA Grapalat" w:hAnsi="GHEA Grapalat"/>
        </w:rPr>
        <w:t xml:space="preserve">сли количество лотов </w:t>
      </w:r>
      <w:r w:rsidR="00D42D33" w:rsidRPr="00521A49">
        <w:rPr>
          <w:rFonts w:ascii="GHEA Grapalat" w:hAnsi="GHEA Grapalat"/>
        </w:rPr>
        <w:t xml:space="preserve">в </w:t>
      </w:r>
      <w:r w:rsidR="00CA7C54" w:rsidRPr="00521A49">
        <w:rPr>
          <w:rFonts w:ascii="GHEA Grapalat" w:hAnsi="GHEA Grapalat"/>
        </w:rPr>
        <w:t>процедур</w:t>
      </w:r>
      <w:r w:rsidR="00D42D33" w:rsidRPr="00521A49">
        <w:rPr>
          <w:rFonts w:ascii="GHEA Grapalat" w:hAnsi="GHEA Grapalat"/>
        </w:rPr>
        <w:t>е</w:t>
      </w:r>
      <w:r w:rsidR="00CA7C54" w:rsidRPr="00521A49">
        <w:rPr>
          <w:rFonts w:ascii="GHEA Grapalat" w:hAnsi="GHEA Grapalat"/>
        </w:rPr>
        <w:t xml:space="preserve"> закупок не превышает семдесять пять</w:t>
      </w:r>
      <w:r w:rsidRPr="00521A49">
        <w:rPr>
          <w:rFonts w:ascii="GHEA Grapalat" w:hAnsi="GHEA Grapalat"/>
        </w:rPr>
        <w:t xml:space="preserve"> лотов</w:t>
      </w:r>
      <w:r w:rsidR="00CA7C54" w:rsidRPr="00521A49">
        <w:rPr>
          <w:rFonts w:ascii="GHEA Grapalat" w:hAnsi="GHEA Grapalat"/>
        </w:rPr>
        <w:t xml:space="preserve">- оценка </w:t>
      </w:r>
      <w:r w:rsidR="009A796C" w:rsidRPr="00521A49">
        <w:rPr>
          <w:rFonts w:ascii="GHEA Grapalat" w:hAnsi="GHEA Grapalat"/>
        </w:rPr>
        <w:t xml:space="preserve">заявок осуществляется в течение </w:t>
      </w:r>
      <w:r w:rsidR="00D3681C" w:rsidRPr="00521A49">
        <w:rPr>
          <w:rFonts w:ascii="GHEA Grapalat" w:hAnsi="GHEA Grapalat"/>
        </w:rPr>
        <w:t>пятнадцати</w:t>
      </w:r>
      <w:r w:rsidR="00CA7C54" w:rsidRPr="00521A49">
        <w:rPr>
          <w:rFonts w:ascii="GHEA Grapalat" w:hAnsi="GHEA Grapalat"/>
        </w:rPr>
        <w:t xml:space="preserve"> </w:t>
      </w:r>
      <w:r w:rsidR="009A796C" w:rsidRPr="00521A49">
        <w:rPr>
          <w:rFonts w:ascii="GHEA Grapalat" w:hAnsi="GHEA Grapalat"/>
        </w:rPr>
        <w:t>рабочих дней со дня истечения окончательного срока их подачи, а</w:t>
      </w:r>
      <w:r w:rsidR="00CA7C54" w:rsidRPr="00521A49">
        <w:rPr>
          <w:rFonts w:ascii="GHEA Grapalat" w:hAnsi="GHEA Grapalat"/>
        </w:rPr>
        <w:t xml:space="preserve"> при превышении-</w:t>
      </w:r>
      <w:r w:rsidR="009A796C" w:rsidRPr="00521A49">
        <w:rPr>
          <w:rFonts w:ascii="GHEA Grapalat" w:hAnsi="GHEA Grapalat"/>
        </w:rPr>
        <w:t xml:space="preserve"> в течение </w:t>
      </w:r>
      <w:r w:rsidR="000C324B" w:rsidRPr="00521A49">
        <w:rPr>
          <w:rFonts w:ascii="GHEA Grapalat" w:hAnsi="GHEA Grapalat"/>
        </w:rPr>
        <w:t>двадцати</w:t>
      </w:r>
      <w:r w:rsidR="00CA7C54" w:rsidRPr="00521A49">
        <w:rPr>
          <w:rFonts w:ascii="GHEA Grapalat" w:hAnsi="GHEA Grapalat"/>
        </w:rPr>
        <w:t xml:space="preserve"> </w:t>
      </w:r>
      <w:r w:rsidR="009A796C" w:rsidRPr="00521A49">
        <w:rPr>
          <w:rFonts w:ascii="GHEA Grapalat" w:hAnsi="GHEA Grapalat"/>
        </w:rPr>
        <w:t>рабочих дней.</w:t>
      </w:r>
    </w:p>
    <w:p w14:paraId="623E142F" w14:textId="77777777" w:rsidR="00ED6836" w:rsidRPr="00521A49" w:rsidRDefault="00745561" w:rsidP="00B55614">
      <w:pPr>
        <w:widowControl w:val="0"/>
        <w:ind w:firstLine="567"/>
        <w:contextualSpacing/>
        <w:jc w:val="both"/>
        <w:rPr>
          <w:rFonts w:ascii="GHEA Grapalat" w:hAnsi="GHEA Grapalat" w:cs="Sylfaen"/>
        </w:rPr>
      </w:pPr>
      <w:r w:rsidRPr="00521A49">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521A49">
        <w:rPr>
          <w:rFonts w:ascii="GHEA Grapalat" w:hAnsi="GHEA Grapalat"/>
        </w:rPr>
        <w:t xml:space="preserve"> и оценке </w:t>
      </w:r>
      <w:r w:rsidRPr="00521A49">
        <w:rPr>
          <w:rFonts w:ascii="GHEA Grapalat" w:hAnsi="GHEA Grapalat"/>
        </w:rPr>
        <w:t xml:space="preserve">заявок комиссия отклоняет те заявки, в которых отсутствуют ценовое предложение, </w:t>
      </w:r>
      <w:r w:rsidR="006A4E85" w:rsidRPr="00521A49">
        <w:rPr>
          <w:rFonts w:ascii="GHEA Grapalat" w:hAnsi="GHEA Grapalat"/>
        </w:rPr>
        <w:t xml:space="preserve">и/или </w:t>
      </w:r>
      <w:r w:rsidR="006A4E85" w:rsidRPr="00521A49">
        <w:rPr>
          <w:rFonts w:ascii="GHEA Grapalat" w:hAnsi="GHEA Grapalat"/>
        </w:rPr>
        <w:lastRenderedPageBreak/>
        <w:t xml:space="preserve">обеспечение заявки, или </w:t>
      </w:r>
      <w:r w:rsidRPr="00521A49">
        <w:rPr>
          <w:rFonts w:ascii="GHEA Grapalat" w:hAnsi="GHEA Grapalat"/>
        </w:rPr>
        <w:t>те, которые не соответствуют требованиям приглашения</w:t>
      </w:r>
      <w:r w:rsidR="00550A62" w:rsidRPr="00521A49">
        <w:rPr>
          <w:rFonts w:ascii="GHEA Grapalat" w:hAnsi="GHEA Grapalat"/>
        </w:rPr>
        <w:t>, за исключением случая, установленного пунктом 8.9 части 1 настоящего приглашения</w:t>
      </w:r>
      <w:r w:rsidRPr="00521A49">
        <w:rPr>
          <w:rFonts w:ascii="GHEA Grapalat" w:hAnsi="GHEA Grapalat"/>
        </w:rPr>
        <w:t>.</w:t>
      </w:r>
    </w:p>
    <w:p w14:paraId="02992D6A" w14:textId="77777777" w:rsidR="00B514E8" w:rsidRPr="00521A49" w:rsidRDefault="00FD2748" w:rsidP="00B55614">
      <w:pPr>
        <w:pStyle w:val="BodyTextIndent2"/>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4C3E56" w:rsidRPr="00521A49">
        <w:rPr>
          <w:rFonts w:ascii="GHEA Grapalat" w:hAnsi="GHEA Grapalat"/>
          <w:sz w:val="24"/>
          <w:szCs w:val="24"/>
        </w:rPr>
        <w:t>3</w:t>
      </w:r>
      <w:r w:rsidR="00D07367" w:rsidRPr="00521A49">
        <w:rPr>
          <w:rFonts w:ascii="GHEA Grapalat" w:hAnsi="GHEA Grapalat"/>
          <w:sz w:val="24"/>
          <w:szCs w:val="24"/>
        </w:rPr>
        <w:t>.</w:t>
      </w:r>
      <w:r w:rsidR="00D07367" w:rsidRPr="00521A49">
        <w:rPr>
          <w:rFonts w:ascii="GHEA Grapalat" w:hAnsi="GHEA Grapalat"/>
          <w:sz w:val="24"/>
          <w:szCs w:val="24"/>
        </w:rPr>
        <w:tab/>
      </w:r>
      <w:r w:rsidR="00D22CBB" w:rsidRPr="00521A49">
        <w:rPr>
          <w:rFonts w:ascii="GHEA Grapalat" w:hAnsi="GHEA Grapalat"/>
          <w:sz w:val="24"/>
          <w:szCs w:val="24"/>
        </w:rPr>
        <w:t>Отобранный у</w:t>
      </w:r>
      <w:r w:rsidRPr="00521A49">
        <w:rPr>
          <w:rFonts w:ascii="GHEA Grapalat" w:hAnsi="GHEA Grapalat"/>
          <w:sz w:val="24"/>
          <w:szCs w:val="24"/>
        </w:rPr>
        <w:t>частник</w:t>
      </w:r>
      <w:r w:rsidR="00DD2F66" w:rsidRPr="00521A49">
        <w:rPr>
          <w:rFonts w:ascii="GHEA Grapalat" w:hAnsi="GHEA Grapalat"/>
          <w:sz w:val="24"/>
          <w:szCs w:val="24"/>
        </w:rPr>
        <w:t xml:space="preserve"> </w:t>
      </w:r>
      <w:r w:rsidRPr="00521A49">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21A49">
        <w:rPr>
          <w:rFonts w:ascii="GHEA Grapalat" w:hAnsi="GHEA Grapalat"/>
          <w:sz w:val="24"/>
          <w:szCs w:val="24"/>
        </w:rPr>
        <w:t>отобранного</w:t>
      </w:r>
      <w:r w:rsidR="0066621D" w:rsidRPr="00521A49">
        <w:rPr>
          <w:rFonts w:ascii="GHEA Grapalat" w:hAnsi="GHEA Grapalat"/>
          <w:sz w:val="24"/>
          <w:szCs w:val="24"/>
        </w:rPr>
        <w:t xml:space="preserve"> </w:t>
      </w:r>
      <w:r w:rsidR="006D73FB" w:rsidRPr="00521A49">
        <w:rPr>
          <w:rFonts w:ascii="GHEA Grapalat" w:hAnsi="GHEA Grapalat"/>
          <w:sz w:val="24"/>
          <w:szCs w:val="24"/>
        </w:rPr>
        <w:t>или непризнанных таковыми участников</w:t>
      </w:r>
      <w:r w:rsidRPr="00521A49">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21A49">
        <w:rPr>
          <w:rFonts w:ascii="GHEA Grapalat" w:hAnsi="GHEA Grapalat"/>
          <w:sz w:val="24"/>
          <w:szCs w:val="24"/>
        </w:rPr>
        <w:t>.</w:t>
      </w:r>
    </w:p>
    <w:p w14:paraId="496FE2EB" w14:textId="77777777" w:rsidR="004A0788" w:rsidRPr="00521A49" w:rsidRDefault="00FD2748" w:rsidP="00B55614">
      <w:pPr>
        <w:pStyle w:val="BodyTextIndent"/>
        <w:widowControl w:val="0"/>
        <w:tabs>
          <w:tab w:val="left" w:pos="1134"/>
        </w:tabs>
        <w:spacing w:line="240" w:lineRule="auto"/>
        <w:ind w:firstLine="567"/>
        <w:contextualSpacing/>
        <w:rPr>
          <w:rFonts w:ascii="GHEA Grapalat" w:hAnsi="GHEA Grapalat"/>
          <w:b/>
          <w:i w:val="0"/>
          <w:sz w:val="24"/>
          <w:szCs w:val="24"/>
        </w:rPr>
      </w:pPr>
      <w:r w:rsidRPr="00521A49">
        <w:rPr>
          <w:rFonts w:ascii="GHEA Grapalat" w:hAnsi="GHEA Grapalat"/>
          <w:i w:val="0"/>
          <w:sz w:val="24"/>
          <w:szCs w:val="24"/>
        </w:rPr>
        <w:t>8.</w:t>
      </w:r>
      <w:r w:rsidR="004C3E56" w:rsidRPr="00521A49">
        <w:rPr>
          <w:rFonts w:ascii="GHEA Grapalat" w:hAnsi="GHEA Grapalat"/>
          <w:i w:val="0"/>
          <w:sz w:val="24"/>
          <w:szCs w:val="24"/>
        </w:rPr>
        <w:t>4</w:t>
      </w:r>
      <w:r w:rsidR="00644850"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4A0788" w:rsidRPr="00521A49">
        <w:rPr>
          <w:rFonts w:ascii="GHEA Grapalat" w:hAnsi="GHEA Grapalat"/>
          <w:i w:val="0"/>
          <w:sz w:val="24"/>
          <w:szCs w:val="24"/>
        </w:rPr>
        <w:t xml:space="preserve"> </w:t>
      </w:r>
      <w:r w:rsidR="004A0788" w:rsidRPr="00521A49">
        <w:rPr>
          <w:rFonts w:ascii="GHEA Grapalat" w:hAnsi="GHEA Grapalat"/>
          <w:b/>
          <w:i w:val="0"/>
          <w:sz w:val="24"/>
          <w:szCs w:val="24"/>
        </w:rPr>
        <w:t>установленному Центральным банком Армении на момент вскрытия заявок.</w:t>
      </w:r>
    </w:p>
    <w:p w14:paraId="6461400A" w14:textId="77777777" w:rsidR="00B15493" w:rsidRPr="00521A49" w:rsidRDefault="00FD2748" w:rsidP="00B55614">
      <w:pPr>
        <w:pStyle w:val="BodyTextIndent"/>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8.</w:t>
      </w:r>
      <w:r w:rsidR="001E1D4C" w:rsidRPr="00521A49">
        <w:rPr>
          <w:rFonts w:ascii="GHEA Grapalat" w:hAnsi="GHEA Grapalat"/>
          <w:i w:val="0"/>
          <w:sz w:val="24"/>
          <w:szCs w:val="24"/>
        </w:rPr>
        <w:t>5</w:t>
      </w:r>
      <w:r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521A49">
        <w:rPr>
          <w:rFonts w:ascii="GHEA Grapalat" w:hAnsi="GHEA Grapalat"/>
          <w:i w:val="0"/>
          <w:sz w:val="24"/>
          <w:szCs w:val="24"/>
        </w:rPr>
        <w:t>отобранного или непризнанных таковыми участников</w:t>
      </w:r>
      <w:r w:rsidRPr="00521A49">
        <w:rPr>
          <w:rFonts w:ascii="GHEA Grapalat" w:hAnsi="GHEA Grapalat"/>
          <w:i w:val="0"/>
          <w:sz w:val="24"/>
          <w:szCs w:val="24"/>
        </w:rPr>
        <w:t xml:space="preserve">. </w:t>
      </w:r>
      <w:r w:rsidR="002F2045" w:rsidRPr="00521A49">
        <w:rPr>
          <w:rFonts w:ascii="GHEA Grapalat" w:hAnsi="GHEA Grapalat"/>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521A49">
        <w:rPr>
          <w:rFonts w:ascii="GHEA Grapalat" w:hAnsi="GHEA Grapalat"/>
          <w:i w:val="0"/>
          <w:sz w:val="24"/>
          <w:szCs w:val="24"/>
        </w:rPr>
        <w:t>.</w:t>
      </w:r>
    </w:p>
    <w:p w14:paraId="01E2BB58" w14:textId="77777777" w:rsidR="00F002B5" w:rsidRPr="00521A49" w:rsidRDefault="00F002B5" w:rsidP="00B55614">
      <w:pPr>
        <w:pStyle w:val="BodyTextIndent"/>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 xml:space="preserve">При равенстве предложенных </w:t>
      </w:r>
      <w:r w:rsidR="002D3CD8" w:rsidRPr="00521A49">
        <w:rPr>
          <w:rFonts w:ascii="GHEA Grapalat" w:hAnsi="GHEA Grapalat"/>
          <w:i w:val="0"/>
          <w:sz w:val="24"/>
          <w:szCs w:val="24"/>
        </w:rPr>
        <w:t>наименьших цен-:</w:t>
      </w:r>
    </w:p>
    <w:p w14:paraId="7239CE2C"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186559" w:rsidRPr="00521A49">
        <w:rPr>
          <w:rFonts w:ascii="GHEA Grapalat" w:hAnsi="GHEA Grapalat"/>
          <w:sz w:val="24"/>
          <w:szCs w:val="24"/>
        </w:rPr>
        <w:tab/>
      </w:r>
      <w:r w:rsidRPr="00521A49">
        <w:rPr>
          <w:rFonts w:ascii="GHEA Grapalat" w:hAnsi="GHEA Grapalat"/>
          <w:sz w:val="24"/>
          <w:szCs w:val="24"/>
        </w:rPr>
        <w:t>для определения</w:t>
      </w:r>
      <w:r w:rsidR="005F09CE" w:rsidRPr="00521A49">
        <w:rPr>
          <w:rFonts w:ascii="GHEA Grapalat" w:hAnsi="GHEA Grapalat"/>
          <w:sz w:val="24"/>
          <w:szCs w:val="24"/>
        </w:rPr>
        <w:t xml:space="preserve"> </w:t>
      </w:r>
      <w:r w:rsidR="00FC5859" w:rsidRPr="00521A49">
        <w:rPr>
          <w:rFonts w:ascii="GHEA Grapalat" w:hAnsi="GHEA Grapalat"/>
          <w:sz w:val="24"/>
          <w:szCs w:val="24"/>
        </w:rPr>
        <w:t xml:space="preserve">отобранного </w:t>
      </w:r>
      <w:r w:rsidR="002F27C9" w:rsidRPr="00521A49">
        <w:rPr>
          <w:rFonts w:ascii="GHEA Grapalat" w:hAnsi="GHEA Grapalat"/>
          <w:sz w:val="24"/>
          <w:szCs w:val="24"/>
        </w:rPr>
        <w:t>и</w:t>
      </w:r>
      <w:r w:rsidR="00FC5859" w:rsidRPr="00521A49">
        <w:rPr>
          <w:rFonts w:ascii="GHEA Grapalat" w:hAnsi="GHEA Grapalat"/>
          <w:sz w:val="24"/>
          <w:szCs w:val="24"/>
        </w:rPr>
        <w:t xml:space="preserve"> непризнанных таковыми </w:t>
      </w:r>
      <w:r w:rsidRPr="00521A49">
        <w:rPr>
          <w:rFonts w:ascii="GHEA Grapalat" w:hAnsi="GHEA Grapalat"/>
          <w:sz w:val="24"/>
          <w:szCs w:val="24"/>
        </w:rPr>
        <w:t xml:space="preserve">участников, </w:t>
      </w:r>
      <w:r w:rsidR="00A55C6C" w:rsidRPr="00521A49">
        <w:rPr>
          <w:rFonts w:ascii="GHEA Grapalat" w:hAnsi="GHEA Grapalat"/>
          <w:sz w:val="24"/>
          <w:szCs w:val="24"/>
        </w:rPr>
        <w:t>на заседаниии комиссии с предложившими равные цены участниками,</w:t>
      </w:r>
      <w:r w:rsidRPr="00521A49">
        <w:rPr>
          <w:rFonts w:ascii="GHEA Grapalat" w:hAnsi="GHEA Grapalat"/>
          <w:sz w:val="24"/>
          <w:szCs w:val="24"/>
        </w:rPr>
        <w:t xml:space="preserve"> проводятся одновременные переговоры, если </w:t>
      </w:r>
      <w:r w:rsidR="006248D3" w:rsidRPr="00521A49">
        <w:rPr>
          <w:rFonts w:ascii="GHEA Grapalat" w:hAnsi="GHEA Grapalat"/>
          <w:sz w:val="24"/>
          <w:szCs w:val="24"/>
        </w:rPr>
        <w:t>эти</w:t>
      </w:r>
      <w:r w:rsidRPr="00521A49">
        <w:rPr>
          <w:rFonts w:ascii="GHEA Grapalat" w:hAnsi="GHEA Grapalat"/>
          <w:sz w:val="24"/>
          <w:szCs w:val="24"/>
        </w:rPr>
        <w:t xml:space="preserve"> участники (наделенные соответствующим полномочием представители)</w:t>
      </w:r>
      <w:r w:rsidR="0075330D" w:rsidRPr="00521A49">
        <w:rPr>
          <w:rFonts w:ascii="GHEA Grapalat" w:hAnsi="GHEA Grapalat"/>
          <w:sz w:val="24"/>
          <w:szCs w:val="24"/>
        </w:rPr>
        <w:t xml:space="preserve"> присутствуют на заседании,</w:t>
      </w:r>
    </w:p>
    <w:p w14:paraId="2EA75876"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б.</w:t>
      </w:r>
      <w:r w:rsidR="00186559" w:rsidRPr="00521A49">
        <w:rPr>
          <w:rFonts w:ascii="GHEA Grapalat" w:hAnsi="GHEA Grapalat"/>
          <w:sz w:val="24"/>
          <w:szCs w:val="24"/>
        </w:rPr>
        <w:tab/>
      </w:r>
      <w:r w:rsidRPr="00521A49">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521A49">
        <w:rPr>
          <w:rFonts w:ascii="GHEA Grapalat" w:hAnsi="GHEA Grapalat"/>
          <w:sz w:val="24"/>
          <w:szCs w:val="24"/>
        </w:rPr>
        <w:t>в электронной форме</w:t>
      </w:r>
      <w:r w:rsidRPr="00521A49">
        <w:rPr>
          <w:rFonts w:ascii="GHEA Grapalat" w:hAnsi="GHEA Grapalat"/>
          <w:sz w:val="24"/>
          <w:szCs w:val="24"/>
        </w:rPr>
        <w:t xml:space="preserve"> одновременно уведомляет всех участников</w:t>
      </w:r>
      <w:r w:rsidR="002615E2" w:rsidRPr="00521A49">
        <w:rPr>
          <w:rFonts w:ascii="GHEA Grapalat" w:hAnsi="GHEA Grapalat"/>
          <w:sz w:val="24"/>
          <w:szCs w:val="24"/>
        </w:rPr>
        <w:t xml:space="preserve"> представившими равные цены</w:t>
      </w:r>
      <w:r w:rsidRPr="00521A49">
        <w:rPr>
          <w:rFonts w:ascii="GHEA Grapalat" w:hAnsi="GHEA Grapalat"/>
          <w:sz w:val="24"/>
          <w:szCs w:val="24"/>
        </w:rPr>
        <w:t xml:space="preserve"> </w:t>
      </w:r>
      <w:r w:rsidR="00BB7A52" w:rsidRPr="00521A49">
        <w:rPr>
          <w:rFonts w:ascii="GHEA Grapalat" w:hAnsi="GHEA Grapalat"/>
          <w:sz w:val="24"/>
          <w:szCs w:val="24"/>
        </w:rPr>
        <w:t>об условиях, продолжительности,</w:t>
      </w:r>
      <w:r w:rsidRPr="00521A49">
        <w:rPr>
          <w:rFonts w:ascii="GHEA Grapalat" w:hAnsi="GHEA Grapalat"/>
          <w:sz w:val="24"/>
          <w:szCs w:val="24"/>
        </w:rPr>
        <w:t xml:space="preserve"> дате, времени и месте проведения одновременных переговоров по снижению цен,</w:t>
      </w:r>
    </w:p>
    <w:p w14:paraId="64F9759D"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в.</w:t>
      </w:r>
      <w:r w:rsidR="00186559" w:rsidRPr="00521A49">
        <w:rPr>
          <w:rFonts w:ascii="GHEA Grapalat" w:hAnsi="GHEA Grapalat"/>
          <w:sz w:val="24"/>
          <w:szCs w:val="24"/>
        </w:rPr>
        <w:tab/>
      </w:r>
      <w:r w:rsidRPr="00521A49">
        <w:rPr>
          <w:rFonts w:ascii="GHEA Grapalat" w:hAnsi="GHEA Grapalat"/>
          <w:sz w:val="24"/>
          <w:szCs w:val="24"/>
        </w:rPr>
        <w:t xml:space="preserve">переговоры проводятся не раннее чем на второй и не позднее чем на </w:t>
      </w:r>
      <w:r w:rsidR="00996FDC" w:rsidRPr="00521A49">
        <w:rPr>
          <w:rFonts w:ascii="GHEA Grapalat" w:hAnsi="GHEA Grapalat"/>
          <w:sz w:val="24"/>
          <w:szCs w:val="24"/>
        </w:rPr>
        <w:t xml:space="preserve">пятый </w:t>
      </w:r>
      <w:r w:rsidRPr="00521A49">
        <w:rPr>
          <w:rFonts w:ascii="GHEA Grapalat" w:hAnsi="GHEA Grapalat"/>
          <w:sz w:val="24"/>
          <w:szCs w:val="24"/>
        </w:rPr>
        <w:t>рабочий день со дня отправки извещения</w:t>
      </w:r>
      <w:r w:rsidR="00A50C53" w:rsidRPr="00521A49">
        <w:rPr>
          <w:rFonts w:ascii="GHEA Grapalat" w:hAnsi="GHEA Grapalat"/>
          <w:sz w:val="24"/>
          <w:szCs w:val="24"/>
        </w:rPr>
        <w:t>,</w:t>
      </w:r>
    </w:p>
    <w:p w14:paraId="51220491" w14:textId="77777777" w:rsidR="009B6D58" w:rsidRPr="00521A49" w:rsidRDefault="009B6D58"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г.</w:t>
      </w:r>
      <w:r w:rsidR="00186559" w:rsidRPr="00521A49">
        <w:rPr>
          <w:rFonts w:ascii="GHEA Grapalat" w:hAnsi="GHEA Grapalat"/>
          <w:sz w:val="24"/>
          <w:szCs w:val="24"/>
        </w:rPr>
        <w:tab/>
      </w:r>
      <w:r w:rsidRPr="00521A49">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sidRPr="00521A49">
        <w:rPr>
          <w:rFonts w:ascii="GHEA Grapalat" w:hAnsi="GHEA Grapalat"/>
          <w:sz w:val="24"/>
          <w:szCs w:val="24"/>
        </w:rPr>
        <w:t>другого участника</w:t>
      </w:r>
      <w:r w:rsidRPr="00521A49">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2116042C" w14:textId="77777777" w:rsidR="007460A3" w:rsidRPr="00521A49" w:rsidRDefault="007460A3"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д. 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w:t>
      </w:r>
      <w:r w:rsidR="00D3233F">
        <w:rPr>
          <w:rFonts w:ascii="GHEA Grapalat" w:hAnsi="GHEA Grapalat"/>
          <w:sz w:val="24"/>
          <w:szCs w:val="24"/>
        </w:rPr>
        <w:t>.</w:t>
      </w:r>
      <w:r w:rsidRPr="00521A49">
        <w:rPr>
          <w:rFonts w:ascii="GHEA Grapalat" w:hAnsi="GHEA Grapalat"/>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объявлятся несостоявшейся.</w:t>
      </w:r>
    </w:p>
    <w:p w14:paraId="64AAC920" w14:textId="77777777" w:rsidR="00B05FE6" w:rsidRPr="00521A49" w:rsidRDefault="00B05FE6"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222CDB" w:rsidRPr="00521A49">
        <w:rPr>
          <w:rFonts w:ascii="GHEA Grapalat" w:hAnsi="GHEA Grapalat"/>
          <w:sz w:val="24"/>
          <w:szCs w:val="24"/>
        </w:rPr>
        <w:t>6</w:t>
      </w:r>
      <w:r w:rsidRPr="00521A49">
        <w:rPr>
          <w:rFonts w:ascii="GHEA Grapalat" w:hAnsi="GHEA Grapalat"/>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w:t>
      </w:r>
      <w:r w:rsidRPr="00521A49">
        <w:rPr>
          <w:rFonts w:ascii="GHEA Grapalat" w:hAnsi="GHEA Grapalat"/>
          <w:sz w:val="24"/>
          <w:szCs w:val="24"/>
        </w:rPr>
        <w:lastRenderedPageBreak/>
        <w:t>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06F2B2DC" w14:textId="77777777" w:rsidR="00B05FE6" w:rsidRPr="00521A49" w:rsidRDefault="00B05FE6"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27C45A6B" w14:textId="77777777" w:rsidR="00B514E8" w:rsidRPr="00521A49" w:rsidRDefault="00FD2748" w:rsidP="00B55614">
      <w:pPr>
        <w:widowControl w:val="0"/>
        <w:tabs>
          <w:tab w:val="left" w:pos="1134"/>
        </w:tabs>
        <w:ind w:firstLine="567"/>
        <w:contextualSpacing/>
        <w:jc w:val="both"/>
        <w:rPr>
          <w:rFonts w:ascii="GHEA Grapalat" w:hAnsi="GHEA Grapalat"/>
        </w:rPr>
      </w:pPr>
      <w:r w:rsidRPr="00521A49">
        <w:rPr>
          <w:rFonts w:ascii="GHEA Grapalat" w:hAnsi="GHEA Grapalat"/>
        </w:rPr>
        <w:t>8.</w:t>
      </w:r>
      <w:r w:rsidR="00096B2C" w:rsidRPr="00521A49">
        <w:rPr>
          <w:rFonts w:ascii="GHEA Grapalat" w:hAnsi="GHEA Grapalat"/>
        </w:rPr>
        <w:t>7</w:t>
      </w:r>
      <w:r w:rsidRPr="00521A49">
        <w:rPr>
          <w:rFonts w:ascii="GHEA Grapalat" w:hAnsi="GHEA Grapalat"/>
        </w:rPr>
        <w:t>.</w:t>
      </w:r>
      <w:r w:rsidR="00C37724" w:rsidRPr="00521A49">
        <w:rPr>
          <w:rFonts w:ascii="GHEA Grapalat" w:hAnsi="GHEA Grapalat"/>
        </w:rPr>
        <w:tab/>
      </w:r>
      <w:r w:rsidRPr="00521A49">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1A49">
        <w:rPr>
          <w:rFonts w:ascii="GHEA Grapalat" w:hAnsi="GHEA Grapalat"/>
        </w:rPr>
        <w:t xml:space="preserve">включенные в заявку </w:t>
      </w:r>
      <w:r w:rsidRPr="00521A49">
        <w:rPr>
          <w:rFonts w:ascii="GHEA Grapalat" w:hAnsi="GHEA Grapalat"/>
        </w:rPr>
        <w:t>документ</w:t>
      </w:r>
      <w:r w:rsidR="00F7541A" w:rsidRPr="00521A49">
        <w:rPr>
          <w:rFonts w:ascii="GHEA Grapalat" w:hAnsi="GHEA Grapalat"/>
        </w:rPr>
        <w:t>ы</w:t>
      </w:r>
      <w:r w:rsidRPr="00521A49">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1A49">
        <w:rPr>
          <w:rFonts w:ascii="Sylfaen" w:hAnsi="Sylfaen" w:cs="Courier New"/>
          <w:lang w:val="en-US"/>
        </w:rPr>
        <w:t> </w:t>
      </w:r>
      <w:r w:rsidRPr="00521A49">
        <w:rPr>
          <w:rFonts w:ascii="GHEA Grapalat" w:hAnsi="GHEA Grapalat"/>
        </w:rPr>
        <w:t>препятствуя нормальному функционированию комиссии.</w:t>
      </w:r>
    </w:p>
    <w:p w14:paraId="217AFA1E" w14:textId="77777777" w:rsidR="003E235C" w:rsidRDefault="003E235C" w:rsidP="003E235C">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Pr>
          <w:rFonts w:ascii="GHEA Grapalat" w:hAnsi="GHEA Grapalat"/>
          <w:sz w:val="24"/>
          <w:szCs w:val="24"/>
        </w:rPr>
        <w:t xml:space="preserve"> </w:t>
      </w:r>
      <w:r w:rsidRPr="00433568">
        <w:rPr>
          <w:rFonts w:ascii="GHEA Grapalat" w:hAnsi="GHEA Grapalat"/>
          <w:sz w:val="24"/>
          <w:szCs w:val="24"/>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в электронной форме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05DA0341" w14:textId="77777777" w:rsidR="003E235C" w:rsidRDefault="003E235C" w:rsidP="003E235C">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17BB8A7D" w14:textId="77777777" w:rsidR="003E235C" w:rsidRPr="00AA7117" w:rsidRDefault="003E235C" w:rsidP="003E235C">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8.8.1. </w:t>
      </w:r>
      <w:r w:rsidRPr="0034742C">
        <w:rPr>
          <w:rFonts w:ascii="GHEA Grapalat" w:hAnsi="GHEA Grapalat" w:cs="Sylfaen"/>
          <w:sz w:val="24"/>
          <w:szCs w:val="24"/>
        </w:rPr>
        <w:t>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10BCA7E4" w14:textId="77777777" w:rsidR="003E235C" w:rsidRDefault="003E235C" w:rsidP="003E235C">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овлетворительно и отклоняется</w:t>
      </w:r>
      <w:r w:rsidRPr="005D7FA6">
        <w:rPr>
          <w:rFonts w:ascii="GHEA Grapalat" w:hAnsi="GHEA Grapalat"/>
          <w:sz w:val="24"/>
          <w:szCs w:val="24"/>
        </w:rPr>
        <w:t xml:space="preserve">, 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14:paraId="30819E6F" w14:textId="77777777" w:rsidR="003E235C" w:rsidRDefault="003E235C" w:rsidP="003E235C">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Pr>
          <w:rFonts w:ascii="GHEA Grapalat" w:hAnsi="GHEA Grapalat"/>
          <w:sz w:val="24"/>
          <w:szCs w:val="24"/>
        </w:rPr>
        <w:t>0</w:t>
      </w:r>
      <w:r w:rsidRPr="009044F1">
        <w:rPr>
          <w:rFonts w:ascii="GHEA Grapalat" w:hAnsi="GHEA Grapalat"/>
          <w:sz w:val="24"/>
          <w:szCs w:val="24"/>
        </w:rPr>
        <w:t>.</w:t>
      </w:r>
      <w:r w:rsidRPr="005114D0">
        <w:rPr>
          <w:rFonts w:ascii="GHEA Grapalat" w:hAnsi="GHEA Grapalat"/>
          <w:sz w:val="24"/>
          <w:szCs w:val="24"/>
        </w:rPr>
        <w:tab/>
      </w:r>
      <w:r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B6749E" w:rsidDel="00A5199D">
        <w:rPr>
          <w:rFonts w:ascii="GHEA Grapalat" w:hAnsi="GHEA Grapalat"/>
          <w:sz w:val="24"/>
          <w:szCs w:val="24"/>
        </w:rPr>
        <w:t xml:space="preserve"> </w:t>
      </w:r>
      <w:r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7A7E289" w14:textId="77777777" w:rsidR="003E235C" w:rsidRPr="009044F1" w:rsidRDefault="003E235C" w:rsidP="003E235C">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1</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14:paraId="7EAA9648" w14:textId="77777777" w:rsidR="003E235C" w:rsidRPr="009044F1" w:rsidRDefault="003E235C" w:rsidP="003E235C">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71543360" w14:textId="77777777" w:rsidR="003E235C" w:rsidRPr="009044F1" w:rsidRDefault="003E235C" w:rsidP="003E235C">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 xml:space="preserve">оригинала </w:t>
      </w:r>
      <w:r w:rsidRPr="009044F1">
        <w:rPr>
          <w:rFonts w:ascii="GHEA Grapalat" w:hAnsi="GHEA Grapalat"/>
          <w:sz w:val="24"/>
          <w:szCs w:val="24"/>
        </w:rPr>
        <w:lastRenderedPageBreak/>
        <w:t>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14:paraId="4643E761" w14:textId="77777777" w:rsidR="003E235C" w:rsidRPr="009044F1" w:rsidRDefault="003E235C" w:rsidP="003E235C">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361057AB" w14:textId="77777777" w:rsidR="003E235C" w:rsidRDefault="003E235C" w:rsidP="003E235C">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lang w:val="hy-AM"/>
        </w:rPr>
        <w:t>1</w:t>
      </w:r>
      <w:r>
        <w:rPr>
          <w:rFonts w:ascii="GHEA Grapalat" w:hAnsi="GHEA Grapalat"/>
        </w:rPr>
        <w:t>3</w:t>
      </w:r>
      <w:r w:rsidRPr="00493CC7">
        <w:rPr>
          <w:rFonts w:ascii="GHEA Grapalat" w:hAnsi="GHEA Grapalat"/>
        </w:rPr>
        <w:t>.</w:t>
      </w:r>
      <w:r w:rsidRPr="005114D0">
        <w:rPr>
          <w:rFonts w:ascii="GHEA Grapalat" w:hAnsi="GHEA Grapalat"/>
        </w:rPr>
        <w:tab/>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DB680D">
        <w:rPr>
          <w:rFonts w:ascii="GHEA Grapalat" w:hAnsi="GHEA Grapalat"/>
        </w:rPr>
        <w:t xml:space="preserve">. Мотивированное решение руководителя </w:t>
      </w:r>
      <w:r w:rsidRPr="00982592">
        <w:rPr>
          <w:rFonts w:ascii="GHEA Grapalat" w:hAnsi="GHEA Grapalat"/>
        </w:rPr>
        <w:t>заказчика уполномоченный орган публикует в бюллетене</w:t>
      </w:r>
      <w:r w:rsidRPr="009022F9">
        <w:rPr>
          <w:rFonts w:ascii="GHEA Grapalat" w:hAnsi="GHEA Grapalat"/>
        </w:rPr>
        <w:t xml:space="preserve"> </w:t>
      </w:r>
      <w:r>
        <w:rPr>
          <w:rFonts w:ascii="GHEA Grapalat" w:hAnsi="GHEA Grapalat"/>
        </w:rPr>
        <w:t xml:space="preserve">в течение пяти рабочих дней, </w:t>
      </w:r>
      <w:r>
        <w:rPr>
          <w:rStyle w:val="ezkurwreuab5ozgtqnkl"/>
          <w:rFonts w:ascii="GHEA Grapalat" w:hAnsi="GHEA Grapalat"/>
        </w:rPr>
        <w:t>следующих</w:t>
      </w:r>
      <w:r>
        <w:rPr>
          <w:rFonts w:ascii="GHEA Grapalat" w:hAnsi="GHEA Grapalat"/>
        </w:rPr>
        <w:t xml:space="preserve"> </w:t>
      </w:r>
      <w:r>
        <w:rPr>
          <w:rStyle w:val="ezkurwreuab5ozgtqnkl"/>
          <w:rFonts w:ascii="GHEA Grapalat" w:hAnsi="GHEA Grapalat"/>
        </w:rPr>
        <w:t>за днем</w:t>
      </w:r>
      <w:r>
        <w:rPr>
          <w:rFonts w:ascii="GHEA Grapalat" w:hAnsi="GHEA Grapalat"/>
        </w:rPr>
        <w:t xml:space="preserve"> </w:t>
      </w:r>
      <w:r>
        <w:rPr>
          <w:rStyle w:val="ezkurwreuab5ozgtqnkl"/>
          <w:rFonts w:ascii="GHEA Grapalat" w:hAnsi="GHEA Grapalat"/>
        </w:rPr>
        <w:t>получения</w:t>
      </w:r>
      <w:r>
        <w:rPr>
          <w:rFonts w:ascii="GHEA Grapalat" w:hAnsi="GHEA Grapalat"/>
        </w:rPr>
        <w:t xml:space="preserve"> </w:t>
      </w:r>
      <w:r>
        <w:rPr>
          <w:rStyle w:val="ezkurwreuab5ozgtqnkl"/>
          <w:rFonts w:ascii="GHEA Grapalat" w:hAnsi="GHEA Grapalat"/>
        </w:rPr>
        <w:t>решения</w:t>
      </w:r>
      <w:r w:rsidRPr="00982592">
        <w:rPr>
          <w:rFonts w:ascii="GHEA Grapalat" w:hAnsi="GHEA Grapalat"/>
        </w:rPr>
        <w:t>.</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p>
    <w:p w14:paraId="2C001663" w14:textId="77777777" w:rsidR="003E235C" w:rsidRPr="00B24E4B" w:rsidRDefault="003E235C" w:rsidP="003E235C">
      <w:pPr>
        <w:widowControl w:val="0"/>
        <w:tabs>
          <w:tab w:val="left" w:pos="1276"/>
        </w:tabs>
        <w:rPr>
          <w:rFonts w:ascii="GHEA Grapalat" w:hAnsi="GHEA Grapalat"/>
        </w:rPr>
      </w:pPr>
      <w:r>
        <w:rPr>
          <w:rFonts w:ascii="GHEA Grapalat" w:hAnsi="GHEA Grapalat"/>
        </w:rPr>
        <w:t>Е</w:t>
      </w:r>
      <w:r w:rsidRPr="00B24E4B">
        <w:rPr>
          <w:rFonts w:ascii="GHEA Grapalat" w:hAnsi="GHEA Grapalat"/>
        </w:rPr>
        <w:t>сли:</w:t>
      </w:r>
    </w:p>
    <w:p w14:paraId="1A679096" w14:textId="77777777" w:rsidR="003E235C" w:rsidRPr="00B24E4B" w:rsidRDefault="003E235C" w:rsidP="003E235C">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12227BF3" w14:textId="77777777" w:rsidR="003E235C" w:rsidRDefault="003E235C" w:rsidP="003E235C">
      <w:pPr>
        <w:pStyle w:val="ListParagraph"/>
        <w:widowControl w:val="0"/>
        <w:numPr>
          <w:ilvl w:val="0"/>
          <w:numId w:val="31"/>
        </w:numPr>
        <w:ind w:left="0" w:firstLine="284"/>
        <w:contextualSpacing/>
        <w:jc w:val="both"/>
        <w:rPr>
          <w:ins w:id="3"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Pr="00155453">
        <w:rPr>
          <w:rFonts w:ascii="GHEA Grapalat" w:hAnsi="GHEA Grapalat"/>
        </w:rPr>
        <w:t xml:space="preserve">истечения </w:t>
      </w:r>
      <w:r w:rsidRPr="006E181F">
        <w:rPr>
          <w:rFonts w:ascii="GHEA Grapalat" w:hAnsi="GHEA Grapalat"/>
        </w:rPr>
        <w:t>сорокодневного срока</w:t>
      </w:r>
      <w:r w:rsidRPr="00155453" w:rsidDel="00F97C74">
        <w:rPr>
          <w:rFonts w:ascii="GHEA Grapalat" w:hAnsi="GHEA Grapalat"/>
        </w:rPr>
        <w:t xml:space="preserve"> </w:t>
      </w:r>
      <w:r w:rsidRPr="00155453">
        <w:rPr>
          <w:rFonts w:ascii="GHEA Grapalat" w:hAnsi="GHEA Grapalat"/>
        </w:rPr>
        <w:t>установленн</w:t>
      </w:r>
      <w:r w:rsidRPr="00357DB8">
        <w:rPr>
          <w:rFonts w:ascii="GHEA Grapalat" w:hAnsi="GHEA Grapalat"/>
        </w:rPr>
        <w:t>ого</w:t>
      </w:r>
      <w:r w:rsidRPr="00155453">
        <w:rPr>
          <w:rFonts w:ascii="GHEA Grapalat" w:hAnsi="GHEA Grapalat"/>
        </w:rPr>
        <w:t xml:space="preserve"> для включения уполномоченным органом участника </w:t>
      </w:r>
      <w:r w:rsidRPr="00B24E4B">
        <w:rPr>
          <w:rFonts w:ascii="GHEA Grapalat" w:hAnsi="GHEA Grapalat"/>
        </w:rPr>
        <w:t xml:space="preserve"> в список, </w:t>
      </w:r>
      <w:r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4FF9C842" w14:textId="77777777" w:rsidR="003E235C" w:rsidRDefault="003E235C" w:rsidP="003E235C">
      <w:pPr>
        <w:widowControl w:val="0"/>
        <w:tabs>
          <w:tab w:val="left" w:pos="1134"/>
        </w:tabs>
        <w:ind w:left="-360"/>
        <w:jc w:val="both"/>
        <w:rPr>
          <w:rFonts w:ascii="GHEA Grapalat" w:hAnsi="GHEA Grapalat" w:cs="Sylfaen"/>
        </w:rPr>
      </w:pPr>
      <w:r w:rsidRPr="00637CD2">
        <w:rPr>
          <w:rFonts w:ascii="GHEA Grapalat" w:hAnsi="GHEA Grapalat" w:cs="Sylfaen"/>
        </w:rPr>
        <w:t xml:space="preserve">       При этом</w:t>
      </w:r>
      <w:r>
        <w:rPr>
          <w:rFonts w:ascii="GHEA Grapalat" w:hAnsi="GHEA Grapalat" w:cs="Sylfaen"/>
        </w:rPr>
        <w:t>;</w:t>
      </w:r>
    </w:p>
    <w:p w14:paraId="3C84618C" w14:textId="77777777" w:rsidR="003E235C" w:rsidRDefault="003E235C" w:rsidP="003E235C">
      <w:pPr>
        <w:widowControl w:val="0"/>
        <w:tabs>
          <w:tab w:val="left" w:pos="1134"/>
        </w:tabs>
        <w:ind w:left="-360"/>
        <w:jc w:val="both"/>
        <w:rPr>
          <w:rFonts w:ascii="GHEA Grapalat" w:hAnsi="GHEA Grapalat" w:cs="Sylfaen"/>
        </w:rPr>
      </w:pPr>
      <w:r>
        <w:rPr>
          <w:rFonts w:ascii="GHEA Grapalat" w:hAnsi="GHEA Grapalat" w:cs="Sylfaen"/>
        </w:rPr>
        <w:lastRenderedPageBreak/>
        <w:t>-</w:t>
      </w:r>
      <w:r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Pr="00F01662">
        <w:rPr>
          <w:rFonts w:ascii="GHEA Grapalat" w:hAnsi="GHEA Grapalat" w:cs="Sylfaen"/>
        </w:rPr>
        <w:t xml:space="preserve"> </w:t>
      </w:r>
      <w:r>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544A12">
        <w:rPr>
          <w:rFonts w:ascii="GHEA Grapalat" w:hAnsi="GHEA Grapalat" w:cs="Sylfaen"/>
        </w:rPr>
        <w:t>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w:t>
      </w:r>
      <w:r>
        <w:rPr>
          <w:rFonts w:ascii="GHEA Grapalat" w:hAnsi="GHEA Grapalat" w:cs="Sylfaen"/>
        </w:rPr>
        <w:t>,</w:t>
      </w:r>
      <w:r w:rsidRPr="004A296E">
        <w:rPr>
          <w:rFonts w:ascii="GHEA Grapalat" w:hAnsi="GHEA Grapalat" w:cs="Sylfaen"/>
        </w:rPr>
        <w:t xml:space="preserve"> </w:t>
      </w:r>
      <w:r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Pr>
          <w:rFonts w:ascii="GHEA Grapalat" w:hAnsi="GHEA Grapalat" w:cs="Sylfaen"/>
        </w:rPr>
        <w:t>,</w:t>
      </w:r>
    </w:p>
    <w:p w14:paraId="3D9EFBF8" w14:textId="77777777" w:rsidR="003E235C" w:rsidRPr="00671189" w:rsidRDefault="003E235C" w:rsidP="003E235C">
      <w:pPr>
        <w:widowControl w:val="0"/>
        <w:tabs>
          <w:tab w:val="left" w:pos="0"/>
        </w:tabs>
        <w:ind w:left="-284" w:firstLine="785"/>
        <w:jc w:val="both"/>
        <w:rPr>
          <w:rFonts w:ascii="GHEA Grapalat" w:hAnsi="GHEA Grapalat" w:cs="Sylfaen"/>
        </w:rPr>
      </w:pPr>
      <w:r>
        <w:rPr>
          <w:rFonts w:ascii="GHEA Grapalat" w:hAnsi="GHEA Grapalat" w:cs="Sylfaen"/>
        </w:rPr>
        <w:t>-</w:t>
      </w:r>
      <w:r w:rsidRPr="00671189">
        <w:rPr>
          <w:rFonts w:ascii="GHEA Grapalat" w:hAnsi="GHEA Grapalat" w:cs="Sylfaen"/>
        </w:rPr>
        <w:t xml:space="preserve"> обстоятельство, предусмотренное в пункте 8.8.1 части 1 настоящего приглашения, не считается нарушением обязательств, взятых в рамках процесса закупки.</w:t>
      </w:r>
    </w:p>
    <w:p w14:paraId="17353735" w14:textId="77777777" w:rsidR="003E235C" w:rsidRDefault="003E235C" w:rsidP="003E235C">
      <w:pPr>
        <w:widowControl w:val="0"/>
        <w:tabs>
          <w:tab w:val="left" w:pos="1276"/>
        </w:tabs>
        <w:spacing w:after="160"/>
        <w:ind w:firstLine="567"/>
        <w:jc w:val="both"/>
        <w:rPr>
          <w:rFonts w:ascii="GHEA Grapalat" w:hAnsi="GHEA Grapalat"/>
        </w:rPr>
      </w:pPr>
    </w:p>
    <w:p w14:paraId="6F93A51F" w14:textId="77777777" w:rsidR="003E235C" w:rsidRPr="009044F1" w:rsidRDefault="003E235C" w:rsidP="003E235C">
      <w:pPr>
        <w:widowControl w:val="0"/>
        <w:tabs>
          <w:tab w:val="left" w:pos="1276"/>
        </w:tabs>
        <w:spacing w:after="160"/>
        <w:ind w:firstLine="567"/>
        <w:jc w:val="both"/>
        <w:rPr>
          <w:rFonts w:ascii="GHEA Grapalat" w:hAnsi="GHEA Grapalat"/>
        </w:rPr>
      </w:pPr>
      <w:r>
        <w:rPr>
          <w:rFonts w:ascii="GHEA Grapalat" w:hAnsi="GHEA Grapalat"/>
        </w:rPr>
        <w:t>8.14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0E32914C" w14:textId="77777777" w:rsidR="003E235C" w:rsidRDefault="003E235C" w:rsidP="003E235C">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 xml:space="preserve">8.15 </w:t>
      </w:r>
      <w:r w:rsidRPr="00A74478">
        <w:rPr>
          <w:rFonts w:ascii="GHEA Grapalat" w:hAnsi="GHEA Grapalat"/>
          <w:sz w:val="24"/>
          <w:szCs w:val="24"/>
        </w:rPr>
        <w:t>Документы, указанные в пунктах 8.</w:t>
      </w:r>
      <w:r>
        <w:rPr>
          <w:rFonts w:ascii="GHEA Grapalat" w:hAnsi="GHEA Grapalat"/>
          <w:sz w:val="24"/>
          <w:szCs w:val="24"/>
        </w:rPr>
        <w:t>8</w:t>
      </w:r>
      <w:r w:rsidRPr="00A74478">
        <w:rPr>
          <w:rFonts w:ascii="GHEA Grapalat" w:hAnsi="GHEA Grapalat"/>
          <w:sz w:val="24"/>
          <w:szCs w:val="24"/>
        </w:rPr>
        <w:t xml:space="preserve"> и 8.</w:t>
      </w:r>
      <w:r>
        <w:rPr>
          <w:rFonts w:ascii="GHEA Grapalat" w:hAnsi="GHEA Grapalat"/>
          <w:sz w:val="24"/>
          <w:szCs w:val="24"/>
        </w:rPr>
        <w:t>9</w:t>
      </w:r>
      <w:r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44FCCDFA" w14:textId="77777777" w:rsidR="003E235C" w:rsidRPr="001439BD" w:rsidRDefault="003E235C" w:rsidP="003E235C">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rPr>
        <w:t>6</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176C098" w14:textId="77777777" w:rsidR="003E235C" w:rsidRPr="00BF1CBD" w:rsidRDefault="003E235C" w:rsidP="003E235C">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8.17.</w:t>
      </w:r>
      <w:r w:rsidRPr="00BF1CBD">
        <w:rPr>
          <w:rFonts w:ascii="GHEA Grapalat" w:hAnsi="GHEA Grapalat"/>
          <w:spacing w:val="-4"/>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33C759B7" w14:textId="77777777" w:rsidR="003E235C" w:rsidRDefault="003E235C" w:rsidP="003E235C">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01C99ACD" w14:textId="77777777" w:rsidR="003E235C" w:rsidRPr="000811C1" w:rsidRDefault="003E235C" w:rsidP="003E235C">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FootnoteReference"/>
          <w:rFonts w:ascii="GHEA Grapalat" w:hAnsi="GHEA Grapalat"/>
          <w:sz w:val="24"/>
          <w:szCs w:val="24"/>
        </w:rPr>
        <w:footnoteReference w:customMarkFollows="1" w:id="3"/>
        <w:t>11</w:t>
      </w:r>
      <w:r w:rsidRPr="009044F1">
        <w:rPr>
          <w:rFonts w:ascii="GHEA Grapalat" w:hAnsi="GHEA Grapalat"/>
          <w:sz w:val="24"/>
          <w:szCs w:val="24"/>
        </w:rPr>
        <w:t xml:space="preserve">. </w:t>
      </w:r>
    </w:p>
    <w:p w14:paraId="2E444B5E" w14:textId="77777777" w:rsidR="003E235C" w:rsidRPr="008C0D41" w:rsidRDefault="003E235C" w:rsidP="003E235C">
      <w:pPr>
        <w:widowControl w:val="0"/>
        <w:tabs>
          <w:tab w:val="left" w:pos="1276"/>
        </w:tabs>
        <w:spacing w:after="160"/>
        <w:ind w:firstLine="567"/>
        <w:jc w:val="both"/>
        <w:rPr>
          <w:rFonts w:ascii="GHEA Grapalat" w:hAnsi="GHEA Grapalat"/>
        </w:rPr>
      </w:pPr>
      <w:r w:rsidRPr="008C0D41">
        <w:rPr>
          <w:rFonts w:ascii="GHEA Grapalat" w:hAnsi="GHEA Grapalat"/>
        </w:rPr>
        <w:t>8.19.</w:t>
      </w:r>
      <w:r w:rsidRPr="008C0D41">
        <w:rPr>
          <w:rFonts w:ascii="GHEA Grapalat" w:hAnsi="GHEA Grapalat"/>
        </w:rPr>
        <w:tab/>
        <w:t>В случае если отобранный участник не заключает (отказывается</w:t>
      </w:r>
      <w:r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8C0D41">
        <w:rPr>
          <w:rFonts w:ascii="GHEA Grapalat" w:hAnsi="GHEA Grapalat"/>
          <w:lang w:val="hy-AM"/>
        </w:rPr>
        <w:t xml:space="preserve"> </w:t>
      </w:r>
      <w:r w:rsidRPr="008C0D41">
        <w:rPr>
          <w:rFonts w:ascii="GHEA Grapalat" w:hAnsi="GHEA Grapalat"/>
        </w:rPr>
        <w:t>признается участник занявший следующее место</w:t>
      </w:r>
      <w:r w:rsidRPr="008C0D41">
        <w:rPr>
          <w:rFonts w:ascii="GHEA Grapalat" w:hAnsi="GHEA Grapalat"/>
          <w:lang w:val="hy-AM"/>
        </w:rPr>
        <w:t xml:space="preserve"> </w:t>
      </w:r>
      <w:r w:rsidRPr="008C0D41">
        <w:rPr>
          <w:rFonts w:ascii="GHEA Grapalat" w:hAnsi="GHEA Grapalat"/>
        </w:rPr>
        <w:t>с применением процедуры, установленной пунктами 8.12-8.18 части 1 настоящего Приглашения.</w:t>
      </w:r>
    </w:p>
    <w:p w14:paraId="0D0C2507" w14:textId="77777777" w:rsidR="003E235C" w:rsidRPr="009044F1" w:rsidRDefault="003E235C" w:rsidP="003E235C">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rPr>
        <w:t>0</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В целях обоснования соответствия предъявленных к нему требований участник </w:t>
      </w:r>
      <w:r w:rsidRPr="009044F1">
        <w:rPr>
          <w:rFonts w:ascii="GHEA Grapalat" w:hAnsi="GHEA Grapalat"/>
          <w:sz w:val="24"/>
          <w:szCs w:val="24"/>
        </w:rPr>
        <w:lastRenderedPageBreak/>
        <w:t>может представить иные дополнительные документы, сведения и материалы.</w:t>
      </w:r>
    </w:p>
    <w:p w14:paraId="25F539CA" w14:textId="77777777" w:rsidR="003E235C" w:rsidRPr="005114D0" w:rsidRDefault="003E235C" w:rsidP="003E235C">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4BB6AF5B" w14:textId="77777777" w:rsidR="003E235C" w:rsidRPr="00374F4A" w:rsidRDefault="003E235C" w:rsidP="003E235C">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8.21.</w:t>
      </w:r>
      <w:r w:rsidRPr="00B57B4F">
        <w:rPr>
          <w:rFonts w:ascii="GHEA Grapalat" w:hAnsi="GHEA Grapalat"/>
          <w:sz w:val="24"/>
          <w:szCs w:val="24"/>
        </w:rPr>
        <w:tab/>
        <w:t>С целью применения пункта 8.20. части 1 настоящего приглашения может быть созвано внеочередное заседание комиссии.</w:t>
      </w:r>
    </w:p>
    <w:p w14:paraId="3A722002" w14:textId="77777777" w:rsidR="003E235C" w:rsidRPr="000811C1" w:rsidRDefault="003E235C" w:rsidP="003E235C">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2</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4742C06C" w14:textId="77777777" w:rsidR="003E235C" w:rsidRDefault="003E235C" w:rsidP="003E235C">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23</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66DCC4F3" w14:textId="77777777" w:rsidR="003E235C" w:rsidRDefault="003E235C" w:rsidP="003E235C">
      <w:pPr>
        <w:pStyle w:val="BodyTextIndent2"/>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3E7C96B0" w14:textId="77777777" w:rsidR="003E235C" w:rsidRPr="00B6749E" w:rsidRDefault="003E235C" w:rsidP="003E235C">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4CADB3CE" w14:textId="77777777" w:rsidR="003E235C" w:rsidRDefault="003E235C" w:rsidP="003E235C">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3ED7C5D2" w14:textId="77777777" w:rsidR="003E235C" w:rsidRDefault="003E235C" w:rsidP="003E235C">
      <w:pPr>
        <w:pStyle w:val="norm"/>
        <w:widowControl w:val="0"/>
        <w:tabs>
          <w:tab w:val="left" w:pos="1276"/>
        </w:tabs>
        <w:spacing w:line="240" w:lineRule="auto"/>
        <w:ind w:left="284" w:firstLine="0"/>
        <w:contextualSpacing/>
        <w:rPr>
          <w:rFonts w:ascii="GHEA Grapalat" w:hAnsi="GHEA Grapalat"/>
          <w:sz w:val="24"/>
          <w:szCs w:val="24"/>
        </w:rPr>
      </w:pPr>
    </w:p>
    <w:p w14:paraId="4D913520" w14:textId="76CCD6E9" w:rsidR="0084513E" w:rsidRPr="00521A49" w:rsidRDefault="003E235C" w:rsidP="003E235C">
      <w:pPr>
        <w:pStyle w:val="norm"/>
        <w:widowControl w:val="0"/>
        <w:tabs>
          <w:tab w:val="left" w:pos="1276"/>
        </w:tabs>
        <w:spacing w:line="240" w:lineRule="auto"/>
        <w:ind w:firstLine="567"/>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6AFEA82" w14:textId="77777777" w:rsidR="00B55614" w:rsidRDefault="00B55614" w:rsidP="00B55614">
      <w:pPr>
        <w:jc w:val="center"/>
        <w:rPr>
          <w:rFonts w:ascii="GHEA Grapalat" w:hAnsi="GHEA Grapalat"/>
          <w:b/>
        </w:rPr>
      </w:pPr>
    </w:p>
    <w:p w14:paraId="35C46DEB" w14:textId="77777777" w:rsidR="000313A6" w:rsidRPr="00521A49" w:rsidRDefault="00AA0AD8" w:rsidP="00B55614">
      <w:pPr>
        <w:jc w:val="center"/>
        <w:rPr>
          <w:rFonts w:ascii="GHEA Grapalat" w:hAnsi="GHEA Grapalat" w:cs="Arial"/>
          <w:b/>
          <w:iCs/>
        </w:rPr>
      </w:pPr>
      <w:r w:rsidRPr="00521A49">
        <w:rPr>
          <w:rFonts w:ascii="GHEA Grapalat" w:hAnsi="GHEA Grapalat"/>
          <w:b/>
        </w:rPr>
        <w:t>9. ЗАКЛЮЧЕНИЕ ДОГОВОРА</w:t>
      </w:r>
    </w:p>
    <w:p w14:paraId="4BB9B167" w14:textId="77777777" w:rsidR="00096865"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9.1</w:t>
      </w:r>
      <w:r w:rsidR="002A3FC1" w:rsidRPr="00521A49">
        <w:rPr>
          <w:rFonts w:ascii="GHEA Grapalat" w:hAnsi="GHEA Grapalat"/>
        </w:rPr>
        <w:t>.</w:t>
      </w:r>
      <w:r w:rsidR="002A3FC1" w:rsidRPr="00521A49">
        <w:rPr>
          <w:rFonts w:ascii="GHEA Grapalat" w:hAnsi="GHEA Grapalat"/>
        </w:rPr>
        <w:tab/>
      </w:r>
      <w:r w:rsidRPr="00521A49">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DD79EE0" w14:textId="77777777" w:rsidR="00EB6E54"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9.2.</w:t>
      </w:r>
      <w:r w:rsidR="002A3FC1" w:rsidRPr="00521A49">
        <w:rPr>
          <w:rFonts w:ascii="GHEA Grapalat" w:hAnsi="GHEA Grapalat"/>
        </w:rPr>
        <w:tab/>
      </w:r>
      <w:r w:rsidR="00C961A9" w:rsidRPr="00521A49">
        <w:rPr>
          <w:rFonts w:ascii="GHEA Grapalat" w:hAnsi="GHEA Grapalat"/>
        </w:rPr>
        <w:t xml:space="preserve">На четвертый </w:t>
      </w:r>
      <w:r w:rsidRPr="00521A49">
        <w:rPr>
          <w:rFonts w:ascii="GHEA Grapalat" w:hAnsi="GHEA Grapalat"/>
        </w:rPr>
        <w:t>рабочи</w:t>
      </w:r>
      <w:r w:rsidR="00D11878" w:rsidRPr="00521A49">
        <w:rPr>
          <w:rFonts w:ascii="GHEA Grapalat" w:hAnsi="GHEA Grapalat"/>
        </w:rPr>
        <w:t>й</w:t>
      </w:r>
      <w:r w:rsidRPr="00521A49">
        <w:rPr>
          <w:rFonts w:ascii="GHEA Grapalat" w:hAnsi="GHEA Grapalat"/>
        </w:rPr>
        <w:t xml:space="preserve"> д</w:t>
      </w:r>
      <w:r w:rsidR="00D11878" w:rsidRPr="00521A49">
        <w:rPr>
          <w:rFonts w:ascii="GHEA Grapalat" w:hAnsi="GHEA Grapalat"/>
        </w:rPr>
        <w:t>е</w:t>
      </w:r>
      <w:r w:rsidRPr="00521A49">
        <w:rPr>
          <w:rFonts w:ascii="GHEA Grapalat" w:hAnsi="GHEA Grapalat"/>
        </w:rPr>
        <w:t>н</w:t>
      </w:r>
      <w:r w:rsidR="00D11878" w:rsidRPr="00521A49">
        <w:rPr>
          <w:rFonts w:ascii="GHEA Grapalat" w:hAnsi="GHEA Grapalat"/>
        </w:rPr>
        <w:t>ь</w:t>
      </w:r>
      <w:r w:rsidRPr="00521A49">
        <w:rPr>
          <w:rFonts w:ascii="GHEA Grapalat" w:hAnsi="GHEA Grapalat"/>
        </w:rPr>
        <w:t>, следующи</w:t>
      </w:r>
      <w:r w:rsidR="00D11878" w:rsidRPr="00521A49">
        <w:rPr>
          <w:rFonts w:ascii="GHEA Grapalat" w:hAnsi="GHEA Grapalat"/>
        </w:rPr>
        <w:t>й</w:t>
      </w:r>
      <w:r w:rsidRPr="00521A49">
        <w:rPr>
          <w:rFonts w:ascii="GHEA Grapalat" w:hAnsi="GHEA Grapalat"/>
        </w:rPr>
        <w:t xml:space="preserve"> за окончанием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Pr="00521A49">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521A49">
        <w:rPr>
          <w:rFonts w:ascii="GHEA Grapalat" w:hAnsi="GHEA Grapalat"/>
        </w:rPr>
        <w:t>четвертый</w:t>
      </w:r>
      <w:r w:rsidRPr="00521A49">
        <w:rPr>
          <w:rFonts w:ascii="GHEA Grapalat" w:hAnsi="GHEA Grapalat"/>
        </w:rPr>
        <w:t xml:space="preserve"> рабочий день, следующий за днем окончания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00DA3F9C" w:rsidRPr="00521A49">
        <w:rPr>
          <w:rFonts w:ascii="GHEA Grapalat" w:hAnsi="GHEA Grapalat"/>
        </w:rPr>
        <w:t xml:space="preserve"> </w:t>
      </w:r>
      <w:r w:rsidRPr="00521A49">
        <w:rPr>
          <w:rFonts w:ascii="GHEA Grapalat" w:hAnsi="GHEA Grapalat"/>
        </w:rPr>
        <w:t>части 1 настоящего Приглашения.</w:t>
      </w:r>
    </w:p>
    <w:p w14:paraId="43F6C4C7" w14:textId="77777777" w:rsidR="00F23A51"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9.3.</w:t>
      </w:r>
      <w:r w:rsidR="002A3FC1" w:rsidRPr="00521A49">
        <w:rPr>
          <w:rFonts w:ascii="GHEA Grapalat" w:hAnsi="GHEA Grapalat"/>
        </w:rPr>
        <w:tab/>
      </w:r>
      <w:r w:rsidRPr="00521A49">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w:t>
      </w:r>
      <w:r w:rsidRPr="00521A49">
        <w:rPr>
          <w:rFonts w:ascii="GHEA Grapalat" w:hAnsi="GHEA Grapalat"/>
        </w:rPr>
        <w:lastRenderedPageBreak/>
        <w:t xml:space="preserve">участником. </w:t>
      </w:r>
    </w:p>
    <w:p w14:paraId="6CE7D21E" w14:textId="77777777" w:rsidR="00BD587C" w:rsidRPr="00521A49" w:rsidRDefault="00AA0AD8" w:rsidP="00B55614">
      <w:pPr>
        <w:widowControl w:val="0"/>
        <w:tabs>
          <w:tab w:val="left" w:pos="1134"/>
        </w:tabs>
        <w:ind w:firstLine="567"/>
        <w:contextualSpacing/>
        <w:jc w:val="both"/>
        <w:rPr>
          <w:rFonts w:ascii="GHEA Grapalat" w:hAnsi="GHEA Grapalat"/>
          <w:color w:val="000000" w:themeColor="text1"/>
        </w:rPr>
      </w:pPr>
      <w:r w:rsidRPr="00521A49">
        <w:rPr>
          <w:rFonts w:ascii="GHEA Grapalat" w:hAnsi="GHEA Grapalat"/>
        </w:rPr>
        <w:t>9.</w:t>
      </w:r>
      <w:r w:rsidR="008E1532" w:rsidRPr="00521A49">
        <w:rPr>
          <w:rFonts w:ascii="GHEA Grapalat" w:hAnsi="GHEA Grapalat"/>
        </w:rPr>
        <w:t>4</w:t>
      </w:r>
      <w:r w:rsidR="00DC30CC" w:rsidRPr="00521A49">
        <w:rPr>
          <w:rFonts w:ascii="GHEA Grapalat" w:hAnsi="GHEA Grapalat"/>
        </w:rPr>
        <w:t>.</w:t>
      </w:r>
      <w:r w:rsidR="00DC30CC" w:rsidRPr="00521A49">
        <w:rPr>
          <w:rFonts w:ascii="GHEA Grapalat" w:hAnsi="GHEA Grapalat"/>
        </w:rPr>
        <w:tab/>
      </w:r>
      <w:r w:rsidR="00BD587C" w:rsidRPr="00521A49">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521A49">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521A49">
        <w:rPr>
          <w:rFonts w:ascii="GHEA Grapalat" w:hAnsi="GHEA Grapalat"/>
          <w:color w:val="000000" w:themeColor="text1"/>
        </w:rPr>
        <w:t xml:space="preserve"> то он лишается права подписания договора.</w:t>
      </w:r>
    </w:p>
    <w:p w14:paraId="1474C236" w14:textId="77777777" w:rsidR="000313A6" w:rsidRPr="00521A49" w:rsidRDefault="000313A6"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21A49">
        <w:rPr>
          <w:rFonts w:ascii="GHEA Grapalat" w:hAnsi="GHEA Grapalat"/>
        </w:rPr>
        <w:t xml:space="preserve"> </w:t>
      </w:r>
      <w:r w:rsidRPr="00521A49">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E4B4817" w14:textId="77777777" w:rsidR="00D612BC" w:rsidRPr="00521A49" w:rsidRDefault="00AA0AD8" w:rsidP="00B55614">
      <w:pPr>
        <w:pStyle w:val="BodyTextIndent"/>
        <w:widowControl w:val="0"/>
        <w:tabs>
          <w:tab w:val="left" w:pos="1134"/>
        </w:tabs>
        <w:spacing w:line="240" w:lineRule="auto"/>
        <w:ind w:firstLine="567"/>
        <w:contextualSpacing/>
        <w:rPr>
          <w:rFonts w:ascii="GHEA Grapalat" w:hAnsi="GHEA Grapalat" w:cs="Sylfaen"/>
          <w:i w:val="0"/>
          <w:sz w:val="24"/>
          <w:szCs w:val="24"/>
        </w:rPr>
      </w:pPr>
      <w:r w:rsidRPr="00521A49">
        <w:rPr>
          <w:rFonts w:ascii="GHEA Grapalat" w:hAnsi="GHEA Grapalat"/>
          <w:i w:val="0"/>
          <w:sz w:val="24"/>
          <w:szCs w:val="24"/>
        </w:rPr>
        <w:t>9.</w:t>
      </w:r>
      <w:r w:rsidR="00CC3097" w:rsidRPr="00521A49">
        <w:rPr>
          <w:rFonts w:ascii="GHEA Grapalat" w:hAnsi="GHEA Grapalat"/>
          <w:i w:val="0"/>
          <w:sz w:val="24"/>
          <w:szCs w:val="24"/>
        </w:rPr>
        <w:t>5</w:t>
      </w:r>
      <w:r w:rsidR="00DC30CC" w:rsidRPr="00521A49">
        <w:rPr>
          <w:rFonts w:ascii="GHEA Grapalat" w:hAnsi="GHEA Grapalat"/>
          <w:i w:val="0"/>
          <w:sz w:val="24"/>
          <w:szCs w:val="24"/>
        </w:rPr>
        <w:t>.</w:t>
      </w:r>
      <w:r w:rsidR="00DC30CC" w:rsidRPr="00521A49">
        <w:rPr>
          <w:rFonts w:ascii="GHEA Grapalat" w:hAnsi="GHEA Grapalat"/>
          <w:i w:val="0"/>
          <w:sz w:val="24"/>
          <w:szCs w:val="24"/>
        </w:rPr>
        <w:tab/>
      </w:r>
      <w:r w:rsidRPr="00521A49">
        <w:rPr>
          <w:rFonts w:ascii="GHEA Grapalat" w:hAnsi="GHEA Grapalat"/>
          <w:i w:val="0"/>
          <w:sz w:val="24"/>
          <w:szCs w:val="24"/>
        </w:rPr>
        <w:t>До истечения срока, предусмотренного пунктом 9.</w:t>
      </w:r>
      <w:r w:rsidR="00E048B1" w:rsidRPr="00521A49">
        <w:rPr>
          <w:rFonts w:ascii="GHEA Grapalat" w:hAnsi="GHEA Grapalat"/>
          <w:i w:val="0"/>
          <w:sz w:val="24"/>
          <w:szCs w:val="24"/>
        </w:rPr>
        <w:t>4</w:t>
      </w:r>
      <w:r w:rsidRPr="00521A49">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521A49">
        <w:rPr>
          <w:rFonts w:ascii="GHEA Grapalat" w:hAnsi="GHEA Grapalat"/>
          <w:i w:val="0"/>
          <w:sz w:val="24"/>
          <w:szCs w:val="24"/>
          <w:lang w:val="hy-AM"/>
        </w:rPr>
        <w:t>,</w:t>
      </w:r>
      <w:r w:rsidR="00580E55" w:rsidRPr="00521A49">
        <w:rPr>
          <w:rFonts w:ascii="GHEA Grapalat" w:hAnsi="GHEA Grapalat"/>
          <w:i w:val="0"/>
          <w:sz w:val="24"/>
          <w:szCs w:val="24"/>
        </w:rPr>
        <w:t xml:space="preserve"> размера предоплаты или увеличению</w:t>
      </w:r>
      <w:r w:rsidR="00580E55" w:rsidRPr="00521A49">
        <w:rPr>
          <w:rFonts w:ascii="GHEA Grapalat" w:hAnsi="GHEA Grapalat"/>
          <w:i w:val="0"/>
          <w:sz w:val="24"/>
          <w:szCs w:val="24"/>
          <w:lang w:val="hy-AM"/>
        </w:rPr>
        <w:t xml:space="preserve"> </w:t>
      </w:r>
      <w:r w:rsidR="00580E55" w:rsidRPr="00521A49">
        <w:rPr>
          <w:rFonts w:ascii="GHEA Grapalat" w:hAnsi="GHEA Grapalat"/>
          <w:i w:val="0"/>
          <w:sz w:val="24"/>
          <w:szCs w:val="24"/>
        </w:rPr>
        <w:t>цены,</w:t>
      </w:r>
      <w:r w:rsidRPr="00521A49">
        <w:rPr>
          <w:rFonts w:ascii="GHEA Grapalat" w:hAnsi="GHEA Grapalat"/>
          <w:i w:val="0"/>
          <w:sz w:val="24"/>
          <w:szCs w:val="24"/>
        </w:rPr>
        <w:t xml:space="preserve"> предложенной отобранным участником.</w:t>
      </w:r>
      <w:r w:rsidRPr="00521A49">
        <w:rPr>
          <w:rFonts w:ascii="GHEA Grapalat" w:hAnsi="GHEA Grapalat"/>
          <w:spacing w:val="-8"/>
          <w:sz w:val="24"/>
          <w:szCs w:val="24"/>
        </w:rPr>
        <w:t xml:space="preserve"> </w:t>
      </w:r>
    </w:p>
    <w:p w14:paraId="09197639" w14:textId="77777777" w:rsidR="00215EAD" w:rsidRPr="00521A49" w:rsidRDefault="00215EAD" w:rsidP="00962010">
      <w:pPr>
        <w:widowControl w:val="0"/>
        <w:spacing w:after="160"/>
        <w:jc w:val="center"/>
        <w:rPr>
          <w:rFonts w:ascii="GHEA Grapalat" w:hAnsi="GHEA Grapalat"/>
          <w:b/>
        </w:rPr>
      </w:pPr>
    </w:p>
    <w:p w14:paraId="30D91058" w14:textId="77777777" w:rsidR="00915AF9" w:rsidRPr="00521A49" w:rsidRDefault="00915AF9" w:rsidP="00962010">
      <w:pPr>
        <w:widowControl w:val="0"/>
        <w:spacing w:after="160"/>
        <w:jc w:val="center"/>
        <w:rPr>
          <w:rFonts w:ascii="GHEA Grapalat" w:hAnsi="GHEA Grapalat" w:cs="Arial"/>
          <w:b/>
          <w:iCs/>
        </w:rPr>
      </w:pPr>
      <w:r w:rsidRPr="00521A49">
        <w:rPr>
          <w:rFonts w:ascii="GHEA Grapalat" w:hAnsi="GHEA Grapalat"/>
          <w:b/>
        </w:rPr>
        <w:t xml:space="preserve">10. ОБЕСПЕЧЕНИЯ КВАЛИФИКАЦИИ И ДОГОВОРА </w:t>
      </w:r>
    </w:p>
    <w:p w14:paraId="1254DD2F" w14:textId="3ABBBB6E"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10.1.</w:t>
      </w:r>
      <w:r w:rsidRPr="00521A49">
        <w:rPr>
          <w:rFonts w:ascii="GHEA Grapalat" w:hAnsi="GHEA Grapalat"/>
        </w:rPr>
        <w:tab/>
      </w:r>
      <w:r w:rsidRPr="00521A49">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521A49">
        <w:rPr>
          <w:rFonts w:ascii="GHEA Grapalat" w:hAnsi="GHEA Grapalat"/>
        </w:rPr>
        <w:t xml:space="preserve"> </w:t>
      </w:r>
      <w:r w:rsidRPr="00521A49">
        <w:rPr>
          <w:rFonts w:ascii="GHEA Grapalat" w:hAnsi="GHEA Grapalat"/>
          <w:color w:val="000000" w:themeColor="text1"/>
        </w:rPr>
        <w:t>С отобранным участником заключается договор, если он представляет обеспечения квалификации и договора</w:t>
      </w:r>
      <w:r w:rsidRPr="00521A49">
        <w:rPr>
          <w:rFonts w:ascii="GHEA Grapalat" w:hAnsi="GHEA Grapalat"/>
        </w:rPr>
        <w:t>.</w:t>
      </w:r>
    </w:p>
    <w:p w14:paraId="5CB6060D" w14:textId="5CDF94CB" w:rsidR="00A338C5"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10.2 Размер обеспечения квалификации равен </w:t>
      </w:r>
      <w:r w:rsidR="00376764">
        <w:rPr>
          <w:rFonts w:ascii="GHEA Grapalat" w:hAnsi="GHEA Grapalat"/>
        </w:rPr>
        <w:t>30</w:t>
      </w:r>
      <w:r w:rsidRPr="00521A49">
        <w:rPr>
          <w:rFonts w:ascii="GHEA Grapalat" w:hAnsi="GHEA Grapalat"/>
        </w:rPr>
        <w:t xml:space="preserve"> процентам от цены закупки 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4.2) или наличных денег. Причем  обеспечение должно быть действительным как минимум включительно до </w:t>
      </w:r>
      <w:r w:rsidR="00A77E79">
        <w:rPr>
          <w:rFonts w:ascii="GHEA Grapalat" w:hAnsi="GHEA Grapalat"/>
        </w:rPr>
        <w:t>9</w:t>
      </w:r>
      <w:r w:rsidRPr="00521A49">
        <w:rPr>
          <w:rFonts w:ascii="GHEA Grapalat" w:hAnsi="GHEA Grapalat"/>
        </w:rPr>
        <w:t>0-го рабочего дня, следующего за днем полного принятия заказчиком результата выполнения контракта.</w:t>
      </w:r>
    </w:p>
    <w:p w14:paraId="4E13007B" w14:textId="77777777"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521A49">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521A49">
        <w:rPr>
          <w:rFonts w:ascii="GHEA Grapalat" w:hAnsi="GHEA Grapalat" w:cs="Sylfaen"/>
        </w:rPr>
        <w:t>с учетом требований абзаца «в» подпункта 1 пункта 32 Порядка</w:t>
      </w:r>
      <w:r w:rsidRPr="00521A49">
        <w:rPr>
          <w:rFonts w:ascii="GHEA Grapalat" w:hAnsi="GHEA Grapalat"/>
          <w:color w:val="000000" w:themeColor="text1"/>
        </w:rPr>
        <w:t xml:space="preserve">. </w:t>
      </w:r>
      <w:r w:rsidRPr="00521A49">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521A49">
        <w:rPr>
          <w:rFonts w:ascii="Sylfaen" w:hAnsi="Sylfaen" w:cs="Sylfaen"/>
        </w:rPr>
        <w:t> </w:t>
      </w:r>
      <w:r w:rsidRPr="00521A49">
        <w:rPr>
          <w:rFonts w:ascii="GHEA Grapalat" w:hAnsi="GHEA Grapalat" w:cs="Sylfaen"/>
        </w:rPr>
        <w:t>«900008000698» открытый в Центральном казначействе на имя уполномоченного органа.</w:t>
      </w:r>
    </w:p>
    <w:p w14:paraId="4A064DC4"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6EE2454C" w14:textId="77777777" w:rsidR="00915AF9" w:rsidRPr="00521A49" w:rsidRDefault="00915AF9" w:rsidP="00B55614">
      <w:pPr>
        <w:widowControl w:val="0"/>
        <w:tabs>
          <w:tab w:val="left" w:pos="1276"/>
        </w:tabs>
        <w:ind w:firstLine="567"/>
        <w:contextualSpacing/>
        <w:jc w:val="both"/>
        <w:rPr>
          <w:rFonts w:ascii="GHEA Grapalat" w:hAnsi="GHEA Grapalat"/>
          <w:lang w:val="hy-AM"/>
        </w:rPr>
      </w:pPr>
      <w:r w:rsidRPr="00521A49">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w:t>
      </w:r>
      <w:r w:rsidRPr="00521A49">
        <w:rPr>
          <w:rFonts w:ascii="GHEA Grapalat" w:hAnsi="GHEA Grapalat"/>
        </w:rPr>
        <w:lastRenderedPageBreak/>
        <w:t>этапа.</w:t>
      </w:r>
    </w:p>
    <w:p w14:paraId="7989606E"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cs="Sylfaen"/>
          <w:lang w:val="hy-AM"/>
        </w:rPr>
        <w:t xml:space="preserve">При этом, если договоры </w:t>
      </w:r>
      <w:r w:rsidRPr="00521A49">
        <w:rPr>
          <w:rFonts w:ascii="GHEA Grapalat" w:hAnsi="GHEA Grapalat" w:cs="Sylfaen"/>
        </w:rPr>
        <w:t>о закупке</w:t>
      </w:r>
      <w:r w:rsidRPr="00521A49">
        <w:rPr>
          <w:rFonts w:ascii="GHEA Grapalat" w:hAnsi="GHEA Grapalat" w:cs="Sylfaen"/>
          <w:lang w:val="hy-AM"/>
        </w:rPr>
        <w:t xml:space="preserve"> </w:t>
      </w:r>
      <w:r w:rsidRPr="00521A49">
        <w:rPr>
          <w:rFonts w:ascii="GHEA Grapalat" w:hAnsi="GHEA Grapalat" w:cs="Sylfaen"/>
        </w:rPr>
        <w:t>работ</w:t>
      </w:r>
      <w:r w:rsidRPr="00521A49">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521A49">
        <w:rPr>
          <w:rFonts w:ascii="GHEA Grapalat" w:hAnsi="GHEA Grapalat" w:cs="Sylfaen"/>
        </w:rPr>
        <w:t xml:space="preserve">выделенных </w:t>
      </w:r>
      <w:r w:rsidRPr="00521A49">
        <w:rPr>
          <w:rFonts w:ascii="GHEA Grapalat" w:hAnsi="GHEA Grapalat" w:cs="Sylfaen"/>
          <w:lang w:val="hy-AM"/>
        </w:rPr>
        <w:t xml:space="preserve">финансовых </w:t>
      </w:r>
      <w:r w:rsidRPr="00521A49">
        <w:rPr>
          <w:rFonts w:ascii="GHEA Grapalat" w:hAnsi="GHEA Grapalat" w:cs="Sylfaen"/>
        </w:rPr>
        <w:t>средств</w:t>
      </w:r>
      <w:r w:rsidRPr="00521A49">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21A49">
        <w:rPr>
          <w:rFonts w:ascii="GHEA Grapalat" w:hAnsi="GHEA Grapalat" w:cs="Sylfaen"/>
        </w:rPr>
        <w:t>.</w:t>
      </w:r>
    </w:p>
    <w:p w14:paraId="2645447D" w14:textId="77777777"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4A6131DF" w14:textId="77777777" w:rsidR="000C229A"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10.3.</w:t>
      </w:r>
      <w:r w:rsidRPr="00521A49">
        <w:rPr>
          <w:rFonts w:ascii="GHEA Grapalat" w:hAnsi="GHEA Grapalat"/>
        </w:rPr>
        <w:tab/>
        <w:t xml:space="preserve">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w:t>
      </w:r>
      <w:r w:rsidR="000C229A" w:rsidRPr="00521A49">
        <w:rPr>
          <w:rFonts w:ascii="GHEA Grapalat" w:hAnsi="GHEA Grapalat"/>
        </w:rPr>
        <w:t xml:space="preserve">Обеспечение </w:t>
      </w:r>
      <w:r w:rsidR="000C229A">
        <w:rPr>
          <w:rFonts w:ascii="GHEA Grapalat" w:hAnsi="GHEA Grapalat"/>
        </w:rPr>
        <w:t>договора</w:t>
      </w:r>
      <w:r w:rsidR="000C229A" w:rsidRPr="00521A49">
        <w:rPr>
          <w:rFonts w:ascii="GHEA Grapalat" w:hAnsi="GHEA Grapalat"/>
        </w:rPr>
        <w:t xml:space="preserve"> представляется в виде согл</w:t>
      </w:r>
      <w:r w:rsidR="000C229A">
        <w:rPr>
          <w:rFonts w:ascii="GHEA Grapalat" w:hAnsi="GHEA Grapalat"/>
        </w:rPr>
        <w:t>ашения о неустойке (приложение 5.1</w:t>
      </w:r>
      <w:r w:rsidR="000C229A" w:rsidRPr="00521A49">
        <w:rPr>
          <w:rFonts w:ascii="GHEA Grapalat" w:hAnsi="GHEA Grapalat"/>
        </w:rPr>
        <w:t>) или наличных денег.</w:t>
      </w:r>
    </w:p>
    <w:p w14:paraId="0DC31646"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521A49">
        <w:rPr>
          <w:rFonts w:ascii="GHEA Grapalat" w:hAnsi="GHEA Grapalat" w:cs="Sylfaen"/>
        </w:rPr>
        <w:t xml:space="preserve">то он может предоставить обеспечение договора как </w:t>
      </w:r>
      <w:r w:rsidRPr="00521A49">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догогвора его сумма исчисляется по отношению </w:t>
      </w:r>
      <w:r w:rsidRPr="00521A49">
        <w:rPr>
          <w:rFonts w:ascii="GHEA Grapalat" w:hAnsi="GHEA Grapalat" w:cs="Sylfaen"/>
        </w:rPr>
        <w:t>к сумме цен закупок представленных лотов</w:t>
      </w:r>
      <w:r w:rsidRPr="00521A49">
        <w:rPr>
          <w:rFonts w:ascii="GHEA Grapalat" w:hAnsi="GHEA Grapalat"/>
          <w:color w:val="FF0000"/>
        </w:rPr>
        <w:t xml:space="preserve"> </w:t>
      </w:r>
      <w:r w:rsidRPr="00521A49">
        <w:rPr>
          <w:rFonts w:ascii="GHEA Grapalat" w:hAnsi="GHEA Grapalat"/>
          <w:color w:val="000000" w:themeColor="text1"/>
        </w:rPr>
        <w:t>с учетом требований 9-ого подпункта 32-ого пункта</w:t>
      </w:r>
      <w:r w:rsidRPr="00521A49">
        <w:rPr>
          <w:rFonts w:ascii="GHEA Grapalat" w:hAnsi="GHEA Grapalat"/>
        </w:rPr>
        <w:t xml:space="preserve">. </w:t>
      </w:r>
    </w:p>
    <w:p w14:paraId="103A423D" w14:textId="1557EFAC"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Обеспечение договора должно быть действительно как минимум включительно до </w:t>
      </w:r>
      <w:r w:rsidR="00830BA2">
        <w:rPr>
          <w:rFonts w:ascii="GHEA Grapalat" w:hAnsi="GHEA Grapalat"/>
          <w:lang w:val="hy-AM"/>
        </w:rPr>
        <w:t>9</w:t>
      </w:r>
      <w:r w:rsidR="00224702" w:rsidRPr="00521A49">
        <w:rPr>
          <w:rFonts w:ascii="GHEA Grapalat" w:hAnsi="GHEA Grapalat"/>
        </w:rPr>
        <w:t>0</w:t>
      </w:r>
      <w:r w:rsidRPr="00521A49">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260BEA97" w14:textId="77777777"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договора, представленное в виде наличных денег, должно быть перечислено на казначейский счет</w:t>
      </w:r>
      <w:r w:rsidRPr="00521A49">
        <w:rPr>
          <w:rFonts w:ascii="Sylfaen" w:hAnsi="Sylfaen" w:cs="Courier New"/>
        </w:rPr>
        <w:t> </w:t>
      </w:r>
      <w:r w:rsidRPr="00521A49">
        <w:rPr>
          <w:rFonts w:ascii="GHEA Grapalat" w:hAnsi="GHEA Grapalat"/>
        </w:rPr>
        <w:t>"900008000664", открытый в Центральном казначействе на имя уполномоченного органа.</w:t>
      </w:r>
    </w:p>
    <w:p w14:paraId="323360D3" w14:textId="7E7CB418"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521A49">
        <w:rPr>
          <w:rFonts w:ascii="GHEA Grapalat" w:hAnsi="GHEA Grapalat"/>
          <w:lang w:val="hy-AM"/>
        </w:rPr>
        <w:t xml:space="preserve"> </w:t>
      </w:r>
      <w:r w:rsidRPr="00521A49">
        <w:rPr>
          <w:rFonts w:ascii="GHEA Grapalat" w:hAnsi="GHEA Grapalat" w:cs="Sylfaen"/>
        </w:rPr>
        <w:t xml:space="preserve">предусмотренные финансовые средства превышают </w:t>
      </w:r>
      <w:r w:rsidRPr="00521A49">
        <w:rPr>
          <w:rFonts w:ascii="GHEA Grapalat" w:hAnsi="GHEA Grapalat" w:cs="Sylfaen"/>
          <w:lang w:val="hy-AM"/>
        </w:rPr>
        <w:t>25</w:t>
      </w:r>
      <w:r w:rsidRPr="00521A49">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w:t>
      </w:r>
      <w:r w:rsidR="00870233">
        <w:rPr>
          <w:rFonts w:ascii="GHEA Grapalat" w:hAnsi="GHEA Grapalat" w:cs="Sylfaen"/>
          <w:lang w:val="hy-AM"/>
        </w:rPr>
        <w:t xml:space="preserve"> /</w:t>
      </w:r>
      <w:r w:rsidR="00870233" w:rsidRPr="00974EA8">
        <w:rPr>
          <w:rFonts w:ascii="GHEA Grapalat" w:hAnsi="GHEA Grapalat"/>
        </w:rPr>
        <w:t xml:space="preserve">Приложения № </w:t>
      </w:r>
      <w:r w:rsidR="00870233">
        <w:rPr>
          <w:rFonts w:ascii="GHEA Grapalat" w:hAnsi="GHEA Grapalat"/>
        </w:rPr>
        <w:t>4 и 5</w:t>
      </w:r>
      <w:r w:rsidR="00870233">
        <w:rPr>
          <w:rFonts w:ascii="GHEA Grapalat" w:hAnsi="GHEA Grapalat"/>
          <w:lang w:val="hy-AM"/>
        </w:rPr>
        <w:t>/</w:t>
      </w:r>
      <w:r w:rsidRPr="00521A49">
        <w:rPr>
          <w:rFonts w:ascii="GHEA Grapalat" w:hAnsi="GHEA Grapalat" w:cs="Sylfaen"/>
        </w:rPr>
        <w:t xml:space="preserve"> или наличных денег, а по части требуемых финансовых средств</w:t>
      </w:r>
      <w:r w:rsidR="00870233">
        <w:rPr>
          <w:rFonts w:ascii="GHEA Grapalat" w:hAnsi="GHEA Grapalat" w:cs="Sylfaen"/>
          <w:lang w:val="hy-AM"/>
        </w:rPr>
        <w:t xml:space="preserve"> - </w:t>
      </w:r>
      <w:r w:rsidRPr="00521A49">
        <w:rPr>
          <w:rFonts w:ascii="GHEA Grapalat" w:hAnsi="GHEA Grapalat" w:cs="Sylfaen"/>
        </w:rPr>
        <w:t>в одностороннем порядке утвержденного заявления-в виде неустойки или наличных денег</w:t>
      </w:r>
      <w:r w:rsidR="000C229A">
        <w:rPr>
          <w:rFonts w:ascii="GHEA Grapalat" w:hAnsi="GHEA Grapalat" w:cs="Sylfaen"/>
        </w:rPr>
        <w:t>.</w:t>
      </w:r>
    </w:p>
    <w:p w14:paraId="78163A71" w14:textId="77777777" w:rsidR="00915AF9" w:rsidRPr="00521A49" w:rsidRDefault="00915AF9" w:rsidP="00B55614">
      <w:pPr>
        <w:widowControl w:val="0"/>
        <w:tabs>
          <w:tab w:val="left" w:pos="1276"/>
        </w:tabs>
        <w:ind w:firstLine="567"/>
        <w:contextualSpacing/>
        <w:jc w:val="both"/>
        <w:rPr>
          <w:rFonts w:ascii="GHEA Grapalat" w:hAnsi="GHEA Grapalat"/>
          <w:i/>
        </w:rPr>
      </w:pPr>
      <w:r w:rsidRPr="00521A49">
        <w:rPr>
          <w:rFonts w:ascii="GHEA Grapalat" w:hAnsi="GHEA Grapalat"/>
        </w:rPr>
        <w:t>10.5.</w:t>
      </w:r>
      <w:r w:rsidRPr="00521A49">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r w:rsidR="003648C2">
        <w:rPr>
          <w:rFonts w:ascii="GHEA Grapalat" w:hAnsi="GHEA Grapalat"/>
        </w:rPr>
        <w:t>не предусматривается</w:t>
      </w:r>
      <w:r w:rsidRPr="00521A49">
        <w:rPr>
          <w:rFonts w:ascii="GHEA Grapalat" w:hAnsi="GHEA Grapalat"/>
        </w:rPr>
        <w:t>).</w:t>
      </w:r>
      <w:r w:rsidRPr="00521A49">
        <w:rPr>
          <w:rFonts w:ascii="GHEA Grapalat" w:hAnsi="GHEA Grapalat"/>
          <w:i/>
        </w:rPr>
        <w:t xml:space="preserve"> </w:t>
      </w:r>
    </w:p>
    <w:p w14:paraId="07CCFF4F" w14:textId="77777777" w:rsidR="00915AF9" w:rsidRPr="00521A49" w:rsidRDefault="00915AF9" w:rsidP="008035A8">
      <w:pPr>
        <w:widowControl w:val="0"/>
        <w:tabs>
          <w:tab w:val="left" w:pos="1276"/>
          <w:tab w:val="left" w:pos="6946"/>
        </w:tabs>
        <w:ind w:firstLine="567"/>
        <w:contextualSpacing/>
        <w:jc w:val="both"/>
        <w:rPr>
          <w:rFonts w:ascii="GHEA Grapalat" w:hAnsi="GHEA Grapalat"/>
        </w:rPr>
      </w:pPr>
      <w:r w:rsidRPr="00521A49">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14:paraId="5E6B2FB9" w14:textId="77777777" w:rsidR="00915AF9" w:rsidRDefault="00915AF9" w:rsidP="00B55614">
      <w:pPr>
        <w:widowControl w:val="0"/>
        <w:tabs>
          <w:tab w:val="left" w:pos="1134"/>
        </w:tabs>
        <w:ind w:firstLine="567"/>
        <w:contextualSpacing/>
        <w:jc w:val="both"/>
        <w:rPr>
          <w:rFonts w:ascii="GHEA Grapalat" w:hAnsi="GHEA Grapalat"/>
        </w:rPr>
      </w:pPr>
      <w:r w:rsidRPr="00521A49">
        <w:rPr>
          <w:rFonts w:ascii="GHEA Grapalat" w:hAnsi="GHEA Grapalat"/>
          <w:b/>
        </w:rPr>
        <w:t xml:space="preserve">  </w:t>
      </w:r>
      <w:r w:rsidRPr="00521A49">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521A49">
        <w:rPr>
          <w:rFonts w:ascii="GHEA Grapalat" w:hAnsi="GHEA Grapalat"/>
          <w:lang w:val="hy-AM"/>
        </w:rPr>
        <w:t>-</w:t>
      </w:r>
      <w:r w:rsidRPr="00521A49">
        <w:rPr>
          <w:rFonts w:ascii="GHEA Grapalat" w:hAnsi="GHEA Grapalat"/>
        </w:rPr>
        <w:t xml:space="preserve"> уполномоченному органу</w:t>
      </w:r>
      <w:r w:rsidRPr="00521A49">
        <w:rPr>
          <w:rFonts w:ascii="GHEA Grapalat" w:hAnsi="GHEA Grapalat"/>
          <w:lang w:val="hy-AM"/>
        </w:rPr>
        <w:t>,</w:t>
      </w:r>
      <w:r w:rsidRPr="00521A49">
        <w:rPr>
          <w:rFonts w:ascii="GHEA Grapalat" w:hAnsi="GHEA Grapalat"/>
        </w:rPr>
        <w:t xml:space="preserve"> в течение трех рабочих дней, следующих за днем возникновения </w:t>
      </w:r>
      <w:r w:rsidRPr="00521A49">
        <w:rPr>
          <w:rFonts w:ascii="GHEA Grapalat" w:hAnsi="GHEA Grapalat"/>
        </w:rPr>
        <w:lastRenderedPageBreak/>
        <w:t>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112A49F"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10.8 </w:t>
      </w:r>
      <w:r w:rsidRPr="00FB1A55">
        <w:rPr>
          <w:rFonts w:ascii="GHEA Grapalat" w:hAnsi="GHEA Grapalat" w:hint="eastAsia"/>
        </w:rPr>
        <w:t>О</w:t>
      </w:r>
      <w:r w:rsidRPr="00FB1A55">
        <w:rPr>
          <w:rFonts w:ascii="GHEA Grapalat" w:hAnsi="GHEA Grapalat"/>
        </w:rPr>
        <w:t xml:space="preserve"> </w:t>
      </w:r>
      <w:r w:rsidRPr="00FB1A55">
        <w:rPr>
          <w:rFonts w:ascii="GHEA Grapalat" w:hAnsi="GHEA Grapalat" w:hint="eastAsia"/>
        </w:rPr>
        <w:t>возврате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договора</w:t>
      </w:r>
      <w:r w:rsidRPr="00FB1A55">
        <w:rPr>
          <w:rFonts w:ascii="GHEA Grapalat" w:hAnsi="GHEA Grapalat"/>
        </w:rPr>
        <w:t xml:space="preserve"> </w:t>
      </w:r>
      <w:r w:rsidRPr="00FB1A55">
        <w:rPr>
          <w:rFonts w:ascii="GHEA Grapalat" w:hAnsi="GHEA Grapalat" w:hint="eastAsia"/>
        </w:rPr>
        <w:t>и</w:t>
      </w:r>
      <w:r w:rsidRPr="00FB1A55">
        <w:rPr>
          <w:rFonts w:ascii="GHEA Grapalat" w:hAnsi="GHEA Grapalat"/>
        </w:rPr>
        <w:t>/</w:t>
      </w:r>
      <w:r w:rsidRPr="00FB1A55">
        <w:rPr>
          <w:rFonts w:ascii="GHEA Grapalat" w:hAnsi="GHEA Grapalat" w:hint="eastAsia"/>
        </w:rPr>
        <w:t>или</w:t>
      </w:r>
      <w:r w:rsidRPr="00FB1A55">
        <w:rPr>
          <w:rFonts w:ascii="GHEA Grapalat" w:hAnsi="GHEA Grapalat"/>
        </w:rPr>
        <w:t xml:space="preserve"> </w:t>
      </w:r>
      <w:r w:rsidRPr="00FB1A55">
        <w:rPr>
          <w:rFonts w:ascii="GHEA Grapalat" w:hAnsi="GHEA Grapalat" w:hint="eastAsia"/>
        </w:rPr>
        <w:t>квалификации</w:t>
      </w:r>
      <w:r w:rsidRPr="00FB1A55">
        <w:rPr>
          <w:rFonts w:ascii="GHEA Grapalat" w:hAnsi="GHEA Grapalat"/>
        </w:rPr>
        <w:t xml:space="preserve"> </w:t>
      </w:r>
      <w:r w:rsidRPr="00FB1A55">
        <w:rPr>
          <w:rFonts w:ascii="GHEA Grapalat" w:hAnsi="GHEA Grapalat" w:hint="eastAsia"/>
        </w:rPr>
        <w:t>руководитель</w:t>
      </w:r>
      <w:r w:rsidRPr="00FB1A55">
        <w:rPr>
          <w:rFonts w:ascii="GHEA Grapalat" w:hAnsi="GHEA Grapalat"/>
        </w:rPr>
        <w:t xml:space="preserve"> </w:t>
      </w:r>
      <w:r w:rsidRPr="00FB1A55">
        <w:rPr>
          <w:rFonts w:ascii="GHEA Grapalat" w:hAnsi="GHEA Grapalat" w:hint="eastAsia"/>
        </w:rPr>
        <w:t>заказчика</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письменной</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течение</w:t>
      </w:r>
      <w:r w:rsidRPr="00FB1A55">
        <w:rPr>
          <w:rFonts w:ascii="GHEA Grapalat" w:hAnsi="GHEA Grapalat"/>
        </w:rPr>
        <w:t xml:space="preserve"> </w:t>
      </w:r>
      <w:r w:rsidRPr="00FB1A55">
        <w:rPr>
          <w:rFonts w:ascii="GHEA Grapalat" w:hAnsi="GHEA Grapalat" w:hint="eastAsia"/>
        </w:rPr>
        <w:t>пяти</w:t>
      </w:r>
      <w:r w:rsidRPr="00FB1A55">
        <w:rPr>
          <w:rFonts w:ascii="GHEA Grapalat" w:hAnsi="GHEA Grapalat"/>
        </w:rPr>
        <w:t xml:space="preserve"> </w:t>
      </w:r>
      <w:r w:rsidRPr="00FB1A55">
        <w:rPr>
          <w:rFonts w:ascii="GHEA Grapalat" w:hAnsi="GHEA Grapalat" w:hint="eastAsia"/>
        </w:rPr>
        <w:t>рабочих</w:t>
      </w:r>
      <w:r w:rsidRPr="00FB1A55">
        <w:rPr>
          <w:rFonts w:ascii="GHEA Grapalat" w:hAnsi="GHEA Grapalat"/>
        </w:rPr>
        <w:t xml:space="preserve"> </w:t>
      </w:r>
      <w:r w:rsidRPr="00FB1A55">
        <w:rPr>
          <w:rFonts w:ascii="GHEA Grapalat" w:hAnsi="GHEA Grapalat" w:hint="eastAsia"/>
        </w:rPr>
        <w:t>дней</w:t>
      </w:r>
      <w:r w:rsidRPr="00FB1A55">
        <w:rPr>
          <w:rFonts w:ascii="GHEA Grapalat" w:hAnsi="GHEA Grapalat"/>
        </w:rPr>
        <w:t xml:space="preserve">, </w:t>
      </w:r>
      <w:r w:rsidRPr="00FB1A55">
        <w:rPr>
          <w:rFonts w:ascii="GHEA Grapalat" w:hAnsi="GHEA Grapalat" w:hint="eastAsia"/>
        </w:rPr>
        <w:t>следующих</w:t>
      </w:r>
      <w:r w:rsidRPr="00FB1A55">
        <w:rPr>
          <w:rFonts w:ascii="GHEA Grapalat" w:hAnsi="GHEA Grapalat"/>
        </w:rPr>
        <w:t xml:space="preserve"> за днем возникновения основания возврата обеспечения уведомляет:</w:t>
      </w:r>
    </w:p>
    <w:p w14:paraId="53424E7D"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w:t>
      </w:r>
      <w:r w:rsidRPr="00FB1A55">
        <w:rPr>
          <w:rFonts w:ascii="GHEA Grapalat" w:hAnsi="GHEA Grapalat"/>
        </w:rPr>
        <w:t xml:space="preserve">ного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наличных денег - </w:t>
      </w:r>
      <w:r w:rsidRPr="00FB1A55">
        <w:rPr>
          <w:rFonts w:ascii="GHEA Grapalat" w:hAnsi="GHEA Grapalat" w:hint="eastAsia"/>
        </w:rPr>
        <w:t>Министерство</w:t>
      </w:r>
      <w:r w:rsidRPr="00FB1A55">
        <w:rPr>
          <w:rFonts w:ascii="GHEA Grapalat" w:hAnsi="GHEA Grapalat"/>
        </w:rPr>
        <w:t xml:space="preserve"> </w:t>
      </w:r>
      <w:r w:rsidRPr="00FB1A55">
        <w:rPr>
          <w:rFonts w:ascii="GHEA Grapalat" w:hAnsi="GHEA Grapalat" w:hint="eastAsia"/>
        </w:rPr>
        <w:t>финансов</w:t>
      </w:r>
      <w:r w:rsidRPr="00FB1A55">
        <w:rPr>
          <w:rFonts w:ascii="GHEA Grapalat" w:hAnsi="GHEA Grapalat"/>
        </w:rPr>
        <w:t xml:space="preserve"> </w:t>
      </w:r>
      <w:r w:rsidRPr="00FB1A55">
        <w:rPr>
          <w:rFonts w:ascii="GHEA Grapalat" w:hAnsi="GHEA Grapalat" w:hint="eastAsia"/>
        </w:rPr>
        <w:t>РА</w:t>
      </w:r>
      <w:r w:rsidRPr="00FB1A55">
        <w:rPr>
          <w:rFonts w:ascii="GHEA Grapalat" w:hAnsi="GHEA Grapalat"/>
        </w:rPr>
        <w:t xml:space="preserve"> </w:t>
      </w:r>
      <w:r w:rsidRPr="00FB1A55">
        <w:rPr>
          <w:rFonts w:ascii="GHEA Grapalat" w:hAnsi="GHEA Grapalat" w:hint="eastAsia"/>
        </w:rPr>
        <w:t>с</w:t>
      </w:r>
      <w:r w:rsidRPr="00FB1A55">
        <w:rPr>
          <w:rFonts w:ascii="GHEA Grapalat" w:hAnsi="GHEA Grapalat"/>
        </w:rPr>
        <w:t xml:space="preserve"> </w:t>
      </w:r>
      <w:r w:rsidRPr="00FB1A55">
        <w:rPr>
          <w:rFonts w:ascii="GHEA Grapalat" w:hAnsi="GHEA Grapalat" w:hint="eastAsia"/>
        </w:rPr>
        <w:t>приложением</w:t>
      </w:r>
      <w:r w:rsidRPr="00FB1A55">
        <w:rPr>
          <w:rFonts w:ascii="GHEA Grapalat" w:hAnsi="GHEA Grapalat"/>
        </w:rPr>
        <w:t xml:space="preserve"> </w:t>
      </w:r>
      <w:r w:rsidRPr="00FB1A55">
        <w:rPr>
          <w:rFonts w:ascii="GHEA Grapalat" w:hAnsi="GHEA Grapalat" w:hint="eastAsia"/>
        </w:rPr>
        <w:t>копии</w:t>
      </w:r>
      <w:r w:rsidRPr="00FB1A55">
        <w:rPr>
          <w:rFonts w:ascii="GHEA Grapalat" w:hAnsi="GHEA Grapalat"/>
        </w:rPr>
        <w:t xml:space="preserve"> представленного в заявке </w:t>
      </w:r>
      <w:r w:rsidRPr="00FB1A55">
        <w:rPr>
          <w:rFonts w:ascii="GHEA Grapalat" w:hAnsi="GHEA Grapalat" w:hint="eastAsia"/>
        </w:rPr>
        <w:t>документа</w:t>
      </w:r>
      <w:r w:rsidRPr="00FB1A55">
        <w:rPr>
          <w:rFonts w:ascii="GHEA Grapalat" w:hAnsi="GHEA Grapalat"/>
        </w:rPr>
        <w:t xml:space="preserve">, </w:t>
      </w:r>
      <w:r w:rsidRPr="00FB1A55">
        <w:rPr>
          <w:rFonts w:ascii="GHEA Grapalat" w:hAnsi="GHEA Grapalat" w:hint="eastAsia"/>
        </w:rPr>
        <w:t>об</w:t>
      </w:r>
      <w:r w:rsidRPr="00FB1A55">
        <w:rPr>
          <w:rFonts w:ascii="GHEA Grapalat" w:hAnsi="GHEA Grapalat"/>
        </w:rPr>
        <w:t xml:space="preserve"> </w:t>
      </w:r>
      <w:r w:rsidRPr="00FB1A55">
        <w:rPr>
          <w:rFonts w:ascii="GHEA Grapalat" w:hAnsi="GHEA Grapalat" w:hint="eastAsia"/>
        </w:rPr>
        <w:t>обосновании</w:t>
      </w:r>
      <w:r w:rsidRPr="00FB1A55">
        <w:rPr>
          <w:rFonts w:ascii="GHEA Grapalat" w:hAnsi="GHEA Grapalat"/>
        </w:rPr>
        <w:t xml:space="preserve"> </w:t>
      </w:r>
      <w:r w:rsidRPr="00FB1A55">
        <w:rPr>
          <w:rFonts w:ascii="GHEA Grapalat" w:hAnsi="GHEA Grapalat" w:hint="eastAsia"/>
        </w:rPr>
        <w:t>платежа</w:t>
      </w:r>
      <w:r w:rsidRPr="00FB1A55">
        <w:rPr>
          <w:rFonts w:ascii="GHEA Grapalat" w:hAnsi="GHEA Grapalat"/>
        </w:rPr>
        <w:t>;</w:t>
      </w:r>
    </w:p>
    <w:p w14:paraId="31C9EC60" w14:textId="77777777"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w:t>
      </w:r>
      <w:r w:rsidRPr="00FB1A55">
        <w:rPr>
          <w:rFonts w:ascii="GHEA Grapalat" w:hAnsi="GHEA Grapalat" w:hint="eastAsia"/>
        </w:rPr>
        <w:t>банковской</w:t>
      </w:r>
      <w:r w:rsidRPr="00FB1A55">
        <w:rPr>
          <w:rFonts w:ascii="GHEA Grapalat" w:hAnsi="GHEA Grapalat"/>
        </w:rPr>
        <w:t xml:space="preserve"> </w:t>
      </w:r>
      <w:r w:rsidRPr="00FB1A55">
        <w:rPr>
          <w:rFonts w:ascii="GHEA Grapalat" w:hAnsi="GHEA Grapalat" w:hint="eastAsia"/>
        </w:rPr>
        <w:t>гарантии</w:t>
      </w:r>
      <w:r w:rsidR="00FB1A55">
        <w:rPr>
          <w:rFonts w:ascii="GHEA Grapalat" w:hAnsi="GHEA Grapalat"/>
        </w:rPr>
        <w:t xml:space="preserve"> </w:t>
      </w:r>
      <w:r w:rsidRPr="00FB1A55">
        <w:rPr>
          <w:rFonts w:ascii="GHEA Grapalat" w:hAnsi="GHEA Grapalat"/>
        </w:rPr>
        <w:t xml:space="preserve">- </w:t>
      </w:r>
      <w:r w:rsidRPr="00FB1A55">
        <w:rPr>
          <w:rFonts w:ascii="GHEA Grapalat" w:hAnsi="GHEA Grapalat" w:hint="eastAsia"/>
        </w:rPr>
        <w:t>банк</w:t>
      </w:r>
      <w:r w:rsidRPr="00FB1A55">
        <w:rPr>
          <w:rFonts w:ascii="GHEA Grapalat" w:hAnsi="GHEA Grapalat"/>
        </w:rPr>
        <w:t xml:space="preserve">, </w:t>
      </w:r>
      <w:r w:rsidRPr="00FB1A55">
        <w:rPr>
          <w:rFonts w:ascii="GHEA Grapalat" w:hAnsi="GHEA Grapalat" w:hint="eastAsia"/>
        </w:rPr>
        <w:t>выдавший</w:t>
      </w:r>
      <w:r w:rsidRPr="00FB1A55">
        <w:rPr>
          <w:rFonts w:ascii="GHEA Grapalat" w:hAnsi="GHEA Grapalat"/>
        </w:rPr>
        <w:t xml:space="preserve"> </w:t>
      </w:r>
      <w:r w:rsidRPr="00FB1A55">
        <w:rPr>
          <w:rFonts w:ascii="GHEA Grapalat" w:hAnsi="GHEA Grapalat" w:hint="eastAsia"/>
        </w:rPr>
        <w:t>гарантию</w:t>
      </w:r>
      <w:r w:rsidRPr="00FB1A55">
        <w:rPr>
          <w:rFonts w:ascii="GHEA Grapalat" w:hAnsi="GHEA Grapalat"/>
        </w:rPr>
        <w:t>;</w:t>
      </w:r>
    </w:p>
    <w:p w14:paraId="2A7DE5FC" w14:textId="77777777" w:rsidR="003648C2" w:rsidRPr="00B2678A"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соглашения о неустойке - </w:t>
      </w:r>
      <w:r w:rsidRPr="00FB1A55">
        <w:rPr>
          <w:rFonts w:ascii="GHEA Grapalat" w:hAnsi="GHEA Grapalat" w:hint="eastAsia"/>
        </w:rPr>
        <w:t>представивше</w:t>
      </w:r>
      <w:r w:rsidRPr="00FB1A55">
        <w:rPr>
          <w:rFonts w:ascii="GHEA Grapalat" w:hAnsi="GHEA Grapalat"/>
        </w:rPr>
        <w:t>го его участника.</w:t>
      </w:r>
    </w:p>
    <w:p w14:paraId="3AECB67C" w14:textId="77777777" w:rsidR="003648C2" w:rsidRPr="00521A49" w:rsidRDefault="003648C2" w:rsidP="00B55614">
      <w:pPr>
        <w:widowControl w:val="0"/>
        <w:tabs>
          <w:tab w:val="left" w:pos="1134"/>
        </w:tabs>
        <w:ind w:firstLine="567"/>
        <w:contextualSpacing/>
        <w:jc w:val="both"/>
        <w:rPr>
          <w:rFonts w:ascii="GHEA Grapalat" w:hAnsi="GHEA Grapalat"/>
        </w:rPr>
      </w:pPr>
    </w:p>
    <w:p w14:paraId="262186E5" w14:textId="77777777" w:rsidR="00637D24" w:rsidRPr="00521A49" w:rsidRDefault="00637D24" w:rsidP="00962010">
      <w:pPr>
        <w:widowControl w:val="0"/>
        <w:tabs>
          <w:tab w:val="left" w:pos="1134"/>
        </w:tabs>
        <w:spacing w:after="160"/>
        <w:ind w:firstLine="567"/>
        <w:jc w:val="both"/>
        <w:rPr>
          <w:rFonts w:ascii="GHEA Grapalat" w:hAnsi="GHEA Grapalat" w:cs="Sylfaen"/>
        </w:rPr>
      </w:pPr>
    </w:p>
    <w:p w14:paraId="6F40BC7B" w14:textId="77777777" w:rsidR="00096865" w:rsidRPr="00521A49" w:rsidRDefault="005066AC" w:rsidP="00962010">
      <w:pPr>
        <w:rPr>
          <w:rFonts w:ascii="GHEA Grapalat" w:hAnsi="GHEA Grapalat"/>
          <w:b/>
        </w:rPr>
      </w:pPr>
      <w:r w:rsidRPr="00521A49">
        <w:rPr>
          <w:rFonts w:ascii="GHEA Grapalat" w:hAnsi="GHEA Grapalat"/>
          <w:b/>
        </w:rPr>
        <w:t xml:space="preserve">                           </w:t>
      </w:r>
      <w:r w:rsidR="008D5016" w:rsidRPr="00521A49">
        <w:rPr>
          <w:rFonts w:ascii="GHEA Grapalat" w:hAnsi="GHEA Grapalat"/>
          <w:b/>
        </w:rPr>
        <w:t>11. ОБЪЯВЛЕНИЕ ПРОЦЕДУРЫ НЕСОСТОЯВШЕЙСЯ</w:t>
      </w:r>
    </w:p>
    <w:p w14:paraId="218BAADA" w14:textId="77777777" w:rsidR="003D5CAF" w:rsidRPr="00521A49" w:rsidRDefault="003D5CAF" w:rsidP="00962010">
      <w:pPr>
        <w:rPr>
          <w:rFonts w:ascii="GHEA Grapalat" w:hAnsi="GHEA Grapalat" w:cs="Arial"/>
          <w:b/>
        </w:rPr>
      </w:pPr>
    </w:p>
    <w:p w14:paraId="062643E4" w14:textId="77777777" w:rsidR="00096865" w:rsidRPr="00521A49" w:rsidRDefault="00096865"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11.1</w:t>
      </w:r>
      <w:r w:rsidR="00801AC7" w:rsidRPr="00521A49">
        <w:rPr>
          <w:rFonts w:ascii="GHEA Grapalat" w:hAnsi="GHEA Grapalat"/>
        </w:rPr>
        <w:t>.</w:t>
      </w:r>
      <w:r w:rsidR="00801AC7" w:rsidRPr="00521A49">
        <w:rPr>
          <w:rFonts w:ascii="GHEA Grapalat" w:hAnsi="GHEA Grapalat"/>
        </w:rPr>
        <w:tab/>
      </w:r>
      <w:r w:rsidRPr="00521A49">
        <w:rPr>
          <w:rFonts w:ascii="GHEA Grapalat" w:hAnsi="GHEA Grapalat"/>
        </w:rPr>
        <w:t>Согласно статье 37 Закона, Комиссия объявляет настоящую процедуру несостоявшейся, если:</w:t>
      </w:r>
    </w:p>
    <w:p w14:paraId="05073B61"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w:t>
      </w:r>
      <w:r w:rsidR="00801AC7" w:rsidRPr="00521A49">
        <w:rPr>
          <w:rFonts w:ascii="GHEA Grapalat" w:hAnsi="GHEA Grapalat"/>
        </w:rPr>
        <w:tab/>
      </w:r>
      <w:r w:rsidRPr="00521A49">
        <w:rPr>
          <w:rFonts w:ascii="GHEA Grapalat" w:hAnsi="GHEA Grapalat"/>
        </w:rPr>
        <w:t>ни одна из заявок не соответствует условиям приглашения;</w:t>
      </w:r>
    </w:p>
    <w:p w14:paraId="017D9889" w14:textId="198A39AD" w:rsidR="005178A4" w:rsidRPr="00D54154"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2)</w:t>
      </w:r>
      <w:r w:rsidR="00801AC7" w:rsidRPr="00521A49">
        <w:rPr>
          <w:rFonts w:ascii="GHEA Grapalat" w:hAnsi="GHEA Grapalat"/>
        </w:rPr>
        <w:tab/>
      </w:r>
      <w:r w:rsidR="005178A4" w:rsidRPr="00521A49">
        <w:rPr>
          <w:rFonts w:ascii="GHEA Grapalat" w:hAnsi="GHEA Grapalat"/>
        </w:rPr>
        <w:t xml:space="preserve">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w:t>
      </w:r>
      <w:r w:rsidR="00D54154" w:rsidRPr="00D54154">
        <w:rPr>
          <w:rFonts w:ascii="GHEA Grapalat" w:hAnsi="GHEA Grapalat"/>
        </w:rPr>
        <w:t>основании решения руководителя уполномоченного органа, осуществляющего общее руководство заказчиком</w:t>
      </w:r>
      <w:r w:rsidR="005178A4" w:rsidRPr="00521A49">
        <w:rPr>
          <w:rFonts w:ascii="GHEA Grapalat" w:hAnsi="GHEA Grapalat"/>
        </w:rPr>
        <w:t>.</w:t>
      </w:r>
    </w:p>
    <w:p w14:paraId="4A517E42"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01AC7" w:rsidRPr="00521A49">
        <w:rPr>
          <w:rFonts w:ascii="GHEA Grapalat" w:hAnsi="GHEA Grapalat"/>
        </w:rPr>
        <w:tab/>
      </w:r>
      <w:r w:rsidRPr="00521A49">
        <w:rPr>
          <w:rFonts w:ascii="GHEA Grapalat" w:hAnsi="GHEA Grapalat"/>
        </w:rPr>
        <w:t>не подано ни одной заявки;</w:t>
      </w:r>
    </w:p>
    <w:p w14:paraId="3365968D" w14:textId="77777777"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4)</w:t>
      </w:r>
      <w:r w:rsidR="00801AC7" w:rsidRPr="00521A49">
        <w:rPr>
          <w:rFonts w:ascii="GHEA Grapalat" w:hAnsi="GHEA Grapalat"/>
        </w:rPr>
        <w:tab/>
      </w:r>
      <w:r w:rsidRPr="00521A49">
        <w:rPr>
          <w:rFonts w:ascii="GHEA Grapalat" w:hAnsi="GHEA Grapalat"/>
        </w:rPr>
        <w:t>договор не заключается.</w:t>
      </w:r>
    </w:p>
    <w:p w14:paraId="5B4D65BB" w14:textId="77777777" w:rsidR="00CA1C11" w:rsidRPr="00521A49" w:rsidRDefault="00731D26"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11.2</w:t>
      </w:r>
      <w:r w:rsidR="007642C2" w:rsidRPr="00521A49">
        <w:rPr>
          <w:rFonts w:ascii="GHEA Grapalat" w:hAnsi="GHEA Grapalat"/>
        </w:rPr>
        <w:t>.</w:t>
      </w:r>
      <w:r w:rsidR="007642C2" w:rsidRPr="00521A49">
        <w:rPr>
          <w:rFonts w:ascii="GHEA Grapalat" w:hAnsi="GHEA Grapalat"/>
        </w:rPr>
        <w:tab/>
      </w:r>
      <w:r w:rsidRPr="00521A49">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3448DDA" w14:textId="77777777" w:rsidR="00C54730" w:rsidRPr="00521A49" w:rsidRDefault="00C54730" w:rsidP="00962010">
      <w:pPr>
        <w:jc w:val="center"/>
        <w:rPr>
          <w:rFonts w:ascii="GHEA Grapalat" w:hAnsi="GHEA Grapalat"/>
          <w:b/>
        </w:rPr>
      </w:pPr>
    </w:p>
    <w:p w14:paraId="3802B2A5" w14:textId="77777777" w:rsidR="00096865" w:rsidRPr="00521A49" w:rsidRDefault="008D5016" w:rsidP="00962010">
      <w:pPr>
        <w:jc w:val="center"/>
        <w:rPr>
          <w:rFonts w:ascii="GHEA Grapalat" w:hAnsi="GHEA Grapalat"/>
          <w:b/>
        </w:rPr>
      </w:pPr>
      <w:r w:rsidRPr="00521A49">
        <w:rPr>
          <w:rFonts w:ascii="GHEA Grapalat" w:hAnsi="GHEA Grapalat"/>
          <w:b/>
        </w:rPr>
        <w:t xml:space="preserve">12. ПРАВО УЧАСТНИКА И </w:t>
      </w:r>
      <w:r w:rsidR="008E3307" w:rsidRPr="00521A49">
        <w:rPr>
          <w:rFonts w:ascii="GHEA Grapalat" w:hAnsi="GHEA Grapalat"/>
          <w:b/>
        </w:rPr>
        <w:t xml:space="preserve">ПОРЯДОК ОБЖАЛОВАНИЯ ИМ </w:t>
      </w:r>
      <w:r w:rsidR="00025A85" w:rsidRPr="00521A49">
        <w:rPr>
          <w:rFonts w:ascii="GHEA Grapalat" w:hAnsi="GHEA Grapalat"/>
          <w:b/>
        </w:rPr>
        <w:br/>
      </w:r>
      <w:r w:rsidRPr="00521A49">
        <w:rPr>
          <w:rFonts w:ascii="GHEA Grapalat" w:hAnsi="GHEA Grapalat"/>
          <w:b/>
        </w:rPr>
        <w:t>ДЕЙСТВИЙ И (ИЛИ) ПРИНЯТЫХ РЕШЕНИЙ, СВЯЗАННЫХ</w:t>
      </w:r>
      <w:r w:rsidR="00025A85" w:rsidRPr="00521A49">
        <w:rPr>
          <w:rFonts w:ascii="Sylfaen" w:hAnsi="Sylfaen" w:cs="Courier New"/>
          <w:b/>
          <w:lang w:val="en-US"/>
        </w:rPr>
        <w:t> </w:t>
      </w:r>
      <w:r w:rsidRPr="00521A49">
        <w:rPr>
          <w:rFonts w:ascii="GHEA Grapalat" w:hAnsi="GHEA Grapalat"/>
          <w:b/>
        </w:rPr>
        <w:t>С</w:t>
      </w:r>
      <w:r w:rsidR="00025A85" w:rsidRPr="00521A49">
        <w:rPr>
          <w:rFonts w:ascii="Sylfaen" w:hAnsi="Sylfaen" w:cs="Courier New"/>
          <w:b/>
          <w:lang w:val="en-US"/>
        </w:rPr>
        <w:t> </w:t>
      </w:r>
      <w:r w:rsidRPr="00521A49">
        <w:rPr>
          <w:rFonts w:ascii="GHEA Grapalat" w:hAnsi="GHEA Grapalat"/>
          <w:b/>
        </w:rPr>
        <w:t>ПРОЦЕССОМ ЗАКУПКИ</w:t>
      </w:r>
    </w:p>
    <w:p w14:paraId="5A8C4499" w14:textId="77777777" w:rsidR="00C54730" w:rsidRPr="00521A49" w:rsidRDefault="00C54730" w:rsidP="00962010">
      <w:pPr>
        <w:jc w:val="center"/>
        <w:rPr>
          <w:rFonts w:ascii="GHEA Grapalat" w:hAnsi="GHEA Grapalat"/>
          <w:b/>
        </w:rPr>
      </w:pPr>
    </w:p>
    <w:p w14:paraId="5230878F"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2ACD5AF5"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232732F6"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31DAC58F" w14:textId="77777777"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30D9CFA6" w14:textId="77777777" w:rsidR="001770E8" w:rsidRPr="00521A49" w:rsidRDefault="001770E8" w:rsidP="00962010">
      <w:pPr>
        <w:widowControl w:val="0"/>
        <w:ind w:firstLine="567"/>
        <w:jc w:val="both"/>
        <w:rPr>
          <w:rFonts w:ascii="GHEA Grapalat" w:hAnsi="GHEA Grapalat"/>
        </w:rPr>
      </w:pPr>
      <w:r w:rsidRPr="00521A49">
        <w:rPr>
          <w:rFonts w:ascii="GHEA Grapalat" w:hAnsi="GHEA Grapalat"/>
        </w:rPr>
        <w:t xml:space="preserve">12.4. Срок ожидания, установленный настоящим приглашением, является сроком исковой </w:t>
      </w:r>
      <w:r w:rsidRPr="00521A49">
        <w:rPr>
          <w:rFonts w:ascii="GHEA Grapalat" w:hAnsi="GHEA Grapalat"/>
        </w:rPr>
        <w:lastRenderedPageBreak/>
        <w:t>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2EFFDED5" w14:textId="77777777" w:rsidR="001770E8" w:rsidRPr="00521A49" w:rsidRDefault="001770E8" w:rsidP="00962010">
      <w:pPr>
        <w:jc w:val="both"/>
        <w:rPr>
          <w:rFonts w:ascii="GHEA Grapalat" w:hAnsi="GHEA Grapalat"/>
        </w:rPr>
      </w:pPr>
      <w:r w:rsidRPr="00521A49">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9146ED1" w14:textId="77777777" w:rsidR="001770E8" w:rsidRPr="00521A49" w:rsidRDefault="001770E8" w:rsidP="00962010">
      <w:pPr>
        <w:jc w:val="both"/>
        <w:rPr>
          <w:rFonts w:ascii="GHEA Grapalat" w:hAnsi="GHEA Grapalat"/>
        </w:rPr>
      </w:pPr>
      <w:r w:rsidRPr="00521A49">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0FEC0ED0" w14:textId="77777777" w:rsidR="00C87BF8" w:rsidRPr="00521A49" w:rsidRDefault="00C87BF8" w:rsidP="00962010">
      <w:pPr>
        <w:jc w:val="both"/>
        <w:rPr>
          <w:rFonts w:ascii="GHEA Grapalat" w:hAnsi="GHEA Grapalat"/>
        </w:rPr>
      </w:pPr>
      <w:r w:rsidRPr="00521A49">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6E00EE98" w14:textId="77777777" w:rsidR="00C87BF8" w:rsidRPr="00521A49" w:rsidRDefault="00C87BF8" w:rsidP="00962010">
      <w:pPr>
        <w:jc w:val="both"/>
        <w:rPr>
          <w:rFonts w:ascii="GHEA Grapalat" w:hAnsi="GHEA Grapalat"/>
          <w:lang w:val="hy-AM"/>
        </w:rPr>
      </w:pPr>
      <w:r w:rsidRPr="00521A49">
        <w:rPr>
          <w:rFonts w:ascii="GHEA Grapalat" w:hAnsi="GHEA Grapalat"/>
        </w:rPr>
        <w:t>12.8. Решение о требовании доказательств исполняется ответчиком в пятидневный срок после получения решения.</w:t>
      </w:r>
    </w:p>
    <w:p w14:paraId="34CE1D6D" w14:textId="77777777" w:rsidR="00C87BF8" w:rsidRPr="00521A49" w:rsidRDefault="00C87BF8" w:rsidP="00962010">
      <w:pPr>
        <w:jc w:val="both"/>
        <w:rPr>
          <w:rFonts w:ascii="GHEA Grapalat" w:hAnsi="GHEA Grapalat"/>
        </w:rPr>
      </w:pPr>
      <w:r w:rsidRPr="00521A49">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624BC120" w14:textId="77777777" w:rsidR="00C87BF8" w:rsidRPr="00521A49" w:rsidRDefault="00C87BF8" w:rsidP="00962010">
      <w:pPr>
        <w:jc w:val="both"/>
        <w:rPr>
          <w:rFonts w:ascii="GHEA Grapalat" w:hAnsi="GHEA Grapalat"/>
          <w:lang w:val="hy-AM"/>
        </w:rPr>
      </w:pPr>
      <w:r w:rsidRPr="00521A49">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21A49">
        <w:rPr>
          <w:rFonts w:ascii="GHEA Grapalat" w:hAnsi="GHEA Grapalat"/>
          <w:lang w:val="hy-AM"/>
        </w:rPr>
        <w:t>.</w:t>
      </w:r>
    </w:p>
    <w:p w14:paraId="0F3CE35C" w14:textId="77777777" w:rsidR="00C87BF8" w:rsidRPr="00521A49" w:rsidRDefault="00C87BF8" w:rsidP="00962010">
      <w:pPr>
        <w:jc w:val="both"/>
        <w:rPr>
          <w:rFonts w:ascii="GHEA Grapalat" w:hAnsi="GHEA Grapalat"/>
          <w:lang w:val="hy-AM"/>
        </w:rPr>
      </w:pPr>
      <w:r w:rsidRPr="00521A49">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21A49">
        <w:rPr>
          <w:rFonts w:ascii="GHEA Grapalat" w:hAnsi="GHEA Grapalat"/>
          <w:lang w:val="hy-AM"/>
        </w:rPr>
        <w:t>.</w:t>
      </w:r>
      <w:r w:rsidRPr="00521A49">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21A49">
        <w:rPr>
          <w:rFonts w:ascii="GHEA Grapalat" w:hAnsi="GHEA Grapalat"/>
          <w:lang w:val="hy-AM"/>
        </w:rPr>
        <w:t>.</w:t>
      </w:r>
    </w:p>
    <w:p w14:paraId="2DEB0821" w14:textId="77777777" w:rsidR="00C87BF8" w:rsidRPr="00521A49" w:rsidRDefault="00C87BF8" w:rsidP="00962010">
      <w:pPr>
        <w:jc w:val="both"/>
        <w:rPr>
          <w:rFonts w:ascii="GHEA Grapalat" w:hAnsi="GHEA Grapalat"/>
          <w:lang w:val="hy-AM"/>
        </w:rPr>
      </w:pPr>
      <w:r w:rsidRPr="00521A49">
        <w:rPr>
          <w:rFonts w:ascii="GHEA Grapalat" w:hAnsi="GHEA Grapalat"/>
        </w:rPr>
        <w:t xml:space="preserve">12.11. </w:t>
      </w:r>
      <w:r w:rsidRPr="00521A4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2CA3AD4F" w14:textId="77777777" w:rsidR="00C87BF8" w:rsidRPr="00521A49" w:rsidRDefault="00C87BF8" w:rsidP="00962010">
      <w:pPr>
        <w:jc w:val="both"/>
        <w:rPr>
          <w:rFonts w:ascii="GHEA Grapalat" w:hAnsi="GHEA Grapalat"/>
        </w:rPr>
      </w:pPr>
      <w:r w:rsidRPr="00521A49">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1E3C88F1" w14:textId="77777777" w:rsidR="00C87BF8" w:rsidRPr="00521A49" w:rsidRDefault="00C87BF8" w:rsidP="00962010">
      <w:pPr>
        <w:jc w:val="both"/>
        <w:rPr>
          <w:rFonts w:ascii="GHEA Grapalat" w:hAnsi="GHEA Grapalat"/>
        </w:rPr>
      </w:pPr>
      <w:r w:rsidRPr="00521A49">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135E45D8" w14:textId="77777777" w:rsidR="00C87BF8" w:rsidRPr="00521A49" w:rsidRDefault="00C87BF8" w:rsidP="00962010">
      <w:pPr>
        <w:jc w:val="both"/>
        <w:rPr>
          <w:rFonts w:ascii="GHEA Grapalat" w:hAnsi="GHEA Grapalat"/>
        </w:rPr>
      </w:pPr>
      <w:r w:rsidRPr="00521A49">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22AA1D1A" w14:textId="77777777" w:rsidR="00C87BF8" w:rsidRPr="00521A49" w:rsidRDefault="00C87BF8" w:rsidP="00962010">
      <w:pPr>
        <w:jc w:val="both"/>
        <w:rPr>
          <w:rFonts w:ascii="GHEA Grapalat" w:hAnsi="GHEA Grapalat"/>
        </w:rPr>
      </w:pPr>
      <w:r w:rsidRPr="00521A49">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32B39AC" w14:textId="77777777" w:rsidR="00C87BF8" w:rsidRPr="00521A49" w:rsidRDefault="00C87BF8" w:rsidP="00962010">
      <w:pPr>
        <w:jc w:val="both"/>
        <w:rPr>
          <w:rFonts w:ascii="GHEA Grapalat" w:hAnsi="GHEA Grapalat"/>
        </w:rPr>
      </w:pPr>
      <w:r w:rsidRPr="00521A49">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5C506369" w14:textId="77777777" w:rsidR="00C87BF8" w:rsidRPr="00521A49" w:rsidRDefault="00C87BF8" w:rsidP="00962010">
      <w:pPr>
        <w:jc w:val="both"/>
        <w:rPr>
          <w:rFonts w:ascii="GHEA Grapalat" w:hAnsi="GHEA Grapalat"/>
        </w:rPr>
      </w:pPr>
      <w:r w:rsidRPr="00521A49">
        <w:rPr>
          <w:rFonts w:ascii="GHEA Grapalat" w:hAnsi="GHEA Grapalat"/>
        </w:rPr>
        <w:t xml:space="preserve">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w:t>
      </w:r>
      <w:r w:rsidRPr="00521A49">
        <w:rPr>
          <w:rFonts w:ascii="GHEA Grapalat" w:hAnsi="GHEA Grapalat"/>
        </w:rPr>
        <w:lastRenderedPageBreak/>
        <w:t>действий (бездействия) и принятия решения законом, иными правовыми актами несет ответчик.</w:t>
      </w:r>
    </w:p>
    <w:p w14:paraId="13028A97" w14:textId="77777777" w:rsidR="00C87BF8" w:rsidRPr="00521A49" w:rsidRDefault="00C87BF8" w:rsidP="00962010">
      <w:pPr>
        <w:jc w:val="both"/>
        <w:rPr>
          <w:rFonts w:ascii="GHEA Grapalat" w:hAnsi="GHEA Grapalat"/>
        </w:rPr>
      </w:pPr>
      <w:r w:rsidRPr="00521A49">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638B755B" w14:textId="77777777" w:rsidR="00C87BF8" w:rsidRPr="00521A49" w:rsidRDefault="00C87BF8" w:rsidP="00962010">
      <w:pPr>
        <w:jc w:val="both"/>
        <w:rPr>
          <w:rFonts w:ascii="GHEA Grapalat" w:hAnsi="GHEA Grapalat"/>
        </w:rPr>
      </w:pPr>
      <w:r w:rsidRPr="00521A49">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78220E3B" w14:textId="77777777" w:rsidR="00C87BF8" w:rsidRPr="00521A49" w:rsidRDefault="00C87BF8" w:rsidP="00962010">
      <w:pPr>
        <w:jc w:val="both"/>
        <w:rPr>
          <w:rFonts w:ascii="GHEA Grapalat" w:hAnsi="GHEA Grapalat"/>
        </w:rPr>
      </w:pPr>
      <w:r w:rsidRPr="00521A49">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4D88D608" w14:textId="77777777" w:rsidR="00C87BF8" w:rsidRPr="00521A49" w:rsidRDefault="00C87BF8" w:rsidP="00962010">
      <w:pPr>
        <w:jc w:val="both"/>
        <w:rPr>
          <w:rFonts w:ascii="GHEA Grapalat" w:hAnsi="GHEA Grapalat"/>
        </w:rPr>
      </w:pPr>
      <w:r w:rsidRPr="00521A49">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1587E0A1" w14:textId="77777777" w:rsidR="00C87BF8" w:rsidRPr="00521A49" w:rsidRDefault="00C87BF8" w:rsidP="00962010">
      <w:pPr>
        <w:jc w:val="both"/>
        <w:rPr>
          <w:rFonts w:ascii="GHEA Grapalat" w:hAnsi="GHEA Grapalat"/>
        </w:rPr>
      </w:pPr>
      <w:r w:rsidRPr="00521A49">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18C12D4C" w14:textId="77777777" w:rsidR="00C87BF8" w:rsidRPr="00521A49" w:rsidRDefault="00C87BF8" w:rsidP="00962010">
      <w:pPr>
        <w:jc w:val="both"/>
        <w:rPr>
          <w:rFonts w:ascii="GHEA Grapalat" w:hAnsi="GHEA Grapalat"/>
        </w:rPr>
      </w:pPr>
      <w:r w:rsidRPr="00521A49">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45F387EA" w14:textId="77777777" w:rsidR="00C87BF8" w:rsidRPr="00521A49" w:rsidRDefault="00C87BF8" w:rsidP="00962010">
      <w:pPr>
        <w:widowControl w:val="0"/>
        <w:spacing w:after="160"/>
        <w:ind w:firstLine="567"/>
        <w:jc w:val="both"/>
        <w:rPr>
          <w:rFonts w:ascii="GHEA Grapalat" w:hAnsi="GHEA Grapalat" w:cs="Sylfaen"/>
          <w:b/>
        </w:rPr>
      </w:pPr>
      <w:r w:rsidRPr="00521A49">
        <w:rPr>
          <w:rFonts w:ascii="GHEA Grapalat" w:hAnsi="GHEA Grapalat"/>
        </w:rPr>
        <w:t>12.23. Ставки государственных пошлин, взимаемых за обжалование, установлены законом "О государственной пошлине".</w:t>
      </w:r>
    </w:p>
    <w:p w14:paraId="2AB1E48A" w14:textId="77777777" w:rsidR="00822909" w:rsidRPr="00521A49" w:rsidRDefault="00822909" w:rsidP="00962010">
      <w:pPr>
        <w:widowControl w:val="0"/>
        <w:spacing w:after="160"/>
        <w:jc w:val="center"/>
        <w:rPr>
          <w:rFonts w:ascii="GHEA Grapalat" w:hAnsi="GHEA Grapalat"/>
          <w:b/>
        </w:rPr>
        <w:sectPr w:rsidR="00822909" w:rsidRPr="00521A49" w:rsidSect="00B55614">
          <w:footerReference w:type="default" r:id="rId8"/>
          <w:footnotePr>
            <w:pos w:val="beneathText"/>
            <w:numStart w:val="8"/>
          </w:footnotePr>
          <w:pgSz w:w="11906" w:h="16838" w:code="9"/>
          <w:pgMar w:top="709" w:right="707" w:bottom="1134" w:left="709" w:header="561" w:footer="561" w:gutter="0"/>
          <w:cols w:space="720"/>
          <w:docGrid w:linePitch="326"/>
        </w:sectPr>
      </w:pPr>
    </w:p>
    <w:p w14:paraId="05995562" w14:textId="77777777" w:rsidR="00096865" w:rsidRPr="00521A49" w:rsidRDefault="00096865" w:rsidP="00962010">
      <w:pPr>
        <w:widowControl w:val="0"/>
        <w:spacing w:after="160"/>
        <w:jc w:val="center"/>
        <w:rPr>
          <w:rFonts w:ascii="GHEA Grapalat" w:hAnsi="GHEA Grapalat"/>
          <w:b/>
        </w:rPr>
      </w:pPr>
      <w:r w:rsidRPr="00521A49">
        <w:rPr>
          <w:rFonts w:ascii="GHEA Grapalat" w:hAnsi="GHEA Grapalat"/>
          <w:b/>
        </w:rPr>
        <w:lastRenderedPageBreak/>
        <w:t>ЧАСТЬ II</w:t>
      </w:r>
    </w:p>
    <w:p w14:paraId="666D3C82" w14:textId="0B63EF04" w:rsidR="00096865" w:rsidRPr="00521A49" w:rsidRDefault="006E7BF8" w:rsidP="00962010">
      <w:pPr>
        <w:widowControl w:val="0"/>
        <w:spacing w:after="160"/>
        <w:jc w:val="center"/>
        <w:rPr>
          <w:rFonts w:ascii="GHEA Grapalat" w:hAnsi="GHEA Grapalat"/>
          <w:b/>
        </w:rPr>
      </w:pPr>
      <w:r w:rsidRPr="00521A49">
        <w:rPr>
          <w:rFonts w:ascii="GHEA Grapalat" w:hAnsi="GHEA Grapalat"/>
          <w:b/>
        </w:rPr>
        <w:t xml:space="preserve">ИНСТРУКЦИЯ ПО СОСТАВЛЕНИЮ </w:t>
      </w:r>
      <w:r w:rsidRPr="00521A49">
        <w:rPr>
          <w:rFonts w:ascii="GHEA Grapalat" w:hAnsi="GHEA Grapalat"/>
          <w:b/>
        </w:rPr>
        <w:br/>
        <w:t xml:space="preserve">ЗАЯВКИ НА </w:t>
      </w:r>
      <w:r w:rsidR="00B06C9F">
        <w:rPr>
          <w:rFonts w:ascii="GHEA Grapalat" w:hAnsi="GHEA Grapalat"/>
          <w:b/>
        </w:rPr>
        <w:t>ОТКРЫТЫЙ КОНКУРС</w:t>
      </w:r>
    </w:p>
    <w:p w14:paraId="07B73201" w14:textId="77777777" w:rsidR="00275196" w:rsidRPr="00521A49" w:rsidRDefault="00275196" w:rsidP="00962010">
      <w:pPr>
        <w:widowControl w:val="0"/>
        <w:spacing w:after="160"/>
        <w:jc w:val="center"/>
        <w:rPr>
          <w:rFonts w:ascii="GHEA Grapalat" w:hAnsi="GHEA Grapalat"/>
        </w:rPr>
      </w:pPr>
    </w:p>
    <w:p w14:paraId="1A05FD9F" w14:textId="77777777" w:rsidR="00096865" w:rsidRPr="00521A49" w:rsidRDefault="008D5016" w:rsidP="00962010">
      <w:pPr>
        <w:widowControl w:val="0"/>
        <w:spacing w:after="160"/>
        <w:jc w:val="center"/>
        <w:rPr>
          <w:rFonts w:ascii="GHEA Grapalat" w:hAnsi="GHEA Grapalat"/>
          <w:b/>
        </w:rPr>
      </w:pPr>
      <w:r w:rsidRPr="00521A49">
        <w:rPr>
          <w:rFonts w:ascii="GHEA Grapalat" w:hAnsi="GHEA Grapalat"/>
          <w:b/>
        </w:rPr>
        <w:t>1. ОБЩИЕ ПОЛОЖЕНИЯ</w:t>
      </w:r>
    </w:p>
    <w:p w14:paraId="72DF8B82"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1.1</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Целью настоящей Инструкции является содействие участникам при подготовке заявки.</w:t>
      </w:r>
    </w:p>
    <w:p w14:paraId="04F7F6C3" w14:textId="77777777"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1.2</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37C2461F" w14:textId="77777777"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1.3</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Кроме армянского языка, заявки могут быть поданы также н</w:t>
      </w:r>
      <w:r w:rsidR="00191D27" w:rsidRPr="00521A49">
        <w:rPr>
          <w:rFonts w:ascii="GHEA Grapalat" w:hAnsi="GHEA Grapalat"/>
        </w:rPr>
        <w:t>а английском или русском языке.</w:t>
      </w:r>
    </w:p>
    <w:p w14:paraId="3308DE57" w14:textId="77777777" w:rsidR="008F15B9" w:rsidRPr="00521A49" w:rsidRDefault="008F15B9" w:rsidP="0007305B">
      <w:pPr>
        <w:widowControl w:val="0"/>
        <w:jc w:val="center"/>
        <w:rPr>
          <w:rFonts w:ascii="GHEA Grapalat" w:hAnsi="GHEA Grapalat"/>
          <w:b/>
        </w:rPr>
      </w:pPr>
    </w:p>
    <w:p w14:paraId="76468997" w14:textId="77777777" w:rsidR="00096865" w:rsidRPr="00521A49" w:rsidRDefault="008D5016" w:rsidP="0007305B">
      <w:pPr>
        <w:widowControl w:val="0"/>
        <w:jc w:val="center"/>
        <w:rPr>
          <w:rFonts w:ascii="GHEA Grapalat" w:hAnsi="GHEA Grapalat"/>
          <w:b/>
        </w:rPr>
      </w:pPr>
      <w:r w:rsidRPr="00521A49">
        <w:rPr>
          <w:rFonts w:ascii="GHEA Grapalat" w:hAnsi="GHEA Grapalat"/>
          <w:b/>
        </w:rPr>
        <w:t>2. ЗАЯВКА НА ПРОЦЕДУРУ</w:t>
      </w:r>
    </w:p>
    <w:p w14:paraId="0B196BD5" w14:textId="77777777" w:rsidR="008F15B9" w:rsidRPr="00521A49" w:rsidRDefault="00EA1314" w:rsidP="0007305B">
      <w:pPr>
        <w:widowControl w:val="0"/>
        <w:ind w:firstLine="567"/>
        <w:jc w:val="both"/>
        <w:rPr>
          <w:rFonts w:ascii="GHEA Grapalat" w:hAnsi="GHEA Grapalat"/>
        </w:rPr>
      </w:pPr>
      <w:r w:rsidRPr="00521A49">
        <w:rPr>
          <w:rFonts w:ascii="GHEA Grapalat" w:hAnsi="GHEA Grapalat"/>
        </w:rPr>
        <w:t xml:space="preserve">2. </w:t>
      </w:r>
      <w:r w:rsidR="008F15B9" w:rsidRPr="00521A49">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521A49">
        <w:rPr>
          <w:rFonts w:ascii="GHEA Grapalat" w:hAnsi="GHEA Grapalat"/>
        </w:rPr>
        <w:t>:</w:t>
      </w:r>
    </w:p>
    <w:p w14:paraId="694A7529" w14:textId="77777777" w:rsidR="00096865" w:rsidRPr="00521A49" w:rsidRDefault="002D5CF0" w:rsidP="0007305B">
      <w:pPr>
        <w:widowControl w:val="0"/>
        <w:tabs>
          <w:tab w:val="left" w:pos="1134"/>
        </w:tabs>
        <w:ind w:firstLine="567"/>
        <w:jc w:val="both"/>
        <w:rPr>
          <w:rFonts w:ascii="GHEA Grapalat" w:hAnsi="GHEA Grapalat"/>
        </w:rPr>
      </w:pPr>
      <w:r w:rsidRPr="00521A49">
        <w:rPr>
          <w:rFonts w:ascii="GHEA Grapalat" w:hAnsi="GHEA Grapalat"/>
        </w:rPr>
        <w:t>2.1</w:t>
      </w:r>
      <w:r w:rsidR="005114D0" w:rsidRPr="00521A49">
        <w:rPr>
          <w:rFonts w:ascii="GHEA Grapalat" w:hAnsi="GHEA Grapalat"/>
        </w:rPr>
        <w:t>.</w:t>
      </w:r>
      <w:r w:rsidR="009873F3" w:rsidRPr="00521A49">
        <w:rPr>
          <w:rFonts w:ascii="GHEA Grapalat" w:hAnsi="GHEA Grapalat"/>
        </w:rPr>
        <w:tab/>
      </w:r>
      <w:r w:rsidRPr="00521A49">
        <w:rPr>
          <w:rFonts w:ascii="GHEA Grapalat" w:hAnsi="GHEA Grapalat"/>
        </w:rPr>
        <w:t>заявление</w:t>
      </w:r>
      <w:r w:rsidR="00EB3C28" w:rsidRPr="00521A49">
        <w:rPr>
          <w:rFonts w:ascii="GHEA Grapalat" w:hAnsi="GHEA Grapalat"/>
        </w:rPr>
        <w:t>-объявлени</w:t>
      </w:r>
      <w:r w:rsidR="00EB3C28" w:rsidRPr="00521A49">
        <w:rPr>
          <w:rFonts w:ascii="GHEA Grapalat" w:hAnsi="GHEA Grapalat"/>
          <w:lang w:val="en-US"/>
        </w:rPr>
        <w:t>e</w:t>
      </w:r>
      <w:r w:rsidR="00EB3C28" w:rsidRPr="00521A49">
        <w:rPr>
          <w:rFonts w:ascii="GHEA Grapalat" w:hAnsi="GHEA Grapalat"/>
        </w:rPr>
        <w:t xml:space="preserve"> </w:t>
      </w:r>
      <w:r w:rsidRPr="00521A49">
        <w:rPr>
          <w:rFonts w:ascii="GHEA Grapalat" w:hAnsi="GHEA Grapalat"/>
        </w:rPr>
        <w:t xml:space="preserve"> на участие в процедуре согласно Приложению №1;</w:t>
      </w:r>
    </w:p>
    <w:p w14:paraId="687D9B3B" w14:textId="77777777" w:rsidR="00172BC4" w:rsidRPr="00521A49" w:rsidRDefault="00172BC4" w:rsidP="0007305B">
      <w:pPr>
        <w:widowControl w:val="0"/>
        <w:tabs>
          <w:tab w:val="left" w:pos="1134"/>
        </w:tabs>
        <w:ind w:firstLine="567"/>
        <w:jc w:val="both"/>
        <w:rPr>
          <w:rFonts w:ascii="GHEA Grapalat" w:hAnsi="GHEA Grapalat"/>
        </w:rPr>
      </w:pPr>
      <w:r w:rsidRPr="00521A49">
        <w:rPr>
          <w:rFonts w:ascii="GHEA Grapalat" w:hAnsi="GHEA Grapalat"/>
        </w:rPr>
        <w:t>2.2</w:t>
      </w:r>
      <w:r w:rsidR="00D23E36" w:rsidRPr="00521A49">
        <w:rPr>
          <w:rFonts w:ascii="GHEA Grapalat" w:hAnsi="GHEA Grapalat"/>
        </w:rPr>
        <w:t>.</w:t>
      </w:r>
      <w:r w:rsidRPr="00521A49">
        <w:rPr>
          <w:rFonts w:ascii="GHEA Grapalat" w:hAnsi="GHEA Grapalat"/>
        </w:rPr>
        <w:t xml:space="preserve"> утвержденн</w:t>
      </w:r>
      <w:r w:rsidRPr="00521A49">
        <w:rPr>
          <w:rFonts w:ascii="GHEA Grapalat" w:hAnsi="GHEA Grapalat"/>
          <w:lang w:val="en-US"/>
        </w:rPr>
        <w:t>o</w:t>
      </w:r>
      <w:r w:rsidRPr="00521A49">
        <w:rPr>
          <w:rFonts w:ascii="GHEA Grapalat" w:hAnsi="GHEA Grapalat"/>
        </w:rPr>
        <w:t xml:space="preserve">е им полное описание предлагаемого товара согласно Приложению </w:t>
      </w:r>
      <w:r w:rsidRPr="00521A49">
        <w:rPr>
          <w:rFonts w:ascii="GHEA Grapalat" w:hAnsi="GHEA Grapalat"/>
          <w:lang w:val="en-US"/>
        </w:rPr>
        <w:t>N</w:t>
      </w:r>
      <w:r w:rsidRPr="00521A49">
        <w:rPr>
          <w:rFonts w:ascii="GHEA Grapalat" w:hAnsi="GHEA Grapalat"/>
        </w:rPr>
        <w:t xml:space="preserve"> 1.1.</w:t>
      </w:r>
    </w:p>
    <w:p w14:paraId="35B91182" w14:textId="77777777" w:rsidR="009D7EFF" w:rsidRPr="00521A49" w:rsidRDefault="009D7EFF"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3 </w:t>
      </w:r>
      <w:r w:rsidR="00524D3D" w:rsidRPr="00521A49">
        <w:rPr>
          <w:rFonts w:ascii="GHEA Grapalat" w:hAnsi="GHEA Grapalat"/>
        </w:rPr>
        <w:t xml:space="preserve"> </w:t>
      </w:r>
      <w:r w:rsidRPr="00521A49">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17E1715C" w14:textId="306237D7" w:rsidR="008D4137" w:rsidRDefault="008D4137"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4 </w:t>
      </w:r>
      <w:r w:rsidRPr="00521A49">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521A49">
        <w:rPr>
          <w:rStyle w:val="FootnoteReference"/>
          <w:rFonts w:ascii="GHEA Grapalat" w:hAnsi="GHEA Grapalat"/>
        </w:rPr>
        <w:footnoteReference w:customMarkFollows="1" w:id="4"/>
        <w:t>15</w:t>
      </w:r>
    </w:p>
    <w:p w14:paraId="4305053A" w14:textId="2DC8911A" w:rsidR="00D54154" w:rsidRPr="00521A49" w:rsidRDefault="00D54154" w:rsidP="0007305B">
      <w:pPr>
        <w:widowControl w:val="0"/>
        <w:tabs>
          <w:tab w:val="left" w:pos="1134"/>
        </w:tabs>
        <w:ind w:firstLine="567"/>
        <w:jc w:val="both"/>
        <w:rPr>
          <w:rFonts w:ascii="GHEA Grapalat" w:hAnsi="GHEA Grapalat"/>
        </w:rPr>
      </w:pPr>
      <w:r w:rsidRPr="00521A49">
        <w:rPr>
          <w:rFonts w:ascii="GHEA Grapalat" w:hAnsi="GHEA Grapalat"/>
        </w:rPr>
        <w:t>2.</w:t>
      </w:r>
      <w:r>
        <w:rPr>
          <w:rFonts w:ascii="GHEA Grapalat" w:hAnsi="GHEA Grapalat"/>
        </w:rPr>
        <w:t>5</w:t>
      </w:r>
      <w:r w:rsidRPr="00521A49">
        <w:rPr>
          <w:rFonts w:ascii="GHEA Grapalat" w:hAnsi="GHEA Grapalat"/>
        </w:rPr>
        <w:t>.</w:t>
      </w:r>
      <w:r>
        <w:rPr>
          <w:rFonts w:ascii="GHEA Grapalat" w:hAnsi="GHEA Grapalat"/>
        </w:rPr>
        <w:t xml:space="preserve"> </w:t>
      </w:r>
      <w:r w:rsidRPr="00D54154">
        <w:rPr>
          <w:rFonts w:ascii="GHEA Grapalat" w:hAnsi="GHEA Grapalat"/>
        </w:rPr>
        <w:t>обеспечение заявки, которое представляется в виде денежной суммы или банковской гарантии (приложение N 3), а также оригинал документа, подтверждающего оплату денежной суммы или банковской гарантии.</w:t>
      </w:r>
    </w:p>
    <w:p w14:paraId="3EC694B0" w14:textId="21B1D6D2" w:rsidR="00E67BA7" w:rsidRPr="00521A49" w:rsidRDefault="00096865" w:rsidP="0007305B">
      <w:pPr>
        <w:widowControl w:val="0"/>
        <w:tabs>
          <w:tab w:val="left" w:pos="1134"/>
        </w:tabs>
        <w:ind w:firstLine="567"/>
        <w:jc w:val="both"/>
        <w:rPr>
          <w:rFonts w:ascii="GHEA Grapalat" w:hAnsi="GHEA Grapalat"/>
        </w:rPr>
      </w:pPr>
      <w:r w:rsidRPr="00521A49">
        <w:rPr>
          <w:rFonts w:ascii="GHEA Grapalat" w:hAnsi="GHEA Grapalat"/>
        </w:rPr>
        <w:t>2.</w:t>
      </w:r>
      <w:r w:rsidR="00D54154">
        <w:rPr>
          <w:rFonts w:ascii="GHEA Grapalat" w:hAnsi="GHEA Grapalat"/>
        </w:rPr>
        <w:t>6</w:t>
      </w:r>
      <w:r w:rsidR="004413A5" w:rsidRPr="00521A49">
        <w:rPr>
          <w:rFonts w:ascii="GHEA Grapalat" w:hAnsi="GHEA Grapalat"/>
        </w:rPr>
        <w:t>.</w:t>
      </w:r>
      <w:r w:rsidR="00367A9A" w:rsidRPr="00521A49">
        <w:rPr>
          <w:rFonts w:ascii="GHEA Grapalat" w:hAnsi="GHEA Grapalat"/>
        </w:rPr>
        <w:tab/>
      </w:r>
      <w:r w:rsidRPr="00521A49">
        <w:rPr>
          <w:rFonts w:ascii="GHEA Grapalat" w:hAnsi="GHEA Grapalat"/>
        </w:rPr>
        <w:t>ценовое предложение согласно Приложению №</w:t>
      </w:r>
      <w:r w:rsidR="00385C27" w:rsidRPr="00521A49">
        <w:rPr>
          <w:rFonts w:ascii="GHEA Grapalat" w:hAnsi="GHEA Grapalat"/>
        </w:rPr>
        <w:t>2</w:t>
      </w:r>
      <w:r w:rsidRPr="00521A49">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521A49">
        <w:rPr>
          <w:rFonts w:ascii="GHEA Grapalat" w:hAnsi="GHEA Grapalat"/>
        </w:rPr>
        <w:t xml:space="preserve"> (совокупность себестоимости и прогнозируемой прибыли</w:t>
      </w:r>
      <w:r w:rsidR="00A57B1A" w:rsidRPr="00521A49">
        <w:rPr>
          <w:rFonts w:ascii="GHEA Grapalat" w:hAnsi="GHEA Grapalat"/>
        </w:rPr>
        <w:t>)</w:t>
      </w:r>
      <w:r w:rsidRPr="00521A49">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521A49">
        <w:rPr>
          <w:rFonts w:ascii="GHEA Grapalat" w:hAnsi="GHEA Grapalat"/>
        </w:rPr>
        <w:t xml:space="preserve"> требуются и не представляются.</w:t>
      </w:r>
    </w:p>
    <w:p w14:paraId="6342FB9A" w14:textId="77777777" w:rsidR="0007305B" w:rsidRPr="00521A49" w:rsidRDefault="0007305B" w:rsidP="0007305B">
      <w:pPr>
        <w:widowControl w:val="0"/>
        <w:jc w:val="center"/>
        <w:rPr>
          <w:rFonts w:ascii="GHEA Grapalat" w:hAnsi="GHEA Grapalat"/>
          <w:b/>
        </w:rPr>
      </w:pPr>
    </w:p>
    <w:p w14:paraId="1BBB30B8" w14:textId="77777777" w:rsidR="008937EA" w:rsidRPr="00521A49" w:rsidRDefault="008937EA" w:rsidP="0007305B">
      <w:pPr>
        <w:widowControl w:val="0"/>
        <w:jc w:val="center"/>
        <w:rPr>
          <w:rFonts w:ascii="GHEA Grapalat" w:hAnsi="GHEA Grapalat" w:cs="Sylfaen"/>
          <w:b/>
        </w:rPr>
      </w:pPr>
      <w:r w:rsidRPr="00521A49">
        <w:rPr>
          <w:rFonts w:ascii="GHEA Grapalat" w:hAnsi="GHEA Grapalat"/>
          <w:b/>
        </w:rPr>
        <w:t>3. ПОРЯДОК ПОДГОТОВКИ ЗАЯВКИ</w:t>
      </w:r>
    </w:p>
    <w:p w14:paraId="7748BA4A" w14:textId="77777777" w:rsidR="008937EA" w:rsidRPr="00521A49" w:rsidRDefault="00F535C1"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.1.</w:t>
      </w:r>
      <w:r w:rsidR="008937EA" w:rsidRPr="00521A49">
        <w:rPr>
          <w:rFonts w:ascii="GHEA Grapalat" w:hAnsi="GHEA Grapalat"/>
        </w:rPr>
        <w:tab/>
        <w:t xml:space="preserve">Участник подает заявку в порядке, установленном настоящим приглашением. </w:t>
      </w:r>
    </w:p>
    <w:p w14:paraId="3C1F929B" w14:textId="77777777" w:rsidR="008937EA" w:rsidRPr="00521A49" w:rsidRDefault="008937EA" w:rsidP="00FA194E">
      <w:pPr>
        <w:widowControl w:val="0"/>
        <w:ind w:firstLine="567"/>
        <w:contextualSpacing/>
        <w:jc w:val="both"/>
        <w:rPr>
          <w:rFonts w:ascii="GHEA Grapalat" w:hAnsi="GHEA Grapalat" w:cs="Sylfaen"/>
        </w:rPr>
      </w:pPr>
      <w:r w:rsidRPr="00521A4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521A49">
        <w:rPr>
          <w:rFonts w:ascii="Sylfaen" w:hAnsi="Sylfaen" w:cs="Courier New"/>
        </w:rPr>
        <w:t> </w:t>
      </w:r>
      <w:r w:rsidRPr="00521A4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521A49">
        <w:rPr>
          <w:rFonts w:ascii="Sylfaen" w:hAnsi="Sylfaen" w:cs="Courier New"/>
        </w:rPr>
        <w:t> </w:t>
      </w:r>
      <w:r w:rsidRPr="00521A49">
        <w:rPr>
          <w:rFonts w:ascii="GHEA Grapalat" w:hAnsi="GHEA Grapalat"/>
        </w:rPr>
        <w:t xml:space="preserve">оригинала) и </w:t>
      </w:r>
      <w:r w:rsidRPr="00521A49">
        <w:rPr>
          <w:rFonts w:ascii="GHEA Grapalat" w:hAnsi="GHEA Grapalat"/>
          <w:b/>
        </w:rPr>
        <w:t>копи</w:t>
      </w:r>
      <w:r w:rsidR="004F7D85" w:rsidRPr="00521A49">
        <w:rPr>
          <w:rFonts w:ascii="GHEA Grapalat" w:hAnsi="GHEA Grapalat"/>
          <w:b/>
        </w:rPr>
        <w:t>и</w:t>
      </w:r>
      <w:r w:rsidRPr="00521A49">
        <w:rPr>
          <w:rFonts w:ascii="GHEA Grapalat" w:hAnsi="GHEA Grapalat"/>
          <w:b/>
        </w:rPr>
        <w:t xml:space="preserve"> в </w:t>
      </w:r>
      <w:r w:rsidR="004F7D85" w:rsidRPr="00521A49">
        <w:rPr>
          <w:rFonts w:ascii="GHEA Grapalat" w:hAnsi="GHEA Grapalat"/>
          <w:b/>
        </w:rPr>
        <w:t>1</w:t>
      </w:r>
      <w:r w:rsidRPr="00521A49">
        <w:rPr>
          <w:rFonts w:ascii="GHEA Grapalat" w:hAnsi="GHEA Grapalat"/>
          <w:b/>
        </w:rPr>
        <w:t xml:space="preserve"> экземпляр</w:t>
      </w:r>
      <w:r w:rsidR="004F7D85" w:rsidRPr="00521A49">
        <w:rPr>
          <w:rFonts w:ascii="GHEA Grapalat" w:hAnsi="GHEA Grapalat"/>
          <w:b/>
        </w:rPr>
        <w:t>е</w:t>
      </w:r>
      <w:r w:rsidRPr="00521A49">
        <w:rPr>
          <w:rFonts w:ascii="GHEA Grapalat" w:hAnsi="GHEA Grapalat"/>
          <w:b/>
        </w:rPr>
        <w:t>.</w:t>
      </w:r>
      <w:r w:rsidRPr="00521A49">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2248298A" w14:textId="77777777" w:rsidR="008937EA" w:rsidRPr="00521A49" w:rsidRDefault="008937EA" w:rsidP="00FA194E">
      <w:pPr>
        <w:widowControl w:val="0"/>
        <w:ind w:firstLine="567"/>
        <w:contextualSpacing/>
        <w:jc w:val="both"/>
        <w:rPr>
          <w:rFonts w:ascii="GHEA Grapalat" w:hAnsi="GHEA Grapalat"/>
        </w:rPr>
      </w:pPr>
      <w:r w:rsidRPr="00521A49">
        <w:rPr>
          <w:rFonts w:ascii="GHEA Grapalat" w:hAnsi="GHEA Grapalat"/>
        </w:rPr>
        <w:t xml:space="preserve">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w:t>
      </w:r>
      <w:r w:rsidRPr="00521A49">
        <w:rPr>
          <w:rFonts w:ascii="GHEA Grapalat" w:hAnsi="GHEA Grapalat"/>
        </w:rPr>
        <w:lastRenderedPageBreak/>
        <w:t>— агент). Если заявка подается агентом, то с заявкой представляется документ о предоставлении ему такого полномочия.</w:t>
      </w:r>
    </w:p>
    <w:p w14:paraId="456E55D2" w14:textId="77777777" w:rsidR="008937EA" w:rsidRPr="00FA194E" w:rsidRDefault="00AA52D9"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008937EA" w:rsidRPr="00FA194E">
        <w:rPr>
          <w:rFonts w:ascii="GHEA Grapalat" w:hAnsi="GHEA Grapalat"/>
        </w:rPr>
        <w:t>.2.</w:t>
      </w:r>
      <w:r w:rsidR="008937EA" w:rsidRPr="00FA194E">
        <w:rPr>
          <w:rFonts w:ascii="GHEA Grapalat" w:hAnsi="GHEA Grapalat"/>
        </w:rPr>
        <w:tab/>
        <w:t xml:space="preserve">На конверте, указанном в пункте 4.1 настоящей инструкции, на языке составления заявки указываются: </w:t>
      </w:r>
    </w:p>
    <w:p w14:paraId="34DF2617" w14:textId="77777777" w:rsidR="008937EA" w:rsidRPr="00FA194E" w:rsidRDefault="008937EA" w:rsidP="00FA194E">
      <w:pPr>
        <w:widowControl w:val="0"/>
        <w:tabs>
          <w:tab w:val="left" w:pos="1134"/>
        </w:tabs>
        <w:ind w:firstLine="567"/>
        <w:contextualSpacing/>
        <w:rPr>
          <w:rFonts w:ascii="GHEA Grapalat" w:hAnsi="GHEA Grapalat"/>
        </w:rPr>
      </w:pPr>
      <w:r w:rsidRPr="00FA194E">
        <w:rPr>
          <w:rFonts w:ascii="GHEA Grapalat" w:hAnsi="GHEA Grapalat"/>
        </w:rPr>
        <w:t>1)</w:t>
      </w:r>
      <w:r w:rsidRPr="00FA194E">
        <w:rPr>
          <w:rFonts w:ascii="GHEA Grapalat" w:hAnsi="GHEA Grapalat"/>
        </w:rPr>
        <w:tab/>
        <w:t>наименование заказчика и место (адрес) подачи заявки;</w:t>
      </w:r>
    </w:p>
    <w:p w14:paraId="6FC52129"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2)</w:t>
      </w:r>
      <w:r w:rsidRPr="00FA194E">
        <w:rPr>
          <w:rFonts w:ascii="GHEA Grapalat" w:hAnsi="GHEA Grapalat"/>
        </w:rPr>
        <w:tab/>
        <w:t xml:space="preserve">код </w:t>
      </w:r>
      <w:r w:rsidR="00F535C1" w:rsidRPr="00FA194E">
        <w:rPr>
          <w:rFonts w:ascii="GHEA Grapalat" w:hAnsi="GHEA Grapalat"/>
        </w:rPr>
        <w:t>процедуры</w:t>
      </w:r>
      <w:r w:rsidRPr="00FA194E">
        <w:rPr>
          <w:rFonts w:ascii="GHEA Grapalat" w:hAnsi="GHEA Grapalat"/>
        </w:rPr>
        <w:t>;</w:t>
      </w:r>
    </w:p>
    <w:p w14:paraId="789615CE"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Pr="00FA194E">
        <w:rPr>
          <w:rFonts w:ascii="GHEA Grapalat" w:hAnsi="GHEA Grapalat"/>
        </w:rPr>
        <w:tab/>
        <w:t>слова “не вскрывать до заседания по вскрытию заявок”;</w:t>
      </w:r>
    </w:p>
    <w:p w14:paraId="30CF800A" w14:textId="77777777"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4)</w:t>
      </w:r>
      <w:r w:rsidRPr="00FA194E">
        <w:rPr>
          <w:rFonts w:ascii="GHEA Grapalat" w:hAnsi="GHEA Grapalat"/>
        </w:rPr>
        <w:tab/>
        <w:t>наименование (имя), место нахождения и номер телефона участника.</w:t>
      </w:r>
    </w:p>
    <w:p w14:paraId="236FD162" w14:textId="77777777" w:rsidR="008937EA" w:rsidRPr="00521A49" w:rsidRDefault="006E23CE"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.3.</w:t>
      </w:r>
      <w:r w:rsidR="008937EA" w:rsidRPr="00521A49">
        <w:rPr>
          <w:rFonts w:ascii="GHEA Grapalat" w:hAnsi="GHEA Grapalat"/>
        </w:rPr>
        <w:tab/>
        <w:t>На заседании по вскрытию заявок комиссия отклоняет заявки, не</w:t>
      </w:r>
      <w:r w:rsidR="008937EA" w:rsidRPr="00521A49">
        <w:rPr>
          <w:rFonts w:ascii="Sylfaen" w:hAnsi="Sylfaen" w:cs="Courier New"/>
        </w:rPr>
        <w:t> </w:t>
      </w:r>
      <w:r w:rsidR="008937EA" w:rsidRPr="00521A49">
        <w:rPr>
          <w:rFonts w:ascii="GHEA Grapalat" w:hAnsi="GHEA Grapalat"/>
        </w:rPr>
        <w:t xml:space="preserve">соответствующие требованиям пунктов </w:t>
      </w:r>
      <w:r w:rsidR="00EE46E2" w:rsidRPr="00521A49">
        <w:rPr>
          <w:rFonts w:ascii="GHEA Grapalat" w:hAnsi="GHEA Grapalat"/>
        </w:rPr>
        <w:t>3</w:t>
      </w:r>
      <w:r w:rsidR="008937EA" w:rsidRPr="00521A49">
        <w:rPr>
          <w:rFonts w:ascii="GHEA Grapalat" w:hAnsi="GHEA Grapalat"/>
        </w:rPr>
        <w:t xml:space="preserve">.1 и </w:t>
      </w:r>
      <w:r w:rsidR="00EE46E2" w:rsidRPr="00521A49">
        <w:rPr>
          <w:rFonts w:ascii="GHEA Grapalat" w:hAnsi="GHEA Grapalat"/>
        </w:rPr>
        <w:t>3</w:t>
      </w:r>
      <w:r w:rsidR="008937EA" w:rsidRPr="00521A49">
        <w:rPr>
          <w:rFonts w:ascii="GHEA Grapalat" w:hAnsi="GHEA Grapalat"/>
        </w:rPr>
        <w:t>.2 настоящей инструкции, и в том же виде возвращает подающему их лицу.</w:t>
      </w:r>
    </w:p>
    <w:p w14:paraId="13C05699" w14:textId="77777777" w:rsidR="00ED59E0" w:rsidRPr="00521A49" w:rsidRDefault="00ED59E0" w:rsidP="00962010">
      <w:pPr>
        <w:widowControl w:val="0"/>
        <w:tabs>
          <w:tab w:val="left" w:pos="1134"/>
        </w:tabs>
        <w:spacing w:after="160"/>
        <w:ind w:firstLine="567"/>
        <w:jc w:val="both"/>
        <w:rPr>
          <w:rFonts w:ascii="GHEA Grapalat" w:hAnsi="GHEA Grapalat"/>
        </w:rPr>
      </w:pPr>
    </w:p>
    <w:p w14:paraId="54C6F5AF" w14:textId="77777777" w:rsidR="00ED59E0" w:rsidRPr="00521A49" w:rsidRDefault="00ED59E0" w:rsidP="00962010">
      <w:pPr>
        <w:widowControl w:val="0"/>
        <w:tabs>
          <w:tab w:val="left" w:pos="1134"/>
        </w:tabs>
        <w:spacing w:after="160"/>
        <w:ind w:firstLine="567"/>
        <w:jc w:val="both"/>
        <w:rPr>
          <w:rFonts w:ascii="GHEA Grapalat" w:hAnsi="GHEA Grapalat"/>
        </w:rPr>
      </w:pPr>
    </w:p>
    <w:p w14:paraId="6FCC2D10" w14:textId="77777777" w:rsidR="00ED59E0" w:rsidRPr="00521A49" w:rsidRDefault="00ED59E0" w:rsidP="00962010">
      <w:pPr>
        <w:widowControl w:val="0"/>
        <w:tabs>
          <w:tab w:val="left" w:pos="1134"/>
        </w:tabs>
        <w:spacing w:after="160"/>
        <w:ind w:firstLine="567"/>
        <w:jc w:val="both"/>
        <w:rPr>
          <w:rFonts w:ascii="GHEA Grapalat" w:hAnsi="GHEA Grapalat"/>
        </w:rPr>
      </w:pPr>
    </w:p>
    <w:p w14:paraId="06E9ADA3"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4DB6EC34"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7D90643F"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2762D187" w14:textId="77777777"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14:paraId="150CFFA3" w14:textId="77777777" w:rsidR="006E23CE" w:rsidRPr="00521A49" w:rsidRDefault="006E23CE" w:rsidP="00962010">
      <w:pPr>
        <w:rPr>
          <w:rFonts w:ascii="GHEA Grapalat" w:hAnsi="GHEA Grapalat"/>
          <w:b/>
        </w:rPr>
      </w:pPr>
      <w:r w:rsidRPr="00521A49">
        <w:rPr>
          <w:rFonts w:ascii="GHEA Grapalat" w:hAnsi="GHEA Grapalat"/>
          <w:b/>
        </w:rPr>
        <w:br w:type="page"/>
      </w:r>
    </w:p>
    <w:p w14:paraId="2EB7D0A8" w14:textId="77777777" w:rsidR="00D13516" w:rsidRPr="00521A49" w:rsidRDefault="00D13516" w:rsidP="00962010">
      <w:pPr>
        <w:pStyle w:val="norm"/>
        <w:widowControl w:val="0"/>
        <w:spacing w:line="240" w:lineRule="auto"/>
        <w:ind w:firstLine="284"/>
        <w:contextualSpacing/>
        <w:jc w:val="right"/>
        <w:rPr>
          <w:rFonts w:ascii="GHEA Grapalat" w:hAnsi="GHEA Grapalat" w:cs="Arial"/>
          <w:b/>
          <w:sz w:val="24"/>
          <w:szCs w:val="24"/>
        </w:rPr>
      </w:pPr>
      <w:r w:rsidRPr="00521A49">
        <w:rPr>
          <w:rFonts w:ascii="GHEA Grapalat" w:hAnsi="GHEA Grapalat"/>
          <w:b/>
          <w:sz w:val="24"/>
          <w:szCs w:val="24"/>
        </w:rPr>
        <w:lastRenderedPageBreak/>
        <w:t>Приложение № 1</w:t>
      </w:r>
    </w:p>
    <w:p w14:paraId="5CCC7899" w14:textId="454A9EE3" w:rsidR="00D13516" w:rsidRPr="00521A49" w:rsidRDefault="00D13516"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F135ED">
        <w:rPr>
          <w:rFonts w:ascii="GHEA Grapalat" w:hAnsi="GHEA Grapalat"/>
          <w:b/>
          <w:sz w:val="22"/>
          <w:szCs w:val="22"/>
        </w:rPr>
        <w:t>2026-01</w:t>
      </w:r>
      <w:r w:rsidRPr="00521A49">
        <w:rPr>
          <w:rFonts w:ascii="GHEA Grapalat" w:hAnsi="GHEA Grapalat"/>
          <w:b/>
          <w:sz w:val="22"/>
          <w:szCs w:val="22"/>
        </w:rPr>
        <w:t>»</w:t>
      </w:r>
    </w:p>
    <w:p w14:paraId="2B3B6EEF" w14:textId="77777777" w:rsidR="00D13516" w:rsidRPr="00521A49" w:rsidRDefault="00D13516" w:rsidP="00962010">
      <w:pPr>
        <w:widowControl w:val="0"/>
        <w:spacing w:after="120"/>
        <w:jc w:val="center"/>
        <w:rPr>
          <w:rFonts w:ascii="GHEA Grapalat" w:hAnsi="GHEA Grapalat" w:cs="Sylfaen"/>
          <w:b/>
        </w:rPr>
      </w:pPr>
    </w:p>
    <w:p w14:paraId="221B8923" w14:textId="77777777" w:rsidR="00D13516" w:rsidRPr="00521A49" w:rsidRDefault="00D13516" w:rsidP="00962010">
      <w:pPr>
        <w:widowControl w:val="0"/>
        <w:contextualSpacing/>
        <w:jc w:val="center"/>
        <w:rPr>
          <w:rFonts w:ascii="GHEA Grapalat" w:hAnsi="GHEA Grapalat" w:cs="Arial"/>
          <w:b/>
        </w:rPr>
      </w:pPr>
      <w:r w:rsidRPr="00521A49">
        <w:rPr>
          <w:rFonts w:ascii="GHEA Grapalat" w:hAnsi="GHEA Grapalat"/>
          <w:b/>
        </w:rPr>
        <w:t>ЗАЯВЛЕНИЕ-ОБЪЯВЛЕНИЕ</w:t>
      </w:r>
    </w:p>
    <w:p w14:paraId="1568D40A" w14:textId="24AFE77A" w:rsidR="00D13516" w:rsidRPr="00521A49" w:rsidRDefault="00D13516" w:rsidP="00962010">
      <w:pPr>
        <w:pStyle w:val="Heading6"/>
        <w:keepNext w:val="0"/>
        <w:widowControl w:val="0"/>
        <w:contextualSpacing/>
        <w:jc w:val="center"/>
        <w:rPr>
          <w:rFonts w:ascii="GHEA Grapalat" w:hAnsi="GHEA Grapalat" w:cs="Arial"/>
          <w:color w:val="auto"/>
          <w:sz w:val="24"/>
          <w:szCs w:val="24"/>
        </w:rPr>
      </w:pPr>
      <w:r w:rsidRPr="00521A49">
        <w:rPr>
          <w:rFonts w:ascii="GHEA Grapalat" w:hAnsi="GHEA Grapalat"/>
          <w:color w:val="auto"/>
          <w:sz w:val="24"/>
          <w:szCs w:val="24"/>
        </w:rPr>
        <w:t xml:space="preserve">на участие в </w:t>
      </w:r>
      <w:r w:rsidR="00130317">
        <w:rPr>
          <w:rFonts w:ascii="GHEA Grapalat" w:hAnsi="GHEA Grapalat"/>
          <w:color w:val="auto"/>
          <w:sz w:val="24"/>
          <w:szCs w:val="24"/>
        </w:rPr>
        <w:t>открытом конкурсе</w:t>
      </w:r>
    </w:p>
    <w:p w14:paraId="719B52AE" w14:textId="77777777" w:rsidR="00B2572B" w:rsidRPr="00521A49" w:rsidRDefault="00B2572B" w:rsidP="00962010">
      <w:pPr>
        <w:widowControl w:val="0"/>
        <w:spacing w:after="120"/>
        <w:jc w:val="center"/>
        <w:rPr>
          <w:rFonts w:ascii="GHEA Grapalat" w:hAnsi="GHEA Grapalat"/>
        </w:rPr>
      </w:pPr>
    </w:p>
    <w:p w14:paraId="6EBFCF40" w14:textId="77777777" w:rsidR="00374F4A" w:rsidRPr="00521A49" w:rsidRDefault="00374F4A" w:rsidP="00962010">
      <w:pPr>
        <w:jc w:val="both"/>
        <w:rPr>
          <w:rFonts w:ascii="GHEA Grapalat" w:hAnsi="GHEA Grapalat"/>
        </w:rPr>
      </w:pPr>
      <w:r w:rsidRPr="00521A49">
        <w:rPr>
          <w:rFonts w:ascii="GHEA Grapalat" w:hAnsi="GHEA Grapalat"/>
        </w:rPr>
        <w:t xml:space="preserve">______________________________________________________________заявляет, что </w:t>
      </w:r>
    </w:p>
    <w:p w14:paraId="4F7EB5C6" w14:textId="77777777" w:rsidR="00374F4A" w:rsidRPr="00521A49" w:rsidRDefault="00374F4A" w:rsidP="00962010">
      <w:pPr>
        <w:ind w:left="2694"/>
        <w:jc w:val="both"/>
        <w:rPr>
          <w:rFonts w:ascii="GHEA Grapalat" w:hAnsi="GHEA Grapalat"/>
          <w:vertAlign w:val="superscript"/>
        </w:rPr>
      </w:pPr>
      <w:r w:rsidRPr="00521A49">
        <w:rPr>
          <w:rFonts w:ascii="GHEA Grapalat" w:hAnsi="GHEA Grapalat"/>
          <w:vertAlign w:val="superscript"/>
        </w:rPr>
        <w:t xml:space="preserve">наименование участника </w:t>
      </w:r>
    </w:p>
    <w:p w14:paraId="4B103995" w14:textId="77777777" w:rsidR="00374F4A" w:rsidRPr="00521A49" w:rsidRDefault="00374F4A" w:rsidP="00962010">
      <w:pPr>
        <w:jc w:val="both"/>
        <w:rPr>
          <w:rFonts w:ascii="GHEA Grapalat" w:hAnsi="GHEA Grapalat"/>
          <w:u w:val="single"/>
        </w:rPr>
      </w:pPr>
      <w:r w:rsidRPr="00521A49">
        <w:rPr>
          <w:rFonts w:ascii="GHEA Grapalat" w:hAnsi="GHEA Grapalat"/>
        </w:rPr>
        <w:t>желает участвовать в лоте (лотах)_______________________________ объявленного</w:t>
      </w:r>
    </w:p>
    <w:p w14:paraId="487DDC00" w14:textId="77777777" w:rsidR="00374F4A" w:rsidRPr="00521A49" w:rsidRDefault="00374F4A" w:rsidP="00962010">
      <w:pPr>
        <w:ind w:left="4395"/>
        <w:jc w:val="both"/>
        <w:rPr>
          <w:rFonts w:ascii="GHEA Grapalat" w:hAnsi="GHEA Grapalat" w:cs="Sylfaen"/>
          <w:vertAlign w:val="superscript"/>
        </w:rPr>
      </w:pPr>
      <w:r w:rsidRPr="00521A49">
        <w:rPr>
          <w:rFonts w:ascii="GHEA Grapalat" w:hAnsi="GHEA Grapalat"/>
          <w:vertAlign w:val="superscript"/>
        </w:rPr>
        <w:t>номер лота (лотов)</w:t>
      </w:r>
    </w:p>
    <w:p w14:paraId="1F6DC1CC" w14:textId="52BC1A13" w:rsidR="007D1A23" w:rsidRPr="00521A49" w:rsidRDefault="007D1A23" w:rsidP="00962010">
      <w:pPr>
        <w:spacing w:line="360" w:lineRule="auto"/>
        <w:contextualSpacing/>
        <w:jc w:val="both"/>
        <w:rPr>
          <w:rFonts w:ascii="GHEA Grapalat" w:hAnsi="GHEA Grapalat" w:cs="Sylfaen"/>
        </w:rPr>
      </w:pPr>
      <w:r w:rsidRPr="00521A49">
        <w:rPr>
          <w:rFonts w:ascii="GHEA Grapalat" w:hAnsi="GHEA Grapalat"/>
          <w:b/>
        </w:rPr>
        <w:t>ГНО «Национальным центром по контролю и профилактике заболеваний»</w:t>
      </w:r>
      <w:r w:rsidRPr="00521A49">
        <w:rPr>
          <w:rFonts w:ascii="GHEA Grapalat" w:hAnsi="GHEA Grapalat"/>
          <w:b/>
          <w:i/>
        </w:rPr>
        <w:t xml:space="preserve"> </w:t>
      </w:r>
      <w:r w:rsidRPr="00521A49">
        <w:rPr>
          <w:rFonts w:ascii="GHEA Grapalat" w:hAnsi="GHEA Grapalat"/>
          <w:b/>
        </w:rPr>
        <w:t>МЗ РА</w:t>
      </w:r>
      <w:r w:rsidRPr="00521A49">
        <w:rPr>
          <w:rFonts w:ascii="GHEA Grapalat" w:hAnsi="GHEA Grapalat"/>
        </w:rPr>
        <w:t xml:space="preserve"> под кодом </w:t>
      </w:r>
      <w:r w:rsidRPr="00521A49">
        <w:rPr>
          <w:rFonts w:ascii="GHEA Grapalat" w:hAnsi="GHEA Grapalat"/>
          <w:b/>
          <w:sz w:val="22"/>
          <w:szCs w:val="22"/>
        </w:rPr>
        <w:t>«</w:t>
      </w:r>
      <w:r w:rsidR="00B06C9F">
        <w:rPr>
          <w:rFonts w:ascii="GHEA Grapalat" w:hAnsi="GHEA Grapalat"/>
          <w:b/>
          <w:sz w:val="22"/>
          <w:szCs w:val="22"/>
        </w:rPr>
        <w:t>BMAPDzB-HVKAK-</w:t>
      </w:r>
      <w:r w:rsidR="00F135ED">
        <w:rPr>
          <w:rFonts w:ascii="GHEA Grapalat" w:hAnsi="GHEA Grapalat"/>
          <w:b/>
          <w:sz w:val="22"/>
          <w:szCs w:val="22"/>
        </w:rPr>
        <w:t>2026-01</w:t>
      </w:r>
      <w:r w:rsidRPr="00521A49">
        <w:rPr>
          <w:rFonts w:ascii="GHEA Grapalat" w:hAnsi="GHEA Grapalat"/>
          <w:b/>
          <w:sz w:val="22"/>
          <w:szCs w:val="22"/>
        </w:rPr>
        <w:t>»</w:t>
      </w:r>
      <w:r w:rsidRPr="00521A49">
        <w:rPr>
          <w:rFonts w:ascii="GHEA Grapalat" w:hAnsi="GHEA Grapalat" w:cs="Sylfaen"/>
        </w:rPr>
        <w:t xml:space="preserve"> </w:t>
      </w:r>
      <w:r w:rsidR="00130317">
        <w:rPr>
          <w:rFonts w:ascii="GHEA Grapalat" w:hAnsi="GHEA Grapalat"/>
        </w:rPr>
        <w:t>открытого конкурса</w:t>
      </w:r>
      <w:r w:rsidRPr="00521A49">
        <w:rPr>
          <w:rFonts w:ascii="GHEA Grapalat" w:hAnsi="GHEA Grapalat"/>
        </w:rPr>
        <w:t xml:space="preserve"> и в соответствии с требованиями приглашения подает заявку.</w:t>
      </w:r>
    </w:p>
    <w:p w14:paraId="50B061C3" w14:textId="77777777" w:rsidR="00374F4A" w:rsidRPr="00521A49" w:rsidRDefault="00374F4A" w:rsidP="00962010">
      <w:pPr>
        <w:jc w:val="both"/>
        <w:rPr>
          <w:rFonts w:ascii="GHEA Grapalat" w:hAnsi="GHEA Grapalat"/>
        </w:rPr>
      </w:pPr>
      <w:r w:rsidRPr="00521A49">
        <w:rPr>
          <w:rFonts w:ascii="GHEA Grapalat" w:hAnsi="GHEA Grapalat"/>
        </w:rPr>
        <w:t>__________________________________________________ заявляет и заверяет, что</w:t>
      </w:r>
    </w:p>
    <w:p w14:paraId="19A34797" w14:textId="77777777" w:rsidR="00374F4A" w:rsidRPr="00521A49" w:rsidRDefault="00374F4A" w:rsidP="00962010">
      <w:pPr>
        <w:ind w:left="1843"/>
        <w:jc w:val="both"/>
        <w:rPr>
          <w:rFonts w:ascii="GHEA Grapalat" w:hAnsi="GHEA Grapalat" w:cs="Sylfaen"/>
          <w:vertAlign w:val="superscript"/>
        </w:rPr>
      </w:pPr>
      <w:r w:rsidRPr="00521A49">
        <w:rPr>
          <w:rFonts w:ascii="GHEA Grapalat" w:hAnsi="GHEA Grapalat"/>
          <w:vertAlign w:val="superscript"/>
        </w:rPr>
        <w:t>наименование участника</w:t>
      </w:r>
    </w:p>
    <w:p w14:paraId="27FE25DA" w14:textId="77777777" w:rsidR="00374F4A" w:rsidRPr="00521A49" w:rsidRDefault="00374F4A" w:rsidP="00962010">
      <w:pPr>
        <w:jc w:val="both"/>
        <w:rPr>
          <w:rFonts w:ascii="GHEA Grapalat" w:hAnsi="GHEA Grapalat" w:cs="Sylfaen"/>
        </w:rPr>
      </w:pPr>
      <w:r w:rsidRPr="00521A49">
        <w:rPr>
          <w:rFonts w:ascii="GHEA Grapalat" w:hAnsi="GHEA Grapalat"/>
        </w:rPr>
        <w:t>является резидентом ______________________________________________________</w:t>
      </w:r>
      <w:r w:rsidR="00D04575" w:rsidRPr="00521A49">
        <w:rPr>
          <w:rFonts w:ascii="GHEA Grapalat" w:hAnsi="GHEA Grapalat"/>
        </w:rPr>
        <w:t>.</w:t>
      </w:r>
    </w:p>
    <w:p w14:paraId="5BFEE64C" w14:textId="77777777" w:rsidR="00374F4A" w:rsidRPr="00521A49" w:rsidRDefault="00374F4A" w:rsidP="00962010">
      <w:pPr>
        <w:ind w:left="4111"/>
        <w:jc w:val="both"/>
        <w:rPr>
          <w:rFonts w:ascii="GHEA Grapalat" w:hAnsi="GHEA Grapalat" w:cs="Arial"/>
          <w:vertAlign w:val="superscript"/>
        </w:rPr>
      </w:pPr>
      <w:r w:rsidRPr="00521A49">
        <w:rPr>
          <w:rFonts w:ascii="GHEA Grapalat" w:hAnsi="GHEA Grapalat"/>
          <w:vertAlign w:val="superscript"/>
        </w:rPr>
        <w:t>наименование страны</w:t>
      </w:r>
    </w:p>
    <w:p w14:paraId="5CD5E419" w14:textId="77777777" w:rsidR="000612B9" w:rsidRPr="00521A49" w:rsidRDefault="000612B9" w:rsidP="00962010">
      <w:pPr>
        <w:jc w:val="both"/>
        <w:rPr>
          <w:rFonts w:ascii="GHEA Grapalat" w:hAnsi="GHEA Grapalat"/>
        </w:rPr>
      </w:pPr>
    </w:p>
    <w:p w14:paraId="149C81E7" w14:textId="77777777" w:rsidR="000612B9" w:rsidRPr="00521A49" w:rsidRDefault="004F0CAA" w:rsidP="00962010">
      <w:pPr>
        <w:jc w:val="both"/>
        <w:rPr>
          <w:rFonts w:ascii="GHEA Grapalat" w:hAnsi="GHEA Grapalat"/>
        </w:rPr>
      </w:pPr>
      <w:r w:rsidRPr="00521A49">
        <w:rPr>
          <w:rFonts w:ascii="GHEA Grapalat" w:hAnsi="GHEA Grapalat"/>
        </w:rPr>
        <w:t>Данные</w:t>
      </w:r>
      <w:r w:rsidR="002A0700" w:rsidRPr="00521A49">
        <w:rPr>
          <w:rFonts w:ascii="GHEA Grapalat" w:hAnsi="GHEA Grapalat"/>
        </w:rPr>
        <w:t xml:space="preserve">       </w:t>
      </w:r>
      <w:r w:rsidR="000612B9" w:rsidRPr="00521A49">
        <w:rPr>
          <w:rFonts w:ascii="GHEA Grapalat" w:hAnsi="GHEA Grapalat"/>
        </w:rPr>
        <w:t>----------------------------------------</w:t>
      </w:r>
      <w:r w:rsidR="00304237" w:rsidRPr="00521A49">
        <w:rPr>
          <w:rFonts w:ascii="GHEA Grapalat" w:hAnsi="GHEA Grapalat"/>
        </w:rPr>
        <w:t xml:space="preserve">  </w:t>
      </w:r>
      <w:r w:rsidR="00F96993" w:rsidRPr="00521A49">
        <w:rPr>
          <w:rFonts w:ascii="GHEA Grapalat" w:hAnsi="GHEA Grapalat"/>
        </w:rPr>
        <w:t>следующие</w:t>
      </w:r>
      <w:r w:rsidR="00304237" w:rsidRPr="00521A49">
        <w:rPr>
          <w:rFonts w:ascii="GHEA Grapalat" w:hAnsi="GHEA Grapalat"/>
        </w:rPr>
        <w:t>:</w:t>
      </w:r>
    </w:p>
    <w:p w14:paraId="53304732" w14:textId="77777777" w:rsidR="002A0700" w:rsidRPr="00521A49" w:rsidRDefault="002A0700" w:rsidP="00962010">
      <w:pPr>
        <w:ind w:left="1843"/>
        <w:rPr>
          <w:rFonts w:ascii="GHEA Grapalat" w:hAnsi="GHEA Grapalat" w:cs="Sylfaen"/>
          <w:vertAlign w:val="superscript"/>
          <w:lang w:val="hy-AM"/>
        </w:rPr>
      </w:pPr>
      <w:r w:rsidRPr="00521A49">
        <w:rPr>
          <w:rFonts w:ascii="GHEA Grapalat" w:hAnsi="GHEA Grapalat"/>
          <w:vertAlign w:val="superscript"/>
        </w:rPr>
        <w:t>наименование участника</w:t>
      </w:r>
    </w:p>
    <w:p w14:paraId="7E281F8E" w14:textId="77777777" w:rsidR="000612B9" w:rsidRPr="00521A49" w:rsidRDefault="000612B9" w:rsidP="00962010">
      <w:pPr>
        <w:jc w:val="both"/>
        <w:rPr>
          <w:rFonts w:ascii="GHEA Grapalat" w:hAnsi="GHEA Grapalat"/>
        </w:rPr>
      </w:pPr>
    </w:p>
    <w:p w14:paraId="644F74FB" w14:textId="77777777" w:rsidR="00374F4A" w:rsidRPr="00521A49" w:rsidRDefault="00374F4A" w:rsidP="00962010">
      <w:pPr>
        <w:jc w:val="both"/>
        <w:rPr>
          <w:rFonts w:ascii="GHEA Grapalat" w:hAnsi="GHEA Grapalat"/>
        </w:rPr>
      </w:pPr>
      <w:r w:rsidRPr="00521A49">
        <w:rPr>
          <w:rFonts w:ascii="GHEA Grapalat" w:hAnsi="GHEA Grapalat"/>
        </w:rPr>
        <w:t xml:space="preserve">Учетный номер налогоплательщика  </w:t>
      </w:r>
      <w:r w:rsidR="00B138F3" w:rsidRPr="00521A49">
        <w:rPr>
          <w:rFonts w:ascii="GHEA Grapalat" w:hAnsi="GHEA Grapalat"/>
        </w:rPr>
        <w:t xml:space="preserve">             </w:t>
      </w:r>
      <w:r w:rsidRPr="00521A49">
        <w:rPr>
          <w:rFonts w:ascii="GHEA Grapalat" w:hAnsi="GHEA Grapalat"/>
        </w:rPr>
        <w:t>________</w:t>
      </w:r>
      <w:r w:rsidR="00E82210" w:rsidRPr="00521A49">
        <w:rPr>
          <w:rFonts w:ascii="GHEA Grapalat" w:hAnsi="GHEA Grapalat"/>
        </w:rPr>
        <w:t>_________</w:t>
      </w:r>
      <w:r w:rsidRPr="00521A49">
        <w:rPr>
          <w:rFonts w:ascii="GHEA Grapalat" w:hAnsi="GHEA Grapalat"/>
        </w:rPr>
        <w:t>________</w:t>
      </w:r>
    </w:p>
    <w:p w14:paraId="5747BEB0" w14:textId="77777777" w:rsidR="00374F4A" w:rsidRPr="00521A49" w:rsidRDefault="00B138F3" w:rsidP="00962010">
      <w:pPr>
        <w:tabs>
          <w:tab w:val="left" w:pos="7371"/>
        </w:tabs>
        <w:ind w:left="4111"/>
        <w:jc w:val="both"/>
        <w:rPr>
          <w:rFonts w:ascii="GHEA Grapalat" w:hAnsi="GHEA Grapalat" w:cs="Arial"/>
          <w:vertAlign w:val="superscript"/>
        </w:rPr>
      </w:pPr>
      <w:r w:rsidRPr="00521A49">
        <w:rPr>
          <w:rFonts w:ascii="GHEA Grapalat" w:hAnsi="GHEA Grapalat"/>
        </w:rPr>
        <w:t xml:space="preserve">               </w:t>
      </w:r>
      <w:r w:rsidR="00374F4A" w:rsidRPr="00521A49">
        <w:rPr>
          <w:rFonts w:ascii="GHEA Grapalat" w:hAnsi="GHEA Grapalat"/>
          <w:vertAlign w:val="superscript"/>
        </w:rPr>
        <w:t>учетный номер</w:t>
      </w:r>
      <w:r w:rsidRPr="00521A49">
        <w:rPr>
          <w:rFonts w:ascii="GHEA Grapalat" w:hAnsi="GHEA Grapalat"/>
          <w:vertAlign w:val="superscript"/>
        </w:rPr>
        <w:t xml:space="preserve"> </w:t>
      </w:r>
      <w:r w:rsidR="00374F4A" w:rsidRPr="00521A49">
        <w:rPr>
          <w:rFonts w:ascii="GHEA Grapalat" w:hAnsi="GHEA Grapalat"/>
          <w:vertAlign w:val="superscript"/>
        </w:rPr>
        <w:t>налогоплательщика</w:t>
      </w:r>
    </w:p>
    <w:p w14:paraId="766B494A" w14:textId="77777777" w:rsidR="00B138F3" w:rsidRPr="00521A49" w:rsidRDefault="00B138F3" w:rsidP="00962010">
      <w:pPr>
        <w:jc w:val="both"/>
        <w:rPr>
          <w:rFonts w:ascii="GHEA Grapalat" w:hAnsi="GHEA Grapalat"/>
        </w:rPr>
      </w:pPr>
    </w:p>
    <w:p w14:paraId="0CE7968B" w14:textId="77777777" w:rsidR="00374F4A" w:rsidRPr="00521A49" w:rsidRDefault="00B138F3" w:rsidP="00962010">
      <w:pPr>
        <w:jc w:val="both"/>
        <w:rPr>
          <w:rFonts w:ascii="GHEA Grapalat" w:hAnsi="GHEA Grapalat"/>
        </w:rPr>
      </w:pPr>
      <w:r w:rsidRPr="00521A49">
        <w:rPr>
          <w:rFonts w:ascii="GHEA Grapalat" w:hAnsi="GHEA Grapalat"/>
        </w:rPr>
        <w:t xml:space="preserve"> </w:t>
      </w:r>
      <w:r w:rsidR="00374F4A" w:rsidRPr="00521A49">
        <w:rPr>
          <w:rFonts w:ascii="GHEA Grapalat" w:hAnsi="GHEA Grapalat"/>
        </w:rPr>
        <w:t xml:space="preserve">Адрес электронной почты </w:t>
      </w:r>
      <w:r w:rsidRPr="00521A49">
        <w:rPr>
          <w:rFonts w:ascii="GHEA Grapalat" w:hAnsi="GHEA Grapalat"/>
        </w:rPr>
        <w:t xml:space="preserve">                           </w:t>
      </w:r>
      <w:r w:rsidR="00374F4A" w:rsidRPr="00521A49">
        <w:rPr>
          <w:rFonts w:ascii="GHEA Grapalat" w:hAnsi="GHEA Grapalat"/>
        </w:rPr>
        <w:t>__</w:t>
      </w:r>
      <w:r w:rsidR="00E82210" w:rsidRPr="00521A49">
        <w:rPr>
          <w:rFonts w:ascii="GHEA Grapalat" w:hAnsi="GHEA Grapalat"/>
        </w:rPr>
        <w:t>_______</w:t>
      </w:r>
      <w:r w:rsidR="00374F4A" w:rsidRPr="00521A49">
        <w:rPr>
          <w:rFonts w:ascii="GHEA Grapalat" w:hAnsi="GHEA Grapalat"/>
        </w:rPr>
        <w:t>________________</w:t>
      </w:r>
    </w:p>
    <w:p w14:paraId="2B871350" w14:textId="77777777" w:rsidR="00374F4A" w:rsidRPr="00521A49" w:rsidRDefault="00B138F3" w:rsidP="00962010">
      <w:pPr>
        <w:tabs>
          <w:tab w:val="left" w:pos="6946"/>
        </w:tabs>
        <w:ind w:left="3402" w:firstLine="6"/>
        <w:jc w:val="both"/>
        <w:rPr>
          <w:rFonts w:ascii="GHEA Grapalat" w:hAnsi="GHEA Grapalat"/>
          <w:vertAlign w:val="superscript"/>
        </w:rPr>
      </w:pPr>
      <w:r w:rsidRPr="00521A49">
        <w:rPr>
          <w:rFonts w:ascii="GHEA Grapalat" w:hAnsi="GHEA Grapalat"/>
          <w:vertAlign w:val="superscript"/>
        </w:rPr>
        <w:t xml:space="preserve">                                  </w:t>
      </w:r>
      <w:r w:rsidR="00374F4A" w:rsidRPr="00521A49">
        <w:rPr>
          <w:rFonts w:ascii="GHEA Grapalat" w:hAnsi="GHEA Grapalat"/>
          <w:vertAlign w:val="superscript"/>
        </w:rPr>
        <w:t>адрес электронной</w:t>
      </w:r>
      <w:r w:rsidR="00374F4A" w:rsidRPr="00521A49">
        <w:rPr>
          <w:rFonts w:ascii="GHEA Grapalat" w:hAnsi="GHEA Grapalat"/>
          <w:vertAlign w:val="superscript"/>
        </w:rPr>
        <w:tab/>
        <w:t>почты</w:t>
      </w:r>
    </w:p>
    <w:p w14:paraId="77FC9C1B" w14:textId="77777777" w:rsidR="00B138F3" w:rsidRPr="00521A49" w:rsidRDefault="00B138F3" w:rsidP="00962010">
      <w:pPr>
        <w:jc w:val="both"/>
        <w:rPr>
          <w:rFonts w:ascii="GHEA Grapalat" w:hAnsi="GHEA Grapalat"/>
        </w:rPr>
      </w:pPr>
    </w:p>
    <w:p w14:paraId="30FDB2EB" w14:textId="77777777" w:rsidR="009E1181" w:rsidRPr="00521A49" w:rsidRDefault="00F96993" w:rsidP="00962010">
      <w:pPr>
        <w:jc w:val="both"/>
        <w:rPr>
          <w:rFonts w:ascii="GHEA Grapalat" w:hAnsi="GHEA Grapalat"/>
        </w:rPr>
      </w:pPr>
      <w:r w:rsidRPr="00521A49">
        <w:rPr>
          <w:rFonts w:ascii="GHEA Grapalat" w:hAnsi="GHEA Grapalat"/>
        </w:rPr>
        <w:t>Адрес деятельности</w:t>
      </w:r>
      <w:r w:rsidR="009E1181" w:rsidRPr="00521A49">
        <w:rPr>
          <w:rFonts w:ascii="GHEA Grapalat" w:hAnsi="GHEA Grapalat"/>
        </w:rPr>
        <w:t xml:space="preserve">              ----------------------------</w:t>
      </w:r>
      <w:r w:rsidR="009627B3" w:rsidRPr="00521A49">
        <w:rPr>
          <w:rFonts w:ascii="GHEA Grapalat" w:hAnsi="GHEA Grapalat"/>
        </w:rPr>
        <w:t>--------------------------------</w:t>
      </w:r>
    </w:p>
    <w:p w14:paraId="0FC5A5A2" w14:textId="77777777" w:rsidR="00F96993" w:rsidRPr="00521A49" w:rsidRDefault="009E1181" w:rsidP="00962010">
      <w:pPr>
        <w:jc w:val="both"/>
        <w:rPr>
          <w:rFonts w:ascii="GHEA Grapalat" w:hAnsi="GHEA Grapalat"/>
        </w:rPr>
      </w:pPr>
      <w:r w:rsidRPr="00521A49">
        <w:rPr>
          <w:rFonts w:ascii="GHEA Grapalat" w:hAnsi="GHEA Grapalat"/>
        </w:rPr>
        <w:t xml:space="preserve">            </w:t>
      </w:r>
      <w:r w:rsidR="00F96993" w:rsidRPr="00521A49">
        <w:rPr>
          <w:rFonts w:ascii="GHEA Grapalat" w:hAnsi="GHEA Grapalat"/>
        </w:rPr>
        <w:t xml:space="preserve">  </w:t>
      </w:r>
      <w:r w:rsidRPr="00521A49">
        <w:rPr>
          <w:rFonts w:ascii="GHEA Grapalat" w:hAnsi="GHEA Grapalat"/>
        </w:rPr>
        <w:t xml:space="preserve">                                </w:t>
      </w:r>
      <w:r w:rsidR="00B138F3" w:rsidRPr="00521A49">
        <w:rPr>
          <w:rFonts w:ascii="GHEA Grapalat" w:hAnsi="GHEA Grapalat"/>
        </w:rPr>
        <w:t xml:space="preserve">                        </w:t>
      </w:r>
      <w:r w:rsidRPr="00521A49">
        <w:rPr>
          <w:rFonts w:ascii="GHEA Grapalat" w:hAnsi="GHEA Grapalat"/>
        </w:rPr>
        <w:t>адрес деятельности</w:t>
      </w:r>
    </w:p>
    <w:p w14:paraId="2C6FFD89" w14:textId="77777777" w:rsidR="00B16483" w:rsidRPr="00521A49" w:rsidRDefault="00B16483" w:rsidP="00962010">
      <w:pPr>
        <w:jc w:val="both"/>
        <w:rPr>
          <w:rFonts w:ascii="GHEA Grapalat" w:hAnsi="GHEA Grapalat"/>
        </w:rPr>
      </w:pPr>
    </w:p>
    <w:p w14:paraId="5F5E47C2" w14:textId="77777777" w:rsidR="00B16483" w:rsidRPr="00521A49" w:rsidRDefault="00B16483" w:rsidP="00962010">
      <w:pPr>
        <w:jc w:val="both"/>
        <w:rPr>
          <w:rFonts w:ascii="GHEA Grapalat" w:hAnsi="GHEA Grapalat"/>
        </w:rPr>
      </w:pPr>
      <w:r w:rsidRPr="00521A49">
        <w:rPr>
          <w:rFonts w:ascii="GHEA Grapalat" w:hAnsi="GHEA Grapalat"/>
        </w:rPr>
        <w:t>Номер телефона                     ------------------------------</w:t>
      </w:r>
      <w:r w:rsidR="009627B3" w:rsidRPr="00521A49">
        <w:rPr>
          <w:rFonts w:ascii="GHEA Grapalat" w:hAnsi="GHEA Grapalat"/>
        </w:rPr>
        <w:t>-------------------------------</w:t>
      </w:r>
      <w:r w:rsidRPr="00521A49">
        <w:rPr>
          <w:rFonts w:ascii="GHEA Grapalat" w:hAnsi="GHEA Grapalat"/>
        </w:rPr>
        <w:t xml:space="preserve"> </w:t>
      </w:r>
    </w:p>
    <w:p w14:paraId="3EF3D942" w14:textId="77777777" w:rsidR="006B3E56" w:rsidRPr="00521A49" w:rsidRDefault="00B138F3" w:rsidP="00962010">
      <w:pPr>
        <w:tabs>
          <w:tab w:val="left" w:pos="7371"/>
        </w:tabs>
        <w:ind w:left="3544" w:firstLine="3"/>
        <w:jc w:val="both"/>
        <w:rPr>
          <w:rFonts w:ascii="GHEA Grapalat" w:hAnsi="GHEA Grapalat"/>
        </w:rPr>
      </w:pPr>
      <w:r w:rsidRPr="00521A49">
        <w:rPr>
          <w:rFonts w:ascii="GHEA Grapalat" w:hAnsi="GHEA Grapalat"/>
        </w:rPr>
        <w:t xml:space="preserve">                                 </w:t>
      </w:r>
      <w:r w:rsidR="00B16483" w:rsidRPr="00521A49">
        <w:rPr>
          <w:rFonts w:ascii="GHEA Grapalat" w:hAnsi="GHEA Grapalat"/>
        </w:rPr>
        <w:t>Номер телефона</w:t>
      </w:r>
    </w:p>
    <w:p w14:paraId="2BE29584" w14:textId="77777777" w:rsidR="00B16483" w:rsidRPr="00521A49" w:rsidRDefault="00B16483" w:rsidP="00962010">
      <w:pPr>
        <w:tabs>
          <w:tab w:val="left" w:pos="7371"/>
        </w:tabs>
        <w:ind w:left="3544" w:firstLine="3"/>
        <w:jc w:val="both"/>
        <w:rPr>
          <w:rFonts w:ascii="GHEA Grapalat" w:hAnsi="GHEA Grapalat"/>
        </w:rPr>
      </w:pPr>
    </w:p>
    <w:p w14:paraId="2E8EA8F1" w14:textId="77777777" w:rsidR="006B3E56" w:rsidRPr="00521A49" w:rsidRDefault="006B3E56" w:rsidP="00962010">
      <w:pPr>
        <w:widowControl w:val="0"/>
        <w:jc w:val="both"/>
        <w:rPr>
          <w:rFonts w:ascii="GHEA Grapalat" w:hAnsi="GHEA Grapalat"/>
        </w:rPr>
      </w:pPr>
      <w:r w:rsidRPr="00521A49">
        <w:rPr>
          <w:rFonts w:ascii="GHEA Grapalat" w:hAnsi="GHEA Grapalat"/>
        </w:rPr>
        <w:t>Настоящим _________________________________объявляет и подтверждает,что:</w:t>
      </w:r>
    </w:p>
    <w:p w14:paraId="31F40409" w14:textId="77777777" w:rsidR="006B3E56" w:rsidRPr="00521A49" w:rsidRDefault="006B3E56" w:rsidP="00962010">
      <w:pPr>
        <w:widowControl w:val="0"/>
        <w:ind w:left="2835"/>
        <w:jc w:val="both"/>
        <w:rPr>
          <w:rFonts w:ascii="GHEA Grapalat" w:hAnsi="GHEA Grapalat"/>
        </w:rPr>
      </w:pPr>
      <w:r w:rsidRPr="00521A49">
        <w:rPr>
          <w:rFonts w:ascii="GHEA Grapalat" w:hAnsi="GHEA Grapalat"/>
        </w:rPr>
        <w:t>наименование участника</w:t>
      </w:r>
    </w:p>
    <w:p w14:paraId="794BA8FB" w14:textId="77777777" w:rsidR="009E1F0A" w:rsidRPr="00521A49" w:rsidRDefault="009E1F0A" w:rsidP="00962010">
      <w:pPr>
        <w:ind w:firstLine="709"/>
        <w:rPr>
          <w:rFonts w:ascii="GHEA Grapalat" w:hAnsi="GHEA Grapalat"/>
          <w:lang w:val="es-ES"/>
        </w:rPr>
      </w:pPr>
      <w:r w:rsidRPr="00521A49">
        <w:rPr>
          <w:rFonts w:ascii="GHEA Grapalat" w:hAnsi="GHEA Grapalat" w:cs="Arial"/>
          <w:lang w:val="es-ES"/>
        </w:rPr>
        <w:t>1)</w:t>
      </w:r>
      <w:r w:rsidRPr="00521A49">
        <w:rPr>
          <w:rFonts w:ascii="GHEA Grapalat" w:hAnsi="GHEA Grapalat"/>
          <w:lang w:val="hy-AM"/>
        </w:rPr>
        <w:t xml:space="preserve">  </w:t>
      </w:r>
      <w:r w:rsidRPr="00521A49">
        <w:rPr>
          <w:rFonts w:ascii="GHEA Grapalat" w:hAnsi="GHEA Grapalat"/>
          <w:u w:val="single"/>
          <w:lang w:val="hy-AM"/>
        </w:rPr>
        <w:t xml:space="preserve">                                                </w:t>
      </w:r>
      <w:r w:rsidRPr="00521A49">
        <w:rPr>
          <w:rFonts w:ascii="GHEA Grapalat" w:hAnsi="GHEA Grapalat"/>
          <w:u w:val="single"/>
          <w:lang w:val="es-ES"/>
        </w:rPr>
        <w:t xml:space="preserve">                         </w:t>
      </w:r>
      <w:r w:rsidRPr="00521A49">
        <w:rPr>
          <w:rFonts w:ascii="GHEA Grapalat" w:hAnsi="GHEA Grapalat"/>
          <w:u w:val="single"/>
          <w:lang w:val="hy-AM"/>
        </w:rPr>
        <w:t xml:space="preserve">          </w:t>
      </w:r>
      <w:r w:rsidRPr="00521A49">
        <w:rPr>
          <w:rFonts w:ascii="GHEA Grapalat" w:hAnsi="GHEA Grapalat"/>
          <w:u w:val="single"/>
        </w:rPr>
        <w:t xml:space="preserve">и </w:t>
      </w:r>
      <w:r w:rsidRPr="00521A49">
        <w:rPr>
          <w:rFonts w:ascii="GHEA Grapalat" w:hAnsi="GHEA Grapalat"/>
          <w:lang w:val="hy-AM"/>
        </w:rPr>
        <w:t>аффилированные</w:t>
      </w:r>
      <w:r w:rsidRPr="00521A49">
        <w:rPr>
          <w:rFonts w:ascii="GHEA Grapalat" w:hAnsi="GHEA Grapalat"/>
        </w:rPr>
        <w:t xml:space="preserve"> с ним</w:t>
      </w:r>
      <w:r w:rsidRPr="00521A49">
        <w:rPr>
          <w:rFonts w:ascii="GHEA Grapalat" w:hAnsi="GHEA Grapalat"/>
          <w:lang w:val="hy-AM"/>
        </w:rPr>
        <w:t xml:space="preserve"> </w:t>
      </w:r>
    </w:p>
    <w:p w14:paraId="669E8B9C" w14:textId="77777777" w:rsidR="009E1F0A" w:rsidRPr="00521A49" w:rsidRDefault="009E1F0A" w:rsidP="00962010">
      <w:pPr>
        <w:widowControl w:val="0"/>
        <w:ind w:left="2835"/>
        <w:rPr>
          <w:rFonts w:ascii="GHEA Grapalat" w:hAnsi="GHEA Grapalat"/>
        </w:rPr>
      </w:pPr>
      <w:r w:rsidRPr="00521A49">
        <w:rPr>
          <w:rFonts w:ascii="GHEA Grapalat" w:hAnsi="GHEA Grapalat"/>
        </w:rPr>
        <w:t>наименование участника</w:t>
      </w:r>
    </w:p>
    <w:p w14:paraId="6B5EC533" w14:textId="77777777" w:rsidR="009E1F0A" w:rsidRPr="00521A49" w:rsidRDefault="009E1F0A" w:rsidP="00962010">
      <w:pPr>
        <w:rPr>
          <w:rFonts w:ascii="GHEA Grapalat" w:hAnsi="GHEA Grapalat"/>
          <w:i/>
          <w:vertAlign w:val="superscript"/>
          <w:lang w:val="es-ES"/>
        </w:rPr>
      </w:pPr>
    </w:p>
    <w:p w14:paraId="2DC01417" w14:textId="77777777" w:rsidR="004E425A" w:rsidRPr="00521A49" w:rsidRDefault="009E1F0A" w:rsidP="00962010">
      <w:pPr>
        <w:rPr>
          <w:rFonts w:ascii="GHEA Grapalat" w:hAnsi="GHEA Grapalat"/>
          <w:color w:val="000000" w:themeColor="text1"/>
          <w:spacing w:val="-4"/>
        </w:rPr>
      </w:pPr>
      <w:r w:rsidRPr="00521A49">
        <w:rPr>
          <w:rFonts w:ascii="GHEA Grapalat" w:hAnsi="GHEA Grapalat"/>
          <w:lang w:val="hy-AM"/>
        </w:rPr>
        <w:t>лица</w:t>
      </w:r>
      <w:r w:rsidRPr="00521A49">
        <w:rPr>
          <w:rFonts w:ascii="GHEA Grapalat" w:hAnsi="GHEA Grapalat" w:cs="Arial"/>
          <w:lang w:val="es-ES"/>
        </w:rPr>
        <w:t xml:space="preserve"> </w:t>
      </w:r>
      <w:r w:rsidRPr="00521A49">
        <w:rPr>
          <w:rFonts w:ascii="GHEA Grapalat" w:hAnsi="GHEA Grapalat" w:cs="Arial"/>
          <w:lang w:val="hy-AM"/>
        </w:rPr>
        <w:t xml:space="preserve"> </w:t>
      </w:r>
      <w:r w:rsidRPr="00521A49">
        <w:rPr>
          <w:rFonts w:ascii="GHEA Grapalat" w:hAnsi="GHEA Grapalat"/>
          <w:lang w:val="hy-AM"/>
        </w:rPr>
        <w:t xml:space="preserve">удовлетворяют </w:t>
      </w:r>
      <w:r w:rsidRPr="00521A49">
        <w:rPr>
          <w:rFonts w:ascii="GHEA Grapalat" w:hAnsi="GHEA Grapalat"/>
          <w:color w:val="000000" w:themeColor="text1"/>
          <w:spacing w:val="-4"/>
        </w:rPr>
        <w:t>требованиям</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права</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участия</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установленным</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 xml:space="preserve">приглашением на </w:t>
      </w:r>
    </w:p>
    <w:p w14:paraId="3CCF72D3" w14:textId="77777777" w:rsidR="004E425A" w:rsidRPr="00521A49" w:rsidRDefault="004E425A" w:rsidP="00962010">
      <w:pPr>
        <w:rPr>
          <w:rFonts w:ascii="GHEA Grapalat" w:hAnsi="GHEA Grapalat"/>
          <w:color w:val="000000" w:themeColor="text1"/>
          <w:spacing w:val="-4"/>
        </w:rPr>
      </w:pPr>
    </w:p>
    <w:p w14:paraId="7D74D287" w14:textId="7DEF2CEB" w:rsidR="009E1F0A" w:rsidRPr="00521A49" w:rsidRDefault="00B06C9F" w:rsidP="00962010">
      <w:pPr>
        <w:rPr>
          <w:rFonts w:ascii="GHEA Grapalat" w:hAnsi="GHEA Grapalat" w:cs="Sylfaen"/>
          <w:lang w:val="hy-AM"/>
        </w:rPr>
      </w:pPr>
      <w:r>
        <w:rPr>
          <w:rFonts w:ascii="GHEA Grapalat" w:hAnsi="GHEA Grapalat"/>
        </w:rPr>
        <w:t>открытый конкурс</w:t>
      </w:r>
      <w:r w:rsidR="00F0165A" w:rsidRPr="00521A49">
        <w:rPr>
          <w:rFonts w:ascii="GHEA Grapalat" w:hAnsi="GHEA Grapalat"/>
        </w:rPr>
        <w:t xml:space="preserve"> под кодом </w:t>
      </w:r>
      <w:r w:rsidR="00F0165A" w:rsidRPr="00521A49">
        <w:rPr>
          <w:rFonts w:ascii="GHEA Grapalat" w:hAnsi="GHEA Grapalat"/>
          <w:b/>
          <w:sz w:val="22"/>
          <w:szCs w:val="22"/>
        </w:rPr>
        <w:t>«</w:t>
      </w:r>
      <w:r>
        <w:rPr>
          <w:rFonts w:ascii="GHEA Grapalat" w:hAnsi="GHEA Grapalat"/>
          <w:b/>
          <w:sz w:val="22"/>
          <w:szCs w:val="22"/>
        </w:rPr>
        <w:t>BMAPDzB-HVKAK-</w:t>
      </w:r>
      <w:r w:rsidR="00F135ED">
        <w:rPr>
          <w:rFonts w:ascii="GHEA Grapalat" w:hAnsi="GHEA Grapalat"/>
          <w:b/>
          <w:sz w:val="22"/>
          <w:szCs w:val="22"/>
        </w:rPr>
        <w:t>2026-01</w:t>
      </w:r>
      <w:r w:rsidR="00F0165A" w:rsidRPr="00521A49">
        <w:rPr>
          <w:rFonts w:ascii="GHEA Grapalat" w:hAnsi="GHEA Grapalat"/>
          <w:b/>
          <w:sz w:val="22"/>
          <w:szCs w:val="22"/>
        </w:rPr>
        <w:t xml:space="preserve">» </w:t>
      </w:r>
      <w:r w:rsidR="009E1F0A" w:rsidRPr="00521A49">
        <w:rPr>
          <w:rFonts w:ascii="GHEA Grapalat" w:hAnsi="GHEA Grapalat"/>
          <w:color w:val="000000" w:themeColor="text1"/>
        </w:rPr>
        <w:t>и</w:t>
      </w:r>
      <w:r w:rsidR="009E1F0A" w:rsidRPr="00521A49">
        <w:rPr>
          <w:rFonts w:ascii="GHEA Grapalat" w:hAnsi="GHEA Grapalat"/>
          <w:lang w:val="hy-AM"/>
        </w:rPr>
        <w:t xml:space="preserve">  </w:t>
      </w:r>
      <w:r w:rsidR="009E1F0A" w:rsidRPr="00521A49">
        <w:rPr>
          <w:rFonts w:ascii="GHEA Grapalat" w:hAnsi="GHEA Grapalat"/>
        </w:rPr>
        <w:t>-------------------------------</w:t>
      </w:r>
      <w:r w:rsidR="009E1F0A" w:rsidRPr="00521A49">
        <w:rPr>
          <w:rFonts w:ascii="GHEA Grapalat" w:hAnsi="GHEA Grapalat" w:cs="Sylfaen"/>
          <w:lang w:val="hy-AM"/>
        </w:rPr>
        <w:t xml:space="preserve"> </w:t>
      </w:r>
    </w:p>
    <w:p w14:paraId="05BD88FF" w14:textId="77777777" w:rsidR="009E1F0A" w:rsidRPr="00521A49" w:rsidRDefault="009E1F0A" w:rsidP="00962010">
      <w:pPr>
        <w:tabs>
          <w:tab w:val="left" w:pos="6450"/>
        </w:tabs>
        <w:rPr>
          <w:rFonts w:ascii="GHEA Grapalat" w:hAnsi="GHEA Grapalat"/>
          <w:sz w:val="16"/>
          <w:szCs w:val="16"/>
        </w:rPr>
      </w:pPr>
      <w:r w:rsidRPr="00521A49">
        <w:rPr>
          <w:rFonts w:ascii="GHEA Grapalat" w:hAnsi="GHEA Grapalat" w:cs="Sylfaen"/>
          <w:lang w:val="es-ES"/>
        </w:rPr>
        <w:t xml:space="preserve">                                                         </w:t>
      </w:r>
      <w:r w:rsidRPr="00521A49">
        <w:rPr>
          <w:rFonts w:ascii="GHEA Grapalat" w:hAnsi="GHEA Grapalat" w:cs="Sylfaen"/>
        </w:rPr>
        <w:t xml:space="preserve">       </w:t>
      </w:r>
      <w:r w:rsidRPr="00521A49">
        <w:rPr>
          <w:rFonts w:ascii="GHEA Grapalat" w:hAnsi="GHEA Grapalat" w:cs="Sylfaen"/>
          <w:lang w:val="es-ES"/>
        </w:rPr>
        <w:t xml:space="preserve"> </w:t>
      </w:r>
      <w:r w:rsidR="006247D8" w:rsidRPr="00521A49">
        <w:rPr>
          <w:rFonts w:ascii="GHEA Grapalat" w:hAnsi="GHEA Grapalat" w:cs="Sylfaen"/>
        </w:rPr>
        <w:t xml:space="preserve">                                        </w:t>
      </w:r>
      <w:r w:rsidRPr="00521A49">
        <w:rPr>
          <w:rFonts w:ascii="GHEA Grapalat" w:hAnsi="GHEA Grapalat"/>
          <w:sz w:val="16"/>
          <w:szCs w:val="16"/>
        </w:rPr>
        <w:t>наименование участника</w:t>
      </w:r>
    </w:p>
    <w:p w14:paraId="533D4D2B" w14:textId="77777777" w:rsidR="006B3E56" w:rsidRPr="00521A49" w:rsidRDefault="009E1F0A" w:rsidP="00962010">
      <w:pPr>
        <w:widowControl w:val="0"/>
        <w:ind w:left="568"/>
        <w:jc w:val="both"/>
        <w:rPr>
          <w:rFonts w:ascii="GHEA Grapalat" w:hAnsi="GHEA Grapalat" w:cs="Arial"/>
        </w:rPr>
      </w:pPr>
      <w:r w:rsidRPr="00521A49">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521A49" w:rsidDel="009E1F0A">
        <w:rPr>
          <w:rFonts w:ascii="GHEA Grapalat" w:hAnsi="GHEA Grapalat"/>
        </w:rPr>
        <w:t xml:space="preserve"> </w:t>
      </w:r>
      <w:r w:rsidR="0035493A" w:rsidRPr="00521A49">
        <w:rPr>
          <w:rFonts w:ascii="GHEA Grapalat" w:hAnsi="GHEA Grapalat"/>
          <w:vertAlign w:val="superscript"/>
        </w:rPr>
        <w:t>16</w:t>
      </w:r>
      <w:r w:rsidR="00952531" w:rsidRPr="00521A49">
        <w:rPr>
          <w:rFonts w:ascii="GHEA Grapalat" w:hAnsi="GHEA Grapalat"/>
        </w:rPr>
        <w:t>,</w:t>
      </w:r>
    </w:p>
    <w:p w14:paraId="71C63CBD" w14:textId="6AF6ED14" w:rsidR="005A61F4" w:rsidRPr="00521A49" w:rsidRDefault="006B3E56" w:rsidP="00962010">
      <w:pPr>
        <w:pStyle w:val="ListParagraph"/>
        <w:widowControl w:val="0"/>
        <w:numPr>
          <w:ilvl w:val="0"/>
          <w:numId w:val="37"/>
        </w:numPr>
        <w:tabs>
          <w:tab w:val="left" w:pos="567"/>
        </w:tabs>
        <w:contextualSpacing/>
        <w:jc w:val="both"/>
        <w:rPr>
          <w:rFonts w:ascii="GHEA Grapalat" w:hAnsi="GHEA Grapalat" w:cs="Arial"/>
        </w:rPr>
      </w:pPr>
      <w:r w:rsidRPr="00521A49">
        <w:rPr>
          <w:rFonts w:ascii="GHEA Grapalat" w:hAnsi="GHEA Grapalat"/>
        </w:rPr>
        <w:lastRenderedPageBreak/>
        <w:t xml:space="preserve">в рамках участия в </w:t>
      </w:r>
      <w:r w:rsidR="00130317">
        <w:rPr>
          <w:rFonts w:ascii="GHEA Grapalat" w:hAnsi="GHEA Grapalat"/>
        </w:rPr>
        <w:t>открытом конкурсе</w:t>
      </w:r>
      <w:r w:rsidR="005A61F4" w:rsidRPr="00521A49">
        <w:rPr>
          <w:rFonts w:ascii="GHEA Grapalat" w:hAnsi="GHEA Grapalat"/>
        </w:rPr>
        <w:t xml:space="preserve"> под кодом </w:t>
      </w:r>
      <w:r w:rsidR="005A61F4" w:rsidRPr="00521A49">
        <w:rPr>
          <w:rFonts w:ascii="GHEA Grapalat" w:hAnsi="GHEA Grapalat"/>
          <w:b/>
          <w:sz w:val="22"/>
          <w:szCs w:val="22"/>
        </w:rPr>
        <w:t>«</w:t>
      </w:r>
      <w:r w:rsidR="00B06C9F">
        <w:rPr>
          <w:rFonts w:ascii="GHEA Grapalat" w:hAnsi="GHEA Grapalat"/>
          <w:b/>
          <w:sz w:val="22"/>
          <w:szCs w:val="22"/>
        </w:rPr>
        <w:t>BMAPDzB-HVKAK-</w:t>
      </w:r>
      <w:r w:rsidR="00F135ED">
        <w:rPr>
          <w:rFonts w:ascii="GHEA Grapalat" w:hAnsi="GHEA Grapalat"/>
          <w:b/>
          <w:sz w:val="22"/>
          <w:szCs w:val="22"/>
        </w:rPr>
        <w:t>2026-01</w:t>
      </w:r>
      <w:r w:rsidR="005A61F4" w:rsidRPr="00521A49">
        <w:rPr>
          <w:rFonts w:ascii="GHEA Grapalat" w:hAnsi="GHEA Grapalat"/>
          <w:b/>
          <w:sz w:val="22"/>
          <w:szCs w:val="22"/>
        </w:rPr>
        <w:t>»</w:t>
      </w:r>
    </w:p>
    <w:p w14:paraId="5D1521DC" w14:textId="77777777" w:rsidR="006B3E56" w:rsidRPr="00521A49" w:rsidRDefault="006B3E56" w:rsidP="00962010">
      <w:pPr>
        <w:pStyle w:val="ListParagraph"/>
        <w:widowControl w:val="0"/>
        <w:numPr>
          <w:ilvl w:val="0"/>
          <w:numId w:val="22"/>
        </w:numPr>
        <w:tabs>
          <w:tab w:val="left" w:pos="567"/>
        </w:tabs>
        <w:jc w:val="both"/>
        <w:rPr>
          <w:rFonts w:ascii="GHEA Grapalat" w:hAnsi="GHEA Grapalat"/>
        </w:rPr>
      </w:pPr>
      <w:r w:rsidRPr="00521A49">
        <w:rPr>
          <w:rFonts w:ascii="GHEA Grapalat" w:hAnsi="GHEA Grapalat"/>
        </w:rPr>
        <w:t>не допускал и (или) не допустит</w:t>
      </w:r>
      <w:r w:rsidR="00024FA3" w:rsidRPr="00521A49">
        <w:rPr>
          <w:rFonts w:ascii="GHEA Grapalat" w:hAnsi="GHEA Grapalat"/>
        </w:rPr>
        <w:t xml:space="preserve"> </w:t>
      </w:r>
      <w:r w:rsidR="00024FA3" w:rsidRPr="00521A49">
        <w:rPr>
          <w:rFonts w:ascii="GHEA Grapalat" w:hAnsi="GHEA Grapalat"/>
          <w:lang w:val="hy-AM"/>
        </w:rPr>
        <w:t>недобросовестн</w:t>
      </w:r>
      <w:r w:rsidR="00024FA3" w:rsidRPr="00521A49">
        <w:rPr>
          <w:rFonts w:ascii="GHEA Grapalat" w:hAnsi="GHEA Grapalat"/>
        </w:rPr>
        <w:t>ой</w:t>
      </w:r>
      <w:r w:rsidR="00024FA3" w:rsidRPr="00521A49">
        <w:rPr>
          <w:rFonts w:ascii="GHEA Grapalat" w:hAnsi="GHEA Grapalat"/>
          <w:lang w:val="hy-AM"/>
        </w:rPr>
        <w:t xml:space="preserve"> конкуренци</w:t>
      </w:r>
      <w:r w:rsidR="00024FA3" w:rsidRPr="00521A49">
        <w:rPr>
          <w:rFonts w:ascii="GHEA Grapalat" w:hAnsi="GHEA Grapalat"/>
        </w:rPr>
        <w:t>и,</w:t>
      </w:r>
      <w:r w:rsidRPr="00521A49">
        <w:rPr>
          <w:rFonts w:ascii="GHEA Grapalat" w:hAnsi="GHEA Grapalat"/>
        </w:rPr>
        <w:t xml:space="preserve"> злоупотребления доминирующим положением и антиконкурентного соглашения,</w:t>
      </w:r>
    </w:p>
    <w:p w14:paraId="0EC0D0DD" w14:textId="304EB600" w:rsidR="00B61594" w:rsidRPr="00521A49" w:rsidRDefault="006B3E56" w:rsidP="00962010">
      <w:pPr>
        <w:pStyle w:val="ListParagraph"/>
        <w:widowControl w:val="0"/>
        <w:numPr>
          <w:ilvl w:val="0"/>
          <w:numId w:val="22"/>
        </w:numPr>
        <w:tabs>
          <w:tab w:val="left" w:pos="567"/>
        </w:tabs>
        <w:ind w:left="1077" w:firstLine="0"/>
        <w:rPr>
          <w:rFonts w:ascii="GHEA Grapalat" w:hAnsi="GHEA Grapalat"/>
        </w:rPr>
      </w:pPr>
      <w:r w:rsidRPr="00521A49">
        <w:rPr>
          <w:rFonts w:ascii="GHEA Grapalat" w:hAnsi="GHEA Grapalat"/>
          <w:spacing w:val="-6"/>
        </w:rPr>
        <w:t xml:space="preserve">отсутствует случай установленного приглашением на </w:t>
      </w:r>
      <w:r w:rsidR="00B06C9F">
        <w:rPr>
          <w:rFonts w:ascii="GHEA Grapalat" w:hAnsi="GHEA Grapalat"/>
        </w:rPr>
        <w:t>открытый конкурс</w:t>
      </w:r>
      <w:r w:rsidRPr="00521A49">
        <w:rPr>
          <w:rFonts w:ascii="GHEA Grapalat" w:hAnsi="GHEA Grapalat"/>
        </w:rPr>
        <w:t xml:space="preserve"> случая     одновременного участия взаимосвязанных с ________________ </w:t>
      </w:r>
    </w:p>
    <w:p w14:paraId="16195CE5" w14:textId="77777777" w:rsidR="00B61594" w:rsidRPr="00521A49" w:rsidRDefault="002E2F5C" w:rsidP="00962010">
      <w:pPr>
        <w:widowControl w:val="0"/>
        <w:tabs>
          <w:tab w:val="left" w:pos="567"/>
        </w:tabs>
        <w:ind w:left="1077"/>
        <w:rPr>
          <w:rFonts w:ascii="GHEA Grapalat" w:hAnsi="GHEA Grapalat"/>
          <w:vertAlign w:val="superscript"/>
        </w:rPr>
      </w:pPr>
      <w:r w:rsidRPr="00521A49">
        <w:rPr>
          <w:rFonts w:ascii="GHEA Grapalat" w:hAnsi="GHEA Grapalat"/>
        </w:rPr>
        <w:t xml:space="preserve">                                                                                    </w:t>
      </w:r>
      <w:r w:rsidR="00B61594" w:rsidRPr="00521A49">
        <w:rPr>
          <w:rFonts w:ascii="GHEA Grapalat" w:hAnsi="GHEA Grapalat"/>
        </w:rPr>
        <w:t xml:space="preserve">               </w:t>
      </w:r>
      <w:r w:rsidR="00B61594" w:rsidRPr="00521A49">
        <w:rPr>
          <w:rFonts w:ascii="GHEA Grapalat" w:hAnsi="GHEA Grapalat"/>
          <w:vertAlign w:val="superscript"/>
        </w:rPr>
        <w:t>наименование участника</w:t>
      </w:r>
    </w:p>
    <w:p w14:paraId="660D6FEA" w14:textId="77777777" w:rsidR="006B3E56" w:rsidRPr="00521A49" w:rsidRDefault="006B3E56" w:rsidP="00962010">
      <w:pPr>
        <w:widowControl w:val="0"/>
        <w:tabs>
          <w:tab w:val="left" w:pos="567"/>
        </w:tabs>
        <w:ind w:left="1080"/>
        <w:rPr>
          <w:rFonts w:ascii="GHEA Grapalat" w:hAnsi="GHEA Grapalat"/>
        </w:rPr>
      </w:pPr>
      <w:r w:rsidRPr="00521A49">
        <w:rPr>
          <w:rFonts w:ascii="GHEA Grapalat" w:hAnsi="GHEA Grapalat"/>
        </w:rPr>
        <w:t>лиц и (или) учрежденных_______</w:t>
      </w:r>
      <w:r w:rsidR="00B61594" w:rsidRPr="00521A49">
        <w:rPr>
          <w:rFonts w:ascii="GHEA Grapalat" w:hAnsi="GHEA Grapalat"/>
        </w:rPr>
        <w:t>_______________</w:t>
      </w:r>
      <w:r w:rsidRPr="00521A49">
        <w:rPr>
          <w:rFonts w:ascii="GHEA Grapalat" w:hAnsi="GHEA Grapalat"/>
        </w:rPr>
        <w:t>___</w:t>
      </w:r>
    </w:p>
    <w:p w14:paraId="2C8B6316" w14:textId="77777777" w:rsidR="006B3E56" w:rsidRPr="00521A49" w:rsidRDefault="00955668" w:rsidP="00962010">
      <w:pPr>
        <w:widowControl w:val="0"/>
        <w:tabs>
          <w:tab w:val="left" w:pos="7938"/>
        </w:tabs>
        <w:ind w:left="3119"/>
        <w:jc w:val="both"/>
        <w:rPr>
          <w:rFonts w:ascii="GHEA Grapalat" w:hAnsi="GHEA Grapalat" w:cs="Arial"/>
          <w:sz w:val="22"/>
          <w:szCs w:val="22"/>
          <w:vertAlign w:val="superscript"/>
        </w:rPr>
      </w:pPr>
      <w:r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наименование</w:t>
      </w:r>
      <w:r w:rsidR="00B61594"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участника</w:t>
      </w:r>
    </w:p>
    <w:p w14:paraId="7A651F3A" w14:textId="77777777" w:rsidR="006B3E56" w:rsidRPr="00521A49" w:rsidRDefault="006B3E56" w:rsidP="00962010">
      <w:pPr>
        <w:widowControl w:val="0"/>
        <w:jc w:val="both"/>
        <w:rPr>
          <w:rFonts w:ascii="GHEA Grapalat" w:hAnsi="GHEA Grapalat"/>
          <w:u w:val="single"/>
        </w:rPr>
      </w:pPr>
      <w:r w:rsidRPr="00521A49">
        <w:rPr>
          <w:rFonts w:ascii="GHEA Grapalat" w:hAnsi="GHEA Grapalat"/>
        </w:rPr>
        <w:t>организаций, либо организаций, имеющих принадлежащую ____________________</w:t>
      </w:r>
    </w:p>
    <w:p w14:paraId="146BE4EA" w14:textId="77777777" w:rsidR="006B3E56" w:rsidRPr="00521A49" w:rsidRDefault="006B3E56" w:rsidP="00962010">
      <w:pPr>
        <w:widowControl w:val="0"/>
        <w:ind w:left="7088"/>
        <w:jc w:val="both"/>
        <w:rPr>
          <w:rFonts w:ascii="GHEA Grapalat" w:hAnsi="GHEA Grapalat"/>
        </w:rPr>
      </w:pPr>
      <w:r w:rsidRPr="00521A49">
        <w:rPr>
          <w:rFonts w:ascii="GHEA Grapalat" w:hAnsi="GHEA Grapalat"/>
          <w:vertAlign w:val="superscript"/>
        </w:rPr>
        <w:t>наименование участника</w:t>
      </w:r>
    </w:p>
    <w:p w14:paraId="0A39ADC4" w14:textId="77777777" w:rsidR="006B3E56" w:rsidRPr="00521A49" w:rsidRDefault="006B3E56" w:rsidP="00962010">
      <w:pPr>
        <w:widowControl w:val="0"/>
        <w:jc w:val="both"/>
        <w:rPr>
          <w:ins w:id="4" w:author="Inesa Kocharyan" w:date="2021-09-01T13:44:00Z"/>
          <w:rFonts w:ascii="GHEA Grapalat" w:hAnsi="GHEA Grapalat"/>
        </w:rPr>
      </w:pPr>
      <w:r w:rsidRPr="00521A49">
        <w:rPr>
          <w:rFonts w:ascii="GHEA Grapalat" w:hAnsi="GHEA Grapalat"/>
        </w:rPr>
        <w:t>долю (пай) в размере более пятидесяти процентов</w:t>
      </w:r>
      <w:r w:rsidR="00BB6319" w:rsidRPr="00521A49">
        <w:rPr>
          <w:rFonts w:ascii="GHEA Grapalat" w:hAnsi="GHEA Grapalat"/>
        </w:rPr>
        <w:t>.</w:t>
      </w:r>
    </w:p>
    <w:p w14:paraId="61CBF9FD" w14:textId="77777777" w:rsidR="00BB6319" w:rsidRPr="00521A49" w:rsidRDefault="00BB6319" w:rsidP="00962010">
      <w:pPr>
        <w:widowControl w:val="0"/>
        <w:contextualSpacing/>
        <w:jc w:val="both"/>
        <w:rPr>
          <w:rFonts w:ascii="GHEA Grapalat" w:hAnsi="GHEA Grapalat"/>
        </w:rPr>
      </w:pPr>
      <w:r w:rsidRPr="00521A49">
        <w:rPr>
          <w:rFonts w:ascii="GHEA Grapalat" w:hAnsi="GHEA Grapalat"/>
        </w:rPr>
        <w:t>Ниже  ------------</w:t>
      </w:r>
      <w:r w:rsidR="009A73EA" w:rsidRPr="00521A49">
        <w:rPr>
          <w:rFonts w:ascii="GHEA Grapalat" w:hAnsi="GHEA Grapalat"/>
        </w:rPr>
        <w:t>---------------------------</w:t>
      </w:r>
      <w:r w:rsidRPr="00521A49">
        <w:rPr>
          <w:rFonts w:ascii="GHEA Grapalat" w:hAnsi="GHEA Grapalat"/>
        </w:rPr>
        <w:t>-</w:t>
      </w:r>
      <w:r w:rsidR="009A73EA" w:rsidRPr="00521A49">
        <w:rPr>
          <w:rFonts w:ascii="GHEA Grapalat" w:hAnsi="GHEA Grapalat"/>
        </w:rPr>
        <w:t xml:space="preserve"> </w:t>
      </w:r>
      <w:r w:rsidR="004A5C6D" w:rsidRPr="00521A49">
        <w:rPr>
          <w:rFonts w:ascii="GHEA Grapalat" w:hAnsi="GHEA Grapalat"/>
        </w:rPr>
        <w:t xml:space="preserve">представляет </w:t>
      </w:r>
      <w:r w:rsidR="009A73EA" w:rsidRPr="00521A49">
        <w:rPr>
          <w:rFonts w:ascii="GHEA Grapalat" w:hAnsi="GHEA Grapalat"/>
        </w:rPr>
        <w:t>ссылку на сайт, содержащий</w:t>
      </w:r>
    </w:p>
    <w:p w14:paraId="69424B2E" w14:textId="77777777" w:rsidR="00BB6319" w:rsidRPr="00521A49" w:rsidRDefault="00BB6319" w:rsidP="00962010">
      <w:pPr>
        <w:widowControl w:val="0"/>
        <w:ind w:left="1276"/>
        <w:contextualSpacing/>
        <w:jc w:val="both"/>
        <w:rPr>
          <w:rFonts w:ascii="GHEA Grapalat" w:hAnsi="GHEA Grapalat"/>
        </w:rPr>
      </w:pPr>
      <w:r w:rsidRPr="00521A49">
        <w:rPr>
          <w:rFonts w:ascii="GHEA Grapalat" w:hAnsi="GHEA Grapalat"/>
          <w:vertAlign w:val="superscript"/>
        </w:rPr>
        <w:t>наименование участника</w:t>
      </w:r>
    </w:p>
    <w:p w14:paraId="2F4B0F9C" w14:textId="77777777" w:rsidR="00A617A7" w:rsidRPr="00521A49" w:rsidRDefault="009A73EA" w:rsidP="00962010">
      <w:pPr>
        <w:widowControl w:val="0"/>
        <w:jc w:val="both"/>
        <w:rPr>
          <w:rFonts w:ascii="GHEA Grapalat" w:hAnsi="GHEA Grapalat"/>
        </w:rPr>
      </w:pPr>
      <w:r w:rsidRPr="00521A49">
        <w:rPr>
          <w:rFonts w:ascii="GHEA Grapalat" w:hAnsi="GHEA Grapalat"/>
        </w:rPr>
        <w:t xml:space="preserve">информацию о реальных бенефициарах </w:t>
      </w:r>
      <w:r w:rsidR="00BB6319" w:rsidRPr="00521A49">
        <w:rPr>
          <w:rFonts w:ascii="GHEA Grapalat" w:hAnsi="GHEA Grapalat"/>
        </w:rPr>
        <w:t xml:space="preserve">-------------------------------------------------- </w:t>
      </w:r>
      <w:r w:rsidR="006B3E56" w:rsidRPr="00521A49">
        <w:rPr>
          <w:rStyle w:val="FootnoteReference"/>
          <w:rFonts w:ascii="GHEA Grapalat" w:hAnsi="GHEA Grapalat"/>
        </w:rPr>
        <w:footnoteReference w:customMarkFollows="1" w:id="5"/>
        <w:t>**</w:t>
      </w:r>
      <w:r w:rsidRPr="00521A49">
        <w:rPr>
          <w:rFonts w:ascii="GHEA Grapalat" w:hAnsi="GHEA Grapalat"/>
        </w:rPr>
        <w:t>.</w:t>
      </w:r>
      <w:r w:rsidR="006B3E56" w:rsidRPr="00521A49">
        <w:rPr>
          <w:rFonts w:ascii="GHEA Grapalat" w:hAnsi="GHEA Grapalat"/>
        </w:rPr>
        <w:t xml:space="preserve"> </w:t>
      </w:r>
    </w:p>
    <w:p w14:paraId="6DA29CB9" w14:textId="77777777" w:rsidR="00A617A7" w:rsidRPr="00521A49" w:rsidRDefault="00A617A7" w:rsidP="00962010">
      <w:pPr>
        <w:widowControl w:val="0"/>
        <w:jc w:val="both"/>
        <w:rPr>
          <w:rFonts w:ascii="GHEA Grapalat" w:hAnsi="GHEA Grapalat"/>
        </w:rPr>
      </w:pPr>
    </w:p>
    <w:p w14:paraId="1263693C" w14:textId="77777777" w:rsidR="00993891" w:rsidRPr="00521A49" w:rsidRDefault="00F36AD3" w:rsidP="00962010">
      <w:pPr>
        <w:jc w:val="both"/>
        <w:rPr>
          <w:rFonts w:ascii="GHEA Grapalat" w:hAnsi="GHEA Grapalat"/>
        </w:rPr>
      </w:pPr>
      <w:r w:rsidRPr="00521A49">
        <w:rPr>
          <w:rFonts w:ascii="GHEA Grapalat" w:hAnsi="GHEA Grapalat"/>
        </w:rPr>
        <w:t xml:space="preserve">Прилагается  </w:t>
      </w:r>
      <w:r w:rsidR="00F855BB" w:rsidRPr="00521A49">
        <w:rPr>
          <w:rFonts w:ascii="GHEA Grapalat" w:hAnsi="GHEA Grapalat"/>
        </w:rPr>
        <w:t xml:space="preserve">полное описание предлагаемого </w:t>
      </w:r>
      <w:r w:rsidR="00AA4DC0" w:rsidRPr="00521A49">
        <w:rPr>
          <w:rFonts w:ascii="GHEA Grapalat" w:hAnsi="GHEA Grapalat"/>
        </w:rPr>
        <w:t xml:space="preserve">  ----------------------------</w:t>
      </w:r>
      <w:r w:rsidRPr="00521A49">
        <w:rPr>
          <w:rFonts w:ascii="GHEA Grapalat" w:hAnsi="GHEA Grapalat"/>
        </w:rPr>
        <w:t xml:space="preserve"> </w:t>
      </w:r>
      <w:r w:rsidR="00F855BB" w:rsidRPr="00521A49">
        <w:rPr>
          <w:rFonts w:ascii="GHEA Grapalat" w:hAnsi="GHEA Grapalat"/>
        </w:rPr>
        <w:t xml:space="preserve">    товара</w:t>
      </w:r>
      <w:r w:rsidR="00B14486" w:rsidRPr="00521A49">
        <w:rPr>
          <w:rFonts w:ascii="GHEA Grapalat" w:hAnsi="GHEA Grapalat"/>
        </w:rPr>
        <w:t>,</w:t>
      </w:r>
      <w:r w:rsidR="00F855BB" w:rsidRPr="00521A49">
        <w:rPr>
          <w:rFonts w:ascii="GHEA Grapalat" w:hAnsi="GHEA Grapalat"/>
        </w:rPr>
        <w:t xml:space="preserve"> </w:t>
      </w:r>
    </w:p>
    <w:p w14:paraId="0AC8D860" w14:textId="77777777" w:rsidR="00993891" w:rsidRPr="00521A49" w:rsidRDefault="00993891" w:rsidP="00962010">
      <w:pPr>
        <w:jc w:val="both"/>
        <w:rPr>
          <w:rFonts w:ascii="GHEA Grapalat" w:hAnsi="GHEA Grapalat"/>
          <w:vertAlign w:val="superscript"/>
        </w:rPr>
      </w:pPr>
      <w:r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00A777C1"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Pr="00521A49">
        <w:rPr>
          <w:rFonts w:ascii="GHEA Grapalat" w:hAnsi="GHEA Grapalat"/>
          <w:vertAlign w:val="superscript"/>
        </w:rPr>
        <w:t xml:space="preserve"> наименование участника</w:t>
      </w:r>
    </w:p>
    <w:p w14:paraId="5621897B" w14:textId="77777777" w:rsidR="006B3E56" w:rsidRPr="00521A49" w:rsidRDefault="00F855BB" w:rsidP="00962010">
      <w:pPr>
        <w:jc w:val="both"/>
        <w:rPr>
          <w:rFonts w:ascii="GHEA Grapalat" w:hAnsi="GHEA Grapalat"/>
          <w:lang w:val="hy-AM"/>
        </w:rPr>
      </w:pPr>
      <w:r w:rsidRPr="00521A49">
        <w:rPr>
          <w:rFonts w:ascii="GHEA Grapalat" w:hAnsi="GHEA Grapalat"/>
        </w:rPr>
        <w:t>согласно Приложению 1.1</w:t>
      </w:r>
      <w:r w:rsidR="00C061DC" w:rsidRPr="00521A49">
        <w:rPr>
          <w:rFonts w:ascii="GHEA Grapalat" w:hAnsi="GHEA Grapalat"/>
        </w:rPr>
        <w:t>.</w:t>
      </w:r>
      <w:r w:rsidR="00F36AD3" w:rsidRPr="00521A49">
        <w:rPr>
          <w:rFonts w:ascii="GHEA Grapalat" w:hAnsi="GHEA Grapalat"/>
        </w:rPr>
        <w:t xml:space="preserve"> </w:t>
      </w:r>
      <w:r w:rsidRPr="00521A49">
        <w:rPr>
          <w:rFonts w:ascii="GHEA Grapalat" w:hAnsi="GHEA Grapalat"/>
        </w:rPr>
        <w:t xml:space="preserve"> </w:t>
      </w:r>
      <w:r w:rsidR="00F36AD3" w:rsidRPr="00521A49">
        <w:rPr>
          <w:rFonts w:ascii="GHEA Grapalat" w:hAnsi="GHEA Grapalat"/>
        </w:rPr>
        <w:t xml:space="preserve"> </w:t>
      </w:r>
      <w:r w:rsidR="00DA5D3D" w:rsidRPr="00521A49">
        <w:rPr>
          <w:rFonts w:ascii="GHEA Grapalat" w:hAnsi="GHEA Grapalat"/>
        </w:rPr>
        <w:t xml:space="preserve">                                                                             </w:t>
      </w:r>
      <w:r w:rsidRPr="00521A49">
        <w:rPr>
          <w:rFonts w:ascii="GHEA Grapalat" w:hAnsi="GHEA Grapalat"/>
        </w:rPr>
        <w:t xml:space="preserve">                                     </w:t>
      </w:r>
      <w:r w:rsidR="00DA5D3D" w:rsidRPr="00521A49">
        <w:rPr>
          <w:rFonts w:ascii="GHEA Grapalat" w:hAnsi="GHEA Grapalat"/>
        </w:rPr>
        <w:t xml:space="preserve">      </w:t>
      </w:r>
    </w:p>
    <w:p w14:paraId="5FA40CC6" w14:textId="77777777" w:rsidR="00F855BB" w:rsidRPr="00521A49" w:rsidRDefault="00F855BB" w:rsidP="00962010">
      <w:pPr>
        <w:tabs>
          <w:tab w:val="left" w:pos="7371"/>
        </w:tabs>
        <w:ind w:left="3544" w:firstLine="3"/>
        <w:jc w:val="both"/>
        <w:rPr>
          <w:rFonts w:ascii="GHEA Grapalat" w:hAnsi="GHEA Grapalat"/>
          <w:lang w:val="hy-AM"/>
        </w:rPr>
      </w:pPr>
    </w:p>
    <w:p w14:paraId="338AE0A5" w14:textId="77777777" w:rsidR="00F855BB" w:rsidRPr="00521A49" w:rsidRDefault="00F855BB" w:rsidP="00962010">
      <w:pPr>
        <w:tabs>
          <w:tab w:val="left" w:pos="7371"/>
        </w:tabs>
        <w:ind w:left="3544" w:firstLine="3"/>
        <w:jc w:val="both"/>
        <w:rPr>
          <w:rFonts w:ascii="GHEA Grapalat" w:hAnsi="GHEA Grapalat"/>
          <w:lang w:val="hy-AM"/>
        </w:rPr>
      </w:pPr>
    </w:p>
    <w:p w14:paraId="71D8F62D" w14:textId="77777777" w:rsidR="006B3E56" w:rsidRPr="00521A49" w:rsidRDefault="006B3E56" w:rsidP="00962010">
      <w:pPr>
        <w:tabs>
          <w:tab w:val="left" w:pos="7371"/>
        </w:tabs>
        <w:ind w:left="3544" w:firstLine="3"/>
        <w:jc w:val="both"/>
        <w:rPr>
          <w:rFonts w:ascii="GHEA Grapalat" w:hAnsi="GHEA Grapalat"/>
        </w:rPr>
      </w:pPr>
    </w:p>
    <w:p w14:paraId="2B690D31" w14:textId="77777777" w:rsidR="00374F4A" w:rsidRPr="00521A49" w:rsidRDefault="00374F4A" w:rsidP="00962010">
      <w:pPr>
        <w:jc w:val="both"/>
        <w:rPr>
          <w:rFonts w:ascii="GHEA Grapalat" w:hAnsi="GHEA Grapalat"/>
        </w:rPr>
      </w:pPr>
      <w:r w:rsidRPr="00521A49">
        <w:rPr>
          <w:rFonts w:ascii="GHEA Grapalat" w:hAnsi="GHEA Grapalat"/>
        </w:rPr>
        <w:t>_______________________________________________</w:t>
      </w:r>
      <w:r w:rsidRPr="00521A49">
        <w:rPr>
          <w:rFonts w:ascii="GHEA Grapalat" w:hAnsi="GHEA Grapalat"/>
        </w:rPr>
        <w:tab/>
        <w:t>_____________________</w:t>
      </w:r>
    </w:p>
    <w:p w14:paraId="782BD98E" w14:textId="77777777" w:rsidR="00374F4A" w:rsidRPr="00521A49" w:rsidRDefault="00374F4A" w:rsidP="00962010">
      <w:pPr>
        <w:tabs>
          <w:tab w:val="left" w:pos="7230"/>
        </w:tabs>
        <w:ind w:left="851"/>
        <w:jc w:val="both"/>
        <w:rPr>
          <w:rFonts w:ascii="GHEA Grapalat" w:hAnsi="GHEA Grapalat"/>
          <w:vertAlign w:val="superscript"/>
        </w:rPr>
      </w:pPr>
      <w:r w:rsidRPr="00521A49">
        <w:rPr>
          <w:rFonts w:ascii="GHEA Grapalat" w:hAnsi="GHEA Grapalat"/>
          <w:vertAlign w:val="superscript"/>
        </w:rPr>
        <w:t>наименование участника (должность,</w:t>
      </w:r>
      <w:r w:rsidRPr="00521A49">
        <w:rPr>
          <w:rFonts w:ascii="GHEA Grapalat" w:hAnsi="GHEA Grapalat"/>
          <w:vertAlign w:val="superscript"/>
        </w:rPr>
        <w:tab/>
        <w:t>подпись)</w:t>
      </w:r>
    </w:p>
    <w:p w14:paraId="454604BC" w14:textId="77777777" w:rsidR="00A777C1" w:rsidRPr="00521A49" w:rsidRDefault="00A777C1" w:rsidP="00962010">
      <w:pPr>
        <w:ind w:left="1134"/>
        <w:jc w:val="both"/>
        <w:rPr>
          <w:rFonts w:ascii="GHEA Grapalat" w:hAnsi="GHEA Grapalat"/>
          <w:vertAlign w:val="superscript"/>
        </w:rPr>
      </w:pPr>
    </w:p>
    <w:p w14:paraId="2A308CB8" w14:textId="77777777" w:rsidR="00A777C1" w:rsidRPr="00521A49" w:rsidRDefault="00374F4A" w:rsidP="00962010">
      <w:pPr>
        <w:ind w:left="1134"/>
        <w:jc w:val="both"/>
        <w:rPr>
          <w:rFonts w:ascii="GHEA Grapalat" w:hAnsi="GHEA Grapalat"/>
          <w:vertAlign w:val="superscript"/>
        </w:rPr>
      </w:pPr>
      <w:r w:rsidRPr="00521A49">
        <w:rPr>
          <w:rFonts w:ascii="GHEA Grapalat" w:hAnsi="GHEA Grapalat"/>
          <w:vertAlign w:val="superscript"/>
        </w:rPr>
        <w:t>имя, фамилия руководителя)</w:t>
      </w:r>
    </w:p>
    <w:p w14:paraId="23934251" w14:textId="77777777" w:rsidR="0094684E" w:rsidRPr="00521A49" w:rsidRDefault="00A777C1" w:rsidP="00962010">
      <w:pPr>
        <w:ind w:left="1134"/>
        <w:jc w:val="both"/>
        <w:rPr>
          <w:rFonts w:ascii="GHEA Grapalat" w:hAnsi="GHEA Grapalat"/>
          <w:b/>
          <w:vertAlign w:val="superscript"/>
        </w:rPr>
      </w:pPr>
      <w:r w:rsidRPr="00521A49">
        <w:rPr>
          <w:rFonts w:ascii="GHEA Grapalat" w:hAnsi="GHEA Grapalat"/>
          <w:vertAlign w:val="superscript"/>
        </w:rPr>
        <w:t xml:space="preserve">                                                                                    </w:t>
      </w:r>
      <w:r w:rsidR="00B2572B" w:rsidRPr="00521A49">
        <w:rPr>
          <w:rFonts w:ascii="GHEA Grapalat" w:hAnsi="GHEA Grapalat"/>
          <w:vertAlign w:val="superscript"/>
        </w:rPr>
        <w:t>М. П.</w:t>
      </w:r>
      <w:r w:rsidR="00A225D9" w:rsidRPr="00521A49">
        <w:rPr>
          <w:rFonts w:ascii="GHEA Grapalat" w:hAnsi="GHEA Grapalat"/>
          <w:b/>
          <w:vertAlign w:val="superscript"/>
        </w:rPr>
        <w:t xml:space="preserve"> </w:t>
      </w:r>
    </w:p>
    <w:p w14:paraId="6363DE3D" w14:textId="77777777" w:rsidR="001B7517" w:rsidRPr="00521A49" w:rsidRDefault="00123294" w:rsidP="00962010">
      <w:pPr>
        <w:jc w:val="right"/>
        <w:rPr>
          <w:rFonts w:ascii="GHEA Grapalat" w:hAnsi="GHEA Grapalat" w:cs="Arial"/>
          <w:b/>
          <w:i/>
        </w:rPr>
      </w:pPr>
      <w:r w:rsidRPr="00521A49">
        <w:rPr>
          <w:rFonts w:ascii="GHEA Grapalat" w:hAnsi="GHEA Grapalat"/>
          <w:b/>
        </w:rPr>
        <w:br w:type="page"/>
      </w:r>
      <w:r w:rsidR="001B7517" w:rsidRPr="00521A49">
        <w:rPr>
          <w:rFonts w:ascii="GHEA Grapalat" w:hAnsi="GHEA Grapalat"/>
          <w:b/>
          <w:i/>
        </w:rPr>
        <w:lastRenderedPageBreak/>
        <w:t>Приложение № 1.1</w:t>
      </w:r>
    </w:p>
    <w:p w14:paraId="0951A893" w14:textId="6B202B3C" w:rsidR="001B7517" w:rsidRPr="00521A49" w:rsidRDefault="001B7517"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F135ED">
        <w:rPr>
          <w:rFonts w:ascii="GHEA Grapalat" w:hAnsi="GHEA Grapalat"/>
          <w:b/>
          <w:sz w:val="22"/>
          <w:szCs w:val="22"/>
        </w:rPr>
        <w:t>2026-01</w:t>
      </w:r>
      <w:r w:rsidRPr="00521A49">
        <w:rPr>
          <w:rFonts w:ascii="GHEA Grapalat" w:hAnsi="GHEA Grapalat"/>
          <w:b/>
          <w:sz w:val="22"/>
          <w:szCs w:val="22"/>
        </w:rPr>
        <w:t>»</w:t>
      </w:r>
    </w:p>
    <w:p w14:paraId="1CBCBDC9" w14:textId="77777777" w:rsidR="00D043C1" w:rsidRPr="00521A49" w:rsidRDefault="00D043C1" w:rsidP="00962010">
      <w:pPr>
        <w:widowControl w:val="0"/>
        <w:spacing w:after="160"/>
        <w:ind w:left="567" w:right="565"/>
        <w:jc w:val="center"/>
        <w:rPr>
          <w:rFonts w:ascii="GHEA Grapalat" w:hAnsi="GHEA Grapalat"/>
          <w:b/>
        </w:rPr>
      </w:pPr>
    </w:p>
    <w:p w14:paraId="0FC98C35" w14:textId="77777777" w:rsidR="00D043C1" w:rsidRPr="00521A49" w:rsidRDefault="00D043C1" w:rsidP="00962010">
      <w:pPr>
        <w:pStyle w:val="Heading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ПОЛНОЕ ОПИСАНИЕ</w:t>
      </w:r>
    </w:p>
    <w:p w14:paraId="42148BF8" w14:textId="77777777" w:rsidR="00D043C1" w:rsidRPr="00521A49" w:rsidRDefault="00D043C1" w:rsidP="00962010">
      <w:pPr>
        <w:pStyle w:val="Heading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 xml:space="preserve">предлагаемого </w:t>
      </w:r>
      <w:r w:rsidR="00A35FB1" w:rsidRPr="00521A49">
        <w:rPr>
          <w:rFonts w:ascii="GHEA Grapalat" w:hAnsi="GHEA Grapalat"/>
          <w:b/>
          <w:i w:val="0"/>
          <w:sz w:val="24"/>
          <w:szCs w:val="24"/>
        </w:rPr>
        <w:t>товара</w:t>
      </w:r>
    </w:p>
    <w:p w14:paraId="294A8435" w14:textId="77777777" w:rsidR="00D043C1" w:rsidRPr="00521A49" w:rsidRDefault="00D043C1" w:rsidP="00962010">
      <w:pPr>
        <w:pStyle w:val="Heading3"/>
        <w:keepNext w:val="0"/>
        <w:widowControl w:val="0"/>
        <w:spacing w:after="160" w:line="240" w:lineRule="auto"/>
        <w:ind w:left="567" w:right="565"/>
        <w:rPr>
          <w:rFonts w:ascii="GHEA Grapalat" w:hAnsi="GHEA Grapalat" w:cs="Arial"/>
          <w:sz w:val="24"/>
          <w:szCs w:val="24"/>
        </w:rPr>
      </w:pPr>
    </w:p>
    <w:p w14:paraId="2ABEBA4D" w14:textId="045604B4" w:rsidR="0021043A" w:rsidRPr="00521A49" w:rsidRDefault="0021043A" w:rsidP="00962010">
      <w:pPr>
        <w:widowControl w:val="0"/>
        <w:jc w:val="both"/>
        <w:rPr>
          <w:rFonts w:ascii="GHEA Grapalat" w:hAnsi="GHEA Grapalat"/>
        </w:rPr>
      </w:pPr>
      <w:r w:rsidRPr="00521A49">
        <w:rPr>
          <w:rFonts w:ascii="GHEA Grapalat" w:hAnsi="GHEA Grapalat"/>
        </w:rPr>
        <w:t xml:space="preserve">_____________________________,   в качестве участника в рамках </w:t>
      </w:r>
      <w:r w:rsidR="00130317">
        <w:rPr>
          <w:rFonts w:ascii="GHEA Grapalat" w:hAnsi="GHEA Grapalat"/>
        </w:rPr>
        <w:t>открытого конкурса</w:t>
      </w:r>
    </w:p>
    <w:p w14:paraId="71FDD5AA" w14:textId="77777777" w:rsidR="0021043A" w:rsidRPr="00521A49" w:rsidRDefault="0021043A" w:rsidP="00962010">
      <w:pPr>
        <w:widowControl w:val="0"/>
        <w:spacing w:after="120"/>
        <w:jc w:val="both"/>
        <w:rPr>
          <w:rFonts w:ascii="GHEA Grapalat" w:hAnsi="GHEA Grapalat" w:cs="Arial"/>
          <w:sz w:val="16"/>
          <w:u w:val="single"/>
        </w:rPr>
      </w:pPr>
      <w:r w:rsidRPr="00521A49">
        <w:rPr>
          <w:rFonts w:ascii="GHEA Grapalat" w:hAnsi="GHEA Grapalat"/>
          <w:sz w:val="16"/>
        </w:rPr>
        <w:t>наименование участника</w:t>
      </w:r>
    </w:p>
    <w:p w14:paraId="31FAD5B7" w14:textId="221030C1" w:rsidR="0021043A" w:rsidRPr="00521A49" w:rsidRDefault="0021043A" w:rsidP="00962010">
      <w:pPr>
        <w:widowControl w:val="0"/>
        <w:spacing w:after="160" w:line="360" w:lineRule="auto"/>
        <w:jc w:val="both"/>
        <w:rPr>
          <w:rFonts w:ascii="GHEA Grapalat" w:hAnsi="GHEA Grapalat"/>
        </w:rPr>
      </w:pPr>
      <w:r w:rsidRPr="00521A49">
        <w:rPr>
          <w:rFonts w:ascii="GHEA Grapalat" w:hAnsi="GHEA Grapalat"/>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F135ED">
        <w:rPr>
          <w:rFonts w:ascii="GHEA Grapalat" w:hAnsi="GHEA Grapalat"/>
          <w:b/>
          <w:sz w:val="22"/>
          <w:szCs w:val="22"/>
        </w:rPr>
        <w:t>2026-01</w:t>
      </w:r>
      <w:r w:rsidRPr="00521A49">
        <w:rPr>
          <w:rFonts w:ascii="GHEA Grapalat" w:hAnsi="GHEA Grapalat"/>
          <w:b/>
          <w:sz w:val="22"/>
          <w:szCs w:val="22"/>
        </w:rPr>
        <w:t>»</w:t>
      </w:r>
      <w:r w:rsidRPr="00521A49">
        <w:rPr>
          <w:rFonts w:ascii="GHEA Grapalat" w:hAnsi="GHEA Grapalat"/>
        </w:rPr>
        <w:t xml:space="preserve"> ниже по лотам представляет полное описание предлагаемого им товара.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C15A48" w:rsidRPr="00206AF8" w14:paraId="794B77E7" w14:textId="77777777" w:rsidTr="00EE6490">
        <w:trPr>
          <w:jc w:val="center"/>
        </w:trPr>
        <w:tc>
          <w:tcPr>
            <w:tcW w:w="1042" w:type="dxa"/>
            <w:vMerge w:val="restart"/>
            <w:vAlign w:val="center"/>
          </w:tcPr>
          <w:p w14:paraId="7EE5AA2A" w14:textId="77777777" w:rsidR="00C15A48" w:rsidRDefault="00C15A48" w:rsidP="00C15A48">
            <w:pPr>
              <w:widowControl w:val="0"/>
              <w:jc w:val="center"/>
              <w:rPr>
                <w:rFonts w:ascii="GHEA Grapalat" w:hAnsi="GHEA Grapalat"/>
                <w:b/>
                <w:sz w:val="20"/>
                <w:szCs w:val="20"/>
              </w:rPr>
            </w:pPr>
          </w:p>
          <w:p w14:paraId="4BBE018C"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14:paraId="534E2E1A"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C15A48" w:rsidRPr="00206AF8" w14:paraId="2B2B1E32" w14:textId="77777777" w:rsidTr="00EE6490">
        <w:trPr>
          <w:trHeight w:val="696"/>
          <w:jc w:val="center"/>
        </w:trPr>
        <w:tc>
          <w:tcPr>
            <w:tcW w:w="1042" w:type="dxa"/>
            <w:vMerge/>
            <w:vAlign w:val="center"/>
          </w:tcPr>
          <w:p w14:paraId="5F43DEAA" w14:textId="77777777" w:rsidR="00C15A48" w:rsidRPr="00206AF8" w:rsidRDefault="00C15A48" w:rsidP="00C15A48">
            <w:pPr>
              <w:widowControl w:val="0"/>
              <w:jc w:val="center"/>
              <w:rPr>
                <w:rFonts w:ascii="GHEA Grapalat" w:hAnsi="GHEA Grapalat"/>
                <w:b/>
                <w:bCs/>
                <w:sz w:val="20"/>
                <w:szCs w:val="20"/>
              </w:rPr>
            </w:pPr>
          </w:p>
        </w:tc>
        <w:tc>
          <w:tcPr>
            <w:tcW w:w="1605" w:type="dxa"/>
            <w:vAlign w:val="center"/>
          </w:tcPr>
          <w:p w14:paraId="49C20270" w14:textId="77777777" w:rsidR="00C15A48" w:rsidRDefault="00C15A48" w:rsidP="00C15A48">
            <w:pPr>
              <w:widowControl w:val="0"/>
              <w:jc w:val="center"/>
              <w:rPr>
                <w:rFonts w:ascii="GHEA Grapalat" w:hAnsi="GHEA Grapalat"/>
                <w:b/>
                <w:sz w:val="20"/>
                <w:szCs w:val="20"/>
              </w:rPr>
            </w:pPr>
            <w:r>
              <w:rPr>
                <w:rFonts w:ascii="GHEA Grapalat" w:hAnsi="GHEA Grapalat"/>
                <w:b/>
                <w:sz w:val="20"/>
                <w:szCs w:val="20"/>
              </w:rPr>
              <w:t>фирменное</w:t>
            </w:r>
          </w:p>
          <w:p w14:paraId="32E464FF"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7F034A19"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3C3E9B84" w14:textId="77777777" w:rsidR="00C15A48" w:rsidRPr="00BF7253" w:rsidRDefault="00C15A48" w:rsidP="00C15A48">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14:paraId="48E0E94D"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14:paraId="7762FA59" w14:textId="77777777"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C15A48" w:rsidRPr="00206AF8" w14:paraId="701E5068" w14:textId="77777777" w:rsidTr="00EE6490">
        <w:trPr>
          <w:jc w:val="center"/>
        </w:trPr>
        <w:tc>
          <w:tcPr>
            <w:tcW w:w="1042" w:type="dxa"/>
          </w:tcPr>
          <w:p w14:paraId="3032335D"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05" w:type="dxa"/>
          </w:tcPr>
          <w:p w14:paraId="10E9506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463" w:type="dxa"/>
          </w:tcPr>
          <w:p w14:paraId="61BE3C2F"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99" w:type="dxa"/>
          </w:tcPr>
          <w:p w14:paraId="5A17BCD3"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27" w:type="dxa"/>
          </w:tcPr>
          <w:p w14:paraId="5BB3DE1E"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50" w:type="dxa"/>
          </w:tcPr>
          <w:p w14:paraId="1E5CFB38" w14:textId="77777777" w:rsidR="00C15A48" w:rsidRPr="00206AF8" w:rsidRDefault="00C15A48" w:rsidP="00C15A48">
            <w:pPr>
              <w:pStyle w:val="Heading3"/>
              <w:keepNext w:val="0"/>
              <w:widowControl w:val="0"/>
              <w:spacing w:line="240" w:lineRule="auto"/>
              <w:jc w:val="left"/>
              <w:rPr>
                <w:rFonts w:ascii="GHEA Grapalat" w:hAnsi="GHEA Grapalat"/>
                <w:b/>
              </w:rPr>
            </w:pPr>
          </w:p>
        </w:tc>
      </w:tr>
      <w:tr w:rsidR="00C15A48" w:rsidRPr="00206AF8" w14:paraId="07E9C69B" w14:textId="77777777" w:rsidTr="00EE6490">
        <w:trPr>
          <w:jc w:val="center"/>
        </w:trPr>
        <w:tc>
          <w:tcPr>
            <w:tcW w:w="1042" w:type="dxa"/>
          </w:tcPr>
          <w:p w14:paraId="55FFA768"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05" w:type="dxa"/>
          </w:tcPr>
          <w:p w14:paraId="4BC623E9"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463" w:type="dxa"/>
          </w:tcPr>
          <w:p w14:paraId="0B5C876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99" w:type="dxa"/>
          </w:tcPr>
          <w:p w14:paraId="77C3212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27" w:type="dxa"/>
          </w:tcPr>
          <w:p w14:paraId="13DBD1DA"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50" w:type="dxa"/>
          </w:tcPr>
          <w:p w14:paraId="730E5542" w14:textId="77777777" w:rsidR="00C15A48" w:rsidRPr="00206AF8" w:rsidRDefault="00C15A48" w:rsidP="00C15A48">
            <w:pPr>
              <w:pStyle w:val="Heading3"/>
              <w:keepNext w:val="0"/>
              <w:widowControl w:val="0"/>
              <w:spacing w:line="240" w:lineRule="auto"/>
              <w:jc w:val="left"/>
              <w:rPr>
                <w:rFonts w:ascii="GHEA Grapalat" w:hAnsi="GHEA Grapalat"/>
                <w:b/>
              </w:rPr>
            </w:pPr>
          </w:p>
        </w:tc>
      </w:tr>
      <w:tr w:rsidR="00C15A48" w:rsidRPr="00206AF8" w14:paraId="2149E22E" w14:textId="77777777" w:rsidTr="00EE6490">
        <w:trPr>
          <w:jc w:val="center"/>
        </w:trPr>
        <w:tc>
          <w:tcPr>
            <w:tcW w:w="1042" w:type="dxa"/>
          </w:tcPr>
          <w:p w14:paraId="2E74E514"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05" w:type="dxa"/>
          </w:tcPr>
          <w:p w14:paraId="5584EFA7"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463" w:type="dxa"/>
          </w:tcPr>
          <w:p w14:paraId="67EACD21"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699" w:type="dxa"/>
          </w:tcPr>
          <w:p w14:paraId="35CC67AB"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27" w:type="dxa"/>
          </w:tcPr>
          <w:p w14:paraId="7DB1EE8C" w14:textId="77777777" w:rsidR="00C15A48" w:rsidRPr="00206AF8" w:rsidRDefault="00C15A48" w:rsidP="00C15A48">
            <w:pPr>
              <w:pStyle w:val="Heading3"/>
              <w:keepNext w:val="0"/>
              <w:widowControl w:val="0"/>
              <w:spacing w:line="240" w:lineRule="auto"/>
              <w:jc w:val="left"/>
              <w:rPr>
                <w:rFonts w:ascii="GHEA Grapalat" w:hAnsi="GHEA Grapalat"/>
                <w:b/>
              </w:rPr>
            </w:pPr>
          </w:p>
        </w:tc>
        <w:tc>
          <w:tcPr>
            <w:tcW w:w="1750" w:type="dxa"/>
          </w:tcPr>
          <w:p w14:paraId="2E19727D" w14:textId="77777777" w:rsidR="00C15A48" w:rsidRPr="00206AF8" w:rsidRDefault="00C15A48" w:rsidP="00C15A48">
            <w:pPr>
              <w:pStyle w:val="Heading3"/>
              <w:keepNext w:val="0"/>
              <w:widowControl w:val="0"/>
              <w:spacing w:line="240" w:lineRule="auto"/>
              <w:jc w:val="left"/>
              <w:rPr>
                <w:rFonts w:ascii="GHEA Grapalat" w:hAnsi="GHEA Grapalat"/>
                <w:b/>
              </w:rPr>
            </w:pPr>
          </w:p>
        </w:tc>
      </w:tr>
    </w:tbl>
    <w:p w14:paraId="2A76BE1A" w14:textId="77777777" w:rsidR="00D043C1" w:rsidRPr="00521A49" w:rsidRDefault="00D043C1" w:rsidP="00962010">
      <w:pPr>
        <w:widowControl w:val="0"/>
        <w:tabs>
          <w:tab w:val="left" w:pos="6804"/>
        </w:tabs>
        <w:jc w:val="center"/>
        <w:rPr>
          <w:rFonts w:ascii="GHEA Grapalat" w:hAnsi="GHEA Grapalat"/>
          <w:lang w:val="en-US"/>
        </w:rPr>
      </w:pPr>
    </w:p>
    <w:p w14:paraId="2867B88C" w14:textId="77777777" w:rsidR="00D043C1" w:rsidRPr="00521A49" w:rsidRDefault="00D043C1"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14:paraId="2E1FA92E" w14:textId="77777777" w:rsidR="00D043C1" w:rsidRPr="00521A49" w:rsidRDefault="00D043C1" w:rsidP="00962010">
      <w:pPr>
        <w:widowControl w:val="0"/>
        <w:tabs>
          <w:tab w:val="left" w:pos="7513"/>
        </w:tabs>
        <w:spacing w:after="160"/>
        <w:ind w:left="709"/>
        <w:jc w:val="both"/>
        <w:rPr>
          <w:rFonts w:ascii="GHEA Grapalat" w:hAnsi="GHEA Grapalat" w:cs="Arial"/>
          <w:sz w:val="16"/>
          <w:szCs w:val="16"/>
        </w:rPr>
      </w:pPr>
      <w:r w:rsidRPr="00521A49">
        <w:rPr>
          <w:rFonts w:ascii="GHEA Grapalat" w:hAnsi="GHEA Grapalat"/>
          <w:sz w:val="16"/>
          <w:szCs w:val="16"/>
        </w:rPr>
        <w:t>наименование участника (должность, имя, фамилия руководителя</w:t>
      </w:r>
      <w:r w:rsidRPr="00521A49">
        <w:rPr>
          <w:rFonts w:ascii="GHEA Grapalat" w:hAnsi="GHEA Grapalat"/>
          <w:sz w:val="16"/>
          <w:szCs w:val="16"/>
        </w:rPr>
        <w:tab/>
        <w:t>подпись</w:t>
      </w:r>
    </w:p>
    <w:p w14:paraId="0FAA06C8" w14:textId="77777777" w:rsidR="00D043C1" w:rsidRPr="00521A49" w:rsidRDefault="00D043C1" w:rsidP="00962010">
      <w:pPr>
        <w:widowControl w:val="0"/>
        <w:spacing w:after="160"/>
        <w:jc w:val="right"/>
        <w:rPr>
          <w:rFonts w:ascii="GHEA Grapalat" w:hAnsi="GHEA Grapalat"/>
          <w:sz w:val="16"/>
          <w:szCs w:val="16"/>
        </w:rPr>
      </w:pPr>
    </w:p>
    <w:p w14:paraId="08D2DB8F" w14:textId="77777777" w:rsidR="00D043C1" w:rsidRPr="00521A49" w:rsidRDefault="00D043C1" w:rsidP="00962010">
      <w:pPr>
        <w:widowControl w:val="0"/>
        <w:spacing w:after="160"/>
        <w:jc w:val="right"/>
        <w:rPr>
          <w:rFonts w:ascii="GHEA Grapalat" w:hAnsi="GHEA Grapalat"/>
          <w:sz w:val="16"/>
          <w:szCs w:val="16"/>
        </w:rPr>
      </w:pPr>
      <w:r w:rsidRPr="00521A49">
        <w:rPr>
          <w:rFonts w:ascii="GHEA Grapalat" w:hAnsi="GHEA Grapalat"/>
          <w:sz w:val="16"/>
          <w:szCs w:val="16"/>
        </w:rPr>
        <w:t>М. П.</w:t>
      </w:r>
    </w:p>
    <w:p w14:paraId="1C3DB992" w14:textId="77777777" w:rsidR="00D043C1" w:rsidRPr="00521A49" w:rsidRDefault="00D043C1" w:rsidP="00962010">
      <w:pPr>
        <w:rPr>
          <w:rFonts w:ascii="GHEA Grapalat" w:hAnsi="GHEA Grapalat"/>
        </w:rPr>
      </w:pPr>
      <w:r w:rsidRPr="00521A49">
        <w:rPr>
          <w:rFonts w:ascii="GHEA Grapalat" w:hAnsi="GHEA Grapalat"/>
        </w:rPr>
        <w:br w:type="page"/>
      </w:r>
    </w:p>
    <w:p w14:paraId="0704C77F" w14:textId="77777777" w:rsidR="002172CB" w:rsidRPr="00521A49" w:rsidRDefault="002172CB" w:rsidP="00962010">
      <w:pPr>
        <w:jc w:val="right"/>
        <w:rPr>
          <w:rFonts w:ascii="GHEA Grapalat" w:hAnsi="GHEA Grapalat"/>
          <w:b/>
        </w:rPr>
      </w:pPr>
      <w:r w:rsidRPr="00521A49">
        <w:rPr>
          <w:rFonts w:ascii="GHEA Grapalat" w:hAnsi="GHEA Grapalat"/>
          <w:b/>
        </w:rPr>
        <w:lastRenderedPageBreak/>
        <w:t xml:space="preserve">Приложение 1.2** </w:t>
      </w:r>
    </w:p>
    <w:p w14:paraId="5D66021E" w14:textId="29D97BD4" w:rsidR="002172CB" w:rsidRPr="00521A49" w:rsidRDefault="002172CB"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F135ED">
        <w:rPr>
          <w:rFonts w:ascii="GHEA Grapalat" w:hAnsi="GHEA Grapalat"/>
          <w:b/>
          <w:sz w:val="22"/>
          <w:szCs w:val="22"/>
        </w:rPr>
        <w:t>2026-01</w:t>
      </w:r>
      <w:r w:rsidRPr="00521A49">
        <w:rPr>
          <w:rFonts w:ascii="GHEA Grapalat" w:hAnsi="GHEA Grapalat"/>
          <w:b/>
          <w:sz w:val="22"/>
          <w:szCs w:val="22"/>
        </w:rPr>
        <w:t>»</w:t>
      </w:r>
    </w:p>
    <w:p w14:paraId="2D6C0E78" w14:textId="77777777" w:rsidR="00F016A2" w:rsidRPr="00521A49" w:rsidRDefault="00F016A2" w:rsidP="00962010">
      <w:pPr>
        <w:rPr>
          <w:rFonts w:ascii="GHEA Grapalat" w:hAnsi="GHEA Grapalat"/>
          <w:b/>
        </w:rPr>
      </w:pPr>
    </w:p>
    <w:p w14:paraId="2573D5B5" w14:textId="77777777" w:rsidR="00F016A2" w:rsidRPr="00521A49" w:rsidRDefault="00F016A2" w:rsidP="00962010">
      <w:pPr>
        <w:ind w:left="360" w:hanging="360"/>
        <w:jc w:val="center"/>
        <w:rPr>
          <w:rFonts w:ascii="GHEA Grapalat" w:hAnsi="GHEA Grapalat"/>
          <w:b/>
        </w:rPr>
      </w:pPr>
      <w:r w:rsidRPr="00521A49">
        <w:rPr>
          <w:rFonts w:ascii="GHEA Grapalat" w:hAnsi="GHEA Grapalat"/>
          <w:b/>
        </w:rPr>
        <w:t>ФОРМА</w:t>
      </w:r>
    </w:p>
    <w:p w14:paraId="67DA3880" w14:textId="77777777" w:rsidR="00F016A2" w:rsidRPr="00521A49" w:rsidRDefault="00F016A2" w:rsidP="00962010">
      <w:pPr>
        <w:ind w:left="360" w:hanging="360"/>
        <w:jc w:val="center"/>
        <w:rPr>
          <w:rFonts w:ascii="GHEA Grapalat" w:hAnsi="GHEA Grapalat"/>
          <w:b/>
        </w:rPr>
      </w:pPr>
      <w:r w:rsidRPr="00521A49">
        <w:rPr>
          <w:rFonts w:ascii="GHEA Grapalat" w:hAnsi="GHEA Grapalat"/>
          <w:b/>
        </w:rPr>
        <w:t>ДЕКЛАРАЦИИ О РЕАЛЬНЫХ  БЕНЕФИЦИАРАХ</w:t>
      </w:r>
    </w:p>
    <w:p w14:paraId="39B665BC" w14:textId="77777777" w:rsidR="00F016A2" w:rsidRPr="00521A49" w:rsidRDefault="00F016A2" w:rsidP="00962010">
      <w:pPr>
        <w:ind w:left="360" w:hanging="360"/>
        <w:jc w:val="center"/>
        <w:rPr>
          <w:rFonts w:ascii="GHEA Grapalat" w:eastAsia="GHEA Grapalat" w:hAnsi="GHEA Grapalat" w:cs="GHEA Grapalat"/>
          <w:b/>
        </w:rPr>
      </w:pPr>
    </w:p>
    <w:p w14:paraId="2569B1F8" w14:textId="77777777" w:rsidR="00F016A2" w:rsidRPr="00521A49" w:rsidRDefault="00F016A2" w:rsidP="00962010">
      <w:pPr>
        <w:numPr>
          <w:ilvl w:val="0"/>
          <w:numId w:val="25"/>
        </w:numPr>
        <w:spacing w:after="160"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Организация</w:t>
      </w:r>
    </w:p>
    <w:p w14:paraId="62DD344F"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521A49" w14:paraId="28D7DAD0" w14:textId="77777777" w:rsidTr="006D2CDF">
        <w:tc>
          <w:tcPr>
            <w:tcW w:w="2836" w:type="dxa"/>
            <w:shd w:val="clear" w:color="auto" w:fill="D9E2F3"/>
            <w:vAlign w:val="center"/>
          </w:tcPr>
          <w:p w14:paraId="5B2CA3E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5A98894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C666494" w14:textId="77777777" w:rsidTr="006D2CDF">
        <w:tc>
          <w:tcPr>
            <w:tcW w:w="2836" w:type="dxa"/>
            <w:shd w:val="clear" w:color="auto" w:fill="D9E2F3"/>
            <w:vAlign w:val="center"/>
          </w:tcPr>
          <w:p w14:paraId="7BF22BD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14:paraId="1489900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ECC6396" w14:textId="77777777" w:rsidTr="006D2CDF">
        <w:tc>
          <w:tcPr>
            <w:tcW w:w="2836" w:type="dxa"/>
            <w:shd w:val="clear" w:color="auto" w:fill="D9E2F3"/>
            <w:vAlign w:val="center"/>
          </w:tcPr>
          <w:p w14:paraId="7F2D8962"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10FC6C1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4994646" w14:textId="77777777" w:rsidTr="006D2CDF">
        <w:tc>
          <w:tcPr>
            <w:tcW w:w="2836" w:type="dxa"/>
            <w:shd w:val="clear" w:color="auto" w:fill="D9E2F3"/>
            <w:vAlign w:val="center"/>
          </w:tcPr>
          <w:p w14:paraId="42153D2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43D885F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3ABB962" w14:textId="77777777" w:rsidTr="006D2CDF">
        <w:tc>
          <w:tcPr>
            <w:tcW w:w="2836" w:type="dxa"/>
            <w:shd w:val="clear" w:color="auto" w:fill="D9E2F3"/>
            <w:vAlign w:val="center"/>
          </w:tcPr>
          <w:p w14:paraId="6729E5EF"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ins w:id="5" w:author="Inesa Kocharyan" w:date="2021-08-30T12:39:00Z">
              <w:r w:rsidRPr="00521A49">
                <w:rPr>
                  <w:rFonts w:ascii="GHEA Grapalat" w:eastAsia="GHEA Grapalat" w:hAnsi="GHEA Grapalat" w:cs="GHEA Grapalat"/>
                  <w:color w:val="000000"/>
                </w:rPr>
                <w:t xml:space="preserve"> </w:t>
              </w:r>
            </w:ins>
            <w:r w:rsidRPr="00521A49">
              <w:rPr>
                <w:rFonts w:ascii="GHEA Grapalat" w:eastAsia="GHEA Grapalat" w:hAnsi="GHEA Grapalat" w:cs="GHEA Grapalat"/>
                <w:color w:val="000000"/>
              </w:rPr>
              <w:t>регистрации</w:t>
            </w:r>
          </w:p>
        </w:tc>
        <w:tc>
          <w:tcPr>
            <w:tcW w:w="6180" w:type="dxa"/>
            <w:vAlign w:val="center"/>
          </w:tcPr>
          <w:p w14:paraId="4D67015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3F6352A" w14:textId="77777777" w:rsidTr="006D2CDF">
        <w:tc>
          <w:tcPr>
            <w:tcW w:w="2836" w:type="dxa"/>
            <w:shd w:val="clear" w:color="auto" w:fill="D9E2F3"/>
            <w:vAlign w:val="center"/>
          </w:tcPr>
          <w:p w14:paraId="6DF3965A"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14:paraId="34DBEBEA" w14:textId="77777777" w:rsidR="00F016A2" w:rsidRPr="00521A49" w:rsidRDefault="00F016A2" w:rsidP="00962010">
            <w:pPr>
              <w:spacing w:before="240" w:after="240"/>
              <w:ind w:left="993" w:hanging="851"/>
              <w:rPr>
                <w:rFonts w:ascii="GHEA Grapalat" w:eastAsia="GHEA Grapalat" w:hAnsi="GHEA Grapalat" w:cs="GHEA Grapalat"/>
              </w:rPr>
            </w:pPr>
          </w:p>
        </w:tc>
      </w:tr>
      <w:tr w:rsidR="00F016A2" w:rsidRPr="00521A49" w14:paraId="7F487C9D" w14:textId="77777777" w:rsidTr="006D2CDF">
        <w:tc>
          <w:tcPr>
            <w:tcW w:w="2836" w:type="dxa"/>
            <w:shd w:val="clear" w:color="auto" w:fill="D9E2F3"/>
            <w:vAlign w:val="center"/>
          </w:tcPr>
          <w:p w14:paraId="47627F33" w14:textId="77777777" w:rsidR="00F016A2" w:rsidRPr="00521A49" w:rsidRDefault="00F016A2" w:rsidP="00962010">
            <w:pPr>
              <w:numPr>
                <w:ilvl w:val="2"/>
                <w:numId w:val="25"/>
              </w:numPr>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8B69395" w14:textId="77777777" w:rsidR="00F016A2" w:rsidRPr="00521A49" w:rsidRDefault="00F016A2" w:rsidP="00962010">
            <w:pPr>
              <w:spacing w:before="240" w:after="240"/>
              <w:ind w:left="993" w:hanging="851"/>
              <w:rPr>
                <w:rFonts w:ascii="GHEA Grapalat" w:eastAsia="GHEA Grapalat" w:hAnsi="GHEA Grapalat" w:cs="GHEA Grapalat"/>
              </w:rPr>
            </w:pPr>
          </w:p>
        </w:tc>
      </w:tr>
    </w:tbl>
    <w:p w14:paraId="1AE189CD"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1D9AB423" w14:textId="77777777" w:rsidTr="006D2CDF">
        <w:tc>
          <w:tcPr>
            <w:tcW w:w="2835" w:type="dxa"/>
            <w:shd w:val="clear" w:color="auto" w:fill="D9E2F3"/>
            <w:vAlign w:val="center"/>
          </w:tcPr>
          <w:p w14:paraId="59702D3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лица, представляющего декларацию</w:t>
            </w:r>
          </w:p>
        </w:tc>
        <w:tc>
          <w:tcPr>
            <w:tcW w:w="6180" w:type="dxa"/>
            <w:vAlign w:val="center"/>
          </w:tcPr>
          <w:p w14:paraId="3F82F26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25CA8A5" w14:textId="77777777" w:rsidTr="006D2CDF">
        <w:trPr>
          <w:trHeight w:val="1487"/>
        </w:trPr>
        <w:tc>
          <w:tcPr>
            <w:tcW w:w="2835" w:type="dxa"/>
            <w:shd w:val="clear" w:color="auto" w:fill="D9E2F3"/>
            <w:vAlign w:val="center"/>
          </w:tcPr>
          <w:p w14:paraId="52FD5E3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Должность лица, представляющего декларацию</w:t>
            </w:r>
          </w:p>
        </w:tc>
        <w:tc>
          <w:tcPr>
            <w:tcW w:w="6180" w:type="dxa"/>
            <w:vAlign w:val="center"/>
          </w:tcPr>
          <w:p w14:paraId="5D13F9A2" w14:textId="77777777" w:rsidR="00F016A2" w:rsidRPr="00521A49" w:rsidRDefault="00F016A2" w:rsidP="00962010">
            <w:pPr>
              <w:spacing w:before="240" w:after="240"/>
              <w:rPr>
                <w:rFonts w:ascii="GHEA Grapalat" w:eastAsia="GHEA Grapalat" w:hAnsi="GHEA Grapalat" w:cs="GHEA Grapalat"/>
              </w:rPr>
            </w:pPr>
          </w:p>
        </w:tc>
      </w:tr>
    </w:tbl>
    <w:p w14:paraId="17BEB842"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61B9938E" w14:textId="77777777" w:rsidTr="006D2CDF">
        <w:tc>
          <w:tcPr>
            <w:tcW w:w="2835" w:type="dxa"/>
            <w:shd w:val="clear" w:color="auto" w:fill="D9E2F3"/>
            <w:vAlign w:val="center"/>
          </w:tcPr>
          <w:p w14:paraId="0AAF6830"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подписания декларации</w:t>
            </w:r>
          </w:p>
        </w:tc>
        <w:tc>
          <w:tcPr>
            <w:tcW w:w="6180" w:type="dxa"/>
            <w:vAlign w:val="center"/>
          </w:tcPr>
          <w:p w14:paraId="063CB35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DB7F978" w14:textId="77777777" w:rsidTr="006D2CDF">
        <w:tc>
          <w:tcPr>
            <w:tcW w:w="2835" w:type="dxa"/>
            <w:shd w:val="clear" w:color="auto" w:fill="D9E2F3"/>
            <w:vAlign w:val="center"/>
          </w:tcPr>
          <w:p w14:paraId="275EA533"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Количество страниц декларации</w:t>
            </w:r>
          </w:p>
        </w:tc>
        <w:tc>
          <w:tcPr>
            <w:tcW w:w="6180" w:type="dxa"/>
            <w:vAlign w:val="center"/>
          </w:tcPr>
          <w:p w14:paraId="74F45D9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AD113E1" w14:textId="77777777" w:rsidTr="006D2CDF">
        <w:tc>
          <w:tcPr>
            <w:tcW w:w="2835" w:type="dxa"/>
            <w:shd w:val="clear" w:color="auto" w:fill="D9E2F3"/>
            <w:vAlign w:val="center"/>
          </w:tcPr>
          <w:p w14:paraId="75EA5BAA" w14:textId="77777777"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Подпись лица, представляющего декларацию</w:t>
            </w:r>
          </w:p>
        </w:tc>
        <w:tc>
          <w:tcPr>
            <w:tcW w:w="6180" w:type="dxa"/>
            <w:vAlign w:val="center"/>
          </w:tcPr>
          <w:p w14:paraId="3ACB7840" w14:textId="77777777" w:rsidR="00F016A2" w:rsidRPr="00521A49" w:rsidRDefault="00F016A2" w:rsidP="00962010">
            <w:pPr>
              <w:spacing w:before="240" w:after="240"/>
              <w:rPr>
                <w:rFonts w:ascii="GHEA Grapalat" w:eastAsia="GHEA Grapalat" w:hAnsi="GHEA Grapalat" w:cs="GHEA Grapalat"/>
              </w:rPr>
            </w:pPr>
          </w:p>
        </w:tc>
      </w:tr>
    </w:tbl>
    <w:p w14:paraId="31F47668" w14:textId="77777777" w:rsidR="00F016A2" w:rsidRPr="00521A49" w:rsidRDefault="00F016A2" w:rsidP="00962010">
      <w:pPr>
        <w:rPr>
          <w:rFonts w:ascii="GHEA Grapalat" w:eastAsia="GHEA Grapalat" w:hAnsi="GHEA Grapalat" w:cs="GHEA Grapalat"/>
        </w:rPr>
      </w:pPr>
    </w:p>
    <w:p w14:paraId="0A6F3B31" w14:textId="77777777" w:rsidR="00F016A2" w:rsidRPr="00521A49" w:rsidRDefault="00F016A2" w:rsidP="00962010">
      <w:pPr>
        <w:numPr>
          <w:ilvl w:val="0"/>
          <w:numId w:val="25"/>
        </w:numPr>
        <w:spacing w:after="160" w:line="259" w:lineRule="auto"/>
        <w:rPr>
          <w:rFonts w:ascii="GHEA Grapalat" w:eastAsia="GHEA Grapalat" w:hAnsi="GHEA Grapalat" w:cs="GHEA Grapalat"/>
          <w:color w:val="000000"/>
        </w:rPr>
      </w:pPr>
      <w:r w:rsidRPr="00521A49">
        <w:rPr>
          <w:rFonts w:ascii="GHEA Grapalat" w:eastAsia="GHEA Grapalat" w:hAnsi="GHEA Grapalat" w:cs="GHEA Grapalat"/>
          <w:b/>
          <w:color w:val="000000"/>
        </w:rPr>
        <w:t>Данные листинга  акций</w:t>
      </w:r>
    </w:p>
    <w:p w14:paraId="683E7E3F"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7A3EB1BB" w14:textId="77777777" w:rsidTr="006D2CDF">
        <w:tc>
          <w:tcPr>
            <w:tcW w:w="2835" w:type="dxa"/>
            <w:shd w:val="clear" w:color="auto" w:fill="D9E2F3"/>
            <w:vAlign w:val="center"/>
          </w:tcPr>
          <w:p w14:paraId="407E209C"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14:paraId="41B5E5D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375715E" w14:textId="77777777" w:rsidTr="006D2CDF">
        <w:tc>
          <w:tcPr>
            <w:tcW w:w="2835" w:type="dxa"/>
            <w:shd w:val="clear" w:color="auto" w:fill="D9E2F3"/>
            <w:vAlign w:val="center"/>
          </w:tcPr>
          <w:p w14:paraId="52354A3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14:paraId="616D26C6" w14:textId="77777777" w:rsidR="00F016A2" w:rsidRPr="00521A49" w:rsidRDefault="00F016A2" w:rsidP="00962010">
            <w:pPr>
              <w:spacing w:before="240" w:after="240"/>
              <w:rPr>
                <w:rFonts w:ascii="GHEA Grapalat" w:eastAsia="GHEA Grapalat" w:hAnsi="GHEA Grapalat" w:cs="GHEA Grapalat"/>
              </w:rPr>
            </w:pPr>
          </w:p>
        </w:tc>
      </w:tr>
    </w:tbl>
    <w:p w14:paraId="3B8AEB28"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651E4448" w14:textId="77777777" w:rsidTr="006D2CDF">
        <w:tc>
          <w:tcPr>
            <w:tcW w:w="2835" w:type="dxa"/>
            <w:shd w:val="clear" w:color="auto" w:fill="D9E2F3"/>
            <w:vAlign w:val="center"/>
          </w:tcPr>
          <w:p w14:paraId="5B6C265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5F08868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819A832" w14:textId="77777777" w:rsidTr="006D2CDF">
        <w:tc>
          <w:tcPr>
            <w:tcW w:w="2835" w:type="dxa"/>
            <w:shd w:val="clear" w:color="auto" w:fill="D9E2F3"/>
            <w:vAlign w:val="center"/>
          </w:tcPr>
          <w:p w14:paraId="552E6A6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r w:rsidRPr="00521A49">
              <w:rPr>
                <w:rFonts w:ascii="GHEA Grapalat" w:hAnsi="GHEA Grapalat"/>
              </w:rPr>
              <w:t xml:space="preserve"> </w:t>
            </w:r>
          </w:p>
        </w:tc>
        <w:tc>
          <w:tcPr>
            <w:tcW w:w="6180" w:type="dxa"/>
            <w:vAlign w:val="center"/>
          </w:tcPr>
          <w:p w14:paraId="70B5C37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0BF64F4" w14:textId="77777777" w:rsidTr="006D2CDF">
        <w:tc>
          <w:tcPr>
            <w:tcW w:w="2835" w:type="dxa"/>
            <w:shd w:val="clear" w:color="auto" w:fill="D9E2F3"/>
            <w:vAlign w:val="center"/>
          </w:tcPr>
          <w:p w14:paraId="5B563D8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1683938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4C158F8" w14:textId="77777777" w:rsidTr="006D2CDF">
        <w:tc>
          <w:tcPr>
            <w:tcW w:w="2835" w:type="dxa"/>
            <w:shd w:val="clear" w:color="auto" w:fill="D9E2F3"/>
            <w:vAlign w:val="center"/>
          </w:tcPr>
          <w:p w14:paraId="5990C65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221618C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8CA120D" w14:textId="77777777" w:rsidTr="006D2CDF">
        <w:tc>
          <w:tcPr>
            <w:tcW w:w="2835" w:type="dxa"/>
            <w:shd w:val="clear" w:color="auto" w:fill="D9E2F3"/>
            <w:vAlign w:val="center"/>
          </w:tcPr>
          <w:p w14:paraId="487EF14B"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14:paraId="48FBA3D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EAD585D" w14:textId="77777777" w:rsidTr="006D2CDF">
        <w:trPr>
          <w:trHeight w:val="1361"/>
        </w:trPr>
        <w:tc>
          <w:tcPr>
            <w:tcW w:w="2835" w:type="dxa"/>
            <w:shd w:val="clear" w:color="auto" w:fill="D9E2F3"/>
            <w:vAlign w:val="center"/>
          </w:tcPr>
          <w:p w14:paraId="7B23627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Государтво регистрации</w:t>
            </w:r>
          </w:p>
        </w:tc>
        <w:tc>
          <w:tcPr>
            <w:tcW w:w="6180" w:type="dxa"/>
            <w:vAlign w:val="center"/>
          </w:tcPr>
          <w:p w14:paraId="1785AF9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E9C2520" w14:textId="77777777" w:rsidTr="006D2CDF">
        <w:tc>
          <w:tcPr>
            <w:tcW w:w="2835" w:type="dxa"/>
            <w:shd w:val="clear" w:color="auto" w:fill="D9E2F3"/>
            <w:vAlign w:val="center"/>
          </w:tcPr>
          <w:p w14:paraId="5B23F04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CC6B861" w14:textId="77777777" w:rsidR="00F016A2" w:rsidRPr="00521A49" w:rsidRDefault="00F016A2" w:rsidP="00962010">
            <w:pPr>
              <w:spacing w:before="240" w:after="240"/>
              <w:rPr>
                <w:rFonts w:ascii="GHEA Grapalat" w:eastAsia="GHEA Grapalat" w:hAnsi="GHEA Grapalat" w:cs="GHEA Grapalat"/>
              </w:rPr>
            </w:pPr>
          </w:p>
        </w:tc>
      </w:tr>
    </w:tbl>
    <w:p w14:paraId="074905D5"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iCs/>
        </w:rPr>
      </w:pPr>
      <w:r w:rsidRPr="00521A49">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1A49" w14:paraId="500F16E9" w14:textId="77777777" w:rsidTr="006D2CDF">
        <w:tc>
          <w:tcPr>
            <w:tcW w:w="2836" w:type="dxa"/>
            <w:shd w:val="clear" w:color="auto" w:fill="D9E2F3"/>
            <w:vAlign w:val="center"/>
          </w:tcPr>
          <w:p w14:paraId="1771819E" w14:textId="77777777" w:rsidR="00F016A2" w:rsidRPr="00521A49" w:rsidRDefault="00F016A2" w:rsidP="00962010">
            <w:pPr>
              <w:numPr>
                <w:ilvl w:val="2"/>
                <w:numId w:val="25"/>
              </w:numPr>
              <w:spacing w:after="160" w:line="259" w:lineRule="auto"/>
              <w:ind w:hanging="930"/>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Размер участия (%)</w:t>
            </w:r>
          </w:p>
        </w:tc>
        <w:tc>
          <w:tcPr>
            <w:tcW w:w="6178" w:type="dxa"/>
            <w:vAlign w:val="center"/>
          </w:tcPr>
          <w:p w14:paraId="78863794"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A642976" w14:textId="77777777" w:rsidTr="006D2CDF">
        <w:tc>
          <w:tcPr>
            <w:tcW w:w="2836" w:type="dxa"/>
            <w:shd w:val="clear" w:color="auto" w:fill="D9E2F3"/>
            <w:vAlign w:val="center"/>
          </w:tcPr>
          <w:p w14:paraId="6DEEC315" w14:textId="77777777" w:rsidR="00F016A2" w:rsidRPr="00521A49" w:rsidRDefault="00F016A2" w:rsidP="00962010">
            <w:pPr>
              <w:numPr>
                <w:ilvl w:val="2"/>
                <w:numId w:val="25"/>
              </w:numPr>
              <w:ind w:hanging="93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78" w:type="dxa"/>
            <w:vAlign w:val="center"/>
          </w:tcPr>
          <w:p w14:paraId="7BBEDFAE" w14:textId="77777777" w:rsidR="00F016A2" w:rsidRPr="00521A49" w:rsidRDefault="00295097" w:rsidP="0096201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Прямое участие</w:t>
            </w:r>
          </w:p>
          <w:p w14:paraId="64981B82" w14:textId="77777777" w:rsidR="00F016A2" w:rsidRPr="00521A49" w:rsidRDefault="00295097" w:rsidP="0096201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Косвенное участие</w:t>
            </w:r>
          </w:p>
        </w:tc>
      </w:tr>
    </w:tbl>
    <w:p w14:paraId="2F97688A" w14:textId="77777777" w:rsidR="00F016A2" w:rsidRPr="00521A49" w:rsidRDefault="00F016A2" w:rsidP="00962010">
      <w:pPr>
        <w:spacing w:before="240"/>
        <w:rPr>
          <w:rFonts w:ascii="GHEA Grapalat" w:eastAsia="GHEA Grapalat" w:hAnsi="GHEA Grapalat" w:cs="GHEA Grapalat"/>
        </w:rPr>
      </w:pPr>
    </w:p>
    <w:p w14:paraId="5E923359"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Участие государства, муниципалитета или международной организации</w:t>
      </w:r>
    </w:p>
    <w:p w14:paraId="29C8C688"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23936907" w14:textId="77777777" w:rsidTr="006D2CDF">
        <w:tc>
          <w:tcPr>
            <w:tcW w:w="2837" w:type="dxa"/>
            <w:shd w:val="clear" w:color="auto" w:fill="D9E2F3"/>
            <w:vAlign w:val="center"/>
          </w:tcPr>
          <w:p w14:paraId="16752A2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государства</w:t>
            </w:r>
          </w:p>
        </w:tc>
        <w:tc>
          <w:tcPr>
            <w:tcW w:w="6180" w:type="dxa"/>
            <w:vAlign w:val="center"/>
          </w:tcPr>
          <w:p w14:paraId="27DEA60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EBA8B35" w14:textId="77777777" w:rsidTr="006D2CDF">
        <w:tc>
          <w:tcPr>
            <w:tcW w:w="2837" w:type="dxa"/>
            <w:shd w:val="clear" w:color="auto" w:fill="D9E2F3"/>
            <w:vAlign w:val="center"/>
          </w:tcPr>
          <w:p w14:paraId="6931044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муниципалитета</w:t>
            </w:r>
          </w:p>
        </w:tc>
        <w:tc>
          <w:tcPr>
            <w:tcW w:w="6180" w:type="dxa"/>
            <w:vAlign w:val="center"/>
          </w:tcPr>
          <w:p w14:paraId="187D6C9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4C8A2A0" w14:textId="77777777" w:rsidTr="006D2CDF">
        <w:tc>
          <w:tcPr>
            <w:tcW w:w="2837" w:type="dxa"/>
            <w:shd w:val="clear" w:color="auto" w:fill="D9E2F3"/>
            <w:vAlign w:val="center"/>
          </w:tcPr>
          <w:p w14:paraId="757B414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6180" w:type="dxa"/>
            <w:vAlign w:val="center"/>
          </w:tcPr>
          <w:p w14:paraId="14831BA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3F8325D" w14:textId="77777777" w:rsidTr="006D2CDF">
        <w:tc>
          <w:tcPr>
            <w:tcW w:w="2837" w:type="dxa"/>
            <w:shd w:val="clear" w:color="auto" w:fill="D9E2F3"/>
            <w:vAlign w:val="center"/>
          </w:tcPr>
          <w:p w14:paraId="20137625"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14:paraId="25A82EC1" w14:textId="77777777" w:rsidR="00F016A2" w:rsidRPr="00521A49" w:rsidRDefault="00295097" w:rsidP="0096201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40165644" w14:textId="77777777" w:rsidR="00F016A2" w:rsidRPr="00521A49" w:rsidRDefault="00295097" w:rsidP="0096201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14:paraId="53B0F473"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281E6FF5" w14:textId="77777777" w:rsidTr="006D2CDF">
        <w:tc>
          <w:tcPr>
            <w:tcW w:w="2837" w:type="dxa"/>
            <w:shd w:val="clear" w:color="auto" w:fill="D9E2F3"/>
            <w:vAlign w:val="center"/>
          </w:tcPr>
          <w:p w14:paraId="469EB16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w:t>
            </w:r>
          </w:p>
        </w:tc>
        <w:tc>
          <w:tcPr>
            <w:tcW w:w="6180" w:type="dxa"/>
            <w:vAlign w:val="center"/>
          </w:tcPr>
          <w:p w14:paraId="5107824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A111491" w14:textId="77777777" w:rsidTr="006D2CDF">
        <w:tc>
          <w:tcPr>
            <w:tcW w:w="2837" w:type="dxa"/>
            <w:shd w:val="clear" w:color="auto" w:fill="D9E2F3"/>
            <w:vAlign w:val="center"/>
          </w:tcPr>
          <w:p w14:paraId="32B9D562"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14:paraId="1E3BE01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680F2F9" w14:textId="77777777" w:rsidTr="006D2CDF">
        <w:tc>
          <w:tcPr>
            <w:tcW w:w="2837" w:type="dxa"/>
            <w:shd w:val="clear" w:color="auto" w:fill="D9E2F3"/>
            <w:vAlign w:val="center"/>
          </w:tcPr>
          <w:p w14:paraId="7C4EF7A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6180" w:type="dxa"/>
            <w:vAlign w:val="center"/>
          </w:tcPr>
          <w:p w14:paraId="7C80DBE6"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E5781C2" w14:textId="77777777" w:rsidTr="006D2CDF">
        <w:tc>
          <w:tcPr>
            <w:tcW w:w="2837" w:type="dxa"/>
            <w:shd w:val="clear" w:color="auto" w:fill="D9E2F3"/>
            <w:vAlign w:val="center"/>
          </w:tcPr>
          <w:p w14:paraId="4BF6345D" w14:textId="77777777"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14:paraId="3F43C201" w14:textId="77777777" w:rsidR="00F016A2" w:rsidRPr="00521A49" w:rsidRDefault="00295097" w:rsidP="0096201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2576819F" w14:textId="77777777" w:rsidR="00F016A2" w:rsidRPr="00521A49" w:rsidRDefault="00295097" w:rsidP="0096201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14:paraId="0E19D6E2" w14:textId="77777777" w:rsidR="00F016A2" w:rsidRPr="00521A49" w:rsidRDefault="00F016A2" w:rsidP="00962010">
      <w:pPr>
        <w:rPr>
          <w:rFonts w:ascii="GHEA Grapalat" w:eastAsia="GHEA Grapalat" w:hAnsi="GHEA Grapalat" w:cs="GHEA Grapalat"/>
          <w:b/>
        </w:rPr>
      </w:pPr>
      <w:r w:rsidRPr="00521A49">
        <w:rPr>
          <w:rFonts w:ascii="GHEA Grapalat" w:hAnsi="GHEA Grapalat"/>
        </w:rPr>
        <w:br w:type="page"/>
      </w:r>
    </w:p>
    <w:p w14:paraId="105542B1"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lastRenderedPageBreak/>
        <w:t>Данные реального бенефициара</w:t>
      </w:r>
    </w:p>
    <w:p w14:paraId="31EC48AF"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521A49" w14:paraId="716E1F0E" w14:textId="77777777" w:rsidTr="006D2CDF">
        <w:tc>
          <w:tcPr>
            <w:tcW w:w="2836" w:type="dxa"/>
            <w:shd w:val="clear" w:color="auto" w:fill="D9E2F3"/>
            <w:vAlign w:val="center"/>
          </w:tcPr>
          <w:p w14:paraId="50AD26E2"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w:t>
            </w:r>
          </w:p>
        </w:tc>
        <w:tc>
          <w:tcPr>
            <w:tcW w:w="6178" w:type="dxa"/>
            <w:vAlign w:val="center"/>
          </w:tcPr>
          <w:p w14:paraId="1DB9869E"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3FBF184" w14:textId="77777777" w:rsidTr="006D2CDF">
        <w:tc>
          <w:tcPr>
            <w:tcW w:w="2836" w:type="dxa"/>
            <w:shd w:val="clear" w:color="auto" w:fill="D9E2F3"/>
            <w:vAlign w:val="center"/>
          </w:tcPr>
          <w:p w14:paraId="28AA5D1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w:t>
            </w:r>
          </w:p>
        </w:tc>
        <w:tc>
          <w:tcPr>
            <w:tcW w:w="6178" w:type="dxa"/>
            <w:vAlign w:val="center"/>
          </w:tcPr>
          <w:p w14:paraId="2AC2F34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CCC4C39" w14:textId="77777777" w:rsidTr="006D2CDF">
        <w:tc>
          <w:tcPr>
            <w:tcW w:w="2836" w:type="dxa"/>
            <w:shd w:val="clear" w:color="auto" w:fill="D9E2F3"/>
            <w:vAlign w:val="center"/>
          </w:tcPr>
          <w:p w14:paraId="436D1F0F"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Имя(латинскими буквами)</w:t>
            </w:r>
          </w:p>
        </w:tc>
        <w:tc>
          <w:tcPr>
            <w:tcW w:w="6178" w:type="dxa"/>
            <w:vAlign w:val="center"/>
          </w:tcPr>
          <w:p w14:paraId="4C4D4E9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CE47895" w14:textId="77777777" w:rsidTr="006D2CDF">
        <w:tc>
          <w:tcPr>
            <w:tcW w:w="2836" w:type="dxa"/>
            <w:shd w:val="clear" w:color="auto" w:fill="D9E2F3"/>
            <w:vAlign w:val="center"/>
          </w:tcPr>
          <w:p w14:paraId="5494F2FC"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 (латинскими буквами)</w:t>
            </w:r>
          </w:p>
        </w:tc>
        <w:tc>
          <w:tcPr>
            <w:tcW w:w="6178" w:type="dxa"/>
            <w:vAlign w:val="center"/>
          </w:tcPr>
          <w:p w14:paraId="713A83F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291D86B" w14:textId="77777777" w:rsidTr="006D2CDF">
        <w:tc>
          <w:tcPr>
            <w:tcW w:w="2836" w:type="dxa"/>
            <w:shd w:val="clear" w:color="auto" w:fill="D9E2F3"/>
            <w:vAlign w:val="center"/>
          </w:tcPr>
          <w:p w14:paraId="13F2E9A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Гражданство</w:t>
            </w:r>
          </w:p>
        </w:tc>
        <w:tc>
          <w:tcPr>
            <w:tcW w:w="6178" w:type="dxa"/>
            <w:vAlign w:val="center"/>
          </w:tcPr>
          <w:p w14:paraId="68F9CF4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9D49A6F" w14:textId="77777777" w:rsidTr="006D2CDF">
        <w:tc>
          <w:tcPr>
            <w:tcW w:w="2836" w:type="dxa"/>
            <w:shd w:val="clear" w:color="auto" w:fill="D9E2F3"/>
            <w:vAlign w:val="center"/>
          </w:tcPr>
          <w:p w14:paraId="402863DA"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рождения</w:t>
            </w:r>
          </w:p>
        </w:tc>
        <w:tc>
          <w:tcPr>
            <w:tcW w:w="6178" w:type="dxa"/>
            <w:vAlign w:val="center"/>
          </w:tcPr>
          <w:p w14:paraId="688B7A02" w14:textId="77777777" w:rsidR="00F016A2" w:rsidRPr="00521A49" w:rsidRDefault="00F016A2" w:rsidP="00962010">
            <w:pPr>
              <w:spacing w:before="240" w:after="240"/>
              <w:rPr>
                <w:rFonts w:ascii="GHEA Grapalat" w:eastAsia="GHEA Grapalat" w:hAnsi="GHEA Grapalat" w:cs="GHEA Grapalat"/>
              </w:rPr>
            </w:pPr>
          </w:p>
        </w:tc>
      </w:tr>
    </w:tbl>
    <w:p w14:paraId="7C3569E4"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521A49" w14:paraId="09EC36BD" w14:textId="77777777" w:rsidTr="006D2CDF">
        <w:tc>
          <w:tcPr>
            <w:tcW w:w="2977" w:type="dxa"/>
            <w:shd w:val="clear" w:color="auto" w:fill="D9E2F3"/>
            <w:vAlign w:val="center"/>
          </w:tcPr>
          <w:p w14:paraId="282C3A4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Тип документа</w:t>
            </w:r>
          </w:p>
        </w:tc>
        <w:tc>
          <w:tcPr>
            <w:tcW w:w="6096" w:type="dxa"/>
            <w:vAlign w:val="center"/>
          </w:tcPr>
          <w:p w14:paraId="43C57A28"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0960F8EA" w14:textId="77777777" w:rsidTr="006D2CDF">
        <w:tc>
          <w:tcPr>
            <w:tcW w:w="2977" w:type="dxa"/>
            <w:shd w:val="clear" w:color="auto" w:fill="D9E2F3"/>
            <w:vAlign w:val="center"/>
          </w:tcPr>
          <w:p w14:paraId="45FC9AD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документа</w:t>
            </w:r>
          </w:p>
        </w:tc>
        <w:tc>
          <w:tcPr>
            <w:tcW w:w="6096" w:type="dxa"/>
            <w:vAlign w:val="center"/>
          </w:tcPr>
          <w:p w14:paraId="06CD346D"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20B3503" w14:textId="77777777" w:rsidTr="006D2CDF">
        <w:tc>
          <w:tcPr>
            <w:tcW w:w="2977" w:type="dxa"/>
            <w:shd w:val="clear" w:color="auto" w:fill="D9E2F3"/>
            <w:vAlign w:val="center"/>
          </w:tcPr>
          <w:p w14:paraId="6839EF23" w14:textId="77777777" w:rsidR="00F016A2" w:rsidRPr="00521A49" w:rsidRDefault="00F016A2" w:rsidP="00962010">
            <w:pPr>
              <w:numPr>
                <w:ilvl w:val="2"/>
                <w:numId w:val="25"/>
              </w:numPr>
              <w:spacing w:after="160" w:line="259" w:lineRule="auto"/>
              <w:ind w:left="317" w:hanging="283"/>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предоставления</w:t>
            </w:r>
          </w:p>
        </w:tc>
        <w:tc>
          <w:tcPr>
            <w:tcW w:w="6096" w:type="dxa"/>
            <w:vAlign w:val="center"/>
          </w:tcPr>
          <w:p w14:paraId="11981285"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C973782" w14:textId="77777777" w:rsidTr="006D2CDF">
        <w:tc>
          <w:tcPr>
            <w:tcW w:w="2977" w:type="dxa"/>
            <w:shd w:val="clear" w:color="auto" w:fill="D9E2F3"/>
            <w:vAlign w:val="center"/>
          </w:tcPr>
          <w:p w14:paraId="52FD6C83" w14:textId="77777777" w:rsidR="00F016A2" w:rsidRPr="00521A49" w:rsidRDefault="00F016A2" w:rsidP="00962010">
            <w:pPr>
              <w:numPr>
                <w:ilvl w:val="2"/>
                <w:numId w:val="25"/>
              </w:numPr>
              <w:spacing w:after="160" w:line="259" w:lineRule="auto"/>
              <w:ind w:left="34" w:firstLine="0"/>
              <w:rPr>
                <w:rFonts w:ascii="GHEA Grapalat" w:eastAsia="GHEA Grapalat" w:hAnsi="GHEA Grapalat" w:cs="GHEA Grapalat"/>
                <w:color w:val="000000"/>
              </w:rPr>
            </w:pPr>
            <w:r w:rsidRPr="00521A49">
              <w:rPr>
                <w:rFonts w:ascii="GHEA Grapalat" w:eastAsia="GHEA Grapalat" w:hAnsi="GHEA Grapalat" w:cs="GHEA Grapalat"/>
                <w:color w:val="000000"/>
              </w:rPr>
              <w:t>Предоставляющий орган</w:t>
            </w:r>
          </w:p>
        </w:tc>
        <w:tc>
          <w:tcPr>
            <w:tcW w:w="6096" w:type="dxa"/>
            <w:vAlign w:val="center"/>
          </w:tcPr>
          <w:p w14:paraId="5F38AECF"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9EE9225" w14:textId="77777777" w:rsidTr="006D2CDF">
        <w:tc>
          <w:tcPr>
            <w:tcW w:w="2977" w:type="dxa"/>
            <w:shd w:val="clear" w:color="auto" w:fill="D9E2F3"/>
            <w:vAlign w:val="center"/>
          </w:tcPr>
          <w:p w14:paraId="703936D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НЗОУ или эквивалентный номер</w:t>
            </w:r>
          </w:p>
        </w:tc>
        <w:tc>
          <w:tcPr>
            <w:tcW w:w="6096" w:type="dxa"/>
            <w:vAlign w:val="center"/>
          </w:tcPr>
          <w:p w14:paraId="5DF8B96E" w14:textId="77777777" w:rsidR="00F016A2" w:rsidRPr="00521A49" w:rsidRDefault="00F016A2" w:rsidP="00962010">
            <w:pPr>
              <w:spacing w:before="240" w:after="240"/>
              <w:rPr>
                <w:rFonts w:ascii="GHEA Grapalat" w:eastAsia="GHEA Grapalat" w:hAnsi="GHEA Grapalat" w:cs="GHEA Grapalat"/>
              </w:rPr>
            </w:pPr>
          </w:p>
        </w:tc>
      </w:tr>
    </w:tbl>
    <w:p w14:paraId="40695F79"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521A49" w14:paraId="579E8D39" w14:textId="77777777" w:rsidTr="006D2CDF">
        <w:tc>
          <w:tcPr>
            <w:tcW w:w="2943" w:type="dxa"/>
            <w:shd w:val="clear" w:color="auto" w:fill="D9E2F3"/>
            <w:vAlign w:val="center"/>
          </w:tcPr>
          <w:p w14:paraId="25806A1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072" w:type="dxa"/>
            <w:vAlign w:val="center"/>
          </w:tcPr>
          <w:p w14:paraId="4A73CD7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ED705C2" w14:textId="77777777" w:rsidTr="006D2CDF">
        <w:tc>
          <w:tcPr>
            <w:tcW w:w="2943" w:type="dxa"/>
            <w:shd w:val="clear" w:color="auto" w:fill="D9E2F3"/>
            <w:vAlign w:val="center"/>
          </w:tcPr>
          <w:p w14:paraId="789C9D9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072" w:type="dxa"/>
            <w:vAlign w:val="center"/>
          </w:tcPr>
          <w:p w14:paraId="2B57B567"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6E732CC" w14:textId="77777777" w:rsidTr="006D2CDF">
        <w:tc>
          <w:tcPr>
            <w:tcW w:w="2943" w:type="dxa"/>
            <w:shd w:val="clear" w:color="auto" w:fill="D9E2F3"/>
            <w:vAlign w:val="center"/>
          </w:tcPr>
          <w:p w14:paraId="7A04DF68"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072" w:type="dxa"/>
            <w:vAlign w:val="center"/>
          </w:tcPr>
          <w:p w14:paraId="27FB834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DE1EFA0" w14:textId="77777777" w:rsidTr="006D2CDF">
        <w:tc>
          <w:tcPr>
            <w:tcW w:w="2943" w:type="dxa"/>
            <w:shd w:val="clear" w:color="auto" w:fill="D9E2F3"/>
            <w:vAlign w:val="center"/>
          </w:tcPr>
          <w:p w14:paraId="1E94A250" w14:textId="77777777" w:rsidR="00F016A2" w:rsidRPr="00521A49" w:rsidRDefault="00F016A2" w:rsidP="00962010">
            <w:pPr>
              <w:numPr>
                <w:ilvl w:val="2"/>
                <w:numId w:val="25"/>
              </w:numPr>
              <w:spacing w:after="160" w:line="259" w:lineRule="auto"/>
              <w:ind w:left="426" w:hanging="426"/>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Название улицы, здание (дом), квартира</w:t>
            </w:r>
          </w:p>
        </w:tc>
        <w:tc>
          <w:tcPr>
            <w:tcW w:w="6072" w:type="dxa"/>
            <w:vAlign w:val="center"/>
          </w:tcPr>
          <w:p w14:paraId="4723A79C" w14:textId="77777777" w:rsidR="00F016A2" w:rsidRPr="00521A49" w:rsidRDefault="00F016A2" w:rsidP="00962010">
            <w:pPr>
              <w:spacing w:before="240" w:after="240"/>
              <w:rPr>
                <w:rFonts w:ascii="GHEA Grapalat" w:eastAsia="GHEA Grapalat" w:hAnsi="GHEA Grapalat" w:cs="GHEA Grapalat"/>
              </w:rPr>
            </w:pPr>
          </w:p>
        </w:tc>
      </w:tr>
    </w:tbl>
    <w:p w14:paraId="1FB2B2CE"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521A49" w14:paraId="41C9F676" w14:textId="77777777" w:rsidTr="006D2CDF">
        <w:tc>
          <w:tcPr>
            <w:tcW w:w="2837" w:type="dxa"/>
            <w:shd w:val="clear" w:color="auto" w:fill="D9E2F3"/>
            <w:vAlign w:val="center"/>
          </w:tcPr>
          <w:p w14:paraId="25824EF9"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178" w:type="dxa"/>
            <w:vAlign w:val="center"/>
          </w:tcPr>
          <w:p w14:paraId="131C5A8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50F9EC5" w14:textId="77777777" w:rsidTr="006D2CDF">
        <w:tc>
          <w:tcPr>
            <w:tcW w:w="2837" w:type="dxa"/>
            <w:shd w:val="clear" w:color="auto" w:fill="D9E2F3"/>
            <w:vAlign w:val="center"/>
          </w:tcPr>
          <w:p w14:paraId="7C00EBA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178" w:type="dxa"/>
            <w:vAlign w:val="center"/>
          </w:tcPr>
          <w:p w14:paraId="4A5D36E4"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42077636" w14:textId="77777777" w:rsidTr="006D2CDF">
        <w:tc>
          <w:tcPr>
            <w:tcW w:w="2837" w:type="dxa"/>
            <w:shd w:val="clear" w:color="auto" w:fill="D9E2F3"/>
            <w:vAlign w:val="center"/>
          </w:tcPr>
          <w:p w14:paraId="734AD284"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178" w:type="dxa"/>
            <w:vAlign w:val="center"/>
          </w:tcPr>
          <w:p w14:paraId="187B01F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5B2D1DB" w14:textId="77777777" w:rsidTr="006D2CDF">
        <w:tc>
          <w:tcPr>
            <w:tcW w:w="2837" w:type="dxa"/>
            <w:shd w:val="clear" w:color="auto" w:fill="D9E2F3"/>
            <w:vAlign w:val="center"/>
          </w:tcPr>
          <w:p w14:paraId="334EDDC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178" w:type="dxa"/>
            <w:vAlign w:val="center"/>
          </w:tcPr>
          <w:p w14:paraId="739E9479" w14:textId="77777777" w:rsidR="00F016A2" w:rsidRPr="00521A49" w:rsidRDefault="00F016A2" w:rsidP="00962010">
            <w:pPr>
              <w:spacing w:before="240" w:after="240"/>
              <w:rPr>
                <w:rFonts w:ascii="GHEA Grapalat" w:eastAsia="GHEA Grapalat" w:hAnsi="GHEA Grapalat" w:cs="GHEA Grapalat"/>
              </w:rPr>
            </w:pPr>
          </w:p>
        </w:tc>
      </w:tr>
    </w:tbl>
    <w:p w14:paraId="5829879D"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1A49" w14:paraId="787DDB73" w14:textId="77777777" w:rsidTr="006D2CDF">
        <w:trPr>
          <w:trHeight w:val="924"/>
        </w:trPr>
        <w:tc>
          <w:tcPr>
            <w:tcW w:w="9016" w:type="dxa"/>
            <w:gridSpan w:val="2"/>
            <w:vAlign w:val="center"/>
          </w:tcPr>
          <w:p w14:paraId="4C446FB2" w14:textId="77777777" w:rsidR="00F016A2" w:rsidRPr="00521A49" w:rsidRDefault="00295097"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521A49" w14:paraId="29A26865" w14:textId="77777777" w:rsidTr="006D2CDF">
        <w:trPr>
          <w:trHeight w:val="684"/>
        </w:trPr>
        <w:tc>
          <w:tcPr>
            <w:tcW w:w="4508" w:type="dxa"/>
            <w:shd w:val="clear" w:color="auto" w:fill="D9E2F3"/>
            <w:vAlign w:val="center"/>
          </w:tcPr>
          <w:p w14:paraId="0F58B82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4508" w:type="dxa"/>
            <w:shd w:val="clear" w:color="auto" w:fill="FFFFFF"/>
            <w:vAlign w:val="center"/>
          </w:tcPr>
          <w:p w14:paraId="599E515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B7963FE" w14:textId="77777777" w:rsidTr="006D2CDF">
        <w:trPr>
          <w:trHeight w:val="1282"/>
        </w:trPr>
        <w:tc>
          <w:tcPr>
            <w:tcW w:w="4508" w:type="dxa"/>
            <w:shd w:val="clear" w:color="auto" w:fill="D9E2F3"/>
            <w:vAlign w:val="center"/>
          </w:tcPr>
          <w:p w14:paraId="568BA79B"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14:paraId="46A9D8FF" w14:textId="77777777" w:rsidR="00F016A2" w:rsidRPr="00521A49" w:rsidRDefault="00295097"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7CF699DB" w14:textId="77777777" w:rsidR="00F016A2" w:rsidRPr="00521A49" w:rsidRDefault="00295097"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14:paraId="1359A4C5" w14:textId="77777777" w:rsidTr="006D2CDF">
        <w:tc>
          <w:tcPr>
            <w:tcW w:w="9016" w:type="dxa"/>
            <w:gridSpan w:val="2"/>
            <w:vAlign w:val="center"/>
          </w:tcPr>
          <w:p w14:paraId="1AFDBD73" w14:textId="77777777" w:rsidR="00F016A2" w:rsidRPr="00521A49" w:rsidRDefault="00295097" w:rsidP="0096201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521A49" w14:paraId="7A0328A6" w14:textId="77777777" w:rsidTr="006D2CDF">
        <w:tc>
          <w:tcPr>
            <w:tcW w:w="9016" w:type="dxa"/>
            <w:gridSpan w:val="2"/>
            <w:vAlign w:val="center"/>
          </w:tcPr>
          <w:p w14:paraId="7112D1AF" w14:textId="77777777" w:rsidR="00F016A2" w:rsidRPr="00521A49" w:rsidRDefault="00295097"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521A49">
              <w:rPr>
                <w:rFonts w:ascii="GHEA Grapalat" w:eastAsia="GHEA Grapalat" w:hAnsi="GHEA Grapalat" w:cs="GHEA Grapalat"/>
                <w:lang w:val="hy-AM"/>
              </w:rPr>
              <w:t>б</w:t>
            </w:r>
            <w:r w:rsidR="00F016A2" w:rsidRPr="00521A49">
              <w:rPr>
                <w:rFonts w:ascii="GHEA Grapalat" w:eastAsia="GHEA Grapalat" w:hAnsi="GHEA Grapalat" w:cs="GHEA Grapalat"/>
              </w:rPr>
              <w:t>"</w:t>
            </w:r>
          </w:p>
        </w:tc>
      </w:tr>
    </w:tbl>
    <w:p w14:paraId="663B4EBB"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521A49" w14:paraId="4B042A6D" w14:textId="77777777" w:rsidTr="006D2CDF">
        <w:trPr>
          <w:trHeight w:val="924"/>
        </w:trPr>
        <w:tc>
          <w:tcPr>
            <w:tcW w:w="9016" w:type="dxa"/>
            <w:gridSpan w:val="2"/>
            <w:vAlign w:val="center"/>
          </w:tcPr>
          <w:p w14:paraId="0C484177" w14:textId="77777777" w:rsidR="00F016A2" w:rsidRPr="00521A49" w:rsidRDefault="00295097"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521A49" w14:paraId="6AAE1CE8" w14:textId="77777777" w:rsidTr="006D2CDF">
        <w:trPr>
          <w:trHeight w:val="684"/>
        </w:trPr>
        <w:tc>
          <w:tcPr>
            <w:tcW w:w="4508" w:type="dxa"/>
            <w:shd w:val="clear" w:color="auto" w:fill="D9E2F3"/>
            <w:vAlign w:val="center"/>
          </w:tcPr>
          <w:p w14:paraId="79DC7A4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4508" w:type="dxa"/>
            <w:vAlign w:val="center"/>
          </w:tcPr>
          <w:p w14:paraId="1A4BD81A"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945AE69" w14:textId="77777777" w:rsidTr="006D2CDF">
        <w:trPr>
          <w:trHeight w:val="1282"/>
        </w:trPr>
        <w:tc>
          <w:tcPr>
            <w:tcW w:w="4508" w:type="dxa"/>
            <w:shd w:val="clear" w:color="auto" w:fill="D9E2F3"/>
            <w:vAlign w:val="center"/>
          </w:tcPr>
          <w:p w14:paraId="3497EAB7"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14:paraId="431440AD" w14:textId="77777777" w:rsidR="00F016A2" w:rsidRPr="00521A49" w:rsidRDefault="00295097"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14:paraId="7B0210A6" w14:textId="77777777" w:rsidR="00F016A2" w:rsidRPr="00521A49" w:rsidRDefault="00295097"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14:paraId="4C2967E0" w14:textId="77777777" w:rsidTr="006D2CDF">
        <w:tc>
          <w:tcPr>
            <w:tcW w:w="9016" w:type="dxa"/>
            <w:gridSpan w:val="2"/>
            <w:vAlign w:val="center"/>
          </w:tcPr>
          <w:p w14:paraId="2140C099" w14:textId="77777777" w:rsidR="00F016A2" w:rsidRPr="00521A49" w:rsidRDefault="00295097" w:rsidP="0096201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 xml:space="preserve">имеет право назначать или </w:t>
            </w:r>
            <w:r w:rsidR="00F016A2" w:rsidRPr="00521A49">
              <w:rPr>
                <w:rFonts w:ascii="GHEA Grapalat" w:eastAsia="GHEA Grapalat" w:hAnsi="GHEA Grapalat" w:cs="GHEA Grapalat"/>
                <w:lang w:eastAsia="hy-AM"/>
              </w:rPr>
              <w:t>освобождать</w:t>
            </w:r>
            <w:r w:rsidR="00F016A2" w:rsidRPr="00521A49">
              <w:rPr>
                <w:rFonts w:ascii="GHEA Grapalat" w:eastAsia="GHEA Grapalat" w:hAnsi="GHEA Grapalat" w:cs="GHEA Grapalat"/>
              </w:rPr>
              <w:t xml:space="preserve"> большинство членов органов управления юридического лица</w:t>
            </w:r>
          </w:p>
        </w:tc>
      </w:tr>
      <w:tr w:rsidR="00F016A2" w:rsidRPr="00521A49" w14:paraId="173278B4" w14:textId="77777777" w:rsidTr="006D2CDF">
        <w:tc>
          <w:tcPr>
            <w:tcW w:w="9016" w:type="dxa"/>
            <w:gridSpan w:val="2"/>
            <w:vAlign w:val="center"/>
          </w:tcPr>
          <w:p w14:paraId="6B82E25A" w14:textId="77777777" w:rsidR="00F016A2" w:rsidRPr="00521A49" w:rsidRDefault="00295097" w:rsidP="0096201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521A49" w14:paraId="60B62385" w14:textId="77777777" w:rsidTr="006D2CDF">
        <w:tc>
          <w:tcPr>
            <w:tcW w:w="9016" w:type="dxa"/>
            <w:gridSpan w:val="2"/>
            <w:vAlign w:val="center"/>
          </w:tcPr>
          <w:p w14:paraId="064D5B59" w14:textId="77777777" w:rsidR="00F016A2" w:rsidRPr="00521A49" w:rsidRDefault="00295097" w:rsidP="0096201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г</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521A49" w14:paraId="5BE500C4" w14:textId="77777777" w:rsidTr="006D2CDF">
        <w:tc>
          <w:tcPr>
            <w:tcW w:w="9016" w:type="dxa"/>
            <w:gridSpan w:val="2"/>
            <w:vAlign w:val="center"/>
          </w:tcPr>
          <w:p w14:paraId="467D9C61" w14:textId="77777777" w:rsidR="00F016A2" w:rsidRPr="00521A49" w:rsidRDefault="00295097" w:rsidP="0096201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д</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7B5B3CA3"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29EBBA5E" w14:textId="77777777" w:rsidTr="006D2CDF">
        <w:tc>
          <w:tcPr>
            <w:tcW w:w="2837" w:type="dxa"/>
            <w:shd w:val="clear" w:color="auto" w:fill="D9E2F3"/>
            <w:vAlign w:val="center"/>
          </w:tcPr>
          <w:p w14:paraId="76322675" w14:textId="77777777"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7CFA506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5305A01" w14:textId="77777777" w:rsidTr="006D2CDF">
        <w:tc>
          <w:tcPr>
            <w:tcW w:w="2837" w:type="dxa"/>
            <w:shd w:val="clear" w:color="auto" w:fill="D9E2F3"/>
            <w:vAlign w:val="center"/>
          </w:tcPr>
          <w:p w14:paraId="5359631E"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Осуществление контроля за организацией</w:t>
            </w:r>
          </w:p>
        </w:tc>
        <w:tc>
          <w:tcPr>
            <w:tcW w:w="6180" w:type="dxa"/>
            <w:vAlign w:val="center"/>
          </w:tcPr>
          <w:p w14:paraId="273C4DDE" w14:textId="77777777" w:rsidR="00F016A2" w:rsidRPr="00521A49" w:rsidRDefault="00295097"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Отдельно</w:t>
            </w:r>
          </w:p>
          <w:p w14:paraId="4F83FA91" w14:textId="77777777" w:rsidR="00F016A2" w:rsidRPr="00521A49" w:rsidRDefault="00295097" w:rsidP="00962010">
            <w:pPr>
              <w:rPr>
                <w:rFonts w:ascii="GHEA Grapalat" w:eastAsia="GHEA Grapalat" w:hAnsi="GHEA Grapalat" w:cs="GHEA Grapalat"/>
              </w:rPr>
            </w:pPr>
            <w:sdt>
              <w:sdtPr>
                <w:rPr>
                  <w:rFonts w:ascii="GHEA Grapalat" w:eastAsia="GHEA Grapalat" w:hAnsi="GHEA Grapalat" w:cs="GHEA Grapalat"/>
                </w:rPr>
                <w:id w:val="45428789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Совместно с аффилированными лицами</w:t>
            </w:r>
          </w:p>
        </w:tc>
      </w:tr>
      <w:tr w:rsidR="00F016A2" w:rsidRPr="00521A49" w14:paraId="05B05D96" w14:textId="77777777" w:rsidTr="006D2CDF">
        <w:tc>
          <w:tcPr>
            <w:tcW w:w="2837" w:type="dxa"/>
            <w:shd w:val="clear" w:color="auto" w:fill="D9E2F3"/>
            <w:vAlign w:val="center"/>
          </w:tcPr>
          <w:p w14:paraId="7AF99D38"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21A49">
              <w:rPr>
                <w:rFonts w:ascii="GHEA Grapalat" w:eastAsia="GHEA Grapalat" w:hAnsi="GHEA Grapalat" w:cs="GHEA Grapalat"/>
                <w:color w:val="000000"/>
              </w:rPr>
              <w:lastRenderedPageBreak/>
              <w:t xml:space="preserve">семьи </w:t>
            </w:r>
          </w:p>
        </w:tc>
        <w:tc>
          <w:tcPr>
            <w:tcW w:w="6180" w:type="dxa"/>
            <w:vAlign w:val="center"/>
          </w:tcPr>
          <w:p w14:paraId="55116AC6" w14:textId="77777777" w:rsidR="00F016A2" w:rsidRPr="00521A49" w:rsidRDefault="00295097"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Да</w:t>
            </w:r>
          </w:p>
          <w:p w14:paraId="183A0A78" w14:textId="77777777" w:rsidR="00F016A2" w:rsidRPr="00521A49" w:rsidRDefault="00295097"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End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Нет</w:t>
            </w:r>
          </w:p>
        </w:tc>
      </w:tr>
    </w:tbl>
    <w:p w14:paraId="5A02FB9D"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521A49" w14:paraId="64113B03" w14:textId="77777777" w:rsidTr="006D2CDF">
        <w:tc>
          <w:tcPr>
            <w:tcW w:w="2837" w:type="dxa"/>
            <w:shd w:val="clear" w:color="auto" w:fill="D9E2F3"/>
            <w:vAlign w:val="center"/>
          </w:tcPr>
          <w:p w14:paraId="3F7B91BF"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r w:rsidRPr="00521A49">
              <w:rPr>
                <w:rFonts w:ascii="Sylfaen" w:eastAsia="GHEA Grapalat" w:hAnsi="Sylfaen" w:cs="Courier New"/>
                <w:color w:val="000000"/>
              </w:rPr>
              <w:t> </w:t>
            </w:r>
            <w:r w:rsidRPr="00521A49">
              <w:rPr>
                <w:rFonts w:ascii="GHEA Grapalat" w:eastAsia="GHEA Grapalat" w:hAnsi="GHEA Grapalat" w:cs="GHEA Grapalat"/>
                <w:color w:val="000000"/>
              </w:rPr>
              <w:t>электронной почты</w:t>
            </w:r>
          </w:p>
        </w:tc>
        <w:tc>
          <w:tcPr>
            <w:tcW w:w="6180" w:type="dxa"/>
            <w:vAlign w:val="center"/>
          </w:tcPr>
          <w:p w14:paraId="029332D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017A857" w14:textId="77777777" w:rsidTr="006D2CDF">
        <w:tc>
          <w:tcPr>
            <w:tcW w:w="2837" w:type="dxa"/>
            <w:shd w:val="clear" w:color="auto" w:fill="D9E2F3"/>
            <w:vAlign w:val="center"/>
          </w:tcPr>
          <w:p w14:paraId="0411E00D"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телефона</w:t>
            </w:r>
          </w:p>
        </w:tc>
        <w:tc>
          <w:tcPr>
            <w:tcW w:w="6180" w:type="dxa"/>
            <w:vAlign w:val="center"/>
          </w:tcPr>
          <w:p w14:paraId="3CCD03CD" w14:textId="77777777" w:rsidR="00F016A2" w:rsidRPr="00521A49" w:rsidRDefault="00F016A2" w:rsidP="00962010">
            <w:pPr>
              <w:spacing w:before="240" w:after="240"/>
              <w:rPr>
                <w:rFonts w:ascii="GHEA Grapalat" w:eastAsia="GHEA Grapalat" w:hAnsi="GHEA Grapalat" w:cs="GHEA Grapalat"/>
              </w:rPr>
            </w:pPr>
          </w:p>
        </w:tc>
      </w:tr>
    </w:tbl>
    <w:p w14:paraId="46A1D56A" w14:textId="77777777" w:rsidR="00F016A2" w:rsidRPr="00521A49" w:rsidRDefault="00F016A2" w:rsidP="00962010">
      <w:pPr>
        <w:ind w:left="792"/>
        <w:rPr>
          <w:rFonts w:ascii="GHEA Grapalat" w:eastAsia="GHEA Grapalat" w:hAnsi="GHEA Grapalat" w:cs="GHEA Grapalat"/>
          <w:i/>
          <w:color w:val="000000"/>
        </w:rPr>
      </w:pPr>
    </w:p>
    <w:p w14:paraId="49852C1C" w14:textId="77777777"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Промежуточные юридические лица</w:t>
      </w:r>
    </w:p>
    <w:p w14:paraId="14F9F788"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7E35CF0C" w14:textId="77777777" w:rsidTr="006D2CDF">
        <w:tc>
          <w:tcPr>
            <w:tcW w:w="2835" w:type="dxa"/>
            <w:shd w:val="clear" w:color="auto" w:fill="D9E2F3"/>
            <w:vAlign w:val="center"/>
          </w:tcPr>
          <w:p w14:paraId="5499C936"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14:paraId="2AC90E49"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267CFE81" w14:textId="77777777" w:rsidTr="006D2CDF">
        <w:tc>
          <w:tcPr>
            <w:tcW w:w="2835" w:type="dxa"/>
            <w:shd w:val="clear" w:color="auto" w:fill="D9E2F3"/>
            <w:vAlign w:val="center"/>
          </w:tcPr>
          <w:p w14:paraId="7154F8F7"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14:paraId="63E01470"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F607520" w14:textId="77777777" w:rsidTr="006D2CDF">
        <w:tc>
          <w:tcPr>
            <w:tcW w:w="2835" w:type="dxa"/>
            <w:shd w:val="clear" w:color="auto" w:fill="D9E2F3"/>
            <w:vAlign w:val="center"/>
          </w:tcPr>
          <w:p w14:paraId="243C7155"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14:paraId="3DD494E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B666CDC" w14:textId="77777777" w:rsidTr="006D2CDF">
        <w:tc>
          <w:tcPr>
            <w:tcW w:w="2835" w:type="dxa"/>
            <w:shd w:val="clear" w:color="auto" w:fill="D9E2F3"/>
            <w:vAlign w:val="center"/>
          </w:tcPr>
          <w:p w14:paraId="527A09FE"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14:paraId="2EDE260C"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0C7A4B9" w14:textId="77777777" w:rsidTr="006D2CDF">
        <w:tc>
          <w:tcPr>
            <w:tcW w:w="2835" w:type="dxa"/>
            <w:shd w:val="clear" w:color="auto" w:fill="D9E2F3"/>
            <w:vAlign w:val="center"/>
          </w:tcPr>
          <w:p w14:paraId="436AE6E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14:paraId="7727E6A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85815DF" w14:textId="77777777" w:rsidTr="006D2CDF">
        <w:tc>
          <w:tcPr>
            <w:tcW w:w="2835" w:type="dxa"/>
            <w:shd w:val="clear" w:color="auto" w:fill="D9E2F3"/>
            <w:vAlign w:val="center"/>
          </w:tcPr>
          <w:p w14:paraId="16073F53"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14:paraId="2F151F22"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3A3C98CD" w14:textId="77777777" w:rsidTr="006D2CDF">
        <w:tc>
          <w:tcPr>
            <w:tcW w:w="2835" w:type="dxa"/>
            <w:shd w:val="clear" w:color="auto" w:fill="D9E2F3"/>
            <w:vAlign w:val="center"/>
          </w:tcPr>
          <w:p w14:paraId="464BE088"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67F1970C" w14:textId="77777777" w:rsidR="00F016A2" w:rsidRPr="00521A49" w:rsidRDefault="00F016A2" w:rsidP="00962010">
            <w:pPr>
              <w:spacing w:before="240" w:after="240"/>
              <w:rPr>
                <w:rFonts w:ascii="GHEA Grapalat" w:eastAsia="GHEA Grapalat" w:hAnsi="GHEA Grapalat" w:cs="GHEA Grapalat"/>
              </w:rPr>
            </w:pPr>
          </w:p>
        </w:tc>
      </w:tr>
    </w:tbl>
    <w:p w14:paraId="41BECA76" w14:textId="77777777"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337E4F92" w14:textId="77777777" w:rsidTr="006D2CDF">
        <w:trPr>
          <w:trHeight w:val="853"/>
        </w:trPr>
        <w:tc>
          <w:tcPr>
            <w:tcW w:w="2835" w:type="dxa"/>
            <w:vMerge w:val="restart"/>
            <w:shd w:val="clear" w:color="auto" w:fill="D9E2F3"/>
            <w:vAlign w:val="center"/>
          </w:tcPr>
          <w:p w14:paraId="4F69F07A" w14:textId="77777777"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Имя и фамилия реального бенефициара (бенефициаров), для которого организация является промежуточным </w:t>
            </w:r>
            <w:r w:rsidRPr="00521A49">
              <w:rPr>
                <w:rFonts w:ascii="GHEA Grapalat" w:eastAsia="GHEA Grapalat" w:hAnsi="GHEA Grapalat" w:cs="GHEA Grapalat"/>
                <w:color w:val="000000"/>
              </w:rPr>
              <w:lastRenderedPageBreak/>
              <w:t>юридическим лицом</w:t>
            </w:r>
          </w:p>
        </w:tc>
        <w:tc>
          <w:tcPr>
            <w:tcW w:w="6180" w:type="dxa"/>
          </w:tcPr>
          <w:p w14:paraId="2E3B4978"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D8F4A5D" w14:textId="77777777" w:rsidTr="006D2CDF">
        <w:trPr>
          <w:trHeight w:val="850"/>
        </w:trPr>
        <w:tc>
          <w:tcPr>
            <w:tcW w:w="2835" w:type="dxa"/>
            <w:vMerge/>
            <w:shd w:val="clear" w:color="auto" w:fill="D9E2F3"/>
            <w:vAlign w:val="center"/>
          </w:tcPr>
          <w:p w14:paraId="0FBF58C0"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3ABC86E1"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1593F66F" w14:textId="77777777" w:rsidTr="006D2CDF">
        <w:trPr>
          <w:trHeight w:val="850"/>
        </w:trPr>
        <w:tc>
          <w:tcPr>
            <w:tcW w:w="2835" w:type="dxa"/>
            <w:vMerge/>
            <w:shd w:val="clear" w:color="auto" w:fill="D9E2F3"/>
            <w:vAlign w:val="center"/>
          </w:tcPr>
          <w:p w14:paraId="2D24CFD1"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78454C7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5FD71675" w14:textId="77777777" w:rsidTr="006D2CDF">
        <w:trPr>
          <w:trHeight w:val="850"/>
        </w:trPr>
        <w:tc>
          <w:tcPr>
            <w:tcW w:w="2835" w:type="dxa"/>
            <w:vMerge/>
            <w:shd w:val="clear" w:color="auto" w:fill="D9E2F3"/>
            <w:vAlign w:val="center"/>
          </w:tcPr>
          <w:p w14:paraId="6861BB97"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086683B3"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6BBB240F" w14:textId="77777777" w:rsidTr="006D2CDF">
        <w:trPr>
          <w:trHeight w:val="850"/>
        </w:trPr>
        <w:tc>
          <w:tcPr>
            <w:tcW w:w="2835" w:type="dxa"/>
            <w:vMerge/>
            <w:shd w:val="clear" w:color="auto" w:fill="D9E2F3"/>
            <w:vAlign w:val="center"/>
          </w:tcPr>
          <w:p w14:paraId="59857BB1" w14:textId="77777777"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14:paraId="70E7126F" w14:textId="77777777" w:rsidR="00F016A2" w:rsidRPr="00521A49" w:rsidRDefault="00F016A2" w:rsidP="00962010">
            <w:pPr>
              <w:spacing w:before="240" w:after="240"/>
              <w:rPr>
                <w:rFonts w:ascii="GHEA Grapalat" w:eastAsia="GHEA Grapalat" w:hAnsi="GHEA Grapalat" w:cs="GHEA Grapalat"/>
              </w:rPr>
            </w:pPr>
          </w:p>
        </w:tc>
      </w:tr>
    </w:tbl>
    <w:p w14:paraId="0563377B" w14:textId="77777777" w:rsidR="00F016A2" w:rsidRPr="00521A49" w:rsidRDefault="00F016A2" w:rsidP="00962010">
      <w:pPr>
        <w:numPr>
          <w:ilvl w:val="1"/>
          <w:numId w:val="25"/>
        </w:numPr>
        <w:spacing w:before="240" w:after="160" w:line="259" w:lineRule="auto"/>
        <w:rPr>
          <w:rFonts w:ascii="GHEA Grapalat" w:eastAsia="GHEA Grapalat" w:hAnsi="GHEA Grapalat" w:cs="GHEA Grapalat"/>
          <w:i/>
        </w:rPr>
      </w:pPr>
      <w:r w:rsidRPr="00521A49">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521A49" w14:paraId="674DF383" w14:textId="77777777" w:rsidTr="006D2CDF">
        <w:tc>
          <w:tcPr>
            <w:tcW w:w="2835" w:type="dxa"/>
            <w:shd w:val="clear" w:color="auto" w:fill="D9E2F3"/>
            <w:vAlign w:val="center"/>
          </w:tcPr>
          <w:p w14:paraId="4A54300A"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14:paraId="1AC3DEFB" w14:textId="77777777" w:rsidR="00F016A2" w:rsidRPr="00521A49" w:rsidRDefault="00F016A2" w:rsidP="00962010">
            <w:pPr>
              <w:spacing w:before="240" w:after="240"/>
              <w:rPr>
                <w:rFonts w:ascii="GHEA Grapalat" w:eastAsia="GHEA Grapalat" w:hAnsi="GHEA Grapalat" w:cs="GHEA Grapalat"/>
              </w:rPr>
            </w:pPr>
          </w:p>
        </w:tc>
      </w:tr>
      <w:tr w:rsidR="00F016A2" w:rsidRPr="00521A49" w14:paraId="722CEC62" w14:textId="77777777" w:rsidTr="006D2CDF">
        <w:tc>
          <w:tcPr>
            <w:tcW w:w="2835" w:type="dxa"/>
            <w:shd w:val="clear" w:color="auto" w:fill="D9E2F3"/>
            <w:vAlign w:val="center"/>
          </w:tcPr>
          <w:p w14:paraId="3483C880" w14:textId="77777777"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Ссылка на документы, наличествующие на бирже</w:t>
            </w:r>
          </w:p>
        </w:tc>
        <w:tc>
          <w:tcPr>
            <w:tcW w:w="6180" w:type="dxa"/>
            <w:vAlign w:val="center"/>
          </w:tcPr>
          <w:p w14:paraId="3EAF9D28" w14:textId="77777777" w:rsidR="00F016A2" w:rsidRPr="00521A49" w:rsidRDefault="00F016A2" w:rsidP="00962010">
            <w:pPr>
              <w:spacing w:before="240" w:after="240"/>
              <w:rPr>
                <w:rFonts w:ascii="GHEA Grapalat" w:eastAsia="GHEA Grapalat" w:hAnsi="GHEA Grapalat" w:cs="GHEA Grapalat"/>
              </w:rPr>
            </w:pPr>
          </w:p>
        </w:tc>
      </w:tr>
    </w:tbl>
    <w:p w14:paraId="4075582C" w14:textId="77777777" w:rsidR="00F016A2" w:rsidRPr="00521A49" w:rsidRDefault="00F016A2" w:rsidP="00962010">
      <w:pPr>
        <w:spacing w:before="240"/>
        <w:rPr>
          <w:rFonts w:ascii="GHEA Grapalat" w:eastAsia="GHEA Grapalat" w:hAnsi="GHEA Grapalat" w:cs="GHEA Grapalat"/>
          <w:i/>
        </w:rPr>
      </w:pPr>
    </w:p>
    <w:p w14:paraId="70C47177" w14:textId="77777777" w:rsidR="00F016A2" w:rsidRPr="00521A49" w:rsidRDefault="00F016A2" w:rsidP="00962010">
      <w:pPr>
        <w:pStyle w:val="ListParagraph"/>
        <w:numPr>
          <w:ilvl w:val="0"/>
          <w:numId w:val="25"/>
        </w:numPr>
        <w:rPr>
          <w:rFonts w:ascii="GHEA Grapalat" w:eastAsia="GHEA Grapalat" w:hAnsi="GHEA Grapalat" w:cs="GHEA Grapalat"/>
          <w:b/>
          <w:color w:val="000000"/>
        </w:rPr>
      </w:pPr>
      <w:r w:rsidRPr="00521A49">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8130"/>
      </w:tblGrid>
      <w:tr w:rsidR="00F016A2" w:rsidRPr="00521A49" w14:paraId="65A79B63" w14:textId="77777777" w:rsidTr="008E1E2D">
        <w:trPr>
          <w:trHeight w:val="97"/>
        </w:trPr>
        <w:tc>
          <w:tcPr>
            <w:tcW w:w="8130" w:type="dxa"/>
            <w:shd w:val="clear" w:color="auto" w:fill="DBE5F1" w:themeFill="accent1" w:themeFillTint="33"/>
          </w:tcPr>
          <w:p w14:paraId="3B41C822" w14:textId="77777777" w:rsidR="00F016A2" w:rsidRPr="00521A49" w:rsidRDefault="00F016A2" w:rsidP="00962010">
            <w:p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521A49" w14:paraId="47386899" w14:textId="77777777" w:rsidTr="008E1E2D">
        <w:trPr>
          <w:trHeight w:val="6862"/>
        </w:trPr>
        <w:tc>
          <w:tcPr>
            <w:tcW w:w="8130" w:type="dxa"/>
          </w:tcPr>
          <w:p w14:paraId="6A011967" w14:textId="77777777" w:rsidR="00F016A2" w:rsidRPr="00521A49" w:rsidRDefault="00F016A2" w:rsidP="00962010">
            <w:pPr>
              <w:rPr>
                <w:rFonts w:ascii="GHEA Grapalat" w:eastAsia="GHEA Grapalat" w:hAnsi="GHEA Grapalat" w:cs="GHEA Grapalat"/>
                <w:b/>
                <w:color w:val="000000"/>
              </w:rPr>
            </w:pPr>
          </w:p>
        </w:tc>
      </w:tr>
    </w:tbl>
    <w:p w14:paraId="5A1189CD" w14:textId="77777777" w:rsidR="00F016A2" w:rsidRPr="00521A49" w:rsidRDefault="00F016A2" w:rsidP="00962010">
      <w:pPr>
        <w:rPr>
          <w:rFonts w:ascii="GHEA Grapalat" w:eastAsia="GHEA Grapalat" w:hAnsi="GHEA Grapalat" w:cs="GHEA Grapalat"/>
          <w:b/>
          <w:color w:val="000000"/>
        </w:rPr>
      </w:pPr>
    </w:p>
    <w:p w14:paraId="6DE05D9A" w14:textId="77777777" w:rsidR="00F016A2" w:rsidRPr="00521A49" w:rsidRDefault="00F016A2" w:rsidP="00962010">
      <w:pPr>
        <w:rPr>
          <w:rFonts w:ascii="GHEA Grapalat" w:hAnsi="GHEA Grapalat"/>
          <w:b/>
        </w:rPr>
      </w:pPr>
    </w:p>
    <w:p w14:paraId="5373DEDF" w14:textId="77777777" w:rsidR="00873640" w:rsidRPr="00521A49" w:rsidRDefault="00873640">
      <w:pPr>
        <w:rPr>
          <w:rFonts w:ascii="GHEA Grapalat" w:hAnsi="GHEA Grapalat"/>
          <w:b/>
        </w:rPr>
      </w:pPr>
      <w:r w:rsidRPr="00521A49">
        <w:rPr>
          <w:rFonts w:ascii="GHEA Grapalat" w:hAnsi="GHEA Grapalat"/>
          <w:b/>
        </w:rPr>
        <w:br w:type="page"/>
      </w:r>
    </w:p>
    <w:p w14:paraId="1F39E9A7" w14:textId="77777777" w:rsidR="00F016A2" w:rsidRPr="00521A49" w:rsidRDefault="00F016A2" w:rsidP="00962010">
      <w:pPr>
        <w:spacing w:line="360" w:lineRule="auto"/>
        <w:contextualSpacing/>
        <w:jc w:val="center"/>
        <w:rPr>
          <w:rFonts w:ascii="GHEA Grapalat" w:hAnsi="GHEA Grapalat"/>
          <w:b/>
          <w:lang w:val="hy-AM"/>
        </w:rPr>
      </w:pPr>
      <w:r w:rsidRPr="00521A49">
        <w:rPr>
          <w:rFonts w:ascii="GHEA Grapalat" w:hAnsi="GHEA Grapalat"/>
          <w:b/>
        </w:rPr>
        <w:lastRenderedPageBreak/>
        <w:t>Порядок заполнения декларации</w:t>
      </w:r>
    </w:p>
    <w:p w14:paraId="0BC580F1" w14:textId="77777777" w:rsidR="00F016A2" w:rsidRPr="00521A49" w:rsidRDefault="00F016A2" w:rsidP="00962010">
      <w:pPr>
        <w:pStyle w:val="ListParagraph"/>
        <w:numPr>
          <w:ilvl w:val="0"/>
          <w:numId w:val="26"/>
        </w:numPr>
        <w:spacing w:after="200" w:line="360" w:lineRule="auto"/>
        <w:ind w:left="0"/>
        <w:contextualSpacing/>
        <w:jc w:val="both"/>
        <w:rPr>
          <w:rFonts w:ascii="GHEA Grapalat" w:hAnsi="GHEA Grapalat"/>
        </w:rPr>
      </w:pPr>
      <w:r w:rsidRPr="00521A49">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32F045CA" w14:textId="77777777" w:rsidR="00F016A2" w:rsidRPr="00521A49" w:rsidRDefault="00F016A2" w:rsidP="00962010">
      <w:pPr>
        <w:pStyle w:val="ListParagraph"/>
        <w:numPr>
          <w:ilvl w:val="0"/>
          <w:numId w:val="27"/>
        </w:numPr>
        <w:spacing w:after="200" w:line="360" w:lineRule="auto"/>
        <w:ind w:left="0" w:firstLine="142"/>
        <w:contextualSpacing/>
        <w:jc w:val="both"/>
        <w:rPr>
          <w:rFonts w:ascii="GHEA Grapalat" w:hAnsi="GHEA Grapalat"/>
        </w:rPr>
      </w:pPr>
      <w:r w:rsidRPr="00521A49">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46B21E9D" w14:textId="77777777" w:rsidR="00F016A2" w:rsidRPr="00521A49" w:rsidRDefault="00F016A2" w:rsidP="00962010">
      <w:pPr>
        <w:pStyle w:val="ListParagraph"/>
        <w:numPr>
          <w:ilvl w:val="0"/>
          <w:numId w:val="27"/>
        </w:numPr>
        <w:spacing w:after="200" w:line="360" w:lineRule="auto"/>
        <w:contextualSpacing/>
        <w:jc w:val="both"/>
        <w:rPr>
          <w:rFonts w:ascii="GHEA Grapalat" w:hAnsi="GHEA Grapalat"/>
        </w:rPr>
      </w:pPr>
      <w:r w:rsidRPr="00521A49">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A4D4AC5" w14:textId="77777777" w:rsidR="00F016A2" w:rsidRPr="00521A49" w:rsidRDefault="00F016A2" w:rsidP="00962010">
      <w:pPr>
        <w:pStyle w:val="ListParagraph"/>
        <w:numPr>
          <w:ilvl w:val="0"/>
          <w:numId w:val="27"/>
        </w:numPr>
        <w:spacing w:after="200" w:line="360" w:lineRule="auto"/>
        <w:ind w:left="0" w:firstLine="0"/>
        <w:contextualSpacing/>
        <w:jc w:val="both"/>
        <w:rPr>
          <w:rFonts w:ascii="GHEA Grapalat" w:hAnsi="GHEA Grapalat"/>
        </w:rPr>
      </w:pPr>
      <w:r w:rsidRPr="00521A49">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23A4A52" w14:textId="77777777" w:rsidR="00F016A2" w:rsidRPr="00521A49" w:rsidRDefault="00F016A2" w:rsidP="00962010">
      <w:pPr>
        <w:pStyle w:val="ListParagraph"/>
        <w:numPr>
          <w:ilvl w:val="0"/>
          <w:numId w:val="26"/>
        </w:numPr>
        <w:spacing w:after="200" w:line="360" w:lineRule="auto"/>
        <w:ind w:left="142" w:hanging="284"/>
        <w:contextualSpacing/>
        <w:jc w:val="both"/>
        <w:rPr>
          <w:rFonts w:ascii="GHEA Grapalat" w:hAnsi="GHEA Grapalat"/>
        </w:rPr>
      </w:pPr>
      <w:r w:rsidRPr="00521A49">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51421510" w14:textId="77777777" w:rsidR="00F016A2" w:rsidRPr="00521A49" w:rsidRDefault="00F016A2" w:rsidP="00962010">
      <w:pPr>
        <w:pStyle w:val="ListParagraph"/>
        <w:numPr>
          <w:ilvl w:val="0"/>
          <w:numId w:val="28"/>
        </w:numPr>
        <w:spacing w:after="200" w:line="360" w:lineRule="auto"/>
        <w:contextualSpacing/>
        <w:jc w:val="both"/>
        <w:rPr>
          <w:rFonts w:ascii="GHEA Grapalat" w:hAnsi="GHEA Grapalat"/>
        </w:rPr>
      </w:pPr>
      <w:r w:rsidRPr="00521A49">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F2EE884" w14:textId="77777777" w:rsidR="00F016A2" w:rsidRPr="00521A49" w:rsidRDefault="00F016A2" w:rsidP="00962010">
      <w:pPr>
        <w:pStyle w:val="ListParagraph"/>
        <w:numPr>
          <w:ilvl w:val="0"/>
          <w:numId w:val="28"/>
        </w:numPr>
        <w:spacing w:after="200" w:line="360" w:lineRule="auto"/>
        <w:contextualSpacing/>
        <w:jc w:val="both"/>
        <w:rPr>
          <w:rFonts w:ascii="GHEA Grapalat" w:hAnsi="GHEA Grapalat"/>
        </w:rPr>
      </w:pPr>
      <w:r w:rsidRPr="00521A49">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w:t>
      </w:r>
      <w:r w:rsidRPr="00521A49">
        <w:rPr>
          <w:rFonts w:ascii="GHEA Grapalat" w:hAnsi="GHEA Grapalat"/>
        </w:rPr>
        <w:lastRenderedPageBreak/>
        <w:t>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759B0AC2" w14:textId="77777777" w:rsidR="00F016A2" w:rsidRPr="00521A49" w:rsidRDefault="00F016A2" w:rsidP="00962010">
      <w:pPr>
        <w:pStyle w:val="ListParagraph"/>
        <w:numPr>
          <w:ilvl w:val="0"/>
          <w:numId w:val="28"/>
        </w:numPr>
        <w:spacing w:after="200" w:line="360" w:lineRule="auto"/>
        <w:contextualSpacing/>
        <w:jc w:val="both"/>
        <w:rPr>
          <w:rFonts w:ascii="GHEA Grapalat" w:hAnsi="GHEA Grapalat"/>
        </w:rPr>
      </w:pPr>
      <w:r w:rsidRPr="00521A49">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7F8A997" w14:textId="77777777" w:rsidR="00F016A2" w:rsidRPr="00521A49" w:rsidRDefault="00F016A2" w:rsidP="00962010">
      <w:pPr>
        <w:pStyle w:val="ListParagraph"/>
        <w:numPr>
          <w:ilvl w:val="0"/>
          <w:numId w:val="26"/>
        </w:numPr>
        <w:spacing w:after="200" w:line="360" w:lineRule="auto"/>
        <w:ind w:left="0"/>
        <w:contextualSpacing/>
        <w:jc w:val="both"/>
        <w:rPr>
          <w:rFonts w:ascii="GHEA Grapalat" w:hAnsi="GHEA Grapalat"/>
        </w:rPr>
      </w:pPr>
      <w:r w:rsidRPr="00521A49">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521A49">
        <w:rPr>
          <w:rFonts w:ascii="GHEA Grapalat" w:eastAsia="MS Mincho" w:hAnsi="MS Mincho" w:cs="MS Mincho"/>
        </w:rPr>
        <w:t>․</w:t>
      </w:r>
    </w:p>
    <w:p w14:paraId="798EDC18" w14:textId="77777777" w:rsidR="00F016A2" w:rsidRPr="00521A49" w:rsidRDefault="00F016A2" w:rsidP="00962010">
      <w:pPr>
        <w:pStyle w:val="ListParagraph"/>
        <w:numPr>
          <w:ilvl w:val="0"/>
          <w:numId w:val="29"/>
        </w:numPr>
        <w:spacing w:after="200" w:line="360" w:lineRule="auto"/>
        <w:ind w:left="0" w:hanging="426"/>
        <w:contextualSpacing/>
        <w:jc w:val="both"/>
        <w:rPr>
          <w:rFonts w:ascii="GHEA Grapalat" w:hAnsi="GHEA Grapalat"/>
        </w:rPr>
      </w:pPr>
      <w:r w:rsidRPr="00521A49">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9E878A" w14:textId="77777777" w:rsidR="00F016A2" w:rsidRPr="00521A49" w:rsidRDefault="00F016A2" w:rsidP="008E1E2D">
      <w:pPr>
        <w:spacing w:line="360" w:lineRule="auto"/>
        <w:ind w:left="-142"/>
        <w:contextualSpacing/>
        <w:jc w:val="both"/>
        <w:rPr>
          <w:rFonts w:ascii="GHEA Grapalat" w:hAnsi="GHEA Grapalat"/>
        </w:rPr>
      </w:pPr>
      <w:r w:rsidRPr="00521A49">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4C2BF07" w14:textId="77777777" w:rsidR="00F016A2" w:rsidRPr="00521A49" w:rsidRDefault="00F016A2" w:rsidP="008E1E2D">
      <w:pPr>
        <w:pStyle w:val="ListParagraph"/>
        <w:numPr>
          <w:ilvl w:val="0"/>
          <w:numId w:val="26"/>
        </w:numPr>
        <w:spacing w:after="200" w:line="360" w:lineRule="auto"/>
        <w:ind w:left="142" w:hanging="142"/>
        <w:contextualSpacing/>
        <w:jc w:val="both"/>
        <w:rPr>
          <w:rFonts w:ascii="GHEA Grapalat" w:hAnsi="GHEA Grapalat"/>
        </w:rPr>
      </w:pPr>
      <w:r w:rsidRPr="00521A49">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21A49">
        <w:rPr>
          <w:rFonts w:ascii="GHEA Grapalat" w:eastAsia="MS Mincho" w:hAnsi="MS Mincho" w:cs="MS Mincho"/>
        </w:rPr>
        <w:t>․</w:t>
      </w:r>
    </w:p>
    <w:p w14:paraId="6E276028" w14:textId="77777777" w:rsidR="00F016A2" w:rsidRPr="00521A49" w:rsidRDefault="00F016A2" w:rsidP="008E1E2D">
      <w:pPr>
        <w:pStyle w:val="ListParagraph"/>
        <w:numPr>
          <w:ilvl w:val="0"/>
          <w:numId w:val="30"/>
        </w:numPr>
        <w:spacing w:after="200" w:line="360" w:lineRule="auto"/>
        <w:ind w:left="0" w:hanging="142"/>
        <w:contextualSpacing/>
        <w:jc w:val="both"/>
        <w:rPr>
          <w:rFonts w:ascii="GHEA Grapalat" w:hAnsi="GHEA Grapalat"/>
        </w:rPr>
      </w:pPr>
      <w:r w:rsidRPr="00521A49">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77A0DF08" w14:textId="77777777" w:rsidR="00F016A2" w:rsidRPr="00521A49" w:rsidRDefault="00F016A2" w:rsidP="008E1E2D">
      <w:pPr>
        <w:spacing w:line="360" w:lineRule="auto"/>
        <w:contextualSpacing/>
        <w:jc w:val="both"/>
        <w:rPr>
          <w:rFonts w:ascii="GHEA Grapalat" w:hAnsi="GHEA Grapalat"/>
          <w:highlight w:val="yellow"/>
        </w:rPr>
      </w:pPr>
      <w:r w:rsidRPr="00521A49">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71992386" w14:textId="77777777"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3) в подразделе "Адрес учета лица" заполняется адрес места учета реального бенефициара;</w:t>
      </w:r>
    </w:p>
    <w:p w14:paraId="1AF4C1FE" w14:textId="77777777"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3AC2FFEC" w14:textId="77777777" w:rsidR="00F016A2" w:rsidRPr="00521A49" w:rsidRDefault="00F016A2" w:rsidP="008E1E2D">
      <w:pPr>
        <w:spacing w:line="360" w:lineRule="auto"/>
        <w:ind w:firstLine="142"/>
        <w:contextualSpacing/>
        <w:jc w:val="both"/>
        <w:rPr>
          <w:rFonts w:ascii="GHEA Grapalat" w:hAnsi="GHEA Grapalat"/>
        </w:rPr>
      </w:pPr>
      <w:r w:rsidRPr="00521A49">
        <w:rPr>
          <w:rFonts w:ascii="GHEA Grapalat" w:hAnsi="GHEA Grapalat"/>
        </w:rPr>
        <w:t xml:space="preserve">5) подраздел "Основания </w:t>
      </w:r>
      <w:r w:rsidRPr="00521A49">
        <w:rPr>
          <w:rFonts w:ascii="GHEA Grapalat" w:eastAsiaTheme="minorHAnsi" w:hAnsi="GHEA Grapalat" w:cstheme="minorBidi"/>
        </w:rPr>
        <w:t>являться</w:t>
      </w:r>
      <w:r w:rsidRPr="00521A49">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65E0C19F" w14:textId="77777777"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w:t>
      </w:r>
      <w:r w:rsidRPr="00521A49">
        <w:rPr>
          <w:rFonts w:ascii="GHEA Grapalat" w:hAnsi="GHEA Grapalat"/>
        </w:rPr>
        <w:lastRenderedPageBreak/>
        <w:t xml:space="preserve">владеющего долей (акциями, паем) физического лица и Организации. В поле "Размер участия" указывается размер участия в уставном капитале </w:t>
      </w:r>
      <w:r w:rsidRPr="00521A49">
        <w:rPr>
          <w:rFonts w:ascii="GHEA Grapalat" w:hAnsi="GHEA Grapalat"/>
          <w:lang w:val="hy-AM"/>
        </w:rPr>
        <w:t>Օ</w:t>
      </w:r>
      <w:r w:rsidRPr="00521A49">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521A49">
        <w:rPr>
          <w:rFonts w:ascii="GHEA Grapalat" w:hAnsi="GHEA Grapalat"/>
          <w:lang w:val="hy-AM"/>
        </w:rPr>
        <w:t>Օ</w:t>
      </w:r>
      <w:r w:rsidRPr="00521A49">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21A49">
        <w:rPr>
          <w:rFonts w:ascii="GHEA Grapalat" w:hAnsi="GHEA Grapalat"/>
          <w:lang w:val="hy-AM"/>
        </w:rPr>
        <w:t>Օ</w:t>
      </w:r>
      <w:r w:rsidRPr="00521A49">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521A49">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A70D623" w14:textId="77777777"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rPr>
        <w:t xml:space="preserve">б. 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этого подраздела делается отметка, если лицо по смыслу пункта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но контролирует </w:t>
      </w:r>
      <w:r w:rsidRPr="00521A49">
        <w:rPr>
          <w:rFonts w:ascii="GHEA Grapalat" w:hAnsi="GHEA Grapalat"/>
          <w:lang w:val="hy-AM"/>
        </w:rPr>
        <w:t>Օ</w:t>
      </w:r>
      <w:r w:rsidRPr="00521A49">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55D3F3B3"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в</w:t>
      </w:r>
      <w:r w:rsidRPr="00521A49">
        <w:rPr>
          <w:rFonts w:ascii="GHEA Grapalat" w:hAnsi="GHEA Grapalat"/>
          <w:lang w:val="hy-AM"/>
        </w:rPr>
        <w:t xml:space="preserve">. </w:t>
      </w:r>
      <w:r w:rsidRPr="00521A49">
        <w:rPr>
          <w:rFonts w:ascii="GHEA Grapalat" w:hAnsi="GHEA Grapalat"/>
        </w:rPr>
        <w:t>в</w:t>
      </w:r>
      <w:r w:rsidRPr="00521A49">
        <w:rPr>
          <w:rFonts w:ascii="GHEA Grapalat" w:hAnsi="GHEA Grapalat"/>
          <w:lang w:val="hy-AM"/>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21A49">
        <w:rPr>
          <w:rFonts w:ascii="GHEA Grapalat" w:hAnsi="GHEA Grapalat"/>
        </w:rPr>
        <w:t>О</w:t>
      </w:r>
      <w:r w:rsidRPr="00521A49">
        <w:rPr>
          <w:rFonts w:ascii="GHEA Grapalat" w:hAnsi="GHEA Grapalat"/>
          <w:lang w:val="hy-AM"/>
        </w:rPr>
        <w:t xml:space="preserve">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и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этого подраздела</w:t>
      </w:r>
      <w:r w:rsidRPr="00521A49">
        <w:rPr>
          <w:rFonts w:ascii="GHEA Grapalat" w:hAnsi="GHEA Grapalat"/>
        </w:rPr>
        <w:t>.</w:t>
      </w:r>
    </w:p>
    <w:p w14:paraId="3F3904F3" w14:textId="77777777" w:rsidR="00F016A2" w:rsidRPr="00521A49" w:rsidRDefault="00F016A2" w:rsidP="00962010">
      <w:pPr>
        <w:spacing w:line="360" w:lineRule="auto"/>
        <w:contextualSpacing/>
        <w:jc w:val="both"/>
        <w:rPr>
          <w:rFonts w:ascii="GHEA Grapalat" w:hAnsi="GHEA Grapalat" w:cs="Cambria Math"/>
        </w:rPr>
      </w:pPr>
      <w:r w:rsidRPr="00521A49">
        <w:rPr>
          <w:rFonts w:ascii="GHEA Grapalat" w:hAnsi="GHEA Grapalat"/>
          <w:lang w:val="hy-AM"/>
        </w:rPr>
        <w:t xml:space="preserve">6) </w:t>
      </w:r>
      <w:r w:rsidRPr="00521A49">
        <w:rPr>
          <w:rFonts w:ascii="GHEA Grapalat" w:hAnsi="GHEA Grapalat"/>
        </w:rPr>
        <w:t>П</w:t>
      </w:r>
      <w:r w:rsidRPr="00521A49">
        <w:rPr>
          <w:rFonts w:ascii="GHEA Grapalat" w:hAnsi="GHEA Grapalat"/>
          <w:lang w:val="hy-AM"/>
        </w:rPr>
        <w:t xml:space="preserve">одраздел </w:t>
      </w:r>
      <w:r w:rsidRPr="00521A49">
        <w:rPr>
          <w:rFonts w:ascii="GHEA Grapalat" w:eastAsia="GHEA Grapalat" w:hAnsi="GHEA Grapalat" w:cs="GHEA Grapalat"/>
        </w:rPr>
        <w:t>"</w:t>
      </w:r>
      <w:r w:rsidRPr="00521A49">
        <w:rPr>
          <w:rFonts w:ascii="GHEA Grapalat" w:hAnsi="GHEA Grapalat"/>
        </w:rPr>
        <w:t>О</w:t>
      </w:r>
      <w:r w:rsidRPr="00521A49">
        <w:rPr>
          <w:rFonts w:ascii="GHEA Grapalat" w:hAnsi="GHEA Grapalat"/>
          <w:lang w:val="hy-AM"/>
        </w:rPr>
        <w:t xml:space="preserve">снования </w:t>
      </w:r>
      <w:r w:rsidRPr="00521A49">
        <w:rPr>
          <w:rFonts w:ascii="GHEA Grapalat" w:hAnsi="GHEA Grapalat"/>
        </w:rPr>
        <w:t>являться</w:t>
      </w:r>
      <w:r w:rsidRPr="00521A49">
        <w:rPr>
          <w:rFonts w:ascii="GHEA Grapalat" w:hAnsi="GHEA Grapalat"/>
          <w:lang w:val="hy-AM"/>
        </w:rPr>
        <w:t xml:space="preserve"> реальн</w:t>
      </w:r>
      <w:r w:rsidRPr="00521A49">
        <w:rPr>
          <w:rFonts w:ascii="GHEA Grapalat" w:hAnsi="GHEA Grapalat"/>
        </w:rPr>
        <w:t>ым</w:t>
      </w:r>
      <w:r w:rsidRPr="00521A49">
        <w:rPr>
          <w:rFonts w:ascii="GHEA Grapalat" w:hAnsi="GHEA Grapalat"/>
          <w:lang w:val="hy-AM"/>
        </w:rPr>
        <w:t xml:space="preserve"> </w:t>
      </w:r>
      <w:r w:rsidRPr="00521A49">
        <w:rPr>
          <w:rFonts w:ascii="GHEA Grapalat" w:hAnsi="GHEA Grapalat"/>
        </w:rPr>
        <w:t>бенефициаром</w:t>
      </w:r>
      <w:r w:rsidRPr="00521A49">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21A49">
        <w:rPr>
          <w:rFonts w:ascii="GHEA Grapalat" w:hAnsi="GHEA Grapalat"/>
        </w:rPr>
        <w:t xml:space="preserve"> </w:t>
      </w:r>
      <w:r w:rsidRPr="00521A49">
        <w:rPr>
          <w:rFonts w:ascii="GHEA Grapalat" w:hAnsi="GHEA Grapalat"/>
          <w:lang w:val="hy-AM"/>
        </w:rPr>
        <w:t xml:space="preserve">Раскрытие реальных </w:t>
      </w:r>
      <w:r w:rsidRPr="00521A49">
        <w:rPr>
          <w:rFonts w:ascii="GHEA Grapalat" w:hAnsi="GHEA Grapalat"/>
        </w:rPr>
        <w:t>бенефициаров</w:t>
      </w:r>
      <w:r w:rsidRPr="00521A49">
        <w:rPr>
          <w:rFonts w:ascii="GHEA Grapalat" w:hAnsi="GHEA Grapalat"/>
          <w:lang w:val="hy-AM"/>
        </w:rPr>
        <w:t xml:space="preserve"> осуществляется по критериям, установленным Кодексом О недрах</w:t>
      </w:r>
      <w:r w:rsidRPr="00521A49">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21A49">
        <w:rPr>
          <w:rFonts w:ascii="GHEA Grapalat" w:hAnsi="GHEA Grapalat" w:cs="Cambria Math"/>
        </w:rPr>
        <w:t>:</w:t>
      </w:r>
    </w:p>
    <w:p w14:paraId="097FBFD6"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а. в пункте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w:t>
      </w:r>
      <w:r w:rsidRPr="00521A49">
        <w:rPr>
          <w:rFonts w:ascii="GHEA Grapalat" w:hAnsi="GHEA Grapalat"/>
        </w:rPr>
        <w:lastRenderedPageBreak/>
        <w:t xml:space="preserve">юридического лица в размере 10 и более процентов. Этот подраздел заполняется с учетом правил, установленных абзацем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подпункта 5 пункта 4 настоящего Порядка;</w:t>
      </w:r>
    </w:p>
    <w:p w14:paraId="04EF3B41" w14:textId="77777777"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lang w:val="hy-AM"/>
        </w:rPr>
        <w:t xml:space="preserve">б.в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имеет право назначать или </w:t>
      </w:r>
      <w:r w:rsidRPr="00521A49">
        <w:rPr>
          <w:rFonts w:ascii="GHEA Grapalat" w:hAnsi="GHEA Grapalat"/>
        </w:rPr>
        <w:t>отстраня</w:t>
      </w:r>
      <w:r w:rsidRPr="00521A49">
        <w:rPr>
          <w:rFonts w:ascii="GHEA Grapalat" w:hAnsi="GHEA Grapalat"/>
          <w:lang w:val="hy-AM"/>
        </w:rPr>
        <w:t>ть большинство членов органов управления юридического лица;</w:t>
      </w:r>
    </w:p>
    <w:p w14:paraId="68C0DD2A"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в. В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9F18912"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г. в пункте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по смыслу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eastAsia="GHEA Grapalat" w:hAnsi="GHEA Grapalat" w:cs="GHEA Grapalat"/>
          <w:lang w:val="hy-AM"/>
        </w:rPr>
        <w:t xml:space="preserve"> </w:t>
      </w:r>
      <w:r w:rsidRPr="00521A49">
        <w:rPr>
          <w:rFonts w:ascii="GHEA Grapalat" w:hAnsi="GHEA Grapalat"/>
        </w:rPr>
        <w:t>-</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2245832"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д. в пункте </w:t>
      </w:r>
      <w:r w:rsidRPr="00521A49">
        <w:rPr>
          <w:rFonts w:ascii="GHEA Grapalat" w:eastAsia="GHEA Grapalat" w:hAnsi="GHEA Grapalat" w:cs="GHEA Grapalat"/>
        </w:rPr>
        <w:t>"</w:t>
      </w:r>
      <w:r w:rsidRPr="00521A49">
        <w:rPr>
          <w:rFonts w:ascii="GHEA Grapalat" w:hAnsi="GHEA Grapalat"/>
        </w:rPr>
        <w:t>д</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 xml:space="preserve">" </w:t>
      </w:r>
      <w:r w:rsidRPr="00521A49">
        <w:rPr>
          <w:rFonts w:ascii="GHEA Grapalat" w:hAnsi="GHEA Grapalat"/>
        </w:rPr>
        <w:t xml:space="preserve">-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w:t>
      </w:r>
    </w:p>
    <w:p w14:paraId="57585C24"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521A49">
        <w:rPr>
          <w:rFonts w:ascii="GHEA Grapalat" w:hAnsi="GHEA Grapalat"/>
          <w:lang w:val="hy-AM"/>
        </w:rPr>
        <w:t>Օ</w:t>
      </w:r>
      <w:r w:rsidRPr="00521A49">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3D3B315" w14:textId="77777777"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eastAsia="GHEA Grapalat" w:hAnsi="GHEA Grapalat" w:cs="GHEA Grapalat"/>
        </w:rPr>
        <w:t>8) в подразделе</w:t>
      </w:r>
      <w:r w:rsidRPr="00521A49">
        <w:rPr>
          <w:rFonts w:ascii="GHEA Grapalat" w:eastAsia="GHEA Grapalat" w:hAnsi="GHEA Grapalat" w:cs="GHEA Grapalat"/>
          <w:lang w:val="hy-AM"/>
        </w:rPr>
        <w:t xml:space="preserve"> </w:t>
      </w:r>
      <w:r w:rsidRPr="00521A49">
        <w:rPr>
          <w:rFonts w:ascii="GHEA Grapalat" w:eastAsia="GHEA Grapalat" w:hAnsi="GHEA Grapalat" w:cs="GHEA Grapalat"/>
        </w:rPr>
        <w:t xml:space="preserve">"Контактные данные реального </w:t>
      </w:r>
      <w:r w:rsidRPr="00521A49">
        <w:rPr>
          <w:rFonts w:ascii="GHEA Grapalat" w:hAnsi="GHEA Grapalat"/>
        </w:rPr>
        <w:t>бенефициара</w:t>
      </w:r>
      <w:r w:rsidRPr="00521A49">
        <w:rPr>
          <w:rFonts w:ascii="GHEA Grapalat" w:eastAsia="GHEA Grapalat" w:hAnsi="GHEA Grapalat" w:cs="GHEA Grapalat"/>
        </w:rPr>
        <w:t xml:space="preserve">" заполняются адрес электронной почты и номер телефона реального </w:t>
      </w:r>
      <w:r w:rsidRPr="00521A49">
        <w:rPr>
          <w:rFonts w:ascii="GHEA Grapalat" w:hAnsi="GHEA Grapalat"/>
        </w:rPr>
        <w:t>бенефициара</w:t>
      </w:r>
      <w:r w:rsidRPr="00521A49">
        <w:rPr>
          <w:rFonts w:ascii="GHEA Grapalat" w:eastAsia="GHEA Grapalat" w:hAnsi="GHEA Grapalat" w:cs="GHEA Grapalat"/>
        </w:rPr>
        <w:t>.</w:t>
      </w:r>
    </w:p>
    <w:p w14:paraId="1B8A1CF3"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5. Раздел 5 декларации (Промежуточные юридические лица) заполняется, </w:t>
      </w:r>
    </w:p>
    <w:p w14:paraId="1C85548C"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w:t>
      </w:r>
      <w:r w:rsidRPr="00521A49">
        <w:rPr>
          <w:rFonts w:ascii="GHEA Grapalat" w:hAnsi="GHEA Grapalat"/>
        </w:rPr>
        <w:lastRenderedPageBreak/>
        <w:t>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21A49">
        <w:rPr>
          <w:rFonts w:ascii="GHEA Grapalat" w:eastAsia="MS Mincho" w:hAnsi="MS Mincho" w:cs="MS Mincho"/>
        </w:rPr>
        <w:t>․</w:t>
      </w:r>
    </w:p>
    <w:p w14:paraId="4209302A"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1) в подразделе</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Данные организации"</w:t>
      </w:r>
      <w:r w:rsidRPr="00521A49">
        <w:rPr>
          <w:rFonts w:ascii="GHEA Grapalat" w:hAnsi="GHEA Grapalat"/>
          <w:lang w:val="hy-AM"/>
        </w:rPr>
        <w:t xml:space="preserve"> </w:t>
      </w:r>
      <w:r w:rsidRPr="00521A49">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58982A9"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37669192"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3) Подраздел</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74EB5166"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6. Раздел 6 декларации (Дополнительные </w:t>
      </w:r>
      <w:r w:rsidR="007F4126" w:rsidRPr="00521A49">
        <w:rPr>
          <w:rFonts w:ascii="GHEA Grapalat" w:hAnsi="GHEA Grapalat"/>
        </w:rPr>
        <w:t>примечания</w:t>
      </w:r>
      <w:r w:rsidRPr="00521A49">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29E9B36" w14:textId="77777777"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7. Декларация заполняется и подписывается лицом, подающим заявку.</w:t>
      </w:r>
      <w:r w:rsidRPr="00521A49">
        <w:rPr>
          <w:rFonts w:ascii="GHEA Grapalat" w:hAnsi="GHEA Grapalat"/>
          <w:lang w:val="hy-AM"/>
        </w:rPr>
        <w:t xml:space="preserve"> </w:t>
      </w:r>
    </w:p>
    <w:p w14:paraId="19B5227D" w14:textId="77777777" w:rsidR="00F016A2" w:rsidRPr="00521A49" w:rsidRDefault="00F016A2" w:rsidP="00962010">
      <w:pPr>
        <w:contextualSpacing/>
        <w:jc w:val="both"/>
        <w:rPr>
          <w:rFonts w:ascii="GHEA Grapalat" w:hAnsi="GHEA Grapalat"/>
          <w:i/>
        </w:rPr>
      </w:pPr>
      <w:r w:rsidRPr="00521A49">
        <w:rPr>
          <w:rFonts w:ascii="GHEA Grapalat" w:hAnsi="GHEA Grapalat"/>
        </w:rPr>
        <w:t xml:space="preserve">* </w:t>
      </w:r>
      <w:r w:rsidRPr="00521A49">
        <w:rPr>
          <w:rFonts w:ascii="GHEA Grapalat" w:hAnsi="GHEA Grapalat"/>
          <w:i/>
        </w:rPr>
        <w:t>заполняется секретарем комиссии до публикации приглашения в бюллетене:</w:t>
      </w:r>
    </w:p>
    <w:p w14:paraId="54F8CDE8" w14:textId="77777777" w:rsidR="00F016A2" w:rsidRPr="00521A49" w:rsidRDefault="00F016A2" w:rsidP="00962010">
      <w:pPr>
        <w:contextualSpacing/>
        <w:jc w:val="both"/>
        <w:rPr>
          <w:rFonts w:ascii="GHEA Grapalat" w:hAnsi="GHEA Grapalat"/>
          <w:i/>
        </w:rPr>
      </w:pPr>
      <w:r w:rsidRPr="00521A49">
        <w:rPr>
          <w:rFonts w:ascii="GHEA Grapalat" w:hAnsi="GHEA Grapalat"/>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68002C79" w14:textId="77777777" w:rsidR="00B95280" w:rsidRPr="00521A49" w:rsidRDefault="00AF0EF7" w:rsidP="00962010">
      <w:pPr>
        <w:jc w:val="right"/>
        <w:rPr>
          <w:rFonts w:ascii="GHEA Grapalat" w:hAnsi="GHEA Grapalat" w:cs="Arial"/>
          <w:b/>
        </w:rPr>
      </w:pPr>
      <w:r w:rsidRPr="00521A49">
        <w:rPr>
          <w:rFonts w:ascii="GHEA Grapalat" w:hAnsi="GHEA Grapalat"/>
          <w:b/>
        </w:rPr>
        <w:br w:type="page"/>
      </w:r>
      <w:r w:rsidR="00B95280" w:rsidRPr="00521A49">
        <w:rPr>
          <w:rFonts w:ascii="GHEA Grapalat" w:hAnsi="GHEA Grapalat"/>
          <w:b/>
        </w:rPr>
        <w:lastRenderedPageBreak/>
        <w:t>Приложение № 2</w:t>
      </w:r>
    </w:p>
    <w:p w14:paraId="69B70D13" w14:textId="4A0300C2" w:rsidR="00B95280" w:rsidRPr="00521A49" w:rsidRDefault="00B95280" w:rsidP="00962010">
      <w:pPr>
        <w:pStyle w:val="BodyTextIndent3"/>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F135ED">
        <w:rPr>
          <w:rFonts w:ascii="GHEA Grapalat" w:hAnsi="GHEA Grapalat"/>
          <w:b/>
          <w:sz w:val="22"/>
          <w:szCs w:val="22"/>
        </w:rPr>
        <w:t>2026-01</w:t>
      </w:r>
      <w:r w:rsidRPr="00521A49">
        <w:rPr>
          <w:rFonts w:ascii="GHEA Grapalat" w:hAnsi="GHEA Grapalat"/>
          <w:b/>
          <w:sz w:val="22"/>
          <w:szCs w:val="22"/>
        </w:rPr>
        <w:t>»</w:t>
      </w:r>
    </w:p>
    <w:p w14:paraId="2E7D7A0E" w14:textId="77777777" w:rsidR="00B95280" w:rsidRPr="00521A49" w:rsidRDefault="00B95280" w:rsidP="00962010">
      <w:pPr>
        <w:widowControl w:val="0"/>
        <w:spacing w:after="120"/>
        <w:ind w:firstLine="567"/>
        <w:jc w:val="center"/>
        <w:rPr>
          <w:rFonts w:ascii="GHEA Grapalat" w:hAnsi="GHEA Grapalat"/>
        </w:rPr>
      </w:pPr>
    </w:p>
    <w:p w14:paraId="1EC030FF" w14:textId="77777777" w:rsidR="00B95280" w:rsidRPr="00521A49" w:rsidRDefault="00B95280" w:rsidP="00962010">
      <w:pPr>
        <w:widowControl w:val="0"/>
        <w:spacing w:after="120"/>
        <w:ind w:left="-66"/>
        <w:jc w:val="center"/>
        <w:rPr>
          <w:rFonts w:ascii="GHEA Grapalat" w:hAnsi="GHEA Grapalat"/>
          <w:b/>
        </w:rPr>
      </w:pPr>
      <w:r w:rsidRPr="00521A49">
        <w:rPr>
          <w:rFonts w:ascii="GHEA Grapalat" w:hAnsi="GHEA Grapalat"/>
          <w:b/>
        </w:rPr>
        <w:t>ЦЕНОВОЕ ПРЕДЛОЖЕНИЕ</w:t>
      </w:r>
    </w:p>
    <w:p w14:paraId="4E246C2B" w14:textId="77777777" w:rsidR="00B95280" w:rsidRPr="00521A49" w:rsidRDefault="00B95280" w:rsidP="00962010">
      <w:pPr>
        <w:widowControl w:val="0"/>
        <w:spacing w:after="120"/>
        <w:ind w:firstLine="567"/>
        <w:jc w:val="center"/>
        <w:rPr>
          <w:rFonts w:ascii="GHEA Grapalat" w:hAnsi="GHEA Grapalat"/>
        </w:rPr>
      </w:pPr>
    </w:p>
    <w:p w14:paraId="66569D0A" w14:textId="0443E1C9" w:rsidR="00B95280" w:rsidRPr="00521A49" w:rsidRDefault="00B95280" w:rsidP="00962010">
      <w:pPr>
        <w:widowControl w:val="0"/>
        <w:spacing w:after="160"/>
        <w:jc w:val="both"/>
        <w:rPr>
          <w:rFonts w:ascii="GHEA Grapalat" w:hAnsi="GHEA Grapalat"/>
        </w:rPr>
      </w:pPr>
      <w:r w:rsidRPr="00521A49">
        <w:rPr>
          <w:rFonts w:ascii="GHEA Grapalat" w:hAnsi="GHEA Grapalat"/>
          <w:spacing w:val="-6"/>
        </w:rPr>
        <w:t xml:space="preserve">Рассмотрев приглашение на </w:t>
      </w:r>
      <w:r w:rsidR="00B06C9F">
        <w:rPr>
          <w:rFonts w:ascii="GHEA Grapalat" w:hAnsi="GHEA Grapalat"/>
          <w:spacing w:val="-6"/>
        </w:rPr>
        <w:t>открытый конкурс</w:t>
      </w:r>
      <w:r w:rsidRPr="00521A49">
        <w:rPr>
          <w:rFonts w:ascii="GHEA Grapalat" w:hAnsi="GHEA Grapalat"/>
          <w:spacing w:val="-6"/>
        </w:rPr>
        <w:t xml:space="preserve"> под кодом </w:t>
      </w:r>
      <w:r w:rsidRPr="00521A49">
        <w:rPr>
          <w:rFonts w:ascii="GHEA Grapalat" w:hAnsi="GHEA Grapalat"/>
          <w:b/>
          <w:sz w:val="22"/>
          <w:szCs w:val="22"/>
        </w:rPr>
        <w:t>«</w:t>
      </w:r>
      <w:r w:rsidR="00B06C9F">
        <w:rPr>
          <w:rFonts w:ascii="GHEA Grapalat" w:hAnsi="GHEA Grapalat"/>
          <w:b/>
          <w:sz w:val="22"/>
          <w:szCs w:val="22"/>
        </w:rPr>
        <w:t>BMAPDzB-HVKAK-</w:t>
      </w:r>
      <w:r w:rsidR="00F135ED">
        <w:rPr>
          <w:rFonts w:ascii="GHEA Grapalat" w:hAnsi="GHEA Grapalat"/>
          <w:b/>
          <w:sz w:val="22"/>
          <w:szCs w:val="22"/>
        </w:rPr>
        <w:t>2026-01</w:t>
      </w:r>
      <w:r w:rsidRPr="00521A49">
        <w:rPr>
          <w:rFonts w:ascii="GHEA Grapalat" w:hAnsi="GHEA Grapalat"/>
          <w:b/>
          <w:sz w:val="22"/>
          <w:szCs w:val="22"/>
        </w:rPr>
        <w:t>»</w:t>
      </w:r>
      <w:r w:rsidRPr="00521A49">
        <w:rPr>
          <w:rFonts w:ascii="GHEA Grapalat" w:hAnsi="GHEA Grapalat"/>
          <w:spacing w:val="-6"/>
        </w:rPr>
        <w:t>,</w:t>
      </w:r>
      <w:r w:rsidRPr="00521A49">
        <w:rPr>
          <w:rFonts w:ascii="GHEA Grapalat" w:hAnsi="GHEA Grapalat"/>
        </w:rPr>
        <w:t xml:space="preserve"> </w:t>
      </w:r>
    </w:p>
    <w:p w14:paraId="23D3664C" w14:textId="77777777" w:rsidR="00B95280" w:rsidRPr="00521A49" w:rsidRDefault="00B95280" w:rsidP="00962010">
      <w:pPr>
        <w:widowControl w:val="0"/>
        <w:jc w:val="both"/>
        <w:rPr>
          <w:rFonts w:ascii="GHEA Grapalat" w:hAnsi="GHEA Grapalat"/>
        </w:rPr>
      </w:pPr>
      <w:r w:rsidRPr="00521A49">
        <w:rPr>
          <w:rFonts w:ascii="GHEA Grapalat" w:hAnsi="GHEA Grapalat"/>
        </w:rPr>
        <w:t>в том числе проект заключаемого договора __________________________________</w:t>
      </w:r>
    </w:p>
    <w:p w14:paraId="0008270A" w14:textId="77777777" w:rsidR="00B95280" w:rsidRPr="00521A49" w:rsidRDefault="00B95280" w:rsidP="00962010">
      <w:pPr>
        <w:widowControl w:val="0"/>
        <w:spacing w:after="160"/>
        <w:ind w:left="6237"/>
        <w:jc w:val="both"/>
        <w:rPr>
          <w:rFonts w:ascii="GHEA Grapalat" w:hAnsi="GHEA Grapalat"/>
          <w:vertAlign w:val="superscript"/>
        </w:rPr>
      </w:pPr>
      <w:r w:rsidRPr="00521A49">
        <w:rPr>
          <w:rFonts w:ascii="GHEA Grapalat" w:hAnsi="GHEA Grapalat"/>
          <w:vertAlign w:val="superscript"/>
        </w:rPr>
        <w:t>наименование участника</w:t>
      </w:r>
    </w:p>
    <w:p w14:paraId="53CE4B4D" w14:textId="77777777" w:rsidR="00B95280" w:rsidRPr="00521A49" w:rsidRDefault="00B95280" w:rsidP="00962010">
      <w:pPr>
        <w:widowControl w:val="0"/>
        <w:spacing w:after="160"/>
        <w:jc w:val="both"/>
        <w:rPr>
          <w:rFonts w:ascii="GHEA Grapalat" w:hAnsi="GHEA Grapalat"/>
        </w:rPr>
      </w:pPr>
      <w:r w:rsidRPr="00521A49">
        <w:rPr>
          <w:rFonts w:ascii="GHEA Grapalat" w:hAnsi="GHEA Grapalat"/>
        </w:rPr>
        <w:t>предлагает выполнить договор по нижеуказанным общим ценам:</w:t>
      </w:r>
    </w:p>
    <w:p w14:paraId="2C2BAA4F" w14:textId="77777777" w:rsidR="00B2572B" w:rsidRPr="00521A49" w:rsidRDefault="005646FC" w:rsidP="00962010">
      <w:pPr>
        <w:jc w:val="right"/>
        <w:rPr>
          <w:rFonts w:ascii="GHEA Grapalat" w:hAnsi="GHEA Grapalat"/>
        </w:rPr>
      </w:pPr>
      <w:r w:rsidRPr="00521A49">
        <w:rPr>
          <w:rFonts w:ascii="GHEA Grapalat" w:hAnsi="GHEA Grapalat"/>
        </w:rPr>
        <w:t>д</w:t>
      </w:r>
      <w:r w:rsidR="00B2572B" w:rsidRPr="00521A49">
        <w:rPr>
          <w:rFonts w:ascii="GHEA Grapalat" w:hAnsi="GHEA Grapalat"/>
        </w:rPr>
        <w:t>рамов РА</w:t>
      </w:r>
    </w:p>
    <w:tbl>
      <w:tblPr>
        <w:tblW w:w="990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3072"/>
        <w:gridCol w:w="2060"/>
        <w:gridCol w:w="1701"/>
        <w:gridCol w:w="1701"/>
      </w:tblGrid>
      <w:tr w:rsidR="0009191C" w:rsidRPr="00521A49" w14:paraId="5EEDBF90" w14:textId="77777777" w:rsidTr="00A665F1">
        <w:trPr>
          <w:trHeight w:val="916"/>
          <w:jc w:val="center"/>
        </w:trPr>
        <w:tc>
          <w:tcPr>
            <w:tcW w:w="1368" w:type="dxa"/>
            <w:tcBorders>
              <w:top w:val="single" w:sz="4" w:space="0" w:color="auto"/>
              <w:left w:val="single" w:sz="4" w:space="0" w:color="auto"/>
              <w:right w:val="single" w:sz="4" w:space="0" w:color="auto"/>
            </w:tcBorders>
            <w:vAlign w:val="center"/>
          </w:tcPr>
          <w:p w14:paraId="223157F1" w14:textId="77777777" w:rsidR="0009191C" w:rsidRPr="00521A49" w:rsidRDefault="0009191C" w:rsidP="00962010">
            <w:pPr>
              <w:widowControl w:val="0"/>
              <w:jc w:val="center"/>
              <w:rPr>
                <w:rFonts w:ascii="GHEA Grapalat" w:hAnsi="GHEA Grapalat"/>
                <w:b/>
                <w:bCs/>
                <w:lang w:val="en-US"/>
              </w:rPr>
            </w:pPr>
            <w:r w:rsidRPr="00521A49">
              <w:rPr>
                <w:rFonts w:ascii="GHEA Grapalat" w:hAnsi="GHEA Grapalat"/>
                <w:b/>
              </w:rPr>
              <w:t>Номера лотов</w:t>
            </w:r>
          </w:p>
        </w:tc>
        <w:tc>
          <w:tcPr>
            <w:tcW w:w="3072" w:type="dxa"/>
            <w:tcBorders>
              <w:top w:val="single" w:sz="4" w:space="0" w:color="auto"/>
              <w:left w:val="single" w:sz="4" w:space="0" w:color="auto"/>
              <w:right w:val="single" w:sz="4" w:space="0" w:color="auto"/>
            </w:tcBorders>
            <w:vAlign w:val="center"/>
          </w:tcPr>
          <w:p w14:paraId="5A0777B7"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Наименование</w:t>
            </w:r>
            <w:r w:rsidRPr="00521A49">
              <w:rPr>
                <w:rFonts w:ascii="Sylfaen" w:hAnsi="Sylfaen" w:cs="Courier New"/>
                <w:b/>
              </w:rPr>
              <w:t> </w:t>
            </w:r>
            <w:r w:rsidRPr="00521A49">
              <w:rPr>
                <w:rFonts w:ascii="GHEA Grapalat" w:hAnsi="GHEA Grapalat" w:cs="GHEA Grapalat"/>
                <w:b/>
              </w:rPr>
              <w:t>товара</w:t>
            </w:r>
          </w:p>
        </w:tc>
        <w:tc>
          <w:tcPr>
            <w:tcW w:w="2060" w:type="dxa"/>
            <w:tcBorders>
              <w:top w:val="single" w:sz="4" w:space="0" w:color="auto"/>
              <w:left w:val="single" w:sz="4" w:space="0" w:color="auto"/>
              <w:right w:val="single" w:sz="4" w:space="0" w:color="auto"/>
            </w:tcBorders>
            <w:vAlign w:val="center"/>
          </w:tcPr>
          <w:p w14:paraId="6B88860A" w14:textId="77777777" w:rsidR="0009191C" w:rsidRPr="00521A49" w:rsidRDefault="0009191C" w:rsidP="00962010">
            <w:pPr>
              <w:widowControl w:val="0"/>
              <w:jc w:val="center"/>
              <w:rPr>
                <w:rFonts w:ascii="GHEA Grapalat" w:hAnsi="GHEA Grapalat"/>
                <w:b/>
              </w:rPr>
            </w:pPr>
            <w:r w:rsidRPr="00521A49">
              <w:rPr>
                <w:rFonts w:ascii="GHEA Grapalat" w:hAnsi="GHEA Grapalat"/>
                <w:b/>
              </w:rPr>
              <w:t>Стоимость</w:t>
            </w:r>
          </w:p>
          <w:p w14:paraId="6F8B1050" w14:textId="77777777" w:rsidR="0009191C" w:rsidRPr="00521A49" w:rsidRDefault="0009191C" w:rsidP="00962010">
            <w:pPr>
              <w:widowControl w:val="0"/>
              <w:jc w:val="center"/>
              <w:rPr>
                <w:rFonts w:ascii="GHEA Grapalat" w:hAnsi="GHEA Grapalat"/>
                <w:b/>
              </w:rPr>
            </w:pPr>
            <w:r w:rsidRPr="00521A49">
              <w:rPr>
                <w:rFonts w:ascii="GHEA Grapalat" w:hAnsi="GHEA Grapalat"/>
              </w:rPr>
              <w:t>(совокупность себестоимости и прогнозируемой прибыли)</w:t>
            </w:r>
          </w:p>
          <w:p w14:paraId="44FDAF72"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53406EEC" w14:textId="77777777" w:rsidR="004825CB" w:rsidRPr="00521A49" w:rsidRDefault="0009191C" w:rsidP="00962010">
            <w:pPr>
              <w:widowControl w:val="0"/>
              <w:jc w:val="center"/>
              <w:rPr>
                <w:rFonts w:ascii="GHEA Grapalat" w:hAnsi="GHEA Grapalat"/>
                <w:b/>
                <w:lang w:val="en-US"/>
              </w:rPr>
            </w:pPr>
            <w:r w:rsidRPr="00521A49">
              <w:rPr>
                <w:rFonts w:ascii="GHEA Grapalat" w:hAnsi="GHEA Grapalat"/>
                <w:b/>
              </w:rPr>
              <w:t>НДС</w:t>
            </w:r>
            <w:r w:rsidRPr="00521A49">
              <w:rPr>
                <w:rStyle w:val="FootnoteReference"/>
                <w:rFonts w:ascii="GHEA Grapalat" w:hAnsi="GHEA Grapalat"/>
                <w:b/>
              </w:rPr>
              <w:footnoteReference w:customMarkFollows="1" w:id="6"/>
              <w:t>**</w:t>
            </w:r>
          </w:p>
          <w:p w14:paraId="69EC2AA6"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c>
          <w:tcPr>
            <w:tcW w:w="1701" w:type="dxa"/>
            <w:tcBorders>
              <w:top w:val="single" w:sz="4" w:space="0" w:color="auto"/>
              <w:left w:val="single" w:sz="4" w:space="0" w:color="auto"/>
              <w:right w:val="single" w:sz="4" w:space="0" w:color="auto"/>
            </w:tcBorders>
            <w:vAlign w:val="center"/>
          </w:tcPr>
          <w:p w14:paraId="242D171F"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Общая цена</w:t>
            </w:r>
          </w:p>
          <w:p w14:paraId="70DCBA8E"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r>
      <w:tr w:rsidR="0009191C" w:rsidRPr="00521A49" w14:paraId="51FAF9D1" w14:textId="77777777" w:rsidTr="00A665F1">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61DAD964" w14:textId="77777777" w:rsidR="0009191C" w:rsidRPr="00521A49" w:rsidRDefault="0009191C" w:rsidP="00962010">
            <w:pPr>
              <w:widowControl w:val="0"/>
              <w:jc w:val="center"/>
              <w:rPr>
                <w:rFonts w:ascii="GHEA Grapalat" w:hAnsi="GHEA Grapalat"/>
                <w:b/>
                <w:i/>
              </w:rPr>
            </w:pPr>
            <w:r w:rsidRPr="00521A49">
              <w:rPr>
                <w:rFonts w:ascii="GHEA Grapalat" w:hAnsi="GHEA Grapalat"/>
                <w:b/>
                <w:i/>
              </w:rPr>
              <w:t>1</w:t>
            </w:r>
          </w:p>
        </w:tc>
        <w:tc>
          <w:tcPr>
            <w:tcW w:w="3072" w:type="dxa"/>
            <w:tcBorders>
              <w:top w:val="single" w:sz="4" w:space="0" w:color="auto"/>
              <w:left w:val="single" w:sz="4" w:space="0" w:color="auto"/>
              <w:bottom w:val="single" w:sz="4" w:space="0" w:color="auto"/>
              <w:right w:val="single" w:sz="4" w:space="0" w:color="auto"/>
            </w:tcBorders>
            <w:shd w:val="clear" w:color="auto" w:fill="99CCFF"/>
          </w:tcPr>
          <w:p w14:paraId="23D2C89E" w14:textId="77777777" w:rsidR="0009191C" w:rsidRPr="00521A49" w:rsidRDefault="0009191C" w:rsidP="00962010">
            <w:pPr>
              <w:widowControl w:val="0"/>
              <w:jc w:val="center"/>
              <w:rPr>
                <w:rFonts w:ascii="GHEA Grapalat" w:hAnsi="GHEA Grapalat"/>
                <w:b/>
                <w:i/>
              </w:rPr>
            </w:pPr>
            <w:r w:rsidRPr="00521A49">
              <w:rPr>
                <w:rFonts w:ascii="GHEA Grapalat" w:hAnsi="GHEA Grapalat"/>
                <w:b/>
                <w:i/>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68670F77" w14:textId="77777777" w:rsidR="0009191C" w:rsidRPr="00521A49" w:rsidRDefault="0009191C" w:rsidP="00962010">
            <w:pPr>
              <w:widowControl w:val="0"/>
              <w:jc w:val="center"/>
              <w:rPr>
                <w:rFonts w:ascii="GHEA Grapalat" w:hAnsi="GHEA Grapalat"/>
                <w:i/>
              </w:rPr>
            </w:pPr>
            <w:r w:rsidRPr="00521A49">
              <w:rPr>
                <w:rFonts w:ascii="GHEA Grapalat" w:hAnsi="GHEA Grapalat"/>
                <w:b/>
                <w:i/>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4C93FAA" w14:textId="77777777" w:rsidR="0009191C" w:rsidRPr="00521A49" w:rsidRDefault="00E02389" w:rsidP="00962010">
            <w:pPr>
              <w:widowControl w:val="0"/>
              <w:jc w:val="center"/>
              <w:rPr>
                <w:rFonts w:ascii="GHEA Grapalat" w:hAnsi="GHEA Grapalat"/>
                <w:i/>
                <w:lang w:val="en-US"/>
              </w:rPr>
            </w:pPr>
            <w:r w:rsidRPr="00521A49">
              <w:rPr>
                <w:rFonts w:ascii="GHEA Grapalat" w:hAnsi="GHEA Grapalat"/>
                <w:b/>
                <w:i/>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479C4B21" w14:textId="77777777" w:rsidR="0009191C" w:rsidRPr="00521A49" w:rsidRDefault="00E02389" w:rsidP="00962010">
            <w:pPr>
              <w:widowControl w:val="0"/>
              <w:jc w:val="center"/>
              <w:rPr>
                <w:rFonts w:ascii="GHEA Grapalat" w:hAnsi="GHEA Grapalat"/>
                <w:i/>
              </w:rPr>
            </w:pPr>
            <w:r w:rsidRPr="00521A49">
              <w:rPr>
                <w:rFonts w:ascii="GHEA Grapalat" w:hAnsi="GHEA Grapalat"/>
                <w:b/>
                <w:i/>
                <w:lang w:val="en-US"/>
              </w:rPr>
              <w:t>5</w:t>
            </w:r>
            <w:r w:rsidR="0009191C" w:rsidRPr="00521A49">
              <w:rPr>
                <w:rFonts w:ascii="GHEA Grapalat" w:hAnsi="GHEA Grapalat"/>
                <w:b/>
                <w:i/>
              </w:rPr>
              <w:t>=3+4</w:t>
            </w:r>
          </w:p>
        </w:tc>
      </w:tr>
      <w:tr w:rsidR="0009191C" w:rsidRPr="00521A49" w14:paraId="0127693F" w14:textId="77777777" w:rsidTr="00A665F1">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44EB60C"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1</w:t>
            </w:r>
          </w:p>
        </w:tc>
        <w:tc>
          <w:tcPr>
            <w:tcW w:w="3072" w:type="dxa"/>
            <w:tcBorders>
              <w:top w:val="single" w:sz="4" w:space="0" w:color="auto"/>
              <w:left w:val="single" w:sz="4" w:space="0" w:color="auto"/>
              <w:bottom w:val="single" w:sz="4" w:space="0" w:color="auto"/>
              <w:right w:val="single" w:sz="4" w:space="0" w:color="auto"/>
            </w:tcBorders>
            <w:vAlign w:val="center"/>
          </w:tcPr>
          <w:p w14:paraId="7AAAAC25"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tcPr>
          <w:p w14:paraId="009AF3B8"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tcPr>
          <w:p w14:paraId="53847917"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tcPr>
          <w:p w14:paraId="1C263762" w14:textId="77777777" w:rsidR="0009191C" w:rsidRPr="00521A49" w:rsidRDefault="0009191C" w:rsidP="00962010">
            <w:pPr>
              <w:widowControl w:val="0"/>
              <w:jc w:val="center"/>
              <w:rPr>
                <w:rFonts w:ascii="GHEA Grapalat" w:hAnsi="GHEA Grapalat"/>
              </w:rPr>
            </w:pPr>
          </w:p>
        </w:tc>
      </w:tr>
      <w:tr w:rsidR="0009191C" w:rsidRPr="00521A49" w14:paraId="312F3E3D" w14:textId="77777777" w:rsidTr="00A665F1">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5FFD43AB" w14:textId="77777777" w:rsidR="0009191C" w:rsidRPr="00521A49" w:rsidRDefault="0009191C" w:rsidP="00962010">
            <w:pPr>
              <w:widowControl w:val="0"/>
              <w:jc w:val="center"/>
              <w:rPr>
                <w:rFonts w:ascii="GHEA Grapalat" w:hAnsi="GHEA Grapalat"/>
                <w:b/>
                <w:bCs/>
              </w:rPr>
            </w:pPr>
            <w:r w:rsidRPr="00521A49">
              <w:rPr>
                <w:rFonts w:ascii="GHEA Grapalat" w:hAnsi="GHEA Grapalat"/>
                <w:b/>
              </w:rPr>
              <w:t>2</w:t>
            </w:r>
          </w:p>
        </w:tc>
        <w:tc>
          <w:tcPr>
            <w:tcW w:w="3072" w:type="dxa"/>
            <w:tcBorders>
              <w:top w:val="single" w:sz="4" w:space="0" w:color="auto"/>
              <w:left w:val="single" w:sz="4" w:space="0" w:color="auto"/>
              <w:bottom w:val="single" w:sz="4" w:space="0" w:color="auto"/>
              <w:right w:val="single" w:sz="4" w:space="0" w:color="auto"/>
            </w:tcBorders>
            <w:vAlign w:val="center"/>
          </w:tcPr>
          <w:p w14:paraId="1219D04A" w14:textId="77777777"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tcPr>
          <w:p w14:paraId="03586BAC"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tcPr>
          <w:p w14:paraId="72274F37" w14:textId="77777777"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tcPr>
          <w:p w14:paraId="6916F7D9" w14:textId="77777777" w:rsidR="0009191C" w:rsidRPr="00521A49" w:rsidRDefault="0009191C" w:rsidP="00962010">
            <w:pPr>
              <w:widowControl w:val="0"/>
              <w:rPr>
                <w:rFonts w:ascii="GHEA Grapalat" w:hAnsi="GHEA Grapalat"/>
              </w:rPr>
            </w:pPr>
          </w:p>
        </w:tc>
      </w:tr>
    </w:tbl>
    <w:p w14:paraId="0C3DBBBC" w14:textId="77777777" w:rsidR="00A665F1" w:rsidRDefault="00A665F1" w:rsidP="00962010">
      <w:pPr>
        <w:widowControl w:val="0"/>
        <w:tabs>
          <w:tab w:val="left" w:pos="6804"/>
        </w:tabs>
        <w:jc w:val="center"/>
        <w:rPr>
          <w:rFonts w:ascii="GHEA Grapalat" w:hAnsi="GHEA Grapalat"/>
        </w:rPr>
      </w:pPr>
    </w:p>
    <w:p w14:paraId="7CEDDF55" w14:textId="71F62D88" w:rsidR="00374F4A" w:rsidRPr="00521A49" w:rsidRDefault="00374F4A"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14:paraId="4C9DC89F" w14:textId="77777777" w:rsidR="00374F4A" w:rsidRPr="00521A49" w:rsidRDefault="00374F4A" w:rsidP="00962010">
      <w:pPr>
        <w:widowControl w:val="0"/>
        <w:tabs>
          <w:tab w:val="left" w:pos="7513"/>
        </w:tabs>
        <w:spacing w:after="160"/>
        <w:ind w:left="709"/>
        <w:jc w:val="both"/>
        <w:rPr>
          <w:rFonts w:ascii="GHEA Grapalat" w:hAnsi="GHEA Grapalat" w:cs="Arial"/>
        </w:rPr>
      </w:pPr>
      <w:r w:rsidRPr="00521A49">
        <w:rPr>
          <w:rFonts w:ascii="GHEA Grapalat" w:hAnsi="GHEA Grapalat"/>
        </w:rPr>
        <w:t>наименование участника (должность, имя, фамилия руководителя</w:t>
      </w:r>
      <w:r w:rsidR="00335DAA" w:rsidRPr="00521A49">
        <w:rPr>
          <w:rFonts w:ascii="GHEA Grapalat" w:hAnsi="GHEA Grapalat"/>
        </w:rPr>
        <w:t>)</w:t>
      </w:r>
      <w:r w:rsidRPr="00521A49">
        <w:rPr>
          <w:rFonts w:ascii="GHEA Grapalat" w:hAnsi="GHEA Grapalat"/>
        </w:rPr>
        <w:tab/>
        <w:t>подпись</w:t>
      </w:r>
    </w:p>
    <w:p w14:paraId="5C2668A2" w14:textId="77777777" w:rsidR="00DC619D" w:rsidRPr="00521A49" w:rsidRDefault="00DC619D" w:rsidP="00962010">
      <w:pPr>
        <w:widowControl w:val="0"/>
        <w:spacing w:after="160"/>
        <w:jc w:val="both"/>
        <w:rPr>
          <w:rFonts w:ascii="GHEA Grapalat" w:hAnsi="GHEA Grapalat"/>
          <w:lang w:val="es-ES"/>
        </w:rPr>
      </w:pPr>
    </w:p>
    <w:p w14:paraId="4888E5C5" w14:textId="77777777" w:rsidR="00B2572B" w:rsidRPr="00521A49" w:rsidRDefault="00B2572B" w:rsidP="00962010">
      <w:pPr>
        <w:widowControl w:val="0"/>
        <w:spacing w:after="160"/>
        <w:jc w:val="right"/>
        <w:rPr>
          <w:rFonts w:ascii="GHEA Grapalat" w:hAnsi="GHEA Grapalat"/>
        </w:rPr>
      </w:pPr>
      <w:r w:rsidRPr="00521A49">
        <w:rPr>
          <w:rFonts w:ascii="GHEA Grapalat" w:hAnsi="GHEA Grapalat"/>
        </w:rPr>
        <w:t>М. П.</w:t>
      </w:r>
    </w:p>
    <w:p w14:paraId="46E38504" w14:textId="77777777" w:rsidR="00B217BB" w:rsidRPr="00521A49" w:rsidRDefault="00B217BB" w:rsidP="00962010">
      <w:pPr>
        <w:rPr>
          <w:rFonts w:ascii="GHEA Grapalat" w:hAnsi="GHEA Grapalat"/>
          <w:b/>
        </w:rPr>
      </w:pPr>
      <w:r w:rsidRPr="00521A49">
        <w:rPr>
          <w:rFonts w:ascii="GHEA Grapalat" w:hAnsi="GHEA Grapalat"/>
          <w:b/>
        </w:rPr>
        <w:br w:type="page"/>
      </w:r>
    </w:p>
    <w:p w14:paraId="2172CB1D" w14:textId="77777777" w:rsidR="0052563A" w:rsidRPr="00521A49" w:rsidRDefault="0052563A" w:rsidP="00962010">
      <w:pPr>
        <w:widowControl w:val="0"/>
        <w:spacing w:after="160"/>
        <w:ind w:firstLine="567"/>
        <w:jc w:val="right"/>
        <w:rPr>
          <w:rFonts w:ascii="GHEA Grapalat" w:hAnsi="GHEA Grapalat"/>
          <w:b/>
        </w:rPr>
        <w:sectPr w:rsidR="0052563A" w:rsidRPr="00521A49" w:rsidSect="00B55614">
          <w:footnotePr>
            <w:pos w:val="beneathText"/>
            <w:numStart w:val="8"/>
          </w:footnotePr>
          <w:pgSz w:w="11906" w:h="16838" w:code="9"/>
          <w:pgMar w:top="709" w:right="707" w:bottom="851" w:left="709" w:header="561" w:footer="561" w:gutter="0"/>
          <w:cols w:space="720"/>
          <w:docGrid w:linePitch="326"/>
        </w:sectPr>
      </w:pPr>
    </w:p>
    <w:p w14:paraId="271A3379" w14:textId="2CB4C7C1" w:rsidR="00A77E79" w:rsidRPr="00B138F3" w:rsidRDefault="00A77E79" w:rsidP="00A77E7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3</w:t>
      </w:r>
    </w:p>
    <w:p w14:paraId="3833C9A2" w14:textId="296296E6" w:rsidR="00A77E79" w:rsidRPr="00521A49" w:rsidRDefault="00A77E79" w:rsidP="00A77E79">
      <w:pPr>
        <w:pStyle w:val="BodyTextIndent3"/>
        <w:widowControl w:val="0"/>
        <w:spacing w:after="160" w:line="240" w:lineRule="auto"/>
        <w:jc w:val="right"/>
        <w:rPr>
          <w:rFonts w:ascii="GHEA Grapalat" w:hAnsi="GHEA Grapalat"/>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F135ED">
        <w:rPr>
          <w:rFonts w:ascii="GHEA Grapalat" w:hAnsi="GHEA Grapalat"/>
          <w:b/>
          <w:sz w:val="22"/>
          <w:szCs w:val="22"/>
        </w:rPr>
        <w:t>2026-01</w:t>
      </w:r>
      <w:r w:rsidRPr="00521A49">
        <w:rPr>
          <w:rFonts w:ascii="GHEA Grapalat" w:hAnsi="GHEA Grapalat"/>
          <w:b/>
          <w:sz w:val="22"/>
          <w:szCs w:val="22"/>
        </w:rPr>
        <w:t>»</w:t>
      </w:r>
      <w:r w:rsidRPr="00521A49">
        <w:rPr>
          <w:rFonts w:ascii="GHEA Grapalat" w:hAnsi="GHEA Grapalat"/>
          <w:sz w:val="24"/>
          <w:szCs w:val="24"/>
        </w:rPr>
        <w:t xml:space="preserve"> </w:t>
      </w:r>
    </w:p>
    <w:p w14:paraId="22D70C99" w14:textId="77777777" w:rsidR="00A77E79" w:rsidRPr="00B138F3" w:rsidRDefault="00A77E79" w:rsidP="00A77E79">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14:paraId="2F0B1EA1" w14:textId="77777777" w:rsidR="00A77E79" w:rsidRPr="00B138F3" w:rsidRDefault="00A77E79" w:rsidP="00A77E79">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58A2C02F" w14:textId="77777777" w:rsidR="00A77E79" w:rsidRPr="00B138F3" w:rsidRDefault="00A77E79" w:rsidP="00A77E79">
      <w:pPr>
        <w:widowControl w:val="0"/>
        <w:spacing w:after="160"/>
        <w:ind w:left="567" w:right="565"/>
        <w:jc w:val="center"/>
        <w:rPr>
          <w:rFonts w:ascii="GHEA Grapalat" w:hAnsi="GHEA Grapalat"/>
          <w:b/>
        </w:rPr>
      </w:pPr>
    </w:p>
    <w:p w14:paraId="76B39FAA" w14:textId="77777777" w:rsidR="00A77E79" w:rsidRPr="00B138F3" w:rsidRDefault="00A77E79" w:rsidP="00A77E79">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64013FBB" w14:textId="77777777" w:rsidR="00A77E79" w:rsidRPr="00B138F3" w:rsidRDefault="00A77E79" w:rsidP="00A77E79">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1EF6D642" w14:textId="77777777" w:rsidR="00A77E79" w:rsidRPr="00B138F3" w:rsidRDefault="00A77E79" w:rsidP="00A77E79">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вытекающих из </w:t>
      </w:r>
      <w:r w:rsidRPr="00B138F3">
        <w:rPr>
          <w:rFonts w:ascii="GHEA Grapalat" w:hAnsi="GHEA Grapalat"/>
        </w:rPr>
        <w:t xml:space="preserve">участия ____________   </w:t>
      </w:r>
    </w:p>
    <w:p w14:paraId="7E8655F9" w14:textId="77777777" w:rsidR="00A77E79" w:rsidRPr="00B138F3" w:rsidRDefault="00A77E79" w:rsidP="00A77E79">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029D33E9"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63DD2E42"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37449829" w14:textId="77777777" w:rsidR="00A77E79" w:rsidRPr="00B138F3" w:rsidRDefault="00A77E79" w:rsidP="00A77E79">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5D8E22E0"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30DCDE3E"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2446B576"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47AC278A"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3275B166"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68236ED8"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326037AD" w14:textId="77777777" w:rsidR="00A77E79" w:rsidRPr="00B138F3"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p>
    <w:p w14:paraId="3044AE35"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55DBF03C" w14:textId="77777777" w:rsidR="00A77E79" w:rsidRPr="00B138F3" w:rsidRDefault="00A77E79" w:rsidP="00A77E7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719C047C"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9650F52" w14:textId="77777777" w:rsidR="00A77E79" w:rsidRPr="00B138F3" w:rsidRDefault="00A77E79" w:rsidP="00A77E7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Pr>
          <w:rFonts w:ascii="GHEA Grapalat" w:eastAsiaTheme="minorHAnsi" w:hAnsi="GHEA Grapalat" w:cstheme="minorBidi"/>
        </w:rPr>
        <w:t xml:space="preserve">с момента выпуска и в силе </w:t>
      </w:r>
      <w:r w:rsidRPr="00B138F3">
        <w:rPr>
          <w:rFonts w:ascii="GHEA Grapalat" w:eastAsiaTheme="minorHAnsi" w:hAnsi="GHEA Grapalat" w:cstheme="minorBidi"/>
        </w:rPr>
        <w:t>девяносто рабочих дней</w:t>
      </w:r>
      <w:r w:rsidRPr="0056608D">
        <w:rPr>
          <w:rFonts w:ascii="GHEA Grapalat" w:eastAsiaTheme="minorHAnsi" w:hAnsi="GHEA Grapalat" w:cstheme="minorBidi"/>
        </w:rPr>
        <w:t>**</w:t>
      </w:r>
      <w:r w:rsidRPr="00B138F3">
        <w:rPr>
          <w:rFonts w:ascii="GHEA Grapalat" w:eastAsiaTheme="minorHAnsi" w:hAnsi="GHEA Grapalat" w:cstheme="minorBidi"/>
        </w:rPr>
        <w:t xml:space="preserve"> со дня </w:t>
      </w:r>
      <w:r w:rsidRPr="00AA4C59">
        <w:rPr>
          <w:rFonts w:ascii="GHEA Grapalat" w:eastAsiaTheme="minorHAnsi" w:hAnsi="GHEA Grapalat" w:cstheme="minorBidi"/>
        </w:rPr>
        <w:t xml:space="preserve">истечения </w:t>
      </w:r>
      <w:r>
        <w:rPr>
          <w:rFonts w:ascii="GHEA Grapalat" w:eastAsiaTheme="minorHAnsi" w:hAnsi="GHEA Grapalat" w:cstheme="minorBidi"/>
        </w:rPr>
        <w:t xml:space="preserve">крайнего </w:t>
      </w:r>
      <w:r w:rsidRPr="00AA4C59">
        <w:rPr>
          <w:rFonts w:ascii="GHEA Grapalat" w:eastAsiaTheme="minorHAnsi" w:hAnsi="GHEA Grapalat" w:cstheme="minorBidi"/>
        </w:rPr>
        <w:t xml:space="preserve">срока </w:t>
      </w:r>
      <w:r w:rsidRPr="00B138F3">
        <w:rPr>
          <w:rFonts w:ascii="GHEA Grapalat" w:eastAsiaTheme="minorHAnsi" w:hAnsi="GHEA Grapalat" w:cstheme="minorBidi"/>
        </w:rPr>
        <w:t>подачи принципалом заяв</w:t>
      </w:r>
      <w:r>
        <w:rPr>
          <w:rFonts w:ascii="GHEA Grapalat" w:eastAsiaTheme="minorHAnsi" w:hAnsi="GHEA Grapalat" w:cstheme="minorBidi"/>
        </w:rPr>
        <w:t>о</w:t>
      </w:r>
      <w:r w:rsidRPr="00B138F3">
        <w:rPr>
          <w:rFonts w:ascii="GHEA Grapalat" w:eastAsiaTheme="minorHAnsi" w:hAnsi="GHEA Grapalat" w:cstheme="minorBidi"/>
        </w:rPr>
        <w:t>к на участие в организованной бенефициаром процедуре закупок под кодом   ________________________________.</w:t>
      </w:r>
    </w:p>
    <w:p w14:paraId="05098373" w14:textId="77777777" w:rsidR="00A77E79" w:rsidRPr="00B138F3" w:rsidRDefault="00A77E79" w:rsidP="00A77E79">
      <w:pPr>
        <w:pStyle w:val="NormalWeb"/>
        <w:shd w:val="clear" w:color="auto" w:fill="FFFFFF"/>
        <w:ind w:firstLine="374"/>
        <w:contextualSpacing/>
        <w:rPr>
          <w:rFonts w:ascii="GHEA Grapalat" w:eastAsiaTheme="minorHAnsi" w:hAnsi="GHEA Grapalat" w:cstheme="minorBidi"/>
          <w:sz w:val="18"/>
          <w:szCs w:val="18"/>
        </w:rPr>
      </w:pPr>
      <w:r>
        <w:rPr>
          <w:rFonts w:eastAsiaTheme="minorHAnsi" w:cstheme="minorBidi"/>
        </w:rPr>
        <w:t xml:space="preserve">  </w:t>
      </w: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59049144" w14:textId="77777777" w:rsidR="00A77E79"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F3278">
        <w:rPr>
          <w:rFonts w:ascii="GHEA Grapalat" w:eastAsiaTheme="minorHAnsi" w:hAnsi="GHEA Grapalat" w:cstheme="minorBidi"/>
        </w:rPr>
        <w:t xml:space="preserve">Информацию о факте предоставления настоящей гарантии-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w:t>
      </w:r>
      <w:r w:rsidRPr="00A452CD">
        <w:rPr>
          <w:rFonts w:ascii="GHEA Grapalat" w:eastAsiaTheme="minorHAnsi" w:hAnsi="GHEA Grapalat" w:cstheme="minorBidi"/>
        </w:rPr>
        <w:t>гарантии отправляет с официального адреса электронной почты на адрес электронной почты секретаря оценочной комиссии</w:t>
      </w:r>
      <w:r>
        <w:rPr>
          <w:rFonts w:ascii="GHEA Grapalat" w:eastAsiaTheme="minorHAnsi" w:hAnsi="GHEA Grapalat" w:cstheme="minorBidi"/>
        </w:rPr>
        <w:t xml:space="preserve">--------------------------------------------, </w:t>
      </w:r>
      <w:r w:rsidRPr="00A452CD">
        <w:rPr>
          <w:rFonts w:ascii="GHEA Grapalat" w:eastAsiaTheme="minorHAnsi" w:hAnsi="GHEA Grapalat" w:cstheme="minorBidi"/>
        </w:rPr>
        <w:t xml:space="preserve">который указан в упомянутом в настоящем пункте </w:t>
      </w:r>
    </w:p>
    <w:p w14:paraId="1F45CA47" w14:textId="77777777" w:rsidR="00A77E79"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Pr>
          <w:rStyle w:val="Strong"/>
          <w:b w:val="0"/>
          <w:bCs w:val="0"/>
          <w:sz w:val="20"/>
          <w:szCs w:val="20"/>
        </w:rPr>
        <w:t>адрес эл. почты секретаря</w:t>
      </w:r>
    </w:p>
    <w:p w14:paraId="536DC0D6" w14:textId="77777777" w:rsidR="00A77E79" w:rsidRDefault="00A77E79" w:rsidP="00A77E79">
      <w:pPr>
        <w:pStyle w:val="NormalWeb"/>
        <w:shd w:val="clear" w:color="auto" w:fill="FFFFFF"/>
        <w:spacing w:before="0" w:beforeAutospacing="0" w:after="0" w:afterAutospacing="0"/>
        <w:jc w:val="both"/>
        <w:rPr>
          <w:rFonts w:ascii="GHEA Grapalat" w:eastAsiaTheme="minorHAnsi" w:hAnsi="GHEA Grapalat" w:cstheme="minorBidi"/>
        </w:rPr>
      </w:pPr>
      <w:r w:rsidRPr="00A452CD">
        <w:rPr>
          <w:rFonts w:ascii="GHEA Grapalat" w:eastAsiaTheme="minorHAnsi" w:hAnsi="GHEA Grapalat" w:cstheme="minorBidi"/>
        </w:rPr>
        <w:t>приглашении к процедуре закупок.</w:t>
      </w:r>
    </w:p>
    <w:p w14:paraId="348BB0AD" w14:textId="77777777" w:rsidR="00A77E79" w:rsidRDefault="00A77E79" w:rsidP="00A77E79">
      <w:pPr>
        <w:pStyle w:val="NormalWeb"/>
        <w:shd w:val="clear" w:color="auto" w:fill="FFFFFF"/>
        <w:spacing w:before="0" w:beforeAutospacing="0" w:after="0" w:afterAutospacing="0"/>
        <w:ind w:firstLine="375"/>
        <w:jc w:val="both"/>
        <w:rPr>
          <w:rStyle w:val="Strong"/>
          <w:b w:val="0"/>
          <w:bCs w:val="0"/>
          <w:sz w:val="20"/>
          <w:szCs w:val="20"/>
        </w:rPr>
      </w:pPr>
    </w:p>
    <w:p w14:paraId="6E05BC01" w14:textId="77777777" w:rsidR="00A77E79" w:rsidRPr="00842D08"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Pr="00842D08">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Pr="00842D08">
        <w:rPr>
          <w:rFonts w:ascii="GHEA Grapalat" w:eastAsiaTheme="minorHAnsi" w:hAnsi="GHEA Grapalat" w:cstheme="minorBidi"/>
        </w:rPr>
        <w:t>.</w:t>
      </w:r>
    </w:p>
    <w:p w14:paraId="6D0A666D"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3084B60"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0406B62"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2644959"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4C5E9E64"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64EF51F8"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4C2889A9"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p>
    <w:p w14:paraId="4A35E7D1"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10B2B73" w14:textId="77777777" w:rsidR="00A77E79" w:rsidRPr="00B138F3" w:rsidRDefault="00A77E79" w:rsidP="00A77E7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748E8B2E"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1B7E4A97"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7004577"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rPr>
      </w:pPr>
    </w:p>
    <w:p w14:paraId="4075D26D"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3168488"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11E6FC39"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566CDA1" w14:textId="77777777" w:rsidR="00A77E79" w:rsidRPr="00B138F3" w:rsidRDefault="00A77E79" w:rsidP="00A77E7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33EB8FCD" w14:textId="77777777" w:rsidR="00A77E79" w:rsidRPr="00B138F3" w:rsidRDefault="00A77E79" w:rsidP="00A77E7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0B1FBB90" w14:textId="6EF87E0B" w:rsidR="00A77E79" w:rsidRDefault="00A77E79">
      <w:pPr>
        <w:rPr>
          <w:rFonts w:ascii="GHEA Grapalat" w:hAnsi="GHEA Grapalat"/>
          <w:i/>
        </w:rPr>
      </w:pPr>
    </w:p>
    <w:p w14:paraId="3750F780" w14:textId="77777777" w:rsidR="00A77E79" w:rsidRDefault="00A77E79">
      <w:pPr>
        <w:rPr>
          <w:rFonts w:ascii="GHEA Grapalat" w:hAnsi="GHEA Grapalat"/>
          <w:i/>
        </w:rPr>
      </w:pPr>
      <w:r>
        <w:rPr>
          <w:rFonts w:ascii="GHEA Grapalat" w:hAnsi="GHEA Grapalat"/>
          <w:i/>
        </w:rPr>
        <w:br w:type="page"/>
      </w:r>
    </w:p>
    <w:p w14:paraId="53604402" w14:textId="77777777" w:rsidR="00870233" w:rsidRPr="00B138F3" w:rsidRDefault="00870233" w:rsidP="00870233">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14:paraId="2F1DDA58" w14:textId="77777777" w:rsidR="00870233" w:rsidRPr="00B138F3" w:rsidRDefault="00870233" w:rsidP="00870233">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под кодом "---BMAPDzB---/---"</w:t>
      </w:r>
      <w:r w:rsidRPr="00B138F3">
        <w:rPr>
          <w:rStyle w:val="FootnoteReference"/>
          <w:rFonts w:ascii="GHEA Grapalat" w:hAnsi="GHEA Grapalat"/>
          <w:b/>
        </w:rPr>
        <w:footnoteReference w:customMarkFollows="1" w:id="7"/>
        <w:t>*</w:t>
      </w:r>
    </w:p>
    <w:p w14:paraId="42E9A55F" w14:textId="77777777" w:rsidR="003E235C" w:rsidRPr="00B138F3" w:rsidRDefault="003E235C" w:rsidP="003E235C">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187A16DD" w14:textId="77777777" w:rsidR="003E235C" w:rsidRPr="00B138F3" w:rsidRDefault="003E235C" w:rsidP="003E235C">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1ECBDE99" w14:textId="77777777" w:rsidR="003E235C" w:rsidRPr="00B138F3" w:rsidRDefault="003E235C" w:rsidP="003E235C">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4E7015">
        <w:rPr>
          <w:rFonts w:ascii="GHEA Grapalat" w:eastAsiaTheme="minorHAnsi" w:hAnsi="GHEA Grapalat" w:cstheme="minorBidi"/>
        </w:rPr>
        <w:t>договором (далее-договор)</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14:paraId="0E2763E9" w14:textId="77777777" w:rsidR="003E235C" w:rsidRPr="00B138F3" w:rsidRDefault="003E235C" w:rsidP="003E235C">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w:t>
      </w:r>
      <w:r>
        <w:rPr>
          <w:rStyle w:val="Strong"/>
          <w:rFonts w:ascii="GHEA Grapalat" w:hAnsi="GHEA Grapalat"/>
          <w:b w:val="0"/>
          <w:sz w:val="18"/>
          <w:szCs w:val="18"/>
          <w:lang w:val="hy-AM"/>
        </w:rPr>
        <w:t xml:space="preserve">                          </w:t>
      </w:r>
      <w:r w:rsidRPr="00B138F3">
        <w:rPr>
          <w:rStyle w:val="Strong"/>
          <w:rFonts w:ascii="GHEA Grapalat" w:hAnsi="GHEA Grapalat"/>
          <w:b w:val="0"/>
          <w:sz w:val="18"/>
          <w:szCs w:val="18"/>
        </w:rPr>
        <w:t>номер заключаемого договора</w:t>
      </w:r>
    </w:p>
    <w:p w14:paraId="18308A55" w14:textId="77777777" w:rsidR="003E235C" w:rsidRPr="00B138F3" w:rsidRDefault="003E235C" w:rsidP="003E235C">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1937AA8F" w14:textId="77777777" w:rsidR="003E235C" w:rsidRPr="00B138F3" w:rsidRDefault="003E235C" w:rsidP="003E235C">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14:paraId="0796F4F6" w14:textId="77777777" w:rsidR="003E235C" w:rsidRPr="00B138F3" w:rsidRDefault="003E235C" w:rsidP="003E235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14:paraId="45404002" w14:textId="77777777" w:rsidR="003E235C" w:rsidRPr="00B138F3" w:rsidRDefault="003E235C" w:rsidP="003E235C">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4CE460DF" w14:textId="77777777" w:rsidR="003E235C" w:rsidRPr="00B138F3" w:rsidRDefault="003E235C" w:rsidP="003E235C">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7065242C" w14:textId="77777777" w:rsidR="003E235C" w:rsidRPr="00B138F3" w:rsidRDefault="003E235C" w:rsidP="003E235C">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7329B207" w14:textId="77777777" w:rsidR="003E235C" w:rsidRPr="00B138F3" w:rsidRDefault="003E235C" w:rsidP="003E235C">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219FB519" w14:textId="77777777" w:rsidR="003E235C" w:rsidRPr="00B138F3" w:rsidRDefault="003E235C" w:rsidP="003E235C">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06F351FC" w14:textId="77777777" w:rsidR="003E235C" w:rsidRPr="001A0A3E" w:rsidRDefault="003E235C" w:rsidP="003E235C">
      <w:pPr>
        <w:pStyle w:val="NormalWeb"/>
        <w:shd w:val="clear" w:color="auto" w:fill="FFFFFF"/>
        <w:spacing w:before="0" w:beforeAutospacing="0" w:after="0" w:afterAutospacing="0"/>
        <w:jc w:val="both"/>
        <w:rPr>
          <w:rFonts w:ascii="GHEA Grapalat" w:eastAsiaTheme="minorHAnsi" w:hAnsi="GHEA Grapalat" w:cstheme="minorBidi"/>
        </w:rPr>
      </w:pPr>
      <w:r w:rsidRPr="00CC7FFA">
        <w:rPr>
          <w:rFonts w:ascii="GHEA Grapalat" w:eastAsiaTheme="minorHAnsi" w:hAnsi="GHEA Grapalat" w:cstheme="minorBidi"/>
          <w:sz w:val="18"/>
          <w:szCs w:val="18"/>
        </w:rPr>
        <w:t xml:space="preserve">                                     наименование выдающего гарантию банка </w:t>
      </w:r>
    </w:p>
    <w:p w14:paraId="3F9CD21D" w14:textId="77777777" w:rsidR="003E235C" w:rsidRPr="00B138F3" w:rsidRDefault="003E235C" w:rsidP="003E235C">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7E358AC2" w14:textId="77777777" w:rsidR="003E235C" w:rsidRPr="00B138F3" w:rsidRDefault="003E235C" w:rsidP="003E235C">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671927B7" w14:textId="77777777" w:rsidR="003E235C" w:rsidRPr="003961EF" w:rsidRDefault="003E235C" w:rsidP="003E235C">
      <w:pPr>
        <w:pStyle w:val="NormalWeb"/>
        <w:shd w:val="clear" w:color="auto" w:fill="FFFFFF"/>
        <w:spacing w:before="0" w:beforeAutospacing="0" w:after="0" w:afterAutospacing="0"/>
        <w:jc w:val="both"/>
        <w:rPr>
          <w:rFonts w:ascii="GHEA Grapalat" w:eastAsiaTheme="minorHAnsi" w:hAnsi="GHEA Grapalat" w:cstheme="minorBidi"/>
        </w:rPr>
      </w:pPr>
      <w:r w:rsidRPr="00340AB0">
        <w:rPr>
          <w:rFonts w:ascii="GHEA Grapalat" w:eastAsiaTheme="minorHAnsi" w:hAnsi="GHEA Grapalat" w:cstheme="minorBidi"/>
        </w:rPr>
        <w:t xml:space="preserve">гарантии) в течение </w:t>
      </w:r>
      <w:r>
        <w:rPr>
          <w:rFonts w:ascii="GHEA Grapalat" w:eastAsiaTheme="minorHAnsi" w:hAnsi="GHEA Grapalat" w:cstheme="minorBidi"/>
        </w:rPr>
        <w:t>пяти</w:t>
      </w:r>
      <w:r w:rsidRPr="00340AB0">
        <w:rPr>
          <w:rFonts w:ascii="GHEA Grapalat" w:eastAsiaTheme="minorHAnsi" w:hAnsi="GHEA Grapalat" w:cstheme="minorBidi"/>
        </w:rPr>
        <w:t xml:space="preserve"> рабочих дней после получения требования. При выплате суммы гарантии учитываются вычеты из суммы гарантии на основании </w:t>
      </w:r>
      <w:r w:rsidRPr="00340AB0">
        <w:rPr>
          <w:rFonts w:ascii="GHEA Grapalat" w:eastAsiaTheme="minorHAnsi" w:hAnsi="GHEA Grapalat" w:cstheme="minorBidi"/>
          <w:lang w:val="hy-AM"/>
        </w:rPr>
        <w:t xml:space="preserve">двухсторонне утвержденного </w:t>
      </w:r>
      <w:r w:rsidRPr="00340AB0">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Pr="00340AB0">
        <w:rPr>
          <w:rFonts w:ascii="GHEA Grapalat" w:eastAsiaTheme="minorHAnsi" w:hAnsi="GHEA Grapalat" w:cstheme="minorBidi"/>
          <w:lang w:val="hy-AM"/>
        </w:rPr>
        <w:t xml:space="preserve"> и</w:t>
      </w:r>
      <w:r w:rsidRPr="00340AB0">
        <w:rPr>
          <w:rFonts w:ascii="GHEA Grapalat" w:eastAsiaTheme="minorHAnsi" w:hAnsi="GHEA Grapalat" w:cstheme="minorBidi"/>
        </w:rPr>
        <w:t xml:space="preserve"> представленн</w:t>
      </w:r>
      <w:r w:rsidRPr="00340AB0">
        <w:rPr>
          <w:rFonts w:ascii="GHEA Grapalat" w:eastAsiaTheme="minorHAnsi" w:hAnsi="GHEA Grapalat" w:cstheme="minorBidi"/>
          <w:lang w:val="hy-AM"/>
        </w:rPr>
        <w:t>ого принципалом</w:t>
      </w:r>
      <w:r w:rsidRPr="00340AB0">
        <w:rPr>
          <w:rFonts w:ascii="GHEA Grapalat" w:eastAsiaTheme="minorHAnsi" w:hAnsi="GHEA Grapalat" w:cstheme="minorBidi"/>
        </w:rPr>
        <w:t xml:space="preserve"> лицу давшему гарантию</w:t>
      </w:r>
      <w:r w:rsidRPr="00340AB0">
        <w:rPr>
          <w:rFonts w:ascii="GHEA Grapalat" w:eastAsiaTheme="minorHAnsi" w:hAnsi="GHEA Grapalat" w:cstheme="minorBidi"/>
          <w:lang w:val="hy-AM"/>
        </w:rPr>
        <w:t>.</w:t>
      </w:r>
      <w:r w:rsidRPr="003961EF">
        <w:rPr>
          <w:rFonts w:ascii="GHEA Grapalat" w:eastAsiaTheme="minorHAnsi" w:hAnsi="GHEA Grapalat" w:cstheme="minorBidi"/>
        </w:rPr>
        <w:t xml:space="preserve"> </w:t>
      </w:r>
    </w:p>
    <w:p w14:paraId="4B157F68" w14:textId="77777777" w:rsidR="003E235C" w:rsidRPr="00B138F3" w:rsidRDefault="003E235C" w:rsidP="003E235C">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12C59027" w14:textId="77777777" w:rsidR="003E235C" w:rsidRPr="00B138F3" w:rsidRDefault="003E235C" w:rsidP="003E235C">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Pr>
          <w:rFonts w:ascii="GHEA Grapalat" w:eastAsiaTheme="minorHAnsi" w:hAnsi="GHEA Grapalat" w:cstheme="minorBidi"/>
          <w:sz w:val="18"/>
          <w:szCs w:val="18"/>
        </w:rPr>
        <w:t>*</w:t>
      </w:r>
    </w:p>
    <w:p w14:paraId="4037D3B4" w14:textId="77777777" w:rsidR="003E235C" w:rsidRPr="00B138F3" w:rsidRDefault="003E235C" w:rsidP="003E235C">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38C16853" w14:textId="77777777" w:rsidR="003E235C" w:rsidRPr="00B138F3" w:rsidRDefault="003E235C" w:rsidP="003E235C">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6ECBFA03" w14:textId="77777777" w:rsidR="003E235C" w:rsidRPr="00B138F3" w:rsidRDefault="003E235C" w:rsidP="003E235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2433855" w14:textId="77777777" w:rsidR="003E235C" w:rsidRPr="003870B7" w:rsidRDefault="003E235C" w:rsidP="003E235C">
      <w:pPr>
        <w:pStyle w:val="NormalWeb"/>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rPr>
        <w:t>5. Гарантия действует</w:t>
      </w:r>
      <w:r>
        <w:rPr>
          <w:rFonts w:ascii="GHEA Grapalat" w:eastAsiaTheme="minorHAnsi" w:hAnsi="GHEA Grapalat" w:cstheme="minorBidi"/>
        </w:rPr>
        <w:t xml:space="preserve"> с момента выпуска и в силе  </w:t>
      </w:r>
      <w:r w:rsidRPr="003870B7">
        <w:rPr>
          <w:rFonts w:ascii="GHEA Grapalat" w:eastAsiaTheme="minorHAnsi" w:hAnsi="GHEA Grapalat" w:cstheme="minorBidi"/>
        </w:rPr>
        <w:t xml:space="preserve">со дня вступления в силу договора под кодом N________________________ заключаемого  между  </w:t>
      </w:r>
    </w:p>
    <w:p w14:paraId="07D4D672" w14:textId="77777777" w:rsidR="003E235C" w:rsidRPr="003870B7" w:rsidRDefault="003E235C" w:rsidP="003E235C">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3870B7">
        <w:rPr>
          <w:rFonts w:ascii="GHEA Grapalat" w:eastAsiaTheme="minorHAnsi" w:hAnsi="GHEA Grapalat" w:cstheme="minorBidi"/>
          <w:sz w:val="18"/>
          <w:szCs w:val="18"/>
        </w:rPr>
        <w:t>номер заключаемого договара</w:t>
      </w:r>
    </w:p>
    <w:p w14:paraId="0B33846C" w14:textId="77777777" w:rsidR="003E235C" w:rsidRPr="003870B7" w:rsidRDefault="003E235C" w:rsidP="003E235C">
      <w:pPr>
        <w:pStyle w:val="NormalWeb"/>
        <w:shd w:val="clear" w:color="auto" w:fill="FFFFFF"/>
        <w:ind w:firstLine="374"/>
        <w:contextualSpacing/>
        <w:jc w:val="both"/>
        <w:rPr>
          <w:rFonts w:ascii="GHEA Grapalat" w:eastAsiaTheme="minorHAnsi" w:hAnsi="GHEA Grapalat" w:cstheme="minorBidi"/>
        </w:rPr>
      </w:pPr>
    </w:p>
    <w:p w14:paraId="526BCEC4" w14:textId="77777777" w:rsidR="003E235C" w:rsidRPr="003870B7" w:rsidRDefault="003E235C" w:rsidP="003E235C">
      <w:pPr>
        <w:pStyle w:val="NormalWeb"/>
        <w:shd w:val="clear" w:color="auto" w:fill="FFFFFF"/>
        <w:contextualSpacing/>
        <w:jc w:val="both"/>
        <w:rPr>
          <w:rFonts w:ascii="GHEA Grapalat" w:eastAsiaTheme="minorHAnsi" w:hAnsi="GHEA Grapalat" w:cstheme="minorBidi"/>
          <w:lang w:val="hy-AM"/>
        </w:rPr>
      </w:pPr>
      <w:r w:rsidRPr="003870B7">
        <w:rPr>
          <w:rFonts w:ascii="GHEA Grapalat" w:eastAsiaTheme="minorHAnsi" w:hAnsi="GHEA Grapalat" w:cstheme="minorBidi"/>
        </w:rPr>
        <w:t xml:space="preserve">бенефициаром и принципалом    и  действует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в</w:t>
      </w:r>
      <w:r w:rsidRPr="003870B7">
        <w:rPr>
          <w:rFonts w:ascii="GHEA Grapalat" w:hAnsi="GHEA Grapalat"/>
        </w:rPr>
        <w:t>ключительно</w:t>
      </w:r>
      <w:r w:rsidRPr="003870B7">
        <w:rPr>
          <w:rFonts w:ascii="GHEA Grapalat" w:eastAsiaTheme="minorHAnsi" w:hAnsi="GHEA Grapalat" w:cstheme="minorBidi"/>
        </w:rPr>
        <w:t xml:space="preserve">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до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девяностого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рабочего </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дня</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следующего за днем </w:t>
      </w:r>
    </w:p>
    <w:p w14:paraId="0CE82380" w14:textId="77777777" w:rsidR="003E235C" w:rsidRPr="003870B7" w:rsidRDefault="003E235C" w:rsidP="003E235C">
      <w:pPr>
        <w:pStyle w:val="NormalWeb"/>
        <w:shd w:val="clear" w:color="auto" w:fill="FFFFFF"/>
        <w:contextualSpacing/>
        <w:jc w:val="both"/>
        <w:rPr>
          <w:rFonts w:ascii="GHEA Grapalat" w:eastAsiaTheme="minorHAnsi" w:hAnsi="GHEA Grapalat" w:cstheme="minorBidi"/>
          <w:sz w:val="18"/>
          <w:szCs w:val="18"/>
          <w:lang w:val="hy-AM"/>
        </w:rPr>
      </w:pPr>
    </w:p>
    <w:p w14:paraId="40A6A75D" w14:textId="77777777" w:rsidR="003E235C" w:rsidRPr="003870B7" w:rsidRDefault="003E235C" w:rsidP="003E235C">
      <w:pPr>
        <w:pStyle w:val="NormalWeb"/>
        <w:shd w:val="clear" w:color="auto" w:fill="FFFFFF"/>
        <w:contextualSpacing/>
        <w:jc w:val="center"/>
        <w:rPr>
          <w:rFonts w:eastAsiaTheme="minorHAnsi" w:cstheme="minorBidi"/>
        </w:rPr>
      </w:pPr>
      <w:r w:rsidRPr="003870B7">
        <w:rPr>
          <w:rFonts w:ascii="GHEA Grapalat" w:eastAsiaTheme="minorHAnsi" w:hAnsi="GHEA Grapalat" w:cstheme="minorBidi"/>
          <w:lang w:val="hy-AM"/>
        </w:rPr>
        <w:t>--------------------------------------------------------</w:t>
      </w:r>
      <w:r w:rsidRPr="003870B7">
        <w:rPr>
          <w:rFonts w:ascii="GHEA Grapalat" w:eastAsiaTheme="minorHAnsi" w:hAnsi="GHEA Grapalat" w:cstheme="minorBidi"/>
        </w:rPr>
        <w:t>------------------</w:t>
      </w:r>
      <w:r w:rsidRPr="003870B7">
        <w:rPr>
          <w:rFonts w:ascii="GHEA Grapalat" w:eastAsiaTheme="minorHAnsi" w:hAnsi="GHEA Grapalat" w:cstheme="minorBidi"/>
          <w:lang w:val="hy-AM"/>
        </w:rPr>
        <w:t>----------------------</w:t>
      </w:r>
      <w:r w:rsidRPr="003870B7">
        <w:rPr>
          <w:rFonts w:eastAsiaTheme="minorHAnsi" w:cstheme="minorBidi"/>
        </w:rPr>
        <w:t xml:space="preserve"> </w:t>
      </w:r>
      <w:r w:rsidRPr="003870B7">
        <w:rPr>
          <w:rFonts w:eastAsiaTheme="minorHAnsi" w:cstheme="minorBidi"/>
          <w:lang w:val="hy-AM"/>
        </w:rPr>
        <w:t>.</w:t>
      </w:r>
      <w:r w:rsidRPr="003870B7">
        <w:rPr>
          <w:rFonts w:eastAsiaTheme="minorHAnsi" w:cstheme="minorBidi"/>
        </w:rPr>
        <w:t xml:space="preserve">           </w:t>
      </w:r>
      <w:r w:rsidRPr="003870B7">
        <w:rPr>
          <w:rFonts w:ascii="GHEA Grapalat" w:hAnsi="GHEA Grapalat"/>
          <w:sz w:val="16"/>
          <w:szCs w:val="16"/>
        </w:rPr>
        <w:t>крайний  срок</w:t>
      </w:r>
      <w:r w:rsidRPr="003870B7">
        <w:rPr>
          <w:rFonts w:ascii="GHEA Grapalat" w:eastAsiaTheme="minorHAnsi" w:hAnsi="GHEA Grapalat" w:cstheme="minorBidi"/>
          <w:sz w:val="16"/>
          <w:szCs w:val="16"/>
        </w:rPr>
        <w:t xml:space="preserve"> поставки товаров</w:t>
      </w:r>
      <w:r w:rsidRPr="003870B7">
        <w:rPr>
          <w:rFonts w:ascii="GHEA Grapalat" w:eastAsiaTheme="minorHAnsi" w:hAnsi="GHEA Grapalat" w:cstheme="minorBidi"/>
          <w:sz w:val="16"/>
          <w:szCs w:val="16"/>
          <w:lang w:val="hy-AM"/>
        </w:rPr>
        <w:t>, предусмотренн</w:t>
      </w:r>
      <w:r w:rsidRPr="003870B7">
        <w:rPr>
          <w:rFonts w:ascii="GHEA Grapalat" w:eastAsiaTheme="minorHAnsi" w:hAnsi="GHEA Grapalat" w:cstheme="minorBidi"/>
          <w:sz w:val="16"/>
          <w:szCs w:val="16"/>
        </w:rPr>
        <w:t xml:space="preserve">ый </w:t>
      </w:r>
      <w:r w:rsidRPr="003870B7">
        <w:rPr>
          <w:rFonts w:ascii="GHEA Grapalat" w:eastAsiaTheme="minorHAnsi" w:hAnsi="GHEA Grapalat" w:cstheme="minorBidi"/>
          <w:sz w:val="16"/>
          <w:szCs w:val="16"/>
          <w:lang w:val="hy-AM"/>
        </w:rPr>
        <w:t>заключаемым договором</w:t>
      </w:r>
    </w:p>
    <w:p w14:paraId="546F67A9" w14:textId="77777777" w:rsidR="003E235C" w:rsidRDefault="003E235C" w:rsidP="003E235C">
      <w:pPr>
        <w:pStyle w:val="NormalWeb"/>
        <w:shd w:val="clear" w:color="auto" w:fill="FFFFFF"/>
        <w:contextualSpacing/>
        <w:jc w:val="both"/>
        <w:rPr>
          <w:rFonts w:ascii="GHEA Grapalat" w:eastAsiaTheme="minorHAnsi" w:hAnsi="GHEA Grapalat" w:cstheme="minorBidi"/>
        </w:rPr>
      </w:pPr>
      <w:r w:rsidRPr="003870B7">
        <w:rPr>
          <w:rFonts w:ascii="GHEA Grapalat" w:eastAsiaTheme="minorHAnsi" w:hAnsi="GHEA Grapalat" w:cstheme="minorBidi"/>
        </w:rPr>
        <w:t>В день предоставления гарантии лицо, выдающее гарантию, с официального адреса</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 xml:space="preserve">электронной почты высылает воспроизведенный (отсканированный) с оригинала настоящей </w:t>
      </w:r>
      <w:r w:rsidRPr="003870B7">
        <w:rPr>
          <w:rFonts w:ascii="GHEA Grapalat" w:eastAsiaTheme="minorHAnsi" w:hAnsi="GHEA Grapalat" w:cstheme="minorBidi"/>
        </w:rPr>
        <w:lastRenderedPageBreak/>
        <w:t>гарантии вариант также на адрес электронной почты секретаря оценочной комиссии</w:t>
      </w:r>
      <w:r>
        <w:rPr>
          <w:rFonts w:ascii="GHEA Grapalat" w:eastAsiaTheme="minorHAnsi" w:hAnsi="GHEA Grapalat" w:cstheme="minorBidi"/>
        </w:rPr>
        <w:t xml:space="preserve"> ----------------------------------------------------------------</w:t>
      </w:r>
      <w:r w:rsidRPr="003870B7">
        <w:rPr>
          <w:rFonts w:ascii="GHEA Grapalat" w:eastAsiaTheme="minorHAnsi" w:hAnsi="GHEA Grapalat" w:cstheme="minorBidi"/>
        </w:rPr>
        <w:t xml:space="preserve"> </w:t>
      </w:r>
    </w:p>
    <w:p w14:paraId="50E8A62B" w14:textId="77777777" w:rsidR="003E235C" w:rsidRDefault="003E235C" w:rsidP="003E235C">
      <w:pPr>
        <w:pStyle w:val="NormalWeb"/>
        <w:shd w:val="clear" w:color="auto" w:fill="FFFFFF"/>
        <w:contextualSpacing/>
        <w:jc w:val="center"/>
        <w:rPr>
          <w:rFonts w:ascii="GHEA Grapalat" w:eastAsiaTheme="minorHAnsi" w:hAnsi="GHEA Grapalat" w:cstheme="minorBidi"/>
        </w:rPr>
      </w:pPr>
      <w:r>
        <w:rPr>
          <w:rStyle w:val="Strong"/>
          <w:b w:val="0"/>
          <w:bCs w:val="0"/>
          <w:sz w:val="20"/>
          <w:szCs w:val="20"/>
        </w:rPr>
        <w:t xml:space="preserve">                                       адрес эл. почты секретаря</w:t>
      </w:r>
    </w:p>
    <w:p w14:paraId="083BAF6B" w14:textId="77777777" w:rsidR="003E235C" w:rsidRPr="003870B7" w:rsidRDefault="003E235C" w:rsidP="003E235C">
      <w:pPr>
        <w:pStyle w:val="NormalWeb"/>
        <w:shd w:val="clear" w:color="auto" w:fill="FFFFFF"/>
        <w:contextualSpacing/>
        <w:jc w:val="both"/>
        <w:rPr>
          <w:rFonts w:ascii="GHEA Grapalat" w:eastAsiaTheme="minorHAnsi" w:hAnsi="GHEA Grapalat" w:cstheme="minorBidi"/>
        </w:rPr>
      </w:pPr>
      <w:r w:rsidRPr="003870B7">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3870B7">
        <w:rPr>
          <w:rFonts w:ascii="GHEA Grapalat" w:eastAsiaTheme="minorHAnsi" w:hAnsi="GHEA Grapalat" w:cstheme="minorBidi"/>
          <w:lang w:val="hy-AM"/>
        </w:rPr>
        <w:t>.</w:t>
      </w:r>
      <w:r w:rsidRPr="003870B7">
        <w:rPr>
          <w:rFonts w:ascii="GHEA Grapalat" w:eastAsiaTheme="minorHAnsi" w:hAnsi="GHEA Grapalat" w:cstheme="minorBidi"/>
        </w:rPr>
        <w:t xml:space="preserve"> </w:t>
      </w:r>
    </w:p>
    <w:p w14:paraId="74C54FA5" w14:textId="77777777" w:rsidR="003E235C" w:rsidRPr="003870B7" w:rsidRDefault="003E235C" w:rsidP="003E235C">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08D5A7C" w14:textId="77777777" w:rsidR="003E235C" w:rsidRPr="00B138F3" w:rsidRDefault="003E235C" w:rsidP="003E235C">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9D53677" w14:textId="77777777" w:rsidR="003E235C" w:rsidRPr="00B138F3" w:rsidRDefault="003E235C" w:rsidP="003E235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639750E4" w14:textId="77777777" w:rsidR="003E235C" w:rsidRPr="00B138F3" w:rsidRDefault="003E235C" w:rsidP="003E235C">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3F07169E" w14:textId="77777777" w:rsidR="003E235C" w:rsidRPr="00B138F3" w:rsidRDefault="003E235C" w:rsidP="003E235C">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0DFB726F" w14:textId="77777777" w:rsidR="003E235C" w:rsidRPr="00B138F3" w:rsidRDefault="003E235C" w:rsidP="003E235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0261C74C" w14:textId="77777777" w:rsidR="003E235C" w:rsidRPr="00B138F3" w:rsidRDefault="003E235C" w:rsidP="003E235C">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C276035" w14:textId="77777777" w:rsidR="003E235C" w:rsidRPr="00B138F3" w:rsidRDefault="003E235C" w:rsidP="003E235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B138F3">
        <w:rPr>
          <w:rStyle w:val="Hyperlink"/>
          <w:rFonts w:ascii="GHEA Grapalat" w:hAnsi="GHEA Grapalat"/>
          <w:color w:val="auto"/>
          <w:sz w:val="20"/>
          <w:szCs w:val="20"/>
          <w:lang w:val="hy-AM"/>
        </w:rPr>
        <w:t>www.procurement.am</w:t>
      </w:r>
      <w:r>
        <w:fldChar w:fldCharType="end"/>
      </w:r>
      <w:r w:rsidRPr="00B138F3">
        <w:rPr>
          <w:rFonts w:ascii="GHEA Grapalat" w:eastAsiaTheme="minorHAnsi" w:hAnsi="GHEA Grapalat" w:cstheme="minorBidi"/>
        </w:rPr>
        <w:t xml:space="preserve"> .</w:t>
      </w:r>
    </w:p>
    <w:p w14:paraId="0DA2DAE7" w14:textId="77777777" w:rsidR="003E235C" w:rsidRPr="00B138F3" w:rsidRDefault="003E235C" w:rsidP="003E235C">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BB48DE2" w14:textId="77777777" w:rsidR="003E235C" w:rsidRPr="00B87910" w:rsidRDefault="003E235C" w:rsidP="003E235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7E5F1D">
        <w:rPr>
          <w:rFonts w:ascii="GHEA Grapalat" w:eastAsiaTheme="minorHAnsi" w:hAnsi="GHEA Grapalat" w:cstheme="minorBidi"/>
        </w:rPr>
        <w:t xml:space="preserve">3) </w:t>
      </w:r>
      <w:r w:rsidRPr="007E5F1D">
        <w:rPr>
          <w:rFonts w:ascii="GHEA Grapalat" w:eastAsiaTheme="minorHAnsi" w:hAnsi="GHEA Grapalat" w:cstheme="minorBidi"/>
          <w:lang w:val="hy-AM"/>
        </w:rPr>
        <w:t xml:space="preserve">двухсторонне </w:t>
      </w:r>
      <w:r w:rsidRPr="007E5F1D">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Pr="007E5F1D">
        <w:rPr>
          <w:rFonts w:ascii="GHEA Grapalat" w:eastAsiaTheme="minorHAnsi" w:hAnsi="GHEA Grapalat" w:cstheme="minorBidi"/>
          <w:lang w:val="hy-AM"/>
        </w:rPr>
        <w:t xml:space="preserve"> </w:t>
      </w:r>
      <w:r w:rsidRPr="007E5F1D">
        <w:rPr>
          <w:rFonts w:ascii="GHEA Grapalat" w:eastAsiaTheme="minorHAnsi" w:hAnsi="GHEA Grapalat" w:cstheme="minorBidi"/>
        </w:rPr>
        <w:t>(</w:t>
      </w:r>
      <w:r w:rsidRPr="007E5F1D">
        <w:rPr>
          <w:rFonts w:ascii="GHEA Grapalat" w:eastAsiaTheme="minorHAnsi" w:hAnsi="GHEA Grapalat" w:cstheme="minorBidi"/>
          <w:lang w:val="hy-AM"/>
        </w:rPr>
        <w:t>их</w:t>
      </w:r>
      <w:r w:rsidRPr="007E5F1D">
        <w:rPr>
          <w:rFonts w:ascii="GHEA Grapalat" w:eastAsiaTheme="minorHAnsi" w:hAnsi="GHEA Grapalat" w:cstheme="minorBidi"/>
        </w:rPr>
        <w:t>) копии.</w:t>
      </w:r>
      <w:r w:rsidRPr="00A74B0D">
        <w:rPr>
          <w:rFonts w:ascii="GHEA Grapalat" w:eastAsiaTheme="minorHAnsi" w:hAnsi="GHEA Grapalat" w:cstheme="minorBidi"/>
        </w:rPr>
        <w:t xml:space="preserve"> </w:t>
      </w:r>
    </w:p>
    <w:p w14:paraId="18B3F943" w14:textId="77777777" w:rsidR="003E235C" w:rsidRPr="007A724D" w:rsidRDefault="003E235C" w:rsidP="003E235C">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B6E30DE" w14:textId="77777777" w:rsidR="003E235C" w:rsidRPr="00B138F3" w:rsidRDefault="003E235C" w:rsidP="003E235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D5590F5" w14:textId="77777777" w:rsidR="003E235C" w:rsidRPr="00B138F3" w:rsidRDefault="003E235C" w:rsidP="003E235C">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A6FED1" w14:textId="77777777" w:rsidR="003E235C" w:rsidRPr="00B138F3" w:rsidRDefault="003E235C" w:rsidP="003E235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3F8A5C69" w14:textId="77777777" w:rsidR="003E235C" w:rsidRPr="00B138F3" w:rsidRDefault="003E235C" w:rsidP="003E235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A0802BC" w14:textId="77777777" w:rsidR="003E235C" w:rsidRPr="00B138F3" w:rsidRDefault="003E235C" w:rsidP="003E235C">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605DB0EC" w14:textId="77777777" w:rsidR="003E235C" w:rsidRPr="00B138F3" w:rsidRDefault="003E235C" w:rsidP="003E235C">
      <w:pPr>
        <w:pStyle w:val="NormalWeb"/>
        <w:shd w:val="clear" w:color="auto" w:fill="FFFFFF"/>
        <w:spacing w:before="0" w:beforeAutospacing="0" w:after="0" w:afterAutospacing="0"/>
        <w:ind w:firstLine="375"/>
        <w:rPr>
          <w:rFonts w:ascii="GHEA Grapalat" w:eastAsiaTheme="minorHAnsi" w:hAnsi="GHEA Grapalat" w:cstheme="minorBidi"/>
        </w:rPr>
      </w:pPr>
    </w:p>
    <w:p w14:paraId="05594AA5" w14:textId="77777777" w:rsidR="003E235C" w:rsidRPr="00B138F3" w:rsidRDefault="003E235C" w:rsidP="003E235C">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4D91478D" w14:textId="77777777" w:rsidR="003E235C" w:rsidRPr="00B138F3" w:rsidRDefault="003E235C" w:rsidP="003E235C">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972BB1F" w14:textId="77777777" w:rsidR="003E235C" w:rsidRPr="00B138F3" w:rsidRDefault="003E235C" w:rsidP="003E235C">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181785E" w14:textId="77777777" w:rsidR="003E235C" w:rsidRPr="00B138F3" w:rsidDel="00286D44" w:rsidRDefault="003E235C" w:rsidP="003E235C">
      <w:pPr>
        <w:pStyle w:val="NormalWeb"/>
        <w:shd w:val="clear" w:color="auto" w:fill="FFFFFF"/>
        <w:spacing w:before="0" w:beforeAutospacing="0" w:after="0" w:afterAutospacing="0"/>
        <w:ind w:firstLine="375"/>
        <w:jc w:val="both"/>
        <w:rPr>
          <w:del w:id="6" w:author="Inesa Kocharyan" w:date="2023-07-07T17:06:00Z"/>
          <w:rFonts w:ascii="GHEA Grapalat" w:eastAsiaTheme="minorHAnsi" w:hAnsi="GHEA Grapalat" w:cstheme="minorBidi"/>
        </w:rPr>
      </w:pPr>
    </w:p>
    <w:p w14:paraId="7EF37B65" w14:textId="77777777" w:rsidR="003E235C" w:rsidRPr="00B138F3" w:rsidRDefault="003E235C" w:rsidP="003E235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DD1DC4F" w14:textId="77777777" w:rsidR="003E235C" w:rsidRPr="00B138F3" w:rsidRDefault="003E235C" w:rsidP="003E235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6FD9E09" w14:textId="77777777" w:rsidR="003E235C" w:rsidRPr="00B138F3" w:rsidRDefault="003E235C" w:rsidP="003E235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AA4A938" w14:textId="77777777" w:rsidR="003E235C" w:rsidRPr="00B138F3" w:rsidRDefault="003E235C" w:rsidP="003E235C">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9FC9D09" w14:textId="77777777" w:rsidR="003E235C" w:rsidRPr="00B138F3" w:rsidRDefault="003E235C" w:rsidP="003E235C">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6D5CD38B" w14:textId="2C4DC5CA" w:rsidR="00A77E79" w:rsidRDefault="00A77E79">
      <w:pPr>
        <w:rPr>
          <w:rFonts w:ascii="GHEA Grapalat" w:hAnsi="GHEA Grapalat"/>
          <w:i/>
        </w:rPr>
      </w:pPr>
    </w:p>
    <w:p w14:paraId="6CE5D55E" w14:textId="77777777" w:rsidR="00A77E79" w:rsidRDefault="00A77E79">
      <w:pPr>
        <w:rPr>
          <w:rFonts w:ascii="GHEA Grapalat" w:hAnsi="GHEA Grapalat"/>
          <w:i/>
        </w:rPr>
      </w:pPr>
      <w:r>
        <w:rPr>
          <w:rFonts w:ascii="GHEA Grapalat" w:hAnsi="GHEA Grapalat"/>
          <w:i/>
        </w:rPr>
        <w:br w:type="page"/>
      </w:r>
    </w:p>
    <w:p w14:paraId="4BE6D726" w14:textId="11545FA4" w:rsidR="003D2FE2" w:rsidRPr="00521A49" w:rsidRDefault="003D2FE2" w:rsidP="00962010">
      <w:pPr>
        <w:widowControl w:val="0"/>
        <w:spacing w:after="160"/>
        <w:jc w:val="right"/>
        <w:rPr>
          <w:rFonts w:ascii="GHEA Grapalat" w:hAnsi="GHEA Grapalat" w:cs="GHEA Grapalat"/>
          <w:i/>
        </w:rPr>
      </w:pPr>
      <w:r w:rsidRPr="00521A49">
        <w:rPr>
          <w:rFonts w:ascii="GHEA Grapalat" w:hAnsi="GHEA Grapalat"/>
          <w:i/>
        </w:rPr>
        <w:lastRenderedPageBreak/>
        <w:t>Приложение № 4.</w:t>
      </w:r>
      <w:r w:rsidR="00A13428" w:rsidRPr="00521A49">
        <w:rPr>
          <w:rFonts w:ascii="GHEA Grapalat" w:hAnsi="GHEA Grapalat"/>
          <w:i/>
        </w:rPr>
        <w:t>2</w:t>
      </w:r>
    </w:p>
    <w:p w14:paraId="71D8AECF" w14:textId="2ED4D144" w:rsidR="00F244D7" w:rsidRPr="00521A49" w:rsidRDefault="00F244D7" w:rsidP="00962010">
      <w:pPr>
        <w:pStyle w:val="BodyTextIndent3"/>
        <w:widowControl w:val="0"/>
        <w:spacing w:after="160" w:line="240" w:lineRule="auto"/>
        <w:jc w:val="right"/>
        <w:rPr>
          <w:rFonts w:ascii="GHEA Grapalat" w:hAnsi="GHEA Grapalat"/>
          <w:sz w:val="24"/>
          <w:szCs w:val="24"/>
        </w:rPr>
      </w:pPr>
      <w:r w:rsidRPr="00521A49">
        <w:rPr>
          <w:rFonts w:ascii="GHEA Grapalat" w:hAnsi="GHEA Grapalat"/>
          <w:b/>
          <w:sz w:val="24"/>
          <w:szCs w:val="24"/>
        </w:rPr>
        <w:t xml:space="preserve">к Приглашению на </w:t>
      </w:r>
      <w:r w:rsidR="00B06C9F">
        <w:rPr>
          <w:rFonts w:ascii="GHEA Grapalat" w:hAnsi="GHEA Grapalat"/>
          <w:b/>
          <w:sz w:val="24"/>
          <w:szCs w:val="24"/>
        </w:rPr>
        <w:t>открытый конкурс</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F135ED">
        <w:rPr>
          <w:rFonts w:ascii="GHEA Grapalat" w:hAnsi="GHEA Grapalat"/>
          <w:b/>
          <w:sz w:val="22"/>
          <w:szCs w:val="22"/>
        </w:rPr>
        <w:t>2026-01</w:t>
      </w:r>
      <w:r w:rsidRPr="00521A49">
        <w:rPr>
          <w:rFonts w:ascii="GHEA Grapalat" w:hAnsi="GHEA Grapalat"/>
          <w:b/>
          <w:sz w:val="22"/>
          <w:szCs w:val="22"/>
        </w:rPr>
        <w:t>»</w:t>
      </w:r>
      <w:r w:rsidRPr="00521A49">
        <w:rPr>
          <w:rFonts w:ascii="GHEA Grapalat" w:hAnsi="GHEA Grapalat"/>
          <w:sz w:val="24"/>
          <w:szCs w:val="24"/>
        </w:rPr>
        <w:t xml:space="preserve"> </w:t>
      </w:r>
    </w:p>
    <w:p w14:paraId="20B72B85" w14:textId="77777777"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14:paraId="2E0D4B95" w14:textId="77777777"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521A49" w14:paraId="5D4C34C3" w14:textId="77777777" w:rsidTr="00B932B8">
        <w:tc>
          <w:tcPr>
            <w:tcW w:w="4786" w:type="dxa"/>
          </w:tcPr>
          <w:p w14:paraId="4F196ACB" w14:textId="77777777" w:rsidR="003D2FE2" w:rsidRPr="00521A49" w:rsidRDefault="003D2FE2"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14:paraId="1D22DB85" w14:textId="77777777" w:rsidR="003D2FE2" w:rsidRPr="00521A49" w:rsidRDefault="003D2FE2" w:rsidP="00962010">
            <w:pPr>
              <w:widowControl w:val="0"/>
              <w:spacing w:after="160"/>
              <w:jc w:val="right"/>
              <w:rPr>
                <w:rFonts w:ascii="GHEA Grapalat" w:hAnsi="GHEA Grapalat" w:cs="GHEA Grapalat"/>
                <w:b/>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r w:rsidRPr="00521A49">
              <w:rPr>
                <w:rStyle w:val="FootnoteReference"/>
                <w:rFonts w:ascii="GHEA Grapalat" w:hAnsi="GHEA Grapalat"/>
              </w:rPr>
              <w:footnoteReference w:customMarkFollows="1" w:id="8"/>
              <w:t>**</w:t>
            </w:r>
          </w:p>
        </w:tc>
      </w:tr>
    </w:tbl>
    <w:p w14:paraId="4F910690" w14:textId="77777777" w:rsidR="003D2FE2" w:rsidRPr="00521A49" w:rsidRDefault="003D2FE2" w:rsidP="00962010">
      <w:pPr>
        <w:widowControl w:val="0"/>
        <w:spacing w:after="160"/>
        <w:rPr>
          <w:rFonts w:ascii="GHEA Grapalat" w:hAnsi="GHEA Grapalat" w:cs="GHEA Grapalat"/>
          <w:b/>
        </w:rPr>
      </w:pPr>
    </w:p>
    <w:p w14:paraId="09B5A778" w14:textId="77777777" w:rsidR="003D2FE2" w:rsidRPr="00521A49" w:rsidRDefault="003D2FE2" w:rsidP="00ED119F">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14:paraId="18E66250" w14:textId="77777777" w:rsidR="003D2FE2" w:rsidRPr="00B60F63" w:rsidRDefault="003D2FE2" w:rsidP="00ED119F">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14:paraId="595667FC" w14:textId="77777777" w:rsidR="003D2FE2" w:rsidRPr="00B60F63" w:rsidRDefault="003D2FE2" w:rsidP="00ED119F">
      <w:pPr>
        <w:widowControl w:val="0"/>
        <w:jc w:val="both"/>
        <w:rPr>
          <w:rFonts w:ascii="GHEA Grapalat" w:hAnsi="GHEA Grapalat"/>
        </w:rPr>
      </w:pPr>
      <w:r w:rsidRPr="00B60F63">
        <w:rPr>
          <w:rFonts w:ascii="GHEA Grapalat" w:hAnsi="GHEA Grapalat"/>
        </w:rPr>
        <w:t>_________________________________________________________________________</w:t>
      </w:r>
    </w:p>
    <w:p w14:paraId="62E00EFA" w14:textId="77777777" w:rsidR="003D2FE2" w:rsidRPr="00521A49" w:rsidRDefault="003D2FE2" w:rsidP="00ED119F">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14:paraId="48AB8441" w14:textId="77777777" w:rsidR="003D2FE2" w:rsidRPr="00521A49" w:rsidRDefault="003D2FE2" w:rsidP="00ED119F">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6FD9FFB" w14:textId="77777777" w:rsidR="003D2FE2" w:rsidRPr="00521A49" w:rsidRDefault="003D2FE2" w:rsidP="00ED119F">
      <w:pPr>
        <w:widowControl w:val="0"/>
        <w:ind w:firstLine="709"/>
        <w:jc w:val="both"/>
        <w:rPr>
          <w:rFonts w:ascii="GHEA Grapalat" w:hAnsi="GHEA Grapalat" w:cs="GHEA Grapalat"/>
        </w:rPr>
      </w:pPr>
    </w:p>
    <w:p w14:paraId="7AEF4F60" w14:textId="77777777"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1. Предмет соглашения</w:t>
      </w:r>
    </w:p>
    <w:p w14:paraId="49C504FE" w14:textId="2F30AEE1" w:rsidR="003D2FE2" w:rsidRPr="00521A49" w:rsidRDefault="003D2FE2" w:rsidP="00ED119F">
      <w:pPr>
        <w:widowControl w:val="0"/>
        <w:tabs>
          <w:tab w:val="left" w:pos="567"/>
        </w:tabs>
        <w:jc w:val="both"/>
        <w:rPr>
          <w:rFonts w:ascii="GHEA Grapalat" w:hAnsi="GHEA Grapalat" w:cs="GHEA Grapalat"/>
        </w:rPr>
      </w:pPr>
      <w:r w:rsidRPr="00521A49">
        <w:rPr>
          <w:rFonts w:ascii="GHEA Grapalat" w:hAnsi="GHEA Grapalat"/>
        </w:rPr>
        <w:t>1</w:t>
      </w:r>
      <w:r w:rsidRPr="00521A49">
        <w:rPr>
          <w:rFonts w:ascii="GHEA Grapalat" w:hAnsi="GHEA Grapalat"/>
          <w:spacing w:val="-6"/>
        </w:rPr>
        <w:t>.1.</w:t>
      </w:r>
      <w:r w:rsidR="0036712F" w:rsidRPr="00521A49">
        <w:rPr>
          <w:rFonts w:ascii="GHEA Grapalat" w:hAnsi="GHEA Grapalat"/>
          <w:spacing w:val="-6"/>
          <w:sz w:val="22"/>
          <w:szCs w:val="22"/>
        </w:rPr>
        <w:t xml:space="preserve"> Компания участвует в организованной </w:t>
      </w:r>
      <w:r w:rsidR="0036712F" w:rsidRPr="00521A49">
        <w:rPr>
          <w:rFonts w:ascii="GHEA Grapalat" w:hAnsi="GHEA Grapalat"/>
          <w:b/>
          <w:sz w:val="22"/>
          <w:szCs w:val="22"/>
        </w:rPr>
        <w:t>ГНО «Национальным центром по контролю и профилактике заболеваний»</w:t>
      </w:r>
      <w:r w:rsidR="0036712F" w:rsidRPr="00521A49">
        <w:rPr>
          <w:rFonts w:ascii="GHEA Grapalat" w:hAnsi="GHEA Grapalat"/>
          <w:b/>
          <w:i/>
          <w:sz w:val="22"/>
          <w:szCs w:val="22"/>
        </w:rPr>
        <w:t xml:space="preserve"> </w:t>
      </w:r>
      <w:r w:rsidR="0036712F" w:rsidRPr="00521A49">
        <w:rPr>
          <w:rFonts w:ascii="GHEA Grapalat" w:hAnsi="GHEA Grapalat"/>
          <w:b/>
          <w:sz w:val="22"/>
          <w:szCs w:val="22"/>
        </w:rPr>
        <w:t>МЗ РА</w:t>
      </w:r>
      <w:r w:rsidR="0036712F" w:rsidRPr="00521A49">
        <w:rPr>
          <w:rFonts w:ascii="GHEA Grapalat" w:hAnsi="GHEA Grapalat"/>
          <w:spacing w:val="-6"/>
          <w:sz w:val="22"/>
          <w:szCs w:val="22"/>
        </w:rPr>
        <w:t xml:space="preserve"> (далее — Заказчик) </w:t>
      </w:r>
      <w:r w:rsidR="0036712F" w:rsidRPr="00521A49">
        <w:rPr>
          <w:rFonts w:ascii="GHEA Grapalat" w:hAnsi="GHEA Grapalat"/>
          <w:sz w:val="22"/>
          <w:szCs w:val="22"/>
        </w:rPr>
        <w:t xml:space="preserve">процедуре закупок под кодом </w:t>
      </w:r>
      <w:r w:rsidR="0036712F" w:rsidRPr="00521A49">
        <w:rPr>
          <w:rFonts w:ascii="GHEA Grapalat" w:hAnsi="GHEA Grapalat"/>
          <w:b/>
          <w:sz w:val="22"/>
          <w:szCs w:val="22"/>
        </w:rPr>
        <w:t>«</w:t>
      </w:r>
      <w:r w:rsidR="00B06C9F">
        <w:rPr>
          <w:rFonts w:ascii="GHEA Grapalat" w:hAnsi="GHEA Grapalat"/>
          <w:b/>
          <w:sz w:val="22"/>
          <w:szCs w:val="22"/>
        </w:rPr>
        <w:t>BMAPDzB-HVKAK-</w:t>
      </w:r>
      <w:r w:rsidR="00F135ED">
        <w:rPr>
          <w:rFonts w:ascii="GHEA Grapalat" w:hAnsi="GHEA Grapalat"/>
          <w:b/>
          <w:sz w:val="22"/>
          <w:szCs w:val="22"/>
        </w:rPr>
        <w:t>2026-01</w:t>
      </w:r>
      <w:r w:rsidR="0036712F" w:rsidRPr="00521A49">
        <w:rPr>
          <w:rFonts w:ascii="GHEA Grapalat" w:hAnsi="GHEA Grapalat"/>
          <w:b/>
          <w:sz w:val="22"/>
          <w:szCs w:val="22"/>
        </w:rPr>
        <w:t>».</w:t>
      </w:r>
    </w:p>
    <w:p w14:paraId="265D6C80"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1.2.</w:t>
      </w:r>
      <w:r w:rsidRPr="00521A49">
        <w:rPr>
          <w:rFonts w:ascii="GHEA Grapalat" w:hAnsi="GHEA Grapalat"/>
        </w:rPr>
        <w:tab/>
      </w:r>
      <w:r w:rsidRPr="00521A49">
        <w:rPr>
          <w:rFonts w:ascii="GHEA Grapalat" w:hAnsi="GHEA Grapalat" w:cs="GHEA Grapalat"/>
        </w:rPr>
        <w:t xml:space="preserve">В качестве участника, </w:t>
      </w:r>
      <w:r w:rsidRPr="00521A49">
        <w:rPr>
          <w:rFonts w:ascii="GHEA Grapalat" w:hAnsi="GHEA Grapalat" w:cs="GHEA Grapalat"/>
          <w:lang w:val="hy-AM"/>
        </w:rPr>
        <w:t>օ</w:t>
      </w:r>
      <w:r w:rsidRPr="00521A49">
        <w:rPr>
          <w:rFonts w:ascii="GHEA Grapalat" w:hAnsi="GHEA Grapalat" w:cs="GHEA Grapalat"/>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521A49">
        <w:rPr>
          <w:rFonts w:ascii="GHEA Grapalat" w:hAnsi="GHEA Grapalat" w:cs="GHEA Grapalat"/>
          <w:lang w:val="en-US"/>
        </w:rPr>
        <w:t>K</w:t>
      </w:r>
      <w:r w:rsidRPr="00521A49">
        <w:rPr>
          <w:rFonts w:ascii="GHEA Grapalat" w:hAnsi="GHEA Grapalat" w:cs="GHEA Grapalat"/>
        </w:rPr>
        <w:t xml:space="preserve">омпания </w:t>
      </w:r>
      <w:r w:rsidRPr="00521A49">
        <w:rPr>
          <w:rFonts w:ascii="GHEA Grapalat" w:hAnsi="GHEA Grapalat"/>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69183760"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безотзывно соглашается, что: </w:t>
      </w:r>
    </w:p>
    <w:p w14:paraId="611145A6"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EA9E118"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62D563A"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4518FF8"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14:paraId="180CC69B"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д)</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D2BF3E9"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1.4.</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521A49">
        <w:rPr>
          <w:rFonts w:ascii="Sylfaen" w:hAnsi="Sylfaen" w:cs="Courier New"/>
          <w:lang w:val="en-US"/>
        </w:rPr>
        <w:t> </w:t>
      </w:r>
      <w:r w:rsidRPr="00521A49">
        <w:rPr>
          <w:rFonts w:ascii="GHEA Grapalat" w:hAnsi="GHEA Grapalat"/>
        </w:rPr>
        <w:t xml:space="preserve">Банк-плательщик оригиналы настоящего </w:t>
      </w:r>
      <w:r w:rsidRPr="00521A49">
        <w:rPr>
          <w:rFonts w:ascii="GHEA Grapalat" w:hAnsi="GHEA Grapalat"/>
        </w:rPr>
        <w:lastRenderedPageBreak/>
        <w:t>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A39160C"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1.5.</w:t>
      </w:r>
      <w:r w:rsidRPr="00521A49">
        <w:rPr>
          <w:rFonts w:ascii="GHEA Grapalat" w:hAnsi="GHEA Grapalat"/>
        </w:rPr>
        <w:tab/>
        <w:t>Заказчик может представить в Банк-плательщик иные дополнительные документы.</w:t>
      </w:r>
    </w:p>
    <w:p w14:paraId="5B0FB37C"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1.6.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14:paraId="04656FD2"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1.7.</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27F819D"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1.8.</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14:paraId="309C31F6" w14:textId="77777777"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2. Иные условия</w:t>
      </w:r>
    </w:p>
    <w:p w14:paraId="7335809B"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521A49">
        <w:rPr>
          <w:rFonts w:ascii="GHEA Grapalat" w:hAnsi="GHEA Grapalat"/>
        </w:rPr>
        <w:t>двадцатого</w:t>
      </w:r>
      <w:r w:rsidRPr="00521A49">
        <w:rPr>
          <w:rFonts w:ascii="GHEA Grapalat" w:hAnsi="GHEA Grapalat"/>
        </w:rPr>
        <w:t xml:space="preserve"> рабочего дня, следующего за днем полного принятия заказчиком результата выполнения контракта, включительно.</w:t>
      </w:r>
    </w:p>
    <w:p w14:paraId="6693BD22"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14:paraId="4CCBA0E2" w14:textId="77777777"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14:paraId="3AE7EEA5" w14:textId="77777777" w:rsidR="003D2FE2" w:rsidRPr="00521A49" w:rsidDel="00A13215"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EBB0309" w14:textId="77777777"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7705AF8" w14:textId="77777777" w:rsidR="003D2FE2" w:rsidRPr="00521A49" w:rsidRDefault="003D2FE2" w:rsidP="00ED119F">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14:paraId="4C5EA8BF" w14:textId="77777777"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14:paraId="667C7A41" w14:textId="77777777"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14:paraId="506B0BC5" w14:textId="77777777"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14:paraId="35AF5D95" w14:textId="77777777"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14:paraId="23A5EEE1" w14:textId="77777777" w:rsidR="003D2FE2" w:rsidRPr="00521A49" w:rsidRDefault="003D2FE2" w:rsidP="00ED119F">
      <w:pPr>
        <w:widowControl w:val="0"/>
        <w:jc w:val="both"/>
        <w:rPr>
          <w:rFonts w:ascii="GHEA Grapalat" w:hAnsi="GHEA Grapalat"/>
          <w:sz w:val="20"/>
          <w:szCs w:val="20"/>
        </w:rPr>
      </w:pPr>
      <w:r w:rsidRPr="00521A49">
        <w:rPr>
          <w:rFonts w:ascii="GHEA Grapalat" w:hAnsi="GHEA Grapalat"/>
          <w:sz w:val="20"/>
          <w:szCs w:val="20"/>
        </w:rPr>
        <w:t>_______________________________________</w:t>
      </w:r>
    </w:p>
    <w:p w14:paraId="2FC9E7BC" w14:textId="77777777" w:rsidR="003D2FE2" w:rsidRPr="00521A49" w:rsidRDefault="003D2FE2" w:rsidP="00ED119F">
      <w:pPr>
        <w:widowControl w:val="0"/>
        <w:ind w:right="4250"/>
        <w:jc w:val="center"/>
        <w:rPr>
          <w:rFonts w:ascii="GHEA Grapalat" w:hAnsi="GHEA Grapalat"/>
          <w:sz w:val="20"/>
          <w:szCs w:val="20"/>
          <w:vertAlign w:val="superscript"/>
        </w:rPr>
      </w:pPr>
      <w:r w:rsidRPr="00521A49">
        <w:rPr>
          <w:rFonts w:ascii="GHEA Grapalat" w:hAnsi="GHEA Grapalat"/>
          <w:sz w:val="20"/>
          <w:szCs w:val="20"/>
          <w:vertAlign w:val="superscript"/>
        </w:rPr>
        <w:t>наименование обслуживающего компанию банка</w:t>
      </w:r>
    </w:p>
    <w:p w14:paraId="6FCBE166" w14:textId="77777777" w:rsidR="003D2FE2" w:rsidRPr="00083199" w:rsidRDefault="003D2FE2" w:rsidP="00ED119F">
      <w:pPr>
        <w:widowControl w:val="0"/>
        <w:jc w:val="right"/>
        <w:rPr>
          <w:rFonts w:ascii="GHEA Grapalat" w:hAnsi="GHEA Grapalat"/>
          <w:sz w:val="20"/>
          <w:szCs w:val="20"/>
          <w:lang w:val="hy-AM"/>
        </w:rPr>
      </w:pPr>
    </w:p>
    <w:p w14:paraId="20A1018F" w14:textId="69BA8F08" w:rsidR="003E235C" w:rsidRPr="00EF5782" w:rsidRDefault="00EF5782" w:rsidP="00ED119F">
      <w:pPr>
        <w:widowControl w:val="0"/>
        <w:jc w:val="right"/>
        <w:rPr>
          <w:rFonts w:ascii="GHEA Grapalat" w:hAnsi="GHEA Grapalat"/>
          <w:sz w:val="20"/>
          <w:szCs w:val="20"/>
        </w:rPr>
      </w:pPr>
      <w:r w:rsidRPr="00521A49">
        <w:rPr>
          <w:rFonts w:ascii="GHEA Grapalat" w:hAnsi="GHEA Grapalat"/>
        </w:rPr>
        <w:t>День/месяц/год                                                                                    М. П.</w:t>
      </w:r>
    </w:p>
    <w:p w14:paraId="456FCC29" w14:textId="77777777" w:rsidR="003E235C" w:rsidRPr="00EF5782" w:rsidRDefault="003E235C" w:rsidP="00ED119F">
      <w:pPr>
        <w:widowControl w:val="0"/>
        <w:jc w:val="right"/>
        <w:rPr>
          <w:rFonts w:ascii="GHEA Grapalat" w:hAnsi="GHEA Grapalat"/>
          <w:sz w:val="20"/>
          <w:szCs w:val="20"/>
        </w:rPr>
      </w:pPr>
    </w:p>
    <w:p w14:paraId="07F50FA4" w14:textId="77777777" w:rsidR="003E235C" w:rsidRPr="00EF5782" w:rsidRDefault="003E235C" w:rsidP="00ED119F">
      <w:pPr>
        <w:widowControl w:val="0"/>
        <w:jc w:val="right"/>
        <w:rPr>
          <w:rFonts w:ascii="GHEA Grapalat" w:hAnsi="GHEA Grapalat"/>
          <w:sz w:val="20"/>
          <w:szCs w:val="20"/>
        </w:rPr>
      </w:pPr>
    </w:p>
    <w:p w14:paraId="5D62F3F6" w14:textId="77777777" w:rsidR="003E235C" w:rsidRPr="00EF5782" w:rsidRDefault="003E235C" w:rsidP="00ED119F">
      <w:pPr>
        <w:widowControl w:val="0"/>
        <w:jc w:val="right"/>
        <w:rPr>
          <w:rFonts w:ascii="GHEA Grapalat" w:hAnsi="GHEA Grapalat"/>
          <w:sz w:val="20"/>
          <w:szCs w:val="20"/>
        </w:rPr>
      </w:pPr>
    </w:p>
    <w:p w14:paraId="0E541BAA" w14:textId="77777777" w:rsidR="003E235C" w:rsidRPr="00EF5782" w:rsidRDefault="003E235C" w:rsidP="00ED119F">
      <w:pPr>
        <w:widowControl w:val="0"/>
        <w:jc w:val="right"/>
        <w:rPr>
          <w:rFonts w:ascii="GHEA Grapalat" w:hAnsi="GHEA Grapalat"/>
          <w:sz w:val="20"/>
          <w:szCs w:val="20"/>
        </w:rPr>
      </w:pPr>
    </w:p>
    <w:p w14:paraId="21D9419B" w14:textId="77777777" w:rsidR="003E235C" w:rsidRPr="00EF5782" w:rsidRDefault="003E235C" w:rsidP="00ED119F">
      <w:pPr>
        <w:widowControl w:val="0"/>
        <w:jc w:val="right"/>
        <w:rPr>
          <w:rFonts w:ascii="GHEA Grapalat" w:hAnsi="GHEA Grapalat"/>
          <w:sz w:val="20"/>
          <w:szCs w:val="20"/>
        </w:rPr>
      </w:pPr>
    </w:p>
    <w:p w14:paraId="46DCB153" w14:textId="77777777" w:rsidR="003E235C" w:rsidRPr="00EF5782" w:rsidRDefault="003E235C" w:rsidP="00ED119F">
      <w:pPr>
        <w:widowControl w:val="0"/>
        <w:jc w:val="right"/>
        <w:rPr>
          <w:rFonts w:ascii="GHEA Grapalat" w:hAnsi="GHEA Grapalat"/>
          <w:sz w:val="20"/>
          <w:szCs w:val="20"/>
        </w:rPr>
      </w:pPr>
    </w:p>
    <w:p w14:paraId="56BECDD7" w14:textId="77777777" w:rsidR="003E235C" w:rsidRPr="00EF5782" w:rsidRDefault="003E235C" w:rsidP="00ED119F">
      <w:pPr>
        <w:widowControl w:val="0"/>
        <w:jc w:val="right"/>
        <w:rPr>
          <w:rFonts w:ascii="GHEA Grapalat" w:hAnsi="GHEA Grapalat"/>
          <w:sz w:val="20"/>
          <w:szCs w:val="20"/>
        </w:rPr>
      </w:pPr>
    </w:p>
    <w:p w14:paraId="16F37AF4" w14:textId="77777777" w:rsidR="003E235C" w:rsidRPr="00EF5782" w:rsidRDefault="003E235C" w:rsidP="00ED119F">
      <w:pPr>
        <w:widowControl w:val="0"/>
        <w:jc w:val="right"/>
        <w:rPr>
          <w:rFonts w:ascii="GHEA Grapalat" w:hAnsi="GHEA Grapalat"/>
          <w:sz w:val="20"/>
          <w:szCs w:val="20"/>
        </w:rPr>
      </w:pPr>
    </w:p>
    <w:p w14:paraId="1709DD0F" w14:textId="77777777" w:rsidR="003E235C" w:rsidRPr="00EF5782" w:rsidRDefault="003E235C" w:rsidP="00ED119F">
      <w:pPr>
        <w:widowControl w:val="0"/>
        <w:jc w:val="right"/>
        <w:rPr>
          <w:rFonts w:ascii="GHEA Grapalat" w:hAnsi="GHEA Grapalat"/>
          <w:sz w:val="20"/>
          <w:szCs w:val="20"/>
        </w:rPr>
      </w:pPr>
    </w:p>
    <w:p w14:paraId="698E8379" w14:textId="77777777" w:rsidR="003E235C" w:rsidRPr="00EF5782" w:rsidRDefault="003E235C" w:rsidP="00ED119F">
      <w:pPr>
        <w:widowControl w:val="0"/>
        <w:jc w:val="right"/>
        <w:rPr>
          <w:rFonts w:ascii="GHEA Grapalat" w:hAnsi="GHEA Grapalat"/>
          <w:sz w:val="20"/>
          <w:szCs w:val="20"/>
        </w:rPr>
      </w:pPr>
    </w:p>
    <w:p w14:paraId="688BB141" w14:textId="521BFFE0" w:rsidR="003E235C" w:rsidRPr="00EF5782" w:rsidRDefault="003E235C">
      <w:pPr>
        <w:rPr>
          <w:rFonts w:ascii="GHEA Grapalat" w:hAnsi="GHEA Grapalat"/>
          <w:sz w:val="20"/>
          <w:szCs w:val="20"/>
        </w:rPr>
      </w:pPr>
      <w:r w:rsidRPr="00EF5782">
        <w:rPr>
          <w:rFonts w:ascii="GHEA Grapalat" w:hAnsi="GHEA Grapalat"/>
          <w:sz w:val="20"/>
          <w:szCs w:val="20"/>
        </w:rPr>
        <w:br w:type="page"/>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16"/>
        <w:gridCol w:w="5364"/>
      </w:tblGrid>
      <w:tr w:rsidR="003E235C" w:rsidRPr="00521A49" w14:paraId="14DE0844" w14:textId="77777777" w:rsidTr="003E235C">
        <w:trPr>
          <w:trHeight w:val="349"/>
        </w:trPr>
        <w:tc>
          <w:tcPr>
            <w:tcW w:w="10980" w:type="dxa"/>
            <w:gridSpan w:val="2"/>
            <w:noWrap/>
            <w:vAlign w:val="bottom"/>
          </w:tcPr>
          <w:p w14:paraId="07A9B6FF" w14:textId="29FD077A" w:rsidR="003E235C" w:rsidRPr="00521A49" w:rsidRDefault="003E235C" w:rsidP="00C77D57">
            <w:pPr>
              <w:widowControl w:val="0"/>
              <w:spacing w:after="160"/>
              <w:ind w:left="322"/>
              <w:rPr>
                <w:rFonts w:ascii="GHEA Grapalat" w:hAnsi="GHEA Grapalat"/>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3E235C" w:rsidRPr="00521A49" w14:paraId="6553E362" w14:textId="77777777" w:rsidTr="003E235C">
        <w:trPr>
          <w:trHeight w:val="349"/>
        </w:trPr>
        <w:tc>
          <w:tcPr>
            <w:tcW w:w="10980" w:type="dxa"/>
            <w:gridSpan w:val="2"/>
            <w:noWrap/>
            <w:vAlign w:val="bottom"/>
          </w:tcPr>
          <w:p w14:paraId="2E6149AB" w14:textId="122FDBFC" w:rsidR="003E235C" w:rsidRPr="00521A49" w:rsidRDefault="003E235C" w:rsidP="00C77D57">
            <w:pPr>
              <w:widowControl w:val="0"/>
              <w:spacing w:after="160"/>
              <w:ind w:left="322"/>
              <w:rPr>
                <w:rFonts w:ascii="GHEA Grapalat" w:hAnsi="GHEA Grapalat"/>
              </w:rPr>
            </w:pPr>
            <w:r w:rsidRPr="00B138F3">
              <w:rPr>
                <w:rFonts w:ascii="GHEA Grapalat" w:hAnsi="GHEA Grapalat"/>
              </w:rPr>
              <w:t>2.</w:t>
            </w:r>
            <w:r w:rsidRPr="00B138F3">
              <w:rPr>
                <w:rFonts w:ascii="GHEA Grapalat" w:hAnsi="GHEA Grapalat"/>
              </w:rPr>
              <w:tab/>
              <w:t xml:space="preserve">Номер </w:t>
            </w:r>
          </w:p>
        </w:tc>
      </w:tr>
      <w:tr w:rsidR="003E235C" w:rsidRPr="00521A49" w14:paraId="4759AC92" w14:textId="77777777" w:rsidTr="003E235C">
        <w:trPr>
          <w:trHeight w:val="349"/>
        </w:trPr>
        <w:tc>
          <w:tcPr>
            <w:tcW w:w="10980" w:type="dxa"/>
            <w:gridSpan w:val="2"/>
            <w:noWrap/>
            <w:vAlign w:val="bottom"/>
          </w:tcPr>
          <w:p w14:paraId="1F56286D" w14:textId="7D0F51AC" w:rsidR="003E235C" w:rsidRPr="00521A49" w:rsidRDefault="003E235C" w:rsidP="00C77D57">
            <w:pPr>
              <w:widowControl w:val="0"/>
              <w:spacing w:after="160"/>
              <w:ind w:left="322"/>
              <w:rPr>
                <w:rFonts w:ascii="GHEA Grapalat" w:hAnsi="GHEA Grapalat"/>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521A49" w14:paraId="4AADE1AA" w14:textId="77777777" w:rsidTr="003E235C">
        <w:trPr>
          <w:trHeight w:val="345"/>
        </w:trPr>
        <w:tc>
          <w:tcPr>
            <w:tcW w:w="10980" w:type="dxa"/>
            <w:gridSpan w:val="2"/>
            <w:noWrap/>
            <w:vAlign w:val="bottom"/>
          </w:tcPr>
          <w:p w14:paraId="1D290B94"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14:paraId="0A633F7B" w14:textId="77777777" w:rsidTr="003E235C">
        <w:trPr>
          <w:trHeight w:val="361"/>
        </w:trPr>
        <w:tc>
          <w:tcPr>
            <w:tcW w:w="10980" w:type="dxa"/>
            <w:gridSpan w:val="2"/>
            <w:noWrap/>
            <w:vAlign w:val="bottom"/>
          </w:tcPr>
          <w:p w14:paraId="0BB719BE"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14:paraId="02314F54" w14:textId="77777777" w:rsidTr="003E235C">
        <w:trPr>
          <w:trHeight w:val="433"/>
        </w:trPr>
        <w:tc>
          <w:tcPr>
            <w:tcW w:w="10980" w:type="dxa"/>
            <w:gridSpan w:val="2"/>
            <w:noWrap/>
            <w:vAlign w:val="bottom"/>
          </w:tcPr>
          <w:p w14:paraId="1C8700AB"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14:paraId="47C0913D" w14:textId="77777777" w:rsidTr="003E235C">
        <w:trPr>
          <w:trHeight w:val="352"/>
        </w:trPr>
        <w:tc>
          <w:tcPr>
            <w:tcW w:w="10980" w:type="dxa"/>
            <w:gridSpan w:val="2"/>
            <w:noWrap/>
            <w:vAlign w:val="bottom"/>
          </w:tcPr>
          <w:p w14:paraId="38BD0DA0"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14:paraId="647EA1DF" w14:textId="77777777" w:rsidTr="003E235C">
        <w:trPr>
          <w:trHeight w:val="442"/>
        </w:trPr>
        <w:tc>
          <w:tcPr>
            <w:tcW w:w="10980" w:type="dxa"/>
            <w:gridSpan w:val="2"/>
            <w:noWrap/>
            <w:vAlign w:val="bottom"/>
          </w:tcPr>
          <w:p w14:paraId="4190A109"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CA2FB5" w:rsidRPr="00521A49" w14:paraId="5DF2E7A1" w14:textId="77777777" w:rsidTr="003E235C">
        <w:trPr>
          <w:trHeight w:val="352"/>
        </w:trPr>
        <w:tc>
          <w:tcPr>
            <w:tcW w:w="10980" w:type="dxa"/>
            <w:gridSpan w:val="2"/>
            <w:noWrap/>
            <w:vAlign w:val="bottom"/>
          </w:tcPr>
          <w:p w14:paraId="6914CC6A"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CA2FB5" w:rsidRPr="00521A49" w14:paraId="6ABD8172" w14:textId="77777777" w:rsidTr="003E235C">
        <w:trPr>
          <w:trHeight w:val="352"/>
        </w:trPr>
        <w:tc>
          <w:tcPr>
            <w:tcW w:w="10980" w:type="dxa"/>
            <w:gridSpan w:val="2"/>
            <w:noWrap/>
            <w:vAlign w:val="bottom"/>
          </w:tcPr>
          <w:p w14:paraId="4AAD059F"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CA2FB5" w:rsidRPr="00521A49" w14:paraId="606E5DA2" w14:textId="77777777" w:rsidTr="003E235C">
        <w:trPr>
          <w:trHeight w:val="343"/>
        </w:trPr>
        <w:tc>
          <w:tcPr>
            <w:tcW w:w="10980" w:type="dxa"/>
            <w:gridSpan w:val="2"/>
            <w:noWrap/>
            <w:vAlign w:val="bottom"/>
          </w:tcPr>
          <w:p w14:paraId="031BE6B5"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Pr="00521A49">
              <w:rPr>
                <w:rFonts w:ascii="GHEA Grapalat" w:hAnsi="GHEA Grapalat" w:cs="Arial"/>
                <w:b/>
                <w:sz w:val="22"/>
                <w:szCs w:val="22"/>
              </w:rPr>
              <w:t>02625503</w:t>
            </w:r>
          </w:p>
        </w:tc>
      </w:tr>
      <w:tr w:rsidR="00CA2FB5" w:rsidRPr="00521A49" w14:paraId="0F18AF74" w14:textId="77777777" w:rsidTr="003E235C">
        <w:trPr>
          <w:trHeight w:val="361"/>
        </w:trPr>
        <w:tc>
          <w:tcPr>
            <w:tcW w:w="10980" w:type="dxa"/>
            <w:gridSpan w:val="2"/>
            <w:noWrap/>
            <w:vAlign w:val="bottom"/>
          </w:tcPr>
          <w:p w14:paraId="050AEC52"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CA2FB5" w:rsidRPr="00521A49" w14:paraId="10B90797" w14:textId="77777777" w:rsidTr="003E235C">
        <w:trPr>
          <w:trHeight w:val="433"/>
        </w:trPr>
        <w:tc>
          <w:tcPr>
            <w:tcW w:w="10980" w:type="dxa"/>
            <w:gridSpan w:val="2"/>
            <w:noWrap/>
            <w:vAlign w:val="bottom"/>
          </w:tcPr>
          <w:p w14:paraId="410FA851" w14:textId="77777777"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(сч.№)</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14:paraId="2C3FB5E0" w14:textId="77777777" w:rsidTr="003E235C">
        <w:trPr>
          <w:trHeight w:val="442"/>
        </w:trPr>
        <w:tc>
          <w:tcPr>
            <w:tcW w:w="10980" w:type="dxa"/>
            <w:gridSpan w:val="2"/>
            <w:noWrap/>
            <w:vAlign w:val="bottom"/>
          </w:tcPr>
          <w:p w14:paraId="2564EF5E"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14:paraId="307A0BA7" w14:textId="77777777" w:rsidTr="003E235C">
        <w:trPr>
          <w:trHeight w:val="442"/>
        </w:trPr>
        <w:tc>
          <w:tcPr>
            <w:tcW w:w="10980" w:type="dxa"/>
            <w:gridSpan w:val="2"/>
            <w:noWrap/>
            <w:vAlign w:val="bottom"/>
          </w:tcPr>
          <w:p w14:paraId="23312C37"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14:paraId="760310AC" w14:textId="77777777" w:rsidTr="003E235C">
        <w:trPr>
          <w:trHeight w:val="442"/>
        </w:trPr>
        <w:tc>
          <w:tcPr>
            <w:tcW w:w="10980" w:type="dxa"/>
            <w:gridSpan w:val="2"/>
            <w:noWrap/>
            <w:vAlign w:val="bottom"/>
          </w:tcPr>
          <w:p w14:paraId="551DDF0E"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14:paraId="12BC4800" w14:textId="77777777" w:rsidTr="003E235C">
        <w:trPr>
          <w:trHeight w:val="442"/>
        </w:trPr>
        <w:tc>
          <w:tcPr>
            <w:tcW w:w="10980" w:type="dxa"/>
            <w:gridSpan w:val="2"/>
            <w:noWrap/>
            <w:vAlign w:val="bottom"/>
          </w:tcPr>
          <w:p w14:paraId="6EA38899"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 xml:space="preserve">Цель сделки (уплаты): </w:t>
            </w:r>
            <w:r w:rsidRPr="00EF5782">
              <w:rPr>
                <w:rFonts w:ascii="GHEA Grapalat" w:hAnsi="GHEA Grapalat"/>
                <w:b/>
                <w:bCs/>
              </w:rPr>
              <w:t xml:space="preserve">(для обеспечения </w:t>
            </w:r>
            <w:r w:rsidR="00391852" w:rsidRPr="00EF5782">
              <w:rPr>
                <w:rFonts w:ascii="GHEA Grapalat" w:hAnsi="GHEA Grapalat"/>
                <w:b/>
                <w:bCs/>
              </w:rPr>
              <w:t>квалификации</w:t>
            </w:r>
            <w:r w:rsidRPr="00EF5782">
              <w:rPr>
                <w:rFonts w:ascii="GHEA Grapalat" w:hAnsi="GHEA Grapalat"/>
                <w:b/>
                <w:bCs/>
              </w:rPr>
              <w:t>)</w:t>
            </w:r>
          </w:p>
        </w:tc>
      </w:tr>
      <w:tr w:rsidR="00B138F3" w:rsidRPr="00521A49" w14:paraId="426710AE" w14:textId="77777777" w:rsidTr="003E235C">
        <w:trPr>
          <w:trHeight w:val="424"/>
        </w:trPr>
        <w:tc>
          <w:tcPr>
            <w:tcW w:w="10980" w:type="dxa"/>
            <w:gridSpan w:val="2"/>
            <w:noWrap/>
            <w:vAlign w:val="bottom"/>
          </w:tcPr>
          <w:p w14:paraId="5C22E990"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14:paraId="67EBBB1A" w14:textId="77777777" w:rsidTr="003E235C">
        <w:trPr>
          <w:trHeight w:val="704"/>
        </w:trPr>
        <w:tc>
          <w:tcPr>
            <w:tcW w:w="10980" w:type="dxa"/>
            <w:gridSpan w:val="2"/>
            <w:noWrap/>
            <w:vAlign w:val="bottom"/>
          </w:tcPr>
          <w:p w14:paraId="06F7B51D" w14:textId="77777777"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14:paraId="14D3DF5D" w14:textId="77777777" w:rsidTr="003E235C">
        <w:trPr>
          <w:trHeight w:val="704"/>
        </w:trPr>
        <w:tc>
          <w:tcPr>
            <w:tcW w:w="10980" w:type="dxa"/>
            <w:gridSpan w:val="2"/>
            <w:noWrap/>
            <w:vAlign w:val="bottom"/>
          </w:tcPr>
          <w:p w14:paraId="5975BCAB" w14:textId="77777777" w:rsidR="00C3421C" w:rsidRPr="00521A49" w:rsidRDefault="00C3421C"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14:paraId="6C83A958" w14:textId="77777777" w:rsidTr="003E235C">
        <w:trPr>
          <w:trHeight w:val="2194"/>
        </w:trPr>
        <w:tc>
          <w:tcPr>
            <w:tcW w:w="5616" w:type="dxa"/>
            <w:noWrap/>
            <w:vAlign w:val="bottom"/>
          </w:tcPr>
          <w:p w14:paraId="1F2CB433" w14:textId="77777777" w:rsidR="00C3421C" w:rsidRPr="00521A49" w:rsidRDefault="00C3421C"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14:paraId="1109D1F6" w14:textId="77777777" w:rsidR="00C3421C" w:rsidRPr="00521A49" w:rsidRDefault="00C3421C" w:rsidP="00962010">
            <w:pPr>
              <w:widowControl w:val="0"/>
              <w:spacing w:after="160"/>
              <w:rPr>
                <w:rFonts w:ascii="GHEA Grapalat" w:hAnsi="GHEA Grapalat" w:cs="Sylfaen"/>
              </w:rPr>
            </w:pPr>
          </w:p>
          <w:p w14:paraId="40C87E25" w14:textId="77777777" w:rsidR="00C3421C" w:rsidRPr="00521A49" w:rsidRDefault="00C3421C" w:rsidP="00962010">
            <w:pPr>
              <w:widowControl w:val="0"/>
              <w:spacing w:after="160"/>
              <w:jc w:val="right"/>
              <w:rPr>
                <w:rFonts w:ascii="GHEA Grapalat" w:hAnsi="GHEA Grapalat" w:cs="Tahoma"/>
              </w:rPr>
            </w:pPr>
            <w:r w:rsidRPr="00521A49">
              <w:rPr>
                <w:rFonts w:ascii="GHEA Grapalat" w:hAnsi="GHEA Grapalat"/>
              </w:rPr>
              <w:t>/____________________/</w:t>
            </w:r>
          </w:p>
          <w:p w14:paraId="669C189F" w14:textId="77777777" w:rsidR="00C3421C" w:rsidRPr="00521A49" w:rsidRDefault="00C3421C" w:rsidP="00962010">
            <w:pPr>
              <w:widowControl w:val="0"/>
              <w:spacing w:after="160"/>
              <w:rPr>
                <w:rFonts w:ascii="GHEA Grapalat" w:hAnsi="GHEA Grapalat" w:cs="Sylfaen"/>
              </w:rPr>
            </w:pPr>
          </w:p>
          <w:p w14:paraId="0D697B09"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22A1B1A2" w14:textId="77777777" w:rsidR="00C3421C" w:rsidRPr="00521A49" w:rsidRDefault="00C3421C" w:rsidP="00962010">
            <w:pPr>
              <w:widowControl w:val="0"/>
              <w:spacing w:after="160"/>
              <w:rPr>
                <w:rFonts w:ascii="GHEA Grapalat" w:hAnsi="GHEA Grapalat" w:cs="Sylfaen"/>
              </w:rPr>
            </w:pPr>
          </w:p>
          <w:p w14:paraId="30285185" w14:textId="77777777" w:rsidR="00C3421C" w:rsidRPr="00521A49" w:rsidRDefault="00C3421C"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14:paraId="15CC219A" w14:textId="77777777" w:rsidR="00C3421C" w:rsidRPr="00521A49" w:rsidRDefault="00C3421C" w:rsidP="00962010">
            <w:pPr>
              <w:widowControl w:val="0"/>
              <w:spacing w:after="160"/>
              <w:rPr>
                <w:rFonts w:ascii="GHEA Grapalat" w:hAnsi="GHEA Grapalat" w:cs="Sylfaen"/>
              </w:rPr>
            </w:pPr>
          </w:p>
        </w:tc>
        <w:tc>
          <w:tcPr>
            <w:tcW w:w="5364" w:type="dxa"/>
            <w:noWrap/>
          </w:tcPr>
          <w:p w14:paraId="5331D2F5" w14:textId="77777777" w:rsidR="00C3421C" w:rsidRPr="00521A49" w:rsidRDefault="00C3421C"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14:paraId="3976DBD1" w14:textId="77777777" w:rsidR="00C3421C" w:rsidRPr="00521A49" w:rsidRDefault="00C3421C" w:rsidP="00962010">
            <w:pPr>
              <w:widowControl w:val="0"/>
              <w:spacing w:after="160"/>
              <w:rPr>
                <w:rFonts w:ascii="GHEA Grapalat" w:hAnsi="GHEA Grapalat" w:cs="Sylfaen"/>
              </w:rPr>
            </w:pPr>
          </w:p>
          <w:p w14:paraId="1FDBC076"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4C73390C" w14:textId="77777777" w:rsidR="00C3421C" w:rsidRPr="00521A49" w:rsidRDefault="00C3421C" w:rsidP="00962010">
            <w:pPr>
              <w:widowControl w:val="0"/>
              <w:spacing w:after="160"/>
              <w:jc w:val="right"/>
              <w:rPr>
                <w:rFonts w:ascii="GHEA Grapalat" w:hAnsi="GHEA Grapalat" w:cs="Tahoma"/>
              </w:rPr>
            </w:pPr>
          </w:p>
          <w:p w14:paraId="7B605474"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14:paraId="3994D0D7" w14:textId="77777777" w:rsidR="00C3421C" w:rsidRPr="00521A49" w:rsidRDefault="00C3421C" w:rsidP="00962010">
            <w:pPr>
              <w:widowControl w:val="0"/>
              <w:spacing w:after="160"/>
              <w:rPr>
                <w:rFonts w:ascii="GHEA Grapalat" w:hAnsi="GHEA Grapalat" w:cs="Sylfaen"/>
              </w:rPr>
            </w:pPr>
          </w:p>
          <w:p w14:paraId="1D1C94C2" w14:textId="77777777" w:rsidR="00C3421C" w:rsidRPr="00521A49" w:rsidRDefault="00C3421C"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14:paraId="78F57874" w14:textId="77777777" w:rsidTr="003E235C">
        <w:trPr>
          <w:trHeight w:val="2194"/>
        </w:trPr>
        <w:tc>
          <w:tcPr>
            <w:tcW w:w="5616" w:type="dxa"/>
            <w:noWrap/>
            <w:vAlign w:val="bottom"/>
          </w:tcPr>
          <w:p w14:paraId="12049121" w14:textId="77777777" w:rsidR="00C3421C" w:rsidRPr="00521A49" w:rsidRDefault="00C3421C" w:rsidP="00962010">
            <w:pPr>
              <w:widowControl w:val="0"/>
              <w:spacing w:after="160"/>
              <w:rPr>
                <w:rFonts w:ascii="GHEA Grapalat" w:hAnsi="GHEA Grapalat" w:cs="Tahoma"/>
              </w:rPr>
            </w:pPr>
            <w:r w:rsidRPr="00521A49">
              <w:rPr>
                <w:rFonts w:ascii="GHEA Grapalat" w:hAnsi="GHEA Grapalat"/>
              </w:rPr>
              <w:lastRenderedPageBreak/>
              <w:t>24.а.</w:t>
            </w:r>
            <w:r w:rsidRPr="00521A49">
              <w:rPr>
                <w:rFonts w:ascii="GHEA Grapalat" w:hAnsi="GHEA Grapalat"/>
              </w:rPr>
              <w:tab/>
              <w:t xml:space="preserve"> Обслуживающая бенефициара финансовая организация </w:t>
            </w:r>
          </w:p>
          <w:p w14:paraId="544051B7" w14:textId="77777777" w:rsidR="00C3421C" w:rsidRPr="00521A49" w:rsidRDefault="00C3421C" w:rsidP="00962010">
            <w:pPr>
              <w:widowControl w:val="0"/>
              <w:spacing w:after="160"/>
              <w:rPr>
                <w:rFonts w:ascii="GHEA Grapalat" w:hAnsi="GHEA Grapalat"/>
              </w:rPr>
            </w:pPr>
          </w:p>
          <w:p w14:paraId="428BB232" w14:textId="77777777"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14:paraId="04400468" w14:textId="77777777" w:rsidR="00C3421C" w:rsidRPr="00521A49" w:rsidRDefault="00C3421C"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14:paraId="26F5ADE6" w14:textId="77777777" w:rsidR="00C3421C" w:rsidRPr="00521A49" w:rsidRDefault="00C3421C" w:rsidP="00962010">
            <w:pPr>
              <w:widowControl w:val="0"/>
              <w:spacing w:after="160"/>
              <w:rPr>
                <w:rFonts w:ascii="GHEA Grapalat" w:hAnsi="GHEA Grapalat" w:cs="Tahoma"/>
              </w:rPr>
            </w:pPr>
          </w:p>
          <w:p w14:paraId="3A1D1929" w14:textId="77777777" w:rsidR="00C3421C" w:rsidRPr="00521A49" w:rsidRDefault="00C3421C" w:rsidP="00962010">
            <w:pPr>
              <w:widowControl w:val="0"/>
              <w:spacing w:after="160"/>
              <w:rPr>
                <w:rFonts w:ascii="GHEA Grapalat" w:hAnsi="GHEA Grapalat" w:cs="Arial"/>
              </w:rPr>
            </w:pPr>
          </w:p>
        </w:tc>
        <w:tc>
          <w:tcPr>
            <w:tcW w:w="5364" w:type="dxa"/>
            <w:noWrap/>
          </w:tcPr>
          <w:p w14:paraId="095B141D" w14:textId="77777777" w:rsidR="00C3421C" w:rsidRPr="00521A49" w:rsidRDefault="00C3421C"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14:paraId="061F4453" w14:textId="77777777" w:rsidR="00C3421C" w:rsidRPr="00521A49" w:rsidRDefault="00C3421C" w:rsidP="00962010">
            <w:pPr>
              <w:widowControl w:val="0"/>
              <w:spacing w:after="160"/>
              <w:rPr>
                <w:rFonts w:ascii="GHEA Grapalat" w:hAnsi="GHEA Grapalat" w:cs="Tahoma"/>
              </w:rPr>
            </w:pPr>
          </w:p>
          <w:p w14:paraId="788CE8EF" w14:textId="77777777"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14:paraId="50D10F49" w14:textId="77777777" w:rsidR="00C3421C" w:rsidRPr="00521A49" w:rsidRDefault="00C3421C"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14:paraId="7F444419" w14:textId="77777777" w:rsidR="00C3421C" w:rsidRPr="00521A49" w:rsidRDefault="00C3421C" w:rsidP="00962010">
            <w:pPr>
              <w:widowControl w:val="0"/>
              <w:spacing w:after="160"/>
              <w:rPr>
                <w:rFonts w:ascii="GHEA Grapalat" w:hAnsi="GHEA Grapalat" w:cs="Arial"/>
              </w:rPr>
            </w:pPr>
          </w:p>
        </w:tc>
      </w:tr>
      <w:tr w:rsidR="00B138F3" w:rsidRPr="00521A49" w14:paraId="6466DF5D" w14:textId="77777777" w:rsidTr="003E235C">
        <w:trPr>
          <w:trHeight w:val="2194"/>
        </w:trPr>
        <w:tc>
          <w:tcPr>
            <w:tcW w:w="5616" w:type="dxa"/>
            <w:noWrap/>
            <w:vAlign w:val="bottom"/>
          </w:tcPr>
          <w:p w14:paraId="7C1AE044" w14:textId="77777777" w:rsidR="00C3421C" w:rsidRPr="00521A49" w:rsidRDefault="00C3421C"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14:paraId="2E1A80B9" w14:textId="77777777" w:rsidR="00C3421C" w:rsidRPr="00521A49" w:rsidRDefault="00C3421C" w:rsidP="00962010">
            <w:pPr>
              <w:widowControl w:val="0"/>
              <w:spacing w:after="160"/>
              <w:rPr>
                <w:rFonts w:ascii="GHEA Grapalat" w:hAnsi="GHEA Grapalat" w:cs="Sylfaen"/>
              </w:rPr>
            </w:pPr>
          </w:p>
          <w:p w14:paraId="49C901F6" w14:textId="77777777" w:rsidR="00C3421C" w:rsidRPr="00521A49" w:rsidRDefault="00C3421C"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14:paraId="3F5D2285" w14:textId="77777777" w:rsidR="00C3421C" w:rsidRPr="00521A49" w:rsidRDefault="00C3421C"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14:paraId="73020E39" w14:textId="77777777" w:rsidR="00C3421C" w:rsidRPr="00521A49" w:rsidRDefault="00C3421C" w:rsidP="00962010">
            <w:pPr>
              <w:widowControl w:val="0"/>
              <w:spacing w:after="160"/>
              <w:rPr>
                <w:rFonts w:ascii="GHEA Grapalat" w:hAnsi="GHEA Grapalat"/>
              </w:rPr>
            </w:pPr>
          </w:p>
          <w:p w14:paraId="30E88C9B" w14:textId="77777777"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14:paraId="5993D072" w14:textId="77777777" w:rsidR="00C3421C" w:rsidRPr="00521A49" w:rsidRDefault="00C3421C" w:rsidP="00962010">
      <w:pPr>
        <w:widowControl w:val="0"/>
        <w:spacing w:after="160"/>
        <w:jc w:val="center"/>
        <w:rPr>
          <w:rFonts w:ascii="GHEA Grapalat" w:hAnsi="GHEA Grapalat" w:cs="Sylfaen"/>
        </w:rPr>
      </w:pPr>
    </w:p>
    <w:p w14:paraId="16B08134" w14:textId="77777777" w:rsidR="00C3421C" w:rsidRPr="00521A49" w:rsidRDefault="00C3421C"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521A49">
        <w:rPr>
          <w:rFonts w:ascii="GHEA Grapalat" w:hAnsi="GHEA Grapalat"/>
          <w:i/>
        </w:rPr>
        <w:t>".</w:t>
      </w:r>
    </w:p>
    <w:p w14:paraId="0C596EED" w14:textId="77777777" w:rsidR="00C3421C" w:rsidRPr="00521A49" w:rsidRDefault="00C3421C" w:rsidP="00962010">
      <w:pPr>
        <w:rPr>
          <w:rFonts w:ascii="GHEA Grapalat" w:hAnsi="GHEA Grapalat" w:cs="Sylfaen"/>
        </w:rPr>
      </w:pPr>
      <w:r w:rsidRPr="00521A49">
        <w:rPr>
          <w:rFonts w:ascii="GHEA Grapalat" w:hAnsi="GHEA Grapalat" w:cs="Sylfaen"/>
        </w:rPr>
        <w:br w:type="page"/>
      </w:r>
    </w:p>
    <w:p w14:paraId="5E013511" w14:textId="77777777" w:rsidR="00C3421C" w:rsidRPr="00521A49" w:rsidRDefault="00C3421C"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1A49" w14:paraId="055E7920"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5DA52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14:paraId="7695395B"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5C64BD2"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14:paraId="3357A98E"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5108680"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14:paraId="2604B524"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1DA5FB59"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Сторона,</w:t>
            </w:r>
          </w:p>
          <w:p w14:paraId="03A853F0"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14:paraId="6BA8C00E"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14:paraId="43DCB6D2"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14:paraId="2C05DE0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596425"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14:paraId="446396AA"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14:paraId="3B97CC94"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14:paraId="499014EB"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14:paraId="377F5C54" w14:textId="77777777" w:rsidR="00C3421C" w:rsidRPr="00521A49" w:rsidRDefault="00C3421C" w:rsidP="00962010">
            <w:pPr>
              <w:widowControl w:val="0"/>
              <w:spacing w:after="120"/>
              <w:jc w:val="center"/>
              <w:rPr>
                <w:rFonts w:ascii="GHEA Grapalat" w:hAnsi="GHEA Grapalat"/>
                <w:b/>
              </w:rPr>
            </w:pPr>
            <w:r w:rsidRPr="00521A49">
              <w:rPr>
                <w:rFonts w:ascii="GHEA Grapalat" w:hAnsi="GHEA Grapalat"/>
                <w:b/>
              </w:rPr>
              <w:t>5</w:t>
            </w:r>
          </w:p>
        </w:tc>
      </w:tr>
      <w:tr w:rsidR="00B138F3" w:rsidRPr="00521A49" w14:paraId="51D1107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229DE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14:paraId="630FD8E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20185E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7B33F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85F33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14:paraId="134D1E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71DD7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14:paraId="174A8443"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0C0CA3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1B867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E014F5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14:paraId="111D54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A2D3C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14:paraId="51A302BC"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5ACBBC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AD17E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517A41B2" w14:textId="77777777"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5A37289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14:paraId="23A5731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48CAB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14:paraId="5C9602E8" w14:textId="77777777" w:rsidR="00C3421C" w:rsidRPr="00521A49" w:rsidRDefault="00C3421C"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1FA671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52551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37965A5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E14EBC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6D48C5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D8F6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14:paraId="5DB4206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24C57D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D31BC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EDCF25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35D30CE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C1083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14:paraId="5765211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DB3338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CD1A3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5D7364B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EEC2EF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1EE2F0E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A1E85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14:paraId="6A5AE17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B8965B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10914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3A2ECB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C5F4B9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276AFB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400E0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14:paraId="4B66188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6C7B68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B3495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3710793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E066C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B8EAA5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3EFE6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14:paraId="61B2389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w:t>
            </w:r>
            <w:r w:rsidRPr="00521A49">
              <w:rPr>
                <w:rFonts w:ascii="GHEA Grapalat" w:hAnsi="GHEA Grapalat"/>
              </w:rPr>
              <w:lastRenderedPageBreak/>
              <w:t>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D30DE4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6CC2E3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02151D4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F1173A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бенефициаром — по приглашению</w:t>
            </w:r>
          </w:p>
        </w:tc>
      </w:tr>
      <w:tr w:rsidR="00B138F3" w:rsidRPr="00521A49" w14:paraId="251DDDA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2A49F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70653C1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76BEF5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D4842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71DF95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9650FD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14:paraId="64E2883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CD707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14:paraId="3560576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C06D46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0F4B2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0EC332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16C5AC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C084A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90613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14:paraId="7AEFA1B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61C2F5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51F80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DA5C87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D4924F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1E350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14:paraId="62E4963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664C6C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A9C9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64C6B7C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68451F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93941F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1B95A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14:paraId="1F483E6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18E7AA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049AA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45AE032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сумма, подлежащая уплате </w:t>
            </w:r>
            <w:r w:rsidRPr="00521A49">
              <w:rPr>
                <w:rFonts w:ascii="GHEA Grapalat" w:hAnsi="GHEA Grapalat"/>
              </w:rPr>
              <w:lastRenderedPageBreak/>
              <w:t>бенефициару</w:t>
            </w:r>
          </w:p>
        </w:tc>
        <w:tc>
          <w:tcPr>
            <w:tcW w:w="2640" w:type="dxa"/>
            <w:tcBorders>
              <w:top w:val="single" w:sz="4" w:space="0" w:color="auto"/>
              <w:left w:val="single" w:sz="4" w:space="0" w:color="auto"/>
              <w:bottom w:val="single" w:sz="4" w:space="0" w:color="auto"/>
              <w:right w:val="single" w:sz="4" w:space="0" w:color="auto"/>
            </w:tcBorders>
          </w:tcPr>
          <w:p w14:paraId="3FBB22F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заполняется плательщиком </w:t>
            </w:r>
          </w:p>
        </w:tc>
      </w:tr>
      <w:tr w:rsidR="00B138F3" w:rsidRPr="00521A49" w14:paraId="6EBBAB2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A53BB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14:paraId="01F1775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77AEDA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FB5B3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2E60A2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E20E3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14:paraId="433AEB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0DB6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14:paraId="260D736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D111BB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6151D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48E540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4F23C07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7443E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14:paraId="755EC6F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004EDB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1F7D0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В обязательном порядке заполняются слова "для обеспечения </w:t>
            </w:r>
            <w:r w:rsidR="00040F6C" w:rsidRPr="00521A49">
              <w:rPr>
                <w:rFonts w:ascii="GHEA Grapalat" w:hAnsi="GHEA Grapalat"/>
              </w:rPr>
              <w:t>квалификации</w:t>
            </w:r>
            <w:r w:rsidRPr="00521A49">
              <w:rPr>
                <w:rFonts w:ascii="GHEA Grapalat" w:hAnsi="GHEA Grapalat"/>
              </w:rPr>
              <w:t>"</w:t>
            </w:r>
          </w:p>
        </w:tc>
        <w:tc>
          <w:tcPr>
            <w:tcW w:w="2640" w:type="dxa"/>
            <w:tcBorders>
              <w:top w:val="single" w:sz="4" w:space="0" w:color="auto"/>
              <w:left w:val="single" w:sz="4" w:space="0" w:color="auto"/>
              <w:bottom w:val="single" w:sz="4" w:space="0" w:color="auto"/>
              <w:right w:val="single" w:sz="4" w:space="0" w:color="auto"/>
            </w:tcBorders>
          </w:tcPr>
          <w:p w14:paraId="1B0CA5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119B63F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9B03D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14:paraId="3AEF704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EB3227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3E24C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3016595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646F018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48E600B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573AED" w14:textId="77777777" w:rsidR="00C3421C" w:rsidRPr="00521A49" w:rsidDel="0010680B" w:rsidRDefault="00C3421C"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14:paraId="5A7C460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C98442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7B676F" w14:textId="77777777"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14:paraId="213BCA18" w14:textId="77777777"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w:t>
            </w:r>
            <w:r w:rsidRPr="00521A49">
              <w:rPr>
                <w:rFonts w:ascii="GHEA Grapalat" w:hAnsi="GHEA Grapalat"/>
              </w:rPr>
              <w:lastRenderedPageBreak/>
              <w:t xml:space="preserve">"акцептованный платеж", </w:t>
            </w:r>
          </w:p>
          <w:p w14:paraId="0DC4BA1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F249146"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бенефициаром </w:t>
            </w:r>
          </w:p>
        </w:tc>
      </w:tr>
      <w:tr w:rsidR="00B138F3" w:rsidRPr="00521A49" w14:paraId="383C7B5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B782D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14:paraId="2D22673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BDD7F6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6E03B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66904C4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14:paraId="48CB3BB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7BF12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0327E02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53D80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14:paraId="429332D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412926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87C65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2ED1160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w:t>
            </w:r>
            <w:r w:rsidRPr="00521A49">
              <w:rPr>
                <w:rFonts w:ascii="GHEA Grapalat" w:hAnsi="GHEA Grapalat"/>
              </w:rPr>
              <w:lastRenderedPageBreak/>
              <w:t>плательщика.</w:t>
            </w:r>
          </w:p>
        </w:tc>
        <w:tc>
          <w:tcPr>
            <w:tcW w:w="2640" w:type="dxa"/>
            <w:tcBorders>
              <w:top w:val="single" w:sz="4" w:space="0" w:color="auto"/>
              <w:left w:val="single" w:sz="4" w:space="0" w:color="auto"/>
              <w:bottom w:val="single" w:sz="4" w:space="0" w:color="auto"/>
              <w:right w:val="single" w:sz="4" w:space="0" w:color="auto"/>
            </w:tcBorders>
          </w:tcPr>
          <w:p w14:paraId="2645FDE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подписывается плательщиком или </w:t>
            </w:r>
          </w:p>
          <w:p w14:paraId="662A631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14:paraId="7827570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CE91C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14:paraId="2EBC65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C95868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56930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17525C6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14:paraId="4DB01A2F" w14:textId="77777777"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77E9687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14:paraId="5058C26B"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14:paraId="23EC21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420D9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14:paraId="3911463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6C02B7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511D0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43D3350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8A5990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14:paraId="4806285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E0EA8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14:paraId="33934F4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554729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BDD07F"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14:paraId="23F45B5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0613C8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14:paraId="5D5CB12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14:paraId="130305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45C03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14:paraId="21EC8D9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B00EB3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4C858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3BAA8E9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92DF454" w14:textId="77777777" w:rsidR="00C3421C" w:rsidRPr="00521A49" w:rsidRDefault="00C3421C" w:rsidP="00962010">
            <w:pPr>
              <w:widowControl w:val="0"/>
              <w:spacing w:after="120"/>
              <w:jc w:val="center"/>
              <w:rPr>
                <w:rFonts w:ascii="GHEA Grapalat" w:hAnsi="GHEA Grapalat"/>
              </w:rPr>
            </w:pPr>
          </w:p>
        </w:tc>
      </w:tr>
      <w:tr w:rsidR="00B138F3" w:rsidRPr="00521A49" w14:paraId="510E10C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F4B27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14:paraId="476F671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7D2612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E6DF4C"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401172A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86836DF" w14:textId="77777777" w:rsidR="00C3421C" w:rsidRPr="00521A49" w:rsidRDefault="00C3421C" w:rsidP="00962010">
            <w:pPr>
              <w:widowControl w:val="0"/>
              <w:spacing w:after="120"/>
              <w:jc w:val="center"/>
              <w:rPr>
                <w:rFonts w:ascii="GHEA Grapalat" w:hAnsi="GHEA Grapalat"/>
              </w:rPr>
            </w:pPr>
          </w:p>
        </w:tc>
      </w:tr>
      <w:tr w:rsidR="00B138F3" w:rsidRPr="00521A49" w14:paraId="5CA1010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A6A79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14:paraId="4B782B04"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дата, время, минута исполнения </w:t>
            </w:r>
            <w:r w:rsidRPr="00521A49">
              <w:rPr>
                <w:rFonts w:ascii="GHEA Grapalat" w:hAnsi="GHEA Grapalat"/>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C170627"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A53EDD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14:paraId="00D9467A"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обслуживающей плательщика финансовой </w:t>
            </w:r>
            <w:r w:rsidRPr="00521A49">
              <w:rPr>
                <w:rFonts w:ascii="GHEA Grapalat" w:hAnsi="GHEA Grapalat"/>
              </w:rPr>
              <w:lastRenderedPageBreak/>
              <w:t>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A716E4B" w14:textId="77777777" w:rsidR="00C3421C" w:rsidRPr="00521A49" w:rsidRDefault="00C3421C" w:rsidP="00962010">
            <w:pPr>
              <w:widowControl w:val="0"/>
              <w:spacing w:after="120"/>
              <w:jc w:val="center"/>
              <w:rPr>
                <w:rFonts w:ascii="GHEA Grapalat" w:hAnsi="GHEA Grapalat"/>
              </w:rPr>
            </w:pPr>
          </w:p>
        </w:tc>
      </w:tr>
      <w:tr w:rsidR="00B138F3" w:rsidRPr="00521A49" w14:paraId="7378A2C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B116FD"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14:paraId="4FCBB4F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4E92A8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11B15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1CC71AE"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B31E059" w14:textId="77777777" w:rsidR="00C3421C" w:rsidRPr="00521A49" w:rsidRDefault="00C3421C" w:rsidP="00962010">
            <w:pPr>
              <w:widowControl w:val="0"/>
              <w:spacing w:after="120"/>
              <w:jc w:val="center"/>
              <w:rPr>
                <w:rFonts w:ascii="GHEA Grapalat" w:hAnsi="GHEA Grapalat"/>
              </w:rPr>
            </w:pPr>
          </w:p>
        </w:tc>
      </w:tr>
      <w:tr w:rsidR="00B138F3" w:rsidRPr="00521A49" w14:paraId="2A9CFFE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0899A8"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14:paraId="42FBB04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CA5689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A9F419"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1306200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D066D53" w14:textId="77777777" w:rsidR="00C3421C" w:rsidRPr="00521A49" w:rsidRDefault="00C3421C" w:rsidP="00962010">
            <w:pPr>
              <w:widowControl w:val="0"/>
              <w:spacing w:after="120"/>
              <w:jc w:val="center"/>
              <w:rPr>
                <w:rFonts w:ascii="GHEA Grapalat" w:hAnsi="GHEA Grapalat"/>
              </w:rPr>
            </w:pPr>
          </w:p>
        </w:tc>
      </w:tr>
      <w:tr w:rsidR="00FF3DE9" w:rsidRPr="00521A49" w14:paraId="73E1848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111A33"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14:paraId="7F2710F5"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обслуживающей бенефициара финансовой организацией в обязательном порядке указывается дата, время, минута </w:t>
            </w:r>
            <w:r w:rsidRPr="00521A49">
              <w:rPr>
                <w:rFonts w:ascii="GHEA Grapalat" w:hAnsi="GHEA Grapalat"/>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8C27F91"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8A49B30"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14:paraId="5DE28582" w14:textId="77777777"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21A49">
              <w:rPr>
                <w:rFonts w:ascii="GHEA Grapalat" w:hAnsi="GHEA Grapalat"/>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628BCD8" w14:textId="77777777" w:rsidR="00C3421C" w:rsidRPr="00521A49" w:rsidRDefault="00C3421C" w:rsidP="00962010">
            <w:pPr>
              <w:widowControl w:val="0"/>
              <w:spacing w:after="120"/>
              <w:jc w:val="center"/>
              <w:rPr>
                <w:rFonts w:ascii="GHEA Grapalat" w:hAnsi="GHEA Grapalat"/>
              </w:rPr>
            </w:pPr>
          </w:p>
        </w:tc>
      </w:tr>
    </w:tbl>
    <w:p w14:paraId="2DA63BFC" w14:textId="77777777" w:rsidR="008442B3" w:rsidRPr="00521A49" w:rsidRDefault="008442B3" w:rsidP="00962010">
      <w:pPr>
        <w:widowControl w:val="0"/>
        <w:spacing w:after="160"/>
        <w:ind w:firstLine="567"/>
        <w:jc w:val="right"/>
        <w:rPr>
          <w:rFonts w:ascii="GHEA Grapalat" w:hAnsi="GHEA Grapalat"/>
          <w:b/>
        </w:rPr>
        <w:sectPr w:rsidR="008442B3" w:rsidRPr="00521A49" w:rsidSect="008E1E2D">
          <w:footnotePr>
            <w:pos w:val="beneathText"/>
            <w:numStart w:val="8"/>
          </w:footnotePr>
          <w:pgSz w:w="11906" w:h="16838" w:code="9"/>
          <w:pgMar w:top="709" w:right="707" w:bottom="851" w:left="709" w:header="561" w:footer="561" w:gutter="0"/>
          <w:cols w:space="720"/>
          <w:docGrid w:linePitch="326"/>
        </w:sectPr>
      </w:pPr>
    </w:p>
    <w:p w14:paraId="27EA8FFB" w14:textId="325E0184" w:rsidR="008F3B5F" w:rsidRPr="00B138F3" w:rsidRDefault="008F3B5F" w:rsidP="008F3B5F">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14:paraId="6CA2568A" w14:textId="30AA73D3" w:rsidR="008F3B5F" w:rsidRPr="00B138F3" w:rsidRDefault="008F3B5F" w:rsidP="008F3B5F">
      <w:pPr>
        <w:pStyle w:val="BodyTextIndent3"/>
        <w:widowControl w:val="0"/>
        <w:spacing w:after="160" w:line="240" w:lineRule="auto"/>
        <w:jc w:val="right"/>
        <w:rPr>
          <w:rFonts w:ascii="GHEA Grapalat" w:hAnsi="GHEA Grapalat" w:cs="Arial"/>
          <w:b/>
          <w:sz w:val="24"/>
          <w:szCs w:val="24"/>
        </w:rPr>
      </w:pPr>
      <w:r w:rsidRPr="00521A49">
        <w:rPr>
          <w:rFonts w:ascii="GHEA Grapalat" w:hAnsi="GHEA Grapalat"/>
          <w:b/>
        </w:rPr>
        <w:t xml:space="preserve">к Приглашению на </w:t>
      </w:r>
      <w:r w:rsidR="00B06C9F">
        <w:rPr>
          <w:rFonts w:ascii="GHEA Grapalat" w:hAnsi="GHEA Grapalat"/>
          <w:b/>
        </w:rPr>
        <w:t>открытый конкурс</w:t>
      </w:r>
      <w:r w:rsidRPr="00521A49">
        <w:rPr>
          <w:rFonts w:ascii="GHEA Grapalat" w:hAnsi="GHEA Grapalat" w:cs="Arial"/>
          <w:b/>
        </w:rPr>
        <w:br/>
      </w:r>
      <w:r w:rsidRPr="00521A49">
        <w:rPr>
          <w:rFonts w:ascii="GHEA Grapalat" w:hAnsi="GHEA Grapalat"/>
          <w:b/>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F135ED">
        <w:rPr>
          <w:rFonts w:ascii="GHEA Grapalat" w:hAnsi="GHEA Grapalat"/>
          <w:b/>
          <w:sz w:val="22"/>
          <w:szCs w:val="22"/>
        </w:rPr>
        <w:t>2026-01</w:t>
      </w:r>
      <w:r w:rsidRPr="00521A49">
        <w:rPr>
          <w:rFonts w:ascii="GHEA Grapalat" w:hAnsi="GHEA Grapalat"/>
          <w:b/>
          <w:sz w:val="22"/>
          <w:szCs w:val="22"/>
        </w:rPr>
        <w:t>»</w:t>
      </w:r>
    </w:p>
    <w:p w14:paraId="2ADEDB7A" w14:textId="77777777" w:rsidR="008F3B5F" w:rsidRPr="00B138F3" w:rsidRDefault="008F3B5F" w:rsidP="008F3B5F">
      <w:pPr>
        <w:widowControl w:val="0"/>
        <w:spacing w:after="160"/>
        <w:ind w:left="567" w:right="565"/>
        <w:jc w:val="center"/>
        <w:rPr>
          <w:rFonts w:ascii="GHEA Grapalat" w:hAnsi="GHEA Grapalat"/>
          <w:b/>
        </w:rPr>
      </w:pPr>
    </w:p>
    <w:p w14:paraId="4296AE2A" w14:textId="77777777" w:rsidR="008F3B5F" w:rsidRPr="00B138F3" w:rsidRDefault="008F3B5F" w:rsidP="008F3B5F">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29A448BE" w14:textId="77777777" w:rsidR="008F3B5F" w:rsidRPr="00B138F3" w:rsidRDefault="008F3B5F" w:rsidP="008F3B5F">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1E875F71" w14:textId="77777777" w:rsidR="008F3B5F" w:rsidRPr="00B138F3" w:rsidRDefault="008F3B5F" w:rsidP="008F3B5F">
      <w:pPr>
        <w:widowControl w:val="0"/>
        <w:spacing w:after="160"/>
        <w:ind w:left="567" w:right="565"/>
        <w:jc w:val="center"/>
        <w:rPr>
          <w:rFonts w:ascii="GHEA Grapalat" w:hAnsi="GHEA Grapalat"/>
          <w:b/>
        </w:rPr>
      </w:pPr>
    </w:p>
    <w:p w14:paraId="4A65314A" w14:textId="77777777" w:rsidR="008F3B5F" w:rsidRPr="00B138F3" w:rsidRDefault="008F3B5F" w:rsidP="008F3B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2720C96A" w14:textId="77777777" w:rsidR="008F3B5F" w:rsidRPr="00B138F3" w:rsidRDefault="008F3B5F" w:rsidP="008F3B5F">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2FDB9FB5" w14:textId="77777777" w:rsidR="008F3B5F" w:rsidRPr="00B138F3" w:rsidRDefault="008F3B5F" w:rsidP="008F3B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rPr>
        <w:t>____</w:t>
      </w:r>
      <w:r w:rsidRPr="00B138F3">
        <w:rPr>
          <w:rFonts w:eastAsiaTheme="minorHAnsi" w:cstheme="minorBidi"/>
        </w:rPr>
        <w:t xml:space="preserve">    </w:t>
      </w:r>
    </w:p>
    <w:p w14:paraId="178A9F13" w14:textId="77777777" w:rsidR="008F3B5F" w:rsidRPr="00B138F3" w:rsidRDefault="008F3B5F" w:rsidP="008F3B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наименование отобранного участника</w:t>
      </w:r>
    </w:p>
    <w:p w14:paraId="3C0557D8" w14:textId="77777777" w:rsidR="008F3B5F" w:rsidRPr="00B138F3" w:rsidRDefault="008F3B5F" w:rsidP="008F3B5F">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3407DF4C" w14:textId="77777777" w:rsidR="008F3B5F" w:rsidRPr="00B138F3" w:rsidRDefault="008F3B5F" w:rsidP="008F3B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D0E3AAE"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15EDF769"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65393495"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5EA3363B"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rPr>
      </w:pPr>
    </w:p>
    <w:p w14:paraId="36646A2C"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4549F3AC" w14:textId="77777777" w:rsidR="008F3B5F" w:rsidRPr="00B138F3" w:rsidRDefault="008F3B5F" w:rsidP="008F3B5F">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4115F795"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02C7F0C4"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Pr>
          <w:rFonts w:ascii="GHEA Grapalat" w:eastAsiaTheme="minorHAnsi" w:hAnsi="GHEA Grapalat" w:cstheme="minorBidi"/>
        </w:rPr>
        <w:t xml:space="preserve">пяти </w:t>
      </w:r>
      <w:r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4B6C3651" w14:textId="77777777" w:rsidR="008F3B5F" w:rsidRPr="00B138F3" w:rsidRDefault="008F3B5F" w:rsidP="008F3B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116C943A" w14:textId="77777777" w:rsidR="008F3B5F" w:rsidRPr="00B138F3" w:rsidRDefault="008F3B5F" w:rsidP="008F3B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0D7F348A" w14:textId="77777777" w:rsidR="008F3B5F" w:rsidRPr="00B138F3" w:rsidRDefault="008F3B5F" w:rsidP="008F3B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640F3FD6"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810ED4D" w14:textId="77777777" w:rsidR="008F3B5F" w:rsidRPr="00665A01" w:rsidRDefault="008F3B5F" w:rsidP="008F3B5F">
      <w:pPr>
        <w:pStyle w:val="NormalWeb"/>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rPr>
        <w:t xml:space="preserve">5. Гарантия действует </w:t>
      </w:r>
      <w:r>
        <w:rPr>
          <w:rFonts w:ascii="GHEA Grapalat" w:eastAsiaTheme="minorHAnsi" w:hAnsi="GHEA Grapalat" w:cstheme="minorBidi"/>
        </w:rPr>
        <w:t xml:space="preserve">с момента выпуска и в силе </w:t>
      </w:r>
      <w:r w:rsidRPr="00665A01">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7C6C86C6" w14:textId="77777777" w:rsidR="008F3B5F" w:rsidRPr="00665A01" w:rsidRDefault="008F3B5F" w:rsidP="008F3B5F">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665A01">
        <w:rPr>
          <w:rFonts w:ascii="GHEA Grapalat" w:eastAsiaTheme="minorHAnsi" w:hAnsi="GHEA Grapalat" w:cstheme="minorBidi"/>
          <w:sz w:val="18"/>
          <w:szCs w:val="18"/>
        </w:rPr>
        <w:t>номер заключаемого договара</w:t>
      </w:r>
    </w:p>
    <w:p w14:paraId="6A7B5808" w14:textId="77777777" w:rsidR="008F3B5F" w:rsidRPr="00665A01" w:rsidRDefault="008F3B5F" w:rsidP="008F3B5F">
      <w:pPr>
        <w:pStyle w:val="NormalWeb"/>
        <w:shd w:val="clear" w:color="auto" w:fill="FFFFFF"/>
        <w:ind w:firstLine="374"/>
        <w:contextualSpacing/>
        <w:jc w:val="both"/>
        <w:rPr>
          <w:rFonts w:ascii="GHEA Grapalat" w:eastAsiaTheme="minorHAnsi" w:hAnsi="GHEA Grapalat" w:cstheme="minorBidi"/>
        </w:rPr>
      </w:pPr>
    </w:p>
    <w:p w14:paraId="18ED1FB9" w14:textId="77777777" w:rsidR="008F3B5F" w:rsidRPr="00665A01" w:rsidRDefault="008F3B5F" w:rsidP="008F3B5F">
      <w:pPr>
        <w:pStyle w:val="NormalWeb"/>
        <w:shd w:val="clear" w:color="auto" w:fill="FFFFFF"/>
        <w:contextualSpacing/>
        <w:jc w:val="both"/>
        <w:rPr>
          <w:rFonts w:ascii="GHEA Grapalat" w:eastAsiaTheme="minorHAnsi" w:hAnsi="GHEA Grapalat" w:cstheme="minorBidi"/>
          <w:lang w:val="hy-AM"/>
        </w:rPr>
      </w:pPr>
      <w:r w:rsidRPr="00665A01">
        <w:rPr>
          <w:rFonts w:ascii="GHEA Grapalat" w:eastAsiaTheme="minorHAnsi" w:hAnsi="GHEA Grapalat" w:cstheme="minorBidi"/>
        </w:rPr>
        <w:t xml:space="preserve">принципалом   и  действует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в</w:t>
      </w:r>
      <w:r w:rsidRPr="00665A01">
        <w:rPr>
          <w:rFonts w:ascii="GHEA Grapalat" w:hAnsi="GHEA Grapalat"/>
        </w:rPr>
        <w:t>ключительно</w:t>
      </w:r>
      <w:r w:rsidRPr="00665A01">
        <w:rPr>
          <w:rFonts w:ascii="GHEA Grapalat" w:eastAsiaTheme="minorHAnsi" w:hAnsi="GHEA Grapalat" w:cstheme="minorBidi"/>
        </w:rPr>
        <w:t xml:space="preserve">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девяностого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рабочего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дня</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следующего за днем </w:t>
      </w:r>
    </w:p>
    <w:p w14:paraId="5BE6B680" w14:textId="77777777" w:rsidR="008F3B5F" w:rsidRPr="00665A01" w:rsidRDefault="008F3B5F" w:rsidP="008F3B5F">
      <w:pPr>
        <w:pStyle w:val="NormalWeb"/>
        <w:shd w:val="clear" w:color="auto" w:fill="FFFFFF"/>
        <w:contextualSpacing/>
        <w:jc w:val="both"/>
        <w:rPr>
          <w:rFonts w:ascii="GHEA Grapalat" w:eastAsiaTheme="minorHAnsi" w:hAnsi="GHEA Grapalat" w:cstheme="minorBidi"/>
          <w:sz w:val="18"/>
          <w:szCs w:val="18"/>
          <w:lang w:val="hy-AM"/>
        </w:rPr>
      </w:pPr>
    </w:p>
    <w:p w14:paraId="3CF4327A" w14:textId="77777777" w:rsidR="008F3B5F" w:rsidRPr="00665A01" w:rsidRDefault="008F3B5F" w:rsidP="008F3B5F">
      <w:pPr>
        <w:pStyle w:val="NormalWeb"/>
        <w:shd w:val="clear" w:color="auto" w:fill="FFFFFF"/>
        <w:contextualSpacing/>
        <w:jc w:val="center"/>
        <w:rPr>
          <w:rFonts w:eastAsiaTheme="minorHAnsi" w:cstheme="minorBidi"/>
        </w:rPr>
      </w:pPr>
      <w:r w:rsidRPr="00665A01">
        <w:rPr>
          <w:rFonts w:ascii="GHEA Grapalat" w:eastAsiaTheme="minorHAnsi" w:hAnsi="GHEA Grapalat" w:cstheme="minorBidi"/>
          <w:lang w:val="hy-AM"/>
        </w:rPr>
        <w:t>--------------------------------------------------------</w:t>
      </w:r>
      <w:r w:rsidRPr="00665A01">
        <w:rPr>
          <w:rFonts w:ascii="GHEA Grapalat" w:eastAsiaTheme="minorHAnsi" w:hAnsi="GHEA Grapalat" w:cstheme="minorBidi"/>
        </w:rPr>
        <w:t>------------------</w:t>
      </w:r>
      <w:r w:rsidRPr="00665A01">
        <w:rPr>
          <w:rFonts w:ascii="GHEA Grapalat" w:eastAsiaTheme="minorHAnsi" w:hAnsi="GHEA Grapalat" w:cstheme="minorBidi"/>
          <w:lang w:val="hy-AM"/>
        </w:rPr>
        <w:t>----------------------</w:t>
      </w:r>
      <w:r w:rsidRPr="00665A01">
        <w:rPr>
          <w:rFonts w:eastAsiaTheme="minorHAnsi" w:cstheme="minorBidi"/>
        </w:rPr>
        <w:t xml:space="preserve"> </w:t>
      </w:r>
      <w:r w:rsidRPr="00665A01">
        <w:rPr>
          <w:rFonts w:eastAsiaTheme="minorHAnsi" w:cstheme="minorBidi"/>
          <w:lang w:val="hy-AM"/>
        </w:rPr>
        <w:t>.</w:t>
      </w:r>
      <w:r w:rsidRPr="00665A01">
        <w:rPr>
          <w:rFonts w:eastAsiaTheme="minorHAnsi" w:cstheme="minorBidi"/>
        </w:rPr>
        <w:t xml:space="preserve">           </w:t>
      </w:r>
      <w:r w:rsidRPr="00665A01">
        <w:rPr>
          <w:rFonts w:ascii="GHEA Grapalat" w:hAnsi="GHEA Grapalat"/>
          <w:sz w:val="16"/>
          <w:szCs w:val="16"/>
        </w:rPr>
        <w:t>крайний  срок</w:t>
      </w:r>
      <w:r w:rsidRPr="00665A01">
        <w:rPr>
          <w:rFonts w:ascii="GHEA Grapalat" w:eastAsiaTheme="minorHAnsi" w:hAnsi="GHEA Grapalat" w:cstheme="minorBidi"/>
          <w:sz w:val="16"/>
          <w:szCs w:val="16"/>
        </w:rPr>
        <w:t xml:space="preserve"> поставки товаров</w:t>
      </w:r>
      <w:r w:rsidRPr="00665A01">
        <w:rPr>
          <w:rFonts w:ascii="GHEA Grapalat" w:hAnsi="GHEA Grapalat"/>
          <w:sz w:val="16"/>
          <w:szCs w:val="16"/>
        </w:rPr>
        <w:t>, предусмотренный заключаемым договором, включая гарантийный срок</w:t>
      </w:r>
    </w:p>
    <w:p w14:paraId="7F415453" w14:textId="77777777" w:rsidR="008F3B5F" w:rsidRDefault="008F3B5F" w:rsidP="008F3B5F">
      <w:pPr>
        <w:pStyle w:val="NormalWeb"/>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t>В день предоставления гарантии лицо, выдающее гарантию, с официального адреса</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Pr>
          <w:rFonts w:ascii="GHEA Grapalat" w:eastAsiaTheme="minorHAnsi" w:hAnsi="GHEA Grapalat" w:cstheme="minorBidi"/>
        </w:rPr>
        <w:t>-----------------------------------------------------------------</w:t>
      </w:r>
    </w:p>
    <w:p w14:paraId="084CE479" w14:textId="77777777" w:rsidR="008F3B5F" w:rsidRDefault="008F3B5F" w:rsidP="008F3B5F">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14:paraId="08E5B43A" w14:textId="77777777" w:rsidR="008F3B5F" w:rsidRPr="00665A01" w:rsidRDefault="008F3B5F" w:rsidP="008F3B5F">
      <w:pPr>
        <w:pStyle w:val="NormalWeb"/>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lastRenderedPageBreak/>
        <w:t xml:space="preserve">указанный в приглашении к процедуре закупкок, организованной с целью заключения договора упомянутого в пункте 1 настоящей гарантии. </w:t>
      </w:r>
    </w:p>
    <w:p w14:paraId="6F3FC65F" w14:textId="77777777" w:rsidR="008F3B5F" w:rsidRPr="00B138F3" w:rsidRDefault="008F3B5F" w:rsidP="008F3B5F">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7CAA1847"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2472600B"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2DB5066" w14:textId="77777777" w:rsidR="008F3B5F" w:rsidRPr="00B138F3" w:rsidRDefault="008F3B5F" w:rsidP="008F3B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42A8410E" w14:textId="77777777" w:rsidR="008F3B5F" w:rsidRPr="00B138F3" w:rsidRDefault="008F3B5F" w:rsidP="008F3B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4BD4946C"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54EC103"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94F5866"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63FEFF65"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898A453"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2E4EDCE"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383AFA8"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2DF6A63C"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6A541C58" w14:textId="77777777" w:rsidR="008F3B5F" w:rsidRPr="00B138F3" w:rsidRDefault="008F3B5F" w:rsidP="008F3B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7D03FED" w14:textId="77777777" w:rsidR="008F3B5F" w:rsidRPr="00B138F3" w:rsidRDefault="008F3B5F" w:rsidP="008F3B5F">
      <w:pPr>
        <w:pStyle w:val="NormalWeb"/>
        <w:shd w:val="clear" w:color="auto" w:fill="FFFFFF"/>
        <w:spacing w:before="0" w:beforeAutospacing="0" w:after="0" w:afterAutospacing="0"/>
        <w:ind w:firstLine="375"/>
        <w:rPr>
          <w:rFonts w:ascii="GHEA Grapalat" w:eastAsiaTheme="minorHAnsi" w:hAnsi="GHEA Grapalat" w:cstheme="minorBidi"/>
        </w:rPr>
      </w:pPr>
    </w:p>
    <w:p w14:paraId="4B312669" w14:textId="77777777" w:rsidR="008F3B5F" w:rsidRPr="00B138F3" w:rsidRDefault="008F3B5F" w:rsidP="008F3B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79B76A4" w14:textId="77777777" w:rsidR="008F3B5F" w:rsidRPr="00B138F3" w:rsidRDefault="008F3B5F" w:rsidP="008F3B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2234C04"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F281881"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0411203"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rPr>
      </w:pPr>
    </w:p>
    <w:p w14:paraId="1B5CCE64"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26688E0"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29DDC35"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D15A722"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2B9A0F1" w14:textId="77777777" w:rsidR="008F3B5F" w:rsidRPr="00B138F3" w:rsidRDefault="008F3B5F" w:rsidP="008F3B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265FEC02"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8EDD3E2"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6E656B2" w14:textId="77777777" w:rsidR="008F3B5F" w:rsidRPr="00B138F3" w:rsidRDefault="008F3B5F" w:rsidP="008F3B5F">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3FF65A0" w14:textId="2D98E373" w:rsidR="008F3B5F" w:rsidRDefault="008F3B5F">
      <w:pPr>
        <w:rPr>
          <w:rFonts w:ascii="GHEA Grapalat" w:hAnsi="GHEA Grapalat"/>
          <w:i/>
        </w:rPr>
      </w:pPr>
    </w:p>
    <w:p w14:paraId="55BB9BC9" w14:textId="77777777" w:rsidR="008F3B5F" w:rsidRDefault="008F3B5F">
      <w:pPr>
        <w:rPr>
          <w:rFonts w:ascii="GHEA Grapalat" w:hAnsi="GHEA Grapalat"/>
          <w:i/>
        </w:rPr>
      </w:pPr>
      <w:r>
        <w:rPr>
          <w:rFonts w:ascii="GHEA Grapalat" w:hAnsi="GHEA Grapalat"/>
          <w:i/>
        </w:rPr>
        <w:br w:type="page"/>
      </w:r>
    </w:p>
    <w:p w14:paraId="5D57FFA6" w14:textId="5D20FDF6" w:rsidR="000A214C" w:rsidRPr="00521A49" w:rsidRDefault="000A214C" w:rsidP="00962010">
      <w:pPr>
        <w:widowControl w:val="0"/>
        <w:spacing w:after="160"/>
        <w:jc w:val="right"/>
        <w:rPr>
          <w:rFonts w:ascii="GHEA Grapalat" w:hAnsi="GHEA Grapalat" w:cs="GHEA Grapalat"/>
          <w:i/>
        </w:rPr>
      </w:pPr>
      <w:r w:rsidRPr="00521A49">
        <w:rPr>
          <w:rFonts w:ascii="GHEA Grapalat" w:hAnsi="GHEA Grapalat"/>
          <w:i/>
        </w:rPr>
        <w:lastRenderedPageBreak/>
        <w:t>Приложение № 5.1</w:t>
      </w:r>
    </w:p>
    <w:p w14:paraId="13F759A0" w14:textId="6A2F4058" w:rsidR="0074404B" w:rsidRPr="00521A49" w:rsidRDefault="0074404B" w:rsidP="00962010">
      <w:pPr>
        <w:widowControl w:val="0"/>
        <w:contextualSpacing/>
        <w:jc w:val="right"/>
        <w:rPr>
          <w:rFonts w:ascii="GHEA Grapalat" w:hAnsi="GHEA Grapalat"/>
          <w:b/>
          <w:sz w:val="22"/>
          <w:szCs w:val="22"/>
        </w:rPr>
      </w:pPr>
      <w:r w:rsidRPr="00521A49">
        <w:rPr>
          <w:rFonts w:ascii="GHEA Grapalat" w:hAnsi="GHEA Grapalat"/>
          <w:b/>
        </w:rPr>
        <w:t xml:space="preserve">к Приглашению на </w:t>
      </w:r>
      <w:r w:rsidR="00B06C9F">
        <w:rPr>
          <w:rFonts w:ascii="GHEA Grapalat" w:hAnsi="GHEA Grapalat"/>
          <w:b/>
        </w:rPr>
        <w:t>открытый конкурс</w:t>
      </w:r>
      <w:r w:rsidRPr="00521A49">
        <w:rPr>
          <w:rFonts w:ascii="GHEA Grapalat" w:hAnsi="GHEA Grapalat" w:cs="Arial"/>
          <w:b/>
        </w:rPr>
        <w:br/>
      </w:r>
      <w:r w:rsidRPr="00521A49">
        <w:rPr>
          <w:rFonts w:ascii="GHEA Grapalat" w:hAnsi="GHEA Grapalat"/>
          <w:b/>
        </w:rPr>
        <w:t xml:space="preserve">под кодом </w:t>
      </w:r>
      <w:r w:rsidRPr="00521A49">
        <w:rPr>
          <w:rFonts w:ascii="GHEA Grapalat" w:hAnsi="GHEA Grapalat"/>
          <w:b/>
          <w:sz w:val="22"/>
          <w:szCs w:val="22"/>
        </w:rPr>
        <w:t>«</w:t>
      </w:r>
      <w:r w:rsidR="00B06C9F">
        <w:rPr>
          <w:rFonts w:ascii="GHEA Grapalat" w:hAnsi="GHEA Grapalat"/>
          <w:b/>
          <w:sz w:val="22"/>
          <w:szCs w:val="22"/>
        </w:rPr>
        <w:t>BMAPDzB-HVKAK-</w:t>
      </w:r>
      <w:r w:rsidR="00F135ED">
        <w:rPr>
          <w:rFonts w:ascii="GHEA Grapalat" w:hAnsi="GHEA Grapalat"/>
          <w:b/>
          <w:sz w:val="22"/>
          <w:szCs w:val="22"/>
        </w:rPr>
        <w:t>2026-01</w:t>
      </w:r>
      <w:r w:rsidRPr="00521A49">
        <w:rPr>
          <w:rFonts w:ascii="GHEA Grapalat" w:hAnsi="GHEA Grapalat"/>
          <w:b/>
          <w:sz w:val="22"/>
          <w:szCs w:val="22"/>
        </w:rPr>
        <w:t>»</w:t>
      </w:r>
    </w:p>
    <w:p w14:paraId="13360C32" w14:textId="77777777" w:rsidR="00AF4211" w:rsidRPr="00521A49" w:rsidRDefault="00AF4211" w:rsidP="00962010">
      <w:pPr>
        <w:widowControl w:val="0"/>
        <w:spacing w:after="160"/>
        <w:jc w:val="center"/>
        <w:rPr>
          <w:rFonts w:ascii="GHEA Grapalat" w:hAnsi="GHEA Grapalat"/>
          <w:b/>
        </w:rPr>
      </w:pPr>
    </w:p>
    <w:p w14:paraId="1B7E8F11" w14:textId="77777777"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14:paraId="61433BCB" w14:textId="77777777"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521A49" w14:paraId="6212E9AC" w14:textId="77777777" w:rsidTr="00DE2AE3">
        <w:tc>
          <w:tcPr>
            <w:tcW w:w="4786" w:type="dxa"/>
          </w:tcPr>
          <w:p w14:paraId="6B59B28F" w14:textId="77777777" w:rsidR="000A214C" w:rsidRPr="00521A49" w:rsidRDefault="000A214C"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14:paraId="6B2413A7" w14:textId="77777777" w:rsidR="000A214C" w:rsidRPr="00521A49" w:rsidRDefault="000A214C" w:rsidP="005C3CA0">
            <w:pPr>
              <w:widowControl w:val="0"/>
              <w:spacing w:after="160"/>
              <w:jc w:val="right"/>
              <w:rPr>
                <w:rFonts w:ascii="GHEA Grapalat" w:hAnsi="GHEA Grapalat" w:cs="GHEA Grapalat"/>
                <w:b/>
                <w:lang w:val="en-US"/>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p>
        </w:tc>
      </w:tr>
    </w:tbl>
    <w:p w14:paraId="0A9B5D01" w14:textId="77777777" w:rsidR="000A214C" w:rsidRPr="00521A49" w:rsidRDefault="000A214C" w:rsidP="00DA0F3E">
      <w:pPr>
        <w:widowControl w:val="0"/>
        <w:rPr>
          <w:rFonts w:ascii="GHEA Grapalat" w:hAnsi="GHEA Grapalat" w:cs="GHEA Grapalat"/>
          <w:b/>
          <w:lang w:val="en-US"/>
        </w:rPr>
      </w:pPr>
    </w:p>
    <w:p w14:paraId="054BA9F6" w14:textId="77777777" w:rsidR="000A214C" w:rsidRPr="00521A49" w:rsidRDefault="000A214C" w:rsidP="00DA0F3E">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14:paraId="42C3F77E" w14:textId="77777777" w:rsidR="000A214C" w:rsidRPr="00521A49" w:rsidRDefault="000A214C" w:rsidP="00DA0F3E">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14:paraId="72FA6E4B"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_________________________________________________________________________</w:t>
      </w:r>
    </w:p>
    <w:p w14:paraId="0C662511" w14:textId="77777777" w:rsidR="000A214C" w:rsidRPr="00521A49" w:rsidRDefault="000A214C" w:rsidP="00DA0F3E">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14:paraId="45A8AD5B" w14:textId="77777777" w:rsidR="000A214C" w:rsidRPr="00521A49" w:rsidRDefault="000A214C" w:rsidP="00DA0F3E">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30F4E07" w14:textId="77777777"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1. Предмет соглашения</w:t>
      </w:r>
    </w:p>
    <w:p w14:paraId="2D3157CF" w14:textId="56DF675D" w:rsidR="00511C79" w:rsidRPr="00521A49" w:rsidRDefault="000A214C" w:rsidP="00DA0F3E">
      <w:pPr>
        <w:widowControl w:val="0"/>
        <w:tabs>
          <w:tab w:val="left" w:pos="567"/>
        </w:tabs>
        <w:ind w:firstLine="567"/>
        <w:contextualSpacing/>
        <w:jc w:val="both"/>
        <w:rPr>
          <w:rFonts w:ascii="GHEA Grapalat" w:hAnsi="GHEA Grapalat"/>
          <w:b/>
          <w:sz w:val="22"/>
          <w:szCs w:val="22"/>
        </w:rPr>
      </w:pPr>
      <w:r w:rsidRPr="00521A49">
        <w:rPr>
          <w:rFonts w:ascii="GHEA Grapalat" w:hAnsi="GHEA Grapalat"/>
        </w:rPr>
        <w:t>1</w:t>
      </w:r>
      <w:r w:rsidRPr="00521A49">
        <w:rPr>
          <w:rFonts w:ascii="GHEA Grapalat" w:hAnsi="GHEA Grapalat"/>
          <w:spacing w:val="-6"/>
        </w:rPr>
        <w:t>.1.</w:t>
      </w:r>
      <w:r w:rsidRPr="00521A49">
        <w:rPr>
          <w:rFonts w:ascii="GHEA Grapalat" w:hAnsi="GHEA Grapalat"/>
          <w:spacing w:val="-6"/>
        </w:rPr>
        <w:tab/>
      </w:r>
      <w:r w:rsidR="00511C79" w:rsidRPr="00521A49">
        <w:rPr>
          <w:rFonts w:ascii="GHEA Grapalat" w:hAnsi="GHEA Grapalat"/>
          <w:spacing w:val="-6"/>
        </w:rPr>
        <w:t xml:space="preserve">Компания участвует в организованной </w:t>
      </w:r>
      <w:r w:rsidR="00511C79" w:rsidRPr="00521A49">
        <w:rPr>
          <w:rFonts w:ascii="GHEA Grapalat" w:hAnsi="GHEA Grapalat"/>
          <w:b/>
          <w:sz w:val="22"/>
          <w:szCs w:val="22"/>
        </w:rPr>
        <w:t>ГНО «Национальным центром по контролю и профилактике заболеваний»</w:t>
      </w:r>
      <w:r w:rsidR="00511C79" w:rsidRPr="00521A49">
        <w:rPr>
          <w:rFonts w:ascii="GHEA Grapalat" w:hAnsi="GHEA Grapalat"/>
          <w:b/>
          <w:i/>
          <w:sz w:val="22"/>
          <w:szCs w:val="22"/>
        </w:rPr>
        <w:t xml:space="preserve"> </w:t>
      </w:r>
      <w:r w:rsidR="00511C79" w:rsidRPr="00521A49">
        <w:rPr>
          <w:rFonts w:ascii="GHEA Grapalat" w:hAnsi="GHEA Grapalat"/>
          <w:b/>
          <w:sz w:val="22"/>
          <w:szCs w:val="22"/>
        </w:rPr>
        <w:t>МЗ РА</w:t>
      </w:r>
      <w:r w:rsidR="00511C79" w:rsidRPr="00521A49">
        <w:rPr>
          <w:rFonts w:ascii="GHEA Grapalat" w:hAnsi="GHEA Grapalat"/>
          <w:spacing w:val="-6"/>
          <w:sz w:val="22"/>
          <w:szCs w:val="22"/>
        </w:rPr>
        <w:t xml:space="preserve"> (далее — Заказчик) </w:t>
      </w:r>
      <w:r w:rsidR="00511C79" w:rsidRPr="00521A49">
        <w:rPr>
          <w:rFonts w:ascii="GHEA Grapalat" w:hAnsi="GHEA Grapalat"/>
          <w:sz w:val="22"/>
          <w:szCs w:val="22"/>
        </w:rPr>
        <w:t>процедуре закупок под кодом</w:t>
      </w:r>
      <w:r w:rsidR="00511C79" w:rsidRPr="00521A49">
        <w:rPr>
          <w:rFonts w:ascii="GHEA Grapalat" w:hAnsi="GHEA Grapalat"/>
        </w:rPr>
        <w:t xml:space="preserve"> </w:t>
      </w:r>
      <w:r w:rsidR="00511C79" w:rsidRPr="00521A49">
        <w:rPr>
          <w:rFonts w:ascii="GHEA Grapalat" w:hAnsi="GHEA Grapalat"/>
          <w:b/>
          <w:sz w:val="22"/>
          <w:szCs w:val="22"/>
        </w:rPr>
        <w:t>«</w:t>
      </w:r>
      <w:r w:rsidR="00B06C9F">
        <w:rPr>
          <w:rFonts w:ascii="GHEA Grapalat" w:hAnsi="GHEA Grapalat"/>
          <w:b/>
          <w:sz w:val="22"/>
          <w:szCs w:val="22"/>
        </w:rPr>
        <w:t>BMAPDzB-HVKAK-</w:t>
      </w:r>
      <w:r w:rsidR="00F135ED">
        <w:rPr>
          <w:rFonts w:ascii="GHEA Grapalat" w:hAnsi="GHEA Grapalat"/>
          <w:b/>
          <w:sz w:val="22"/>
          <w:szCs w:val="22"/>
        </w:rPr>
        <w:t>2026-01</w:t>
      </w:r>
      <w:r w:rsidR="00511C79" w:rsidRPr="00521A49">
        <w:rPr>
          <w:rFonts w:ascii="GHEA Grapalat" w:hAnsi="GHEA Grapalat"/>
          <w:b/>
          <w:sz w:val="22"/>
          <w:szCs w:val="22"/>
        </w:rPr>
        <w:t>»</w:t>
      </w:r>
    </w:p>
    <w:p w14:paraId="59025E04"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1.2.</w:t>
      </w:r>
      <w:r w:rsidRPr="00521A49">
        <w:rPr>
          <w:rFonts w:ascii="GHEA Grapalat" w:hAnsi="GHEA Grapalat"/>
        </w:rPr>
        <w:tab/>
        <w:t>В качестве обеспечения исполнения договора, заключаемого в</w:t>
      </w:r>
      <w:r w:rsidRPr="00521A49">
        <w:rPr>
          <w:rFonts w:ascii="Sylfaen" w:hAnsi="Sylfaen" w:cs="Courier New"/>
          <w:lang w:val="en-US"/>
        </w:rPr>
        <w:t> </w:t>
      </w:r>
      <w:r w:rsidRPr="00521A49">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ADD93A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безотзывно соглашается, что: </w:t>
      </w:r>
    </w:p>
    <w:p w14:paraId="31770D9E"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F5241F6"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1B952DB"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DAC8941"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14:paraId="6F1A5974"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д)</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0E6A4F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2921" w:rsidRPr="00521A49">
        <w:rPr>
          <w:rFonts w:ascii="GHEA Grapalat" w:hAnsi="GHEA Grapalat"/>
        </w:rPr>
        <w:t>4</w:t>
      </w:r>
      <w:r w:rsidRPr="00521A49">
        <w:rPr>
          <w:rFonts w:ascii="GHEA Grapalat" w:hAnsi="GHEA Grapalat"/>
        </w:rPr>
        <w:t>.</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521A49">
        <w:rPr>
          <w:rFonts w:ascii="Sylfaen" w:hAnsi="Sylfaen" w:cs="Courier New"/>
          <w:lang w:val="en-US"/>
        </w:rPr>
        <w:t> </w:t>
      </w:r>
      <w:r w:rsidRPr="00521A49">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B543C7B" w14:textId="77777777" w:rsidR="000A214C" w:rsidRPr="00085121" w:rsidRDefault="000A214C" w:rsidP="00DA0F3E">
      <w:pPr>
        <w:widowControl w:val="0"/>
        <w:tabs>
          <w:tab w:val="left" w:pos="1134"/>
        </w:tabs>
        <w:ind w:firstLine="567"/>
        <w:jc w:val="both"/>
        <w:rPr>
          <w:rFonts w:ascii="GHEA Grapalat" w:hAnsi="GHEA Grapalat"/>
        </w:rPr>
      </w:pPr>
      <w:r w:rsidRPr="00521A49">
        <w:rPr>
          <w:rFonts w:ascii="GHEA Grapalat" w:hAnsi="GHEA Grapalat"/>
        </w:rPr>
        <w:t>1.</w:t>
      </w:r>
      <w:r w:rsidR="007A76F3" w:rsidRPr="00521A49">
        <w:rPr>
          <w:rFonts w:ascii="GHEA Grapalat" w:hAnsi="GHEA Grapalat"/>
        </w:rPr>
        <w:t>5</w:t>
      </w:r>
      <w:r w:rsidRPr="00521A49">
        <w:rPr>
          <w:rFonts w:ascii="GHEA Grapalat" w:hAnsi="GHEA Grapalat"/>
        </w:rPr>
        <w:t>.</w:t>
      </w:r>
      <w:r w:rsidRPr="00521A49">
        <w:rPr>
          <w:rFonts w:ascii="GHEA Grapalat" w:hAnsi="GHEA Grapalat"/>
        </w:rPr>
        <w:tab/>
        <w:t>Заказчик может представить в Банк-плательщик иные дополнительные документы.</w:t>
      </w:r>
    </w:p>
    <w:p w14:paraId="043D13A7" w14:textId="77777777" w:rsidR="00EF5782" w:rsidRPr="00085121" w:rsidRDefault="00EF5782" w:rsidP="00DA0F3E">
      <w:pPr>
        <w:widowControl w:val="0"/>
        <w:tabs>
          <w:tab w:val="left" w:pos="1134"/>
        </w:tabs>
        <w:ind w:firstLine="567"/>
        <w:jc w:val="both"/>
        <w:rPr>
          <w:rFonts w:ascii="GHEA Grapalat" w:hAnsi="GHEA Grapalat"/>
        </w:rPr>
      </w:pPr>
    </w:p>
    <w:p w14:paraId="39A0E17F"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6</w:t>
      </w:r>
      <w:r w:rsidRPr="00521A49">
        <w:rPr>
          <w:rFonts w:ascii="GHEA Grapalat" w:hAnsi="GHEA Grapalat"/>
        </w:rPr>
        <w:t>.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14:paraId="6BF7A26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69A4" w:rsidRPr="00521A49">
        <w:rPr>
          <w:rFonts w:ascii="GHEA Grapalat" w:hAnsi="GHEA Grapalat"/>
        </w:rPr>
        <w:t>7</w:t>
      </w:r>
      <w:r w:rsidRPr="00521A49">
        <w:rPr>
          <w:rFonts w:ascii="GHEA Grapalat" w:hAnsi="GHEA Grapalat"/>
        </w:rPr>
        <w:t>.</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61EE88C"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EF6AA2" w:rsidRPr="00521A49">
        <w:rPr>
          <w:rFonts w:ascii="GHEA Grapalat" w:hAnsi="GHEA Grapalat"/>
        </w:rPr>
        <w:t>8</w:t>
      </w:r>
      <w:r w:rsidRPr="00521A49">
        <w:rPr>
          <w:rFonts w:ascii="GHEA Grapalat" w:hAnsi="GHEA Grapalat"/>
        </w:rPr>
        <w:t>.</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14:paraId="3ACBF822" w14:textId="77777777"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2. Иные условия</w:t>
      </w:r>
    </w:p>
    <w:p w14:paraId="3DFB0FD0" w14:textId="77777777" w:rsidR="00FE75E6"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521A49">
        <w:rPr>
          <w:rFonts w:ascii="GHEA Grapalat" w:hAnsi="GHEA Grapalat"/>
        </w:rPr>
        <w:t xml:space="preserve">двадцатого </w:t>
      </w:r>
      <w:r w:rsidRPr="00521A49">
        <w:rPr>
          <w:rFonts w:ascii="GHEA Grapalat" w:hAnsi="GHEA Grapalat"/>
        </w:rPr>
        <w:t>рабочего дня, следующего</w:t>
      </w:r>
      <w:r w:rsidR="004300C2" w:rsidRPr="00521A49">
        <w:rPr>
          <w:rFonts w:ascii="GHEA Grapalat" w:hAnsi="GHEA Grapalat"/>
        </w:rPr>
        <w:t xml:space="preserve"> за</w:t>
      </w:r>
      <w:r w:rsidRPr="00521A49">
        <w:rPr>
          <w:rFonts w:ascii="GHEA Grapalat" w:hAnsi="GHEA Grapalat"/>
        </w:rPr>
        <w:t xml:space="preserve"> </w:t>
      </w:r>
      <w:r w:rsidR="00FE75E6" w:rsidRPr="00521A49">
        <w:rPr>
          <w:rFonts w:ascii="GHEA Grapalat" w:hAnsi="GHEA Grapalat"/>
        </w:rPr>
        <w:t>последним днем полного выполнения взятых Компанией по заключаемому договору обязательств, включительно.</w:t>
      </w:r>
    </w:p>
    <w:p w14:paraId="639A61C5"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14:paraId="34A5C026" w14:textId="77777777"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14:paraId="55C935C3" w14:textId="77777777" w:rsidR="000A214C" w:rsidRPr="00521A49" w:rsidDel="00A13215"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3207061" w14:textId="77777777" w:rsidR="000A214C"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E83FA5A" w14:textId="77777777" w:rsidR="000A214C" w:rsidRPr="00521A49" w:rsidRDefault="000A214C" w:rsidP="00DA0F3E">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14:paraId="1828229E"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56C4CBA8"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14:paraId="56C5D814"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7EFF4E41"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14:paraId="236A0F66"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36DD723B"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обслуживающего компанию банка</w:t>
      </w:r>
    </w:p>
    <w:p w14:paraId="6874016C"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45676AB8"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номер банковского счета компании</w:t>
      </w:r>
    </w:p>
    <w:p w14:paraId="2B75F08F"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669A5E03" w14:textId="77777777"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учетный номер налогоплательщика компании</w:t>
      </w:r>
    </w:p>
    <w:p w14:paraId="4B157E8B" w14:textId="77777777"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14:paraId="12A47217" w14:textId="77777777" w:rsidR="000A214C" w:rsidRPr="00521A49" w:rsidRDefault="000A214C" w:rsidP="00DA0F3E">
      <w:pPr>
        <w:widowControl w:val="0"/>
        <w:ind w:right="4250"/>
        <w:jc w:val="center"/>
        <w:rPr>
          <w:rFonts w:ascii="GHEA Grapalat" w:hAnsi="GHEA Grapalat"/>
        </w:rPr>
      </w:pPr>
      <w:r w:rsidRPr="00521A49">
        <w:rPr>
          <w:rFonts w:ascii="GHEA Grapalat" w:hAnsi="GHEA Grapalat"/>
          <w:vertAlign w:val="superscript"/>
        </w:rPr>
        <w:t>имя, фамилия и подпись директора компании</w:t>
      </w:r>
    </w:p>
    <w:p w14:paraId="49B99CCB" w14:textId="77777777" w:rsidR="000A214C" w:rsidRPr="00521A49" w:rsidRDefault="00632AC2" w:rsidP="00DA0F3E">
      <w:pPr>
        <w:widowControl w:val="0"/>
        <w:rPr>
          <w:rFonts w:ascii="GHEA Grapalat" w:hAnsi="GHEA Grapalat"/>
        </w:rPr>
      </w:pPr>
      <w:r w:rsidRPr="00521A49">
        <w:rPr>
          <w:rFonts w:ascii="GHEA Grapalat" w:hAnsi="GHEA Grapalat"/>
        </w:rPr>
        <w:t xml:space="preserve">День/месяц/год                                                                                    </w:t>
      </w:r>
      <w:r w:rsidR="000A214C" w:rsidRPr="00521A49">
        <w:rPr>
          <w:rFonts w:ascii="GHEA Grapalat" w:hAnsi="GHEA Grapalat"/>
        </w:rPr>
        <w:t>М. П.</w:t>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16"/>
        <w:gridCol w:w="5364"/>
      </w:tblGrid>
      <w:tr w:rsidR="00EF5782" w:rsidRPr="00521A49" w14:paraId="693F70DC" w14:textId="77777777" w:rsidTr="00EE0A56">
        <w:trPr>
          <w:trHeight w:val="349"/>
        </w:trPr>
        <w:tc>
          <w:tcPr>
            <w:tcW w:w="10980" w:type="dxa"/>
            <w:gridSpan w:val="2"/>
            <w:noWrap/>
            <w:vAlign w:val="bottom"/>
          </w:tcPr>
          <w:p w14:paraId="340CC71D" w14:textId="64318DDF" w:rsidR="00EF5782" w:rsidRPr="00521A49" w:rsidRDefault="00EF5782" w:rsidP="00EF5782">
            <w:pPr>
              <w:widowControl w:val="0"/>
              <w:spacing w:after="160"/>
              <w:ind w:left="322"/>
              <w:rPr>
                <w:rFonts w:ascii="GHEA Grapalat" w:hAnsi="GHEA Grapalat"/>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F5782" w:rsidRPr="00521A49" w14:paraId="613AECD3" w14:textId="77777777" w:rsidTr="00EE0A56">
        <w:trPr>
          <w:trHeight w:val="349"/>
        </w:trPr>
        <w:tc>
          <w:tcPr>
            <w:tcW w:w="10980" w:type="dxa"/>
            <w:gridSpan w:val="2"/>
            <w:noWrap/>
            <w:vAlign w:val="bottom"/>
          </w:tcPr>
          <w:p w14:paraId="49BFE181" w14:textId="5C1CA1AA" w:rsidR="00EF5782" w:rsidRPr="00521A49" w:rsidRDefault="00EF5782" w:rsidP="00EF5782">
            <w:pPr>
              <w:widowControl w:val="0"/>
              <w:spacing w:after="160"/>
              <w:ind w:left="322"/>
              <w:rPr>
                <w:rFonts w:ascii="GHEA Grapalat" w:hAnsi="GHEA Grapalat"/>
              </w:rPr>
            </w:pPr>
            <w:r w:rsidRPr="00B138F3">
              <w:rPr>
                <w:rFonts w:ascii="GHEA Grapalat" w:hAnsi="GHEA Grapalat"/>
              </w:rPr>
              <w:t>2.</w:t>
            </w:r>
            <w:r w:rsidRPr="00B138F3">
              <w:rPr>
                <w:rFonts w:ascii="GHEA Grapalat" w:hAnsi="GHEA Grapalat"/>
              </w:rPr>
              <w:tab/>
              <w:t xml:space="preserve">Номер </w:t>
            </w:r>
          </w:p>
        </w:tc>
      </w:tr>
      <w:tr w:rsidR="00EF5782" w:rsidRPr="00521A49" w14:paraId="2DB55C9D" w14:textId="77777777" w:rsidTr="00EE0A56">
        <w:trPr>
          <w:trHeight w:val="349"/>
        </w:trPr>
        <w:tc>
          <w:tcPr>
            <w:tcW w:w="10980" w:type="dxa"/>
            <w:gridSpan w:val="2"/>
            <w:noWrap/>
            <w:vAlign w:val="bottom"/>
          </w:tcPr>
          <w:p w14:paraId="52EEC982" w14:textId="5172E80C" w:rsidR="00EF5782" w:rsidRPr="00521A49" w:rsidRDefault="00EF5782" w:rsidP="00EF5782">
            <w:pPr>
              <w:widowControl w:val="0"/>
              <w:spacing w:after="160"/>
              <w:ind w:left="322"/>
              <w:rPr>
                <w:rFonts w:ascii="GHEA Grapalat" w:hAnsi="GHEA Grapalat"/>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521A49" w14:paraId="6F2BBEA6" w14:textId="77777777" w:rsidTr="00EE0A56">
        <w:trPr>
          <w:trHeight w:val="345"/>
        </w:trPr>
        <w:tc>
          <w:tcPr>
            <w:tcW w:w="10980" w:type="dxa"/>
            <w:gridSpan w:val="2"/>
            <w:noWrap/>
            <w:vAlign w:val="bottom"/>
          </w:tcPr>
          <w:p w14:paraId="7B57B79B"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14:paraId="6D761E55" w14:textId="77777777" w:rsidTr="00EE0A56">
        <w:trPr>
          <w:trHeight w:val="361"/>
        </w:trPr>
        <w:tc>
          <w:tcPr>
            <w:tcW w:w="10980" w:type="dxa"/>
            <w:gridSpan w:val="2"/>
            <w:noWrap/>
            <w:vAlign w:val="bottom"/>
          </w:tcPr>
          <w:p w14:paraId="7C3DE48E"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14:paraId="4D2770B4" w14:textId="77777777" w:rsidTr="00EE0A56">
        <w:trPr>
          <w:trHeight w:val="433"/>
        </w:trPr>
        <w:tc>
          <w:tcPr>
            <w:tcW w:w="10980" w:type="dxa"/>
            <w:gridSpan w:val="2"/>
            <w:noWrap/>
            <w:vAlign w:val="bottom"/>
          </w:tcPr>
          <w:p w14:paraId="6776A1BB"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14:paraId="241E9941" w14:textId="77777777" w:rsidTr="00EE0A56">
        <w:trPr>
          <w:trHeight w:val="352"/>
        </w:trPr>
        <w:tc>
          <w:tcPr>
            <w:tcW w:w="10980" w:type="dxa"/>
            <w:gridSpan w:val="2"/>
            <w:noWrap/>
            <w:vAlign w:val="bottom"/>
          </w:tcPr>
          <w:p w14:paraId="7D1B8733"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14:paraId="62AD5E5E" w14:textId="77777777" w:rsidTr="00EE0A56">
        <w:trPr>
          <w:trHeight w:val="442"/>
        </w:trPr>
        <w:tc>
          <w:tcPr>
            <w:tcW w:w="10980" w:type="dxa"/>
            <w:gridSpan w:val="2"/>
            <w:noWrap/>
            <w:vAlign w:val="bottom"/>
          </w:tcPr>
          <w:p w14:paraId="44EA117A"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73517F" w:rsidRPr="00521A49" w14:paraId="11C5F0DF" w14:textId="77777777" w:rsidTr="00EE0A56">
        <w:trPr>
          <w:trHeight w:val="352"/>
        </w:trPr>
        <w:tc>
          <w:tcPr>
            <w:tcW w:w="10980" w:type="dxa"/>
            <w:gridSpan w:val="2"/>
            <w:noWrap/>
            <w:vAlign w:val="bottom"/>
          </w:tcPr>
          <w:p w14:paraId="300A2F51"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73517F" w:rsidRPr="00521A49" w14:paraId="7DD63613" w14:textId="77777777" w:rsidTr="00EE0A56">
        <w:trPr>
          <w:trHeight w:val="352"/>
        </w:trPr>
        <w:tc>
          <w:tcPr>
            <w:tcW w:w="10980" w:type="dxa"/>
            <w:gridSpan w:val="2"/>
            <w:noWrap/>
            <w:vAlign w:val="bottom"/>
          </w:tcPr>
          <w:p w14:paraId="71B6688F"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73517F" w:rsidRPr="00521A49" w14:paraId="04D8326D" w14:textId="77777777" w:rsidTr="00EE0A56">
        <w:trPr>
          <w:trHeight w:val="343"/>
        </w:trPr>
        <w:tc>
          <w:tcPr>
            <w:tcW w:w="10980" w:type="dxa"/>
            <w:gridSpan w:val="2"/>
            <w:noWrap/>
            <w:vAlign w:val="bottom"/>
          </w:tcPr>
          <w:p w14:paraId="1DE5681F"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00041832" w:rsidRPr="00521A49">
              <w:rPr>
                <w:rFonts w:ascii="GHEA Grapalat" w:hAnsi="GHEA Grapalat"/>
                <w:sz w:val="22"/>
                <w:szCs w:val="22"/>
                <w:lang w:val="en-US"/>
              </w:rPr>
              <w:t xml:space="preserve"> </w:t>
            </w:r>
            <w:r w:rsidRPr="00521A49">
              <w:rPr>
                <w:rFonts w:ascii="GHEA Grapalat" w:hAnsi="GHEA Grapalat" w:cs="Arial"/>
                <w:b/>
                <w:sz w:val="22"/>
                <w:szCs w:val="22"/>
              </w:rPr>
              <w:t>02625503</w:t>
            </w:r>
          </w:p>
        </w:tc>
      </w:tr>
      <w:tr w:rsidR="0073517F" w:rsidRPr="00521A49" w14:paraId="7A9E6876" w14:textId="77777777" w:rsidTr="00EE0A56">
        <w:trPr>
          <w:trHeight w:val="361"/>
        </w:trPr>
        <w:tc>
          <w:tcPr>
            <w:tcW w:w="10980" w:type="dxa"/>
            <w:gridSpan w:val="2"/>
            <w:noWrap/>
            <w:vAlign w:val="bottom"/>
          </w:tcPr>
          <w:p w14:paraId="751325CF"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73517F" w:rsidRPr="00521A49" w14:paraId="545C7F07" w14:textId="77777777" w:rsidTr="00EE0A56">
        <w:trPr>
          <w:trHeight w:val="433"/>
        </w:trPr>
        <w:tc>
          <w:tcPr>
            <w:tcW w:w="10980" w:type="dxa"/>
            <w:gridSpan w:val="2"/>
            <w:noWrap/>
            <w:vAlign w:val="bottom"/>
          </w:tcPr>
          <w:p w14:paraId="2A1A7739" w14:textId="77777777"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(сч.№)</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14:paraId="466CA93F" w14:textId="77777777" w:rsidTr="00EE0A56">
        <w:trPr>
          <w:trHeight w:val="442"/>
        </w:trPr>
        <w:tc>
          <w:tcPr>
            <w:tcW w:w="10980" w:type="dxa"/>
            <w:gridSpan w:val="2"/>
            <w:noWrap/>
            <w:vAlign w:val="bottom"/>
          </w:tcPr>
          <w:p w14:paraId="7B8207A8"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14:paraId="5EF9A5B8" w14:textId="77777777" w:rsidTr="00EE0A56">
        <w:trPr>
          <w:trHeight w:val="442"/>
        </w:trPr>
        <w:tc>
          <w:tcPr>
            <w:tcW w:w="10980" w:type="dxa"/>
            <w:gridSpan w:val="2"/>
            <w:noWrap/>
            <w:vAlign w:val="bottom"/>
          </w:tcPr>
          <w:p w14:paraId="51A5C168"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14:paraId="785AEA15" w14:textId="77777777" w:rsidTr="00EE0A56">
        <w:trPr>
          <w:trHeight w:val="442"/>
        </w:trPr>
        <w:tc>
          <w:tcPr>
            <w:tcW w:w="10980" w:type="dxa"/>
            <w:gridSpan w:val="2"/>
            <w:noWrap/>
            <w:vAlign w:val="bottom"/>
          </w:tcPr>
          <w:p w14:paraId="2A57761C"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14:paraId="097DEA33" w14:textId="77777777" w:rsidTr="00EE0A56">
        <w:trPr>
          <w:trHeight w:val="442"/>
        </w:trPr>
        <w:tc>
          <w:tcPr>
            <w:tcW w:w="10980" w:type="dxa"/>
            <w:gridSpan w:val="2"/>
            <w:noWrap/>
            <w:vAlign w:val="bottom"/>
          </w:tcPr>
          <w:p w14:paraId="52D326A2"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Цель сделки (уплаты): (для обеспечения исполнения договора)</w:t>
            </w:r>
          </w:p>
        </w:tc>
      </w:tr>
      <w:tr w:rsidR="00B138F3" w:rsidRPr="00521A49" w14:paraId="757BD167" w14:textId="77777777" w:rsidTr="00EE0A56">
        <w:trPr>
          <w:trHeight w:val="424"/>
        </w:trPr>
        <w:tc>
          <w:tcPr>
            <w:tcW w:w="10980" w:type="dxa"/>
            <w:gridSpan w:val="2"/>
            <w:noWrap/>
            <w:vAlign w:val="bottom"/>
          </w:tcPr>
          <w:p w14:paraId="3E8E55BC"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14:paraId="441AEA10" w14:textId="77777777" w:rsidTr="00EE0A56">
        <w:trPr>
          <w:trHeight w:val="704"/>
        </w:trPr>
        <w:tc>
          <w:tcPr>
            <w:tcW w:w="10980" w:type="dxa"/>
            <w:gridSpan w:val="2"/>
            <w:noWrap/>
            <w:vAlign w:val="bottom"/>
          </w:tcPr>
          <w:p w14:paraId="2A1D60E5" w14:textId="77777777"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14:paraId="20271E44" w14:textId="77777777" w:rsidTr="00EE0A56">
        <w:trPr>
          <w:trHeight w:val="704"/>
        </w:trPr>
        <w:tc>
          <w:tcPr>
            <w:tcW w:w="10980" w:type="dxa"/>
            <w:gridSpan w:val="2"/>
            <w:noWrap/>
            <w:vAlign w:val="bottom"/>
          </w:tcPr>
          <w:p w14:paraId="57923C7B" w14:textId="77777777" w:rsidR="00BE2572" w:rsidRPr="00521A49" w:rsidRDefault="00BE2572"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14:paraId="6AD3E82E" w14:textId="77777777" w:rsidTr="00EE0A56">
        <w:trPr>
          <w:trHeight w:val="2194"/>
        </w:trPr>
        <w:tc>
          <w:tcPr>
            <w:tcW w:w="5616" w:type="dxa"/>
            <w:noWrap/>
            <w:vAlign w:val="bottom"/>
          </w:tcPr>
          <w:p w14:paraId="17C0D98B" w14:textId="77777777" w:rsidR="00BE2572" w:rsidRPr="00521A49" w:rsidRDefault="00BE2572"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14:paraId="5C665DDF" w14:textId="77777777" w:rsidR="00BE2572" w:rsidRPr="00521A49" w:rsidRDefault="00BE2572" w:rsidP="00962010">
            <w:pPr>
              <w:widowControl w:val="0"/>
              <w:spacing w:after="160"/>
              <w:rPr>
                <w:rFonts w:ascii="GHEA Grapalat" w:hAnsi="GHEA Grapalat" w:cs="Sylfaen"/>
              </w:rPr>
            </w:pPr>
          </w:p>
          <w:p w14:paraId="5E2C0C93" w14:textId="77777777" w:rsidR="00BE2572" w:rsidRPr="00521A49" w:rsidRDefault="00BE2572" w:rsidP="00962010">
            <w:pPr>
              <w:widowControl w:val="0"/>
              <w:spacing w:after="160"/>
              <w:jc w:val="right"/>
              <w:rPr>
                <w:rFonts w:ascii="GHEA Grapalat" w:hAnsi="GHEA Grapalat" w:cs="Tahoma"/>
              </w:rPr>
            </w:pPr>
            <w:r w:rsidRPr="00521A49">
              <w:rPr>
                <w:rFonts w:ascii="GHEA Grapalat" w:hAnsi="GHEA Grapalat"/>
              </w:rPr>
              <w:t>/____________________/</w:t>
            </w:r>
          </w:p>
          <w:p w14:paraId="5AEB5810" w14:textId="77777777" w:rsidR="00BE2572" w:rsidRPr="00521A49" w:rsidRDefault="00BE2572" w:rsidP="00962010">
            <w:pPr>
              <w:widowControl w:val="0"/>
              <w:spacing w:after="160"/>
              <w:rPr>
                <w:rFonts w:ascii="GHEA Grapalat" w:hAnsi="GHEA Grapalat" w:cs="Sylfaen"/>
              </w:rPr>
            </w:pPr>
          </w:p>
          <w:p w14:paraId="119E56E6"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02787D6A" w14:textId="77777777" w:rsidR="00BE2572" w:rsidRPr="00521A49" w:rsidRDefault="00BE2572" w:rsidP="00962010">
            <w:pPr>
              <w:widowControl w:val="0"/>
              <w:spacing w:after="160"/>
              <w:rPr>
                <w:rFonts w:ascii="GHEA Grapalat" w:hAnsi="GHEA Grapalat" w:cs="Sylfaen"/>
              </w:rPr>
            </w:pPr>
          </w:p>
          <w:p w14:paraId="63700666" w14:textId="77777777" w:rsidR="00BE2572" w:rsidRPr="00521A49" w:rsidRDefault="00BE2572"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14:paraId="5BB26E6B" w14:textId="77777777" w:rsidR="00BE2572" w:rsidRPr="00521A49" w:rsidRDefault="00BE2572" w:rsidP="00962010">
            <w:pPr>
              <w:widowControl w:val="0"/>
              <w:spacing w:after="160"/>
              <w:rPr>
                <w:rFonts w:ascii="GHEA Grapalat" w:hAnsi="GHEA Grapalat" w:cs="Sylfaen"/>
              </w:rPr>
            </w:pPr>
          </w:p>
        </w:tc>
        <w:tc>
          <w:tcPr>
            <w:tcW w:w="5364" w:type="dxa"/>
            <w:noWrap/>
          </w:tcPr>
          <w:p w14:paraId="6742D6E9" w14:textId="77777777" w:rsidR="00BE2572" w:rsidRPr="00521A49" w:rsidRDefault="00BE2572"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14:paraId="0A3B92E5" w14:textId="77777777" w:rsidR="00BE2572" w:rsidRPr="00521A49" w:rsidRDefault="00BE2572" w:rsidP="00962010">
            <w:pPr>
              <w:widowControl w:val="0"/>
              <w:spacing w:after="160"/>
              <w:rPr>
                <w:rFonts w:ascii="GHEA Grapalat" w:hAnsi="GHEA Grapalat" w:cs="Sylfaen"/>
              </w:rPr>
            </w:pPr>
          </w:p>
          <w:p w14:paraId="2A7F2466"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6AA42249" w14:textId="77777777" w:rsidR="00BE2572" w:rsidRPr="00521A49" w:rsidRDefault="00BE2572" w:rsidP="00962010">
            <w:pPr>
              <w:widowControl w:val="0"/>
              <w:spacing w:after="160"/>
              <w:jc w:val="right"/>
              <w:rPr>
                <w:rFonts w:ascii="GHEA Grapalat" w:hAnsi="GHEA Grapalat" w:cs="Tahoma"/>
              </w:rPr>
            </w:pPr>
          </w:p>
          <w:p w14:paraId="35C4446E"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14:paraId="4581F7BE" w14:textId="77777777" w:rsidR="00BE2572" w:rsidRPr="00521A49" w:rsidRDefault="00BE2572" w:rsidP="00962010">
            <w:pPr>
              <w:widowControl w:val="0"/>
              <w:spacing w:after="160"/>
              <w:rPr>
                <w:rFonts w:ascii="GHEA Grapalat" w:hAnsi="GHEA Grapalat" w:cs="Sylfaen"/>
              </w:rPr>
            </w:pPr>
          </w:p>
          <w:p w14:paraId="260A0E50" w14:textId="77777777" w:rsidR="00BE2572" w:rsidRPr="00521A49" w:rsidRDefault="00BE2572"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14:paraId="607E8D72" w14:textId="77777777" w:rsidTr="00EE0A56">
        <w:trPr>
          <w:trHeight w:val="2194"/>
        </w:trPr>
        <w:tc>
          <w:tcPr>
            <w:tcW w:w="5616" w:type="dxa"/>
            <w:noWrap/>
            <w:vAlign w:val="bottom"/>
          </w:tcPr>
          <w:p w14:paraId="5E7F13BC" w14:textId="77777777" w:rsidR="00BE2572" w:rsidRPr="00521A49" w:rsidRDefault="00BE2572" w:rsidP="00962010">
            <w:pPr>
              <w:widowControl w:val="0"/>
              <w:spacing w:after="160"/>
              <w:rPr>
                <w:rFonts w:ascii="GHEA Grapalat" w:hAnsi="GHEA Grapalat" w:cs="Tahoma"/>
              </w:rPr>
            </w:pPr>
            <w:r w:rsidRPr="00521A49">
              <w:rPr>
                <w:rFonts w:ascii="GHEA Grapalat" w:hAnsi="GHEA Grapalat"/>
              </w:rPr>
              <w:lastRenderedPageBreak/>
              <w:t>24.а.</w:t>
            </w:r>
            <w:r w:rsidRPr="00521A49">
              <w:rPr>
                <w:rFonts w:ascii="GHEA Grapalat" w:hAnsi="GHEA Grapalat"/>
              </w:rPr>
              <w:tab/>
              <w:t xml:space="preserve"> Обслуживающая бенефициара финансовая организация </w:t>
            </w:r>
          </w:p>
          <w:p w14:paraId="4C250A35" w14:textId="77777777" w:rsidR="00BE2572" w:rsidRPr="00521A49" w:rsidRDefault="00BE2572" w:rsidP="00962010">
            <w:pPr>
              <w:widowControl w:val="0"/>
              <w:spacing w:after="160"/>
              <w:rPr>
                <w:rFonts w:ascii="GHEA Grapalat" w:hAnsi="GHEA Grapalat"/>
              </w:rPr>
            </w:pPr>
          </w:p>
          <w:p w14:paraId="44057735" w14:textId="77777777"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14:paraId="20BB11EF" w14:textId="77777777" w:rsidR="00BE2572" w:rsidRPr="00521A49" w:rsidRDefault="00BE2572"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14:paraId="43ABC3F5" w14:textId="77777777" w:rsidR="00BE2572" w:rsidRPr="00521A49" w:rsidRDefault="00BE2572" w:rsidP="00962010">
            <w:pPr>
              <w:widowControl w:val="0"/>
              <w:spacing w:after="160"/>
              <w:rPr>
                <w:rFonts w:ascii="GHEA Grapalat" w:hAnsi="GHEA Grapalat" w:cs="Tahoma"/>
              </w:rPr>
            </w:pPr>
          </w:p>
          <w:p w14:paraId="2F896872" w14:textId="77777777" w:rsidR="00BE2572" w:rsidRPr="00521A49" w:rsidRDefault="00BE2572" w:rsidP="00962010">
            <w:pPr>
              <w:widowControl w:val="0"/>
              <w:spacing w:after="160"/>
              <w:rPr>
                <w:rFonts w:ascii="GHEA Grapalat" w:hAnsi="GHEA Grapalat" w:cs="Arial"/>
              </w:rPr>
            </w:pPr>
          </w:p>
        </w:tc>
        <w:tc>
          <w:tcPr>
            <w:tcW w:w="5364" w:type="dxa"/>
            <w:noWrap/>
          </w:tcPr>
          <w:p w14:paraId="45789A1B" w14:textId="77777777" w:rsidR="00BE2572" w:rsidRPr="00521A49" w:rsidRDefault="00BE2572"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14:paraId="3EBCDC98" w14:textId="77777777" w:rsidR="00BE2572" w:rsidRPr="00521A49" w:rsidRDefault="00BE2572" w:rsidP="00962010">
            <w:pPr>
              <w:widowControl w:val="0"/>
              <w:spacing w:after="160"/>
              <w:rPr>
                <w:rFonts w:ascii="GHEA Grapalat" w:hAnsi="GHEA Grapalat" w:cs="Tahoma"/>
              </w:rPr>
            </w:pPr>
          </w:p>
          <w:p w14:paraId="6E678470" w14:textId="77777777"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14:paraId="1450B8FF" w14:textId="77777777" w:rsidR="00BE2572" w:rsidRPr="00521A49" w:rsidRDefault="00BE2572"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14:paraId="77D5CF4C" w14:textId="77777777" w:rsidR="00BE2572" w:rsidRPr="00521A49" w:rsidRDefault="00BE2572" w:rsidP="00962010">
            <w:pPr>
              <w:widowControl w:val="0"/>
              <w:spacing w:after="160"/>
              <w:rPr>
                <w:rFonts w:ascii="GHEA Grapalat" w:hAnsi="GHEA Grapalat" w:cs="Arial"/>
              </w:rPr>
            </w:pPr>
          </w:p>
        </w:tc>
      </w:tr>
      <w:tr w:rsidR="00B138F3" w:rsidRPr="00521A49" w14:paraId="462D4FE9" w14:textId="77777777" w:rsidTr="00EE0A56">
        <w:trPr>
          <w:trHeight w:val="2194"/>
        </w:trPr>
        <w:tc>
          <w:tcPr>
            <w:tcW w:w="5616" w:type="dxa"/>
            <w:noWrap/>
            <w:vAlign w:val="bottom"/>
          </w:tcPr>
          <w:p w14:paraId="72052B8C" w14:textId="77777777" w:rsidR="00BE2572" w:rsidRPr="00521A49" w:rsidRDefault="00BE2572"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14:paraId="4B649198" w14:textId="77777777" w:rsidR="00BE2572" w:rsidRPr="00521A49" w:rsidRDefault="00BE2572" w:rsidP="00962010">
            <w:pPr>
              <w:widowControl w:val="0"/>
              <w:spacing w:after="160"/>
              <w:rPr>
                <w:rFonts w:ascii="GHEA Grapalat" w:hAnsi="GHEA Grapalat" w:cs="Sylfaen"/>
              </w:rPr>
            </w:pPr>
          </w:p>
          <w:p w14:paraId="6C32583F" w14:textId="77777777" w:rsidR="00BE2572" w:rsidRPr="00521A49" w:rsidRDefault="00BE2572"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14:paraId="62705588" w14:textId="77777777" w:rsidR="00BE2572" w:rsidRPr="00521A49" w:rsidRDefault="00BE2572"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14:paraId="0A8E2AEF" w14:textId="77777777" w:rsidR="00BE2572" w:rsidRPr="00521A49" w:rsidRDefault="00BE2572" w:rsidP="00962010">
            <w:pPr>
              <w:widowControl w:val="0"/>
              <w:spacing w:after="160"/>
              <w:rPr>
                <w:rFonts w:ascii="GHEA Grapalat" w:hAnsi="GHEA Grapalat"/>
              </w:rPr>
            </w:pPr>
          </w:p>
          <w:p w14:paraId="0B11D537" w14:textId="77777777"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14:paraId="535F6892" w14:textId="77777777" w:rsidR="00BE2572" w:rsidRPr="00521A49" w:rsidRDefault="00BE2572" w:rsidP="00962010">
      <w:pPr>
        <w:widowControl w:val="0"/>
        <w:spacing w:after="160"/>
        <w:jc w:val="center"/>
        <w:rPr>
          <w:rFonts w:ascii="GHEA Grapalat" w:hAnsi="GHEA Grapalat" w:cs="Sylfaen"/>
        </w:rPr>
      </w:pPr>
    </w:p>
    <w:p w14:paraId="0E3B9B75" w14:textId="77777777" w:rsidR="00BE2572" w:rsidRPr="00521A49" w:rsidRDefault="00BE2572"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FC798FE" w14:textId="77777777" w:rsidR="00BE2572" w:rsidRPr="00521A49" w:rsidRDefault="00BE2572" w:rsidP="00962010">
      <w:pPr>
        <w:rPr>
          <w:rFonts w:ascii="GHEA Grapalat" w:hAnsi="GHEA Grapalat" w:cs="Sylfaen"/>
        </w:rPr>
      </w:pPr>
      <w:r w:rsidRPr="00521A49">
        <w:rPr>
          <w:rFonts w:ascii="GHEA Grapalat" w:hAnsi="GHEA Grapalat" w:cs="Sylfaen"/>
        </w:rPr>
        <w:br w:type="page"/>
      </w:r>
    </w:p>
    <w:p w14:paraId="474518AC" w14:textId="77777777" w:rsidR="00BE2572" w:rsidRPr="00521A49" w:rsidRDefault="00BE2572"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21A49" w14:paraId="2CFB929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D0548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14:paraId="1346A06C"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785149F"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14:paraId="6774D2E1"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7CAE7A5"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14:paraId="0E25599F"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9EBD079"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Сторона,</w:t>
            </w:r>
          </w:p>
          <w:p w14:paraId="76A99622"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14:paraId="62F190EF"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14:paraId="685200F5"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14:paraId="6528F0F7"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329D2A"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14:paraId="12C441F5"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14:paraId="0E23047C"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14:paraId="706FD087"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14:paraId="0C9FAFD3" w14:textId="77777777" w:rsidR="00BE2572" w:rsidRPr="00521A49" w:rsidRDefault="00BE2572" w:rsidP="00962010">
            <w:pPr>
              <w:widowControl w:val="0"/>
              <w:spacing w:after="120"/>
              <w:jc w:val="center"/>
              <w:rPr>
                <w:rFonts w:ascii="GHEA Grapalat" w:hAnsi="GHEA Grapalat"/>
                <w:b/>
              </w:rPr>
            </w:pPr>
            <w:r w:rsidRPr="00521A49">
              <w:rPr>
                <w:rFonts w:ascii="GHEA Grapalat" w:hAnsi="GHEA Grapalat"/>
                <w:b/>
              </w:rPr>
              <w:t>5</w:t>
            </w:r>
          </w:p>
        </w:tc>
      </w:tr>
      <w:tr w:rsidR="00B138F3" w:rsidRPr="00521A49" w14:paraId="173C211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B1203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14:paraId="1C2E2B8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247FD5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CF71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74E05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14:paraId="2BB55B5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CDB95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14:paraId="074BCD25"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209C13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45F40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5AEBDD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14:paraId="1D6D073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DCC9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14:paraId="601F3265"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7DD2F9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77D16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6EAA426C" w14:textId="77777777"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14C324F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14:paraId="3B98FC4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B9D43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14:paraId="46102883" w14:textId="77777777" w:rsidR="00BE2572" w:rsidRPr="00521A49" w:rsidRDefault="00BE2572"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4EF094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439A8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698CB7B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670AC9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32E8BA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134C8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14:paraId="3A6C4A0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761178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CFA0B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255085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D89A78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AFBA5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14:paraId="5F8D6CE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F98DC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602A3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2241649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41BBD29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4B03756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EC5E8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14:paraId="7AF41AC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01B3BF5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C093C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61F1CF9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4B6FC8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7D74C7D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BAE10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14:paraId="4256CA3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6996F1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677A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56A10E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117145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4096EB5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245D3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14:paraId="021847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w:t>
            </w:r>
            <w:r w:rsidRPr="00521A49">
              <w:rPr>
                <w:rFonts w:ascii="GHEA Grapalat" w:hAnsi="GHEA Grapalat"/>
              </w:rPr>
              <w:lastRenderedPageBreak/>
              <w:t>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876B2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CB6FBA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12E2277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90FDCD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бенефициаром — по приглашению</w:t>
            </w:r>
          </w:p>
        </w:tc>
      </w:tr>
      <w:tr w:rsidR="00B138F3" w:rsidRPr="00521A49" w14:paraId="2D5B0D1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CEF89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3722A09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6780A3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2BAFE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5507E9F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BA67EC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14:paraId="5934ED2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11C89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14:paraId="5A48A97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099E99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2F18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5519110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DAE0CF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02D879B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7B91B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14:paraId="4592066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E0D617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619C6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5B8EFE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1206FA77"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C3151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14:paraId="680BD2A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89CC7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9F59B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79427D6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6D0C44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1618B8D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C367D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14:paraId="5372ACC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15BC8D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353C9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3A63691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сумма, подлежащая уплате </w:t>
            </w:r>
            <w:r w:rsidRPr="00521A49">
              <w:rPr>
                <w:rFonts w:ascii="GHEA Grapalat" w:hAnsi="GHEA Grapalat"/>
              </w:rPr>
              <w:lastRenderedPageBreak/>
              <w:t>бенефициару</w:t>
            </w:r>
          </w:p>
        </w:tc>
        <w:tc>
          <w:tcPr>
            <w:tcW w:w="2640" w:type="dxa"/>
            <w:tcBorders>
              <w:top w:val="single" w:sz="4" w:space="0" w:color="auto"/>
              <w:left w:val="single" w:sz="4" w:space="0" w:color="auto"/>
              <w:bottom w:val="single" w:sz="4" w:space="0" w:color="auto"/>
              <w:right w:val="single" w:sz="4" w:space="0" w:color="auto"/>
            </w:tcBorders>
          </w:tcPr>
          <w:p w14:paraId="12C4771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заполняется плательщиком </w:t>
            </w:r>
          </w:p>
        </w:tc>
      </w:tr>
      <w:tr w:rsidR="00B138F3" w:rsidRPr="00521A49" w14:paraId="28D6387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77FF0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14:paraId="0F7E764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18B212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83E64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4C2711F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1E8BE3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14:paraId="1FEEA89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4224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14:paraId="2D8F41D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BDD68E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0DA48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E6CD33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14:paraId="56B0B74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C7502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14:paraId="765A95B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C2EC4D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41E52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0004DA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14:paraId="2DD32F7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74A32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14:paraId="19A48A2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855CD3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AEB44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3F463CC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496F21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21A9833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D15F92" w14:textId="77777777" w:rsidR="00BE2572" w:rsidRPr="00521A49" w:rsidDel="0010680B" w:rsidRDefault="00BE2572"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14:paraId="104C2E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условия </w:t>
            </w:r>
            <w:r w:rsidRPr="00521A49">
              <w:rPr>
                <w:rFonts w:ascii="GHEA Grapalat" w:hAnsi="GHEA Grapalat"/>
              </w:rPr>
              <w:lastRenderedPageBreak/>
              <w:t xml:space="preserve">оплаты: </w:t>
            </w:r>
          </w:p>
        </w:tc>
        <w:tc>
          <w:tcPr>
            <w:tcW w:w="2050" w:type="dxa"/>
            <w:tcBorders>
              <w:top w:val="single" w:sz="4" w:space="0" w:color="auto"/>
              <w:left w:val="single" w:sz="4" w:space="0" w:color="auto"/>
              <w:bottom w:val="single" w:sz="4" w:space="0" w:color="auto"/>
              <w:right w:val="single" w:sz="4" w:space="0" w:color="auto"/>
            </w:tcBorders>
          </w:tcPr>
          <w:p w14:paraId="559BAD2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504FA02B" w14:textId="77777777"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14:paraId="19C05F06" w14:textId="77777777"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lastRenderedPageBreak/>
              <w:t xml:space="preserve">заполняются слова "акцептованный платеж", </w:t>
            </w:r>
          </w:p>
          <w:p w14:paraId="040A350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6A060A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 xml:space="preserve">бенефициаром </w:t>
            </w:r>
          </w:p>
        </w:tc>
      </w:tr>
      <w:tr w:rsidR="00B138F3" w:rsidRPr="00521A49" w14:paraId="7DEC82B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1CDCC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114EB6C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3C6CD2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B846D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5482E73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14:paraId="3CEC466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F54A93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14:paraId="443E619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606BB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14:paraId="0F12453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AF55B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CA740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0ED31B2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w:t>
            </w:r>
            <w:r w:rsidRPr="00521A49">
              <w:rPr>
                <w:rFonts w:ascii="GHEA Grapalat" w:hAnsi="GHEA Grapalat"/>
              </w:rPr>
              <w:lastRenderedPageBreak/>
              <w:t>плательщика.</w:t>
            </w:r>
          </w:p>
        </w:tc>
        <w:tc>
          <w:tcPr>
            <w:tcW w:w="2640" w:type="dxa"/>
            <w:tcBorders>
              <w:top w:val="single" w:sz="4" w:space="0" w:color="auto"/>
              <w:left w:val="single" w:sz="4" w:space="0" w:color="auto"/>
              <w:bottom w:val="single" w:sz="4" w:space="0" w:color="auto"/>
              <w:right w:val="single" w:sz="4" w:space="0" w:color="auto"/>
            </w:tcBorders>
          </w:tcPr>
          <w:p w14:paraId="53C44C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подписывается плательщиком или </w:t>
            </w:r>
          </w:p>
          <w:p w14:paraId="2CB8AFD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14:paraId="73AB7F7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327DD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14:paraId="3412DD2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2BBDE0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42058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5BDB6C2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14:paraId="0BD0F906" w14:textId="77777777"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14:paraId="6AEE216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14:paraId="4C83B4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14:paraId="5B72AD8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545179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14:paraId="16A6304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095FCE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13710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25E4B85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281DFC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14:paraId="47B8C5E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77AFC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14:paraId="5F9ED3F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B3745F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83B8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14:paraId="525A056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28D5DA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14:paraId="644F0D2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14:paraId="215CEE7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8CC0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14:paraId="30C2C8D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B9EE89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4DF3E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7B93835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52396CC" w14:textId="77777777" w:rsidR="00BE2572" w:rsidRPr="00521A49" w:rsidRDefault="00BE2572" w:rsidP="00962010">
            <w:pPr>
              <w:widowControl w:val="0"/>
              <w:spacing w:after="120"/>
              <w:jc w:val="center"/>
              <w:rPr>
                <w:rFonts w:ascii="GHEA Grapalat" w:hAnsi="GHEA Grapalat"/>
              </w:rPr>
            </w:pPr>
          </w:p>
        </w:tc>
      </w:tr>
      <w:tr w:rsidR="00B138F3" w:rsidRPr="00521A49" w14:paraId="3EEDE2B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34593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14:paraId="444E751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0EF718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E28D39"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2A50AD5C"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4175A3E" w14:textId="77777777" w:rsidR="00BE2572" w:rsidRPr="00521A49" w:rsidRDefault="00BE2572" w:rsidP="00962010">
            <w:pPr>
              <w:widowControl w:val="0"/>
              <w:spacing w:after="120"/>
              <w:jc w:val="center"/>
              <w:rPr>
                <w:rFonts w:ascii="GHEA Grapalat" w:hAnsi="GHEA Grapalat"/>
              </w:rPr>
            </w:pPr>
          </w:p>
        </w:tc>
      </w:tr>
      <w:tr w:rsidR="00B138F3" w:rsidRPr="00521A49" w14:paraId="5D33EA5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1FCA1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14:paraId="2999C4DB"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дата, время, минута исполнения </w:t>
            </w:r>
            <w:r w:rsidRPr="00521A49">
              <w:rPr>
                <w:rFonts w:ascii="GHEA Grapalat" w:hAnsi="GHEA Grapalat"/>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B21C4E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98A8B82"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14:paraId="4316D4A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обслуживающей плательщика финансовой </w:t>
            </w:r>
            <w:r w:rsidRPr="00521A49">
              <w:rPr>
                <w:rFonts w:ascii="GHEA Grapalat" w:hAnsi="GHEA Grapalat"/>
              </w:rPr>
              <w:lastRenderedPageBreak/>
              <w:t>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DE960D0" w14:textId="77777777" w:rsidR="00BE2572" w:rsidRPr="00521A49" w:rsidRDefault="00BE2572" w:rsidP="00962010">
            <w:pPr>
              <w:widowControl w:val="0"/>
              <w:spacing w:after="120"/>
              <w:jc w:val="center"/>
              <w:rPr>
                <w:rFonts w:ascii="GHEA Grapalat" w:hAnsi="GHEA Grapalat"/>
              </w:rPr>
            </w:pPr>
          </w:p>
        </w:tc>
      </w:tr>
      <w:tr w:rsidR="00B138F3" w:rsidRPr="00521A49" w14:paraId="0466671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B2298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14:paraId="6CF10287"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4FADBFE"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D68F4A"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043F901"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AB45D26" w14:textId="77777777" w:rsidR="00BE2572" w:rsidRPr="00521A49" w:rsidRDefault="00BE2572" w:rsidP="00962010">
            <w:pPr>
              <w:widowControl w:val="0"/>
              <w:spacing w:after="120"/>
              <w:jc w:val="center"/>
              <w:rPr>
                <w:rFonts w:ascii="GHEA Grapalat" w:hAnsi="GHEA Grapalat"/>
              </w:rPr>
            </w:pPr>
          </w:p>
        </w:tc>
      </w:tr>
      <w:tr w:rsidR="00B138F3" w:rsidRPr="00521A49" w14:paraId="7A9452A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8D3E2F"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14:paraId="30977BB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E7147B6"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D8E81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0E4D4F98"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6F33064" w14:textId="77777777" w:rsidR="00BE2572" w:rsidRPr="00521A49" w:rsidRDefault="00BE2572" w:rsidP="00962010">
            <w:pPr>
              <w:widowControl w:val="0"/>
              <w:spacing w:after="120"/>
              <w:jc w:val="center"/>
              <w:rPr>
                <w:rFonts w:ascii="GHEA Grapalat" w:hAnsi="GHEA Grapalat"/>
              </w:rPr>
            </w:pPr>
          </w:p>
        </w:tc>
      </w:tr>
      <w:tr w:rsidR="00FF3DE9" w:rsidRPr="00521A49" w14:paraId="61E704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34BBB3"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14:paraId="2D117774"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обслуживающей бенефициара финансовой организацией в обязательном порядке указывается дата, время, минута </w:t>
            </w:r>
            <w:r w:rsidRPr="00521A49">
              <w:rPr>
                <w:rFonts w:ascii="GHEA Grapalat" w:hAnsi="GHEA Grapalat"/>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220642D"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FAFCD50"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14:paraId="16647465" w14:textId="77777777"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21A49">
              <w:rPr>
                <w:rFonts w:ascii="GHEA Grapalat" w:hAnsi="GHEA Grapalat"/>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6D203C3" w14:textId="77777777" w:rsidR="00BE2572" w:rsidRPr="00521A49" w:rsidRDefault="00BE2572" w:rsidP="00962010">
            <w:pPr>
              <w:widowControl w:val="0"/>
              <w:spacing w:after="120"/>
              <w:jc w:val="center"/>
              <w:rPr>
                <w:rFonts w:ascii="GHEA Grapalat" w:hAnsi="GHEA Grapalat"/>
              </w:rPr>
            </w:pPr>
          </w:p>
        </w:tc>
      </w:tr>
    </w:tbl>
    <w:p w14:paraId="76ADA9A3" w14:textId="77777777" w:rsidR="00BE2572" w:rsidRPr="00521A49" w:rsidRDefault="00BE2572" w:rsidP="00962010">
      <w:pPr>
        <w:widowControl w:val="0"/>
        <w:spacing w:after="160"/>
        <w:ind w:left="567" w:right="565"/>
        <w:jc w:val="center"/>
        <w:rPr>
          <w:rFonts w:ascii="GHEA Grapalat" w:hAnsi="GHEA Grapalat"/>
          <w:b/>
        </w:rPr>
      </w:pPr>
    </w:p>
    <w:p w14:paraId="7F51D064" w14:textId="77777777" w:rsidR="00BE2572" w:rsidRPr="00521A49" w:rsidRDefault="00BE2572" w:rsidP="00962010">
      <w:pPr>
        <w:widowControl w:val="0"/>
        <w:spacing w:after="160"/>
        <w:ind w:left="567" w:right="565"/>
        <w:jc w:val="center"/>
        <w:rPr>
          <w:rFonts w:ascii="GHEA Grapalat" w:hAnsi="GHEA Grapalat"/>
          <w:b/>
        </w:rPr>
      </w:pPr>
    </w:p>
    <w:p w14:paraId="00B4880A" w14:textId="77777777" w:rsidR="00BE2572" w:rsidRPr="00521A49" w:rsidRDefault="00BE2572" w:rsidP="00962010">
      <w:pPr>
        <w:widowControl w:val="0"/>
        <w:spacing w:after="160"/>
        <w:ind w:left="567" w:right="565"/>
        <w:jc w:val="center"/>
        <w:rPr>
          <w:rFonts w:ascii="GHEA Grapalat" w:hAnsi="GHEA Grapalat"/>
          <w:b/>
        </w:rPr>
      </w:pPr>
    </w:p>
    <w:p w14:paraId="28D396EA" w14:textId="77777777" w:rsidR="00BE2572" w:rsidRPr="00521A49" w:rsidRDefault="00BE2572" w:rsidP="00962010">
      <w:pPr>
        <w:widowControl w:val="0"/>
        <w:spacing w:after="160"/>
        <w:ind w:left="567" w:right="565"/>
        <w:jc w:val="center"/>
        <w:rPr>
          <w:rFonts w:ascii="GHEA Grapalat" w:hAnsi="GHEA Grapalat"/>
          <w:b/>
        </w:rPr>
      </w:pPr>
    </w:p>
    <w:p w14:paraId="58515A16" w14:textId="77777777" w:rsidR="00BE2572" w:rsidRPr="00521A49" w:rsidRDefault="00BE2572" w:rsidP="00962010">
      <w:pPr>
        <w:widowControl w:val="0"/>
        <w:spacing w:after="160"/>
        <w:ind w:left="567" w:right="565"/>
        <w:jc w:val="center"/>
        <w:rPr>
          <w:rFonts w:ascii="GHEA Grapalat" w:hAnsi="GHEA Grapalat"/>
          <w:b/>
        </w:rPr>
      </w:pPr>
    </w:p>
    <w:p w14:paraId="43F9E37C" w14:textId="77777777" w:rsidR="00BE2572" w:rsidRPr="00521A49" w:rsidRDefault="00BE2572" w:rsidP="00962010">
      <w:pPr>
        <w:widowControl w:val="0"/>
        <w:spacing w:after="160"/>
        <w:ind w:left="567" w:right="565"/>
        <w:jc w:val="center"/>
        <w:rPr>
          <w:rFonts w:ascii="GHEA Grapalat" w:hAnsi="GHEA Grapalat"/>
          <w:b/>
        </w:rPr>
      </w:pPr>
    </w:p>
    <w:p w14:paraId="6498D3FA" w14:textId="77777777" w:rsidR="00BE2572" w:rsidRPr="00521A49" w:rsidRDefault="00BE2572" w:rsidP="00962010">
      <w:pPr>
        <w:widowControl w:val="0"/>
        <w:spacing w:after="160"/>
        <w:ind w:left="567" w:right="565"/>
        <w:jc w:val="center"/>
        <w:rPr>
          <w:rFonts w:ascii="GHEA Grapalat" w:hAnsi="GHEA Grapalat"/>
          <w:b/>
        </w:rPr>
      </w:pPr>
    </w:p>
    <w:p w14:paraId="5609060B" w14:textId="77777777" w:rsidR="00BE2572" w:rsidRPr="00521A49" w:rsidRDefault="00BE2572" w:rsidP="00962010">
      <w:pPr>
        <w:widowControl w:val="0"/>
        <w:spacing w:after="160"/>
        <w:ind w:left="567" w:right="565"/>
        <w:jc w:val="center"/>
        <w:rPr>
          <w:rFonts w:ascii="GHEA Grapalat" w:hAnsi="GHEA Grapalat"/>
          <w:b/>
        </w:rPr>
      </w:pPr>
    </w:p>
    <w:p w14:paraId="3339C73D" w14:textId="77777777" w:rsidR="00BE2572" w:rsidRPr="00521A49" w:rsidRDefault="00BE2572" w:rsidP="00962010">
      <w:pPr>
        <w:widowControl w:val="0"/>
        <w:spacing w:after="160"/>
        <w:ind w:left="567" w:right="565"/>
        <w:jc w:val="center"/>
        <w:rPr>
          <w:rFonts w:ascii="GHEA Grapalat" w:hAnsi="GHEA Grapalat"/>
          <w:b/>
        </w:rPr>
      </w:pPr>
    </w:p>
    <w:p w14:paraId="4A9D3092" w14:textId="77777777" w:rsidR="00BE2572" w:rsidRPr="00521A49" w:rsidRDefault="00BE2572" w:rsidP="00962010">
      <w:pPr>
        <w:widowControl w:val="0"/>
        <w:spacing w:after="160"/>
        <w:ind w:left="567" w:right="565"/>
        <w:jc w:val="center"/>
        <w:rPr>
          <w:rFonts w:ascii="GHEA Grapalat" w:hAnsi="GHEA Grapalat"/>
          <w:b/>
        </w:rPr>
      </w:pPr>
    </w:p>
    <w:p w14:paraId="0B5D40D6" w14:textId="77777777" w:rsidR="000A214C" w:rsidRPr="00521A49" w:rsidRDefault="000A214C" w:rsidP="00962010">
      <w:pPr>
        <w:widowControl w:val="0"/>
        <w:spacing w:after="160"/>
        <w:jc w:val="both"/>
        <w:rPr>
          <w:rFonts w:ascii="GHEA Grapalat" w:hAnsi="GHEA Grapalat"/>
        </w:rPr>
      </w:pPr>
      <w:r w:rsidRPr="00521A49">
        <w:rPr>
          <w:rFonts w:ascii="GHEA Grapalat" w:hAnsi="GHEA Grapalat"/>
        </w:rPr>
        <w:br w:type="page"/>
      </w:r>
    </w:p>
    <w:p w14:paraId="138D0585" w14:textId="77777777" w:rsidR="00071D1C" w:rsidRPr="00521A49" w:rsidRDefault="00B2572B" w:rsidP="00083199">
      <w:pPr>
        <w:pStyle w:val="BodyTextIndent3"/>
        <w:widowControl w:val="0"/>
        <w:spacing w:line="240" w:lineRule="auto"/>
        <w:contextualSpacing/>
        <w:jc w:val="right"/>
        <w:rPr>
          <w:rFonts w:ascii="GHEA Grapalat" w:hAnsi="GHEA Grapalat" w:cs="Sylfaen"/>
          <w:b/>
          <w:sz w:val="24"/>
          <w:szCs w:val="24"/>
        </w:rPr>
      </w:pPr>
      <w:r w:rsidRPr="00521A49">
        <w:rPr>
          <w:rFonts w:ascii="GHEA Grapalat" w:hAnsi="GHEA Grapalat"/>
          <w:b/>
          <w:sz w:val="24"/>
          <w:szCs w:val="24"/>
        </w:rPr>
        <w:lastRenderedPageBreak/>
        <w:t xml:space="preserve">Приложение № </w:t>
      </w:r>
      <w:r w:rsidR="004A51CE" w:rsidRPr="00521A49">
        <w:rPr>
          <w:rFonts w:ascii="GHEA Grapalat" w:hAnsi="GHEA Grapalat"/>
          <w:b/>
          <w:sz w:val="24"/>
          <w:szCs w:val="24"/>
        </w:rPr>
        <w:t>6</w:t>
      </w:r>
    </w:p>
    <w:p w14:paraId="24198680" w14:textId="38E119D3" w:rsidR="000C2280" w:rsidRPr="00521A49" w:rsidRDefault="00071D1C" w:rsidP="00083199">
      <w:pPr>
        <w:pStyle w:val="BodyTextIndent3"/>
        <w:widowControl w:val="0"/>
        <w:spacing w:line="240" w:lineRule="auto"/>
        <w:contextualSpacing/>
        <w:jc w:val="right"/>
        <w:rPr>
          <w:rFonts w:ascii="GHEA Grapalat" w:hAnsi="GHEA Grapalat"/>
          <w:b/>
          <w:sz w:val="22"/>
          <w:szCs w:val="22"/>
        </w:rPr>
      </w:pPr>
      <w:r w:rsidRPr="00521A49">
        <w:rPr>
          <w:rFonts w:ascii="GHEA Grapalat" w:hAnsi="GHEA Grapalat"/>
          <w:b/>
          <w:sz w:val="24"/>
          <w:szCs w:val="24"/>
        </w:rPr>
        <w:t xml:space="preserve"> </w:t>
      </w:r>
      <w:r w:rsidR="000C2280" w:rsidRPr="00521A49">
        <w:rPr>
          <w:rFonts w:ascii="GHEA Grapalat" w:hAnsi="GHEA Grapalat"/>
          <w:b/>
          <w:sz w:val="22"/>
          <w:szCs w:val="22"/>
        </w:rPr>
        <w:t xml:space="preserve">к Приглашению на </w:t>
      </w:r>
      <w:r w:rsidR="00B06C9F">
        <w:rPr>
          <w:rFonts w:ascii="GHEA Grapalat" w:hAnsi="GHEA Grapalat"/>
          <w:b/>
          <w:sz w:val="22"/>
          <w:szCs w:val="22"/>
        </w:rPr>
        <w:t>открытый конкурс</w:t>
      </w:r>
      <w:r w:rsidR="000C2280" w:rsidRPr="00521A49">
        <w:rPr>
          <w:rFonts w:ascii="GHEA Grapalat" w:hAnsi="GHEA Grapalat"/>
          <w:b/>
          <w:sz w:val="22"/>
          <w:szCs w:val="22"/>
        </w:rPr>
        <w:t xml:space="preserve"> </w:t>
      </w:r>
    </w:p>
    <w:p w14:paraId="0249A569" w14:textId="6D5096F7" w:rsidR="000C2280" w:rsidRPr="00521A49" w:rsidRDefault="000C2280" w:rsidP="00083199">
      <w:pPr>
        <w:widowControl w:val="0"/>
        <w:contextualSpacing/>
        <w:jc w:val="center"/>
        <w:rPr>
          <w:rFonts w:ascii="GHEA Grapalat" w:hAnsi="GHEA Grapalat" w:cs="Sylfaen"/>
          <w:b/>
          <w:sz w:val="22"/>
          <w:szCs w:val="22"/>
        </w:rPr>
      </w:pPr>
      <w:r w:rsidRPr="00521A49">
        <w:rPr>
          <w:rFonts w:ascii="GHEA Grapalat" w:hAnsi="GHEA Grapalat"/>
          <w:b/>
          <w:sz w:val="22"/>
          <w:szCs w:val="22"/>
        </w:rPr>
        <w:t xml:space="preserve">                                                                                       под кодом «</w:t>
      </w:r>
      <w:r w:rsidR="00B06C9F">
        <w:rPr>
          <w:rFonts w:ascii="GHEA Grapalat" w:hAnsi="GHEA Grapalat"/>
          <w:b/>
          <w:sz w:val="22"/>
          <w:szCs w:val="22"/>
        </w:rPr>
        <w:t>BMAPDzB-HVKAK-</w:t>
      </w:r>
      <w:r w:rsidR="00F135ED">
        <w:rPr>
          <w:rFonts w:ascii="GHEA Grapalat" w:hAnsi="GHEA Grapalat"/>
          <w:b/>
          <w:sz w:val="22"/>
          <w:szCs w:val="22"/>
        </w:rPr>
        <w:t>2026-01</w:t>
      </w:r>
      <w:r w:rsidRPr="00521A49">
        <w:rPr>
          <w:rFonts w:ascii="GHEA Grapalat" w:hAnsi="GHEA Grapalat"/>
          <w:b/>
          <w:sz w:val="22"/>
          <w:szCs w:val="22"/>
        </w:rPr>
        <w:t>»</w:t>
      </w:r>
    </w:p>
    <w:p w14:paraId="5E5B5681" w14:textId="77777777" w:rsidR="00071D1C" w:rsidRPr="00521A49" w:rsidRDefault="00071D1C" w:rsidP="00962010">
      <w:pPr>
        <w:pStyle w:val="BodyTextIndent3"/>
        <w:widowControl w:val="0"/>
        <w:spacing w:after="160" w:line="240" w:lineRule="auto"/>
        <w:jc w:val="right"/>
        <w:rPr>
          <w:rFonts w:ascii="GHEA Grapalat" w:hAnsi="GHEA Grapalat" w:cs="Sylfaen"/>
          <w:b/>
          <w:sz w:val="24"/>
          <w:szCs w:val="24"/>
        </w:rPr>
      </w:pPr>
    </w:p>
    <w:p w14:paraId="711276E4" w14:textId="77777777" w:rsidR="008D352C" w:rsidRPr="00521A49" w:rsidRDefault="008D352C" w:rsidP="00962010">
      <w:pPr>
        <w:widowControl w:val="0"/>
        <w:spacing w:after="160"/>
        <w:ind w:left="-142" w:firstLine="142"/>
        <w:jc w:val="center"/>
        <w:rPr>
          <w:rFonts w:ascii="GHEA Grapalat" w:hAnsi="GHEA Grapalat"/>
          <w:i/>
        </w:rPr>
      </w:pPr>
    </w:p>
    <w:p w14:paraId="6C680C7A" w14:textId="77777777" w:rsidR="00071D1C" w:rsidRPr="00521A49" w:rsidRDefault="00071D1C" w:rsidP="00962010">
      <w:pPr>
        <w:widowControl w:val="0"/>
        <w:spacing w:after="160"/>
        <w:ind w:left="-142" w:firstLine="142"/>
        <w:jc w:val="center"/>
        <w:rPr>
          <w:rFonts w:ascii="GHEA Grapalat" w:hAnsi="GHEA Grapalat"/>
          <w:b/>
        </w:rPr>
      </w:pPr>
      <w:r w:rsidRPr="00521A49">
        <w:rPr>
          <w:rFonts w:ascii="GHEA Grapalat" w:hAnsi="GHEA Grapalat"/>
          <w:b/>
        </w:rPr>
        <w:t xml:space="preserve">ДОГОВОР </w:t>
      </w:r>
    </w:p>
    <w:p w14:paraId="6EB383B4" w14:textId="77777777" w:rsidR="00071D1C" w:rsidRPr="00521A49" w:rsidRDefault="00071D1C" w:rsidP="00962010">
      <w:pPr>
        <w:widowControl w:val="0"/>
        <w:spacing w:after="160"/>
        <w:ind w:left="-142" w:firstLine="142"/>
        <w:jc w:val="center"/>
        <w:rPr>
          <w:rFonts w:ascii="GHEA Grapalat" w:hAnsi="GHEA Grapalat" w:cs="Times Armenian"/>
          <w:b/>
        </w:rPr>
      </w:pPr>
      <w:r w:rsidRPr="00521A49">
        <w:rPr>
          <w:rFonts w:ascii="GHEA Grapalat" w:hAnsi="GHEA Grapalat"/>
          <w:b/>
        </w:rPr>
        <w:t>ПОСТАВК</w:t>
      </w:r>
      <w:r w:rsidR="00F15CED" w:rsidRPr="00521A49">
        <w:rPr>
          <w:rFonts w:ascii="GHEA Grapalat" w:hAnsi="GHEA Grapalat"/>
          <w:b/>
        </w:rPr>
        <w:t>И ТОВАРА ДЛЯ НУЖД ГОСУДАРСТВА</w:t>
      </w:r>
    </w:p>
    <w:p w14:paraId="77D07311" w14:textId="77777777" w:rsidR="00071D1C" w:rsidRPr="00521A49" w:rsidRDefault="00071D1C" w:rsidP="00962010">
      <w:pPr>
        <w:widowControl w:val="0"/>
        <w:spacing w:after="160"/>
        <w:ind w:left="-142" w:firstLine="142"/>
        <w:jc w:val="center"/>
        <w:rPr>
          <w:rFonts w:ascii="GHEA Grapalat" w:hAnsi="GHEA Grapalat"/>
          <w:b/>
          <w:u w:val="single"/>
        </w:rPr>
      </w:pPr>
      <w:r w:rsidRPr="00521A49">
        <w:rPr>
          <w:rFonts w:ascii="GHEA Grapalat" w:hAnsi="GHEA Grapalat"/>
          <w:b/>
        </w:rPr>
        <w:t>№ ____________________</w:t>
      </w:r>
    </w:p>
    <w:p w14:paraId="12DB5BEC" w14:textId="77777777" w:rsidR="00071D1C" w:rsidRPr="00521A49" w:rsidRDefault="00071D1C" w:rsidP="00962010">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521A49" w14:paraId="38CEC580" w14:textId="77777777" w:rsidTr="00F15CED">
        <w:tc>
          <w:tcPr>
            <w:tcW w:w="4643" w:type="dxa"/>
          </w:tcPr>
          <w:p w14:paraId="0462333F" w14:textId="77777777" w:rsidR="00F15CED" w:rsidRPr="00521A49" w:rsidRDefault="00F83E0A" w:rsidP="00962010">
            <w:pPr>
              <w:widowControl w:val="0"/>
              <w:spacing w:after="160"/>
              <w:rPr>
                <w:rFonts w:ascii="GHEA Grapalat" w:hAnsi="GHEA Grapalat" w:cs="Sylfaen"/>
                <w:lang w:val="en-US"/>
              </w:rPr>
            </w:pPr>
            <w:r w:rsidRPr="00521A49">
              <w:rPr>
                <w:rFonts w:ascii="GHEA Grapalat" w:hAnsi="GHEA Grapalat"/>
              </w:rPr>
              <w:tab/>
            </w:r>
            <w:r w:rsidR="00F15CED" w:rsidRPr="00521A49">
              <w:rPr>
                <w:rFonts w:ascii="GHEA Grapalat" w:hAnsi="GHEA Grapalat"/>
              </w:rPr>
              <w:t>г</w:t>
            </w:r>
          </w:p>
        </w:tc>
        <w:tc>
          <w:tcPr>
            <w:tcW w:w="4643" w:type="dxa"/>
          </w:tcPr>
          <w:p w14:paraId="4654A871" w14:textId="77777777" w:rsidR="00F15CED" w:rsidRPr="00521A49" w:rsidRDefault="00F15CED" w:rsidP="00962010">
            <w:pPr>
              <w:widowControl w:val="0"/>
              <w:spacing w:after="160"/>
              <w:jc w:val="right"/>
              <w:rPr>
                <w:rFonts w:ascii="GHEA Grapalat" w:hAnsi="GHEA Grapalat" w:cs="Sylfaen"/>
                <w:lang w:val="en-US"/>
              </w:rPr>
            </w:pPr>
            <w:r w:rsidRPr="00521A49">
              <w:rPr>
                <w:rFonts w:ascii="GHEA Grapalat" w:hAnsi="GHEA Grapalat"/>
              </w:rPr>
              <w:t>"</w:t>
            </w:r>
            <w:r w:rsidR="00F83E0A" w:rsidRPr="00521A49">
              <w:rPr>
                <w:rFonts w:ascii="GHEA Grapalat" w:hAnsi="GHEA Grapalat"/>
                <w:lang w:val="en-US"/>
              </w:rPr>
              <w:tab/>
            </w:r>
            <w:r w:rsidRPr="00521A49">
              <w:rPr>
                <w:rFonts w:ascii="GHEA Grapalat" w:hAnsi="GHEA Grapalat"/>
              </w:rPr>
              <w:t xml:space="preserve">" </w:t>
            </w:r>
            <w:r w:rsidR="00F83E0A" w:rsidRPr="00521A49">
              <w:rPr>
                <w:rFonts w:ascii="GHEA Grapalat" w:hAnsi="GHEA Grapalat"/>
                <w:lang w:val="en-US"/>
              </w:rPr>
              <w:tab/>
            </w:r>
            <w:r w:rsidRPr="00521A49">
              <w:rPr>
                <w:rFonts w:ascii="GHEA Grapalat" w:hAnsi="GHEA Grapalat"/>
                <w:lang w:val="en-US"/>
              </w:rPr>
              <w:t xml:space="preserve"> </w:t>
            </w:r>
            <w:r w:rsidRPr="00521A49">
              <w:rPr>
                <w:rFonts w:ascii="GHEA Grapalat" w:hAnsi="GHEA Grapalat"/>
              </w:rPr>
              <w:t>20</w:t>
            </w:r>
            <w:r w:rsidR="00F83E0A" w:rsidRPr="00521A49">
              <w:rPr>
                <w:rFonts w:ascii="GHEA Grapalat" w:hAnsi="GHEA Grapalat"/>
                <w:lang w:val="en-US"/>
              </w:rPr>
              <w:tab/>
            </w:r>
            <w:r w:rsidRPr="00521A49">
              <w:rPr>
                <w:rFonts w:ascii="GHEA Grapalat" w:hAnsi="GHEA Grapalat"/>
              </w:rPr>
              <w:t>г.</w:t>
            </w:r>
          </w:p>
        </w:tc>
      </w:tr>
    </w:tbl>
    <w:p w14:paraId="6F7BA028" w14:textId="77777777" w:rsidR="00071D1C" w:rsidRPr="00521A49" w:rsidRDefault="00071D1C" w:rsidP="004F1E7A">
      <w:pPr>
        <w:widowControl w:val="0"/>
        <w:tabs>
          <w:tab w:val="left" w:pos="720"/>
          <w:tab w:val="left" w:pos="1440"/>
          <w:tab w:val="left" w:pos="8865"/>
        </w:tabs>
        <w:contextualSpacing/>
        <w:jc w:val="center"/>
        <w:rPr>
          <w:rFonts w:ascii="GHEA Grapalat" w:hAnsi="GHEA Grapalat" w:cs="Sylfaen"/>
        </w:rPr>
      </w:pPr>
    </w:p>
    <w:p w14:paraId="74BC0481" w14:textId="77777777" w:rsidR="00F37A03" w:rsidRPr="00521A49" w:rsidRDefault="00F37A03" w:rsidP="004F1E7A">
      <w:pPr>
        <w:widowControl w:val="0"/>
        <w:contextualSpacing/>
        <w:jc w:val="both"/>
        <w:rPr>
          <w:rFonts w:ascii="GHEA Grapalat" w:hAnsi="GHEA Grapalat"/>
        </w:rPr>
      </w:pPr>
      <w:r w:rsidRPr="00521A49">
        <w:rPr>
          <w:rFonts w:ascii="GHEA Grapalat" w:hAnsi="GHEA Grapalat"/>
          <w:b/>
          <w:color w:val="0D0D0D" w:themeColor="text1" w:themeTint="F2"/>
        </w:rPr>
        <w:t xml:space="preserve">ГНО </w:t>
      </w:r>
      <w:r w:rsidRPr="00521A49">
        <w:rPr>
          <w:rFonts w:ascii="GHEA Grapalat" w:hAnsi="GHEA Grapalat"/>
          <w:b/>
          <w:i/>
          <w:color w:val="0D0D0D" w:themeColor="text1" w:themeTint="F2"/>
        </w:rPr>
        <w:t>«</w:t>
      </w:r>
      <w:r w:rsidRPr="00521A49">
        <w:rPr>
          <w:rFonts w:ascii="GHEA Grapalat" w:hAnsi="GHEA Grapalat"/>
          <w:b/>
          <w:color w:val="0D0D0D" w:themeColor="text1" w:themeTint="F2"/>
        </w:rPr>
        <w:t>Национальный центр по контролю и профилактике заболеваний</w:t>
      </w:r>
      <w:r w:rsidRPr="00521A49">
        <w:rPr>
          <w:rFonts w:ascii="GHEA Grapalat" w:hAnsi="GHEA Grapalat"/>
          <w:b/>
          <w:i/>
          <w:color w:val="0D0D0D" w:themeColor="text1" w:themeTint="F2"/>
        </w:rPr>
        <w:t>»</w:t>
      </w:r>
      <w:r w:rsidRPr="00521A49">
        <w:rPr>
          <w:rFonts w:ascii="GHEA Grapalat" w:hAnsi="GHEA Grapalat"/>
          <w:b/>
          <w:color w:val="0D0D0D" w:themeColor="text1" w:themeTint="F2"/>
        </w:rPr>
        <w:t xml:space="preserve"> </w:t>
      </w:r>
      <w:r w:rsidRPr="00521A49">
        <w:rPr>
          <w:rStyle w:val="Emphasis"/>
          <w:rFonts w:ascii="GHEA Grapalat" w:hAnsi="GHEA Grapalat" w:cs="Arial"/>
          <w:b/>
          <w:bCs/>
          <w:i w:val="0"/>
          <w:color w:val="0D0D0D" w:themeColor="text1" w:themeTint="F2"/>
          <w:shd w:val="clear" w:color="auto" w:fill="FFFFFF"/>
        </w:rPr>
        <w:t>МЗ РА</w:t>
      </w:r>
      <w:r w:rsidRPr="00521A49">
        <w:rPr>
          <w:rFonts w:ascii="GHEA Grapalat" w:hAnsi="GHEA Grapalat"/>
        </w:rPr>
        <w:t xml:space="preserve"> в лице </w:t>
      </w:r>
      <w:r w:rsidRPr="00521A49">
        <w:rPr>
          <w:rFonts w:ascii="GHEA Grapalat" w:hAnsi="GHEA Grapalat"/>
          <w:b/>
        </w:rPr>
        <w:t xml:space="preserve">генерального директора </w:t>
      </w:r>
      <w:r w:rsidR="00D4738C">
        <w:rPr>
          <w:rFonts w:ascii="GHEA Grapalat" w:hAnsi="GHEA Grapalat"/>
          <w:b/>
        </w:rPr>
        <w:t>С. Атояна</w:t>
      </w:r>
      <w:r w:rsidRPr="00521A49">
        <w:rPr>
          <w:rFonts w:ascii="GHEA Grapalat" w:hAnsi="GHEA Grapalat"/>
          <w:b/>
        </w:rPr>
        <w:t>,</w:t>
      </w:r>
      <w:r w:rsidRPr="00521A49">
        <w:rPr>
          <w:rFonts w:ascii="GHEA Grapalat" w:hAnsi="GHEA Grapalat"/>
        </w:rPr>
        <w:t xml:space="preserve"> далее — "Покупатель", с одной стороны, и __________________, в лице директора _____________________, действующ</w:t>
      </w:r>
      <w:r w:rsidR="00167301">
        <w:rPr>
          <w:rFonts w:ascii="GHEA Grapalat" w:hAnsi="GHEA Grapalat"/>
        </w:rPr>
        <w:t>его</w:t>
      </w:r>
      <w:r w:rsidRPr="00521A49">
        <w:rPr>
          <w:rFonts w:ascii="GHEA Grapalat" w:hAnsi="GHEA Grapalat"/>
        </w:rPr>
        <w:t xml:space="preserve"> на основании устава ________________________, далее — "Продавец", с другой стороны, заключили настоящий Договор о следующем.</w:t>
      </w:r>
    </w:p>
    <w:p w14:paraId="6C05D14E" w14:textId="77777777" w:rsidR="00071D1C" w:rsidRPr="00521A49" w:rsidRDefault="00071D1C" w:rsidP="004F1E7A">
      <w:pPr>
        <w:widowControl w:val="0"/>
        <w:ind w:firstLine="709"/>
        <w:contextualSpacing/>
        <w:jc w:val="both"/>
        <w:rPr>
          <w:rFonts w:ascii="GHEA Grapalat" w:hAnsi="GHEA Grapalat"/>
          <w:b/>
        </w:rPr>
      </w:pPr>
    </w:p>
    <w:p w14:paraId="363B94B3" w14:textId="77777777" w:rsidR="00071D1C" w:rsidRPr="00521A49" w:rsidRDefault="00071D1C" w:rsidP="004F1E7A">
      <w:pPr>
        <w:widowControl w:val="0"/>
        <w:contextualSpacing/>
        <w:jc w:val="center"/>
        <w:rPr>
          <w:rFonts w:ascii="GHEA Grapalat" w:hAnsi="GHEA Grapalat" w:cs="Times Armenian"/>
          <w:b/>
        </w:rPr>
      </w:pPr>
      <w:r w:rsidRPr="00521A49">
        <w:rPr>
          <w:rFonts w:ascii="GHEA Grapalat" w:hAnsi="GHEA Grapalat"/>
          <w:b/>
        </w:rPr>
        <w:t>1. ПРЕДМЕТ ДОГОВОРА</w:t>
      </w:r>
    </w:p>
    <w:p w14:paraId="26C45824" w14:textId="77777777"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1.1.</w:t>
      </w:r>
      <w:r w:rsidR="00F15CED" w:rsidRPr="00521A49">
        <w:rPr>
          <w:rFonts w:ascii="GHEA Grapalat" w:hAnsi="GHEA Grapalat"/>
        </w:rPr>
        <w:tab/>
      </w:r>
      <w:r w:rsidRPr="00521A49">
        <w:rPr>
          <w:rFonts w:ascii="GHEA Grapalat" w:hAnsi="GHEA Grapalat"/>
          <w:spacing w:val="6"/>
        </w:rPr>
        <w:t>Продавец обязуется в установленном настоящим Договором (далее</w:t>
      </w:r>
      <w:r w:rsidR="00F15CED" w:rsidRPr="00521A49">
        <w:rPr>
          <w:rFonts w:ascii="Sylfaen" w:hAnsi="Sylfaen" w:cs="Courier New"/>
          <w:spacing w:val="6"/>
          <w:lang w:val="en-US"/>
        </w:rPr>
        <w:t> </w:t>
      </w:r>
      <w:r w:rsidRPr="00521A49">
        <w:rPr>
          <w:rFonts w:ascii="GHEA Grapalat" w:hAnsi="GHEA Grapalat"/>
          <w:spacing w:val="6"/>
        </w:rPr>
        <w:t xml:space="preserve">— договор) </w:t>
      </w:r>
      <w:r w:rsidRPr="00521A49">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557630FF" w14:textId="77777777" w:rsidR="00071D1C" w:rsidRPr="00521A49" w:rsidRDefault="00071D1C" w:rsidP="004F1E7A">
      <w:pPr>
        <w:widowControl w:val="0"/>
        <w:ind w:firstLine="709"/>
        <w:contextualSpacing/>
        <w:jc w:val="both"/>
        <w:rPr>
          <w:rFonts w:ascii="GHEA Grapalat" w:hAnsi="GHEA Grapalat" w:cs="Times Armenian"/>
        </w:rPr>
      </w:pPr>
    </w:p>
    <w:p w14:paraId="32429143"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2.ПРАВА И ОБЯЗАННОСТИ СТОРОН</w:t>
      </w:r>
    </w:p>
    <w:p w14:paraId="3ECB7D06"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1.</w:t>
      </w:r>
      <w:r w:rsidR="009D71F8" w:rsidRPr="00521A49">
        <w:rPr>
          <w:rFonts w:ascii="GHEA Grapalat" w:hAnsi="GHEA Grapalat"/>
          <w:b/>
        </w:rPr>
        <w:tab/>
      </w:r>
      <w:r w:rsidRPr="00521A49">
        <w:rPr>
          <w:rFonts w:ascii="GHEA Grapalat" w:hAnsi="GHEA Grapalat"/>
          <w:b/>
        </w:rPr>
        <w:t>Покупатель имеет право:</w:t>
      </w:r>
    </w:p>
    <w:p w14:paraId="1F88262C"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Отказываться от товара в случае непоставки товара Продавцом в</w:t>
      </w:r>
      <w:r w:rsidR="005250C2" w:rsidRPr="00521A49">
        <w:rPr>
          <w:rFonts w:ascii="Sylfaen" w:hAnsi="Sylfaen" w:cs="Courier New"/>
          <w:lang w:val="en-US"/>
        </w:rPr>
        <w:t> </w:t>
      </w:r>
      <w:r w:rsidRPr="00521A49">
        <w:rPr>
          <w:rFonts w:ascii="GHEA Grapalat" w:hAnsi="GHEA Grapalat"/>
        </w:rPr>
        <w:t xml:space="preserve">установленный договором срок, если сроки поставки были нарушены более чем </w:t>
      </w:r>
      <w:r w:rsidR="00B90090" w:rsidRPr="00521A49">
        <w:rPr>
          <w:rFonts w:ascii="GHEA Grapalat" w:hAnsi="GHEA Grapalat"/>
          <w:b/>
        </w:rPr>
        <w:t>на 10 дней</w:t>
      </w:r>
      <w:r w:rsidR="00B90090" w:rsidRPr="00521A49">
        <w:rPr>
          <w:rFonts w:ascii="GHEA Grapalat" w:hAnsi="GHEA Grapalat"/>
        </w:rPr>
        <w:t xml:space="preserve"> </w:t>
      </w:r>
      <w:r w:rsidRPr="00521A49">
        <w:rPr>
          <w:rFonts w:ascii="GHEA Grapalat" w:hAnsi="GHEA Grapalat"/>
        </w:rPr>
        <w:t>дней.</w:t>
      </w:r>
    </w:p>
    <w:p w14:paraId="452D3B67"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14:paraId="734CBAF4"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требовать возмещения расходов, произведенных им по причине ненадлежащего качества товара;</w:t>
      </w:r>
    </w:p>
    <w:p w14:paraId="61AD08FE"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463ED6E8"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отказываться от исполнения договора и требовать возврата уплаченной за товар суммы.</w:t>
      </w:r>
    </w:p>
    <w:p w14:paraId="73C76BED"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 xml:space="preserve">Если передан товар в количестве меньше оговоренного в договоре, то: </w:t>
      </w:r>
    </w:p>
    <w:p w14:paraId="448467A5"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требовать восполнения недопереданного количества</w:t>
      </w:r>
      <w:r w:rsidR="00AA7117" w:rsidRPr="00521A49">
        <w:rPr>
          <w:rFonts w:ascii="GHEA Grapalat" w:hAnsi="GHEA Grapalat"/>
        </w:rPr>
        <w:t xml:space="preserve"> </w:t>
      </w:r>
      <w:r w:rsidRPr="00521A49">
        <w:rPr>
          <w:rFonts w:ascii="GHEA Grapalat" w:hAnsi="GHEA Grapalat"/>
        </w:rPr>
        <w:t>товара;</w:t>
      </w:r>
    </w:p>
    <w:p w14:paraId="26890B38"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72803ADB"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2.1.4</w:t>
      </w:r>
      <w:r w:rsidR="005250C2" w:rsidRPr="00521A49">
        <w:rPr>
          <w:rFonts w:ascii="GHEA Grapalat" w:hAnsi="GHEA Grapalat"/>
        </w:rPr>
        <w:t>.</w:t>
      </w:r>
      <w:r w:rsidR="005250C2" w:rsidRPr="00521A49">
        <w:rPr>
          <w:rFonts w:ascii="GHEA Grapalat" w:hAnsi="GHEA Grapalat"/>
        </w:rPr>
        <w:tab/>
      </w:r>
      <w:r w:rsidRPr="00521A49">
        <w:rPr>
          <w:rFonts w:ascii="GHEA Grapalat" w:hAnsi="GHEA Grapalat"/>
        </w:rPr>
        <w:t>Если передан товар с нарушением условия его вида, по своему усмотрению:</w:t>
      </w:r>
    </w:p>
    <w:p w14:paraId="3C5EE9C1"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принимать товар, соответствующий условию относительно его вида, и отказываться от остальных товаров;</w:t>
      </w:r>
    </w:p>
    <w:p w14:paraId="203A773E"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отказываться от всех переданных товаров и требовать уплаты пени, </w:t>
      </w:r>
      <w:r w:rsidRPr="00521A49">
        <w:rPr>
          <w:rFonts w:ascii="GHEA Grapalat" w:hAnsi="GHEA Grapalat"/>
        </w:rPr>
        <w:lastRenderedPageBreak/>
        <w:t xml:space="preserve">предусмотренной пунктом 6.2 договора; </w:t>
      </w:r>
    </w:p>
    <w:p w14:paraId="7DFD4F19"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521A49">
        <w:rPr>
          <w:rFonts w:ascii="Sylfaen" w:hAnsi="Sylfaen" w:cs="Courier New"/>
          <w:lang w:val="en-US"/>
        </w:rPr>
        <w:t> </w:t>
      </w:r>
      <w:r w:rsidRPr="00521A49">
        <w:rPr>
          <w:rFonts w:ascii="GHEA Grapalat" w:hAnsi="GHEA Grapalat"/>
        </w:rPr>
        <w:t>виду.</w:t>
      </w:r>
    </w:p>
    <w:p w14:paraId="79D08084" w14:textId="77777777" w:rsidR="009E45F3"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4EDF53B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Требовать у Продавца возмещения убытков, если Покупатель в</w:t>
      </w:r>
      <w:r w:rsidR="005250C2" w:rsidRPr="00521A49">
        <w:rPr>
          <w:rFonts w:ascii="Sylfaen" w:hAnsi="Sylfaen" w:cs="Courier New"/>
          <w:lang w:val="en-US"/>
        </w:rPr>
        <w:t> </w:t>
      </w:r>
      <w:r w:rsidRPr="00521A49">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689AA45C"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14:paraId="0FA04F51"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2.1.7.</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Продавцом считается существенным, если:</w:t>
      </w:r>
    </w:p>
    <w:p w14:paraId="140F8D80"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был поставлен товар ненадлежащего качества, который не может быть заменен в приемлемый для Покупателя срок;</w:t>
      </w:r>
    </w:p>
    <w:p w14:paraId="33B42E62" w14:textId="77777777"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сроки поставки товара нарушены </w:t>
      </w:r>
      <w:r w:rsidRPr="00521A49">
        <w:rPr>
          <w:rFonts w:ascii="GHEA Grapalat" w:hAnsi="GHEA Grapalat"/>
          <w:b/>
        </w:rPr>
        <w:t xml:space="preserve">более чем на </w:t>
      </w:r>
      <w:r w:rsidR="006A6132" w:rsidRPr="00521A49">
        <w:rPr>
          <w:rFonts w:ascii="GHEA Grapalat" w:hAnsi="GHEA Grapalat"/>
          <w:b/>
        </w:rPr>
        <w:t>10</w:t>
      </w:r>
      <w:r w:rsidRPr="00521A49">
        <w:rPr>
          <w:rFonts w:ascii="GHEA Grapalat" w:hAnsi="GHEA Grapalat"/>
          <w:b/>
        </w:rPr>
        <w:t xml:space="preserve"> дней</w:t>
      </w:r>
      <w:r w:rsidRPr="00521A49">
        <w:rPr>
          <w:rFonts w:ascii="GHEA Grapalat" w:hAnsi="GHEA Grapalat"/>
        </w:rPr>
        <w:t>;</w:t>
      </w:r>
    </w:p>
    <w:p w14:paraId="2264390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Осматривать товар и незамедлительно уведомлять Продавца о</w:t>
      </w:r>
      <w:r w:rsidR="005250C2" w:rsidRPr="00521A49">
        <w:rPr>
          <w:rFonts w:ascii="Sylfaen" w:hAnsi="Sylfaen" w:cs="Courier New"/>
          <w:lang w:val="en-US"/>
        </w:rPr>
        <w:t> </w:t>
      </w:r>
      <w:r w:rsidRPr="00521A49">
        <w:rPr>
          <w:rFonts w:ascii="GHEA Grapalat" w:hAnsi="GHEA Grapalat"/>
        </w:rPr>
        <w:t>выявленных дефектах.</w:t>
      </w:r>
    </w:p>
    <w:p w14:paraId="79EB6ED7"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2.</w:t>
      </w:r>
      <w:r w:rsidR="009D71F8" w:rsidRPr="00521A49">
        <w:rPr>
          <w:rFonts w:ascii="GHEA Grapalat" w:hAnsi="GHEA Grapalat"/>
          <w:b/>
        </w:rPr>
        <w:tab/>
      </w:r>
      <w:r w:rsidRPr="00521A49">
        <w:rPr>
          <w:rFonts w:ascii="GHEA Grapalat" w:hAnsi="GHEA Grapalat"/>
          <w:b/>
        </w:rPr>
        <w:t>Покупатель обязан:</w:t>
      </w:r>
    </w:p>
    <w:p w14:paraId="5808370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Выполнять все необходимые действия, обеспечивающие прием товара, поставленного в соответствии с договором.</w:t>
      </w:r>
    </w:p>
    <w:p w14:paraId="4E32CF7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0E4D1718"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3E7B9C8E"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2731CD34" w14:textId="77777777" w:rsidR="00C45B20"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3C9A00A8" w14:textId="77777777" w:rsidR="00071D1C" w:rsidRPr="00521A49" w:rsidRDefault="00071D1C" w:rsidP="004F1E7A">
      <w:pPr>
        <w:widowControl w:val="0"/>
        <w:tabs>
          <w:tab w:val="left" w:pos="1276"/>
        </w:tabs>
        <w:ind w:firstLine="567"/>
        <w:contextualSpacing/>
        <w:jc w:val="both"/>
        <w:rPr>
          <w:rFonts w:ascii="GHEA Grapalat" w:hAnsi="GHEA Grapalat"/>
          <w:b/>
        </w:rPr>
      </w:pPr>
      <w:r w:rsidRPr="00521A49">
        <w:rPr>
          <w:rFonts w:ascii="GHEA Grapalat" w:hAnsi="GHEA Grapalat"/>
          <w:b/>
        </w:rPr>
        <w:t>2.</w:t>
      </w:r>
      <w:r w:rsidR="005B2A24" w:rsidRPr="00521A49">
        <w:rPr>
          <w:rFonts w:ascii="GHEA Grapalat" w:hAnsi="GHEA Grapalat"/>
          <w:b/>
        </w:rPr>
        <w:t>3.</w:t>
      </w:r>
      <w:r w:rsidR="005B2A24" w:rsidRPr="00521A49">
        <w:rPr>
          <w:rFonts w:ascii="GHEA Grapalat" w:hAnsi="GHEA Grapalat"/>
          <w:b/>
        </w:rPr>
        <w:tab/>
      </w:r>
      <w:r w:rsidRPr="00521A49">
        <w:rPr>
          <w:rFonts w:ascii="GHEA Grapalat" w:hAnsi="GHEA Grapalat"/>
          <w:b/>
        </w:rPr>
        <w:t>Продавец имеет право:</w:t>
      </w:r>
    </w:p>
    <w:p w14:paraId="7B1812C8"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14:paraId="6595761E"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31E159A8"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14:paraId="2D394611" w14:textId="77777777" w:rsidR="00071D1C" w:rsidRPr="00521A49" w:rsidRDefault="00071D1C" w:rsidP="004F1E7A">
      <w:pPr>
        <w:widowControl w:val="0"/>
        <w:tabs>
          <w:tab w:val="left" w:pos="1560"/>
        </w:tabs>
        <w:ind w:firstLine="567"/>
        <w:contextualSpacing/>
        <w:jc w:val="both"/>
        <w:rPr>
          <w:rFonts w:ascii="GHEA Grapalat" w:hAnsi="GHEA Grapalat"/>
        </w:rPr>
      </w:pPr>
      <w:r w:rsidRPr="00521A49">
        <w:rPr>
          <w:rFonts w:ascii="GHEA Grapalat" w:hAnsi="GHEA Grapalat"/>
        </w:rPr>
        <w:t>2.3.3.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Покупателем считается существенным, если сроки оплаты товара нарушены неоднократно.</w:t>
      </w:r>
    </w:p>
    <w:p w14:paraId="0941D15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Досрочно поставля</w:t>
      </w:r>
      <w:r w:rsidR="00C45B20" w:rsidRPr="00521A49">
        <w:rPr>
          <w:rFonts w:ascii="GHEA Grapalat" w:hAnsi="GHEA Grapalat"/>
        </w:rPr>
        <w:t>ть товар с согласия Покупателя.</w:t>
      </w:r>
    </w:p>
    <w:p w14:paraId="3D07F3C8" w14:textId="77777777"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552934" w:rsidRPr="00521A49">
        <w:rPr>
          <w:rFonts w:ascii="GHEA Grapalat" w:hAnsi="GHEA Grapalat"/>
          <w:b/>
        </w:rPr>
        <w:t>4.</w:t>
      </w:r>
      <w:r w:rsidR="00552934" w:rsidRPr="00521A49">
        <w:rPr>
          <w:rFonts w:ascii="GHEA Grapalat" w:hAnsi="GHEA Grapalat"/>
          <w:b/>
        </w:rPr>
        <w:tab/>
      </w:r>
      <w:r w:rsidRPr="00521A49">
        <w:rPr>
          <w:rFonts w:ascii="GHEA Grapalat" w:hAnsi="GHEA Grapalat"/>
          <w:b/>
        </w:rPr>
        <w:t>Продавец обязан:</w:t>
      </w:r>
    </w:p>
    <w:p w14:paraId="752013F3"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lastRenderedPageBreak/>
        <w:t>2.4.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Передавать товар Покупателю в порядке, объемах, сроки и по адресу, предусмотренные договором.</w:t>
      </w:r>
    </w:p>
    <w:p w14:paraId="6AAA3860"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Обеспечивать поставку товара в соответствии с подпунктом б) пункта 2.1.2 и (или) пунктом 2.1.5 договора в ус</w:t>
      </w:r>
      <w:r w:rsidR="00C45B20" w:rsidRPr="00521A49">
        <w:rPr>
          <w:rFonts w:ascii="GHEA Grapalat" w:hAnsi="GHEA Grapalat"/>
        </w:rPr>
        <w:t>тановленные Покупателем сроки.</w:t>
      </w:r>
    </w:p>
    <w:p w14:paraId="1F41B8AF"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Передавать Покупателю товар, свободный от прав третьих лиц.</w:t>
      </w:r>
    </w:p>
    <w:p w14:paraId="3756C41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Передавать Покупателю товар предусмотренного</w:t>
      </w:r>
      <w:r w:rsidR="00AA7117" w:rsidRPr="00521A49">
        <w:rPr>
          <w:rFonts w:ascii="GHEA Grapalat" w:hAnsi="GHEA Grapalat"/>
        </w:rPr>
        <w:t xml:space="preserve"> </w:t>
      </w:r>
      <w:r w:rsidRPr="00521A49">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16ACF71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случае допущения недопоставки, в установленном договором порядке восполнять недопоставку.</w:t>
      </w:r>
    </w:p>
    <w:p w14:paraId="048F7C82"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0FA82A39"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В предусмотренных договором случаях уплачивать предусмотренные пунктами 6.2 и 6.3 договора пеню и штраф.</w:t>
      </w:r>
    </w:p>
    <w:p w14:paraId="41687984"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Передавать Покупателю принадлежности товара и соответствующие документы.</w:t>
      </w:r>
    </w:p>
    <w:p w14:paraId="600A8841" w14:textId="77777777"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2.4.1</w:t>
      </w:r>
      <w:r w:rsidR="006E15CD" w:rsidRPr="00521A49">
        <w:rPr>
          <w:rFonts w:ascii="GHEA Grapalat" w:hAnsi="GHEA Grapalat"/>
        </w:rPr>
        <w:t>0.</w:t>
      </w:r>
      <w:r w:rsidR="006E15CD" w:rsidRPr="00521A49">
        <w:rPr>
          <w:rFonts w:ascii="GHEA Grapalat" w:hAnsi="GHEA Grapalat"/>
        </w:rPr>
        <w:tab/>
      </w:r>
      <w:r w:rsidRPr="00521A49">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0F1A1483" w14:textId="77777777" w:rsidR="00C45B20" w:rsidRPr="00521A49" w:rsidRDefault="00071D1C" w:rsidP="004F1E7A">
      <w:pPr>
        <w:widowControl w:val="0"/>
        <w:tabs>
          <w:tab w:val="left" w:pos="1418"/>
        </w:tabs>
        <w:ind w:firstLine="567"/>
        <w:contextualSpacing/>
        <w:jc w:val="both"/>
        <w:rPr>
          <w:rFonts w:ascii="GHEA Grapalat" w:hAnsi="GHEA Grapalat"/>
        </w:rPr>
      </w:pPr>
      <w:r w:rsidRPr="00521A49">
        <w:rPr>
          <w:rFonts w:ascii="GHEA Grapalat" w:hAnsi="GHEA Grapalat"/>
        </w:rPr>
        <w:t>2.4.1</w:t>
      </w:r>
      <w:r w:rsidR="009D71F8" w:rsidRPr="00521A49">
        <w:rPr>
          <w:rFonts w:ascii="GHEA Grapalat" w:hAnsi="GHEA Grapalat"/>
        </w:rPr>
        <w:t>1.</w:t>
      </w:r>
      <w:r w:rsidR="009D71F8" w:rsidRPr="00521A49">
        <w:rPr>
          <w:rFonts w:ascii="GHEA Grapalat" w:hAnsi="GHEA Grapalat"/>
        </w:rPr>
        <w:tab/>
      </w:r>
      <w:r w:rsidR="00011CB9" w:rsidRPr="00521A49">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76919278"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3. ЦЕНА ДОГОВОРА И ПОРЯДОК ОПЛАТЫ</w:t>
      </w:r>
    </w:p>
    <w:p w14:paraId="22FFF29C" w14:textId="16A32480" w:rsidR="00376764" w:rsidRDefault="00071D1C" w:rsidP="00376764">
      <w:pPr>
        <w:widowControl w:val="0"/>
        <w:tabs>
          <w:tab w:val="left" w:pos="1134"/>
        </w:tabs>
        <w:ind w:firstLine="567"/>
        <w:contextualSpacing/>
        <w:jc w:val="both"/>
        <w:rPr>
          <w:rFonts w:ascii="GHEA Grapalat" w:hAnsi="GHEA Grapalat"/>
        </w:rPr>
      </w:pPr>
      <w:r w:rsidRPr="00521A49">
        <w:rPr>
          <w:rFonts w:ascii="GHEA Grapalat" w:hAnsi="GHEA Grapalat"/>
        </w:rPr>
        <w:t>3.</w:t>
      </w:r>
      <w:r w:rsidR="009D71F8" w:rsidRPr="00521A49">
        <w:rPr>
          <w:rFonts w:ascii="GHEA Grapalat" w:hAnsi="GHEA Grapalat"/>
        </w:rPr>
        <w:t>1.</w:t>
      </w:r>
      <w:r w:rsidR="009D71F8" w:rsidRPr="00521A49">
        <w:rPr>
          <w:rFonts w:ascii="GHEA Grapalat" w:hAnsi="GHEA Grapalat"/>
        </w:rPr>
        <w:tab/>
      </w:r>
      <w:r w:rsidR="00376764" w:rsidRPr="00376764">
        <w:rPr>
          <w:rFonts w:ascii="GHEA Grapalat" w:hAnsi="GHEA Grapalat"/>
          <w:b/>
          <w:bCs/>
        </w:rPr>
        <w:t xml:space="preserve">Цена договора ________________ (указывается валюта в случае нерезидентов, в случае резидентов драмы РА или эквивалент указанной валюты в драмах РА). Доставка осуществляется в соответствии с требованиями и условиями Инкотермс CIP Ереван и цена контракта включает в себя все платежи (расходы), которые должен произвести Продавец в целях обеспечения выполнения соответствующего контракта, включая налоги, пошлины, транспортные расходы, расходы на страхование, вознаграждение и ожидаемую прибыль предусмотренные условиями поставки CIP Инкотермс. </w:t>
      </w:r>
      <w:r w:rsidR="00CD4F53">
        <w:rPr>
          <w:rFonts w:ascii="GHEA Grapalat" w:hAnsi="GHEA Grapalat"/>
          <w:b/>
          <w:bCs/>
        </w:rPr>
        <w:t>В</w:t>
      </w:r>
      <w:r w:rsidR="00CD4F53" w:rsidRPr="00376764">
        <w:rPr>
          <w:rFonts w:ascii="GHEA Grapalat" w:hAnsi="GHEA Grapalat"/>
          <w:b/>
          <w:bCs/>
        </w:rPr>
        <w:t>воз Товара в Республику Армения</w:t>
      </w:r>
      <w:r w:rsidR="00CD4F53">
        <w:rPr>
          <w:rFonts w:ascii="GHEA Grapalat" w:hAnsi="GHEA Grapalat"/>
          <w:b/>
          <w:bCs/>
        </w:rPr>
        <w:t xml:space="preserve"> осуществляет Покупатель и</w:t>
      </w:r>
      <w:r w:rsidR="00CD4F53" w:rsidRPr="00376764">
        <w:rPr>
          <w:rFonts w:ascii="GHEA Grapalat" w:hAnsi="GHEA Grapalat"/>
          <w:b/>
          <w:bCs/>
        </w:rPr>
        <w:t xml:space="preserve"> </w:t>
      </w:r>
      <w:r w:rsidR="00CD4F53">
        <w:rPr>
          <w:rFonts w:ascii="GHEA Grapalat" w:hAnsi="GHEA Grapalat"/>
          <w:b/>
          <w:bCs/>
        </w:rPr>
        <w:t>с</w:t>
      </w:r>
      <w:r w:rsidR="00376764" w:rsidRPr="00376764">
        <w:rPr>
          <w:rFonts w:ascii="GHEA Grapalat" w:hAnsi="GHEA Grapalat"/>
          <w:b/>
          <w:bCs/>
        </w:rPr>
        <w:t>огласно законодательству РА, все налоги, пошлины и другие сборы, подлежащие уплате в связи с ввозом Товара в Республику Армения</w:t>
      </w:r>
      <w:r w:rsidR="00CD4F53">
        <w:rPr>
          <w:rFonts w:ascii="GHEA Grapalat" w:hAnsi="GHEA Grapalat"/>
          <w:b/>
          <w:bCs/>
          <w:lang w:val="hy-AM"/>
        </w:rPr>
        <w:t xml:space="preserve"> </w:t>
      </w:r>
      <w:r w:rsidR="00CD4F53" w:rsidRPr="00376764">
        <w:rPr>
          <w:rFonts w:ascii="GHEA Grapalat" w:hAnsi="GHEA Grapalat"/>
          <w:b/>
          <w:bCs/>
        </w:rPr>
        <w:t>не включены в цену Контракта и должны быть оплачены Покупателем</w:t>
      </w:r>
      <w:r w:rsidR="00376764" w:rsidRPr="00376764">
        <w:rPr>
          <w:rFonts w:ascii="GHEA Grapalat" w:hAnsi="GHEA Grapalat"/>
          <w:b/>
          <w:bCs/>
        </w:rPr>
        <w:t>.</w:t>
      </w:r>
    </w:p>
    <w:p w14:paraId="0CA1E1FF" w14:textId="423C6BCA" w:rsidR="00071D1C" w:rsidRPr="00521A49" w:rsidRDefault="00071D1C" w:rsidP="004F1E7A">
      <w:pPr>
        <w:widowControl w:val="0"/>
        <w:ind w:firstLine="567"/>
        <w:contextualSpacing/>
        <w:jc w:val="both"/>
        <w:rPr>
          <w:rFonts w:ascii="GHEA Grapalat" w:hAnsi="GHEA Grapalat" w:cs="Sylfaen"/>
        </w:rPr>
      </w:pPr>
      <w:r w:rsidRPr="00521A49">
        <w:rPr>
          <w:rFonts w:ascii="GHEA Grapalat" w:hAnsi="GHEA Grapalat"/>
        </w:rPr>
        <w:t>Цена поставки товара стабильна, и Продавец не вправе требовать увеличения, а Покупатель — снижения этой цены.</w:t>
      </w:r>
    </w:p>
    <w:p w14:paraId="3967AED5" w14:textId="77777777" w:rsidR="00071D1C" w:rsidRPr="00521A49"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521A49">
        <w:rPr>
          <w:rFonts w:ascii="Sylfaen" w:hAnsi="Sylfaen" w:cs="Courier New"/>
          <w:lang w:val="en-US"/>
        </w:rPr>
        <w:t> </w:t>
      </w:r>
      <w:r w:rsidRPr="00521A49">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521A49">
        <w:rPr>
          <w:rFonts w:ascii="GHEA Grapalat" w:hAnsi="GHEA Grapalat"/>
        </w:rPr>
        <w:t>в течение месяцев, предусмотренных</w:t>
      </w:r>
      <w:r w:rsidR="0044370A" w:rsidRPr="00521A49" w:rsidDel="0044370A">
        <w:rPr>
          <w:rFonts w:ascii="GHEA Grapalat" w:hAnsi="GHEA Grapalat"/>
        </w:rPr>
        <w:t xml:space="preserve"> </w:t>
      </w:r>
      <w:r w:rsidRPr="00521A49">
        <w:rPr>
          <w:rFonts w:ascii="GHEA Grapalat" w:hAnsi="GHEA Grapalat"/>
        </w:rPr>
        <w:t>графиком оплаты договора (Приложение № 2, но</w:t>
      </w:r>
      <w:r w:rsidR="00C45B20" w:rsidRPr="00521A49">
        <w:rPr>
          <w:rFonts w:ascii="Sylfaen" w:hAnsi="Sylfaen" w:cs="Courier New"/>
          <w:lang w:val="en-US"/>
        </w:rPr>
        <w:t> </w:t>
      </w:r>
      <w:r w:rsidRPr="00521A49">
        <w:rPr>
          <w:rFonts w:ascii="GHEA Grapalat" w:hAnsi="GHEA Grapalat"/>
        </w:rPr>
        <w:t xml:space="preserve">не позднее чем до </w:t>
      </w:r>
      <w:r w:rsidR="001762F4" w:rsidRPr="00521A49">
        <w:rPr>
          <w:rFonts w:ascii="GHEA Grapalat" w:hAnsi="GHEA Grapalat"/>
        </w:rPr>
        <w:t xml:space="preserve"> </w:t>
      </w:r>
      <w:r w:rsidR="00825AA9">
        <w:rPr>
          <w:rFonts w:ascii="GHEA Grapalat" w:hAnsi="GHEA Grapalat"/>
          <w:lang w:val="hy-AM"/>
        </w:rPr>
        <w:t>30</w:t>
      </w:r>
      <w:r w:rsidR="001762F4" w:rsidRPr="00521A49">
        <w:rPr>
          <w:rFonts w:ascii="GHEA Grapalat" w:hAnsi="GHEA Grapalat"/>
        </w:rPr>
        <w:t>-</w:t>
      </w:r>
      <w:r w:rsidR="0044370A" w:rsidRPr="00521A49">
        <w:rPr>
          <w:rFonts w:ascii="GHEA Grapalat" w:hAnsi="GHEA Grapalat"/>
        </w:rPr>
        <w:t>ого</w:t>
      </w:r>
      <w:r w:rsidR="0044370A" w:rsidRPr="00521A49">
        <w:rPr>
          <w:rFonts w:ascii="GHEA Grapalat" w:hAnsi="GHEA Grapalat"/>
          <w:lang w:val="hy-AM"/>
        </w:rPr>
        <w:t xml:space="preserve"> </w:t>
      </w:r>
      <w:r w:rsidRPr="00521A49">
        <w:rPr>
          <w:rFonts w:ascii="GHEA Grapalat" w:hAnsi="GHEA Grapalat"/>
        </w:rPr>
        <w:t xml:space="preserve">декабря данного года. </w:t>
      </w:r>
    </w:p>
    <w:p w14:paraId="59AAE7E3" w14:textId="77777777" w:rsidR="00232E31" w:rsidRPr="00521A49" w:rsidRDefault="00232E31" w:rsidP="004F1E7A">
      <w:pPr>
        <w:widowControl w:val="0"/>
        <w:tabs>
          <w:tab w:val="left" w:pos="1134"/>
        </w:tabs>
        <w:ind w:firstLine="567"/>
        <w:contextualSpacing/>
        <w:jc w:val="both"/>
        <w:rPr>
          <w:rFonts w:ascii="GHEA Grapalat" w:hAnsi="GHEA Grapalat"/>
          <w:lang w:val="hy-AM"/>
        </w:rPr>
      </w:pPr>
      <w:r w:rsidRPr="00521A49">
        <w:rPr>
          <w:rFonts w:ascii="GHEA Grapalat" w:hAnsi="GHEA Grapalat"/>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w:t>
      </w:r>
      <w:r w:rsidRPr="00521A49">
        <w:rPr>
          <w:rFonts w:ascii="GHEA Grapalat" w:hAnsi="GHEA Grapalat"/>
          <w:lang w:val="hy-AM"/>
        </w:rPr>
        <w:lastRenderedPageBreak/>
        <w:t>платеж в сроки, установленные графиком օплаты настоящего Договора, в течение пяти рабочих дней</w:t>
      </w:r>
      <w:r w:rsidR="00825AA9">
        <w:rPr>
          <w:rFonts w:ascii="GHEA Grapalat" w:hAnsi="GHEA Grapalat"/>
          <w:lang w:val="hy-AM"/>
        </w:rPr>
        <w:t>.</w:t>
      </w:r>
    </w:p>
    <w:p w14:paraId="0C8EC663" w14:textId="77777777" w:rsidR="00071D1C" w:rsidRPr="00521A49" w:rsidRDefault="00071D1C" w:rsidP="004F1E7A">
      <w:pPr>
        <w:widowControl w:val="0"/>
        <w:ind w:firstLine="720"/>
        <w:contextualSpacing/>
        <w:jc w:val="both"/>
        <w:rPr>
          <w:rFonts w:ascii="GHEA Grapalat" w:hAnsi="GHEA Grapalat" w:cs="Sylfaen"/>
          <w:i/>
          <w:u w:val="single"/>
          <w:lang w:val="hy-AM"/>
        </w:rPr>
      </w:pPr>
    </w:p>
    <w:p w14:paraId="5C5D6C0D"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4. КАЧЕСТВО И ГАРАНТИЯ ТОВАРА</w:t>
      </w:r>
    </w:p>
    <w:p w14:paraId="07070F62" w14:textId="12354714" w:rsidR="00071D1C" w:rsidRPr="00DA609D"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гарантирует соответствие качества поставленного товара требованиям государственного стандарта.</w:t>
      </w:r>
      <w:r w:rsidR="00DA609D">
        <w:rPr>
          <w:rFonts w:ascii="GHEA Grapalat" w:hAnsi="GHEA Grapalat"/>
        </w:rPr>
        <w:t xml:space="preserve"> </w:t>
      </w:r>
      <w:r w:rsidR="00DA609D" w:rsidRPr="00DA609D">
        <w:rPr>
          <w:rFonts w:ascii="GHEA Grapalat" w:hAnsi="GHEA Grapalat"/>
        </w:rPr>
        <w:t>Продавец также предоставляет покупателю гарантийное письмо или сертификат соответствия от производителя товара или его представителя.</w:t>
      </w:r>
    </w:p>
    <w:p w14:paraId="34E5E237" w14:textId="77777777" w:rsidR="009E45F3" w:rsidRPr="00521A49" w:rsidRDefault="009E45F3" w:rsidP="004F1E7A">
      <w:pPr>
        <w:widowControl w:val="0"/>
        <w:contextualSpacing/>
        <w:jc w:val="center"/>
        <w:rPr>
          <w:rFonts w:ascii="GHEA Grapalat" w:hAnsi="GHEA Grapalat"/>
          <w:b/>
        </w:rPr>
      </w:pPr>
      <w:r w:rsidRPr="00521A49">
        <w:rPr>
          <w:rFonts w:ascii="GHEA Grapalat" w:hAnsi="GHEA Grapalat"/>
          <w:b/>
        </w:rPr>
        <w:t>5. ПЕРЕДАЧА И ПРИЕМ ТОВАРА</w:t>
      </w:r>
    </w:p>
    <w:p w14:paraId="722439FC" w14:textId="77777777" w:rsidR="009E45F3" w:rsidRPr="00521A49" w:rsidRDefault="009E45F3"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521A49">
        <w:rPr>
          <w:rFonts w:ascii="GHEA Grapalat" w:hAnsi="GHEA Grapalat"/>
        </w:rPr>
        <w:t>ием даты составления документа.</w:t>
      </w:r>
    </w:p>
    <w:p w14:paraId="72D168DD" w14:textId="77777777" w:rsidR="00CE1E11" w:rsidRPr="00521A49" w:rsidRDefault="00CE1E11" w:rsidP="004F1E7A">
      <w:pPr>
        <w:widowControl w:val="0"/>
        <w:ind w:firstLine="567"/>
        <w:contextualSpacing/>
        <w:jc w:val="both"/>
        <w:rPr>
          <w:rFonts w:ascii="GHEA Grapalat" w:hAnsi="GHEA Grapalat" w:cs="Sylfaen"/>
        </w:rPr>
      </w:pPr>
      <w:r w:rsidRPr="00521A49">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E3014F">
        <w:rPr>
          <w:rFonts w:ascii="GHEA Grapalat" w:hAnsi="GHEA Grapalat"/>
          <w:lang w:val="hy-AM"/>
        </w:rPr>
        <w:t xml:space="preserve">2 </w:t>
      </w:r>
      <w:r w:rsidRPr="00521A49">
        <w:rPr>
          <w:rFonts w:ascii="GHEA Grapalat" w:hAnsi="GHEA Grapalat"/>
        </w:rPr>
        <w:t>экземпляр</w:t>
      </w:r>
      <w:r w:rsidR="00E3014F">
        <w:rPr>
          <w:rFonts w:ascii="GHEA Grapalat" w:hAnsi="GHEA Grapalat"/>
        </w:rPr>
        <w:t>а</w:t>
      </w:r>
      <w:r w:rsidRPr="00521A49">
        <w:rPr>
          <w:rFonts w:ascii="GHEA Grapalat" w:hAnsi="GHEA Grapalat"/>
        </w:rPr>
        <w:t xml:space="preserve"> акта приема-передачи (Приложение № 3). </w:t>
      </w:r>
    </w:p>
    <w:p w14:paraId="66B0CAE9"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5.2.</w:t>
      </w:r>
      <w:r w:rsidRPr="00521A49">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27654AC0"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а)</w:t>
      </w:r>
      <w:r w:rsidRPr="00521A49">
        <w:rPr>
          <w:rFonts w:ascii="GHEA Grapalat" w:hAnsi="GHEA Grapalat"/>
        </w:rPr>
        <w:tab/>
        <w:t>для урегулирования вопроса предпринимает меры, предусмотренные договором для подобной ситуации;</w:t>
      </w:r>
    </w:p>
    <w:p w14:paraId="73F1761F" w14:textId="77777777"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б)</w:t>
      </w:r>
      <w:r w:rsidRPr="00521A49">
        <w:rPr>
          <w:rFonts w:ascii="GHEA Grapalat" w:hAnsi="GHEA Grapalat"/>
        </w:rPr>
        <w:tab/>
        <w:t>в отношении Продавца применяет меры ответственности, предусмотренные договором.</w:t>
      </w:r>
    </w:p>
    <w:p w14:paraId="114D8351" w14:textId="77777777" w:rsidR="00371CF8" w:rsidRPr="00521A49" w:rsidRDefault="00CB1211"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123CA" w:rsidRPr="00521A49">
        <w:rPr>
          <w:rFonts w:ascii="GHEA Grapalat" w:hAnsi="GHEA Grapalat"/>
        </w:rPr>
        <w:t>.</w:t>
      </w:r>
      <w:r w:rsidR="005B2A24" w:rsidRPr="00521A49">
        <w:rPr>
          <w:rFonts w:ascii="GHEA Grapalat" w:hAnsi="GHEA Grapalat"/>
        </w:rPr>
        <w:t>3.</w:t>
      </w:r>
      <w:r w:rsidR="005B2A24" w:rsidRPr="00521A49">
        <w:rPr>
          <w:rFonts w:ascii="GHEA Grapalat" w:hAnsi="GHEA Grapalat"/>
        </w:rPr>
        <w:tab/>
      </w:r>
      <w:r w:rsidR="00371CF8" w:rsidRPr="00521A49">
        <w:rPr>
          <w:rFonts w:ascii="GHEA Grapalat" w:hAnsi="GHEA Grapalat"/>
        </w:rPr>
        <w:t xml:space="preserve">Покупатель </w:t>
      </w:r>
      <w:r w:rsidR="00371CF8" w:rsidRPr="00521A49">
        <w:rPr>
          <w:rFonts w:ascii="GHEA Grapalat" w:hAnsi="GHEA Grapalat"/>
          <w:b/>
        </w:rPr>
        <w:t xml:space="preserve">в течение </w:t>
      </w:r>
      <w:r w:rsidR="00212DAE" w:rsidRPr="00521A49">
        <w:rPr>
          <w:rFonts w:ascii="GHEA Grapalat" w:hAnsi="GHEA Grapalat"/>
          <w:b/>
        </w:rPr>
        <w:t xml:space="preserve">10 </w:t>
      </w:r>
      <w:r w:rsidR="00371CF8" w:rsidRPr="00521A49">
        <w:rPr>
          <w:rFonts w:ascii="GHEA Grapalat" w:hAnsi="GHEA Grapalat"/>
          <w:b/>
        </w:rPr>
        <w:t>рабочих дней</w:t>
      </w:r>
      <w:r w:rsidR="00371CF8" w:rsidRPr="00521A49">
        <w:rPr>
          <w:rFonts w:ascii="GHEA Grapalat" w:hAnsi="GHEA Grapalat"/>
        </w:rPr>
        <w:t xml:space="preserve">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65B37E3C" w14:textId="77777777" w:rsidR="00371CF8" w:rsidRPr="00521A49" w:rsidRDefault="00371CF8"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5.4.</w:t>
      </w:r>
      <w:r w:rsidRPr="00521A49">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31FEAC66" w14:textId="77777777" w:rsidR="00BE5F44" w:rsidRPr="00521A49" w:rsidRDefault="00BE5F44" w:rsidP="004F1E7A">
      <w:pPr>
        <w:widowControl w:val="0"/>
        <w:tabs>
          <w:tab w:val="left" w:pos="1134"/>
        </w:tabs>
        <w:ind w:firstLine="567"/>
        <w:contextualSpacing/>
        <w:jc w:val="both"/>
        <w:rPr>
          <w:rFonts w:ascii="GHEA Grapalat" w:hAnsi="GHEA Grapalat"/>
        </w:rPr>
      </w:pPr>
    </w:p>
    <w:p w14:paraId="12288E6A" w14:textId="77777777" w:rsidR="009123CA" w:rsidRPr="00521A49" w:rsidRDefault="009123CA" w:rsidP="004F1E7A">
      <w:pPr>
        <w:widowControl w:val="0"/>
        <w:contextualSpacing/>
        <w:jc w:val="center"/>
        <w:rPr>
          <w:rFonts w:ascii="GHEA Grapalat" w:hAnsi="GHEA Grapalat"/>
          <w:b/>
        </w:rPr>
      </w:pPr>
      <w:r w:rsidRPr="00521A49">
        <w:rPr>
          <w:rFonts w:ascii="GHEA Grapalat" w:hAnsi="GHEA Grapalat"/>
          <w:b/>
        </w:rPr>
        <w:t>6. ОТВЕТСТВЕННОСТЬ СТОРОН</w:t>
      </w:r>
    </w:p>
    <w:p w14:paraId="38EC2551"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14:paraId="56605FBA"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521A49">
        <w:rPr>
          <w:rFonts w:ascii="GHEA Grapalat" w:hAnsi="GHEA Grapalat"/>
        </w:rPr>
        <w:t xml:space="preserve"> рабочий</w:t>
      </w:r>
      <w:r w:rsidRPr="00521A49">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14:paraId="4A455177" w14:textId="77777777"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каждом случае поставки товара, не соответствующего указанной в</w:t>
      </w:r>
      <w:r w:rsidR="00D52566" w:rsidRPr="00521A49">
        <w:rPr>
          <w:rFonts w:ascii="Sylfaen" w:hAnsi="Sylfaen" w:cs="Courier New"/>
          <w:lang w:val="en-US"/>
        </w:rPr>
        <w:t> </w:t>
      </w:r>
      <w:r w:rsidRPr="00521A49">
        <w:rPr>
          <w:rFonts w:ascii="GHEA Grapalat" w:hAnsi="GHEA Grapalat"/>
        </w:rPr>
        <w:t>пункте 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521A49">
        <w:rPr>
          <w:rFonts w:ascii="GHEA Grapalat" w:hAnsi="GHEA Grapalat"/>
        </w:rPr>
        <w:t xml:space="preserve"> При этом</w:t>
      </w:r>
      <w:r w:rsidR="00DF0BD2" w:rsidRPr="00521A49">
        <w:rPr>
          <w:rFonts w:ascii="GHEA Grapalat" w:hAnsi="GHEA Grapalat"/>
          <w:lang w:val="hy-AM"/>
        </w:rPr>
        <w:t>,</w:t>
      </w:r>
      <w:r w:rsidR="00DF0BD2" w:rsidRPr="00521A49">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60531579"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14:paraId="6E6BBB97"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521A49">
        <w:rPr>
          <w:rFonts w:ascii="GHEA Grapalat" w:hAnsi="GHEA Grapalat"/>
        </w:rPr>
        <w:t xml:space="preserve">рабочий </w:t>
      </w:r>
      <w:r w:rsidRPr="00521A49">
        <w:rPr>
          <w:rFonts w:ascii="GHEA Grapalat" w:hAnsi="GHEA Grapalat"/>
        </w:rPr>
        <w:t>день исчисляется пеня в размере 0,05 (ноль целых пять сотых) процента от подлежащей уплате, но не уплаченной суммы.</w:t>
      </w:r>
    </w:p>
    <w:p w14:paraId="36087AA1" w14:textId="77777777"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lastRenderedPageBreak/>
        <w:t>6.</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E55462E" w14:textId="77777777" w:rsidR="0094684E" w:rsidRPr="00521A49" w:rsidRDefault="00BE5525"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4684E" w:rsidRPr="00521A49">
        <w:rPr>
          <w:rFonts w:ascii="GHEA Grapalat" w:hAnsi="GHEA Grapalat"/>
        </w:rPr>
        <w:t>.</w:t>
      </w:r>
      <w:r w:rsidR="00AC30D5" w:rsidRPr="00521A49">
        <w:rPr>
          <w:rFonts w:ascii="GHEA Grapalat" w:hAnsi="GHEA Grapalat"/>
        </w:rPr>
        <w:t>7.</w:t>
      </w:r>
      <w:r w:rsidR="00AC30D5" w:rsidRPr="00521A49">
        <w:rPr>
          <w:rFonts w:ascii="GHEA Grapalat" w:hAnsi="GHEA Grapalat"/>
        </w:rPr>
        <w:tab/>
      </w:r>
      <w:r w:rsidR="0094684E" w:rsidRPr="00521A49">
        <w:rPr>
          <w:rFonts w:ascii="GHEA Grapalat" w:hAnsi="GHEA Grapalat"/>
        </w:rPr>
        <w:t>Уплата пеней и (или) штрафов не освобождает стороны от полного исполнения своих договорных обязательств.</w:t>
      </w:r>
    </w:p>
    <w:p w14:paraId="28724ECB" w14:textId="77777777" w:rsidR="00D52566" w:rsidRPr="00521A49" w:rsidRDefault="00D52566" w:rsidP="004F1E7A">
      <w:pPr>
        <w:contextualSpacing/>
        <w:rPr>
          <w:rFonts w:ascii="GHEA Grapalat" w:hAnsi="GHEA Grapalat"/>
          <w:lang w:val="hy-AM"/>
        </w:rPr>
      </w:pPr>
    </w:p>
    <w:p w14:paraId="444593CB" w14:textId="77777777" w:rsidR="009F337A" w:rsidRPr="00521A49" w:rsidRDefault="009F337A" w:rsidP="004F1E7A">
      <w:pPr>
        <w:widowControl w:val="0"/>
        <w:contextualSpacing/>
        <w:jc w:val="center"/>
        <w:rPr>
          <w:rFonts w:ascii="GHEA Grapalat" w:hAnsi="GHEA Grapalat"/>
          <w:b/>
        </w:rPr>
      </w:pPr>
      <w:r w:rsidRPr="00521A49">
        <w:rPr>
          <w:rFonts w:ascii="GHEA Grapalat" w:hAnsi="GHEA Grapalat"/>
          <w:b/>
        </w:rPr>
        <w:t>7. ДЕЙСТВИЕ НЕПРЕОДОЛИМОЙ СИЛЫ (ФОРС-МАЖОР)</w:t>
      </w:r>
    </w:p>
    <w:p w14:paraId="3C43A89D" w14:textId="77777777" w:rsidR="009F337A" w:rsidRPr="00521A49" w:rsidRDefault="009F337A" w:rsidP="004F1E7A">
      <w:pPr>
        <w:widowControl w:val="0"/>
        <w:ind w:firstLine="567"/>
        <w:contextualSpacing/>
        <w:jc w:val="both"/>
        <w:rPr>
          <w:rFonts w:ascii="GHEA Grapalat" w:hAnsi="GHEA Grapalat"/>
        </w:rPr>
      </w:pPr>
      <w:r w:rsidRPr="00521A49">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0AA86F06" w14:textId="77777777" w:rsidR="0094684E" w:rsidRPr="00521A49" w:rsidRDefault="0094684E" w:rsidP="004F1E7A">
      <w:pPr>
        <w:widowControl w:val="0"/>
        <w:contextualSpacing/>
        <w:jc w:val="center"/>
        <w:rPr>
          <w:rFonts w:ascii="GHEA Grapalat" w:hAnsi="GHEA Grapalat"/>
          <w:lang w:val="hy-AM"/>
        </w:rPr>
      </w:pPr>
    </w:p>
    <w:p w14:paraId="7AB7E070" w14:textId="77777777" w:rsidR="00071D1C" w:rsidRPr="00521A49" w:rsidRDefault="00071D1C" w:rsidP="004F1E7A">
      <w:pPr>
        <w:widowControl w:val="0"/>
        <w:contextualSpacing/>
        <w:jc w:val="center"/>
        <w:rPr>
          <w:rFonts w:ascii="GHEA Grapalat" w:hAnsi="GHEA Grapalat"/>
          <w:b/>
        </w:rPr>
      </w:pPr>
      <w:r w:rsidRPr="00521A49">
        <w:rPr>
          <w:rFonts w:ascii="GHEA Grapalat" w:hAnsi="GHEA Grapalat"/>
          <w:b/>
        </w:rPr>
        <w:t>8. ИНЫЕ УСЛОВИЯ</w:t>
      </w:r>
    </w:p>
    <w:p w14:paraId="5F23A528" w14:textId="77777777" w:rsidR="005D11E0" w:rsidRPr="00B138F3" w:rsidRDefault="005D11E0" w:rsidP="005D11E0">
      <w:pPr>
        <w:widowControl w:val="0"/>
        <w:tabs>
          <w:tab w:val="left" w:pos="1134"/>
        </w:tabs>
        <w:ind w:firstLine="567"/>
        <w:jc w:val="both"/>
        <w:rPr>
          <w:rFonts w:ascii="GHEA Grapalat" w:hAnsi="GHEA Grapalat" w:cs="Times Armenian"/>
        </w:rPr>
      </w:pPr>
      <w:r w:rsidRPr="00B138F3">
        <w:rPr>
          <w:rFonts w:ascii="GHEA Grapalat" w:hAnsi="GHEA Grapalat"/>
        </w:rPr>
        <w:t>8.1.</w:t>
      </w:r>
      <w:r w:rsidRPr="00B138F3">
        <w:rPr>
          <w:rFonts w:ascii="GHEA Grapalat" w:hAnsi="GHEA Grapalat"/>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7583E3BE" w14:textId="77777777" w:rsidR="005D11E0" w:rsidRPr="00B138F3" w:rsidRDefault="005D11E0" w:rsidP="005D11E0">
      <w:pPr>
        <w:widowControl w:val="0"/>
        <w:tabs>
          <w:tab w:val="left" w:pos="1134"/>
        </w:tabs>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14:paraId="5FC4E5A9" w14:textId="77777777" w:rsidR="005D11E0" w:rsidRPr="00B138F3" w:rsidRDefault="005D11E0" w:rsidP="005D11E0">
      <w:pPr>
        <w:widowControl w:val="0"/>
        <w:tabs>
          <w:tab w:val="left" w:pos="1134"/>
        </w:tabs>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1FAB6521" w14:textId="77777777" w:rsidR="005D11E0" w:rsidRPr="00B138F3" w:rsidRDefault="005D11E0" w:rsidP="005D11E0">
      <w:pPr>
        <w:widowControl w:val="0"/>
        <w:tabs>
          <w:tab w:val="left" w:pos="1134"/>
        </w:tabs>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14:paraId="0D536993" w14:textId="77777777" w:rsidR="005D11E0" w:rsidRPr="00B138F3" w:rsidRDefault="005D11E0" w:rsidP="005D11E0">
      <w:pPr>
        <w:widowControl w:val="0"/>
        <w:tabs>
          <w:tab w:val="left" w:pos="1134"/>
        </w:tabs>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14:paraId="5405E3EC" w14:textId="77777777" w:rsidR="005D11E0" w:rsidRPr="00B138F3" w:rsidRDefault="005D11E0" w:rsidP="005D11E0">
      <w:pPr>
        <w:widowControl w:val="0"/>
        <w:tabs>
          <w:tab w:val="left" w:pos="1134"/>
        </w:tabs>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0105C56E" w14:textId="77777777" w:rsidR="005D11E0" w:rsidRPr="00B138F3" w:rsidRDefault="005D11E0" w:rsidP="005D11E0">
      <w:pPr>
        <w:widowControl w:val="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6793C989" w14:textId="77777777" w:rsidR="00FD3723" w:rsidRPr="00B138F3" w:rsidRDefault="00FD3723" w:rsidP="00FD3723">
      <w:pPr>
        <w:widowControl w:val="0"/>
        <w:tabs>
          <w:tab w:val="left" w:pos="1134"/>
        </w:tabs>
        <w:spacing w:after="160"/>
        <w:ind w:firstLine="567"/>
        <w:jc w:val="both"/>
        <w:rPr>
          <w:rFonts w:ascii="GHEA Grapalat" w:hAnsi="GHEA Grapalat"/>
        </w:rPr>
      </w:pPr>
      <w:r w:rsidRPr="00B138F3">
        <w:rPr>
          <w:rFonts w:ascii="GHEA Grapalat" w:hAnsi="GHEA Grapalat"/>
        </w:rPr>
        <w:lastRenderedPageBreak/>
        <w:t>8.6.</w:t>
      </w:r>
      <w:r w:rsidRPr="00B138F3">
        <w:rPr>
          <w:rFonts w:ascii="GHEA Grapalat" w:hAnsi="GHEA Grapalat"/>
        </w:rPr>
        <w:tab/>
        <w:t>Если договор осуществляется посредством заключения агентского договора:</w:t>
      </w:r>
    </w:p>
    <w:p w14:paraId="2BA781E2" w14:textId="77777777" w:rsidR="00FD3723" w:rsidRPr="00B138F3" w:rsidRDefault="00FD3723" w:rsidP="00FD3723">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14:paraId="542E9145" w14:textId="77777777" w:rsidR="00FD3723" w:rsidRPr="00B138F3" w:rsidRDefault="00FD3723" w:rsidP="00FD3723">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Pr>
          <w:rFonts w:ascii="GHEA Grapalat" w:hAnsi="GHEA Grapalat"/>
        </w:rPr>
        <w:t xml:space="preserve">. </w:t>
      </w:r>
      <w:r w:rsidRPr="0080548C">
        <w:rPr>
          <w:rFonts w:ascii="GHEA Grapalat" w:hAnsi="GHEA Grapalat"/>
        </w:rPr>
        <w:t>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t>.</w:t>
      </w:r>
      <w:r w:rsidRPr="00B138F3">
        <w:rPr>
          <w:rStyle w:val="FootnoteReference"/>
          <w:rFonts w:ascii="GHEA Grapalat" w:hAnsi="GHEA Grapalat"/>
        </w:rPr>
        <w:footnoteReference w:customMarkFollows="1" w:id="9"/>
        <w:t>22</w:t>
      </w:r>
    </w:p>
    <w:p w14:paraId="20A786D5" w14:textId="77777777" w:rsidR="005D11E0" w:rsidRPr="00B138F3" w:rsidRDefault="005D11E0" w:rsidP="005D11E0">
      <w:pPr>
        <w:widowControl w:val="0"/>
        <w:tabs>
          <w:tab w:val="left" w:pos="1134"/>
        </w:tabs>
        <w:ind w:firstLine="567"/>
        <w:jc w:val="both"/>
        <w:rPr>
          <w:rFonts w:ascii="GHEA Grapalat" w:hAnsi="GHEA Grapalat"/>
        </w:rPr>
      </w:pPr>
      <w:r w:rsidRPr="00B138F3">
        <w:rPr>
          <w:rFonts w:ascii="GHEA Grapalat" w:hAnsi="GHEA Grapalat"/>
        </w:rPr>
        <w:t>8.8.</w:t>
      </w:r>
      <w:r w:rsidRPr="00B138F3">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w:t>
      </w:r>
      <w:r w:rsidRPr="006F01FB">
        <w:rPr>
          <w:rFonts w:ascii="GHEA Grapalat" w:hAnsi="GHEA Grapalat"/>
        </w:rPr>
        <w:t>7-</w:t>
      </w:r>
      <w:r>
        <w:rPr>
          <w:rFonts w:ascii="GHEA Grapalat" w:hAnsi="GHEA Grapalat"/>
        </w:rPr>
        <w:t>и</w:t>
      </w:r>
      <w:r w:rsidRPr="00B138F3">
        <w:rPr>
          <w:rFonts w:ascii="GHEA Grapalat" w:hAnsi="GHEA Grapalat"/>
        </w:rPr>
        <w:t xml:space="preserve">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55EC6E3C" w14:textId="77777777" w:rsidR="005D11E0" w:rsidRPr="00B138F3" w:rsidRDefault="005D11E0" w:rsidP="005D11E0">
      <w:pPr>
        <w:widowControl w:val="0"/>
        <w:tabs>
          <w:tab w:val="left" w:pos="1134"/>
        </w:tabs>
        <w:ind w:firstLine="567"/>
        <w:jc w:val="both"/>
        <w:rPr>
          <w:rFonts w:ascii="GHEA Grapalat" w:hAnsi="GHEA Grapalat"/>
        </w:rPr>
      </w:pPr>
      <w:r w:rsidRPr="00B138F3">
        <w:rPr>
          <w:rFonts w:ascii="GHEA Grapalat" w:hAnsi="GHEA Grapalat"/>
        </w:rPr>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6A4DD59D" w14:textId="77777777" w:rsidR="005D11E0" w:rsidRPr="00B138F3" w:rsidRDefault="005D11E0" w:rsidP="005D11E0">
      <w:pPr>
        <w:widowControl w:val="0"/>
        <w:tabs>
          <w:tab w:val="left" w:pos="1276"/>
        </w:tabs>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14:paraId="4708DA13" w14:textId="77777777" w:rsidR="005D11E0" w:rsidRPr="00B138F3" w:rsidRDefault="005D11E0" w:rsidP="005D11E0">
      <w:pPr>
        <w:widowControl w:val="0"/>
        <w:tabs>
          <w:tab w:val="left" w:pos="1276"/>
        </w:tabs>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14:paraId="11BA51B9" w14:textId="77777777" w:rsidR="00FD3723" w:rsidRPr="00FB29E1" w:rsidRDefault="00FD3723" w:rsidP="00FD3723">
      <w:pPr>
        <w:widowControl w:val="0"/>
        <w:tabs>
          <w:tab w:val="left" w:pos="1276"/>
        </w:tabs>
        <w:spacing w:after="160"/>
        <w:ind w:firstLine="567"/>
        <w:jc w:val="both"/>
        <w:rPr>
          <w:rFonts w:ascii="GHEA Grapalat" w:hAnsi="GHEA Grapalat"/>
          <w:spacing w:val="-6"/>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w:t>
      </w:r>
      <w:r w:rsidRPr="006F0A20">
        <w:rPr>
          <w:rFonts w:ascii="GHEA Grapalat" w:eastAsiaTheme="minorHAnsi" w:hAnsi="GHEA Grapalat" w:cstheme="minorBidi"/>
          <w:sz w:val="22"/>
          <w:szCs w:val="22"/>
          <w:lang w:eastAsia="en-US" w:bidi="ar-SA"/>
        </w:rPr>
        <w:lastRenderedPageBreak/>
        <w:t>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Pr="00932431">
        <w:rPr>
          <w:rFonts w:ascii="GHEA Grapalat" w:eastAsiaTheme="minorHAnsi" w:hAnsi="GHEA Grapalat" w:cstheme="minorBidi"/>
          <w:sz w:val="20"/>
          <w:szCs w:val="20"/>
          <w:vertAlign w:val="superscript"/>
          <w:lang w:eastAsia="en-US" w:bidi="ar-SA"/>
        </w:rPr>
        <w:t>24</w:t>
      </w:r>
    </w:p>
    <w:p w14:paraId="33DDCE12" w14:textId="77777777" w:rsidR="00FD3723" w:rsidRPr="00B138F3" w:rsidRDefault="00FD3723" w:rsidP="00FD3723">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Pr="00932431">
        <w:rPr>
          <w:rFonts w:ascii="GHEA Grapalat" w:hAnsi="GHEA Grapalat"/>
        </w:rPr>
        <w:t>3</w:t>
      </w:r>
      <w:r w:rsidRPr="00B138F3">
        <w:rPr>
          <w:rFonts w:ascii="GHEA Grapalat" w:hAnsi="GHEA Grapalat"/>
        </w:rPr>
        <w:t>.</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5F37544A" w14:textId="77777777" w:rsidR="00FD3723" w:rsidRPr="00B138F3" w:rsidRDefault="00FD3723" w:rsidP="00FD3723">
      <w:pPr>
        <w:widowControl w:val="0"/>
        <w:tabs>
          <w:tab w:val="left" w:pos="1276"/>
        </w:tabs>
        <w:spacing w:after="160"/>
        <w:ind w:firstLine="567"/>
        <w:jc w:val="both"/>
        <w:rPr>
          <w:rFonts w:ascii="GHEA Grapalat" w:hAnsi="GHEA Grapalat"/>
        </w:rPr>
      </w:pPr>
      <w:r w:rsidRPr="00B138F3">
        <w:rPr>
          <w:rFonts w:ascii="GHEA Grapalat" w:hAnsi="GHEA Grapalat"/>
        </w:rPr>
        <w:t>8.1</w:t>
      </w:r>
      <w:r w:rsidRPr="00932431">
        <w:rPr>
          <w:rFonts w:ascii="GHEA Grapalat" w:hAnsi="GHEA Grapalat"/>
        </w:rPr>
        <w:t>4</w:t>
      </w:r>
      <w:r w:rsidRPr="00B138F3">
        <w:rPr>
          <w:rFonts w:ascii="GHEA Grapalat" w:hAnsi="GHEA Grapalat"/>
        </w:rPr>
        <w:t>.</w:t>
      </w:r>
      <w:r w:rsidRPr="00B138F3">
        <w:rPr>
          <w:rFonts w:ascii="GHEA Grapalat" w:hAnsi="GHEA Grapalat"/>
        </w:rPr>
        <w:tab/>
        <w:t xml:space="preserve">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 3.1. и № </w:t>
      </w:r>
      <w:r w:rsidRPr="00932431">
        <w:rPr>
          <w:rFonts w:ascii="GHEA Grapalat" w:hAnsi="GHEA Grapalat"/>
        </w:rPr>
        <w:t>4</w:t>
      </w:r>
      <w:r w:rsidRPr="00B138F3">
        <w:rPr>
          <w:rFonts w:ascii="GHEA Grapalat" w:hAnsi="GHEA Grapalat"/>
        </w:rPr>
        <w:t>.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14:paraId="68A98D39" w14:textId="77777777" w:rsidR="00FD3723" w:rsidRPr="00B138F3" w:rsidRDefault="00FD3723" w:rsidP="00FD3723">
      <w:pPr>
        <w:widowControl w:val="0"/>
        <w:tabs>
          <w:tab w:val="left" w:pos="1276"/>
        </w:tabs>
        <w:spacing w:after="160"/>
        <w:ind w:firstLine="567"/>
        <w:jc w:val="both"/>
        <w:rPr>
          <w:rFonts w:ascii="GHEA Grapalat" w:hAnsi="GHEA Grapalat"/>
        </w:rPr>
      </w:pPr>
      <w:r w:rsidRPr="00B138F3">
        <w:rPr>
          <w:rFonts w:ascii="GHEA Grapalat" w:hAnsi="GHEA Grapalat"/>
        </w:rPr>
        <w:t>8.1</w:t>
      </w:r>
      <w:r w:rsidRPr="00932431">
        <w:rPr>
          <w:rFonts w:ascii="GHEA Grapalat" w:hAnsi="GHEA Grapalat"/>
        </w:rPr>
        <w:t>5</w:t>
      </w:r>
      <w:r w:rsidRPr="00B138F3">
        <w:rPr>
          <w:rFonts w:ascii="GHEA Grapalat" w:hAnsi="GHEA Grapalat"/>
        </w:rPr>
        <w:t>.</w:t>
      </w:r>
      <w:r w:rsidRPr="00B138F3">
        <w:rPr>
          <w:rFonts w:ascii="GHEA Grapalat" w:hAnsi="GHEA Grapalat"/>
        </w:rPr>
        <w:tab/>
        <w:t>К отношениям, связанным с договором, применяется право Республики Армения.</w:t>
      </w:r>
    </w:p>
    <w:p w14:paraId="4B9BA497" w14:textId="77777777" w:rsidR="00FD3723" w:rsidRDefault="00FD3723" w:rsidP="00FD3723">
      <w:pPr>
        <w:widowControl w:val="0"/>
        <w:tabs>
          <w:tab w:val="left" w:pos="1276"/>
        </w:tabs>
        <w:spacing w:after="160"/>
        <w:ind w:firstLine="567"/>
        <w:jc w:val="both"/>
        <w:rPr>
          <w:ins w:id="7" w:author="Inesa Kocharyan" w:date="2025-02-19T10:37:00Z"/>
          <w:rFonts w:ascii="GHEA Grapalat" w:hAnsi="GHEA Grapalat"/>
        </w:rPr>
      </w:pPr>
      <w:r w:rsidRPr="00B138F3">
        <w:rPr>
          <w:rFonts w:ascii="GHEA Grapalat" w:hAnsi="GHEA Grapalat"/>
        </w:rPr>
        <w:t>8.1</w:t>
      </w:r>
      <w:r w:rsidRPr="00932431">
        <w:rPr>
          <w:rFonts w:ascii="GHEA Grapalat" w:hAnsi="GHEA Grapalat"/>
        </w:rPr>
        <w:t>6</w:t>
      </w:r>
      <w:r w:rsidRPr="00B138F3">
        <w:rPr>
          <w:rFonts w:ascii="GHEA Grapalat" w:hAnsi="GHEA Grapalat"/>
        </w:rPr>
        <w:t>.</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BA249F">
        <w:rPr>
          <w:rFonts w:ascii="GHEA Grapalat" w:hAnsi="GHEA Grapalat"/>
        </w:rPr>
        <w:t xml:space="preserve"> </w:t>
      </w:r>
      <w:r w:rsidRPr="00DC2F9B">
        <w:rPr>
          <w:rFonts w:ascii="GHEA Grapalat" w:hAnsi="GHEA Grapalat"/>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w:t>
      </w:r>
    </w:p>
    <w:p w14:paraId="2D060960" w14:textId="77777777" w:rsidR="00FD3723" w:rsidRDefault="00FD3723" w:rsidP="00FD3723">
      <w:pPr>
        <w:widowControl w:val="0"/>
        <w:tabs>
          <w:tab w:val="left" w:pos="1276"/>
        </w:tabs>
        <w:spacing w:after="160"/>
        <w:ind w:firstLine="567"/>
        <w:jc w:val="both"/>
        <w:rPr>
          <w:ins w:id="8" w:author="Inesa Kocharyan" w:date="2025-02-19T10:34:00Z"/>
          <w:rFonts w:ascii="GHEA Grapalat" w:hAnsi="GHEA Grapalat"/>
        </w:rPr>
      </w:pPr>
      <w:r w:rsidRPr="007E536D">
        <w:rPr>
          <w:rStyle w:val="ezkurwreuab5ozgtqnkl"/>
          <w:i/>
          <w:sz w:val="20"/>
          <w:szCs w:val="20"/>
          <w:vertAlign w:val="superscript"/>
        </w:rPr>
        <w:t>24</w:t>
      </w:r>
      <w:r w:rsidRPr="007E536D">
        <w:rPr>
          <w:rStyle w:val="ezkurwreuab5ozgtqnkl"/>
          <w:i/>
          <w:sz w:val="20"/>
          <w:szCs w:val="20"/>
        </w:rPr>
        <w:t xml:space="preserve"> Если</w:t>
      </w:r>
      <w:r w:rsidRPr="007E536D">
        <w:rPr>
          <w:i/>
          <w:sz w:val="20"/>
          <w:szCs w:val="20"/>
        </w:rPr>
        <w:t xml:space="preserve"> </w:t>
      </w:r>
      <w:r>
        <w:rPr>
          <w:rStyle w:val="ezkurwreuab5ozgtqnkl"/>
          <w:rFonts w:ascii="Sylfaen" w:hAnsi="Sylfaen"/>
          <w:i/>
          <w:sz w:val="20"/>
          <w:szCs w:val="20"/>
        </w:rPr>
        <w:t>П</w:t>
      </w:r>
      <w:r w:rsidRPr="007E536D">
        <w:rPr>
          <w:rStyle w:val="ezkurwreuab5ozgtqnkl"/>
          <w:i/>
          <w:sz w:val="20"/>
          <w:szCs w:val="20"/>
        </w:rPr>
        <w:t>окупатель</w:t>
      </w:r>
      <w:r w:rsidRPr="007E536D">
        <w:rPr>
          <w:i/>
          <w:sz w:val="20"/>
          <w:szCs w:val="20"/>
        </w:rPr>
        <w:t xml:space="preserve"> </w:t>
      </w:r>
      <w:r w:rsidRPr="007E536D">
        <w:rPr>
          <w:rStyle w:val="ezkurwreuab5ozgtqnkl"/>
          <w:i/>
          <w:sz w:val="20"/>
          <w:szCs w:val="20"/>
        </w:rPr>
        <w:t>является</w:t>
      </w:r>
      <w:r w:rsidRPr="007E536D">
        <w:rPr>
          <w:i/>
          <w:sz w:val="20"/>
          <w:szCs w:val="20"/>
        </w:rPr>
        <w:t xml:space="preserve"> </w:t>
      </w:r>
      <w:r>
        <w:rPr>
          <w:rStyle w:val="ezkurwreuab5ozgtqnkl"/>
          <w:i/>
          <w:sz w:val="20"/>
          <w:szCs w:val="20"/>
        </w:rPr>
        <w:t>заказчиком</w:t>
      </w:r>
      <w:r w:rsidRPr="007E536D">
        <w:rPr>
          <w:rStyle w:val="ezkurwreuab5ozgtqnkl"/>
          <w:i/>
          <w:sz w:val="20"/>
          <w:szCs w:val="20"/>
        </w:rPr>
        <w:t>, не имеющим счета в казначействе, настоящий</w:t>
      </w:r>
      <w:r w:rsidRPr="007E536D">
        <w:rPr>
          <w:i/>
          <w:sz w:val="20"/>
          <w:szCs w:val="20"/>
        </w:rPr>
        <w:t xml:space="preserve"> </w:t>
      </w:r>
      <w:r w:rsidRPr="007E536D">
        <w:rPr>
          <w:rStyle w:val="ezkurwreuab5ozgtqnkl"/>
          <w:i/>
          <w:sz w:val="20"/>
          <w:szCs w:val="20"/>
        </w:rPr>
        <w:t>пункт</w:t>
      </w:r>
      <w:r w:rsidRPr="007E536D">
        <w:rPr>
          <w:i/>
          <w:sz w:val="20"/>
          <w:szCs w:val="20"/>
        </w:rPr>
        <w:t xml:space="preserve"> </w:t>
      </w:r>
      <w:r w:rsidRPr="007E536D">
        <w:rPr>
          <w:rStyle w:val="ezkurwreuab5ozgtqnkl"/>
          <w:i/>
          <w:sz w:val="20"/>
          <w:szCs w:val="20"/>
        </w:rPr>
        <w:t>редактируется</w:t>
      </w:r>
      <w:r w:rsidRPr="007E536D">
        <w:rPr>
          <w:i/>
          <w:sz w:val="20"/>
          <w:szCs w:val="20"/>
        </w:rPr>
        <w:t xml:space="preserve"> </w:t>
      </w:r>
      <w:r w:rsidRPr="007E536D">
        <w:rPr>
          <w:rStyle w:val="ezkurwreuab5ozgtqnkl"/>
          <w:i/>
          <w:sz w:val="20"/>
          <w:szCs w:val="20"/>
        </w:rPr>
        <w:t>замен</w:t>
      </w:r>
      <w:r>
        <w:rPr>
          <w:rStyle w:val="ezkurwreuab5ozgtqnkl"/>
          <w:i/>
          <w:sz w:val="20"/>
          <w:szCs w:val="20"/>
        </w:rPr>
        <w:t>ив</w:t>
      </w:r>
      <w:r w:rsidRPr="007E536D">
        <w:rPr>
          <w:i/>
          <w:sz w:val="20"/>
          <w:szCs w:val="20"/>
        </w:rPr>
        <w:t xml:space="preserve"> </w:t>
      </w:r>
      <w:r w:rsidRPr="007E536D">
        <w:rPr>
          <w:rStyle w:val="ezkurwreuab5ozgtqnkl"/>
          <w:i/>
          <w:sz w:val="20"/>
          <w:szCs w:val="20"/>
        </w:rPr>
        <w:t>слов</w:t>
      </w:r>
      <w:r>
        <w:rPr>
          <w:rStyle w:val="ezkurwreuab5ozgtqnkl"/>
          <w:i/>
          <w:sz w:val="20"/>
          <w:szCs w:val="20"/>
        </w:rPr>
        <w:t>а</w:t>
      </w:r>
      <w:r w:rsidRPr="007E536D">
        <w:rPr>
          <w:i/>
          <w:sz w:val="20"/>
          <w:szCs w:val="20"/>
        </w:rPr>
        <w:t xml:space="preserve"> </w:t>
      </w:r>
      <w:r w:rsidRPr="007E536D">
        <w:rPr>
          <w:rStyle w:val="ezkurwreuab5ozgtqnkl"/>
          <w:i/>
          <w:sz w:val="20"/>
          <w:szCs w:val="20"/>
        </w:rPr>
        <w:t>"внесени</w:t>
      </w:r>
      <w:r>
        <w:rPr>
          <w:rStyle w:val="ezkurwreuab5ozgtqnkl"/>
          <w:i/>
          <w:sz w:val="20"/>
          <w:szCs w:val="20"/>
        </w:rPr>
        <w:t>я</w:t>
      </w:r>
      <w:r w:rsidRPr="007E536D">
        <w:rPr>
          <w:rStyle w:val="ezkurwreuab5ozgtqnkl"/>
          <w:i/>
          <w:sz w:val="20"/>
          <w:szCs w:val="20"/>
        </w:rPr>
        <w:t xml:space="preserve"> 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и</w:t>
      </w:r>
      <w:r w:rsidRPr="007E536D">
        <w:rPr>
          <w:i/>
          <w:sz w:val="20"/>
          <w:szCs w:val="20"/>
        </w:rPr>
        <w:t xml:space="preserve"> </w:t>
      </w:r>
      <w:r w:rsidRPr="007E536D">
        <w:rPr>
          <w:rStyle w:val="ezkurwreuab5ozgtqnkl"/>
          <w:i/>
          <w:sz w:val="20"/>
          <w:szCs w:val="20"/>
        </w:rPr>
        <w:t>копии</w:t>
      </w:r>
      <w:r w:rsidRPr="007E536D">
        <w:rPr>
          <w:i/>
          <w:sz w:val="20"/>
          <w:szCs w:val="20"/>
        </w:rPr>
        <w:t xml:space="preserve"> </w:t>
      </w:r>
      <w:r w:rsidRPr="007E536D">
        <w:rPr>
          <w:rStyle w:val="ezkurwreuab5ozgtqnkl"/>
          <w:i/>
          <w:sz w:val="20"/>
          <w:szCs w:val="20"/>
        </w:rPr>
        <w:t>протокола</w:t>
      </w:r>
      <w:r w:rsidRPr="007E536D">
        <w:rPr>
          <w:i/>
          <w:sz w:val="20"/>
          <w:szCs w:val="20"/>
        </w:rPr>
        <w:t xml:space="preserve"> </w:t>
      </w:r>
      <w:r w:rsidRPr="007E536D">
        <w:rPr>
          <w:rStyle w:val="ezkurwreuab5ozgtqnkl"/>
          <w:i/>
          <w:sz w:val="20"/>
          <w:szCs w:val="20"/>
        </w:rPr>
        <w:t>в</w:t>
      </w:r>
      <w:r w:rsidRPr="007E536D">
        <w:rPr>
          <w:i/>
          <w:sz w:val="20"/>
          <w:szCs w:val="20"/>
        </w:rPr>
        <w:t xml:space="preserve"> </w:t>
      </w:r>
      <w:r w:rsidRPr="007E536D">
        <w:rPr>
          <w:rStyle w:val="ezkurwreuab5ozgtqnkl"/>
          <w:i/>
          <w:sz w:val="20"/>
          <w:szCs w:val="20"/>
        </w:rPr>
        <w:t>казначейскую</w:t>
      </w:r>
      <w:r w:rsidRPr="007E536D">
        <w:rPr>
          <w:i/>
          <w:sz w:val="20"/>
          <w:szCs w:val="20"/>
        </w:rPr>
        <w:t xml:space="preserve"> </w:t>
      </w:r>
      <w:r w:rsidRPr="007E536D">
        <w:rPr>
          <w:rStyle w:val="ezkurwreuab5ozgtqnkl"/>
          <w:i/>
          <w:sz w:val="20"/>
          <w:szCs w:val="20"/>
        </w:rPr>
        <w:t>систему</w:t>
      </w:r>
      <w:r w:rsidRPr="007E536D">
        <w:rPr>
          <w:i/>
          <w:sz w:val="20"/>
          <w:szCs w:val="20"/>
        </w:rPr>
        <w:t xml:space="preserve"> </w:t>
      </w:r>
      <w:r w:rsidRPr="007E536D">
        <w:rPr>
          <w:rStyle w:val="ezkurwreuab5ozgtqnkl"/>
          <w:i/>
          <w:sz w:val="20"/>
          <w:szCs w:val="20"/>
        </w:rPr>
        <w:t>уполномоченного органа"</w:t>
      </w:r>
      <w:r w:rsidRPr="007E536D">
        <w:rPr>
          <w:i/>
          <w:sz w:val="20"/>
          <w:szCs w:val="20"/>
        </w:rPr>
        <w:t xml:space="preserve"> </w:t>
      </w:r>
      <w:r w:rsidRPr="007E536D">
        <w:rPr>
          <w:rStyle w:val="ezkurwreuab5ozgtqnkl"/>
          <w:i/>
          <w:sz w:val="20"/>
          <w:szCs w:val="20"/>
        </w:rPr>
        <w:t>словами</w:t>
      </w:r>
      <w:r>
        <w:rPr>
          <w:rStyle w:val="ezkurwreuab5ozgtqnkl"/>
          <w:i/>
          <w:sz w:val="20"/>
          <w:szCs w:val="20"/>
        </w:rPr>
        <w:t xml:space="preserve"> </w:t>
      </w:r>
      <w:r w:rsidRPr="00A144F1">
        <w:rPr>
          <w:rStyle w:val="ezkurwreuab5ozgtqnkl"/>
          <w:i/>
          <w:sz w:val="20"/>
          <w:szCs w:val="20"/>
        </w:rPr>
        <w:t>"</w:t>
      </w:r>
      <w:r w:rsidRPr="007E536D">
        <w:rPr>
          <w:rStyle w:val="ezkurwreuab5ozgtqnkl"/>
          <w:i/>
          <w:sz w:val="20"/>
          <w:szCs w:val="20"/>
        </w:rPr>
        <w:t>выдач</w:t>
      </w:r>
      <w:r>
        <w:rPr>
          <w:rStyle w:val="ezkurwreuab5ozgtqnkl"/>
          <w:i/>
          <w:sz w:val="20"/>
          <w:szCs w:val="20"/>
        </w:rPr>
        <w:t xml:space="preserve">и </w:t>
      </w:r>
      <w:r w:rsidRPr="007E536D">
        <w:rPr>
          <w:rStyle w:val="ezkurwreuab5ozgtqnkl"/>
          <w:i/>
          <w:sz w:val="20"/>
          <w:szCs w:val="20"/>
        </w:rPr>
        <w:t>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банку</w:t>
      </w:r>
      <w:r w:rsidRPr="00A144F1">
        <w:rPr>
          <w:rStyle w:val="ezkurwreuab5ozgtqnkl"/>
          <w:i/>
          <w:sz w:val="20"/>
          <w:szCs w:val="20"/>
        </w:rPr>
        <w:t>"</w:t>
      </w:r>
      <w:ins w:id="9" w:author="Inesa Kocharyan" w:date="2025-02-19T10:34:00Z">
        <w:r>
          <w:rPr>
            <w:rFonts w:ascii="GHEA Grapalat" w:hAnsi="GHEA Grapalat"/>
          </w:rPr>
          <w:br w:type="page"/>
        </w:r>
      </w:ins>
    </w:p>
    <w:p w14:paraId="5BA27D84" w14:textId="77777777" w:rsidR="00FD3723" w:rsidRPr="0058169B" w:rsidRDefault="00FD3723" w:rsidP="00FD3723">
      <w:pPr>
        <w:widowControl w:val="0"/>
        <w:tabs>
          <w:tab w:val="left" w:pos="1276"/>
        </w:tabs>
        <w:spacing w:after="160"/>
        <w:jc w:val="both"/>
        <w:rPr>
          <w:rFonts w:ascii="GHEA Grapalat" w:hAnsi="GHEA Grapalat"/>
        </w:rPr>
      </w:pPr>
      <w:r w:rsidRPr="00DC2F9B">
        <w:rPr>
          <w:rFonts w:ascii="GHEA Grapalat" w:hAnsi="GHEA Grapalat"/>
        </w:rPr>
        <w:lastRenderedPageBreak/>
        <w:t>полном объеме результата поставки товара, установленного предыдущим соглашением</w:t>
      </w:r>
      <w:r>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подпункта 1</w:t>
      </w:r>
      <w:r>
        <w:rPr>
          <w:rFonts w:ascii="GHEA Grapalat" w:hAnsi="GHEA Grapalat"/>
        </w:rPr>
        <w:t xml:space="preserve"> и</w:t>
      </w:r>
      <w:r w:rsidRPr="00891020">
        <w:rPr>
          <w:rFonts w:ascii="GHEA Grapalat" w:hAnsi="GHEA Grapalat"/>
        </w:rPr>
        <w:t xml:space="preserve"> </w:t>
      </w:r>
      <w:r w:rsidRPr="00974EA8">
        <w:rPr>
          <w:rFonts w:ascii="GHEA Grapalat" w:hAnsi="GHEA Grapalat"/>
        </w:rPr>
        <w:t>абзаца "б" подпункта 17 пункта 32 Приложения № 1</w:t>
      </w:r>
      <w:r w:rsidRPr="00974EA8">
        <w:rPr>
          <w:rFonts w:ascii="GHEA Grapalat" w:hAnsi="GHEA Grapalat"/>
          <w:lang w:val="hy-AM"/>
        </w:rPr>
        <w:t xml:space="preserve"> </w:t>
      </w:r>
      <w:r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w:t>
      </w:r>
      <w:r w:rsidRPr="00B76CB5">
        <w:rPr>
          <w:rFonts w:ascii="GHEA Grapalat" w:hAnsi="GHEA Grapalat"/>
        </w:rPr>
        <w:t xml:space="preserve"> ------- </w:t>
      </w:r>
      <w:r w:rsidRPr="00974EA8">
        <w:rPr>
          <w:rFonts w:ascii="GHEA Grapalat" w:hAnsi="GHEA Grapalat"/>
        </w:rPr>
        <w:t>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58169B">
        <w:rPr>
          <w:rStyle w:val="FootnoteReference"/>
          <w:rFonts w:ascii="GHEA Grapalat" w:hAnsi="GHEA Grapalat"/>
        </w:rPr>
        <w:t>25</w:t>
      </w:r>
    </w:p>
    <w:p w14:paraId="197875CB" w14:textId="77777777" w:rsidR="00071D1C" w:rsidRPr="00521A49" w:rsidRDefault="000B1AA0" w:rsidP="00962010">
      <w:pPr>
        <w:widowControl w:val="0"/>
        <w:spacing w:after="160"/>
        <w:jc w:val="center"/>
        <w:rPr>
          <w:rFonts w:ascii="GHEA Grapalat" w:hAnsi="GHEA Grapalat"/>
          <w:b/>
        </w:rPr>
      </w:pPr>
      <w:r w:rsidRPr="00521A49">
        <w:rPr>
          <w:rFonts w:ascii="GHEA Grapalat" w:hAnsi="GHEA Grapalat"/>
          <w:b/>
        </w:rPr>
        <w:t>9.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521A49" w14:paraId="034BE716" w14:textId="77777777" w:rsidTr="0016519F">
        <w:tc>
          <w:tcPr>
            <w:tcW w:w="4536" w:type="dxa"/>
          </w:tcPr>
          <w:p w14:paraId="3D4BB248"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ПОКУПАТЕЛЬ</w:t>
            </w:r>
          </w:p>
          <w:p w14:paraId="1C033D37" w14:textId="77777777"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_______________________</w:t>
            </w:r>
          </w:p>
          <w:p w14:paraId="43501E47"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14:paraId="73A66594"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c>
          <w:tcPr>
            <w:tcW w:w="760" w:type="dxa"/>
          </w:tcPr>
          <w:p w14:paraId="5193CC29" w14:textId="77777777" w:rsidR="00071D1C" w:rsidRPr="00521A49" w:rsidRDefault="00071D1C" w:rsidP="00962010">
            <w:pPr>
              <w:widowControl w:val="0"/>
              <w:spacing w:after="160"/>
              <w:jc w:val="center"/>
              <w:rPr>
                <w:rFonts w:ascii="GHEA Grapalat" w:hAnsi="GHEA Grapalat"/>
              </w:rPr>
            </w:pPr>
          </w:p>
        </w:tc>
        <w:tc>
          <w:tcPr>
            <w:tcW w:w="4343" w:type="dxa"/>
          </w:tcPr>
          <w:p w14:paraId="2E0C223A"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ПРОДАВЕЦ</w:t>
            </w:r>
          </w:p>
          <w:p w14:paraId="2289E30A" w14:textId="77777777"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w:t>
            </w:r>
          </w:p>
          <w:p w14:paraId="1ED7B38D"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14:paraId="540FF58C" w14:textId="77777777"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r>
    </w:tbl>
    <w:p w14:paraId="4881740E" w14:textId="77777777" w:rsidR="00071D1C" w:rsidRPr="00521A49" w:rsidRDefault="00071D1C" w:rsidP="00962010">
      <w:pPr>
        <w:widowControl w:val="0"/>
        <w:spacing w:after="160"/>
        <w:ind w:firstLine="567"/>
        <w:jc w:val="both"/>
        <w:rPr>
          <w:rFonts w:ascii="GHEA Grapalat" w:hAnsi="GHEA Grapalat"/>
        </w:rPr>
      </w:pPr>
      <w:r w:rsidRPr="00521A49">
        <w:rPr>
          <w:rFonts w:ascii="GHEA Grapalat" w:hAnsi="GHEA Grapalat"/>
          <w:i/>
        </w:rPr>
        <w:t>В случае необходимости в договор могут быть включены не</w:t>
      </w:r>
      <w:r w:rsidR="001D0249" w:rsidRPr="00521A49">
        <w:rPr>
          <w:rFonts w:ascii="Sylfaen" w:hAnsi="Sylfaen" w:cs="Courier New"/>
          <w:i/>
          <w:lang w:val="en-US"/>
        </w:rPr>
        <w:t> </w:t>
      </w:r>
      <w:r w:rsidRPr="00521A49">
        <w:rPr>
          <w:rFonts w:ascii="GHEA Grapalat" w:hAnsi="GHEA Grapalat"/>
          <w:i/>
        </w:rPr>
        <w:t>противоречащие законодательству Республики Армения положения.</w:t>
      </w:r>
    </w:p>
    <w:p w14:paraId="294E0625" w14:textId="77777777" w:rsidR="00071D1C" w:rsidRPr="00521A49" w:rsidRDefault="00071D1C" w:rsidP="00962010">
      <w:pPr>
        <w:widowControl w:val="0"/>
        <w:spacing w:after="160"/>
        <w:rPr>
          <w:rFonts w:ascii="GHEA Grapalat" w:hAnsi="GHEA Grapalat"/>
        </w:rPr>
      </w:pPr>
    </w:p>
    <w:p w14:paraId="314E70BD" w14:textId="77777777" w:rsidR="00071D1C" w:rsidRPr="00521A49" w:rsidRDefault="00071D1C" w:rsidP="00962010">
      <w:pPr>
        <w:widowControl w:val="0"/>
        <w:spacing w:after="160"/>
        <w:jc w:val="right"/>
        <w:rPr>
          <w:rFonts w:ascii="GHEA Grapalat" w:hAnsi="GHEA Grapalat"/>
        </w:rPr>
        <w:sectPr w:rsidR="00071D1C" w:rsidRPr="00521A49" w:rsidSect="00B60F63">
          <w:footnotePr>
            <w:pos w:val="beneathText"/>
            <w:numStart w:val="8"/>
          </w:footnotePr>
          <w:pgSz w:w="11906" w:h="16838" w:code="9"/>
          <w:pgMar w:top="709" w:right="707" w:bottom="851" w:left="709" w:header="561" w:footer="561" w:gutter="0"/>
          <w:cols w:space="720"/>
          <w:docGrid w:linePitch="326"/>
        </w:sectPr>
      </w:pPr>
    </w:p>
    <w:p w14:paraId="2947DE73" w14:textId="77777777" w:rsidR="00071D1C" w:rsidRPr="00521A49" w:rsidRDefault="00071D1C" w:rsidP="00A50CE7">
      <w:pPr>
        <w:widowControl w:val="0"/>
        <w:jc w:val="right"/>
        <w:rPr>
          <w:rFonts w:ascii="GHEA Grapalat" w:hAnsi="GHEA Grapalat"/>
          <w:i/>
        </w:rPr>
      </w:pPr>
      <w:r w:rsidRPr="00521A49">
        <w:rPr>
          <w:rFonts w:ascii="GHEA Grapalat" w:hAnsi="GHEA Grapalat"/>
          <w:i/>
        </w:rPr>
        <w:lastRenderedPageBreak/>
        <w:t>Приложение № 1</w:t>
      </w:r>
    </w:p>
    <w:p w14:paraId="452DA8CF" w14:textId="77777777" w:rsidR="00071D1C" w:rsidRPr="00521A49" w:rsidRDefault="00071D1C" w:rsidP="00A50CE7">
      <w:pPr>
        <w:widowControl w:val="0"/>
        <w:jc w:val="right"/>
        <w:rPr>
          <w:rFonts w:ascii="GHEA Grapalat" w:hAnsi="GHEA Grapalat"/>
          <w:i/>
        </w:rPr>
      </w:pPr>
      <w:r w:rsidRPr="00521A49">
        <w:rPr>
          <w:rFonts w:ascii="GHEA Grapalat" w:hAnsi="GHEA Grapalat"/>
          <w:i/>
        </w:rPr>
        <w:t xml:space="preserve">к Договору под кодом </w:t>
      </w:r>
      <w:r w:rsidR="001D0249"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14:paraId="67C46D5A" w14:textId="77777777" w:rsidR="008F3B5F" w:rsidRPr="00B138F3" w:rsidRDefault="008F3B5F" w:rsidP="00A50CE7">
      <w:pPr>
        <w:widowControl w:val="0"/>
        <w:jc w:val="center"/>
        <w:rPr>
          <w:rFonts w:ascii="GHEA Grapalat" w:hAnsi="GHEA Grapalat"/>
        </w:rPr>
      </w:pPr>
      <w:r w:rsidRPr="00B138F3">
        <w:rPr>
          <w:rFonts w:ascii="GHEA Grapalat" w:hAnsi="GHEA Grapalat"/>
        </w:rPr>
        <w:t>ТЕХНИЧЕСКАЯ ХАРАКТЕРИСТИКА-ГРАФИК ЗАКУПКИ</w:t>
      </w:r>
      <w:r w:rsidRPr="00B138F3">
        <w:rPr>
          <w:rStyle w:val="FootnoteReference"/>
          <w:rFonts w:ascii="GHEA Grapalat" w:hAnsi="GHEA Grapalat"/>
        </w:rPr>
        <w:footnoteReference w:customMarkFollows="1" w:id="10"/>
        <w:t>*</w:t>
      </w:r>
    </w:p>
    <w:p w14:paraId="75A3F6F3" w14:textId="383CF199" w:rsidR="008F3B5F" w:rsidRDefault="008F3B5F" w:rsidP="00A50CE7">
      <w:pPr>
        <w:widowControl w:val="0"/>
        <w:jc w:val="right"/>
        <w:rPr>
          <w:rFonts w:ascii="GHEA Grapalat" w:hAnsi="GHEA Grapalat"/>
        </w:rPr>
      </w:pPr>
      <w:r w:rsidRPr="00B138F3">
        <w:rPr>
          <w:rFonts w:ascii="GHEA Grapalat" w:hAnsi="GHEA Grapalat"/>
        </w:rPr>
        <w:t>Драмов РА</w:t>
      </w:r>
    </w:p>
    <w:tbl>
      <w:tblPr>
        <w:tblW w:w="16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2307"/>
        <w:gridCol w:w="1890"/>
        <w:gridCol w:w="1364"/>
        <w:gridCol w:w="1260"/>
        <w:gridCol w:w="900"/>
        <w:gridCol w:w="1620"/>
        <w:gridCol w:w="1080"/>
        <w:gridCol w:w="1350"/>
        <w:gridCol w:w="990"/>
        <w:gridCol w:w="1843"/>
        <w:gridCol w:w="8"/>
      </w:tblGrid>
      <w:tr w:rsidR="00376764" w:rsidRPr="00A71D81" w14:paraId="261B4B6F" w14:textId="77777777" w:rsidTr="00376764">
        <w:trPr>
          <w:jc w:val="center"/>
        </w:trPr>
        <w:tc>
          <w:tcPr>
            <w:tcW w:w="16160" w:type="dxa"/>
            <w:gridSpan w:val="12"/>
            <w:tcBorders>
              <w:top w:val="single" w:sz="12" w:space="0" w:color="auto"/>
              <w:left w:val="single" w:sz="12" w:space="0" w:color="auto"/>
              <w:right w:val="single" w:sz="12" w:space="0" w:color="auto"/>
            </w:tcBorders>
          </w:tcPr>
          <w:p w14:paraId="21FDF135" w14:textId="77777777" w:rsidR="00376764" w:rsidRPr="00A71D81" w:rsidRDefault="00376764" w:rsidP="00376764">
            <w:pPr>
              <w:jc w:val="center"/>
              <w:rPr>
                <w:sz w:val="18"/>
              </w:rPr>
            </w:pPr>
            <w:r w:rsidRPr="00B138F3">
              <w:rPr>
                <w:sz w:val="16"/>
                <w:szCs w:val="16"/>
              </w:rPr>
              <w:t>Товар</w:t>
            </w:r>
          </w:p>
        </w:tc>
      </w:tr>
      <w:tr w:rsidR="00376764" w:rsidRPr="00A71D81" w14:paraId="390262F9" w14:textId="77777777" w:rsidTr="00E67855">
        <w:trPr>
          <w:trHeight w:val="219"/>
          <w:jc w:val="center"/>
        </w:trPr>
        <w:tc>
          <w:tcPr>
            <w:tcW w:w="1548" w:type="dxa"/>
            <w:vMerge w:val="restart"/>
            <w:tcBorders>
              <w:left w:val="single" w:sz="12" w:space="0" w:color="auto"/>
            </w:tcBorders>
            <w:vAlign w:val="center"/>
          </w:tcPr>
          <w:p w14:paraId="00299840" w14:textId="77777777" w:rsidR="00376764" w:rsidRPr="00A71D81" w:rsidRDefault="00376764" w:rsidP="00376764">
            <w:pPr>
              <w:jc w:val="center"/>
              <w:rPr>
                <w:sz w:val="18"/>
              </w:rPr>
            </w:pPr>
            <w:r w:rsidRPr="00B138F3">
              <w:rPr>
                <w:sz w:val="16"/>
                <w:szCs w:val="16"/>
              </w:rPr>
              <w:t xml:space="preserve">номер предусмотренного </w:t>
            </w:r>
            <w:r w:rsidRPr="00B138F3">
              <w:rPr>
                <w:spacing w:val="-6"/>
                <w:sz w:val="16"/>
                <w:szCs w:val="16"/>
              </w:rPr>
              <w:t>приглашением</w:t>
            </w:r>
            <w:r w:rsidRPr="00B138F3">
              <w:rPr>
                <w:sz w:val="16"/>
                <w:szCs w:val="16"/>
              </w:rPr>
              <w:t xml:space="preserve"> лота</w:t>
            </w:r>
          </w:p>
        </w:tc>
        <w:tc>
          <w:tcPr>
            <w:tcW w:w="2307" w:type="dxa"/>
            <w:vMerge w:val="restart"/>
            <w:vAlign w:val="center"/>
          </w:tcPr>
          <w:p w14:paraId="56C28832" w14:textId="77777777" w:rsidR="00376764" w:rsidRPr="00A71D81" w:rsidRDefault="00376764" w:rsidP="00376764">
            <w:pPr>
              <w:jc w:val="center"/>
              <w:rPr>
                <w:sz w:val="18"/>
              </w:rPr>
            </w:pPr>
            <w:r w:rsidRPr="00B138F3">
              <w:rPr>
                <w:sz w:val="16"/>
                <w:szCs w:val="16"/>
              </w:rPr>
              <w:t xml:space="preserve">наименование </w:t>
            </w:r>
          </w:p>
        </w:tc>
        <w:tc>
          <w:tcPr>
            <w:tcW w:w="1890" w:type="dxa"/>
            <w:vMerge w:val="restart"/>
            <w:vAlign w:val="center"/>
          </w:tcPr>
          <w:p w14:paraId="7FEFC1CD" w14:textId="77777777" w:rsidR="00376764" w:rsidRPr="00311ED2" w:rsidRDefault="00376764" w:rsidP="00376764">
            <w:pPr>
              <w:jc w:val="center"/>
              <w:rPr>
                <w:sz w:val="18"/>
                <w:lang w:val="hy-AM"/>
              </w:rPr>
            </w:pPr>
            <w:r w:rsidRPr="00C46BB1">
              <w:rPr>
                <w:sz w:val="16"/>
                <w:szCs w:val="16"/>
              </w:rPr>
              <w:t>товарный знак,</w:t>
            </w:r>
            <w:r w:rsidRPr="00B138F3">
              <w:rPr>
                <w:sz w:val="16"/>
                <w:szCs w:val="16"/>
                <w:lang w:val="hy-AM"/>
              </w:rPr>
              <w:t xml:space="preserve"> </w:t>
            </w:r>
            <w:r w:rsidRPr="00C46BB1">
              <w:rPr>
                <w:sz w:val="16"/>
                <w:szCs w:val="16"/>
              </w:rPr>
              <w:t>фирменное наименование, модель</w:t>
            </w:r>
            <w:r>
              <w:rPr>
                <w:sz w:val="16"/>
                <w:szCs w:val="16"/>
                <w:lang w:val="hy-AM"/>
              </w:rPr>
              <w:t xml:space="preserve"> </w:t>
            </w:r>
            <w:r w:rsidRPr="00C46BB1">
              <w:rPr>
                <w:sz w:val="16"/>
                <w:szCs w:val="16"/>
              </w:rPr>
              <w:t xml:space="preserve">и наименование производителя </w:t>
            </w:r>
          </w:p>
        </w:tc>
        <w:tc>
          <w:tcPr>
            <w:tcW w:w="1364" w:type="dxa"/>
            <w:vMerge w:val="restart"/>
            <w:vAlign w:val="center"/>
          </w:tcPr>
          <w:p w14:paraId="2BEAC352" w14:textId="77777777" w:rsidR="00376764" w:rsidRPr="00A71D81" w:rsidRDefault="00376764" w:rsidP="00376764">
            <w:pPr>
              <w:jc w:val="center"/>
              <w:rPr>
                <w:sz w:val="18"/>
              </w:rPr>
            </w:pPr>
            <w:r w:rsidRPr="00B138F3">
              <w:rPr>
                <w:sz w:val="16"/>
                <w:szCs w:val="16"/>
              </w:rPr>
              <w:t>техническая характеристика</w:t>
            </w:r>
          </w:p>
        </w:tc>
        <w:tc>
          <w:tcPr>
            <w:tcW w:w="1260" w:type="dxa"/>
            <w:vMerge w:val="restart"/>
            <w:vAlign w:val="center"/>
          </w:tcPr>
          <w:p w14:paraId="6853DF5A" w14:textId="77777777" w:rsidR="00376764" w:rsidRPr="00A71D81" w:rsidRDefault="00376764" w:rsidP="00376764">
            <w:pPr>
              <w:jc w:val="center"/>
              <w:rPr>
                <w:sz w:val="18"/>
              </w:rPr>
            </w:pPr>
            <w:r w:rsidRPr="00B138F3">
              <w:rPr>
                <w:sz w:val="16"/>
                <w:szCs w:val="16"/>
              </w:rPr>
              <w:t>единица измерения</w:t>
            </w:r>
          </w:p>
        </w:tc>
        <w:tc>
          <w:tcPr>
            <w:tcW w:w="900" w:type="dxa"/>
            <w:vMerge w:val="restart"/>
            <w:vAlign w:val="center"/>
          </w:tcPr>
          <w:p w14:paraId="74AC733B" w14:textId="77777777" w:rsidR="00376764" w:rsidRDefault="00376764" w:rsidP="00376764">
            <w:pPr>
              <w:jc w:val="center"/>
              <w:rPr>
                <w:sz w:val="16"/>
                <w:szCs w:val="16"/>
              </w:rPr>
            </w:pPr>
            <w:r w:rsidRPr="00B138F3">
              <w:rPr>
                <w:sz w:val="16"/>
                <w:szCs w:val="16"/>
              </w:rPr>
              <w:t>цена единицы</w:t>
            </w:r>
          </w:p>
          <w:p w14:paraId="16CDA216" w14:textId="77777777" w:rsidR="00376764" w:rsidRPr="00A71D81" w:rsidRDefault="00376764" w:rsidP="00376764">
            <w:pPr>
              <w:jc w:val="center"/>
              <w:rPr>
                <w:sz w:val="18"/>
              </w:rPr>
            </w:pPr>
            <w:r w:rsidRPr="00B138F3">
              <w:rPr>
                <w:sz w:val="16"/>
                <w:szCs w:val="16"/>
              </w:rPr>
              <w:t>/драмов РА</w:t>
            </w:r>
          </w:p>
        </w:tc>
        <w:tc>
          <w:tcPr>
            <w:tcW w:w="1620" w:type="dxa"/>
            <w:vMerge w:val="restart"/>
            <w:vAlign w:val="center"/>
          </w:tcPr>
          <w:p w14:paraId="69CFDF03" w14:textId="77777777" w:rsidR="00376764" w:rsidRDefault="00376764" w:rsidP="00376764">
            <w:pPr>
              <w:jc w:val="center"/>
              <w:rPr>
                <w:sz w:val="16"/>
                <w:szCs w:val="16"/>
              </w:rPr>
            </w:pPr>
            <w:r w:rsidRPr="00B138F3">
              <w:rPr>
                <w:sz w:val="16"/>
                <w:szCs w:val="16"/>
              </w:rPr>
              <w:t>общая цена</w:t>
            </w:r>
          </w:p>
          <w:p w14:paraId="66AB58B2" w14:textId="77777777" w:rsidR="00376764" w:rsidRPr="00A71D81" w:rsidRDefault="00376764" w:rsidP="00376764">
            <w:pPr>
              <w:jc w:val="center"/>
              <w:rPr>
                <w:sz w:val="18"/>
              </w:rPr>
            </w:pPr>
            <w:r w:rsidRPr="00B138F3">
              <w:rPr>
                <w:sz w:val="16"/>
                <w:szCs w:val="16"/>
              </w:rPr>
              <w:t>/драмов РА</w:t>
            </w:r>
          </w:p>
        </w:tc>
        <w:tc>
          <w:tcPr>
            <w:tcW w:w="1080" w:type="dxa"/>
            <w:vMerge w:val="restart"/>
            <w:vAlign w:val="center"/>
          </w:tcPr>
          <w:p w14:paraId="56768000" w14:textId="77777777" w:rsidR="00376764" w:rsidRPr="00A71D81" w:rsidRDefault="00376764" w:rsidP="00376764">
            <w:pPr>
              <w:jc w:val="center"/>
              <w:rPr>
                <w:sz w:val="18"/>
              </w:rPr>
            </w:pPr>
            <w:r w:rsidRPr="00B138F3">
              <w:rPr>
                <w:sz w:val="16"/>
                <w:szCs w:val="16"/>
              </w:rPr>
              <w:t>общий объем</w:t>
            </w:r>
          </w:p>
        </w:tc>
        <w:tc>
          <w:tcPr>
            <w:tcW w:w="4191" w:type="dxa"/>
            <w:gridSpan w:val="4"/>
            <w:tcBorders>
              <w:right w:val="single" w:sz="12" w:space="0" w:color="auto"/>
            </w:tcBorders>
            <w:vAlign w:val="center"/>
          </w:tcPr>
          <w:p w14:paraId="1B1969F4" w14:textId="77777777" w:rsidR="00376764" w:rsidRPr="00A71D81" w:rsidRDefault="00376764" w:rsidP="00376764">
            <w:pPr>
              <w:jc w:val="center"/>
              <w:rPr>
                <w:sz w:val="18"/>
              </w:rPr>
            </w:pPr>
            <w:r w:rsidRPr="00B138F3">
              <w:rPr>
                <w:sz w:val="16"/>
                <w:szCs w:val="16"/>
              </w:rPr>
              <w:t>поставки</w:t>
            </w:r>
          </w:p>
        </w:tc>
      </w:tr>
      <w:tr w:rsidR="00376764" w:rsidRPr="002428F2" w14:paraId="18FB8330" w14:textId="77777777" w:rsidTr="00E67855">
        <w:trPr>
          <w:trHeight w:val="445"/>
          <w:jc w:val="center"/>
        </w:trPr>
        <w:tc>
          <w:tcPr>
            <w:tcW w:w="1548" w:type="dxa"/>
            <w:vMerge/>
            <w:tcBorders>
              <w:left w:val="single" w:sz="12" w:space="0" w:color="auto"/>
              <w:bottom w:val="single" w:sz="12" w:space="0" w:color="auto"/>
            </w:tcBorders>
            <w:vAlign w:val="center"/>
          </w:tcPr>
          <w:p w14:paraId="2B9BC02D" w14:textId="77777777" w:rsidR="00376764" w:rsidRPr="00A71D81" w:rsidRDefault="00376764" w:rsidP="00376764">
            <w:pPr>
              <w:jc w:val="center"/>
              <w:rPr>
                <w:sz w:val="18"/>
              </w:rPr>
            </w:pPr>
          </w:p>
        </w:tc>
        <w:tc>
          <w:tcPr>
            <w:tcW w:w="2307" w:type="dxa"/>
            <w:vMerge/>
            <w:tcBorders>
              <w:bottom w:val="single" w:sz="12" w:space="0" w:color="auto"/>
            </w:tcBorders>
            <w:vAlign w:val="center"/>
          </w:tcPr>
          <w:p w14:paraId="11285066" w14:textId="77777777" w:rsidR="00376764" w:rsidRPr="00A71D81" w:rsidRDefault="00376764" w:rsidP="00376764">
            <w:pPr>
              <w:jc w:val="center"/>
              <w:rPr>
                <w:sz w:val="18"/>
              </w:rPr>
            </w:pPr>
          </w:p>
        </w:tc>
        <w:tc>
          <w:tcPr>
            <w:tcW w:w="1890" w:type="dxa"/>
            <w:vMerge/>
            <w:tcBorders>
              <w:bottom w:val="single" w:sz="12" w:space="0" w:color="auto"/>
            </w:tcBorders>
            <w:vAlign w:val="center"/>
          </w:tcPr>
          <w:p w14:paraId="52A1088F" w14:textId="77777777" w:rsidR="00376764" w:rsidRPr="00A71D81" w:rsidRDefault="00376764" w:rsidP="00376764">
            <w:pPr>
              <w:jc w:val="center"/>
              <w:rPr>
                <w:sz w:val="18"/>
              </w:rPr>
            </w:pPr>
          </w:p>
        </w:tc>
        <w:tc>
          <w:tcPr>
            <w:tcW w:w="1364" w:type="dxa"/>
            <w:vMerge/>
            <w:tcBorders>
              <w:bottom w:val="single" w:sz="12" w:space="0" w:color="auto"/>
            </w:tcBorders>
            <w:vAlign w:val="center"/>
          </w:tcPr>
          <w:p w14:paraId="06D235F0" w14:textId="77777777" w:rsidR="00376764" w:rsidRPr="00A71D81" w:rsidRDefault="00376764" w:rsidP="00376764">
            <w:pPr>
              <w:jc w:val="center"/>
              <w:rPr>
                <w:sz w:val="18"/>
              </w:rPr>
            </w:pPr>
          </w:p>
        </w:tc>
        <w:tc>
          <w:tcPr>
            <w:tcW w:w="1260" w:type="dxa"/>
            <w:vMerge/>
            <w:tcBorders>
              <w:bottom w:val="single" w:sz="12" w:space="0" w:color="auto"/>
            </w:tcBorders>
            <w:vAlign w:val="center"/>
          </w:tcPr>
          <w:p w14:paraId="496BDF73" w14:textId="77777777" w:rsidR="00376764" w:rsidRPr="00A71D81" w:rsidRDefault="00376764" w:rsidP="00376764">
            <w:pPr>
              <w:jc w:val="center"/>
              <w:rPr>
                <w:sz w:val="18"/>
              </w:rPr>
            </w:pPr>
          </w:p>
        </w:tc>
        <w:tc>
          <w:tcPr>
            <w:tcW w:w="900" w:type="dxa"/>
            <w:vMerge/>
            <w:tcBorders>
              <w:bottom w:val="single" w:sz="12" w:space="0" w:color="auto"/>
            </w:tcBorders>
            <w:vAlign w:val="center"/>
          </w:tcPr>
          <w:p w14:paraId="4A681F82" w14:textId="77777777" w:rsidR="00376764" w:rsidRPr="00A71D81" w:rsidRDefault="00376764" w:rsidP="00376764">
            <w:pPr>
              <w:jc w:val="center"/>
              <w:rPr>
                <w:sz w:val="18"/>
              </w:rPr>
            </w:pPr>
          </w:p>
        </w:tc>
        <w:tc>
          <w:tcPr>
            <w:tcW w:w="1620" w:type="dxa"/>
            <w:vMerge/>
            <w:tcBorders>
              <w:bottom w:val="single" w:sz="12" w:space="0" w:color="auto"/>
            </w:tcBorders>
            <w:vAlign w:val="center"/>
          </w:tcPr>
          <w:p w14:paraId="178DAB2D" w14:textId="77777777" w:rsidR="00376764" w:rsidRPr="00A71D81" w:rsidRDefault="00376764" w:rsidP="00376764">
            <w:pPr>
              <w:jc w:val="center"/>
              <w:rPr>
                <w:sz w:val="18"/>
              </w:rPr>
            </w:pPr>
          </w:p>
        </w:tc>
        <w:tc>
          <w:tcPr>
            <w:tcW w:w="1080" w:type="dxa"/>
            <w:vMerge/>
            <w:tcBorders>
              <w:bottom w:val="single" w:sz="12" w:space="0" w:color="auto"/>
            </w:tcBorders>
            <w:vAlign w:val="center"/>
          </w:tcPr>
          <w:p w14:paraId="30EC94DF" w14:textId="77777777" w:rsidR="00376764" w:rsidRPr="00A71D81" w:rsidRDefault="00376764" w:rsidP="00376764">
            <w:pPr>
              <w:jc w:val="center"/>
              <w:rPr>
                <w:sz w:val="18"/>
              </w:rPr>
            </w:pPr>
          </w:p>
        </w:tc>
        <w:tc>
          <w:tcPr>
            <w:tcW w:w="1350" w:type="dxa"/>
            <w:tcBorders>
              <w:bottom w:val="single" w:sz="12" w:space="0" w:color="auto"/>
            </w:tcBorders>
            <w:vAlign w:val="center"/>
          </w:tcPr>
          <w:p w14:paraId="7F17F956" w14:textId="77777777" w:rsidR="00376764" w:rsidRPr="00A71D81" w:rsidRDefault="00376764" w:rsidP="00376764">
            <w:pPr>
              <w:jc w:val="center"/>
              <w:rPr>
                <w:sz w:val="18"/>
              </w:rPr>
            </w:pPr>
            <w:r w:rsidRPr="00B138F3">
              <w:rPr>
                <w:sz w:val="16"/>
                <w:szCs w:val="16"/>
              </w:rPr>
              <w:t>адрес</w:t>
            </w:r>
          </w:p>
        </w:tc>
        <w:tc>
          <w:tcPr>
            <w:tcW w:w="990" w:type="dxa"/>
            <w:tcBorders>
              <w:bottom w:val="single" w:sz="12" w:space="0" w:color="auto"/>
            </w:tcBorders>
            <w:vAlign w:val="center"/>
          </w:tcPr>
          <w:p w14:paraId="55C55FA3" w14:textId="77777777" w:rsidR="00376764" w:rsidRPr="00A71D81" w:rsidRDefault="00376764" w:rsidP="00376764">
            <w:pPr>
              <w:jc w:val="center"/>
              <w:rPr>
                <w:sz w:val="18"/>
              </w:rPr>
            </w:pPr>
            <w:r w:rsidRPr="00B138F3">
              <w:rPr>
                <w:sz w:val="16"/>
                <w:szCs w:val="16"/>
              </w:rPr>
              <w:t>подлежащее поставке количество товара</w:t>
            </w:r>
          </w:p>
        </w:tc>
        <w:tc>
          <w:tcPr>
            <w:tcW w:w="1851" w:type="dxa"/>
            <w:gridSpan w:val="2"/>
            <w:tcBorders>
              <w:bottom w:val="single" w:sz="12" w:space="0" w:color="auto"/>
              <w:right w:val="single" w:sz="12" w:space="0" w:color="auto"/>
            </w:tcBorders>
            <w:vAlign w:val="center"/>
          </w:tcPr>
          <w:p w14:paraId="0FF2D2C0" w14:textId="77777777" w:rsidR="00376764" w:rsidRPr="0058053B" w:rsidRDefault="00376764" w:rsidP="00376764">
            <w:pPr>
              <w:jc w:val="center"/>
              <w:rPr>
                <w:sz w:val="16"/>
                <w:szCs w:val="16"/>
                <w:lang w:val="hy-AM"/>
              </w:rPr>
            </w:pPr>
            <w:r w:rsidRPr="00492B41">
              <w:rPr>
                <w:sz w:val="16"/>
                <w:szCs w:val="16"/>
              </w:rPr>
              <w:t>Срок</w:t>
            </w:r>
            <w:r>
              <w:rPr>
                <w:sz w:val="16"/>
                <w:szCs w:val="16"/>
                <w:lang w:val="hy-AM"/>
              </w:rPr>
              <w:t>**</w:t>
            </w:r>
          </w:p>
          <w:p w14:paraId="718BBDC1" w14:textId="77777777" w:rsidR="00376764" w:rsidRPr="0049758C" w:rsidRDefault="00376764" w:rsidP="00376764">
            <w:pPr>
              <w:jc w:val="center"/>
              <w:rPr>
                <w:sz w:val="18"/>
              </w:rPr>
            </w:pPr>
            <w:r w:rsidRPr="0049758C">
              <w:rPr>
                <w:sz w:val="18"/>
              </w:rPr>
              <w:t>в случае</w:t>
            </w:r>
            <w:r>
              <w:rPr>
                <w:sz w:val="18"/>
              </w:rPr>
              <w:t xml:space="preserve"> выделения</w:t>
            </w:r>
            <w:r w:rsidRPr="0049758C">
              <w:rPr>
                <w:sz w:val="18"/>
              </w:rPr>
              <w:t xml:space="preserve"> финансовых средств – с даты вступления в силу</w:t>
            </w:r>
            <w:r>
              <w:rPr>
                <w:sz w:val="18"/>
              </w:rPr>
              <w:t xml:space="preserve"> дополнительного</w:t>
            </w:r>
            <w:r w:rsidRPr="0049758C">
              <w:rPr>
                <w:sz w:val="18"/>
              </w:rPr>
              <w:t xml:space="preserve"> </w:t>
            </w:r>
            <w:r>
              <w:rPr>
                <w:sz w:val="18"/>
              </w:rPr>
              <w:t>соглашения</w:t>
            </w:r>
            <w:r w:rsidRPr="0049758C">
              <w:rPr>
                <w:sz w:val="18"/>
              </w:rPr>
              <w:t>, заключенного между сторонами, до:</w:t>
            </w:r>
          </w:p>
        </w:tc>
      </w:tr>
      <w:tr w:rsidR="00A510E6" w:rsidRPr="000264EC" w14:paraId="5FE6399F" w14:textId="77777777" w:rsidTr="00E67855">
        <w:trPr>
          <w:gridAfter w:val="1"/>
          <w:wAfter w:w="8" w:type="dxa"/>
          <w:trHeight w:val="564"/>
          <w:jc w:val="center"/>
        </w:trPr>
        <w:tc>
          <w:tcPr>
            <w:tcW w:w="1548" w:type="dxa"/>
            <w:vMerge w:val="restart"/>
            <w:tcBorders>
              <w:top w:val="single" w:sz="12" w:space="0" w:color="auto"/>
              <w:left w:val="single" w:sz="12" w:space="0" w:color="auto"/>
            </w:tcBorders>
            <w:vAlign w:val="center"/>
          </w:tcPr>
          <w:p w14:paraId="7C01954E" w14:textId="4A5A8F8A" w:rsidR="00A510E6" w:rsidRPr="00BA79E4" w:rsidRDefault="00A510E6" w:rsidP="00A510E6">
            <w:pPr>
              <w:jc w:val="center"/>
              <w:rPr>
                <w:rFonts w:cs="Calibri"/>
                <w:color w:val="000000"/>
                <w:sz w:val="18"/>
                <w:szCs w:val="18"/>
              </w:rPr>
            </w:pPr>
            <w:r>
              <w:rPr>
                <w:sz w:val="18"/>
                <w:szCs w:val="18"/>
              </w:rPr>
              <w:t>1</w:t>
            </w:r>
          </w:p>
        </w:tc>
        <w:tc>
          <w:tcPr>
            <w:tcW w:w="2307" w:type="dxa"/>
            <w:vMerge w:val="restart"/>
            <w:tcBorders>
              <w:top w:val="single" w:sz="12" w:space="0" w:color="auto"/>
            </w:tcBorders>
            <w:vAlign w:val="center"/>
          </w:tcPr>
          <w:p w14:paraId="4E256793" w14:textId="0AF55348" w:rsidR="00A510E6" w:rsidRPr="005A3F12" w:rsidRDefault="00A510E6" w:rsidP="00A510E6">
            <w:pPr>
              <w:rPr>
                <w:color w:val="000000"/>
                <w:sz w:val="18"/>
                <w:szCs w:val="18"/>
              </w:rPr>
            </w:pPr>
            <w:r>
              <w:rPr>
                <w:rFonts w:ascii="GHEA Grapalat" w:hAnsi="GHEA Grapalat" w:cs="Calibri"/>
                <w:sz w:val="20"/>
                <w:szCs w:val="20"/>
              </w:rPr>
              <w:t>Шестивалентная (АКДС, гепатит В, ИПВ, HIB) вакцина</w:t>
            </w:r>
          </w:p>
        </w:tc>
        <w:tc>
          <w:tcPr>
            <w:tcW w:w="1890" w:type="dxa"/>
            <w:vMerge w:val="restart"/>
            <w:tcBorders>
              <w:top w:val="single" w:sz="12" w:space="0" w:color="auto"/>
            </w:tcBorders>
            <w:vAlign w:val="center"/>
          </w:tcPr>
          <w:p w14:paraId="0C0354DD" w14:textId="77777777" w:rsidR="00A510E6" w:rsidRPr="00D47374" w:rsidRDefault="00A510E6" w:rsidP="00A510E6">
            <w:pPr>
              <w:jc w:val="center"/>
              <w:rPr>
                <w:sz w:val="18"/>
                <w:szCs w:val="18"/>
              </w:rPr>
            </w:pPr>
            <w:r>
              <w:rPr>
                <w:sz w:val="18"/>
                <w:szCs w:val="18"/>
              </w:rPr>
              <w:t>требуется</w:t>
            </w:r>
          </w:p>
        </w:tc>
        <w:tc>
          <w:tcPr>
            <w:tcW w:w="1364" w:type="dxa"/>
            <w:vMerge w:val="restart"/>
            <w:tcBorders>
              <w:top w:val="single" w:sz="12" w:space="0" w:color="auto"/>
            </w:tcBorders>
            <w:vAlign w:val="center"/>
          </w:tcPr>
          <w:p w14:paraId="76DB4952" w14:textId="77777777" w:rsidR="00A510E6" w:rsidRPr="00D47374" w:rsidRDefault="00A510E6" w:rsidP="00A510E6">
            <w:pPr>
              <w:jc w:val="center"/>
              <w:rPr>
                <w:sz w:val="18"/>
                <w:szCs w:val="18"/>
              </w:rPr>
            </w:pPr>
            <w:r w:rsidRPr="00B625FF">
              <w:rPr>
                <w:sz w:val="20"/>
                <w:szCs w:val="20"/>
              </w:rPr>
              <w:t>Излагается ниже</w:t>
            </w:r>
          </w:p>
        </w:tc>
        <w:tc>
          <w:tcPr>
            <w:tcW w:w="1260" w:type="dxa"/>
            <w:vMerge w:val="restart"/>
            <w:tcBorders>
              <w:top w:val="single" w:sz="12" w:space="0" w:color="auto"/>
            </w:tcBorders>
            <w:vAlign w:val="center"/>
          </w:tcPr>
          <w:p w14:paraId="5598C0FB" w14:textId="77777777" w:rsidR="00A510E6" w:rsidRPr="00D47374" w:rsidRDefault="00A510E6" w:rsidP="00A510E6">
            <w:pPr>
              <w:jc w:val="center"/>
              <w:rPr>
                <w:sz w:val="18"/>
                <w:szCs w:val="18"/>
              </w:rPr>
            </w:pPr>
            <w:r w:rsidRPr="00B625FF">
              <w:rPr>
                <w:rFonts w:cs="GHEA Grapalat"/>
                <w:sz w:val="20"/>
                <w:szCs w:val="20"/>
              </w:rPr>
              <w:t>доза</w:t>
            </w:r>
          </w:p>
        </w:tc>
        <w:tc>
          <w:tcPr>
            <w:tcW w:w="900" w:type="dxa"/>
            <w:vMerge w:val="restart"/>
            <w:tcBorders>
              <w:top w:val="single" w:sz="12" w:space="0" w:color="auto"/>
            </w:tcBorders>
            <w:vAlign w:val="center"/>
          </w:tcPr>
          <w:p w14:paraId="60303021" w14:textId="4525A8BE" w:rsidR="00A510E6" w:rsidRPr="00D47374" w:rsidRDefault="00A510E6" w:rsidP="00A510E6">
            <w:pPr>
              <w:jc w:val="center"/>
              <w:rPr>
                <w:sz w:val="18"/>
                <w:szCs w:val="18"/>
                <w:lang w:val="hy-AM"/>
              </w:rPr>
            </w:pPr>
          </w:p>
        </w:tc>
        <w:tc>
          <w:tcPr>
            <w:tcW w:w="1620" w:type="dxa"/>
            <w:vMerge w:val="restart"/>
            <w:tcBorders>
              <w:top w:val="single" w:sz="12" w:space="0" w:color="auto"/>
            </w:tcBorders>
            <w:vAlign w:val="center"/>
          </w:tcPr>
          <w:p w14:paraId="33B33EC0" w14:textId="3036E616" w:rsidR="00A510E6" w:rsidRPr="005A3F12" w:rsidRDefault="00A510E6" w:rsidP="00A510E6">
            <w:pPr>
              <w:jc w:val="center"/>
              <w:rPr>
                <w:sz w:val="18"/>
                <w:szCs w:val="18"/>
              </w:rPr>
            </w:pPr>
          </w:p>
        </w:tc>
        <w:tc>
          <w:tcPr>
            <w:tcW w:w="1080" w:type="dxa"/>
            <w:vMerge w:val="restart"/>
            <w:tcBorders>
              <w:top w:val="single" w:sz="12" w:space="0" w:color="auto"/>
            </w:tcBorders>
            <w:vAlign w:val="center"/>
          </w:tcPr>
          <w:p w14:paraId="7E7B20A4" w14:textId="7FF9E37E" w:rsidR="00A510E6" w:rsidRPr="00D47374" w:rsidRDefault="00A510E6" w:rsidP="00A510E6">
            <w:pPr>
              <w:jc w:val="center"/>
              <w:rPr>
                <w:color w:val="FF0000"/>
                <w:sz w:val="18"/>
                <w:szCs w:val="18"/>
                <w:lang w:val="hy-AM"/>
              </w:rPr>
            </w:pPr>
            <w:r>
              <w:rPr>
                <w:sz w:val="18"/>
                <w:szCs w:val="18"/>
                <w:lang w:val="hy-AM"/>
              </w:rPr>
              <w:t>80</w:t>
            </w:r>
            <w:r>
              <w:rPr>
                <w:sz w:val="18"/>
                <w:szCs w:val="18"/>
              </w:rPr>
              <w:t xml:space="preserve"> </w:t>
            </w:r>
            <w:r w:rsidRPr="00D47374">
              <w:rPr>
                <w:sz w:val="18"/>
                <w:szCs w:val="18"/>
                <w:lang w:val="hy-AM"/>
              </w:rPr>
              <w:t>000</w:t>
            </w:r>
          </w:p>
        </w:tc>
        <w:tc>
          <w:tcPr>
            <w:tcW w:w="1350" w:type="dxa"/>
            <w:vMerge w:val="restart"/>
            <w:tcBorders>
              <w:top w:val="single" w:sz="12" w:space="0" w:color="auto"/>
            </w:tcBorders>
            <w:vAlign w:val="center"/>
          </w:tcPr>
          <w:p w14:paraId="54A02C10" w14:textId="407FD8AA" w:rsidR="00A510E6" w:rsidRPr="007A7DAA" w:rsidRDefault="00A510E6" w:rsidP="00A510E6">
            <w:pPr>
              <w:jc w:val="center"/>
              <w:rPr>
                <w:rFonts w:cs="GHEA Grapalat"/>
                <w:sz w:val="20"/>
                <w:szCs w:val="20"/>
              </w:rPr>
            </w:pPr>
            <w:r w:rsidRPr="00A26C66">
              <w:rPr>
                <w:sz w:val="20"/>
                <w:szCs w:val="20"/>
                <w:lang w:val="pt-BR"/>
              </w:rPr>
              <w:t>Инкотермс</w:t>
            </w:r>
            <w:r>
              <w:rPr>
                <w:rFonts w:cs="GHEA Grapalat"/>
                <w:sz w:val="20"/>
                <w:szCs w:val="20"/>
              </w:rPr>
              <w:t xml:space="preserve">: </w:t>
            </w:r>
            <w:r w:rsidRPr="00A26C66">
              <w:rPr>
                <w:sz w:val="20"/>
                <w:szCs w:val="20"/>
                <w:lang w:val="pt-BR"/>
              </w:rPr>
              <w:t>CIP</w:t>
            </w:r>
            <w:r w:rsidRPr="007A7DAA">
              <w:rPr>
                <w:rFonts w:cs="GHEA Grapalat"/>
                <w:sz w:val="20"/>
                <w:szCs w:val="20"/>
              </w:rPr>
              <w:t xml:space="preserve"> г.Ереван</w:t>
            </w:r>
          </w:p>
        </w:tc>
        <w:tc>
          <w:tcPr>
            <w:tcW w:w="990" w:type="dxa"/>
            <w:tcBorders>
              <w:top w:val="single" w:sz="12" w:space="0" w:color="auto"/>
            </w:tcBorders>
            <w:vAlign w:val="center"/>
          </w:tcPr>
          <w:p w14:paraId="1FC73EA7" w14:textId="0274D9CC" w:rsidR="00A510E6" w:rsidRPr="00C04110" w:rsidRDefault="00A510E6" w:rsidP="00A510E6">
            <w:pPr>
              <w:jc w:val="center"/>
              <w:rPr>
                <w:sz w:val="18"/>
                <w:szCs w:val="18"/>
                <w:lang w:val="hy-AM"/>
              </w:rPr>
            </w:pPr>
            <w:r>
              <w:rPr>
                <w:rFonts w:cs="Sylfaen"/>
                <w:i/>
                <w:sz w:val="18"/>
                <w:szCs w:val="18"/>
                <w:lang w:val="hy-AM"/>
              </w:rPr>
              <w:t>2</w:t>
            </w:r>
            <w:r w:rsidRPr="00D47374">
              <w:rPr>
                <w:rFonts w:cs="Sylfaen"/>
                <w:i/>
                <w:sz w:val="18"/>
                <w:szCs w:val="18"/>
                <w:lang w:val="pt-BR"/>
              </w:rPr>
              <w:t>0</w:t>
            </w:r>
            <w:r>
              <w:rPr>
                <w:rFonts w:cs="Sylfaen"/>
                <w:i/>
                <w:sz w:val="18"/>
                <w:szCs w:val="18"/>
              </w:rPr>
              <w:t xml:space="preserve"> </w:t>
            </w:r>
            <w:r w:rsidRPr="00D47374">
              <w:rPr>
                <w:rFonts w:cs="Sylfaen"/>
                <w:i/>
                <w:sz w:val="18"/>
                <w:szCs w:val="18"/>
                <w:lang w:val="pt-BR"/>
              </w:rPr>
              <w:t>000</w:t>
            </w:r>
          </w:p>
        </w:tc>
        <w:tc>
          <w:tcPr>
            <w:tcW w:w="1843" w:type="dxa"/>
            <w:tcBorders>
              <w:top w:val="single" w:sz="12" w:space="0" w:color="auto"/>
              <w:right w:val="single" w:sz="12" w:space="0" w:color="auto"/>
            </w:tcBorders>
            <w:vAlign w:val="center"/>
          </w:tcPr>
          <w:p w14:paraId="39BB422B" w14:textId="6E0DB4AF" w:rsidR="00A510E6" w:rsidRPr="00C04110" w:rsidRDefault="00A510E6" w:rsidP="00A510E6">
            <w:pPr>
              <w:jc w:val="center"/>
              <w:rPr>
                <w:sz w:val="18"/>
                <w:szCs w:val="18"/>
                <w:lang w:val="hy-AM"/>
              </w:rPr>
            </w:pPr>
            <w:r w:rsidRPr="00D47374">
              <w:rPr>
                <w:sz w:val="18"/>
                <w:szCs w:val="18"/>
                <w:lang w:val="hy-AM"/>
              </w:rPr>
              <w:t>202</w:t>
            </w:r>
            <w:r>
              <w:rPr>
                <w:sz w:val="18"/>
                <w:szCs w:val="18"/>
                <w:lang w:val="hy-AM"/>
              </w:rPr>
              <w:t>6</w:t>
            </w:r>
            <w:r>
              <w:rPr>
                <w:sz w:val="18"/>
                <w:szCs w:val="18"/>
              </w:rPr>
              <w:t>г.</w:t>
            </w:r>
            <w:r w:rsidRPr="00D47374">
              <w:rPr>
                <w:sz w:val="18"/>
                <w:szCs w:val="18"/>
                <w:lang w:val="hy-AM"/>
              </w:rPr>
              <w:t xml:space="preserve">  </w:t>
            </w:r>
            <w:r>
              <w:rPr>
                <w:sz w:val="18"/>
                <w:szCs w:val="18"/>
              </w:rPr>
              <w:t>август</w:t>
            </w:r>
          </w:p>
        </w:tc>
      </w:tr>
      <w:tr w:rsidR="00A510E6" w:rsidRPr="000264EC" w14:paraId="548B4CC1" w14:textId="77777777" w:rsidTr="005F4250">
        <w:trPr>
          <w:gridAfter w:val="1"/>
          <w:wAfter w:w="8" w:type="dxa"/>
          <w:trHeight w:val="680"/>
          <w:jc w:val="center"/>
        </w:trPr>
        <w:tc>
          <w:tcPr>
            <w:tcW w:w="1548" w:type="dxa"/>
            <w:vMerge/>
            <w:tcBorders>
              <w:top w:val="single" w:sz="12" w:space="0" w:color="auto"/>
              <w:left w:val="single" w:sz="12" w:space="0" w:color="auto"/>
            </w:tcBorders>
            <w:vAlign w:val="center"/>
          </w:tcPr>
          <w:p w14:paraId="1E3D65FA" w14:textId="77777777" w:rsidR="00A510E6" w:rsidRPr="00D47374" w:rsidRDefault="00A510E6" w:rsidP="00A510E6">
            <w:pPr>
              <w:jc w:val="center"/>
              <w:rPr>
                <w:sz w:val="18"/>
                <w:szCs w:val="18"/>
                <w:lang w:val="hy-AM"/>
              </w:rPr>
            </w:pPr>
          </w:p>
        </w:tc>
        <w:tc>
          <w:tcPr>
            <w:tcW w:w="2307" w:type="dxa"/>
            <w:vMerge/>
            <w:tcBorders>
              <w:top w:val="single" w:sz="12" w:space="0" w:color="auto"/>
            </w:tcBorders>
            <w:vAlign w:val="center"/>
          </w:tcPr>
          <w:p w14:paraId="347DD9CC" w14:textId="77777777" w:rsidR="00A510E6" w:rsidRPr="00B625FF" w:rsidRDefault="00A510E6" w:rsidP="00A510E6">
            <w:pPr>
              <w:rPr>
                <w:rFonts w:cs="Calibri"/>
                <w:color w:val="000000"/>
                <w:sz w:val="20"/>
                <w:szCs w:val="20"/>
                <w:lang w:val="hy-AM"/>
              </w:rPr>
            </w:pPr>
          </w:p>
        </w:tc>
        <w:tc>
          <w:tcPr>
            <w:tcW w:w="1890" w:type="dxa"/>
            <w:vMerge/>
            <w:tcBorders>
              <w:top w:val="single" w:sz="12" w:space="0" w:color="auto"/>
            </w:tcBorders>
            <w:vAlign w:val="center"/>
          </w:tcPr>
          <w:p w14:paraId="5B1946DE" w14:textId="77777777" w:rsidR="00A510E6" w:rsidRPr="00D47374" w:rsidRDefault="00A510E6" w:rsidP="00A510E6">
            <w:pPr>
              <w:jc w:val="center"/>
              <w:rPr>
                <w:sz w:val="18"/>
                <w:szCs w:val="18"/>
              </w:rPr>
            </w:pPr>
          </w:p>
        </w:tc>
        <w:tc>
          <w:tcPr>
            <w:tcW w:w="1364" w:type="dxa"/>
            <w:vMerge/>
            <w:tcBorders>
              <w:top w:val="single" w:sz="12" w:space="0" w:color="auto"/>
            </w:tcBorders>
            <w:vAlign w:val="center"/>
          </w:tcPr>
          <w:p w14:paraId="73C091BB" w14:textId="77777777" w:rsidR="00A510E6" w:rsidRPr="00B625FF" w:rsidRDefault="00A510E6" w:rsidP="00A510E6">
            <w:pPr>
              <w:jc w:val="center"/>
              <w:rPr>
                <w:sz w:val="20"/>
                <w:szCs w:val="20"/>
              </w:rPr>
            </w:pPr>
          </w:p>
        </w:tc>
        <w:tc>
          <w:tcPr>
            <w:tcW w:w="1260" w:type="dxa"/>
            <w:vMerge/>
            <w:tcBorders>
              <w:top w:val="single" w:sz="12" w:space="0" w:color="auto"/>
            </w:tcBorders>
            <w:vAlign w:val="center"/>
          </w:tcPr>
          <w:p w14:paraId="3DA3A008" w14:textId="77777777" w:rsidR="00A510E6" w:rsidRPr="00B625FF" w:rsidRDefault="00A510E6" w:rsidP="00A510E6">
            <w:pPr>
              <w:jc w:val="center"/>
              <w:rPr>
                <w:rFonts w:cs="GHEA Grapalat"/>
                <w:sz w:val="20"/>
                <w:szCs w:val="20"/>
              </w:rPr>
            </w:pPr>
          </w:p>
        </w:tc>
        <w:tc>
          <w:tcPr>
            <w:tcW w:w="900" w:type="dxa"/>
            <w:vMerge/>
            <w:tcBorders>
              <w:top w:val="single" w:sz="12" w:space="0" w:color="auto"/>
            </w:tcBorders>
            <w:vAlign w:val="center"/>
          </w:tcPr>
          <w:p w14:paraId="493F185D" w14:textId="77777777" w:rsidR="00A510E6" w:rsidRPr="00D47374" w:rsidRDefault="00A510E6" w:rsidP="00A510E6">
            <w:pPr>
              <w:jc w:val="center"/>
              <w:rPr>
                <w:sz w:val="18"/>
                <w:szCs w:val="18"/>
                <w:lang w:val="hy-AM"/>
              </w:rPr>
            </w:pPr>
          </w:p>
        </w:tc>
        <w:tc>
          <w:tcPr>
            <w:tcW w:w="1620" w:type="dxa"/>
            <w:vMerge/>
            <w:tcBorders>
              <w:top w:val="single" w:sz="12" w:space="0" w:color="auto"/>
            </w:tcBorders>
            <w:vAlign w:val="center"/>
          </w:tcPr>
          <w:p w14:paraId="1496903D" w14:textId="77777777" w:rsidR="00A510E6" w:rsidRDefault="00A510E6" w:rsidP="00A510E6">
            <w:pPr>
              <w:jc w:val="center"/>
              <w:rPr>
                <w:sz w:val="18"/>
                <w:szCs w:val="18"/>
              </w:rPr>
            </w:pPr>
          </w:p>
        </w:tc>
        <w:tc>
          <w:tcPr>
            <w:tcW w:w="1080" w:type="dxa"/>
            <w:vMerge/>
            <w:tcBorders>
              <w:top w:val="single" w:sz="12" w:space="0" w:color="auto"/>
            </w:tcBorders>
            <w:vAlign w:val="center"/>
          </w:tcPr>
          <w:p w14:paraId="6F282F93" w14:textId="77777777" w:rsidR="00A510E6" w:rsidRPr="0000231F" w:rsidRDefault="00A510E6" w:rsidP="00A510E6">
            <w:pPr>
              <w:jc w:val="center"/>
              <w:rPr>
                <w:sz w:val="18"/>
                <w:szCs w:val="18"/>
              </w:rPr>
            </w:pPr>
          </w:p>
        </w:tc>
        <w:tc>
          <w:tcPr>
            <w:tcW w:w="1350" w:type="dxa"/>
            <w:vMerge/>
            <w:tcBorders>
              <w:top w:val="single" w:sz="12" w:space="0" w:color="auto"/>
            </w:tcBorders>
          </w:tcPr>
          <w:p w14:paraId="73B61C2D" w14:textId="77777777" w:rsidR="00A510E6" w:rsidRPr="007A7DAA" w:rsidRDefault="00A510E6" w:rsidP="00A510E6">
            <w:pPr>
              <w:jc w:val="center"/>
              <w:rPr>
                <w:rFonts w:cs="GHEA Grapalat"/>
                <w:sz w:val="20"/>
                <w:szCs w:val="20"/>
              </w:rPr>
            </w:pPr>
          </w:p>
        </w:tc>
        <w:tc>
          <w:tcPr>
            <w:tcW w:w="990" w:type="dxa"/>
            <w:vAlign w:val="center"/>
          </w:tcPr>
          <w:p w14:paraId="2C63DB44" w14:textId="2640C4F9" w:rsidR="00A510E6" w:rsidRPr="00C04110" w:rsidRDefault="00A510E6" w:rsidP="00A510E6">
            <w:pPr>
              <w:jc w:val="center"/>
              <w:rPr>
                <w:sz w:val="18"/>
                <w:szCs w:val="18"/>
                <w:lang w:val="hy-AM"/>
              </w:rPr>
            </w:pPr>
            <w:r>
              <w:rPr>
                <w:rFonts w:cs="Sylfaen"/>
                <w:i/>
                <w:sz w:val="18"/>
                <w:szCs w:val="18"/>
                <w:lang w:val="hy-AM"/>
              </w:rPr>
              <w:t>60</w:t>
            </w:r>
            <w:r>
              <w:rPr>
                <w:rFonts w:cs="Sylfaen"/>
                <w:i/>
                <w:sz w:val="18"/>
                <w:szCs w:val="18"/>
              </w:rPr>
              <w:t xml:space="preserve"> </w:t>
            </w:r>
            <w:r w:rsidRPr="00D47374">
              <w:rPr>
                <w:rFonts w:cs="Sylfaen"/>
                <w:i/>
                <w:sz w:val="18"/>
                <w:szCs w:val="18"/>
                <w:lang w:val="pt-BR"/>
              </w:rPr>
              <w:t>000</w:t>
            </w:r>
          </w:p>
        </w:tc>
        <w:tc>
          <w:tcPr>
            <w:tcW w:w="1843" w:type="dxa"/>
            <w:tcBorders>
              <w:top w:val="single" w:sz="4" w:space="0" w:color="auto"/>
              <w:right w:val="single" w:sz="12" w:space="0" w:color="auto"/>
            </w:tcBorders>
            <w:vAlign w:val="center"/>
          </w:tcPr>
          <w:p w14:paraId="0DDF8F5B" w14:textId="5BB9900C" w:rsidR="00A510E6" w:rsidRPr="00C04110" w:rsidRDefault="00A510E6" w:rsidP="00A510E6">
            <w:pPr>
              <w:jc w:val="center"/>
              <w:rPr>
                <w:sz w:val="18"/>
                <w:szCs w:val="18"/>
                <w:lang w:val="hy-AM"/>
              </w:rPr>
            </w:pPr>
            <w:r w:rsidRPr="00D47374">
              <w:rPr>
                <w:sz w:val="18"/>
                <w:szCs w:val="18"/>
                <w:lang w:val="hy-AM"/>
              </w:rPr>
              <w:t>202</w:t>
            </w:r>
            <w:r>
              <w:rPr>
                <w:sz w:val="18"/>
                <w:szCs w:val="18"/>
                <w:lang w:val="hy-AM"/>
              </w:rPr>
              <w:t>6</w:t>
            </w:r>
            <w:r>
              <w:rPr>
                <w:sz w:val="18"/>
                <w:szCs w:val="18"/>
              </w:rPr>
              <w:t>г. декабрь</w:t>
            </w:r>
          </w:p>
        </w:tc>
      </w:tr>
      <w:tr w:rsidR="000C7A20" w:rsidRPr="002428F2" w14:paraId="5EEB34E4" w14:textId="77777777" w:rsidTr="00376764">
        <w:trPr>
          <w:trHeight w:val="531"/>
          <w:jc w:val="center"/>
        </w:trPr>
        <w:tc>
          <w:tcPr>
            <w:tcW w:w="16160" w:type="dxa"/>
            <w:gridSpan w:val="12"/>
            <w:tcBorders>
              <w:left w:val="single" w:sz="12" w:space="0" w:color="auto"/>
              <w:bottom w:val="single" w:sz="12" w:space="0" w:color="auto"/>
              <w:right w:val="single" w:sz="12" w:space="0" w:color="auto"/>
            </w:tcBorders>
            <w:vAlign w:val="center"/>
          </w:tcPr>
          <w:p w14:paraId="16DF1781" w14:textId="77777777" w:rsidR="00295097" w:rsidRPr="00FF03BB" w:rsidRDefault="00295097" w:rsidP="00295097">
            <w:pPr>
              <w:jc w:val="center"/>
              <w:rPr>
                <w:rFonts w:cs="Calibri"/>
                <w:b/>
                <w:color w:val="000000"/>
                <w:sz w:val="20"/>
                <w:lang w:val="hy-AM"/>
              </w:rPr>
            </w:pPr>
            <w:r w:rsidRPr="007C0417">
              <w:rPr>
                <w:rFonts w:cs="GHEA Grapalat"/>
                <w:b/>
                <w:sz w:val="22"/>
              </w:rPr>
              <w:t>Техническая характеристика</w:t>
            </w:r>
          </w:p>
          <w:p w14:paraId="07956ECF" w14:textId="77777777" w:rsidR="00295097" w:rsidRPr="007C0417" w:rsidRDefault="00295097" w:rsidP="00295097">
            <w:pPr>
              <w:jc w:val="both"/>
              <w:rPr>
                <w:rFonts w:cs="Calibri"/>
                <w:color w:val="000000"/>
                <w:sz w:val="20"/>
              </w:rPr>
            </w:pPr>
            <w:r w:rsidRPr="00DD7AEF">
              <w:rPr>
                <w:rFonts w:cs="Calibri"/>
                <w:color w:val="000000"/>
                <w:sz w:val="20"/>
                <w:lang w:val="hy-AM"/>
              </w:rPr>
              <w:t>Флакон/ампула или шприц-тюбик с иглой или без игла, содержащий 1 дозу шестивалентной вакцины</w:t>
            </w:r>
            <w:r w:rsidRPr="002F1F78">
              <w:rPr>
                <w:rFonts w:cs="Calibri"/>
                <w:color w:val="000000"/>
                <w:sz w:val="20"/>
                <w:lang w:val="hy-AM"/>
              </w:rPr>
              <w:t xml:space="preserve"> против коклюша (неклеточный компонент), дифтерии, столбняка, полиомиелита (инактивированная), гемофильной инфекции В, гепатита В</w:t>
            </w:r>
            <w:r w:rsidRPr="00DD7AEF">
              <w:rPr>
                <w:rFonts w:cs="Calibri"/>
                <w:color w:val="000000"/>
                <w:sz w:val="20"/>
                <w:lang w:val="hy-AM"/>
              </w:rPr>
              <w:t xml:space="preserve">. </w:t>
            </w:r>
            <w:r w:rsidRPr="000D7101">
              <w:rPr>
                <w:rFonts w:cs="Calibri"/>
                <w:color w:val="000000"/>
                <w:sz w:val="20"/>
                <w:lang w:val="hy-AM"/>
              </w:rPr>
              <w:t>Наличие с импортируемой партией в каждой коробке и/или групповой упаковке датчиков</w:t>
            </w:r>
            <w:r w:rsidRPr="00417348">
              <w:rPr>
                <w:rFonts w:cs="Calibri"/>
                <w:color w:val="000000"/>
                <w:sz w:val="20"/>
                <w:lang w:val="hy-AM"/>
              </w:rPr>
              <w:t xml:space="preserve"> которые</w:t>
            </w:r>
            <w:r w:rsidRPr="000D7101">
              <w:rPr>
                <w:rFonts w:cs="Calibri"/>
                <w:color w:val="000000"/>
                <w:sz w:val="20"/>
                <w:lang w:val="hy-AM"/>
              </w:rPr>
              <w:t xml:space="preserve"> </w:t>
            </w:r>
            <w:r w:rsidRPr="00417348">
              <w:rPr>
                <w:rFonts w:cs="Calibri"/>
                <w:color w:val="000000"/>
                <w:sz w:val="20"/>
                <w:lang w:val="hy-AM"/>
              </w:rPr>
              <w:t>регистрируют</w:t>
            </w:r>
            <w:r w:rsidRPr="00A03365">
              <w:rPr>
                <w:rFonts w:cs="Calibri"/>
                <w:color w:val="000000"/>
                <w:sz w:val="20"/>
                <w:lang w:val="hy-AM"/>
              </w:rPr>
              <w:t>, запомина</w:t>
            </w:r>
            <w:r w:rsidRPr="00417348">
              <w:rPr>
                <w:rFonts w:cs="Calibri"/>
                <w:color w:val="000000"/>
                <w:sz w:val="20"/>
                <w:lang w:val="hy-AM"/>
              </w:rPr>
              <w:t>ют</w:t>
            </w:r>
            <w:r w:rsidRPr="00A03365">
              <w:rPr>
                <w:rFonts w:cs="Calibri"/>
                <w:color w:val="000000"/>
                <w:sz w:val="20"/>
                <w:lang w:val="hy-AM"/>
              </w:rPr>
              <w:t xml:space="preserve"> </w:t>
            </w:r>
            <w:r w:rsidRPr="000D7101">
              <w:rPr>
                <w:rFonts w:cs="Calibri"/>
                <w:color w:val="000000"/>
                <w:sz w:val="20"/>
                <w:lang w:val="hy-AM"/>
              </w:rPr>
              <w:t xml:space="preserve">температурный режим </w:t>
            </w:r>
            <w:r w:rsidRPr="00A03365">
              <w:rPr>
                <w:rFonts w:cs="Calibri"/>
                <w:color w:val="000000"/>
                <w:sz w:val="20"/>
                <w:lang w:val="hy-AM"/>
              </w:rPr>
              <w:t>всего процесса</w:t>
            </w:r>
            <w:r w:rsidRPr="000D7101">
              <w:rPr>
                <w:rFonts w:cs="Calibri"/>
                <w:color w:val="000000"/>
                <w:sz w:val="20"/>
                <w:lang w:val="hy-AM"/>
              </w:rPr>
              <w:t xml:space="preserve"> транспортировк</w:t>
            </w:r>
            <w:r w:rsidRPr="00417348">
              <w:rPr>
                <w:rFonts w:cs="Calibri"/>
                <w:color w:val="000000"/>
                <w:sz w:val="20"/>
                <w:lang w:val="hy-AM"/>
              </w:rPr>
              <w:t>и</w:t>
            </w:r>
            <w:r>
              <w:rPr>
                <w:rFonts w:cs="Calibri"/>
                <w:color w:val="000000"/>
                <w:sz w:val="20"/>
                <w:lang w:val="hy-AM"/>
              </w:rPr>
              <w:t xml:space="preserve"> </w:t>
            </w:r>
            <w:r w:rsidRPr="00803632">
              <w:rPr>
                <w:rFonts w:cs="Calibri"/>
                <w:color w:val="000000"/>
                <w:sz w:val="20"/>
                <w:lang w:val="hy-AM"/>
              </w:rPr>
              <w:t>и хранения</w:t>
            </w:r>
            <w:r w:rsidRPr="000D7101">
              <w:rPr>
                <w:rFonts w:cs="Calibri"/>
                <w:color w:val="000000"/>
                <w:sz w:val="20"/>
                <w:lang w:val="hy-AM"/>
              </w:rPr>
              <w:t xml:space="preserve">, </w:t>
            </w:r>
            <w:r w:rsidRPr="00417348">
              <w:rPr>
                <w:rFonts w:cs="Calibri"/>
                <w:color w:val="000000"/>
                <w:sz w:val="20"/>
                <w:lang w:val="hy-AM"/>
              </w:rPr>
              <w:t xml:space="preserve">с </w:t>
            </w:r>
            <w:r w:rsidRPr="000D7101">
              <w:rPr>
                <w:rFonts w:cs="Calibri"/>
                <w:color w:val="000000"/>
                <w:sz w:val="20"/>
                <w:lang w:val="hy-AM"/>
              </w:rPr>
              <w:t>надлежащ</w:t>
            </w:r>
            <w:r w:rsidRPr="00417348">
              <w:rPr>
                <w:rFonts w:cs="Calibri"/>
                <w:color w:val="000000"/>
                <w:sz w:val="20"/>
                <w:lang w:val="hy-AM"/>
              </w:rPr>
              <w:t>ей</w:t>
            </w:r>
            <w:r w:rsidRPr="000D7101">
              <w:rPr>
                <w:rFonts w:cs="Calibri"/>
                <w:color w:val="000000"/>
                <w:sz w:val="20"/>
                <w:lang w:val="hy-AM"/>
              </w:rPr>
              <w:t xml:space="preserve"> маркировк</w:t>
            </w:r>
            <w:r w:rsidRPr="007C0417">
              <w:rPr>
                <w:rFonts w:cs="Calibri"/>
                <w:color w:val="000000"/>
                <w:sz w:val="20"/>
              </w:rPr>
              <w:t xml:space="preserve">ой </w:t>
            </w:r>
            <w:r w:rsidRPr="000D7101">
              <w:rPr>
                <w:rFonts w:cs="Calibri"/>
                <w:color w:val="000000"/>
                <w:sz w:val="20"/>
                <w:lang w:val="hy-AM"/>
              </w:rPr>
              <w:t>каждой коробк</w:t>
            </w:r>
            <w:r w:rsidRPr="007C0417">
              <w:rPr>
                <w:rFonts w:cs="Calibri"/>
                <w:color w:val="000000"/>
                <w:sz w:val="20"/>
              </w:rPr>
              <w:t>и</w:t>
            </w:r>
            <w:r w:rsidRPr="000D7101">
              <w:rPr>
                <w:rFonts w:cs="Calibri"/>
                <w:color w:val="000000"/>
                <w:sz w:val="20"/>
                <w:lang w:val="hy-AM"/>
              </w:rPr>
              <w:t xml:space="preserve"> и/или групповой упаковк</w:t>
            </w:r>
            <w:r w:rsidRPr="007C0417">
              <w:rPr>
                <w:rFonts w:cs="Calibri"/>
                <w:color w:val="000000"/>
                <w:sz w:val="20"/>
              </w:rPr>
              <w:t>и,</w:t>
            </w:r>
            <w:r w:rsidRPr="000D7101">
              <w:rPr>
                <w:rFonts w:cs="Calibri"/>
                <w:color w:val="000000"/>
                <w:sz w:val="20"/>
                <w:lang w:val="hy-AM"/>
              </w:rPr>
              <w:t xml:space="preserve"> с меткой «стекло», обеспечение во время перевозки</w:t>
            </w:r>
            <w:r w:rsidRPr="007C0417">
              <w:t xml:space="preserve"> </w:t>
            </w:r>
            <w:r w:rsidRPr="00803632">
              <w:rPr>
                <w:rFonts w:cs="Calibri"/>
                <w:color w:val="000000"/>
                <w:sz w:val="20"/>
                <w:lang w:val="hy-AM"/>
              </w:rPr>
              <w:t xml:space="preserve">и хранения </w:t>
            </w:r>
            <w:r w:rsidRPr="000D7101">
              <w:rPr>
                <w:rFonts w:cs="Calibri"/>
                <w:color w:val="000000"/>
                <w:sz w:val="20"/>
                <w:lang w:val="hy-AM"/>
              </w:rPr>
              <w:t>температурного режима от +2 до +8</w:t>
            </w:r>
            <w:r w:rsidRPr="000D7101">
              <w:rPr>
                <w:rFonts w:cs="Calibri"/>
                <w:color w:val="000000"/>
                <w:sz w:val="20"/>
                <w:vertAlign w:val="superscript"/>
                <w:lang w:val="hy-AM"/>
              </w:rPr>
              <w:t>о</w:t>
            </w:r>
            <w:r w:rsidRPr="000D7101">
              <w:rPr>
                <w:rFonts w:cs="Calibri"/>
                <w:color w:val="000000"/>
                <w:sz w:val="20"/>
                <w:lang w:val="hy-AM"/>
              </w:rPr>
              <w:t>C. Наличие лицензии преквалификации ВОЗ</w:t>
            </w:r>
            <w:r w:rsidRPr="007C0417">
              <w:rPr>
                <w:rFonts w:cs="Calibri"/>
                <w:color w:val="000000"/>
                <w:sz w:val="20"/>
              </w:rPr>
              <w:t xml:space="preserve"> и/или</w:t>
            </w:r>
            <w:r w:rsidRPr="000D7101">
              <w:rPr>
                <w:rFonts w:cs="Calibri"/>
                <w:color w:val="000000"/>
                <w:sz w:val="20"/>
                <w:lang w:val="hy-AM"/>
              </w:rPr>
              <w:t xml:space="preserve"> регистрации</w:t>
            </w:r>
            <w:r w:rsidRPr="007C0417">
              <w:rPr>
                <w:rFonts w:cs="Calibri"/>
                <w:color w:val="000000"/>
                <w:sz w:val="20"/>
              </w:rPr>
              <w:t xml:space="preserve"> в стране-члене международной профессиональной организации, определенной постановлением Правительства Республики Армения от 23 февраля 2017 года </w:t>
            </w:r>
            <w:r w:rsidRPr="000D7101">
              <w:rPr>
                <w:rFonts w:cs="Calibri"/>
                <w:color w:val="000000"/>
                <w:sz w:val="20"/>
              </w:rPr>
              <w:t>N</w:t>
            </w:r>
            <w:r w:rsidRPr="007C0417">
              <w:rPr>
                <w:rFonts w:cs="Calibri"/>
                <w:color w:val="000000"/>
                <w:sz w:val="20"/>
              </w:rPr>
              <w:t xml:space="preserve"> 172-А. </w:t>
            </w:r>
            <w:r w:rsidRPr="000D7101">
              <w:rPr>
                <w:rFonts w:cs="Calibri"/>
                <w:color w:val="000000"/>
                <w:sz w:val="20"/>
                <w:lang w:val="hy-AM"/>
              </w:rPr>
              <w:t>Поставка вакцины с</w:t>
            </w:r>
            <w:r w:rsidRPr="00DD7AEF">
              <w:rPr>
                <w:rFonts w:cs="Calibri"/>
                <w:color w:val="000000"/>
                <w:sz w:val="20"/>
                <w:lang w:val="hy-AM"/>
              </w:rPr>
              <w:t xml:space="preserve"> наличием следующих документов: авианакладная (AWB), счет-фактура, упаковочный лист (Packing list), наличие сертификата качества каждо</w:t>
            </w:r>
            <w:r w:rsidRPr="007C0417">
              <w:rPr>
                <w:rFonts w:cs="Calibri"/>
                <w:color w:val="000000"/>
                <w:sz w:val="20"/>
              </w:rPr>
              <w:t>й</w:t>
            </w:r>
            <w:r w:rsidRPr="00DD7AEF">
              <w:rPr>
                <w:rFonts w:cs="Calibri"/>
                <w:color w:val="000000"/>
                <w:sz w:val="20"/>
                <w:lang w:val="hy-AM"/>
              </w:rPr>
              <w:t xml:space="preserve"> партии</w:t>
            </w:r>
            <w:r w:rsidRPr="007C0417">
              <w:rPr>
                <w:rFonts w:cs="Calibri"/>
                <w:color w:val="000000"/>
                <w:sz w:val="20"/>
              </w:rPr>
              <w:t xml:space="preserve">, </w:t>
            </w:r>
            <w:r w:rsidRPr="00DD7AEF">
              <w:rPr>
                <w:rFonts w:cs="Calibri"/>
                <w:color w:val="000000"/>
                <w:sz w:val="20"/>
                <w:lang w:val="hy-AM"/>
              </w:rPr>
              <w:t xml:space="preserve">свидетельство о выпуске партии (Lot Release Certificate) </w:t>
            </w:r>
            <w:r w:rsidRPr="007C0417">
              <w:rPr>
                <w:rFonts w:cs="Calibri"/>
                <w:color w:val="000000"/>
                <w:sz w:val="20"/>
              </w:rPr>
              <w:t>выданный</w:t>
            </w:r>
            <w:r w:rsidRPr="00DD7AEF">
              <w:rPr>
                <w:rFonts w:cs="Calibri"/>
                <w:color w:val="000000"/>
                <w:sz w:val="20"/>
                <w:lang w:val="hy-AM"/>
              </w:rPr>
              <w:t xml:space="preserve"> со стороны регулирующего органа (NRA или НРО)</w:t>
            </w:r>
            <w:r w:rsidRPr="007C0417">
              <w:t xml:space="preserve"> </w:t>
            </w:r>
            <w:r w:rsidRPr="00DD7AEF">
              <w:rPr>
                <w:rFonts w:cs="Calibri"/>
                <w:color w:val="000000"/>
                <w:sz w:val="20"/>
                <w:lang w:val="hy-AM"/>
              </w:rPr>
              <w:t>страны-производителя</w:t>
            </w:r>
            <w:r w:rsidRPr="007C0417">
              <w:rPr>
                <w:rFonts w:cs="Calibri"/>
                <w:color w:val="000000"/>
                <w:sz w:val="20"/>
              </w:rPr>
              <w:t xml:space="preserve"> и сводный протокол (</w:t>
            </w:r>
            <w:r w:rsidRPr="00B6062E">
              <w:rPr>
                <w:rFonts w:cs="Calibri"/>
                <w:color w:val="000000"/>
                <w:sz w:val="20"/>
              </w:rPr>
              <w:t>Summary</w:t>
            </w:r>
            <w:r w:rsidRPr="007C0417">
              <w:rPr>
                <w:rFonts w:cs="Calibri"/>
                <w:color w:val="000000"/>
                <w:sz w:val="20"/>
              </w:rPr>
              <w:t xml:space="preserve"> </w:t>
            </w:r>
            <w:r w:rsidRPr="00B6062E">
              <w:rPr>
                <w:rFonts w:cs="Calibri"/>
                <w:color w:val="000000"/>
                <w:sz w:val="20"/>
              </w:rPr>
              <w:t>Protocol</w:t>
            </w:r>
            <w:r w:rsidRPr="007C0417">
              <w:rPr>
                <w:rFonts w:cs="Calibri"/>
                <w:color w:val="000000"/>
                <w:sz w:val="20"/>
              </w:rPr>
              <w:t>), выданный производителем.</w:t>
            </w:r>
            <w:r w:rsidRPr="00DD7AEF">
              <w:rPr>
                <w:rFonts w:cs="Calibri"/>
                <w:color w:val="000000"/>
                <w:sz w:val="20"/>
                <w:lang w:val="hy-AM"/>
              </w:rPr>
              <w:t xml:space="preserve"> Для предоставления сертификата импорта регистрация вакцины не обязательна. </w:t>
            </w:r>
          </w:p>
          <w:p w14:paraId="0AC89E7E" w14:textId="77777777" w:rsidR="00295097" w:rsidRPr="00DD7AEF" w:rsidRDefault="00295097" w:rsidP="00295097">
            <w:pPr>
              <w:jc w:val="both"/>
              <w:rPr>
                <w:rFonts w:cs="Calibri"/>
                <w:color w:val="000000"/>
                <w:sz w:val="20"/>
                <w:lang w:val="hy-AM"/>
              </w:rPr>
            </w:pPr>
            <w:r w:rsidRPr="00DD7AEF">
              <w:rPr>
                <w:rFonts w:cs="Calibri"/>
                <w:color w:val="000000"/>
                <w:sz w:val="20"/>
                <w:lang w:val="hy-AM"/>
              </w:rPr>
              <w:t>Срок годности вакцины при доставке:</w:t>
            </w:r>
          </w:p>
          <w:p w14:paraId="4D751074" w14:textId="77777777" w:rsidR="00295097" w:rsidRDefault="00295097" w:rsidP="00295097">
            <w:pPr>
              <w:jc w:val="both"/>
              <w:rPr>
                <w:rFonts w:cs="Calibri"/>
                <w:color w:val="000000"/>
                <w:sz w:val="20"/>
                <w:lang w:val="hy-AM"/>
              </w:rPr>
            </w:pPr>
            <w:r w:rsidRPr="007C0417">
              <w:rPr>
                <w:rFonts w:cs="Calibri"/>
                <w:color w:val="000000"/>
                <w:sz w:val="20"/>
              </w:rPr>
              <w:t>а</w:t>
            </w:r>
            <w:r w:rsidRPr="00DD7AEF">
              <w:rPr>
                <w:rFonts w:cs="Calibri"/>
                <w:color w:val="000000"/>
                <w:sz w:val="20"/>
                <w:lang w:val="hy-AM"/>
              </w:rPr>
              <w:t>)</w:t>
            </w:r>
            <w:r w:rsidRPr="007C0417">
              <w:rPr>
                <w:rFonts w:cs="Calibri"/>
                <w:color w:val="000000"/>
                <w:sz w:val="20"/>
              </w:rPr>
              <w:t>л</w:t>
            </w:r>
            <w:r w:rsidRPr="00A821ED">
              <w:rPr>
                <w:rFonts w:cs="Calibri"/>
                <w:color w:val="000000"/>
                <w:sz w:val="20"/>
                <w:lang w:val="hy-AM"/>
              </w:rPr>
              <w:t>екарственные средства со сроком годности 2,5 года и более должны иметь остаточный срок годности не менее 24 месяцев на момент поставки.</w:t>
            </w:r>
          </w:p>
          <w:p w14:paraId="1F051353" w14:textId="77777777" w:rsidR="00295097" w:rsidRPr="004B00F7" w:rsidRDefault="00295097" w:rsidP="00295097">
            <w:pPr>
              <w:jc w:val="both"/>
              <w:rPr>
                <w:rFonts w:cs="Calibri"/>
                <w:color w:val="000000"/>
                <w:sz w:val="20"/>
                <w:lang w:val="hy-AM"/>
              </w:rPr>
            </w:pPr>
            <w:r w:rsidRPr="00DD7AEF">
              <w:rPr>
                <w:rFonts w:cs="Calibri"/>
                <w:color w:val="000000"/>
                <w:sz w:val="20"/>
                <w:lang w:val="hy-AM"/>
              </w:rPr>
              <w:t>б)</w:t>
            </w:r>
            <w:r w:rsidRPr="00066FA3">
              <w:rPr>
                <w:rFonts w:cs="Calibri"/>
                <w:color w:val="000000"/>
                <w:sz w:val="20"/>
                <w:lang w:val="hy-AM"/>
              </w:rPr>
              <w:t>лекарственные средства со сроком годности до 2,5 лет должны иметь остаточный срок годности не менее 12 месяцев на момент поставки</w:t>
            </w:r>
            <w:r w:rsidRPr="007C0417">
              <w:rPr>
                <w:rFonts w:cs="Calibri"/>
                <w:color w:val="000000"/>
                <w:sz w:val="20"/>
              </w:rPr>
              <w:t>.</w:t>
            </w:r>
          </w:p>
          <w:p w14:paraId="20C3212F" w14:textId="77777777" w:rsidR="00295097" w:rsidRPr="007C0417" w:rsidRDefault="00295097" w:rsidP="00295097">
            <w:pPr>
              <w:jc w:val="both"/>
              <w:rPr>
                <w:rFonts w:cs="Calibri"/>
                <w:color w:val="000000"/>
                <w:sz w:val="20"/>
              </w:rPr>
            </w:pPr>
            <w:r w:rsidRPr="00DD7AEF">
              <w:rPr>
                <w:rFonts w:cs="Calibri"/>
                <w:color w:val="000000"/>
                <w:sz w:val="20"/>
                <w:lang w:val="hy-AM"/>
              </w:rPr>
              <w:t>Покупка и хранение товара осуществляется в соответствии с инструкциями внешнего пакета или вкладыша.</w:t>
            </w:r>
          </w:p>
          <w:p w14:paraId="78DCCD3B" w14:textId="77777777" w:rsidR="00295097" w:rsidRPr="007C0417" w:rsidRDefault="00295097" w:rsidP="00295097">
            <w:pPr>
              <w:jc w:val="both"/>
              <w:rPr>
                <w:rFonts w:cs="Calibri"/>
                <w:color w:val="000000"/>
                <w:sz w:val="20"/>
              </w:rPr>
            </w:pPr>
            <w:r w:rsidRPr="007C0417">
              <w:rPr>
                <w:rFonts w:cs="Calibri"/>
                <w:color w:val="000000"/>
                <w:sz w:val="20"/>
              </w:rPr>
              <w:t xml:space="preserve">На основании закона Республики Армения «О лекарственных средствах», для нужд Республики Армения могут приобретаться незарегистрированные лекарственные средства используемые для нужд государства, по специальному разрешению уполномоченного органа,  которые зарегистрированы в стране-участнице международной специализированной организации,  в соответствии с постановлением  </w:t>
            </w:r>
            <w:r w:rsidRPr="00DD7AEF">
              <w:rPr>
                <w:rFonts w:cs="Calibri"/>
                <w:color w:val="000000"/>
                <w:sz w:val="20"/>
              </w:rPr>
              <w:t>N</w:t>
            </w:r>
            <w:r w:rsidRPr="007C0417">
              <w:rPr>
                <w:rFonts w:cs="Calibri"/>
                <w:color w:val="000000"/>
                <w:sz w:val="20"/>
              </w:rPr>
              <w:t>172-</w:t>
            </w:r>
            <w:r w:rsidRPr="00DD7AEF">
              <w:rPr>
                <w:rFonts w:cs="Calibri"/>
                <w:color w:val="000000"/>
                <w:sz w:val="20"/>
              </w:rPr>
              <w:t>A</w:t>
            </w:r>
            <w:r w:rsidRPr="007C0417">
              <w:rPr>
                <w:rFonts w:cs="Calibri"/>
                <w:color w:val="000000"/>
                <w:sz w:val="20"/>
              </w:rPr>
              <w:t xml:space="preserve"> правительства РА “О создании международной специализированной организации предусмотренной Законом Республики Армения “О лекарственных средствах” ” от 23-го февраля 2017г. или же имеют преквалификацию Всемирной организации здравоохранения.</w:t>
            </w:r>
          </w:p>
          <w:p w14:paraId="16308857" w14:textId="49BA4360" w:rsidR="000C7A20" w:rsidRPr="00311ED2" w:rsidRDefault="00295097" w:rsidP="00295097">
            <w:pPr>
              <w:rPr>
                <w:rFonts w:cs="Sylfaen"/>
                <w:i/>
                <w:sz w:val="18"/>
                <w:szCs w:val="18"/>
                <w:lang w:val="hy-AM"/>
              </w:rPr>
            </w:pPr>
            <w:r w:rsidRPr="007C0417">
              <w:rPr>
                <w:rFonts w:cs="Calibri"/>
                <w:color w:val="000000"/>
                <w:sz w:val="20"/>
              </w:rPr>
              <w:t xml:space="preserve">В подобном случае предусматривается, что выбранный участник для незарегистрированных лекарственных средств вместе с договором и квалификационными гарантиями должен </w:t>
            </w:r>
            <w:r w:rsidRPr="007C0417">
              <w:rPr>
                <w:rFonts w:cs="Calibri"/>
                <w:color w:val="000000"/>
                <w:sz w:val="20"/>
              </w:rPr>
              <w:lastRenderedPageBreak/>
              <w:t xml:space="preserve">представить справку, выданную  «Научным центром экспертизы лекарств и медицинских технологий» МЗ РА о наличии регистрации в стране-участнице международной специализированной организации в соответствии с постановлением  </w:t>
            </w:r>
            <w:r w:rsidRPr="00122843">
              <w:rPr>
                <w:rFonts w:cs="Calibri"/>
                <w:color w:val="000000"/>
                <w:sz w:val="20"/>
              </w:rPr>
              <w:t>N</w:t>
            </w:r>
            <w:r w:rsidRPr="007C0417">
              <w:rPr>
                <w:rFonts w:cs="Calibri"/>
                <w:color w:val="000000"/>
                <w:sz w:val="20"/>
              </w:rPr>
              <w:t>172-</w:t>
            </w:r>
            <w:r w:rsidRPr="00122843">
              <w:rPr>
                <w:rFonts w:cs="Calibri"/>
                <w:color w:val="000000"/>
                <w:sz w:val="20"/>
              </w:rPr>
              <w:t>A</w:t>
            </w:r>
            <w:r w:rsidRPr="007C0417">
              <w:rPr>
                <w:rFonts w:cs="Calibri"/>
                <w:color w:val="000000"/>
                <w:sz w:val="20"/>
              </w:rPr>
              <w:t xml:space="preserve"> правительства РА  от 23-го февраля 2017г. или преквалификации Всемирной организации здравоохранения.  </w:t>
            </w:r>
          </w:p>
        </w:tc>
      </w:tr>
      <w:tr w:rsidR="00295097" w:rsidRPr="000264EC" w14:paraId="6C07FD1E" w14:textId="77777777" w:rsidTr="00A27B50">
        <w:trPr>
          <w:gridAfter w:val="1"/>
          <w:wAfter w:w="8" w:type="dxa"/>
          <w:trHeight w:val="1274"/>
          <w:jc w:val="center"/>
        </w:trPr>
        <w:tc>
          <w:tcPr>
            <w:tcW w:w="1548" w:type="dxa"/>
            <w:tcBorders>
              <w:top w:val="single" w:sz="12" w:space="0" w:color="auto"/>
              <w:left w:val="single" w:sz="12" w:space="0" w:color="auto"/>
            </w:tcBorders>
            <w:vAlign w:val="center"/>
          </w:tcPr>
          <w:p w14:paraId="0F29FD7A" w14:textId="1C209E4B" w:rsidR="00295097" w:rsidRPr="00BA79E4" w:rsidRDefault="00295097" w:rsidP="00295097">
            <w:pPr>
              <w:jc w:val="center"/>
              <w:rPr>
                <w:rFonts w:cs="Calibri"/>
                <w:color w:val="000000"/>
                <w:sz w:val="18"/>
                <w:szCs w:val="18"/>
              </w:rPr>
            </w:pPr>
            <w:r>
              <w:rPr>
                <w:sz w:val="18"/>
                <w:szCs w:val="18"/>
              </w:rPr>
              <w:lastRenderedPageBreak/>
              <w:t>2</w:t>
            </w:r>
          </w:p>
        </w:tc>
        <w:tc>
          <w:tcPr>
            <w:tcW w:w="2307" w:type="dxa"/>
            <w:tcBorders>
              <w:top w:val="single" w:sz="12" w:space="0" w:color="auto"/>
            </w:tcBorders>
            <w:vAlign w:val="center"/>
          </w:tcPr>
          <w:p w14:paraId="3B3E02F6" w14:textId="4AFC101C" w:rsidR="00295097" w:rsidRPr="005A3F12" w:rsidRDefault="00295097" w:rsidP="00295097">
            <w:pPr>
              <w:rPr>
                <w:color w:val="000000"/>
                <w:sz w:val="18"/>
                <w:szCs w:val="18"/>
              </w:rPr>
            </w:pPr>
            <w:r>
              <w:rPr>
                <w:rFonts w:ascii="GHEA Grapalat" w:hAnsi="GHEA Grapalat" w:cs="Calibri"/>
                <w:sz w:val="20"/>
                <w:szCs w:val="20"/>
              </w:rPr>
              <w:t>Вакцина против сезонного гриппа</w:t>
            </w:r>
          </w:p>
        </w:tc>
        <w:tc>
          <w:tcPr>
            <w:tcW w:w="1890" w:type="dxa"/>
            <w:tcBorders>
              <w:top w:val="single" w:sz="12" w:space="0" w:color="auto"/>
            </w:tcBorders>
            <w:vAlign w:val="center"/>
          </w:tcPr>
          <w:p w14:paraId="55046571" w14:textId="77777777" w:rsidR="00295097" w:rsidRPr="00D47374" w:rsidRDefault="00295097" w:rsidP="00295097">
            <w:pPr>
              <w:jc w:val="center"/>
              <w:rPr>
                <w:sz w:val="18"/>
                <w:szCs w:val="18"/>
              </w:rPr>
            </w:pPr>
            <w:r>
              <w:rPr>
                <w:sz w:val="18"/>
                <w:szCs w:val="18"/>
              </w:rPr>
              <w:t>требуется</w:t>
            </w:r>
          </w:p>
        </w:tc>
        <w:tc>
          <w:tcPr>
            <w:tcW w:w="1364" w:type="dxa"/>
            <w:tcBorders>
              <w:top w:val="single" w:sz="12" w:space="0" w:color="auto"/>
            </w:tcBorders>
            <w:vAlign w:val="center"/>
          </w:tcPr>
          <w:p w14:paraId="24B4843B" w14:textId="77777777" w:rsidR="00295097" w:rsidRPr="00D47374" w:rsidRDefault="00295097" w:rsidP="00295097">
            <w:pPr>
              <w:jc w:val="center"/>
              <w:rPr>
                <w:sz w:val="18"/>
                <w:szCs w:val="18"/>
              </w:rPr>
            </w:pPr>
            <w:r w:rsidRPr="00B625FF">
              <w:rPr>
                <w:sz w:val="20"/>
                <w:szCs w:val="20"/>
              </w:rPr>
              <w:t>Излагается ниже</w:t>
            </w:r>
          </w:p>
        </w:tc>
        <w:tc>
          <w:tcPr>
            <w:tcW w:w="1260" w:type="dxa"/>
            <w:tcBorders>
              <w:top w:val="single" w:sz="12" w:space="0" w:color="auto"/>
            </w:tcBorders>
            <w:vAlign w:val="center"/>
          </w:tcPr>
          <w:p w14:paraId="3C419FA7" w14:textId="77777777" w:rsidR="00295097" w:rsidRPr="00D47374" w:rsidRDefault="00295097" w:rsidP="00295097">
            <w:pPr>
              <w:jc w:val="center"/>
              <w:rPr>
                <w:sz w:val="18"/>
                <w:szCs w:val="18"/>
              </w:rPr>
            </w:pPr>
            <w:r w:rsidRPr="00B625FF">
              <w:rPr>
                <w:rFonts w:cs="GHEA Grapalat"/>
                <w:sz w:val="20"/>
                <w:szCs w:val="20"/>
              </w:rPr>
              <w:t>доза</w:t>
            </w:r>
          </w:p>
        </w:tc>
        <w:tc>
          <w:tcPr>
            <w:tcW w:w="900" w:type="dxa"/>
            <w:tcBorders>
              <w:top w:val="single" w:sz="12" w:space="0" w:color="auto"/>
            </w:tcBorders>
            <w:vAlign w:val="center"/>
          </w:tcPr>
          <w:p w14:paraId="3C96A9CD" w14:textId="62CB66E2" w:rsidR="00295097" w:rsidRPr="00D47374" w:rsidRDefault="00295097" w:rsidP="00295097">
            <w:pPr>
              <w:jc w:val="center"/>
              <w:rPr>
                <w:sz w:val="18"/>
                <w:szCs w:val="18"/>
                <w:lang w:val="hy-AM"/>
              </w:rPr>
            </w:pPr>
          </w:p>
        </w:tc>
        <w:tc>
          <w:tcPr>
            <w:tcW w:w="1620" w:type="dxa"/>
            <w:tcBorders>
              <w:top w:val="single" w:sz="12" w:space="0" w:color="auto"/>
            </w:tcBorders>
            <w:vAlign w:val="center"/>
          </w:tcPr>
          <w:p w14:paraId="7AFCF908" w14:textId="16EED0C2" w:rsidR="00295097" w:rsidRPr="005A3F12" w:rsidRDefault="00295097" w:rsidP="00295097">
            <w:pPr>
              <w:jc w:val="center"/>
              <w:rPr>
                <w:sz w:val="18"/>
                <w:szCs w:val="18"/>
              </w:rPr>
            </w:pPr>
          </w:p>
        </w:tc>
        <w:tc>
          <w:tcPr>
            <w:tcW w:w="1080" w:type="dxa"/>
            <w:tcBorders>
              <w:top w:val="single" w:sz="12" w:space="0" w:color="auto"/>
            </w:tcBorders>
            <w:vAlign w:val="center"/>
          </w:tcPr>
          <w:p w14:paraId="55EAA6C2" w14:textId="36BC15D4" w:rsidR="00295097" w:rsidRPr="00D47374" w:rsidRDefault="00295097" w:rsidP="00295097">
            <w:pPr>
              <w:jc w:val="center"/>
              <w:rPr>
                <w:color w:val="FF0000"/>
                <w:sz w:val="18"/>
                <w:szCs w:val="18"/>
                <w:lang w:val="hy-AM"/>
              </w:rPr>
            </w:pPr>
            <w:r>
              <w:rPr>
                <w:sz w:val="18"/>
                <w:szCs w:val="18"/>
                <w:lang w:val="hy-AM"/>
              </w:rPr>
              <w:t xml:space="preserve">225 </w:t>
            </w:r>
            <w:r w:rsidRPr="00D47374">
              <w:rPr>
                <w:sz w:val="18"/>
                <w:szCs w:val="18"/>
                <w:lang w:val="hy-AM"/>
              </w:rPr>
              <w:t>000</w:t>
            </w:r>
          </w:p>
        </w:tc>
        <w:tc>
          <w:tcPr>
            <w:tcW w:w="1350" w:type="dxa"/>
            <w:tcBorders>
              <w:top w:val="single" w:sz="12" w:space="0" w:color="auto"/>
            </w:tcBorders>
            <w:vAlign w:val="center"/>
          </w:tcPr>
          <w:p w14:paraId="260C4E40" w14:textId="1A6EE173" w:rsidR="00295097" w:rsidRPr="007A7DAA" w:rsidRDefault="00295097" w:rsidP="00295097">
            <w:pPr>
              <w:jc w:val="center"/>
              <w:rPr>
                <w:rFonts w:cs="GHEA Grapalat"/>
                <w:sz w:val="20"/>
                <w:szCs w:val="20"/>
              </w:rPr>
            </w:pPr>
            <w:r w:rsidRPr="00A26C66">
              <w:rPr>
                <w:sz w:val="20"/>
                <w:szCs w:val="20"/>
                <w:lang w:val="pt-BR"/>
              </w:rPr>
              <w:t>Инкотермс</w:t>
            </w:r>
            <w:r>
              <w:rPr>
                <w:rFonts w:cs="GHEA Grapalat"/>
                <w:sz w:val="20"/>
                <w:szCs w:val="20"/>
              </w:rPr>
              <w:t xml:space="preserve">: </w:t>
            </w:r>
            <w:r w:rsidRPr="00A26C66">
              <w:rPr>
                <w:sz w:val="20"/>
                <w:szCs w:val="20"/>
                <w:lang w:val="pt-BR"/>
              </w:rPr>
              <w:t>CIP</w:t>
            </w:r>
            <w:r w:rsidRPr="007A7DAA">
              <w:rPr>
                <w:rFonts w:cs="GHEA Grapalat"/>
                <w:sz w:val="20"/>
                <w:szCs w:val="20"/>
              </w:rPr>
              <w:t xml:space="preserve"> г.Ереван</w:t>
            </w:r>
          </w:p>
        </w:tc>
        <w:tc>
          <w:tcPr>
            <w:tcW w:w="990" w:type="dxa"/>
            <w:tcBorders>
              <w:top w:val="single" w:sz="12" w:space="0" w:color="auto"/>
            </w:tcBorders>
            <w:vAlign w:val="center"/>
          </w:tcPr>
          <w:p w14:paraId="4122A4B2" w14:textId="2ACBACC7" w:rsidR="00295097" w:rsidRPr="00C04110" w:rsidRDefault="00295097" w:rsidP="00295097">
            <w:pPr>
              <w:jc w:val="center"/>
              <w:rPr>
                <w:sz w:val="18"/>
                <w:szCs w:val="18"/>
                <w:lang w:val="hy-AM"/>
              </w:rPr>
            </w:pPr>
            <w:r w:rsidRPr="00295097">
              <w:rPr>
                <w:rFonts w:cs="Sylfaen"/>
                <w:iCs/>
                <w:sz w:val="18"/>
                <w:szCs w:val="18"/>
                <w:lang w:val="pt-BR"/>
              </w:rPr>
              <w:t>2</w:t>
            </w:r>
            <w:r w:rsidRPr="00295097">
              <w:rPr>
                <w:rFonts w:cs="Sylfaen"/>
                <w:iCs/>
                <w:sz w:val="18"/>
                <w:szCs w:val="18"/>
                <w:lang w:val="hy-AM"/>
              </w:rPr>
              <w:t>25</w:t>
            </w:r>
            <w:r>
              <w:rPr>
                <w:rFonts w:cs="Sylfaen"/>
                <w:i/>
                <w:sz w:val="18"/>
                <w:szCs w:val="18"/>
                <w:lang w:val="hy-AM"/>
              </w:rPr>
              <w:t xml:space="preserve"> </w:t>
            </w:r>
            <w:r w:rsidRPr="00D47374">
              <w:rPr>
                <w:rFonts w:cs="Sylfaen"/>
                <w:i/>
                <w:sz w:val="18"/>
                <w:szCs w:val="18"/>
                <w:lang w:val="pt-BR"/>
              </w:rPr>
              <w:t>000</w:t>
            </w:r>
          </w:p>
        </w:tc>
        <w:tc>
          <w:tcPr>
            <w:tcW w:w="1843" w:type="dxa"/>
            <w:tcBorders>
              <w:top w:val="single" w:sz="12" w:space="0" w:color="auto"/>
              <w:right w:val="single" w:sz="12" w:space="0" w:color="auto"/>
            </w:tcBorders>
            <w:vAlign w:val="center"/>
          </w:tcPr>
          <w:p w14:paraId="69152A63" w14:textId="62B02A61" w:rsidR="00295097" w:rsidRPr="00C04110" w:rsidRDefault="00295097" w:rsidP="00295097">
            <w:pPr>
              <w:jc w:val="center"/>
              <w:rPr>
                <w:sz w:val="18"/>
                <w:szCs w:val="18"/>
                <w:lang w:val="hy-AM"/>
              </w:rPr>
            </w:pPr>
            <w:r w:rsidRPr="00D47374">
              <w:rPr>
                <w:sz w:val="18"/>
                <w:szCs w:val="18"/>
                <w:lang w:val="hy-AM"/>
              </w:rPr>
              <w:t>202</w:t>
            </w:r>
            <w:r>
              <w:rPr>
                <w:sz w:val="18"/>
                <w:szCs w:val="18"/>
              </w:rPr>
              <w:t>6г.</w:t>
            </w:r>
            <w:r w:rsidRPr="00D47374">
              <w:rPr>
                <w:sz w:val="18"/>
                <w:szCs w:val="18"/>
                <w:lang w:val="hy-AM"/>
              </w:rPr>
              <w:t xml:space="preserve"> </w:t>
            </w:r>
            <w:r>
              <w:rPr>
                <w:sz w:val="18"/>
                <w:szCs w:val="18"/>
              </w:rPr>
              <w:t>август</w:t>
            </w:r>
          </w:p>
        </w:tc>
      </w:tr>
      <w:tr w:rsidR="000C7A20" w:rsidRPr="002428F2" w14:paraId="0C53A016" w14:textId="77777777" w:rsidTr="00AF3870">
        <w:trPr>
          <w:trHeight w:val="531"/>
          <w:jc w:val="center"/>
        </w:trPr>
        <w:tc>
          <w:tcPr>
            <w:tcW w:w="16160" w:type="dxa"/>
            <w:gridSpan w:val="12"/>
            <w:tcBorders>
              <w:left w:val="single" w:sz="12" w:space="0" w:color="auto"/>
              <w:bottom w:val="single" w:sz="12" w:space="0" w:color="auto"/>
              <w:right w:val="single" w:sz="12" w:space="0" w:color="auto"/>
            </w:tcBorders>
            <w:vAlign w:val="center"/>
          </w:tcPr>
          <w:p w14:paraId="10B1EFF3" w14:textId="77777777" w:rsidR="00295097" w:rsidRPr="00FF03BB" w:rsidRDefault="00295097" w:rsidP="00295097">
            <w:pPr>
              <w:jc w:val="center"/>
              <w:rPr>
                <w:rFonts w:cs="Calibri"/>
                <w:b/>
                <w:color w:val="000000"/>
                <w:sz w:val="20"/>
                <w:lang w:val="hy-AM"/>
              </w:rPr>
            </w:pPr>
            <w:r w:rsidRPr="007C0417">
              <w:rPr>
                <w:rFonts w:cs="GHEA Grapalat"/>
                <w:b/>
                <w:sz w:val="22"/>
              </w:rPr>
              <w:t>Техническая характеристика</w:t>
            </w:r>
          </w:p>
          <w:p w14:paraId="154EEAE9" w14:textId="77777777" w:rsidR="00295097" w:rsidRPr="007C0417" w:rsidRDefault="00295097" w:rsidP="00295097">
            <w:pPr>
              <w:jc w:val="both"/>
              <w:rPr>
                <w:rFonts w:cs="Calibri"/>
                <w:color w:val="000000"/>
                <w:sz w:val="20"/>
                <w:szCs w:val="20"/>
              </w:rPr>
            </w:pPr>
            <w:r w:rsidRPr="007C0417">
              <w:rPr>
                <w:rFonts w:cs="Arial"/>
                <w:sz w:val="20"/>
                <w:szCs w:val="20"/>
              </w:rPr>
              <w:t xml:space="preserve">Вакцина против гриппа, флакон/ампула или шприц-тюбик </w:t>
            </w:r>
            <w:r w:rsidRPr="007C0417">
              <w:rPr>
                <w:rFonts w:cs="Calibri"/>
                <w:color w:val="000000"/>
                <w:sz w:val="20"/>
              </w:rPr>
              <w:t>с иглой или без игла</w:t>
            </w:r>
            <w:r w:rsidRPr="007C0417">
              <w:rPr>
                <w:rFonts w:cs="Arial"/>
                <w:sz w:val="20"/>
                <w:szCs w:val="20"/>
              </w:rPr>
              <w:t>, содержащая 1 дозу инактивированной вакцины</w:t>
            </w:r>
            <w:r>
              <w:rPr>
                <w:rFonts w:cs="Arial"/>
                <w:sz w:val="20"/>
                <w:szCs w:val="20"/>
                <w:lang w:val="hy-AM"/>
              </w:rPr>
              <w:t xml:space="preserve"> </w:t>
            </w:r>
            <w:r w:rsidRPr="007C0417">
              <w:rPr>
                <w:rFonts w:cs="Arial"/>
                <w:sz w:val="20"/>
                <w:szCs w:val="20"/>
              </w:rPr>
              <w:t>против сезонного гриппа, состав, которого соответствует рекомендуемому составу ВОЗ для северного полушария на сезоны гриппа 202</w:t>
            </w:r>
            <w:r w:rsidRPr="00D2425E">
              <w:rPr>
                <w:rFonts w:cs="Arial"/>
                <w:sz w:val="20"/>
                <w:szCs w:val="20"/>
              </w:rPr>
              <w:t>6</w:t>
            </w:r>
            <w:r w:rsidRPr="007C0417">
              <w:rPr>
                <w:rFonts w:cs="Arial"/>
                <w:sz w:val="20"/>
                <w:szCs w:val="20"/>
              </w:rPr>
              <w:t>-202</w:t>
            </w:r>
            <w:r w:rsidRPr="00D2425E">
              <w:rPr>
                <w:rFonts w:cs="Arial"/>
                <w:sz w:val="20"/>
                <w:szCs w:val="20"/>
              </w:rPr>
              <w:t>7</w:t>
            </w:r>
            <w:r w:rsidRPr="007C0417">
              <w:rPr>
                <w:rFonts w:cs="Arial"/>
                <w:sz w:val="20"/>
                <w:szCs w:val="20"/>
              </w:rPr>
              <w:t>гг., предназначенная для лиц в возрасте с 6 месяцев, четырехвалентная.</w:t>
            </w:r>
            <w:r>
              <w:rPr>
                <w:rFonts w:cs="Arial"/>
                <w:sz w:val="20"/>
                <w:szCs w:val="20"/>
                <w:lang w:val="hy-AM"/>
              </w:rPr>
              <w:t xml:space="preserve"> </w:t>
            </w:r>
            <w:r w:rsidRPr="000D7101">
              <w:rPr>
                <w:rFonts w:cs="Calibri"/>
                <w:color w:val="000000"/>
                <w:sz w:val="20"/>
                <w:lang w:val="hy-AM"/>
              </w:rPr>
              <w:t>Наличие с импортируемой партией  в каждой коробке и/или групповой упаковке датчиков</w:t>
            </w:r>
            <w:r w:rsidRPr="007C0417">
              <w:rPr>
                <w:rFonts w:cs="Calibri"/>
                <w:color w:val="000000"/>
                <w:sz w:val="20"/>
              </w:rPr>
              <w:t xml:space="preserve"> которые</w:t>
            </w:r>
            <w:r w:rsidRPr="000D7101">
              <w:rPr>
                <w:rFonts w:cs="Calibri"/>
                <w:color w:val="000000"/>
                <w:sz w:val="20"/>
                <w:lang w:val="hy-AM"/>
              </w:rPr>
              <w:t xml:space="preserve"> </w:t>
            </w:r>
            <w:r w:rsidRPr="007C0417">
              <w:rPr>
                <w:rFonts w:cs="Calibri"/>
                <w:color w:val="000000"/>
                <w:sz w:val="20"/>
              </w:rPr>
              <w:t>регистрируют</w:t>
            </w:r>
            <w:r w:rsidRPr="00A03365">
              <w:rPr>
                <w:rFonts w:cs="Calibri"/>
                <w:color w:val="000000"/>
                <w:sz w:val="20"/>
                <w:lang w:val="hy-AM"/>
              </w:rPr>
              <w:t>, запомина</w:t>
            </w:r>
            <w:r w:rsidRPr="007C0417">
              <w:rPr>
                <w:rFonts w:cs="Calibri"/>
                <w:color w:val="000000"/>
                <w:sz w:val="20"/>
              </w:rPr>
              <w:t>ют</w:t>
            </w:r>
            <w:r w:rsidRPr="00A03365">
              <w:rPr>
                <w:rFonts w:cs="Calibri"/>
                <w:color w:val="000000"/>
                <w:sz w:val="20"/>
                <w:lang w:val="hy-AM"/>
              </w:rPr>
              <w:t xml:space="preserve"> </w:t>
            </w:r>
            <w:r w:rsidRPr="000D7101">
              <w:rPr>
                <w:rFonts w:cs="Calibri"/>
                <w:color w:val="000000"/>
                <w:sz w:val="20"/>
                <w:lang w:val="hy-AM"/>
              </w:rPr>
              <w:t xml:space="preserve">температурный режим </w:t>
            </w:r>
            <w:r w:rsidRPr="00A03365">
              <w:rPr>
                <w:rFonts w:cs="Calibri"/>
                <w:color w:val="000000"/>
                <w:sz w:val="20"/>
                <w:lang w:val="hy-AM"/>
              </w:rPr>
              <w:t>всего процесса</w:t>
            </w:r>
            <w:r w:rsidRPr="000D7101">
              <w:rPr>
                <w:rFonts w:cs="Calibri"/>
                <w:color w:val="000000"/>
                <w:sz w:val="20"/>
                <w:lang w:val="hy-AM"/>
              </w:rPr>
              <w:t xml:space="preserve"> транспортировк</w:t>
            </w:r>
            <w:r w:rsidRPr="007C0417">
              <w:rPr>
                <w:rFonts w:cs="Calibri"/>
                <w:color w:val="000000"/>
                <w:sz w:val="20"/>
              </w:rPr>
              <w:t>и</w:t>
            </w:r>
            <w:r>
              <w:rPr>
                <w:rFonts w:cs="Calibri"/>
                <w:color w:val="000000"/>
                <w:sz w:val="20"/>
                <w:lang w:val="hy-AM"/>
              </w:rPr>
              <w:t xml:space="preserve"> </w:t>
            </w:r>
            <w:r w:rsidRPr="00803632">
              <w:rPr>
                <w:rFonts w:cs="Calibri"/>
                <w:color w:val="000000"/>
                <w:sz w:val="20"/>
                <w:lang w:val="hy-AM"/>
              </w:rPr>
              <w:t>и хранения</w:t>
            </w:r>
            <w:r w:rsidRPr="000D7101">
              <w:rPr>
                <w:rFonts w:cs="Calibri"/>
                <w:color w:val="000000"/>
                <w:sz w:val="20"/>
                <w:lang w:val="hy-AM"/>
              </w:rPr>
              <w:t xml:space="preserve">, </w:t>
            </w:r>
            <w:r w:rsidRPr="00417348">
              <w:rPr>
                <w:rFonts w:cs="Calibri"/>
                <w:color w:val="000000"/>
                <w:sz w:val="20"/>
                <w:lang w:val="hy-AM"/>
              </w:rPr>
              <w:t xml:space="preserve">с </w:t>
            </w:r>
            <w:r w:rsidRPr="000D7101">
              <w:rPr>
                <w:rFonts w:cs="Calibri"/>
                <w:color w:val="000000"/>
                <w:sz w:val="20"/>
                <w:lang w:val="hy-AM"/>
              </w:rPr>
              <w:t>надлежащ</w:t>
            </w:r>
            <w:r w:rsidRPr="00417348">
              <w:rPr>
                <w:rFonts w:cs="Calibri"/>
                <w:color w:val="000000"/>
                <w:sz w:val="20"/>
                <w:lang w:val="hy-AM"/>
              </w:rPr>
              <w:t>ей</w:t>
            </w:r>
            <w:r w:rsidRPr="000D7101">
              <w:rPr>
                <w:rFonts w:cs="Calibri"/>
                <w:color w:val="000000"/>
                <w:sz w:val="20"/>
                <w:lang w:val="hy-AM"/>
              </w:rPr>
              <w:t xml:space="preserve"> маркировк</w:t>
            </w:r>
            <w:r w:rsidRPr="007C0417">
              <w:rPr>
                <w:rFonts w:cs="Calibri"/>
                <w:color w:val="000000"/>
                <w:sz w:val="20"/>
              </w:rPr>
              <w:t xml:space="preserve">ой </w:t>
            </w:r>
            <w:r w:rsidRPr="000D7101">
              <w:rPr>
                <w:rFonts w:cs="Calibri"/>
                <w:color w:val="000000"/>
                <w:sz w:val="20"/>
                <w:lang w:val="hy-AM"/>
              </w:rPr>
              <w:t xml:space="preserve"> каждой коробк</w:t>
            </w:r>
            <w:r w:rsidRPr="007C0417">
              <w:rPr>
                <w:rFonts w:cs="Calibri"/>
                <w:color w:val="000000"/>
                <w:sz w:val="20"/>
              </w:rPr>
              <w:t>и</w:t>
            </w:r>
            <w:r w:rsidRPr="000D7101">
              <w:rPr>
                <w:rFonts w:cs="Calibri"/>
                <w:color w:val="000000"/>
                <w:sz w:val="20"/>
                <w:lang w:val="hy-AM"/>
              </w:rPr>
              <w:t xml:space="preserve"> и/или групповой упаковк</w:t>
            </w:r>
            <w:r w:rsidRPr="007C0417">
              <w:rPr>
                <w:rFonts w:cs="Calibri"/>
                <w:color w:val="000000"/>
                <w:sz w:val="20"/>
              </w:rPr>
              <w:t>и,</w:t>
            </w:r>
            <w:r w:rsidRPr="000D7101">
              <w:rPr>
                <w:rFonts w:cs="Calibri"/>
                <w:color w:val="000000"/>
                <w:sz w:val="20"/>
                <w:lang w:val="hy-AM"/>
              </w:rPr>
              <w:t xml:space="preserve"> с меткой «стекло», обеспечение во время перевозки</w:t>
            </w:r>
            <w:r w:rsidRPr="007C0417">
              <w:t xml:space="preserve"> </w:t>
            </w:r>
            <w:r w:rsidRPr="00803632">
              <w:rPr>
                <w:rFonts w:cs="Calibri"/>
                <w:color w:val="000000"/>
                <w:sz w:val="20"/>
                <w:lang w:val="hy-AM"/>
              </w:rPr>
              <w:t xml:space="preserve">и хранения </w:t>
            </w:r>
            <w:r w:rsidRPr="000D7101">
              <w:rPr>
                <w:rFonts w:cs="Calibri"/>
                <w:color w:val="000000"/>
                <w:sz w:val="20"/>
                <w:lang w:val="hy-AM"/>
              </w:rPr>
              <w:t>температурного режима от +2 до +8</w:t>
            </w:r>
            <w:r w:rsidRPr="000D7101">
              <w:rPr>
                <w:rFonts w:cs="Calibri"/>
                <w:color w:val="000000"/>
                <w:sz w:val="20"/>
                <w:vertAlign w:val="superscript"/>
                <w:lang w:val="hy-AM"/>
              </w:rPr>
              <w:t>о</w:t>
            </w:r>
            <w:r w:rsidRPr="000D7101">
              <w:rPr>
                <w:rFonts w:cs="Calibri"/>
                <w:color w:val="000000"/>
                <w:sz w:val="20"/>
                <w:lang w:val="hy-AM"/>
              </w:rPr>
              <w:t>C. Наличие лицензии преквалификации ВОЗ</w:t>
            </w:r>
            <w:r w:rsidRPr="007C0417">
              <w:rPr>
                <w:rFonts w:cs="Calibri"/>
                <w:color w:val="000000"/>
                <w:sz w:val="20"/>
              </w:rPr>
              <w:t xml:space="preserve"> и/или</w:t>
            </w:r>
            <w:r w:rsidRPr="000D7101">
              <w:rPr>
                <w:rFonts w:cs="Calibri"/>
                <w:color w:val="000000"/>
                <w:sz w:val="20"/>
                <w:lang w:val="hy-AM"/>
              </w:rPr>
              <w:t xml:space="preserve"> регистрации</w:t>
            </w:r>
            <w:r w:rsidRPr="007C0417">
              <w:rPr>
                <w:rFonts w:cs="Calibri"/>
                <w:color w:val="000000"/>
                <w:sz w:val="20"/>
              </w:rPr>
              <w:t xml:space="preserve"> в стране-члене международной профессиональной организации, определенной постановлением Правительства Республики Армения от 23 февраля 2017 года </w:t>
            </w:r>
            <w:r w:rsidRPr="000D7101">
              <w:rPr>
                <w:rFonts w:cs="Calibri"/>
                <w:color w:val="000000"/>
                <w:sz w:val="20"/>
              </w:rPr>
              <w:t>N</w:t>
            </w:r>
            <w:r w:rsidRPr="007C0417">
              <w:rPr>
                <w:rFonts w:cs="Calibri"/>
                <w:color w:val="000000"/>
                <w:sz w:val="20"/>
              </w:rPr>
              <w:t xml:space="preserve"> 172-А. </w:t>
            </w:r>
            <w:r w:rsidRPr="000D7101">
              <w:rPr>
                <w:rFonts w:cs="Calibri"/>
                <w:color w:val="000000"/>
                <w:sz w:val="20"/>
                <w:lang w:val="hy-AM"/>
              </w:rPr>
              <w:t>Поставка вакцины с</w:t>
            </w:r>
            <w:r w:rsidRPr="00DD7AEF">
              <w:rPr>
                <w:rFonts w:cs="Calibri"/>
                <w:color w:val="000000"/>
                <w:sz w:val="20"/>
                <w:lang w:val="hy-AM"/>
              </w:rPr>
              <w:t xml:space="preserve"> наличием следующих документов: авианакладная (AWB), счет-фактура, упаковочный лист (Packing list), наличие сертификата качества каждо</w:t>
            </w:r>
            <w:r w:rsidRPr="007C0417">
              <w:rPr>
                <w:rFonts w:cs="Calibri"/>
                <w:color w:val="000000"/>
                <w:sz w:val="20"/>
              </w:rPr>
              <w:t>й</w:t>
            </w:r>
            <w:r w:rsidRPr="00DD7AEF">
              <w:rPr>
                <w:rFonts w:cs="Calibri"/>
                <w:color w:val="000000"/>
                <w:sz w:val="20"/>
                <w:lang w:val="hy-AM"/>
              </w:rPr>
              <w:t xml:space="preserve"> партии</w:t>
            </w:r>
            <w:r w:rsidRPr="007C0417">
              <w:rPr>
                <w:rFonts w:cs="Calibri"/>
                <w:color w:val="000000"/>
                <w:sz w:val="20"/>
              </w:rPr>
              <w:t xml:space="preserve">, </w:t>
            </w:r>
            <w:r w:rsidRPr="00DD7AEF">
              <w:rPr>
                <w:rFonts w:cs="Calibri"/>
                <w:color w:val="000000"/>
                <w:sz w:val="20"/>
                <w:lang w:val="hy-AM"/>
              </w:rPr>
              <w:t xml:space="preserve">свидетельство о выпуске партии (Lot Release Certificate) </w:t>
            </w:r>
            <w:r w:rsidRPr="007C0417">
              <w:rPr>
                <w:rFonts w:cs="Calibri"/>
                <w:color w:val="000000"/>
                <w:sz w:val="20"/>
              </w:rPr>
              <w:t>выданный</w:t>
            </w:r>
            <w:r w:rsidRPr="00DD7AEF">
              <w:rPr>
                <w:rFonts w:cs="Calibri"/>
                <w:color w:val="000000"/>
                <w:sz w:val="20"/>
                <w:lang w:val="hy-AM"/>
              </w:rPr>
              <w:t xml:space="preserve"> со стороны регулирующего органа (NRA или НРО)</w:t>
            </w:r>
            <w:r w:rsidRPr="007C0417">
              <w:t xml:space="preserve"> </w:t>
            </w:r>
            <w:r w:rsidRPr="00DD7AEF">
              <w:rPr>
                <w:rFonts w:cs="Calibri"/>
                <w:color w:val="000000"/>
                <w:sz w:val="20"/>
                <w:lang w:val="hy-AM"/>
              </w:rPr>
              <w:t>страны-производителя</w:t>
            </w:r>
            <w:r w:rsidRPr="007C0417">
              <w:rPr>
                <w:rFonts w:cs="Calibri"/>
                <w:color w:val="000000"/>
                <w:sz w:val="20"/>
              </w:rPr>
              <w:t xml:space="preserve"> и сводный протокол (</w:t>
            </w:r>
            <w:r w:rsidRPr="00B6062E">
              <w:rPr>
                <w:rFonts w:cs="Calibri"/>
                <w:color w:val="000000"/>
                <w:sz w:val="20"/>
              </w:rPr>
              <w:t>Summary</w:t>
            </w:r>
            <w:r w:rsidRPr="007C0417">
              <w:rPr>
                <w:rFonts w:cs="Calibri"/>
                <w:color w:val="000000"/>
                <w:sz w:val="20"/>
              </w:rPr>
              <w:t xml:space="preserve"> </w:t>
            </w:r>
            <w:r w:rsidRPr="00B6062E">
              <w:rPr>
                <w:rFonts w:cs="Calibri"/>
                <w:color w:val="000000"/>
                <w:sz w:val="20"/>
              </w:rPr>
              <w:t>Protocol</w:t>
            </w:r>
            <w:r w:rsidRPr="007C0417">
              <w:rPr>
                <w:rFonts w:cs="Calibri"/>
                <w:color w:val="000000"/>
                <w:sz w:val="20"/>
              </w:rPr>
              <w:t>), выданный производителем.</w:t>
            </w:r>
            <w:r w:rsidRPr="00DD7AEF">
              <w:rPr>
                <w:rFonts w:cs="Calibri"/>
                <w:color w:val="000000"/>
                <w:sz w:val="20"/>
                <w:lang w:val="hy-AM"/>
              </w:rPr>
              <w:t xml:space="preserve"> Для предоставления сертификата импорта регистрация вакцины не обязательна</w:t>
            </w:r>
            <w:r w:rsidRPr="007C0417">
              <w:rPr>
                <w:rFonts w:cs="Calibri"/>
                <w:color w:val="000000"/>
                <w:sz w:val="20"/>
                <w:szCs w:val="20"/>
              </w:rPr>
              <w:t xml:space="preserve">. </w:t>
            </w:r>
          </w:p>
          <w:p w14:paraId="0F96B7E0" w14:textId="77777777" w:rsidR="00295097" w:rsidRPr="00DD7AEF" w:rsidRDefault="00295097" w:rsidP="00295097">
            <w:pPr>
              <w:jc w:val="both"/>
              <w:rPr>
                <w:rFonts w:cs="Calibri"/>
                <w:color w:val="000000"/>
                <w:sz w:val="20"/>
                <w:lang w:val="hy-AM"/>
              </w:rPr>
            </w:pPr>
            <w:r w:rsidRPr="00DD7AEF">
              <w:rPr>
                <w:rFonts w:cs="Calibri"/>
                <w:color w:val="000000"/>
                <w:sz w:val="20"/>
                <w:lang w:val="hy-AM"/>
              </w:rPr>
              <w:t>Срок годности вакцины при доставке:</w:t>
            </w:r>
          </w:p>
          <w:p w14:paraId="2418CDF0" w14:textId="77777777" w:rsidR="00295097" w:rsidRDefault="00295097" w:rsidP="00295097">
            <w:pPr>
              <w:jc w:val="both"/>
              <w:rPr>
                <w:rFonts w:cs="Calibri"/>
                <w:color w:val="000000"/>
                <w:sz w:val="20"/>
                <w:lang w:val="hy-AM"/>
              </w:rPr>
            </w:pPr>
            <w:r w:rsidRPr="007C0417">
              <w:rPr>
                <w:rFonts w:cs="Calibri"/>
                <w:color w:val="000000"/>
                <w:sz w:val="20"/>
              </w:rPr>
              <w:t>а</w:t>
            </w:r>
            <w:r w:rsidRPr="00DD7AEF">
              <w:rPr>
                <w:rFonts w:cs="Calibri"/>
                <w:color w:val="000000"/>
                <w:sz w:val="20"/>
                <w:lang w:val="hy-AM"/>
              </w:rPr>
              <w:t>)</w:t>
            </w:r>
            <w:r w:rsidRPr="007C0417">
              <w:rPr>
                <w:rFonts w:cs="Calibri"/>
                <w:color w:val="000000"/>
                <w:sz w:val="20"/>
                <w:szCs w:val="20"/>
              </w:rPr>
              <w:t>Срок годности вакцины на момент поставки не менее 8 месяцев.</w:t>
            </w:r>
            <w:r w:rsidRPr="00DD7AEF">
              <w:rPr>
                <w:rFonts w:cs="Calibri"/>
                <w:color w:val="000000"/>
                <w:sz w:val="20"/>
                <w:lang w:val="hy-AM"/>
              </w:rPr>
              <w:t xml:space="preserve"> </w:t>
            </w:r>
          </w:p>
          <w:p w14:paraId="66A1478D" w14:textId="77777777" w:rsidR="00295097" w:rsidRPr="007C0417" w:rsidRDefault="00295097" w:rsidP="00295097">
            <w:pPr>
              <w:jc w:val="both"/>
              <w:rPr>
                <w:rFonts w:cs="Calibri"/>
                <w:color w:val="000000"/>
                <w:sz w:val="20"/>
              </w:rPr>
            </w:pPr>
            <w:r w:rsidRPr="00DD7AEF">
              <w:rPr>
                <w:rFonts w:cs="Calibri"/>
                <w:color w:val="000000"/>
                <w:sz w:val="20"/>
                <w:lang w:val="hy-AM"/>
              </w:rPr>
              <w:t>Покупка и хранение товара осуществляется в соответствии с инструкциями внешнего пакета или вкладыша.</w:t>
            </w:r>
          </w:p>
          <w:p w14:paraId="5442E47B" w14:textId="77777777" w:rsidR="00295097" w:rsidRPr="007C0417" w:rsidRDefault="00295097" w:rsidP="00295097">
            <w:pPr>
              <w:jc w:val="both"/>
              <w:rPr>
                <w:rFonts w:cs="Calibri"/>
                <w:color w:val="000000"/>
                <w:sz w:val="20"/>
              </w:rPr>
            </w:pPr>
            <w:r w:rsidRPr="007C0417">
              <w:rPr>
                <w:rFonts w:cs="Calibri"/>
                <w:color w:val="000000"/>
                <w:sz w:val="20"/>
              </w:rPr>
              <w:t xml:space="preserve">На основании закона Республики Армения «О лекарственных средствах», для нужд Республики Армения могут приобретаться незарегистрированные лекарственные средства используемые для нужд государства, по специальному разрешению уполномоченного органа,  которые зарегистрированы в стране-участнице международной специализированной организации,  в соответствии с постановлением  </w:t>
            </w:r>
            <w:r w:rsidRPr="00DD7AEF">
              <w:rPr>
                <w:rFonts w:cs="Calibri"/>
                <w:color w:val="000000"/>
                <w:sz w:val="20"/>
              </w:rPr>
              <w:t>N</w:t>
            </w:r>
            <w:r w:rsidRPr="007C0417">
              <w:rPr>
                <w:rFonts w:cs="Calibri"/>
                <w:color w:val="000000"/>
                <w:sz w:val="20"/>
              </w:rPr>
              <w:t>172-</w:t>
            </w:r>
            <w:r w:rsidRPr="00DD7AEF">
              <w:rPr>
                <w:rFonts w:cs="Calibri"/>
                <w:color w:val="000000"/>
                <w:sz w:val="20"/>
              </w:rPr>
              <w:t>A</w:t>
            </w:r>
            <w:r w:rsidRPr="007C0417">
              <w:rPr>
                <w:rFonts w:cs="Calibri"/>
                <w:color w:val="000000"/>
                <w:sz w:val="20"/>
              </w:rPr>
              <w:t xml:space="preserve"> правительства РА “О создании международной специализированной организации предусмотренной Законом Республики Армения “О лекарственных средствах” ” от 23-го февраля 2017г. или же имеют преквалификацию Всемирной организации здравоохранения.</w:t>
            </w:r>
          </w:p>
          <w:p w14:paraId="68FEA6D8" w14:textId="254430FB" w:rsidR="000C7A20" w:rsidRPr="00311ED2" w:rsidRDefault="00295097" w:rsidP="00295097">
            <w:pPr>
              <w:rPr>
                <w:rFonts w:cs="Sylfaen"/>
                <w:i/>
                <w:sz w:val="18"/>
                <w:szCs w:val="18"/>
                <w:lang w:val="hy-AM"/>
              </w:rPr>
            </w:pPr>
            <w:r w:rsidRPr="007C0417">
              <w:rPr>
                <w:rFonts w:cs="Calibri"/>
                <w:color w:val="000000"/>
                <w:sz w:val="20"/>
              </w:rPr>
              <w:t xml:space="preserve">В подобном случае предусматривается, что выбранный участник для незарегистрированных лекарственных средств вместе с договором и квалификационными гарантиями должен представить справку, выданную  «Научным центром экспертизы лекарств и медицинских технологий» МЗ РА о наличии регистрации в стране-участнице международной специализированной организации в соответствии с постановлением  </w:t>
            </w:r>
            <w:r w:rsidRPr="00122843">
              <w:rPr>
                <w:rFonts w:cs="Calibri"/>
                <w:color w:val="000000"/>
                <w:sz w:val="20"/>
              </w:rPr>
              <w:t>N</w:t>
            </w:r>
            <w:r w:rsidRPr="007C0417">
              <w:rPr>
                <w:rFonts w:cs="Calibri"/>
                <w:color w:val="000000"/>
                <w:sz w:val="20"/>
              </w:rPr>
              <w:t>172-</w:t>
            </w:r>
            <w:r w:rsidRPr="00122843">
              <w:rPr>
                <w:rFonts w:cs="Calibri"/>
                <w:color w:val="000000"/>
                <w:sz w:val="20"/>
              </w:rPr>
              <w:t>A</w:t>
            </w:r>
            <w:r w:rsidRPr="007C0417">
              <w:rPr>
                <w:rFonts w:cs="Calibri"/>
                <w:color w:val="000000"/>
                <w:sz w:val="20"/>
              </w:rPr>
              <w:t xml:space="preserve"> правительства РА  от 23-го февраля 2017г. или преквалификации Всемирной организации здравоохранения.  </w:t>
            </w:r>
          </w:p>
        </w:tc>
      </w:tr>
      <w:tr w:rsidR="00295097" w:rsidRPr="000264EC" w14:paraId="089B29E7" w14:textId="77777777" w:rsidTr="00F8035C">
        <w:trPr>
          <w:gridAfter w:val="1"/>
          <w:wAfter w:w="8" w:type="dxa"/>
          <w:trHeight w:val="564"/>
          <w:jc w:val="center"/>
        </w:trPr>
        <w:tc>
          <w:tcPr>
            <w:tcW w:w="1548" w:type="dxa"/>
            <w:vMerge w:val="restart"/>
            <w:tcBorders>
              <w:top w:val="single" w:sz="12" w:space="0" w:color="auto"/>
              <w:left w:val="single" w:sz="12" w:space="0" w:color="auto"/>
            </w:tcBorders>
            <w:vAlign w:val="center"/>
          </w:tcPr>
          <w:p w14:paraId="6FDFD022" w14:textId="11AB6428" w:rsidR="00295097" w:rsidRPr="00BA79E4" w:rsidRDefault="00295097" w:rsidP="00295097">
            <w:pPr>
              <w:jc w:val="center"/>
              <w:rPr>
                <w:rFonts w:cs="Calibri"/>
                <w:color w:val="000000"/>
                <w:sz w:val="18"/>
                <w:szCs w:val="18"/>
              </w:rPr>
            </w:pPr>
            <w:r>
              <w:rPr>
                <w:sz w:val="18"/>
                <w:szCs w:val="18"/>
              </w:rPr>
              <w:t>3</w:t>
            </w:r>
          </w:p>
        </w:tc>
        <w:tc>
          <w:tcPr>
            <w:tcW w:w="2307" w:type="dxa"/>
            <w:vMerge w:val="restart"/>
            <w:tcBorders>
              <w:top w:val="single" w:sz="12" w:space="0" w:color="auto"/>
            </w:tcBorders>
            <w:vAlign w:val="center"/>
          </w:tcPr>
          <w:p w14:paraId="61A95743" w14:textId="15695AEA" w:rsidR="00295097" w:rsidRPr="005A3F12" w:rsidRDefault="00295097" w:rsidP="00295097">
            <w:pPr>
              <w:rPr>
                <w:color w:val="000000"/>
                <w:sz w:val="18"/>
                <w:szCs w:val="18"/>
              </w:rPr>
            </w:pPr>
            <w:r>
              <w:rPr>
                <w:rFonts w:ascii="GHEA Grapalat" w:hAnsi="GHEA Grapalat" w:cs="Calibri"/>
                <w:sz w:val="20"/>
                <w:szCs w:val="20"/>
              </w:rPr>
              <w:t>Вакцина менингококовая конъюгированная четырехвалентная (A, C, Y, W-135)</w:t>
            </w:r>
          </w:p>
        </w:tc>
        <w:tc>
          <w:tcPr>
            <w:tcW w:w="1890" w:type="dxa"/>
            <w:vMerge w:val="restart"/>
            <w:tcBorders>
              <w:top w:val="single" w:sz="12" w:space="0" w:color="auto"/>
            </w:tcBorders>
            <w:vAlign w:val="center"/>
          </w:tcPr>
          <w:p w14:paraId="388592A9" w14:textId="77777777" w:rsidR="00295097" w:rsidRPr="00D47374" w:rsidRDefault="00295097" w:rsidP="00295097">
            <w:pPr>
              <w:jc w:val="center"/>
              <w:rPr>
                <w:sz w:val="18"/>
                <w:szCs w:val="18"/>
              </w:rPr>
            </w:pPr>
            <w:r>
              <w:rPr>
                <w:sz w:val="18"/>
                <w:szCs w:val="18"/>
              </w:rPr>
              <w:t>требуется</w:t>
            </w:r>
          </w:p>
        </w:tc>
        <w:tc>
          <w:tcPr>
            <w:tcW w:w="1364" w:type="dxa"/>
            <w:vMerge w:val="restart"/>
            <w:tcBorders>
              <w:top w:val="single" w:sz="12" w:space="0" w:color="auto"/>
            </w:tcBorders>
            <w:vAlign w:val="center"/>
          </w:tcPr>
          <w:p w14:paraId="775837C1" w14:textId="77777777" w:rsidR="00295097" w:rsidRPr="00D47374" w:rsidRDefault="00295097" w:rsidP="00295097">
            <w:pPr>
              <w:jc w:val="center"/>
              <w:rPr>
                <w:sz w:val="18"/>
                <w:szCs w:val="18"/>
              </w:rPr>
            </w:pPr>
            <w:r w:rsidRPr="00B625FF">
              <w:rPr>
                <w:sz w:val="20"/>
                <w:szCs w:val="20"/>
              </w:rPr>
              <w:t>Излагается ниже</w:t>
            </w:r>
          </w:p>
        </w:tc>
        <w:tc>
          <w:tcPr>
            <w:tcW w:w="1260" w:type="dxa"/>
            <w:vMerge w:val="restart"/>
            <w:tcBorders>
              <w:top w:val="single" w:sz="12" w:space="0" w:color="auto"/>
            </w:tcBorders>
            <w:vAlign w:val="center"/>
          </w:tcPr>
          <w:p w14:paraId="0E5FE991" w14:textId="77777777" w:rsidR="00295097" w:rsidRPr="00D47374" w:rsidRDefault="00295097" w:rsidP="00295097">
            <w:pPr>
              <w:jc w:val="center"/>
              <w:rPr>
                <w:sz w:val="18"/>
                <w:szCs w:val="18"/>
              </w:rPr>
            </w:pPr>
            <w:r w:rsidRPr="00B625FF">
              <w:rPr>
                <w:rFonts w:cs="GHEA Grapalat"/>
                <w:sz w:val="20"/>
                <w:szCs w:val="20"/>
              </w:rPr>
              <w:t>доза</w:t>
            </w:r>
          </w:p>
        </w:tc>
        <w:tc>
          <w:tcPr>
            <w:tcW w:w="900" w:type="dxa"/>
            <w:vMerge w:val="restart"/>
            <w:tcBorders>
              <w:top w:val="single" w:sz="12" w:space="0" w:color="auto"/>
            </w:tcBorders>
            <w:vAlign w:val="center"/>
          </w:tcPr>
          <w:p w14:paraId="10901C4C" w14:textId="06F598AD" w:rsidR="00295097" w:rsidRPr="00D47374" w:rsidRDefault="00295097" w:rsidP="00295097">
            <w:pPr>
              <w:jc w:val="center"/>
              <w:rPr>
                <w:sz w:val="18"/>
                <w:szCs w:val="18"/>
                <w:lang w:val="hy-AM"/>
              </w:rPr>
            </w:pPr>
          </w:p>
        </w:tc>
        <w:tc>
          <w:tcPr>
            <w:tcW w:w="1620" w:type="dxa"/>
            <w:vMerge w:val="restart"/>
            <w:tcBorders>
              <w:top w:val="single" w:sz="12" w:space="0" w:color="auto"/>
            </w:tcBorders>
            <w:vAlign w:val="center"/>
          </w:tcPr>
          <w:p w14:paraId="039A4111" w14:textId="14010A52" w:rsidR="00295097" w:rsidRPr="005A3F12" w:rsidRDefault="00295097" w:rsidP="00295097">
            <w:pPr>
              <w:jc w:val="center"/>
              <w:rPr>
                <w:sz w:val="18"/>
                <w:szCs w:val="18"/>
              </w:rPr>
            </w:pPr>
          </w:p>
        </w:tc>
        <w:tc>
          <w:tcPr>
            <w:tcW w:w="1080" w:type="dxa"/>
            <w:vMerge w:val="restart"/>
            <w:tcBorders>
              <w:top w:val="single" w:sz="12" w:space="0" w:color="auto"/>
            </w:tcBorders>
            <w:vAlign w:val="center"/>
          </w:tcPr>
          <w:p w14:paraId="4FBED828" w14:textId="530A5106" w:rsidR="00295097" w:rsidRPr="00D47374" w:rsidRDefault="00295097" w:rsidP="00295097">
            <w:pPr>
              <w:jc w:val="center"/>
              <w:rPr>
                <w:color w:val="FF0000"/>
                <w:sz w:val="18"/>
                <w:szCs w:val="18"/>
                <w:lang w:val="hy-AM"/>
              </w:rPr>
            </w:pPr>
            <w:r>
              <w:rPr>
                <w:sz w:val="18"/>
                <w:szCs w:val="18"/>
                <w:lang w:val="hy-AM"/>
              </w:rPr>
              <w:t>30</w:t>
            </w:r>
            <w:r w:rsidRPr="00D47374">
              <w:rPr>
                <w:sz w:val="18"/>
                <w:szCs w:val="18"/>
                <w:lang w:val="hy-AM"/>
              </w:rPr>
              <w:t xml:space="preserve"> </w:t>
            </w:r>
            <w:r>
              <w:rPr>
                <w:sz w:val="18"/>
                <w:szCs w:val="18"/>
                <w:lang w:val="hy-AM"/>
              </w:rPr>
              <w:t>2</w:t>
            </w:r>
            <w:r w:rsidRPr="00D47374">
              <w:rPr>
                <w:sz w:val="18"/>
                <w:szCs w:val="18"/>
                <w:lang w:val="hy-AM"/>
              </w:rPr>
              <w:t>00</w:t>
            </w:r>
          </w:p>
        </w:tc>
        <w:tc>
          <w:tcPr>
            <w:tcW w:w="1350" w:type="dxa"/>
            <w:vMerge w:val="restart"/>
            <w:tcBorders>
              <w:top w:val="single" w:sz="12" w:space="0" w:color="auto"/>
            </w:tcBorders>
            <w:vAlign w:val="center"/>
          </w:tcPr>
          <w:p w14:paraId="67774C19" w14:textId="3875F5DF" w:rsidR="00295097" w:rsidRPr="007A7DAA" w:rsidRDefault="00295097" w:rsidP="00295097">
            <w:pPr>
              <w:jc w:val="center"/>
              <w:rPr>
                <w:rFonts w:cs="GHEA Grapalat"/>
                <w:sz w:val="20"/>
                <w:szCs w:val="20"/>
              </w:rPr>
            </w:pPr>
            <w:r w:rsidRPr="00A26C66">
              <w:rPr>
                <w:sz w:val="20"/>
                <w:szCs w:val="20"/>
                <w:lang w:val="pt-BR"/>
              </w:rPr>
              <w:t>Инкотермс</w:t>
            </w:r>
            <w:r>
              <w:rPr>
                <w:rFonts w:cs="GHEA Grapalat"/>
                <w:sz w:val="20"/>
                <w:szCs w:val="20"/>
              </w:rPr>
              <w:t xml:space="preserve">: </w:t>
            </w:r>
            <w:r w:rsidRPr="00A26C66">
              <w:rPr>
                <w:sz w:val="20"/>
                <w:szCs w:val="20"/>
                <w:lang w:val="pt-BR"/>
              </w:rPr>
              <w:t>CIP</w:t>
            </w:r>
            <w:r w:rsidRPr="007A7DAA">
              <w:rPr>
                <w:rFonts w:cs="GHEA Grapalat"/>
                <w:sz w:val="20"/>
                <w:szCs w:val="20"/>
              </w:rPr>
              <w:t xml:space="preserve"> г.Ереван</w:t>
            </w:r>
          </w:p>
        </w:tc>
        <w:tc>
          <w:tcPr>
            <w:tcW w:w="990" w:type="dxa"/>
            <w:tcBorders>
              <w:top w:val="single" w:sz="12" w:space="0" w:color="auto"/>
            </w:tcBorders>
            <w:vAlign w:val="center"/>
          </w:tcPr>
          <w:p w14:paraId="66AF458E" w14:textId="0B5C72DC" w:rsidR="00295097" w:rsidRPr="00C04110" w:rsidRDefault="00295097" w:rsidP="00295097">
            <w:pPr>
              <w:jc w:val="center"/>
              <w:rPr>
                <w:sz w:val="18"/>
                <w:szCs w:val="18"/>
                <w:lang w:val="hy-AM"/>
              </w:rPr>
            </w:pPr>
            <w:r w:rsidRPr="00D47374">
              <w:rPr>
                <w:rFonts w:cs="Sylfaen"/>
                <w:i/>
                <w:sz w:val="18"/>
                <w:szCs w:val="18"/>
                <w:lang w:val="hy-AM"/>
              </w:rPr>
              <w:t>1</w:t>
            </w:r>
            <w:r>
              <w:rPr>
                <w:rFonts w:cs="Sylfaen"/>
                <w:i/>
                <w:sz w:val="18"/>
                <w:szCs w:val="18"/>
                <w:lang w:val="hy-AM"/>
              </w:rPr>
              <w:t>5</w:t>
            </w:r>
            <w:r w:rsidRPr="00D47374">
              <w:rPr>
                <w:rFonts w:cs="Sylfaen"/>
                <w:i/>
                <w:sz w:val="18"/>
                <w:szCs w:val="18"/>
                <w:lang w:val="pt-BR"/>
              </w:rPr>
              <w:t xml:space="preserve"> </w:t>
            </w:r>
            <w:r>
              <w:rPr>
                <w:rFonts w:cs="Sylfaen"/>
                <w:i/>
                <w:sz w:val="18"/>
                <w:szCs w:val="18"/>
                <w:lang w:val="hy-AM"/>
              </w:rPr>
              <w:t>1</w:t>
            </w:r>
            <w:r w:rsidRPr="00D47374">
              <w:rPr>
                <w:rFonts w:cs="Sylfaen"/>
                <w:i/>
                <w:sz w:val="18"/>
                <w:szCs w:val="18"/>
                <w:lang w:val="pt-BR"/>
              </w:rPr>
              <w:t>00</w:t>
            </w:r>
          </w:p>
        </w:tc>
        <w:tc>
          <w:tcPr>
            <w:tcW w:w="1843" w:type="dxa"/>
            <w:tcBorders>
              <w:top w:val="single" w:sz="12" w:space="0" w:color="auto"/>
              <w:right w:val="single" w:sz="12" w:space="0" w:color="auto"/>
            </w:tcBorders>
            <w:vAlign w:val="center"/>
          </w:tcPr>
          <w:p w14:paraId="6D0C36B2" w14:textId="7A2B4EDD" w:rsidR="00295097" w:rsidRPr="00C04110" w:rsidRDefault="00295097" w:rsidP="00295097">
            <w:pPr>
              <w:jc w:val="center"/>
              <w:rPr>
                <w:sz w:val="18"/>
                <w:szCs w:val="18"/>
                <w:lang w:val="hy-AM"/>
              </w:rPr>
            </w:pPr>
            <w:r w:rsidRPr="00D47374">
              <w:rPr>
                <w:sz w:val="18"/>
                <w:szCs w:val="18"/>
                <w:lang w:val="hy-AM"/>
              </w:rPr>
              <w:t>202</w:t>
            </w:r>
            <w:r>
              <w:rPr>
                <w:sz w:val="18"/>
                <w:szCs w:val="18"/>
              </w:rPr>
              <w:t>6г.</w:t>
            </w:r>
            <w:r w:rsidRPr="00D47374">
              <w:rPr>
                <w:sz w:val="18"/>
                <w:szCs w:val="18"/>
                <w:lang w:val="hy-AM"/>
              </w:rPr>
              <w:t xml:space="preserve"> </w:t>
            </w:r>
            <w:r w:rsidRPr="00C04110">
              <w:rPr>
                <w:sz w:val="18"/>
                <w:szCs w:val="18"/>
              </w:rPr>
              <w:t>март</w:t>
            </w:r>
          </w:p>
        </w:tc>
      </w:tr>
      <w:tr w:rsidR="00295097" w:rsidRPr="000264EC" w14:paraId="15144561" w14:textId="77777777" w:rsidTr="00E11726">
        <w:trPr>
          <w:gridAfter w:val="1"/>
          <w:wAfter w:w="8" w:type="dxa"/>
          <w:trHeight w:val="680"/>
          <w:jc w:val="center"/>
        </w:trPr>
        <w:tc>
          <w:tcPr>
            <w:tcW w:w="1548" w:type="dxa"/>
            <w:vMerge/>
            <w:tcBorders>
              <w:top w:val="single" w:sz="12" w:space="0" w:color="auto"/>
              <w:left w:val="single" w:sz="12" w:space="0" w:color="auto"/>
            </w:tcBorders>
            <w:vAlign w:val="center"/>
          </w:tcPr>
          <w:p w14:paraId="43A3314C" w14:textId="77777777" w:rsidR="00295097" w:rsidRPr="00D47374" w:rsidRDefault="00295097" w:rsidP="00295097">
            <w:pPr>
              <w:jc w:val="center"/>
              <w:rPr>
                <w:sz w:val="18"/>
                <w:szCs w:val="18"/>
                <w:lang w:val="hy-AM"/>
              </w:rPr>
            </w:pPr>
          </w:p>
        </w:tc>
        <w:tc>
          <w:tcPr>
            <w:tcW w:w="2307" w:type="dxa"/>
            <w:vMerge/>
            <w:tcBorders>
              <w:top w:val="single" w:sz="12" w:space="0" w:color="auto"/>
            </w:tcBorders>
            <w:vAlign w:val="center"/>
          </w:tcPr>
          <w:p w14:paraId="66A71B28" w14:textId="77777777" w:rsidR="00295097" w:rsidRPr="00B625FF" w:rsidRDefault="00295097" w:rsidP="00295097">
            <w:pPr>
              <w:rPr>
                <w:rFonts w:cs="Calibri"/>
                <w:color w:val="000000"/>
                <w:sz w:val="20"/>
                <w:szCs w:val="20"/>
                <w:lang w:val="hy-AM"/>
              </w:rPr>
            </w:pPr>
          </w:p>
        </w:tc>
        <w:tc>
          <w:tcPr>
            <w:tcW w:w="1890" w:type="dxa"/>
            <w:vMerge/>
            <w:tcBorders>
              <w:top w:val="single" w:sz="12" w:space="0" w:color="auto"/>
            </w:tcBorders>
            <w:vAlign w:val="center"/>
          </w:tcPr>
          <w:p w14:paraId="33C9B29C" w14:textId="77777777" w:rsidR="00295097" w:rsidRPr="00D47374" w:rsidRDefault="00295097" w:rsidP="00295097">
            <w:pPr>
              <w:jc w:val="center"/>
              <w:rPr>
                <w:sz w:val="18"/>
                <w:szCs w:val="18"/>
              </w:rPr>
            </w:pPr>
          </w:p>
        </w:tc>
        <w:tc>
          <w:tcPr>
            <w:tcW w:w="1364" w:type="dxa"/>
            <w:vMerge/>
            <w:tcBorders>
              <w:top w:val="single" w:sz="12" w:space="0" w:color="auto"/>
            </w:tcBorders>
            <w:vAlign w:val="center"/>
          </w:tcPr>
          <w:p w14:paraId="5BD5E5C9" w14:textId="77777777" w:rsidR="00295097" w:rsidRPr="00B625FF" w:rsidRDefault="00295097" w:rsidP="00295097">
            <w:pPr>
              <w:jc w:val="center"/>
              <w:rPr>
                <w:sz w:val="20"/>
                <w:szCs w:val="20"/>
              </w:rPr>
            </w:pPr>
          </w:p>
        </w:tc>
        <w:tc>
          <w:tcPr>
            <w:tcW w:w="1260" w:type="dxa"/>
            <w:vMerge/>
            <w:tcBorders>
              <w:top w:val="single" w:sz="12" w:space="0" w:color="auto"/>
            </w:tcBorders>
            <w:vAlign w:val="center"/>
          </w:tcPr>
          <w:p w14:paraId="37DD2510" w14:textId="77777777" w:rsidR="00295097" w:rsidRPr="00B625FF" w:rsidRDefault="00295097" w:rsidP="00295097">
            <w:pPr>
              <w:jc w:val="center"/>
              <w:rPr>
                <w:rFonts w:cs="GHEA Grapalat"/>
                <w:sz w:val="20"/>
                <w:szCs w:val="20"/>
              </w:rPr>
            </w:pPr>
          </w:p>
        </w:tc>
        <w:tc>
          <w:tcPr>
            <w:tcW w:w="900" w:type="dxa"/>
            <w:vMerge/>
            <w:tcBorders>
              <w:top w:val="single" w:sz="12" w:space="0" w:color="auto"/>
            </w:tcBorders>
            <w:vAlign w:val="center"/>
          </w:tcPr>
          <w:p w14:paraId="39E3B6DF" w14:textId="77777777" w:rsidR="00295097" w:rsidRPr="00D47374" w:rsidRDefault="00295097" w:rsidP="00295097">
            <w:pPr>
              <w:jc w:val="center"/>
              <w:rPr>
                <w:sz w:val="18"/>
                <w:szCs w:val="18"/>
                <w:lang w:val="hy-AM"/>
              </w:rPr>
            </w:pPr>
          </w:p>
        </w:tc>
        <w:tc>
          <w:tcPr>
            <w:tcW w:w="1620" w:type="dxa"/>
            <w:vMerge/>
            <w:tcBorders>
              <w:top w:val="single" w:sz="12" w:space="0" w:color="auto"/>
            </w:tcBorders>
            <w:vAlign w:val="center"/>
          </w:tcPr>
          <w:p w14:paraId="6FEB5D9A" w14:textId="77777777" w:rsidR="00295097" w:rsidRDefault="00295097" w:rsidP="00295097">
            <w:pPr>
              <w:jc w:val="center"/>
              <w:rPr>
                <w:sz w:val="18"/>
                <w:szCs w:val="18"/>
              </w:rPr>
            </w:pPr>
          </w:p>
        </w:tc>
        <w:tc>
          <w:tcPr>
            <w:tcW w:w="1080" w:type="dxa"/>
            <w:vMerge/>
            <w:tcBorders>
              <w:top w:val="single" w:sz="12" w:space="0" w:color="auto"/>
            </w:tcBorders>
            <w:vAlign w:val="center"/>
          </w:tcPr>
          <w:p w14:paraId="3372DFEC" w14:textId="77777777" w:rsidR="00295097" w:rsidRPr="0000231F" w:rsidRDefault="00295097" w:rsidP="00295097">
            <w:pPr>
              <w:jc w:val="center"/>
              <w:rPr>
                <w:sz w:val="18"/>
                <w:szCs w:val="18"/>
              </w:rPr>
            </w:pPr>
          </w:p>
        </w:tc>
        <w:tc>
          <w:tcPr>
            <w:tcW w:w="1350" w:type="dxa"/>
            <w:vMerge/>
            <w:tcBorders>
              <w:top w:val="single" w:sz="12" w:space="0" w:color="auto"/>
            </w:tcBorders>
          </w:tcPr>
          <w:p w14:paraId="590527B1" w14:textId="77777777" w:rsidR="00295097" w:rsidRPr="007A7DAA" w:rsidRDefault="00295097" w:rsidP="00295097">
            <w:pPr>
              <w:jc w:val="center"/>
              <w:rPr>
                <w:rFonts w:cs="GHEA Grapalat"/>
                <w:sz w:val="20"/>
                <w:szCs w:val="20"/>
              </w:rPr>
            </w:pPr>
          </w:p>
        </w:tc>
        <w:tc>
          <w:tcPr>
            <w:tcW w:w="990" w:type="dxa"/>
            <w:vAlign w:val="center"/>
          </w:tcPr>
          <w:p w14:paraId="35D08BAA" w14:textId="6949B866" w:rsidR="00295097" w:rsidRPr="00C04110" w:rsidRDefault="00295097" w:rsidP="00295097">
            <w:pPr>
              <w:jc w:val="center"/>
              <w:rPr>
                <w:sz w:val="18"/>
                <w:szCs w:val="18"/>
                <w:lang w:val="hy-AM"/>
              </w:rPr>
            </w:pPr>
            <w:r w:rsidRPr="00D47374">
              <w:rPr>
                <w:rFonts w:cs="Sylfaen"/>
                <w:i/>
                <w:sz w:val="18"/>
                <w:szCs w:val="18"/>
                <w:lang w:val="hy-AM"/>
              </w:rPr>
              <w:t>1</w:t>
            </w:r>
            <w:r>
              <w:rPr>
                <w:rFonts w:cs="Sylfaen"/>
                <w:i/>
                <w:sz w:val="18"/>
                <w:szCs w:val="18"/>
                <w:lang w:val="hy-AM"/>
              </w:rPr>
              <w:t>5</w:t>
            </w:r>
            <w:r w:rsidRPr="00D47374">
              <w:rPr>
                <w:rFonts w:cs="Sylfaen"/>
                <w:i/>
                <w:sz w:val="18"/>
                <w:szCs w:val="18"/>
                <w:lang w:val="pt-BR"/>
              </w:rPr>
              <w:t xml:space="preserve"> </w:t>
            </w:r>
            <w:r>
              <w:rPr>
                <w:rFonts w:cs="Sylfaen"/>
                <w:i/>
                <w:sz w:val="18"/>
                <w:szCs w:val="18"/>
                <w:lang w:val="hy-AM"/>
              </w:rPr>
              <w:t>1</w:t>
            </w:r>
            <w:r w:rsidRPr="00D47374">
              <w:rPr>
                <w:rFonts w:cs="Sylfaen"/>
                <w:i/>
                <w:sz w:val="18"/>
                <w:szCs w:val="18"/>
                <w:lang w:val="pt-BR"/>
              </w:rPr>
              <w:t>00</w:t>
            </w:r>
          </w:p>
        </w:tc>
        <w:tc>
          <w:tcPr>
            <w:tcW w:w="1843" w:type="dxa"/>
            <w:tcBorders>
              <w:top w:val="single" w:sz="4" w:space="0" w:color="auto"/>
              <w:right w:val="single" w:sz="12" w:space="0" w:color="auto"/>
            </w:tcBorders>
            <w:vAlign w:val="center"/>
          </w:tcPr>
          <w:p w14:paraId="1C8AD4D9" w14:textId="023E0895" w:rsidR="00295097" w:rsidRPr="00C04110" w:rsidRDefault="00295097" w:rsidP="00295097">
            <w:pPr>
              <w:jc w:val="center"/>
              <w:rPr>
                <w:sz w:val="18"/>
                <w:szCs w:val="18"/>
                <w:lang w:val="hy-AM"/>
              </w:rPr>
            </w:pPr>
            <w:r w:rsidRPr="00D47374">
              <w:rPr>
                <w:sz w:val="18"/>
                <w:szCs w:val="18"/>
                <w:lang w:val="hy-AM"/>
              </w:rPr>
              <w:t>202</w:t>
            </w:r>
            <w:r>
              <w:rPr>
                <w:sz w:val="18"/>
                <w:szCs w:val="18"/>
              </w:rPr>
              <w:t>6г.</w:t>
            </w:r>
            <w:r w:rsidRPr="00D47374">
              <w:rPr>
                <w:sz w:val="18"/>
                <w:szCs w:val="18"/>
                <w:lang w:val="hy-AM"/>
              </w:rPr>
              <w:t xml:space="preserve"> </w:t>
            </w:r>
            <w:r>
              <w:rPr>
                <w:sz w:val="18"/>
                <w:szCs w:val="18"/>
              </w:rPr>
              <w:t>июль</w:t>
            </w:r>
          </w:p>
        </w:tc>
      </w:tr>
      <w:tr w:rsidR="000C7A20" w:rsidRPr="002428F2" w14:paraId="7C7746AB" w14:textId="77777777" w:rsidTr="00F8035C">
        <w:trPr>
          <w:trHeight w:val="531"/>
          <w:jc w:val="center"/>
        </w:trPr>
        <w:tc>
          <w:tcPr>
            <w:tcW w:w="16160" w:type="dxa"/>
            <w:gridSpan w:val="12"/>
            <w:tcBorders>
              <w:left w:val="single" w:sz="12" w:space="0" w:color="auto"/>
              <w:bottom w:val="single" w:sz="12" w:space="0" w:color="auto"/>
              <w:right w:val="single" w:sz="12" w:space="0" w:color="auto"/>
            </w:tcBorders>
            <w:vAlign w:val="center"/>
          </w:tcPr>
          <w:p w14:paraId="460508C4" w14:textId="77777777" w:rsidR="00295097" w:rsidRPr="00FF03BB" w:rsidRDefault="00295097" w:rsidP="00295097">
            <w:pPr>
              <w:jc w:val="center"/>
              <w:rPr>
                <w:rFonts w:cs="Calibri"/>
                <w:b/>
                <w:color w:val="000000"/>
                <w:sz w:val="20"/>
                <w:lang w:val="hy-AM"/>
              </w:rPr>
            </w:pPr>
            <w:r w:rsidRPr="007C0417">
              <w:rPr>
                <w:rFonts w:cs="GHEA Grapalat"/>
                <w:b/>
                <w:sz w:val="22"/>
              </w:rPr>
              <w:t>Техническая характеристика</w:t>
            </w:r>
          </w:p>
          <w:p w14:paraId="4A2E11FB" w14:textId="77777777" w:rsidR="00295097" w:rsidRPr="007C0417" w:rsidRDefault="00295097" w:rsidP="00295097">
            <w:pPr>
              <w:jc w:val="both"/>
              <w:rPr>
                <w:rFonts w:cs="Calibri"/>
                <w:color w:val="000000"/>
                <w:sz w:val="20"/>
              </w:rPr>
            </w:pPr>
            <w:r w:rsidRPr="00DD7AEF">
              <w:rPr>
                <w:rFonts w:cs="Calibri"/>
                <w:color w:val="000000"/>
                <w:sz w:val="20"/>
                <w:lang w:val="hy-AM"/>
              </w:rPr>
              <w:t xml:space="preserve">Флакон/ампула, содержащий 1 дозу </w:t>
            </w:r>
            <w:r w:rsidRPr="00D506B7">
              <w:rPr>
                <w:rFonts w:cs="Calibri"/>
                <w:color w:val="000000"/>
                <w:sz w:val="20"/>
                <w:szCs w:val="20"/>
                <w:lang w:val="hy-AM"/>
              </w:rPr>
              <w:t>менингококов</w:t>
            </w:r>
            <w:r w:rsidRPr="00DD7AEF">
              <w:rPr>
                <w:rFonts w:cs="Calibri"/>
                <w:color w:val="000000"/>
                <w:sz w:val="20"/>
                <w:lang w:val="hy-AM"/>
              </w:rPr>
              <w:t>ой</w:t>
            </w:r>
            <w:r w:rsidRPr="00D506B7">
              <w:rPr>
                <w:rFonts w:cs="Calibri"/>
                <w:color w:val="000000"/>
                <w:sz w:val="20"/>
                <w:szCs w:val="20"/>
                <w:lang w:val="hy-AM"/>
              </w:rPr>
              <w:t xml:space="preserve"> </w:t>
            </w:r>
            <w:r w:rsidRPr="00DD7AEF">
              <w:rPr>
                <w:rFonts w:cs="Calibri"/>
                <w:color w:val="000000"/>
                <w:sz w:val="20"/>
                <w:lang w:val="hy-AM"/>
              </w:rPr>
              <w:t>конъюгированной, четирехвалентной (А,C,Y,W-135) вакцины. Наличие с импортируемой партией  датчиков, фиксирующих температурный режим при транспортировке, с меткой «стекло», обеспечение во время перевозки температурного режима от +2 до +8</w:t>
            </w:r>
            <w:r w:rsidRPr="00DD7AEF">
              <w:rPr>
                <w:rFonts w:cs="Calibri"/>
                <w:color w:val="000000"/>
                <w:sz w:val="20"/>
                <w:vertAlign w:val="superscript"/>
                <w:lang w:val="hy-AM"/>
              </w:rPr>
              <w:t>о</w:t>
            </w:r>
            <w:r w:rsidRPr="00DD7AEF">
              <w:rPr>
                <w:rFonts w:cs="Calibri"/>
                <w:color w:val="000000"/>
                <w:sz w:val="20"/>
                <w:lang w:val="hy-AM"/>
              </w:rPr>
              <w:t>C</w:t>
            </w:r>
            <w:r w:rsidRPr="007C0417">
              <w:rPr>
                <w:rFonts w:cs="Calibri"/>
                <w:color w:val="000000"/>
                <w:sz w:val="20"/>
              </w:rPr>
              <w:t>, не замораживать</w:t>
            </w:r>
            <w:r w:rsidRPr="00DD7AEF">
              <w:rPr>
                <w:rFonts w:cs="Calibri"/>
                <w:color w:val="000000"/>
                <w:sz w:val="20"/>
                <w:lang w:val="hy-AM"/>
              </w:rPr>
              <w:t xml:space="preserve">. </w:t>
            </w:r>
            <w:r w:rsidRPr="000D7101">
              <w:rPr>
                <w:rFonts w:cs="Calibri"/>
                <w:color w:val="000000"/>
                <w:sz w:val="20"/>
                <w:lang w:val="hy-AM"/>
              </w:rPr>
              <w:t>Наличие с импортируемой партией  в каждой коробке и/или групповой упаковке датчиков</w:t>
            </w:r>
            <w:r w:rsidRPr="007C0417">
              <w:rPr>
                <w:rFonts w:cs="Calibri"/>
                <w:color w:val="000000"/>
                <w:sz w:val="20"/>
              </w:rPr>
              <w:t xml:space="preserve"> которые</w:t>
            </w:r>
            <w:r w:rsidRPr="000D7101">
              <w:rPr>
                <w:rFonts w:cs="Calibri"/>
                <w:color w:val="000000"/>
                <w:sz w:val="20"/>
                <w:lang w:val="hy-AM"/>
              </w:rPr>
              <w:t xml:space="preserve"> </w:t>
            </w:r>
            <w:r w:rsidRPr="007C0417">
              <w:rPr>
                <w:rFonts w:cs="Calibri"/>
                <w:color w:val="000000"/>
                <w:sz w:val="20"/>
              </w:rPr>
              <w:t>регистрируют</w:t>
            </w:r>
            <w:r w:rsidRPr="00A03365">
              <w:rPr>
                <w:rFonts w:cs="Calibri"/>
                <w:color w:val="000000"/>
                <w:sz w:val="20"/>
                <w:lang w:val="hy-AM"/>
              </w:rPr>
              <w:t>, запомина</w:t>
            </w:r>
            <w:r w:rsidRPr="007C0417">
              <w:rPr>
                <w:rFonts w:cs="Calibri"/>
                <w:color w:val="000000"/>
                <w:sz w:val="20"/>
              </w:rPr>
              <w:t>ют</w:t>
            </w:r>
            <w:r w:rsidRPr="00A03365">
              <w:rPr>
                <w:rFonts w:cs="Calibri"/>
                <w:color w:val="000000"/>
                <w:sz w:val="20"/>
                <w:lang w:val="hy-AM"/>
              </w:rPr>
              <w:t xml:space="preserve"> </w:t>
            </w:r>
            <w:r w:rsidRPr="000D7101">
              <w:rPr>
                <w:rFonts w:cs="Calibri"/>
                <w:color w:val="000000"/>
                <w:sz w:val="20"/>
                <w:lang w:val="hy-AM"/>
              </w:rPr>
              <w:t xml:space="preserve">температурный режим </w:t>
            </w:r>
            <w:r w:rsidRPr="00A03365">
              <w:rPr>
                <w:rFonts w:cs="Calibri"/>
                <w:color w:val="000000"/>
                <w:sz w:val="20"/>
                <w:lang w:val="hy-AM"/>
              </w:rPr>
              <w:t>всего процесса</w:t>
            </w:r>
            <w:r w:rsidRPr="000D7101">
              <w:rPr>
                <w:rFonts w:cs="Calibri"/>
                <w:color w:val="000000"/>
                <w:sz w:val="20"/>
                <w:lang w:val="hy-AM"/>
              </w:rPr>
              <w:t xml:space="preserve"> транспортировк</w:t>
            </w:r>
            <w:r w:rsidRPr="007C0417">
              <w:rPr>
                <w:rFonts w:cs="Calibri"/>
                <w:color w:val="000000"/>
                <w:sz w:val="20"/>
              </w:rPr>
              <w:t>и</w:t>
            </w:r>
            <w:r>
              <w:rPr>
                <w:rFonts w:cs="Calibri"/>
                <w:color w:val="000000"/>
                <w:sz w:val="20"/>
                <w:lang w:val="hy-AM"/>
              </w:rPr>
              <w:t xml:space="preserve"> </w:t>
            </w:r>
            <w:r w:rsidRPr="00803632">
              <w:rPr>
                <w:rFonts w:cs="Calibri"/>
                <w:color w:val="000000"/>
                <w:sz w:val="20"/>
                <w:lang w:val="hy-AM"/>
              </w:rPr>
              <w:t>и хранения</w:t>
            </w:r>
            <w:r w:rsidRPr="000D7101">
              <w:rPr>
                <w:rFonts w:cs="Calibri"/>
                <w:color w:val="000000"/>
                <w:sz w:val="20"/>
                <w:lang w:val="hy-AM"/>
              </w:rPr>
              <w:t xml:space="preserve">, </w:t>
            </w:r>
            <w:r w:rsidRPr="00417348">
              <w:rPr>
                <w:rFonts w:cs="Calibri"/>
                <w:color w:val="000000"/>
                <w:sz w:val="20"/>
                <w:lang w:val="hy-AM"/>
              </w:rPr>
              <w:t xml:space="preserve">с </w:t>
            </w:r>
            <w:r w:rsidRPr="000D7101">
              <w:rPr>
                <w:rFonts w:cs="Calibri"/>
                <w:color w:val="000000"/>
                <w:sz w:val="20"/>
                <w:lang w:val="hy-AM"/>
              </w:rPr>
              <w:t>надлежащ</w:t>
            </w:r>
            <w:r w:rsidRPr="00417348">
              <w:rPr>
                <w:rFonts w:cs="Calibri"/>
                <w:color w:val="000000"/>
                <w:sz w:val="20"/>
                <w:lang w:val="hy-AM"/>
              </w:rPr>
              <w:t>ей</w:t>
            </w:r>
            <w:r w:rsidRPr="000D7101">
              <w:rPr>
                <w:rFonts w:cs="Calibri"/>
                <w:color w:val="000000"/>
                <w:sz w:val="20"/>
                <w:lang w:val="hy-AM"/>
              </w:rPr>
              <w:t xml:space="preserve"> маркировк</w:t>
            </w:r>
            <w:r w:rsidRPr="007C0417">
              <w:rPr>
                <w:rFonts w:cs="Calibri"/>
                <w:color w:val="000000"/>
                <w:sz w:val="20"/>
              </w:rPr>
              <w:t xml:space="preserve">ой </w:t>
            </w:r>
            <w:r w:rsidRPr="000D7101">
              <w:rPr>
                <w:rFonts w:cs="Calibri"/>
                <w:color w:val="000000"/>
                <w:sz w:val="20"/>
                <w:lang w:val="hy-AM"/>
              </w:rPr>
              <w:t xml:space="preserve"> каждой коробк</w:t>
            </w:r>
            <w:r w:rsidRPr="007C0417">
              <w:rPr>
                <w:rFonts w:cs="Calibri"/>
                <w:color w:val="000000"/>
                <w:sz w:val="20"/>
              </w:rPr>
              <w:t>и</w:t>
            </w:r>
            <w:r w:rsidRPr="000D7101">
              <w:rPr>
                <w:rFonts w:cs="Calibri"/>
                <w:color w:val="000000"/>
                <w:sz w:val="20"/>
                <w:lang w:val="hy-AM"/>
              </w:rPr>
              <w:t xml:space="preserve"> и/или групповой упаковк</w:t>
            </w:r>
            <w:r w:rsidRPr="007C0417">
              <w:rPr>
                <w:rFonts w:cs="Calibri"/>
                <w:color w:val="000000"/>
                <w:sz w:val="20"/>
              </w:rPr>
              <w:t>и,</w:t>
            </w:r>
            <w:r w:rsidRPr="000D7101">
              <w:rPr>
                <w:rFonts w:cs="Calibri"/>
                <w:color w:val="000000"/>
                <w:sz w:val="20"/>
                <w:lang w:val="hy-AM"/>
              </w:rPr>
              <w:t xml:space="preserve"> с меткой «стекло», обеспечение во время перевозки</w:t>
            </w:r>
            <w:r w:rsidRPr="007C0417">
              <w:t xml:space="preserve"> </w:t>
            </w:r>
            <w:r w:rsidRPr="00803632">
              <w:rPr>
                <w:rFonts w:cs="Calibri"/>
                <w:color w:val="000000"/>
                <w:sz w:val="20"/>
                <w:lang w:val="hy-AM"/>
              </w:rPr>
              <w:t xml:space="preserve">и хранения </w:t>
            </w:r>
            <w:r w:rsidRPr="000D7101">
              <w:rPr>
                <w:rFonts w:cs="Calibri"/>
                <w:color w:val="000000"/>
                <w:sz w:val="20"/>
                <w:lang w:val="hy-AM"/>
              </w:rPr>
              <w:t>температурного режима от +2 до +8</w:t>
            </w:r>
            <w:r w:rsidRPr="000D7101">
              <w:rPr>
                <w:rFonts w:cs="Calibri"/>
                <w:color w:val="000000"/>
                <w:sz w:val="20"/>
                <w:vertAlign w:val="superscript"/>
                <w:lang w:val="hy-AM"/>
              </w:rPr>
              <w:t>о</w:t>
            </w:r>
            <w:r w:rsidRPr="000D7101">
              <w:rPr>
                <w:rFonts w:cs="Calibri"/>
                <w:color w:val="000000"/>
                <w:sz w:val="20"/>
                <w:lang w:val="hy-AM"/>
              </w:rPr>
              <w:t>C. Наличие лицензии преквалификации ВОЗ</w:t>
            </w:r>
            <w:r w:rsidRPr="007C0417">
              <w:rPr>
                <w:rFonts w:cs="Calibri"/>
                <w:color w:val="000000"/>
                <w:sz w:val="20"/>
              </w:rPr>
              <w:t xml:space="preserve"> и/или</w:t>
            </w:r>
            <w:r w:rsidRPr="000D7101">
              <w:rPr>
                <w:rFonts w:cs="Calibri"/>
                <w:color w:val="000000"/>
                <w:sz w:val="20"/>
                <w:lang w:val="hy-AM"/>
              </w:rPr>
              <w:t xml:space="preserve"> регистрации</w:t>
            </w:r>
            <w:r w:rsidRPr="007C0417">
              <w:rPr>
                <w:rFonts w:cs="Calibri"/>
                <w:color w:val="000000"/>
                <w:sz w:val="20"/>
              </w:rPr>
              <w:t xml:space="preserve"> в стране-члене международной профессиональной организации, определенной постановлением Правительства Республики Армения от 23 февраля 2017 года </w:t>
            </w:r>
            <w:r w:rsidRPr="000D7101">
              <w:rPr>
                <w:rFonts w:cs="Calibri"/>
                <w:color w:val="000000"/>
                <w:sz w:val="20"/>
              </w:rPr>
              <w:t>N</w:t>
            </w:r>
            <w:r w:rsidRPr="007C0417">
              <w:rPr>
                <w:rFonts w:cs="Calibri"/>
                <w:color w:val="000000"/>
                <w:sz w:val="20"/>
              </w:rPr>
              <w:t xml:space="preserve"> 172-А. </w:t>
            </w:r>
            <w:r w:rsidRPr="000D7101">
              <w:rPr>
                <w:rFonts w:cs="Calibri"/>
                <w:color w:val="000000"/>
                <w:sz w:val="20"/>
                <w:lang w:val="hy-AM"/>
              </w:rPr>
              <w:t>Поставка вакцины с</w:t>
            </w:r>
            <w:r w:rsidRPr="00DD7AEF">
              <w:rPr>
                <w:rFonts w:cs="Calibri"/>
                <w:color w:val="000000"/>
                <w:sz w:val="20"/>
                <w:lang w:val="hy-AM"/>
              </w:rPr>
              <w:t xml:space="preserve"> наличием следующих документов: авианакладная (AWB), счет-фактура, упаковочный лист (Packing list), наличие сертификата качества каждо</w:t>
            </w:r>
            <w:r w:rsidRPr="007C0417">
              <w:rPr>
                <w:rFonts w:cs="Calibri"/>
                <w:color w:val="000000"/>
                <w:sz w:val="20"/>
              </w:rPr>
              <w:t>й</w:t>
            </w:r>
            <w:r w:rsidRPr="00DD7AEF">
              <w:rPr>
                <w:rFonts w:cs="Calibri"/>
                <w:color w:val="000000"/>
                <w:sz w:val="20"/>
                <w:lang w:val="hy-AM"/>
              </w:rPr>
              <w:t xml:space="preserve"> партии</w:t>
            </w:r>
            <w:r w:rsidRPr="007C0417">
              <w:rPr>
                <w:rFonts w:cs="Calibri"/>
                <w:color w:val="000000"/>
                <w:sz w:val="20"/>
              </w:rPr>
              <w:t xml:space="preserve">, </w:t>
            </w:r>
            <w:r w:rsidRPr="00DD7AEF">
              <w:rPr>
                <w:rFonts w:cs="Calibri"/>
                <w:color w:val="000000"/>
                <w:sz w:val="20"/>
                <w:lang w:val="hy-AM"/>
              </w:rPr>
              <w:t xml:space="preserve">свидетельство о выпуске партии (Lot Release Certificate) </w:t>
            </w:r>
            <w:r w:rsidRPr="007C0417">
              <w:rPr>
                <w:rFonts w:cs="Calibri"/>
                <w:color w:val="000000"/>
                <w:sz w:val="20"/>
              </w:rPr>
              <w:t>выданный</w:t>
            </w:r>
            <w:r w:rsidRPr="00DD7AEF">
              <w:rPr>
                <w:rFonts w:cs="Calibri"/>
                <w:color w:val="000000"/>
                <w:sz w:val="20"/>
                <w:lang w:val="hy-AM"/>
              </w:rPr>
              <w:t xml:space="preserve"> со стороны регулирующего органа (NRA или НРО)</w:t>
            </w:r>
            <w:r w:rsidRPr="007C0417">
              <w:t xml:space="preserve"> </w:t>
            </w:r>
            <w:r w:rsidRPr="00DD7AEF">
              <w:rPr>
                <w:rFonts w:cs="Calibri"/>
                <w:color w:val="000000"/>
                <w:sz w:val="20"/>
                <w:lang w:val="hy-AM"/>
              </w:rPr>
              <w:t>страны-производителя</w:t>
            </w:r>
            <w:r w:rsidRPr="007C0417">
              <w:rPr>
                <w:rFonts w:cs="Calibri"/>
                <w:color w:val="000000"/>
                <w:sz w:val="20"/>
              </w:rPr>
              <w:t xml:space="preserve"> и сводный протокол (</w:t>
            </w:r>
            <w:r w:rsidRPr="00B6062E">
              <w:rPr>
                <w:rFonts w:cs="Calibri"/>
                <w:color w:val="000000"/>
                <w:sz w:val="20"/>
              </w:rPr>
              <w:t>Summary</w:t>
            </w:r>
            <w:r w:rsidRPr="007C0417">
              <w:rPr>
                <w:rFonts w:cs="Calibri"/>
                <w:color w:val="000000"/>
                <w:sz w:val="20"/>
              </w:rPr>
              <w:t xml:space="preserve"> </w:t>
            </w:r>
            <w:r w:rsidRPr="00B6062E">
              <w:rPr>
                <w:rFonts w:cs="Calibri"/>
                <w:color w:val="000000"/>
                <w:sz w:val="20"/>
              </w:rPr>
              <w:t>Protocol</w:t>
            </w:r>
            <w:r w:rsidRPr="007C0417">
              <w:rPr>
                <w:rFonts w:cs="Calibri"/>
                <w:color w:val="000000"/>
                <w:sz w:val="20"/>
              </w:rPr>
              <w:t>), выданный производителем.</w:t>
            </w:r>
            <w:r w:rsidRPr="00DD7AEF">
              <w:rPr>
                <w:rFonts w:cs="Calibri"/>
                <w:color w:val="000000"/>
                <w:sz w:val="20"/>
                <w:lang w:val="hy-AM"/>
              </w:rPr>
              <w:t xml:space="preserve"> Для предоставления сертификата импорта регистрация вакцины не обязательна. </w:t>
            </w:r>
          </w:p>
          <w:p w14:paraId="6474AEA9" w14:textId="77777777" w:rsidR="00295097" w:rsidRPr="00DD7AEF" w:rsidRDefault="00295097" w:rsidP="00295097">
            <w:pPr>
              <w:jc w:val="both"/>
              <w:rPr>
                <w:rFonts w:cs="Calibri"/>
                <w:color w:val="000000"/>
                <w:sz w:val="20"/>
                <w:lang w:val="hy-AM"/>
              </w:rPr>
            </w:pPr>
            <w:r w:rsidRPr="00DD7AEF">
              <w:rPr>
                <w:rFonts w:cs="Calibri"/>
                <w:color w:val="000000"/>
                <w:sz w:val="20"/>
                <w:lang w:val="hy-AM"/>
              </w:rPr>
              <w:t>Срок годности вакцины при доставке:</w:t>
            </w:r>
          </w:p>
          <w:p w14:paraId="6B5D797C" w14:textId="77777777" w:rsidR="00295097" w:rsidRDefault="00295097" w:rsidP="00295097">
            <w:pPr>
              <w:jc w:val="both"/>
              <w:rPr>
                <w:rFonts w:cs="Calibri"/>
                <w:color w:val="000000"/>
                <w:sz w:val="20"/>
                <w:lang w:val="hy-AM"/>
              </w:rPr>
            </w:pPr>
            <w:r w:rsidRPr="007C0417">
              <w:rPr>
                <w:rFonts w:cs="Calibri"/>
                <w:color w:val="000000"/>
                <w:sz w:val="20"/>
              </w:rPr>
              <w:lastRenderedPageBreak/>
              <w:t>а</w:t>
            </w:r>
            <w:r w:rsidRPr="00DD7AEF">
              <w:rPr>
                <w:rFonts w:cs="Calibri"/>
                <w:color w:val="000000"/>
                <w:sz w:val="20"/>
                <w:lang w:val="hy-AM"/>
              </w:rPr>
              <w:t>)</w:t>
            </w:r>
            <w:r w:rsidRPr="007C0417">
              <w:rPr>
                <w:rFonts w:cs="Calibri"/>
                <w:color w:val="000000"/>
                <w:sz w:val="20"/>
              </w:rPr>
              <w:t>л</w:t>
            </w:r>
            <w:r w:rsidRPr="00A821ED">
              <w:rPr>
                <w:rFonts w:cs="Calibri"/>
                <w:color w:val="000000"/>
                <w:sz w:val="20"/>
                <w:lang w:val="hy-AM"/>
              </w:rPr>
              <w:t>екарственные средства со сроком годности 2,5 года и более должны иметь остаточный срок годности не менее 24 месяцев на момент поставки.</w:t>
            </w:r>
          </w:p>
          <w:p w14:paraId="7C0A800E" w14:textId="77777777" w:rsidR="00295097" w:rsidRPr="00066FA3" w:rsidRDefault="00295097" w:rsidP="00295097">
            <w:pPr>
              <w:jc w:val="both"/>
              <w:rPr>
                <w:rFonts w:cs="Calibri"/>
                <w:color w:val="000000"/>
                <w:sz w:val="20"/>
                <w:lang w:val="hy-AM"/>
              </w:rPr>
            </w:pPr>
            <w:r w:rsidRPr="00DD7AEF">
              <w:rPr>
                <w:rFonts w:cs="Calibri"/>
                <w:color w:val="000000"/>
                <w:sz w:val="20"/>
                <w:lang w:val="hy-AM"/>
              </w:rPr>
              <w:t>б)</w:t>
            </w:r>
            <w:r w:rsidRPr="00066FA3">
              <w:rPr>
                <w:rFonts w:cs="Calibri"/>
                <w:color w:val="000000"/>
                <w:sz w:val="20"/>
                <w:lang w:val="hy-AM"/>
              </w:rPr>
              <w:t>лекарственные средства со сроком годности до 2,5 лет должны иметь остаточный срок годности не менее 12 месяцев на момент поставки</w:t>
            </w:r>
            <w:r>
              <w:rPr>
                <w:rFonts w:cs="Calibri"/>
                <w:color w:val="000000"/>
                <w:sz w:val="20"/>
                <w:lang w:val="hy-AM"/>
              </w:rPr>
              <w:t>.</w:t>
            </w:r>
          </w:p>
          <w:p w14:paraId="39DF9C96" w14:textId="77777777" w:rsidR="00295097" w:rsidRPr="007C0417" w:rsidRDefault="00295097" w:rsidP="00295097">
            <w:pPr>
              <w:jc w:val="both"/>
              <w:rPr>
                <w:rFonts w:cs="Calibri"/>
                <w:color w:val="000000"/>
                <w:sz w:val="20"/>
              </w:rPr>
            </w:pPr>
            <w:r w:rsidRPr="00DD7AEF">
              <w:rPr>
                <w:rFonts w:cs="Calibri"/>
                <w:color w:val="000000"/>
                <w:sz w:val="20"/>
                <w:lang w:val="hy-AM"/>
              </w:rPr>
              <w:t>Покупка и хранение товара осуществляется в соответствии с инструкциями внешнего пакета или вкладыша.</w:t>
            </w:r>
          </w:p>
          <w:p w14:paraId="5286F7F0" w14:textId="77777777" w:rsidR="00295097" w:rsidRPr="007C0417" w:rsidRDefault="00295097" w:rsidP="00295097">
            <w:pPr>
              <w:jc w:val="both"/>
              <w:rPr>
                <w:rFonts w:cs="Calibri"/>
                <w:color w:val="000000"/>
                <w:sz w:val="20"/>
              </w:rPr>
            </w:pPr>
            <w:r w:rsidRPr="007C0417">
              <w:rPr>
                <w:rFonts w:cs="Calibri"/>
                <w:color w:val="000000"/>
                <w:sz w:val="20"/>
              </w:rPr>
              <w:t xml:space="preserve">На основании закона Республики Армения «О лекарственных средствах», для нужд Республики Армения могут приобретаться незарегистрированные лекарственные средства используемые для нужд государства, по специальному разрешению уполномоченного органа,  которые зарегистрированы в стране-участнице международной специализированной организации,  в соответствии с постановлением  </w:t>
            </w:r>
            <w:r w:rsidRPr="00DD7AEF">
              <w:rPr>
                <w:rFonts w:cs="Calibri"/>
                <w:color w:val="000000"/>
                <w:sz w:val="20"/>
              </w:rPr>
              <w:t>N</w:t>
            </w:r>
            <w:r w:rsidRPr="007C0417">
              <w:rPr>
                <w:rFonts w:cs="Calibri"/>
                <w:color w:val="000000"/>
                <w:sz w:val="20"/>
              </w:rPr>
              <w:t>172-</w:t>
            </w:r>
            <w:r w:rsidRPr="00DD7AEF">
              <w:rPr>
                <w:rFonts w:cs="Calibri"/>
                <w:color w:val="000000"/>
                <w:sz w:val="20"/>
              </w:rPr>
              <w:t>A</w:t>
            </w:r>
            <w:r w:rsidRPr="007C0417">
              <w:rPr>
                <w:rFonts w:cs="Calibri"/>
                <w:color w:val="000000"/>
                <w:sz w:val="20"/>
              </w:rPr>
              <w:t xml:space="preserve"> правительства РА “О создании международной специализированной организации предусмотренной Законом Республики Армения “О лекарственных средствах” ” от 23-го февраля 2017г. или же имеют преквалификацию Всемирной организации здравоохранения.</w:t>
            </w:r>
          </w:p>
          <w:p w14:paraId="45B644B9" w14:textId="1EE29D0A" w:rsidR="000C7A20" w:rsidRPr="00311ED2" w:rsidRDefault="00295097" w:rsidP="00295097">
            <w:pPr>
              <w:rPr>
                <w:rFonts w:cs="Sylfaen"/>
                <w:i/>
                <w:sz w:val="18"/>
                <w:szCs w:val="18"/>
                <w:lang w:val="hy-AM"/>
              </w:rPr>
            </w:pPr>
            <w:r w:rsidRPr="007C0417">
              <w:rPr>
                <w:rFonts w:cs="Calibri"/>
                <w:color w:val="000000"/>
                <w:sz w:val="20"/>
              </w:rPr>
              <w:t xml:space="preserve">В подобном случае предусматривается, что выбранный участник для незарегистрированных лекарственных средств вместе с договором и квалификационными гарантиями должен представить справку, выданную  «Научным центром экспертизы лекарств и медицинских технологий» МЗ РА о наличии регистрации в стране-участнице международной специализированной организации в соответствии с постановлением  </w:t>
            </w:r>
            <w:r w:rsidRPr="00122843">
              <w:rPr>
                <w:rFonts w:cs="Calibri"/>
                <w:color w:val="000000"/>
                <w:sz w:val="20"/>
              </w:rPr>
              <w:t>N</w:t>
            </w:r>
            <w:r w:rsidRPr="007C0417">
              <w:rPr>
                <w:rFonts w:cs="Calibri"/>
                <w:color w:val="000000"/>
                <w:sz w:val="20"/>
              </w:rPr>
              <w:t>172-</w:t>
            </w:r>
            <w:r w:rsidRPr="00122843">
              <w:rPr>
                <w:rFonts w:cs="Calibri"/>
                <w:color w:val="000000"/>
                <w:sz w:val="20"/>
              </w:rPr>
              <w:t>A</w:t>
            </w:r>
            <w:r w:rsidRPr="007C0417">
              <w:rPr>
                <w:rFonts w:cs="Calibri"/>
                <w:color w:val="000000"/>
                <w:sz w:val="20"/>
              </w:rPr>
              <w:t xml:space="preserve"> правительства РА  от 23-го февраля 2017г. или преквалификации Всемирной организации здравоохранения.  </w:t>
            </w:r>
          </w:p>
        </w:tc>
      </w:tr>
      <w:tr w:rsidR="00295097" w:rsidRPr="000264EC" w14:paraId="7A6A36D7" w14:textId="77777777" w:rsidTr="00295097">
        <w:trPr>
          <w:gridAfter w:val="1"/>
          <w:wAfter w:w="8" w:type="dxa"/>
          <w:trHeight w:val="987"/>
          <w:jc w:val="center"/>
        </w:trPr>
        <w:tc>
          <w:tcPr>
            <w:tcW w:w="1548" w:type="dxa"/>
            <w:vMerge w:val="restart"/>
            <w:tcBorders>
              <w:top w:val="single" w:sz="12" w:space="0" w:color="auto"/>
              <w:left w:val="single" w:sz="12" w:space="0" w:color="auto"/>
            </w:tcBorders>
            <w:vAlign w:val="center"/>
          </w:tcPr>
          <w:p w14:paraId="06DF09AF" w14:textId="2B2B10CC" w:rsidR="00295097" w:rsidRPr="00BA79E4" w:rsidRDefault="00295097" w:rsidP="00295097">
            <w:pPr>
              <w:jc w:val="center"/>
              <w:rPr>
                <w:rFonts w:cs="Calibri"/>
                <w:color w:val="000000"/>
                <w:sz w:val="18"/>
                <w:szCs w:val="18"/>
              </w:rPr>
            </w:pPr>
            <w:r>
              <w:rPr>
                <w:sz w:val="18"/>
                <w:szCs w:val="18"/>
              </w:rPr>
              <w:lastRenderedPageBreak/>
              <w:t>4</w:t>
            </w:r>
          </w:p>
        </w:tc>
        <w:tc>
          <w:tcPr>
            <w:tcW w:w="2307" w:type="dxa"/>
            <w:vMerge w:val="restart"/>
            <w:tcBorders>
              <w:top w:val="single" w:sz="12" w:space="0" w:color="auto"/>
            </w:tcBorders>
            <w:vAlign w:val="center"/>
          </w:tcPr>
          <w:p w14:paraId="026C4DB2" w14:textId="66D7013F" w:rsidR="00295097" w:rsidRPr="005A3F12" w:rsidRDefault="00295097" w:rsidP="00295097">
            <w:pPr>
              <w:rPr>
                <w:color w:val="000000"/>
                <w:sz w:val="18"/>
                <w:szCs w:val="18"/>
              </w:rPr>
            </w:pPr>
            <w:r>
              <w:rPr>
                <w:rFonts w:ascii="GHEA Grapalat" w:hAnsi="GHEA Grapalat" w:cs="Calibri"/>
                <w:sz w:val="20"/>
                <w:szCs w:val="20"/>
              </w:rPr>
              <w:t>Вакцина против дифтерии, столбняка, коклюша /неклеточный компонент/, полиомиелита для детей 6 лет(DTaP-IPV)</w:t>
            </w:r>
          </w:p>
        </w:tc>
        <w:tc>
          <w:tcPr>
            <w:tcW w:w="1890" w:type="dxa"/>
            <w:vMerge w:val="restart"/>
            <w:tcBorders>
              <w:top w:val="single" w:sz="12" w:space="0" w:color="auto"/>
            </w:tcBorders>
            <w:vAlign w:val="center"/>
          </w:tcPr>
          <w:p w14:paraId="0FED588B" w14:textId="77777777" w:rsidR="00295097" w:rsidRPr="00D47374" w:rsidRDefault="00295097" w:rsidP="00295097">
            <w:pPr>
              <w:jc w:val="center"/>
              <w:rPr>
                <w:sz w:val="18"/>
                <w:szCs w:val="18"/>
              </w:rPr>
            </w:pPr>
            <w:r>
              <w:rPr>
                <w:sz w:val="18"/>
                <w:szCs w:val="18"/>
              </w:rPr>
              <w:t>требуется</w:t>
            </w:r>
          </w:p>
        </w:tc>
        <w:tc>
          <w:tcPr>
            <w:tcW w:w="1364" w:type="dxa"/>
            <w:vMerge w:val="restart"/>
            <w:tcBorders>
              <w:top w:val="single" w:sz="12" w:space="0" w:color="auto"/>
            </w:tcBorders>
            <w:vAlign w:val="center"/>
          </w:tcPr>
          <w:p w14:paraId="1F6A8CCA" w14:textId="77777777" w:rsidR="00295097" w:rsidRPr="00D47374" w:rsidRDefault="00295097" w:rsidP="00295097">
            <w:pPr>
              <w:jc w:val="center"/>
              <w:rPr>
                <w:sz w:val="18"/>
                <w:szCs w:val="18"/>
              </w:rPr>
            </w:pPr>
            <w:r w:rsidRPr="00B625FF">
              <w:rPr>
                <w:sz w:val="20"/>
                <w:szCs w:val="20"/>
              </w:rPr>
              <w:t>Излагается ниже</w:t>
            </w:r>
          </w:p>
        </w:tc>
        <w:tc>
          <w:tcPr>
            <w:tcW w:w="1260" w:type="dxa"/>
            <w:vMerge w:val="restart"/>
            <w:tcBorders>
              <w:top w:val="single" w:sz="12" w:space="0" w:color="auto"/>
            </w:tcBorders>
            <w:vAlign w:val="center"/>
          </w:tcPr>
          <w:p w14:paraId="55A7E604" w14:textId="77777777" w:rsidR="00295097" w:rsidRPr="00D47374" w:rsidRDefault="00295097" w:rsidP="00295097">
            <w:pPr>
              <w:jc w:val="center"/>
              <w:rPr>
                <w:sz w:val="18"/>
                <w:szCs w:val="18"/>
              </w:rPr>
            </w:pPr>
            <w:r w:rsidRPr="00B625FF">
              <w:rPr>
                <w:rFonts w:cs="GHEA Grapalat"/>
                <w:sz w:val="20"/>
                <w:szCs w:val="20"/>
              </w:rPr>
              <w:t>доза</w:t>
            </w:r>
          </w:p>
        </w:tc>
        <w:tc>
          <w:tcPr>
            <w:tcW w:w="900" w:type="dxa"/>
            <w:vMerge w:val="restart"/>
            <w:tcBorders>
              <w:top w:val="single" w:sz="12" w:space="0" w:color="auto"/>
            </w:tcBorders>
            <w:vAlign w:val="center"/>
          </w:tcPr>
          <w:p w14:paraId="25300FFB" w14:textId="1B367A5D" w:rsidR="00295097" w:rsidRPr="00D47374" w:rsidRDefault="00295097" w:rsidP="00295097">
            <w:pPr>
              <w:jc w:val="center"/>
              <w:rPr>
                <w:sz w:val="18"/>
                <w:szCs w:val="18"/>
                <w:lang w:val="hy-AM"/>
              </w:rPr>
            </w:pPr>
          </w:p>
        </w:tc>
        <w:tc>
          <w:tcPr>
            <w:tcW w:w="1620" w:type="dxa"/>
            <w:vMerge w:val="restart"/>
            <w:tcBorders>
              <w:top w:val="single" w:sz="12" w:space="0" w:color="auto"/>
            </w:tcBorders>
            <w:vAlign w:val="center"/>
          </w:tcPr>
          <w:p w14:paraId="3FE1D292" w14:textId="5D337C5A" w:rsidR="00295097" w:rsidRPr="005A3F12" w:rsidRDefault="00295097" w:rsidP="00295097">
            <w:pPr>
              <w:jc w:val="center"/>
              <w:rPr>
                <w:sz w:val="18"/>
                <w:szCs w:val="18"/>
              </w:rPr>
            </w:pPr>
          </w:p>
        </w:tc>
        <w:tc>
          <w:tcPr>
            <w:tcW w:w="1080" w:type="dxa"/>
            <w:vMerge w:val="restart"/>
            <w:tcBorders>
              <w:top w:val="single" w:sz="12" w:space="0" w:color="auto"/>
            </w:tcBorders>
            <w:vAlign w:val="center"/>
          </w:tcPr>
          <w:p w14:paraId="55580254" w14:textId="5E84AC1D" w:rsidR="00295097" w:rsidRPr="00295097" w:rsidRDefault="00295097" w:rsidP="00295097">
            <w:pPr>
              <w:jc w:val="center"/>
              <w:rPr>
                <w:color w:val="FF0000"/>
                <w:sz w:val="18"/>
                <w:szCs w:val="18"/>
                <w:lang w:val="hy-AM"/>
              </w:rPr>
            </w:pPr>
            <w:r w:rsidRPr="00295097">
              <w:rPr>
                <w:sz w:val="18"/>
                <w:szCs w:val="18"/>
                <w:lang w:val="hy-AM"/>
              </w:rPr>
              <w:t>60</w:t>
            </w:r>
            <w:r>
              <w:rPr>
                <w:sz w:val="18"/>
                <w:szCs w:val="18"/>
              </w:rPr>
              <w:t xml:space="preserve"> </w:t>
            </w:r>
            <w:r w:rsidRPr="00295097">
              <w:rPr>
                <w:sz w:val="18"/>
                <w:szCs w:val="18"/>
                <w:lang w:val="hy-AM"/>
              </w:rPr>
              <w:t>000</w:t>
            </w:r>
          </w:p>
        </w:tc>
        <w:tc>
          <w:tcPr>
            <w:tcW w:w="1350" w:type="dxa"/>
            <w:vMerge w:val="restart"/>
            <w:tcBorders>
              <w:top w:val="single" w:sz="12" w:space="0" w:color="auto"/>
            </w:tcBorders>
            <w:vAlign w:val="center"/>
          </w:tcPr>
          <w:p w14:paraId="2C5E41CF" w14:textId="1B5CB36D" w:rsidR="00295097" w:rsidRPr="00295097" w:rsidRDefault="00295097" w:rsidP="00295097">
            <w:pPr>
              <w:jc w:val="center"/>
              <w:rPr>
                <w:rFonts w:cs="GHEA Grapalat"/>
                <w:sz w:val="20"/>
                <w:szCs w:val="20"/>
              </w:rPr>
            </w:pPr>
            <w:r w:rsidRPr="00295097">
              <w:rPr>
                <w:sz w:val="20"/>
                <w:szCs w:val="20"/>
                <w:lang w:val="pt-BR"/>
              </w:rPr>
              <w:t>Инкотермс</w:t>
            </w:r>
            <w:r w:rsidRPr="00295097">
              <w:rPr>
                <w:rFonts w:cs="GHEA Grapalat"/>
                <w:sz w:val="20"/>
                <w:szCs w:val="20"/>
              </w:rPr>
              <w:t xml:space="preserve">: </w:t>
            </w:r>
            <w:r w:rsidRPr="00295097">
              <w:rPr>
                <w:sz w:val="20"/>
                <w:szCs w:val="20"/>
                <w:lang w:val="pt-BR"/>
              </w:rPr>
              <w:t>CIP</w:t>
            </w:r>
            <w:r w:rsidRPr="00295097">
              <w:rPr>
                <w:rFonts w:cs="GHEA Grapalat"/>
                <w:sz w:val="20"/>
                <w:szCs w:val="20"/>
              </w:rPr>
              <w:t xml:space="preserve"> г.Ереван</w:t>
            </w:r>
          </w:p>
        </w:tc>
        <w:tc>
          <w:tcPr>
            <w:tcW w:w="990" w:type="dxa"/>
            <w:tcBorders>
              <w:top w:val="single" w:sz="12" w:space="0" w:color="auto"/>
            </w:tcBorders>
            <w:vAlign w:val="center"/>
          </w:tcPr>
          <w:p w14:paraId="370F6E41" w14:textId="3DDE6F32" w:rsidR="00295097" w:rsidRPr="00295097" w:rsidRDefault="00295097" w:rsidP="00295097">
            <w:pPr>
              <w:jc w:val="center"/>
              <w:rPr>
                <w:sz w:val="18"/>
                <w:szCs w:val="18"/>
                <w:lang w:val="hy-AM"/>
              </w:rPr>
            </w:pPr>
            <w:r w:rsidRPr="00295097">
              <w:rPr>
                <w:rFonts w:cs="Sylfaen"/>
                <w:sz w:val="18"/>
                <w:szCs w:val="18"/>
                <w:lang w:val="hy-AM"/>
              </w:rPr>
              <w:t>25</w:t>
            </w:r>
            <w:r w:rsidRPr="00295097">
              <w:rPr>
                <w:rFonts w:cs="Sylfaen"/>
                <w:sz w:val="18"/>
                <w:szCs w:val="18"/>
                <w:lang w:val="pt-BR"/>
              </w:rPr>
              <w:t xml:space="preserve"> 000</w:t>
            </w:r>
          </w:p>
        </w:tc>
        <w:tc>
          <w:tcPr>
            <w:tcW w:w="1843" w:type="dxa"/>
            <w:tcBorders>
              <w:top w:val="single" w:sz="12" w:space="0" w:color="auto"/>
              <w:right w:val="single" w:sz="12" w:space="0" w:color="auto"/>
            </w:tcBorders>
            <w:vAlign w:val="center"/>
          </w:tcPr>
          <w:p w14:paraId="66057519" w14:textId="106CF5D1" w:rsidR="00295097" w:rsidRPr="00295097" w:rsidRDefault="00295097" w:rsidP="00295097">
            <w:pPr>
              <w:jc w:val="center"/>
              <w:rPr>
                <w:sz w:val="18"/>
                <w:szCs w:val="18"/>
                <w:lang w:val="hy-AM"/>
              </w:rPr>
            </w:pPr>
            <w:r w:rsidRPr="00295097">
              <w:rPr>
                <w:sz w:val="18"/>
                <w:szCs w:val="18"/>
                <w:lang w:val="hy-AM"/>
              </w:rPr>
              <w:t>2026</w:t>
            </w:r>
            <w:r w:rsidRPr="00295097">
              <w:rPr>
                <w:sz w:val="18"/>
                <w:szCs w:val="18"/>
              </w:rPr>
              <w:t>г. август</w:t>
            </w:r>
          </w:p>
        </w:tc>
      </w:tr>
      <w:tr w:rsidR="00295097" w:rsidRPr="000264EC" w14:paraId="06288F75" w14:textId="77777777" w:rsidTr="00F350AE">
        <w:trPr>
          <w:gridAfter w:val="1"/>
          <w:wAfter w:w="8" w:type="dxa"/>
          <w:trHeight w:val="680"/>
          <w:jc w:val="center"/>
        </w:trPr>
        <w:tc>
          <w:tcPr>
            <w:tcW w:w="1548" w:type="dxa"/>
            <w:vMerge/>
            <w:tcBorders>
              <w:top w:val="single" w:sz="12" w:space="0" w:color="auto"/>
              <w:left w:val="single" w:sz="12" w:space="0" w:color="auto"/>
            </w:tcBorders>
            <w:vAlign w:val="center"/>
          </w:tcPr>
          <w:p w14:paraId="57C6D27C" w14:textId="77777777" w:rsidR="00295097" w:rsidRPr="00D47374" w:rsidRDefault="00295097" w:rsidP="00295097">
            <w:pPr>
              <w:jc w:val="center"/>
              <w:rPr>
                <w:sz w:val="18"/>
                <w:szCs w:val="18"/>
                <w:lang w:val="hy-AM"/>
              </w:rPr>
            </w:pPr>
          </w:p>
        </w:tc>
        <w:tc>
          <w:tcPr>
            <w:tcW w:w="2307" w:type="dxa"/>
            <w:vMerge/>
            <w:tcBorders>
              <w:top w:val="single" w:sz="12" w:space="0" w:color="auto"/>
            </w:tcBorders>
            <w:vAlign w:val="center"/>
          </w:tcPr>
          <w:p w14:paraId="0185CCF9" w14:textId="77777777" w:rsidR="00295097" w:rsidRPr="00B625FF" w:rsidRDefault="00295097" w:rsidP="00295097">
            <w:pPr>
              <w:rPr>
                <w:rFonts w:cs="Calibri"/>
                <w:color w:val="000000"/>
                <w:sz w:val="20"/>
                <w:szCs w:val="20"/>
                <w:lang w:val="hy-AM"/>
              </w:rPr>
            </w:pPr>
          </w:p>
        </w:tc>
        <w:tc>
          <w:tcPr>
            <w:tcW w:w="1890" w:type="dxa"/>
            <w:vMerge/>
            <w:tcBorders>
              <w:top w:val="single" w:sz="12" w:space="0" w:color="auto"/>
            </w:tcBorders>
            <w:vAlign w:val="center"/>
          </w:tcPr>
          <w:p w14:paraId="05150B7B" w14:textId="77777777" w:rsidR="00295097" w:rsidRPr="00D47374" w:rsidRDefault="00295097" w:rsidP="00295097">
            <w:pPr>
              <w:jc w:val="center"/>
              <w:rPr>
                <w:sz w:val="18"/>
                <w:szCs w:val="18"/>
              </w:rPr>
            </w:pPr>
          </w:p>
        </w:tc>
        <w:tc>
          <w:tcPr>
            <w:tcW w:w="1364" w:type="dxa"/>
            <w:vMerge/>
            <w:tcBorders>
              <w:top w:val="single" w:sz="12" w:space="0" w:color="auto"/>
            </w:tcBorders>
            <w:vAlign w:val="center"/>
          </w:tcPr>
          <w:p w14:paraId="136628CE" w14:textId="77777777" w:rsidR="00295097" w:rsidRPr="00B625FF" w:rsidRDefault="00295097" w:rsidP="00295097">
            <w:pPr>
              <w:jc w:val="center"/>
              <w:rPr>
                <w:sz w:val="20"/>
                <w:szCs w:val="20"/>
              </w:rPr>
            </w:pPr>
          </w:p>
        </w:tc>
        <w:tc>
          <w:tcPr>
            <w:tcW w:w="1260" w:type="dxa"/>
            <w:vMerge/>
            <w:tcBorders>
              <w:top w:val="single" w:sz="12" w:space="0" w:color="auto"/>
            </w:tcBorders>
            <w:vAlign w:val="center"/>
          </w:tcPr>
          <w:p w14:paraId="513831DF" w14:textId="77777777" w:rsidR="00295097" w:rsidRPr="00B625FF" w:rsidRDefault="00295097" w:rsidP="00295097">
            <w:pPr>
              <w:jc w:val="center"/>
              <w:rPr>
                <w:rFonts w:cs="GHEA Grapalat"/>
                <w:sz w:val="20"/>
                <w:szCs w:val="20"/>
              </w:rPr>
            </w:pPr>
          </w:p>
        </w:tc>
        <w:tc>
          <w:tcPr>
            <w:tcW w:w="900" w:type="dxa"/>
            <w:vMerge/>
            <w:tcBorders>
              <w:top w:val="single" w:sz="12" w:space="0" w:color="auto"/>
            </w:tcBorders>
            <w:vAlign w:val="center"/>
          </w:tcPr>
          <w:p w14:paraId="73DE1A12" w14:textId="77777777" w:rsidR="00295097" w:rsidRPr="00D47374" w:rsidRDefault="00295097" w:rsidP="00295097">
            <w:pPr>
              <w:jc w:val="center"/>
              <w:rPr>
                <w:sz w:val="18"/>
                <w:szCs w:val="18"/>
                <w:lang w:val="hy-AM"/>
              </w:rPr>
            </w:pPr>
          </w:p>
        </w:tc>
        <w:tc>
          <w:tcPr>
            <w:tcW w:w="1620" w:type="dxa"/>
            <w:vMerge/>
            <w:tcBorders>
              <w:top w:val="single" w:sz="12" w:space="0" w:color="auto"/>
            </w:tcBorders>
            <w:vAlign w:val="center"/>
          </w:tcPr>
          <w:p w14:paraId="2A9B23B2" w14:textId="77777777" w:rsidR="00295097" w:rsidRDefault="00295097" w:rsidP="00295097">
            <w:pPr>
              <w:jc w:val="center"/>
              <w:rPr>
                <w:sz w:val="18"/>
                <w:szCs w:val="18"/>
              </w:rPr>
            </w:pPr>
          </w:p>
        </w:tc>
        <w:tc>
          <w:tcPr>
            <w:tcW w:w="1080" w:type="dxa"/>
            <w:vMerge/>
            <w:tcBorders>
              <w:top w:val="single" w:sz="12" w:space="0" w:color="auto"/>
            </w:tcBorders>
            <w:vAlign w:val="center"/>
          </w:tcPr>
          <w:p w14:paraId="1CB52095" w14:textId="77777777" w:rsidR="00295097" w:rsidRPr="00295097" w:rsidRDefault="00295097" w:rsidP="00295097">
            <w:pPr>
              <w:jc w:val="center"/>
              <w:rPr>
                <w:sz w:val="18"/>
                <w:szCs w:val="18"/>
              </w:rPr>
            </w:pPr>
          </w:p>
        </w:tc>
        <w:tc>
          <w:tcPr>
            <w:tcW w:w="1350" w:type="dxa"/>
            <w:vMerge/>
            <w:tcBorders>
              <w:top w:val="single" w:sz="12" w:space="0" w:color="auto"/>
            </w:tcBorders>
          </w:tcPr>
          <w:p w14:paraId="6BAFC174" w14:textId="77777777" w:rsidR="00295097" w:rsidRPr="00295097" w:rsidRDefault="00295097" w:rsidP="00295097">
            <w:pPr>
              <w:jc w:val="center"/>
              <w:rPr>
                <w:rFonts w:cs="GHEA Grapalat"/>
                <w:sz w:val="20"/>
                <w:szCs w:val="20"/>
              </w:rPr>
            </w:pPr>
          </w:p>
        </w:tc>
        <w:tc>
          <w:tcPr>
            <w:tcW w:w="990" w:type="dxa"/>
            <w:vAlign w:val="center"/>
          </w:tcPr>
          <w:p w14:paraId="509D6A5D" w14:textId="2775CA5D" w:rsidR="00295097" w:rsidRPr="00295097" w:rsidRDefault="00295097" w:rsidP="00295097">
            <w:pPr>
              <w:jc w:val="center"/>
              <w:rPr>
                <w:sz w:val="18"/>
                <w:szCs w:val="18"/>
                <w:lang w:val="hy-AM"/>
              </w:rPr>
            </w:pPr>
            <w:r w:rsidRPr="00295097">
              <w:rPr>
                <w:rFonts w:cs="Sylfaen"/>
                <w:sz w:val="18"/>
                <w:szCs w:val="18"/>
                <w:lang w:val="hy-AM"/>
              </w:rPr>
              <w:t>35</w:t>
            </w:r>
            <w:r w:rsidRPr="00295097">
              <w:rPr>
                <w:rFonts w:cs="Sylfaen"/>
                <w:sz w:val="18"/>
                <w:szCs w:val="18"/>
                <w:lang w:val="pt-BR"/>
              </w:rPr>
              <w:t xml:space="preserve"> 000</w:t>
            </w:r>
          </w:p>
        </w:tc>
        <w:tc>
          <w:tcPr>
            <w:tcW w:w="1843" w:type="dxa"/>
            <w:tcBorders>
              <w:top w:val="single" w:sz="4" w:space="0" w:color="auto"/>
              <w:right w:val="single" w:sz="12" w:space="0" w:color="auto"/>
            </w:tcBorders>
            <w:vAlign w:val="center"/>
          </w:tcPr>
          <w:p w14:paraId="420648ED" w14:textId="1256CD33" w:rsidR="00295097" w:rsidRPr="00295097" w:rsidRDefault="00295097" w:rsidP="00295097">
            <w:pPr>
              <w:jc w:val="center"/>
              <w:rPr>
                <w:sz w:val="18"/>
                <w:szCs w:val="18"/>
                <w:lang w:val="hy-AM"/>
              </w:rPr>
            </w:pPr>
            <w:r w:rsidRPr="00295097">
              <w:rPr>
                <w:sz w:val="18"/>
                <w:szCs w:val="18"/>
              </w:rPr>
              <w:t>2026г. декабрь</w:t>
            </w:r>
          </w:p>
        </w:tc>
      </w:tr>
      <w:tr w:rsidR="000C7A20" w:rsidRPr="002428F2" w14:paraId="69866E6C" w14:textId="77777777" w:rsidTr="00F8035C">
        <w:trPr>
          <w:trHeight w:val="531"/>
          <w:jc w:val="center"/>
        </w:trPr>
        <w:tc>
          <w:tcPr>
            <w:tcW w:w="16160" w:type="dxa"/>
            <w:gridSpan w:val="12"/>
            <w:tcBorders>
              <w:left w:val="single" w:sz="12" w:space="0" w:color="auto"/>
              <w:bottom w:val="single" w:sz="12" w:space="0" w:color="auto"/>
              <w:right w:val="single" w:sz="12" w:space="0" w:color="auto"/>
            </w:tcBorders>
            <w:vAlign w:val="center"/>
          </w:tcPr>
          <w:p w14:paraId="7B657530" w14:textId="77777777" w:rsidR="00295097" w:rsidRPr="00FF03BB" w:rsidRDefault="00295097" w:rsidP="00295097">
            <w:pPr>
              <w:jc w:val="center"/>
              <w:rPr>
                <w:rFonts w:cs="Calibri"/>
                <w:b/>
                <w:color w:val="000000"/>
                <w:sz w:val="20"/>
                <w:lang w:val="hy-AM"/>
              </w:rPr>
            </w:pPr>
            <w:r w:rsidRPr="007C0417">
              <w:rPr>
                <w:rFonts w:cs="GHEA Grapalat"/>
                <w:b/>
                <w:sz w:val="22"/>
              </w:rPr>
              <w:t>Техническая характеристика</w:t>
            </w:r>
          </w:p>
          <w:p w14:paraId="7E4DBB2E" w14:textId="77777777" w:rsidR="00295097" w:rsidRPr="007C0417" w:rsidRDefault="00295097" w:rsidP="00295097">
            <w:pPr>
              <w:jc w:val="both"/>
              <w:rPr>
                <w:rFonts w:cs="Calibri"/>
                <w:color w:val="000000"/>
                <w:sz w:val="20"/>
              </w:rPr>
            </w:pPr>
            <w:r w:rsidRPr="00DD7AEF">
              <w:rPr>
                <w:rFonts w:cs="Calibri"/>
                <w:color w:val="000000"/>
                <w:sz w:val="20"/>
                <w:lang w:val="hy-AM"/>
              </w:rPr>
              <w:t xml:space="preserve">Флакон/ампула или шприц-тюбик </w:t>
            </w:r>
            <w:r w:rsidRPr="00C869A4">
              <w:rPr>
                <w:rFonts w:cs="Calibri"/>
                <w:color w:val="000000"/>
                <w:sz w:val="20"/>
                <w:lang w:val="hy-AM"/>
              </w:rPr>
              <w:t>с иглой или без игла</w:t>
            </w:r>
            <w:r w:rsidRPr="00DD7AEF">
              <w:rPr>
                <w:rFonts w:cs="Calibri"/>
                <w:color w:val="000000"/>
                <w:sz w:val="20"/>
                <w:lang w:val="hy-AM"/>
              </w:rPr>
              <w:t xml:space="preserve">, содержащий 1 дозу, </w:t>
            </w:r>
            <w:r w:rsidRPr="00DD7AEF">
              <w:rPr>
                <w:rFonts w:cs="Calibri"/>
                <w:color w:val="000000"/>
                <w:sz w:val="20"/>
                <w:szCs w:val="20"/>
                <w:lang w:val="hy-AM"/>
              </w:rPr>
              <w:t>вакцины против дифтерии, столбняка, коклюша /неклеточный компонент/, полиомиелита</w:t>
            </w:r>
            <w:r>
              <w:rPr>
                <w:rFonts w:cs="Calibri"/>
                <w:color w:val="000000"/>
                <w:sz w:val="20"/>
                <w:szCs w:val="20"/>
                <w:lang w:val="hy-AM"/>
              </w:rPr>
              <w:t xml:space="preserve"> </w:t>
            </w:r>
            <w:r w:rsidRPr="007C0417">
              <w:rPr>
                <w:rFonts w:cs="Calibri"/>
                <w:color w:val="000000"/>
                <w:sz w:val="20"/>
                <w:szCs w:val="20"/>
              </w:rPr>
              <w:t>/</w:t>
            </w:r>
            <w:r w:rsidRPr="00DD7AEF">
              <w:rPr>
                <w:rFonts w:cs="Calibri"/>
                <w:color w:val="000000"/>
                <w:sz w:val="20"/>
                <w:lang w:val="hy-AM"/>
              </w:rPr>
              <w:t>инактивированн</w:t>
            </w:r>
            <w:r w:rsidRPr="007C0417">
              <w:rPr>
                <w:rFonts w:cs="Calibri"/>
                <w:color w:val="000000"/>
                <w:sz w:val="20"/>
              </w:rPr>
              <w:t>ы</w:t>
            </w:r>
            <w:r w:rsidRPr="00DD7AEF">
              <w:rPr>
                <w:rFonts w:cs="Calibri"/>
                <w:color w:val="000000"/>
                <w:sz w:val="20"/>
                <w:lang w:val="hy-AM"/>
              </w:rPr>
              <w:t>й</w:t>
            </w:r>
            <w:r w:rsidRPr="007C0417">
              <w:rPr>
                <w:rFonts w:cs="Calibri"/>
                <w:color w:val="000000"/>
                <w:sz w:val="20"/>
              </w:rPr>
              <w:t>/</w:t>
            </w:r>
            <w:r w:rsidRPr="00DD7AEF">
              <w:rPr>
                <w:rFonts w:cs="Calibri"/>
                <w:color w:val="000000"/>
                <w:sz w:val="20"/>
                <w:lang w:val="hy-AM"/>
              </w:rPr>
              <w:t>,</w:t>
            </w:r>
            <w:r w:rsidRPr="00DD7AEF">
              <w:rPr>
                <w:rFonts w:cs="Calibri"/>
                <w:color w:val="000000"/>
                <w:sz w:val="20"/>
                <w:szCs w:val="20"/>
                <w:lang w:val="hy-AM"/>
              </w:rPr>
              <w:t xml:space="preserve"> для детей /в том числе 6 лет/</w:t>
            </w:r>
            <w:r w:rsidRPr="00DD7AEF">
              <w:rPr>
                <w:rFonts w:cs="Calibri"/>
                <w:color w:val="000000"/>
                <w:sz w:val="20"/>
                <w:lang w:val="hy-AM"/>
              </w:rPr>
              <w:t xml:space="preserve">. </w:t>
            </w:r>
            <w:r w:rsidRPr="000D7101">
              <w:rPr>
                <w:rFonts w:cs="Calibri"/>
                <w:color w:val="000000"/>
                <w:sz w:val="20"/>
                <w:lang w:val="hy-AM"/>
              </w:rPr>
              <w:t>Наличие с импортируемой партией  в каждой коробке и/или групповой упаковке датчиков</w:t>
            </w:r>
            <w:r w:rsidRPr="007C0417">
              <w:rPr>
                <w:rFonts w:cs="Calibri"/>
                <w:color w:val="000000"/>
                <w:sz w:val="20"/>
              </w:rPr>
              <w:t xml:space="preserve"> которые</w:t>
            </w:r>
            <w:r w:rsidRPr="000D7101">
              <w:rPr>
                <w:rFonts w:cs="Calibri"/>
                <w:color w:val="000000"/>
                <w:sz w:val="20"/>
                <w:lang w:val="hy-AM"/>
              </w:rPr>
              <w:t xml:space="preserve"> </w:t>
            </w:r>
            <w:r w:rsidRPr="007C0417">
              <w:rPr>
                <w:rFonts w:cs="Calibri"/>
                <w:color w:val="000000"/>
                <w:sz w:val="20"/>
              </w:rPr>
              <w:t>регистрируют</w:t>
            </w:r>
            <w:r w:rsidRPr="00A03365">
              <w:rPr>
                <w:rFonts w:cs="Calibri"/>
                <w:color w:val="000000"/>
                <w:sz w:val="20"/>
                <w:lang w:val="hy-AM"/>
              </w:rPr>
              <w:t>, запомина</w:t>
            </w:r>
            <w:r w:rsidRPr="007C0417">
              <w:rPr>
                <w:rFonts w:cs="Calibri"/>
                <w:color w:val="000000"/>
                <w:sz w:val="20"/>
              </w:rPr>
              <w:t>ют</w:t>
            </w:r>
            <w:r w:rsidRPr="00A03365">
              <w:rPr>
                <w:rFonts w:cs="Calibri"/>
                <w:color w:val="000000"/>
                <w:sz w:val="20"/>
                <w:lang w:val="hy-AM"/>
              </w:rPr>
              <w:t xml:space="preserve"> </w:t>
            </w:r>
            <w:r w:rsidRPr="000D7101">
              <w:rPr>
                <w:rFonts w:cs="Calibri"/>
                <w:color w:val="000000"/>
                <w:sz w:val="20"/>
                <w:lang w:val="hy-AM"/>
              </w:rPr>
              <w:t xml:space="preserve">температурный режим </w:t>
            </w:r>
            <w:r w:rsidRPr="00A03365">
              <w:rPr>
                <w:rFonts w:cs="Calibri"/>
                <w:color w:val="000000"/>
                <w:sz w:val="20"/>
                <w:lang w:val="hy-AM"/>
              </w:rPr>
              <w:t>всего процесса</w:t>
            </w:r>
            <w:r w:rsidRPr="000D7101">
              <w:rPr>
                <w:rFonts w:cs="Calibri"/>
                <w:color w:val="000000"/>
                <w:sz w:val="20"/>
                <w:lang w:val="hy-AM"/>
              </w:rPr>
              <w:t xml:space="preserve"> транспортировк</w:t>
            </w:r>
            <w:r w:rsidRPr="007C0417">
              <w:rPr>
                <w:rFonts w:cs="Calibri"/>
                <w:color w:val="000000"/>
                <w:sz w:val="20"/>
              </w:rPr>
              <w:t>и</w:t>
            </w:r>
            <w:r>
              <w:rPr>
                <w:rFonts w:cs="Calibri"/>
                <w:color w:val="000000"/>
                <w:sz w:val="20"/>
                <w:lang w:val="hy-AM"/>
              </w:rPr>
              <w:t xml:space="preserve"> </w:t>
            </w:r>
            <w:r w:rsidRPr="00803632">
              <w:rPr>
                <w:rFonts w:cs="Calibri"/>
                <w:color w:val="000000"/>
                <w:sz w:val="20"/>
                <w:lang w:val="hy-AM"/>
              </w:rPr>
              <w:t>и хранения</w:t>
            </w:r>
            <w:r w:rsidRPr="000D7101">
              <w:rPr>
                <w:rFonts w:cs="Calibri"/>
                <w:color w:val="000000"/>
                <w:sz w:val="20"/>
                <w:lang w:val="hy-AM"/>
              </w:rPr>
              <w:t xml:space="preserve">, </w:t>
            </w:r>
            <w:r w:rsidRPr="00417348">
              <w:rPr>
                <w:rFonts w:cs="Calibri"/>
                <w:color w:val="000000"/>
                <w:sz w:val="20"/>
                <w:lang w:val="hy-AM"/>
              </w:rPr>
              <w:t xml:space="preserve">с </w:t>
            </w:r>
            <w:r w:rsidRPr="000D7101">
              <w:rPr>
                <w:rFonts w:cs="Calibri"/>
                <w:color w:val="000000"/>
                <w:sz w:val="20"/>
                <w:lang w:val="hy-AM"/>
              </w:rPr>
              <w:t>надлежащ</w:t>
            </w:r>
            <w:r w:rsidRPr="00417348">
              <w:rPr>
                <w:rFonts w:cs="Calibri"/>
                <w:color w:val="000000"/>
                <w:sz w:val="20"/>
                <w:lang w:val="hy-AM"/>
              </w:rPr>
              <w:t>ей</w:t>
            </w:r>
            <w:r w:rsidRPr="000D7101">
              <w:rPr>
                <w:rFonts w:cs="Calibri"/>
                <w:color w:val="000000"/>
                <w:sz w:val="20"/>
                <w:lang w:val="hy-AM"/>
              </w:rPr>
              <w:t xml:space="preserve"> маркировк</w:t>
            </w:r>
            <w:r w:rsidRPr="007C0417">
              <w:rPr>
                <w:rFonts w:cs="Calibri"/>
                <w:color w:val="000000"/>
                <w:sz w:val="20"/>
              </w:rPr>
              <w:t xml:space="preserve">ой </w:t>
            </w:r>
            <w:r w:rsidRPr="000D7101">
              <w:rPr>
                <w:rFonts w:cs="Calibri"/>
                <w:color w:val="000000"/>
                <w:sz w:val="20"/>
                <w:lang w:val="hy-AM"/>
              </w:rPr>
              <w:t xml:space="preserve"> каждой коробк</w:t>
            </w:r>
            <w:r w:rsidRPr="007C0417">
              <w:rPr>
                <w:rFonts w:cs="Calibri"/>
                <w:color w:val="000000"/>
                <w:sz w:val="20"/>
              </w:rPr>
              <w:t>и</w:t>
            </w:r>
            <w:r w:rsidRPr="000D7101">
              <w:rPr>
                <w:rFonts w:cs="Calibri"/>
                <w:color w:val="000000"/>
                <w:sz w:val="20"/>
                <w:lang w:val="hy-AM"/>
              </w:rPr>
              <w:t xml:space="preserve"> и/или групповой упаковк</w:t>
            </w:r>
            <w:r w:rsidRPr="007C0417">
              <w:rPr>
                <w:rFonts w:cs="Calibri"/>
                <w:color w:val="000000"/>
                <w:sz w:val="20"/>
              </w:rPr>
              <w:t>и,</w:t>
            </w:r>
            <w:r w:rsidRPr="000D7101">
              <w:rPr>
                <w:rFonts w:cs="Calibri"/>
                <w:color w:val="000000"/>
                <w:sz w:val="20"/>
                <w:lang w:val="hy-AM"/>
              </w:rPr>
              <w:t xml:space="preserve"> с меткой «стекло», обеспечение во время перевозки</w:t>
            </w:r>
            <w:r w:rsidRPr="007C0417">
              <w:t xml:space="preserve"> </w:t>
            </w:r>
            <w:r w:rsidRPr="00803632">
              <w:rPr>
                <w:rFonts w:cs="Calibri"/>
                <w:color w:val="000000"/>
                <w:sz w:val="20"/>
                <w:lang w:val="hy-AM"/>
              </w:rPr>
              <w:t xml:space="preserve">и хранения </w:t>
            </w:r>
            <w:r w:rsidRPr="000D7101">
              <w:rPr>
                <w:rFonts w:cs="Calibri"/>
                <w:color w:val="000000"/>
                <w:sz w:val="20"/>
                <w:lang w:val="hy-AM"/>
              </w:rPr>
              <w:t>температурного режима от +2 до +8</w:t>
            </w:r>
            <w:r w:rsidRPr="000D7101">
              <w:rPr>
                <w:rFonts w:cs="Calibri"/>
                <w:color w:val="000000"/>
                <w:sz w:val="20"/>
                <w:vertAlign w:val="superscript"/>
                <w:lang w:val="hy-AM"/>
              </w:rPr>
              <w:t>о</w:t>
            </w:r>
            <w:r w:rsidRPr="000D7101">
              <w:rPr>
                <w:rFonts w:cs="Calibri"/>
                <w:color w:val="000000"/>
                <w:sz w:val="20"/>
                <w:lang w:val="hy-AM"/>
              </w:rPr>
              <w:t>C. Наличие лицензии преквалификации ВОЗ</w:t>
            </w:r>
            <w:r w:rsidRPr="007C0417">
              <w:rPr>
                <w:rFonts w:cs="Calibri"/>
                <w:color w:val="000000"/>
                <w:sz w:val="20"/>
              </w:rPr>
              <w:t xml:space="preserve"> и/или</w:t>
            </w:r>
            <w:r w:rsidRPr="000D7101">
              <w:rPr>
                <w:rFonts w:cs="Calibri"/>
                <w:color w:val="000000"/>
                <w:sz w:val="20"/>
                <w:lang w:val="hy-AM"/>
              </w:rPr>
              <w:t xml:space="preserve"> регистрации</w:t>
            </w:r>
            <w:r w:rsidRPr="007C0417">
              <w:rPr>
                <w:rFonts w:cs="Calibri"/>
                <w:color w:val="000000"/>
                <w:sz w:val="20"/>
              </w:rPr>
              <w:t xml:space="preserve"> в стране-члене международной профессиональной организации, определенной постановлением Правительства Республики Армения от 23 февраля 2017 года </w:t>
            </w:r>
            <w:r w:rsidRPr="000D7101">
              <w:rPr>
                <w:rFonts w:cs="Calibri"/>
                <w:color w:val="000000"/>
                <w:sz w:val="20"/>
              </w:rPr>
              <w:t>N</w:t>
            </w:r>
            <w:r w:rsidRPr="007C0417">
              <w:rPr>
                <w:rFonts w:cs="Calibri"/>
                <w:color w:val="000000"/>
                <w:sz w:val="20"/>
              </w:rPr>
              <w:t xml:space="preserve"> 172-А. </w:t>
            </w:r>
            <w:r w:rsidRPr="000D7101">
              <w:rPr>
                <w:rFonts w:cs="Calibri"/>
                <w:color w:val="000000"/>
                <w:sz w:val="20"/>
                <w:lang w:val="hy-AM"/>
              </w:rPr>
              <w:t>Поставка вакцины с</w:t>
            </w:r>
            <w:r w:rsidRPr="00DD7AEF">
              <w:rPr>
                <w:rFonts w:cs="Calibri"/>
                <w:color w:val="000000"/>
                <w:sz w:val="20"/>
                <w:lang w:val="hy-AM"/>
              </w:rPr>
              <w:t xml:space="preserve"> наличием следующих документов: авианакладная (AWB), счет-фактура, упаковочный лист (Packing list), наличие сертификата качества каждо</w:t>
            </w:r>
            <w:r w:rsidRPr="007C0417">
              <w:rPr>
                <w:rFonts w:cs="Calibri"/>
                <w:color w:val="000000"/>
                <w:sz w:val="20"/>
              </w:rPr>
              <w:t>й</w:t>
            </w:r>
            <w:r w:rsidRPr="00DD7AEF">
              <w:rPr>
                <w:rFonts w:cs="Calibri"/>
                <w:color w:val="000000"/>
                <w:sz w:val="20"/>
                <w:lang w:val="hy-AM"/>
              </w:rPr>
              <w:t xml:space="preserve"> партии</w:t>
            </w:r>
            <w:r w:rsidRPr="007C0417">
              <w:rPr>
                <w:rFonts w:cs="Calibri"/>
                <w:color w:val="000000"/>
                <w:sz w:val="20"/>
              </w:rPr>
              <w:t xml:space="preserve">, </w:t>
            </w:r>
            <w:r w:rsidRPr="00DD7AEF">
              <w:rPr>
                <w:rFonts w:cs="Calibri"/>
                <w:color w:val="000000"/>
                <w:sz w:val="20"/>
                <w:lang w:val="hy-AM"/>
              </w:rPr>
              <w:t xml:space="preserve">свидетельство о выпуске партии (Lot Release Certificate) </w:t>
            </w:r>
            <w:r w:rsidRPr="007C0417">
              <w:rPr>
                <w:rFonts w:cs="Calibri"/>
                <w:color w:val="000000"/>
                <w:sz w:val="20"/>
              </w:rPr>
              <w:t>выданный</w:t>
            </w:r>
            <w:r w:rsidRPr="00DD7AEF">
              <w:rPr>
                <w:rFonts w:cs="Calibri"/>
                <w:color w:val="000000"/>
                <w:sz w:val="20"/>
                <w:lang w:val="hy-AM"/>
              </w:rPr>
              <w:t xml:space="preserve"> со стороны регулирующего органа (NRA или НРО)</w:t>
            </w:r>
            <w:r w:rsidRPr="007C0417">
              <w:t xml:space="preserve"> </w:t>
            </w:r>
            <w:r w:rsidRPr="00DD7AEF">
              <w:rPr>
                <w:rFonts w:cs="Calibri"/>
                <w:color w:val="000000"/>
                <w:sz w:val="20"/>
                <w:lang w:val="hy-AM"/>
              </w:rPr>
              <w:t>страны-производителя</w:t>
            </w:r>
            <w:r w:rsidRPr="007C0417">
              <w:rPr>
                <w:rFonts w:cs="Calibri"/>
                <w:color w:val="000000"/>
                <w:sz w:val="20"/>
              </w:rPr>
              <w:t xml:space="preserve"> и сводный протокол (</w:t>
            </w:r>
            <w:r w:rsidRPr="00B6062E">
              <w:rPr>
                <w:rFonts w:cs="Calibri"/>
                <w:color w:val="000000"/>
                <w:sz w:val="20"/>
              </w:rPr>
              <w:t>Summary</w:t>
            </w:r>
            <w:r w:rsidRPr="007C0417">
              <w:rPr>
                <w:rFonts w:cs="Calibri"/>
                <w:color w:val="000000"/>
                <w:sz w:val="20"/>
              </w:rPr>
              <w:t xml:space="preserve"> </w:t>
            </w:r>
            <w:r w:rsidRPr="00B6062E">
              <w:rPr>
                <w:rFonts w:cs="Calibri"/>
                <w:color w:val="000000"/>
                <w:sz w:val="20"/>
              </w:rPr>
              <w:t>Protocol</w:t>
            </w:r>
            <w:r w:rsidRPr="007C0417">
              <w:rPr>
                <w:rFonts w:cs="Calibri"/>
                <w:color w:val="000000"/>
                <w:sz w:val="20"/>
              </w:rPr>
              <w:t>), выданный производителем.</w:t>
            </w:r>
            <w:r w:rsidRPr="00DD7AEF">
              <w:rPr>
                <w:rFonts w:cs="Calibri"/>
                <w:color w:val="000000"/>
                <w:sz w:val="20"/>
                <w:lang w:val="hy-AM"/>
              </w:rPr>
              <w:t xml:space="preserve"> Для предоставления сертификата импорта регистрация вакцины не обязательна. </w:t>
            </w:r>
          </w:p>
          <w:p w14:paraId="0712C096" w14:textId="77777777" w:rsidR="00295097" w:rsidRPr="00DD7AEF" w:rsidRDefault="00295097" w:rsidP="00295097">
            <w:pPr>
              <w:jc w:val="both"/>
              <w:rPr>
                <w:rFonts w:cs="Calibri"/>
                <w:color w:val="000000"/>
                <w:sz w:val="20"/>
                <w:lang w:val="hy-AM"/>
              </w:rPr>
            </w:pPr>
            <w:r w:rsidRPr="00DD7AEF">
              <w:rPr>
                <w:rFonts w:cs="Calibri"/>
                <w:color w:val="000000"/>
                <w:sz w:val="20"/>
                <w:lang w:val="hy-AM"/>
              </w:rPr>
              <w:t>Срок годности вакцины при доставке:</w:t>
            </w:r>
          </w:p>
          <w:p w14:paraId="7572EB1E" w14:textId="77777777" w:rsidR="00295097" w:rsidRDefault="00295097" w:rsidP="00295097">
            <w:pPr>
              <w:jc w:val="both"/>
              <w:rPr>
                <w:rFonts w:cs="Calibri"/>
                <w:color w:val="000000"/>
                <w:sz w:val="20"/>
                <w:lang w:val="hy-AM"/>
              </w:rPr>
            </w:pPr>
            <w:r w:rsidRPr="007C0417">
              <w:rPr>
                <w:rFonts w:cs="Calibri"/>
                <w:color w:val="000000"/>
                <w:sz w:val="20"/>
              </w:rPr>
              <w:t>а</w:t>
            </w:r>
            <w:r w:rsidRPr="00DD7AEF">
              <w:rPr>
                <w:rFonts w:cs="Calibri"/>
                <w:color w:val="000000"/>
                <w:sz w:val="20"/>
                <w:lang w:val="hy-AM"/>
              </w:rPr>
              <w:t>)</w:t>
            </w:r>
            <w:r w:rsidRPr="007C0417">
              <w:rPr>
                <w:rFonts w:cs="Calibri"/>
                <w:color w:val="000000"/>
                <w:sz w:val="20"/>
              </w:rPr>
              <w:t>л</w:t>
            </w:r>
            <w:r w:rsidRPr="00A821ED">
              <w:rPr>
                <w:rFonts w:cs="Calibri"/>
                <w:color w:val="000000"/>
                <w:sz w:val="20"/>
                <w:lang w:val="hy-AM"/>
              </w:rPr>
              <w:t>екарственные средства со сроком годности 2,5 года и более должны иметь остаточный срок годности не менее 24 месяцев на момент поставки.</w:t>
            </w:r>
          </w:p>
          <w:p w14:paraId="54B2D9AE" w14:textId="77777777" w:rsidR="00295097" w:rsidRPr="00D136C5" w:rsidRDefault="00295097" w:rsidP="00295097">
            <w:pPr>
              <w:jc w:val="both"/>
              <w:rPr>
                <w:rFonts w:cs="Calibri"/>
                <w:color w:val="000000"/>
                <w:sz w:val="20"/>
                <w:lang w:val="hy-AM"/>
              </w:rPr>
            </w:pPr>
            <w:r w:rsidRPr="00DD7AEF">
              <w:rPr>
                <w:rFonts w:cs="Calibri"/>
                <w:color w:val="000000"/>
                <w:sz w:val="20"/>
                <w:lang w:val="hy-AM"/>
              </w:rPr>
              <w:t>б)</w:t>
            </w:r>
            <w:r w:rsidRPr="00066FA3">
              <w:rPr>
                <w:rFonts w:cs="Calibri"/>
                <w:color w:val="000000"/>
                <w:sz w:val="20"/>
                <w:lang w:val="hy-AM"/>
              </w:rPr>
              <w:t>лекарственные средства со сроком годности до 2,5 лет должны иметь остаточный срок годности не менее 12 месяцев на момент поставки</w:t>
            </w:r>
            <w:r w:rsidRPr="007C0417">
              <w:rPr>
                <w:rFonts w:cs="Calibri"/>
                <w:color w:val="000000"/>
                <w:sz w:val="20"/>
              </w:rPr>
              <w:t>.</w:t>
            </w:r>
          </w:p>
          <w:p w14:paraId="6C55C4BF" w14:textId="77777777" w:rsidR="00295097" w:rsidRPr="007C0417" w:rsidRDefault="00295097" w:rsidP="00295097">
            <w:pPr>
              <w:jc w:val="both"/>
              <w:rPr>
                <w:rFonts w:cs="Calibri"/>
                <w:color w:val="000000"/>
                <w:sz w:val="20"/>
              </w:rPr>
            </w:pPr>
            <w:r w:rsidRPr="00DD7AEF">
              <w:rPr>
                <w:rFonts w:cs="Calibri"/>
                <w:color w:val="000000"/>
                <w:sz w:val="20"/>
                <w:lang w:val="hy-AM"/>
              </w:rPr>
              <w:t>Покупка и хранение товара осуществляется в соответствии с инструкциями внешнего пакета или вкладыша.</w:t>
            </w:r>
          </w:p>
          <w:p w14:paraId="3169B9BD" w14:textId="77777777" w:rsidR="00295097" w:rsidRPr="007C0417" w:rsidRDefault="00295097" w:rsidP="00295097">
            <w:pPr>
              <w:jc w:val="both"/>
              <w:rPr>
                <w:rFonts w:cs="Calibri"/>
                <w:color w:val="000000"/>
                <w:sz w:val="20"/>
              </w:rPr>
            </w:pPr>
            <w:r w:rsidRPr="007C0417">
              <w:rPr>
                <w:rFonts w:cs="Calibri"/>
                <w:color w:val="000000"/>
                <w:sz w:val="20"/>
              </w:rPr>
              <w:t xml:space="preserve">На основании закона Республики Армения «О лекарственных средствах», для нужд Республики Армения могут приобретаться незарегистрированные лекарственные средства используемые для нужд государства, по специальному разрешению уполномоченного органа,  которые зарегистрированы в стране-участнице международной специализированной организации,  в соответствии с постановлением  </w:t>
            </w:r>
            <w:r w:rsidRPr="00DD7AEF">
              <w:rPr>
                <w:rFonts w:cs="Calibri"/>
                <w:color w:val="000000"/>
                <w:sz w:val="20"/>
              </w:rPr>
              <w:t>N</w:t>
            </w:r>
            <w:r w:rsidRPr="007C0417">
              <w:rPr>
                <w:rFonts w:cs="Calibri"/>
                <w:color w:val="000000"/>
                <w:sz w:val="20"/>
              </w:rPr>
              <w:t>172-</w:t>
            </w:r>
            <w:r w:rsidRPr="00DD7AEF">
              <w:rPr>
                <w:rFonts w:cs="Calibri"/>
                <w:color w:val="000000"/>
                <w:sz w:val="20"/>
              </w:rPr>
              <w:t>A</w:t>
            </w:r>
            <w:r w:rsidRPr="007C0417">
              <w:rPr>
                <w:rFonts w:cs="Calibri"/>
                <w:color w:val="000000"/>
                <w:sz w:val="20"/>
              </w:rPr>
              <w:t xml:space="preserve"> правительства РА “О создании международной специализированной организации предусмотренной Законом Республики Армения “О лекарственных средствах” ” от 23-го февраля 2017г. или же имеют преквалификацию Всемирной организации здравоохранения.</w:t>
            </w:r>
          </w:p>
          <w:p w14:paraId="5D14296F" w14:textId="4007664B" w:rsidR="000C7A20" w:rsidRPr="00311ED2" w:rsidRDefault="00295097" w:rsidP="00295097">
            <w:pPr>
              <w:rPr>
                <w:rFonts w:cs="Sylfaen"/>
                <w:i/>
                <w:sz w:val="18"/>
                <w:szCs w:val="18"/>
                <w:lang w:val="hy-AM"/>
              </w:rPr>
            </w:pPr>
            <w:r w:rsidRPr="007C0417">
              <w:rPr>
                <w:rFonts w:cs="Calibri"/>
                <w:color w:val="000000"/>
                <w:sz w:val="20"/>
              </w:rPr>
              <w:t xml:space="preserve">В подобном случае предусматривается, что выбранный участник для незарегистрированных лекарственных средств вместе с договором и квалификационными гарантиями должен представить справку, выданную  «Научным центром экспертизы лекарств и медицинских технологий» МЗ РА о наличии регистрации в стране-участнице международной специализированной организации в соответствии с постановлением  </w:t>
            </w:r>
            <w:r w:rsidRPr="00122843">
              <w:rPr>
                <w:rFonts w:cs="Calibri"/>
                <w:color w:val="000000"/>
                <w:sz w:val="20"/>
              </w:rPr>
              <w:t>N</w:t>
            </w:r>
            <w:r w:rsidRPr="007C0417">
              <w:rPr>
                <w:rFonts w:cs="Calibri"/>
                <w:color w:val="000000"/>
                <w:sz w:val="20"/>
              </w:rPr>
              <w:t>172-</w:t>
            </w:r>
            <w:r w:rsidRPr="00122843">
              <w:rPr>
                <w:rFonts w:cs="Calibri"/>
                <w:color w:val="000000"/>
                <w:sz w:val="20"/>
              </w:rPr>
              <w:t>A</w:t>
            </w:r>
            <w:r w:rsidRPr="007C0417">
              <w:rPr>
                <w:rFonts w:cs="Calibri"/>
                <w:color w:val="000000"/>
                <w:sz w:val="20"/>
              </w:rPr>
              <w:t xml:space="preserve"> правительства РА  от 23-го февраля 2017г. или преквалификации Всемирной организации здравоохранения.  </w:t>
            </w:r>
          </w:p>
        </w:tc>
      </w:tr>
      <w:tr w:rsidR="00295097" w:rsidRPr="000264EC" w14:paraId="728F0139" w14:textId="77777777" w:rsidTr="00BF7EA4">
        <w:trPr>
          <w:gridAfter w:val="1"/>
          <w:wAfter w:w="8" w:type="dxa"/>
          <w:trHeight w:val="1879"/>
          <w:jc w:val="center"/>
        </w:trPr>
        <w:tc>
          <w:tcPr>
            <w:tcW w:w="1548" w:type="dxa"/>
            <w:tcBorders>
              <w:top w:val="single" w:sz="12" w:space="0" w:color="auto"/>
              <w:left w:val="single" w:sz="12" w:space="0" w:color="auto"/>
            </w:tcBorders>
            <w:vAlign w:val="center"/>
          </w:tcPr>
          <w:p w14:paraId="65472309" w14:textId="164373E2" w:rsidR="00295097" w:rsidRPr="00BA79E4" w:rsidRDefault="00295097" w:rsidP="00295097">
            <w:pPr>
              <w:jc w:val="center"/>
              <w:rPr>
                <w:rFonts w:cs="Calibri"/>
                <w:color w:val="000000"/>
                <w:sz w:val="18"/>
                <w:szCs w:val="18"/>
              </w:rPr>
            </w:pPr>
            <w:r>
              <w:rPr>
                <w:sz w:val="18"/>
                <w:szCs w:val="18"/>
              </w:rPr>
              <w:lastRenderedPageBreak/>
              <w:t>5</w:t>
            </w:r>
          </w:p>
        </w:tc>
        <w:tc>
          <w:tcPr>
            <w:tcW w:w="2307" w:type="dxa"/>
            <w:tcBorders>
              <w:top w:val="single" w:sz="12" w:space="0" w:color="auto"/>
            </w:tcBorders>
            <w:vAlign w:val="center"/>
          </w:tcPr>
          <w:p w14:paraId="37176550" w14:textId="4AEB7854" w:rsidR="00295097" w:rsidRPr="005A3F12" w:rsidRDefault="00295097" w:rsidP="00295097">
            <w:pPr>
              <w:rPr>
                <w:color w:val="000000"/>
                <w:sz w:val="18"/>
                <w:szCs w:val="18"/>
              </w:rPr>
            </w:pPr>
            <w:r>
              <w:rPr>
                <w:rFonts w:ascii="GHEA Grapalat" w:hAnsi="GHEA Grapalat" w:cs="Calibri"/>
                <w:sz w:val="20"/>
                <w:szCs w:val="20"/>
              </w:rPr>
              <w:t>Трехвалентная вакцина с неклеточным компонентом коклюша, дифтерии, столбняка для подростков(Tdap)</w:t>
            </w:r>
          </w:p>
        </w:tc>
        <w:tc>
          <w:tcPr>
            <w:tcW w:w="1890" w:type="dxa"/>
            <w:tcBorders>
              <w:top w:val="single" w:sz="12" w:space="0" w:color="auto"/>
            </w:tcBorders>
            <w:vAlign w:val="center"/>
          </w:tcPr>
          <w:p w14:paraId="17967060" w14:textId="77777777" w:rsidR="00295097" w:rsidRPr="00D47374" w:rsidRDefault="00295097" w:rsidP="00295097">
            <w:pPr>
              <w:jc w:val="center"/>
              <w:rPr>
                <w:sz w:val="18"/>
                <w:szCs w:val="18"/>
              </w:rPr>
            </w:pPr>
            <w:r>
              <w:rPr>
                <w:sz w:val="18"/>
                <w:szCs w:val="18"/>
              </w:rPr>
              <w:t>требуется</w:t>
            </w:r>
          </w:p>
        </w:tc>
        <w:tc>
          <w:tcPr>
            <w:tcW w:w="1364" w:type="dxa"/>
            <w:tcBorders>
              <w:top w:val="single" w:sz="12" w:space="0" w:color="auto"/>
            </w:tcBorders>
            <w:vAlign w:val="center"/>
          </w:tcPr>
          <w:p w14:paraId="0161E334" w14:textId="77777777" w:rsidR="00295097" w:rsidRPr="00D47374" w:rsidRDefault="00295097" w:rsidP="00295097">
            <w:pPr>
              <w:jc w:val="center"/>
              <w:rPr>
                <w:sz w:val="18"/>
                <w:szCs w:val="18"/>
              </w:rPr>
            </w:pPr>
            <w:r w:rsidRPr="00B625FF">
              <w:rPr>
                <w:sz w:val="20"/>
                <w:szCs w:val="20"/>
              </w:rPr>
              <w:t>Излагается ниже</w:t>
            </w:r>
          </w:p>
        </w:tc>
        <w:tc>
          <w:tcPr>
            <w:tcW w:w="1260" w:type="dxa"/>
            <w:tcBorders>
              <w:top w:val="single" w:sz="12" w:space="0" w:color="auto"/>
            </w:tcBorders>
            <w:vAlign w:val="center"/>
          </w:tcPr>
          <w:p w14:paraId="2355EA94" w14:textId="77777777" w:rsidR="00295097" w:rsidRPr="00D47374" w:rsidRDefault="00295097" w:rsidP="00295097">
            <w:pPr>
              <w:jc w:val="center"/>
              <w:rPr>
                <w:sz w:val="18"/>
                <w:szCs w:val="18"/>
              </w:rPr>
            </w:pPr>
            <w:r w:rsidRPr="00B625FF">
              <w:rPr>
                <w:rFonts w:cs="GHEA Grapalat"/>
                <w:sz w:val="20"/>
                <w:szCs w:val="20"/>
              </w:rPr>
              <w:t>доза</w:t>
            </w:r>
          </w:p>
        </w:tc>
        <w:tc>
          <w:tcPr>
            <w:tcW w:w="900" w:type="dxa"/>
            <w:tcBorders>
              <w:top w:val="single" w:sz="12" w:space="0" w:color="auto"/>
            </w:tcBorders>
            <w:vAlign w:val="center"/>
          </w:tcPr>
          <w:p w14:paraId="3214FB72" w14:textId="1E5C7CFB" w:rsidR="00295097" w:rsidRPr="00D47374" w:rsidRDefault="00295097" w:rsidP="00295097">
            <w:pPr>
              <w:jc w:val="center"/>
              <w:rPr>
                <w:sz w:val="18"/>
                <w:szCs w:val="18"/>
                <w:lang w:val="hy-AM"/>
              </w:rPr>
            </w:pPr>
          </w:p>
        </w:tc>
        <w:tc>
          <w:tcPr>
            <w:tcW w:w="1620" w:type="dxa"/>
            <w:tcBorders>
              <w:top w:val="single" w:sz="12" w:space="0" w:color="auto"/>
            </w:tcBorders>
            <w:vAlign w:val="center"/>
          </w:tcPr>
          <w:p w14:paraId="69FF14EC" w14:textId="38F80820" w:rsidR="00295097" w:rsidRPr="005A3F12" w:rsidRDefault="00295097" w:rsidP="00295097">
            <w:pPr>
              <w:jc w:val="center"/>
              <w:rPr>
                <w:sz w:val="18"/>
                <w:szCs w:val="18"/>
              </w:rPr>
            </w:pPr>
          </w:p>
        </w:tc>
        <w:tc>
          <w:tcPr>
            <w:tcW w:w="1080" w:type="dxa"/>
            <w:tcBorders>
              <w:top w:val="single" w:sz="12" w:space="0" w:color="auto"/>
            </w:tcBorders>
            <w:vAlign w:val="center"/>
          </w:tcPr>
          <w:p w14:paraId="79D29562" w14:textId="466DE281" w:rsidR="00295097" w:rsidRPr="00295097" w:rsidRDefault="00295097" w:rsidP="00295097">
            <w:pPr>
              <w:jc w:val="center"/>
              <w:rPr>
                <w:color w:val="FF0000"/>
                <w:sz w:val="18"/>
                <w:szCs w:val="18"/>
                <w:lang w:val="hy-AM"/>
              </w:rPr>
            </w:pPr>
            <w:r w:rsidRPr="00295097">
              <w:rPr>
                <w:sz w:val="18"/>
                <w:szCs w:val="18"/>
                <w:lang w:val="hy-AM"/>
              </w:rPr>
              <w:t>36</w:t>
            </w:r>
            <w:r>
              <w:rPr>
                <w:sz w:val="18"/>
                <w:szCs w:val="18"/>
              </w:rPr>
              <w:t xml:space="preserve"> </w:t>
            </w:r>
            <w:r w:rsidRPr="00295097">
              <w:rPr>
                <w:sz w:val="18"/>
                <w:szCs w:val="18"/>
                <w:lang w:val="hy-AM"/>
              </w:rPr>
              <w:t>000</w:t>
            </w:r>
          </w:p>
        </w:tc>
        <w:tc>
          <w:tcPr>
            <w:tcW w:w="1350" w:type="dxa"/>
            <w:tcBorders>
              <w:top w:val="single" w:sz="12" w:space="0" w:color="auto"/>
            </w:tcBorders>
            <w:vAlign w:val="center"/>
          </w:tcPr>
          <w:p w14:paraId="1EB9CB7C" w14:textId="379131A4" w:rsidR="00295097" w:rsidRPr="00295097" w:rsidRDefault="00295097" w:rsidP="00295097">
            <w:pPr>
              <w:jc w:val="center"/>
              <w:rPr>
                <w:rFonts w:cs="GHEA Grapalat"/>
                <w:sz w:val="20"/>
                <w:szCs w:val="20"/>
              </w:rPr>
            </w:pPr>
            <w:r w:rsidRPr="00295097">
              <w:rPr>
                <w:sz w:val="20"/>
                <w:szCs w:val="20"/>
                <w:lang w:val="pt-BR"/>
              </w:rPr>
              <w:t>Инкотермс</w:t>
            </w:r>
            <w:r w:rsidRPr="00295097">
              <w:rPr>
                <w:rFonts w:cs="GHEA Grapalat"/>
                <w:sz w:val="20"/>
                <w:szCs w:val="20"/>
              </w:rPr>
              <w:t xml:space="preserve">: </w:t>
            </w:r>
            <w:r w:rsidRPr="00295097">
              <w:rPr>
                <w:sz w:val="20"/>
                <w:szCs w:val="20"/>
                <w:lang w:val="pt-BR"/>
              </w:rPr>
              <w:t>CIP</w:t>
            </w:r>
            <w:r w:rsidRPr="00295097">
              <w:rPr>
                <w:rFonts w:cs="GHEA Grapalat"/>
                <w:sz w:val="20"/>
                <w:szCs w:val="20"/>
              </w:rPr>
              <w:t xml:space="preserve"> г.Ереван</w:t>
            </w:r>
          </w:p>
        </w:tc>
        <w:tc>
          <w:tcPr>
            <w:tcW w:w="990" w:type="dxa"/>
            <w:tcBorders>
              <w:top w:val="single" w:sz="12" w:space="0" w:color="auto"/>
            </w:tcBorders>
            <w:vAlign w:val="center"/>
          </w:tcPr>
          <w:p w14:paraId="58C029B0" w14:textId="582A4102" w:rsidR="00295097" w:rsidRPr="00295097" w:rsidRDefault="00295097" w:rsidP="00295097">
            <w:pPr>
              <w:jc w:val="center"/>
              <w:rPr>
                <w:sz w:val="18"/>
                <w:szCs w:val="18"/>
                <w:lang w:val="hy-AM"/>
              </w:rPr>
            </w:pPr>
            <w:r w:rsidRPr="00295097">
              <w:rPr>
                <w:rFonts w:cs="Sylfaen"/>
                <w:sz w:val="18"/>
                <w:szCs w:val="18"/>
                <w:lang w:val="hy-AM"/>
              </w:rPr>
              <w:t>36</w:t>
            </w:r>
            <w:r w:rsidRPr="00295097">
              <w:rPr>
                <w:rFonts w:cs="Sylfaen"/>
                <w:sz w:val="18"/>
                <w:szCs w:val="18"/>
                <w:lang w:val="pt-BR"/>
              </w:rPr>
              <w:t xml:space="preserve"> 000</w:t>
            </w:r>
          </w:p>
        </w:tc>
        <w:tc>
          <w:tcPr>
            <w:tcW w:w="1843" w:type="dxa"/>
            <w:tcBorders>
              <w:top w:val="single" w:sz="12" w:space="0" w:color="auto"/>
              <w:right w:val="single" w:sz="12" w:space="0" w:color="auto"/>
            </w:tcBorders>
            <w:vAlign w:val="center"/>
          </w:tcPr>
          <w:p w14:paraId="5F0C3661" w14:textId="680CE129" w:rsidR="00295097" w:rsidRPr="00295097" w:rsidRDefault="00295097" w:rsidP="00295097">
            <w:pPr>
              <w:jc w:val="center"/>
              <w:rPr>
                <w:sz w:val="18"/>
                <w:szCs w:val="18"/>
                <w:lang w:val="hy-AM"/>
              </w:rPr>
            </w:pPr>
            <w:r w:rsidRPr="00295097">
              <w:rPr>
                <w:sz w:val="18"/>
                <w:szCs w:val="18"/>
                <w:lang w:val="hy-AM"/>
              </w:rPr>
              <w:t>2026</w:t>
            </w:r>
            <w:r w:rsidRPr="00295097">
              <w:rPr>
                <w:sz w:val="18"/>
                <w:szCs w:val="18"/>
              </w:rPr>
              <w:t>г. май</w:t>
            </w:r>
          </w:p>
        </w:tc>
      </w:tr>
      <w:tr w:rsidR="000C7A20" w:rsidRPr="002428F2" w14:paraId="231C245A" w14:textId="77777777" w:rsidTr="00F8035C">
        <w:trPr>
          <w:trHeight w:val="531"/>
          <w:jc w:val="center"/>
        </w:trPr>
        <w:tc>
          <w:tcPr>
            <w:tcW w:w="16160" w:type="dxa"/>
            <w:gridSpan w:val="12"/>
            <w:tcBorders>
              <w:left w:val="single" w:sz="12" w:space="0" w:color="auto"/>
              <w:bottom w:val="single" w:sz="12" w:space="0" w:color="auto"/>
              <w:right w:val="single" w:sz="12" w:space="0" w:color="auto"/>
            </w:tcBorders>
            <w:vAlign w:val="center"/>
          </w:tcPr>
          <w:p w14:paraId="2EB6238C" w14:textId="77777777" w:rsidR="00295097" w:rsidRPr="00FF03BB" w:rsidRDefault="00295097" w:rsidP="00295097">
            <w:pPr>
              <w:jc w:val="center"/>
              <w:rPr>
                <w:rFonts w:cs="Calibri"/>
                <w:b/>
                <w:color w:val="000000"/>
                <w:sz w:val="20"/>
                <w:lang w:val="hy-AM"/>
              </w:rPr>
            </w:pPr>
            <w:r w:rsidRPr="007C0417">
              <w:rPr>
                <w:rFonts w:cs="GHEA Grapalat"/>
                <w:b/>
                <w:sz w:val="22"/>
              </w:rPr>
              <w:t>Техническая характеристика</w:t>
            </w:r>
          </w:p>
          <w:p w14:paraId="1C7E6E1B" w14:textId="77777777" w:rsidR="00295097" w:rsidRPr="007C0417" w:rsidRDefault="00295097" w:rsidP="00295097">
            <w:pPr>
              <w:jc w:val="both"/>
              <w:rPr>
                <w:rFonts w:cs="Calibri"/>
                <w:color w:val="000000"/>
                <w:sz w:val="20"/>
              </w:rPr>
            </w:pPr>
            <w:r w:rsidRPr="00DD7AEF">
              <w:rPr>
                <w:rFonts w:cs="Calibri"/>
                <w:color w:val="000000"/>
                <w:sz w:val="20"/>
                <w:lang w:val="hy-AM"/>
              </w:rPr>
              <w:t xml:space="preserve">Флакон/ампула или шприц-тюбик </w:t>
            </w:r>
            <w:r w:rsidRPr="00C869A4">
              <w:rPr>
                <w:rFonts w:cs="Calibri"/>
                <w:color w:val="000000"/>
                <w:sz w:val="20"/>
                <w:lang w:val="hy-AM"/>
              </w:rPr>
              <w:t>с иглой или без игла</w:t>
            </w:r>
            <w:r w:rsidRPr="00DD7AEF">
              <w:rPr>
                <w:rFonts w:cs="Calibri"/>
                <w:color w:val="000000"/>
                <w:sz w:val="20"/>
                <w:lang w:val="hy-AM"/>
              </w:rPr>
              <w:t xml:space="preserve">, содержащий 1 дозу, инактивированной, </w:t>
            </w:r>
            <w:r w:rsidRPr="00DD7AEF">
              <w:rPr>
                <w:rFonts w:cs="Calibri"/>
                <w:color w:val="000000"/>
                <w:sz w:val="20"/>
                <w:szCs w:val="20"/>
                <w:lang w:val="hy-AM"/>
              </w:rPr>
              <w:t>трехвалентной вакцины с неклеточным компонентом коклюша, дифтерии, столбняка для подростков</w:t>
            </w:r>
            <w:r w:rsidRPr="00DD7AEF">
              <w:rPr>
                <w:rFonts w:cs="Calibri"/>
                <w:color w:val="000000"/>
                <w:sz w:val="20"/>
                <w:lang w:val="hy-AM"/>
              </w:rPr>
              <w:t xml:space="preserve">. </w:t>
            </w:r>
            <w:r w:rsidRPr="000D7101">
              <w:rPr>
                <w:rFonts w:cs="Calibri"/>
                <w:color w:val="000000"/>
                <w:sz w:val="20"/>
                <w:lang w:val="hy-AM"/>
              </w:rPr>
              <w:t>Наличие с импортируемой партией в каждой коробке и/или групповой упаковке датчиков</w:t>
            </w:r>
            <w:r w:rsidRPr="007C0417">
              <w:rPr>
                <w:rFonts w:cs="Calibri"/>
                <w:color w:val="000000"/>
                <w:sz w:val="20"/>
              </w:rPr>
              <w:t xml:space="preserve"> </w:t>
            </w:r>
            <w:r w:rsidRPr="00417348">
              <w:rPr>
                <w:rFonts w:cs="Calibri"/>
                <w:color w:val="000000"/>
                <w:sz w:val="20"/>
                <w:lang w:val="hy-AM"/>
              </w:rPr>
              <w:t>которые</w:t>
            </w:r>
            <w:r w:rsidRPr="000D7101">
              <w:rPr>
                <w:rFonts w:cs="Calibri"/>
                <w:color w:val="000000"/>
                <w:sz w:val="20"/>
                <w:lang w:val="hy-AM"/>
              </w:rPr>
              <w:t xml:space="preserve"> </w:t>
            </w:r>
            <w:r w:rsidRPr="00417348">
              <w:rPr>
                <w:rFonts w:cs="Calibri"/>
                <w:color w:val="000000"/>
                <w:sz w:val="20"/>
                <w:lang w:val="hy-AM"/>
              </w:rPr>
              <w:t>регистрируют</w:t>
            </w:r>
            <w:r w:rsidRPr="00A03365">
              <w:rPr>
                <w:rFonts w:cs="Calibri"/>
                <w:color w:val="000000"/>
                <w:sz w:val="20"/>
                <w:lang w:val="hy-AM"/>
              </w:rPr>
              <w:t>, запомина</w:t>
            </w:r>
            <w:r w:rsidRPr="00417348">
              <w:rPr>
                <w:rFonts w:cs="Calibri"/>
                <w:color w:val="000000"/>
                <w:sz w:val="20"/>
                <w:lang w:val="hy-AM"/>
              </w:rPr>
              <w:t>ют</w:t>
            </w:r>
            <w:r w:rsidRPr="00A03365">
              <w:rPr>
                <w:rFonts w:cs="Calibri"/>
                <w:color w:val="000000"/>
                <w:sz w:val="20"/>
                <w:lang w:val="hy-AM"/>
              </w:rPr>
              <w:t xml:space="preserve"> </w:t>
            </w:r>
            <w:r w:rsidRPr="000D7101">
              <w:rPr>
                <w:rFonts w:cs="Calibri"/>
                <w:color w:val="000000"/>
                <w:sz w:val="20"/>
                <w:lang w:val="hy-AM"/>
              </w:rPr>
              <w:t xml:space="preserve">температурный режим </w:t>
            </w:r>
            <w:r w:rsidRPr="00A03365">
              <w:rPr>
                <w:rFonts w:cs="Calibri"/>
                <w:color w:val="000000"/>
                <w:sz w:val="20"/>
                <w:lang w:val="hy-AM"/>
              </w:rPr>
              <w:t>всего процесса</w:t>
            </w:r>
            <w:r w:rsidRPr="000D7101">
              <w:rPr>
                <w:rFonts w:cs="Calibri"/>
                <w:color w:val="000000"/>
                <w:sz w:val="20"/>
                <w:lang w:val="hy-AM"/>
              </w:rPr>
              <w:t xml:space="preserve"> транспортировк</w:t>
            </w:r>
            <w:r w:rsidRPr="00417348">
              <w:rPr>
                <w:rFonts w:cs="Calibri"/>
                <w:color w:val="000000"/>
                <w:sz w:val="20"/>
                <w:lang w:val="hy-AM"/>
              </w:rPr>
              <w:t>и</w:t>
            </w:r>
            <w:r>
              <w:rPr>
                <w:rFonts w:cs="Calibri"/>
                <w:color w:val="000000"/>
                <w:sz w:val="20"/>
                <w:lang w:val="hy-AM"/>
              </w:rPr>
              <w:t xml:space="preserve"> </w:t>
            </w:r>
            <w:r w:rsidRPr="00803632">
              <w:rPr>
                <w:rFonts w:cs="Calibri"/>
                <w:color w:val="000000"/>
                <w:sz w:val="20"/>
                <w:lang w:val="hy-AM"/>
              </w:rPr>
              <w:t>и хранения</w:t>
            </w:r>
            <w:r w:rsidRPr="000D7101">
              <w:rPr>
                <w:rFonts w:cs="Calibri"/>
                <w:color w:val="000000"/>
                <w:sz w:val="20"/>
                <w:lang w:val="hy-AM"/>
              </w:rPr>
              <w:t xml:space="preserve">, </w:t>
            </w:r>
            <w:r w:rsidRPr="00417348">
              <w:rPr>
                <w:rFonts w:cs="Calibri"/>
                <w:color w:val="000000"/>
                <w:sz w:val="20"/>
                <w:lang w:val="hy-AM"/>
              </w:rPr>
              <w:t xml:space="preserve">с </w:t>
            </w:r>
            <w:r w:rsidRPr="000D7101">
              <w:rPr>
                <w:rFonts w:cs="Calibri"/>
                <w:color w:val="000000"/>
                <w:sz w:val="20"/>
                <w:lang w:val="hy-AM"/>
              </w:rPr>
              <w:t>надлежащ</w:t>
            </w:r>
            <w:r w:rsidRPr="00417348">
              <w:rPr>
                <w:rFonts w:cs="Calibri"/>
                <w:color w:val="000000"/>
                <w:sz w:val="20"/>
                <w:lang w:val="hy-AM"/>
              </w:rPr>
              <w:t>ей</w:t>
            </w:r>
            <w:r w:rsidRPr="000D7101">
              <w:rPr>
                <w:rFonts w:cs="Calibri"/>
                <w:color w:val="000000"/>
                <w:sz w:val="20"/>
                <w:lang w:val="hy-AM"/>
              </w:rPr>
              <w:t xml:space="preserve"> маркировк</w:t>
            </w:r>
            <w:r w:rsidRPr="00417348">
              <w:rPr>
                <w:rFonts w:cs="Calibri"/>
                <w:color w:val="000000"/>
                <w:sz w:val="20"/>
                <w:lang w:val="hy-AM"/>
              </w:rPr>
              <w:t xml:space="preserve">ой </w:t>
            </w:r>
            <w:r w:rsidRPr="000D7101">
              <w:rPr>
                <w:rFonts w:cs="Calibri"/>
                <w:color w:val="000000"/>
                <w:sz w:val="20"/>
                <w:lang w:val="hy-AM"/>
              </w:rPr>
              <w:t xml:space="preserve"> каждой коробк</w:t>
            </w:r>
            <w:r w:rsidRPr="00417348">
              <w:rPr>
                <w:rFonts w:cs="Calibri"/>
                <w:color w:val="000000"/>
                <w:sz w:val="20"/>
                <w:lang w:val="hy-AM"/>
              </w:rPr>
              <w:t>и</w:t>
            </w:r>
            <w:r w:rsidRPr="000D7101">
              <w:rPr>
                <w:rFonts w:cs="Calibri"/>
                <w:color w:val="000000"/>
                <w:sz w:val="20"/>
                <w:lang w:val="hy-AM"/>
              </w:rPr>
              <w:t xml:space="preserve"> и/или групповой упаковк</w:t>
            </w:r>
            <w:r w:rsidRPr="00417348">
              <w:rPr>
                <w:rFonts w:cs="Calibri"/>
                <w:color w:val="000000"/>
                <w:sz w:val="20"/>
                <w:lang w:val="hy-AM"/>
              </w:rPr>
              <w:t>и,</w:t>
            </w:r>
            <w:r w:rsidRPr="000D7101">
              <w:rPr>
                <w:rFonts w:cs="Calibri"/>
                <w:color w:val="000000"/>
                <w:sz w:val="20"/>
                <w:lang w:val="hy-AM"/>
              </w:rPr>
              <w:t xml:space="preserve"> с меткой «стекло», обеспечение во время перевозки</w:t>
            </w:r>
            <w:r w:rsidRPr="00417348">
              <w:rPr>
                <w:rFonts w:cs="Calibri"/>
                <w:color w:val="000000"/>
                <w:sz w:val="20"/>
                <w:lang w:val="hy-AM"/>
              </w:rPr>
              <w:t xml:space="preserve"> </w:t>
            </w:r>
            <w:r w:rsidRPr="00803632">
              <w:rPr>
                <w:rFonts w:cs="Calibri"/>
                <w:color w:val="000000"/>
                <w:sz w:val="20"/>
                <w:lang w:val="hy-AM"/>
              </w:rPr>
              <w:t xml:space="preserve">и хранения </w:t>
            </w:r>
            <w:r w:rsidRPr="000D7101">
              <w:rPr>
                <w:rFonts w:cs="Calibri"/>
                <w:color w:val="000000"/>
                <w:sz w:val="20"/>
                <w:lang w:val="hy-AM"/>
              </w:rPr>
              <w:t>температурного режима от +2 до +8</w:t>
            </w:r>
            <w:r w:rsidRPr="00417348">
              <w:rPr>
                <w:rFonts w:cs="Calibri"/>
                <w:color w:val="000000"/>
                <w:sz w:val="20"/>
                <w:lang w:val="hy-AM"/>
              </w:rPr>
              <w:t>о</w:t>
            </w:r>
            <w:r w:rsidRPr="000D7101">
              <w:rPr>
                <w:rFonts w:cs="Calibri"/>
                <w:color w:val="000000"/>
                <w:sz w:val="20"/>
                <w:lang w:val="hy-AM"/>
              </w:rPr>
              <w:t>C. Наличие лицензии преквалификации ВОЗ</w:t>
            </w:r>
            <w:r w:rsidRPr="00417348">
              <w:rPr>
                <w:rFonts w:cs="Calibri"/>
                <w:color w:val="000000"/>
                <w:sz w:val="20"/>
                <w:lang w:val="hy-AM"/>
              </w:rPr>
              <w:t xml:space="preserve"> и/или</w:t>
            </w:r>
            <w:r w:rsidRPr="000D7101">
              <w:rPr>
                <w:rFonts w:cs="Calibri"/>
                <w:color w:val="000000"/>
                <w:sz w:val="20"/>
                <w:lang w:val="hy-AM"/>
              </w:rPr>
              <w:t xml:space="preserve"> регистрации</w:t>
            </w:r>
            <w:r w:rsidRPr="00417348">
              <w:rPr>
                <w:rFonts w:cs="Calibri"/>
                <w:color w:val="000000"/>
                <w:sz w:val="20"/>
                <w:lang w:val="hy-AM"/>
              </w:rPr>
              <w:t xml:space="preserve"> в стране-члене международной</w:t>
            </w:r>
            <w:r w:rsidRPr="007C0417">
              <w:rPr>
                <w:rFonts w:cs="Calibri"/>
                <w:color w:val="000000"/>
                <w:sz w:val="20"/>
              </w:rPr>
              <w:t xml:space="preserve"> профессиональной организации, определенной постановлением Правительства Республики Армения от 23 февраля 2017 года </w:t>
            </w:r>
            <w:r w:rsidRPr="000D7101">
              <w:rPr>
                <w:rFonts w:cs="Calibri"/>
                <w:color w:val="000000"/>
                <w:sz w:val="20"/>
              </w:rPr>
              <w:t>N</w:t>
            </w:r>
            <w:r w:rsidRPr="007C0417">
              <w:rPr>
                <w:rFonts w:cs="Calibri"/>
                <w:color w:val="000000"/>
                <w:sz w:val="20"/>
              </w:rPr>
              <w:t xml:space="preserve"> 172-А. </w:t>
            </w:r>
            <w:r w:rsidRPr="000D7101">
              <w:rPr>
                <w:rFonts w:cs="Calibri"/>
                <w:color w:val="000000"/>
                <w:sz w:val="20"/>
                <w:lang w:val="hy-AM"/>
              </w:rPr>
              <w:t>Поставка вакцины с</w:t>
            </w:r>
            <w:r w:rsidRPr="00DD7AEF">
              <w:rPr>
                <w:rFonts w:cs="Calibri"/>
                <w:color w:val="000000"/>
                <w:sz w:val="20"/>
                <w:lang w:val="hy-AM"/>
              </w:rPr>
              <w:t xml:space="preserve"> наличием следующих документов: авианакладная (AWB), счет-фактура, упаковочный лист (Packing list), наличие сертификата качества каждо</w:t>
            </w:r>
            <w:r w:rsidRPr="007C0417">
              <w:rPr>
                <w:rFonts w:cs="Calibri"/>
                <w:color w:val="000000"/>
                <w:sz w:val="20"/>
              </w:rPr>
              <w:t>й</w:t>
            </w:r>
            <w:r w:rsidRPr="00DD7AEF">
              <w:rPr>
                <w:rFonts w:cs="Calibri"/>
                <w:color w:val="000000"/>
                <w:sz w:val="20"/>
                <w:lang w:val="hy-AM"/>
              </w:rPr>
              <w:t xml:space="preserve"> партии</w:t>
            </w:r>
            <w:r w:rsidRPr="007C0417">
              <w:rPr>
                <w:rFonts w:cs="Calibri"/>
                <w:color w:val="000000"/>
                <w:sz w:val="20"/>
              </w:rPr>
              <w:t xml:space="preserve">, </w:t>
            </w:r>
            <w:r w:rsidRPr="00DD7AEF">
              <w:rPr>
                <w:rFonts w:cs="Calibri"/>
                <w:color w:val="000000"/>
                <w:sz w:val="20"/>
                <w:lang w:val="hy-AM"/>
              </w:rPr>
              <w:t xml:space="preserve">свидетельство о выпуске партии (Lot Release Certificate) </w:t>
            </w:r>
            <w:r w:rsidRPr="007C0417">
              <w:rPr>
                <w:rFonts w:cs="Calibri"/>
                <w:color w:val="000000"/>
                <w:sz w:val="20"/>
              </w:rPr>
              <w:t>выданный</w:t>
            </w:r>
            <w:r w:rsidRPr="00DD7AEF">
              <w:rPr>
                <w:rFonts w:cs="Calibri"/>
                <w:color w:val="000000"/>
                <w:sz w:val="20"/>
                <w:lang w:val="hy-AM"/>
              </w:rPr>
              <w:t xml:space="preserve"> со стороны регулирующего органа (NRA или НРО)</w:t>
            </w:r>
            <w:r w:rsidRPr="007C0417">
              <w:t xml:space="preserve"> </w:t>
            </w:r>
            <w:r w:rsidRPr="00DD7AEF">
              <w:rPr>
                <w:rFonts w:cs="Calibri"/>
                <w:color w:val="000000"/>
                <w:sz w:val="20"/>
                <w:lang w:val="hy-AM"/>
              </w:rPr>
              <w:t>страны-производителя</w:t>
            </w:r>
            <w:r w:rsidRPr="007C0417">
              <w:rPr>
                <w:rFonts w:cs="Calibri"/>
                <w:color w:val="000000"/>
                <w:sz w:val="20"/>
              </w:rPr>
              <w:t xml:space="preserve"> и сводный протокол (</w:t>
            </w:r>
            <w:r w:rsidRPr="00B6062E">
              <w:rPr>
                <w:rFonts w:cs="Calibri"/>
                <w:color w:val="000000"/>
                <w:sz w:val="20"/>
              </w:rPr>
              <w:t>Summary</w:t>
            </w:r>
            <w:r w:rsidRPr="007C0417">
              <w:rPr>
                <w:rFonts w:cs="Calibri"/>
                <w:color w:val="000000"/>
                <w:sz w:val="20"/>
              </w:rPr>
              <w:t xml:space="preserve"> </w:t>
            </w:r>
            <w:r w:rsidRPr="00B6062E">
              <w:rPr>
                <w:rFonts w:cs="Calibri"/>
                <w:color w:val="000000"/>
                <w:sz w:val="20"/>
              </w:rPr>
              <w:t>Protocol</w:t>
            </w:r>
            <w:r w:rsidRPr="007C0417">
              <w:rPr>
                <w:rFonts w:cs="Calibri"/>
                <w:color w:val="000000"/>
                <w:sz w:val="20"/>
              </w:rPr>
              <w:t>), выданный производителем.</w:t>
            </w:r>
            <w:r w:rsidRPr="00DD7AEF">
              <w:rPr>
                <w:rFonts w:cs="Calibri"/>
                <w:color w:val="000000"/>
                <w:sz w:val="20"/>
                <w:lang w:val="hy-AM"/>
              </w:rPr>
              <w:t xml:space="preserve"> Для предоставления сертификата импорта регистрация вакцины не обязательна. </w:t>
            </w:r>
          </w:p>
          <w:p w14:paraId="3952B6C9" w14:textId="77777777" w:rsidR="00295097" w:rsidRPr="00DD7AEF" w:rsidRDefault="00295097" w:rsidP="00295097">
            <w:pPr>
              <w:jc w:val="both"/>
              <w:rPr>
                <w:rFonts w:cs="Calibri"/>
                <w:color w:val="000000"/>
                <w:sz w:val="20"/>
                <w:lang w:val="hy-AM"/>
              </w:rPr>
            </w:pPr>
            <w:r w:rsidRPr="00DD7AEF">
              <w:rPr>
                <w:rFonts w:cs="Calibri"/>
                <w:color w:val="000000"/>
                <w:sz w:val="20"/>
                <w:lang w:val="hy-AM"/>
              </w:rPr>
              <w:t>Срок годности вакцины при доставке:</w:t>
            </w:r>
          </w:p>
          <w:p w14:paraId="353B009B" w14:textId="77777777" w:rsidR="00295097" w:rsidRDefault="00295097" w:rsidP="00295097">
            <w:pPr>
              <w:jc w:val="both"/>
              <w:rPr>
                <w:rFonts w:cs="Calibri"/>
                <w:color w:val="000000"/>
                <w:sz w:val="20"/>
                <w:lang w:val="hy-AM"/>
              </w:rPr>
            </w:pPr>
            <w:r w:rsidRPr="007C0417">
              <w:rPr>
                <w:rFonts w:cs="Calibri"/>
                <w:color w:val="000000"/>
                <w:sz w:val="20"/>
              </w:rPr>
              <w:t>а</w:t>
            </w:r>
            <w:r w:rsidRPr="00DD7AEF">
              <w:rPr>
                <w:rFonts w:cs="Calibri"/>
                <w:color w:val="000000"/>
                <w:sz w:val="20"/>
                <w:lang w:val="hy-AM"/>
              </w:rPr>
              <w:t>)</w:t>
            </w:r>
            <w:r w:rsidRPr="007C0417">
              <w:rPr>
                <w:rFonts w:cs="Calibri"/>
                <w:color w:val="000000"/>
                <w:sz w:val="20"/>
              </w:rPr>
              <w:t>л</w:t>
            </w:r>
            <w:r w:rsidRPr="00A821ED">
              <w:rPr>
                <w:rFonts w:cs="Calibri"/>
                <w:color w:val="000000"/>
                <w:sz w:val="20"/>
                <w:lang w:val="hy-AM"/>
              </w:rPr>
              <w:t>екарственные средства со сроком годности 2,5 года и более должны иметь остаточный срок годности не менее 24 месяцев на момент поставки.</w:t>
            </w:r>
          </w:p>
          <w:p w14:paraId="33930E01" w14:textId="77777777" w:rsidR="00295097" w:rsidRPr="00445F0D" w:rsidRDefault="00295097" w:rsidP="00295097">
            <w:pPr>
              <w:jc w:val="both"/>
              <w:rPr>
                <w:rFonts w:cs="Calibri"/>
                <w:color w:val="000000"/>
                <w:sz w:val="20"/>
                <w:lang w:val="hy-AM"/>
              </w:rPr>
            </w:pPr>
            <w:r w:rsidRPr="00DD7AEF">
              <w:rPr>
                <w:rFonts w:cs="Calibri"/>
                <w:color w:val="000000"/>
                <w:sz w:val="20"/>
                <w:lang w:val="hy-AM"/>
              </w:rPr>
              <w:t>б)</w:t>
            </w:r>
            <w:r w:rsidRPr="00066FA3">
              <w:rPr>
                <w:rFonts w:cs="Calibri"/>
                <w:color w:val="000000"/>
                <w:sz w:val="20"/>
                <w:lang w:val="hy-AM"/>
              </w:rPr>
              <w:t>лекарственные средства со сроком годности до 2,5 лет должны иметь остаточный срок годности не менее 12 месяцев на момент поставки</w:t>
            </w:r>
            <w:r w:rsidRPr="007C0417">
              <w:rPr>
                <w:rFonts w:cs="Calibri"/>
                <w:color w:val="000000"/>
                <w:sz w:val="20"/>
              </w:rPr>
              <w:t>.</w:t>
            </w:r>
          </w:p>
          <w:p w14:paraId="2B8D1215" w14:textId="77777777" w:rsidR="00295097" w:rsidRPr="007C0417" w:rsidRDefault="00295097" w:rsidP="00295097">
            <w:pPr>
              <w:jc w:val="both"/>
              <w:rPr>
                <w:rFonts w:cs="Calibri"/>
                <w:color w:val="000000"/>
                <w:sz w:val="20"/>
              </w:rPr>
            </w:pPr>
            <w:r w:rsidRPr="00DD7AEF">
              <w:rPr>
                <w:rFonts w:cs="Calibri"/>
                <w:color w:val="000000"/>
                <w:sz w:val="20"/>
                <w:lang w:val="hy-AM"/>
              </w:rPr>
              <w:t>Покупка и хранение товара осуществляется в соответствии с инструкциями внешнего пакета или вкладыша.</w:t>
            </w:r>
          </w:p>
          <w:p w14:paraId="5DFB81AD" w14:textId="77777777" w:rsidR="00295097" w:rsidRPr="007C0417" w:rsidRDefault="00295097" w:rsidP="00295097">
            <w:pPr>
              <w:jc w:val="both"/>
              <w:rPr>
                <w:rFonts w:cs="Calibri"/>
                <w:color w:val="000000"/>
                <w:sz w:val="20"/>
              </w:rPr>
            </w:pPr>
            <w:r w:rsidRPr="007C0417">
              <w:rPr>
                <w:rFonts w:cs="Calibri"/>
                <w:color w:val="000000"/>
                <w:sz w:val="20"/>
              </w:rPr>
              <w:t xml:space="preserve">На основании закона Республики Армения «О лекарственных средствах», для нужд Республики Армения могут приобретаться незарегистрированные лекарственные средства используемые для нужд государства, по специальному разрешению уполномоченного органа,  которые зарегистрированы в стране-участнице международной специализированной организации,  в соответствии с постановлением  </w:t>
            </w:r>
            <w:r w:rsidRPr="00DD7AEF">
              <w:rPr>
                <w:rFonts w:cs="Calibri"/>
                <w:color w:val="000000"/>
                <w:sz w:val="20"/>
              </w:rPr>
              <w:t>N</w:t>
            </w:r>
            <w:r w:rsidRPr="007C0417">
              <w:rPr>
                <w:rFonts w:cs="Calibri"/>
                <w:color w:val="000000"/>
                <w:sz w:val="20"/>
              </w:rPr>
              <w:t>172-</w:t>
            </w:r>
            <w:r w:rsidRPr="00DD7AEF">
              <w:rPr>
                <w:rFonts w:cs="Calibri"/>
                <w:color w:val="000000"/>
                <w:sz w:val="20"/>
              </w:rPr>
              <w:t>A</w:t>
            </w:r>
            <w:r w:rsidRPr="007C0417">
              <w:rPr>
                <w:rFonts w:cs="Calibri"/>
                <w:color w:val="000000"/>
                <w:sz w:val="20"/>
              </w:rPr>
              <w:t xml:space="preserve"> правительства РА “О создании международной специализированной организации предусмотренной Законом Республики Армения “О лекарственных средствах” ” от 23-го февраля 2017г. или же имеют преквалификацию Всемирной организации здравоохранения.</w:t>
            </w:r>
          </w:p>
          <w:p w14:paraId="786A5A6E" w14:textId="14AA9FB8" w:rsidR="000C7A20" w:rsidRPr="00311ED2" w:rsidRDefault="00295097" w:rsidP="00295097">
            <w:pPr>
              <w:rPr>
                <w:rFonts w:cs="Sylfaen"/>
                <w:i/>
                <w:sz w:val="18"/>
                <w:szCs w:val="18"/>
                <w:lang w:val="hy-AM"/>
              </w:rPr>
            </w:pPr>
            <w:r w:rsidRPr="007C0417">
              <w:rPr>
                <w:rFonts w:cs="Calibri"/>
                <w:color w:val="000000"/>
                <w:sz w:val="20"/>
              </w:rPr>
              <w:t xml:space="preserve">В подобном случае предусматривается, что выбранный участник для незарегистрированных лекарственных средств вместе с договором и квалификационными гарантиями должен представить справку, выданную  «Научным центром экспертизы лекарств и медицинских технологий» МЗ РА о наличии регистрации в стране-участнице международной специализированной организации в соответствии с постановлением  </w:t>
            </w:r>
            <w:r w:rsidRPr="00122843">
              <w:rPr>
                <w:rFonts w:cs="Calibri"/>
                <w:color w:val="000000"/>
                <w:sz w:val="20"/>
              </w:rPr>
              <w:t>N</w:t>
            </w:r>
            <w:r w:rsidRPr="007C0417">
              <w:rPr>
                <w:rFonts w:cs="Calibri"/>
                <w:color w:val="000000"/>
                <w:sz w:val="20"/>
              </w:rPr>
              <w:t>172-</w:t>
            </w:r>
            <w:r w:rsidRPr="00122843">
              <w:rPr>
                <w:rFonts w:cs="Calibri"/>
                <w:color w:val="000000"/>
                <w:sz w:val="20"/>
              </w:rPr>
              <w:t>A</w:t>
            </w:r>
            <w:r w:rsidRPr="007C0417">
              <w:rPr>
                <w:rFonts w:cs="Calibri"/>
                <w:color w:val="000000"/>
                <w:sz w:val="20"/>
              </w:rPr>
              <w:t xml:space="preserve"> правительства РА  от 23-го февраля 2017г. или преквалификации Всемирной организации здравоохранения.  </w:t>
            </w:r>
          </w:p>
        </w:tc>
      </w:tr>
    </w:tbl>
    <w:p w14:paraId="35441016" w14:textId="77777777" w:rsidR="00A665F1" w:rsidRDefault="00A665F1" w:rsidP="00376764">
      <w:pPr>
        <w:pStyle w:val="FootnoteText"/>
        <w:widowControl w:val="0"/>
        <w:jc w:val="both"/>
        <w:rPr>
          <w:rFonts w:ascii="GHEA Grapalat" w:hAnsi="GHEA Grapalat"/>
          <w:i/>
        </w:rPr>
      </w:pPr>
    </w:p>
    <w:p w14:paraId="5C7CA2E4" w14:textId="569BE243" w:rsidR="00376764" w:rsidRPr="00C84B20" w:rsidRDefault="00376764" w:rsidP="00376764">
      <w:pPr>
        <w:pStyle w:val="FootnoteText"/>
        <w:widowControl w:val="0"/>
        <w:jc w:val="both"/>
        <w:rPr>
          <w:rFonts w:ascii="GHEA Grapalat" w:hAnsi="GHEA Grapalat"/>
          <w:i/>
        </w:rPr>
      </w:pPr>
      <w:r w:rsidRPr="00C84B20">
        <w:rPr>
          <w:rFonts w:ascii="GHEA Grapalat" w:hAnsi="GHEA Grapalat"/>
          <w:i/>
        </w:rPr>
        <w:t xml:space="preserve">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14:paraId="7EF3C388" w14:textId="77777777" w:rsidR="00F954E8" w:rsidRPr="00521A49" w:rsidRDefault="00F954E8" w:rsidP="00A50CE7">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521A49" w14:paraId="4E31E06A" w14:textId="77777777" w:rsidTr="000C7A20">
        <w:trPr>
          <w:jc w:val="center"/>
        </w:trPr>
        <w:tc>
          <w:tcPr>
            <w:tcW w:w="4536" w:type="dxa"/>
          </w:tcPr>
          <w:p w14:paraId="68A1457E" w14:textId="77777777" w:rsidR="00071D1C" w:rsidRPr="00521A49" w:rsidRDefault="00071D1C" w:rsidP="00A50CE7">
            <w:pPr>
              <w:widowControl w:val="0"/>
              <w:jc w:val="center"/>
              <w:rPr>
                <w:rFonts w:ascii="GHEA Grapalat" w:hAnsi="GHEA Grapalat" w:cs="Sylfaen"/>
                <w:b/>
                <w:bCs/>
              </w:rPr>
            </w:pPr>
            <w:r w:rsidRPr="00521A49">
              <w:rPr>
                <w:rFonts w:ascii="GHEA Grapalat" w:hAnsi="GHEA Grapalat"/>
                <w:b/>
              </w:rPr>
              <w:t>ПОКУПАТЕЛЬ</w:t>
            </w:r>
          </w:p>
          <w:p w14:paraId="0DF3F42E" w14:textId="77777777" w:rsidR="00071D1C" w:rsidRPr="00521A49" w:rsidRDefault="00AB4EAB" w:rsidP="00A50CE7">
            <w:pPr>
              <w:widowControl w:val="0"/>
              <w:jc w:val="center"/>
              <w:rPr>
                <w:rFonts w:ascii="GHEA Grapalat" w:hAnsi="GHEA Grapalat"/>
                <w:lang w:val="en-US"/>
              </w:rPr>
            </w:pPr>
            <w:r w:rsidRPr="00521A49">
              <w:rPr>
                <w:rFonts w:ascii="GHEA Grapalat" w:hAnsi="GHEA Grapalat"/>
                <w:lang w:val="en-US"/>
              </w:rPr>
              <w:t>_____________________</w:t>
            </w:r>
          </w:p>
          <w:p w14:paraId="62EB306C" w14:textId="77777777" w:rsidR="00071D1C" w:rsidRPr="00521A49" w:rsidRDefault="00071D1C" w:rsidP="00A50CE7">
            <w:pPr>
              <w:widowControl w:val="0"/>
              <w:jc w:val="center"/>
              <w:rPr>
                <w:rFonts w:ascii="GHEA Grapalat" w:hAnsi="GHEA Grapalat"/>
              </w:rPr>
            </w:pPr>
            <w:r w:rsidRPr="00521A49">
              <w:rPr>
                <w:rFonts w:ascii="GHEA Grapalat" w:hAnsi="GHEA Grapalat"/>
              </w:rPr>
              <w:t>/подпись/</w:t>
            </w:r>
          </w:p>
          <w:p w14:paraId="73AD8369" w14:textId="77777777" w:rsidR="00071D1C" w:rsidRPr="00521A49" w:rsidRDefault="00071D1C" w:rsidP="00A50CE7">
            <w:pPr>
              <w:widowControl w:val="0"/>
              <w:jc w:val="center"/>
              <w:rPr>
                <w:rFonts w:ascii="GHEA Grapalat" w:hAnsi="GHEA Grapalat"/>
              </w:rPr>
            </w:pPr>
            <w:r w:rsidRPr="00521A49">
              <w:rPr>
                <w:rFonts w:ascii="GHEA Grapalat" w:hAnsi="GHEA Grapalat"/>
              </w:rPr>
              <w:t>М. П.</w:t>
            </w:r>
          </w:p>
        </w:tc>
        <w:tc>
          <w:tcPr>
            <w:tcW w:w="760" w:type="dxa"/>
          </w:tcPr>
          <w:p w14:paraId="62974DBA" w14:textId="77777777" w:rsidR="00071D1C" w:rsidRPr="00521A49" w:rsidRDefault="00071D1C" w:rsidP="00A50CE7">
            <w:pPr>
              <w:widowControl w:val="0"/>
              <w:jc w:val="center"/>
              <w:rPr>
                <w:rFonts w:ascii="GHEA Grapalat" w:hAnsi="GHEA Grapalat"/>
              </w:rPr>
            </w:pPr>
          </w:p>
        </w:tc>
        <w:tc>
          <w:tcPr>
            <w:tcW w:w="4343" w:type="dxa"/>
          </w:tcPr>
          <w:p w14:paraId="618DB8B4" w14:textId="77777777" w:rsidR="00071D1C" w:rsidRPr="00521A49" w:rsidRDefault="00071D1C" w:rsidP="00A50CE7">
            <w:pPr>
              <w:widowControl w:val="0"/>
              <w:jc w:val="center"/>
              <w:rPr>
                <w:rFonts w:ascii="GHEA Grapalat" w:hAnsi="GHEA Grapalat" w:cs="Sylfaen"/>
                <w:b/>
                <w:bCs/>
              </w:rPr>
            </w:pPr>
            <w:r w:rsidRPr="00521A49">
              <w:rPr>
                <w:rFonts w:ascii="GHEA Grapalat" w:hAnsi="GHEA Grapalat"/>
                <w:b/>
              </w:rPr>
              <w:t>ПРОДАВЕЦ</w:t>
            </w:r>
          </w:p>
          <w:p w14:paraId="14F3ACF5" w14:textId="77777777" w:rsidR="00071D1C" w:rsidRPr="00521A49" w:rsidRDefault="00AB4EAB" w:rsidP="00A50CE7">
            <w:pPr>
              <w:widowControl w:val="0"/>
              <w:jc w:val="center"/>
              <w:rPr>
                <w:rFonts w:ascii="GHEA Grapalat" w:hAnsi="GHEA Grapalat"/>
                <w:lang w:val="en-US"/>
              </w:rPr>
            </w:pPr>
            <w:r w:rsidRPr="00521A49">
              <w:rPr>
                <w:rFonts w:ascii="GHEA Grapalat" w:hAnsi="GHEA Grapalat"/>
                <w:lang w:val="en-US"/>
              </w:rPr>
              <w:t>______________________</w:t>
            </w:r>
          </w:p>
          <w:p w14:paraId="633EE521" w14:textId="77777777" w:rsidR="00071D1C" w:rsidRPr="00521A49" w:rsidRDefault="00071D1C" w:rsidP="00A50CE7">
            <w:pPr>
              <w:widowControl w:val="0"/>
              <w:jc w:val="center"/>
              <w:rPr>
                <w:rFonts w:ascii="GHEA Grapalat" w:hAnsi="GHEA Grapalat"/>
              </w:rPr>
            </w:pPr>
            <w:r w:rsidRPr="00521A49">
              <w:rPr>
                <w:rFonts w:ascii="GHEA Grapalat" w:hAnsi="GHEA Grapalat"/>
              </w:rPr>
              <w:t>/подпись/</w:t>
            </w:r>
          </w:p>
          <w:p w14:paraId="7EE910AE" w14:textId="77777777" w:rsidR="00071D1C" w:rsidRPr="00521A49" w:rsidRDefault="00071D1C" w:rsidP="00A50CE7">
            <w:pPr>
              <w:widowControl w:val="0"/>
              <w:jc w:val="center"/>
              <w:rPr>
                <w:rFonts w:ascii="GHEA Grapalat" w:hAnsi="GHEA Grapalat"/>
              </w:rPr>
            </w:pPr>
            <w:r w:rsidRPr="00521A49">
              <w:rPr>
                <w:rFonts w:ascii="GHEA Grapalat" w:hAnsi="GHEA Grapalat"/>
              </w:rPr>
              <w:t>М. П.</w:t>
            </w:r>
          </w:p>
        </w:tc>
      </w:tr>
    </w:tbl>
    <w:p w14:paraId="6A7B306D" w14:textId="77777777" w:rsidR="000B1AA0" w:rsidRPr="00B138F3" w:rsidRDefault="00071D1C" w:rsidP="00A03365">
      <w:pPr>
        <w:widowControl w:val="0"/>
        <w:jc w:val="right"/>
        <w:rPr>
          <w:rFonts w:ascii="GHEA Grapalat" w:hAnsi="GHEA Grapalat"/>
          <w:i/>
        </w:rPr>
      </w:pPr>
      <w:r w:rsidRPr="00521A49">
        <w:rPr>
          <w:rFonts w:ascii="GHEA Grapalat" w:hAnsi="GHEA Grapalat"/>
        </w:rPr>
        <w:br w:type="page"/>
      </w:r>
      <w:r w:rsidR="000B1AA0" w:rsidRPr="00B138F3">
        <w:rPr>
          <w:rFonts w:ascii="GHEA Grapalat" w:hAnsi="GHEA Grapalat"/>
          <w:i/>
        </w:rPr>
        <w:lastRenderedPageBreak/>
        <w:t>Приложение № 2</w:t>
      </w:r>
    </w:p>
    <w:p w14:paraId="12FDB159" w14:textId="77777777" w:rsidR="000B1AA0" w:rsidRPr="00B138F3" w:rsidRDefault="000B1AA0" w:rsidP="00A03365">
      <w:pPr>
        <w:widowControl w:val="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14:paraId="08EFF900" w14:textId="77777777" w:rsidR="008F3B5F" w:rsidRPr="00B138F3" w:rsidRDefault="008F3B5F" w:rsidP="00A03365">
      <w:pPr>
        <w:widowControl w:val="0"/>
        <w:jc w:val="center"/>
        <w:rPr>
          <w:rFonts w:ascii="GHEA Grapalat" w:hAnsi="GHEA Grapalat"/>
        </w:rPr>
      </w:pPr>
      <w:r w:rsidRPr="00B138F3">
        <w:rPr>
          <w:rFonts w:ascii="GHEA Grapalat" w:hAnsi="GHEA Grapalat"/>
        </w:rPr>
        <w:t>ГРАФИК ОПЛАТЫ</w:t>
      </w:r>
      <w:r w:rsidRPr="00B138F3">
        <w:rPr>
          <w:rStyle w:val="FootnoteReference"/>
          <w:rFonts w:ascii="GHEA Grapalat" w:hAnsi="GHEA Grapalat"/>
        </w:rPr>
        <w:footnoteReference w:customMarkFollows="1" w:id="11"/>
        <w:t>*</w:t>
      </w:r>
    </w:p>
    <w:p w14:paraId="79303CEE" w14:textId="77777777" w:rsidR="008F3B5F" w:rsidRPr="00B138F3" w:rsidRDefault="008F3B5F" w:rsidP="008F3B5F">
      <w:pPr>
        <w:widowControl w:val="0"/>
        <w:spacing w:after="160"/>
        <w:jc w:val="right"/>
        <w:rPr>
          <w:rFonts w:ascii="GHEA Grapalat" w:hAnsi="GHEA Grapalat"/>
        </w:rPr>
      </w:pPr>
      <w:r w:rsidRPr="00B138F3">
        <w:rPr>
          <w:rFonts w:ascii="GHEA Grapalat" w:hAnsi="GHEA Grapalat"/>
        </w:rPr>
        <w:t>Драмов РА</w:t>
      </w:r>
    </w:p>
    <w:tbl>
      <w:tblPr>
        <w:tblW w:w="135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520"/>
        <w:gridCol w:w="2995"/>
        <w:gridCol w:w="787"/>
        <w:gridCol w:w="606"/>
        <w:gridCol w:w="602"/>
        <w:gridCol w:w="655"/>
        <w:gridCol w:w="758"/>
        <w:gridCol w:w="863"/>
        <w:gridCol w:w="823"/>
        <w:gridCol w:w="869"/>
        <w:gridCol w:w="828"/>
        <w:gridCol w:w="725"/>
        <w:gridCol w:w="11"/>
      </w:tblGrid>
      <w:tr w:rsidR="008F3B5F" w:rsidRPr="00B138F3" w14:paraId="38A352E4" w14:textId="77777777" w:rsidTr="00FD3723">
        <w:trPr>
          <w:trHeight w:val="305"/>
          <w:jc w:val="center"/>
        </w:trPr>
        <w:tc>
          <w:tcPr>
            <w:tcW w:w="13589" w:type="dxa"/>
            <w:gridSpan w:val="14"/>
          </w:tcPr>
          <w:p w14:paraId="4A9E5EB0" w14:textId="77777777" w:rsidR="008F3B5F" w:rsidRPr="00B138F3" w:rsidRDefault="008F3B5F" w:rsidP="00376764">
            <w:pPr>
              <w:widowControl w:val="0"/>
              <w:jc w:val="center"/>
              <w:rPr>
                <w:rFonts w:ascii="GHEA Grapalat" w:hAnsi="GHEA Grapalat"/>
                <w:sz w:val="16"/>
                <w:szCs w:val="16"/>
              </w:rPr>
            </w:pPr>
            <w:r w:rsidRPr="00B138F3">
              <w:rPr>
                <w:rFonts w:ascii="GHEA Grapalat" w:hAnsi="GHEA Grapalat"/>
                <w:sz w:val="16"/>
                <w:szCs w:val="16"/>
              </w:rPr>
              <w:t>Товар</w:t>
            </w:r>
          </w:p>
        </w:tc>
      </w:tr>
      <w:tr w:rsidR="00DA609D" w:rsidRPr="00B138F3" w14:paraId="30C53A38" w14:textId="77777777" w:rsidTr="00FD3723">
        <w:trPr>
          <w:trHeight w:val="747"/>
          <w:jc w:val="center"/>
        </w:trPr>
        <w:tc>
          <w:tcPr>
            <w:tcW w:w="1547" w:type="dxa"/>
            <w:vMerge w:val="restart"/>
            <w:vAlign w:val="center"/>
          </w:tcPr>
          <w:p w14:paraId="6CAFBD35" w14:textId="77777777" w:rsidR="00DA609D" w:rsidRPr="00B138F3" w:rsidRDefault="00DA609D" w:rsidP="00376764">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520" w:type="dxa"/>
            <w:vMerge w:val="restart"/>
            <w:vAlign w:val="center"/>
          </w:tcPr>
          <w:p w14:paraId="2CFA85ED" w14:textId="77777777" w:rsidR="00DA609D" w:rsidRPr="00B138F3" w:rsidRDefault="00DA609D" w:rsidP="00376764">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995" w:type="dxa"/>
            <w:vMerge w:val="restart"/>
            <w:vAlign w:val="center"/>
          </w:tcPr>
          <w:p w14:paraId="21F0AFB0" w14:textId="77777777" w:rsidR="00DA609D" w:rsidRPr="00B138F3" w:rsidRDefault="00DA609D" w:rsidP="00376764">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7527" w:type="dxa"/>
            <w:gridSpan w:val="11"/>
            <w:vAlign w:val="center"/>
          </w:tcPr>
          <w:p w14:paraId="2990BD91" w14:textId="393C3C09" w:rsidR="00DA609D" w:rsidRPr="00B138F3" w:rsidRDefault="00DA609D" w:rsidP="00ED742D">
            <w:pPr>
              <w:widowControl w:val="0"/>
              <w:jc w:val="center"/>
              <w:rPr>
                <w:rFonts w:ascii="GHEA Grapalat" w:hAnsi="GHEA Grapalat"/>
                <w:sz w:val="16"/>
                <w:szCs w:val="16"/>
              </w:rPr>
            </w:pPr>
            <w:r w:rsidRPr="00B138F3">
              <w:rPr>
                <w:rFonts w:ascii="GHEA Grapalat" w:hAnsi="GHEA Grapalat"/>
                <w:sz w:val="16"/>
                <w:szCs w:val="16"/>
              </w:rPr>
              <w:t xml:space="preserve">Оплату товара предусматривается произвести в </w:t>
            </w:r>
            <w:r w:rsidR="00FD3723">
              <w:rPr>
                <w:rFonts w:ascii="GHEA Grapalat" w:hAnsi="GHEA Grapalat"/>
                <w:sz w:val="16"/>
                <w:szCs w:val="16"/>
                <w:lang w:val="hy-AM"/>
              </w:rPr>
              <w:t>2026</w:t>
            </w:r>
            <w:r w:rsidR="00FD3723" w:rsidRPr="00B138F3">
              <w:rPr>
                <w:rFonts w:ascii="GHEA Grapalat" w:hAnsi="GHEA Grapalat"/>
                <w:sz w:val="16"/>
                <w:szCs w:val="16"/>
              </w:rPr>
              <w:t xml:space="preserve"> гг</w:t>
            </w:r>
            <w:r w:rsidRPr="00B138F3">
              <w:rPr>
                <w:rFonts w:ascii="GHEA Grapalat" w:hAnsi="GHEA Grapalat"/>
                <w:sz w:val="16"/>
                <w:szCs w:val="16"/>
              </w:rPr>
              <w:t>., по месяцам, в том числе</w:t>
            </w:r>
            <w:r w:rsidRPr="00B138F3">
              <w:rPr>
                <w:rStyle w:val="FootnoteReference"/>
                <w:rFonts w:ascii="GHEA Grapalat" w:hAnsi="GHEA Grapalat"/>
                <w:sz w:val="16"/>
                <w:szCs w:val="16"/>
              </w:rPr>
              <w:footnoteReference w:customMarkFollows="1" w:id="12"/>
              <w:t>**</w:t>
            </w:r>
          </w:p>
        </w:tc>
      </w:tr>
      <w:tr w:rsidR="00B753DA" w:rsidRPr="00B138F3" w14:paraId="63D17D9E" w14:textId="77777777" w:rsidTr="00FD3723">
        <w:trPr>
          <w:gridAfter w:val="1"/>
          <w:wAfter w:w="11" w:type="dxa"/>
          <w:trHeight w:val="594"/>
          <w:jc w:val="center"/>
        </w:trPr>
        <w:tc>
          <w:tcPr>
            <w:tcW w:w="1547" w:type="dxa"/>
            <w:vMerge/>
          </w:tcPr>
          <w:p w14:paraId="19574851" w14:textId="77777777" w:rsidR="00B753DA" w:rsidRPr="00B138F3" w:rsidRDefault="00B753DA" w:rsidP="00376764">
            <w:pPr>
              <w:widowControl w:val="0"/>
              <w:jc w:val="center"/>
              <w:rPr>
                <w:rFonts w:ascii="GHEA Grapalat" w:hAnsi="GHEA Grapalat"/>
                <w:sz w:val="16"/>
                <w:szCs w:val="16"/>
              </w:rPr>
            </w:pPr>
          </w:p>
        </w:tc>
        <w:tc>
          <w:tcPr>
            <w:tcW w:w="1520" w:type="dxa"/>
            <w:vMerge/>
          </w:tcPr>
          <w:p w14:paraId="447E1A53" w14:textId="77777777" w:rsidR="00B753DA" w:rsidRPr="00B138F3" w:rsidRDefault="00B753DA" w:rsidP="00376764">
            <w:pPr>
              <w:widowControl w:val="0"/>
              <w:jc w:val="center"/>
              <w:rPr>
                <w:rFonts w:ascii="GHEA Grapalat" w:hAnsi="GHEA Grapalat"/>
                <w:sz w:val="16"/>
                <w:szCs w:val="16"/>
              </w:rPr>
            </w:pPr>
          </w:p>
        </w:tc>
        <w:tc>
          <w:tcPr>
            <w:tcW w:w="2995" w:type="dxa"/>
            <w:vMerge/>
          </w:tcPr>
          <w:p w14:paraId="34C4C642" w14:textId="77777777" w:rsidR="00B753DA" w:rsidRPr="00B138F3" w:rsidRDefault="00B753DA" w:rsidP="00376764">
            <w:pPr>
              <w:widowControl w:val="0"/>
              <w:jc w:val="center"/>
              <w:rPr>
                <w:rFonts w:ascii="GHEA Grapalat" w:hAnsi="GHEA Grapalat"/>
                <w:sz w:val="16"/>
                <w:szCs w:val="16"/>
              </w:rPr>
            </w:pPr>
          </w:p>
        </w:tc>
        <w:tc>
          <w:tcPr>
            <w:tcW w:w="787" w:type="dxa"/>
            <w:vAlign w:val="center"/>
          </w:tcPr>
          <w:p w14:paraId="376DFC5C" w14:textId="352643A8" w:rsidR="00B753DA" w:rsidRPr="00B138F3" w:rsidRDefault="00B753DA" w:rsidP="00376764">
            <w:pPr>
              <w:widowControl w:val="0"/>
              <w:ind w:right="-7"/>
              <w:jc w:val="center"/>
              <w:rPr>
                <w:rFonts w:ascii="GHEA Grapalat" w:hAnsi="GHEA Grapalat" w:cs="Sylfaen"/>
                <w:sz w:val="16"/>
                <w:szCs w:val="16"/>
              </w:rPr>
            </w:pPr>
          </w:p>
        </w:tc>
        <w:tc>
          <w:tcPr>
            <w:tcW w:w="606" w:type="dxa"/>
            <w:vAlign w:val="center"/>
          </w:tcPr>
          <w:p w14:paraId="1177291F" w14:textId="6C488514" w:rsidR="00B753DA" w:rsidRPr="00B138F3" w:rsidRDefault="00B753DA" w:rsidP="00376764">
            <w:pPr>
              <w:widowControl w:val="0"/>
              <w:ind w:right="-7"/>
              <w:jc w:val="center"/>
              <w:rPr>
                <w:rFonts w:ascii="GHEA Grapalat" w:hAnsi="GHEA Grapalat"/>
                <w:sz w:val="16"/>
                <w:szCs w:val="16"/>
              </w:rPr>
            </w:pPr>
          </w:p>
        </w:tc>
        <w:tc>
          <w:tcPr>
            <w:tcW w:w="602" w:type="dxa"/>
            <w:vAlign w:val="center"/>
          </w:tcPr>
          <w:p w14:paraId="2371399E" w14:textId="58450E75" w:rsidR="00B753DA" w:rsidRPr="00B138F3" w:rsidRDefault="00B753DA" w:rsidP="00376764">
            <w:pPr>
              <w:widowControl w:val="0"/>
              <w:ind w:right="-7"/>
              <w:jc w:val="center"/>
              <w:rPr>
                <w:rFonts w:ascii="GHEA Grapalat" w:hAnsi="GHEA Grapalat"/>
                <w:sz w:val="16"/>
                <w:szCs w:val="16"/>
              </w:rPr>
            </w:pPr>
          </w:p>
        </w:tc>
        <w:tc>
          <w:tcPr>
            <w:tcW w:w="655" w:type="dxa"/>
            <w:vAlign w:val="center"/>
          </w:tcPr>
          <w:p w14:paraId="49BC3472" w14:textId="67CA55A8" w:rsidR="00B753DA" w:rsidRPr="00B138F3" w:rsidRDefault="00B753DA" w:rsidP="00376764">
            <w:pPr>
              <w:widowControl w:val="0"/>
              <w:ind w:right="-7"/>
              <w:jc w:val="center"/>
              <w:rPr>
                <w:rFonts w:ascii="GHEA Grapalat" w:hAnsi="GHEA Grapalat"/>
                <w:sz w:val="16"/>
                <w:szCs w:val="16"/>
              </w:rPr>
            </w:pPr>
          </w:p>
        </w:tc>
        <w:tc>
          <w:tcPr>
            <w:tcW w:w="758" w:type="dxa"/>
            <w:vAlign w:val="center"/>
          </w:tcPr>
          <w:p w14:paraId="5434CF48" w14:textId="51273287" w:rsidR="00B753DA" w:rsidRPr="00B138F3" w:rsidRDefault="00B753DA" w:rsidP="00376764">
            <w:pPr>
              <w:widowControl w:val="0"/>
              <w:ind w:right="-7"/>
              <w:jc w:val="center"/>
              <w:rPr>
                <w:rFonts w:ascii="GHEA Grapalat" w:hAnsi="GHEA Grapalat"/>
                <w:sz w:val="16"/>
                <w:szCs w:val="16"/>
              </w:rPr>
            </w:pPr>
          </w:p>
        </w:tc>
        <w:tc>
          <w:tcPr>
            <w:tcW w:w="863" w:type="dxa"/>
            <w:vAlign w:val="center"/>
          </w:tcPr>
          <w:p w14:paraId="0900DD25" w14:textId="7CCCA01B" w:rsidR="00B753DA" w:rsidRPr="00B138F3" w:rsidRDefault="00B753DA" w:rsidP="00376764">
            <w:pPr>
              <w:widowControl w:val="0"/>
              <w:ind w:right="-7"/>
              <w:jc w:val="center"/>
              <w:rPr>
                <w:rFonts w:ascii="GHEA Grapalat" w:hAnsi="GHEA Grapalat"/>
                <w:sz w:val="16"/>
                <w:szCs w:val="16"/>
              </w:rPr>
            </w:pPr>
          </w:p>
        </w:tc>
        <w:tc>
          <w:tcPr>
            <w:tcW w:w="823" w:type="dxa"/>
            <w:vAlign w:val="center"/>
          </w:tcPr>
          <w:p w14:paraId="01307BB5" w14:textId="2873C801" w:rsidR="00B753DA" w:rsidRPr="00B138F3" w:rsidRDefault="00B753DA" w:rsidP="00376764">
            <w:pPr>
              <w:widowControl w:val="0"/>
              <w:ind w:right="-7"/>
              <w:jc w:val="center"/>
              <w:rPr>
                <w:rFonts w:ascii="GHEA Grapalat" w:hAnsi="GHEA Grapalat"/>
                <w:sz w:val="16"/>
                <w:szCs w:val="16"/>
              </w:rPr>
            </w:pPr>
          </w:p>
        </w:tc>
        <w:tc>
          <w:tcPr>
            <w:tcW w:w="869" w:type="dxa"/>
            <w:vAlign w:val="center"/>
          </w:tcPr>
          <w:p w14:paraId="3C068920" w14:textId="7CDC3F42" w:rsidR="00B753DA" w:rsidRPr="00B138F3" w:rsidRDefault="00B753DA" w:rsidP="00376764">
            <w:pPr>
              <w:widowControl w:val="0"/>
              <w:ind w:right="-7"/>
              <w:jc w:val="center"/>
              <w:rPr>
                <w:rFonts w:ascii="GHEA Grapalat" w:hAnsi="GHEA Grapalat"/>
                <w:sz w:val="16"/>
                <w:szCs w:val="16"/>
              </w:rPr>
            </w:pPr>
          </w:p>
        </w:tc>
        <w:tc>
          <w:tcPr>
            <w:tcW w:w="828" w:type="dxa"/>
            <w:vAlign w:val="center"/>
          </w:tcPr>
          <w:p w14:paraId="61C75735" w14:textId="499F3C61" w:rsidR="00B753DA" w:rsidRPr="00B138F3" w:rsidRDefault="00B753DA" w:rsidP="00376764">
            <w:pPr>
              <w:widowControl w:val="0"/>
              <w:ind w:right="-7"/>
              <w:jc w:val="center"/>
              <w:rPr>
                <w:rFonts w:ascii="GHEA Grapalat" w:hAnsi="GHEA Grapalat"/>
                <w:sz w:val="16"/>
                <w:szCs w:val="16"/>
              </w:rPr>
            </w:pPr>
          </w:p>
        </w:tc>
        <w:tc>
          <w:tcPr>
            <w:tcW w:w="725" w:type="dxa"/>
            <w:vAlign w:val="center"/>
          </w:tcPr>
          <w:p w14:paraId="3769759B" w14:textId="77777777" w:rsidR="00B753DA" w:rsidRPr="00B138F3" w:rsidRDefault="00B753DA" w:rsidP="00376764">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0C7A20" w:rsidRPr="00B138F3" w14:paraId="043BCC41" w14:textId="77777777" w:rsidTr="00FD3723">
        <w:trPr>
          <w:gridAfter w:val="1"/>
          <w:wAfter w:w="11" w:type="dxa"/>
          <w:trHeight w:val="404"/>
          <w:jc w:val="center"/>
        </w:trPr>
        <w:tc>
          <w:tcPr>
            <w:tcW w:w="1547" w:type="dxa"/>
            <w:vAlign w:val="center"/>
          </w:tcPr>
          <w:p w14:paraId="76CD0D15" w14:textId="4476B80A" w:rsidR="000C7A20" w:rsidRPr="00B138F3" w:rsidRDefault="000C7A20" w:rsidP="000C7A20">
            <w:pPr>
              <w:widowControl w:val="0"/>
              <w:jc w:val="center"/>
              <w:rPr>
                <w:rFonts w:ascii="GHEA Grapalat" w:hAnsi="GHEA Grapalat"/>
                <w:sz w:val="16"/>
                <w:szCs w:val="16"/>
              </w:rPr>
            </w:pPr>
            <w:r w:rsidRPr="00BF1E08">
              <w:rPr>
                <w:rFonts w:ascii="GHEA Grapalat" w:hAnsi="GHEA Grapalat" w:cs="Calibri"/>
                <w:sz w:val="20"/>
                <w:szCs w:val="20"/>
              </w:rPr>
              <w:t>1</w:t>
            </w:r>
          </w:p>
        </w:tc>
        <w:tc>
          <w:tcPr>
            <w:tcW w:w="1520" w:type="dxa"/>
            <w:vAlign w:val="center"/>
          </w:tcPr>
          <w:p w14:paraId="337BD40B" w14:textId="64B6244C" w:rsidR="000C7A20" w:rsidRPr="00B138F3" w:rsidRDefault="000C7A20" w:rsidP="000C7A20">
            <w:pPr>
              <w:widowControl w:val="0"/>
              <w:jc w:val="center"/>
              <w:rPr>
                <w:rFonts w:ascii="GHEA Grapalat" w:hAnsi="GHEA Grapalat"/>
                <w:sz w:val="16"/>
                <w:szCs w:val="16"/>
              </w:rPr>
            </w:pPr>
            <w:r>
              <w:rPr>
                <w:rFonts w:ascii="GHEA Grapalat" w:hAnsi="GHEA Grapalat" w:cs="Calibri"/>
                <w:color w:val="000000"/>
                <w:sz w:val="18"/>
                <w:szCs w:val="18"/>
              </w:rPr>
              <w:t>33651263/1</w:t>
            </w:r>
          </w:p>
        </w:tc>
        <w:tc>
          <w:tcPr>
            <w:tcW w:w="2995" w:type="dxa"/>
            <w:vAlign w:val="center"/>
          </w:tcPr>
          <w:p w14:paraId="308275C0" w14:textId="54BFCA4D" w:rsidR="000C7A20" w:rsidRPr="00DA609D" w:rsidRDefault="000C7A20" w:rsidP="000C7A20">
            <w:pPr>
              <w:widowControl w:val="0"/>
              <w:rPr>
                <w:rFonts w:ascii="GHEA Grapalat" w:hAnsi="GHEA Grapalat"/>
                <w:sz w:val="18"/>
                <w:szCs w:val="18"/>
              </w:rPr>
            </w:pPr>
            <w:r>
              <w:rPr>
                <w:rFonts w:ascii="GHEA Grapalat" w:hAnsi="GHEA Grapalat" w:cs="Calibri"/>
                <w:sz w:val="20"/>
                <w:szCs w:val="20"/>
              </w:rPr>
              <w:t>Шестивалентная (АКДС, гепатит В, ИПВ, HIB) вакцина</w:t>
            </w:r>
          </w:p>
        </w:tc>
        <w:tc>
          <w:tcPr>
            <w:tcW w:w="787" w:type="dxa"/>
            <w:vAlign w:val="center"/>
          </w:tcPr>
          <w:p w14:paraId="558EE109" w14:textId="11A14DC2" w:rsidR="000C7A20" w:rsidRPr="00B138F3" w:rsidRDefault="000C7A20" w:rsidP="000C7A20">
            <w:pPr>
              <w:widowControl w:val="0"/>
              <w:jc w:val="center"/>
              <w:rPr>
                <w:rFonts w:ascii="GHEA Grapalat" w:hAnsi="GHEA Grapalat" w:cs="Arial"/>
                <w:sz w:val="16"/>
                <w:szCs w:val="16"/>
              </w:rPr>
            </w:pPr>
          </w:p>
        </w:tc>
        <w:tc>
          <w:tcPr>
            <w:tcW w:w="606" w:type="dxa"/>
            <w:vAlign w:val="center"/>
          </w:tcPr>
          <w:p w14:paraId="655C07B6" w14:textId="579887DF" w:rsidR="000C7A20" w:rsidRPr="00B138F3" w:rsidRDefault="000C7A20" w:rsidP="000C7A20">
            <w:pPr>
              <w:widowControl w:val="0"/>
              <w:jc w:val="center"/>
              <w:rPr>
                <w:rFonts w:ascii="GHEA Grapalat" w:hAnsi="GHEA Grapalat" w:cs="Arial"/>
                <w:sz w:val="16"/>
                <w:szCs w:val="16"/>
              </w:rPr>
            </w:pPr>
          </w:p>
        </w:tc>
        <w:tc>
          <w:tcPr>
            <w:tcW w:w="602" w:type="dxa"/>
            <w:vAlign w:val="center"/>
          </w:tcPr>
          <w:p w14:paraId="16A0AB1C" w14:textId="6DE3CF67" w:rsidR="000C7A20" w:rsidRPr="00B138F3" w:rsidRDefault="000C7A20" w:rsidP="000C7A20">
            <w:pPr>
              <w:widowControl w:val="0"/>
              <w:jc w:val="center"/>
              <w:rPr>
                <w:rFonts w:ascii="GHEA Grapalat" w:hAnsi="GHEA Grapalat" w:cs="Arial"/>
                <w:sz w:val="16"/>
                <w:szCs w:val="16"/>
              </w:rPr>
            </w:pPr>
          </w:p>
        </w:tc>
        <w:tc>
          <w:tcPr>
            <w:tcW w:w="655" w:type="dxa"/>
            <w:vAlign w:val="center"/>
          </w:tcPr>
          <w:p w14:paraId="2CD10A6B" w14:textId="2086C943" w:rsidR="000C7A20" w:rsidRPr="00B138F3" w:rsidRDefault="000C7A20" w:rsidP="000C7A20">
            <w:pPr>
              <w:widowControl w:val="0"/>
              <w:jc w:val="center"/>
              <w:rPr>
                <w:rFonts w:ascii="GHEA Grapalat" w:hAnsi="GHEA Grapalat" w:cs="Arial"/>
                <w:sz w:val="16"/>
                <w:szCs w:val="16"/>
              </w:rPr>
            </w:pPr>
          </w:p>
        </w:tc>
        <w:tc>
          <w:tcPr>
            <w:tcW w:w="758" w:type="dxa"/>
            <w:vAlign w:val="center"/>
          </w:tcPr>
          <w:p w14:paraId="6A897C04" w14:textId="2BCE32FC" w:rsidR="000C7A20" w:rsidRPr="00B138F3" w:rsidRDefault="000C7A20" w:rsidP="000C7A20">
            <w:pPr>
              <w:widowControl w:val="0"/>
              <w:jc w:val="center"/>
              <w:rPr>
                <w:rFonts w:ascii="GHEA Grapalat" w:hAnsi="GHEA Grapalat" w:cs="Arial"/>
                <w:sz w:val="16"/>
                <w:szCs w:val="16"/>
              </w:rPr>
            </w:pPr>
          </w:p>
        </w:tc>
        <w:tc>
          <w:tcPr>
            <w:tcW w:w="863" w:type="dxa"/>
            <w:vAlign w:val="center"/>
          </w:tcPr>
          <w:p w14:paraId="37679ACB" w14:textId="33785E80" w:rsidR="000C7A20" w:rsidRPr="00B138F3" w:rsidRDefault="000C7A20" w:rsidP="000C7A20">
            <w:pPr>
              <w:widowControl w:val="0"/>
              <w:jc w:val="center"/>
              <w:rPr>
                <w:rFonts w:ascii="GHEA Grapalat" w:hAnsi="GHEA Grapalat" w:cs="Arial"/>
                <w:sz w:val="16"/>
                <w:szCs w:val="16"/>
              </w:rPr>
            </w:pPr>
          </w:p>
        </w:tc>
        <w:tc>
          <w:tcPr>
            <w:tcW w:w="823" w:type="dxa"/>
            <w:vAlign w:val="center"/>
          </w:tcPr>
          <w:p w14:paraId="1CAA2275" w14:textId="10F8CA5F" w:rsidR="000C7A20" w:rsidRPr="00B138F3" w:rsidRDefault="000C7A20" w:rsidP="000C7A20">
            <w:pPr>
              <w:widowControl w:val="0"/>
              <w:jc w:val="center"/>
              <w:rPr>
                <w:rFonts w:ascii="GHEA Grapalat" w:hAnsi="GHEA Grapalat" w:cs="Arial"/>
                <w:sz w:val="16"/>
                <w:szCs w:val="16"/>
              </w:rPr>
            </w:pPr>
          </w:p>
        </w:tc>
        <w:tc>
          <w:tcPr>
            <w:tcW w:w="869" w:type="dxa"/>
            <w:vAlign w:val="center"/>
          </w:tcPr>
          <w:p w14:paraId="45F8ABA2" w14:textId="1E507DDA" w:rsidR="000C7A20" w:rsidRPr="00B138F3" w:rsidRDefault="000C7A20" w:rsidP="000C7A20">
            <w:pPr>
              <w:widowControl w:val="0"/>
              <w:jc w:val="center"/>
              <w:rPr>
                <w:rFonts w:ascii="GHEA Grapalat" w:hAnsi="GHEA Grapalat" w:cs="Arial"/>
                <w:sz w:val="16"/>
                <w:szCs w:val="16"/>
              </w:rPr>
            </w:pPr>
          </w:p>
        </w:tc>
        <w:tc>
          <w:tcPr>
            <w:tcW w:w="828" w:type="dxa"/>
            <w:vAlign w:val="center"/>
          </w:tcPr>
          <w:p w14:paraId="6FDD4A7A" w14:textId="3AD52746" w:rsidR="000C7A20" w:rsidRPr="00B138F3" w:rsidRDefault="000C7A20" w:rsidP="000C7A20">
            <w:pPr>
              <w:widowControl w:val="0"/>
              <w:jc w:val="center"/>
              <w:rPr>
                <w:rFonts w:ascii="GHEA Grapalat" w:hAnsi="GHEA Grapalat" w:cs="Arial"/>
                <w:sz w:val="16"/>
                <w:szCs w:val="16"/>
              </w:rPr>
            </w:pPr>
          </w:p>
        </w:tc>
        <w:tc>
          <w:tcPr>
            <w:tcW w:w="725" w:type="dxa"/>
            <w:vAlign w:val="center"/>
          </w:tcPr>
          <w:p w14:paraId="177F285A" w14:textId="3F4AFCE8" w:rsidR="000C7A20" w:rsidRPr="00B138F3" w:rsidRDefault="000C7A20" w:rsidP="000C7A20">
            <w:pPr>
              <w:widowControl w:val="0"/>
              <w:jc w:val="center"/>
              <w:rPr>
                <w:rFonts w:ascii="GHEA Grapalat" w:hAnsi="GHEA Grapalat"/>
                <w:b/>
                <w:sz w:val="16"/>
                <w:szCs w:val="16"/>
              </w:rPr>
            </w:pPr>
          </w:p>
        </w:tc>
      </w:tr>
      <w:tr w:rsidR="000C7A20" w:rsidRPr="00B138F3" w14:paraId="13E2B6FF" w14:textId="77777777" w:rsidTr="00FD3723">
        <w:trPr>
          <w:gridAfter w:val="1"/>
          <w:wAfter w:w="11" w:type="dxa"/>
          <w:trHeight w:val="404"/>
          <w:jc w:val="center"/>
        </w:trPr>
        <w:tc>
          <w:tcPr>
            <w:tcW w:w="1547" w:type="dxa"/>
            <w:vAlign w:val="center"/>
          </w:tcPr>
          <w:p w14:paraId="322719DE" w14:textId="28443B14" w:rsidR="000C7A20" w:rsidRPr="00BF1E08" w:rsidRDefault="000C7A20" w:rsidP="000C7A20">
            <w:pPr>
              <w:widowControl w:val="0"/>
              <w:jc w:val="center"/>
              <w:rPr>
                <w:rFonts w:ascii="GHEA Grapalat" w:hAnsi="GHEA Grapalat" w:cs="Calibri"/>
                <w:sz w:val="20"/>
                <w:szCs w:val="20"/>
              </w:rPr>
            </w:pPr>
            <w:r>
              <w:rPr>
                <w:rFonts w:ascii="GHEA Grapalat" w:hAnsi="GHEA Grapalat" w:cs="Calibri"/>
                <w:sz w:val="20"/>
                <w:szCs w:val="20"/>
              </w:rPr>
              <w:t>2</w:t>
            </w:r>
          </w:p>
        </w:tc>
        <w:tc>
          <w:tcPr>
            <w:tcW w:w="1520" w:type="dxa"/>
            <w:vAlign w:val="center"/>
          </w:tcPr>
          <w:p w14:paraId="21182E9F" w14:textId="76E63409" w:rsidR="000C7A20" w:rsidRPr="00057676" w:rsidRDefault="000C7A20" w:rsidP="000C7A20">
            <w:pPr>
              <w:widowControl w:val="0"/>
              <w:jc w:val="center"/>
              <w:rPr>
                <w:rFonts w:ascii="GHEA Grapalat" w:hAnsi="GHEA Grapalat" w:cs="Calibri"/>
                <w:sz w:val="18"/>
                <w:szCs w:val="18"/>
              </w:rPr>
            </w:pPr>
            <w:r>
              <w:rPr>
                <w:rFonts w:ascii="GHEA Grapalat" w:hAnsi="GHEA Grapalat" w:cs="Calibri"/>
                <w:color w:val="000000"/>
                <w:sz w:val="18"/>
                <w:szCs w:val="18"/>
              </w:rPr>
              <w:t>33651220/1</w:t>
            </w:r>
          </w:p>
        </w:tc>
        <w:tc>
          <w:tcPr>
            <w:tcW w:w="2995" w:type="dxa"/>
            <w:vAlign w:val="center"/>
          </w:tcPr>
          <w:p w14:paraId="37C13C7D" w14:textId="6A888D33" w:rsidR="000C7A20" w:rsidRDefault="000C7A20" w:rsidP="000C7A20">
            <w:pPr>
              <w:rPr>
                <w:rFonts w:cs="Calibri"/>
                <w:color w:val="000000"/>
                <w:sz w:val="20"/>
                <w:szCs w:val="20"/>
                <w:lang w:val="hy-AM"/>
              </w:rPr>
            </w:pPr>
            <w:r>
              <w:rPr>
                <w:rFonts w:ascii="GHEA Grapalat" w:hAnsi="GHEA Grapalat" w:cs="Calibri"/>
                <w:sz w:val="20"/>
                <w:szCs w:val="20"/>
              </w:rPr>
              <w:t>Вакцина против сезонного гриппа</w:t>
            </w:r>
          </w:p>
        </w:tc>
        <w:tc>
          <w:tcPr>
            <w:tcW w:w="787" w:type="dxa"/>
            <w:vAlign w:val="center"/>
          </w:tcPr>
          <w:p w14:paraId="0B3A6021" w14:textId="777AEA00" w:rsidR="000C7A20" w:rsidRPr="00B138F3" w:rsidRDefault="000C7A20" w:rsidP="000C7A20">
            <w:pPr>
              <w:widowControl w:val="0"/>
              <w:jc w:val="center"/>
              <w:rPr>
                <w:rFonts w:ascii="GHEA Grapalat" w:hAnsi="GHEA Grapalat"/>
                <w:sz w:val="16"/>
                <w:szCs w:val="16"/>
              </w:rPr>
            </w:pPr>
          </w:p>
        </w:tc>
        <w:tc>
          <w:tcPr>
            <w:tcW w:w="606" w:type="dxa"/>
            <w:vAlign w:val="center"/>
          </w:tcPr>
          <w:p w14:paraId="598687DC" w14:textId="7C3424F6" w:rsidR="000C7A20" w:rsidRPr="00B138F3" w:rsidRDefault="000C7A20" w:rsidP="000C7A20">
            <w:pPr>
              <w:widowControl w:val="0"/>
              <w:jc w:val="center"/>
              <w:rPr>
                <w:rFonts w:ascii="GHEA Grapalat" w:hAnsi="GHEA Grapalat"/>
                <w:sz w:val="16"/>
                <w:szCs w:val="16"/>
              </w:rPr>
            </w:pPr>
          </w:p>
        </w:tc>
        <w:tc>
          <w:tcPr>
            <w:tcW w:w="602" w:type="dxa"/>
            <w:vAlign w:val="center"/>
          </w:tcPr>
          <w:p w14:paraId="1916F3C4" w14:textId="66E50D17" w:rsidR="000C7A20" w:rsidRPr="00B138F3" w:rsidRDefault="000C7A20" w:rsidP="000C7A20">
            <w:pPr>
              <w:widowControl w:val="0"/>
              <w:jc w:val="center"/>
              <w:rPr>
                <w:rFonts w:ascii="GHEA Grapalat" w:hAnsi="GHEA Grapalat"/>
                <w:sz w:val="16"/>
                <w:szCs w:val="16"/>
              </w:rPr>
            </w:pPr>
          </w:p>
        </w:tc>
        <w:tc>
          <w:tcPr>
            <w:tcW w:w="655" w:type="dxa"/>
            <w:vAlign w:val="center"/>
          </w:tcPr>
          <w:p w14:paraId="20926ED0" w14:textId="3BB9EDD0" w:rsidR="000C7A20" w:rsidRPr="00B138F3" w:rsidRDefault="000C7A20" w:rsidP="000C7A20">
            <w:pPr>
              <w:widowControl w:val="0"/>
              <w:jc w:val="center"/>
              <w:rPr>
                <w:rFonts w:ascii="GHEA Grapalat" w:hAnsi="GHEA Grapalat"/>
                <w:sz w:val="16"/>
                <w:szCs w:val="16"/>
              </w:rPr>
            </w:pPr>
          </w:p>
        </w:tc>
        <w:tc>
          <w:tcPr>
            <w:tcW w:w="758" w:type="dxa"/>
            <w:vAlign w:val="center"/>
          </w:tcPr>
          <w:p w14:paraId="2CB1D56A" w14:textId="36BE406A" w:rsidR="000C7A20" w:rsidRPr="00B138F3" w:rsidRDefault="000C7A20" w:rsidP="000C7A20">
            <w:pPr>
              <w:widowControl w:val="0"/>
              <w:jc w:val="center"/>
              <w:rPr>
                <w:rFonts w:ascii="GHEA Grapalat" w:hAnsi="GHEA Grapalat"/>
                <w:sz w:val="16"/>
                <w:szCs w:val="16"/>
              </w:rPr>
            </w:pPr>
          </w:p>
        </w:tc>
        <w:tc>
          <w:tcPr>
            <w:tcW w:w="863" w:type="dxa"/>
            <w:vAlign w:val="center"/>
          </w:tcPr>
          <w:p w14:paraId="3D5511A9" w14:textId="499A1256" w:rsidR="000C7A20" w:rsidRPr="00B138F3" w:rsidRDefault="000C7A20" w:rsidP="000C7A20">
            <w:pPr>
              <w:widowControl w:val="0"/>
              <w:jc w:val="center"/>
              <w:rPr>
                <w:rFonts w:ascii="GHEA Grapalat" w:hAnsi="GHEA Grapalat"/>
                <w:sz w:val="16"/>
                <w:szCs w:val="16"/>
              </w:rPr>
            </w:pPr>
          </w:p>
        </w:tc>
        <w:tc>
          <w:tcPr>
            <w:tcW w:w="823" w:type="dxa"/>
            <w:vAlign w:val="center"/>
          </w:tcPr>
          <w:p w14:paraId="0393452F" w14:textId="0AD28737" w:rsidR="000C7A20" w:rsidRPr="00B138F3" w:rsidRDefault="000C7A20" w:rsidP="000C7A20">
            <w:pPr>
              <w:widowControl w:val="0"/>
              <w:jc w:val="center"/>
              <w:rPr>
                <w:rFonts w:ascii="GHEA Grapalat" w:hAnsi="GHEA Grapalat"/>
                <w:sz w:val="16"/>
                <w:szCs w:val="16"/>
              </w:rPr>
            </w:pPr>
          </w:p>
        </w:tc>
        <w:tc>
          <w:tcPr>
            <w:tcW w:w="869" w:type="dxa"/>
            <w:vAlign w:val="center"/>
          </w:tcPr>
          <w:p w14:paraId="43D1C5CF" w14:textId="610B5541" w:rsidR="000C7A20" w:rsidRPr="00B138F3" w:rsidRDefault="000C7A20" w:rsidP="000C7A20">
            <w:pPr>
              <w:widowControl w:val="0"/>
              <w:jc w:val="center"/>
              <w:rPr>
                <w:rFonts w:ascii="GHEA Grapalat" w:hAnsi="GHEA Grapalat"/>
                <w:sz w:val="16"/>
                <w:szCs w:val="16"/>
              </w:rPr>
            </w:pPr>
          </w:p>
        </w:tc>
        <w:tc>
          <w:tcPr>
            <w:tcW w:w="828" w:type="dxa"/>
            <w:vAlign w:val="center"/>
          </w:tcPr>
          <w:p w14:paraId="619E76B5" w14:textId="0B629C1A" w:rsidR="000C7A20" w:rsidRPr="00B138F3" w:rsidRDefault="000C7A20" w:rsidP="000C7A20">
            <w:pPr>
              <w:widowControl w:val="0"/>
              <w:jc w:val="center"/>
              <w:rPr>
                <w:rFonts w:ascii="GHEA Grapalat" w:hAnsi="GHEA Grapalat"/>
                <w:sz w:val="16"/>
                <w:szCs w:val="16"/>
              </w:rPr>
            </w:pPr>
          </w:p>
        </w:tc>
        <w:tc>
          <w:tcPr>
            <w:tcW w:w="725" w:type="dxa"/>
            <w:vAlign w:val="center"/>
          </w:tcPr>
          <w:p w14:paraId="173CD5CC" w14:textId="7430B37C" w:rsidR="000C7A20" w:rsidRPr="00B138F3" w:rsidRDefault="000C7A20" w:rsidP="000C7A20">
            <w:pPr>
              <w:widowControl w:val="0"/>
              <w:jc w:val="center"/>
              <w:rPr>
                <w:rFonts w:ascii="GHEA Grapalat" w:hAnsi="GHEA Grapalat"/>
                <w:sz w:val="16"/>
                <w:szCs w:val="16"/>
              </w:rPr>
            </w:pPr>
          </w:p>
        </w:tc>
      </w:tr>
      <w:tr w:rsidR="000C7A20" w:rsidRPr="00B138F3" w14:paraId="59FF3BF3" w14:textId="77777777" w:rsidTr="00FD3723">
        <w:trPr>
          <w:gridAfter w:val="1"/>
          <w:wAfter w:w="11" w:type="dxa"/>
          <w:trHeight w:val="404"/>
          <w:jc w:val="center"/>
        </w:trPr>
        <w:tc>
          <w:tcPr>
            <w:tcW w:w="1547" w:type="dxa"/>
            <w:vAlign w:val="center"/>
          </w:tcPr>
          <w:p w14:paraId="3C43AE97" w14:textId="2FABB01F" w:rsidR="000C7A20" w:rsidRDefault="000C7A20" w:rsidP="000C7A20">
            <w:pPr>
              <w:widowControl w:val="0"/>
              <w:jc w:val="center"/>
              <w:rPr>
                <w:rFonts w:ascii="GHEA Grapalat" w:hAnsi="GHEA Grapalat" w:cs="Calibri"/>
                <w:sz w:val="20"/>
                <w:szCs w:val="20"/>
              </w:rPr>
            </w:pPr>
            <w:r>
              <w:rPr>
                <w:rFonts w:ascii="GHEA Grapalat" w:hAnsi="GHEA Grapalat" w:cs="Calibri"/>
                <w:sz w:val="20"/>
                <w:szCs w:val="20"/>
              </w:rPr>
              <w:t>3</w:t>
            </w:r>
          </w:p>
        </w:tc>
        <w:tc>
          <w:tcPr>
            <w:tcW w:w="1520" w:type="dxa"/>
            <w:vAlign w:val="center"/>
          </w:tcPr>
          <w:p w14:paraId="0B8D9CEB" w14:textId="786740B1" w:rsidR="000C7A20" w:rsidRDefault="000C7A20" w:rsidP="000C7A20">
            <w:pPr>
              <w:widowControl w:val="0"/>
              <w:jc w:val="center"/>
              <w:rPr>
                <w:rFonts w:ascii="GHEA Grapalat" w:hAnsi="GHEA Grapalat" w:cs="Calibri"/>
                <w:color w:val="000000"/>
                <w:sz w:val="18"/>
                <w:szCs w:val="18"/>
              </w:rPr>
            </w:pPr>
            <w:r>
              <w:rPr>
                <w:rFonts w:ascii="GHEA Grapalat" w:hAnsi="GHEA Grapalat" w:cs="Calibri"/>
                <w:color w:val="000000"/>
                <w:sz w:val="18"/>
                <w:szCs w:val="18"/>
              </w:rPr>
              <w:t>33651200/1</w:t>
            </w:r>
          </w:p>
        </w:tc>
        <w:tc>
          <w:tcPr>
            <w:tcW w:w="2995" w:type="dxa"/>
            <w:vAlign w:val="center"/>
          </w:tcPr>
          <w:p w14:paraId="52C9907A" w14:textId="139DBC51" w:rsidR="000C7A20" w:rsidRDefault="000C7A20" w:rsidP="000C7A20">
            <w:pPr>
              <w:rPr>
                <w:rFonts w:cs="Calibri"/>
                <w:color w:val="000000"/>
                <w:sz w:val="20"/>
                <w:szCs w:val="20"/>
                <w:lang w:val="hy-AM"/>
              </w:rPr>
            </w:pPr>
            <w:r>
              <w:rPr>
                <w:rFonts w:ascii="GHEA Grapalat" w:hAnsi="GHEA Grapalat" w:cs="Calibri"/>
                <w:sz w:val="20"/>
                <w:szCs w:val="20"/>
              </w:rPr>
              <w:t>Вакцина менингококовая конъюгированная четырехвалентная (A, C, Y, W-135)</w:t>
            </w:r>
          </w:p>
        </w:tc>
        <w:tc>
          <w:tcPr>
            <w:tcW w:w="787" w:type="dxa"/>
            <w:vAlign w:val="center"/>
          </w:tcPr>
          <w:p w14:paraId="19B87F80" w14:textId="77777777" w:rsidR="000C7A20" w:rsidRPr="00B138F3" w:rsidRDefault="000C7A20" w:rsidP="000C7A20">
            <w:pPr>
              <w:widowControl w:val="0"/>
              <w:jc w:val="center"/>
              <w:rPr>
                <w:rFonts w:ascii="GHEA Grapalat" w:hAnsi="GHEA Grapalat"/>
                <w:sz w:val="16"/>
                <w:szCs w:val="16"/>
              </w:rPr>
            </w:pPr>
          </w:p>
        </w:tc>
        <w:tc>
          <w:tcPr>
            <w:tcW w:w="606" w:type="dxa"/>
            <w:vAlign w:val="center"/>
          </w:tcPr>
          <w:p w14:paraId="5600098C" w14:textId="77777777" w:rsidR="000C7A20" w:rsidRPr="00B138F3" w:rsidRDefault="000C7A20" w:rsidP="000C7A20">
            <w:pPr>
              <w:widowControl w:val="0"/>
              <w:jc w:val="center"/>
              <w:rPr>
                <w:rFonts w:ascii="GHEA Grapalat" w:hAnsi="GHEA Grapalat"/>
                <w:sz w:val="16"/>
                <w:szCs w:val="16"/>
              </w:rPr>
            </w:pPr>
          </w:p>
        </w:tc>
        <w:tc>
          <w:tcPr>
            <w:tcW w:w="602" w:type="dxa"/>
            <w:vAlign w:val="center"/>
          </w:tcPr>
          <w:p w14:paraId="5A7B149A" w14:textId="77777777" w:rsidR="000C7A20" w:rsidRPr="00B138F3" w:rsidRDefault="000C7A20" w:rsidP="000C7A20">
            <w:pPr>
              <w:widowControl w:val="0"/>
              <w:jc w:val="center"/>
              <w:rPr>
                <w:rFonts w:ascii="GHEA Grapalat" w:hAnsi="GHEA Grapalat"/>
                <w:sz w:val="16"/>
                <w:szCs w:val="16"/>
              </w:rPr>
            </w:pPr>
          </w:p>
        </w:tc>
        <w:tc>
          <w:tcPr>
            <w:tcW w:w="655" w:type="dxa"/>
            <w:vAlign w:val="center"/>
          </w:tcPr>
          <w:p w14:paraId="3ED2427E" w14:textId="77777777" w:rsidR="000C7A20" w:rsidRPr="00B138F3" w:rsidRDefault="000C7A20" w:rsidP="000C7A20">
            <w:pPr>
              <w:widowControl w:val="0"/>
              <w:jc w:val="center"/>
              <w:rPr>
                <w:rFonts w:ascii="GHEA Grapalat" w:hAnsi="GHEA Grapalat"/>
                <w:sz w:val="16"/>
                <w:szCs w:val="16"/>
              </w:rPr>
            </w:pPr>
          </w:p>
        </w:tc>
        <w:tc>
          <w:tcPr>
            <w:tcW w:w="758" w:type="dxa"/>
            <w:vAlign w:val="center"/>
          </w:tcPr>
          <w:p w14:paraId="234DC0DB" w14:textId="77777777" w:rsidR="000C7A20" w:rsidRPr="00B138F3" w:rsidRDefault="000C7A20" w:rsidP="000C7A20">
            <w:pPr>
              <w:widowControl w:val="0"/>
              <w:jc w:val="center"/>
              <w:rPr>
                <w:rFonts w:ascii="GHEA Grapalat" w:hAnsi="GHEA Grapalat"/>
                <w:sz w:val="16"/>
                <w:szCs w:val="16"/>
              </w:rPr>
            </w:pPr>
          </w:p>
        </w:tc>
        <w:tc>
          <w:tcPr>
            <w:tcW w:w="863" w:type="dxa"/>
            <w:vAlign w:val="center"/>
          </w:tcPr>
          <w:p w14:paraId="78EC464E" w14:textId="77777777" w:rsidR="000C7A20" w:rsidRPr="00B138F3" w:rsidRDefault="000C7A20" w:rsidP="000C7A20">
            <w:pPr>
              <w:widowControl w:val="0"/>
              <w:jc w:val="center"/>
              <w:rPr>
                <w:rFonts w:ascii="GHEA Grapalat" w:hAnsi="GHEA Grapalat"/>
                <w:sz w:val="16"/>
                <w:szCs w:val="16"/>
              </w:rPr>
            </w:pPr>
          </w:p>
        </w:tc>
        <w:tc>
          <w:tcPr>
            <w:tcW w:w="823" w:type="dxa"/>
            <w:vAlign w:val="center"/>
          </w:tcPr>
          <w:p w14:paraId="1B5219BF" w14:textId="77777777" w:rsidR="000C7A20" w:rsidRPr="00B138F3" w:rsidRDefault="000C7A20" w:rsidP="000C7A20">
            <w:pPr>
              <w:widowControl w:val="0"/>
              <w:jc w:val="center"/>
              <w:rPr>
                <w:rFonts w:ascii="GHEA Grapalat" w:hAnsi="GHEA Grapalat"/>
                <w:sz w:val="16"/>
                <w:szCs w:val="16"/>
              </w:rPr>
            </w:pPr>
          </w:p>
        </w:tc>
        <w:tc>
          <w:tcPr>
            <w:tcW w:w="869" w:type="dxa"/>
            <w:vAlign w:val="center"/>
          </w:tcPr>
          <w:p w14:paraId="37B26E28" w14:textId="77777777" w:rsidR="000C7A20" w:rsidRPr="00B138F3" w:rsidRDefault="000C7A20" w:rsidP="000C7A20">
            <w:pPr>
              <w:widowControl w:val="0"/>
              <w:jc w:val="center"/>
              <w:rPr>
                <w:rFonts w:ascii="GHEA Grapalat" w:hAnsi="GHEA Grapalat"/>
                <w:sz w:val="16"/>
                <w:szCs w:val="16"/>
              </w:rPr>
            </w:pPr>
          </w:p>
        </w:tc>
        <w:tc>
          <w:tcPr>
            <w:tcW w:w="828" w:type="dxa"/>
            <w:vAlign w:val="center"/>
          </w:tcPr>
          <w:p w14:paraId="5338D018" w14:textId="77777777" w:rsidR="000C7A20" w:rsidRPr="00B138F3" w:rsidRDefault="000C7A20" w:rsidP="000C7A20">
            <w:pPr>
              <w:widowControl w:val="0"/>
              <w:jc w:val="center"/>
              <w:rPr>
                <w:rFonts w:ascii="GHEA Grapalat" w:hAnsi="GHEA Grapalat"/>
                <w:sz w:val="16"/>
                <w:szCs w:val="16"/>
              </w:rPr>
            </w:pPr>
          </w:p>
        </w:tc>
        <w:tc>
          <w:tcPr>
            <w:tcW w:w="725" w:type="dxa"/>
            <w:vAlign w:val="center"/>
          </w:tcPr>
          <w:p w14:paraId="45940136" w14:textId="77777777" w:rsidR="000C7A20" w:rsidRPr="00B138F3" w:rsidRDefault="000C7A20" w:rsidP="000C7A20">
            <w:pPr>
              <w:widowControl w:val="0"/>
              <w:jc w:val="center"/>
              <w:rPr>
                <w:rFonts w:ascii="GHEA Grapalat" w:hAnsi="GHEA Grapalat"/>
                <w:sz w:val="16"/>
                <w:szCs w:val="16"/>
              </w:rPr>
            </w:pPr>
          </w:p>
        </w:tc>
      </w:tr>
      <w:tr w:rsidR="000C7A20" w:rsidRPr="00B138F3" w14:paraId="372F3B42" w14:textId="77777777" w:rsidTr="00FD3723">
        <w:trPr>
          <w:gridAfter w:val="1"/>
          <w:wAfter w:w="11" w:type="dxa"/>
          <w:trHeight w:val="404"/>
          <w:jc w:val="center"/>
        </w:trPr>
        <w:tc>
          <w:tcPr>
            <w:tcW w:w="1547" w:type="dxa"/>
            <w:vAlign w:val="center"/>
          </w:tcPr>
          <w:p w14:paraId="1AC95C8C" w14:textId="68905CBE" w:rsidR="000C7A20" w:rsidRDefault="000C7A20" w:rsidP="000C7A20">
            <w:pPr>
              <w:widowControl w:val="0"/>
              <w:jc w:val="center"/>
              <w:rPr>
                <w:rFonts w:ascii="GHEA Grapalat" w:hAnsi="GHEA Grapalat" w:cs="Calibri"/>
                <w:sz w:val="20"/>
                <w:szCs w:val="20"/>
              </w:rPr>
            </w:pPr>
            <w:r>
              <w:rPr>
                <w:rFonts w:ascii="GHEA Grapalat" w:hAnsi="GHEA Grapalat" w:cs="Calibri"/>
                <w:sz w:val="20"/>
                <w:szCs w:val="20"/>
              </w:rPr>
              <w:t>4</w:t>
            </w:r>
          </w:p>
        </w:tc>
        <w:tc>
          <w:tcPr>
            <w:tcW w:w="1520" w:type="dxa"/>
            <w:vAlign w:val="center"/>
          </w:tcPr>
          <w:p w14:paraId="39F02174" w14:textId="2C29B738" w:rsidR="000C7A20" w:rsidRDefault="000C7A20" w:rsidP="000C7A20">
            <w:pPr>
              <w:widowControl w:val="0"/>
              <w:jc w:val="center"/>
              <w:rPr>
                <w:rFonts w:ascii="GHEA Grapalat" w:hAnsi="GHEA Grapalat" w:cs="Calibri"/>
                <w:color w:val="000000"/>
                <w:sz w:val="18"/>
                <w:szCs w:val="18"/>
              </w:rPr>
            </w:pPr>
            <w:r>
              <w:rPr>
                <w:rFonts w:ascii="GHEA Grapalat" w:hAnsi="GHEA Grapalat" w:cs="Calibri"/>
                <w:color w:val="000000"/>
                <w:sz w:val="18"/>
                <w:szCs w:val="18"/>
              </w:rPr>
              <w:t>33651211/1</w:t>
            </w:r>
          </w:p>
        </w:tc>
        <w:tc>
          <w:tcPr>
            <w:tcW w:w="2995" w:type="dxa"/>
            <w:vAlign w:val="center"/>
          </w:tcPr>
          <w:p w14:paraId="4C403AA1" w14:textId="254E1A49" w:rsidR="000C7A20" w:rsidRDefault="000C7A20" w:rsidP="000C7A20">
            <w:pPr>
              <w:rPr>
                <w:rFonts w:cs="Calibri"/>
                <w:color w:val="000000"/>
                <w:sz w:val="20"/>
                <w:szCs w:val="20"/>
                <w:lang w:val="hy-AM"/>
              </w:rPr>
            </w:pPr>
            <w:r>
              <w:rPr>
                <w:rFonts w:ascii="GHEA Grapalat" w:hAnsi="GHEA Grapalat" w:cs="Calibri"/>
                <w:sz w:val="20"/>
                <w:szCs w:val="20"/>
              </w:rPr>
              <w:t>Вакцина против дифтерии, столбняка, коклюша /неклеточный компонент/, полиомиелита для детей 6 лет(DTaP-IPV)</w:t>
            </w:r>
          </w:p>
        </w:tc>
        <w:tc>
          <w:tcPr>
            <w:tcW w:w="787" w:type="dxa"/>
            <w:vAlign w:val="center"/>
          </w:tcPr>
          <w:p w14:paraId="57160402" w14:textId="77777777" w:rsidR="000C7A20" w:rsidRPr="00B138F3" w:rsidRDefault="000C7A20" w:rsidP="000C7A20">
            <w:pPr>
              <w:widowControl w:val="0"/>
              <w:jc w:val="center"/>
              <w:rPr>
                <w:rFonts w:ascii="GHEA Grapalat" w:hAnsi="GHEA Grapalat"/>
                <w:sz w:val="16"/>
                <w:szCs w:val="16"/>
              </w:rPr>
            </w:pPr>
          </w:p>
        </w:tc>
        <w:tc>
          <w:tcPr>
            <w:tcW w:w="606" w:type="dxa"/>
            <w:vAlign w:val="center"/>
          </w:tcPr>
          <w:p w14:paraId="02A4B28C" w14:textId="77777777" w:rsidR="000C7A20" w:rsidRPr="00B138F3" w:rsidRDefault="000C7A20" w:rsidP="000C7A20">
            <w:pPr>
              <w:widowControl w:val="0"/>
              <w:jc w:val="center"/>
              <w:rPr>
                <w:rFonts w:ascii="GHEA Grapalat" w:hAnsi="GHEA Grapalat"/>
                <w:sz w:val="16"/>
                <w:szCs w:val="16"/>
              </w:rPr>
            </w:pPr>
          </w:p>
        </w:tc>
        <w:tc>
          <w:tcPr>
            <w:tcW w:w="602" w:type="dxa"/>
            <w:vAlign w:val="center"/>
          </w:tcPr>
          <w:p w14:paraId="036254F8" w14:textId="77777777" w:rsidR="000C7A20" w:rsidRPr="00B138F3" w:rsidRDefault="000C7A20" w:rsidP="000C7A20">
            <w:pPr>
              <w:widowControl w:val="0"/>
              <w:jc w:val="center"/>
              <w:rPr>
                <w:rFonts w:ascii="GHEA Grapalat" w:hAnsi="GHEA Grapalat"/>
                <w:sz w:val="16"/>
                <w:szCs w:val="16"/>
              </w:rPr>
            </w:pPr>
          </w:p>
        </w:tc>
        <w:tc>
          <w:tcPr>
            <w:tcW w:w="655" w:type="dxa"/>
            <w:vAlign w:val="center"/>
          </w:tcPr>
          <w:p w14:paraId="6E6252BC" w14:textId="77777777" w:rsidR="000C7A20" w:rsidRPr="00B138F3" w:rsidRDefault="000C7A20" w:rsidP="000C7A20">
            <w:pPr>
              <w:widowControl w:val="0"/>
              <w:jc w:val="center"/>
              <w:rPr>
                <w:rFonts w:ascii="GHEA Grapalat" w:hAnsi="GHEA Grapalat"/>
                <w:sz w:val="16"/>
                <w:szCs w:val="16"/>
              </w:rPr>
            </w:pPr>
          </w:p>
        </w:tc>
        <w:tc>
          <w:tcPr>
            <w:tcW w:w="758" w:type="dxa"/>
            <w:vAlign w:val="center"/>
          </w:tcPr>
          <w:p w14:paraId="4D0CE050" w14:textId="77777777" w:rsidR="000C7A20" w:rsidRPr="00B138F3" w:rsidRDefault="000C7A20" w:rsidP="000C7A20">
            <w:pPr>
              <w:widowControl w:val="0"/>
              <w:jc w:val="center"/>
              <w:rPr>
                <w:rFonts w:ascii="GHEA Grapalat" w:hAnsi="GHEA Grapalat"/>
                <w:sz w:val="16"/>
                <w:szCs w:val="16"/>
              </w:rPr>
            </w:pPr>
          </w:p>
        </w:tc>
        <w:tc>
          <w:tcPr>
            <w:tcW w:w="863" w:type="dxa"/>
            <w:vAlign w:val="center"/>
          </w:tcPr>
          <w:p w14:paraId="02062885" w14:textId="77777777" w:rsidR="000C7A20" w:rsidRPr="00B138F3" w:rsidRDefault="000C7A20" w:rsidP="000C7A20">
            <w:pPr>
              <w:widowControl w:val="0"/>
              <w:jc w:val="center"/>
              <w:rPr>
                <w:rFonts w:ascii="GHEA Grapalat" w:hAnsi="GHEA Grapalat"/>
                <w:sz w:val="16"/>
                <w:szCs w:val="16"/>
              </w:rPr>
            </w:pPr>
          </w:p>
        </w:tc>
        <w:tc>
          <w:tcPr>
            <w:tcW w:w="823" w:type="dxa"/>
            <w:vAlign w:val="center"/>
          </w:tcPr>
          <w:p w14:paraId="414D266C" w14:textId="77777777" w:rsidR="000C7A20" w:rsidRPr="00B138F3" w:rsidRDefault="000C7A20" w:rsidP="000C7A20">
            <w:pPr>
              <w:widowControl w:val="0"/>
              <w:jc w:val="center"/>
              <w:rPr>
                <w:rFonts w:ascii="GHEA Grapalat" w:hAnsi="GHEA Grapalat"/>
                <w:sz w:val="16"/>
                <w:szCs w:val="16"/>
              </w:rPr>
            </w:pPr>
          </w:p>
        </w:tc>
        <w:tc>
          <w:tcPr>
            <w:tcW w:w="869" w:type="dxa"/>
            <w:vAlign w:val="center"/>
          </w:tcPr>
          <w:p w14:paraId="47C7C83D" w14:textId="77777777" w:rsidR="000C7A20" w:rsidRPr="00B138F3" w:rsidRDefault="000C7A20" w:rsidP="000C7A20">
            <w:pPr>
              <w:widowControl w:val="0"/>
              <w:jc w:val="center"/>
              <w:rPr>
                <w:rFonts w:ascii="GHEA Grapalat" w:hAnsi="GHEA Grapalat"/>
                <w:sz w:val="16"/>
                <w:szCs w:val="16"/>
              </w:rPr>
            </w:pPr>
          </w:p>
        </w:tc>
        <w:tc>
          <w:tcPr>
            <w:tcW w:w="828" w:type="dxa"/>
            <w:vAlign w:val="center"/>
          </w:tcPr>
          <w:p w14:paraId="5659B62F" w14:textId="77777777" w:rsidR="000C7A20" w:rsidRPr="00B138F3" w:rsidRDefault="000C7A20" w:rsidP="000C7A20">
            <w:pPr>
              <w:widowControl w:val="0"/>
              <w:jc w:val="center"/>
              <w:rPr>
                <w:rFonts w:ascii="GHEA Grapalat" w:hAnsi="GHEA Grapalat"/>
                <w:sz w:val="16"/>
                <w:szCs w:val="16"/>
              </w:rPr>
            </w:pPr>
          </w:p>
        </w:tc>
        <w:tc>
          <w:tcPr>
            <w:tcW w:w="725" w:type="dxa"/>
            <w:vAlign w:val="center"/>
          </w:tcPr>
          <w:p w14:paraId="4AAF03BD" w14:textId="77777777" w:rsidR="000C7A20" w:rsidRPr="00B138F3" w:rsidRDefault="000C7A20" w:rsidP="000C7A20">
            <w:pPr>
              <w:widowControl w:val="0"/>
              <w:jc w:val="center"/>
              <w:rPr>
                <w:rFonts w:ascii="GHEA Grapalat" w:hAnsi="GHEA Grapalat"/>
                <w:sz w:val="16"/>
                <w:szCs w:val="16"/>
              </w:rPr>
            </w:pPr>
          </w:p>
        </w:tc>
      </w:tr>
      <w:tr w:rsidR="000C7A20" w:rsidRPr="00B138F3" w14:paraId="003D5818" w14:textId="77777777" w:rsidTr="00FD3723">
        <w:trPr>
          <w:gridAfter w:val="1"/>
          <w:wAfter w:w="11" w:type="dxa"/>
          <w:trHeight w:val="404"/>
          <w:jc w:val="center"/>
        </w:trPr>
        <w:tc>
          <w:tcPr>
            <w:tcW w:w="1547" w:type="dxa"/>
            <w:vAlign w:val="center"/>
          </w:tcPr>
          <w:p w14:paraId="5C3FDE21" w14:textId="0542C9CE" w:rsidR="000C7A20" w:rsidRDefault="000C7A20" w:rsidP="000C7A20">
            <w:pPr>
              <w:widowControl w:val="0"/>
              <w:jc w:val="center"/>
              <w:rPr>
                <w:rFonts w:ascii="GHEA Grapalat" w:hAnsi="GHEA Grapalat" w:cs="Calibri"/>
                <w:sz w:val="20"/>
                <w:szCs w:val="20"/>
              </w:rPr>
            </w:pPr>
            <w:r>
              <w:rPr>
                <w:rFonts w:ascii="GHEA Grapalat" w:hAnsi="GHEA Grapalat" w:cs="Calibri"/>
                <w:sz w:val="20"/>
                <w:szCs w:val="20"/>
              </w:rPr>
              <w:t>5</w:t>
            </w:r>
          </w:p>
        </w:tc>
        <w:tc>
          <w:tcPr>
            <w:tcW w:w="1520" w:type="dxa"/>
            <w:vAlign w:val="center"/>
          </w:tcPr>
          <w:p w14:paraId="19397640" w14:textId="5766AEFE" w:rsidR="000C7A20" w:rsidRDefault="000C7A20" w:rsidP="000C7A20">
            <w:pPr>
              <w:widowControl w:val="0"/>
              <w:jc w:val="center"/>
              <w:rPr>
                <w:rFonts w:ascii="GHEA Grapalat" w:hAnsi="GHEA Grapalat" w:cs="Calibri"/>
                <w:color w:val="000000"/>
                <w:sz w:val="18"/>
                <w:szCs w:val="18"/>
              </w:rPr>
            </w:pPr>
            <w:r>
              <w:rPr>
                <w:rFonts w:ascii="GHEA Grapalat" w:hAnsi="GHEA Grapalat" w:cs="Calibri"/>
                <w:color w:val="000000"/>
                <w:sz w:val="18"/>
                <w:szCs w:val="18"/>
              </w:rPr>
              <w:t>33651211/2</w:t>
            </w:r>
          </w:p>
        </w:tc>
        <w:tc>
          <w:tcPr>
            <w:tcW w:w="2995" w:type="dxa"/>
            <w:vAlign w:val="center"/>
          </w:tcPr>
          <w:p w14:paraId="4C7A3C0F" w14:textId="40533876" w:rsidR="000C7A20" w:rsidRDefault="000C7A20" w:rsidP="000C7A20">
            <w:pPr>
              <w:rPr>
                <w:rFonts w:cs="Calibri"/>
                <w:color w:val="000000"/>
                <w:sz w:val="20"/>
                <w:szCs w:val="20"/>
                <w:lang w:val="hy-AM"/>
              </w:rPr>
            </w:pPr>
            <w:r>
              <w:rPr>
                <w:rFonts w:ascii="GHEA Grapalat" w:hAnsi="GHEA Grapalat" w:cs="Calibri"/>
                <w:sz w:val="20"/>
                <w:szCs w:val="20"/>
              </w:rPr>
              <w:t>Трехвалентная вакцина с неклеточным компонентом коклюша, дифтерии, столбняка для подростков(Tdap)</w:t>
            </w:r>
          </w:p>
        </w:tc>
        <w:tc>
          <w:tcPr>
            <w:tcW w:w="787" w:type="dxa"/>
            <w:vAlign w:val="center"/>
          </w:tcPr>
          <w:p w14:paraId="085ED7E1" w14:textId="77777777" w:rsidR="000C7A20" w:rsidRPr="00B138F3" w:rsidRDefault="000C7A20" w:rsidP="000C7A20">
            <w:pPr>
              <w:widowControl w:val="0"/>
              <w:jc w:val="center"/>
              <w:rPr>
                <w:rFonts w:ascii="GHEA Grapalat" w:hAnsi="GHEA Grapalat"/>
                <w:sz w:val="16"/>
                <w:szCs w:val="16"/>
              </w:rPr>
            </w:pPr>
          </w:p>
        </w:tc>
        <w:tc>
          <w:tcPr>
            <w:tcW w:w="606" w:type="dxa"/>
            <w:vAlign w:val="center"/>
          </w:tcPr>
          <w:p w14:paraId="398C90B4" w14:textId="77777777" w:rsidR="000C7A20" w:rsidRPr="00B138F3" w:rsidRDefault="000C7A20" w:rsidP="000C7A20">
            <w:pPr>
              <w:widowControl w:val="0"/>
              <w:jc w:val="center"/>
              <w:rPr>
                <w:rFonts w:ascii="GHEA Grapalat" w:hAnsi="GHEA Grapalat"/>
                <w:sz w:val="16"/>
                <w:szCs w:val="16"/>
              </w:rPr>
            </w:pPr>
          </w:p>
        </w:tc>
        <w:tc>
          <w:tcPr>
            <w:tcW w:w="602" w:type="dxa"/>
            <w:vAlign w:val="center"/>
          </w:tcPr>
          <w:p w14:paraId="60982B8C" w14:textId="77777777" w:rsidR="000C7A20" w:rsidRPr="00B138F3" w:rsidRDefault="000C7A20" w:rsidP="000C7A20">
            <w:pPr>
              <w:widowControl w:val="0"/>
              <w:jc w:val="center"/>
              <w:rPr>
                <w:rFonts w:ascii="GHEA Grapalat" w:hAnsi="GHEA Grapalat"/>
                <w:sz w:val="16"/>
                <w:szCs w:val="16"/>
              </w:rPr>
            </w:pPr>
          </w:p>
        </w:tc>
        <w:tc>
          <w:tcPr>
            <w:tcW w:w="655" w:type="dxa"/>
            <w:vAlign w:val="center"/>
          </w:tcPr>
          <w:p w14:paraId="48CB71C0" w14:textId="77777777" w:rsidR="000C7A20" w:rsidRPr="00B138F3" w:rsidRDefault="000C7A20" w:rsidP="000C7A20">
            <w:pPr>
              <w:widowControl w:val="0"/>
              <w:jc w:val="center"/>
              <w:rPr>
                <w:rFonts w:ascii="GHEA Grapalat" w:hAnsi="GHEA Grapalat"/>
                <w:sz w:val="16"/>
                <w:szCs w:val="16"/>
              </w:rPr>
            </w:pPr>
          </w:p>
        </w:tc>
        <w:tc>
          <w:tcPr>
            <w:tcW w:w="758" w:type="dxa"/>
            <w:vAlign w:val="center"/>
          </w:tcPr>
          <w:p w14:paraId="3FD7AF10" w14:textId="77777777" w:rsidR="000C7A20" w:rsidRPr="00B138F3" w:rsidRDefault="000C7A20" w:rsidP="000C7A20">
            <w:pPr>
              <w:widowControl w:val="0"/>
              <w:jc w:val="center"/>
              <w:rPr>
                <w:rFonts w:ascii="GHEA Grapalat" w:hAnsi="GHEA Grapalat"/>
                <w:sz w:val="16"/>
                <w:szCs w:val="16"/>
              </w:rPr>
            </w:pPr>
          </w:p>
        </w:tc>
        <w:tc>
          <w:tcPr>
            <w:tcW w:w="863" w:type="dxa"/>
            <w:vAlign w:val="center"/>
          </w:tcPr>
          <w:p w14:paraId="5063CA42" w14:textId="77777777" w:rsidR="000C7A20" w:rsidRPr="00B138F3" w:rsidRDefault="000C7A20" w:rsidP="000C7A20">
            <w:pPr>
              <w:widowControl w:val="0"/>
              <w:jc w:val="center"/>
              <w:rPr>
                <w:rFonts w:ascii="GHEA Grapalat" w:hAnsi="GHEA Grapalat"/>
                <w:sz w:val="16"/>
                <w:szCs w:val="16"/>
              </w:rPr>
            </w:pPr>
          </w:p>
        </w:tc>
        <w:tc>
          <w:tcPr>
            <w:tcW w:w="823" w:type="dxa"/>
            <w:vAlign w:val="center"/>
          </w:tcPr>
          <w:p w14:paraId="1F5330D4" w14:textId="77777777" w:rsidR="000C7A20" w:rsidRPr="00B138F3" w:rsidRDefault="000C7A20" w:rsidP="000C7A20">
            <w:pPr>
              <w:widowControl w:val="0"/>
              <w:jc w:val="center"/>
              <w:rPr>
                <w:rFonts w:ascii="GHEA Grapalat" w:hAnsi="GHEA Grapalat"/>
                <w:sz w:val="16"/>
                <w:szCs w:val="16"/>
              </w:rPr>
            </w:pPr>
          </w:p>
        </w:tc>
        <w:tc>
          <w:tcPr>
            <w:tcW w:w="869" w:type="dxa"/>
            <w:vAlign w:val="center"/>
          </w:tcPr>
          <w:p w14:paraId="5584E93D" w14:textId="77777777" w:rsidR="000C7A20" w:rsidRPr="00B138F3" w:rsidRDefault="000C7A20" w:rsidP="000C7A20">
            <w:pPr>
              <w:widowControl w:val="0"/>
              <w:jc w:val="center"/>
              <w:rPr>
                <w:rFonts w:ascii="GHEA Grapalat" w:hAnsi="GHEA Grapalat"/>
                <w:sz w:val="16"/>
                <w:szCs w:val="16"/>
              </w:rPr>
            </w:pPr>
          </w:p>
        </w:tc>
        <w:tc>
          <w:tcPr>
            <w:tcW w:w="828" w:type="dxa"/>
            <w:vAlign w:val="center"/>
          </w:tcPr>
          <w:p w14:paraId="66F4BA26" w14:textId="77777777" w:rsidR="000C7A20" w:rsidRPr="00B138F3" w:rsidRDefault="000C7A20" w:rsidP="000C7A20">
            <w:pPr>
              <w:widowControl w:val="0"/>
              <w:jc w:val="center"/>
              <w:rPr>
                <w:rFonts w:ascii="GHEA Grapalat" w:hAnsi="GHEA Grapalat"/>
                <w:sz w:val="16"/>
                <w:szCs w:val="16"/>
              </w:rPr>
            </w:pPr>
          </w:p>
        </w:tc>
        <w:tc>
          <w:tcPr>
            <w:tcW w:w="725" w:type="dxa"/>
            <w:vAlign w:val="center"/>
          </w:tcPr>
          <w:p w14:paraId="559640B6" w14:textId="77777777" w:rsidR="000C7A20" w:rsidRPr="00B138F3" w:rsidRDefault="000C7A20" w:rsidP="000C7A20">
            <w:pPr>
              <w:widowControl w:val="0"/>
              <w:jc w:val="center"/>
              <w:rPr>
                <w:rFonts w:ascii="GHEA Grapalat" w:hAnsi="GHEA Grapalat"/>
                <w:sz w:val="16"/>
                <w:szCs w:val="16"/>
              </w:rPr>
            </w:pPr>
          </w:p>
        </w:tc>
      </w:tr>
    </w:tbl>
    <w:p w14:paraId="05179F00" w14:textId="77777777" w:rsidR="008F3B5F" w:rsidRPr="00B138F3" w:rsidRDefault="008F3B5F" w:rsidP="008F3B5F">
      <w:pPr>
        <w:widowControl w:val="0"/>
        <w:spacing w:after="120"/>
        <w:rPr>
          <w:rFonts w:ascii="GHEA Grapalat" w:hAnsi="GHEA Grapalat"/>
          <w:i/>
        </w:rPr>
      </w:pPr>
    </w:p>
    <w:p w14:paraId="18D74656" w14:textId="77777777" w:rsidR="000B1AA0" w:rsidRPr="00B138F3" w:rsidRDefault="000B1AA0" w:rsidP="000B1AA0">
      <w:pPr>
        <w:widowControl w:val="0"/>
        <w:spacing w:after="160"/>
        <w:jc w:val="right"/>
        <w:rPr>
          <w:rFonts w:ascii="GHEA Grapalat" w:hAnsi="GHEA Grapalat"/>
        </w:rPr>
      </w:pPr>
    </w:p>
    <w:p w14:paraId="15B1FF1B" w14:textId="77777777" w:rsidR="000B1AA0" w:rsidRPr="00B138F3" w:rsidRDefault="000B1AA0" w:rsidP="000B1AA0">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0B1AA0" w:rsidRPr="00B138F3" w14:paraId="16ED104D" w14:textId="77777777" w:rsidTr="00582B6B">
        <w:trPr>
          <w:jc w:val="center"/>
        </w:trPr>
        <w:tc>
          <w:tcPr>
            <w:tcW w:w="4536" w:type="dxa"/>
          </w:tcPr>
          <w:p w14:paraId="68945937" w14:textId="77777777"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ПОКУПАТЕЛЬ</w:t>
            </w:r>
          </w:p>
          <w:p w14:paraId="1E2F8BD8" w14:textId="77777777"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14:paraId="2114906C" w14:textId="77777777"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2CF5467E" w14:textId="77777777"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c>
          <w:tcPr>
            <w:tcW w:w="760" w:type="dxa"/>
          </w:tcPr>
          <w:p w14:paraId="589E1FA5" w14:textId="77777777" w:rsidR="000B1AA0" w:rsidRPr="00B138F3" w:rsidRDefault="000B1AA0" w:rsidP="00582B6B">
            <w:pPr>
              <w:widowControl w:val="0"/>
              <w:spacing w:after="160"/>
              <w:jc w:val="center"/>
              <w:rPr>
                <w:rFonts w:ascii="GHEA Grapalat" w:hAnsi="GHEA Grapalat"/>
              </w:rPr>
            </w:pPr>
          </w:p>
        </w:tc>
        <w:tc>
          <w:tcPr>
            <w:tcW w:w="4343" w:type="dxa"/>
          </w:tcPr>
          <w:p w14:paraId="4530EEE8" w14:textId="77777777"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ПРОДАВЕЦ</w:t>
            </w:r>
          </w:p>
          <w:p w14:paraId="014A1EB0" w14:textId="77777777"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14:paraId="138808B4" w14:textId="77777777"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14:paraId="64C28ECC" w14:textId="77777777"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r>
    </w:tbl>
    <w:p w14:paraId="1F971039" w14:textId="77777777" w:rsidR="000B1AA0" w:rsidRPr="00B138F3" w:rsidRDefault="000B1AA0" w:rsidP="000B1AA0">
      <w:pPr>
        <w:widowControl w:val="0"/>
        <w:spacing w:after="160"/>
        <w:rPr>
          <w:rFonts w:ascii="GHEA Grapalat" w:hAnsi="GHEA Grapalat"/>
        </w:rPr>
        <w:sectPr w:rsidR="000B1AA0" w:rsidRPr="00B138F3" w:rsidSect="00A50CE7">
          <w:footnotePr>
            <w:pos w:val="beneathText"/>
          </w:footnotePr>
          <w:pgSz w:w="16838" w:h="11906" w:orient="landscape" w:code="9"/>
          <w:pgMar w:top="360" w:right="1418" w:bottom="1418" w:left="1418" w:header="561" w:footer="561" w:gutter="0"/>
          <w:cols w:space="720"/>
          <w:docGrid w:linePitch="326"/>
        </w:sectPr>
      </w:pPr>
    </w:p>
    <w:p w14:paraId="015621AB" w14:textId="77777777" w:rsidR="00071D1C" w:rsidRPr="00521A49" w:rsidRDefault="00DC51C8" w:rsidP="0096596B">
      <w:pPr>
        <w:widowControl w:val="0"/>
        <w:jc w:val="right"/>
        <w:rPr>
          <w:rFonts w:ascii="GHEA Grapalat" w:hAnsi="GHEA Grapalat"/>
          <w:i/>
        </w:rPr>
      </w:pPr>
      <w:r w:rsidRPr="00521A49">
        <w:rPr>
          <w:rFonts w:ascii="GHEA Grapalat" w:hAnsi="GHEA Grapalat"/>
        </w:rPr>
        <w:lastRenderedPageBreak/>
        <w:t xml:space="preserve"> </w:t>
      </w:r>
      <w:r w:rsidR="00071D1C" w:rsidRPr="00521A49">
        <w:rPr>
          <w:rFonts w:ascii="GHEA Grapalat" w:hAnsi="GHEA Grapalat"/>
          <w:i/>
        </w:rPr>
        <w:t>Приложение № 3</w:t>
      </w:r>
    </w:p>
    <w:p w14:paraId="6056511F" w14:textId="77777777" w:rsidR="00071D1C" w:rsidRPr="00521A49" w:rsidRDefault="00071D1C" w:rsidP="0096596B">
      <w:pPr>
        <w:widowControl w:val="0"/>
        <w:jc w:val="right"/>
        <w:rPr>
          <w:rFonts w:ascii="GHEA Grapalat" w:hAnsi="GHEA Grapalat"/>
          <w:i/>
        </w:rPr>
      </w:pPr>
      <w:r w:rsidRPr="00521A49">
        <w:rPr>
          <w:rFonts w:ascii="GHEA Grapalat" w:hAnsi="GHEA Grapalat"/>
          <w:i/>
        </w:rPr>
        <w:t xml:space="preserve">к Договору под кодом </w:t>
      </w:r>
      <w:r w:rsidR="00E67FD5"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14:paraId="6A72EE59" w14:textId="77777777" w:rsidR="00071D1C" w:rsidRPr="00521A49" w:rsidRDefault="00071D1C" w:rsidP="0096596B">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521A49" w14:paraId="3C984ADC" w14:textId="77777777" w:rsidTr="007A2020">
        <w:trPr>
          <w:tblCellSpacing w:w="7" w:type="dxa"/>
          <w:jc w:val="center"/>
        </w:trPr>
        <w:tc>
          <w:tcPr>
            <w:tcW w:w="0" w:type="auto"/>
            <w:vAlign w:val="center"/>
          </w:tcPr>
          <w:p w14:paraId="562EBAB3" w14:textId="77777777" w:rsidR="0038400D" w:rsidRPr="00521A49" w:rsidRDefault="00EB713D" w:rsidP="0096596B">
            <w:pPr>
              <w:widowControl w:val="0"/>
              <w:jc w:val="center"/>
              <w:rPr>
                <w:rFonts w:ascii="GHEA Grapalat" w:hAnsi="GHEA Grapalat"/>
                <w:iCs/>
              </w:rPr>
            </w:pPr>
            <w:r w:rsidRPr="00521A49">
              <w:rPr>
                <w:rFonts w:ascii="GHEA Grapalat" w:hAnsi="GHEA Grapalat"/>
              </w:rPr>
              <w:t xml:space="preserve">Сторона договора </w:t>
            </w:r>
          </w:p>
          <w:p w14:paraId="59BD5438"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______________________</w:t>
            </w:r>
            <w:r w:rsidR="00E67FD5" w:rsidRPr="00521A49">
              <w:rPr>
                <w:rFonts w:ascii="GHEA Grapalat" w:hAnsi="GHEA Grapalat"/>
              </w:rPr>
              <w:t>___</w:t>
            </w:r>
            <w:r w:rsidRPr="00521A49">
              <w:rPr>
                <w:rFonts w:ascii="GHEA Grapalat" w:hAnsi="GHEA Grapalat"/>
              </w:rPr>
              <w:t>_</w:t>
            </w:r>
            <w:r w:rsidR="00E67FD5" w:rsidRPr="00521A49">
              <w:rPr>
                <w:rFonts w:ascii="GHEA Grapalat" w:hAnsi="GHEA Grapalat"/>
              </w:rPr>
              <w:t>_</w:t>
            </w:r>
            <w:r w:rsidRPr="00521A49">
              <w:rPr>
                <w:rFonts w:ascii="GHEA Grapalat" w:hAnsi="GHEA Grapalat"/>
              </w:rPr>
              <w:t>____</w:t>
            </w:r>
          </w:p>
          <w:p w14:paraId="4F54D776"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w:t>
            </w:r>
            <w:r w:rsidR="00E67FD5" w:rsidRPr="00521A49">
              <w:rPr>
                <w:rFonts w:ascii="GHEA Grapalat" w:hAnsi="GHEA Grapalat"/>
              </w:rPr>
              <w:t>__</w:t>
            </w:r>
            <w:r w:rsidRPr="00521A49">
              <w:rPr>
                <w:rFonts w:ascii="GHEA Grapalat" w:hAnsi="GHEA Grapalat"/>
              </w:rPr>
              <w:t>_______</w:t>
            </w:r>
            <w:r w:rsidR="00E67FD5" w:rsidRPr="00521A49">
              <w:rPr>
                <w:rFonts w:ascii="GHEA Grapalat" w:hAnsi="GHEA Grapalat"/>
              </w:rPr>
              <w:t>_</w:t>
            </w:r>
            <w:r w:rsidRPr="00521A49">
              <w:rPr>
                <w:rFonts w:ascii="GHEA Grapalat" w:hAnsi="GHEA Grapalat"/>
              </w:rPr>
              <w:t>___</w:t>
            </w:r>
            <w:r w:rsidR="00E67FD5" w:rsidRPr="00521A49">
              <w:rPr>
                <w:rFonts w:ascii="GHEA Grapalat" w:hAnsi="GHEA Grapalat"/>
              </w:rPr>
              <w:t>_</w:t>
            </w:r>
            <w:r w:rsidRPr="00521A49">
              <w:rPr>
                <w:rFonts w:ascii="GHEA Grapalat" w:hAnsi="GHEA Grapalat"/>
              </w:rPr>
              <w:t>__</w:t>
            </w:r>
          </w:p>
          <w:p w14:paraId="04DAB205" w14:textId="77777777" w:rsidR="0038400D" w:rsidRPr="00521A49" w:rsidRDefault="0038400D" w:rsidP="0096596B">
            <w:pPr>
              <w:widowControl w:val="0"/>
              <w:jc w:val="center"/>
              <w:rPr>
                <w:rFonts w:ascii="GHEA Grapalat" w:hAnsi="GHEA Grapalat"/>
                <w:iCs/>
              </w:rPr>
            </w:pPr>
            <w:r w:rsidRPr="00521A49">
              <w:rPr>
                <w:rFonts w:ascii="GHEA Grapalat" w:hAnsi="GHEA Grapalat"/>
              </w:rPr>
              <w:t>место нахождения ____________</w:t>
            </w:r>
            <w:r w:rsidR="00E67FD5" w:rsidRPr="00521A49">
              <w:rPr>
                <w:rFonts w:ascii="GHEA Grapalat" w:hAnsi="GHEA Grapalat"/>
              </w:rPr>
              <w:t>_</w:t>
            </w:r>
            <w:r w:rsidRPr="00521A49">
              <w:rPr>
                <w:rFonts w:ascii="GHEA Grapalat" w:hAnsi="GHEA Grapalat"/>
              </w:rPr>
              <w:t>__</w:t>
            </w:r>
          </w:p>
          <w:p w14:paraId="54EC2FB9" w14:textId="77777777" w:rsidR="0038400D" w:rsidRPr="00521A49" w:rsidRDefault="00E67FD5" w:rsidP="0096596B">
            <w:pPr>
              <w:widowControl w:val="0"/>
              <w:jc w:val="center"/>
              <w:rPr>
                <w:rFonts w:ascii="GHEA Grapalat" w:hAnsi="GHEA Grapalat"/>
                <w:iCs/>
              </w:rPr>
            </w:pPr>
            <w:r w:rsidRPr="00521A49">
              <w:rPr>
                <w:rFonts w:ascii="GHEA Grapalat" w:hAnsi="GHEA Grapalat"/>
              </w:rPr>
              <w:t>Р/С____________________________</w:t>
            </w:r>
          </w:p>
          <w:p w14:paraId="03EFB81C" w14:textId="77777777"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____</w:t>
            </w:r>
            <w:r w:rsidRPr="00521A49">
              <w:rPr>
                <w:rFonts w:ascii="GHEA Grapalat" w:hAnsi="GHEA Grapalat"/>
              </w:rPr>
              <w:t>_</w:t>
            </w:r>
          </w:p>
        </w:tc>
        <w:tc>
          <w:tcPr>
            <w:tcW w:w="0" w:type="auto"/>
            <w:vAlign w:val="center"/>
          </w:tcPr>
          <w:p w14:paraId="1E76ACDE" w14:textId="77777777" w:rsidR="0038400D" w:rsidRPr="00521A49" w:rsidRDefault="00E67FD5" w:rsidP="0096596B">
            <w:pPr>
              <w:widowControl w:val="0"/>
              <w:jc w:val="center"/>
              <w:rPr>
                <w:rFonts w:ascii="GHEA Grapalat" w:hAnsi="GHEA Grapalat"/>
                <w:iCs/>
              </w:rPr>
            </w:pPr>
            <w:r w:rsidRPr="00521A49">
              <w:rPr>
                <w:rFonts w:ascii="GHEA Grapalat" w:hAnsi="GHEA Grapalat"/>
              </w:rPr>
              <w:t xml:space="preserve">Заказчик </w:t>
            </w:r>
          </w:p>
          <w:p w14:paraId="49D277F2"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14:paraId="2A505AB4"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14:paraId="67B4726C" w14:textId="77777777" w:rsidR="0038400D" w:rsidRPr="00521A49" w:rsidRDefault="00E67FD5" w:rsidP="0096596B">
            <w:pPr>
              <w:widowControl w:val="0"/>
              <w:jc w:val="center"/>
              <w:rPr>
                <w:rFonts w:ascii="GHEA Grapalat" w:hAnsi="GHEA Grapalat"/>
                <w:iCs/>
              </w:rPr>
            </w:pPr>
            <w:r w:rsidRPr="00521A49">
              <w:rPr>
                <w:rFonts w:ascii="GHEA Grapalat" w:hAnsi="GHEA Grapalat"/>
              </w:rPr>
              <w:t xml:space="preserve">место нахождения </w:t>
            </w:r>
            <w:r w:rsidR="0038400D" w:rsidRPr="00521A49">
              <w:rPr>
                <w:rFonts w:ascii="GHEA Grapalat" w:hAnsi="GHEA Grapalat"/>
              </w:rPr>
              <w:t>_________________</w:t>
            </w:r>
          </w:p>
          <w:p w14:paraId="10967A92" w14:textId="77777777" w:rsidR="0038400D" w:rsidRPr="00521A49" w:rsidRDefault="0038400D" w:rsidP="0096596B">
            <w:pPr>
              <w:widowControl w:val="0"/>
              <w:jc w:val="center"/>
              <w:rPr>
                <w:rFonts w:ascii="GHEA Grapalat" w:hAnsi="GHEA Grapalat"/>
                <w:iCs/>
              </w:rPr>
            </w:pPr>
            <w:r w:rsidRPr="00521A49">
              <w:rPr>
                <w:rFonts w:ascii="GHEA Grapalat" w:hAnsi="GHEA Grapalat"/>
              </w:rPr>
              <w:t>Р/С________________________</w:t>
            </w:r>
            <w:r w:rsidR="00E67FD5" w:rsidRPr="00521A49">
              <w:rPr>
                <w:rFonts w:ascii="GHEA Grapalat" w:hAnsi="GHEA Grapalat"/>
              </w:rPr>
              <w:t>___</w:t>
            </w:r>
            <w:r w:rsidRPr="00521A49">
              <w:rPr>
                <w:rFonts w:ascii="GHEA Grapalat" w:hAnsi="GHEA Grapalat"/>
              </w:rPr>
              <w:t>____</w:t>
            </w:r>
          </w:p>
          <w:p w14:paraId="77E8E4A3" w14:textId="77777777"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w:t>
            </w:r>
            <w:r w:rsidRPr="00521A49">
              <w:rPr>
                <w:rFonts w:ascii="GHEA Grapalat" w:hAnsi="GHEA Grapalat"/>
              </w:rPr>
              <w:t>_____</w:t>
            </w:r>
          </w:p>
        </w:tc>
      </w:tr>
    </w:tbl>
    <w:p w14:paraId="397CA753" w14:textId="77777777" w:rsidR="0038400D" w:rsidRPr="00521A49" w:rsidRDefault="0038400D" w:rsidP="0096596B">
      <w:pPr>
        <w:widowControl w:val="0"/>
        <w:ind w:firstLine="375"/>
        <w:rPr>
          <w:rFonts w:ascii="GHEA Grapalat" w:hAnsi="GHEA Grapalat"/>
          <w:iCs/>
        </w:rPr>
      </w:pPr>
    </w:p>
    <w:p w14:paraId="7E2BE6FA" w14:textId="77777777" w:rsidR="0038400D" w:rsidRPr="00521A49" w:rsidRDefault="0038400D" w:rsidP="0096596B">
      <w:pPr>
        <w:widowControl w:val="0"/>
        <w:ind w:left="567" w:right="467"/>
        <w:jc w:val="center"/>
        <w:rPr>
          <w:rFonts w:ascii="GHEA Grapalat" w:hAnsi="GHEA Grapalat"/>
          <w:iCs/>
        </w:rPr>
      </w:pPr>
      <w:r w:rsidRPr="00521A49">
        <w:rPr>
          <w:rFonts w:ascii="GHEA Grapalat" w:hAnsi="GHEA Grapalat"/>
          <w:b/>
        </w:rPr>
        <w:t>АКТ №</w:t>
      </w:r>
    </w:p>
    <w:p w14:paraId="7548FE20" w14:textId="77777777" w:rsidR="0038400D" w:rsidRPr="00521A49" w:rsidRDefault="0038400D" w:rsidP="0096596B">
      <w:pPr>
        <w:widowControl w:val="0"/>
        <w:ind w:left="567" w:right="467"/>
        <w:jc w:val="center"/>
        <w:rPr>
          <w:rFonts w:ascii="GHEA Grapalat" w:hAnsi="GHEA Grapalat"/>
          <w:b/>
          <w:bCs/>
          <w:iCs/>
        </w:rPr>
      </w:pPr>
      <w:r w:rsidRPr="00521A49">
        <w:rPr>
          <w:rFonts w:ascii="GHEA Grapalat" w:hAnsi="GHEA Grapalat"/>
          <w:b/>
        </w:rPr>
        <w:t xml:space="preserve">ПРИЕМА-ПЕРЕДАЧИ РЕЗУЛЬТАТОВ </w:t>
      </w:r>
      <w:r w:rsidR="00AB4EAB" w:rsidRPr="00521A49">
        <w:rPr>
          <w:rFonts w:ascii="GHEA Grapalat" w:hAnsi="GHEA Grapalat"/>
          <w:b/>
        </w:rPr>
        <w:br/>
      </w:r>
      <w:r w:rsidRPr="00521A49">
        <w:rPr>
          <w:rFonts w:ascii="GHEA Grapalat" w:hAnsi="GHEA Grapalat"/>
          <w:b/>
        </w:rPr>
        <w:t>ИСПОЛНЕНИЯ ДОГОВОРАИЛИ ЕГО ЧАСТИ</w:t>
      </w:r>
    </w:p>
    <w:p w14:paraId="0C4A14D4" w14:textId="77777777" w:rsidR="0038400D" w:rsidRPr="00521A49" w:rsidRDefault="0038400D" w:rsidP="0096596B">
      <w:pPr>
        <w:pStyle w:val="BodyTextIndent"/>
        <w:widowControl w:val="0"/>
        <w:spacing w:line="240" w:lineRule="auto"/>
        <w:ind w:firstLine="0"/>
        <w:jc w:val="center"/>
        <w:rPr>
          <w:rFonts w:ascii="GHEA Grapalat" w:hAnsi="GHEA Grapalat"/>
          <w:b/>
          <w:bCs/>
          <w:iCs/>
          <w:sz w:val="24"/>
          <w:szCs w:val="24"/>
        </w:rPr>
      </w:pPr>
    </w:p>
    <w:p w14:paraId="110DBE98" w14:textId="77777777" w:rsidR="0038400D" w:rsidRPr="00521A49" w:rsidRDefault="0038400D" w:rsidP="0096596B">
      <w:pPr>
        <w:pStyle w:val="BodyTextIndent"/>
        <w:widowControl w:val="0"/>
        <w:tabs>
          <w:tab w:val="left" w:pos="1134"/>
          <w:tab w:val="left" w:pos="1843"/>
        </w:tabs>
        <w:spacing w:line="240" w:lineRule="auto"/>
        <w:ind w:firstLine="540"/>
        <w:rPr>
          <w:rFonts w:ascii="GHEA Grapalat" w:hAnsi="GHEA Grapalat"/>
          <w:iCs/>
          <w:sz w:val="24"/>
          <w:szCs w:val="24"/>
        </w:rPr>
      </w:pPr>
      <w:r w:rsidRPr="00521A49">
        <w:rPr>
          <w:rFonts w:ascii="GHEA Grapalat" w:hAnsi="GHEA Grapalat"/>
          <w:sz w:val="24"/>
          <w:szCs w:val="24"/>
        </w:rPr>
        <w:t>"</w:t>
      </w:r>
      <w:r w:rsidR="00D52566" w:rsidRPr="00521A49">
        <w:rPr>
          <w:rFonts w:ascii="GHEA Grapalat" w:hAnsi="GHEA Grapalat"/>
          <w:sz w:val="24"/>
          <w:szCs w:val="24"/>
        </w:rPr>
        <w:tab/>
      </w:r>
      <w:r w:rsidRPr="00521A49">
        <w:rPr>
          <w:rFonts w:ascii="GHEA Grapalat" w:hAnsi="GHEA Grapalat"/>
          <w:sz w:val="24"/>
          <w:szCs w:val="24"/>
        </w:rPr>
        <w:t>" "</w:t>
      </w:r>
      <w:r w:rsidR="00D52566" w:rsidRPr="00521A49">
        <w:rPr>
          <w:rFonts w:ascii="GHEA Grapalat" w:hAnsi="GHEA Grapalat"/>
          <w:sz w:val="24"/>
          <w:szCs w:val="24"/>
        </w:rPr>
        <w:tab/>
      </w:r>
      <w:r w:rsidRPr="00521A49">
        <w:rPr>
          <w:rFonts w:ascii="GHEA Grapalat" w:hAnsi="GHEA Grapalat"/>
          <w:sz w:val="24"/>
          <w:szCs w:val="24"/>
        </w:rPr>
        <w:t>"</w:t>
      </w:r>
      <w:r w:rsidR="00AA7117" w:rsidRPr="00521A49">
        <w:rPr>
          <w:rFonts w:ascii="GHEA Grapalat" w:hAnsi="GHEA Grapalat"/>
          <w:sz w:val="24"/>
          <w:szCs w:val="24"/>
        </w:rPr>
        <w:t xml:space="preserve"> </w:t>
      </w:r>
      <w:r w:rsidRPr="00521A49">
        <w:rPr>
          <w:rFonts w:ascii="GHEA Grapalat" w:hAnsi="GHEA Grapalat"/>
          <w:sz w:val="24"/>
          <w:szCs w:val="24"/>
        </w:rPr>
        <w:t>20</w:t>
      </w:r>
      <w:r w:rsidR="00D52566" w:rsidRPr="00521A49">
        <w:rPr>
          <w:rFonts w:ascii="GHEA Grapalat" w:hAnsi="GHEA Grapalat"/>
          <w:sz w:val="24"/>
          <w:szCs w:val="24"/>
        </w:rPr>
        <w:tab/>
      </w:r>
      <w:r w:rsidRPr="00521A49">
        <w:rPr>
          <w:rFonts w:ascii="GHEA Grapalat" w:hAnsi="GHEA Grapalat"/>
          <w:sz w:val="24"/>
          <w:szCs w:val="24"/>
        </w:rPr>
        <w:t>г.</w:t>
      </w:r>
    </w:p>
    <w:p w14:paraId="57557BD3" w14:textId="77777777" w:rsidR="0038400D" w:rsidRPr="00521A49" w:rsidRDefault="0038400D" w:rsidP="0096596B">
      <w:pPr>
        <w:pStyle w:val="NormalWeb"/>
        <w:widowControl w:val="0"/>
        <w:spacing w:before="0" w:beforeAutospacing="0" w:after="0" w:afterAutospacing="0"/>
        <w:rPr>
          <w:rFonts w:ascii="GHEA Grapalat" w:hAnsi="GHEA Grapalat"/>
        </w:rPr>
      </w:pPr>
      <w:r w:rsidRPr="00521A49">
        <w:rPr>
          <w:rFonts w:ascii="GHEA Grapalat" w:hAnsi="GHEA Grapalat"/>
        </w:rPr>
        <w:t>Наименование договора (далее — Договор)</w:t>
      </w:r>
      <w:r w:rsidR="00F71F29" w:rsidRPr="00521A49">
        <w:rPr>
          <w:rFonts w:ascii="GHEA Grapalat" w:hAnsi="GHEA Grapalat"/>
        </w:rPr>
        <w:t xml:space="preserve"> </w:t>
      </w:r>
      <w:r w:rsidR="00196F14" w:rsidRPr="00521A49">
        <w:rPr>
          <w:rFonts w:ascii="GHEA Grapalat" w:hAnsi="GHEA Grapalat"/>
        </w:rPr>
        <w:t>_</w:t>
      </w:r>
      <w:r w:rsidR="00F71F29" w:rsidRPr="00521A49">
        <w:rPr>
          <w:rFonts w:ascii="GHEA Grapalat" w:hAnsi="GHEA Grapalat"/>
        </w:rPr>
        <w:t>_______</w:t>
      </w:r>
      <w:r w:rsidR="00196F14" w:rsidRPr="00521A49">
        <w:rPr>
          <w:rFonts w:ascii="GHEA Grapalat" w:hAnsi="GHEA Grapalat"/>
        </w:rPr>
        <w:t>_</w:t>
      </w:r>
      <w:r w:rsidR="00F71F29" w:rsidRPr="00521A49">
        <w:rPr>
          <w:rFonts w:ascii="GHEA Grapalat" w:hAnsi="GHEA Grapalat"/>
        </w:rPr>
        <w:t>__</w:t>
      </w:r>
      <w:r w:rsidR="00196F14" w:rsidRPr="00521A49">
        <w:rPr>
          <w:rFonts w:ascii="GHEA Grapalat" w:hAnsi="GHEA Grapalat"/>
        </w:rPr>
        <w:t>_____</w:t>
      </w:r>
      <w:r w:rsidRPr="00521A49">
        <w:rPr>
          <w:rFonts w:ascii="GHEA Grapalat" w:hAnsi="GHEA Grapalat"/>
        </w:rPr>
        <w:t>__________________</w:t>
      </w:r>
    </w:p>
    <w:p w14:paraId="057C26BF" w14:textId="77777777" w:rsidR="0038400D" w:rsidRPr="00521A49" w:rsidRDefault="0038400D" w:rsidP="0096596B">
      <w:pPr>
        <w:pStyle w:val="NormalWeb"/>
        <w:widowControl w:val="0"/>
        <w:spacing w:before="0" w:beforeAutospacing="0" w:after="0" w:afterAutospacing="0"/>
        <w:rPr>
          <w:rFonts w:ascii="GHEA Grapalat" w:hAnsi="GHEA Grapalat"/>
        </w:rPr>
      </w:pPr>
      <w:r w:rsidRPr="00521A49">
        <w:rPr>
          <w:rFonts w:ascii="GHEA Grapalat" w:hAnsi="GHEA Grapalat"/>
        </w:rPr>
        <w:t>Дата заключения Договора "___</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_" "______</w:t>
      </w:r>
      <w:r w:rsidR="00196F14" w:rsidRPr="00521A49">
        <w:rPr>
          <w:rFonts w:ascii="GHEA Grapalat" w:hAnsi="GHEA Grapalat"/>
        </w:rPr>
        <w:t>_______</w:t>
      </w:r>
      <w:r w:rsidRPr="00521A49">
        <w:rPr>
          <w:rFonts w:ascii="GHEA Grapalat" w:hAnsi="GHEA Grapalat"/>
        </w:rPr>
        <w:t xml:space="preserve">__________" 20 </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 xml:space="preserve"> г.</w:t>
      </w:r>
    </w:p>
    <w:p w14:paraId="06E71FBE" w14:textId="77777777" w:rsidR="0038400D" w:rsidRPr="00521A49" w:rsidRDefault="0038400D" w:rsidP="0096596B">
      <w:pPr>
        <w:pStyle w:val="NormalWeb"/>
        <w:widowControl w:val="0"/>
        <w:spacing w:before="0" w:beforeAutospacing="0" w:after="0" w:afterAutospacing="0"/>
        <w:rPr>
          <w:rFonts w:ascii="GHEA Grapalat" w:hAnsi="GHEA Grapalat"/>
        </w:rPr>
      </w:pPr>
      <w:r w:rsidRPr="00521A49">
        <w:rPr>
          <w:rFonts w:ascii="GHEA Grapalat" w:hAnsi="GHEA Grapalat"/>
        </w:rPr>
        <w:t>Номер Договора ____</w:t>
      </w:r>
      <w:r w:rsidR="00196F14" w:rsidRPr="00521A49">
        <w:rPr>
          <w:rFonts w:ascii="GHEA Grapalat" w:hAnsi="GHEA Grapalat"/>
        </w:rPr>
        <w:t>_____________</w:t>
      </w:r>
      <w:r w:rsidR="00F71F29" w:rsidRPr="00521A49">
        <w:rPr>
          <w:rFonts w:ascii="GHEA Grapalat" w:hAnsi="GHEA Grapalat"/>
        </w:rPr>
        <w:t>___________________________________</w:t>
      </w:r>
      <w:r w:rsidRPr="00521A49">
        <w:rPr>
          <w:rFonts w:ascii="GHEA Grapalat" w:hAnsi="GHEA Grapalat"/>
        </w:rPr>
        <w:t>______</w:t>
      </w:r>
    </w:p>
    <w:p w14:paraId="6BB971E5" w14:textId="77777777" w:rsidR="00AB4EAB" w:rsidRPr="00521A49" w:rsidRDefault="0038400D" w:rsidP="0096596B">
      <w:pPr>
        <w:widowControl w:val="0"/>
        <w:tabs>
          <w:tab w:val="left" w:pos="5954"/>
          <w:tab w:val="left" w:pos="6663"/>
          <w:tab w:val="left" w:pos="7513"/>
        </w:tabs>
        <w:jc w:val="both"/>
        <w:rPr>
          <w:rFonts w:ascii="GHEA Grapalat" w:hAnsi="GHEA Grapalat"/>
        </w:rPr>
      </w:pPr>
      <w:r w:rsidRPr="00521A49">
        <w:rPr>
          <w:rFonts w:ascii="GHEA Grapalat" w:hAnsi="GHEA Grapalat"/>
        </w:rPr>
        <w:t>Заказчик и сторона Договора, принимая за основание относящийся к исполнению договора счет-фактуру N __</w:t>
      </w:r>
      <w:r w:rsidR="00F71F29" w:rsidRPr="00521A49">
        <w:rPr>
          <w:rFonts w:ascii="GHEA Grapalat" w:hAnsi="GHEA Grapalat"/>
        </w:rPr>
        <w:t>_____</w:t>
      </w:r>
      <w:r w:rsidRPr="00521A49">
        <w:rPr>
          <w:rFonts w:ascii="GHEA Grapalat" w:hAnsi="GHEA Grapalat"/>
        </w:rPr>
        <w:t>_ , выписанный "</w:t>
      </w:r>
      <w:r w:rsidR="00D52566" w:rsidRPr="00521A49">
        <w:rPr>
          <w:rFonts w:ascii="GHEA Grapalat" w:hAnsi="GHEA Grapalat"/>
        </w:rPr>
        <w:tab/>
      </w:r>
      <w:r w:rsidRPr="00521A49">
        <w:rPr>
          <w:rFonts w:ascii="GHEA Grapalat" w:hAnsi="GHEA Grapalat"/>
        </w:rPr>
        <w:t>"</w:t>
      </w:r>
      <w:r w:rsidR="00AA7117" w:rsidRPr="00521A49">
        <w:rPr>
          <w:rFonts w:ascii="GHEA Grapalat" w:hAnsi="GHEA Grapalat"/>
        </w:rPr>
        <w:t xml:space="preserve"> </w:t>
      </w:r>
      <w:r w:rsidRPr="00521A49">
        <w:rPr>
          <w:rFonts w:ascii="GHEA Grapalat" w:hAnsi="GHEA Grapalat"/>
        </w:rPr>
        <w:t>"</w:t>
      </w:r>
      <w:r w:rsidR="00D52566" w:rsidRPr="00521A49">
        <w:rPr>
          <w:rFonts w:ascii="GHEA Grapalat" w:hAnsi="GHEA Grapalat"/>
        </w:rPr>
        <w:tab/>
      </w:r>
      <w:r w:rsidR="00AB4EAB" w:rsidRPr="00521A49">
        <w:rPr>
          <w:rFonts w:ascii="GHEA Grapalat" w:hAnsi="GHEA Grapalat"/>
        </w:rPr>
        <w:t>"</w:t>
      </w:r>
      <w:r w:rsidRPr="00521A49">
        <w:rPr>
          <w:rFonts w:ascii="GHEA Grapalat" w:hAnsi="GHEA Grapalat"/>
        </w:rPr>
        <w:t xml:space="preserve"> 20</w:t>
      </w:r>
      <w:r w:rsidR="00D52566" w:rsidRPr="00521A49">
        <w:rPr>
          <w:rFonts w:ascii="GHEA Grapalat" w:hAnsi="GHEA Grapalat"/>
        </w:rPr>
        <w:tab/>
      </w:r>
      <w:r w:rsidRPr="00521A49">
        <w:rPr>
          <w:rFonts w:ascii="GHEA Grapalat" w:hAnsi="GHEA Grapalat"/>
        </w:rPr>
        <w:t>г., составили настоящий акт о следующем:</w:t>
      </w:r>
    </w:p>
    <w:p w14:paraId="44534F09" w14:textId="77777777" w:rsidR="0038400D" w:rsidRPr="00521A49" w:rsidRDefault="0038400D" w:rsidP="0096596B">
      <w:pPr>
        <w:widowControl w:val="0"/>
        <w:ind w:firstLine="567"/>
        <w:jc w:val="both"/>
        <w:rPr>
          <w:rFonts w:ascii="GHEA Grapalat" w:hAnsi="GHEA Grapalat"/>
          <w:iCs/>
        </w:rPr>
      </w:pPr>
      <w:r w:rsidRPr="00521A49">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521A49" w14:paraId="0F3C95CA" w14:textId="77777777" w:rsidTr="00AB4EAB">
        <w:trPr>
          <w:jc w:val="center"/>
        </w:trPr>
        <w:tc>
          <w:tcPr>
            <w:tcW w:w="442" w:type="dxa"/>
            <w:vMerge w:val="restart"/>
            <w:vAlign w:val="center"/>
          </w:tcPr>
          <w:p w14:paraId="4B0BD50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w:t>
            </w:r>
          </w:p>
        </w:tc>
        <w:tc>
          <w:tcPr>
            <w:tcW w:w="10263" w:type="dxa"/>
            <w:gridSpan w:val="8"/>
            <w:vAlign w:val="center"/>
          </w:tcPr>
          <w:p w14:paraId="1FF82F55" w14:textId="77777777" w:rsidR="0038400D" w:rsidRPr="00521A49" w:rsidRDefault="0038400D" w:rsidP="009659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rPr>
            </w:pPr>
            <w:r w:rsidRPr="00521A49">
              <w:rPr>
                <w:rFonts w:ascii="GHEA Grapalat" w:hAnsi="GHEA Grapalat"/>
              </w:rPr>
              <w:t>Поставленные товары</w:t>
            </w:r>
          </w:p>
        </w:tc>
      </w:tr>
      <w:tr w:rsidR="00B138F3" w:rsidRPr="00521A49" w14:paraId="2AD5FAEC" w14:textId="77777777" w:rsidTr="00AB4EAB">
        <w:trPr>
          <w:jc w:val="center"/>
        </w:trPr>
        <w:tc>
          <w:tcPr>
            <w:tcW w:w="442" w:type="dxa"/>
            <w:vMerge/>
          </w:tcPr>
          <w:p w14:paraId="224B2BE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vMerge w:val="restart"/>
            <w:vAlign w:val="center"/>
          </w:tcPr>
          <w:p w14:paraId="38E09F6D"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наименование</w:t>
            </w:r>
          </w:p>
        </w:tc>
        <w:tc>
          <w:tcPr>
            <w:tcW w:w="1440" w:type="dxa"/>
            <w:vMerge w:val="restart"/>
            <w:vAlign w:val="center"/>
          </w:tcPr>
          <w:p w14:paraId="1C50F643"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краткое изложение технической характеристики</w:t>
            </w:r>
          </w:p>
        </w:tc>
        <w:tc>
          <w:tcPr>
            <w:tcW w:w="2575" w:type="dxa"/>
            <w:gridSpan w:val="2"/>
            <w:vAlign w:val="center"/>
          </w:tcPr>
          <w:p w14:paraId="69041DC3"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количественный показатель</w:t>
            </w:r>
          </w:p>
        </w:tc>
        <w:tc>
          <w:tcPr>
            <w:tcW w:w="2693" w:type="dxa"/>
            <w:gridSpan w:val="2"/>
            <w:vAlign w:val="center"/>
          </w:tcPr>
          <w:p w14:paraId="5DF6AF3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срок исполнения</w:t>
            </w:r>
          </w:p>
        </w:tc>
        <w:tc>
          <w:tcPr>
            <w:tcW w:w="1134" w:type="dxa"/>
            <w:vMerge w:val="restart"/>
            <w:vAlign w:val="center"/>
          </w:tcPr>
          <w:p w14:paraId="5BAD7221" w14:textId="77777777" w:rsidR="0038400D" w:rsidRPr="00521A49" w:rsidRDefault="00A20240"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умма, подлежащая уплате (тыс. драмов)</w:t>
            </w:r>
          </w:p>
        </w:tc>
        <w:tc>
          <w:tcPr>
            <w:tcW w:w="1333" w:type="dxa"/>
            <w:vMerge w:val="restart"/>
            <w:vAlign w:val="center"/>
          </w:tcPr>
          <w:p w14:paraId="280033F5" w14:textId="77777777" w:rsidR="0038400D" w:rsidRPr="00521A49" w:rsidRDefault="00A20240"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рок оплаты (по графику оплаты)</w:t>
            </w:r>
          </w:p>
        </w:tc>
      </w:tr>
      <w:tr w:rsidR="00B138F3" w:rsidRPr="00521A49" w14:paraId="66F892FB" w14:textId="77777777" w:rsidTr="00AB4EAB">
        <w:trPr>
          <w:trHeight w:val="1105"/>
          <w:jc w:val="center"/>
        </w:trPr>
        <w:tc>
          <w:tcPr>
            <w:tcW w:w="442" w:type="dxa"/>
            <w:vMerge/>
            <w:tcBorders>
              <w:bottom w:val="single" w:sz="4" w:space="0" w:color="auto"/>
            </w:tcBorders>
          </w:tcPr>
          <w:p w14:paraId="6E07FD0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vMerge/>
            <w:tcBorders>
              <w:bottom w:val="single" w:sz="4" w:space="0" w:color="auto"/>
            </w:tcBorders>
            <w:vAlign w:val="center"/>
          </w:tcPr>
          <w:p w14:paraId="438413A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40" w:type="dxa"/>
            <w:vMerge/>
            <w:tcBorders>
              <w:bottom w:val="single" w:sz="4" w:space="0" w:color="auto"/>
            </w:tcBorders>
            <w:vAlign w:val="center"/>
          </w:tcPr>
          <w:p w14:paraId="3CF384A0"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99" w:type="dxa"/>
            <w:tcBorders>
              <w:bottom w:val="single" w:sz="4" w:space="0" w:color="auto"/>
            </w:tcBorders>
            <w:vAlign w:val="center"/>
          </w:tcPr>
          <w:p w14:paraId="6533D17A"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6" w:type="dxa"/>
            <w:tcBorders>
              <w:bottom w:val="single" w:sz="4" w:space="0" w:color="auto"/>
            </w:tcBorders>
            <w:vAlign w:val="center"/>
          </w:tcPr>
          <w:p w14:paraId="0FF82FF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418" w:type="dxa"/>
            <w:tcBorders>
              <w:bottom w:val="single" w:sz="4" w:space="0" w:color="auto"/>
            </w:tcBorders>
            <w:vAlign w:val="center"/>
          </w:tcPr>
          <w:p w14:paraId="3F5570E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5" w:type="dxa"/>
            <w:tcBorders>
              <w:bottom w:val="single" w:sz="4" w:space="0" w:color="auto"/>
            </w:tcBorders>
            <w:vAlign w:val="center"/>
          </w:tcPr>
          <w:p w14:paraId="4BD9E52D" w14:textId="77777777" w:rsidR="0038400D" w:rsidRPr="00521A49" w:rsidRDefault="0038400D" w:rsidP="0096596B">
            <w:pPr>
              <w:pStyle w:val="NormalWeb"/>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134" w:type="dxa"/>
            <w:vMerge/>
            <w:tcBorders>
              <w:bottom w:val="single" w:sz="4" w:space="0" w:color="auto"/>
            </w:tcBorders>
            <w:vAlign w:val="center"/>
          </w:tcPr>
          <w:p w14:paraId="0139C83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333" w:type="dxa"/>
            <w:vMerge/>
            <w:tcBorders>
              <w:bottom w:val="single" w:sz="4" w:space="0" w:color="auto"/>
            </w:tcBorders>
            <w:vAlign w:val="center"/>
          </w:tcPr>
          <w:p w14:paraId="20C2A9C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r>
      <w:tr w:rsidR="00B138F3" w:rsidRPr="00521A49" w14:paraId="3C870D86" w14:textId="77777777" w:rsidTr="00AB4EAB">
        <w:trPr>
          <w:jc w:val="center"/>
        </w:trPr>
        <w:tc>
          <w:tcPr>
            <w:tcW w:w="442" w:type="dxa"/>
            <w:vAlign w:val="center"/>
          </w:tcPr>
          <w:p w14:paraId="692BA26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vAlign w:val="center"/>
          </w:tcPr>
          <w:p w14:paraId="4A022B4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40" w:type="dxa"/>
            <w:vAlign w:val="center"/>
          </w:tcPr>
          <w:p w14:paraId="5042FEC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99" w:type="dxa"/>
            <w:vAlign w:val="center"/>
          </w:tcPr>
          <w:p w14:paraId="353637F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6" w:type="dxa"/>
            <w:vAlign w:val="center"/>
          </w:tcPr>
          <w:p w14:paraId="7C0F0195"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18" w:type="dxa"/>
            <w:vAlign w:val="center"/>
          </w:tcPr>
          <w:p w14:paraId="66BCAA10"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5" w:type="dxa"/>
            <w:vAlign w:val="center"/>
          </w:tcPr>
          <w:p w14:paraId="6ED5083E"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134" w:type="dxa"/>
            <w:vAlign w:val="center"/>
          </w:tcPr>
          <w:p w14:paraId="7DAA29F5"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333" w:type="dxa"/>
            <w:vAlign w:val="center"/>
          </w:tcPr>
          <w:p w14:paraId="04188A8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r>
      <w:tr w:rsidR="0038400D" w:rsidRPr="00521A49" w14:paraId="26A9684B" w14:textId="77777777" w:rsidTr="00AB4EAB">
        <w:trPr>
          <w:jc w:val="center"/>
        </w:trPr>
        <w:tc>
          <w:tcPr>
            <w:tcW w:w="442" w:type="dxa"/>
          </w:tcPr>
          <w:p w14:paraId="241E952A"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088" w:type="dxa"/>
          </w:tcPr>
          <w:p w14:paraId="444D2AAC"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40" w:type="dxa"/>
          </w:tcPr>
          <w:p w14:paraId="5F6AEE1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99" w:type="dxa"/>
          </w:tcPr>
          <w:p w14:paraId="243CA786"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6" w:type="dxa"/>
          </w:tcPr>
          <w:p w14:paraId="45F377E0"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418" w:type="dxa"/>
          </w:tcPr>
          <w:p w14:paraId="284AAF0F"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275" w:type="dxa"/>
          </w:tcPr>
          <w:p w14:paraId="542A8E64"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134" w:type="dxa"/>
          </w:tcPr>
          <w:p w14:paraId="7FA57827"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c>
          <w:tcPr>
            <w:tcW w:w="1333" w:type="dxa"/>
          </w:tcPr>
          <w:p w14:paraId="09FF6A9B" w14:textId="77777777" w:rsidR="0038400D" w:rsidRPr="00521A49" w:rsidRDefault="0038400D" w:rsidP="0096596B">
            <w:pPr>
              <w:pStyle w:val="NormalWeb"/>
              <w:widowControl w:val="0"/>
              <w:spacing w:before="0" w:beforeAutospacing="0" w:after="0" w:afterAutospacing="0"/>
              <w:jc w:val="center"/>
              <w:rPr>
                <w:rFonts w:ascii="GHEA Grapalat" w:hAnsi="GHEA Grapalat"/>
              </w:rPr>
            </w:pPr>
          </w:p>
        </w:tc>
      </w:tr>
    </w:tbl>
    <w:p w14:paraId="4C12D0A0" w14:textId="77777777" w:rsidR="0038400D" w:rsidRPr="00521A49" w:rsidRDefault="0038400D" w:rsidP="0096596B">
      <w:pPr>
        <w:widowControl w:val="0"/>
        <w:ind w:firstLine="375"/>
        <w:jc w:val="both"/>
        <w:rPr>
          <w:rFonts w:ascii="GHEA Grapalat" w:hAnsi="GHEA Grapalat" w:cs="Arial"/>
          <w:iCs/>
          <w:lang w:val="en-US"/>
        </w:rPr>
      </w:pPr>
    </w:p>
    <w:p w14:paraId="08DA59A1" w14:textId="77777777" w:rsidR="0038400D" w:rsidRPr="00521A49" w:rsidRDefault="0038400D" w:rsidP="0096596B">
      <w:pPr>
        <w:widowControl w:val="0"/>
        <w:ind w:firstLine="567"/>
        <w:jc w:val="both"/>
        <w:rPr>
          <w:rFonts w:ascii="GHEA Grapalat" w:hAnsi="GHEA Grapalat"/>
          <w:iCs/>
          <w:snapToGrid w:val="0"/>
        </w:rPr>
      </w:pPr>
      <w:r w:rsidRPr="00521A49">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521A49">
        <w:rPr>
          <w:rFonts w:ascii="GHEA Grapalat" w:hAnsi="GHEA Grapalat"/>
        </w:rPr>
        <w:t>являются составляющей частью настоящего Акта и прилагаются.</w:t>
      </w:r>
    </w:p>
    <w:p w14:paraId="3BAD1E40" w14:textId="77777777" w:rsidR="0038400D" w:rsidRPr="00521A49" w:rsidRDefault="0038400D" w:rsidP="0096596B">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521A49" w14:paraId="48843394" w14:textId="77777777" w:rsidTr="007A2020">
        <w:trPr>
          <w:trHeight w:val="266"/>
          <w:tblCellSpacing w:w="7" w:type="dxa"/>
          <w:jc w:val="center"/>
        </w:trPr>
        <w:tc>
          <w:tcPr>
            <w:tcW w:w="0" w:type="auto"/>
            <w:vAlign w:val="center"/>
          </w:tcPr>
          <w:p w14:paraId="7B6E4FE5" w14:textId="77777777" w:rsidR="0038400D" w:rsidRPr="00521A49" w:rsidRDefault="0038400D" w:rsidP="0096596B">
            <w:pPr>
              <w:widowControl w:val="0"/>
              <w:jc w:val="center"/>
              <w:rPr>
                <w:rFonts w:ascii="GHEA Grapalat" w:hAnsi="GHEA Grapalat"/>
                <w:iCs/>
              </w:rPr>
            </w:pPr>
            <w:r w:rsidRPr="00521A49">
              <w:rPr>
                <w:rFonts w:ascii="GHEA Grapalat" w:hAnsi="GHEA Grapalat"/>
              </w:rPr>
              <w:t xml:space="preserve">Товар передал </w:t>
            </w:r>
          </w:p>
        </w:tc>
        <w:tc>
          <w:tcPr>
            <w:tcW w:w="0" w:type="auto"/>
            <w:vAlign w:val="center"/>
          </w:tcPr>
          <w:p w14:paraId="51FBEB71" w14:textId="77777777" w:rsidR="0038400D" w:rsidRPr="00521A49" w:rsidRDefault="0038400D" w:rsidP="0096596B">
            <w:pPr>
              <w:widowControl w:val="0"/>
              <w:jc w:val="center"/>
              <w:rPr>
                <w:rFonts w:ascii="GHEA Grapalat" w:hAnsi="GHEA Grapalat"/>
                <w:iCs/>
              </w:rPr>
            </w:pPr>
            <w:r w:rsidRPr="00521A49">
              <w:rPr>
                <w:rFonts w:ascii="GHEA Grapalat" w:hAnsi="GHEA Grapalat"/>
              </w:rPr>
              <w:t>Товар принят</w:t>
            </w:r>
          </w:p>
        </w:tc>
      </w:tr>
      <w:tr w:rsidR="00B138F3" w:rsidRPr="00521A49" w14:paraId="2C49187D" w14:textId="77777777" w:rsidTr="007A2020">
        <w:trPr>
          <w:trHeight w:val="473"/>
          <w:tblCellSpacing w:w="7" w:type="dxa"/>
          <w:jc w:val="center"/>
        </w:trPr>
        <w:tc>
          <w:tcPr>
            <w:tcW w:w="0" w:type="auto"/>
            <w:vAlign w:val="center"/>
          </w:tcPr>
          <w:p w14:paraId="12BB9354" w14:textId="77777777" w:rsidR="0038400D" w:rsidRPr="00521A49" w:rsidRDefault="0038400D" w:rsidP="0096596B">
            <w:pPr>
              <w:widowControl w:val="0"/>
              <w:jc w:val="center"/>
              <w:rPr>
                <w:rFonts w:ascii="GHEA Grapalat" w:hAnsi="GHEA Grapalat"/>
                <w:iCs/>
              </w:rPr>
            </w:pPr>
            <w:r w:rsidRPr="00521A49">
              <w:rPr>
                <w:rFonts w:ascii="GHEA Grapalat" w:hAnsi="GHEA Grapalat"/>
              </w:rPr>
              <w:t>____________</w:t>
            </w:r>
            <w:r w:rsidR="00196F14" w:rsidRPr="00521A49">
              <w:rPr>
                <w:rFonts w:ascii="GHEA Grapalat" w:hAnsi="GHEA Grapalat"/>
              </w:rPr>
              <w:t>________</w:t>
            </w:r>
            <w:r w:rsidRPr="00521A49">
              <w:rPr>
                <w:rFonts w:ascii="GHEA Grapalat" w:hAnsi="GHEA Grapalat"/>
              </w:rPr>
              <w:t xml:space="preserve">___ </w:t>
            </w:r>
          </w:p>
          <w:p w14:paraId="410FB9D5" w14:textId="77777777"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 xml:space="preserve">подпись </w:t>
            </w:r>
          </w:p>
        </w:tc>
        <w:tc>
          <w:tcPr>
            <w:tcW w:w="0" w:type="auto"/>
            <w:vAlign w:val="center"/>
          </w:tcPr>
          <w:p w14:paraId="135902B0"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_____</w:t>
            </w:r>
            <w:r w:rsidR="0038400D" w:rsidRPr="00521A49">
              <w:rPr>
                <w:rFonts w:ascii="GHEA Grapalat" w:hAnsi="GHEA Grapalat"/>
              </w:rPr>
              <w:t>__________________</w:t>
            </w:r>
          </w:p>
          <w:p w14:paraId="58C8D967" w14:textId="77777777"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 xml:space="preserve">подпись </w:t>
            </w:r>
          </w:p>
        </w:tc>
      </w:tr>
      <w:tr w:rsidR="00B138F3" w:rsidRPr="00521A49" w14:paraId="1B5F5050" w14:textId="77777777" w:rsidTr="007A2020">
        <w:trPr>
          <w:trHeight w:val="503"/>
          <w:tblCellSpacing w:w="7" w:type="dxa"/>
          <w:jc w:val="center"/>
        </w:trPr>
        <w:tc>
          <w:tcPr>
            <w:tcW w:w="0" w:type="auto"/>
            <w:vAlign w:val="center"/>
          </w:tcPr>
          <w:p w14:paraId="0B3D459C"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_____________________</w:t>
            </w:r>
            <w:r w:rsidR="0038400D" w:rsidRPr="00521A49">
              <w:rPr>
                <w:rFonts w:ascii="GHEA Grapalat" w:hAnsi="GHEA Grapalat"/>
              </w:rPr>
              <w:t xml:space="preserve">_ </w:t>
            </w:r>
          </w:p>
          <w:p w14:paraId="48A42F1D" w14:textId="77777777"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фамилия, имя</w:t>
            </w:r>
          </w:p>
        </w:tc>
        <w:tc>
          <w:tcPr>
            <w:tcW w:w="0" w:type="auto"/>
            <w:vAlign w:val="center"/>
          </w:tcPr>
          <w:p w14:paraId="5DB04346" w14:textId="77777777" w:rsidR="0038400D" w:rsidRPr="00521A49" w:rsidRDefault="00196F14" w:rsidP="0096596B">
            <w:pPr>
              <w:widowControl w:val="0"/>
              <w:jc w:val="center"/>
              <w:rPr>
                <w:rFonts w:ascii="GHEA Grapalat" w:hAnsi="GHEA Grapalat"/>
                <w:iCs/>
              </w:rPr>
            </w:pPr>
            <w:r w:rsidRPr="00521A49">
              <w:rPr>
                <w:rFonts w:ascii="GHEA Grapalat" w:hAnsi="GHEA Grapalat"/>
              </w:rPr>
              <w:t>____</w:t>
            </w:r>
            <w:r w:rsidR="0038400D" w:rsidRPr="00521A49">
              <w:rPr>
                <w:rFonts w:ascii="GHEA Grapalat" w:hAnsi="GHEA Grapalat"/>
              </w:rPr>
              <w:t>___________________</w:t>
            </w:r>
          </w:p>
          <w:p w14:paraId="4E11C92B" w14:textId="77777777"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фамилия, имя</w:t>
            </w:r>
          </w:p>
        </w:tc>
      </w:tr>
      <w:tr w:rsidR="00B138F3" w:rsidRPr="00521A49" w14:paraId="288F5D80" w14:textId="77777777" w:rsidTr="007A2020">
        <w:trPr>
          <w:trHeight w:val="281"/>
          <w:tblCellSpacing w:w="7" w:type="dxa"/>
          <w:jc w:val="center"/>
        </w:trPr>
        <w:tc>
          <w:tcPr>
            <w:tcW w:w="0" w:type="auto"/>
            <w:vAlign w:val="center"/>
          </w:tcPr>
          <w:p w14:paraId="3298D0CC" w14:textId="77777777" w:rsidR="0038400D" w:rsidRPr="00521A49" w:rsidRDefault="0038400D" w:rsidP="0096596B">
            <w:pPr>
              <w:widowControl w:val="0"/>
              <w:jc w:val="center"/>
              <w:rPr>
                <w:rFonts w:ascii="GHEA Grapalat" w:hAnsi="GHEA Grapalat"/>
                <w:iCs/>
              </w:rPr>
            </w:pPr>
            <w:r w:rsidRPr="00521A49">
              <w:rPr>
                <w:rFonts w:ascii="GHEA Grapalat" w:hAnsi="GHEA Grapalat"/>
              </w:rPr>
              <w:t>М. П.</w:t>
            </w:r>
          </w:p>
        </w:tc>
        <w:tc>
          <w:tcPr>
            <w:tcW w:w="0" w:type="auto"/>
            <w:vAlign w:val="center"/>
          </w:tcPr>
          <w:p w14:paraId="2B8F03BE" w14:textId="77777777" w:rsidR="0038400D" w:rsidRPr="00521A49" w:rsidRDefault="0038400D" w:rsidP="0096596B">
            <w:pPr>
              <w:widowControl w:val="0"/>
              <w:jc w:val="center"/>
              <w:rPr>
                <w:rFonts w:ascii="GHEA Grapalat" w:hAnsi="GHEA Grapalat"/>
                <w:iCs/>
              </w:rPr>
            </w:pPr>
            <w:r w:rsidRPr="00521A49">
              <w:rPr>
                <w:rFonts w:ascii="GHEA Grapalat" w:hAnsi="GHEA Grapalat"/>
              </w:rPr>
              <w:t>М. П.</w:t>
            </w:r>
          </w:p>
        </w:tc>
      </w:tr>
    </w:tbl>
    <w:p w14:paraId="1F02CA4C" w14:textId="77777777" w:rsidR="00071D1C" w:rsidRPr="00521A49" w:rsidRDefault="00196F14" w:rsidP="0096596B">
      <w:pPr>
        <w:jc w:val="right"/>
        <w:rPr>
          <w:rFonts w:ascii="GHEA Grapalat" w:hAnsi="GHEA Grapalat" w:cs="Sylfaen"/>
          <w:i/>
        </w:rPr>
      </w:pPr>
      <w:r w:rsidRPr="00521A49">
        <w:rPr>
          <w:rFonts w:ascii="GHEA Grapalat" w:hAnsi="GHEA Grapalat" w:cs="Sylfaen"/>
          <w:b/>
        </w:rPr>
        <w:br w:type="page"/>
      </w:r>
      <w:r w:rsidR="00071D1C" w:rsidRPr="00521A49">
        <w:rPr>
          <w:rFonts w:ascii="GHEA Grapalat" w:hAnsi="GHEA Grapalat"/>
          <w:i/>
        </w:rPr>
        <w:lastRenderedPageBreak/>
        <w:t>Приложение № 3.1</w:t>
      </w:r>
    </w:p>
    <w:p w14:paraId="4917946F" w14:textId="77777777" w:rsidR="00341A74" w:rsidRPr="00521A49" w:rsidRDefault="00341A74" w:rsidP="00962010">
      <w:pPr>
        <w:widowControl w:val="0"/>
        <w:spacing w:after="160"/>
        <w:jc w:val="right"/>
        <w:rPr>
          <w:rFonts w:ascii="GHEA Grapalat" w:hAnsi="GHEA Grapalat" w:cs="Sylfaen"/>
          <w:i/>
        </w:rPr>
      </w:pPr>
      <w:r w:rsidRPr="00521A49">
        <w:rPr>
          <w:rFonts w:ascii="GHEA Grapalat" w:hAnsi="GHEA Grapalat"/>
          <w:i/>
        </w:rPr>
        <w:t xml:space="preserve">к Договору под кодом </w:t>
      </w:r>
      <w:r w:rsidR="00196F14" w:rsidRPr="00521A49">
        <w:rPr>
          <w:rFonts w:ascii="GHEA Grapalat" w:hAnsi="GHEA Grapalat" w:cs="Sylfaen"/>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20</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г.</w:t>
      </w:r>
    </w:p>
    <w:p w14:paraId="28A64376"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p>
    <w:p w14:paraId="0D76D73E" w14:textId="77777777" w:rsidR="00071D1C" w:rsidRPr="00521A49" w:rsidRDefault="00196F14" w:rsidP="00962010">
      <w:pPr>
        <w:widowControl w:val="0"/>
        <w:spacing w:after="160"/>
        <w:jc w:val="center"/>
        <w:rPr>
          <w:rFonts w:ascii="GHEA Grapalat" w:hAnsi="GHEA Grapalat" w:cs="Sylfaen"/>
          <w:bCs/>
        </w:rPr>
      </w:pPr>
      <w:r w:rsidRPr="00521A49">
        <w:rPr>
          <w:rFonts w:ascii="GHEA Grapalat" w:hAnsi="GHEA Grapalat"/>
        </w:rPr>
        <w:t>АКТ №———</w:t>
      </w:r>
    </w:p>
    <w:p w14:paraId="232C230B" w14:textId="77777777"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rPr>
        <w:t xml:space="preserve">относительно фиксирования факта передачи Покупателю результата договора </w:t>
      </w:r>
    </w:p>
    <w:p w14:paraId="6F491557" w14:textId="77777777" w:rsidR="00071D1C" w:rsidRPr="00521A49" w:rsidRDefault="00071D1C" w:rsidP="00962010">
      <w:pPr>
        <w:widowControl w:val="0"/>
        <w:tabs>
          <w:tab w:val="left" w:pos="360"/>
          <w:tab w:val="left" w:pos="540"/>
        </w:tabs>
        <w:spacing w:after="160"/>
        <w:jc w:val="center"/>
        <w:rPr>
          <w:rFonts w:ascii="GHEA Grapalat" w:hAnsi="GHEA Grapalat" w:cs="Sylfaen"/>
        </w:rPr>
      </w:pPr>
    </w:p>
    <w:p w14:paraId="61C49B39" w14:textId="77777777" w:rsidR="006B3AE3" w:rsidRPr="00521A49" w:rsidRDefault="006B3AE3" w:rsidP="00962010">
      <w:pPr>
        <w:widowControl w:val="0"/>
        <w:ind w:firstLine="567"/>
        <w:jc w:val="both"/>
        <w:rPr>
          <w:rFonts w:ascii="GHEA Grapalat" w:hAnsi="GHEA Grapalat"/>
        </w:rPr>
      </w:pPr>
      <w:r w:rsidRPr="00521A49">
        <w:rPr>
          <w:rFonts w:ascii="GHEA Grapalat" w:hAnsi="GHEA Grapalat"/>
        </w:rPr>
        <w:t>Настоящим фиксируется, что в рамках договора закупки № ______________,</w:t>
      </w:r>
    </w:p>
    <w:p w14:paraId="4E83B3D8" w14:textId="77777777" w:rsidR="006B3AE3" w:rsidRPr="00521A49" w:rsidRDefault="006B3AE3" w:rsidP="00962010">
      <w:pPr>
        <w:widowControl w:val="0"/>
        <w:spacing w:after="120"/>
        <w:ind w:left="7371" w:hanging="141"/>
        <w:jc w:val="both"/>
        <w:rPr>
          <w:rFonts w:ascii="GHEA Grapalat" w:hAnsi="GHEA Grapalat"/>
        </w:rPr>
      </w:pPr>
      <w:r w:rsidRPr="00521A49">
        <w:rPr>
          <w:rFonts w:ascii="GHEA Grapalat" w:hAnsi="GHEA Grapalat"/>
        </w:rPr>
        <w:t>номер договора</w:t>
      </w:r>
    </w:p>
    <w:p w14:paraId="2D975304" w14:textId="77777777" w:rsidR="006B3AE3" w:rsidRPr="00521A49" w:rsidRDefault="006B3AE3" w:rsidP="00962010">
      <w:pPr>
        <w:widowControl w:val="0"/>
        <w:tabs>
          <w:tab w:val="left" w:pos="4480"/>
        </w:tabs>
        <w:jc w:val="both"/>
        <w:rPr>
          <w:rFonts w:ascii="GHEA Grapalat" w:hAnsi="GHEA Grapalat" w:cs="Sylfaen"/>
        </w:rPr>
      </w:pPr>
      <w:r w:rsidRPr="00521A49">
        <w:rPr>
          <w:rFonts w:ascii="GHEA Grapalat" w:hAnsi="GHEA Grapalat"/>
        </w:rPr>
        <w:t>заключенного __________________ 20</w:t>
      </w:r>
      <w:r w:rsidRPr="00521A49">
        <w:rPr>
          <w:rFonts w:ascii="GHEA Grapalat" w:hAnsi="GHEA Grapalat"/>
        </w:rPr>
        <w:tab/>
        <w:t>г. между _____________________________</w:t>
      </w:r>
    </w:p>
    <w:p w14:paraId="2158895C" w14:textId="77777777" w:rsidR="006B3AE3" w:rsidRPr="00521A49" w:rsidRDefault="006B3AE3" w:rsidP="00962010">
      <w:pPr>
        <w:widowControl w:val="0"/>
        <w:tabs>
          <w:tab w:val="left" w:pos="6379"/>
        </w:tabs>
        <w:spacing w:after="120"/>
        <w:ind w:left="1701" w:right="-360"/>
        <w:jc w:val="both"/>
        <w:rPr>
          <w:rFonts w:ascii="GHEA Grapalat" w:hAnsi="GHEA Grapalat" w:cs="Sylfaen"/>
        </w:rPr>
      </w:pPr>
      <w:r w:rsidRPr="00521A49">
        <w:rPr>
          <w:rFonts w:ascii="GHEA Grapalat" w:hAnsi="GHEA Grapalat"/>
        </w:rPr>
        <w:t xml:space="preserve">дата заключения договора </w:t>
      </w:r>
      <w:r w:rsidRPr="00521A49">
        <w:rPr>
          <w:rFonts w:ascii="GHEA Grapalat" w:hAnsi="GHEA Grapalat"/>
        </w:rPr>
        <w:tab/>
        <w:t>наименование Покупателя</w:t>
      </w:r>
    </w:p>
    <w:p w14:paraId="5C9A5E25" w14:textId="77777777" w:rsidR="006B3AE3" w:rsidRPr="00521A49" w:rsidRDefault="006B3AE3" w:rsidP="00962010">
      <w:pPr>
        <w:widowControl w:val="0"/>
        <w:tabs>
          <w:tab w:val="left" w:pos="360"/>
          <w:tab w:val="left" w:pos="540"/>
        </w:tabs>
        <w:ind w:right="-2"/>
        <w:jc w:val="both"/>
        <w:rPr>
          <w:rFonts w:ascii="GHEA Grapalat" w:hAnsi="GHEA Grapalat"/>
        </w:rPr>
      </w:pPr>
      <w:r w:rsidRPr="00521A49">
        <w:rPr>
          <w:rFonts w:ascii="GHEA Grapalat" w:hAnsi="GHEA Grapalat"/>
        </w:rPr>
        <w:t xml:space="preserve">(далее — Покупатель) и ________________________________ (далее — Продавец), </w:t>
      </w:r>
    </w:p>
    <w:p w14:paraId="291A9579" w14:textId="77777777" w:rsidR="006B3AE3" w:rsidRPr="00521A49" w:rsidRDefault="006B3AE3" w:rsidP="00962010">
      <w:pPr>
        <w:widowControl w:val="0"/>
        <w:spacing w:after="120"/>
        <w:ind w:left="3544" w:right="-360"/>
        <w:jc w:val="both"/>
        <w:rPr>
          <w:rFonts w:ascii="GHEA Grapalat" w:hAnsi="GHEA Grapalat"/>
        </w:rPr>
      </w:pPr>
      <w:r w:rsidRPr="00521A49">
        <w:rPr>
          <w:rFonts w:ascii="GHEA Grapalat" w:hAnsi="GHEA Grapalat"/>
        </w:rPr>
        <w:t>наименование Продавца</w:t>
      </w:r>
    </w:p>
    <w:p w14:paraId="7BE5093D" w14:textId="77777777" w:rsidR="00071D1C" w:rsidRPr="00521A49" w:rsidRDefault="006B3AE3" w:rsidP="00962010">
      <w:pPr>
        <w:widowControl w:val="0"/>
        <w:tabs>
          <w:tab w:val="left" w:pos="360"/>
          <w:tab w:val="left" w:pos="540"/>
        </w:tabs>
        <w:spacing w:after="160"/>
        <w:jc w:val="both"/>
        <w:rPr>
          <w:rFonts w:ascii="GHEA Grapalat" w:hAnsi="GHEA Grapalat" w:cs="Sylfaen"/>
        </w:rPr>
      </w:pPr>
      <w:r w:rsidRPr="00521A49">
        <w:rPr>
          <w:rFonts w:ascii="GHEA Grapalat" w:hAnsi="GHEA Grapalat"/>
        </w:rPr>
        <w:t>Продавец _______ 20</w:t>
      </w:r>
      <w:r w:rsidRPr="00521A49">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521A49" w14:paraId="4D64CFA8"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CA0518A" w14:textId="77777777" w:rsidR="00071D1C" w:rsidRPr="00521A49" w:rsidRDefault="00071D1C" w:rsidP="00962010">
            <w:pPr>
              <w:widowControl w:val="0"/>
              <w:spacing w:after="120"/>
              <w:jc w:val="center"/>
              <w:rPr>
                <w:rFonts w:ascii="GHEA Grapalat" w:hAnsi="GHEA Grapalat" w:cs="Sylfaen"/>
                <w:bCs/>
              </w:rPr>
            </w:pPr>
            <w:r w:rsidRPr="00521A49">
              <w:rPr>
                <w:rFonts w:ascii="GHEA Grapalat" w:hAnsi="GHEA Grapalat"/>
              </w:rPr>
              <w:t>Товар</w:t>
            </w:r>
          </w:p>
        </w:tc>
      </w:tr>
      <w:tr w:rsidR="00B138F3" w:rsidRPr="00521A49" w14:paraId="7D0D8738"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F7F4689" w14:textId="77777777" w:rsidR="00071D1C" w:rsidRPr="00521A49" w:rsidRDefault="0016519F" w:rsidP="00962010">
            <w:pPr>
              <w:widowControl w:val="0"/>
              <w:spacing w:after="120"/>
              <w:jc w:val="center"/>
              <w:rPr>
                <w:rFonts w:ascii="GHEA Grapalat" w:hAnsi="GHEA Grapalat"/>
              </w:rPr>
            </w:pPr>
            <w:r w:rsidRPr="00521A49">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0C1BBD4" w14:textId="77777777" w:rsidR="00071D1C" w:rsidRPr="00521A49" w:rsidRDefault="000F494F" w:rsidP="00962010">
            <w:pPr>
              <w:widowControl w:val="0"/>
              <w:spacing w:after="120"/>
              <w:jc w:val="center"/>
              <w:rPr>
                <w:rFonts w:ascii="GHEA Grapalat" w:hAnsi="GHEA Grapalat"/>
              </w:rPr>
            </w:pPr>
            <w:r w:rsidRPr="00521A49">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34F877C" w14:textId="77777777" w:rsidR="00071D1C" w:rsidRPr="00521A49" w:rsidRDefault="000F494F" w:rsidP="00962010">
            <w:pPr>
              <w:widowControl w:val="0"/>
              <w:spacing w:after="120"/>
              <w:jc w:val="center"/>
              <w:rPr>
                <w:rFonts w:ascii="GHEA Grapalat" w:hAnsi="GHEA Grapalat"/>
              </w:rPr>
            </w:pPr>
            <w:r w:rsidRPr="00521A49">
              <w:rPr>
                <w:rFonts w:ascii="GHEA Grapalat" w:hAnsi="GHEA Grapalat"/>
              </w:rPr>
              <w:t>объем (фактический)</w:t>
            </w:r>
          </w:p>
        </w:tc>
      </w:tr>
      <w:tr w:rsidR="00B138F3" w:rsidRPr="00521A49" w14:paraId="3614E5B4"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B09741F" w14:textId="77777777"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4B877A5" w14:textId="77777777"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3D2B921" w14:textId="77777777" w:rsidR="00071D1C" w:rsidRPr="00521A49" w:rsidRDefault="00071D1C" w:rsidP="00962010">
            <w:pPr>
              <w:widowControl w:val="0"/>
              <w:spacing w:after="120"/>
              <w:jc w:val="center"/>
              <w:rPr>
                <w:rFonts w:ascii="GHEA Grapalat" w:hAnsi="GHEA Grapalat" w:cs="Sylfaen"/>
              </w:rPr>
            </w:pPr>
          </w:p>
        </w:tc>
      </w:tr>
      <w:tr w:rsidR="00071D1C" w:rsidRPr="00521A49" w14:paraId="3FDEBC33"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ABD0581" w14:textId="77777777"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088FAE9" w14:textId="77777777"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420E7657" w14:textId="77777777" w:rsidR="00071D1C" w:rsidRPr="00521A49" w:rsidRDefault="00071D1C" w:rsidP="00962010">
            <w:pPr>
              <w:widowControl w:val="0"/>
              <w:spacing w:after="120"/>
              <w:jc w:val="center"/>
              <w:rPr>
                <w:rFonts w:ascii="GHEA Grapalat" w:hAnsi="GHEA Grapalat" w:cs="Sylfaen"/>
              </w:rPr>
            </w:pPr>
          </w:p>
        </w:tc>
      </w:tr>
    </w:tbl>
    <w:p w14:paraId="5EE6CD23" w14:textId="77777777" w:rsidR="00071D1C" w:rsidRPr="00521A49" w:rsidRDefault="00071D1C" w:rsidP="00962010">
      <w:pPr>
        <w:widowControl w:val="0"/>
        <w:tabs>
          <w:tab w:val="left" w:pos="360"/>
          <w:tab w:val="left" w:pos="540"/>
        </w:tabs>
        <w:spacing w:after="160"/>
        <w:jc w:val="both"/>
        <w:rPr>
          <w:rFonts w:ascii="GHEA Grapalat" w:hAnsi="GHEA Grapalat" w:cs="Sylfaen"/>
        </w:rPr>
      </w:pPr>
    </w:p>
    <w:p w14:paraId="5758A509" w14:textId="77777777" w:rsidR="00071D1C" w:rsidRPr="00521A49" w:rsidRDefault="00071D1C" w:rsidP="00962010">
      <w:pPr>
        <w:widowControl w:val="0"/>
        <w:spacing w:after="160"/>
        <w:ind w:firstLine="567"/>
        <w:jc w:val="both"/>
        <w:rPr>
          <w:rFonts w:ascii="GHEA Grapalat" w:hAnsi="GHEA Grapalat" w:cs="Sylfaen"/>
        </w:rPr>
      </w:pPr>
      <w:r w:rsidRPr="00521A49">
        <w:rPr>
          <w:rFonts w:ascii="GHEA Grapalat" w:hAnsi="GHEA Grapalat"/>
        </w:rPr>
        <w:t>Настоящий акт составлен в 2 экземплярах, каждой из сторон предоставляется по одному экземпляру.</w:t>
      </w:r>
    </w:p>
    <w:p w14:paraId="7EC024A1" w14:textId="77777777" w:rsidR="00B138F3" w:rsidRPr="00521A49" w:rsidRDefault="00B138F3" w:rsidP="00962010">
      <w:pPr>
        <w:rPr>
          <w:rFonts w:ascii="GHEA Grapalat" w:hAnsi="GHEA Grapalat"/>
        </w:rPr>
      </w:pPr>
      <w:r w:rsidRPr="00521A49">
        <w:rPr>
          <w:rFonts w:ascii="GHEA Grapalat" w:hAnsi="GHEA Grapalat"/>
        </w:rPr>
        <w:t xml:space="preserve">                                                       </w:t>
      </w:r>
    </w:p>
    <w:p w14:paraId="2C4A36F1" w14:textId="77777777" w:rsidR="00071D1C" w:rsidRPr="00521A49" w:rsidRDefault="00B138F3" w:rsidP="00962010">
      <w:pPr>
        <w:rPr>
          <w:rFonts w:ascii="GHEA Grapalat" w:hAnsi="GHEA Grapalat"/>
          <w:lang w:val="en-US"/>
        </w:rPr>
      </w:pPr>
      <w:r w:rsidRPr="00521A49">
        <w:rPr>
          <w:rFonts w:ascii="GHEA Grapalat" w:hAnsi="GHEA Grapalat"/>
        </w:rPr>
        <w:t xml:space="preserve">                                                          </w:t>
      </w:r>
      <w:r w:rsidR="00071D1C" w:rsidRPr="00521A49">
        <w:rPr>
          <w:rFonts w:ascii="GHEA Grapalat" w:hAnsi="GHEA Grapalat"/>
        </w:rPr>
        <w:t>СТОРОНЫ</w:t>
      </w:r>
    </w:p>
    <w:p w14:paraId="362A782B" w14:textId="77777777" w:rsidR="007072C5" w:rsidRPr="00521A49" w:rsidRDefault="007072C5" w:rsidP="00962010">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521A49" w14:paraId="74E21779" w14:textId="77777777" w:rsidTr="007072C5">
        <w:tc>
          <w:tcPr>
            <w:tcW w:w="4450" w:type="dxa"/>
          </w:tcPr>
          <w:p w14:paraId="1650E171"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Передал</w:t>
            </w:r>
          </w:p>
        </w:tc>
        <w:tc>
          <w:tcPr>
            <w:tcW w:w="4836" w:type="dxa"/>
          </w:tcPr>
          <w:p w14:paraId="37E55B08" w14:textId="77777777"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Принял</w:t>
            </w:r>
          </w:p>
        </w:tc>
      </w:tr>
    </w:tbl>
    <w:p w14:paraId="20AB676F" w14:textId="77777777" w:rsidR="00071D1C" w:rsidRPr="00521A49" w:rsidRDefault="00071D1C" w:rsidP="00962010">
      <w:pPr>
        <w:widowControl w:val="0"/>
        <w:tabs>
          <w:tab w:val="left" w:pos="360"/>
          <w:tab w:val="left" w:pos="540"/>
        </w:tabs>
        <w:spacing w:after="160"/>
        <w:jc w:val="right"/>
        <w:rPr>
          <w:rFonts w:ascii="GHEA Grapalat" w:hAnsi="GHEA Grapalat" w:cs="Sylfaen"/>
        </w:rPr>
      </w:pPr>
      <w:r w:rsidRPr="00521A49">
        <w:rPr>
          <w:rFonts w:ascii="GHEA Grapalat" w:hAnsi="GHEA Grapalat"/>
        </w:rPr>
        <w:t>представитель, спроектировавший заявку:</w:t>
      </w:r>
    </w:p>
    <w:p w14:paraId="6AABC525" w14:textId="77777777" w:rsidR="00071D1C" w:rsidRPr="00521A49" w:rsidRDefault="00071D1C" w:rsidP="00962010">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521A49" w14:paraId="3F75275D" w14:textId="77777777" w:rsidTr="00E22E51">
        <w:trPr>
          <w:tblCellSpacing w:w="7" w:type="dxa"/>
          <w:jc w:val="center"/>
        </w:trPr>
        <w:tc>
          <w:tcPr>
            <w:tcW w:w="0" w:type="auto"/>
            <w:vAlign w:val="center"/>
          </w:tcPr>
          <w:p w14:paraId="5AB702A4"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14:paraId="39ED447D"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c>
          <w:tcPr>
            <w:tcW w:w="0" w:type="auto"/>
            <w:vAlign w:val="center"/>
          </w:tcPr>
          <w:p w14:paraId="5E69535D"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14:paraId="09AFFC77"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r>
      <w:tr w:rsidR="00B138F3" w:rsidRPr="00521A49" w14:paraId="0B722047" w14:textId="77777777" w:rsidTr="00E22E51">
        <w:trPr>
          <w:tblCellSpacing w:w="7" w:type="dxa"/>
          <w:jc w:val="center"/>
        </w:trPr>
        <w:tc>
          <w:tcPr>
            <w:tcW w:w="0" w:type="auto"/>
            <w:vAlign w:val="center"/>
          </w:tcPr>
          <w:p w14:paraId="0C73F53A"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14:paraId="57936EC3"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c>
          <w:tcPr>
            <w:tcW w:w="0" w:type="auto"/>
            <w:vAlign w:val="center"/>
          </w:tcPr>
          <w:p w14:paraId="4E0D0DA0" w14:textId="77777777"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14:paraId="65D08458" w14:textId="77777777"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r>
    </w:tbl>
    <w:p w14:paraId="344D0462" w14:textId="06BA75EF" w:rsidR="0012143F" w:rsidRDefault="0012143F" w:rsidP="002A71B7">
      <w:pPr>
        <w:widowControl w:val="0"/>
        <w:spacing w:after="160"/>
        <w:ind w:left="-142" w:firstLine="142"/>
        <w:jc w:val="center"/>
        <w:rPr>
          <w:rFonts w:ascii="GHEA Grapalat" w:hAnsi="GHEA Grapalat" w:cs="Sylfaen"/>
          <w:b/>
        </w:rPr>
      </w:pPr>
    </w:p>
    <w:p w14:paraId="3A4B0E97" w14:textId="2F75A61A" w:rsidR="00426919" w:rsidRDefault="00426919">
      <w:pPr>
        <w:rPr>
          <w:rFonts w:ascii="GHEA Grapalat" w:hAnsi="GHEA Grapalat" w:cs="Sylfaen"/>
          <w:b/>
        </w:rPr>
      </w:pPr>
      <w:r>
        <w:rPr>
          <w:rFonts w:ascii="GHEA Grapalat" w:hAnsi="GHEA Grapalat" w:cs="Sylfaen"/>
          <w:b/>
        </w:rPr>
        <w:br w:type="page"/>
      </w:r>
    </w:p>
    <w:p w14:paraId="6EEF69F7" w14:textId="77777777" w:rsidR="00426919" w:rsidRPr="00BA20A0" w:rsidRDefault="00426919" w:rsidP="00426919">
      <w:pPr>
        <w:widowControl w:val="0"/>
        <w:jc w:val="right"/>
        <w:rPr>
          <w:rFonts w:ascii="GHEA Grapalat" w:hAnsi="GHEA Grapalat" w:cs="Sylfaen"/>
          <w:i/>
        </w:rPr>
      </w:pPr>
      <w:r>
        <w:rPr>
          <w:rFonts w:ascii="GHEA Grapalat" w:hAnsi="GHEA Grapalat"/>
          <w:i/>
        </w:rPr>
        <w:lastRenderedPageBreak/>
        <w:t>П</w:t>
      </w:r>
      <w:r w:rsidRPr="00BA20A0">
        <w:rPr>
          <w:rFonts w:ascii="GHEA Grapalat" w:hAnsi="GHEA Grapalat"/>
          <w:i/>
        </w:rPr>
        <w:t>иложение № 4</w:t>
      </w:r>
    </w:p>
    <w:p w14:paraId="71C11CA4" w14:textId="77777777" w:rsidR="00426919" w:rsidRPr="00BA20A0" w:rsidRDefault="00426919" w:rsidP="00426919">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14:paraId="1874BFC8" w14:textId="77777777" w:rsidR="00426919" w:rsidRPr="00BA20A0" w:rsidRDefault="00426919" w:rsidP="00426919">
      <w:pPr>
        <w:jc w:val="center"/>
        <w:rPr>
          <w:rFonts w:ascii="GHEA Grapalat" w:hAnsi="GHEA Grapalat" w:cs="GHEA Grapalat"/>
        </w:rPr>
      </w:pPr>
    </w:p>
    <w:p w14:paraId="51EE2D67" w14:textId="77777777" w:rsidR="00426919" w:rsidRPr="00BA20A0" w:rsidRDefault="00426919" w:rsidP="00426919">
      <w:pPr>
        <w:jc w:val="center"/>
        <w:rPr>
          <w:rFonts w:ascii="GHEA Grapalat" w:hAnsi="GHEA Grapalat" w:cs="GHEA Grapalat"/>
        </w:rPr>
      </w:pPr>
      <w:r w:rsidRPr="00BA20A0">
        <w:rPr>
          <w:rFonts w:ascii="GHEA Grapalat" w:hAnsi="GHEA Grapalat" w:cs="GHEA Grapalat"/>
        </w:rPr>
        <w:t>УВЕДОМЛЕНИЕ</w:t>
      </w:r>
    </w:p>
    <w:p w14:paraId="3950A8C7" w14:textId="77777777" w:rsidR="00426919" w:rsidRPr="00BA20A0" w:rsidRDefault="00426919" w:rsidP="00426919">
      <w:pPr>
        <w:jc w:val="center"/>
        <w:rPr>
          <w:rFonts w:ascii="GHEA Grapalat" w:hAnsi="GHEA Grapalat" w:cs="GHEA Grapalat"/>
          <w:lang w:val="hy-AM"/>
        </w:rPr>
      </w:pPr>
    </w:p>
    <w:p w14:paraId="6667A465" w14:textId="77777777" w:rsidR="00426919" w:rsidRPr="00BA20A0" w:rsidRDefault="00426919" w:rsidP="00426919">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14:paraId="311AA92F" w14:textId="77777777" w:rsidR="00426919" w:rsidRPr="00BA20A0" w:rsidRDefault="00426919" w:rsidP="00426919">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финансового</w:t>
      </w:r>
      <w:proofErr w:type="spellEnd"/>
      <w:r w:rsidRPr="00BA20A0">
        <w:rPr>
          <w:rFonts w:ascii="GHEA Grapalat" w:hAnsi="GHEA Grapalat" w:cs="Sylfaen"/>
          <w:vertAlign w:val="superscript"/>
          <w:lang w:val="es-ES"/>
        </w:rPr>
        <w:t xml:space="preserve"> </w:t>
      </w:r>
      <w:proofErr w:type="spellStart"/>
      <w:r w:rsidRPr="00BA20A0">
        <w:rPr>
          <w:rFonts w:ascii="GHEA Grapalat" w:hAnsi="GHEA Grapalat" w:cs="Sylfaen"/>
          <w:vertAlign w:val="superscript"/>
          <w:lang w:val="es-ES"/>
        </w:rPr>
        <w:t>агента</w:t>
      </w:r>
      <w:proofErr w:type="spellEnd"/>
    </w:p>
    <w:p w14:paraId="66D93887" w14:textId="77777777" w:rsidR="00426919" w:rsidRPr="00BA20A0" w:rsidRDefault="00426919" w:rsidP="00426919">
      <w:pPr>
        <w:rPr>
          <w:rFonts w:ascii="GHEA Grapalat" w:hAnsi="GHEA Grapalat"/>
          <w:vertAlign w:val="superscript"/>
          <w:lang w:val="es-ES"/>
        </w:rPr>
      </w:pPr>
    </w:p>
    <w:p w14:paraId="365A85AF" w14:textId="77777777" w:rsidR="00426919" w:rsidRPr="00BA20A0" w:rsidRDefault="00426919" w:rsidP="00426919">
      <w:pPr>
        <w:pStyle w:val="ListParagraph"/>
        <w:numPr>
          <w:ilvl w:val="0"/>
          <w:numId w:val="38"/>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14:paraId="49C760F7" w14:textId="77777777" w:rsidR="00426919" w:rsidRPr="00BA20A0" w:rsidRDefault="00426919" w:rsidP="00426919">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00DFCE22" w14:textId="77777777" w:rsidR="00426919" w:rsidRPr="00BA20A0" w:rsidRDefault="00426919" w:rsidP="00426919">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14:paraId="24F39F22" w14:textId="77777777" w:rsidR="00426919" w:rsidRPr="00BA20A0" w:rsidRDefault="00426919" w:rsidP="00426919">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14:paraId="312C9858" w14:textId="77777777" w:rsidR="00426919" w:rsidRPr="00BA20A0" w:rsidRDefault="00426919" w:rsidP="00426919">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14:paraId="16DD47C4" w14:textId="77777777" w:rsidR="00426919" w:rsidRPr="00BA20A0" w:rsidRDefault="00426919" w:rsidP="00426919">
      <w:pPr>
        <w:rPr>
          <w:rFonts w:ascii="GHEA Grapalat" w:hAnsi="GHEA Grapalat" w:cs="Sylfaen"/>
          <w:sz w:val="20"/>
          <w:szCs w:val="20"/>
          <w:lang w:val="es-ES"/>
        </w:rPr>
      </w:pPr>
    </w:p>
    <w:p w14:paraId="4216F997" w14:textId="77777777" w:rsidR="00426919" w:rsidRPr="00BA20A0" w:rsidRDefault="00426919" w:rsidP="00426919">
      <w:pPr>
        <w:pStyle w:val="ListParagraph"/>
        <w:numPr>
          <w:ilvl w:val="0"/>
          <w:numId w:val="38"/>
        </w:numPr>
        <w:contextualSpacing/>
        <w:jc w:val="both"/>
        <w:rPr>
          <w:rFonts w:ascii="GHEA Grapalat" w:hAnsi="GHEA Grapalat" w:cs="Sylfaen"/>
          <w:sz w:val="20"/>
          <w:szCs w:val="20"/>
        </w:rPr>
      </w:pPr>
      <w:r w:rsidRPr="00BA20A0">
        <w:rPr>
          <w:rFonts w:ascii="GHEA Grapalat" w:hAnsi="GHEA Grapalat" w:cs="Sylfaen"/>
          <w:sz w:val="20"/>
          <w:szCs w:val="20"/>
        </w:rPr>
        <w:t>Согласен с условиями изложенными в пункте 8.12 .</w:t>
      </w:r>
    </w:p>
    <w:p w14:paraId="0671EDB6" w14:textId="77777777" w:rsidR="00426919" w:rsidRPr="00BA20A0" w:rsidRDefault="00426919" w:rsidP="00426919">
      <w:pPr>
        <w:jc w:val="center"/>
        <w:rPr>
          <w:rFonts w:ascii="GHEA Grapalat" w:hAnsi="GHEA Grapalat" w:cs="GHEA Grapalat"/>
          <w:lang w:val="es-ES"/>
        </w:rPr>
      </w:pPr>
    </w:p>
    <w:p w14:paraId="5BB924CD" w14:textId="77777777" w:rsidR="00426919" w:rsidRPr="00BA20A0" w:rsidRDefault="00426919" w:rsidP="00426919">
      <w:pPr>
        <w:jc w:val="center"/>
        <w:rPr>
          <w:rFonts w:ascii="GHEA Grapalat" w:hAnsi="GHEA Grapalat" w:cs="Sylfaen"/>
          <w:b/>
          <w:lang w:val="es-ES"/>
        </w:rPr>
      </w:pPr>
    </w:p>
    <w:p w14:paraId="68C5A376" w14:textId="77777777" w:rsidR="00426919" w:rsidRPr="00BA20A0" w:rsidRDefault="00426919" w:rsidP="00426919">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14:paraId="011CE1A7" w14:textId="77777777" w:rsidR="00426919" w:rsidRPr="00BA20A0" w:rsidRDefault="00426919" w:rsidP="00426919">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14:paraId="4C0979D7" w14:textId="77777777" w:rsidR="00426919" w:rsidRPr="00BA20A0" w:rsidRDefault="00426919" w:rsidP="00426919">
      <w:pPr>
        <w:jc w:val="right"/>
        <w:rPr>
          <w:rFonts w:ascii="GHEA Grapalat" w:hAnsi="GHEA Grapalat"/>
          <w:sz w:val="20"/>
          <w:lang w:val="hy-AM"/>
        </w:rPr>
      </w:pPr>
      <w:r w:rsidRPr="00BA20A0">
        <w:rPr>
          <w:rFonts w:ascii="GHEA Grapalat" w:hAnsi="GHEA Grapalat"/>
          <w:sz w:val="20"/>
          <w:lang w:val="hy-AM"/>
        </w:rPr>
        <w:t xml:space="preserve">    </w:t>
      </w:r>
    </w:p>
    <w:p w14:paraId="22941376" w14:textId="77777777" w:rsidR="00426919" w:rsidRPr="00BA20A0" w:rsidRDefault="00426919" w:rsidP="00426919">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14:paraId="25BB5974" w14:textId="77777777" w:rsidR="00426919" w:rsidRPr="00BA20A0" w:rsidRDefault="00426919" w:rsidP="00426919">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14:paraId="1F638AD6" w14:textId="77777777" w:rsidR="00426919" w:rsidRPr="00BA20A0" w:rsidRDefault="00426919" w:rsidP="00426919">
      <w:pPr>
        <w:jc w:val="center"/>
        <w:rPr>
          <w:rFonts w:ascii="GHEA Grapalat" w:hAnsi="GHEA Grapalat" w:cs="Sylfaen"/>
          <w:sz w:val="16"/>
          <w:szCs w:val="16"/>
          <w:lang w:val="es-ES"/>
        </w:rPr>
      </w:pPr>
    </w:p>
    <w:p w14:paraId="48D20976" w14:textId="77777777" w:rsidR="00426919" w:rsidRPr="00BA20A0" w:rsidRDefault="00426919" w:rsidP="00426919">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14:paraId="3CC1C5EA" w14:textId="77777777" w:rsidR="00426919" w:rsidRPr="00C60645" w:rsidRDefault="00426919" w:rsidP="00426919">
      <w:pPr>
        <w:jc w:val="center"/>
        <w:rPr>
          <w:ins w:id="10" w:author="Inesa Kocharyan" w:date="2025-02-19T10:39:00Z"/>
          <w:rFonts w:ascii="GHEA Grapalat" w:hAnsi="GHEA Grapalat" w:cs="Sylfaen"/>
          <w:b/>
          <w:lang w:val="es-ES"/>
        </w:rPr>
      </w:pPr>
    </w:p>
    <w:p w14:paraId="70D277DF" w14:textId="77777777" w:rsidR="00426919" w:rsidRPr="00B138F3" w:rsidRDefault="00426919" w:rsidP="00426919">
      <w:pPr>
        <w:widowControl w:val="0"/>
        <w:spacing w:after="160"/>
        <w:ind w:left="-142" w:firstLine="142"/>
        <w:jc w:val="center"/>
        <w:rPr>
          <w:rFonts w:ascii="GHEA Grapalat" w:hAnsi="GHEA Grapalat" w:cs="Sylfaen"/>
          <w:b/>
        </w:rPr>
      </w:pPr>
    </w:p>
    <w:p w14:paraId="4F71EE30" w14:textId="77777777" w:rsidR="0012143F" w:rsidRDefault="0012143F">
      <w:pPr>
        <w:rPr>
          <w:rFonts w:ascii="GHEA Grapalat" w:hAnsi="GHEA Grapalat" w:cs="Sylfaen"/>
          <w:b/>
        </w:rPr>
      </w:pPr>
    </w:p>
    <w:sectPr w:rsidR="0012143F" w:rsidSect="0096596B">
      <w:pgSz w:w="11906" w:h="16838" w:code="9"/>
      <w:pgMar w:top="851" w:right="1418" w:bottom="709"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042861" w14:textId="77777777" w:rsidR="00376764" w:rsidRDefault="00376764">
      <w:r>
        <w:separator/>
      </w:r>
    </w:p>
  </w:endnote>
  <w:endnote w:type="continuationSeparator" w:id="0">
    <w:p w14:paraId="671246CF" w14:textId="77777777" w:rsidR="00376764" w:rsidRDefault="003767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2651653"/>
      <w:docPartObj>
        <w:docPartGallery w:val="Page Numbers (Bottom of Page)"/>
        <w:docPartUnique/>
      </w:docPartObj>
    </w:sdtPr>
    <w:sdtEndPr>
      <w:rPr>
        <w:rFonts w:ascii="GHEA Grapalat" w:hAnsi="GHEA Grapalat"/>
        <w:sz w:val="24"/>
        <w:szCs w:val="24"/>
      </w:rPr>
    </w:sdtEndPr>
    <w:sdtContent>
      <w:p w14:paraId="26E21379" w14:textId="77777777" w:rsidR="00376764" w:rsidRPr="00C861E9" w:rsidRDefault="00376764">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4</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ADED1C" w14:textId="77777777" w:rsidR="00376764" w:rsidRDefault="00376764">
      <w:r>
        <w:separator/>
      </w:r>
    </w:p>
  </w:footnote>
  <w:footnote w:type="continuationSeparator" w:id="0">
    <w:p w14:paraId="47E5CB6F" w14:textId="77777777" w:rsidR="00376764" w:rsidRDefault="00376764">
      <w:r>
        <w:continuationSeparator/>
      </w:r>
    </w:p>
  </w:footnote>
  <w:footnote w:id="1">
    <w:p w14:paraId="710F4D19" w14:textId="77777777" w:rsidR="00495A85" w:rsidRPr="005D5092" w:rsidRDefault="00495A85" w:rsidP="00495A85">
      <w:pPr>
        <w:pStyle w:val="FootnoteText"/>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14:paraId="730D9F08" w14:textId="77777777" w:rsidR="00495A85" w:rsidRPr="0034222E" w:rsidDel="00932115" w:rsidRDefault="00495A85" w:rsidP="00495A85">
      <w:pPr>
        <w:pStyle w:val="FootnoteText"/>
        <w:jc w:val="both"/>
        <w:rPr>
          <w:del w:id="2" w:author="Inesa Kocharyan" w:date="2019-10-29T12:18:00Z"/>
        </w:rPr>
      </w:pPr>
      <w:r w:rsidRPr="0034222E">
        <w:rPr>
          <w:rStyle w:val="FootnoteReference"/>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2">
    <w:p w14:paraId="0A79B9F3" w14:textId="77777777" w:rsidR="00376764" w:rsidRDefault="00376764" w:rsidP="00830BA2">
      <w:pPr>
        <w:pStyle w:val="FootnoteText"/>
        <w:jc w:val="both"/>
        <w:rPr>
          <w:rFonts w:ascii="GHEA Grapalat" w:hAnsi="GHEA Grapalat"/>
          <w:i/>
        </w:rPr>
      </w:pPr>
      <w:r>
        <w:rPr>
          <w:rStyle w:val="FootnoteReference"/>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14:paraId="7ADF578C" w14:textId="77777777" w:rsidR="00376764" w:rsidRDefault="00376764" w:rsidP="00830BA2">
      <w:pPr>
        <w:pStyle w:val="FootnoteText"/>
        <w:jc w:val="both"/>
        <w:rPr>
          <w:rFonts w:ascii="GHEA Grapalat" w:hAnsi="GHEA Grapalat"/>
          <w:i/>
          <w:sz w:val="18"/>
          <w:szCs w:val="18"/>
        </w:rPr>
      </w:pPr>
      <w:r>
        <w:rPr>
          <w:rFonts w:ascii="GHEA Grapalat" w:hAnsi="GHEA Grapalat"/>
          <w:i/>
          <w:sz w:val="18"/>
          <w:szCs w:val="18"/>
          <w:vertAlign w:val="superscript"/>
        </w:rPr>
        <w:t>9.1</w:t>
      </w:r>
      <w:r w:rsidRPr="0067398F">
        <w:rPr>
          <w:rFonts w:ascii="GHEA Grapalat" w:hAnsi="GHEA Grapalat"/>
          <w:i/>
          <w:sz w:val="18"/>
          <w:szCs w:val="18"/>
        </w:rPr>
        <w:t>П</w:t>
      </w:r>
      <w:r>
        <w:rPr>
          <w:rFonts w:ascii="GHEA Grapalat" w:hAnsi="GHEA Grapalat"/>
          <w:i/>
          <w:sz w:val="18"/>
          <w:szCs w:val="18"/>
        </w:rPr>
        <w:t>редп</w:t>
      </w:r>
      <w:r w:rsidRPr="00AA4D5E">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p>
    <w:p w14:paraId="43DE7C90" w14:textId="77777777" w:rsidR="00376764" w:rsidRPr="002C2499" w:rsidRDefault="00376764" w:rsidP="00830BA2">
      <w:pPr>
        <w:pStyle w:val="FootnoteText"/>
        <w:jc w:val="both"/>
      </w:pPr>
    </w:p>
    <w:p w14:paraId="495D6E16" w14:textId="77777777" w:rsidR="00376764" w:rsidRPr="000811C1" w:rsidRDefault="00376764" w:rsidP="00830BA2">
      <w:pPr>
        <w:pStyle w:val="FootnoteText"/>
        <w:rPr>
          <w:rFonts w:asciiTheme="minorHAnsi" w:hAnsiTheme="minorHAnsi"/>
        </w:rPr>
      </w:pPr>
    </w:p>
  </w:footnote>
  <w:footnote w:id="3">
    <w:p w14:paraId="2B5DAFBE" w14:textId="77777777" w:rsidR="003E235C" w:rsidRPr="008842CE" w:rsidRDefault="003E235C" w:rsidP="003E235C">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442BD2AE" w14:textId="77777777" w:rsidR="003E235C" w:rsidRPr="000811C1" w:rsidRDefault="003E235C" w:rsidP="003E235C">
      <w:pPr>
        <w:pStyle w:val="FootnoteText"/>
        <w:rPr>
          <w:lang w:val="af-ZA"/>
        </w:rPr>
      </w:pPr>
    </w:p>
  </w:footnote>
  <w:footnote w:id="4">
    <w:p w14:paraId="10986F99" w14:textId="77777777" w:rsidR="00376764" w:rsidRPr="00E72E35" w:rsidRDefault="00376764">
      <w:pPr>
        <w:pStyle w:val="FootnoteText"/>
        <w:rPr>
          <w:rFonts w:ascii="Sylfaen" w:hAnsi="Sylfaen"/>
          <w:sz w:val="16"/>
          <w:szCs w:val="16"/>
        </w:rPr>
      </w:pPr>
      <w:r>
        <w:rPr>
          <w:rStyle w:val="FootnoteReference"/>
        </w:rPr>
        <w:t>15</w:t>
      </w:r>
      <w:r>
        <w:t xml:space="preserve"> </w:t>
      </w:r>
      <w:r w:rsidRPr="00E72E35">
        <w:rPr>
          <w:rFonts w:ascii="Sylfaen" w:hAnsi="Sylfaen"/>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5">
    <w:p w14:paraId="42FDEFB6" w14:textId="77777777" w:rsidR="00376764" w:rsidRPr="00816F7D" w:rsidRDefault="00376764" w:rsidP="00586BC9">
      <w:pPr>
        <w:pStyle w:val="FootnoteText"/>
        <w:jc w:val="both"/>
        <w:rPr>
          <w:rFonts w:ascii="Sylfaen" w:hAnsi="Sylfaen"/>
          <w:i/>
          <w:sz w:val="16"/>
          <w:szCs w:val="16"/>
        </w:rPr>
      </w:pPr>
      <w:r w:rsidRPr="002E2F5C">
        <w:rPr>
          <w:rFonts w:ascii="GHEA Grapalat" w:hAnsi="GHEA Grapalat"/>
          <w:i/>
          <w:sz w:val="16"/>
          <w:szCs w:val="16"/>
        </w:rPr>
        <w:t>16</w:t>
      </w:r>
      <w:r w:rsidRPr="00816F7D">
        <w:rPr>
          <w:rFonts w:ascii="Sylfaen" w:hAnsi="Sylfaen"/>
          <w:i/>
          <w:sz w:val="16"/>
          <w:szCs w:val="16"/>
        </w:rPr>
        <w:t>.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22E1FCA0" w14:textId="77777777" w:rsidR="00376764" w:rsidRPr="00DA04BC" w:rsidRDefault="00376764" w:rsidP="00DA04BC">
      <w:pPr>
        <w:jc w:val="both"/>
        <w:rPr>
          <w:rFonts w:ascii="Sylfaen" w:hAnsi="Sylfaen"/>
          <w:i/>
          <w:sz w:val="16"/>
          <w:szCs w:val="16"/>
        </w:rPr>
      </w:pPr>
      <w:r w:rsidRPr="00816F7D">
        <w:rPr>
          <w:rFonts w:ascii="Sylfaen" w:hAnsi="Sylfaen"/>
          <w:i/>
          <w:sz w:val="16"/>
          <w:szCs w:val="16"/>
        </w:rPr>
        <w:t>** -</w:t>
      </w:r>
      <w:r w:rsidRPr="00DA04BC">
        <w:rPr>
          <w:rFonts w:ascii="Sylfaen" w:hAnsi="Sylfaen"/>
          <w:i/>
          <w:sz w:val="16"/>
          <w:szCs w:val="16"/>
        </w:rPr>
        <w:t>участник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52A541FE" w14:textId="77777777" w:rsidR="00376764" w:rsidRPr="00DA04BC" w:rsidRDefault="00376764" w:rsidP="00DA04BC">
      <w:pPr>
        <w:jc w:val="both"/>
        <w:rPr>
          <w:rFonts w:ascii="Sylfaen" w:hAnsi="Sylfaen"/>
          <w:i/>
          <w:sz w:val="16"/>
          <w:szCs w:val="16"/>
        </w:rPr>
      </w:pPr>
      <w:r w:rsidRPr="00DA04BC">
        <w:rPr>
          <w:rFonts w:ascii="Sylfaen" w:hAnsi="Sylfaen"/>
          <w:i/>
          <w:sz w:val="16"/>
          <w:szCs w:val="16"/>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14:paraId="28E18C22" w14:textId="77777777" w:rsidR="00376764" w:rsidRPr="00DA04BC" w:rsidRDefault="00376764" w:rsidP="00DA04BC">
      <w:pPr>
        <w:jc w:val="both"/>
        <w:rPr>
          <w:rFonts w:ascii="Sylfaen" w:hAnsi="Sylfaen"/>
          <w:i/>
          <w:sz w:val="16"/>
          <w:szCs w:val="16"/>
        </w:rPr>
      </w:pPr>
      <w:r w:rsidRPr="00DA04BC">
        <w:rPr>
          <w:rFonts w:ascii="Sylfaen" w:hAnsi="Sylfaen"/>
          <w:i/>
          <w:sz w:val="16"/>
          <w:szCs w:val="16"/>
        </w:rPr>
        <w:t>- если участник является индивидуальным предпринимателем или физическим лицом- информация о реальных бенефициарах не представляется</w:t>
      </w:r>
    </w:p>
    <w:p w14:paraId="6FC9CC8A" w14:textId="77777777" w:rsidR="00376764" w:rsidRPr="00DA04BC" w:rsidRDefault="00376764" w:rsidP="00DA04BC">
      <w:pPr>
        <w:jc w:val="both"/>
        <w:rPr>
          <w:rFonts w:ascii="Sylfaen" w:hAnsi="Sylfaen"/>
          <w:i/>
          <w:sz w:val="16"/>
          <w:szCs w:val="16"/>
        </w:rPr>
      </w:pPr>
    </w:p>
  </w:footnote>
  <w:footnote w:id="6">
    <w:p w14:paraId="2BB8C252" w14:textId="77777777" w:rsidR="00376764" w:rsidRPr="00967242" w:rsidRDefault="00376764" w:rsidP="003C670C">
      <w:pPr>
        <w:widowControl w:val="0"/>
        <w:ind w:right="309"/>
        <w:jc w:val="both"/>
        <w:rPr>
          <w:rFonts w:ascii="Sylfaen" w:hAnsi="Sylfaen"/>
          <w:i/>
          <w:sz w:val="20"/>
          <w:szCs w:val="20"/>
          <w:lang w:val="es-ES"/>
        </w:rPr>
      </w:pPr>
      <w:r>
        <w:rPr>
          <w:rStyle w:val="FootnoteReference"/>
        </w:rPr>
        <w:t>**</w:t>
      </w:r>
      <w:r>
        <w:t xml:space="preserve"> </w:t>
      </w:r>
      <w:r w:rsidRPr="00967242">
        <w:rPr>
          <w:rFonts w:ascii="Sylfaen" w:hAnsi="Sylfaen"/>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14:paraId="6A0384C0" w14:textId="77777777" w:rsidR="00376764" w:rsidRPr="00D3436F" w:rsidRDefault="00376764">
      <w:pPr>
        <w:pStyle w:val="FootnoteText"/>
        <w:rPr>
          <w:lang w:val="es-ES"/>
        </w:rPr>
      </w:pPr>
    </w:p>
  </w:footnote>
  <w:footnote w:id="7">
    <w:p w14:paraId="54852657" w14:textId="77777777" w:rsidR="00376764" w:rsidRPr="00217344" w:rsidRDefault="00376764" w:rsidP="00870233">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8">
    <w:p w14:paraId="2408A619" w14:textId="77777777" w:rsidR="00376764" w:rsidRPr="008842CE" w:rsidRDefault="00376764" w:rsidP="003D2FE2">
      <w:pPr>
        <w:pStyle w:val="FootnoteText"/>
        <w:jc w:val="both"/>
      </w:pPr>
    </w:p>
  </w:footnote>
  <w:footnote w:id="9">
    <w:p w14:paraId="1987D990" w14:textId="77777777" w:rsidR="00FD3723" w:rsidRPr="00D3436F" w:rsidRDefault="00FD3723" w:rsidP="00FD3723">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0">
    <w:p w14:paraId="4DEFB906" w14:textId="5E85C78D" w:rsidR="00376764" w:rsidRPr="00E861BF" w:rsidRDefault="00376764" w:rsidP="008F3B5F">
      <w:pPr>
        <w:pStyle w:val="FootnoteText"/>
        <w:widowControl w:val="0"/>
        <w:jc w:val="both"/>
        <w:rPr>
          <w:rFonts w:ascii="GHEA Grapalat" w:hAnsi="GHEA Grapalat"/>
          <w:i/>
        </w:rPr>
      </w:pPr>
    </w:p>
  </w:footnote>
  <w:footnote w:id="11">
    <w:p w14:paraId="42C97F8A" w14:textId="77777777" w:rsidR="00376764" w:rsidRDefault="00376764" w:rsidP="008F3B5F">
      <w:pPr>
        <w:pStyle w:val="FootnoteText"/>
        <w:widowControl w:val="0"/>
        <w:jc w:val="both"/>
        <w:rPr>
          <w:rFonts w:ascii="GHEA Grapalat" w:hAnsi="GHEA Grapalat"/>
          <w:i/>
        </w:rPr>
      </w:pPr>
      <w:r w:rsidRPr="008842CE">
        <w:rPr>
          <w:rStyle w:val="FootnoteReference"/>
        </w:rPr>
        <w:t>*</w:t>
      </w:r>
      <w:r w:rsidRPr="008842CE">
        <w:t xml:space="preserve"> </w:t>
      </w:r>
      <w:r w:rsidRPr="008842CE">
        <w:rPr>
          <w:rFonts w:ascii="GHEA Grapalat" w:hAnsi="GHEA Grapalat"/>
          <w:i/>
        </w:rPr>
        <w:t xml:space="preserve">Подлежащие уплате суммы представляются в порядке возрастания. </w:t>
      </w:r>
    </w:p>
    <w:p w14:paraId="763B7E1E" w14:textId="07F0FA93" w:rsidR="00376764" w:rsidRPr="008842CE" w:rsidRDefault="00376764" w:rsidP="008F3B5F">
      <w:pPr>
        <w:pStyle w:val="FootnoteText"/>
        <w:widowControl w:val="0"/>
        <w:jc w:val="both"/>
      </w:pPr>
      <w:r w:rsidRPr="008842CE">
        <w:rPr>
          <w:rFonts w:ascii="GHEA Grapalat" w:hAnsi="GHEA Grapalat"/>
          <w:i/>
        </w:rPr>
        <w:t>**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2">
    <w:p w14:paraId="63622ACD" w14:textId="77777777" w:rsidR="00376764" w:rsidRPr="008842CE" w:rsidRDefault="00376764" w:rsidP="008F3B5F">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51F47F08"/>
    <w:lvl w:ilvl="0" w:tplc="E72C40E2">
      <w:start w:val="1"/>
      <w:numFmt w:val="decimal"/>
      <w:lvlText w:val="%1."/>
      <w:lvlJc w:val="left"/>
      <w:pPr>
        <w:ind w:left="720" w:hanging="360"/>
      </w:pPr>
      <w:rPr>
        <w:rFonts w:ascii="Sylfaen"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5944D16"/>
    <w:multiLevelType w:val="hybridMultilevel"/>
    <w:tmpl w:val="FEF0C8C0"/>
    <w:lvl w:ilvl="0" w:tplc="B0AC5D28">
      <w:start w:val="2"/>
      <w:numFmt w:val="decimal"/>
      <w:lvlText w:val="%1)"/>
      <w:lvlJc w:val="left"/>
      <w:pPr>
        <w:ind w:left="836"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AF726C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5BC678E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7"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484349426">
    <w:abstractNumId w:val="23"/>
  </w:num>
  <w:num w:numId="2" w16cid:durableId="924193096">
    <w:abstractNumId w:val="10"/>
  </w:num>
  <w:num w:numId="3" w16cid:durableId="283536908">
    <w:abstractNumId w:val="22"/>
  </w:num>
  <w:num w:numId="4" w16cid:durableId="698551572">
    <w:abstractNumId w:val="16"/>
  </w:num>
  <w:num w:numId="5" w16cid:durableId="768083762">
    <w:abstractNumId w:val="28"/>
  </w:num>
  <w:num w:numId="6" w16cid:durableId="1335180674">
    <w:abstractNumId w:val="23"/>
    <w:lvlOverride w:ilvl="0">
      <w:startOverride w:val="1"/>
    </w:lvlOverride>
    <w:lvlOverride w:ilvl="1"/>
    <w:lvlOverride w:ilvl="2"/>
    <w:lvlOverride w:ilvl="3"/>
    <w:lvlOverride w:ilvl="4"/>
    <w:lvlOverride w:ilvl="5"/>
    <w:lvlOverride w:ilvl="6"/>
    <w:lvlOverride w:ilvl="7"/>
    <w:lvlOverride w:ilvl="8"/>
  </w:num>
  <w:num w:numId="7" w16cid:durableId="202921098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776579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10717907">
    <w:abstractNumId w:val="18"/>
  </w:num>
  <w:num w:numId="10" w16cid:durableId="1897474268">
    <w:abstractNumId w:val="5"/>
  </w:num>
  <w:num w:numId="11" w16cid:durableId="879172802">
    <w:abstractNumId w:val="8"/>
  </w:num>
  <w:num w:numId="12" w16cid:durableId="943658430">
    <w:abstractNumId w:val="32"/>
  </w:num>
  <w:num w:numId="13" w16cid:durableId="1510486610">
    <w:abstractNumId w:val="30"/>
  </w:num>
  <w:num w:numId="14" w16cid:durableId="1458530824">
    <w:abstractNumId w:val="13"/>
  </w:num>
  <w:num w:numId="15" w16cid:durableId="665090334">
    <w:abstractNumId w:val="31"/>
  </w:num>
  <w:num w:numId="16" w16cid:durableId="626199056">
    <w:abstractNumId w:val="15"/>
  </w:num>
  <w:num w:numId="17" w16cid:durableId="697437075">
    <w:abstractNumId w:val="6"/>
  </w:num>
  <w:num w:numId="18" w16cid:durableId="1823228441">
    <w:abstractNumId w:val="1"/>
  </w:num>
  <w:num w:numId="19" w16cid:durableId="1449277005">
    <w:abstractNumId w:val="17"/>
  </w:num>
  <w:num w:numId="20" w16cid:durableId="1002439940">
    <w:abstractNumId w:val="17"/>
  </w:num>
  <w:num w:numId="21" w16cid:durableId="90488060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52040354">
    <w:abstractNumId w:val="24"/>
  </w:num>
  <w:num w:numId="23" w16cid:durableId="983390612">
    <w:abstractNumId w:val="7"/>
  </w:num>
  <w:num w:numId="24" w16cid:durableId="192504353">
    <w:abstractNumId w:val="21"/>
  </w:num>
  <w:num w:numId="25" w16cid:durableId="1581789744">
    <w:abstractNumId w:val="11"/>
  </w:num>
  <w:num w:numId="26" w16cid:durableId="1611547913">
    <w:abstractNumId w:val="4"/>
  </w:num>
  <w:num w:numId="27" w16cid:durableId="1249926792">
    <w:abstractNumId w:val="3"/>
  </w:num>
  <w:num w:numId="28" w16cid:durableId="293753536">
    <w:abstractNumId w:val="0"/>
  </w:num>
  <w:num w:numId="29" w16cid:durableId="132135377">
    <w:abstractNumId w:val="9"/>
  </w:num>
  <w:num w:numId="30" w16cid:durableId="1942639000">
    <w:abstractNumId w:val="29"/>
  </w:num>
  <w:num w:numId="31" w16cid:durableId="1314063857">
    <w:abstractNumId w:val="26"/>
  </w:num>
  <w:num w:numId="32" w16cid:durableId="1816490093">
    <w:abstractNumId w:val="27"/>
  </w:num>
  <w:num w:numId="33" w16cid:durableId="777918017">
    <w:abstractNumId w:val="14"/>
  </w:num>
  <w:num w:numId="34" w16cid:durableId="1895116406">
    <w:abstractNumId w:val="20"/>
  </w:num>
  <w:num w:numId="35" w16cid:durableId="2037153495">
    <w:abstractNumId w:val="19"/>
  </w:num>
  <w:num w:numId="36" w16cid:durableId="602147538">
    <w:abstractNumId w:val="25"/>
  </w:num>
  <w:num w:numId="37" w16cid:durableId="738677072">
    <w:abstractNumId w:val="12"/>
  </w:num>
  <w:num w:numId="38" w16cid:durableId="1352688080">
    <w:abstractNumId w:val="2"/>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83969"/>
  </w:hdrShapeDefaults>
  <w:footnotePr>
    <w:pos w:val="beneathText"/>
    <w:numStart w:val="8"/>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07"/>
    <w:rsid w:val="00002C23"/>
    <w:rsid w:val="00002EBE"/>
    <w:rsid w:val="000030F2"/>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58F"/>
    <w:rsid w:val="000365AC"/>
    <w:rsid w:val="00036813"/>
    <w:rsid w:val="00037A8D"/>
    <w:rsid w:val="00037DDE"/>
    <w:rsid w:val="000408D8"/>
    <w:rsid w:val="00040F6C"/>
    <w:rsid w:val="0004149B"/>
    <w:rsid w:val="00041832"/>
    <w:rsid w:val="000424BA"/>
    <w:rsid w:val="00042BD4"/>
    <w:rsid w:val="00043225"/>
    <w:rsid w:val="0004377F"/>
    <w:rsid w:val="0004387F"/>
    <w:rsid w:val="00045332"/>
    <w:rsid w:val="00045968"/>
    <w:rsid w:val="000467EC"/>
    <w:rsid w:val="00046BAC"/>
    <w:rsid w:val="000473EF"/>
    <w:rsid w:val="000513F2"/>
    <w:rsid w:val="00051490"/>
    <w:rsid w:val="00051B7F"/>
    <w:rsid w:val="00051F04"/>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67349"/>
    <w:rsid w:val="000702A0"/>
    <w:rsid w:val="000704B9"/>
    <w:rsid w:val="00070D78"/>
    <w:rsid w:val="00070DBB"/>
    <w:rsid w:val="00071119"/>
    <w:rsid w:val="00071450"/>
    <w:rsid w:val="00071C65"/>
    <w:rsid w:val="00071D1C"/>
    <w:rsid w:val="00072BC8"/>
    <w:rsid w:val="0007305B"/>
    <w:rsid w:val="00073430"/>
    <w:rsid w:val="000735B0"/>
    <w:rsid w:val="00073A04"/>
    <w:rsid w:val="00073A09"/>
    <w:rsid w:val="00074563"/>
    <w:rsid w:val="00074CC1"/>
    <w:rsid w:val="00075997"/>
    <w:rsid w:val="000763E5"/>
    <w:rsid w:val="00076B61"/>
    <w:rsid w:val="00077062"/>
    <w:rsid w:val="00077BB9"/>
    <w:rsid w:val="00080C4E"/>
    <w:rsid w:val="00080E73"/>
    <w:rsid w:val="000811C1"/>
    <w:rsid w:val="000822C1"/>
    <w:rsid w:val="00082ADC"/>
    <w:rsid w:val="00082DE0"/>
    <w:rsid w:val="00083199"/>
    <w:rsid w:val="00083558"/>
    <w:rsid w:val="000845F6"/>
    <w:rsid w:val="00084B51"/>
    <w:rsid w:val="00085121"/>
    <w:rsid w:val="00085931"/>
    <w:rsid w:val="00086CC4"/>
    <w:rsid w:val="000878DB"/>
    <w:rsid w:val="00087A30"/>
    <w:rsid w:val="00090699"/>
    <w:rsid w:val="000911CA"/>
    <w:rsid w:val="0009191C"/>
    <w:rsid w:val="00092D0A"/>
    <w:rsid w:val="0009380C"/>
    <w:rsid w:val="0009449B"/>
    <w:rsid w:val="00094638"/>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1AA0"/>
    <w:rsid w:val="000B1FF9"/>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280"/>
    <w:rsid w:val="000C229A"/>
    <w:rsid w:val="000C264F"/>
    <w:rsid w:val="000C324B"/>
    <w:rsid w:val="000C36C6"/>
    <w:rsid w:val="000C3F69"/>
    <w:rsid w:val="000C5529"/>
    <w:rsid w:val="000C5A09"/>
    <w:rsid w:val="000C6BA1"/>
    <w:rsid w:val="000C6E1C"/>
    <w:rsid w:val="000C6F81"/>
    <w:rsid w:val="000C7A20"/>
    <w:rsid w:val="000D03AA"/>
    <w:rsid w:val="000D07E4"/>
    <w:rsid w:val="000D10F1"/>
    <w:rsid w:val="000D13A5"/>
    <w:rsid w:val="000D16B6"/>
    <w:rsid w:val="000D182D"/>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0A2"/>
    <w:rsid w:val="000E426E"/>
    <w:rsid w:val="000E4A80"/>
    <w:rsid w:val="000E4C35"/>
    <w:rsid w:val="000E53B7"/>
    <w:rsid w:val="000E5659"/>
    <w:rsid w:val="000E5A91"/>
    <w:rsid w:val="000E5C19"/>
    <w:rsid w:val="000E624C"/>
    <w:rsid w:val="000E7612"/>
    <w:rsid w:val="000E79BD"/>
    <w:rsid w:val="000E7B53"/>
    <w:rsid w:val="000F04A8"/>
    <w:rsid w:val="000F109E"/>
    <w:rsid w:val="000F2653"/>
    <w:rsid w:val="000F2E9D"/>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5093"/>
    <w:rsid w:val="00106365"/>
    <w:rsid w:val="00106D44"/>
    <w:rsid w:val="00106DEE"/>
    <w:rsid w:val="001075CA"/>
    <w:rsid w:val="00110534"/>
    <w:rsid w:val="00110D13"/>
    <w:rsid w:val="00111FFB"/>
    <w:rsid w:val="0011340E"/>
    <w:rsid w:val="00113F0D"/>
    <w:rsid w:val="0011423D"/>
    <w:rsid w:val="00115905"/>
    <w:rsid w:val="001159FA"/>
    <w:rsid w:val="0011611E"/>
    <w:rsid w:val="001161A0"/>
    <w:rsid w:val="00117020"/>
    <w:rsid w:val="00117833"/>
    <w:rsid w:val="00117964"/>
    <w:rsid w:val="00117DAA"/>
    <w:rsid w:val="0012143F"/>
    <w:rsid w:val="00122FC9"/>
    <w:rsid w:val="00123294"/>
    <w:rsid w:val="001235C5"/>
    <w:rsid w:val="001235E7"/>
    <w:rsid w:val="00123F5E"/>
    <w:rsid w:val="00124461"/>
    <w:rsid w:val="00124B90"/>
    <w:rsid w:val="00125AA6"/>
    <w:rsid w:val="00125E84"/>
    <w:rsid w:val="00126D48"/>
    <w:rsid w:val="001276C9"/>
    <w:rsid w:val="00130202"/>
    <w:rsid w:val="00130317"/>
    <w:rsid w:val="001305C6"/>
    <w:rsid w:val="00130A69"/>
    <w:rsid w:val="00131417"/>
    <w:rsid w:val="00131E9C"/>
    <w:rsid w:val="00132600"/>
    <w:rsid w:val="00132FA8"/>
    <w:rsid w:val="00132FDD"/>
    <w:rsid w:val="00133A5A"/>
    <w:rsid w:val="00133CE4"/>
    <w:rsid w:val="00133E7C"/>
    <w:rsid w:val="00133ED4"/>
    <w:rsid w:val="00134392"/>
    <w:rsid w:val="00134D6E"/>
    <w:rsid w:val="00134DC5"/>
    <w:rsid w:val="00134FE3"/>
    <w:rsid w:val="001355F9"/>
    <w:rsid w:val="00135840"/>
    <w:rsid w:val="001361B2"/>
    <w:rsid w:val="001366F8"/>
    <w:rsid w:val="001369CB"/>
    <w:rsid w:val="001377BA"/>
    <w:rsid w:val="00137A5C"/>
    <w:rsid w:val="001403AE"/>
    <w:rsid w:val="00142496"/>
    <w:rsid w:val="00142811"/>
    <w:rsid w:val="001439BD"/>
    <w:rsid w:val="00143BD7"/>
    <w:rsid w:val="00143E8C"/>
    <w:rsid w:val="0014472E"/>
    <w:rsid w:val="00144E38"/>
    <w:rsid w:val="00144F73"/>
    <w:rsid w:val="001458D6"/>
    <w:rsid w:val="00145CC3"/>
    <w:rsid w:val="00146685"/>
    <w:rsid w:val="00146FC5"/>
    <w:rsid w:val="00147CD0"/>
    <w:rsid w:val="00147F14"/>
    <w:rsid w:val="00150629"/>
    <w:rsid w:val="001514D1"/>
    <w:rsid w:val="001515DE"/>
    <w:rsid w:val="001516B2"/>
    <w:rsid w:val="001522CE"/>
    <w:rsid w:val="00152564"/>
    <w:rsid w:val="00152788"/>
    <w:rsid w:val="00153A85"/>
    <w:rsid w:val="00153B9F"/>
    <w:rsid w:val="00153C87"/>
    <w:rsid w:val="0015434B"/>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A91"/>
    <w:rsid w:val="00161B32"/>
    <w:rsid w:val="0016213E"/>
    <w:rsid w:val="00163324"/>
    <w:rsid w:val="001647D2"/>
    <w:rsid w:val="001649C8"/>
    <w:rsid w:val="00164BBC"/>
    <w:rsid w:val="0016519F"/>
    <w:rsid w:val="00167301"/>
    <w:rsid w:val="001679A6"/>
    <w:rsid w:val="00170126"/>
    <w:rsid w:val="00171E80"/>
    <w:rsid w:val="001723D6"/>
    <w:rsid w:val="001724D7"/>
    <w:rsid w:val="00172B98"/>
    <w:rsid w:val="00172BC4"/>
    <w:rsid w:val="001732FB"/>
    <w:rsid w:val="001738A8"/>
    <w:rsid w:val="00174DAB"/>
    <w:rsid w:val="00174FE1"/>
    <w:rsid w:val="00175106"/>
    <w:rsid w:val="00175F8F"/>
    <w:rsid w:val="00175FDC"/>
    <w:rsid w:val="001762F4"/>
    <w:rsid w:val="001763F5"/>
    <w:rsid w:val="001766CA"/>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163"/>
    <w:rsid w:val="001878D7"/>
    <w:rsid w:val="001878F0"/>
    <w:rsid w:val="00190792"/>
    <w:rsid w:val="00191085"/>
    <w:rsid w:val="00191D27"/>
    <w:rsid w:val="00191D5F"/>
    <w:rsid w:val="001925CB"/>
    <w:rsid w:val="00192606"/>
    <w:rsid w:val="001926B2"/>
    <w:rsid w:val="00192A1C"/>
    <w:rsid w:val="001932A7"/>
    <w:rsid w:val="00193871"/>
    <w:rsid w:val="00194598"/>
    <w:rsid w:val="00195F24"/>
    <w:rsid w:val="0019604F"/>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A7982"/>
    <w:rsid w:val="001B0D9A"/>
    <w:rsid w:val="001B1050"/>
    <w:rsid w:val="001B1370"/>
    <w:rsid w:val="001B1596"/>
    <w:rsid w:val="001B1C67"/>
    <w:rsid w:val="001B1FC4"/>
    <w:rsid w:val="001B32D4"/>
    <w:rsid w:val="001B32D9"/>
    <w:rsid w:val="001B37D2"/>
    <w:rsid w:val="001B45A9"/>
    <w:rsid w:val="001B478E"/>
    <w:rsid w:val="001B59E9"/>
    <w:rsid w:val="001B6FCF"/>
    <w:rsid w:val="001B7517"/>
    <w:rsid w:val="001C07C6"/>
    <w:rsid w:val="001C0849"/>
    <w:rsid w:val="001C1570"/>
    <w:rsid w:val="001C196F"/>
    <w:rsid w:val="001C277A"/>
    <w:rsid w:val="001C278A"/>
    <w:rsid w:val="001C3D83"/>
    <w:rsid w:val="001C3F6C"/>
    <w:rsid w:val="001C6688"/>
    <w:rsid w:val="001C7110"/>
    <w:rsid w:val="001C76F7"/>
    <w:rsid w:val="001D0249"/>
    <w:rsid w:val="001D129F"/>
    <w:rsid w:val="001D1D00"/>
    <w:rsid w:val="001D209D"/>
    <w:rsid w:val="001D21E5"/>
    <w:rsid w:val="001D2D62"/>
    <w:rsid w:val="001D2E81"/>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1AB"/>
    <w:rsid w:val="001F2926"/>
    <w:rsid w:val="001F3237"/>
    <w:rsid w:val="001F3278"/>
    <w:rsid w:val="001F3605"/>
    <w:rsid w:val="001F386B"/>
    <w:rsid w:val="001F5834"/>
    <w:rsid w:val="001F5FDE"/>
    <w:rsid w:val="001F6578"/>
    <w:rsid w:val="001F6D59"/>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26"/>
    <w:rsid w:val="00206AF8"/>
    <w:rsid w:val="0020701A"/>
    <w:rsid w:val="00207490"/>
    <w:rsid w:val="002100B3"/>
    <w:rsid w:val="002101F2"/>
    <w:rsid w:val="0021043A"/>
    <w:rsid w:val="00210F0C"/>
    <w:rsid w:val="00211425"/>
    <w:rsid w:val="00212DAE"/>
    <w:rsid w:val="00212DC3"/>
    <w:rsid w:val="00213112"/>
    <w:rsid w:val="002137E6"/>
    <w:rsid w:val="00213830"/>
    <w:rsid w:val="00213EB8"/>
    <w:rsid w:val="00214462"/>
    <w:rsid w:val="002156A2"/>
    <w:rsid w:val="0021589C"/>
    <w:rsid w:val="00215E87"/>
    <w:rsid w:val="00215EAD"/>
    <w:rsid w:val="002164B3"/>
    <w:rsid w:val="002166CE"/>
    <w:rsid w:val="002172CB"/>
    <w:rsid w:val="00217344"/>
    <w:rsid w:val="00217710"/>
    <w:rsid w:val="00220ACB"/>
    <w:rsid w:val="00220C7C"/>
    <w:rsid w:val="002218FE"/>
    <w:rsid w:val="00221C7B"/>
    <w:rsid w:val="00221DE5"/>
    <w:rsid w:val="0022247D"/>
    <w:rsid w:val="002227A9"/>
    <w:rsid w:val="00222CDB"/>
    <w:rsid w:val="002240AB"/>
    <w:rsid w:val="00224702"/>
    <w:rsid w:val="002250D8"/>
    <w:rsid w:val="0022515E"/>
    <w:rsid w:val="002252CD"/>
    <w:rsid w:val="00226412"/>
    <w:rsid w:val="00226DBB"/>
    <w:rsid w:val="002273AD"/>
    <w:rsid w:val="0022770A"/>
    <w:rsid w:val="00227C9F"/>
    <w:rsid w:val="00230508"/>
    <w:rsid w:val="00230B12"/>
    <w:rsid w:val="00230C8F"/>
    <w:rsid w:val="0023148F"/>
    <w:rsid w:val="00232E31"/>
    <w:rsid w:val="00232FE2"/>
    <w:rsid w:val="00233B5F"/>
    <w:rsid w:val="00233BB7"/>
    <w:rsid w:val="00235549"/>
    <w:rsid w:val="0023571C"/>
    <w:rsid w:val="00235D56"/>
    <w:rsid w:val="00235DAA"/>
    <w:rsid w:val="0023679B"/>
    <w:rsid w:val="00236B75"/>
    <w:rsid w:val="00236DE0"/>
    <w:rsid w:val="002370BC"/>
    <w:rsid w:val="002376B5"/>
    <w:rsid w:val="0024027D"/>
    <w:rsid w:val="00240289"/>
    <w:rsid w:val="00240609"/>
    <w:rsid w:val="002406D8"/>
    <w:rsid w:val="0024120C"/>
    <w:rsid w:val="0024186B"/>
    <w:rsid w:val="00241C72"/>
    <w:rsid w:val="00241F05"/>
    <w:rsid w:val="0024205E"/>
    <w:rsid w:val="00242DE9"/>
    <w:rsid w:val="00243D33"/>
    <w:rsid w:val="00244B38"/>
    <w:rsid w:val="00246FF8"/>
    <w:rsid w:val="00250377"/>
    <w:rsid w:val="0025145E"/>
    <w:rsid w:val="00251CF9"/>
    <w:rsid w:val="00251F9C"/>
    <w:rsid w:val="0025254A"/>
    <w:rsid w:val="00252C9C"/>
    <w:rsid w:val="00253055"/>
    <w:rsid w:val="002542AE"/>
    <w:rsid w:val="00254A36"/>
    <w:rsid w:val="00254A91"/>
    <w:rsid w:val="00254F42"/>
    <w:rsid w:val="002550CD"/>
    <w:rsid w:val="002554A3"/>
    <w:rsid w:val="00255788"/>
    <w:rsid w:val="002559B9"/>
    <w:rsid w:val="0025693E"/>
    <w:rsid w:val="00257773"/>
    <w:rsid w:val="00260163"/>
    <w:rsid w:val="00260E64"/>
    <w:rsid w:val="00260EB2"/>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96"/>
    <w:rsid w:val="002754C4"/>
    <w:rsid w:val="0027573B"/>
    <w:rsid w:val="00276441"/>
    <w:rsid w:val="00276B03"/>
    <w:rsid w:val="0027775F"/>
    <w:rsid w:val="00277F14"/>
    <w:rsid w:val="002808DD"/>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2D2"/>
    <w:rsid w:val="00294BD5"/>
    <w:rsid w:val="00294F67"/>
    <w:rsid w:val="00294FFF"/>
    <w:rsid w:val="00295097"/>
    <w:rsid w:val="0029515A"/>
    <w:rsid w:val="00296900"/>
    <w:rsid w:val="002A058F"/>
    <w:rsid w:val="002A0700"/>
    <w:rsid w:val="002A0C06"/>
    <w:rsid w:val="002A0EA6"/>
    <w:rsid w:val="002A0F30"/>
    <w:rsid w:val="002A0F45"/>
    <w:rsid w:val="002A10B2"/>
    <w:rsid w:val="002A1FAC"/>
    <w:rsid w:val="002A2CC7"/>
    <w:rsid w:val="002A2F79"/>
    <w:rsid w:val="002A3785"/>
    <w:rsid w:val="002A3FC1"/>
    <w:rsid w:val="002A433C"/>
    <w:rsid w:val="002A464D"/>
    <w:rsid w:val="002A4BE0"/>
    <w:rsid w:val="002A560E"/>
    <w:rsid w:val="002A665D"/>
    <w:rsid w:val="002A71B7"/>
    <w:rsid w:val="002A7380"/>
    <w:rsid w:val="002A76C6"/>
    <w:rsid w:val="002A7A40"/>
    <w:rsid w:val="002B04F0"/>
    <w:rsid w:val="002B0631"/>
    <w:rsid w:val="002B0AEA"/>
    <w:rsid w:val="002B103D"/>
    <w:rsid w:val="002B121D"/>
    <w:rsid w:val="002B155B"/>
    <w:rsid w:val="002B1ABE"/>
    <w:rsid w:val="002B24A4"/>
    <w:rsid w:val="002B24E8"/>
    <w:rsid w:val="002B32D6"/>
    <w:rsid w:val="002B372D"/>
    <w:rsid w:val="002B3E53"/>
    <w:rsid w:val="002B4FD9"/>
    <w:rsid w:val="002B51FB"/>
    <w:rsid w:val="002B5413"/>
    <w:rsid w:val="002B5F87"/>
    <w:rsid w:val="002B6548"/>
    <w:rsid w:val="002B6C9D"/>
    <w:rsid w:val="002B722B"/>
    <w:rsid w:val="002B7388"/>
    <w:rsid w:val="002B7594"/>
    <w:rsid w:val="002C0507"/>
    <w:rsid w:val="002C0665"/>
    <w:rsid w:val="002C071B"/>
    <w:rsid w:val="002C09AA"/>
    <w:rsid w:val="002C0DD6"/>
    <w:rsid w:val="002C1050"/>
    <w:rsid w:val="002C1982"/>
    <w:rsid w:val="002C1AE5"/>
    <w:rsid w:val="002C1D72"/>
    <w:rsid w:val="002C1FEC"/>
    <w:rsid w:val="002C205F"/>
    <w:rsid w:val="002C2499"/>
    <w:rsid w:val="002C27EB"/>
    <w:rsid w:val="002C2AAB"/>
    <w:rsid w:val="002C2B0F"/>
    <w:rsid w:val="002C36A0"/>
    <w:rsid w:val="002C3CAA"/>
    <w:rsid w:val="002C4DBF"/>
    <w:rsid w:val="002C605B"/>
    <w:rsid w:val="002C6CF7"/>
    <w:rsid w:val="002C7037"/>
    <w:rsid w:val="002D02FE"/>
    <w:rsid w:val="002D0715"/>
    <w:rsid w:val="002D1348"/>
    <w:rsid w:val="002D156F"/>
    <w:rsid w:val="002D1AAA"/>
    <w:rsid w:val="002D207D"/>
    <w:rsid w:val="002D20E8"/>
    <w:rsid w:val="002D236D"/>
    <w:rsid w:val="002D2888"/>
    <w:rsid w:val="002D3C61"/>
    <w:rsid w:val="002D3CD8"/>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2F5C"/>
    <w:rsid w:val="002E3165"/>
    <w:rsid w:val="002E3E26"/>
    <w:rsid w:val="002E4305"/>
    <w:rsid w:val="002E530A"/>
    <w:rsid w:val="002E531D"/>
    <w:rsid w:val="002E57E8"/>
    <w:rsid w:val="002E5FDA"/>
    <w:rsid w:val="002E63E2"/>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50"/>
    <w:rsid w:val="00301EBE"/>
    <w:rsid w:val="00303732"/>
    <w:rsid w:val="00303DF5"/>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5F2A"/>
    <w:rsid w:val="00316381"/>
    <w:rsid w:val="003163A5"/>
    <w:rsid w:val="003169A4"/>
    <w:rsid w:val="00317BD2"/>
    <w:rsid w:val="0032071C"/>
    <w:rsid w:val="00321A56"/>
    <w:rsid w:val="00321B20"/>
    <w:rsid w:val="00323106"/>
    <w:rsid w:val="003240F7"/>
    <w:rsid w:val="0032421D"/>
    <w:rsid w:val="00325043"/>
    <w:rsid w:val="00325438"/>
    <w:rsid w:val="0032548E"/>
    <w:rsid w:val="00325546"/>
    <w:rsid w:val="003259C5"/>
    <w:rsid w:val="00325CC0"/>
    <w:rsid w:val="0032620B"/>
    <w:rsid w:val="00326507"/>
    <w:rsid w:val="003267C8"/>
    <w:rsid w:val="00326837"/>
    <w:rsid w:val="00327436"/>
    <w:rsid w:val="0033253D"/>
    <w:rsid w:val="00333314"/>
    <w:rsid w:val="00333B85"/>
    <w:rsid w:val="00334564"/>
    <w:rsid w:val="003347CE"/>
    <w:rsid w:val="0033571F"/>
    <w:rsid w:val="00335A34"/>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31C"/>
    <w:rsid w:val="003427DF"/>
    <w:rsid w:val="003436A5"/>
    <w:rsid w:val="00345909"/>
    <w:rsid w:val="003468B8"/>
    <w:rsid w:val="00347499"/>
    <w:rsid w:val="003475E1"/>
    <w:rsid w:val="0034777A"/>
    <w:rsid w:val="003500D1"/>
    <w:rsid w:val="00350210"/>
    <w:rsid w:val="00351797"/>
    <w:rsid w:val="00351A3E"/>
    <w:rsid w:val="00352392"/>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1F31"/>
    <w:rsid w:val="0036230B"/>
    <w:rsid w:val="003629F7"/>
    <w:rsid w:val="00362FEF"/>
    <w:rsid w:val="00363298"/>
    <w:rsid w:val="00363335"/>
    <w:rsid w:val="00363627"/>
    <w:rsid w:val="00363E98"/>
    <w:rsid w:val="003648C2"/>
    <w:rsid w:val="00364E7A"/>
    <w:rsid w:val="003650C5"/>
    <w:rsid w:val="0036520F"/>
    <w:rsid w:val="0036524F"/>
    <w:rsid w:val="003653B7"/>
    <w:rsid w:val="00366558"/>
    <w:rsid w:val="00366C4E"/>
    <w:rsid w:val="0036712F"/>
    <w:rsid w:val="00367A9A"/>
    <w:rsid w:val="00367F26"/>
    <w:rsid w:val="0037044A"/>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764"/>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87CF9"/>
    <w:rsid w:val="00391276"/>
    <w:rsid w:val="0039134D"/>
    <w:rsid w:val="00391852"/>
    <w:rsid w:val="00391E56"/>
    <w:rsid w:val="00391F90"/>
    <w:rsid w:val="00392525"/>
    <w:rsid w:val="0039338D"/>
    <w:rsid w:val="00394140"/>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29D"/>
    <w:rsid w:val="003A39AC"/>
    <w:rsid w:val="003A5049"/>
    <w:rsid w:val="003A5533"/>
    <w:rsid w:val="003A5C2A"/>
    <w:rsid w:val="003A62A4"/>
    <w:rsid w:val="003A645E"/>
    <w:rsid w:val="003A6791"/>
    <w:rsid w:val="003A734A"/>
    <w:rsid w:val="003A7BAA"/>
    <w:rsid w:val="003B0821"/>
    <w:rsid w:val="003B0D6E"/>
    <w:rsid w:val="003B16A7"/>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43F"/>
    <w:rsid w:val="003C78D9"/>
    <w:rsid w:val="003D0075"/>
    <w:rsid w:val="003D0E3C"/>
    <w:rsid w:val="003D14E9"/>
    <w:rsid w:val="003D1CF4"/>
    <w:rsid w:val="003D2282"/>
    <w:rsid w:val="003D2FE2"/>
    <w:rsid w:val="003D38E8"/>
    <w:rsid w:val="003D3964"/>
    <w:rsid w:val="003D4908"/>
    <w:rsid w:val="003D56A5"/>
    <w:rsid w:val="003D57AD"/>
    <w:rsid w:val="003D58E1"/>
    <w:rsid w:val="003D5CAF"/>
    <w:rsid w:val="003D6608"/>
    <w:rsid w:val="003D6CDC"/>
    <w:rsid w:val="003D7720"/>
    <w:rsid w:val="003D7F6E"/>
    <w:rsid w:val="003D7F8E"/>
    <w:rsid w:val="003E01D5"/>
    <w:rsid w:val="003E029A"/>
    <w:rsid w:val="003E077D"/>
    <w:rsid w:val="003E0A5B"/>
    <w:rsid w:val="003E1421"/>
    <w:rsid w:val="003E194D"/>
    <w:rsid w:val="003E1BE2"/>
    <w:rsid w:val="003E1D9D"/>
    <w:rsid w:val="003E1FF9"/>
    <w:rsid w:val="003E235C"/>
    <w:rsid w:val="003E2931"/>
    <w:rsid w:val="003E2F32"/>
    <w:rsid w:val="003E31E5"/>
    <w:rsid w:val="003E3996"/>
    <w:rsid w:val="003E3B26"/>
    <w:rsid w:val="003E3FD0"/>
    <w:rsid w:val="003E40A7"/>
    <w:rsid w:val="003E4184"/>
    <w:rsid w:val="003E4BE8"/>
    <w:rsid w:val="003E5D5B"/>
    <w:rsid w:val="003E6971"/>
    <w:rsid w:val="003E6C18"/>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07FE2"/>
    <w:rsid w:val="0041023E"/>
    <w:rsid w:val="004110AC"/>
    <w:rsid w:val="0041124D"/>
    <w:rsid w:val="004116A0"/>
    <w:rsid w:val="00411A25"/>
    <w:rsid w:val="00411D9D"/>
    <w:rsid w:val="00413390"/>
    <w:rsid w:val="00413595"/>
    <w:rsid w:val="00413DD5"/>
    <w:rsid w:val="004160B9"/>
    <w:rsid w:val="00416F1E"/>
    <w:rsid w:val="00417348"/>
    <w:rsid w:val="0041739A"/>
    <w:rsid w:val="004175B6"/>
    <w:rsid w:val="00417E48"/>
    <w:rsid w:val="00417F33"/>
    <w:rsid w:val="00421AEB"/>
    <w:rsid w:val="00422009"/>
    <w:rsid w:val="00422802"/>
    <w:rsid w:val="004237F4"/>
    <w:rsid w:val="004250DA"/>
    <w:rsid w:val="00425BAB"/>
    <w:rsid w:val="004265CE"/>
    <w:rsid w:val="00426919"/>
    <w:rsid w:val="00427EAA"/>
    <w:rsid w:val="004300C2"/>
    <w:rsid w:val="00431998"/>
    <w:rsid w:val="004320F2"/>
    <w:rsid w:val="00434D1C"/>
    <w:rsid w:val="0043558D"/>
    <w:rsid w:val="00435A30"/>
    <w:rsid w:val="004361D6"/>
    <w:rsid w:val="0043641B"/>
    <w:rsid w:val="0043662A"/>
    <w:rsid w:val="00436D17"/>
    <w:rsid w:val="00436DF8"/>
    <w:rsid w:val="004373E3"/>
    <w:rsid w:val="004374E2"/>
    <w:rsid w:val="0043781A"/>
    <w:rsid w:val="00437B90"/>
    <w:rsid w:val="00437CDB"/>
    <w:rsid w:val="00440390"/>
    <w:rsid w:val="004403A7"/>
    <w:rsid w:val="004408E1"/>
    <w:rsid w:val="004409B1"/>
    <w:rsid w:val="00440DB0"/>
    <w:rsid w:val="00441011"/>
    <w:rsid w:val="004413A5"/>
    <w:rsid w:val="00441CC1"/>
    <w:rsid w:val="00443208"/>
    <w:rsid w:val="00443317"/>
    <w:rsid w:val="0044370A"/>
    <w:rsid w:val="00443A55"/>
    <w:rsid w:val="00443B50"/>
    <w:rsid w:val="00443B7A"/>
    <w:rsid w:val="00444026"/>
    <w:rsid w:val="00444069"/>
    <w:rsid w:val="00444E87"/>
    <w:rsid w:val="004451BA"/>
    <w:rsid w:val="0044556F"/>
    <w:rsid w:val="0044660E"/>
    <w:rsid w:val="00447808"/>
    <w:rsid w:val="00447B76"/>
    <w:rsid w:val="00447FFD"/>
    <w:rsid w:val="004504F0"/>
    <w:rsid w:val="00450C30"/>
    <w:rsid w:val="004521BB"/>
    <w:rsid w:val="00452896"/>
    <w:rsid w:val="0045429C"/>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CB"/>
    <w:rsid w:val="00467B47"/>
    <w:rsid w:val="00467E75"/>
    <w:rsid w:val="0047063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089"/>
    <w:rsid w:val="004813B3"/>
    <w:rsid w:val="004825CB"/>
    <w:rsid w:val="00482E18"/>
    <w:rsid w:val="00482F91"/>
    <w:rsid w:val="004834BA"/>
    <w:rsid w:val="00483944"/>
    <w:rsid w:val="0048406D"/>
    <w:rsid w:val="0048419C"/>
    <w:rsid w:val="00484FED"/>
    <w:rsid w:val="004853A7"/>
    <w:rsid w:val="004859B8"/>
    <w:rsid w:val="004859E2"/>
    <w:rsid w:val="004862B6"/>
    <w:rsid w:val="00486B55"/>
    <w:rsid w:val="00487402"/>
    <w:rsid w:val="004874EC"/>
    <w:rsid w:val="00490743"/>
    <w:rsid w:val="004929E4"/>
    <w:rsid w:val="0049374F"/>
    <w:rsid w:val="00493AF9"/>
    <w:rsid w:val="00493CC7"/>
    <w:rsid w:val="004943E6"/>
    <w:rsid w:val="00495A85"/>
    <w:rsid w:val="0049609A"/>
    <w:rsid w:val="0049623A"/>
    <w:rsid w:val="0049655D"/>
    <w:rsid w:val="004974D8"/>
    <w:rsid w:val="004A02AA"/>
    <w:rsid w:val="004A0302"/>
    <w:rsid w:val="004A0321"/>
    <w:rsid w:val="004A037E"/>
    <w:rsid w:val="004A0788"/>
    <w:rsid w:val="004A1734"/>
    <w:rsid w:val="004A1C5D"/>
    <w:rsid w:val="004A3051"/>
    <w:rsid w:val="004A4515"/>
    <w:rsid w:val="004A4643"/>
    <w:rsid w:val="004A51CE"/>
    <w:rsid w:val="004A5C6D"/>
    <w:rsid w:val="004A6204"/>
    <w:rsid w:val="004A712A"/>
    <w:rsid w:val="004A7722"/>
    <w:rsid w:val="004A78D0"/>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0747"/>
    <w:rsid w:val="004C17D2"/>
    <w:rsid w:val="004C1D9B"/>
    <w:rsid w:val="004C217A"/>
    <w:rsid w:val="004C3803"/>
    <w:rsid w:val="004C3E56"/>
    <w:rsid w:val="004C46EE"/>
    <w:rsid w:val="004C5CF3"/>
    <w:rsid w:val="004C78E7"/>
    <w:rsid w:val="004D0281"/>
    <w:rsid w:val="004D0AE2"/>
    <w:rsid w:val="004D0EA7"/>
    <w:rsid w:val="004D1592"/>
    <w:rsid w:val="004D1C32"/>
    <w:rsid w:val="004D1E87"/>
    <w:rsid w:val="004D2727"/>
    <w:rsid w:val="004D28BA"/>
    <w:rsid w:val="004D2A64"/>
    <w:rsid w:val="004D2B0B"/>
    <w:rsid w:val="004D2B4B"/>
    <w:rsid w:val="004D5671"/>
    <w:rsid w:val="004D5FF6"/>
    <w:rsid w:val="004D6073"/>
    <w:rsid w:val="004D64A9"/>
    <w:rsid w:val="004D7784"/>
    <w:rsid w:val="004D77AD"/>
    <w:rsid w:val="004D7AB1"/>
    <w:rsid w:val="004E037F"/>
    <w:rsid w:val="004E0B7B"/>
    <w:rsid w:val="004E0C13"/>
    <w:rsid w:val="004E144F"/>
    <w:rsid w:val="004E1503"/>
    <w:rsid w:val="004E1977"/>
    <w:rsid w:val="004E1B0A"/>
    <w:rsid w:val="004E1C69"/>
    <w:rsid w:val="004E1C8E"/>
    <w:rsid w:val="004E27C5"/>
    <w:rsid w:val="004E2BB7"/>
    <w:rsid w:val="004E2FC6"/>
    <w:rsid w:val="004E3B4A"/>
    <w:rsid w:val="004E425A"/>
    <w:rsid w:val="004E442C"/>
    <w:rsid w:val="004E54F5"/>
    <w:rsid w:val="004E5843"/>
    <w:rsid w:val="004E6A12"/>
    <w:rsid w:val="004E6E9A"/>
    <w:rsid w:val="004E7015"/>
    <w:rsid w:val="004F01AF"/>
    <w:rsid w:val="004F0CAA"/>
    <w:rsid w:val="004F1E7A"/>
    <w:rsid w:val="004F2130"/>
    <w:rsid w:val="004F21F7"/>
    <w:rsid w:val="004F23CF"/>
    <w:rsid w:val="004F2565"/>
    <w:rsid w:val="004F2639"/>
    <w:rsid w:val="004F2E2A"/>
    <w:rsid w:val="004F30DA"/>
    <w:rsid w:val="004F3AE2"/>
    <w:rsid w:val="004F3B83"/>
    <w:rsid w:val="004F3C4E"/>
    <w:rsid w:val="004F4D14"/>
    <w:rsid w:val="004F5190"/>
    <w:rsid w:val="004F5518"/>
    <w:rsid w:val="004F5616"/>
    <w:rsid w:val="004F709A"/>
    <w:rsid w:val="004F78B4"/>
    <w:rsid w:val="004F78EF"/>
    <w:rsid w:val="004F7933"/>
    <w:rsid w:val="004F7D85"/>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C79"/>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178A4"/>
    <w:rsid w:val="00520445"/>
    <w:rsid w:val="0052057E"/>
    <w:rsid w:val="00520BDB"/>
    <w:rsid w:val="00520F57"/>
    <w:rsid w:val="005210B4"/>
    <w:rsid w:val="005215E3"/>
    <w:rsid w:val="005216EB"/>
    <w:rsid w:val="00521A49"/>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3A"/>
    <w:rsid w:val="0052594C"/>
    <w:rsid w:val="00525BD2"/>
    <w:rsid w:val="0052601D"/>
    <w:rsid w:val="00526C15"/>
    <w:rsid w:val="00530C17"/>
    <w:rsid w:val="00530DA1"/>
    <w:rsid w:val="00530F97"/>
    <w:rsid w:val="0053262C"/>
    <w:rsid w:val="00532EDD"/>
    <w:rsid w:val="0053312F"/>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5E7"/>
    <w:rsid w:val="005409F4"/>
    <w:rsid w:val="00540D68"/>
    <w:rsid w:val="00541313"/>
    <w:rsid w:val="00541390"/>
    <w:rsid w:val="00541609"/>
    <w:rsid w:val="00541A22"/>
    <w:rsid w:val="005422AF"/>
    <w:rsid w:val="00542491"/>
    <w:rsid w:val="005431F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4CD3"/>
    <w:rsid w:val="0055623A"/>
    <w:rsid w:val="005563D9"/>
    <w:rsid w:val="00556673"/>
    <w:rsid w:val="00557E3D"/>
    <w:rsid w:val="00561665"/>
    <w:rsid w:val="00561AD9"/>
    <w:rsid w:val="00562EB1"/>
    <w:rsid w:val="0056331A"/>
    <w:rsid w:val="005639B0"/>
    <w:rsid w:val="005646FC"/>
    <w:rsid w:val="00564A46"/>
    <w:rsid w:val="0056625A"/>
    <w:rsid w:val="005664F1"/>
    <w:rsid w:val="00566E59"/>
    <w:rsid w:val="00567040"/>
    <w:rsid w:val="005674C1"/>
    <w:rsid w:val="00567893"/>
    <w:rsid w:val="005700F1"/>
    <w:rsid w:val="005716B8"/>
    <w:rsid w:val="00571702"/>
    <w:rsid w:val="00571E4C"/>
    <w:rsid w:val="00571F29"/>
    <w:rsid w:val="00572629"/>
    <w:rsid w:val="005736CA"/>
    <w:rsid w:val="005739AB"/>
    <w:rsid w:val="005744FC"/>
    <w:rsid w:val="00575C75"/>
    <w:rsid w:val="00576796"/>
    <w:rsid w:val="00576B25"/>
    <w:rsid w:val="00576D5D"/>
    <w:rsid w:val="00577582"/>
    <w:rsid w:val="00580E55"/>
    <w:rsid w:val="00580E96"/>
    <w:rsid w:val="00580F33"/>
    <w:rsid w:val="00581057"/>
    <w:rsid w:val="00581D74"/>
    <w:rsid w:val="0058298C"/>
    <w:rsid w:val="00582B6B"/>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BE4"/>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1F4"/>
    <w:rsid w:val="005A6435"/>
    <w:rsid w:val="005A79EE"/>
    <w:rsid w:val="005A7CF0"/>
    <w:rsid w:val="005A7FD2"/>
    <w:rsid w:val="005B1797"/>
    <w:rsid w:val="005B18D8"/>
    <w:rsid w:val="005B1CFC"/>
    <w:rsid w:val="005B1DD6"/>
    <w:rsid w:val="005B1E95"/>
    <w:rsid w:val="005B20E7"/>
    <w:rsid w:val="005B24BF"/>
    <w:rsid w:val="005B24F9"/>
    <w:rsid w:val="005B2723"/>
    <w:rsid w:val="005B2A24"/>
    <w:rsid w:val="005B3A59"/>
    <w:rsid w:val="005B4563"/>
    <w:rsid w:val="005B598A"/>
    <w:rsid w:val="005B6B3E"/>
    <w:rsid w:val="005B6B51"/>
    <w:rsid w:val="005B6DCF"/>
    <w:rsid w:val="005B6F10"/>
    <w:rsid w:val="005C0666"/>
    <w:rsid w:val="005C0D39"/>
    <w:rsid w:val="005C1BF7"/>
    <w:rsid w:val="005C1C00"/>
    <w:rsid w:val="005C1C99"/>
    <w:rsid w:val="005C3CA0"/>
    <w:rsid w:val="005C42DB"/>
    <w:rsid w:val="005C4C12"/>
    <w:rsid w:val="005C6159"/>
    <w:rsid w:val="005D00A5"/>
    <w:rsid w:val="005D00D6"/>
    <w:rsid w:val="005D0468"/>
    <w:rsid w:val="005D05B1"/>
    <w:rsid w:val="005D07B2"/>
    <w:rsid w:val="005D0BF1"/>
    <w:rsid w:val="005D0D93"/>
    <w:rsid w:val="005D10C6"/>
    <w:rsid w:val="005D11E0"/>
    <w:rsid w:val="005D191A"/>
    <w:rsid w:val="005D1A14"/>
    <w:rsid w:val="005D1ACD"/>
    <w:rsid w:val="005D1E7B"/>
    <w:rsid w:val="005D2339"/>
    <w:rsid w:val="005D26DF"/>
    <w:rsid w:val="005D27D0"/>
    <w:rsid w:val="005D2EDB"/>
    <w:rsid w:val="005D3674"/>
    <w:rsid w:val="005D3786"/>
    <w:rsid w:val="005D414D"/>
    <w:rsid w:val="005D4D30"/>
    <w:rsid w:val="005D5CCD"/>
    <w:rsid w:val="005D5D7D"/>
    <w:rsid w:val="005D60E5"/>
    <w:rsid w:val="005D6FB0"/>
    <w:rsid w:val="005D6FB8"/>
    <w:rsid w:val="005D71EF"/>
    <w:rsid w:val="005D7469"/>
    <w:rsid w:val="005D7731"/>
    <w:rsid w:val="005D7A61"/>
    <w:rsid w:val="005D7FA6"/>
    <w:rsid w:val="005E0725"/>
    <w:rsid w:val="005E0E50"/>
    <w:rsid w:val="005E1F05"/>
    <w:rsid w:val="005E1F72"/>
    <w:rsid w:val="005E2004"/>
    <w:rsid w:val="005E24FD"/>
    <w:rsid w:val="005E2F4D"/>
    <w:rsid w:val="005E2FA5"/>
    <w:rsid w:val="005E3501"/>
    <w:rsid w:val="005E3FC4"/>
    <w:rsid w:val="005E4C8D"/>
    <w:rsid w:val="005E4E2D"/>
    <w:rsid w:val="005E52ED"/>
    <w:rsid w:val="005E573E"/>
    <w:rsid w:val="005E6606"/>
    <w:rsid w:val="005E693E"/>
    <w:rsid w:val="005E6B43"/>
    <w:rsid w:val="005E6D42"/>
    <w:rsid w:val="005F0715"/>
    <w:rsid w:val="005F09CE"/>
    <w:rsid w:val="005F1793"/>
    <w:rsid w:val="005F1DBB"/>
    <w:rsid w:val="005F1F95"/>
    <w:rsid w:val="005F25EF"/>
    <w:rsid w:val="005F2F3B"/>
    <w:rsid w:val="005F2FE8"/>
    <w:rsid w:val="005F335F"/>
    <w:rsid w:val="005F53F2"/>
    <w:rsid w:val="005F581A"/>
    <w:rsid w:val="005F6602"/>
    <w:rsid w:val="005F7C1D"/>
    <w:rsid w:val="00604C91"/>
    <w:rsid w:val="0060526C"/>
    <w:rsid w:val="006057C9"/>
    <w:rsid w:val="00606328"/>
    <w:rsid w:val="0060652B"/>
    <w:rsid w:val="00606B84"/>
    <w:rsid w:val="00607120"/>
    <w:rsid w:val="00607C04"/>
    <w:rsid w:val="00607F7B"/>
    <w:rsid w:val="00611998"/>
    <w:rsid w:val="0061231B"/>
    <w:rsid w:val="006132ED"/>
    <w:rsid w:val="00613320"/>
    <w:rsid w:val="00614934"/>
    <w:rsid w:val="0061522D"/>
    <w:rsid w:val="006154C5"/>
    <w:rsid w:val="00615570"/>
    <w:rsid w:val="00615B35"/>
    <w:rsid w:val="006168C7"/>
    <w:rsid w:val="006173D4"/>
    <w:rsid w:val="00617625"/>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66F"/>
    <w:rsid w:val="006417C7"/>
    <w:rsid w:val="00642172"/>
    <w:rsid w:val="00642EFE"/>
    <w:rsid w:val="006435F5"/>
    <w:rsid w:val="0064473D"/>
    <w:rsid w:val="00644850"/>
    <w:rsid w:val="00644CE2"/>
    <w:rsid w:val="006452C2"/>
    <w:rsid w:val="00645596"/>
    <w:rsid w:val="006463DE"/>
    <w:rsid w:val="00646B97"/>
    <w:rsid w:val="00650073"/>
    <w:rsid w:val="00650458"/>
    <w:rsid w:val="006505D2"/>
    <w:rsid w:val="00650DCD"/>
    <w:rsid w:val="00651408"/>
    <w:rsid w:val="00651796"/>
    <w:rsid w:val="006519EF"/>
    <w:rsid w:val="00651E02"/>
    <w:rsid w:val="006521E5"/>
    <w:rsid w:val="00653F33"/>
    <w:rsid w:val="00654A2A"/>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F5"/>
    <w:rsid w:val="0066349B"/>
    <w:rsid w:val="00663DB1"/>
    <w:rsid w:val="00665120"/>
    <w:rsid w:val="006657A3"/>
    <w:rsid w:val="006657EE"/>
    <w:rsid w:val="00665A01"/>
    <w:rsid w:val="0066621D"/>
    <w:rsid w:val="0066642D"/>
    <w:rsid w:val="006672E6"/>
    <w:rsid w:val="00667A56"/>
    <w:rsid w:val="00667C83"/>
    <w:rsid w:val="0067066B"/>
    <w:rsid w:val="0067102D"/>
    <w:rsid w:val="00671A82"/>
    <w:rsid w:val="006721F8"/>
    <w:rsid w:val="006735A4"/>
    <w:rsid w:val="0067389F"/>
    <w:rsid w:val="0067392B"/>
    <w:rsid w:val="00673BD3"/>
    <w:rsid w:val="00673D0A"/>
    <w:rsid w:val="00675530"/>
    <w:rsid w:val="00675740"/>
    <w:rsid w:val="0067579A"/>
    <w:rsid w:val="00676178"/>
    <w:rsid w:val="00677658"/>
    <w:rsid w:val="00677822"/>
    <w:rsid w:val="00681F45"/>
    <w:rsid w:val="006823E8"/>
    <w:rsid w:val="00682AE5"/>
    <w:rsid w:val="00682E8D"/>
    <w:rsid w:val="00683285"/>
    <w:rsid w:val="00683ADE"/>
    <w:rsid w:val="00685517"/>
    <w:rsid w:val="00685962"/>
    <w:rsid w:val="00685A30"/>
    <w:rsid w:val="00685C48"/>
    <w:rsid w:val="00686D3C"/>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132"/>
    <w:rsid w:val="006A649A"/>
    <w:rsid w:val="006A6C3E"/>
    <w:rsid w:val="006A6D19"/>
    <w:rsid w:val="006A7E82"/>
    <w:rsid w:val="006B0116"/>
    <w:rsid w:val="006B0566"/>
    <w:rsid w:val="006B0DD0"/>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441"/>
    <w:rsid w:val="006C08B6"/>
    <w:rsid w:val="006C1293"/>
    <w:rsid w:val="006C12EC"/>
    <w:rsid w:val="006C15CD"/>
    <w:rsid w:val="006C1D25"/>
    <w:rsid w:val="006C229E"/>
    <w:rsid w:val="006C2B56"/>
    <w:rsid w:val="006C2F98"/>
    <w:rsid w:val="006C3115"/>
    <w:rsid w:val="006C3ACE"/>
    <w:rsid w:val="006C47F0"/>
    <w:rsid w:val="006C52B3"/>
    <w:rsid w:val="006C5A7E"/>
    <w:rsid w:val="006C679A"/>
    <w:rsid w:val="006C7FD7"/>
    <w:rsid w:val="006D0B02"/>
    <w:rsid w:val="006D0D6F"/>
    <w:rsid w:val="006D0E83"/>
    <w:rsid w:val="006D0F6A"/>
    <w:rsid w:val="006D1826"/>
    <w:rsid w:val="006D1914"/>
    <w:rsid w:val="006D1BA0"/>
    <w:rsid w:val="006D2CDF"/>
    <w:rsid w:val="006D2DF7"/>
    <w:rsid w:val="006D4164"/>
    <w:rsid w:val="006D4448"/>
    <w:rsid w:val="006D4E1D"/>
    <w:rsid w:val="006D5516"/>
    <w:rsid w:val="006D6150"/>
    <w:rsid w:val="006D7219"/>
    <w:rsid w:val="006D73FB"/>
    <w:rsid w:val="006E007C"/>
    <w:rsid w:val="006E15CD"/>
    <w:rsid w:val="006E1E8F"/>
    <w:rsid w:val="006E23CE"/>
    <w:rsid w:val="006E28D3"/>
    <w:rsid w:val="006E35A0"/>
    <w:rsid w:val="006E3D39"/>
    <w:rsid w:val="006E49D7"/>
    <w:rsid w:val="006E50E4"/>
    <w:rsid w:val="006E5904"/>
    <w:rsid w:val="006E59BA"/>
    <w:rsid w:val="006E5CC5"/>
    <w:rsid w:val="006E732A"/>
    <w:rsid w:val="006E73AC"/>
    <w:rsid w:val="006E7900"/>
    <w:rsid w:val="006E7947"/>
    <w:rsid w:val="006E7BF8"/>
    <w:rsid w:val="006E7F44"/>
    <w:rsid w:val="006F012B"/>
    <w:rsid w:val="006F02F7"/>
    <w:rsid w:val="006F04A8"/>
    <w:rsid w:val="006F0F00"/>
    <w:rsid w:val="006F1542"/>
    <w:rsid w:val="006F15B4"/>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2F99"/>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49E1"/>
    <w:rsid w:val="0073517F"/>
    <w:rsid w:val="00735365"/>
    <w:rsid w:val="00736959"/>
    <w:rsid w:val="00736A43"/>
    <w:rsid w:val="00737986"/>
    <w:rsid w:val="00737B2F"/>
    <w:rsid w:val="00737D8E"/>
    <w:rsid w:val="00740919"/>
    <w:rsid w:val="00740EF5"/>
    <w:rsid w:val="007417BD"/>
    <w:rsid w:val="00741ACC"/>
    <w:rsid w:val="00741D11"/>
    <w:rsid w:val="00741F59"/>
    <w:rsid w:val="00742F7B"/>
    <w:rsid w:val="0074334C"/>
    <w:rsid w:val="007439E4"/>
    <w:rsid w:val="0074404B"/>
    <w:rsid w:val="007442CF"/>
    <w:rsid w:val="00744742"/>
    <w:rsid w:val="00744D01"/>
    <w:rsid w:val="00745561"/>
    <w:rsid w:val="007460A3"/>
    <w:rsid w:val="00747637"/>
    <w:rsid w:val="007477E0"/>
    <w:rsid w:val="00747893"/>
    <w:rsid w:val="00747E00"/>
    <w:rsid w:val="00747F4A"/>
    <w:rsid w:val="00750406"/>
    <w:rsid w:val="0075061D"/>
    <w:rsid w:val="0075067F"/>
    <w:rsid w:val="00750AED"/>
    <w:rsid w:val="00750E05"/>
    <w:rsid w:val="00750FFF"/>
    <w:rsid w:val="00751116"/>
    <w:rsid w:val="00751C28"/>
    <w:rsid w:val="0075240E"/>
    <w:rsid w:val="007525C0"/>
    <w:rsid w:val="00752E11"/>
    <w:rsid w:val="0075330D"/>
    <w:rsid w:val="00753C9B"/>
    <w:rsid w:val="00753E6E"/>
    <w:rsid w:val="007542A6"/>
    <w:rsid w:val="00754520"/>
    <w:rsid w:val="00754697"/>
    <w:rsid w:val="007547BE"/>
    <w:rsid w:val="00754E14"/>
    <w:rsid w:val="007553D9"/>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F6E"/>
    <w:rsid w:val="007669A4"/>
    <w:rsid w:val="0076763C"/>
    <w:rsid w:val="00767AD3"/>
    <w:rsid w:val="00767B04"/>
    <w:rsid w:val="007706D9"/>
    <w:rsid w:val="00770B03"/>
    <w:rsid w:val="00770CF6"/>
    <w:rsid w:val="007712B7"/>
    <w:rsid w:val="00771A7D"/>
    <w:rsid w:val="00771C0F"/>
    <w:rsid w:val="00771DCB"/>
    <w:rsid w:val="00772052"/>
    <w:rsid w:val="00772280"/>
    <w:rsid w:val="00772F69"/>
    <w:rsid w:val="00773210"/>
    <w:rsid w:val="00773485"/>
    <w:rsid w:val="0077364F"/>
    <w:rsid w:val="00773738"/>
    <w:rsid w:val="00773841"/>
    <w:rsid w:val="00773BD2"/>
    <w:rsid w:val="00774C67"/>
    <w:rsid w:val="0077504D"/>
    <w:rsid w:val="00775FAF"/>
    <w:rsid w:val="00776E6C"/>
    <w:rsid w:val="007803DF"/>
    <w:rsid w:val="00780D44"/>
    <w:rsid w:val="00780D51"/>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E25"/>
    <w:rsid w:val="007A2FC9"/>
    <w:rsid w:val="007A3487"/>
    <w:rsid w:val="007A34A6"/>
    <w:rsid w:val="007A3EE6"/>
    <w:rsid w:val="007A4BB9"/>
    <w:rsid w:val="007A5F50"/>
    <w:rsid w:val="007A6841"/>
    <w:rsid w:val="007A76F3"/>
    <w:rsid w:val="007A7DEB"/>
    <w:rsid w:val="007B00E3"/>
    <w:rsid w:val="007B0562"/>
    <w:rsid w:val="007B188A"/>
    <w:rsid w:val="007B207A"/>
    <w:rsid w:val="007B326D"/>
    <w:rsid w:val="007B36E4"/>
    <w:rsid w:val="007B3F5F"/>
    <w:rsid w:val="007B4140"/>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1A23"/>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5A8"/>
    <w:rsid w:val="00803ED8"/>
    <w:rsid w:val="00804016"/>
    <w:rsid w:val="008040A9"/>
    <w:rsid w:val="00804202"/>
    <w:rsid w:val="0080437A"/>
    <w:rsid w:val="008055DB"/>
    <w:rsid w:val="00805C77"/>
    <w:rsid w:val="008067C5"/>
    <w:rsid w:val="00806EF0"/>
    <w:rsid w:val="00807178"/>
    <w:rsid w:val="0080777B"/>
    <w:rsid w:val="00807F1E"/>
    <w:rsid w:val="00807F3B"/>
    <w:rsid w:val="008105B4"/>
    <w:rsid w:val="008106C0"/>
    <w:rsid w:val="00811D16"/>
    <w:rsid w:val="00812A19"/>
    <w:rsid w:val="00814DBD"/>
    <w:rsid w:val="0081568C"/>
    <w:rsid w:val="00816505"/>
    <w:rsid w:val="00816F7D"/>
    <w:rsid w:val="0081738C"/>
    <w:rsid w:val="00817C86"/>
    <w:rsid w:val="00820257"/>
    <w:rsid w:val="00820314"/>
    <w:rsid w:val="0082102B"/>
    <w:rsid w:val="00821921"/>
    <w:rsid w:val="008223F5"/>
    <w:rsid w:val="00822909"/>
    <w:rsid w:val="00822942"/>
    <w:rsid w:val="008229D3"/>
    <w:rsid w:val="00822E50"/>
    <w:rsid w:val="0082440E"/>
    <w:rsid w:val="00824F68"/>
    <w:rsid w:val="008253F1"/>
    <w:rsid w:val="008258A1"/>
    <w:rsid w:val="00825AA9"/>
    <w:rsid w:val="00825AAE"/>
    <w:rsid w:val="00826193"/>
    <w:rsid w:val="008264EB"/>
    <w:rsid w:val="00827B20"/>
    <w:rsid w:val="00830036"/>
    <w:rsid w:val="00830445"/>
    <w:rsid w:val="00830AD3"/>
    <w:rsid w:val="00830BA2"/>
    <w:rsid w:val="00831C52"/>
    <w:rsid w:val="00831C64"/>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BFD"/>
    <w:rsid w:val="00837F16"/>
    <w:rsid w:val="00840327"/>
    <w:rsid w:val="00840FE0"/>
    <w:rsid w:val="008416BA"/>
    <w:rsid w:val="00842193"/>
    <w:rsid w:val="00842CDF"/>
    <w:rsid w:val="00842D08"/>
    <w:rsid w:val="008435A4"/>
    <w:rsid w:val="008435DB"/>
    <w:rsid w:val="00843892"/>
    <w:rsid w:val="008442B3"/>
    <w:rsid w:val="00844434"/>
    <w:rsid w:val="00844B94"/>
    <w:rsid w:val="0084513E"/>
    <w:rsid w:val="00845AA5"/>
    <w:rsid w:val="008463FB"/>
    <w:rsid w:val="00847EB9"/>
    <w:rsid w:val="008504E0"/>
    <w:rsid w:val="00850570"/>
    <w:rsid w:val="00850857"/>
    <w:rsid w:val="008510F1"/>
    <w:rsid w:val="0085236E"/>
    <w:rsid w:val="00852545"/>
    <w:rsid w:val="00853563"/>
    <w:rsid w:val="00853CBA"/>
    <w:rsid w:val="00853EBC"/>
    <w:rsid w:val="008546A0"/>
    <w:rsid w:val="00854F99"/>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33"/>
    <w:rsid w:val="008702CB"/>
    <w:rsid w:val="008705CB"/>
    <w:rsid w:val="008707D8"/>
    <w:rsid w:val="0087175D"/>
    <w:rsid w:val="00871C55"/>
    <w:rsid w:val="00871E55"/>
    <w:rsid w:val="0087222B"/>
    <w:rsid w:val="008730A8"/>
    <w:rsid w:val="00873162"/>
    <w:rsid w:val="0087341E"/>
    <w:rsid w:val="0087360C"/>
    <w:rsid w:val="00873640"/>
    <w:rsid w:val="00873A3C"/>
    <w:rsid w:val="00873FE9"/>
    <w:rsid w:val="008743F2"/>
    <w:rsid w:val="00874EE2"/>
    <w:rsid w:val="0087562B"/>
    <w:rsid w:val="00875F09"/>
    <w:rsid w:val="00875F52"/>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E08"/>
    <w:rsid w:val="00893487"/>
    <w:rsid w:val="008937EA"/>
    <w:rsid w:val="00893F09"/>
    <w:rsid w:val="00895E05"/>
    <w:rsid w:val="00895E2E"/>
    <w:rsid w:val="00896212"/>
    <w:rsid w:val="0089622B"/>
    <w:rsid w:val="00896485"/>
    <w:rsid w:val="00896AAF"/>
    <w:rsid w:val="008978BD"/>
    <w:rsid w:val="00897EBC"/>
    <w:rsid w:val="008A0AF2"/>
    <w:rsid w:val="008A120F"/>
    <w:rsid w:val="008A1E8D"/>
    <w:rsid w:val="008A24FA"/>
    <w:rsid w:val="008A2F98"/>
    <w:rsid w:val="008A3366"/>
    <w:rsid w:val="008A345D"/>
    <w:rsid w:val="008A39A9"/>
    <w:rsid w:val="008A3C60"/>
    <w:rsid w:val="008A4985"/>
    <w:rsid w:val="008A4DA3"/>
    <w:rsid w:val="008A5CEA"/>
    <w:rsid w:val="008A70A4"/>
    <w:rsid w:val="008A73EE"/>
    <w:rsid w:val="008A7905"/>
    <w:rsid w:val="008B0198"/>
    <w:rsid w:val="008B0507"/>
    <w:rsid w:val="008B1233"/>
    <w:rsid w:val="008B12AF"/>
    <w:rsid w:val="008B1605"/>
    <w:rsid w:val="008B2330"/>
    <w:rsid w:val="008B4DB1"/>
    <w:rsid w:val="008B4FDA"/>
    <w:rsid w:val="008B627B"/>
    <w:rsid w:val="008B65A3"/>
    <w:rsid w:val="008B70EB"/>
    <w:rsid w:val="008B73CD"/>
    <w:rsid w:val="008B7BE2"/>
    <w:rsid w:val="008C0D41"/>
    <w:rsid w:val="008C1507"/>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7EB"/>
    <w:rsid w:val="008D68DB"/>
    <w:rsid w:val="008D6A46"/>
    <w:rsid w:val="008D77B2"/>
    <w:rsid w:val="008D7FF8"/>
    <w:rsid w:val="008E00F2"/>
    <w:rsid w:val="008E0490"/>
    <w:rsid w:val="008E138A"/>
    <w:rsid w:val="008E1532"/>
    <w:rsid w:val="008E1E2D"/>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7A18"/>
    <w:rsid w:val="008F0732"/>
    <w:rsid w:val="008F07AA"/>
    <w:rsid w:val="008F15B9"/>
    <w:rsid w:val="008F1F9B"/>
    <w:rsid w:val="008F2148"/>
    <w:rsid w:val="008F2365"/>
    <w:rsid w:val="008F2B76"/>
    <w:rsid w:val="008F3B5F"/>
    <w:rsid w:val="008F527F"/>
    <w:rsid w:val="008F69B2"/>
    <w:rsid w:val="008F6B74"/>
    <w:rsid w:val="00900517"/>
    <w:rsid w:val="00902D0C"/>
    <w:rsid w:val="0090306C"/>
    <w:rsid w:val="00903382"/>
    <w:rsid w:val="00903898"/>
    <w:rsid w:val="00903A1A"/>
    <w:rsid w:val="00903D4D"/>
    <w:rsid w:val="009044CC"/>
    <w:rsid w:val="009044F1"/>
    <w:rsid w:val="0090481C"/>
    <w:rsid w:val="00904926"/>
    <w:rsid w:val="00904FCD"/>
    <w:rsid w:val="0090510C"/>
    <w:rsid w:val="00905715"/>
    <w:rsid w:val="00905984"/>
    <w:rsid w:val="00906204"/>
    <w:rsid w:val="0090690D"/>
    <w:rsid w:val="00906D65"/>
    <w:rsid w:val="0090788E"/>
    <w:rsid w:val="0091042F"/>
    <w:rsid w:val="0091064F"/>
    <w:rsid w:val="00910938"/>
    <w:rsid w:val="00910A15"/>
    <w:rsid w:val="00910F01"/>
    <w:rsid w:val="00910F71"/>
    <w:rsid w:val="009114A5"/>
    <w:rsid w:val="00911F57"/>
    <w:rsid w:val="009123CA"/>
    <w:rsid w:val="00912823"/>
    <w:rsid w:val="00914B4A"/>
    <w:rsid w:val="00915104"/>
    <w:rsid w:val="00915337"/>
    <w:rsid w:val="0091585D"/>
    <w:rsid w:val="00915A97"/>
    <w:rsid w:val="00915AF9"/>
    <w:rsid w:val="009160C2"/>
    <w:rsid w:val="00916255"/>
    <w:rsid w:val="00916A53"/>
    <w:rsid w:val="00917234"/>
    <w:rsid w:val="00917747"/>
    <w:rsid w:val="00917FAA"/>
    <w:rsid w:val="00920009"/>
    <w:rsid w:val="0092041F"/>
    <w:rsid w:val="009229DF"/>
    <w:rsid w:val="00923711"/>
    <w:rsid w:val="00924434"/>
    <w:rsid w:val="009245F8"/>
    <w:rsid w:val="00926875"/>
    <w:rsid w:val="0092783F"/>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37FD5"/>
    <w:rsid w:val="00940C2A"/>
    <w:rsid w:val="009414B2"/>
    <w:rsid w:val="00941728"/>
    <w:rsid w:val="00941924"/>
    <w:rsid w:val="0094193A"/>
    <w:rsid w:val="00941E17"/>
    <w:rsid w:val="0094576F"/>
    <w:rsid w:val="0094684E"/>
    <w:rsid w:val="009471C4"/>
    <w:rsid w:val="00947B00"/>
    <w:rsid w:val="00947D03"/>
    <w:rsid w:val="0095062A"/>
    <w:rsid w:val="0095176C"/>
    <w:rsid w:val="0095199F"/>
    <w:rsid w:val="00951CE5"/>
    <w:rsid w:val="00952531"/>
    <w:rsid w:val="00953ADF"/>
    <w:rsid w:val="00953F12"/>
    <w:rsid w:val="00954425"/>
    <w:rsid w:val="009548D2"/>
    <w:rsid w:val="00954C8E"/>
    <w:rsid w:val="00955135"/>
    <w:rsid w:val="00955668"/>
    <w:rsid w:val="0095579B"/>
    <w:rsid w:val="00955A1E"/>
    <w:rsid w:val="00955E87"/>
    <w:rsid w:val="00956A2F"/>
    <w:rsid w:val="00956D11"/>
    <w:rsid w:val="0095788C"/>
    <w:rsid w:val="00960802"/>
    <w:rsid w:val="009619D8"/>
    <w:rsid w:val="00961DC8"/>
    <w:rsid w:val="00962010"/>
    <w:rsid w:val="009623EB"/>
    <w:rsid w:val="00962791"/>
    <w:rsid w:val="009627B3"/>
    <w:rsid w:val="00963403"/>
    <w:rsid w:val="0096363C"/>
    <w:rsid w:val="009639DF"/>
    <w:rsid w:val="009639E2"/>
    <w:rsid w:val="009639FF"/>
    <w:rsid w:val="00963E00"/>
    <w:rsid w:val="009647B3"/>
    <w:rsid w:val="009648D5"/>
    <w:rsid w:val="00965350"/>
    <w:rsid w:val="00965901"/>
    <w:rsid w:val="0096596B"/>
    <w:rsid w:val="00965B76"/>
    <w:rsid w:val="00965E05"/>
    <w:rsid w:val="00965FCF"/>
    <w:rsid w:val="009666E0"/>
    <w:rsid w:val="00967242"/>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1C78"/>
    <w:rsid w:val="009924E6"/>
    <w:rsid w:val="00993191"/>
    <w:rsid w:val="00993891"/>
    <w:rsid w:val="00993B16"/>
    <w:rsid w:val="00993B84"/>
    <w:rsid w:val="0099457E"/>
    <w:rsid w:val="00994A77"/>
    <w:rsid w:val="00995045"/>
    <w:rsid w:val="00995804"/>
    <w:rsid w:val="00995FA5"/>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1F6D"/>
    <w:rsid w:val="009B3CA3"/>
    <w:rsid w:val="009B4E1E"/>
    <w:rsid w:val="009B5889"/>
    <w:rsid w:val="009B58F7"/>
    <w:rsid w:val="009B5CA6"/>
    <w:rsid w:val="009B5ED1"/>
    <w:rsid w:val="009B5FC0"/>
    <w:rsid w:val="009B6191"/>
    <w:rsid w:val="009B6D58"/>
    <w:rsid w:val="009B7394"/>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0A9"/>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4EBB"/>
    <w:rsid w:val="009F5D9B"/>
    <w:rsid w:val="009F64A7"/>
    <w:rsid w:val="009F6970"/>
    <w:rsid w:val="009F7683"/>
    <w:rsid w:val="009F7BD5"/>
    <w:rsid w:val="009F7C54"/>
    <w:rsid w:val="009F7D78"/>
    <w:rsid w:val="00A00A1F"/>
    <w:rsid w:val="00A00BCA"/>
    <w:rsid w:val="00A00E74"/>
    <w:rsid w:val="00A01157"/>
    <w:rsid w:val="00A0285A"/>
    <w:rsid w:val="00A02BF9"/>
    <w:rsid w:val="00A03365"/>
    <w:rsid w:val="00A03717"/>
    <w:rsid w:val="00A03791"/>
    <w:rsid w:val="00A03FEC"/>
    <w:rsid w:val="00A04202"/>
    <w:rsid w:val="00A04DB0"/>
    <w:rsid w:val="00A068A8"/>
    <w:rsid w:val="00A06CC8"/>
    <w:rsid w:val="00A0752B"/>
    <w:rsid w:val="00A104D1"/>
    <w:rsid w:val="00A10D1E"/>
    <w:rsid w:val="00A10D1F"/>
    <w:rsid w:val="00A11105"/>
    <w:rsid w:val="00A112E2"/>
    <w:rsid w:val="00A114B7"/>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6BEA"/>
    <w:rsid w:val="00A17ABE"/>
    <w:rsid w:val="00A20240"/>
    <w:rsid w:val="00A205BF"/>
    <w:rsid w:val="00A2065C"/>
    <w:rsid w:val="00A207C9"/>
    <w:rsid w:val="00A20B69"/>
    <w:rsid w:val="00A21CDB"/>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8C5"/>
    <w:rsid w:val="00A33A7B"/>
    <w:rsid w:val="00A34587"/>
    <w:rsid w:val="00A34DFE"/>
    <w:rsid w:val="00A35FB1"/>
    <w:rsid w:val="00A36591"/>
    <w:rsid w:val="00A37070"/>
    <w:rsid w:val="00A37ADC"/>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D33"/>
    <w:rsid w:val="00A46F92"/>
    <w:rsid w:val="00A4729F"/>
    <w:rsid w:val="00A502FC"/>
    <w:rsid w:val="00A5050E"/>
    <w:rsid w:val="00A50C53"/>
    <w:rsid w:val="00A50CE7"/>
    <w:rsid w:val="00A510E6"/>
    <w:rsid w:val="00A51C3A"/>
    <w:rsid w:val="00A51D7C"/>
    <w:rsid w:val="00A52061"/>
    <w:rsid w:val="00A524AC"/>
    <w:rsid w:val="00A530B3"/>
    <w:rsid w:val="00A5512C"/>
    <w:rsid w:val="00A55C6C"/>
    <w:rsid w:val="00A55E59"/>
    <w:rsid w:val="00A55FEE"/>
    <w:rsid w:val="00A56536"/>
    <w:rsid w:val="00A568B9"/>
    <w:rsid w:val="00A5715F"/>
    <w:rsid w:val="00A572D8"/>
    <w:rsid w:val="00A57B1A"/>
    <w:rsid w:val="00A60D60"/>
    <w:rsid w:val="00A61746"/>
    <w:rsid w:val="00A617A7"/>
    <w:rsid w:val="00A619F2"/>
    <w:rsid w:val="00A62933"/>
    <w:rsid w:val="00A633A9"/>
    <w:rsid w:val="00A63445"/>
    <w:rsid w:val="00A63D83"/>
    <w:rsid w:val="00A63EB8"/>
    <w:rsid w:val="00A64339"/>
    <w:rsid w:val="00A65307"/>
    <w:rsid w:val="00A65C38"/>
    <w:rsid w:val="00A6609C"/>
    <w:rsid w:val="00A660E4"/>
    <w:rsid w:val="00A66431"/>
    <w:rsid w:val="00A665F1"/>
    <w:rsid w:val="00A6756D"/>
    <w:rsid w:val="00A677CD"/>
    <w:rsid w:val="00A67EAC"/>
    <w:rsid w:val="00A70355"/>
    <w:rsid w:val="00A70E4C"/>
    <w:rsid w:val="00A7178B"/>
    <w:rsid w:val="00A71BBC"/>
    <w:rsid w:val="00A731B5"/>
    <w:rsid w:val="00A738F6"/>
    <w:rsid w:val="00A7401F"/>
    <w:rsid w:val="00A74478"/>
    <w:rsid w:val="00A747D4"/>
    <w:rsid w:val="00A74B2F"/>
    <w:rsid w:val="00A74D0E"/>
    <w:rsid w:val="00A74E7B"/>
    <w:rsid w:val="00A75242"/>
    <w:rsid w:val="00A7559E"/>
    <w:rsid w:val="00A7577A"/>
    <w:rsid w:val="00A76200"/>
    <w:rsid w:val="00A76C15"/>
    <w:rsid w:val="00A777C1"/>
    <w:rsid w:val="00A779D8"/>
    <w:rsid w:val="00A77E79"/>
    <w:rsid w:val="00A8081F"/>
    <w:rsid w:val="00A80ECD"/>
    <w:rsid w:val="00A8134C"/>
    <w:rsid w:val="00A81620"/>
    <w:rsid w:val="00A81DD5"/>
    <w:rsid w:val="00A82F21"/>
    <w:rsid w:val="00A8328A"/>
    <w:rsid w:val="00A86287"/>
    <w:rsid w:val="00A8771E"/>
    <w:rsid w:val="00A9027E"/>
    <w:rsid w:val="00A90E28"/>
    <w:rsid w:val="00A90FAC"/>
    <w:rsid w:val="00A90FCD"/>
    <w:rsid w:val="00A921FF"/>
    <w:rsid w:val="00A93710"/>
    <w:rsid w:val="00A943A0"/>
    <w:rsid w:val="00A944D6"/>
    <w:rsid w:val="00A95C09"/>
    <w:rsid w:val="00A961A4"/>
    <w:rsid w:val="00A96293"/>
    <w:rsid w:val="00A962BF"/>
    <w:rsid w:val="00A96817"/>
    <w:rsid w:val="00A9694C"/>
    <w:rsid w:val="00AA0AD8"/>
    <w:rsid w:val="00AA0D5B"/>
    <w:rsid w:val="00AA0F00"/>
    <w:rsid w:val="00AA1084"/>
    <w:rsid w:val="00AA13E4"/>
    <w:rsid w:val="00AA1BBF"/>
    <w:rsid w:val="00AA233A"/>
    <w:rsid w:val="00AA2488"/>
    <w:rsid w:val="00AA270B"/>
    <w:rsid w:val="00AA2C2F"/>
    <w:rsid w:val="00AA31CB"/>
    <w:rsid w:val="00AA4DC0"/>
    <w:rsid w:val="00AA52D9"/>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C29"/>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3D16"/>
    <w:rsid w:val="00AD42D2"/>
    <w:rsid w:val="00AD432A"/>
    <w:rsid w:val="00AD522C"/>
    <w:rsid w:val="00AD6337"/>
    <w:rsid w:val="00AD7B20"/>
    <w:rsid w:val="00AD7FFC"/>
    <w:rsid w:val="00AE00B8"/>
    <w:rsid w:val="00AE0514"/>
    <w:rsid w:val="00AE108B"/>
    <w:rsid w:val="00AE1606"/>
    <w:rsid w:val="00AE1E38"/>
    <w:rsid w:val="00AE224E"/>
    <w:rsid w:val="00AE26C8"/>
    <w:rsid w:val="00AE2F73"/>
    <w:rsid w:val="00AE3822"/>
    <w:rsid w:val="00AE3B58"/>
    <w:rsid w:val="00AE4008"/>
    <w:rsid w:val="00AE4134"/>
    <w:rsid w:val="00AE43E4"/>
    <w:rsid w:val="00AE52DD"/>
    <w:rsid w:val="00AE56B3"/>
    <w:rsid w:val="00AE59A3"/>
    <w:rsid w:val="00AE5E57"/>
    <w:rsid w:val="00AE5E9F"/>
    <w:rsid w:val="00AE679C"/>
    <w:rsid w:val="00AE6AEA"/>
    <w:rsid w:val="00AE70BE"/>
    <w:rsid w:val="00AE73A7"/>
    <w:rsid w:val="00AF023B"/>
    <w:rsid w:val="00AF0993"/>
    <w:rsid w:val="00AF0ED7"/>
    <w:rsid w:val="00AF0EF7"/>
    <w:rsid w:val="00AF1563"/>
    <w:rsid w:val="00AF1673"/>
    <w:rsid w:val="00AF1CF1"/>
    <w:rsid w:val="00AF1F59"/>
    <w:rsid w:val="00AF20D6"/>
    <w:rsid w:val="00AF2160"/>
    <w:rsid w:val="00AF223F"/>
    <w:rsid w:val="00AF23B0"/>
    <w:rsid w:val="00AF2710"/>
    <w:rsid w:val="00AF2CF3"/>
    <w:rsid w:val="00AF325B"/>
    <w:rsid w:val="00AF3655"/>
    <w:rsid w:val="00AF3782"/>
    <w:rsid w:val="00AF3F18"/>
    <w:rsid w:val="00AF4211"/>
    <w:rsid w:val="00AF4E1A"/>
    <w:rsid w:val="00AF564E"/>
    <w:rsid w:val="00AF582B"/>
    <w:rsid w:val="00AF591C"/>
    <w:rsid w:val="00AF5B0F"/>
    <w:rsid w:val="00AF5CA3"/>
    <w:rsid w:val="00AF715B"/>
    <w:rsid w:val="00AF78F7"/>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7D3"/>
    <w:rsid w:val="00B05FE6"/>
    <w:rsid w:val="00B06075"/>
    <w:rsid w:val="00B06C9F"/>
    <w:rsid w:val="00B07942"/>
    <w:rsid w:val="00B07E76"/>
    <w:rsid w:val="00B101FF"/>
    <w:rsid w:val="00B110DE"/>
    <w:rsid w:val="00B111A1"/>
    <w:rsid w:val="00B11297"/>
    <w:rsid w:val="00B11432"/>
    <w:rsid w:val="00B11B38"/>
    <w:rsid w:val="00B12288"/>
    <w:rsid w:val="00B12330"/>
    <w:rsid w:val="00B12C72"/>
    <w:rsid w:val="00B1352B"/>
    <w:rsid w:val="00B138F3"/>
    <w:rsid w:val="00B14473"/>
    <w:rsid w:val="00B14486"/>
    <w:rsid w:val="00B14E56"/>
    <w:rsid w:val="00B1537B"/>
    <w:rsid w:val="00B15493"/>
    <w:rsid w:val="00B1645D"/>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EA9"/>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47C2F"/>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5614"/>
    <w:rsid w:val="00B559CA"/>
    <w:rsid w:val="00B56769"/>
    <w:rsid w:val="00B57948"/>
    <w:rsid w:val="00B57B4F"/>
    <w:rsid w:val="00B57D12"/>
    <w:rsid w:val="00B60F63"/>
    <w:rsid w:val="00B61594"/>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3DA"/>
    <w:rsid w:val="00B75687"/>
    <w:rsid w:val="00B75D2D"/>
    <w:rsid w:val="00B81197"/>
    <w:rsid w:val="00B81AD3"/>
    <w:rsid w:val="00B82520"/>
    <w:rsid w:val="00B853BF"/>
    <w:rsid w:val="00B8636F"/>
    <w:rsid w:val="00B86BCB"/>
    <w:rsid w:val="00B86C5F"/>
    <w:rsid w:val="00B90090"/>
    <w:rsid w:val="00B9100A"/>
    <w:rsid w:val="00B916D0"/>
    <w:rsid w:val="00B91C1C"/>
    <w:rsid w:val="00B925B0"/>
    <w:rsid w:val="00B92CA7"/>
    <w:rsid w:val="00B932B8"/>
    <w:rsid w:val="00B941D0"/>
    <w:rsid w:val="00B95280"/>
    <w:rsid w:val="00B9581C"/>
    <w:rsid w:val="00B95FE0"/>
    <w:rsid w:val="00B961C7"/>
    <w:rsid w:val="00B965B4"/>
    <w:rsid w:val="00B96B73"/>
    <w:rsid w:val="00B975FA"/>
    <w:rsid w:val="00B9778A"/>
    <w:rsid w:val="00B9796D"/>
    <w:rsid w:val="00BA17C2"/>
    <w:rsid w:val="00BA249F"/>
    <w:rsid w:val="00BA2853"/>
    <w:rsid w:val="00BA2ED7"/>
    <w:rsid w:val="00BA3554"/>
    <w:rsid w:val="00BA4AEC"/>
    <w:rsid w:val="00BA6300"/>
    <w:rsid w:val="00BA632C"/>
    <w:rsid w:val="00BA6E63"/>
    <w:rsid w:val="00BA7128"/>
    <w:rsid w:val="00BA79E4"/>
    <w:rsid w:val="00BB1C9B"/>
    <w:rsid w:val="00BB3575"/>
    <w:rsid w:val="00BB4ADD"/>
    <w:rsid w:val="00BB500A"/>
    <w:rsid w:val="00BB50D0"/>
    <w:rsid w:val="00BB51EE"/>
    <w:rsid w:val="00BB52F9"/>
    <w:rsid w:val="00BB5B81"/>
    <w:rsid w:val="00BB6319"/>
    <w:rsid w:val="00BB67B5"/>
    <w:rsid w:val="00BB682B"/>
    <w:rsid w:val="00BB74CF"/>
    <w:rsid w:val="00BB77F2"/>
    <w:rsid w:val="00BB7A52"/>
    <w:rsid w:val="00BC0BAC"/>
    <w:rsid w:val="00BC0CA7"/>
    <w:rsid w:val="00BC0EE6"/>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65D"/>
    <w:rsid w:val="00BD2920"/>
    <w:rsid w:val="00BD3B55"/>
    <w:rsid w:val="00BD4817"/>
    <w:rsid w:val="00BD50E7"/>
    <w:rsid w:val="00BD5575"/>
    <w:rsid w:val="00BD572E"/>
    <w:rsid w:val="00BD587C"/>
    <w:rsid w:val="00BD5B55"/>
    <w:rsid w:val="00BD5F94"/>
    <w:rsid w:val="00BD6BF7"/>
    <w:rsid w:val="00BD72E6"/>
    <w:rsid w:val="00BE01AE"/>
    <w:rsid w:val="00BE0C42"/>
    <w:rsid w:val="00BE1C5E"/>
    <w:rsid w:val="00BE2236"/>
    <w:rsid w:val="00BE2572"/>
    <w:rsid w:val="00BE315B"/>
    <w:rsid w:val="00BE319F"/>
    <w:rsid w:val="00BE40B1"/>
    <w:rsid w:val="00BE439E"/>
    <w:rsid w:val="00BE45B6"/>
    <w:rsid w:val="00BE4CFA"/>
    <w:rsid w:val="00BE5381"/>
    <w:rsid w:val="00BE54A9"/>
    <w:rsid w:val="00BE5525"/>
    <w:rsid w:val="00BE557F"/>
    <w:rsid w:val="00BE5F44"/>
    <w:rsid w:val="00BE6363"/>
    <w:rsid w:val="00BE6F5D"/>
    <w:rsid w:val="00BE7FE1"/>
    <w:rsid w:val="00BF0403"/>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E2C"/>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A48"/>
    <w:rsid w:val="00C15BC3"/>
    <w:rsid w:val="00C16602"/>
    <w:rsid w:val="00C1672F"/>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5A07"/>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B5"/>
    <w:rsid w:val="00C40834"/>
    <w:rsid w:val="00C4095B"/>
    <w:rsid w:val="00C410E6"/>
    <w:rsid w:val="00C42879"/>
    <w:rsid w:val="00C43213"/>
    <w:rsid w:val="00C43524"/>
    <w:rsid w:val="00C435DD"/>
    <w:rsid w:val="00C43FEC"/>
    <w:rsid w:val="00C4487D"/>
    <w:rsid w:val="00C45620"/>
    <w:rsid w:val="00C45778"/>
    <w:rsid w:val="00C45B20"/>
    <w:rsid w:val="00C464BA"/>
    <w:rsid w:val="00C47000"/>
    <w:rsid w:val="00C472C1"/>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199"/>
    <w:rsid w:val="00C72606"/>
    <w:rsid w:val="00C7261B"/>
    <w:rsid w:val="00C72706"/>
    <w:rsid w:val="00C72D0E"/>
    <w:rsid w:val="00C72E21"/>
    <w:rsid w:val="00C736F0"/>
    <w:rsid w:val="00C73E62"/>
    <w:rsid w:val="00C74DDE"/>
    <w:rsid w:val="00C752FC"/>
    <w:rsid w:val="00C7561C"/>
    <w:rsid w:val="00C76782"/>
    <w:rsid w:val="00C767C7"/>
    <w:rsid w:val="00C77D57"/>
    <w:rsid w:val="00C8055A"/>
    <w:rsid w:val="00C806B2"/>
    <w:rsid w:val="00C807D9"/>
    <w:rsid w:val="00C80B25"/>
    <w:rsid w:val="00C81187"/>
    <w:rsid w:val="00C81387"/>
    <w:rsid w:val="00C813A9"/>
    <w:rsid w:val="00C816CA"/>
    <w:rsid w:val="00C81FE2"/>
    <w:rsid w:val="00C82BD2"/>
    <w:rsid w:val="00C83D8F"/>
    <w:rsid w:val="00C84419"/>
    <w:rsid w:val="00C84B20"/>
    <w:rsid w:val="00C84F21"/>
    <w:rsid w:val="00C85FFA"/>
    <w:rsid w:val="00C861E9"/>
    <w:rsid w:val="00C864DC"/>
    <w:rsid w:val="00C869C9"/>
    <w:rsid w:val="00C86AB3"/>
    <w:rsid w:val="00C87BF8"/>
    <w:rsid w:val="00C90796"/>
    <w:rsid w:val="00C9153B"/>
    <w:rsid w:val="00C91F69"/>
    <w:rsid w:val="00C92737"/>
    <w:rsid w:val="00C929A7"/>
    <w:rsid w:val="00C94323"/>
    <w:rsid w:val="00C94DAC"/>
    <w:rsid w:val="00C961A9"/>
    <w:rsid w:val="00C970BB"/>
    <w:rsid w:val="00C97441"/>
    <w:rsid w:val="00C97552"/>
    <w:rsid w:val="00C978AF"/>
    <w:rsid w:val="00CA0015"/>
    <w:rsid w:val="00CA071A"/>
    <w:rsid w:val="00CA0A33"/>
    <w:rsid w:val="00CA11F2"/>
    <w:rsid w:val="00CA169D"/>
    <w:rsid w:val="00CA1747"/>
    <w:rsid w:val="00CA1C11"/>
    <w:rsid w:val="00CA1F39"/>
    <w:rsid w:val="00CA2207"/>
    <w:rsid w:val="00CA2B01"/>
    <w:rsid w:val="00CA2FB5"/>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2FD4"/>
    <w:rsid w:val="00CC3097"/>
    <w:rsid w:val="00CC3BAC"/>
    <w:rsid w:val="00CC410F"/>
    <w:rsid w:val="00CC518E"/>
    <w:rsid w:val="00CC6362"/>
    <w:rsid w:val="00CC69D0"/>
    <w:rsid w:val="00CC70AB"/>
    <w:rsid w:val="00CC73A2"/>
    <w:rsid w:val="00CC73F0"/>
    <w:rsid w:val="00CC7FFA"/>
    <w:rsid w:val="00CD01CC"/>
    <w:rsid w:val="00CD043A"/>
    <w:rsid w:val="00CD0513"/>
    <w:rsid w:val="00CD1CBF"/>
    <w:rsid w:val="00CD1E50"/>
    <w:rsid w:val="00CD2204"/>
    <w:rsid w:val="00CD3548"/>
    <w:rsid w:val="00CD4190"/>
    <w:rsid w:val="00CD435C"/>
    <w:rsid w:val="00CD4898"/>
    <w:rsid w:val="00CD4F53"/>
    <w:rsid w:val="00CD51E6"/>
    <w:rsid w:val="00CD6B60"/>
    <w:rsid w:val="00CD7A4E"/>
    <w:rsid w:val="00CD7A4F"/>
    <w:rsid w:val="00CE0D95"/>
    <w:rsid w:val="00CE10B2"/>
    <w:rsid w:val="00CE1561"/>
    <w:rsid w:val="00CE1E11"/>
    <w:rsid w:val="00CE2264"/>
    <w:rsid w:val="00CE35E7"/>
    <w:rsid w:val="00CE4D1D"/>
    <w:rsid w:val="00CE5560"/>
    <w:rsid w:val="00CE56FD"/>
    <w:rsid w:val="00CE6D27"/>
    <w:rsid w:val="00CE71AA"/>
    <w:rsid w:val="00CE7B83"/>
    <w:rsid w:val="00CE7BF1"/>
    <w:rsid w:val="00CF0D0D"/>
    <w:rsid w:val="00CF12EA"/>
    <w:rsid w:val="00CF1653"/>
    <w:rsid w:val="00CF1742"/>
    <w:rsid w:val="00CF1966"/>
    <w:rsid w:val="00CF2304"/>
    <w:rsid w:val="00CF2692"/>
    <w:rsid w:val="00CF2C8B"/>
    <w:rsid w:val="00CF34D0"/>
    <w:rsid w:val="00CF34DE"/>
    <w:rsid w:val="00CF3B1A"/>
    <w:rsid w:val="00CF6D51"/>
    <w:rsid w:val="00CF7801"/>
    <w:rsid w:val="00CF7A4E"/>
    <w:rsid w:val="00CF7F57"/>
    <w:rsid w:val="00D00064"/>
    <w:rsid w:val="00D00401"/>
    <w:rsid w:val="00D0068C"/>
    <w:rsid w:val="00D008B5"/>
    <w:rsid w:val="00D00A61"/>
    <w:rsid w:val="00D00BED"/>
    <w:rsid w:val="00D00DA3"/>
    <w:rsid w:val="00D00E18"/>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516"/>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33F"/>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6B3"/>
    <w:rsid w:val="00D4557B"/>
    <w:rsid w:val="00D463EA"/>
    <w:rsid w:val="00D46D5B"/>
    <w:rsid w:val="00D47316"/>
    <w:rsid w:val="00D4738C"/>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154"/>
    <w:rsid w:val="00D5440E"/>
    <w:rsid w:val="00D5443D"/>
    <w:rsid w:val="00D54A25"/>
    <w:rsid w:val="00D54E6F"/>
    <w:rsid w:val="00D55276"/>
    <w:rsid w:val="00D552DD"/>
    <w:rsid w:val="00D5541F"/>
    <w:rsid w:val="00D5674E"/>
    <w:rsid w:val="00D56D2A"/>
    <w:rsid w:val="00D57126"/>
    <w:rsid w:val="00D57531"/>
    <w:rsid w:val="00D57CAC"/>
    <w:rsid w:val="00D60E8B"/>
    <w:rsid w:val="00D612BC"/>
    <w:rsid w:val="00D61D87"/>
    <w:rsid w:val="00D62855"/>
    <w:rsid w:val="00D62C0F"/>
    <w:rsid w:val="00D646A6"/>
    <w:rsid w:val="00D64A0E"/>
    <w:rsid w:val="00D659B3"/>
    <w:rsid w:val="00D65BF2"/>
    <w:rsid w:val="00D65E4E"/>
    <w:rsid w:val="00D65EBA"/>
    <w:rsid w:val="00D66198"/>
    <w:rsid w:val="00D667DA"/>
    <w:rsid w:val="00D710BC"/>
    <w:rsid w:val="00D710FE"/>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54C8"/>
    <w:rsid w:val="00D86538"/>
    <w:rsid w:val="00D867C2"/>
    <w:rsid w:val="00D873FE"/>
    <w:rsid w:val="00D875CB"/>
    <w:rsid w:val="00D90394"/>
    <w:rsid w:val="00D90640"/>
    <w:rsid w:val="00D91B2B"/>
    <w:rsid w:val="00D91C7E"/>
    <w:rsid w:val="00D927EB"/>
    <w:rsid w:val="00D94F34"/>
    <w:rsid w:val="00D970D2"/>
    <w:rsid w:val="00D976EB"/>
    <w:rsid w:val="00DA0186"/>
    <w:rsid w:val="00DA04BC"/>
    <w:rsid w:val="00DA0948"/>
    <w:rsid w:val="00DA0A4E"/>
    <w:rsid w:val="00DA0D2B"/>
    <w:rsid w:val="00DA0F3E"/>
    <w:rsid w:val="00DA0F94"/>
    <w:rsid w:val="00DA0FDD"/>
    <w:rsid w:val="00DA1801"/>
    <w:rsid w:val="00DA187D"/>
    <w:rsid w:val="00DA1AF1"/>
    <w:rsid w:val="00DA2289"/>
    <w:rsid w:val="00DA3EA6"/>
    <w:rsid w:val="00DA3F9C"/>
    <w:rsid w:val="00DA41B1"/>
    <w:rsid w:val="00DA4643"/>
    <w:rsid w:val="00DA4817"/>
    <w:rsid w:val="00DA5D3D"/>
    <w:rsid w:val="00DA609D"/>
    <w:rsid w:val="00DA687B"/>
    <w:rsid w:val="00DA6C97"/>
    <w:rsid w:val="00DB01A7"/>
    <w:rsid w:val="00DB0267"/>
    <w:rsid w:val="00DB120F"/>
    <w:rsid w:val="00DB14F9"/>
    <w:rsid w:val="00DB1680"/>
    <w:rsid w:val="00DB2BCC"/>
    <w:rsid w:val="00DB3093"/>
    <w:rsid w:val="00DB3E17"/>
    <w:rsid w:val="00DB40C0"/>
    <w:rsid w:val="00DB41B7"/>
    <w:rsid w:val="00DB4273"/>
    <w:rsid w:val="00DB4CC7"/>
    <w:rsid w:val="00DB4FE3"/>
    <w:rsid w:val="00DB64C8"/>
    <w:rsid w:val="00DB6D02"/>
    <w:rsid w:val="00DB6E4E"/>
    <w:rsid w:val="00DB7289"/>
    <w:rsid w:val="00DB7787"/>
    <w:rsid w:val="00DC14CE"/>
    <w:rsid w:val="00DC1B3F"/>
    <w:rsid w:val="00DC30CC"/>
    <w:rsid w:val="00DC4CCF"/>
    <w:rsid w:val="00DC51C8"/>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6CFC"/>
    <w:rsid w:val="00DE7706"/>
    <w:rsid w:val="00DE7753"/>
    <w:rsid w:val="00DE7F8F"/>
    <w:rsid w:val="00DF09E7"/>
    <w:rsid w:val="00DF0BD2"/>
    <w:rsid w:val="00DF11C4"/>
    <w:rsid w:val="00DF1625"/>
    <w:rsid w:val="00DF19A1"/>
    <w:rsid w:val="00DF31E1"/>
    <w:rsid w:val="00DF3688"/>
    <w:rsid w:val="00DF44E3"/>
    <w:rsid w:val="00DF48C6"/>
    <w:rsid w:val="00DF5182"/>
    <w:rsid w:val="00DF749E"/>
    <w:rsid w:val="00E00AD1"/>
    <w:rsid w:val="00E01503"/>
    <w:rsid w:val="00E01672"/>
    <w:rsid w:val="00E020C1"/>
    <w:rsid w:val="00E02389"/>
    <w:rsid w:val="00E024E0"/>
    <w:rsid w:val="00E028C9"/>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5504"/>
    <w:rsid w:val="00E161F1"/>
    <w:rsid w:val="00E17450"/>
    <w:rsid w:val="00E17B7F"/>
    <w:rsid w:val="00E20011"/>
    <w:rsid w:val="00E207EB"/>
    <w:rsid w:val="00E20B3E"/>
    <w:rsid w:val="00E20E95"/>
    <w:rsid w:val="00E21547"/>
    <w:rsid w:val="00E217B8"/>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14F"/>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795"/>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2F8"/>
    <w:rsid w:val="00E6044F"/>
    <w:rsid w:val="00E60526"/>
    <w:rsid w:val="00E61782"/>
    <w:rsid w:val="00E6284D"/>
    <w:rsid w:val="00E6288F"/>
    <w:rsid w:val="00E63619"/>
    <w:rsid w:val="00E6367A"/>
    <w:rsid w:val="00E63C8D"/>
    <w:rsid w:val="00E64337"/>
    <w:rsid w:val="00E6482F"/>
    <w:rsid w:val="00E648D1"/>
    <w:rsid w:val="00E64D24"/>
    <w:rsid w:val="00E65F37"/>
    <w:rsid w:val="00E66866"/>
    <w:rsid w:val="00E674AE"/>
    <w:rsid w:val="00E67855"/>
    <w:rsid w:val="00E67BA7"/>
    <w:rsid w:val="00E67FD5"/>
    <w:rsid w:val="00E70468"/>
    <w:rsid w:val="00E70A0B"/>
    <w:rsid w:val="00E70FC4"/>
    <w:rsid w:val="00E71EA4"/>
    <w:rsid w:val="00E72E35"/>
    <w:rsid w:val="00E739BE"/>
    <w:rsid w:val="00E7424B"/>
    <w:rsid w:val="00E74264"/>
    <w:rsid w:val="00E749B7"/>
    <w:rsid w:val="00E74BF6"/>
    <w:rsid w:val="00E74F86"/>
    <w:rsid w:val="00E75169"/>
    <w:rsid w:val="00E7522C"/>
    <w:rsid w:val="00E7544B"/>
    <w:rsid w:val="00E765B7"/>
    <w:rsid w:val="00E77AD7"/>
    <w:rsid w:val="00E77EEE"/>
    <w:rsid w:val="00E805B6"/>
    <w:rsid w:val="00E80AFC"/>
    <w:rsid w:val="00E81D32"/>
    <w:rsid w:val="00E82210"/>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45B"/>
    <w:rsid w:val="00EA31E0"/>
    <w:rsid w:val="00EA35FA"/>
    <w:rsid w:val="00EA3A1B"/>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4BEB"/>
    <w:rsid w:val="00EC5C41"/>
    <w:rsid w:val="00EC68D2"/>
    <w:rsid w:val="00EC7188"/>
    <w:rsid w:val="00EC759E"/>
    <w:rsid w:val="00EC7897"/>
    <w:rsid w:val="00ED0338"/>
    <w:rsid w:val="00ED0BF3"/>
    <w:rsid w:val="00ED0DE3"/>
    <w:rsid w:val="00ED1142"/>
    <w:rsid w:val="00ED1170"/>
    <w:rsid w:val="00ED119F"/>
    <w:rsid w:val="00ED2352"/>
    <w:rsid w:val="00ED2462"/>
    <w:rsid w:val="00ED2DF0"/>
    <w:rsid w:val="00ED3BA4"/>
    <w:rsid w:val="00ED4AE3"/>
    <w:rsid w:val="00ED4C1D"/>
    <w:rsid w:val="00ED5972"/>
    <w:rsid w:val="00ED59E0"/>
    <w:rsid w:val="00ED5C1C"/>
    <w:rsid w:val="00ED62EA"/>
    <w:rsid w:val="00ED6836"/>
    <w:rsid w:val="00ED6A38"/>
    <w:rsid w:val="00ED742D"/>
    <w:rsid w:val="00EE09A4"/>
    <w:rsid w:val="00EE0A56"/>
    <w:rsid w:val="00EE0CB1"/>
    <w:rsid w:val="00EE0EB3"/>
    <w:rsid w:val="00EE0EF1"/>
    <w:rsid w:val="00EE1022"/>
    <w:rsid w:val="00EE2663"/>
    <w:rsid w:val="00EE4047"/>
    <w:rsid w:val="00EE4503"/>
    <w:rsid w:val="00EE46E2"/>
    <w:rsid w:val="00EE55F5"/>
    <w:rsid w:val="00EE5855"/>
    <w:rsid w:val="00EE5A09"/>
    <w:rsid w:val="00EE62ED"/>
    <w:rsid w:val="00EE6490"/>
    <w:rsid w:val="00EE7019"/>
    <w:rsid w:val="00EE73A8"/>
    <w:rsid w:val="00EE7758"/>
    <w:rsid w:val="00EE78C9"/>
    <w:rsid w:val="00EE7A99"/>
    <w:rsid w:val="00EF11FF"/>
    <w:rsid w:val="00EF24C7"/>
    <w:rsid w:val="00EF273B"/>
    <w:rsid w:val="00EF2954"/>
    <w:rsid w:val="00EF29D4"/>
    <w:rsid w:val="00EF2B43"/>
    <w:rsid w:val="00EF352E"/>
    <w:rsid w:val="00EF3662"/>
    <w:rsid w:val="00EF548A"/>
    <w:rsid w:val="00EF5782"/>
    <w:rsid w:val="00EF6526"/>
    <w:rsid w:val="00EF6AA2"/>
    <w:rsid w:val="00EF7868"/>
    <w:rsid w:val="00EF7F99"/>
    <w:rsid w:val="00F002B5"/>
    <w:rsid w:val="00F00565"/>
    <w:rsid w:val="00F00C96"/>
    <w:rsid w:val="00F0165A"/>
    <w:rsid w:val="00F016A2"/>
    <w:rsid w:val="00F01D1E"/>
    <w:rsid w:val="00F04AA1"/>
    <w:rsid w:val="00F04FC3"/>
    <w:rsid w:val="00F06F30"/>
    <w:rsid w:val="00F0759D"/>
    <w:rsid w:val="00F102AB"/>
    <w:rsid w:val="00F11794"/>
    <w:rsid w:val="00F11AC7"/>
    <w:rsid w:val="00F11D9C"/>
    <w:rsid w:val="00F11E5A"/>
    <w:rsid w:val="00F12049"/>
    <w:rsid w:val="00F125C4"/>
    <w:rsid w:val="00F12D9A"/>
    <w:rsid w:val="00F130E4"/>
    <w:rsid w:val="00F135ED"/>
    <w:rsid w:val="00F1389B"/>
    <w:rsid w:val="00F13FFF"/>
    <w:rsid w:val="00F141E2"/>
    <w:rsid w:val="00F154A2"/>
    <w:rsid w:val="00F15CED"/>
    <w:rsid w:val="00F15F72"/>
    <w:rsid w:val="00F1738A"/>
    <w:rsid w:val="00F17B6A"/>
    <w:rsid w:val="00F17E78"/>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4D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A03"/>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67DA9"/>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1E93"/>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194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A55"/>
    <w:rsid w:val="00FB22E8"/>
    <w:rsid w:val="00FB35D5"/>
    <w:rsid w:val="00FB3AE2"/>
    <w:rsid w:val="00FB3AE9"/>
    <w:rsid w:val="00FB3AFB"/>
    <w:rsid w:val="00FB3CC9"/>
    <w:rsid w:val="00FB4964"/>
    <w:rsid w:val="00FB4ACF"/>
    <w:rsid w:val="00FB4AFE"/>
    <w:rsid w:val="00FB4CC2"/>
    <w:rsid w:val="00FB576C"/>
    <w:rsid w:val="00FB6B1F"/>
    <w:rsid w:val="00FB72F4"/>
    <w:rsid w:val="00FB734C"/>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3723"/>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A64"/>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14:docId w14:val="2887C998"/>
  <w15:docId w15:val="{B98A13DD-DE77-4920-8E9C-39A8FD92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styleId="HTMLPreformatted">
    <w:name w:val="HTML Preformatted"/>
    <w:basedOn w:val="Normal"/>
    <w:link w:val="HTMLPreformattedChar"/>
    <w:uiPriority w:val="99"/>
    <w:semiHidden/>
    <w:unhideWhenUsed/>
    <w:rsid w:val="00ED7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ED742D"/>
    <w:rPr>
      <w:rFonts w:ascii="Courier New" w:hAnsi="Courier New" w:cs="Courier New"/>
      <w:lang w:val="en-US" w:eastAsia="en-US" w:bidi="ar-SA"/>
    </w:rPr>
  </w:style>
  <w:style w:type="character" w:customStyle="1" w:styleId="y2iqfc">
    <w:name w:val="y2iqfc"/>
    <w:basedOn w:val="DefaultParagraphFont"/>
    <w:rsid w:val="00ED742D"/>
  </w:style>
  <w:style w:type="character" w:customStyle="1" w:styleId="ezkurwreuab5ozgtqnkl">
    <w:name w:val="ezkurwreuab5ozgtqnkl"/>
    <w:basedOn w:val="DefaultParagraphFont"/>
    <w:rsid w:val="003E23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885058">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11170695">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884581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4C3C78-A7A2-4549-9851-5F9124F6A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89</Pages>
  <Words>25443</Words>
  <Characters>145029</Characters>
  <Application>Microsoft Office Word</Application>
  <DocSecurity>0</DocSecurity>
  <Lines>1208</Lines>
  <Paragraphs>340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170132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Vardan Hovhannisyan</cp:lastModifiedBy>
  <cp:revision>65</cp:revision>
  <cp:lastPrinted>2018-02-16T07:12:00Z</cp:lastPrinted>
  <dcterms:created xsi:type="dcterms:W3CDTF">2024-02-14T10:29:00Z</dcterms:created>
  <dcterms:modified xsi:type="dcterms:W3CDTF">2025-12-10T10:57:00Z</dcterms:modified>
</cp:coreProperties>
</file>