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726DDE" w:rsidRDefault="00726DDE" w:rsidP="00726DDE">
      <w:pPr>
        <w:pStyle w:val="BodyTextIndent"/>
        <w:widowControl w:val="0"/>
        <w:spacing w:after="160" w:line="240" w:lineRule="auto"/>
        <w:ind w:firstLine="0"/>
        <w:contextualSpacing/>
        <w:jc w:val="center"/>
        <w:rPr>
          <w:rFonts w:ascii="GHEA Grapalat" w:hAnsi="GHEA Grapalat"/>
          <w:i w:val="0"/>
          <w:sz w:val="24"/>
          <w:szCs w:val="24"/>
          <w:lang w:val="hy-AM"/>
        </w:rPr>
      </w:pPr>
      <w:r w:rsidRPr="00B02E29">
        <w:rPr>
          <w:rFonts w:ascii="GHEA Grapalat" w:hAnsi="GHEA Grapalat"/>
          <w:i w:val="0"/>
          <w:sz w:val="24"/>
          <w:szCs w:val="24"/>
        </w:rPr>
        <w:t>О</w:t>
      </w:r>
      <w:r>
        <w:rPr>
          <w:rFonts w:ascii="GHEA Grapalat" w:hAnsi="GHEA Grapalat"/>
          <w:i w:val="0"/>
          <w:sz w:val="24"/>
          <w:szCs w:val="24"/>
        </w:rPr>
        <w:t xml:space="preserve"> </w:t>
      </w:r>
      <w:r w:rsidRPr="00B02E29">
        <w:rPr>
          <w:rFonts w:ascii="GHEA Grapalat" w:hAnsi="GHEA Grapalat"/>
          <w:i w:val="0"/>
          <w:sz w:val="24"/>
          <w:szCs w:val="24"/>
        </w:rPr>
        <w:t>ЗАПРОСЕ</w:t>
      </w:r>
      <w:r>
        <w:rPr>
          <w:rFonts w:ascii="GHEA Grapalat" w:hAnsi="GHEA Grapalat"/>
          <w:i w:val="0"/>
          <w:sz w:val="24"/>
          <w:szCs w:val="24"/>
        </w:rPr>
        <w:t xml:space="preserve"> </w:t>
      </w:r>
      <w:r w:rsidRPr="00B02E29">
        <w:rPr>
          <w:rFonts w:ascii="GHEA Grapalat" w:hAnsi="GHEA Grapalat"/>
          <w:i w:val="0"/>
          <w:sz w:val="24"/>
          <w:szCs w:val="24"/>
        </w:rPr>
        <w:t>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726DDE">
        <w:rPr>
          <w:rFonts w:ascii="GHEA Grapalat" w:hAnsi="GHEA Grapalat"/>
          <w:i w:val="0"/>
          <w:sz w:val="24"/>
          <w:szCs w:val="24"/>
          <w:lang w:val="hy-AM"/>
        </w:rPr>
        <w:t xml:space="preserve">30 </w:t>
      </w:r>
      <w:r w:rsidR="00726DDE">
        <w:rPr>
          <w:rFonts w:ascii="GHEA Grapalat" w:hAnsi="GHEA Grapalat"/>
          <w:i w:val="0"/>
          <w:sz w:val="24"/>
          <w:szCs w:val="24"/>
        </w:rPr>
        <w:t>ноября</w:t>
      </w:r>
      <w:r w:rsidRPr="009044F1">
        <w:rPr>
          <w:rFonts w:ascii="GHEA Grapalat" w:hAnsi="GHEA Grapalat"/>
          <w:i w:val="0"/>
          <w:sz w:val="24"/>
          <w:szCs w:val="24"/>
        </w:rPr>
        <w:t xml:space="preserve"> 20</w:t>
      </w:r>
      <w:r w:rsidR="00726DDE">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D6618F">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6618F" w:rsidRPr="005E4F96">
        <w:rPr>
          <w:rFonts w:ascii="GHEA Grapalat" w:hAnsi="GHEA Grapalat"/>
          <w:b/>
          <w:i w:val="0"/>
          <w:sz w:val="24"/>
          <w:szCs w:val="24"/>
        </w:rPr>
        <w:t>«GHAShDzB-HVKAK-2020-72»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D6618F" w:rsidRPr="00B02E29" w:rsidRDefault="00D6618F" w:rsidP="00EC0679">
      <w:pPr>
        <w:pStyle w:val="BodyTextIndent"/>
        <w:spacing w:line="240" w:lineRule="auto"/>
        <w:ind w:firstLine="709"/>
        <w:contextualSpacing/>
        <w:rPr>
          <w:rFonts w:ascii="GHEA Grapalat" w:hAnsi="GHEA Grapalat"/>
          <w:i w:val="0"/>
          <w:sz w:val="24"/>
          <w:szCs w:val="24"/>
        </w:rPr>
      </w:pPr>
      <w:r w:rsidRPr="00DA3A61">
        <w:rPr>
          <w:rFonts w:ascii="GHEA Grapalat" w:hAnsi="GHEA Grapalat"/>
          <w:i w:val="0"/>
          <w:sz w:val="24"/>
          <w:szCs w:val="24"/>
        </w:rPr>
        <w:t>Заказчик</w:t>
      </w:r>
      <w:r>
        <w:rPr>
          <w:rFonts w:ascii="GHEA Grapalat" w:hAnsi="GHEA Grapalat"/>
          <w:i w:val="0"/>
          <w:sz w:val="24"/>
          <w:szCs w:val="24"/>
        </w:rPr>
        <w:t xml:space="preserve"> </w:t>
      </w:r>
      <w:r w:rsidRPr="002508E7">
        <w:rPr>
          <w:rFonts w:ascii="GHEA Grapalat" w:hAnsi="GHEA Grapalat"/>
          <w:b/>
          <w:i w:val="0"/>
          <w:sz w:val="24"/>
          <w:szCs w:val="24"/>
        </w:rPr>
        <w:t>ГНО «Национальный центр по контролю и профилактике заболеваний» МЗ РА</w:t>
      </w:r>
      <w:r w:rsidRPr="00DA3A61">
        <w:rPr>
          <w:rFonts w:ascii="GHEA Grapalat" w:hAnsi="GHEA Grapalat"/>
          <w:i w:val="0"/>
          <w:sz w:val="24"/>
          <w:szCs w:val="24"/>
        </w:rPr>
        <w:t>,</w:t>
      </w:r>
      <w:r>
        <w:rPr>
          <w:rFonts w:ascii="GHEA Grapalat" w:hAnsi="GHEA Grapalat"/>
          <w:i w:val="0"/>
          <w:sz w:val="24"/>
          <w:szCs w:val="24"/>
        </w:rPr>
        <w:t xml:space="preserve"> </w:t>
      </w:r>
      <w:r w:rsidRPr="00DA3A61">
        <w:rPr>
          <w:rFonts w:ascii="GHEA Grapalat" w:hAnsi="GHEA Grapalat"/>
          <w:i w:val="0"/>
          <w:sz w:val="24"/>
          <w:szCs w:val="24"/>
        </w:rPr>
        <w:t>находящийся</w:t>
      </w:r>
      <w:r>
        <w:rPr>
          <w:rFonts w:ascii="GHEA Grapalat" w:hAnsi="GHEA Grapalat"/>
          <w:i w:val="0"/>
          <w:sz w:val="24"/>
          <w:szCs w:val="24"/>
        </w:rPr>
        <w:t xml:space="preserve"> </w:t>
      </w:r>
      <w:r w:rsidRPr="00DA3A61">
        <w:rPr>
          <w:rFonts w:ascii="GHEA Grapalat" w:hAnsi="GHEA Grapalat"/>
          <w:i w:val="0"/>
          <w:sz w:val="24"/>
          <w:szCs w:val="24"/>
        </w:rPr>
        <w:t>по</w:t>
      </w:r>
      <w:r>
        <w:rPr>
          <w:rFonts w:ascii="GHEA Grapalat" w:hAnsi="GHEA Grapalat"/>
          <w:i w:val="0"/>
          <w:sz w:val="24"/>
          <w:szCs w:val="24"/>
        </w:rPr>
        <w:t xml:space="preserve"> </w:t>
      </w:r>
      <w:r w:rsidRPr="00DA3A61">
        <w:rPr>
          <w:rFonts w:ascii="GHEA Grapalat" w:hAnsi="GHEA Grapalat"/>
          <w:i w:val="0"/>
          <w:sz w:val="24"/>
          <w:szCs w:val="24"/>
        </w:rPr>
        <w:t>адресу:</w:t>
      </w:r>
      <w:r w:rsidRPr="002508E7">
        <w:rPr>
          <w:rFonts w:ascii="GHEA Grapalat" w:hAnsi="GHEA Grapalat"/>
          <w:i w:val="0"/>
          <w:sz w:val="24"/>
          <w:szCs w:val="24"/>
        </w:rPr>
        <w:t xml:space="preserve"> </w:t>
      </w:r>
      <w:r w:rsidRPr="002F21F2">
        <w:rPr>
          <w:rFonts w:ascii="GHEA Grapalat" w:hAnsi="GHEA Grapalat"/>
          <w:i w:val="0"/>
          <w:sz w:val="24"/>
          <w:szCs w:val="24"/>
        </w:rPr>
        <w:t>г.</w:t>
      </w:r>
      <w:r>
        <w:rPr>
          <w:rFonts w:ascii="GHEA Grapalat" w:hAnsi="GHEA Grapalat"/>
          <w:i w:val="0"/>
          <w:sz w:val="24"/>
          <w:szCs w:val="24"/>
          <w:lang w:val="hy-AM"/>
        </w:rPr>
        <w:t xml:space="preserve"> </w:t>
      </w:r>
      <w:r w:rsidRPr="002F21F2">
        <w:rPr>
          <w:rFonts w:ascii="GHEA Grapalat" w:hAnsi="GHEA Grapalat"/>
          <w:i w:val="0"/>
          <w:sz w:val="24"/>
          <w:szCs w:val="24"/>
        </w:rPr>
        <w:t xml:space="preserve">Ереван, </w:t>
      </w:r>
      <w:r>
        <w:rPr>
          <w:rFonts w:ascii="GHEA Grapalat" w:hAnsi="GHEA Grapalat"/>
          <w:i w:val="0"/>
          <w:sz w:val="24"/>
          <w:szCs w:val="24"/>
        </w:rPr>
        <w:t xml:space="preserve">ул. </w:t>
      </w:r>
      <w:r w:rsidRPr="002F21F2">
        <w:rPr>
          <w:rFonts w:ascii="GHEA Grapalat" w:hAnsi="GHEA Grapalat"/>
          <w:i w:val="0"/>
          <w:sz w:val="24"/>
          <w:szCs w:val="24"/>
        </w:rPr>
        <w:t>М.</w:t>
      </w:r>
      <w:r>
        <w:rPr>
          <w:rFonts w:ascii="GHEA Grapalat" w:hAnsi="GHEA Grapalat"/>
          <w:i w:val="0"/>
          <w:sz w:val="24"/>
          <w:szCs w:val="24"/>
          <w:lang w:val="hy-AM"/>
        </w:rPr>
        <w:t xml:space="preserve"> </w:t>
      </w:r>
      <w:proofErr w:type="spellStart"/>
      <w:r w:rsidRPr="002F21F2">
        <w:rPr>
          <w:rFonts w:ascii="GHEA Grapalat" w:hAnsi="GHEA Grapalat"/>
          <w:i w:val="0"/>
          <w:sz w:val="24"/>
          <w:szCs w:val="24"/>
        </w:rPr>
        <w:t>Гераци</w:t>
      </w:r>
      <w:proofErr w:type="spellEnd"/>
      <w:r>
        <w:rPr>
          <w:rFonts w:ascii="GHEA Grapalat" w:hAnsi="GHEA Grapalat"/>
          <w:i w:val="0"/>
          <w:sz w:val="24"/>
          <w:szCs w:val="24"/>
        </w:rPr>
        <w:t>,</w:t>
      </w:r>
      <w:r w:rsidRPr="002F21F2">
        <w:rPr>
          <w:rFonts w:ascii="GHEA Grapalat" w:hAnsi="GHEA Grapalat"/>
          <w:i w:val="0"/>
          <w:sz w:val="24"/>
          <w:szCs w:val="24"/>
        </w:rPr>
        <w:t xml:space="preserve"> </w:t>
      </w:r>
      <w:r>
        <w:rPr>
          <w:rFonts w:ascii="GHEA Grapalat" w:hAnsi="GHEA Grapalat"/>
          <w:i w:val="0"/>
          <w:sz w:val="24"/>
          <w:szCs w:val="24"/>
        </w:rPr>
        <w:t xml:space="preserve">д. </w:t>
      </w:r>
      <w:r w:rsidRPr="002F21F2">
        <w:rPr>
          <w:rFonts w:ascii="GHEA Grapalat" w:hAnsi="GHEA Grapalat"/>
          <w:i w:val="0"/>
          <w:sz w:val="24"/>
          <w:szCs w:val="24"/>
        </w:rPr>
        <w:t>12</w:t>
      </w:r>
      <w:r>
        <w:rPr>
          <w:rFonts w:ascii="GHEA Grapalat" w:hAnsi="GHEA Grapalat"/>
          <w:i w:val="0"/>
          <w:sz w:val="24"/>
          <w:szCs w:val="24"/>
        </w:rPr>
        <w:t xml:space="preserve">, </w:t>
      </w:r>
      <w:r w:rsidRPr="00B02E29">
        <w:rPr>
          <w:rFonts w:ascii="GHEA Grapalat" w:hAnsi="GHEA Grapalat"/>
          <w:i w:val="0"/>
          <w:sz w:val="24"/>
          <w:szCs w:val="24"/>
        </w:rPr>
        <w:t>объявляет</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который</w:t>
      </w:r>
      <w:r>
        <w:rPr>
          <w:rFonts w:ascii="GHEA Grapalat" w:hAnsi="GHEA Grapalat"/>
          <w:i w:val="0"/>
          <w:sz w:val="24"/>
          <w:szCs w:val="24"/>
        </w:rPr>
        <w:t xml:space="preserve"> </w:t>
      </w:r>
      <w:r w:rsidRPr="00B02E29">
        <w:rPr>
          <w:rFonts w:ascii="GHEA Grapalat" w:hAnsi="GHEA Grapalat"/>
          <w:i w:val="0"/>
          <w:sz w:val="24"/>
          <w:szCs w:val="24"/>
        </w:rPr>
        <w:t>проводится</w:t>
      </w:r>
      <w:r>
        <w:rPr>
          <w:rFonts w:ascii="GHEA Grapalat" w:hAnsi="GHEA Grapalat"/>
          <w:i w:val="0"/>
          <w:sz w:val="24"/>
          <w:szCs w:val="24"/>
        </w:rPr>
        <w:t xml:space="preserve"> </w:t>
      </w:r>
      <w:r w:rsidRPr="00B02E29">
        <w:rPr>
          <w:rFonts w:ascii="GHEA Grapalat" w:hAnsi="GHEA Grapalat"/>
          <w:i w:val="0"/>
          <w:sz w:val="24"/>
          <w:szCs w:val="24"/>
        </w:rPr>
        <w:t>одним</w:t>
      </w:r>
      <w:r>
        <w:rPr>
          <w:rFonts w:ascii="GHEA Grapalat" w:hAnsi="GHEA Grapalat"/>
          <w:i w:val="0"/>
          <w:sz w:val="24"/>
          <w:szCs w:val="24"/>
        </w:rPr>
        <w:t xml:space="preserve"> </w:t>
      </w:r>
      <w:r w:rsidRPr="00B02E29">
        <w:rPr>
          <w:rFonts w:ascii="GHEA Grapalat" w:hAnsi="GHEA Grapalat"/>
          <w:i w:val="0"/>
          <w:sz w:val="24"/>
          <w:szCs w:val="24"/>
        </w:rPr>
        <w:t>этапом.</w:t>
      </w:r>
    </w:p>
    <w:p w:rsidR="00D6618F" w:rsidRPr="002508E7" w:rsidRDefault="00D6618F" w:rsidP="00EC0679">
      <w:pPr>
        <w:pStyle w:val="BodyTextIndent"/>
        <w:widowControl w:val="0"/>
        <w:spacing w:line="240" w:lineRule="auto"/>
        <w:ind w:firstLine="709"/>
        <w:contextualSpacing/>
        <w:rPr>
          <w:rFonts w:ascii="GHEA Grapalat" w:hAnsi="GHEA Grapalat"/>
          <w:i w:val="0"/>
          <w:sz w:val="24"/>
          <w:szCs w:val="24"/>
        </w:rPr>
      </w:pPr>
      <w:r w:rsidRPr="00B02E29">
        <w:rPr>
          <w:rFonts w:ascii="GHEA Grapalat" w:hAnsi="GHEA Grapalat"/>
          <w:i w:val="0"/>
          <w:sz w:val="24"/>
          <w:szCs w:val="24"/>
        </w:rPr>
        <w:t>Участнику,</w:t>
      </w:r>
      <w:r>
        <w:rPr>
          <w:rFonts w:ascii="GHEA Grapalat" w:hAnsi="GHEA Grapalat"/>
          <w:i w:val="0"/>
          <w:sz w:val="24"/>
          <w:szCs w:val="24"/>
        </w:rPr>
        <w:t xml:space="preserve"> </w:t>
      </w:r>
      <w:r w:rsidRPr="00B02E29">
        <w:rPr>
          <w:rFonts w:ascii="GHEA Grapalat" w:hAnsi="GHEA Grapalat"/>
          <w:i w:val="0"/>
          <w:sz w:val="24"/>
          <w:szCs w:val="24"/>
        </w:rPr>
        <w:t>отобранному</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итогам</w:t>
      </w:r>
      <w:r>
        <w:rPr>
          <w:rFonts w:ascii="GHEA Grapalat" w:hAnsi="GHEA Grapalat"/>
          <w:i w:val="0"/>
          <w:sz w:val="24"/>
          <w:szCs w:val="24"/>
        </w:rPr>
        <w:t xml:space="preserve"> </w:t>
      </w:r>
      <w:r w:rsidRPr="00B02E29">
        <w:rPr>
          <w:rFonts w:ascii="GHEA Grapalat" w:hAnsi="GHEA Grapalat"/>
          <w:i w:val="0"/>
          <w:sz w:val="24"/>
          <w:szCs w:val="24"/>
        </w:rPr>
        <w:t>запроса</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установленном</w:t>
      </w:r>
      <w:r>
        <w:rPr>
          <w:rFonts w:ascii="GHEA Grapalat" w:hAnsi="GHEA Grapalat"/>
          <w:i w:val="0"/>
          <w:sz w:val="24"/>
          <w:szCs w:val="24"/>
        </w:rPr>
        <w:t xml:space="preserve"> </w:t>
      </w:r>
      <w:r w:rsidRPr="00B02E29">
        <w:rPr>
          <w:rFonts w:ascii="GHEA Grapalat" w:hAnsi="GHEA Grapalat"/>
          <w:i w:val="0"/>
          <w:sz w:val="24"/>
          <w:szCs w:val="24"/>
        </w:rPr>
        <w:t>порядке</w:t>
      </w:r>
      <w:r>
        <w:rPr>
          <w:rFonts w:ascii="GHEA Grapalat" w:hAnsi="GHEA Grapalat"/>
          <w:i w:val="0"/>
          <w:sz w:val="24"/>
          <w:szCs w:val="24"/>
        </w:rPr>
        <w:t xml:space="preserve"> </w:t>
      </w:r>
      <w:r w:rsidRPr="00B02E29">
        <w:rPr>
          <w:rFonts w:ascii="GHEA Grapalat" w:hAnsi="GHEA Grapalat"/>
          <w:i w:val="0"/>
          <w:sz w:val="24"/>
          <w:szCs w:val="24"/>
        </w:rPr>
        <w:t>будет</w:t>
      </w:r>
      <w:r>
        <w:rPr>
          <w:rFonts w:ascii="GHEA Grapalat" w:hAnsi="GHEA Grapalat"/>
          <w:i w:val="0"/>
          <w:sz w:val="24"/>
          <w:szCs w:val="24"/>
        </w:rPr>
        <w:t xml:space="preserve"> </w:t>
      </w:r>
      <w:r w:rsidRPr="00B02E29">
        <w:rPr>
          <w:rFonts w:ascii="GHEA Grapalat" w:hAnsi="GHEA Grapalat"/>
          <w:i w:val="0"/>
          <w:sz w:val="24"/>
          <w:szCs w:val="24"/>
        </w:rPr>
        <w:t>предложено</w:t>
      </w:r>
      <w:r>
        <w:rPr>
          <w:rFonts w:ascii="GHEA Grapalat" w:hAnsi="GHEA Grapalat"/>
          <w:i w:val="0"/>
          <w:sz w:val="24"/>
          <w:szCs w:val="24"/>
        </w:rPr>
        <w:t xml:space="preserve"> </w:t>
      </w:r>
      <w:r w:rsidRPr="00B02E29">
        <w:rPr>
          <w:rFonts w:ascii="GHEA Grapalat" w:hAnsi="GHEA Grapalat"/>
          <w:i w:val="0"/>
          <w:sz w:val="24"/>
          <w:szCs w:val="24"/>
        </w:rPr>
        <w:t>заключить</w:t>
      </w:r>
      <w:r>
        <w:rPr>
          <w:rFonts w:ascii="GHEA Grapalat" w:hAnsi="GHEA Grapalat"/>
          <w:i w:val="0"/>
          <w:sz w:val="24"/>
          <w:szCs w:val="24"/>
        </w:rPr>
        <w:t xml:space="preserve"> </w:t>
      </w:r>
      <w:r w:rsidRPr="00B02E29">
        <w:rPr>
          <w:rFonts w:ascii="GHEA Grapalat" w:hAnsi="GHEA Grapalat"/>
          <w:i w:val="0"/>
          <w:sz w:val="24"/>
          <w:szCs w:val="24"/>
        </w:rPr>
        <w:t>договор</w:t>
      </w:r>
      <w:r>
        <w:rPr>
          <w:rFonts w:ascii="GHEA Grapalat" w:hAnsi="GHEA Grapalat"/>
          <w:i w:val="0"/>
          <w:sz w:val="24"/>
          <w:szCs w:val="24"/>
        </w:rPr>
        <w:t xml:space="preserve"> </w:t>
      </w:r>
      <w:r>
        <w:rPr>
          <w:rFonts w:ascii="GHEA Grapalat" w:hAnsi="GHEA Grapalat"/>
          <w:b/>
          <w:i w:val="0"/>
          <w:sz w:val="24"/>
          <w:szCs w:val="24"/>
        </w:rPr>
        <w:t>по</w:t>
      </w:r>
      <w:r w:rsidRPr="002508E7">
        <w:rPr>
          <w:rFonts w:ascii="GHEA Grapalat" w:hAnsi="GHEA Grapalat"/>
          <w:b/>
          <w:i w:val="0"/>
          <w:sz w:val="24"/>
          <w:szCs w:val="24"/>
        </w:rPr>
        <w:t xml:space="preserve"> </w:t>
      </w:r>
      <w:r>
        <w:rPr>
          <w:rFonts w:ascii="GHEA Grapalat" w:hAnsi="GHEA Grapalat"/>
          <w:b/>
          <w:i w:val="0"/>
          <w:sz w:val="24"/>
          <w:szCs w:val="24"/>
        </w:rPr>
        <w:t>выполнению</w:t>
      </w:r>
      <w:r>
        <w:rPr>
          <w:rFonts w:ascii="GHEA Grapalat" w:hAnsi="GHEA Grapalat"/>
          <w:i w:val="0"/>
          <w:sz w:val="24"/>
          <w:szCs w:val="24"/>
        </w:rPr>
        <w:t xml:space="preserve"> </w:t>
      </w:r>
      <w:r w:rsidRPr="006A7D26">
        <w:rPr>
          <w:rFonts w:ascii="GHEA Grapalat" w:hAnsi="GHEA Grapalat"/>
          <w:b/>
          <w:i w:val="0"/>
          <w:sz w:val="24"/>
          <w:szCs w:val="24"/>
        </w:rPr>
        <w:t>полиграфических</w:t>
      </w:r>
      <w:r>
        <w:rPr>
          <w:rFonts w:ascii="GHEA Grapalat" w:hAnsi="GHEA Grapalat"/>
          <w:i w:val="0"/>
          <w:sz w:val="24"/>
          <w:szCs w:val="24"/>
        </w:rPr>
        <w:t xml:space="preserve"> </w:t>
      </w:r>
      <w:r>
        <w:rPr>
          <w:rFonts w:ascii="GHEA Grapalat" w:hAnsi="GHEA Grapalat"/>
          <w:b/>
          <w:i w:val="0"/>
          <w:sz w:val="24"/>
          <w:szCs w:val="24"/>
        </w:rPr>
        <w:t>работ</w:t>
      </w:r>
      <w:r w:rsidRPr="00D16CDA">
        <w:rPr>
          <w:rFonts w:ascii="GHEA Grapalat" w:hAnsi="GHEA Grapalat"/>
        </w:rPr>
        <w:t xml:space="preserve"> </w:t>
      </w:r>
      <w:r w:rsidRPr="00FC1823">
        <w:rPr>
          <w:rFonts w:ascii="GHEA Grapalat" w:hAnsi="GHEA Grapalat"/>
          <w:i w:val="0"/>
          <w:sz w:val="24"/>
          <w:szCs w:val="24"/>
        </w:rPr>
        <w:t>(далее</w:t>
      </w:r>
      <w:r>
        <w:rPr>
          <w:rFonts w:ascii="GHEA Grapalat" w:hAnsi="GHEA Grapalat"/>
          <w:i w:val="0"/>
          <w:sz w:val="24"/>
          <w:szCs w:val="24"/>
        </w:rPr>
        <w:t xml:space="preserve"> </w:t>
      </w:r>
      <w:r w:rsidRPr="00FC1823">
        <w:rPr>
          <w:rFonts w:ascii="GHEA Grapalat" w:hAnsi="GHEA Grapalat"/>
          <w:i w:val="0"/>
          <w:sz w:val="24"/>
          <w:szCs w:val="24"/>
        </w:rPr>
        <w:t>—</w:t>
      </w:r>
      <w:r>
        <w:rPr>
          <w:rFonts w:ascii="GHEA Grapalat" w:hAnsi="GHEA Grapalat"/>
          <w:i w:val="0"/>
          <w:sz w:val="24"/>
          <w:szCs w:val="24"/>
        </w:rPr>
        <w:t xml:space="preserve"> </w:t>
      </w:r>
      <w:r w:rsidRPr="00FC1823">
        <w:rPr>
          <w:rFonts w:ascii="GHEA Grapalat" w:hAnsi="GHEA Grapalat"/>
          <w:i w:val="0"/>
          <w:sz w:val="24"/>
          <w:szCs w:val="24"/>
        </w:rPr>
        <w:t>договор).</w:t>
      </w:r>
      <w:r>
        <w:rPr>
          <w:rFonts w:ascii="GHEA Grapalat" w:hAnsi="GHEA Grapalat"/>
          <w:i w:val="0"/>
          <w:sz w:val="24"/>
          <w:szCs w:val="24"/>
        </w:rPr>
        <w:t xml:space="preserve"> </w:t>
      </w:r>
    </w:p>
    <w:p w:rsidR="00357D48" w:rsidRPr="009044F1" w:rsidRDefault="00A20B69" w:rsidP="00EC06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EC0679">
      <w:pPr>
        <w:pStyle w:val="BodyTextIndent"/>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обратиться</w:t>
      </w:r>
      <w:r>
        <w:rPr>
          <w:rFonts w:ascii="GHEA Grapalat" w:hAnsi="GHEA Grapalat"/>
          <w:i w:val="0"/>
          <w:sz w:val="24"/>
          <w:szCs w:val="24"/>
        </w:rPr>
        <w:t xml:space="preserve"> </w:t>
      </w:r>
      <w:r w:rsidRPr="00B02E29">
        <w:rPr>
          <w:rFonts w:ascii="GHEA Grapalat" w:hAnsi="GHEA Grapalat"/>
          <w:i w:val="0"/>
          <w:sz w:val="24"/>
          <w:szCs w:val="24"/>
        </w:rPr>
        <w:t>к</w:t>
      </w:r>
      <w:r>
        <w:rPr>
          <w:rFonts w:ascii="GHEA Grapalat" w:hAnsi="GHEA Grapalat"/>
          <w:i w:val="0"/>
          <w:sz w:val="24"/>
          <w:szCs w:val="24"/>
        </w:rPr>
        <w:t xml:space="preserve"> </w:t>
      </w:r>
      <w:r w:rsidRPr="00B02E29">
        <w:rPr>
          <w:rFonts w:ascii="GHEA Grapalat" w:hAnsi="GHEA Grapalat"/>
          <w:i w:val="0"/>
          <w:sz w:val="24"/>
          <w:szCs w:val="24"/>
        </w:rPr>
        <w:t>заказчику</w:t>
      </w:r>
      <w:r>
        <w:rPr>
          <w:rFonts w:ascii="GHEA Grapalat" w:hAnsi="GHEA Grapalat"/>
          <w:i w:val="0"/>
          <w:sz w:val="24"/>
          <w:szCs w:val="24"/>
        </w:rPr>
        <w:t xml:space="preserve"> </w:t>
      </w:r>
      <w:r w:rsidRPr="00445565">
        <w:rPr>
          <w:rFonts w:ascii="GHEA Grapalat" w:hAnsi="GHEA Grapalat"/>
          <w:b/>
          <w:i w:val="0"/>
          <w:sz w:val="24"/>
          <w:szCs w:val="24"/>
        </w:rPr>
        <w:t>до</w:t>
      </w:r>
      <w:r>
        <w:rPr>
          <w:rFonts w:ascii="GHEA Grapalat" w:hAnsi="GHEA Grapalat"/>
          <w:i w:val="0"/>
          <w:sz w:val="24"/>
          <w:szCs w:val="24"/>
        </w:rPr>
        <w:t xml:space="preserve"> </w:t>
      </w:r>
      <w:r w:rsidRPr="00445565">
        <w:rPr>
          <w:rFonts w:ascii="GHEA Grapalat" w:hAnsi="GHEA Grapalat"/>
          <w:b/>
          <w:i w:val="0"/>
          <w:sz w:val="24"/>
          <w:szCs w:val="24"/>
        </w:rPr>
        <w:t>12:00 часов 6-го</w:t>
      </w:r>
      <w:r>
        <w:rPr>
          <w:rFonts w:ascii="GHEA Grapalat" w:hAnsi="GHEA Grapalat"/>
          <w:i w:val="0"/>
          <w:sz w:val="24"/>
          <w:szCs w:val="24"/>
        </w:rPr>
        <w:t xml:space="preserve"> </w:t>
      </w:r>
      <w:r w:rsidRPr="00445565">
        <w:rPr>
          <w:rFonts w:ascii="GHEA Grapalat" w:hAnsi="GHEA Grapalat"/>
          <w:b/>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r w:rsidRPr="00B02E29">
        <w:rPr>
          <w:rFonts w:ascii="GHEA Grapalat" w:hAnsi="GHEA Grapalat"/>
          <w:i w:val="0"/>
          <w:sz w:val="24"/>
          <w:szCs w:val="24"/>
        </w:rPr>
        <w:t>объявления.</w:t>
      </w:r>
      <w:r>
        <w:rPr>
          <w:rFonts w:ascii="GHEA Grapalat" w:hAnsi="GHEA Grapalat"/>
          <w:i w:val="0"/>
          <w:sz w:val="24"/>
          <w:szCs w:val="24"/>
        </w:rPr>
        <w:t xml:space="preserve"> </w:t>
      </w:r>
      <w:r w:rsidRPr="00B02E29">
        <w:rPr>
          <w:rFonts w:ascii="GHEA Grapalat" w:hAnsi="GHEA Grapalat"/>
          <w:i w:val="0"/>
          <w:sz w:val="24"/>
          <w:szCs w:val="24"/>
        </w:rPr>
        <w:t>При</w:t>
      </w:r>
      <w:r>
        <w:rPr>
          <w:rFonts w:ascii="GHEA Grapalat" w:hAnsi="GHEA Grapalat"/>
          <w:i w:val="0"/>
          <w:sz w:val="24"/>
          <w:szCs w:val="24"/>
        </w:rPr>
        <w:t xml:space="preserve"> </w:t>
      </w:r>
      <w:r w:rsidRPr="00B02E29">
        <w:rPr>
          <w:rFonts w:ascii="GHEA Grapalat" w:hAnsi="GHEA Grapalat"/>
          <w:i w:val="0"/>
          <w:sz w:val="24"/>
          <w:szCs w:val="24"/>
        </w:rPr>
        <w:t>этом</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заказчику</w:t>
      </w:r>
      <w:r>
        <w:rPr>
          <w:rFonts w:ascii="GHEA Grapalat" w:hAnsi="GHEA Grapalat"/>
          <w:i w:val="0"/>
          <w:sz w:val="24"/>
          <w:szCs w:val="24"/>
        </w:rPr>
        <w:t xml:space="preserve"> </w:t>
      </w:r>
      <w:r w:rsidRPr="00B02E29">
        <w:rPr>
          <w:rFonts w:ascii="GHEA Grapalat" w:hAnsi="GHEA Grapalat"/>
          <w:i w:val="0"/>
          <w:sz w:val="24"/>
          <w:szCs w:val="24"/>
        </w:rPr>
        <w:t>должно</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представлено</w:t>
      </w:r>
      <w:r>
        <w:rPr>
          <w:rFonts w:ascii="GHEA Grapalat" w:hAnsi="GHEA Grapalat"/>
          <w:i w:val="0"/>
          <w:sz w:val="24"/>
          <w:szCs w:val="24"/>
        </w:rPr>
        <w:t xml:space="preserve"> </w:t>
      </w:r>
      <w:r w:rsidRPr="00B02E29">
        <w:rPr>
          <w:rFonts w:ascii="GHEA Grapalat" w:hAnsi="GHEA Grapalat"/>
          <w:i w:val="0"/>
          <w:sz w:val="24"/>
          <w:szCs w:val="24"/>
        </w:rPr>
        <w:t>письменное</w:t>
      </w:r>
      <w:r>
        <w:rPr>
          <w:rFonts w:ascii="GHEA Grapalat" w:hAnsi="GHEA Grapalat"/>
          <w:i w:val="0"/>
          <w:sz w:val="24"/>
          <w:szCs w:val="24"/>
        </w:rPr>
        <w:t xml:space="preserve"> </w:t>
      </w:r>
      <w:r w:rsidRPr="00B02E29">
        <w:rPr>
          <w:rFonts w:ascii="GHEA Grapalat" w:hAnsi="GHEA Grapalat"/>
          <w:i w:val="0"/>
          <w:sz w:val="24"/>
          <w:szCs w:val="24"/>
        </w:rPr>
        <w:t>заявление.</w:t>
      </w:r>
      <w:r>
        <w:rPr>
          <w:rFonts w:ascii="GHEA Grapalat" w:hAnsi="GHEA Grapalat"/>
          <w:i w:val="0"/>
          <w:sz w:val="24"/>
          <w:szCs w:val="24"/>
        </w:rPr>
        <w:t xml:space="preserve"> </w:t>
      </w:r>
      <w:r w:rsidRPr="00B02E29">
        <w:rPr>
          <w:rFonts w:ascii="GHEA Grapalat" w:hAnsi="GHEA Grapalat"/>
          <w:i w:val="0"/>
          <w:sz w:val="24"/>
          <w:szCs w:val="24"/>
        </w:rPr>
        <w:t>Заказчик</w:t>
      </w:r>
      <w:r>
        <w:rPr>
          <w:rFonts w:ascii="GHEA Grapalat" w:hAnsi="GHEA Grapalat"/>
          <w:i w:val="0"/>
          <w:sz w:val="24"/>
          <w:szCs w:val="24"/>
        </w:rPr>
        <w:t xml:space="preserve"> </w:t>
      </w:r>
      <w:r w:rsidRPr="00B02E29">
        <w:rPr>
          <w:rFonts w:ascii="GHEA Grapalat" w:hAnsi="GHEA Grapalat"/>
          <w:i w:val="0"/>
          <w:sz w:val="24"/>
          <w:szCs w:val="24"/>
        </w:rPr>
        <w:t>обеспечивает</w:t>
      </w:r>
      <w:r>
        <w:rPr>
          <w:rFonts w:ascii="GHEA Grapalat" w:hAnsi="GHEA Grapalat"/>
          <w:i w:val="0"/>
          <w:sz w:val="24"/>
          <w:szCs w:val="24"/>
        </w:rPr>
        <w:t xml:space="preserve"> </w:t>
      </w:r>
      <w:r w:rsidRPr="00B02E29">
        <w:rPr>
          <w:rFonts w:ascii="GHEA Grapalat" w:hAnsi="GHEA Grapalat"/>
          <w:i w:val="0"/>
          <w:sz w:val="24"/>
          <w:szCs w:val="24"/>
        </w:rPr>
        <w:t>бесплатное</w:t>
      </w:r>
      <w:r>
        <w:rPr>
          <w:rFonts w:ascii="GHEA Grapalat" w:hAnsi="GHEA Grapalat"/>
          <w:i w:val="0"/>
          <w:sz w:val="24"/>
          <w:szCs w:val="24"/>
        </w:rPr>
        <w:t xml:space="preserve"> </w:t>
      </w:r>
      <w:r w:rsidRPr="00B02E29">
        <w:rPr>
          <w:rFonts w:ascii="GHEA Grapalat" w:hAnsi="GHEA Grapalat"/>
          <w:i w:val="0"/>
          <w:sz w:val="24"/>
          <w:szCs w:val="24"/>
        </w:rPr>
        <w:t>предоставление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бумажной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При</w:t>
      </w:r>
      <w:r>
        <w:rPr>
          <w:rFonts w:ascii="GHEA Grapalat" w:hAnsi="GHEA Grapalat"/>
          <w:i w:val="0"/>
          <w:sz w:val="24"/>
          <w:szCs w:val="24"/>
        </w:rPr>
        <w:t xml:space="preserve"> </w:t>
      </w:r>
      <w:r w:rsidRPr="00B02E29">
        <w:rPr>
          <w:rFonts w:ascii="GHEA Grapalat" w:hAnsi="GHEA Grapalat"/>
          <w:i w:val="0"/>
          <w:sz w:val="24"/>
          <w:szCs w:val="24"/>
        </w:rPr>
        <w:t>наличии</w:t>
      </w:r>
      <w:r>
        <w:rPr>
          <w:rFonts w:ascii="GHEA Grapalat" w:hAnsi="GHEA Grapalat"/>
          <w:i w:val="0"/>
          <w:sz w:val="24"/>
          <w:szCs w:val="24"/>
        </w:rPr>
        <w:t xml:space="preserve"> </w:t>
      </w:r>
      <w:r w:rsidRPr="00B02E29">
        <w:rPr>
          <w:rFonts w:ascii="GHEA Grapalat" w:hAnsi="GHEA Grapalat"/>
          <w:i w:val="0"/>
          <w:sz w:val="24"/>
          <w:szCs w:val="24"/>
        </w:rPr>
        <w:t>требования</w:t>
      </w:r>
      <w:r>
        <w:rPr>
          <w:rFonts w:ascii="GHEA Grapalat" w:hAnsi="GHEA Grapalat"/>
          <w:i w:val="0"/>
          <w:sz w:val="24"/>
          <w:szCs w:val="24"/>
        </w:rPr>
        <w:t xml:space="preserve"> </w:t>
      </w:r>
      <w:r w:rsidRPr="00B02E29">
        <w:rPr>
          <w:rFonts w:ascii="GHEA Grapalat" w:hAnsi="GHEA Grapalat"/>
          <w:i w:val="0"/>
          <w:sz w:val="24"/>
          <w:szCs w:val="24"/>
        </w:rPr>
        <w:t>о</w:t>
      </w:r>
      <w:r>
        <w:rPr>
          <w:rFonts w:ascii="GHEA Grapalat" w:hAnsi="GHEA Grapalat"/>
          <w:i w:val="0"/>
          <w:sz w:val="24"/>
          <w:szCs w:val="24"/>
        </w:rPr>
        <w:t xml:space="preserve"> </w:t>
      </w:r>
      <w:r w:rsidRPr="00B02E29">
        <w:rPr>
          <w:rFonts w:ascii="GHEA Grapalat" w:hAnsi="GHEA Grapalat"/>
          <w:i w:val="0"/>
          <w:sz w:val="24"/>
          <w:szCs w:val="24"/>
        </w:rPr>
        <w:t>предоставлении</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электронной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заказчик</w:t>
      </w:r>
      <w:r>
        <w:rPr>
          <w:rFonts w:ascii="GHEA Grapalat" w:hAnsi="GHEA Grapalat"/>
          <w:i w:val="0"/>
          <w:sz w:val="24"/>
          <w:szCs w:val="24"/>
        </w:rPr>
        <w:t xml:space="preserve"> </w:t>
      </w:r>
      <w:r w:rsidRPr="00B02E29">
        <w:rPr>
          <w:rFonts w:ascii="GHEA Grapalat" w:hAnsi="GHEA Grapalat"/>
          <w:i w:val="0"/>
          <w:sz w:val="24"/>
          <w:szCs w:val="24"/>
        </w:rPr>
        <w:t>обеспечивает</w:t>
      </w:r>
      <w:r>
        <w:rPr>
          <w:rFonts w:ascii="GHEA Grapalat" w:hAnsi="GHEA Grapalat"/>
          <w:i w:val="0"/>
          <w:sz w:val="24"/>
          <w:szCs w:val="24"/>
        </w:rPr>
        <w:t xml:space="preserve"> </w:t>
      </w:r>
      <w:r w:rsidRPr="00B02E29">
        <w:rPr>
          <w:rFonts w:ascii="GHEA Grapalat" w:hAnsi="GHEA Grapalat"/>
          <w:i w:val="0"/>
          <w:sz w:val="24"/>
          <w:szCs w:val="24"/>
        </w:rPr>
        <w:t>бесплатное</w:t>
      </w:r>
      <w:r>
        <w:rPr>
          <w:rFonts w:ascii="GHEA Grapalat" w:hAnsi="GHEA Grapalat"/>
          <w:i w:val="0"/>
          <w:sz w:val="24"/>
          <w:szCs w:val="24"/>
        </w:rPr>
        <w:t xml:space="preserve"> </w:t>
      </w:r>
      <w:r w:rsidRPr="00B02E29">
        <w:rPr>
          <w:rFonts w:ascii="GHEA Grapalat" w:hAnsi="GHEA Grapalat"/>
          <w:i w:val="0"/>
          <w:sz w:val="24"/>
          <w:szCs w:val="24"/>
        </w:rPr>
        <w:t>предоставление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электронной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течение</w:t>
      </w:r>
      <w:r>
        <w:rPr>
          <w:rFonts w:ascii="GHEA Grapalat" w:hAnsi="GHEA Grapalat"/>
          <w:i w:val="0"/>
          <w:sz w:val="24"/>
          <w:szCs w:val="24"/>
        </w:rPr>
        <w:t xml:space="preserve"> </w:t>
      </w:r>
      <w:r w:rsidRPr="00B02E29">
        <w:rPr>
          <w:rFonts w:ascii="GHEA Grapalat" w:hAnsi="GHEA Grapalat"/>
          <w:i w:val="0"/>
          <w:sz w:val="24"/>
          <w:szCs w:val="24"/>
        </w:rPr>
        <w:t>рабочего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следующего</w:t>
      </w:r>
      <w:r>
        <w:rPr>
          <w:rFonts w:ascii="GHEA Grapalat" w:hAnsi="GHEA Grapalat"/>
          <w:i w:val="0"/>
          <w:sz w:val="24"/>
          <w:szCs w:val="24"/>
        </w:rPr>
        <w:t xml:space="preserve"> </w:t>
      </w:r>
      <w:r w:rsidRPr="00B02E29">
        <w:rPr>
          <w:rFonts w:ascii="GHEA Grapalat" w:hAnsi="GHEA Grapalat"/>
          <w:i w:val="0"/>
          <w:sz w:val="24"/>
          <w:szCs w:val="24"/>
        </w:rPr>
        <w:t>за</w:t>
      </w:r>
      <w:r>
        <w:rPr>
          <w:rFonts w:ascii="GHEA Grapalat" w:hAnsi="GHEA Grapalat"/>
          <w:i w:val="0"/>
          <w:sz w:val="24"/>
          <w:szCs w:val="24"/>
        </w:rPr>
        <w:t xml:space="preserve"> </w:t>
      </w:r>
      <w:r w:rsidRPr="00B02E29">
        <w:rPr>
          <w:rFonts w:ascii="GHEA Grapalat" w:hAnsi="GHEA Grapalat"/>
          <w:i w:val="0"/>
          <w:sz w:val="24"/>
          <w:szCs w:val="24"/>
        </w:rPr>
        <w:t>днем</w:t>
      </w:r>
      <w:r>
        <w:rPr>
          <w:rFonts w:ascii="GHEA Grapalat" w:hAnsi="GHEA Grapalat"/>
          <w:i w:val="0"/>
          <w:sz w:val="24"/>
          <w:szCs w:val="24"/>
        </w:rPr>
        <w:t xml:space="preserve"> </w:t>
      </w:r>
      <w:r w:rsidRPr="00B02E29">
        <w:rPr>
          <w:rFonts w:ascii="GHEA Grapalat" w:hAnsi="GHEA Grapalat"/>
          <w:i w:val="0"/>
          <w:sz w:val="24"/>
          <w:szCs w:val="24"/>
        </w:rPr>
        <w:t>получения</w:t>
      </w:r>
      <w:r>
        <w:rPr>
          <w:rFonts w:ascii="GHEA Grapalat" w:hAnsi="GHEA Grapalat"/>
          <w:i w:val="0"/>
          <w:sz w:val="24"/>
          <w:szCs w:val="24"/>
        </w:rPr>
        <w:t xml:space="preserve"> </w:t>
      </w:r>
      <w:r w:rsidRPr="00B02E29">
        <w:rPr>
          <w:rFonts w:ascii="GHEA Grapalat" w:hAnsi="GHEA Grapalat"/>
          <w:i w:val="0"/>
          <w:sz w:val="24"/>
          <w:szCs w:val="24"/>
        </w:rPr>
        <w:t>заявления.</w:t>
      </w:r>
      <w:r>
        <w:rPr>
          <w:rFonts w:ascii="GHEA Grapalat" w:hAnsi="GHEA Grapalat"/>
          <w:i w:val="0"/>
          <w:sz w:val="24"/>
          <w:szCs w:val="24"/>
        </w:rPr>
        <w:t xml:space="preserve"> </w:t>
      </w:r>
    </w:p>
    <w:p w:rsidR="001252FE" w:rsidRPr="00B02E29"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02E29">
        <w:rPr>
          <w:rFonts w:ascii="GHEA Grapalat" w:hAnsi="GHEA Grapalat"/>
          <w:i w:val="0"/>
          <w:sz w:val="24"/>
          <w:szCs w:val="24"/>
        </w:rPr>
        <w:t>Неполучение</w:t>
      </w:r>
      <w:r>
        <w:rPr>
          <w:rFonts w:ascii="GHEA Grapalat" w:hAnsi="GHEA Grapalat"/>
          <w:i w:val="0"/>
          <w:sz w:val="24"/>
          <w:szCs w:val="24"/>
        </w:rPr>
        <w:t xml:space="preserve"> </w:t>
      </w:r>
      <w:r w:rsidRPr="00B02E29">
        <w:rPr>
          <w:rFonts w:ascii="GHEA Grapalat" w:hAnsi="GHEA Grapalat"/>
          <w:i w:val="0"/>
          <w:sz w:val="24"/>
          <w:szCs w:val="24"/>
        </w:rPr>
        <w:t>приглашения</w:t>
      </w:r>
      <w:r>
        <w:rPr>
          <w:rFonts w:ascii="GHEA Grapalat" w:hAnsi="GHEA Grapalat"/>
          <w:i w:val="0"/>
          <w:sz w:val="24"/>
          <w:szCs w:val="24"/>
        </w:rPr>
        <w:t xml:space="preserve"> </w:t>
      </w:r>
      <w:r w:rsidRPr="00B02E29">
        <w:rPr>
          <w:rFonts w:ascii="GHEA Grapalat" w:hAnsi="GHEA Grapalat"/>
          <w:i w:val="0"/>
          <w:sz w:val="24"/>
          <w:szCs w:val="24"/>
        </w:rPr>
        <w:t>не</w:t>
      </w:r>
      <w:r>
        <w:rPr>
          <w:rFonts w:ascii="GHEA Grapalat" w:hAnsi="GHEA Grapalat"/>
          <w:i w:val="0"/>
          <w:sz w:val="24"/>
          <w:szCs w:val="24"/>
        </w:rPr>
        <w:t xml:space="preserve"> </w:t>
      </w:r>
      <w:r w:rsidRPr="00B02E29">
        <w:rPr>
          <w:rFonts w:ascii="GHEA Grapalat" w:hAnsi="GHEA Grapalat"/>
          <w:i w:val="0"/>
          <w:sz w:val="24"/>
          <w:szCs w:val="24"/>
        </w:rPr>
        <w:t>ограничивает</w:t>
      </w:r>
      <w:r>
        <w:rPr>
          <w:rFonts w:ascii="GHEA Grapalat" w:hAnsi="GHEA Grapalat"/>
          <w:i w:val="0"/>
          <w:sz w:val="24"/>
          <w:szCs w:val="24"/>
        </w:rPr>
        <w:t xml:space="preserve"> </w:t>
      </w:r>
      <w:r w:rsidRPr="00B02E29">
        <w:rPr>
          <w:rFonts w:ascii="GHEA Grapalat" w:hAnsi="GHEA Grapalat"/>
          <w:i w:val="0"/>
          <w:sz w:val="24"/>
          <w:szCs w:val="24"/>
        </w:rPr>
        <w:t>права</w:t>
      </w:r>
      <w:r>
        <w:rPr>
          <w:rFonts w:ascii="GHEA Grapalat" w:hAnsi="GHEA Grapalat"/>
          <w:i w:val="0"/>
          <w:sz w:val="24"/>
          <w:szCs w:val="24"/>
        </w:rPr>
        <w:t xml:space="preserve"> </w:t>
      </w:r>
      <w:r w:rsidRPr="00B02E29">
        <w:rPr>
          <w:rFonts w:ascii="GHEA Grapalat" w:hAnsi="GHEA Grapalat"/>
          <w:i w:val="0"/>
          <w:sz w:val="24"/>
          <w:szCs w:val="24"/>
        </w:rPr>
        <w:t>участника</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участие</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настоящей</w:t>
      </w:r>
      <w:r>
        <w:rPr>
          <w:rFonts w:ascii="GHEA Grapalat" w:hAnsi="GHEA Grapalat"/>
          <w:i w:val="0"/>
          <w:sz w:val="24"/>
          <w:szCs w:val="24"/>
        </w:rPr>
        <w:t xml:space="preserve"> </w:t>
      </w:r>
      <w:r w:rsidRPr="00B02E29">
        <w:rPr>
          <w:rFonts w:ascii="GHEA Grapalat" w:hAnsi="GHEA Grapalat"/>
          <w:i w:val="0"/>
          <w:sz w:val="24"/>
          <w:szCs w:val="24"/>
        </w:rPr>
        <w:t>процедуре.</w:t>
      </w:r>
      <w:r>
        <w:rPr>
          <w:rFonts w:ascii="GHEA Grapalat" w:hAnsi="GHEA Grapalat"/>
          <w:i w:val="0"/>
          <w:sz w:val="24"/>
          <w:szCs w:val="24"/>
        </w:rPr>
        <w:t xml:space="preserve"> </w:t>
      </w:r>
    </w:p>
    <w:p w:rsidR="001252FE" w:rsidRPr="00445565" w:rsidRDefault="001252FE" w:rsidP="001252FE">
      <w:pPr>
        <w:pStyle w:val="BodyTextIndent"/>
        <w:widowControl w:val="0"/>
        <w:spacing w:line="240" w:lineRule="auto"/>
        <w:ind w:firstLine="567"/>
        <w:contextualSpacing/>
        <w:rPr>
          <w:rFonts w:ascii="GHEA Grapalat" w:hAnsi="GHEA Grapalat"/>
          <w:i w:val="0"/>
          <w:sz w:val="16"/>
          <w:szCs w:val="16"/>
        </w:rPr>
      </w:pP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запрос</w:t>
      </w:r>
      <w:r>
        <w:rPr>
          <w:rFonts w:ascii="GHEA Grapalat" w:hAnsi="GHEA Grapalat"/>
          <w:i w:val="0"/>
          <w:sz w:val="24"/>
          <w:szCs w:val="24"/>
        </w:rPr>
        <w:t xml:space="preserve"> </w:t>
      </w:r>
      <w:r w:rsidRPr="00B02E29">
        <w:rPr>
          <w:rFonts w:ascii="GHEA Grapalat" w:hAnsi="GHEA Grapalat"/>
          <w:i w:val="0"/>
          <w:sz w:val="24"/>
          <w:szCs w:val="24"/>
        </w:rPr>
        <w:t>котировок</w:t>
      </w:r>
      <w:r>
        <w:rPr>
          <w:rFonts w:ascii="GHEA Grapalat" w:hAnsi="GHEA Grapalat"/>
          <w:i w:val="0"/>
          <w:sz w:val="24"/>
          <w:szCs w:val="24"/>
        </w:rPr>
        <w:t xml:space="preserve"> </w:t>
      </w:r>
      <w:r w:rsidRPr="00B02E29">
        <w:rPr>
          <w:rFonts w:ascii="GHEA Grapalat" w:hAnsi="GHEA Grapalat"/>
          <w:i w:val="0"/>
          <w:sz w:val="24"/>
          <w:szCs w:val="24"/>
        </w:rPr>
        <w:t>необходимо</w:t>
      </w:r>
      <w:r>
        <w:rPr>
          <w:rFonts w:ascii="GHEA Grapalat" w:hAnsi="GHEA Grapalat"/>
          <w:i w:val="0"/>
          <w:sz w:val="24"/>
          <w:szCs w:val="24"/>
        </w:rPr>
        <w:t xml:space="preserve"> </w:t>
      </w:r>
      <w:r w:rsidRPr="00B02E29">
        <w:rPr>
          <w:rFonts w:ascii="GHEA Grapalat" w:hAnsi="GHEA Grapalat"/>
          <w:i w:val="0"/>
          <w:sz w:val="24"/>
          <w:szCs w:val="24"/>
        </w:rPr>
        <w:t>подавать</w:t>
      </w:r>
      <w:r>
        <w:rPr>
          <w:rFonts w:ascii="GHEA Grapalat" w:hAnsi="GHEA Grapalat"/>
          <w:i w:val="0"/>
          <w:sz w:val="24"/>
          <w:szCs w:val="24"/>
        </w:rPr>
        <w:t xml:space="preserve"> </w:t>
      </w:r>
      <w:r w:rsidRPr="00B02E29">
        <w:rPr>
          <w:rFonts w:ascii="GHEA Grapalat" w:hAnsi="GHEA Grapalat"/>
          <w:i w:val="0"/>
          <w:sz w:val="24"/>
          <w:szCs w:val="24"/>
        </w:rPr>
        <w:t>по</w:t>
      </w:r>
      <w:r>
        <w:rPr>
          <w:rFonts w:ascii="GHEA Grapalat" w:hAnsi="GHEA Grapalat"/>
          <w:i w:val="0"/>
          <w:sz w:val="24"/>
          <w:szCs w:val="24"/>
        </w:rPr>
        <w:t xml:space="preserve"> </w:t>
      </w:r>
      <w:r w:rsidRPr="00B02E29">
        <w:rPr>
          <w:rFonts w:ascii="GHEA Grapalat" w:hAnsi="GHEA Grapalat"/>
          <w:i w:val="0"/>
          <w:sz w:val="24"/>
          <w:szCs w:val="24"/>
        </w:rPr>
        <w:t>а</w:t>
      </w:r>
      <w:r>
        <w:rPr>
          <w:rFonts w:ascii="GHEA Grapalat" w:hAnsi="GHEA Grapalat"/>
          <w:i w:val="0"/>
          <w:sz w:val="24"/>
          <w:szCs w:val="24"/>
        </w:rPr>
        <w:t xml:space="preserve">дресу </w:t>
      </w:r>
      <w:r w:rsidRPr="00445565">
        <w:rPr>
          <w:rFonts w:ascii="GHEA Grapalat" w:hAnsi="GHEA Grapalat"/>
          <w:b/>
          <w:i w:val="0"/>
          <w:sz w:val="24"/>
          <w:szCs w:val="24"/>
        </w:rPr>
        <w:t>г.</w:t>
      </w:r>
      <w:r w:rsidRPr="00445565">
        <w:rPr>
          <w:rFonts w:ascii="GHEA Grapalat" w:hAnsi="GHEA Grapalat"/>
          <w:b/>
          <w:i w:val="0"/>
          <w:sz w:val="24"/>
          <w:szCs w:val="24"/>
          <w:lang w:val="hy-AM"/>
        </w:rPr>
        <w:t xml:space="preserve"> </w:t>
      </w:r>
      <w:r w:rsidRPr="00445565">
        <w:rPr>
          <w:rFonts w:ascii="GHEA Grapalat" w:hAnsi="GHEA Grapalat"/>
          <w:b/>
          <w:i w:val="0"/>
          <w:sz w:val="24"/>
          <w:szCs w:val="24"/>
        </w:rPr>
        <w:t>Ереван, ул. М.</w:t>
      </w:r>
      <w:r w:rsidRPr="00445565">
        <w:rPr>
          <w:rFonts w:ascii="GHEA Grapalat" w:hAnsi="GHEA Grapalat"/>
          <w:b/>
          <w:i w:val="0"/>
          <w:sz w:val="24"/>
          <w:szCs w:val="24"/>
          <w:lang w:val="hy-AM"/>
        </w:rPr>
        <w:t xml:space="preserve"> </w:t>
      </w:r>
      <w:proofErr w:type="spellStart"/>
      <w:r w:rsidRPr="00445565">
        <w:rPr>
          <w:rFonts w:ascii="GHEA Grapalat" w:hAnsi="GHEA Grapalat"/>
          <w:b/>
          <w:i w:val="0"/>
          <w:sz w:val="24"/>
          <w:szCs w:val="24"/>
        </w:rPr>
        <w:t>Гераци</w:t>
      </w:r>
      <w:proofErr w:type="spellEnd"/>
      <w:r w:rsidRPr="00445565">
        <w:rPr>
          <w:rFonts w:ascii="GHEA Grapalat" w:hAnsi="GHEA Grapalat"/>
          <w:b/>
          <w:i w:val="0"/>
          <w:sz w:val="24"/>
          <w:szCs w:val="24"/>
        </w:rPr>
        <w:t>, д. 12</w:t>
      </w:r>
      <w:r>
        <w:rPr>
          <w:rFonts w:ascii="GHEA Grapalat" w:hAnsi="GHEA Grapalat"/>
          <w:i w:val="0"/>
          <w:sz w:val="16"/>
          <w:szCs w:val="16"/>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документарной</w:t>
      </w:r>
      <w:r>
        <w:rPr>
          <w:rFonts w:ascii="GHEA Grapalat" w:hAnsi="GHEA Grapalat"/>
          <w:i w:val="0"/>
          <w:sz w:val="24"/>
          <w:szCs w:val="24"/>
        </w:rPr>
        <w:t xml:space="preserve"> </w:t>
      </w:r>
      <w:r w:rsidRPr="00B02E29">
        <w:rPr>
          <w:rFonts w:ascii="GHEA Grapalat" w:hAnsi="GHEA Grapalat"/>
          <w:i w:val="0"/>
          <w:sz w:val="24"/>
          <w:szCs w:val="24"/>
        </w:rPr>
        <w:t>форме,</w:t>
      </w:r>
      <w:r>
        <w:rPr>
          <w:rFonts w:ascii="GHEA Grapalat" w:hAnsi="GHEA Grapalat"/>
          <w:i w:val="0"/>
          <w:sz w:val="24"/>
          <w:szCs w:val="24"/>
        </w:rPr>
        <w:t xml:space="preserve"> </w:t>
      </w:r>
      <w:r w:rsidRPr="00445565">
        <w:rPr>
          <w:rFonts w:ascii="GHEA Grapalat" w:hAnsi="GHEA Grapalat"/>
          <w:b/>
          <w:i w:val="0"/>
          <w:sz w:val="24"/>
          <w:szCs w:val="24"/>
        </w:rPr>
        <w:t>до 12:00 часов 7-го дня</w:t>
      </w:r>
      <w:r>
        <w:rPr>
          <w:rFonts w:ascii="GHEA Grapalat" w:hAnsi="GHEA Grapalat"/>
          <w:i w:val="0"/>
          <w:sz w:val="24"/>
          <w:szCs w:val="24"/>
        </w:rPr>
        <w:t xml:space="preserve"> </w:t>
      </w:r>
      <w:r w:rsidRPr="00B02E29">
        <w:rPr>
          <w:rFonts w:ascii="GHEA Grapalat" w:hAnsi="GHEA Grapalat"/>
          <w:i w:val="0"/>
          <w:sz w:val="24"/>
          <w:szCs w:val="24"/>
        </w:rPr>
        <w:t>со</w:t>
      </w:r>
      <w:r>
        <w:rPr>
          <w:rFonts w:ascii="GHEA Grapalat" w:hAnsi="GHEA Grapalat"/>
          <w:i w:val="0"/>
          <w:sz w:val="24"/>
          <w:szCs w:val="24"/>
        </w:rPr>
        <w:t xml:space="preserve"> </w:t>
      </w:r>
      <w:r w:rsidRPr="00B02E29">
        <w:rPr>
          <w:rFonts w:ascii="GHEA Grapalat" w:hAnsi="GHEA Grapalat"/>
          <w:i w:val="0"/>
          <w:sz w:val="24"/>
          <w:szCs w:val="24"/>
        </w:rPr>
        <w:t>дня</w:t>
      </w:r>
      <w:r>
        <w:rPr>
          <w:rFonts w:ascii="GHEA Grapalat" w:hAnsi="GHEA Grapalat"/>
          <w:i w:val="0"/>
          <w:sz w:val="24"/>
          <w:szCs w:val="24"/>
        </w:rPr>
        <w:t xml:space="preserve"> </w:t>
      </w:r>
      <w:r w:rsidRPr="00B02E29">
        <w:rPr>
          <w:rFonts w:ascii="GHEA Grapalat" w:hAnsi="GHEA Grapalat"/>
          <w:i w:val="0"/>
          <w:sz w:val="24"/>
          <w:szCs w:val="24"/>
        </w:rPr>
        <w:t>опубликования</w:t>
      </w:r>
      <w:r>
        <w:rPr>
          <w:rFonts w:ascii="GHEA Grapalat" w:hAnsi="GHEA Grapalat"/>
          <w:i w:val="0"/>
          <w:sz w:val="24"/>
          <w:szCs w:val="24"/>
        </w:rPr>
        <w:t xml:space="preserve"> </w:t>
      </w:r>
      <w:r w:rsidRPr="00B02E29">
        <w:rPr>
          <w:rFonts w:ascii="GHEA Grapalat" w:hAnsi="GHEA Grapalat"/>
          <w:i w:val="0"/>
          <w:sz w:val="24"/>
          <w:szCs w:val="24"/>
        </w:rPr>
        <w:t>настоящего</w:t>
      </w:r>
      <w:r>
        <w:rPr>
          <w:rFonts w:ascii="GHEA Grapalat" w:hAnsi="GHEA Grapalat"/>
          <w:i w:val="0"/>
          <w:sz w:val="24"/>
          <w:szCs w:val="24"/>
        </w:rPr>
        <w:t xml:space="preserve"> </w:t>
      </w:r>
      <w:proofErr w:type="spellStart"/>
      <w:r w:rsidRPr="00B02E29">
        <w:rPr>
          <w:rFonts w:ascii="GHEA Grapalat" w:hAnsi="GHEA Grapalat"/>
          <w:i w:val="0"/>
          <w:sz w:val="24"/>
          <w:szCs w:val="24"/>
        </w:rPr>
        <w:t>объявления</w:t>
      </w:r>
      <w:proofErr w:type="gramStart"/>
      <w:r w:rsidRPr="00B02E29">
        <w:rPr>
          <w:rFonts w:ascii="GHEA Grapalat" w:hAnsi="GHEA Grapalat"/>
          <w:i w:val="0"/>
          <w:sz w:val="24"/>
          <w:szCs w:val="24"/>
        </w:rPr>
        <w:t>.К</w:t>
      </w:r>
      <w:proofErr w:type="gramEnd"/>
      <w:r w:rsidRPr="00B02E29">
        <w:rPr>
          <w:rFonts w:ascii="GHEA Grapalat" w:hAnsi="GHEA Grapalat"/>
          <w:i w:val="0"/>
          <w:sz w:val="24"/>
          <w:szCs w:val="24"/>
        </w:rPr>
        <w:t>роме</w:t>
      </w:r>
      <w:proofErr w:type="spellEnd"/>
      <w:r>
        <w:rPr>
          <w:rFonts w:ascii="GHEA Grapalat" w:hAnsi="GHEA Grapalat"/>
          <w:i w:val="0"/>
          <w:sz w:val="24"/>
          <w:szCs w:val="24"/>
        </w:rPr>
        <w:t xml:space="preserve"> </w:t>
      </w:r>
      <w:r w:rsidRPr="00B02E29">
        <w:rPr>
          <w:rFonts w:ascii="GHEA Grapalat" w:hAnsi="GHEA Grapalat"/>
          <w:i w:val="0"/>
          <w:sz w:val="24"/>
          <w:szCs w:val="24"/>
        </w:rPr>
        <w:t>армянского</w:t>
      </w:r>
      <w:r>
        <w:rPr>
          <w:rFonts w:ascii="GHEA Grapalat" w:hAnsi="GHEA Grapalat"/>
          <w:i w:val="0"/>
          <w:sz w:val="24"/>
          <w:szCs w:val="24"/>
        </w:rPr>
        <w:t xml:space="preserve"> </w:t>
      </w:r>
      <w:r w:rsidRPr="00B02E29">
        <w:rPr>
          <w:rFonts w:ascii="GHEA Grapalat" w:hAnsi="GHEA Grapalat"/>
          <w:i w:val="0"/>
          <w:sz w:val="24"/>
          <w:szCs w:val="24"/>
        </w:rPr>
        <w:t>языка</w:t>
      </w:r>
      <w:r>
        <w:rPr>
          <w:rFonts w:ascii="GHEA Grapalat" w:hAnsi="GHEA Grapalat"/>
          <w:i w:val="0"/>
          <w:sz w:val="24"/>
          <w:szCs w:val="24"/>
        </w:rPr>
        <w:t xml:space="preserve"> </w:t>
      </w:r>
      <w:r w:rsidRPr="00B02E29">
        <w:rPr>
          <w:rFonts w:ascii="GHEA Grapalat" w:hAnsi="GHEA Grapalat"/>
          <w:i w:val="0"/>
          <w:sz w:val="24"/>
          <w:szCs w:val="24"/>
        </w:rPr>
        <w:t>заявки</w:t>
      </w:r>
      <w:r>
        <w:rPr>
          <w:rFonts w:ascii="GHEA Grapalat" w:hAnsi="GHEA Grapalat"/>
          <w:i w:val="0"/>
          <w:sz w:val="24"/>
          <w:szCs w:val="24"/>
        </w:rPr>
        <w:t xml:space="preserve"> </w:t>
      </w:r>
      <w:r w:rsidRPr="00B02E29">
        <w:rPr>
          <w:rFonts w:ascii="GHEA Grapalat" w:hAnsi="GHEA Grapalat"/>
          <w:i w:val="0"/>
          <w:sz w:val="24"/>
          <w:szCs w:val="24"/>
        </w:rPr>
        <w:t>могут</w:t>
      </w:r>
      <w:r>
        <w:rPr>
          <w:rFonts w:ascii="GHEA Grapalat" w:hAnsi="GHEA Grapalat"/>
          <w:i w:val="0"/>
          <w:sz w:val="24"/>
          <w:szCs w:val="24"/>
        </w:rPr>
        <w:t xml:space="preserve"> </w:t>
      </w:r>
      <w:r w:rsidRPr="00B02E29">
        <w:rPr>
          <w:rFonts w:ascii="GHEA Grapalat" w:hAnsi="GHEA Grapalat"/>
          <w:i w:val="0"/>
          <w:sz w:val="24"/>
          <w:szCs w:val="24"/>
        </w:rPr>
        <w:t>быть</w:t>
      </w:r>
      <w:r>
        <w:rPr>
          <w:rFonts w:ascii="GHEA Grapalat" w:hAnsi="GHEA Grapalat"/>
          <w:i w:val="0"/>
          <w:sz w:val="24"/>
          <w:szCs w:val="24"/>
        </w:rPr>
        <w:t xml:space="preserve"> </w:t>
      </w:r>
      <w:r w:rsidRPr="00B02E29">
        <w:rPr>
          <w:rFonts w:ascii="GHEA Grapalat" w:hAnsi="GHEA Grapalat"/>
          <w:i w:val="0"/>
          <w:sz w:val="24"/>
          <w:szCs w:val="24"/>
        </w:rPr>
        <w:t>поданы</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на</w:t>
      </w:r>
      <w:r>
        <w:rPr>
          <w:rFonts w:ascii="GHEA Grapalat" w:hAnsi="GHEA Grapalat"/>
          <w:i w:val="0"/>
          <w:sz w:val="24"/>
          <w:szCs w:val="24"/>
        </w:rPr>
        <w:t xml:space="preserve"> </w:t>
      </w:r>
      <w:r w:rsidRPr="00B02E29">
        <w:rPr>
          <w:rFonts w:ascii="GHEA Grapalat" w:hAnsi="GHEA Grapalat"/>
          <w:i w:val="0"/>
          <w:sz w:val="24"/>
          <w:szCs w:val="24"/>
        </w:rPr>
        <w:t>английском</w:t>
      </w:r>
      <w:r>
        <w:rPr>
          <w:rFonts w:ascii="GHEA Grapalat" w:hAnsi="GHEA Grapalat"/>
          <w:i w:val="0"/>
          <w:sz w:val="24"/>
          <w:szCs w:val="24"/>
        </w:rPr>
        <w:t xml:space="preserve"> </w:t>
      </w:r>
      <w:r w:rsidRPr="00B02E29">
        <w:rPr>
          <w:rFonts w:ascii="GHEA Grapalat" w:hAnsi="GHEA Grapalat"/>
          <w:i w:val="0"/>
          <w:sz w:val="24"/>
          <w:szCs w:val="24"/>
        </w:rPr>
        <w:t>или</w:t>
      </w:r>
      <w:r>
        <w:rPr>
          <w:rFonts w:ascii="GHEA Grapalat" w:hAnsi="GHEA Grapalat"/>
          <w:i w:val="0"/>
          <w:sz w:val="24"/>
          <w:szCs w:val="24"/>
        </w:rPr>
        <w:t xml:space="preserve"> </w:t>
      </w:r>
      <w:r w:rsidRPr="00B02E29">
        <w:rPr>
          <w:rFonts w:ascii="GHEA Grapalat" w:hAnsi="GHEA Grapalat"/>
          <w:i w:val="0"/>
          <w:sz w:val="24"/>
          <w:szCs w:val="24"/>
        </w:rPr>
        <w:t>русском</w:t>
      </w:r>
      <w:r>
        <w:rPr>
          <w:rFonts w:ascii="GHEA Grapalat" w:hAnsi="GHEA Grapalat"/>
          <w:i w:val="0"/>
          <w:sz w:val="24"/>
          <w:szCs w:val="24"/>
        </w:rPr>
        <w:t xml:space="preserve"> </w:t>
      </w:r>
      <w:r w:rsidRPr="00B02E29">
        <w:rPr>
          <w:rFonts w:ascii="GHEA Grapalat" w:hAnsi="GHEA Grapalat"/>
          <w:i w:val="0"/>
          <w:sz w:val="24"/>
          <w:szCs w:val="24"/>
        </w:rPr>
        <w:t>языке.</w:t>
      </w:r>
      <w:r>
        <w:rPr>
          <w:rFonts w:ascii="GHEA Grapalat" w:hAnsi="GHEA Grapalat"/>
          <w:i w:val="0"/>
          <w:sz w:val="24"/>
          <w:szCs w:val="24"/>
        </w:rPr>
        <w:t xml:space="preserve"> </w:t>
      </w:r>
    </w:p>
    <w:p w:rsidR="001252FE" w:rsidRPr="000C3B41" w:rsidRDefault="001252FE" w:rsidP="001252FE">
      <w:pPr>
        <w:pStyle w:val="BodyTextIndent"/>
        <w:widowControl w:val="0"/>
        <w:spacing w:after="160" w:line="240" w:lineRule="auto"/>
        <w:ind w:firstLine="567"/>
        <w:contextualSpacing/>
        <w:rPr>
          <w:rFonts w:ascii="GHEA Grapalat" w:hAnsi="GHEA Grapalat"/>
          <w:i w:val="0"/>
          <w:sz w:val="24"/>
          <w:szCs w:val="24"/>
        </w:rPr>
      </w:pPr>
      <w:r w:rsidRPr="00BC13C0">
        <w:rPr>
          <w:rFonts w:ascii="GHEA Grapalat" w:hAnsi="GHEA Grapalat"/>
          <w:i w:val="0"/>
          <w:sz w:val="24"/>
          <w:szCs w:val="24"/>
        </w:rPr>
        <w:t xml:space="preserve">Вскрытие заявок будет проводиться по адресу </w:t>
      </w:r>
      <w:proofErr w:type="gramStart"/>
      <w:r w:rsidRPr="00BC13C0">
        <w:rPr>
          <w:rFonts w:ascii="GHEA Grapalat" w:hAnsi="GHEA Grapalat"/>
          <w:b/>
          <w:i w:val="0"/>
          <w:sz w:val="24"/>
          <w:szCs w:val="24"/>
        </w:rPr>
        <w:t>г</w:t>
      </w:r>
      <w:proofErr w:type="gramEnd"/>
      <w:r w:rsidRPr="00BC13C0">
        <w:rPr>
          <w:rFonts w:ascii="GHEA Grapalat" w:hAnsi="GHEA Grapalat"/>
          <w:b/>
          <w:i w:val="0"/>
          <w:sz w:val="24"/>
          <w:szCs w:val="24"/>
        </w:rPr>
        <w:t>.</w:t>
      </w:r>
      <w:r w:rsidRPr="00BC13C0">
        <w:rPr>
          <w:rFonts w:ascii="GHEA Grapalat" w:hAnsi="GHEA Grapalat"/>
          <w:b/>
          <w:i w:val="0"/>
          <w:sz w:val="24"/>
          <w:szCs w:val="24"/>
          <w:lang w:val="hy-AM"/>
        </w:rPr>
        <w:t xml:space="preserve"> </w:t>
      </w:r>
      <w:r w:rsidRPr="00BC13C0">
        <w:rPr>
          <w:rFonts w:ascii="GHEA Grapalat" w:hAnsi="GHEA Grapalat"/>
          <w:b/>
          <w:i w:val="0"/>
          <w:sz w:val="24"/>
          <w:szCs w:val="24"/>
        </w:rPr>
        <w:t>Ереван, ул. М.</w:t>
      </w:r>
      <w:r w:rsidRPr="00BC13C0">
        <w:rPr>
          <w:rFonts w:ascii="GHEA Grapalat" w:hAnsi="GHEA Grapalat"/>
          <w:b/>
          <w:i w:val="0"/>
          <w:sz w:val="24"/>
          <w:szCs w:val="24"/>
          <w:lang w:val="hy-AM"/>
        </w:rPr>
        <w:t xml:space="preserve"> </w:t>
      </w:r>
      <w:proofErr w:type="spellStart"/>
      <w:r w:rsidRPr="00BC13C0">
        <w:rPr>
          <w:rFonts w:ascii="GHEA Grapalat" w:hAnsi="GHEA Grapalat"/>
          <w:b/>
          <w:i w:val="0"/>
          <w:sz w:val="24"/>
          <w:szCs w:val="24"/>
        </w:rPr>
        <w:t>Гераци</w:t>
      </w:r>
      <w:proofErr w:type="spellEnd"/>
      <w:r w:rsidRPr="00BC13C0">
        <w:rPr>
          <w:rFonts w:ascii="GHEA Grapalat" w:hAnsi="GHEA Grapalat"/>
          <w:b/>
          <w:i w:val="0"/>
          <w:sz w:val="24"/>
          <w:szCs w:val="24"/>
        </w:rPr>
        <w:t>, д. 12</w:t>
      </w:r>
      <w:r w:rsidRPr="00BC13C0">
        <w:rPr>
          <w:rFonts w:ascii="GHEA Grapalat" w:hAnsi="GHEA Grapalat"/>
          <w:i w:val="0"/>
          <w:sz w:val="24"/>
          <w:szCs w:val="24"/>
        </w:rPr>
        <w:t xml:space="preserve">, в </w:t>
      </w:r>
      <w:r w:rsidRPr="00BC13C0">
        <w:rPr>
          <w:rFonts w:ascii="GHEA Grapalat" w:hAnsi="GHEA Grapalat"/>
          <w:b/>
          <w:i w:val="0"/>
          <w:sz w:val="24"/>
          <w:szCs w:val="24"/>
        </w:rPr>
        <w:t xml:space="preserve">12:00 </w:t>
      </w:r>
      <w:r w:rsidRPr="00783AF0">
        <w:rPr>
          <w:rFonts w:ascii="GHEA Grapalat" w:hAnsi="GHEA Grapalat"/>
          <w:b/>
          <w:i w:val="0"/>
          <w:sz w:val="24"/>
          <w:szCs w:val="24"/>
        </w:rPr>
        <w:t xml:space="preserve">часов </w:t>
      </w:r>
      <w:r>
        <w:rPr>
          <w:rFonts w:ascii="GHEA Grapalat" w:hAnsi="GHEA Grapalat"/>
          <w:b/>
          <w:i w:val="0"/>
          <w:sz w:val="24"/>
          <w:szCs w:val="24"/>
        </w:rPr>
        <w:t>09</w:t>
      </w:r>
      <w:r w:rsidRPr="00783AF0">
        <w:rPr>
          <w:rFonts w:ascii="GHEA Grapalat" w:hAnsi="GHEA Grapalat"/>
          <w:b/>
          <w:i w:val="0"/>
          <w:sz w:val="24"/>
          <w:szCs w:val="24"/>
        </w:rPr>
        <w:t xml:space="preserve">-го </w:t>
      </w:r>
      <w:r>
        <w:rPr>
          <w:rFonts w:ascii="GHEA Grapalat" w:hAnsi="GHEA Grapalat"/>
          <w:b/>
          <w:i w:val="0"/>
          <w:sz w:val="24"/>
          <w:szCs w:val="24"/>
        </w:rPr>
        <w:t xml:space="preserve">декабря </w:t>
      </w:r>
      <w:r w:rsidRPr="00783AF0">
        <w:rPr>
          <w:rFonts w:ascii="GHEA Grapalat" w:hAnsi="GHEA Grapalat"/>
          <w:b/>
          <w:i w:val="0"/>
          <w:sz w:val="24"/>
          <w:szCs w:val="24"/>
        </w:rPr>
        <w:t>20</w:t>
      </w:r>
      <w:r>
        <w:rPr>
          <w:rFonts w:ascii="GHEA Grapalat" w:hAnsi="GHEA Grapalat"/>
          <w:b/>
          <w:i w:val="0"/>
          <w:sz w:val="24"/>
          <w:szCs w:val="24"/>
        </w:rPr>
        <w:t xml:space="preserve">20 </w:t>
      </w:r>
      <w:r w:rsidRPr="00783AF0">
        <w:rPr>
          <w:rFonts w:ascii="GHEA Grapalat" w:hAnsi="GHEA Grapalat"/>
          <w:b/>
          <w:i w:val="0"/>
          <w:sz w:val="24"/>
          <w:szCs w:val="24"/>
        </w:rPr>
        <w:t>года.</w:t>
      </w:r>
    </w:p>
    <w:p w:rsidR="00BE1C5E" w:rsidRPr="00EC0679" w:rsidRDefault="001305C6" w:rsidP="00EC0679">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3A1EBB" w:rsidRDefault="00754697" w:rsidP="005E4F96">
      <w:pPr>
        <w:pStyle w:val="BodyTextIndent"/>
        <w:widowControl w:val="0"/>
        <w:spacing w:after="160" w:line="240" w:lineRule="auto"/>
        <w:ind w:firstLine="567"/>
        <w:rPr>
          <w:rFonts w:ascii="GHEA Grapalat" w:hAnsi="GHEA Grapalat"/>
          <w:i w:val="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5E4F96">
        <w:rPr>
          <w:rFonts w:ascii="GHEA Grapalat" w:hAnsi="GHEA Grapalat"/>
          <w:i w:val="0"/>
          <w:sz w:val="24"/>
          <w:szCs w:val="24"/>
        </w:rPr>
        <w:t>Вагану</w:t>
      </w:r>
      <w:proofErr w:type="spellEnd"/>
      <w:r w:rsidR="005E4F96">
        <w:rPr>
          <w:rFonts w:ascii="GHEA Grapalat" w:hAnsi="GHEA Grapalat"/>
          <w:i w:val="0"/>
          <w:sz w:val="24"/>
          <w:szCs w:val="24"/>
        </w:rPr>
        <w:t xml:space="preserve"> </w:t>
      </w:r>
      <w:proofErr w:type="spellStart"/>
      <w:r w:rsidR="005E4F96">
        <w:rPr>
          <w:rFonts w:ascii="GHEA Grapalat" w:hAnsi="GHEA Grapalat"/>
          <w:i w:val="0"/>
          <w:sz w:val="24"/>
          <w:szCs w:val="24"/>
        </w:rPr>
        <w:t>Манукяну</w:t>
      </w:r>
      <w:proofErr w:type="spellEnd"/>
      <w:r w:rsidR="005E4F96">
        <w:rPr>
          <w:rFonts w:ascii="GHEA Grapalat" w:hAnsi="GHEA Grapalat"/>
          <w:i w:val="0"/>
          <w:sz w:val="24"/>
          <w:szCs w:val="24"/>
        </w:rPr>
        <w:t>.</w:t>
      </w:r>
    </w:p>
    <w:p w:rsidR="005E4F96" w:rsidRPr="00D72107" w:rsidRDefault="005E4F96" w:rsidP="005E4F96">
      <w:pPr>
        <w:pStyle w:val="BodyTextIndent"/>
        <w:spacing w:line="240" w:lineRule="auto"/>
        <w:ind w:firstLine="0"/>
        <w:contextualSpacing/>
        <w:rPr>
          <w:rFonts w:ascii="GHEA Grapalat" w:hAnsi="GHEA Grapalat"/>
          <w:i w:val="0"/>
          <w:sz w:val="24"/>
          <w:szCs w:val="24"/>
          <w:u w:val="single"/>
        </w:rPr>
      </w:pPr>
      <w:r w:rsidRPr="000B3B12">
        <w:rPr>
          <w:rFonts w:ascii="GHEA Grapalat" w:hAnsi="GHEA Grapalat"/>
          <w:i w:val="0"/>
          <w:sz w:val="24"/>
          <w:szCs w:val="24"/>
        </w:rPr>
        <w:t>Телефон</w:t>
      </w:r>
      <w:r>
        <w:rPr>
          <w:rFonts w:ascii="GHEA Grapalat" w:hAnsi="GHEA Grapalat"/>
          <w:i w:val="0"/>
          <w:sz w:val="24"/>
          <w:szCs w:val="24"/>
        </w:rPr>
        <w:t xml:space="preserve">: </w:t>
      </w:r>
      <w:r>
        <w:rPr>
          <w:rFonts w:ascii="GHEA Grapalat" w:hAnsi="GHEA Grapalat"/>
          <w:b/>
          <w:i w:val="0"/>
          <w:sz w:val="24"/>
          <w:szCs w:val="24"/>
        </w:rPr>
        <w:t>010-55-06-01</w:t>
      </w:r>
    </w:p>
    <w:p w:rsidR="005E4F96" w:rsidRPr="000B3B12" w:rsidRDefault="005E4F96" w:rsidP="005E4F96">
      <w:pPr>
        <w:pStyle w:val="BodyTextIndent"/>
        <w:spacing w:line="240" w:lineRule="auto"/>
        <w:ind w:firstLine="0"/>
        <w:contextualSpacing/>
        <w:rPr>
          <w:rFonts w:ascii="GHEA Grapalat" w:hAnsi="GHEA Grapalat"/>
          <w:b/>
          <w:i w:val="0"/>
          <w:sz w:val="24"/>
          <w:szCs w:val="24"/>
          <w:lang w:val="af-ZA"/>
        </w:rPr>
      </w:pPr>
      <w:r w:rsidRPr="000B3B12">
        <w:rPr>
          <w:rFonts w:ascii="GHEA Grapalat" w:hAnsi="GHEA Grapalat"/>
          <w:i w:val="0"/>
          <w:sz w:val="24"/>
          <w:szCs w:val="24"/>
        </w:rPr>
        <w:t>Электронная почта</w:t>
      </w:r>
      <w:r>
        <w:rPr>
          <w:rFonts w:ascii="GHEA Grapalat" w:hAnsi="GHEA Grapalat"/>
          <w:i w:val="0"/>
          <w:sz w:val="24"/>
          <w:szCs w:val="24"/>
        </w:rPr>
        <w:t>:</w:t>
      </w:r>
      <w:r w:rsidRPr="000B3B12">
        <w:rPr>
          <w:rFonts w:ascii="GHEA Grapalat" w:hAnsi="GHEA Grapalat"/>
          <w:i w:val="0"/>
          <w:sz w:val="24"/>
          <w:szCs w:val="24"/>
        </w:rPr>
        <w:t xml:space="preserve"> </w:t>
      </w:r>
      <w:r w:rsidRPr="007D501B">
        <w:rPr>
          <w:rFonts w:ascii="GHEA Grapalat" w:hAnsi="GHEA Grapalat"/>
          <w:i w:val="0"/>
          <w:sz w:val="24"/>
          <w:szCs w:val="24"/>
        </w:rPr>
        <w:t>procurement@ncdc.am</w:t>
      </w:r>
    </w:p>
    <w:p w:rsidR="005E4F96" w:rsidRPr="000B3B12" w:rsidRDefault="005E4F96" w:rsidP="005E4F96">
      <w:pPr>
        <w:pStyle w:val="BodyTextIndent"/>
        <w:spacing w:line="240" w:lineRule="auto"/>
        <w:ind w:firstLine="0"/>
        <w:contextualSpacing/>
        <w:jc w:val="left"/>
        <w:rPr>
          <w:rFonts w:ascii="GHEA Grapalat" w:hAnsi="GHEA Grapalat"/>
          <w:i w:val="0"/>
          <w:sz w:val="24"/>
          <w:szCs w:val="24"/>
        </w:rPr>
      </w:pPr>
      <w:r w:rsidRPr="000B3B12">
        <w:rPr>
          <w:rFonts w:ascii="GHEA Grapalat" w:hAnsi="GHEA Grapalat"/>
          <w:i w:val="0"/>
          <w:sz w:val="24"/>
          <w:szCs w:val="24"/>
        </w:rPr>
        <w:t>Заказчик</w:t>
      </w:r>
      <w:r>
        <w:rPr>
          <w:rFonts w:ascii="GHEA Grapalat" w:hAnsi="GHEA Grapalat"/>
          <w:i w:val="0"/>
          <w:sz w:val="24"/>
          <w:szCs w:val="24"/>
        </w:rPr>
        <w:t xml:space="preserve">: </w:t>
      </w:r>
      <w:r w:rsidRPr="000B3B12">
        <w:rPr>
          <w:rFonts w:ascii="GHEA Grapalat" w:hAnsi="GHEA Grapalat"/>
          <w:i w:val="0"/>
          <w:sz w:val="24"/>
          <w:szCs w:val="24"/>
        </w:rPr>
        <w:t xml:space="preserve">ГНО </w:t>
      </w:r>
      <w:r>
        <w:rPr>
          <w:rFonts w:ascii="GHEA Grapalat" w:hAnsi="GHEA Grapalat"/>
          <w:i w:val="0"/>
          <w:sz w:val="24"/>
          <w:szCs w:val="24"/>
        </w:rPr>
        <w:t>«</w:t>
      </w:r>
      <w:r w:rsidRPr="000B3B12">
        <w:rPr>
          <w:rFonts w:ascii="GHEA Grapalat" w:hAnsi="GHEA Grapalat"/>
          <w:i w:val="0"/>
          <w:sz w:val="24"/>
          <w:szCs w:val="24"/>
        </w:rPr>
        <w:t>Национальный центр по контролю и профилактике заболеваний</w:t>
      </w:r>
      <w:r>
        <w:rPr>
          <w:rFonts w:ascii="GHEA Grapalat" w:hAnsi="GHEA Grapalat"/>
          <w:i w:val="0"/>
          <w:sz w:val="24"/>
          <w:szCs w:val="24"/>
        </w:rPr>
        <w:t>»</w:t>
      </w:r>
      <w:r w:rsidRPr="000B3B12">
        <w:rPr>
          <w:rFonts w:ascii="GHEA Grapalat" w:hAnsi="GHEA Grapalat"/>
          <w:i w:val="0"/>
          <w:sz w:val="24"/>
          <w:szCs w:val="24"/>
        </w:rPr>
        <w:t xml:space="preserve"> МЗ РА </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2A39A6">
        <w:rPr>
          <w:rFonts w:ascii="GHEA Grapalat" w:hAnsi="GHEA Grapalat"/>
        </w:rPr>
        <w:t>процедуры запроса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2A39A6" w:rsidRPr="005E4F96">
        <w:rPr>
          <w:rFonts w:ascii="GHEA Grapalat" w:hAnsi="GHEA Grapalat"/>
          <w:b/>
          <w:i/>
        </w:rPr>
        <w:t>«GHAShDzB-HVKAK-2020-72»</w:t>
      </w:r>
      <w:r w:rsidR="001B32D9" w:rsidRPr="001B32D9">
        <w:rPr>
          <w:rFonts w:ascii="GHEA Grapalat" w:hAnsi="GHEA Grapalat" w:cs="Times Armenian"/>
          <w:i/>
        </w:rPr>
        <w:br/>
      </w:r>
      <w:r w:rsidR="00A46F92">
        <w:rPr>
          <w:rFonts w:ascii="GHEA Grapalat" w:hAnsi="GHEA Grapalat"/>
          <w:i/>
        </w:rPr>
        <w:t xml:space="preserve">№ </w:t>
      </w:r>
      <w:r w:rsidR="002A39A6">
        <w:rPr>
          <w:rFonts w:ascii="GHEA Grapalat" w:hAnsi="GHEA Grapalat"/>
          <w:i/>
        </w:rPr>
        <w:t>1</w:t>
      </w:r>
      <w:r w:rsidR="00096865" w:rsidRPr="009044F1">
        <w:rPr>
          <w:rFonts w:ascii="GHEA Grapalat" w:hAnsi="GHEA Grapalat"/>
          <w:i/>
        </w:rPr>
        <w:t xml:space="preserve"> от </w:t>
      </w:r>
      <w:r w:rsidR="002A39A6">
        <w:rPr>
          <w:rFonts w:ascii="GHEA Grapalat" w:hAnsi="GHEA Grapalat"/>
          <w:i/>
        </w:rPr>
        <w:t>30 ноября 202</w:t>
      </w:r>
      <w:r w:rsidR="00096865" w:rsidRPr="009044F1">
        <w:rPr>
          <w:rFonts w:ascii="GHEA Grapalat" w:hAnsi="GHEA Grapalat"/>
          <w:i/>
        </w:rPr>
        <w:t>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Default="002A39A6" w:rsidP="002A39A6">
      <w:pPr>
        <w:pStyle w:val="BodyText"/>
        <w:widowControl w:val="0"/>
        <w:spacing w:after="160"/>
        <w:ind w:right="-7"/>
        <w:contextualSpacing/>
        <w:jc w:val="center"/>
        <w:rPr>
          <w:rFonts w:ascii="GHEA Grapalat" w:hAnsi="GHEA Grapalat"/>
          <w:b/>
          <w:color w:val="0D0D0D" w:themeColor="text1" w:themeTint="F2"/>
        </w:rPr>
      </w:pPr>
    </w:p>
    <w:p w:rsidR="002A39A6" w:rsidRPr="000F6E14" w:rsidRDefault="002A39A6" w:rsidP="002A39A6">
      <w:pPr>
        <w:pStyle w:val="BodyText"/>
        <w:widowControl w:val="0"/>
        <w:spacing w:after="160"/>
        <w:ind w:right="-7"/>
        <w:contextualSpacing/>
        <w:jc w:val="center"/>
        <w:rPr>
          <w:rFonts w:ascii="GHEA Grapalat" w:hAnsi="GHEA Grapalat"/>
          <w:b/>
          <w:color w:val="0D0D0D" w:themeColor="text1" w:themeTint="F2"/>
        </w:rPr>
      </w:pPr>
      <w:r w:rsidRPr="000F6E14">
        <w:rPr>
          <w:rFonts w:ascii="GHEA Grapalat" w:hAnsi="GHEA Grapalat"/>
          <w:b/>
          <w:color w:val="0D0D0D" w:themeColor="text1" w:themeTint="F2"/>
        </w:rPr>
        <w:t>Г</w:t>
      </w:r>
      <w:r w:rsidRPr="000F6E14">
        <w:rPr>
          <w:rStyle w:val="w"/>
          <w:rFonts w:ascii="GHEA Grapalat" w:hAnsi="GHEA Grapalat"/>
          <w:color w:val="0D0D0D" w:themeColor="text1" w:themeTint="F2"/>
          <w:shd w:val="clear" w:color="auto" w:fill="FFFFFF"/>
        </w:rPr>
        <w:t>ОСУДАРСТВЕННАЯ НЕКОММЕРЧЕСКАЯ</w:t>
      </w:r>
      <w:r w:rsidRPr="000F6E14">
        <w:rPr>
          <w:rFonts w:ascii="Helvetica" w:hAnsi="Helvetica"/>
          <w:b/>
          <w:color w:val="0D0D0D" w:themeColor="text1" w:themeTint="F2"/>
          <w:shd w:val="clear" w:color="auto" w:fill="FFFFFF"/>
        </w:rPr>
        <w:t> </w:t>
      </w:r>
      <w:r w:rsidRPr="000F6E14">
        <w:rPr>
          <w:rStyle w:val="w"/>
          <w:rFonts w:ascii="GHEA Grapalat" w:hAnsi="GHEA Grapalat"/>
          <w:color w:val="0D0D0D" w:themeColor="text1" w:themeTint="F2"/>
          <w:shd w:val="clear" w:color="auto" w:fill="FFFFFF"/>
        </w:rPr>
        <w:t>ОРГАНИЗАЦИЯ</w:t>
      </w:r>
      <w:r w:rsidRPr="000F6E14">
        <w:rPr>
          <w:rFonts w:ascii="GHEA Grapalat" w:hAnsi="GHEA Grapalat"/>
          <w:b/>
          <w:color w:val="0D0D0D" w:themeColor="text1" w:themeTint="F2"/>
        </w:rPr>
        <w:t xml:space="preserve"> «НАЦИОНАЛЬНЫЙ ЦЕНТР ПО КОНТРОЛЮ И ПРОФИЛАКТИКЕ ЗАБОЛЕВАНИЙ» </w:t>
      </w:r>
      <w:r w:rsidRPr="000F6E14">
        <w:rPr>
          <w:rStyle w:val="Emphasis"/>
          <w:rFonts w:ascii="GHEA Grapalat" w:hAnsi="GHEA Grapalat" w:cs="Arial"/>
          <w:b/>
          <w:bCs/>
          <w:i w:val="0"/>
          <w:color w:val="0D0D0D" w:themeColor="text1" w:themeTint="F2"/>
          <w:shd w:val="clear" w:color="auto" w:fill="FFFFFF"/>
        </w:rPr>
        <w:t>МИНИСТЕРСТВА ЗДРАВООХРАНЕНИЯ</w:t>
      </w:r>
      <w:r w:rsidRPr="000F6E14">
        <w:rPr>
          <w:rFonts w:ascii="Arial" w:hAnsi="Arial" w:cs="Arial"/>
          <w:b/>
          <w:color w:val="0D0D0D" w:themeColor="text1" w:themeTint="F2"/>
          <w:shd w:val="clear" w:color="auto" w:fill="FFFFFF"/>
        </w:rPr>
        <w:t> </w:t>
      </w:r>
      <w:r w:rsidRPr="000F6E14">
        <w:rPr>
          <w:rFonts w:ascii="GHEA Grapalat" w:hAnsi="GHEA Grapalat" w:cs="Arial"/>
          <w:b/>
          <w:color w:val="0D0D0D" w:themeColor="text1" w:themeTint="F2"/>
          <w:shd w:val="clear" w:color="auto" w:fill="FFFFFF"/>
        </w:rPr>
        <w:t>РЕСПУБЛИКИ АРМЕНИЯ</w:t>
      </w:r>
    </w:p>
    <w:p w:rsidR="002A39A6" w:rsidRPr="00B02E29" w:rsidRDefault="002A39A6" w:rsidP="002A39A6">
      <w:pPr>
        <w:pStyle w:val="BodyText"/>
        <w:widowControl w:val="0"/>
        <w:spacing w:after="160"/>
        <w:ind w:right="-7"/>
        <w:contextualSpacing/>
        <w:jc w:val="center"/>
        <w:rPr>
          <w:rFonts w:ascii="GHEA Grapalat" w:hAnsi="GHEA Grapalat"/>
        </w:rPr>
      </w:pPr>
    </w:p>
    <w:p w:rsidR="002A39A6" w:rsidRPr="00B02E29" w:rsidRDefault="002A39A6" w:rsidP="002A39A6">
      <w:pPr>
        <w:pStyle w:val="BodyText"/>
        <w:widowControl w:val="0"/>
        <w:spacing w:after="160"/>
        <w:ind w:right="-7"/>
        <w:contextualSpacing/>
        <w:jc w:val="center"/>
        <w:rPr>
          <w:rFonts w:ascii="GHEA Grapalat" w:hAnsi="GHEA Grapalat"/>
        </w:rPr>
      </w:pPr>
    </w:p>
    <w:p w:rsidR="002A39A6" w:rsidRPr="00B02E29" w:rsidRDefault="002A39A6" w:rsidP="002A39A6">
      <w:pPr>
        <w:pStyle w:val="BodyText"/>
        <w:widowControl w:val="0"/>
        <w:spacing w:after="160"/>
        <w:ind w:right="-7"/>
        <w:contextualSpacing/>
        <w:jc w:val="center"/>
        <w:rPr>
          <w:rFonts w:ascii="GHEA Grapalat" w:hAnsi="GHEA Grapalat"/>
        </w:rPr>
      </w:pPr>
    </w:p>
    <w:p w:rsidR="002A39A6" w:rsidRDefault="002A39A6" w:rsidP="002A39A6">
      <w:pPr>
        <w:pStyle w:val="BodyText"/>
        <w:widowControl w:val="0"/>
        <w:spacing w:after="160"/>
        <w:ind w:right="-7"/>
        <w:contextualSpacing/>
        <w:jc w:val="center"/>
        <w:rPr>
          <w:rFonts w:ascii="GHEA Grapalat" w:hAnsi="GHEA Grapalat"/>
        </w:rPr>
      </w:pPr>
    </w:p>
    <w:p w:rsidR="002A39A6" w:rsidRPr="00B513E2" w:rsidRDefault="002A39A6" w:rsidP="002A39A6">
      <w:pPr>
        <w:pStyle w:val="BodyText"/>
        <w:widowControl w:val="0"/>
        <w:spacing w:after="160"/>
        <w:ind w:right="-7"/>
        <w:contextualSpacing/>
        <w:jc w:val="center"/>
        <w:rPr>
          <w:rFonts w:ascii="GHEA Grapalat" w:hAnsi="GHEA Grapalat" w:cs="Sylfaen"/>
          <w:b/>
        </w:rPr>
      </w:pPr>
      <w:r w:rsidRPr="00B513E2">
        <w:rPr>
          <w:rFonts w:ascii="GHEA Grapalat" w:hAnsi="GHEA Grapalat"/>
          <w:b/>
        </w:rPr>
        <w:t>ПРИГЛАШЕНИЕ</w:t>
      </w:r>
    </w:p>
    <w:p w:rsidR="002A39A6" w:rsidRPr="00B513E2" w:rsidRDefault="002A39A6" w:rsidP="002A39A6">
      <w:pPr>
        <w:pStyle w:val="BodyText"/>
        <w:widowControl w:val="0"/>
        <w:spacing w:after="160"/>
        <w:ind w:right="-7"/>
        <w:contextualSpacing/>
        <w:jc w:val="center"/>
        <w:rPr>
          <w:rFonts w:ascii="GHEA Grapalat" w:hAnsi="GHEA Grapalat" w:cs="Sylfaen"/>
          <w:b/>
        </w:rPr>
      </w:pPr>
    </w:p>
    <w:p w:rsidR="002A39A6" w:rsidRPr="00B513E2" w:rsidRDefault="002A39A6" w:rsidP="002A39A6">
      <w:pPr>
        <w:pStyle w:val="BodyText"/>
        <w:widowControl w:val="0"/>
        <w:spacing w:after="160"/>
        <w:ind w:right="-7"/>
        <w:contextualSpacing/>
        <w:jc w:val="center"/>
        <w:rPr>
          <w:rFonts w:ascii="GHEA Grapalat" w:hAnsi="GHEA Grapalat" w:cs="Sylfaen"/>
          <w:b/>
        </w:rPr>
      </w:pPr>
    </w:p>
    <w:p w:rsidR="002A39A6" w:rsidRPr="00B513E2" w:rsidRDefault="002A39A6" w:rsidP="002A39A6">
      <w:pPr>
        <w:pStyle w:val="BodyText"/>
        <w:widowControl w:val="0"/>
        <w:spacing w:after="160"/>
        <w:ind w:right="-7"/>
        <w:contextualSpacing/>
        <w:jc w:val="center"/>
        <w:rPr>
          <w:rFonts w:ascii="GHEA Grapalat" w:hAnsi="GHEA Grapalat"/>
          <w:b/>
        </w:rPr>
      </w:pPr>
    </w:p>
    <w:p w:rsidR="002A39A6" w:rsidRPr="00B513E2" w:rsidRDefault="002A39A6" w:rsidP="002A39A6">
      <w:pPr>
        <w:pStyle w:val="BodyText"/>
        <w:widowControl w:val="0"/>
        <w:spacing w:after="160"/>
        <w:ind w:right="-7"/>
        <w:contextualSpacing/>
        <w:jc w:val="center"/>
        <w:rPr>
          <w:rFonts w:ascii="GHEA Grapalat" w:hAnsi="GHEA Grapalat"/>
          <w:b/>
          <w:color w:val="0D0D0D" w:themeColor="text1" w:themeTint="F2"/>
        </w:rPr>
      </w:pPr>
      <w:r w:rsidRPr="00B513E2">
        <w:rPr>
          <w:rFonts w:ascii="GHEA Grapalat" w:hAnsi="GHEA Grapalat"/>
          <w:b/>
        </w:rPr>
        <w:t>НА ЗАПРОС КОТИРОВОК, ОБЪЯВЛЕННЫЙ С ЦЕЛЬЮ ПРИОБРЕТЕНИЯ</w:t>
      </w:r>
      <w:r w:rsidRPr="00DB60D1">
        <w:rPr>
          <w:rFonts w:ascii="GHEA Grapalat" w:hAnsi="GHEA Grapalat"/>
          <w:b/>
        </w:rPr>
        <w:t xml:space="preserve"> </w:t>
      </w:r>
      <w:r>
        <w:rPr>
          <w:rFonts w:ascii="GHEA Grapalat" w:hAnsi="GHEA Grapalat"/>
          <w:b/>
        </w:rPr>
        <w:t xml:space="preserve">ПОЛИГРАФИЧЕСКИХ </w:t>
      </w:r>
      <w:r w:rsidR="000F6E14">
        <w:rPr>
          <w:rFonts w:ascii="GHEA Grapalat" w:hAnsi="GHEA Grapalat"/>
          <w:b/>
        </w:rPr>
        <w:t>РАБОТ</w:t>
      </w:r>
      <w:r w:rsidRPr="00DB60D1">
        <w:rPr>
          <w:rFonts w:ascii="GHEA Grapalat" w:hAnsi="GHEA Grapalat"/>
          <w:b/>
        </w:rPr>
        <w:t xml:space="preserve"> </w:t>
      </w:r>
      <w:r w:rsidRPr="00B513E2">
        <w:rPr>
          <w:rFonts w:ascii="GHEA Grapalat" w:hAnsi="GHEA Grapalat"/>
          <w:b/>
        </w:rPr>
        <w:t xml:space="preserve">ДЛЯ НУЖД </w:t>
      </w:r>
      <w:r>
        <w:rPr>
          <w:rFonts w:ascii="GHEA Grapalat" w:hAnsi="GHEA Grapalat"/>
          <w:b/>
          <w:color w:val="0D0D0D" w:themeColor="text1" w:themeTint="F2"/>
        </w:rPr>
        <w:t>ГНО</w:t>
      </w:r>
      <w:r w:rsidRPr="00B513E2">
        <w:rPr>
          <w:rFonts w:ascii="GHEA Grapalat" w:hAnsi="GHEA Grapalat"/>
          <w:b/>
          <w:color w:val="0D0D0D" w:themeColor="text1" w:themeTint="F2"/>
        </w:rPr>
        <w:t xml:space="preserve"> </w:t>
      </w:r>
      <w:r w:rsidRPr="00B513E2">
        <w:rPr>
          <w:rFonts w:ascii="GHEA Grapalat" w:hAnsi="GHEA Grapalat"/>
          <w:b/>
          <w:i/>
          <w:color w:val="0D0D0D" w:themeColor="text1" w:themeTint="F2"/>
        </w:rPr>
        <w:t>«</w:t>
      </w:r>
      <w:r w:rsidRPr="00B513E2">
        <w:rPr>
          <w:rFonts w:ascii="GHEA Grapalat" w:hAnsi="GHEA Grapalat"/>
          <w:b/>
          <w:color w:val="0D0D0D" w:themeColor="text1" w:themeTint="F2"/>
        </w:rPr>
        <w:t>НАЦИОНАЛЬН</w:t>
      </w:r>
      <w:r>
        <w:rPr>
          <w:rFonts w:ascii="GHEA Grapalat" w:hAnsi="GHEA Grapalat"/>
          <w:b/>
          <w:color w:val="0D0D0D" w:themeColor="text1" w:themeTint="F2"/>
        </w:rPr>
        <w:t xml:space="preserve">ОГО </w:t>
      </w:r>
      <w:r w:rsidRPr="00B513E2">
        <w:rPr>
          <w:rFonts w:ascii="GHEA Grapalat" w:hAnsi="GHEA Grapalat"/>
          <w:b/>
          <w:color w:val="0D0D0D" w:themeColor="text1" w:themeTint="F2"/>
        </w:rPr>
        <w:t>ЦЕНТР</w:t>
      </w:r>
      <w:r>
        <w:rPr>
          <w:rFonts w:ascii="GHEA Grapalat" w:hAnsi="GHEA Grapalat"/>
          <w:b/>
          <w:color w:val="0D0D0D" w:themeColor="text1" w:themeTint="F2"/>
        </w:rPr>
        <w:t>А</w:t>
      </w:r>
      <w:r w:rsidRPr="00B513E2">
        <w:rPr>
          <w:rFonts w:ascii="GHEA Grapalat" w:hAnsi="GHEA Grapalat"/>
          <w:b/>
          <w:color w:val="0D0D0D" w:themeColor="text1" w:themeTint="F2"/>
        </w:rPr>
        <w:t xml:space="preserve"> ПО КОНТРОЛЮ И ПРОФИЛАКТИКЕ ЗАБОЛЕВАНИЙ</w:t>
      </w:r>
      <w:r w:rsidRPr="00B513E2">
        <w:rPr>
          <w:rFonts w:ascii="GHEA Grapalat" w:hAnsi="GHEA Grapalat"/>
          <w:b/>
          <w:i/>
          <w:color w:val="0D0D0D" w:themeColor="text1" w:themeTint="F2"/>
        </w:rPr>
        <w:t>»</w:t>
      </w:r>
      <w:r w:rsidRPr="00B513E2">
        <w:rPr>
          <w:rFonts w:ascii="GHEA Grapalat" w:hAnsi="GHEA Grapalat"/>
          <w:b/>
          <w:color w:val="0D0D0D" w:themeColor="text1" w:themeTint="F2"/>
        </w:rPr>
        <w:t xml:space="preserve"> </w:t>
      </w:r>
      <w:r>
        <w:rPr>
          <w:rStyle w:val="Emphasis"/>
          <w:rFonts w:ascii="GHEA Grapalat" w:hAnsi="GHEA Grapalat" w:cs="Arial"/>
          <w:b/>
          <w:bCs/>
          <w:color w:val="0D0D0D" w:themeColor="text1" w:themeTint="F2"/>
          <w:shd w:val="clear" w:color="auto" w:fill="FFFFFF"/>
        </w:rPr>
        <w:t>МЗ РА</w:t>
      </w:r>
    </w:p>
    <w:p w:rsidR="002A39A6" w:rsidRPr="00B02E29" w:rsidRDefault="002A39A6" w:rsidP="002A39A6">
      <w:pPr>
        <w:pStyle w:val="BodyText"/>
        <w:widowControl w:val="0"/>
        <w:spacing w:after="160"/>
        <w:ind w:right="-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535204" w:rsidRDefault="00535204" w:rsidP="00B46D58">
      <w:pPr>
        <w:widowControl w:val="0"/>
        <w:spacing w:after="160"/>
        <w:ind w:firstLine="567"/>
        <w:jc w:val="both"/>
        <w:rPr>
          <w:rFonts w:ascii="GHEA Grapalat" w:hAnsi="GHEA Grapalat"/>
          <w:b/>
          <w:i/>
          <w:color w:val="FF0000"/>
        </w:rPr>
      </w:pPr>
    </w:p>
    <w:p w:rsidR="001A43A4" w:rsidRPr="000F6E14" w:rsidRDefault="00096865" w:rsidP="00B46D58">
      <w:pPr>
        <w:widowControl w:val="0"/>
        <w:spacing w:after="160"/>
        <w:ind w:firstLine="567"/>
        <w:jc w:val="both"/>
        <w:rPr>
          <w:rFonts w:ascii="GHEA Grapalat" w:hAnsi="GHEA Grapalat" w:cs="Sylfaen"/>
          <w:b/>
          <w:i/>
          <w:color w:val="FF0000"/>
        </w:rPr>
      </w:pPr>
      <w:r w:rsidRPr="000F6E14">
        <w:rPr>
          <w:rFonts w:ascii="GHEA Grapalat" w:hAnsi="GHEA Grapalat"/>
          <w:b/>
          <w:i/>
          <w:color w:val="FF0000"/>
        </w:rPr>
        <w:t>Уважаемый участник, прежде чем составить и подать заявку просим Вас</w:t>
      </w:r>
      <w:r w:rsidR="001D209D" w:rsidRPr="000F6E14">
        <w:rPr>
          <w:rFonts w:ascii="Courier New" w:hAnsi="Courier New" w:cs="Courier New"/>
          <w:b/>
          <w:i/>
          <w:color w:val="FF0000"/>
          <w:lang w:val="en-US"/>
        </w:rPr>
        <w:t> </w:t>
      </w:r>
      <w:r w:rsidRPr="000F6E14">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535204" w:rsidRDefault="00535204">
      <w:pPr>
        <w:rPr>
          <w:rFonts w:ascii="GHEA Grapalat" w:hAnsi="GHEA Grapalat"/>
          <w:b/>
        </w:rPr>
      </w:pPr>
      <w:r>
        <w:rPr>
          <w:rFonts w:ascii="GHEA Grapalat" w:hAnsi="GHEA Grapalat"/>
          <w:b/>
        </w:rPr>
        <w:br w:type="page"/>
      </w:r>
    </w:p>
    <w:p w:rsidR="00160AE4" w:rsidRPr="009044F1" w:rsidRDefault="00160AE4" w:rsidP="000F6E14">
      <w:pPr>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0F6E14" w:rsidRPr="00DB60D1" w:rsidRDefault="000F6E14" w:rsidP="000F6E14">
      <w:pPr>
        <w:pStyle w:val="BodyText"/>
        <w:widowControl w:val="0"/>
        <w:spacing w:after="160"/>
        <w:ind w:right="-7"/>
        <w:contextualSpacing/>
        <w:jc w:val="center"/>
        <w:rPr>
          <w:rFonts w:ascii="GHEA Grapalat" w:hAnsi="GHEA Grapalat"/>
          <w:b/>
          <w:color w:val="0D0D0D" w:themeColor="text1" w:themeTint="F2"/>
          <w:sz w:val="20"/>
          <w:szCs w:val="20"/>
        </w:rPr>
      </w:pPr>
      <w:r w:rsidRPr="00DB60D1">
        <w:rPr>
          <w:rFonts w:ascii="GHEA Grapalat" w:hAnsi="GHEA Grapalat"/>
          <w:b/>
          <w:sz w:val="20"/>
          <w:szCs w:val="20"/>
        </w:rPr>
        <w:t>НА ЗАПРОС КОТИРОВОК, ОБЪЯВЛЕН</w:t>
      </w:r>
      <w:r>
        <w:rPr>
          <w:rFonts w:ascii="GHEA Grapalat" w:hAnsi="GHEA Grapalat"/>
          <w:b/>
          <w:sz w:val="20"/>
          <w:szCs w:val="20"/>
        </w:rPr>
        <w:t xml:space="preserve">НЫЙ С ЦЕЛЬЮ ПРИОБРЕТЕНИЯ ПОЛИГРАФИЧЕСКИХ РАБОТ </w:t>
      </w:r>
      <w:r w:rsidRPr="00DB60D1">
        <w:rPr>
          <w:rFonts w:ascii="GHEA Grapalat" w:hAnsi="GHEA Grapalat"/>
          <w:b/>
          <w:sz w:val="20"/>
          <w:szCs w:val="20"/>
        </w:rPr>
        <w:t xml:space="preserve">ДЛЯ НУЖД </w:t>
      </w:r>
      <w:r w:rsidRPr="00DB60D1">
        <w:rPr>
          <w:rFonts w:ascii="GHEA Grapalat" w:hAnsi="GHEA Grapalat"/>
          <w:b/>
          <w:color w:val="0D0D0D" w:themeColor="text1" w:themeTint="F2"/>
          <w:sz w:val="20"/>
          <w:szCs w:val="20"/>
        </w:rPr>
        <w:t xml:space="preserve">ГНО </w:t>
      </w:r>
      <w:r w:rsidRPr="00DB60D1">
        <w:rPr>
          <w:rFonts w:ascii="GHEA Grapalat" w:hAnsi="GHEA Grapalat"/>
          <w:b/>
          <w:i/>
          <w:color w:val="0D0D0D" w:themeColor="text1" w:themeTint="F2"/>
          <w:sz w:val="20"/>
          <w:szCs w:val="20"/>
        </w:rPr>
        <w:t>«</w:t>
      </w:r>
      <w:r w:rsidRPr="00DB60D1">
        <w:rPr>
          <w:rFonts w:ascii="GHEA Grapalat" w:hAnsi="GHEA Grapalat"/>
          <w:b/>
          <w:color w:val="0D0D0D" w:themeColor="text1" w:themeTint="F2"/>
          <w:sz w:val="20"/>
          <w:szCs w:val="20"/>
        </w:rPr>
        <w:t>НАЦИОНАЛЬНОГО ЦЕНТРА ПО КОНТРОЛЮ И ПРОФИЛАКТИКЕ ЗАБОЛЕВАНИЙ</w:t>
      </w:r>
      <w:r w:rsidRPr="00DB60D1">
        <w:rPr>
          <w:rFonts w:ascii="GHEA Grapalat" w:hAnsi="GHEA Grapalat"/>
          <w:b/>
          <w:i/>
          <w:color w:val="0D0D0D" w:themeColor="text1" w:themeTint="F2"/>
          <w:sz w:val="20"/>
          <w:szCs w:val="20"/>
        </w:rPr>
        <w:t>»</w:t>
      </w:r>
      <w:r w:rsidRPr="00DB60D1">
        <w:rPr>
          <w:rFonts w:ascii="GHEA Grapalat" w:hAnsi="GHEA Grapalat"/>
          <w:b/>
          <w:color w:val="0D0D0D" w:themeColor="text1" w:themeTint="F2"/>
          <w:sz w:val="20"/>
          <w:szCs w:val="20"/>
        </w:rPr>
        <w:t xml:space="preserve"> </w:t>
      </w:r>
      <w:r w:rsidRPr="00DB60D1">
        <w:rPr>
          <w:rStyle w:val="Emphasis"/>
          <w:rFonts w:ascii="GHEA Grapalat" w:hAnsi="GHEA Grapalat" w:cs="Arial"/>
          <w:b/>
          <w:bCs/>
          <w:color w:val="0D0D0D" w:themeColor="text1" w:themeTint="F2"/>
          <w:sz w:val="20"/>
          <w:szCs w:val="20"/>
          <w:shd w:val="clear" w:color="auto" w:fill="FFFFFF"/>
        </w:rPr>
        <w:t>МЗ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0099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535204">
      <w:pPr>
        <w:widowControl w:val="0"/>
        <w:tabs>
          <w:tab w:val="left" w:pos="567"/>
        </w:tabs>
        <w:ind w:left="851" w:hanging="284"/>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535204">
      <w:pPr>
        <w:widowControl w:val="0"/>
        <w:tabs>
          <w:tab w:val="left" w:pos="567"/>
        </w:tabs>
        <w:ind w:left="851" w:hanging="284"/>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535204">
      <w:pPr>
        <w:widowControl w:val="0"/>
        <w:tabs>
          <w:tab w:val="left" w:pos="567"/>
        </w:tabs>
        <w:ind w:left="851" w:hanging="284"/>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535204">
      <w:pPr>
        <w:widowControl w:val="0"/>
        <w:tabs>
          <w:tab w:val="left" w:pos="567"/>
        </w:tabs>
        <w:ind w:left="851" w:hanging="284"/>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535204">
      <w:pPr>
        <w:widowControl w:val="0"/>
        <w:tabs>
          <w:tab w:val="left" w:pos="567"/>
        </w:tabs>
        <w:ind w:left="851" w:hanging="284"/>
        <w:contextualSpacing/>
        <w:jc w:val="center"/>
        <w:rPr>
          <w:rFonts w:ascii="GHEA Grapalat" w:hAnsi="GHEA Grapalat"/>
          <w:b/>
        </w:rPr>
      </w:pPr>
    </w:p>
    <w:p w:rsidR="008842CE" w:rsidRPr="00374F4A" w:rsidRDefault="00CA590C" w:rsidP="00535204">
      <w:pPr>
        <w:widowControl w:val="0"/>
        <w:tabs>
          <w:tab w:val="left" w:pos="567"/>
        </w:tabs>
        <w:ind w:left="851" w:hanging="284"/>
        <w:contextualSpacing/>
        <w:jc w:val="center"/>
        <w:rPr>
          <w:rFonts w:ascii="GHEA Grapalat" w:hAnsi="GHEA Grapalat"/>
          <w:b/>
        </w:rPr>
      </w:pPr>
      <w:r>
        <w:rPr>
          <w:rFonts w:ascii="GHEA Grapalat" w:hAnsi="GHEA Grapalat"/>
          <w:b/>
        </w:rPr>
        <w:t xml:space="preserve">ЧАСТЬ II. </w:t>
      </w:r>
    </w:p>
    <w:p w:rsidR="008842CE" w:rsidRPr="00374F4A" w:rsidRDefault="008842CE" w:rsidP="00535204">
      <w:pPr>
        <w:widowControl w:val="0"/>
        <w:tabs>
          <w:tab w:val="left" w:pos="567"/>
        </w:tabs>
        <w:ind w:left="851" w:hanging="284"/>
        <w:contextualSpacing/>
        <w:jc w:val="center"/>
        <w:rPr>
          <w:rFonts w:ascii="GHEA Grapalat" w:hAnsi="GHEA Grapalat"/>
          <w:b/>
        </w:rPr>
      </w:pPr>
    </w:p>
    <w:p w:rsidR="00096865" w:rsidRDefault="00096865" w:rsidP="00535204">
      <w:pPr>
        <w:widowControl w:val="0"/>
        <w:tabs>
          <w:tab w:val="left" w:pos="567"/>
        </w:tabs>
        <w:ind w:left="851" w:hanging="284"/>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535204">
      <w:pPr>
        <w:widowControl w:val="0"/>
        <w:tabs>
          <w:tab w:val="left" w:pos="567"/>
        </w:tabs>
        <w:ind w:left="851" w:hanging="284"/>
        <w:contextualSpacing/>
        <w:jc w:val="center"/>
        <w:rPr>
          <w:rFonts w:ascii="GHEA Grapalat" w:hAnsi="GHEA Grapalat"/>
          <w:b/>
        </w:rPr>
      </w:pPr>
    </w:p>
    <w:p w:rsidR="00096865" w:rsidRPr="003A1EBB" w:rsidRDefault="00096865" w:rsidP="00535204">
      <w:pPr>
        <w:widowControl w:val="0"/>
        <w:tabs>
          <w:tab w:val="left" w:pos="567"/>
        </w:tabs>
        <w:ind w:left="851" w:hanging="284"/>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535204">
      <w:pPr>
        <w:widowControl w:val="0"/>
        <w:tabs>
          <w:tab w:val="left" w:pos="567"/>
        </w:tabs>
        <w:ind w:left="851" w:hanging="284"/>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535204">
      <w:pPr>
        <w:widowControl w:val="0"/>
        <w:tabs>
          <w:tab w:val="left" w:pos="567"/>
        </w:tabs>
        <w:ind w:left="851" w:hanging="284"/>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535204" w:rsidRDefault="00535204" w:rsidP="00535204">
      <w:pPr>
        <w:tabs>
          <w:tab w:val="left" w:pos="567"/>
        </w:tabs>
        <w:ind w:left="-142" w:firstLine="426"/>
        <w:contextualSpacing/>
        <w:rPr>
          <w:rFonts w:ascii="GHEA Grapalat" w:hAnsi="GHEA Grapalat"/>
          <w:spacing w:val="-6"/>
        </w:rPr>
      </w:pPr>
    </w:p>
    <w:p w:rsidR="00096865" w:rsidRPr="006D2DF7" w:rsidRDefault="00096865" w:rsidP="00535204">
      <w:pPr>
        <w:tabs>
          <w:tab w:val="left" w:pos="567"/>
        </w:tabs>
        <w:ind w:left="-142" w:firstLine="426"/>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0099B" w:rsidRPr="005E4F96">
        <w:rPr>
          <w:rFonts w:ascii="GHEA Grapalat" w:hAnsi="GHEA Grapalat"/>
          <w:b/>
          <w:i/>
        </w:rPr>
        <w:t>«GHAShDzB-HVKAK-2020-72»</w:t>
      </w:r>
      <w:r w:rsidR="0090099B"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535204">
      <w:pPr>
        <w:widowControl w:val="0"/>
        <w:tabs>
          <w:tab w:val="left" w:pos="567"/>
        </w:tabs>
        <w:ind w:left="-142" w:firstLine="426"/>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535204">
      <w:pPr>
        <w:widowControl w:val="0"/>
        <w:tabs>
          <w:tab w:val="left" w:pos="567"/>
        </w:tabs>
        <w:ind w:left="-142" w:firstLine="426"/>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535204">
      <w:pPr>
        <w:widowControl w:val="0"/>
        <w:tabs>
          <w:tab w:val="left" w:pos="567"/>
        </w:tabs>
        <w:ind w:left="-142" w:firstLine="426"/>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w:t>
      </w:r>
      <w:r w:rsidRPr="009044F1">
        <w:rPr>
          <w:rFonts w:ascii="GHEA Grapalat" w:hAnsi="GHEA Grapalat"/>
        </w:rPr>
        <w:lastRenderedPageBreak/>
        <w:t xml:space="preserve">Армения. Споры, связанные с настоящей процедурой, подлежат рассмотрению в судах Республики Армения. </w:t>
      </w:r>
    </w:p>
    <w:p w:rsidR="003E1421" w:rsidRPr="009044F1" w:rsidRDefault="00A81DD5" w:rsidP="00535204">
      <w:pPr>
        <w:pStyle w:val="BodyTextIndent2"/>
        <w:widowControl w:val="0"/>
        <w:tabs>
          <w:tab w:val="left" w:pos="567"/>
        </w:tabs>
        <w:spacing w:line="240" w:lineRule="auto"/>
        <w:ind w:left="-142" w:firstLine="426"/>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E5C51" w:rsidRPr="001C5664">
        <w:rPr>
          <w:rFonts w:ascii="GHEA Grapalat" w:hAnsi="GHEA Grapalat"/>
          <w:b/>
          <w:i/>
          <w:color w:val="000000"/>
          <w:lang w:val="af-ZA"/>
        </w:rPr>
        <w:t>p</w:t>
      </w:r>
      <w:r w:rsidR="005E5C51" w:rsidRPr="00E25966">
        <w:rPr>
          <w:rFonts w:ascii="GHEA Grapalat" w:hAnsi="GHEA Grapalat"/>
          <w:b/>
          <w:i/>
          <w:color w:val="000000"/>
          <w:lang w:val="af-ZA"/>
        </w:rPr>
        <w:t>rocurement@ncdc.am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5E5C51" w:rsidRPr="005E5C51">
        <w:rPr>
          <w:rFonts w:ascii="GHEA Grapalat" w:hAnsi="GHEA Grapalat"/>
          <w:b/>
          <w:i w:val="0"/>
          <w:sz w:val="24"/>
          <w:szCs w:val="24"/>
        </w:rPr>
        <w:t>полиграфических работ</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5E5C51" w:rsidRPr="00735E49">
        <w:rPr>
          <w:rFonts w:ascii="GHEA Grapalat" w:hAnsi="GHEA Grapalat"/>
          <w:b/>
          <w:i w:val="0"/>
          <w:color w:val="0D0D0D" w:themeColor="text1" w:themeTint="F2"/>
          <w:sz w:val="24"/>
          <w:szCs w:val="24"/>
        </w:rPr>
        <w:t>ГНО «Национального центра</w:t>
      </w:r>
      <w:r w:rsidR="005E5C51" w:rsidRPr="00E513D9">
        <w:rPr>
          <w:rFonts w:ascii="GHEA Grapalat" w:hAnsi="GHEA Grapalat"/>
          <w:b/>
          <w:i w:val="0"/>
          <w:color w:val="0D0D0D" w:themeColor="text1" w:themeTint="F2"/>
          <w:sz w:val="24"/>
          <w:szCs w:val="24"/>
        </w:rPr>
        <w:t xml:space="preserve"> по контролю и профилактике заболеваний» </w:t>
      </w:r>
      <w:r w:rsidR="005E5C51" w:rsidRPr="00E513D9">
        <w:rPr>
          <w:rStyle w:val="Emphasis"/>
          <w:rFonts w:ascii="GHEA Grapalat" w:hAnsi="GHEA Grapalat" w:cs="Arial"/>
          <w:b/>
          <w:bCs/>
          <w:color w:val="0D0D0D" w:themeColor="text1" w:themeTint="F2"/>
          <w:sz w:val="24"/>
          <w:szCs w:val="24"/>
          <w:shd w:val="clear" w:color="auto" w:fill="FFFFFF"/>
        </w:rPr>
        <w:t>МЗ РА</w:t>
      </w:r>
      <w:r w:rsidR="005E5C51" w:rsidRPr="00B02E29">
        <w:rPr>
          <w:rFonts w:ascii="GHEA Grapalat" w:hAnsi="GHEA Grapalat"/>
          <w:i w:val="0"/>
          <w:sz w:val="24"/>
          <w:szCs w:val="24"/>
        </w:rPr>
        <w:t>,</w:t>
      </w:r>
      <w:r w:rsidR="005E5C51">
        <w:rPr>
          <w:rFonts w:ascii="GHEA Grapalat" w:hAnsi="GHEA Grapalat"/>
          <w:i w:val="0"/>
          <w:sz w:val="24"/>
          <w:szCs w:val="24"/>
        </w:rPr>
        <w:t xml:space="preserve"> </w:t>
      </w:r>
      <w:r w:rsidR="005E5C51" w:rsidRPr="00B02E29">
        <w:rPr>
          <w:rFonts w:ascii="GHEA Grapalat" w:hAnsi="GHEA Grapalat"/>
          <w:i w:val="0"/>
          <w:sz w:val="24"/>
          <w:szCs w:val="24"/>
        </w:rPr>
        <w:t>которые</w:t>
      </w:r>
      <w:r w:rsidR="005E5C51">
        <w:rPr>
          <w:rFonts w:ascii="GHEA Grapalat" w:hAnsi="GHEA Grapalat"/>
          <w:i w:val="0"/>
          <w:sz w:val="24"/>
          <w:szCs w:val="24"/>
        </w:rPr>
        <w:t xml:space="preserve"> </w:t>
      </w:r>
      <w:r w:rsidR="005E5C51" w:rsidRPr="00B02E29">
        <w:rPr>
          <w:rFonts w:ascii="GHEA Grapalat" w:hAnsi="GHEA Grapalat"/>
          <w:i w:val="0"/>
          <w:sz w:val="24"/>
          <w:szCs w:val="24"/>
        </w:rPr>
        <w:t>сгруппированы</w:t>
      </w:r>
      <w:r w:rsidR="005E5C51">
        <w:rPr>
          <w:rFonts w:ascii="GHEA Grapalat" w:hAnsi="GHEA Grapalat"/>
          <w:i w:val="0"/>
          <w:sz w:val="24"/>
          <w:szCs w:val="24"/>
        </w:rPr>
        <w:t xml:space="preserve"> </w:t>
      </w:r>
      <w:r w:rsidR="005E5C51" w:rsidRPr="00B02E29">
        <w:rPr>
          <w:rFonts w:ascii="GHEA Grapalat" w:hAnsi="GHEA Grapalat"/>
          <w:i w:val="0"/>
          <w:sz w:val="24"/>
          <w:szCs w:val="24"/>
        </w:rPr>
        <w:t>в</w:t>
      </w:r>
      <w:r w:rsidR="005E5C51">
        <w:rPr>
          <w:rFonts w:ascii="GHEA Grapalat" w:hAnsi="GHEA Grapalat"/>
          <w:i w:val="0"/>
          <w:sz w:val="24"/>
          <w:szCs w:val="24"/>
        </w:rPr>
        <w:t xml:space="preserve"> </w:t>
      </w:r>
      <w:r w:rsidR="005E5C51">
        <w:rPr>
          <w:rFonts w:ascii="GHEA Grapalat" w:hAnsi="GHEA Grapalat"/>
          <w:b/>
          <w:i w:val="0"/>
          <w:sz w:val="24"/>
          <w:szCs w:val="24"/>
        </w:rPr>
        <w:t>7</w:t>
      </w:r>
      <w:r w:rsidR="005E5C51" w:rsidRPr="00E513D9">
        <w:rPr>
          <w:rFonts w:ascii="GHEA Grapalat" w:hAnsi="GHEA Grapalat"/>
          <w:b/>
          <w:i w:val="0"/>
          <w:sz w:val="24"/>
          <w:szCs w:val="24"/>
        </w:rPr>
        <w:t xml:space="preserve"> лот</w:t>
      </w:r>
      <w:r w:rsidR="005E5C51">
        <w:rPr>
          <w:rFonts w:ascii="GHEA Grapalat" w:hAnsi="GHEA Grapalat"/>
          <w:b/>
          <w:i w:val="0"/>
          <w:sz w:val="24"/>
          <w:szCs w:val="24"/>
        </w:rPr>
        <w:t>ов</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374AC7" w:rsidP="00B46D58">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b/>
                <w:i/>
                <w:sz w:val="24"/>
                <w:szCs w:val="24"/>
              </w:rPr>
              <w:t>Согласно прикрепленному Приложению № 1</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9044F1" w:rsidRDefault="00096865" w:rsidP="00B46D58">
            <w:pPr>
              <w:pStyle w:val="BodyTextIndent2"/>
              <w:widowControl w:val="0"/>
              <w:spacing w:after="120" w:line="240" w:lineRule="auto"/>
              <w:ind w:firstLine="0"/>
              <w:rPr>
                <w:rFonts w:ascii="GHEA Grapalat" w:hAnsi="GHEA Grapalat"/>
                <w:sz w:val="24"/>
                <w:szCs w:val="24"/>
              </w:rPr>
            </w:pP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7704" w:type="dxa"/>
            <w:vAlign w:val="center"/>
          </w:tcPr>
          <w:p w:rsidR="00096865" w:rsidRPr="009044F1" w:rsidRDefault="00096865" w:rsidP="00B46D58">
            <w:pPr>
              <w:pStyle w:val="BodyTextIndent2"/>
              <w:widowControl w:val="0"/>
              <w:spacing w:after="120" w:line="240" w:lineRule="auto"/>
              <w:ind w:firstLine="0"/>
              <w:rPr>
                <w:rFonts w:ascii="GHEA Grapalat" w:hAnsi="GHEA Grapalat"/>
                <w:sz w:val="24"/>
                <w:szCs w:val="24"/>
              </w:rPr>
            </w:pP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374AC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374AC7">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roofErr w:type="gramEnd"/>
    </w:p>
    <w:p w:rsidR="00753E6E" w:rsidRPr="009044F1" w:rsidRDefault="00753E6E" w:rsidP="00374AC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374AC7">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374AC7">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374AC7">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374AC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374AC7">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374AC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374AC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374AC7">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374AC7">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374AC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374AC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374AC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374AC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374AC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4079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4079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14079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4079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4079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9044F1">
        <w:rPr>
          <w:rFonts w:ascii="GHEA Grapalat" w:hAnsi="GHEA Grapalat"/>
        </w:rPr>
        <w:lastRenderedPageBreak/>
        <w:t xml:space="preserve">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4079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4079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4079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4079E" w:rsidRDefault="00096865" w:rsidP="0014079E">
      <w:pPr>
        <w:pStyle w:val="BodyTextIndent2"/>
        <w:widowControl w:val="0"/>
        <w:spacing w:line="240" w:lineRule="auto"/>
        <w:ind w:firstLine="567"/>
        <w:contextualSpacing/>
        <w:rPr>
          <w:rFonts w:ascii="GHEA Grapalat" w:hAnsi="GHEA Grapalat" w:cs="Sylfaen"/>
          <w:b/>
          <w:sz w:val="24"/>
          <w:szCs w:val="24"/>
        </w:rPr>
      </w:pPr>
      <w:r w:rsidRPr="0014079E">
        <w:rPr>
          <w:rFonts w:ascii="GHEA Grapalat" w:hAnsi="GHEA Grapalat"/>
          <w:b/>
          <w:sz w:val="24"/>
          <w:szCs w:val="24"/>
        </w:rPr>
        <w:t xml:space="preserve">Участник может подать </w:t>
      </w:r>
      <w:proofErr w:type="gramStart"/>
      <w:r w:rsidRPr="0014079E">
        <w:rPr>
          <w:rFonts w:ascii="GHEA Grapalat" w:hAnsi="GHEA Grapalat"/>
          <w:b/>
          <w:sz w:val="24"/>
          <w:szCs w:val="24"/>
        </w:rPr>
        <w:t>заявку</w:t>
      </w:r>
      <w:proofErr w:type="gramEnd"/>
      <w:r w:rsidRPr="0014079E">
        <w:rPr>
          <w:rFonts w:ascii="GHEA Grapalat" w:hAnsi="GHEA Grapalat"/>
          <w:b/>
          <w:sz w:val="24"/>
          <w:szCs w:val="24"/>
        </w:rPr>
        <w:t xml:space="preserve"> как для каждого лота, так и для нескольких или всех лотов.</w:t>
      </w:r>
      <w:r w:rsidR="00AA7117" w:rsidRPr="0014079E">
        <w:rPr>
          <w:rFonts w:ascii="GHEA Grapalat" w:hAnsi="GHEA Grapalat"/>
          <w:b/>
          <w:sz w:val="24"/>
          <w:szCs w:val="24"/>
        </w:rPr>
        <w:t xml:space="preserve"> </w:t>
      </w:r>
    </w:p>
    <w:p w:rsidR="00096865" w:rsidRPr="009044F1" w:rsidRDefault="000946A3" w:rsidP="0014079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4079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14079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3C617C" w:rsidRPr="00522235">
        <w:rPr>
          <w:rFonts w:ascii="GHEA Grapalat" w:hAnsi="GHEA Grapalat"/>
          <w:b/>
          <w:sz w:val="24"/>
          <w:szCs w:val="24"/>
        </w:rPr>
        <w:t>г</w:t>
      </w:r>
      <w:proofErr w:type="gramEnd"/>
      <w:r w:rsidR="003C617C" w:rsidRPr="00522235">
        <w:rPr>
          <w:rFonts w:ascii="GHEA Grapalat" w:hAnsi="GHEA Grapalat"/>
          <w:b/>
          <w:sz w:val="24"/>
          <w:szCs w:val="24"/>
        </w:rPr>
        <w:t>.</w:t>
      </w:r>
      <w:r w:rsidR="003C617C" w:rsidRPr="00522235">
        <w:rPr>
          <w:rFonts w:ascii="GHEA Grapalat" w:hAnsi="GHEA Grapalat"/>
          <w:b/>
          <w:sz w:val="24"/>
          <w:szCs w:val="24"/>
          <w:lang w:val="hy-AM"/>
        </w:rPr>
        <w:t xml:space="preserve"> </w:t>
      </w:r>
      <w:r w:rsidR="003C617C" w:rsidRPr="00522235">
        <w:rPr>
          <w:rFonts w:ascii="GHEA Grapalat" w:hAnsi="GHEA Grapalat"/>
          <w:b/>
          <w:sz w:val="24"/>
          <w:szCs w:val="24"/>
        </w:rPr>
        <w:t>Ереван, ул. М.</w:t>
      </w:r>
      <w:r w:rsidR="003C617C" w:rsidRPr="00522235">
        <w:rPr>
          <w:rFonts w:ascii="GHEA Grapalat" w:hAnsi="GHEA Grapalat"/>
          <w:b/>
          <w:sz w:val="24"/>
          <w:szCs w:val="24"/>
          <w:lang w:val="hy-AM"/>
        </w:rPr>
        <w:t xml:space="preserve"> </w:t>
      </w:r>
      <w:proofErr w:type="spellStart"/>
      <w:r w:rsidR="003C617C" w:rsidRPr="00522235">
        <w:rPr>
          <w:rFonts w:ascii="GHEA Grapalat" w:hAnsi="GHEA Grapalat"/>
          <w:b/>
          <w:sz w:val="24"/>
          <w:szCs w:val="24"/>
        </w:rPr>
        <w:t>Гераци</w:t>
      </w:r>
      <w:proofErr w:type="spellEnd"/>
      <w:r w:rsidR="003C617C" w:rsidRPr="00522235">
        <w:rPr>
          <w:rFonts w:ascii="GHEA Grapalat" w:hAnsi="GHEA Grapalat"/>
          <w:b/>
          <w:sz w:val="24"/>
          <w:szCs w:val="24"/>
        </w:rPr>
        <w:t>, д. 12</w:t>
      </w:r>
      <w:r w:rsidR="003C617C">
        <w:rPr>
          <w:rFonts w:ascii="GHEA Grapalat" w:hAnsi="GHEA Grapalat"/>
          <w:sz w:val="24"/>
          <w:szCs w:val="24"/>
        </w:rPr>
        <w:t xml:space="preserve"> </w:t>
      </w:r>
      <w:r w:rsidR="003C617C" w:rsidRPr="00B02E29">
        <w:rPr>
          <w:rFonts w:ascii="GHEA Grapalat" w:hAnsi="GHEA Grapalat"/>
          <w:sz w:val="24"/>
          <w:szCs w:val="24"/>
        </w:rPr>
        <w:t>не</w:t>
      </w:r>
      <w:r w:rsidR="003C617C">
        <w:rPr>
          <w:rFonts w:ascii="GHEA Grapalat" w:hAnsi="GHEA Grapalat"/>
          <w:sz w:val="24"/>
          <w:szCs w:val="24"/>
        </w:rPr>
        <w:t xml:space="preserve"> </w:t>
      </w:r>
      <w:r w:rsidR="003C617C" w:rsidRPr="00B02E29">
        <w:rPr>
          <w:rFonts w:ascii="GHEA Grapalat" w:hAnsi="GHEA Grapalat"/>
          <w:sz w:val="24"/>
          <w:szCs w:val="24"/>
        </w:rPr>
        <w:t>позднее,</w:t>
      </w:r>
      <w:r w:rsidR="003C617C">
        <w:rPr>
          <w:rFonts w:ascii="GHEA Grapalat" w:hAnsi="GHEA Grapalat"/>
          <w:sz w:val="24"/>
          <w:szCs w:val="24"/>
        </w:rPr>
        <w:t xml:space="preserve"> </w:t>
      </w:r>
      <w:r w:rsidR="003C617C" w:rsidRPr="00B02E29">
        <w:rPr>
          <w:rFonts w:ascii="GHEA Grapalat" w:hAnsi="GHEA Grapalat"/>
          <w:sz w:val="24"/>
          <w:szCs w:val="24"/>
        </w:rPr>
        <w:t>чем</w:t>
      </w:r>
      <w:r w:rsidR="003C617C">
        <w:rPr>
          <w:rFonts w:ascii="GHEA Grapalat" w:hAnsi="GHEA Grapalat"/>
          <w:sz w:val="24"/>
          <w:szCs w:val="24"/>
        </w:rPr>
        <w:t xml:space="preserve"> </w:t>
      </w:r>
      <w:r w:rsidR="003C617C" w:rsidRPr="001B7D08">
        <w:rPr>
          <w:rFonts w:ascii="GHEA Grapalat" w:hAnsi="GHEA Grapalat"/>
          <w:b/>
          <w:sz w:val="24"/>
          <w:szCs w:val="24"/>
          <w:lang w:val="hy-AM"/>
        </w:rPr>
        <w:t>12:00</w:t>
      </w:r>
      <w:r w:rsidR="003C617C" w:rsidRPr="001B7D08">
        <w:rPr>
          <w:rFonts w:ascii="GHEA Grapalat" w:hAnsi="GHEA Grapalat"/>
          <w:b/>
          <w:sz w:val="24"/>
          <w:szCs w:val="24"/>
        </w:rPr>
        <w:t xml:space="preserve"> часов </w:t>
      </w:r>
      <w:r w:rsidR="003C617C" w:rsidRPr="001B7D08">
        <w:rPr>
          <w:rFonts w:ascii="GHEA Grapalat" w:hAnsi="GHEA Grapalat"/>
          <w:b/>
          <w:sz w:val="24"/>
          <w:szCs w:val="24"/>
          <w:lang w:val="hy-AM"/>
        </w:rPr>
        <w:t>7</w:t>
      </w:r>
      <w:r w:rsidR="003C617C" w:rsidRPr="001B7D0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BA4929" w:rsidRPr="006259BB" w:rsidRDefault="00BA4929" w:rsidP="0014079E">
      <w:pPr>
        <w:pStyle w:val="BodyTextIndent2"/>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proofErr w:type="spellStart"/>
      <w:r w:rsidR="003C617C" w:rsidRPr="003C617C">
        <w:rPr>
          <w:rFonts w:ascii="GHEA Grapalat" w:hAnsi="GHEA Grapalat"/>
          <w:sz w:val="24"/>
          <w:szCs w:val="24"/>
        </w:rPr>
        <w:t>Ваган</w:t>
      </w:r>
      <w:proofErr w:type="spellEnd"/>
      <w:r w:rsidR="003C617C" w:rsidRPr="003C617C">
        <w:rPr>
          <w:rFonts w:ascii="GHEA Grapalat" w:hAnsi="GHEA Grapalat"/>
          <w:sz w:val="24"/>
          <w:szCs w:val="24"/>
        </w:rPr>
        <w:t xml:space="preserve"> </w:t>
      </w:r>
      <w:proofErr w:type="spellStart"/>
      <w:r w:rsidR="003C617C" w:rsidRPr="003C617C">
        <w:rPr>
          <w:rFonts w:ascii="GHEA Grapalat" w:hAnsi="GHEA Grapalat"/>
          <w:sz w:val="24"/>
          <w:szCs w:val="24"/>
        </w:rPr>
        <w:t>Манукян</w:t>
      </w:r>
      <w:proofErr w:type="spellEnd"/>
      <w:r w:rsidR="003C617C" w:rsidRPr="003C617C">
        <w:rPr>
          <w:rFonts w:ascii="GHEA Grapalat" w:hAnsi="GHEA Grapalat"/>
          <w:sz w:val="24"/>
          <w:szCs w:val="24"/>
        </w:rPr>
        <w:t>.</w:t>
      </w:r>
      <w:r>
        <w:rPr>
          <w:rFonts w:ascii="GHEA Grapalat" w:hAnsi="GHEA Grapalat"/>
        </w:rPr>
        <w:t xml:space="preserve"> </w:t>
      </w:r>
      <w:proofErr w:type="gramStart"/>
      <w:r w:rsidRPr="006259BB">
        <w:rPr>
          <w:rFonts w:ascii="GHEA Grapalat" w:hAnsi="GHEA Grapalat"/>
          <w:sz w:val="24"/>
          <w:szCs w:val="24"/>
        </w:rPr>
        <w:t>Секретарь комиссии регистрирует</w:t>
      </w:r>
      <w:proofErr w:type="gramEnd"/>
      <w:r w:rsidRPr="006259BB">
        <w:rPr>
          <w:rFonts w:ascii="GHEA Grapalat" w:hAnsi="GHEA Grapalat"/>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4079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4079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4079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14079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14079E">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14079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4079E">
      <w:pPr>
        <w:pStyle w:val="norm"/>
        <w:widowControl w:val="0"/>
        <w:tabs>
          <w:tab w:val="left" w:pos="1134"/>
        </w:tabs>
        <w:spacing w:line="240" w:lineRule="auto"/>
        <w:ind w:firstLine="284"/>
        <w:contextualSpacing/>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w:t>
      </w:r>
      <w:r>
        <w:rPr>
          <w:rFonts w:ascii="GHEA Grapalat" w:hAnsi="GHEA Grapalat"/>
          <w:sz w:val="24"/>
          <w:szCs w:val="24"/>
        </w:rPr>
        <w:lastRenderedPageBreak/>
        <w:t xml:space="preserve">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14079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3C617C" w:rsidP="0014079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3C617C" w:rsidP="0014079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4079E">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3C617C" w:rsidRDefault="00721677" w:rsidP="003C617C">
      <w:pPr>
        <w:pStyle w:val="ListParagraph"/>
        <w:numPr>
          <w:ilvl w:val="0"/>
          <w:numId w:val="29"/>
        </w:numPr>
        <w:contextualSpacing/>
        <w:jc w:val="both"/>
        <w:rPr>
          <w:rFonts w:ascii="GHEA Grapalat" w:hAnsi="GHEA Grapalat" w:cs="Sylfaen"/>
        </w:rPr>
      </w:pPr>
      <w:r w:rsidRPr="003C617C">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3C617C">
        <w:rPr>
          <w:rFonts w:ascii="GHEA Grapalat" w:hAnsi="GHEA Grapalat" w:cs="Sylfaen"/>
        </w:rPr>
        <w:t xml:space="preserve"> (на один и тот же лот)</w:t>
      </w:r>
      <w:r w:rsidRPr="003C617C">
        <w:rPr>
          <w:rFonts w:ascii="GHEA Grapalat" w:hAnsi="GHEA Grapalat" w:cs="Sylfaen"/>
        </w:rPr>
        <w:t xml:space="preserve">. </w:t>
      </w:r>
      <w:proofErr w:type="gramStart"/>
      <w:r w:rsidRPr="003C617C">
        <w:rPr>
          <w:rFonts w:ascii="GHEA Grapalat" w:hAnsi="GHEA Grapalat" w:cs="Sylfaen"/>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Default="00721677" w:rsidP="003C617C">
      <w:pPr>
        <w:pStyle w:val="norm"/>
        <w:widowControl w:val="0"/>
        <w:numPr>
          <w:ilvl w:val="0"/>
          <w:numId w:val="29"/>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2E4BC5" w:rsidRDefault="00333B85" w:rsidP="003C617C">
      <w:pPr>
        <w:jc w:val="center"/>
        <w:rPr>
          <w:rFonts w:ascii="GHEA Grapalat" w:hAnsi="GHEA Grapalat"/>
          <w:b/>
        </w:rPr>
      </w:pPr>
      <w:r>
        <w:rPr>
          <w:rFonts w:ascii="GHEA Grapalat" w:hAnsi="GHEA Grapalat"/>
          <w:b/>
        </w:rPr>
        <w:t>5.</w:t>
      </w:r>
      <w:r w:rsidR="00C8055A" w:rsidRPr="009044F1">
        <w:rPr>
          <w:rFonts w:ascii="GHEA Grapalat" w:hAnsi="GHEA Grapalat"/>
          <w:b/>
        </w:rPr>
        <w:t>ЦЕНОВОЕ ПРЕДЛОЖЕНИЕ ЗАЯВКИ</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3C617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3C617C">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3C617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3C617C">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 xml:space="preserve">и "налог </w:t>
      </w:r>
      <w:r w:rsidRPr="009044F1">
        <w:rPr>
          <w:rFonts w:ascii="GHEA Grapalat" w:hAnsi="GHEA Grapalat"/>
          <w:sz w:val="24"/>
          <w:szCs w:val="24"/>
        </w:rPr>
        <w:lastRenderedPageBreak/>
        <w:t>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3C617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3C617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260739" w:rsidRDefault="00A14685" w:rsidP="003C617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3C617C">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proofErr w:type="gramEnd"/>
      <w:r>
        <w:rPr>
          <w:rFonts w:ascii="GHEA Grapalat" w:hAnsi="GHEA Grapalat"/>
          <w:sz w:val="24"/>
          <w:szCs w:val="24"/>
        </w:rPr>
        <w:t>.</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3C617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6623D5">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6623D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6D1970" w:rsidRPr="006D1970">
        <w:rPr>
          <w:rFonts w:ascii="GHEA Grapalat" w:hAnsi="GHEA Grapalat"/>
          <w:b/>
          <w:sz w:val="24"/>
          <w:szCs w:val="24"/>
        </w:rPr>
        <w:t>7</w:t>
      </w:r>
      <w:r w:rsidR="000E21F2" w:rsidRPr="006D1970">
        <w:rPr>
          <w:rFonts w:ascii="GHEA Grapalat" w:hAnsi="GHEA Grapalat"/>
          <w:b/>
          <w:sz w:val="24"/>
          <w:szCs w:val="24"/>
        </w:rPr>
        <w:t xml:space="preserve">-ый день в </w:t>
      </w:r>
      <w:r w:rsidR="006D1970" w:rsidRPr="006D1970">
        <w:rPr>
          <w:rFonts w:ascii="GHEA Grapalat" w:hAnsi="GHEA Grapalat"/>
          <w:b/>
          <w:sz w:val="24"/>
          <w:szCs w:val="24"/>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6623D5">
      <w:pPr>
        <w:widowControl w:val="0"/>
        <w:ind w:firstLine="567"/>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6623D5">
      <w:pPr>
        <w:widowControl w:val="0"/>
        <w:ind w:firstLine="284"/>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6623D5">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6623D5">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 xml:space="preserve">наличие требуемых (предусмотренных) документов в каждом вскрытом конверте и </w:t>
      </w:r>
      <w:r>
        <w:rPr>
          <w:rFonts w:ascii="GHEA Grapalat" w:hAnsi="GHEA Grapalat"/>
        </w:rPr>
        <w:lastRenderedPageBreak/>
        <w:t>соответствие их составления установленным приглашением реквизитам;</w:t>
      </w:r>
    </w:p>
    <w:p w:rsidR="000E21F2" w:rsidRDefault="000E21F2" w:rsidP="006623D5">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6623D5">
      <w:pPr>
        <w:pStyle w:val="BodyTextIndent2"/>
        <w:widowControl w:val="0"/>
        <w:tabs>
          <w:tab w:val="left" w:pos="1134"/>
        </w:tabs>
        <w:spacing w:line="240" w:lineRule="auto"/>
        <w:ind w:firstLine="567"/>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6623D5">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623D5">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Pr>
          <w:rFonts w:ascii="GHEA Grapalat" w:hAnsi="GHEA Grapalat"/>
          <w:sz w:val="24"/>
          <w:szCs w:val="24"/>
        </w:rPr>
        <w:t>Отобранный</w:t>
      </w:r>
      <w:proofErr w:type="gramEnd"/>
      <w:r w:rsidR="00D22CBB">
        <w:rPr>
          <w:rFonts w:ascii="GHEA Grapalat" w:hAnsi="GHEA Grapalat"/>
          <w:sz w:val="24"/>
          <w:szCs w:val="24"/>
        </w:rPr>
        <w:t xml:space="preserve"> </w:t>
      </w:r>
      <w:proofErr w:type="spellStart"/>
      <w:r w:rsidR="00D22CBB">
        <w:rPr>
          <w:rFonts w:ascii="GHEA Grapalat" w:hAnsi="GHEA Grapalat"/>
          <w:sz w:val="24"/>
          <w:szCs w:val="24"/>
        </w:rPr>
        <w:t>у</w:t>
      </w:r>
      <w:r w:rsidRPr="009044F1">
        <w:rPr>
          <w:rFonts w:ascii="GHEA Grapalat" w:hAnsi="GHEA Grapalat"/>
          <w:sz w:val="24"/>
          <w:szCs w:val="24"/>
        </w:rPr>
        <w:t>частникопределяется</w:t>
      </w:r>
      <w:proofErr w:type="spellEnd"/>
      <w:r w:rsidRPr="009044F1">
        <w:rPr>
          <w:rFonts w:ascii="GHEA Grapalat" w:hAnsi="GHEA Grapalat"/>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w:t>
      </w:r>
      <w:r w:rsidR="00F0475D" w:rsidRPr="00B02E29">
        <w:rPr>
          <w:rFonts w:ascii="GHEA Grapalat" w:hAnsi="GHEA Grapalat"/>
          <w:i w:val="0"/>
          <w:sz w:val="24"/>
          <w:szCs w:val="24"/>
        </w:rPr>
        <w:t>по</w:t>
      </w:r>
      <w:r w:rsidR="00F0475D">
        <w:rPr>
          <w:rFonts w:ascii="GHEA Grapalat" w:hAnsi="GHEA Grapalat"/>
          <w:i w:val="0"/>
          <w:sz w:val="24"/>
          <w:szCs w:val="24"/>
        </w:rPr>
        <w:t xml:space="preserve"> </w:t>
      </w:r>
      <w:r w:rsidR="00F0475D" w:rsidRPr="00B02E29">
        <w:rPr>
          <w:rFonts w:ascii="GHEA Grapalat" w:hAnsi="GHEA Grapalat"/>
          <w:i w:val="0"/>
          <w:sz w:val="24"/>
          <w:szCs w:val="24"/>
        </w:rPr>
        <w:t>курсу</w:t>
      </w:r>
      <w:r w:rsidR="00F0475D">
        <w:rPr>
          <w:rFonts w:ascii="GHEA Grapalat" w:hAnsi="GHEA Grapalat"/>
          <w:i w:val="0"/>
          <w:sz w:val="24"/>
          <w:szCs w:val="24"/>
        </w:rPr>
        <w:t xml:space="preserve">, </w:t>
      </w:r>
      <w:r w:rsidR="00F0475D" w:rsidRPr="004C43B1">
        <w:rPr>
          <w:rFonts w:ascii="GHEA Grapalat" w:hAnsi="GHEA Grapalat"/>
          <w:b/>
          <w:i w:val="0"/>
          <w:sz w:val="24"/>
          <w:szCs w:val="24"/>
        </w:rPr>
        <w:t>установленному Центральным банком Армении на момент вскрытия заявок.</w:t>
      </w:r>
    </w:p>
    <w:p w:rsidR="00096865" w:rsidRPr="009044F1" w:rsidRDefault="00FD2748"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623D5">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цен, со всеми </w:t>
      </w:r>
      <w:r w:rsidRPr="009044F1">
        <w:rPr>
          <w:rFonts w:ascii="GHEA Grapalat" w:hAnsi="GHEA Grapalat"/>
          <w:sz w:val="24"/>
          <w:szCs w:val="24"/>
        </w:rPr>
        <w:lastRenderedPageBreak/>
        <w:t>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623D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623D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AC3B57">
        <w:rPr>
          <w:rFonts w:ascii="GHEA Grapalat" w:hAnsi="GHEA Grapalat"/>
          <w:sz w:val="24"/>
          <w:szCs w:val="24"/>
        </w:rPr>
        <w:t>работ</w:t>
      </w:r>
      <w:r w:rsidR="00B11432" w:rsidRPr="000811C1">
        <w:rPr>
          <w:rFonts w:ascii="GHEA Grapalat" w:hAnsi="GHEA Grapalat"/>
          <w:sz w:val="24"/>
          <w:szCs w:val="24"/>
        </w:rPr>
        <w:t xml:space="preserve">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B514E8" w:rsidRPr="00522932" w:rsidRDefault="003572EA" w:rsidP="006623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proofErr w:type="gramStart"/>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GHEA Grapalat" w:hAnsi="GHEA Grapalat"/>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6623D5">
      <w:pPr>
        <w:pStyle w:val="norm"/>
        <w:widowControl w:val="0"/>
        <w:tabs>
          <w:tab w:val="left" w:pos="1134"/>
        </w:tabs>
        <w:spacing w:line="240" w:lineRule="auto"/>
        <w:ind w:firstLine="567"/>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w:t>
      </w:r>
      <w:r w:rsidRPr="00D67FDE">
        <w:rPr>
          <w:rFonts w:ascii="GHEA Grapalat" w:hAnsi="GHEA Grapalat"/>
          <w:sz w:val="24"/>
          <w:szCs w:val="24"/>
        </w:rPr>
        <w:lastRenderedPageBreak/>
        <w:t>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623D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623D5">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623D5">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623D5">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w:t>
      </w:r>
      <w:r w:rsidRPr="009044F1">
        <w:rPr>
          <w:rFonts w:ascii="GHEA Grapalat" w:hAnsi="GHEA Grapalat"/>
          <w:sz w:val="24"/>
          <w:szCs w:val="24"/>
        </w:rPr>
        <w:lastRenderedPageBreak/>
        <w:t>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623D5">
      <w:pPr>
        <w:widowControl w:val="0"/>
        <w:tabs>
          <w:tab w:val="left" w:pos="1276"/>
        </w:tabs>
        <w:ind w:firstLine="567"/>
        <w:contextualSpacing/>
        <w:jc w:val="both"/>
        <w:rPr>
          <w:rFonts w:ascii="GHEA Grapalat" w:hAnsi="GHEA Grapalat"/>
        </w:rPr>
      </w:pPr>
      <w:r>
        <w:rPr>
          <w:rFonts w:ascii="GHEA Grapalat" w:hAnsi="GHEA Grapalat"/>
        </w:rPr>
        <w:t>8.1</w:t>
      </w:r>
      <w:r w:rsidR="00077036">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623D5">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623D5">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6623D5">
      <w:pPr>
        <w:widowControl w:val="0"/>
        <w:tabs>
          <w:tab w:val="left" w:pos="1276"/>
        </w:tabs>
        <w:ind w:firstLine="567"/>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0475D" w:rsidRDefault="00A150A9" w:rsidP="006623D5">
      <w:pPr>
        <w:pStyle w:val="BodyTextIndent2"/>
        <w:widowControl w:val="0"/>
        <w:tabs>
          <w:tab w:val="left" w:pos="1276"/>
        </w:tabs>
        <w:spacing w:line="240" w:lineRule="auto"/>
        <w:ind w:firstLine="567"/>
        <w:contextualSpacing/>
        <w:rPr>
          <w:rFonts w:ascii="GHEA Grapalat" w:hAnsi="GHEA Grapalat"/>
          <w:b/>
          <w:sz w:val="24"/>
          <w:szCs w:val="24"/>
        </w:rPr>
      </w:pPr>
      <w:r w:rsidRPr="00F0475D">
        <w:rPr>
          <w:rFonts w:ascii="GHEA Grapalat" w:hAnsi="GHEA Grapalat"/>
          <w:b/>
          <w:sz w:val="24"/>
          <w:szCs w:val="24"/>
        </w:rPr>
        <w:t>8.</w:t>
      </w:r>
      <w:r w:rsidR="000E624C" w:rsidRPr="00F0475D">
        <w:rPr>
          <w:rFonts w:ascii="GHEA Grapalat" w:hAnsi="GHEA Grapalat"/>
          <w:b/>
          <w:sz w:val="24"/>
          <w:szCs w:val="24"/>
          <w:lang w:val="hy-AM"/>
        </w:rPr>
        <w:t>1</w:t>
      </w:r>
      <w:r w:rsidR="00F64849" w:rsidRPr="00F0475D">
        <w:rPr>
          <w:rFonts w:ascii="GHEA Grapalat" w:hAnsi="GHEA Grapalat"/>
          <w:b/>
          <w:sz w:val="24"/>
          <w:szCs w:val="24"/>
        </w:rPr>
        <w:t>7</w:t>
      </w:r>
      <w:r w:rsidRPr="00F0475D">
        <w:rPr>
          <w:rFonts w:ascii="GHEA Grapalat" w:hAnsi="GHEA Grapalat"/>
          <w:b/>
          <w:sz w:val="24"/>
          <w:szCs w:val="24"/>
        </w:rPr>
        <w:t>.</w:t>
      </w:r>
      <w:r w:rsidR="00EE0CB1" w:rsidRPr="00F0475D">
        <w:rPr>
          <w:rFonts w:ascii="GHEA Grapalat" w:hAnsi="GHEA Grapalat"/>
          <w:b/>
          <w:sz w:val="24"/>
          <w:szCs w:val="24"/>
        </w:rPr>
        <w:tab/>
      </w:r>
      <w:r w:rsidRPr="00F0475D">
        <w:rPr>
          <w:rFonts w:ascii="GHEA Grapalat" w:hAnsi="GHEA Grapalat"/>
          <w:b/>
          <w:sz w:val="24"/>
          <w:szCs w:val="24"/>
        </w:rPr>
        <w:t>Оценка заявок и определение отобранного участника осуществляются по отдельным лотам</w:t>
      </w:r>
      <w:r w:rsidR="00F0475D" w:rsidRPr="00F0475D">
        <w:rPr>
          <w:rFonts w:ascii="GHEA Grapalat" w:hAnsi="GHEA Grapalat"/>
          <w:b/>
          <w:sz w:val="24"/>
          <w:szCs w:val="24"/>
        </w:rPr>
        <w:t>.</w:t>
      </w:r>
    </w:p>
    <w:p w:rsidR="00583092" w:rsidRPr="009044F1" w:rsidRDefault="00A150A9" w:rsidP="006623D5">
      <w:pPr>
        <w:widowControl w:val="0"/>
        <w:tabs>
          <w:tab w:val="left" w:pos="1276"/>
        </w:tabs>
        <w:ind w:firstLine="567"/>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623D5">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xml:space="preserve">. Если в результате проверки подлинности представленных участником данных они квалифицируются </w:t>
      </w:r>
      <w:r w:rsidRPr="009044F1">
        <w:rPr>
          <w:rFonts w:ascii="GHEA Grapalat" w:hAnsi="GHEA Grapalat"/>
          <w:sz w:val="24"/>
          <w:szCs w:val="24"/>
        </w:rPr>
        <w:lastRenderedPageBreak/>
        <w:t>как несоответствующие действительности, то заявка этого участника отклоняется.</w:t>
      </w:r>
    </w:p>
    <w:p w:rsidR="00583092" w:rsidRPr="00374F4A" w:rsidRDefault="00A150A9" w:rsidP="006623D5">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6623D5">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623D5">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623D5">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623D5">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F0475D" w:rsidRDefault="00F0475D"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F0475D">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F0475D">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0475D">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w:t>
      </w:r>
      <w:r w:rsidRPr="009044F1">
        <w:rPr>
          <w:rFonts w:ascii="GHEA Grapalat" w:hAnsi="GHEA Grapalat"/>
          <w:i w:val="0"/>
          <w:sz w:val="24"/>
          <w:szCs w:val="24"/>
        </w:rPr>
        <w:lastRenderedPageBreak/>
        <w:t>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F0475D" w:rsidRDefault="00F0475D"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F0475D">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F0475D">
      <w:pPr>
        <w:widowControl w:val="0"/>
        <w:tabs>
          <w:tab w:val="left" w:pos="1276"/>
        </w:tabs>
        <w:ind w:firstLine="567"/>
        <w:contextualSpacing/>
        <w:jc w:val="both"/>
        <w:rPr>
          <w:rFonts w:ascii="GHEA Grapalat" w:hAnsi="GHEA Grapalat"/>
        </w:rPr>
      </w:pPr>
      <w:r w:rsidRPr="00CE31A0">
        <w:rPr>
          <w:rFonts w:ascii="GHEA Grapalat" w:hAnsi="GHEA Grapalat"/>
        </w:rPr>
        <w:t xml:space="preserve">10.2 </w:t>
      </w:r>
      <w:r w:rsidR="008C5F2A" w:rsidRPr="00CE31A0">
        <w:rPr>
          <w:rFonts w:ascii="GHEA Grapalat" w:hAnsi="GHEA Grapalat"/>
        </w:rPr>
        <w:t>Размер обеспечения квалификации равен размеру ценового предложения отобранного участника.</w:t>
      </w:r>
      <w:r w:rsidR="00310120">
        <w:rPr>
          <w:rFonts w:ascii="GHEA Grapalat" w:hAnsi="GHEA Grapalat"/>
        </w:rPr>
        <w:t xml:space="preserve"> </w:t>
      </w:r>
      <w:r w:rsidR="001647D2" w:rsidRPr="00CE31A0">
        <w:rPr>
          <w:rFonts w:ascii="GHEA Grapalat" w:hAnsi="GHEA Grapalat"/>
        </w:rPr>
        <w:t xml:space="preserve">Обеспечение квалификации представляется в </w:t>
      </w:r>
      <w:r w:rsidR="004B6A49" w:rsidRPr="00CE31A0">
        <w:rPr>
          <w:rFonts w:ascii="GHEA Grapalat" w:hAnsi="GHEA Grapalat"/>
        </w:rPr>
        <w:t>виде</w:t>
      </w:r>
      <w:r w:rsidR="001647D2" w:rsidRPr="00CE31A0">
        <w:rPr>
          <w:rFonts w:ascii="GHEA Grapalat" w:hAnsi="GHEA Grapalat"/>
        </w:rPr>
        <w:t xml:space="preserve"> </w:t>
      </w:r>
      <w:r w:rsidR="00310120" w:rsidRPr="00C67FAB">
        <w:rPr>
          <w:rFonts w:ascii="GHEA Grapalat" w:hAnsi="GHEA Grapalat"/>
          <w:i/>
        </w:rPr>
        <w:t>в одностороннем порядке утвержденного заявления в виде неустойки</w:t>
      </w:r>
      <w:r w:rsidR="00DA6D27" w:rsidRPr="00CE31A0">
        <w:rPr>
          <w:rFonts w:ascii="GHEA Grapalat" w:hAnsi="GHEA Grapalat"/>
        </w:rPr>
        <w:t>. Причем  обеспечение</w:t>
      </w:r>
      <w:r w:rsidR="001647D2" w:rsidRPr="00CE31A0">
        <w:rPr>
          <w:rFonts w:ascii="GHEA Grapalat" w:hAnsi="GHEA Grapalat"/>
        </w:rPr>
        <w:t xml:space="preserve"> должно быть действительным как минимум  включительно до </w:t>
      </w:r>
      <w:r w:rsidR="00D34B9B">
        <w:rPr>
          <w:rFonts w:ascii="GHEA Grapalat" w:hAnsi="GHEA Grapalat"/>
        </w:rPr>
        <w:t>90</w:t>
      </w:r>
      <w:r w:rsidR="001647D2" w:rsidRPr="00CE31A0">
        <w:rPr>
          <w:rFonts w:ascii="GHEA Grapalat" w:hAnsi="GHEA Grapalat"/>
        </w:rPr>
        <w:t>-го рабочего дня, следующего за днем полного принятия заказчиком результата выполнения контракта</w:t>
      </w:r>
      <w:r w:rsidR="00D2548C" w:rsidRPr="00CE31A0">
        <w:rPr>
          <w:rFonts w:ascii="GHEA Grapalat" w:hAnsi="GHEA Grapalat"/>
        </w:rPr>
        <w:t xml:space="preserve">. </w:t>
      </w:r>
    </w:p>
    <w:p w:rsidR="00D2548C" w:rsidRPr="00CE31A0" w:rsidRDefault="00D2548C" w:rsidP="00F0475D">
      <w:pPr>
        <w:widowControl w:val="0"/>
        <w:tabs>
          <w:tab w:val="left" w:pos="1276"/>
        </w:tabs>
        <w:ind w:firstLine="567"/>
        <w:contextualSpacing/>
        <w:jc w:val="both"/>
        <w:rPr>
          <w:rFonts w:ascii="GHEA Grapalat" w:hAnsi="GHEA Grapalat" w:cs="Sylfaen"/>
        </w:rPr>
      </w:pPr>
      <w:r w:rsidRPr="00CE31A0">
        <w:rPr>
          <w:rFonts w:ascii="GHEA Grapalat" w:hAnsi="GHEA Grapalat" w:cs="Sylfaen"/>
        </w:rPr>
        <w:t xml:space="preserve">Если процедура закупки организована в лотах и участник признается отобранным участником </w:t>
      </w:r>
      <w:proofErr w:type="gramStart"/>
      <w:r w:rsidRPr="00CE31A0">
        <w:rPr>
          <w:rFonts w:ascii="GHEA Grapalat" w:hAnsi="GHEA Grapalat" w:cs="Sylfaen"/>
        </w:rPr>
        <w:t>по</w:t>
      </w:r>
      <w:proofErr w:type="gramEnd"/>
      <w:r w:rsidRPr="00CE31A0">
        <w:rPr>
          <w:rFonts w:ascii="GHEA Grapalat" w:hAnsi="GHEA Grapalat" w:cs="Sylfaen"/>
        </w:rPr>
        <w:t xml:space="preserve"> более </w:t>
      </w:r>
      <w:proofErr w:type="gramStart"/>
      <w:r w:rsidRPr="00CE31A0">
        <w:rPr>
          <w:rFonts w:ascii="GHEA Grapalat" w:hAnsi="GHEA Grapalat" w:cs="Sylfaen"/>
        </w:rPr>
        <w:t>чем</w:t>
      </w:r>
      <w:proofErr w:type="gramEnd"/>
      <w:r w:rsidRPr="00CE31A0">
        <w:rPr>
          <w:rFonts w:ascii="GHEA Grapalat" w:hAnsi="GHEA Grapalat" w:cs="Sylfaen"/>
        </w:rPr>
        <w:t xml:space="preserve"> одному лоту и общая цена заключаемого с последним договора превышает 10 млн. </w:t>
      </w:r>
      <w:proofErr w:type="spellStart"/>
      <w:r w:rsidRPr="00CE31A0">
        <w:rPr>
          <w:rFonts w:ascii="GHEA Grapalat" w:hAnsi="GHEA Grapalat" w:cs="Sylfaen"/>
        </w:rPr>
        <w:t>драмов</w:t>
      </w:r>
      <w:proofErr w:type="spellEnd"/>
      <w:r w:rsidRPr="00CE31A0">
        <w:rPr>
          <w:rFonts w:ascii="GHEA Grapalat" w:hAnsi="GHEA Grapalat" w:cs="Sylfaen"/>
        </w:rPr>
        <w:t xml:space="preserve"> </w:t>
      </w:r>
      <w:proofErr w:type="spellStart"/>
      <w:r w:rsidRPr="00CE31A0">
        <w:rPr>
          <w:rFonts w:ascii="GHEA Grapalat" w:hAnsi="GHEA Grapalat" w:cs="Sylfaen"/>
        </w:rPr>
        <w:t>драмов</w:t>
      </w:r>
      <w:proofErr w:type="spellEnd"/>
      <w:r w:rsidRPr="00CE31A0">
        <w:rPr>
          <w:rFonts w:ascii="GHEA Grapalat" w:hAnsi="GHEA Grapalat" w:cs="Sylfaen"/>
        </w:rPr>
        <w:t xml:space="preserve"> РА, то обеспечение квалификации представляется в виде банковской гарантии </w:t>
      </w:r>
      <w:r w:rsidRPr="00CE31A0">
        <w:rPr>
          <w:rFonts w:ascii="GHEA Grapalat" w:hAnsi="GHEA Grapalat"/>
        </w:rPr>
        <w:t>или наличных денег</w:t>
      </w:r>
      <w:r w:rsidRPr="00CE31A0">
        <w:rPr>
          <w:rFonts w:ascii="GHEA Grapalat" w:hAnsi="GHEA Grapalat" w:cs="Sylfaen"/>
        </w:rPr>
        <w:t xml:space="preserve"> в размере общей цены договора.</w:t>
      </w:r>
      <w:r w:rsidRPr="00CE31A0">
        <w:rPr>
          <w:rFonts w:ascii="GHEA Grapalat" w:hAnsi="GHEA Grapalat"/>
        </w:rPr>
        <w:t xml:space="preserve"> </w:t>
      </w:r>
      <w:r w:rsidRPr="00CE31A0">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F0475D">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E4BC5" w:rsidRDefault="00D2548C" w:rsidP="00F0475D">
      <w:pPr>
        <w:widowControl w:val="0"/>
        <w:tabs>
          <w:tab w:val="left" w:pos="1276"/>
        </w:tabs>
        <w:ind w:firstLine="567"/>
        <w:contextualSpacing/>
        <w:jc w:val="both"/>
        <w:rPr>
          <w:rFonts w:ascii="GHEA Grapalat" w:hAnsi="GHEA Grapalat"/>
        </w:rPr>
      </w:pPr>
      <w:r w:rsidRPr="00A52985">
        <w:rPr>
          <w:rFonts w:ascii="GHEA Grapalat" w:hAnsi="GHEA Grapalat"/>
        </w:rPr>
        <w:t xml:space="preserve">Если выполнение договора поэтапное и выполнение каждого этапа </w:t>
      </w:r>
      <w:r w:rsidR="002E4BC5" w:rsidRPr="00A52985">
        <w:rPr>
          <w:rFonts w:ascii="GHEA Grapalat" w:hAnsi="GHEA Grapalat"/>
        </w:rPr>
        <w:t>непосредственно</w:t>
      </w:r>
      <w:r w:rsidRPr="00A52985">
        <w:rPr>
          <w:rFonts w:ascii="GHEA Grapalat" w:hAnsi="GHEA Grapalat"/>
        </w:rPr>
        <w:t xml:space="preserve"> не</w:t>
      </w:r>
      <w:r w:rsidR="002E4BC5" w:rsidRPr="00A52985">
        <w:rPr>
          <w:rFonts w:ascii="GHEA Grapalat" w:hAnsi="GHEA Grapalat"/>
        </w:rPr>
        <w:t xml:space="preserve"> взаимос</w:t>
      </w:r>
      <w:r w:rsidRPr="00A52985">
        <w:rPr>
          <w:rFonts w:ascii="GHEA Grapalat" w:hAnsi="GHEA Grapalat"/>
        </w:rPr>
        <w:t>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r w:rsidRPr="00CE31A0">
        <w:rPr>
          <w:rFonts w:ascii="GHEA Grapalat" w:hAnsi="GHEA Grapalat"/>
        </w:rPr>
        <w:t xml:space="preserve"> </w:t>
      </w:r>
    </w:p>
    <w:p w:rsidR="0035631F" w:rsidRDefault="00D2548C" w:rsidP="00F0475D">
      <w:pPr>
        <w:widowControl w:val="0"/>
        <w:tabs>
          <w:tab w:val="left" w:pos="1276"/>
        </w:tabs>
        <w:ind w:firstLine="567"/>
        <w:contextualSpacing/>
        <w:jc w:val="both"/>
        <w:rPr>
          <w:rFonts w:ascii="GHEA Grapalat" w:hAnsi="GHEA Grapalat"/>
        </w:rPr>
      </w:pPr>
      <w:r w:rsidRPr="00CE31A0">
        <w:rPr>
          <w:rFonts w:ascii="GHEA Grapalat" w:hAnsi="GHEA Grapalat" w:cs="Sylfaen"/>
        </w:rPr>
        <w:t xml:space="preserve">Обеспечение квалификации </w:t>
      </w:r>
      <w:r w:rsidR="004E6EF9" w:rsidRPr="004E6EF9">
        <w:rPr>
          <w:rFonts w:ascii="GHEA Grapalat" w:hAnsi="GHEA Grapalat"/>
          <w:b/>
          <w:i/>
        </w:rPr>
        <w:t>в одностороннем порядке утвержденного заявления в виде неустойки</w:t>
      </w:r>
      <w:r w:rsidRPr="004E6EF9">
        <w:rPr>
          <w:rFonts w:ascii="GHEA Grapalat" w:hAnsi="GHEA Grapalat" w:cs="Sylfaen"/>
          <w:b/>
        </w:rPr>
        <w:t xml:space="preserve"> согласно приложению 4.</w:t>
      </w:r>
      <w:r w:rsidR="004E6EF9" w:rsidRPr="004E6EF9">
        <w:rPr>
          <w:rFonts w:ascii="GHEA Grapalat" w:hAnsi="GHEA Grapalat" w:cs="Sylfaen"/>
          <w:b/>
        </w:rPr>
        <w:t>2</w:t>
      </w:r>
      <w:r w:rsidR="00512362" w:rsidRPr="0026462D">
        <w:rPr>
          <w:rFonts w:ascii="GHEA Grapalat" w:hAnsi="GHEA Grapalat" w:cs="Sylfaen"/>
        </w:rPr>
        <w:t>.</w:t>
      </w:r>
      <w:r w:rsidR="00A6609C" w:rsidRPr="0027573B">
        <w:rPr>
          <w:rFonts w:ascii="GHEA Grapalat" w:hAnsi="GHEA Grapalat"/>
        </w:rPr>
        <w:t xml:space="preserve"> </w:t>
      </w:r>
    </w:p>
    <w:p w:rsidR="002406D8" w:rsidRPr="009044F1" w:rsidRDefault="002406D8" w:rsidP="00F0475D">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F0475D">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4E6EF9" w:rsidRPr="004E6EF9">
        <w:rPr>
          <w:rFonts w:ascii="GHEA Grapalat" w:hAnsi="GHEA Grapalat"/>
          <w:b/>
          <w:i/>
        </w:rPr>
        <w:t>в одностороннем порядке утвержденного заявления в виде неустойки</w:t>
      </w:r>
      <w:r w:rsidR="004E6EF9" w:rsidRPr="004E6EF9">
        <w:rPr>
          <w:rFonts w:ascii="GHEA Grapalat" w:hAnsi="GHEA Grapalat"/>
          <w:b/>
        </w:rPr>
        <w:t xml:space="preserve"> </w:t>
      </w:r>
      <w:r w:rsidR="001723D6" w:rsidRPr="004E6EF9">
        <w:rPr>
          <w:rFonts w:ascii="GHEA Grapalat" w:hAnsi="GHEA Grapalat"/>
          <w:b/>
        </w:rPr>
        <w:t>(Приложение 5</w:t>
      </w:r>
      <w:r w:rsidR="004E6EF9" w:rsidRPr="004E6EF9">
        <w:rPr>
          <w:rFonts w:ascii="GHEA Grapalat" w:hAnsi="GHEA Grapalat"/>
          <w:b/>
        </w:rPr>
        <w:t>.1</w:t>
      </w:r>
      <w:r w:rsidR="001723D6" w:rsidRPr="004E6EF9">
        <w:rPr>
          <w:rFonts w:ascii="GHEA Grapalat" w:hAnsi="GHEA Grapalat"/>
          <w:b/>
        </w:rPr>
        <w:t>)</w:t>
      </w:r>
      <w:r w:rsidR="004E6EF9" w:rsidRPr="004E6EF9">
        <w:rPr>
          <w:rFonts w:ascii="GHEA Grapalat" w:hAnsi="GHEA Grapalat"/>
          <w:b/>
        </w:rPr>
        <w:t>.</w:t>
      </w:r>
    </w:p>
    <w:p w:rsidR="0058395E" w:rsidRDefault="0058395E" w:rsidP="00F0475D">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295C11" w:rsidRPr="00295C11">
        <w:rPr>
          <w:rFonts w:ascii="GHEA Grapalat" w:hAnsi="GHEA Grapalat"/>
        </w:rPr>
        <w:t xml:space="preserve"> </w:t>
      </w:r>
      <w:r w:rsidR="00295C11">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F0475D">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0475D">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казначействе </w:t>
      </w:r>
      <w:r w:rsidRPr="009044F1">
        <w:rPr>
          <w:rFonts w:ascii="GHEA Grapalat" w:hAnsi="GHEA Grapalat"/>
        </w:rPr>
        <w:lastRenderedPageBreak/>
        <w:t>на имя уполномоченного органа.</w:t>
      </w:r>
    </w:p>
    <w:p w:rsidR="004A0321" w:rsidRDefault="004A0321" w:rsidP="00F0475D">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F0475D">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295C11" w:rsidRPr="006D7219">
        <w:rPr>
          <w:rFonts w:ascii="GHEA Grapalat" w:hAnsi="GHEA Grapalat"/>
        </w:rPr>
        <w:t>квалификаци</w:t>
      </w:r>
      <w:r w:rsidR="00295C11" w:rsidRPr="003F2273">
        <w:rPr>
          <w:rFonts w:ascii="GHEA Grapalat" w:hAnsi="GHEA Grapalat"/>
        </w:rPr>
        <w:t>и</w:t>
      </w:r>
      <w:r w:rsidR="00295C11">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295C11" w:rsidRPr="003F2273">
        <w:rPr>
          <w:rFonts w:ascii="GHEA Grapalat" w:hAnsi="GHEA Grapalat"/>
        </w:rPr>
        <w:t xml:space="preserve"> </w:t>
      </w:r>
      <w:r w:rsidR="00295C11">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w:t>
      </w:r>
      <w:proofErr w:type="spellStart"/>
      <w:r w:rsidRPr="006D7219">
        <w:rPr>
          <w:rFonts w:ascii="GHEA Grapalat" w:hAnsi="GHEA Grapalat"/>
        </w:rPr>
        <w:t>средств-в</w:t>
      </w:r>
      <w:proofErr w:type="spellEnd"/>
      <w:r w:rsidRPr="006D7219">
        <w:rPr>
          <w:rFonts w:ascii="GHEA Grapalat" w:hAnsi="GHEA Grapalat"/>
        </w:rPr>
        <w:t xml:space="preserve">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proofErr w:type="spellStart"/>
      <w:r w:rsidRPr="006D7219">
        <w:rPr>
          <w:rFonts w:ascii="GHEA Grapalat" w:hAnsi="GHEA Grapalat"/>
        </w:rPr>
        <w:t>заявления-в</w:t>
      </w:r>
      <w:proofErr w:type="spellEnd"/>
      <w:r w:rsidRPr="006D7219">
        <w:rPr>
          <w:rFonts w:ascii="GHEA Grapalat" w:hAnsi="GHEA Grapalat"/>
        </w:rPr>
        <w:t xml:space="preserve"> виде неустойки или наличных денег</w:t>
      </w:r>
      <w:r w:rsidR="006F58E6">
        <w:rPr>
          <w:rFonts w:ascii="GHEA Grapalat" w:hAnsi="GHEA Grapalat"/>
        </w:rPr>
        <w:t>.</w:t>
      </w:r>
      <w:proofErr w:type="gramEnd"/>
    </w:p>
    <w:p w:rsidR="00D32092" w:rsidRPr="0059697A" w:rsidRDefault="00D32092" w:rsidP="00F0475D">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0811C1">
        <w:rPr>
          <w:rFonts w:ascii="GHEA Grapalat" w:hAnsi="GHEA Grapalat" w:cs="Sylfaen"/>
        </w:rPr>
        <w:t>средств-в</w:t>
      </w:r>
      <w:proofErr w:type="spellEnd"/>
      <w:r w:rsidRPr="000811C1">
        <w:rPr>
          <w:rFonts w:ascii="GHEA Grapalat" w:hAnsi="GHEA Grapalat" w:cs="Sylfaen"/>
        </w:rPr>
        <w:t xml:space="preserve"> одностороннем порядке утвержденного </w:t>
      </w:r>
      <w:proofErr w:type="spellStart"/>
      <w:r w:rsidRPr="000811C1">
        <w:rPr>
          <w:rFonts w:ascii="GHEA Grapalat" w:hAnsi="GHEA Grapalat" w:cs="Sylfaen"/>
        </w:rPr>
        <w:t>заявления-в</w:t>
      </w:r>
      <w:proofErr w:type="spellEnd"/>
      <w:r w:rsidRPr="000811C1">
        <w:rPr>
          <w:rFonts w:ascii="GHEA Grapalat" w:hAnsi="GHEA Grapalat" w:cs="Sylfaen"/>
        </w:rPr>
        <w:t xml:space="preserve"> виде </w:t>
      </w:r>
      <w:r>
        <w:rPr>
          <w:rFonts w:ascii="GHEA Grapalat" w:hAnsi="GHEA Grapalat" w:cs="Sylfaen"/>
        </w:rPr>
        <w:t xml:space="preserve">неустойки </w:t>
      </w:r>
      <w:r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F0475D">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F0475D">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4E6EF9" w:rsidRPr="00B02E29">
        <w:rPr>
          <w:rFonts w:ascii="GHEA Grapalat" w:hAnsi="GHEA Grapalat"/>
        </w:rPr>
        <w:t>прекращается</w:t>
      </w:r>
      <w:r w:rsidR="004E6EF9">
        <w:rPr>
          <w:rFonts w:ascii="GHEA Grapalat" w:hAnsi="GHEA Grapalat"/>
        </w:rPr>
        <w:t xml:space="preserve"> </w:t>
      </w:r>
      <w:r w:rsidR="004E6EF9" w:rsidRPr="00B02E29">
        <w:rPr>
          <w:rFonts w:ascii="GHEA Grapalat" w:hAnsi="GHEA Grapalat"/>
        </w:rPr>
        <w:t>потребность</w:t>
      </w:r>
      <w:r w:rsidR="004E6EF9">
        <w:rPr>
          <w:rFonts w:ascii="GHEA Grapalat" w:hAnsi="GHEA Grapalat"/>
        </w:rPr>
        <w:t xml:space="preserve"> </w:t>
      </w:r>
      <w:r w:rsidR="004E6EF9" w:rsidRPr="00B02E29">
        <w:rPr>
          <w:rFonts w:ascii="GHEA Grapalat" w:hAnsi="GHEA Grapalat"/>
        </w:rPr>
        <w:t>в</w:t>
      </w:r>
      <w:r w:rsidR="004E6EF9">
        <w:rPr>
          <w:rFonts w:ascii="GHEA Grapalat" w:hAnsi="GHEA Grapalat"/>
        </w:rPr>
        <w:t xml:space="preserve"> </w:t>
      </w:r>
      <w:r w:rsidR="004E6EF9" w:rsidRPr="00B02E29">
        <w:rPr>
          <w:rFonts w:ascii="GHEA Grapalat" w:hAnsi="GHEA Grapalat"/>
        </w:rPr>
        <w:t>закупке.</w:t>
      </w:r>
      <w:r w:rsidR="004E6EF9">
        <w:rPr>
          <w:rFonts w:ascii="GHEA Grapalat" w:hAnsi="GHEA Grapalat"/>
        </w:rPr>
        <w:t xml:space="preserve"> </w:t>
      </w:r>
      <w:r w:rsidR="004E6EF9" w:rsidRPr="00B02E29">
        <w:rPr>
          <w:rFonts w:ascii="GHEA Grapalat" w:hAnsi="GHEA Grapalat"/>
        </w:rPr>
        <w:t>При</w:t>
      </w:r>
      <w:r w:rsidR="004E6EF9">
        <w:rPr>
          <w:rFonts w:ascii="GHEA Grapalat" w:hAnsi="GHEA Grapalat"/>
        </w:rPr>
        <w:t xml:space="preserve"> </w:t>
      </w:r>
      <w:r w:rsidR="004E6EF9" w:rsidRPr="00B02E29">
        <w:rPr>
          <w:rFonts w:ascii="GHEA Grapalat" w:hAnsi="GHEA Grapalat"/>
        </w:rPr>
        <w:t>этом</w:t>
      </w:r>
      <w:r w:rsidR="004E6EF9">
        <w:rPr>
          <w:rFonts w:ascii="GHEA Grapalat" w:hAnsi="GHEA Grapalat"/>
        </w:rPr>
        <w:t xml:space="preserve"> </w:t>
      </w:r>
      <w:r w:rsidR="004E6EF9" w:rsidRPr="00B02E29">
        <w:rPr>
          <w:rFonts w:ascii="GHEA Grapalat" w:hAnsi="GHEA Grapalat"/>
        </w:rPr>
        <w:t>процедура</w:t>
      </w:r>
      <w:r w:rsidR="004E6EF9">
        <w:rPr>
          <w:rFonts w:ascii="GHEA Grapalat" w:hAnsi="GHEA Grapalat"/>
        </w:rPr>
        <w:t xml:space="preserve"> </w:t>
      </w:r>
      <w:r w:rsidR="004E6EF9" w:rsidRPr="00B02E29">
        <w:rPr>
          <w:rFonts w:ascii="GHEA Grapalat" w:hAnsi="GHEA Grapalat"/>
        </w:rPr>
        <w:t>закупки,</w:t>
      </w:r>
      <w:r w:rsidR="004E6EF9">
        <w:rPr>
          <w:rFonts w:ascii="GHEA Grapalat" w:hAnsi="GHEA Grapalat"/>
        </w:rPr>
        <w:t xml:space="preserve"> </w:t>
      </w:r>
      <w:r w:rsidR="004E6EF9" w:rsidRPr="00B02E29">
        <w:rPr>
          <w:rFonts w:ascii="GHEA Grapalat" w:hAnsi="GHEA Grapalat"/>
        </w:rPr>
        <w:t>организованная</w:t>
      </w:r>
      <w:r w:rsidR="004E6EF9">
        <w:rPr>
          <w:rFonts w:ascii="GHEA Grapalat" w:hAnsi="GHEA Grapalat"/>
        </w:rPr>
        <w:t xml:space="preserve"> </w:t>
      </w:r>
      <w:r w:rsidR="004E6EF9" w:rsidRPr="00B02E29">
        <w:rPr>
          <w:rFonts w:ascii="GHEA Grapalat" w:hAnsi="GHEA Grapalat"/>
        </w:rPr>
        <w:t>для</w:t>
      </w:r>
      <w:r w:rsidR="004E6EF9">
        <w:rPr>
          <w:rFonts w:ascii="GHEA Grapalat" w:hAnsi="GHEA Grapalat"/>
        </w:rPr>
        <w:t xml:space="preserve"> </w:t>
      </w:r>
      <w:r w:rsidR="004E6EF9" w:rsidRPr="00B02E29">
        <w:rPr>
          <w:rFonts w:ascii="GHEA Grapalat" w:hAnsi="GHEA Grapalat"/>
        </w:rPr>
        <w:t>нужд</w:t>
      </w:r>
      <w:r w:rsidR="004E6EF9">
        <w:rPr>
          <w:rFonts w:ascii="GHEA Grapalat" w:hAnsi="GHEA Grapalat"/>
        </w:rPr>
        <w:t xml:space="preserve"> </w:t>
      </w:r>
      <w:r w:rsidR="004E6EF9" w:rsidRPr="00B02E29">
        <w:rPr>
          <w:rFonts w:ascii="GHEA Grapalat" w:hAnsi="GHEA Grapalat"/>
        </w:rPr>
        <w:t>государства</w:t>
      </w:r>
      <w:r w:rsidR="004E6EF9">
        <w:rPr>
          <w:rFonts w:ascii="GHEA Grapalat" w:hAnsi="GHEA Grapalat"/>
        </w:rPr>
        <w:t xml:space="preserve"> </w:t>
      </w:r>
      <w:r w:rsidR="004E6EF9" w:rsidRPr="00B02E29">
        <w:rPr>
          <w:rFonts w:ascii="GHEA Grapalat" w:hAnsi="GHEA Grapalat"/>
        </w:rPr>
        <w:t>или</w:t>
      </w:r>
      <w:r w:rsidR="004E6EF9">
        <w:rPr>
          <w:rFonts w:ascii="GHEA Grapalat" w:hAnsi="GHEA Grapalat"/>
        </w:rPr>
        <w:t xml:space="preserve"> </w:t>
      </w:r>
      <w:r w:rsidR="004E6EF9" w:rsidRPr="00B02E29">
        <w:rPr>
          <w:rFonts w:ascii="GHEA Grapalat" w:hAnsi="GHEA Grapalat"/>
        </w:rPr>
        <w:t>общин,</w:t>
      </w:r>
      <w:r w:rsidR="004E6EF9">
        <w:rPr>
          <w:rFonts w:ascii="GHEA Grapalat" w:hAnsi="GHEA Grapalat"/>
        </w:rPr>
        <w:t xml:space="preserve"> </w:t>
      </w:r>
      <w:r w:rsidR="004E6EF9" w:rsidRPr="00B02E29">
        <w:rPr>
          <w:rFonts w:ascii="GHEA Grapalat" w:hAnsi="GHEA Grapalat"/>
        </w:rPr>
        <w:t>может</w:t>
      </w:r>
      <w:r w:rsidR="004E6EF9">
        <w:rPr>
          <w:rFonts w:ascii="GHEA Grapalat" w:hAnsi="GHEA Grapalat"/>
        </w:rPr>
        <w:t xml:space="preserve"> </w:t>
      </w:r>
      <w:r w:rsidR="004E6EF9" w:rsidRPr="00B02E29">
        <w:rPr>
          <w:rFonts w:ascii="GHEA Grapalat" w:hAnsi="GHEA Grapalat"/>
        </w:rPr>
        <w:t>быть</w:t>
      </w:r>
      <w:r w:rsidR="004E6EF9">
        <w:rPr>
          <w:rFonts w:ascii="GHEA Grapalat" w:hAnsi="GHEA Grapalat"/>
        </w:rPr>
        <w:t xml:space="preserve"> </w:t>
      </w:r>
      <w:r w:rsidR="004E6EF9" w:rsidRPr="00B02E29">
        <w:rPr>
          <w:rFonts w:ascii="GHEA Grapalat" w:hAnsi="GHEA Grapalat"/>
        </w:rPr>
        <w:t>объявлена</w:t>
      </w:r>
      <w:r w:rsidR="004E6EF9">
        <w:rPr>
          <w:rFonts w:ascii="GHEA Grapalat" w:hAnsi="GHEA Grapalat"/>
        </w:rPr>
        <w:t xml:space="preserve"> </w:t>
      </w:r>
      <w:r w:rsidR="004E6EF9" w:rsidRPr="00B02E29">
        <w:rPr>
          <w:rFonts w:ascii="GHEA Grapalat" w:hAnsi="GHEA Grapalat"/>
        </w:rPr>
        <w:t>полностью</w:t>
      </w:r>
      <w:r w:rsidR="004E6EF9">
        <w:rPr>
          <w:rFonts w:ascii="GHEA Grapalat" w:hAnsi="GHEA Grapalat"/>
        </w:rPr>
        <w:t xml:space="preserve"> </w:t>
      </w:r>
      <w:r w:rsidR="004E6EF9" w:rsidRPr="00B02E29">
        <w:rPr>
          <w:rFonts w:ascii="GHEA Grapalat" w:hAnsi="GHEA Grapalat"/>
        </w:rPr>
        <w:t>или</w:t>
      </w:r>
      <w:r w:rsidR="004E6EF9">
        <w:rPr>
          <w:rFonts w:ascii="GHEA Grapalat" w:hAnsi="GHEA Grapalat"/>
        </w:rPr>
        <w:t xml:space="preserve"> </w:t>
      </w:r>
      <w:r w:rsidR="004E6EF9" w:rsidRPr="00B02E29">
        <w:rPr>
          <w:rFonts w:ascii="GHEA Grapalat" w:hAnsi="GHEA Grapalat"/>
        </w:rPr>
        <w:t>частично</w:t>
      </w:r>
      <w:r w:rsidR="004E6EF9">
        <w:rPr>
          <w:rFonts w:ascii="GHEA Grapalat" w:hAnsi="GHEA Grapalat"/>
        </w:rPr>
        <w:t xml:space="preserve"> </w:t>
      </w:r>
      <w:r w:rsidR="004E6EF9" w:rsidRPr="00B02E29">
        <w:rPr>
          <w:rFonts w:ascii="GHEA Grapalat" w:hAnsi="GHEA Grapalat"/>
        </w:rPr>
        <w:t>несостоявшейся</w:t>
      </w:r>
      <w:r w:rsidR="004E6EF9">
        <w:rPr>
          <w:rFonts w:ascii="GHEA Grapalat" w:hAnsi="GHEA Grapalat"/>
        </w:rPr>
        <w:t xml:space="preserve"> </w:t>
      </w:r>
      <w:r w:rsidR="004E6EF9" w:rsidRPr="00CC7EC8">
        <w:rPr>
          <w:rFonts w:ascii="GHEA Grapalat" w:hAnsi="GHEA Grapalat"/>
          <w:spacing w:val="-6"/>
        </w:rPr>
        <w:t>на</w:t>
      </w:r>
      <w:r w:rsidR="004E6EF9">
        <w:rPr>
          <w:rFonts w:ascii="GHEA Grapalat" w:hAnsi="GHEA Grapalat"/>
          <w:spacing w:val="-6"/>
        </w:rPr>
        <w:t xml:space="preserve"> </w:t>
      </w:r>
      <w:r w:rsidR="004E6EF9" w:rsidRPr="00CC7EC8">
        <w:rPr>
          <w:rFonts w:ascii="GHEA Grapalat" w:hAnsi="GHEA Grapalat"/>
          <w:spacing w:val="-6"/>
        </w:rPr>
        <w:t>основании</w:t>
      </w:r>
      <w:r w:rsidR="004E6EF9">
        <w:rPr>
          <w:rFonts w:ascii="GHEA Grapalat" w:hAnsi="GHEA Grapalat"/>
          <w:spacing w:val="-6"/>
        </w:rPr>
        <w:t xml:space="preserve"> </w:t>
      </w:r>
      <w:r w:rsidR="004E6EF9" w:rsidRPr="00CC7EC8">
        <w:rPr>
          <w:rFonts w:ascii="GHEA Grapalat" w:hAnsi="GHEA Grapalat"/>
          <w:spacing w:val="-6"/>
        </w:rPr>
        <w:t>решения</w:t>
      </w:r>
      <w:r w:rsidR="004E6EF9">
        <w:rPr>
          <w:rFonts w:ascii="GHEA Grapalat" w:hAnsi="GHEA Grapalat"/>
          <w:spacing w:val="-6"/>
        </w:rPr>
        <w:t xml:space="preserve"> </w:t>
      </w:r>
      <w:r w:rsidR="004E6EF9" w:rsidRPr="00CC7EC8">
        <w:rPr>
          <w:rFonts w:ascii="GHEA Grapalat" w:hAnsi="GHEA Grapalat"/>
          <w:spacing w:val="-6"/>
        </w:rPr>
        <w:t>руководителя</w:t>
      </w:r>
      <w:r w:rsidR="004E6EF9">
        <w:rPr>
          <w:rFonts w:ascii="GHEA Grapalat" w:hAnsi="GHEA Grapalat"/>
          <w:spacing w:val="-6"/>
        </w:rPr>
        <w:t xml:space="preserve"> </w:t>
      </w:r>
      <w:r w:rsidR="004E6EF9" w:rsidRPr="00CC7EC8">
        <w:rPr>
          <w:rFonts w:ascii="GHEA Grapalat" w:hAnsi="GHEA Grapalat"/>
          <w:spacing w:val="-6"/>
        </w:rPr>
        <w:t>уполномоченного</w:t>
      </w:r>
      <w:r w:rsidR="004E6EF9">
        <w:rPr>
          <w:rFonts w:ascii="GHEA Grapalat" w:hAnsi="GHEA Grapalat"/>
          <w:spacing w:val="-6"/>
        </w:rPr>
        <w:t xml:space="preserve"> </w:t>
      </w:r>
      <w:r w:rsidR="004E6EF9" w:rsidRPr="00CC7EC8">
        <w:rPr>
          <w:rFonts w:ascii="GHEA Grapalat" w:hAnsi="GHEA Grapalat"/>
          <w:spacing w:val="-6"/>
        </w:rPr>
        <w:t>органа,</w:t>
      </w:r>
      <w:r w:rsidR="004E6EF9">
        <w:rPr>
          <w:rFonts w:ascii="GHEA Grapalat" w:hAnsi="GHEA Grapalat"/>
          <w:spacing w:val="-6"/>
        </w:rPr>
        <w:t xml:space="preserve"> </w:t>
      </w:r>
      <w:r w:rsidR="004E6EF9" w:rsidRPr="00CC7EC8">
        <w:rPr>
          <w:rFonts w:ascii="GHEA Grapalat" w:hAnsi="GHEA Grapalat"/>
          <w:spacing w:val="-6"/>
        </w:rPr>
        <w:t>осуществляющего</w:t>
      </w:r>
      <w:r w:rsidR="004E6EF9">
        <w:rPr>
          <w:rFonts w:ascii="GHEA Grapalat" w:hAnsi="GHEA Grapalat"/>
          <w:spacing w:val="-6"/>
        </w:rPr>
        <w:t xml:space="preserve"> </w:t>
      </w:r>
      <w:r w:rsidR="004E6EF9" w:rsidRPr="00CC7EC8">
        <w:rPr>
          <w:rFonts w:ascii="GHEA Grapalat" w:hAnsi="GHEA Grapalat"/>
          <w:spacing w:val="-6"/>
        </w:rPr>
        <w:t>общее</w:t>
      </w:r>
      <w:r w:rsidR="004E6EF9">
        <w:rPr>
          <w:rFonts w:ascii="GHEA Grapalat" w:hAnsi="GHEA Grapalat"/>
          <w:spacing w:val="-6"/>
        </w:rPr>
        <w:t xml:space="preserve"> </w:t>
      </w:r>
      <w:r w:rsidR="004E6EF9" w:rsidRPr="00CC7EC8">
        <w:rPr>
          <w:rFonts w:ascii="GHEA Grapalat" w:hAnsi="GHEA Grapalat"/>
          <w:spacing w:val="-6"/>
        </w:rPr>
        <w:t>управление</w:t>
      </w:r>
      <w:r w:rsidR="004E6EF9">
        <w:rPr>
          <w:rFonts w:ascii="GHEA Grapalat" w:hAnsi="GHEA Grapalat"/>
          <w:spacing w:val="-6"/>
          <w:lang w:val="hy-AM"/>
        </w:rPr>
        <w:t>.</w:t>
      </w:r>
    </w:p>
    <w:p w:rsidR="00096865" w:rsidRPr="009044F1" w:rsidRDefault="00096865"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4E6EF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4E6EF9" w:rsidP="00B46D58">
      <w:pPr>
        <w:widowControl w:val="0"/>
        <w:spacing w:after="160"/>
        <w:ind w:left="567" w:right="565"/>
        <w:jc w:val="center"/>
        <w:rPr>
          <w:rFonts w:ascii="GHEA Grapalat" w:hAnsi="GHEA Grapalat"/>
          <w:b/>
        </w:rPr>
      </w:pPr>
      <w:r>
        <w:rPr>
          <w:rFonts w:ascii="GHEA Grapalat" w:hAnsi="GHEA Grapalat"/>
          <w:b/>
        </w:rPr>
        <w:br/>
      </w:r>
      <w:r w:rsidR="008D5016"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4E6EF9">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4E6EF9">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xml:space="preserve">. При этом если жалоба, представленная в установленный </w:t>
      </w:r>
      <w:r w:rsidRPr="009044F1">
        <w:rPr>
          <w:rFonts w:ascii="GHEA Grapalat" w:hAnsi="GHEA Grapalat"/>
        </w:rPr>
        <w:lastRenderedPageBreak/>
        <w:t>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4E6EF9">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4E6EF9">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4E6EF9">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4E6EF9">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4E6EF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xml:space="preserve">, заказчик несет ответственность за возмещение ущерба, нанесенного </w:t>
      </w:r>
      <w:r w:rsidRPr="009044F1">
        <w:rPr>
          <w:rFonts w:ascii="GHEA Grapalat" w:hAnsi="GHEA Grapalat"/>
        </w:rPr>
        <w:lastRenderedPageBreak/>
        <w:t>подавшему жалобу лицу и обоснованного в установленном порядке.</w:t>
      </w:r>
    </w:p>
    <w:p w:rsidR="00C47000" w:rsidRPr="000811C1"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4E6EF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4E6EF9">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4E6EF9">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6EF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3A67C7">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3A67C7">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3A67C7">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EF66A0" w:rsidRDefault="00EF66A0" w:rsidP="003A67C7">
      <w:pPr>
        <w:widowControl w:val="0"/>
        <w:contextualSpacing/>
        <w:jc w:val="center"/>
        <w:rPr>
          <w:rFonts w:ascii="GHEA Grapalat" w:hAnsi="GHEA Grapalat"/>
          <w:b/>
        </w:rPr>
      </w:pPr>
    </w:p>
    <w:p w:rsidR="00096865" w:rsidRPr="009044F1" w:rsidRDefault="008D5016" w:rsidP="003A67C7">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3A67C7">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3A67C7">
      <w:pPr>
        <w:widowControl w:val="0"/>
        <w:ind w:firstLine="567"/>
        <w:contextualSpacing/>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3A67C7">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3A67C7">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3A67C7">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
        <w:t>15</w:t>
      </w:r>
    </w:p>
    <w:p w:rsidR="00E67BA7" w:rsidRDefault="00096865" w:rsidP="003A67C7">
      <w:pPr>
        <w:widowControl w:val="0"/>
        <w:tabs>
          <w:tab w:val="left" w:pos="1134"/>
        </w:tabs>
        <w:ind w:firstLine="567"/>
        <w:contextualSpacing/>
        <w:jc w:val="both"/>
        <w:rPr>
          <w:rFonts w:ascii="GHEA Grapalat" w:hAnsi="GHEA Grapalat"/>
        </w:rPr>
      </w:pPr>
      <w:r w:rsidRPr="009044F1">
        <w:rPr>
          <w:rFonts w:ascii="GHEA Grapalat" w:hAnsi="GHEA Grapalat"/>
        </w:rPr>
        <w:t>2.</w:t>
      </w:r>
      <w:r w:rsidR="00EF66A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EF66A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EF66A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F66A0" w:rsidRPr="00EF66A0">
        <w:rPr>
          <w:rFonts w:ascii="GHEA Grapalat" w:hAnsi="GHEA Grapalat"/>
          <w:b/>
        </w:rPr>
        <w:t>2</w:t>
      </w:r>
      <w:r w:rsidRPr="00EF66A0">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EF66A0">
      <w:pPr>
        <w:widowControl w:val="0"/>
        <w:ind w:firstLine="567"/>
        <w:contextualSpacing/>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w:t>
      </w:r>
      <w:r w:rsidRPr="002658C9">
        <w:rPr>
          <w:rFonts w:ascii="GHEA Grapalat" w:hAnsi="GHEA Grapalat"/>
        </w:rPr>
        <w:lastRenderedPageBreak/>
        <w:t>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EF66A0">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EF66A0">
      <w:pPr>
        <w:widowControl w:val="0"/>
        <w:tabs>
          <w:tab w:val="left" w:pos="1134"/>
        </w:tabs>
        <w:ind w:firstLine="567"/>
        <w:contextualSpacing/>
        <w:rPr>
          <w:rFonts w:ascii="GHEA Grapalat" w:hAnsi="GHEA Grapalat"/>
        </w:rPr>
      </w:pPr>
      <w:proofErr w:type="gramStart"/>
      <w:r w:rsidRPr="002658C9">
        <w:rPr>
          <w:rFonts w:ascii="GHEA Grapalat" w:hAnsi="GHEA Grapalat"/>
        </w:rPr>
        <w:t>1)</w:t>
      </w:r>
      <w:r w:rsidRPr="002658C9">
        <w:rPr>
          <w:rFonts w:ascii="GHEA Grapalat" w:hAnsi="GHEA Grapalat"/>
        </w:rPr>
        <w:tab/>
        <w:t>наименование заказчика и место (адрес) подачи заявки;</w:t>
      </w:r>
      <w:proofErr w:type="gramEnd"/>
    </w:p>
    <w:p w:rsidR="008B1F31" w:rsidRPr="002658C9" w:rsidRDefault="008B1F31" w:rsidP="00EF66A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EF66A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EF66A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EF66A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F66A0" w:rsidRDefault="00EF66A0">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EF66A0">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EF66A0" w:rsidRPr="005E4F96">
        <w:rPr>
          <w:rFonts w:ascii="GHEA Grapalat" w:hAnsi="GHEA Grapalat"/>
          <w:b/>
          <w:i/>
          <w:sz w:val="24"/>
          <w:szCs w:val="24"/>
        </w:rPr>
        <w:t>«GHAShDzB-HVKAK-2020-72»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EF66A0">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F66A0">
        <w:rPr>
          <w:rFonts w:ascii="GHEA Grapalat" w:hAnsi="GHEA Grapalat"/>
          <w:color w:val="auto"/>
          <w:sz w:val="24"/>
          <w:szCs w:val="24"/>
        </w:rPr>
        <w:t>процедуре запроса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F62C64" w:rsidRDefault="00F62C64" w:rsidP="00F62C64">
      <w:pPr>
        <w:jc w:val="both"/>
        <w:rPr>
          <w:rFonts w:ascii="GHEA Grapalat" w:hAnsi="GHEA Grapalat" w:cs="Sylfaen"/>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Национальным центром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DB60D1">
        <w:rPr>
          <w:rStyle w:val="Emphasis"/>
          <w:rFonts w:ascii="GHEA Grapalat" w:hAnsi="GHEA Grapalat" w:cs="Arial"/>
          <w:b/>
          <w:bCs/>
          <w:color w:val="0D0D0D" w:themeColor="text1" w:themeTint="F2"/>
          <w:shd w:val="clear" w:color="auto" w:fill="FFFFFF"/>
        </w:rPr>
        <w:t>МЗ РА</w:t>
      </w:r>
      <w:r>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5E4F96">
        <w:rPr>
          <w:rFonts w:ascii="GHEA Grapalat" w:hAnsi="GHEA Grapalat"/>
          <w:b/>
          <w:i/>
        </w:rPr>
        <w:t>«GHAShDzB-HVKAK-2020-72»</w:t>
      </w:r>
      <w:r>
        <w:rPr>
          <w:rFonts w:ascii="GHEA Grapalat" w:hAnsi="GHEA Grapalat"/>
          <w:b/>
          <w:i/>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F62C64">
        <w:rPr>
          <w:rFonts w:ascii="GHEA Grapalat" w:hAnsi="GHEA Grapalat"/>
        </w:rPr>
        <w:t>запрос котировок</w:t>
      </w:r>
      <w:r>
        <w:rPr>
          <w:rFonts w:ascii="GHEA Grapalat" w:hAnsi="GHEA Grapalat"/>
        </w:rPr>
        <w:t xml:space="preserve"> под кодом </w:t>
      </w:r>
      <w:r w:rsidR="00F62C64" w:rsidRPr="005E4F96">
        <w:rPr>
          <w:rFonts w:ascii="GHEA Grapalat" w:hAnsi="GHEA Grapalat"/>
          <w:b/>
          <w:i/>
        </w:rPr>
        <w:t>«GHAShDzB-HVKAK-2020-72»</w:t>
      </w:r>
      <w:r>
        <w:rPr>
          <w:rFonts w:ascii="GHEA Grapalat" w:hAnsi="GHEA Grapalat"/>
        </w:rPr>
        <w:t>,</w:t>
      </w:r>
      <w:r w:rsidR="00F62C64">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F62C64">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F62C64" w:rsidRPr="005E4F96">
        <w:rPr>
          <w:rFonts w:ascii="GHEA Grapalat" w:hAnsi="GHEA Grapalat"/>
          <w:b/>
          <w:i/>
        </w:rPr>
        <w:t>«GHAShDzB-HVKAK-2020-72»</w:t>
      </w:r>
      <w:r w:rsidR="00F62C64">
        <w:rPr>
          <w:rFonts w:ascii="GHEA Grapalat" w:hAnsi="GHEA Grapalat"/>
          <w:b/>
          <w:i/>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62C64">
        <w:rPr>
          <w:rFonts w:ascii="GHEA Grapalat" w:hAnsi="GHEA Grapalat"/>
          <w:b/>
          <w:sz w:val="24"/>
          <w:szCs w:val="24"/>
        </w:rPr>
        <w:t>запрос котир</w:t>
      </w:r>
      <w:r w:rsidR="000940DC">
        <w:rPr>
          <w:rFonts w:ascii="GHEA Grapalat" w:hAnsi="GHEA Grapalat"/>
          <w:b/>
          <w:sz w:val="24"/>
          <w:szCs w:val="24"/>
        </w:rPr>
        <w:t>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940DC" w:rsidRPr="005E4F96">
        <w:rPr>
          <w:rFonts w:ascii="GHEA Grapalat" w:hAnsi="GHEA Grapalat"/>
          <w:b/>
          <w:i/>
          <w:sz w:val="24"/>
          <w:szCs w:val="24"/>
        </w:rPr>
        <w:t>«GHAShDzB-HVKAK-2020-72»</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0940DC">
        <w:rPr>
          <w:rFonts w:ascii="GHEA Grapalat" w:hAnsi="GHEA Grapalat"/>
          <w:spacing w:val="-6"/>
        </w:rPr>
        <w:t xml:space="preserve">запрос </w:t>
      </w:r>
      <w:proofErr w:type="spellStart"/>
      <w:r w:rsidR="000940DC">
        <w:rPr>
          <w:rFonts w:ascii="GHEA Grapalat" w:hAnsi="GHEA Grapalat"/>
          <w:spacing w:val="-6"/>
        </w:rPr>
        <w:t>котиривок</w:t>
      </w:r>
      <w:proofErr w:type="spellEnd"/>
      <w:r w:rsidRPr="005744FC">
        <w:rPr>
          <w:rFonts w:ascii="GHEA Grapalat" w:hAnsi="GHEA Grapalat"/>
          <w:spacing w:val="-6"/>
        </w:rPr>
        <w:t xml:space="preserve"> под кодом </w:t>
      </w:r>
      <w:r w:rsidR="000940DC" w:rsidRPr="005E4F96">
        <w:rPr>
          <w:rFonts w:ascii="GHEA Grapalat" w:hAnsi="GHEA Grapalat"/>
          <w:b/>
          <w:i/>
        </w:rPr>
        <w:t>«GHAShDzB-HVKAK-2020-72»</w:t>
      </w:r>
      <w:r w:rsidR="000940DC">
        <w:rPr>
          <w:rFonts w:ascii="GHEA Grapalat" w:hAnsi="GHEA Grapalat"/>
          <w:b/>
          <w:i/>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0940DC">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940DC" w:rsidRPr="005E4F96">
        <w:rPr>
          <w:rFonts w:ascii="GHEA Grapalat" w:hAnsi="GHEA Grapalat"/>
          <w:b/>
          <w:i/>
        </w:rPr>
        <w:t>«GHAShDzB-HVKAK-2020-72»</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0940DC" w:rsidRDefault="003D2FE2" w:rsidP="000940DC">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0940DC" w:rsidRPr="002508E7">
        <w:rPr>
          <w:rFonts w:ascii="GHEA Grapalat" w:hAnsi="GHEA Grapalat"/>
          <w:b/>
          <w:i/>
        </w:rPr>
        <w:t>ГНО «Национальны</w:t>
      </w:r>
      <w:r w:rsidR="000940DC">
        <w:rPr>
          <w:rFonts w:ascii="GHEA Grapalat" w:hAnsi="GHEA Grapalat"/>
          <w:b/>
          <w:i/>
        </w:rPr>
        <w:t xml:space="preserve">м центром </w:t>
      </w:r>
      <w:r w:rsidR="000940DC" w:rsidRPr="002508E7">
        <w:rPr>
          <w:rFonts w:ascii="GHEA Grapalat" w:hAnsi="GHEA Grapalat"/>
          <w:b/>
          <w:i/>
        </w:rPr>
        <w:t>по контролю и профилактике заболеваний» МЗ РА</w:t>
      </w:r>
      <w:r w:rsidR="000940DC">
        <w:rPr>
          <w:rFonts w:ascii="GHEA Grapalat" w:hAnsi="GHEA Grapalat"/>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940DC" w:rsidRPr="005E4F96">
        <w:rPr>
          <w:rFonts w:ascii="GHEA Grapalat" w:hAnsi="GHEA Grapalat"/>
          <w:b/>
          <w:i/>
        </w:rPr>
        <w:t>«GHAShDzB-HVKAK-2020-72»</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B55E27">
        <w:rPr>
          <w:rFonts w:ascii="GHEA Grapalat" w:hAnsi="GHEA Grapalat"/>
          <w:sz w:val="22"/>
          <w:szCs w:val="22"/>
        </w:rPr>
        <w:t>девяностого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lastRenderedPageBreak/>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lastRenderedPageBreak/>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55E27" w:rsidRPr="00B138F3" w:rsidTr="00B55E2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B55E27" w:rsidRPr="00B138F3" w:rsidTr="00B55E27">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B55E27" w:rsidRPr="00B138F3" w:rsidTr="00B55E27">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B55E27" w:rsidRPr="00B138F3" w:rsidTr="00B55E27">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8822D0">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sidR="008822D0">
              <w:rPr>
                <w:rFonts w:ascii="GHEA Grapalat" w:hAnsi="GHEA Grapalat"/>
                <w:b/>
                <w:sz w:val="20"/>
                <w:szCs w:val="20"/>
              </w:rPr>
              <w:t>Центральное казначейство</w:t>
            </w:r>
          </w:p>
        </w:tc>
      </w:tr>
      <w:tr w:rsidR="00B55E27" w:rsidRPr="00B138F3" w:rsidTr="00B55E27">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B55E27" w:rsidRPr="00B36468" w:rsidRDefault="00B55E27" w:rsidP="00B55E27">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427AEC" w:rsidRDefault="00427AEC" w:rsidP="000A214C">
      <w:pPr>
        <w:widowControl w:val="0"/>
        <w:spacing w:after="160"/>
        <w:jc w:val="right"/>
        <w:rPr>
          <w:rFonts w:ascii="GHEA Grapalat" w:hAnsi="GHEA Grapalat"/>
          <w:i/>
        </w:rPr>
      </w:pPr>
    </w:p>
    <w:p w:rsidR="008822D0" w:rsidRDefault="008822D0">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proofErr w:type="spellStart"/>
      <w:r w:rsidRPr="00B138F3">
        <w:rPr>
          <w:rFonts w:ascii="GHEA Grapalat" w:hAnsi="GHEA Grapalat"/>
          <w:i/>
        </w:rPr>
        <w:t>BM</w:t>
      </w:r>
      <w:r w:rsidR="00561817">
        <w:rPr>
          <w:rFonts w:ascii="GHEA Grapalat" w:hAnsi="GHEA Grapalat"/>
          <w:i/>
        </w:rPr>
        <w:t>AShDzB</w:t>
      </w:r>
      <w:proofErr w:type="spellEnd"/>
      <w:r w:rsidRPr="00B138F3">
        <w:rPr>
          <w:rFonts w:ascii="GHEA Grapalat" w:hAnsi="GHEA Grapalat"/>
          <w:i/>
        </w:rPr>
        <w:t>---/---"</w:t>
      </w:r>
      <w:r w:rsidRPr="00B138F3">
        <w:rPr>
          <w:rStyle w:val="FootnoteReference"/>
          <w:rFonts w:ascii="GHEA Grapalat" w:hAnsi="GHEA Grapalat"/>
          <w:i/>
        </w:rPr>
        <w:footnoteReference w:customMarkFollows="1" w:id="5"/>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F70E7A" w:rsidRPr="000940DC" w:rsidRDefault="000A214C" w:rsidP="00F70E7A">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F70E7A" w:rsidRPr="002508E7">
        <w:rPr>
          <w:rFonts w:ascii="GHEA Grapalat" w:hAnsi="GHEA Grapalat"/>
          <w:b/>
          <w:i/>
        </w:rPr>
        <w:t>ГНО «Национальны</w:t>
      </w:r>
      <w:r w:rsidR="00F70E7A">
        <w:rPr>
          <w:rFonts w:ascii="GHEA Grapalat" w:hAnsi="GHEA Grapalat"/>
          <w:b/>
          <w:i/>
        </w:rPr>
        <w:t xml:space="preserve">м центром </w:t>
      </w:r>
      <w:r w:rsidR="00F70E7A" w:rsidRPr="002508E7">
        <w:rPr>
          <w:rFonts w:ascii="GHEA Grapalat" w:hAnsi="GHEA Grapalat"/>
          <w:b/>
          <w:i/>
        </w:rPr>
        <w:t>по контролю и профилактике заболеваний» МЗ РА</w:t>
      </w:r>
      <w:r w:rsidR="00F70E7A">
        <w:rPr>
          <w:rFonts w:ascii="GHEA Grapalat" w:hAnsi="GHEA Grapalat"/>
        </w:rPr>
        <w:t xml:space="preserve"> </w:t>
      </w:r>
      <w:r w:rsidR="00F70E7A" w:rsidRPr="00B138F3">
        <w:rPr>
          <w:rFonts w:ascii="GHEA Grapalat" w:hAnsi="GHEA Grapalat"/>
          <w:spacing w:val="-6"/>
          <w:sz w:val="22"/>
          <w:szCs w:val="22"/>
        </w:rPr>
        <w:t xml:space="preserve">(далее — Заказчик) </w:t>
      </w:r>
      <w:r w:rsidR="00F70E7A" w:rsidRPr="00B138F3">
        <w:rPr>
          <w:rFonts w:ascii="GHEA Grapalat" w:hAnsi="GHEA Grapalat"/>
          <w:sz w:val="22"/>
          <w:szCs w:val="22"/>
        </w:rPr>
        <w:t xml:space="preserve">процедуре закупок под кодом </w:t>
      </w:r>
      <w:r w:rsidR="00F70E7A" w:rsidRPr="005E4F96">
        <w:rPr>
          <w:rFonts w:ascii="GHEA Grapalat" w:hAnsi="GHEA Grapalat"/>
          <w:b/>
          <w:i/>
        </w:rPr>
        <w:t>«GHAShDzB-HVKAK-2020-72»</w:t>
      </w:r>
      <w:r w:rsidR="00F70E7A" w:rsidRPr="00B138F3">
        <w:rPr>
          <w:rFonts w:ascii="GHEA Grapalat" w:hAnsi="GHEA Grapalat"/>
          <w:sz w:val="22"/>
          <w:szCs w:val="22"/>
        </w:rPr>
        <w:t>.</w:t>
      </w:r>
    </w:p>
    <w:p w:rsidR="000A214C" w:rsidRPr="00B138F3" w:rsidRDefault="000A214C" w:rsidP="00F70E7A">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822D0" w:rsidRPr="00B138F3" w:rsidTr="008822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8822D0" w:rsidRPr="00B36468" w:rsidRDefault="008822D0" w:rsidP="008822D0">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9.</w:t>
            </w:r>
            <w:r w:rsidRPr="00B36468">
              <w:rPr>
                <w:rFonts w:ascii="GHEA Grapalat" w:hAnsi="GHEA Grapalat"/>
                <w:sz w:val="20"/>
                <w:szCs w:val="20"/>
              </w:rPr>
              <w:tab/>
              <w:t>Наименование,</w:t>
            </w:r>
            <w:r>
              <w:rPr>
                <w:rFonts w:ascii="GHEA Grapalat" w:hAnsi="GHEA Grapalat"/>
                <w:sz w:val="20"/>
                <w:szCs w:val="20"/>
              </w:rPr>
              <w:t xml:space="preserve"> </w:t>
            </w:r>
            <w:r w:rsidRPr="00B36468">
              <w:rPr>
                <w:rFonts w:ascii="GHEA Grapalat" w:hAnsi="GHEA Grapalat"/>
                <w:sz w:val="20"/>
                <w:szCs w:val="20"/>
              </w:rPr>
              <w:t>или</w:t>
            </w:r>
            <w:r>
              <w:rPr>
                <w:rFonts w:ascii="GHEA Grapalat" w:hAnsi="GHEA Grapalat"/>
                <w:sz w:val="20"/>
                <w:szCs w:val="20"/>
              </w:rPr>
              <w:t xml:space="preserve"> </w:t>
            </w:r>
            <w:r w:rsidRPr="00B36468">
              <w:rPr>
                <w:rFonts w:ascii="GHEA Grapalat" w:hAnsi="GHEA Grapalat"/>
                <w:sz w:val="20"/>
                <w:szCs w:val="20"/>
              </w:rPr>
              <w:t>имя,</w:t>
            </w:r>
            <w:r>
              <w:rPr>
                <w:rFonts w:ascii="GHEA Grapalat" w:hAnsi="GHEA Grapalat"/>
                <w:sz w:val="20"/>
                <w:szCs w:val="20"/>
              </w:rPr>
              <w:t xml:space="preserve"> </w:t>
            </w:r>
            <w:r w:rsidRPr="00B36468">
              <w:rPr>
                <w:rFonts w:ascii="GHEA Grapalat" w:hAnsi="GHEA Grapalat"/>
                <w:sz w:val="20"/>
                <w:szCs w:val="20"/>
              </w:rPr>
              <w:t>фамилия</w:t>
            </w:r>
            <w:r>
              <w:rPr>
                <w:rFonts w:ascii="GHEA Grapalat" w:hAnsi="GHEA Grapalat"/>
                <w:sz w:val="20"/>
                <w:szCs w:val="20"/>
              </w:rPr>
              <w:t xml:space="preserve"> </w:t>
            </w:r>
            <w:r w:rsidRPr="00B36468">
              <w:rPr>
                <w:rFonts w:ascii="GHEA Grapalat" w:hAnsi="GHEA Grapalat"/>
                <w:sz w:val="20"/>
                <w:szCs w:val="20"/>
              </w:rPr>
              <w:t>бенефициара:</w:t>
            </w:r>
            <w:r w:rsidRPr="002508E7">
              <w:rPr>
                <w:rFonts w:ascii="GHEA Grapalat" w:hAnsi="GHEA Grapalat"/>
                <w:b/>
                <w:i/>
              </w:rPr>
              <w:t xml:space="preserve"> </w:t>
            </w:r>
            <w:r w:rsidRPr="002819BC">
              <w:rPr>
                <w:rFonts w:ascii="GHEA Grapalat" w:hAnsi="GHEA Grapalat"/>
                <w:b/>
                <w:sz w:val="20"/>
                <w:szCs w:val="20"/>
              </w:rPr>
              <w:t>ГНО «Национальный центр по контролю и профилактике заболеваний» МЗ РА</w:t>
            </w:r>
          </w:p>
        </w:tc>
      </w:tr>
      <w:tr w:rsidR="008822D0" w:rsidRPr="00B138F3" w:rsidTr="008822D0">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8822D0" w:rsidRPr="00B36468" w:rsidRDefault="008822D0" w:rsidP="008822D0">
            <w:pPr>
              <w:widowControl w:val="0"/>
              <w:tabs>
                <w:tab w:val="left" w:pos="426"/>
              </w:tabs>
              <w:spacing w:after="120"/>
              <w:contextualSpacing/>
              <w:rPr>
                <w:rFonts w:ascii="GHEA Grapalat" w:hAnsi="GHEA Grapalat" w:cs="Sylfaen"/>
                <w:sz w:val="20"/>
                <w:szCs w:val="20"/>
              </w:rPr>
            </w:pPr>
            <w:r w:rsidRPr="00B36468">
              <w:rPr>
                <w:rFonts w:ascii="GHEA Grapalat" w:hAnsi="GHEA Grapalat"/>
                <w:sz w:val="20"/>
                <w:szCs w:val="20"/>
              </w:rPr>
              <w:t>10.</w:t>
            </w:r>
            <w:r>
              <w:rPr>
                <w:rFonts w:ascii="GHEA Grapalat" w:hAnsi="GHEA Grapalat"/>
                <w:sz w:val="20"/>
                <w:szCs w:val="20"/>
                <w:lang w:val="en-US"/>
              </w:rPr>
              <w:tab/>
            </w:r>
            <w:r w:rsidRPr="00B36468">
              <w:rPr>
                <w:rFonts w:ascii="GHEA Grapalat" w:hAnsi="GHEA Grapalat"/>
                <w:sz w:val="20"/>
                <w:szCs w:val="20"/>
              </w:rPr>
              <w:t>НЗОУ</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(не</w:t>
            </w:r>
            <w:r>
              <w:rPr>
                <w:rFonts w:ascii="GHEA Grapalat" w:hAnsi="GHEA Grapalat"/>
                <w:sz w:val="20"/>
                <w:szCs w:val="20"/>
              </w:rPr>
              <w:t xml:space="preserve"> </w:t>
            </w:r>
            <w:r w:rsidRPr="00B36468">
              <w:rPr>
                <w:rFonts w:ascii="GHEA Grapalat" w:hAnsi="GHEA Grapalat"/>
                <w:sz w:val="20"/>
                <w:szCs w:val="20"/>
              </w:rPr>
              <w:t>заполняется)</w:t>
            </w:r>
          </w:p>
        </w:tc>
      </w:tr>
      <w:tr w:rsidR="008822D0" w:rsidRPr="00B138F3" w:rsidTr="008822D0">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8822D0" w:rsidRPr="00B36468" w:rsidRDefault="008822D0" w:rsidP="008822D0">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11.</w:t>
            </w:r>
            <w:r w:rsidRPr="00B36468">
              <w:rPr>
                <w:rFonts w:ascii="GHEA Grapalat" w:hAnsi="GHEA Grapalat"/>
                <w:sz w:val="20"/>
                <w:szCs w:val="20"/>
              </w:rPr>
              <w:tab/>
              <w:t>УНН</w:t>
            </w:r>
            <w:r>
              <w:rPr>
                <w:rFonts w:ascii="GHEA Grapalat" w:hAnsi="GHEA Grapalat"/>
                <w:sz w:val="20"/>
                <w:szCs w:val="20"/>
              </w:rPr>
              <w:t xml:space="preserve"> </w:t>
            </w:r>
            <w:r w:rsidRPr="00B36468">
              <w:rPr>
                <w:rFonts w:ascii="GHEA Grapalat" w:hAnsi="GHEA Grapalat"/>
                <w:sz w:val="20"/>
                <w:szCs w:val="20"/>
              </w:rPr>
              <w:t>бенефициара:</w:t>
            </w:r>
            <w:r w:rsidRPr="001B2AFA">
              <w:rPr>
                <w:rFonts w:ascii="GHEA Grapalat" w:hAnsi="GHEA Grapalat" w:cs="Arial"/>
                <w:b/>
                <w:sz w:val="20"/>
                <w:szCs w:val="20"/>
              </w:rPr>
              <w:t xml:space="preserve"> 02625503</w:t>
            </w:r>
          </w:p>
        </w:tc>
      </w:tr>
      <w:tr w:rsidR="008822D0" w:rsidRPr="00B138F3" w:rsidTr="008822D0">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8822D0" w:rsidRPr="00B36468" w:rsidRDefault="008822D0" w:rsidP="008822D0">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12.</w:t>
            </w:r>
            <w:r w:rsidRPr="00B36468">
              <w:rPr>
                <w:rFonts w:ascii="GHEA Grapalat" w:hAnsi="GHEA Grapalat"/>
                <w:sz w:val="20"/>
                <w:szCs w:val="20"/>
              </w:rPr>
              <w:tab/>
              <w:t>Обслуживающая</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Финансовая</w:t>
            </w:r>
            <w:r>
              <w:rPr>
                <w:rFonts w:ascii="GHEA Grapalat" w:hAnsi="GHEA Grapalat"/>
                <w:sz w:val="20"/>
                <w:szCs w:val="20"/>
              </w:rPr>
              <w:t xml:space="preserve"> </w:t>
            </w:r>
            <w:r w:rsidRPr="00B36468">
              <w:rPr>
                <w:rFonts w:ascii="GHEA Grapalat" w:hAnsi="GHEA Grapalat"/>
                <w:sz w:val="20"/>
                <w:szCs w:val="20"/>
              </w:rPr>
              <w:t>организация</w:t>
            </w:r>
            <w:r>
              <w:rPr>
                <w:rFonts w:ascii="GHEA Grapalat" w:hAnsi="GHEA Grapalat"/>
                <w:sz w:val="20"/>
                <w:szCs w:val="20"/>
              </w:rPr>
              <w:t xml:space="preserve"> </w:t>
            </w:r>
            <w:r w:rsidRPr="00B36468">
              <w:rPr>
                <w:rFonts w:ascii="GHEA Grapalat" w:hAnsi="GHEA Grapalat"/>
                <w:sz w:val="20"/>
                <w:szCs w:val="20"/>
              </w:rPr>
              <w:t>(банк):</w:t>
            </w:r>
            <w:r>
              <w:rPr>
                <w:rFonts w:ascii="GHEA Grapalat" w:hAnsi="GHEA Grapalat"/>
                <w:sz w:val="20"/>
                <w:szCs w:val="20"/>
              </w:rPr>
              <w:t xml:space="preserve"> </w:t>
            </w:r>
            <w:r>
              <w:rPr>
                <w:rFonts w:ascii="GHEA Grapalat" w:hAnsi="GHEA Grapalat"/>
                <w:b/>
                <w:sz w:val="20"/>
                <w:szCs w:val="20"/>
              </w:rPr>
              <w:t>Центральное казначейство</w:t>
            </w:r>
          </w:p>
        </w:tc>
      </w:tr>
      <w:tr w:rsidR="008822D0" w:rsidRPr="00B138F3" w:rsidTr="008822D0">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8822D0" w:rsidRPr="00B36468" w:rsidRDefault="008822D0" w:rsidP="008822D0">
            <w:pPr>
              <w:widowControl w:val="0"/>
              <w:tabs>
                <w:tab w:val="left" w:pos="426"/>
              </w:tabs>
              <w:spacing w:after="120"/>
              <w:contextualSpacing/>
              <w:rPr>
                <w:rFonts w:ascii="GHEA Grapalat" w:hAnsi="GHEA Grapalat" w:cs="Arial"/>
                <w:sz w:val="20"/>
                <w:szCs w:val="20"/>
              </w:rPr>
            </w:pPr>
            <w:r w:rsidRPr="00B36468">
              <w:rPr>
                <w:rFonts w:ascii="GHEA Grapalat" w:hAnsi="GHEA Grapalat"/>
                <w:sz w:val="20"/>
                <w:szCs w:val="20"/>
              </w:rPr>
              <w:t>13.</w:t>
            </w:r>
            <w:r>
              <w:rPr>
                <w:rFonts w:ascii="GHEA Grapalat" w:hAnsi="GHEA Grapalat"/>
                <w:sz w:val="20"/>
                <w:szCs w:val="20"/>
                <w:lang w:val="en-US"/>
              </w:rPr>
              <w:tab/>
            </w:r>
            <w:r w:rsidRPr="00B36468">
              <w:rPr>
                <w:rFonts w:ascii="GHEA Grapalat" w:hAnsi="GHEA Grapalat"/>
                <w:sz w:val="20"/>
                <w:szCs w:val="20"/>
              </w:rPr>
              <w:t>Номер</w:t>
            </w:r>
            <w:r>
              <w:rPr>
                <w:rFonts w:ascii="GHEA Grapalat" w:hAnsi="GHEA Grapalat"/>
                <w:sz w:val="20"/>
                <w:szCs w:val="20"/>
              </w:rPr>
              <w:t xml:space="preserve"> </w:t>
            </w:r>
            <w:r w:rsidRPr="00B36468">
              <w:rPr>
                <w:rFonts w:ascii="GHEA Grapalat" w:hAnsi="GHEA Grapalat"/>
                <w:sz w:val="20"/>
                <w:szCs w:val="20"/>
              </w:rPr>
              <w:t>счета</w:t>
            </w:r>
            <w:r>
              <w:rPr>
                <w:rFonts w:ascii="GHEA Grapalat" w:hAnsi="GHEA Grapalat"/>
                <w:sz w:val="20"/>
                <w:szCs w:val="20"/>
              </w:rPr>
              <w:t xml:space="preserve"> </w:t>
            </w:r>
            <w:r w:rsidRPr="00B36468">
              <w:rPr>
                <w:rFonts w:ascii="GHEA Grapalat" w:hAnsi="GHEA Grapalat"/>
                <w:sz w:val="20"/>
                <w:szCs w:val="20"/>
              </w:rPr>
              <w:t>бенефициара</w:t>
            </w:r>
            <w:r>
              <w:rPr>
                <w:rFonts w:ascii="GHEA Grapalat" w:hAnsi="GHEA Grapalat"/>
                <w:sz w:val="20"/>
                <w:szCs w:val="20"/>
              </w:rPr>
              <w:t xml:space="preserve"> </w:t>
            </w:r>
            <w:r w:rsidRPr="00B36468">
              <w:rPr>
                <w:rFonts w:ascii="GHEA Grapalat" w:hAnsi="GHEA Grapalat"/>
                <w:sz w:val="20"/>
                <w:szCs w:val="20"/>
              </w:rPr>
              <w:t>(</w:t>
            </w:r>
            <w:proofErr w:type="spellStart"/>
            <w:r w:rsidRPr="00B36468">
              <w:rPr>
                <w:rFonts w:ascii="GHEA Grapalat" w:hAnsi="GHEA Grapalat"/>
                <w:sz w:val="20"/>
                <w:szCs w:val="20"/>
              </w:rPr>
              <w:t>сч.№</w:t>
            </w:r>
            <w:proofErr w:type="spellEnd"/>
            <w:r w:rsidRPr="00B36468">
              <w:rPr>
                <w:rFonts w:ascii="GHEA Grapalat" w:hAnsi="GHEA Grapalat"/>
                <w:sz w:val="20"/>
                <w:szCs w:val="20"/>
              </w:rPr>
              <w:t>)</w:t>
            </w:r>
            <w:r w:rsidRPr="0044077A">
              <w:rPr>
                <w:rFonts w:ascii="GHEA Grapalat" w:hAnsi="GHEA Grapalat" w:cs="Arial"/>
                <w:b/>
                <w:bCs/>
                <w:sz w:val="20"/>
                <w:szCs w:val="20"/>
                <w:lang w:val="hy-AM"/>
              </w:rPr>
              <w:t xml:space="preserve"> 900018004649</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w:t>
      </w:r>
      <w:proofErr w:type="spellStart"/>
      <w:r w:rsidRPr="00B138F3">
        <w:rPr>
          <w:rFonts w:ascii="GHEA Grapalat" w:hAnsi="GHEA Grapalat"/>
          <w:b/>
          <w:sz w:val="24"/>
          <w:szCs w:val="24"/>
        </w:rPr>
        <w:t>BM</w:t>
      </w:r>
      <w:r w:rsidR="00561817">
        <w:rPr>
          <w:rFonts w:ascii="GHEA Grapalat" w:hAnsi="GHEA Grapalat"/>
          <w:b/>
          <w:sz w:val="24"/>
          <w:szCs w:val="24"/>
        </w:rPr>
        <w:t>AShDzB</w:t>
      </w:r>
      <w:proofErr w:type="spellEnd"/>
      <w:r w:rsidRPr="00B138F3">
        <w:rPr>
          <w:rFonts w:ascii="GHEA Grapalat" w:hAnsi="GHEA Grapalat"/>
          <w:b/>
          <w:sz w:val="24"/>
          <w:szCs w:val="24"/>
        </w:rPr>
        <w:t>---/---</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7"/>
        <w:t>*</w:t>
      </w:r>
    </w:p>
    <w:p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3D2146">
            <w:pPr>
              <w:widowControl w:val="0"/>
              <w:spacing w:after="160" w:line="360" w:lineRule="auto"/>
              <w:rPr>
                <w:rFonts w:ascii="GHEA Grapalat" w:hAnsi="GHEA Grapalat"/>
                <w:b/>
                <w:u w:val="single"/>
                <w:lang w:val="en-US"/>
              </w:rPr>
            </w:pPr>
            <w:proofErr w:type="gramStart"/>
            <w:r w:rsidRPr="009F3DC7">
              <w:rPr>
                <w:rFonts w:ascii="GHEA Grapalat" w:hAnsi="GHEA Grapalat"/>
              </w:rPr>
              <w:t>г</w:t>
            </w:r>
            <w:proofErr w:type="gramEnd"/>
            <w:r w:rsidRPr="009F3DC7">
              <w:rPr>
                <w:rFonts w:ascii="GHEA Grapalat" w:hAnsi="GHEA Grapalat"/>
              </w:rPr>
              <w:t>.</w:t>
            </w:r>
          </w:p>
        </w:tc>
        <w:tc>
          <w:tcPr>
            <w:tcW w:w="4644" w:type="dxa"/>
          </w:tcPr>
          <w:p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BB28C8">
      <w:pPr>
        <w:widowControl w:val="0"/>
        <w:spacing w:after="160" w:line="360" w:lineRule="auto"/>
        <w:jc w:val="center"/>
        <w:rPr>
          <w:rFonts w:ascii="GHEA Grapalat" w:hAnsi="GHEA Grapalat"/>
          <w:b/>
          <w:u w:val="single"/>
          <w:lang w:val="en-US"/>
        </w:rPr>
      </w:pPr>
    </w:p>
    <w:p w:rsidR="00BB28C8" w:rsidRPr="009F3DC7" w:rsidRDefault="00BB28C8" w:rsidP="00BB28C8">
      <w:pPr>
        <w:widowControl w:val="0"/>
        <w:spacing w:after="160" w:line="360" w:lineRule="auto"/>
        <w:jc w:val="both"/>
        <w:rPr>
          <w:rFonts w:ascii="GHEA Grapalat" w:hAnsi="GHEA Grapalat"/>
        </w:rPr>
      </w:pPr>
      <w:proofErr w:type="gramStart"/>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roofErr w:type="gramEnd"/>
    </w:p>
    <w:p w:rsidR="00BB28C8" w:rsidRPr="009F3DC7" w:rsidRDefault="00BB28C8" w:rsidP="00BB28C8">
      <w:pPr>
        <w:widowControl w:val="0"/>
        <w:spacing w:after="160" w:line="360" w:lineRule="auto"/>
        <w:ind w:firstLine="567"/>
        <w:jc w:val="both"/>
        <w:rPr>
          <w:rFonts w:ascii="GHEA Grapalat" w:hAnsi="GHEA Grapalat"/>
          <w:i/>
        </w:rPr>
      </w:pPr>
    </w:p>
    <w:p w:rsidR="00BB28C8" w:rsidRPr="009F3DC7" w:rsidRDefault="00BB28C8" w:rsidP="00BB28C8">
      <w:pPr>
        <w:widowControl w:val="0"/>
        <w:spacing w:after="160" w:line="360" w:lineRule="auto"/>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BB28C8">
      <w:pPr>
        <w:rPr>
          <w:rFonts w:ascii="GHEA Grapalat" w:hAnsi="GHEA Grapalat"/>
        </w:rPr>
      </w:pPr>
      <w:r>
        <w:rPr>
          <w:rFonts w:ascii="GHEA Grapalat" w:hAnsi="GHEA Grapalat"/>
        </w:rPr>
        <w:br w:type="page"/>
      </w:r>
    </w:p>
    <w:p w:rsidR="00BB28C8" w:rsidRPr="001D4C6F" w:rsidRDefault="00BB28C8" w:rsidP="00BB28C8">
      <w:pPr>
        <w:widowControl w:val="0"/>
        <w:spacing w:after="160" w:line="360" w:lineRule="auto"/>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674E7A">
      <w:pPr>
        <w:widowControl w:val="0"/>
        <w:spacing w:after="160" w:line="360" w:lineRule="auto"/>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экземпляр акта сдачи-приемки (Приложение № 3). </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674E7A" w:rsidRDefault="00674E7A" w:rsidP="00674E7A">
      <w:pPr>
        <w:widowControl w:val="0"/>
        <w:tabs>
          <w:tab w:val="left" w:pos="1134"/>
        </w:tabs>
        <w:spacing w:after="160" w:line="336"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_____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w:t>
      </w:r>
      <w:r>
        <w:rPr>
          <w:rFonts w:ascii="GHEA Grapalat" w:hAnsi="GHEA Grapalat"/>
        </w:rPr>
        <w:lastRenderedPageBreak/>
        <w:t>акта сдачи-приемки либо мотивированное отклонение непринятия работы.</w:t>
      </w:r>
    </w:p>
    <w:p w:rsidR="00674E7A" w:rsidRDefault="00674E7A" w:rsidP="00674E7A">
      <w:pPr>
        <w:widowControl w:val="0"/>
        <w:tabs>
          <w:tab w:val="left" w:pos="1134"/>
        </w:tabs>
        <w:spacing w:after="160" w:line="340" w:lineRule="auto"/>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674E7A" w:rsidRPr="009F3DC7" w:rsidRDefault="00674E7A" w:rsidP="00BB28C8">
      <w:pPr>
        <w:widowControl w:val="0"/>
        <w:spacing w:after="160" w:line="360" w:lineRule="auto"/>
        <w:jc w:val="center"/>
        <w:rPr>
          <w:rFonts w:ascii="GHEA Grapalat" w:hAnsi="GHEA Grapalat" w:cs="Sylfaen"/>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w:t>
      </w:r>
      <w:proofErr w:type="spellStart"/>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proofErr w:type="spellEnd"/>
      <w:r w:rsidRPr="00E90FBD">
        <w:rPr>
          <w:rFonts w:ascii="GHEA Grapalat" w:hAnsi="GHEA Grapalat"/>
        </w:rPr>
        <w:t>)</w:t>
      </w:r>
      <w:r w:rsidRPr="009F3DC7">
        <w:rPr>
          <w:rFonts w:ascii="GHEA Grapalat" w:hAnsi="GHEA Grapalat"/>
        </w:rPr>
        <w:t xml:space="preserve"> </w:t>
      </w:r>
      <w:proofErr w:type="spellStart"/>
      <w:r w:rsidRPr="009F3DC7">
        <w:rPr>
          <w:rFonts w:ascii="GHEA Grapalat" w:hAnsi="GHEA Grapalat"/>
        </w:rPr>
        <w:t>драмов</w:t>
      </w:r>
      <w:proofErr w:type="spellEnd"/>
      <w:r w:rsidRPr="009F3DC7">
        <w:rPr>
          <w:rFonts w:ascii="GHEA Grapalat" w:hAnsi="GHEA Grapalat"/>
        </w:rPr>
        <w:t xml:space="preserve"> РА, включая НДС</w:t>
      </w:r>
      <w:r w:rsidR="001B14C2">
        <w:rPr>
          <w:rStyle w:val="FootnoteReference"/>
          <w:rFonts w:ascii="GHEA Grapalat" w:hAnsi="GHEA Grapalat"/>
        </w:rPr>
        <w:footnoteReference w:customMarkFollows="1" w:id="8"/>
        <w:t>18</w:t>
      </w:r>
      <w:r w:rsidRPr="009F3DC7">
        <w:rPr>
          <w:rFonts w:ascii="GHEA Grapalat" w:hAnsi="GHEA Grapalat"/>
        </w:rPr>
        <w:t xml:space="preserve">. </w:t>
      </w:r>
    </w:p>
    <w:p w:rsidR="00BB28C8" w:rsidRPr="00EF1C40" w:rsidRDefault="00BB28C8" w:rsidP="00BB28C8">
      <w:pPr>
        <w:widowControl w:val="0"/>
        <w:spacing w:after="160" w:line="341" w:lineRule="auto"/>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BB28C8">
      <w:pPr>
        <w:widowControl w:val="0"/>
        <w:spacing w:after="160" w:line="341" w:lineRule="auto"/>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861440" w:rsidRDefault="00BB28C8" w:rsidP="00BB28C8">
      <w:pPr>
        <w:widowControl w:val="0"/>
        <w:tabs>
          <w:tab w:val="left" w:pos="1276"/>
        </w:tabs>
        <w:spacing w:after="160" w:line="341" w:lineRule="auto"/>
        <w:ind w:firstLine="567"/>
        <w:jc w:val="both"/>
        <w:rPr>
          <w:rFonts w:ascii="GHEA Grapalat" w:hAnsi="GHEA Grapalat"/>
        </w:rPr>
      </w:pPr>
      <w:r w:rsidRPr="009F3DC7">
        <w:rPr>
          <w:rFonts w:ascii="GHEA Grapalat" w:hAnsi="GHEA Grapalat"/>
        </w:rPr>
        <w:t>4.1.</w:t>
      </w:r>
      <w:r>
        <w:rPr>
          <w:rFonts w:ascii="GHEA Grapalat" w:hAnsi="GHEA Grapalat"/>
        </w:rPr>
        <w:t>1.</w:t>
      </w:r>
      <w:r>
        <w:rPr>
          <w:rFonts w:ascii="GHEA Grapalat" w:hAnsi="GHEA Grapalat"/>
        </w:rPr>
        <w:tab/>
      </w:r>
      <w:r w:rsidRPr="009F3DC7">
        <w:rPr>
          <w:rFonts w:ascii="GHEA Grapalat" w:hAnsi="GHEA Grapalat"/>
        </w:rPr>
        <w:t>Заказчик перечисляет сумму в размере до</w:t>
      </w:r>
      <w:proofErr w:type="gramStart"/>
      <w:r w:rsidRPr="009F3DC7">
        <w:rPr>
          <w:rFonts w:ascii="GHEA Grapalat" w:hAnsi="GHEA Grapalat"/>
        </w:rPr>
        <w:t xml:space="preserve"> </w:t>
      </w:r>
      <w:r>
        <w:rPr>
          <w:rFonts w:ascii="GHEA Grapalat" w:hAnsi="GHEA Grapalat"/>
        </w:rPr>
        <w:t>_</w:t>
      </w:r>
      <w:r w:rsidRPr="00E90FBD">
        <w:rPr>
          <w:rFonts w:ascii="GHEA Grapalat" w:hAnsi="GHEA Grapalat"/>
        </w:rPr>
        <w:t>_____</w:t>
      </w:r>
      <w:r w:rsidRPr="009F3DC7">
        <w:rPr>
          <w:rFonts w:ascii="GHEA Grapalat" w:hAnsi="GHEA Grapalat"/>
        </w:rPr>
        <w:t xml:space="preserve"> (</w:t>
      </w:r>
      <w:r w:rsidRPr="00E90FBD">
        <w:rPr>
          <w:rFonts w:ascii="GHEA Grapalat" w:hAnsi="GHEA Grapalat"/>
        </w:rPr>
        <w:t>__</w:t>
      </w:r>
      <w:r w:rsidRPr="00AF3388">
        <w:rPr>
          <w:rFonts w:ascii="GHEA Grapalat" w:hAnsi="GHEA Grapalat"/>
        </w:rPr>
        <w:t>__</w:t>
      </w:r>
      <w:r w:rsidRPr="00E90FBD">
        <w:rPr>
          <w:rFonts w:ascii="GHEA Grapalat" w:hAnsi="GHEA Grapalat"/>
        </w:rPr>
        <w:t>____________</w:t>
      </w:r>
      <w:r w:rsidRPr="009F3DC7">
        <w:rPr>
          <w:rFonts w:ascii="GHEA Grapalat" w:hAnsi="GHEA Grapalat"/>
        </w:rPr>
        <w:t xml:space="preserve">) </w:t>
      </w:r>
      <w:proofErr w:type="spellStart"/>
      <w:proofErr w:type="gramEnd"/>
      <w:r w:rsidRPr="009F3DC7">
        <w:rPr>
          <w:rFonts w:ascii="GHEA Grapalat" w:hAnsi="GHEA Grapalat"/>
        </w:rPr>
        <w:t>драмов</w:t>
      </w:r>
      <w:proofErr w:type="spellEnd"/>
      <w:r w:rsidRPr="009F3DC7">
        <w:rPr>
          <w:rFonts w:ascii="GHEA Grapalat" w:hAnsi="GHEA Grapalat"/>
        </w:rPr>
        <w:t xml:space="preserve"> Республики Армения от цены договора на банковский счет Исполнителя в </w:t>
      </w:r>
      <w:r w:rsidRPr="00AF3388">
        <w:rPr>
          <w:rFonts w:ascii="GHEA Grapalat" w:hAnsi="GHEA Grapalat"/>
          <w:spacing w:val="-4"/>
        </w:rPr>
        <w:t xml:space="preserve">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B03F63" w:rsidRPr="00B138F3">
        <w:rPr>
          <w:rFonts w:ascii="GHEA Grapalat" w:hAnsi="GHEA Grapalat"/>
        </w:rPr>
        <w:t xml:space="preserve">При этом до полного погашения предоплаты платежи </w:t>
      </w:r>
      <w:r w:rsidR="00B03F63" w:rsidRPr="00AD29CE">
        <w:rPr>
          <w:rFonts w:ascii="GHEA Grapalat" w:hAnsi="GHEA Grapalat"/>
        </w:rPr>
        <w:t>Исполнител</w:t>
      </w:r>
      <w:r w:rsidR="00B03F63">
        <w:rPr>
          <w:rFonts w:ascii="GHEA Grapalat" w:hAnsi="GHEA Grapalat"/>
        </w:rPr>
        <w:t>ю</w:t>
      </w:r>
      <w:r w:rsidR="00B03F63" w:rsidRPr="00750E05">
        <w:rPr>
          <w:rFonts w:ascii="GHEA Grapalat" w:hAnsi="GHEA Grapalat"/>
        </w:rPr>
        <w:t xml:space="preserve"> не</w:t>
      </w:r>
      <w:r w:rsidR="00B03F63" w:rsidRPr="00B138F3">
        <w:rPr>
          <w:rFonts w:ascii="GHEA Grapalat" w:hAnsi="GHEA Grapalat"/>
        </w:rPr>
        <w:t xml:space="preserve"> производятся</w:t>
      </w:r>
      <w:r w:rsidR="00B03F63">
        <w:rPr>
          <w:rStyle w:val="FootnoteReference"/>
          <w:rFonts w:ascii="GHEA Grapalat" w:hAnsi="GHEA Grapalat"/>
        </w:rPr>
        <w:t xml:space="preserve"> </w:t>
      </w:r>
      <w:r w:rsidR="00A510FA">
        <w:rPr>
          <w:rStyle w:val="FootnoteReference"/>
          <w:rFonts w:ascii="GHEA Grapalat" w:hAnsi="GHEA Grapalat"/>
          <w:spacing w:val="-4"/>
        </w:rPr>
        <w:footnoteReference w:customMarkFollows="1" w:id="9"/>
        <w:t>19</w:t>
      </w:r>
      <w:r w:rsidRPr="00861440">
        <w:rPr>
          <w:rFonts w:ascii="GHEA Grapalat" w:hAnsi="GHEA Grapalat"/>
          <w:spacing w:val="-4"/>
        </w:rPr>
        <w:t>.</w:t>
      </w:r>
    </w:p>
    <w:p w:rsidR="00BB28C8" w:rsidRPr="009F3DC7" w:rsidRDefault="00BB28C8" w:rsidP="00BB28C8">
      <w:pPr>
        <w:widowControl w:val="0"/>
        <w:tabs>
          <w:tab w:val="left" w:pos="1134"/>
        </w:tabs>
        <w:spacing w:after="160" w:line="341" w:lineRule="auto"/>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w:t>
      </w:r>
      <w:r w:rsidRPr="009F3DC7">
        <w:rPr>
          <w:rFonts w:ascii="GHEA Grapalat" w:hAnsi="GHEA Grapalat"/>
        </w:rPr>
        <w:lastRenderedPageBreak/>
        <w:t xml:space="preserve">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BB28C8">
      <w:pPr>
        <w:widowControl w:val="0"/>
        <w:spacing w:after="160" w:line="341" w:lineRule="auto"/>
        <w:jc w:val="center"/>
        <w:rPr>
          <w:rFonts w:ascii="GHEA Grapalat" w:hAnsi="GHEA Grapalat"/>
          <w:b/>
        </w:rPr>
      </w:pPr>
    </w:p>
    <w:p w:rsidR="00BB28C8" w:rsidRPr="009F3DC7" w:rsidRDefault="00BB28C8" w:rsidP="00BB28C8">
      <w:pPr>
        <w:widowControl w:val="0"/>
        <w:spacing w:after="160" w:line="341" w:lineRule="auto"/>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BB28C8">
      <w:pPr>
        <w:widowControl w:val="0"/>
        <w:tabs>
          <w:tab w:val="left" w:pos="1134"/>
        </w:tabs>
        <w:spacing w:after="160" w:line="341" w:lineRule="auto"/>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proofErr w:type="gramStart"/>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B73CEE">
        <w:rPr>
          <w:rStyle w:val="FootnoteReference"/>
          <w:rFonts w:ascii="GHEA Grapalat" w:hAnsi="GHEA Grapalat"/>
        </w:rPr>
        <w:footnoteReference w:customMarkFollows="1" w:id="10"/>
        <w:t>20</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roofErr w:type="gramEnd"/>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510C3D">
      <w:pPr>
        <w:widowControl w:val="0"/>
        <w:tabs>
          <w:tab w:val="left"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BB28C8">
      <w:pPr>
        <w:widowControl w:val="0"/>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BB28C8">
      <w:pPr>
        <w:rPr>
          <w:rFonts w:ascii="GHEA Grapalat" w:hAnsi="GHEA Grapalat" w:cs="Sylfaen"/>
        </w:rPr>
      </w:pPr>
    </w:p>
    <w:p w:rsidR="00BB28C8" w:rsidRPr="009F3DC7" w:rsidRDefault="00BB28C8" w:rsidP="00BB28C8">
      <w:pPr>
        <w:widowControl w:val="0"/>
        <w:spacing w:after="160" w:line="360" w:lineRule="auto"/>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20390F">
        <w:rPr>
          <w:rStyle w:val="FootnoteReference"/>
          <w:rFonts w:ascii="GHEA Grapalat" w:hAnsi="GHEA Grapalat"/>
        </w:rPr>
        <w:footnoteReference w:customMarkFollows="1" w:id="11"/>
        <w:t>21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w:t>
      </w:r>
      <w:proofErr w:type="gramStart"/>
      <w:r w:rsidRPr="009F3DC7">
        <w:rPr>
          <w:rFonts w:ascii="GHEA Grapalat" w:hAnsi="GHEA Grapalat"/>
        </w:rPr>
        <w:t xml:space="preserve"> ,</w:t>
      </w:r>
      <w:proofErr w:type="gramEnd"/>
      <w:r w:rsidRPr="009F3DC7">
        <w:rPr>
          <w:rFonts w:ascii="GHEA Grapalat" w:hAnsi="GHEA Grapalat"/>
        </w:rPr>
        <w:t xml:space="preserve"> не может быть передано другому лицу без письменного согласия стороны должника. </w:t>
      </w:r>
    </w:p>
    <w:p w:rsidR="00BB28C8" w:rsidRPr="00D443DF" w:rsidRDefault="00BB28C8" w:rsidP="00BB28C8">
      <w:pPr>
        <w:widowControl w:val="0"/>
        <w:tabs>
          <w:tab w:val="left" w:pos="1134"/>
        </w:tabs>
        <w:spacing w:after="160" w:line="360" w:lineRule="auto"/>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w:t>
      </w:r>
      <w:r w:rsidRPr="009F3DC7">
        <w:rPr>
          <w:rFonts w:ascii="GHEA Grapalat" w:hAnsi="GHEA Grapalat"/>
        </w:rPr>
        <w:lastRenderedPageBreak/>
        <w:t xml:space="preserve">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если</w:t>
      </w:r>
      <w:proofErr w:type="gramEnd"/>
      <w:r w:rsidR="00D7436B" w:rsidRPr="00E02449">
        <w:rPr>
          <w:rFonts w:ascii="GHEA Grapalat" w:hAnsi="GHEA Grapalat"/>
        </w:rPr>
        <w:t xml:space="preserve">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w:t>
      </w:r>
      <w:proofErr w:type="spellStart"/>
      <w:r w:rsidRPr="00E02449">
        <w:rPr>
          <w:rFonts w:ascii="GHEA Grapalat" w:hAnsi="GHEA Grapalat"/>
          <w:spacing w:val="-4"/>
        </w:rPr>
        <w:t>незаключения</w:t>
      </w:r>
      <w:proofErr w:type="spellEnd"/>
      <w:r w:rsidRPr="00E02449">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D443DF">
        <w:rPr>
          <w:rFonts w:ascii="GHEA Grapalat" w:hAnsi="GHEA Grapalat"/>
          <w:spacing w:val="-4"/>
        </w:rPr>
        <w:t>был</w:t>
      </w:r>
      <w:proofErr w:type="gramEnd"/>
      <w:r w:rsidRPr="00D443DF">
        <w:rPr>
          <w:rFonts w:ascii="GHEA Grapalat" w:hAnsi="GHEA Grapalat"/>
          <w:spacing w:val="-4"/>
        </w:rPr>
        <w:t xml:space="preserve"> расторгнут договор.</w:t>
      </w:r>
    </w:p>
    <w:p w:rsidR="00BB28C8" w:rsidRPr="00D443DF" w:rsidRDefault="00BB28C8" w:rsidP="00BB28C8">
      <w:pPr>
        <w:widowControl w:val="0"/>
        <w:tabs>
          <w:tab w:val="left" w:pos="1134"/>
        </w:tabs>
        <w:spacing w:after="160" w:line="377" w:lineRule="auto"/>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BB28C8">
      <w:pPr>
        <w:widowControl w:val="0"/>
        <w:spacing w:after="160" w:line="377" w:lineRule="auto"/>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77" w:lineRule="auto"/>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FootnoteReference"/>
          <w:rFonts w:ascii="GHEA Grapalat" w:hAnsi="GHEA Grapalat"/>
        </w:rPr>
        <w:footnoteReference w:customMarkFollows="1" w:id="12"/>
        <w:t>22</w:t>
      </w:r>
      <w:r w:rsidRPr="009F3DC7">
        <w:rPr>
          <w:rFonts w:ascii="GHEA Grapalat" w:hAnsi="GHEA Grapalat"/>
        </w:rPr>
        <w:t>.</w:t>
      </w:r>
    </w:p>
    <w:p w:rsidR="00BB28C8" w:rsidRPr="009F3DC7" w:rsidRDefault="00BB28C8" w:rsidP="00BB28C8">
      <w:pPr>
        <w:widowControl w:val="0"/>
        <w:tabs>
          <w:tab w:val="left" w:pos="1134"/>
        </w:tabs>
        <w:spacing w:after="160" w:line="377" w:lineRule="auto"/>
        <w:ind w:firstLine="567"/>
        <w:jc w:val="both"/>
        <w:rPr>
          <w:rFonts w:ascii="GHEA Grapalat" w:hAnsi="GHEA Grapalat"/>
        </w:rPr>
      </w:pPr>
      <w:r w:rsidRPr="009F3DC7">
        <w:rPr>
          <w:rFonts w:ascii="GHEA Grapalat" w:hAnsi="GHEA Grapalat"/>
        </w:rPr>
        <w:lastRenderedPageBreak/>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FootnoteReference"/>
          <w:rFonts w:ascii="GHEA Grapalat" w:hAnsi="GHEA Grapalat"/>
        </w:rPr>
        <w:footnoteReference w:customMarkFollows="1" w:id="13"/>
        <w:t>23</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w:t>
      </w:r>
      <w:proofErr w:type="gramStart"/>
      <w:r w:rsidRPr="009F3DC7">
        <w:rPr>
          <w:rFonts w:ascii="GHEA Grapalat" w:hAnsi="GHEA Grapalat"/>
        </w:rPr>
        <w:t>работой</w:t>
      </w:r>
      <w:proofErr w:type="gramEnd"/>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BB28C8">
      <w:pPr>
        <w:widowControl w:val="0"/>
        <w:tabs>
          <w:tab w:val="left" w:pos="1276"/>
        </w:tabs>
        <w:spacing w:after="160" w:line="372" w:lineRule="auto"/>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w:t>
      </w:r>
      <w:r w:rsidRPr="009F3DC7">
        <w:rPr>
          <w:rFonts w:ascii="GHEA Grapalat" w:hAnsi="GHEA Grapalat"/>
        </w:rPr>
        <w:lastRenderedPageBreak/>
        <w:t>необходимых для выполнения работы в порядке, установленном законодательством Республики Армения.</w:t>
      </w:r>
    </w:p>
    <w:p w:rsidR="00CA2E3E" w:rsidRPr="00076092" w:rsidRDefault="00BB28C8" w:rsidP="00CA2E3E">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9F3DC7">
        <w:rPr>
          <w:rFonts w:ascii="GHEA Grapalat" w:hAnsi="GHEA Grapalat"/>
        </w:rPr>
        <w:t>www.procurement.am</w:t>
      </w:r>
      <w:proofErr w:type="spellEnd"/>
      <w:r w:rsidRPr="009F3DC7">
        <w:rPr>
          <w:rFonts w:ascii="GHEA Grapalat" w:hAnsi="GHEA Grapalat"/>
        </w:rPr>
        <w:t>,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w:t>
      </w:r>
      <w:proofErr w:type="gramStart"/>
      <w:r w:rsidRPr="009F3DC7">
        <w:rPr>
          <w:rFonts w:ascii="GHEA Grapalat" w:hAnsi="GHEA Grapalat"/>
        </w:rPr>
        <w:t>образом</w:t>
      </w:r>
      <w:proofErr w:type="gramEnd"/>
      <w:r w:rsidRPr="009F3DC7">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 xml:space="preserve">Споры, возникшие в связи с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судах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9F3DC7">
        <w:rPr>
          <w:rFonts w:ascii="GHEA Grapalat" w:hAnsi="GHEA Grapalat"/>
        </w:rPr>
        <w:t>заключен</w:t>
      </w:r>
      <w:proofErr w:type="gramStart"/>
      <w:r w:rsidRPr="009F3DC7">
        <w:rPr>
          <w:rFonts w:ascii="GHEA Grapalat" w:hAnsi="GHEA Grapalat"/>
        </w:rPr>
        <w:t>o</w:t>
      </w:r>
      <w:proofErr w:type="spellEnd"/>
      <w:proofErr w:type="gramEnd"/>
      <w:r w:rsidRPr="009F3DC7">
        <w:rPr>
          <w:rFonts w:ascii="GHEA Grapalat" w:hAnsi="GHEA Grapalat"/>
        </w:rPr>
        <w:t xml:space="preserve"> соглашение в случае, если представленн</w:t>
      </w:r>
      <w:r w:rsidR="0087667F">
        <w:rPr>
          <w:rFonts w:ascii="GHEA Grapalat" w:hAnsi="GHEA Grapalat"/>
        </w:rPr>
        <w:t xml:space="preserve">ые </w:t>
      </w:r>
      <w:r w:rsidRPr="009F3DC7">
        <w:rPr>
          <w:rFonts w:ascii="GHEA Grapalat" w:hAnsi="GHEA Grapalat"/>
        </w:rPr>
        <w:t xml:space="preserve"> Исполнителем в виде неустойки обеспечени</w:t>
      </w:r>
      <w:r w:rsidR="0087667F">
        <w:rPr>
          <w:rFonts w:ascii="GHEA Grapalat" w:hAnsi="GHEA Grapalat"/>
        </w:rPr>
        <w:t>я квалификации и</w:t>
      </w:r>
      <w:r w:rsidRPr="009F3DC7">
        <w:rPr>
          <w:rFonts w:ascii="GHEA Grapalat" w:hAnsi="GHEA Grapalat"/>
        </w:rPr>
        <w:t xml:space="preserve"> договора в размере предусмотр</w:t>
      </w:r>
      <w:r w:rsidR="001F7877">
        <w:rPr>
          <w:rFonts w:ascii="GHEA Grapalat" w:hAnsi="GHEA Grapalat"/>
        </w:rPr>
        <w:t>енных финансовых средств заменяю</w:t>
      </w:r>
      <w:r w:rsidRPr="009F3DC7">
        <w:rPr>
          <w:rFonts w:ascii="GHEA Grapalat" w:hAnsi="GHEA Grapalat"/>
        </w:rPr>
        <w:t>тся банковской гарантией или наличными деньгами, с учетом требований абзаца "б" подпункта 1</w:t>
      </w:r>
      <w:r w:rsidR="00EE674C">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Pr>
          <w:rFonts w:ascii="GHEA Grapalat" w:hAnsi="GHEA Grapalat"/>
        </w:rPr>
        <w:t>й квалификации и</w:t>
      </w:r>
      <w:r w:rsidRPr="009F3DC7">
        <w:rPr>
          <w:rFonts w:ascii="GHEA Grapalat" w:hAnsi="GHEA Grapalat"/>
        </w:rPr>
        <w:t xml:space="preserve"> </w:t>
      </w:r>
      <w:proofErr w:type="gramStart"/>
      <w:r w:rsidRPr="009F3DC7">
        <w:rPr>
          <w:rFonts w:ascii="GHEA Grapalat" w:hAnsi="GHEA Grapalat"/>
        </w:rPr>
        <w:t>договора</w:t>
      </w:r>
      <w:proofErr w:type="gramEnd"/>
      <w:r w:rsidRPr="009F3DC7">
        <w:rPr>
          <w:rFonts w:ascii="GHEA Grapalat" w:hAnsi="GHEA Grapalat"/>
        </w:rPr>
        <w:t xml:space="preserve"> представленн</w:t>
      </w:r>
      <w:r w:rsidR="006422E0">
        <w:rPr>
          <w:rFonts w:ascii="GHEA Grapalat" w:hAnsi="GHEA Grapalat"/>
        </w:rPr>
        <w:t>ых</w:t>
      </w:r>
      <w:r w:rsidRPr="009F3DC7">
        <w:rPr>
          <w:rFonts w:ascii="GHEA Grapalat" w:hAnsi="GHEA Grapalat"/>
        </w:rPr>
        <w:t xml:space="preserve"> </w:t>
      </w:r>
      <w:r w:rsidRPr="009F3DC7">
        <w:rPr>
          <w:rFonts w:ascii="GHEA Grapalat" w:hAnsi="GHEA Grapalat"/>
        </w:rPr>
        <w:lastRenderedPageBreak/>
        <w:t>в виде неустойки, также представляет Заказчику нов</w:t>
      </w:r>
      <w:r w:rsidR="006422E0">
        <w:rPr>
          <w:rFonts w:ascii="GHEA Grapalat" w:hAnsi="GHEA Grapalat"/>
        </w:rPr>
        <w:t>ые</w:t>
      </w:r>
      <w:r w:rsidRPr="009F3DC7">
        <w:rPr>
          <w:rFonts w:ascii="GHEA Grapalat" w:hAnsi="GHEA Grapalat"/>
        </w:rPr>
        <w:t xml:space="preserve"> обеспечени</w:t>
      </w:r>
      <w:r w:rsidR="006422E0">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A6506">
        <w:rPr>
          <w:rStyle w:val="FootnoteReference"/>
          <w:rFonts w:ascii="GHEA Grapalat" w:hAnsi="GHEA Grapalat"/>
        </w:rPr>
        <w:footnoteReference w:customMarkFollows="1" w:id="14"/>
        <w:t>24</w:t>
      </w:r>
    </w:p>
    <w:p w:rsidR="00BB28C8" w:rsidRPr="009F3DC7" w:rsidRDefault="00BB28C8" w:rsidP="00BB28C8">
      <w:pPr>
        <w:widowControl w:val="0"/>
        <w:spacing w:after="160" w:line="360" w:lineRule="auto"/>
        <w:ind w:firstLine="567"/>
        <w:jc w:val="both"/>
        <w:rPr>
          <w:rFonts w:ascii="GHEA Grapalat" w:hAnsi="GHEA Grapalat" w:cs="Sylfaen"/>
        </w:rPr>
      </w:pPr>
    </w:p>
    <w:p w:rsidR="00BB28C8" w:rsidRPr="002B65CF" w:rsidRDefault="00BB28C8" w:rsidP="00BB28C8">
      <w:pPr>
        <w:widowControl w:val="0"/>
        <w:spacing w:after="160" w:line="360" w:lineRule="auto"/>
        <w:jc w:val="center"/>
        <w:rPr>
          <w:rFonts w:ascii="GHEA Grapalat" w:hAnsi="GHEA Grapalat"/>
          <w:b/>
        </w:rPr>
      </w:pPr>
    </w:p>
    <w:p w:rsidR="00BB28C8" w:rsidRPr="009F3DC7" w:rsidRDefault="00BB28C8" w:rsidP="00BB28C8">
      <w:pPr>
        <w:widowControl w:val="0"/>
        <w:spacing w:after="160" w:line="360" w:lineRule="auto"/>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3D2146">
            <w:pPr>
              <w:widowControl w:val="0"/>
              <w:spacing w:after="160" w:line="360" w:lineRule="auto"/>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3D2146">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3D2146">
            <w:pPr>
              <w:widowControl w:val="0"/>
              <w:spacing w:after="160" w:line="360" w:lineRule="auto"/>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3D2146">
            <w:pPr>
              <w:widowControl w:val="0"/>
              <w:spacing w:after="160" w:line="360" w:lineRule="auto"/>
              <w:rPr>
                <w:rFonts w:ascii="GHEA Grapalat" w:hAnsi="GHEA Grapalat"/>
                <w:lang w:val="en-US"/>
              </w:rPr>
            </w:pPr>
          </w:p>
          <w:p w:rsidR="00BB28C8" w:rsidRPr="003C5723" w:rsidRDefault="00BB28C8" w:rsidP="003D2146">
            <w:pPr>
              <w:widowControl w:val="0"/>
              <w:spacing w:after="160" w:line="360" w:lineRule="auto"/>
              <w:jc w:val="center"/>
              <w:rPr>
                <w:rFonts w:ascii="GHEA Grapalat" w:hAnsi="GHEA Grapalat"/>
                <w:lang w:val="en-US"/>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BB28C8" w:rsidP="00BB28C8">
      <w:pPr>
        <w:widowControl w:val="0"/>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5"/>
        <w:t>*</w:t>
      </w:r>
    </w:p>
    <w:p w:rsidR="00BB28C8"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p w:rsidR="00F70E7A" w:rsidRDefault="00F70E7A" w:rsidP="00BB28C8">
      <w:pPr>
        <w:widowControl w:val="0"/>
        <w:spacing w:after="160" w:line="360" w:lineRule="auto"/>
        <w:ind w:firstLine="567"/>
        <w:jc w:val="right"/>
        <w:rPr>
          <w:rFonts w:ascii="GHEA Grapalat" w:hAnsi="GHEA Grapalat"/>
        </w:rPr>
      </w:pPr>
    </w:p>
    <w:p w:rsidR="00F70E7A" w:rsidRPr="00F70E7A" w:rsidRDefault="00F70E7A" w:rsidP="00F70E7A">
      <w:pPr>
        <w:widowControl w:val="0"/>
        <w:spacing w:after="160" w:line="360" w:lineRule="auto"/>
        <w:ind w:firstLine="567"/>
        <w:jc w:val="center"/>
        <w:rPr>
          <w:rFonts w:ascii="GHEA Grapalat" w:hAnsi="GHEA Grapalat"/>
          <w:b/>
          <w:i/>
          <w:sz w:val="32"/>
          <w:szCs w:val="32"/>
        </w:rPr>
      </w:pPr>
      <w:r w:rsidRPr="00F70E7A">
        <w:rPr>
          <w:rFonts w:ascii="GHEA Grapalat" w:hAnsi="GHEA Grapalat"/>
          <w:b/>
          <w:i/>
          <w:sz w:val="32"/>
          <w:szCs w:val="32"/>
        </w:rPr>
        <w:t>ПРИКРЕПЛЕНО</w:t>
      </w:r>
      <w:r>
        <w:rPr>
          <w:rFonts w:ascii="GHEA Grapalat" w:hAnsi="GHEA Grapalat"/>
          <w:b/>
          <w:i/>
          <w:sz w:val="32"/>
          <w:szCs w:val="32"/>
        </w:rPr>
        <w:t xml:space="preserve"> ОТДЕЛЬНЫМ ФАЙЛОМ</w:t>
      </w:r>
    </w:p>
    <w:p w:rsidR="00F70E7A" w:rsidRPr="009F3DC7" w:rsidRDefault="00F70E7A" w:rsidP="00BB28C8">
      <w:pPr>
        <w:widowControl w:val="0"/>
        <w:spacing w:after="160" w:line="360" w:lineRule="auto"/>
        <w:ind w:firstLine="567"/>
        <w:jc w:val="right"/>
        <w:rPr>
          <w:rFonts w:ascii="GHEA Grapalat" w:hAnsi="GHEA Grapalat"/>
        </w:rPr>
      </w:pPr>
    </w:p>
    <w:p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62671"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rsidR="00BB28C8" w:rsidRPr="009F3DC7"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p w:rsidR="00F70E7A" w:rsidRDefault="00F70E7A" w:rsidP="00BB28C8">
      <w:pPr>
        <w:widowControl w:val="0"/>
        <w:spacing w:after="160" w:line="360" w:lineRule="auto"/>
        <w:ind w:firstLine="567"/>
        <w:jc w:val="both"/>
        <w:rPr>
          <w:rFonts w:ascii="GHEA Grapalat" w:hAnsi="GHEA Grapalat"/>
          <w:i/>
        </w:rPr>
      </w:pPr>
    </w:p>
    <w:p w:rsidR="00F70E7A" w:rsidRPr="00F70E7A" w:rsidRDefault="00F70E7A" w:rsidP="00F70E7A">
      <w:pPr>
        <w:widowControl w:val="0"/>
        <w:spacing w:after="160" w:line="360" w:lineRule="auto"/>
        <w:ind w:firstLine="567"/>
        <w:jc w:val="center"/>
        <w:rPr>
          <w:rFonts w:ascii="GHEA Grapalat" w:hAnsi="GHEA Grapalat"/>
          <w:b/>
          <w:i/>
          <w:sz w:val="32"/>
          <w:szCs w:val="32"/>
        </w:rPr>
      </w:pPr>
      <w:r w:rsidRPr="00F70E7A">
        <w:rPr>
          <w:rFonts w:ascii="GHEA Grapalat" w:hAnsi="GHEA Grapalat"/>
          <w:b/>
          <w:i/>
          <w:sz w:val="32"/>
          <w:szCs w:val="32"/>
        </w:rPr>
        <w:t>ПРИКРЕПЛЕНО</w:t>
      </w:r>
      <w:r>
        <w:rPr>
          <w:rFonts w:ascii="GHEA Grapalat" w:hAnsi="GHEA Grapalat"/>
          <w:b/>
          <w:i/>
          <w:sz w:val="32"/>
          <w:szCs w:val="32"/>
        </w:rPr>
        <w:t xml:space="preserve"> ОТДЕЛЬНЫМ ФАЙЛОМ</w:t>
      </w:r>
    </w:p>
    <w:p w:rsidR="00F70E7A" w:rsidRDefault="00F70E7A" w:rsidP="00BB28C8">
      <w:pPr>
        <w:widowControl w:val="0"/>
        <w:spacing w:after="160" w:line="360" w:lineRule="auto"/>
        <w:ind w:firstLine="567"/>
        <w:jc w:val="both"/>
        <w:rPr>
          <w:rFonts w:ascii="GHEA Grapalat" w:hAnsi="GHEA Grapalat"/>
          <w:i/>
        </w:rPr>
      </w:pPr>
    </w:p>
    <w:p w:rsidR="00F70E7A" w:rsidRDefault="00F70E7A" w:rsidP="00BB28C8">
      <w:pPr>
        <w:widowControl w:val="0"/>
        <w:spacing w:after="160" w:line="360" w:lineRule="auto"/>
        <w:ind w:firstLine="567"/>
        <w:jc w:val="both"/>
        <w:rPr>
          <w:rFonts w:ascii="GHEA Grapalat" w:hAnsi="GHEA Grapalat"/>
          <w:i/>
        </w:rPr>
      </w:pPr>
    </w:p>
    <w:p w:rsidR="00F70E7A" w:rsidRDefault="00F70E7A" w:rsidP="00BB28C8">
      <w:pPr>
        <w:widowControl w:val="0"/>
        <w:spacing w:after="160" w:line="360" w:lineRule="auto"/>
        <w:ind w:firstLine="567"/>
        <w:jc w:val="both"/>
        <w:rPr>
          <w:rFonts w:ascii="GHEA Grapalat" w:hAnsi="GHEA Grapalat"/>
          <w:i/>
        </w:rPr>
      </w:pPr>
    </w:p>
    <w:p w:rsidR="00F70E7A" w:rsidRDefault="00F70E7A" w:rsidP="00BB28C8">
      <w:pPr>
        <w:widowControl w:val="0"/>
        <w:spacing w:after="160" w:line="360" w:lineRule="auto"/>
        <w:ind w:firstLine="567"/>
        <w:jc w:val="both"/>
        <w:rPr>
          <w:rFonts w:ascii="GHEA Grapalat" w:hAnsi="GHEA Grapalat"/>
          <w:i/>
        </w:rPr>
      </w:pPr>
    </w:p>
    <w:p w:rsidR="00F70E7A" w:rsidRPr="00F70E7A" w:rsidRDefault="00F70E7A" w:rsidP="00BB28C8">
      <w:pPr>
        <w:widowControl w:val="0"/>
        <w:spacing w:after="160" w:line="360" w:lineRule="auto"/>
        <w:ind w:firstLine="567"/>
        <w:jc w:val="both"/>
        <w:rPr>
          <w:rFonts w:ascii="GHEA Grapalat" w:hAnsi="GHEA Grapalat"/>
          <w:i/>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5E4F96">
          <w:footerReference w:type="default" r:id="rId9"/>
          <w:footnotePr>
            <w:pos w:val="beneathText"/>
          </w:footnotePr>
          <w:pgSz w:w="11907" w:h="16840" w:code="9"/>
          <w:pgMar w:top="568" w:right="567" w:bottom="993" w:left="993" w:header="561" w:footer="561" w:gutter="0"/>
          <w:cols w:space="720"/>
          <w:titlePg/>
          <w:docGrid w:linePitch="326"/>
        </w:sectPr>
      </w:pP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BB28C8">
      <w:pPr>
        <w:widowControl w:val="0"/>
        <w:spacing w:after="160" w:line="360" w:lineRule="auto"/>
        <w:ind w:firstLine="567"/>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BB28C8">
      <w:pPr>
        <w:pStyle w:val="BodyTextIndent"/>
        <w:widowControl w:val="0"/>
        <w:spacing w:after="160"/>
        <w:ind w:firstLine="567"/>
        <w:jc w:val="center"/>
        <w:rPr>
          <w:rFonts w:ascii="GHEA Grapalat" w:hAnsi="GHEA Grapalat"/>
          <w:b/>
          <w:bCs/>
          <w:iCs/>
          <w:sz w:val="24"/>
          <w:szCs w:val="24"/>
        </w:rPr>
      </w:pPr>
    </w:p>
    <w:p w:rsidR="00BB28C8" w:rsidRPr="00EF1C40" w:rsidRDefault="00BB28C8" w:rsidP="00BB28C8">
      <w:pPr>
        <w:pStyle w:val="BodyTextIndent"/>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3D2146">
            <w:pPr>
              <w:pStyle w:val="NormalWeb"/>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proofErr w:type="spellStart"/>
            <w:r w:rsidRPr="00EF1C40">
              <w:rPr>
                <w:rFonts w:ascii="GHEA Grapalat" w:hAnsi="GHEA Grapalat"/>
                <w:sz w:val="16"/>
                <w:szCs w:val="16"/>
              </w:rPr>
              <w:t>драмов</w:t>
            </w:r>
            <w:proofErr w:type="spellEnd"/>
            <w:r w:rsidRPr="00EF1C40">
              <w:rPr>
                <w:rFonts w:ascii="GHEA Grapalat" w:hAnsi="GHEA Grapalat"/>
                <w:sz w:val="16"/>
                <w:szCs w:val="16"/>
              </w:rPr>
              <w:t>)</w:t>
            </w:r>
          </w:p>
        </w:tc>
        <w:tc>
          <w:tcPr>
            <w:tcW w:w="1175" w:type="dxa"/>
            <w:vMerge w:val="restart"/>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3D2146">
            <w:pPr>
              <w:pStyle w:val="NormalWeb"/>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438"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802"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1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743"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34"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271"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c>
          <w:tcPr>
            <w:tcW w:w="1175" w:type="dxa"/>
            <w:shd w:val="clear" w:color="auto" w:fill="auto"/>
          </w:tcPr>
          <w:p w:rsidR="00BB28C8" w:rsidRPr="00EF1C40" w:rsidRDefault="00BB28C8" w:rsidP="003D2146">
            <w:pPr>
              <w:pStyle w:val="NormalWeb"/>
              <w:widowControl w:val="0"/>
              <w:spacing w:before="0" w:beforeAutospacing="0" w:after="120" w:afterAutospacing="0"/>
              <w:jc w:val="center"/>
              <w:rPr>
                <w:rFonts w:ascii="GHEA Grapalat" w:hAnsi="GHEA Grapalat"/>
                <w:sz w:val="16"/>
                <w:szCs w:val="16"/>
              </w:rPr>
            </w:pPr>
          </w:p>
        </w:tc>
      </w:tr>
    </w:tbl>
    <w:p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TableSimple2"/>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BB28C8">
      <w:pPr>
        <w:widowControl w:val="0"/>
        <w:spacing w:after="160" w:line="360" w:lineRule="auto"/>
        <w:ind w:firstLine="567"/>
        <w:jc w:val="right"/>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360"/>
          <w:tab w:val="left" w:pos="540"/>
        </w:tabs>
        <w:spacing w:after="160" w:line="360" w:lineRule="auto"/>
        <w:ind w:firstLine="567"/>
        <w:jc w:val="center"/>
        <w:rPr>
          <w:rFonts w:ascii="GHEA Grapalat" w:hAnsi="GHEA Grapalat" w:cs="Sylfaen"/>
          <w:b/>
          <w:bCs/>
        </w:rPr>
      </w:pPr>
    </w:p>
    <w:p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3D2146">
            <w:pPr>
              <w:widowControl w:val="0"/>
              <w:spacing w:after="120"/>
              <w:ind w:firstLine="567"/>
              <w:rPr>
                <w:rFonts w:ascii="GHEA Grapalat" w:hAnsi="GHEA Grapalat" w:cs="Sylfaen"/>
              </w:rPr>
            </w:pPr>
          </w:p>
        </w:tc>
      </w:tr>
    </w:tbl>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rPr>
          <w:rFonts w:ascii="GHEA Grapalat" w:hAnsi="GHEA Grapalat" w:cs="Sylfaen"/>
        </w:rPr>
      </w:pPr>
    </w:p>
    <w:sectPr w:rsidR="00BB28C8" w:rsidSect="00F70E7A">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2D0" w:rsidRDefault="008822D0">
      <w:r>
        <w:separator/>
      </w:r>
    </w:p>
  </w:endnote>
  <w:endnote w:type="continuationSeparator" w:id="0">
    <w:p w:rsidR="008822D0" w:rsidRDefault="008822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8822D0" w:rsidRPr="003E450C" w:rsidRDefault="008822D0">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F70E7A">
          <w:rPr>
            <w:rFonts w:ascii="GHEA Grapalat" w:hAnsi="GHEA Grapalat"/>
            <w:noProof/>
            <w:sz w:val="24"/>
            <w:szCs w:val="24"/>
          </w:rPr>
          <w:t>62</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2D0" w:rsidRDefault="008822D0">
      <w:r>
        <w:separator/>
      </w:r>
    </w:p>
  </w:footnote>
  <w:footnote w:type="continuationSeparator" w:id="0">
    <w:p w:rsidR="008822D0" w:rsidRDefault="008822D0">
      <w:r>
        <w:continuationSeparator/>
      </w:r>
    </w:p>
  </w:footnote>
  <w:footnote w:id="1">
    <w:p w:rsidR="008822D0" w:rsidRPr="00A31673" w:rsidRDefault="008822D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8822D0" w:rsidRDefault="008822D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822D0" w:rsidRDefault="008822D0" w:rsidP="006B3E56">
      <w:pPr>
        <w:pStyle w:val="FootnoteText"/>
        <w:rPr>
          <w:rFonts w:asciiTheme="minorHAnsi" w:hAnsiTheme="minorHAnsi"/>
          <w:lang w:val="af-ZA"/>
        </w:rPr>
      </w:pPr>
    </w:p>
  </w:footnote>
  <w:footnote w:id="3">
    <w:p w:rsidR="008822D0" w:rsidRPr="00D3436F" w:rsidRDefault="008822D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8822D0" w:rsidRPr="00D3436F" w:rsidRDefault="008822D0">
      <w:pPr>
        <w:pStyle w:val="FootnoteText"/>
        <w:rPr>
          <w:lang w:val="es-ES"/>
        </w:rPr>
      </w:pPr>
    </w:p>
  </w:footnote>
  <w:footnote w:id="4">
    <w:p w:rsidR="008822D0" w:rsidRPr="008842CE" w:rsidRDefault="008822D0" w:rsidP="003D2FE2">
      <w:pPr>
        <w:pStyle w:val="FootnoteText"/>
        <w:jc w:val="both"/>
      </w:pPr>
    </w:p>
  </w:footnote>
  <w:footnote w:id="5">
    <w:p w:rsidR="008822D0" w:rsidRPr="008842CE" w:rsidRDefault="008822D0"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8822D0" w:rsidRPr="008842CE" w:rsidRDefault="008822D0" w:rsidP="000A214C">
      <w:pPr>
        <w:pStyle w:val="FootnoteText"/>
        <w:jc w:val="both"/>
        <w:rPr>
          <w:rFonts w:ascii="GHEA Grapalat" w:hAnsi="GHEA Grapalat"/>
        </w:rPr>
      </w:pPr>
    </w:p>
  </w:footnote>
  <w:footnote w:id="6">
    <w:p w:rsidR="008822D0" w:rsidRPr="008842CE" w:rsidRDefault="008822D0" w:rsidP="000A214C">
      <w:pPr>
        <w:pStyle w:val="FootnoteText"/>
        <w:jc w:val="both"/>
      </w:pPr>
    </w:p>
  </w:footnote>
  <w:footnote w:id="7">
    <w:p w:rsidR="008822D0" w:rsidRPr="008842CE" w:rsidRDefault="008822D0"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rsidR="008822D0" w:rsidRPr="00124BE9" w:rsidRDefault="008822D0" w:rsidP="00BB28C8">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rsidR="008822D0" w:rsidRPr="009F3DC7" w:rsidRDefault="008822D0" w:rsidP="00BB28C8">
      <w:pPr>
        <w:widowControl w:val="0"/>
        <w:spacing w:after="160"/>
        <w:jc w:val="both"/>
        <w:rPr>
          <w:rFonts w:ascii="GHEA Grapalat" w:hAnsi="GHEA Grapalat" w:cs="Sylfaen"/>
        </w:rPr>
      </w:pPr>
      <w:r>
        <w:rPr>
          <w:rStyle w:val="FootnoteReference"/>
          <w:rFonts w:ascii="Times Armenian" w:hAnsi="Times Armenian"/>
          <w:sz w:val="20"/>
          <w:szCs w:val="20"/>
        </w:rPr>
        <w:t>19</w:t>
      </w:r>
      <w:r w:rsidRPr="00D66E0C">
        <w:rPr>
          <w:sz w:val="20"/>
          <w:szCs w:val="20"/>
        </w:rPr>
        <w:t xml:space="preserve"> </w:t>
      </w:r>
      <w:r w:rsidRPr="00D66E0C">
        <w:rPr>
          <w:rFonts w:ascii="GHEA Grapalat" w:hAnsi="GHEA Grapalat"/>
          <w:i/>
          <w:sz w:val="20"/>
          <w:szCs w:val="20"/>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r w:rsidRPr="00124BE9">
        <w:rPr>
          <w:rFonts w:ascii="GHEA Grapalat" w:hAnsi="GHEA Grapalat"/>
          <w:i/>
        </w:rPr>
        <w:t>.</w:t>
      </w:r>
    </w:p>
    <w:p w:rsidR="008822D0" w:rsidRPr="004D38C0" w:rsidRDefault="008822D0" w:rsidP="00BB28C8">
      <w:pPr>
        <w:pStyle w:val="FootnoteText"/>
      </w:pPr>
    </w:p>
  </w:footnote>
  <w:footnote w:id="10">
    <w:p w:rsidR="008822D0" w:rsidRPr="00AA52B7" w:rsidRDefault="008822D0" w:rsidP="00BB28C8">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8822D0" w:rsidRPr="00552088" w:rsidRDefault="008822D0"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822D0" w:rsidRPr="00124BE9" w:rsidRDefault="008822D0" w:rsidP="00BB28C8">
      <w:pPr>
        <w:pStyle w:val="FootnoteText"/>
        <w:widowControl w:val="0"/>
        <w:jc w:val="both"/>
        <w:rPr>
          <w:rFonts w:ascii="GHEA Grapalat" w:hAnsi="GHEA Grapalat"/>
          <w:lang w:val="hy-AM"/>
        </w:rPr>
      </w:pPr>
      <w:r w:rsidRPr="00124BE9">
        <w:rPr>
          <w:rFonts w:ascii="GHEA Grapalat" w:hAnsi="GHEA Grapalat"/>
          <w:i/>
        </w:rPr>
        <w:t>.</w:t>
      </w:r>
    </w:p>
  </w:footnote>
  <w:footnote w:id="11">
    <w:p w:rsidR="008822D0" w:rsidRPr="00124BE9" w:rsidRDefault="008822D0" w:rsidP="00BB28C8">
      <w:pPr>
        <w:pStyle w:val="FootnoteText"/>
        <w:widowControl w:val="0"/>
        <w:jc w:val="both"/>
        <w:rPr>
          <w:rFonts w:ascii="GHEA Grapalat" w:hAnsi="GHEA Grapalat"/>
          <w:lang w:val="hy-AM"/>
        </w:rPr>
      </w:pPr>
      <w:r>
        <w:rPr>
          <w:rStyle w:val="FootnoteReference"/>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8822D0" w:rsidRPr="00124BE9" w:rsidRDefault="008822D0"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8822D0" w:rsidRPr="00124BE9" w:rsidRDefault="008822D0" w:rsidP="00BB28C8">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8822D0" w:rsidRPr="00124BE9" w:rsidRDefault="008822D0" w:rsidP="00BB28C8">
      <w:pPr>
        <w:pStyle w:val="FootnoteText"/>
        <w:widowControl w:val="0"/>
        <w:jc w:val="both"/>
        <w:rPr>
          <w:rFonts w:ascii="GHEA Grapalat" w:hAnsi="GHEA Grapalat"/>
          <w:lang w:val="hy-AM"/>
        </w:rPr>
      </w:pPr>
      <w:r>
        <w:rPr>
          <w:rStyle w:val="FootnoteReference"/>
        </w:rPr>
        <w:t>24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rPr>
        <w:t xml:space="preserve"> </w:t>
      </w:r>
      <w:r w:rsidRPr="00124BE9">
        <w:rPr>
          <w:rFonts w:ascii="GHEA Grapalat" w:hAnsi="GHEA Grapalat"/>
          <w:i/>
        </w:rPr>
        <w:t>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roofErr w:type="gramEnd"/>
    </w:p>
    <w:p w:rsidR="008822D0" w:rsidRPr="00124BE9" w:rsidRDefault="008822D0"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5">
    <w:p w:rsidR="008822D0" w:rsidRPr="00124BE9" w:rsidRDefault="008822D0"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 w:id="16">
    <w:p w:rsidR="008822D0" w:rsidRPr="00124BE9" w:rsidRDefault="008822D0"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DA31351"/>
    <w:multiLevelType w:val="hybridMultilevel"/>
    <w:tmpl w:val="81E82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9974CC"/>
    <w:multiLevelType w:val="hybridMultilevel"/>
    <w:tmpl w:val="0E52AE0A"/>
    <w:lvl w:ilvl="0" w:tplc="8346ABDE">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7"/>
  </w:num>
  <w:num w:numId="2">
    <w:abstractNumId w:val="6"/>
  </w:num>
  <w:num w:numId="3">
    <w:abstractNumId w:val="15"/>
  </w:num>
  <w:num w:numId="4">
    <w:abstractNumId w:val="11"/>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3"/>
  </w:num>
  <w:num w:numId="13">
    <w:abstractNumId w:val="20"/>
  </w:num>
  <w:num w:numId="14">
    <w:abstractNumId w:val="7"/>
  </w:num>
  <w:num w:numId="15">
    <w:abstractNumId w:val="22"/>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4"/>
  </w:num>
  <w:num w:numId="24">
    <w:abstractNumId w:val="14"/>
  </w:num>
  <w:num w:numId="25">
    <w:abstractNumId w:val="16"/>
  </w:num>
  <w:num w:numId="26">
    <w:abstractNumId w:val="9"/>
  </w:num>
  <w:num w:numId="27">
    <w:abstractNumId w:val="3"/>
  </w:num>
  <w:num w:numId="28">
    <w:abstractNumId w:val="8"/>
  </w:num>
  <w:num w:numId="29">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0D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6E1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2FE"/>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79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9A6"/>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20"/>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AC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67C7"/>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7C"/>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AEC"/>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6EF9"/>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204"/>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A62"/>
    <w:rsid w:val="005525A4"/>
    <w:rsid w:val="00552934"/>
    <w:rsid w:val="00552D6E"/>
    <w:rsid w:val="00553B1B"/>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F96"/>
    <w:rsid w:val="005E52ED"/>
    <w:rsid w:val="005E573E"/>
    <w:rsid w:val="005E5C51"/>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3D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970"/>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6DDE"/>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2D0"/>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90099B"/>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5E27"/>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59B3"/>
    <w:rsid w:val="00D65BF2"/>
    <w:rsid w:val="00D65E4E"/>
    <w:rsid w:val="00D65EBA"/>
    <w:rsid w:val="00D6618F"/>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679"/>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66A0"/>
    <w:rsid w:val="00EF7868"/>
    <w:rsid w:val="00F00565"/>
    <w:rsid w:val="00F005EE"/>
    <w:rsid w:val="00F00C96"/>
    <w:rsid w:val="00F01D1E"/>
    <w:rsid w:val="00F04430"/>
    <w:rsid w:val="00F04532"/>
    <w:rsid w:val="00F0475D"/>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2C6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0E7A"/>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DefaultParagraphFont"/>
    <w:rsid w:val="002A39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C70DD-E6D4-4D9D-BB28-917EC8990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2080</TotalTime>
  <Pages>62</Pages>
  <Words>13285</Words>
  <Characters>96699</Characters>
  <Application>Microsoft Office Word</Application>
  <DocSecurity>0</DocSecurity>
  <Lines>805</Lines>
  <Paragraphs>219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109765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1107</cp:revision>
  <cp:lastPrinted>2018-02-16T07:12:00Z</cp:lastPrinted>
  <dcterms:created xsi:type="dcterms:W3CDTF">2019-10-28T07:04:00Z</dcterms:created>
  <dcterms:modified xsi:type="dcterms:W3CDTF">2020-12-02T13:38:00Z</dcterms:modified>
</cp:coreProperties>
</file>