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7AD3" w:rsidRDefault="00717AD3" w:rsidP="00E26FEE">
      <w:pPr>
        <w:widowControl w:val="0"/>
        <w:spacing w:after="160" w:line="360" w:lineRule="auto"/>
        <w:ind w:firstLine="567"/>
        <w:contextualSpacing/>
        <w:jc w:val="right"/>
        <w:rPr>
          <w:rFonts w:ascii="GHEA Grapalat" w:hAnsi="GHEA Grapalat"/>
          <w:i/>
          <w:lang w:val="hy-AM"/>
        </w:rPr>
      </w:pPr>
    </w:p>
    <w:p w:rsidR="00717AD3" w:rsidRDefault="00717AD3" w:rsidP="00E26FEE">
      <w:pPr>
        <w:widowControl w:val="0"/>
        <w:spacing w:after="160" w:line="360" w:lineRule="auto"/>
        <w:ind w:firstLine="567"/>
        <w:contextualSpacing/>
        <w:jc w:val="right"/>
        <w:rPr>
          <w:rFonts w:ascii="GHEA Grapalat" w:hAnsi="GHEA Grapalat"/>
          <w:i/>
          <w:lang w:val="hy-AM"/>
        </w:rPr>
      </w:pPr>
    </w:p>
    <w:p w:rsidR="00717AD3" w:rsidRDefault="00717AD3" w:rsidP="00E26FEE">
      <w:pPr>
        <w:widowControl w:val="0"/>
        <w:spacing w:after="160" w:line="360" w:lineRule="auto"/>
        <w:ind w:firstLine="567"/>
        <w:contextualSpacing/>
        <w:jc w:val="right"/>
        <w:rPr>
          <w:rFonts w:ascii="GHEA Grapalat" w:hAnsi="GHEA Grapalat"/>
          <w:i/>
          <w:lang w:val="hy-AM"/>
        </w:rPr>
      </w:pPr>
    </w:p>
    <w:p w:rsidR="00717AD3" w:rsidRDefault="00717AD3" w:rsidP="00E26FEE">
      <w:pPr>
        <w:widowControl w:val="0"/>
        <w:spacing w:after="160" w:line="360" w:lineRule="auto"/>
        <w:ind w:firstLine="567"/>
        <w:contextualSpacing/>
        <w:jc w:val="right"/>
        <w:rPr>
          <w:rFonts w:ascii="GHEA Grapalat" w:hAnsi="GHEA Grapalat"/>
          <w:i/>
          <w:lang w:val="hy-AM"/>
        </w:rPr>
      </w:pPr>
    </w:p>
    <w:p w:rsidR="00717AD3" w:rsidRDefault="00717AD3" w:rsidP="00E26FEE">
      <w:pPr>
        <w:widowControl w:val="0"/>
        <w:spacing w:after="160" w:line="360" w:lineRule="auto"/>
        <w:ind w:firstLine="567"/>
        <w:contextualSpacing/>
        <w:jc w:val="right"/>
        <w:rPr>
          <w:rFonts w:ascii="GHEA Grapalat" w:hAnsi="GHEA Grapalat"/>
          <w:i/>
          <w:lang w:val="hy-AM"/>
        </w:rPr>
      </w:pPr>
    </w:p>
    <w:p w:rsidR="00717AD3" w:rsidRDefault="00717AD3" w:rsidP="00E26FEE">
      <w:pPr>
        <w:widowControl w:val="0"/>
        <w:spacing w:after="160" w:line="360" w:lineRule="auto"/>
        <w:ind w:firstLine="567"/>
        <w:contextualSpacing/>
        <w:jc w:val="right"/>
        <w:rPr>
          <w:rFonts w:ascii="GHEA Grapalat" w:hAnsi="GHEA Grapalat"/>
          <w:i/>
          <w:lang w:val="hy-AM"/>
        </w:rPr>
      </w:pPr>
    </w:p>
    <w:p w:rsidR="00717AD3" w:rsidRDefault="00717AD3" w:rsidP="00E26FEE">
      <w:pPr>
        <w:widowControl w:val="0"/>
        <w:spacing w:after="160" w:line="360" w:lineRule="auto"/>
        <w:ind w:firstLine="567"/>
        <w:contextualSpacing/>
        <w:jc w:val="right"/>
        <w:rPr>
          <w:rFonts w:ascii="GHEA Grapalat" w:hAnsi="GHEA Grapalat"/>
          <w:i/>
          <w:lang w:val="hy-AM"/>
        </w:rPr>
      </w:pPr>
    </w:p>
    <w:p w:rsidR="00717AD3" w:rsidRDefault="00717AD3" w:rsidP="00E26FEE">
      <w:pPr>
        <w:widowControl w:val="0"/>
        <w:spacing w:after="160" w:line="360" w:lineRule="auto"/>
        <w:ind w:firstLine="567"/>
        <w:contextualSpacing/>
        <w:jc w:val="right"/>
        <w:rPr>
          <w:rFonts w:ascii="GHEA Grapalat" w:hAnsi="GHEA Grapalat"/>
          <w:i/>
          <w:lang w:val="hy-AM"/>
        </w:rPr>
      </w:pPr>
    </w:p>
    <w:p w:rsidR="00717AD3" w:rsidRDefault="00717AD3" w:rsidP="00E26FEE">
      <w:pPr>
        <w:widowControl w:val="0"/>
        <w:spacing w:after="160" w:line="360" w:lineRule="auto"/>
        <w:ind w:firstLine="567"/>
        <w:contextualSpacing/>
        <w:jc w:val="right"/>
        <w:rPr>
          <w:rFonts w:ascii="GHEA Grapalat" w:hAnsi="GHEA Grapalat"/>
          <w:i/>
          <w:lang w:val="hy-AM"/>
        </w:rPr>
      </w:pPr>
    </w:p>
    <w:p w:rsidR="00717AD3" w:rsidRDefault="00717AD3" w:rsidP="00E26FEE">
      <w:pPr>
        <w:widowControl w:val="0"/>
        <w:spacing w:after="160" w:line="360" w:lineRule="auto"/>
        <w:ind w:firstLine="567"/>
        <w:contextualSpacing/>
        <w:jc w:val="right"/>
        <w:rPr>
          <w:rFonts w:ascii="GHEA Grapalat" w:hAnsi="GHEA Grapalat"/>
          <w:i/>
          <w:lang w:val="hy-AM"/>
        </w:rPr>
      </w:pPr>
    </w:p>
    <w:p w:rsidR="00717AD3" w:rsidRDefault="00717AD3" w:rsidP="00E26FEE">
      <w:pPr>
        <w:widowControl w:val="0"/>
        <w:spacing w:after="160" w:line="360" w:lineRule="auto"/>
        <w:ind w:firstLine="567"/>
        <w:contextualSpacing/>
        <w:jc w:val="right"/>
        <w:rPr>
          <w:rFonts w:ascii="GHEA Grapalat" w:hAnsi="GHEA Grapalat"/>
          <w:i/>
          <w:lang w:val="hy-AM"/>
        </w:rPr>
      </w:pPr>
    </w:p>
    <w:p w:rsidR="00717AD3" w:rsidRDefault="00717AD3" w:rsidP="00E26FEE">
      <w:pPr>
        <w:widowControl w:val="0"/>
        <w:spacing w:after="160" w:line="360" w:lineRule="auto"/>
        <w:ind w:firstLine="567"/>
        <w:contextualSpacing/>
        <w:jc w:val="right"/>
        <w:rPr>
          <w:rFonts w:ascii="GHEA Grapalat" w:hAnsi="GHEA Grapalat"/>
          <w:i/>
          <w:lang w:val="hy-AM"/>
        </w:rPr>
      </w:pPr>
    </w:p>
    <w:p w:rsidR="00717AD3" w:rsidRDefault="00717AD3" w:rsidP="00E26FEE">
      <w:pPr>
        <w:widowControl w:val="0"/>
        <w:spacing w:after="160" w:line="360" w:lineRule="auto"/>
        <w:ind w:firstLine="567"/>
        <w:contextualSpacing/>
        <w:jc w:val="right"/>
        <w:rPr>
          <w:rFonts w:ascii="GHEA Grapalat" w:hAnsi="GHEA Grapalat"/>
          <w:i/>
          <w:lang w:val="hy-AM"/>
        </w:rPr>
      </w:pPr>
    </w:p>
    <w:p w:rsidR="00717AD3" w:rsidRDefault="00717AD3" w:rsidP="00E26FEE">
      <w:pPr>
        <w:widowControl w:val="0"/>
        <w:spacing w:after="160" w:line="360" w:lineRule="auto"/>
        <w:ind w:firstLine="567"/>
        <w:contextualSpacing/>
        <w:jc w:val="right"/>
        <w:rPr>
          <w:rFonts w:ascii="GHEA Grapalat" w:hAnsi="GHEA Grapalat"/>
          <w:i/>
          <w:lang w:val="hy-AM"/>
        </w:rPr>
      </w:pPr>
    </w:p>
    <w:p w:rsidR="00717AD3" w:rsidRDefault="00717AD3" w:rsidP="00E26FEE">
      <w:pPr>
        <w:widowControl w:val="0"/>
        <w:spacing w:after="160" w:line="360" w:lineRule="auto"/>
        <w:ind w:firstLine="567"/>
        <w:contextualSpacing/>
        <w:jc w:val="right"/>
        <w:rPr>
          <w:rFonts w:ascii="GHEA Grapalat" w:hAnsi="GHEA Grapalat"/>
          <w:i/>
          <w:lang w:val="hy-AM"/>
        </w:rPr>
      </w:pPr>
    </w:p>
    <w:p w:rsidR="00717AD3" w:rsidRDefault="00717AD3" w:rsidP="00E26FEE">
      <w:pPr>
        <w:widowControl w:val="0"/>
        <w:spacing w:after="160" w:line="360" w:lineRule="auto"/>
        <w:ind w:firstLine="567"/>
        <w:contextualSpacing/>
        <w:jc w:val="right"/>
        <w:rPr>
          <w:rFonts w:ascii="GHEA Grapalat" w:hAnsi="GHEA Grapalat"/>
          <w:i/>
          <w:lang w:val="hy-AM"/>
        </w:rPr>
      </w:pPr>
    </w:p>
    <w:p w:rsidR="00717AD3" w:rsidRDefault="00717AD3" w:rsidP="00E26FEE">
      <w:pPr>
        <w:widowControl w:val="0"/>
        <w:spacing w:after="160" w:line="360" w:lineRule="auto"/>
        <w:ind w:firstLine="567"/>
        <w:contextualSpacing/>
        <w:jc w:val="right"/>
        <w:rPr>
          <w:rFonts w:ascii="GHEA Grapalat" w:hAnsi="GHEA Grapalat"/>
          <w:i/>
          <w:lang w:val="hy-AM"/>
        </w:rPr>
      </w:pPr>
    </w:p>
    <w:p w:rsidR="00717AD3" w:rsidRDefault="00717AD3" w:rsidP="00E26FEE">
      <w:pPr>
        <w:widowControl w:val="0"/>
        <w:spacing w:after="160" w:line="360" w:lineRule="auto"/>
        <w:ind w:firstLine="567"/>
        <w:contextualSpacing/>
        <w:jc w:val="right"/>
        <w:rPr>
          <w:rFonts w:ascii="GHEA Grapalat" w:hAnsi="GHEA Grapalat"/>
          <w:i/>
          <w:lang w:val="hy-AM"/>
        </w:rPr>
      </w:pPr>
    </w:p>
    <w:p w:rsidR="00717AD3" w:rsidRDefault="00717AD3" w:rsidP="00E26FEE">
      <w:pPr>
        <w:widowControl w:val="0"/>
        <w:spacing w:after="160" w:line="360" w:lineRule="auto"/>
        <w:ind w:firstLine="567"/>
        <w:contextualSpacing/>
        <w:jc w:val="right"/>
        <w:rPr>
          <w:rFonts w:ascii="GHEA Grapalat" w:hAnsi="GHEA Grapalat"/>
          <w:i/>
          <w:lang w:val="hy-AM"/>
        </w:rPr>
      </w:pPr>
    </w:p>
    <w:p w:rsidR="00717AD3" w:rsidRDefault="00717AD3" w:rsidP="00E26FEE">
      <w:pPr>
        <w:widowControl w:val="0"/>
        <w:spacing w:after="160" w:line="360" w:lineRule="auto"/>
        <w:ind w:firstLine="567"/>
        <w:contextualSpacing/>
        <w:jc w:val="right"/>
        <w:rPr>
          <w:rFonts w:ascii="GHEA Grapalat" w:hAnsi="GHEA Grapalat"/>
          <w:i/>
          <w:lang w:val="hy-AM"/>
        </w:rPr>
      </w:pPr>
    </w:p>
    <w:p w:rsidR="00717AD3" w:rsidRDefault="00717AD3" w:rsidP="00E26FEE">
      <w:pPr>
        <w:widowControl w:val="0"/>
        <w:spacing w:after="160" w:line="360" w:lineRule="auto"/>
        <w:ind w:firstLine="567"/>
        <w:contextualSpacing/>
        <w:jc w:val="right"/>
        <w:rPr>
          <w:rFonts w:ascii="GHEA Grapalat" w:hAnsi="GHEA Grapalat"/>
          <w:i/>
          <w:lang w:val="hy-AM"/>
        </w:rPr>
      </w:pPr>
    </w:p>
    <w:p w:rsidR="00717AD3" w:rsidRDefault="00717AD3" w:rsidP="00E26FEE">
      <w:pPr>
        <w:widowControl w:val="0"/>
        <w:spacing w:after="160" w:line="360" w:lineRule="auto"/>
        <w:ind w:firstLine="567"/>
        <w:contextualSpacing/>
        <w:jc w:val="right"/>
        <w:rPr>
          <w:rFonts w:ascii="GHEA Grapalat" w:hAnsi="GHEA Grapalat"/>
          <w:i/>
          <w:lang w:val="hy-AM"/>
        </w:rPr>
      </w:pPr>
    </w:p>
    <w:p w:rsidR="00717AD3" w:rsidRDefault="00717AD3" w:rsidP="00E26FEE">
      <w:pPr>
        <w:widowControl w:val="0"/>
        <w:spacing w:after="160" w:line="360" w:lineRule="auto"/>
        <w:ind w:firstLine="567"/>
        <w:contextualSpacing/>
        <w:jc w:val="right"/>
        <w:rPr>
          <w:rFonts w:ascii="GHEA Grapalat" w:hAnsi="GHEA Grapalat"/>
          <w:i/>
          <w:lang w:val="hy-AM"/>
        </w:rPr>
      </w:pPr>
    </w:p>
    <w:p w:rsidR="00717AD3" w:rsidRDefault="00717AD3" w:rsidP="00E26FEE">
      <w:pPr>
        <w:widowControl w:val="0"/>
        <w:spacing w:after="160" w:line="360" w:lineRule="auto"/>
        <w:ind w:firstLine="567"/>
        <w:contextualSpacing/>
        <w:jc w:val="right"/>
        <w:rPr>
          <w:rFonts w:ascii="GHEA Grapalat" w:hAnsi="GHEA Grapalat"/>
          <w:i/>
          <w:lang w:val="hy-AM"/>
        </w:rPr>
      </w:pPr>
    </w:p>
    <w:p w:rsidR="00717AD3" w:rsidRDefault="00717AD3" w:rsidP="00E26FEE">
      <w:pPr>
        <w:widowControl w:val="0"/>
        <w:spacing w:after="160" w:line="360" w:lineRule="auto"/>
        <w:ind w:firstLine="567"/>
        <w:contextualSpacing/>
        <w:jc w:val="right"/>
        <w:rPr>
          <w:rFonts w:ascii="GHEA Grapalat" w:hAnsi="GHEA Grapalat"/>
          <w:i/>
          <w:lang w:val="hy-AM"/>
        </w:rPr>
      </w:pPr>
    </w:p>
    <w:p w:rsidR="00717AD3" w:rsidRDefault="00717AD3" w:rsidP="00E26FEE">
      <w:pPr>
        <w:widowControl w:val="0"/>
        <w:spacing w:after="160" w:line="360" w:lineRule="auto"/>
        <w:ind w:firstLine="567"/>
        <w:contextualSpacing/>
        <w:jc w:val="right"/>
        <w:rPr>
          <w:rFonts w:ascii="GHEA Grapalat" w:hAnsi="GHEA Grapalat"/>
          <w:i/>
          <w:lang w:val="hy-AM"/>
        </w:rPr>
      </w:pPr>
    </w:p>
    <w:p w:rsidR="00717AD3" w:rsidRDefault="00717AD3" w:rsidP="00E26FEE">
      <w:pPr>
        <w:widowControl w:val="0"/>
        <w:spacing w:after="160" w:line="360" w:lineRule="auto"/>
        <w:ind w:firstLine="567"/>
        <w:contextualSpacing/>
        <w:jc w:val="right"/>
        <w:rPr>
          <w:rFonts w:ascii="GHEA Grapalat" w:hAnsi="GHEA Grapalat"/>
          <w:i/>
          <w:lang w:val="hy-AM"/>
        </w:rPr>
      </w:pPr>
    </w:p>
    <w:p w:rsidR="00717AD3" w:rsidRDefault="00717AD3" w:rsidP="00E26FEE">
      <w:pPr>
        <w:widowControl w:val="0"/>
        <w:spacing w:after="160" w:line="360" w:lineRule="auto"/>
        <w:ind w:firstLine="567"/>
        <w:contextualSpacing/>
        <w:jc w:val="right"/>
        <w:rPr>
          <w:rFonts w:ascii="GHEA Grapalat" w:hAnsi="GHEA Grapalat"/>
          <w:i/>
          <w:lang w:val="hy-AM"/>
        </w:rPr>
      </w:pPr>
    </w:p>
    <w:p w:rsidR="00717AD3" w:rsidRDefault="00717AD3" w:rsidP="00E26FEE">
      <w:pPr>
        <w:widowControl w:val="0"/>
        <w:spacing w:after="160" w:line="360" w:lineRule="auto"/>
        <w:ind w:firstLine="567"/>
        <w:contextualSpacing/>
        <w:jc w:val="right"/>
        <w:rPr>
          <w:rFonts w:ascii="GHEA Grapalat" w:hAnsi="GHEA Grapalat"/>
          <w:i/>
          <w:lang w:val="hy-AM"/>
        </w:rPr>
      </w:pPr>
    </w:p>
    <w:p w:rsidR="00717AD3" w:rsidRDefault="00717AD3" w:rsidP="00E26FEE">
      <w:pPr>
        <w:widowControl w:val="0"/>
        <w:spacing w:after="160" w:line="360" w:lineRule="auto"/>
        <w:ind w:firstLine="567"/>
        <w:contextualSpacing/>
        <w:jc w:val="right"/>
        <w:rPr>
          <w:rFonts w:ascii="GHEA Grapalat" w:hAnsi="GHEA Grapalat"/>
          <w:i/>
          <w:lang w:val="hy-AM"/>
        </w:rPr>
      </w:pPr>
    </w:p>
    <w:p w:rsidR="00717AD3" w:rsidRDefault="00717AD3" w:rsidP="00E26FEE">
      <w:pPr>
        <w:widowControl w:val="0"/>
        <w:spacing w:after="160" w:line="360" w:lineRule="auto"/>
        <w:ind w:firstLine="567"/>
        <w:contextualSpacing/>
        <w:jc w:val="right"/>
        <w:rPr>
          <w:rFonts w:ascii="GHEA Grapalat" w:hAnsi="GHEA Grapalat"/>
          <w:i/>
          <w:lang w:val="hy-AM"/>
        </w:rPr>
      </w:pPr>
    </w:p>
    <w:p w:rsidR="00717AD3" w:rsidRDefault="00717AD3" w:rsidP="00E26FEE">
      <w:pPr>
        <w:widowControl w:val="0"/>
        <w:spacing w:after="160" w:line="360" w:lineRule="auto"/>
        <w:ind w:firstLine="567"/>
        <w:contextualSpacing/>
        <w:jc w:val="right"/>
        <w:rPr>
          <w:rFonts w:ascii="GHEA Grapalat" w:hAnsi="GHEA Grapalat"/>
          <w:i/>
          <w:lang w:val="hy-AM"/>
        </w:rPr>
      </w:pPr>
    </w:p>
    <w:p w:rsidR="00717AD3" w:rsidRPr="00717AD3" w:rsidRDefault="00717AD3" w:rsidP="00717AD3">
      <w:pPr>
        <w:widowControl w:val="0"/>
        <w:spacing w:after="160" w:line="360" w:lineRule="auto"/>
        <w:ind w:firstLine="567"/>
        <w:contextualSpacing/>
        <w:jc w:val="right"/>
        <w:rPr>
          <w:rFonts w:ascii="GHEA Grapalat" w:hAnsi="GHEA Grapalat"/>
          <w:i/>
        </w:rPr>
      </w:pPr>
      <w:r w:rsidRPr="00717AD3">
        <w:rPr>
          <w:rFonts w:ascii="GHEA Grapalat" w:hAnsi="GHEA Grapalat"/>
          <w:i/>
        </w:rPr>
        <w:t>ЗАЯВЛЕНИЕ:</w:t>
      </w:r>
    </w:p>
    <w:p w:rsidR="00717AD3" w:rsidRPr="00717AD3" w:rsidRDefault="00717AD3" w:rsidP="00717AD3">
      <w:pPr>
        <w:widowControl w:val="0"/>
        <w:spacing w:after="160" w:line="360" w:lineRule="auto"/>
        <w:ind w:firstLine="567"/>
        <w:contextualSpacing/>
        <w:jc w:val="right"/>
        <w:rPr>
          <w:rFonts w:ascii="GHEA Grapalat" w:hAnsi="GHEA Grapalat"/>
          <w:i/>
        </w:rPr>
      </w:pPr>
    </w:p>
    <w:p w:rsidR="00717AD3" w:rsidRPr="00717AD3" w:rsidRDefault="00717AD3" w:rsidP="00717AD3">
      <w:pPr>
        <w:widowControl w:val="0"/>
        <w:spacing w:after="160" w:line="360" w:lineRule="auto"/>
        <w:ind w:firstLine="567"/>
        <w:contextualSpacing/>
        <w:jc w:val="right"/>
        <w:rPr>
          <w:rFonts w:ascii="GHEA Grapalat" w:hAnsi="GHEA Grapalat"/>
          <w:i/>
        </w:rPr>
      </w:pPr>
      <w:r w:rsidRPr="00717AD3">
        <w:rPr>
          <w:rFonts w:ascii="GHEA Grapalat" w:hAnsi="GHEA Grapalat"/>
          <w:i/>
        </w:rPr>
        <w:t>О ЗАПРОСЕ О РЕЙТИНГЕ</w:t>
      </w:r>
    </w:p>
    <w:p w:rsidR="00717AD3" w:rsidRPr="00717AD3" w:rsidRDefault="00717AD3" w:rsidP="00717AD3">
      <w:pPr>
        <w:widowControl w:val="0"/>
        <w:spacing w:after="160" w:line="360" w:lineRule="auto"/>
        <w:ind w:firstLine="567"/>
        <w:contextualSpacing/>
        <w:jc w:val="right"/>
        <w:rPr>
          <w:rFonts w:ascii="GHEA Grapalat" w:hAnsi="GHEA Grapalat"/>
          <w:i/>
        </w:rPr>
      </w:pPr>
    </w:p>
    <w:p w:rsidR="00717AD3" w:rsidRPr="00717AD3" w:rsidRDefault="00717AD3" w:rsidP="00717AD3">
      <w:pPr>
        <w:widowControl w:val="0"/>
        <w:spacing w:after="160" w:line="360" w:lineRule="auto"/>
        <w:ind w:firstLine="567"/>
        <w:contextualSpacing/>
        <w:jc w:val="right"/>
        <w:rPr>
          <w:rFonts w:ascii="GHEA Grapalat" w:hAnsi="GHEA Grapalat"/>
          <w:i/>
        </w:rPr>
      </w:pPr>
      <w:r w:rsidRPr="00717AD3">
        <w:rPr>
          <w:rFonts w:ascii="GHEA Grapalat" w:hAnsi="GHEA Grapalat"/>
          <w:i/>
        </w:rPr>
        <w:t>Настоящий текст заявления утвержден оценочной комиссией на 2023 год.</w:t>
      </w:r>
    </w:p>
    <w:p w:rsidR="00717AD3" w:rsidRPr="00717AD3" w:rsidRDefault="00717AD3" w:rsidP="00717AD3">
      <w:pPr>
        <w:widowControl w:val="0"/>
        <w:spacing w:after="160" w:line="360" w:lineRule="auto"/>
        <w:ind w:firstLine="567"/>
        <w:contextualSpacing/>
        <w:jc w:val="right"/>
        <w:rPr>
          <w:rFonts w:ascii="GHEA Grapalat" w:hAnsi="GHEA Grapalat"/>
          <w:i/>
        </w:rPr>
      </w:pPr>
      <w:r w:rsidRPr="00717AD3">
        <w:rPr>
          <w:rFonts w:ascii="GHEA Grapalat" w:hAnsi="GHEA Grapalat"/>
          <w:i/>
        </w:rPr>
        <w:t>Решением №1 от 28 февраля</w:t>
      </w:r>
    </w:p>
    <w:p w:rsidR="00717AD3" w:rsidRPr="00717AD3" w:rsidRDefault="00717AD3" w:rsidP="00717AD3">
      <w:pPr>
        <w:widowControl w:val="0"/>
        <w:spacing w:after="160" w:line="360" w:lineRule="auto"/>
        <w:ind w:firstLine="567"/>
        <w:contextualSpacing/>
        <w:jc w:val="right"/>
        <w:rPr>
          <w:rFonts w:ascii="GHEA Grapalat" w:hAnsi="GHEA Grapalat"/>
          <w:i/>
        </w:rPr>
      </w:pPr>
    </w:p>
    <w:p w:rsidR="00717AD3" w:rsidRPr="00717AD3" w:rsidRDefault="00717AD3" w:rsidP="00717AD3">
      <w:pPr>
        <w:widowControl w:val="0"/>
        <w:spacing w:after="160" w:line="360" w:lineRule="auto"/>
        <w:ind w:firstLine="567"/>
        <w:contextualSpacing/>
        <w:jc w:val="right"/>
        <w:rPr>
          <w:rFonts w:ascii="GHEA Grapalat" w:hAnsi="GHEA Grapalat"/>
          <w:i/>
        </w:rPr>
      </w:pPr>
      <w:r w:rsidRPr="00717AD3">
        <w:rPr>
          <w:rFonts w:ascii="GHEA Grapalat" w:hAnsi="GHEA Grapalat"/>
          <w:i/>
        </w:rPr>
        <w:t>Код процедуры: "HKL-GHAPZB-23/09"</w:t>
      </w:r>
    </w:p>
    <w:p w:rsidR="00717AD3" w:rsidRPr="00717AD3" w:rsidRDefault="00717AD3" w:rsidP="00717AD3">
      <w:pPr>
        <w:widowControl w:val="0"/>
        <w:spacing w:after="160" w:line="360" w:lineRule="auto"/>
        <w:ind w:firstLine="567"/>
        <w:contextualSpacing/>
        <w:jc w:val="right"/>
        <w:rPr>
          <w:rFonts w:ascii="GHEA Grapalat" w:hAnsi="GHEA Grapalat"/>
          <w:i/>
        </w:rPr>
      </w:pPr>
    </w:p>
    <w:p w:rsidR="00717AD3" w:rsidRPr="00717AD3" w:rsidRDefault="00717AD3" w:rsidP="00717AD3">
      <w:pPr>
        <w:widowControl w:val="0"/>
        <w:spacing w:after="160" w:line="360" w:lineRule="auto"/>
        <w:ind w:firstLine="567"/>
        <w:contextualSpacing/>
        <w:jc w:val="right"/>
        <w:rPr>
          <w:rFonts w:ascii="GHEA Grapalat" w:hAnsi="GHEA Grapalat"/>
          <w:i/>
        </w:rPr>
      </w:pPr>
      <w:r w:rsidRPr="00717AD3">
        <w:rPr>
          <w:rFonts w:ascii="GHEA Grapalat" w:hAnsi="GHEA Grapalat"/>
          <w:i/>
        </w:rPr>
        <w:t>Заказчик, АО "Разданаглуйс" общины Раздан Котайкского марза РА, расположенной по адресу: г. Раздан, пл. Конституции 1, административное здание, объявляет запрос цен, который проводится в один этап.</w:t>
      </w:r>
    </w:p>
    <w:p w:rsidR="00717AD3" w:rsidRPr="00717AD3" w:rsidRDefault="00717AD3" w:rsidP="00717AD3">
      <w:pPr>
        <w:widowControl w:val="0"/>
        <w:spacing w:after="160" w:line="360" w:lineRule="auto"/>
        <w:ind w:firstLine="567"/>
        <w:contextualSpacing/>
        <w:jc w:val="right"/>
        <w:rPr>
          <w:rFonts w:ascii="GHEA Grapalat" w:hAnsi="GHEA Grapalat"/>
          <w:i/>
        </w:rPr>
      </w:pPr>
      <w:r w:rsidRPr="00717AD3">
        <w:rPr>
          <w:rFonts w:ascii="GHEA Grapalat" w:hAnsi="GHEA Grapalat"/>
          <w:i/>
        </w:rPr>
        <w:t>По итогам данной процедуры выбранному участнику будет предложено заключить в установленном порядке договор поставки строительных товаров (далее – договор).</w:t>
      </w:r>
    </w:p>
    <w:p w:rsidR="00717AD3" w:rsidRPr="00717AD3" w:rsidRDefault="00717AD3" w:rsidP="00717AD3">
      <w:pPr>
        <w:widowControl w:val="0"/>
        <w:spacing w:after="160" w:line="360" w:lineRule="auto"/>
        <w:ind w:firstLine="567"/>
        <w:contextualSpacing/>
        <w:jc w:val="right"/>
        <w:rPr>
          <w:rFonts w:ascii="GHEA Grapalat" w:hAnsi="GHEA Grapalat"/>
          <w:i/>
        </w:rPr>
      </w:pPr>
      <w:r w:rsidRPr="00717AD3">
        <w:rPr>
          <w:rFonts w:ascii="GHEA Grapalat" w:hAnsi="GHEA Grapalat"/>
          <w:i/>
        </w:rPr>
        <w:t>Согласно статье 7 Закона РА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 этой процедуре.</w:t>
      </w:r>
    </w:p>
    <w:p w:rsidR="00717AD3" w:rsidRPr="00717AD3" w:rsidRDefault="00717AD3" w:rsidP="00717AD3">
      <w:pPr>
        <w:widowControl w:val="0"/>
        <w:spacing w:after="160" w:line="360" w:lineRule="auto"/>
        <w:ind w:firstLine="567"/>
        <w:contextualSpacing/>
        <w:jc w:val="right"/>
        <w:rPr>
          <w:rFonts w:ascii="GHEA Grapalat" w:hAnsi="GHEA Grapalat"/>
          <w:i/>
        </w:rPr>
      </w:pPr>
      <w:r w:rsidRPr="00717AD3">
        <w:rPr>
          <w:rFonts w:ascii="GHEA Grapalat" w:hAnsi="GHEA Grapalat"/>
          <w:i/>
        </w:rPr>
        <w:t>Условия, предъявляемые к лицам, не имеющим права на участие в этой процедуре, а также к участникам, определяются в приглашении к этой процедуре.</w:t>
      </w:r>
    </w:p>
    <w:p w:rsidR="00717AD3" w:rsidRPr="00717AD3" w:rsidRDefault="00717AD3" w:rsidP="00717AD3">
      <w:pPr>
        <w:widowControl w:val="0"/>
        <w:spacing w:after="160" w:line="360" w:lineRule="auto"/>
        <w:ind w:firstLine="567"/>
        <w:contextualSpacing/>
        <w:jc w:val="right"/>
        <w:rPr>
          <w:rFonts w:ascii="GHEA Grapalat" w:hAnsi="GHEA Grapalat"/>
          <w:i/>
        </w:rPr>
      </w:pPr>
      <w:r w:rsidRPr="00717AD3">
        <w:rPr>
          <w:rFonts w:ascii="GHEA Grapalat" w:hAnsi="GHEA Grapalat"/>
          <w:i/>
        </w:rPr>
        <w:t>Выбранный участник определяется из числа участников, подавших достаточно оцененные заявки на неценовых условиях, по принципу предоставления предпочтения участнику, подавшему самое низкое ценовое предложение.</w:t>
      </w:r>
    </w:p>
    <w:p w:rsidR="00717AD3" w:rsidRPr="00717AD3" w:rsidRDefault="00717AD3" w:rsidP="00717AD3">
      <w:pPr>
        <w:widowControl w:val="0"/>
        <w:spacing w:after="160" w:line="360" w:lineRule="auto"/>
        <w:ind w:firstLine="567"/>
        <w:contextualSpacing/>
        <w:jc w:val="right"/>
        <w:rPr>
          <w:rFonts w:ascii="GHEA Grapalat" w:hAnsi="GHEA Grapalat"/>
          <w:i/>
        </w:rPr>
      </w:pPr>
      <w:r w:rsidRPr="00717AD3">
        <w:rPr>
          <w:rFonts w:ascii="GHEA Grapalat" w:hAnsi="GHEA Grapalat"/>
          <w:i/>
        </w:rPr>
        <w:t xml:space="preserve">Для получения приглашения на процедуру в бумажном виде необходимо обратиться к клиенту до 9 часов 15 минут 7-го дня с момента публикации данного объявления. При этом для получения приглашения в бумажном виде </w:t>
      </w:r>
      <w:r w:rsidRPr="00717AD3">
        <w:rPr>
          <w:rFonts w:ascii="GHEA Grapalat" w:hAnsi="GHEA Grapalat"/>
          <w:i/>
        </w:rPr>
        <w:lastRenderedPageBreak/>
        <w:t>клиенту необходимо подать письменное заявление. Клиент бесплатно предоставляет приглашение в бумажном виде в первый рабочий день после получения такого запроса.</w:t>
      </w:r>
    </w:p>
    <w:p w:rsidR="00717AD3" w:rsidRPr="00717AD3" w:rsidRDefault="00717AD3" w:rsidP="00717AD3">
      <w:pPr>
        <w:widowControl w:val="0"/>
        <w:spacing w:after="160" w:line="360" w:lineRule="auto"/>
        <w:ind w:firstLine="567"/>
        <w:contextualSpacing/>
        <w:jc w:val="right"/>
        <w:rPr>
          <w:rFonts w:ascii="GHEA Grapalat" w:hAnsi="GHEA Grapalat"/>
          <w:i/>
        </w:rPr>
      </w:pPr>
      <w:r w:rsidRPr="00717AD3">
        <w:rPr>
          <w:rFonts w:ascii="GHEA Grapalat" w:hAnsi="GHEA Grapalat"/>
          <w:i/>
        </w:rPr>
        <w:t xml:space="preserve">В случае поступления запроса на оформление приглашения в электронной форме заказчик безвозмездно обеспечивает оформление приглашения в электронной форме в течение рабочего дня, следующего за днем </w:t>
      </w:r>
      <w:r w:rsidRPr="00717AD3">
        <w:rPr>
          <w:rFonts w:ascii="Cambria Math" w:hAnsi="Cambria Math" w:cs="Cambria Math"/>
          <w:i/>
        </w:rPr>
        <w:t>​​</w:t>
      </w:r>
      <w:r w:rsidRPr="00717AD3">
        <w:rPr>
          <w:rFonts w:ascii="GHEA Grapalat" w:hAnsi="GHEA Grapalat" w:cs="GHEA Grapalat"/>
          <w:i/>
        </w:rPr>
        <w:t>получения</w:t>
      </w:r>
      <w:r w:rsidRPr="00717AD3">
        <w:rPr>
          <w:rFonts w:ascii="GHEA Grapalat" w:hAnsi="GHEA Grapalat"/>
          <w:i/>
        </w:rPr>
        <w:t xml:space="preserve"> </w:t>
      </w:r>
      <w:r w:rsidRPr="00717AD3">
        <w:rPr>
          <w:rFonts w:ascii="GHEA Grapalat" w:hAnsi="GHEA Grapalat" w:cs="GHEA Grapalat"/>
          <w:i/>
        </w:rPr>
        <w:t>заявки</w:t>
      </w:r>
      <w:r w:rsidRPr="00717AD3">
        <w:rPr>
          <w:rFonts w:ascii="GHEA Grapalat" w:hAnsi="GHEA Grapalat"/>
          <w:i/>
        </w:rPr>
        <w:t>.</w:t>
      </w:r>
    </w:p>
    <w:p w:rsidR="00717AD3" w:rsidRPr="00717AD3" w:rsidRDefault="00717AD3" w:rsidP="00717AD3">
      <w:pPr>
        <w:widowControl w:val="0"/>
        <w:spacing w:after="160" w:line="360" w:lineRule="auto"/>
        <w:ind w:firstLine="567"/>
        <w:contextualSpacing/>
        <w:jc w:val="right"/>
        <w:rPr>
          <w:rFonts w:ascii="GHEA Grapalat" w:hAnsi="GHEA Grapalat"/>
          <w:i/>
        </w:rPr>
      </w:pPr>
      <w:r w:rsidRPr="00717AD3">
        <w:rPr>
          <w:rFonts w:ascii="GHEA Grapalat" w:hAnsi="GHEA Grapalat"/>
          <w:i/>
        </w:rPr>
        <w:t>Неполучение приглашения не ограничивает права участника на участие в данной процедуре.</w:t>
      </w:r>
    </w:p>
    <w:p w:rsidR="00717AD3" w:rsidRPr="00717AD3" w:rsidRDefault="00717AD3" w:rsidP="00717AD3">
      <w:pPr>
        <w:widowControl w:val="0"/>
        <w:spacing w:after="160" w:line="360" w:lineRule="auto"/>
        <w:ind w:firstLine="567"/>
        <w:contextualSpacing/>
        <w:jc w:val="right"/>
        <w:rPr>
          <w:rFonts w:ascii="GHEA Grapalat" w:hAnsi="GHEA Grapalat"/>
          <w:i/>
        </w:rPr>
      </w:pPr>
      <w:r w:rsidRPr="00717AD3">
        <w:rPr>
          <w:rFonts w:ascii="GHEA Grapalat" w:hAnsi="GHEA Grapalat"/>
          <w:i/>
        </w:rPr>
        <w:t>Заявки на участие в данной процедуре необходимо подавать по адресу c. Адрес: Комната 20 административного здания, площадь Конституции 1, Раздан, в документальной форме до 915 7 числа со дня опубликования настоящего объявления.</w:t>
      </w:r>
    </w:p>
    <w:p w:rsidR="00717AD3" w:rsidRPr="00717AD3" w:rsidRDefault="00717AD3" w:rsidP="00717AD3">
      <w:pPr>
        <w:widowControl w:val="0"/>
        <w:spacing w:after="160" w:line="360" w:lineRule="auto"/>
        <w:ind w:firstLine="567"/>
        <w:contextualSpacing/>
        <w:jc w:val="right"/>
        <w:rPr>
          <w:rFonts w:ascii="GHEA Grapalat" w:hAnsi="GHEA Grapalat"/>
          <w:i/>
        </w:rPr>
      </w:pPr>
      <w:r w:rsidRPr="00717AD3">
        <w:rPr>
          <w:rFonts w:ascii="GHEA Grapalat" w:hAnsi="GHEA Grapalat"/>
          <w:i/>
        </w:rPr>
        <w:t>Помимо армянского, заявки также можно подавать на английском или русском языках.</w:t>
      </w:r>
    </w:p>
    <w:p w:rsidR="00717AD3" w:rsidRPr="00717AD3" w:rsidRDefault="00717AD3" w:rsidP="00717AD3">
      <w:pPr>
        <w:widowControl w:val="0"/>
        <w:spacing w:after="160" w:line="360" w:lineRule="auto"/>
        <w:ind w:firstLine="567"/>
        <w:contextualSpacing/>
        <w:jc w:val="right"/>
        <w:rPr>
          <w:rFonts w:ascii="GHEA Grapalat" w:hAnsi="GHEA Grapalat"/>
          <w:i/>
        </w:rPr>
      </w:pPr>
      <w:r w:rsidRPr="00717AD3">
        <w:rPr>
          <w:rFonts w:ascii="GHEA Grapalat" w:hAnsi="GHEA Grapalat"/>
          <w:i/>
        </w:rPr>
        <w:t>Заявки будут открыты в общине Раздан, с. Раздан, площадь Конституции 1, кабинет 20 административного здания, 7 марта 2023 года в 915.</w:t>
      </w:r>
    </w:p>
    <w:p w:rsidR="00717AD3" w:rsidRPr="00717AD3" w:rsidRDefault="00717AD3" w:rsidP="00717AD3">
      <w:pPr>
        <w:widowControl w:val="0"/>
        <w:spacing w:after="160" w:line="360" w:lineRule="auto"/>
        <w:ind w:firstLine="567"/>
        <w:contextualSpacing/>
        <w:jc w:val="right"/>
        <w:rPr>
          <w:rFonts w:ascii="GHEA Grapalat" w:hAnsi="GHEA Grapalat"/>
          <w:i/>
        </w:rPr>
      </w:pPr>
      <w:r w:rsidRPr="00717AD3">
        <w:rPr>
          <w:rFonts w:ascii="GHEA Grapalat" w:hAnsi="GHEA Grapalat"/>
          <w:i/>
        </w:rPr>
        <w:t>Жалобы относительно этой процедуры следует подавать лицу, которое рассматривает жалобы, связанные с покупками: c. Ереван, ул. Мелик-Адамяна. 1 адрес. Обжалование осуществляется в порядке, указанном в объявлении о проведении настоящего конкурса. Для подачи жалобы требуется плата в размере 30 000 (тридцать тысяч) драмов РА, которая должна быть переведена на казначейский счет «900008000482», открытый на имя Министерства финансов Республики Армения.</w:t>
      </w:r>
    </w:p>
    <w:p w:rsidR="00717AD3" w:rsidRPr="00717AD3" w:rsidRDefault="00717AD3" w:rsidP="00717AD3">
      <w:pPr>
        <w:widowControl w:val="0"/>
        <w:spacing w:after="160" w:line="360" w:lineRule="auto"/>
        <w:ind w:firstLine="567"/>
        <w:contextualSpacing/>
        <w:jc w:val="right"/>
        <w:rPr>
          <w:rFonts w:ascii="GHEA Grapalat" w:hAnsi="GHEA Grapalat"/>
          <w:i/>
        </w:rPr>
      </w:pPr>
      <w:r w:rsidRPr="00717AD3">
        <w:rPr>
          <w:rFonts w:ascii="GHEA Grapalat" w:hAnsi="GHEA Grapalat"/>
          <w:i/>
        </w:rPr>
        <w:t>Для получения дополнительной информации об этом объявлении, пожалуйста, обращайтесь:</w:t>
      </w:r>
    </w:p>
    <w:p w:rsidR="00717AD3" w:rsidRPr="00717AD3" w:rsidRDefault="00717AD3" w:rsidP="00717AD3">
      <w:pPr>
        <w:widowControl w:val="0"/>
        <w:spacing w:after="160" w:line="360" w:lineRule="auto"/>
        <w:ind w:firstLine="567"/>
        <w:contextualSpacing/>
        <w:jc w:val="right"/>
        <w:rPr>
          <w:rFonts w:ascii="GHEA Grapalat" w:hAnsi="GHEA Grapalat"/>
          <w:i/>
        </w:rPr>
      </w:pPr>
      <w:r w:rsidRPr="00717AD3">
        <w:rPr>
          <w:rFonts w:ascii="GHEA Grapalat" w:hAnsi="GHEA Grapalat"/>
          <w:i/>
        </w:rPr>
        <w:t>Секретарь оценочной комиссии Кристине Багдасаряни</w:t>
      </w:r>
    </w:p>
    <w:p w:rsidR="00717AD3" w:rsidRPr="00717AD3" w:rsidRDefault="00717AD3" w:rsidP="00717AD3">
      <w:pPr>
        <w:widowControl w:val="0"/>
        <w:spacing w:after="160" w:line="360" w:lineRule="auto"/>
        <w:ind w:firstLine="567"/>
        <w:contextualSpacing/>
        <w:jc w:val="right"/>
        <w:rPr>
          <w:rFonts w:ascii="GHEA Grapalat" w:hAnsi="GHEA Grapalat"/>
          <w:i/>
        </w:rPr>
      </w:pPr>
      <w:r w:rsidRPr="00717AD3">
        <w:rPr>
          <w:rFonts w:ascii="GHEA Grapalat" w:hAnsi="GHEA Grapalat"/>
          <w:i/>
        </w:rPr>
        <w:t xml:space="preserve">                                                 Телефон: 060-40-70-21</w:t>
      </w:r>
    </w:p>
    <w:p w:rsidR="00717AD3" w:rsidRPr="00717AD3" w:rsidRDefault="00717AD3" w:rsidP="00717AD3">
      <w:pPr>
        <w:widowControl w:val="0"/>
        <w:spacing w:after="160" w:line="360" w:lineRule="auto"/>
        <w:ind w:firstLine="567"/>
        <w:contextualSpacing/>
        <w:jc w:val="right"/>
        <w:rPr>
          <w:rFonts w:ascii="GHEA Grapalat" w:hAnsi="GHEA Grapalat"/>
          <w:i/>
        </w:rPr>
      </w:pPr>
      <w:r w:rsidRPr="00717AD3">
        <w:rPr>
          <w:rFonts w:ascii="GHEA Grapalat" w:hAnsi="GHEA Grapalat"/>
          <w:i/>
        </w:rPr>
        <w:t xml:space="preserve">                                                  Электронная почта: </w:t>
      </w:r>
      <w:r w:rsidRPr="00717AD3">
        <w:rPr>
          <w:rFonts w:ascii="GHEA Grapalat" w:hAnsi="GHEA Grapalat"/>
          <w:i/>
        </w:rPr>
        <w:lastRenderedPageBreak/>
        <w:t>baghdasaryan_1978@mail.ru</w:t>
      </w:r>
    </w:p>
    <w:p w:rsidR="00717AD3" w:rsidRPr="00717AD3" w:rsidRDefault="00717AD3" w:rsidP="00717AD3">
      <w:pPr>
        <w:widowControl w:val="0"/>
        <w:spacing w:after="160" w:line="360" w:lineRule="auto"/>
        <w:ind w:firstLine="567"/>
        <w:contextualSpacing/>
        <w:jc w:val="right"/>
        <w:rPr>
          <w:rFonts w:ascii="GHEA Grapalat" w:hAnsi="GHEA Grapalat"/>
          <w:i/>
        </w:rPr>
      </w:pPr>
      <w:r w:rsidRPr="00717AD3">
        <w:rPr>
          <w:rFonts w:ascii="GHEA Grapalat" w:hAnsi="GHEA Grapalat"/>
          <w:i/>
        </w:rPr>
        <w:t xml:space="preserve">                                    </w:t>
      </w:r>
    </w:p>
    <w:p w:rsidR="00717AD3" w:rsidRPr="00717AD3" w:rsidRDefault="00717AD3" w:rsidP="00717AD3">
      <w:pPr>
        <w:widowControl w:val="0"/>
        <w:spacing w:after="160" w:line="360" w:lineRule="auto"/>
        <w:ind w:firstLine="567"/>
        <w:contextualSpacing/>
        <w:jc w:val="right"/>
        <w:rPr>
          <w:rFonts w:ascii="GHEA Grapalat" w:hAnsi="GHEA Grapalat"/>
          <w:i/>
        </w:rPr>
      </w:pPr>
    </w:p>
    <w:p w:rsidR="00717AD3" w:rsidRPr="00717AD3" w:rsidRDefault="00717AD3" w:rsidP="00717AD3">
      <w:pPr>
        <w:widowControl w:val="0"/>
        <w:spacing w:after="160" w:line="360" w:lineRule="auto"/>
        <w:ind w:firstLine="567"/>
        <w:contextualSpacing/>
        <w:jc w:val="right"/>
        <w:rPr>
          <w:rFonts w:ascii="GHEA Grapalat" w:hAnsi="GHEA Grapalat"/>
          <w:i/>
        </w:rPr>
      </w:pPr>
    </w:p>
    <w:p w:rsidR="00717AD3" w:rsidRPr="00717AD3" w:rsidRDefault="00717AD3" w:rsidP="00717AD3">
      <w:pPr>
        <w:widowControl w:val="0"/>
        <w:spacing w:after="160" w:line="360" w:lineRule="auto"/>
        <w:ind w:firstLine="567"/>
        <w:contextualSpacing/>
        <w:jc w:val="right"/>
        <w:rPr>
          <w:rFonts w:ascii="GHEA Grapalat" w:hAnsi="GHEA Grapalat"/>
          <w:i/>
        </w:rPr>
      </w:pPr>
    </w:p>
    <w:p w:rsidR="00717AD3" w:rsidRPr="00717AD3" w:rsidRDefault="00717AD3" w:rsidP="00717AD3">
      <w:pPr>
        <w:pStyle w:val="BodyText"/>
        <w:widowControl w:val="0"/>
        <w:spacing w:after="160"/>
        <w:ind w:right="-7" w:firstLine="567"/>
        <w:jc w:val="center"/>
        <w:rPr>
          <w:rFonts w:ascii="GHEA Grapalat" w:hAnsi="GHEA Grapalat"/>
          <w:i/>
        </w:rPr>
      </w:pPr>
      <w:r w:rsidRPr="00717AD3">
        <w:rPr>
          <w:rFonts w:ascii="GHEA Grapalat" w:hAnsi="GHEA Grapalat"/>
          <w:i/>
        </w:rPr>
        <w:t>Одобрено</w:t>
      </w:r>
    </w:p>
    <w:p w:rsidR="00717AD3" w:rsidRPr="00717AD3" w:rsidRDefault="00717AD3" w:rsidP="00717AD3">
      <w:pPr>
        <w:pStyle w:val="BodyText"/>
        <w:widowControl w:val="0"/>
        <w:spacing w:after="160"/>
        <w:ind w:right="-7" w:firstLine="567"/>
        <w:jc w:val="center"/>
        <w:rPr>
          <w:rFonts w:ascii="GHEA Grapalat" w:hAnsi="GHEA Grapalat"/>
          <w:i/>
        </w:rPr>
      </w:pPr>
      <w:r w:rsidRPr="00717AD3">
        <w:rPr>
          <w:rFonts w:ascii="GHEA Grapalat" w:hAnsi="GHEA Grapalat"/>
          <w:i/>
        </w:rPr>
        <w:t xml:space="preserve">                                                                                                       С кодом «HKL-GHAPZB-23/09».</w:t>
      </w:r>
    </w:p>
    <w:p w:rsidR="00717AD3" w:rsidRPr="00717AD3" w:rsidRDefault="00717AD3" w:rsidP="00717AD3">
      <w:pPr>
        <w:pStyle w:val="BodyText"/>
        <w:widowControl w:val="0"/>
        <w:spacing w:after="160"/>
        <w:ind w:right="-7" w:firstLine="567"/>
        <w:jc w:val="center"/>
        <w:rPr>
          <w:rFonts w:ascii="GHEA Grapalat" w:hAnsi="GHEA Grapalat"/>
          <w:i/>
        </w:rPr>
      </w:pPr>
      <w:r w:rsidRPr="00717AD3">
        <w:rPr>
          <w:rFonts w:ascii="GHEA Grapalat" w:hAnsi="GHEA Grapalat"/>
          <w:i/>
        </w:rPr>
        <w:t>Комитета по оценке запросов котировок</w:t>
      </w:r>
    </w:p>
    <w:p w:rsidR="00717AD3" w:rsidRPr="00717AD3" w:rsidRDefault="00717AD3" w:rsidP="00717AD3">
      <w:pPr>
        <w:pStyle w:val="BodyText"/>
        <w:widowControl w:val="0"/>
        <w:spacing w:after="160"/>
        <w:ind w:right="-7" w:firstLine="567"/>
        <w:jc w:val="center"/>
        <w:rPr>
          <w:rFonts w:ascii="GHEA Grapalat" w:hAnsi="GHEA Grapalat"/>
          <w:i/>
        </w:rPr>
      </w:pPr>
      <w:r w:rsidRPr="00717AD3">
        <w:rPr>
          <w:rFonts w:ascii="GHEA Grapalat" w:hAnsi="GHEA Grapalat"/>
          <w:i/>
        </w:rPr>
        <w:t>2023 Решением №1 от 28 февраля</w:t>
      </w:r>
    </w:p>
    <w:p w:rsidR="00717AD3" w:rsidRPr="00717AD3" w:rsidRDefault="00717AD3" w:rsidP="00717AD3">
      <w:pPr>
        <w:pStyle w:val="BodyText"/>
        <w:widowControl w:val="0"/>
        <w:spacing w:after="160"/>
        <w:ind w:right="-7" w:firstLine="567"/>
        <w:jc w:val="center"/>
        <w:rPr>
          <w:rFonts w:ascii="GHEA Grapalat" w:hAnsi="GHEA Grapalat"/>
          <w:i/>
        </w:rPr>
      </w:pPr>
    </w:p>
    <w:p w:rsidR="00717AD3" w:rsidRPr="00717AD3" w:rsidRDefault="00717AD3" w:rsidP="00717AD3">
      <w:pPr>
        <w:pStyle w:val="BodyText"/>
        <w:widowControl w:val="0"/>
        <w:spacing w:after="160"/>
        <w:ind w:right="-7" w:firstLine="567"/>
        <w:jc w:val="center"/>
        <w:rPr>
          <w:rFonts w:ascii="GHEA Grapalat" w:hAnsi="GHEA Grapalat"/>
          <w:i/>
        </w:rPr>
      </w:pPr>
    </w:p>
    <w:p w:rsidR="00717AD3" w:rsidRPr="00717AD3" w:rsidRDefault="00717AD3" w:rsidP="00717AD3">
      <w:pPr>
        <w:pStyle w:val="BodyText"/>
        <w:widowControl w:val="0"/>
        <w:spacing w:after="160"/>
        <w:ind w:right="-7" w:firstLine="567"/>
        <w:jc w:val="center"/>
        <w:rPr>
          <w:rFonts w:ascii="GHEA Grapalat" w:hAnsi="GHEA Grapalat"/>
          <w:i/>
        </w:rPr>
      </w:pPr>
    </w:p>
    <w:p w:rsidR="00717AD3" w:rsidRPr="00717AD3" w:rsidRDefault="00717AD3" w:rsidP="00717AD3">
      <w:pPr>
        <w:pStyle w:val="BodyText"/>
        <w:widowControl w:val="0"/>
        <w:spacing w:after="160"/>
        <w:ind w:right="-7" w:firstLine="567"/>
        <w:jc w:val="center"/>
        <w:rPr>
          <w:rFonts w:ascii="GHEA Grapalat" w:hAnsi="GHEA Grapalat"/>
          <w:i/>
        </w:rPr>
      </w:pPr>
    </w:p>
    <w:p w:rsidR="00717AD3" w:rsidRPr="00717AD3" w:rsidRDefault="00717AD3" w:rsidP="00717AD3">
      <w:pPr>
        <w:pStyle w:val="BodyText"/>
        <w:widowControl w:val="0"/>
        <w:spacing w:after="160"/>
        <w:ind w:right="-7" w:firstLine="567"/>
        <w:jc w:val="center"/>
        <w:rPr>
          <w:rFonts w:ascii="GHEA Grapalat" w:hAnsi="GHEA Grapalat"/>
          <w:i/>
        </w:rPr>
      </w:pPr>
    </w:p>
    <w:p w:rsidR="00717AD3" w:rsidRPr="00717AD3" w:rsidRDefault="00717AD3" w:rsidP="00717AD3">
      <w:pPr>
        <w:pStyle w:val="BodyText"/>
        <w:widowControl w:val="0"/>
        <w:spacing w:after="160"/>
        <w:ind w:right="-7" w:firstLine="567"/>
        <w:jc w:val="center"/>
        <w:rPr>
          <w:rFonts w:ascii="GHEA Grapalat" w:hAnsi="GHEA Grapalat"/>
          <w:i/>
        </w:rPr>
      </w:pPr>
      <w:r w:rsidRPr="00717AD3">
        <w:rPr>
          <w:rFonts w:ascii="GHEA Grapalat" w:hAnsi="GHEA Grapalat"/>
          <w:i/>
        </w:rPr>
        <w:t>ОБЪЕДИНЕНИЕ "АЗДАНКАЛУИС" ОБЩИНЫ АЗДАН, КОТАЙКСКИЙ РАЙОН, РА</w:t>
      </w:r>
    </w:p>
    <w:p w:rsidR="00717AD3" w:rsidRPr="00717AD3" w:rsidRDefault="00717AD3" w:rsidP="00717AD3">
      <w:pPr>
        <w:pStyle w:val="BodyText"/>
        <w:widowControl w:val="0"/>
        <w:spacing w:after="160"/>
        <w:ind w:right="-7" w:firstLine="567"/>
        <w:jc w:val="center"/>
        <w:rPr>
          <w:rFonts w:ascii="GHEA Grapalat" w:hAnsi="GHEA Grapalat"/>
          <w:i/>
        </w:rPr>
      </w:pPr>
      <w:r w:rsidRPr="00717AD3">
        <w:rPr>
          <w:rFonts w:ascii="GHEA Grapalat" w:hAnsi="GHEA Grapalat"/>
          <w:i/>
        </w:rPr>
        <w:t>ПРИГЛАШЕНИЕ:</w:t>
      </w:r>
    </w:p>
    <w:p w:rsidR="00717AD3" w:rsidRPr="00717AD3" w:rsidRDefault="00717AD3" w:rsidP="00717AD3">
      <w:pPr>
        <w:pStyle w:val="BodyText"/>
        <w:widowControl w:val="0"/>
        <w:spacing w:after="160"/>
        <w:ind w:right="-7" w:firstLine="567"/>
        <w:jc w:val="center"/>
        <w:rPr>
          <w:rFonts w:ascii="GHEA Grapalat" w:hAnsi="GHEA Grapalat"/>
          <w:i/>
        </w:rPr>
      </w:pPr>
    </w:p>
    <w:p w:rsidR="00717AD3" w:rsidRPr="00717AD3" w:rsidRDefault="00717AD3" w:rsidP="00717AD3">
      <w:pPr>
        <w:pStyle w:val="BodyText"/>
        <w:widowControl w:val="0"/>
        <w:spacing w:after="160"/>
        <w:ind w:right="-7" w:firstLine="567"/>
        <w:jc w:val="center"/>
        <w:rPr>
          <w:rFonts w:ascii="GHEA Grapalat" w:hAnsi="GHEA Grapalat"/>
          <w:i/>
        </w:rPr>
      </w:pPr>
    </w:p>
    <w:p w:rsidR="00717AD3" w:rsidRPr="00717AD3" w:rsidRDefault="00717AD3" w:rsidP="00717AD3">
      <w:pPr>
        <w:pStyle w:val="BodyText"/>
        <w:widowControl w:val="0"/>
        <w:spacing w:after="160"/>
        <w:ind w:right="-7" w:firstLine="567"/>
        <w:jc w:val="center"/>
        <w:rPr>
          <w:rFonts w:ascii="GHEA Grapalat" w:hAnsi="GHEA Grapalat"/>
          <w:i/>
        </w:rPr>
      </w:pPr>
      <w:r w:rsidRPr="00717AD3">
        <w:rPr>
          <w:rFonts w:ascii="GHEA Grapalat" w:hAnsi="GHEA Grapalat"/>
          <w:i/>
        </w:rPr>
        <w:t>"ХАЗДАНКАЛУИС" АО ОБЩИНЫ АЗДАН, КОТАЙКСКАЯ ОБЛАСТЬ, РА</w:t>
      </w:r>
    </w:p>
    <w:p w:rsidR="00717AD3" w:rsidRPr="00717AD3" w:rsidRDefault="00717AD3" w:rsidP="00717AD3">
      <w:pPr>
        <w:pStyle w:val="BodyText"/>
        <w:widowControl w:val="0"/>
        <w:spacing w:after="160"/>
        <w:ind w:right="-7" w:firstLine="567"/>
        <w:jc w:val="center"/>
        <w:rPr>
          <w:rFonts w:ascii="GHEA Grapalat" w:hAnsi="GHEA Grapalat"/>
          <w:i/>
        </w:rPr>
      </w:pPr>
      <w:r w:rsidRPr="00717AD3">
        <w:rPr>
          <w:rFonts w:ascii="GHEA Grapalat" w:hAnsi="GHEA Grapalat"/>
          <w:i/>
        </w:rPr>
        <w:t xml:space="preserve">     ЗАПРОС ЦЕНОВ ДЛЯ НУЖД В ЦЕЛЯХ ЗАКУПКИ СТРОИТЕЛЬНЫХ ТОВАРОВ</w:t>
      </w:r>
    </w:p>
    <w:p w:rsidR="00CE0D95" w:rsidRPr="009044F1" w:rsidRDefault="00717AD3" w:rsidP="00717AD3">
      <w:pPr>
        <w:pStyle w:val="BodyText"/>
        <w:widowControl w:val="0"/>
        <w:spacing w:after="160"/>
        <w:ind w:right="-7" w:firstLine="567"/>
        <w:jc w:val="center"/>
        <w:rPr>
          <w:rFonts w:ascii="GHEA Grapalat" w:hAnsi="GHEA Grapalat"/>
        </w:rPr>
      </w:pPr>
      <w:r w:rsidRPr="00717AD3">
        <w:rPr>
          <w:rFonts w:ascii="GHEA Grapalat" w:hAnsi="GHEA Grapalat"/>
          <w:i/>
        </w:rPr>
        <w:t>Odobreno</w:t>
      </w:r>
    </w:p>
    <w:p w:rsidR="000763E5" w:rsidRDefault="000763E5" w:rsidP="00B46D58">
      <w:pPr>
        <w:rPr>
          <w:rFonts w:ascii="GHEA Grapalat" w:hAnsi="GHEA Grapalat"/>
        </w:rPr>
      </w:pPr>
      <w:r>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 xml:space="preserve"> </w:t>
      </w:r>
    </w:p>
    <w:p w:rsidR="00717AD3" w:rsidRPr="00717AD3" w:rsidRDefault="00717AD3" w:rsidP="00717AD3">
      <w:pPr>
        <w:widowControl w:val="0"/>
        <w:spacing w:after="160"/>
        <w:jc w:val="center"/>
        <w:rPr>
          <w:rFonts w:ascii="GHEA Grapalat" w:hAnsi="GHEA Grapalat"/>
          <w:b/>
        </w:rPr>
      </w:pPr>
      <w:r w:rsidRPr="00717AD3">
        <w:rPr>
          <w:rFonts w:ascii="GHEA Grapalat" w:hAnsi="GHEA Grapalat"/>
          <w:b/>
        </w:rPr>
        <w:t>СОДЕРЖАНИЕ</w:t>
      </w:r>
    </w:p>
    <w:p w:rsidR="00717AD3" w:rsidRPr="00717AD3" w:rsidRDefault="00717AD3" w:rsidP="00717AD3">
      <w:pPr>
        <w:widowControl w:val="0"/>
        <w:spacing w:after="160"/>
        <w:jc w:val="center"/>
        <w:rPr>
          <w:rFonts w:ascii="GHEA Grapalat" w:hAnsi="GHEA Grapalat"/>
          <w:b/>
        </w:rPr>
      </w:pPr>
    </w:p>
    <w:p w:rsidR="00717AD3" w:rsidRPr="00717AD3" w:rsidRDefault="00717AD3" w:rsidP="00717AD3">
      <w:pPr>
        <w:widowControl w:val="0"/>
        <w:spacing w:after="160"/>
        <w:jc w:val="center"/>
        <w:rPr>
          <w:rFonts w:ascii="GHEA Grapalat" w:hAnsi="GHEA Grapalat"/>
          <w:b/>
        </w:rPr>
      </w:pPr>
      <w:r w:rsidRPr="00717AD3">
        <w:rPr>
          <w:rFonts w:ascii="GHEA Grapalat" w:hAnsi="GHEA Grapalat"/>
          <w:b/>
        </w:rPr>
        <w:t>"ХАЗДАНКАЛУИС" АО ОБЩИНЫ АЗДАН, КОТАЙКСКАЯ ОБЛАСТЬ, РА</w:t>
      </w:r>
    </w:p>
    <w:p w:rsidR="00717AD3" w:rsidRDefault="00717AD3" w:rsidP="00717AD3">
      <w:pPr>
        <w:widowControl w:val="0"/>
        <w:spacing w:after="160"/>
        <w:jc w:val="center"/>
        <w:rPr>
          <w:rFonts w:ascii="GHEA Grapalat" w:hAnsi="GHEA Grapalat"/>
          <w:b/>
          <w:lang w:val="hy-AM"/>
        </w:rPr>
      </w:pPr>
      <w:r w:rsidRPr="00717AD3">
        <w:rPr>
          <w:rFonts w:ascii="GHEA Grapalat" w:hAnsi="GHEA Grapalat"/>
          <w:b/>
        </w:rPr>
        <w:t>ЗАПРОС ЦЕНОВ ДЛЯ НУЖД В ЦЕЛЯХ ЗАКУПКИ СТРОИТЕЛЬНЫХ ТОВАРОВ</w:t>
      </w:r>
    </w:p>
    <w:p w:rsidR="00717AD3" w:rsidRDefault="00717AD3" w:rsidP="00717AD3">
      <w:pPr>
        <w:widowControl w:val="0"/>
        <w:spacing w:after="160"/>
        <w:jc w:val="center"/>
        <w:rPr>
          <w:rFonts w:ascii="GHEA Grapalat" w:hAnsi="GHEA Grapalat"/>
          <w:b/>
          <w:lang w:val="hy-AM"/>
        </w:rPr>
      </w:pPr>
    </w:p>
    <w:p w:rsidR="00096865" w:rsidRPr="00717AD3" w:rsidRDefault="00096865" w:rsidP="00717AD3">
      <w:pPr>
        <w:widowControl w:val="0"/>
        <w:spacing w:after="160"/>
        <w:jc w:val="center"/>
        <w:rPr>
          <w:rFonts w:ascii="GHEA Grapalat" w:hAnsi="GHEA Grapalat"/>
          <w:b/>
        </w:rPr>
      </w:pPr>
      <w:r w:rsidRPr="00717AD3">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7.</w:t>
      </w:r>
      <w:r w:rsidR="005D191A" w:rsidRPr="003A1EBB">
        <w:rPr>
          <w:rFonts w:ascii="GHEA Grapalat" w:hAnsi="GHEA Grapalat"/>
        </w:rPr>
        <w:tab/>
      </w:r>
      <w:r w:rsidRPr="009044F1">
        <w:rPr>
          <w:rFonts w:ascii="GHEA Grapalat" w:hAnsi="GHEA Grapalat"/>
        </w:rPr>
        <w:t>Обеспечение заявки</w:t>
      </w:r>
      <w:r w:rsidRPr="009044F1">
        <w:rPr>
          <w:rStyle w:val="FootnoteReference"/>
          <w:rFonts w:ascii="GHEA Grapalat" w:hAnsi="GHEA Grapalat"/>
        </w:rPr>
        <w:footnoteReference w:id="1"/>
      </w:r>
      <w:r w:rsidRPr="009044F1">
        <w:rPr>
          <w:rFonts w:ascii="GHEA Grapalat" w:hAnsi="GHEA Grapalat"/>
        </w:rPr>
        <w:t xml:space="preserve">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lastRenderedPageBreak/>
        <w:t>НА ОТКРЫТЫЙ КОНКУРС</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pPr>
        <w:rPr>
          <w:rFonts w:ascii="GHEA Grapalat" w:hAnsi="GHEA Grapalat"/>
          <w:spacing w:val="-6"/>
        </w:rPr>
      </w:pPr>
      <w:r>
        <w:rPr>
          <w:rFonts w:ascii="GHEA Grapalat" w:hAnsi="GHEA Grapalat"/>
          <w:spacing w:val="-6"/>
        </w:rPr>
        <w:br w:type="page"/>
      </w:r>
    </w:p>
    <w:p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Настоящее Приглашение предоставляется в дополнение к объявлению об открытом конкурсе, проводимом под кодом ---BMAPDzB---/---</w:t>
      </w:r>
      <w:r w:rsidR="00AA7117">
        <w:rPr>
          <w:rFonts w:ascii="GHEA Grapalat" w:hAnsi="GHEA Grapalat"/>
          <w:spacing w:val="-6"/>
        </w:rPr>
        <w:t xml:space="preserve"> </w:t>
      </w:r>
      <w:r w:rsidR="00096865"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"адрес</w:t>
      </w:r>
      <w:r w:rsidR="00A90E28">
        <w:rPr>
          <w:rFonts w:ascii="Courier New" w:hAnsi="Courier New" w:cs="Courier New"/>
          <w:sz w:val="24"/>
          <w:szCs w:val="24"/>
          <w:lang w:val="en-US"/>
        </w:rPr>
        <w:t> </w:t>
      </w:r>
      <w:r w:rsidRPr="009044F1">
        <w:rPr>
          <w:rFonts w:ascii="GHEA Grapalat" w:hAnsi="GHEA Grapalat"/>
          <w:sz w:val="24"/>
          <w:szCs w:val="24"/>
        </w:rPr>
        <w:t>электронной почты".</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Heading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Предметом закупки является приобретение "Наименование предмета закупки" (далее — также товар) для нужд "Наименование заказчика", которые сгруппированы в лоты "Количество лотов":</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1972"/>
        <w:gridCol w:w="5732"/>
      </w:tblGrid>
      <w:tr w:rsidR="00AD432A" w:rsidRPr="009044F1" w:rsidTr="00717AD3">
        <w:trPr>
          <w:jc w:val="center"/>
        </w:trPr>
        <w:tc>
          <w:tcPr>
            <w:tcW w:w="3502" w:type="dxa"/>
            <w:gridSpan w:val="2"/>
            <w:vAlign w:val="center"/>
          </w:tcPr>
          <w:p w:rsidR="00AD432A" w:rsidRPr="00717AD3" w:rsidRDefault="00AD432A" w:rsidP="00B46D58">
            <w:pPr>
              <w:pStyle w:val="BodyTextIndent2"/>
              <w:widowControl w:val="0"/>
              <w:spacing w:after="120" w:line="240" w:lineRule="auto"/>
              <w:ind w:firstLine="0"/>
              <w:jc w:val="center"/>
              <w:rPr>
                <w:rFonts w:ascii="GHEA Grapalat" w:hAnsi="GHEA Grapalat"/>
                <w:b/>
                <w:sz w:val="24"/>
                <w:szCs w:val="24"/>
              </w:rPr>
            </w:pPr>
            <w:r w:rsidRPr="00717AD3">
              <w:rPr>
                <w:rFonts w:ascii="GHEA Grapalat" w:hAnsi="GHEA Grapalat"/>
                <w:b/>
                <w:sz w:val="24"/>
                <w:szCs w:val="24"/>
              </w:rPr>
              <w:t>Лотов</w:t>
            </w:r>
          </w:p>
        </w:tc>
        <w:tc>
          <w:tcPr>
            <w:tcW w:w="5732" w:type="dxa"/>
            <w:vMerge w:val="restart"/>
            <w:vAlign w:val="center"/>
          </w:tcPr>
          <w:p w:rsidR="00AD432A" w:rsidRPr="00717AD3" w:rsidRDefault="00AD432A" w:rsidP="00B46D58">
            <w:pPr>
              <w:pStyle w:val="BodyTextIndent2"/>
              <w:widowControl w:val="0"/>
              <w:spacing w:after="120" w:line="240" w:lineRule="auto"/>
              <w:ind w:firstLine="0"/>
              <w:jc w:val="center"/>
              <w:rPr>
                <w:rFonts w:ascii="GHEA Grapalat" w:hAnsi="GHEA Grapalat"/>
                <w:b/>
                <w:sz w:val="24"/>
                <w:szCs w:val="24"/>
              </w:rPr>
            </w:pPr>
            <w:r w:rsidRPr="00717AD3">
              <w:rPr>
                <w:rFonts w:ascii="GHEA Grapalat" w:hAnsi="GHEA Grapalat"/>
                <w:b/>
                <w:sz w:val="24"/>
                <w:szCs w:val="24"/>
              </w:rPr>
              <w:t>Наименование лота</w:t>
            </w:r>
          </w:p>
        </w:tc>
      </w:tr>
      <w:tr w:rsidR="00AD432A" w:rsidRPr="009044F1" w:rsidTr="00717AD3">
        <w:trPr>
          <w:jc w:val="center"/>
        </w:trPr>
        <w:tc>
          <w:tcPr>
            <w:tcW w:w="1530" w:type="dxa"/>
            <w:vAlign w:val="center"/>
          </w:tcPr>
          <w:p w:rsidR="00AD432A" w:rsidRPr="00717AD3" w:rsidRDefault="00AD432A" w:rsidP="00B46D58">
            <w:pPr>
              <w:pStyle w:val="BodyTextIndent2"/>
              <w:widowControl w:val="0"/>
              <w:spacing w:after="120" w:line="240" w:lineRule="auto"/>
              <w:ind w:firstLine="0"/>
              <w:jc w:val="center"/>
              <w:rPr>
                <w:rFonts w:ascii="GHEA Grapalat" w:hAnsi="GHEA Grapalat"/>
                <w:sz w:val="24"/>
                <w:szCs w:val="24"/>
              </w:rPr>
            </w:pPr>
            <w:r w:rsidRPr="00717AD3">
              <w:rPr>
                <w:rFonts w:ascii="GHEA Grapalat" w:hAnsi="GHEA Grapalat"/>
                <w:b/>
                <w:sz w:val="24"/>
                <w:szCs w:val="24"/>
              </w:rPr>
              <w:t>Номера</w:t>
            </w:r>
          </w:p>
        </w:tc>
        <w:tc>
          <w:tcPr>
            <w:tcW w:w="1972" w:type="dxa"/>
            <w:vAlign w:val="center"/>
          </w:tcPr>
          <w:p w:rsidR="00AD432A" w:rsidRPr="00717AD3" w:rsidRDefault="00C53648" w:rsidP="00B46D58">
            <w:pPr>
              <w:pStyle w:val="BodyTextIndent2"/>
              <w:widowControl w:val="0"/>
              <w:spacing w:after="120" w:line="240" w:lineRule="auto"/>
              <w:ind w:firstLine="0"/>
              <w:jc w:val="center"/>
              <w:rPr>
                <w:rFonts w:ascii="GHEA Grapalat" w:hAnsi="GHEA Grapalat"/>
                <w:b/>
                <w:sz w:val="24"/>
                <w:szCs w:val="24"/>
              </w:rPr>
            </w:pPr>
            <w:r w:rsidRPr="00717AD3">
              <w:rPr>
                <w:rFonts w:ascii="GHEA Grapalat" w:hAnsi="GHEA Grapalat"/>
                <w:b/>
                <w:sz w:val="24"/>
                <w:szCs w:val="24"/>
              </w:rPr>
              <w:t>Цена закупки</w:t>
            </w:r>
          </w:p>
        </w:tc>
        <w:tc>
          <w:tcPr>
            <w:tcW w:w="5732" w:type="dxa"/>
            <w:vMerge/>
            <w:vAlign w:val="center"/>
          </w:tcPr>
          <w:p w:rsidR="00AD432A" w:rsidRPr="00717AD3" w:rsidRDefault="00AD432A" w:rsidP="00B46D58">
            <w:pPr>
              <w:pStyle w:val="BodyTextIndent2"/>
              <w:widowControl w:val="0"/>
              <w:spacing w:after="120" w:line="240" w:lineRule="auto"/>
              <w:ind w:firstLine="0"/>
              <w:rPr>
                <w:rFonts w:ascii="GHEA Grapalat" w:hAnsi="GHEA Grapalat"/>
                <w:b/>
                <w:sz w:val="24"/>
                <w:szCs w:val="24"/>
              </w:rPr>
            </w:pPr>
          </w:p>
        </w:tc>
      </w:tr>
      <w:tr w:rsidR="00717AD3" w:rsidRPr="009044F1" w:rsidTr="00717AD3">
        <w:trPr>
          <w:jc w:val="center"/>
        </w:trPr>
        <w:tc>
          <w:tcPr>
            <w:tcW w:w="1530" w:type="dxa"/>
            <w:vAlign w:val="center"/>
          </w:tcPr>
          <w:p w:rsidR="00717AD3" w:rsidRPr="00717AD3" w:rsidRDefault="00717AD3" w:rsidP="00424B6A">
            <w:pPr>
              <w:jc w:val="center"/>
              <w:rPr>
                <w:rFonts w:ascii="GHEA Grapalat" w:hAnsi="GHEA Grapalat"/>
                <w:b/>
                <w:sz w:val="22"/>
                <w:szCs w:val="22"/>
              </w:rPr>
            </w:pPr>
            <w:r w:rsidRPr="00717AD3">
              <w:rPr>
                <w:rFonts w:ascii="GHEA Grapalat" w:hAnsi="GHEA Grapalat"/>
                <w:b/>
                <w:sz w:val="22"/>
                <w:szCs w:val="22"/>
              </w:rPr>
              <w:t>1</w:t>
            </w:r>
          </w:p>
        </w:tc>
        <w:tc>
          <w:tcPr>
            <w:tcW w:w="1972" w:type="dxa"/>
            <w:vAlign w:val="center"/>
          </w:tcPr>
          <w:p w:rsidR="00717AD3" w:rsidRPr="00717AD3" w:rsidRDefault="00717AD3" w:rsidP="00424B6A">
            <w:pPr>
              <w:jc w:val="center"/>
              <w:rPr>
                <w:rFonts w:ascii="GHEA Grapalat" w:hAnsi="GHEA Grapalat"/>
                <w:b/>
                <w:sz w:val="22"/>
                <w:szCs w:val="22"/>
                <w:lang w:val="pt-BR"/>
              </w:rPr>
            </w:pPr>
            <w:r w:rsidRPr="00717AD3">
              <w:rPr>
                <w:rFonts w:ascii="GHEA Grapalat" w:hAnsi="GHEA Grapalat"/>
                <w:b/>
                <w:sz w:val="22"/>
                <w:szCs w:val="22"/>
                <w:lang w:val="pt-BR"/>
              </w:rPr>
              <w:t>165 000</w:t>
            </w:r>
          </w:p>
          <w:p w:rsidR="00717AD3" w:rsidRPr="00717AD3" w:rsidRDefault="00717AD3" w:rsidP="00424B6A">
            <w:pPr>
              <w:jc w:val="center"/>
              <w:rPr>
                <w:rFonts w:ascii="GHEA Grapalat" w:hAnsi="GHEA Grapalat"/>
                <w:b/>
                <w:sz w:val="22"/>
                <w:szCs w:val="22"/>
              </w:rPr>
            </w:pPr>
          </w:p>
        </w:tc>
        <w:tc>
          <w:tcPr>
            <w:tcW w:w="5732" w:type="dxa"/>
          </w:tcPr>
          <w:p w:rsidR="00717AD3" w:rsidRPr="00717AD3" w:rsidRDefault="00717AD3" w:rsidP="00D50352">
            <w:pPr>
              <w:rPr>
                <w:rFonts w:ascii="GHEA Grapalat" w:hAnsi="GHEA Grapalat"/>
                <w:b/>
                <w:sz w:val="22"/>
                <w:szCs w:val="22"/>
              </w:rPr>
            </w:pPr>
            <w:r w:rsidRPr="00717AD3">
              <w:rPr>
                <w:rFonts w:ascii="GHEA Grapalat" w:hAnsi="GHEA Grapalat"/>
                <w:b/>
                <w:sz w:val="22"/>
                <w:szCs w:val="22"/>
              </w:rPr>
              <w:t>Кабель АПВ 6:</w:t>
            </w:r>
          </w:p>
        </w:tc>
      </w:tr>
      <w:tr w:rsidR="00717AD3" w:rsidRPr="009044F1" w:rsidTr="00717AD3">
        <w:trPr>
          <w:jc w:val="center"/>
        </w:trPr>
        <w:tc>
          <w:tcPr>
            <w:tcW w:w="1530" w:type="dxa"/>
            <w:vAlign w:val="center"/>
          </w:tcPr>
          <w:p w:rsidR="00717AD3" w:rsidRPr="00717AD3" w:rsidRDefault="00717AD3" w:rsidP="00424B6A">
            <w:pPr>
              <w:jc w:val="center"/>
              <w:rPr>
                <w:rFonts w:ascii="GHEA Grapalat" w:hAnsi="GHEA Grapalat"/>
                <w:b/>
                <w:sz w:val="22"/>
                <w:szCs w:val="22"/>
                <w:lang w:val="pt-BR"/>
              </w:rPr>
            </w:pPr>
            <w:r w:rsidRPr="00717AD3">
              <w:rPr>
                <w:rFonts w:ascii="GHEA Grapalat" w:hAnsi="GHEA Grapalat"/>
                <w:b/>
                <w:sz w:val="22"/>
                <w:szCs w:val="22"/>
                <w:lang w:val="pt-BR"/>
              </w:rPr>
              <w:t>2</w:t>
            </w:r>
          </w:p>
        </w:tc>
        <w:tc>
          <w:tcPr>
            <w:tcW w:w="1972" w:type="dxa"/>
            <w:vAlign w:val="center"/>
          </w:tcPr>
          <w:p w:rsidR="00717AD3" w:rsidRPr="00717AD3" w:rsidRDefault="00717AD3" w:rsidP="00424B6A">
            <w:pPr>
              <w:jc w:val="center"/>
              <w:rPr>
                <w:rFonts w:ascii="GHEA Grapalat" w:hAnsi="GHEA Grapalat"/>
                <w:b/>
                <w:sz w:val="22"/>
                <w:szCs w:val="22"/>
                <w:lang w:val="hy-AM"/>
              </w:rPr>
            </w:pPr>
            <w:r w:rsidRPr="00717AD3">
              <w:rPr>
                <w:rFonts w:ascii="GHEA Grapalat" w:hAnsi="GHEA Grapalat"/>
                <w:b/>
                <w:sz w:val="22"/>
                <w:szCs w:val="22"/>
                <w:lang w:val="hy-AM"/>
              </w:rPr>
              <w:t>800000</w:t>
            </w:r>
          </w:p>
        </w:tc>
        <w:tc>
          <w:tcPr>
            <w:tcW w:w="5732" w:type="dxa"/>
          </w:tcPr>
          <w:p w:rsidR="00717AD3" w:rsidRPr="00717AD3" w:rsidRDefault="00717AD3" w:rsidP="00D50352">
            <w:pPr>
              <w:rPr>
                <w:rFonts w:ascii="GHEA Grapalat" w:hAnsi="GHEA Grapalat"/>
                <w:b/>
                <w:sz w:val="22"/>
                <w:szCs w:val="22"/>
              </w:rPr>
            </w:pPr>
            <w:r w:rsidRPr="00717AD3">
              <w:rPr>
                <w:rFonts w:ascii="GHEA Grapalat" w:hAnsi="GHEA Grapalat"/>
                <w:b/>
                <w:sz w:val="22"/>
                <w:szCs w:val="22"/>
              </w:rPr>
              <w:t>Кабель АПВ 10:00</w:t>
            </w:r>
          </w:p>
        </w:tc>
      </w:tr>
      <w:tr w:rsidR="00717AD3" w:rsidRPr="009044F1" w:rsidTr="00717AD3">
        <w:trPr>
          <w:jc w:val="center"/>
        </w:trPr>
        <w:tc>
          <w:tcPr>
            <w:tcW w:w="1530" w:type="dxa"/>
            <w:vAlign w:val="center"/>
          </w:tcPr>
          <w:p w:rsidR="00717AD3" w:rsidRPr="00717AD3" w:rsidRDefault="00717AD3" w:rsidP="00424B6A">
            <w:pPr>
              <w:jc w:val="center"/>
              <w:rPr>
                <w:rFonts w:ascii="GHEA Grapalat" w:hAnsi="GHEA Grapalat"/>
                <w:b/>
                <w:sz w:val="22"/>
                <w:szCs w:val="22"/>
                <w:lang w:val="pt-BR"/>
              </w:rPr>
            </w:pPr>
            <w:r w:rsidRPr="00717AD3">
              <w:rPr>
                <w:rFonts w:ascii="GHEA Grapalat" w:hAnsi="GHEA Grapalat"/>
                <w:b/>
                <w:sz w:val="22"/>
                <w:szCs w:val="22"/>
                <w:lang w:val="pt-BR"/>
              </w:rPr>
              <w:t>3</w:t>
            </w:r>
          </w:p>
        </w:tc>
        <w:tc>
          <w:tcPr>
            <w:tcW w:w="1972" w:type="dxa"/>
            <w:vAlign w:val="center"/>
          </w:tcPr>
          <w:p w:rsidR="00717AD3" w:rsidRPr="00717AD3" w:rsidRDefault="00717AD3" w:rsidP="00424B6A">
            <w:pPr>
              <w:jc w:val="center"/>
              <w:rPr>
                <w:rFonts w:ascii="GHEA Grapalat" w:hAnsi="GHEA Grapalat" w:cs="GHEA Grapalat"/>
                <w:b/>
                <w:color w:val="000000"/>
                <w:sz w:val="22"/>
                <w:szCs w:val="22"/>
                <w:lang w:val="pt-BR"/>
              </w:rPr>
            </w:pPr>
            <w:r w:rsidRPr="00717AD3">
              <w:rPr>
                <w:rFonts w:ascii="GHEA Grapalat" w:hAnsi="GHEA Grapalat"/>
                <w:b/>
                <w:sz w:val="22"/>
                <w:szCs w:val="22"/>
                <w:lang w:val="pt-BR"/>
              </w:rPr>
              <w:t>1 100 000</w:t>
            </w:r>
          </w:p>
        </w:tc>
        <w:tc>
          <w:tcPr>
            <w:tcW w:w="5732" w:type="dxa"/>
          </w:tcPr>
          <w:p w:rsidR="00717AD3" w:rsidRPr="00717AD3" w:rsidRDefault="00717AD3" w:rsidP="00D50352">
            <w:pPr>
              <w:rPr>
                <w:rFonts w:ascii="GHEA Grapalat" w:hAnsi="GHEA Grapalat"/>
                <w:b/>
                <w:sz w:val="22"/>
                <w:szCs w:val="22"/>
              </w:rPr>
            </w:pPr>
            <w:r w:rsidRPr="00717AD3">
              <w:rPr>
                <w:rFonts w:ascii="GHEA Grapalat" w:hAnsi="GHEA Grapalat"/>
                <w:b/>
                <w:sz w:val="22"/>
                <w:szCs w:val="22"/>
              </w:rPr>
              <w:t>Кабель АПВ 16:00</w:t>
            </w:r>
          </w:p>
        </w:tc>
      </w:tr>
      <w:tr w:rsidR="00717AD3" w:rsidRPr="009044F1" w:rsidTr="00717AD3">
        <w:trPr>
          <w:jc w:val="center"/>
        </w:trPr>
        <w:tc>
          <w:tcPr>
            <w:tcW w:w="1530" w:type="dxa"/>
            <w:vAlign w:val="center"/>
          </w:tcPr>
          <w:p w:rsidR="00717AD3" w:rsidRPr="00717AD3" w:rsidRDefault="00717AD3" w:rsidP="00424B6A">
            <w:pPr>
              <w:jc w:val="center"/>
              <w:rPr>
                <w:rFonts w:ascii="GHEA Grapalat" w:hAnsi="GHEA Grapalat"/>
                <w:b/>
                <w:sz w:val="22"/>
                <w:szCs w:val="22"/>
                <w:lang w:val="pt-BR"/>
              </w:rPr>
            </w:pPr>
            <w:r w:rsidRPr="00717AD3">
              <w:rPr>
                <w:rFonts w:ascii="GHEA Grapalat" w:hAnsi="GHEA Grapalat"/>
                <w:b/>
                <w:sz w:val="22"/>
                <w:szCs w:val="22"/>
                <w:lang w:val="pt-BR"/>
              </w:rPr>
              <w:t>4</w:t>
            </w:r>
          </w:p>
        </w:tc>
        <w:tc>
          <w:tcPr>
            <w:tcW w:w="1972" w:type="dxa"/>
            <w:vAlign w:val="center"/>
          </w:tcPr>
          <w:p w:rsidR="00717AD3" w:rsidRPr="00717AD3" w:rsidRDefault="00717AD3" w:rsidP="00424B6A">
            <w:pPr>
              <w:jc w:val="center"/>
              <w:rPr>
                <w:rFonts w:ascii="GHEA Grapalat" w:hAnsi="GHEA Grapalat"/>
                <w:b/>
                <w:sz w:val="22"/>
                <w:szCs w:val="22"/>
                <w:lang w:val="hy-AM"/>
              </w:rPr>
            </w:pPr>
            <w:r w:rsidRPr="00717AD3">
              <w:rPr>
                <w:rFonts w:ascii="GHEA Grapalat" w:hAnsi="GHEA Grapalat"/>
                <w:b/>
                <w:sz w:val="22"/>
                <w:szCs w:val="22"/>
                <w:lang w:val="hy-AM"/>
              </w:rPr>
              <w:t>1220000</w:t>
            </w:r>
          </w:p>
        </w:tc>
        <w:tc>
          <w:tcPr>
            <w:tcW w:w="5732" w:type="dxa"/>
          </w:tcPr>
          <w:p w:rsidR="00717AD3" w:rsidRPr="00717AD3" w:rsidRDefault="00717AD3" w:rsidP="00D50352">
            <w:pPr>
              <w:rPr>
                <w:rFonts w:ascii="GHEA Grapalat" w:hAnsi="GHEA Grapalat"/>
                <w:b/>
                <w:sz w:val="22"/>
                <w:szCs w:val="22"/>
              </w:rPr>
            </w:pPr>
            <w:r w:rsidRPr="00717AD3">
              <w:rPr>
                <w:rFonts w:ascii="GHEA Grapalat" w:hAnsi="GHEA Grapalat"/>
                <w:b/>
                <w:sz w:val="22"/>
                <w:szCs w:val="22"/>
              </w:rPr>
              <w:t>Металлический коготь</w:t>
            </w:r>
          </w:p>
        </w:tc>
      </w:tr>
      <w:tr w:rsidR="00717AD3" w:rsidRPr="009044F1" w:rsidTr="00717AD3">
        <w:trPr>
          <w:jc w:val="center"/>
        </w:trPr>
        <w:tc>
          <w:tcPr>
            <w:tcW w:w="1530" w:type="dxa"/>
            <w:vAlign w:val="center"/>
          </w:tcPr>
          <w:p w:rsidR="00717AD3" w:rsidRPr="00717AD3" w:rsidRDefault="00717AD3" w:rsidP="00424B6A">
            <w:pPr>
              <w:jc w:val="center"/>
              <w:rPr>
                <w:rFonts w:ascii="GHEA Grapalat" w:hAnsi="GHEA Grapalat"/>
                <w:b/>
                <w:sz w:val="22"/>
                <w:szCs w:val="22"/>
                <w:lang w:val="pt-BR"/>
              </w:rPr>
            </w:pPr>
            <w:r w:rsidRPr="00717AD3">
              <w:rPr>
                <w:rFonts w:ascii="GHEA Grapalat" w:hAnsi="GHEA Grapalat"/>
                <w:b/>
                <w:sz w:val="22"/>
                <w:szCs w:val="22"/>
                <w:lang w:val="pt-BR"/>
              </w:rPr>
              <w:t>5</w:t>
            </w:r>
          </w:p>
        </w:tc>
        <w:tc>
          <w:tcPr>
            <w:tcW w:w="1972" w:type="dxa"/>
            <w:vAlign w:val="center"/>
          </w:tcPr>
          <w:p w:rsidR="00717AD3" w:rsidRPr="00717AD3" w:rsidRDefault="00717AD3" w:rsidP="00424B6A">
            <w:pPr>
              <w:jc w:val="center"/>
              <w:rPr>
                <w:rFonts w:ascii="GHEA Grapalat" w:hAnsi="GHEA Grapalat"/>
                <w:b/>
                <w:sz w:val="22"/>
                <w:szCs w:val="22"/>
                <w:lang w:val="hy-AM"/>
              </w:rPr>
            </w:pPr>
            <w:r w:rsidRPr="00717AD3">
              <w:rPr>
                <w:rFonts w:ascii="GHEA Grapalat" w:hAnsi="GHEA Grapalat"/>
                <w:b/>
                <w:sz w:val="22"/>
                <w:szCs w:val="22"/>
                <w:lang w:val="hy-AM"/>
              </w:rPr>
              <w:t>150000</w:t>
            </w:r>
          </w:p>
        </w:tc>
        <w:tc>
          <w:tcPr>
            <w:tcW w:w="5732" w:type="dxa"/>
          </w:tcPr>
          <w:p w:rsidR="00717AD3" w:rsidRPr="00717AD3" w:rsidRDefault="00717AD3" w:rsidP="00D50352">
            <w:pPr>
              <w:rPr>
                <w:rFonts w:ascii="GHEA Grapalat" w:hAnsi="GHEA Grapalat"/>
                <w:b/>
                <w:sz w:val="22"/>
                <w:szCs w:val="22"/>
              </w:rPr>
            </w:pPr>
            <w:r w:rsidRPr="00717AD3">
              <w:rPr>
                <w:rFonts w:ascii="GHEA Grapalat" w:hAnsi="GHEA Grapalat"/>
                <w:b/>
                <w:sz w:val="22"/>
                <w:szCs w:val="22"/>
              </w:rPr>
              <w:t>Металлическая труба</w:t>
            </w:r>
          </w:p>
        </w:tc>
      </w:tr>
      <w:tr w:rsidR="00717AD3" w:rsidRPr="009044F1" w:rsidTr="00717AD3">
        <w:trPr>
          <w:jc w:val="center"/>
        </w:trPr>
        <w:tc>
          <w:tcPr>
            <w:tcW w:w="1530" w:type="dxa"/>
            <w:vAlign w:val="center"/>
          </w:tcPr>
          <w:p w:rsidR="00717AD3" w:rsidRPr="00717AD3" w:rsidRDefault="00717AD3" w:rsidP="00424B6A">
            <w:pPr>
              <w:jc w:val="center"/>
              <w:rPr>
                <w:rFonts w:ascii="GHEA Grapalat" w:hAnsi="GHEA Grapalat"/>
                <w:b/>
                <w:sz w:val="22"/>
                <w:szCs w:val="22"/>
                <w:lang w:val="pt-BR"/>
              </w:rPr>
            </w:pPr>
            <w:r w:rsidRPr="00717AD3">
              <w:rPr>
                <w:rFonts w:ascii="GHEA Grapalat" w:hAnsi="GHEA Grapalat"/>
                <w:b/>
                <w:sz w:val="22"/>
                <w:szCs w:val="22"/>
                <w:lang w:val="pt-BR"/>
              </w:rPr>
              <w:t>6</w:t>
            </w:r>
          </w:p>
        </w:tc>
        <w:tc>
          <w:tcPr>
            <w:tcW w:w="1972" w:type="dxa"/>
            <w:vAlign w:val="center"/>
          </w:tcPr>
          <w:p w:rsidR="00717AD3" w:rsidRPr="00717AD3" w:rsidRDefault="00717AD3" w:rsidP="00424B6A">
            <w:pPr>
              <w:jc w:val="center"/>
              <w:rPr>
                <w:rFonts w:ascii="GHEA Grapalat" w:hAnsi="GHEA Grapalat"/>
                <w:b/>
                <w:sz w:val="22"/>
                <w:szCs w:val="22"/>
                <w:lang w:val="hy-AM"/>
              </w:rPr>
            </w:pPr>
            <w:r w:rsidRPr="00717AD3">
              <w:rPr>
                <w:rFonts w:ascii="GHEA Grapalat" w:hAnsi="GHEA Grapalat"/>
                <w:b/>
                <w:sz w:val="22"/>
                <w:szCs w:val="22"/>
                <w:lang w:val="hy-AM"/>
              </w:rPr>
              <w:t>175000</w:t>
            </w:r>
          </w:p>
        </w:tc>
        <w:tc>
          <w:tcPr>
            <w:tcW w:w="5732" w:type="dxa"/>
          </w:tcPr>
          <w:p w:rsidR="00717AD3" w:rsidRPr="00717AD3" w:rsidRDefault="00717AD3" w:rsidP="00D50352">
            <w:pPr>
              <w:rPr>
                <w:rFonts w:ascii="GHEA Grapalat" w:hAnsi="GHEA Grapalat"/>
                <w:b/>
                <w:sz w:val="22"/>
                <w:szCs w:val="22"/>
              </w:rPr>
            </w:pPr>
            <w:r w:rsidRPr="00717AD3">
              <w:rPr>
                <w:rFonts w:ascii="GHEA Grapalat" w:hAnsi="GHEA Grapalat"/>
                <w:b/>
                <w:sz w:val="22"/>
                <w:szCs w:val="22"/>
              </w:rPr>
              <w:t>Металлическая труба</w:t>
            </w:r>
          </w:p>
        </w:tc>
      </w:tr>
      <w:tr w:rsidR="00717AD3" w:rsidRPr="009044F1" w:rsidTr="00717AD3">
        <w:trPr>
          <w:jc w:val="center"/>
        </w:trPr>
        <w:tc>
          <w:tcPr>
            <w:tcW w:w="1530" w:type="dxa"/>
            <w:vAlign w:val="center"/>
          </w:tcPr>
          <w:p w:rsidR="00717AD3" w:rsidRPr="00717AD3" w:rsidRDefault="00717AD3" w:rsidP="00424B6A">
            <w:pPr>
              <w:jc w:val="center"/>
              <w:rPr>
                <w:rFonts w:ascii="GHEA Grapalat" w:hAnsi="GHEA Grapalat"/>
                <w:b/>
                <w:sz w:val="22"/>
                <w:szCs w:val="22"/>
                <w:lang w:val="pt-BR"/>
              </w:rPr>
            </w:pPr>
            <w:r w:rsidRPr="00717AD3">
              <w:rPr>
                <w:rFonts w:ascii="GHEA Grapalat" w:hAnsi="GHEA Grapalat"/>
                <w:b/>
                <w:sz w:val="22"/>
                <w:szCs w:val="22"/>
                <w:lang w:val="pt-BR"/>
              </w:rPr>
              <w:t>7</w:t>
            </w:r>
          </w:p>
        </w:tc>
        <w:tc>
          <w:tcPr>
            <w:tcW w:w="1972" w:type="dxa"/>
            <w:vAlign w:val="center"/>
          </w:tcPr>
          <w:p w:rsidR="00717AD3" w:rsidRPr="00717AD3" w:rsidRDefault="00717AD3" w:rsidP="00424B6A">
            <w:pPr>
              <w:jc w:val="center"/>
              <w:rPr>
                <w:rFonts w:ascii="GHEA Grapalat" w:hAnsi="GHEA Grapalat"/>
                <w:b/>
                <w:sz w:val="22"/>
                <w:szCs w:val="22"/>
                <w:lang w:val="hy-AM"/>
              </w:rPr>
            </w:pPr>
            <w:r w:rsidRPr="00717AD3">
              <w:rPr>
                <w:rFonts w:ascii="GHEA Grapalat" w:hAnsi="GHEA Grapalat"/>
                <w:b/>
                <w:sz w:val="22"/>
                <w:szCs w:val="22"/>
                <w:lang w:val="hy-AM"/>
              </w:rPr>
              <w:t>700000</w:t>
            </w:r>
          </w:p>
        </w:tc>
        <w:tc>
          <w:tcPr>
            <w:tcW w:w="5732" w:type="dxa"/>
          </w:tcPr>
          <w:p w:rsidR="00717AD3" w:rsidRPr="00717AD3" w:rsidRDefault="00717AD3" w:rsidP="00D50352">
            <w:pPr>
              <w:rPr>
                <w:rFonts w:ascii="GHEA Grapalat" w:hAnsi="GHEA Grapalat"/>
                <w:b/>
                <w:sz w:val="22"/>
                <w:szCs w:val="22"/>
              </w:rPr>
            </w:pPr>
            <w:r w:rsidRPr="00717AD3">
              <w:rPr>
                <w:rFonts w:ascii="GHEA Grapalat" w:hAnsi="GHEA Grapalat"/>
                <w:b/>
                <w:sz w:val="22"/>
                <w:szCs w:val="22"/>
              </w:rPr>
              <w:t>Металлическая труба</w:t>
            </w:r>
          </w:p>
        </w:tc>
      </w:tr>
      <w:tr w:rsidR="00717AD3" w:rsidRPr="009044F1" w:rsidTr="00717AD3">
        <w:trPr>
          <w:jc w:val="center"/>
        </w:trPr>
        <w:tc>
          <w:tcPr>
            <w:tcW w:w="1530" w:type="dxa"/>
            <w:vAlign w:val="center"/>
          </w:tcPr>
          <w:p w:rsidR="00717AD3" w:rsidRPr="00717AD3" w:rsidRDefault="00717AD3" w:rsidP="00424B6A">
            <w:pPr>
              <w:jc w:val="center"/>
              <w:rPr>
                <w:rFonts w:ascii="GHEA Grapalat" w:hAnsi="GHEA Grapalat"/>
                <w:b/>
                <w:sz w:val="22"/>
                <w:szCs w:val="22"/>
                <w:lang w:val="pt-BR"/>
              </w:rPr>
            </w:pPr>
            <w:r w:rsidRPr="00717AD3">
              <w:rPr>
                <w:rFonts w:ascii="GHEA Grapalat" w:hAnsi="GHEA Grapalat"/>
                <w:b/>
                <w:sz w:val="22"/>
                <w:szCs w:val="22"/>
                <w:lang w:val="pt-BR"/>
              </w:rPr>
              <w:t>8</w:t>
            </w:r>
          </w:p>
        </w:tc>
        <w:tc>
          <w:tcPr>
            <w:tcW w:w="1972" w:type="dxa"/>
            <w:vAlign w:val="center"/>
          </w:tcPr>
          <w:p w:rsidR="00717AD3" w:rsidRPr="00717AD3" w:rsidRDefault="00717AD3" w:rsidP="00424B6A">
            <w:pPr>
              <w:jc w:val="center"/>
              <w:rPr>
                <w:rFonts w:ascii="GHEA Grapalat" w:hAnsi="GHEA Grapalat"/>
                <w:b/>
                <w:sz w:val="22"/>
                <w:szCs w:val="22"/>
                <w:lang w:val="hy-AM"/>
              </w:rPr>
            </w:pPr>
            <w:r w:rsidRPr="00717AD3">
              <w:rPr>
                <w:rFonts w:ascii="GHEA Grapalat" w:hAnsi="GHEA Grapalat"/>
                <w:b/>
                <w:sz w:val="22"/>
                <w:szCs w:val="22"/>
                <w:lang w:val="hy-AM"/>
              </w:rPr>
              <w:t>680000</w:t>
            </w:r>
          </w:p>
        </w:tc>
        <w:tc>
          <w:tcPr>
            <w:tcW w:w="5732" w:type="dxa"/>
          </w:tcPr>
          <w:p w:rsidR="00717AD3" w:rsidRPr="00717AD3" w:rsidRDefault="00717AD3" w:rsidP="00D50352">
            <w:pPr>
              <w:rPr>
                <w:rFonts w:ascii="GHEA Grapalat" w:hAnsi="GHEA Grapalat"/>
                <w:b/>
                <w:sz w:val="22"/>
                <w:szCs w:val="22"/>
              </w:rPr>
            </w:pPr>
            <w:r w:rsidRPr="00717AD3">
              <w:rPr>
                <w:rFonts w:ascii="GHEA Grapalat" w:hAnsi="GHEA Grapalat"/>
                <w:b/>
                <w:sz w:val="22"/>
                <w:szCs w:val="22"/>
              </w:rPr>
              <w:t>Металлическая труба</w:t>
            </w:r>
          </w:p>
        </w:tc>
      </w:tr>
      <w:tr w:rsidR="00717AD3" w:rsidRPr="009044F1" w:rsidTr="00717AD3">
        <w:trPr>
          <w:jc w:val="center"/>
        </w:trPr>
        <w:tc>
          <w:tcPr>
            <w:tcW w:w="1530" w:type="dxa"/>
            <w:vAlign w:val="center"/>
          </w:tcPr>
          <w:p w:rsidR="00717AD3" w:rsidRPr="00717AD3" w:rsidRDefault="00717AD3" w:rsidP="00424B6A">
            <w:pPr>
              <w:jc w:val="center"/>
              <w:rPr>
                <w:rFonts w:ascii="GHEA Grapalat" w:hAnsi="GHEA Grapalat"/>
                <w:b/>
                <w:sz w:val="22"/>
                <w:szCs w:val="22"/>
                <w:lang w:val="pt-BR"/>
              </w:rPr>
            </w:pPr>
            <w:r w:rsidRPr="00717AD3">
              <w:rPr>
                <w:rFonts w:ascii="GHEA Grapalat" w:hAnsi="GHEA Grapalat"/>
                <w:b/>
                <w:sz w:val="22"/>
                <w:szCs w:val="22"/>
                <w:lang w:val="pt-BR"/>
              </w:rPr>
              <w:t>9</w:t>
            </w:r>
          </w:p>
        </w:tc>
        <w:tc>
          <w:tcPr>
            <w:tcW w:w="1972" w:type="dxa"/>
            <w:vAlign w:val="center"/>
          </w:tcPr>
          <w:p w:rsidR="00717AD3" w:rsidRPr="00717AD3" w:rsidRDefault="00717AD3" w:rsidP="00424B6A">
            <w:pPr>
              <w:jc w:val="center"/>
              <w:rPr>
                <w:rFonts w:ascii="GHEA Grapalat" w:hAnsi="GHEA Grapalat"/>
                <w:b/>
                <w:sz w:val="22"/>
                <w:szCs w:val="22"/>
                <w:lang w:val="hy-AM"/>
              </w:rPr>
            </w:pPr>
            <w:r w:rsidRPr="00717AD3">
              <w:rPr>
                <w:rFonts w:ascii="GHEA Grapalat" w:hAnsi="GHEA Grapalat"/>
                <w:b/>
                <w:sz w:val="22"/>
                <w:szCs w:val="22"/>
                <w:lang w:val="hy-AM"/>
              </w:rPr>
              <w:t>30000</w:t>
            </w:r>
          </w:p>
        </w:tc>
        <w:tc>
          <w:tcPr>
            <w:tcW w:w="5732" w:type="dxa"/>
          </w:tcPr>
          <w:p w:rsidR="00717AD3" w:rsidRPr="00717AD3" w:rsidRDefault="00717AD3" w:rsidP="00D50352">
            <w:pPr>
              <w:rPr>
                <w:rFonts w:ascii="GHEA Grapalat" w:hAnsi="GHEA Grapalat"/>
                <w:b/>
                <w:sz w:val="22"/>
                <w:szCs w:val="22"/>
              </w:rPr>
            </w:pPr>
            <w:r w:rsidRPr="00717AD3">
              <w:rPr>
                <w:rFonts w:ascii="GHEA Grapalat" w:hAnsi="GHEA Grapalat"/>
                <w:b/>
                <w:sz w:val="22"/>
                <w:szCs w:val="22"/>
              </w:rPr>
              <w:t>Проволока медная</w:t>
            </w:r>
          </w:p>
        </w:tc>
      </w:tr>
      <w:tr w:rsidR="00717AD3" w:rsidRPr="009044F1" w:rsidTr="00717AD3">
        <w:trPr>
          <w:jc w:val="center"/>
        </w:trPr>
        <w:tc>
          <w:tcPr>
            <w:tcW w:w="1530" w:type="dxa"/>
            <w:vAlign w:val="center"/>
          </w:tcPr>
          <w:p w:rsidR="00717AD3" w:rsidRPr="00717AD3" w:rsidRDefault="00717AD3" w:rsidP="00424B6A">
            <w:pPr>
              <w:jc w:val="center"/>
              <w:rPr>
                <w:rFonts w:ascii="GHEA Grapalat" w:hAnsi="GHEA Grapalat"/>
                <w:b/>
                <w:sz w:val="22"/>
                <w:szCs w:val="22"/>
                <w:lang w:val="pt-BR"/>
              </w:rPr>
            </w:pPr>
            <w:r w:rsidRPr="00717AD3">
              <w:rPr>
                <w:rFonts w:ascii="GHEA Grapalat" w:hAnsi="GHEA Grapalat"/>
                <w:b/>
                <w:sz w:val="22"/>
                <w:szCs w:val="22"/>
                <w:lang w:val="pt-BR"/>
              </w:rPr>
              <w:t>10</w:t>
            </w:r>
          </w:p>
        </w:tc>
        <w:tc>
          <w:tcPr>
            <w:tcW w:w="1972" w:type="dxa"/>
            <w:vAlign w:val="center"/>
          </w:tcPr>
          <w:p w:rsidR="00717AD3" w:rsidRPr="00717AD3" w:rsidRDefault="00717AD3" w:rsidP="00424B6A">
            <w:pPr>
              <w:jc w:val="center"/>
              <w:rPr>
                <w:rFonts w:ascii="GHEA Grapalat" w:hAnsi="GHEA Grapalat"/>
                <w:b/>
                <w:sz w:val="22"/>
                <w:szCs w:val="22"/>
                <w:lang w:val="hy-AM"/>
              </w:rPr>
            </w:pPr>
            <w:r w:rsidRPr="00717AD3">
              <w:rPr>
                <w:rFonts w:ascii="GHEA Grapalat" w:hAnsi="GHEA Grapalat"/>
                <w:b/>
                <w:sz w:val="22"/>
                <w:szCs w:val="22"/>
                <w:lang w:val="hy-AM"/>
              </w:rPr>
              <w:t>60000</w:t>
            </w:r>
          </w:p>
        </w:tc>
        <w:tc>
          <w:tcPr>
            <w:tcW w:w="5732" w:type="dxa"/>
          </w:tcPr>
          <w:p w:rsidR="00717AD3" w:rsidRPr="00717AD3" w:rsidRDefault="00717AD3" w:rsidP="00D50352">
            <w:pPr>
              <w:rPr>
                <w:rFonts w:ascii="GHEA Grapalat" w:hAnsi="GHEA Grapalat"/>
                <w:b/>
                <w:sz w:val="22"/>
                <w:szCs w:val="22"/>
              </w:rPr>
            </w:pPr>
            <w:r w:rsidRPr="00717AD3">
              <w:rPr>
                <w:rFonts w:ascii="GHEA Grapalat" w:hAnsi="GHEA Grapalat"/>
                <w:b/>
                <w:sz w:val="22"/>
                <w:szCs w:val="22"/>
              </w:rPr>
              <w:t>Проволока медная</w:t>
            </w:r>
          </w:p>
        </w:tc>
      </w:tr>
    </w:tbl>
    <w:p w:rsidR="006173D4" w:rsidRPr="00B453CD" w:rsidRDefault="00816505" w:rsidP="006173D4">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r w:rsidR="006173D4" w:rsidRPr="00B453CD">
        <w:rPr>
          <w:rFonts w:ascii="GHEA Grapalat" w:hAnsi="GHEA Grapalat"/>
          <w:sz w:val="24"/>
          <w:szCs w:val="24"/>
        </w:rPr>
        <w:t xml:space="preserve"> </w:t>
      </w:r>
      <w:r w:rsidR="00B453CD">
        <w:rPr>
          <w:rFonts w:ascii="GHEA Grapalat" w:hAnsi="GHEA Grapalat"/>
          <w:sz w:val="24"/>
          <w:szCs w:val="24"/>
        </w:rPr>
        <w:t xml:space="preserve"> </w:t>
      </w:r>
      <w:r w:rsidR="006173D4" w:rsidRPr="00B453CD">
        <w:rPr>
          <w:rFonts w:ascii="GHEA Grapalat" w:hAnsi="GHEA Grapalat"/>
          <w:sz w:val="24"/>
          <w:szCs w:val="24"/>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C3663">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F62D7A">
        <w:rPr>
          <w:rFonts w:ascii="GHEA Grapalat" w:hAnsi="GHEA Grapalat"/>
        </w:rPr>
        <w:t xml:space="preserve"> или  отменена</w:t>
      </w:r>
      <w:r w:rsidR="003240F7">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CB2FE2">
        <w:rPr>
          <w:rFonts w:ascii="GHEA Grapalat" w:hAnsi="GHEA Grapalat"/>
        </w:rPr>
        <w:t xml:space="preserve">в отношении которых  административный акт, устанавливающий </w:t>
      </w:r>
      <w:r w:rsidR="00CB2FE2">
        <w:rPr>
          <w:rFonts w:ascii="GHEA Grapalat" w:hAnsi="GHEA Grapalat"/>
        </w:rPr>
        <w:lastRenderedPageBreak/>
        <w:t>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622A4" w:rsidRPr="006622A4" w:rsidRDefault="006622A4" w:rsidP="006622A4">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6622A4" w:rsidRPr="006622A4" w:rsidRDefault="006622A4" w:rsidP="006622A4">
      <w:pPr>
        <w:pStyle w:val="ListParagraph"/>
        <w:widowControl w:val="0"/>
        <w:numPr>
          <w:ilvl w:val="0"/>
          <w:numId w:val="31"/>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6622A4" w:rsidRPr="006622A4" w:rsidRDefault="006622A4" w:rsidP="006622A4">
      <w:pPr>
        <w:pStyle w:val="ListParagraph"/>
        <w:widowControl w:val="0"/>
        <w:numPr>
          <w:ilvl w:val="0"/>
          <w:numId w:val="31"/>
        </w:numPr>
        <w:tabs>
          <w:tab w:val="left" w:pos="1134"/>
        </w:tabs>
        <w:ind w:left="426" w:hanging="284"/>
        <w:contextualSpacing/>
        <w:jc w:val="both"/>
        <w:rPr>
          <w:rFonts w:ascii="GHEA Grapalat" w:hAnsi="GHEA Grapalat"/>
        </w:rPr>
      </w:pPr>
      <w:r w:rsidRPr="006622A4">
        <w:rPr>
          <w:rFonts w:ascii="GHEA Grapalat" w:hAnsi="GHEA Grapalat"/>
        </w:rPr>
        <w:t>в качестве отобранного участника отказался или лишился  права заключения договора.</w:t>
      </w:r>
    </w:p>
    <w:p w:rsidR="006622A4" w:rsidRPr="009044F1" w:rsidRDefault="006622A4" w:rsidP="00B46D58">
      <w:pPr>
        <w:widowControl w:val="0"/>
        <w:tabs>
          <w:tab w:val="left" w:pos="1134"/>
        </w:tabs>
        <w:spacing w:after="160"/>
        <w:ind w:firstLine="567"/>
        <w:jc w:val="both"/>
        <w:rPr>
          <w:rFonts w:ascii="GHEA Grapalat" w:hAnsi="GHEA Grapalat" w:cs="Sylfaen"/>
        </w:rPr>
      </w:pP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5A221E" w:rsidRDefault="00BA3554" w:rsidP="005A221E">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5A221E"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5A221E">
        <w:rPr>
          <w:rFonts w:ascii="GHEA Grapalat" w:hAnsi="GHEA Grapalat"/>
        </w:rPr>
        <w:t>.</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w:t>
      </w:r>
      <w:r w:rsidRPr="009044F1">
        <w:rPr>
          <w:rFonts w:ascii="GHEA Grapalat" w:hAnsi="GHEA Grapalat"/>
        </w:rPr>
        <w:lastRenderedPageBreak/>
        <w:t>(консорциумом).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 xml:space="preserve">кто-либо из членов какого-либо органа управления одного из них или из </w:t>
      </w:r>
      <w:r w:rsidRPr="009044F1">
        <w:rPr>
          <w:rFonts w:ascii="GHEA Grapalat" w:hAnsi="GHEA Grapalat"/>
          <w:color w:val="000000"/>
        </w:rPr>
        <w:lastRenderedPageBreak/>
        <w:t>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Pr>
          <w:rFonts w:ascii="GHEA Grapalat" w:hAnsi="GHEA Grapalat"/>
          <w:color w:val="000000"/>
        </w:rPr>
        <w:t>внуки,</w:t>
      </w:r>
      <w:ins w:id="0" w:author="Vardan" w:date="2022-10-29T23:46:00Z">
        <w:r w:rsidR="006E007C">
          <w:rPr>
            <w:rFonts w:ascii="GHEA Grapalat" w:hAnsi="GHEA Grapalat"/>
            <w:color w:val="000000"/>
          </w:rPr>
          <w:t xml:space="preserve"> </w:t>
        </w:r>
      </w:ins>
      <w:r w:rsidRPr="009044F1">
        <w:rPr>
          <w:rFonts w:ascii="GHEA Grapalat" w:hAnsi="GHEA Grapalat"/>
          <w:color w:val="000000"/>
        </w:rPr>
        <w:t>супруг сестры или супруга брата и их дети.</w:t>
      </w:r>
    </w:p>
    <w:p w:rsidR="004175B6" w:rsidRPr="003F2899" w:rsidRDefault="00096865" w:rsidP="00B46D58">
      <w:pPr>
        <w:widowControl w:val="0"/>
        <w:tabs>
          <w:tab w:val="left" w:pos="1134"/>
        </w:tabs>
        <w:spacing w:after="160"/>
        <w:ind w:firstLine="567"/>
        <w:jc w:val="both"/>
        <w:rPr>
          <w:rFonts w:ascii="GHEA Grapalat" w:hAnsi="GHEA Grapalat" w:cs="Arial Armenian"/>
        </w:rPr>
      </w:pPr>
      <w:r w:rsidRPr="003F2899">
        <w:rPr>
          <w:rFonts w:ascii="GHEA Grapalat" w:hAnsi="GHEA Grapalat"/>
        </w:rPr>
        <w:t>2.4</w:t>
      </w:r>
      <w:r w:rsidR="00D13662" w:rsidRPr="003F2899">
        <w:rPr>
          <w:rFonts w:ascii="GHEA Grapalat" w:hAnsi="GHEA Grapalat"/>
        </w:rPr>
        <w:t>.</w:t>
      </w:r>
      <w:r w:rsidR="00E1385B" w:rsidRPr="003F2899">
        <w:rPr>
          <w:rFonts w:ascii="GHEA Grapalat" w:hAnsi="GHEA Grapalat"/>
        </w:rPr>
        <w:tab/>
      </w:r>
      <w:r w:rsidRPr="003F2899">
        <w:rPr>
          <w:rFonts w:ascii="GHEA Grapalat" w:hAnsi="GHEA Grapalat"/>
        </w:rPr>
        <w:t>Участник</w:t>
      </w:r>
      <w:r w:rsidR="000C3F69" w:rsidRPr="003F2899">
        <w:rPr>
          <w:rFonts w:ascii="GHEA Grapalat" w:hAnsi="GHEA Grapalat"/>
        </w:rPr>
        <w:t>,</w:t>
      </w:r>
      <w:r w:rsidRPr="003F2899">
        <w:rPr>
          <w:rFonts w:ascii="GHEA Grapalat" w:hAnsi="GHEA Grapalat"/>
        </w:rPr>
        <w:t xml:space="preserve"> </w:t>
      </w:r>
      <w:r w:rsidR="002C1D72" w:rsidRPr="003F2899">
        <w:rPr>
          <w:rFonts w:ascii="GHEA Grapalat" w:hAnsi="GHEA Grapalat"/>
        </w:rPr>
        <w:t xml:space="preserve">в случае признания </w:t>
      </w:r>
      <w:r w:rsidR="00876D7D" w:rsidRPr="003F2899">
        <w:rPr>
          <w:rFonts w:ascii="GHEA Grapalat" w:hAnsi="GHEA Grapalat"/>
        </w:rPr>
        <w:t>ото</w:t>
      </w:r>
      <w:r w:rsidR="002C1D72" w:rsidRPr="003F2899">
        <w:rPr>
          <w:rFonts w:ascii="GHEA Grapalat" w:hAnsi="GHEA Grapalat"/>
        </w:rPr>
        <w:t>бранным участником</w:t>
      </w:r>
      <w:r w:rsidR="000C3F69" w:rsidRPr="003F2899">
        <w:rPr>
          <w:rFonts w:ascii="GHEA Grapalat" w:hAnsi="GHEA Grapalat"/>
        </w:rPr>
        <w:t>,</w:t>
      </w:r>
      <w:r w:rsidR="002C1D72" w:rsidRPr="003F2899">
        <w:rPr>
          <w:rFonts w:ascii="GHEA Grapalat" w:hAnsi="GHEA Grapalat"/>
        </w:rPr>
        <w:t xml:space="preserve"> </w:t>
      </w:r>
      <w:r w:rsidR="00A7559E" w:rsidRPr="00AC3C74">
        <w:rPr>
          <w:rFonts w:ascii="GHEA Grapalat" w:hAnsi="GHEA Grapalat"/>
        </w:rPr>
        <w:t>представляет обеспечение квалификации в порядке и размере, установленны</w:t>
      </w:r>
      <w:r w:rsidR="00A7559E">
        <w:rPr>
          <w:rFonts w:ascii="GHEA Grapalat" w:hAnsi="GHEA Grapalat"/>
        </w:rPr>
        <w:t>ми</w:t>
      </w:r>
      <w:r w:rsidR="00A7559E" w:rsidRPr="00AC3C74">
        <w:rPr>
          <w:rFonts w:ascii="GHEA Grapalat" w:hAnsi="GHEA Grapalat"/>
        </w:rPr>
        <w:t xml:space="preserve"> настоящим приглашением</w:t>
      </w:r>
      <w:r w:rsidR="00A7559E">
        <w:rPr>
          <w:rFonts w:ascii="GHEA Grapalat" w:hAnsi="GHEA Grapalat"/>
          <w:lang w:val="hy-AM"/>
        </w:rPr>
        <w:t>.</w:t>
      </w:r>
      <w:r w:rsidR="00A425E2" w:rsidRPr="003F2899">
        <w:t xml:space="preserve"> </w:t>
      </w:r>
      <w:r w:rsidR="00A425E2" w:rsidRPr="003F2899">
        <w:rPr>
          <w:rFonts w:ascii="GHEA Grapalat" w:hAnsi="GHEA Grapalat"/>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3F2899">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32548E"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w:t>
      </w:r>
      <w:r w:rsidRPr="009044F1">
        <w:rPr>
          <w:rFonts w:ascii="GHEA Grapalat" w:hAnsi="GHEA Grapalat"/>
        </w:rPr>
        <w:lastRenderedPageBreak/>
        <w:t xml:space="preserve">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0B3864">
        <w:rPr>
          <w:rStyle w:val="FootnoteReference"/>
          <w:rFonts w:ascii="GHEA Grapalat" w:hAnsi="GHEA Grapalat"/>
        </w:rPr>
        <w:footnoteReference w:customMarkFollows="1" w:id="2"/>
        <w:t>5</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 xml:space="preserve">по электронной почте </w:t>
      </w:r>
      <w:r w:rsidR="00F9791A" w:rsidRPr="00F9791A">
        <w:rPr>
          <w:rFonts w:ascii="GHEA Grapalat" w:hAnsi="GHEA Grapalat"/>
          <w:lang w:val="hy-AM"/>
        </w:rPr>
        <w:lastRenderedPageBreak/>
        <w:t>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FootnoteReference"/>
          <w:rFonts w:ascii="GHEA Grapalat" w:hAnsi="GHEA Grapalat"/>
        </w:rPr>
        <w:footnoteReference w:customMarkFollows="1" w:id="3"/>
        <w:t>6</w:t>
      </w:r>
      <w:r w:rsidRPr="009044F1">
        <w:rPr>
          <w:rFonts w:ascii="GHEA Grapalat" w:hAnsi="GHEA Grapalat"/>
        </w:rPr>
        <w:t xml:space="preserve">.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A80ECD" w:rsidRDefault="00A80ECD" w:rsidP="008C6890">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Заявки на процедуру необходимо представить в комиссию по адресу "</w:t>
      </w:r>
      <w:r>
        <w:rPr>
          <w:rFonts w:ascii="GHEA Grapalat" w:hAnsi="GHEA Grapalat"/>
          <w:sz w:val="24"/>
          <w:szCs w:val="24"/>
          <w:vertAlign w:val="subscript"/>
        </w:rPr>
        <w:t>место подачи заявок</w:t>
      </w:r>
      <w:r>
        <w:rPr>
          <w:rFonts w:ascii="GHEA Grapalat" w:hAnsi="GHEA Grapalat"/>
          <w:sz w:val="24"/>
          <w:szCs w:val="24"/>
        </w:rPr>
        <w:t>" не позднее, чем "</w:t>
      </w:r>
      <w:r>
        <w:rPr>
          <w:rFonts w:ascii="GHEA Grapalat" w:hAnsi="GHEA Grapalat"/>
          <w:sz w:val="24"/>
          <w:szCs w:val="24"/>
          <w:vertAlign w:val="subscript"/>
        </w:rPr>
        <w:t>окончательный срок подачи заявок</w:t>
      </w:r>
      <w:r>
        <w:rPr>
          <w:rFonts w:ascii="GHEA Grapalat" w:hAnsi="GHEA Grapalat"/>
          <w:sz w:val="24"/>
          <w:szCs w:val="24"/>
        </w:rPr>
        <w:t xml:space="preserve">" часов "—"-го дня с даты опубликования в бюллетене объявления и приглашения на настоящую процедуру. </w:t>
      </w:r>
    </w:p>
    <w:p w:rsidR="00A80ECD" w:rsidRDefault="00A80ECD" w:rsidP="008C6890">
      <w:pPr>
        <w:pStyle w:val="BodyTextIndent2"/>
        <w:widowControl w:val="0"/>
        <w:spacing w:after="160" w:line="240" w:lineRule="auto"/>
        <w:ind w:firstLine="567"/>
        <w:rPr>
          <w:rFonts w:ascii="GHEA Grapalat" w:hAnsi="GHEA Grapalat" w:cs="Sylfaen"/>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 "</w:t>
      </w:r>
      <w:r>
        <w:rPr>
          <w:rFonts w:ascii="GHEA Grapalat" w:hAnsi="GHEA Grapalat"/>
          <w:sz w:val="24"/>
          <w:szCs w:val="24"/>
          <w:vertAlign w:val="subscript"/>
        </w:rPr>
        <w:t>имя, фамилия секретаря комиссии</w:t>
      </w:r>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lastRenderedPageBreak/>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ins w:id="1" w:author="Vardan" w:date="2022-10-29T23:48:00Z">
        <w:r w:rsidR="00E32603">
          <w:rPr>
            <w:rFonts w:ascii="GHEA Grapalat" w:hAnsi="GHEA Grapalat"/>
          </w:rPr>
          <w:t xml:space="preserve"> </w:t>
        </w:r>
      </w:ins>
      <w:r w:rsidR="00E32603">
        <w:rPr>
          <w:rFonts w:ascii="GHEA Grapalat" w:hAnsi="GHEA Grapalat"/>
        </w:rPr>
        <w:t xml:space="preserve">и </w:t>
      </w:r>
      <w:r w:rsidR="00E32603" w:rsidRPr="004F6AC1">
        <w:rPr>
          <w:rFonts w:ascii="GHEA Grapalat" w:hAnsi="GHEA Grapalat"/>
        </w:rPr>
        <w:t>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w:t>
      </w:r>
      <w:r w:rsidR="00883734" w:rsidRPr="003C5795">
        <w:rPr>
          <w:rFonts w:ascii="GHEA Grapalat" w:hAnsi="GHEA Grapalat"/>
        </w:rPr>
        <w:t>настоящ</w:t>
      </w:r>
      <w:r w:rsidR="00883734">
        <w:rPr>
          <w:rFonts w:ascii="GHEA Grapalat" w:hAnsi="GHEA Grapalat"/>
        </w:rPr>
        <w:t>им</w:t>
      </w:r>
      <w:r w:rsidR="00883734" w:rsidRPr="003C5795">
        <w:rPr>
          <w:rFonts w:ascii="GHEA Grapalat" w:hAnsi="GHEA Grapalat"/>
        </w:rPr>
        <w:t xml:space="preserve"> </w:t>
      </w:r>
      <w:r w:rsidR="00CC2B97" w:rsidRPr="003C5795">
        <w:rPr>
          <w:rFonts w:ascii="GHEA Grapalat" w:hAnsi="GHEA Grapalat"/>
        </w:rPr>
        <w:t>приглашени</w:t>
      </w:r>
      <w:r w:rsidR="00CC2B97">
        <w:rPr>
          <w:rFonts w:ascii="GHEA Grapalat" w:hAnsi="GHEA Grapalat"/>
        </w:rPr>
        <w:t xml:space="preserve">ем </w:t>
      </w:r>
      <w:r w:rsidR="00023F8F">
        <w:rPr>
          <w:rFonts w:ascii="GHEA Grapalat" w:hAnsi="GHEA Grapalat"/>
        </w:rPr>
        <w:t>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в) объявление об отсутствии</w:t>
      </w:r>
      <w:r w:rsidR="00FD4D68">
        <w:rPr>
          <w:rFonts w:ascii="GHEA Grapalat" w:hAnsi="GHEA Grapalat"/>
        </w:rPr>
        <w:t xml:space="preserve"> недобросовестной конкуренции,</w:t>
      </w:r>
      <w:r>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650DCD" w:rsidRDefault="001361B2" w:rsidP="00B46D58">
      <w:pPr>
        <w:pStyle w:val="norm"/>
        <w:widowControl w:val="0"/>
        <w:tabs>
          <w:tab w:val="left" w:pos="1134"/>
        </w:tabs>
        <w:spacing w:after="160" w:line="240" w:lineRule="auto"/>
        <w:ind w:firstLine="284"/>
        <w:rPr>
          <w:rFonts w:ascii="GHEA Grapalat" w:hAnsi="GHEA Grapalat"/>
          <w:sz w:val="24"/>
          <w:szCs w:val="24"/>
        </w:rPr>
      </w:pPr>
      <w:r w:rsidRPr="00650DCD">
        <w:rPr>
          <w:rFonts w:ascii="GHEA Grapalat" w:hAnsi="GHEA Grapalat"/>
          <w:sz w:val="24"/>
          <w:szCs w:val="24"/>
        </w:rPr>
        <w:t xml:space="preserve">д) </w:t>
      </w:r>
      <w:r w:rsidR="00B5181E">
        <w:rPr>
          <w:rFonts w:ascii="GHEA Grapalat" w:hAnsi="GHEA Grapalat"/>
          <w:sz w:val="24"/>
          <w:szCs w:val="24"/>
        </w:rPr>
        <w:t>д</w:t>
      </w:r>
      <w:r w:rsidR="00695E8D" w:rsidRPr="00650DCD">
        <w:rPr>
          <w:rFonts w:ascii="GHEA Grapalat" w:hAnsi="GHEA Grapalat"/>
          <w:sz w:val="24"/>
          <w:szCs w:val="24"/>
        </w:rPr>
        <w:t>екларацию</w:t>
      </w:r>
      <w:r w:rsidR="006A7E82" w:rsidRPr="00650DCD">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650DCD">
        <w:rPr>
          <w:rFonts w:ascii="GHEA Grapalat" w:hAnsi="GHEA Grapalat"/>
          <w:sz w:val="24"/>
          <w:szCs w:val="24"/>
        </w:rPr>
        <w:t xml:space="preserve">При этом, если участник объявляется отобранным участником, то предусмотренная настоящим абзацем </w:t>
      </w:r>
      <w:r w:rsidR="006A7E82" w:rsidRPr="00650DCD">
        <w:rPr>
          <w:rFonts w:ascii="GHEA Grapalat" w:hAnsi="GHEA Grapalat"/>
          <w:sz w:val="24"/>
          <w:szCs w:val="24"/>
        </w:rPr>
        <w:t>деклация</w:t>
      </w:r>
      <w:r w:rsidRPr="00650DCD">
        <w:rPr>
          <w:rFonts w:ascii="GHEA Grapalat" w:hAnsi="GHEA Grapalat"/>
          <w:sz w:val="24"/>
          <w:szCs w:val="24"/>
        </w:rPr>
        <w:t>, после вскрытия заявок публик</w:t>
      </w:r>
      <w:r w:rsidR="006A7E82" w:rsidRPr="00650DCD">
        <w:rPr>
          <w:rFonts w:ascii="GHEA Grapalat" w:hAnsi="GHEA Grapalat"/>
          <w:sz w:val="24"/>
          <w:szCs w:val="24"/>
        </w:rPr>
        <w:t>у</w:t>
      </w:r>
      <w:r w:rsidRPr="00650DCD">
        <w:rPr>
          <w:rFonts w:ascii="GHEA Grapalat" w:hAnsi="GHEA Grapalat"/>
          <w:sz w:val="24"/>
          <w:szCs w:val="24"/>
        </w:rPr>
        <w:t>ется в бюллетене вместе с объявлением о</w:t>
      </w:r>
      <w:r>
        <w:rPr>
          <w:rFonts w:ascii="GHEA Grapalat" w:hAnsi="GHEA Grapalat"/>
          <w:sz w:val="24"/>
          <w:szCs w:val="24"/>
        </w:rPr>
        <w:t xml:space="preserve"> решении заключить договор;</w:t>
      </w:r>
      <w:r w:rsidR="005F25EF" w:rsidRPr="00650DCD">
        <w:rPr>
          <w:rFonts w:ascii="GHEA Grapalat" w:hAnsi="GHEA Grapalat"/>
          <w:sz w:val="24"/>
          <w:szCs w:val="24"/>
        </w:rPr>
        <w:t xml:space="preserve">  </w:t>
      </w:r>
    </w:p>
    <w:p w:rsidR="00071119" w:rsidRPr="008E138A" w:rsidRDefault="00EA0D10" w:rsidP="00B46D58">
      <w:pPr>
        <w:pStyle w:val="norm"/>
        <w:widowControl w:val="0"/>
        <w:tabs>
          <w:tab w:val="left" w:pos="1134"/>
        </w:tabs>
        <w:spacing w:after="160" w:line="240" w:lineRule="auto"/>
        <w:ind w:firstLine="284"/>
        <w:rPr>
          <w:rFonts w:ascii="GHEA Grapalat" w:hAnsi="GHEA Grapalat"/>
          <w:lang w:val="hy-AM"/>
        </w:rPr>
      </w:pPr>
      <w:r w:rsidRPr="008E138A">
        <w:rPr>
          <w:rFonts w:ascii="GHEA Grapalat" w:hAnsi="GHEA Grapalat"/>
        </w:rPr>
        <w:t xml:space="preserve">  </w:t>
      </w:r>
      <w:r w:rsidR="00932115" w:rsidRPr="008E138A">
        <w:rPr>
          <w:rFonts w:ascii="GHEA Grapalat" w:hAnsi="GHEA Grapalat"/>
        </w:rPr>
        <w:t>2</w:t>
      </w:r>
      <w:r w:rsidR="005F25EF" w:rsidRPr="008E138A">
        <w:rPr>
          <w:rFonts w:ascii="GHEA Grapalat" w:hAnsi="GHEA Grapalat"/>
        </w:rPr>
        <w:t xml:space="preserve">) </w:t>
      </w:r>
      <w:r w:rsidR="005F25EF" w:rsidRPr="008E138A">
        <w:rPr>
          <w:rFonts w:ascii="GHEA Grapalat" w:hAnsi="GHEA Grapalat"/>
          <w:sz w:val="24"/>
          <w:szCs w:val="24"/>
        </w:rPr>
        <w:t>технические характеристики</w:t>
      </w:r>
      <w:r w:rsidR="00932115" w:rsidRPr="008E138A">
        <w:rPr>
          <w:rFonts w:ascii="GHEA Grapalat" w:hAnsi="GHEA Grapalat" w:cs="Sylfaen"/>
          <w:sz w:val="24"/>
          <w:szCs w:val="24"/>
        </w:rPr>
        <w:t xml:space="preserve"> предлагаемого им товара</w:t>
      </w:r>
      <w:r w:rsidR="005F25EF" w:rsidRPr="008E138A">
        <w:rPr>
          <w:rFonts w:ascii="GHEA Grapalat" w:hAnsi="GHEA Grapalat"/>
          <w:sz w:val="24"/>
          <w:szCs w:val="24"/>
        </w:rPr>
        <w:t xml:space="preserve">, а также товарный знак, </w:t>
      </w:r>
      <w:r w:rsidR="00932115" w:rsidRPr="008E138A">
        <w:rPr>
          <w:rFonts w:ascii="GHEA Grapalat" w:hAnsi="GHEA Grapalat" w:cs="Sylfaen"/>
          <w:sz w:val="24"/>
          <w:szCs w:val="24"/>
        </w:rPr>
        <w:t xml:space="preserve">фирменное наименование, </w:t>
      </w:r>
      <w:r w:rsidR="005F6602">
        <w:rPr>
          <w:rFonts w:ascii="GHEA Grapalat" w:hAnsi="GHEA Grapalat" w:cs="Sylfaen"/>
          <w:sz w:val="24"/>
          <w:szCs w:val="24"/>
        </w:rPr>
        <w:t>модель</w:t>
      </w:r>
      <w:r w:rsidR="005F6602" w:rsidRPr="008E138A">
        <w:rPr>
          <w:rFonts w:ascii="GHEA Grapalat" w:hAnsi="GHEA Grapalat" w:cs="Sylfaen"/>
          <w:sz w:val="24"/>
          <w:szCs w:val="24"/>
        </w:rPr>
        <w:t xml:space="preserve"> </w:t>
      </w:r>
      <w:r w:rsidR="00932115" w:rsidRPr="008E138A">
        <w:rPr>
          <w:rFonts w:ascii="GHEA Grapalat" w:hAnsi="GHEA Grapalat" w:cs="Sylfaen"/>
          <w:sz w:val="24"/>
          <w:szCs w:val="24"/>
        </w:rPr>
        <w:t>и</w:t>
      </w:r>
      <w:r w:rsidR="00932115" w:rsidRPr="008E138A">
        <w:rPr>
          <w:rFonts w:ascii="GHEA Grapalat" w:hAnsi="GHEA Grapalat"/>
          <w:sz w:val="24"/>
          <w:szCs w:val="24"/>
        </w:rPr>
        <w:t xml:space="preserve"> </w:t>
      </w:r>
      <w:r w:rsidR="005F25EF" w:rsidRPr="008E138A">
        <w:rPr>
          <w:rFonts w:ascii="GHEA Grapalat" w:hAnsi="GHEA Grapalat"/>
          <w:sz w:val="24"/>
          <w:szCs w:val="24"/>
        </w:rPr>
        <w:t>наименование производителя, (далее — полное описание товара</w:t>
      </w:r>
      <w:r w:rsidR="005F25EF" w:rsidRPr="008E138A">
        <w:rPr>
          <w:rFonts w:ascii="GHEA Grapalat" w:hAnsi="GHEA Grapalat"/>
        </w:rPr>
        <w:t>)</w:t>
      </w:r>
      <w:r w:rsidR="00B82520" w:rsidRPr="008E138A">
        <w:rPr>
          <w:rFonts w:ascii="GHEA Grapalat" w:hAnsi="GHEA Grapalat"/>
        </w:rPr>
        <w:t xml:space="preserve">. </w:t>
      </w:r>
      <w:r w:rsidR="00B82520" w:rsidRPr="008E138A">
        <w:rPr>
          <w:rFonts w:ascii="GHEA Grapalat" w:hAnsi="GHEA Grapalat"/>
          <w:sz w:val="24"/>
          <w:szCs w:val="24"/>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2376B5">
        <w:rPr>
          <w:rFonts w:ascii="GHEA Grapalat" w:hAnsi="GHEA Grapalat"/>
          <w:sz w:val="24"/>
          <w:szCs w:val="24"/>
        </w:rPr>
        <w:t xml:space="preserve">модель </w:t>
      </w:r>
      <w:r w:rsidR="005F6602" w:rsidRPr="002376B5">
        <w:rPr>
          <w:rFonts w:ascii="GHEA Grapalat" w:hAnsi="GHEA Grapalat"/>
        </w:rPr>
        <w:t>если не применяется условие, установленное последним предложением пункта 1.1 настоящей части</w:t>
      </w:r>
      <w:r w:rsidR="00B82520" w:rsidRPr="008E138A" w:rsidDel="001B47B5">
        <w:rPr>
          <w:rFonts w:ascii="GHEA Grapalat" w:hAnsi="GHEA Grapalat"/>
        </w:rPr>
        <w:t xml:space="preserve"> </w:t>
      </w:r>
      <w:r w:rsidR="00EA6AE0" w:rsidRPr="008E138A">
        <w:rPr>
          <w:rStyle w:val="FootnoteReference"/>
          <w:rFonts w:ascii="GHEA Grapalat" w:hAnsi="GHEA Grapalat" w:cs="Sylfaen"/>
          <w:sz w:val="24"/>
          <w:szCs w:val="24"/>
        </w:rPr>
        <w:footnoteReference w:customMarkFollows="1" w:id="4"/>
        <w:t>7</w:t>
      </w:r>
      <w:r w:rsidR="005F25EF" w:rsidRPr="008E138A">
        <w:rPr>
          <w:rFonts w:ascii="GHEA Grapalat" w:hAnsi="GHEA Grapalat" w:cs="Sylfaen"/>
          <w:sz w:val="24"/>
          <w:szCs w:val="24"/>
        </w:rPr>
        <w:t>:</w:t>
      </w:r>
      <w:r w:rsidR="00932115" w:rsidRPr="008E138A">
        <w:t xml:space="preserve"> </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RDefault="00094F5C" w:rsidP="00B46D58">
      <w:pPr>
        <w:widowControl w:val="0"/>
        <w:tabs>
          <w:tab w:val="left" w:pos="1134"/>
        </w:tabs>
        <w:spacing w:after="160"/>
        <w:ind w:firstLine="567"/>
        <w:jc w:val="both"/>
        <w:rPr>
          <w:rFonts w:ascii="GHEA Grapalat" w:hAnsi="GHEA Grapalat"/>
        </w:rPr>
      </w:pPr>
      <w:r>
        <w:rPr>
          <w:rFonts w:ascii="GHEA Grapalat" w:hAnsi="GHEA Grapalat"/>
        </w:rPr>
        <w:t>4</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395F4A">
        <w:rPr>
          <w:rFonts w:ascii="GHEA Grapalat" w:hAnsi="GHEA Grapalat"/>
          <w:lang w:val="hy-AM"/>
        </w:rPr>
        <w:t>.</w:t>
      </w:r>
      <w:r w:rsidR="005700F1">
        <w:rPr>
          <w:rStyle w:val="FootnoteReference"/>
          <w:rFonts w:ascii="GHEA Grapalat" w:hAnsi="GHEA Grapalat"/>
        </w:rPr>
        <w:footnoteReference w:customMarkFollows="1" w:id="5"/>
        <w:t>8</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 xml:space="preserve">копию агентского договора и данные лица, являющегося стороной </w:t>
      </w:r>
      <w:r w:rsidR="003E3FD0" w:rsidRPr="009044F1">
        <w:rPr>
          <w:rFonts w:ascii="GHEA Grapalat" w:hAnsi="GHEA Grapalat"/>
          <w:sz w:val="24"/>
          <w:szCs w:val="24"/>
        </w:rPr>
        <w:lastRenderedPageBreak/>
        <w:t>этого договора, если заключаемый договор будет исполняться через агентство;</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есть несоответствие, однако общая сумма какой-либо из сумм, указанных прописью или цифрами, </w:t>
      </w:r>
      <w:r w:rsidRPr="009044F1">
        <w:rPr>
          <w:rFonts w:ascii="GHEA Grapalat" w:hAnsi="GHEA Grapalat"/>
          <w:sz w:val="24"/>
          <w:szCs w:val="24"/>
        </w:rPr>
        <w:lastRenderedPageBreak/>
        <w:t>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BodyTextIndent2"/>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221C7B" w:rsidRDefault="000D701E" w:rsidP="00B46D58">
      <w:pPr>
        <w:widowControl w:val="0"/>
        <w:spacing w:after="160"/>
        <w:jc w:val="center"/>
        <w:rPr>
          <w:rFonts w:ascii="GHEA Grapalat" w:hAnsi="GHEA Grapalat"/>
          <w:b/>
        </w:rPr>
      </w:pPr>
      <w:r w:rsidRPr="009044F1">
        <w:rPr>
          <w:rFonts w:ascii="GHEA Grapalat" w:hAnsi="GHEA Grapalat"/>
          <w:b/>
        </w:rPr>
        <w:t xml:space="preserve">7. ОБЕСПЕЧЕНИЕ ЗАЯВКИ </w:t>
      </w:r>
    </w:p>
    <w:p w:rsidR="007A3EE6"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rsidR="00903898" w:rsidRPr="009044F1" w:rsidRDefault="00771C0F" w:rsidP="00B46D58">
      <w:pPr>
        <w:widowControl w:val="0"/>
        <w:spacing w:after="16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w:t>
      </w:r>
      <w:r w:rsidR="00682AE5">
        <w:rPr>
          <w:rFonts w:ascii="GHEA Grapalat" w:hAnsi="GHEA Grapalat"/>
        </w:rPr>
        <w:t>цены закупки</w:t>
      </w:r>
      <w:r w:rsidR="00682AE5" w:rsidRPr="009044F1">
        <w:rPr>
          <w:rFonts w:ascii="GHEA Grapalat" w:hAnsi="GHEA Grapalat"/>
        </w:rPr>
        <w:t xml:space="preserve">. </w:t>
      </w:r>
      <w:r w:rsidR="00682AE5" w:rsidRPr="003C6EB1">
        <w:rPr>
          <w:rFonts w:ascii="GHEA Grapalat" w:hAnsi="GHEA Grapalat"/>
        </w:rPr>
        <w:t xml:space="preserve">Если ценовое предложение участника превышает цену </w:t>
      </w:r>
      <w:r w:rsidR="00682AE5">
        <w:rPr>
          <w:rFonts w:ascii="GHEA Grapalat" w:hAnsi="GHEA Grapalat"/>
        </w:rPr>
        <w:t>за</w:t>
      </w:r>
      <w:r w:rsidR="00682AE5" w:rsidRPr="003C6EB1">
        <w:rPr>
          <w:rFonts w:ascii="GHEA Grapalat" w:hAnsi="GHEA Grapalat"/>
        </w:rPr>
        <w:t>купки, то размер обеспечения заявки равен пяти процентам ценового предложения</w:t>
      </w:r>
      <w:r w:rsidR="00682AE5">
        <w:rPr>
          <w:rFonts w:ascii="GHEA Grapalat" w:hAnsi="GHEA Grapalat"/>
        </w:rPr>
        <w:t>.</w:t>
      </w:r>
      <w:r w:rsidRPr="009044F1">
        <w:rPr>
          <w:rFonts w:ascii="GHEA Grapalat" w:hAnsi="GHEA Grapalat"/>
        </w:rPr>
        <w:t xml:space="preserve"> При этом если участник представил обеспечение заявки в размере, превышающем </w:t>
      </w:r>
      <w:r w:rsidRPr="009044F1">
        <w:rPr>
          <w:rFonts w:ascii="GHEA Grapalat" w:hAnsi="GHEA Grapalat"/>
        </w:rPr>
        <w:lastRenderedPageBreak/>
        <w:t>установленный настоящим пунктом размер, то заявка считается удовлетворяющей требованиям Приглашения и не подлежит отклонению.</w:t>
      </w:r>
    </w:p>
    <w:p w:rsidR="007A2CBF" w:rsidRPr="009044F1" w:rsidRDefault="001578D4" w:rsidP="007A2CBF">
      <w:pPr>
        <w:widowControl w:val="0"/>
        <w:spacing w:after="160"/>
        <w:ind w:firstLine="567"/>
        <w:jc w:val="both"/>
        <w:rPr>
          <w:rFonts w:ascii="GHEA Grapalat" w:hAnsi="GHEA Grapalat" w:cs="Sylfaen"/>
        </w:rPr>
      </w:pPr>
      <w:r w:rsidRPr="009044F1">
        <w:rPr>
          <w:rFonts w:ascii="GHEA Grapalat" w:hAnsi="GHEA Grapalat"/>
        </w:rPr>
        <w:t>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w:t>
      </w:r>
      <w:r w:rsidR="00FC1A85">
        <w:rPr>
          <w:rFonts w:ascii="GHEA Grapalat" w:hAnsi="GHEA Grapalat"/>
        </w:rPr>
        <w:t>,</w:t>
      </w:r>
      <w:r w:rsidRPr="009044F1">
        <w:rPr>
          <w:rFonts w:ascii="GHEA Grapalat" w:hAnsi="GHEA Grapalat"/>
        </w:rPr>
        <w:t xml:space="preserve"> за исключением случаев, предусмотренных пунктом 7.3 части 1 настоящего приглашения. </w:t>
      </w:r>
      <w:r w:rsidR="007A2CBF">
        <w:rPr>
          <w:rFonts w:ascii="GHEA Grapalat" w:hAnsi="GHEA Grapalat"/>
        </w:rPr>
        <w:t xml:space="preserve">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w:t>
      </w:r>
      <w:r w:rsidR="007A2CBF" w:rsidRPr="007A2CBF">
        <w:rPr>
          <w:rFonts w:ascii="GHEA Grapalat" w:hAnsi="GHEA Grapalat"/>
        </w:rPr>
        <w:t>следующих за истечением периода ожидания</w:t>
      </w:r>
      <w:r w:rsidR="007A2CBF">
        <w:rPr>
          <w:rFonts w:ascii="GHEA Grapalat" w:hAnsi="GHEA Grapalat"/>
        </w:rPr>
        <w:t>, если результаты процедуры закупки не обжалованы.</w:t>
      </w:r>
      <w:r w:rsidR="007A2CBF">
        <w:t xml:space="preserve"> </w:t>
      </w:r>
      <w:r w:rsidR="007A2CBF">
        <w:rPr>
          <w:rFonts w:ascii="GHEA Grapalat" w:hAnsi="GHEA Grapalat"/>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r w:rsidR="00864673">
        <w:rPr>
          <w:rFonts w:ascii="GHEA Grapalat" w:hAnsi="GHEA Grapalat"/>
        </w:rPr>
        <w:t>.</w:t>
      </w:r>
    </w:p>
    <w:p w:rsidR="00B522C1" w:rsidRPr="009044F1" w:rsidRDefault="00B522C1" w:rsidP="00B522C1">
      <w:pPr>
        <w:widowControl w:val="0"/>
        <w:spacing w:after="160"/>
        <w:ind w:firstLine="567"/>
        <w:jc w:val="both"/>
        <w:rPr>
          <w:rFonts w:ascii="GHEA Grapalat" w:hAnsi="GHEA Grapalat" w:cs="Sylfaen"/>
        </w:rPr>
      </w:pPr>
      <w:r w:rsidRPr="00430362">
        <w:rPr>
          <w:rFonts w:ascii="GHEA Grapalat" w:hAnsi="GHEA Grapalat"/>
        </w:rPr>
        <w:t xml:space="preserve">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w:t>
      </w:r>
      <w:r>
        <w:rPr>
          <w:rFonts w:ascii="GHEA Grapalat" w:hAnsi="GHEA Grapalat"/>
        </w:rPr>
        <w:t xml:space="preserve">предусмотрении </w:t>
      </w:r>
      <w:r w:rsidRPr="00430362">
        <w:rPr>
          <w:rFonts w:ascii="GHEA Grapalat" w:hAnsi="GHEA Grapalat"/>
        </w:rPr>
        <w:t>финансовых средств</w:t>
      </w:r>
      <w:r>
        <w:rPr>
          <w:rFonts w:ascii="GHEA Grapalat" w:hAnsi="GHEA Grapalat"/>
        </w:rPr>
        <w:t>.</w:t>
      </w:r>
      <w:r>
        <w:rPr>
          <w:rFonts w:ascii="GHEA Grapalat" w:hAnsi="GHEA Grapalat"/>
          <w:lang w:val="hy-AM"/>
        </w:rPr>
        <w:t xml:space="preserve"> </w:t>
      </w:r>
      <w:r w:rsidRPr="001D6EBF">
        <w:rPr>
          <w:rFonts w:ascii="GHEA Grapalat" w:hAnsi="GHEA Grapalat"/>
        </w:rPr>
        <w:t>Если в течение шести месяцев со дня заключения договора финансовые средства для исполнения договора не предусмотр</w:t>
      </w:r>
      <w:r>
        <w:rPr>
          <w:rFonts w:ascii="GHEA Grapalat" w:hAnsi="GHEA Grapalat"/>
        </w:rPr>
        <w:t>иваются</w:t>
      </w:r>
      <w:r w:rsidRPr="001D6EBF">
        <w:rPr>
          <w:rFonts w:ascii="GHEA Grapalat" w:hAnsi="GHEA Grapalat"/>
        </w:rPr>
        <w:t xml:space="preserve"> и договор расторгается, то обеспечение заявки возвращается в течение пяти рабочих дней со дня расторжения договора</w:t>
      </w:r>
      <w:r>
        <w:rPr>
          <w:rFonts w:ascii="GHEA Grapalat" w:hAnsi="GHEA Grapalat"/>
        </w:rPr>
        <w:t>.</w:t>
      </w:r>
      <w:r w:rsidR="003D7F6E" w:rsidRPr="003D7F6E">
        <w:rPr>
          <w:rFonts w:ascii="GHEA Grapalat" w:hAnsi="GHEA Grapalat"/>
          <w:vertAlign w:val="superscript"/>
        </w:rPr>
        <w:t>9.1</w:t>
      </w:r>
    </w:p>
    <w:p w:rsidR="000A7528"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r w:rsidR="007F263C">
        <w:rPr>
          <w:rFonts w:ascii="GHEA Grapalat" w:hAnsi="GHEA Grapalat"/>
        </w:rPr>
        <w:t xml:space="preserve"> если</w:t>
      </w:r>
      <w:r w:rsidR="00681F45">
        <w:rPr>
          <w:rFonts w:ascii="GHEA Grapalat" w:hAnsi="GHEA Grapalat"/>
        </w:rPr>
        <w:t>:</w:t>
      </w:r>
    </w:p>
    <w:p w:rsidR="00B72055" w:rsidRPr="00FF4B9E" w:rsidRDefault="000A7528" w:rsidP="00B46D58">
      <w:pPr>
        <w:widowControl w:val="0"/>
        <w:tabs>
          <w:tab w:val="left" w:pos="1134"/>
        </w:tabs>
        <w:spacing w:after="160"/>
        <w:ind w:firstLine="567"/>
        <w:jc w:val="both"/>
        <w:rPr>
          <w:rFonts w:ascii="GHEA Grapalat" w:hAnsi="GHEA Grapalat" w:cs="Sylfaen"/>
        </w:rPr>
      </w:pPr>
      <w:r w:rsidRPr="00A502FC">
        <w:rPr>
          <w:rFonts w:ascii="GHEA Grapalat" w:hAnsi="GHEA Grapalat"/>
        </w:rPr>
        <w:t>а.</w:t>
      </w:r>
      <w:r w:rsidR="003A6791" w:rsidRPr="00A502FC">
        <w:rPr>
          <w:rFonts w:ascii="GHEA Grapalat" w:hAnsi="GHEA Grapalat"/>
        </w:rPr>
        <w:tab/>
      </w:r>
      <w:r w:rsidRPr="00A502FC">
        <w:rPr>
          <w:rFonts w:ascii="GHEA Grapalat" w:hAnsi="GHEA Grapalat"/>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00B72055" w:rsidRPr="00A502FC">
        <w:rPr>
          <w:rFonts w:ascii="GHEA Grapalat" w:hAnsi="GHEA Grapalat"/>
        </w:rPr>
        <w:t>В</w:t>
      </w:r>
      <w:r w:rsidR="00B72055" w:rsidRPr="00A502FC">
        <w:rPr>
          <w:rFonts w:ascii="Courier New" w:hAnsi="Courier New" w:cs="Courier New"/>
        </w:rPr>
        <w:t> </w:t>
      </w:r>
      <w:r w:rsidR="00B72055" w:rsidRPr="00A502FC">
        <w:rPr>
          <w:rFonts w:ascii="GHEA Grapalat" w:hAnsi="GHEA Grapalat"/>
        </w:rPr>
        <w:t>случае представления одного обеспечения заявки, его сумма исчисляется в отношении общей суммы цен закупок  по</w:t>
      </w:r>
      <w:r w:rsidR="00B72055" w:rsidRPr="00A502FC">
        <w:rPr>
          <w:rFonts w:ascii="Courier New" w:hAnsi="Courier New" w:cs="Courier New"/>
        </w:rPr>
        <w:t> </w:t>
      </w:r>
      <w:r w:rsidR="00B72055" w:rsidRPr="00A502FC">
        <w:rPr>
          <w:rFonts w:ascii="GHEA Grapalat" w:hAnsi="GHEA Grapalat"/>
        </w:rPr>
        <w:t>представленным лотам,</w:t>
      </w:r>
      <w:r w:rsidR="00B72055" w:rsidRPr="00A502FC">
        <w:rPr>
          <w:rFonts w:ascii="GHEA Grapalat" w:hAnsi="GHEA Grapalat"/>
          <w:color w:val="000000" w:themeColor="text1"/>
        </w:rPr>
        <w:t xml:space="preserve"> </w:t>
      </w:r>
      <w:r w:rsidR="00B72055" w:rsidRPr="00A502FC">
        <w:rPr>
          <w:rFonts w:ascii="GHEA Grapalat" w:hAnsi="GHEA Grapalat"/>
        </w:rPr>
        <w:t xml:space="preserve">а в том случае </w:t>
      </w:r>
      <w:r w:rsidR="00B72055" w:rsidRPr="00A502FC">
        <w:rPr>
          <w:rFonts w:ascii="GHEA Grapalat" w:hAnsi="GHEA Grapalat"/>
          <w:lang w:val="en-US"/>
        </w:rPr>
        <w:t>e</w:t>
      </w:r>
      <w:r w:rsidR="00B72055" w:rsidRPr="00A502FC">
        <w:rPr>
          <w:rFonts w:ascii="GHEA Grapalat" w:hAnsi="GHEA Grapalat"/>
        </w:rPr>
        <w:t>сли ценовые предложения превышают цены закупки - в отношении общей суммы ценовых предложений</w:t>
      </w:r>
      <w:r w:rsidR="00FF4B9E" w:rsidRPr="00FF4B9E">
        <w:rPr>
          <w:rFonts w:ascii="GHEA Grapalat" w:hAnsi="GHEA Grapalat"/>
        </w:rPr>
        <w:t>,</w:t>
      </w:r>
      <w:r w:rsidR="00B72055" w:rsidRPr="00A502FC">
        <w:rPr>
          <w:rFonts w:ascii="GHEA Grapalat" w:hAnsi="GHEA Grapalat"/>
          <w:color w:val="000000" w:themeColor="text1"/>
        </w:rPr>
        <w:t xml:space="preserve"> с учетом </w:t>
      </w:r>
      <w:r w:rsidR="00B72055" w:rsidRPr="00A502FC">
        <w:rPr>
          <w:rFonts w:ascii="GHEA Grapalat" w:hAnsi="GHEA Grapalat" w:cs="Sylfaen"/>
        </w:rPr>
        <w:t>требований абзаца «д» подпункта 1 пункта 32 Порядка;</w:t>
      </w:r>
    </w:p>
    <w:p w:rsidR="00C35487" w:rsidRPr="00C35487" w:rsidRDefault="000A7528" w:rsidP="00B46D58">
      <w:pPr>
        <w:widowControl w:val="0"/>
        <w:tabs>
          <w:tab w:val="left" w:pos="1134"/>
        </w:tabs>
        <w:spacing w:after="160"/>
        <w:ind w:firstLine="567"/>
        <w:jc w:val="both"/>
      </w:pPr>
      <w:r w:rsidRPr="009044F1">
        <w:rPr>
          <w:rFonts w:ascii="GHEA Grapalat" w:hAnsi="GHEA Grapalat"/>
        </w:rPr>
        <w:t>б.</w:t>
      </w:r>
      <w:r w:rsidR="00E70FC4" w:rsidRPr="005114D0">
        <w:rPr>
          <w:rFonts w:ascii="GHEA Grapalat" w:hAnsi="GHEA Grapalat"/>
        </w:rPr>
        <w:tab/>
      </w:r>
      <w:r w:rsidRPr="00D667DA">
        <w:rPr>
          <w:rFonts w:ascii="GHEA Grapalat" w:hAnsi="GHEA Grapalat"/>
        </w:rPr>
        <w:t>участник лишается права на заключение договора</w:t>
      </w:r>
      <w:r w:rsidR="00A41723" w:rsidRPr="00D667DA">
        <w:rPr>
          <w:rFonts w:ascii="GHEA Grapalat" w:hAnsi="GHEA Grapalat"/>
        </w:rPr>
        <w:t xml:space="preserve"> по какому либо лоту</w:t>
      </w:r>
      <w:r w:rsidRPr="00D667DA">
        <w:rPr>
          <w:rFonts w:ascii="GHEA Grapalat" w:hAnsi="GHEA Grapalat"/>
        </w:rPr>
        <w:t>, то обеспечение заявки выплачивается в размере суммы обеспечения, исчисленной в отношении только данного лота.</w:t>
      </w:r>
      <w:r w:rsidR="002A2F79" w:rsidRPr="00D667DA">
        <w:rPr>
          <w:rStyle w:val="FootnoteReference"/>
        </w:rPr>
        <w:footnoteReference w:customMarkFollows="1" w:id="6"/>
        <w:t>9</w:t>
      </w:r>
    </w:p>
    <w:p w:rsidR="00F20DA5" w:rsidRPr="009044F1"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rsidR="006F5184" w:rsidRPr="007F263C" w:rsidRDefault="00FA0EEA" w:rsidP="00FA0EEA">
      <w:pPr>
        <w:widowControl w:val="0"/>
        <w:tabs>
          <w:tab w:val="left" w:pos="1134"/>
        </w:tabs>
        <w:spacing w:after="160"/>
        <w:ind w:firstLine="567"/>
        <w:jc w:val="both"/>
        <w:rPr>
          <w:rFonts w:ascii="GHEA Grapalat" w:hAnsi="GHEA Grapalat"/>
        </w:rPr>
      </w:pPr>
      <w:r>
        <w:rPr>
          <w:rFonts w:ascii="GHEA Grapalat" w:hAnsi="GHEA Grapalat"/>
        </w:rPr>
        <w:t>7.</w:t>
      </w:r>
      <w:r w:rsidR="00B04EBE">
        <w:rPr>
          <w:rFonts w:ascii="GHEA Grapalat" w:hAnsi="GHEA Grapalat"/>
        </w:rPr>
        <w:t>4</w:t>
      </w:r>
      <w:r>
        <w:rPr>
          <w:rFonts w:ascii="GHEA Grapalat" w:hAnsi="GHEA Grapalat"/>
        </w:rPr>
        <w:t xml:space="preserve"> </w:t>
      </w:r>
      <w:r w:rsidR="006F5184" w:rsidRPr="009044F1">
        <w:rPr>
          <w:rFonts w:ascii="GHEA Grapalat" w:hAnsi="GHEA Grapalat"/>
        </w:rPr>
        <w:t>Обеспечение заявки должно быть действительно в течение 90</w:t>
      </w:r>
      <w:r w:rsidR="006F5184">
        <w:rPr>
          <w:rFonts w:ascii="Courier New" w:hAnsi="Courier New" w:cs="Courier New"/>
        </w:rPr>
        <w:t> </w:t>
      </w:r>
      <w:r w:rsidR="006F5184" w:rsidRPr="009044F1">
        <w:rPr>
          <w:rFonts w:ascii="GHEA Grapalat" w:hAnsi="GHEA Grapalat"/>
        </w:rPr>
        <w:t xml:space="preserve">(девяноста) </w:t>
      </w:r>
      <w:r w:rsidR="006F5184">
        <w:rPr>
          <w:rFonts w:ascii="GHEA Grapalat" w:hAnsi="GHEA Grapalat"/>
        </w:rPr>
        <w:t xml:space="preserve">рабочих </w:t>
      </w:r>
      <w:r w:rsidR="006F5184" w:rsidRPr="009044F1">
        <w:rPr>
          <w:rFonts w:ascii="GHEA Grapalat" w:hAnsi="GHEA Grapalat"/>
        </w:rPr>
        <w:t>дней со дня подачи заявки.</w:t>
      </w:r>
      <w:r w:rsidR="00CD5802" w:rsidRPr="00CD5802">
        <w:rPr>
          <w:rFonts w:ascii="GHEA Grapalat" w:hAnsi="GHEA Grapalat"/>
          <w:vertAlign w:val="superscript"/>
        </w:rPr>
        <w:t>9.2</w:t>
      </w:r>
      <w:r w:rsidR="006F5184" w:rsidRPr="009044F1">
        <w:rPr>
          <w:rFonts w:ascii="GHEA Grapalat" w:hAnsi="GHEA Grapalat"/>
        </w:rPr>
        <w:t xml:space="preserve"> </w:t>
      </w:r>
    </w:p>
    <w:p w:rsidR="00FA0EEA" w:rsidRPr="007F263C" w:rsidRDefault="00B04EBE" w:rsidP="00FA0EEA">
      <w:pPr>
        <w:widowControl w:val="0"/>
        <w:tabs>
          <w:tab w:val="left" w:pos="1134"/>
        </w:tabs>
        <w:spacing w:after="160"/>
        <w:ind w:firstLine="567"/>
        <w:jc w:val="both"/>
        <w:rPr>
          <w:rFonts w:ascii="GHEA Grapalat" w:hAnsi="GHEA Grapalat"/>
        </w:rPr>
      </w:pPr>
      <w:r>
        <w:rPr>
          <w:rFonts w:ascii="GHEA Grapalat" w:hAnsi="GHEA Grapalat"/>
        </w:rPr>
        <w:t xml:space="preserve">7.5 </w:t>
      </w:r>
      <w:r w:rsidR="00FA0EEA">
        <w:rPr>
          <w:rFonts w:ascii="GHEA Grapalat" w:hAnsi="GHEA Grapalat"/>
        </w:rPr>
        <w:t>Руководитель заказчика представляет требование о выплате обеспечения заявки банку, а в случае обеспечения, представленного в виде наличных денег, уполномоченному органу в течение трех рабочих дней, следующих за днем возникновения основания для вылаты обеспечения заявки.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FA0EEA" w:rsidRPr="00996C18" w:rsidRDefault="00FA0EEA" w:rsidP="00FA0EEA">
      <w:pPr>
        <w:widowControl w:val="0"/>
        <w:tabs>
          <w:tab w:val="left" w:pos="1134"/>
        </w:tabs>
        <w:spacing w:after="160"/>
        <w:ind w:firstLine="567"/>
        <w:jc w:val="both"/>
        <w:rPr>
          <w:rFonts w:ascii="GHEA Grapalat" w:hAnsi="GHEA Grapalat" w:cs="Sylfaen"/>
        </w:rPr>
      </w:pPr>
      <w:r w:rsidRPr="005E62F0">
        <w:rPr>
          <w:rFonts w:ascii="GHEA Grapalat" w:hAnsi="GHEA Grapalat"/>
        </w:rPr>
        <w:t>7.</w:t>
      </w:r>
      <w:r>
        <w:rPr>
          <w:rFonts w:ascii="GHEA Grapalat" w:hAnsi="GHEA Grapalat"/>
        </w:rPr>
        <w:t>6</w:t>
      </w:r>
      <w:r w:rsidRPr="009569E5">
        <w:rPr>
          <w:rFonts w:ascii="GHEA Grapalat" w:hAnsi="GHEA Grapalat"/>
        </w:rPr>
        <w:t xml:space="preserve"> Заявка участника подлежит отклонению, если в ней отсутствует </w:t>
      </w:r>
      <w:r w:rsidRPr="00264826">
        <w:rPr>
          <w:rFonts w:ascii="GHEA Grapalat" w:hAnsi="GHEA Grapalat"/>
        </w:rPr>
        <w:t>о</w:t>
      </w:r>
      <w:r w:rsidRPr="007C1F83">
        <w:rPr>
          <w:rFonts w:ascii="GHEA Grapalat" w:hAnsi="GHEA Grapalat"/>
        </w:rPr>
        <w:t>беспечение заявки или представленное обеспечение не соответствует требованиям приглашения.</w:t>
      </w:r>
    </w:p>
    <w:p w:rsidR="00CC0E15" w:rsidRPr="00CC0E15" w:rsidRDefault="00CC0E15" w:rsidP="00B46D58">
      <w:pPr>
        <w:widowControl w:val="0"/>
        <w:tabs>
          <w:tab w:val="left" w:pos="1134"/>
        </w:tabs>
        <w:spacing w:after="160"/>
        <w:ind w:firstLine="567"/>
        <w:jc w:val="both"/>
        <w:rPr>
          <w:rFonts w:ascii="GHEA Grapalat" w:hAnsi="GHEA Grapalat" w:cs="Sylfaen"/>
        </w:rPr>
      </w:pPr>
    </w:p>
    <w:p w:rsidR="002626F7" w:rsidRDefault="002626F7"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на "—"-ый день в "час вскрытия"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 xml:space="preserve">председатель комиссии (председательствующий на заседании) объявляет заседание открытым и оглашает выраженную одним числом цену </w:t>
      </w:r>
      <w:r w:rsidR="00A11105">
        <w:rPr>
          <w:rFonts w:ascii="GHEA Grapalat" w:hAnsi="GHEA Grapalat"/>
        </w:rPr>
        <w:t xml:space="preserve">закупки </w:t>
      </w:r>
      <w:r w:rsidR="00576D5D" w:rsidRPr="009044F1">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lastRenderedPageBreak/>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D3681C">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0C324B">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sidR="006A4E85">
        <w:rPr>
          <w:rFonts w:ascii="GHEA Grapalat" w:hAnsi="GHEA Grapalat"/>
        </w:rPr>
        <w:t>и/или обеспечение заявки,</w:t>
      </w:r>
      <w:r w:rsidR="006A4E85" w:rsidRPr="009044F1">
        <w:rPr>
          <w:rFonts w:ascii="GHEA Grapalat" w:hAnsi="GHEA Grapalat"/>
        </w:rPr>
        <w:t xml:space="preserve"> </w:t>
      </w:r>
      <w:r w:rsidR="006A4E85">
        <w:rPr>
          <w:rFonts w:ascii="GHEA Grapalat" w:hAnsi="GHEA Grapalat"/>
        </w:rPr>
        <w:t xml:space="preserve">или </w:t>
      </w:r>
      <w:r w:rsidRPr="009044F1">
        <w:rPr>
          <w:rFonts w:ascii="GHEA Grapalat" w:hAnsi="GHEA Grapalat"/>
        </w:rPr>
        <w:t>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6D73FB">
        <w:rPr>
          <w:rFonts w:ascii="GHEA Grapalat" w:hAnsi="GHEA Grapalat"/>
          <w:sz w:val="24"/>
          <w:szCs w:val="24"/>
        </w:rPr>
        <w:t xml:space="preserve">или </w:t>
      </w:r>
      <w:r w:rsidR="006D73FB" w:rsidRPr="003F64C5">
        <w:rPr>
          <w:rFonts w:ascii="GHEA Grapalat" w:hAnsi="GHEA Grapalat"/>
          <w:sz w:val="24"/>
          <w:szCs w:val="24"/>
        </w:rPr>
        <w:t>непризнанны</w:t>
      </w:r>
      <w:r w:rsidR="006D73FB">
        <w:rPr>
          <w:rFonts w:ascii="GHEA Grapalat" w:hAnsi="GHEA Grapalat"/>
          <w:sz w:val="24"/>
          <w:szCs w:val="24"/>
        </w:rPr>
        <w:t>х таковыми 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44850" w:rsidRPr="00644850">
        <w:rPr>
          <w:rFonts w:ascii="GHEA Grapalat" w:hAnsi="GHEA Grapalat"/>
          <w:i w:val="0"/>
          <w:sz w:val="24"/>
          <w:szCs w:val="24"/>
        </w:rPr>
        <w:t>_____</w:t>
      </w:r>
      <w:r w:rsidR="00A01157" w:rsidRPr="00A01157">
        <w:rPr>
          <w:rFonts w:ascii="GHEA Grapalat" w:hAnsi="GHEA Grapalat"/>
          <w:i w:val="0"/>
          <w:sz w:val="24"/>
          <w:szCs w:val="24"/>
        </w:rPr>
        <w:t>_________</w:t>
      </w:r>
      <w:r w:rsidR="00644850" w:rsidRPr="00644850">
        <w:rPr>
          <w:rFonts w:ascii="GHEA Grapalat" w:hAnsi="GHEA Grapalat"/>
          <w:i w:val="0"/>
          <w:sz w:val="24"/>
          <w:szCs w:val="24"/>
        </w:rPr>
        <w:t>_______</w:t>
      </w:r>
      <w:r w:rsidR="003C78D9">
        <w:rPr>
          <w:rStyle w:val="FootnoteReference"/>
          <w:rFonts w:ascii="GHEA Grapalat" w:hAnsi="GHEA Grapalat"/>
          <w:i w:val="0"/>
          <w:sz w:val="24"/>
          <w:szCs w:val="24"/>
        </w:rPr>
        <w:footnoteReference w:customMarkFollows="1" w:id="7"/>
        <w:t>10</w:t>
      </w:r>
      <w:r w:rsidR="00A01157">
        <w:rPr>
          <w:rFonts w:ascii="GHEA Grapalat" w:hAnsi="GHEA Grapalat"/>
          <w:i w:val="0"/>
          <w:sz w:val="24"/>
          <w:szCs w:val="24"/>
        </w:rPr>
        <w:t>.</w:t>
      </w:r>
    </w:p>
    <w:p w:rsidR="00B15493" w:rsidRDefault="00FD274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1E1D4C">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Pr>
          <w:rFonts w:ascii="GHEA Grapalat" w:hAnsi="GHEA Grapalat"/>
          <w:sz w:val="24"/>
          <w:szCs w:val="24"/>
        </w:rPr>
        <w:t xml:space="preserve">отобранного или </w:t>
      </w:r>
      <w:r w:rsidR="00A33A7B" w:rsidRPr="003F64C5">
        <w:rPr>
          <w:rFonts w:ascii="GHEA Grapalat" w:hAnsi="GHEA Grapalat"/>
          <w:sz w:val="24"/>
          <w:szCs w:val="24"/>
        </w:rPr>
        <w:t>непризнанны</w:t>
      </w:r>
      <w:r w:rsidR="00A33A7B">
        <w:rPr>
          <w:rFonts w:ascii="GHEA Grapalat" w:hAnsi="GHEA Grapalat"/>
          <w:sz w:val="24"/>
          <w:szCs w:val="24"/>
        </w:rPr>
        <w:t>х таковыми участников</w:t>
      </w:r>
      <w:r w:rsidRPr="009044F1">
        <w:rPr>
          <w:rFonts w:ascii="GHEA Grapalat" w:hAnsi="GHEA Grapalat"/>
          <w:sz w:val="24"/>
          <w:szCs w:val="24"/>
        </w:rPr>
        <w:t xml:space="preserve">.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При равенстве предложенных наименьших цен</w:t>
      </w:r>
      <w:del w:id="4" w:author="Vardan" w:date="2022-10-29T23:54:00Z">
        <w:r w:rsidRPr="009044F1" w:rsidDel="002164B3">
          <w:rPr>
            <w:rFonts w:ascii="GHEA Grapalat" w:hAnsi="GHEA Grapalat"/>
            <w:sz w:val="24"/>
            <w:szCs w:val="24"/>
          </w:rPr>
          <w:delText xml:space="preserve"> </w:delText>
        </w:r>
      </w:del>
      <w:r w:rsidR="00186559">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w:t>
      </w:r>
      <w:r w:rsidR="00FC5859">
        <w:rPr>
          <w:rFonts w:ascii="GHEA Grapalat" w:hAnsi="GHEA Grapalat"/>
          <w:sz w:val="24"/>
          <w:szCs w:val="24"/>
        </w:rPr>
        <w:t xml:space="preserve">отобранного </w:t>
      </w:r>
      <w:r w:rsidR="002F27C9">
        <w:rPr>
          <w:rFonts w:ascii="GHEA Grapalat" w:hAnsi="GHEA Grapalat"/>
          <w:sz w:val="24"/>
          <w:szCs w:val="24"/>
        </w:rPr>
        <w:t>и</w:t>
      </w:r>
      <w:r w:rsidR="00FC5859">
        <w:rPr>
          <w:rFonts w:ascii="GHEA Grapalat" w:hAnsi="GHEA Grapalat"/>
          <w:sz w:val="24"/>
          <w:szCs w:val="24"/>
        </w:rPr>
        <w:t xml:space="preserve"> </w:t>
      </w:r>
      <w:r w:rsidR="00FC5859" w:rsidRPr="003F64C5">
        <w:rPr>
          <w:rFonts w:ascii="GHEA Grapalat" w:hAnsi="GHEA Grapalat"/>
          <w:sz w:val="24"/>
          <w:szCs w:val="24"/>
        </w:rPr>
        <w:t>непризнанны</w:t>
      </w:r>
      <w:r w:rsidR="00FC5859">
        <w:rPr>
          <w:rFonts w:ascii="GHEA Grapalat" w:hAnsi="GHEA Grapalat"/>
          <w:sz w:val="24"/>
          <w:szCs w:val="24"/>
        </w:rPr>
        <w:t xml:space="preserve">х таковыми </w:t>
      </w:r>
      <w:r w:rsidRPr="009044F1">
        <w:rPr>
          <w:rFonts w:ascii="GHEA Grapalat" w:hAnsi="GHEA Grapalat"/>
          <w:sz w:val="24"/>
          <w:szCs w:val="24"/>
        </w:rPr>
        <w:t xml:space="preserve">участников, </w:t>
      </w:r>
      <w:r w:rsidR="00A55C6C">
        <w:rPr>
          <w:rFonts w:ascii="GHEA Grapalat" w:hAnsi="GHEA Grapalat"/>
          <w:sz w:val="24"/>
          <w:szCs w:val="24"/>
        </w:rPr>
        <w:t>на заседаниии комиссии</w:t>
      </w:r>
      <w:r w:rsidR="00A55C6C" w:rsidRPr="009044F1">
        <w:rPr>
          <w:rFonts w:ascii="GHEA Grapalat" w:hAnsi="GHEA Grapalat"/>
          <w:sz w:val="24"/>
          <w:szCs w:val="24"/>
        </w:rPr>
        <w:t xml:space="preserve"> </w:t>
      </w:r>
      <w:r w:rsidR="00A55C6C" w:rsidRPr="00334F26">
        <w:rPr>
          <w:rFonts w:ascii="GHEA Grapalat" w:hAnsi="GHEA Grapalat"/>
          <w:sz w:val="24"/>
          <w:szCs w:val="24"/>
        </w:rPr>
        <w:t>с предложившими равные цены участниками,</w:t>
      </w:r>
      <w:r w:rsidRPr="009044F1">
        <w:rPr>
          <w:rFonts w:ascii="GHEA Grapalat" w:hAnsi="GHEA Grapalat"/>
          <w:sz w:val="24"/>
          <w:szCs w:val="24"/>
        </w:rPr>
        <w:t xml:space="preserve"> проводятся одновременные переговоры, если </w:t>
      </w:r>
      <w:r w:rsidR="006248D3">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75330D" w:rsidRPr="0075330D">
        <w:rPr>
          <w:rFonts w:ascii="GHEA Grapalat" w:hAnsi="GHEA Grapalat"/>
          <w:sz w:val="24"/>
          <w:szCs w:val="24"/>
        </w:rPr>
        <w:t xml:space="preserve"> </w:t>
      </w:r>
      <w:r w:rsidR="0075330D" w:rsidRPr="009044F1">
        <w:rPr>
          <w:rFonts w:ascii="GHEA Grapalat" w:hAnsi="GHEA Grapalat"/>
          <w:sz w:val="24"/>
          <w:szCs w:val="24"/>
        </w:rPr>
        <w:t>присутствуют</w:t>
      </w:r>
      <w:r w:rsidR="0075330D" w:rsidRPr="0075330D">
        <w:rPr>
          <w:rFonts w:ascii="GHEA Grapalat" w:hAnsi="GHEA Grapalat"/>
          <w:sz w:val="24"/>
          <w:szCs w:val="24"/>
        </w:rPr>
        <w:t xml:space="preserve"> </w:t>
      </w:r>
      <w:r w:rsidR="0075330D" w:rsidRPr="009044F1">
        <w:rPr>
          <w:rFonts w:ascii="GHEA Grapalat" w:hAnsi="GHEA Grapalat"/>
          <w:sz w:val="24"/>
          <w:szCs w:val="24"/>
        </w:rPr>
        <w:t>на заседании</w:t>
      </w:r>
      <w:r w:rsidR="0075330D">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w:t>
      </w:r>
      <w:r w:rsidRPr="009044F1">
        <w:rPr>
          <w:rFonts w:ascii="GHEA Grapalat" w:hAnsi="GHEA Grapalat"/>
          <w:sz w:val="24"/>
          <w:szCs w:val="24"/>
        </w:rPr>
        <w:lastRenderedPageBreak/>
        <w:t xml:space="preserve">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участников</w:t>
      </w:r>
      <w:r w:rsidR="002615E2">
        <w:rPr>
          <w:rFonts w:ascii="GHEA Grapalat" w:hAnsi="GHEA Grapalat"/>
          <w:sz w:val="24"/>
          <w:szCs w:val="24"/>
        </w:rPr>
        <w:t xml:space="preserve"> представившими равные цены</w:t>
      </w:r>
      <w:r w:rsidRPr="009044F1">
        <w:rPr>
          <w:rFonts w:ascii="GHEA Grapalat" w:hAnsi="GHEA Grapalat"/>
          <w:sz w:val="24"/>
          <w:szCs w:val="24"/>
        </w:rPr>
        <w:t xml:space="preserve"> </w:t>
      </w:r>
      <w:r w:rsidR="00BB7A52">
        <w:rPr>
          <w:rFonts w:ascii="GHEA Grapalat" w:hAnsi="GHEA Grapalat"/>
          <w:sz w:val="24"/>
          <w:szCs w:val="24"/>
        </w:rPr>
        <w:t xml:space="preserve">об </w:t>
      </w:r>
      <w:r w:rsidR="00BB7A52" w:rsidRPr="00C87FA4">
        <w:rPr>
          <w:rFonts w:ascii="GHEA Grapalat" w:hAnsi="GHEA Grapalat"/>
          <w:sz w:val="24"/>
          <w:szCs w:val="24"/>
        </w:rPr>
        <w:t>условия</w:t>
      </w:r>
      <w:r w:rsidR="00BB7A52">
        <w:rPr>
          <w:rFonts w:ascii="GHEA Grapalat" w:hAnsi="GHEA Grapalat"/>
          <w:sz w:val="24"/>
          <w:szCs w:val="24"/>
        </w:rPr>
        <w:t>х</w:t>
      </w:r>
      <w:r w:rsidR="00BB7A52" w:rsidRPr="00C87FA4">
        <w:rPr>
          <w:rFonts w:ascii="GHEA Grapalat" w:hAnsi="GHEA Grapalat"/>
          <w:sz w:val="24"/>
          <w:szCs w:val="24"/>
        </w:rPr>
        <w:t>, продолжительност</w:t>
      </w:r>
      <w:r w:rsidR="00BB7A52">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Pr>
          <w:rFonts w:ascii="GHEA Grapalat" w:hAnsi="GHEA Grapalat"/>
          <w:sz w:val="24"/>
          <w:szCs w:val="24"/>
        </w:rPr>
        <w:t>другого участника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D64A0E" w:rsidRDefault="009B6D58" w:rsidP="00D64A0E">
      <w:pPr>
        <w:pStyle w:val="norm"/>
        <w:widowControl w:val="0"/>
        <w:tabs>
          <w:tab w:val="left" w:pos="1134"/>
        </w:tabs>
        <w:spacing w:after="160" w:line="240" w:lineRule="auto"/>
        <w:ind w:firstLine="567"/>
        <w:rPr>
          <w:ins w:id="5" w:author="Vardan" w:date="2022-10-29T23:58:00Z"/>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2F27C9">
        <w:rPr>
          <w:rFonts w:ascii="GHEA Grapalat" w:hAnsi="GHEA Grapalat"/>
          <w:sz w:val="24"/>
          <w:szCs w:val="24"/>
        </w:rPr>
        <w:t xml:space="preserve">и </w:t>
      </w:r>
      <w:r w:rsidR="00CD7A4E">
        <w:rPr>
          <w:rFonts w:ascii="GHEA Grapalat" w:hAnsi="GHEA Grapalat"/>
          <w:sz w:val="24"/>
          <w:szCs w:val="24"/>
        </w:rPr>
        <w:t xml:space="preserve"> </w:t>
      </w:r>
      <w:r w:rsidR="00CD7A4E" w:rsidRPr="003F64C5">
        <w:rPr>
          <w:rFonts w:ascii="GHEA Grapalat" w:hAnsi="GHEA Grapalat"/>
          <w:sz w:val="24"/>
          <w:szCs w:val="24"/>
        </w:rPr>
        <w:t>непризнанны</w:t>
      </w:r>
      <w:r w:rsidR="00CD7A4E">
        <w:rPr>
          <w:rFonts w:ascii="GHEA Grapalat" w:hAnsi="GHEA Grapalat"/>
          <w:sz w:val="24"/>
          <w:szCs w:val="24"/>
        </w:rPr>
        <w:t>е таковыми</w:t>
      </w:r>
      <w:r w:rsidRPr="009044F1">
        <w:rPr>
          <w:rFonts w:ascii="GHEA Grapalat" w:hAnsi="GHEA Grapalat"/>
          <w:sz w:val="24"/>
          <w:szCs w:val="24"/>
        </w:rPr>
        <w:t xml:space="preserve"> участники</w:t>
      </w:r>
      <w:r w:rsidR="00D64A0E" w:rsidRPr="00D64A0E">
        <w:rPr>
          <w:rFonts w:ascii="GHEA Grapalat" w:hAnsi="GHEA Grapalat"/>
          <w:sz w:val="24"/>
          <w:szCs w:val="24"/>
        </w:rPr>
        <w:t xml:space="preserve"> </w:t>
      </w:r>
      <w:r w:rsidR="00D64A0E"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D64A0E">
        <w:rPr>
          <w:rFonts w:ascii="GHEA Grapalat" w:hAnsi="GHEA Grapalat"/>
          <w:sz w:val="24"/>
          <w:szCs w:val="24"/>
        </w:rPr>
        <w:t>.</w:t>
      </w:r>
    </w:p>
    <w:p w:rsidR="00B05FE6" w:rsidRDefault="00B05FE6" w:rsidP="00B05FE6">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8.</w:t>
      </w:r>
      <w:r w:rsidR="00222CDB">
        <w:rPr>
          <w:rFonts w:ascii="GHEA Grapalat" w:hAnsi="GHEA Grapalat"/>
          <w:sz w:val="24"/>
          <w:szCs w:val="24"/>
        </w:rPr>
        <w:t>6</w:t>
      </w:r>
      <w:r>
        <w:rPr>
          <w:rFonts w:ascii="GHEA Grapalat" w:hAnsi="GHEA Grapalat"/>
          <w:sz w:val="24"/>
          <w:szCs w:val="24"/>
        </w:rPr>
        <w:t xml:space="preserve">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B05FE6" w:rsidRPr="009044F1" w:rsidRDefault="00B05FE6" w:rsidP="00B05FE6">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9B6D58" w:rsidRPr="009044F1" w:rsidDel="00AE108B" w:rsidRDefault="009B6D58" w:rsidP="00B46D58">
      <w:pPr>
        <w:pStyle w:val="norm"/>
        <w:widowControl w:val="0"/>
        <w:tabs>
          <w:tab w:val="left" w:pos="1134"/>
        </w:tabs>
        <w:spacing w:after="160" w:line="240" w:lineRule="auto"/>
        <w:ind w:firstLine="567"/>
        <w:rPr>
          <w:del w:id="6" w:author="Vardan" w:date="2022-10-29T23:58:00Z"/>
          <w:rFonts w:ascii="GHEA Grapalat" w:hAnsi="GHEA Grapalat" w:cs="Sylfaen"/>
          <w:sz w:val="24"/>
          <w:szCs w:val="24"/>
        </w:rPr>
      </w:pP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 xml:space="preserve">препятствуя </w:t>
      </w:r>
      <w:r w:rsidRPr="009044F1">
        <w:rPr>
          <w:rFonts w:ascii="GHEA Grapalat" w:hAnsi="GHEA Grapalat"/>
        </w:rPr>
        <w:lastRenderedPageBreak/>
        <w:t>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6A649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6A649A"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B6749E" w:rsidDel="00A5199D">
        <w:rPr>
          <w:rFonts w:ascii="GHEA Grapalat" w:hAnsi="GHEA Grapalat"/>
          <w:sz w:val="24"/>
          <w:szCs w:val="24"/>
        </w:rPr>
        <w:t xml:space="preserve"> </w:t>
      </w:r>
      <w:r w:rsidR="006A649A"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 xml:space="preserve">опубликовывает в бюллетене воспроизведенные (отсканированные) </w:t>
      </w:r>
      <w:r w:rsidRPr="009044F1">
        <w:rPr>
          <w:rFonts w:ascii="GHEA Grapalat" w:hAnsi="GHEA Grapalat"/>
          <w:sz w:val="24"/>
          <w:szCs w:val="24"/>
        </w:rPr>
        <w:lastRenderedPageBreak/>
        <w:t>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52468C"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52468C" w:rsidRPr="00551FD6">
        <w:rPr>
          <w:rFonts w:ascii="GHEA Grapalat" w:hAnsi="GHEA Grapalat"/>
        </w:rPr>
        <w:t xml:space="preserve">В случае выявления </w:t>
      </w:r>
      <w:r w:rsidR="0052468C" w:rsidRPr="00681C1F">
        <w:rPr>
          <w:rFonts w:ascii="GHEA Grapalat" w:hAnsi="GHEA Grapalat"/>
          <w:color w:val="000000" w:themeColor="text1"/>
        </w:rPr>
        <w:t xml:space="preserve">оснований, предусмотренных пунктом 6 части 1 статьи 6 Закона, </w:t>
      </w:r>
      <w:r w:rsidR="0052468C"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52468C" w:rsidRPr="00570BBD">
        <w:t xml:space="preserve"> </w:t>
      </w:r>
      <w:r w:rsidR="0052468C" w:rsidRPr="00551FD6">
        <w:rPr>
          <w:rFonts w:ascii="GHEA Grapalat" w:hAnsi="GHEA Grapalat"/>
        </w:rPr>
        <w:t xml:space="preserve">При этом указанное в настоящем пункте решение руководитель заказчика выносит </w:t>
      </w:r>
      <w:r w:rsidR="0052468C">
        <w:rPr>
          <w:rFonts w:ascii="GHEA Grapalat" w:hAnsi="GHEA Grapalat"/>
        </w:rPr>
        <w:t>на десятый ден</w:t>
      </w:r>
      <w:r w:rsidR="00C143D2">
        <w:rPr>
          <w:rFonts w:ascii="GHEA Grapalat" w:hAnsi="GHEA Grapalat"/>
        </w:rPr>
        <w:t>ь</w:t>
      </w:r>
      <w:r w:rsidR="0052468C" w:rsidRPr="00551FD6">
        <w:rPr>
          <w:rFonts w:ascii="GHEA Grapalat" w:hAnsi="GHEA Grapalat"/>
        </w:rPr>
        <w:t xml:space="preserve"> следующи</w:t>
      </w:r>
      <w:r w:rsidR="0052468C">
        <w:rPr>
          <w:rFonts w:ascii="GHEA Grapalat" w:hAnsi="GHEA Grapalat"/>
        </w:rPr>
        <w:t>й</w:t>
      </w:r>
      <w:r w:rsidR="0052468C" w:rsidRPr="00551FD6">
        <w:rPr>
          <w:rFonts w:ascii="GHEA Grapalat" w:hAnsi="GHEA Grapalat"/>
        </w:rPr>
        <w:t xml:space="preserve"> за </w:t>
      </w:r>
      <w:r w:rsidR="0052468C">
        <w:rPr>
          <w:rFonts w:ascii="GHEA Grapalat" w:hAnsi="GHEA Grapalat"/>
        </w:rPr>
        <w:t>д</w:t>
      </w:r>
      <w:r w:rsidR="0052468C" w:rsidRPr="00551FD6">
        <w:rPr>
          <w:rFonts w:ascii="GHEA Grapalat" w:hAnsi="GHEA Grapalat"/>
        </w:rPr>
        <w:t>нем объявления процедуры закуп</w:t>
      </w:r>
      <w:r w:rsidR="0052468C">
        <w:rPr>
          <w:rFonts w:ascii="GHEA Grapalat" w:hAnsi="GHEA Grapalat"/>
        </w:rPr>
        <w:t>ки</w:t>
      </w:r>
      <w:r w:rsidR="0052468C" w:rsidRPr="00551FD6">
        <w:rPr>
          <w:rFonts w:ascii="GHEA Grapalat" w:hAnsi="GHEA Grapalat"/>
        </w:rPr>
        <w:t xml:space="preserve"> несостоявшейся или опубликования объявления о заключенном договоре</w:t>
      </w:r>
      <w:r w:rsidR="0052468C">
        <w:rPr>
          <w:rFonts w:ascii="GHEA Grapalat" w:hAnsi="GHEA Grapalat"/>
        </w:rPr>
        <w:t>,</w:t>
      </w:r>
      <w:r w:rsidR="0052468C" w:rsidRPr="00551FD6">
        <w:rPr>
          <w:rFonts w:ascii="GHEA Grapalat" w:hAnsi="GHEA Grapalat"/>
        </w:rPr>
        <w:t xml:space="preserve"> или опубликования объявления</w:t>
      </w:r>
      <w:r w:rsidR="0052468C">
        <w:rPr>
          <w:rFonts w:ascii="GHEA Grapalat" w:hAnsi="GHEA Grapalat"/>
        </w:rPr>
        <w:t xml:space="preserve"> (уведомления)</w:t>
      </w:r>
      <w:r w:rsidR="0052468C" w:rsidRPr="00551FD6">
        <w:rPr>
          <w:rFonts w:ascii="GHEA Grapalat" w:hAnsi="GHEA Grapalat"/>
        </w:rPr>
        <w:t xml:space="preserve"> о расторжении договора в одностороннем порядке</w:t>
      </w:r>
      <w:r w:rsidR="0052468C">
        <w:rPr>
          <w:rFonts w:ascii="GHEA Grapalat" w:hAnsi="GHEA Grapalat"/>
        </w:rPr>
        <w:t xml:space="preserve">. </w:t>
      </w:r>
      <w:r w:rsidR="0052468C"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52468C">
        <w:rPr>
          <w:rFonts w:ascii="GHEA Grapalat" w:hAnsi="GHEA Grapalat"/>
        </w:rPr>
        <w:t xml:space="preserve">. </w:t>
      </w:r>
      <w:r w:rsidR="0052468C"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52468C">
        <w:rPr>
          <w:rFonts w:ascii="GHEA Grapalat" w:hAnsi="GHEA Grapalat"/>
        </w:rPr>
        <w:t>на пятый</w:t>
      </w:r>
      <w:r w:rsidR="0052468C" w:rsidRPr="00AA7DF7">
        <w:rPr>
          <w:rFonts w:ascii="GHEA Grapalat" w:hAnsi="GHEA Grapalat"/>
        </w:rPr>
        <w:t xml:space="preserve"> д</w:t>
      </w:r>
      <w:r w:rsidR="0052468C">
        <w:rPr>
          <w:rFonts w:ascii="GHEA Grapalat" w:hAnsi="GHEA Grapalat"/>
        </w:rPr>
        <w:t>е</w:t>
      </w:r>
      <w:r w:rsidR="0052468C" w:rsidRPr="00AA7DF7">
        <w:rPr>
          <w:rFonts w:ascii="GHEA Grapalat" w:hAnsi="GHEA Grapalat"/>
        </w:rPr>
        <w:t>н</w:t>
      </w:r>
      <w:r w:rsidR="0052468C">
        <w:rPr>
          <w:rFonts w:ascii="GHEA Grapalat" w:hAnsi="GHEA Grapalat"/>
        </w:rPr>
        <w:t>ь, следующий</w:t>
      </w:r>
      <w:r w:rsidR="0052468C"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52468C">
        <w:rPr>
          <w:rFonts w:ascii="GHEA Grapalat" w:hAnsi="GHEA Grapalat"/>
        </w:rPr>
        <w:t xml:space="preserve">обжаловании </w:t>
      </w:r>
      <w:r w:rsidR="0052468C" w:rsidRPr="00AA7DF7">
        <w:rPr>
          <w:rFonts w:ascii="GHEA Grapalat" w:hAnsi="GHEA Grapalat"/>
        </w:rPr>
        <w:t>решения участником по состоянию на сороковой день после получения решения</w:t>
      </w:r>
      <w:r w:rsidR="0052468C">
        <w:rPr>
          <w:rFonts w:ascii="GHEA Grapalat" w:hAnsi="GHEA Grapalat"/>
        </w:rPr>
        <w:t xml:space="preserve"> </w:t>
      </w:r>
      <w:r w:rsidR="0052468C" w:rsidRPr="00AA7DF7">
        <w:rPr>
          <w:rFonts w:ascii="GHEA Grapalat" w:hAnsi="GHEA Grapalat"/>
        </w:rPr>
        <w:t>-</w:t>
      </w:r>
      <w:r w:rsidR="0052468C">
        <w:rPr>
          <w:rFonts w:ascii="GHEA Grapalat" w:hAnsi="GHEA Grapalat"/>
        </w:rPr>
        <w:t xml:space="preserve"> на пятый день</w:t>
      </w:r>
      <w:r w:rsidR="0052468C" w:rsidRPr="00AA7DF7">
        <w:rPr>
          <w:rFonts w:ascii="GHEA Grapalat" w:hAnsi="GHEA Grapalat"/>
        </w:rPr>
        <w:t>, следующ</w:t>
      </w:r>
      <w:r w:rsidR="0052468C">
        <w:rPr>
          <w:rFonts w:ascii="GHEA Grapalat" w:hAnsi="GHEA Grapalat"/>
        </w:rPr>
        <w:t>ий</w:t>
      </w:r>
      <w:r w:rsidR="0052468C" w:rsidRPr="00AA7DF7">
        <w:rPr>
          <w:rFonts w:ascii="GHEA Grapalat" w:hAnsi="GHEA Grapalat"/>
        </w:rPr>
        <w:t xml:space="preserve"> за днем вступления в силу заключительного судебного акта по данному</w:t>
      </w:r>
      <w:r w:rsidR="0052468C">
        <w:rPr>
          <w:rFonts w:ascii="GHEA Grapalat" w:hAnsi="GHEA Grapalat"/>
        </w:rPr>
        <w:t xml:space="preserve"> судебному делу,</w:t>
      </w:r>
      <w:r w:rsidR="0052468C" w:rsidRPr="00570BBD">
        <w:t xml:space="preserve"> </w:t>
      </w:r>
      <w:r w:rsidR="0052468C" w:rsidRPr="006F0326">
        <w:rPr>
          <w:rFonts w:ascii="GHEA Grapalat" w:hAnsi="GHEA Grapalat"/>
        </w:rPr>
        <w:t>если по результатам судебного разбирательства возможность исполнения решения не исчезла</w:t>
      </w:r>
      <w:r w:rsidR="0052468C">
        <w:rPr>
          <w:rFonts w:ascii="GHEA Grapalat" w:hAnsi="GHEA Grapalat"/>
        </w:rPr>
        <w:t>.</w:t>
      </w:r>
    </w:p>
    <w:p w:rsidR="00B24E4B" w:rsidRPr="00B24E4B" w:rsidRDefault="000E53B7" w:rsidP="00B24E4B">
      <w:pPr>
        <w:widowControl w:val="0"/>
        <w:tabs>
          <w:tab w:val="left" w:pos="1276"/>
        </w:tabs>
        <w:rPr>
          <w:rFonts w:ascii="GHEA Grapalat" w:hAnsi="GHEA Grapalat"/>
        </w:rPr>
      </w:pPr>
      <w:r>
        <w:rPr>
          <w:rFonts w:ascii="GHEA Grapalat" w:hAnsi="GHEA Grapalat"/>
        </w:rPr>
        <w:t>Е</w:t>
      </w:r>
      <w:r w:rsidR="00B24E4B" w:rsidRPr="00B24E4B">
        <w:rPr>
          <w:rFonts w:ascii="GHEA Grapalat" w:hAnsi="GHEA Grapalat"/>
        </w:rPr>
        <w:t>сли:</w:t>
      </w:r>
    </w:p>
    <w:p w:rsidR="00B24E4B" w:rsidRPr="00B24E4B" w:rsidRDefault="00B24E4B" w:rsidP="00B24E4B">
      <w:pPr>
        <w:pStyle w:val="ListParagraph"/>
        <w:widowControl w:val="0"/>
        <w:numPr>
          <w:ilvl w:val="0"/>
          <w:numId w:val="31"/>
        </w:numPr>
        <w:ind w:left="0" w:firstLine="284"/>
        <w:contextualSpacing/>
        <w:jc w:val="both"/>
        <w:rPr>
          <w:rFonts w:ascii="GHEA Grapalat" w:hAnsi="GHEA Grapalat"/>
        </w:rPr>
      </w:pPr>
      <w:r w:rsidRPr="00B24E4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B24E4B" w:rsidRDefault="00B24E4B" w:rsidP="00B24E4B">
      <w:pPr>
        <w:pStyle w:val="ListParagraph"/>
        <w:widowControl w:val="0"/>
        <w:numPr>
          <w:ilvl w:val="0"/>
          <w:numId w:val="31"/>
        </w:numPr>
        <w:ind w:left="0" w:firstLine="284"/>
        <w:contextualSpacing/>
        <w:jc w:val="both"/>
        <w:rPr>
          <w:ins w:id="7" w:author="Vardan" w:date="2022-10-30T00:00:00Z"/>
          <w:rFonts w:ascii="GHEA Grapalat" w:hAnsi="GHEA Grapalat"/>
        </w:rPr>
      </w:pPr>
      <w:r w:rsidRPr="00B24E4B">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C20AD3" w:rsidRPr="00637CD2" w:rsidRDefault="006435F5" w:rsidP="00637CD2">
      <w:pPr>
        <w:widowControl w:val="0"/>
        <w:tabs>
          <w:tab w:val="left" w:pos="1134"/>
        </w:tabs>
        <w:ind w:left="-360"/>
        <w:jc w:val="both"/>
        <w:rPr>
          <w:rFonts w:ascii="GHEA Grapalat" w:hAnsi="GHEA Grapalat"/>
        </w:rPr>
      </w:pPr>
      <w:r w:rsidRPr="00637CD2">
        <w:rPr>
          <w:rFonts w:ascii="GHEA Grapalat" w:hAnsi="GHEA Grapalat" w:cs="Sylfaen"/>
        </w:rPr>
        <w:t xml:space="preserve">       </w:t>
      </w:r>
      <w:r w:rsidR="00C20AD3" w:rsidRPr="00637CD2">
        <w:rPr>
          <w:rFonts w:ascii="GHEA Grapalat" w:hAnsi="GHEA Grapalat" w:cs="Sylfaen"/>
        </w:rPr>
        <w:t xml:space="preserve">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w:t>
      </w:r>
      <w:r w:rsidR="00C20AD3" w:rsidRPr="00637CD2">
        <w:rPr>
          <w:rFonts w:ascii="GHEA Grapalat" w:hAnsi="GHEA Grapalat" w:cs="Sylfaen"/>
        </w:rPr>
        <w:lastRenderedPageBreak/>
        <w:t>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C20AD3" w:rsidRPr="00637CD2" w:rsidRDefault="00C20AD3" w:rsidP="00637CD2">
      <w:pPr>
        <w:widowControl w:val="0"/>
        <w:ind w:left="284"/>
        <w:contextualSpacing/>
        <w:jc w:val="both"/>
        <w:rPr>
          <w:rFonts w:ascii="GHEA Grapalat" w:hAnsi="GHEA Grapalat"/>
        </w:rPr>
      </w:pP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E2802">
        <w:rPr>
          <w:rStyle w:val="FootnoteReference"/>
          <w:rFonts w:ascii="GHEA Grapalat" w:hAnsi="GHEA Grapalat"/>
          <w:sz w:val="24"/>
          <w:szCs w:val="24"/>
        </w:rPr>
        <w:footnoteReference w:customMarkFollows="1" w:id="8"/>
        <w:t>11</w:t>
      </w:r>
      <w:r w:rsidRPr="009044F1">
        <w:rPr>
          <w:rFonts w:ascii="GHEA Grapalat" w:hAnsi="GHEA Grapalat"/>
          <w:sz w:val="24"/>
          <w:szCs w:val="24"/>
        </w:rPr>
        <w:t xml:space="preserve">.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w:t>
      </w:r>
      <w:r w:rsidRPr="009044F1">
        <w:rPr>
          <w:rFonts w:ascii="GHEA Grapalat" w:hAnsi="GHEA Grapalat"/>
          <w:sz w:val="24"/>
          <w:szCs w:val="24"/>
        </w:rPr>
        <w:lastRenderedPageBreak/>
        <w:t>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4513E" w:rsidRDefault="0084513E" w:rsidP="0084513E">
      <w:pPr>
        <w:pStyle w:val="BodyTextIndent2"/>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Pr>
          <w:rFonts w:ascii="GHEA Grapalat" w:hAnsi="GHEA Grapalat"/>
          <w:sz w:val="24"/>
          <w:szCs w:val="24"/>
        </w:rPr>
        <w:t>:</w:t>
      </w:r>
    </w:p>
    <w:p w:rsidR="0084513E" w:rsidRPr="00B6749E" w:rsidRDefault="0084513E" w:rsidP="0084513E">
      <w:pPr>
        <w:pStyle w:val="BodyTextIndent2"/>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rsidR="0084513E" w:rsidRDefault="0084513E" w:rsidP="0084513E">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84513E" w:rsidRDefault="0084513E" w:rsidP="0084513E">
      <w:pPr>
        <w:pStyle w:val="norm"/>
        <w:widowControl w:val="0"/>
        <w:tabs>
          <w:tab w:val="left" w:pos="1276"/>
        </w:tabs>
        <w:spacing w:line="240" w:lineRule="auto"/>
        <w:ind w:left="284" w:firstLine="0"/>
        <w:contextualSpacing/>
        <w:rPr>
          <w:rFonts w:ascii="GHEA Grapalat" w:hAnsi="GHEA Grapalat"/>
          <w:sz w:val="24"/>
          <w:szCs w:val="24"/>
        </w:rPr>
      </w:pPr>
    </w:p>
    <w:p w:rsidR="0084513E" w:rsidRPr="00747338" w:rsidRDefault="0084513E" w:rsidP="0084513E">
      <w:pPr>
        <w:pStyle w:val="norm"/>
        <w:widowControl w:val="0"/>
        <w:tabs>
          <w:tab w:val="left" w:pos="1276"/>
        </w:tabs>
        <w:spacing w:line="240" w:lineRule="auto"/>
        <w:ind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B47535" w:rsidRDefault="00B47535">
      <w:pPr>
        <w:rPr>
          <w:rFonts w:ascii="GHEA Grapalat" w:hAnsi="GHEA Grapalat"/>
          <w:b/>
        </w:rPr>
      </w:pPr>
      <w:r>
        <w:rPr>
          <w:rFonts w:ascii="GHEA Grapalat" w:hAnsi="GHEA Grapalat"/>
          <w:b/>
        </w:rPr>
        <w:br w:type="page"/>
      </w: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lastRenderedPageBreak/>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C961A9">
        <w:rPr>
          <w:rFonts w:ascii="GHEA Grapalat" w:hAnsi="GHEA Grapalat"/>
        </w:rPr>
        <w:t xml:space="preserve">На четвертый </w:t>
      </w:r>
      <w:r w:rsidRPr="009044F1">
        <w:rPr>
          <w:rFonts w:ascii="GHEA Grapalat" w:hAnsi="GHEA Grapalat"/>
        </w:rPr>
        <w:t>рабочи</w:t>
      </w:r>
      <w:r w:rsidR="00D11878">
        <w:rPr>
          <w:rFonts w:ascii="GHEA Grapalat" w:hAnsi="GHEA Grapalat"/>
        </w:rPr>
        <w:t>й</w:t>
      </w:r>
      <w:r w:rsidRPr="009044F1">
        <w:rPr>
          <w:rFonts w:ascii="GHEA Grapalat" w:hAnsi="GHEA Grapalat"/>
        </w:rPr>
        <w:t xml:space="preserve"> д</w:t>
      </w:r>
      <w:r w:rsidR="00D11878">
        <w:rPr>
          <w:rFonts w:ascii="GHEA Grapalat" w:hAnsi="GHEA Grapalat"/>
        </w:rPr>
        <w:t>е</w:t>
      </w:r>
      <w:r w:rsidRPr="009044F1">
        <w:rPr>
          <w:rFonts w:ascii="GHEA Grapalat" w:hAnsi="GHEA Grapalat"/>
        </w:rPr>
        <w:t>н</w:t>
      </w:r>
      <w:r w:rsidR="00D11878">
        <w:rPr>
          <w:rFonts w:ascii="GHEA Grapalat" w:hAnsi="GHEA Grapalat"/>
        </w:rPr>
        <w:t>ь</w:t>
      </w:r>
      <w:r w:rsidRPr="009044F1">
        <w:rPr>
          <w:rFonts w:ascii="GHEA Grapalat" w:hAnsi="GHEA Grapalat"/>
        </w:rPr>
        <w:t>, следующи</w:t>
      </w:r>
      <w:r w:rsidR="00D11878">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BD587C" w:rsidRDefault="00AA0AD8" w:rsidP="00BD587C">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D587C" w:rsidRPr="00681C1F">
        <w:rPr>
          <w:rFonts w:ascii="GHEA Grapalat" w:hAnsi="GHEA Grapalat"/>
          <w:color w:val="000000" w:themeColor="text1"/>
        </w:rPr>
        <w:t xml:space="preserve">Если отобранный участник </w:t>
      </w:r>
      <w:r w:rsidR="00BD587C">
        <w:rPr>
          <w:rFonts w:ascii="GHEA Grapalat" w:hAnsi="GHEA Grapalat"/>
          <w:color w:val="000000" w:themeColor="text1"/>
        </w:rPr>
        <w:t xml:space="preserve"> после </w:t>
      </w:r>
      <w:r w:rsidR="00BD587C" w:rsidRPr="00681C1F">
        <w:rPr>
          <w:rFonts w:ascii="GHEA Grapalat" w:hAnsi="GHEA Grapalat"/>
          <w:color w:val="000000" w:themeColor="text1"/>
        </w:rPr>
        <w:t xml:space="preserve">получения уведомления о заключении договора и проекта договора </w:t>
      </w:r>
      <w:r w:rsidR="00BD587C" w:rsidRPr="00996C18">
        <w:rPr>
          <w:rFonts w:ascii="GHEA Grapalat" w:hAnsi="GHEA Grapalat"/>
        </w:rPr>
        <w:t xml:space="preserve">в </w:t>
      </w:r>
      <w:r w:rsidR="00BD587C" w:rsidRPr="00C61190">
        <w:rPr>
          <w:rFonts w:ascii="GHEA Grapalat" w:hAnsi="GHEA Grapalat"/>
        </w:rPr>
        <w:t>срок, предусмотренный пунктом 10.1 настоящего приглашения</w:t>
      </w:r>
      <w:r w:rsidR="00BD587C">
        <w:rPr>
          <w:rFonts w:ascii="GHEA Grapalat" w:hAnsi="GHEA Grapalat"/>
        </w:rPr>
        <w:t>,</w:t>
      </w:r>
      <w:r w:rsidR="00BD587C" w:rsidRPr="00996C18">
        <w:rPr>
          <w:rFonts w:ascii="GHEA Grapalat" w:hAnsi="GHEA Grapalat"/>
        </w:rPr>
        <w:t xml:space="preserve"> </w:t>
      </w:r>
      <w:r w:rsidR="00BD587C" w:rsidRPr="00C61190">
        <w:rPr>
          <w:rFonts w:ascii="GHEA Grapalat" w:hAnsi="GHEA Grapalat"/>
        </w:rPr>
        <w:t>а в случае, если по заключаемому договору предусмотрен</w:t>
      </w:r>
      <w:r w:rsidR="00BD587C">
        <w:rPr>
          <w:rFonts w:ascii="GHEA Grapalat" w:hAnsi="GHEA Grapalat"/>
        </w:rPr>
        <w:t>а</w:t>
      </w:r>
      <w:r w:rsidR="00BD587C" w:rsidRPr="00C61190">
        <w:rPr>
          <w:rFonts w:ascii="GHEA Grapalat" w:hAnsi="GHEA Grapalat"/>
        </w:rPr>
        <w:t xml:space="preserve"> предоплата</w:t>
      </w:r>
      <w:r w:rsidR="00BD587C">
        <w:rPr>
          <w:rFonts w:ascii="GHEA Grapalat" w:hAnsi="GHEA Grapalat"/>
        </w:rPr>
        <w:t xml:space="preserve"> - </w:t>
      </w:r>
      <w:r w:rsidR="00BD587C" w:rsidRPr="00DF59E9">
        <w:rPr>
          <w:rFonts w:ascii="GHEA Grapalat" w:hAnsi="GHEA Grapalat"/>
        </w:rPr>
        <w:t>в течение 10 рабочих</w:t>
      </w:r>
      <w:r w:rsidR="00BD587C">
        <w:rPr>
          <w:rFonts w:ascii="GHEA Grapalat" w:hAnsi="GHEA Grapalat"/>
        </w:rPr>
        <w:t xml:space="preserve"> </w:t>
      </w:r>
      <w:r w:rsidR="00BD587C" w:rsidRPr="00DF59E9">
        <w:rPr>
          <w:rFonts w:ascii="GHEA Grapalat" w:hAnsi="GHEA Grapalat"/>
        </w:rPr>
        <w:t>дней</w:t>
      </w:r>
      <w:r w:rsidR="00BD587C" w:rsidRPr="00C61190">
        <w:rPr>
          <w:rFonts w:ascii="GHEA Grapalat" w:hAnsi="GHEA Grapalat"/>
        </w:rPr>
        <w:t xml:space="preserve">, </w:t>
      </w:r>
      <w:r w:rsidR="00BD587C" w:rsidRPr="00DF59E9">
        <w:rPr>
          <w:rFonts w:ascii="GHEA Grapalat" w:hAnsi="GHEA Grapalat"/>
        </w:rPr>
        <w:t xml:space="preserve">не подписывает договор и </w:t>
      </w:r>
      <w:r w:rsidR="00BD587C">
        <w:rPr>
          <w:rFonts w:ascii="GHEA Grapalat" w:hAnsi="GHEA Grapalat"/>
        </w:rPr>
        <w:t xml:space="preserve"> не </w:t>
      </w:r>
      <w:r w:rsidR="00BD587C" w:rsidRPr="00DF59E9">
        <w:rPr>
          <w:rFonts w:ascii="GHEA Grapalat" w:hAnsi="GHEA Grapalat"/>
        </w:rPr>
        <w:t>пред</w:t>
      </w:r>
      <w:r w:rsidR="00BD587C">
        <w:rPr>
          <w:rFonts w:ascii="GHEA Grapalat" w:hAnsi="GHEA Grapalat"/>
        </w:rPr>
        <w:t>о</w:t>
      </w:r>
      <w:r w:rsidR="00BD587C" w:rsidRPr="00DF59E9">
        <w:rPr>
          <w:rFonts w:ascii="GHEA Grapalat" w:hAnsi="GHEA Grapalat"/>
        </w:rPr>
        <w:t>ставляет заказчику обеспечени</w:t>
      </w:r>
      <w:r w:rsidR="00BD587C">
        <w:rPr>
          <w:rFonts w:ascii="GHEA Grapalat" w:hAnsi="GHEA Grapalat"/>
        </w:rPr>
        <w:t xml:space="preserve">я </w:t>
      </w:r>
      <w:r w:rsidR="00BD587C" w:rsidRPr="00DF59E9">
        <w:rPr>
          <w:rFonts w:ascii="GHEA Grapalat" w:hAnsi="GHEA Grapalat"/>
        </w:rPr>
        <w:t>квалификации и договора</w:t>
      </w:r>
      <w:r w:rsidR="00BD587C">
        <w:rPr>
          <w:rFonts w:ascii="GHEA Grapalat" w:hAnsi="GHEA Grapalat"/>
        </w:rPr>
        <w:t>,</w:t>
      </w:r>
      <w:r w:rsidR="00BD587C" w:rsidRPr="00C61190">
        <w:rPr>
          <w:rFonts w:ascii="GHEA Grapalat" w:hAnsi="GHEA Grapalat"/>
        </w:rPr>
        <w:t xml:space="preserve"> </w:t>
      </w:r>
      <w:r w:rsidR="00BD587C" w:rsidRPr="00106011">
        <w:rPr>
          <w:rFonts w:ascii="GHEA Grapalat" w:hAnsi="GHEA Grapalat"/>
        </w:rPr>
        <w:t>а в случае, если проектом заключаемого договора предусмотрена предоплата и</w:t>
      </w:r>
      <w:r w:rsidR="00BD587C">
        <w:rPr>
          <w:rFonts w:ascii="GHEA Grapalat" w:hAnsi="GHEA Grapalat"/>
        </w:rPr>
        <w:t xml:space="preserve"> при принятии </w:t>
      </w:r>
      <w:r w:rsidR="00BD587C" w:rsidRPr="00106011">
        <w:rPr>
          <w:rFonts w:ascii="GHEA Grapalat" w:hAnsi="GHEA Grapalat"/>
        </w:rPr>
        <w:t>это</w:t>
      </w:r>
      <w:r w:rsidR="00BD587C">
        <w:rPr>
          <w:rFonts w:ascii="GHEA Grapalat" w:hAnsi="GHEA Grapalat"/>
        </w:rPr>
        <w:t>го</w:t>
      </w:r>
      <w:r w:rsidR="00BD587C" w:rsidRPr="00106011">
        <w:rPr>
          <w:rFonts w:ascii="GHEA Grapalat" w:hAnsi="GHEA Grapalat"/>
        </w:rPr>
        <w:t xml:space="preserve"> услови</w:t>
      </w:r>
      <w:r w:rsidR="00BD587C">
        <w:rPr>
          <w:rFonts w:ascii="GHEA Grapalat" w:hAnsi="GHEA Grapalat"/>
        </w:rPr>
        <w:t>я</w:t>
      </w:r>
      <w:r w:rsidR="00BD587C" w:rsidRPr="00106011">
        <w:rPr>
          <w:rFonts w:ascii="GHEA Grapalat" w:hAnsi="GHEA Grapalat"/>
        </w:rPr>
        <w:t xml:space="preserve"> </w:t>
      </w:r>
      <w:r w:rsidR="00BD587C">
        <w:rPr>
          <w:rFonts w:ascii="GHEA Grapalat" w:hAnsi="GHEA Grapalat"/>
        </w:rPr>
        <w:t>ото</w:t>
      </w:r>
      <w:r w:rsidR="00BD587C" w:rsidRPr="00106011">
        <w:rPr>
          <w:rFonts w:ascii="GHEA Grapalat" w:hAnsi="GHEA Grapalat"/>
        </w:rPr>
        <w:t>бранным участником</w:t>
      </w:r>
      <w:r w:rsidR="00BD587C">
        <w:rPr>
          <w:rFonts w:ascii="GHEA Grapalat" w:hAnsi="GHEA Grapalat"/>
        </w:rPr>
        <w:t xml:space="preserve"> не представляется также обеспечение предоплаты,</w:t>
      </w:r>
      <w:r w:rsidR="00BD587C" w:rsidRPr="00D02623">
        <w:rPr>
          <w:rFonts w:ascii="GHEA Grapalat" w:hAnsi="GHEA Grapalat"/>
          <w:color w:val="000000" w:themeColor="text1"/>
        </w:rPr>
        <w:t xml:space="preserve"> </w:t>
      </w:r>
      <w:r w:rsidR="00BD587C" w:rsidRPr="00681C1F">
        <w:rPr>
          <w:rFonts w:ascii="GHEA Grapalat" w:hAnsi="GHEA Grapalat"/>
          <w:color w:val="000000" w:themeColor="text1"/>
        </w:rPr>
        <w:t>то он лишается права подписания договора.</w:t>
      </w:r>
    </w:p>
    <w:p w:rsidR="000313A6" w:rsidRPr="009044F1" w:rsidRDefault="000313A6" w:rsidP="00BD587C">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Pr>
          <w:rFonts w:ascii="GHEA Grapalat" w:hAnsi="GHEA Grapalat"/>
          <w:i w:val="0"/>
          <w:sz w:val="24"/>
          <w:szCs w:val="24"/>
          <w:lang w:val="hy-AM"/>
        </w:rPr>
        <w:t>,</w:t>
      </w:r>
      <w:r w:rsidR="00580E55" w:rsidRPr="00580E55">
        <w:rPr>
          <w:rFonts w:ascii="GHEA Grapalat" w:hAnsi="GHEA Grapalat"/>
          <w:i w:val="0"/>
          <w:sz w:val="24"/>
          <w:szCs w:val="24"/>
        </w:rPr>
        <w:t xml:space="preserve"> </w:t>
      </w:r>
      <w:r w:rsidR="00580E55" w:rsidRPr="00747338">
        <w:rPr>
          <w:rFonts w:ascii="GHEA Grapalat" w:hAnsi="GHEA Grapalat"/>
          <w:i w:val="0"/>
          <w:sz w:val="24"/>
          <w:szCs w:val="24"/>
        </w:rPr>
        <w:t xml:space="preserve">размера предоплаты или </w:t>
      </w:r>
      <w:r w:rsidR="00580E55" w:rsidRPr="009044F1">
        <w:rPr>
          <w:rFonts w:ascii="GHEA Grapalat" w:hAnsi="GHEA Grapalat"/>
          <w:i w:val="0"/>
          <w:sz w:val="24"/>
          <w:szCs w:val="24"/>
        </w:rPr>
        <w:t>увеличени</w:t>
      </w:r>
      <w:r w:rsidR="00580E55">
        <w:rPr>
          <w:rFonts w:ascii="GHEA Grapalat" w:hAnsi="GHEA Grapalat"/>
          <w:i w:val="0"/>
          <w:sz w:val="24"/>
          <w:szCs w:val="24"/>
        </w:rPr>
        <w:t>ю</w:t>
      </w:r>
      <w:r w:rsidR="00580E55">
        <w:rPr>
          <w:rFonts w:ascii="GHEA Grapalat" w:hAnsi="GHEA Grapalat"/>
          <w:i w:val="0"/>
          <w:sz w:val="24"/>
          <w:szCs w:val="24"/>
          <w:lang w:val="hy-AM"/>
        </w:rPr>
        <w:t xml:space="preserve"> </w:t>
      </w:r>
      <w:r w:rsidR="00580E55">
        <w:rPr>
          <w:rFonts w:ascii="GHEA Grapalat" w:hAnsi="GHEA Grapalat"/>
          <w:i w:val="0"/>
          <w:sz w:val="24"/>
          <w:szCs w:val="24"/>
        </w:rPr>
        <w:t>цены,</w:t>
      </w:r>
      <w:r w:rsidRPr="009044F1">
        <w:rPr>
          <w:rFonts w:ascii="GHEA Grapalat" w:hAnsi="GHEA Grapalat"/>
          <w:i w:val="0"/>
          <w:sz w:val="24"/>
          <w:szCs w:val="24"/>
        </w:rPr>
        <w:t xml:space="preserve"> предложенной отобранным участником.</w:t>
      </w:r>
      <w:r w:rsidRPr="009044F1">
        <w:rPr>
          <w:rFonts w:ascii="GHEA Grapalat" w:hAnsi="GHEA Grapalat"/>
          <w:spacing w:val="-8"/>
          <w:sz w:val="24"/>
          <w:szCs w:val="24"/>
        </w:rPr>
        <w:t xml:space="preserve"> </w:t>
      </w: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646B97" w:rsidRPr="00681C1F">
        <w:rPr>
          <w:rFonts w:ascii="GHEA Grapalat" w:hAnsi="GHEA Grapalat"/>
          <w:color w:val="000000" w:themeColor="text1"/>
        </w:rPr>
        <w:t>На основании требования о предоставлении обеспечений</w:t>
      </w:r>
      <w:r w:rsidR="00646B97">
        <w:rPr>
          <w:rFonts w:ascii="GHEA Grapalat" w:hAnsi="GHEA Grapalat"/>
          <w:color w:val="000000" w:themeColor="text1"/>
        </w:rPr>
        <w:t xml:space="preserve"> </w:t>
      </w:r>
      <w:r w:rsidR="00646B97" w:rsidRPr="00681C1F">
        <w:rPr>
          <w:rFonts w:ascii="GHEA Grapalat" w:hAnsi="GHEA Grapalat"/>
          <w:color w:val="000000" w:themeColor="text1"/>
        </w:rPr>
        <w:t xml:space="preserve">квалификации и договора отобранный участник в течение </w:t>
      </w:r>
      <w:r w:rsidR="00646B97">
        <w:rPr>
          <w:rFonts w:ascii="GHEA Grapalat" w:hAnsi="GHEA Grapalat"/>
          <w:color w:val="000000" w:themeColor="text1"/>
        </w:rPr>
        <w:t>5</w:t>
      </w:r>
      <w:r w:rsidR="00646B97" w:rsidRPr="00681C1F">
        <w:rPr>
          <w:rFonts w:ascii="GHEA Grapalat" w:hAnsi="GHEA Grapalat"/>
          <w:color w:val="000000" w:themeColor="text1"/>
        </w:rPr>
        <w:t xml:space="preserve">-и рабочих дней </w:t>
      </w:r>
      <w:r w:rsidR="009D228B">
        <w:rPr>
          <w:rFonts w:ascii="GHEA Grapalat" w:hAnsi="GHEA Grapalat"/>
          <w:color w:val="000000" w:themeColor="text1"/>
        </w:rPr>
        <w:t xml:space="preserve">после </w:t>
      </w:r>
      <w:r w:rsidR="00646B97" w:rsidRPr="00681C1F">
        <w:rPr>
          <w:rFonts w:ascii="GHEA Grapalat" w:hAnsi="GHEA Grapalat"/>
          <w:color w:val="000000" w:themeColor="text1"/>
        </w:rPr>
        <w:t>дня его получения, обязан представить обеспечения квалификации и договора.</w:t>
      </w:r>
      <w:r w:rsidR="00646B97" w:rsidRPr="00EA7411">
        <w:rPr>
          <w:rFonts w:ascii="GHEA Grapalat" w:hAnsi="GHEA Grapalat"/>
        </w:rPr>
        <w:t xml:space="preserve"> </w:t>
      </w:r>
      <w:r w:rsidR="00646B97"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646B97" w:rsidRPr="00681C1F">
        <w:rPr>
          <w:rFonts w:ascii="GHEA Grapalat" w:hAnsi="GHEA Grapalat"/>
          <w:color w:val="000000" w:themeColor="text1"/>
        </w:rPr>
        <w:t xml:space="preserve"> С отобранным участником заключается договор, если он представляет обеспечения </w:t>
      </w:r>
      <w:r w:rsidR="00646B97" w:rsidRPr="00681C1F">
        <w:rPr>
          <w:rFonts w:ascii="GHEA Grapalat" w:hAnsi="GHEA Grapalat"/>
          <w:color w:val="000000" w:themeColor="text1"/>
        </w:rPr>
        <w:lastRenderedPageBreak/>
        <w:t>квалификации</w:t>
      </w:r>
      <w:r w:rsidR="00646B97">
        <w:rPr>
          <w:rFonts w:ascii="GHEA Grapalat" w:hAnsi="GHEA Grapalat"/>
          <w:color w:val="000000" w:themeColor="text1"/>
        </w:rPr>
        <w:t xml:space="preserve"> </w:t>
      </w:r>
      <w:r w:rsidR="00646B97" w:rsidRPr="00681C1F">
        <w:rPr>
          <w:rFonts w:ascii="GHEA Grapalat" w:hAnsi="GHEA Grapalat"/>
          <w:color w:val="000000" w:themeColor="text1"/>
        </w:rPr>
        <w:t>и договора(</w:t>
      </w:r>
      <w:r w:rsidR="00646B97">
        <w:rPr>
          <w:rFonts w:ascii="GHEA Grapalat" w:hAnsi="GHEA Grapalat"/>
          <w:color w:val="000000" w:themeColor="text1"/>
        </w:rPr>
        <w:t>предоплаты</w:t>
      </w:r>
      <w:r w:rsidR="00646B97" w:rsidRPr="00681C1F">
        <w:rPr>
          <w:rFonts w:ascii="GHEA Grapalat" w:hAnsi="GHEA Grapalat"/>
          <w:color w:val="000000" w:themeColor="text1"/>
        </w:rPr>
        <w:t>)</w:t>
      </w:r>
      <w:r w:rsidRPr="009044F1">
        <w:rPr>
          <w:rFonts w:ascii="GHEA Grapalat" w:hAnsi="GHEA Grapalat"/>
        </w:rPr>
        <w:t>.</w:t>
      </w:r>
      <w:r w:rsidR="002E57E8" w:rsidRPr="002E57E8">
        <w:rPr>
          <w:rFonts w:ascii="GHEA Grapalat" w:hAnsi="GHEA Grapalat"/>
          <w:vertAlign w:val="superscript"/>
        </w:rPr>
        <w:t>11.1</w:t>
      </w:r>
    </w:p>
    <w:p w:rsidR="003D57AD" w:rsidRPr="003D57AD" w:rsidRDefault="00A6609C" w:rsidP="00801A4F">
      <w:pPr>
        <w:widowControl w:val="0"/>
        <w:tabs>
          <w:tab w:val="left" w:pos="1276"/>
        </w:tabs>
        <w:spacing w:after="160"/>
        <w:ind w:firstLine="567"/>
        <w:jc w:val="both"/>
        <w:rPr>
          <w:rFonts w:ascii="GHEA Grapalat" w:hAnsi="GHEA Grapalat"/>
          <w:lang w:val="hy-AM"/>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3D57AD">
        <w:rPr>
          <w:rFonts w:ascii="GHEA Grapalat" w:hAnsi="GHEA Grapalat"/>
        </w:rPr>
        <w:t xml:space="preserve">15 процентам </w:t>
      </w:r>
      <w:r w:rsidR="00E70468">
        <w:rPr>
          <w:rFonts w:ascii="GHEA Grapalat" w:hAnsi="GHEA Grapalat"/>
        </w:rPr>
        <w:t xml:space="preserve">от </w:t>
      </w:r>
      <w:r w:rsidR="00E70468" w:rsidRPr="00123A23">
        <w:rPr>
          <w:rFonts w:ascii="GHEA Grapalat" w:hAnsi="GHEA Grapalat"/>
        </w:rPr>
        <w:t>цен</w:t>
      </w:r>
      <w:r w:rsidR="00E70468">
        <w:rPr>
          <w:rFonts w:ascii="GHEA Grapalat" w:hAnsi="GHEA Grapalat"/>
        </w:rPr>
        <w:t>ы</w:t>
      </w:r>
      <w:r w:rsidR="00E70468" w:rsidRPr="00123A23">
        <w:rPr>
          <w:rFonts w:ascii="GHEA Grapalat" w:hAnsi="GHEA Grapalat"/>
        </w:rPr>
        <w:t xml:space="preserve"> закупки </w:t>
      </w:r>
      <w:r w:rsidR="00E70468">
        <w:rPr>
          <w:rFonts w:ascii="GHEA Grapalat" w:hAnsi="GHEA Grapalat"/>
        </w:rPr>
        <w:t>товаров</w:t>
      </w:r>
      <w:r w:rsidR="00E70468" w:rsidRPr="00123A23">
        <w:rPr>
          <w:rFonts w:ascii="GHEA Grapalat" w:hAnsi="GHEA Grapalat"/>
        </w:rPr>
        <w:t xml:space="preserve"> закуп</w:t>
      </w:r>
      <w:r w:rsidR="00E70468">
        <w:rPr>
          <w:rFonts w:ascii="GHEA Grapalat" w:hAnsi="GHEA Grapalat"/>
        </w:rPr>
        <w:t>аемых</w:t>
      </w:r>
      <w:r w:rsidR="00E70468" w:rsidRPr="00123A23">
        <w:rPr>
          <w:rFonts w:ascii="GHEA Grapalat" w:hAnsi="GHEA Grapalat"/>
        </w:rPr>
        <w:t xml:space="preserve"> в рамках данной процедуры</w:t>
      </w:r>
      <w:r w:rsidR="00E70468" w:rsidRPr="008D2394">
        <w:rPr>
          <w:rFonts w:ascii="GHEA Grapalat" w:hAnsi="GHEA Grapalat"/>
        </w:rPr>
        <w:t>.</w:t>
      </w:r>
      <w:r w:rsidR="003D57AD" w:rsidRPr="00370E40">
        <w:rPr>
          <w:rFonts w:ascii="GHEA Grapalat" w:hAnsi="GHEA Grapalat"/>
        </w:rPr>
        <w:t xml:space="preserve"> </w:t>
      </w:r>
      <w:r w:rsidR="00382A99" w:rsidRPr="00382A99">
        <w:rPr>
          <w:rFonts w:ascii="GHEA Grapalat" w:hAnsi="GHEA Grapalat"/>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Pr>
          <w:rFonts w:ascii="GHEA Grapalat" w:hAnsi="GHEA Grapalat"/>
        </w:rPr>
        <w:t xml:space="preserve"> </w:t>
      </w:r>
      <w:r w:rsidR="003D57AD" w:rsidRPr="00370E40">
        <w:rPr>
          <w:rFonts w:ascii="GHEA Grapalat" w:hAnsi="GHEA Grapalat"/>
        </w:rPr>
        <w:t>Обеспечение квалификации представляется в виде</w:t>
      </w:r>
      <w:r w:rsidR="003D57AD">
        <w:rPr>
          <w:rFonts w:ascii="GHEA Grapalat" w:hAnsi="GHEA Grapalat"/>
        </w:rPr>
        <w:t xml:space="preserve"> соглашения о неустойке</w:t>
      </w:r>
      <w:r w:rsidR="003D57AD" w:rsidRPr="00174059">
        <w:rPr>
          <w:rFonts w:ascii="GHEA Grapalat" w:hAnsi="GHEA Grapalat"/>
        </w:rPr>
        <w:t xml:space="preserve"> (приложение 4. 2) или наличных денег, или гарантий, предоставленных банками.</w:t>
      </w:r>
      <w:r w:rsidR="003D57AD" w:rsidRPr="00370E40">
        <w:rPr>
          <w:rFonts w:ascii="GHEA Grapalat" w:hAnsi="GHEA Grapalat"/>
        </w:rPr>
        <w:t xml:space="preserve"> Причем  обеспечение должно быть действительным как минимум включительно </w:t>
      </w:r>
      <w:r w:rsidR="003D57AD" w:rsidRPr="00B81123">
        <w:rPr>
          <w:rFonts w:ascii="GHEA Grapalat" w:hAnsi="GHEA Grapalat"/>
        </w:rPr>
        <w:t xml:space="preserve">до </w:t>
      </w:r>
      <w:r w:rsidR="003D57AD">
        <w:rPr>
          <w:rFonts w:ascii="GHEA Grapalat" w:hAnsi="GHEA Grapalat"/>
        </w:rPr>
        <w:t>2</w:t>
      </w:r>
      <w:r w:rsidR="003D57AD" w:rsidRPr="00B81123">
        <w:rPr>
          <w:rFonts w:ascii="GHEA Grapalat" w:hAnsi="GHEA Grapalat"/>
        </w:rPr>
        <w:t>0-го рабочего дня, следующего за днем полного принятия заказчиком результата выполнения контракта.</w:t>
      </w:r>
      <w:r w:rsidR="003D57AD" w:rsidRPr="003D57AD">
        <w:rPr>
          <w:rFonts w:ascii="GHEA Grapalat" w:hAnsi="GHEA Grapalat"/>
          <w:vertAlign w:val="superscript"/>
          <w:lang w:val="hy-AM"/>
        </w:rPr>
        <w:t>12.1</w:t>
      </w:r>
    </w:p>
    <w:p w:rsidR="00571E4C" w:rsidRPr="00BF3E44" w:rsidRDefault="00801A4F" w:rsidP="00571E4C">
      <w:pPr>
        <w:widowControl w:val="0"/>
        <w:tabs>
          <w:tab w:val="left" w:pos="1276"/>
        </w:tabs>
        <w:spacing w:after="160"/>
        <w:ind w:firstLine="567"/>
        <w:jc w:val="both"/>
        <w:rPr>
          <w:rFonts w:ascii="GHEA Grapalat" w:hAnsi="GHEA Grapalat" w:cs="Sylfaen"/>
        </w:rPr>
      </w:pPr>
      <w:r w:rsidRPr="00BF3E44">
        <w:rPr>
          <w:rFonts w:ascii="GHEA Grapalat" w:hAnsi="GHEA Grapalat" w:cs="Sylfaen"/>
        </w:rPr>
        <w:t xml:space="preserve">Если процедура закупки организована </w:t>
      </w:r>
      <w:r w:rsidR="00571E4C" w:rsidRPr="00BF3E44">
        <w:rPr>
          <w:rFonts w:ascii="GHEA Grapalat" w:hAnsi="GHEA Grapalat" w:cs="Sylfaen"/>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BF3E44">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Pr>
          <w:rFonts w:ascii="GHEA Grapalat" w:hAnsi="GHEA Grapalat"/>
        </w:rPr>
        <w:t xml:space="preserve">сумме цен закупок представленных лотов, </w:t>
      </w:r>
      <w:r w:rsidR="008A4985">
        <w:rPr>
          <w:rFonts w:ascii="GHEA Grapalat" w:hAnsi="GHEA Grapalat" w:cs="Sylfaen"/>
        </w:rPr>
        <w:t>с учетом требований абзаца «в» подпункта 1 пункта 32 Порядка</w:t>
      </w:r>
      <w:r w:rsidR="008A4985">
        <w:rPr>
          <w:rFonts w:ascii="GHEA Grapalat" w:hAnsi="GHEA Grapalat"/>
          <w:color w:val="000000" w:themeColor="text1"/>
        </w:rPr>
        <w:t>.</w:t>
      </w:r>
      <w:r w:rsidR="00E562C0">
        <w:rPr>
          <w:rFonts w:ascii="GHEA Grapalat" w:hAnsi="GHEA Grapalat"/>
          <w:color w:val="000000" w:themeColor="text1"/>
        </w:rPr>
        <w:t xml:space="preserve"> </w:t>
      </w:r>
      <w:r w:rsidR="00571E4C"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4F01AF" w:rsidRPr="00CE31A0" w:rsidRDefault="004F01AF" w:rsidP="004F01AF">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DA0186" w:rsidRPr="004408E1" w:rsidRDefault="00801A4F" w:rsidP="00801A4F">
      <w:pPr>
        <w:widowControl w:val="0"/>
        <w:tabs>
          <w:tab w:val="left" w:pos="1276"/>
        </w:tabs>
        <w:spacing w:after="160"/>
        <w:ind w:firstLine="567"/>
        <w:jc w:val="both"/>
        <w:rPr>
          <w:rFonts w:ascii="GHEA Grapalat" w:hAnsi="GHEA Grapalat"/>
          <w:lang w:val="hy-AM"/>
        </w:rPr>
      </w:pPr>
      <w:r w:rsidRPr="004408E1">
        <w:rPr>
          <w:rFonts w:ascii="GHEA Grapalat" w:hAnsi="GHEA Grapalat"/>
        </w:rPr>
        <w:t xml:space="preserve">Если выполнение договора поэтапное и выполнение каждого этапа </w:t>
      </w:r>
      <w:r w:rsidR="00DC6732" w:rsidRPr="004408E1">
        <w:rPr>
          <w:rFonts w:ascii="GHEA Grapalat" w:hAnsi="GHEA Grapalat"/>
        </w:rPr>
        <w:t xml:space="preserve">непосредственно не взаимосвязано </w:t>
      </w:r>
      <w:r w:rsidRPr="004408E1">
        <w:rPr>
          <w:rFonts w:ascii="GHEA Grapalat" w:hAnsi="GHEA Grapalat"/>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w:t>
      </w:r>
      <w:r w:rsidR="00FF309F" w:rsidRPr="004408E1">
        <w:rPr>
          <w:rFonts w:ascii="GHEA Grapalat" w:hAnsi="GHEA Grapalat"/>
        </w:rPr>
        <w:t>пропорции, исчисленной в отношении суммы этого этапа</w:t>
      </w:r>
      <w:r w:rsidRPr="004408E1">
        <w:rPr>
          <w:rFonts w:ascii="GHEA Grapalat" w:hAnsi="GHEA Grapalat"/>
        </w:rPr>
        <w:t>.</w:t>
      </w:r>
    </w:p>
    <w:p w:rsidR="00DA0186" w:rsidRDefault="00DA0186" w:rsidP="00801A4F">
      <w:pPr>
        <w:widowControl w:val="0"/>
        <w:tabs>
          <w:tab w:val="left" w:pos="1276"/>
        </w:tabs>
        <w:spacing w:after="160"/>
        <w:ind w:firstLine="567"/>
        <w:jc w:val="both"/>
        <w:rPr>
          <w:rFonts w:ascii="GHEA Grapalat" w:hAnsi="GHEA Grapalat"/>
        </w:rPr>
      </w:pPr>
      <w:r w:rsidRPr="000C5529">
        <w:rPr>
          <w:rFonts w:ascii="GHEA Grapalat" w:hAnsi="GHEA Grapalat"/>
          <w:lang w:val="hy-AM"/>
        </w:rPr>
        <w:t>---------------------------</w:t>
      </w:r>
    </w:p>
    <w:p w:rsidR="0052513C" w:rsidRPr="0052513C" w:rsidRDefault="0052513C" w:rsidP="0052513C">
      <w:pPr>
        <w:pStyle w:val="FootnoteText"/>
        <w:jc w:val="both"/>
        <w:rPr>
          <w:rFonts w:asciiTheme="minorHAnsi" w:hAnsiTheme="minorHAnsi"/>
          <w:i/>
        </w:rPr>
      </w:pPr>
      <w:r w:rsidRPr="0052513C">
        <w:rPr>
          <w:rFonts w:asciiTheme="minorHAnsi" w:hAnsiTheme="minorHAnsi"/>
          <w:i/>
          <w:vertAlign w:val="superscript"/>
        </w:rPr>
        <w:t>11.1</w:t>
      </w:r>
      <w:r w:rsidRPr="0052513C">
        <w:rPr>
          <w:rFonts w:asciiTheme="minorHAnsi" w:hAnsiTheme="minorHAnsi"/>
          <w:i/>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2513C" w:rsidRPr="0052513C" w:rsidRDefault="0052513C" w:rsidP="0052513C">
      <w:pPr>
        <w:pStyle w:val="FootnoteText"/>
        <w:jc w:val="both"/>
        <w:rPr>
          <w:rFonts w:asciiTheme="minorHAnsi" w:hAnsiTheme="minorHAnsi"/>
          <w:i/>
        </w:rPr>
      </w:pPr>
      <w:r w:rsidRPr="0052513C">
        <w:rPr>
          <w:rFonts w:asciiTheme="minorHAnsi" w:hAnsiTheme="minorHAnsi"/>
          <w:i/>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2513C" w:rsidRPr="0052513C" w:rsidRDefault="0052513C" w:rsidP="0052513C">
      <w:pPr>
        <w:pStyle w:val="FootnoteText"/>
        <w:jc w:val="both"/>
        <w:rPr>
          <w:rFonts w:asciiTheme="minorHAnsi" w:hAnsiTheme="minorHAnsi"/>
          <w:i/>
        </w:rPr>
      </w:pPr>
      <w:r w:rsidRPr="0052513C">
        <w:rPr>
          <w:rFonts w:asciiTheme="minorHAnsi" w:hAnsiTheme="minorHAnsi"/>
          <w:i/>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rsidR="00DA0186" w:rsidRPr="00564A46" w:rsidRDefault="00DA0186" w:rsidP="00DA0186">
      <w:pPr>
        <w:pStyle w:val="FootnoteText"/>
        <w:rPr>
          <w:rFonts w:asciiTheme="minorHAnsi" w:hAnsiTheme="minorHAnsi"/>
          <w:i/>
        </w:rPr>
      </w:pPr>
      <w:r w:rsidRPr="00564A46">
        <w:rPr>
          <w:rFonts w:ascii="GHEA Grapalat" w:hAnsi="GHEA Grapalat"/>
          <w:i/>
          <w:lang w:val="hy-AM"/>
        </w:rPr>
        <w:t xml:space="preserve">12.1 </w:t>
      </w:r>
      <w:r w:rsidRPr="00564A46">
        <w:rPr>
          <w:rFonts w:asciiTheme="minorHAnsi" w:hAnsiTheme="minorHAnsi"/>
          <w:i/>
        </w:rPr>
        <w:t xml:space="preserve">Если цена </w:t>
      </w:r>
      <w:r w:rsidR="007A2AFB">
        <w:rPr>
          <w:rFonts w:asciiTheme="minorHAnsi" w:hAnsiTheme="minorHAnsi"/>
          <w:i/>
        </w:rPr>
        <w:t xml:space="preserve"> закупки </w:t>
      </w:r>
      <w:r w:rsidRPr="00564A46">
        <w:rPr>
          <w:rFonts w:asciiTheme="minorHAnsi" w:hAnsiTheme="minorHAnsi"/>
          <w:i/>
        </w:rPr>
        <w:t>данного лота по заявке на закупку․</w:t>
      </w:r>
    </w:p>
    <w:p w:rsidR="00DA0186" w:rsidRPr="00564A46" w:rsidRDefault="00DA0186" w:rsidP="00DA0186">
      <w:pPr>
        <w:pStyle w:val="FootnoteText"/>
        <w:jc w:val="both"/>
        <w:rPr>
          <w:rFonts w:asciiTheme="minorHAnsi" w:hAnsiTheme="minorHAnsi"/>
          <w:i/>
        </w:rPr>
      </w:pPr>
      <w:r w:rsidRPr="00564A46">
        <w:rPr>
          <w:rFonts w:asciiTheme="minorHAnsi" w:hAnsiTheme="minorHAnsi"/>
          <w:i/>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DA0186" w:rsidRPr="00564A46" w:rsidRDefault="00DA0186" w:rsidP="00DA0186">
      <w:pPr>
        <w:widowControl w:val="0"/>
        <w:tabs>
          <w:tab w:val="left" w:pos="1276"/>
        </w:tabs>
        <w:spacing w:after="160"/>
        <w:jc w:val="both"/>
        <w:rPr>
          <w:rFonts w:asciiTheme="minorHAnsi" w:hAnsiTheme="minorHAnsi"/>
          <w:i/>
          <w:sz w:val="20"/>
          <w:szCs w:val="20"/>
        </w:rPr>
      </w:pPr>
      <w:r w:rsidRPr="00564A46">
        <w:rPr>
          <w:rFonts w:asciiTheme="minorHAnsi" w:hAnsiTheme="minorHAnsi"/>
          <w:i/>
          <w:sz w:val="20"/>
          <w:szCs w:val="20"/>
        </w:rPr>
        <w:t xml:space="preserve">- не превышает </w:t>
      </w:r>
      <w:r w:rsidR="0087562B" w:rsidRPr="0087562B">
        <w:rPr>
          <w:rFonts w:asciiTheme="minorHAnsi" w:hAnsiTheme="minorHAnsi"/>
          <w:i/>
          <w:sz w:val="20"/>
          <w:szCs w:val="20"/>
        </w:rPr>
        <w:t>восьмидесятикратный</w:t>
      </w:r>
      <w:r w:rsidRPr="00564A46">
        <w:rPr>
          <w:rFonts w:asciiTheme="minorHAnsi" w:hAnsiTheme="minorHAnsi"/>
          <w:i/>
          <w:sz w:val="20"/>
          <w:szCs w:val="20"/>
        </w:rPr>
        <w:t xml:space="preserve"> размер базовой единицы закупок, но более двадцатипятикратного размера, то из настоящего абзаца исключаются слова "соглашения о неустойке (приложение 4,2) или", а число " 20 " заменяется числом " 90",</w:t>
      </w:r>
    </w:p>
    <w:p w:rsidR="00DA0186" w:rsidRPr="00564A46" w:rsidRDefault="00DA0186" w:rsidP="00DA0186">
      <w:pPr>
        <w:pStyle w:val="FootnoteText"/>
        <w:jc w:val="both"/>
        <w:rPr>
          <w:rFonts w:asciiTheme="minorHAnsi" w:hAnsiTheme="minorHAnsi"/>
          <w:i/>
          <w:lang w:val="hy-AM"/>
        </w:rPr>
      </w:pPr>
      <w:r w:rsidRPr="00564A46">
        <w:rPr>
          <w:rFonts w:asciiTheme="minorHAnsi" w:hAnsiTheme="minorHAnsi"/>
          <w:i/>
        </w:rPr>
        <w:lastRenderedPageBreak/>
        <w:t xml:space="preserve">- превышает </w:t>
      </w:r>
      <w:r w:rsidR="00C257D6" w:rsidRPr="00C257D6">
        <w:rPr>
          <w:rFonts w:asciiTheme="minorHAnsi" w:hAnsiTheme="minorHAnsi"/>
          <w:i/>
        </w:rPr>
        <w:t>восьмидесятикратный</w:t>
      </w:r>
      <w:r w:rsidRPr="00564A46">
        <w:rPr>
          <w:rFonts w:asciiTheme="minorHAnsi" w:hAnsiTheme="minorHAnsi"/>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00CD51E6" w:rsidRPr="00564A46">
        <w:rPr>
          <w:rFonts w:asciiTheme="minorHAnsi" w:hAnsiTheme="minorHAnsi"/>
          <w:i/>
          <w:lang w:val="hy-AM"/>
        </w:rPr>
        <w:t>.</w:t>
      </w:r>
    </w:p>
    <w:p w:rsidR="00801A4F" w:rsidRPr="00FF309F" w:rsidRDefault="00801A4F" w:rsidP="00DA0186">
      <w:pPr>
        <w:widowControl w:val="0"/>
        <w:tabs>
          <w:tab w:val="left" w:pos="1276"/>
        </w:tabs>
        <w:spacing w:after="160"/>
        <w:ind w:firstLine="567"/>
        <w:jc w:val="both"/>
        <w:rPr>
          <w:rFonts w:ascii="GHEA Grapalat" w:hAnsi="GHEA Grapalat"/>
          <w:color w:val="FF0000"/>
        </w:rPr>
      </w:pPr>
      <w:r w:rsidRPr="00FF309F">
        <w:rPr>
          <w:rFonts w:ascii="GHEA Grapalat" w:hAnsi="GHEA Grapalat"/>
          <w:color w:val="FF0000"/>
        </w:rPr>
        <w:t xml:space="preserve"> </w:t>
      </w:r>
    </w:p>
    <w:p w:rsidR="0035631F" w:rsidRDefault="00801A4F" w:rsidP="00801A4F">
      <w:pPr>
        <w:widowControl w:val="0"/>
        <w:tabs>
          <w:tab w:val="left" w:pos="1276"/>
        </w:tabs>
        <w:spacing w:after="160"/>
        <w:ind w:firstLine="567"/>
        <w:jc w:val="both"/>
        <w:rPr>
          <w:ins w:id="8" w:author="Vardan" w:date="2022-10-30T00:02:00Z"/>
          <w:rFonts w:ascii="GHEA Grapalat" w:hAnsi="GHEA Grapalat"/>
        </w:rPr>
      </w:pPr>
      <w:r>
        <w:rPr>
          <w:rFonts w:ascii="GHEA Grapalat" w:hAnsi="GHEA Grapalat" w:cs="Sylfaen"/>
        </w:rPr>
        <w:t>О</w:t>
      </w:r>
      <w:r w:rsidRPr="00DC29D8">
        <w:rPr>
          <w:rFonts w:ascii="GHEA Grapalat" w:hAnsi="GHEA Grapalat" w:cs="Sylfaen"/>
        </w:rPr>
        <w:t xml:space="preserve">беспечение </w:t>
      </w:r>
      <w:r>
        <w:rPr>
          <w:rFonts w:ascii="GHEA Grapalat" w:hAnsi="GHEA Grapalat" w:cs="Sylfaen"/>
        </w:rPr>
        <w:t>к</w:t>
      </w:r>
      <w:r w:rsidRPr="00DC29D8">
        <w:rPr>
          <w:rFonts w:ascii="GHEA Grapalat" w:hAnsi="GHEA Grapalat" w:cs="Sylfaen"/>
        </w:rPr>
        <w:t>валификаци</w:t>
      </w:r>
      <w:r>
        <w:rPr>
          <w:rFonts w:ascii="GHEA Grapalat" w:hAnsi="GHEA Grapalat" w:cs="Sylfaen"/>
        </w:rPr>
        <w:t>и</w:t>
      </w:r>
      <w:r w:rsidRPr="00DC29D8">
        <w:rPr>
          <w:rFonts w:ascii="GHEA Grapalat" w:hAnsi="GHEA Grapalat" w:cs="Sylfaen"/>
        </w:rPr>
        <w:t xml:space="preserve"> в виде </w:t>
      </w:r>
      <w:r w:rsidR="00482E18">
        <w:rPr>
          <w:rFonts w:ascii="GHEA Grapalat" w:hAnsi="GHEA Grapalat" w:cs="Sylfaen"/>
        </w:rPr>
        <w:t xml:space="preserve">банковской </w:t>
      </w:r>
      <w:r w:rsidRPr="00DC29D8">
        <w:rPr>
          <w:rFonts w:ascii="GHEA Grapalat" w:hAnsi="GHEA Grapalat" w:cs="Sylfaen"/>
        </w:rPr>
        <w:t xml:space="preserve">гарантии </w:t>
      </w:r>
      <w:r>
        <w:rPr>
          <w:rFonts w:ascii="GHEA Grapalat" w:hAnsi="GHEA Grapalat" w:cs="Sylfaen"/>
        </w:rPr>
        <w:t>ото</w:t>
      </w:r>
      <w:r w:rsidRPr="00DC29D8">
        <w:rPr>
          <w:rFonts w:ascii="GHEA Grapalat" w:hAnsi="GHEA Grapalat" w:cs="Sylfaen"/>
        </w:rPr>
        <w:t>бранный участник представляет согласно приложению 4 или приложению 4.1</w:t>
      </w:r>
      <w:r w:rsidRPr="00801A4F">
        <w:rPr>
          <w:rFonts w:ascii="GHEA Grapalat" w:hAnsi="GHEA Grapalat" w:cs="Sylfaen"/>
        </w:rPr>
        <w:t>.</w:t>
      </w:r>
      <w:r w:rsidR="009A0467">
        <w:rPr>
          <w:rStyle w:val="FootnoteReference"/>
          <w:rFonts w:ascii="GHEA Grapalat" w:hAnsi="GHEA Grapalat"/>
        </w:rPr>
        <w:footnoteReference w:customMarkFollows="1" w:id="9"/>
        <w:t>12</w:t>
      </w:r>
      <w:r w:rsidR="00A6609C" w:rsidRPr="0027573B">
        <w:rPr>
          <w:rFonts w:ascii="GHEA Grapalat" w:hAnsi="GHEA Grapalat"/>
        </w:rPr>
        <w:t xml:space="preserve"> </w:t>
      </w:r>
      <w:r w:rsidR="00853CBA" w:rsidRPr="0027573B">
        <w:rPr>
          <w:rFonts w:ascii="GHEA Grapalat" w:hAnsi="GHEA Grapalat"/>
        </w:rPr>
        <w:t>.</w:t>
      </w:r>
    </w:p>
    <w:p w:rsidR="00AA0D5B" w:rsidRPr="00707948" w:rsidRDefault="00AA0D5B" w:rsidP="00AA0D5B">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w:t>
      </w:r>
      <w:r w:rsidR="00E562C0">
        <w:rPr>
          <w:rFonts w:ascii="GHEA Grapalat" w:hAnsi="GHEA Grapalat"/>
        </w:rPr>
        <w:t>закупки</w:t>
      </w:r>
      <w:r w:rsidRPr="009044F1">
        <w:rPr>
          <w:rFonts w:ascii="GHEA Grapalat" w:hAnsi="GHEA Grapalat"/>
        </w:rPr>
        <w:t xml:space="preserve">. </w:t>
      </w:r>
      <w:r w:rsidR="002D492B" w:rsidRPr="002D492B">
        <w:rPr>
          <w:rFonts w:ascii="GHEA Grapalat" w:hAnsi="GHEA Grapalat"/>
        </w:rPr>
        <w:t xml:space="preserve">Если цена закупки товара меньше цены заключаемого договора, то размер обеспечения </w:t>
      </w:r>
      <w:r w:rsidR="00E04CFC">
        <w:rPr>
          <w:rFonts w:ascii="GHEA Grapalat" w:hAnsi="GHEA Grapalat"/>
        </w:rPr>
        <w:t>договора</w:t>
      </w:r>
      <w:r w:rsidR="002D492B" w:rsidRPr="002D492B">
        <w:rPr>
          <w:rFonts w:ascii="GHEA Grapalat" w:hAnsi="GHEA Grapalat"/>
        </w:rPr>
        <w:t xml:space="preserve"> исчисляется в отношении цены договора.</w:t>
      </w:r>
      <w:r w:rsidR="002D492B">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r w:rsidR="009A0467">
        <w:rPr>
          <w:rStyle w:val="FootnoteReference"/>
          <w:rFonts w:ascii="GHEA Grapalat" w:hAnsi="GHEA Grapalat"/>
        </w:rPr>
        <w:footnoteReference w:customMarkFollows="1" w:id="10"/>
        <w:t>13</w:t>
      </w:r>
      <w:r w:rsidR="00375E5E">
        <w:rPr>
          <w:rFonts w:ascii="GHEA Grapalat" w:hAnsi="GHEA Grapalat"/>
        </w:rPr>
        <w:t>.</w:t>
      </w:r>
    </w:p>
    <w:p w:rsidR="00DA0D2B" w:rsidRDefault="0058395E" w:rsidP="00DA0D2B">
      <w:pPr>
        <w:widowControl w:val="0"/>
        <w:tabs>
          <w:tab w:val="left" w:pos="1276"/>
        </w:tabs>
        <w:spacing w:after="160"/>
        <w:ind w:firstLine="567"/>
        <w:jc w:val="both"/>
        <w:rPr>
          <w:rFonts w:ascii="GHEA Grapalat" w:hAnsi="GHEA Grapalat"/>
        </w:rPr>
      </w:pPr>
      <w:r w:rsidRPr="0025254A">
        <w:rPr>
          <w:rFonts w:ascii="GHEA Grapalat" w:hAnsi="GHEA Grapalat"/>
        </w:rPr>
        <w:t xml:space="preserve">Если процедура закупки организована </w:t>
      </w:r>
      <w:r w:rsidR="00BE0C42" w:rsidRPr="0025254A">
        <w:rPr>
          <w:rFonts w:ascii="GHEA Grapalat" w:hAnsi="GHEA Grapalat"/>
        </w:rPr>
        <w:t xml:space="preserve">по лотам и участник признается отобранным участником по более чем одному лоту, </w:t>
      </w:r>
      <w:r w:rsidR="00BE0C42" w:rsidRPr="0025254A">
        <w:rPr>
          <w:rFonts w:ascii="GHEA Grapalat" w:hAnsi="GHEA Grapalat" w:cs="Sylfaen"/>
        </w:rPr>
        <w:t xml:space="preserve">то он может предоставить обеспечение договора как </w:t>
      </w:r>
      <w:r w:rsidR="00BE0C42" w:rsidRPr="0025254A">
        <w:rPr>
          <w:rFonts w:ascii="GHEA Grapalat" w:hAnsi="GHEA Grapalat"/>
        </w:rPr>
        <w:t xml:space="preserve">для каждого лота в отдельности, так и одно обеспечение для всех лотов. </w:t>
      </w:r>
      <w:r w:rsidR="00DA0D2B" w:rsidRPr="00DA0D2B">
        <w:rPr>
          <w:rFonts w:ascii="GHEA Grapalat" w:hAnsi="GHEA Grapalat"/>
        </w:rPr>
        <w:t xml:space="preserve">При представлении одного обеспечения догогвора его сумма исчисляется по отношению </w:t>
      </w:r>
      <w:r w:rsidR="00DA0D2B" w:rsidRPr="00DA0D2B">
        <w:rPr>
          <w:rFonts w:ascii="GHEA Grapalat" w:hAnsi="GHEA Grapalat" w:cs="Sylfaen"/>
        </w:rPr>
        <w:t>к сумме цен закупок представленных лотов</w:t>
      </w:r>
      <w:r w:rsidR="00DA0D2B" w:rsidRPr="00DA0D2B">
        <w:rPr>
          <w:rFonts w:ascii="GHEA Grapalat" w:hAnsi="GHEA Grapalat"/>
          <w:color w:val="FF0000"/>
        </w:rPr>
        <w:t xml:space="preserve"> </w:t>
      </w:r>
      <w:r w:rsidR="00DA0D2B" w:rsidRPr="00DA0D2B">
        <w:rPr>
          <w:rFonts w:ascii="GHEA Grapalat" w:hAnsi="GHEA Grapalat"/>
          <w:color w:val="000000" w:themeColor="text1"/>
        </w:rPr>
        <w:t>с учетом требований 9-ого подпункта 32-ого пункта</w:t>
      </w:r>
      <w:r w:rsidR="00DA0D2B" w:rsidRPr="00DA0D2B">
        <w:rPr>
          <w:rFonts w:ascii="GHEA Grapalat" w:hAnsi="GHEA Grapalat"/>
        </w:rPr>
        <w:t>.</w:t>
      </w:r>
      <w:r w:rsidR="00DA0D2B">
        <w:rPr>
          <w:rFonts w:ascii="GHEA Grapalat" w:hAnsi="GHEA Grapalat"/>
        </w:rPr>
        <w:t xml:space="preserve"> </w:t>
      </w:r>
    </w:p>
    <w:p w:rsidR="00BE0C42" w:rsidRPr="0025254A" w:rsidRDefault="00BE0C42" w:rsidP="00B46D58">
      <w:pPr>
        <w:widowControl w:val="0"/>
        <w:tabs>
          <w:tab w:val="left" w:pos="1276"/>
        </w:tabs>
        <w:spacing w:after="160"/>
        <w:ind w:firstLine="567"/>
        <w:jc w:val="both"/>
        <w:rPr>
          <w:rFonts w:ascii="GHEA Grapalat" w:hAnsi="GHEA Grapalat"/>
          <w:lang w:val="hy-AM"/>
        </w:rPr>
      </w:pPr>
      <w:r w:rsidRPr="0025254A">
        <w:rPr>
          <w:rFonts w:ascii="GHEA Grapalat" w:hAnsi="GHEA Grapalat"/>
        </w:rPr>
        <w:t>.</w:t>
      </w:r>
    </w:p>
    <w:p w:rsidR="00E969ED" w:rsidRPr="00DC30CC" w:rsidRDefault="00BE0C42" w:rsidP="00B46D58">
      <w:pPr>
        <w:widowControl w:val="0"/>
        <w:tabs>
          <w:tab w:val="left" w:pos="1276"/>
        </w:tabs>
        <w:spacing w:after="160"/>
        <w:ind w:firstLine="567"/>
        <w:jc w:val="both"/>
        <w:rPr>
          <w:rFonts w:ascii="GHEA Grapalat" w:hAnsi="GHEA Grapalat"/>
        </w:rPr>
      </w:pPr>
      <w:r w:rsidRPr="009044F1">
        <w:rPr>
          <w:rFonts w:ascii="GHEA Grapalat" w:hAnsi="GHEA Grapalat"/>
        </w:rPr>
        <w:lastRenderedPageBreak/>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411A25">
        <w:rPr>
          <w:rFonts w:ascii="GHEA Grapalat" w:hAnsi="GHEA Grapalat"/>
        </w:rPr>
        <w:t>90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250377" w:rsidRDefault="004A0321" w:rsidP="00B46D58">
      <w:pPr>
        <w:widowControl w:val="0"/>
        <w:tabs>
          <w:tab w:val="left" w:pos="1276"/>
        </w:tabs>
        <w:spacing w:after="160"/>
        <w:ind w:firstLine="567"/>
        <w:jc w:val="both"/>
        <w:rPr>
          <w:rFonts w:ascii="GHEA Grapalat" w:hAnsi="GHEA Grapalat" w:cs="Sylfaen"/>
        </w:rPr>
      </w:pPr>
      <w:r w:rsidRPr="00250377">
        <w:rPr>
          <w:rFonts w:ascii="GHEA Grapalat" w:hAnsi="GHEA Grapalat"/>
        </w:rPr>
        <w:t>10.4</w:t>
      </w:r>
      <w:r w:rsidR="00251CF9" w:rsidRPr="00250377">
        <w:rPr>
          <w:rFonts w:ascii="GHEA Grapalat" w:hAnsi="GHEA Grapalat"/>
        </w:rPr>
        <w:t xml:space="preserve"> </w:t>
      </w:r>
      <w:r w:rsidR="0076763C" w:rsidRPr="00250377">
        <w:rPr>
          <w:rFonts w:ascii="GHEA Grapalat" w:hAnsi="GHEA Grapalat"/>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250377">
        <w:rPr>
          <w:rFonts w:ascii="GHEA Grapalat" w:hAnsi="GHEA Grapalat"/>
        </w:rPr>
        <w:t>я квалификации и</w:t>
      </w:r>
      <w:r w:rsidR="0076763C" w:rsidRPr="00250377">
        <w:rPr>
          <w:rFonts w:ascii="GHEA Grapalat" w:hAnsi="GHEA Grapalat"/>
        </w:rPr>
        <w:t xml:space="preserve"> договора представля</w:t>
      </w:r>
      <w:r w:rsidR="00DE7753" w:rsidRPr="00250377">
        <w:rPr>
          <w:rFonts w:ascii="GHEA Grapalat" w:hAnsi="GHEA Grapalat"/>
        </w:rPr>
        <w:t>ю</w:t>
      </w:r>
      <w:r w:rsidR="0076763C" w:rsidRPr="00250377">
        <w:rPr>
          <w:rFonts w:ascii="GHEA Grapalat" w:hAnsi="GHEA Grapalat"/>
        </w:rPr>
        <w:t>тся</w:t>
      </w:r>
      <w:r w:rsidR="00180134" w:rsidRPr="00250377">
        <w:rPr>
          <w:rFonts w:ascii="GHEA Grapalat" w:hAnsi="GHEA Grapalat"/>
        </w:rPr>
        <w:t xml:space="preserve"> в виде заключенного в одностороннем порядке </w:t>
      </w:r>
      <w:r w:rsidR="00A9694C" w:rsidRPr="00250377">
        <w:rPr>
          <w:rFonts w:ascii="GHEA Grapalat" w:hAnsi="GHEA Grapalat"/>
        </w:rPr>
        <w:t>за</w:t>
      </w:r>
      <w:r w:rsidR="00180134" w:rsidRPr="00250377">
        <w:rPr>
          <w:rFonts w:ascii="GHEA Grapalat" w:hAnsi="GHEA Grapalat"/>
        </w:rPr>
        <w:t>явления - в виде неустойки или наличных денег</w:t>
      </w:r>
      <w:r w:rsidR="006D7219" w:rsidRPr="00250377">
        <w:rPr>
          <w:rFonts w:ascii="GHEA Grapalat" w:hAnsi="GHEA Grapalat"/>
        </w:rPr>
        <w:t>. Если на момент возникновения правомочия по заключению договора</w:t>
      </w:r>
      <w:r w:rsidR="00E01672" w:rsidRPr="00250377">
        <w:rPr>
          <w:rFonts w:ascii="GHEA Grapalat" w:hAnsi="GHEA Grapalat"/>
          <w:lang w:val="hy-AM"/>
        </w:rPr>
        <w:t xml:space="preserve"> </w:t>
      </w:r>
      <w:r w:rsidR="00D32092" w:rsidRPr="00250377">
        <w:rPr>
          <w:rFonts w:ascii="GHEA Grapalat" w:hAnsi="GHEA Grapalat" w:cs="Sylfaen"/>
        </w:rPr>
        <w:t xml:space="preserve">предусмотренные финансовые средства превышают </w:t>
      </w:r>
      <w:r w:rsidR="00E01672" w:rsidRPr="00250377">
        <w:rPr>
          <w:rFonts w:ascii="GHEA Grapalat" w:hAnsi="GHEA Grapalat" w:cs="Sylfaen"/>
          <w:lang w:val="hy-AM"/>
        </w:rPr>
        <w:t>25</w:t>
      </w:r>
      <w:r w:rsidR="00D32092" w:rsidRPr="00250377">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F66146" w:rsidRPr="00250377">
        <w:rPr>
          <w:rFonts w:ascii="GHEA Grapalat" w:hAnsi="GHEA Grapalat" w:cs="Sylfaen"/>
        </w:rPr>
        <w:t>я квалификации и</w:t>
      </w:r>
      <w:r w:rsidR="00D32092" w:rsidRPr="00250377">
        <w:rPr>
          <w:rFonts w:ascii="GHEA Grapalat" w:hAnsi="GHEA Grapalat" w:cs="Sylfaen"/>
        </w:rPr>
        <w:t xml:space="preserve"> договора, по части выделенных финансовых средств, представляется в виде </w:t>
      </w:r>
      <w:r w:rsidR="00817C86">
        <w:rPr>
          <w:rFonts w:ascii="GHEA Grapalat" w:hAnsi="GHEA Grapalat" w:cs="Sylfaen"/>
        </w:rPr>
        <w:t xml:space="preserve">банковской </w:t>
      </w:r>
      <w:r w:rsidR="00D32092" w:rsidRPr="00250377">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rPr>
          <w:rFonts w:ascii="GHEA Grapalat" w:hAnsi="GHEA Grapalat"/>
        </w:rPr>
        <w:t xml:space="preserve"> </w:t>
      </w:r>
      <w:r w:rsidR="00D90394" w:rsidRPr="001647D2">
        <w:rPr>
          <w:rFonts w:ascii="GHEA Grapalat" w:hAnsi="GHEA Grapalat"/>
        </w:rPr>
        <w:t>(</w:t>
      </w:r>
      <w:r w:rsidR="00D90394">
        <w:rPr>
          <w:rFonts w:ascii="GHEA Grapalat" w:hAnsi="GHEA Grapalat"/>
        </w:rPr>
        <w:t>П</w:t>
      </w:r>
      <w:r w:rsidR="00D90394" w:rsidRPr="001647D2">
        <w:rPr>
          <w:rFonts w:ascii="GHEA Grapalat" w:hAnsi="GHEA Grapalat"/>
        </w:rPr>
        <w:t xml:space="preserve">риложение </w:t>
      </w:r>
      <w:r w:rsidR="00D90394">
        <w:rPr>
          <w:rFonts w:ascii="GHEA Grapalat" w:hAnsi="GHEA Grapalat"/>
        </w:rPr>
        <w:t>5.2</w:t>
      </w:r>
      <w:r w:rsidR="00D90394" w:rsidRPr="001647D2">
        <w:rPr>
          <w:rFonts w:ascii="GHEA Grapalat" w:hAnsi="GHEA Grapalat"/>
        </w:rPr>
        <w:t>)</w:t>
      </w:r>
      <w:r w:rsidRPr="009044F1">
        <w:rPr>
          <w:rFonts w:ascii="GHEA Grapalat" w:hAnsi="GHEA Grapalat"/>
        </w:rPr>
        <w:t>.</w:t>
      </w:r>
      <w:r w:rsidRPr="009044F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1075CA" w:rsidRDefault="001075CA" w:rsidP="001075CA">
      <w:pPr>
        <w:widowControl w:val="0"/>
        <w:tabs>
          <w:tab w:val="left" w:pos="1134"/>
        </w:tabs>
        <w:spacing w:after="160"/>
        <w:ind w:firstLine="567"/>
        <w:jc w:val="both"/>
        <w:rPr>
          <w:rFonts w:ascii="GHEA Grapalat" w:hAnsi="GHEA Grapalat"/>
        </w:rPr>
      </w:pPr>
      <w:r>
        <w:rPr>
          <w:rFonts w:ascii="GHEA Grapalat" w:hAnsi="GHEA Grapalat"/>
          <w:b/>
        </w:rPr>
        <w:t xml:space="preserve">  </w:t>
      </w:r>
      <w:r w:rsidRPr="0074650E">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уполномоченному органу</w:t>
      </w:r>
      <w:r w:rsidRPr="0074650E">
        <w:rPr>
          <w:rFonts w:ascii="GHEA Grapalat" w:hAnsi="GHEA Grapalat"/>
          <w:lang w:val="hy-AM"/>
        </w:rPr>
        <w:t>,</w:t>
      </w:r>
      <w:r w:rsidRPr="0074650E">
        <w:rPr>
          <w:rFonts w:ascii="GHEA Grapalat" w:hAnsi="GHEA Grapalat"/>
        </w:rPr>
        <w:t xml:space="preserve">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tab/>
      </w:r>
    </w:p>
    <w:p w:rsidR="00362FEF" w:rsidRDefault="00362FEF">
      <w:pPr>
        <w:rPr>
          <w:rFonts w:ascii="GHEA Grapalat" w:hAnsi="GHEA Grapalat" w:cs="Sylfaen"/>
        </w:rPr>
      </w:pPr>
      <w:r>
        <w:rPr>
          <w:rFonts w:ascii="GHEA Grapalat" w:hAnsi="GHEA Grapalat" w:cs="Sylfaen"/>
        </w:rPr>
        <w:br w:type="page"/>
      </w:r>
    </w:p>
    <w:p w:rsidR="00637D24" w:rsidRPr="009044F1" w:rsidRDefault="00637D24" w:rsidP="00B46D58">
      <w:pPr>
        <w:widowControl w:val="0"/>
        <w:tabs>
          <w:tab w:val="left" w:pos="1134"/>
        </w:tabs>
        <w:spacing w:after="160"/>
        <w:ind w:firstLine="567"/>
        <w:jc w:val="both"/>
        <w:rPr>
          <w:rFonts w:ascii="GHEA Grapalat" w:hAnsi="GHEA Grapalat" w:cs="Sylfaen"/>
        </w:rPr>
      </w:pPr>
    </w:p>
    <w:p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27573B">
        <w:rPr>
          <w:rStyle w:val="FootnoteReference"/>
          <w:rFonts w:ascii="GHEA Grapalat" w:hAnsi="GHEA Grapalat"/>
        </w:rPr>
        <w:footnoteReference w:customMarkFollows="1" w:id="11"/>
        <w:t>14</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C54730">
      <w:pPr>
        <w:jc w:val="center"/>
        <w:rPr>
          <w:rFonts w:ascii="GHEA Grapalat" w:hAnsi="GHEA Grapalat"/>
          <w:b/>
        </w:rPr>
      </w:pPr>
    </w:p>
    <w:p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C54730" w:rsidRPr="00182C2E" w:rsidRDefault="00C54730" w:rsidP="00C54730">
      <w:pPr>
        <w:jc w:val="center"/>
        <w:rPr>
          <w:rFonts w:ascii="GHEA Grapalat" w:hAnsi="GHEA Grapalat"/>
          <w:b/>
        </w:rPr>
      </w:pPr>
    </w:p>
    <w:p w:rsidR="001770E8" w:rsidRPr="00216702" w:rsidRDefault="001770E8" w:rsidP="001770E8">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770E8" w:rsidRPr="00996C18" w:rsidRDefault="001770E8" w:rsidP="001770E8">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 xml:space="preserve">установленный настоящим приглашением, является </w:t>
      </w:r>
      <w:r w:rsidRPr="000B56C9">
        <w:rPr>
          <w:rFonts w:ascii="GHEA Grapalat" w:hAnsi="GHEA Grapalat"/>
        </w:rPr>
        <w:lastRenderedPageBreak/>
        <w:t>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C87BF8" w:rsidRPr="00570BBD" w:rsidRDefault="00C87BF8" w:rsidP="00C87BF8">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C87BF8" w:rsidRDefault="00C87BF8" w:rsidP="00C87BF8">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C87BF8" w:rsidRPr="00570BBD" w:rsidRDefault="00C87BF8" w:rsidP="00C87BF8">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C87BF8" w:rsidRPr="00570BBD" w:rsidRDefault="00C87BF8" w:rsidP="00C87BF8">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C87BF8" w:rsidRPr="00570BBD" w:rsidRDefault="00C87BF8" w:rsidP="00C87BF8">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C87BF8" w:rsidRDefault="00C87BF8" w:rsidP="00C87BF8">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C87BF8" w:rsidRPr="00570BBD" w:rsidRDefault="00C87BF8" w:rsidP="00C87BF8">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lastRenderedPageBreak/>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C87BF8" w:rsidRPr="009044F1" w:rsidRDefault="00C87BF8" w:rsidP="00C87BF8">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ЗАЯВКИ НА ОТКРЫТЫЙ КОНКУРС</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FootnoteReference"/>
          <w:rFonts w:ascii="GHEA Grapalat" w:hAnsi="GHEA Grapalat"/>
        </w:rPr>
        <w:footnoteReference w:customMarkFollows="1" w:id="12"/>
        <w:t>15</w:t>
      </w:r>
    </w:p>
    <w:p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9E39FC" w:rsidRPr="00B138F3">
        <w:rPr>
          <w:rFonts w:ascii="GHEA Grapalat" w:hAnsi="GHEA Grapalat"/>
        </w:rPr>
        <w:t>5</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При этом заявкой представляется оригинал документа, удостоверяющего оплату наличных денег, или оригинал банковской гарантии.</w:t>
      </w:r>
      <w:r w:rsidR="0036524F">
        <w:rPr>
          <w:rFonts w:ascii="GHEA Grapalat" w:hAnsi="GHEA Grapalat"/>
        </w:rPr>
        <w:t xml:space="preserve"> </w:t>
      </w:r>
      <w:r w:rsidR="00761A4D" w:rsidRPr="00B138F3">
        <w:rPr>
          <w:rStyle w:val="FootnoteReference"/>
          <w:rFonts w:ascii="GHEA Grapalat" w:hAnsi="GHEA Grapalat"/>
        </w:rPr>
        <w:footnoteReference w:customMarkFollows="1" w:id="13"/>
        <w:t>16</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rsidR="00B2572B" w:rsidRPr="00374F4A" w:rsidRDefault="00B2572B" w:rsidP="00717AD3">
      <w:pPr>
        <w:pStyle w:val="BodyTextIndent3"/>
        <w:widowControl w:val="0"/>
        <w:spacing w:after="160" w:line="240" w:lineRule="auto"/>
        <w:jc w:val="right"/>
        <w:rPr>
          <w:rFonts w:ascii="GHEA Grapalat" w:hAnsi="GHEA Grapalat" w:cs="Sylfaen"/>
          <w:b/>
        </w:rPr>
      </w:pPr>
      <w:r w:rsidRPr="00BF4E90">
        <w:rPr>
          <w:rFonts w:ascii="GHEA Grapalat" w:hAnsi="GHEA Grapalat"/>
          <w:b/>
          <w:sz w:val="24"/>
          <w:szCs w:val="24"/>
        </w:rPr>
        <w:t>к Приглашению на 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717AD3" w:rsidRPr="009E3CE1">
        <w:rPr>
          <w:rFonts w:ascii="GHEA Grapalat" w:hAnsi="GHEA Grapalat"/>
          <w:b/>
          <w:color w:val="000000"/>
          <w:lang w:val="es-ES"/>
        </w:rPr>
        <w:t>«</w:t>
      </w:r>
      <w:r w:rsidR="00717AD3" w:rsidRPr="009E3CE1">
        <w:rPr>
          <w:rFonts w:ascii="GHEA Grapalat" w:hAnsi="GHEA Grapalat"/>
          <w:b/>
          <w:color w:val="000000"/>
          <w:lang w:val="hy-AM"/>
        </w:rPr>
        <w:t>ՀՔԼ-ԳՀԱՊՁԲ-</w:t>
      </w:r>
      <w:r w:rsidR="00717AD3" w:rsidRPr="00702E3D">
        <w:rPr>
          <w:rFonts w:ascii="GHEA Grapalat" w:hAnsi="GHEA Grapalat"/>
          <w:b/>
          <w:color w:val="000000"/>
          <w:lang w:val="hy-AM"/>
        </w:rPr>
        <w:t>23/09</w:t>
      </w:r>
      <w:r w:rsidR="00717AD3" w:rsidRPr="009E3CE1">
        <w:rPr>
          <w:rFonts w:ascii="GHEA Grapalat" w:hAnsi="GHEA Grapalat" w:cs="Sylfaen"/>
          <w:b/>
          <w:color w:val="000000"/>
          <w:lang w:val="hy-AM"/>
        </w:rPr>
        <w:t>»</w:t>
      </w: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C4157A" w:rsidRDefault="00374F4A" w:rsidP="00717AD3">
      <w:pPr>
        <w:jc w:val="both"/>
        <w:rPr>
          <w:rFonts w:ascii="GHEA Grapalat" w:hAnsi="GHEA Grapalat"/>
          <w:sz w:val="20"/>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717AD3" w:rsidRPr="009E3CE1">
        <w:rPr>
          <w:rFonts w:ascii="GHEA Grapalat" w:hAnsi="GHEA Grapalat"/>
          <w:b/>
          <w:color w:val="000000"/>
          <w:sz w:val="20"/>
          <w:szCs w:val="20"/>
          <w:lang w:val="es-ES"/>
        </w:rPr>
        <w:t>«</w:t>
      </w:r>
      <w:r w:rsidR="00717AD3" w:rsidRPr="009E3CE1">
        <w:rPr>
          <w:rFonts w:ascii="GHEA Grapalat" w:hAnsi="GHEA Grapalat"/>
          <w:b/>
          <w:color w:val="000000"/>
          <w:sz w:val="20"/>
          <w:szCs w:val="20"/>
          <w:lang w:val="hy-AM"/>
        </w:rPr>
        <w:t>ՀՔԼ-ԳՀԱՊՁԲ-</w:t>
      </w:r>
      <w:r w:rsidR="00717AD3" w:rsidRPr="00702E3D">
        <w:rPr>
          <w:rFonts w:ascii="GHEA Grapalat" w:hAnsi="GHEA Grapalat"/>
          <w:b/>
          <w:color w:val="000000"/>
          <w:sz w:val="20"/>
          <w:szCs w:val="20"/>
          <w:lang w:val="hy-AM"/>
        </w:rPr>
        <w:t>23/09</w:t>
      </w:r>
      <w:r w:rsidR="00717AD3" w:rsidRPr="009E3CE1">
        <w:rPr>
          <w:rFonts w:ascii="GHEA Grapalat" w:hAnsi="GHEA Grapalat" w:cs="Sylfaen"/>
          <w:b/>
          <w:color w:val="000000"/>
          <w:sz w:val="20"/>
          <w:szCs w:val="20"/>
          <w:lang w:val="hy-AM"/>
        </w:rPr>
        <w:t>»</w:t>
      </w:r>
      <w:r w:rsidR="00717AD3" w:rsidRPr="005F579B">
        <w:rPr>
          <w:rFonts w:ascii="GHEA Grapalat" w:hAnsi="GHEA Grapalat"/>
          <w:b/>
          <w:color w:val="000000"/>
          <w:lang w:val="es-ES"/>
        </w:rPr>
        <w:t xml:space="preserve"> </w:t>
      </w:r>
      <w:r w:rsidRPr="000C1746">
        <w:rPr>
          <w:rFonts w:ascii="GHEA Grapalat" w:hAnsi="GHEA Grapalat"/>
          <w:sz w:val="16"/>
        </w:rPr>
        <w:t>наименование заказчика</w:t>
      </w:r>
    </w:p>
    <w:p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9E1F0A" w:rsidRPr="004F23CF" w:rsidRDefault="009E1F0A" w:rsidP="009E1F0A">
      <w:pPr>
        <w:ind w:firstLine="709"/>
        <w:rPr>
          <w:rFonts w:ascii="GHEA Grapalat" w:hAnsi="GHEA Grapalat"/>
          <w:sz w:val="20"/>
          <w:lang w:val="es-ES"/>
        </w:rPr>
      </w:pPr>
      <w:r w:rsidRPr="004F23CF">
        <w:rPr>
          <w:rFonts w:ascii="GHEA Grapalat" w:hAnsi="GHEA Grapalat" w:cs="Arial"/>
          <w:sz w:val="20"/>
          <w:szCs w:val="20"/>
          <w:lang w:val="es-ES"/>
        </w:rPr>
        <w:t>1)</w:t>
      </w:r>
      <w:r w:rsidRPr="004F23CF">
        <w:rPr>
          <w:rFonts w:ascii="GHEA Grapalat" w:hAnsi="GHEA Grapalat"/>
          <w:sz w:val="20"/>
          <w:lang w:val="hy-AM"/>
        </w:rPr>
        <w:t xml:space="preserve">  </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sz w:val="20"/>
          <w:u w:val="single"/>
        </w:rPr>
        <w:t xml:space="preserve">и </w:t>
      </w:r>
      <w:r w:rsidRPr="004F23CF">
        <w:rPr>
          <w:rFonts w:ascii="GHEA Grapalat" w:hAnsi="GHEA Grapalat"/>
          <w:lang w:val="hy-AM"/>
        </w:rPr>
        <w:t>аффилированные</w:t>
      </w:r>
      <w:r w:rsidRPr="004F23CF">
        <w:rPr>
          <w:rFonts w:ascii="GHEA Grapalat" w:hAnsi="GHEA Grapalat"/>
        </w:rPr>
        <w:t xml:space="preserve"> с ним</w:t>
      </w:r>
      <w:r w:rsidRPr="004F23CF">
        <w:rPr>
          <w:rFonts w:ascii="GHEA Grapalat" w:hAnsi="GHEA Grapalat"/>
          <w:lang w:val="hy-AM"/>
        </w:rPr>
        <w:t xml:space="preserve"> </w:t>
      </w:r>
    </w:p>
    <w:p w:rsidR="009E1F0A" w:rsidRPr="004F23CF" w:rsidRDefault="009E1F0A" w:rsidP="009E1F0A">
      <w:pPr>
        <w:widowControl w:val="0"/>
        <w:spacing w:after="120"/>
        <w:ind w:left="2835"/>
        <w:rPr>
          <w:rFonts w:ascii="GHEA Grapalat" w:hAnsi="GHEA Grapalat"/>
          <w:sz w:val="16"/>
        </w:rPr>
      </w:pPr>
      <w:r w:rsidRPr="004F23CF">
        <w:rPr>
          <w:rFonts w:ascii="GHEA Grapalat" w:hAnsi="GHEA Grapalat"/>
          <w:sz w:val="16"/>
        </w:rPr>
        <w:t>наименование участника</w:t>
      </w:r>
    </w:p>
    <w:p w:rsidR="009E1F0A" w:rsidRPr="004F23CF" w:rsidRDefault="009E1F0A" w:rsidP="009E1F0A">
      <w:pPr>
        <w:rPr>
          <w:rFonts w:ascii="GHEA Grapalat" w:hAnsi="GHEA Grapalat"/>
          <w:i/>
          <w:sz w:val="16"/>
          <w:vertAlign w:val="superscript"/>
          <w:lang w:val="es-ES"/>
        </w:rPr>
      </w:pPr>
    </w:p>
    <w:p w:rsidR="009E1F0A" w:rsidRPr="004F23CF" w:rsidRDefault="009E1F0A" w:rsidP="009E1F0A">
      <w:pPr>
        <w:rPr>
          <w:rFonts w:ascii="GHEA Grapalat" w:hAnsi="GHEA Grapalat" w:cs="Sylfaen"/>
          <w:sz w:val="20"/>
          <w:lang w:val="hy-AM"/>
        </w:rPr>
      </w:pPr>
      <w:r w:rsidRPr="004F23CF">
        <w:rPr>
          <w:rFonts w:ascii="GHEA Grapalat" w:hAnsi="GHEA Grapalat"/>
          <w:lang w:val="hy-AM"/>
        </w:rPr>
        <w:t>лица</w:t>
      </w:r>
      <w:r w:rsidRPr="004F23CF">
        <w:rPr>
          <w:rFonts w:ascii="GHEA Grapalat" w:hAnsi="GHEA Grapalat" w:cs="Arial"/>
          <w:sz w:val="20"/>
          <w:szCs w:val="20"/>
          <w:lang w:val="es-ES"/>
        </w:rPr>
        <w:t xml:space="preserve"> </w:t>
      </w:r>
      <w:r w:rsidRPr="004F23CF">
        <w:rPr>
          <w:rFonts w:ascii="GHEA Grapalat" w:hAnsi="GHEA Grapalat" w:cs="Arial"/>
          <w:sz w:val="20"/>
          <w:szCs w:val="20"/>
          <w:lang w:val="hy-AM"/>
        </w:rPr>
        <w:t xml:space="preserve"> </w:t>
      </w:r>
      <w:r w:rsidRPr="004F23CF">
        <w:rPr>
          <w:rFonts w:ascii="GHEA Grapalat" w:hAnsi="GHEA Grapalat"/>
          <w:lang w:val="hy-AM"/>
        </w:rPr>
        <w:t xml:space="preserve">удовлетворяют </w:t>
      </w:r>
      <w:r w:rsidRPr="004F23CF">
        <w:rPr>
          <w:rFonts w:ascii="GHEA Grapalat" w:hAnsi="GHEA Grapalat"/>
          <w:color w:val="000000" w:themeColor="text1"/>
          <w:spacing w:val="-4"/>
        </w:rPr>
        <w:t>требованиям</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права</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участия</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установленным</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 xml:space="preserve">приглашением на </w:t>
      </w:r>
      <w:r w:rsidRPr="004F23CF">
        <w:rPr>
          <w:rFonts w:ascii="GHEA Grapalat" w:hAnsi="GHEA Grapalat"/>
          <w:spacing w:val="-4"/>
        </w:rPr>
        <w:t xml:space="preserve">на </w:t>
      </w:r>
      <w:r w:rsidRPr="004F23CF">
        <w:rPr>
          <w:rFonts w:ascii="GHEA Grapalat" w:hAnsi="GHEA Grapalat"/>
        </w:rPr>
        <w:t>открытый конкурс</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rPr>
        <w:t>под</w:t>
      </w:r>
      <w:r w:rsidRPr="004F23CF">
        <w:rPr>
          <w:rFonts w:ascii="GHEA Grapalat" w:hAnsi="GHEA Grapalat"/>
          <w:color w:val="000000" w:themeColor="text1"/>
          <w:lang w:val="es-ES"/>
        </w:rPr>
        <w:t xml:space="preserve"> </w:t>
      </w:r>
      <w:r w:rsidRPr="004F23CF">
        <w:rPr>
          <w:rFonts w:ascii="GHEA Grapalat" w:hAnsi="GHEA Grapalat"/>
          <w:color w:val="000000" w:themeColor="text1"/>
        </w:rPr>
        <w:t>кодом</w:t>
      </w:r>
      <w:r w:rsidRPr="004F23CF">
        <w:rPr>
          <w:rFonts w:ascii="GHEA Grapalat" w:hAnsi="GHEA Grapalat" w:cs="Arial"/>
          <w:sz w:val="20"/>
          <w:szCs w:val="20"/>
          <w:lang w:val="hy-AM"/>
        </w:rPr>
        <w:t xml:space="preserve"> </w:t>
      </w:r>
      <w:r w:rsidR="00717AD3" w:rsidRPr="009E3CE1">
        <w:rPr>
          <w:rFonts w:ascii="GHEA Grapalat" w:hAnsi="GHEA Grapalat"/>
          <w:b/>
          <w:color w:val="000000"/>
          <w:sz w:val="20"/>
          <w:szCs w:val="20"/>
          <w:lang w:val="es-ES"/>
        </w:rPr>
        <w:t>«</w:t>
      </w:r>
      <w:r w:rsidR="00717AD3" w:rsidRPr="009E3CE1">
        <w:rPr>
          <w:rFonts w:ascii="GHEA Grapalat" w:hAnsi="GHEA Grapalat"/>
          <w:b/>
          <w:color w:val="000000"/>
          <w:sz w:val="20"/>
          <w:szCs w:val="20"/>
          <w:lang w:val="hy-AM"/>
        </w:rPr>
        <w:t>ՀՔԼ-ԳՀԱՊՁԲ-</w:t>
      </w:r>
      <w:r w:rsidR="00717AD3" w:rsidRPr="00702E3D">
        <w:rPr>
          <w:rFonts w:ascii="GHEA Grapalat" w:hAnsi="GHEA Grapalat"/>
          <w:b/>
          <w:color w:val="000000"/>
          <w:sz w:val="20"/>
          <w:szCs w:val="20"/>
          <w:lang w:val="hy-AM"/>
        </w:rPr>
        <w:t>23/09</w:t>
      </w:r>
      <w:r w:rsidR="00717AD3" w:rsidRPr="009E3CE1">
        <w:rPr>
          <w:rFonts w:ascii="GHEA Grapalat" w:hAnsi="GHEA Grapalat" w:cs="Sylfaen"/>
          <w:b/>
          <w:color w:val="000000"/>
          <w:sz w:val="20"/>
          <w:szCs w:val="20"/>
          <w:lang w:val="hy-AM"/>
        </w:rPr>
        <w:t>»</w:t>
      </w:r>
      <w:r w:rsidR="00717AD3" w:rsidRPr="005F579B">
        <w:rPr>
          <w:rFonts w:ascii="GHEA Grapalat" w:hAnsi="GHEA Grapalat"/>
          <w:b/>
          <w:color w:val="000000"/>
          <w:lang w:val="es-ES"/>
        </w:rPr>
        <w:t xml:space="preserve"> </w:t>
      </w:r>
      <w:r w:rsidRPr="004F23CF">
        <w:rPr>
          <w:rFonts w:ascii="GHEA Grapalat" w:hAnsi="GHEA Grapalat"/>
          <w:sz w:val="20"/>
          <w:u w:val="single"/>
        </w:rPr>
        <w:t>---------------------------------</w:t>
      </w:r>
      <w:r w:rsidR="006247D8">
        <w:rPr>
          <w:rFonts w:ascii="GHEA Grapalat" w:hAnsi="GHEA Grapalat"/>
          <w:sz w:val="20"/>
          <w:u w:val="single"/>
        </w:rPr>
        <w:t>-------</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cs="Sylfaen"/>
          <w:sz w:val="20"/>
          <w:lang w:val="hy-AM"/>
        </w:rPr>
        <w:t xml:space="preserve"> </w:t>
      </w:r>
    </w:p>
    <w:p w:rsidR="009E1F0A" w:rsidRPr="004F23CF" w:rsidRDefault="009E1F0A" w:rsidP="009E1F0A">
      <w:pPr>
        <w:tabs>
          <w:tab w:val="left" w:pos="6450"/>
        </w:tabs>
        <w:rPr>
          <w:rFonts w:ascii="GHEA Grapalat" w:hAnsi="GHEA Grapalat"/>
          <w:sz w:val="16"/>
        </w:rPr>
      </w:pPr>
      <w:r w:rsidRPr="004F23CF">
        <w:rPr>
          <w:rFonts w:ascii="GHEA Grapalat" w:hAnsi="GHEA Grapalat" w:cs="Sylfaen"/>
          <w:sz w:val="20"/>
          <w:lang w:val="es-ES"/>
        </w:rPr>
        <w:t xml:space="preserve">                                                         </w:t>
      </w:r>
      <w:r w:rsidRPr="004F23CF">
        <w:rPr>
          <w:rFonts w:ascii="GHEA Grapalat" w:hAnsi="GHEA Grapalat" w:cs="Sylfaen"/>
          <w:sz w:val="20"/>
        </w:rPr>
        <w:t xml:space="preserve">       </w:t>
      </w:r>
      <w:r w:rsidRPr="004F23CF">
        <w:rPr>
          <w:rFonts w:ascii="GHEA Grapalat" w:hAnsi="GHEA Grapalat" w:cs="Sylfaen"/>
          <w:sz w:val="20"/>
          <w:lang w:val="es-ES"/>
        </w:rPr>
        <w:t xml:space="preserve"> </w:t>
      </w:r>
      <w:r w:rsidR="006247D8">
        <w:rPr>
          <w:rFonts w:ascii="GHEA Grapalat" w:hAnsi="GHEA Grapalat" w:cs="Sylfaen"/>
          <w:sz w:val="20"/>
        </w:rPr>
        <w:t xml:space="preserve">                                        </w:t>
      </w:r>
      <w:r w:rsidRPr="004F23CF">
        <w:rPr>
          <w:rFonts w:ascii="GHEA Grapalat" w:hAnsi="GHEA Grapalat"/>
          <w:sz w:val="16"/>
        </w:rPr>
        <w:t>наименование участника</w:t>
      </w:r>
    </w:p>
    <w:p w:rsidR="006B3E56" w:rsidRPr="00AF791F" w:rsidRDefault="009E1F0A" w:rsidP="00AF791F">
      <w:pPr>
        <w:widowControl w:val="0"/>
        <w:spacing w:after="160"/>
        <w:ind w:left="568"/>
        <w:jc w:val="both"/>
        <w:rPr>
          <w:rFonts w:ascii="GHEA Grapalat" w:hAnsi="GHEA Grapalat" w:cs="Arial"/>
        </w:rPr>
      </w:pPr>
      <w:r w:rsidRPr="00AF791F">
        <w:rPr>
          <w:rFonts w:ascii="GHEA Grapalat" w:hAnsi="GHEA Grapalat"/>
          <w:color w:val="000000" w:themeColor="text1"/>
        </w:rPr>
        <w:lastRenderedPageBreak/>
        <w:t>обязуется в случае признания отобранным участником в порядке и сроки, установленные приглашением  представить обеспечение квалификации</w:t>
      </w:r>
      <w:r w:rsidRPr="00AF791F" w:rsidDel="009E1F0A">
        <w:rPr>
          <w:rFonts w:ascii="GHEA Grapalat" w:hAnsi="GHEA Grapalat"/>
        </w:rPr>
        <w:t xml:space="preserve"> </w:t>
      </w:r>
      <w:r w:rsidR="0035493A" w:rsidRPr="00AF791F">
        <w:rPr>
          <w:rFonts w:ascii="GHEA Grapalat" w:hAnsi="GHEA Grapalat"/>
          <w:vertAlign w:val="superscript"/>
        </w:rPr>
        <w:t>16</w:t>
      </w:r>
      <w:r w:rsidR="00952531" w:rsidRPr="00AF791F">
        <w:rPr>
          <w:rFonts w:ascii="GHEA Grapalat" w:hAnsi="GHEA Grapalat"/>
        </w:rPr>
        <w:t>,</w:t>
      </w:r>
    </w:p>
    <w:p w:rsidR="006B3E56" w:rsidRPr="00717AD3" w:rsidRDefault="006B3E56" w:rsidP="00B46D58">
      <w:pPr>
        <w:pStyle w:val="ListParagraph"/>
        <w:widowControl w:val="0"/>
        <w:numPr>
          <w:ilvl w:val="0"/>
          <w:numId w:val="22"/>
        </w:numPr>
        <w:tabs>
          <w:tab w:val="left" w:pos="567"/>
        </w:tabs>
        <w:spacing w:after="160"/>
        <w:jc w:val="both"/>
        <w:rPr>
          <w:rFonts w:ascii="GHEA Grapalat" w:hAnsi="GHEA Grapalat"/>
        </w:rPr>
      </w:pPr>
      <w:r w:rsidRPr="00717AD3">
        <w:rPr>
          <w:rFonts w:ascii="GHEA Grapalat" w:hAnsi="GHEA Grapalat"/>
        </w:rPr>
        <w:t xml:space="preserve">в рамках участия в </w:t>
      </w:r>
      <w:r w:rsidR="00305944" w:rsidRPr="00717AD3">
        <w:rPr>
          <w:rFonts w:ascii="GHEA Grapalat" w:hAnsi="GHEA Grapalat"/>
        </w:rPr>
        <w:t xml:space="preserve">открытом конкурсе </w:t>
      </w:r>
      <w:r w:rsidRPr="00717AD3">
        <w:rPr>
          <w:rFonts w:ascii="GHEA Grapalat" w:hAnsi="GHEA Grapalat"/>
        </w:rPr>
        <w:t xml:space="preserve">под кодом </w:t>
      </w:r>
      <w:r w:rsidR="00717AD3" w:rsidRPr="009E3CE1">
        <w:rPr>
          <w:rFonts w:ascii="GHEA Grapalat" w:hAnsi="GHEA Grapalat"/>
          <w:b/>
          <w:color w:val="000000"/>
          <w:sz w:val="20"/>
          <w:szCs w:val="20"/>
          <w:lang w:val="es-ES"/>
        </w:rPr>
        <w:t>«</w:t>
      </w:r>
      <w:r w:rsidR="00717AD3" w:rsidRPr="009E3CE1">
        <w:rPr>
          <w:rFonts w:ascii="GHEA Grapalat" w:hAnsi="GHEA Grapalat"/>
          <w:b/>
          <w:color w:val="000000"/>
          <w:sz w:val="20"/>
          <w:szCs w:val="20"/>
          <w:lang w:val="hy-AM"/>
        </w:rPr>
        <w:t>ՀՔԼ-ԳՀԱՊՁԲ-</w:t>
      </w:r>
      <w:r w:rsidR="00717AD3" w:rsidRPr="00702E3D">
        <w:rPr>
          <w:rFonts w:ascii="GHEA Grapalat" w:hAnsi="GHEA Grapalat"/>
          <w:b/>
          <w:color w:val="000000"/>
          <w:sz w:val="20"/>
          <w:szCs w:val="20"/>
          <w:lang w:val="hy-AM"/>
        </w:rPr>
        <w:t>23/09</w:t>
      </w:r>
      <w:r w:rsidR="00717AD3" w:rsidRPr="009E3CE1">
        <w:rPr>
          <w:rFonts w:ascii="GHEA Grapalat" w:hAnsi="GHEA Grapalat" w:cs="Sylfaen"/>
          <w:b/>
          <w:color w:val="000000"/>
          <w:sz w:val="20"/>
          <w:szCs w:val="20"/>
          <w:lang w:val="hy-AM"/>
        </w:rPr>
        <w:t>»</w:t>
      </w:r>
      <w:r w:rsidR="00717AD3" w:rsidRPr="005F579B">
        <w:rPr>
          <w:rFonts w:ascii="GHEA Grapalat" w:hAnsi="GHEA Grapalat"/>
          <w:b/>
          <w:color w:val="000000"/>
          <w:lang w:val="es-ES"/>
        </w:rPr>
        <w:t xml:space="preserve"> </w:t>
      </w:r>
      <w:r w:rsidRPr="00717AD3">
        <w:rPr>
          <w:rFonts w:ascii="GHEA Grapalat" w:hAnsi="GHEA Grapalat"/>
        </w:rPr>
        <w:t>не допускал и (или) не допустит</w:t>
      </w:r>
      <w:r w:rsidR="00024FA3" w:rsidRPr="00717AD3">
        <w:rPr>
          <w:rFonts w:ascii="GHEA Grapalat" w:hAnsi="GHEA Grapalat"/>
        </w:rPr>
        <w:t xml:space="preserve"> </w:t>
      </w:r>
      <w:r w:rsidR="00024FA3" w:rsidRPr="00717AD3">
        <w:rPr>
          <w:rFonts w:ascii="GHEA Grapalat" w:hAnsi="GHEA Grapalat"/>
          <w:lang w:val="hy-AM"/>
        </w:rPr>
        <w:t>недобросовестн</w:t>
      </w:r>
      <w:r w:rsidR="00024FA3" w:rsidRPr="00717AD3">
        <w:rPr>
          <w:rFonts w:ascii="GHEA Grapalat" w:hAnsi="GHEA Grapalat"/>
        </w:rPr>
        <w:t>ой</w:t>
      </w:r>
      <w:r w:rsidR="00024FA3" w:rsidRPr="00717AD3">
        <w:rPr>
          <w:rFonts w:ascii="GHEA Grapalat" w:hAnsi="GHEA Grapalat"/>
          <w:lang w:val="hy-AM"/>
        </w:rPr>
        <w:t xml:space="preserve"> конкуренци</w:t>
      </w:r>
      <w:r w:rsidR="00024FA3" w:rsidRPr="00717AD3">
        <w:rPr>
          <w:rFonts w:ascii="GHEA Grapalat" w:hAnsi="GHEA Grapalat"/>
        </w:rPr>
        <w:t>и,</w:t>
      </w:r>
      <w:r w:rsidRPr="00717AD3">
        <w:rPr>
          <w:rFonts w:ascii="GHEA Grapalat" w:hAnsi="GHEA Grapalat"/>
        </w:rPr>
        <w:t xml:space="preserve"> злоупотребления доминирующим положением и антиконкурентного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9" w:author="Inesa Kocharyan" w:date="2021-09-01T13:44:00Z"/>
          <w:rFonts w:ascii="GHEA Grapalat" w:hAnsi="GHEA Grapalat"/>
        </w:rPr>
      </w:pPr>
      <w:r>
        <w:rPr>
          <w:rFonts w:ascii="GHEA Grapalat" w:hAnsi="GHEA Grapalat"/>
        </w:rPr>
        <w:t>долю (пай) в размере более пятидесяти процентов</w:t>
      </w:r>
      <w:r w:rsidR="00BB6319">
        <w:rPr>
          <w:rFonts w:ascii="GHEA Grapalat" w:hAnsi="GHEA Grapalat"/>
        </w:rPr>
        <w:t>.</w:t>
      </w:r>
    </w:p>
    <w:p w:rsidR="00BB6319" w:rsidRDefault="00BB6319" w:rsidP="00BB6319">
      <w:pPr>
        <w:widowControl w:val="0"/>
        <w:spacing w:after="160"/>
        <w:contextualSpacing/>
        <w:jc w:val="both"/>
        <w:rPr>
          <w:rFonts w:ascii="GHEA Grapalat" w:hAnsi="GHEA Grapalat"/>
        </w:rPr>
      </w:pPr>
      <w:r>
        <w:rPr>
          <w:rFonts w:ascii="GHEA Grapalat" w:hAnsi="GHEA Grapalat"/>
        </w:rPr>
        <w:t>Ниже  ------------</w:t>
      </w:r>
      <w:r w:rsidR="009A73EA">
        <w:rPr>
          <w:rFonts w:ascii="GHEA Grapalat" w:hAnsi="GHEA Grapalat"/>
        </w:rPr>
        <w:t>---------------------------</w:t>
      </w:r>
      <w:r>
        <w:rPr>
          <w:rFonts w:ascii="GHEA Grapalat" w:hAnsi="GHEA Grapalat"/>
        </w:rPr>
        <w:t>-</w:t>
      </w:r>
      <w:r w:rsidR="009A73EA" w:rsidRPr="009A73EA">
        <w:rPr>
          <w:rFonts w:ascii="GHEA Grapalat" w:hAnsi="GHEA Grapalat"/>
        </w:rPr>
        <w:t xml:space="preserve"> </w:t>
      </w:r>
      <w:r w:rsidR="004A5C6D">
        <w:rPr>
          <w:rFonts w:ascii="GHEA Grapalat" w:hAnsi="GHEA Grapalat"/>
        </w:rPr>
        <w:t>представляет</w:t>
      </w:r>
      <w:r w:rsidR="004A5C6D" w:rsidRPr="006B2B1A">
        <w:rPr>
          <w:rFonts w:ascii="GHEA Grapalat" w:hAnsi="GHEA Grapalat"/>
        </w:rPr>
        <w:t xml:space="preserve"> </w:t>
      </w:r>
      <w:r w:rsidR="009A73EA" w:rsidRPr="006B2B1A">
        <w:rPr>
          <w:rFonts w:ascii="GHEA Grapalat" w:hAnsi="GHEA Grapalat"/>
        </w:rPr>
        <w:t>ссылк</w:t>
      </w:r>
      <w:r w:rsidR="009A73EA">
        <w:rPr>
          <w:rFonts w:ascii="GHEA Grapalat" w:hAnsi="GHEA Grapalat"/>
        </w:rPr>
        <w:t>у</w:t>
      </w:r>
      <w:r w:rsidR="009A73EA" w:rsidRPr="006B2B1A">
        <w:rPr>
          <w:rFonts w:ascii="GHEA Grapalat" w:hAnsi="GHEA Grapalat"/>
        </w:rPr>
        <w:t xml:space="preserve"> на сайт</w:t>
      </w:r>
      <w:r w:rsidR="009A73EA">
        <w:rPr>
          <w:rFonts w:ascii="GHEA Grapalat" w:hAnsi="GHEA Grapalat"/>
        </w:rPr>
        <w:t>,</w:t>
      </w:r>
      <w:r w:rsidR="009A73EA" w:rsidRPr="009A73EA">
        <w:rPr>
          <w:rFonts w:ascii="GHEA Grapalat" w:hAnsi="GHEA Grapalat"/>
        </w:rPr>
        <w:t xml:space="preserve"> </w:t>
      </w:r>
      <w:r w:rsidR="009A73EA" w:rsidRPr="006B2B1A">
        <w:rPr>
          <w:rFonts w:ascii="GHEA Grapalat" w:hAnsi="GHEA Grapalat"/>
        </w:rPr>
        <w:t>содержащий</w:t>
      </w:r>
    </w:p>
    <w:p w:rsidR="00BB6319" w:rsidRDefault="00BB6319" w:rsidP="004A5C6D">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rsidR="007D1008" w:rsidRPr="009A73EA" w:rsidRDefault="009A73EA" w:rsidP="00724462">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w:t>
      </w:r>
      <w:r w:rsidR="00BB6319" w:rsidRPr="006B2B1A">
        <w:rPr>
          <w:rFonts w:ascii="GHEA Grapalat" w:hAnsi="GHEA Grapalat"/>
        </w:rPr>
        <w:t xml:space="preserve">---------------------------------------------------- </w:t>
      </w:r>
      <w:r w:rsidR="006B3E56" w:rsidRPr="009A73EA">
        <w:rPr>
          <w:rStyle w:val="FootnoteReference"/>
          <w:rFonts w:ascii="GHEA Grapalat" w:hAnsi="GHEA Grapalat"/>
          <w:sz w:val="28"/>
          <w:szCs w:val="28"/>
        </w:rPr>
        <w:footnoteReference w:customMarkFollows="1" w:id="14"/>
        <w:t>**</w:t>
      </w:r>
      <w:r>
        <w:rPr>
          <w:rFonts w:ascii="GHEA Grapalat" w:hAnsi="GHEA Grapalat"/>
          <w:sz w:val="28"/>
          <w:szCs w:val="28"/>
        </w:rPr>
        <w:t>.</w:t>
      </w:r>
      <w:r w:rsidR="006B3E56" w:rsidRPr="009A73EA">
        <w:rPr>
          <w:rFonts w:ascii="GHEA Grapalat" w:hAnsi="GHEA Grapalat"/>
        </w:rPr>
        <w:t xml:space="preserve"> </w:t>
      </w:r>
      <w:r w:rsidR="007D1008" w:rsidRPr="009A73EA">
        <w:rPr>
          <w:rFonts w:ascii="GHEA Grapalat" w:hAnsi="GHEA Grapalat"/>
        </w:rPr>
        <w:br w:type="page"/>
      </w:r>
    </w:p>
    <w:p w:rsidR="00923711" w:rsidRDefault="00923711">
      <w:pPr>
        <w:rPr>
          <w:rFonts w:ascii="GHEA Grapalat" w:hAnsi="GHEA Grapalat"/>
        </w:rPr>
      </w:pPr>
    </w:p>
    <w:p w:rsidR="00110534" w:rsidRDefault="00F36AD3" w:rsidP="00B46D58">
      <w:pPr>
        <w:jc w:val="both"/>
        <w:rPr>
          <w:rFonts w:ascii="GHEA Grapalat" w:hAnsi="GHEA Grapalat"/>
        </w:rPr>
      </w:pPr>
      <w:r>
        <w:rPr>
          <w:rFonts w:ascii="GHEA Grapalat" w:hAnsi="GHEA Grapalat"/>
        </w:rPr>
        <w:t xml:space="preserve"> </w:t>
      </w:r>
    </w:p>
    <w:p w:rsidR="00993891" w:rsidRDefault="00F36AD3" w:rsidP="00B46D58">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D043C1" w:rsidRPr="009044F1" w:rsidRDefault="00D043C1" w:rsidP="00717AD3">
      <w:pPr>
        <w:pStyle w:val="BodyTextIndent3"/>
        <w:widowControl w:val="0"/>
        <w:spacing w:after="160" w:line="240" w:lineRule="auto"/>
        <w:jc w:val="right"/>
        <w:rPr>
          <w:rFonts w:ascii="GHEA Grapalat" w:hAnsi="GHEA Grapalat"/>
          <w:b/>
        </w:rPr>
      </w:pPr>
      <w:r w:rsidRPr="001439BD">
        <w:rPr>
          <w:rFonts w:ascii="GHEA Grapalat" w:hAnsi="GHEA Grapalat"/>
          <w:b/>
          <w:sz w:val="24"/>
          <w:szCs w:val="24"/>
        </w:rPr>
        <w:t>к Приглашению на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717AD3" w:rsidRPr="009E3CE1">
        <w:rPr>
          <w:rFonts w:ascii="GHEA Grapalat" w:hAnsi="GHEA Grapalat"/>
          <w:b/>
          <w:color w:val="000000"/>
          <w:lang w:val="es-ES"/>
        </w:rPr>
        <w:t>«</w:t>
      </w:r>
      <w:r w:rsidR="00717AD3" w:rsidRPr="009E3CE1">
        <w:rPr>
          <w:rFonts w:ascii="GHEA Grapalat" w:hAnsi="GHEA Grapalat"/>
          <w:b/>
          <w:color w:val="000000"/>
          <w:lang w:val="hy-AM"/>
        </w:rPr>
        <w:t>ՀՔԼ-ԳՀԱՊՁԲ-</w:t>
      </w:r>
      <w:r w:rsidR="00717AD3" w:rsidRPr="00702E3D">
        <w:rPr>
          <w:rFonts w:ascii="GHEA Grapalat" w:hAnsi="GHEA Grapalat"/>
          <w:b/>
          <w:color w:val="000000"/>
          <w:lang w:val="hy-AM"/>
        </w:rPr>
        <w:t>23/09</w:t>
      </w:r>
      <w:r w:rsidR="00717AD3" w:rsidRPr="009E3CE1">
        <w:rPr>
          <w:rFonts w:ascii="GHEA Grapalat" w:hAnsi="GHEA Grapalat" w:cs="Sylfaen"/>
          <w:b/>
          <w:color w:val="000000"/>
          <w:lang w:val="hy-AM"/>
        </w:rPr>
        <w:t>»</w:t>
      </w: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Heading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Pr>
          <w:rFonts w:ascii="GHEA Grapalat" w:hAnsi="GHEA Grapalat"/>
        </w:rPr>
        <w:t>"</w:t>
      </w:r>
      <w:r w:rsidRPr="009044F1">
        <w:rPr>
          <w:rFonts w:ascii="GHEA Grapalat" w:hAnsi="GHEA Grapalat"/>
        </w:rPr>
        <w:t>---BMAPDzB---/---</w:t>
      </w:r>
      <w:r>
        <w:rPr>
          <w:rFonts w:ascii="GHEA Grapalat" w:hAnsi="GHEA Grapalat"/>
        </w:rPr>
        <w:t>"</w:t>
      </w:r>
      <w:r w:rsidRPr="009044F1">
        <w:rPr>
          <w:rFonts w:ascii="GHEA Grapalat" w:hAnsi="GHEA Grapalat"/>
        </w:rPr>
        <w:t>* 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9A3C00" w:rsidP="009A3C00">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AB6E69" w:rsidRDefault="00AB6E69" w:rsidP="00AB6E69">
      <w:pPr>
        <w:jc w:val="right"/>
        <w:rPr>
          <w:rFonts w:ascii="GHEA Grapalat" w:hAnsi="GHEA Grapalat"/>
          <w:b/>
        </w:rPr>
      </w:pPr>
      <w:r>
        <w:rPr>
          <w:rFonts w:ascii="GHEA Grapalat" w:hAnsi="GHEA Grapalat"/>
          <w:b/>
        </w:rPr>
        <w:lastRenderedPageBreak/>
        <w:t>Приложение 1.</w:t>
      </w:r>
      <w:r w:rsidR="000B5664">
        <w:rPr>
          <w:rFonts w:ascii="GHEA Grapalat" w:hAnsi="GHEA Grapalat"/>
          <w:b/>
        </w:rPr>
        <w:t>2</w:t>
      </w:r>
      <w:r>
        <w:rPr>
          <w:rFonts w:ascii="GHEA Grapalat" w:hAnsi="GHEA Grapalat"/>
          <w:b/>
        </w:rPr>
        <w:t xml:space="preserve">** </w:t>
      </w:r>
    </w:p>
    <w:p w:rsidR="00AB6E69" w:rsidRPr="00FA6464" w:rsidRDefault="00AB6E69" w:rsidP="00AB6E69">
      <w:pPr>
        <w:jc w:val="right"/>
        <w:rPr>
          <w:rFonts w:ascii="GHEA Grapalat" w:hAnsi="GHEA Grapalat"/>
          <w:b/>
        </w:rPr>
      </w:pPr>
      <w:r w:rsidRPr="001439BD">
        <w:rPr>
          <w:rFonts w:ascii="GHEA Grapalat" w:hAnsi="GHEA Grapalat"/>
          <w:b/>
        </w:rPr>
        <w:t>к Приглашению на открытый конкурс</w:t>
      </w:r>
    </w:p>
    <w:p w:rsidR="00AB6E69" w:rsidRPr="009044F1" w:rsidRDefault="00AB6E69" w:rsidP="00AB6E69">
      <w:pPr>
        <w:pStyle w:val="Heading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Pr>
          <w:rFonts w:ascii="GHEA Grapalat" w:hAnsi="GHEA Grapalat"/>
          <w:b/>
          <w:sz w:val="24"/>
          <w:szCs w:val="24"/>
        </w:rPr>
        <w:t>"</w:t>
      </w:r>
      <w:r w:rsidRPr="009044F1">
        <w:rPr>
          <w:rFonts w:ascii="GHEA Grapalat" w:hAnsi="GHEA Grapalat"/>
          <w:b/>
          <w:sz w:val="24"/>
          <w:szCs w:val="24"/>
        </w:rPr>
        <w:t>---BMAPDzB</w:t>
      </w:r>
      <w:r w:rsidR="000B5664">
        <w:rPr>
          <w:rFonts w:ascii="GHEA Grapalat" w:hAnsi="GHEA Grapalat"/>
          <w:b/>
          <w:sz w:val="24"/>
          <w:szCs w:val="24"/>
        </w:rPr>
        <w:t>*</w:t>
      </w:r>
      <w:r w:rsidRPr="009044F1">
        <w:rPr>
          <w:rFonts w:ascii="GHEA Grapalat" w:hAnsi="GHEA Grapalat"/>
          <w:b/>
          <w:sz w:val="24"/>
          <w:szCs w:val="24"/>
        </w:rPr>
        <w:t>---/---</w:t>
      </w:r>
      <w:r>
        <w:rPr>
          <w:rFonts w:ascii="GHEA Grapalat" w:hAnsi="GHEA Grapalat"/>
          <w:b/>
          <w:sz w:val="24"/>
          <w:szCs w:val="24"/>
        </w:rPr>
        <w:t>"</w:t>
      </w:r>
    </w:p>
    <w:p w:rsidR="00F016A2" w:rsidRDefault="00F016A2">
      <w:pPr>
        <w:rPr>
          <w:rFonts w:ascii="GHEA Grapalat" w:hAnsi="GHEA Grapalat"/>
          <w:b/>
        </w:rPr>
      </w:pPr>
    </w:p>
    <w:p w:rsidR="00F016A2" w:rsidRDefault="00F016A2" w:rsidP="00F016A2">
      <w:pPr>
        <w:ind w:left="360" w:hanging="360"/>
        <w:jc w:val="center"/>
        <w:rPr>
          <w:rFonts w:ascii="GHEA Grapalat" w:hAnsi="GHEA Grapalat"/>
          <w:b/>
        </w:rPr>
      </w:pPr>
      <w:r>
        <w:rPr>
          <w:rFonts w:ascii="GHEA Grapalat" w:hAnsi="GHEA Grapalat"/>
          <w:b/>
        </w:rPr>
        <w:t>ФОРМА</w:t>
      </w:r>
    </w:p>
    <w:p w:rsidR="00F016A2" w:rsidRPr="00C76978" w:rsidRDefault="00F016A2" w:rsidP="00F016A2">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F016A2" w:rsidRPr="00ED3A13" w:rsidRDefault="00F016A2" w:rsidP="00F016A2">
      <w:pPr>
        <w:ind w:left="360" w:hanging="360"/>
        <w:jc w:val="center"/>
        <w:rPr>
          <w:rFonts w:ascii="GHEA Grapalat" w:eastAsia="GHEA Grapalat" w:hAnsi="GHEA Grapalat" w:cs="GHEA Grapalat"/>
          <w:b/>
        </w:rPr>
      </w:pPr>
    </w:p>
    <w:p w:rsidR="00F016A2" w:rsidRPr="00FD1EE4"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0"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F016A2" w:rsidRPr="00FD1EE4" w:rsidRDefault="00F016A2" w:rsidP="006D2CDF">
            <w:pPr>
              <w:spacing w:before="240" w:after="240"/>
              <w:ind w:left="993" w:hanging="851"/>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6D2CDF">
            <w:pPr>
              <w:spacing w:before="240" w:after="240"/>
              <w:ind w:left="993" w:hanging="851"/>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487"/>
        </w:trPr>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rPr>
          <w:rFonts w:ascii="GHEA Grapalat" w:eastAsia="GHEA Grapalat" w:hAnsi="GHEA Grapalat" w:cs="GHEA Grapalat"/>
        </w:rPr>
      </w:pPr>
    </w:p>
    <w:p w:rsidR="00F016A2" w:rsidRPr="00FD1EE4" w:rsidRDefault="00F016A2" w:rsidP="00F016A2">
      <w:pPr>
        <w:rPr>
          <w:rFonts w:ascii="GHEA Grapalat" w:eastAsia="GHEA Grapalat" w:hAnsi="GHEA Grapalat" w:cs="GHEA Grapalat"/>
        </w:rPr>
      </w:pPr>
      <w:r w:rsidRPr="00FD1EE4">
        <w:rPr>
          <w:rFonts w:ascii="GHEA Grapalat" w:hAnsi="GHEA Grapalat"/>
        </w:rPr>
        <w:br w:type="page"/>
      </w:r>
    </w:p>
    <w:p w:rsidR="00F016A2" w:rsidRPr="009A52BE"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F016A2" w:rsidRPr="004E2F96"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361"/>
        </w:trPr>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574FF7"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F016A2" w:rsidRPr="00FD1EE4" w:rsidRDefault="00F47854" w:rsidP="006D2CDF">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F47854" w:rsidP="006D2CDF">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F016A2" w:rsidRPr="00CB7DFD"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F47854" w:rsidP="006D2CDF">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F47854" w:rsidP="006D2CDF">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B047A2"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F47854" w:rsidP="006D2CDF">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F47854" w:rsidP="006D2CDF">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rPr>
          <w:rFonts w:ascii="GHEA Grapalat" w:eastAsia="GHEA Grapalat" w:hAnsi="GHEA Grapalat" w:cs="GHEA Grapalat"/>
          <w:b/>
        </w:rPr>
      </w:pPr>
      <w:r w:rsidRPr="00FD1EE4">
        <w:rPr>
          <w:rFonts w:ascii="GHEA Grapalat" w:hAnsi="GHEA Grapalat"/>
        </w:rPr>
        <w:br w:type="page"/>
      </w:r>
    </w:p>
    <w:p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FD1EE4" w:rsidTr="006D2CDF">
        <w:tc>
          <w:tcPr>
            <w:tcW w:w="2943"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 xml:space="preserve">Административно-территориальная </w:t>
            </w:r>
            <w:r w:rsidRPr="004A63D6">
              <w:rPr>
                <w:rFonts w:ascii="GHEA Grapalat" w:eastAsia="GHEA Grapalat" w:hAnsi="GHEA Grapalat" w:cs="GHEA Grapalat"/>
                <w:color w:val="000000"/>
              </w:rPr>
              <w:lastRenderedPageBreak/>
              <w:t>единица</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lastRenderedPageBreak/>
              <w:t>Название улицы, здание (дом), квартира</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8C665F"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rsidTr="006D2CDF">
        <w:trPr>
          <w:trHeight w:val="924"/>
        </w:trPr>
        <w:tc>
          <w:tcPr>
            <w:tcW w:w="9016" w:type="dxa"/>
            <w:gridSpan w:val="2"/>
            <w:vAlign w:val="center"/>
          </w:tcPr>
          <w:p w:rsidR="00F016A2" w:rsidRPr="00FD1EE4" w:rsidRDefault="00F47854"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B34CB6">
              <w:rPr>
                <w:rFonts w:ascii="GHEA Grapalat" w:eastAsia="GHEA Grapalat" w:hAnsi="GHEA Grapalat" w:cs="GHEA Grapalat"/>
                <w:lang w:val="hy-AM"/>
              </w:rPr>
              <w:t>а</w:t>
            </w:r>
            <w:r w:rsidR="00F016A2">
              <w:rPr>
                <w:rFonts w:ascii="GHEA Grapalat" w:eastAsia="GHEA Grapalat" w:hAnsi="GHEA Grapalat" w:cs="GHEA Grapalat"/>
              </w:rPr>
              <w:t>.</w:t>
            </w:r>
            <w:r w:rsidR="00F016A2" w:rsidRPr="00FD1EE4">
              <w:rPr>
                <w:rFonts w:ascii="GHEA Grapalat" w:eastAsia="GHEA Grapalat" w:hAnsi="GHEA Grapalat" w:cs="GHEA Grapalat"/>
              </w:rPr>
              <w:t xml:space="preserve"> </w:t>
            </w:r>
            <w:r w:rsidR="00F016A2" w:rsidRPr="00C76DD8">
              <w:rPr>
                <w:rFonts w:ascii="GHEA Grapalat" w:eastAsia="GHEA Grapalat" w:hAnsi="GHEA Grapalat" w:cs="GHEA Grapalat"/>
              </w:rPr>
              <w:t xml:space="preserve">прямо или косвенно владеет 20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FD1EE4" w:rsidTr="006D2CDF">
        <w:trPr>
          <w:trHeight w:val="684"/>
        </w:trPr>
        <w:tc>
          <w:tcPr>
            <w:tcW w:w="4508"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282"/>
        </w:trPr>
        <w:tc>
          <w:tcPr>
            <w:tcW w:w="4508"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F016A2" w:rsidRPr="006B364D" w:rsidRDefault="00F47854"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F10CBA" w:rsidRDefault="00F47854"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6D2CDF">
        <w:tc>
          <w:tcPr>
            <w:tcW w:w="9016" w:type="dxa"/>
            <w:gridSpan w:val="2"/>
            <w:vAlign w:val="center"/>
          </w:tcPr>
          <w:p w:rsidR="00F016A2" w:rsidRPr="00FD1EE4" w:rsidRDefault="00F47854" w:rsidP="006D2CDF">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6F16E4">
              <w:rPr>
                <w:rFonts w:ascii="GHEA Grapalat" w:eastAsia="GHEA Grapalat" w:hAnsi="GHEA Grapalat" w:cs="GHEA Grapalat"/>
                <w:lang w:val="hy-AM"/>
              </w:rPr>
              <w:t>б</w:t>
            </w:r>
            <w:r w:rsidR="00F016A2" w:rsidRPr="006F16E4">
              <w:rPr>
                <w:rFonts w:eastAsia="Cambria Math"/>
              </w:rPr>
              <w:t>․</w:t>
            </w:r>
            <w:r w:rsidR="00F016A2"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FD1EE4" w:rsidTr="006D2CDF">
        <w:tc>
          <w:tcPr>
            <w:tcW w:w="9016" w:type="dxa"/>
            <w:gridSpan w:val="2"/>
            <w:vAlign w:val="center"/>
          </w:tcPr>
          <w:p w:rsidR="00F016A2" w:rsidRPr="00FD1EE4" w:rsidRDefault="00F47854"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801B2D">
              <w:rPr>
                <w:rFonts w:ascii="GHEA Grapalat" w:eastAsia="GHEA Grapalat" w:hAnsi="GHEA Grapalat" w:cs="GHEA Grapalat"/>
                <w:lang w:val="hy-AM"/>
              </w:rPr>
              <w:t>в</w:t>
            </w:r>
            <w:r w:rsidR="00F016A2">
              <w:rPr>
                <w:rFonts w:ascii="GHEA Grapalat" w:eastAsia="GHEA Grapalat" w:hAnsi="GHEA Grapalat" w:cs="GHEA Grapalat"/>
              </w:rPr>
              <w:t>.</w:t>
            </w:r>
            <w:r w:rsidR="00F016A2"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BA30D4">
              <w:rPr>
                <w:rFonts w:ascii="GHEA Grapalat" w:eastAsia="GHEA Grapalat" w:hAnsi="GHEA Grapalat" w:cs="GHEA Grapalat"/>
                <w:lang w:val="hy-AM"/>
              </w:rPr>
              <w:t>б</w:t>
            </w:r>
            <w:r w:rsidR="00F016A2" w:rsidRPr="00BA30D4">
              <w:rPr>
                <w:rFonts w:ascii="GHEA Grapalat" w:eastAsia="GHEA Grapalat" w:hAnsi="GHEA Grapalat" w:cs="GHEA Grapalat"/>
              </w:rPr>
              <w:t>"</w:t>
            </w:r>
          </w:p>
        </w:tc>
      </w:tr>
    </w:tbl>
    <w:p w:rsidR="00F016A2" w:rsidRPr="00A5193B"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lastRenderedPageBreak/>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rsidTr="006D2CDF">
        <w:trPr>
          <w:trHeight w:val="924"/>
        </w:trPr>
        <w:tc>
          <w:tcPr>
            <w:tcW w:w="9016" w:type="dxa"/>
            <w:gridSpan w:val="2"/>
            <w:vAlign w:val="center"/>
          </w:tcPr>
          <w:p w:rsidR="00F016A2" w:rsidRPr="00FD1EE4" w:rsidRDefault="00F47854"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C7B43">
              <w:rPr>
                <w:rFonts w:ascii="GHEA Grapalat" w:eastAsia="GHEA Grapalat" w:hAnsi="GHEA Grapalat" w:cs="GHEA Grapalat"/>
                <w:lang w:val="hy-AM"/>
              </w:rPr>
              <w:t>а</w:t>
            </w:r>
            <w:r w:rsidR="00F016A2" w:rsidRPr="00FD1EE4">
              <w:rPr>
                <w:rFonts w:eastAsia="Cambria Math"/>
              </w:rPr>
              <w:t>․</w:t>
            </w:r>
            <w:r w:rsidR="00F016A2" w:rsidRPr="00FD1EE4">
              <w:rPr>
                <w:rFonts w:ascii="GHEA Grapalat" w:eastAsia="Cambria Math" w:hAnsi="GHEA Grapalat" w:cs="Cambria Math"/>
              </w:rPr>
              <w:t xml:space="preserve"> </w:t>
            </w:r>
            <w:r w:rsidR="00F016A2" w:rsidRPr="00BC0F3A">
              <w:rPr>
                <w:rFonts w:ascii="GHEA Grapalat" w:eastAsia="GHEA Grapalat" w:hAnsi="GHEA Grapalat" w:cs="GHEA Grapalat"/>
              </w:rPr>
              <w:t xml:space="preserve">прямо или косвенно владеет 10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w:t>
            </w:r>
            <w:r w:rsidR="00F016A2"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F016A2" w:rsidRPr="00FD1EE4" w:rsidTr="006D2CDF">
        <w:trPr>
          <w:trHeight w:val="684"/>
        </w:trPr>
        <w:tc>
          <w:tcPr>
            <w:tcW w:w="4508"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282"/>
        </w:trPr>
        <w:tc>
          <w:tcPr>
            <w:tcW w:w="4508"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F016A2" w:rsidRPr="00C843BA" w:rsidRDefault="00F47854"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C843BA" w:rsidRDefault="00F47854"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6D2CDF">
        <w:tc>
          <w:tcPr>
            <w:tcW w:w="9016" w:type="dxa"/>
            <w:gridSpan w:val="2"/>
            <w:vAlign w:val="center"/>
          </w:tcPr>
          <w:p w:rsidR="00F016A2" w:rsidRPr="00FD1EE4" w:rsidRDefault="00F47854" w:rsidP="006D2CDF">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D654B4">
              <w:rPr>
                <w:rFonts w:ascii="GHEA Grapalat" w:eastAsia="GHEA Grapalat" w:hAnsi="GHEA Grapalat" w:cs="GHEA Grapalat"/>
                <w:lang w:val="hy-AM"/>
              </w:rPr>
              <w:t>б</w:t>
            </w:r>
            <w:r w:rsidR="00F016A2" w:rsidRPr="00D654B4">
              <w:rPr>
                <w:rFonts w:eastAsia="Cambria Math"/>
              </w:rPr>
              <w:t>․</w:t>
            </w:r>
            <w:r w:rsidR="00F016A2" w:rsidRPr="00D654B4">
              <w:rPr>
                <w:rFonts w:ascii="GHEA Grapalat" w:eastAsia="Cambria Math" w:hAnsi="GHEA Grapalat" w:cs="Cambria Math"/>
              </w:rPr>
              <w:t xml:space="preserve"> </w:t>
            </w:r>
            <w:r w:rsidR="00F016A2" w:rsidRPr="00D654B4">
              <w:rPr>
                <w:rFonts w:ascii="GHEA Grapalat" w:eastAsia="GHEA Grapalat" w:hAnsi="GHEA Grapalat" w:cs="GHEA Grapalat"/>
              </w:rPr>
              <w:t xml:space="preserve">имеет право назначать или </w:t>
            </w:r>
            <w:r w:rsidR="00F016A2" w:rsidRPr="00D654B4">
              <w:rPr>
                <w:rFonts w:ascii="GHEA Grapalat" w:eastAsia="GHEA Grapalat" w:hAnsi="GHEA Grapalat" w:cs="GHEA Grapalat"/>
                <w:lang w:eastAsia="hy-AM"/>
              </w:rPr>
              <w:t>освобождать</w:t>
            </w:r>
            <w:r w:rsidR="00F016A2" w:rsidRPr="00D654B4">
              <w:rPr>
                <w:rFonts w:ascii="GHEA Grapalat" w:eastAsia="GHEA Grapalat" w:hAnsi="GHEA Grapalat" w:cs="GHEA Grapalat"/>
              </w:rPr>
              <w:t xml:space="preserve"> большинство членов органов управления юридического лица</w:t>
            </w:r>
          </w:p>
        </w:tc>
      </w:tr>
      <w:tr w:rsidR="00F016A2" w:rsidRPr="00FD1EE4" w:rsidTr="006D2CDF">
        <w:tc>
          <w:tcPr>
            <w:tcW w:w="9016" w:type="dxa"/>
            <w:gridSpan w:val="2"/>
            <w:vAlign w:val="center"/>
          </w:tcPr>
          <w:p w:rsidR="00F016A2" w:rsidRPr="00FD1EE4" w:rsidRDefault="00F47854" w:rsidP="006D2CDF">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1104ED">
              <w:rPr>
                <w:rFonts w:ascii="GHEA Grapalat" w:eastAsia="GHEA Grapalat" w:hAnsi="GHEA Grapalat" w:cs="GHEA Grapalat"/>
                <w:lang w:val="hy-AM"/>
              </w:rPr>
              <w:t>в</w:t>
            </w:r>
            <w:r w:rsidR="00F016A2" w:rsidRPr="00FD1EE4">
              <w:rPr>
                <w:rFonts w:eastAsia="Cambria Math"/>
              </w:rPr>
              <w:t>․</w:t>
            </w:r>
            <w:r w:rsidR="00F016A2" w:rsidRPr="00FD1EE4">
              <w:rPr>
                <w:rFonts w:ascii="GHEA Grapalat" w:eastAsia="Cambria Math" w:hAnsi="GHEA Grapalat" w:cs="Cambria Math"/>
              </w:rPr>
              <w:t xml:space="preserve"> </w:t>
            </w:r>
            <w:r w:rsidR="00F016A2"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FD1EE4" w:rsidTr="006D2CDF">
        <w:tc>
          <w:tcPr>
            <w:tcW w:w="9016" w:type="dxa"/>
            <w:gridSpan w:val="2"/>
            <w:vAlign w:val="center"/>
          </w:tcPr>
          <w:p w:rsidR="00F016A2" w:rsidRPr="00FD1EE4" w:rsidRDefault="00F47854" w:rsidP="006D2CDF">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839CB">
              <w:rPr>
                <w:rFonts w:ascii="GHEA Grapalat" w:eastAsia="GHEA Grapalat" w:hAnsi="GHEA Grapalat" w:cs="GHEA Grapalat"/>
                <w:lang w:val="hy-AM"/>
              </w:rPr>
              <w:t>г</w:t>
            </w:r>
            <w:r w:rsidR="00F016A2" w:rsidRPr="00FD1EE4">
              <w:rPr>
                <w:rFonts w:eastAsia="Cambria Math"/>
              </w:rPr>
              <w:t>․</w:t>
            </w:r>
            <w:r w:rsidR="00F016A2" w:rsidRPr="00FD1EE4">
              <w:rPr>
                <w:rFonts w:ascii="GHEA Grapalat" w:eastAsia="Cambria Math" w:hAnsi="GHEA Grapalat" w:cs="Cambria Math"/>
              </w:rPr>
              <w:t xml:space="preserve"> </w:t>
            </w:r>
            <w:r w:rsidR="00F016A2" w:rsidRPr="00F84F06">
              <w:rPr>
                <w:rFonts w:ascii="GHEA Grapalat" w:eastAsia="GHEA Grapalat" w:hAnsi="GHEA Grapalat" w:cs="GHEA Grapalat"/>
              </w:rPr>
              <w:t xml:space="preserve">осуществляет реальный (фактический) контроль за юридическим лицом </w:t>
            </w:r>
            <w:r w:rsidR="00F016A2">
              <w:rPr>
                <w:rFonts w:ascii="GHEA Grapalat" w:eastAsia="GHEA Grapalat" w:hAnsi="GHEA Grapalat" w:cs="GHEA Grapalat"/>
              </w:rPr>
              <w:t>иными</w:t>
            </w:r>
            <w:r w:rsidR="00F016A2" w:rsidRPr="00F84F06">
              <w:rPr>
                <w:rFonts w:ascii="GHEA Grapalat" w:eastAsia="GHEA Grapalat" w:hAnsi="GHEA Grapalat" w:cs="GHEA Grapalat"/>
              </w:rPr>
              <w:t xml:space="preserve"> средствами</w:t>
            </w:r>
          </w:p>
        </w:tc>
      </w:tr>
      <w:tr w:rsidR="00F016A2" w:rsidRPr="00FD1EE4" w:rsidTr="006D2CDF">
        <w:tc>
          <w:tcPr>
            <w:tcW w:w="9016" w:type="dxa"/>
            <w:gridSpan w:val="2"/>
            <w:vAlign w:val="center"/>
          </w:tcPr>
          <w:p w:rsidR="00F016A2" w:rsidRPr="00FD1EE4" w:rsidRDefault="00F47854" w:rsidP="006D2CDF">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331D0E">
              <w:rPr>
                <w:rFonts w:ascii="GHEA Grapalat" w:eastAsia="GHEA Grapalat" w:hAnsi="GHEA Grapalat" w:cs="GHEA Grapalat"/>
                <w:lang w:val="hy-AM"/>
              </w:rPr>
              <w:t>д</w:t>
            </w:r>
            <w:r w:rsidR="00F016A2" w:rsidRPr="00FD1EE4">
              <w:rPr>
                <w:rFonts w:eastAsia="Cambria Math"/>
              </w:rPr>
              <w:t>․</w:t>
            </w:r>
            <w:r w:rsidR="00F016A2" w:rsidRPr="00FD1EE4">
              <w:rPr>
                <w:rFonts w:ascii="GHEA Grapalat" w:eastAsia="Cambria Math" w:hAnsi="GHEA Grapalat" w:cs="Cambria Math"/>
              </w:rPr>
              <w:t xml:space="preserve"> </w:t>
            </w:r>
            <w:r w:rsidR="00F016A2"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F016A2" w:rsidRPr="00F36505">
              <w:rPr>
                <w:rFonts w:ascii="GHEA Grapalat" w:eastAsia="GHEA Grapalat" w:hAnsi="GHEA Grapalat" w:cs="GHEA Grapalat"/>
              </w:rPr>
              <w:t xml:space="preserve"> "а" - "г"</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F016A2" w:rsidRPr="00B23852" w:rsidRDefault="00F47854"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Отдельно</w:t>
            </w:r>
          </w:p>
          <w:p w:rsidR="00F016A2" w:rsidRPr="00FD1EE4" w:rsidRDefault="00F47854" w:rsidP="006D2CDF">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558FC">
              <w:rPr>
                <w:rFonts w:ascii="GHEA Grapalat" w:eastAsia="GHEA Grapalat" w:hAnsi="GHEA Grapalat" w:cs="GHEA Grapalat"/>
              </w:rPr>
              <w:t>Совместно с аффилированными лицами</w:t>
            </w: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lastRenderedPageBreak/>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F016A2" w:rsidRPr="005600B4" w:rsidRDefault="00F47854"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Да</w:t>
            </w:r>
          </w:p>
          <w:p w:rsidR="00F016A2" w:rsidRPr="005600B4" w:rsidRDefault="00F47854"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Нет</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rPr>
          <w:trHeight w:val="853"/>
        </w:trPr>
        <w:tc>
          <w:tcPr>
            <w:tcW w:w="2835" w:type="dxa"/>
            <w:vMerge w:val="restart"/>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bl>
    <w:p w:rsidR="00F016A2"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F016A2" w:rsidRPr="00E61782" w:rsidRDefault="00F016A2" w:rsidP="00E61782">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E61782">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F016A2" w:rsidRPr="00FD1EE4" w:rsidTr="006D2CDF">
        <w:tc>
          <w:tcPr>
            <w:tcW w:w="9016" w:type="dxa"/>
            <w:shd w:val="clear" w:color="auto" w:fill="DBE5F1" w:themeFill="accent1" w:themeFillTint="33"/>
          </w:tcPr>
          <w:p w:rsidR="00F016A2" w:rsidRPr="00FD1EE4" w:rsidRDefault="00F016A2" w:rsidP="006D2C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FD1EE4" w:rsidTr="006D2CDF">
        <w:trPr>
          <w:trHeight w:val="10187"/>
        </w:trPr>
        <w:tc>
          <w:tcPr>
            <w:tcW w:w="9016" w:type="dxa"/>
          </w:tcPr>
          <w:p w:rsidR="00F016A2" w:rsidRPr="00FD1EE4" w:rsidRDefault="00F016A2" w:rsidP="006D2CDF">
            <w:pPr>
              <w:rPr>
                <w:rFonts w:ascii="GHEA Grapalat" w:eastAsia="GHEA Grapalat" w:hAnsi="GHEA Grapalat" w:cs="GHEA Grapalat"/>
                <w:b/>
                <w:color w:val="000000"/>
              </w:rPr>
            </w:pPr>
          </w:p>
        </w:tc>
      </w:tr>
    </w:tbl>
    <w:p w:rsidR="00F016A2" w:rsidRPr="00FD1EE4" w:rsidRDefault="00F016A2" w:rsidP="00F016A2">
      <w:pPr>
        <w:pBdr>
          <w:top w:val="nil"/>
          <w:left w:val="nil"/>
          <w:bottom w:val="nil"/>
          <w:right w:val="nil"/>
          <w:between w:val="nil"/>
        </w:pBdr>
        <w:rPr>
          <w:rFonts w:ascii="GHEA Grapalat" w:eastAsia="GHEA Grapalat" w:hAnsi="GHEA Grapalat" w:cs="GHEA Grapalat"/>
          <w:b/>
          <w:color w:val="000000"/>
        </w:rPr>
      </w:pPr>
    </w:p>
    <w:p w:rsidR="00F016A2" w:rsidRDefault="00F016A2" w:rsidP="00F016A2">
      <w:pPr>
        <w:rPr>
          <w:rFonts w:ascii="GHEA Grapalat" w:hAnsi="GHEA Grapalat"/>
          <w:b/>
        </w:rPr>
      </w:pPr>
    </w:p>
    <w:p w:rsidR="00F016A2" w:rsidRDefault="00F016A2" w:rsidP="00F016A2">
      <w:pPr>
        <w:rPr>
          <w:ins w:id="11" w:author="Inesa Kocharyan" w:date="2021-09-01T11:45:00Z"/>
          <w:rFonts w:ascii="GHEA Grapalat" w:hAnsi="GHEA Grapalat"/>
          <w:b/>
        </w:rPr>
      </w:pPr>
    </w:p>
    <w:p w:rsidR="00F016A2" w:rsidRDefault="00F016A2" w:rsidP="00F016A2">
      <w:pPr>
        <w:rPr>
          <w:rFonts w:ascii="GHEA Grapalat" w:hAnsi="GHEA Grapalat"/>
          <w:b/>
        </w:rPr>
      </w:pPr>
      <w:r>
        <w:rPr>
          <w:rFonts w:ascii="GHEA Grapalat" w:hAnsi="GHEA Grapalat"/>
          <w:b/>
        </w:rPr>
        <w:br w:type="page"/>
      </w:r>
    </w:p>
    <w:p w:rsidR="00F016A2" w:rsidRPr="000306ED" w:rsidRDefault="00F016A2" w:rsidP="00F016A2">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F016A2" w:rsidRPr="000306ED" w:rsidRDefault="00F016A2" w:rsidP="00F016A2">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0306ED" w:rsidRDefault="00F016A2" w:rsidP="00F016A2">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0306ED" w:rsidRDefault="00F016A2" w:rsidP="00F016A2">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0306ED" w:rsidRDefault="00F016A2" w:rsidP="00F016A2">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 xml:space="preserve">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w:t>
      </w:r>
      <w:r w:rsidRPr="000306ED">
        <w:rPr>
          <w:rFonts w:ascii="GHEA Grapalat" w:hAnsi="GHEA Grapalat"/>
        </w:rPr>
        <w:lastRenderedPageBreak/>
        <w:t>имеющиеся на бирже документы-при наличии документов, содержащих сведения о владельцах данного юридического лица;</w:t>
      </w:r>
    </w:p>
    <w:p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w:t>
      </w:r>
      <w:r w:rsidRPr="000306ED">
        <w:rPr>
          <w:rFonts w:ascii="GHEA Grapalat" w:hAnsi="GHEA Grapalat"/>
        </w:rPr>
        <w:lastRenderedPageBreak/>
        <w:t>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0306ED" w:rsidRDefault="00F016A2" w:rsidP="00F016A2">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w:t>
      </w:r>
      <w:r w:rsidRPr="000306ED">
        <w:rPr>
          <w:rFonts w:ascii="GHEA Grapalat" w:hAnsi="GHEA Grapalat"/>
        </w:rPr>
        <w:lastRenderedPageBreak/>
        <w:t>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 xml:space="preserve">В поле "Вид участия" производится отметка о прямой или косвенной принадлежности участия в уставном капитале. При наличии в уставном </w:t>
      </w:r>
      <w:r w:rsidRPr="000306ED">
        <w:rPr>
          <w:rFonts w:ascii="GHEA Grapalat" w:eastAsia="GHEA Grapalat" w:hAnsi="GHEA Grapalat" w:cs="GHEA Grapalat"/>
        </w:rPr>
        <w:lastRenderedPageBreak/>
        <w:t>капитале и прямого, и косвенного участия производится отметка о наличии одновременно и прямого, и косвенного участия;</w:t>
      </w:r>
    </w:p>
    <w:p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F016A2" w:rsidRPr="000306ED" w:rsidRDefault="00F016A2" w:rsidP="00F016A2">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lastRenderedPageBreak/>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lastRenderedPageBreak/>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7F4126">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F016A2" w:rsidRPr="000306ED" w:rsidRDefault="00F016A2" w:rsidP="00F016A2">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F016A2" w:rsidRPr="000306ED" w:rsidRDefault="00F016A2" w:rsidP="00F016A2">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B2572B" w:rsidRPr="00DC619D" w:rsidRDefault="00AF0EF7" w:rsidP="00B013C0">
      <w:pPr>
        <w:jc w:val="right"/>
        <w:rPr>
          <w:rFonts w:ascii="GHEA Grapalat" w:hAnsi="GHEA Grapalat" w:cs="Arial"/>
          <w:b/>
        </w:rPr>
      </w:pPr>
      <w:r>
        <w:rPr>
          <w:rFonts w:ascii="GHEA Grapalat" w:hAnsi="GHEA Grapalat"/>
          <w:b/>
        </w:rPr>
        <w:br w:type="page"/>
      </w:r>
      <w:r w:rsidR="00B2572B" w:rsidRPr="009044F1">
        <w:rPr>
          <w:rFonts w:ascii="GHEA Grapalat" w:hAnsi="GHEA Grapalat"/>
          <w:b/>
        </w:rPr>
        <w:lastRenderedPageBreak/>
        <w:t xml:space="preserve">Приложение № </w:t>
      </w:r>
      <w:r w:rsidR="00B048B2" w:rsidRPr="00D3436F">
        <w:rPr>
          <w:rFonts w:ascii="GHEA Grapalat" w:hAnsi="GHEA Grapalat"/>
          <w:b/>
        </w:rPr>
        <w:t>2</w:t>
      </w:r>
    </w:p>
    <w:p w:rsidR="00B2572B" w:rsidRPr="009044F1" w:rsidRDefault="00B2572B" w:rsidP="00717AD3">
      <w:pPr>
        <w:pStyle w:val="BodyTextIndent3"/>
        <w:widowControl w:val="0"/>
        <w:spacing w:after="160" w:line="240" w:lineRule="auto"/>
        <w:jc w:val="right"/>
        <w:rPr>
          <w:rFonts w:ascii="GHEA Grapalat" w:hAnsi="GHEA Grapalat"/>
        </w:rPr>
      </w:pPr>
      <w:r w:rsidRPr="001439BD">
        <w:rPr>
          <w:rFonts w:ascii="GHEA Grapalat" w:hAnsi="GHEA Grapalat"/>
          <w:b/>
          <w:sz w:val="24"/>
          <w:szCs w:val="24"/>
        </w:rPr>
        <w:t>к Приглашению на 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717AD3" w:rsidRPr="009E3CE1">
        <w:rPr>
          <w:rFonts w:ascii="GHEA Grapalat" w:hAnsi="GHEA Grapalat"/>
          <w:b/>
          <w:color w:val="000000"/>
          <w:lang w:val="es-ES"/>
        </w:rPr>
        <w:t>«</w:t>
      </w:r>
      <w:r w:rsidR="00717AD3" w:rsidRPr="009E3CE1">
        <w:rPr>
          <w:rFonts w:ascii="GHEA Grapalat" w:hAnsi="GHEA Grapalat"/>
          <w:b/>
          <w:color w:val="000000"/>
          <w:lang w:val="hy-AM"/>
        </w:rPr>
        <w:t>ՀՔԼ-ԳՀԱՊՁԲ-</w:t>
      </w:r>
      <w:r w:rsidR="00717AD3" w:rsidRPr="00702E3D">
        <w:rPr>
          <w:rFonts w:ascii="GHEA Grapalat" w:hAnsi="GHEA Grapalat"/>
          <w:b/>
          <w:color w:val="000000"/>
          <w:lang w:val="hy-AM"/>
        </w:rPr>
        <w:t>23/09</w:t>
      </w:r>
      <w:r w:rsidR="00717AD3" w:rsidRPr="009E3CE1">
        <w:rPr>
          <w:rFonts w:ascii="GHEA Grapalat" w:hAnsi="GHEA Grapalat" w:cs="Sylfaen"/>
          <w:b/>
          <w:color w:val="000000"/>
          <w:lang w:val="hy-AM"/>
        </w:rPr>
        <w:t>»</w:t>
      </w: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646FC" w:rsidRPr="008842CE" w:rsidRDefault="00B2572B" w:rsidP="00717AD3">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sidR="00717AD3" w:rsidRPr="009E3CE1">
        <w:rPr>
          <w:rFonts w:ascii="GHEA Grapalat" w:hAnsi="GHEA Grapalat"/>
          <w:b/>
          <w:color w:val="000000"/>
          <w:sz w:val="20"/>
          <w:szCs w:val="20"/>
          <w:lang w:val="es-ES"/>
        </w:rPr>
        <w:t>«</w:t>
      </w:r>
      <w:r w:rsidR="00717AD3" w:rsidRPr="009E3CE1">
        <w:rPr>
          <w:rFonts w:ascii="GHEA Grapalat" w:hAnsi="GHEA Grapalat"/>
          <w:b/>
          <w:color w:val="000000"/>
          <w:sz w:val="20"/>
          <w:szCs w:val="20"/>
          <w:lang w:val="hy-AM"/>
        </w:rPr>
        <w:t>ՀՔԼ-ԳՀԱՊՁԲ-</w:t>
      </w:r>
      <w:r w:rsidR="00717AD3" w:rsidRPr="00702E3D">
        <w:rPr>
          <w:rFonts w:ascii="GHEA Grapalat" w:hAnsi="GHEA Grapalat"/>
          <w:b/>
          <w:color w:val="000000"/>
          <w:sz w:val="20"/>
          <w:szCs w:val="20"/>
          <w:lang w:val="hy-AM"/>
        </w:rPr>
        <w:t>23/09</w:t>
      </w:r>
      <w:r w:rsidR="00717AD3" w:rsidRPr="009E3CE1">
        <w:rPr>
          <w:rFonts w:ascii="GHEA Grapalat" w:hAnsi="GHEA Grapalat" w:cs="Sylfaen"/>
          <w:b/>
          <w:color w:val="000000"/>
          <w:sz w:val="20"/>
          <w:szCs w:val="20"/>
          <w:lang w:val="hy-AM"/>
        </w:rPr>
        <w:t>»</w:t>
      </w:r>
      <w:r w:rsidR="00717AD3" w:rsidRPr="005F579B">
        <w:rPr>
          <w:rFonts w:ascii="GHEA Grapalat" w:hAnsi="GHEA Grapalat"/>
          <w:b/>
          <w:color w:val="000000"/>
          <w:lang w:val="es-ES"/>
        </w:rPr>
        <w:t xml:space="preserve"> </w:t>
      </w:r>
      <w:r w:rsidR="005744FC" w:rsidRPr="009044F1">
        <w:rPr>
          <w:rFonts w:ascii="GHEA Grapalat" w:hAnsi="GHEA Grapalat"/>
        </w:rPr>
        <w:t xml:space="preserve">в </w:t>
      </w:r>
      <w:r w:rsidRPr="009044F1">
        <w:rPr>
          <w:rFonts w:ascii="GHEA Grapalat" w:hAnsi="GHEA Grapalat"/>
        </w:rPr>
        <w:t>том числе проект заключаемого договора</w:t>
      </w:r>
      <w:r w:rsidR="005744FC" w:rsidRPr="005744FC">
        <w:rPr>
          <w:rFonts w:ascii="GHEA Grapalat" w:hAnsi="GHEA Grapalat"/>
        </w:rPr>
        <w:t xml:space="preserve"> </w:t>
      </w:r>
      <w:r w:rsidRPr="005744FC">
        <w:rPr>
          <w:rFonts w:ascii="GHEA Grapalat" w:hAnsi="GHEA Grapalat"/>
        </w:rPr>
        <w:t>___</w:t>
      </w:r>
      <w:r w:rsidR="005744FC" w:rsidRPr="005744FC">
        <w:rPr>
          <w:rFonts w:ascii="GHEA Grapalat" w:hAnsi="GHEA Grapalat"/>
        </w:rPr>
        <w:t>_______________</w:t>
      </w:r>
      <w:r w:rsidR="005744FC">
        <w:rPr>
          <w:rFonts w:ascii="GHEA Grapalat" w:hAnsi="GHEA Grapalat"/>
        </w:rPr>
        <w:t>_</w:t>
      </w:r>
      <w:r w:rsidR="005744FC" w:rsidRPr="005744FC">
        <w:rPr>
          <w:rFonts w:ascii="GHEA Grapalat" w:hAnsi="GHEA Grapalat"/>
        </w:rPr>
        <w:t>________</w:t>
      </w:r>
      <w:r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744FC"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5"/>
              <w:t>**</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260163" w:rsidRPr="00B138F3" w:rsidRDefault="00260163" w:rsidP="00B46D58">
      <w:pPr>
        <w:widowControl w:val="0"/>
        <w:spacing w:after="160"/>
        <w:ind w:left="567" w:right="565"/>
        <w:jc w:val="center"/>
        <w:rPr>
          <w:rFonts w:ascii="GHEA Grapalat" w:hAnsi="GHEA Grapalat"/>
          <w:b/>
        </w:rPr>
      </w:pPr>
      <w:bookmarkStart w:id="12" w:name="_GoBack"/>
      <w:bookmarkEnd w:id="12"/>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1005B0" w:rsidRPr="00B138F3" w:rsidRDefault="007B3F5F" w:rsidP="001005B0">
      <w:pPr>
        <w:widowControl w:val="0"/>
        <w:spacing w:after="160"/>
        <w:ind w:firstLine="567"/>
        <w:jc w:val="right"/>
        <w:rPr>
          <w:rFonts w:ascii="GHEA Grapalat" w:hAnsi="GHEA Grapalat"/>
          <w:b/>
        </w:rPr>
      </w:pPr>
      <w:r w:rsidRPr="00B138F3">
        <w:rPr>
          <w:rFonts w:ascii="GHEA Grapalat" w:hAnsi="GHEA Grapalat"/>
          <w:b/>
        </w:rPr>
        <w:t>Приложение № 4</w:t>
      </w:r>
    </w:p>
    <w:p w:rsidR="007B3F5F" w:rsidRPr="00B138F3" w:rsidRDefault="007B3F5F" w:rsidP="001005B0">
      <w:pPr>
        <w:widowControl w:val="0"/>
        <w:spacing w:after="160"/>
        <w:ind w:firstLine="567"/>
        <w:jc w:val="right"/>
        <w:rPr>
          <w:rFonts w:ascii="GHEA Grapalat" w:hAnsi="GHEA Grapalat" w:cs="Arial"/>
          <w:b/>
        </w:rPr>
      </w:pPr>
      <w:r w:rsidRPr="00B138F3">
        <w:rPr>
          <w:rFonts w:ascii="GHEA Grapalat" w:hAnsi="GHEA Grapalat"/>
          <w:b/>
        </w:rPr>
        <w:t>к Приглашению на открытый конкурс</w:t>
      </w:r>
      <w:r w:rsidRPr="00B138F3">
        <w:rPr>
          <w:rFonts w:ascii="GHEA Grapalat" w:hAnsi="GHEA Grapalat" w:cs="Arial"/>
          <w:b/>
        </w:rPr>
        <w:br/>
      </w:r>
      <w:r w:rsidRPr="00B138F3">
        <w:rPr>
          <w:rFonts w:ascii="GHEA Grapalat" w:hAnsi="GHEA Grapalat"/>
          <w:b/>
        </w:rPr>
        <w:t>под кодом "---BMAPDzB---/---"</w:t>
      </w:r>
      <w:r w:rsidRPr="00B138F3">
        <w:rPr>
          <w:rStyle w:val="FootnoteReference"/>
          <w:rFonts w:ascii="GHEA Grapalat" w:hAnsi="GHEA Grapalat"/>
          <w:b/>
        </w:rPr>
        <w:footnoteReference w:customMarkFollows="1" w:id="16"/>
        <w:t>*</w:t>
      </w:r>
    </w:p>
    <w:p w:rsidR="0016001A" w:rsidRPr="00B138F3" w:rsidRDefault="0016001A" w:rsidP="0016001A">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B3F5F" w:rsidRPr="00B138F3" w:rsidRDefault="0016001A" w:rsidP="007B3F5F">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rsidR="007B3F5F" w:rsidRPr="00B138F3" w:rsidRDefault="007B3F5F" w:rsidP="007B3F5F">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138F3">
        <w:rPr>
          <w:rFonts w:eastAsiaTheme="minorHAnsi" w:cstheme="minorBidi"/>
        </w:rPr>
        <w:t xml:space="preserve"> 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p>
    <w:p w:rsidR="007B3F5F" w:rsidRPr="00B138F3" w:rsidRDefault="007B3F5F" w:rsidP="007B3F5F">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lang w:val="hy-AM"/>
        </w:rPr>
        <w:tab/>
      </w:r>
      <w:r w:rsidRPr="00B138F3">
        <w:rPr>
          <w:rStyle w:val="Strong"/>
          <w:rFonts w:ascii="GHEA Grapalat" w:hAnsi="GHEA Grapalat"/>
          <w:b w:val="0"/>
          <w:sz w:val="18"/>
          <w:szCs w:val="18"/>
        </w:rPr>
        <w:t xml:space="preserve">                                                                            номер заключаемого договора</w:t>
      </w:r>
    </w:p>
    <w:p w:rsidR="007B3F5F" w:rsidRPr="00B138F3" w:rsidRDefault="007B3F5F" w:rsidP="007B3F5F">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rsidR="007B3F5F" w:rsidRPr="00B138F3" w:rsidRDefault="007B3F5F" w:rsidP="007B3F5F">
      <w:pPr>
        <w:pStyle w:val="NormalWeb"/>
        <w:shd w:val="clear" w:color="auto" w:fill="FFFFFF"/>
        <w:spacing w:before="0" w:beforeAutospacing="0" w:after="0" w:afterAutospacing="0"/>
        <w:ind w:left="-142"/>
        <w:rPr>
          <w:rFonts w:cs="Sylfaen"/>
          <w:b/>
          <w:sz w:val="18"/>
          <w:szCs w:val="18"/>
          <w:vertAlign w:val="superscript"/>
          <w:lang w:val="hy-AM"/>
        </w:rPr>
      </w:pPr>
      <w:r w:rsidRPr="00B138F3">
        <w:rPr>
          <w:rStyle w:val="Strong"/>
          <w:rFonts w:ascii="GHEA Grapalat" w:hAnsi="GHEA Grapalat"/>
          <w:b w:val="0"/>
          <w:sz w:val="18"/>
          <w:szCs w:val="18"/>
        </w:rPr>
        <w:t xml:space="preserve">                                  наименование отобранного участника</w:t>
      </w:r>
      <w:r w:rsidRPr="00B138F3">
        <w:rPr>
          <w:rStyle w:val="Strong"/>
          <w:rFonts w:ascii="GHEA Grapalat" w:hAnsi="GHEA Grapalat"/>
          <w:b w:val="0"/>
          <w:sz w:val="18"/>
          <w:szCs w:val="18"/>
          <w:lang w:val="hy-AM"/>
        </w:rPr>
        <w:tab/>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Fonts w:eastAsiaTheme="minorHAnsi" w:cstheme="minorBidi"/>
        </w:rPr>
        <w:t xml:space="preserve"> </w:t>
      </w:r>
    </w:p>
    <w:p w:rsidR="007B3F5F" w:rsidRPr="00B138F3" w:rsidRDefault="007B3F5F" w:rsidP="007B3F5F">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rsidR="007B3F5F" w:rsidRPr="00B138F3" w:rsidRDefault="007B3F5F" w:rsidP="007B3F5F">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Strong"/>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rsidR="007B3F5F" w:rsidRPr="00B138F3"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w:t>
      </w:r>
      <w:r w:rsidRPr="00361EFF">
        <w:rPr>
          <w:rFonts w:ascii="GHEA Grapalat" w:eastAsiaTheme="minorHAnsi" w:hAnsi="GHEA Grapalat" w:cstheme="minorBidi"/>
          <w:sz w:val="18"/>
          <w:szCs w:val="18"/>
        </w:rPr>
        <w:t xml:space="preserve">наименование </w:t>
      </w:r>
      <w:r w:rsidR="00C7561C" w:rsidRPr="00361EFF">
        <w:rPr>
          <w:rFonts w:ascii="GHEA Grapalat" w:eastAsiaTheme="minorHAnsi" w:hAnsi="GHEA Grapalat" w:cstheme="minorBidi"/>
          <w:sz w:val="18"/>
          <w:szCs w:val="18"/>
        </w:rPr>
        <w:t xml:space="preserve">выдающего гарантию </w:t>
      </w:r>
      <w:r w:rsidRPr="00361EFF">
        <w:rPr>
          <w:rFonts w:ascii="GHEA Grapalat" w:eastAsiaTheme="minorHAnsi" w:hAnsi="GHEA Grapalat" w:cstheme="minorBidi"/>
          <w:sz w:val="18"/>
          <w:szCs w:val="18"/>
        </w:rPr>
        <w:t>банка</w:t>
      </w:r>
      <w:r w:rsidR="00C7561C" w:rsidRPr="00361EFF">
        <w:rPr>
          <w:rFonts w:ascii="GHEA Grapalat" w:eastAsiaTheme="minorHAnsi" w:hAnsi="GHEA Grapalat" w:cstheme="minorBidi"/>
          <w:sz w:val="18"/>
          <w:szCs w:val="18"/>
        </w:rPr>
        <w:t xml:space="preserve">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ED62EA">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w:t>
      </w:r>
    </w:p>
    <w:p w:rsidR="007B3F5F" w:rsidRPr="00B138F3" w:rsidRDefault="007B3F5F" w:rsidP="007B3F5F">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3597C" w:rsidRPr="00D66198" w:rsidRDefault="0053597C" w:rsidP="0053597C">
      <w:pPr>
        <w:pStyle w:val="NormalWeb"/>
        <w:shd w:val="clear" w:color="auto" w:fill="FFFFFF"/>
        <w:ind w:firstLine="374"/>
        <w:contextualSpacing/>
        <w:jc w:val="both"/>
        <w:rPr>
          <w:rFonts w:ascii="GHEA Grapalat" w:eastAsiaTheme="minorHAnsi" w:hAnsi="GHEA Grapalat" w:cstheme="minorBidi"/>
        </w:rPr>
      </w:pPr>
      <w:r w:rsidRPr="00D66198">
        <w:rPr>
          <w:rFonts w:ascii="GHEA Grapalat" w:eastAsiaTheme="minorHAnsi" w:hAnsi="GHEA Grapalat" w:cstheme="minorBidi"/>
        </w:rPr>
        <w:lastRenderedPageBreak/>
        <w:t xml:space="preserve">5. Гарантия действует со дня вступления в силу договора под кодом N________________________ заключаемого  между  бенефициаром и принципалом    </w:t>
      </w:r>
    </w:p>
    <w:p w:rsidR="0053597C" w:rsidRPr="00D66198" w:rsidRDefault="0053597C" w:rsidP="0053597C">
      <w:pPr>
        <w:pStyle w:val="NormalWeb"/>
        <w:shd w:val="clear" w:color="auto" w:fill="FFFFFF"/>
        <w:ind w:firstLine="374"/>
        <w:contextualSpacing/>
        <w:jc w:val="both"/>
        <w:rPr>
          <w:rFonts w:ascii="GHEA Grapalat" w:eastAsiaTheme="minorHAnsi" w:hAnsi="GHEA Grapalat" w:cstheme="minorBidi"/>
        </w:rPr>
      </w:pPr>
      <w:r w:rsidRPr="00D66198">
        <w:rPr>
          <w:rFonts w:ascii="GHEA Grapalat" w:eastAsiaTheme="minorHAnsi" w:hAnsi="GHEA Grapalat" w:cstheme="minorBidi"/>
          <w:sz w:val="18"/>
          <w:szCs w:val="18"/>
        </w:rPr>
        <w:t>номер заключаемого договара</w:t>
      </w:r>
    </w:p>
    <w:p w:rsidR="0053597C" w:rsidRPr="00D66198" w:rsidRDefault="0053597C" w:rsidP="0053597C">
      <w:pPr>
        <w:pStyle w:val="NormalWeb"/>
        <w:shd w:val="clear" w:color="auto" w:fill="FFFFFF"/>
        <w:ind w:firstLine="374"/>
        <w:contextualSpacing/>
        <w:jc w:val="both"/>
        <w:rPr>
          <w:rFonts w:ascii="GHEA Grapalat" w:eastAsiaTheme="minorHAnsi" w:hAnsi="GHEA Grapalat" w:cstheme="minorBidi"/>
        </w:rPr>
      </w:pPr>
    </w:p>
    <w:p w:rsidR="0053597C" w:rsidRPr="00D66198" w:rsidRDefault="0053597C" w:rsidP="0053597C">
      <w:pPr>
        <w:pStyle w:val="NormalWeb"/>
        <w:shd w:val="clear" w:color="auto" w:fill="FFFFFF"/>
        <w:contextualSpacing/>
        <w:jc w:val="both"/>
        <w:rPr>
          <w:rFonts w:ascii="GHEA Grapalat" w:eastAsiaTheme="minorHAnsi" w:hAnsi="GHEA Grapalat" w:cstheme="minorBidi"/>
          <w:lang w:val="hy-AM"/>
        </w:rPr>
      </w:pPr>
      <w:r w:rsidRPr="00D66198">
        <w:rPr>
          <w:rFonts w:ascii="GHEA Grapalat" w:eastAsiaTheme="minorHAnsi" w:hAnsi="GHEA Grapalat" w:cstheme="minorBidi"/>
        </w:rPr>
        <w:t xml:space="preserve">и  действует </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в</w:t>
      </w:r>
      <w:r w:rsidRPr="00D66198">
        <w:rPr>
          <w:rFonts w:ascii="GHEA Grapalat" w:hAnsi="GHEA Grapalat"/>
        </w:rPr>
        <w:t>ключительно</w:t>
      </w:r>
      <w:r w:rsidRPr="00D66198">
        <w:rPr>
          <w:rFonts w:ascii="GHEA Grapalat" w:eastAsiaTheme="minorHAnsi" w:hAnsi="GHEA Grapalat" w:cstheme="minorBidi"/>
        </w:rPr>
        <w:t xml:space="preserve"> </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 xml:space="preserve">до </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 xml:space="preserve">девяностого </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 xml:space="preserve">рабочего </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дня</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 xml:space="preserve">следующего за днем </w:t>
      </w:r>
    </w:p>
    <w:p w:rsidR="0053597C" w:rsidRPr="00D66198" w:rsidRDefault="0053597C" w:rsidP="0053597C">
      <w:pPr>
        <w:pStyle w:val="NormalWeb"/>
        <w:shd w:val="clear" w:color="auto" w:fill="FFFFFF"/>
        <w:contextualSpacing/>
        <w:jc w:val="both"/>
        <w:rPr>
          <w:rFonts w:ascii="GHEA Grapalat" w:eastAsiaTheme="minorHAnsi" w:hAnsi="GHEA Grapalat" w:cstheme="minorBidi"/>
          <w:sz w:val="18"/>
          <w:szCs w:val="18"/>
          <w:lang w:val="hy-AM"/>
        </w:rPr>
      </w:pPr>
    </w:p>
    <w:p w:rsidR="0053597C" w:rsidRPr="00D66198" w:rsidRDefault="0053597C" w:rsidP="001E7BA9">
      <w:pPr>
        <w:pStyle w:val="NormalWeb"/>
        <w:shd w:val="clear" w:color="auto" w:fill="FFFFFF"/>
        <w:contextualSpacing/>
        <w:jc w:val="center"/>
        <w:rPr>
          <w:rFonts w:eastAsiaTheme="minorHAnsi" w:cstheme="minorBidi"/>
        </w:rPr>
      </w:pPr>
      <w:r w:rsidRPr="00D66198">
        <w:rPr>
          <w:rFonts w:ascii="GHEA Grapalat" w:eastAsiaTheme="minorHAnsi" w:hAnsi="GHEA Grapalat" w:cstheme="minorBidi"/>
          <w:lang w:val="hy-AM"/>
        </w:rPr>
        <w:t>--------------------------------------------------------</w:t>
      </w:r>
      <w:r w:rsidRPr="00D66198">
        <w:rPr>
          <w:rFonts w:ascii="GHEA Grapalat" w:eastAsiaTheme="minorHAnsi" w:hAnsi="GHEA Grapalat" w:cstheme="minorBidi"/>
        </w:rPr>
        <w:t>------------------</w:t>
      </w:r>
      <w:r w:rsidRPr="00D66198">
        <w:rPr>
          <w:rFonts w:ascii="GHEA Grapalat" w:eastAsiaTheme="minorHAnsi" w:hAnsi="GHEA Grapalat" w:cstheme="minorBidi"/>
          <w:lang w:val="hy-AM"/>
        </w:rPr>
        <w:t>----------------------</w:t>
      </w:r>
      <w:r w:rsidRPr="00D66198">
        <w:rPr>
          <w:rFonts w:eastAsiaTheme="minorHAnsi" w:cstheme="minorBidi"/>
        </w:rPr>
        <w:t xml:space="preserve"> </w:t>
      </w:r>
      <w:r w:rsidRPr="00D66198">
        <w:rPr>
          <w:rFonts w:eastAsiaTheme="minorHAnsi" w:cstheme="minorBidi"/>
          <w:lang w:val="hy-AM"/>
        </w:rPr>
        <w:t>.</w:t>
      </w:r>
      <w:r w:rsidRPr="00D66198">
        <w:rPr>
          <w:rFonts w:eastAsiaTheme="minorHAnsi" w:cstheme="minorBidi"/>
        </w:rPr>
        <w:t xml:space="preserve">           </w:t>
      </w:r>
      <w:r w:rsidRPr="00D66198">
        <w:rPr>
          <w:rFonts w:ascii="GHEA Grapalat" w:hAnsi="GHEA Grapalat"/>
          <w:sz w:val="16"/>
          <w:szCs w:val="16"/>
        </w:rPr>
        <w:t>крайний срок</w:t>
      </w:r>
      <w:r w:rsidRPr="00D66198">
        <w:rPr>
          <w:rFonts w:ascii="GHEA Grapalat" w:eastAsiaTheme="minorHAnsi" w:hAnsi="GHEA Grapalat" w:cstheme="minorBidi"/>
          <w:sz w:val="16"/>
          <w:szCs w:val="16"/>
        </w:rPr>
        <w:t xml:space="preserve"> поставки товаров</w:t>
      </w:r>
      <w:r w:rsidRPr="00D66198">
        <w:rPr>
          <w:rFonts w:ascii="GHEA Grapalat" w:eastAsiaTheme="minorHAnsi" w:hAnsi="GHEA Grapalat" w:cstheme="minorBidi"/>
          <w:sz w:val="16"/>
          <w:szCs w:val="16"/>
          <w:lang w:val="hy-AM"/>
        </w:rPr>
        <w:t>, предусмотренн</w:t>
      </w:r>
      <w:r w:rsidRPr="00D66198">
        <w:rPr>
          <w:rFonts w:ascii="GHEA Grapalat" w:eastAsiaTheme="minorHAnsi" w:hAnsi="GHEA Grapalat" w:cstheme="minorBidi"/>
          <w:sz w:val="16"/>
          <w:szCs w:val="16"/>
        </w:rPr>
        <w:t xml:space="preserve">ый </w:t>
      </w:r>
      <w:r w:rsidRPr="00D66198">
        <w:rPr>
          <w:rFonts w:ascii="GHEA Grapalat" w:eastAsiaTheme="minorHAnsi" w:hAnsi="GHEA Grapalat" w:cstheme="minorBidi"/>
          <w:sz w:val="16"/>
          <w:szCs w:val="16"/>
          <w:lang w:val="hy-AM"/>
        </w:rPr>
        <w:t>заключаемым договором</w:t>
      </w:r>
    </w:p>
    <w:p w:rsidR="0053597C" w:rsidRPr="00D66198" w:rsidRDefault="0053597C" w:rsidP="0053597C">
      <w:pPr>
        <w:pStyle w:val="NormalWeb"/>
        <w:shd w:val="clear" w:color="auto" w:fill="FFFFFF"/>
        <w:contextualSpacing/>
        <w:jc w:val="both"/>
        <w:rPr>
          <w:rFonts w:ascii="GHEA Grapalat" w:eastAsiaTheme="minorHAnsi" w:hAnsi="GHEA Grapalat" w:cstheme="minorBidi"/>
        </w:rPr>
      </w:pPr>
      <w:r w:rsidRPr="00D66198">
        <w:rPr>
          <w:rFonts w:ascii="GHEA Grapalat" w:eastAsiaTheme="minorHAnsi" w:hAnsi="GHEA Grapalat" w:cstheme="minorBidi"/>
        </w:rPr>
        <w:t>В день предоставления гарантии лицо, выдающее гарантию, с официального адреса</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r w:rsidRPr="00D66198">
        <w:rPr>
          <w:rFonts w:ascii="GHEA Grapalat" w:eastAsiaTheme="minorHAnsi" w:hAnsi="GHEA Grapalat" w:cstheme="minorBidi"/>
          <w:lang w:val="hy-AM"/>
        </w:rPr>
        <w:t>.</w:t>
      </w:r>
      <w:r w:rsidRPr="00D66198">
        <w:rPr>
          <w:rFonts w:ascii="GHEA Grapalat" w:eastAsiaTheme="minorHAnsi" w:hAnsi="GHEA Grapalat" w:cstheme="minorBidi"/>
        </w:rPr>
        <w:t xml:space="preserve"> </w:t>
      </w:r>
    </w:p>
    <w:p w:rsidR="007B3F5F" w:rsidRPr="00D66198"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7B3F5F" w:rsidRPr="00B138F3" w:rsidRDefault="007B3F5F" w:rsidP="007B3F5F">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7B3F5F" w:rsidRPr="00B138F3" w:rsidRDefault="007B3F5F" w:rsidP="007B3F5F">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00702A06"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lastRenderedPageBreak/>
        <w:t xml:space="preserve">                                                        </w:t>
      </w:r>
      <w:r w:rsidRPr="00B138F3">
        <w:rPr>
          <w:rFonts w:ascii="GHEA Grapalat" w:hAnsi="GHEA Grapalat" w:cs="Sylfaen"/>
          <w:vertAlign w:val="superscript"/>
        </w:rPr>
        <w:t>число, месяц, год</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7B3F5F" w:rsidRPr="00B138F3" w:rsidRDefault="007B3F5F"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F562DD" w:rsidRDefault="00F562DD">
      <w:pPr>
        <w:rPr>
          <w:rFonts w:ascii="GHEA Grapalat" w:hAnsi="GHEA Grapalat"/>
          <w:i/>
          <w:sz w:val="22"/>
          <w:szCs w:val="22"/>
        </w:rPr>
      </w:pPr>
      <w:r>
        <w:rPr>
          <w:rFonts w:ascii="GHEA Grapalat" w:hAnsi="GHEA Grapalat"/>
          <w:i/>
          <w:sz w:val="22"/>
          <w:szCs w:val="22"/>
        </w:rPr>
        <w:br w:type="page"/>
      </w:r>
    </w:p>
    <w:p w:rsidR="003E31E5" w:rsidRPr="00B138F3" w:rsidRDefault="003E31E5" w:rsidP="003E31E5">
      <w:pPr>
        <w:widowControl w:val="0"/>
        <w:spacing w:after="160"/>
        <w:ind w:firstLine="567"/>
        <w:jc w:val="right"/>
        <w:rPr>
          <w:rFonts w:ascii="GHEA Grapalat" w:hAnsi="GHEA Grapalat"/>
          <w:b/>
        </w:rPr>
      </w:pPr>
      <w:r w:rsidRPr="00B138F3">
        <w:rPr>
          <w:rFonts w:ascii="GHEA Grapalat" w:hAnsi="GHEA Grapalat"/>
          <w:b/>
        </w:rPr>
        <w:lastRenderedPageBreak/>
        <w:t>Приложение № 4</w:t>
      </w:r>
      <w:r w:rsidR="005D6FB8" w:rsidRPr="00182C2E">
        <w:rPr>
          <w:rFonts w:ascii="GHEA Grapalat" w:hAnsi="GHEA Grapalat"/>
          <w:b/>
        </w:rPr>
        <w:t>.</w:t>
      </w:r>
      <w:r>
        <w:rPr>
          <w:rFonts w:ascii="GHEA Grapalat" w:hAnsi="GHEA Grapalat"/>
          <w:b/>
        </w:rPr>
        <w:t>1</w:t>
      </w:r>
    </w:p>
    <w:p w:rsidR="003E31E5" w:rsidRPr="00B138F3" w:rsidRDefault="003E31E5" w:rsidP="003E31E5">
      <w:pPr>
        <w:widowControl w:val="0"/>
        <w:spacing w:after="160"/>
        <w:ind w:firstLine="567"/>
        <w:jc w:val="right"/>
        <w:rPr>
          <w:rFonts w:ascii="GHEA Grapalat" w:hAnsi="GHEA Grapalat" w:cs="Arial"/>
          <w:b/>
        </w:rPr>
      </w:pPr>
      <w:r w:rsidRPr="00B138F3">
        <w:rPr>
          <w:rFonts w:ascii="GHEA Grapalat" w:hAnsi="GHEA Grapalat"/>
          <w:b/>
        </w:rPr>
        <w:t>к Приглашению на открытый конкурс</w:t>
      </w:r>
      <w:r w:rsidRPr="00B138F3">
        <w:rPr>
          <w:rFonts w:ascii="GHEA Grapalat" w:hAnsi="GHEA Grapalat" w:cs="Arial"/>
          <w:b/>
        </w:rPr>
        <w:br/>
      </w:r>
      <w:r w:rsidRPr="00B138F3">
        <w:rPr>
          <w:rFonts w:ascii="GHEA Grapalat" w:hAnsi="GHEA Grapalat"/>
          <w:b/>
        </w:rPr>
        <w:t>под кодом "---BMAPDzB---/---"</w:t>
      </w:r>
      <w:r w:rsidRPr="00B138F3">
        <w:rPr>
          <w:rStyle w:val="FootnoteReference"/>
          <w:rFonts w:ascii="GHEA Grapalat" w:hAnsi="GHEA Grapalat"/>
          <w:b/>
        </w:rPr>
        <w:footnoteReference w:customMarkFollows="1" w:id="17"/>
        <w:t>*</w:t>
      </w:r>
    </w:p>
    <w:p w:rsidR="003E31E5" w:rsidRPr="00B138F3" w:rsidRDefault="003E31E5" w:rsidP="003E31E5">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3E31E5" w:rsidRPr="00B138F3" w:rsidRDefault="003E31E5" w:rsidP="003E31E5">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rsidR="003E31E5" w:rsidRPr="00B138F3" w:rsidRDefault="003E31E5" w:rsidP="003E31E5">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w:t>
      </w:r>
      <w:r w:rsidRPr="004E7015">
        <w:rPr>
          <w:rFonts w:ascii="GHEA Grapalat" w:eastAsiaTheme="minorHAnsi" w:hAnsi="GHEA Grapalat" w:cstheme="minorBidi"/>
        </w:rPr>
        <w:t>договором (далее-договор)</w:t>
      </w:r>
      <w:r w:rsidRPr="00B138F3">
        <w:rPr>
          <w:rFonts w:ascii="GHEA Grapalat" w:eastAsiaTheme="minorHAnsi" w:hAnsi="GHEA Grapalat" w:cstheme="minorBidi"/>
        </w:rPr>
        <w:t xml:space="preserve">   </w:t>
      </w:r>
      <w:r w:rsidRPr="00B138F3">
        <w:rPr>
          <w:rFonts w:eastAsiaTheme="minorHAnsi" w:cstheme="minorBidi"/>
        </w:rPr>
        <w:t xml:space="preserve"> 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p>
    <w:p w:rsidR="003E31E5" w:rsidRPr="00B138F3" w:rsidRDefault="003E31E5" w:rsidP="003E31E5">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lang w:val="hy-AM"/>
        </w:rPr>
        <w:tab/>
      </w:r>
      <w:r w:rsidRPr="00B138F3">
        <w:rPr>
          <w:rStyle w:val="Strong"/>
          <w:rFonts w:ascii="GHEA Grapalat" w:hAnsi="GHEA Grapalat"/>
          <w:b w:val="0"/>
          <w:sz w:val="18"/>
          <w:szCs w:val="18"/>
        </w:rPr>
        <w:t xml:space="preserve">                                                                            </w:t>
      </w:r>
      <w:r w:rsidR="002D6327">
        <w:rPr>
          <w:rStyle w:val="Strong"/>
          <w:rFonts w:ascii="GHEA Grapalat" w:hAnsi="GHEA Grapalat"/>
          <w:b w:val="0"/>
          <w:sz w:val="18"/>
          <w:szCs w:val="18"/>
          <w:lang w:val="hy-AM"/>
        </w:rPr>
        <w:t xml:space="preserve">                          </w:t>
      </w:r>
      <w:r w:rsidRPr="00B138F3">
        <w:rPr>
          <w:rStyle w:val="Strong"/>
          <w:rFonts w:ascii="GHEA Grapalat" w:hAnsi="GHEA Grapalat"/>
          <w:b w:val="0"/>
          <w:sz w:val="18"/>
          <w:szCs w:val="18"/>
        </w:rPr>
        <w:t>номер заключаемого договора</w:t>
      </w:r>
    </w:p>
    <w:p w:rsidR="003E31E5" w:rsidRPr="00B138F3" w:rsidRDefault="003E31E5" w:rsidP="003E31E5">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rsidR="003E31E5" w:rsidRPr="00B138F3" w:rsidRDefault="003E31E5" w:rsidP="003E31E5">
      <w:pPr>
        <w:pStyle w:val="NormalWeb"/>
        <w:shd w:val="clear" w:color="auto" w:fill="FFFFFF"/>
        <w:spacing w:before="0" w:beforeAutospacing="0" w:after="0" w:afterAutospacing="0"/>
        <w:ind w:left="-142"/>
        <w:rPr>
          <w:rFonts w:cs="Sylfaen"/>
          <w:b/>
          <w:sz w:val="18"/>
          <w:szCs w:val="18"/>
          <w:vertAlign w:val="superscript"/>
          <w:lang w:val="hy-AM"/>
        </w:rPr>
      </w:pPr>
      <w:r w:rsidRPr="00B138F3">
        <w:rPr>
          <w:rStyle w:val="Strong"/>
          <w:rFonts w:ascii="GHEA Grapalat" w:hAnsi="GHEA Grapalat"/>
          <w:b w:val="0"/>
          <w:sz w:val="18"/>
          <w:szCs w:val="18"/>
        </w:rPr>
        <w:t xml:space="preserve">                                  наименование отобранного участника</w:t>
      </w:r>
      <w:r w:rsidRPr="00B138F3">
        <w:rPr>
          <w:rStyle w:val="Strong"/>
          <w:rFonts w:ascii="GHEA Grapalat" w:hAnsi="GHEA Grapalat"/>
          <w:b w:val="0"/>
          <w:sz w:val="18"/>
          <w:szCs w:val="18"/>
          <w:lang w:val="hy-AM"/>
        </w:rPr>
        <w:tab/>
      </w: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Fonts w:eastAsiaTheme="minorHAnsi" w:cstheme="minorBidi"/>
        </w:rPr>
        <w:t xml:space="preserve"> </w:t>
      </w:r>
    </w:p>
    <w:p w:rsidR="003E31E5" w:rsidRPr="00B138F3" w:rsidRDefault="003E31E5" w:rsidP="003E31E5">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rsidR="003E31E5" w:rsidRPr="00B138F3" w:rsidRDefault="003E31E5" w:rsidP="003E31E5">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Strong"/>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rsidR="003E31E5" w:rsidRPr="00B138F3" w:rsidRDefault="003E31E5" w:rsidP="003E31E5">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rsidR="003E31E5" w:rsidRPr="00B138F3" w:rsidRDefault="003E31E5" w:rsidP="003E31E5">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rsidR="003E31E5" w:rsidRPr="00B138F3" w:rsidRDefault="003E31E5" w:rsidP="003E31E5">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3E31E5" w:rsidRPr="001A0A3E" w:rsidRDefault="00310DC1" w:rsidP="003E31E5">
      <w:pPr>
        <w:pStyle w:val="NormalWeb"/>
        <w:shd w:val="clear" w:color="auto" w:fill="FFFFFF"/>
        <w:spacing w:before="0" w:beforeAutospacing="0" w:after="0" w:afterAutospacing="0"/>
        <w:jc w:val="both"/>
        <w:rPr>
          <w:rFonts w:ascii="GHEA Grapalat" w:eastAsiaTheme="minorHAnsi" w:hAnsi="GHEA Grapalat" w:cstheme="minorBidi"/>
        </w:rPr>
      </w:pPr>
      <w:r w:rsidRPr="00CC7FFA">
        <w:rPr>
          <w:rFonts w:ascii="GHEA Grapalat" w:eastAsiaTheme="minorHAnsi" w:hAnsi="GHEA Grapalat" w:cstheme="minorBidi"/>
          <w:sz w:val="18"/>
          <w:szCs w:val="18"/>
        </w:rPr>
        <w:t xml:space="preserve">                                     наименование выдающего гарантию банка </w:t>
      </w:r>
    </w:p>
    <w:p w:rsidR="003E31E5" w:rsidRPr="00B138F3" w:rsidRDefault="003E31E5" w:rsidP="003E31E5">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3E31E5" w:rsidRPr="00B138F3" w:rsidRDefault="003E31E5" w:rsidP="003E31E5">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C2217E" w:rsidRPr="003961EF" w:rsidRDefault="003E31E5" w:rsidP="00C2217E">
      <w:pPr>
        <w:pStyle w:val="NormalWeb"/>
        <w:shd w:val="clear" w:color="auto" w:fill="FFFFFF"/>
        <w:spacing w:before="0" w:beforeAutospacing="0" w:after="0" w:afterAutospacing="0"/>
        <w:jc w:val="both"/>
        <w:rPr>
          <w:rFonts w:ascii="GHEA Grapalat" w:eastAsiaTheme="minorHAnsi" w:hAnsi="GHEA Grapalat" w:cstheme="minorBidi"/>
        </w:rPr>
      </w:pPr>
      <w:r w:rsidRPr="00340AB0">
        <w:rPr>
          <w:rFonts w:ascii="GHEA Grapalat" w:eastAsiaTheme="minorHAnsi" w:hAnsi="GHEA Grapalat" w:cstheme="minorBidi"/>
        </w:rPr>
        <w:t xml:space="preserve">гарантии) в течение </w:t>
      </w:r>
      <w:r w:rsidR="007857F1">
        <w:rPr>
          <w:rFonts w:ascii="GHEA Grapalat" w:eastAsiaTheme="minorHAnsi" w:hAnsi="GHEA Grapalat" w:cstheme="minorBidi"/>
        </w:rPr>
        <w:t>пяти</w:t>
      </w:r>
      <w:r w:rsidRPr="00340AB0">
        <w:rPr>
          <w:rFonts w:ascii="GHEA Grapalat" w:eastAsiaTheme="minorHAnsi" w:hAnsi="GHEA Grapalat" w:cstheme="minorBidi"/>
        </w:rPr>
        <w:t xml:space="preserve"> рабочих дней после получения требования. </w:t>
      </w:r>
      <w:r w:rsidR="00C2217E" w:rsidRPr="00340AB0">
        <w:rPr>
          <w:rFonts w:ascii="GHEA Grapalat" w:eastAsiaTheme="minorHAnsi" w:hAnsi="GHEA Grapalat" w:cstheme="minorBidi"/>
        </w:rPr>
        <w:t xml:space="preserve">При выплате суммы гарантии учитываются вычеты из суммы гарантии на основании </w:t>
      </w:r>
      <w:r w:rsidR="00C2217E" w:rsidRPr="00340AB0">
        <w:rPr>
          <w:rFonts w:ascii="GHEA Grapalat" w:eastAsiaTheme="minorHAnsi" w:hAnsi="GHEA Grapalat" w:cstheme="minorBidi"/>
          <w:lang w:val="hy-AM"/>
        </w:rPr>
        <w:t xml:space="preserve">двухсторонне утвержденного </w:t>
      </w:r>
      <w:r w:rsidR="00C2217E" w:rsidRPr="00340AB0">
        <w:rPr>
          <w:rFonts w:ascii="GHEA Grapalat" w:eastAsiaTheme="minorHAnsi" w:hAnsi="GHEA Grapalat" w:cstheme="minorBidi"/>
        </w:rPr>
        <w:t>акта (актов) приема-передачи между бенефициаром и принципалом в рамках исполнения договора</w:t>
      </w:r>
      <w:r w:rsidR="00C2217E" w:rsidRPr="00340AB0">
        <w:rPr>
          <w:rFonts w:ascii="GHEA Grapalat" w:eastAsiaTheme="minorHAnsi" w:hAnsi="GHEA Grapalat" w:cstheme="minorBidi"/>
          <w:lang w:val="hy-AM"/>
        </w:rPr>
        <w:t xml:space="preserve"> и</w:t>
      </w:r>
      <w:r w:rsidR="00C2217E" w:rsidRPr="00340AB0">
        <w:rPr>
          <w:rFonts w:ascii="GHEA Grapalat" w:eastAsiaTheme="minorHAnsi" w:hAnsi="GHEA Grapalat" w:cstheme="minorBidi"/>
        </w:rPr>
        <w:t xml:space="preserve"> представленн</w:t>
      </w:r>
      <w:r w:rsidR="00C2217E" w:rsidRPr="00340AB0">
        <w:rPr>
          <w:rFonts w:ascii="GHEA Grapalat" w:eastAsiaTheme="minorHAnsi" w:hAnsi="GHEA Grapalat" w:cstheme="minorBidi"/>
          <w:lang w:val="hy-AM"/>
        </w:rPr>
        <w:t>ого принципалом</w:t>
      </w:r>
      <w:r w:rsidR="00C2217E" w:rsidRPr="00340AB0">
        <w:rPr>
          <w:rFonts w:ascii="GHEA Grapalat" w:eastAsiaTheme="minorHAnsi" w:hAnsi="GHEA Grapalat" w:cstheme="minorBidi"/>
        </w:rPr>
        <w:t xml:space="preserve"> лицу давшему гарантию</w:t>
      </w:r>
      <w:r w:rsidR="00240609" w:rsidRPr="00340AB0">
        <w:rPr>
          <w:rFonts w:ascii="GHEA Grapalat" w:eastAsiaTheme="minorHAnsi" w:hAnsi="GHEA Grapalat" w:cstheme="minorBidi"/>
          <w:lang w:val="hy-AM"/>
        </w:rPr>
        <w:t>.</w:t>
      </w:r>
      <w:r w:rsidR="00C2217E" w:rsidRPr="003961EF">
        <w:rPr>
          <w:rFonts w:ascii="GHEA Grapalat" w:eastAsiaTheme="minorHAnsi" w:hAnsi="GHEA Grapalat" w:cstheme="minorBidi"/>
        </w:rPr>
        <w:t xml:space="preserve"> </w:t>
      </w:r>
    </w:p>
    <w:p w:rsidR="003E31E5" w:rsidRPr="00B138F3" w:rsidRDefault="003E31E5" w:rsidP="00E85485">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3E31E5" w:rsidRPr="00B138F3" w:rsidRDefault="003E31E5" w:rsidP="003E31E5">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3E31E5" w:rsidRPr="00B138F3" w:rsidRDefault="003E31E5" w:rsidP="003E31E5">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3E31E5" w:rsidRPr="00B138F3" w:rsidRDefault="003E31E5" w:rsidP="003E31E5">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C278A" w:rsidRPr="003870B7" w:rsidRDefault="001C278A" w:rsidP="001C278A">
      <w:pPr>
        <w:pStyle w:val="NormalWeb"/>
        <w:shd w:val="clear" w:color="auto" w:fill="FFFFFF"/>
        <w:ind w:firstLine="374"/>
        <w:contextualSpacing/>
        <w:jc w:val="both"/>
        <w:rPr>
          <w:rFonts w:ascii="GHEA Grapalat" w:eastAsiaTheme="minorHAnsi" w:hAnsi="GHEA Grapalat" w:cstheme="minorBidi"/>
        </w:rPr>
      </w:pPr>
      <w:r w:rsidRPr="003870B7">
        <w:rPr>
          <w:rFonts w:ascii="GHEA Grapalat" w:eastAsiaTheme="minorHAnsi" w:hAnsi="GHEA Grapalat" w:cstheme="minorBidi"/>
        </w:rPr>
        <w:t xml:space="preserve">5. Гарантия действует со дня вступления в силу договора под кодом N________________________ заключаемого  между  бенефициаром и принципалом    </w:t>
      </w:r>
    </w:p>
    <w:p w:rsidR="001C278A" w:rsidRPr="003870B7" w:rsidRDefault="001C278A" w:rsidP="001C278A">
      <w:pPr>
        <w:pStyle w:val="NormalWeb"/>
        <w:shd w:val="clear" w:color="auto" w:fill="FFFFFF"/>
        <w:ind w:firstLine="374"/>
        <w:contextualSpacing/>
        <w:jc w:val="both"/>
        <w:rPr>
          <w:rFonts w:ascii="GHEA Grapalat" w:eastAsiaTheme="minorHAnsi" w:hAnsi="GHEA Grapalat" w:cstheme="minorBidi"/>
        </w:rPr>
      </w:pPr>
      <w:r w:rsidRPr="003870B7">
        <w:rPr>
          <w:rFonts w:ascii="GHEA Grapalat" w:eastAsiaTheme="minorHAnsi" w:hAnsi="GHEA Grapalat" w:cstheme="minorBidi"/>
          <w:sz w:val="18"/>
          <w:szCs w:val="18"/>
        </w:rPr>
        <w:t>номер заключаемого договара</w:t>
      </w:r>
    </w:p>
    <w:p w:rsidR="001C278A" w:rsidRPr="003870B7" w:rsidRDefault="001C278A" w:rsidP="001C278A">
      <w:pPr>
        <w:pStyle w:val="NormalWeb"/>
        <w:shd w:val="clear" w:color="auto" w:fill="FFFFFF"/>
        <w:ind w:firstLine="374"/>
        <w:contextualSpacing/>
        <w:jc w:val="both"/>
        <w:rPr>
          <w:rFonts w:ascii="GHEA Grapalat" w:eastAsiaTheme="minorHAnsi" w:hAnsi="GHEA Grapalat" w:cstheme="minorBidi"/>
        </w:rPr>
      </w:pPr>
    </w:p>
    <w:p w:rsidR="001C278A" w:rsidRPr="003870B7" w:rsidRDefault="001C278A" w:rsidP="001C278A">
      <w:pPr>
        <w:pStyle w:val="NormalWeb"/>
        <w:shd w:val="clear" w:color="auto" w:fill="FFFFFF"/>
        <w:contextualSpacing/>
        <w:jc w:val="both"/>
        <w:rPr>
          <w:rFonts w:ascii="GHEA Grapalat" w:eastAsiaTheme="minorHAnsi" w:hAnsi="GHEA Grapalat" w:cstheme="minorBidi"/>
          <w:lang w:val="hy-AM"/>
        </w:rPr>
      </w:pPr>
      <w:r w:rsidRPr="003870B7">
        <w:rPr>
          <w:rFonts w:ascii="GHEA Grapalat" w:eastAsiaTheme="minorHAnsi" w:hAnsi="GHEA Grapalat" w:cstheme="minorBidi"/>
        </w:rPr>
        <w:t xml:space="preserve">и  действует </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в</w:t>
      </w:r>
      <w:r w:rsidRPr="003870B7">
        <w:rPr>
          <w:rFonts w:ascii="GHEA Grapalat" w:hAnsi="GHEA Grapalat"/>
        </w:rPr>
        <w:t>ключительно</w:t>
      </w:r>
      <w:r w:rsidRPr="003870B7">
        <w:rPr>
          <w:rFonts w:ascii="GHEA Grapalat" w:eastAsiaTheme="minorHAnsi" w:hAnsi="GHEA Grapalat" w:cstheme="minorBidi"/>
        </w:rPr>
        <w:t xml:space="preserve"> </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 xml:space="preserve">до </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 xml:space="preserve">девяностого </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 xml:space="preserve">рабочего </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дня</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 xml:space="preserve">следующего за днем </w:t>
      </w:r>
    </w:p>
    <w:p w:rsidR="001C278A" w:rsidRPr="003870B7" w:rsidRDefault="001C278A" w:rsidP="001C278A">
      <w:pPr>
        <w:pStyle w:val="NormalWeb"/>
        <w:shd w:val="clear" w:color="auto" w:fill="FFFFFF"/>
        <w:contextualSpacing/>
        <w:jc w:val="both"/>
        <w:rPr>
          <w:rFonts w:ascii="GHEA Grapalat" w:eastAsiaTheme="minorHAnsi" w:hAnsi="GHEA Grapalat" w:cstheme="minorBidi"/>
          <w:sz w:val="18"/>
          <w:szCs w:val="18"/>
          <w:lang w:val="hy-AM"/>
        </w:rPr>
      </w:pPr>
    </w:p>
    <w:p w:rsidR="001C278A" w:rsidRPr="003870B7" w:rsidRDefault="001C278A" w:rsidP="00B961C7">
      <w:pPr>
        <w:pStyle w:val="NormalWeb"/>
        <w:shd w:val="clear" w:color="auto" w:fill="FFFFFF"/>
        <w:contextualSpacing/>
        <w:jc w:val="center"/>
        <w:rPr>
          <w:rFonts w:eastAsiaTheme="minorHAnsi" w:cstheme="minorBidi"/>
        </w:rPr>
      </w:pPr>
      <w:r w:rsidRPr="003870B7">
        <w:rPr>
          <w:rFonts w:ascii="GHEA Grapalat" w:eastAsiaTheme="minorHAnsi" w:hAnsi="GHEA Grapalat" w:cstheme="minorBidi"/>
          <w:lang w:val="hy-AM"/>
        </w:rPr>
        <w:t>--------------------------------------------------------</w:t>
      </w:r>
      <w:r w:rsidRPr="003870B7">
        <w:rPr>
          <w:rFonts w:ascii="GHEA Grapalat" w:eastAsiaTheme="minorHAnsi" w:hAnsi="GHEA Grapalat" w:cstheme="minorBidi"/>
        </w:rPr>
        <w:t>------------------</w:t>
      </w:r>
      <w:r w:rsidRPr="003870B7">
        <w:rPr>
          <w:rFonts w:ascii="GHEA Grapalat" w:eastAsiaTheme="minorHAnsi" w:hAnsi="GHEA Grapalat" w:cstheme="minorBidi"/>
          <w:lang w:val="hy-AM"/>
        </w:rPr>
        <w:t>----------------------</w:t>
      </w:r>
      <w:r w:rsidRPr="003870B7">
        <w:rPr>
          <w:rFonts w:eastAsiaTheme="minorHAnsi" w:cstheme="minorBidi"/>
        </w:rPr>
        <w:t xml:space="preserve"> </w:t>
      </w:r>
      <w:r w:rsidRPr="003870B7">
        <w:rPr>
          <w:rFonts w:eastAsiaTheme="minorHAnsi" w:cstheme="minorBidi"/>
          <w:lang w:val="hy-AM"/>
        </w:rPr>
        <w:t>.</w:t>
      </w:r>
      <w:r w:rsidRPr="003870B7">
        <w:rPr>
          <w:rFonts w:eastAsiaTheme="minorHAnsi" w:cstheme="minorBidi"/>
        </w:rPr>
        <w:t xml:space="preserve">           </w:t>
      </w:r>
      <w:r w:rsidR="00B961C7" w:rsidRPr="003870B7">
        <w:rPr>
          <w:rFonts w:ascii="GHEA Grapalat" w:hAnsi="GHEA Grapalat"/>
          <w:sz w:val="16"/>
          <w:szCs w:val="16"/>
        </w:rPr>
        <w:t>крайний</w:t>
      </w:r>
      <w:r w:rsidRPr="003870B7">
        <w:rPr>
          <w:rFonts w:ascii="GHEA Grapalat" w:hAnsi="GHEA Grapalat"/>
          <w:sz w:val="16"/>
          <w:szCs w:val="16"/>
        </w:rPr>
        <w:t xml:space="preserve">  срок</w:t>
      </w:r>
      <w:r w:rsidRPr="003870B7">
        <w:rPr>
          <w:rFonts w:ascii="GHEA Grapalat" w:eastAsiaTheme="minorHAnsi" w:hAnsi="GHEA Grapalat" w:cstheme="minorBidi"/>
          <w:sz w:val="16"/>
          <w:szCs w:val="16"/>
        </w:rPr>
        <w:t xml:space="preserve"> поставки товаров</w:t>
      </w:r>
      <w:r w:rsidRPr="003870B7">
        <w:rPr>
          <w:rFonts w:ascii="GHEA Grapalat" w:eastAsiaTheme="minorHAnsi" w:hAnsi="GHEA Grapalat" w:cstheme="minorBidi"/>
          <w:sz w:val="16"/>
          <w:szCs w:val="16"/>
          <w:lang w:val="hy-AM"/>
        </w:rPr>
        <w:t>, предусмотренн</w:t>
      </w:r>
      <w:r w:rsidRPr="003870B7">
        <w:rPr>
          <w:rFonts w:ascii="GHEA Grapalat" w:eastAsiaTheme="minorHAnsi" w:hAnsi="GHEA Grapalat" w:cstheme="minorBidi"/>
          <w:sz w:val="16"/>
          <w:szCs w:val="16"/>
        </w:rPr>
        <w:t xml:space="preserve">ый </w:t>
      </w:r>
      <w:r w:rsidRPr="003870B7">
        <w:rPr>
          <w:rFonts w:ascii="GHEA Grapalat" w:eastAsiaTheme="minorHAnsi" w:hAnsi="GHEA Grapalat" w:cstheme="minorBidi"/>
          <w:sz w:val="16"/>
          <w:szCs w:val="16"/>
          <w:lang w:val="hy-AM"/>
        </w:rPr>
        <w:t>заключаемым договором</w:t>
      </w:r>
    </w:p>
    <w:p w:rsidR="001C278A" w:rsidRPr="003870B7" w:rsidRDefault="001C278A" w:rsidP="001C278A">
      <w:pPr>
        <w:pStyle w:val="NormalWeb"/>
        <w:shd w:val="clear" w:color="auto" w:fill="FFFFFF"/>
        <w:contextualSpacing/>
        <w:jc w:val="both"/>
        <w:rPr>
          <w:rFonts w:ascii="GHEA Grapalat" w:eastAsiaTheme="minorHAnsi" w:hAnsi="GHEA Grapalat" w:cstheme="minorBidi"/>
        </w:rPr>
      </w:pPr>
      <w:r w:rsidRPr="003870B7">
        <w:rPr>
          <w:rFonts w:ascii="GHEA Grapalat" w:eastAsiaTheme="minorHAnsi" w:hAnsi="GHEA Grapalat" w:cstheme="minorBidi"/>
        </w:rPr>
        <w:lastRenderedPageBreak/>
        <w:t>В день предоставления гарантии лицо, выдающее гарантию, с официального адреса</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r w:rsidRPr="003870B7">
        <w:rPr>
          <w:rFonts w:ascii="GHEA Grapalat" w:eastAsiaTheme="minorHAnsi" w:hAnsi="GHEA Grapalat" w:cstheme="minorBidi"/>
          <w:lang w:val="hy-AM"/>
        </w:rPr>
        <w:t>.</w:t>
      </w:r>
      <w:r w:rsidRPr="003870B7">
        <w:rPr>
          <w:rFonts w:ascii="GHEA Grapalat" w:eastAsiaTheme="minorHAnsi" w:hAnsi="GHEA Grapalat" w:cstheme="minorBidi"/>
        </w:rPr>
        <w:t xml:space="preserve"> </w:t>
      </w:r>
    </w:p>
    <w:p w:rsidR="001C278A" w:rsidRPr="003870B7" w:rsidRDefault="001C278A" w:rsidP="001C278A">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3E31E5" w:rsidRPr="00B138F3" w:rsidRDefault="003E31E5" w:rsidP="003E31E5">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3E31E5" w:rsidRPr="00B138F3" w:rsidRDefault="003E31E5" w:rsidP="003E31E5">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3E31E5" w:rsidRPr="00B138F3" w:rsidRDefault="003E31E5" w:rsidP="003E31E5">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240609" w:rsidRPr="00B87910" w:rsidRDefault="003E31E5" w:rsidP="0024060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7E5F1D">
        <w:rPr>
          <w:rFonts w:ascii="GHEA Grapalat" w:eastAsiaTheme="minorHAnsi" w:hAnsi="GHEA Grapalat" w:cstheme="minorBidi"/>
        </w:rPr>
        <w:t xml:space="preserve">3) </w:t>
      </w:r>
      <w:r w:rsidR="00240609" w:rsidRPr="007E5F1D">
        <w:rPr>
          <w:rFonts w:ascii="GHEA Grapalat" w:eastAsiaTheme="minorHAnsi" w:hAnsi="GHEA Grapalat" w:cstheme="minorBidi"/>
          <w:lang w:val="hy-AM"/>
        </w:rPr>
        <w:t xml:space="preserve">двухсторонне </w:t>
      </w:r>
      <w:r w:rsidR="00240609" w:rsidRPr="007E5F1D">
        <w:rPr>
          <w:rFonts w:ascii="GHEA Grapalat" w:eastAsiaTheme="minorHAnsi" w:hAnsi="GHEA Grapalat" w:cstheme="minorBidi"/>
        </w:rPr>
        <w:t>утвержденный в рамках договора между бенефициаром и принципалом акт (акты) приема-передачи или его</w:t>
      </w:r>
      <w:r w:rsidR="00240609" w:rsidRPr="007E5F1D">
        <w:rPr>
          <w:rFonts w:ascii="GHEA Grapalat" w:eastAsiaTheme="minorHAnsi" w:hAnsi="GHEA Grapalat" w:cstheme="minorBidi"/>
          <w:lang w:val="hy-AM"/>
        </w:rPr>
        <w:t xml:space="preserve"> </w:t>
      </w:r>
      <w:r w:rsidR="00240609" w:rsidRPr="007E5F1D">
        <w:rPr>
          <w:rFonts w:ascii="GHEA Grapalat" w:eastAsiaTheme="minorHAnsi" w:hAnsi="GHEA Grapalat" w:cstheme="minorBidi"/>
        </w:rPr>
        <w:t>(</w:t>
      </w:r>
      <w:r w:rsidR="00240609" w:rsidRPr="007E5F1D">
        <w:rPr>
          <w:rFonts w:ascii="GHEA Grapalat" w:eastAsiaTheme="minorHAnsi" w:hAnsi="GHEA Grapalat" w:cstheme="minorBidi"/>
          <w:lang w:val="hy-AM"/>
        </w:rPr>
        <w:t>их</w:t>
      </w:r>
      <w:r w:rsidR="00240609" w:rsidRPr="007E5F1D">
        <w:rPr>
          <w:rFonts w:ascii="GHEA Grapalat" w:eastAsiaTheme="minorHAnsi" w:hAnsi="GHEA Grapalat" w:cstheme="minorBidi"/>
        </w:rPr>
        <w:t>) копии.</w:t>
      </w:r>
      <w:r w:rsidR="00240609" w:rsidRPr="00A74B0D">
        <w:rPr>
          <w:rFonts w:ascii="GHEA Grapalat" w:eastAsiaTheme="minorHAnsi" w:hAnsi="GHEA Grapalat" w:cstheme="minorBidi"/>
        </w:rPr>
        <w:t xml:space="preserve"> </w:t>
      </w:r>
    </w:p>
    <w:p w:rsidR="00A11DA5" w:rsidRPr="007A724D" w:rsidRDefault="00A11DA5" w:rsidP="00A11DA5">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3E31E5" w:rsidRPr="00B138F3" w:rsidRDefault="003E31E5" w:rsidP="003E31E5">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3E31E5" w:rsidRPr="00B138F3" w:rsidRDefault="003E31E5" w:rsidP="003E31E5">
      <w:pPr>
        <w:pStyle w:val="NormalWeb"/>
        <w:shd w:val="clear" w:color="auto" w:fill="FFFFFF"/>
        <w:spacing w:before="0" w:beforeAutospacing="0" w:after="0" w:afterAutospacing="0"/>
        <w:ind w:firstLine="375"/>
        <w:rPr>
          <w:rFonts w:ascii="GHEA Grapalat" w:eastAsiaTheme="minorHAnsi" w:hAnsi="GHEA Grapalat" w:cstheme="minorBidi"/>
        </w:rPr>
      </w:pPr>
    </w:p>
    <w:p w:rsidR="003E31E5" w:rsidRPr="00B138F3" w:rsidRDefault="003E31E5" w:rsidP="003E31E5">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3E31E5" w:rsidRPr="00B138F3" w:rsidRDefault="003E31E5" w:rsidP="003E31E5">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hAnsi="GHEA Grapalat"/>
          <w:sz w:val="20"/>
          <w:szCs w:val="20"/>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3E31E5" w:rsidRPr="00B138F3" w:rsidRDefault="003E31E5" w:rsidP="003E31E5">
      <w:pPr>
        <w:pStyle w:val="NormalWeb"/>
        <w:shd w:val="clear" w:color="auto" w:fill="FFFFFF"/>
        <w:spacing w:before="0" w:beforeAutospacing="0" w:after="0" w:afterAutospacing="0"/>
        <w:ind w:firstLine="375"/>
        <w:jc w:val="both"/>
        <w:rPr>
          <w:rFonts w:ascii="GHEA Grapalat" w:hAnsi="GHEA Grapalat"/>
          <w:sz w:val="20"/>
          <w:szCs w:val="20"/>
          <w:lang w:val="hy-AM"/>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hAnsi="GHEA Grapalat"/>
          <w:sz w:val="20"/>
          <w:szCs w:val="20"/>
          <w:lang w:val="hy-AM"/>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3E31E5" w:rsidRPr="00B138F3" w:rsidRDefault="003E31E5" w:rsidP="003E31E5">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3E31E5" w:rsidRPr="00B138F3" w:rsidRDefault="003E31E5" w:rsidP="003E31E5">
      <w:pPr>
        <w:widowControl w:val="0"/>
        <w:spacing w:after="160"/>
        <w:ind w:left="567" w:right="565"/>
        <w:jc w:val="center"/>
        <w:rPr>
          <w:rFonts w:ascii="GHEA Grapalat" w:hAnsi="GHEA Grapalat"/>
          <w:b/>
        </w:rPr>
      </w:pPr>
    </w:p>
    <w:p w:rsidR="003E31E5" w:rsidRDefault="003E31E5">
      <w:pPr>
        <w:rPr>
          <w:rFonts w:ascii="GHEA Grapalat" w:hAnsi="GHEA Grapalat"/>
          <w:i/>
          <w:sz w:val="22"/>
          <w:szCs w:val="22"/>
        </w:rPr>
      </w:pPr>
    </w:p>
    <w:p w:rsidR="00BF3696" w:rsidRDefault="00BF3696">
      <w:pPr>
        <w:rPr>
          <w:rFonts w:ascii="GHEA Grapalat" w:hAnsi="GHEA Grapalat"/>
          <w:i/>
          <w:sz w:val="22"/>
          <w:szCs w:val="22"/>
        </w:rPr>
      </w:pPr>
      <w:r>
        <w:rPr>
          <w:rFonts w:ascii="GHEA Grapalat" w:hAnsi="GHEA Grapalat"/>
          <w:i/>
          <w:sz w:val="22"/>
          <w:szCs w:val="22"/>
        </w:rPr>
        <w:br w:type="page"/>
      </w:r>
    </w:p>
    <w:p w:rsidR="003D2FE2" w:rsidRPr="00DE2AE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00A13428" w:rsidRPr="00DE2AE3">
        <w:rPr>
          <w:rFonts w:ascii="GHEA Grapalat" w:hAnsi="GHEA Grapalat"/>
          <w:i/>
          <w:sz w:val="22"/>
          <w:szCs w:val="22"/>
        </w:rPr>
        <w:t>2</w:t>
      </w: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к Приглашению на открытый конкурс</w:t>
      </w:r>
      <w:r w:rsidRPr="00B138F3">
        <w:rPr>
          <w:rFonts w:ascii="GHEA Grapalat" w:hAnsi="GHEA Grapalat" w:cs="GHEA Grapalat"/>
          <w:i/>
          <w:sz w:val="22"/>
          <w:szCs w:val="22"/>
        </w:rPr>
        <w:br/>
      </w:r>
      <w:r w:rsidRPr="00B138F3">
        <w:rPr>
          <w:rFonts w:ascii="GHEA Grapalat" w:hAnsi="GHEA Grapalat"/>
          <w:i/>
          <w:sz w:val="22"/>
          <w:szCs w:val="22"/>
        </w:rPr>
        <w:t>под кодом "---BMAPDzB---/---"</w:t>
      </w:r>
      <w:r w:rsidRPr="00B138F3">
        <w:rPr>
          <w:rStyle w:val="FootnoteReference"/>
          <w:rFonts w:ascii="GHEA Grapalat" w:hAnsi="GHEA Grapalat"/>
          <w:i/>
          <w:sz w:val="22"/>
          <w:szCs w:val="22"/>
        </w:rPr>
        <w:footnoteReference w:customMarkFollows="1" w:id="18"/>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19"/>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lastRenderedPageBreak/>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39185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 xml:space="preserve">для обеспечения </w:t>
            </w:r>
            <w:r w:rsidR="00391852" w:rsidRPr="003A5C2A">
              <w:rPr>
                <w:rFonts w:ascii="GHEA Grapalat" w:hAnsi="GHEA Grapalat"/>
              </w:rPr>
              <w:t>квалификации</w:t>
            </w:r>
            <w:r w:rsidRPr="003A5C2A">
              <w:rPr>
                <w:rFonts w:ascii="GHEA Grapalat" w:hAnsi="GHEA Grapalat"/>
              </w:rPr>
              <w:t>)</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DE2AE3">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jc w:val="right"/>
              <w:rPr>
                <w:rFonts w:ascii="GHEA Grapalat" w:hAnsi="GHEA Grapalat" w:cs="Tahoma"/>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B7787" w:rsidRDefault="00C3421C" w:rsidP="00040F6C">
            <w:pPr>
              <w:widowControl w:val="0"/>
              <w:spacing w:after="120"/>
              <w:jc w:val="center"/>
              <w:rPr>
                <w:rFonts w:ascii="GHEA Grapalat" w:hAnsi="GHEA Grapalat"/>
                <w:sz w:val="18"/>
                <w:szCs w:val="18"/>
              </w:rPr>
            </w:pPr>
            <w:r w:rsidRPr="00DB7787">
              <w:rPr>
                <w:rFonts w:ascii="GHEA Grapalat" w:hAnsi="GHEA Grapalat"/>
                <w:sz w:val="18"/>
                <w:szCs w:val="18"/>
              </w:rPr>
              <w:t xml:space="preserve">В обязательном порядке заполняются слова "для обеспечения </w:t>
            </w:r>
            <w:r w:rsidR="00040F6C" w:rsidRPr="00DB7787">
              <w:rPr>
                <w:rFonts w:ascii="GHEA Grapalat" w:hAnsi="GHEA Grapalat"/>
                <w:sz w:val="18"/>
                <w:szCs w:val="18"/>
              </w:rPr>
              <w:t>квалификации</w:t>
            </w:r>
            <w:r w:rsidRPr="00DB7787">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5</w:t>
      </w:r>
    </w:p>
    <w:p w:rsidR="00235549" w:rsidRPr="00B138F3" w:rsidRDefault="00235549" w:rsidP="00235549">
      <w:pPr>
        <w:pStyle w:val="BodyTextIndent3"/>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к Приглашению на открытый конкурс</w:t>
      </w:r>
      <w:r w:rsidRPr="00B138F3">
        <w:rPr>
          <w:rFonts w:ascii="GHEA Grapalat" w:hAnsi="GHEA Grapalat" w:cs="Arial"/>
          <w:b/>
          <w:sz w:val="24"/>
          <w:szCs w:val="24"/>
        </w:rPr>
        <w:br/>
      </w:r>
      <w:r w:rsidRPr="00B138F3">
        <w:rPr>
          <w:rFonts w:ascii="GHEA Grapalat" w:hAnsi="GHEA Grapalat"/>
          <w:b/>
          <w:sz w:val="24"/>
          <w:szCs w:val="24"/>
        </w:rPr>
        <w:t>под кодом "---BMAPDzB---/---"</w:t>
      </w:r>
      <w:r w:rsidRPr="00B138F3">
        <w:rPr>
          <w:rStyle w:val="FootnoteReference"/>
          <w:rFonts w:ascii="GHEA Grapalat" w:hAnsi="GHEA Grapalat"/>
          <w:b/>
          <w:sz w:val="24"/>
          <w:szCs w:val="24"/>
        </w:rPr>
        <w:footnoteReference w:customMarkFollows="1" w:id="20"/>
        <w:t>*</w:t>
      </w:r>
    </w:p>
    <w:p w:rsidR="001005B0" w:rsidRPr="00B138F3" w:rsidRDefault="001005B0" w:rsidP="00B46D58">
      <w:pPr>
        <w:widowControl w:val="0"/>
        <w:spacing w:after="160"/>
        <w:ind w:left="567" w:right="565"/>
        <w:jc w:val="center"/>
        <w:rPr>
          <w:rFonts w:ascii="GHEA Grapalat" w:hAnsi="GHEA Grapalat"/>
          <w:b/>
        </w:rPr>
      </w:pPr>
    </w:p>
    <w:p w:rsidR="0075061D" w:rsidRPr="00B138F3" w:rsidRDefault="0075061D" w:rsidP="0075061D">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rsidR="001005B0" w:rsidRPr="00B138F3" w:rsidRDefault="001005B0" w:rsidP="00B46D58">
      <w:pPr>
        <w:widowControl w:val="0"/>
        <w:spacing w:after="160"/>
        <w:ind w:left="567" w:right="565"/>
        <w:jc w:val="center"/>
        <w:rPr>
          <w:rFonts w:ascii="GHEA Grapalat" w:hAnsi="GHEA Grapalat"/>
          <w:b/>
        </w:rPr>
      </w:pPr>
    </w:p>
    <w:p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rsidR="005B3A59" w:rsidRPr="00B138F3" w:rsidRDefault="005B3A59" w:rsidP="005B3A59">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rsidR="005B3A59" w:rsidRPr="00B138F3"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rsidR="00286CDB"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rsidR="00286CDB" w:rsidRPr="00B138F3"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5B3A59" w:rsidRPr="00B138F3"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B64C74">
        <w:rPr>
          <w:rFonts w:ascii="GHEA Grapalat" w:eastAsiaTheme="minorHAnsi" w:hAnsi="GHEA Grapalat" w:cstheme="minorBidi"/>
        </w:rPr>
        <w:t xml:space="preserve">пяти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A944D6" w:rsidRPr="00665A01" w:rsidRDefault="00A944D6" w:rsidP="00A944D6">
      <w:pPr>
        <w:pStyle w:val="NormalWeb"/>
        <w:shd w:val="clear" w:color="auto" w:fill="FFFFFF"/>
        <w:ind w:firstLine="374"/>
        <w:contextualSpacing/>
        <w:jc w:val="both"/>
        <w:rPr>
          <w:rFonts w:ascii="GHEA Grapalat" w:eastAsiaTheme="minorHAnsi" w:hAnsi="GHEA Grapalat" w:cstheme="minorBidi"/>
        </w:rPr>
      </w:pPr>
      <w:r w:rsidRPr="00665A01">
        <w:rPr>
          <w:rFonts w:ascii="GHEA Grapalat" w:eastAsiaTheme="minorHAnsi" w:hAnsi="GHEA Grapalat" w:cstheme="minorBidi"/>
        </w:rPr>
        <w:t xml:space="preserve">5. Гарантия действует со дня вступления в силу договора N________________________ заключаемого  между  бенефициаром и принципалом    </w:t>
      </w:r>
    </w:p>
    <w:p w:rsidR="00A944D6" w:rsidRPr="00665A01" w:rsidRDefault="00A944D6" w:rsidP="00A944D6">
      <w:pPr>
        <w:pStyle w:val="NormalWeb"/>
        <w:shd w:val="clear" w:color="auto" w:fill="FFFFFF"/>
        <w:ind w:firstLine="374"/>
        <w:contextualSpacing/>
        <w:jc w:val="both"/>
        <w:rPr>
          <w:rFonts w:ascii="GHEA Grapalat" w:eastAsiaTheme="minorHAnsi" w:hAnsi="GHEA Grapalat" w:cstheme="minorBidi"/>
        </w:rPr>
      </w:pPr>
      <w:r w:rsidRPr="00665A01">
        <w:rPr>
          <w:rFonts w:ascii="GHEA Grapalat" w:eastAsiaTheme="minorHAnsi" w:hAnsi="GHEA Grapalat" w:cstheme="minorBidi"/>
          <w:sz w:val="18"/>
          <w:szCs w:val="18"/>
        </w:rPr>
        <w:t>номер заключаемого договара</w:t>
      </w:r>
    </w:p>
    <w:p w:rsidR="00A944D6" w:rsidRPr="00665A01" w:rsidRDefault="00A944D6" w:rsidP="00A944D6">
      <w:pPr>
        <w:pStyle w:val="NormalWeb"/>
        <w:shd w:val="clear" w:color="auto" w:fill="FFFFFF"/>
        <w:ind w:firstLine="374"/>
        <w:contextualSpacing/>
        <w:jc w:val="both"/>
        <w:rPr>
          <w:rFonts w:ascii="GHEA Grapalat" w:eastAsiaTheme="minorHAnsi" w:hAnsi="GHEA Grapalat" w:cstheme="minorBidi"/>
        </w:rPr>
      </w:pPr>
    </w:p>
    <w:p w:rsidR="00A944D6" w:rsidRPr="00665A01" w:rsidRDefault="00A944D6" w:rsidP="00A944D6">
      <w:pPr>
        <w:pStyle w:val="NormalWeb"/>
        <w:shd w:val="clear" w:color="auto" w:fill="FFFFFF"/>
        <w:contextualSpacing/>
        <w:jc w:val="both"/>
        <w:rPr>
          <w:rFonts w:ascii="GHEA Grapalat" w:eastAsiaTheme="minorHAnsi" w:hAnsi="GHEA Grapalat" w:cstheme="minorBidi"/>
          <w:lang w:val="hy-AM"/>
        </w:rPr>
      </w:pPr>
      <w:r w:rsidRPr="00665A01">
        <w:rPr>
          <w:rFonts w:ascii="GHEA Grapalat" w:eastAsiaTheme="minorHAnsi" w:hAnsi="GHEA Grapalat" w:cstheme="minorBidi"/>
        </w:rPr>
        <w:t xml:space="preserve">и  действует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в</w:t>
      </w:r>
      <w:r w:rsidRPr="00665A01">
        <w:rPr>
          <w:rFonts w:ascii="GHEA Grapalat" w:hAnsi="GHEA Grapalat"/>
        </w:rPr>
        <w:t>ключительно</w:t>
      </w:r>
      <w:r w:rsidRPr="00665A01">
        <w:rPr>
          <w:rFonts w:ascii="GHEA Grapalat" w:eastAsiaTheme="minorHAnsi" w:hAnsi="GHEA Grapalat" w:cstheme="minorBidi"/>
        </w:rPr>
        <w:t xml:space="preserve">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до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девяностого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рабочего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дня</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следующего за днем </w:t>
      </w:r>
    </w:p>
    <w:p w:rsidR="00A944D6" w:rsidRPr="00665A01" w:rsidRDefault="00A944D6" w:rsidP="00A944D6">
      <w:pPr>
        <w:pStyle w:val="NormalWeb"/>
        <w:shd w:val="clear" w:color="auto" w:fill="FFFFFF"/>
        <w:contextualSpacing/>
        <w:jc w:val="both"/>
        <w:rPr>
          <w:rFonts w:ascii="GHEA Grapalat" w:eastAsiaTheme="minorHAnsi" w:hAnsi="GHEA Grapalat" w:cstheme="minorBidi"/>
          <w:sz w:val="18"/>
          <w:szCs w:val="18"/>
          <w:lang w:val="hy-AM"/>
        </w:rPr>
      </w:pPr>
    </w:p>
    <w:p w:rsidR="00A944D6" w:rsidRPr="00665A01" w:rsidRDefault="00A944D6" w:rsidP="00A944D6">
      <w:pPr>
        <w:pStyle w:val="NormalWeb"/>
        <w:shd w:val="clear" w:color="auto" w:fill="FFFFFF"/>
        <w:contextualSpacing/>
        <w:jc w:val="center"/>
        <w:rPr>
          <w:rFonts w:eastAsiaTheme="minorHAnsi" w:cstheme="minorBidi"/>
        </w:rPr>
      </w:pPr>
      <w:r w:rsidRPr="00665A01">
        <w:rPr>
          <w:rFonts w:ascii="GHEA Grapalat" w:eastAsiaTheme="minorHAnsi" w:hAnsi="GHEA Grapalat" w:cstheme="minorBidi"/>
          <w:lang w:val="hy-AM"/>
        </w:rPr>
        <w:t>--------------------------------------------------------</w:t>
      </w:r>
      <w:r w:rsidRPr="00665A01">
        <w:rPr>
          <w:rFonts w:ascii="GHEA Grapalat" w:eastAsiaTheme="minorHAnsi" w:hAnsi="GHEA Grapalat" w:cstheme="minorBidi"/>
        </w:rPr>
        <w:t>------------------</w:t>
      </w:r>
      <w:r w:rsidRPr="00665A01">
        <w:rPr>
          <w:rFonts w:ascii="GHEA Grapalat" w:eastAsiaTheme="minorHAnsi" w:hAnsi="GHEA Grapalat" w:cstheme="minorBidi"/>
          <w:lang w:val="hy-AM"/>
        </w:rPr>
        <w:t>----------------------</w:t>
      </w:r>
      <w:r w:rsidRPr="00665A01">
        <w:rPr>
          <w:rFonts w:eastAsiaTheme="minorHAnsi" w:cstheme="minorBidi"/>
        </w:rPr>
        <w:t xml:space="preserve"> </w:t>
      </w:r>
      <w:r w:rsidRPr="00665A01">
        <w:rPr>
          <w:rFonts w:eastAsiaTheme="minorHAnsi" w:cstheme="minorBidi"/>
          <w:lang w:val="hy-AM"/>
        </w:rPr>
        <w:t>.</w:t>
      </w:r>
      <w:r w:rsidRPr="00665A01">
        <w:rPr>
          <w:rFonts w:eastAsiaTheme="minorHAnsi" w:cstheme="minorBidi"/>
        </w:rPr>
        <w:t xml:space="preserve">           </w:t>
      </w:r>
      <w:r w:rsidRPr="00665A01">
        <w:rPr>
          <w:rFonts w:ascii="GHEA Grapalat" w:hAnsi="GHEA Grapalat"/>
          <w:sz w:val="16"/>
          <w:szCs w:val="16"/>
        </w:rPr>
        <w:t>крайний  срок</w:t>
      </w:r>
      <w:r w:rsidRPr="00665A01">
        <w:rPr>
          <w:rFonts w:ascii="GHEA Grapalat" w:eastAsiaTheme="minorHAnsi" w:hAnsi="GHEA Grapalat" w:cstheme="minorBidi"/>
          <w:sz w:val="16"/>
          <w:szCs w:val="16"/>
        </w:rPr>
        <w:t xml:space="preserve"> поставки товаров</w:t>
      </w:r>
      <w:r w:rsidRPr="00665A01">
        <w:rPr>
          <w:rFonts w:ascii="GHEA Grapalat" w:hAnsi="GHEA Grapalat"/>
          <w:sz w:val="16"/>
          <w:szCs w:val="16"/>
        </w:rPr>
        <w:t>, предусмотренный заключаемым договором, включая гарантийный срок</w:t>
      </w:r>
    </w:p>
    <w:p w:rsidR="00A944D6" w:rsidRPr="00665A01" w:rsidRDefault="00A944D6" w:rsidP="00A944D6">
      <w:pPr>
        <w:pStyle w:val="NormalWeb"/>
        <w:shd w:val="clear" w:color="auto" w:fill="FFFFFF"/>
        <w:contextualSpacing/>
        <w:jc w:val="both"/>
        <w:rPr>
          <w:rFonts w:ascii="GHEA Grapalat" w:eastAsiaTheme="minorHAnsi" w:hAnsi="GHEA Grapalat" w:cstheme="minorBidi"/>
        </w:rPr>
      </w:pPr>
      <w:r w:rsidRPr="00665A01">
        <w:rPr>
          <w:rFonts w:ascii="GHEA Grapalat" w:eastAsiaTheme="minorHAnsi" w:hAnsi="GHEA Grapalat" w:cstheme="minorBidi"/>
        </w:rPr>
        <w:lastRenderedPageBreak/>
        <w:t>В день предоставления гарантии лицо, выдающее гарантию, с официального адреса</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закупкок, организованной с целью заключения договора упомянутого в пункте 1 настоящей гарантии. </w:t>
      </w:r>
    </w:p>
    <w:p w:rsidR="005B3A59" w:rsidRPr="00B138F3" w:rsidRDefault="005B3A59" w:rsidP="00EE62ED">
      <w:pPr>
        <w:pStyle w:val="NormalWeb"/>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D273E6" w:rsidRPr="00B138F3"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5B3A59" w:rsidRPr="00B138F3" w:rsidRDefault="005B3A59" w:rsidP="005B3A59">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rPr>
          <w:rFonts w:eastAsiaTheme="minorHAnsi" w:cstheme="minorBidi"/>
        </w:rPr>
      </w:pPr>
    </w:p>
    <w:p w:rsidR="005B3A59" w:rsidRPr="00B138F3" w:rsidRDefault="005B3A59" w:rsidP="005B3A59">
      <w:pPr>
        <w:pStyle w:val="NormalWeb"/>
        <w:shd w:val="clear" w:color="auto" w:fill="FFFFFF"/>
        <w:spacing w:before="0" w:beforeAutospacing="0" w:after="0" w:afterAutospacing="0"/>
        <w:ind w:firstLine="375"/>
        <w:rPr>
          <w:rStyle w:val="Strong"/>
          <w:rFonts w:ascii="GHEA Grapalat" w:hAnsi="GHEA Grapalat"/>
          <w:b w:val="0"/>
          <w:bCs w:val="0"/>
          <w:sz w:val="20"/>
          <w:szCs w:val="20"/>
        </w:rPr>
      </w:pPr>
    </w:p>
    <w:p w:rsidR="001005B0" w:rsidRPr="00B138F3" w:rsidRDefault="001005B0" w:rsidP="005B3A59">
      <w:pPr>
        <w:widowControl w:val="0"/>
        <w:spacing w:after="160"/>
        <w:ind w:left="567" w:right="565"/>
        <w:jc w:val="both"/>
        <w:rPr>
          <w:rFonts w:ascii="GHEA Grapalat" w:hAnsi="GHEA Grapalat"/>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FC10BB" w:rsidRDefault="00FC10BB">
      <w:pPr>
        <w:rPr>
          <w:rFonts w:ascii="GHEA Grapalat" w:hAnsi="GHEA Grapalat"/>
          <w:i/>
        </w:rPr>
      </w:pPr>
      <w:r>
        <w:rPr>
          <w:rFonts w:ascii="GHEA Grapalat" w:hAnsi="GHEA Grapalat"/>
          <w:i/>
        </w:rPr>
        <w:br w:type="page"/>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8B1233" w:rsidRPr="00B138F3">
        <w:rPr>
          <w:rFonts w:ascii="GHEA Grapalat" w:hAnsi="GHEA Grapalat"/>
          <w:i/>
        </w:rPr>
        <w:t>открытый конкурс</w:t>
      </w:r>
      <w:r w:rsidRPr="00B138F3">
        <w:rPr>
          <w:rFonts w:ascii="GHEA Grapalat" w:hAnsi="GHEA Grapalat"/>
          <w:i/>
        </w:rPr>
        <w:br/>
        <w:t>под кодом "---BMAPDzB---/---"</w:t>
      </w:r>
      <w:r w:rsidRPr="00B138F3">
        <w:rPr>
          <w:rStyle w:val="FootnoteReference"/>
          <w:rFonts w:ascii="GHEA Grapalat" w:hAnsi="GHEA Grapalat"/>
          <w:i/>
        </w:rPr>
        <w:footnoteReference w:customMarkFollows="1" w:id="21"/>
        <w:t>*</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DE2AE3">
        <w:tc>
          <w:tcPr>
            <w:tcW w:w="4786" w:type="dxa"/>
          </w:tcPr>
          <w:p w:rsidR="000A214C" w:rsidRPr="00B138F3" w:rsidRDefault="000A214C" w:rsidP="00DE2AE3">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DE2AE3">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22"/>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0A214C" w:rsidRPr="00B138F3" w:rsidRDefault="000A214C" w:rsidP="000A214C">
      <w:pPr>
        <w:rPr>
          <w:rFonts w:ascii="GHEA Grapalat" w:hAnsi="GHEA Grapalat"/>
        </w:rPr>
      </w:pPr>
      <w:r w:rsidRPr="00B138F3">
        <w:rPr>
          <w:rFonts w:ascii="GHEA Grapalat" w:hAnsi="GHEA Grapalat"/>
        </w:rPr>
        <w:br w:type="page"/>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292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69A4">
        <w:rPr>
          <w:rFonts w:ascii="GHEA Grapalat" w:hAnsi="GHEA Grapalat"/>
        </w:rPr>
        <w:t>7</w:t>
      </w:r>
      <w:r w:rsidRPr="00B138F3">
        <w:rPr>
          <w:rFonts w:ascii="GHEA Grapalat" w:hAnsi="GHEA Grapalat"/>
        </w:rPr>
        <w:t>.</w:t>
      </w:r>
      <w:r w:rsidRPr="00B138F3">
        <w:rPr>
          <w:rFonts w:ascii="GHEA Grapalat" w:hAnsi="GHEA Grapalat"/>
        </w:rPr>
        <w:tab/>
        <w:t xml:space="preserve">В случае если имеющихся на счете Компании средств недостаточно, </w:t>
      </w:r>
      <w:r w:rsidRPr="00B138F3">
        <w:rPr>
          <w:rFonts w:ascii="GHEA Grapalat" w:hAnsi="GHEA Grapalat"/>
        </w:rPr>
        <w:lastRenderedPageBreak/>
        <w:t>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F6AA2">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FE75E6" w:rsidRPr="00B253E1" w:rsidRDefault="000A214C" w:rsidP="00FE75E6">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DE2AE3">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jc w:val="right"/>
              <w:rPr>
                <w:rFonts w:ascii="GHEA Grapalat" w:hAnsi="GHEA Grapalat" w:cs="Tahoma"/>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A943A0" w:rsidRPr="00B138F3" w:rsidRDefault="00A943A0" w:rsidP="00A943A0">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5</w:t>
      </w:r>
      <w:r>
        <w:rPr>
          <w:rFonts w:ascii="GHEA Grapalat" w:hAnsi="GHEA Grapalat"/>
          <w:b/>
        </w:rPr>
        <w:t>.2</w:t>
      </w:r>
    </w:p>
    <w:p w:rsidR="00A943A0" w:rsidRPr="00B138F3" w:rsidRDefault="00A943A0" w:rsidP="00A943A0">
      <w:pPr>
        <w:pStyle w:val="BodyTextIndent3"/>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к Приглашению под кодом "---BMAPDzB---/---"</w:t>
      </w:r>
      <w:r w:rsidRPr="00B138F3">
        <w:rPr>
          <w:rStyle w:val="FootnoteReference"/>
          <w:rFonts w:ascii="GHEA Grapalat" w:hAnsi="GHEA Grapalat"/>
          <w:b/>
          <w:sz w:val="24"/>
          <w:szCs w:val="24"/>
        </w:rPr>
        <w:footnoteReference w:customMarkFollows="1" w:id="23"/>
        <w:t>*</w:t>
      </w:r>
    </w:p>
    <w:p w:rsidR="00A943A0" w:rsidRPr="00B138F3" w:rsidRDefault="00A943A0" w:rsidP="00A943A0">
      <w:pPr>
        <w:widowControl w:val="0"/>
        <w:spacing w:after="160"/>
        <w:ind w:left="567" w:right="565"/>
        <w:jc w:val="center"/>
        <w:rPr>
          <w:rFonts w:ascii="GHEA Grapalat" w:hAnsi="GHEA Grapalat"/>
          <w:b/>
        </w:rPr>
      </w:pPr>
    </w:p>
    <w:p w:rsidR="00A943A0" w:rsidRPr="00B138F3" w:rsidRDefault="00A943A0" w:rsidP="00A943A0">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A943A0" w:rsidRPr="00B138F3" w:rsidRDefault="00A943A0" w:rsidP="00A943A0">
      <w:pPr>
        <w:widowControl w:val="0"/>
        <w:spacing w:after="160"/>
        <w:ind w:left="567" w:right="565"/>
        <w:jc w:val="center"/>
        <w:rPr>
          <w:rFonts w:ascii="GHEA Grapalat" w:hAnsi="GHEA Grapalat"/>
          <w:b/>
        </w:rPr>
      </w:pPr>
      <w:r w:rsidRPr="00B138F3">
        <w:rPr>
          <w:rFonts w:ascii="GHEA Grapalat" w:hAnsi="GHEA Grapalat"/>
          <w:b/>
        </w:rPr>
        <w:t xml:space="preserve">(обеспечение </w:t>
      </w:r>
      <w:r>
        <w:rPr>
          <w:rFonts w:ascii="GHEA Grapalat" w:hAnsi="GHEA Grapalat"/>
          <w:b/>
        </w:rPr>
        <w:t>предоплаты</w:t>
      </w:r>
      <w:r w:rsidRPr="00B138F3">
        <w:rPr>
          <w:rFonts w:ascii="GHEA Grapalat" w:hAnsi="GHEA Grapalat"/>
          <w:b/>
        </w:rPr>
        <w:t>)</w:t>
      </w:r>
    </w:p>
    <w:p w:rsidR="00A943A0" w:rsidRPr="00B138F3" w:rsidRDefault="00A943A0" w:rsidP="00A943A0">
      <w:pPr>
        <w:widowControl w:val="0"/>
        <w:spacing w:after="160"/>
        <w:ind w:left="567" w:right="565"/>
        <w:jc w:val="center"/>
        <w:rPr>
          <w:rFonts w:ascii="GHEA Grapalat" w:hAnsi="GHEA Grapalat"/>
          <w:b/>
        </w:rPr>
      </w:pPr>
    </w:p>
    <w:p w:rsidR="00A943A0" w:rsidRPr="00731BFC" w:rsidRDefault="00A943A0" w:rsidP="00A943A0">
      <w:pPr>
        <w:pStyle w:val="NormalWeb"/>
        <w:shd w:val="clear" w:color="auto" w:fill="FFFFFF"/>
        <w:spacing w:before="0" w:beforeAutospacing="0" w:after="0" w:afterAutospacing="0"/>
        <w:jc w:val="both"/>
        <w:rPr>
          <w:rStyle w:val="Strong"/>
          <w:rFonts w:ascii="GHEA Grapalat" w:eastAsiaTheme="minorHAnsi" w:hAnsi="GHEA Grapalat" w:cstheme="minorBidi"/>
          <w:b w:val="0"/>
          <w:bCs w:val="0"/>
        </w:rPr>
      </w:pPr>
      <w:r w:rsidRPr="00731BFC">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w:t>
      </w:r>
      <w:r w:rsidRPr="00731BFC">
        <w:rPr>
          <w:rFonts w:eastAsiaTheme="minorHAnsi" w:cstheme="minorBidi"/>
        </w:rPr>
        <w:t>N</w:t>
      </w:r>
      <w:r w:rsidRPr="00731BFC">
        <w:rPr>
          <w:rFonts w:eastAsiaTheme="minorHAnsi" w:cstheme="minorBidi"/>
          <w:lang w:val="hy-AM"/>
        </w:rPr>
        <w:t xml:space="preserve">  </w:t>
      </w:r>
      <w:r w:rsidRPr="00731BFC">
        <w:rPr>
          <w:rStyle w:val="Strong"/>
          <w:rFonts w:ascii="GHEA Grapalat" w:hAnsi="GHEA Grapalat"/>
          <w:sz w:val="20"/>
          <w:szCs w:val="20"/>
          <w:u w:val="single"/>
          <w:lang w:val="hy-AM"/>
        </w:rPr>
        <w:tab/>
      </w:r>
      <w:r w:rsidRPr="00731BFC">
        <w:rPr>
          <w:rStyle w:val="Strong"/>
          <w:rFonts w:ascii="GHEA Grapalat" w:hAnsi="GHEA Grapalat"/>
          <w:sz w:val="20"/>
          <w:szCs w:val="20"/>
          <w:u w:val="single"/>
        </w:rPr>
        <w:t>___________</w:t>
      </w:r>
      <w:r w:rsidRPr="00731BFC">
        <w:rPr>
          <w:rFonts w:ascii="GHEA Grapalat" w:eastAsiaTheme="minorHAnsi" w:hAnsi="GHEA Grapalat" w:cstheme="minorBidi"/>
        </w:rPr>
        <w:t>заключаемым между</w:t>
      </w:r>
    </w:p>
    <w:p w:rsidR="00A943A0" w:rsidRPr="00731BFC" w:rsidRDefault="00A943A0" w:rsidP="00A943A0">
      <w:pPr>
        <w:pStyle w:val="NormalWeb"/>
        <w:shd w:val="clear" w:color="auto" w:fill="FFFFFF"/>
        <w:spacing w:before="0" w:beforeAutospacing="0" w:after="0" w:afterAutospacing="0"/>
        <w:jc w:val="both"/>
        <w:rPr>
          <w:rFonts w:ascii="GHEA Grapalat" w:eastAsiaTheme="minorHAnsi" w:hAnsi="GHEA Grapalat" w:cstheme="minorBidi"/>
        </w:rPr>
      </w:pPr>
      <w:r w:rsidRPr="00731BFC">
        <w:rPr>
          <w:rStyle w:val="Strong"/>
          <w:rFonts w:ascii="GHEA Grapalat" w:hAnsi="GHEA Grapalat"/>
          <w:sz w:val="20"/>
          <w:szCs w:val="20"/>
        </w:rPr>
        <w:t xml:space="preserve">                                                    </w:t>
      </w:r>
      <w:r w:rsidRPr="00731BFC">
        <w:rPr>
          <w:rStyle w:val="Strong"/>
          <w:rFonts w:ascii="GHEA Grapalat" w:hAnsi="GHEA Grapalat"/>
          <w:b w:val="0"/>
          <w:sz w:val="20"/>
          <w:szCs w:val="20"/>
        </w:rPr>
        <w:t xml:space="preserve">   </w:t>
      </w:r>
      <w:r w:rsidRPr="00731BFC">
        <w:rPr>
          <w:rStyle w:val="Strong"/>
          <w:rFonts w:ascii="GHEA Grapalat" w:hAnsi="GHEA Grapalat"/>
          <w:b w:val="0"/>
          <w:sz w:val="20"/>
          <w:szCs w:val="20"/>
          <w:lang w:val="hy-AM"/>
        </w:rPr>
        <w:tab/>
      </w:r>
      <w:r w:rsidRPr="00731BFC">
        <w:rPr>
          <w:rStyle w:val="Strong"/>
          <w:rFonts w:ascii="GHEA Grapalat" w:hAnsi="GHEA Grapalat"/>
          <w:b w:val="0"/>
          <w:sz w:val="20"/>
          <w:szCs w:val="20"/>
          <w:lang w:val="hy-AM"/>
        </w:rPr>
        <w:tab/>
      </w:r>
      <w:r w:rsidRPr="00731BFC">
        <w:rPr>
          <w:rStyle w:val="Strong"/>
          <w:rFonts w:ascii="GHEA Grapalat" w:hAnsi="GHEA Grapalat"/>
          <w:b w:val="0"/>
          <w:sz w:val="20"/>
          <w:szCs w:val="20"/>
        </w:rPr>
        <w:t xml:space="preserve">           </w:t>
      </w:r>
      <w:r w:rsidRPr="00731BFC">
        <w:rPr>
          <w:rStyle w:val="Strong"/>
          <w:rFonts w:ascii="GHEA Grapalat" w:hAnsi="GHEA Grapalat"/>
          <w:b w:val="0"/>
          <w:sz w:val="16"/>
          <w:szCs w:val="16"/>
        </w:rPr>
        <w:t>номер заключаемого договора</w:t>
      </w:r>
      <w:r w:rsidRPr="00731BFC">
        <w:rPr>
          <w:rFonts w:ascii="GHEA Grapalat" w:eastAsiaTheme="minorHAnsi" w:hAnsi="GHEA Grapalat" w:cstheme="minorBidi"/>
        </w:rPr>
        <w:t xml:space="preserve"> </w:t>
      </w:r>
    </w:p>
    <w:p w:rsidR="00A943A0" w:rsidRPr="00731BFC" w:rsidRDefault="00A943A0" w:rsidP="00A943A0">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731BFC">
        <w:rPr>
          <w:rFonts w:ascii="GHEA Grapalat" w:hAnsi="GHEA Grapalat"/>
          <w:sz w:val="20"/>
          <w:szCs w:val="20"/>
          <w:u w:val="single"/>
        </w:rPr>
        <w:t>______________________</w:t>
      </w:r>
      <w:r w:rsidRPr="00731BFC">
        <w:rPr>
          <w:rFonts w:ascii="GHEA Grapalat" w:hAnsi="GHEA Grapalat"/>
          <w:sz w:val="20"/>
          <w:szCs w:val="20"/>
          <w:lang w:val="hy-AM"/>
        </w:rPr>
        <w:t xml:space="preserve"> </w:t>
      </w:r>
      <w:r w:rsidRPr="00731BFC">
        <w:rPr>
          <w:rFonts w:ascii="GHEA Grapalat" w:eastAsiaTheme="minorHAnsi" w:hAnsi="GHEA Grapalat" w:cstheme="minorBidi"/>
        </w:rPr>
        <w:t xml:space="preserve">   (далее-бенефициар)   и</w:t>
      </w:r>
      <w:r w:rsidRPr="00731BFC">
        <w:rPr>
          <w:rStyle w:val="Strong"/>
          <w:rFonts w:ascii="GHEA Grapalat" w:hAnsi="GHEA Grapalat"/>
          <w:b w:val="0"/>
          <w:sz w:val="20"/>
          <w:szCs w:val="20"/>
        </w:rPr>
        <w:t xml:space="preserve">     </w:t>
      </w:r>
      <w:r w:rsidRPr="00731BFC">
        <w:rPr>
          <w:rStyle w:val="Strong"/>
          <w:rFonts w:ascii="GHEA Grapalat" w:hAnsi="GHEA Grapalat"/>
          <w:b w:val="0"/>
          <w:sz w:val="20"/>
          <w:szCs w:val="20"/>
          <w:u w:val="single"/>
          <w:lang w:val="hy-AM"/>
        </w:rPr>
        <w:tab/>
      </w:r>
      <w:r w:rsidRPr="00731BFC">
        <w:rPr>
          <w:rStyle w:val="Strong"/>
          <w:rFonts w:ascii="GHEA Grapalat" w:hAnsi="GHEA Grapalat"/>
          <w:b w:val="0"/>
          <w:sz w:val="20"/>
          <w:szCs w:val="20"/>
          <w:u w:val="single"/>
          <w:lang w:val="hy-AM"/>
        </w:rPr>
        <w:tab/>
      </w:r>
      <w:r w:rsidRPr="00731BFC">
        <w:rPr>
          <w:rStyle w:val="Strong"/>
          <w:rFonts w:ascii="GHEA Grapalat" w:hAnsi="GHEA Grapalat"/>
          <w:b w:val="0"/>
          <w:sz w:val="20"/>
          <w:szCs w:val="20"/>
          <w:u w:val="single"/>
          <w:lang w:val="hy-AM"/>
        </w:rPr>
        <w:tab/>
      </w:r>
      <w:r w:rsidRPr="00731BFC">
        <w:rPr>
          <w:rStyle w:val="Strong"/>
          <w:rFonts w:ascii="GHEA Grapalat" w:hAnsi="GHEA Grapalat"/>
          <w:b w:val="0"/>
          <w:sz w:val="20"/>
          <w:szCs w:val="20"/>
          <w:u w:val="single"/>
          <w:lang w:val="hy-AM"/>
        </w:rPr>
        <w:tab/>
      </w:r>
      <w:r w:rsidRPr="00731BFC">
        <w:rPr>
          <w:rFonts w:eastAsiaTheme="minorHAnsi" w:cstheme="minorBidi"/>
        </w:rPr>
        <w:t xml:space="preserve">    </w:t>
      </w:r>
    </w:p>
    <w:p w:rsidR="00A943A0" w:rsidRPr="00731BFC" w:rsidRDefault="00A943A0" w:rsidP="00A943A0">
      <w:pPr>
        <w:pStyle w:val="NormalWeb"/>
        <w:shd w:val="clear" w:color="auto" w:fill="FFFFFF"/>
        <w:spacing w:before="0" w:beforeAutospacing="0" w:after="0" w:afterAutospacing="0"/>
        <w:ind w:left="-142"/>
        <w:rPr>
          <w:rStyle w:val="Strong"/>
          <w:rFonts w:ascii="GHEA Grapalat" w:hAnsi="GHEA Grapalat"/>
          <w:b w:val="0"/>
          <w:sz w:val="16"/>
          <w:szCs w:val="16"/>
        </w:rPr>
      </w:pPr>
      <w:r w:rsidRPr="00731BFC">
        <w:rPr>
          <w:rStyle w:val="Strong"/>
          <w:rFonts w:ascii="GHEA Grapalat" w:hAnsi="GHEA Grapalat"/>
          <w:b w:val="0"/>
          <w:sz w:val="18"/>
          <w:szCs w:val="18"/>
        </w:rPr>
        <w:t xml:space="preserve"> </w:t>
      </w:r>
      <w:r w:rsidRPr="00731BFC">
        <w:rPr>
          <w:rStyle w:val="Strong"/>
          <w:rFonts w:ascii="GHEA Grapalat" w:hAnsi="GHEA Grapalat"/>
          <w:b w:val="0"/>
          <w:sz w:val="16"/>
          <w:szCs w:val="16"/>
        </w:rPr>
        <w:t>наименование заказчика                                                                  наименование отобранного участника</w:t>
      </w:r>
    </w:p>
    <w:p w:rsidR="00A943A0" w:rsidRPr="00731BFC" w:rsidRDefault="00A943A0" w:rsidP="00A943A0">
      <w:pPr>
        <w:pStyle w:val="NormalWeb"/>
        <w:shd w:val="clear" w:color="auto" w:fill="FFFFFF"/>
        <w:spacing w:before="0" w:beforeAutospacing="0" w:after="0" w:afterAutospacing="0"/>
        <w:ind w:left="-142"/>
        <w:rPr>
          <w:rFonts w:cs="Sylfaen"/>
          <w:sz w:val="16"/>
          <w:szCs w:val="16"/>
          <w:vertAlign w:val="superscript"/>
          <w:lang w:val="hy-AM"/>
        </w:rPr>
      </w:pPr>
      <w:r w:rsidRPr="00731BFC">
        <w:rPr>
          <w:rStyle w:val="Strong"/>
          <w:rFonts w:ascii="GHEA Grapalat" w:hAnsi="GHEA Grapalat"/>
          <w:b w:val="0"/>
          <w:sz w:val="16"/>
          <w:szCs w:val="16"/>
        </w:rPr>
        <w:t xml:space="preserve">                                                                </w:t>
      </w:r>
      <w:r w:rsidRPr="00731BFC">
        <w:rPr>
          <w:rStyle w:val="Strong"/>
          <w:rFonts w:ascii="GHEA Grapalat" w:hAnsi="GHEA Grapalat"/>
          <w:b w:val="0"/>
          <w:sz w:val="16"/>
          <w:szCs w:val="16"/>
          <w:lang w:val="hy-AM"/>
        </w:rPr>
        <w:tab/>
      </w:r>
    </w:p>
    <w:p w:rsidR="00A943A0" w:rsidRPr="00731BFC" w:rsidRDefault="00A943A0" w:rsidP="00A943A0">
      <w:pPr>
        <w:pStyle w:val="NormalWeb"/>
        <w:shd w:val="clear" w:color="auto" w:fill="FFFFFF"/>
        <w:spacing w:before="0" w:beforeAutospacing="0" w:after="0" w:afterAutospacing="0"/>
        <w:jc w:val="both"/>
        <w:rPr>
          <w:rFonts w:ascii="GHEA Grapalat" w:hAnsi="GHEA Grapalat"/>
          <w:sz w:val="20"/>
          <w:szCs w:val="20"/>
        </w:rPr>
      </w:pPr>
      <w:r w:rsidRPr="00731BFC">
        <w:rPr>
          <w:rFonts w:eastAsiaTheme="minorHAnsi" w:cstheme="minorBidi"/>
        </w:rPr>
        <w:t>(</w:t>
      </w:r>
      <w:r w:rsidRPr="00731BFC">
        <w:rPr>
          <w:rFonts w:ascii="GHEA Grapalat" w:eastAsiaTheme="minorHAnsi" w:hAnsi="GHEA Grapalat" w:cstheme="minorBidi"/>
        </w:rPr>
        <w:t xml:space="preserve">далее-принципал). </w:t>
      </w:r>
    </w:p>
    <w:p w:rsidR="00A943A0" w:rsidRPr="00731BFC" w:rsidRDefault="00A943A0" w:rsidP="00A943A0">
      <w:pPr>
        <w:pStyle w:val="NormalWeb"/>
        <w:shd w:val="clear" w:color="auto" w:fill="FFFFFF"/>
        <w:spacing w:before="0" w:beforeAutospacing="0" w:after="0" w:afterAutospacing="0"/>
        <w:ind w:firstLine="375"/>
        <w:jc w:val="both"/>
        <w:rPr>
          <w:rStyle w:val="Strong"/>
          <w:rFonts w:ascii="GHEA Grapalat" w:hAnsi="GHEA Grapalat"/>
          <w:sz w:val="20"/>
          <w:szCs w:val="20"/>
          <w:lang w:val="hy-AM"/>
        </w:rPr>
      </w:pPr>
      <w:r w:rsidRPr="00731BFC">
        <w:rPr>
          <w:rStyle w:val="Strong"/>
          <w:rFonts w:ascii="GHEA Grapalat" w:hAnsi="GHEA Grapalat"/>
          <w:sz w:val="20"/>
          <w:szCs w:val="20"/>
          <w:lang w:val="hy-AM"/>
        </w:rPr>
        <w:tab/>
      </w:r>
    </w:p>
    <w:p w:rsidR="00A943A0" w:rsidRPr="00B138F3" w:rsidRDefault="00A943A0" w:rsidP="00A943A0">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A943A0" w:rsidRPr="00B138F3" w:rsidRDefault="00A943A0" w:rsidP="00A943A0">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A943A0" w:rsidRPr="00B138F3" w:rsidRDefault="00A943A0" w:rsidP="00A943A0">
      <w:pPr>
        <w:pStyle w:val="NormalWeb"/>
        <w:shd w:val="clear" w:color="auto" w:fill="FFFFFF"/>
        <w:spacing w:before="0" w:beforeAutospacing="0" w:after="0" w:afterAutospacing="0"/>
        <w:jc w:val="both"/>
        <w:rPr>
          <w:rFonts w:ascii="GHEA Grapalat" w:eastAsiaTheme="minorHAnsi" w:hAnsi="GHEA Grapalat" w:cstheme="minorBidi"/>
        </w:rPr>
      </w:pPr>
    </w:p>
    <w:p w:rsidR="00A943A0" w:rsidRPr="00B138F3" w:rsidRDefault="00A943A0" w:rsidP="00A943A0">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rsidR="00A943A0" w:rsidRPr="00B138F3" w:rsidRDefault="00A943A0" w:rsidP="00A943A0">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A943A0" w:rsidRPr="00B138F3" w:rsidRDefault="00A943A0" w:rsidP="00A943A0">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A943A0" w:rsidRPr="00B138F3" w:rsidRDefault="00A943A0" w:rsidP="00A943A0">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B20BCE">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Выплата производится посредством перечисления на расчетный счет____________________ бенефициара.</w:t>
      </w:r>
    </w:p>
    <w:p w:rsidR="00A943A0" w:rsidRPr="00B138F3" w:rsidRDefault="00A943A0" w:rsidP="00A943A0">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A943A0" w:rsidRPr="00B138F3" w:rsidRDefault="00A943A0" w:rsidP="00A943A0">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A943A0" w:rsidRPr="00B138F3" w:rsidRDefault="00A943A0" w:rsidP="00A943A0">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A943A0" w:rsidRPr="00B138F3"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w:t>
      </w:r>
      <w:r>
        <w:rPr>
          <w:rFonts w:ascii="GHEA Grapalat" w:eastAsiaTheme="minorHAnsi" w:hAnsi="GHEA Grapalat" w:cstheme="minorBidi"/>
        </w:rPr>
        <w:t xml:space="preserve"> </w:t>
      </w:r>
      <w:r w:rsidRPr="00B138F3">
        <w:rPr>
          <w:rFonts w:ascii="GHEA Grapalat" w:eastAsiaTheme="minorHAnsi" w:hAnsi="GHEA Grapalat" w:cstheme="minorBidi"/>
        </w:rPr>
        <w:t xml:space="preserve"> выдающего гарантию.</w:t>
      </w:r>
    </w:p>
    <w:p w:rsidR="00A943A0" w:rsidRPr="00910F01" w:rsidRDefault="00A943A0" w:rsidP="00A943A0">
      <w:pPr>
        <w:pStyle w:val="NormalWeb"/>
        <w:shd w:val="clear" w:color="auto" w:fill="FFFFFF"/>
        <w:ind w:firstLine="374"/>
        <w:contextualSpacing/>
        <w:jc w:val="both"/>
        <w:rPr>
          <w:rFonts w:ascii="GHEA Grapalat" w:eastAsiaTheme="minorHAnsi" w:hAnsi="GHEA Grapalat" w:cstheme="minorBidi"/>
        </w:rPr>
      </w:pPr>
      <w:r w:rsidRPr="00910F01">
        <w:rPr>
          <w:rFonts w:ascii="GHEA Grapalat" w:eastAsiaTheme="minorHAnsi" w:hAnsi="GHEA Grapalat" w:cstheme="minorBidi"/>
        </w:rPr>
        <w:t xml:space="preserve">5. Гарантия действует со дня вступления в силу договора N________________________ заключаемого  между  бенефициаром и принципалом    </w:t>
      </w:r>
    </w:p>
    <w:p w:rsidR="00A943A0" w:rsidRPr="00910F01" w:rsidRDefault="00A943A0" w:rsidP="00A943A0">
      <w:pPr>
        <w:pStyle w:val="NormalWeb"/>
        <w:shd w:val="clear" w:color="auto" w:fill="FFFFFF"/>
        <w:ind w:firstLine="374"/>
        <w:contextualSpacing/>
        <w:jc w:val="both"/>
        <w:rPr>
          <w:rFonts w:ascii="GHEA Grapalat" w:eastAsiaTheme="minorHAnsi" w:hAnsi="GHEA Grapalat" w:cstheme="minorBidi"/>
        </w:rPr>
      </w:pPr>
      <w:r w:rsidRPr="00910F01">
        <w:rPr>
          <w:rFonts w:ascii="GHEA Grapalat" w:eastAsiaTheme="minorHAnsi" w:hAnsi="GHEA Grapalat" w:cstheme="minorBidi"/>
          <w:sz w:val="18"/>
          <w:szCs w:val="18"/>
        </w:rPr>
        <w:t>номер заключаемого договара</w:t>
      </w:r>
    </w:p>
    <w:p w:rsidR="00A943A0" w:rsidRPr="00910F01" w:rsidRDefault="00A943A0" w:rsidP="00A943A0">
      <w:pPr>
        <w:pStyle w:val="NormalWeb"/>
        <w:shd w:val="clear" w:color="auto" w:fill="FFFFFF"/>
        <w:ind w:firstLine="374"/>
        <w:contextualSpacing/>
        <w:jc w:val="both"/>
        <w:rPr>
          <w:rFonts w:ascii="GHEA Grapalat" w:eastAsiaTheme="minorHAnsi" w:hAnsi="GHEA Grapalat" w:cstheme="minorBidi"/>
        </w:rPr>
      </w:pPr>
    </w:p>
    <w:p w:rsidR="00A943A0" w:rsidRPr="00910F01" w:rsidRDefault="00A943A0" w:rsidP="00A943A0">
      <w:pPr>
        <w:pStyle w:val="NormalWeb"/>
        <w:shd w:val="clear" w:color="auto" w:fill="FFFFFF"/>
        <w:contextualSpacing/>
        <w:jc w:val="both"/>
        <w:rPr>
          <w:rFonts w:ascii="GHEA Grapalat" w:eastAsiaTheme="minorHAnsi" w:hAnsi="GHEA Grapalat" w:cstheme="minorBidi"/>
          <w:lang w:val="hy-AM"/>
        </w:rPr>
      </w:pPr>
      <w:r w:rsidRPr="00910F01">
        <w:rPr>
          <w:rFonts w:ascii="GHEA Grapalat" w:eastAsiaTheme="minorHAnsi" w:hAnsi="GHEA Grapalat" w:cstheme="minorBidi"/>
        </w:rPr>
        <w:t xml:space="preserve">и  действует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в</w:t>
      </w:r>
      <w:r w:rsidRPr="00910F01">
        <w:rPr>
          <w:rFonts w:ascii="GHEA Grapalat" w:hAnsi="GHEA Grapalat"/>
        </w:rPr>
        <w:t>ключительно</w:t>
      </w:r>
      <w:r w:rsidRPr="00910F01">
        <w:rPr>
          <w:rFonts w:ascii="GHEA Grapalat" w:eastAsiaTheme="minorHAnsi" w:hAnsi="GHEA Grapalat" w:cstheme="minorBidi"/>
        </w:rPr>
        <w:t xml:space="preserve">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до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девяностого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рабочего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дня</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следующего за днем </w:t>
      </w:r>
    </w:p>
    <w:p w:rsidR="00A943A0" w:rsidRPr="00910F01" w:rsidRDefault="00A943A0" w:rsidP="00A943A0">
      <w:pPr>
        <w:pStyle w:val="NormalWeb"/>
        <w:shd w:val="clear" w:color="auto" w:fill="FFFFFF"/>
        <w:contextualSpacing/>
        <w:jc w:val="both"/>
        <w:rPr>
          <w:rFonts w:ascii="GHEA Grapalat" w:eastAsiaTheme="minorHAnsi" w:hAnsi="GHEA Grapalat" w:cstheme="minorBidi"/>
          <w:sz w:val="18"/>
          <w:szCs w:val="18"/>
          <w:lang w:val="hy-AM"/>
        </w:rPr>
      </w:pPr>
    </w:p>
    <w:p w:rsidR="00A943A0" w:rsidRPr="00910F01" w:rsidRDefault="00A943A0" w:rsidP="00A943A0">
      <w:pPr>
        <w:pStyle w:val="NormalWeb"/>
        <w:shd w:val="clear" w:color="auto" w:fill="FFFFFF"/>
        <w:contextualSpacing/>
        <w:jc w:val="center"/>
        <w:rPr>
          <w:rFonts w:eastAsiaTheme="minorHAnsi" w:cstheme="minorBidi"/>
        </w:rPr>
      </w:pPr>
      <w:r w:rsidRPr="00910F01">
        <w:rPr>
          <w:rFonts w:ascii="GHEA Grapalat" w:eastAsiaTheme="minorHAnsi" w:hAnsi="GHEA Grapalat" w:cstheme="minorBidi"/>
          <w:lang w:val="hy-AM"/>
        </w:rPr>
        <w:t>--------------------------------------------------------</w:t>
      </w:r>
      <w:r w:rsidRPr="00910F01">
        <w:rPr>
          <w:rFonts w:ascii="GHEA Grapalat" w:eastAsiaTheme="minorHAnsi" w:hAnsi="GHEA Grapalat" w:cstheme="minorBidi"/>
        </w:rPr>
        <w:t>------------------</w:t>
      </w:r>
      <w:r w:rsidRPr="00910F01">
        <w:rPr>
          <w:rFonts w:ascii="GHEA Grapalat" w:eastAsiaTheme="minorHAnsi" w:hAnsi="GHEA Grapalat" w:cstheme="minorBidi"/>
          <w:lang w:val="hy-AM"/>
        </w:rPr>
        <w:t>----------------------</w:t>
      </w:r>
      <w:r w:rsidRPr="00910F01">
        <w:rPr>
          <w:rFonts w:eastAsiaTheme="minorHAnsi" w:cstheme="minorBidi"/>
        </w:rPr>
        <w:t xml:space="preserve"> </w:t>
      </w:r>
      <w:r w:rsidRPr="00910F01">
        <w:rPr>
          <w:rFonts w:eastAsiaTheme="minorHAnsi" w:cstheme="minorBidi"/>
          <w:lang w:val="hy-AM"/>
        </w:rPr>
        <w:t>.</w:t>
      </w:r>
      <w:r w:rsidRPr="00910F01">
        <w:rPr>
          <w:rFonts w:eastAsiaTheme="minorHAnsi" w:cstheme="minorBidi"/>
        </w:rPr>
        <w:t xml:space="preserve">           </w:t>
      </w:r>
      <w:r w:rsidR="00033F41" w:rsidRPr="00910F01">
        <w:rPr>
          <w:rFonts w:ascii="GHEA Grapalat" w:hAnsi="GHEA Grapalat"/>
          <w:sz w:val="16"/>
          <w:szCs w:val="16"/>
        </w:rPr>
        <w:t>крайний</w:t>
      </w:r>
      <w:r w:rsidRPr="00910F01">
        <w:rPr>
          <w:rFonts w:ascii="GHEA Grapalat" w:hAnsi="GHEA Grapalat"/>
          <w:sz w:val="16"/>
          <w:szCs w:val="16"/>
        </w:rPr>
        <w:t xml:space="preserve">  срок</w:t>
      </w:r>
      <w:r w:rsidRPr="00910F01">
        <w:rPr>
          <w:rFonts w:ascii="GHEA Grapalat" w:eastAsiaTheme="minorHAnsi" w:hAnsi="GHEA Grapalat" w:cstheme="minorBidi"/>
          <w:sz w:val="16"/>
          <w:szCs w:val="16"/>
        </w:rPr>
        <w:t xml:space="preserve"> поставки товаров</w:t>
      </w:r>
      <w:r w:rsidRPr="00910F01">
        <w:rPr>
          <w:rFonts w:ascii="GHEA Grapalat" w:hAnsi="GHEA Grapalat"/>
          <w:sz w:val="16"/>
          <w:szCs w:val="16"/>
        </w:rPr>
        <w:t>, предусмотренный заключаемым д</w:t>
      </w:r>
      <w:r w:rsidR="00422009">
        <w:rPr>
          <w:rFonts w:ascii="GHEA Grapalat" w:hAnsi="GHEA Grapalat"/>
          <w:sz w:val="16"/>
          <w:szCs w:val="16"/>
        </w:rPr>
        <w:t>оговором</w:t>
      </w:r>
    </w:p>
    <w:p w:rsidR="00A943A0" w:rsidRPr="00910F01" w:rsidRDefault="00A943A0" w:rsidP="00A943A0">
      <w:pPr>
        <w:pStyle w:val="NormalWeb"/>
        <w:shd w:val="clear" w:color="auto" w:fill="FFFFFF"/>
        <w:contextualSpacing/>
        <w:jc w:val="both"/>
        <w:rPr>
          <w:rFonts w:ascii="GHEA Grapalat" w:eastAsiaTheme="minorHAnsi" w:hAnsi="GHEA Grapalat" w:cstheme="minorBidi"/>
        </w:rPr>
      </w:pPr>
      <w:r w:rsidRPr="00910F01">
        <w:rPr>
          <w:rFonts w:ascii="GHEA Grapalat" w:eastAsiaTheme="minorHAnsi" w:hAnsi="GHEA Grapalat" w:cstheme="minorBidi"/>
        </w:rPr>
        <w:t>В день предоставления гарантии лицо, выдающее гарантию, с официального адреса</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w:t>
      </w:r>
      <w:r w:rsidRPr="00910F01">
        <w:rPr>
          <w:rFonts w:ascii="GHEA Grapalat" w:eastAsiaTheme="minorHAnsi" w:hAnsi="GHEA Grapalat" w:cstheme="minorBidi"/>
        </w:rPr>
        <w:lastRenderedPageBreak/>
        <w:t>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A943A0" w:rsidRPr="009B3889"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A943A0" w:rsidRPr="00B138F3"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A943A0" w:rsidRPr="00B138F3"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A943A0" w:rsidRPr="00B138F3" w:rsidRDefault="00A943A0" w:rsidP="00A943A0">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A943A0" w:rsidRPr="00B138F3" w:rsidRDefault="00A943A0" w:rsidP="00A943A0">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A943A0" w:rsidRPr="00B138F3"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A943A0" w:rsidRPr="00B138F3"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A943A0" w:rsidRPr="00B138F3"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2"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A943A0" w:rsidRPr="00B138F3"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A943A0" w:rsidRPr="00B138F3"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A943A0" w:rsidRPr="00B138F3"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A943A0" w:rsidRPr="00B138F3"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A943A0" w:rsidRPr="00B138F3"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A943A0" w:rsidRPr="00B138F3" w:rsidRDefault="00A943A0" w:rsidP="00A943A0">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2) </w:t>
      </w:r>
      <w:r w:rsidRPr="0013361C">
        <w:rPr>
          <w:rFonts w:ascii="GHEA Grapalat" w:eastAsiaTheme="minorHAnsi" w:hAnsi="GHEA Grapalat" w:cstheme="minorBidi"/>
        </w:rPr>
        <w:t>требование представлено по истечении срока, установленного гарантией</w:t>
      </w:r>
      <w:r w:rsidRPr="00B138F3">
        <w:rPr>
          <w:rFonts w:ascii="GHEA Grapalat" w:eastAsiaTheme="minorHAnsi" w:hAnsi="GHEA Grapalat" w:cstheme="minorBidi"/>
        </w:rPr>
        <w:t>.</w:t>
      </w:r>
    </w:p>
    <w:p w:rsidR="00A943A0" w:rsidRPr="00B138F3" w:rsidRDefault="00A943A0" w:rsidP="00A943A0">
      <w:pPr>
        <w:pStyle w:val="NormalWeb"/>
        <w:shd w:val="clear" w:color="auto" w:fill="FFFFFF"/>
        <w:spacing w:before="0" w:beforeAutospacing="0" w:after="0" w:afterAutospacing="0"/>
        <w:ind w:firstLine="375"/>
        <w:rPr>
          <w:rFonts w:ascii="GHEA Grapalat" w:eastAsiaTheme="minorHAnsi" w:hAnsi="GHEA Grapalat" w:cstheme="minorBidi"/>
        </w:rPr>
      </w:pPr>
    </w:p>
    <w:p w:rsidR="00A943A0" w:rsidRPr="00B138F3" w:rsidRDefault="00A943A0" w:rsidP="00A943A0">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w:t>
      </w:r>
      <w:r w:rsidRPr="0013361C">
        <w:rPr>
          <w:rFonts w:ascii="GHEA Grapalat" w:eastAsiaTheme="minorHAnsi" w:hAnsi="GHEA Grapalat" w:cstheme="minorBidi"/>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A943A0" w:rsidRPr="00B138F3" w:rsidRDefault="00A943A0" w:rsidP="00A943A0">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A943A0" w:rsidRPr="00B138F3"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A943A0" w:rsidRPr="00C869C9"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869C9">
        <w:rPr>
          <w:rFonts w:ascii="GHEA Grapalat" w:eastAsiaTheme="minorHAnsi" w:hAnsi="GHEA Grapalat" w:cstheme="minorBidi"/>
        </w:rPr>
        <w:t>12. В день предоставления гарантии лицо, выдающее гарантию, с официального адреса</w:t>
      </w:r>
      <w:r w:rsidRPr="00C869C9">
        <w:rPr>
          <w:rFonts w:ascii="GHEA Grapalat" w:eastAsiaTheme="minorHAnsi" w:hAnsi="GHEA Grapalat" w:cstheme="minorBidi"/>
          <w:lang w:val="hy-AM"/>
        </w:rPr>
        <w:t xml:space="preserve"> </w:t>
      </w:r>
      <w:r w:rsidRPr="00C869C9">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w:t>
      </w:r>
    </w:p>
    <w:p w:rsidR="00A943A0" w:rsidRPr="00C869C9"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sz w:val="16"/>
          <w:szCs w:val="16"/>
        </w:rPr>
      </w:pPr>
      <w:r w:rsidRPr="00C869C9">
        <w:rPr>
          <w:rFonts w:ascii="GHEA Grapalat" w:eastAsiaTheme="minorHAnsi" w:hAnsi="GHEA Grapalat" w:cstheme="minorBidi"/>
        </w:rPr>
        <w:t xml:space="preserve">                                             </w:t>
      </w:r>
      <w:r w:rsidRPr="00C869C9">
        <w:rPr>
          <w:rFonts w:ascii="GHEA Grapalat" w:eastAsiaTheme="minorHAnsi" w:hAnsi="GHEA Grapalat" w:cstheme="minorBidi"/>
          <w:sz w:val="16"/>
          <w:szCs w:val="16"/>
        </w:rPr>
        <w:t>код процедуры</w:t>
      </w:r>
    </w:p>
    <w:p w:rsidR="00A943A0"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color w:val="FF0000"/>
        </w:rPr>
      </w:pPr>
    </w:p>
    <w:p w:rsidR="00A943A0"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color w:val="FF0000"/>
        </w:rPr>
      </w:pPr>
    </w:p>
    <w:p w:rsidR="00A943A0" w:rsidRPr="00990783" w:rsidRDefault="00A943A0" w:rsidP="00A943A0">
      <w:pPr>
        <w:pStyle w:val="NormalWeb"/>
        <w:shd w:val="clear" w:color="auto" w:fill="FFFFFF"/>
        <w:spacing w:before="0" w:beforeAutospacing="0" w:after="0" w:afterAutospacing="0"/>
        <w:ind w:firstLine="375"/>
        <w:jc w:val="both"/>
        <w:rPr>
          <w:rFonts w:ascii="GHEA Grapalat" w:hAnsi="GHEA Grapalat"/>
          <w:color w:val="FF0000"/>
          <w:sz w:val="20"/>
          <w:szCs w:val="20"/>
        </w:rPr>
      </w:pPr>
    </w:p>
    <w:p w:rsidR="00A943A0" w:rsidRPr="00B138F3" w:rsidRDefault="00A943A0" w:rsidP="00A943A0">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A943A0" w:rsidRPr="00B138F3" w:rsidRDefault="00A943A0" w:rsidP="00A943A0">
      <w:pPr>
        <w:pStyle w:val="NormalWeb"/>
        <w:shd w:val="clear" w:color="auto" w:fill="FFFFFF"/>
        <w:spacing w:before="0" w:beforeAutospacing="0" w:after="0" w:afterAutospacing="0"/>
        <w:ind w:firstLine="375"/>
        <w:jc w:val="both"/>
        <w:rPr>
          <w:rFonts w:ascii="GHEA Grapalat" w:hAnsi="GHEA Grapalat"/>
          <w:sz w:val="20"/>
          <w:szCs w:val="20"/>
          <w:lang w:val="hy-AM"/>
        </w:rPr>
      </w:pPr>
    </w:p>
    <w:p w:rsidR="00A943A0" w:rsidRPr="00B138F3" w:rsidRDefault="00A943A0" w:rsidP="00A943A0">
      <w:pPr>
        <w:pStyle w:val="NormalWeb"/>
        <w:shd w:val="clear" w:color="auto" w:fill="FFFFFF"/>
        <w:spacing w:before="0" w:beforeAutospacing="0" w:after="0" w:afterAutospacing="0"/>
        <w:ind w:firstLine="375"/>
        <w:jc w:val="both"/>
        <w:rPr>
          <w:rFonts w:ascii="GHEA Grapalat" w:hAnsi="GHEA Grapalat"/>
          <w:sz w:val="20"/>
          <w:szCs w:val="20"/>
          <w:lang w:val="hy-AM"/>
        </w:rPr>
      </w:pPr>
    </w:p>
    <w:p w:rsidR="00A943A0" w:rsidRPr="00B138F3" w:rsidRDefault="00A943A0" w:rsidP="00A943A0">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A943A0" w:rsidRPr="00B138F3" w:rsidRDefault="00A943A0" w:rsidP="00A943A0">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A943A0" w:rsidRDefault="00A943A0">
      <w:pPr>
        <w:rPr>
          <w:rFonts w:ascii="GHEA Grapalat" w:hAnsi="GHEA Grapalat"/>
          <w:b/>
        </w:rPr>
      </w:pPr>
      <w:r>
        <w:rPr>
          <w:rFonts w:ascii="GHEA Grapalat" w:hAnsi="GHEA Grapalat"/>
          <w:b/>
        </w:rPr>
        <w:br w:type="page"/>
      </w:r>
    </w:p>
    <w:p w:rsidR="00071D1C" w:rsidRPr="00B138F3" w:rsidRDefault="00B2572B"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 xml:space="preserve">Приложение № </w:t>
      </w:r>
      <w:r w:rsidR="004A51CE" w:rsidRPr="00B138F3">
        <w:rPr>
          <w:rFonts w:ascii="GHEA Grapalat" w:hAnsi="GHEA Grapalat"/>
          <w:b/>
          <w:sz w:val="24"/>
          <w:szCs w:val="24"/>
        </w:rPr>
        <w:t>6</w:t>
      </w:r>
    </w:p>
    <w:p w:rsidR="00071D1C" w:rsidRPr="00B138F3" w:rsidRDefault="00071D1C"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6132ED" w:rsidRPr="00B138F3">
        <w:rPr>
          <w:rFonts w:ascii="GHEA Grapalat" w:hAnsi="GHEA Grapalat"/>
          <w:b/>
          <w:sz w:val="24"/>
          <w:szCs w:val="24"/>
        </w:rPr>
        <w:t>"</w:t>
      </w:r>
      <w:r w:rsidRPr="00B138F3">
        <w:rPr>
          <w:rFonts w:ascii="GHEA Grapalat" w:hAnsi="GHEA Grapalat"/>
          <w:b/>
          <w:sz w:val="24"/>
          <w:szCs w:val="24"/>
        </w:rPr>
        <w:t>---BMAPDzB---/---</w:t>
      </w:r>
      <w:r w:rsidR="006132ED" w:rsidRPr="00B138F3">
        <w:rPr>
          <w:rFonts w:ascii="GHEA Grapalat" w:hAnsi="GHEA Grapalat"/>
          <w:b/>
          <w:sz w:val="24"/>
          <w:szCs w:val="24"/>
        </w:rPr>
        <w:t>"</w:t>
      </w:r>
      <w:r w:rsidR="005250C2" w:rsidRPr="00B138F3">
        <w:rPr>
          <w:rStyle w:val="FootnoteReference"/>
          <w:rFonts w:ascii="GHEA Grapalat" w:hAnsi="GHEA Grapalat"/>
          <w:b/>
          <w:sz w:val="24"/>
          <w:szCs w:val="24"/>
        </w:rPr>
        <w:footnoteReference w:customMarkFollows="1" w:id="24"/>
        <w:t>*</w:t>
      </w:r>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071D1C" w:rsidRPr="00B138F3" w:rsidRDefault="00071D1C" w:rsidP="00B46D58">
      <w:pPr>
        <w:widowControl w:val="0"/>
        <w:spacing w:after="160"/>
        <w:jc w:val="center"/>
        <w:rPr>
          <w:rFonts w:ascii="GHEA Grapalat" w:hAnsi="GHEA Grapalat" w:cs="Sylfaen"/>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071D1C" w:rsidRPr="00B138F3" w:rsidRDefault="006B3AE3" w:rsidP="00B46D58">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Отказываться от товара в случае непоставки товара Продавцом в</w:t>
      </w:r>
      <w:r w:rsidR="005250C2"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были нарушены более чем на ______</w:t>
      </w:r>
      <w:r w:rsidR="00F15CED" w:rsidRPr="00B138F3">
        <w:rPr>
          <w:rFonts w:ascii="GHEA Grapalat" w:hAnsi="GHEA Grapalat"/>
        </w:rPr>
        <w:t>__________</w:t>
      </w:r>
      <w:r w:rsidR="00EC165E" w:rsidRPr="00B138F3">
        <w:rPr>
          <w:rFonts w:ascii="GHEA Grapalat" w:hAnsi="GHEA Grapalat"/>
        </w:rPr>
        <w:t>__</w:t>
      </w:r>
      <w:r w:rsidR="00F15CED" w:rsidRPr="00B138F3">
        <w:rPr>
          <w:rFonts w:ascii="GHEA Grapalat" w:hAnsi="GHEA Grapalat"/>
        </w:rPr>
        <w:t>__</w:t>
      </w:r>
      <w:r w:rsidRPr="00B138F3">
        <w:rPr>
          <w:rFonts w:ascii="GHEA Grapalat" w:hAnsi="GHEA Grapalat"/>
        </w:rPr>
        <w:t>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w:t>
      </w:r>
      <w:r w:rsidRPr="00B138F3">
        <w:rPr>
          <w:rFonts w:ascii="GHEA Grapalat" w:hAnsi="GHEA Grapalat"/>
        </w:rPr>
        <w:lastRenderedPageBreak/>
        <w:t xml:space="preserve">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восполнения недопереданного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сроки поставки товара нарушены более чем на ____</w:t>
      </w:r>
      <w:r w:rsidR="00786A78" w:rsidRPr="00B138F3">
        <w:rPr>
          <w:rFonts w:ascii="GHEA Grapalat" w:hAnsi="GHEA Grapalat"/>
        </w:rPr>
        <w:t>_________</w:t>
      </w:r>
      <w:r w:rsidRPr="00B138F3">
        <w:rPr>
          <w:rFonts w:ascii="GHEA Grapalat" w:hAnsi="GHEA Grapalat"/>
        </w:rPr>
        <w:t>___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lastRenderedPageBreak/>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w:t>
      </w:r>
      <w:r w:rsidRPr="00B138F3">
        <w:rPr>
          <w:rFonts w:ascii="GHEA Grapalat" w:hAnsi="GHEA Grapalat"/>
        </w:rPr>
        <w:lastRenderedPageBreak/>
        <w:t xml:space="preserve">установленные законодательством Республики Армения.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D043FA" w:rsidRPr="00B138F3">
        <w:rPr>
          <w:rStyle w:val="FootnoteReference"/>
          <w:rFonts w:ascii="GHEA Grapalat" w:hAnsi="GHEA Grapalat"/>
        </w:rPr>
        <w:footnoteReference w:customMarkFollows="1" w:id="25"/>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Покупатель перечи</w:t>
      </w:r>
      <w:r w:rsidR="00C45B20" w:rsidRPr="00B138F3">
        <w:rPr>
          <w:rFonts w:ascii="GHEA Grapalat" w:hAnsi="GHEA Grapalat"/>
        </w:rPr>
        <w:t>сляет сумму в размере до ______</w:t>
      </w:r>
      <w:r w:rsidRPr="00B138F3">
        <w:rPr>
          <w:rFonts w:ascii="GHEA Grapalat" w:hAnsi="GHEA Grapalat"/>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B138F3">
        <w:rPr>
          <w:rFonts w:ascii="GHEA Grapalat" w:hAnsi="GHEA Grapalat"/>
        </w:rPr>
        <w:t xml:space="preserve">При этом до полного погашения предоплаты платежи </w:t>
      </w:r>
      <w:r w:rsidR="00EC00EF" w:rsidRPr="00750E05">
        <w:rPr>
          <w:rFonts w:ascii="GHEA Grapalat" w:hAnsi="GHEA Grapalat"/>
        </w:rPr>
        <w:t>Продавцу</w:t>
      </w:r>
      <w:r w:rsidR="0072587C" w:rsidRPr="00750E05">
        <w:rPr>
          <w:rFonts w:ascii="GHEA Grapalat" w:hAnsi="GHEA Grapalat"/>
        </w:rPr>
        <w:t xml:space="preserve"> не</w:t>
      </w:r>
      <w:r w:rsidR="0072587C" w:rsidRPr="00B138F3">
        <w:rPr>
          <w:rFonts w:ascii="GHEA Grapalat" w:hAnsi="GHEA Grapalat"/>
        </w:rPr>
        <w:t xml:space="preserve"> производятся.</w:t>
      </w:r>
      <w:r w:rsidR="003C61D5" w:rsidRPr="00B138F3">
        <w:rPr>
          <w:rStyle w:val="FootnoteReference"/>
          <w:rFonts w:ascii="GHEA Grapalat" w:hAnsi="GHEA Grapalat"/>
        </w:rPr>
        <w:footnoteReference w:customMarkFollows="1" w:id="26"/>
        <w:t>18</w:t>
      </w:r>
      <w:r w:rsidR="00C45B20" w:rsidRPr="00B138F3">
        <w:rPr>
          <w:rFonts w:ascii="GHEA Grapalat" w:hAnsi="GHEA Grapalat"/>
        </w:rPr>
        <w:t>.</w:t>
      </w:r>
    </w:p>
    <w:p w:rsidR="00071D1C" w:rsidRDefault="00071D1C" w:rsidP="00B46D58">
      <w:pPr>
        <w:widowControl w:val="0"/>
        <w:tabs>
          <w:tab w:val="left" w:pos="1134"/>
        </w:tabs>
        <w:spacing w:after="160"/>
        <w:ind w:firstLine="567"/>
        <w:jc w:val="both"/>
        <w:rPr>
          <w:rFonts w:ascii="GHEA Grapalat" w:hAnsi="GHEA Grapalat"/>
          <w:lang w:val="hy-AM"/>
        </w:rPr>
      </w:pPr>
      <w:r w:rsidRPr="00B138F3">
        <w:rPr>
          <w:rFonts w:ascii="GHEA Grapalat" w:hAnsi="GHEA Grapalat"/>
        </w:rPr>
        <w:lastRenderedPageBreak/>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1515B8">
        <w:rPr>
          <w:rFonts w:ascii="GHEA Grapalat" w:hAnsi="GHEA Grapalat"/>
        </w:rPr>
        <w:t>в течение месяцев</w:t>
      </w:r>
      <w:r w:rsidR="0044370A" w:rsidRPr="00CF61D6">
        <w:rPr>
          <w:rFonts w:ascii="GHEA Grapalat" w:hAnsi="GHEA Grapalat"/>
        </w:rPr>
        <w:t>, предусмотренных</w:t>
      </w:r>
      <w:r w:rsidR="0044370A" w:rsidRPr="00B138F3" w:rsidDel="0044370A">
        <w:rPr>
          <w:rFonts w:ascii="GHEA Grapalat" w:hAnsi="GHEA Grapalat"/>
        </w:rPr>
        <w:t xml:space="preserve"> </w:t>
      </w:r>
      <w:r w:rsidRPr="00B138F3">
        <w:rPr>
          <w:rFonts w:ascii="GHEA Grapalat" w:hAnsi="GHEA Grapalat"/>
        </w:rPr>
        <w:t>графиком оплаты договора (Приложение № 2, но</w:t>
      </w:r>
      <w:r w:rsidR="00C45B20" w:rsidRPr="00B138F3">
        <w:rPr>
          <w:rFonts w:ascii="Courier New" w:hAnsi="Courier New" w:cs="Courier New"/>
          <w:lang w:val="en-US"/>
        </w:rPr>
        <w:t> </w:t>
      </w:r>
      <w:r w:rsidRPr="00B138F3">
        <w:rPr>
          <w:rFonts w:ascii="GHEA Grapalat" w:hAnsi="GHEA Grapalat"/>
        </w:rPr>
        <w:t xml:space="preserve">не позднее чем до </w:t>
      </w:r>
      <w:r w:rsidR="001762F4">
        <w:rPr>
          <w:rFonts w:ascii="GHEA Grapalat" w:hAnsi="GHEA Grapalat"/>
        </w:rPr>
        <w:t xml:space="preserve"> ---</w:t>
      </w:r>
      <w:r w:rsidR="0044370A" w:rsidRPr="00B138F3">
        <w:rPr>
          <w:rFonts w:ascii="GHEA Grapalat" w:hAnsi="GHEA Grapalat"/>
        </w:rPr>
        <w:t>ого</w:t>
      </w:r>
      <w:r w:rsidR="0044370A">
        <w:rPr>
          <w:rFonts w:ascii="GHEA Grapalat" w:hAnsi="GHEA Grapalat"/>
          <w:lang w:val="hy-AM"/>
        </w:rPr>
        <w:t xml:space="preserve"> </w:t>
      </w:r>
      <w:r w:rsidRPr="00B138F3">
        <w:rPr>
          <w:rFonts w:ascii="GHEA Grapalat" w:hAnsi="GHEA Grapalat"/>
        </w:rPr>
        <w:t xml:space="preserve">декабря данного года. </w:t>
      </w:r>
    </w:p>
    <w:p w:rsidR="00232E31" w:rsidRPr="001762F4" w:rsidRDefault="00232E31" w:rsidP="00B46D58">
      <w:pPr>
        <w:widowControl w:val="0"/>
        <w:tabs>
          <w:tab w:val="left" w:pos="1134"/>
        </w:tabs>
        <w:spacing w:after="160"/>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 xml:space="preserve"> </w:t>
      </w:r>
      <w:r w:rsidRPr="001762F4">
        <w:rPr>
          <w:rFonts w:ascii="GHEA Grapalat" w:hAnsi="GHEA Grapalat"/>
          <w:vertAlign w:val="superscript"/>
          <w:lang w:val="hy-AM"/>
        </w:rPr>
        <w:t>17,1</w:t>
      </w:r>
      <w:r>
        <w:rPr>
          <w:rFonts w:ascii="GHEA Grapalat" w:hAnsi="GHEA Grapalat"/>
          <w:lang w:val="hy-AM"/>
        </w:rPr>
        <w:t>.</w:t>
      </w:r>
    </w:p>
    <w:p w:rsidR="00071D1C" w:rsidRPr="00B138F3" w:rsidRDefault="00071D1C" w:rsidP="00B46D58">
      <w:pPr>
        <w:widowControl w:val="0"/>
        <w:spacing w:after="160"/>
        <w:ind w:firstLine="720"/>
        <w:jc w:val="both"/>
        <w:rPr>
          <w:rFonts w:ascii="GHEA Grapalat" w:hAnsi="GHEA Grapalat" w:cs="Sylfaen"/>
          <w:i/>
          <w:u w:val="single"/>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9E45F3"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Для товаров, являющихся основным средством, гарантийным сроком устанавливается _____</w:t>
      </w:r>
      <w:r w:rsidR="00C45B20" w:rsidRPr="00B138F3">
        <w:rPr>
          <w:rFonts w:ascii="GHEA Grapalat" w:hAnsi="GHEA Grapalat"/>
        </w:rPr>
        <w:t>________</w:t>
      </w:r>
      <w:r w:rsidRPr="00B138F3">
        <w:rPr>
          <w:rFonts w:ascii="GHEA Grapalat" w:hAnsi="GHEA Grapalat"/>
        </w:rPr>
        <w:t>___ календарных дней со дня, следующего за днем принятия товара Покупателем.</w:t>
      </w:r>
      <w:r w:rsidR="00AA7117" w:rsidRPr="00B138F3">
        <w:rPr>
          <w:rFonts w:ascii="GHEA Grapalat" w:hAnsi="GHEA Grapalat"/>
        </w:rPr>
        <w:t xml:space="preserve"> </w:t>
      </w:r>
      <w:r w:rsidRPr="00B138F3">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B138F3">
        <w:rPr>
          <w:rStyle w:val="FootnoteReference"/>
          <w:rFonts w:ascii="GHEA Grapalat" w:hAnsi="GHEA Grapalat"/>
        </w:rPr>
        <w:footnoteReference w:customMarkFollows="1" w:id="27"/>
        <w:t>19</w:t>
      </w:r>
      <w:r w:rsidRPr="00B138F3">
        <w:rPr>
          <w:rFonts w:ascii="GHEA Grapalat" w:hAnsi="GHEA Grapalat"/>
        </w:rPr>
        <w:t>.</w:t>
      </w:r>
    </w:p>
    <w:p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lastRenderedPageBreak/>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B46D58">
      <w:pPr>
        <w:widowControl w:val="0"/>
        <w:tabs>
          <w:tab w:val="left" w:pos="1134"/>
        </w:tabs>
        <w:spacing w:after="160"/>
        <w:ind w:firstLine="567"/>
        <w:jc w:val="both"/>
        <w:rPr>
          <w:rFonts w:ascii="GHEA Grapalat" w:hAnsi="GHEA Grapalat"/>
        </w:rPr>
      </w:pPr>
    </w:p>
    <w:p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FootnoteReference"/>
          <w:rFonts w:ascii="GHEA Grapalat" w:hAnsi="GHEA Grapalat"/>
        </w:rPr>
        <w:footnoteReference w:customMarkFollows="1" w:id="28"/>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B46D58">
      <w:pPr>
        <w:rPr>
          <w:rFonts w:ascii="GHEA Grapalat" w:hAnsi="GHEA Grapalat"/>
          <w:lang w:val="hy-AM"/>
        </w:rPr>
      </w:pPr>
    </w:p>
    <w:p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B46D58">
      <w:pPr>
        <w:widowControl w:val="0"/>
        <w:spacing w:after="160"/>
        <w:jc w:val="center"/>
        <w:rPr>
          <w:rFonts w:ascii="GHEA Grapalat" w:hAnsi="GHEA Grapalat"/>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138F3">
        <w:rPr>
          <w:rStyle w:val="FootnoteReference"/>
          <w:rFonts w:ascii="GHEA Grapalat" w:hAnsi="GHEA Grapalat"/>
        </w:rPr>
        <w:footnoteReference w:customMarkFollows="1" w:id="29"/>
        <w:t>21</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В том случае, когда в установленном законом порядке в результате </w:t>
      </w:r>
      <w:r w:rsidRPr="00B138F3">
        <w:rPr>
          <w:rFonts w:ascii="GHEA Grapalat" w:hAnsi="GHEA Grapalat"/>
        </w:rPr>
        <w:lastRenderedPageBreak/>
        <w:t>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FootnoteReference"/>
          <w:rFonts w:ascii="GHEA Grapalat" w:hAnsi="GHEA Grapalat"/>
        </w:rPr>
        <w:footnoteReference w:customMarkFollows="1" w:id="30"/>
        <w:t>22</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 xml:space="preserve">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w:t>
      </w:r>
      <w:r w:rsidRPr="00B138F3">
        <w:rPr>
          <w:rFonts w:ascii="GHEA Grapalat" w:hAnsi="GHEA Grapalat"/>
        </w:rPr>
        <w:lastRenderedPageBreak/>
        <w:t>ответственности</w:t>
      </w:r>
      <w:r w:rsidR="00BC5D2F" w:rsidRPr="00B138F3">
        <w:rPr>
          <w:rStyle w:val="FootnoteReference"/>
          <w:rFonts w:ascii="GHEA Grapalat" w:hAnsi="GHEA Grapalat"/>
        </w:rPr>
        <w:footnoteReference w:customMarkFollows="1" w:id="31"/>
        <w:t>23</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B138F3">
        <w:rPr>
          <w:rFonts w:ascii="GHEA Grapalat" w:hAnsi="GHEA Grapalat"/>
        </w:rPr>
        <w:t xml:space="preserve">,а предложение продавца было представлено не позднее </w:t>
      </w:r>
      <w:r w:rsidR="006F01FB" w:rsidRPr="006F01FB">
        <w:rPr>
          <w:rFonts w:ascii="GHEA Grapalat" w:hAnsi="GHEA Grapalat"/>
        </w:rPr>
        <w:t>7-</w:t>
      </w:r>
      <w:r w:rsidR="006F01FB">
        <w:rPr>
          <w:rFonts w:ascii="GHEA Grapalat" w:hAnsi="GHEA Grapalat"/>
        </w:rPr>
        <w:t>и</w:t>
      </w:r>
      <w:r w:rsidR="005A3009" w:rsidRPr="00B138F3">
        <w:rPr>
          <w:rFonts w:ascii="GHEA Grapalat" w:hAnsi="GHEA Grapalat"/>
        </w:rPr>
        <w:t xml:space="preserve">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lastRenderedPageBreak/>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071D1C" w:rsidRPr="00974EA8"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w:t>
      </w:r>
      <w:r w:rsidRPr="00974EA8">
        <w:rPr>
          <w:rFonts w:ascii="GHEA Grapalat" w:hAnsi="GHEA Grapalat"/>
        </w:rPr>
        <w:t>днем его заключения, финансовые средства в целях его исполнения не предусматриваются.</w:t>
      </w:r>
      <w:r w:rsidR="00BA249F" w:rsidRPr="00BA249F">
        <w:rPr>
          <w:rFonts w:ascii="GHEA Grapalat" w:hAnsi="GHEA Grapalat"/>
        </w:rPr>
        <w:t xml:space="preserve"> </w:t>
      </w:r>
      <w:r w:rsidR="00BA249F" w:rsidRPr="00DC2F9B">
        <w:rPr>
          <w:rFonts w:ascii="GHEA Grapalat" w:hAnsi="GHEA Grapalat"/>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w:t>
      </w:r>
      <w:r w:rsidR="00BA249F">
        <w:rPr>
          <w:rFonts w:ascii="GHEA Grapalat" w:hAnsi="GHEA Grapalat"/>
        </w:rPr>
        <w:t>.</w:t>
      </w:r>
      <w:r w:rsidRPr="00974EA8">
        <w:rPr>
          <w:rFonts w:ascii="GHEA Grapalat" w:hAnsi="GHEA Grapalat"/>
        </w:rPr>
        <w:t xml:space="preserve"> Если размер выделенных для исполнения договора финансовых средств превышает </w:t>
      </w:r>
      <w:r w:rsidR="003839FF" w:rsidRPr="00974EA8">
        <w:rPr>
          <w:rFonts w:ascii="GHEA Grapalat" w:hAnsi="GHEA Grapalat"/>
        </w:rPr>
        <w:t>двадцатипя</w:t>
      </w:r>
      <w:r w:rsidRPr="00974EA8">
        <w:rPr>
          <w:rFonts w:ascii="GHEA Grapalat" w:hAnsi="GHEA Grapalat"/>
        </w:rPr>
        <w:t xml:space="preserve">тикратный размер базовой единицы закупок, то Покупателем будет заключенo соглашение в случае, если </w:t>
      </w:r>
      <w:r w:rsidR="009673B8" w:rsidRPr="00974EA8">
        <w:rPr>
          <w:rFonts w:ascii="GHEA Grapalat" w:hAnsi="GHEA Grapalat"/>
        </w:rPr>
        <w:t xml:space="preserve">представленные </w:t>
      </w:r>
      <w:r w:rsidRPr="00974EA8">
        <w:rPr>
          <w:rFonts w:ascii="GHEA Grapalat" w:hAnsi="GHEA Grapalat"/>
        </w:rPr>
        <w:t xml:space="preserve">Продавцом в виде неустойки </w:t>
      </w:r>
      <w:r w:rsidR="009673B8" w:rsidRPr="00974EA8">
        <w:rPr>
          <w:rFonts w:ascii="GHEA Grapalat" w:hAnsi="GHEA Grapalat"/>
        </w:rPr>
        <w:t xml:space="preserve">обеспечения квалификации и </w:t>
      </w:r>
      <w:r w:rsidRPr="00974EA8">
        <w:rPr>
          <w:rFonts w:ascii="GHEA Grapalat" w:hAnsi="GHEA Grapalat"/>
        </w:rPr>
        <w:t xml:space="preserve">договора </w:t>
      </w:r>
      <w:r w:rsidR="008707D8" w:rsidRPr="00974EA8">
        <w:rPr>
          <w:rFonts w:ascii="GHEA Grapalat" w:hAnsi="GHEA Grapalat"/>
        </w:rPr>
        <w:t>заменяю</w:t>
      </w:r>
      <w:r w:rsidRPr="00974EA8">
        <w:rPr>
          <w:rFonts w:ascii="GHEA Grapalat" w:hAnsi="GHEA Grapalat"/>
        </w:rPr>
        <w:t xml:space="preserve">тся гарантией или наличными деньгами, с учетом требований </w:t>
      </w:r>
      <w:r w:rsidR="00351A3E" w:rsidRPr="00891020">
        <w:rPr>
          <w:rFonts w:ascii="GHEA Grapalat" w:hAnsi="GHEA Grapalat"/>
        </w:rPr>
        <w:t>абзац</w:t>
      </w:r>
      <w:r w:rsidR="00351A3E">
        <w:rPr>
          <w:rFonts w:ascii="GHEA Grapalat" w:hAnsi="GHEA Grapalat"/>
        </w:rPr>
        <w:t>а</w:t>
      </w:r>
      <w:r w:rsidR="00351A3E" w:rsidRPr="00891020">
        <w:rPr>
          <w:rFonts w:ascii="GHEA Grapalat" w:hAnsi="GHEA Grapalat"/>
        </w:rPr>
        <w:t xml:space="preserve"> "</w:t>
      </w:r>
      <w:r w:rsidR="00351A3E">
        <w:rPr>
          <w:rFonts w:ascii="GHEA Grapalat" w:hAnsi="GHEA Grapalat"/>
        </w:rPr>
        <w:t>в</w:t>
      </w:r>
      <w:r w:rsidR="00351A3E" w:rsidRPr="00891020">
        <w:rPr>
          <w:rFonts w:ascii="GHEA Grapalat" w:hAnsi="GHEA Grapalat"/>
        </w:rPr>
        <w:t>" подпункта 1</w:t>
      </w:r>
      <w:r w:rsidR="00351A3E">
        <w:rPr>
          <w:rFonts w:ascii="GHEA Grapalat" w:hAnsi="GHEA Grapalat"/>
        </w:rPr>
        <w:t xml:space="preserve"> и</w:t>
      </w:r>
      <w:r w:rsidR="00351A3E" w:rsidRPr="00891020">
        <w:rPr>
          <w:rFonts w:ascii="GHEA Grapalat" w:hAnsi="GHEA Grapalat"/>
        </w:rPr>
        <w:t xml:space="preserve"> </w:t>
      </w:r>
      <w:r w:rsidRPr="00974EA8">
        <w:rPr>
          <w:rFonts w:ascii="GHEA Grapalat" w:hAnsi="GHEA Grapalat"/>
        </w:rPr>
        <w:t xml:space="preserve">абзаца "б" подпункта </w:t>
      </w:r>
      <w:r w:rsidR="000B33B2" w:rsidRPr="00974EA8">
        <w:rPr>
          <w:rFonts w:ascii="GHEA Grapalat" w:hAnsi="GHEA Grapalat"/>
        </w:rPr>
        <w:t xml:space="preserve">17 </w:t>
      </w:r>
      <w:r w:rsidRPr="00974EA8">
        <w:rPr>
          <w:rFonts w:ascii="GHEA Grapalat" w:hAnsi="GHEA Grapalat"/>
        </w:rPr>
        <w:t xml:space="preserve">пункта 32 Приложения № </w:t>
      </w:r>
      <w:r w:rsidR="006E50E4" w:rsidRPr="00974EA8">
        <w:rPr>
          <w:rFonts w:ascii="GHEA Grapalat" w:hAnsi="GHEA Grapalat"/>
        </w:rPr>
        <w:t>1</w:t>
      </w:r>
      <w:r w:rsidR="006E50E4" w:rsidRPr="00974EA8">
        <w:rPr>
          <w:rFonts w:ascii="GHEA Grapalat" w:hAnsi="GHEA Grapalat"/>
          <w:lang w:val="hy-AM"/>
        </w:rPr>
        <w:t xml:space="preserve"> </w:t>
      </w:r>
      <w:r w:rsidRPr="00974EA8">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974EA8">
        <w:rPr>
          <w:rFonts w:ascii="GHEA Grapalat" w:hAnsi="GHEA Grapalat"/>
        </w:rPr>
        <w:t xml:space="preserve">обеспечений квалификации и </w:t>
      </w:r>
      <w:r w:rsidRPr="00974EA8">
        <w:rPr>
          <w:rFonts w:ascii="GHEA Grapalat" w:hAnsi="GHEA Grapalat"/>
        </w:rPr>
        <w:t xml:space="preserve">договора </w:t>
      </w:r>
      <w:r w:rsidR="00CD7A4F" w:rsidRPr="00974EA8">
        <w:rPr>
          <w:rFonts w:ascii="GHEA Grapalat" w:hAnsi="GHEA Grapalat"/>
        </w:rPr>
        <w:t xml:space="preserve">представленных </w:t>
      </w:r>
      <w:r w:rsidRPr="00974EA8">
        <w:rPr>
          <w:rFonts w:ascii="GHEA Grapalat" w:hAnsi="GHEA Grapalat"/>
        </w:rPr>
        <w:t xml:space="preserve">в виде неустойки, также представляет Покупателю </w:t>
      </w:r>
      <w:r w:rsidR="00CD7A4F" w:rsidRPr="00974EA8">
        <w:rPr>
          <w:rFonts w:ascii="GHEA Grapalat" w:hAnsi="GHEA Grapalat"/>
        </w:rPr>
        <w:t xml:space="preserve">новые обеспечения </w:t>
      </w:r>
      <w:r w:rsidRPr="00974EA8">
        <w:rPr>
          <w:rFonts w:ascii="GHEA Grapalat" w:hAnsi="GHEA Grapalat"/>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974EA8">
        <w:rPr>
          <w:rStyle w:val="FootnoteReference"/>
          <w:rFonts w:ascii="GHEA Grapalat" w:hAnsi="GHEA Grapalat"/>
        </w:rPr>
        <w:footnoteReference w:customMarkFollows="1" w:id="32"/>
        <w:t>24</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rsidTr="0016519F">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382B60" w:rsidRDefault="00382B60" w:rsidP="00B46D58">
      <w:pPr>
        <w:widowControl w:val="0"/>
        <w:spacing w:after="160"/>
        <w:ind w:firstLine="567"/>
        <w:jc w:val="both"/>
        <w:rPr>
          <w:rFonts w:ascii="GHEA Grapalat" w:hAnsi="GHEA Grapalat"/>
          <w:i/>
          <w:lang w:val="hy-AM"/>
        </w:rPr>
      </w:pP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lastRenderedPageBreak/>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071D1C" w:rsidP="00B46D58">
      <w:pPr>
        <w:widowControl w:val="0"/>
        <w:spacing w:after="160"/>
        <w:rPr>
          <w:rFonts w:ascii="GHEA Grapalat" w:hAnsi="GHEA Grapalat"/>
        </w:rPr>
      </w:pPr>
    </w:p>
    <w:p w:rsidR="00071D1C" w:rsidRPr="00382B60" w:rsidRDefault="00071D1C" w:rsidP="00B46D58">
      <w:pPr>
        <w:widowControl w:val="0"/>
        <w:spacing w:after="160"/>
        <w:jc w:val="right"/>
        <w:rPr>
          <w:rFonts w:ascii="GHEA Grapalat" w:hAnsi="GHEA Grapalat"/>
        </w:rPr>
        <w:sectPr w:rsidR="00071D1C" w:rsidRPr="00382B60" w:rsidSect="000811C1">
          <w:footerReference w:type="default" r:id="rId13"/>
          <w:footnotePr>
            <w:pos w:val="beneathText"/>
          </w:footnotePr>
          <w:pgSz w:w="11906" w:h="16838" w:code="9"/>
          <w:pgMar w:top="993" w:right="1418" w:bottom="1418" w:left="1418"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FootnoteReference"/>
          <w:rFonts w:ascii="GHEA Grapalat" w:hAnsi="GHEA Grapalat"/>
        </w:rPr>
        <w:footnoteReference w:customMarkFollows="1" w:id="33"/>
        <w:t>*</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2715"/>
        <w:gridCol w:w="1559"/>
        <w:gridCol w:w="1925"/>
        <w:gridCol w:w="1467"/>
        <w:gridCol w:w="1085"/>
        <w:gridCol w:w="1559"/>
        <w:gridCol w:w="1134"/>
        <w:gridCol w:w="850"/>
        <w:gridCol w:w="709"/>
        <w:gridCol w:w="1158"/>
        <w:gridCol w:w="947"/>
      </w:tblGrid>
      <w:tr w:rsidR="00B138F3" w:rsidRPr="00B138F3" w:rsidTr="00317BD2">
        <w:trPr>
          <w:jc w:val="center"/>
        </w:trPr>
        <w:tc>
          <w:tcPr>
            <w:tcW w:w="16350" w:type="dxa"/>
            <w:gridSpan w:val="12"/>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317BD2">
        <w:trPr>
          <w:trHeight w:val="219"/>
          <w:jc w:val="center"/>
        </w:trPr>
        <w:tc>
          <w:tcPr>
            <w:tcW w:w="1242" w:type="dxa"/>
            <w:vMerge w:val="restart"/>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2715" w:type="dxa"/>
            <w:vMerge w:val="restart"/>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559" w:type="dxa"/>
            <w:vMerge w:val="restart"/>
            <w:vAlign w:val="center"/>
          </w:tcPr>
          <w:p w:rsidR="00071D1C" w:rsidRPr="00B138F3" w:rsidRDefault="001D0249" w:rsidP="00B64ECA">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1925" w:type="dxa"/>
            <w:vMerge w:val="restart"/>
            <w:vAlign w:val="center"/>
          </w:tcPr>
          <w:p w:rsidR="00071D1C" w:rsidRPr="00B138F3" w:rsidRDefault="00A205BF" w:rsidP="00B64ECA">
            <w:pPr>
              <w:widowControl w:val="0"/>
              <w:ind w:left="-96" w:right="-108"/>
              <w:jc w:val="center"/>
              <w:rPr>
                <w:rFonts w:ascii="GHEA Grapalat" w:hAnsi="GHEA Grapalat"/>
                <w:sz w:val="16"/>
                <w:szCs w:val="16"/>
              </w:rPr>
            </w:pPr>
            <w:r w:rsidRPr="00B138F3">
              <w:rPr>
                <w:rFonts w:ascii="GHEA Grapalat" w:hAnsi="GHEA Grapalat"/>
                <w:sz w:val="16"/>
                <w:szCs w:val="16"/>
              </w:rPr>
              <w:t>товарный знак,</w:t>
            </w:r>
            <w:r w:rsidRPr="00B138F3">
              <w:rPr>
                <w:rFonts w:ascii="GHEA Grapalat" w:hAnsi="GHEA Grapalat"/>
                <w:sz w:val="16"/>
                <w:szCs w:val="16"/>
                <w:lang w:val="hy-AM"/>
              </w:rPr>
              <w:t xml:space="preserve"> </w:t>
            </w:r>
            <w:r w:rsidR="00572629">
              <w:rPr>
                <w:rFonts w:ascii="GHEA Grapalat" w:hAnsi="GHEA Grapalat"/>
                <w:sz w:val="16"/>
                <w:szCs w:val="16"/>
              </w:rPr>
              <w:t>фирменное наименование, модель</w:t>
            </w:r>
            <w:r w:rsidR="00317BD2">
              <w:rPr>
                <w:rFonts w:ascii="GHEA Grapalat" w:hAnsi="GHEA Grapalat"/>
                <w:sz w:val="16"/>
                <w:szCs w:val="16"/>
                <w:lang w:val="hy-AM"/>
              </w:rPr>
              <w:t xml:space="preserve"> </w:t>
            </w:r>
            <w:r w:rsidR="00CC6362" w:rsidRPr="00B138F3">
              <w:rPr>
                <w:rFonts w:ascii="GHEA Grapalat" w:hAnsi="GHEA Grapalat"/>
                <w:sz w:val="16"/>
                <w:szCs w:val="16"/>
              </w:rPr>
              <w:t xml:space="preserve">и </w:t>
            </w:r>
            <w:r w:rsidR="009F06BA" w:rsidRPr="00B138F3">
              <w:rPr>
                <w:rFonts w:ascii="GHEA Grapalat" w:hAnsi="GHEA Grapalat"/>
                <w:sz w:val="16"/>
                <w:szCs w:val="16"/>
              </w:rPr>
              <w:t xml:space="preserve">наименование производителя </w:t>
            </w:r>
            <w:r w:rsidR="00B64ECA">
              <w:rPr>
                <w:rStyle w:val="FootnoteReference"/>
                <w:rFonts w:ascii="GHEA Grapalat" w:hAnsi="GHEA Grapalat"/>
                <w:sz w:val="16"/>
                <w:szCs w:val="16"/>
              </w:rPr>
              <w:footnoteReference w:customMarkFollows="1" w:id="34"/>
              <w:t>**</w:t>
            </w:r>
          </w:p>
        </w:tc>
        <w:tc>
          <w:tcPr>
            <w:tcW w:w="1467" w:type="dxa"/>
            <w:vMerge w:val="restart"/>
            <w:vAlign w:val="center"/>
          </w:tcPr>
          <w:p w:rsidR="00071D1C" w:rsidRPr="00B138F3" w:rsidRDefault="00071D1C" w:rsidP="00B46D58">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1085" w:type="dxa"/>
            <w:vMerge w:val="restart"/>
            <w:vAlign w:val="center"/>
          </w:tcPr>
          <w:p w:rsidR="00071D1C" w:rsidRPr="00B138F3" w:rsidRDefault="00071D1C" w:rsidP="00B46D58">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1559" w:type="dxa"/>
            <w:vMerge w:val="restart"/>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цена единицы/драмов РА</w:t>
            </w:r>
          </w:p>
        </w:tc>
        <w:tc>
          <w:tcPr>
            <w:tcW w:w="1134" w:type="dxa"/>
            <w:vMerge w:val="restart"/>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общая цена/драмов РА</w:t>
            </w:r>
          </w:p>
        </w:tc>
        <w:tc>
          <w:tcPr>
            <w:tcW w:w="850" w:type="dxa"/>
            <w:vMerge w:val="restart"/>
            <w:vAlign w:val="center"/>
          </w:tcPr>
          <w:p w:rsidR="00071D1C" w:rsidRPr="00B138F3" w:rsidRDefault="00071D1C" w:rsidP="00B46D58">
            <w:pPr>
              <w:widowControl w:val="0"/>
              <w:ind w:left="-126" w:right="-108"/>
              <w:jc w:val="center"/>
              <w:rPr>
                <w:rFonts w:ascii="GHEA Grapalat" w:hAnsi="GHEA Grapalat"/>
                <w:sz w:val="16"/>
                <w:szCs w:val="16"/>
              </w:rPr>
            </w:pPr>
            <w:r w:rsidRPr="00B138F3">
              <w:rPr>
                <w:rFonts w:ascii="GHEA Grapalat" w:hAnsi="GHEA Grapalat"/>
                <w:sz w:val="16"/>
                <w:szCs w:val="16"/>
              </w:rPr>
              <w:t>общий объем</w:t>
            </w:r>
          </w:p>
        </w:tc>
        <w:tc>
          <w:tcPr>
            <w:tcW w:w="2814" w:type="dxa"/>
            <w:gridSpan w:val="3"/>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поставки</w:t>
            </w:r>
          </w:p>
        </w:tc>
      </w:tr>
      <w:tr w:rsidR="00B138F3" w:rsidRPr="00B138F3" w:rsidTr="00317BD2">
        <w:trPr>
          <w:trHeight w:val="445"/>
          <w:jc w:val="center"/>
        </w:trPr>
        <w:tc>
          <w:tcPr>
            <w:tcW w:w="1242" w:type="dxa"/>
            <w:vMerge/>
            <w:vAlign w:val="center"/>
          </w:tcPr>
          <w:p w:rsidR="00071D1C" w:rsidRPr="00B138F3" w:rsidRDefault="00071D1C" w:rsidP="00B46D58">
            <w:pPr>
              <w:widowControl w:val="0"/>
              <w:jc w:val="center"/>
              <w:rPr>
                <w:rFonts w:ascii="GHEA Grapalat" w:hAnsi="GHEA Grapalat"/>
                <w:sz w:val="16"/>
                <w:szCs w:val="16"/>
              </w:rPr>
            </w:pPr>
          </w:p>
        </w:tc>
        <w:tc>
          <w:tcPr>
            <w:tcW w:w="2715" w:type="dxa"/>
            <w:vMerge/>
            <w:vAlign w:val="center"/>
          </w:tcPr>
          <w:p w:rsidR="00071D1C" w:rsidRPr="00B138F3" w:rsidRDefault="00071D1C" w:rsidP="00B46D58">
            <w:pPr>
              <w:widowControl w:val="0"/>
              <w:jc w:val="center"/>
              <w:rPr>
                <w:rFonts w:ascii="GHEA Grapalat" w:hAnsi="GHEA Grapalat"/>
                <w:sz w:val="16"/>
                <w:szCs w:val="16"/>
              </w:rPr>
            </w:pPr>
          </w:p>
        </w:tc>
        <w:tc>
          <w:tcPr>
            <w:tcW w:w="1559" w:type="dxa"/>
            <w:vMerge/>
            <w:vAlign w:val="center"/>
          </w:tcPr>
          <w:p w:rsidR="00071D1C" w:rsidRPr="00B138F3" w:rsidRDefault="00071D1C" w:rsidP="00B46D58">
            <w:pPr>
              <w:widowControl w:val="0"/>
              <w:jc w:val="center"/>
              <w:rPr>
                <w:rFonts w:ascii="GHEA Grapalat" w:hAnsi="GHEA Grapalat"/>
                <w:sz w:val="16"/>
                <w:szCs w:val="16"/>
              </w:rPr>
            </w:pPr>
          </w:p>
        </w:tc>
        <w:tc>
          <w:tcPr>
            <w:tcW w:w="1925" w:type="dxa"/>
            <w:vMerge/>
            <w:vAlign w:val="center"/>
          </w:tcPr>
          <w:p w:rsidR="00071D1C" w:rsidRPr="00B138F3" w:rsidRDefault="00071D1C" w:rsidP="00B46D58">
            <w:pPr>
              <w:widowControl w:val="0"/>
              <w:jc w:val="center"/>
              <w:rPr>
                <w:rFonts w:ascii="GHEA Grapalat" w:hAnsi="GHEA Grapalat"/>
                <w:sz w:val="16"/>
                <w:szCs w:val="16"/>
              </w:rPr>
            </w:pPr>
          </w:p>
        </w:tc>
        <w:tc>
          <w:tcPr>
            <w:tcW w:w="1467" w:type="dxa"/>
            <w:vMerge/>
            <w:vAlign w:val="center"/>
          </w:tcPr>
          <w:p w:rsidR="00071D1C" w:rsidRPr="00B138F3" w:rsidRDefault="00071D1C" w:rsidP="00B46D58">
            <w:pPr>
              <w:widowControl w:val="0"/>
              <w:jc w:val="center"/>
              <w:rPr>
                <w:rFonts w:ascii="GHEA Grapalat" w:hAnsi="GHEA Grapalat"/>
                <w:sz w:val="16"/>
                <w:szCs w:val="16"/>
              </w:rPr>
            </w:pPr>
          </w:p>
        </w:tc>
        <w:tc>
          <w:tcPr>
            <w:tcW w:w="1085" w:type="dxa"/>
            <w:vMerge/>
            <w:vAlign w:val="center"/>
          </w:tcPr>
          <w:p w:rsidR="00071D1C" w:rsidRPr="00B138F3" w:rsidRDefault="00071D1C" w:rsidP="00B46D58">
            <w:pPr>
              <w:widowControl w:val="0"/>
              <w:jc w:val="center"/>
              <w:rPr>
                <w:rFonts w:ascii="GHEA Grapalat" w:hAnsi="GHEA Grapalat"/>
                <w:sz w:val="16"/>
                <w:szCs w:val="16"/>
              </w:rPr>
            </w:pPr>
          </w:p>
        </w:tc>
        <w:tc>
          <w:tcPr>
            <w:tcW w:w="1559" w:type="dxa"/>
            <w:vMerge/>
            <w:vAlign w:val="center"/>
          </w:tcPr>
          <w:p w:rsidR="00071D1C" w:rsidRPr="00B138F3" w:rsidRDefault="00071D1C" w:rsidP="00B46D58">
            <w:pPr>
              <w:widowControl w:val="0"/>
              <w:jc w:val="center"/>
              <w:rPr>
                <w:rFonts w:ascii="GHEA Grapalat" w:hAnsi="GHEA Grapalat"/>
                <w:sz w:val="16"/>
                <w:szCs w:val="16"/>
              </w:rPr>
            </w:pPr>
          </w:p>
        </w:tc>
        <w:tc>
          <w:tcPr>
            <w:tcW w:w="1134" w:type="dxa"/>
            <w:vMerge/>
            <w:vAlign w:val="center"/>
          </w:tcPr>
          <w:p w:rsidR="00071D1C" w:rsidRPr="00B138F3" w:rsidRDefault="00071D1C" w:rsidP="00B46D58">
            <w:pPr>
              <w:widowControl w:val="0"/>
              <w:jc w:val="center"/>
              <w:rPr>
                <w:rFonts w:ascii="GHEA Grapalat" w:hAnsi="GHEA Grapalat"/>
                <w:sz w:val="16"/>
                <w:szCs w:val="16"/>
              </w:rPr>
            </w:pPr>
          </w:p>
        </w:tc>
        <w:tc>
          <w:tcPr>
            <w:tcW w:w="850" w:type="dxa"/>
            <w:vMerge/>
            <w:vAlign w:val="center"/>
          </w:tcPr>
          <w:p w:rsidR="00071D1C" w:rsidRPr="00B138F3" w:rsidRDefault="00071D1C" w:rsidP="00B46D58">
            <w:pPr>
              <w:widowControl w:val="0"/>
              <w:jc w:val="center"/>
              <w:rPr>
                <w:rFonts w:ascii="GHEA Grapalat" w:hAnsi="GHEA Grapalat"/>
                <w:sz w:val="16"/>
                <w:szCs w:val="16"/>
              </w:rPr>
            </w:pPr>
          </w:p>
        </w:tc>
        <w:tc>
          <w:tcPr>
            <w:tcW w:w="709" w:type="dxa"/>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адрес</w:t>
            </w:r>
          </w:p>
        </w:tc>
        <w:tc>
          <w:tcPr>
            <w:tcW w:w="1158" w:type="dxa"/>
            <w:vAlign w:val="center"/>
          </w:tcPr>
          <w:p w:rsidR="00071D1C" w:rsidRPr="00B138F3" w:rsidRDefault="00071D1C" w:rsidP="00B46D58">
            <w:pPr>
              <w:widowControl w:val="0"/>
              <w:ind w:left="-46" w:right="-84"/>
              <w:jc w:val="center"/>
              <w:rPr>
                <w:rFonts w:ascii="GHEA Grapalat" w:hAnsi="GHEA Grapalat"/>
                <w:sz w:val="16"/>
                <w:szCs w:val="16"/>
              </w:rPr>
            </w:pPr>
            <w:r w:rsidRPr="00B138F3">
              <w:rPr>
                <w:rFonts w:ascii="GHEA Grapalat" w:hAnsi="GHEA Grapalat"/>
                <w:sz w:val="16"/>
                <w:szCs w:val="16"/>
              </w:rPr>
              <w:t>подлежащее поставке количество товара</w:t>
            </w:r>
          </w:p>
        </w:tc>
        <w:tc>
          <w:tcPr>
            <w:tcW w:w="947" w:type="dxa"/>
            <w:vAlign w:val="center"/>
          </w:tcPr>
          <w:p w:rsidR="00700C81" w:rsidRPr="00B138F3" w:rsidRDefault="005646FC" w:rsidP="00B46D58">
            <w:pPr>
              <w:widowControl w:val="0"/>
              <w:ind w:left="-132" w:right="-129"/>
              <w:jc w:val="center"/>
              <w:rPr>
                <w:rFonts w:ascii="GHEA Grapalat" w:hAnsi="GHEA Grapalat"/>
                <w:sz w:val="16"/>
                <w:szCs w:val="16"/>
                <w:lang w:val="en-US"/>
              </w:rPr>
            </w:pPr>
            <w:r w:rsidRPr="00B138F3">
              <w:rPr>
                <w:rFonts w:ascii="GHEA Grapalat" w:hAnsi="GHEA Grapalat"/>
                <w:sz w:val="16"/>
                <w:szCs w:val="16"/>
              </w:rPr>
              <w:t>с</w:t>
            </w:r>
            <w:r w:rsidR="00700C81" w:rsidRPr="00B138F3">
              <w:rPr>
                <w:rFonts w:ascii="GHEA Grapalat" w:hAnsi="GHEA Grapalat"/>
                <w:sz w:val="16"/>
                <w:szCs w:val="16"/>
              </w:rPr>
              <w:t>рок</w:t>
            </w:r>
            <w:r w:rsidR="005A57B8" w:rsidRPr="00B138F3">
              <w:rPr>
                <w:rStyle w:val="FootnoteReference"/>
                <w:rFonts w:ascii="GHEA Grapalat" w:hAnsi="GHEA Grapalat"/>
                <w:sz w:val="16"/>
                <w:szCs w:val="16"/>
              </w:rPr>
              <w:footnoteReference w:customMarkFollows="1" w:id="35"/>
              <w:t>***</w:t>
            </w:r>
          </w:p>
        </w:tc>
      </w:tr>
      <w:tr w:rsidR="00B138F3" w:rsidRPr="00B138F3" w:rsidTr="00317BD2">
        <w:trPr>
          <w:trHeight w:val="246"/>
          <w:jc w:val="center"/>
        </w:trPr>
        <w:tc>
          <w:tcPr>
            <w:tcW w:w="1242" w:type="dxa"/>
          </w:tcPr>
          <w:p w:rsidR="00071D1C" w:rsidRPr="00B138F3" w:rsidRDefault="00071D1C" w:rsidP="00B46D58">
            <w:pPr>
              <w:widowControl w:val="0"/>
              <w:jc w:val="center"/>
              <w:rPr>
                <w:rFonts w:ascii="GHEA Grapalat" w:hAnsi="GHEA Grapalat"/>
                <w:sz w:val="16"/>
                <w:szCs w:val="16"/>
              </w:rPr>
            </w:pPr>
          </w:p>
        </w:tc>
        <w:tc>
          <w:tcPr>
            <w:tcW w:w="2715" w:type="dxa"/>
          </w:tcPr>
          <w:p w:rsidR="00071D1C" w:rsidRPr="00B138F3" w:rsidRDefault="00071D1C" w:rsidP="00B46D58">
            <w:pPr>
              <w:widowControl w:val="0"/>
              <w:jc w:val="center"/>
              <w:rPr>
                <w:rFonts w:ascii="GHEA Grapalat" w:hAnsi="GHEA Grapalat"/>
                <w:sz w:val="16"/>
                <w:szCs w:val="16"/>
              </w:rPr>
            </w:pPr>
          </w:p>
        </w:tc>
        <w:tc>
          <w:tcPr>
            <w:tcW w:w="1559" w:type="dxa"/>
          </w:tcPr>
          <w:p w:rsidR="00071D1C" w:rsidRPr="00B138F3" w:rsidRDefault="00071D1C" w:rsidP="00B46D58">
            <w:pPr>
              <w:widowControl w:val="0"/>
              <w:jc w:val="center"/>
              <w:rPr>
                <w:rFonts w:ascii="GHEA Grapalat" w:hAnsi="GHEA Grapalat"/>
                <w:sz w:val="16"/>
                <w:szCs w:val="16"/>
              </w:rPr>
            </w:pPr>
          </w:p>
        </w:tc>
        <w:tc>
          <w:tcPr>
            <w:tcW w:w="1925" w:type="dxa"/>
          </w:tcPr>
          <w:p w:rsidR="00071D1C" w:rsidRPr="00B138F3" w:rsidRDefault="00071D1C" w:rsidP="00B46D58">
            <w:pPr>
              <w:widowControl w:val="0"/>
              <w:jc w:val="center"/>
              <w:rPr>
                <w:rFonts w:ascii="GHEA Grapalat" w:hAnsi="GHEA Grapalat"/>
                <w:sz w:val="16"/>
                <w:szCs w:val="16"/>
              </w:rPr>
            </w:pPr>
          </w:p>
        </w:tc>
        <w:tc>
          <w:tcPr>
            <w:tcW w:w="1467" w:type="dxa"/>
          </w:tcPr>
          <w:p w:rsidR="00071D1C" w:rsidRPr="00B138F3" w:rsidRDefault="00071D1C" w:rsidP="00B46D58">
            <w:pPr>
              <w:widowControl w:val="0"/>
              <w:jc w:val="center"/>
              <w:rPr>
                <w:rFonts w:ascii="GHEA Grapalat" w:hAnsi="GHEA Grapalat"/>
                <w:sz w:val="16"/>
                <w:szCs w:val="16"/>
              </w:rPr>
            </w:pPr>
          </w:p>
        </w:tc>
        <w:tc>
          <w:tcPr>
            <w:tcW w:w="1085" w:type="dxa"/>
          </w:tcPr>
          <w:p w:rsidR="00071D1C" w:rsidRPr="00B138F3" w:rsidRDefault="00071D1C" w:rsidP="00B46D58">
            <w:pPr>
              <w:widowControl w:val="0"/>
              <w:jc w:val="center"/>
              <w:rPr>
                <w:rFonts w:ascii="GHEA Grapalat" w:hAnsi="GHEA Grapalat"/>
                <w:sz w:val="16"/>
                <w:szCs w:val="16"/>
              </w:rPr>
            </w:pPr>
          </w:p>
        </w:tc>
        <w:tc>
          <w:tcPr>
            <w:tcW w:w="1559" w:type="dxa"/>
          </w:tcPr>
          <w:p w:rsidR="00071D1C" w:rsidRPr="00B138F3" w:rsidRDefault="00071D1C" w:rsidP="00B46D58">
            <w:pPr>
              <w:widowControl w:val="0"/>
              <w:jc w:val="center"/>
              <w:rPr>
                <w:rFonts w:ascii="GHEA Grapalat" w:hAnsi="GHEA Grapalat"/>
                <w:sz w:val="16"/>
                <w:szCs w:val="16"/>
              </w:rPr>
            </w:pPr>
          </w:p>
        </w:tc>
        <w:tc>
          <w:tcPr>
            <w:tcW w:w="1134" w:type="dxa"/>
          </w:tcPr>
          <w:p w:rsidR="00071D1C" w:rsidRPr="00B138F3" w:rsidRDefault="00071D1C" w:rsidP="00B46D58">
            <w:pPr>
              <w:widowControl w:val="0"/>
              <w:jc w:val="center"/>
              <w:rPr>
                <w:rFonts w:ascii="GHEA Grapalat" w:hAnsi="GHEA Grapalat"/>
                <w:sz w:val="16"/>
                <w:szCs w:val="16"/>
              </w:rPr>
            </w:pPr>
          </w:p>
        </w:tc>
        <w:tc>
          <w:tcPr>
            <w:tcW w:w="850" w:type="dxa"/>
          </w:tcPr>
          <w:p w:rsidR="00071D1C" w:rsidRPr="00B138F3" w:rsidRDefault="00071D1C" w:rsidP="00B46D58">
            <w:pPr>
              <w:widowControl w:val="0"/>
              <w:jc w:val="center"/>
              <w:rPr>
                <w:rFonts w:ascii="GHEA Grapalat" w:hAnsi="GHEA Grapalat"/>
                <w:sz w:val="16"/>
                <w:szCs w:val="16"/>
              </w:rPr>
            </w:pPr>
          </w:p>
        </w:tc>
        <w:tc>
          <w:tcPr>
            <w:tcW w:w="709" w:type="dxa"/>
          </w:tcPr>
          <w:p w:rsidR="00071D1C" w:rsidRPr="00B138F3" w:rsidRDefault="00071D1C" w:rsidP="00B46D58">
            <w:pPr>
              <w:widowControl w:val="0"/>
              <w:jc w:val="center"/>
              <w:rPr>
                <w:rFonts w:ascii="GHEA Grapalat" w:hAnsi="GHEA Grapalat"/>
                <w:sz w:val="16"/>
                <w:szCs w:val="16"/>
              </w:rPr>
            </w:pPr>
          </w:p>
        </w:tc>
        <w:tc>
          <w:tcPr>
            <w:tcW w:w="1158" w:type="dxa"/>
          </w:tcPr>
          <w:p w:rsidR="00071D1C" w:rsidRPr="00B138F3" w:rsidRDefault="00071D1C" w:rsidP="00B46D58">
            <w:pPr>
              <w:widowControl w:val="0"/>
              <w:jc w:val="center"/>
              <w:rPr>
                <w:rFonts w:ascii="GHEA Grapalat" w:hAnsi="GHEA Grapalat"/>
                <w:sz w:val="16"/>
                <w:szCs w:val="16"/>
              </w:rPr>
            </w:pPr>
          </w:p>
        </w:tc>
        <w:tc>
          <w:tcPr>
            <w:tcW w:w="947" w:type="dxa"/>
          </w:tcPr>
          <w:p w:rsidR="00071D1C" w:rsidRPr="00B138F3" w:rsidRDefault="00071D1C" w:rsidP="00B46D58">
            <w:pPr>
              <w:widowControl w:val="0"/>
              <w:jc w:val="center"/>
              <w:rPr>
                <w:rFonts w:ascii="GHEA Grapalat" w:hAnsi="GHEA Grapalat"/>
                <w:sz w:val="16"/>
                <w:szCs w:val="16"/>
              </w:rPr>
            </w:pPr>
          </w:p>
        </w:tc>
      </w:tr>
      <w:tr w:rsidR="00317BD2" w:rsidRPr="00B138F3" w:rsidTr="00317BD2">
        <w:trPr>
          <w:jc w:val="center"/>
        </w:trPr>
        <w:tc>
          <w:tcPr>
            <w:tcW w:w="1242" w:type="dxa"/>
          </w:tcPr>
          <w:p w:rsidR="00071D1C" w:rsidRPr="00B138F3" w:rsidRDefault="00071D1C" w:rsidP="00B46D58">
            <w:pPr>
              <w:widowControl w:val="0"/>
              <w:jc w:val="center"/>
              <w:rPr>
                <w:rFonts w:ascii="GHEA Grapalat" w:hAnsi="GHEA Grapalat"/>
                <w:sz w:val="16"/>
                <w:szCs w:val="16"/>
              </w:rPr>
            </w:pPr>
          </w:p>
        </w:tc>
        <w:tc>
          <w:tcPr>
            <w:tcW w:w="2715" w:type="dxa"/>
          </w:tcPr>
          <w:p w:rsidR="00071D1C" w:rsidRPr="00B138F3" w:rsidRDefault="00071D1C" w:rsidP="00B46D58">
            <w:pPr>
              <w:widowControl w:val="0"/>
              <w:jc w:val="center"/>
              <w:rPr>
                <w:rFonts w:ascii="GHEA Grapalat" w:hAnsi="GHEA Grapalat"/>
                <w:sz w:val="16"/>
                <w:szCs w:val="16"/>
              </w:rPr>
            </w:pPr>
          </w:p>
        </w:tc>
        <w:tc>
          <w:tcPr>
            <w:tcW w:w="1559" w:type="dxa"/>
          </w:tcPr>
          <w:p w:rsidR="00071D1C" w:rsidRPr="00B138F3" w:rsidRDefault="00071D1C" w:rsidP="00B46D58">
            <w:pPr>
              <w:widowControl w:val="0"/>
              <w:jc w:val="center"/>
              <w:rPr>
                <w:rFonts w:ascii="GHEA Grapalat" w:hAnsi="GHEA Grapalat"/>
                <w:sz w:val="16"/>
                <w:szCs w:val="16"/>
              </w:rPr>
            </w:pPr>
          </w:p>
        </w:tc>
        <w:tc>
          <w:tcPr>
            <w:tcW w:w="1925" w:type="dxa"/>
          </w:tcPr>
          <w:p w:rsidR="00071D1C" w:rsidRPr="00B138F3" w:rsidRDefault="00071D1C" w:rsidP="00B46D58">
            <w:pPr>
              <w:widowControl w:val="0"/>
              <w:jc w:val="center"/>
              <w:rPr>
                <w:rFonts w:ascii="GHEA Grapalat" w:hAnsi="GHEA Grapalat"/>
                <w:sz w:val="16"/>
                <w:szCs w:val="16"/>
              </w:rPr>
            </w:pPr>
          </w:p>
        </w:tc>
        <w:tc>
          <w:tcPr>
            <w:tcW w:w="1467" w:type="dxa"/>
          </w:tcPr>
          <w:p w:rsidR="00071D1C" w:rsidRPr="00B138F3" w:rsidRDefault="00071D1C" w:rsidP="00B46D58">
            <w:pPr>
              <w:widowControl w:val="0"/>
              <w:jc w:val="center"/>
              <w:rPr>
                <w:rFonts w:ascii="GHEA Grapalat" w:hAnsi="GHEA Grapalat"/>
                <w:sz w:val="16"/>
                <w:szCs w:val="16"/>
              </w:rPr>
            </w:pPr>
          </w:p>
        </w:tc>
        <w:tc>
          <w:tcPr>
            <w:tcW w:w="1085" w:type="dxa"/>
          </w:tcPr>
          <w:p w:rsidR="00071D1C" w:rsidRPr="00B138F3" w:rsidRDefault="00071D1C" w:rsidP="00B46D58">
            <w:pPr>
              <w:widowControl w:val="0"/>
              <w:jc w:val="center"/>
              <w:rPr>
                <w:rFonts w:ascii="GHEA Grapalat" w:hAnsi="GHEA Grapalat"/>
                <w:sz w:val="16"/>
                <w:szCs w:val="16"/>
              </w:rPr>
            </w:pPr>
          </w:p>
        </w:tc>
        <w:tc>
          <w:tcPr>
            <w:tcW w:w="1559" w:type="dxa"/>
          </w:tcPr>
          <w:p w:rsidR="00071D1C" w:rsidRPr="00B138F3" w:rsidRDefault="00071D1C" w:rsidP="00B46D58">
            <w:pPr>
              <w:widowControl w:val="0"/>
              <w:jc w:val="center"/>
              <w:rPr>
                <w:rFonts w:ascii="GHEA Grapalat" w:hAnsi="GHEA Grapalat"/>
                <w:sz w:val="16"/>
                <w:szCs w:val="16"/>
              </w:rPr>
            </w:pPr>
          </w:p>
        </w:tc>
        <w:tc>
          <w:tcPr>
            <w:tcW w:w="1984" w:type="dxa"/>
            <w:gridSpan w:val="2"/>
          </w:tcPr>
          <w:p w:rsidR="00071D1C" w:rsidRPr="00B138F3" w:rsidRDefault="00071D1C" w:rsidP="00B46D58">
            <w:pPr>
              <w:widowControl w:val="0"/>
              <w:jc w:val="center"/>
              <w:rPr>
                <w:rFonts w:ascii="GHEA Grapalat" w:hAnsi="GHEA Grapalat"/>
                <w:sz w:val="16"/>
                <w:szCs w:val="16"/>
              </w:rPr>
            </w:pPr>
          </w:p>
        </w:tc>
        <w:tc>
          <w:tcPr>
            <w:tcW w:w="709" w:type="dxa"/>
          </w:tcPr>
          <w:p w:rsidR="00071D1C" w:rsidRPr="00B138F3" w:rsidRDefault="00071D1C" w:rsidP="00B46D58">
            <w:pPr>
              <w:widowControl w:val="0"/>
              <w:jc w:val="center"/>
              <w:rPr>
                <w:rFonts w:ascii="GHEA Grapalat" w:hAnsi="GHEA Grapalat"/>
                <w:sz w:val="16"/>
                <w:szCs w:val="16"/>
              </w:rPr>
            </w:pPr>
          </w:p>
        </w:tc>
        <w:tc>
          <w:tcPr>
            <w:tcW w:w="1158" w:type="dxa"/>
          </w:tcPr>
          <w:p w:rsidR="00071D1C" w:rsidRPr="00B138F3" w:rsidRDefault="00071D1C" w:rsidP="00B46D58">
            <w:pPr>
              <w:widowControl w:val="0"/>
              <w:jc w:val="center"/>
              <w:rPr>
                <w:rFonts w:ascii="GHEA Grapalat" w:hAnsi="GHEA Grapalat"/>
                <w:sz w:val="16"/>
                <w:szCs w:val="16"/>
              </w:rPr>
            </w:pPr>
          </w:p>
        </w:tc>
        <w:tc>
          <w:tcPr>
            <w:tcW w:w="947" w:type="dxa"/>
          </w:tcPr>
          <w:p w:rsidR="00071D1C" w:rsidRPr="00B138F3" w:rsidRDefault="00071D1C" w:rsidP="00B46D58">
            <w:pPr>
              <w:widowControl w:val="0"/>
              <w:jc w:val="center"/>
              <w:rPr>
                <w:rFonts w:ascii="GHEA Grapalat" w:hAnsi="GHEA Grapalat"/>
                <w:sz w:val="16"/>
                <w:szCs w:val="16"/>
              </w:rPr>
            </w:pPr>
          </w:p>
        </w:tc>
      </w:tr>
    </w:tbl>
    <w:p w:rsidR="00F954E8" w:rsidRPr="00B138F3" w:rsidRDefault="00F954E8" w:rsidP="00B46D58">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lastRenderedPageBreak/>
              <w:t>М. П.</w:t>
            </w:r>
          </w:p>
        </w:tc>
        <w:tc>
          <w:tcPr>
            <w:tcW w:w="760" w:type="dxa"/>
          </w:tcPr>
          <w:p w:rsidR="00071D1C" w:rsidRPr="00B138F3" w:rsidRDefault="00071D1C" w:rsidP="00B46D58">
            <w:pPr>
              <w:widowControl w:val="0"/>
              <w:jc w:val="center"/>
              <w:rPr>
                <w:rFonts w:ascii="GHEA Grapalat" w:hAnsi="GHEA Grapalat"/>
              </w:rPr>
            </w:pPr>
          </w:p>
        </w:tc>
        <w:tc>
          <w:tcPr>
            <w:tcW w:w="4343"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lastRenderedPageBreak/>
              <w:t>М. П.</w:t>
            </w:r>
          </w:p>
        </w:tc>
      </w:tr>
    </w:tbl>
    <w:p w:rsidR="00071D1C" w:rsidRPr="00B138F3" w:rsidRDefault="00071D1C" w:rsidP="00B46D58">
      <w:pPr>
        <w:widowControl w:val="0"/>
        <w:spacing w:after="160"/>
        <w:jc w:val="right"/>
        <w:rPr>
          <w:rFonts w:ascii="GHEA Grapalat" w:hAnsi="GHEA Grapalat"/>
          <w:i/>
        </w:rPr>
      </w:pPr>
      <w:r w:rsidRPr="00B138F3">
        <w:rPr>
          <w:rFonts w:ascii="GHEA Grapalat" w:hAnsi="GHEA Grapalat"/>
        </w:rPr>
        <w:lastRenderedPageBreak/>
        <w:br w:type="page"/>
      </w:r>
      <w:r w:rsidRPr="00B138F3">
        <w:rPr>
          <w:rFonts w:ascii="GHEA Grapalat" w:hAnsi="GHEA Grapalat"/>
          <w:i/>
        </w:rPr>
        <w:lastRenderedPageBreak/>
        <w:t>Приложение № 2</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FootnoteReference"/>
          <w:rFonts w:ascii="GHEA Grapalat" w:hAnsi="GHEA Grapalat"/>
        </w:rPr>
        <w:footnoteReference w:customMarkFollows="1" w:id="36"/>
        <w:t>*</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4"/>
        <w:gridCol w:w="2155"/>
        <w:gridCol w:w="1293"/>
        <w:gridCol w:w="1007"/>
        <w:gridCol w:w="1006"/>
        <w:gridCol w:w="718"/>
        <w:gridCol w:w="861"/>
        <w:gridCol w:w="545"/>
        <w:gridCol w:w="606"/>
        <w:gridCol w:w="718"/>
        <w:gridCol w:w="854"/>
        <w:gridCol w:w="868"/>
        <w:gridCol w:w="861"/>
        <w:gridCol w:w="1007"/>
        <w:gridCol w:w="861"/>
        <w:gridCol w:w="821"/>
      </w:tblGrid>
      <w:tr w:rsidR="00B138F3" w:rsidRPr="00B138F3" w:rsidTr="00E67FD5">
        <w:trPr>
          <w:trHeight w:val="305"/>
          <w:jc w:val="center"/>
        </w:trPr>
        <w:tc>
          <w:tcPr>
            <w:tcW w:w="15903" w:type="dxa"/>
            <w:gridSpan w:val="16"/>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E67FD5">
        <w:trPr>
          <w:trHeight w:val="747"/>
          <w:jc w:val="center"/>
        </w:trPr>
        <w:tc>
          <w:tcPr>
            <w:tcW w:w="1724"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2155"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293"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731" w:type="dxa"/>
            <w:gridSpan w:val="13"/>
            <w:vAlign w:val="center"/>
          </w:tcPr>
          <w:p w:rsidR="00071D1C" w:rsidRPr="00B138F3" w:rsidRDefault="00071D1C" w:rsidP="00B46D58">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w:t>
            </w:r>
            <w:r w:rsidR="00AA7117" w:rsidRPr="00B138F3">
              <w:rPr>
                <w:rFonts w:ascii="GHEA Grapalat" w:hAnsi="GHEA Grapalat"/>
                <w:sz w:val="16"/>
                <w:szCs w:val="16"/>
              </w:rPr>
              <w:t xml:space="preserve"> </w:t>
            </w:r>
            <w:r w:rsidR="00E67FD5" w:rsidRPr="00B138F3">
              <w:rPr>
                <w:rFonts w:ascii="GHEA Grapalat" w:hAnsi="GHEA Grapalat"/>
                <w:sz w:val="16"/>
                <w:szCs w:val="16"/>
              </w:rPr>
              <w:t>г., по месяцам, в том числе</w:t>
            </w:r>
            <w:r w:rsidR="00E67FD5" w:rsidRPr="00B138F3">
              <w:rPr>
                <w:rStyle w:val="FootnoteReference"/>
                <w:rFonts w:ascii="GHEA Grapalat" w:hAnsi="GHEA Grapalat"/>
                <w:sz w:val="16"/>
                <w:szCs w:val="16"/>
              </w:rPr>
              <w:footnoteReference w:customMarkFollows="1" w:id="37"/>
              <w:t>**</w:t>
            </w:r>
          </w:p>
        </w:tc>
      </w:tr>
      <w:tr w:rsidR="00B138F3" w:rsidRPr="00B138F3" w:rsidTr="00AB4EAB">
        <w:trPr>
          <w:trHeight w:val="594"/>
          <w:jc w:val="center"/>
        </w:trPr>
        <w:tc>
          <w:tcPr>
            <w:tcW w:w="1724" w:type="dxa"/>
          </w:tcPr>
          <w:p w:rsidR="00071D1C" w:rsidRPr="00B138F3" w:rsidRDefault="00071D1C" w:rsidP="00B46D58">
            <w:pPr>
              <w:widowControl w:val="0"/>
              <w:jc w:val="center"/>
              <w:rPr>
                <w:rFonts w:ascii="GHEA Grapalat" w:hAnsi="GHEA Grapalat"/>
                <w:sz w:val="16"/>
                <w:szCs w:val="16"/>
              </w:rPr>
            </w:pPr>
          </w:p>
        </w:tc>
        <w:tc>
          <w:tcPr>
            <w:tcW w:w="2155" w:type="dxa"/>
          </w:tcPr>
          <w:p w:rsidR="00071D1C" w:rsidRPr="00B138F3" w:rsidRDefault="00071D1C" w:rsidP="00B46D58">
            <w:pPr>
              <w:widowControl w:val="0"/>
              <w:jc w:val="center"/>
              <w:rPr>
                <w:rFonts w:ascii="GHEA Grapalat" w:hAnsi="GHEA Grapalat"/>
                <w:sz w:val="16"/>
                <w:szCs w:val="16"/>
              </w:rPr>
            </w:pPr>
          </w:p>
        </w:tc>
        <w:tc>
          <w:tcPr>
            <w:tcW w:w="1293" w:type="dxa"/>
          </w:tcPr>
          <w:p w:rsidR="00071D1C" w:rsidRPr="00B138F3" w:rsidRDefault="00071D1C" w:rsidP="00B46D58">
            <w:pPr>
              <w:widowControl w:val="0"/>
              <w:jc w:val="center"/>
              <w:rPr>
                <w:rFonts w:ascii="GHEA Grapalat" w:hAnsi="GHEA Grapalat"/>
                <w:sz w:val="16"/>
                <w:szCs w:val="16"/>
              </w:rPr>
            </w:pPr>
          </w:p>
        </w:tc>
        <w:tc>
          <w:tcPr>
            <w:tcW w:w="1007"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1006"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71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61"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45"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6"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71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54"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61"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1007"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61"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821" w:type="dxa"/>
            <w:vAlign w:val="center"/>
          </w:tcPr>
          <w:p w:rsidR="00071D1C" w:rsidRPr="00B138F3" w:rsidRDefault="00071D1C" w:rsidP="00B46D58">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E67FD5" w:rsidRPr="00B138F3" w:rsidTr="00AB4EAB">
        <w:trPr>
          <w:trHeight w:val="404"/>
          <w:jc w:val="center"/>
        </w:trPr>
        <w:tc>
          <w:tcPr>
            <w:tcW w:w="1724" w:type="dxa"/>
          </w:tcPr>
          <w:p w:rsidR="00071D1C" w:rsidRPr="00B138F3" w:rsidRDefault="00071D1C" w:rsidP="00B46D58">
            <w:pPr>
              <w:widowControl w:val="0"/>
              <w:jc w:val="center"/>
              <w:rPr>
                <w:rFonts w:ascii="GHEA Grapalat" w:hAnsi="GHEA Grapalat"/>
                <w:sz w:val="16"/>
                <w:szCs w:val="16"/>
              </w:rPr>
            </w:pPr>
          </w:p>
        </w:tc>
        <w:tc>
          <w:tcPr>
            <w:tcW w:w="2155" w:type="dxa"/>
          </w:tcPr>
          <w:p w:rsidR="00071D1C" w:rsidRPr="00B138F3" w:rsidRDefault="00071D1C" w:rsidP="00B46D58">
            <w:pPr>
              <w:widowControl w:val="0"/>
              <w:jc w:val="center"/>
              <w:rPr>
                <w:rFonts w:ascii="GHEA Grapalat" w:hAnsi="GHEA Grapalat"/>
                <w:sz w:val="16"/>
                <w:szCs w:val="16"/>
              </w:rPr>
            </w:pPr>
          </w:p>
        </w:tc>
        <w:tc>
          <w:tcPr>
            <w:tcW w:w="1293" w:type="dxa"/>
          </w:tcPr>
          <w:p w:rsidR="00071D1C" w:rsidRPr="00B138F3" w:rsidRDefault="00071D1C" w:rsidP="00B46D58">
            <w:pPr>
              <w:widowControl w:val="0"/>
              <w:jc w:val="center"/>
              <w:rPr>
                <w:rFonts w:ascii="GHEA Grapalat" w:hAnsi="GHEA Grapalat"/>
                <w:sz w:val="16"/>
                <w:szCs w:val="16"/>
              </w:rPr>
            </w:pPr>
          </w:p>
        </w:tc>
        <w:tc>
          <w:tcPr>
            <w:tcW w:w="1007"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 %</w:t>
            </w:r>
          </w:p>
        </w:tc>
        <w:tc>
          <w:tcPr>
            <w:tcW w:w="1006"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 %</w:t>
            </w:r>
          </w:p>
        </w:tc>
        <w:tc>
          <w:tcPr>
            <w:tcW w:w="718"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61"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545"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606"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718"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54"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68"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61"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1007"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61"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21" w:type="dxa"/>
            <w:vAlign w:val="center"/>
          </w:tcPr>
          <w:p w:rsidR="00071D1C" w:rsidRPr="00B138F3" w:rsidRDefault="00071D1C" w:rsidP="00B46D58">
            <w:pPr>
              <w:widowControl w:val="0"/>
              <w:jc w:val="center"/>
              <w:rPr>
                <w:rFonts w:ascii="GHEA Grapalat" w:hAnsi="GHEA Grapalat"/>
                <w:b/>
                <w:sz w:val="16"/>
                <w:szCs w:val="16"/>
              </w:rPr>
            </w:pPr>
            <w:r w:rsidRPr="00B138F3">
              <w:rPr>
                <w:rFonts w:ascii="GHEA Grapalat" w:hAnsi="GHEA Grapalat"/>
                <w:sz w:val="16"/>
                <w:szCs w:val="16"/>
              </w:rPr>
              <w:t>... %</w:t>
            </w:r>
          </w:p>
        </w:tc>
      </w:tr>
    </w:tbl>
    <w:p w:rsidR="00071D1C" w:rsidRPr="00B138F3" w:rsidRDefault="00071D1C" w:rsidP="00B46D5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Р/С____________________________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firstLine="375"/>
        <w:rPr>
          <w:rFonts w:ascii="GHEA Grapalat" w:hAnsi="GHEA Grapalat"/>
          <w:iCs/>
        </w:rPr>
      </w:pPr>
    </w:p>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BodyTextIndent"/>
        <w:widowControl w:val="0"/>
        <w:spacing w:after="160" w:line="240" w:lineRule="auto"/>
        <w:ind w:firstLine="0"/>
        <w:jc w:val="center"/>
        <w:rPr>
          <w:rFonts w:ascii="GHEA Grapalat" w:hAnsi="GHEA Grapalat"/>
          <w:b/>
          <w:bCs/>
          <w:iCs/>
          <w:sz w:val="24"/>
          <w:szCs w:val="24"/>
        </w:rPr>
      </w:pPr>
    </w:p>
    <w:p w:rsidR="0038400D" w:rsidRPr="00B138F3" w:rsidRDefault="0038400D" w:rsidP="00B46D58">
      <w:pPr>
        <w:pStyle w:val="BodyTextIndent"/>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bl>
    <w:p w:rsidR="0038400D" w:rsidRPr="00B138F3" w:rsidRDefault="0038400D" w:rsidP="00B46D58">
      <w:pPr>
        <w:widowControl w:val="0"/>
        <w:spacing w:after="160"/>
        <w:ind w:firstLine="375"/>
        <w:jc w:val="both"/>
        <w:rPr>
          <w:rFonts w:ascii="GHEA Grapalat" w:hAnsi="GHEA Grapalat" w:cs="Arial"/>
          <w:iCs/>
          <w:lang w:val="en-US"/>
        </w:rPr>
      </w:pPr>
    </w:p>
    <w:p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196F14" w:rsidRPr="00B138F3" w:rsidRDefault="00196F14" w:rsidP="00B46D58">
      <w:pPr>
        <w:widowControl w:val="0"/>
        <w:spacing w:after="160"/>
        <w:jc w:val="right"/>
        <w:rPr>
          <w:rFonts w:ascii="GHEA Grapalat" w:hAnsi="GHEA Grapalat" w:cs="Sylfaen"/>
          <w:b/>
        </w:rPr>
      </w:pPr>
    </w:p>
    <w:p w:rsidR="00196F14" w:rsidRPr="00B138F3" w:rsidRDefault="00196F14" w:rsidP="00B46D58">
      <w:pPr>
        <w:rPr>
          <w:rFonts w:ascii="GHEA Grapalat" w:hAnsi="GHEA Grapalat" w:cs="Sylfaen"/>
          <w:b/>
        </w:rPr>
      </w:pPr>
      <w:r w:rsidRPr="00B138F3">
        <w:rPr>
          <w:rFonts w:ascii="GHEA Grapalat" w:hAnsi="GHEA Grapalat" w:cs="Sylfaen"/>
          <w:b/>
        </w:rPr>
        <w:br w:type="page"/>
      </w: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r>
        <w:rPr>
          <w:rFonts w:ascii="GHEA Grapalat" w:hAnsi="GHEA Grapalat"/>
        </w:rPr>
        <w:t xml:space="preserve">                                                       </w:t>
      </w:r>
    </w:p>
    <w:p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7854" w:rsidRDefault="00F47854">
      <w:r>
        <w:separator/>
      </w:r>
    </w:p>
  </w:endnote>
  <w:endnote w:type="continuationSeparator" w:id="0">
    <w:p w:rsidR="00F47854" w:rsidRDefault="00F478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4027879"/>
      <w:docPartObj>
        <w:docPartGallery w:val="Page Numbers (Bottom of Page)"/>
        <w:docPartUnique/>
      </w:docPartObj>
    </w:sdtPr>
    <w:sdtEndPr>
      <w:rPr>
        <w:rFonts w:ascii="GHEA Grapalat" w:hAnsi="GHEA Grapalat"/>
        <w:sz w:val="24"/>
        <w:szCs w:val="24"/>
      </w:rPr>
    </w:sdtEndPr>
    <w:sdtContent>
      <w:p w:rsidR="006D2CDF" w:rsidRPr="00C861E9" w:rsidRDefault="006D2CDF">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717AD3">
          <w:rPr>
            <w:rFonts w:ascii="GHEA Grapalat" w:hAnsi="GHEA Grapalat"/>
            <w:noProof/>
            <w:sz w:val="24"/>
            <w:szCs w:val="24"/>
          </w:rPr>
          <w:t>106</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7854" w:rsidRDefault="00F47854">
      <w:r>
        <w:separator/>
      </w:r>
    </w:p>
  </w:footnote>
  <w:footnote w:type="continuationSeparator" w:id="0">
    <w:p w:rsidR="00F47854" w:rsidRDefault="00F47854">
      <w:r>
        <w:continuationSeparator/>
      </w:r>
    </w:p>
  </w:footnote>
  <w:footnote w:id="1">
    <w:p w:rsidR="00717AD3" w:rsidRPr="00DB4FE3" w:rsidRDefault="006D2CDF" w:rsidP="00717AD3">
      <w:pPr>
        <w:widowControl w:val="0"/>
        <w:ind w:hanging="567"/>
        <w:jc w:val="both"/>
        <w:rPr>
          <w:rFonts w:ascii="GHEA Grapalat" w:hAnsi="GHEA Grapalat"/>
          <w:i/>
          <w:sz w:val="20"/>
          <w:szCs w:val="20"/>
        </w:rPr>
      </w:pPr>
      <w:r w:rsidRPr="00541313">
        <w:rPr>
          <w:rFonts w:ascii="GHEA Grapalat" w:hAnsi="GHEA Grapalat"/>
          <w:i/>
          <w:sz w:val="20"/>
          <w:szCs w:val="20"/>
        </w:rPr>
        <w:t xml:space="preserve">       </w:t>
      </w:r>
    </w:p>
    <w:p w:rsidR="006D2CDF" w:rsidRPr="008842CE" w:rsidRDefault="006D2CDF" w:rsidP="008842CE">
      <w:pPr>
        <w:pStyle w:val="FootnoteText"/>
        <w:widowControl w:val="0"/>
        <w:jc w:val="both"/>
        <w:rPr>
          <w:rFonts w:ascii="GHEA Grapalat" w:hAnsi="GHEA Grapalat"/>
          <w:lang w:val="af-ZA"/>
        </w:rPr>
      </w:pPr>
    </w:p>
  </w:footnote>
  <w:footnote w:id="2">
    <w:p w:rsidR="006D2CDF" w:rsidRPr="00CD6B60" w:rsidRDefault="006D2CDF"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6D2CDF" w:rsidRPr="00CD6B60" w:rsidRDefault="006D2CDF"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6D2CDF" w:rsidRPr="00CD6B60" w:rsidRDefault="006D2CDF"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6D2CDF" w:rsidRPr="00CD6B60" w:rsidRDefault="006D2CDF" w:rsidP="00FC69A8">
      <w:pPr>
        <w:pStyle w:val="FootnoteText"/>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3">
    <w:p w:rsidR="006D2CDF" w:rsidRPr="00CA2B01" w:rsidRDefault="006D2CDF" w:rsidP="00182C2E">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rsidR="006D2CDF" w:rsidRPr="00CA2B01" w:rsidRDefault="006D2CDF" w:rsidP="00182C2E">
      <w:pPr>
        <w:widowControl w:val="0"/>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w:t>
      </w:r>
      <w:r w:rsidRPr="00CA2B01">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CA2B01">
        <w:rPr>
          <w:rFonts w:ascii="GHEA Grapalat" w:hAnsi="GHEA Grapalat"/>
          <w:i/>
          <w:sz w:val="20"/>
          <w:szCs w:val="20"/>
        </w:rPr>
        <w:t xml:space="preserve">части 6 статьи 15 Закона, </w:t>
      </w:r>
    </w:p>
    <w:p w:rsidR="006D2CDF" w:rsidRPr="00CA2B01" w:rsidRDefault="006D2CDF" w:rsidP="00182C2E">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запланированная (прогнозируемая) общая </w:t>
      </w:r>
      <w:r w:rsidRPr="00CA2B01">
        <w:rPr>
          <w:rFonts w:ascii="GHEA Grapalat" w:hAnsi="GHEA Grapalat"/>
          <w:i/>
          <w:sz w:val="20"/>
          <w:szCs w:val="20"/>
        </w:rPr>
        <w:t>цена закупаемого товара по заявке на закупку в рамках данной процедуры не превышает 25 млн. драмов РА</w:t>
      </w:r>
    </w:p>
  </w:footnote>
  <w:footnote w:id="4">
    <w:p w:rsidR="006D2CDF" w:rsidRPr="0034222E" w:rsidDel="00932115" w:rsidRDefault="006D2CDF" w:rsidP="00AF1F59">
      <w:pPr>
        <w:pStyle w:val="FootnoteText"/>
        <w:jc w:val="both"/>
        <w:rPr>
          <w:del w:id="2" w:author="Inesa Kocharyan" w:date="2019-10-29T12:18:00Z"/>
        </w:rPr>
      </w:pPr>
      <w:r w:rsidRPr="0034222E">
        <w:rPr>
          <w:rStyle w:val="FootnoteReference"/>
        </w:rPr>
        <w:t>7</w:t>
      </w:r>
      <w:r w:rsidRPr="0034222E">
        <w:t xml:space="preserve"> </w:t>
      </w:r>
      <w:r w:rsidRPr="0034222E">
        <w:rPr>
          <w:rFonts w:ascii="GHEA Grapalat" w:hAnsi="GHEA Grapalat"/>
          <w:i/>
        </w:rPr>
        <w:t xml:space="preserve">Если настоящим Приглашением не предусматривается представление информации относительно товарного знака, фирменного наименования, </w:t>
      </w:r>
      <w:r w:rsidR="004047BE">
        <w:rPr>
          <w:rFonts w:ascii="GHEA Grapalat" w:hAnsi="GHEA Grapalat"/>
          <w:i/>
        </w:rPr>
        <w:t>модель</w:t>
      </w:r>
      <w:r w:rsidRPr="0034222E">
        <w:rPr>
          <w:rFonts w:ascii="GHEA Grapalat" w:hAnsi="GHEA Grapalat"/>
          <w:i/>
        </w:rPr>
        <w:t xml:space="preserve"> и наименования производителя, , то из подпункта исключаются слова " а также товарный знак, фирменное наименование, </w:t>
      </w:r>
      <w:r w:rsidR="004047BE">
        <w:rPr>
          <w:rFonts w:ascii="GHEA Grapalat" w:hAnsi="GHEA Grapalat"/>
          <w:i/>
        </w:rPr>
        <w:t>модель</w:t>
      </w:r>
      <w:r w:rsidRPr="0034222E">
        <w:rPr>
          <w:rFonts w:ascii="GHEA Grapalat" w:hAnsi="GHEA Grapalat"/>
          <w:i/>
        </w:rPr>
        <w:t xml:space="preserve"> и наименование производителя</w:t>
      </w:r>
      <w:r w:rsidR="004047BE" w:rsidRPr="00FF03AB">
        <w:rPr>
          <w:rFonts w:ascii="GHEA Grapalat" w:hAnsi="GHEA Grapalat"/>
          <w:i/>
        </w:rPr>
        <w:t>(далее — полное описание товара)</w:t>
      </w:r>
      <w:r w:rsidR="004047BE" w:rsidRPr="00201B3D">
        <w:rPr>
          <w:rFonts w:ascii="GHEA Grapalat" w:hAnsi="GHEA Grapalat"/>
          <w:i/>
        </w:rPr>
        <w:t>.</w:t>
      </w:r>
      <w:r w:rsidRPr="0034222E">
        <w:rPr>
          <w:rFonts w:ascii="GHEA Grapalat" w:hAnsi="GHEA Grapalat"/>
          <w:i/>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797B1C">
        <w:rPr>
          <w:rFonts w:ascii="GHEA Grapalat" w:hAnsi="GHEA Grapalat"/>
          <w:i/>
        </w:rPr>
        <w:t>модель</w:t>
      </w:r>
      <w:r w:rsidR="00694DC9">
        <w:rPr>
          <w:rFonts w:ascii="GHEA Grapalat" w:hAnsi="GHEA Grapalat"/>
        </w:rPr>
        <w:t xml:space="preserve">, </w:t>
      </w:r>
      <w:r w:rsidR="00694DC9" w:rsidRPr="00FF03AB">
        <w:rPr>
          <w:rFonts w:ascii="GHEA Grapalat" w:hAnsi="GHEA Grapalat"/>
          <w:i/>
        </w:rPr>
        <w:t>если не применяется условие, установленное последним предложением пункта 1.1 настоящей части</w:t>
      </w:r>
      <w:r w:rsidR="00694DC9" w:rsidRPr="006E0192" w:rsidDel="001C6688">
        <w:rPr>
          <w:rFonts w:ascii="GHEA Grapalat" w:hAnsi="GHEA Grapalat"/>
          <w:i/>
        </w:rPr>
        <w:t xml:space="preserve"> </w:t>
      </w:r>
      <w:r w:rsidRPr="0034222E">
        <w:rPr>
          <w:rFonts w:ascii="GHEA Grapalat" w:hAnsi="GHEA Grapalat"/>
          <w:i/>
        </w:rPr>
        <w:t>".</w:t>
      </w:r>
    </w:p>
  </w:footnote>
  <w:footnote w:id="5">
    <w:p w:rsidR="006D2CDF" w:rsidRPr="00D3436F" w:rsidRDefault="006D2CDF" w:rsidP="00AF1F59">
      <w:pPr>
        <w:pStyle w:val="FootnoteText"/>
        <w:jc w:val="both"/>
        <w:rPr>
          <w:rFonts w:ascii="GHEA Grapalat" w:hAnsi="GHEA Grapalat"/>
          <w:i/>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6D2CDF" w:rsidRPr="000811C1" w:rsidRDefault="006D2CDF">
      <w:pPr>
        <w:pStyle w:val="FootnoteText"/>
        <w:rPr>
          <w:rFonts w:asciiTheme="minorHAnsi" w:hAnsiTheme="minorHAnsi"/>
        </w:rPr>
      </w:pPr>
    </w:p>
  </w:footnote>
  <w:footnote w:id="6">
    <w:p w:rsidR="006D2CDF" w:rsidRDefault="006D2CDF" w:rsidP="00AA4D5E">
      <w:pPr>
        <w:pStyle w:val="FootnoteText"/>
        <w:jc w:val="both"/>
        <w:rPr>
          <w:ins w:id="3" w:author="Vardan" w:date="2022-10-29T23:53:00Z"/>
          <w:rFonts w:ascii="GHEA Grapalat" w:hAnsi="GHEA Grapalat"/>
          <w:i/>
        </w:rPr>
      </w:pPr>
      <w:r>
        <w:rPr>
          <w:rStyle w:val="FootnoteReference"/>
        </w:rPr>
        <w:t>9</w:t>
      </w:r>
      <w:r>
        <w:t xml:space="preserve"> </w:t>
      </w:r>
      <w:r w:rsidRPr="008842CE">
        <w:rPr>
          <w:rFonts w:ascii="GHEA Grapalat" w:hAnsi="GHEA Grapalat"/>
          <w:i/>
        </w:rPr>
        <w:t>Настоящий пункт исключается из приглашения, если процедура закупки не организуется по лотам</w:t>
      </w:r>
    </w:p>
    <w:p w:rsidR="001649C8" w:rsidRDefault="001649C8" w:rsidP="00AA4D5E">
      <w:pPr>
        <w:pStyle w:val="FootnoteText"/>
        <w:jc w:val="both"/>
        <w:rPr>
          <w:rFonts w:ascii="GHEA Grapalat" w:hAnsi="GHEA Grapalat"/>
          <w:i/>
          <w:sz w:val="18"/>
          <w:szCs w:val="18"/>
        </w:rPr>
      </w:pPr>
      <w:r>
        <w:rPr>
          <w:rFonts w:ascii="GHEA Grapalat" w:hAnsi="GHEA Grapalat"/>
          <w:i/>
          <w:sz w:val="18"/>
          <w:szCs w:val="18"/>
          <w:vertAlign w:val="superscript"/>
        </w:rPr>
        <w:t>9.1</w:t>
      </w:r>
      <w:r w:rsidRPr="0067398F">
        <w:rPr>
          <w:rFonts w:ascii="GHEA Grapalat" w:hAnsi="GHEA Grapalat"/>
          <w:i/>
          <w:sz w:val="18"/>
          <w:szCs w:val="18"/>
        </w:rPr>
        <w:t>П</w:t>
      </w:r>
      <w:r w:rsidRPr="00AA4D5E">
        <w:rPr>
          <w:rFonts w:ascii="GHEA Grapalat" w:hAnsi="GHEA Grapalat"/>
          <w:i/>
        </w:rPr>
        <w:t>оследний абзац пункта 7.1 снимается из приглашения, если процедура закупки не организована на основании пункта 2 части 6 статьи 15 Закона</w:t>
      </w:r>
      <w:r w:rsidR="00FD55EB" w:rsidRPr="00AA4D5E">
        <w:rPr>
          <w:rFonts w:ascii="GHEA Grapalat" w:hAnsi="GHEA Grapalat"/>
          <w:i/>
        </w:rPr>
        <w:t>.</w:t>
      </w:r>
    </w:p>
    <w:p w:rsidR="00FD55EB" w:rsidRPr="00EE76ED" w:rsidRDefault="00FD55EB" w:rsidP="00AA4D5E">
      <w:pPr>
        <w:pStyle w:val="FootnoteText"/>
        <w:jc w:val="both"/>
        <w:rPr>
          <w:rFonts w:asciiTheme="minorHAnsi" w:hAnsiTheme="minorHAnsi"/>
          <w:vertAlign w:val="superscript"/>
        </w:rPr>
      </w:pPr>
      <w:r w:rsidRPr="00FD55EB">
        <w:rPr>
          <w:rFonts w:ascii="GHEA Grapalat" w:hAnsi="GHEA Grapalat"/>
          <w:i/>
          <w:sz w:val="18"/>
          <w:szCs w:val="18"/>
          <w:vertAlign w:val="superscript"/>
        </w:rPr>
        <w:t>9.2</w:t>
      </w:r>
      <w:r w:rsidR="002F0DCF" w:rsidRPr="002F0DCF">
        <w:rPr>
          <w:rFonts w:ascii="GHEA Grapalat" w:hAnsi="GHEA Grapalat"/>
          <w:i/>
          <w:sz w:val="18"/>
          <w:szCs w:val="18"/>
          <w:vertAlign w:val="superscript"/>
        </w:rPr>
        <w:t xml:space="preserve"> </w:t>
      </w:r>
      <w:r w:rsidR="002F0DCF" w:rsidRPr="002F0DCF">
        <w:rPr>
          <w:rFonts w:ascii="GHEA Grapalat" w:hAnsi="GHEA Grapalat"/>
          <w:i/>
        </w:rPr>
        <w:t xml:space="preserve">Если процедура организуется на основании пункта 2 части 6 статьи 15 Закона </w:t>
      </w:r>
      <w:r w:rsidR="00A54850" w:rsidRPr="00AA4D5E">
        <w:rPr>
          <w:rFonts w:ascii="GHEA Grapalat" w:hAnsi="GHEA Grapalat"/>
          <w:i/>
        </w:rPr>
        <w:t>"</w:t>
      </w:r>
      <w:r w:rsidR="002F0DCF" w:rsidRPr="002F0DCF">
        <w:rPr>
          <w:rFonts w:ascii="GHEA Grapalat" w:hAnsi="GHEA Grapalat"/>
          <w:i/>
        </w:rPr>
        <w:t xml:space="preserve">О закупках </w:t>
      </w:r>
      <w:r w:rsidR="00A54850" w:rsidRPr="00AA4D5E">
        <w:rPr>
          <w:rFonts w:ascii="GHEA Grapalat" w:hAnsi="GHEA Grapalat"/>
          <w:i/>
        </w:rPr>
        <w:t>"</w:t>
      </w:r>
      <w:r w:rsidR="002F0DCF" w:rsidRPr="002F0DCF">
        <w:rPr>
          <w:rFonts w:ascii="GHEA Grapalat" w:hAnsi="GHEA Grapalat"/>
          <w:i/>
        </w:rPr>
        <w:t xml:space="preserve">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в пункте 7.4 слова </w:t>
      </w:r>
      <w:r w:rsidR="00EE76ED" w:rsidRPr="00AA4D5E">
        <w:rPr>
          <w:rFonts w:ascii="GHEA Grapalat" w:hAnsi="GHEA Grapalat"/>
          <w:i/>
        </w:rPr>
        <w:t>"</w:t>
      </w:r>
      <w:r w:rsidR="002F0DCF" w:rsidRPr="002F0DCF">
        <w:rPr>
          <w:rFonts w:ascii="GHEA Grapalat" w:hAnsi="GHEA Grapalat"/>
          <w:i/>
        </w:rPr>
        <w:t>90 (девяноста) рабочих дней</w:t>
      </w:r>
      <w:r w:rsidR="00EE76ED" w:rsidRPr="00AA4D5E">
        <w:rPr>
          <w:rFonts w:ascii="GHEA Grapalat" w:hAnsi="GHEA Grapalat"/>
          <w:i/>
        </w:rPr>
        <w:t>"</w:t>
      </w:r>
      <w:r w:rsidR="002F0DCF" w:rsidRPr="002F0DCF">
        <w:rPr>
          <w:rFonts w:ascii="GHEA Grapalat" w:hAnsi="GHEA Grapalat"/>
          <w:i/>
        </w:rPr>
        <w:t xml:space="preserve"> заменяются на слова </w:t>
      </w:r>
      <w:r w:rsidR="00EE76ED" w:rsidRPr="00AA4D5E">
        <w:rPr>
          <w:rFonts w:ascii="GHEA Grapalat" w:hAnsi="GHEA Grapalat"/>
          <w:i/>
        </w:rPr>
        <w:t>"</w:t>
      </w:r>
      <w:r w:rsidR="002F0DCF" w:rsidRPr="002F0DCF">
        <w:rPr>
          <w:rFonts w:ascii="GHEA Grapalat" w:hAnsi="GHEA Grapalat"/>
          <w:i/>
        </w:rPr>
        <w:t>120 (сто двадцати) рабочих дней</w:t>
      </w:r>
      <w:r w:rsidR="00EE76ED" w:rsidRPr="00AA4D5E">
        <w:rPr>
          <w:rFonts w:ascii="GHEA Grapalat" w:hAnsi="GHEA Grapalat"/>
          <w:i/>
        </w:rPr>
        <w:t>".</w:t>
      </w:r>
    </w:p>
    <w:p w:rsidR="001649C8" w:rsidRPr="002C2499" w:rsidRDefault="001649C8" w:rsidP="00AA4D5E">
      <w:pPr>
        <w:pStyle w:val="FootnoteText"/>
        <w:jc w:val="both"/>
      </w:pPr>
    </w:p>
    <w:p w:rsidR="006D2CDF" w:rsidRPr="000811C1" w:rsidRDefault="006D2CDF">
      <w:pPr>
        <w:pStyle w:val="FootnoteText"/>
        <w:rPr>
          <w:rFonts w:asciiTheme="minorHAnsi" w:hAnsiTheme="minorHAnsi"/>
        </w:rPr>
      </w:pPr>
    </w:p>
  </w:footnote>
  <w:footnote w:id="7">
    <w:p w:rsidR="006D2CDF" w:rsidRPr="00FE2AA4" w:rsidRDefault="006D2CDF">
      <w:pPr>
        <w:pStyle w:val="FootnoteText"/>
        <w:rPr>
          <w:rFonts w:asciiTheme="minorHAnsi" w:hAnsiTheme="minorHAnsi"/>
          <w:i/>
        </w:rPr>
      </w:pPr>
      <w:r>
        <w:rPr>
          <w:rStyle w:val="FootnoteReference"/>
        </w:rPr>
        <w:t>10</w:t>
      </w:r>
      <w:r w:rsidRPr="00FE2AA4">
        <w:rPr>
          <w:i/>
        </w:rPr>
        <w:t xml:space="preserve"> </w:t>
      </w:r>
      <w:r w:rsidRPr="00FE2AA4">
        <w:rPr>
          <w:rFonts w:asciiTheme="minorHAnsi" w:hAnsiTheme="minorHAnsi"/>
          <w:i/>
        </w:rPr>
        <w:t>Устанавливается заказчиком.</w:t>
      </w:r>
    </w:p>
  </w:footnote>
  <w:footnote w:id="8">
    <w:p w:rsidR="006D2CDF" w:rsidRPr="008842CE" w:rsidRDefault="006D2CDF"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6D2CDF" w:rsidRPr="000811C1" w:rsidRDefault="006D2CDF">
      <w:pPr>
        <w:pStyle w:val="FootnoteText"/>
        <w:rPr>
          <w:lang w:val="af-ZA"/>
        </w:rPr>
      </w:pPr>
    </w:p>
  </w:footnote>
  <w:footnote w:id="9">
    <w:p w:rsidR="006D2CDF" w:rsidRDefault="006D2CDF" w:rsidP="00636142">
      <w:pPr>
        <w:pStyle w:val="FootnoteText"/>
        <w:jc w:val="both"/>
        <w:rPr>
          <w:rFonts w:ascii="GHEA Grapalat" w:hAnsi="GHEA Grapalat"/>
          <w:i/>
          <w:lang w:val="hy-AM"/>
        </w:rPr>
      </w:pPr>
    </w:p>
    <w:p w:rsidR="006D2CDF" w:rsidRPr="002227A9" w:rsidRDefault="006D2CDF" w:rsidP="00636142">
      <w:pPr>
        <w:pStyle w:val="FootnoteText"/>
        <w:jc w:val="both"/>
        <w:rPr>
          <w:rFonts w:ascii="GHEA Grapalat" w:hAnsi="GHEA Grapalat"/>
          <w:i/>
        </w:rPr>
      </w:pPr>
      <w:r w:rsidRPr="00C67FAB">
        <w:rPr>
          <w:rStyle w:val="FootnoteReference"/>
          <w:rFonts w:ascii="GHEA Grapalat" w:hAnsi="GHEA Grapalat"/>
          <w:i/>
        </w:rPr>
        <w:t>12</w:t>
      </w:r>
      <w:r>
        <w:rPr>
          <w:rFonts w:ascii="GHEA Grapalat" w:hAnsi="GHEA Grapalat"/>
          <w:i/>
        </w:rPr>
        <w:t xml:space="preserve"> Если </w:t>
      </w:r>
    </w:p>
    <w:p w:rsidR="006D2CDF" w:rsidRPr="00636142" w:rsidRDefault="006D2CDF" w:rsidP="00636142">
      <w:pPr>
        <w:pStyle w:val="FootnoteText"/>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E32500">
        <w:rPr>
          <w:rFonts w:ascii="GHEA Grapalat" w:hAnsi="GHEA Grapalat"/>
          <w:i/>
        </w:rPr>
        <w:t>ю</w:t>
      </w:r>
      <w:r w:rsidRPr="000C74F3">
        <w:rPr>
          <w:rFonts w:ascii="GHEA Grapalat" w:hAnsi="GHEA Grapalat"/>
          <w:i/>
        </w:rPr>
        <w:t xml:space="preserve"> 4.1”</w:t>
      </w:r>
      <w:r w:rsidRPr="00636142">
        <w:rPr>
          <w:rFonts w:ascii="GHEA Grapalat" w:hAnsi="GHEA Grapalat"/>
          <w:i/>
        </w:rPr>
        <w:t>,</w:t>
      </w:r>
    </w:p>
    <w:p w:rsidR="006D2CDF" w:rsidRPr="0092041F" w:rsidRDefault="006D2CDF" w:rsidP="00636142">
      <w:pPr>
        <w:pStyle w:val="FootnoteText"/>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 xml:space="preserve">осле принятия результата каждого этапа выполнения договора сумма обеспечения квалификации </w:t>
      </w:r>
      <w:r w:rsidRPr="001738A8">
        <w:rPr>
          <w:rFonts w:ascii="GHEA Grapalat" w:hAnsi="GHEA Grapalat"/>
          <w:i/>
        </w:rPr>
        <w:t>уменьшается в пропорции, исчисленной в отношении суммы этого этапа.</w:t>
      </w:r>
      <w:r w:rsidRPr="001738A8">
        <w:t xml:space="preserve"> </w:t>
      </w:r>
      <w:r w:rsidRPr="001738A8">
        <w:rPr>
          <w:rFonts w:ascii="GHEA Grapalat" w:hAnsi="GHEA Grapalat"/>
          <w:i/>
        </w:rPr>
        <w:t xml:space="preserve">Обеспечение </w:t>
      </w:r>
      <w:r w:rsidRPr="007E7753">
        <w:rPr>
          <w:rFonts w:ascii="GHEA Grapalat" w:hAnsi="GHEA Grapalat"/>
          <w:i/>
        </w:rPr>
        <w:t>к</w:t>
      </w:r>
      <w:r w:rsidRPr="00763113">
        <w:rPr>
          <w:rFonts w:ascii="GHEA Grapalat" w:hAnsi="GHEA Grapalat"/>
          <w:i/>
        </w:rPr>
        <w:t>валификаци</w:t>
      </w:r>
      <w:r w:rsidRPr="007E7753">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rsidR="006D2CDF" w:rsidRPr="0092041F" w:rsidRDefault="006D2CDF" w:rsidP="00C67FAB">
      <w:pPr>
        <w:pStyle w:val="FootnoteText"/>
        <w:jc w:val="both"/>
        <w:rPr>
          <w:rFonts w:ascii="GHEA Grapalat" w:hAnsi="GHEA Grapalat"/>
          <w:i/>
        </w:rPr>
      </w:pPr>
    </w:p>
  </w:footnote>
  <w:footnote w:id="10">
    <w:p w:rsidR="006D2CDF" w:rsidRPr="004A4643" w:rsidRDefault="006D2CDF" w:rsidP="00C67FAB">
      <w:pPr>
        <w:pStyle w:val="FootnoteText"/>
        <w:jc w:val="both"/>
        <w:rPr>
          <w:rFonts w:ascii="GHEA Grapalat" w:hAnsi="GHEA Grapalat"/>
          <w:i/>
          <w:lang w:val="hy-AM"/>
        </w:rPr>
      </w:pPr>
      <w:r w:rsidRPr="004A4643">
        <w:rPr>
          <w:rStyle w:val="FootnoteReference"/>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драмов РА, то слова </w:t>
      </w:r>
      <w:r w:rsidRPr="004A4643">
        <w:rPr>
          <w:rFonts w:ascii="GHEA Grapalat" w:hAnsi="GHEA Grapalat" w:cs="Times Armenian"/>
          <w:i/>
        </w:rPr>
        <w:t>”</w:t>
      </w:r>
      <w:r w:rsidRPr="004A4643">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11">
    <w:p w:rsidR="006D2CDF" w:rsidRPr="008E4439" w:rsidRDefault="006D2CDF" w:rsidP="000811C1">
      <w:pPr>
        <w:pStyle w:val="BodyTextIndent"/>
        <w:widowControl w:val="0"/>
        <w:spacing w:after="160" w:line="240" w:lineRule="auto"/>
        <w:ind w:firstLine="0"/>
        <w:jc w:val="left"/>
        <w:rPr>
          <w:rFonts w:ascii="GHEA Grapalat" w:hAnsi="GHEA Grapalat"/>
          <w:u w:val="single"/>
        </w:rPr>
      </w:pPr>
      <w:r w:rsidRPr="008E4439">
        <w:rPr>
          <w:rStyle w:val="FootnoteReference"/>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6D2CDF" w:rsidRPr="000811C1" w:rsidRDefault="006D2CDF" w:rsidP="0027573B">
      <w:pPr>
        <w:pStyle w:val="FootnoteText"/>
        <w:rPr>
          <w:rFonts w:ascii="Sylfaen" w:hAnsi="Sylfaen"/>
          <w:sz w:val="18"/>
          <w:szCs w:val="18"/>
        </w:rPr>
      </w:pPr>
    </w:p>
  </w:footnote>
  <w:footnote w:id="12">
    <w:p w:rsidR="006D2CDF" w:rsidRPr="00A31673" w:rsidRDefault="006D2CDF">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3">
    <w:p w:rsidR="006D2CDF" w:rsidRPr="00DE7706" w:rsidRDefault="006D2CDF">
      <w:pPr>
        <w:pStyle w:val="FootnoteText"/>
      </w:pPr>
      <w:r>
        <w:rPr>
          <w:rStyle w:val="FootnoteReference"/>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4">
    <w:p w:rsidR="006D2CDF" w:rsidRPr="008416BA" w:rsidRDefault="006D2CDF" w:rsidP="00586BC9">
      <w:pPr>
        <w:pStyle w:val="FootnoteText"/>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6D2CDF" w:rsidRDefault="006D2CDF" w:rsidP="006B3E56">
      <w:pPr>
        <w:jc w:val="both"/>
      </w:pPr>
    </w:p>
    <w:p w:rsidR="006D2CDF" w:rsidRPr="008B70EB" w:rsidRDefault="006D2CDF" w:rsidP="00637230">
      <w:pPr>
        <w:jc w:val="both"/>
        <w:rPr>
          <w:rFonts w:ascii="GHEA Grapalat" w:hAnsi="GHEA Grapalat"/>
          <w:i/>
          <w:sz w:val="20"/>
          <w:szCs w:val="20"/>
        </w:rPr>
      </w:pPr>
      <w:r w:rsidRPr="008B70EB">
        <w:rPr>
          <w:rFonts w:ascii="GHEA Grapalat" w:hAnsi="GHEA Grapalat"/>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6D2CDF" w:rsidRPr="008B70EB" w:rsidRDefault="006D2CDF" w:rsidP="00637230">
      <w:pPr>
        <w:jc w:val="both"/>
        <w:rPr>
          <w:rFonts w:ascii="GHEA Grapalat" w:hAnsi="GHEA Grapalat"/>
          <w:i/>
          <w:sz w:val="20"/>
          <w:szCs w:val="20"/>
        </w:rPr>
      </w:pPr>
      <w:r w:rsidRPr="008B70EB">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6D2CDF" w:rsidRPr="008B70EB" w:rsidRDefault="006D2CDF"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6D2CDF" w:rsidRDefault="006D2CDF" w:rsidP="00637230">
      <w:pPr>
        <w:jc w:val="both"/>
        <w:rPr>
          <w:rFonts w:asciiTheme="minorHAnsi" w:hAnsiTheme="minorHAnsi"/>
          <w:lang w:val="af-ZA"/>
        </w:rPr>
      </w:pPr>
    </w:p>
  </w:footnote>
  <w:footnote w:id="15">
    <w:p w:rsidR="006D2CDF" w:rsidRPr="00D3436F" w:rsidRDefault="006D2CDF"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6D2CDF" w:rsidRPr="00D3436F" w:rsidRDefault="006D2CDF">
      <w:pPr>
        <w:pStyle w:val="FootnoteText"/>
        <w:rPr>
          <w:lang w:val="es-ES"/>
        </w:rPr>
      </w:pPr>
    </w:p>
  </w:footnote>
  <w:footnote w:id="16">
    <w:p w:rsidR="006D2CDF" w:rsidRPr="00217344" w:rsidRDefault="006D2CDF" w:rsidP="007B3F5F">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7">
    <w:p w:rsidR="006D2CDF" w:rsidRPr="00217344" w:rsidRDefault="006D2CDF" w:rsidP="003E31E5">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8">
    <w:p w:rsidR="006D2CDF" w:rsidRPr="008842CE" w:rsidRDefault="006D2CDF"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6D2CDF" w:rsidRPr="008842CE" w:rsidRDefault="006D2CDF" w:rsidP="003D2FE2">
      <w:pPr>
        <w:pStyle w:val="FootnoteText"/>
        <w:jc w:val="both"/>
        <w:rPr>
          <w:rFonts w:ascii="GHEA Grapalat" w:hAnsi="GHEA Grapalat"/>
        </w:rPr>
      </w:pPr>
    </w:p>
  </w:footnote>
  <w:footnote w:id="19">
    <w:p w:rsidR="006D2CDF" w:rsidRPr="008842CE" w:rsidRDefault="006D2CDF" w:rsidP="003D2FE2">
      <w:pPr>
        <w:pStyle w:val="FootnoteText"/>
        <w:jc w:val="both"/>
      </w:pPr>
    </w:p>
  </w:footnote>
  <w:footnote w:id="20">
    <w:p w:rsidR="006D2CDF" w:rsidRPr="00217344" w:rsidRDefault="006D2CDF" w:rsidP="00235549">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1">
    <w:p w:rsidR="006D2CDF" w:rsidRPr="008842CE" w:rsidRDefault="006D2CDF"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6D2CDF" w:rsidRPr="008842CE" w:rsidRDefault="006D2CDF" w:rsidP="000A214C">
      <w:pPr>
        <w:pStyle w:val="FootnoteText"/>
        <w:jc w:val="both"/>
        <w:rPr>
          <w:rFonts w:ascii="GHEA Grapalat" w:hAnsi="GHEA Grapalat"/>
        </w:rPr>
      </w:pPr>
    </w:p>
  </w:footnote>
  <w:footnote w:id="22">
    <w:p w:rsidR="006D2CDF" w:rsidRPr="008842CE" w:rsidRDefault="006D2CDF" w:rsidP="000A214C">
      <w:pPr>
        <w:pStyle w:val="FootnoteText"/>
        <w:jc w:val="both"/>
      </w:pPr>
    </w:p>
  </w:footnote>
  <w:footnote w:id="23">
    <w:p w:rsidR="006D2CDF" w:rsidRPr="00217344" w:rsidRDefault="006D2CDF" w:rsidP="00A943A0">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4">
    <w:p w:rsidR="006D2CDF" w:rsidRPr="008842CE" w:rsidRDefault="006D2CDF" w:rsidP="008842CE">
      <w:pPr>
        <w:pStyle w:val="FootnoteText"/>
        <w:widowControl w:val="0"/>
        <w:jc w:val="both"/>
        <w:rPr>
          <w:rFonts w:ascii="GHEA Grapalat" w:hAnsi="GHEA Grapalat"/>
        </w:rPr>
      </w:pPr>
      <w:r w:rsidRPr="008842CE">
        <w:rPr>
          <w:rStyle w:val="FootnoteReference"/>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5">
    <w:p w:rsidR="006D2CDF" w:rsidRDefault="006D2CDF" w:rsidP="00D3436F">
      <w:pPr>
        <w:pStyle w:val="FootnoteText"/>
        <w:widowControl w:val="0"/>
        <w:jc w:val="both"/>
        <w:rPr>
          <w:ins w:id="13" w:author="Vardan" w:date="2022-03-24T23:31:00Z"/>
          <w:rFonts w:ascii="GHEA Grapalat" w:hAnsi="GHEA Grapalat"/>
          <w:i/>
          <w:lang w:val="hy-AM"/>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rsidR="006D2CDF" w:rsidRPr="00F21C0D" w:rsidRDefault="006D2CDF" w:rsidP="00D3436F">
      <w:pPr>
        <w:pStyle w:val="FootnoteText"/>
        <w:widowControl w:val="0"/>
        <w:jc w:val="both"/>
        <w:rPr>
          <w:lang w:val="hy-AM"/>
        </w:rPr>
      </w:pPr>
    </w:p>
  </w:footnote>
  <w:footnote w:id="26">
    <w:p w:rsidR="006D2CDF" w:rsidRDefault="006D2CDF" w:rsidP="005E52ED">
      <w:pPr>
        <w:pStyle w:val="FootnoteText"/>
        <w:widowControl w:val="0"/>
        <w:jc w:val="both"/>
        <w:rPr>
          <w:rFonts w:ascii="GHEA Grapalat" w:hAnsi="GHEA Grapalat"/>
          <w:i/>
        </w:rPr>
      </w:pPr>
      <w:r>
        <w:rPr>
          <w:rStyle w:val="FootnoteReference"/>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6D2CDF" w:rsidRDefault="006D2CDF" w:rsidP="005E52ED">
      <w:pPr>
        <w:pStyle w:val="FootnoteText"/>
        <w:widowControl w:val="0"/>
        <w:jc w:val="both"/>
        <w:rPr>
          <w:rFonts w:ascii="GHEA Grapalat" w:hAnsi="GHEA Grapalat"/>
          <w:i/>
        </w:rPr>
      </w:pPr>
    </w:p>
    <w:p w:rsidR="006D2CDF" w:rsidRDefault="006D2CDF" w:rsidP="005E52ED">
      <w:pPr>
        <w:pStyle w:val="FootnoteText"/>
        <w:widowControl w:val="0"/>
        <w:jc w:val="both"/>
        <w:rPr>
          <w:rFonts w:ascii="GHEA Grapalat" w:hAnsi="GHEA Grapalat"/>
          <w:i/>
        </w:rPr>
      </w:pPr>
    </w:p>
    <w:p w:rsidR="006D2CDF" w:rsidRPr="00EB336B" w:rsidRDefault="006D2CDF" w:rsidP="00251F9C">
      <w:pPr>
        <w:pStyle w:val="FootnoteText"/>
        <w:widowControl w:val="0"/>
        <w:jc w:val="both"/>
        <w:rPr>
          <w:rFonts w:ascii="GHEA Grapalat" w:hAnsi="GHEA Grapalat"/>
          <w:sz w:val="18"/>
          <w:szCs w:val="18"/>
          <w:lang w:val="hy-AM"/>
        </w:rPr>
      </w:pPr>
      <w:r>
        <w:rPr>
          <w:rFonts w:ascii="GHEA Grapalat" w:hAnsi="GHEA Grapalat"/>
          <w:sz w:val="18"/>
          <w:szCs w:val="18"/>
          <w:vertAlign w:val="superscript"/>
          <w:lang w:val="hy-AM"/>
        </w:rPr>
        <w:t>17,1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rsidR="006D2CDF" w:rsidRPr="00D3436F" w:rsidRDefault="006D2CDF">
      <w:pPr>
        <w:pStyle w:val="FootnoteText"/>
        <w:rPr>
          <w:lang w:val="hy-AM"/>
        </w:rPr>
      </w:pPr>
    </w:p>
  </w:footnote>
  <w:footnote w:id="27">
    <w:p w:rsidR="006D2CDF" w:rsidRPr="008842CE" w:rsidRDefault="006D2CDF" w:rsidP="00D90640">
      <w:pPr>
        <w:pStyle w:val="FootnoteText"/>
        <w:widowControl w:val="0"/>
        <w:jc w:val="both"/>
        <w:rPr>
          <w:rFonts w:ascii="GHEA Grapalat" w:hAnsi="GHEA Grapalat"/>
          <w:lang w:val="hy-AM"/>
        </w:rPr>
      </w:pPr>
      <w:r>
        <w:rPr>
          <w:rStyle w:val="FootnoteReference"/>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6D2CDF" w:rsidRPr="00E85250" w:rsidRDefault="006D2CDF" w:rsidP="00D90640">
      <w:pPr>
        <w:widowControl w:val="0"/>
        <w:spacing w:after="160" w:line="360" w:lineRule="auto"/>
        <w:ind w:firstLine="709"/>
        <w:jc w:val="both"/>
        <w:rPr>
          <w:rFonts w:ascii="GHEA Grapalat" w:hAnsi="GHEA Grapalat"/>
          <w:lang w:val="hy-AM"/>
        </w:rPr>
      </w:pPr>
    </w:p>
    <w:p w:rsidR="006D2CDF" w:rsidRPr="00D3436F" w:rsidRDefault="006D2CDF">
      <w:pPr>
        <w:pStyle w:val="FootnoteText"/>
        <w:rPr>
          <w:lang w:val="hy-AM"/>
        </w:rPr>
      </w:pPr>
    </w:p>
  </w:footnote>
  <w:footnote w:id="28">
    <w:p w:rsidR="006D2CDF" w:rsidRPr="00402BC3" w:rsidRDefault="006D2CDF" w:rsidP="000D6018">
      <w:pPr>
        <w:pStyle w:val="FootnoteText"/>
        <w:jc w:val="both"/>
        <w:rPr>
          <w:rFonts w:ascii="GHEA Grapalat" w:hAnsi="GHEA Grapalat"/>
          <w:i/>
        </w:rPr>
      </w:pPr>
      <w:r>
        <w:rPr>
          <w:rStyle w:val="FootnoteReference"/>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6D2CDF" w:rsidRPr="00552088" w:rsidRDefault="006D2CDF" w:rsidP="000D6018">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6D2CDF" w:rsidRPr="00D3436F" w:rsidRDefault="006D2CDF">
      <w:pPr>
        <w:pStyle w:val="FootnoteText"/>
        <w:rPr>
          <w:lang w:val="hy-AM"/>
        </w:rPr>
      </w:pPr>
    </w:p>
  </w:footnote>
  <w:footnote w:id="29">
    <w:p w:rsidR="006D2CDF" w:rsidRPr="008842CE" w:rsidRDefault="006D2CDF" w:rsidP="00D32870">
      <w:pPr>
        <w:pStyle w:val="FootnoteText"/>
        <w:widowControl w:val="0"/>
        <w:jc w:val="both"/>
        <w:rPr>
          <w:rFonts w:ascii="GHEA Grapalat" w:hAnsi="GHEA Grapalat"/>
          <w:lang w:val="hy-AM"/>
        </w:rPr>
      </w:pPr>
      <w:r>
        <w:rPr>
          <w:rStyle w:val="FootnoteReference"/>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6D2CDF" w:rsidRPr="00D3436F" w:rsidRDefault="006D2CDF">
      <w:pPr>
        <w:pStyle w:val="FootnoteText"/>
        <w:rPr>
          <w:lang w:val="hy-AM"/>
        </w:rPr>
      </w:pPr>
    </w:p>
  </w:footnote>
  <w:footnote w:id="30">
    <w:p w:rsidR="006D2CDF" w:rsidRPr="00D3436F" w:rsidRDefault="006D2CDF" w:rsidP="00D3436F">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31">
    <w:p w:rsidR="006D2CDF" w:rsidRPr="008842CE" w:rsidRDefault="006D2CDF" w:rsidP="00084B51">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6D2CDF" w:rsidRPr="00D3436F" w:rsidRDefault="006D2CDF">
      <w:pPr>
        <w:pStyle w:val="FootnoteText"/>
        <w:rPr>
          <w:lang w:val="hy-AM"/>
        </w:rPr>
      </w:pPr>
    </w:p>
  </w:footnote>
  <w:footnote w:id="32">
    <w:p w:rsidR="006D2CDF" w:rsidRPr="008842CE" w:rsidRDefault="006D2CDF" w:rsidP="00413390">
      <w:pPr>
        <w:pStyle w:val="FootnoteText"/>
        <w:widowControl w:val="0"/>
        <w:jc w:val="both"/>
        <w:rPr>
          <w:rFonts w:ascii="GHEA Grapalat" w:hAnsi="GHEA Grapalat"/>
          <w:lang w:val="hy-AM"/>
        </w:rPr>
      </w:pPr>
      <w:r>
        <w:rPr>
          <w:rStyle w:val="FootnoteReference"/>
        </w:rPr>
        <w:t>24</w:t>
      </w:r>
      <w:r>
        <w:t xml:space="preserve">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 xml:space="preserve">закупках", и цена Договора не </w:t>
      </w:r>
      <w:r w:rsidRPr="00726C0F">
        <w:rPr>
          <w:rFonts w:ascii="GHEA Grapalat" w:hAnsi="GHEA Grapalat"/>
          <w:i/>
        </w:rPr>
        <w:t xml:space="preserve">превышает двадцатипятикратный размер базовой единицы закупок, то настоящий пункт редактируется, удаляя из последнего </w:t>
      </w:r>
      <w:r w:rsidR="000D3BE0">
        <w:rPr>
          <w:rFonts w:ascii="GHEA Grapalat" w:hAnsi="GHEA Grapalat"/>
          <w:i/>
        </w:rPr>
        <w:t>4-ое</w:t>
      </w:r>
      <w:r w:rsidRPr="00726C0F">
        <w:rPr>
          <w:rFonts w:ascii="GHEA Grapalat" w:hAnsi="GHEA Grapalat"/>
          <w:i/>
        </w:rPr>
        <w:t xml:space="preserve"> </w:t>
      </w:r>
      <w:r w:rsidRPr="008842CE">
        <w:rPr>
          <w:rFonts w:ascii="GHEA Grapalat" w:hAnsi="GHEA Grapalat"/>
          <w:i/>
        </w:rPr>
        <w:t xml:space="preserve">предложение, а </w:t>
      </w:r>
      <w:r w:rsidR="000D3BE0">
        <w:rPr>
          <w:rFonts w:ascii="GHEA Grapalat" w:hAnsi="GHEA Grapalat"/>
          <w:i/>
        </w:rPr>
        <w:t>5-ое</w:t>
      </w:r>
      <w:r w:rsidRPr="008842CE">
        <w:rPr>
          <w:rFonts w:ascii="GHEA Grapalat" w:hAnsi="GHEA Grapalat"/>
          <w:i/>
        </w:rPr>
        <w:t xml:space="preserve">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rsidR="006D2CDF" w:rsidRPr="008842CE" w:rsidRDefault="006D2CDF" w:rsidP="00413390">
      <w:pPr>
        <w:pStyle w:val="FootnoteText"/>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6D2CDF" w:rsidRPr="00D3436F" w:rsidRDefault="006D2CDF">
      <w:pPr>
        <w:pStyle w:val="FootnoteText"/>
        <w:rPr>
          <w:lang w:val="hy-AM"/>
        </w:rPr>
      </w:pPr>
    </w:p>
  </w:footnote>
  <w:footnote w:id="33">
    <w:p w:rsidR="006D2CDF" w:rsidRPr="00E861BF" w:rsidRDefault="006D2CDF"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 w:id="34">
    <w:p w:rsidR="006D2CDF" w:rsidRPr="00C84B20" w:rsidRDefault="006D2CDF" w:rsidP="00B64ECA">
      <w:pPr>
        <w:pStyle w:val="FootnoteText"/>
        <w:widowControl w:val="0"/>
        <w:jc w:val="both"/>
        <w:rPr>
          <w:rFonts w:ascii="GHEA Grapalat" w:hAnsi="GHEA Grapalat"/>
          <w:i/>
        </w:rPr>
      </w:pPr>
      <w:r w:rsidRPr="00C84B20">
        <w:rPr>
          <w:rFonts w:ascii="GHEA Grapalat" w:hAnsi="GHEA Grapalat"/>
          <w:i/>
        </w:rPr>
        <w:t xml:space="preserve">**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w:t>
      </w:r>
      <w:r w:rsidR="001C7110">
        <w:rPr>
          <w:rFonts w:ascii="GHEA Grapalat" w:hAnsi="GHEA Grapalat"/>
          <w:i/>
        </w:rPr>
        <w:t>модель</w:t>
      </w:r>
      <w:r w:rsidRPr="00C84B20">
        <w:rPr>
          <w:rFonts w:ascii="GHEA Grapalat" w:hAnsi="GHEA Grapalat"/>
          <w:i/>
        </w:rPr>
        <w:t>, то удовлетворительно оцененные из них включаются в данное приложение.</w:t>
      </w:r>
    </w:p>
    <w:p w:rsidR="006D2CDF" w:rsidRDefault="006D2CDF" w:rsidP="00B64ECA">
      <w:pPr>
        <w:pStyle w:val="FootnoteText"/>
        <w:widowControl w:val="0"/>
        <w:jc w:val="both"/>
        <w:rPr>
          <w:rFonts w:ascii="GHEA Grapalat" w:hAnsi="GHEA Grapalat"/>
          <w:i/>
        </w:rPr>
      </w:pPr>
      <w:r>
        <w:rPr>
          <w:rFonts w:ascii="GHEA Grapalat" w:hAnsi="GHEA Grapalat"/>
          <w:i/>
        </w:rPr>
        <w:t xml:space="preserve">      </w:t>
      </w:r>
      <w:r w:rsidRPr="008842CE">
        <w:rPr>
          <w:rFonts w:ascii="GHEA Grapalat" w:hAnsi="GHEA Grapalat"/>
          <w:i/>
        </w:rPr>
        <w:t>Если приглашением не предусматривается представление информации относительно товарного знака</w:t>
      </w:r>
      <w:r>
        <w:rPr>
          <w:rFonts w:ascii="GHEA Grapalat" w:hAnsi="GHEA Grapalat"/>
          <w:i/>
        </w:rPr>
        <w:t xml:space="preserve">, фирменного наименования, марки </w:t>
      </w:r>
      <w:r w:rsidRPr="008842CE">
        <w:rPr>
          <w:rFonts w:ascii="GHEA Grapalat" w:hAnsi="GHEA Grapalat"/>
          <w:i/>
        </w:rPr>
        <w:t>и производителя товара, то граф</w:t>
      </w:r>
      <w:r>
        <w:rPr>
          <w:rFonts w:ascii="GHEA Grapalat" w:hAnsi="GHEA Grapalat"/>
          <w:i/>
        </w:rPr>
        <w:t>а</w:t>
      </w:r>
      <w:r w:rsidRPr="008842CE">
        <w:rPr>
          <w:rFonts w:ascii="GHEA Grapalat" w:hAnsi="GHEA Grapalat"/>
          <w:i/>
        </w:rPr>
        <w:t xml:space="preserve"> " товарный знак</w:t>
      </w:r>
      <w:r>
        <w:rPr>
          <w:rFonts w:ascii="GHEA Grapalat" w:hAnsi="GHEA Grapalat"/>
          <w:i/>
        </w:rPr>
        <w:t xml:space="preserve">, </w:t>
      </w:r>
      <w:r w:rsidR="001C7110">
        <w:rPr>
          <w:rFonts w:ascii="GHEA Grapalat" w:hAnsi="GHEA Grapalat"/>
          <w:i/>
        </w:rPr>
        <w:t>модель</w:t>
      </w:r>
      <w:r>
        <w:rPr>
          <w:rFonts w:ascii="GHEA Grapalat" w:hAnsi="GHEA Grapalat"/>
          <w:i/>
        </w:rPr>
        <w:t xml:space="preserve"> и </w:t>
      </w:r>
      <w:r w:rsidRPr="008842CE">
        <w:rPr>
          <w:rFonts w:ascii="GHEA Grapalat" w:hAnsi="GHEA Grapalat"/>
          <w:i/>
        </w:rPr>
        <w:t xml:space="preserve">наименование производителя " </w:t>
      </w:r>
      <w:r>
        <w:rPr>
          <w:rFonts w:ascii="GHEA Grapalat" w:hAnsi="GHEA Grapalat"/>
          <w:i/>
        </w:rPr>
        <w:t>исключается</w:t>
      </w:r>
      <w:r w:rsidRPr="008842CE">
        <w:rPr>
          <w:rFonts w:ascii="GHEA Grapalat" w:hAnsi="GHEA Grapalat"/>
          <w:i/>
        </w:rPr>
        <w:t>.</w:t>
      </w:r>
    </w:p>
    <w:p w:rsidR="006D2CDF" w:rsidRPr="00E861BF" w:rsidRDefault="006D2CDF" w:rsidP="00B64ECA">
      <w:pPr>
        <w:pStyle w:val="FootnoteText"/>
        <w:widowControl w:val="0"/>
        <w:jc w:val="both"/>
        <w:rPr>
          <w:rFonts w:ascii="GHEA Grapalat" w:hAnsi="GHEA Grapalat"/>
          <w:i/>
        </w:rPr>
      </w:pPr>
      <w:r w:rsidRPr="00E861BF">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35">
    <w:p w:rsidR="006D2CDF" w:rsidRPr="00E861BF" w:rsidRDefault="006D2CDF"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Если договор заключается на основании части 6 статьи 15 Закона РА "О закупках", то в графе </w:t>
      </w:r>
      <w:r w:rsidR="001C7110">
        <w:rPr>
          <w:rFonts w:ascii="GHEA Grapalat" w:hAnsi="GHEA Grapalat"/>
          <w:i/>
        </w:rPr>
        <w:t xml:space="preserve">срок </w:t>
      </w:r>
      <w:r w:rsidR="001C7110" w:rsidRPr="00607028">
        <w:rPr>
          <w:rFonts w:ascii="GHEA Grapalat" w:hAnsi="GHEA Grapalat"/>
          <w:i/>
          <w:color w:val="000000" w:themeColor="text1"/>
          <w:sz w:val="22"/>
          <w:szCs w:val="22"/>
        </w:rPr>
        <w:t xml:space="preserve">устанавливается в календарных днях, а его </w:t>
      </w:r>
      <w:r w:rsidRPr="008842CE">
        <w:rPr>
          <w:rFonts w:ascii="GHEA Grapalat" w:hAnsi="GHEA Grapalat"/>
          <w:i/>
        </w:rPr>
        <w:t>исчисление осуществляется со дня вступления в силу заключаемого между сторонами соглашения в случае предусмотрения финансовых средств.</w:t>
      </w:r>
    </w:p>
  </w:footnote>
  <w:footnote w:id="36">
    <w:p w:rsidR="006D2CDF" w:rsidRPr="008842CE" w:rsidRDefault="006D2CDF" w:rsidP="008842CE">
      <w:pPr>
        <w:pStyle w:val="FootnoteText"/>
        <w:widowControl w:val="0"/>
        <w:jc w:val="both"/>
      </w:pPr>
      <w:r w:rsidRPr="008842CE">
        <w:rPr>
          <w:rStyle w:val="FootnoteReference"/>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7">
    <w:p w:rsidR="006D2CDF" w:rsidRPr="008842CE" w:rsidRDefault="006D2CDF" w:rsidP="008842CE">
      <w:pPr>
        <w:widowControl w:val="0"/>
        <w:jc w:val="both"/>
        <w:rPr>
          <w:rFonts w:ascii="GHEA Grapalat" w:hAnsi="GHEA Grapalat"/>
          <w:i/>
          <w:sz w:val="20"/>
          <w:szCs w:val="20"/>
        </w:rPr>
      </w:pPr>
      <w:r w:rsidRPr="008842CE">
        <w:rPr>
          <w:rStyle w:val="FootnoteReference"/>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2">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9"/>
  </w:num>
  <w:num w:numId="2">
    <w:abstractNumId w:val="9"/>
  </w:num>
  <w:num w:numId="3">
    <w:abstractNumId w:val="18"/>
  </w:num>
  <w:num w:numId="4">
    <w:abstractNumId w:val="14"/>
  </w:num>
  <w:num w:numId="5">
    <w:abstractNumId w:val="23"/>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7"/>
  </w:num>
  <w:num w:numId="12">
    <w:abstractNumId w:val="27"/>
  </w:num>
  <w:num w:numId="13">
    <w:abstractNumId w:val="25"/>
  </w:num>
  <w:num w:numId="14">
    <w:abstractNumId w:val="11"/>
  </w:num>
  <w:num w:numId="15">
    <w:abstractNumId w:val="26"/>
  </w:num>
  <w:num w:numId="16">
    <w:abstractNumId w:val="13"/>
  </w:num>
  <w:num w:numId="17">
    <w:abstractNumId w:val="5"/>
  </w:num>
  <w:num w:numId="18">
    <w:abstractNumId w:val="1"/>
  </w:num>
  <w:num w:numId="19">
    <w:abstractNumId w:val="15"/>
  </w:num>
  <w:num w:numId="20">
    <w:abstractNumId w:val="15"/>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num>
  <w:num w:numId="23">
    <w:abstractNumId w:val="6"/>
  </w:num>
  <w:num w:numId="24">
    <w:abstractNumId w:val="17"/>
  </w:num>
  <w:num w:numId="25">
    <w:abstractNumId w:val="10"/>
  </w:num>
  <w:num w:numId="26">
    <w:abstractNumId w:val="3"/>
  </w:num>
  <w:num w:numId="27">
    <w:abstractNumId w:val="2"/>
  </w:num>
  <w:num w:numId="28">
    <w:abstractNumId w:val="0"/>
  </w:num>
  <w:num w:numId="29">
    <w:abstractNumId w:val="8"/>
  </w:num>
  <w:num w:numId="30">
    <w:abstractNumId w:val="24"/>
  </w:num>
  <w:num w:numId="31">
    <w:abstractNumId w:val="21"/>
  </w:num>
  <w:num w:numId="32">
    <w:abstractNumId w:val="22"/>
  </w:num>
  <w:num w:numId="33">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77F"/>
    <w:rsid w:val="0004387F"/>
    <w:rsid w:val="00045968"/>
    <w:rsid w:val="000467EC"/>
    <w:rsid w:val="00046BAC"/>
    <w:rsid w:val="000473EF"/>
    <w:rsid w:val="00051490"/>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0D6B"/>
    <w:rsid w:val="000A15F9"/>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3BE0"/>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3B7"/>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CA"/>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9C8"/>
    <w:rsid w:val="00164BBC"/>
    <w:rsid w:val="0016519F"/>
    <w:rsid w:val="001679A6"/>
    <w:rsid w:val="00171E80"/>
    <w:rsid w:val="001723D6"/>
    <w:rsid w:val="001724D7"/>
    <w:rsid w:val="00172B98"/>
    <w:rsid w:val="00172BC4"/>
    <w:rsid w:val="001732FB"/>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59E9"/>
    <w:rsid w:val="001B6FCF"/>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49E4"/>
    <w:rsid w:val="001D5785"/>
    <w:rsid w:val="001D5FF7"/>
    <w:rsid w:val="001D6531"/>
    <w:rsid w:val="001D7228"/>
    <w:rsid w:val="001D74FA"/>
    <w:rsid w:val="001D78C5"/>
    <w:rsid w:val="001E0216"/>
    <w:rsid w:val="001E06D6"/>
    <w:rsid w:val="001E0BC2"/>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4B3"/>
    <w:rsid w:val="002166CE"/>
    <w:rsid w:val="00217344"/>
    <w:rsid w:val="00217710"/>
    <w:rsid w:val="00220ACB"/>
    <w:rsid w:val="00220C7C"/>
    <w:rsid w:val="002218FE"/>
    <w:rsid w:val="00221C7B"/>
    <w:rsid w:val="0022247D"/>
    <w:rsid w:val="002227A9"/>
    <w:rsid w:val="00222CDB"/>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376B5"/>
    <w:rsid w:val="0024027D"/>
    <w:rsid w:val="00240289"/>
    <w:rsid w:val="00240609"/>
    <w:rsid w:val="002406D8"/>
    <w:rsid w:val="0024186B"/>
    <w:rsid w:val="00241C72"/>
    <w:rsid w:val="00241F05"/>
    <w:rsid w:val="0024205E"/>
    <w:rsid w:val="00244B38"/>
    <w:rsid w:val="00250377"/>
    <w:rsid w:val="0025145E"/>
    <w:rsid w:val="00251CF9"/>
    <w:rsid w:val="00251F9C"/>
    <w:rsid w:val="0025254A"/>
    <w:rsid w:val="00252C9C"/>
    <w:rsid w:val="002542AE"/>
    <w:rsid w:val="00254A36"/>
    <w:rsid w:val="00254F42"/>
    <w:rsid w:val="002554A3"/>
    <w:rsid w:val="002559B9"/>
    <w:rsid w:val="0025693E"/>
    <w:rsid w:val="00257773"/>
    <w:rsid w:val="00260163"/>
    <w:rsid w:val="00260E64"/>
    <w:rsid w:val="00261006"/>
    <w:rsid w:val="0026158D"/>
    <w:rsid w:val="002615E2"/>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726A"/>
    <w:rsid w:val="00291919"/>
    <w:rsid w:val="00291EFF"/>
    <w:rsid w:val="002926D4"/>
    <w:rsid w:val="002929F0"/>
    <w:rsid w:val="00293A25"/>
    <w:rsid w:val="00293A76"/>
    <w:rsid w:val="00293C7D"/>
    <w:rsid w:val="002941F2"/>
    <w:rsid w:val="00294BD5"/>
    <w:rsid w:val="00294F67"/>
    <w:rsid w:val="00294FFF"/>
    <w:rsid w:val="0029515A"/>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CAA"/>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A4F"/>
    <w:rsid w:val="002D7D70"/>
    <w:rsid w:val="002E069D"/>
    <w:rsid w:val="002E0768"/>
    <w:rsid w:val="002E0877"/>
    <w:rsid w:val="002E2ABE"/>
    <w:rsid w:val="002E2CCB"/>
    <w:rsid w:val="002E3165"/>
    <w:rsid w:val="002E3E26"/>
    <w:rsid w:val="002E4305"/>
    <w:rsid w:val="002E530A"/>
    <w:rsid w:val="002E531D"/>
    <w:rsid w:val="002E57E8"/>
    <w:rsid w:val="002E5FDA"/>
    <w:rsid w:val="002E727E"/>
    <w:rsid w:val="002E7EE1"/>
    <w:rsid w:val="002F0989"/>
    <w:rsid w:val="002F0DCF"/>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6381"/>
    <w:rsid w:val="003163A5"/>
    <w:rsid w:val="003169A4"/>
    <w:rsid w:val="00317BD2"/>
    <w:rsid w:val="0032071C"/>
    <w:rsid w:val="00321A56"/>
    <w:rsid w:val="00321B20"/>
    <w:rsid w:val="003240F7"/>
    <w:rsid w:val="003246ED"/>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56A5"/>
    <w:rsid w:val="003D57AD"/>
    <w:rsid w:val="003D58E1"/>
    <w:rsid w:val="003D5CAF"/>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0B9"/>
    <w:rsid w:val="00416F1E"/>
    <w:rsid w:val="0041739A"/>
    <w:rsid w:val="004175B6"/>
    <w:rsid w:val="00417E48"/>
    <w:rsid w:val="00417F33"/>
    <w:rsid w:val="00421AEB"/>
    <w:rsid w:val="00422009"/>
    <w:rsid w:val="00422802"/>
    <w:rsid w:val="004250DA"/>
    <w:rsid w:val="00425BAB"/>
    <w:rsid w:val="004265CE"/>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3CF"/>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46E"/>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08D"/>
    <w:rsid w:val="0056625A"/>
    <w:rsid w:val="005664F1"/>
    <w:rsid w:val="00567040"/>
    <w:rsid w:val="005674C1"/>
    <w:rsid w:val="00567893"/>
    <w:rsid w:val="005700F1"/>
    <w:rsid w:val="005716B8"/>
    <w:rsid w:val="00571702"/>
    <w:rsid w:val="00571E4C"/>
    <w:rsid w:val="00571F29"/>
    <w:rsid w:val="00572629"/>
    <w:rsid w:val="005736CA"/>
    <w:rsid w:val="005739AB"/>
    <w:rsid w:val="005744FC"/>
    <w:rsid w:val="00575C75"/>
    <w:rsid w:val="00576B25"/>
    <w:rsid w:val="00576D5D"/>
    <w:rsid w:val="00577582"/>
    <w:rsid w:val="00580E55"/>
    <w:rsid w:val="00580E96"/>
    <w:rsid w:val="00580F33"/>
    <w:rsid w:val="00581057"/>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6EE5"/>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D30"/>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6602"/>
    <w:rsid w:val="005F7C1D"/>
    <w:rsid w:val="0060526C"/>
    <w:rsid w:val="006057C9"/>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A8E"/>
    <w:rsid w:val="006371D0"/>
    <w:rsid w:val="00637230"/>
    <w:rsid w:val="00637CD2"/>
    <w:rsid w:val="00637D24"/>
    <w:rsid w:val="00637DAB"/>
    <w:rsid w:val="006417C7"/>
    <w:rsid w:val="00642172"/>
    <w:rsid w:val="00642EFE"/>
    <w:rsid w:val="006435F5"/>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81F45"/>
    <w:rsid w:val="006823E8"/>
    <w:rsid w:val="00682AE5"/>
    <w:rsid w:val="00682E8D"/>
    <w:rsid w:val="00683285"/>
    <w:rsid w:val="00685517"/>
    <w:rsid w:val="00685962"/>
    <w:rsid w:val="00685A30"/>
    <w:rsid w:val="00685C48"/>
    <w:rsid w:val="00687E34"/>
    <w:rsid w:val="006906E8"/>
    <w:rsid w:val="00691009"/>
    <w:rsid w:val="006912BB"/>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CDF"/>
    <w:rsid w:val="006D2DF7"/>
    <w:rsid w:val="006D4164"/>
    <w:rsid w:val="006D4448"/>
    <w:rsid w:val="006D4E1D"/>
    <w:rsid w:val="006D5516"/>
    <w:rsid w:val="006D6150"/>
    <w:rsid w:val="006D7219"/>
    <w:rsid w:val="006D73FB"/>
    <w:rsid w:val="006E007C"/>
    <w:rsid w:val="006E15CD"/>
    <w:rsid w:val="006E1E8F"/>
    <w:rsid w:val="006E35A0"/>
    <w:rsid w:val="006E3D39"/>
    <w:rsid w:val="006E49D7"/>
    <w:rsid w:val="006E50E4"/>
    <w:rsid w:val="006E5904"/>
    <w:rsid w:val="006E59BA"/>
    <w:rsid w:val="006E5CC5"/>
    <w:rsid w:val="006E732A"/>
    <w:rsid w:val="006E73AC"/>
    <w:rsid w:val="006E7900"/>
    <w:rsid w:val="006E7947"/>
    <w:rsid w:val="006E7F44"/>
    <w:rsid w:val="006F012B"/>
    <w:rsid w:val="006F01F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17AD3"/>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30D"/>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69A4"/>
    <w:rsid w:val="0076763C"/>
    <w:rsid w:val="00767AD3"/>
    <w:rsid w:val="00767B04"/>
    <w:rsid w:val="007706D9"/>
    <w:rsid w:val="00770B03"/>
    <w:rsid w:val="007712B7"/>
    <w:rsid w:val="00771A7D"/>
    <w:rsid w:val="00771C0F"/>
    <w:rsid w:val="00771DCB"/>
    <w:rsid w:val="00772052"/>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37A"/>
    <w:rsid w:val="008055DB"/>
    <w:rsid w:val="008067C5"/>
    <w:rsid w:val="00806EF0"/>
    <w:rsid w:val="00807178"/>
    <w:rsid w:val="0080777B"/>
    <w:rsid w:val="00807F1E"/>
    <w:rsid w:val="00807F3B"/>
    <w:rsid w:val="008105B4"/>
    <w:rsid w:val="008106C0"/>
    <w:rsid w:val="00811D16"/>
    <w:rsid w:val="00812A19"/>
    <w:rsid w:val="00814DBD"/>
    <w:rsid w:val="0081568C"/>
    <w:rsid w:val="00816505"/>
    <w:rsid w:val="0081738C"/>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16C"/>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605"/>
    <w:rsid w:val="008B4DB1"/>
    <w:rsid w:val="008B4FDA"/>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F0732"/>
    <w:rsid w:val="008F07AA"/>
    <w:rsid w:val="008F15B9"/>
    <w:rsid w:val="008F1F9B"/>
    <w:rsid w:val="008F2148"/>
    <w:rsid w:val="008F2365"/>
    <w:rsid w:val="008F2B76"/>
    <w:rsid w:val="008F527F"/>
    <w:rsid w:val="008F6B74"/>
    <w:rsid w:val="00900517"/>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40C2A"/>
    <w:rsid w:val="009414B2"/>
    <w:rsid w:val="00941728"/>
    <w:rsid w:val="00941924"/>
    <w:rsid w:val="0094193A"/>
    <w:rsid w:val="00941E17"/>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3403"/>
    <w:rsid w:val="0096363C"/>
    <w:rsid w:val="009639DF"/>
    <w:rsid w:val="009639E2"/>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5190"/>
    <w:rsid w:val="009A6301"/>
    <w:rsid w:val="009A73D5"/>
    <w:rsid w:val="009A73EA"/>
    <w:rsid w:val="009A796C"/>
    <w:rsid w:val="009B0273"/>
    <w:rsid w:val="009B0824"/>
    <w:rsid w:val="009B0DA1"/>
    <w:rsid w:val="009B110C"/>
    <w:rsid w:val="009B127B"/>
    <w:rsid w:val="009B13C3"/>
    <w:rsid w:val="009B18AF"/>
    <w:rsid w:val="009B3CA3"/>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D1A"/>
    <w:rsid w:val="009D71F8"/>
    <w:rsid w:val="009D78BC"/>
    <w:rsid w:val="009D7EFF"/>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70"/>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C3A"/>
    <w:rsid w:val="00A51D7C"/>
    <w:rsid w:val="00A52061"/>
    <w:rsid w:val="00A524AC"/>
    <w:rsid w:val="00A530B3"/>
    <w:rsid w:val="00A54850"/>
    <w:rsid w:val="00A5512C"/>
    <w:rsid w:val="00A55C6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6200"/>
    <w:rsid w:val="00A76C15"/>
    <w:rsid w:val="00A779D8"/>
    <w:rsid w:val="00A8081F"/>
    <w:rsid w:val="00A80ECD"/>
    <w:rsid w:val="00A8134C"/>
    <w:rsid w:val="00A81620"/>
    <w:rsid w:val="00A81DD5"/>
    <w:rsid w:val="00A82F21"/>
    <w:rsid w:val="00A8328A"/>
    <w:rsid w:val="00A86287"/>
    <w:rsid w:val="00A8771E"/>
    <w:rsid w:val="00A9027E"/>
    <w:rsid w:val="00A90E28"/>
    <w:rsid w:val="00A90FCD"/>
    <w:rsid w:val="00A921FF"/>
    <w:rsid w:val="00A93710"/>
    <w:rsid w:val="00A943A0"/>
    <w:rsid w:val="00A944D6"/>
    <w:rsid w:val="00A95C09"/>
    <w:rsid w:val="00A961A4"/>
    <w:rsid w:val="00A96293"/>
    <w:rsid w:val="00A96817"/>
    <w:rsid w:val="00A9694C"/>
    <w:rsid w:val="00AA0AD8"/>
    <w:rsid w:val="00AA0D5B"/>
    <w:rsid w:val="00AA0F00"/>
    <w:rsid w:val="00AA13E4"/>
    <w:rsid w:val="00AA1BBF"/>
    <w:rsid w:val="00AA233A"/>
    <w:rsid w:val="00AA2488"/>
    <w:rsid w:val="00AA270B"/>
    <w:rsid w:val="00AA2C2F"/>
    <w:rsid w:val="00AA4D5E"/>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432A"/>
    <w:rsid w:val="00AD522C"/>
    <w:rsid w:val="00AD6337"/>
    <w:rsid w:val="00AD7B20"/>
    <w:rsid w:val="00AE00B8"/>
    <w:rsid w:val="00AE0514"/>
    <w:rsid w:val="00AE108B"/>
    <w:rsid w:val="00AE1606"/>
    <w:rsid w:val="00AE1E38"/>
    <w:rsid w:val="00AE224E"/>
    <w:rsid w:val="00AE26C8"/>
    <w:rsid w:val="00AE3822"/>
    <w:rsid w:val="00AE3B58"/>
    <w:rsid w:val="00AE4008"/>
    <w:rsid w:val="00AE4134"/>
    <w:rsid w:val="00AE43E4"/>
    <w:rsid w:val="00AE52DD"/>
    <w:rsid w:val="00AE56B3"/>
    <w:rsid w:val="00AE5E57"/>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4EBE"/>
    <w:rsid w:val="00B051BE"/>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AB8"/>
    <w:rsid w:val="00B73DE0"/>
    <w:rsid w:val="00B744F6"/>
    <w:rsid w:val="00B74B63"/>
    <w:rsid w:val="00B75687"/>
    <w:rsid w:val="00B75D2D"/>
    <w:rsid w:val="00B81197"/>
    <w:rsid w:val="00B81AD3"/>
    <w:rsid w:val="00B82520"/>
    <w:rsid w:val="00B853BF"/>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49F"/>
    <w:rsid w:val="00BA2853"/>
    <w:rsid w:val="00BA2ED7"/>
    <w:rsid w:val="00BA3554"/>
    <w:rsid w:val="00BA4AEC"/>
    <w:rsid w:val="00BA504A"/>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50E7"/>
    <w:rsid w:val="00BD5575"/>
    <w:rsid w:val="00BD572E"/>
    <w:rsid w:val="00BD587C"/>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87BF8"/>
    <w:rsid w:val="00C90796"/>
    <w:rsid w:val="00C9153B"/>
    <w:rsid w:val="00C91F69"/>
    <w:rsid w:val="00C929A7"/>
    <w:rsid w:val="00C94323"/>
    <w:rsid w:val="00C961A9"/>
    <w:rsid w:val="00C970BB"/>
    <w:rsid w:val="00C97552"/>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3097"/>
    <w:rsid w:val="00CC3BAC"/>
    <w:rsid w:val="00CC410F"/>
    <w:rsid w:val="00CC518E"/>
    <w:rsid w:val="00CC6362"/>
    <w:rsid w:val="00CC69D0"/>
    <w:rsid w:val="00CC70AB"/>
    <w:rsid w:val="00CC73F0"/>
    <w:rsid w:val="00CC7FFA"/>
    <w:rsid w:val="00CD01CC"/>
    <w:rsid w:val="00CD043A"/>
    <w:rsid w:val="00CD1CBF"/>
    <w:rsid w:val="00CD1E50"/>
    <w:rsid w:val="00CD3548"/>
    <w:rsid w:val="00CD4190"/>
    <w:rsid w:val="00CD435C"/>
    <w:rsid w:val="00CD4898"/>
    <w:rsid w:val="00CD51E6"/>
    <w:rsid w:val="00CD5802"/>
    <w:rsid w:val="00CD6B60"/>
    <w:rsid w:val="00CD7A4E"/>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611"/>
    <w:rsid w:val="00D11878"/>
    <w:rsid w:val="00D11FD2"/>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E6F"/>
    <w:rsid w:val="00D5541F"/>
    <w:rsid w:val="00D5674E"/>
    <w:rsid w:val="00D56D2A"/>
    <w:rsid w:val="00D57126"/>
    <w:rsid w:val="00D57531"/>
    <w:rsid w:val="00D60E8B"/>
    <w:rsid w:val="00D612BC"/>
    <w:rsid w:val="00D61D87"/>
    <w:rsid w:val="00D62855"/>
    <w:rsid w:val="00D62C0F"/>
    <w:rsid w:val="00D64A0E"/>
    <w:rsid w:val="00D659B3"/>
    <w:rsid w:val="00D65BF2"/>
    <w:rsid w:val="00D65E4E"/>
    <w:rsid w:val="00D65EBA"/>
    <w:rsid w:val="00D66198"/>
    <w:rsid w:val="00D667DA"/>
    <w:rsid w:val="00D710BC"/>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F34"/>
    <w:rsid w:val="00D970D2"/>
    <w:rsid w:val="00D976EB"/>
    <w:rsid w:val="00DA0186"/>
    <w:rsid w:val="00DA0948"/>
    <w:rsid w:val="00DA0A4E"/>
    <w:rsid w:val="00DA0D2B"/>
    <w:rsid w:val="00DA0F94"/>
    <w:rsid w:val="00DA0FDD"/>
    <w:rsid w:val="00DA1801"/>
    <w:rsid w:val="00DA187D"/>
    <w:rsid w:val="00DA1AF1"/>
    <w:rsid w:val="00DA2289"/>
    <w:rsid w:val="00DA3EA6"/>
    <w:rsid w:val="00DA3F9C"/>
    <w:rsid w:val="00DA41B1"/>
    <w:rsid w:val="00DA4643"/>
    <w:rsid w:val="00DA5D3D"/>
    <w:rsid w:val="00DA687B"/>
    <w:rsid w:val="00DA6C97"/>
    <w:rsid w:val="00DB01A7"/>
    <w:rsid w:val="00DB0267"/>
    <w:rsid w:val="00DB14F9"/>
    <w:rsid w:val="00DB1680"/>
    <w:rsid w:val="00DB2BCC"/>
    <w:rsid w:val="00DB3E17"/>
    <w:rsid w:val="00DB40C0"/>
    <w:rsid w:val="00DB41B7"/>
    <w:rsid w:val="00DB4273"/>
    <w:rsid w:val="00DB4CC7"/>
    <w:rsid w:val="00DB4FE3"/>
    <w:rsid w:val="00DB64C8"/>
    <w:rsid w:val="00DB6D02"/>
    <w:rsid w:val="00DB6E4E"/>
    <w:rsid w:val="00DB7289"/>
    <w:rsid w:val="00DB7787"/>
    <w:rsid w:val="00DC0B85"/>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777"/>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03"/>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2663"/>
    <w:rsid w:val="00EE4047"/>
    <w:rsid w:val="00EE4503"/>
    <w:rsid w:val="00EE46E2"/>
    <w:rsid w:val="00EE55F5"/>
    <w:rsid w:val="00EE5855"/>
    <w:rsid w:val="00EE5A09"/>
    <w:rsid w:val="00EE62ED"/>
    <w:rsid w:val="00EE7019"/>
    <w:rsid w:val="00EE73A8"/>
    <w:rsid w:val="00EE76ED"/>
    <w:rsid w:val="00EE7758"/>
    <w:rsid w:val="00EE78C9"/>
    <w:rsid w:val="00EE7A99"/>
    <w:rsid w:val="00EF11FF"/>
    <w:rsid w:val="00EF24C7"/>
    <w:rsid w:val="00EF273B"/>
    <w:rsid w:val="00EF2954"/>
    <w:rsid w:val="00EF2B43"/>
    <w:rsid w:val="00EF352E"/>
    <w:rsid w:val="00EF3662"/>
    <w:rsid w:val="00EF548A"/>
    <w:rsid w:val="00EF6526"/>
    <w:rsid w:val="00EF6AA2"/>
    <w:rsid w:val="00EF7868"/>
    <w:rsid w:val="00F00565"/>
    <w:rsid w:val="00F00C96"/>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5D1"/>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47854"/>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5EB"/>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1E4880-4DDB-43AA-BAF7-CA271A66FB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106</Pages>
  <Words>23319</Words>
  <Characters>132924</Characters>
  <Application>Microsoft Office Word</Application>
  <DocSecurity>0</DocSecurity>
  <Lines>1107</Lines>
  <Paragraphs>311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155932</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user04</cp:lastModifiedBy>
  <cp:revision>3</cp:revision>
  <cp:lastPrinted>2018-02-16T07:12:00Z</cp:lastPrinted>
  <dcterms:created xsi:type="dcterms:W3CDTF">2023-02-27T22:18:00Z</dcterms:created>
  <dcterms:modified xsi:type="dcterms:W3CDTF">2023-02-27T22:23:00Z</dcterms:modified>
</cp:coreProperties>
</file>